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0E660" w14:textId="6B4ECDE5" w:rsidR="001A33D0" w:rsidRPr="00260458" w:rsidRDefault="001A33D0" w:rsidP="001A33D0">
      <w:pPr>
        <w:jc w:val="right"/>
        <w:rPr>
          <w:b/>
          <w:sz w:val="28"/>
          <w:szCs w:val="28"/>
          <w:lang w:val="en-CA"/>
        </w:rPr>
      </w:pPr>
      <w:r w:rsidRPr="00260458">
        <w:rPr>
          <w:b/>
          <w:noProof/>
          <w:sz w:val="28"/>
          <w:szCs w:val="28"/>
          <w:lang w:val="en-CA"/>
        </w:rPr>
        <w:t>ISO</w:t>
      </w:r>
      <w:r w:rsidR="00E148DD" w:rsidRPr="00260458">
        <w:rPr>
          <w:b/>
          <w:noProof/>
          <w:sz w:val="28"/>
          <w:szCs w:val="28"/>
          <w:lang w:val="en-CA"/>
        </w:rPr>
        <w:t>/IEC</w:t>
      </w:r>
      <w:r w:rsidRPr="00260458">
        <w:rPr>
          <w:b/>
          <w:noProof/>
          <w:sz w:val="28"/>
          <w:szCs w:val="28"/>
          <w:lang w:val="en-CA"/>
        </w:rPr>
        <w:t> </w:t>
      </w:r>
      <w:r w:rsidR="00E148DD" w:rsidRPr="00260458">
        <w:rPr>
          <w:b/>
          <w:noProof/>
          <w:sz w:val="28"/>
          <w:szCs w:val="28"/>
          <w:lang w:val="en-CA"/>
        </w:rPr>
        <w:t>23008</w:t>
      </w:r>
      <w:r w:rsidRPr="00260458">
        <w:rPr>
          <w:b/>
          <w:noProof/>
          <w:sz w:val="28"/>
          <w:szCs w:val="28"/>
          <w:lang w:val="en-CA"/>
        </w:rPr>
        <w:t>-</w:t>
      </w:r>
      <w:r w:rsidR="00E148DD" w:rsidRPr="00260458">
        <w:rPr>
          <w:b/>
          <w:noProof/>
          <w:sz w:val="28"/>
          <w:szCs w:val="28"/>
          <w:lang w:val="en-CA"/>
        </w:rPr>
        <w:t>12</w:t>
      </w:r>
      <w:r w:rsidRPr="00260458">
        <w:rPr>
          <w:b/>
          <w:noProof/>
          <w:sz w:val="28"/>
          <w:szCs w:val="28"/>
          <w:lang w:val="en-CA"/>
        </w:rPr>
        <w:t>:</w:t>
      </w:r>
      <w:del w:id="0" w:author="Leo Barnes" w:date="2023-11-01T11:31:00Z">
        <w:r w:rsidR="0042084A" w:rsidRPr="00260458" w:rsidDel="00E56A1E">
          <w:rPr>
            <w:b/>
            <w:noProof/>
            <w:sz w:val="28"/>
            <w:szCs w:val="28"/>
            <w:lang w:val="en-CA"/>
          </w:rPr>
          <w:delText>2022</w:delText>
        </w:r>
      </w:del>
      <w:commentRangeStart w:id="1"/>
      <w:ins w:id="2" w:author="Leo Barnes" w:date="2023-11-01T11:31:00Z">
        <w:r w:rsidR="00E56A1E" w:rsidRPr="00260458">
          <w:rPr>
            <w:b/>
            <w:noProof/>
            <w:sz w:val="28"/>
            <w:szCs w:val="28"/>
            <w:lang w:val="en-CA"/>
          </w:rPr>
          <w:t>20</w:t>
        </w:r>
        <w:del w:id="3" w:author="Miska Hannuksela 01" w:date="2023-11-03T09:28:00Z">
          <w:r w:rsidR="00E56A1E" w:rsidRPr="00260458" w:rsidDel="00F047D4">
            <w:rPr>
              <w:b/>
              <w:noProof/>
              <w:sz w:val="28"/>
              <w:szCs w:val="28"/>
              <w:lang w:val="en-CA"/>
            </w:rPr>
            <w:delText>23</w:delText>
          </w:r>
        </w:del>
      </w:ins>
      <w:ins w:id="4" w:author="Miska Hannuksela 01" w:date="2023-11-03T09:28:00Z">
        <w:r w:rsidR="00F047D4">
          <w:rPr>
            <w:b/>
            <w:noProof/>
            <w:sz w:val="28"/>
            <w:szCs w:val="28"/>
            <w:lang w:val="en-CA"/>
          </w:rPr>
          <w:t>xx</w:t>
        </w:r>
      </w:ins>
      <w:commentRangeEnd w:id="1"/>
      <w:ins w:id="5" w:author="Miska Hannuksela 01" w:date="2023-11-03T09:29:00Z">
        <w:r w:rsidR="00F047D4">
          <w:rPr>
            <w:rStyle w:val="CommentReference"/>
          </w:rPr>
          <w:commentReference w:id="1"/>
        </w:r>
      </w:ins>
      <w:r w:rsidR="006E0234" w:rsidRPr="00260458">
        <w:rPr>
          <w:b/>
          <w:noProof/>
          <w:sz w:val="28"/>
          <w:szCs w:val="28"/>
          <w:lang w:val="en-CA"/>
        </w:rPr>
        <w:t>/</w:t>
      </w:r>
      <w:r w:rsidR="0042084A" w:rsidRPr="00260458">
        <w:rPr>
          <w:b/>
          <w:noProof/>
          <w:sz w:val="28"/>
          <w:szCs w:val="28"/>
          <w:lang w:val="en-CA"/>
        </w:rPr>
        <w:t xml:space="preserve">AMD </w:t>
      </w:r>
      <w:r w:rsidR="00AA72AC" w:rsidRPr="00260458">
        <w:rPr>
          <w:b/>
          <w:noProof/>
          <w:sz w:val="28"/>
          <w:szCs w:val="28"/>
          <w:lang w:val="en-CA"/>
        </w:rPr>
        <w:t>2</w:t>
      </w:r>
      <w:r w:rsidR="006E0234" w:rsidRPr="00260458">
        <w:rPr>
          <w:b/>
          <w:noProof/>
          <w:sz w:val="28"/>
          <w:szCs w:val="28"/>
          <w:lang w:val="en-CA"/>
        </w:rPr>
        <w:t>:</w:t>
      </w:r>
      <w:del w:id="6" w:author="Leo Barnes" w:date="2023-11-01T11:32:00Z">
        <w:r w:rsidR="0042084A" w:rsidRPr="00260458" w:rsidDel="00E56A1E">
          <w:rPr>
            <w:b/>
            <w:noProof/>
            <w:sz w:val="28"/>
            <w:szCs w:val="28"/>
            <w:lang w:val="en-CA"/>
          </w:rPr>
          <w:delText>2022</w:delText>
        </w:r>
      </w:del>
      <w:ins w:id="7" w:author="Leo Barnes" w:date="2023-11-01T11:32:00Z">
        <w:r w:rsidR="00E56A1E" w:rsidRPr="00260458">
          <w:rPr>
            <w:b/>
            <w:noProof/>
            <w:sz w:val="28"/>
            <w:szCs w:val="28"/>
            <w:lang w:val="en-CA"/>
          </w:rPr>
          <w:t>20</w:t>
        </w:r>
        <w:del w:id="8" w:author="Miska Hannuksela 01" w:date="2023-11-03T09:28:00Z">
          <w:r w:rsidR="00E56A1E" w:rsidRPr="00260458" w:rsidDel="00F047D4">
            <w:rPr>
              <w:b/>
              <w:noProof/>
              <w:sz w:val="28"/>
              <w:szCs w:val="28"/>
              <w:lang w:val="en-CA"/>
            </w:rPr>
            <w:delText>23</w:delText>
          </w:r>
        </w:del>
      </w:ins>
      <w:ins w:id="9" w:author="Miska Hannuksela 01" w:date="2023-11-03T09:28:00Z">
        <w:r w:rsidR="00F047D4">
          <w:rPr>
            <w:b/>
            <w:noProof/>
            <w:sz w:val="28"/>
            <w:szCs w:val="28"/>
            <w:lang w:val="en-CA"/>
          </w:rPr>
          <w:t>xx</w:t>
        </w:r>
      </w:ins>
      <w:r w:rsidR="006E0234" w:rsidRPr="00260458">
        <w:rPr>
          <w:b/>
          <w:noProof/>
          <w:sz w:val="28"/>
          <w:szCs w:val="28"/>
          <w:lang w:val="en-CA"/>
        </w:rPr>
        <w:t>(E)</w:t>
      </w:r>
    </w:p>
    <w:p w14:paraId="0892C326" w14:textId="5DA86220" w:rsidR="001A33D0" w:rsidRPr="00260458" w:rsidRDefault="001A33D0" w:rsidP="001A33D0">
      <w:pPr>
        <w:jc w:val="right"/>
        <w:rPr>
          <w:lang w:val="en-CA"/>
        </w:rPr>
      </w:pPr>
      <w:r w:rsidRPr="00260458">
        <w:rPr>
          <w:noProof/>
          <w:lang w:val="en-CA"/>
        </w:rPr>
        <w:t>ISO</w:t>
      </w:r>
      <w:r w:rsidR="00E148DD" w:rsidRPr="00260458">
        <w:rPr>
          <w:noProof/>
          <w:lang w:val="en-CA"/>
        </w:rPr>
        <w:t>/IEC</w:t>
      </w:r>
      <w:r w:rsidRPr="00260458">
        <w:rPr>
          <w:noProof/>
          <w:lang w:val="en-CA"/>
        </w:rPr>
        <w:t> </w:t>
      </w:r>
      <w:r w:rsidR="00E148DD" w:rsidRPr="00260458">
        <w:rPr>
          <w:noProof/>
          <w:lang w:val="en-CA"/>
        </w:rPr>
        <w:t>J</w:t>
      </w:r>
      <w:r w:rsidRPr="00260458">
        <w:rPr>
          <w:lang w:val="en-CA"/>
        </w:rPr>
        <w:t>TC</w:t>
      </w:r>
      <w:r w:rsidR="00E148DD" w:rsidRPr="00260458">
        <w:rPr>
          <w:lang w:val="en-CA"/>
        </w:rPr>
        <w:t>1</w:t>
      </w:r>
      <w:r w:rsidRPr="00260458">
        <w:rPr>
          <w:lang w:val="en-CA"/>
        </w:rPr>
        <w:t>/SC </w:t>
      </w:r>
      <w:r w:rsidR="00E148DD" w:rsidRPr="00260458">
        <w:rPr>
          <w:noProof/>
          <w:lang w:val="en-CA"/>
        </w:rPr>
        <w:t>29</w:t>
      </w:r>
    </w:p>
    <w:p w14:paraId="01554D38" w14:textId="77777777" w:rsidR="001A33D0" w:rsidRPr="00260458" w:rsidRDefault="001A33D0" w:rsidP="001A33D0">
      <w:pPr>
        <w:spacing w:after="2000"/>
        <w:jc w:val="right"/>
        <w:rPr>
          <w:lang w:val="en-CA"/>
        </w:rPr>
      </w:pPr>
      <w:bookmarkStart w:id="10" w:name="CVP_Secretariat_Loca"/>
      <w:r w:rsidRPr="00260458">
        <w:rPr>
          <w:lang w:val="en-CA"/>
        </w:rPr>
        <w:t>Secretariat</w:t>
      </w:r>
      <w:bookmarkEnd w:id="10"/>
      <w:r w:rsidRPr="00260458">
        <w:rPr>
          <w:lang w:val="en-CA"/>
        </w:rPr>
        <w:t xml:space="preserve">: </w:t>
      </w:r>
      <w:r w:rsidR="00E148DD" w:rsidRPr="00260458">
        <w:rPr>
          <w:noProof/>
          <w:lang w:val="en-CA"/>
        </w:rPr>
        <w:t>JISC</w:t>
      </w:r>
    </w:p>
    <w:p w14:paraId="40800A9A" w14:textId="12849265" w:rsidR="001A33D0" w:rsidRPr="00260458" w:rsidRDefault="00E148DD" w:rsidP="001A33D0">
      <w:pPr>
        <w:spacing w:line="360" w:lineRule="atLeast"/>
        <w:jc w:val="left"/>
        <w:rPr>
          <w:b/>
          <w:sz w:val="32"/>
          <w:szCs w:val="32"/>
          <w:lang w:val="en-CA"/>
        </w:rPr>
      </w:pPr>
      <w:r w:rsidRPr="00260458">
        <w:rPr>
          <w:b/>
          <w:sz w:val="32"/>
          <w:szCs w:val="32"/>
          <w:lang w:val="en-CA"/>
        </w:rPr>
        <w:t xml:space="preserve">Information technology — High efficiency coding and media delivery in heterogeneous environments — Part 12: Image File Format — Amendment </w:t>
      </w:r>
      <w:r w:rsidR="00AA72AC" w:rsidRPr="00260458">
        <w:rPr>
          <w:b/>
          <w:sz w:val="32"/>
          <w:szCs w:val="32"/>
          <w:lang w:val="en-CA"/>
        </w:rPr>
        <w:t>2</w:t>
      </w:r>
      <w:r w:rsidRPr="00260458">
        <w:rPr>
          <w:b/>
          <w:sz w:val="32"/>
          <w:szCs w:val="32"/>
          <w:lang w:val="en-CA"/>
        </w:rPr>
        <w:t xml:space="preserve">: </w:t>
      </w:r>
      <w:commentRangeStart w:id="11"/>
      <w:commentRangeStart w:id="12"/>
      <w:ins w:id="13" w:author="Dimitri Podborski" w:date="2023-11-02T14:01:00Z">
        <w:r w:rsidR="00213CDC" w:rsidRPr="00260458">
          <w:rPr>
            <w:b/>
            <w:sz w:val="32"/>
            <w:szCs w:val="32"/>
            <w:lang w:val="en-CA"/>
          </w:rPr>
          <w:t>Support for tone map derived items and other improvements</w:t>
        </w:r>
      </w:ins>
      <w:commentRangeEnd w:id="11"/>
      <w:ins w:id="14" w:author="Dimitri Podborski" w:date="2023-11-02T14:03:00Z">
        <w:r w:rsidR="00213CDC" w:rsidRPr="00260458">
          <w:rPr>
            <w:rStyle w:val="CommentReference"/>
            <w:lang w:val="en-CA"/>
          </w:rPr>
          <w:commentReference w:id="11"/>
        </w:r>
      </w:ins>
      <w:commentRangeEnd w:id="12"/>
      <w:r w:rsidR="00F047D4">
        <w:rPr>
          <w:rStyle w:val="CommentReference"/>
        </w:rPr>
        <w:commentReference w:id="12"/>
      </w:r>
      <w:del w:id="15" w:author="Dimitri Podborski" w:date="2023-11-02T14:01:00Z">
        <w:r w:rsidR="00F73B51" w:rsidRPr="00260458" w:rsidDel="00213CDC">
          <w:rPr>
            <w:b/>
            <w:sz w:val="32"/>
            <w:szCs w:val="32"/>
            <w:lang w:val="en-CA"/>
          </w:rPr>
          <w:delText>R</w:delText>
        </w:r>
        <w:r w:rsidR="0042084A" w:rsidRPr="00260458" w:rsidDel="00213CDC">
          <w:rPr>
            <w:b/>
            <w:sz w:val="32"/>
            <w:szCs w:val="32"/>
            <w:lang w:val="en-CA"/>
          </w:rPr>
          <w:delText>ender</w:delText>
        </w:r>
        <w:r w:rsidR="00AA72AC" w:rsidRPr="00260458" w:rsidDel="00213CDC">
          <w:rPr>
            <w:b/>
            <w:sz w:val="32"/>
            <w:szCs w:val="32"/>
            <w:lang w:val="en-CA"/>
          </w:rPr>
          <w:delText xml:space="preserve">able </w:delText>
        </w:r>
        <w:r w:rsidR="00515CD9" w:rsidRPr="00260458" w:rsidDel="00213CDC">
          <w:rPr>
            <w:b/>
            <w:sz w:val="32"/>
            <w:szCs w:val="32"/>
            <w:lang w:val="en-CA"/>
          </w:rPr>
          <w:delText>t</w:delText>
        </w:r>
        <w:r w:rsidR="00AA72AC" w:rsidRPr="00260458" w:rsidDel="00213CDC">
          <w:rPr>
            <w:b/>
            <w:sz w:val="32"/>
            <w:szCs w:val="32"/>
            <w:lang w:val="en-CA"/>
          </w:rPr>
          <w:delText>ext</w:delText>
        </w:r>
        <w:r w:rsidR="00F73B51" w:rsidRPr="00260458" w:rsidDel="00213CDC">
          <w:rPr>
            <w:b/>
            <w:sz w:val="32"/>
            <w:szCs w:val="32"/>
            <w:lang w:val="en-CA"/>
          </w:rPr>
          <w:delText xml:space="preserve"> </w:delText>
        </w:r>
        <w:r w:rsidR="00515CD9" w:rsidRPr="00260458" w:rsidDel="00213CDC">
          <w:rPr>
            <w:b/>
            <w:sz w:val="32"/>
            <w:szCs w:val="32"/>
            <w:lang w:val="en-CA"/>
          </w:rPr>
          <w:delText>i</w:delText>
        </w:r>
        <w:r w:rsidR="00F73B51" w:rsidRPr="00260458" w:rsidDel="00213CDC">
          <w:rPr>
            <w:b/>
            <w:sz w:val="32"/>
            <w:szCs w:val="32"/>
            <w:lang w:val="en-CA"/>
          </w:rPr>
          <w:delText>tems</w:delText>
        </w:r>
        <w:r w:rsidR="0042084A" w:rsidRPr="00260458" w:rsidDel="00213CDC">
          <w:rPr>
            <w:b/>
            <w:sz w:val="32"/>
            <w:szCs w:val="32"/>
            <w:lang w:val="en-CA"/>
          </w:rPr>
          <w:delText xml:space="preserve"> and other improvements</w:delText>
        </w:r>
      </w:del>
    </w:p>
    <w:p w14:paraId="0B2384B3" w14:textId="77777777" w:rsidR="001A33D0" w:rsidRPr="00260458" w:rsidRDefault="001A33D0" w:rsidP="001A33D0">
      <w:pPr>
        <w:spacing w:before="2000"/>
        <w:rPr>
          <w:lang w:val="en-CA"/>
        </w:rPr>
      </w:pPr>
    </w:p>
    <w:p w14:paraId="6CA6824B" w14:textId="095445ED" w:rsidR="001A33D0" w:rsidRPr="00260458" w:rsidRDefault="005A5EEE" w:rsidP="001A33D0">
      <w:pPr>
        <w:pBdr>
          <w:top w:val="single" w:sz="4" w:space="1" w:color="auto"/>
          <w:left w:val="single" w:sz="4" w:space="4" w:color="auto"/>
          <w:bottom w:val="single" w:sz="4" w:space="1" w:color="auto"/>
          <w:right w:val="single" w:sz="4" w:space="4" w:color="auto"/>
        </w:pBdr>
        <w:ind w:left="85" w:right="85"/>
        <w:jc w:val="center"/>
        <w:rPr>
          <w:sz w:val="80"/>
          <w:szCs w:val="80"/>
          <w:lang w:val="en-CA"/>
        </w:rPr>
      </w:pPr>
      <w:del w:id="16" w:author="Leo Barnes" w:date="2023-11-01T11:31:00Z">
        <w:r w:rsidRPr="00260458" w:rsidDel="00E56A1E">
          <w:rPr>
            <w:sz w:val="80"/>
            <w:szCs w:val="80"/>
            <w:lang w:val="en-CA"/>
          </w:rPr>
          <w:delText>DAM</w:delText>
        </w:r>
        <w:r w:rsidR="0042084A" w:rsidRPr="00260458" w:rsidDel="00E56A1E">
          <w:rPr>
            <w:sz w:val="80"/>
            <w:szCs w:val="80"/>
            <w:lang w:val="en-CA"/>
          </w:rPr>
          <w:delText xml:space="preserve"> </w:delText>
        </w:r>
      </w:del>
      <w:ins w:id="17" w:author="Leo Barnes" w:date="2023-11-01T11:31:00Z">
        <w:del w:id="18" w:author="Dimitri Podborski" w:date="2023-11-02T13:28:00Z">
          <w:r w:rsidR="00E56A1E" w:rsidRPr="00260458" w:rsidDel="00752104">
            <w:rPr>
              <w:sz w:val="80"/>
              <w:szCs w:val="80"/>
              <w:lang w:val="en-CA"/>
            </w:rPr>
            <w:delText>XXX</w:delText>
          </w:r>
        </w:del>
      </w:ins>
      <w:ins w:id="19" w:author="Miska Hannuksela 01" w:date="2023-11-03T09:27:00Z">
        <w:r w:rsidR="00F047D4">
          <w:rPr>
            <w:sz w:val="80"/>
            <w:szCs w:val="80"/>
            <w:lang w:val="en-CA"/>
          </w:rPr>
          <w:t xml:space="preserve">Preliminary </w:t>
        </w:r>
      </w:ins>
      <w:ins w:id="20" w:author="Dimitri Podborski" w:date="2023-11-02T13:28:00Z">
        <w:r w:rsidR="00752104" w:rsidRPr="00260458">
          <w:rPr>
            <w:sz w:val="80"/>
            <w:szCs w:val="80"/>
            <w:lang w:val="en-CA"/>
          </w:rPr>
          <w:t>WD</w:t>
        </w:r>
      </w:ins>
      <w:ins w:id="21" w:author="Leo Barnes" w:date="2023-11-01T11:31:00Z">
        <w:r w:rsidR="00E56A1E" w:rsidRPr="00260458">
          <w:rPr>
            <w:sz w:val="80"/>
            <w:szCs w:val="80"/>
            <w:lang w:val="en-CA"/>
          </w:rPr>
          <w:t xml:space="preserve"> </w:t>
        </w:r>
      </w:ins>
      <w:r w:rsidR="001A33D0" w:rsidRPr="00260458">
        <w:rPr>
          <w:sz w:val="80"/>
          <w:szCs w:val="80"/>
          <w:lang w:val="en-CA"/>
        </w:rPr>
        <w:t>stage</w:t>
      </w:r>
    </w:p>
    <w:p w14:paraId="4AE16B16" w14:textId="77777777" w:rsidR="001A33D0" w:rsidRPr="00260458" w:rsidRDefault="001A33D0" w:rsidP="001A33D0">
      <w:pPr>
        <w:spacing w:after="120"/>
        <w:rPr>
          <w:lang w:val="en-CA"/>
        </w:rPr>
      </w:pPr>
    </w:p>
    <w:p w14:paraId="2A43E91C" w14:textId="77777777" w:rsidR="001A33D0" w:rsidRPr="00260458" w:rsidRDefault="001A33D0" w:rsidP="001A33D0">
      <w:pPr>
        <w:rPr>
          <w:lang w:val="en-CA"/>
        </w:rPr>
      </w:pPr>
    </w:p>
    <w:p w14:paraId="0A528DA6" w14:textId="77777777" w:rsidR="001A33D0" w:rsidRPr="00260458" w:rsidRDefault="001A33D0" w:rsidP="001A33D0">
      <w:pPr>
        <w:rPr>
          <w:lang w:val="en-CA"/>
        </w:rPr>
        <w:sectPr w:rsidR="001A33D0" w:rsidRPr="00260458" w:rsidSect="00C845B4">
          <w:headerReference w:type="even" r:id="rId15"/>
          <w:headerReference w:type="default" r:id="rId16"/>
          <w:footerReference w:type="even" r:id="rId17"/>
          <w:footerReference w:type="default" r:id="rId18"/>
          <w:type w:val="oddPage"/>
          <w:pgSz w:w="11906" w:h="16838" w:code="9"/>
          <w:pgMar w:top="794" w:right="737" w:bottom="284" w:left="851" w:header="709" w:footer="0" w:gutter="567"/>
          <w:cols w:space="720"/>
        </w:sectPr>
      </w:pPr>
    </w:p>
    <w:p w14:paraId="41C57883" w14:textId="77777777" w:rsidR="00985D9D" w:rsidRPr="00260458" w:rsidRDefault="00985D9D" w:rsidP="00985D9D">
      <w:pPr>
        <w:pStyle w:val="zzCopyright"/>
        <w:autoSpaceDE w:val="0"/>
        <w:autoSpaceDN w:val="0"/>
        <w:adjustRightInd w:val="0"/>
        <w:spacing w:line="270" w:lineRule="exact"/>
        <w:jc w:val="center"/>
        <w:rPr>
          <w:szCs w:val="24"/>
          <w:lang w:val="en-CA"/>
        </w:rPr>
      </w:pPr>
      <w:r w:rsidRPr="00260458">
        <w:rPr>
          <w:b/>
          <w:szCs w:val="24"/>
          <w:lang w:val="en-CA"/>
        </w:rPr>
        <w:lastRenderedPageBreak/>
        <w:t>Copyright notice</w:t>
      </w:r>
    </w:p>
    <w:p w14:paraId="4FAD045E" w14:textId="77777777" w:rsidR="00985D9D" w:rsidRPr="00260458" w:rsidRDefault="00985D9D" w:rsidP="00985D9D">
      <w:pPr>
        <w:pStyle w:val="zzCopyright"/>
        <w:autoSpaceDE w:val="0"/>
        <w:autoSpaceDN w:val="0"/>
        <w:adjustRightInd w:val="0"/>
        <w:spacing w:line="230" w:lineRule="exact"/>
        <w:rPr>
          <w:szCs w:val="24"/>
          <w:lang w:val="en-CA"/>
        </w:rPr>
      </w:pPr>
      <w:r w:rsidRPr="00260458">
        <w:rPr>
          <w:szCs w:val="24"/>
          <w:lang w:val="en-CA"/>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3B8D6EA1" w14:textId="77777777" w:rsidR="00985D9D" w:rsidRPr="00260458" w:rsidRDefault="00985D9D" w:rsidP="00985D9D">
      <w:pPr>
        <w:pStyle w:val="zzCopyright"/>
        <w:autoSpaceDE w:val="0"/>
        <w:autoSpaceDN w:val="0"/>
        <w:adjustRightInd w:val="0"/>
        <w:spacing w:line="230" w:lineRule="exact"/>
        <w:rPr>
          <w:szCs w:val="24"/>
          <w:lang w:val="en-CA"/>
        </w:rPr>
      </w:pPr>
      <w:r w:rsidRPr="00260458">
        <w:rPr>
          <w:szCs w:val="24"/>
          <w:lang w:val="en-CA"/>
        </w:rPr>
        <w:t>Requests for permission to reproduce this document for the purpose of selling it should be addressed as shown below or to ISO's member body in the country of the requester:</w:t>
      </w:r>
    </w:p>
    <w:p w14:paraId="3BD9E038" w14:textId="77777777" w:rsidR="00985D9D" w:rsidRPr="00260458" w:rsidRDefault="00985D9D" w:rsidP="00985D9D">
      <w:pPr>
        <w:pStyle w:val="zzCopyright"/>
        <w:autoSpaceDE w:val="0"/>
        <w:autoSpaceDN w:val="0"/>
        <w:adjustRightInd w:val="0"/>
        <w:spacing w:line="230" w:lineRule="exact"/>
        <w:rPr>
          <w:szCs w:val="24"/>
          <w:lang w:val="en-CA"/>
        </w:rPr>
      </w:pPr>
      <w:r w:rsidRPr="00260458">
        <w:rPr>
          <w:szCs w:val="24"/>
          <w:lang w:val="en-CA"/>
        </w:rPr>
        <w:t>ISO copyright office</w:t>
      </w:r>
    </w:p>
    <w:p w14:paraId="307B93FE" w14:textId="77777777" w:rsidR="00985D9D" w:rsidRPr="00260458" w:rsidRDefault="00985D9D" w:rsidP="00985D9D">
      <w:pPr>
        <w:pStyle w:val="zzCopyright"/>
        <w:autoSpaceDE w:val="0"/>
        <w:autoSpaceDN w:val="0"/>
        <w:adjustRightInd w:val="0"/>
        <w:spacing w:line="230" w:lineRule="exact"/>
        <w:rPr>
          <w:szCs w:val="24"/>
          <w:lang w:val="en-CA"/>
        </w:rPr>
      </w:pPr>
      <w:r w:rsidRPr="00260458">
        <w:rPr>
          <w:szCs w:val="24"/>
          <w:lang w:val="en-CA"/>
        </w:rPr>
        <w:t xml:space="preserve">Case </w:t>
      </w:r>
      <w:proofErr w:type="spellStart"/>
      <w:r w:rsidRPr="00260458">
        <w:rPr>
          <w:szCs w:val="24"/>
          <w:lang w:val="en-CA"/>
        </w:rPr>
        <w:t>postale</w:t>
      </w:r>
      <w:proofErr w:type="spellEnd"/>
      <w:r w:rsidRPr="00260458">
        <w:rPr>
          <w:szCs w:val="24"/>
          <w:lang w:val="en-CA"/>
        </w:rPr>
        <w:t xml:space="preserve"> 56 • CH-1211 Geneva 20</w:t>
      </w:r>
    </w:p>
    <w:p w14:paraId="0FE95456" w14:textId="77777777" w:rsidR="00985D9D" w:rsidRPr="00260458" w:rsidRDefault="00985D9D" w:rsidP="00985D9D">
      <w:pPr>
        <w:pStyle w:val="zzCopyright"/>
        <w:autoSpaceDE w:val="0"/>
        <w:autoSpaceDN w:val="0"/>
        <w:adjustRightInd w:val="0"/>
        <w:spacing w:line="230" w:lineRule="exact"/>
        <w:rPr>
          <w:szCs w:val="24"/>
          <w:lang w:val="en-CA"/>
        </w:rPr>
      </w:pPr>
      <w:r w:rsidRPr="00260458">
        <w:rPr>
          <w:szCs w:val="24"/>
          <w:lang w:val="en-CA"/>
        </w:rPr>
        <w:t>Tel. + 41 22 749 01 11</w:t>
      </w:r>
    </w:p>
    <w:p w14:paraId="055531A6" w14:textId="77777777" w:rsidR="00985D9D" w:rsidRPr="00260458" w:rsidRDefault="00985D9D" w:rsidP="00985D9D">
      <w:pPr>
        <w:pStyle w:val="zzCopyright"/>
        <w:autoSpaceDE w:val="0"/>
        <w:autoSpaceDN w:val="0"/>
        <w:adjustRightInd w:val="0"/>
        <w:spacing w:line="230" w:lineRule="exact"/>
        <w:rPr>
          <w:szCs w:val="24"/>
          <w:lang w:val="en-CA"/>
        </w:rPr>
      </w:pPr>
      <w:r w:rsidRPr="00260458">
        <w:rPr>
          <w:szCs w:val="24"/>
          <w:lang w:val="en-CA"/>
        </w:rPr>
        <w:t>Fax + 41 22 749 09 47</w:t>
      </w:r>
    </w:p>
    <w:p w14:paraId="305E6EF1" w14:textId="77777777" w:rsidR="00985D9D" w:rsidRPr="00260458" w:rsidRDefault="00985D9D" w:rsidP="00985D9D">
      <w:pPr>
        <w:pStyle w:val="zzCopyright"/>
        <w:autoSpaceDE w:val="0"/>
        <w:autoSpaceDN w:val="0"/>
        <w:adjustRightInd w:val="0"/>
        <w:spacing w:line="230" w:lineRule="exact"/>
        <w:rPr>
          <w:szCs w:val="24"/>
          <w:lang w:val="en-CA"/>
        </w:rPr>
      </w:pPr>
      <w:r w:rsidRPr="00260458">
        <w:rPr>
          <w:szCs w:val="24"/>
          <w:lang w:val="en-CA"/>
        </w:rPr>
        <w:t>E-mail copyright@iso.org</w:t>
      </w:r>
    </w:p>
    <w:p w14:paraId="31D2F1E3" w14:textId="77777777" w:rsidR="00985D9D" w:rsidRPr="00260458" w:rsidRDefault="00985D9D" w:rsidP="00985D9D">
      <w:pPr>
        <w:pStyle w:val="zzCopyright"/>
        <w:autoSpaceDE w:val="0"/>
        <w:autoSpaceDN w:val="0"/>
        <w:adjustRightInd w:val="0"/>
        <w:spacing w:line="230" w:lineRule="exact"/>
        <w:rPr>
          <w:szCs w:val="24"/>
          <w:lang w:val="en-CA"/>
        </w:rPr>
      </w:pPr>
      <w:r w:rsidRPr="00260458">
        <w:rPr>
          <w:szCs w:val="24"/>
          <w:lang w:val="en-CA"/>
        </w:rPr>
        <w:t>Web www.iso.org</w:t>
      </w:r>
    </w:p>
    <w:p w14:paraId="04965F3F" w14:textId="77777777" w:rsidR="00985D9D" w:rsidRPr="00260458" w:rsidRDefault="00985D9D" w:rsidP="00985D9D">
      <w:pPr>
        <w:pStyle w:val="zzCopyright"/>
        <w:autoSpaceDE w:val="0"/>
        <w:autoSpaceDN w:val="0"/>
        <w:adjustRightInd w:val="0"/>
        <w:spacing w:line="230" w:lineRule="exact"/>
        <w:rPr>
          <w:szCs w:val="24"/>
          <w:lang w:val="en-CA"/>
        </w:rPr>
      </w:pPr>
      <w:r w:rsidRPr="00260458">
        <w:rPr>
          <w:szCs w:val="24"/>
          <w:lang w:val="en-CA"/>
        </w:rPr>
        <w:t>Reproduction for sales purposes may be subject to royalty payments or a licensing agreement.</w:t>
      </w:r>
    </w:p>
    <w:p w14:paraId="17D095D5" w14:textId="77777777" w:rsidR="00985D9D" w:rsidRPr="00260458" w:rsidRDefault="00985D9D" w:rsidP="00985D9D">
      <w:pPr>
        <w:pStyle w:val="zzCopyright"/>
        <w:autoSpaceDE w:val="0"/>
        <w:autoSpaceDN w:val="0"/>
        <w:adjustRightInd w:val="0"/>
        <w:spacing w:line="230" w:lineRule="exact"/>
        <w:rPr>
          <w:szCs w:val="24"/>
          <w:lang w:val="en-CA"/>
        </w:rPr>
      </w:pPr>
      <w:r w:rsidRPr="00260458">
        <w:rPr>
          <w:szCs w:val="24"/>
          <w:lang w:val="en-CA"/>
        </w:rPr>
        <w:t>Violators may be prosecuted.</w:t>
      </w:r>
    </w:p>
    <w:p w14:paraId="3E510047" w14:textId="77777777" w:rsidR="0033616F" w:rsidRPr="00260458" w:rsidRDefault="0033616F">
      <w:pPr>
        <w:tabs>
          <w:tab w:val="clear" w:pos="403"/>
        </w:tabs>
        <w:spacing w:after="0" w:line="240" w:lineRule="auto"/>
        <w:jc w:val="left"/>
        <w:rPr>
          <w:ins w:id="24" w:author="Dimitri Podborski" w:date="2023-11-02T14:17:00Z"/>
          <w:b/>
          <w:sz w:val="28"/>
          <w:lang w:val="en-CA"/>
        </w:rPr>
      </w:pPr>
      <w:ins w:id="25" w:author="Dimitri Podborski" w:date="2023-11-02T14:17:00Z">
        <w:r w:rsidRPr="00260458">
          <w:rPr>
            <w:lang w:val="en-CA"/>
          </w:rPr>
          <w:br w:type="page"/>
        </w:r>
      </w:ins>
    </w:p>
    <w:p w14:paraId="0EAFA32C" w14:textId="07C8D2F0" w:rsidR="001A33D0" w:rsidRPr="00260458" w:rsidRDefault="001A33D0" w:rsidP="001A33D0">
      <w:pPr>
        <w:pStyle w:val="zzContents"/>
        <w:spacing w:before="0"/>
        <w:rPr>
          <w:ins w:id="26" w:author="Dimitri Podborski" w:date="2023-11-02T14:41:00Z"/>
          <w:lang w:val="en-CA"/>
        </w:rPr>
      </w:pPr>
      <w:r w:rsidRPr="00260458">
        <w:rPr>
          <w:lang w:val="en-CA"/>
        </w:rPr>
        <w:lastRenderedPageBreak/>
        <w:t>Contents</w:t>
      </w:r>
    </w:p>
    <w:p w14:paraId="5CB505F8" w14:textId="77777777" w:rsidR="004B4759" w:rsidRPr="000A2273" w:rsidDel="004B4759" w:rsidRDefault="004B4759">
      <w:pPr>
        <w:rPr>
          <w:del w:id="27" w:author="Dimitri Podborski" w:date="2023-11-02T14:45:00Z"/>
          <w:lang w:val="en-CA"/>
          <w:rPrChange w:id="28" w:author="Dimitri Podborski" w:date="2023-11-02T15:22:00Z">
            <w:rPr>
              <w:del w:id="29" w:author="Dimitri Podborski" w:date="2023-11-02T14:45:00Z"/>
            </w:rPr>
          </w:rPrChange>
        </w:rPr>
        <w:pPrChange w:id="30" w:author="Dimitri Podborski" w:date="2023-11-02T14:41:00Z">
          <w:pPr>
            <w:pStyle w:val="zzContents"/>
            <w:spacing w:before="0"/>
          </w:pPr>
        </w:pPrChange>
      </w:pPr>
    </w:p>
    <w:p w14:paraId="09839BBD" w14:textId="1B508A9A" w:rsidR="009D77C6" w:rsidRDefault="00812959">
      <w:pPr>
        <w:pStyle w:val="TOC1"/>
        <w:tabs>
          <w:tab w:val="right" w:leader="dot" w:pos="9741"/>
        </w:tabs>
        <w:rPr>
          <w:ins w:id="31" w:author="Dimitri Podborski" w:date="2023-11-02T15:38:00Z"/>
          <w:rFonts w:eastAsiaTheme="minorEastAsia" w:cstheme="minorBidi"/>
          <w:b w:val="0"/>
          <w:bCs w:val="0"/>
          <w:i w:val="0"/>
          <w:iCs w:val="0"/>
          <w:noProof/>
          <w:kern w:val="2"/>
          <w:lang w:val="en-US"/>
          <w14:ligatures w14:val="standardContextual"/>
        </w:rPr>
      </w:pPr>
      <w:r w:rsidRPr="00260458">
        <w:rPr>
          <w:lang w:val="en-CA"/>
        </w:rPr>
        <w:fldChar w:fldCharType="begin"/>
      </w:r>
      <w:r w:rsidRPr="00260458">
        <w:rPr>
          <w:lang w:val="en-CA"/>
        </w:rPr>
        <w:instrText xml:space="preserve"> TOC \o "</w:instrText>
      </w:r>
      <w:ins w:id="32" w:author="Dimitri Podborski" w:date="2023-11-02T14:45:00Z">
        <w:r w:rsidR="004B4759" w:rsidRPr="00260458">
          <w:rPr>
            <w:lang w:val="en-CA"/>
          </w:rPr>
          <w:instrText>1</w:instrText>
        </w:r>
      </w:ins>
      <w:del w:id="33" w:author="Dimitri Podborski" w:date="2023-11-02T14:45:00Z">
        <w:r w:rsidRPr="00260458" w:rsidDel="004B4759">
          <w:rPr>
            <w:lang w:val="en-CA"/>
          </w:rPr>
          <w:delInstrText>2</w:delInstrText>
        </w:r>
      </w:del>
      <w:r w:rsidRPr="00260458">
        <w:rPr>
          <w:lang w:val="en-CA"/>
        </w:rPr>
        <w:instrText xml:space="preserve">-3" \h \z \t "Heading 1;1;a2;2;a3;3;ANNEX;1;Biblio Title;1;Foreword Title;1;Intro Title;1" </w:instrText>
      </w:r>
      <w:r w:rsidRPr="00260458">
        <w:rPr>
          <w:lang w:val="en-CA"/>
        </w:rPr>
        <w:fldChar w:fldCharType="separate"/>
      </w:r>
      <w:ins w:id="34" w:author="Dimitri Podborski" w:date="2023-11-02T15:38:00Z">
        <w:r w:rsidR="009D77C6" w:rsidRPr="008A738A">
          <w:rPr>
            <w:rStyle w:val="Hyperlink"/>
            <w:noProof/>
          </w:rPr>
          <w:fldChar w:fldCharType="begin"/>
        </w:r>
        <w:r w:rsidR="009D77C6" w:rsidRPr="008A738A">
          <w:rPr>
            <w:rStyle w:val="Hyperlink"/>
            <w:noProof/>
          </w:rPr>
          <w:instrText xml:space="preserve"> </w:instrText>
        </w:r>
        <w:r w:rsidR="009D77C6">
          <w:rPr>
            <w:noProof/>
          </w:rPr>
          <w:instrText>HYPERLINK \l "_Toc149831930"</w:instrText>
        </w:r>
        <w:r w:rsidR="009D77C6" w:rsidRPr="008A738A">
          <w:rPr>
            <w:rStyle w:val="Hyperlink"/>
            <w:noProof/>
          </w:rPr>
          <w:instrText xml:space="preserve"> </w:instrText>
        </w:r>
        <w:r w:rsidR="009D77C6" w:rsidRPr="008A738A">
          <w:rPr>
            <w:rStyle w:val="Hyperlink"/>
            <w:noProof/>
          </w:rPr>
        </w:r>
        <w:r w:rsidR="009D77C6" w:rsidRPr="008A738A">
          <w:rPr>
            <w:rStyle w:val="Hyperlink"/>
            <w:noProof/>
          </w:rPr>
          <w:fldChar w:fldCharType="separate"/>
        </w:r>
        <w:r w:rsidR="009D77C6" w:rsidRPr="008A738A">
          <w:rPr>
            <w:rStyle w:val="Hyperlink"/>
            <w:noProof/>
            <w:lang w:val="en-CA"/>
          </w:rPr>
          <w:t>Foreword</w:t>
        </w:r>
        <w:r w:rsidR="009D77C6">
          <w:rPr>
            <w:noProof/>
            <w:webHidden/>
          </w:rPr>
          <w:tab/>
        </w:r>
        <w:r w:rsidR="009D77C6">
          <w:rPr>
            <w:noProof/>
            <w:webHidden/>
          </w:rPr>
          <w:fldChar w:fldCharType="begin"/>
        </w:r>
        <w:r w:rsidR="009D77C6">
          <w:rPr>
            <w:noProof/>
            <w:webHidden/>
          </w:rPr>
          <w:instrText xml:space="preserve"> PAGEREF _Toc149831930 \h </w:instrText>
        </w:r>
      </w:ins>
      <w:r w:rsidR="009D77C6">
        <w:rPr>
          <w:noProof/>
          <w:webHidden/>
        </w:rPr>
      </w:r>
      <w:r w:rsidR="009D77C6">
        <w:rPr>
          <w:noProof/>
          <w:webHidden/>
        </w:rPr>
        <w:fldChar w:fldCharType="separate"/>
      </w:r>
      <w:ins w:id="35" w:author="Dimitri Podborski" w:date="2023-11-02T15:38:00Z">
        <w:r w:rsidR="009D77C6">
          <w:rPr>
            <w:noProof/>
            <w:webHidden/>
          </w:rPr>
          <w:t>iv</w:t>
        </w:r>
        <w:r w:rsidR="009D77C6">
          <w:rPr>
            <w:noProof/>
            <w:webHidden/>
          </w:rPr>
          <w:fldChar w:fldCharType="end"/>
        </w:r>
        <w:r w:rsidR="009D77C6" w:rsidRPr="008A738A">
          <w:rPr>
            <w:rStyle w:val="Hyperlink"/>
            <w:noProof/>
          </w:rPr>
          <w:fldChar w:fldCharType="end"/>
        </w:r>
      </w:ins>
    </w:p>
    <w:p w14:paraId="18FA6446" w14:textId="1ADA6A9E" w:rsidR="009D77C6" w:rsidRDefault="009D77C6">
      <w:pPr>
        <w:pStyle w:val="TOC1"/>
        <w:tabs>
          <w:tab w:val="left" w:pos="440"/>
          <w:tab w:val="right" w:leader="dot" w:pos="9741"/>
        </w:tabs>
        <w:rPr>
          <w:ins w:id="36" w:author="Dimitri Podborski" w:date="2023-11-02T15:38:00Z"/>
          <w:rFonts w:eastAsiaTheme="minorEastAsia" w:cstheme="minorBidi"/>
          <w:b w:val="0"/>
          <w:bCs w:val="0"/>
          <w:i w:val="0"/>
          <w:iCs w:val="0"/>
          <w:noProof/>
          <w:kern w:val="2"/>
          <w:lang w:val="en-US"/>
          <w14:ligatures w14:val="standardContextual"/>
        </w:rPr>
      </w:pPr>
      <w:ins w:id="37" w:author="Dimitri Podborski" w:date="2023-11-02T15:38:00Z">
        <w:r w:rsidRPr="008A738A">
          <w:rPr>
            <w:rStyle w:val="Hyperlink"/>
            <w:noProof/>
          </w:rPr>
          <w:fldChar w:fldCharType="begin"/>
        </w:r>
        <w:r w:rsidRPr="008A738A">
          <w:rPr>
            <w:rStyle w:val="Hyperlink"/>
            <w:noProof/>
          </w:rPr>
          <w:instrText xml:space="preserve"> </w:instrText>
        </w:r>
        <w:r>
          <w:rPr>
            <w:noProof/>
          </w:rPr>
          <w:instrText>HYPERLINK \l "_Toc149831931"</w:instrText>
        </w:r>
        <w:r w:rsidRPr="008A738A">
          <w:rPr>
            <w:rStyle w:val="Hyperlink"/>
            <w:noProof/>
          </w:rPr>
          <w:instrText xml:space="preserve"> </w:instrText>
        </w:r>
        <w:r w:rsidRPr="008A738A">
          <w:rPr>
            <w:rStyle w:val="Hyperlink"/>
            <w:noProof/>
          </w:rPr>
        </w:r>
        <w:r w:rsidRPr="008A738A">
          <w:rPr>
            <w:rStyle w:val="Hyperlink"/>
            <w:noProof/>
          </w:rPr>
          <w:fldChar w:fldCharType="separate"/>
        </w:r>
        <w:r w:rsidRPr="008A738A">
          <w:rPr>
            <w:rStyle w:val="Hyperlink"/>
            <w:noProof/>
            <w:lang w:val="en-CA"/>
          </w:rPr>
          <w:t>1</w:t>
        </w:r>
        <w:r>
          <w:rPr>
            <w:rFonts w:eastAsiaTheme="minorEastAsia" w:cstheme="minorBidi"/>
            <w:b w:val="0"/>
            <w:bCs w:val="0"/>
            <w:i w:val="0"/>
            <w:iCs w:val="0"/>
            <w:noProof/>
            <w:kern w:val="2"/>
            <w:lang w:val="en-US"/>
            <w14:ligatures w14:val="standardContextual"/>
          </w:rPr>
          <w:tab/>
        </w:r>
        <w:r w:rsidRPr="008A738A">
          <w:rPr>
            <w:rStyle w:val="Hyperlink"/>
            <w:noProof/>
            <w:lang w:val="en-CA"/>
          </w:rPr>
          <w:t>Coding Constraints box related changes</w:t>
        </w:r>
        <w:r>
          <w:rPr>
            <w:noProof/>
            <w:webHidden/>
          </w:rPr>
          <w:tab/>
        </w:r>
        <w:r>
          <w:rPr>
            <w:noProof/>
            <w:webHidden/>
          </w:rPr>
          <w:fldChar w:fldCharType="begin"/>
        </w:r>
        <w:r>
          <w:rPr>
            <w:noProof/>
            <w:webHidden/>
          </w:rPr>
          <w:instrText xml:space="preserve"> PAGEREF _Toc149831931 \h </w:instrText>
        </w:r>
      </w:ins>
      <w:r>
        <w:rPr>
          <w:noProof/>
          <w:webHidden/>
        </w:rPr>
      </w:r>
      <w:r>
        <w:rPr>
          <w:noProof/>
          <w:webHidden/>
        </w:rPr>
        <w:fldChar w:fldCharType="separate"/>
      </w:r>
      <w:ins w:id="38" w:author="Dimitri Podborski" w:date="2023-11-02T15:38:00Z">
        <w:r>
          <w:rPr>
            <w:noProof/>
            <w:webHidden/>
          </w:rPr>
          <w:t>1</w:t>
        </w:r>
        <w:r>
          <w:rPr>
            <w:noProof/>
            <w:webHidden/>
          </w:rPr>
          <w:fldChar w:fldCharType="end"/>
        </w:r>
        <w:r w:rsidRPr="008A738A">
          <w:rPr>
            <w:rStyle w:val="Hyperlink"/>
            <w:noProof/>
          </w:rPr>
          <w:fldChar w:fldCharType="end"/>
        </w:r>
      </w:ins>
    </w:p>
    <w:p w14:paraId="58E59743" w14:textId="231924D5" w:rsidR="009D77C6" w:rsidRDefault="009D77C6">
      <w:pPr>
        <w:pStyle w:val="TOC1"/>
        <w:tabs>
          <w:tab w:val="left" w:pos="440"/>
          <w:tab w:val="right" w:leader="dot" w:pos="9741"/>
        </w:tabs>
        <w:rPr>
          <w:ins w:id="39" w:author="Dimitri Podborski" w:date="2023-11-02T15:38:00Z"/>
          <w:rFonts w:eastAsiaTheme="minorEastAsia" w:cstheme="minorBidi"/>
          <w:b w:val="0"/>
          <w:bCs w:val="0"/>
          <w:i w:val="0"/>
          <w:iCs w:val="0"/>
          <w:noProof/>
          <w:kern w:val="2"/>
          <w:lang w:val="en-US"/>
          <w14:ligatures w14:val="standardContextual"/>
        </w:rPr>
      </w:pPr>
      <w:ins w:id="40" w:author="Dimitri Podborski" w:date="2023-11-02T15:38:00Z">
        <w:r w:rsidRPr="008A738A">
          <w:rPr>
            <w:rStyle w:val="Hyperlink"/>
            <w:noProof/>
          </w:rPr>
          <w:fldChar w:fldCharType="begin"/>
        </w:r>
        <w:r w:rsidRPr="008A738A">
          <w:rPr>
            <w:rStyle w:val="Hyperlink"/>
            <w:noProof/>
          </w:rPr>
          <w:instrText xml:space="preserve"> </w:instrText>
        </w:r>
        <w:r>
          <w:rPr>
            <w:noProof/>
          </w:rPr>
          <w:instrText>HYPERLINK \l "_Toc149831932"</w:instrText>
        </w:r>
        <w:r w:rsidRPr="008A738A">
          <w:rPr>
            <w:rStyle w:val="Hyperlink"/>
            <w:noProof/>
          </w:rPr>
          <w:instrText xml:space="preserve"> </w:instrText>
        </w:r>
        <w:r w:rsidRPr="008A738A">
          <w:rPr>
            <w:rStyle w:val="Hyperlink"/>
            <w:noProof/>
          </w:rPr>
        </w:r>
        <w:r w:rsidRPr="008A738A">
          <w:rPr>
            <w:rStyle w:val="Hyperlink"/>
            <w:noProof/>
          </w:rPr>
          <w:fldChar w:fldCharType="separate"/>
        </w:r>
        <w:r w:rsidRPr="008A738A">
          <w:rPr>
            <w:rStyle w:val="Hyperlink"/>
            <w:noProof/>
            <w:lang w:val="en-CA"/>
          </w:rPr>
          <w:t>2</w:t>
        </w:r>
        <w:r>
          <w:rPr>
            <w:rFonts w:eastAsiaTheme="minorEastAsia" w:cstheme="minorBidi"/>
            <w:b w:val="0"/>
            <w:bCs w:val="0"/>
            <w:i w:val="0"/>
            <w:iCs w:val="0"/>
            <w:noProof/>
            <w:kern w:val="2"/>
            <w:lang w:val="en-US"/>
            <w14:ligatures w14:val="standardContextual"/>
          </w:rPr>
          <w:tab/>
        </w:r>
        <w:r w:rsidRPr="008A738A">
          <w:rPr>
            <w:rStyle w:val="Hyperlink"/>
            <w:noProof/>
            <w:lang w:val="en-CA"/>
          </w:rPr>
          <w:t>New tone-map derivation item</w:t>
        </w:r>
        <w:r>
          <w:rPr>
            <w:noProof/>
            <w:webHidden/>
          </w:rPr>
          <w:tab/>
        </w:r>
        <w:r>
          <w:rPr>
            <w:noProof/>
            <w:webHidden/>
          </w:rPr>
          <w:fldChar w:fldCharType="begin"/>
        </w:r>
        <w:r>
          <w:rPr>
            <w:noProof/>
            <w:webHidden/>
          </w:rPr>
          <w:instrText xml:space="preserve"> PAGEREF _Toc149831932 \h </w:instrText>
        </w:r>
      </w:ins>
      <w:r>
        <w:rPr>
          <w:noProof/>
          <w:webHidden/>
        </w:rPr>
      </w:r>
      <w:r>
        <w:rPr>
          <w:noProof/>
          <w:webHidden/>
        </w:rPr>
        <w:fldChar w:fldCharType="separate"/>
      </w:r>
      <w:ins w:id="41" w:author="Dimitri Podborski" w:date="2023-11-02T15:38:00Z">
        <w:r>
          <w:rPr>
            <w:noProof/>
            <w:webHidden/>
          </w:rPr>
          <w:t>2</w:t>
        </w:r>
        <w:r>
          <w:rPr>
            <w:noProof/>
            <w:webHidden/>
          </w:rPr>
          <w:fldChar w:fldCharType="end"/>
        </w:r>
        <w:r w:rsidRPr="008A738A">
          <w:rPr>
            <w:rStyle w:val="Hyperlink"/>
            <w:noProof/>
          </w:rPr>
          <w:fldChar w:fldCharType="end"/>
        </w:r>
      </w:ins>
    </w:p>
    <w:p w14:paraId="7AE8CA44" w14:textId="686CFB2E" w:rsidR="009D77C6" w:rsidRDefault="009D77C6">
      <w:pPr>
        <w:pStyle w:val="TOC2"/>
        <w:tabs>
          <w:tab w:val="left" w:pos="1100"/>
          <w:tab w:val="right" w:leader="dot" w:pos="9741"/>
        </w:tabs>
        <w:rPr>
          <w:ins w:id="42" w:author="Dimitri Podborski" w:date="2023-11-02T15:38:00Z"/>
          <w:rFonts w:eastAsiaTheme="minorEastAsia" w:cstheme="minorBidi"/>
          <w:b w:val="0"/>
          <w:bCs w:val="0"/>
          <w:noProof/>
          <w:kern w:val="2"/>
          <w:sz w:val="24"/>
          <w:szCs w:val="24"/>
          <w:lang w:val="en-US"/>
          <w14:ligatures w14:val="standardContextual"/>
        </w:rPr>
      </w:pPr>
      <w:ins w:id="43" w:author="Dimitri Podborski" w:date="2023-11-02T15:38:00Z">
        <w:r w:rsidRPr="008A738A">
          <w:rPr>
            <w:rStyle w:val="Hyperlink"/>
            <w:noProof/>
          </w:rPr>
          <w:fldChar w:fldCharType="begin"/>
        </w:r>
        <w:r w:rsidRPr="008A738A">
          <w:rPr>
            <w:rStyle w:val="Hyperlink"/>
            <w:noProof/>
          </w:rPr>
          <w:instrText xml:space="preserve"> </w:instrText>
        </w:r>
        <w:r>
          <w:rPr>
            <w:noProof/>
          </w:rPr>
          <w:instrText>HYPERLINK \l "_Toc149831933"</w:instrText>
        </w:r>
        <w:r w:rsidRPr="008A738A">
          <w:rPr>
            <w:rStyle w:val="Hyperlink"/>
            <w:noProof/>
          </w:rPr>
          <w:instrText xml:space="preserve"> </w:instrText>
        </w:r>
        <w:r w:rsidRPr="008A738A">
          <w:rPr>
            <w:rStyle w:val="Hyperlink"/>
            <w:noProof/>
          </w:rPr>
        </w:r>
        <w:r w:rsidRPr="008A738A">
          <w:rPr>
            <w:rStyle w:val="Hyperlink"/>
            <w:noProof/>
          </w:rPr>
          <w:fldChar w:fldCharType="separate"/>
        </w:r>
        <w:r w:rsidRPr="008A738A">
          <w:rPr>
            <w:rStyle w:val="Hyperlink"/>
            <w:noProof/>
            <w:lang w:val="en-CA"/>
          </w:rPr>
          <w:t>6.6.2.4</w:t>
        </w:r>
        <w:r>
          <w:rPr>
            <w:rFonts w:eastAsiaTheme="minorEastAsia" w:cstheme="minorBidi"/>
            <w:b w:val="0"/>
            <w:bCs w:val="0"/>
            <w:noProof/>
            <w:kern w:val="2"/>
            <w:sz w:val="24"/>
            <w:szCs w:val="24"/>
            <w:lang w:val="en-US"/>
            <w14:ligatures w14:val="standardContextual"/>
          </w:rPr>
          <w:tab/>
        </w:r>
        <w:r w:rsidRPr="008A738A">
          <w:rPr>
            <w:rStyle w:val="Hyperlink"/>
            <w:noProof/>
            <w:lang w:val="en-CA"/>
          </w:rPr>
          <w:t>Tone-map derivation</w:t>
        </w:r>
        <w:r>
          <w:rPr>
            <w:noProof/>
            <w:webHidden/>
          </w:rPr>
          <w:tab/>
        </w:r>
        <w:r>
          <w:rPr>
            <w:noProof/>
            <w:webHidden/>
          </w:rPr>
          <w:fldChar w:fldCharType="begin"/>
        </w:r>
        <w:r>
          <w:rPr>
            <w:noProof/>
            <w:webHidden/>
          </w:rPr>
          <w:instrText xml:space="preserve"> PAGEREF _Toc149831933 \h </w:instrText>
        </w:r>
      </w:ins>
      <w:r>
        <w:rPr>
          <w:noProof/>
          <w:webHidden/>
        </w:rPr>
      </w:r>
      <w:r>
        <w:rPr>
          <w:noProof/>
          <w:webHidden/>
        </w:rPr>
        <w:fldChar w:fldCharType="separate"/>
      </w:r>
      <w:ins w:id="44" w:author="Dimitri Podborski" w:date="2023-11-02T15:38:00Z">
        <w:r>
          <w:rPr>
            <w:noProof/>
            <w:webHidden/>
          </w:rPr>
          <w:t>2</w:t>
        </w:r>
        <w:r>
          <w:rPr>
            <w:noProof/>
            <w:webHidden/>
          </w:rPr>
          <w:fldChar w:fldCharType="end"/>
        </w:r>
        <w:r w:rsidRPr="008A738A">
          <w:rPr>
            <w:rStyle w:val="Hyperlink"/>
            <w:noProof/>
          </w:rPr>
          <w:fldChar w:fldCharType="end"/>
        </w:r>
      </w:ins>
    </w:p>
    <w:p w14:paraId="4FA4863E" w14:textId="38AC4B43" w:rsidR="009D77C6" w:rsidRDefault="009D77C6">
      <w:pPr>
        <w:pStyle w:val="TOC3"/>
        <w:tabs>
          <w:tab w:val="right" w:leader="dot" w:pos="9741"/>
        </w:tabs>
        <w:rPr>
          <w:ins w:id="45" w:author="Dimitri Podborski" w:date="2023-11-02T15:38:00Z"/>
          <w:rFonts w:eastAsiaTheme="minorEastAsia" w:cstheme="minorBidi"/>
          <w:noProof/>
          <w:kern w:val="2"/>
          <w:sz w:val="24"/>
          <w:szCs w:val="24"/>
          <w:lang w:val="en-US"/>
          <w14:ligatures w14:val="standardContextual"/>
        </w:rPr>
      </w:pPr>
      <w:ins w:id="46" w:author="Dimitri Podborski" w:date="2023-11-02T15:38:00Z">
        <w:r w:rsidRPr="008A738A">
          <w:rPr>
            <w:rStyle w:val="Hyperlink"/>
            <w:noProof/>
          </w:rPr>
          <w:fldChar w:fldCharType="begin"/>
        </w:r>
        <w:r w:rsidRPr="008A738A">
          <w:rPr>
            <w:rStyle w:val="Hyperlink"/>
            <w:noProof/>
          </w:rPr>
          <w:instrText xml:space="preserve"> </w:instrText>
        </w:r>
        <w:r>
          <w:rPr>
            <w:noProof/>
          </w:rPr>
          <w:instrText>HYPERLINK \l "_Toc149831934"</w:instrText>
        </w:r>
        <w:r w:rsidRPr="008A738A">
          <w:rPr>
            <w:rStyle w:val="Hyperlink"/>
            <w:noProof/>
          </w:rPr>
          <w:instrText xml:space="preserve"> </w:instrText>
        </w:r>
        <w:r w:rsidRPr="008A738A">
          <w:rPr>
            <w:rStyle w:val="Hyperlink"/>
            <w:noProof/>
          </w:rPr>
        </w:r>
        <w:r w:rsidRPr="008A738A">
          <w:rPr>
            <w:rStyle w:val="Hyperlink"/>
            <w:noProof/>
          </w:rPr>
          <w:fldChar w:fldCharType="separate"/>
        </w:r>
        <w:r w:rsidRPr="008A738A">
          <w:rPr>
            <w:rStyle w:val="Hyperlink"/>
            <w:noProof/>
            <w:lang w:val="en-CA"/>
          </w:rPr>
          <w:t>6.6.2.4.1 Definition</w:t>
        </w:r>
        <w:r>
          <w:rPr>
            <w:noProof/>
            <w:webHidden/>
          </w:rPr>
          <w:tab/>
        </w:r>
        <w:r>
          <w:rPr>
            <w:noProof/>
            <w:webHidden/>
          </w:rPr>
          <w:fldChar w:fldCharType="begin"/>
        </w:r>
        <w:r>
          <w:rPr>
            <w:noProof/>
            <w:webHidden/>
          </w:rPr>
          <w:instrText xml:space="preserve"> PAGEREF _Toc149831934 \h </w:instrText>
        </w:r>
      </w:ins>
      <w:r>
        <w:rPr>
          <w:noProof/>
          <w:webHidden/>
        </w:rPr>
      </w:r>
      <w:r>
        <w:rPr>
          <w:noProof/>
          <w:webHidden/>
        </w:rPr>
        <w:fldChar w:fldCharType="separate"/>
      </w:r>
      <w:ins w:id="47" w:author="Dimitri Podborski" w:date="2023-11-02T15:38:00Z">
        <w:r>
          <w:rPr>
            <w:noProof/>
            <w:webHidden/>
          </w:rPr>
          <w:t>2</w:t>
        </w:r>
        <w:r>
          <w:rPr>
            <w:noProof/>
            <w:webHidden/>
          </w:rPr>
          <w:fldChar w:fldCharType="end"/>
        </w:r>
        <w:r w:rsidRPr="008A738A">
          <w:rPr>
            <w:rStyle w:val="Hyperlink"/>
            <w:noProof/>
          </w:rPr>
          <w:fldChar w:fldCharType="end"/>
        </w:r>
      </w:ins>
    </w:p>
    <w:p w14:paraId="75BED5CE" w14:textId="24731D4F" w:rsidR="009D77C6" w:rsidRDefault="009D77C6">
      <w:pPr>
        <w:pStyle w:val="TOC3"/>
        <w:tabs>
          <w:tab w:val="left" w:pos="1540"/>
          <w:tab w:val="right" w:leader="dot" w:pos="9741"/>
        </w:tabs>
        <w:rPr>
          <w:ins w:id="48" w:author="Dimitri Podborski" w:date="2023-11-02T15:38:00Z"/>
          <w:rFonts w:eastAsiaTheme="minorEastAsia" w:cstheme="minorBidi"/>
          <w:noProof/>
          <w:kern w:val="2"/>
          <w:sz w:val="24"/>
          <w:szCs w:val="24"/>
          <w:lang w:val="en-US"/>
          <w14:ligatures w14:val="standardContextual"/>
        </w:rPr>
      </w:pPr>
      <w:ins w:id="49" w:author="Dimitri Podborski" w:date="2023-11-02T15:38:00Z">
        <w:r w:rsidRPr="008A738A">
          <w:rPr>
            <w:rStyle w:val="Hyperlink"/>
            <w:noProof/>
          </w:rPr>
          <w:fldChar w:fldCharType="begin"/>
        </w:r>
        <w:r w:rsidRPr="008A738A">
          <w:rPr>
            <w:rStyle w:val="Hyperlink"/>
            <w:noProof/>
          </w:rPr>
          <w:instrText xml:space="preserve"> </w:instrText>
        </w:r>
        <w:r>
          <w:rPr>
            <w:noProof/>
          </w:rPr>
          <w:instrText>HYPERLINK \l "_Toc149831935"</w:instrText>
        </w:r>
        <w:r w:rsidRPr="008A738A">
          <w:rPr>
            <w:rStyle w:val="Hyperlink"/>
            <w:noProof/>
          </w:rPr>
          <w:instrText xml:space="preserve"> </w:instrText>
        </w:r>
        <w:r w:rsidRPr="008A738A">
          <w:rPr>
            <w:rStyle w:val="Hyperlink"/>
            <w:noProof/>
          </w:rPr>
        </w:r>
        <w:r w:rsidRPr="008A738A">
          <w:rPr>
            <w:rStyle w:val="Hyperlink"/>
            <w:noProof/>
          </w:rPr>
          <w:fldChar w:fldCharType="separate"/>
        </w:r>
        <w:r w:rsidRPr="008A738A">
          <w:rPr>
            <w:rStyle w:val="Hyperlink"/>
            <w:noProof/>
            <w:lang w:val="en-CA"/>
          </w:rPr>
          <w:t>6.6.2.4.2</w:t>
        </w:r>
        <w:r>
          <w:rPr>
            <w:rFonts w:eastAsiaTheme="minorEastAsia" w:cstheme="minorBidi"/>
            <w:noProof/>
            <w:kern w:val="2"/>
            <w:sz w:val="24"/>
            <w:szCs w:val="24"/>
            <w:lang w:val="en-US"/>
            <w14:ligatures w14:val="standardContextual"/>
          </w:rPr>
          <w:tab/>
        </w:r>
        <w:r w:rsidRPr="008A738A">
          <w:rPr>
            <w:rStyle w:val="Hyperlink"/>
            <w:noProof/>
            <w:lang w:val="en-CA"/>
          </w:rPr>
          <w:t>Syntax</w:t>
        </w:r>
        <w:r>
          <w:rPr>
            <w:noProof/>
            <w:webHidden/>
          </w:rPr>
          <w:tab/>
        </w:r>
        <w:r>
          <w:rPr>
            <w:noProof/>
            <w:webHidden/>
          </w:rPr>
          <w:fldChar w:fldCharType="begin"/>
        </w:r>
        <w:r>
          <w:rPr>
            <w:noProof/>
            <w:webHidden/>
          </w:rPr>
          <w:instrText xml:space="preserve"> PAGEREF _Toc149831935 \h </w:instrText>
        </w:r>
      </w:ins>
      <w:r>
        <w:rPr>
          <w:noProof/>
          <w:webHidden/>
        </w:rPr>
      </w:r>
      <w:r>
        <w:rPr>
          <w:noProof/>
          <w:webHidden/>
        </w:rPr>
        <w:fldChar w:fldCharType="separate"/>
      </w:r>
      <w:ins w:id="50" w:author="Dimitri Podborski" w:date="2023-11-02T15:38:00Z">
        <w:r>
          <w:rPr>
            <w:noProof/>
            <w:webHidden/>
          </w:rPr>
          <w:t>3</w:t>
        </w:r>
        <w:r>
          <w:rPr>
            <w:noProof/>
            <w:webHidden/>
          </w:rPr>
          <w:fldChar w:fldCharType="end"/>
        </w:r>
        <w:r w:rsidRPr="008A738A">
          <w:rPr>
            <w:rStyle w:val="Hyperlink"/>
            <w:noProof/>
          </w:rPr>
          <w:fldChar w:fldCharType="end"/>
        </w:r>
      </w:ins>
    </w:p>
    <w:p w14:paraId="351D4582" w14:textId="5335DBD9" w:rsidR="009D77C6" w:rsidRDefault="009D77C6">
      <w:pPr>
        <w:pStyle w:val="TOC3"/>
        <w:tabs>
          <w:tab w:val="left" w:pos="1540"/>
          <w:tab w:val="right" w:leader="dot" w:pos="9741"/>
        </w:tabs>
        <w:rPr>
          <w:ins w:id="51" w:author="Dimitri Podborski" w:date="2023-11-02T15:38:00Z"/>
          <w:rFonts w:eastAsiaTheme="minorEastAsia" w:cstheme="minorBidi"/>
          <w:noProof/>
          <w:kern w:val="2"/>
          <w:sz w:val="24"/>
          <w:szCs w:val="24"/>
          <w:lang w:val="en-US"/>
          <w14:ligatures w14:val="standardContextual"/>
        </w:rPr>
      </w:pPr>
      <w:ins w:id="52" w:author="Dimitri Podborski" w:date="2023-11-02T15:38:00Z">
        <w:r w:rsidRPr="008A738A">
          <w:rPr>
            <w:rStyle w:val="Hyperlink"/>
            <w:noProof/>
          </w:rPr>
          <w:fldChar w:fldCharType="begin"/>
        </w:r>
        <w:r w:rsidRPr="008A738A">
          <w:rPr>
            <w:rStyle w:val="Hyperlink"/>
            <w:noProof/>
          </w:rPr>
          <w:instrText xml:space="preserve"> </w:instrText>
        </w:r>
        <w:r>
          <w:rPr>
            <w:noProof/>
          </w:rPr>
          <w:instrText>HYPERLINK \l "_Toc149831936"</w:instrText>
        </w:r>
        <w:r w:rsidRPr="008A738A">
          <w:rPr>
            <w:rStyle w:val="Hyperlink"/>
            <w:noProof/>
          </w:rPr>
          <w:instrText xml:space="preserve"> </w:instrText>
        </w:r>
        <w:r w:rsidRPr="008A738A">
          <w:rPr>
            <w:rStyle w:val="Hyperlink"/>
            <w:noProof/>
          </w:rPr>
        </w:r>
        <w:r w:rsidRPr="008A738A">
          <w:rPr>
            <w:rStyle w:val="Hyperlink"/>
            <w:noProof/>
          </w:rPr>
          <w:fldChar w:fldCharType="separate"/>
        </w:r>
        <w:r w:rsidRPr="008A738A">
          <w:rPr>
            <w:rStyle w:val="Hyperlink"/>
            <w:noProof/>
            <w:lang w:val="en-CA"/>
          </w:rPr>
          <w:t>6.6.2.4.3</w:t>
        </w:r>
        <w:r>
          <w:rPr>
            <w:rFonts w:eastAsiaTheme="minorEastAsia" w:cstheme="minorBidi"/>
            <w:noProof/>
            <w:kern w:val="2"/>
            <w:sz w:val="24"/>
            <w:szCs w:val="24"/>
            <w:lang w:val="en-US"/>
            <w14:ligatures w14:val="standardContextual"/>
          </w:rPr>
          <w:tab/>
        </w:r>
        <w:r w:rsidRPr="008A738A">
          <w:rPr>
            <w:rStyle w:val="Hyperlink"/>
            <w:noProof/>
            <w:lang w:val="en-CA"/>
          </w:rPr>
          <w:t>Semantics</w:t>
        </w:r>
        <w:r>
          <w:rPr>
            <w:noProof/>
            <w:webHidden/>
          </w:rPr>
          <w:tab/>
        </w:r>
        <w:r>
          <w:rPr>
            <w:noProof/>
            <w:webHidden/>
          </w:rPr>
          <w:fldChar w:fldCharType="begin"/>
        </w:r>
        <w:r>
          <w:rPr>
            <w:noProof/>
            <w:webHidden/>
          </w:rPr>
          <w:instrText xml:space="preserve"> PAGEREF _Toc149831936 \h </w:instrText>
        </w:r>
      </w:ins>
      <w:r>
        <w:rPr>
          <w:noProof/>
          <w:webHidden/>
        </w:rPr>
      </w:r>
      <w:r>
        <w:rPr>
          <w:noProof/>
          <w:webHidden/>
        </w:rPr>
        <w:fldChar w:fldCharType="separate"/>
      </w:r>
      <w:ins w:id="53" w:author="Dimitri Podborski" w:date="2023-11-02T15:38:00Z">
        <w:r>
          <w:rPr>
            <w:noProof/>
            <w:webHidden/>
          </w:rPr>
          <w:t>4</w:t>
        </w:r>
        <w:r>
          <w:rPr>
            <w:noProof/>
            <w:webHidden/>
          </w:rPr>
          <w:fldChar w:fldCharType="end"/>
        </w:r>
        <w:r w:rsidRPr="008A738A">
          <w:rPr>
            <w:rStyle w:val="Hyperlink"/>
            <w:noProof/>
          </w:rPr>
          <w:fldChar w:fldCharType="end"/>
        </w:r>
      </w:ins>
    </w:p>
    <w:p w14:paraId="3F0067DD" w14:textId="6180CFF1" w:rsidR="009D77C6" w:rsidRDefault="009D77C6">
      <w:pPr>
        <w:pStyle w:val="TOC1"/>
        <w:tabs>
          <w:tab w:val="left" w:pos="440"/>
          <w:tab w:val="right" w:leader="dot" w:pos="9741"/>
        </w:tabs>
        <w:rPr>
          <w:ins w:id="54" w:author="Dimitri Podborski" w:date="2023-11-02T15:38:00Z"/>
          <w:rFonts w:eastAsiaTheme="minorEastAsia" w:cstheme="minorBidi"/>
          <w:b w:val="0"/>
          <w:bCs w:val="0"/>
          <w:i w:val="0"/>
          <w:iCs w:val="0"/>
          <w:noProof/>
          <w:kern w:val="2"/>
          <w:lang w:val="en-US"/>
          <w14:ligatures w14:val="standardContextual"/>
        </w:rPr>
      </w:pPr>
      <w:ins w:id="55" w:author="Dimitri Podborski" w:date="2023-11-02T15:38:00Z">
        <w:r w:rsidRPr="008A738A">
          <w:rPr>
            <w:rStyle w:val="Hyperlink"/>
            <w:noProof/>
          </w:rPr>
          <w:fldChar w:fldCharType="begin"/>
        </w:r>
        <w:r w:rsidRPr="008A738A">
          <w:rPr>
            <w:rStyle w:val="Hyperlink"/>
            <w:noProof/>
          </w:rPr>
          <w:instrText xml:space="preserve"> </w:instrText>
        </w:r>
        <w:r>
          <w:rPr>
            <w:noProof/>
          </w:rPr>
          <w:instrText>HYPERLINK \l "_Toc149831937"</w:instrText>
        </w:r>
        <w:r w:rsidRPr="008A738A">
          <w:rPr>
            <w:rStyle w:val="Hyperlink"/>
            <w:noProof/>
          </w:rPr>
          <w:instrText xml:space="preserve"> </w:instrText>
        </w:r>
        <w:r w:rsidRPr="008A738A">
          <w:rPr>
            <w:rStyle w:val="Hyperlink"/>
            <w:noProof/>
          </w:rPr>
        </w:r>
        <w:r w:rsidRPr="008A738A">
          <w:rPr>
            <w:rStyle w:val="Hyperlink"/>
            <w:noProof/>
          </w:rPr>
          <w:fldChar w:fldCharType="separate"/>
        </w:r>
        <w:r w:rsidRPr="008A738A">
          <w:rPr>
            <w:rStyle w:val="Hyperlink"/>
            <w:noProof/>
            <w:lang w:val="en-CA"/>
          </w:rPr>
          <w:t>3</w:t>
        </w:r>
        <w:r>
          <w:rPr>
            <w:rFonts w:eastAsiaTheme="minorEastAsia" w:cstheme="minorBidi"/>
            <w:b w:val="0"/>
            <w:bCs w:val="0"/>
            <w:i w:val="0"/>
            <w:iCs w:val="0"/>
            <w:noProof/>
            <w:kern w:val="2"/>
            <w:lang w:val="en-US"/>
            <w14:ligatures w14:val="standardContextual"/>
          </w:rPr>
          <w:tab/>
        </w:r>
        <w:r w:rsidRPr="008A738A">
          <w:rPr>
            <w:rStyle w:val="Hyperlink"/>
            <w:noProof/>
            <w:lang w:val="en-CA"/>
          </w:rPr>
          <w:t>New constrained extents grid property</w:t>
        </w:r>
        <w:r>
          <w:rPr>
            <w:noProof/>
            <w:webHidden/>
          </w:rPr>
          <w:tab/>
        </w:r>
        <w:r>
          <w:rPr>
            <w:noProof/>
            <w:webHidden/>
          </w:rPr>
          <w:fldChar w:fldCharType="begin"/>
        </w:r>
        <w:r>
          <w:rPr>
            <w:noProof/>
            <w:webHidden/>
          </w:rPr>
          <w:instrText xml:space="preserve"> PAGEREF _Toc149831937 \h </w:instrText>
        </w:r>
      </w:ins>
      <w:r>
        <w:rPr>
          <w:noProof/>
          <w:webHidden/>
        </w:rPr>
      </w:r>
      <w:r>
        <w:rPr>
          <w:noProof/>
          <w:webHidden/>
        </w:rPr>
        <w:fldChar w:fldCharType="separate"/>
      </w:r>
      <w:ins w:id="56" w:author="Dimitri Podborski" w:date="2023-11-02T15:38:00Z">
        <w:r>
          <w:rPr>
            <w:noProof/>
            <w:webHidden/>
          </w:rPr>
          <w:t>6</w:t>
        </w:r>
        <w:r>
          <w:rPr>
            <w:noProof/>
            <w:webHidden/>
          </w:rPr>
          <w:fldChar w:fldCharType="end"/>
        </w:r>
        <w:r w:rsidRPr="008A738A">
          <w:rPr>
            <w:rStyle w:val="Hyperlink"/>
            <w:noProof/>
          </w:rPr>
          <w:fldChar w:fldCharType="end"/>
        </w:r>
      </w:ins>
    </w:p>
    <w:p w14:paraId="0D9D68BF" w14:textId="44B71B6C" w:rsidR="009D77C6" w:rsidRDefault="009D77C6">
      <w:pPr>
        <w:pStyle w:val="TOC3"/>
        <w:tabs>
          <w:tab w:val="left" w:pos="1320"/>
          <w:tab w:val="right" w:leader="dot" w:pos="9741"/>
        </w:tabs>
        <w:rPr>
          <w:ins w:id="57" w:author="Dimitri Podborski" w:date="2023-11-02T15:38:00Z"/>
          <w:rFonts w:eastAsiaTheme="minorEastAsia" w:cstheme="minorBidi"/>
          <w:noProof/>
          <w:kern w:val="2"/>
          <w:sz w:val="24"/>
          <w:szCs w:val="24"/>
          <w:lang w:val="en-US"/>
          <w14:ligatures w14:val="standardContextual"/>
        </w:rPr>
      </w:pPr>
      <w:ins w:id="58" w:author="Dimitri Podborski" w:date="2023-11-02T15:38:00Z">
        <w:r w:rsidRPr="008A738A">
          <w:rPr>
            <w:rStyle w:val="Hyperlink"/>
            <w:noProof/>
          </w:rPr>
          <w:fldChar w:fldCharType="begin"/>
        </w:r>
        <w:r w:rsidRPr="008A738A">
          <w:rPr>
            <w:rStyle w:val="Hyperlink"/>
            <w:noProof/>
          </w:rPr>
          <w:instrText xml:space="preserve"> </w:instrText>
        </w:r>
        <w:r>
          <w:rPr>
            <w:noProof/>
          </w:rPr>
          <w:instrText>HYPERLINK \l "_Toc149831938"</w:instrText>
        </w:r>
        <w:r w:rsidRPr="008A738A">
          <w:rPr>
            <w:rStyle w:val="Hyperlink"/>
            <w:noProof/>
          </w:rPr>
          <w:instrText xml:space="preserve"> </w:instrText>
        </w:r>
        <w:r w:rsidRPr="008A738A">
          <w:rPr>
            <w:rStyle w:val="Hyperlink"/>
            <w:noProof/>
          </w:rPr>
        </w:r>
        <w:r w:rsidRPr="008A738A">
          <w:rPr>
            <w:rStyle w:val="Hyperlink"/>
            <w:noProof/>
          </w:rPr>
          <w:fldChar w:fldCharType="separate"/>
        </w:r>
        <w:r w:rsidRPr="008A738A">
          <w:rPr>
            <w:rStyle w:val="Hyperlink"/>
            <w:noProof/>
            <w:lang w:val="en-CA"/>
          </w:rPr>
          <w:t>6.5.37</w:t>
        </w:r>
        <w:r>
          <w:rPr>
            <w:rFonts w:eastAsiaTheme="minorEastAsia" w:cstheme="minorBidi"/>
            <w:noProof/>
            <w:kern w:val="2"/>
            <w:sz w:val="24"/>
            <w:szCs w:val="24"/>
            <w:lang w:val="en-US"/>
            <w14:ligatures w14:val="standardContextual"/>
          </w:rPr>
          <w:tab/>
        </w:r>
        <w:r w:rsidRPr="008A738A">
          <w:rPr>
            <w:rStyle w:val="Hyperlink"/>
            <w:noProof/>
            <w:lang w:val="en-CA"/>
          </w:rPr>
          <w:t>Constrained Extents Grid Property</w:t>
        </w:r>
        <w:r>
          <w:rPr>
            <w:noProof/>
            <w:webHidden/>
          </w:rPr>
          <w:tab/>
        </w:r>
        <w:r>
          <w:rPr>
            <w:noProof/>
            <w:webHidden/>
          </w:rPr>
          <w:fldChar w:fldCharType="begin"/>
        </w:r>
        <w:r>
          <w:rPr>
            <w:noProof/>
            <w:webHidden/>
          </w:rPr>
          <w:instrText xml:space="preserve"> PAGEREF _Toc149831938 \h </w:instrText>
        </w:r>
      </w:ins>
      <w:r>
        <w:rPr>
          <w:noProof/>
          <w:webHidden/>
        </w:rPr>
      </w:r>
      <w:r>
        <w:rPr>
          <w:noProof/>
          <w:webHidden/>
        </w:rPr>
        <w:fldChar w:fldCharType="separate"/>
      </w:r>
      <w:ins w:id="59" w:author="Dimitri Podborski" w:date="2023-11-02T15:38:00Z">
        <w:r>
          <w:rPr>
            <w:noProof/>
            <w:webHidden/>
          </w:rPr>
          <w:t>6</w:t>
        </w:r>
        <w:r>
          <w:rPr>
            <w:noProof/>
            <w:webHidden/>
          </w:rPr>
          <w:fldChar w:fldCharType="end"/>
        </w:r>
        <w:r w:rsidRPr="008A738A">
          <w:rPr>
            <w:rStyle w:val="Hyperlink"/>
            <w:noProof/>
          </w:rPr>
          <w:fldChar w:fldCharType="end"/>
        </w:r>
      </w:ins>
    </w:p>
    <w:p w14:paraId="6AC82A98" w14:textId="594B57E6" w:rsidR="009D77C6" w:rsidRDefault="009D77C6">
      <w:pPr>
        <w:pStyle w:val="TOC1"/>
        <w:tabs>
          <w:tab w:val="left" w:pos="440"/>
          <w:tab w:val="right" w:leader="dot" w:pos="9741"/>
        </w:tabs>
        <w:rPr>
          <w:ins w:id="60" w:author="Dimitri Podborski" w:date="2023-11-02T15:38:00Z"/>
          <w:rFonts w:eastAsiaTheme="minorEastAsia" w:cstheme="minorBidi"/>
          <w:b w:val="0"/>
          <w:bCs w:val="0"/>
          <w:i w:val="0"/>
          <w:iCs w:val="0"/>
          <w:noProof/>
          <w:kern w:val="2"/>
          <w:lang w:val="en-US"/>
          <w14:ligatures w14:val="standardContextual"/>
        </w:rPr>
      </w:pPr>
      <w:ins w:id="61" w:author="Dimitri Podborski" w:date="2023-11-02T15:38:00Z">
        <w:r w:rsidRPr="008A738A">
          <w:rPr>
            <w:rStyle w:val="Hyperlink"/>
            <w:noProof/>
          </w:rPr>
          <w:fldChar w:fldCharType="begin"/>
        </w:r>
        <w:r w:rsidRPr="008A738A">
          <w:rPr>
            <w:rStyle w:val="Hyperlink"/>
            <w:noProof/>
          </w:rPr>
          <w:instrText xml:space="preserve"> </w:instrText>
        </w:r>
        <w:r>
          <w:rPr>
            <w:noProof/>
          </w:rPr>
          <w:instrText>HYPERLINK \l "_Toc149831939"</w:instrText>
        </w:r>
        <w:r w:rsidRPr="008A738A">
          <w:rPr>
            <w:rStyle w:val="Hyperlink"/>
            <w:noProof/>
          </w:rPr>
          <w:instrText xml:space="preserve"> </w:instrText>
        </w:r>
        <w:r w:rsidRPr="008A738A">
          <w:rPr>
            <w:rStyle w:val="Hyperlink"/>
            <w:noProof/>
          </w:rPr>
        </w:r>
        <w:r w:rsidRPr="008A738A">
          <w:rPr>
            <w:rStyle w:val="Hyperlink"/>
            <w:noProof/>
          </w:rPr>
          <w:fldChar w:fldCharType="separate"/>
        </w:r>
        <w:r w:rsidRPr="008A738A">
          <w:rPr>
            <w:rStyle w:val="Hyperlink"/>
            <w:noProof/>
            <w:lang w:val="en-CA"/>
          </w:rPr>
          <w:t>4</w:t>
        </w:r>
        <w:r>
          <w:rPr>
            <w:rFonts w:eastAsiaTheme="minorEastAsia" w:cstheme="minorBidi"/>
            <w:b w:val="0"/>
            <w:bCs w:val="0"/>
            <w:i w:val="0"/>
            <w:iCs w:val="0"/>
            <w:noProof/>
            <w:kern w:val="2"/>
            <w:lang w:val="en-US"/>
            <w14:ligatures w14:val="standardContextual"/>
          </w:rPr>
          <w:tab/>
        </w:r>
        <w:r w:rsidRPr="008A738A">
          <w:rPr>
            <w:rStyle w:val="Hyperlink"/>
            <w:noProof/>
            <w:lang w:val="en-CA"/>
          </w:rPr>
          <w:t>New disparity adjustment information property</w:t>
        </w:r>
        <w:r>
          <w:rPr>
            <w:noProof/>
            <w:webHidden/>
          </w:rPr>
          <w:tab/>
        </w:r>
        <w:r>
          <w:rPr>
            <w:noProof/>
            <w:webHidden/>
          </w:rPr>
          <w:fldChar w:fldCharType="begin"/>
        </w:r>
        <w:r>
          <w:rPr>
            <w:noProof/>
            <w:webHidden/>
          </w:rPr>
          <w:instrText xml:space="preserve"> PAGEREF _Toc149831939 \h </w:instrText>
        </w:r>
      </w:ins>
      <w:r>
        <w:rPr>
          <w:noProof/>
          <w:webHidden/>
        </w:rPr>
      </w:r>
      <w:r>
        <w:rPr>
          <w:noProof/>
          <w:webHidden/>
        </w:rPr>
        <w:fldChar w:fldCharType="separate"/>
      </w:r>
      <w:ins w:id="62" w:author="Dimitri Podborski" w:date="2023-11-02T15:38:00Z">
        <w:r>
          <w:rPr>
            <w:noProof/>
            <w:webHidden/>
          </w:rPr>
          <w:t>7</w:t>
        </w:r>
        <w:r>
          <w:rPr>
            <w:noProof/>
            <w:webHidden/>
          </w:rPr>
          <w:fldChar w:fldCharType="end"/>
        </w:r>
        <w:r w:rsidRPr="008A738A">
          <w:rPr>
            <w:rStyle w:val="Hyperlink"/>
            <w:noProof/>
          </w:rPr>
          <w:fldChar w:fldCharType="end"/>
        </w:r>
      </w:ins>
    </w:p>
    <w:p w14:paraId="1C1706CD" w14:textId="68ABF5AC" w:rsidR="009D77C6" w:rsidRDefault="009D77C6">
      <w:pPr>
        <w:pStyle w:val="TOC3"/>
        <w:tabs>
          <w:tab w:val="left" w:pos="1320"/>
          <w:tab w:val="right" w:leader="dot" w:pos="9741"/>
        </w:tabs>
        <w:rPr>
          <w:ins w:id="63" w:author="Dimitri Podborski" w:date="2023-11-02T15:38:00Z"/>
          <w:rFonts w:eastAsiaTheme="minorEastAsia" w:cstheme="minorBidi"/>
          <w:noProof/>
          <w:kern w:val="2"/>
          <w:sz w:val="24"/>
          <w:szCs w:val="24"/>
          <w:lang w:val="en-US"/>
          <w14:ligatures w14:val="standardContextual"/>
        </w:rPr>
      </w:pPr>
      <w:ins w:id="64" w:author="Dimitri Podborski" w:date="2023-11-02T15:38:00Z">
        <w:r w:rsidRPr="008A738A">
          <w:rPr>
            <w:rStyle w:val="Hyperlink"/>
            <w:noProof/>
          </w:rPr>
          <w:fldChar w:fldCharType="begin"/>
        </w:r>
        <w:r w:rsidRPr="008A738A">
          <w:rPr>
            <w:rStyle w:val="Hyperlink"/>
            <w:noProof/>
          </w:rPr>
          <w:instrText xml:space="preserve"> </w:instrText>
        </w:r>
        <w:r>
          <w:rPr>
            <w:noProof/>
          </w:rPr>
          <w:instrText>HYPERLINK \l "_Toc149831940"</w:instrText>
        </w:r>
        <w:r w:rsidRPr="008A738A">
          <w:rPr>
            <w:rStyle w:val="Hyperlink"/>
            <w:noProof/>
          </w:rPr>
          <w:instrText xml:space="preserve"> </w:instrText>
        </w:r>
        <w:r w:rsidRPr="008A738A">
          <w:rPr>
            <w:rStyle w:val="Hyperlink"/>
            <w:noProof/>
          </w:rPr>
        </w:r>
        <w:r w:rsidRPr="008A738A">
          <w:rPr>
            <w:rStyle w:val="Hyperlink"/>
            <w:noProof/>
          </w:rPr>
          <w:fldChar w:fldCharType="separate"/>
        </w:r>
        <w:r w:rsidRPr="008A738A">
          <w:rPr>
            <w:rStyle w:val="Hyperlink"/>
            <w:noProof/>
            <w:lang w:val="en-CA"/>
          </w:rPr>
          <w:t>6.5.37</w:t>
        </w:r>
        <w:r>
          <w:rPr>
            <w:rFonts w:eastAsiaTheme="minorEastAsia" w:cstheme="minorBidi"/>
            <w:noProof/>
            <w:kern w:val="2"/>
            <w:sz w:val="24"/>
            <w:szCs w:val="24"/>
            <w:lang w:val="en-US"/>
            <w14:ligatures w14:val="standardContextual"/>
          </w:rPr>
          <w:tab/>
        </w:r>
        <w:r w:rsidRPr="008A738A">
          <w:rPr>
            <w:rStyle w:val="Hyperlink"/>
            <w:noProof/>
            <w:lang w:val="en-CA"/>
          </w:rPr>
          <w:t>Disparity adjustment information</w:t>
        </w:r>
        <w:r>
          <w:rPr>
            <w:noProof/>
            <w:webHidden/>
          </w:rPr>
          <w:tab/>
        </w:r>
        <w:r>
          <w:rPr>
            <w:noProof/>
            <w:webHidden/>
          </w:rPr>
          <w:fldChar w:fldCharType="begin"/>
        </w:r>
        <w:r>
          <w:rPr>
            <w:noProof/>
            <w:webHidden/>
          </w:rPr>
          <w:instrText xml:space="preserve"> PAGEREF _Toc149831940 \h </w:instrText>
        </w:r>
      </w:ins>
      <w:r>
        <w:rPr>
          <w:noProof/>
          <w:webHidden/>
        </w:rPr>
      </w:r>
      <w:r>
        <w:rPr>
          <w:noProof/>
          <w:webHidden/>
        </w:rPr>
        <w:fldChar w:fldCharType="separate"/>
      </w:r>
      <w:ins w:id="65" w:author="Dimitri Podborski" w:date="2023-11-02T15:38:00Z">
        <w:r>
          <w:rPr>
            <w:noProof/>
            <w:webHidden/>
          </w:rPr>
          <w:t>7</w:t>
        </w:r>
        <w:r>
          <w:rPr>
            <w:noProof/>
            <w:webHidden/>
          </w:rPr>
          <w:fldChar w:fldCharType="end"/>
        </w:r>
        <w:r w:rsidRPr="008A738A">
          <w:rPr>
            <w:rStyle w:val="Hyperlink"/>
            <w:noProof/>
          </w:rPr>
          <w:fldChar w:fldCharType="end"/>
        </w:r>
      </w:ins>
    </w:p>
    <w:p w14:paraId="3A6CAA6F" w14:textId="6E6A5783" w:rsidR="009D77C6" w:rsidRDefault="009D77C6">
      <w:pPr>
        <w:pStyle w:val="TOC1"/>
        <w:tabs>
          <w:tab w:val="left" w:pos="440"/>
          <w:tab w:val="right" w:leader="dot" w:pos="9741"/>
        </w:tabs>
        <w:rPr>
          <w:ins w:id="66" w:author="Dimitri Podborski" w:date="2023-11-02T15:38:00Z"/>
          <w:rFonts w:eastAsiaTheme="minorEastAsia" w:cstheme="minorBidi"/>
          <w:b w:val="0"/>
          <w:bCs w:val="0"/>
          <w:i w:val="0"/>
          <w:iCs w:val="0"/>
          <w:noProof/>
          <w:kern w:val="2"/>
          <w:lang w:val="en-US"/>
          <w14:ligatures w14:val="standardContextual"/>
        </w:rPr>
      </w:pPr>
      <w:ins w:id="67" w:author="Dimitri Podborski" w:date="2023-11-02T15:38:00Z">
        <w:r w:rsidRPr="008A738A">
          <w:rPr>
            <w:rStyle w:val="Hyperlink"/>
            <w:noProof/>
          </w:rPr>
          <w:fldChar w:fldCharType="begin"/>
        </w:r>
        <w:r w:rsidRPr="008A738A">
          <w:rPr>
            <w:rStyle w:val="Hyperlink"/>
            <w:noProof/>
          </w:rPr>
          <w:instrText xml:space="preserve"> </w:instrText>
        </w:r>
        <w:r>
          <w:rPr>
            <w:noProof/>
          </w:rPr>
          <w:instrText>HYPERLINK \l "_Toc149831941"</w:instrText>
        </w:r>
        <w:r w:rsidRPr="008A738A">
          <w:rPr>
            <w:rStyle w:val="Hyperlink"/>
            <w:noProof/>
          </w:rPr>
          <w:instrText xml:space="preserve"> </w:instrText>
        </w:r>
        <w:r w:rsidRPr="008A738A">
          <w:rPr>
            <w:rStyle w:val="Hyperlink"/>
            <w:noProof/>
          </w:rPr>
        </w:r>
        <w:r w:rsidRPr="008A738A">
          <w:rPr>
            <w:rStyle w:val="Hyperlink"/>
            <w:noProof/>
          </w:rPr>
          <w:fldChar w:fldCharType="separate"/>
        </w:r>
        <w:r w:rsidRPr="008A738A">
          <w:rPr>
            <w:rStyle w:val="Hyperlink"/>
            <w:noProof/>
            <w:lang w:val="en-CA"/>
          </w:rPr>
          <w:t>5</w:t>
        </w:r>
        <w:r>
          <w:rPr>
            <w:rFonts w:eastAsiaTheme="minorEastAsia" w:cstheme="minorBidi"/>
            <w:b w:val="0"/>
            <w:bCs w:val="0"/>
            <w:i w:val="0"/>
            <w:iCs w:val="0"/>
            <w:noProof/>
            <w:kern w:val="2"/>
            <w:lang w:val="en-US"/>
            <w14:ligatures w14:val="standardContextual"/>
          </w:rPr>
          <w:tab/>
        </w:r>
        <w:r w:rsidRPr="008A738A">
          <w:rPr>
            <w:rStyle w:val="Hyperlink"/>
            <w:noProof/>
            <w:lang w:val="en-CA"/>
          </w:rPr>
          <w:t>Unified identifier handling clarifications</w:t>
        </w:r>
        <w:r>
          <w:rPr>
            <w:noProof/>
            <w:webHidden/>
          </w:rPr>
          <w:tab/>
        </w:r>
        <w:r>
          <w:rPr>
            <w:noProof/>
            <w:webHidden/>
          </w:rPr>
          <w:fldChar w:fldCharType="begin"/>
        </w:r>
        <w:r>
          <w:rPr>
            <w:noProof/>
            <w:webHidden/>
          </w:rPr>
          <w:instrText xml:space="preserve"> PAGEREF _Toc149831941 \h </w:instrText>
        </w:r>
      </w:ins>
      <w:r>
        <w:rPr>
          <w:noProof/>
          <w:webHidden/>
        </w:rPr>
      </w:r>
      <w:r>
        <w:rPr>
          <w:noProof/>
          <w:webHidden/>
        </w:rPr>
        <w:fldChar w:fldCharType="separate"/>
      </w:r>
      <w:ins w:id="68" w:author="Dimitri Podborski" w:date="2023-11-02T15:38:00Z">
        <w:r>
          <w:rPr>
            <w:noProof/>
            <w:webHidden/>
          </w:rPr>
          <w:t>7</w:t>
        </w:r>
        <w:r>
          <w:rPr>
            <w:noProof/>
            <w:webHidden/>
          </w:rPr>
          <w:fldChar w:fldCharType="end"/>
        </w:r>
        <w:r w:rsidRPr="008A738A">
          <w:rPr>
            <w:rStyle w:val="Hyperlink"/>
            <w:noProof/>
          </w:rPr>
          <w:fldChar w:fldCharType="end"/>
        </w:r>
      </w:ins>
    </w:p>
    <w:p w14:paraId="75D3347F" w14:textId="58A84158" w:rsidR="009D77C6" w:rsidRDefault="009D77C6">
      <w:pPr>
        <w:pStyle w:val="TOC1"/>
        <w:tabs>
          <w:tab w:val="left" w:pos="440"/>
          <w:tab w:val="right" w:leader="dot" w:pos="9741"/>
        </w:tabs>
        <w:rPr>
          <w:ins w:id="69" w:author="Dimitri Podborski" w:date="2023-11-02T15:38:00Z"/>
          <w:rFonts w:eastAsiaTheme="minorEastAsia" w:cstheme="minorBidi"/>
          <w:b w:val="0"/>
          <w:bCs w:val="0"/>
          <w:i w:val="0"/>
          <w:iCs w:val="0"/>
          <w:noProof/>
          <w:kern w:val="2"/>
          <w:lang w:val="en-US"/>
          <w14:ligatures w14:val="standardContextual"/>
        </w:rPr>
      </w:pPr>
      <w:ins w:id="70" w:author="Dimitri Podborski" w:date="2023-11-02T15:38:00Z">
        <w:r w:rsidRPr="008A738A">
          <w:rPr>
            <w:rStyle w:val="Hyperlink"/>
            <w:noProof/>
          </w:rPr>
          <w:fldChar w:fldCharType="begin"/>
        </w:r>
        <w:r w:rsidRPr="008A738A">
          <w:rPr>
            <w:rStyle w:val="Hyperlink"/>
            <w:noProof/>
          </w:rPr>
          <w:instrText xml:space="preserve"> </w:instrText>
        </w:r>
        <w:r>
          <w:rPr>
            <w:noProof/>
          </w:rPr>
          <w:instrText>HYPERLINK \l "_Toc149831942"</w:instrText>
        </w:r>
        <w:r w:rsidRPr="008A738A">
          <w:rPr>
            <w:rStyle w:val="Hyperlink"/>
            <w:noProof/>
          </w:rPr>
          <w:instrText xml:space="preserve"> </w:instrText>
        </w:r>
        <w:r w:rsidRPr="008A738A">
          <w:rPr>
            <w:rStyle w:val="Hyperlink"/>
            <w:noProof/>
          </w:rPr>
        </w:r>
        <w:r w:rsidRPr="008A738A">
          <w:rPr>
            <w:rStyle w:val="Hyperlink"/>
            <w:noProof/>
          </w:rPr>
          <w:fldChar w:fldCharType="separate"/>
        </w:r>
        <w:r w:rsidRPr="008A738A">
          <w:rPr>
            <w:rStyle w:val="Hyperlink"/>
            <w:noProof/>
          </w:rPr>
          <w:t>6</w:t>
        </w:r>
        <w:r>
          <w:rPr>
            <w:rFonts w:eastAsiaTheme="minorEastAsia" w:cstheme="minorBidi"/>
            <w:b w:val="0"/>
            <w:bCs w:val="0"/>
            <w:i w:val="0"/>
            <w:iCs w:val="0"/>
            <w:noProof/>
            <w:kern w:val="2"/>
            <w:lang w:val="en-US"/>
            <w14:ligatures w14:val="standardContextual"/>
          </w:rPr>
          <w:tab/>
        </w:r>
        <w:r w:rsidRPr="008A738A">
          <w:rPr>
            <w:rStyle w:val="Hyperlink"/>
            <w:noProof/>
          </w:rPr>
          <w:t>Overview images</w:t>
        </w:r>
        <w:r>
          <w:rPr>
            <w:noProof/>
            <w:webHidden/>
          </w:rPr>
          <w:tab/>
        </w:r>
        <w:r>
          <w:rPr>
            <w:noProof/>
            <w:webHidden/>
          </w:rPr>
          <w:fldChar w:fldCharType="begin"/>
        </w:r>
        <w:r>
          <w:rPr>
            <w:noProof/>
            <w:webHidden/>
          </w:rPr>
          <w:instrText xml:space="preserve"> PAGEREF _Toc149831942 \h </w:instrText>
        </w:r>
      </w:ins>
      <w:r>
        <w:rPr>
          <w:noProof/>
          <w:webHidden/>
        </w:rPr>
      </w:r>
      <w:r>
        <w:rPr>
          <w:noProof/>
          <w:webHidden/>
        </w:rPr>
        <w:fldChar w:fldCharType="separate"/>
      </w:r>
      <w:ins w:id="71" w:author="Dimitri Podborski" w:date="2023-11-02T15:38:00Z">
        <w:r>
          <w:rPr>
            <w:noProof/>
            <w:webHidden/>
          </w:rPr>
          <w:t>8</w:t>
        </w:r>
        <w:r>
          <w:rPr>
            <w:noProof/>
            <w:webHidden/>
          </w:rPr>
          <w:fldChar w:fldCharType="end"/>
        </w:r>
        <w:r w:rsidRPr="008A738A">
          <w:rPr>
            <w:rStyle w:val="Hyperlink"/>
            <w:noProof/>
          </w:rPr>
          <w:fldChar w:fldCharType="end"/>
        </w:r>
      </w:ins>
    </w:p>
    <w:p w14:paraId="00EB5BC8" w14:textId="4291D39D" w:rsidR="0033616F" w:rsidRPr="00260458" w:rsidDel="00631E53" w:rsidRDefault="0033616F">
      <w:pPr>
        <w:pStyle w:val="TOC2"/>
        <w:rPr>
          <w:del w:id="72" w:author="Dimitri Podborski" w:date="2023-11-02T14:35:00Z"/>
          <w:rFonts w:eastAsiaTheme="minorEastAsia" w:cstheme="minorBidi"/>
          <w:b w:val="0"/>
          <w:noProof/>
          <w:kern w:val="2"/>
          <w:sz w:val="24"/>
          <w:szCs w:val="24"/>
          <w:lang w:val="en-CA"/>
          <w14:ligatures w14:val="standardContextual"/>
        </w:rPr>
      </w:pPr>
      <w:del w:id="73" w:author="Dimitri Podborski" w:date="2023-11-02T14:35:00Z">
        <w:r w:rsidRPr="000A2273" w:rsidDel="00631E53">
          <w:rPr>
            <w:rStyle w:val="Hyperlink"/>
            <w:noProof/>
            <w:lang w:val="en-CA"/>
          </w:rPr>
          <w:delText>6.6.2.4</w:delText>
        </w:r>
        <w:r w:rsidRPr="00260458" w:rsidDel="00631E53">
          <w:rPr>
            <w:rFonts w:eastAsiaTheme="minorEastAsia" w:cstheme="minorBidi"/>
            <w:b w:val="0"/>
            <w:noProof/>
            <w:kern w:val="2"/>
            <w:sz w:val="24"/>
            <w:szCs w:val="24"/>
            <w:lang w:val="en-CA"/>
            <w14:ligatures w14:val="standardContextual"/>
          </w:rPr>
          <w:tab/>
        </w:r>
        <w:r w:rsidRPr="000A2273" w:rsidDel="00631E53">
          <w:rPr>
            <w:rStyle w:val="Hyperlink"/>
            <w:noProof/>
            <w:lang w:val="en-CA"/>
          </w:rPr>
          <w:delText>Tone-map derivation</w:delText>
        </w:r>
        <w:r w:rsidRPr="00260458" w:rsidDel="00631E53">
          <w:rPr>
            <w:noProof/>
            <w:webHidden/>
            <w:lang w:val="en-CA"/>
          </w:rPr>
          <w:tab/>
          <w:delText>2</w:delText>
        </w:r>
      </w:del>
    </w:p>
    <w:p w14:paraId="602CB6EF" w14:textId="5AC635F9" w:rsidR="0033616F" w:rsidRPr="00260458" w:rsidDel="00631E53" w:rsidRDefault="0033616F">
      <w:pPr>
        <w:pStyle w:val="TOC3"/>
        <w:rPr>
          <w:del w:id="74" w:author="Dimitri Podborski" w:date="2023-11-02T14:35:00Z"/>
          <w:rFonts w:eastAsiaTheme="minorEastAsia" w:cstheme="minorBidi"/>
          <w:b/>
          <w:noProof/>
          <w:kern w:val="2"/>
          <w:sz w:val="24"/>
          <w:szCs w:val="24"/>
          <w:lang w:val="en-CA"/>
          <w14:ligatures w14:val="standardContextual"/>
        </w:rPr>
      </w:pPr>
      <w:del w:id="75" w:author="Dimitri Podborski" w:date="2023-11-02T14:35:00Z">
        <w:r w:rsidRPr="000A2273" w:rsidDel="00631E53">
          <w:rPr>
            <w:rStyle w:val="Hyperlink"/>
            <w:noProof/>
            <w:lang w:val="en-CA"/>
          </w:rPr>
          <w:delText>6.6.2.4.1 Definition</w:delText>
        </w:r>
        <w:r w:rsidRPr="00260458" w:rsidDel="00631E53">
          <w:rPr>
            <w:noProof/>
            <w:webHidden/>
            <w:lang w:val="en-CA"/>
          </w:rPr>
          <w:tab/>
          <w:delText>2</w:delText>
        </w:r>
      </w:del>
    </w:p>
    <w:p w14:paraId="2E72E045" w14:textId="0075AAAA" w:rsidR="0033616F" w:rsidRPr="00260458" w:rsidDel="00631E53" w:rsidRDefault="0033616F">
      <w:pPr>
        <w:pStyle w:val="TOC3"/>
        <w:tabs>
          <w:tab w:val="left" w:pos="1200"/>
        </w:tabs>
        <w:rPr>
          <w:del w:id="76" w:author="Dimitri Podborski" w:date="2023-11-02T14:35:00Z"/>
          <w:rFonts w:eastAsiaTheme="minorEastAsia" w:cstheme="minorBidi"/>
          <w:b/>
          <w:noProof/>
          <w:kern w:val="2"/>
          <w:sz w:val="24"/>
          <w:szCs w:val="24"/>
          <w:lang w:val="en-CA"/>
          <w14:ligatures w14:val="standardContextual"/>
        </w:rPr>
      </w:pPr>
      <w:del w:id="77" w:author="Dimitri Podborski" w:date="2023-11-02T14:35:00Z">
        <w:r w:rsidRPr="000A2273" w:rsidDel="00631E53">
          <w:rPr>
            <w:rStyle w:val="Hyperlink"/>
            <w:noProof/>
            <w:lang w:val="en-CA"/>
          </w:rPr>
          <w:delText>6.6.2.4.2</w:delText>
        </w:r>
        <w:r w:rsidRPr="00260458" w:rsidDel="00631E53">
          <w:rPr>
            <w:rFonts w:eastAsiaTheme="minorEastAsia" w:cstheme="minorBidi"/>
            <w:b/>
            <w:noProof/>
            <w:kern w:val="2"/>
            <w:sz w:val="24"/>
            <w:szCs w:val="24"/>
            <w:lang w:val="en-CA"/>
            <w14:ligatures w14:val="standardContextual"/>
          </w:rPr>
          <w:tab/>
        </w:r>
        <w:r w:rsidRPr="000A2273" w:rsidDel="00631E53">
          <w:rPr>
            <w:rStyle w:val="Hyperlink"/>
            <w:noProof/>
            <w:lang w:val="en-CA"/>
          </w:rPr>
          <w:delText>Syntax</w:delText>
        </w:r>
        <w:r w:rsidRPr="00260458" w:rsidDel="00631E53">
          <w:rPr>
            <w:noProof/>
            <w:webHidden/>
            <w:lang w:val="en-CA"/>
          </w:rPr>
          <w:tab/>
          <w:delText>3</w:delText>
        </w:r>
      </w:del>
    </w:p>
    <w:p w14:paraId="08127629" w14:textId="2CF02D74" w:rsidR="0033616F" w:rsidRPr="00260458" w:rsidDel="00631E53" w:rsidRDefault="0033616F">
      <w:pPr>
        <w:pStyle w:val="TOC3"/>
        <w:tabs>
          <w:tab w:val="left" w:pos="1200"/>
        </w:tabs>
        <w:rPr>
          <w:del w:id="78" w:author="Dimitri Podborski" w:date="2023-11-02T14:35:00Z"/>
          <w:rFonts w:eastAsiaTheme="minorEastAsia" w:cstheme="minorBidi"/>
          <w:b/>
          <w:noProof/>
          <w:kern w:val="2"/>
          <w:sz w:val="24"/>
          <w:szCs w:val="24"/>
          <w:lang w:val="en-CA"/>
          <w14:ligatures w14:val="standardContextual"/>
        </w:rPr>
      </w:pPr>
      <w:del w:id="79" w:author="Dimitri Podborski" w:date="2023-11-02T14:35:00Z">
        <w:r w:rsidRPr="000A2273" w:rsidDel="00631E53">
          <w:rPr>
            <w:rStyle w:val="Hyperlink"/>
            <w:noProof/>
            <w:lang w:val="en-CA"/>
          </w:rPr>
          <w:delText>6.6.2.4.3</w:delText>
        </w:r>
        <w:r w:rsidRPr="00260458" w:rsidDel="00631E53">
          <w:rPr>
            <w:rFonts w:eastAsiaTheme="minorEastAsia" w:cstheme="minorBidi"/>
            <w:b/>
            <w:noProof/>
            <w:kern w:val="2"/>
            <w:sz w:val="24"/>
            <w:szCs w:val="24"/>
            <w:lang w:val="en-CA"/>
            <w14:ligatures w14:val="standardContextual"/>
          </w:rPr>
          <w:tab/>
        </w:r>
        <w:r w:rsidRPr="000A2273" w:rsidDel="00631E53">
          <w:rPr>
            <w:rStyle w:val="Hyperlink"/>
            <w:noProof/>
            <w:lang w:val="en-CA"/>
          </w:rPr>
          <w:delText>Semantics</w:delText>
        </w:r>
        <w:r w:rsidRPr="00260458" w:rsidDel="00631E53">
          <w:rPr>
            <w:noProof/>
            <w:webHidden/>
            <w:lang w:val="en-CA"/>
          </w:rPr>
          <w:tab/>
          <w:delText>4</w:delText>
        </w:r>
      </w:del>
    </w:p>
    <w:p w14:paraId="474BB41F" w14:textId="3544D4D3" w:rsidR="0033616F" w:rsidRPr="00260458" w:rsidDel="00631E53" w:rsidRDefault="0033616F">
      <w:pPr>
        <w:pStyle w:val="TOC3"/>
        <w:rPr>
          <w:del w:id="80" w:author="Dimitri Podborski" w:date="2023-11-02T14:35:00Z"/>
          <w:rFonts w:eastAsiaTheme="minorEastAsia" w:cstheme="minorBidi"/>
          <w:b/>
          <w:noProof/>
          <w:kern w:val="2"/>
          <w:sz w:val="24"/>
          <w:szCs w:val="24"/>
          <w:lang w:val="en-CA"/>
          <w14:ligatures w14:val="standardContextual"/>
        </w:rPr>
      </w:pPr>
      <w:del w:id="81" w:author="Dimitri Podborski" w:date="2023-11-02T14:35:00Z">
        <w:r w:rsidRPr="000A2273" w:rsidDel="00631E53">
          <w:rPr>
            <w:rStyle w:val="Hyperlink"/>
            <w:noProof/>
            <w:lang w:val="en-CA"/>
          </w:rPr>
          <w:delText>6.5.37</w:delText>
        </w:r>
        <w:r w:rsidRPr="00260458" w:rsidDel="00631E53">
          <w:rPr>
            <w:rFonts w:eastAsiaTheme="minorEastAsia" w:cstheme="minorBidi"/>
            <w:b/>
            <w:noProof/>
            <w:kern w:val="2"/>
            <w:sz w:val="24"/>
            <w:szCs w:val="24"/>
            <w:lang w:val="en-CA"/>
            <w14:ligatures w14:val="standardContextual"/>
          </w:rPr>
          <w:tab/>
        </w:r>
        <w:r w:rsidRPr="000A2273" w:rsidDel="00631E53">
          <w:rPr>
            <w:rStyle w:val="Hyperlink"/>
            <w:noProof/>
            <w:lang w:val="en-CA"/>
          </w:rPr>
          <w:delText>ConstrainedExtentsGridProperty</w:delText>
        </w:r>
        <w:r w:rsidRPr="00260458" w:rsidDel="00631E53">
          <w:rPr>
            <w:noProof/>
            <w:webHidden/>
            <w:lang w:val="en-CA"/>
          </w:rPr>
          <w:tab/>
          <w:delText>5</w:delText>
        </w:r>
      </w:del>
    </w:p>
    <w:p w14:paraId="3E49F010" w14:textId="4DFC237C" w:rsidR="0033616F" w:rsidRPr="00260458" w:rsidDel="00631E53" w:rsidRDefault="0033616F">
      <w:pPr>
        <w:pStyle w:val="TOC3"/>
        <w:rPr>
          <w:del w:id="82" w:author="Dimitri Podborski" w:date="2023-11-02T14:35:00Z"/>
          <w:rFonts w:eastAsiaTheme="minorEastAsia" w:cstheme="minorBidi"/>
          <w:b/>
          <w:noProof/>
          <w:kern w:val="2"/>
          <w:sz w:val="24"/>
          <w:szCs w:val="24"/>
          <w:lang w:val="en-CA"/>
          <w14:ligatures w14:val="standardContextual"/>
        </w:rPr>
      </w:pPr>
      <w:del w:id="83" w:author="Dimitri Podborski" w:date="2023-11-02T14:35:00Z">
        <w:r w:rsidRPr="000A2273" w:rsidDel="00631E53">
          <w:rPr>
            <w:rStyle w:val="Hyperlink"/>
            <w:noProof/>
            <w:lang w:val="en-CA"/>
          </w:rPr>
          <w:delText>6.5.38</w:delText>
        </w:r>
        <w:r w:rsidRPr="00260458" w:rsidDel="00631E53">
          <w:rPr>
            <w:rFonts w:eastAsiaTheme="minorEastAsia" w:cstheme="minorBidi"/>
            <w:b/>
            <w:noProof/>
            <w:kern w:val="2"/>
            <w:sz w:val="24"/>
            <w:szCs w:val="24"/>
            <w:lang w:val="en-CA"/>
            <w14:ligatures w14:val="standardContextual"/>
          </w:rPr>
          <w:tab/>
        </w:r>
        <w:r w:rsidRPr="000A2273" w:rsidDel="00631E53">
          <w:rPr>
            <w:rStyle w:val="Hyperlink"/>
            <w:noProof/>
            <w:lang w:val="en-CA"/>
          </w:rPr>
          <w:delText>Disparity adjustment information</w:delText>
        </w:r>
        <w:r w:rsidRPr="00260458" w:rsidDel="00631E53">
          <w:rPr>
            <w:noProof/>
            <w:webHidden/>
            <w:lang w:val="en-CA"/>
          </w:rPr>
          <w:tab/>
          <w:delText>7</w:delText>
        </w:r>
      </w:del>
    </w:p>
    <w:p w14:paraId="0F4ACCCE" w14:textId="358B77BF" w:rsidR="000B3D64" w:rsidRPr="00260458" w:rsidDel="00631E53" w:rsidRDefault="000B3D64">
      <w:pPr>
        <w:pStyle w:val="TOC3"/>
        <w:rPr>
          <w:del w:id="84" w:author="Dimitri Podborski" w:date="2023-11-02T14:35:00Z"/>
          <w:rFonts w:eastAsiaTheme="minorEastAsia" w:cstheme="minorBidi"/>
          <w:b/>
          <w:noProof/>
          <w:lang w:val="en-CA" w:eastAsia="fi-FI"/>
        </w:rPr>
      </w:pPr>
      <w:del w:id="85" w:author="Dimitri Podborski" w:date="2023-11-02T14:35:00Z">
        <w:r w:rsidRPr="000A2273" w:rsidDel="00631E53">
          <w:rPr>
            <w:rPrChange w:id="86" w:author="Dimitri Podborski" w:date="2023-11-02T15:22:00Z">
              <w:rPr>
                <w:rStyle w:val="Hyperlink"/>
                <w:iCs/>
                <w:noProof/>
                <w:lang w:val="en-CA"/>
              </w:rPr>
            </w:rPrChange>
          </w:rPr>
          <w:delText>6.5.3</w:delText>
        </w:r>
        <w:r w:rsidRPr="00260458" w:rsidDel="00631E53">
          <w:rPr>
            <w:rFonts w:eastAsiaTheme="minorEastAsia" w:cstheme="minorBidi"/>
            <w:noProof/>
            <w:lang w:val="en-CA" w:eastAsia="fi-FI"/>
          </w:rPr>
          <w:tab/>
        </w:r>
        <w:r w:rsidRPr="000A2273" w:rsidDel="00631E53">
          <w:rPr>
            <w:lang w:val="en-CA"/>
            <w:rPrChange w:id="87" w:author="Dimitri Podborski" w:date="2023-11-02T15:22:00Z">
              <w:rPr>
                <w:rStyle w:val="Hyperlink"/>
                <w:iCs/>
                <w:noProof/>
              </w:rPr>
            </w:rPrChange>
          </w:rPr>
          <w:delText>Image spatial extents</w:delText>
        </w:r>
        <w:r w:rsidRPr="00260458" w:rsidDel="00631E53">
          <w:rPr>
            <w:noProof/>
            <w:webHidden/>
            <w:lang w:val="en-CA"/>
          </w:rPr>
          <w:tab/>
          <w:delText>1</w:delText>
        </w:r>
      </w:del>
    </w:p>
    <w:p w14:paraId="439FB74E" w14:textId="6FBE5981" w:rsidR="000B3D64" w:rsidRPr="00260458" w:rsidDel="00631E53" w:rsidRDefault="000B3D64">
      <w:pPr>
        <w:pStyle w:val="TOC3"/>
        <w:rPr>
          <w:del w:id="88" w:author="Dimitri Podborski" w:date="2023-11-02T14:35:00Z"/>
          <w:rFonts w:eastAsiaTheme="minorEastAsia" w:cstheme="minorBidi"/>
          <w:b/>
          <w:noProof/>
          <w:lang w:val="en-CA" w:eastAsia="fi-FI"/>
        </w:rPr>
      </w:pPr>
      <w:del w:id="89" w:author="Dimitri Podborski" w:date="2023-11-02T14:35:00Z">
        <w:r w:rsidRPr="000A2273" w:rsidDel="00631E53">
          <w:rPr>
            <w:rPrChange w:id="90" w:author="Dimitri Podborski" w:date="2023-11-02T15:22:00Z">
              <w:rPr>
                <w:rStyle w:val="Hyperlink"/>
                <w:rFonts w:eastAsia="Times New Roman"/>
                <w:bCs/>
                <w:noProof/>
                <w:lang w:val="en-CA"/>
              </w:rPr>
            </w:rPrChange>
          </w:rPr>
          <w:delText>6.12</w:delText>
        </w:r>
        <w:r w:rsidRPr="00260458" w:rsidDel="00631E53">
          <w:rPr>
            <w:rFonts w:eastAsiaTheme="minorEastAsia" w:cstheme="minorBidi"/>
            <w:noProof/>
            <w:lang w:val="en-CA" w:eastAsia="fi-FI"/>
          </w:rPr>
          <w:tab/>
        </w:r>
        <w:r w:rsidRPr="000A2273" w:rsidDel="00631E53">
          <w:rPr>
            <w:rPrChange w:id="91" w:author="Dimitri Podborski" w:date="2023-11-02T15:22:00Z">
              <w:rPr>
                <w:rStyle w:val="Hyperlink"/>
                <w:rFonts w:eastAsia="Times New Roman"/>
                <w:bCs/>
                <w:noProof/>
                <w:lang w:val="en-CA"/>
              </w:rPr>
            </w:rPrChange>
          </w:rPr>
          <w:delText>Text and font items</w:delText>
        </w:r>
        <w:r w:rsidRPr="00260458" w:rsidDel="00631E53">
          <w:rPr>
            <w:noProof/>
            <w:webHidden/>
            <w:lang w:val="en-CA"/>
          </w:rPr>
          <w:tab/>
          <w:delText>2</w:delText>
        </w:r>
      </w:del>
    </w:p>
    <w:p w14:paraId="6147F537" w14:textId="3C91F6E0" w:rsidR="000B3D64" w:rsidRPr="00260458" w:rsidDel="00631E53" w:rsidRDefault="000B3D64">
      <w:pPr>
        <w:pStyle w:val="TOC3"/>
        <w:rPr>
          <w:del w:id="92" w:author="Dimitri Podborski" w:date="2023-11-02T14:35:00Z"/>
          <w:rFonts w:eastAsiaTheme="minorEastAsia" w:cstheme="minorBidi"/>
          <w:b/>
          <w:noProof/>
          <w:lang w:val="en-CA" w:eastAsia="fi-FI"/>
        </w:rPr>
      </w:pPr>
      <w:del w:id="93" w:author="Dimitri Podborski" w:date="2023-11-02T14:35:00Z">
        <w:r w:rsidRPr="000A2273" w:rsidDel="00631E53">
          <w:rPr>
            <w:rPrChange w:id="94" w:author="Dimitri Podborski" w:date="2023-11-02T15:22:00Z">
              <w:rPr>
                <w:rStyle w:val="Hyperlink"/>
                <w:rFonts w:eastAsia="Times New Roman"/>
                <w:bCs/>
                <w:noProof/>
                <w:lang w:val="en-CA"/>
              </w:rPr>
            </w:rPrChange>
          </w:rPr>
          <w:delText>6.12.1</w:delText>
        </w:r>
        <w:r w:rsidRPr="00260458" w:rsidDel="00631E53">
          <w:rPr>
            <w:rFonts w:eastAsiaTheme="minorEastAsia" w:cstheme="minorBidi"/>
            <w:noProof/>
            <w:lang w:val="en-CA" w:eastAsia="fi-FI"/>
          </w:rPr>
          <w:tab/>
        </w:r>
        <w:r w:rsidRPr="000A2273" w:rsidDel="00631E53">
          <w:rPr>
            <w:rPrChange w:id="95" w:author="Dimitri Podborski" w:date="2023-11-02T15:22:00Z">
              <w:rPr>
                <w:rStyle w:val="Hyperlink"/>
                <w:rFonts w:eastAsia="Times New Roman"/>
                <w:bCs/>
                <w:noProof/>
                <w:lang w:val="en-CA"/>
              </w:rPr>
            </w:rPrChange>
          </w:rPr>
          <w:delText>Text Item</w:delText>
        </w:r>
        <w:r w:rsidRPr="00260458" w:rsidDel="00631E53">
          <w:rPr>
            <w:noProof/>
            <w:webHidden/>
            <w:lang w:val="en-CA"/>
          </w:rPr>
          <w:tab/>
          <w:delText>2</w:delText>
        </w:r>
      </w:del>
    </w:p>
    <w:p w14:paraId="602FBB7E" w14:textId="6E31E416" w:rsidR="000B3D64" w:rsidRPr="00260458" w:rsidDel="00631E53" w:rsidRDefault="000B3D64">
      <w:pPr>
        <w:pStyle w:val="TOC3"/>
        <w:rPr>
          <w:del w:id="96" w:author="Dimitri Podborski" w:date="2023-11-02T14:35:00Z"/>
          <w:rFonts w:eastAsiaTheme="minorEastAsia" w:cstheme="minorBidi"/>
          <w:b/>
          <w:noProof/>
          <w:lang w:val="en-CA" w:eastAsia="fi-FI"/>
        </w:rPr>
      </w:pPr>
      <w:del w:id="97" w:author="Dimitri Podborski" w:date="2023-11-02T14:35:00Z">
        <w:r w:rsidRPr="000A2273" w:rsidDel="00631E53">
          <w:rPr>
            <w:rPrChange w:id="98" w:author="Dimitri Podborski" w:date="2023-11-02T15:22:00Z">
              <w:rPr>
                <w:rStyle w:val="Hyperlink"/>
                <w:rFonts w:eastAsia="Times New Roman"/>
                <w:bCs/>
                <w:noProof/>
                <w:lang w:val="en-CA"/>
              </w:rPr>
            </w:rPrChange>
          </w:rPr>
          <w:delText>6.12.2</w:delText>
        </w:r>
        <w:r w:rsidRPr="00260458" w:rsidDel="00631E53">
          <w:rPr>
            <w:rFonts w:eastAsiaTheme="minorEastAsia" w:cstheme="minorBidi"/>
            <w:noProof/>
            <w:lang w:val="en-CA" w:eastAsia="fi-FI"/>
          </w:rPr>
          <w:tab/>
        </w:r>
        <w:r w:rsidRPr="000A2273" w:rsidDel="00631E53">
          <w:rPr>
            <w:rPrChange w:id="99" w:author="Dimitri Podborski" w:date="2023-11-02T15:22:00Z">
              <w:rPr>
                <w:rStyle w:val="Hyperlink"/>
                <w:rFonts w:eastAsia="Times New Roman"/>
                <w:bCs/>
                <w:noProof/>
                <w:lang w:val="en-CA"/>
              </w:rPr>
            </w:rPrChange>
          </w:rPr>
          <w:delText>Text properties</w:delText>
        </w:r>
        <w:r w:rsidRPr="00260458" w:rsidDel="00631E53">
          <w:rPr>
            <w:noProof/>
            <w:webHidden/>
            <w:lang w:val="en-CA"/>
          </w:rPr>
          <w:tab/>
          <w:delText>3</w:delText>
        </w:r>
      </w:del>
    </w:p>
    <w:p w14:paraId="2238C24B" w14:textId="69B8F24B" w:rsidR="000B3D64" w:rsidRPr="00260458" w:rsidDel="00631E53" w:rsidRDefault="000B3D64">
      <w:pPr>
        <w:pStyle w:val="TOC3"/>
        <w:tabs>
          <w:tab w:val="left" w:pos="1100"/>
        </w:tabs>
        <w:rPr>
          <w:del w:id="100" w:author="Dimitri Podborski" w:date="2023-11-02T14:35:00Z"/>
          <w:rFonts w:eastAsiaTheme="minorEastAsia" w:cstheme="minorBidi"/>
          <w:b/>
          <w:noProof/>
          <w:lang w:val="en-CA" w:eastAsia="fi-FI"/>
        </w:rPr>
      </w:pPr>
      <w:del w:id="101" w:author="Dimitri Podborski" w:date="2023-11-02T14:35:00Z">
        <w:r w:rsidRPr="000A2273" w:rsidDel="00631E53">
          <w:rPr>
            <w:rPrChange w:id="102" w:author="Dimitri Podborski" w:date="2023-11-02T15:22:00Z">
              <w:rPr>
                <w:rStyle w:val="Hyperlink"/>
                <w:rFonts w:eastAsia="Times New Roman"/>
                <w:bCs/>
                <w:noProof/>
                <w:lang w:val="en-CA"/>
              </w:rPr>
            </w:rPrChange>
          </w:rPr>
          <w:delText>6.12.2.1</w:delText>
        </w:r>
        <w:r w:rsidRPr="00260458" w:rsidDel="00631E53">
          <w:rPr>
            <w:rFonts w:eastAsiaTheme="minorEastAsia" w:cstheme="minorBidi"/>
            <w:noProof/>
            <w:lang w:val="en-CA" w:eastAsia="fi-FI"/>
          </w:rPr>
          <w:tab/>
        </w:r>
        <w:r w:rsidRPr="000A2273" w:rsidDel="00631E53">
          <w:rPr>
            <w:rPrChange w:id="103" w:author="Dimitri Podborski" w:date="2023-11-02T15:22:00Z">
              <w:rPr>
                <w:rStyle w:val="Hyperlink"/>
                <w:rFonts w:eastAsia="Times New Roman"/>
                <w:bCs/>
                <w:noProof/>
                <w:lang w:val="en-CA"/>
              </w:rPr>
            </w:rPrChange>
          </w:rPr>
          <w:delText>Text layout information</w:delText>
        </w:r>
        <w:r w:rsidRPr="00260458" w:rsidDel="00631E53">
          <w:rPr>
            <w:noProof/>
            <w:webHidden/>
            <w:lang w:val="en-CA"/>
          </w:rPr>
          <w:tab/>
          <w:delText>3</w:delText>
        </w:r>
      </w:del>
    </w:p>
    <w:p w14:paraId="65E97C58" w14:textId="26DBB6D6" w:rsidR="000B3D64" w:rsidRPr="00260458" w:rsidDel="00631E53" w:rsidRDefault="000B3D64">
      <w:pPr>
        <w:pStyle w:val="TOC3"/>
        <w:rPr>
          <w:del w:id="104" w:author="Dimitri Podborski" w:date="2023-11-02T14:35:00Z"/>
          <w:rFonts w:eastAsiaTheme="minorEastAsia" w:cstheme="minorBidi"/>
          <w:b/>
          <w:noProof/>
          <w:lang w:val="en-CA" w:eastAsia="fi-FI"/>
        </w:rPr>
      </w:pPr>
      <w:del w:id="105" w:author="Dimitri Podborski" w:date="2023-11-02T14:35:00Z">
        <w:r w:rsidRPr="000A2273" w:rsidDel="00631E53">
          <w:rPr>
            <w:rPrChange w:id="106" w:author="Dimitri Podborski" w:date="2023-11-02T15:22:00Z">
              <w:rPr>
                <w:rStyle w:val="Hyperlink"/>
                <w:rFonts w:eastAsia="Times New Roman"/>
                <w:bCs/>
                <w:noProof/>
                <w:lang w:val="en-CA"/>
              </w:rPr>
            </w:rPrChange>
          </w:rPr>
          <w:delText>6.12.3</w:delText>
        </w:r>
        <w:r w:rsidRPr="00260458" w:rsidDel="00631E53">
          <w:rPr>
            <w:rFonts w:eastAsiaTheme="minorEastAsia" w:cstheme="minorBidi"/>
            <w:noProof/>
            <w:lang w:val="en-CA" w:eastAsia="fi-FI"/>
          </w:rPr>
          <w:tab/>
        </w:r>
        <w:r w:rsidRPr="000A2273" w:rsidDel="00631E53">
          <w:rPr>
            <w:rPrChange w:id="107" w:author="Dimitri Podborski" w:date="2023-11-02T15:22:00Z">
              <w:rPr>
                <w:rStyle w:val="Hyperlink"/>
                <w:rFonts w:eastAsia="Times New Roman"/>
                <w:bCs/>
                <w:noProof/>
                <w:lang w:val="en-CA"/>
              </w:rPr>
            </w:rPrChange>
          </w:rPr>
          <w:delText>Font item</w:delText>
        </w:r>
        <w:r w:rsidRPr="00260458" w:rsidDel="00631E53">
          <w:rPr>
            <w:noProof/>
            <w:webHidden/>
            <w:lang w:val="en-CA"/>
          </w:rPr>
          <w:tab/>
          <w:delText>5</w:delText>
        </w:r>
      </w:del>
    </w:p>
    <w:p w14:paraId="08AD73EF" w14:textId="07D804E0" w:rsidR="001A33D0" w:rsidRPr="00260458" w:rsidDel="0033616F" w:rsidRDefault="00812959" w:rsidP="001A33D0">
      <w:pPr>
        <w:pStyle w:val="TOC1"/>
        <w:rPr>
          <w:del w:id="108" w:author="Dimitri Podborski" w:date="2023-11-02T14:18:00Z"/>
          <w:lang w:val="en-CA"/>
        </w:rPr>
      </w:pPr>
      <w:r w:rsidRPr="00260458">
        <w:rPr>
          <w:lang w:val="en-CA"/>
        </w:rPr>
        <w:fldChar w:fldCharType="end"/>
      </w:r>
    </w:p>
    <w:p w14:paraId="053FB017" w14:textId="6C899AC5" w:rsidR="005166EC" w:rsidRPr="00260458" w:rsidDel="0033616F" w:rsidRDefault="005166EC" w:rsidP="005166EC">
      <w:pPr>
        <w:rPr>
          <w:del w:id="109" w:author="Dimitri Podborski" w:date="2023-11-02T14:18:00Z"/>
          <w:b/>
          <w:lang w:val="en-CA"/>
        </w:rPr>
      </w:pPr>
    </w:p>
    <w:p w14:paraId="76036389" w14:textId="40FC2D8A" w:rsidR="005166EC" w:rsidRPr="00260458" w:rsidRDefault="005166EC" w:rsidP="00260458">
      <w:pPr>
        <w:pStyle w:val="TOC1"/>
        <w:rPr>
          <w:lang w:val="en-CA"/>
        </w:rPr>
      </w:pPr>
      <w:del w:id="110" w:author="Dimitri Podborski" w:date="2023-11-02T14:18:00Z">
        <w:r w:rsidRPr="00260458" w:rsidDel="0033616F">
          <w:rPr>
            <w:lang w:val="en-CA"/>
          </w:rPr>
          <w:tab/>
        </w:r>
      </w:del>
    </w:p>
    <w:p w14:paraId="01455352" w14:textId="77777777" w:rsidR="001A33D0" w:rsidRPr="00260458" w:rsidRDefault="001A33D0" w:rsidP="001A33D0">
      <w:pPr>
        <w:pStyle w:val="ForewordTitle"/>
        <w:rPr>
          <w:lang w:val="en-CA"/>
        </w:rPr>
      </w:pPr>
      <w:bookmarkStart w:id="111" w:name="_Toc353342667"/>
      <w:bookmarkStart w:id="112" w:name="_Toc149831930"/>
      <w:r w:rsidRPr="00260458">
        <w:rPr>
          <w:lang w:val="en-CA"/>
        </w:rPr>
        <w:lastRenderedPageBreak/>
        <w:t>Foreword</w:t>
      </w:r>
      <w:bookmarkEnd w:id="111"/>
      <w:bookmarkEnd w:id="112"/>
    </w:p>
    <w:p w14:paraId="2F8E9E79" w14:textId="77777777" w:rsidR="0042084A" w:rsidRPr="00260458" w:rsidRDefault="0042084A" w:rsidP="0042084A">
      <w:pPr>
        <w:pStyle w:val="ForewordText"/>
        <w:autoSpaceDE w:val="0"/>
        <w:autoSpaceDN w:val="0"/>
        <w:adjustRightInd w:val="0"/>
        <w:rPr>
          <w:szCs w:val="24"/>
          <w:lang w:val="en-CA"/>
        </w:rPr>
      </w:pPr>
      <w:r w:rsidRPr="00260458">
        <w:rPr>
          <w:szCs w:val="24"/>
          <w:lang w:val="en-CA"/>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w:t>
      </w:r>
    </w:p>
    <w:p w14:paraId="0D6242C7" w14:textId="77777777" w:rsidR="0042084A" w:rsidRPr="00260458" w:rsidRDefault="0042084A" w:rsidP="0042084A">
      <w:pPr>
        <w:pStyle w:val="ForewordText"/>
        <w:autoSpaceDE w:val="0"/>
        <w:autoSpaceDN w:val="0"/>
        <w:adjustRightInd w:val="0"/>
        <w:rPr>
          <w:szCs w:val="24"/>
          <w:lang w:val="en-CA"/>
        </w:rPr>
      </w:pPr>
      <w:r w:rsidRPr="00260458">
        <w:rPr>
          <w:szCs w:val="24"/>
          <w:lang w:val="en-CA"/>
        </w:rPr>
        <w:t xml:space="preserve">The procedures used to develop this document and those intended for its further maintenance are described in the ISO/IEC Directives, Part 1.  In particular the different approval criteria needed for the different types of documents should be noted.  This document was drafted in accordance with the editorial rules of the ISO/IEC Directives, Part 2 (see </w:t>
      </w:r>
      <w:hyperlink r:id="rId19" w:history="1">
        <w:r w:rsidRPr="00260458">
          <w:rPr>
            <w:rStyle w:val="Hyperlink"/>
            <w:szCs w:val="24"/>
            <w:lang w:val="en-CA"/>
          </w:rPr>
          <w:t>www.iso.org/directives</w:t>
        </w:r>
      </w:hyperlink>
      <w:r w:rsidRPr="00260458">
        <w:rPr>
          <w:szCs w:val="24"/>
          <w:lang w:val="en-CA"/>
        </w:rPr>
        <w:t xml:space="preserve"> or </w:t>
      </w:r>
      <w:hyperlink r:id="rId20" w:history="1">
        <w:r w:rsidRPr="00260458">
          <w:rPr>
            <w:rStyle w:val="Hyperlink"/>
            <w:szCs w:val="24"/>
            <w:lang w:val="en-CA"/>
          </w:rPr>
          <w:t>www.iec.ch/members_experts/refdocs</w:t>
        </w:r>
      </w:hyperlink>
      <w:r w:rsidRPr="00260458">
        <w:rPr>
          <w:szCs w:val="24"/>
          <w:lang w:val="en-CA"/>
        </w:rPr>
        <w:t>).</w:t>
      </w:r>
    </w:p>
    <w:p w14:paraId="0DA89653" w14:textId="77777777" w:rsidR="0042084A" w:rsidRPr="00260458" w:rsidRDefault="0042084A" w:rsidP="0042084A">
      <w:pPr>
        <w:pStyle w:val="ForewordText"/>
        <w:autoSpaceDE w:val="0"/>
        <w:autoSpaceDN w:val="0"/>
        <w:adjustRightInd w:val="0"/>
        <w:rPr>
          <w:szCs w:val="24"/>
          <w:lang w:val="en-CA"/>
        </w:rPr>
      </w:pPr>
      <w:r w:rsidRPr="00260458">
        <w:rPr>
          <w:szCs w:val="24"/>
          <w:lang w:val="en-CA"/>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21" w:history="1">
        <w:r w:rsidRPr="00260458">
          <w:rPr>
            <w:rStyle w:val="Hyperlink"/>
            <w:szCs w:val="24"/>
            <w:lang w:val="en-CA"/>
          </w:rPr>
          <w:t>www.iso.org/patents</w:t>
        </w:r>
      </w:hyperlink>
      <w:r w:rsidRPr="00260458">
        <w:rPr>
          <w:szCs w:val="24"/>
          <w:lang w:val="en-CA"/>
        </w:rPr>
        <w:t xml:space="preserve">) </w:t>
      </w:r>
      <w:r w:rsidRPr="00260458">
        <w:rPr>
          <w:lang w:val="en-CA"/>
        </w:rPr>
        <w:t xml:space="preserve">or the IEC list of patent declarations received (see </w:t>
      </w:r>
      <w:hyperlink r:id="rId22" w:history="1">
        <w:r w:rsidRPr="00260458">
          <w:rPr>
            <w:rStyle w:val="Hyperlink"/>
            <w:lang w:val="en-CA"/>
          </w:rPr>
          <w:t>patents.iec.ch</w:t>
        </w:r>
      </w:hyperlink>
      <w:r w:rsidRPr="00260458">
        <w:rPr>
          <w:lang w:val="en-CA"/>
        </w:rPr>
        <w:t>).</w:t>
      </w:r>
    </w:p>
    <w:p w14:paraId="179BB350" w14:textId="77777777" w:rsidR="0042084A" w:rsidRPr="00260458" w:rsidRDefault="0042084A" w:rsidP="0042084A">
      <w:pPr>
        <w:pStyle w:val="ForewordText"/>
        <w:autoSpaceDE w:val="0"/>
        <w:autoSpaceDN w:val="0"/>
        <w:adjustRightInd w:val="0"/>
        <w:rPr>
          <w:szCs w:val="24"/>
          <w:lang w:val="en-CA"/>
        </w:rPr>
      </w:pPr>
      <w:r w:rsidRPr="00260458">
        <w:rPr>
          <w:szCs w:val="24"/>
          <w:lang w:val="en-CA"/>
        </w:rPr>
        <w:t>Any trade name used in this document is information given for the convenience of users and does not constitute an endorsement.</w:t>
      </w:r>
    </w:p>
    <w:p w14:paraId="4B3AD0A4" w14:textId="77777777" w:rsidR="0042084A" w:rsidRPr="00260458" w:rsidRDefault="0042084A" w:rsidP="0042084A">
      <w:pPr>
        <w:pStyle w:val="ForewordText"/>
        <w:autoSpaceDE w:val="0"/>
        <w:autoSpaceDN w:val="0"/>
        <w:adjustRightInd w:val="0"/>
        <w:rPr>
          <w:szCs w:val="24"/>
          <w:lang w:val="en-CA"/>
        </w:rPr>
      </w:pPr>
      <w:r w:rsidRPr="00260458">
        <w:rPr>
          <w:szCs w:val="24"/>
          <w:lang w:val="en-CA"/>
        </w:rPr>
        <w:t xml:space="preserve">For an explanation of the </w:t>
      </w:r>
      <w:r w:rsidRPr="00260458">
        <w:rPr>
          <w:lang w:val="en-CA"/>
        </w:rPr>
        <w:t xml:space="preserve">voluntary nature of standards, the </w:t>
      </w:r>
      <w:r w:rsidRPr="00260458">
        <w:rPr>
          <w:szCs w:val="24"/>
          <w:lang w:val="en-CA"/>
        </w:rPr>
        <w:t xml:space="preserve">meaning of ISO specific terms and expressions related to conformity assessment, as well as information about ISO's adherence to the </w:t>
      </w:r>
      <w:r w:rsidRPr="00260458">
        <w:rPr>
          <w:lang w:val="en-CA"/>
        </w:rPr>
        <w:t>World Trade Organization (</w:t>
      </w:r>
      <w:r w:rsidRPr="00260458">
        <w:rPr>
          <w:szCs w:val="24"/>
          <w:lang w:val="en-CA"/>
        </w:rPr>
        <w:t>WTO</w:t>
      </w:r>
      <w:r w:rsidRPr="00260458">
        <w:rPr>
          <w:lang w:val="en-CA"/>
        </w:rPr>
        <w:t>)</w:t>
      </w:r>
      <w:r w:rsidRPr="00260458">
        <w:rPr>
          <w:szCs w:val="24"/>
          <w:lang w:val="en-CA"/>
        </w:rPr>
        <w:t xml:space="preserve"> principles in the Technical Barriers to Trade (TBT) see the following URL:  </w:t>
      </w:r>
      <w:hyperlink r:id="rId23" w:history="1">
        <w:r w:rsidRPr="00260458">
          <w:rPr>
            <w:rStyle w:val="Hyperlink"/>
            <w:lang w:val="en-CA"/>
          </w:rPr>
          <w:t>www.iso.org/iso/foreword.html</w:t>
        </w:r>
      </w:hyperlink>
      <w:r w:rsidRPr="00260458">
        <w:rPr>
          <w:lang w:val="en-CA"/>
        </w:rPr>
        <w:t>.</w:t>
      </w:r>
      <w:r w:rsidRPr="00260458">
        <w:rPr>
          <w:szCs w:val="24"/>
          <w:lang w:val="en-CA"/>
        </w:rPr>
        <w:t xml:space="preserve"> In the IEC, see </w:t>
      </w:r>
      <w:hyperlink r:id="rId24" w:history="1">
        <w:r w:rsidRPr="00260458">
          <w:rPr>
            <w:rStyle w:val="Hyperlink"/>
            <w:rFonts w:eastAsia="Malgun Gothic"/>
            <w:szCs w:val="24"/>
            <w:lang w:val="en-CA"/>
          </w:rPr>
          <w:t>www.iec.ch/understanding-standards</w:t>
        </w:r>
      </w:hyperlink>
    </w:p>
    <w:p w14:paraId="2A62EF7B" w14:textId="77777777" w:rsidR="0042084A" w:rsidRPr="00260458" w:rsidRDefault="0042084A" w:rsidP="0042084A">
      <w:pPr>
        <w:pStyle w:val="ForewordText"/>
        <w:autoSpaceDE w:val="0"/>
        <w:autoSpaceDN w:val="0"/>
        <w:adjustRightInd w:val="0"/>
        <w:rPr>
          <w:szCs w:val="24"/>
          <w:lang w:val="en-CA"/>
        </w:rPr>
      </w:pPr>
      <w:r w:rsidRPr="00260458">
        <w:rPr>
          <w:lang w:val="en-CA"/>
        </w:rPr>
        <w:t xml:space="preserve">This document was prepared by Joint Technical Committee </w:t>
      </w:r>
      <w:r w:rsidRPr="00260458">
        <w:rPr>
          <w:szCs w:val="24"/>
          <w:lang w:val="en-CA"/>
        </w:rPr>
        <w:t xml:space="preserve">ISO/IEC JTC 1, </w:t>
      </w:r>
      <w:r w:rsidRPr="00260458">
        <w:rPr>
          <w:i/>
          <w:szCs w:val="24"/>
          <w:lang w:val="en-CA"/>
        </w:rPr>
        <w:t>Information technology</w:t>
      </w:r>
      <w:r w:rsidRPr="00260458">
        <w:rPr>
          <w:szCs w:val="24"/>
          <w:lang w:val="en-CA"/>
        </w:rPr>
        <w:t xml:space="preserve">, SC 29, </w:t>
      </w:r>
      <w:r w:rsidRPr="00260458">
        <w:rPr>
          <w:i/>
          <w:szCs w:val="24"/>
          <w:lang w:val="en-CA"/>
        </w:rPr>
        <w:t>Coding of audio, picture, multimedia and hypermedia information</w:t>
      </w:r>
      <w:r w:rsidRPr="00260458">
        <w:rPr>
          <w:szCs w:val="24"/>
          <w:lang w:val="en-CA"/>
        </w:rPr>
        <w:t>.</w:t>
      </w:r>
    </w:p>
    <w:p w14:paraId="308A1B99" w14:textId="77777777" w:rsidR="0042084A" w:rsidRPr="00260458" w:rsidRDefault="0042084A" w:rsidP="0042084A">
      <w:pPr>
        <w:pStyle w:val="ForewordText"/>
        <w:autoSpaceDE w:val="0"/>
        <w:autoSpaceDN w:val="0"/>
        <w:adjustRightInd w:val="0"/>
        <w:rPr>
          <w:lang w:val="en-CA"/>
        </w:rPr>
      </w:pPr>
      <w:r w:rsidRPr="00260458">
        <w:rPr>
          <w:lang w:val="en-CA"/>
        </w:rPr>
        <w:t xml:space="preserve">A list of all parts in the </w:t>
      </w:r>
      <w:r w:rsidRPr="00260458">
        <w:rPr>
          <w:rStyle w:val="stdpublisher"/>
          <w:szCs w:val="24"/>
          <w:lang w:val="en-CA"/>
        </w:rPr>
        <w:t>ISO/IEC</w:t>
      </w:r>
      <w:r w:rsidRPr="00260458">
        <w:rPr>
          <w:szCs w:val="24"/>
          <w:lang w:val="en-CA"/>
        </w:rPr>
        <w:t> </w:t>
      </w:r>
      <w:r w:rsidRPr="00260458">
        <w:rPr>
          <w:rStyle w:val="stddocNumber"/>
          <w:szCs w:val="24"/>
          <w:lang w:val="en-CA"/>
        </w:rPr>
        <w:t>23008</w:t>
      </w:r>
      <w:r w:rsidRPr="00260458">
        <w:rPr>
          <w:szCs w:val="24"/>
          <w:lang w:val="en-CA"/>
        </w:rPr>
        <w:t xml:space="preserve"> </w:t>
      </w:r>
      <w:r w:rsidRPr="00260458">
        <w:rPr>
          <w:lang w:val="en-CA"/>
        </w:rPr>
        <w:t>series can be found on the ISO and IEC websites.</w:t>
      </w:r>
    </w:p>
    <w:p w14:paraId="3D519539" w14:textId="77777777" w:rsidR="0042084A" w:rsidRPr="00260458" w:rsidRDefault="0042084A" w:rsidP="0042084A">
      <w:pPr>
        <w:rPr>
          <w:iCs/>
          <w:lang w:val="en-CA"/>
        </w:rPr>
      </w:pPr>
      <w:r w:rsidRPr="00260458">
        <w:rPr>
          <w:iCs/>
          <w:lang w:val="en-CA"/>
        </w:rPr>
        <w:t xml:space="preserve">Any feedback or questions on this document should be directed to the user’s national standards body. A complete listing of these bodies can be found at </w:t>
      </w:r>
      <w:hyperlink r:id="rId25" w:history="1">
        <w:r w:rsidRPr="00260458">
          <w:rPr>
            <w:rStyle w:val="Hyperlink"/>
            <w:iCs/>
            <w:lang w:val="en-CA"/>
          </w:rPr>
          <w:t>www.iso.org/members.html</w:t>
        </w:r>
      </w:hyperlink>
      <w:r w:rsidRPr="00260458">
        <w:rPr>
          <w:iCs/>
          <w:lang w:val="en-CA"/>
        </w:rPr>
        <w:t xml:space="preserve"> </w:t>
      </w:r>
      <w:r w:rsidRPr="00260458">
        <w:rPr>
          <w:szCs w:val="24"/>
          <w:lang w:val="en-CA"/>
        </w:rPr>
        <w:t xml:space="preserve">and </w:t>
      </w:r>
      <w:hyperlink r:id="rId26" w:history="1">
        <w:r w:rsidRPr="00260458">
          <w:rPr>
            <w:rStyle w:val="Hyperlink"/>
            <w:szCs w:val="24"/>
            <w:lang w:val="en-CA"/>
          </w:rPr>
          <w:t>www.iec.ch/national-committees</w:t>
        </w:r>
      </w:hyperlink>
      <w:r w:rsidRPr="00260458">
        <w:rPr>
          <w:szCs w:val="24"/>
          <w:lang w:val="en-CA"/>
        </w:rPr>
        <w:t>.</w:t>
      </w:r>
    </w:p>
    <w:p w14:paraId="3DBDE3E7" w14:textId="77777777" w:rsidR="002F4CA0" w:rsidRPr="00260458" w:rsidRDefault="002F4CA0" w:rsidP="002F4CA0">
      <w:pPr>
        <w:rPr>
          <w:lang w:val="en-CA"/>
        </w:rPr>
      </w:pPr>
    </w:p>
    <w:p w14:paraId="7D9FDCFD" w14:textId="38E6FC95" w:rsidR="001A33D0" w:rsidRPr="00260458" w:rsidRDefault="001A33D0" w:rsidP="00E8292B">
      <w:pPr>
        <w:rPr>
          <w:b/>
          <w:sz w:val="32"/>
          <w:szCs w:val="32"/>
          <w:lang w:val="en-CA"/>
        </w:rPr>
        <w:sectPr w:rsidR="001A33D0" w:rsidRPr="00260458" w:rsidSect="00C845B4">
          <w:headerReference w:type="even" r:id="rId27"/>
          <w:headerReference w:type="default" r:id="rId28"/>
          <w:footerReference w:type="even" r:id="rId29"/>
          <w:footerReference w:type="default" r:id="rId30"/>
          <w:pgSz w:w="11906" w:h="16838" w:code="9"/>
          <w:pgMar w:top="794" w:right="737" w:bottom="284" w:left="851" w:header="709" w:footer="0" w:gutter="567"/>
          <w:pgNumType w:fmt="lowerRoman"/>
          <w:cols w:space="720"/>
        </w:sectPr>
      </w:pPr>
    </w:p>
    <w:p w14:paraId="78EDD3B6" w14:textId="2C0E20FF" w:rsidR="001A33D0" w:rsidRPr="00260458" w:rsidRDefault="00475E53" w:rsidP="001A33D0">
      <w:pPr>
        <w:pStyle w:val="zzSTDTitle"/>
        <w:spacing w:before="0" w:after="360"/>
        <w:rPr>
          <w:ins w:id="125" w:author="Dimitri Podborski" w:date="2023-11-02T14:25:00Z"/>
          <w:color w:val="auto"/>
          <w:szCs w:val="32"/>
          <w:lang w:val="en-CA"/>
        </w:rPr>
      </w:pPr>
      <w:r w:rsidRPr="00260458">
        <w:rPr>
          <w:color w:val="auto"/>
          <w:szCs w:val="32"/>
          <w:lang w:val="en-CA"/>
        </w:rPr>
        <w:lastRenderedPageBreak/>
        <w:t xml:space="preserve">Information technology — High efficiency coding and media delivery in heterogeneous environments — Part 12: Image File Format — Amendment </w:t>
      </w:r>
      <w:r w:rsidR="00F713B8" w:rsidRPr="00260458">
        <w:rPr>
          <w:color w:val="auto"/>
          <w:szCs w:val="32"/>
          <w:lang w:val="en-CA"/>
        </w:rPr>
        <w:t>2</w:t>
      </w:r>
      <w:r w:rsidRPr="00260458">
        <w:rPr>
          <w:color w:val="auto"/>
          <w:szCs w:val="32"/>
          <w:lang w:val="en-CA"/>
        </w:rPr>
        <w:t xml:space="preserve">: </w:t>
      </w:r>
      <w:ins w:id="126" w:author="Dimitri Podborski" w:date="2023-11-02T13:30:00Z">
        <w:r w:rsidR="00752104" w:rsidRPr="00260458">
          <w:rPr>
            <w:color w:val="auto"/>
            <w:szCs w:val="32"/>
            <w:lang w:val="en-CA"/>
          </w:rPr>
          <w:t xml:space="preserve">Support for </w:t>
        </w:r>
      </w:ins>
      <w:del w:id="127" w:author="Leo Barnes" w:date="2023-11-01T11:39:00Z">
        <w:r w:rsidR="00BF357D" w:rsidRPr="00260458" w:rsidDel="00E56A1E">
          <w:rPr>
            <w:color w:val="auto"/>
            <w:szCs w:val="32"/>
            <w:lang w:val="en-CA"/>
          </w:rPr>
          <w:delText>R</w:delText>
        </w:r>
        <w:r w:rsidR="00BA0093" w:rsidRPr="00260458" w:rsidDel="00E56A1E">
          <w:rPr>
            <w:color w:val="auto"/>
            <w:szCs w:val="32"/>
            <w:lang w:val="en-CA"/>
          </w:rPr>
          <w:delText>ender</w:delText>
        </w:r>
        <w:r w:rsidR="00F713B8" w:rsidRPr="00260458" w:rsidDel="00E56A1E">
          <w:rPr>
            <w:color w:val="auto"/>
            <w:szCs w:val="32"/>
            <w:lang w:val="en-CA"/>
          </w:rPr>
          <w:delText xml:space="preserve">able </w:delText>
        </w:r>
        <w:r w:rsidR="00515CD9" w:rsidRPr="00260458" w:rsidDel="00E56A1E">
          <w:rPr>
            <w:color w:val="auto"/>
            <w:szCs w:val="32"/>
            <w:lang w:val="en-CA"/>
          </w:rPr>
          <w:delText>t</w:delText>
        </w:r>
        <w:r w:rsidR="00F713B8" w:rsidRPr="00260458" w:rsidDel="00E56A1E">
          <w:rPr>
            <w:color w:val="auto"/>
            <w:szCs w:val="32"/>
            <w:lang w:val="en-CA"/>
          </w:rPr>
          <w:delText>ext</w:delText>
        </w:r>
      </w:del>
      <w:ins w:id="128" w:author="Leo Barnes" w:date="2023-11-01T11:39:00Z">
        <w:del w:id="129" w:author="Dimitri Podborski" w:date="2023-11-02T13:30:00Z">
          <w:r w:rsidR="00E56A1E" w:rsidRPr="00260458" w:rsidDel="00752104">
            <w:rPr>
              <w:color w:val="auto"/>
              <w:szCs w:val="32"/>
              <w:lang w:val="en-CA"/>
            </w:rPr>
            <w:delText>T</w:delText>
          </w:r>
        </w:del>
      </w:ins>
      <w:ins w:id="130" w:author="Dimitri Podborski" w:date="2023-11-02T13:30:00Z">
        <w:r w:rsidR="00752104" w:rsidRPr="00260458">
          <w:rPr>
            <w:color w:val="auto"/>
            <w:szCs w:val="32"/>
            <w:lang w:val="en-CA"/>
          </w:rPr>
          <w:t>t</w:t>
        </w:r>
      </w:ins>
      <w:ins w:id="131" w:author="Leo Barnes" w:date="2023-11-01T11:39:00Z">
        <w:r w:rsidR="00E56A1E" w:rsidRPr="00260458">
          <w:rPr>
            <w:color w:val="auto"/>
            <w:szCs w:val="32"/>
            <w:lang w:val="en-CA"/>
          </w:rPr>
          <w:t>one</w:t>
        </w:r>
      </w:ins>
      <w:ins w:id="132" w:author="Dimitri Podborski" w:date="2023-11-02T13:30:00Z">
        <w:r w:rsidR="00752104" w:rsidRPr="00260458">
          <w:rPr>
            <w:color w:val="auto"/>
            <w:szCs w:val="32"/>
            <w:lang w:val="en-CA"/>
          </w:rPr>
          <w:t xml:space="preserve"> </w:t>
        </w:r>
      </w:ins>
      <w:ins w:id="133" w:author="Leo Barnes" w:date="2023-11-01T11:39:00Z">
        <w:r w:rsidR="00E56A1E" w:rsidRPr="00260458">
          <w:rPr>
            <w:color w:val="auto"/>
            <w:szCs w:val="32"/>
            <w:lang w:val="en-CA"/>
          </w:rPr>
          <w:t>map derived</w:t>
        </w:r>
      </w:ins>
      <w:r w:rsidR="00BA0093" w:rsidRPr="00260458">
        <w:rPr>
          <w:color w:val="auto"/>
          <w:szCs w:val="32"/>
          <w:lang w:val="en-CA"/>
        </w:rPr>
        <w:t xml:space="preserve"> </w:t>
      </w:r>
      <w:r w:rsidR="00515CD9" w:rsidRPr="00260458">
        <w:rPr>
          <w:color w:val="auto"/>
          <w:szCs w:val="32"/>
          <w:lang w:val="en-CA"/>
        </w:rPr>
        <w:t>i</w:t>
      </w:r>
      <w:r w:rsidR="00BF357D" w:rsidRPr="00260458">
        <w:rPr>
          <w:color w:val="auto"/>
          <w:szCs w:val="32"/>
          <w:lang w:val="en-CA"/>
        </w:rPr>
        <w:t>tems</w:t>
      </w:r>
      <w:r w:rsidR="00BA0093" w:rsidRPr="00260458">
        <w:rPr>
          <w:color w:val="auto"/>
          <w:szCs w:val="32"/>
          <w:lang w:val="en-CA"/>
        </w:rPr>
        <w:t xml:space="preserve"> and other improvements</w:t>
      </w:r>
    </w:p>
    <w:p w14:paraId="680D9D19" w14:textId="3BE9DD54" w:rsidR="008F3BA7" w:rsidRPr="00260458" w:rsidRDefault="008F3BA7" w:rsidP="00260458">
      <w:pPr>
        <w:pStyle w:val="Heading1"/>
        <w:rPr>
          <w:lang w:val="en-CA"/>
        </w:rPr>
      </w:pPr>
      <w:bookmarkStart w:id="134" w:name="_Ref431905885"/>
      <w:bookmarkStart w:id="135" w:name="_Toc117782982"/>
      <w:bookmarkStart w:id="136" w:name="_Toc149831931"/>
      <w:ins w:id="137" w:author="Dimitri Podborski" w:date="2023-11-02T14:28:00Z">
        <w:r w:rsidRPr="00260458">
          <w:rPr>
            <w:lang w:val="en-CA"/>
          </w:rPr>
          <w:t>Coding Constraints box</w:t>
        </w:r>
      </w:ins>
      <w:bookmarkEnd w:id="134"/>
      <w:bookmarkEnd w:id="135"/>
      <w:ins w:id="138" w:author="Dimitri Podborski" w:date="2023-11-02T14:39:00Z">
        <w:r w:rsidR="004B4759" w:rsidRPr="00260458">
          <w:rPr>
            <w:lang w:val="en-CA"/>
          </w:rPr>
          <w:t xml:space="preserve"> related changes</w:t>
        </w:r>
      </w:ins>
      <w:bookmarkEnd w:id="136"/>
    </w:p>
    <w:p w14:paraId="29D315B0" w14:textId="201923D8" w:rsidR="003F0348" w:rsidRPr="000A2273" w:rsidRDefault="003F0348" w:rsidP="00260458">
      <w:pPr>
        <w:pStyle w:val="AMDInstruction"/>
        <w:rPr>
          <w:ins w:id="139" w:author="Leo Barnes" w:date="2023-11-01T11:57:00Z"/>
        </w:rPr>
      </w:pPr>
      <w:ins w:id="140" w:author="Leo Barnes" w:date="2023-11-01T11:56:00Z">
        <w:r w:rsidRPr="000A2273">
          <w:t xml:space="preserve">In </w:t>
        </w:r>
      </w:ins>
      <w:ins w:id="141" w:author="Leo Barnes" w:date="2023-11-01T12:12:00Z">
        <w:r w:rsidR="00750258" w:rsidRPr="000A2273">
          <w:t>clause</w:t>
        </w:r>
      </w:ins>
      <w:ins w:id="142" w:author="Leo Barnes" w:date="2023-11-01T11:56:00Z">
        <w:r w:rsidRPr="000A2273">
          <w:t xml:space="preserve"> 7.2.3.4, </w:t>
        </w:r>
      </w:ins>
      <w:ins w:id="143" w:author="Leo Barnes" w:date="2023-11-01T11:57:00Z">
        <w:r w:rsidRPr="000A2273">
          <w:t>renumber NOTE2 to NOTE3.</w:t>
        </w:r>
      </w:ins>
    </w:p>
    <w:p w14:paraId="27989BBE" w14:textId="7A250C4E" w:rsidR="003F0348" w:rsidRPr="000A2273" w:rsidRDefault="003F0348" w:rsidP="00260458">
      <w:pPr>
        <w:pStyle w:val="AMDInstruction"/>
        <w:rPr>
          <w:ins w:id="144" w:author="Leo Barnes" w:date="2023-11-01T11:57:00Z"/>
        </w:rPr>
      </w:pPr>
      <w:ins w:id="145" w:author="Leo Barnes" w:date="2023-11-01T11:57:00Z">
        <w:r w:rsidRPr="000A2273">
          <w:t xml:space="preserve">In </w:t>
        </w:r>
      </w:ins>
      <w:ins w:id="146" w:author="Leo Barnes" w:date="2023-11-01T12:12:00Z">
        <w:r w:rsidR="00750258" w:rsidRPr="000A2273">
          <w:t>clause</w:t>
        </w:r>
      </w:ins>
      <w:ins w:id="147" w:author="Leo Barnes" w:date="2023-11-01T11:57:00Z">
        <w:r w:rsidRPr="000A2273">
          <w:t xml:space="preserve"> 7.2.3.4, add the following text after NOTE1:</w:t>
        </w:r>
      </w:ins>
    </w:p>
    <w:p w14:paraId="348C8A33" w14:textId="2966C05E" w:rsidR="003F0348" w:rsidRPr="000A2273" w:rsidRDefault="003F0348" w:rsidP="00260458">
      <w:pPr>
        <w:pStyle w:val="Note"/>
        <w:rPr>
          <w:ins w:id="148" w:author="Dimitri Podborski" w:date="2023-11-02T14:58:00Z"/>
          <w:lang w:val="en-CA"/>
        </w:rPr>
      </w:pPr>
      <w:ins w:id="149" w:author="Leo Barnes" w:date="2023-11-01T11:57:00Z">
        <w:del w:id="150" w:author="Dimitri Podborski" w:date="2023-11-02T14:58:00Z">
          <w:r w:rsidRPr="000A2273" w:rsidDel="002A5242">
            <w:rPr>
              <w:rFonts w:eastAsia="Times New Roman"/>
              <w:i/>
              <w:iCs/>
              <w:lang w:val="en-CA"/>
            </w:rPr>
            <w:tab/>
          </w:r>
        </w:del>
      </w:ins>
      <w:ins w:id="151" w:author="Leo Barnes" w:date="2023-11-01T11:58:00Z">
        <w:r w:rsidRPr="00260458">
          <w:rPr>
            <w:lang w:val="en-CA"/>
          </w:rPr>
          <w:t>NOTE</w:t>
        </w:r>
      </w:ins>
      <w:ins w:id="152" w:author="Miska Hannuksela 01" w:date="2023-11-03T09:37:00Z">
        <w:r w:rsidR="00F047D4">
          <w:rPr>
            <w:lang w:val="en-CA"/>
          </w:rPr>
          <w:t> </w:t>
        </w:r>
      </w:ins>
      <w:ins w:id="153" w:author="Leo Barnes" w:date="2023-11-01T11:58:00Z">
        <w:r w:rsidRPr="00260458">
          <w:rPr>
            <w:lang w:val="en-CA"/>
          </w:rPr>
          <w:t>2</w:t>
        </w:r>
        <w:r w:rsidRPr="00260458">
          <w:rPr>
            <w:lang w:val="en-CA"/>
          </w:rPr>
          <w:tab/>
          <w:t xml:space="preserve">When a track contains inter-predicted images and the value of </w:t>
        </w:r>
        <w:r w:rsidRPr="00260458">
          <w:rPr>
            <w:rStyle w:val="codeZchn"/>
            <w:szCs w:val="20"/>
            <w:lang w:val="en-CA"/>
          </w:rPr>
          <w:t>all_ref_pics_intra</w:t>
        </w:r>
        <w:r w:rsidRPr="00260458">
          <w:rPr>
            <w:lang w:val="en-CA"/>
          </w:rPr>
          <w:t xml:space="preserve"> is equal to 0, it is possible for inter-predicted images to be derived from non-intra coded images. In such cases, derived specifications </w:t>
        </w:r>
        <w:commentRangeStart w:id="154"/>
        <w:del w:id="155" w:author="Miska Hannuksela 01" w:date="2023-11-03T09:37:00Z">
          <w:r w:rsidRPr="00260458" w:rsidDel="00F047D4">
            <w:rPr>
              <w:lang w:val="en-CA"/>
            </w:rPr>
            <w:delText>may</w:delText>
          </w:r>
        </w:del>
      </w:ins>
      <w:ins w:id="156" w:author="Miska Hannuksela 01" w:date="2023-11-03T09:37:00Z">
        <w:r w:rsidR="00F047D4">
          <w:rPr>
            <w:lang w:val="en-CA"/>
          </w:rPr>
          <w:t>can</w:t>
        </w:r>
      </w:ins>
      <w:ins w:id="157" w:author="Leo Barnes" w:date="2023-11-01T11:58:00Z">
        <w:r w:rsidRPr="00260458">
          <w:rPr>
            <w:lang w:val="en-CA"/>
          </w:rPr>
          <w:t xml:space="preserve"> </w:t>
        </w:r>
      </w:ins>
      <w:commentRangeEnd w:id="154"/>
      <w:r w:rsidR="00F047D4">
        <w:rPr>
          <w:rStyle w:val="CommentReference"/>
        </w:rPr>
        <w:commentReference w:id="154"/>
      </w:r>
      <w:ins w:id="158" w:author="Leo Barnes" w:date="2023-11-01T11:58:00Z">
        <w:r w:rsidRPr="00260458">
          <w:rPr>
            <w:lang w:val="en-CA"/>
          </w:rPr>
          <w:t>suggest guidelines for the frequency of sync samples.</w:t>
        </w:r>
      </w:ins>
    </w:p>
    <w:p w14:paraId="15F9D0CD" w14:textId="77777777" w:rsidR="002A5242" w:rsidRPr="00260458" w:rsidDel="002A5242" w:rsidRDefault="002A5242" w:rsidP="003F0348">
      <w:pPr>
        <w:ind w:left="403" w:hanging="403"/>
        <w:rPr>
          <w:ins w:id="159" w:author="Leo Barnes" w:date="2023-11-01T11:58:00Z"/>
          <w:del w:id="160" w:author="Dimitri Podborski" w:date="2023-11-02T14:58:00Z"/>
          <w:sz w:val="20"/>
          <w:szCs w:val="20"/>
          <w:lang w:val="en-CA"/>
        </w:rPr>
      </w:pPr>
    </w:p>
    <w:p w14:paraId="4B8DA1C7" w14:textId="05B28583" w:rsidR="003F0348" w:rsidRPr="000A2273" w:rsidRDefault="003F0348" w:rsidP="00260458">
      <w:pPr>
        <w:pStyle w:val="AMDInstruction"/>
        <w:rPr>
          <w:ins w:id="161" w:author="Leo Barnes" w:date="2023-11-01T12:00:00Z"/>
        </w:rPr>
      </w:pPr>
      <w:ins w:id="162" w:author="Leo Barnes" w:date="2023-11-01T11:59:00Z">
        <w:r w:rsidRPr="000A2273">
          <w:t>Add the following text</w:t>
        </w:r>
      </w:ins>
      <w:ins w:id="163" w:author="Leo Barnes" w:date="2023-11-01T12:00:00Z">
        <w:r w:rsidRPr="000A2273">
          <w:t xml:space="preserve"> as a new sub</w:t>
        </w:r>
      </w:ins>
      <w:ins w:id="164" w:author="Leo Barnes" w:date="2023-11-01T12:12:00Z">
        <w:r w:rsidR="00750258" w:rsidRPr="000A2273">
          <w:t xml:space="preserve">clause </w:t>
        </w:r>
      </w:ins>
      <w:ins w:id="165" w:author="Leo Barnes" w:date="2023-11-01T11:59:00Z">
        <w:r w:rsidRPr="000A2273">
          <w:t xml:space="preserve">after </w:t>
        </w:r>
      </w:ins>
      <w:ins w:id="166" w:author="Leo Barnes" w:date="2023-11-01T12:12:00Z">
        <w:r w:rsidR="00750258" w:rsidRPr="000A2273">
          <w:t xml:space="preserve">subclause </w:t>
        </w:r>
      </w:ins>
      <w:ins w:id="167" w:author="Leo Barnes" w:date="2023-11-01T11:59:00Z">
        <w:r w:rsidRPr="000A2273">
          <w:t>7.2.3.4:</w:t>
        </w:r>
      </w:ins>
    </w:p>
    <w:p w14:paraId="2D47A29C" w14:textId="7E7AF0A1" w:rsidR="003F0348" w:rsidRPr="000A2273" w:rsidRDefault="003F0348" w:rsidP="003F0348">
      <w:pPr>
        <w:rPr>
          <w:ins w:id="168" w:author="Leo Barnes" w:date="2023-11-01T12:03:00Z"/>
          <w:rFonts w:eastAsia="Times New Roman"/>
          <w:lang w:val="en-CA"/>
        </w:rPr>
      </w:pPr>
      <w:ins w:id="169" w:author="Leo Barnes" w:date="2023-11-01T12:00:00Z">
        <w:r w:rsidRPr="000A2273">
          <w:rPr>
            <w:rFonts w:eastAsia="Times New Roman"/>
            <w:i/>
            <w:iCs/>
            <w:lang w:val="en-CA"/>
          </w:rPr>
          <w:tab/>
        </w:r>
        <w:r w:rsidRPr="000A2273">
          <w:rPr>
            <w:rFonts w:eastAsia="Times New Roman"/>
            <w:lang w:val="en-CA"/>
          </w:rPr>
          <w:t xml:space="preserve">7.2.3.5 </w:t>
        </w:r>
      </w:ins>
      <w:ins w:id="170" w:author="Leo Barnes" w:date="2023-11-01T12:02:00Z">
        <w:r w:rsidRPr="000A2273">
          <w:rPr>
            <w:rFonts w:eastAsia="Times New Roman"/>
            <w:lang w:val="en-CA"/>
          </w:rPr>
          <w:t>Recommendations</w:t>
        </w:r>
      </w:ins>
      <w:ins w:id="171" w:author="Leo Barnes" w:date="2023-11-01T12:04:00Z">
        <w:r w:rsidRPr="000A2273">
          <w:rPr>
            <w:rFonts w:eastAsia="Times New Roman"/>
            <w:lang w:val="en-CA"/>
          </w:rPr>
          <w:t xml:space="preserve"> for </w:t>
        </w:r>
        <w:del w:id="172" w:author="Miska Hannuksela 01" w:date="2023-11-03T09:52:00Z">
          <w:r w:rsidRPr="00260458" w:rsidDel="000A1D19">
            <w:rPr>
              <w:rFonts w:ascii="Courier New" w:eastAsia="Times New Roman" w:hAnsi="Courier New" w:cs="Courier New"/>
              <w:lang w:val="en-CA"/>
            </w:rPr>
            <w:delText>codec brands in annexes B, E, L and M</w:delText>
          </w:r>
        </w:del>
      </w:ins>
      <w:proofErr w:type="spellStart"/>
      <w:ins w:id="173" w:author="Miska Hannuksela 01" w:date="2023-11-03T09:53:00Z">
        <w:r w:rsidR="000A1D19" w:rsidRPr="00260458">
          <w:rPr>
            <w:rFonts w:ascii="Courier New" w:eastAsia="Times New Roman" w:hAnsi="Courier New" w:cs="Courier New"/>
            <w:lang w:val="en-CA"/>
          </w:rPr>
          <w:t>CodingConstraintsBox</w:t>
        </w:r>
      </w:ins>
      <w:proofErr w:type="spellEnd"/>
    </w:p>
    <w:p w14:paraId="72C5917C" w14:textId="366BB0BD" w:rsidR="003F0348" w:rsidRPr="00260458" w:rsidRDefault="003F0348" w:rsidP="003F0348">
      <w:pPr>
        <w:ind w:left="403"/>
        <w:rPr>
          <w:ins w:id="174" w:author="Leo Barnes" w:date="2023-11-01T12:03:00Z"/>
          <w:rFonts w:eastAsia="Times New Roman"/>
          <w:lang w:val="en-CA"/>
        </w:rPr>
      </w:pPr>
      <w:ins w:id="175" w:author="Leo Barnes" w:date="2023-11-01T12:03:00Z">
        <w:r w:rsidRPr="00260458">
          <w:rPr>
            <w:rFonts w:eastAsia="Times New Roman"/>
            <w:lang w:val="en-CA"/>
          </w:rPr>
          <w:t xml:space="preserve">Encoding image sequences complying with the constraint that either all samples are sync samples or the </w:t>
        </w:r>
        <w:proofErr w:type="spellStart"/>
        <w:r w:rsidRPr="00260458">
          <w:rPr>
            <w:rFonts w:ascii="Courier New" w:eastAsia="Times New Roman" w:hAnsi="Courier New" w:cs="Courier New"/>
            <w:lang w:val="en-CA"/>
          </w:rPr>
          <w:t>all_ref_pics_intra</w:t>
        </w:r>
        <w:proofErr w:type="spellEnd"/>
        <w:r w:rsidRPr="00260458">
          <w:rPr>
            <w:rFonts w:eastAsia="Times New Roman"/>
            <w:lang w:val="en-CA"/>
          </w:rPr>
          <w:t xml:space="preserve"> field in the </w:t>
        </w:r>
        <w:proofErr w:type="spellStart"/>
        <w:r w:rsidRPr="00260458">
          <w:rPr>
            <w:rFonts w:ascii="Courier New" w:eastAsia="Times New Roman" w:hAnsi="Courier New" w:cs="Courier New"/>
            <w:lang w:val="en-CA"/>
          </w:rPr>
          <w:t>CodingConstraintsBox</w:t>
        </w:r>
        <w:proofErr w:type="spellEnd"/>
        <w:r w:rsidRPr="00260458">
          <w:rPr>
            <w:rFonts w:eastAsia="Times New Roman"/>
            <w:lang w:val="en-CA"/>
          </w:rPr>
          <w:t xml:space="preserve"> </w:t>
        </w:r>
        <w:del w:id="176" w:author="Miska Hannuksela 01" w:date="2023-11-03T09:54:00Z">
          <w:r w:rsidRPr="00260458" w:rsidDel="000A1D19">
            <w:rPr>
              <w:rFonts w:eastAsia="Times New Roman"/>
              <w:lang w:val="en-CA"/>
            </w:rPr>
            <w:delText xml:space="preserve">specified in 7.2.3 </w:delText>
          </w:r>
        </w:del>
        <w:r w:rsidRPr="00260458">
          <w:rPr>
            <w:rFonts w:eastAsia="Times New Roman"/>
            <w:lang w:val="en-CA"/>
          </w:rPr>
          <w:t xml:space="preserve">can be set to one is suggested in the following cases: </w:t>
        </w:r>
      </w:ins>
    </w:p>
    <w:p w14:paraId="2E229E6C" w14:textId="74E02921" w:rsidR="003F0348" w:rsidRPr="00260458" w:rsidRDefault="003F0348" w:rsidP="00260458">
      <w:pPr>
        <w:pStyle w:val="ListParagraph"/>
        <w:numPr>
          <w:ilvl w:val="0"/>
          <w:numId w:val="24"/>
        </w:numPr>
        <w:rPr>
          <w:ins w:id="177" w:author="Leo Barnes" w:date="2023-11-01T12:03:00Z"/>
          <w:rFonts w:eastAsia="Times New Roman"/>
          <w:lang w:val="en-CA"/>
        </w:rPr>
      </w:pPr>
      <w:ins w:id="178" w:author="Leo Barnes" w:date="2023-11-01T12:03:00Z">
        <w:r w:rsidRPr="00260458">
          <w:rPr>
            <w:rFonts w:eastAsia="Times New Roman"/>
            <w:lang w:val="en-CA"/>
          </w:rPr>
          <w:t xml:space="preserve">For ensuring compatibility with players implementing </w:t>
        </w:r>
      </w:ins>
      <w:commentRangeStart w:id="179"/>
      <w:commentRangeStart w:id="180"/>
      <w:ins w:id="181" w:author="Miska Hannuksela 01" w:date="2023-11-03T09:46:00Z">
        <w:r w:rsidR="000B0743" w:rsidRPr="000A2273">
          <w:rPr>
            <w:rFonts w:eastAsia="Times New Roman"/>
            <w:lang w:val="en-CA"/>
          </w:rPr>
          <w:t>codec brands in annexes B, E, L and M</w:t>
        </w:r>
        <w:r w:rsidR="000B0743" w:rsidRPr="000B0743">
          <w:rPr>
            <w:rFonts w:eastAsia="Times New Roman"/>
            <w:lang w:val="en-CA"/>
          </w:rPr>
          <w:t xml:space="preserve"> </w:t>
        </w:r>
      </w:ins>
      <w:commentRangeEnd w:id="179"/>
      <w:ins w:id="182" w:author="Miska Hannuksela 01" w:date="2023-11-03T10:10:00Z">
        <w:r w:rsidR="00A55604">
          <w:rPr>
            <w:rStyle w:val="CommentReference"/>
          </w:rPr>
          <w:commentReference w:id="179"/>
        </w:r>
      </w:ins>
      <w:commentRangeEnd w:id="180"/>
      <w:r w:rsidR="008E760A">
        <w:rPr>
          <w:rStyle w:val="CommentReference"/>
        </w:rPr>
        <w:commentReference w:id="180"/>
      </w:r>
      <w:ins w:id="183" w:author="Miska Hannuksela 01" w:date="2023-11-03T09:46:00Z">
        <w:r w:rsidR="000B0743">
          <w:rPr>
            <w:rFonts w:eastAsia="Times New Roman"/>
            <w:lang w:val="en-CA"/>
          </w:rPr>
          <w:t xml:space="preserve">specified in </w:t>
        </w:r>
      </w:ins>
      <w:ins w:id="184" w:author="Leo Barnes" w:date="2023-11-01T12:03:00Z">
        <w:r w:rsidRPr="00260458">
          <w:rPr>
            <w:rFonts w:eastAsia="Times New Roman"/>
            <w:lang w:val="en-CA"/>
          </w:rPr>
          <w:t xml:space="preserve">an earlier edition of this document, which required all samples to be sync samples or to have the </w:t>
        </w:r>
        <w:proofErr w:type="spellStart"/>
        <w:r w:rsidRPr="00260458">
          <w:rPr>
            <w:rFonts w:ascii="Courier New" w:eastAsia="Times New Roman" w:hAnsi="Courier New" w:cs="Courier New"/>
            <w:lang w:val="en-CA"/>
          </w:rPr>
          <w:t>all_ref_pics_intra</w:t>
        </w:r>
        <w:proofErr w:type="spellEnd"/>
        <w:r w:rsidRPr="00260458">
          <w:rPr>
            <w:rFonts w:eastAsia="Times New Roman"/>
            <w:lang w:val="en-CA"/>
          </w:rPr>
          <w:t xml:space="preserve"> field in the </w:t>
        </w:r>
        <w:proofErr w:type="spellStart"/>
        <w:r w:rsidRPr="00260458">
          <w:rPr>
            <w:rFonts w:ascii="Courier New" w:eastAsia="Times New Roman" w:hAnsi="Courier New" w:cs="Courier New"/>
            <w:lang w:val="en-CA"/>
          </w:rPr>
          <w:t>CodingConstraintsBox</w:t>
        </w:r>
        <w:proofErr w:type="spellEnd"/>
        <w:r w:rsidRPr="00260458">
          <w:rPr>
            <w:rFonts w:eastAsia="Times New Roman"/>
            <w:lang w:val="en-CA"/>
          </w:rPr>
          <w:t xml:space="preserve"> to be equal to 1. </w:t>
        </w:r>
      </w:ins>
    </w:p>
    <w:p w14:paraId="51C4124B" w14:textId="77777777" w:rsidR="003F0348" w:rsidRPr="00260458" w:rsidRDefault="003F0348" w:rsidP="003F0348">
      <w:pPr>
        <w:pStyle w:val="ListParagraph"/>
        <w:numPr>
          <w:ilvl w:val="0"/>
          <w:numId w:val="24"/>
        </w:numPr>
        <w:rPr>
          <w:ins w:id="185" w:author="Leo Barnes" w:date="2023-11-01T12:03:00Z"/>
          <w:rFonts w:eastAsia="Times New Roman"/>
          <w:lang w:val="en-CA"/>
        </w:rPr>
      </w:pPr>
      <w:ins w:id="186" w:author="Leo Barnes" w:date="2023-11-01T12:03:00Z">
        <w:r w:rsidRPr="00260458">
          <w:rPr>
            <w:rFonts w:eastAsia="Times New Roman"/>
            <w:lang w:val="en-CA"/>
          </w:rPr>
          <w:t xml:space="preserve">In applications and usages where fast random access is essential, the constraint ensures random access to any image in the image sequence by decoding at most up to two images. </w:t>
        </w:r>
      </w:ins>
    </w:p>
    <w:p w14:paraId="2F8D0ADC" w14:textId="58E52494" w:rsidR="003F0348" w:rsidRPr="00260458" w:rsidRDefault="003F0348" w:rsidP="00260458">
      <w:pPr>
        <w:pStyle w:val="ListParagraph"/>
        <w:numPr>
          <w:ilvl w:val="0"/>
          <w:numId w:val="24"/>
        </w:numPr>
        <w:rPr>
          <w:ins w:id="187" w:author="Leo Barnes" w:date="2023-11-01T11:59:00Z"/>
          <w:rFonts w:eastAsia="Times New Roman"/>
          <w:lang w:val="en-CA"/>
        </w:rPr>
      </w:pPr>
      <w:ins w:id="188" w:author="Leo Barnes" w:date="2023-11-01T12:03:00Z">
        <w:r w:rsidRPr="00260458">
          <w:rPr>
            <w:rFonts w:eastAsia="Times New Roman"/>
            <w:lang w:val="en-CA"/>
          </w:rPr>
          <w:t>In image sequences that have an edit list causing backward playback, the constraint makes backward playback possible with an approach that each displayed image is obtained by decoding a compliant bitstream of up to two images.</w:t>
        </w:r>
      </w:ins>
    </w:p>
    <w:p w14:paraId="7E33CC04" w14:textId="160A7264" w:rsidR="00E56A1E" w:rsidRPr="000A2273" w:rsidRDefault="00E56A1E" w:rsidP="00260458">
      <w:pPr>
        <w:pStyle w:val="AMDInstruction"/>
        <w:rPr>
          <w:ins w:id="189" w:author="Leo Barnes" w:date="2023-11-01T11:41:00Z"/>
        </w:rPr>
      </w:pPr>
      <w:ins w:id="190" w:author="Leo Barnes" w:date="2023-11-01T11:40:00Z">
        <w:r w:rsidRPr="000A2273">
          <w:t>In clause B.3.2, replace</w:t>
        </w:r>
      </w:ins>
      <w:ins w:id="191" w:author="Leo Barnes" w:date="2023-11-01T11:41:00Z">
        <w:r w:rsidRPr="000A2273">
          <w:t xml:space="preserve"> the following paragraph</w:t>
        </w:r>
      </w:ins>
    </w:p>
    <w:p w14:paraId="71EE4344" w14:textId="356DAACD" w:rsidR="00E56A1E" w:rsidRPr="000A2273" w:rsidDel="004B4759" w:rsidRDefault="00E56A1E">
      <w:pPr>
        <w:tabs>
          <w:tab w:val="clear" w:pos="40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jc w:val="left"/>
        <w:rPr>
          <w:ins w:id="192" w:author="Leo Barnes" w:date="2023-11-01T11:39:00Z"/>
          <w:del w:id="193" w:author="Dimitri Podborski" w:date="2023-11-02T14:45:00Z"/>
          <w:lang w:val="en-CA"/>
        </w:rPr>
        <w:pPrChange w:id="194" w:author="Leo Barnes" w:date="2023-11-01T11:42:00Z">
          <w:pPr/>
        </w:pPrChange>
      </w:pPr>
      <w:ins w:id="195" w:author="Leo Barnes" w:date="2023-11-01T11:42:00Z">
        <w:r w:rsidRPr="00260458">
          <w:rPr>
            <w:rFonts w:cs="Helvetica"/>
            <w:color w:val="000000"/>
            <w:lang w:val="en-CA"/>
          </w:rPr>
          <w:t xml:space="preserve">For a track containing an HEVC image sequence, either all samples shall be sync samples or the </w:t>
        </w:r>
        <w:proofErr w:type="spellStart"/>
        <w:r w:rsidRPr="00260458">
          <w:rPr>
            <w:rFonts w:ascii="Courier New" w:hAnsi="Courier New" w:cs="Courier New"/>
            <w:color w:val="000000"/>
            <w:lang w:val="en-CA"/>
          </w:rPr>
          <w:t>all_ref_pics_intra</w:t>
        </w:r>
        <w:proofErr w:type="spellEnd"/>
        <w:r w:rsidRPr="00260458">
          <w:rPr>
            <w:rFonts w:cs="Helvetica"/>
            <w:color w:val="000000"/>
            <w:lang w:val="en-CA"/>
          </w:rPr>
          <w:t xml:space="preserve"> field in the </w:t>
        </w:r>
        <w:proofErr w:type="spellStart"/>
        <w:r w:rsidRPr="00260458">
          <w:rPr>
            <w:rFonts w:ascii="Courier New" w:hAnsi="Courier New" w:cs="Courier New"/>
            <w:color w:val="000000"/>
            <w:lang w:val="en-CA"/>
          </w:rPr>
          <w:t>CodingConstraintsBox</w:t>
        </w:r>
        <w:proofErr w:type="spellEnd"/>
        <w:r w:rsidRPr="00260458">
          <w:rPr>
            <w:rFonts w:cs="Helvetica"/>
            <w:color w:val="000000"/>
            <w:lang w:val="en-CA"/>
          </w:rPr>
          <w:t xml:space="preserve"> specified in 7.2.3 shall be set to one.</w:t>
        </w:r>
      </w:ins>
      <w:ins w:id="196" w:author="Leo Barnes" w:date="2023-11-01T11:39:00Z">
        <w:del w:id="197" w:author="Dimitri Podborski" w:date="2023-11-02T14:54:00Z">
          <w:r w:rsidRPr="000A2273" w:rsidDel="002A5242">
            <w:rPr>
              <w:lang w:val="en-CA"/>
            </w:rPr>
            <w:delText xml:space="preserve"> </w:delText>
          </w:r>
        </w:del>
      </w:ins>
    </w:p>
    <w:p w14:paraId="36727ED5" w14:textId="77777777" w:rsidR="00E56A1E" w:rsidRPr="000A2273" w:rsidRDefault="00E56A1E" w:rsidP="00260458">
      <w:pPr>
        <w:tabs>
          <w:tab w:val="clear" w:pos="40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jc w:val="left"/>
        <w:rPr>
          <w:ins w:id="198" w:author="Leo Barnes" w:date="2023-11-01T11:42:00Z"/>
          <w:rFonts w:eastAsia="Times New Roman"/>
          <w:i/>
          <w:iCs/>
          <w:lang w:val="en-CA"/>
        </w:rPr>
      </w:pPr>
    </w:p>
    <w:p w14:paraId="4E93F949" w14:textId="353DC517" w:rsidR="00E56A1E" w:rsidRPr="000A2273" w:rsidRDefault="00E56A1E" w:rsidP="00260458">
      <w:pPr>
        <w:pStyle w:val="AMDInstruction"/>
        <w:spacing w:before="240"/>
        <w:rPr>
          <w:ins w:id="199" w:author="Leo Barnes" w:date="2023-11-01T11:42:00Z"/>
        </w:rPr>
      </w:pPr>
      <w:ins w:id="200" w:author="Leo Barnes" w:date="2023-11-01T11:42:00Z">
        <w:r w:rsidRPr="000A2273">
          <w:t>with the following text</w:t>
        </w:r>
      </w:ins>
    </w:p>
    <w:p w14:paraId="40F20851" w14:textId="7D5CA88E" w:rsidR="00E56A1E" w:rsidRPr="00260458" w:rsidRDefault="00E56A1E" w:rsidP="00260458">
      <w:pPr>
        <w:rPr>
          <w:ins w:id="201" w:author="Leo Barnes" w:date="2023-11-01T11:44:00Z"/>
          <w:lang w:val="en-CA"/>
        </w:rPr>
      </w:pPr>
      <w:ins w:id="202" w:author="Leo Barnes" w:date="2023-11-01T11:43:00Z">
        <w:r w:rsidRPr="00260458">
          <w:rPr>
            <w:lang w:val="en-CA"/>
          </w:rPr>
          <w:t xml:space="preserve">For a track containing an HEVC image sequence, either all samples should be sync samples or the </w:t>
        </w:r>
      </w:ins>
      <w:ins w:id="203" w:author="Leo Barnes" w:date="2023-11-01T13:59:00Z">
        <w:r w:rsidR="00F4069D" w:rsidRPr="00260458">
          <w:rPr>
            <w:rStyle w:val="codeZchn"/>
            <w:lang w:val="en-CA"/>
          </w:rPr>
          <w:t>all_ref_pics_intra</w:t>
        </w:r>
        <w:r w:rsidR="00F4069D" w:rsidRPr="00260458">
          <w:rPr>
            <w:lang w:val="en-CA"/>
          </w:rPr>
          <w:t xml:space="preserve"> field in the </w:t>
        </w:r>
        <w:r w:rsidR="00F4069D" w:rsidRPr="00260458">
          <w:rPr>
            <w:rStyle w:val="codeZchn"/>
            <w:lang w:val="en-CA"/>
          </w:rPr>
          <w:t>CodingConstraintsBox</w:t>
        </w:r>
      </w:ins>
      <w:ins w:id="204" w:author="Leo Barnes" w:date="2023-11-01T11:43:00Z">
        <w:r w:rsidRPr="00260458">
          <w:rPr>
            <w:lang w:val="en-CA"/>
          </w:rPr>
          <w:t xml:space="preserve"> specified in 7.2.3 </w:t>
        </w:r>
      </w:ins>
      <w:ins w:id="205" w:author="Leo Barnes" w:date="2023-11-01T11:54:00Z">
        <w:r w:rsidR="00744A2A" w:rsidRPr="00260458">
          <w:rPr>
            <w:lang w:val="en-CA"/>
          </w:rPr>
          <w:t>should</w:t>
        </w:r>
      </w:ins>
      <w:ins w:id="206" w:author="Leo Barnes" w:date="2023-11-01T11:43:00Z">
        <w:r w:rsidRPr="00260458">
          <w:rPr>
            <w:lang w:val="en-CA"/>
          </w:rPr>
          <w:t xml:space="preserve"> be set to one.</w:t>
        </w:r>
      </w:ins>
    </w:p>
    <w:p w14:paraId="79482942" w14:textId="2DCC3334" w:rsidR="00F4069D" w:rsidRPr="00260458" w:rsidDel="004B4759" w:rsidRDefault="00E56A1E" w:rsidP="00260458">
      <w:pPr>
        <w:pStyle w:val="Note"/>
        <w:rPr>
          <w:ins w:id="207" w:author="Leo Barnes" w:date="2023-11-01T14:01:00Z"/>
          <w:del w:id="208" w:author="Dimitri Podborski" w:date="2023-11-02T14:46:00Z"/>
          <w:lang w:val="en-CA"/>
        </w:rPr>
      </w:pPr>
      <w:ins w:id="209" w:author="Leo Barnes" w:date="2023-11-01T11:44:00Z">
        <w:del w:id="210" w:author="Dimitri Podborski" w:date="2023-11-02T14:59:00Z">
          <w:r w:rsidRPr="00260458" w:rsidDel="002A5242">
            <w:rPr>
              <w:lang w:val="en-CA"/>
            </w:rPr>
            <w:tab/>
          </w:r>
        </w:del>
      </w:ins>
      <w:ins w:id="211" w:author="Leo Barnes" w:date="2023-11-01T14:01:00Z">
        <w:del w:id="212" w:author="Dimitri Podborski" w:date="2023-11-02T14:59:00Z">
          <w:r w:rsidR="00F4069D" w:rsidRPr="00260458" w:rsidDel="002A5242">
            <w:rPr>
              <w:lang w:val="en-CA"/>
            </w:rPr>
            <w:tab/>
          </w:r>
        </w:del>
        <w:r w:rsidR="00F4069D" w:rsidRPr="00260458">
          <w:rPr>
            <w:lang w:val="en-CA"/>
          </w:rPr>
          <w:t xml:space="preserve">NOTE: </w:t>
        </w:r>
        <w:r w:rsidR="00F4069D" w:rsidRPr="00260458">
          <w:rPr>
            <w:lang w:val="en-CA"/>
          </w:rPr>
          <w:tab/>
          <w:t>Clause 7.2.3.5 contains recommendations that are important for backwards compatibility.</w:t>
        </w:r>
      </w:ins>
    </w:p>
    <w:p w14:paraId="21CE4AC3" w14:textId="6063C5F5" w:rsidR="00E56A1E" w:rsidRPr="000A2273" w:rsidRDefault="00E56A1E" w:rsidP="00260458">
      <w:pPr>
        <w:pStyle w:val="Note"/>
        <w:rPr>
          <w:ins w:id="213" w:author="Leo Barnes" w:date="2023-11-01T11:45:00Z"/>
          <w:lang w:val="en-CA"/>
        </w:rPr>
      </w:pPr>
    </w:p>
    <w:p w14:paraId="1DFF8A0C" w14:textId="3B51DDC4" w:rsidR="00744A2A" w:rsidRPr="000A2273" w:rsidRDefault="00744A2A" w:rsidP="00260458">
      <w:pPr>
        <w:pStyle w:val="AMDInstruction"/>
        <w:rPr>
          <w:ins w:id="214" w:author="Leo Barnes" w:date="2023-11-01T11:45:00Z"/>
        </w:rPr>
      </w:pPr>
      <w:ins w:id="215" w:author="Leo Barnes" w:date="2023-11-01T11:45:00Z">
        <w:r w:rsidRPr="000A2273">
          <w:t xml:space="preserve">In clause </w:t>
        </w:r>
      </w:ins>
      <w:ins w:id="216" w:author="Leo Barnes" w:date="2023-11-01T11:46:00Z">
        <w:r w:rsidRPr="000A2273">
          <w:t>E</w:t>
        </w:r>
      </w:ins>
      <w:ins w:id="217" w:author="Leo Barnes" w:date="2023-11-01T11:45:00Z">
        <w:r w:rsidRPr="000A2273">
          <w:t>.3.2, replace the following paragraph</w:t>
        </w:r>
      </w:ins>
    </w:p>
    <w:p w14:paraId="7C5C1BFC" w14:textId="272D24BE" w:rsidR="00744A2A" w:rsidRPr="00260458" w:rsidDel="001B7DCB" w:rsidRDefault="001B7DCB" w:rsidP="00744A2A">
      <w:pPr>
        <w:pStyle w:val="Code"/>
        <w:ind w:left="357"/>
        <w:rPr>
          <w:ins w:id="218" w:author="Leo Barnes" w:date="2023-11-01T11:46:00Z"/>
          <w:del w:id="219" w:author="Dimitri Podborski" w:date="2023-11-02T15:01:00Z"/>
          <w:rFonts w:ascii="Cambria" w:hAnsi="Cambria"/>
          <w:sz w:val="22"/>
          <w:lang w:val="en-CA"/>
        </w:rPr>
      </w:pPr>
      <w:ins w:id="220" w:author="Dimitri Podborski" w:date="2023-11-02T15:01:00Z">
        <w:r w:rsidRPr="00260458">
          <w:rPr>
            <w:rFonts w:ascii="Cambria" w:hAnsi="Cambria"/>
            <w:sz w:val="22"/>
            <w:lang w:val="en-CA"/>
          </w:rPr>
          <w:lastRenderedPageBreak/>
          <w:t>For a track containing an AVC image sequence, either all samples shall be sync samples or the</w:t>
        </w:r>
        <w:r w:rsidRPr="00260458">
          <w:rPr>
            <w:lang w:val="en-CA"/>
          </w:rPr>
          <w:t xml:space="preserve"> </w:t>
        </w:r>
        <w:proofErr w:type="spellStart"/>
        <w:r w:rsidRPr="00260458">
          <w:rPr>
            <w:lang w:val="en-CA"/>
          </w:rPr>
          <w:t>all_ref_pics_intra</w:t>
        </w:r>
        <w:proofErr w:type="spellEnd"/>
        <w:r w:rsidRPr="00260458">
          <w:rPr>
            <w:lang w:val="en-CA"/>
          </w:rPr>
          <w:t xml:space="preserve"> </w:t>
        </w:r>
        <w:r w:rsidRPr="00260458">
          <w:rPr>
            <w:rFonts w:ascii="Cambria" w:hAnsi="Cambria"/>
            <w:sz w:val="22"/>
            <w:lang w:val="en-CA"/>
          </w:rPr>
          <w:t>field in the</w:t>
        </w:r>
        <w:r w:rsidRPr="00260458">
          <w:rPr>
            <w:lang w:val="en-CA"/>
          </w:rPr>
          <w:t xml:space="preserve"> </w:t>
        </w:r>
        <w:proofErr w:type="spellStart"/>
        <w:r w:rsidRPr="00260458">
          <w:rPr>
            <w:lang w:val="en-CA"/>
          </w:rPr>
          <w:t>CodingConstraintsBox</w:t>
        </w:r>
        <w:proofErr w:type="spellEnd"/>
        <w:r w:rsidRPr="00260458">
          <w:rPr>
            <w:lang w:val="en-CA"/>
          </w:rPr>
          <w:t xml:space="preserve"> </w:t>
        </w:r>
        <w:r w:rsidRPr="00260458">
          <w:rPr>
            <w:rFonts w:ascii="Cambria" w:hAnsi="Cambria"/>
            <w:sz w:val="22"/>
            <w:lang w:val="en-CA"/>
          </w:rPr>
          <w:t>specified</w:t>
        </w:r>
        <w:r w:rsidRPr="00260458">
          <w:rPr>
            <w:lang w:val="en-CA"/>
          </w:rPr>
          <w:t xml:space="preserve"> </w:t>
        </w:r>
        <w:r w:rsidRPr="00260458">
          <w:rPr>
            <w:rFonts w:ascii="Cambria" w:hAnsi="Cambria"/>
            <w:sz w:val="22"/>
            <w:lang w:val="en-CA"/>
          </w:rPr>
          <w:t xml:space="preserve">in </w:t>
        </w:r>
        <w:r w:rsidRPr="00260458">
          <w:rPr>
            <w:rFonts w:ascii="Cambria" w:hAnsi="Cambria"/>
            <w:sz w:val="22"/>
            <w:lang w:val="en-CA"/>
          </w:rPr>
          <w:fldChar w:fldCharType="begin"/>
        </w:r>
        <w:r w:rsidRPr="00260458">
          <w:rPr>
            <w:rFonts w:ascii="Cambria" w:hAnsi="Cambria"/>
            <w:sz w:val="22"/>
            <w:lang w:val="en-CA"/>
          </w:rPr>
          <w:instrText xml:space="preserve"> REF _Ref431905885 \r \h </w:instrText>
        </w:r>
      </w:ins>
      <w:r w:rsidR="00CE15CE">
        <w:rPr>
          <w:rFonts w:ascii="Cambria" w:hAnsi="Cambria"/>
          <w:sz w:val="22"/>
          <w:lang w:val="en-CA"/>
        </w:rPr>
        <w:instrText xml:space="preserve"> \* MERGEFORMAT </w:instrText>
      </w:r>
      <w:r w:rsidRPr="00260458">
        <w:rPr>
          <w:lang w:val="en-CA"/>
        </w:rPr>
      </w:r>
      <w:ins w:id="221" w:author="Dimitri Podborski" w:date="2023-11-02T15:01:00Z">
        <w:r w:rsidRPr="00260458">
          <w:rPr>
            <w:rFonts w:ascii="Cambria" w:hAnsi="Cambria"/>
            <w:sz w:val="22"/>
            <w:lang w:val="en-CA"/>
          </w:rPr>
          <w:fldChar w:fldCharType="separate"/>
        </w:r>
        <w:r w:rsidRPr="00260458">
          <w:rPr>
            <w:rFonts w:ascii="Cambria" w:hAnsi="Cambria"/>
            <w:sz w:val="22"/>
            <w:lang w:val="en-CA"/>
          </w:rPr>
          <w:t>7.2.3</w:t>
        </w:r>
        <w:r w:rsidRPr="00260458">
          <w:rPr>
            <w:rFonts w:ascii="Cambria" w:hAnsi="Cambria"/>
            <w:sz w:val="22"/>
            <w:lang w:val="en-CA"/>
          </w:rPr>
          <w:fldChar w:fldCharType="end"/>
        </w:r>
        <w:r w:rsidRPr="00260458">
          <w:rPr>
            <w:rFonts w:ascii="Cambria" w:hAnsi="Cambria"/>
            <w:sz w:val="22"/>
            <w:lang w:val="en-CA"/>
          </w:rPr>
          <w:t xml:space="preserve"> shall be set to one.</w:t>
        </w:r>
      </w:ins>
      <w:ins w:id="222" w:author="Leo Barnes" w:date="2023-11-01T11:46:00Z">
        <w:del w:id="223" w:author="Dimitri Podborski" w:date="2023-11-02T15:01:00Z">
          <w:r w:rsidR="00744A2A" w:rsidRPr="00260458" w:rsidDel="001B7DCB">
            <w:rPr>
              <w:rFonts w:ascii="Cambria" w:hAnsi="Cambria" w:cs="Helvetica"/>
              <w:color w:val="000000"/>
              <w:sz w:val="22"/>
              <w:lang w:val="en-CA"/>
            </w:rPr>
            <w:delText xml:space="preserve">For a track containing an </w:delText>
          </w:r>
          <w:r w:rsidR="00744A2A" w:rsidRPr="00260458" w:rsidDel="001B7DCB">
            <w:rPr>
              <w:rFonts w:ascii="Cambria" w:hAnsi="Cambria" w:cs="Helvetica"/>
              <w:color w:val="000000"/>
              <w:lang w:val="en-CA"/>
            </w:rPr>
            <w:delText>AVC</w:delText>
          </w:r>
          <w:r w:rsidR="00744A2A" w:rsidRPr="00260458" w:rsidDel="001B7DCB">
            <w:rPr>
              <w:rFonts w:ascii="Cambria" w:hAnsi="Cambria" w:cs="Helvetica"/>
              <w:color w:val="000000"/>
              <w:sz w:val="22"/>
              <w:lang w:val="en-CA"/>
            </w:rPr>
            <w:delText xml:space="preserve"> image sequence, either all samples shall be sync samples or the </w:delText>
          </w:r>
        </w:del>
      </w:ins>
      <w:ins w:id="224" w:author="Leo Barnes" w:date="2023-11-01T13:59:00Z">
        <w:del w:id="225" w:author="Dimitri Podborski" w:date="2023-11-02T15:01:00Z">
          <w:r w:rsidR="00F4069D" w:rsidRPr="00260458" w:rsidDel="001B7DCB">
            <w:rPr>
              <w:rFonts w:cs="Courier New"/>
              <w:color w:val="000000"/>
              <w:lang w:val="en-CA"/>
            </w:rPr>
            <w:delText>all_ref_pics_intra</w:delText>
          </w:r>
          <w:r w:rsidR="00F4069D" w:rsidRPr="00260458" w:rsidDel="001B7DCB">
            <w:rPr>
              <w:rFonts w:cs="Helvetica"/>
              <w:color w:val="000000"/>
              <w:lang w:val="en-CA"/>
            </w:rPr>
            <w:delText xml:space="preserve"> field in the </w:delText>
          </w:r>
          <w:r w:rsidR="00F4069D" w:rsidRPr="00260458" w:rsidDel="001B7DCB">
            <w:rPr>
              <w:rFonts w:cs="Courier New"/>
              <w:color w:val="000000"/>
              <w:lang w:val="en-CA"/>
            </w:rPr>
            <w:delText>CodingConstraintsBox</w:delText>
          </w:r>
        </w:del>
      </w:ins>
      <w:ins w:id="226" w:author="Leo Barnes" w:date="2023-11-01T11:46:00Z">
        <w:del w:id="227" w:author="Dimitri Podborski" w:date="2023-11-02T15:01:00Z">
          <w:r w:rsidR="00744A2A" w:rsidRPr="00260458" w:rsidDel="001B7DCB">
            <w:rPr>
              <w:rFonts w:ascii="Cambria" w:hAnsi="Cambria" w:cs="Helvetica"/>
              <w:color w:val="000000"/>
              <w:sz w:val="22"/>
              <w:lang w:val="en-CA"/>
            </w:rPr>
            <w:delText xml:space="preserve"> specified in 7.2.3 shall be set to one.</w:delText>
          </w:r>
        </w:del>
      </w:ins>
    </w:p>
    <w:p w14:paraId="21774A74" w14:textId="77777777" w:rsidR="00744A2A" w:rsidRPr="000A2273" w:rsidRDefault="00744A2A" w:rsidP="001B7DCB">
      <w:pPr>
        <w:rPr>
          <w:ins w:id="228" w:author="Leo Barnes" w:date="2023-11-01T11:46:00Z"/>
          <w:lang w:val="en-CA"/>
        </w:rPr>
      </w:pPr>
    </w:p>
    <w:p w14:paraId="38340E75" w14:textId="47B5B897" w:rsidR="00744A2A" w:rsidRPr="000A2273" w:rsidRDefault="00744A2A" w:rsidP="00260458">
      <w:pPr>
        <w:pStyle w:val="AMDInstruction"/>
        <w:rPr>
          <w:ins w:id="229" w:author="Leo Barnes" w:date="2023-11-01T11:46:00Z"/>
        </w:rPr>
      </w:pPr>
      <w:ins w:id="230" w:author="Leo Barnes" w:date="2023-11-01T11:46:00Z">
        <w:r w:rsidRPr="000A2273">
          <w:t>with the following text</w:t>
        </w:r>
      </w:ins>
    </w:p>
    <w:p w14:paraId="401B63BD" w14:textId="5EBE79FB" w:rsidR="00744A2A" w:rsidRPr="00260458" w:rsidRDefault="00744A2A" w:rsidP="00260458">
      <w:pPr>
        <w:rPr>
          <w:ins w:id="231" w:author="Leo Barnes" w:date="2023-11-01T11:46:00Z"/>
          <w:lang w:val="en-CA"/>
        </w:rPr>
      </w:pPr>
      <w:ins w:id="232" w:author="Leo Barnes" w:date="2023-11-01T11:46:00Z">
        <w:r w:rsidRPr="00260458">
          <w:rPr>
            <w:lang w:val="en-CA"/>
          </w:rPr>
          <w:t xml:space="preserve">For a track containing an </w:t>
        </w:r>
      </w:ins>
      <w:ins w:id="233" w:author="Leo Barnes" w:date="2023-11-01T11:47:00Z">
        <w:r w:rsidRPr="00260458">
          <w:rPr>
            <w:lang w:val="en-CA"/>
          </w:rPr>
          <w:t>AVC</w:t>
        </w:r>
      </w:ins>
      <w:ins w:id="234" w:author="Leo Barnes" w:date="2023-11-01T11:46:00Z">
        <w:r w:rsidRPr="00260458">
          <w:rPr>
            <w:lang w:val="en-CA"/>
          </w:rPr>
          <w:t xml:space="preserve"> image sequence, either all samples should be sync samples or the </w:t>
        </w:r>
      </w:ins>
      <w:ins w:id="235" w:author="Leo Barnes" w:date="2023-11-01T13:59:00Z">
        <w:r w:rsidR="00F4069D" w:rsidRPr="00260458">
          <w:rPr>
            <w:rStyle w:val="codeZchn"/>
            <w:lang w:val="en-CA"/>
          </w:rPr>
          <w:t>all_ref_pics_intra</w:t>
        </w:r>
        <w:r w:rsidR="00F4069D" w:rsidRPr="00260458">
          <w:rPr>
            <w:lang w:val="en-CA"/>
          </w:rPr>
          <w:t xml:space="preserve"> field in the </w:t>
        </w:r>
        <w:r w:rsidR="00F4069D" w:rsidRPr="00260458">
          <w:rPr>
            <w:rStyle w:val="codeZchn"/>
            <w:lang w:val="en-CA"/>
          </w:rPr>
          <w:t>CodingConstraintsBox</w:t>
        </w:r>
      </w:ins>
      <w:ins w:id="236" w:author="Leo Barnes" w:date="2023-11-01T11:46:00Z">
        <w:r w:rsidRPr="00260458">
          <w:rPr>
            <w:lang w:val="en-CA"/>
          </w:rPr>
          <w:t xml:space="preserve"> specified in 7.2.3 sh</w:t>
        </w:r>
      </w:ins>
      <w:ins w:id="237" w:author="Leo Barnes" w:date="2023-11-01T12:07:00Z">
        <w:r w:rsidR="00750258" w:rsidRPr="00260458">
          <w:rPr>
            <w:lang w:val="en-CA"/>
          </w:rPr>
          <w:t>ould</w:t>
        </w:r>
      </w:ins>
      <w:ins w:id="238" w:author="Leo Barnes" w:date="2023-11-01T11:46:00Z">
        <w:r w:rsidRPr="00260458">
          <w:rPr>
            <w:lang w:val="en-CA"/>
          </w:rPr>
          <w:t xml:space="preserve"> be set to one.</w:t>
        </w:r>
      </w:ins>
    </w:p>
    <w:p w14:paraId="538C5EA3" w14:textId="78DDEE32" w:rsidR="00F4069D" w:rsidRPr="00260458" w:rsidDel="001B7DCB" w:rsidRDefault="00744A2A" w:rsidP="00260458">
      <w:pPr>
        <w:pStyle w:val="Note"/>
        <w:rPr>
          <w:ins w:id="239" w:author="Leo Barnes" w:date="2023-11-01T14:00:00Z"/>
          <w:del w:id="240" w:author="Dimitri Podborski" w:date="2023-11-02T15:02:00Z"/>
          <w:lang w:val="en-CA"/>
        </w:rPr>
      </w:pPr>
      <w:ins w:id="241" w:author="Leo Barnes" w:date="2023-11-01T11:46:00Z">
        <w:del w:id="242" w:author="Dimitri Podborski" w:date="2023-11-02T15:01:00Z">
          <w:r w:rsidRPr="00260458" w:rsidDel="001B7DCB">
            <w:rPr>
              <w:lang w:val="en-CA"/>
            </w:rPr>
            <w:tab/>
          </w:r>
        </w:del>
      </w:ins>
      <w:ins w:id="243" w:author="Leo Barnes" w:date="2023-11-01T14:00:00Z">
        <w:del w:id="244" w:author="Dimitri Podborski" w:date="2023-11-02T15:01:00Z">
          <w:r w:rsidR="00F4069D" w:rsidRPr="00260458" w:rsidDel="001B7DCB">
            <w:rPr>
              <w:lang w:val="en-CA"/>
            </w:rPr>
            <w:tab/>
          </w:r>
        </w:del>
        <w:r w:rsidR="00F4069D" w:rsidRPr="00260458">
          <w:rPr>
            <w:lang w:val="en-CA"/>
          </w:rPr>
          <w:t xml:space="preserve">NOTE: </w:t>
        </w:r>
        <w:r w:rsidR="00F4069D" w:rsidRPr="00260458">
          <w:rPr>
            <w:lang w:val="en-CA"/>
          </w:rPr>
          <w:tab/>
          <w:t>Clause 7.2.3.5 contains recommendations that are important for backwards compatibility.</w:t>
        </w:r>
      </w:ins>
    </w:p>
    <w:p w14:paraId="36898FC7" w14:textId="4B17785E" w:rsidR="00E56A1E" w:rsidRPr="00260458" w:rsidRDefault="00E56A1E" w:rsidP="00260458">
      <w:pPr>
        <w:pStyle w:val="Note"/>
        <w:rPr>
          <w:ins w:id="245" w:author="Leo Barnes" w:date="2023-11-01T11:47:00Z"/>
          <w:lang w:val="en-CA"/>
        </w:rPr>
      </w:pPr>
    </w:p>
    <w:p w14:paraId="4EF6AED6" w14:textId="6F599DD5" w:rsidR="00744A2A" w:rsidRPr="000A2273" w:rsidRDefault="00744A2A" w:rsidP="00260458">
      <w:pPr>
        <w:pStyle w:val="AMDInstruction"/>
        <w:rPr>
          <w:ins w:id="246" w:author="Leo Barnes" w:date="2023-11-01T11:47:00Z"/>
        </w:rPr>
      </w:pPr>
      <w:ins w:id="247" w:author="Leo Barnes" w:date="2023-11-01T11:47:00Z">
        <w:r w:rsidRPr="000A2273">
          <w:t>In clause L.3.2, replace the following paragraph</w:t>
        </w:r>
      </w:ins>
    </w:p>
    <w:p w14:paraId="689E3429" w14:textId="70C80498" w:rsidR="00744A2A" w:rsidRPr="00260458" w:rsidDel="001B7DCB" w:rsidRDefault="001B7DCB" w:rsidP="00744A2A">
      <w:pPr>
        <w:pStyle w:val="Code"/>
        <w:ind w:left="357"/>
        <w:rPr>
          <w:ins w:id="248" w:author="Leo Barnes" w:date="2023-11-01T11:47:00Z"/>
          <w:del w:id="249" w:author="Dimitri Podborski" w:date="2023-11-02T15:02:00Z"/>
          <w:rFonts w:ascii="Cambria" w:hAnsi="Cambria"/>
          <w:sz w:val="22"/>
          <w:lang w:val="en-CA"/>
        </w:rPr>
      </w:pPr>
      <w:ins w:id="250" w:author="Dimitri Podborski" w:date="2023-11-02T15:02:00Z">
        <w:r w:rsidRPr="00260458">
          <w:rPr>
            <w:rFonts w:ascii="Cambria" w:hAnsi="Cambria"/>
            <w:sz w:val="22"/>
            <w:lang w:val="en-CA"/>
          </w:rPr>
          <w:t>For a track containing an VVC image sequence, either all samples shall be sync samples or the</w:t>
        </w:r>
        <w:r w:rsidRPr="00260458">
          <w:rPr>
            <w:lang w:val="en-CA"/>
          </w:rPr>
          <w:t xml:space="preserve"> </w:t>
        </w:r>
        <w:proofErr w:type="spellStart"/>
        <w:r w:rsidRPr="00260458">
          <w:rPr>
            <w:rStyle w:val="Courier"/>
            <w:lang w:val="en-CA"/>
          </w:rPr>
          <w:t>all_ref_pics_intra</w:t>
        </w:r>
        <w:proofErr w:type="spellEnd"/>
        <w:r w:rsidRPr="00260458">
          <w:rPr>
            <w:lang w:val="en-CA"/>
          </w:rPr>
          <w:t xml:space="preserve"> </w:t>
        </w:r>
        <w:r w:rsidRPr="00260458">
          <w:rPr>
            <w:rFonts w:ascii="Cambria" w:hAnsi="Cambria"/>
            <w:sz w:val="22"/>
            <w:lang w:val="en-CA"/>
          </w:rPr>
          <w:t>field in the</w:t>
        </w:r>
        <w:r w:rsidRPr="00260458">
          <w:rPr>
            <w:lang w:val="en-CA"/>
          </w:rPr>
          <w:t xml:space="preserve"> </w:t>
        </w:r>
        <w:proofErr w:type="spellStart"/>
        <w:r w:rsidRPr="00260458">
          <w:rPr>
            <w:rStyle w:val="Courier"/>
            <w:lang w:val="en-CA"/>
          </w:rPr>
          <w:t>CodingConstraintsBox</w:t>
        </w:r>
        <w:proofErr w:type="spellEnd"/>
        <w:r w:rsidRPr="00260458">
          <w:rPr>
            <w:lang w:val="en-CA"/>
          </w:rPr>
          <w:t xml:space="preserve"> </w:t>
        </w:r>
        <w:r w:rsidRPr="00260458">
          <w:rPr>
            <w:rFonts w:ascii="Cambria" w:hAnsi="Cambria"/>
            <w:sz w:val="22"/>
            <w:lang w:val="en-CA"/>
          </w:rPr>
          <w:t>specified in ‎</w:t>
        </w:r>
        <w:r w:rsidRPr="00260458">
          <w:rPr>
            <w:rFonts w:ascii="Cambria" w:hAnsi="Cambria"/>
            <w:sz w:val="22"/>
            <w:lang w:val="en-CA"/>
          </w:rPr>
          <w:fldChar w:fldCharType="begin"/>
        </w:r>
        <w:r w:rsidRPr="00260458">
          <w:rPr>
            <w:rFonts w:ascii="Cambria" w:hAnsi="Cambria"/>
            <w:sz w:val="22"/>
            <w:lang w:val="en-CA"/>
          </w:rPr>
          <w:instrText xml:space="preserve"> REF _Ref431905885 \r \h </w:instrText>
        </w:r>
      </w:ins>
      <w:r w:rsidR="00CE15CE">
        <w:rPr>
          <w:rFonts w:ascii="Cambria" w:hAnsi="Cambria"/>
          <w:sz w:val="22"/>
          <w:lang w:val="en-CA"/>
        </w:rPr>
        <w:instrText xml:space="preserve"> \* MERGEFORMAT </w:instrText>
      </w:r>
      <w:r w:rsidRPr="00260458">
        <w:rPr>
          <w:lang w:val="en-CA"/>
        </w:rPr>
      </w:r>
      <w:ins w:id="251" w:author="Dimitri Podborski" w:date="2023-11-02T15:02:00Z">
        <w:r w:rsidRPr="00260458">
          <w:rPr>
            <w:rFonts w:ascii="Cambria" w:hAnsi="Cambria"/>
            <w:sz w:val="22"/>
            <w:lang w:val="en-CA"/>
          </w:rPr>
          <w:fldChar w:fldCharType="separate"/>
        </w:r>
        <w:r w:rsidRPr="00260458">
          <w:rPr>
            <w:rFonts w:ascii="Cambria" w:hAnsi="Cambria"/>
            <w:sz w:val="22"/>
            <w:lang w:val="en-CA"/>
          </w:rPr>
          <w:t>7.2.3</w:t>
        </w:r>
        <w:r w:rsidRPr="00260458">
          <w:rPr>
            <w:rFonts w:ascii="Cambria" w:hAnsi="Cambria"/>
            <w:sz w:val="22"/>
            <w:lang w:val="en-CA"/>
          </w:rPr>
          <w:fldChar w:fldCharType="end"/>
        </w:r>
        <w:r w:rsidRPr="00260458">
          <w:rPr>
            <w:rFonts w:ascii="Cambria" w:hAnsi="Cambria"/>
            <w:sz w:val="22"/>
            <w:lang w:val="en-CA"/>
          </w:rPr>
          <w:t xml:space="preserve"> shall be set to one.</w:t>
        </w:r>
      </w:ins>
      <w:ins w:id="252" w:author="Leo Barnes" w:date="2023-11-01T11:47:00Z">
        <w:del w:id="253" w:author="Dimitri Podborski" w:date="2023-11-02T15:02:00Z">
          <w:r w:rsidR="00744A2A" w:rsidRPr="00260458" w:rsidDel="001B7DCB">
            <w:rPr>
              <w:rFonts w:ascii="Cambria" w:hAnsi="Cambria" w:cs="Helvetica"/>
              <w:color w:val="000000"/>
              <w:lang w:val="en-CA"/>
            </w:rPr>
            <w:delText xml:space="preserve">For a track containing an VVC image sequence, either all samples shall be sync samples or the </w:delText>
          </w:r>
        </w:del>
      </w:ins>
      <w:ins w:id="254" w:author="Leo Barnes" w:date="2023-11-01T14:00:00Z">
        <w:del w:id="255" w:author="Dimitri Podborski" w:date="2023-11-02T15:02:00Z">
          <w:r w:rsidR="00F4069D" w:rsidRPr="00260458" w:rsidDel="001B7DCB">
            <w:rPr>
              <w:rFonts w:cs="Courier New"/>
              <w:color w:val="000000"/>
              <w:lang w:val="en-CA"/>
            </w:rPr>
            <w:delText>all_ref_pics_intra</w:delText>
          </w:r>
          <w:r w:rsidR="00F4069D" w:rsidRPr="00260458" w:rsidDel="001B7DCB">
            <w:rPr>
              <w:rFonts w:cs="Helvetica"/>
              <w:color w:val="000000"/>
              <w:lang w:val="en-CA"/>
            </w:rPr>
            <w:delText xml:space="preserve"> field in the </w:delText>
          </w:r>
          <w:r w:rsidR="00F4069D" w:rsidRPr="00260458" w:rsidDel="001B7DCB">
            <w:rPr>
              <w:rFonts w:cs="Courier New"/>
              <w:color w:val="000000"/>
              <w:lang w:val="en-CA"/>
            </w:rPr>
            <w:delText>CodingConstraintsBox</w:delText>
          </w:r>
        </w:del>
      </w:ins>
      <w:ins w:id="256" w:author="Leo Barnes" w:date="2023-11-01T11:47:00Z">
        <w:del w:id="257" w:author="Dimitri Podborski" w:date="2023-11-02T15:02:00Z">
          <w:r w:rsidR="00744A2A" w:rsidRPr="00260458" w:rsidDel="001B7DCB">
            <w:rPr>
              <w:rFonts w:ascii="Cambria" w:hAnsi="Cambria" w:cs="Helvetica"/>
              <w:color w:val="000000"/>
              <w:lang w:val="en-CA"/>
            </w:rPr>
            <w:delText xml:space="preserve"> specified in 7.2.3 shall be set to one.</w:delText>
          </w:r>
        </w:del>
      </w:ins>
    </w:p>
    <w:p w14:paraId="184402BB" w14:textId="77777777" w:rsidR="00744A2A" w:rsidRPr="000A2273" w:rsidRDefault="00744A2A" w:rsidP="00744A2A">
      <w:pPr>
        <w:rPr>
          <w:ins w:id="258" w:author="Leo Barnes" w:date="2023-11-01T11:47:00Z"/>
          <w:rFonts w:eastAsia="Times New Roman"/>
          <w:i/>
          <w:iCs/>
          <w:lang w:val="en-CA"/>
        </w:rPr>
      </w:pPr>
    </w:p>
    <w:p w14:paraId="042980C0" w14:textId="77777777" w:rsidR="00744A2A" w:rsidRPr="000A2273" w:rsidRDefault="00744A2A" w:rsidP="00260458">
      <w:pPr>
        <w:pStyle w:val="AMDInstruction"/>
        <w:rPr>
          <w:ins w:id="259" w:author="Leo Barnes" w:date="2023-11-01T11:47:00Z"/>
        </w:rPr>
      </w:pPr>
      <w:ins w:id="260" w:author="Leo Barnes" w:date="2023-11-01T11:47:00Z">
        <w:r w:rsidRPr="000A2273">
          <w:t>with the following text</w:t>
        </w:r>
      </w:ins>
    </w:p>
    <w:p w14:paraId="473CFDCC" w14:textId="689F760A" w:rsidR="00744A2A" w:rsidRPr="00260458" w:rsidRDefault="00744A2A" w:rsidP="00260458">
      <w:pPr>
        <w:rPr>
          <w:ins w:id="261" w:author="Leo Barnes" w:date="2023-11-01T11:47:00Z"/>
          <w:lang w:val="en-CA"/>
        </w:rPr>
      </w:pPr>
      <w:ins w:id="262" w:author="Leo Barnes" w:date="2023-11-01T11:47:00Z">
        <w:r w:rsidRPr="00260458">
          <w:rPr>
            <w:lang w:val="en-CA"/>
          </w:rPr>
          <w:t xml:space="preserve">For a track containing an VVC image sequence, either all samples should be sync samples or the </w:t>
        </w:r>
      </w:ins>
      <w:ins w:id="263" w:author="Leo Barnes" w:date="2023-11-01T14:00:00Z">
        <w:r w:rsidR="00F4069D" w:rsidRPr="00260458">
          <w:rPr>
            <w:rStyle w:val="codeZchn"/>
            <w:lang w:val="en-CA"/>
          </w:rPr>
          <w:t>all_ref_pics_intra</w:t>
        </w:r>
        <w:r w:rsidR="00F4069D" w:rsidRPr="00260458">
          <w:rPr>
            <w:lang w:val="en-CA"/>
          </w:rPr>
          <w:t xml:space="preserve"> field in the </w:t>
        </w:r>
        <w:r w:rsidR="00F4069D" w:rsidRPr="00260458">
          <w:rPr>
            <w:rStyle w:val="codeZchn"/>
            <w:lang w:val="en-CA"/>
          </w:rPr>
          <w:t>CodingConstraintsBox</w:t>
        </w:r>
      </w:ins>
      <w:ins w:id="264" w:author="Leo Barnes" w:date="2023-11-01T11:47:00Z">
        <w:r w:rsidRPr="00260458">
          <w:rPr>
            <w:lang w:val="en-CA"/>
          </w:rPr>
          <w:t xml:space="preserve"> specified in 7.2.3 sh</w:t>
        </w:r>
      </w:ins>
      <w:ins w:id="265" w:author="Leo Barnes" w:date="2023-11-01T12:07:00Z">
        <w:r w:rsidR="00750258" w:rsidRPr="00260458">
          <w:rPr>
            <w:lang w:val="en-CA"/>
          </w:rPr>
          <w:t>ould</w:t>
        </w:r>
      </w:ins>
      <w:ins w:id="266" w:author="Leo Barnes" w:date="2023-11-01T11:47:00Z">
        <w:r w:rsidRPr="00260458">
          <w:rPr>
            <w:lang w:val="en-CA"/>
          </w:rPr>
          <w:t xml:space="preserve"> be set to one.</w:t>
        </w:r>
      </w:ins>
    </w:p>
    <w:p w14:paraId="5D35D564" w14:textId="0BC8628A" w:rsidR="00750258" w:rsidRPr="00260458" w:rsidDel="001B7DCB" w:rsidRDefault="00744A2A">
      <w:pPr>
        <w:pStyle w:val="Note"/>
        <w:rPr>
          <w:ins w:id="267" w:author="Leo Barnes" w:date="2023-11-01T12:08:00Z"/>
          <w:del w:id="268" w:author="Dimitri Podborski" w:date="2023-11-02T15:03:00Z"/>
          <w:lang w:val="en-CA"/>
        </w:rPr>
        <w:pPrChange w:id="269" w:author="Dimitri Podborski" w:date="2023-11-02T15:03:00Z">
          <w:pPr>
            <w:pStyle w:val="Code"/>
            <w:ind w:left="720" w:hanging="363"/>
          </w:pPr>
        </w:pPrChange>
      </w:pPr>
      <w:ins w:id="270" w:author="Leo Barnes" w:date="2023-11-01T11:47:00Z">
        <w:del w:id="271" w:author="Dimitri Podborski" w:date="2023-11-02T15:03:00Z">
          <w:r w:rsidRPr="00260458" w:rsidDel="001B7DCB">
            <w:rPr>
              <w:lang w:val="en-CA"/>
            </w:rPr>
            <w:tab/>
          </w:r>
        </w:del>
      </w:ins>
      <w:ins w:id="272" w:author="Leo Barnes" w:date="2023-11-01T14:00:00Z">
        <w:del w:id="273" w:author="Dimitri Podborski" w:date="2023-11-02T15:03:00Z">
          <w:r w:rsidR="00F4069D" w:rsidRPr="000A2273" w:rsidDel="001B7DCB">
            <w:rPr>
              <w:lang w:val="en-CA"/>
              <w:rPrChange w:id="274" w:author="Dimitri Podborski" w:date="2023-11-02T15:22:00Z">
                <w:rPr>
                  <w:rFonts w:cs="Helvetica"/>
                  <w:color w:val="000000"/>
                  <w:lang w:val="en-US"/>
                </w:rPr>
              </w:rPrChange>
            </w:rPr>
            <w:tab/>
          </w:r>
        </w:del>
        <w:r w:rsidR="00F4069D" w:rsidRPr="000A2273">
          <w:rPr>
            <w:lang w:val="en-CA"/>
            <w:rPrChange w:id="275" w:author="Dimitri Podborski" w:date="2023-11-02T15:22:00Z">
              <w:rPr>
                <w:rFonts w:cs="Helvetica"/>
                <w:color w:val="000000"/>
                <w:szCs w:val="20"/>
                <w:lang w:val="en-US"/>
              </w:rPr>
            </w:rPrChange>
          </w:rPr>
          <w:t xml:space="preserve">NOTE: </w:t>
        </w:r>
        <w:r w:rsidR="00F4069D" w:rsidRPr="000A2273">
          <w:rPr>
            <w:lang w:val="en-CA"/>
            <w:rPrChange w:id="276" w:author="Dimitri Podborski" w:date="2023-11-02T15:22:00Z">
              <w:rPr>
                <w:rFonts w:cs="Helvetica"/>
                <w:color w:val="000000"/>
                <w:szCs w:val="20"/>
                <w:lang w:val="en-US"/>
              </w:rPr>
            </w:rPrChange>
          </w:rPr>
          <w:tab/>
        </w:r>
        <w:r w:rsidR="00F4069D" w:rsidRPr="000A2273">
          <w:rPr>
            <w:lang w:val="en-CA"/>
            <w:rPrChange w:id="277" w:author="Dimitri Podborski" w:date="2023-11-02T15:22:00Z">
              <w:rPr>
                <w:rFonts w:cs="Helvetica"/>
                <w:color w:val="000000"/>
                <w:szCs w:val="20"/>
              </w:rPr>
            </w:rPrChange>
          </w:rPr>
          <w:t>Clause 7.2.3.5 contains recommendations that are important for backwards compatibility.</w:t>
        </w:r>
      </w:ins>
    </w:p>
    <w:p w14:paraId="371DF442" w14:textId="77777777" w:rsidR="00750258" w:rsidRPr="00260458" w:rsidRDefault="00750258" w:rsidP="00260458">
      <w:pPr>
        <w:pStyle w:val="Note"/>
        <w:rPr>
          <w:ins w:id="278" w:author="Leo Barnes" w:date="2023-11-01T12:08:00Z"/>
          <w:rFonts w:cs="Helvetica"/>
          <w:color w:val="000000"/>
          <w:sz w:val="22"/>
          <w:lang w:val="en-CA"/>
        </w:rPr>
      </w:pPr>
    </w:p>
    <w:p w14:paraId="67339197" w14:textId="48BB8B24" w:rsidR="00750258" w:rsidRPr="000A2273" w:rsidRDefault="00750258" w:rsidP="00260458">
      <w:pPr>
        <w:pStyle w:val="AMDInstruction"/>
        <w:spacing w:before="240"/>
        <w:rPr>
          <w:ins w:id="279" w:author="Leo Barnes" w:date="2023-11-01T12:08:00Z"/>
        </w:rPr>
      </w:pPr>
      <w:ins w:id="280" w:author="Leo Barnes" w:date="2023-11-01T12:08:00Z">
        <w:r w:rsidRPr="000A2273">
          <w:t>In clause M.3.2, replace the following paragraph</w:t>
        </w:r>
      </w:ins>
    </w:p>
    <w:p w14:paraId="40654A29" w14:textId="0BB36C6E" w:rsidR="00750258" w:rsidRPr="00260458" w:rsidDel="001B7DCB" w:rsidRDefault="001B7DCB" w:rsidP="00750258">
      <w:pPr>
        <w:pStyle w:val="Code"/>
        <w:ind w:left="357"/>
        <w:rPr>
          <w:ins w:id="281" w:author="Leo Barnes" w:date="2023-11-01T12:08:00Z"/>
          <w:del w:id="282" w:author="Dimitri Podborski" w:date="2023-11-02T15:04:00Z"/>
          <w:rFonts w:ascii="Cambria" w:hAnsi="Cambria"/>
          <w:sz w:val="22"/>
          <w:lang w:val="en-CA"/>
        </w:rPr>
      </w:pPr>
      <w:ins w:id="283" w:author="Dimitri Podborski" w:date="2023-11-02T15:04:00Z">
        <w:r w:rsidRPr="00260458">
          <w:rPr>
            <w:rFonts w:ascii="Cambria" w:hAnsi="Cambria"/>
            <w:sz w:val="22"/>
            <w:lang w:val="en-CA"/>
          </w:rPr>
          <w:t>For a track containing an EVC image sequence, either all samples shall be sync samples or the</w:t>
        </w:r>
        <w:r w:rsidRPr="00260458">
          <w:rPr>
            <w:lang w:val="en-CA"/>
          </w:rPr>
          <w:t xml:space="preserve"> </w:t>
        </w:r>
        <w:proofErr w:type="spellStart"/>
        <w:r w:rsidRPr="00260458">
          <w:rPr>
            <w:rStyle w:val="Courier"/>
            <w:lang w:val="en-CA"/>
          </w:rPr>
          <w:t>all_ref_pics_intra</w:t>
        </w:r>
        <w:proofErr w:type="spellEnd"/>
        <w:r w:rsidRPr="00260458">
          <w:rPr>
            <w:lang w:val="en-CA"/>
          </w:rPr>
          <w:t xml:space="preserve"> </w:t>
        </w:r>
        <w:r w:rsidRPr="00260458">
          <w:rPr>
            <w:rFonts w:ascii="Cambria" w:hAnsi="Cambria"/>
            <w:sz w:val="22"/>
            <w:lang w:val="en-CA"/>
          </w:rPr>
          <w:t>field in the</w:t>
        </w:r>
        <w:r w:rsidRPr="00260458">
          <w:rPr>
            <w:lang w:val="en-CA"/>
          </w:rPr>
          <w:t xml:space="preserve"> </w:t>
        </w:r>
        <w:proofErr w:type="spellStart"/>
        <w:r w:rsidRPr="00260458">
          <w:rPr>
            <w:rStyle w:val="Courier"/>
            <w:lang w:val="en-CA"/>
          </w:rPr>
          <w:t>CodingConstraintsBox</w:t>
        </w:r>
        <w:proofErr w:type="spellEnd"/>
        <w:r w:rsidRPr="00260458">
          <w:rPr>
            <w:lang w:val="en-CA"/>
          </w:rPr>
          <w:t xml:space="preserve"> </w:t>
        </w:r>
        <w:r w:rsidRPr="00260458">
          <w:rPr>
            <w:rFonts w:ascii="Cambria" w:hAnsi="Cambria"/>
            <w:sz w:val="22"/>
            <w:lang w:val="en-CA"/>
          </w:rPr>
          <w:t>specified in ‎</w:t>
        </w:r>
        <w:r w:rsidRPr="00260458">
          <w:rPr>
            <w:rFonts w:ascii="Cambria" w:hAnsi="Cambria"/>
            <w:sz w:val="22"/>
            <w:lang w:val="en-CA"/>
          </w:rPr>
          <w:fldChar w:fldCharType="begin"/>
        </w:r>
        <w:r w:rsidRPr="00260458">
          <w:rPr>
            <w:rFonts w:ascii="Cambria" w:hAnsi="Cambria"/>
            <w:sz w:val="22"/>
            <w:lang w:val="en-CA"/>
          </w:rPr>
          <w:instrText xml:space="preserve"> REF _Ref431905885 \r \h </w:instrText>
        </w:r>
      </w:ins>
      <w:r w:rsidR="00FB283D">
        <w:rPr>
          <w:rFonts w:ascii="Cambria" w:hAnsi="Cambria"/>
          <w:sz w:val="22"/>
          <w:lang w:val="en-CA"/>
        </w:rPr>
        <w:instrText xml:space="preserve"> \* MERGEFORMAT </w:instrText>
      </w:r>
      <w:r w:rsidRPr="00260458">
        <w:rPr>
          <w:lang w:val="en-CA"/>
        </w:rPr>
      </w:r>
      <w:ins w:id="284" w:author="Dimitri Podborski" w:date="2023-11-02T15:04:00Z">
        <w:r w:rsidRPr="00260458">
          <w:rPr>
            <w:rFonts w:ascii="Cambria" w:hAnsi="Cambria"/>
            <w:sz w:val="22"/>
            <w:lang w:val="en-CA"/>
          </w:rPr>
          <w:fldChar w:fldCharType="separate"/>
        </w:r>
        <w:r w:rsidRPr="00260458">
          <w:rPr>
            <w:rFonts w:ascii="Cambria" w:hAnsi="Cambria"/>
            <w:sz w:val="22"/>
            <w:lang w:val="en-CA"/>
          </w:rPr>
          <w:t>7.2.3</w:t>
        </w:r>
        <w:r w:rsidRPr="00260458">
          <w:rPr>
            <w:rFonts w:ascii="Cambria" w:hAnsi="Cambria"/>
            <w:sz w:val="22"/>
            <w:lang w:val="en-CA"/>
          </w:rPr>
          <w:fldChar w:fldCharType="end"/>
        </w:r>
        <w:r w:rsidRPr="00260458">
          <w:rPr>
            <w:rFonts w:ascii="Cambria" w:hAnsi="Cambria"/>
            <w:sz w:val="22"/>
            <w:lang w:val="en-CA"/>
          </w:rPr>
          <w:t xml:space="preserve"> shall be set to one.</w:t>
        </w:r>
      </w:ins>
      <w:ins w:id="285" w:author="Leo Barnes" w:date="2023-11-01T12:08:00Z">
        <w:del w:id="286" w:author="Dimitri Podborski" w:date="2023-11-02T15:04:00Z">
          <w:r w:rsidR="00750258" w:rsidRPr="00260458" w:rsidDel="001B7DCB">
            <w:rPr>
              <w:rFonts w:ascii="Cambria" w:hAnsi="Cambria" w:cs="Helvetica"/>
              <w:color w:val="000000"/>
              <w:lang w:val="en-CA"/>
            </w:rPr>
            <w:delText xml:space="preserve">For a track containing an EVC image sequence, either all samples shall be sync samples or the </w:delText>
          </w:r>
        </w:del>
      </w:ins>
      <w:ins w:id="287" w:author="Leo Barnes" w:date="2023-11-01T14:00:00Z">
        <w:del w:id="288" w:author="Dimitri Podborski" w:date="2023-11-02T15:04:00Z">
          <w:r w:rsidR="00F4069D" w:rsidRPr="00260458" w:rsidDel="001B7DCB">
            <w:rPr>
              <w:rFonts w:cs="Courier New"/>
              <w:color w:val="000000"/>
              <w:lang w:val="en-CA"/>
            </w:rPr>
            <w:delText>all_ref_pics_intra</w:delText>
          </w:r>
          <w:r w:rsidR="00F4069D" w:rsidRPr="00260458" w:rsidDel="001B7DCB">
            <w:rPr>
              <w:rFonts w:cs="Helvetica"/>
              <w:color w:val="000000"/>
              <w:lang w:val="en-CA"/>
            </w:rPr>
            <w:delText xml:space="preserve"> field in the </w:delText>
          </w:r>
          <w:r w:rsidR="00F4069D" w:rsidRPr="00260458" w:rsidDel="001B7DCB">
            <w:rPr>
              <w:rFonts w:cs="Courier New"/>
              <w:color w:val="000000"/>
              <w:lang w:val="en-CA"/>
            </w:rPr>
            <w:delText>CodingConstraintsBox</w:delText>
          </w:r>
        </w:del>
      </w:ins>
      <w:ins w:id="289" w:author="Leo Barnes" w:date="2023-11-01T12:08:00Z">
        <w:del w:id="290" w:author="Dimitri Podborski" w:date="2023-11-02T15:04:00Z">
          <w:r w:rsidR="00750258" w:rsidRPr="00260458" w:rsidDel="001B7DCB">
            <w:rPr>
              <w:rFonts w:ascii="Cambria" w:hAnsi="Cambria" w:cs="Helvetica"/>
              <w:color w:val="000000"/>
              <w:lang w:val="en-CA"/>
            </w:rPr>
            <w:delText xml:space="preserve"> specified in 7.2.3 shall be set to one.</w:delText>
          </w:r>
        </w:del>
      </w:ins>
    </w:p>
    <w:p w14:paraId="08DAEDDA" w14:textId="77777777" w:rsidR="00750258" w:rsidRPr="000A2273" w:rsidRDefault="00750258" w:rsidP="00750258">
      <w:pPr>
        <w:rPr>
          <w:ins w:id="291" w:author="Leo Barnes" w:date="2023-11-01T12:08:00Z"/>
          <w:rFonts w:eastAsia="Times New Roman"/>
          <w:i/>
          <w:iCs/>
          <w:lang w:val="en-CA"/>
        </w:rPr>
      </w:pPr>
    </w:p>
    <w:p w14:paraId="51E36756" w14:textId="77777777" w:rsidR="00750258" w:rsidRPr="000A2273" w:rsidRDefault="00750258" w:rsidP="00260458">
      <w:pPr>
        <w:pStyle w:val="AMDInstruction"/>
        <w:rPr>
          <w:ins w:id="292" w:author="Leo Barnes" w:date="2023-11-01T12:08:00Z"/>
        </w:rPr>
      </w:pPr>
      <w:ins w:id="293" w:author="Leo Barnes" w:date="2023-11-01T12:08:00Z">
        <w:r w:rsidRPr="000A2273">
          <w:t>with the following text</w:t>
        </w:r>
      </w:ins>
    </w:p>
    <w:p w14:paraId="1C002F5A" w14:textId="76ABA713" w:rsidR="00750258" w:rsidRPr="00260458" w:rsidRDefault="00750258" w:rsidP="00260458">
      <w:pPr>
        <w:rPr>
          <w:ins w:id="294" w:author="Leo Barnes" w:date="2023-11-01T12:08:00Z"/>
          <w:lang w:val="en-CA"/>
        </w:rPr>
      </w:pPr>
      <w:ins w:id="295" w:author="Leo Barnes" w:date="2023-11-01T12:08:00Z">
        <w:r w:rsidRPr="00260458">
          <w:rPr>
            <w:lang w:val="en-CA"/>
          </w:rPr>
          <w:t xml:space="preserve">For a track containing an EVC image sequence, either all samples should be sync samples or the </w:t>
        </w:r>
      </w:ins>
      <w:ins w:id="296" w:author="Leo Barnes" w:date="2023-11-01T14:00:00Z">
        <w:r w:rsidR="00F4069D" w:rsidRPr="00260458">
          <w:rPr>
            <w:rStyle w:val="codeZchn"/>
            <w:lang w:val="en-CA"/>
          </w:rPr>
          <w:t xml:space="preserve">all_ref_pics_intra </w:t>
        </w:r>
        <w:r w:rsidR="00F4069D" w:rsidRPr="00260458">
          <w:rPr>
            <w:lang w:val="en-CA"/>
          </w:rPr>
          <w:t xml:space="preserve">field in the </w:t>
        </w:r>
        <w:r w:rsidR="00F4069D" w:rsidRPr="00260458">
          <w:rPr>
            <w:rStyle w:val="codeZchn"/>
            <w:lang w:val="en-CA"/>
          </w:rPr>
          <w:t>CodingConstraintsBox</w:t>
        </w:r>
      </w:ins>
      <w:ins w:id="297" w:author="Leo Barnes" w:date="2023-11-01T12:08:00Z">
        <w:r w:rsidRPr="00260458">
          <w:rPr>
            <w:lang w:val="en-CA"/>
          </w:rPr>
          <w:t xml:space="preserve"> specified in 7.2.3 should be set to one.</w:t>
        </w:r>
      </w:ins>
    </w:p>
    <w:p w14:paraId="0073760E" w14:textId="14CE0BD2" w:rsidR="00750258" w:rsidRPr="00260458" w:rsidDel="001B7DCB" w:rsidRDefault="00750258">
      <w:pPr>
        <w:pStyle w:val="Note"/>
        <w:spacing w:after="0"/>
        <w:rPr>
          <w:ins w:id="298" w:author="Leo Barnes" w:date="2023-11-01T12:07:00Z"/>
          <w:del w:id="299" w:author="Dimitri Podborski" w:date="2023-11-02T15:04:00Z"/>
          <w:lang w:val="en-CA"/>
        </w:rPr>
        <w:pPrChange w:id="300" w:author="Dimitri Podborski" w:date="2023-11-02T15:06:00Z">
          <w:pPr>
            <w:pStyle w:val="Code"/>
            <w:ind w:left="720" w:hanging="363"/>
          </w:pPr>
        </w:pPrChange>
      </w:pPr>
      <w:ins w:id="301" w:author="Leo Barnes" w:date="2023-11-01T12:08:00Z">
        <w:del w:id="302" w:author="Dimitri Podborski" w:date="2023-11-02T15:05:00Z">
          <w:r w:rsidRPr="00260458" w:rsidDel="001B7DCB">
            <w:rPr>
              <w:lang w:val="en-CA"/>
            </w:rPr>
            <w:tab/>
          </w:r>
        </w:del>
      </w:ins>
      <w:ins w:id="303" w:author="Leo Barnes" w:date="2023-11-01T13:57:00Z">
        <w:del w:id="304" w:author="Dimitri Podborski" w:date="2023-11-02T15:05:00Z">
          <w:r w:rsidR="00F4069D" w:rsidRPr="000A2273" w:rsidDel="001B7DCB">
            <w:rPr>
              <w:lang w:val="en-CA"/>
              <w:rPrChange w:id="305" w:author="Dimitri Podborski" w:date="2023-11-02T15:22:00Z">
                <w:rPr>
                  <w:rFonts w:cs="Helvetica"/>
                  <w:color w:val="000000"/>
                  <w:lang w:val="en-US"/>
                </w:rPr>
              </w:rPrChange>
            </w:rPr>
            <w:tab/>
          </w:r>
        </w:del>
      </w:ins>
      <w:ins w:id="306" w:author="Leo Barnes" w:date="2023-11-01T12:08:00Z">
        <w:r w:rsidRPr="00260458">
          <w:rPr>
            <w:lang w:val="en-CA"/>
          </w:rPr>
          <w:t xml:space="preserve">NOTE: </w:t>
        </w:r>
        <w:r w:rsidRPr="00260458">
          <w:rPr>
            <w:lang w:val="en-CA"/>
          </w:rPr>
          <w:tab/>
        </w:r>
      </w:ins>
      <w:ins w:id="307" w:author="Leo Barnes" w:date="2023-11-01T12:13:00Z">
        <w:r w:rsidRPr="00260458">
          <w:rPr>
            <w:lang w:val="en-CA"/>
          </w:rPr>
          <w:t xml:space="preserve">Clause </w:t>
        </w:r>
      </w:ins>
      <w:ins w:id="308" w:author="Leo Barnes" w:date="2023-11-01T12:08:00Z">
        <w:r w:rsidRPr="00260458">
          <w:rPr>
            <w:lang w:val="en-CA"/>
          </w:rPr>
          <w:t>7.2.3.5 contains recommendations that are important for backwards compatibility.</w:t>
        </w:r>
      </w:ins>
    </w:p>
    <w:p w14:paraId="7A443281" w14:textId="754853DD" w:rsidR="00744A2A" w:rsidRPr="00260458" w:rsidRDefault="00744A2A" w:rsidP="00260458">
      <w:pPr>
        <w:pStyle w:val="Note"/>
        <w:rPr>
          <w:ins w:id="309" w:author="Leo Barnes" w:date="2023-11-01T12:10:00Z"/>
          <w:lang w:val="en-CA"/>
        </w:rPr>
      </w:pPr>
    </w:p>
    <w:p w14:paraId="3AA86048" w14:textId="7E2B7F14" w:rsidR="001B7DCB" w:rsidRPr="00F047D4" w:rsidRDefault="0039765A" w:rsidP="00260458">
      <w:pPr>
        <w:pStyle w:val="Heading1"/>
        <w:rPr>
          <w:ins w:id="310" w:author="Dimitri Podborski" w:date="2023-11-02T15:04:00Z"/>
        </w:rPr>
      </w:pPr>
      <w:bookmarkStart w:id="311" w:name="_Toc149831932"/>
      <w:ins w:id="312" w:author="Dimitri Podborski" w:date="2023-11-02T15:06:00Z">
        <w:r w:rsidRPr="00260458">
          <w:rPr>
            <w:lang w:val="en-CA"/>
          </w:rPr>
          <w:t>New t</w:t>
        </w:r>
      </w:ins>
      <w:ins w:id="313" w:author="Dimitri Podborski" w:date="2023-11-02T15:04:00Z">
        <w:r w:rsidR="001B7DCB" w:rsidRPr="00260458">
          <w:rPr>
            <w:lang w:val="en-CA"/>
          </w:rPr>
          <w:t>o</w:t>
        </w:r>
      </w:ins>
      <w:ins w:id="314" w:author="Dimitri Podborski" w:date="2023-11-02T15:06:00Z">
        <w:r w:rsidRPr="00260458">
          <w:rPr>
            <w:lang w:val="en-CA"/>
          </w:rPr>
          <w:t>n</w:t>
        </w:r>
      </w:ins>
      <w:ins w:id="315" w:author="Dimitri Podborski" w:date="2023-11-02T15:04:00Z">
        <w:r w:rsidR="001B7DCB" w:rsidRPr="00260458">
          <w:rPr>
            <w:lang w:val="en-CA"/>
          </w:rPr>
          <w:t>e-map derivation item</w:t>
        </w:r>
        <w:bookmarkEnd w:id="311"/>
      </w:ins>
    </w:p>
    <w:p w14:paraId="5C8B7066" w14:textId="2233DCBF" w:rsidR="00750258" w:rsidRPr="000A2273" w:rsidRDefault="00750258" w:rsidP="00260458">
      <w:pPr>
        <w:pStyle w:val="AMDInstruction"/>
        <w:rPr>
          <w:ins w:id="316" w:author="Leo Barnes" w:date="2023-11-01T12:14:00Z"/>
        </w:rPr>
      </w:pPr>
      <w:ins w:id="317" w:author="Leo Barnes" w:date="2023-11-01T12:13:00Z">
        <w:r w:rsidRPr="000A2273">
          <w:t xml:space="preserve">Add the following new subclause after </w:t>
        </w:r>
      </w:ins>
      <w:ins w:id="318" w:author="Leo Barnes" w:date="2023-11-01T12:14:00Z">
        <w:r w:rsidRPr="000A2273">
          <w:t>subclause 6.6.2.3:</w:t>
        </w:r>
      </w:ins>
    </w:p>
    <w:p w14:paraId="55CA33B5" w14:textId="3CF8C470" w:rsidR="00750258" w:rsidRPr="000A2273" w:rsidRDefault="00750258" w:rsidP="00260458">
      <w:pPr>
        <w:pStyle w:val="Heading2"/>
        <w:numPr>
          <w:ilvl w:val="3"/>
          <w:numId w:val="26"/>
        </w:numPr>
        <w:rPr>
          <w:ins w:id="319" w:author="Leo Barnes" w:date="2023-11-01T12:14:00Z"/>
          <w:lang w:val="en-CA"/>
        </w:rPr>
      </w:pPr>
      <w:bookmarkStart w:id="320" w:name="_Toc149827135"/>
      <w:bookmarkStart w:id="321" w:name="_Toc149831933"/>
      <w:ins w:id="322" w:author="Leo Barnes" w:date="2023-11-01T12:14:00Z">
        <w:r w:rsidRPr="000A2273">
          <w:rPr>
            <w:lang w:val="en-CA"/>
          </w:rPr>
          <w:t>Tone-map derivation</w:t>
        </w:r>
        <w:bookmarkEnd w:id="320"/>
        <w:bookmarkEnd w:id="321"/>
      </w:ins>
    </w:p>
    <w:p w14:paraId="492E7AC0" w14:textId="771A054D" w:rsidR="00750258" w:rsidRPr="000A2273" w:rsidRDefault="00750258" w:rsidP="00260458">
      <w:pPr>
        <w:pStyle w:val="Heading3"/>
        <w:numPr>
          <w:ilvl w:val="0"/>
          <w:numId w:val="0"/>
        </w:numPr>
        <w:rPr>
          <w:ins w:id="323" w:author="Leo Barnes" w:date="2023-11-01T12:14:00Z"/>
          <w:lang w:val="en-CA"/>
        </w:rPr>
      </w:pPr>
      <w:bookmarkStart w:id="324" w:name="_Toc149827136"/>
      <w:bookmarkStart w:id="325" w:name="_Toc149831934"/>
      <w:ins w:id="326" w:author="Leo Barnes" w:date="2023-11-01T12:15:00Z">
        <w:r w:rsidRPr="000A2273">
          <w:rPr>
            <w:lang w:val="en-CA"/>
          </w:rPr>
          <w:t xml:space="preserve">6.6.2.4.1 </w:t>
        </w:r>
      </w:ins>
      <w:ins w:id="327" w:author="Leo Barnes" w:date="2023-11-01T12:14:00Z">
        <w:r w:rsidRPr="000A2273">
          <w:rPr>
            <w:lang w:val="en-CA"/>
          </w:rPr>
          <w:t>Definition</w:t>
        </w:r>
        <w:bookmarkEnd w:id="324"/>
        <w:bookmarkEnd w:id="325"/>
      </w:ins>
    </w:p>
    <w:p w14:paraId="1727E2FB" w14:textId="77777777" w:rsidR="00750258" w:rsidRPr="000A2273" w:rsidRDefault="00750258" w:rsidP="00750258">
      <w:pPr>
        <w:rPr>
          <w:ins w:id="328" w:author="Leo Barnes" w:date="2023-11-01T12:14:00Z"/>
          <w:lang w:val="en-CA"/>
        </w:rPr>
      </w:pPr>
      <w:ins w:id="329" w:author="Leo Barnes" w:date="2023-11-01T12:14:00Z">
        <w:r w:rsidRPr="000A2273">
          <w:rPr>
            <w:lang w:val="en-CA"/>
          </w:rPr>
          <w:t xml:space="preserve">An item with an </w:t>
        </w:r>
        <w:r w:rsidRPr="000A2273">
          <w:rPr>
            <w:rStyle w:val="codeZchn"/>
            <w:lang w:val="en-CA"/>
          </w:rPr>
          <w:t>item_type</w:t>
        </w:r>
        <w:r w:rsidRPr="000A2273">
          <w:rPr>
            <w:lang w:val="en-CA"/>
          </w:rPr>
          <w:t xml:space="preserve"> value of </w:t>
        </w:r>
        <w:r w:rsidRPr="000A2273">
          <w:rPr>
            <w:rStyle w:val="codeZchn"/>
            <w:lang w:val="en-CA"/>
          </w:rPr>
          <w:t>'tmap'</w:t>
        </w:r>
        <w:r w:rsidRPr="000A2273">
          <w:rPr>
            <w:lang w:val="en-CA"/>
          </w:rPr>
          <w:t xml:space="preserve"> defines a derived image item whose reconstructed image is formed from one base input image and a secondary input image that will be referred to as a gain map input image.</w:t>
        </w:r>
      </w:ins>
    </w:p>
    <w:p w14:paraId="703B78BE" w14:textId="2D7A5DD7" w:rsidR="00750258" w:rsidRPr="000A2273" w:rsidRDefault="00750258" w:rsidP="00750258">
      <w:pPr>
        <w:rPr>
          <w:ins w:id="330" w:author="Leo Barnes" w:date="2023-11-01T12:14:00Z"/>
          <w:lang w:val="en-CA"/>
        </w:rPr>
      </w:pPr>
      <w:ins w:id="331" w:author="Leo Barnes" w:date="2023-11-01T12:14:00Z">
        <w:r w:rsidRPr="000A2273">
          <w:rPr>
            <w:lang w:val="en-CA"/>
          </w:rPr>
          <w:t xml:space="preserve">The input images are given by the </w:t>
        </w:r>
        <w:r w:rsidRPr="000A2273">
          <w:rPr>
            <w:rStyle w:val="codeZchn"/>
            <w:lang w:val="en-CA"/>
          </w:rPr>
          <w:t>SingleItemTypeReferenceBox</w:t>
        </w:r>
        <w:r w:rsidRPr="000A2273">
          <w:rPr>
            <w:lang w:val="en-CA"/>
          </w:rPr>
          <w:t xml:space="preserve"> of type </w:t>
        </w:r>
      </w:ins>
      <w:ins w:id="332" w:author="Frederic Maze (v2)" w:date="2023-11-06T14:44:00Z">
        <w:r w:rsidR="00FB283D" w:rsidRPr="000A2273">
          <w:rPr>
            <w:rStyle w:val="codeZchn"/>
            <w:lang w:val="en-CA"/>
          </w:rPr>
          <w:t>'</w:t>
        </w:r>
      </w:ins>
      <w:ins w:id="333" w:author="Leo Barnes" w:date="2023-11-01T12:14:00Z">
        <w:r w:rsidRPr="000A2273">
          <w:rPr>
            <w:rStyle w:val="codeZchn"/>
            <w:lang w:val="en-CA"/>
          </w:rPr>
          <w:t>dimg</w:t>
        </w:r>
      </w:ins>
      <w:ins w:id="334" w:author="Frederic Maze (v2)" w:date="2023-11-06T14:44:00Z">
        <w:r w:rsidR="00FB283D" w:rsidRPr="000A2273">
          <w:rPr>
            <w:rStyle w:val="codeZchn"/>
            <w:lang w:val="en-CA"/>
          </w:rPr>
          <w:t>'</w:t>
        </w:r>
      </w:ins>
      <w:ins w:id="335" w:author="Leo Barnes" w:date="2023-11-01T12:14:00Z">
        <w:r w:rsidRPr="000A2273">
          <w:rPr>
            <w:lang w:val="en-CA"/>
          </w:rPr>
          <w:t xml:space="preserve"> for this derived image item within the </w:t>
        </w:r>
        <w:r w:rsidRPr="000A2273">
          <w:rPr>
            <w:rStyle w:val="codeZchn"/>
            <w:lang w:val="en-CA"/>
          </w:rPr>
          <w:t>ItemReferenceBox</w:t>
        </w:r>
        <w:r w:rsidRPr="000A2273">
          <w:rPr>
            <w:lang w:val="en-CA"/>
          </w:rPr>
          <w:t xml:space="preserve">. In the </w:t>
        </w:r>
        <w:r w:rsidRPr="000A2273">
          <w:rPr>
            <w:rStyle w:val="codeZchn"/>
            <w:lang w:val="en-CA"/>
          </w:rPr>
          <w:t>SingleItemTypeReferenceBox</w:t>
        </w:r>
        <w:r w:rsidRPr="000A2273">
          <w:rPr>
            <w:lang w:val="en-CA"/>
          </w:rPr>
          <w:t xml:space="preserve"> of type </w:t>
        </w:r>
      </w:ins>
      <w:ins w:id="336" w:author="Frederic Maze (v2)" w:date="2023-11-06T14:44:00Z">
        <w:r w:rsidR="00FB283D" w:rsidRPr="000A2273">
          <w:rPr>
            <w:rStyle w:val="codeZchn"/>
            <w:lang w:val="en-CA"/>
          </w:rPr>
          <w:t>'</w:t>
        </w:r>
      </w:ins>
      <w:ins w:id="337" w:author="Leo Barnes" w:date="2023-11-01T12:14:00Z">
        <w:r w:rsidRPr="000A2273">
          <w:rPr>
            <w:rStyle w:val="codeZchn"/>
            <w:lang w:val="en-CA"/>
          </w:rPr>
          <w:t>dimg</w:t>
        </w:r>
      </w:ins>
      <w:ins w:id="338" w:author="Frederic Maze (v2)" w:date="2023-11-06T14:44:00Z">
        <w:r w:rsidR="00FB283D" w:rsidRPr="000A2273">
          <w:rPr>
            <w:rStyle w:val="codeZchn"/>
            <w:lang w:val="en-CA"/>
          </w:rPr>
          <w:t>'</w:t>
        </w:r>
      </w:ins>
      <w:ins w:id="339" w:author="Leo Barnes" w:date="2023-11-01T12:14:00Z">
        <w:r w:rsidRPr="000A2273">
          <w:rPr>
            <w:lang w:val="en-CA"/>
          </w:rPr>
          <w:t xml:space="preserve">, the value of </w:t>
        </w:r>
        <w:r w:rsidRPr="000A2273">
          <w:rPr>
            <w:rStyle w:val="codeZchn"/>
            <w:lang w:val="en-CA"/>
          </w:rPr>
          <w:t>from_item_ID</w:t>
        </w:r>
        <w:r w:rsidRPr="000A2273">
          <w:rPr>
            <w:lang w:val="en-CA"/>
          </w:rPr>
          <w:t xml:space="preserve"> identifies the derived image item of type </w:t>
        </w:r>
      </w:ins>
      <w:ins w:id="340" w:author="Frederic Maze (v2)" w:date="2023-11-06T14:44:00Z">
        <w:r w:rsidR="00FB283D" w:rsidRPr="000A2273">
          <w:rPr>
            <w:rStyle w:val="codeZchn"/>
            <w:lang w:val="en-CA"/>
          </w:rPr>
          <w:t>'</w:t>
        </w:r>
      </w:ins>
      <w:ins w:id="341" w:author="Leo Barnes" w:date="2023-11-01T12:14:00Z">
        <w:r w:rsidRPr="000A2273">
          <w:rPr>
            <w:rStyle w:val="codeZchn"/>
            <w:lang w:val="en-CA"/>
          </w:rPr>
          <w:t>tmap</w:t>
        </w:r>
      </w:ins>
      <w:ins w:id="342" w:author="Frederic Maze (v2)" w:date="2023-11-06T14:44:00Z">
        <w:r w:rsidR="00FB283D" w:rsidRPr="000A2273">
          <w:rPr>
            <w:rStyle w:val="codeZchn"/>
            <w:lang w:val="en-CA"/>
          </w:rPr>
          <w:t>'</w:t>
        </w:r>
      </w:ins>
      <w:ins w:id="343" w:author="Leo Barnes" w:date="2023-11-01T12:14:00Z">
        <w:r w:rsidRPr="000A2273">
          <w:rPr>
            <w:lang w:val="en-CA"/>
          </w:rPr>
          <w:t xml:space="preserve">, the value of </w:t>
        </w:r>
        <w:r w:rsidRPr="000A2273">
          <w:rPr>
            <w:rStyle w:val="codeZchn"/>
            <w:lang w:val="en-CA"/>
          </w:rPr>
          <w:lastRenderedPageBreak/>
          <w:t>reference_count</w:t>
        </w:r>
        <w:r w:rsidRPr="000A2273">
          <w:rPr>
            <w:lang w:val="en-CA"/>
          </w:rPr>
          <w:t xml:space="preserve"> shall be equal to 2, and the values of </w:t>
        </w:r>
        <w:r w:rsidRPr="000A2273">
          <w:rPr>
            <w:rStyle w:val="codeZchn"/>
            <w:lang w:val="en-CA"/>
          </w:rPr>
          <w:t>to_item_ID</w:t>
        </w:r>
        <w:r w:rsidRPr="000A2273">
          <w:rPr>
            <w:lang w:val="en-CA"/>
          </w:rPr>
          <w:t xml:space="preserve"> identify the input images, of which the first is considered as the base input image and the second as the gain map input image. The gain map input image may have different dimensions than the base as documented in </w:t>
        </w:r>
        <w:r w:rsidRPr="00260458">
          <w:rPr>
            <w:lang w:val="en-CA"/>
          </w:rPr>
          <w:t>ISO 21496-1 section 4.2</w:t>
        </w:r>
        <w:r w:rsidRPr="000A2273">
          <w:rPr>
            <w:lang w:val="en-CA"/>
          </w:rPr>
          <w:t>.</w:t>
        </w:r>
      </w:ins>
    </w:p>
    <w:p w14:paraId="34940EC1" w14:textId="77777777" w:rsidR="00750258" w:rsidRPr="000A2273" w:rsidRDefault="00750258" w:rsidP="00750258">
      <w:pPr>
        <w:rPr>
          <w:ins w:id="344" w:author="Leo Barnes" w:date="2023-11-01T12:14:00Z"/>
          <w:lang w:val="en-CA"/>
        </w:rPr>
      </w:pPr>
      <w:bookmarkStart w:id="345" w:name="OLE_LINK9"/>
      <w:bookmarkStart w:id="346" w:name="OLE_LINK10"/>
      <w:ins w:id="347" w:author="Leo Barnes" w:date="2023-11-01T12:14:00Z">
        <w:r w:rsidRPr="000A2273">
          <w:rPr>
            <w:lang w:val="en-CA"/>
          </w:rPr>
          <w:t xml:space="preserve">Reconstruction is done by applying the gain map to the base image according to </w:t>
        </w:r>
        <w:r w:rsidRPr="00260458">
          <w:rPr>
            <w:lang w:val="en-CA"/>
          </w:rPr>
          <w:t>ISO 21496-1 section 6</w:t>
        </w:r>
        <w:r w:rsidRPr="000A2273">
          <w:rPr>
            <w:lang w:val="en-CA"/>
          </w:rPr>
          <w:t xml:space="preserve">. As described in </w:t>
        </w:r>
        <w:r w:rsidRPr="00260458">
          <w:rPr>
            <w:lang w:val="en-CA"/>
          </w:rPr>
          <w:t>ISO 21496-1 section 6.5</w:t>
        </w:r>
        <w:r w:rsidRPr="000A2273">
          <w:rPr>
            <w:lang w:val="en-CA"/>
          </w:rPr>
          <w:t>, the gain map may be scaled by a weight during application to adjust for local viewing conditions</w:t>
        </w:r>
        <w:bookmarkEnd w:id="345"/>
        <w:bookmarkEnd w:id="346"/>
        <w:r w:rsidRPr="000A2273">
          <w:rPr>
            <w:lang w:val="en-CA"/>
          </w:rPr>
          <w:t>.</w:t>
        </w:r>
      </w:ins>
    </w:p>
    <w:p w14:paraId="2F06D403" w14:textId="19F4C609" w:rsidR="00750258" w:rsidRPr="000A2273" w:rsidRDefault="00750258" w:rsidP="00750258">
      <w:pPr>
        <w:rPr>
          <w:ins w:id="348" w:author="Leo Barnes" w:date="2023-11-01T12:14:00Z"/>
          <w:lang w:val="en-CA"/>
        </w:rPr>
      </w:pPr>
      <w:ins w:id="349" w:author="Leo Barnes" w:date="2023-11-01T12:14:00Z">
        <w:r w:rsidRPr="000A2273">
          <w:rPr>
            <w:lang w:val="en-CA"/>
          </w:rPr>
          <w:t xml:space="preserve">The base input image shall be associated with a </w:t>
        </w:r>
      </w:ins>
      <w:ins w:id="350" w:author="Frederic Maze (v2)" w:date="2023-11-06T14:46:00Z">
        <w:r w:rsidR="00FB283D" w:rsidRPr="000A2273">
          <w:rPr>
            <w:rStyle w:val="codeZchn"/>
            <w:lang w:val="en-CA"/>
          </w:rPr>
          <w:t>'</w:t>
        </w:r>
      </w:ins>
      <w:ins w:id="351" w:author="Leo Barnes" w:date="2023-11-01T12:14:00Z">
        <w:r w:rsidRPr="000A2273">
          <w:rPr>
            <w:rStyle w:val="codeZchn"/>
            <w:lang w:val="en-CA"/>
          </w:rPr>
          <w:t>colr</w:t>
        </w:r>
      </w:ins>
      <w:ins w:id="352" w:author="Frederic Maze (v2)" w:date="2023-11-06T14:46:00Z">
        <w:r w:rsidR="00FB283D" w:rsidRPr="000A2273">
          <w:rPr>
            <w:rStyle w:val="codeZchn"/>
            <w:lang w:val="en-CA"/>
          </w:rPr>
          <w:t>'</w:t>
        </w:r>
      </w:ins>
      <w:ins w:id="353" w:author="Leo Barnes" w:date="2023-11-01T12:14:00Z">
        <w:r w:rsidRPr="000A2273">
          <w:rPr>
            <w:lang w:val="en-CA"/>
          </w:rPr>
          <w:t xml:space="preserve"> item property. This corresponds to the colorimetry metadata described in ISO 21496-1 section 5.3.1. </w:t>
        </w:r>
      </w:ins>
    </w:p>
    <w:p w14:paraId="34003F06" w14:textId="560D81EC" w:rsidR="00750258" w:rsidRPr="000A2273" w:rsidRDefault="00750258" w:rsidP="00750258">
      <w:pPr>
        <w:rPr>
          <w:ins w:id="354" w:author="Leo Barnes" w:date="2023-11-01T12:14:00Z"/>
          <w:lang w:val="en-CA"/>
        </w:rPr>
      </w:pPr>
      <w:ins w:id="355" w:author="Leo Barnes" w:date="2023-11-01T12:14:00Z">
        <w:r w:rsidRPr="000A2273">
          <w:rPr>
            <w:lang w:val="en-CA"/>
          </w:rPr>
          <w:t xml:space="preserve">The gain map input image shall be associated with a </w:t>
        </w:r>
      </w:ins>
      <w:ins w:id="356" w:author="Frederic Maze (v2)" w:date="2023-11-06T14:46:00Z">
        <w:r w:rsidR="00FB283D" w:rsidRPr="000A2273">
          <w:rPr>
            <w:rStyle w:val="codeZchn"/>
            <w:lang w:val="en-CA"/>
          </w:rPr>
          <w:t>'</w:t>
        </w:r>
      </w:ins>
      <w:ins w:id="357" w:author="Leo Barnes" w:date="2023-11-01T12:14:00Z">
        <w:r w:rsidRPr="000A2273">
          <w:rPr>
            <w:rStyle w:val="codeZchn"/>
            <w:lang w:val="en-CA"/>
          </w:rPr>
          <w:t>colr</w:t>
        </w:r>
      </w:ins>
      <w:ins w:id="358" w:author="Frederic Maze (v2)" w:date="2023-11-06T14:46:00Z">
        <w:r w:rsidR="00FB283D" w:rsidRPr="000A2273">
          <w:rPr>
            <w:rStyle w:val="codeZchn"/>
            <w:lang w:val="en-CA"/>
          </w:rPr>
          <w:t>'</w:t>
        </w:r>
      </w:ins>
      <w:ins w:id="359" w:author="Leo Barnes" w:date="2023-11-01T12:14:00Z">
        <w:r w:rsidRPr="000A2273">
          <w:rPr>
            <w:lang w:val="en-CA"/>
          </w:rPr>
          <w:t xml:space="preserve"> item property of type </w:t>
        </w:r>
      </w:ins>
      <w:ins w:id="360" w:author="Frederic Maze (v2)" w:date="2023-11-06T14:46:00Z">
        <w:r w:rsidR="00FB283D" w:rsidRPr="000A2273">
          <w:rPr>
            <w:rStyle w:val="codeZchn"/>
            <w:lang w:val="en-CA"/>
          </w:rPr>
          <w:t>'</w:t>
        </w:r>
      </w:ins>
      <w:ins w:id="361" w:author="Leo Barnes" w:date="2023-11-01T12:14:00Z">
        <w:r w:rsidRPr="000A2273">
          <w:rPr>
            <w:rStyle w:val="codeZchn"/>
            <w:lang w:val="en-CA"/>
          </w:rPr>
          <w:t>nclx</w:t>
        </w:r>
      </w:ins>
      <w:ins w:id="362" w:author="Frederic Maze (v2)" w:date="2023-11-06T14:46:00Z">
        <w:r w:rsidR="00FB283D" w:rsidRPr="000A2273">
          <w:rPr>
            <w:rStyle w:val="codeZchn"/>
            <w:lang w:val="en-CA"/>
          </w:rPr>
          <w:t>'</w:t>
        </w:r>
      </w:ins>
      <w:ins w:id="363" w:author="Leo Barnes" w:date="2023-11-01T12:14:00Z">
        <w:r w:rsidRPr="000A2273">
          <w:rPr>
            <w:lang w:val="en-CA"/>
          </w:rPr>
          <w:t xml:space="preserve"> which indicates any transformations that the encoder has done to improve compression. In this item </w:t>
        </w:r>
        <w:proofErr w:type="gramStart"/>
        <w:r w:rsidRPr="000A2273">
          <w:rPr>
            <w:lang w:val="en-CA"/>
          </w:rPr>
          <w:t xml:space="preserve">property,  </w:t>
        </w:r>
        <w:r w:rsidRPr="00260458">
          <w:rPr>
            <w:rStyle w:val="codeZchn"/>
            <w:lang w:val="en-CA"/>
          </w:rPr>
          <w:t>colour</w:t>
        </w:r>
        <w:proofErr w:type="gramEnd"/>
        <w:r w:rsidRPr="00260458">
          <w:rPr>
            <w:rStyle w:val="codeZchn"/>
            <w:lang w:val="en-CA"/>
          </w:rPr>
          <w:t>_primaries</w:t>
        </w:r>
        <w:r w:rsidRPr="000A2273">
          <w:rPr>
            <w:lang w:val="en-CA"/>
          </w:rPr>
          <w:t xml:space="preserve"> and </w:t>
        </w:r>
        <w:r w:rsidRPr="00260458">
          <w:rPr>
            <w:rStyle w:val="codeZchn"/>
            <w:lang w:val="en-CA"/>
          </w:rPr>
          <w:t>transfer_characteristics</w:t>
        </w:r>
        <w:r w:rsidRPr="000A2273">
          <w:rPr>
            <w:lang w:val="en-CA"/>
          </w:rPr>
          <w:t xml:space="preserve"> shall be set to 2.</w:t>
        </w:r>
      </w:ins>
    </w:p>
    <w:p w14:paraId="087E8B0C" w14:textId="0672828C" w:rsidR="00750258" w:rsidRPr="000A2273" w:rsidRDefault="00750258" w:rsidP="00750258">
      <w:pPr>
        <w:rPr>
          <w:ins w:id="364" w:author="Leo Barnes" w:date="2023-11-01T12:14:00Z"/>
          <w:lang w:val="en-CA"/>
        </w:rPr>
      </w:pPr>
      <w:ins w:id="365" w:author="Leo Barnes" w:date="2023-11-01T12:14:00Z">
        <w:r w:rsidRPr="000A2273">
          <w:rPr>
            <w:lang w:val="en-CA"/>
          </w:rPr>
          <w:t xml:space="preserve">A </w:t>
        </w:r>
      </w:ins>
      <w:ins w:id="366" w:author="Frederic Maze (v2)" w:date="2023-11-06T14:50:00Z">
        <w:r w:rsidR="00FB283D" w:rsidRPr="000A2273">
          <w:rPr>
            <w:rStyle w:val="codeZchn"/>
            <w:lang w:val="en-CA"/>
          </w:rPr>
          <w:t>'</w:t>
        </w:r>
      </w:ins>
      <w:ins w:id="367" w:author="Leo Barnes" w:date="2023-11-01T12:14:00Z">
        <w:r w:rsidRPr="000A2273">
          <w:rPr>
            <w:rStyle w:val="codeZchn"/>
            <w:lang w:val="en-CA"/>
          </w:rPr>
          <w:t>tmap</w:t>
        </w:r>
      </w:ins>
      <w:ins w:id="368" w:author="Frederic Maze (v2)" w:date="2023-11-06T14:50:00Z">
        <w:r w:rsidR="00FB283D" w:rsidRPr="000A2273">
          <w:rPr>
            <w:rStyle w:val="codeZchn"/>
            <w:lang w:val="en-CA"/>
          </w:rPr>
          <w:t>'</w:t>
        </w:r>
      </w:ins>
      <w:ins w:id="369" w:author="Leo Barnes" w:date="2023-11-01T12:14:00Z">
        <w:r w:rsidRPr="000A2273">
          <w:rPr>
            <w:lang w:val="en-CA"/>
          </w:rPr>
          <w:t xml:space="preserve"> derived item shall be associated with a </w:t>
        </w:r>
      </w:ins>
      <w:ins w:id="370" w:author="Frederic Maze (v2)" w:date="2023-11-06T14:46:00Z">
        <w:r w:rsidR="00FB283D" w:rsidRPr="000A2273">
          <w:rPr>
            <w:rStyle w:val="codeZchn"/>
            <w:lang w:val="en-CA"/>
          </w:rPr>
          <w:t>'</w:t>
        </w:r>
      </w:ins>
      <w:ins w:id="371" w:author="Leo Barnes" w:date="2023-11-01T12:14:00Z">
        <w:r w:rsidRPr="000A2273">
          <w:rPr>
            <w:rStyle w:val="codeZchn"/>
            <w:lang w:val="en-CA"/>
          </w:rPr>
          <w:t>colr</w:t>
        </w:r>
      </w:ins>
      <w:ins w:id="372" w:author="Frederic Maze (v2)" w:date="2023-11-06T14:46:00Z">
        <w:r w:rsidR="00FB283D" w:rsidRPr="000A2273">
          <w:rPr>
            <w:rStyle w:val="codeZchn"/>
            <w:lang w:val="en-CA"/>
          </w:rPr>
          <w:t>'</w:t>
        </w:r>
      </w:ins>
      <w:ins w:id="373" w:author="Leo Barnes" w:date="2023-11-01T12:14:00Z">
        <w:r w:rsidRPr="000A2273">
          <w:rPr>
            <w:lang w:val="en-CA"/>
          </w:rPr>
          <w:t xml:space="preserve"> item property. This corresponds to the colorimetry metadata described in ISO 21496-1 section 5.3.2, which describes the colour properties of the reconstructed image if the gain map input item is fully applied according to ISO 21496-1 section 6.3.</w:t>
        </w:r>
      </w:ins>
    </w:p>
    <w:p w14:paraId="79A8F1DF" w14:textId="4A586BEB" w:rsidR="00750258" w:rsidRPr="000A2273" w:rsidRDefault="00750258" w:rsidP="00750258">
      <w:pPr>
        <w:rPr>
          <w:ins w:id="374" w:author="Leo Barnes" w:date="2023-11-01T12:14:00Z"/>
          <w:lang w:val="en-CA"/>
        </w:rPr>
      </w:pPr>
      <w:ins w:id="375" w:author="Leo Barnes" w:date="2023-11-01T12:14:00Z">
        <w:r w:rsidRPr="000A2273">
          <w:rPr>
            <w:lang w:val="en-CA"/>
          </w:rPr>
          <w:t xml:space="preserve">When a </w:t>
        </w:r>
      </w:ins>
      <w:ins w:id="376" w:author="Frederic Maze (v2)" w:date="2023-11-06T14:50:00Z">
        <w:r w:rsidR="00FB283D" w:rsidRPr="000A2273">
          <w:rPr>
            <w:rStyle w:val="codeZchn"/>
            <w:lang w:val="en-CA"/>
          </w:rPr>
          <w:t>'</w:t>
        </w:r>
      </w:ins>
      <w:ins w:id="377" w:author="Leo Barnes" w:date="2023-11-01T12:14:00Z">
        <w:r w:rsidRPr="00260458">
          <w:rPr>
            <w:rStyle w:val="codeZchn"/>
            <w:lang w:val="en-CA"/>
          </w:rPr>
          <w:t>tmap</w:t>
        </w:r>
      </w:ins>
      <w:ins w:id="378" w:author="Frederic Maze (v2)" w:date="2023-11-06T14:50:00Z">
        <w:r w:rsidR="00FB283D" w:rsidRPr="000A2273">
          <w:rPr>
            <w:rStyle w:val="codeZchn"/>
            <w:lang w:val="en-CA"/>
          </w:rPr>
          <w:t>'</w:t>
        </w:r>
      </w:ins>
      <w:ins w:id="379" w:author="Leo Barnes" w:date="2023-11-01T12:14:00Z">
        <w:r w:rsidRPr="000A2273">
          <w:rPr>
            <w:lang w:val="en-CA"/>
          </w:rPr>
          <w:t xml:space="preserve"> derived item is the input to another derived item, that derived item shall treat the </w:t>
        </w:r>
        <w:del w:id="380" w:author="Frederic Maze (v2)" w:date="2023-11-06T15:00:00Z">
          <w:r w:rsidRPr="00260458" w:rsidDel="005D23EE">
            <w:rPr>
              <w:rStyle w:val="codeZchn"/>
              <w:lang w:val="en-CA"/>
            </w:rPr>
            <w:delText>tmap</w:delText>
          </w:r>
          <w:r w:rsidRPr="000A2273" w:rsidDel="005D23EE">
            <w:rPr>
              <w:lang w:val="en-CA"/>
            </w:rPr>
            <w:delText xml:space="preserve"> </w:delText>
          </w:r>
        </w:del>
        <w:r w:rsidRPr="000A2273">
          <w:rPr>
            <w:lang w:val="en-CA"/>
          </w:rPr>
          <w:t xml:space="preserve">reconstructed image </w:t>
        </w:r>
      </w:ins>
      <w:ins w:id="381" w:author="Frederic Maze (v2)" w:date="2023-11-06T15:00:00Z">
        <w:r w:rsidR="005D23EE">
          <w:rPr>
            <w:lang w:val="en-CA"/>
          </w:rPr>
          <w:t xml:space="preserve">of the </w:t>
        </w:r>
        <w:r w:rsidR="005D23EE" w:rsidRPr="000A2273">
          <w:rPr>
            <w:rStyle w:val="codeZchn"/>
            <w:lang w:val="en-CA"/>
          </w:rPr>
          <w:t>'</w:t>
        </w:r>
        <w:r w:rsidR="005D23EE" w:rsidRPr="00520250">
          <w:rPr>
            <w:rStyle w:val="codeZchn"/>
            <w:lang w:val="en-CA"/>
          </w:rPr>
          <w:t>tmap</w:t>
        </w:r>
        <w:r w:rsidR="005D23EE" w:rsidRPr="000A2273">
          <w:rPr>
            <w:rStyle w:val="codeZchn"/>
            <w:lang w:val="en-CA"/>
          </w:rPr>
          <w:t>'</w:t>
        </w:r>
        <w:r w:rsidR="005D23EE" w:rsidRPr="000A2273">
          <w:rPr>
            <w:lang w:val="en-CA"/>
          </w:rPr>
          <w:t xml:space="preserve"> derived item </w:t>
        </w:r>
      </w:ins>
      <w:ins w:id="382" w:author="Leo Barnes" w:date="2023-11-01T12:14:00Z">
        <w:r w:rsidRPr="000A2273">
          <w:rPr>
            <w:lang w:val="en-CA"/>
          </w:rPr>
          <w:t xml:space="preserve">as if the gain map has been fully applied and has the colour properties of the </w:t>
        </w:r>
      </w:ins>
      <w:ins w:id="383" w:author="Frederic Maze (v2)" w:date="2023-11-06T14:52:00Z">
        <w:r w:rsidR="00FB283D" w:rsidRPr="000A2273">
          <w:rPr>
            <w:rStyle w:val="codeZchn"/>
            <w:lang w:val="en-CA"/>
          </w:rPr>
          <w:t>'</w:t>
        </w:r>
      </w:ins>
      <w:ins w:id="384" w:author="Leo Barnes" w:date="2023-11-01T12:14:00Z">
        <w:r w:rsidRPr="00260458">
          <w:rPr>
            <w:rStyle w:val="codeZchn"/>
            <w:lang w:val="en-CA"/>
          </w:rPr>
          <w:t>colr</w:t>
        </w:r>
      </w:ins>
      <w:ins w:id="385" w:author="Frederic Maze (v2)" w:date="2023-11-06T14:52:00Z">
        <w:r w:rsidR="00FB283D" w:rsidRPr="000A2273">
          <w:rPr>
            <w:rStyle w:val="codeZchn"/>
            <w:lang w:val="en-CA"/>
          </w:rPr>
          <w:t>'</w:t>
        </w:r>
      </w:ins>
      <w:ins w:id="386" w:author="Leo Barnes" w:date="2023-11-01T12:14:00Z">
        <w:r w:rsidRPr="000A2273">
          <w:rPr>
            <w:lang w:val="en-CA"/>
          </w:rPr>
          <w:t xml:space="preserve"> </w:t>
        </w:r>
        <w:del w:id="387" w:author="Frederic Maze (v2)" w:date="2023-11-06T14:52:00Z">
          <w:r w:rsidRPr="000A2273" w:rsidDel="00FB283D">
            <w:rPr>
              <w:lang w:val="en-CA"/>
            </w:rPr>
            <w:delText>box</w:delText>
          </w:r>
        </w:del>
      </w:ins>
      <w:ins w:id="388" w:author="Frederic Maze (v2)" w:date="2023-11-06T14:52:00Z">
        <w:r w:rsidR="00FB283D">
          <w:rPr>
            <w:lang w:val="en-CA"/>
          </w:rPr>
          <w:t>item property</w:t>
        </w:r>
      </w:ins>
      <w:ins w:id="389" w:author="Leo Barnes" w:date="2023-11-01T12:14:00Z">
        <w:r w:rsidRPr="000A2273">
          <w:rPr>
            <w:lang w:val="en-CA"/>
          </w:rPr>
          <w:t xml:space="preserve"> associated with the </w:t>
        </w:r>
      </w:ins>
      <w:ins w:id="390" w:author="Frederic Maze (v2)" w:date="2023-11-06T15:00:00Z">
        <w:r w:rsidR="005D23EE" w:rsidRPr="000A2273">
          <w:rPr>
            <w:rStyle w:val="codeZchn"/>
            <w:lang w:val="en-CA"/>
          </w:rPr>
          <w:t>'</w:t>
        </w:r>
      </w:ins>
      <w:ins w:id="391" w:author="Leo Barnes" w:date="2023-11-01T12:14:00Z">
        <w:r w:rsidRPr="00260458">
          <w:rPr>
            <w:rStyle w:val="codeZchn"/>
            <w:lang w:val="en-CA"/>
          </w:rPr>
          <w:t>tmap</w:t>
        </w:r>
      </w:ins>
      <w:ins w:id="392" w:author="Frederic Maze (v2)" w:date="2023-11-06T15:00:00Z">
        <w:r w:rsidR="005D23EE" w:rsidRPr="000A2273">
          <w:rPr>
            <w:rStyle w:val="codeZchn"/>
            <w:lang w:val="en-CA"/>
          </w:rPr>
          <w:t>'</w:t>
        </w:r>
      </w:ins>
      <w:ins w:id="393" w:author="Leo Barnes" w:date="2023-11-01T12:14:00Z">
        <w:r w:rsidRPr="000A2273">
          <w:rPr>
            <w:lang w:val="en-CA"/>
          </w:rPr>
          <w:t xml:space="preserve"> </w:t>
        </w:r>
      </w:ins>
      <w:ins w:id="394" w:author="Frederic Maze (v2)" w:date="2023-11-06T15:00:00Z">
        <w:r w:rsidR="005D23EE">
          <w:rPr>
            <w:lang w:val="en-CA"/>
          </w:rPr>
          <w:t xml:space="preserve">derived </w:t>
        </w:r>
      </w:ins>
      <w:ins w:id="395" w:author="Leo Barnes" w:date="2023-11-01T12:14:00Z">
        <w:r w:rsidRPr="000A2273">
          <w:rPr>
            <w:lang w:val="en-CA"/>
          </w:rPr>
          <w:t>item.</w:t>
        </w:r>
      </w:ins>
    </w:p>
    <w:p w14:paraId="6153DFC9" w14:textId="4C3B353A" w:rsidR="00750258" w:rsidRPr="000A2273" w:rsidRDefault="00750258" w:rsidP="00750258">
      <w:pPr>
        <w:rPr>
          <w:ins w:id="396" w:author="Leo Barnes" w:date="2023-11-01T12:14:00Z"/>
          <w:lang w:val="en-CA"/>
        </w:rPr>
      </w:pPr>
      <w:ins w:id="397" w:author="Leo Barnes" w:date="2023-11-01T12:14:00Z">
        <w:r w:rsidRPr="000A2273">
          <w:rPr>
            <w:lang w:val="en-CA"/>
          </w:rPr>
          <w:t xml:space="preserve">The base input image and the </w:t>
        </w:r>
      </w:ins>
      <w:ins w:id="398" w:author="Frederic Maze (v2)" w:date="2023-11-06T15:01:00Z">
        <w:r w:rsidR="005D23EE" w:rsidRPr="000A2273">
          <w:rPr>
            <w:rStyle w:val="codeZchn"/>
            <w:lang w:val="en-CA"/>
          </w:rPr>
          <w:t>'</w:t>
        </w:r>
      </w:ins>
      <w:ins w:id="399" w:author="Leo Barnes" w:date="2023-11-01T12:14:00Z">
        <w:r w:rsidRPr="000A2273">
          <w:rPr>
            <w:rStyle w:val="codeZchn"/>
            <w:lang w:val="en-CA"/>
          </w:rPr>
          <w:t>tmap</w:t>
        </w:r>
      </w:ins>
      <w:ins w:id="400" w:author="Frederic Maze (v2)" w:date="2023-11-06T15:01:00Z">
        <w:r w:rsidR="005D23EE" w:rsidRPr="000A2273">
          <w:rPr>
            <w:rStyle w:val="codeZchn"/>
            <w:lang w:val="en-CA"/>
          </w:rPr>
          <w:t>'</w:t>
        </w:r>
      </w:ins>
      <w:ins w:id="401" w:author="Leo Barnes" w:date="2023-11-01T12:14:00Z">
        <w:r w:rsidRPr="000A2273">
          <w:rPr>
            <w:lang w:val="en-CA"/>
          </w:rPr>
          <w:t xml:space="preserve"> derived item should be associated with </w:t>
        </w:r>
      </w:ins>
      <w:ins w:id="402" w:author="Frederic Maze (v2)" w:date="2023-11-06T15:01:00Z">
        <w:r w:rsidR="005D23EE" w:rsidRPr="000A2273">
          <w:rPr>
            <w:rStyle w:val="codeZchn"/>
            <w:lang w:val="en-CA"/>
          </w:rPr>
          <w:t>'</w:t>
        </w:r>
      </w:ins>
      <w:ins w:id="403" w:author="Leo Barnes" w:date="2023-11-01T12:14:00Z">
        <w:r w:rsidRPr="000A2273">
          <w:rPr>
            <w:rStyle w:val="codeZchn"/>
            <w:lang w:val="en-CA"/>
          </w:rPr>
          <w:t>clli</w:t>
        </w:r>
      </w:ins>
      <w:ins w:id="404" w:author="Frederic Maze (v2)" w:date="2023-11-06T15:01:00Z">
        <w:r w:rsidR="005D23EE" w:rsidRPr="000A2273">
          <w:rPr>
            <w:rStyle w:val="codeZchn"/>
            <w:lang w:val="en-CA"/>
          </w:rPr>
          <w:t>'</w:t>
        </w:r>
      </w:ins>
      <w:ins w:id="405" w:author="Leo Barnes" w:date="2023-11-01T12:14:00Z">
        <w:r w:rsidRPr="000A2273">
          <w:rPr>
            <w:lang w:val="en-CA"/>
          </w:rPr>
          <w:t xml:space="preserve"> item properties as appropriate to further document the optimal viewing conditions of each representation.</w:t>
        </w:r>
      </w:ins>
    </w:p>
    <w:p w14:paraId="69BD11E3" w14:textId="3F112758" w:rsidR="00750258" w:rsidRPr="000A2273" w:rsidRDefault="00750258" w:rsidP="00750258">
      <w:pPr>
        <w:rPr>
          <w:ins w:id="406" w:author="Leo Barnes" w:date="2023-11-01T12:14:00Z"/>
          <w:lang w:val="en-CA" w:eastAsia="ja-JP"/>
        </w:rPr>
      </w:pPr>
      <w:ins w:id="407" w:author="Leo Barnes" w:date="2023-11-01T12:14:00Z">
        <w:r w:rsidRPr="000A2273">
          <w:rPr>
            <w:lang w:val="en-CA" w:eastAsia="ja-JP"/>
          </w:rPr>
          <w:t xml:space="preserve">A </w:t>
        </w:r>
      </w:ins>
      <w:ins w:id="408" w:author="Frederic Maze (v2)" w:date="2023-11-06T15:02:00Z">
        <w:r w:rsidR="005D23EE" w:rsidRPr="000A2273">
          <w:rPr>
            <w:rStyle w:val="codeZchn"/>
            <w:lang w:val="en-CA"/>
          </w:rPr>
          <w:t>'</w:t>
        </w:r>
      </w:ins>
      <w:ins w:id="409" w:author="Leo Barnes" w:date="2023-11-01T12:14:00Z">
        <w:r w:rsidRPr="00260458">
          <w:rPr>
            <w:rStyle w:val="codeZchn"/>
            <w:lang w:val="en-CA"/>
          </w:rPr>
          <w:t>tmap</w:t>
        </w:r>
      </w:ins>
      <w:ins w:id="410" w:author="Frederic Maze (v2)" w:date="2023-11-06T15:02:00Z">
        <w:r w:rsidR="005D23EE" w:rsidRPr="000A2273">
          <w:rPr>
            <w:rStyle w:val="codeZchn"/>
            <w:lang w:val="en-CA"/>
          </w:rPr>
          <w:t>'</w:t>
        </w:r>
      </w:ins>
      <w:ins w:id="411" w:author="Leo Barnes" w:date="2023-11-01T12:14:00Z">
        <w:r w:rsidRPr="000A2273">
          <w:rPr>
            <w:lang w:val="en-CA" w:eastAsia="ja-JP"/>
          </w:rPr>
          <w:t xml:space="preserve"> derived item should be associated with a </w:t>
        </w:r>
        <w:r w:rsidRPr="00260458">
          <w:rPr>
            <w:rStyle w:val="codeZchn"/>
            <w:lang w:val="en-CA"/>
          </w:rPr>
          <w:t>PixelInformationProperty</w:t>
        </w:r>
        <w:r w:rsidRPr="000A2273">
          <w:rPr>
            <w:lang w:val="en-CA" w:eastAsia="ja-JP"/>
          </w:rPr>
          <w:t xml:space="preserve"> item property. This property provides a hint to decoders on the approximate amount of colour resolution available after fully applying the gain map.</w:t>
        </w:r>
      </w:ins>
    </w:p>
    <w:p w14:paraId="15641293" w14:textId="5620B08C" w:rsidR="00750258" w:rsidRPr="000A2273" w:rsidRDefault="00750258" w:rsidP="00750258">
      <w:pPr>
        <w:rPr>
          <w:ins w:id="412" w:author="Leo Barnes" w:date="2023-11-01T12:14:00Z"/>
          <w:lang w:val="en-CA"/>
        </w:rPr>
      </w:pPr>
      <w:ins w:id="413" w:author="Leo Barnes" w:date="2023-11-01T12:14:00Z">
        <w:r w:rsidRPr="000A2273">
          <w:rPr>
            <w:lang w:val="en-CA" w:eastAsia="ja-JP"/>
          </w:rPr>
          <w:t xml:space="preserve">The number of channels in the gain map input item may be different than the number of channels in the </w:t>
        </w:r>
        <w:r w:rsidRPr="00260458">
          <w:rPr>
            <w:rStyle w:val="codeZchn"/>
            <w:lang w:val="en-CA"/>
          </w:rPr>
          <w:t>channels</w:t>
        </w:r>
        <w:r w:rsidRPr="000A2273">
          <w:rPr>
            <w:lang w:val="en-CA" w:eastAsia="ja-JP"/>
          </w:rPr>
          <w:t xml:space="preserve"> field in the </w:t>
        </w:r>
        <w:del w:id="414" w:author="Frederic Maze (v2)" w:date="2023-11-06T15:02:00Z">
          <w:r w:rsidRPr="00260458" w:rsidDel="005D23EE">
            <w:rPr>
              <w:rStyle w:val="codeZchn"/>
              <w:lang w:val="en-CA"/>
            </w:rPr>
            <w:delText>tmap</w:delText>
          </w:r>
          <w:r w:rsidRPr="000A2273" w:rsidDel="005D23EE">
            <w:rPr>
              <w:lang w:val="en-CA" w:eastAsia="ja-JP"/>
            </w:rPr>
            <w:delText xml:space="preserve"> </w:delText>
          </w:r>
        </w:del>
        <w:r w:rsidRPr="000A2273">
          <w:rPr>
            <w:lang w:val="en-CA" w:eastAsia="ja-JP"/>
          </w:rPr>
          <w:t>body</w:t>
        </w:r>
      </w:ins>
      <w:ins w:id="415" w:author="Frederic Maze (v2)" w:date="2023-11-06T15:02:00Z">
        <w:r w:rsidR="005D23EE">
          <w:rPr>
            <w:lang w:val="en-CA" w:eastAsia="ja-JP"/>
          </w:rPr>
          <w:t xml:space="preserve"> of the </w:t>
        </w:r>
        <w:r w:rsidR="005D23EE" w:rsidRPr="000A2273">
          <w:rPr>
            <w:rStyle w:val="codeZchn"/>
            <w:lang w:val="en-CA"/>
          </w:rPr>
          <w:t>'</w:t>
        </w:r>
        <w:r w:rsidR="005D23EE" w:rsidRPr="00520250">
          <w:rPr>
            <w:rStyle w:val="codeZchn"/>
            <w:lang w:val="en-CA"/>
          </w:rPr>
          <w:t>tmap</w:t>
        </w:r>
        <w:r w:rsidR="005D23EE" w:rsidRPr="000A2273">
          <w:rPr>
            <w:rStyle w:val="codeZchn"/>
            <w:lang w:val="en-CA"/>
          </w:rPr>
          <w:t>'</w:t>
        </w:r>
        <w:r w:rsidR="005D23EE" w:rsidRPr="000A2273">
          <w:rPr>
            <w:lang w:val="en-CA"/>
          </w:rPr>
          <w:t xml:space="preserve"> derived item</w:t>
        </w:r>
      </w:ins>
      <w:ins w:id="416" w:author="Leo Barnes" w:date="2023-11-01T12:14:00Z">
        <w:r w:rsidRPr="000A2273">
          <w:rPr>
            <w:lang w:val="en-CA" w:eastAsia="ja-JP"/>
          </w:rPr>
          <w:t xml:space="preserve">. If the gain map input item is single channel while the </w:t>
        </w:r>
        <w:r w:rsidRPr="00260458">
          <w:rPr>
            <w:rStyle w:val="codeZchn"/>
            <w:lang w:val="en-CA"/>
          </w:rPr>
          <w:t>channels</w:t>
        </w:r>
        <w:r w:rsidRPr="000A2273">
          <w:rPr>
            <w:lang w:val="en-CA" w:eastAsia="ja-JP"/>
          </w:rPr>
          <w:t xml:space="preserve"> field is multi-channel, the gain map input item shall be treated as if it has three identical colour channels. If the gain map input item is multi-channel while the </w:t>
        </w:r>
        <w:r w:rsidRPr="00260458">
          <w:rPr>
            <w:rStyle w:val="codeZchn"/>
            <w:lang w:val="en-CA"/>
          </w:rPr>
          <w:t>channels</w:t>
        </w:r>
        <w:r w:rsidRPr="000A2273">
          <w:rPr>
            <w:lang w:val="en-CA" w:eastAsia="ja-JP"/>
          </w:rPr>
          <w:t xml:space="preserve"> field is single channel, the </w:t>
        </w:r>
        <w:r w:rsidRPr="00260458">
          <w:rPr>
            <w:rStyle w:val="codeZchn"/>
            <w:lang w:val="en-CA"/>
          </w:rPr>
          <w:t>channels</w:t>
        </w:r>
        <w:r w:rsidRPr="000A2273">
          <w:rPr>
            <w:lang w:val="en-CA" w:eastAsia="ja-JP"/>
          </w:rPr>
          <w:t xml:space="preserve"> field shall be treated as if it is multi-channel with identical values for all channels.</w:t>
        </w:r>
      </w:ins>
    </w:p>
    <w:p w14:paraId="3B295477" w14:textId="77777777" w:rsidR="00750258" w:rsidRPr="00260458" w:rsidRDefault="00750258" w:rsidP="00750258">
      <w:pPr>
        <w:pStyle w:val="Note"/>
        <w:rPr>
          <w:ins w:id="417" w:author="Leo Barnes" w:date="2023-11-01T12:14:00Z"/>
          <w:lang w:val="en-CA"/>
        </w:rPr>
      </w:pPr>
      <w:ins w:id="418" w:author="Leo Barnes" w:date="2023-11-01T12:14:00Z">
        <w:r w:rsidRPr="00260458">
          <w:rPr>
            <w:lang w:val="en-CA"/>
          </w:rPr>
          <w:t xml:space="preserve">NOTE 1: The gain map input image </w:t>
        </w:r>
        <w:commentRangeStart w:id="419"/>
        <w:r w:rsidRPr="00260458">
          <w:rPr>
            <w:lang w:val="en-CA"/>
          </w:rPr>
          <w:t xml:space="preserve">should be marked </w:t>
        </w:r>
      </w:ins>
      <w:commentRangeEnd w:id="419"/>
      <w:r w:rsidR="00801F13">
        <w:rPr>
          <w:rStyle w:val="CommentReference"/>
        </w:rPr>
        <w:commentReference w:id="419"/>
      </w:r>
      <w:ins w:id="420" w:author="Leo Barnes" w:date="2023-11-01T12:14:00Z">
        <w:r w:rsidRPr="00260458">
          <w:rPr>
            <w:lang w:val="en-CA"/>
          </w:rPr>
          <w:t xml:space="preserve">as hidden by setting (flags &amp; 1) equal to 0 in its </w:t>
        </w:r>
        <w:r w:rsidRPr="000A2273">
          <w:rPr>
            <w:rStyle w:val="codeZchn"/>
            <w:lang w:val="en-CA"/>
          </w:rPr>
          <w:t>infe</w:t>
        </w:r>
        <w:r w:rsidRPr="00260458">
          <w:rPr>
            <w:lang w:val="en-CA"/>
          </w:rPr>
          <w:t xml:space="preserve"> entry.</w:t>
        </w:r>
      </w:ins>
    </w:p>
    <w:p w14:paraId="3B9A2283" w14:textId="6349D320" w:rsidR="00750258" w:rsidRPr="00260458" w:rsidRDefault="00750258" w:rsidP="00750258">
      <w:pPr>
        <w:pStyle w:val="Note"/>
        <w:rPr>
          <w:ins w:id="421" w:author="Leo Barnes" w:date="2023-11-01T12:14:00Z"/>
          <w:lang w:val="en-CA"/>
        </w:rPr>
      </w:pPr>
      <w:ins w:id="422" w:author="Leo Barnes" w:date="2023-11-01T12:14:00Z">
        <w:r w:rsidRPr="00260458">
          <w:rPr>
            <w:lang w:val="en-CA"/>
          </w:rPr>
          <w:t xml:space="preserve">NOTE 2: Backwards compatibility with parsers that do not support the </w:t>
        </w:r>
        <w:del w:id="423" w:author="Frederic Maze (v2)" w:date="2023-11-06T15:05:00Z">
          <w:r w:rsidRPr="000A2273" w:rsidDel="00801F13">
            <w:rPr>
              <w:rStyle w:val="codeZchn"/>
              <w:lang w:val="en-CA"/>
            </w:rPr>
            <w:delText>tmap</w:delText>
          </w:r>
        </w:del>
      </w:ins>
      <w:ins w:id="424" w:author="Frederic Maze (v2)" w:date="2023-11-06T15:05:00Z">
        <w:r w:rsidR="00801F13" w:rsidRPr="00260458">
          <w:t>tone-map</w:t>
        </w:r>
      </w:ins>
      <w:ins w:id="425" w:author="Leo Barnes" w:date="2023-11-01T12:14:00Z">
        <w:r w:rsidRPr="00260458">
          <w:rPr>
            <w:lang w:val="en-CA"/>
          </w:rPr>
          <w:t xml:space="preserve"> derivation </w:t>
        </w:r>
        <w:del w:id="426" w:author="Frederic Maze (v2)" w:date="2023-11-06T15:06:00Z">
          <w:r w:rsidRPr="00260458" w:rsidDel="00801F13">
            <w:rPr>
              <w:lang w:val="en-CA"/>
            </w:rPr>
            <w:delText>may</w:delText>
          </w:r>
        </w:del>
      </w:ins>
      <w:ins w:id="427" w:author="Frederic Maze (v2)" w:date="2023-11-06T15:06:00Z">
        <w:r w:rsidR="00801F13">
          <w:rPr>
            <w:lang w:val="en-CA"/>
          </w:rPr>
          <w:t>can</w:t>
        </w:r>
      </w:ins>
      <w:ins w:id="428" w:author="Leo Barnes" w:date="2023-11-01T12:14:00Z">
        <w:r w:rsidRPr="00260458">
          <w:rPr>
            <w:lang w:val="en-CA"/>
          </w:rPr>
          <w:t xml:space="preserve"> be achieved by placing the base input image item and the </w:t>
        </w:r>
      </w:ins>
      <w:ins w:id="429" w:author="Frederic Maze (v2)" w:date="2023-11-06T15:06:00Z">
        <w:r w:rsidR="00801F13" w:rsidRPr="000A2273">
          <w:rPr>
            <w:rStyle w:val="codeZchn"/>
            <w:lang w:val="en-CA"/>
          </w:rPr>
          <w:t>'</w:t>
        </w:r>
      </w:ins>
      <w:ins w:id="430" w:author="Leo Barnes" w:date="2023-11-01T12:14:00Z">
        <w:r w:rsidRPr="000A2273">
          <w:rPr>
            <w:rStyle w:val="codeZchn"/>
            <w:lang w:val="en-CA"/>
          </w:rPr>
          <w:t>tmap</w:t>
        </w:r>
      </w:ins>
      <w:ins w:id="431" w:author="Frederic Maze (v2)" w:date="2023-11-06T15:06:00Z">
        <w:r w:rsidR="00801F13" w:rsidRPr="000A2273">
          <w:rPr>
            <w:rStyle w:val="codeZchn"/>
            <w:lang w:val="en-CA"/>
          </w:rPr>
          <w:t>'</w:t>
        </w:r>
      </w:ins>
      <w:ins w:id="432" w:author="Leo Barnes" w:date="2023-11-01T12:14:00Z">
        <w:r w:rsidRPr="00260458">
          <w:rPr>
            <w:lang w:val="en-CA"/>
          </w:rPr>
          <w:t xml:space="preserve"> </w:t>
        </w:r>
        <w:del w:id="433" w:author="Frederic Maze (v2)" w:date="2023-11-06T15:05:00Z">
          <w:r w:rsidRPr="00260458" w:rsidDel="00801F13">
            <w:rPr>
              <w:lang w:val="en-CA"/>
            </w:rPr>
            <w:delText>derivation</w:delText>
          </w:r>
        </w:del>
      </w:ins>
      <w:ins w:id="434" w:author="Frederic Maze (v2)" w:date="2023-11-06T15:05:00Z">
        <w:r w:rsidR="00801F13">
          <w:rPr>
            <w:lang w:val="en-CA"/>
          </w:rPr>
          <w:t>derived</w:t>
        </w:r>
      </w:ins>
      <w:ins w:id="435" w:author="Leo Barnes" w:date="2023-11-01T12:14:00Z">
        <w:r w:rsidRPr="00260458">
          <w:rPr>
            <w:lang w:val="en-CA"/>
          </w:rPr>
          <w:t xml:space="preserve"> item in an </w:t>
        </w:r>
      </w:ins>
      <w:ins w:id="436" w:author="Frederic Maze (v2)" w:date="2023-11-06T15:06:00Z">
        <w:r w:rsidR="00801F13" w:rsidRPr="000A2273">
          <w:rPr>
            <w:rStyle w:val="codeZchn"/>
            <w:lang w:val="en-CA"/>
          </w:rPr>
          <w:t>'</w:t>
        </w:r>
      </w:ins>
      <w:ins w:id="437" w:author="Leo Barnes" w:date="2023-11-01T12:14:00Z">
        <w:r w:rsidRPr="000A2273">
          <w:rPr>
            <w:rStyle w:val="codeZchn"/>
            <w:lang w:val="en-CA"/>
          </w:rPr>
          <w:t>altr</w:t>
        </w:r>
      </w:ins>
      <w:ins w:id="438" w:author="Frederic Maze (v2)" w:date="2023-11-06T15:06:00Z">
        <w:r w:rsidR="00801F13" w:rsidRPr="000A2273">
          <w:rPr>
            <w:rStyle w:val="codeZchn"/>
            <w:lang w:val="en-CA"/>
          </w:rPr>
          <w:t>'</w:t>
        </w:r>
      </w:ins>
      <w:ins w:id="439" w:author="Leo Barnes" w:date="2023-11-01T12:14:00Z">
        <w:r w:rsidRPr="00260458">
          <w:rPr>
            <w:lang w:val="en-CA"/>
          </w:rPr>
          <w:t xml:space="preserve"> entity group.</w:t>
        </w:r>
      </w:ins>
    </w:p>
    <w:p w14:paraId="232AC7CB" w14:textId="70DE845D" w:rsidR="00750258" w:rsidRPr="000A2273" w:rsidRDefault="00750258" w:rsidP="00260458">
      <w:pPr>
        <w:pStyle w:val="Heading3"/>
        <w:numPr>
          <w:ilvl w:val="4"/>
          <w:numId w:val="27"/>
        </w:numPr>
        <w:spacing w:after="0"/>
        <w:rPr>
          <w:ins w:id="440" w:author="Leo Barnes" w:date="2023-11-01T12:14:00Z"/>
          <w:lang w:val="en-CA"/>
        </w:rPr>
      </w:pPr>
      <w:bookmarkStart w:id="441" w:name="_Toc149827137"/>
      <w:bookmarkStart w:id="442" w:name="_Toc149831935"/>
      <w:ins w:id="443" w:author="Leo Barnes" w:date="2023-11-01T12:14:00Z">
        <w:r w:rsidRPr="000A2273">
          <w:rPr>
            <w:lang w:val="en-CA"/>
          </w:rPr>
          <w:t>Syntax</w:t>
        </w:r>
        <w:bookmarkEnd w:id="441"/>
        <w:bookmarkEnd w:id="442"/>
      </w:ins>
    </w:p>
    <w:p w14:paraId="3B3F862C" w14:textId="77777777" w:rsidR="00750258" w:rsidRPr="00260458" w:rsidRDefault="00750258" w:rsidP="00F047D4">
      <w:pPr>
        <w:pStyle w:val="code0"/>
        <w:rPr>
          <w:ins w:id="444" w:author="Leo Barnes" w:date="2023-11-01T12:14:00Z"/>
          <w:lang w:val="en-CA"/>
        </w:rPr>
      </w:pPr>
      <w:ins w:id="445" w:author="Leo Barnes" w:date="2023-11-01T12:14:00Z">
        <w:r w:rsidRPr="00260458">
          <w:rPr>
            <w:lang w:val="en-CA"/>
          </w:rPr>
          <w:t>struct SignedRational {</w:t>
        </w:r>
        <w:r w:rsidRPr="00260458">
          <w:rPr>
            <w:lang w:val="en-CA"/>
          </w:rPr>
          <w:br/>
        </w:r>
        <w:r w:rsidRPr="00260458">
          <w:rPr>
            <w:lang w:val="en-CA"/>
          </w:rPr>
          <w:tab/>
          <w:t>signed int(32) numerator;</w:t>
        </w:r>
        <w:r w:rsidRPr="00260458">
          <w:rPr>
            <w:lang w:val="en-CA"/>
          </w:rPr>
          <w:br/>
        </w:r>
        <w:r w:rsidRPr="00260458">
          <w:rPr>
            <w:lang w:val="en-CA"/>
          </w:rPr>
          <w:tab/>
          <w:t>unsigned int(32) denominator;</w:t>
        </w:r>
        <w:r w:rsidRPr="00260458">
          <w:rPr>
            <w:lang w:val="en-CA"/>
          </w:rPr>
          <w:br/>
          <w:t>}</w:t>
        </w:r>
      </w:ins>
    </w:p>
    <w:p w14:paraId="0F0B0E25" w14:textId="77777777" w:rsidR="00750258" w:rsidRPr="00260458" w:rsidRDefault="00750258" w:rsidP="00F047D4">
      <w:pPr>
        <w:pStyle w:val="code0"/>
        <w:rPr>
          <w:ins w:id="446" w:author="Leo Barnes" w:date="2023-11-01T12:14:00Z"/>
          <w:lang w:val="en-CA"/>
        </w:rPr>
      </w:pPr>
      <w:ins w:id="447" w:author="Leo Barnes" w:date="2023-11-01T12:14:00Z">
        <w:r w:rsidRPr="00260458">
          <w:rPr>
            <w:lang w:val="en-CA"/>
          </w:rPr>
          <w:t>struct UnsignedRational {</w:t>
        </w:r>
        <w:r w:rsidRPr="00260458">
          <w:rPr>
            <w:lang w:val="en-CA"/>
          </w:rPr>
          <w:br/>
        </w:r>
        <w:r w:rsidRPr="00260458">
          <w:rPr>
            <w:lang w:val="en-CA"/>
          </w:rPr>
          <w:tab/>
          <w:t>unsigned int(32) numerator;</w:t>
        </w:r>
        <w:r w:rsidRPr="00260458">
          <w:rPr>
            <w:lang w:val="en-CA"/>
          </w:rPr>
          <w:br/>
        </w:r>
        <w:r w:rsidRPr="00260458">
          <w:rPr>
            <w:lang w:val="en-CA"/>
          </w:rPr>
          <w:tab/>
          <w:t>unsigned int(32) denominator;</w:t>
        </w:r>
        <w:r w:rsidRPr="00260458">
          <w:rPr>
            <w:lang w:val="en-CA"/>
          </w:rPr>
          <w:br/>
          <w:t>}</w:t>
        </w:r>
      </w:ins>
    </w:p>
    <w:p w14:paraId="362A51D9" w14:textId="77777777" w:rsidR="00750258" w:rsidRPr="00260458" w:rsidRDefault="00750258" w:rsidP="00F047D4">
      <w:pPr>
        <w:pStyle w:val="code0"/>
        <w:rPr>
          <w:ins w:id="448" w:author="Leo Barnes" w:date="2023-11-01T12:14:00Z"/>
          <w:lang w:val="en-CA"/>
        </w:rPr>
      </w:pPr>
      <w:ins w:id="449" w:author="Leo Barnes" w:date="2023-11-01T12:14:00Z">
        <w:r w:rsidRPr="00260458">
          <w:rPr>
            <w:lang w:val="en-CA"/>
          </w:rPr>
          <w:lastRenderedPageBreak/>
          <w:t>struct ToneMapChannelCommonDenominator {</w:t>
        </w:r>
        <w:r w:rsidRPr="00260458">
          <w:rPr>
            <w:lang w:val="en-CA"/>
          </w:rPr>
          <w:br/>
        </w:r>
        <w:r w:rsidRPr="00260458">
          <w:rPr>
            <w:lang w:val="en-CA"/>
          </w:rPr>
          <w:tab/>
          <w:t>int(32) gain_map_min_numerator;</w:t>
        </w:r>
        <w:r w:rsidRPr="00260458">
          <w:rPr>
            <w:lang w:val="en-CA"/>
          </w:rPr>
          <w:br/>
        </w:r>
        <w:r w:rsidRPr="00260458">
          <w:rPr>
            <w:lang w:val="en-CA"/>
          </w:rPr>
          <w:tab/>
          <w:t>int(32) gain_map_max_numerator;</w:t>
        </w:r>
        <w:r w:rsidRPr="00260458">
          <w:rPr>
            <w:lang w:val="en-CA"/>
          </w:rPr>
          <w:br/>
        </w:r>
        <w:r w:rsidRPr="00260458">
          <w:rPr>
            <w:lang w:val="en-CA"/>
          </w:rPr>
          <w:tab/>
          <w:t>unsigned int(32) gamma_numerator;</w:t>
        </w:r>
        <w:r w:rsidRPr="00260458">
          <w:rPr>
            <w:lang w:val="en-CA"/>
          </w:rPr>
          <w:br/>
        </w:r>
        <w:r w:rsidRPr="00260458">
          <w:rPr>
            <w:lang w:val="en-CA"/>
          </w:rPr>
          <w:tab/>
          <w:t>int(32) base_offset_numerator;</w:t>
        </w:r>
        <w:r w:rsidRPr="00260458">
          <w:rPr>
            <w:lang w:val="en-CA"/>
          </w:rPr>
          <w:br/>
        </w:r>
        <w:r w:rsidRPr="00260458">
          <w:rPr>
            <w:lang w:val="en-CA"/>
          </w:rPr>
          <w:tab/>
          <w:t>int(32) alternate_offset_numerator;</w:t>
        </w:r>
        <w:r w:rsidRPr="00260458">
          <w:rPr>
            <w:lang w:val="en-CA"/>
          </w:rPr>
          <w:br/>
          <w:t>}</w:t>
        </w:r>
      </w:ins>
    </w:p>
    <w:p w14:paraId="1092B259" w14:textId="77777777" w:rsidR="00750258" w:rsidRPr="00260458" w:rsidRDefault="00750258" w:rsidP="00F047D4">
      <w:pPr>
        <w:pStyle w:val="code0"/>
        <w:rPr>
          <w:ins w:id="450" w:author="Leo Barnes" w:date="2023-11-01T12:14:00Z"/>
          <w:lang w:val="en-CA"/>
        </w:rPr>
      </w:pPr>
      <w:ins w:id="451" w:author="Leo Barnes" w:date="2023-11-01T12:14:00Z">
        <w:r w:rsidRPr="00260458">
          <w:rPr>
            <w:lang w:val="en-CA"/>
          </w:rPr>
          <w:t>struct ToneMapChannel {</w:t>
        </w:r>
        <w:r w:rsidRPr="00260458">
          <w:rPr>
            <w:lang w:val="en-CA"/>
          </w:rPr>
          <w:br/>
        </w:r>
        <w:r w:rsidRPr="00260458">
          <w:rPr>
            <w:lang w:val="en-CA"/>
          </w:rPr>
          <w:tab/>
          <w:t>SignedRational gain_map_min;</w:t>
        </w:r>
        <w:r w:rsidRPr="00260458">
          <w:rPr>
            <w:lang w:val="en-CA"/>
          </w:rPr>
          <w:br/>
        </w:r>
        <w:r w:rsidRPr="00260458">
          <w:rPr>
            <w:lang w:val="en-CA"/>
          </w:rPr>
          <w:tab/>
          <w:t>SignedRational gain_map_max;</w:t>
        </w:r>
        <w:r w:rsidRPr="00260458">
          <w:rPr>
            <w:lang w:val="en-CA"/>
          </w:rPr>
          <w:br/>
        </w:r>
        <w:r w:rsidRPr="00260458">
          <w:rPr>
            <w:lang w:val="en-CA"/>
          </w:rPr>
          <w:tab/>
          <w:t>UnsignedRational gamma;</w:t>
        </w:r>
        <w:r w:rsidRPr="00260458">
          <w:rPr>
            <w:lang w:val="en-CA"/>
          </w:rPr>
          <w:br/>
        </w:r>
        <w:r w:rsidRPr="00260458">
          <w:rPr>
            <w:lang w:val="en-CA"/>
          </w:rPr>
          <w:tab/>
          <w:t>SignedRational base_offset;</w:t>
        </w:r>
        <w:r w:rsidRPr="00260458">
          <w:rPr>
            <w:lang w:val="en-CA"/>
          </w:rPr>
          <w:br/>
        </w:r>
        <w:r w:rsidRPr="00260458">
          <w:rPr>
            <w:lang w:val="en-CA"/>
          </w:rPr>
          <w:tab/>
          <w:t>SignedRational alternate_offset;</w:t>
        </w:r>
        <w:r w:rsidRPr="00260458">
          <w:rPr>
            <w:lang w:val="en-CA"/>
          </w:rPr>
          <w:br/>
          <w:t>}</w:t>
        </w:r>
      </w:ins>
    </w:p>
    <w:p w14:paraId="66D0C2DE" w14:textId="77777777" w:rsidR="00750258" w:rsidRPr="00260458" w:rsidRDefault="00750258" w:rsidP="00F047D4">
      <w:pPr>
        <w:pStyle w:val="code0"/>
        <w:rPr>
          <w:ins w:id="452" w:author="Leo Barnes" w:date="2023-11-01T12:14:00Z"/>
          <w:lang w:val="en-CA"/>
        </w:rPr>
      </w:pPr>
      <w:ins w:id="453" w:author="Leo Barnes" w:date="2023-11-01T12:14:00Z">
        <w:r w:rsidRPr="00260458">
          <w:rPr>
            <w:lang w:val="en-CA"/>
          </w:rPr>
          <w:t>aligned(8) class ToneMapImage {</w:t>
        </w:r>
        <w:r w:rsidRPr="00260458">
          <w:rPr>
            <w:lang w:val="en-CA"/>
          </w:rPr>
          <w:br/>
        </w:r>
        <w:r w:rsidRPr="00260458">
          <w:rPr>
            <w:lang w:val="en-CA"/>
          </w:rPr>
          <w:tab/>
          <w:t>unsigned int(8) version = 0;</w:t>
        </w:r>
        <w:r w:rsidRPr="00260458">
          <w:rPr>
            <w:lang w:val="en-CA"/>
          </w:rPr>
          <w:br/>
        </w:r>
        <w:r w:rsidRPr="00260458">
          <w:rPr>
            <w:lang w:val="en-CA"/>
          </w:rPr>
          <w:tab/>
          <w:t>if(version == 0) {</w:t>
        </w:r>
        <w:r w:rsidRPr="00260458">
          <w:rPr>
            <w:lang w:val="en-CA"/>
          </w:rPr>
          <w:br/>
        </w:r>
        <w:r w:rsidRPr="00260458">
          <w:rPr>
            <w:lang w:val="en-CA"/>
          </w:rPr>
          <w:tab/>
        </w:r>
        <w:r w:rsidRPr="00260458">
          <w:rPr>
            <w:lang w:val="en-CA"/>
          </w:rPr>
          <w:tab/>
          <w:t>unsigned int(8) flags;</w:t>
        </w:r>
        <w:r w:rsidRPr="00260458">
          <w:rPr>
            <w:lang w:val="en-CA"/>
          </w:rPr>
          <w:br/>
        </w:r>
        <w:r w:rsidRPr="00260458">
          <w:rPr>
            <w:lang w:val="en-CA"/>
          </w:rPr>
          <w:tab/>
        </w:r>
        <w:r w:rsidRPr="00260458">
          <w:rPr>
            <w:lang w:val="en-CA"/>
          </w:rPr>
          <w:tab/>
          <w:t>// temp/nonparsable variable</w:t>
        </w:r>
        <w:r w:rsidRPr="00260458">
          <w:rPr>
            <w:lang w:val="en-CA"/>
          </w:rPr>
          <w:br/>
        </w:r>
        <w:r w:rsidRPr="00260458">
          <w:rPr>
            <w:lang w:val="en-CA"/>
          </w:rPr>
          <w:tab/>
        </w:r>
        <w:r w:rsidRPr="00260458">
          <w:rPr>
            <w:lang w:val="en-CA"/>
          </w:rPr>
          <w:tab/>
          <w:t>int channel_count = (flags &amp; 1)*2 + 1;</w:t>
        </w:r>
        <w:r w:rsidRPr="00260458">
          <w:rPr>
            <w:lang w:val="en-CA"/>
          </w:rPr>
          <w:br/>
        </w:r>
        <w:r w:rsidRPr="00260458">
          <w:rPr>
            <w:lang w:val="en-CA"/>
          </w:rPr>
          <w:tab/>
        </w:r>
        <w:r w:rsidRPr="00260458">
          <w:rPr>
            <w:lang w:val="en-CA"/>
          </w:rPr>
          <w:tab/>
          <w:t xml:space="preserve">Boolean </w:t>
        </w:r>
        <w:r w:rsidRPr="000A2273">
          <w:rPr>
            <w:lang w:val="en-CA"/>
          </w:rPr>
          <w:t xml:space="preserve">use_base_colour_space </w:t>
        </w:r>
        <w:r w:rsidRPr="00260458">
          <w:rPr>
            <w:lang w:val="en-CA"/>
          </w:rPr>
          <w:t>= (flags &amp; 2) != 0;</w:t>
        </w:r>
        <w:r w:rsidRPr="00260458">
          <w:rPr>
            <w:lang w:val="en-CA"/>
          </w:rPr>
          <w:br/>
        </w:r>
        <w:r w:rsidRPr="00260458">
          <w:rPr>
            <w:lang w:val="en-CA"/>
          </w:rPr>
          <w:tab/>
        </w:r>
        <w:r w:rsidRPr="00260458">
          <w:rPr>
            <w:lang w:val="en-CA"/>
          </w:rPr>
          <w:tab/>
          <w:t xml:space="preserve">Boolean </w:t>
        </w:r>
        <w:r w:rsidRPr="000A2273">
          <w:rPr>
            <w:lang w:val="en-CA"/>
          </w:rPr>
          <w:t xml:space="preserve">backward_direction </w:t>
        </w:r>
        <w:r w:rsidRPr="00260458">
          <w:rPr>
            <w:lang w:val="en-CA"/>
          </w:rPr>
          <w:t>= (flags &amp; 4) != 0;</w:t>
        </w:r>
        <w:r w:rsidRPr="00260458">
          <w:rPr>
            <w:lang w:val="en-CA"/>
          </w:rPr>
          <w:br/>
        </w:r>
        <w:r w:rsidRPr="00260458">
          <w:rPr>
            <w:lang w:val="en-CA"/>
          </w:rPr>
          <w:tab/>
        </w:r>
        <w:r w:rsidRPr="00260458">
          <w:rPr>
            <w:lang w:val="en-CA"/>
          </w:rPr>
          <w:tab/>
          <w:t>Boolean use_</w:t>
        </w:r>
        <w:r w:rsidRPr="000A2273">
          <w:rPr>
            <w:lang w:val="en-CA"/>
          </w:rPr>
          <w:t xml:space="preserve">common_denominator </w:t>
        </w:r>
        <w:r w:rsidRPr="00260458">
          <w:rPr>
            <w:lang w:val="en-CA"/>
          </w:rPr>
          <w:t>= (flags &amp; 8) != 0;</w:t>
        </w:r>
        <w:r w:rsidRPr="00260458">
          <w:rPr>
            <w:lang w:val="en-CA"/>
          </w:rPr>
          <w:br/>
        </w:r>
        <w:r w:rsidRPr="00260458">
          <w:rPr>
            <w:lang w:val="en-CA"/>
          </w:rPr>
          <w:tab/>
        </w:r>
        <w:r w:rsidRPr="00260458">
          <w:rPr>
            <w:lang w:val="en-CA"/>
          </w:rPr>
          <w:tab/>
          <w:t>if (use_common_denominator) {</w:t>
        </w:r>
        <w:r w:rsidRPr="00260458">
          <w:rPr>
            <w:lang w:val="en-CA"/>
          </w:rPr>
          <w:br/>
        </w:r>
        <w:r w:rsidRPr="00260458">
          <w:rPr>
            <w:lang w:val="en-CA"/>
          </w:rPr>
          <w:tab/>
        </w:r>
        <w:r w:rsidRPr="00260458">
          <w:rPr>
            <w:lang w:val="en-CA"/>
          </w:rPr>
          <w:tab/>
        </w:r>
        <w:r w:rsidRPr="00260458">
          <w:rPr>
            <w:lang w:val="en-CA"/>
          </w:rPr>
          <w:tab/>
          <w:t>unsigned int(32) common_denominator;</w:t>
        </w:r>
        <w:r w:rsidRPr="00260458">
          <w:rPr>
            <w:lang w:val="en-CA"/>
          </w:rPr>
          <w:br/>
        </w:r>
        <w:r w:rsidRPr="00260458">
          <w:rPr>
            <w:lang w:val="en-CA"/>
          </w:rPr>
          <w:tab/>
        </w:r>
        <w:r w:rsidRPr="00260458">
          <w:rPr>
            <w:lang w:val="en-CA"/>
          </w:rPr>
          <w:tab/>
        </w:r>
        <w:r w:rsidRPr="00260458">
          <w:rPr>
            <w:lang w:val="en-CA"/>
          </w:rPr>
          <w:tab/>
          <w:t>unsigned int(32) base_hdr_headroom_numerator;</w:t>
        </w:r>
        <w:r w:rsidRPr="00260458">
          <w:rPr>
            <w:lang w:val="en-CA"/>
          </w:rPr>
          <w:br/>
        </w:r>
        <w:r w:rsidRPr="00260458">
          <w:rPr>
            <w:lang w:val="en-CA"/>
          </w:rPr>
          <w:tab/>
        </w:r>
        <w:r w:rsidRPr="00260458">
          <w:rPr>
            <w:lang w:val="en-CA"/>
          </w:rPr>
          <w:tab/>
        </w:r>
        <w:r w:rsidRPr="00260458">
          <w:rPr>
            <w:lang w:val="en-CA"/>
          </w:rPr>
          <w:tab/>
          <w:t>unsigned int(32) alternate_hdr_headroom_numerator;</w:t>
        </w:r>
        <w:r w:rsidRPr="00260458">
          <w:rPr>
            <w:lang w:val="en-CA"/>
          </w:rPr>
          <w:br/>
        </w:r>
        <w:r w:rsidRPr="00260458">
          <w:rPr>
            <w:lang w:val="en-CA"/>
          </w:rPr>
          <w:tab/>
        </w:r>
        <w:r w:rsidRPr="00260458">
          <w:rPr>
            <w:lang w:val="en-CA"/>
          </w:rPr>
          <w:tab/>
        </w:r>
        <w:r w:rsidRPr="00260458">
          <w:rPr>
            <w:lang w:val="en-CA"/>
          </w:rPr>
          <w:tab/>
          <w:t>ToneMapChannelCommonDenominator channels[channel_count];</w:t>
        </w:r>
        <w:r w:rsidRPr="00260458">
          <w:rPr>
            <w:lang w:val="en-CA"/>
          </w:rPr>
          <w:br/>
        </w:r>
        <w:r w:rsidRPr="00260458">
          <w:rPr>
            <w:lang w:val="en-CA"/>
          </w:rPr>
          <w:tab/>
        </w:r>
        <w:r w:rsidRPr="00260458">
          <w:rPr>
            <w:lang w:val="en-CA"/>
          </w:rPr>
          <w:tab/>
          <w:t>}</w:t>
        </w:r>
        <w:r w:rsidRPr="00260458">
          <w:rPr>
            <w:lang w:val="en-CA"/>
          </w:rPr>
          <w:br/>
        </w:r>
        <w:r w:rsidRPr="00260458">
          <w:rPr>
            <w:lang w:val="en-CA"/>
          </w:rPr>
          <w:tab/>
        </w:r>
        <w:r w:rsidRPr="00260458">
          <w:rPr>
            <w:lang w:val="en-CA"/>
          </w:rPr>
          <w:tab/>
          <w:t>else {</w:t>
        </w:r>
        <w:r w:rsidRPr="00260458">
          <w:rPr>
            <w:lang w:val="en-CA"/>
          </w:rPr>
          <w:br/>
        </w:r>
        <w:r w:rsidRPr="00260458">
          <w:rPr>
            <w:lang w:val="en-CA"/>
          </w:rPr>
          <w:tab/>
        </w:r>
        <w:r w:rsidRPr="00260458">
          <w:rPr>
            <w:lang w:val="en-CA"/>
          </w:rPr>
          <w:tab/>
        </w:r>
        <w:r w:rsidRPr="00260458">
          <w:rPr>
            <w:lang w:val="en-CA"/>
          </w:rPr>
          <w:tab/>
          <w:t>UnsignedRational base_hdr_headroom;</w:t>
        </w:r>
        <w:r w:rsidRPr="00260458">
          <w:rPr>
            <w:lang w:val="en-CA"/>
          </w:rPr>
          <w:br/>
        </w:r>
        <w:r w:rsidRPr="00260458">
          <w:rPr>
            <w:lang w:val="en-CA"/>
          </w:rPr>
          <w:tab/>
        </w:r>
        <w:r w:rsidRPr="00260458">
          <w:rPr>
            <w:lang w:val="en-CA"/>
          </w:rPr>
          <w:tab/>
        </w:r>
        <w:r w:rsidRPr="00260458">
          <w:rPr>
            <w:lang w:val="en-CA"/>
          </w:rPr>
          <w:tab/>
          <w:t>UnsignedRational alternate_hdr_headroom;</w:t>
        </w:r>
        <w:r w:rsidRPr="00260458">
          <w:rPr>
            <w:lang w:val="en-CA"/>
          </w:rPr>
          <w:br/>
        </w:r>
        <w:r w:rsidRPr="00260458">
          <w:rPr>
            <w:lang w:val="en-CA"/>
          </w:rPr>
          <w:tab/>
        </w:r>
        <w:r w:rsidRPr="00260458">
          <w:rPr>
            <w:lang w:val="en-CA"/>
          </w:rPr>
          <w:tab/>
        </w:r>
        <w:r w:rsidRPr="00260458">
          <w:rPr>
            <w:lang w:val="en-CA"/>
          </w:rPr>
          <w:tab/>
          <w:t>ToneMapChannel channels[channel_count];</w:t>
        </w:r>
        <w:r w:rsidRPr="00260458">
          <w:rPr>
            <w:lang w:val="en-CA"/>
          </w:rPr>
          <w:br/>
        </w:r>
        <w:r w:rsidRPr="00260458">
          <w:rPr>
            <w:lang w:val="en-CA"/>
          </w:rPr>
          <w:tab/>
        </w:r>
        <w:r w:rsidRPr="00260458">
          <w:rPr>
            <w:lang w:val="en-CA"/>
          </w:rPr>
          <w:tab/>
          <w:t>}</w:t>
        </w:r>
        <w:r w:rsidRPr="00260458">
          <w:rPr>
            <w:lang w:val="en-CA"/>
          </w:rPr>
          <w:br/>
        </w:r>
        <w:r w:rsidRPr="00260458">
          <w:rPr>
            <w:lang w:val="en-CA"/>
          </w:rPr>
          <w:tab/>
          <w:t>}</w:t>
        </w:r>
        <w:r w:rsidRPr="00260458">
          <w:rPr>
            <w:lang w:val="en-CA"/>
          </w:rPr>
          <w:br/>
          <w:t>}</w:t>
        </w:r>
      </w:ins>
    </w:p>
    <w:p w14:paraId="71D0A3E0" w14:textId="5D69FC0A" w:rsidR="00750258" w:rsidRPr="000A2273" w:rsidRDefault="00750258" w:rsidP="00260458">
      <w:pPr>
        <w:pStyle w:val="Heading3"/>
        <w:numPr>
          <w:ilvl w:val="4"/>
          <w:numId w:val="27"/>
        </w:numPr>
        <w:rPr>
          <w:ins w:id="454" w:author="Leo Barnes" w:date="2023-11-01T12:14:00Z"/>
          <w:lang w:val="en-CA"/>
        </w:rPr>
      </w:pPr>
      <w:bookmarkStart w:id="455" w:name="_Toc149827138"/>
      <w:bookmarkStart w:id="456" w:name="_Toc149831936"/>
      <w:ins w:id="457" w:author="Leo Barnes" w:date="2023-11-01T12:14:00Z">
        <w:r w:rsidRPr="000A2273">
          <w:rPr>
            <w:lang w:val="en-CA"/>
          </w:rPr>
          <w:t>Semantics</w:t>
        </w:r>
        <w:bookmarkEnd w:id="455"/>
        <w:bookmarkEnd w:id="456"/>
      </w:ins>
    </w:p>
    <w:p w14:paraId="6C2BB16C" w14:textId="77777777" w:rsidR="00750258" w:rsidRPr="000A2273" w:rsidRDefault="00750258" w:rsidP="00750258">
      <w:pPr>
        <w:jc w:val="left"/>
        <w:rPr>
          <w:ins w:id="458" w:author="Leo Barnes" w:date="2023-11-01T12:14:00Z"/>
          <w:lang w:val="en-CA"/>
        </w:rPr>
      </w:pPr>
      <w:ins w:id="459" w:author="Leo Barnes" w:date="2023-11-01T12:14:00Z">
        <w:r w:rsidRPr="000A2273">
          <w:rPr>
            <w:rStyle w:val="codeZchn"/>
            <w:lang w:val="en-CA"/>
          </w:rPr>
          <w:t>version</w:t>
        </w:r>
        <w:r w:rsidRPr="000A2273">
          <w:rPr>
            <w:lang w:val="en-CA"/>
          </w:rPr>
          <w:t xml:space="preserve"> shall be equal to 0. Readers shall not process a </w:t>
        </w:r>
        <w:r w:rsidRPr="00260458">
          <w:rPr>
            <w:rStyle w:val="codeZchn"/>
            <w:lang w:val="en-CA"/>
          </w:rPr>
          <w:t>ToneMapImage</w:t>
        </w:r>
        <w:r w:rsidRPr="000A2273">
          <w:rPr>
            <w:lang w:val="en-CA"/>
          </w:rPr>
          <w:t xml:space="preserve"> with an unrecognized version number.</w:t>
        </w:r>
      </w:ins>
    </w:p>
    <w:p w14:paraId="63426F66" w14:textId="77777777" w:rsidR="00750258" w:rsidRPr="000A2273" w:rsidRDefault="00750258" w:rsidP="00750258">
      <w:pPr>
        <w:jc w:val="left"/>
        <w:rPr>
          <w:ins w:id="460" w:author="Leo Barnes" w:date="2023-11-01T12:14:00Z"/>
          <w:lang w:val="en-CA"/>
        </w:rPr>
      </w:pPr>
      <w:ins w:id="461" w:author="Leo Barnes" w:date="2023-11-01T12:14:00Z">
        <w:r w:rsidRPr="000A2273">
          <w:rPr>
            <w:rStyle w:val="codeZchn"/>
            <w:lang w:val="en-CA"/>
          </w:rPr>
          <w:t>(flags &amp; 1)</w:t>
        </w:r>
        <w:r w:rsidRPr="000A2273">
          <w:rPr>
            <w:lang w:val="en-CA"/>
          </w:rPr>
          <w:t xml:space="preserve"> equal to 1 specifies that the channel count of the gain map per-channel metadata is 3, while a value of 0 specifies that the channel count is 1. </w:t>
        </w:r>
      </w:ins>
    </w:p>
    <w:p w14:paraId="06B87CF1" w14:textId="77777777" w:rsidR="00750258" w:rsidRPr="000A2273" w:rsidRDefault="00750258" w:rsidP="00750258">
      <w:pPr>
        <w:jc w:val="left"/>
        <w:rPr>
          <w:ins w:id="462" w:author="Leo Barnes" w:date="2023-11-01T12:14:00Z"/>
          <w:lang w:val="en-CA"/>
        </w:rPr>
      </w:pPr>
      <w:ins w:id="463" w:author="Leo Barnes" w:date="2023-11-01T12:14:00Z">
        <w:r w:rsidRPr="000A2273">
          <w:rPr>
            <w:rStyle w:val="codeZchn"/>
            <w:lang w:val="en-CA"/>
          </w:rPr>
          <w:t>(flags &amp; 2)</w:t>
        </w:r>
        <w:r w:rsidRPr="000A2273">
          <w:rPr>
            <w:lang w:val="en-CA"/>
          </w:rPr>
          <w:t xml:space="preserve"> equal to 2 specifies that the colour space of the base input shall be used as the gain map application space as described in ISO 21496-1 section 5.3.3. If not equal to 2, the colour space of the </w:t>
        </w:r>
        <w:r w:rsidRPr="00260458">
          <w:rPr>
            <w:rStyle w:val="codeZchn"/>
            <w:lang w:val="en-CA"/>
          </w:rPr>
          <w:t>'tmap'</w:t>
        </w:r>
        <w:r w:rsidRPr="000A2273">
          <w:rPr>
            <w:lang w:val="en-CA"/>
          </w:rPr>
          <w:t xml:space="preserve"> derived item is used as the gain map application space instead.</w:t>
        </w:r>
      </w:ins>
    </w:p>
    <w:p w14:paraId="6E9DD7B4" w14:textId="77777777" w:rsidR="00750258" w:rsidRPr="000A2273" w:rsidRDefault="00750258" w:rsidP="00750258">
      <w:pPr>
        <w:jc w:val="left"/>
        <w:rPr>
          <w:ins w:id="464" w:author="Leo Barnes" w:date="2023-11-01T12:14:00Z"/>
          <w:lang w:val="en-CA"/>
        </w:rPr>
      </w:pPr>
      <w:ins w:id="465" w:author="Leo Barnes" w:date="2023-11-01T12:14:00Z">
        <w:r w:rsidRPr="000A2273">
          <w:rPr>
            <w:rStyle w:val="codeZchn"/>
            <w:lang w:val="en-CA"/>
          </w:rPr>
          <w:t>(flags &amp; 4)</w:t>
        </w:r>
        <w:r w:rsidRPr="000A2273">
          <w:rPr>
            <w:lang w:val="en-CA"/>
          </w:rPr>
          <w:t xml:space="preserve"> equal to 0 specifies that the gain map is an inverted gain map and shall be applied with a weighting factor of -1 as expressed in ISO 21496-1 Annex B.</w:t>
        </w:r>
      </w:ins>
    </w:p>
    <w:p w14:paraId="38691066" w14:textId="77777777" w:rsidR="00750258" w:rsidRPr="000A2273" w:rsidRDefault="00750258" w:rsidP="00750258">
      <w:pPr>
        <w:jc w:val="left"/>
        <w:rPr>
          <w:ins w:id="466" w:author="Leo Barnes" w:date="2023-11-01T12:14:00Z"/>
          <w:lang w:val="en-CA"/>
        </w:rPr>
      </w:pPr>
      <w:ins w:id="467" w:author="Leo Barnes" w:date="2023-11-01T12:14:00Z">
        <w:r w:rsidRPr="000A2273">
          <w:rPr>
            <w:rStyle w:val="codeZchn"/>
            <w:lang w:val="en-CA"/>
          </w:rPr>
          <w:t>(flags &amp; 8)</w:t>
        </w:r>
        <w:r w:rsidRPr="000A2273">
          <w:rPr>
            <w:lang w:val="en-CA"/>
          </w:rPr>
          <w:t xml:space="preserve"> equal to 8 specifies that all rational fields in the </w:t>
        </w:r>
        <w:r w:rsidRPr="00260458">
          <w:rPr>
            <w:rStyle w:val="codeZchn"/>
            <w:lang w:val="en-CA"/>
          </w:rPr>
          <w:t>'tmap'</w:t>
        </w:r>
        <w:r w:rsidRPr="000A2273">
          <w:rPr>
            <w:lang w:val="en-CA"/>
          </w:rPr>
          <w:t xml:space="preserve"> metadata share a common denominator.</w:t>
        </w:r>
      </w:ins>
    </w:p>
    <w:p w14:paraId="31A6E435" w14:textId="77777777" w:rsidR="00750258" w:rsidRPr="00260458" w:rsidRDefault="00750258" w:rsidP="00750258">
      <w:pPr>
        <w:jc w:val="left"/>
        <w:rPr>
          <w:ins w:id="468" w:author="Leo Barnes" w:date="2023-11-01T12:14:00Z"/>
          <w:lang w:val="en-CA"/>
        </w:rPr>
      </w:pPr>
      <w:ins w:id="469" w:author="Leo Barnes" w:date="2023-11-01T12:14:00Z">
        <w:r w:rsidRPr="00260458">
          <w:rPr>
            <w:rStyle w:val="codeZchn"/>
            <w:lang w:val="en-CA"/>
          </w:rPr>
          <w:t>common_denominator</w:t>
        </w:r>
        <w:r w:rsidRPr="00260458">
          <w:rPr>
            <w:lang w:val="en-CA"/>
          </w:rPr>
          <w:t xml:space="preserve"> expresses a common denominator shared by all metadata fields. </w:t>
        </w:r>
        <w:r w:rsidRPr="00260458">
          <w:rPr>
            <w:rStyle w:val="codeZchn"/>
            <w:lang w:val="en-CA"/>
          </w:rPr>
          <w:t>common_denominator</w:t>
        </w:r>
        <w:r w:rsidRPr="00260458">
          <w:rPr>
            <w:lang w:val="en-CA"/>
          </w:rPr>
          <w:t xml:space="preserve"> shall not be 0.</w:t>
        </w:r>
      </w:ins>
    </w:p>
    <w:p w14:paraId="6A8DA635" w14:textId="77777777" w:rsidR="00750258" w:rsidRPr="00260458" w:rsidRDefault="00750258" w:rsidP="00750258">
      <w:pPr>
        <w:jc w:val="left"/>
        <w:rPr>
          <w:ins w:id="470" w:author="Leo Barnes" w:date="2023-11-01T12:14:00Z"/>
          <w:lang w:val="en-CA"/>
        </w:rPr>
      </w:pPr>
      <w:ins w:id="471" w:author="Leo Barnes" w:date="2023-11-01T12:14:00Z">
        <w:r w:rsidRPr="00260458">
          <w:rPr>
            <w:rStyle w:val="codeZchn"/>
            <w:lang w:val="en-CA"/>
          </w:rPr>
          <w:lastRenderedPageBreak/>
          <w:t>channels</w:t>
        </w:r>
        <w:r w:rsidRPr="00260458">
          <w:rPr>
            <w:lang w:val="en-CA"/>
          </w:rPr>
          <w:t xml:space="preserve"> </w:t>
        </w:r>
        <w:proofErr w:type="gramStart"/>
        <w:r w:rsidRPr="00260458">
          <w:rPr>
            <w:lang w:val="en-CA"/>
          </w:rPr>
          <w:t>specifies</w:t>
        </w:r>
        <w:proofErr w:type="gramEnd"/>
        <w:r w:rsidRPr="00260458">
          <w:rPr>
            <w:lang w:val="en-CA"/>
          </w:rPr>
          <w:t xml:space="preserve"> the per-channel metadata. If multi-channel, the order of the channels is R, G, B. </w:t>
        </w:r>
      </w:ins>
    </w:p>
    <w:p w14:paraId="572E411B" w14:textId="77777777" w:rsidR="00750258" w:rsidRPr="00260458" w:rsidRDefault="00750258" w:rsidP="00750258">
      <w:pPr>
        <w:rPr>
          <w:ins w:id="472" w:author="Leo Barnes" w:date="2023-11-01T12:14:00Z"/>
          <w:lang w:val="en-CA"/>
        </w:rPr>
      </w:pPr>
      <w:ins w:id="473" w:author="Leo Barnes" w:date="2023-11-01T12:14:00Z">
        <w:r w:rsidRPr="00260458">
          <w:rPr>
            <w:rStyle w:val="codeZchn"/>
            <w:lang w:val="en-CA"/>
          </w:rPr>
          <w:t>base_hdr_headroom_numerator</w:t>
        </w:r>
        <w:r w:rsidRPr="00260458">
          <w:rPr>
            <w:lang w:val="en-CA"/>
          </w:rPr>
          <w:t xml:space="preserve"> specifies the numerator of the Baseline HDR headroom (ISO </w:t>
        </w:r>
        <w:r w:rsidRPr="000A2273">
          <w:rPr>
            <w:lang w:val="en-CA"/>
          </w:rPr>
          <w:t>21496-1</w:t>
        </w:r>
        <w:r w:rsidRPr="00260458">
          <w:rPr>
            <w:lang w:val="en-CA"/>
          </w:rPr>
          <w:t xml:space="preserve"> section 5.2.9) when </w:t>
        </w:r>
        <w:r w:rsidRPr="00260458">
          <w:rPr>
            <w:rStyle w:val="codeZchn"/>
            <w:lang w:val="en-CA"/>
          </w:rPr>
          <w:t>common_denominator</w:t>
        </w:r>
        <w:r w:rsidRPr="00260458">
          <w:rPr>
            <w:lang w:val="en-CA"/>
          </w:rPr>
          <w:t xml:space="preserve"> is used.</w:t>
        </w:r>
      </w:ins>
    </w:p>
    <w:p w14:paraId="24847A55" w14:textId="77777777" w:rsidR="00750258" w:rsidRPr="00260458" w:rsidRDefault="00750258" w:rsidP="00750258">
      <w:pPr>
        <w:rPr>
          <w:ins w:id="474" w:author="Leo Barnes" w:date="2023-11-01T12:14:00Z"/>
          <w:lang w:val="en-CA"/>
        </w:rPr>
      </w:pPr>
      <w:ins w:id="475" w:author="Leo Barnes" w:date="2023-11-01T12:14:00Z">
        <w:r w:rsidRPr="00260458">
          <w:rPr>
            <w:rStyle w:val="codeZchn"/>
            <w:lang w:val="en-CA"/>
          </w:rPr>
          <w:t>base_hdr_headroom</w:t>
        </w:r>
        <w:r w:rsidRPr="00260458">
          <w:rPr>
            <w:lang w:val="en-CA"/>
          </w:rPr>
          <w:t xml:space="preserve"> specifies the numerator and denominator of the Baseline HDR headroom (ISO </w:t>
        </w:r>
        <w:r w:rsidRPr="000A2273">
          <w:rPr>
            <w:lang w:val="en-CA"/>
          </w:rPr>
          <w:t>21496-1</w:t>
        </w:r>
        <w:r w:rsidRPr="00260458">
          <w:rPr>
            <w:lang w:val="en-CA"/>
          </w:rPr>
          <w:t xml:space="preserve"> section 5.2.9) when </w:t>
        </w:r>
        <w:r w:rsidRPr="00260458">
          <w:rPr>
            <w:rStyle w:val="codeZchn"/>
            <w:lang w:val="en-CA"/>
          </w:rPr>
          <w:t>common_denominator</w:t>
        </w:r>
        <w:r w:rsidRPr="00260458">
          <w:rPr>
            <w:lang w:val="en-CA"/>
          </w:rPr>
          <w:t xml:space="preserve"> is not used. </w:t>
        </w:r>
        <w:r w:rsidRPr="00260458">
          <w:rPr>
            <w:rStyle w:val="codeZchn"/>
            <w:lang w:val="en-CA"/>
          </w:rPr>
          <w:t>base_hdr_headroom.denominator</w:t>
        </w:r>
        <w:r w:rsidRPr="00260458">
          <w:rPr>
            <w:lang w:val="en-CA"/>
          </w:rPr>
          <w:t xml:space="preserve"> shall not be 0.</w:t>
        </w:r>
      </w:ins>
    </w:p>
    <w:p w14:paraId="0955DA56" w14:textId="77777777" w:rsidR="00750258" w:rsidRPr="00260458" w:rsidRDefault="00750258" w:rsidP="00750258">
      <w:pPr>
        <w:rPr>
          <w:ins w:id="476" w:author="Leo Barnes" w:date="2023-11-01T12:14:00Z"/>
          <w:lang w:val="en-CA"/>
        </w:rPr>
      </w:pPr>
      <w:ins w:id="477" w:author="Leo Barnes" w:date="2023-11-01T12:14:00Z">
        <w:r w:rsidRPr="00260458">
          <w:rPr>
            <w:rStyle w:val="codeZchn"/>
            <w:lang w:val="en-CA"/>
          </w:rPr>
          <w:t>alternate_hdr_headroom_numerator</w:t>
        </w:r>
        <w:r w:rsidRPr="00260458">
          <w:rPr>
            <w:lang w:val="en-CA"/>
          </w:rPr>
          <w:t xml:space="preserve"> specifies the numerator of the Alternate HDR headroom (ISO </w:t>
        </w:r>
        <w:r w:rsidRPr="000A2273">
          <w:rPr>
            <w:lang w:val="en-CA"/>
          </w:rPr>
          <w:t>21496-1</w:t>
        </w:r>
        <w:r w:rsidRPr="00260458">
          <w:rPr>
            <w:lang w:val="en-CA"/>
          </w:rPr>
          <w:t xml:space="preserve"> section 5.2.10) when </w:t>
        </w:r>
        <w:r w:rsidRPr="00260458">
          <w:rPr>
            <w:rStyle w:val="codeZchn"/>
            <w:lang w:val="en-CA"/>
          </w:rPr>
          <w:t>common_denominator</w:t>
        </w:r>
        <w:r w:rsidRPr="00260458">
          <w:rPr>
            <w:lang w:val="en-CA"/>
          </w:rPr>
          <w:t xml:space="preserve"> is used.</w:t>
        </w:r>
      </w:ins>
    </w:p>
    <w:p w14:paraId="3DA5C559" w14:textId="77777777" w:rsidR="00750258" w:rsidRPr="00260458" w:rsidRDefault="00750258" w:rsidP="00750258">
      <w:pPr>
        <w:rPr>
          <w:ins w:id="478" w:author="Leo Barnes" w:date="2023-11-01T12:14:00Z"/>
          <w:lang w:val="en-CA"/>
        </w:rPr>
      </w:pPr>
      <w:ins w:id="479" w:author="Leo Barnes" w:date="2023-11-01T12:14:00Z">
        <w:r w:rsidRPr="00260458">
          <w:rPr>
            <w:rStyle w:val="codeZchn"/>
            <w:lang w:val="en-CA"/>
          </w:rPr>
          <w:t>alternate_hdr_headroom</w:t>
        </w:r>
        <w:r w:rsidRPr="00260458">
          <w:rPr>
            <w:lang w:val="en-CA"/>
          </w:rPr>
          <w:t xml:space="preserve"> specifies the numerator and denominator of the Alternate HDR headroom (ISO </w:t>
        </w:r>
        <w:r w:rsidRPr="000A2273">
          <w:rPr>
            <w:lang w:val="en-CA"/>
          </w:rPr>
          <w:t>21496-1</w:t>
        </w:r>
        <w:r w:rsidRPr="00260458">
          <w:rPr>
            <w:lang w:val="en-CA"/>
          </w:rPr>
          <w:t xml:space="preserve"> section 5.2.10) when </w:t>
        </w:r>
        <w:r w:rsidRPr="00260458">
          <w:rPr>
            <w:rStyle w:val="codeZchn"/>
            <w:lang w:val="en-CA"/>
          </w:rPr>
          <w:t>common_denominator</w:t>
        </w:r>
        <w:r w:rsidRPr="00260458">
          <w:rPr>
            <w:lang w:val="en-CA"/>
          </w:rPr>
          <w:t xml:space="preserve"> is not used.</w:t>
        </w:r>
        <w:r w:rsidRPr="00260458">
          <w:rPr>
            <w:rStyle w:val="codeZchn"/>
            <w:lang w:val="en-CA"/>
          </w:rPr>
          <w:t xml:space="preserve"> alternate_hdr_headroom.denominator</w:t>
        </w:r>
        <w:r w:rsidRPr="00260458">
          <w:rPr>
            <w:lang w:val="en-CA"/>
          </w:rPr>
          <w:t xml:space="preserve"> shall not be 0.</w:t>
        </w:r>
      </w:ins>
    </w:p>
    <w:p w14:paraId="1B90B256" w14:textId="77777777" w:rsidR="00750258" w:rsidRPr="00260458" w:rsidRDefault="00750258" w:rsidP="00750258">
      <w:pPr>
        <w:rPr>
          <w:ins w:id="480" w:author="Leo Barnes" w:date="2023-11-01T12:14:00Z"/>
          <w:lang w:val="en-CA"/>
        </w:rPr>
      </w:pPr>
      <w:ins w:id="481" w:author="Leo Barnes" w:date="2023-11-01T12:14:00Z">
        <w:r w:rsidRPr="00260458">
          <w:rPr>
            <w:rStyle w:val="codeZchn"/>
            <w:lang w:val="en-CA"/>
          </w:rPr>
          <w:t>gain_map_min_numerator</w:t>
        </w:r>
        <w:r w:rsidRPr="00260458">
          <w:rPr>
            <w:lang w:val="en-CA"/>
          </w:rPr>
          <w:t xml:space="preserve"> specifies the numerator of the Per component gain map min value (ISO </w:t>
        </w:r>
        <w:r w:rsidRPr="000A2273">
          <w:rPr>
            <w:lang w:val="en-CA"/>
          </w:rPr>
          <w:t>21496-1</w:t>
        </w:r>
        <w:r w:rsidRPr="00260458">
          <w:rPr>
            <w:lang w:val="en-CA"/>
          </w:rPr>
          <w:t xml:space="preserve"> section 5.2.4) when </w:t>
        </w:r>
        <w:r w:rsidRPr="00260458">
          <w:rPr>
            <w:rStyle w:val="codeZchn"/>
            <w:lang w:val="en-CA"/>
          </w:rPr>
          <w:t>common_denominator</w:t>
        </w:r>
        <w:r w:rsidRPr="00260458">
          <w:rPr>
            <w:lang w:val="en-CA"/>
          </w:rPr>
          <w:t xml:space="preserve"> is used.</w:t>
        </w:r>
      </w:ins>
    </w:p>
    <w:p w14:paraId="19166044" w14:textId="77777777" w:rsidR="00750258" w:rsidRPr="000A2273" w:rsidRDefault="00750258" w:rsidP="00750258">
      <w:pPr>
        <w:rPr>
          <w:ins w:id="482" w:author="Leo Barnes" w:date="2023-11-01T12:14:00Z"/>
          <w:rStyle w:val="codeZchn"/>
          <w:lang w:val="en-CA"/>
        </w:rPr>
      </w:pPr>
      <w:ins w:id="483" w:author="Leo Barnes" w:date="2023-11-01T12:14:00Z">
        <w:r w:rsidRPr="00260458">
          <w:rPr>
            <w:rStyle w:val="codeZchn"/>
            <w:lang w:val="en-CA"/>
          </w:rPr>
          <w:t>gain_map_min</w:t>
        </w:r>
        <w:r w:rsidRPr="00260458">
          <w:rPr>
            <w:lang w:val="en-CA"/>
          </w:rPr>
          <w:t xml:space="preserve"> specifies the numerator and denominator of the Per component gain map min value (ISO </w:t>
        </w:r>
        <w:r w:rsidRPr="000A2273">
          <w:rPr>
            <w:lang w:val="en-CA"/>
          </w:rPr>
          <w:t>21496-1</w:t>
        </w:r>
        <w:r w:rsidRPr="00260458">
          <w:rPr>
            <w:lang w:val="en-CA"/>
          </w:rPr>
          <w:t xml:space="preserve"> section 5.2.4) when </w:t>
        </w:r>
        <w:r w:rsidRPr="00260458">
          <w:rPr>
            <w:rStyle w:val="codeZchn"/>
            <w:lang w:val="en-CA"/>
          </w:rPr>
          <w:t>common_denominator</w:t>
        </w:r>
        <w:r w:rsidRPr="00260458">
          <w:rPr>
            <w:lang w:val="en-CA"/>
          </w:rPr>
          <w:t xml:space="preserve"> is not used. </w:t>
        </w:r>
        <w:r w:rsidRPr="00260458">
          <w:rPr>
            <w:rStyle w:val="codeZchn"/>
            <w:lang w:val="en-CA"/>
          </w:rPr>
          <w:t>gain_map_min.denominator</w:t>
        </w:r>
        <w:r w:rsidRPr="00260458">
          <w:rPr>
            <w:lang w:val="en-CA"/>
          </w:rPr>
          <w:t xml:space="preserve"> shall not be 0.</w:t>
        </w:r>
      </w:ins>
    </w:p>
    <w:p w14:paraId="0A77CE13" w14:textId="77777777" w:rsidR="00750258" w:rsidRPr="00260458" w:rsidRDefault="00750258" w:rsidP="00750258">
      <w:pPr>
        <w:rPr>
          <w:ins w:id="484" w:author="Leo Barnes" w:date="2023-11-01T12:14:00Z"/>
          <w:lang w:val="en-CA"/>
        </w:rPr>
      </w:pPr>
      <w:ins w:id="485" w:author="Leo Barnes" w:date="2023-11-01T12:14:00Z">
        <w:r w:rsidRPr="00260458">
          <w:rPr>
            <w:rStyle w:val="codeZchn"/>
            <w:lang w:val="en-CA"/>
          </w:rPr>
          <w:t>gain_map_max_numerator</w:t>
        </w:r>
        <w:r w:rsidRPr="00260458">
          <w:rPr>
            <w:lang w:val="en-CA"/>
          </w:rPr>
          <w:t xml:space="preserve"> specifies the numerator of the Per component gain map max value (ISO </w:t>
        </w:r>
        <w:r w:rsidRPr="000A2273">
          <w:rPr>
            <w:lang w:val="en-CA"/>
          </w:rPr>
          <w:t>21496-1</w:t>
        </w:r>
        <w:r w:rsidRPr="00260458">
          <w:rPr>
            <w:lang w:val="en-CA"/>
          </w:rPr>
          <w:t xml:space="preserve"> section 5.2.5) when </w:t>
        </w:r>
        <w:r w:rsidRPr="00260458">
          <w:rPr>
            <w:rStyle w:val="codeZchn"/>
            <w:lang w:val="en-CA"/>
          </w:rPr>
          <w:t>common_denominator</w:t>
        </w:r>
        <w:r w:rsidRPr="00260458">
          <w:rPr>
            <w:lang w:val="en-CA"/>
          </w:rPr>
          <w:t xml:space="preserve"> is used.</w:t>
        </w:r>
      </w:ins>
    </w:p>
    <w:p w14:paraId="31295950" w14:textId="77777777" w:rsidR="00750258" w:rsidRPr="000A2273" w:rsidRDefault="00750258" w:rsidP="00750258">
      <w:pPr>
        <w:jc w:val="left"/>
        <w:rPr>
          <w:ins w:id="486" w:author="Leo Barnes" w:date="2023-11-01T12:14:00Z"/>
          <w:lang w:val="en-CA"/>
        </w:rPr>
      </w:pPr>
      <w:ins w:id="487" w:author="Leo Barnes" w:date="2023-11-01T12:14:00Z">
        <w:r w:rsidRPr="00260458">
          <w:rPr>
            <w:rStyle w:val="codeZchn"/>
            <w:lang w:val="en-CA"/>
          </w:rPr>
          <w:t>gain_map_max</w:t>
        </w:r>
        <w:r w:rsidRPr="00260458">
          <w:rPr>
            <w:lang w:val="en-CA"/>
          </w:rPr>
          <w:t xml:space="preserve"> specifies the numerator and denominator of the Per component gain map max value (ISO </w:t>
        </w:r>
        <w:r w:rsidRPr="000A2273">
          <w:rPr>
            <w:lang w:val="en-CA"/>
          </w:rPr>
          <w:t>21496-1</w:t>
        </w:r>
        <w:r w:rsidRPr="00260458">
          <w:rPr>
            <w:lang w:val="en-CA"/>
          </w:rPr>
          <w:t xml:space="preserve"> section 5.2.5) when </w:t>
        </w:r>
        <w:r w:rsidRPr="00260458">
          <w:rPr>
            <w:rStyle w:val="codeZchn"/>
            <w:lang w:val="en-CA"/>
          </w:rPr>
          <w:t>common_denominator</w:t>
        </w:r>
        <w:r w:rsidRPr="00260458">
          <w:rPr>
            <w:lang w:val="en-CA"/>
          </w:rPr>
          <w:t xml:space="preserve"> is not used. </w:t>
        </w:r>
        <w:r w:rsidRPr="00260458">
          <w:rPr>
            <w:rStyle w:val="codeZchn"/>
            <w:lang w:val="en-CA"/>
          </w:rPr>
          <w:t>gain_map_max.denominator</w:t>
        </w:r>
        <w:r w:rsidRPr="00260458">
          <w:rPr>
            <w:lang w:val="en-CA"/>
          </w:rPr>
          <w:t xml:space="preserve"> shall not be 0.</w:t>
        </w:r>
      </w:ins>
    </w:p>
    <w:p w14:paraId="1A542490" w14:textId="77777777" w:rsidR="00750258" w:rsidRPr="00260458" w:rsidRDefault="00750258" w:rsidP="00750258">
      <w:pPr>
        <w:rPr>
          <w:ins w:id="488" w:author="Leo Barnes" w:date="2023-11-01T12:14:00Z"/>
          <w:lang w:val="en-CA"/>
        </w:rPr>
      </w:pPr>
      <w:ins w:id="489" w:author="Leo Barnes" w:date="2023-11-01T12:14:00Z">
        <w:r w:rsidRPr="00260458">
          <w:rPr>
            <w:rStyle w:val="codeZchn"/>
            <w:lang w:val="en-CA"/>
          </w:rPr>
          <w:t>gamma_numerator</w:t>
        </w:r>
        <w:r w:rsidRPr="00260458">
          <w:rPr>
            <w:lang w:val="en-CA"/>
          </w:rPr>
          <w:t xml:space="preserve"> specifies the numerator of the Per component gamma value (ISO </w:t>
        </w:r>
        <w:r w:rsidRPr="000A2273">
          <w:rPr>
            <w:lang w:val="en-CA"/>
          </w:rPr>
          <w:t>21496-1</w:t>
        </w:r>
        <w:r w:rsidRPr="00260458">
          <w:rPr>
            <w:lang w:val="en-CA"/>
          </w:rPr>
          <w:t xml:space="preserve"> section 5.2.8) when </w:t>
        </w:r>
        <w:r w:rsidRPr="00260458">
          <w:rPr>
            <w:rStyle w:val="codeZchn"/>
            <w:lang w:val="en-CA"/>
          </w:rPr>
          <w:t>common_denominator</w:t>
        </w:r>
        <w:r w:rsidRPr="00260458">
          <w:rPr>
            <w:lang w:val="en-CA"/>
          </w:rPr>
          <w:t xml:space="preserve"> is used.</w:t>
        </w:r>
      </w:ins>
    </w:p>
    <w:p w14:paraId="290B5B44" w14:textId="77777777" w:rsidR="00750258" w:rsidRPr="000A2273" w:rsidRDefault="00750258" w:rsidP="00750258">
      <w:pPr>
        <w:jc w:val="left"/>
        <w:rPr>
          <w:ins w:id="490" w:author="Leo Barnes" w:date="2023-11-01T12:14:00Z"/>
          <w:lang w:val="en-CA"/>
        </w:rPr>
      </w:pPr>
      <w:ins w:id="491" w:author="Leo Barnes" w:date="2023-11-01T12:14:00Z">
        <w:r w:rsidRPr="00260458">
          <w:rPr>
            <w:rStyle w:val="codeZchn"/>
            <w:lang w:val="en-CA"/>
          </w:rPr>
          <w:t>gamma</w:t>
        </w:r>
        <w:r w:rsidRPr="00260458">
          <w:rPr>
            <w:lang w:val="en-CA"/>
          </w:rPr>
          <w:t xml:space="preserve"> specifies the numerator and denominator of the Per component gamma value (ISO </w:t>
        </w:r>
        <w:r w:rsidRPr="000A2273">
          <w:rPr>
            <w:lang w:val="en-CA"/>
          </w:rPr>
          <w:t>21496-1</w:t>
        </w:r>
        <w:r w:rsidRPr="00260458">
          <w:rPr>
            <w:lang w:val="en-CA"/>
          </w:rPr>
          <w:t xml:space="preserve"> section 5.2.8) when </w:t>
        </w:r>
        <w:r w:rsidRPr="00260458">
          <w:rPr>
            <w:rStyle w:val="codeZchn"/>
            <w:lang w:val="en-CA"/>
          </w:rPr>
          <w:t>common_denominator</w:t>
        </w:r>
        <w:r w:rsidRPr="00260458">
          <w:rPr>
            <w:lang w:val="en-CA"/>
          </w:rPr>
          <w:t xml:space="preserve"> is not used. </w:t>
        </w:r>
        <w:r w:rsidRPr="00260458">
          <w:rPr>
            <w:rStyle w:val="codeZchn"/>
            <w:lang w:val="en-CA"/>
          </w:rPr>
          <w:t>gamma.denominator</w:t>
        </w:r>
        <w:r w:rsidRPr="00260458">
          <w:rPr>
            <w:lang w:val="en-CA"/>
          </w:rPr>
          <w:t xml:space="preserve"> shall not be 0.</w:t>
        </w:r>
      </w:ins>
    </w:p>
    <w:p w14:paraId="33B906F6" w14:textId="77777777" w:rsidR="00750258" w:rsidRPr="00260458" w:rsidRDefault="00750258" w:rsidP="00750258">
      <w:pPr>
        <w:rPr>
          <w:ins w:id="492" w:author="Leo Barnes" w:date="2023-11-01T12:14:00Z"/>
          <w:lang w:val="en-CA"/>
        </w:rPr>
      </w:pPr>
      <w:ins w:id="493" w:author="Leo Barnes" w:date="2023-11-01T12:14:00Z">
        <w:r w:rsidRPr="00260458">
          <w:rPr>
            <w:rStyle w:val="codeZchn"/>
            <w:lang w:val="en-CA"/>
          </w:rPr>
          <w:t>base_offset_numerator</w:t>
        </w:r>
        <w:r w:rsidRPr="00260458">
          <w:rPr>
            <w:lang w:val="en-CA"/>
          </w:rPr>
          <w:t xml:space="preserve"> specifies the numerator of the Per component baseline offset (ISO </w:t>
        </w:r>
        <w:r w:rsidRPr="000A2273">
          <w:rPr>
            <w:lang w:val="en-CA"/>
          </w:rPr>
          <w:t>21496-1</w:t>
        </w:r>
        <w:r w:rsidRPr="00260458">
          <w:rPr>
            <w:lang w:val="en-CA"/>
          </w:rPr>
          <w:t xml:space="preserve"> section 5.2.6) when </w:t>
        </w:r>
        <w:r w:rsidRPr="00260458">
          <w:rPr>
            <w:rStyle w:val="codeZchn"/>
            <w:lang w:val="en-CA"/>
          </w:rPr>
          <w:t>common_denominator</w:t>
        </w:r>
        <w:r w:rsidRPr="00260458">
          <w:rPr>
            <w:lang w:val="en-CA"/>
          </w:rPr>
          <w:t xml:space="preserve"> is used.</w:t>
        </w:r>
      </w:ins>
    </w:p>
    <w:p w14:paraId="5C4CDB3D" w14:textId="77777777" w:rsidR="00750258" w:rsidRPr="00260458" w:rsidRDefault="00750258" w:rsidP="00750258">
      <w:pPr>
        <w:jc w:val="left"/>
        <w:rPr>
          <w:ins w:id="494" w:author="Leo Barnes" w:date="2023-11-01T12:14:00Z"/>
          <w:lang w:val="en-CA"/>
        </w:rPr>
      </w:pPr>
      <w:ins w:id="495" w:author="Leo Barnes" w:date="2023-11-01T12:14:00Z">
        <w:r w:rsidRPr="00260458">
          <w:rPr>
            <w:rStyle w:val="codeZchn"/>
            <w:lang w:val="en-CA"/>
          </w:rPr>
          <w:t>base_offset</w:t>
        </w:r>
        <w:r w:rsidRPr="00260458">
          <w:rPr>
            <w:lang w:val="en-CA"/>
          </w:rPr>
          <w:t xml:space="preserve"> specifies the numerator and denominator of the Per component baseline offset (ISO </w:t>
        </w:r>
        <w:r w:rsidRPr="000A2273">
          <w:rPr>
            <w:lang w:val="en-CA"/>
          </w:rPr>
          <w:t>21496-1</w:t>
        </w:r>
        <w:r w:rsidRPr="00260458">
          <w:rPr>
            <w:lang w:val="en-CA"/>
          </w:rPr>
          <w:t xml:space="preserve"> section 5.2.6) when </w:t>
        </w:r>
        <w:r w:rsidRPr="00260458">
          <w:rPr>
            <w:rStyle w:val="codeZchn"/>
            <w:lang w:val="en-CA"/>
          </w:rPr>
          <w:t>common_denominator</w:t>
        </w:r>
        <w:r w:rsidRPr="00260458">
          <w:rPr>
            <w:lang w:val="en-CA"/>
          </w:rPr>
          <w:t xml:space="preserve"> is not used. </w:t>
        </w:r>
        <w:r w:rsidRPr="00260458">
          <w:rPr>
            <w:rStyle w:val="codeZchn"/>
            <w:lang w:val="en-CA"/>
          </w:rPr>
          <w:t>base_offset.denominator</w:t>
        </w:r>
        <w:r w:rsidRPr="00260458">
          <w:rPr>
            <w:lang w:val="en-CA"/>
          </w:rPr>
          <w:t xml:space="preserve"> shall not be 0.</w:t>
        </w:r>
      </w:ins>
    </w:p>
    <w:p w14:paraId="0B83A521" w14:textId="77777777" w:rsidR="00750258" w:rsidRPr="00260458" w:rsidRDefault="00750258" w:rsidP="00750258">
      <w:pPr>
        <w:rPr>
          <w:ins w:id="496" w:author="Leo Barnes" w:date="2023-11-01T12:14:00Z"/>
          <w:lang w:val="en-CA"/>
        </w:rPr>
      </w:pPr>
      <w:ins w:id="497" w:author="Leo Barnes" w:date="2023-11-01T12:14:00Z">
        <w:r w:rsidRPr="00260458">
          <w:rPr>
            <w:rStyle w:val="codeZchn"/>
            <w:lang w:val="en-CA"/>
          </w:rPr>
          <w:t>alternate_offset_numerator</w:t>
        </w:r>
        <w:r w:rsidRPr="00260458">
          <w:rPr>
            <w:lang w:val="en-CA"/>
          </w:rPr>
          <w:t xml:space="preserve"> specifies the numerator of the Per component alternate offset (ISO </w:t>
        </w:r>
        <w:r w:rsidRPr="000A2273">
          <w:rPr>
            <w:lang w:val="en-CA"/>
          </w:rPr>
          <w:t>21496-1</w:t>
        </w:r>
        <w:r w:rsidRPr="00260458">
          <w:rPr>
            <w:lang w:val="en-CA"/>
          </w:rPr>
          <w:t xml:space="preserve"> section 5.2.7) when </w:t>
        </w:r>
        <w:r w:rsidRPr="00260458">
          <w:rPr>
            <w:rStyle w:val="codeZchn"/>
            <w:lang w:val="en-CA"/>
          </w:rPr>
          <w:t>common_denominator</w:t>
        </w:r>
        <w:r w:rsidRPr="00260458">
          <w:rPr>
            <w:lang w:val="en-CA"/>
          </w:rPr>
          <w:t xml:space="preserve"> is used.</w:t>
        </w:r>
      </w:ins>
    </w:p>
    <w:p w14:paraId="5462A107" w14:textId="77777777" w:rsidR="00750258" w:rsidRPr="000A2273" w:rsidRDefault="00750258" w:rsidP="00750258">
      <w:pPr>
        <w:jc w:val="left"/>
        <w:rPr>
          <w:ins w:id="498" w:author="Leo Barnes" w:date="2023-11-01T12:14:00Z"/>
          <w:lang w:val="en-CA"/>
        </w:rPr>
      </w:pPr>
      <w:ins w:id="499" w:author="Leo Barnes" w:date="2023-11-01T12:14:00Z">
        <w:r w:rsidRPr="00260458">
          <w:rPr>
            <w:rStyle w:val="codeZchn"/>
            <w:lang w:val="en-CA"/>
          </w:rPr>
          <w:t>alternate_offset</w:t>
        </w:r>
        <w:r w:rsidRPr="00260458">
          <w:rPr>
            <w:lang w:val="en-CA"/>
          </w:rPr>
          <w:t xml:space="preserve"> specifies the numerator and denominator of the Per component alternate offset (ISO </w:t>
        </w:r>
        <w:r w:rsidRPr="000A2273">
          <w:rPr>
            <w:lang w:val="en-CA"/>
          </w:rPr>
          <w:t>21496-1</w:t>
        </w:r>
        <w:r w:rsidRPr="00260458">
          <w:rPr>
            <w:lang w:val="en-CA"/>
          </w:rPr>
          <w:t xml:space="preserve"> section 5.2.7) when </w:t>
        </w:r>
        <w:r w:rsidRPr="00260458">
          <w:rPr>
            <w:rStyle w:val="codeZchn"/>
            <w:lang w:val="en-CA"/>
          </w:rPr>
          <w:t>common_denominator</w:t>
        </w:r>
        <w:r w:rsidRPr="00260458">
          <w:rPr>
            <w:lang w:val="en-CA"/>
          </w:rPr>
          <w:t xml:space="preserve"> is not used. </w:t>
        </w:r>
        <w:r w:rsidRPr="00260458">
          <w:rPr>
            <w:rStyle w:val="codeZchn"/>
            <w:lang w:val="en-CA"/>
          </w:rPr>
          <w:t>alternate_offset.denominator</w:t>
        </w:r>
        <w:r w:rsidRPr="00260458">
          <w:rPr>
            <w:lang w:val="en-CA"/>
          </w:rPr>
          <w:t xml:space="preserve"> shall not be 0.</w:t>
        </w:r>
      </w:ins>
    </w:p>
    <w:p w14:paraId="1FC906AD" w14:textId="4D0635CF" w:rsidR="0039765A" w:rsidRPr="00F047D4" w:rsidRDefault="005E2F33" w:rsidP="00260458">
      <w:pPr>
        <w:pStyle w:val="Heading1"/>
        <w:rPr>
          <w:ins w:id="500" w:author="Dimitri Podborski" w:date="2023-11-02T15:09:00Z"/>
        </w:rPr>
      </w:pPr>
      <w:bookmarkStart w:id="501" w:name="_Toc149831937"/>
      <w:ins w:id="502" w:author="Dimitri Podborski" w:date="2023-11-02T15:34:00Z">
        <w:r>
          <w:rPr>
            <w:lang w:val="en-CA"/>
          </w:rPr>
          <w:lastRenderedPageBreak/>
          <w:t xml:space="preserve">New </w:t>
        </w:r>
      </w:ins>
      <w:ins w:id="503" w:author="Dimitri Podborski" w:date="2023-11-02T15:35:00Z">
        <w:r>
          <w:rPr>
            <w:lang w:val="en-CA"/>
          </w:rPr>
          <w:t>c</w:t>
        </w:r>
      </w:ins>
      <w:ins w:id="504" w:author="Dimitri Podborski" w:date="2023-11-02T15:09:00Z">
        <w:r w:rsidR="0039765A" w:rsidRPr="00260458">
          <w:rPr>
            <w:lang w:val="en-CA"/>
          </w:rPr>
          <w:t>onstrained extents grid property</w:t>
        </w:r>
        <w:bookmarkEnd w:id="501"/>
      </w:ins>
    </w:p>
    <w:p w14:paraId="31D50F88" w14:textId="2A1FC4AE" w:rsidR="00750258" w:rsidRPr="000A2273" w:rsidRDefault="00F6419F" w:rsidP="00260458">
      <w:pPr>
        <w:pStyle w:val="AMDInstruction"/>
        <w:rPr>
          <w:ins w:id="505" w:author="Leo Barnes" w:date="2023-11-01T13:22:00Z"/>
        </w:rPr>
      </w:pPr>
      <w:ins w:id="506" w:author="Leo Barnes" w:date="2023-11-01T12:17:00Z">
        <w:r w:rsidRPr="000A2273">
          <w:t xml:space="preserve">Add the following new subclause </w:t>
        </w:r>
      </w:ins>
      <w:ins w:id="507" w:author="Leo Barnes" w:date="2023-11-01T12:18:00Z">
        <w:r w:rsidRPr="000A2273">
          <w:t>after subclause 6.5.36:</w:t>
        </w:r>
      </w:ins>
    </w:p>
    <w:p w14:paraId="035BDC66" w14:textId="3634A167" w:rsidR="001776C7" w:rsidRPr="000A2273" w:rsidRDefault="001776C7" w:rsidP="00260458">
      <w:pPr>
        <w:pStyle w:val="Heading3"/>
        <w:rPr>
          <w:ins w:id="508" w:author="Leo Barnes" w:date="2023-11-01T13:22:00Z"/>
          <w:lang w:val="en-CA"/>
        </w:rPr>
      </w:pPr>
      <w:bookmarkStart w:id="509" w:name="_Toc149827139"/>
      <w:bookmarkStart w:id="510" w:name="_Toc149831938"/>
      <w:ins w:id="511" w:author="Leo Barnes" w:date="2023-11-01T13:22:00Z">
        <w:r w:rsidRPr="000A2273">
          <w:rPr>
            <w:lang w:val="en-CA"/>
          </w:rPr>
          <w:t>Constrained</w:t>
        </w:r>
      </w:ins>
      <w:ins w:id="512" w:author="Dimitri Podborski" w:date="2023-11-02T15:07:00Z">
        <w:r w:rsidR="0039765A" w:rsidRPr="000A2273">
          <w:rPr>
            <w:lang w:val="en-CA"/>
          </w:rPr>
          <w:t xml:space="preserve"> </w:t>
        </w:r>
      </w:ins>
      <w:ins w:id="513" w:author="Leo Barnes" w:date="2023-11-01T13:22:00Z">
        <w:r w:rsidRPr="000A2273">
          <w:rPr>
            <w:lang w:val="en-CA"/>
          </w:rPr>
          <w:t>Extents</w:t>
        </w:r>
      </w:ins>
      <w:ins w:id="514" w:author="Dimitri Podborski" w:date="2023-11-02T15:07:00Z">
        <w:r w:rsidR="0039765A" w:rsidRPr="000A2273">
          <w:rPr>
            <w:lang w:val="en-CA"/>
          </w:rPr>
          <w:t xml:space="preserve"> </w:t>
        </w:r>
      </w:ins>
      <w:ins w:id="515" w:author="Leo Barnes" w:date="2023-11-01T13:22:00Z">
        <w:r w:rsidRPr="000A2273">
          <w:rPr>
            <w:lang w:val="en-CA"/>
          </w:rPr>
          <w:t>Grid</w:t>
        </w:r>
      </w:ins>
      <w:ins w:id="516" w:author="Dimitri Podborski" w:date="2023-11-02T15:08:00Z">
        <w:r w:rsidR="0039765A" w:rsidRPr="000A2273">
          <w:rPr>
            <w:lang w:val="en-CA"/>
          </w:rPr>
          <w:t xml:space="preserve"> </w:t>
        </w:r>
      </w:ins>
      <w:ins w:id="517" w:author="Leo Barnes" w:date="2023-11-01T13:22:00Z">
        <w:r w:rsidRPr="000A2273">
          <w:rPr>
            <w:lang w:val="en-CA"/>
          </w:rPr>
          <w:t>Property</w:t>
        </w:r>
        <w:bookmarkEnd w:id="509"/>
        <w:bookmarkEnd w:id="510"/>
      </w:ins>
    </w:p>
    <w:p w14:paraId="7622F5A4" w14:textId="461ADA8B" w:rsidR="001776C7" w:rsidRPr="000A2273" w:rsidRDefault="001776C7" w:rsidP="00260458">
      <w:pPr>
        <w:pStyle w:val="Heading4"/>
        <w:numPr>
          <w:ilvl w:val="3"/>
          <w:numId w:val="42"/>
        </w:numPr>
        <w:rPr>
          <w:ins w:id="518" w:author="Leo Barnes" w:date="2023-11-01T13:22:00Z"/>
          <w:lang w:val="en-CA"/>
        </w:rPr>
      </w:pPr>
      <w:ins w:id="519" w:author="Leo Barnes" w:date="2023-11-01T13:22:00Z">
        <w:r w:rsidRPr="000A2273">
          <w:rPr>
            <w:lang w:val="en-CA"/>
          </w:rPr>
          <w:t>Definition</w:t>
        </w:r>
      </w:ins>
    </w:p>
    <w:p w14:paraId="36368472" w14:textId="77777777" w:rsidR="001776C7" w:rsidRPr="000A2273" w:rsidRDefault="001776C7" w:rsidP="001776C7">
      <w:pPr>
        <w:adjustRightInd w:val="0"/>
        <w:spacing w:after="0"/>
        <w:rPr>
          <w:ins w:id="520" w:author="Leo Barnes" w:date="2023-11-01T13:22:00Z"/>
          <w:rFonts w:cs="Cambria"/>
          <w:color w:val="000000"/>
          <w:lang w:val="en-CA"/>
        </w:rPr>
      </w:pPr>
      <w:ins w:id="521" w:author="Leo Barnes" w:date="2023-11-01T13:22:00Z">
        <w:r w:rsidRPr="000A2273">
          <w:rPr>
            <w:rFonts w:cs="Cambria"/>
            <w:color w:val="000000"/>
            <w:lang w:val="en-CA"/>
          </w:rPr>
          <w:t xml:space="preserve">Box type: </w:t>
        </w:r>
        <w:r w:rsidRPr="000A2273">
          <w:rPr>
            <w:rFonts w:ascii="Courier New" w:hAnsi="Courier New" w:cs="Courier New"/>
            <w:color w:val="000000"/>
            <w:lang w:val="en-CA"/>
          </w:rPr>
          <w:t>'</w:t>
        </w:r>
        <w:proofErr w:type="spellStart"/>
        <w:r w:rsidRPr="000A2273">
          <w:rPr>
            <w:rFonts w:ascii="Courier New" w:hAnsi="Courier New" w:cs="Courier New"/>
            <w:color w:val="000000"/>
            <w:lang w:val="en-CA"/>
          </w:rPr>
          <w:t>cexg</w:t>
        </w:r>
        <w:proofErr w:type="spellEnd"/>
        <w:r w:rsidRPr="000A2273">
          <w:rPr>
            <w:rFonts w:ascii="Courier New" w:hAnsi="Courier New" w:cs="Courier New"/>
            <w:color w:val="000000"/>
            <w:lang w:val="en-CA"/>
          </w:rPr>
          <w:t>'</w:t>
        </w:r>
      </w:ins>
    </w:p>
    <w:p w14:paraId="6483EA98" w14:textId="77777777" w:rsidR="001776C7" w:rsidRPr="000A2273" w:rsidRDefault="001776C7" w:rsidP="001776C7">
      <w:pPr>
        <w:adjustRightInd w:val="0"/>
        <w:spacing w:after="0"/>
        <w:rPr>
          <w:ins w:id="522" w:author="Leo Barnes" w:date="2023-11-01T13:22:00Z"/>
          <w:rFonts w:cs="Cambria"/>
          <w:color w:val="000000"/>
          <w:lang w:val="en-CA"/>
        </w:rPr>
      </w:pPr>
      <w:ins w:id="523" w:author="Leo Barnes" w:date="2023-11-01T13:22:00Z">
        <w:r w:rsidRPr="000A2273">
          <w:rPr>
            <w:rFonts w:cs="Cambria"/>
            <w:color w:val="000000"/>
            <w:lang w:val="en-CA"/>
          </w:rPr>
          <w:t>Property type: Descriptive item property</w:t>
        </w:r>
      </w:ins>
    </w:p>
    <w:p w14:paraId="33CBB99D" w14:textId="77777777" w:rsidR="001776C7" w:rsidRPr="000A2273" w:rsidRDefault="001776C7" w:rsidP="001776C7">
      <w:pPr>
        <w:adjustRightInd w:val="0"/>
        <w:spacing w:after="0"/>
        <w:rPr>
          <w:ins w:id="524" w:author="Leo Barnes" w:date="2023-11-01T13:22:00Z"/>
          <w:rFonts w:cs="Cambria"/>
          <w:color w:val="000000"/>
          <w:lang w:val="en-CA"/>
        </w:rPr>
      </w:pPr>
      <w:ins w:id="525" w:author="Leo Barnes" w:date="2023-11-01T13:22:00Z">
        <w:r w:rsidRPr="000A2273">
          <w:rPr>
            <w:rFonts w:cs="Cambria"/>
            <w:color w:val="000000"/>
            <w:lang w:val="en-CA"/>
          </w:rPr>
          <w:t xml:space="preserve">Container: </w:t>
        </w:r>
        <w:proofErr w:type="spellStart"/>
        <w:r w:rsidRPr="000A2273">
          <w:rPr>
            <w:rFonts w:ascii="Courier New" w:hAnsi="Courier New" w:cs="Courier New"/>
            <w:color w:val="000000"/>
            <w:lang w:val="en-CA"/>
          </w:rPr>
          <w:t>ItemPropertyContainerBox</w:t>
        </w:r>
        <w:proofErr w:type="spellEnd"/>
      </w:ins>
    </w:p>
    <w:p w14:paraId="299C8132" w14:textId="77777777" w:rsidR="001776C7" w:rsidRPr="000A2273" w:rsidRDefault="001776C7" w:rsidP="001776C7">
      <w:pPr>
        <w:adjustRightInd w:val="0"/>
        <w:spacing w:after="0"/>
        <w:rPr>
          <w:ins w:id="526" w:author="Leo Barnes" w:date="2023-11-01T13:22:00Z"/>
          <w:rFonts w:cs="Cambria"/>
          <w:color w:val="000000"/>
          <w:lang w:val="en-CA"/>
        </w:rPr>
      </w:pPr>
      <w:ins w:id="527" w:author="Leo Barnes" w:date="2023-11-01T13:22:00Z">
        <w:r w:rsidRPr="000A2273">
          <w:rPr>
            <w:rFonts w:cs="Cambria"/>
            <w:color w:val="000000"/>
            <w:lang w:val="en-CA"/>
          </w:rPr>
          <w:t>Mandatory (per item): No</w:t>
        </w:r>
      </w:ins>
    </w:p>
    <w:p w14:paraId="741527BD" w14:textId="77777777" w:rsidR="001776C7" w:rsidRPr="000A2273" w:rsidRDefault="001776C7" w:rsidP="001776C7">
      <w:pPr>
        <w:adjustRightInd w:val="0"/>
        <w:rPr>
          <w:ins w:id="528" w:author="Leo Barnes" w:date="2023-11-01T13:22:00Z"/>
          <w:rFonts w:cs="Cambria"/>
          <w:color w:val="000000"/>
          <w:lang w:val="en-CA"/>
        </w:rPr>
      </w:pPr>
      <w:ins w:id="529" w:author="Leo Barnes" w:date="2023-11-01T13:22:00Z">
        <w:r w:rsidRPr="000A2273">
          <w:rPr>
            <w:rFonts w:cs="Cambria"/>
            <w:color w:val="000000"/>
            <w:lang w:val="en-CA"/>
          </w:rPr>
          <w:t>Quantity (per item): At most one</w:t>
        </w:r>
      </w:ins>
    </w:p>
    <w:p w14:paraId="6AA26FEC" w14:textId="77777777" w:rsidR="001776C7" w:rsidRPr="000A2273" w:rsidRDefault="001776C7" w:rsidP="001776C7">
      <w:pPr>
        <w:rPr>
          <w:ins w:id="530" w:author="Leo Barnes" w:date="2023-11-01T13:22:00Z"/>
          <w:rFonts w:cs="Cambria"/>
          <w:lang w:val="en-CA"/>
        </w:rPr>
      </w:pPr>
      <w:ins w:id="531" w:author="Leo Barnes" w:date="2023-11-01T13:22:00Z">
        <w:r w:rsidRPr="000A2273">
          <w:rPr>
            <w:rFonts w:cs="Cambria"/>
            <w:lang w:val="en-CA"/>
          </w:rPr>
          <w:t xml:space="preserve">The </w:t>
        </w:r>
        <w:r w:rsidRPr="00260458">
          <w:rPr>
            <w:rStyle w:val="codeZchn"/>
            <w:lang w:val="en-CA"/>
          </w:rPr>
          <w:t>ConstrainedExtentsGridProperty</w:t>
        </w:r>
        <w:r w:rsidRPr="000A2273">
          <w:rPr>
            <w:rFonts w:ascii="Courier New" w:hAnsi="Courier New" w:cs="Courier New"/>
            <w:color w:val="000000"/>
            <w:lang w:val="en-CA"/>
          </w:rPr>
          <w:t xml:space="preserve"> </w:t>
        </w:r>
        <w:r w:rsidRPr="000A2273">
          <w:rPr>
            <w:rFonts w:cs="Cambria"/>
            <w:lang w:val="en-CA"/>
          </w:rPr>
          <w:t xml:space="preserve">descriptive item property indicates that each extent of the associated image item in the </w:t>
        </w:r>
        <w:r w:rsidRPr="00260458">
          <w:rPr>
            <w:rStyle w:val="codeZchn"/>
            <w:lang w:val="en-CA"/>
          </w:rPr>
          <w:t>itemLocationBox</w:t>
        </w:r>
        <w:r w:rsidRPr="000A2273">
          <w:rPr>
            <w:rFonts w:cs="Cambria"/>
            <w:lang w:val="en-CA"/>
          </w:rPr>
          <w:t xml:space="preserve"> is constrained to enclose data units of the item that are extractable as a contiguous byte range and are independently decodable and </w:t>
        </w:r>
        <w:proofErr w:type="spellStart"/>
        <w:r w:rsidRPr="000A2273">
          <w:rPr>
            <w:rFonts w:cs="Cambria"/>
            <w:lang w:val="en-CA"/>
          </w:rPr>
          <w:t>renderable</w:t>
        </w:r>
        <w:proofErr w:type="spellEnd"/>
        <w:r w:rsidRPr="000A2273">
          <w:rPr>
            <w:rFonts w:cs="Cambria"/>
            <w:lang w:val="en-CA"/>
          </w:rPr>
          <w:t xml:space="preserve"> as image tiles.</w:t>
        </w:r>
      </w:ins>
    </w:p>
    <w:p w14:paraId="74ACB115" w14:textId="77777777" w:rsidR="001776C7" w:rsidRPr="000A2273" w:rsidRDefault="001776C7" w:rsidP="001776C7">
      <w:pPr>
        <w:rPr>
          <w:ins w:id="532" w:author="Leo Barnes" w:date="2023-11-01T13:22:00Z"/>
          <w:rFonts w:cs="Cambria"/>
          <w:lang w:val="en-CA"/>
        </w:rPr>
      </w:pPr>
      <w:ins w:id="533" w:author="Leo Barnes" w:date="2023-11-01T13:22:00Z">
        <w:r w:rsidRPr="000A2273">
          <w:rPr>
            <w:rFonts w:cs="Cambria"/>
            <w:lang w:val="en-CA"/>
          </w:rPr>
          <w:t>All data units or properties required to configure the decoder and decode an image tile shall be declared in the decoder configuration and initialization properties associated with the image item.</w:t>
        </w:r>
      </w:ins>
    </w:p>
    <w:p w14:paraId="2012789A" w14:textId="77777777" w:rsidR="001776C7" w:rsidRPr="000A2273" w:rsidRDefault="001776C7" w:rsidP="001776C7">
      <w:pPr>
        <w:rPr>
          <w:ins w:id="534" w:author="Leo Barnes" w:date="2023-11-01T13:22:00Z"/>
          <w:rFonts w:cs="Cambria"/>
          <w:lang w:val="en-CA"/>
        </w:rPr>
      </w:pPr>
      <w:ins w:id="535" w:author="Leo Barnes" w:date="2023-11-01T13:22:00Z">
        <w:r w:rsidRPr="000A2273">
          <w:rPr>
            <w:rFonts w:cs="Cambria"/>
            <w:lang w:val="en-CA"/>
          </w:rPr>
          <w:t xml:space="preserve">The reconstructed image of the associated image item is formed from one or more image tiles in a given grid order within a larger canvas. </w:t>
        </w:r>
      </w:ins>
    </w:p>
    <w:p w14:paraId="7FA97D17" w14:textId="77777777" w:rsidR="001776C7" w:rsidRPr="000A2273" w:rsidRDefault="001776C7" w:rsidP="001776C7">
      <w:pPr>
        <w:rPr>
          <w:ins w:id="536" w:author="Leo Barnes" w:date="2023-11-01T13:22:00Z"/>
          <w:rFonts w:cs="Cambria"/>
          <w:lang w:val="en-CA"/>
        </w:rPr>
      </w:pPr>
      <w:ins w:id="537" w:author="Leo Barnes" w:date="2023-11-01T13:22:00Z">
        <w:r w:rsidRPr="000A2273">
          <w:rPr>
            <w:rFonts w:cs="Cambria"/>
            <w:lang w:val="en-CA"/>
          </w:rPr>
          <w:t xml:space="preserve">The image tiles corresponding to the extents are inserted in row-major order, top-row first, left to right, in the order of the extents for the associated image item within the </w:t>
        </w:r>
        <w:r w:rsidRPr="00260458">
          <w:rPr>
            <w:rStyle w:val="codeZchn"/>
            <w:lang w:val="en-CA"/>
          </w:rPr>
          <w:t>ItemLocationBox</w:t>
        </w:r>
        <w:r w:rsidRPr="000A2273">
          <w:rPr>
            <w:rFonts w:cs="Cambria"/>
            <w:lang w:val="en-CA"/>
          </w:rPr>
          <w:t xml:space="preserve">. The value of </w:t>
        </w:r>
        <w:r w:rsidRPr="00260458">
          <w:rPr>
            <w:rStyle w:val="codeZchn"/>
            <w:lang w:val="en-CA"/>
          </w:rPr>
          <w:t>extent_count</w:t>
        </w:r>
        <w:r w:rsidRPr="000A2273">
          <w:rPr>
            <w:rFonts w:cs="Cambria"/>
            <w:lang w:val="en-CA"/>
          </w:rPr>
          <w:t xml:space="preserve"> within the </w:t>
        </w:r>
        <w:r w:rsidRPr="00260458">
          <w:rPr>
            <w:rStyle w:val="codeZchn"/>
            <w:lang w:val="en-CA"/>
          </w:rPr>
          <w:t>ItemLocationBox</w:t>
        </w:r>
        <w:r w:rsidRPr="000A2273">
          <w:rPr>
            <w:rFonts w:cs="Cambria"/>
            <w:lang w:val="en-CA"/>
          </w:rPr>
          <w:t xml:space="preserve"> shall be equal to (1+</w:t>
        </w:r>
        <w:r w:rsidRPr="00260458">
          <w:rPr>
            <w:rStyle w:val="codeZchn"/>
            <w:lang w:val="en-CA"/>
          </w:rPr>
          <w:t>rows_minus_</w:t>
        </w:r>
        <w:proofErr w:type="gramStart"/>
        <w:r w:rsidRPr="00260458">
          <w:rPr>
            <w:rStyle w:val="codeZchn"/>
            <w:lang w:val="en-CA"/>
          </w:rPr>
          <w:t>one)</w:t>
        </w:r>
        <w:r w:rsidRPr="000A2273">
          <w:rPr>
            <w:rFonts w:cs="Cambria"/>
            <w:lang w:val="en-CA"/>
          </w:rPr>
          <w:t>*</w:t>
        </w:r>
        <w:proofErr w:type="gramEnd"/>
        <w:r w:rsidRPr="000A2273">
          <w:rPr>
            <w:rFonts w:cs="Cambria"/>
            <w:lang w:val="en-CA"/>
          </w:rPr>
          <w:t>(1+</w:t>
        </w:r>
        <w:r w:rsidRPr="00260458">
          <w:rPr>
            <w:rStyle w:val="codeZchn"/>
            <w:lang w:val="en-CA"/>
          </w:rPr>
          <w:t>columns_minus_one)</w:t>
        </w:r>
        <w:r w:rsidRPr="000A2273">
          <w:rPr>
            <w:rFonts w:cs="Cambria"/>
            <w:lang w:val="en-CA"/>
          </w:rPr>
          <w:t xml:space="preserve">. All image tiles shall have exactly the same width and height, </w:t>
        </w:r>
        <w:r w:rsidRPr="00260458">
          <w:rPr>
            <w:rStyle w:val="codeZchn"/>
            <w:lang w:val="en-CA"/>
          </w:rPr>
          <w:t>image_tile_width</w:t>
        </w:r>
        <w:r w:rsidRPr="000A2273">
          <w:rPr>
            <w:rFonts w:cs="Cambria"/>
            <w:lang w:val="en-CA"/>
          </w:rPr>
          <w:t xml:space="preserve"> and </w:t>
        </w:r>
        <w:r w:rsidRPr="00260458">
          <w:rPr>
            <w:rStyle w:val="codeZchn"/>
            <w:lang w:val="en-CA"/>
          </w:rPr>
          <w:t>image_tile_height</w:t>
        </w:r>
        <w:r w:rsidRPr="000A2273">
          <w:rPr>
            <w:rFonts w:cs="Cambria"/>
            <w:lang w:val="en-CA"/>
          </w:rPr>
          <w:t xml:space="preserve">. The reconstructed image is formed by tiling the image tiles into a grid with a column width equal to </w:t>
        </w:r>
        <w:r w:rsidRPr="00260458">
          <w:rPr>
            <w:rStyle w:val="codeZchn"/>
            <w:lang w:val="en-CA"/>
          </w:rPr>
          <w:t>image_tile_width</w:t>
        </w:r>
        <w:r w:rsidRPr="000A2273">
          <w:rPr>
            <w:rFonts w:cs="Cambria"/>
            <w:lang w:val="en-CA"/>
          </w:rPr>
          <w:t xml:space="preserve"> and a row height equal to </w:t>
        </w:r>
        <w:r w:rsidRPr="00260458">
          <w:rPr>
            <w:rStyle w:val="codeZchn"/>
            <w:lang w:val="en-CA"/>
          </w:rPr>
          <w:t>image_tile_height</w:t>
        </w:r>
        <w:r w:rsidRPr="000A2273">
          <w:rPr>
            <w:rFonts w:cs="Cambria"/>
            <w:lang w:val="en-CA"/>
          </w:rPr>
          <w:t xml:space="preserve">, without gap or overlap. The grid of image tiles shall completely “cover” the reconstructed image of the associated image item, where </w:t>
        </w:r>
        <w:r w:rsidRPr="00260458">
          <w:rPr>
            <w:rStyle w:val="codeZchn"/>
            <w:lang w:val="en-CA"/>
          </w:rPr>
          <w:t>image_tile_width</w:t>
        </w:r>
        <w:r w:rsidRPr="000A2273">
          <w:rPr>
            <w:rFonts w:cs="Cambria"/>
            <w:lang w:val="en-CA"/>
          </w:rPr>
          <w:t>*</w:t>
        </w:r>
        <w:r w:rsidRPr="00260458">
          <w:rPr>
            <w:rStyle w:val="codeZchn"/>
            <w:lang w:val="en-CA"/>
          </w:rPr>
          <w:t>columns</w:t>
        </w:r>
        <w:r w:rsidRPr="000A2273">
          <w:rPr>
            <w:rFonts w:cs="Cambria"/>
            <w:lang w:val="en-CA"/>
          </w:rPr>
          <w:t xml:space="preserve"> is greater than or equal to </w:t>
        </w:r>
        <w:bookmarkStart w:id="538" w:name="_Hlk147741495"/>
        <w:r w:rsidRPr="00260458">
          <w:rPr>
            <w:rStyle w:val="codeZchn"/>
            <w:lang w:val="en-CA"/>
          </w:rPr>
          <w:t>image_width</w:t>
        </w:r>
        <w:r w:rsidRPr="000A2273" w:rsidDel="001F4631">
          <w:rPr>
            <w:rFonts w:cs="Cambria"/>
            <w:lang w:val="en-CA"/>
          </w:rPr>
          <w:t xml:space="preserve"> </w:t>
        </w:r>
        <w:r w:rsidRPr="000A2273">
          <w:rPr>
            <w:rFonts w:cs="Cambria"/>
            <w:lang w:val="en-CA"/>
          </w:rPr>
          <w:t>and</w:t>
        </w:r>
        <w:bookmarkEnd w:id="538"/>
        <w:r w:rsidRPr="000A2273">
          <w:rPr>
            <w:rFonts w:cs="Cambria"/>
            <w:lang w:val="en-CA"/>
          </w:rPr>
          <w:t xml:space="preserve"> </w:t>
        </w:r>
        <w:r w:rsidRPr="00260458">
          <w:rPr>
            <w:rStyle w:val="codeZchn"/>
            <w:lang w:val="en-CA"/>
          </w:rPr>
          <w:t>image_tile_height</w:t>
        </w:r>
        <w:r w:rsidRPr="000A2273">
          <w:rPr>
            <w:rFonts w:cs="Cambria"/>
            <w:lang w:val="en-CA"/>
          </w:rPr>
          <w:t>*</w:t>
        </w:r>
        <w:r w:rsidRPr="00260458">
          <w:rPr>
            <w:rStyle w:val="codeZchn"/>
            <w:lang w:val="en-CA"/>
          </w:rPr>
          <w:t>rows</w:t>
        </w:r>
        <w:r w:rsidRPr="000A2273">
          <w:rPr>
            <w:rFonts w:cs="Cambria"/>
            <w:lang w:val="en-CA"/>
          </w:rPr>
          <w:t xml:space="preserve"> is greater than or equal to </w:t>
        </w:r>
        <w:r w:rsidRPr="00260458">
          <w:rPr>
            <w:rStyle w:val="codeZchn"/>
            <w:lang w:val="en-CA"/>
          </w:rPr>
          <w:t>image_height</w:t>
        </w:r>
        <w:r w:rsidRPr="000A2273">
          <w:rPr>
            <w:rFonts w:cs="Cambria"/>
            <w:lang w:val="en-CA"/>
          </w:rPr>
          <w:t xml:space="preserve">, where </w:t>
        </w:r>
        <w:r w:rsidRPr="00260458">
          <w:rPr>
            <w:rStyle w:val="codeZchn"/>
            <w:lang w:val="en-CA"/>
          </w:rPr>
          <w:t>image_width</w:t>
        </w:r>
        <w:r w:rsidRPr="000A2273" w:rsidDel="001F4631">
          <w:rPr>
            <w:rFonts w:cs="Cambria"/>
            <w:lang w:val="en-CA"/>
          </w:rPr>
          <w:t xml:space="preserve"> </w:t>
        </w:r>
        <w:r w:rsidRPr="000A2273">
          <w:rPr>
            <w:rFonts w:cs="Cambria"/>
            <w:lang w:val="en-CA"/>
          </w:rPr>
          <w:t xml:space="preserve">and </w:t>
        </w:r>
        <w:r w:rsidRPr="00260458">
          <w:rPr>
            <w:rStyle w:val="codeZchn"/>
            <w:lang w:val="en-CA"/>
          </w:rPr>
          <w:t>image_height</w:t>
        </w:r>
        <w:r w:rsidRPr="000A2273">
          <w:rPr>
            <w:rFonts w:cs="Cambria"/>
            <w:lang w:val="en-CA"/>
          </w:rPr>
          <w:t xml:space="preserve"> </w:t>
        </w:r>
        <w:proofErr w:type="gramStart"/>
        <w:r w:rsidRPr="000A2273">
          <w:rPr>
            <w:rFonts w:cs="Cambria"/>
            <w:lang w:val="en-CA"/>
          </w:rPr>
          <w:t>are</w:t>
        </w:r>
        <w:proofErr w:type="gramEnd"/>
        <w:r w:rsidRPr="000A2273">
          <w:rPr>
            <w:rFonts w:cs="Cambria"/>
            <w:lang w:val="en-CA"/>
          </w:rPr>
          <w:t xml:space="preserve"> signalled in the </w:t>
        </w:r>
        <w:r w:rsidRPr="00260458">
          <w:rPr>
            <w:rStyle w:val="codeZchn"/>
            <w:lang w:val="en-CA"/>
          </w:rPr>
          <w:t xml:space="preserve">ImageSpatialExtentsProperty </w:t>
        </w:r>
        <w:r w:rsidRPr="000A2273">
          <w:rPr>
            <w:rFonts w:cs="Cambria"/>
            <w:lang w:val="en-CA"/>
          </w:rPr>
          <w:t>associated with the image item.</w:t>
        </w:r>
      </w:ins>
    </w:p>
    <w:p w14:paraId="2430D0B2" w14:textId="7395EF8E" w:rsidR="001776C7" w:rsidRPr="000A2273" w:rsidDel="00752104" w:rsidRDefault="001776C7" w:rsidP="001776C7">
      <w:pPr>
        <w:pStyle w:val="Default"/>
        <w:rPr>
          <w:ins w:id="539" w:author="Leo Barnes" w:date="2023-11-01T13:22:00Z"/>
          <w:del w:id="540" w:author="Dimitri Podborski" w:date="2023-11-02T13:34:00Z"/>
          <w:rFonts w:asciiTheme="majorHAnsi" w:hAnsiTheme="majorHAnsi"/>
          <w:b/>
          <w:bCs/>
          <w:sz w:val="22"/>
          <w:szCs w:val="22"/>
          <w:lang w:val="en-CA"/>
        </w:rPr>
      </w:pPr>
    </w:p>
    <w:p w14:paraId="7FC3015F" w14:textId="29462A5E" w:rsidR="001776C7" w:rsidRPr="000A2273" w:rsidRDefault="001776C7" w:rsidP="00260458">
      <w:pPr>
        <w:pStyle w:val="Heading4"/>
        <w:rPr>
          <w:ins w:id="541" w:author="Leo Barnes" w:date="2023-11-01T13:22:00Z"/>
          <w:lang w:val="en-CA"/>
        </w:rPr>
      </w:pPr>
      <w:ins w:id="542" w:author="Leo Barnes" w:date="2023-11-01T13:22:00Z">
        <w:r w:rsidRPr="000A2273">
          <w:rPr>
            <w:lang w:val="en-CA"/>
          </w:rPr>
          <w:t>Syntax</w:t>
        </w:r>
      </w:ins>
    </w:p>
    <w:p w14:paraId="77188901" w14:textId="1F0C5B53" w:rsidR="001776C7" w:rsidRPr="00260458" w:rsidDel="00752104" w:rsidRDefault="001776C7" w:rsidP="00F047D4">
      <w:pPr>
        <w:pStyle w:val="code0"/>
        <w:rPr>
          <w:ins w:id="543" w:author="Leo Barnes" w:date="2023-11-01T13:22:00Z"/>
          <w:del w:id="544" w:author="Dimitri Podborski" w:date="2023-11-02T13:32:00Z"/>
          <w:lang w:val="en-CA"/>
        </w:rPr>
      </w:pPr>
      <w:ins w:id="545" w:author="Leo Barnes" w:date="2023-11-01T13:22:00Z">
        <w:r w:rsidRPr="00260458">
          <w:rPr>
            <w:lang w:val="en-CA"/>
          </w:rPr>
          <w:t>aligned(8) class ConstrainedExtentsGridProperty</w:t>
        </w:r>
      </w:ins>
      <w:ins w:id="546" w:author="Dimitri Podborski" w:date="2023-11-02T15:08:00Z">
        <w:r w:rsidR="0039765A" w:rsidRPr="00260458">
          <w:rPr>
            <w:lang w:val="en-CA"/>
          </w:rPr>
          <w:br/>
        </w:r>
      </w:ins>
      <w:ins w:id="547" w:author="Leo Barnes" w:date="2023-11-01T13:22:00Z">
        <w:del w:id="548" w:author="Dimitri Podborski" w:date="2023-11-02T15:08:00Z">
          <w:r w:rsidRPr="00260458" w:rsidDel="0039765A">
            <w:rPr>
              <w:lang w:val="en-CA"/>
            </w:rPr>
            <w:delText xml:space="preserve"> </w:delText>
          </w:r>
        </w:del>
        <w:r w:rsidRPr="00260458">
          <w:rPr>
            <w:lang w:val="en-CA"/>
          </w:rPr>
          <w:t>extends ItemFullProperty('cexg', version = 0, flags)</w:t>
        </w:r>
      </w:ins>
    </w:p>
    <w:p w14:paraId="034CCFFF" w14:textId="0CD3377B" w:rsidR="001776C7" w:rsidRPr="00260458" w:rsidDel="00752104" w:rsidRDefault="0039765A" w:rsidP="00F047D4">
      <w:pPr>
        <w:pStyle w:val="code0"/>
        <w:rPr>
          <w:ins w:id="549" w:author="Leo Barnes" w:date="2023-11-01T13:22:00Z"/>
          <w:del w:id="550" w:author="Dimitri Podborski" w:date="2023-11-02T13:32:00Z"/>
          <w:lang w:val="en-CA"/>
        </w:rPr>
      </w:pPr>
      <w:ins w:id="551" w:author="Dimitri Podborski" w:date="2023-11-02T15:08:00Z">
        <w:r w:rsidRPr="00260458">
          <w:rPr>
            <w:lang w:val="en-CA"/>
          </w:rPr>
          <w:t xml:space="preserve"> </w:t>
        </w:r>
      </w:ins>
      <w:ins w:id="552" w:author="Leo Barnes" w:date="2023-11-01T13:22:00Z">
        <w:r w:rsidR="001776C7" w:rsidRPr="00260458">
          <w:rPr>
            <w:lang w:val="en-CA"/>
          </w:rPr>
          <w:t>{</w:t>
        </w:r>
      </w:ins>
      <w:ins w:id="553" w:author="Dimitri Podborski" w:date="2023-11-02T14:08:00Z">
        <w:r w:rsidR="0033616F" w:rsidRPr="00260458">
          <w:rPr>
            <w:lang w:val="en-CA"/>
          </w:rPr>
          <w:br/>
        </w:r>
        <w:r w:rsidR="0033616F" w:rsidRPr="00260458">
          <w:rPr>
            <w:lang w:val="en-CA"/>
          </w:rPr>
          <w:tab/>
          <w:t>// this is a temporary,non-parsable variable</w:t>
        </w:r>
      </w:ins>
      <w:ins w:id="554" w:author="Leo Barnes" w:date="2023-11-01T13:22:00Z">
        <w:del w:id="555" w:author="Dimitri Podborski" w:date="2023-11-02T13:32:00Z">
          <w:r w:rsidR="001776C7" w:rsidRPr="00260458" w:rsidDel="00752104">
            <w:rPr>
              <w:lang w:val="en-CA"/>
            </w:rPr>
            <w:delText xml:space="preserve"> </w:delText>
          </w:r>
        </w:del>
      </w:ins>
    </w:p>
    <w:p w14:paraId="34D41B04" w14:textId="4361AEE3" w:rsidR="001776C7" w:rsidRPr="00260458" w:rsidDel="00752104" w:rsidRDefault="00752104" w:rsidP="00F047D4">
      <w:pPr>
        <w:pStyle w:val="code0"/>
        <w:rPr>
          <w:ins w:id="556" w:author="Leo Barnes" w:date="2023-11-01T13:22:00Z"/>
          <w:del w:id="557" w:author="Dimitri Podborski" w:date="2023-11-02T13:32:00Z"/>
          <w:lang w:val="en-CA"/>
        </w:rPr>
      </w:pPr>
      <w:ins w:id="558" w:author="Dimitri Podborski" w:date="2023-11-02T13:32:00Z">
        <w:r w:rsidRPr="00260458">
          <w:rPr>
            <w:lang w:val="en-CA"/>
          </w:rPr>
          <w:br/>
        </w:r>
        <w:r w:rsidRPr="00260458">
          <w:rPr>
            <w:lang w:val="en-CA"/>
          </w:rPr>
          <w:tab/>
        </w:r>
      </w:ins>
      <w:ins w:id="559" w:author="Leo Barnes" w:date="2023-11-01T13:22:00Z">
        <w:del w:id="560" w:author="Dimitri Podborski" w:date="2023-11-02T13:32:00Z">
          <w:r w:rsidR="001776C7" w:rsidRPr="00260458" w:rsidDel="00752104">
            <w:rPr>
              <w:lang w:val="en-CA"/>
            </w:rPr>
            <w:delText xml:space="preserve">    </w:delText>
          </w:r>
        </w:del>
        <w:r w:rsidR="001776C7" w:rsidRPr="00260458">
          <w:rPr>
            <w:lang w:val="en-CA"/>
          </w:rPr>
          <w:t>unsigned int FieldLength = ((flags &amp; 1) + 1) * 16;</w:t>
        </w:r>
        <w:del w:id="561" w:author="Dimitri Podborski" w:date="2023-11-02T14:08:00Z">
          <w:r w:rsidR="001776C7" w:rsidRPr="00260458" w:rsidDel="0033616F">
            <w:rPr>
              <w:lang w:val="en-CA"/>
            </w:rPr>
            <w:delText xml:space="preserve"> // this is a temporary,non-parsable variable</w:delText>
          </w:r>
        </w:del>
      </w:ins>
    </w:p>
    <w:p w14:paraId="481D36D5" w14:textId="01AF94F1" w:rsidR="001776C7" w:rsidRPr="00260458" w:rsidDel="00752104" w:rsidRDefault="00752104" w:rsidP="00F047D4">
      <w:pPr>
        <w:pStyle w:val="code0"/>
        <w:rPr>
          <w:ins w:id="562" w:author="Leo Barnes" w:date="2023-11-01T13:22:00Z"/>
          <w:del w:id="563" w:author="Dimitri Podborski" w:date="2023-11-02T13:32:00Z"/>
          <w:lang w:val="en-CA"/>
        </w:rPr>
      </w:pPr>
      <w:ins w:id="564" w:author="Dimitri Podborski" w:date="2023-11-02T13:32:00Z">
        <w:r w:rsidRPr="00260458">
          <w:rPr>
            <w:lang w:val="en-CA"/>
          </w:rPr>
          <w:br/>
        </w:r>
        <w:r w:rsidRPr="00260458">
          <w:rPr>
            <w:lang w:val="en-CA"/>
          </w:rPr>
          <w:tab/>
        </w:r>
      </w:ins>
      <w:ins w:id="565" w:author="Leo Barnes" w:date="2023-11-01T13:22:00Z">
        <w:del w:id="566" w:author="Dimitri Podborski" w:date="2023-11-02T13:32:00Z">
          <w:r w:rsidR="001776C7" w:rsidRPr="00260458" w:rsidDel="00752104">
            <w:rPr>
              <w:lang w:val="en-CA"/>
            </w:rPr>
            <w:delText xml:space="preserve">    </w:delText>
          </w:r>
        </w:del>
        <w:r w:rsidR="001776C7" w:rsidRPr="00260458">
          <w:rPr>
            <w:lang w:val="en-CA"/>
          </w:rPr>
          <w:t>unsigned int(16) rows_minus_one;</w:t>
        </w:r>
      </w:ins>
    </w:p>
    <w:p w14:paraId="23CD53B6" w14:textId="62B8B4C0" w:rsidR="001776C7" w:rsidRPr="00260458" w:rsidDel="00752104" w:rsidRDefault="00752104" w:rsidP="00F047D4">
      <w:pPr>
        <w:pStyle w:val="code0"/>
        <w:rPr>
          <w:ins w:id="567" w:author="Leo Barnes" w:date="2023-11-01T13:22:00Z"/>
          <w:del w:id="568" w:author="Dimitri Podborski" w:date="2023-11-02T13:32:00Z"/>
          <w:lang w:val="en-CA"/>
        </w:rPr>
      </w:pPr>
      <w:ins w:id="569" w:author="Dimitri Podborski" w:date="2023-11-02T13:32:00Z">
        <w:r w:rsidRPr="00260458">
          <w:rPr>
            <w:lang w:val="en-CA"/>
          </w:rPr>
          <w:br/>
        </w:r>
      </w:ins>
      <w:ins w:id="570" w:author="Dimitri Podborski" w:date="2023-11-02T13:33:00Z">
        <w:r w:rsidRPr="00260458">
          <w:rPr>
            <w:lang w:val="en-CA"/>
          </w:rPr>
          <w:tab/>
        </w:r>
      </w:ins>
      <w:ins w:id="571" w:author="Leo Barnes" w:date="2023-11-01T13:22:00Z">
        <w:del w:id="572" w:author="Dimitri Podborski" w:date="2023-11-02T13:33:00Z">
          <w:r w:rsidR="001776C7" w:rsidRPr="00260458" w:rsidDel="00752104">
            <w:rPr>
              <w:lang w:val="en-CA"/>
            </w:rPr>
            <w:delText xml:space="preserve">    </w:delText>
          </w:r>
        </w:del>
        <w:r w:rsidR="001776C7" w:rsidRPr="00260458">
          <w:rPr>
            <w:lang w:val="en-CA"/>
          </w:rPr>
          <w:t>unsigned int(16) columns_minus_one;</w:t>
        </w:r>
      </w:ins>
    </w:p>
    <w:p w14:paraId="171127CA" w14:textId="70B25464" w:rsidR="001776C7" w:rsidRPr="00260458" w:rsidDel="00752104" w:rsidRDefault="00752104" w:rsidP="00F047D4">
      <w:pPr>
        <w:pStyle w:val="code0"/>
        <w:rPr>
          <w:ins w:id="573" w:author="Leo Barnes" w:date="2023-11-01T13:22:00Z"/>
          <w:del w:id="574" w:author="Dimitri Podborski" w:date="2023-11-02T13:32:00Z"/>
          <w:lang w:val="en-CA"/>
        </w:rPr>
      </w:pPr>
      <w:ins w:id="575" w:author="Dimitri Podborski" w:date="2023-11-02T13:32:00Z">
        <w:r w:rsidRPr="00260458">
          <w:rPr>
            <w:lang w:val="en-CA"/>
          </w:rPr>
          <w:br/>
        </w:r>
      </w:ins>
      <w:ins w:id="576" w:author="Dimitri Podborski" w:date="2023-11-02T13:33:00Z">
        <w:r w:rsidRPr="00260458">
          <w:rPr>
            <w:lang w:val="en-CA"/>
          </w:rPr>
          <w:tab/>
        </w:r>
      </w:ins>
      <w:ins w:id="577" w:author="Leo Barnes" w:date="2023-11-01T13:22:00Z">
        <w:del w:id="578" w:author="Dimitri Podborski" w:date="2023-11-02T13:33:00Z">
          <w:r w:rsidR="001776C7" w:rsidRPr="00260458" w:rsidDel="00752104">
            <w:rPr>
              <w:lang w:val="en-CA"/>
            </w:rPr>
            <w:delText xml:space="preserve">    </w:delText>
          </w:r>
        </w:del>
        <w:r w:rsidR="001776C7" w:rsidRPr="00260458">
          <w:rPr>
            <w:lang w:val="en-CA"/>
          </w:rPr>
          <w:t>unsigned int(FieldLength</w:t>
        </w:r>
        <w:r w:rsidR="001776C7" w:rsidRPr="00260458" w:rsidDel="00473C47">
          <w:rPr>
            <w:lang w:val="en-CA"/>
          </w:rPr>
          <w:t xml:space="preserve"> </w:t>
        </w:r>
        <w:r w:rsidR="001776C7" w:rsidRPr="00260458">
          <w:rPr>
            <w:lang w:val="en-CA"/>
          </w:rPr>
          <w:t>) image_tile_width;</w:t>
        </w:r>
      </w:ins>
    </w:p>
    <w:p w14:paraId="08302C7B" w14:textId="7C2D9386" w:rsidR="001776C7" w:rsidRPr="00260458" w:rsidDel="00752104" w:rsidRDefault="00752104" w:rsidP="00F047D4">
      <w:pPr>
        <w:pStyle w:val="code0"/>
        <w:rPr>
          <w:ins w:id="579" w:author="Leo Barnes" w:date="2023-11-01T13:22:00Z"/>
          <w:del w:id="580" w:author="Dimitri Podborski" w:date="2023-11-02T13:32:00Z"/>
          <w:lang w:val="en-CA"/>
        </w:rPr>
      </w:pPr>
      <w:ins w:id="581" w:author="Dimitri Podborski" w:date="2023-11-02T13:32:00Z">
        <w:r w:rsidRPr="00260458">
          <w:rPr>
            <w:lang w:val="en-CA"/>
          </w:rPr>
          <w:br/>
        </w:r>
      </w:ins>
      <w:ins w:id="582" w:author="Dimitri Podborski" w:date="2023-11-02T13:33:00Z">
        <w:r w:rsidRPr="00260458">
          <w:rPr>
            <w:lang w:val="en-CA"/>
          </w:rPr>
          <w:tab/>
        </w:r>
      </w:ins>
      <w:ins w:id="583" w:author="Leo Barnes" w:date="2023-11-01T13:22:00Z">
        <w:del w:id="584" w:author="Dimitri Podborski" w:date="2023-11-02T13:33:00Z">
          <w:r w:rsidR="001776C7" w:rsidRPr="00260458" w:rsidDel="00752104">
            <w:rPr>
              <w:lang w:val="en-CA"/>
            </w:rPr>
            <w:delText xml:space="preserve">    </w:delText>
          </w:r>
        </w:del>
        <w:r w:rsidR="001776C7" w:rsidRPr="00260458">
          <w:rPr>
            <w:lang w:val="en-CA"/>
          </w:rPr>
          <w:t>unsigned int(FieldLength</w:t>
        </w:r>
        <w:r w:rsidR="001776C7" w:rsidRPr="00260458" w:rsidDel="00473C47">
          <w:rPr>
            <w:lang w:val="en-CA"/>
          </w:rPr>
          <w:t xml:space="preserve"> </w:t>
        </w:r>
        <w:r w:rsidR="001776C7" w:rsidRPr="00260458">
          <w:rPr>
            <w:lang w:val="en-CA"/>
          </w:rPr>
          <w:t>) image_tile_height;</w:t>
        </w:r>
      </w:ins>
    </w:p>
    <w:p w14:paraId="3B2711B9" w14:textId="7189B93F" w:rsidR="001776C7" w:rsidRPr="00260458" w:rsidDel="00752104" w:rsidRDefault="00752104" w:rsidP="00F047D4">
      <w:pPr>
        <w:pStyle w:val="code0"/>
        <w:rPr>
          <w:ins w:id="585" w:author="Leo Barnes" w:date="2023-11-01T13:22:00Z"/>
          <w:del w:id="586" w:author="Dimitri Podborski" w:date="2023-11-02T13:32:00Z"/>
          <w:lang w:val="en-CA"/>
        </w:rPr>
      </w:pPr>
      <w:ins w:id="587" w:author="Dimitri Podborski" w:date="2023-11-02T13:32:00Z">
        <w:r w:rsidRPr="00260458">
          <w:rPr>
            <w:lang w:val="en-CA"/>
          </w:rPr>
          <w:br/>
        </w:r>
      </w:ins>
      <w:ins w:id="588" w:author="Leo Barnes" w:date="2023-11-01T13:22:00Z">
        <w:r w:rsidR="001776C7" w:rsidRPr="00260458">
          <w:rPr>
            <w:lang w:val="en-CA"/>
          </w:rPr>
          <w:t>}</w:t>
        </w:r>
      </w:ins>
    </w:p>
    <w:p w14:paraId="64DFB208" w14:textId="77777777" w:rsidR="001776C7" w:rsidRPr="00260458" w:rsidRDefault="001776C7" w:rsidP="00260458">
      <w:pPr>
        <w:pStyle w:val="code0"/>
        <w:rPr>
          <w:ins w:id="589" w:author="Leo Barnes" w:date="2023-11-01T13:22:00Z"/>
          <w:lang w:val="en-CA"/>
        </w:rPr>
      </w:pPr>
    </w:p>
    <w:p w14:paraId="74BDD636" w14:textId="068F5C6C" w:rsidR="001776C7" w:rsidRPr="000A2273" w:rsidRDefault="001776C7" w:rsidP="00260458">
      <w:pPr>
        <w:pStyle w:val="Heading4"/>
        <w:rPr>
          <w:ins w:id="590" w:author="Leo Barnes" w:date="2023-11-01T13:22:00Z"/>
          <w:lang w:val="en-CA"/>
        </w:rPr>
      </w:pPr>
      <w:ins w:id="591" w:author="Leo Barnes" w:date="2023-11-01T13:22:00Z">
        <w:r w:rsidRPr="000A2273">
          <w:rPr>
            <w:lang w:val="en-CA"/>
          </w:rPr>
          <w:t>Semantics</w:t>
        </w:r>
      </w:ins>
    </w:p>
    <w:p w14:paraId="31CFD8BE" w14:textId="77777777" w:rsidR="001776C7" w:rsidRPr="00260458" w:rsidRDefault="001776C7" w:rsidP="001776C7">
      <w:pPr>
        <w:pStyle w:val="fields"/>
        <w:rPr>
          <w:ins w:id="592" w:author="Leo Barnes" w:date="2023-11-01T13:22:00Z"/>
          <w:lang w:val="en-CA"/>
        </w:rPr>
      </w:pPr>
      <w:ins w:id="593" w:author="Leo Barnes" w:date="2023-11-01T13:22:00Z">
        <w:r w:rsidRPr="00260458">
          <w:rPr>
            <w:rStyle w:val="codeZchn"/>
            <w:lang w:val="en-CA"/>
          </w:rPr>
          <w:t>(flags &amp; 1)</w:t>
        </w:r>
        <w:r w:rsidRPr="00260458">
          <w:rPr>
            <w:lang w:val="en-CA"/>
          </w:rPr>
          <w:t xml:space="preserve"> equals to 0 specifies that the length of the fields </w:t>
        </w:r>
        <w:r w:rsidRPr="00260458">
          <w:rPr>
            <w:rStyle w:val="codeZchn"/>
            <w:lang w:val="en-CA"/>
          </w:rPr>
          <w:t>image_tile_width</w:t>
        </w:r>
        <w:r w:rsidRPr="00260458">
          <w:rPr>
            <w:lang w:val="en-CA"/>
          </w:rPr>
          <w:t xml:space="preserve"> and </w:t>
        </w:r>
        <w:r w:rsidRPr="00260458">
          <w:rPr>
            <w:rStyle w:val="codeZchn"/>
            <w:lang w:val="en-CA"/>
          </w:rPr>
          <w:t>image_tile_height</w:t>
        </w:r>
        <w:r w:rsidRPr="00260458">
          <w:rPr>
            <w:lang w:val="en-CA"/>
          </w:rPr>
          <w:t xml:space="preserve"> is 16 bits. (flags &amp; 1) equals to 1 specifies that the length of the fields </w:t>
        </w:r>
        <w:r w:rsidRPr="00260458">
          <w:rPr>
            <w:rStyle w:val="codeZchn"/>
            <w:lang w:val="en-CA"/>
          </w:rPr>
          <w:lastRenderedPageBreak/>
          <w:t>image_tile_width</w:t>
        </w:r>
        <w:r w:rsidRPr="00260458">
          <w:rPr>
            <w:lang w:val="en-CA"/>
          </w:rPr>
          <w:t xml:space="preserve"> and </w:t>
        </w:r>
        <w:r w:rsidRPr="00260458">
          <w:rPr>
            <w:rStyle w:val="codeZchn"/>
            <w:lang w:val="en-CA"/>
          </w:rPr>
          <w:t>image_tile_height</w:t>
        </w:r>
        <w:r w:rsidRPr="00260458">
          <w:rPr>
            <w:lang w:val="en-CA"/>
          </w:rPr>
          <w:t xml:space="preserve"> is 32 bits. The values of flags greater than 1 are reserved.</w:t>
        </w:r>
      </w:ins>
    </w:p>
    <w:p w14:paraId="0DBAC5EC" w14:textId="77777777" w:rsidR="001776C7" w:rsidRPr="00260458" w:rsidRDefault="001776C7" w:rsidP="001776C7">
      <w:pPr>
        <w:pStyle w:val="fields"/>
        <w:rPr>
          <w:ins w:id="594" w:author="Leo Barnes" w:date="2023-11-01T13:22:00Z"/>
          <w:lang w:val="en-CA"/>
        </w:rPr>
      </w:pPr>
      <w:ins w:id="595" w:author="Leo Barnes" w:date="2023-11-01T13:22:00Z">
        <w:r w:rsidRPr="00260458">
          <w:rPr>
            <w:rStyle w:val="codeZchn"/>
            <w:lang w:val="en-CA"/>
          </w:rPr>
          <w:t>image_tile_width</w:t>
        </w:r>
        <w:r w:rsidRPr="00260458">
          <w:rPr>
            <w:lang w:val="en-CA"/>
          </w:rPr>
          <w:t xml:space="preserve">, </w:t>
        </w:r>
        <w:r w:rsidRPr="00260458">
          <w:rPr>
            <w:rStyle w:val="codeZchn"/>
            <w:lang w:val="en-CA"/>
          </w:rPr>
          <w:t>image_tile_height</w:t>
        </w:r>
        <w:r w:rsidRPr="00260458">
          <w:rPr>
            <w:lang w:val="en-CA"/>
          </w:rPr>
          <w:t>: specify respectively the width and height in pixels of the image tiles.</w:t>
        </w:r>
      </w:ins>
    </w:p>
    <w:p w14:paraId="51479A7E" w14:textId="77777777" w:rsidR="001776C7" w:rsidRPr="00260458" w:rsidRDefault="001776C7" w:rsidP="001776C7">
      <w:pPr>
        <w:pStyle w:val="fields"/>
        <w:rPr>
          <w:ins w:id="596" w:author="Leo Barnes" w:date="2023-11-01T13:22:00Z"/>
          <w:lang w:val="en-CA"/>
        </w:rPr>
      </w:pPr>
      <w:ins w:id="597" w:author="Leo Barnes" w:date="2023-11-01T13:22:00Z">
        <w:r w:rsidRPr="00260458">
          <w:rPr>
            <w:rStyle w:val="codeZchn"/>
            <w:lang w:val="en-CA"/>
          </w:rPr>
          <w:t>rows_minus_one</w:t>
        </w:r>
        <w:r w:rsidRPr="00260458">
          <w:rPr>
            <w:lang w:val="en-CA"/>
          </w:rPr>
          <w:t xml:space="preserve">, </w:t>
        </w:r>
        <w:r w:rsidRPr="00260458">
          <w:rPr>
            <w:rStyle w:val="codeZchn"/>
            <w:lang w:val="en-CA"/>
          </w:rPr>
          <w:t>columns_minus_one</w:t>
        </w:r>
        <w:r w:rsidRPr="00260458">
          <w:rPr>
            <w:lang w:val="en-CA"/>
          </w:rPr>
          <w:t>: specify the number of rows of image tiles, and the number of image tiles per row. The value is one less than the number of rows or columns respectively. Image tiles enclosed in extents populate the top row first, followed by the second row and following rows, in the order of extents.</w:t>
        </w:r>
      </w:ins>
    </w:p>
    <w:p w14:paraId="7C76E4B7" w14:textId="0D051FEB" w:rsidR="0077500F" w:rsidRPr="00F047D4" w:rsidRDefault="005E2F33" w:rsidP="00260458">
      <w:pPr>
        <w:pStyle w:val="Heading1"/>
        <w:rPr>
          <w:ins w:id="598" w:author="Dimitri Podborski" w:date="2023-11-02T15:18:00Z"/>
        </w:rPr>
      </w:pPr>
      <w:bookmarkStart w:id="599" w:name="_Toc149831939"/>
      <w:ins w:id="600" w:author="Dimitri Podborski" w:date="2023-11-02T15:35:00Z">
        <w:r>
          <w:rPr>
            <w:lang w:val="en-CA"/>
          </w:rPr>
          <w:t>New d</w:t>
        </w:r>
      </w:ins>
      <w:ins w:id="601" w:author="Dimitri Podborski" w:date="2023-11-02T15:18:00Z">
        <w:r w:rsidR="0077500F" w:rsidRPr="00260458">
          <w:rPr>
            <w:lang w:val="en-CA"/>
          </w:rPr>
          <w:t>isparity adjustment information</w:t>
        </w:r>
      </w:ins>
      <w:ins w:id="602" w:author="Dimitri Podborski" w:date="2023-11-02T15:35:00Z">
        <w:r>
          <w:rPr>
            <w:lang w:val="en-CA"/>
          </w:rPr>
          <w:t xml:space="preserve"> property</w:t>
        </w:r>
      </w:ins>
      <w:bookmarkEnd w:id="599"/>
    </w:p>
    <w:p w14:paraId="31B87767" w14:textId="1774F20F" w:rsidR="001776C7" w:rsidRPr="000A2273" w:rsidRDefault="001776C7" w:rsidP="00260458">
      <w:pPr>
        <w:pStyle w:val="AMDInstruction"/>
        <w:rPr>
          <w:ins w:id="603" w:author="Leo Barnes" w:date="2023-11-01T12:18:00Z"/>
        </w:rPr>
      </w:pPr>
      <w:ins w:id="604" w:author="Leo Barnes" w:date="2023-11-01T13:28:00Z">
        <w:r w:rsidRPr="000A2273">
          <w:t>Add the following new subclause after subclause 6.5.37:</w:t>
        </w:r>
      </w:ins>
    </w:p>
    <w:p w14:paraId="4B5BFE8E" w14:textId="04A86B25" w:rsidR="00F6419F" w:rsidRPr="000A2273" w:rsidRDefault="00F6419F" w:rsidP="00260458">
      <w:pPr>
        <w:pStyle w:val="Heading3"/>
        <w:rPr>
          <w:ins w:id="605" w:author="Leo Barnes" w:date="2023-11-01T12:18:00Z"/>
          <w:lang w:val="en-CA"/>
        </w:rPr>
      </w:pPr>
      <w:bookmarkStart w:id="606" w:name="_Toc149827140"/>
      <w:bookmarkStart w:id="607" w:name="_Toc149831940"/>
      <w:ins w:id="608" w:author="Leo Barnes" w:date="2023-11-01T12:18:00Z">
        <w:r w:rsidRPr="000A2273">
          <w:rPr>
            <w:lang w:val="en-CA"/>
          </w:rPr>
          <w:t>Disparity adjustment information</w:t>
        </w:r>
        <w:bookmarkEnd w:id="606"/>
        <w:bookmarkEnd w:id="607"/>
      </w:ins>
    </w:p>
    <w:p w14:paraId="23417703" w14:textId="156A61A1" w:rsidR="00F6419F" w:rsidRPr="000A2273" w:rsidRDefault="00F6419F" w:rsidP="00260458">
      <w:pPr>
        <w:pStyle w:val="Heading4"/>
        <w:numPr>
          <w:ilvl w:val="3"/>
          <w:numId w:val="48"/>
        </w:numPr>
        <w:spacing w:after="0"/>
        <w:rPr>
          <w:ins w:id="609" w:author="Leo Barnes" w:date="2023-11-01T12:18:00Z"/>
          <w:lang w:val="en-CA"/>
        </w:rPr>
      </w:pPr>
      <w:ins w:id="610" w:author="Leo Barnes" w:date="2023-11-01T12:18:00Z">
        <w:r w:rsidRPr="000A2273">
          <w:rPr>
            <w:lang w:val="en-CA"/>
          </w:rPr>
          <w:t>Definition</w:t>
        </w:r>
      </w:ins>
    </w:p>
    <w:tbl>
      <w:tblPr>
        <w:tblpPr w:leftFromText="180" w:rightFromText="180" w:vertAnchor="text" w:horzAnchor="margin" w:tblpXSpec="right" w:tblpY="191"/>
        <w:tblW w:w="9752" w:type="dxa"/>
        <w:tblLayout w:type="fixed"/>
        <w:tblCellMar>
          <w:left w:w="0" w:type="dxa"/>
          <w:right w:w="0" w:type="dxa"/>
        </w:tblCellMar>
        <w:tblLook w:val="04A0" w:firstRow="1" w:lastRow="0" w:firstColumn="1" w:lastColumn="0" w:noHBand="0" w:noVBand="1"/>
      </w:tblPr>
      <w:tblGrid>
        <w:gridCol w:w="4320"/>
        <w:gridCol w:w="5432"/>
      </w:tblGrid>
      <w:tr w:rsidR="000A2273" w:rsidRPr="000A2273" w14:paraId="449746E6" w14:textId="77777777" w:rsidTr="000A2273">
        <w:trPr>
          <w:ins w:id="611" w:author="Dimitri Podborski" w:date="2023-11-02T15:21:00Z"/>
        </w:trPr>
        <w:tc>
          <w:tcPr>
            <w:tcW w:w="4320" w:type="dxa"/>
          </w:tcPr>
          <w:p w14:paraId="48CDA8E3" w14:textId="77777777" w:rsidR="000A2273" w:rsidRPr="00260458" w:rsidRDefault="000A2273" w:rsidP="000A2273">
            <w:pPr>
              <w:pStyle w:val="BoxTable"/>
              <w:rPr>
                <w:ins w:id="612" w:author="Dimitri Podborski" w:date="2023-11-02T15:21:00Z"/>
                <w:lang w:val="en-CA"/>
              </w:rPr>
            </w:pPr>
            <w:ins w:id="613" w:author="Dimitri Podborski" w:date="2023-11-02T15:21:00Z">
              <w:r w:rsidRPr="00260458">
                <w:rPr>
                  <w:lang w:val="en-CA"/>
                </w:rPr>
                <w:t>Box type:</w:t>
              </w:r>
            </w:ins>
          </w:p>
        </w:tc>
        <w:tc>
          <w:tcPr>
            <w:tcW w:w="5432" w:type="dxa"/>
          </w:tcPr>
          <w:p w14:paraId="14D4D90B" w14:textId="77777777" w:rsidR="000A2273" w:rsidRPr="00260458" w:rsidRDefault="000A2273" w:rsidP="000A2273">
            <w:pPr>
              <w:pStyle w:val="BoxTable"/>
              <w:rPr>
                <w:ins w:id="614" w:author="Dimitri Podborski" w:date="2023-11-02T15:21:00Z"/>
                <w:rStyle w:val="Courier"/>
                <w:lang w:val="en-CA"/>
              </w:rPr>
            </w:pPr>
            <w:ins w:id="615" w:author="Dimitri Podborski" w:date="2023-11-02T15:21:00Z">
              <w:r w:rsidRPr="00260458">
                <w:rPr>
                  <w:rStyle w:val="Courier"/>
                  <w:lang w:val="en-CA"/>
                </w:rPr>
                <w:t>'</w:t>
              </w:r>
              <w:proofErr w:type="spellStart"/>
              <w:r w:rsidRPr="00260458">
                <w:rPr>
                  <w:rStyle w:val="Courier"/>
                  <w:lang w:val="en-CA"/>
                </w:rPr>
                <w:t>dadj</w:t>
              </w:r>
              <w:proofErr w:type="spellEnd"/>
              <w:r w:rsidRPr="00260458">
                <w:rPr>
                  <w:rStyle w:val="Courier"/>
                  <w:lang w:val="en-CA"/>
                </w:rPr>
                <w:t>'</w:t>
              </w:r>
            </w:ins>
          </w:p>
        </w:tc>
      </w:tr>
      <w:tr w:rsidR="000A2273" w:rsidRPr="000A2273" w14:paraId="7658CE23" w14:textId="77777777" w:rsidTr="000A2273">
        <w:trPr>
          <w:ins w:id="616" w:author="Dimitri Podborski" w:date="2023-11-02T15:21:00Z"/>
        </w:trPr>
        <w:tc>
          <w:tcPr>
            <w:tcW w:w="4320" w:type="dxa"/>
          </w:tcPr>
          <w:p w14:paraId="7A87BF77" w14:textId="77777777" w:rsidR="000A2273" w:rsidRPr="00260458" w:rsidRDefault="000A2273" w:rsidP="000A2273">
            <w:pPr>
              <w:pStyle w:val="BoxTable"/>
              <w:rPr>
                <w:ins w:id="617" w:author="Dimitri Podborski" w:date="2023-11-02T15:21:00Z"/>
                <w:lang w:val="en-CA"/>
              </w:rPr>
            </w:pPr>
            <w:ins w:id="618" w:author="Dimitri Podborski" w:date="2023-11-02T15:21:00Z">
              <w:r w:rsidRPr="00260458">
                <w:rPr>
                  <w:lang w:val="en-CA"/>
                </w:rPr>
                <w:t>Property type:</w:t>
              </w:r>
            </w:ins>
          </w:p>
        </w:tc>
        <w:tc>
          <w:tcPr>
            <w:tcW w:w="5432" w:type="dxa"/>
          </w:tcPr>
          <w:p w14:paraId="44C9373C" w14:textId="77777777" w:rsidR="000A2273" w:rsidRPr="00260458" w:rsidRDefault="000A2273" w:rsidP="000A2273">
            <w:pPr>
              <w:pStyle w:val="BoxTable"/>
              <w:rPr>
                <w:ins w:id="619" w:author="Dimitri Podborski" w:date="2023-11-02T15:21:00Z"/>
                <w:lang w:val="en-CA"/>
              </w:rPr>
            </w:pPr>
            <w:ins w:id="620" w:author="Dimitri Podborski" w:date="2023-11-02T15:21:00Z">
              <w:r w:rsidRPr="00260458">
                <w:rPr>
                  <w:lang w:val="en-CA"/>
                </w:rPr>
                <w:t>Descriptive item property</w:t>
              </w:r>
            </w:ins>
          </w:p>
        </w:tc>
      </w:tr>
      <w:tr w:rsidR="000A2273" w:rsidRPr="000A2273" w14:paraId="04EEE49F" w14:textId="77777777" w:rsidTr="000A2273">
        <w:trPr>
          <w:ins w:id="621" w:author="Dimitri Podborski" w:date="2023-11-02T15:21:00Z"/>
        </w:trPr>
        <w:tc>
          <w:tcPr>
            <w:tcW w:w="4320" w:type="dxa"/>
          </w:tcPr>
          <w:p w14:paraId="47E910A5" w14:textId="77777777" w:rsidR="000A2273" w:rsidRPr="00260458" w:rsidRDefault="000A2273" w:rsidP="000A2273">
            <w:pPr>
              <w:pStyle w:val="BoxTable"/>
              <w:rPr>
                <w:ins w:id="622" w:author="Dimitri Podborski" w:date="2023-11-02T15:21:00Z"/>
                <w:lang w:val="en-CA"/>
              </w:rPr>
            </w:pPr>
            <w:ins w:id="623" w:author="Dimitri Podborski" w:date="2023-11-02T15:21:00Z">
              <w:r w:rsidRPr="00260458">
                <w:rPr>
                  <w:lang w:val="en-CA"/>
                </w:rPr>
                <w:t xml:space="preserve">Container: </w:t>
              </w:r>
            </w:ins>
          </w:p>
        </w:tc>
        <w:tc>
          <w:tcPr>
            <w:tcW w:w="5432" w:type="dxa"/>
          </w:tcPr>
          <w:p w14:paraId="5330746A" w14:textId="77777777" w:rsidR="000A2273" w:rsidRPr="00260458" w:rsidRDefault="000A2273" w:rsidP="000A2273">
            <w:pPr>
              <w:pStyle w:val="BoxTable"/>
              <w:rPr>
                <w:ins w:id="624" w:author="Dimitri Podborski" w:date="2023-11-02T15:21:00Z"/>
                <w:lang w:val="en-CA"/>
              </w:rPr>
            </w:pPr>
            <w:proofErr w:type="spellStart"/>
            <w:ins w:id="625" w:author="Dimitri Podborski" w:date="2023-11-02T15:21:00Z">
              <w:r w:rsidRPr="00260458">
                <w:rPr>
                  <w:rStyle w:val="Courier"/>
                  <w:lang w:val="en-CA"/>
                </w:rPr>
                <w:t>ItemPropertyContainerBox</w:t>
              </w:r>
              <w:proofErr w:type="spellEnd"/>
            </w:ins>
          </w:p>
        </w:tc>
      </w:tr>
      <w:tr w:rsidR="000A2273" w:rsidRPr="000A2273" w14:paraId="5F7600E5" w14:textId="77777777" w:rsidTr="000A2273">
        <w:trPr>
          <w:ins w:id="626" w:author="Dimitri Podborski" w:date="2023-11-02T15:21:00Z"/>
        </w:trPr>
        <w:tc>
          <w:tcPr>
            <w:tcW w:w="4320" w:type="dxa"/>
          </w:tcPr>
          <w:p w14:paraId="5BC560A2" w14:textId="77777777" w:rsidR="000A2273" w:rsidRPr="00260458" w:rsidRDefault="000A2273" w:rsidP="000A2273">
            <w:pPr>
              <w:pStyle w:val="BoxTable"/>
              <w:rPr>
                <w:ins w:id="627" w:author="Dimitri Podborski" w:date="2023-11-02T15:21:00Z"/>
                <w:lang w:val="en-CA"/>
              </w:rPr>
            </w:pPr>
            <w:ins w:id="628" w:author="Dimitri Podborski" w:date="2023-11-02T15:21:00Z">
              <w:r w:rsidRPr="00260458">
                <w:rPr>
                  <w:lang w:val="en-CA"/>
                </w:rPr>
                <w:t xml:space="preserve">Mandatory (per </w:t>
              </w:r>
              <w:r w:rsidRPr="00260458">
                <w:rPr>
                  <w:szCs w:val="22"/>
                  <w:lang w:val="en-CA"/>
                </w:rPr>
                <w:t>associated identifier value</w:t>
              </w:r>
              <w:r w:rsidRPr="00260458">
                <w:rPr>
                  <w:lang w:val="en-CA"/>
                </w:rPr>
                <w:t xml:space="preserve">): </w:t>
              </w:r>
            </w:ins>
          </w:p>
        </w:tc>
        <w:tc>
          <w:tcPr>
            <w:tcW w:w="5432" w:type="dxa"/>
          </w:tcPr>
          <w:p w14:paraId="3E18FB85" w14:textId="77777777" w:rsidR="000A2273" w:rsidRPr="00260458" w:rsidRDefault="000A2273" w:rsidP="000A2273">
            <w:pPr>
              <w:pStyle w:val="BoxTable"/>
              <w:rPr>
                <w:ins w:id="629" w:author="Dimitri Podborski" w:date="2023-11-02T15:21:00Z"/>
                <w:lang w:val="en-CA"/>
              </w:rPr>
            </w:pPr>
            <w:ins w:id="630" w:author="Dimitri Podborski" w:date="2023-11-02T15:21:00Z">
              <w:r w:rsidRPr="00260458">
                <w:rPr>
                  <w:rFonts w:cs="Arial"/>
                  <w:lang w:val="en-CA"/>
                </w:rPr>
                <w:t>No</w:t>
              </w:r>
            </w:ins>
          </w:p>
        </w:tc>
      </w:tr>
      <w:tr w:rsidR="000A2273" w:rsidRPr="000A2273" w14:paraId="1F4B09BE" w14:textId="77777777" w:rsidTr="000A2273">
        <w:trPr>
          <w:ins w:id="631" w:author="Dimitri Podborski" w:date="2023-11-02T15:21:00Z"/>
        </w:trPr>
        <w:tc>
          <w:tcPr>
            <w:tcW w:w="4320" w:type="dxa"/>
          </w:tcPr>
          <w:p w14:paraId="4D0D3A64" w14:textId="77777777" w:rsidR="000A2273" w:rsidRPr="00260458" w:rsidRDefault="000A2273" w:rsidP="000A2273">
            <w:pPr>
              <w:pStyle w:val="BoxTable"/>
              <w:rPr>
                <w:ins w:id="632" w:author="Dimitri Podborski" w:date="2023-11-02T15:21:00Z"/>
                <w:lang w:val="en-CA"/>
              </w:rPr>
            </w:pPr>
            <w:ins w:id="633" w:author="Dimitri Podborski" w:date="2023-11-02T15:21:00Z">
              <w:r w:rsidRPr="00260458">
                <w:rPr>
                  <w:lang w:val="en-CA"/>
                </w:rPr>
                <w:t xml:space="preserve">Quantity (per </w:t>
              </w:r>
              <w:r w:rsidRPr="00260458">
                <w:rPr>
                  <w:szCs w:val="22"/>
                  <w:lang w:val="en-CA"/>
                </w:rPr>
                <w:t>associated identifier value</w:t>
              </w:r>
              <w:r w:rsidRPr="00260458">
                <w:rPr>
                  <w:lang w:val="en-CA"/>
                </w:rPr>
                <w:t>):</w:t>
              </w:r>
            </w:ins>
          </w:p>
        </w:tc>
        <w:tc>
          <w:tcPr>
            <w:tcW w:w="5432" w:type="dxa"/>
          </w:tcPr>
          <w:p w14:paraId="0F85E912" w14:textId="77777777" w:rsidR="000A2273" w:rsidRPr="00260458" w:rsidRDefault="000A2273" w:rsidP="000A2273">
            <w:pPr>
              <w:pStyle w:val="BoxTable"/>
              <w:rPr>
                <w:ins w:id="634" w:author="Dimitri Podborski" w:date="2023-11-02T15:21:00Z"/>
                <w:lang w:val="en-CA"/>
              </w:rPr>
            </w:pPr>
            <w:ins w:id="635" w:author="Dimitri Podborski" w:date="2023-11-02T15:21:00Z">
              <w:r w:rsidRPr="00260458">
                <w:rPr>
                  <w:rFonts w:cs="Arial"/>
                  <w:lang w:val="en-CA"/>
                </w:rPr>
                <w:t>At most one</w:t>
              </w:r>
            </w:ins>
          </w:p>
        </w:tc>
      </w:tr>
      <w:tr w:rsidR="000A2273" w:rsidRPr="000A2273" w14:paraId="1F7A3F3C" w14:textId="77777777" w:rsidTr="000A2273">
        <w:trPr>
          <w:ins w:id="636" w:author="Dimitri Podborski" w:date="2023-11-02T15:21:00Z"/>
        </w:trPr>
        <w:tc>
          <w:tcPr>
            <w:tcW w:w="4320" w:type="dxa"/>
          </w:tcPr>
          <w:p w14:paraId="1CC18C53" w14:textId="77777777" w:rsidR="000A2273" w:rsidRPr="00260458" w:rsidRDefault="000A2273" w:rsidP="000A2273">
            <w:pPr>
              <w:pStyle w:val="BoxTable"/>
              <w:rPr>
                <w:ins w:id="637" w:author="Dimitri Podborski" w:date="2023-11-02T15:21:00Z"/>
                <w:lang w:val="en-CA"/>
              </w:rPr>
            </w:pPr>
          </w:p>
        </w:tc>
        <w:tc>
          <w:tcPr>
            <w:tcW w:w="5432" w:type="dxa"/>
          </w:tcPr>
          <w:p w14:paraId="48311EDF" w14:textId="77777777" w:rsidR="000A2273" w:rsidRPr="00260458" w:rsidRDefault="000A2273" w:rsidP="000A2273">
            <w:pPr>
              <w:pStyle w:val="BoxTable"/>
              <w:rPr>
                <w:ins w:id="638" w:author="Dimitri Podborski" w:date="2023-11-02T15:21:00Z"/>
                <w:lang w:val="en-CA"/>
              </w:rPr>
            </w:pPr>
          </w:p>
        </w:tc>
      </w:tr>
    </w:tbl>
    <w:p w14:paraId="217F775F" w14:textId="436F77B0" w:rsidR="00F6419F" w:rsidRPr="00F047D4" w:rsidDel="000A2273" w:rsidRDefault="00F6419F">
      <w:pPr>
        <w:pStyle w:val="NoSpacing1"/>
        <w:rPr>
          <w:ins w:id="639" w:author="Leo Barnes" w:date="2023-11-01T12:18:00Z"/>
          <w:del w:id="640" w:author="Dimitri Podborski" w:date="2023-11-02T15:21:00Z"/>
        </w:rPr>
      </w:pPr>
      <w:ins w:id="641" w:author="Leo Barnes" w:date="2023-11-01T12:18:00Z">
        <w:del w:id="642" w:author="Dimitri Podborski" w:date="2023-11-02T15:21:00Z">
          <w:r w:rsidRPr="00F047D4" w:rsidDel="000A2273">
            <w:delText xml:space="preserve">Box type: </w:delText>
          </w:r>
          <w:r w:rsidRPr="00F047D4" w:rsidDel="000A2273">
            <w:tab/>
          </w:r>
          <w:r w:rsidRPr="00F047D4" w:rsidDel="000A2273">
            <w:tab/>
          </w:r>
          <w:r w:rsidRPr="00F047D4" w:rsidDel="000A2273">
            <w:tab/>
          </w:r>
          <w:r w:rsidRPr="00F047D4" w:rsidDel="000A2273">
            <w:tab/>
          </w:r>
          <w:r w:rsidRPr="00F047D4" w:rsidDel="000A2273">
            <w:tab/>
          </w:r>
          <w:r w:rsidRPr="00260458" w:rsidDel="000A2273">
            <w:rPr>
              <w:rStyle w:val="codeZchn"/>
              <w:rFonts w:ascii="Courier New" w:hAnsi="Courier New" w:cs="Courier New"/>
              <w:sz w:val="22"/>
              <w:lang w:val="en-CA"/>
            </w:rPr>
            <w:delText>'dadj'</w:delText>
          </w:r>
        </w:del>
      </w:ins>
    </w:p>
    <w:p w14:paraId="321343B7" w14:textId="4CFC5A62" w:rsidR="00F6419F" w:rsidRPr="00F047D4" w:rsidDel="000A2273" w:rsidRDefault="00F6419F">
      <w:pPr>
        <w:pStyle w:val="NoSpacing1"/>
        <w:rPr>
          <w:ins w:id="643" w:author="Leo Barnes" w:date="2023-11-01T12:18:00Z"/>
          <w:del w:id="644" w:author="Dimitri Podborski" w:date="2023-11-02T15:21:00Z"/>
        </w:rPr>
      </w:pPr>
      <w:ins w:id="645" w:author="Leo Barnes" w:date="2023-11-01T12:18:00Z">
        <w:del w:id="646" w:author="Dimitri Podborski" w:date="2023-11-02T15:21:00Z">
          <w:r w:rsidRPr="00F047D4" w:rsidDel="000A2273">
            <w:delText xml:space="preserve">Property type: </w:delText>
          </w:r>
          <w:r w:rsidRPr="00F047D4" w:rsidDel="000A2273">
            <w:tab/>
          </w:r>
          <w:r w:rsidRPr="00F047D4" w:rsidDel="000A2273">
            <w:tab/>
          </w:r>
          <w:r w:rsidRPr="00F047D4" w:rsidDel="000A2273">
            <w:tab/>
          </w:r>
          <w:r w:rsidRPr="00F047D4" w:rsidDel="000A2273">
            <w:tab/>
          </w:r>
          <w:r w:rsidRPr="00F047D4" w:rsidDel="000A2273">
            <w:tab/>
            <w:delText>Descriptive item property</w:delText>
          </w:r>
        </w:del>
      </w:ins>
    </w:p>
    <w:p w14:paraId="281992E8" w14:textId="5AA9394F" w:rsidR="00F6419F" w:rsidRPr="00260458" w:rsidDel="000A2273" w:rsidRDefault="00F6419F">
      <w:pPr>
        <w:pStyle w:val="NoSpacing1"/>
        <w:rPr>
          <w:ins w:id="647" w:author="Leo Barnes" w:date="2023-11-01T12:18:00Z"/>
          <w:del w:id="648" w:author="Dimitri Podborski" w:date="2023-11-02T15:21:00Z"/>
          <w:rFonts w:ascii="Cambria" w:hAnsi="Cambria"/>
        </w:rPr>
      </w:pPr>
      <w:ins w:id="649" w:author="Leo Barnes" w:date="2023-11-01T12:18:00Z">
        <w:del w:id="650" w:author="Dimitri Podborski" w:date="2023-11-02T15:21:00Z">
          <w:r w:rsidRPr="00260458" w:rsidDel="000A2273">
            <w:rPr>
              <w:rFonts w:ascii="Cambria" w:hAnsi="Cambria"/>
            </w:rPr>
            <w:delText xml:space="preserve">Container: </w:delText>
          </w:r>
          <w:r w:rsidRPr="00260458" w:rsidDel="000A2273">
            <w:rPr>
              <w:rFonts w:ascii="Cambria" w:hAnsi="Cambria"/>
            </w:rPr>
            <w:tab/>
          </w:r>
          <w:r w:rsidRPr="00260458" w:rsidDel="000A2273">
            <w:rPr>
              <w:rFonts w:ascii="Cambria" w:hAnsi="Cambria"/>
            </w:rPr>
            <w:tab/>
          </w:r>
          <w:r w:rsidRPr="00260458" w:rsidDel="000A2273">
            <w:rPr>
              <w:rFonts w:ascii="Cambria" w:hAnsi="Cambria"/>
            </w:rPr>
            <w:tab/>
          </w:r>
          <w:r w:rsidRPr="00260458" w:rsidDel="000A2273">
            <w:rPr>
              <w:rFonts w:ascii="Cambria" w:hAnsi="Cambria"/>
            </w:rPr>
            <w:tab/>
          </w:r>
          <w:r w:rsidRPr="00260458" w:rsidDel="000A2273">
            <w:rPr>
              <w:rFonts w:ascii="Cambria" w:hAnsi="Cambria"/>
            </w:rPr>
            <w:tab/>
          </w:r>
          <w:r w:rsidRPr="00260458" w:rsidDel="000A2273">
            <w:rPr>
              <w:rStyle w:val="codeZchn"/>
              <w:rFonts w:ascii="Courier New" w:hAnsi="Courier New" w:cs="Courier New"/>
              <w:sz w:val="22"/>
              <w:lang w:val="en-CA"/>
            </w:rPr>
            <w:delText>ItemPropertyContainerBox</w:delText>
          </w:r>
        </w:del>
      </w:ins>
    </w:p>
    <w:p w14:paraId="7825966F" w14:textId="02D19112" w:rsidR="00F6419F" w:rsidRPr="00F047D4" w:rsidDel="000A2273" w:rsidRDefault="00F6419F">
      <w:pPr>
        <w:pStyle w:val="NoSpacing1"/>
        <w:rPr>
          <w:ins w:id="651" w:author="Leo Barnes" w:date="2023-11-01T12:18:00Z"/>
          <w:del w:id="652" w:author="Dimitri Podborski" w:date="2023-11-02T15:21:00Z"/>
        </w:rPr>
      </w:pPr>
      <w:ins w:id="653" w:author="Leo Barnes" w:date="2023-11-01T12:18:00Z">
        <w:del w:id="654" w:author="Dimitri Podborski" w:date="2023-11-02T15:21:00Z">
          <w:r w:rsidRPr="00F047D4" w:rsidDel="000A2273">
            <w:delText xml:space="preserve">Mandatory (per associated </w:delText>
          </w:r>
        </w:del>
      </w:ins>
      <w:ins w:id="655" w:author="Leo Barnes" w:date="2023-11-01T12:21:00Z">
        <w:del w:id="656" w:author="Dimitri Podborski" w:date="2023-11-02T15:21:00Z">
          <w:r w:rsidRPr="00F047D4" w:rsidDel="000A2273">
            <w:delText>identifier value</w:delText>
          </w:r>
        </w:del>
      </w:ins>
      <w:ins w:id="657" w:author="Leo Barnes" w:date="2023-11-01T12:18:00Z">
        <w:del w:id="658" w:author="Dimitri Podborski" w:date="2023-11-02T15:21:00Z">
          <w:r w:rsidRPr="00F047D4" w:rsidDel="000A2273">
            <w:delText xml:space="preserve">): </w:delText>
          </w:r>
          <w:r w:rsidRPr="00F047D4" w:rsidDel="000A2273">
            <w:tab/>
            <w:delText>No</w:delText>
          </w:r>
        </w:del>
      </w:ins>
    </w:p>
    <w:p w14:paraId="55091D74" w14:textId="1805B62F" w:rsidR="00F6419F" w:rsidRPr="00F047D4" w:rsidDel="000A2273" w:rsidRDefault="00F6419F">
      <w:pPr>
        <w:pStyle w:val="NoSpacing1"/>
        <w:rPr>
          <w:ins w:id="659" w:author="Leo Barnes" w:date="2023-11-01T12:18:00Z"/>
          <w:del w:id="660" w:author="Dimitri Podborski" w:date="2023-11-02T15:21:00Z"/>
        </w:rPr>
      </w:pPr>
      <w:ins w:id="661" w:author="Leo Barnes" w:date="2023-11-01T12:18:00Z">
        <w:del w:id="662" w:author="Dimitri Podborski" w:date="2023-11-02T15:21:00Z">
          <w:r w:rsidRPr="00F047D4" w:rsidDel="000A2273">
            <w:delText xml:space="preserve">Quantity (per associated </w:delText>
          </w:r>
        </w:del>
      </w:ins>
      <w:ins w:id="663" w:author="Leo Barnes" w:date="2023-11-01T12:21:00Z">
        <w:del w:id="664" w:author="Dimitri Podborski" w:date="2023-11-02T15:21:00Z">
          <w:r w:rsidRPr="00F047D4" w:rsidDel="000A2273">
            <w:delText>identifier value</w:delText>
          </w:r>
        </w:del>
      </w:ins>
      <w:ins w:id="665" w:author="Leo Barnes" w:date="2023-11-01T12:18:00Z">
        <w:del w:id="666" w:author="Dimitri Podborski" w:date="2023-11-02T15:21:00Z">
          <w:r w:rsidRPr="00F047D4" w:rsidDel="000A2273">
            <w:delText xml:space="preserve">): </w:delText>
          </w:r>
          <w:r w:rsidRPr="00F047D4" w:rsidDel="000A2273">
            <w:tab/>
            <w:delText>At most one</w:delText>
          </w:r>
        </w:del>
      </w:ins>
    </w:p>
    <w:p w14:paraId="023D8369" w14:textId="5BAB4F6E" w:rsidR="0077500F" w:rsidRPr="00F047D4" w:rsidDel="000A2273" w:rsidRDefault="0077500F">
      <w:pPr>
        <w:pStyle w:val="NoSpacing1"/>
        <w:rPr>
          <w:ins w:id="667" w:author="Leo Barnes" w:date="2023-11-01T12:18:00Z"/>
          <w:del w:id="668" w:author="Dimitri Podborski" w:date="2023-11-02T15:22:00Z"/>
        </w:rPr>
      </w:pPr>
    </w:p>
    <w:p w14:paraId="1574CC5B" w14:textId="77777777" w:rsidR="00F6419F" w:rsidRPr="00F047D4" w:rsidRDefault="00F6419F" w:rsidP="008E760A">
      <w:pPr>
        <w:pStyle w:val="NoSpacing1"/>
        <w:rPr>
          <w:ins w:id="669" w:author="Leo Barnes" w:date="2023-11-01T12:18:00Z"/>
        </w:rPr>
      </w:pPr>
      <w:ins w:id="670" w:author="Leo Barnes" w:date="2023-11-01T12:18:00Z">
        <w:r w:rsidRPr="00F047D4">
          <w:t xml:space="preserve">The </w:t>
        </w:r>
        <w:proofErr w:type="spellStart"/>
        <w:r w:rsidRPr="00F047D4">
          <w:t>disparity</w:t>
        </w:r>
        <w:proofErr w:type="spellEnd"/>
        <w:r w:rsidRPr="00F047D4">
          <w:t xml:space="preserve"> </w:t>
        </w:r>
        <w:proofErr w:type="spellStart"/>
        <w:r w:rsidRPr="00F047D4">
          <w:t>adjustment</w:t>
        </w:r>
        <w:proofErr w:type="spellEnd"/>
        <w:r w:rsidRPr="00F047D4">
          <w:t xml:space="preserve"> descriptive item </w:t>
        </w:r>
        <w:proofErr w:type="spellStart"/>
        <w:r w:rsidRPr="00F047D4">
          <w:t>property</w:t>
        </w:r>
        <w:proofErr w:type="spellEnd"/>
        <w:r w:rsidRPr="00F047D4">
          <w:t xml:space="preserve"> </w:t>
        </w:r>
        <w:proofErr w:type="spellStart"/>
        <w:r w:rsidRPr="00F047D4">
          <w:t>defines</w:t>
        </w:r>
        <w:proofErr w:type="spellEnd"/>
        <w:r w:rsidRPr="00F047D4">
          <w:t xml:space="preserve"> the </w:t>
        </w:r>
        <w:proofErr w:type="spellStart"/>
        <w:r w:rsidRPr="00F047D4">
          <w:t>suggested</w:t>
        </w:r>
        <w:proofErr w:type="spellEnd"/>
        <w:r w:rsidRPr="00F047D4">
          <w:t xml:space="preserve"> global </w:t>
        </w:r>
        <w:proofErr w:type="spellStart"/>
        <w:r w:rsidRPr="00F047D4">
          <w:t>disparity</w:t>
        </w:r>
        <w:proofErr w:type="spellEnd"/>
        <w:r w:rsidRPr="00F047D4">
          <w:t xml:space="preserve"> </w:t>
        </w:r>
        <w:proofErr w:type="spellStart"/>
        <w:r w:rsidRPr="00F047D4">
          <w:t>adjustment</w:t>
        </w:r>
        <w:proofErr w:type="spellEnd"/>
        <w:r w:rsidRPr="00F047D4">
          <w:t xml:space="preserve"> </w:t>
        </w:r>
        <w:proofErr w:type="spellStart"/>
        <w:r w:rsidRPr="00F047D4">
          <w:t>amount</w:t>
        </w:r>
        <w:proofErr w:type="spellEnd"/>
        <w:r w:rsidRPr="00F047D4">
          <w:t xml:space="preserve"> for a </w:t>
        </w:r>
        <w:proofErr w:type="spellStart"/>
        <w:r w:rsidRPr="00F047D4">
          <w:t>stereo</w:t>
        </w:r>
        <w:proofErr w:type="spellEnd"/>
        <w:r w:rsidRPr="00F047D4">
          <w:t xml:space="preserve"> pair.</w:t>
        </w:r>
      </w:ins>
    </w:p>
    <w:p w14:paraId="3CD07DED" w14:textId="77777777" w:rsidR="00F6419F" w:rsidRPr="00F047D4" w:rsidRDefault="00F6419F" w:rsidP="008E760A">
      <w:pPr>
        <w:pStyle w:val="NoSpacing1"/>
        <w:rPr>
          <w:ins w:id="671" w:author="Leo Barnes" w:date="2023-11-01T12:18:00Z"/>
        </w:rPr>
      </w:pPr>
    </w:p>
    <w:p w14:paraId="257BAFC9" w14:textId="5E4BF28C" w:rsidR="00F6419F" w:rsidRPr="00F047D4" w:rsidRDefault="00F6419F" w:rsidP="008E760A">
      <w:pPr>
        <w:pStyle w:val="NoSpacing1"/>
        <w:rPr>
          <w:ins w:id="672" w:author="Leo Barnes" w:date="2023-11-01T12:20:00Z"/>
        </w:rPr>
      </w:pPr>
      <w:ins w:id="673" w:author="Leo Barnes" w:date="2023-11-01T12:20:00Z">
        <w:r w:rsidRPr="00F047D4">
          <w:t xml:space="preserve">This item </w:t>
        </w:r>
        <w:proofErr w:type="spellStart"/>
        <w:r w:rsidRPr="00F047D4">
          <w:t>property</w:t>
        </w:r>
        <w:proofErr w:type="spellEnd"/>
        <w:r w:rsidRPr="00F047D4">
          <w:t xml:space="preserve"> </w:t>
        </w:r>
        <w:proofErr w:type="spellStart"/>
        <w:r w:rsidRPr="00F047D4">
          <w:t>sh</w:t>
        </w:r>
      </w:ins>
      <w:ins w:id="674" w:author="Leo Barnes" w:date="2023-11-01T12:23:00Z">
        <w:r w:rsidRPr="00F047D4">
          <w:t>ould</w:t>
        </w:r>
      </w:ins>
      <w:proofErr w:type="spellEnd"/>
      <w:ins w:id="675" w:author="Leo Barnes" w:date="2023-11-01T12:20:00Z">
        <w:r w:rsidRPr="00F047D4">
          <w:t xml:space="preserve"> </w:t>
        </w:r>
        <w:proofErr w:type="spellStart"/>
        <w:r w:rsidRPr="00F047D4">
          <w:t>only</w:t>
        </w:r>
        <w:proofErr w:type="spellEnd"/>
        <w:r w:rsidRPr="00F047D4">
          <w:t xml:space="preserve"> </w:t>
        </w:r>
        <w:proofErr w:type="spellStart"/>
        <w:r w:rsidRPr="00F047D4">
          <w:t>be</w:t>
        </w:r>
        <w:proofErr w:type="spellEnd"/>
        <w:r w:rsidRPr="00F047D4">
          <w:t xml:space="preserve"> </w:t>
        </w:r>
        <w:proofErr w:type="spellStart"/>
        <w:r w:rsidRPr="00F047D4">
          <w:t>associated</w:t>
        </w:r>
        <w:proofErr w:type="spellEnd"/>
        <w:r w:rsidRPr="00F047D4">
          <w:t xml:space="preserve"> </w:t>
        </w:r>
        <w:proofErr w:type="spellStart"/>
        <w:r w:rsidRPr="00F047D4">
          <w:t>with</w:t>
        </w:r>
        <w:proofErr w:type="spellEnd"/>
        <w:r w:rsidRPr="00F047D4">
          <w:t xml:space="preserve"> an item or </w:t>
        </w:r>
        <w:proofErr w:type="spellStart"/>
        <w:r w:rsidRPr="00F047D4">
          <w:t>entity</w:t>
        </w:r>
        <w:proofErr w:type="spellEnd"/>
        <w:r w:rsidRPr="00F047D4">
          <w:t xml:space="preserve"> group </w:t>
        </w:r>
        <w:proofErr w:type="spellStart"/>
        <w:r w:rsidRPr="00F047D4">
          <w:t>that</w:t>
        </w:r>
        <w:proofErr w:type="spellEnd"/>
        <w:r w:rsidRPr="00F047D4">
          <w:t xml:space="preserve"> </w:t>
        </w:r>
        <w:proofErr w:type="spellStart"/>
        <w:r w:rsidRPr="00F047D4">
          <w:t>describes</w:t>
        </w:r>
        <w:proofErr w:type="spellEnd"/>
        <w:r w:rsidRPr="00F047D4">
          <w:t xml:space="preserve"> a </w:t>
        </w:r>
        <w:proofErr w:type="spellStart"/>
        <w:r w:rsidRPr="00F047D4">
          <w:t>stereo</w:t>
        </w:r>
        <w:proofErr w:type="spellEnd"/>
        <w:r w:rsidRPr="00F047D4">
          <w:t xml:space="preserve"> pair. </w:t>
        </w:r>
      </w:ins>
      <w:ins w:id="676" w:author="Leo Barnes" w:date="2023-11-03T15:10:00Z">
        <w:r w:rsidR="008E760A">
          <w:t xml:space="preserve">If </w:t>
        </w:r>
        <w:proofErr w:type="spellStart"/>
        <w:r w:rsidR="008E760A">
          <w:t>associated</w:t>
        </w:r>
        <w:proofErr w:type="spellEnd"/>
        <w:r w:rsidR="008E760A">
          <w:t xml:space="preserve"> </w:t>
        </w:r>
        <w:proofErr w:type="spellStart"/>
        <w:r w:rsidR="008E760A">
          <w:t>with</w:t>
        </w:r>
        <w:proofErr w:type="spellEnd"/>
        <w:r w:rsidR="008E760A">
          <w:t xml:space="preserve"> a </w:t>
        </w:r>
        <w:proofErr w:type="spellStart"/>
        <w:r w:rsidR="008E760A">
          <w:t>stereo</w:t>
        </w:r>
        <w:proofErr w:type="spellEnd"/>
        <w:r w:rsidR="008E760A">
          <w:t xml:space="preserve"> pair </w:t>
        </w:r>
        <w:proofErr w:type="spellStart"/>
        <w:r w:rsidR="008E760A">
          <w:t>entity</w:t>
        </w:r>
        <w:proofErr w:type="spellEnd"/>
        <w:r w:rsidR="008E760A">
          <w:t xml:space="preserve"> group, the </w:t>
        </w:r>
        <w:proofErr w:type="spellStart"/>
        <w:r w:rsidR="008E760A" w:rsidRPr="00260458">
          <w:rPr>
            <w:rFonts w:ascii="Courier New" w:hAnsi="Courier New" w:cs="Courier New"/>
          </w:rPr>
          <w:t>FileTypeBox</w:t>
        </w:r>
        <w:proofErr w:type="spellEnd"/>
        <w:r w:rsidR="008E760A">
          <w:t xml:space="preserve"> </w:t>
        </w:r>
        <w:proofErr w:type="spellStart"/>
        <w:r w:rsidR="008E760A">
          <w:t>or</w:t>
        </w:r>
        <w:proofErr w:type="spellEnd"/>
        <w:r w:rsidR="008E760A">
          <w:t xml:space="preserve"> the </w:t>
        </w:r>
        <w:proofErr w:type="spellStart"/>
        <w:r w:rsidR="008E760A" w:rsidRPr="00260458">
          <w:rPr>
            <w:rFonts w:ascii="Courier New" w:hAnsi="Courier New" w:cs="Courier New"/>
          </w:rPr>
          <w:t>ExtendedTypeBox</w:t>
        </w:r>
        <w:proofErr w:type="spellEnd"/>
        <w:r w:rsidR="008E760A">
          <w:t xml:space="preserve"> </w:t>
        </w:r>
        <w:proofErr w:type="spellStart"/>
        <w:r w:rsidR="008E760A">
          <w:t>associated</w:t>
        </w:r>
        <w:proofErr w:type="spellEnd"/>
        <w:r w:rsidR="008E760A">
          <w:t xml:space="preserve"> </w:t>
        </w:r>
        <w:proofErr w:type="spellStart"/>
        <w:r w:rsidR="008E760A">
          <w:t>with</w:t>
        </w:r>
        <w:proofErr w:type="spellEnd"/>
        <w:r w:rsidR="008E760A">
          <w:t xml:space="preserve"> the </w:t>
        </w:r>
        <w:proofErr w:type="spellStart"/>
        <w:r w:rsidR="008E760A" w:rsidRPr="00260458">
          <w:rPr>
            <w:rFonts w:ascii="Courier New" w:hAnsi="Courier New" w:cs="Courier New"/>
          </w:rPr>
          <w:t>FileTypeBox</w:t>
        </w:r>
        <w:proofErr w:type="spellEnd"/>
        <w:r w:rsidR="008E760A">
          <w:t xml:space="preserve"> </w:t>
        </w:r>
        <w:proofErr w:type="spellStart"/>
        <w:r w:rsidR="008E760A">
          <w:t>shall</w:t>
        </w:r>
        <w:proofErr w:type="spellEnd"/>
        <w:r w:rsidR="008E760A">
          <w:t xml:space="preserve"> </w:t>
        </w:r>
        <w:proofErr w:type="spellStart"/>
        <w:r w:rsidR="008E760A">
          <w:t>indicate</w:t>
        </w:r>
        <w:proofErr w:type="spellEnd"/>
        <w:r w:rsidR="008E760A">
          <w:t xml:space="preserve"> </w:t>
        </w:r>
        <w:proofErr w:type="spellStart"/>
        <w:r w:rsidR="008E760A">
          <w:t>that</w:t>
        </w:r>
        <w:proofErr w:type="spellEnd"/>
        <w:r w:rsidR="008E760A">
          <w:t xml:space="preserve"> the </w:t>
        </w:r>
        <w:proofErr w:type="spellStart"/>
        <w:r w:rsidR="008E760A">
          <w:t>requirements</w:t>
        </w:r>
        <w:proofErr w:type="spellEnd"/>
        <w:r w:rsidR="008E760A">
          <w:t xml:space="preserve"> of the </w:t>
        </w:r>
        <w:r w:rsidR="008E760A" w:rsidRPr="00260458">
          <w:rPr>
            <w:rFonts w:ascii="Courier New" w:hAnsi="Courier New" w:cs="Courier New"/>
          </w:rPr>
          <w:t>'</w:t>
        </w:r>
        <w:proofErr w:type="spellStart"/>
        <w:r w:rsidR="008E760A" w:rsidRPr="00260458">
          <w:rPr>
            <w:rFonts w:ascii="Courier New" w:hAnsi="Courier New" w:cs="Courier New"/>
          </w:rPr>
          <w:t>unif</w:t>
        </w:r>
        <w:proofErr w:type="spellEnd"/>
        <w:r w:rsidR="008E760A" w:rsidRPr="00260458">
          <w:rPr>
            <w:rFonts w:ascii="Courier New" w:hAnsi="Courier New" w:cs="Courier New"/>
          </w:rPr>
          <w:t>'</w:t>
        </w:r>
        <w:r w:rsidR="008E760A">
          <w:t xml:space="preserve"> brand </w:t>
        </w:r>
        <w:proofErr w:type="spellStart"/>
        <w:r w:rsidR="008E760A">
          <w:t>apply</w:t>
        </w:r>
        <w:proofErr w:type="spellEnd"/>
        <w:r w:rsidR="008E760A">
          <w:t xml:space="preserve"> in the file.</w:t>
        </w:r>
      </w:ins>
      <w:commentRangeStart w:id="677"/>
      <w:commentRangeStart w:id="678"/>
      <w:commentRangeEnd w:id="677"/>
      <w:del w:id="679" w:author="Leo Barnes" w:date="2023-11-03T15:11:00Z">
        <w:r w:rsidR="00406C52" w:rsidDel="008E760A">
          <w:rPr>
            <w:rStyle w:val="CommentReference"/>
            <w:rFonts w:ascii="Cambria" w:eastAsia="MS Mincho" w:hAnsi="Cambria"/>
            <w:lang w:val="en-GB" w:eastAsia="en-US"/>
          </w:rPr>
          <w:commentReference w:id="677"/>
        </w:r>
        <w:commentRangeEnd w:id="678"/>
        <w:r w:rsidR="008E760A" w:rsidDel="008E760A">
          <w:rPr>
            <w:rStyle w:val="CommentReference"/>
            <w:rFonts w:ascii="Cambria" w:eastAsia="MS Mincho" w:hAnsi="Cambria"/>
            <w:lang w:val="en-GB" w:eastAsia="en-US"/>
          </w:rPr>
          <w:commentReference w:id="678"/>
        </w:r>
      </w:del>
    </w:p>
    <w:p w14:paraId="5A540635" w14:textId="28DE3954" w:rsidR="00F6419F" w:rsidRPr="00260458" w:rsidDel="00F90DDB" w:rsidRDefault="00F6419F">
      <w:pPr>
        <w:pStyle w:val="Note"/>
        <w:spacing w:before="240"/>
        <w:rPr>
          <w:ins w:id="680" w:author="Leo Barnes" w:date="2023-11-01T12:20:00Z"/>
          <w:del w:id="681" w:author="Dimitri Podborski" w:date="2023-11-02T15:23:00Z"/>
          <w:lang w:val="en-CA"/>
        </w:rPr>
        <w:pPrChange w:id="682" w:author="Dimitri Podborski" w:date="2023-11-02T15:23:00Z">
          <w:pPr>
            <w:pStyle w:val="NoSpacing1"/>
          </w:pPr>
        </w:pPrChange>
      </w:pPr>
      <w:ins w:id="683" w:author="Leo Barnes" w:date="2023-11-01T12:20:00Z">
        <w:r w:rsidRPr="00260458">
          <w:rPr>
            <w:highlight w:val="yellow"/>
            <w:lang w:val="en-CA"/>
          </w:rPr>
          <w:t>EDITO</w:t>
        </w:r>
      </w:ins>
      <w:ins w:id="684" w:author="Leo Barnes" w:date="2023-11-01T12:21:00Z">
        <w:r w:rsidRPr="00260458">
          <w:rPr>
            <w:highlight w:val="yellow"/>
            <w:lang w:val="en-CA"/>
          </w:rPr>
          <w:t xml:space="preserve">RS NOTE: See </w:t>
        </w:r>
        <w:proofErr w:type="spellStart"/>
        <w:r w:rsidRPr="00260458">
          <w:rPr>
            <w:highlight w:val="yellow"/>
            <w:lang w:val="en-CA"/>
          </w:rPr>
          <w:t>TuC</w:t>
        </w:r>
        <w:proofErr w:type="spellEnd"/>
        <w:r w:rsidRPr="00260458">
          <w:rPr>
            <w:highlight w:val="yellow"/>
            <w:lang w:val="en-CA"/>
          </w:rPr>
          <w:t xml:space="preserve"> on frame-packed stereo items</w:t>
        </w:r>
      </w:ins>
    </w:p>
    <w:p w14:paraId="6490729C" w14:textId="77777777" w:rsidR="00F6419F" w:rsidRPr="00260458" w:rsidRDefault="00F6419F" w:rsidP="00260458">
      <w:pPr>
        <w:pStyle w:val="Note"/>
        <w:rPr>
          <w:ins w:id="685" w:author="Leo Barnes" w:date="2023-11-01T12:18:00Z"/>
          <w:lang w:val="en-CA"/>
        </w:rPr>
      </w:pPr>
    </w:p>
    <w:p w14:paraId="15137ED3" w14:textId="27FC9D21" w:rsidR="00F6419F" w:rsidRPr="000A2273" w:rsidRDefault="00F6419F" w:rsidP="00260458">
      <w:pPr>
        <w:pStyle w:val="Heading4"/>
        <w:rPr>
          <w:ins w:id="686" w:author="Leo Barnes" w:date="2023-11-01T12:18:00Z"/>
          <w:lang w:val="en-CA"/>
        </w:rPr>
      </w:pPr>
      <w:ins w:id="687" w:author="Leo Barnes" w:date="2023-11-01T12:18:00Z">
        <w:r w:rsidRPr="000A2273">
          <w:rPr>
            <w:lang w:val="en-CA"/>
          </w:rPr>
          <w:t>Syntax</w:t>
        </w:r>
      </w:ins>
    </w:p>
    <w:p w14:paraId="27F51F19" w14:textId="77777777" w:rsidR="00F6419F" w:rsidRPr="000A2273" w:rsidRDefault="00F6419F" w:rsidP="00F047D4">
      <w:pPr>
        <w:pStyle w:val="code0"/>
        <w:rPr>
          <w:ins w:id="688" w:author="Leo Barnes" w:date="2023-11-01T12:18:00Z"/>
          <w:lang w:val="en-CA"/>
        </w:rPr>
      </w:pPr>
      <w:ins w:id="689" w:author="Leo Barnes" w:date="2023-11-01T12:18:00Z">
        <w:r w:rsidRPr="000A2273">
          <w:rPr>
            <w:lang w:val="en-CA"/>
          </w:rPr>
          <w:t>aligned(8) class DisparityAdjustmentProperty</w:t>
        </w:r>
        <w:r w:rsidRPr="000A2273">
          <w:rPr>
            <w:lang w:val="en-CA"/>
          </w:rPr>
          <w:br/>
          <w:t>extends ItemFullProperty('dadj', version = 0, flags = 0) {</w:t>
        </w:r>
        <w:r w:rsidRPr="000A2273">
          <w:rPr>
            <w:lang w:val="en-CA"/>
          </w:rPr>
          <w:br/>
        </w:r>
        <w:r w:rsidRPr="000A2273">
          <w:rPr>
            <w:lang w:val="en-CA"/>
          </w:rPr>
          <w:tab/>
          <w:t>signed int(32) disparity_adjustment;</w:t>
        </w:r>
        <w:r w:rsidRPr="000A2273">
          <w:rPr>
            <w:lang w:val="en-CA"/>
          </w:rPr>
          <w:br/>
          <w:t>}</w:t>
        </w:r>
      </w:ins>
    </w:p>
    <w:p w14:paraId="01B6CFA3" w14:textId="19ED0F3B" w:rsidR="00F6419F" w:rsidRPr="000A2273" w:rsidRDefault="00F6419F" w:rsidP="00260458">
      <w:pPr>
        <w:pStyle w:val="Heading4"/>
        <w:rPr>
          <w:ins w:id="690" w:author="Leo Barnes" w:date="2023-11-01T12:18:00Z"/>
          <w:lang w:val="en-CA"/>
        </w:rPr>
      </w:pPr>
      <w:ins w:id="691" w:author="Leo Barnes" w:date="2023-11-01T12:18:00Z">
        <w:r w:rsidRPr="000A2273">
          <w:rPr>
            <w:lang w:val="en-CA"/>
          </w:rPr>
          <w:t>Semantics</w:t>
        </w:r>
      </w:ins>
    </w:p>
    <w:p w14:paraId="5D48539D" w14:textId="77777777" w:rsidR="00F6419F" w:rsidRDefault="00F6419F" w:rsidP="00F6419F">
      <w:pPr>
        <w:rPr>
          <w:ins w:id="692" w:author="Dimitri Podborski" w:date="2023-11-02T15:25:00Z"/>
          <w:lang w:val="en-CA"/>
        </w:rPr>
      </w:pPr>
      <w:ins w:id="693" w:author="Leo Barnes" w:date="2023-11-01T12:18:00Z">
        <w:r w:rsidRPr="000A2273">
          <w:rPr>
            <w:rStyle w:val="codeZchn"/>
            <w:lang w:val="en-CA"/>
          </w:rPr>
          <w:t>disparity_adjustment</w:t>
        </w:r>
        <w:r w:rsidRPr="000A2273">
          <w:rPr>
            <w:lang w:val="en-CA"/>
          </w:rPr>
          <w:t xml:space="preserve"> in units of 1/10000 image widths. Positive values denote increased disparity with respect to parallel view direction.</w:t>
        </w:r>
      </w:ins>
    </w:p>
    <w:p w14:paraId="3D0CC362" w14:textId="731B04A1" w:rsidR="00F90DDB" w:rsidRPr="000A2273" w:rsidRDefault="00F90DDB" w:rsidP="00260458">
      <w:pPr>
        <w:pStyle w:val="Heading1"/>
        <w:rPr>
          <w:ins w:id="694" w:author="Leo Barnes" w:date="2023-11-01T12:18:00Z"/>
          <w:lang w:val="en-CA"/>
        </w:rPr>
      </w:pPr>
      <w:bookmarkStart w:id="695" w:name="_Toc149831941"/>
      <w:ins w:id="696" w:author="Dimitri Podborski" w:date="2023-11-02T15:29:00Z">
        <w:r>
          <w:rPr>
            <w:lang w:val="en-CA"/>
          </w:rPr>
          <w:t>U</w:t>
        </w:r>
        <w:r w:rsidRPr="00F90DDB">
          <w:rPr>
            <w:lang w:val="en-CA"/>
          </w:rPr>
          <w:t>nified identifier</w:t>
        </w:r>
        <w:r>
          <w:rPr>
            <w:lang w:val="en-CA"/>
          </w:rPr>
          <w:t xml:space="preserve"> </w:t>
        </w:r>
        <w:r w:rsidRPr="00F90DDB">
          <w:rPr>
            <w:lang w:val="en-CA"/>
          </w:rPr>
          <w:t>handling</w:t>
        </w:r>
        <w:r>
          <w:rPr>
            <w:lang w:val="en-CA"/>
          </w:rPr>
          <w:t xml:space="preserve"> clarifications</w:t>
        </w:r>
      </w:ins>
      <w:bookmarkEnd w:id="695"/>
    </w:p>
    <w:p w14:paraId="333F458F" w14:textId="211D1857" w:rsidR="00F6419F" w:rsidRPr="000A2273" w:rsidRDefault="00F6419F" w:rsidP="00260458">
      <w:pPr>
        <w:pStyle w:val="AMDInstruction"/>
        <w:rPr>
          <w:ins w:id="697" w:author="Leo Barnes" w:date="2023-11-01T12:24:00Z"/>
        </w:rPr>
      </w:pPr>
      <w:ins w:id="698" w:author="Leo Barnes" w:date="2023-11-01T12:24:00Z">
        <w:r w:rsidRPr="000A2273">
          <w:t xml:space="preserve">Replace the </w:t>
        </w:r>
      </w:ins>
      <w:ins w:id="699" w:author="Leo Barnes" w:date="2023-11-01T12:27:00Z">
        <w:r w:rsidR="00B91EA1" w:rsidRPr="000A2273">
          <w:t xml:space="preserve">word </w:t>
        </w:r>
      </w:ins>
      <w:ins w:id="700" w:author="Leo Barnes" w:date="2023-11-01T12:28:00Z">
        <w:r w:rsidR="00B91EA1" w:rsidRPr="000A2273">
          <w:t>"</w:t>
        </w:r>
      </w:ins>
      <w:proofErr w:type="spellStart"/>
      <w:ins w:id="701" w:author="Leo Barnes" w:date="2023-11-01T12:27:00Z">
        <w:r w:rsidR="00B91EA1" w:rsidRPr="000A2273">
          <w:t>item_ID</w:t>
        </w:r>
      </w:ins>
      <w:proofErr w:type="spellEnd"/>
      <w:ins w:id="702" w:author="Leo Barnes" w:date="2023-11-01T12:28:00Z">
        <w:r w:rsidR="00B91EA1" w:rsidRPr="000A2273">
          <w:t xml:space="preserve">" </w:t>
        </w:r>
      </w:ins>
      <w:ins w:id="703" w:author="Leo Barnes" w:date="2023-11-01T12:24:00Z">
        <w:r w:rsidRPr="000A2273">
          <w:t xml:space="preserve">in </w:t>
        </w:r>
        <w:r w:rsidRPr="00F90DDB">
          <w:t>clause</w:t>
        </w:r>
      </w:ins>
      <w:ins w:id="704" w:author="Leo Barnes" w:date="2023-11-01T12:25:00Z">
        <w:r w:rsidR="00B91EA1" w:rsidRPr="00F90DDB">
          <w:t>s</w:t>
        </w:r>
      </w:ins>
      <w:ins w:id="705" w:author="Leo Barnes" w:date="2023-11-01T12:24:00Z">
        <w:r w:rsidRPr="000A2273">
          <w:t xml:space="preserve"> 6.5.27.1</w:t>
        </w:r>
      </w:ins>
      <w:ins w:id="706" w:author="Leo Barnes" w:date="2023-11-01T12:25:00Z">
        <w:r w:rsidR="00B91EA1" w:rsidRPr="000A2273">
          <w:t>,</w:t>
        </w:r>
      </w:ins>
      <w:ins w:id="707" w:author="Leo Barnes" w:date="2023-11-01T12:26:00Z">
        <w:r w:rsidR="00B91EA1" w:rsidRPr="000A2273">
          <w:t xml:space="preserve"> 6.5.18.1, 6.5.19.1,</w:t>
        </w:r>
      </w:ins>
      <w:ins w:id="708" w:author="Leo Barnes" w:date="2023-11-01T12:28:00Z">
        <w:r w:rsidR="00B91EA1" w:rsidRPr="000A2273">
          <w:t xml:space="preserve"> 6.5.35.1</w:t>
        </w:r>
      </w:ins>
      <w:ins w:id="709" w:author="Leo Barnes" w:date="2023-11-01T12:27:00Z">
        <w:r w:rsidR="00B91EA1" w:rsidRPr="000A2273">
          <w:t xml:space="preserve"> </w:t>
        </w:r>
      </w:ins>
      <w:ins w:id="710" w:author="Leo Barnes" w:date="2023-11-01T12:28:00Z">
        <w:r w:rsidR="00B91EA1" w:rsidRPr="000A2273">
          <w:t>with the phrase "identifier value"</w:t>
        </w:r>
      </w:ins>
    </w:p>
    <w:p w14:paraId="1CCCB0CF" w14:textId="0746BC5E" w:rsidR="00B91EA1" w:rsidRPr="000A2273" w:rsidRDefault="00B91EA1" w:rsidP="00260458">
      <w:pPr>
        <w:pStyle w:val="AMDInstruction"/>
        <w:rPr>
          <w:ins w:id="711" w:author="Leo Barnes" w:date="2023-11-01T12:30:00Z"/>
        </w:rPr>
      </w:pPr>
      <w:ins w:id="712" w:author="Leo Barnes" w:date="2023-11-01T12:30:00Z">
        <w:r w:rsidRPr="000A2273">
          <w:lastRenderedPageBreak/>
          <w:t>Append</w:t>
        </w:r>
      </w:ins>
      <w:ins w:id="713" w:author="Leo Barnes" w:date="2023-11-01T12:29:00Z">
        <w:r w:rsidRPr="000A2273">
          <w:t xml:space="preserve"> the following text as a new paragraph in clauses</w:t>
        </w:r>
      </w:ins>
      <w:ins w:id="714" w:author="Leo Barnes" w:date="2023-11-01T12:30:00Z">
        <w:r w:rsidRPr="000A2273">
          <w:t xml:space="preserve"> 6.5.27.1, 6.5.18.1, 6.5.19.1, 6.5.35.1:</w:t>
        </w:r>
      </w:ins>
    </w:p>
    <w:p w14:paraId="388CAE47" w14:textId="543BCDB9" w:rsidR="00B91EA1" w:rsidRDefault="00B91EA1" w:rsidP="00F90DDB">
      <w:pPr>
        <w:rPr>
          <w:ins w:id="715" w:author="Dimitri Podborski" w:date="2023-11-02T15:30:00Z"/>
        </w:rPr>
      </w:pPr>
      <w:ins w:id="716" w:author="Leo Barnes" w:date="2023-11-01T12:30:00Z">
        <w:del w:id="717" w:author="Dimitri Podborski" w:date="2023-11-02T15:29:00Z">
          <w:r w:rsidRPr="00260458" w:rsidDel="00F90DDB">
            <w:tab/>
          </w:r>
        </w:del>
        <w:r w:rsidRPr="00F90DDB">
          <w:t xml:space="preserve">If </w:t>
        </w:r>
      </w:ins>
      <w:ins w:id="718" w:author="Leo Barnes" w:date="2023-11-01T12:31:00Z">
        <w:r w:rsidRPr="00F90DDB">
          <w:t xml:space="preserve">this property is </w:t>
        </w:r>
      </w:ins>
      <w:ins w:id="719" w:author="Leo Barnes" w:date="2023-11-01T12:30:00Z">
        <w:r w:rsidRPr="00F90DDB">
          <w:t xml:space="preserve">associated with an entity group, </w:t>
        </w:r>
      </w:ins>
      <w:ins w:id="720" w:author="Leo Barnes" w:date="2023-11-03T15:12:00Z">
        <w:r w:rsidR="008E760A">
          <w:t xml:space="preserve">the </w:t>
        </w:r>
        <w:proofErr w:type="spellStart"/>
        <w:r w:rsidR="008E760A" w:rsidRPr="00A154C1">
          <w:rPr>
            <w:rFonts w:ascii="Courier New" w:hAnsi="Courier New" w:cs="Courier New"/>
          </w:rPr>
          <w:t>FileTypeBox</w:t>
        </w:r>
        <w:proofErr w:type="spellEnd"/>
        <w:r w:rsidR="008E760A">
          <w:t xml:space="preserve"> or the </w:t>
        </w:r>
        <w:proofErr w:type="spellStart"/>
        <w:r w:rsidR="008E760A" w:rsidRPr="00A154C1">
          <w:rPr>
            <w:rFonts w:ascii="Courier New" w:hAnsi="Courier New" w:cs="Courier New"/>
          </w:rPr>
          <w:t>ExtendedTypeBox</w:t>
        </w:r>
        <w:proofErr w:type="spellEnd"/>
        <w:r w:rsidR="008E760A">
          <w:t xml:space="preserve"> associated with the </w:t>
        </w:r>
        <w:proofErr w:type="spellStart"/>
        <w:r w:rsidR="008E760A" w:rsidRPr="00A154C1">
          <w:rPr>
            <w:rFonts w:ascii="Courier New" w:hAnsi="Courier New" w:cs="Courier New"/>
          </w:rPr>
          <w:t>FileTypeBox</w:t>
        </w:r>
        <w:proofErr w:type="spellEnd"/>
        <w:r w:rsidR="008E760A">
          <w:t xml:space="preserve"> shall indicate that the requirements of the </w:t>
        </w:r>
        <w:r w:rsidR="008E760A" w:rsidRPr="00A154C1">
          <w:rPr>
            <w:rFonts w:ascii="Courier New" w:hAnsi="Courier New" w:cs="Courier New"/>
          </w:rPr>
          <w:t>'</w:t>
        </w:r>
        <w:proofErr w:type="spellStart"/>
        <w:r w:rsidR="008E760A" w:rsidRPr="00A154C1">
          <w:rPr>
            <w:rFonts w:ascii="Courier New" w:hAnsi="Courier New" w:cs="Courier New"/>
          </w:rPr>
          <w:t>unif</w:t>
        </w:r>
        <w:proofErr w:type="spellEnd"/>
        <w:r w:rsidR="008E760A" w:rsidRPr="00A154C1">
          <w:rPr>
            <w:rFonts w:ascii="Courier New" w:hAnsi="Courier New" w:cs="Courier New"/>
          </w:rPr>
          <w:t>'</w:t>
        </w:r>
        <w:r w:rsidR="008E760A">
          <w:t xml:space="preserve"> brand apply in the file.</w:t>
        </w:r>
      </w:ins>
      <w:commentRangeStart w:id="721"/>
      <w:commentRangeEnd w:id="721"/>
      <w:del w:id="722" w:author="Leo Barnes" w:date="2023-11-03T15:12:00Z">
        <w:r w:rsidR="00A55604" w:rsidDel="008E760A">
          <w:rPr>
            <w:rStyle w:val="CommentReference"/>
          </w:rPr>
          <w:commentReference w:id="721"/>
        </w:r>
      </w:del>
    </w:p>
    <w:p w14:paraId="48309238" w14:textId="35D88404" w:rsidR="00F90DDB" w:rsidRPr="00260458" w:rsidRDefault="00F90DDB" w:rsidP="00260458">
      <w:pPr>
        <w:pStyle w:val="Heading1"/>
        <w:rPr>
          <w:ins w:id="723" w:author="Leo Barnes" w:date="2023-11-01T12:30:00Z"/>
        </w:rPr>
      </w:pPr>
      <w:bookmarkStart w:id="724" w:name="_Toc149831942"/>
      <w:ins w:id="725" w:author="Dimitri Podborski" w:date="2023-11-02T15:30:00Z">
        <w:r>
          <w:t>Overview images</w:t>
        </w:r>
      </w:ins>
      <w:bookmarkEnd w:id="724"/>
    </w:p>
    <w:p w14:paraId="6067EA4A" w14:textId="60BE97F2" w:rsidR="00B91EA1" w:rsidRPr="000A2273" w:rsidRDefault="008B3738" w:rsidP="00260458">
      <w:pPr>
        <w:pStyle w:val="AMDInstruction"/>
        <w:rPr>
          <w:ins w:id="726" w:author="Leo Barnes" w:date="2023-11-01T13:30:00Z"/>
        </w:rPr>
      </w:pPr>
      <w:ins w:id="727" w:author="Leo Barnes" w:date="2023-11-01T13:29:00Z">
        <w:r w:rsidRPr="000A2273">
          <w:t xml:space="preserve">Add the </w:t>
        </w:r>
        <w:r w:rsidRPr="00F90DDB">
          <w:t>following</w:t>
        </w:r>
        <w:r w:rsidRPr="000A2273">
          <w:t xml:space="preserve"> new sub</w:t>
        </w:r>
      </w:ins>
      <w:ins w:id="728" w:author="Leo Barnes" w:date="2023-11-01T13:30:00Z">
        <w:r w:rsidRPr="000A2273">
          <w:t>clause after subclause 6.4.9:</w:t>
        </w:r>
      </w:ins>
    </w:p>
    <w:p w14:paraId="326F5DCB" w14:textId="77777777" w:rsidR="008B3738" w:rsidRPr="00260458" w:rsidRDefault="008B3738" w:rsidP="008B3738">
      <w:pPr>
        <w:pStyle w:val="Default"/>
        <w:spacing w:after="60"/>
        <w:rPr>
          <w:ins w:id="729" w:author="Leo Barnes" w:date="2023-11-01T13:30:00Z"/>
          <w:rFonts w:ascii="Cambria" w:hAnsi="Cambria"/>
          <w:b/>
          <w:bCs/>
          <w:sz w:val="22"/>
          <w:szCs w:val="22"/>
          <w:lang w:val="en-CA"/>
        </w:rPr>
      </w:pPr>
      <w:ins w:id="730" w:author="Leo Barnes" w:date="2023-11-01T13:30:00Z">
        <w:r w:rsidRPr="00260458">
          <w:rPr>
            <w:rFonts w:ascii="Cambria" w:hAnsi="Cambria"/>
            <w:b/>
            <w:bCs/>
            <w:sz w:val="22"/>
            <w:szCs w:val="22"/>
            <w:lang w:val="en-CA"/>
          </w:rPr>
          <w:t>6.4.10 Overview images</w:t>
        </w:r>
      </w:ins>
    </w:p>
    <w:p w14:paraId="756E07FD" w14:textId="77777777" w:rsidR="008B3738" w:rsidRPr="00260458" w:rsidRDefault="008B3738" w:rsidP="008B3738">
      <w:pPr>
        <w:pStyle w:val="Default"/>
        <w:spacing w:after="240"/>
        <w:jc w:val="both"/>
        <w:rPr>
          <w:ins w:id="731" w:author="Leo Barnes" w:date="2023-11-01T13:30:00Z"/>
          <w:rFonts w:ascii="Cambria" w:hAnsi="Cambria"/>
          <w:sz w:val="22"/>
          <w:szCs w:val="22"/>
          <w:lang w:val="en-CA"/>
        </w:rPr>
      </w:pPr>
      <w:ins w:id="732" w:author="Leo Barnes" w:date="2023-11-01T13:30:00Z">
        <w:r w:rsidRPr="00260458">
          <w:rPr>
            <w:rFonts w:ascii="Cambria" w:hAnsi="Cambria"/>
            <w:sz w:val="22"/>
            <w:szCs w:val="22"/>
            <w:lang w:val="en-CA"/>
          </w:rPr>
          <w:t xml:space="preserve">An overview image is a grid derived image item or a tiled pre-derived coded image item whose reconstructed image is formed from generating a lower resolution, ‘binned’ version of a base image item. The base image item is also a tiled image item. The tiling may be implemented using a feature of a specific codec, or by using a grid derived image item. When a grid derived image item is used, the input items to the grid define the tiles. Derived image items shall not be used as inputs to the image grid, due to the need for in place byte range accessing of content. Individual tiles shall be written </w:t>
        </w:r>
        <w:bookmarkStart w:id="733" w:name="_Hlk147439491"/>
        <w:r w:rsidRPr="00260458">
          <w:rPr>
            <w:rFonts w:ascii="Cambria" w:hAnsi="Cambria"/>
            <w:sz w:val="22"/>
            <w:szCs w:val="22"/>
            <w:lang w:val="en-CA"/>
          </w:rPr>
          <w:t>contiguously in memory</w:t>
        </w:r>
        <w:bookmarkEnd w:id="733"/>
        <w:r w:rsidRPr="00260458">
          <w:rPr>
            <w:rFonts w:ascii="Cambria" w:hAnsi="Cambria"/>
            <w:sz w:val="22"/>
            <w:szCs w:val="22"/>
            <w:lang w:val="en-CA"/>
          </w:rPr>
          <w:t xml:space="preserve">, thereby allowing access with a single read or write action. </w:t>
        </w:r>
      </w:ins>
    </w:p>
    <w:p w14:paraId="19356D8C" w14:textId="77777777" w:rsidR="008B3738" w:rsidRPr="00260458" w:rsidRDefault="008B3738" w:rsidP="008B3738">
      <w:pPr>
        <w:pStyle w:val="Default"/>
        <w:spacing w:after="240"/>
        <w:jc w:val="both"/>
        <w:rPr>
          <w:ins w:id="734" w:author="Leo Barnes" w:date="2023-11-01T13:30:00Z"/>
          <w:rFonts w:ascii="Cambria" w:eastAsia="Times New Roman" w:hAnsi="Cambria" w:cs="Times New Roman"/>
          <w:color w:val="auto"/>
          <w:sz w:val="22"/>
          <w:szCs w:val="22"/>
          <w:lang w:val="en-CA" w:eastAsia="en-US"/>
        </w:rPr>
      </w:pPr>
      <w:ins w:id="735" w:author="Leo Barnes" w:date="2023-11-01T13:30:00Z">
        <w:r w:rsidRPr="00260458">
          <w:rPr>
            <w:rFonts w:ascii="Cambria" w:hAnsi="Cambria"/>
            <w:sz w:val="22"/>
            <w:szCs w:val="22"/>
            <w:lang w:val="en-CA"/>
          </w:rPr>
          <w:t>A pre-defined coded image representing an overview image or an image item representing the base image that are tiled using a feature of a specific codec shall be stored in such a way that each extent identifies that data range corresponding to a tile, and shall be associated with a</w:t>
        </w:r>
        <w:r w:rsidRPr="000A2273">
          <w:rPr>
            <w:rFonts w:asciiTheme="majorHAnsi" w:hAnsiTheme="majorHAnsi"/>
            <w:sz w:val="22"/>
            <w:szCs w:val="22"/>
            <w:lang w:val="en-CA"/>
          </w:rPr>
          <w:t xml:space="preserve"> </w:t>
        </w:r>
        <w:r w:rsidRPr="00260458">
          <w:rPr>
            <w:rStyle w:val="codeZchn"/>
            <w:sz w:val="22"/>
            <w:lang w:val="en-CA"/>
          </w:rPr>
          <w:t>ConstrainedExtentsGridProperty</w:t>
        </w:r>
        <w:r w:rsidRPr="00260458">
          <w:rPr>
            <w:rStyle w:val="codeZchn"/>
            <w:rFonts w:ascii="Cambria" w:hAnsi="Cambria"/>
            <w:sz w:val="22"/>
            <w:lang w:val="en-CA"/>
          </w:rPr>
          <w:t xml:space="preserve"> </w:t>
        </w:r>
        <w:r w:rsidRPr="00260458">
          <w:rPr>
            <w:rFonts w:ascii="Cambria" w:eastAsia="Times New Roman" w:hAnsi="Cambria" w:cs="Times New Roman"/>
            <w:color w:val="auto"/>
            <w:sz w:val="22"/>
            <w:szCs w:val="22"/>
            <w:lang w:val="en-CA"/>
          </w:rPr>
          <w:t xml:space="preserve">indicating the constraint on the extents and </w:t>
        </w:r>
        <w:r w:rsidRPr="00260458">
          <w:rPr>
            <w:rFonts w:ascii="Cambria" w:eastAsia="Times New Roman" w:hAnsi="Cambria" w:cs="Times New Roman"/>
            <w:color w:val="auto"/>
            <w:sz w:val="22"/>
            <w:szCs w:val="22"/>
            <w:lang w:val="en-CA" w:eastAsia="en-US"/>
          </w:rPr>
          <w:t>describing the tiling grid.</w:t>
        </w:r>
      </w:ins>
    </w:p>
    <w:p w14:paraId="31B85845" w14:textId="77777777" w:rsidR="008B3738" w:rsidRPr="00260458" w:rsidRDefault="008B3738" w:rsidP="008B3738">
      <w:pPr>
        <w:pStyle w:val="Default"/>
        <w:spacing w:after="240"/>
        <w:jc w:val="both"/>
        <w:rPr>
          <w:ins w:id="736" w:author="Leo Barnes" w:date="2023-11-01T13:30:00Z"/>
          <w:rFonts w:ascii="Cambria" w:hAnsi="Cambria"/>
          <w:sz w:val="22"/>
          <w:szCs w:val="22"/>
          <w:lang w:val="en-CA"/>
        </w:rPr>
      </w:pPr>
      <w:ins w:id="737" w:author="Leo Barnes" w:date="2023-11-01T13:30:00Z">
        <w:r w:rsidRPr="00260458">
          <w:rPr>
            <w:rFonts w:ascii="Cambria" w:hAnsi="Cambria"/>
            <w:sz w:val="22"/>
            <w:szCs w:val="22"/>
            <w:lang w:val="en-CA"/>
          </w:rPr>
          <w:t xml:space="preserve">An overview image shall be tiled using the same tiling scheme as the base image, </w:t>
        </w:r>
        <w:proofErr w:type="gramStart"/>
        <w:r w:rsidRPr="00260458">
          <w:rPr>
            <w:rFonts w:ascii="Cambria" w:hAnsi="Cambria"/>
            <w:sz w:val="22"/>
            <w:szCs w:val="22"/>
            <w:lang w:val="en-CA"/>
          </w:rPr>
          <w:t>i.e.</w:t>
        </w:r>
        <w:proofErr w:type="gramEnd"/>
        <w:r w:rsidRPr="00260458">
          <w:rPr>
            <w:rFonts w:ascii="Cambria" w:hAnsi="Cambria"/>
            <w:sz w:val="22"/>
            <w:szCs w:val="22"/>
            <w:lang w:val="en-CA"/>
          </w:rPr>
          <w:t xml:space="preserve"> if tiles in the base image are X by Y pixels, they are X by Y pixels in the overview image. In cases where the binned resolution results in a fractional, or incomplete tile at the end of a row (column), the last tile in a row (column) of tiles shall be padded with the value zero at the end of the row (column) to complete the last tile in the row (column). If necessary, the clean aperture transformative property (</w:t>
        </w:r>
        <w:r w:rsidRPr="00260458">
          <w:rPr>
            <w:rStyle w:val="codeZchn"/>
            <w:rFonts w:ascii="Courier New" w:hAnsi="Courier New" w:cs="Courier New"/>
            <w:sz w:val="22"/>
            <w:lang w:val="en-CA"/>
          </w:rPr>
          <w:t>'clap'</w:t>
        </w:r>
        <w:r w:rsidRPr="00260458">
          <w:rPr>
            <w:rFonts w:ascii="Cambria" w:hAnsi="Cambria"/>
            <w:sz w:val="22"/>
            <w:szCs w:val="22"/>
            <w:lang w:val="en-CA"/>
          </w:rPr>
          <w:t>) may be applied to crop padded rows and/or columns. The number of tiles in a row (column) of tiles is determined by dividing the width (height) of the overview image by the tile size in X (tile size in Y) and rounding up.</w:t>
        </w:r>
      </w:ins>
    </w:p>
    <w:p w14:paraId="081F22B1" w14:textId="77777777" w:rsidR="008B3738" w:rsidRPr="00260458" w:rsidRDefault="008B3738" w:rsidP="008B3738">
      <w:pPr>
        <w:pStyle w:val="Default"/>
        <w:spacing w:after="240"/>
        <w:jc w:val="both"/>
        <w:rPr>
          <w:ins w:id="738" w:author="Leo Barnes" w:date="2023-11-01T13:30:00Z"/>
          <w:rFonts w:ascii="Cambria" w:hAnsi="Cambria"/>
          <w:sz w:val="22"/>
          <w:szCs w:val="22"/>
          <w:lang w:val="en-CA"/>
        </w:rPr>
      </w:pPr>
      <w:ins w:id="739" w:author="Leo Barnes" w:date="2023-11-01T13:30:00Z">
        <w:r w:rsidRPr="00260458">
          <w:rPr>
            <w:rFonts w:ascii="Cambria" w:hAnsi="Cambria"/>
            <w:sz w:val="22"/>
            <w:szCs w:val="22"/>
            <w:lang w:val="en-CA"/>
          </w:rPr>
          <w:t xml:space="preserve">An image pyramid is generated by stacking a series of progressively binned overview images and creating an </w:t>
        </w:r>
        <w:proofErr w:type="spellStart"/>
        <w:r w:rsidRPr="00260458">
          <w:rPr>
            <w:rFonts w:ascii="Courier New" w:hAnsi="Courier New" w:cs="Courier New"/>
            <w:sz w:val="22"/>
            <w:szCs w:val="22"/>
            <w:lang w:val="en-CA"/>
          </w:rPr>
          <w:t>ImagePyramidEntityGroup</w:t>
        </w:r>
        <w:proofErr w:type="spellEnd"/>
        <w:r w:rsidRPr="000A2273">
          <w:rPr>
            <w:rFonts w:asciiTheme="majorHAnsi" w:hAnsiTheme="majorHAnsi"/>
            <w:sz w:val="22"/>
            <w:szCs w:val="22"/>
            <w:lang w:val="en-CA"/>
          </w:rPr>
          <w:t xml:space="preserve">. </w:t>
        </w:r>
        <w:r w:rsidRPr="00260458">
          <w:rPr>
            <w:rFonts w:ascii="Cambria" w:hAnsi="Cambria"/>
            <w:sz w:val="22"/>
            <w:szCs w:val="22"/>
            <w:lang w:val="en-CA"/>
          </w:rPr>
          <w:t xml:space="preserve">Each overview image is associated with the original full resolution base image, using a reference of type </w:t>
        </w:r>
        <w:r w:rsidRPr="00260458">
          <w:rPr>
            <w:rStyle w:val="codeZchn"/>
            <w:sz w:val="22"/>
            <w:lang w:val="en-CA"/>
          </w:rPr>
          <w:t>'base'</w:t>
        </w:r>
        <w:r w:rsidRPr="00260458">
          <w:rPr>
            <w:rStyle w:val="codeZchn"/>
            <w:rFonts w:ascii="Cambria" w:hAnsi="Cambria"/>
            <w:sz w:val="22"/>
            <w:lang w:val="en-CA"/>
          </w:rPr>
          <w:t>.</w:t>
        </w:r>
        <w:r w:rsidRPr="00260458">
          <w:rPr>
            <w:rFonts w:ascii="Cambria" w:hAnsi="Cambria"/>
            <w:sz w:val="22"/>
            <w:szCs w:val="22"/>
            <w:lang w:val="en-CA"/>
          </w:rPr>
          <w:t xml:space="preserve"> The amount of binning of each overview image is indicated in the</w:t>
        </w:r>
        <w:r w:rsidRPr="000A2273">
          <w:rPr>
            <w:rFonts w:asciiTheme="majorHAnsi" w:hAnsiTheme="majorHAnsi"/>
            <w:sz w:val="22"/>
            <w:szCs w:val="22"/>
            <w:lang w:val="en-CA"/>
          </w:rPr>
          <w:t xml:space="preserve"> </w:t>
        </w:r>
        <w:proofErr w:type="spellStart"/>
        <w:r w:rsidRPr="00260458">
          <w:rPr>
            <w:rFonts w:ascii="Courier New" w:hAnsi="Courier New" w:cs="Courier New"/>
            <w:sz w:val="22"/>
            <w:szCs w:val="22"/>
            <w:lang w:val="en-CA"/>
          </w:rPr>
          <w:t>ImagePyramidEntityGroup</w:t>
        </w:r>
        <w:proofErr w:type="spellEnd"/>
        <w:r w:rsidRPr="00260458">
          <w:rPr>
            <w:rFonts w:ascii="Cambria" w:hAnsi="Cambria"/>
            <w:sz w:val="22"/>
            <w:szCs w:val="22"/>
            <w:lang w:val="en-CA"/>
          </w:rPr>
          <w:t xml:space="preserve">. The image format of the overviews is the same as the base image item. </w:t>
        </w:r>
        <w:proofErr w:type="gramStart"/>
        <w:r w:rsidRPr="00260458">
          <w:rPr>
            <w:rFonts w:ascii="Cambria" w:hAnsi="Cambria"/>
            <w:sz w:val="22"/>
            <w:szCs w:val="22"/>
            <w:lang w:val="en-CA"/>
          </w:rPr>
          <w:t>i.e.</w:t>
        </w:r>
        <w:proofErr w:type="gramEnd"/>
        <w:r w:rsidRPr="00260458">
          <w:rPr>
            <w:rFonts w:ascii="Cambria" w:hAnsi="Cambria"/>
            <w:sz w:val="22"/>
            <w:szCs w:val="22"/>
            <w:lang w:val="en-CA"/>
          </w:rPr>
          <w:t xml:space="preserve"> number of bands, bit depth, color format, etc.</w:t>
        </w:r>
      </w:ins>
    </w:p>
    <w:p w14:paraId="2D8288B0" w14:textId="77777777" w:rsidR="008B3738" w:rsidRPr="00260458" w:rsidRDefault="008B3738" w:rsidP="008B3738">
      <w:pPr>
        <w:pStyle w:val="Default"/>
        <w:spacing w:after="240"/>
        <w:jc w:val="both"/>
        <w:rPr>
          <w:ins w:id="740" w:author="Leo Barnes" w:date="2023-11-01T13:30:00Z"/>
          <w:rFonts w:ascii="Cambria" w:hAnsi="Cambria"/>
          <w:sz w:val="22"/>
          <w:szCs w:val="22"/>
          <w:lang w:val="en-CA"/>
        </w:rPr>
      </w:pPr>
      <w:ins w:id="741" w:author="Leo Barnes" w:date="2023-11-01T13:30:00Z">
        <w:r w:rsidRPr="00260458">
          <w:rPr>
            <w:rFonts w:ascii="Cambria" w:hAnsi="Cambria"/>
            <w:sz w:val="22"/>
            <w:szCs w:val="22"/>
            <w:lang w:val="en-CA"/>
          </w:rPr>
          <w:t>Region items associated with the base image may be replicated for individual overviews using an appropriate scaling associated with the level of binning for a particular overview and referenced to the specific overview.</w:t>
        </w:r>
      </w:ins>
    </w:p>
    <w:p w14:paraId="03C29E1C" w14:textId="02F46B08" w:rsidR="008B3738" w:rsidRPr="00260458" w:rsidRDefault="008B3738" w:rsidP="00260458">
      <w:pPr>
        <w:pStyle w:val="Default"/>
        <w:ind w:left="720"/>
        <w:jc w:val="both"/>
        <w:rPr>
          <w:ins w:id="742" w:author="Leo Barnes" w:date="2023-11-01T13:30:00Z"/>
          <w:rFonts w:ascii="Cambria" w:hAnsi="Cambria"/>
          <w:sz w:val="20"/>
          <w:szCs w:val="20"/>
          <w:lang w:val="en-CA"/>
        </w:rPr>
      </w:pPr>
      <w:bookmarkStart w:id="743" w:name="_Hlk147758139"/>
      <w:ins w:id="744" w:author="Leo Barnes" w:date="2023-11-01T13:30:00Z">
        <w:r w:rsidRPr="00260458">
          <w:rPr>
            <w:rFonts w:ascii="Cambria" w:hAnsi="Cambria"/>
            <w:sz w:val="20"/>
            <w:szCs w:val="20"/>
            <w:lang w:val="en-CA"/>
          </w:rPr>
          <w:t>NOTE 1</w:t>
        </w:r>
      </w:ins>
      <w:ins w:id="745" w:author="Leo Barnes" w:date="2023-11-01T14:07:00Z">
        <w:r w:rsidR="0071675F" w:rsidRPr="000A2273">
          <w:rPr>
            <w:rFonts w:ascii="Cambria" w:hAnsi="Cambria"/>
            <w:sz w:val="20"/>
            <w:szCs w:val="20"/>
            <w:lang w:val="en-CA"/>
          </w:rPr>
          <w:t>:</w:t>
        </w:r>
      </w:ins>
      <w:ins w:id="746" w:author="Leo Barnes" w:date="2023-11-01T13:30:00Z">
        <w:r w:rsidRPr="00260458">
          <w:rPr>
            <w:rFonts w:ascii="Cambria" w:hAnsi="Cambria"/>
            <w:sz w:val="20"/>
            <w:szCs w:val="20"/>
            <w:lang w:val="en-CA"/>
          </w:rPr>
          <w:t xml:space="preserve"> </w:t>
        </w:r>
      </w:ins>
      <w:ins w:id="747" w:author="Leo Barnes" w:date="2023-11-01T14:07:00Z">
        <w:r w:rsidR="0071675F" w:rsidRPr="000A2273">
          <w:rPr>
            <w:rFonts w:ascii="Cambria" w:hAnsi="Cambria"/>
            <w:sz w:val="20"/>
            <w:szCs w:val="20"/>
            <w:lang w:val="en-CA"/>
          </w:rPr>
          <w:tab/>
        </w:r>
      </w:ins>
      <w:ins w:id="748" w:author="Leo Barnes" w:date="2023-11-01T13:30:00Z">
        <w:r w:rsidRPr="00260458">
          <w:rPr>
            <w:rFonts w:ascii="Cambria" w:hAnsi="Cambria"/>
            <w:sz w:val="20"/>
            <w:szCs w:val="20"/>
            <w:lang w:val="en-CA"/>
          </w:rPr>
          <w:t>In this version of the document, the exact derivation process (approaches such as the sum, average, median, minimum, or maximum value of a binned region) used to produce an overview from the base image is left to the implementer.</w:t>
        </w:r>
      </w:ins>
    </w:p>
    <w:p w14:paraId="5C38474D" w14:textId="17472C69" w:rsidR="008B3738" w:rsidRPr="000A2273" w:rsidRDefault="008B3738" w:rsidP="00260458">
      <w:pPr>
        <w:pStyle w:val="Default"/>
        <w:ind w:left="720"/>
        <w:jc w:val="both"/>
        <w:rPr>
          <w:ins w:id="749" w:author="Leo Barnes" w:date="2023-11-01T13:30:00Z"/>
          <w:rFonts w:asciiTheme="majorHAnsi" w:hAnsiTheme="majorHAnsi"/>
          <w:sz w:val="20"/>
          <w:szCs w:val="20"/>
          <w:lang w:val="en-CA"/>
        </w:rPr>
      </w:pPr>
      <w:ins w:id="750" w:author="Leo Barnes" w:date="2023-11-01T13:30:00Z">
        <w:r w:rsidRPr="00260458">
          <w:rPr>
            <w:rFonts w:ascii="Cambria" w:hAnsi="Cambria"/>
            <w:sz w:val="20"/>
            <w:szCs w:val="20"/>
            <w:lang w:val="en-CA"/>
          </w:rPr>
          <w:t>NOTE 2</w:t>
        </w:r>
      </w:ins>
      <w:ins w:id="751" w:author="Leo Barnes" w:date="2023-11-01T14:07:00Z">
        <w:r w:rsidR="0071675F" w:rsidRPr="000A2273">
          <w:rPr>
            <w:rFonts w:ascii="Cambria" w:hAnsi="Cambria"/>
            <w:sz w:val="20"/>
            <w:szCs w:val="20"/>
            <w:lang w:val="en-CA"/>
          </w:rPr>
          <w:t>:</w:t>
        </w:r>
      </w:ins>
      <w:ins w:id="752" w:author="Leo Barnes" w:date="2023-11-01T13:30:00Z">
        <w:r w:rsidRPr="00260458">
          <w:rPr>
            <w:rFonts w:ascii="Cambria" w:hAnsi="Cambria"/>
            <w:sz w:val="20"/>
            <w:szCs w:val="20"/>
            <w:lang w:val="en-CA"/>
          </w:rPr>
          <w:t xml:space="preserve"> </w:t>
        </w:r>
      </w:ins>
      <w:ins w:id="753" w:author="Leo Barnes" w:date="2023-11-01T14:07:00Z">
        <w:r w:rsidR="0071675F" w:rsidRPr="000A2273">
          <w:rPr>
            <w:rFonts w:ascii="Cambria" w:hAnsi="Cambria"/>
            <w:sz w:val="20"/>
            <w:szCs w:val="20"/>
            <w:lang w:val="en-CA"/>
          </w:rPr>
          <w:tab/>
        </w:r>
      </w:ins>
      <w:ins w:id="754" w:author="Leo Barnes" w:date="2023-11-01T13:30:00Z">
        <w:r w:rsidRPr="00260458">
          <w:rPr>
            <w:rFonts w:ascii="Cambria" w:hAnsi="Cambria"/>
            <w:sz w:val="20"/>
            <w:szCs w:val="20"/>
            <w:lang w:val="en-CA"/>
          </w:rPr>
          <w:t>When removing (or modifying) an item that is marked as the base image of an overview image, the content of associated image overview items might need to be removed (or rewritten).</w:t>
        </w:r>
        <w:del w:id="755" w:author="Dimitri Podborski" w:date="2023-11-02T15:35:00Z">
          <w:r w:rsidRPr="00260458" w:rsidDel="005E2F33">
            <w:rPr>
              <w:rFonts w:ascii="Cambria" w:hAnsi="Cambria"/>
              <w:sz w:val="20"/>
              <w:szCs w:val="20"/>
              <w:lang w:val="en-CA"/>
            </w:rPr>
            <w:delText xml:space="preserve"> </w:delText>
          </w:r>
        </w:del>
      </w:ins>
    </w:p>
    <w:bookmarkEnd w:id="743"/>
    <w:p w14:paraId="3B28469E" w14:textId="6A47C350" w:rsidR="008B3738" w:rsidRPr="000A2273" w:rsidDel="005E2F33" w:rsidRDefault="008B3738" w:rsidP="002655A2">
      <w:pPr>
        <w:rPr>
          <w:ins w:id="756" w:author="Leo Barnes" w:date="2023-11-01T13:30:00Z"/>
          <w:del w:id="757" w:author="Dimitri Podborski" w:date="2023-11-02T15:35:00Z"/>
          <w:rFonts w:eastAsia="Times New Roman"/>
          <w:i/>
          <w:iCs/>
          <w:lang w:val="en-CA"/>
        </w:rPr>
      </w:pPr>
    </w:p>
    <w:p w14:paraId="6E0EFD6B" w14:textId="2914A0E3" w:rsidR="008B3738" w:rsidRPr="000A2273" w:rsidRDefault="008B3738" w:rsidP="00260458">
      <w:pPr>
        <w:pStyle w:val="AMDInstruction"/>
        <w:spacing w:before="240"/>
        <w:rPr>
          <w:ins w:id="758" w:author="Leo Barnes" w:date="2023-11-01T13:31:00Z"/>
        </w:rPr>
      </w:pPr>
      <w:ins w:id="759" w:author="Leo Barnes" w:date="2023-11-01T13:31:00Z">
        <w:r w:rsidRPr="000A2273">
          <w:t xml:space="preserve">Add the </w:t>
        </w:r>
        <w:r w:rsidRPr="005E2F33">
          <w:t>following</w:t>
        </w:r>
        <w:r w:rsidRPr="000A2273">
          <w:t xml:space="preserve"> new subclause after subclause 6.8.9:</w:t>
        </w:r>
      </w:ins>
    </w:p>
    <w:p w14:paraId="5BAADAF3" w14:textId="77777777" w:rsidR="008B3738" w:rsidRPr="00260458" w:rsidRDefault="008B3738" w:rsidP="008B3738">
      <w:pPr>
        <w:pStyle w:val="Default"/>
        <w:spacing w:after="120"/>
        <w:rPr>
          <w:ins w:id="760" w:author="Leo Barnes" w:date="2023-11-01T13:31:00Z"/>
          <w:rFonts w:ascii="Cambria" w:hAnsi="Cambria"/>
          <w:b/>
          <w:bCs/>
          <w:sz w:val="22"/>
          <w:szCs w:val="22"/>
          <w:lang w:val="en-CA"/>
        </w:rPr>
      </w:pPr>
      <w:ins w:id="761" w:author="Leo Barnes" w:date="2023-11-01T13:31:00Z">
        <w:r w:rsidRPr="00260458">
          <w:rPr>
            <w:rFonts w:ascii="Cambria" w:hAnsi="Cambria"/>
            <w:b/>
            <w:bCs/>
            <w:sz w:val="22"/>
            <w:szCs w:val="22"/>
            <w:lang w:val="en-CA"/>
          </w:rPr>
          <w:t>6.8.10 Image Pyramid Entity Group</w:t>
        </w:r>
      </w:ins>
    </w:p>
    <w:p w14:paraId="449E70DF" w14:textId="77777777" w:rsidR="008B3738" w:rsidRPr="00260458" w:rsidRDefault="008B3738" w:rsidP="008B3738">
      <w:pPr>
        <w:pStyle w:val="Default"/>
        <w:spacing w:after="120"/>
        <w:rPr>
          <w:ins w:id="762" w:author="Leo Barnes" w:date="2023-11-01T13:31:00Z"/>
          <w:rFonts w:ascii="Cambria" w:hAnsi="Cambria"/>
          <w:b/>
          <w:bCs/>
          <w:sz w:val="22"/>
          <w:szCs w:val="22"/>
          <w:lang w:val="en-CA"/>
        </w:rPr>
      </w:pPr>
      <w:ins w:id="763" w:author="Leo Barnes" w:date="2023-11-01T13:31:00Z">
        <w:r w:rsidRPr="00260458">
          <w:rPr>
            <w:rFonts w:ascii="Cambria" w:hAnsi="Cambria"/>
            <w:b/>
            <w:bCs/>
            <w:sz w:val="22"/>
            <w:szCs w:val="22"/>
            <w:lang w:val="en-CA"/>
          </w:rPr>
          <w:t>6.8.10.1 Definition</w:t>
        </w:r>
      </w:ins>
    </w:p>
    <w:p w14:paraId="0D5CF7A0" w14:textId="77777777" w:rsidR="008B3738" w:rsidRPr="00260458" w:rsidRDefault="008B3738" w:rsidP="008B3738">
      <w:pPr>
        <w:pStyle w:val="Default"/>
        <w:rPr>
          <w:ins w:id="764" w:author="Leo Barnes" w:date="2023-11-01T13:31:00Z"/>
          <w:rFonts w:ascii="Cambria" w:hAnsi="Cambria"/>
          <w:sz w:val="22"/>
          <w:szCs w:val="22"/>
          <w:lang w:val="en-CA"/>
        </w:rPr>
      </w:pPr>
      <w:bookmarkStart w:id="765" w:name="_Hlk147758481"/>
      <w:ins w:id="766" w:author="Leo Barnes" w:date="2023-11-01T13:31:00Z">
        <w:r w:rsidRPr="00260458">
          <w:rPr>
            <w:rFonts w:ascii="Cambria" w:hAnsi="Cambria"/>
            <w:sz w:val="22"/>
            <w:szCs w:val="22"/>
            <w:lang w:val="en-CA"/>
          </w:rPr>
          <w:lastRenderedPageBreak/>
          <w:t xml:space="preserve">Box Type: </w:t>
        </w:r>
        <w:r w:rsidRPr="000A2273">
          <w:rPr>
            <w:rFonts w:ascii="Courier New" w:hAnsi="Courier New" w:cs="Courier New"/>
            <w:sz w:val="22"/>
            <w:szCs w:val="22"/>
            <w:lang w:val="en-CA"/>
          </w:rPr>
          <w:t>'</w:t>
        </w:r>
        <w:proofErr w:type="spellStart"/>
        <w:r w:rsidRPr="000A2273">
          <w:rPr>
            <w:rFonts w:ascii="Courier New" w:hAnsi="Courier New" w:cs="Courier New"/>
            <w:sz w:val="22"/>
            <w:szCs w:val="22"/>
            <w:lang w:val="en-CA"/>
          </w:rPr>
          <w:t>pymd</w:t>
        </w:r>
        <w:proofErr w:type="spellEnd"/>
        <w:r w:rsidRPr="000A2273">
          <w:rPr>
            <w:rFonts w:ascii="Courier New" w:hAnsi="Courier New" w:cs="Courier New"/>
            <w:sz w:val="22"/>
            <w:szCs w:val="22"/>
            <w:lang w:val="en-CA"/>
          </w:rPr>
          <w:t>'</w:t>
        </w:r>
      </w:ins>
    </w:p>
    <w:p w14:paraId="42947C15" w14:textId="77777777" w:rsidR="008B3738" w:rsidRPr="00260458" w:rsidRDefault="008B3738" w:rsidP="008B3738">
      <w:pPr>
        <w:pStyle w:val="Default"/>
        <w:rPr>
          <w:ins w:id="767" w:author="Leo Barnes" w:date="2023-11-01T13:31:00Z"/>
          <w:rFonts w:ascii="Cambria" w:hAnsi="Cambria"/>
          <w:sz w:val="22"/>
          <w:szCs w:val="22"/>
          <w:lang w:val="en-CA"/>
        </w:rPr>
      </w:pPr>
      <w:ins w:id="768" w:author="Leo Barnes" w:date="2023-11-01T13:31:00Z">
        <w:r w:rsidRPr="00260458">
          <w:rPr>
            <w:rFonts w:ascii="Cambria" w:hAnsi="Cambria"/>
            <w:sz w:val="22"/>
            <w:szCs w:val="22"/>
            <w:lang w:val="en-CA"/>
          </w:rPr>
          <w:t xml:space="preserve">Container: </w:t>
        </w:r>
        <w:proofErr w:type="spellStart"/>
        <w:r w:rsidRPr="000A2273">
          <w:rPr>
            <w:rFonts w:ascii="Courier New" w:hAnsi="Courier New" w:cs="Courier New"/>
            <w:sz w:val="22"/>
            <w:szCs w:val="22"/>
            <w:lang w:val="en-CA"/>
          </w:rPr>
          <w:t>GroupListBox</w:t>
        </w:r>
        <w:proofErr w:type="spellEnd"/>
        <w:r w:rsidRPr="00260458">
          <w:rPr>
            <w:rFonts w:ascii="Cambria" w:hAnsi="Cambria"/>
            <w:sz w:val="22"/>
            <w:szCs w:val="22"/>
            <w:lang w:val="en-CA"/>
          </w:rPr>
          <w:t xml:space="preserve"> in a </w:t>
        </w:r>
        <w:proofErr w:type="spellStart"/>
        <w:r w:rsidRPr="000A2273">
          <w:rPr>
            <w:rFonts w:ascii="Courier New" w:hAnsi="Courier New" w:cs="Courier New"/>
            <w:sz w:val="22"/>
            <w:szCs w:val="22"/>
            <w:lang w:val="en-CA"/>
          </w:rPr>
          <w:t>MetaBox</w:t>
        </w:r>
        <w:proofErr w:type="spellEnd"/>
        <w:r w:rsidRPr="00260458">
          <w:rPr>
            <w:rFonts w:ascii="Cambria" w:hAnsi="Cambria"/>
            <w:sz w:val="22"/>
            <w:szCs w:val="22"/>
            <w:lang w:val="en-CA"/>
          </w:rPr>
          <w:t xml:space="preserve"> at file level</w:t>
        </w:r>
      </w:ins>
    </w:p>
    <w:p w14:paraId="55690BFE" w14:textId="77777777" w:rsidR="008B3738" w:rsidRPr="00260458" w:rsidRDefault="008B3738" w:rsidP="008B3738">
      <w:pPr>
        <w:pStyle w:val="Default"/>
        <w:rPr>
          <w:ins w:id="769" w:author="Leo Barnes" w:date="2023-11-01T13:31:00Z"/>
          <w:rFonts w:ascii="Cambria" w:hAnsi="Cambria"/>
          <w:sz w:val="22"/>
          <w:szCs w:val="22"/>
          <w:lang w:val="en-CA"/>
        </w:rPr>
      </w:pPr>
      <w:ins w:id="770" w:author="Leo Barnes" w:date="2023-11-01T13:31:00Z">
        <w:r w:rsidRPr="00260458">
          <w:rPr>
            <w:rFonts w:ascii="Cambria" w:hAnsi="Cambria"/>
            <w:sz w:val="22"/>
            <w:szCs w:val="22"/>
            <w:lang w:val="en-CA"/>
          </w:rPr>
          <w:t>Mandatory: No</w:t>
        </w:r>
      </w:ins>
    </w:p>
    <w:p w14:paraId="39FDEB5C" w14:textId="77777777" w:rsidR="008B3738" w:rsidRPr="00260458" w:rsidRDefault="008B3738" w:rsidP="008B3738">
      <w:pPr>
        <w:pStyle w:val="Default"/>
        <w:spacing w:after="240"/>
        <w:jc w:val="both"/>
        <w:rPr>
          <w:ins w:id="771" w:author="Leo Barnes" w:date="2023-11-01T13:31:00Z"/>
          <w:rFonts w:ascii="Cambria" w:hAnsi="Cambria"/>
          <w:sz w:val="22"/>
          <w:szCs w:val="22"/>
          <w:lang w:val="en-CA"/>
        </w:rPr>
      </w:pPr>
      <w:ins w:id="772" w:author="Leo Barnes" w:date="2023-11-01T13:31:00Z">
        <w:r w:rsidRPr="00260458">
          <w:rPr>
            <w:rFonts w:ascii="Cambria" w:hAnsi="Cambria"/>
            <w:sz w:val="22"/>
            <w:szCs w:val="22"/>
            <w:lang w:val="en-CA"/>
          </w:rPr>
          <w:t>Quantity: Zero or more</w:t>
        </w:r>
      </w:ins>
    </w:p>
    <w:p w14:paraId="5D3B0B53" w14:textId="77777777" w:rsidR="008B3738" w:rsidRPr="00260458" w:rsidRDefault="008B3738" w:rsidP="008B3738">
      <w:pPr>
        <w:pStyle w:val="Default"/>
        <w:spacing w:after="240"/>
        <w:jc w:val="both"/>
        <w:rPr>
          <w:ins w:id="773" w:author="Leo Barnes" w:date="2023-11-01T13:31:00Z"/>
          <w:rFonts w:ascii="Cambria" w:hAnsi="Cambria"/>
          <w:sz w:val="22"/>
          <w:szCs w:val="22"/>
          <w:lang w:val="en-CA"/>
        </w:rPr>
      </w:pPr>
      <w:ins w:id="774" w:author="Leo Barnes" w:date="2023-11-01T13:31:00Z">
        <w:r w:rsidRPr="00260458">
          <w:rPr>
            <w:rFonts w:ascii="Cambria" w:hAnsi="Cambria"/>
            <w:sz w:val="22"/>
            <w:szCs w:val="22"/>
            <w:lang w:val="en-CA"/>
          </w:rPr>
          <w:t xml:space="preserve">The </w:t>
        </w:r>
        <w:proofErr w:type="spellStart"/>
        <w:r w:rsidRPr="00260458">
          <w:rPr>
            <w:rFonts w:ascii="Courier New" w:hAnsi="Courier New" w:cs="Courier New"/>
            <w:sz w:val="22"/>
            <w:szCs w:val="22"/>
            <w:lang w:val="en-CA"/>
          </w:rPr>
          <w:t>ImagePyramidEntityGroup</w:t>
        </w:r>
        <w:proofErr w:type="spellEnd"/>
        <w:r w:rsidRPr="00260458" w:rsidDel="000C66A1">
          <w:rPr>
            <w:rFonts w:ascii="Cambria" w:hAnsi="Cambria"/>
            <w:sz w:val="22"/>
            <w:szCs w:val="22"/>
            <w:lang w:val="en-CA"/>
          </w:rPr>
          <w:t xml:space="preserve"> </w:t>
        </w:r>
        <w:r w:rsidRPr="00260458">
          <w:rPr>
            <w:rFonts w:ascii="Cambria" w:hAnsi="Cambria"/>
            <w:sz w:val="22"/>
            <w:szCs w:val="22"/>
            <w:lang w:val="en-CA"/>
          </w:rPr>
          <w:t xml:space="preserve">indicates a set of image items, formed as a base image item and a series of progressively binned overview image items, which together form an image pyramid. </w:t>
        </w:r>
      </w:ins>
    </w:p>
    <w:p w14:paraId="3D2E665D" w14:textId="77777777" w:rsidR="008B3738" w:rsidRPr="00260458" w:rsidRDefault="008B3738" w:rsidP="008B3738">
      <w:pPr>
        <w:pStyle w:val="Default"/>
        <w:spacing w:after="240"/>
        <w:jc w:val="both"/>
        <w:rPr>
          <w:ins w:id="775" w:author="Leo Barnes" w:date="2023-11-01T13:31:00Z"/>
          <w:rFonts w:ascii="Cambria" w:hAnsi="Cambria"/>
          <w:sz w:val="22"/>
          <w:szCs w:val="22"/>
          <w:lang w:val="en-CA"/>
        </w:rPr>
      </w:pPr>
      <w:ins w:id="776" w:author="Leo Barnes" w:date="2023-11-01T13:31:00Z">
        <w:r w:rsidRPr="00260458">
          <w:rPr>
            <w:rFonts w:ascii="Cambria" w:hAnsi="Cambria"/>
            <w:sz w:val="22"/>
            <w:szCs w:val="22"/>
            <w:lang w:val="en-CA"/>
          </w:rPr>
          <w:t xml:space="preserve">Each overview image item has a reference to the original full resolution base image item, using a reference of type </w:t>
        </w:r>
        <w:r w:rsidRPr="00260458">
          <w:rPr>
            <w:rStyle w:val="codeZchn"/>
            <w:rFonts w:ascii="Courier New" w:hAnsi="Courier New" w:cs="Courier New"/>
            <w:sz w:val="22"/>
            <w:lang w:val="en-CA"/>
          </w:rPr>
          <w:t>'base'</w:t>
        </w:r>
        <w:r w:rsidRPr="00260458">
          <w:rPr>
            <w:rFonts w:ascii="Cambria" w:hAnsi="Cambria"/>
            <w:sz w:val="22"/>
            <w:szCs w:val="22"/>
            <w:lang w:val="en-CA"/>
          </w:rPr>
          <w:t>.</w:t>
        </w:r>
      </w:ins>
    </w:p>
    <w:p w14:paraId="3819D740" w14:textId="77777777" w:rsidR="008B3738" w:rsidRPr="00260458" w:rsidRDefault="008B3738" w:rsidP="008B3738">
      <w:pPr>
        <w:pStyle w:val="Default"/>
        <w:jc w:val="both"/>
        <w:rPr>
          <w:ins w:id="777" w:author="Leo Barnes" w:date="2023-11-01T13:31:00Z"/>
          <w:rFonts w:ascii="Cambria" w:hAnsi="Cambria"/>
          <w:sz w:val="22"/>
          <w:szCs w:val="22"/>
          <w:lang w:val="en-CA"/>
        </w:rPr>
      </w:pPr>
      <w:ins w:id="778" w:author="Leo Barnes" w:date="2023-11-01T13:31:00Z">
        <w:r w:rsidRPr="00260458">
          <w:rPr>
            <w:rFonts w:ascii="Cambria" w:hAnsi="Cambria"/>
            <w:sz w:val="22"/>
            <w:szCs w:val="22"/>
            <w:lang w:val="en-CA"/>
          </w:rPr>
          <w:t xml:space="preserve">The </w:t>
        </w:r>
        <w:proofErr w:type="spellStart"/>
        <w:r w:rsidRPr="00260458">
          <w:rPr>
            <w:rFonts w:ascii="Courier New" w:hAnsi="Courier New" w:cs="Courier New"/>
            <w:sz w:val="22"/>
            <w:szCs w:val="22"/>
            <w:lang w:val="en-CA"/>
          </w:rPr>
          <w:t>ImagePyramidEntityGroup</w:t>
        </w:r>
        <w:proofErr w:type="spellEnd"/>
        <w:r w:rsidRPr="00260458">
          <w:rPr>
            <w:rFonts w:ascii="Cambria" w:hAnsi="Cambria" w:cs="Courier New"/>
            <w:sz w:val="22"/>
            <w:szCs w:val="22"/>
            <w:lang w:val="en-CA"/>
          </w:rPr>
          <w:t xml:space="preserve"> </w:t>
        </w:r>
        <w:r w:rsidRPr="00260458">
          <w:rPr>
            <w:rFonts w:ascii="Cambria" w:hAnsi="Cambria"/>
            <w:sz w:val="22"/>
            <w:szCs w:val="22"/>
            <w:lang w:val="en-CA"/>
          </w:rPr>
          <w:t xml:space="preserve">also provides overall information for the individual tiles inside the overview image items and base image item of the image pyramid. </w:t>
        </w:r>
      </w:ins>
    </w:p>
    <w:p w14:paraId="52638771" w14:textId="77777777" w:rsidR="008B3738" w:rsidRPr="00260458" w:rsidRDefault="008B3738" w:rsidP="008B3738">
      <w:pPr>
        <w:pStyle w:val="Default"/>
        <w:jc w:val="both"/>
        <w:rPr>
          <w:ins w:id="779" w:author="Leo Barnes" w:date="2023-11-01T13:31:00Z"/>
          <w:rFonts w:ascii="Cambria" w:hAnsi="Cambria"/>
          <w:sz w:val="22"/>
          <w:szCs w:val="22"/>
          <w:lang w:val="en-CA"/>
        </w:rPr>
      </w:pPr>
    </w:p>
    <w:p w14:paraId="4F4FE80B" w14:textId="77777777" w:rsidR="008B3738" w:rsidRPr="00260458" w:rsidRDefault="008B3738" w:rsidP="008B3738">
      <w:pPr>
        <w:pStyle w:val="Default"/>
        <w:spacing w:after="240"/>
        <w:jc w:val="both"/>
        <w:rPr>
          <w:ins w:id="780" w:author="Leo Barnes" w:date="2023-11-01T13:31:00Z"/>
          <w:rFonts w:ascii="Cambria" w:hAnsi="Cambria"/>
          <w:sz w:val="22"/>
          <w:szCs w:val="22"/>
          <w:lang w:val="en-CA"/>
        </w:rPr>
      </w:pPr>
      <w:ins w:id="781" w:author="Leo Barnes" w:date="2023-11-01T13:31:00Z">
        <w:r w:rsidRPr="00260458">
          <w:rPr>
            <w:rFonts w:ascii="Cambria" w:hAnsi="Cambria"/>
            <w:sz w:val="22"/>
            <w:szCs w:val="22"/>
            <w:lang w:val="en-CA"/>
          </w:rPr>
          <w:t>The image format of the overview images shall be the same as the base image (</w:t>
        </w:r>
        <w:proofErr w:type="gramStart"/>
        <w:r w:rsidRPr="00260458">
          <w:rPr>
            <w:rFonts w:ascii="Cambria" w:hAnsi="Cambria"/>
            <w:sz w:val="22"/>
            <w:szCs w:val="22"/>
            <w:lang w:val="en-CA"/>
          </w:rPr>
          <w:t>i.e.</w:t>
        </w:r>
        <w:proofErr w:type="gramEnd"/>
        <w:r w:rsidRPr="00260458">
          <w:rPr>
            <w:rFonts w:ascii="Cambria" w:hAnsi="Cambria"/>
            <w:sz w:val="22"/>
            <w:szCs w:val="22"/>
            <w:lang w:val="en-CA"/>
          </w:rPr>
          <w:t xml:space="preserve"> number of bands, bit depth, color format, </w:t>
        </w:r>
        <w:proofErr w:type="spellStart"/>
        <w:r w:rsidRPr="00260458">
          <w:rPr>
            <w:rFonts w:ascii="Cambria" w:hAnsi="Cambria"/>
            <w:sz w:val="22"/>
            <w:szCs w:val="22"/>
            <w:lang w:val="en-CA"/>
          </w:rPr>
          <w:t>etc</w:t>
        </w:r>
        <w:proofErr w:type="spellEnd"/>
        <w:r w:rsidRPr="00260458">
          <w:rPr>
            <w:rFonts w:ascii="Cambria" w:hAnsi="Cambria"/>
            <w:sz w:val="22"/>
            <w:szCs w:val="22"/>
            <w:lang w:val="en-CA"/>
          </w:rPr>
          <w:t>).</w:t>
        </w:r>
      </w:ins>
    </w:p>
    <w:p w14:paraId="4785E0B6" w14:textId="77777777" w:rsidR="008B3738" w:rsidRPr="00260458" w:rsidRDefault="008B3738" w:rsidP="008B3738">
      <w:pPr>
        <w:pStyle w:val="Default"/>
        <w:jc w:val="both"/>
        <w:rPr>
          <w:ins w:id="782" w:author="Leo Barnes" w:date="2023-11-01T13:31:00Z"/>
          <w:rFonts w:ascii="Cambria" w:hAnsi="Cambria"/>
          <w:sz w:val="22"/>
          <w:szCs w:val="22"/>
          <w:lang w:val="en-CA"/>
        </w:rPr>
      </w:pPr>
      <w:ins w:id="783" w:author="Leo Barnes" w:date="2023-11-01T13:31:00Z">
        <w:r w:rsidRPr="00260458">
          <w:rPr>
            <w:rFonts w:ascii="Cambria" w:hAnsi="Cambria"/>
            <w:sz w:val="22"/>
            <w:szCs w:val="22"/>
            <w:lang w:val="en-CA"/>
          </w:rPr>
          <w:t xml:space="preserve">This entity group shall contain </w:t>
        </w:r>
        <w:r w:rsidRPr="00260458">
          <w:rPr>
            <w:rStyle w:val="codeZchn"/>
            <w:rFonts w:ascii="Cambria" w:hAnsi="Cambria"/>
            <w:sz w:val="22"/>
            <w:lang w:val="en-CA"/>
          </w:rPr>
          <w:t>entity_id</w:t>
        </w:r>
        <w:r w:rsidRPr="00260458">
          <w:rPr>
            <w:rFonts w:ascii="Cambria" w:hAnsi="Cambria"/>
            <w:sz w:val="22"/>
            <w:szCs w:val="22"/>
            <w:lang w:val="en-CA"/>
          </w:rPr>
          <w:t xml:space="preserve"> values that point to a base image item and a set of overview image items and shall contain no </w:t>
        </w:r>
        <w:r w:rsidRPr="00260458">
          <w:rPr>
            <w:rStyle w:val="codeZchn"/>
            <w:rFonts w:ascii="Cambria" w:hAnsi="Cambria"/>
            <w:sz w:val="22"/>
            <w:lang w:val="en-CA"/>
          </w:rPr>
          <w:t>entity_id</w:t>
        </w:r>
        <w:r w:rsidRPr="00260458">
          <w:rPr>
            <w:rFonts w:ascii="Cambria" w:hAnsi="Cambria"/>
            <w:sz w:val="22"/>
            <w:szCs w:val="22"/>
            <w:lang w:val="en-CA"/>
          </w:rPr>
          <w:t xml:space="preserve"> values that point to tracks. The entities shall be listed in the order of lowest resolution overview image item to the highest resolution overview image item, followed finally by the base image item of the image pyramid.</w:t>
        </w:r>
      </w:ins>
    </w:p>
    <w:p w14:paraId="760A837A" w14:textId="77777777" w:rsidR="008B3738" w:rsidRPr="00260458" w:rsidRDefault="008B3738" w:rsidP="008B3738">
      <w:pPr>
        <w:pStyle w:val="Default"/>
        <w:jc w:val="both"/>
        <w:rPr>
          <w:ins w:id="784" w:author="Leo Barnes" w:date="2023-11-01T13:31:00Z"/>
          <w:rFonts w:ascii="Cambria" w:hAnsi="Cambria"/>
          <w:sz w:val="22"/>
          <w:szCs w:val="22"/>
          <w:lang w:val="en-CA"/>
        </w:rPr>
      </w:pPr>
    </w:p>
    <w:p w14:paraId="0C62C59A" w14:textId="77777777" w:rsidR="008B3738" w:rsidRPr="00260458" w:rsidRDefault="008B3738" w:rsidP="008B3738">
      <w:pPr>
        <w:pStyle w:val="Default"/>
        <w:jc w:val="both"/>
        <w:rPr>
          <w:ins w:id="785" w:author="Leo Barnes" w:date="2023-11-01T13:31:00Z"/>
          <w:rFonts w:ascii="Cambria" w:hAnsi="Cambria"/>
          <w:sz w:val="22"/>
          <w:szCs w:val="22"/>
          <w:lang w:val="en-CA"/>
        </w:rPr>
      </w:pPr>
      <w:ins w:id="786" w:author="Leo Barnes" w:date="2023-11-01T13:31:00Z">
        <w:r w:rsidRPr="00260458">
          <w:rPr>
            <w:rFonts w:ascii="Cambria" w:hAnsi="Cambria"/>
            <w:sz w:val="22"/>
            <w:szCs w:val="22"/>
            <w:lang w:val="en-CA"/>
          </w:rPr>
          <w:t xml:space="preserve">There may be multiple </w:t>
        </w:r>
        <w:proofErr w:type="spellStart"/>
        <w:r w:rsidRPr="00260458">
          <w:rPr>
            <w:rFonts w:ascii="Courier New" w:hAnsi="Courier New" w:cs="Courier New"/>
            <w:sz w:val="22"/>
            <w:szCs w:val="22"/>
            <w:lang w:val="en-CA"/>
          </w:rPr>
          <w:t>ImagePyramidEntityGroups</w:t>
        </w:r>
        <w:proofErr w:type="spellEnd"/>
        <w:r w:rsidRPr="00260458" w:rsidDel="000C66A1">
          <w:rPr>
            <w:rFonts w:ascii="Cambria" w:hAnsi="Cambria"/>
            <w:sz w:val="22"/>
            <w:szCs w:val="22"/>
            <w:lang w:val="en-CA"/>
          </w:rPr>
          <w:t xml:space="preserve"> </w:t>
        </w:r>
        <w:r w:rsidRPr="00260458">
          <w:rPr>
            <w:rFonts w:ascii="Cambria" w:hAnsi="Cambria"/>
            <w:sz w:val="22"/>
            <w:szCs w:val="22"/>
            <w:lang w:val="en-CA"/>
          </w:rPr>
          <w:t xml:space="preserve">in the same file with different </w:t>
        </w:r>
        <w:r w:rsidRPr="00260458">
          <w:rPr>
            <w:rStyle w:val="codeZchn"/>
            <w:rFonts w:ascii="Cambria" w:hAnsi="Cambria"/>
            <w:sz w:val="22"/>
            <w:lang w:val="en-CA"/>
          </w:rPr>
          <w:t>group_id</w:t>
        </w:r>
        <w:r w:rsidRPr="00260458">
          <w:rPr>
            <w:rFonts w:ascii="Cambria" w:hAnsi="Cambria"/>
            <w:sz w:val="22"/>
            <w:szCs w:val="22"/>
            <w:lang w:val="en-CA"/>
          </w:rPr>
          <w:t xml:space="preserve"> values. </w:t>
        </w:r>
      </w:ins>
    </w:p>
    <w:bookmarkEnd w:id="765"/>
    <w:p w14:paraId="4443562C" w14:textId="77777777" w:rsidR="008B3738" w:rsidRPr="00260458" w:rsidRDefault="008B3738" w:rsidP="008B3738">
      <w:pPr>
        <w:pStyle w:val="Default"/>
        <w:jc w:val="both"/>
        <w:rPr>
          <w:ins w:id="787" w:author="Leo Barnes" w:date="2023-11-01T13:31:00Z"/>
          <w:rFonts w:ascii="Cambria" w:hAnsi="Cambria"/>
          <w:sz w:val="22"/>
          <w:szCs w:val="22"/>
          <w:lang w:val="en-CA"/>
        </w:rPr>
      </w:pPr>
    </w:p>
    <w:p w14:paraId="664DBCC9" w14:textId="77777777" w:rsidR="008B3738" w:rsidRPr="00260458" w:rsidRDefault="008B3738" w:rsidP="008B3738">
      <w:pPr>
        <w:pStyle w:val="Note"/>
        <w:rPr>
          <w:ins w:id="788" w:author="Leo Barnes" w:date="2023-11-01T13:31:00Z"/>
          <w:szCs w:val="20"/>
          <w:lang w:val="en-CA"/>
        </w:rPr>
      </w:pPr>
      <w:ins w:id="789" w:author="Leo Barnes" w:date="2023-11-01T13:31:00Z">
        <w:r w:rsidRPr="00260458">
          <w:rPr>
            <w:szCs w:val="20"/>
            <w:lang w:val="en-CA"/>
          </w:rPr>
          <w:t xml:space="preserve">NOTE   All the entities of a same </w:t>
        </w:r>
        <w:proofErr w:type="spellStart"/>
        <w:r w:rsidRPr="000A2273">
          <w:rPr>
            <w:rFonts w:ascii="Courier New" w:hAnsi="Courier New" w:cs="Courier New"/>
            <w:szCs w:val="20"/>
            <w:lang w:val="en-CA"/>
          </w:rPr>
          <w:t>ImagePyramidEntityGroup</w:t>
        </w:r>
        <w:proofErr w:type="spellEnd"/>
        <w:r w:rsidRPr="00260458">
          <w:rPr>
            <w:szCs w:val="20"/>
            <w:lang w:val="en-CA"/>
          </w:rPr>
          <w:t xml:space="preserve">, or only some of them, can also be members of a same entity group of type </w:t>
        </w:r>
        <w:r w:rsidRPr="00260458">
          <w:rPr>
            <w:rStyle w:val="codeZchn"/>
            <w:rFonts w:ascii="Courier New" w:eastAsia="Calibri" w:hAnsi="Courier New" w:cs="Courier New"/>
            <w:szCs w:val="20"/>
            <w:lang w:val="en-CA"/>
          </w:rPr>
          <w:t>'prgr'</w:t>
        </w:r>
        <w:r w:rsidRPr="00260458">
          <w:rPr>
            <w:szCs w:val="20"/>
            <w:lang w:val="en-CA"/>
          </w:rPr>
          <w:t xml:space="preserve"> if they are stored in the file for allowing a progressive refinement. They can also be members of a same entity group of type </w:t>
        </w:r>
        <w:r w:rsidRPr="00260458">
          <w:rPr>
            <w:rStyle w:val="codeZchn"/>
            <w:rFonts w:ascii="Courier New" w:eastAsia="Calibri" w:hAnsi="Courier New" w:cs="Courier New"/>
            <w:szCs w:val="20"/>
            <w:lang w:val="en-CA"/>
          </w:rPr>
          <w:t>'altr'</w:t>
        </w:r>
        <w:r w:rsidRPr="00260458">
          <w:rPr>
            <w:szCs w:val="20"/>
            <w:lang w:val="en-CA"/>
          </w:rPr>
          <w:t xml:space="preserve"> if they are proposed by the content creator as alternatives to be displayed for players not supporting the </w:t>
        </w:r>
        <w:proofErr w:type="spellStart"/>
        <w:r w:rsidRPr="000A2273">
          <w:rPr>
            <w:rFonts w:ascii="Courier New" w:hAnsi="Courier New" w:cs="Courier New"/>
            <w:szCs w:val="20"/>
            <w:lang w:val="en-CA"/>
          </w:rPr>
          <w:t>ImagePyramidEntityGroup</w:t>
        </w:r>
        <w:proofErr w:type="spellEnd"/>
        <w:r w:rsidRPr="00260458">
          <w:rPr>
            <w:szCs w:val="20"/>
            <w:lang w:val="en-CA"/>
          </w:rPr>
          <w:t>.</w:t>
        </w:r>
      </w:ins>
    </w:p>
    <w:p w14:paraId="4F504CF3" w14:textId="77777777" w:rsidR="008B3738" w:rsidRPr="00260458" w:rsidRDefault="008B3738" w:rsidP="008B3738">
      <w:pPr>
        <w:pStyle w:val="Default"/>
        <w:spacing w:after="120"/>
        <w:rPr>
          <w:ins w:id="790" w:author="Leo Barnes" w:date="2023-11-01T13:31:00Z"/>
          <w:rFonts w:ascii="Cambria" w:hAnsi="Cambria"/>
          <w:b/>
          <w:bCs/>
          <w:sz w:val="22"/>
          <w:szCs w:val="22"/>
          <w:lang w:val="en-CA"/>
        </w:rPr>
      </w:pPr>
      <w:ins w:id="791" w:author="Leo Barnes" w:date="2023-11-01T13:31:00Z">
        <w:r w:rsidRPr="00260458">
          <w:rPr>
            <w:rFonts w:ascii="Cambria" w:hAnsi="Cambria"/>
            <w:b/>
            <w:bCs/>
            <w:sz w:val="22"/>
            <w:szCs w:val="22"/>
            <w:lang w:val="en-CA"/>
          </w:rPr>
          <w:t>6.8.10.2 Syntax</w:t>
        </w:r>
      </w:ins>
    </w:p>
    <w:p w14:paraId="56A4EFA0" w14:textId="581326C2" w:rsidR="008B3738" w:rsidRPr="000A2273" w:rsidDel="00F90DDB" w:rsidRDefault="008B3738" w:rsidP="00260458">
      <w:pPr>
        <w:pStyle w:val="code0"/>
        <w:rPr>
          <w:ins w:id="792" w:author="Leo Barnes" w:date="2023-11-01T13:31:00Z"/>
          <w:del w:id="793" w:author="Dimitri Podborski" w:date="2023-11-02T15:30:00Z"/>
          <w:lang w:val="en-CA"/>
        </w:rPr>
      </w:pPr>
      <w:ins w:id="794" w:author="Leo Barnes" w:date="2023-11-01T13:31:00Z">
        <w:r w:rsidRPr="000A2273">
          <w:rPr>
            <w:lang w:val="en-CA"/>
          </w:rPr>
          <w:t>aligned(8) class ImagePyramidEntityGroup</w:t>
        </w:r>
        <w:del w:id="795" w:author="Dimitri Podborski" w:date="2023-11-02T15:30:00Z">
          <w:r w:rsidRPr="000A2273" w:rsidDel="00F90DDB">
            <w:rPr>
              <w:lang w:val="en-CA"/>
            </w:rPr>
            <w:delText xml:space="preserve"> </w:delText>
          </w:r>
        </w:del>
      </w:ins>
    </w:p>
    <w:p w14:paraId="1089B5CE" w14:textId="537D35B3" w:rsidR="008B3738" w:rsidRPr="000A2273" w:rsidDel="00F90DDB" w:rsidRDefault="00F90DDB" w:rsidP="00260458">
      <w:pPr>
        <w:pStyle w:val="code0"/>
        <w:rPr>
          <w:ins w:id="796" w:author="Leo Barnes" w:date="2023-11-01T13:31:00Z"/>
          <w:del w:id="797" w:author="Dimitri Podborski" w:date="2023-11-02T15:30:00Z"/>
          <w:lang w:val="en-CA"/>
        </w:rPr>
      </w:pPr>
      <w:ins w:id="798" w:author="Dimitri Podborski" w:date="2023-11-02T15:30:00Z">
        <w:r>
          <w:rPr>
            <w:lang w:val="en-CA"/>
          </w:rPr>
          <w:br/>
        </w:r>
      </w:ins>
      <w:ins w:id="799" w:author="Leo Barnes" w:date="2023-11-01T13:31:00Z">
        <w:r w:rsidR="008B3738" w:rsidRPr="000A2273">
          <w:rPr>
            <w:lang w:val="en-CA"/>
          </w:rPr>
          <w:t>extends EntityToGroupBox ('pymd', version = 0, flags = 0)</w:t>
        </w:r>
      </w:ins>
      <w:ins w:id="800" w:author="Dimitri Podborski" w:date="2023-11-02T15:30:00Z">
        <w:r>
          <w:rPr>
            <w:lang w:val="en-CA"/>
          </w:rPr>
          <w:t xml:space="preserve"> </w:t>
        </w:r>
      </w:ins>
      <w:ins w:id="801" w:author="Leo Barnes" w:date="2023-11-01T13:31:00Z">
        <w:r w:rsidR="008B3738" w:rsidRPr="000A2273">
          <w:rPr>
            <w:lang w:val="en-CA"/>
          </w:rPr>
          <w:t>{</w:t>
        </w:r>
        <w:del w:id="802" w:author="Dimitri Podborski" w:date="2023-11-02T15:30:00Z">
          <w:r w:rsidR="008B3738" w:rsidRPr="000A2273" w:rsidDel="00F90DDB">
            <w:rPr>
              <w:lang w:val="en-CA"/>
            </w:rPr>
            <w:delText xml:space="preserve"> </w:delText>
          </w:r>
        </w:del>
      </w:ins>
    </w:p>
    <w:p w14:paraId="0E1049CD" w14:textId="2118C2C2" w:rsidR="008B3738" w:rsidRPr="000A2273" w:rsidDel="00F90DDB" w:rsidRDefault="00F90DDB">
      <w:pPr>
        <w:pStyle w:val="code0"/>
        <w:rPr>
          <w:ins w:id="803" w:author="Leo Barnes" w:date="2023-11-01T13:31:00Z"/>
          <w:del w:id="804" w:author="Dimitri Podborski" w:date="2023-11-02T15:31:00Z"/>
          <w:lang w:val="en-CA"/>
        </w:rPr>
        <w:pPrChange w:id="805" w:author="Miska Hannuksela 01" w:date="2023-11-03T09:31:00Z">
          <w:pPr>
            <w:pStyle w:val="Default"/>
            <w:ind w:left="360"/>
          </w:pPr>
        </w:pPrChange>
      </w:pPr>
      <w:ins w:id="806" w:author="Dimitri Podborski" w:date="2023-11-02T15:30:00Z">
        <w:r>
          <w:rPr>
            <w:lang w:val="en-CA"/>
          </w:rPr>
          <w:br/>
        </w:r>
      </w:ins>
      <w:ins w:id="807" w:author="Dimitri Podborski" w:date="2023-11-02T15:31:00Z">
        <w:r>
          <w:rPr>
            <w:lang w:val="en-CA"/>
          </w:rPr>
          <w:tab/>
        </w:r>
      </w:ins>
      <w:ins w:id="808" w:author="Leo Barnes" w:date="2023-11-01T13:31:00Z">
        <w:r w:rsidR="008B3738" w:rsidRPr="000A2273">
          <w:rPr>
            <w:lang w:val="en-CA"/>
          </w:rPr>
          <w:t>unsigned int(16) tile_size_x;</w:t>
        </w:r>
      </w:ins>
    </w:p>
    <w:p w14:paraId="21EBE629" w14:textId="238DD9F4" w:rsidR="008B3738" w:rsidRPr="000A2273" w:rsidDel="00F90DDB" w:rsidRDefault="00F90DDB">
      <w:pPr>
        <w:pStyle w:val="code0"/>
        <w:rPr>
          <w:ins w:id="809" w:author="Leo Barnes" w:date="2023-11-01T13:31:00Z"/>
          <w:del w:id="810" w:author="Dimitri Podborski" w:date="2023-11-02T15:31:00Z"/>
          <w:lang w:val="en-CA"/>
        </w:rPr>
        <w:pPrChange w:id="811" w:author="Miska Hannuksela 01" w:date="2023-11-03T09:31:00Z">
          <w:pPr>
            <w:pStyle w:val="Default"/>
            <w:ind w:left="360"/>
          </w:pPr>
        </w:pPrChange>
      </w:pPr>
      <w:ins w:id="812" w:author="Dimitri Podborski" w:date="2023-11-02T15:31:00Z">
        <w:r>
          <w:rPr>
            <w:lang w:val="en-CA"/>
          </w:rPr>
          <w:br/>
        </w:r>
        <w:r>
          <w:rPr>
            <w:lang w:val="en-CA"/>
          </w:rPr>
          <w:tab/>
        </w:r>
      </w:ins>
      <w:ins w:id="813" w:author="Leo Barnes" w:date="2023-11-01T13:31:00Z">
        <w:r w:rsidR="008B3738" w:rsidRPr="000A2273">
          <w:rPr>
            <w:lang w:val="en-CA"/>
          </w:rPr>
          <w:t>unsigned int(16) tile_size_y;</w:t>
        </w:r>
      </w:ins>
    </w:p>
    <w:p w14:paraId="71E97E92" w14:textId="5FF7F472" w:rsidR="008B3738" w:rsidRPr="000A2273" w:rsidDel="005E2F33" w:rsidRDefault="00F90DDB">
      <w:pPr>
        <w:pStyle w:val="code0"/>
        <w:rPr>
          <w:ins w:id="814" w:author="Leo Barnes" w:date="2023-11-01T13:31:00Z"/>
          <w:del w:id="815" w:author="Dimitri Podborski" w:date="2023-11-02T15:31:00Z"/>
          <w:lang w:val="en-CA"/>
        </w:rPr>
        <w:pPrChange w:id="816" w:author="Miska Hannuksela 01" w:date="2023-11-03T09:31:00Z">
          <w:pPr>
            <w:pStyle w:val="Default"/>
            <w:ind w:left="360"/>
          </w:pPr>
        </w:pPrChange>
      </w:pPr>
      <w:ins w:id="817" w:author="Dimitri Podborski" w:date="2023-11-02T15:31:00Z">
        <w:r>
          <w:rPr>
            <w:lang w:val="en-CA"/>
          </w:rPr>
          <w:br/>
        </w:r>
        <w:r>
          <w:rPr>
            <w:lang w:val="en-CA"/>
          </w:rPr>
          <w:tab/>
        </w:r>
      </w:ins>
      <w:ins w:id="818" w:author="Leo Barnes" w:date="2023-11-01T13:31:00Z">
        <w:r w:rsidR="008B3738" w:rsidRPr="000A2273">
          <w:rPr>
            <w:lang w:val="en-CA"/>
          </w:rPr>
          <w:t>for(i=0; i&lt;num_entities_in_group;i++)</w:t>
        </w:r>
      </w:ins>
      <w:ins w:id="819" w:author="Dimitri Podborski" w:date="2023-11-02T15:31:00Z">
        <w:r w:rsidR="005E2F33">
          <w:rPr>
            <w:lang w:val="en-CA"/>
          </w:rPr>
          <w:t xml:space="preserve"> </w:t>
        </w:r>
      </w:ins>
      <w:ins w:id="820" w:author="Leo Barnes" w:date="2023-11-01T13:31:00Z">
        <w:r w:rsidR="008B3738" w:rsidRPr="000A2273">
          <w:rPr>
            <w:lang w:val="en-CA"/>
          </w:rPr>
          <w:t>{</w:t>
        </w:r>
      </w:ins>
    </w:p>
    <w:p w14:paraId="25A9926A" w14:textId="50DF1CD9" w:rsidR="008B3738" w:rsidRPr="000A2273" w:rsidDel="005E2F33" w:rsidRDefault="005E2F33">
      <w:pPr>
        <w:pStyle w:val="code0"/>
        <w:rPr>
          <w:ins w:id="821" w:author="Leo Barnes" w:date="2023-11-01T13:31:00Z"/>
          <w:del w:id="822" w:author="Dimitri Podborski" w:date="2023-11-02T15:31:00Z"/>
          <w:lang w:val="en-CA"/>
        </w:rPr>
        <w:pPrChange w:id="823" w:author="Miska Hannuksela 01" w:date="2023-11-03T09:31:00Z">
          <w:pPr>
            <w:pStyle w:val="Default"/>
            <w:ind w:left="360"/>
          </w:pPr>
        </w:pPrChange>
      </w:pPr>
      <w:ins w:id="824" w:author="Dimitri Podborski" w:date="2023-11-02T15:31:00Z">
        <w:r>
          <w:rPr>
            <w:lang w:val="en-CA"/>
          </w:rPr>
          <w:br/>
        </w:r>
      </w:ins>
      <w:ins w:id="825" w:author="Leo Barnes" w:date="2023-11-01T13:31:00Z">
        <w:r w:rsidR="008B3738" w:rsidRPr="000A2273">
          <w:rPr>
            <w:lang w:val="en-CA"/>
          </w:rPr>
          <w:tab/>
        </w:r>
      </w:ins>
      <w:ins w:id="826" w:author="Dimitri Podborski" w:date="2023-11-02T15:31:00Z">
        <w:r>
          <w:rPr>
            <w:lang w:val="en-CA"/>
          </w:rPr>
          <w:tab/>
        </w:r>
      </w:ins>
      <w:ins w:id="827" w:author="Leo Barnes" w:date="2023-11-01T13:31:00Z">
        <w:r w:rsidR="008B3738" w:rsidRPr="000A2273">
          <w:rPr>
            <w:lang w:val="en-CA"/>
          </w:rPr>
          <w:t>unsigned int(8) layer_binning;</w:t>
        </w:r>
      </w:ins>
    </w:p>
    <w:p w14:paraId="7562AB38" w14:textId="58BF6F90" w:rsidR="008B3738" w:rsidRPr="000A2273" w:rsidDel="005E2F33" w:rsidRDefault="005E2F33">
      <w:pPr>
        <w:pStyle w:val="code0"/>
        <w:rPr>
          <w:ins w:id="828" w:author="Leo Barnes" w:date="2023-11-01T13:31:00Z"/>
          <w:del w:id="829" w:author="Dimitri Podborski" w:date="2023-11-02T15:31:00Z"/>
          <w:lang w:val="en-CA"/>
        </w:rPr>
        <w:pPrChange w:id="830" w:author="Miska Hannuksela 01" w:date="2023-11-03T09:31:00Z">
          <w:pPr>
            <w:pStyle w:val="Default"/>
            <w:ind w:left="360"/>
          </w:pPr>
        </w:pPrChange>
      </w:pPr>
      <w:ins w:id="831" w:author="Dimitri Podborski" w:date="2023-11-02T15:31:00Z">
        <w:r>
          <w:rPr>
            <w:lang w:val="en-CA"/>
          </w:rPr>
          <w:br/>
        </w:r>
        <w:r>
          <w:rPr>
            <w:lang w:val="en-CA"/>
          </w:rPr>
          <w:tab/>
        </w:r>
      </w:ins>
      <w:ins w:id="832" w:author="Leo Barnes" w:date="2023-11-01T13:31:00Z">
        <w:r w:rsidR="008B3738" w:rsidRPr="000A2273">
          <w:rPr>
            <w:lang w:val="en-CA"/>
          </w:rPr>
          <w:tab/>
          <w:t>unsigned int(16) tiles_in_layer_row_minus1;</w:t>
        </w:r>
      </w:ins>
    </w:p>
    <w:p w14:paraId="654F84D1" w14:textId="4F68CEEA" w:rsidR="008B3738" w:rsidRPr="000A2273" w:rsidDel="005E2F33" w:rsidRDefault="005E2F33">
      <w:pPr>
        <w:pStyle w:val="code0"/>
        <w:rPr>
          <w:ins w:id="833" w:author="Leo Barnes" w:date="2023-11-01T13:31:00Z"/>
          <w:del w:id="834" w:author="Dimitri Podborski" w:date="2023-11-02T15:31:00Z"/>
          <w:lang w:val="en-CA"/>
        </w:rPr>
        <w:pPrChange w:id="835" w:author="Miska Hannuksela 01" w:date="2023-11-03T09:31:00Z">
          <w:pPr>
            <w:pStyle w:val="Default"/>
            <w:ind w:left="360"/>
          </w:pPr>
        </w:pPrChange>
      </w:pPr>
      <w:ins w:id="836" w:author="Dimitri Podborski" w:date="2023-11-02T15:31:00Z">
        <w:r>
          <w:rPr>
            <w:lang w:val="en-CA"/>
          </w:rPr>
          <w:br/>
        </w:r>
        <w:r>
          <w:rPr>
            <w:lang w:val="en-CA"/>
          </w:rPr>
          <w:tab/>
        </w:r>
      </w:ins>
      <w:ins w:id="837" w:author="Leo Barnes" w:date="2023-11-01T13:31:00Z">
        <w:r w:rsidR="008B3738" w:rsidRPr="000A2273">
          <w:rPr>
            <w:lang w:val="en-CA"/>
          </w:rPr>
          <w:tab/>
          <w:t>unsigned int(16) tiles_in_layer_column_minus1;</w:t>
        </w:r>
      </w:ins>
    </w:p>
    <w:p w14:paraId="36A74155" w14:textId="249DFC5F" w:rsidR="008B3738" w:rsidRPr="000A2273" w:rsidDel="005E2F33" w:rsidRDefault="005E2F33">
      <w:pPr>
        <w:pStyle w:val="code0"/>
        <w:rPr>
          <w:ins w:id="838" w:author="Leo Barnes" w:date="2023-11-01T13:31:00Z"/>
          <w:del w:id="839" w:author="Dimitri Podborski" w:date="2023-11-02T15:31:00Z"/>
          <w:lang w:val="en-CA"/>
        </w:rPr>
        <w:pPrChange w:id="840" w:author="Miska Hannuksela 01" w:date="2023-11-03T09:31:00Z">
          <w:pPr>
            <w:pStyle w:val="Default"/>
            <w:ind w:left="360"/>
          </w:pPr>
        </w:pPrChange>
      </w:pPr>
      <w:ins w:id="841" w:author="Dimitri Podborski" w:date="2023-11-02T15:31:00Z">
        <w:r>
          <w:rPr>
            <w:lang w:val="en-CA"/>
          </w:rPr>
          <w:br/>
        </w:r>
        <w:r>
          <w:rPr>
            <w:lang w:val="en-CA"/>
          </w:rPr>
          <w:tab/>
        </w:r>
      </w:ins>
      <w:ins w:id="842" w:author="Leo Barnes" w:date="2023-11-01T13:31:00Z">
        <w:r w:rsidR="008B3738" w:rsidRPr="000A2273">
          <w:rPr>
            <w:lang w:val="en-CA"/>
          </w:rPr>
          <w:t>}</w:t>
        </w:r>
        <w:del w:id="843" w:author="Dimitri Podborski" w:date="2023-11-02T15:31:00Z">
          <w:r w:rsidR="008B3738" w:rsidRPr="000A2273" w:rsidDel="005E2F33">
            <w:rPr>
              <w:lang w:val="en-CA"/>
            </w:rPr>
            <w:delText xml:space="preserve"> </w:delText>
          </w:r>
        </w:del>
      </w:ins>
    </w:p>
    <w:p w14:paraId="498239F0" w14:textId="5BE7A0ED" w:rsidR="008B3738" w:rsidRPr="000A2273" w:rsidRDefault="005E2F33" w:rsidP="00260458">
      <w:pPr>
        <w:pStyle w:val="code0"/>
        <w:rPr>
          <w:ins w:id="844" w:author="Leo Barnes" w:date="2023-11-01T13:31:00Z"/>
          <w:lang w:val="en-CA"/>
        </w:rPr>
      </w:pPr>
      <w:ins w:id="845" w:author="Dimitri Podborski" w:date="2023-11-02T15:31:00Z">
        <w:r>
          <w:rPr>
            <w:lang w:val="en-CA"/>
          </w:rPr>
          <w:br/>
        </w:r>
      </w:ins>
      <w:ins w:id="846" w:author="Leo Barnes" w:date="2023-11-01T13:31:00Z">
        <w:r w:rsidR="008B3738" w:rsidRPr="000A2273">
          <w:rPr>
            <w:lang w:val="en-CA"/>
          </w:rPr>
          <w:t>}</w:t>
        </w:r>
      </w:ins>
    </w:p>
    <w:p w14:paraId="23F580C9" w14:textId="3D3BDE97" w:rsidR="008B3738" w:rsidRPr="000A2273" w:rsidDel="005E2F33" w:rsidRDefault="008B3738" w:rsidP="008B3738">
      <w:pPr>
        <w:pStyle w:val="Default"/>
        <w:spacing w:after="120"/>
        <w:rPr>
          <w:ins w:id="847" w:author="Leo Barnes" w:date="2023-11-01T13:31:00Z"/>
          <w:del w:id="848" w:author="Dimitri Podborski" w:date="2023-11-02T15:31:00Z"/>
          <w:rFonts w:asciiTheme="majorHAnsi" w:hAnsiTheme="majorHAnsi"/>
          <w:b/>
          <w:bCs/>
          <w:sz w:val="22"/>
          <w:szCs w:val="22"/>
          <w:lang w:val="en-CA"/>
        </w:rPr>
      </w:pPr>
    </w:p>
    <w:p w14:paraId="1C5A5545" w14:textId="77777777" w:rsidR="008B3738" w:rsidRPr="00260458" w:rsidRDefault="008B3738" w:rsidP="008B3738">
      <w:pPr>
        <w:pStyle w:val="Default"/>
        <w:spacing w:after="120"/>
        <w:rPr>
          <w:ins w:id="849" w:author="Leo Barnes" w:date="2023-11-01T13:31:00Z"/>
          <w:rFonts w:ascii="Cambria" w:hAnsi="Cambria"/>
          <w:b/>
          <w:bCs/>
          <w:sz w:val="22"/>
          <w:szCs w:val="22"/>
          <w:lang w:val="en-CA"/>
        </w:rPr>
      </w:pPr>
      <w:ins w:id="850" w:author="Leo Barnes" w:date="2023-11-01T13:31:00Z">
        <w:r w:rsidRPr="00260458">
          <w:rPr>
            <w:rFonts w:ascii="Cambria" w:hAnsi="Cambria"/>
            <w:b/>
            <w:bCs/>
            <w:sz w:val="22"/>
            <w:szCs w:val="22"/>
            <w:lang w:val="en-CA"/>
          </w:rPr>
          <w:t>6.8.10.2 Semantics</w:t>
        </w:r>
      </w:ins>
    </w:p>
    <w:p w14:paraId="5085FF06" w14:textId="77777777" w:rsidR="008B3738" w:rsidRPr="00260458" w:rsidRDefault="008B3738" w:rsidP="008B3738">
      <w:pPr>
        <w:pStyle w:val="fields"/>
        <w:rPr>
          <w:ins w:id="851" w:author="Leo Barnes" w:date="2023-11-01T13:31:00Z"/>
          <w:rStyle w:val="codeZchn"/>
          <w:rFonts w:ascii="Cambria" w:hAnsi="Cambria"/>
          <w:lang w:val="en-CA"/>
        </w:rPr>
      </w:pPr>
      <w:ins w:id="852" w:author="Leo Barnes" w:date="2023-11-01T13:31:00Z">
        <w:r w:rsidRPr="00260458">
          <w:rPr>
            <w:rStyle w:val="codeZchn"/>
            <w:rFonts w:ascii="Courier New" w:hAnsi="Courier New" w:cs="Courier New"/>
            <w:lang w:val="en-CA"/>
          </w:rPr>
          <w:t>num_entities_in_group</w:t>
        </w:r>
        <w:r w:rsidRPr="00260458">
          <w:rPr>
            <w:rStyle w:val="codeZchn"/>
            <w:rFonts w:ascii="Cambria" w:hAnsi="Cambria"/>
            <w:lang w:val="en-CA"/>
          </w:rPr>
          <w:t xml:space="preserve">: as defined for </w:t>
        </w:r>
        <w:proofErr w:type="spellStart"/>
        <w:r w:rsidRPr="00260458">
          <w:rPr>
            <w:rFonts w:ascii="Courier New" w:hAnsi="Courier New" w:cs="Courier New"/>
            <w:szCs w:val="22"/>
            <w:lang w:val="en-CA"/>
          </w:rPr>
          <w:t>EntityToGroupBox</w:t>
        </w:r>
        <w:proofErr w:type="spellEnd"/>
        <w:r w:rsidRPr="00260458">
          <w:rPr>
            <w:rFonts w:cs="Courier New"/>
            <w:szCs w:val="22"/>
            <w:lang w:val="en-CA"/>
          </w:rPr>
          <w:t>.</w:t>
        </w:r>
        <w:r w:rsidRPr="00260458">
          <w:rPr>
            <w:rStyle w:val="codeZchn"/>
            <w:rFonts w:ascii="Cambria" w:hAnsi="Cambria"/>
            <w:lang w:val="en-CA"/>
          </w:rPr>
          <w:t xml:space="preserve"> In addition, it also </w:t>
        </w:r>
        <w:r w:rsidRPr="00260458">
          <w:rPr>
            <w:szCs w:val="22"/>
            <w:lang w:val="en-CA"/>
          </w:rPr>
          <w:t>specifies the number of layers of the image pyramid.</w:t>
        </w:r>
      </w:ins>
    </w:p>
    <w:p w14:paraId="3F95638B" w14:textId="77777777" w:rsidR="008B3738" w:rsidRPr="00260458" w:rsidRDefault="008B3738" w:rsidP="008B3738">
      <w:pPr>
        <w:pStyle w:val="fields"/>
        <w:rPr>
          <w:ins w:id="853" w:author="Leo Barnes" w:date="2023-11-01T13:31:00Z"/>
          <w:szCs w:val="22"/>
          <w:lang w:val="en-CA"/>
        </w:rPr>
      </w:pPr>
      <w:ins w:id="854" w:author="Leo Barnes" w:date="2023-11-01T13:31:00Z">
        <w:r w:rsidRPr="00260458">
          <w:rPr>
            <w:rStyle w:val="codeZchn"/>
            <w:rFonts w:ascii="Courier New" w:hAnsi="Courier New" w:cs="Courier New"/>
            <w:lang w:val="en-CA"/>
          </w:rPr>
          <w:t>tile_size_x</w:t>
        </w:r>
        <w:r w:rsidRPr="00260458">
          <w:rPr>
            <w:rFonts w:ascii="Courier New" w:hAnsi="Courier New" w:cs="Courier New"/>
            <w:szCs w:val="22"/>
            <w:lang w:val="en-CA"/>
          </w:rPr>
          <w:t xml:space="preserve">, </w:t>
        </w:r>
        <w:r w:rsidRPr="00260458">
          <w:rPr>
            <w:rStyle w:val="codeZchn"/>
            <w:rFonts w:ascii="Courier New" w:hAnsi="Courier New" w:cs="Courier New"/>
            <w:lang w:val="en-CA"/>
          </w:rPr>
          <w:t>tile_size_y</w:t>
        </w:r>
        <w:r w:rsidRPr="00260458">
          <w:rPr>
            <w:rFonts w:cs="Courier New"/>
            <w:szCs w:val="22"/>
            <w:lang w:val="en-CA"/>
          </w:rPr>
          <w:t>:</w:t>
        </w:r>
        <w:r w:rsidRPr="00260458">
          <w:rPr>
            <w:szCs w:val="22"/>
            <w:lang w:val="en-CA"/>
          </w:rPr>
          <w:t xml:space="preserve"> indicate the size in pixels of a tile in the width and height dimension, respectively, for all layers of the image pyramid.</w:t>
        </w:r>
      </w:ins>
    </w:p>
    <w:p w14:paraId="6118A795" w14:textId="77777777" w:rsidR="008B3738" w:rsidRPr="00260458" w:rsidRDefault="008B3738" w:rsidP="008B3738">
      <w:pPr>
        <w:pStyle w:val="fields"/>
        <w:rPr>
          <w:ins w:id="855" w:author="Leo Barnes" w:date="2023-11-01T13:31:00Z"/>
          <w:lang w:val="en-CA"/>
        </w:rPr>
      </w:pPr>
      <w:ins w:id="856" w:author="Leo Barnes" w:date="2023-11-01T13:31:00Z">
        <w:r w:rsidRPr="00260458">
          <w:rPr>
            <w:rStyle w:val="codeZchn"/>
            <w:rFonts w:ascii="Courier New" w:hAnsi="Courier New" w:cs="Courier New"/>
            <w:lang w:val="en-CA"/>
          </w:rPr>
          <w:t>layer_binning</w:t>
        </w:r>
        <w:r w:rsidRPr="00260458">
          <w:rPr>
            <w:szCs w:val="22"/>
            <w:lang w:val="en-CA"/>
          </w:rPr>
          <w:t xml:space="preserve">: Indicates for each layer of the pyramid the level of binning between the base image and the overview image.  A 2x2 binning is defined to be a </w:t>
        </w:r>
        <w:r w:rsidRPr="00260458">
          <w:rPr>
            <w:rStyle w:val="codeZchn"/>
            <w:rFonts w:ascii="Courier New" w:hAnsi="Courier New" w:cs="Courier New"/>
            <w:lang w:val="en-CA"/>
          </w:rPr>
          <w:t>layer_binning</w:t>
        </w:r>
        <w:r w:rsidRPr="00260458">
          <w:rPr>
            <w:szCs w:val="22"/>
            <w:lang w:val="en-CA"/>
          </w:rPr>
          <w:t xml:space="preserve"> of 2, a 4x4 binning is defined to be 4, etc. The width and height for an overview image with </w:t>
        </w:r>
        <w:r w:rsidRPr="00260458">
          <w:rPr>
            <w:rStyle w:val="codeZchn"/>
            <w:rFonts w:ascii="Courier New" w:hAnsi="Courier New" w:cs="Courier New"/>
            <w:lang w:val="en-CA"/>
          </w:rPr>
          <w:t>layer_binning</w:t>
        </w:r>
        <w:r w:rsidRPr="00260458">
          <w:rPr>
            <w:szCs w:val="22"/>
            <w:lang w:val="en-CA"/>
          </w:rPr>
          <w:t xml:space="preserve"> of 2 is half the width and half the height of the base image, etc.  A base image has a </w:t>
        </w:r>
        <w:proofErr w:type="spellStart"/>
        <w:r w:rsidRPr="00260458">
          <w:rPr>
            <w:rFonts w:ascii="Courier New" w:hAnsi="Courier New" w:cs="Courier New"/>
            <w:szCs w:val="22"/>
            <w:lang w:val="en-CA"/>
          </w:rPr>
          <w:t>layer_binning</w:t>
        </w:r>
        <w:proofErr w:type="spellEnd"/>
        <w:r w:rsidRPr="00260458">
          <w:rPr>
            <w:szCs w:val="22"/>
            <w:lang w:val="en-CA"/>
          </w:rPr>
          <w:t xml:space="preserve"> of 1.</w:t>
        </w:r>
      </w:ins>
    </w:p>
    <w:p w14:paraId="607B1D0E" w14:textId="09E1E20A" w:rsidR="008B3738" w:rsidRDefault="008B3738" w:rsidP="008B3738">
      <w:pPr>
        <w:rPr>
          <w:ins w:id="857" w:author="Dimitri Podborski" w:date="2023-11-02T15:36:00Z"/>
          <w:lang w:val="en-CA"/>
        </w:rPr>
      </w:pPr>
      <w:ins w:id="858" w:author="Leo Barnes" w:date="2023-11-01T13:31:00Z">
        <w:r w:rsidRPr="00260458">
          <w:rPr>
            <w:rStyle w:val="codeZchn"/>
            <w:lang w:val="en-CA"/>
          </w:rPr>
          <w:lastRenderedPageBreak/>
          <w:t>tiles_in_layer_row_minus1</w:t>
        </w:r>
        <w:r w:rsidRPr="00260458">
          <w:rPr>
            <w:lang w:val="en-CA"/>
          </w:rPr>
          <w:t xml:space="preserve">, </w:t>
        </w:r>
        <w:r w:rsidRPr="00260458">
          <w:rPr>
            <w:rStyle w:val="codeZchn"/>
            <w:lang w:val="en-CA"/>
          </w:rPr>
          <w:t>tiles_in_layer_column_minus1</w:t>
        </w:r>
        <w:r w:rsidRPr="00260458">
          <w:rPr>
            <w:rFonts w:cs="Cambria"/>
            <w:lang w:val="en-CA"/>
          </w:rPr>
          <w:t xml:space="preserve">: Indicate the number of tiles minus one in a row and a column, respectively, of a specific layer. If the layer is represented by a grid derived image item, </w:t>
        </w:r>
        <w:r w:rsidRPr="00260458">
          <w:rPr>
            <w:rStyle w:val="codeZchn"/>
            <w:lang w:val="en-CA"/>
          </w:rPr>
          <w:t xml:space="preserve">tiles_in_layer_row_minus1 </w:t>
        </w:r>
        <w:r w:rsidRPr="00260458">
          <w:rPr>
            <w:lang w:val="en-CA"/>
          </w:rPr>
          <w:t>is equal to</w:t>
        </w:r>
        <w:r w:rsidRPr="00260458">
          <w:rPr>
            <w:rStyle w:val="codeZchn"/>
            <w:lang w:val="en-CA"/>
          </w:rPr>
          <w:t xml:space="preserve"> rows_minus_one </w:t>
        </w:r>
        <w:r w:rsidRPr="00260458">
          <w:rPr>
            <w:lang w:val="en-CA"/>
          </w:rPr>
          <w:t xml:space="preserve">and </w:t>
        </w:r>
        <w:r w:rsidRPr="00260458">
          <w:rPr>
            <w:rStyle w:val="codeZchn"/>
            <w:lang w:val="en-CA"/>
          </w:rPr>
          <w:t xml:space="preserve">tiles_in_layer_column_minus1 </w:t>
        </w:r>
        <w:r w:rsidRPr="00260458">
          <w:rPr>
            <w:lang w:val="en-CA"/>
          </w:rPr>
          <w:t>is equal to</w:t>
        </w:r>
        <w:r w:rsidRPr="00260458">
          <w:rPr>
            <w:rStyle w:val="codeZchn"/>
            <w:lang w:val="en-CA"/>
          </w:rPr>
          <w:t xml:space="preserve"> columns_minus_one</w:t>
        </w:r>
        <w:r w:rsidRPr="00260458">
          <w:rPr>
            <w:rFonts w:cs="Cambria"/>
            <w:lang w:val="en-CA"/>
          </w:rPr>
          <w:t xml:space="preserve">. If the layer is represented by a tiled pre-derived coded image item with an </w:t>
        </w:r>
        <w:r w:rsidRPr="00260458">
          <w:rPr>
            <w:rStyle w:val="codeZchn"/>
            <w:lang w:val="en-CA"/>
          </w:rPr>
          <w:t>ConstrainedExtentsGridProperty</w:t>
        </w:r>
        <w:r w:rsidRPr="00260458">
          <w:rPr>
            <w:lang w:val="en-CA"/>
          </w:rPr>
          <w:t xml:space="preserve">, then </w:t>
        </w:r>
        <w:r w:rsidRPr="00260458">
          <w:rPr>
            <w:rStyle w:val="codeZchn"/>
            <w:lang w:val="en-CA"/>
          </w:rPr>
          <w:t xml:space="preserve">tiles_in_layer_row_minus1 </w:t>
        </w:r>
        <w:r w:rsidRPr="00260458">
          <w:rPr>
            <w:lang w:val="en-CA"/>
          </w:rPr>
          <w:t>is equal to</w:t>
        </w:r>
        <w:r w:rsidRPr="00260458">
          <w:rPr>
            <w:rStyle w:val="codeZchn"/>
            <w:lang w:val="en-CA"/>
          </w:rPr>
          <w:t xml:space="preserve"> rows_minus_one </w:t>
        </w:r>
        <w:r w:rsidRPr="00260458">
          <w:rPr>
            <w:lang w:val="en-CA"/>
          </w:rPr>
          <w:t xml:space="preserve">and </w:t>
        </w:r>
        <w:r w:rsidRPr="00260458">
          <w:rPr>
            <w:rStyle w:val="codeZchn"/>
            <w:lang w:val="en-CA"/>
          </w:rPr>
          <w:t xml:space="preserve">tiles_in_layer_column_minus1 </w:t>
        </w:r>
        <w:r w:rsidRPr="00260458">
          <w:rPr>
            <w:lang w:val="en-CA"/>
          </w:rPr>
          <w:t>is equal to</w:t>
        </w:r>
        <w:r w:rsidRPr="00260458">
          <w:rPr>
            <w:rStyle w:val="codeZchn"/>
            <w:lang w:val="en-CA"/>
          </w:rPr>
          <w:t xml:space="preserve"> columns_minus_one</w:t>
        </w:r>
        <w:r w:rsidRPr="00260458">
          <w:rPr>
            <w:lang w:val="en-CA"/>
          </w:rPr>
          <w:t>.</w:t>
        </w:r>
      </w:ins>
    </w:p>
    <w:p w14:paraId="0F666DB1" w14:textId="4A88A907" w:rsidR="004F3C8B" w:rsidRPr="000A2273" w:rsidDel="004F3C8B" w:rsidRDefault="004F3C8B" w:rsidP="008B3738">
      <w:pPr>
        <w:rPr>
          <w:ins w:id="859" w:author="Leo Barnes" w:date="2023-11-01T12:29:00Z"/>
          <w:del w:id="860" w:author="Dimitri Podborski" w:date="2023-11-02T15:36:00Z"/>
          <w:rFonts w:eastAsia="Times New Roman"/>
          <w:i/>
          <w:iCs/>
          <w:lang w:val="en-CA"/>
        </w:rPr>
      </w:pPr>
    </w:p>
    <w:p w14:paraId="6717856C" w14:textId="77777777" w:rsidR="00EA71BB" w:rsidRPr="004B405B" w:rsidRDefault="00EA71BB" w:rsidP="008B3738">
      <w:pPr>
        <w:rPr>
          <w:lang w:val="en-CA"/>
        </w:rPr>
      </w:pPr>
      <w:bookmarkStart w:id="861" w:name="_Toc22659095"/>
      <w:bookmarkStart w:id="862" w:name="_Toc22659959"/>
      <w:bookmarkStart w:id="863" w:name="_Toc22659096"/>
      <w:bookmarkStart w:id="864" w:name="_Toc22659960"/>
      <w:bookmarkStart w:id="865" w:name="_Toc22659097"/>
      <w:bookmarkStart w:id="866" w:name="_Toc22659961"/>
      <w:bookmarkStart w:id="867" w:name="_Toc22659098"/>
      <w:bookmarkStart w:id="868" w:name="_Toc22659962"/>
      <w:bookmarkStart w:id="869" w:name="_Toc22659099"/>
      <w:bookmarkStart w:id="870" w:name="_Toc22659963"/>
      <w:bookmarkStart w:id="871" w:name="_Toc22659100"/>
      <w:bookmarkStart w:id="872" w:name="_Toc22659964"/>
      <w:bookmarkStart w:id="873" w:name="_Toc22659101"/>
      <w:bookmarkStart w:id="874" w:name="_Toc22659965"/>
      <w:bookmarkStart w:id="875" w:name="_Toc22659102"/>
      <w:bookmarkStart w:id="876" w:name="_Toc22659966"/>
      <w:bookmarkStart w:id="877" w:name="_Toc22659103"/>
      <w:bookmarkStart w:id="878" w:name="_Toc22659967"/>
      <w:bookmarkStart w:id="879" w:name="_Toc22659104"/>
      <w:bookmarkStart w:id="880" w:name="_Toc22659968"/>
      <w:bookmarkStart w:id="881" w:name="_Toc22659105"/>
      <w:bookmarkStart w:id="882" w:name="_Toc22659969"/>
      <w:bookmarkStart w:id="883" w:name="_Toc22659106"/>
      <w:bookmarkStart w:id="884" w:name="_Toc22659970"/>
      <w:bookmarkStart w:id="885" w:name="_Toc22659107"/>
      <w:bookmarkStart w:id="886" w:name="_Toc22659971"/>
      <w:bookmarkStart w:id="887" w:name="_Toc22659108"/>
      <w:bookmarkStart w:id="888" w:name="_Toc22659972"/>
      <w:bookmarkStart w:id="889" w:name="_Toc22659109"/>
      <w:bookmarkStart w:id="890" w:name="_Toc22659973"/>
      <w:bookmarkStart w:id="891" w:name="_Toc22659110"/>
      <w:bookmarkStart w:id="892" w:name="_Toc22659974"/>
      <w:bookmarkStart w:id="893" w:name="_Toc22659111"/>
      <w:bookmarkStart w:id="894" w:name="_Toc22659975"/>
      <w:bookmarkStart w:id="895" w:name="_Toc22659112"/>
      <w:bookmarkStart w:id="896" w:name="_Toc22659976"/>
      <w:bookmarkStart w:id="897" w:name="_Toc22659113"/>
      <w:bookmarkStart w:id="898" w:name="_Toc22659977"/>
      <w:bookmarkStart w:id="899" w:name="_Toc22659114"/>
      <w:bookmarkStart w:id="900" w:name="_Toc22659978"/>
      <w:bookmarkStart w:id="901" w:name="_Toc22659115"/>
      <w:bookmarkStart w:id="902" w:name="_Toc22659979"/>
      <w:bookmarkStart w:id="903" w:name="_Toc22659116"/>
      <w:bookmarkStart w:id="904" w:name="_Toc22659980"/>
      <w:bookmarkStart w:id="905" w:name="_Toc22659117"/>
      <w:bookmarkStart w:id="906" w:name="_Toc22659981"/>
      <w:bookmarkStart w:id="907" w:name="_Toc22659118"/>
      <w:bookmarkStart w:id="908" w:name="_Toc22659982"/>
      <w:bookmarkStart w:id="909" w:name="_Toc22659119"/>
      <w:bookmarkStart w:id="910" w:name="_Toc22659983"/>
      <w:bookmarkStart w:id="911" w:name="_Toc22659120"/>
      <w:bookmarkStart w:id="912" w:name="_Toc22659984"/>
      <w:bookmarkStart w:id="913" w:name="_Toc22659121"/>
      <w:bookmarkStart w:id="914" w:name="_Toc22659985"/>
      <w:bookmarkStart w:id="915" w:name="_Toc22659122"/>
      <w:bookmarkStart w:id="916" w:name="_Toc22659986"/>
      <w:bookmarkStart w:id="917" w:name="_Toc22659123"/>
      <w:bookmarkStart w:id="918" w:name="_Toc22659987"/>
      <w:bookmarkStart w:id="919" w:name="_Toc22659124"/>
      <w:bookmarkStart w:id="920" w:name="_Toc22659988"/>
      <w:bookmarkStart w:id="921" w:name="_Toc22659125"/>
      <w:bookmarkStart w:id="922" w:name="_Toc22659989"/>
      <w:bookmarkStart w:id="923" w:name="_Toc22659126"/>
      <w:bookmarkStart w:id="924" w:name="_Toc22659990"/>
      <w:bookmarkStart w:id="925" w:name="_Toc22659127"/>
      <w:bookmarkStart w:id="926" w:name="_Toc22659991"/>
      <w:bookmarkStart w:id="927" w:name="_Toc22659128"/>
      <w:bookmarkStart w:id="928" w:name="_Toc22659992"/>
      <w:bookmarkStart w:id="929" w:name="_Toc22659129"/>
      <w:bookmarkStart w:id="930" w:name="_Toc22659993"/>
      <w:bookmarkStart w:id="931" w:name="_Toc22659130"/>
      <w:bookmarkStart w:id="932" w:name="_Toc22659994"/>
      <w:bookmarkStart w:id="933" w:name="_Toc22659131"/>
      <w:bookmarkStart w:id="934" w:name="_Toc22659995"/>
      <w:bookmarkStart w:id="935" w:name="_Toc22659132"/>
      <w:bookmarkStart w:id="936" w:name="_Toc22659996"/>
      <w:bookmarkStart w:id="937" w:name="_Toc22659133"/>
      <w:bookmarkStart w:id="938" w:name="_Toc22659997"/>
      <w:bookmarkStart w:id="939" w:name="_Toc22659134"/>
      <w:bookmarkStart w:id="940" w:name="_Toc22659998"/>
      <w:bookmarkStart w:id="941" w:name="_Toc22659135"/>
      <w:bookmarkStart w:id="942" w:name="_Toc22659999"/>
      <w:bookmarkStart w:id="943" w:name="_Toc22659136"/>
      <w:bookmarkStart w:id="944" w:name="_Toc22660000"/>
      <w:bookmarkStart w:id="945" w:name="_Toc22659137"/>
      <w:bookmarkStart w:id="946" w:name="_Toc22660001"/>
      <w:bookmarkStart w:id="947" w:name="_Toc22659138"/>
      <w:bookmarkStart w:id="948" w:name="_Toc22660002"/>
      <w:bookmarkStart w:id="949" w:name="_Toc22659139"/>
      <w:bookmarkStart w:id="950" w:name="_Toc22660003"/>
      <w:bookmarkStart w:id="951" w:name="_Toc22659140"/>
      <w:bookmarkStart w:id="952" w:name="_Toc22660004"/>
      <w:bookmarkStart w:id="953" w:name="_Toc22659141"/>
      <w:bookmarkStart w:id="954" w:name="_Toc22660005"/>
      <w:bookmarkStart w:id="955" w:name="_Toc22659142"/>
      <w:bookmarkStart w:id="956" w:name="_Toc22660006"/>
      <w:bookmarkStart w:id="957" w:name="_Toc22659158"/>
      <w:bookmarkStart w:id="958" w:name="_Toc22660022"/>
      <w:bookmarkStart w:id="959" w:name="_Toc22659161"/>
      <w:bookmarkStart w:id="960" w:name="_Toc22660025"/>
      <w:bookmarkStart w:id="961" w:name="_Toc22659162"/>
      <w:bookmarkStart w:id="962" w:name="_Toc22660026"/>
      <w:bookmarkStart w:id="963" w:name="_Toc22659163"/>
      <w:bookmarkStart w:id="964" w:name="_Toc22660027"/>
      <w:bookmarkStart w:id="965" w:name="_Toc22659164"/>
      <w:bookmarkStart w:id="966" w:name="_Toc22660028"/>
      <w:bookmarkStart w:id="967" w:name="_Toc22659165"/>
      <w:bookmarkStart w:id="968" w:name="_Toc22660029"/>
      <w:bookmarkStart w:id="969" w:name="_Toc22659166"/>
      <w:bookmarkStart w:id="970" w:name="_Toc22660030"/>
      <w:bookmarkStart w:id="971" w:name="_Toc22659167"/>
      <w:bookmarkStart w:id="972" w:name="_Toc22660031"/>
      <w:bookmarkStart w:id="973" w:name="_Toc22659168"/>
      <w:bookmarkStart w:id="974" w:name="_Toc22660032"/>
      <w:bookmarkStart w:id="975" w:name="_Toc22659169"/>
      <w:bookmarkStart w:id="976" w:name="_Toc22660033"/>
      <w:bookmarkStart w:id="977" w:name="_Toc22659185"/>
      <w:bookmarkStart w:id="978" w:name="_Toc22660049"/>
      <w:bookmarkStart w:id="979" w:name="_Toc22659188"/>
      <w:bookmarkStart w:id="980" w:name="_Toc22660052"/>
      <w:bookmarkStart w:id="981" w:name="_Toc22659189"/>
      <w:bookmarkStart w:id="982" w:name="_Toc22660053"/>
      <w:bookmarkStart w:id="983" w:name="_Toc22659190"/>
      <w:bookmarkStart w:id="984" w:name="_Toc22660054"/>
      <w:bookmarkStart w:id="985" w:name="_Toc22659191"/>
      <w:bookmarkStart w:id="986" w:name="_Toc22660055"/>
      <w:bookmarkStart w:id="987" w:name="_Toc22659192"/>
      <w:bookmarkStart w:id="988" w:name="_Toc22660056"/>
      <w:bookmarkStart w:id="989" w:name="_Toc22659193"/>
      <w:bookmarkStart w:id="990" w:name="_Toc22660057"/>
      <w:bookmarkStart w:id="991" w:name="_Toc22659194"/>
      <w:bookmarkStart w:id="992" w:name="_Toc22660058"/>
      <w:bookmarkStart w:id="993" w:name="_Toc22659195"/>
      <w:bookmarkStart w:id="994" w:name="_Toc22660059"/>
      <w:bookmarkStart w:id="995" w:name="_Toc22659196"/>
      <w:bookmarkStart w:id="996" w:name="_Toc22660060"/>
      <w:bookmarkStart w:id="997" w:name="_Toc22659197"/>
      <w:bookmarkStart w:id="998" w:name="_Toc22660061"/>
      <w:bookmarkStart w:id="999" w:name="_Toc22659198"/>
      <w:bookmarkStart w:id="1000" w:name="_Toc22660062"/>
      <w:bookmarkStart w:id="1001" w:name="_Toc22659199"/>
      <w:bookmarkStart w:id="1002" w:name="_Toc22660063"/>
      <w:bookmarkStart w:id="1003" w:name="_Toc22659200"/>
      <w:bookmarkStart w:id="1004" w:name="_Toc22660064"/>
      <w:bookmarkStart w:id="1005" w:name="_Toc22659201"/>
      <w:bookmarkStart w:id="1006" w:name="_Toc22660065"/>
      <w:bookmarkStart w:id="1007" w:name="_Toc22659217"/>
      <w:bookmarkStart w:id="1008" w:name="_Toc22660081"/>
      <w:bookmarkStart w:id="1009" w:name="_Toc63150747"/>
      <w:bookmarkStart w:id="1010" w:name="_Toc63150763"/>
      <w:bookmarkStart w:id="1011" w:name="_Toc63150766"/>
      <w:bookmarkStart w:id="1012" w:name="_Toc63150767"/>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sectPr w:rsidR="00EA71BB" w:rsidRPr="004B405B" w:rsidSect="00C845B4">
      <w:footerReference w:type="even" r:id="rId31"/>
      <w:footerReference w:type="default" r:id="rId32"/>
      <w:type w:val="oddPage"/>
      <w:pgSz w:w="11906" w:h="16838" w:code="9"/>
      <w:pgMar w:top="794" w:right="737" w:bottom="284" w:left="851" w:header="709" w:footer="0" w:gutter="567"/>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Miska Hannuksela 01" w:date="2023-11-03T09:29:00Z" w:initials="MH 01">
    <w:p w14:paraId="0CA56022" w14:textId="77777777" w:rsidR="00F047D4" w:rsidRDefault="00F047D4" w:rsidP="0041154B">
      <w:pPr>
        <w:pStyle w:val="CommentText"/>
        <w:jc w:val="left"/>
      </w:pPr>
      <w:r>
        <w:rPr>
          <w:rStyle w:val="CommentReference"/>
        </w:rPr>
        <w:annotationRef/>
      </w:r>
      <w:r>
        <w:t>This will be the publishing year of the 3rd edition, i.e., probably 2024.</w:t>
      </w:r>
    </w:p>
  </w:comment>
  <w:comment w:id="11" w:author="Dimitri Podborski" w:date="2023-11-02T14:03:00Z" w:initials="DP">
    <w:p w14:paraId="1A0F4CDE" w14:textId="7A1CE9CD" w:rsidR="00213CDC" w:rsidRDefault="00213CDC" w:rsidP="003E4722">
      <w:pPr>
        <w:jc w:val="left"/>
      </w:pPr>
      <w:r>
        <w:rPr>
          <w:rStyle w:val="CommentReference"/>
        </w:rPr>
        <w:annotationRef/>
      </w:r>
      <w:r>
        <w:rPr>
          <w:color w:val="000000"/>
          <w:sz w:val="20"/>
          <w:szCs w:val="20"/>
        </w:rPr>
        <w:t xml:space="preserve">Note that this title is not the same as in the WG3 recommendation. </w:t>
      </w:r>
    </w:p>
    <w:p w14:paraId="58049B9E" w14:textId="77777777" w:rsidR="00213CDC" w:rsidRDefault="00213CDC" w:rsidP="003E4722">
      <w:pPr>
        <w:jc w:val="left"/>
      </w:pPr>
      <w:r>
        <w:rPr>
          <w:color w:val="000000"/>
          <w:sz w:val="20"/>
          <w:szCs w:val="20"/>
        </w:rPr>
        <w:t>“Preliminary Draft of ISO/IEC 23008-12 AMD 3 Support for tone map derivation and others “</w:t>
      </w:r>
    </w:p>
    <w:p w14:paraId="43D2D45D" w14:textId="77777777" w:rsidR="00213CDC" w:rsidRDefault="00213CDC" w:rsidP="003E4722">
      <w:pPr>
        <w:jc w:val="left"/>
      </w:pPr>
    </w:p>
    <w:p w14:paraId="0C1C664D" w14:textId="77777777" w:rsidR="00213CDC" w:rsidRDefault="00213CDC" w:rsidP="003E4722">
      <w:pPr>
        <w:jc w:val="left"/>
      </w:pPr>
      <w:r>
        <w:rPr>
          <w:color w:val="000000"/>
          <w:sz w:val="20"/>
          <w:szCs w:val="20"/>
        </w:rPr>
        <w:t>But since this will become 3rd edition AMD 2 we have this new title here and the one from the recommendation in the cover page. Is this ok?</w:t>
      </w:r>
    </w:p>
  </w:comment>
  <w:comment w:id="12" w:author="Miska Hannuksela 01" w:date="2023-11-03T09:31:00Z" w:initials="MH 01">
    <w:p w14:paraId="1E3AE768" w14:textId="77777777" w:rsidR="00F047D4" w:rsidRDefault="00F047D4" w:rsidP="003E039B">
      <w:pPr>
        <w:pStyle w:val="CommentText"/>
        <w:jc w:val="left"/>
      </w:pPr>
      <w:r>
        <w:rPr>
          <w:rStyle w:val="CommentReference"/>
        </w:rPr>
        <w:annotationRef/>
      </w:r>
      <w:r>
        <w:t xml:space="preserve">I think it is ok, since the document is in a preliminary WD stage, and neither its title nor its amendment number has been confirmed yet in the request for subdivision. </w:t>
      </w:r>
    </w:p>
  </w:comment>
  <w:comment w:id="154" w:author="Miska Hannuksela 01" w:date="2023-11-03T09:37:00Z" w:initials="MH 01">
    <w:p w14:paraId="491244A5" w14:textId="77777777" w:rsidR="00F047D4" w:rsidRDefault="00F047D4" w:rsidP="00087C72">
      <w:pPr>
        <w:pStyle w:val="CommentText"/>
        <w:jc w:val="left"/>
      </w:pPr>
      <w:r>
        <w:rPr>
          <w:rStyle w:val="CommentReference"/>
        </w:rPr>
        <w:annotationRef/>
      </w:r>
      <w:r>
        <w:t>FYI, normative keywords (shall, should, may) are not allowed in informative NOTEs.</w:t>
      </w:r>
    </w:p>
  </w:comment>
  <w:comment w:id="179" w:author="Miska Hannuksela 01" w:date="2023-11-03T10:10:00Z" w:initials="MH 01">
    <w:p w14:paraId="41721DB3" w14:textId="77777777" w:rsidR="00A55604" w:rsidRDefault="00A55604" w:rsidP="001E751E">
      <w:pPr>
        <w:pStyle w:val="CommentText"/>
        <w:jc w:val="left"/>
      </w:pPr>
      <w:r>
        <w:rPr>
          <w:rStyle w:val="CommentReference"/>
        </w:rPr>
        <w:annotationRef/>
      </w:r>
      <w:r>
        <w:t>Only this bullet is specific to the codec brands in annexes. Hence, I moved it from the subclause title to this bullet.</w:t>
      </w:r>
    </w:p>
  </w:comment>
  <w:comment w:id="180" w:author="Leo Barnes" w:date="2023-11-03T15:08:00Z" w:initials="MOU">
    <w:p w14:paraId="370B6746" w14:textId="77777777" w:rsidR="008E760A" w:rsidRDefault="008E760A" w:rsidP="00AF01D3">
      <w:pPr>
        <w:jc w:val="left"/>
      </w:pPr>
      <w:r>
        <w:rPr>
          <w:rStyle w:val="CommentReference"/>
        </w:rPr>
        <w:annotationRef/>
      </w:r>
      <w:r>
        <w:rPr>
          <w:color w:val="000000"/>
          <w:sz w:val="20"/>
          <w:szCs w:val="20"/>
        </w:rPr>
        <w:t>👍</w:t>
      </w:r>
    </w:p>
  </w:comment>
  <w:comment w:id="419" w:author="Frederic Maze (v2)" w:date="2023-11-06T15:03:00Z" w:initials="FM">
    <w:p w14:paraId="330748DE" w14:textId="77777777" w:rsidR="00801F13" w:rsidRDefault="00801F13">
      <w:pPr>
        <w:pStyle w:val="CommentText"/>
      </w:pPr>
      <w:r>
        <w:rPr>
          <w:rStyle w:val="CommentReference"/>
        </w:rPr>
        <w:annotationRef/>
      </w:r>
      <w:r>
        <w:t>The terms “shall/should/may” cannot be used in a NOTE.</w:t>
      </w:r>
    </w:p>
    <w:p w14:paraId="50D8073D" w14:textId="3F9B3D00" w:rsidR="00801F13" w:rsidRDefault="00801F13">
      <w:pPr>
        <w:pStyle w:val="CommentText"/>
      </w:pPr>
      <w:r>
        <w:t>Consider modifying this NOTE as normal recommendation text?</w:t>
      </w:r>
    </w:p>
  </w:comment>
  <w:comment w:id="677" w:author="Miska Hannuksela 01" w:date="2023-11-03T10:07:00Z" w:initials="MH 01">
    <w:p w14:paraId="41DB7839" w14:textId="1DD1A659" w:rsidR="00406C52" w:rsidRDefault="00406C52">
      <w:pPr>
        <w:pStyle w:val="CommentText"/>
        <w:jc w:val="left"/>
      </w:pPr>
      <w:r>
        <w:rPr>
          <w:rStyle w:val="CommentReference"/>
        </w:rPr>
        <w:annotationRef/>
      </w:r>
      <w:r>
        <w:t>ISOBMFF E.18.1:</w:t>
      </w:r>
    </w:p>
    <w:p w14:paraId="1B9FED1D" w14:textId="77777777" w:rsidR="00406C52" w:rsidRDefault="00406C52">
      <w:pPr>
        <w:pStyle w:val="CommentText"/>
        <w:jc w:val="left"/>
      </w:pPr>
      <w:r>
        <w:t>It is recommended that this brand be used in the ExtendedTypeBox, in combination with the brands of other specifications which readers must support.</w:t>
      </w:r>
    </w:p>
    <w:p w14:paraId="6158332C" w14:textId="77777777" w:rsidR="00406C52" w:rsidRDefault="00406C52">
      <w:pPr>
        <w:pStyle w:val="CommentText"/>
        <w:jc w:val="left"/>
      </w:pPr>
    </w:p>
    <w:p w14:paraId="0FAFFD53" w14:textId="77777777" w:rsidR="00406C52" w:rsidRDefault="00406C52">
      <w:pPr>
        <w:pStyle w:val="CommentText"/>
        <w:jc w:val="left"/>
      </w:pPr>
      <w:r>
        <w:t>I'd propose rephrasing this sentence as follows: "If associated with a stereo pair entity group, the FileTypeBox or the ExtendedTypeBox associated with the FileTypeBox shall indicate that the requirements of the 'unif' brand apply in the file."</w:t>
      </w:r>
    </w:p>
    <w:p w14:paraId="6D960090" w14:textId="77777777" w:rsidR="00406C52" w:rsidRDefault="00406C52">
      <w:pPr>
        <w:pStyle w:val="CommentText"/>
        <w:jc w:val="left"/>
      </w:pPr>
    </w:p>
    <w:p w14:paraId="778E7301" w14:textId="77777777" w:rsidR="00406C52" w:rsidRDefault="00406C52" w:rsidP="00802510">
      <w:pPr>
        <w:pStyle w:val="CommentText"/>
        <w:jc w:val="left"/>
      </w:pPr>
      <w:r>
        <w:t>This way, a hypothetical future brand 'mif3' can be specified to include 'unif' requirements and can be signalled in the FileTypeBox, and can be used with this property without text changes.</w:t>
      </w:r>
    </w:p>
  </w:comment>
  <w:comment w:id="678" w:author="Leo Barnes" w:date="2023-11-03T15:11:00Z" w:initials="MOU">
    <w:p w14:paraId="125374C1" w14:textId="77777777" w:rsidR="008E760A" w:rsidRDefault="008E760A" w:rsidP="005F2ADC">
      <w:pPr>
        <w:jc w:val="left"/>
      </w:pPr>
      <w:r>
        <w:rPr>
          <w:rStyle w:val="CommentReference"/>
        </w:rPr>
        <w:annotationRef/>
      </w:r>
      <w:r>
        <w:rPr>
          <w:color w:val="000000"/>
          <w:sz w:val="20"/>
          <w:szCs w:val="20"/>
        </w:rPr>
        <w:t>Good catch! Added.</w:t>
      </w:r>
    </w:p>
  </w:comment>
  <w:comment w:id="721" w:author="Miska Hannuksela 01" w:date="2023-11-03T10:08:00Z" w:initials="MH 01">
    <w:p w14:paraId="563F48D4" w14:textId="2FC2A9AF" w:rsidR="00A55604" w:rsidRDefault="00A55604" w:rsidP="00B21BBD">
      <w:pPr>
        <w:pStyle w:val="CommentText"/>
        <w:jc w:val="left"/>
      </w:pPr>
      <w:r>
        <w:rPr>
          <w:rStyle w:val="CommentReference"/>
        </w:rPr>
        <w:annotationRef/>
      </w:r>
      <w:r>
        <w:t>Similarly to above, I'd propose: "the FileTypeBox or the ExtendedTypeBox associated with the FileTypeBox shall indicate that the requirements of the 'unif' brand apply in the file."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CA56022" w15:done="0"/>
  <w15:commentEx w15:paraId="0C1C664D" w15:done="0"/>
  <w15:commentEx w15:paraId="1E3AE768" w15:paraIdParent="0C1C664D" w15:done="0"/>
  <w15:commentEx w15:paraId="491244A5" w15:done="0"/>
  <w15:commentEx w15:paraId="41721DB3" w15:done="0"/>
  <w15:commentEx w15:paraId="370B6746" w15:paraIdParent="41721DB3" w15:done="0"/>
  <w15:commentEx w15:paraId="50D8073D" w15:done="0"/>
  <w15:commentEx w15:paraId="778E7301" w15:done="0"/>
  <w15:commentEx w15:paraId="125374C1" w15:paraIdParent="778E7301" w15:done="0"/>
  <w15:commentEx w15:paraId="563F48D4"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EF3C09" w16cex:dateUtc="2023-11-03T07:29:00Z"/>
  <w16cex:commentExtensible w16cex:durableId="2D9FEAC3" w16cex:dateUtc="2023-11-02T21:03:00Z"/>
  <w16cex:commentExtensible w16cex:durableId="28EF3C56" w16cex:dateUtc="2023-11-03T07:31:00Z"/>
  <w16cex:commentExtensible w16cex:durableId="28EF3DE8" w16cex:dateUtc="2023-11-03T07:37:00Z"/>
  <w16cex:commentExtensible w16cex:durableId="28EF459A" w16cex:dateUtc="2023-11-03T08:10:00Z"/>
  <w16cex:commentExtensible w16cex:durableId="0B3D11D2" w16cex:dateUtc="2023-11-03T14:08:00Z"/>
  <w16cex:commentExtensible w16cex:durableId="28F37ED3" w16cex:dateUtc="2023-11-06T14:03:00Z"/>
  <w16cex:commentExtensible w16cex:durableId="28EF44E5" w16cex:dateUtc="2023-11-03T08:07:00Z"/>
  <w16cex:commentExtensible w16cex:durableId="460C9246" w16cex:dateUtc="2023-11-03T14:11:00Z"/>
  <w16cex:commentExtensible w16cex:durableId="28EF4519" w16cex:dateUtc="2023-11-03T08: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CA56022" w16cid:durableId="28EF3C09"/>
  <w16cid:commentId w16cid:paraId="0C1C664D" w16cid:durableId="2D9FEAC3"/>
  <w16cid:commentId w16cid:paraId="1E3AE768" w16cid:durableId="28EF3C56"/>
  <w16cid:commentId w16cid:paraId="491244A5" w16cid:durableId="28EF3DE8"/>
  <w16cid:commentId w16cid:paraId="41721DB3" w16cid:durableId="28EF459A"/>
  <w16cid:commentId w16cid:paraId="370B6746" w16cid:durableId="0B3D11D2"/>
  <w16cid:commentId w16cid:paraId="50D8073D" w16cid:durableId="28F37ED3"/>
  <w16cid:commentId w16cid:paraId="778E7301" w16cid:durableId="28EF44E5"/>
  <w16cid:commentId w16cid:paraId="125374C1" w16cid:durableId="460C9246"/>
  <w16cid:commentId w16cid:paraId="563F48D4" w16cid:durableId="28EF451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66E96" w14:textId="77777777" w:rsidR="009C468B" w:rsidRDefault="009C468B">
      <w:pPr>
        <w:spacing w:after="0" w:line="240" w:lineRule="auto"/>
      </w:pPr>
      <w:r>
        <w:separator/>
      </w:r>
    </w:p>
  </w:endnote>
  <w:endnote w:type="continuationSeparator" w:id="0">
    <w:p w14:paraId="0AC9D1FA" w14:textId="77777777" w:rsidR="009C468B" w:rsidRDefault="009C46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B54C7" w14:textId="77777777" w:rsidR="00D86F32" w:rsidRPr="00BA1CC8" w:rsidRDefault="00D86F32"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EF477" w14:textId="77777777" w:rsidR="00D86F32" w:rsidRDefault="00D86F32"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CD0D2" w14:textId="7764B667" w:rsidR="00D86F32" w:rsidRPr="00BA1CC8" w:rsidRDefault="00D86F32"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ISO</w:t>
    </w:r>
    <w:r>
      <w:rPr>
        <w:sz w:val="18"/>
        <w:szCs w:val="18"/>
      </w:rPr>
      <w:t>/IEC</w:t>
    </w:r>
    <w:r w:rsidRPr="00096387">
      <w:rPr>
        <w:sz w:val="18"/>
        <w:szCs w:val="18"/>
      </w:rPr>
      <w:t> </w:t>
    </w:r>
    <w:del w:id="121" w:author="Leo Barnes" w:date="2023-11-01T11:33:00Z">
      <w:r w:rsidDel="00E56A1E">
        <w:rPr>
          <w:sz w:val="18"/>
          <w:szCs w:val="18"/>
        </w:rPr>
        <w:delText>2022</w:delText>
      </w:r>
      <w:r w:rsidRPr="00096387" w:rsidDel="00E56A1E">
        <w:rPr>
          <w:sz w:val="18"/>
          <w:szCs w:val="18"/>
        </w:rPr>
        <w:delText> </w:delText>
      </w:r>
    </w:del>
    <w:ins w:id="122" w:author="Leo Barnes" w:date="2023-11-01T11:33:00Z">
      <w:r w:rsidR="00E56A1E">
        <w:rPr>
          <w:sz w:val="18"/>
          <w:szCs w:val="18"/>
        </w:rPr>
        <w:t>2023</w:t>
      </w:r>
      <w:r w:rsidR="00E56A1E" w:rsidRPr="00096387">
        <w:rPr>
          <w:sz w:val="18"/>
          <w:szCs w:val="18"/>
        </w:rPr>
        <w:t> </w:t>
      </w:r>
    </w:ins>
    <w:r w:rsidRPr="00096387">
      <w:rPr>
        <w:sz w:val="18"/>
        <w:szCs w:val="18"/>
      </w:rPr>
      <w:t>–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D8BC2" w14:textId="448C40D7" w:rsidR="00D86F32" w:rsidRPr="00BA1CC8" w:rsidRDefault="00D86F32" w:rsidP="003B153F">
    <w:pPr>
      <w:pStyle w:val="Footer"/>
      <w:spacing w:after="480" w:line="240" w:lineRule="atLeast"/>
      <w:rPr>
        <w:sz w:val="20"/>
      </w:rPr>
    </w:pPr>
    <w:r w:rsidRPr="00596E93">
      <w:rPr>
        <w:sz w:val="18"/>
        <w:szCs w:val="18"/>
      </w:rPr>
      <w:t>© ISO</w:t>
    </w:r>
    <w:r>
      <w:rPr>
        <w:sz w:val="18"/>
        <w:szCs w:val="18"/>
      </w:rPr>
      <w:t>/IEC</w:t>
    </w:r>
    <w:r w:rsidRPr="00596E93">
      <w:rPr>
        <w:sz w:val="18"/>
        <w:szCs w:val="18"/>
      </w:rPr>
      <w:t> </w:t>
    </w:r>
    <w:del w:id="123" w:author="Leo Barnes" w:date="2023-11-01T11:33:00Z">
      <w:r w:rsidDel="00E56A1E">
        <w:rPr>
          <w:sz w:val="18"/>
          <w:szCs w:val="18"/>
        </w:rPr>
        <w:delText>2022</w:delText>
      </w:r>
      <w:r w:rsidRPr="00596E93" w:rsidDel="00E56A1E">
        <w:rPr>
          <w:sz w:val="18"/>
          <w:szCs w:val="18"/>
        </w:rPr>
        <w:delText> </w:delText>
      </w:r>
    </w:del>
    <w:ins w:id="124" w:author="Leo Barnes" w:date="2023-11-01T11:33:00Z">
      <w:r w:rsidR="00E56A1E">
        <w:rPr>
          <w:sz w:val="18"/>
          <w:szCs w:val="18"/>
        </w:rPr>
        <w:t>2023</w:t>
      </w:r>
      <w:r w:rsidR="00E56A1E" w:rsidRPr="00596E93">
        <w:rPr>
          <w:sz w:val="18"/>
          <w:szCs w:val="18"/>
        </w:rPr>
        <w:t> </w:t>
      </w:r>
    </w:ins>
    <w:r w:rsidRPr="00596E93">
      <w:rPr>
        <w:sz w:val="18"/>
        <w:szCs w:val="18"/>
      </w:rPr>
      <w:t>–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F4826" w14:textId="67154B32" w:rsidR="00D86F32" w:rsidRPr="00BA1CC8" w:rsidRDefault="00D86F32"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Pr="008A6D64">
      <w:rPr>
        <w:b/>
        <w:noProof/>
      </w:rPr>
      <w:t>6</w:t>
    </w:r>
    <w:r w:rsidRPr="008A6D64">
      <w:rPr>
        <w:b/>
      </w:rPr>
      <w:fldChar w:fldCharType="end"/>
    </w:r>
    <w:r w:rsidRPr="00BA1CC8">
      <w:rPr>
        <w:sz w:val="20"/>
      </w:rPr>
      <w:tab/>
    </w:r>
    <w:r w:rsidRPr="008A6D64">
      <w:rPr>
        <w:sz w:val="18"/>
        <w:szCs w:val="18"/>
      </w:rPr>
      <w:t>© ISO</w:t>
    </w:r>
    <w:r>
      <w:rPr>
        <w:sz w:val="18"/>
        <w:szCs w:val="18"/>
      </w:rPr>
      <w:t>/IEC</w:t>
    </w:r>
    <w:r w:rsidRPr="008A6D64">
      <w:rPr>
        <w:sz w:val="18"/>
        <w:szCs w:val="18"/>
      </w:rPr>
      <w:t> </w:t>
    </w:r>
    <w:del w:id="1013" w:author="Leo Barnes" w:date="2023-11-01T11:34:00Z">
      <w:r w:rsidDel="00E56A1E">
        <w:rPr>
          <w:sz w:val="18"/>
          <w:szCs w:val="18"/>
        </w:rPr>
        <w:delText>2022</w:delText>
      </w:r>
      <w:r w:rsidRPr="008A6D64" w:rsidDel="00E56A1E">
        <w:rPr>
          <w:sz w:val="18"/>
          <w:szCs w:val="18"/>
        </w:rPr>
        <w:delText> </w:delText>
      </w:r>
    </w:del>
    <w:ins w:id="1014" w:author="Leo Barnes" w:date="2023-11-01T11:34:00Z">
      <w:r w:rsidR="00E56A1E">
        <w:rPr>
          <w:sz w:val="18"/>
          <w:szCs w:val="18"/>
        </w:rPr>
        <w:t>2023</w:t>
      </w:r>
      <w:r w:rsidR="00E56A1E" w:rsidRPr="008A6D64">
        <w:rPr>
          <w:sz w:val="18"/>
          <w:szCs w:val="18"/>
        </w:rPr>
        <w:t> </w:t>
      </w:r>
    </w:ins>
    <w:r w:rsidRPr="008A6D64">
      <w:rPr>
        <w:sz w:val="18"/>
        <w:szCs w:val="18"/>
      </w:rPr>
      <w:t>–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AECA0" w14:textId="34090C0A" w:rsidR="00D86F32" w:rsidRPr="00BA1CC8" w:rsidRDefault="00D86F32" w:rsidP="003B153F">
    <w:pPr>
      <w:pStyle w:val="Footer"/>
      <w:spacing w:after="480" w:line="240" w:lineRule="exact"/>
      <w:rPr>
        <w:sz w:val="20"/>
      </w:rPr>
    </w:pPr>
    <w:r w:rsidRPr="00864D32">
      <w:rPr>
        <w:sz w:val="18"/>
        <w:szCs w:val="18"/>
      </w:rPr>
      <w:t>© ISO</w:t>
    </w:r>
    <w:r>
      <w:rPr>
        <w:sz w:val="18"/>
        <w:szCs w:val="18"/>
      </w:rPr>
      <w:t>/IEC</w:t>
    </w:r>
    <w:r w:rsidRPr="00864D32">
      <w:rPr>
        <w:sz w:val="18"/>
        <w:szCs w:val="18"/>
      </w:rPr>
      <w:t> </w:t>
    </w:r>
    <w:del w:id="1015" w:author="Leo Barnes" w:date="2023-11-01T11:34:00Z">
      <w:r w:rsidDel="00E56A1E">
        <w:rPr>
          <w:sz w:val="18"/>
          <w:szCs w:val="18"/>
        </w:rPr>
        <w:delText>2022</w:delText>
      </w:r>
      <w:r w:rsidRPr="00864D32" w:rsidDel="00E56A1E">
        <w:rPr>
          <w:sz w:val="18"/>
          <w:szCs w:val="18"/>
        </w:rPr>
        <w:delText> </w:delText>
      </w:r>
    </w:del>
    <w:ins w:id="1016" w:author="Leo Barnes" w:date="2023-11-01T11:34:00Z">
      <w:r w:rsidR="00E56A1E">
        <w:rPr>
          <w:sz w:val="18"/>
          <w:szCs w:val="18"/>
        </w:rPr>
        <w:t>2023</w:t>
      </w:r>
      <w:r w:rsidR="00E56A1E" w:rsidRPr="00864D32">
        <w:rPr>
          <w:sz w:val="18"/>
          <w:szCs w:val="18"/>
        </w:rPr>
        <w:t> </w:t>
      </w:r>
    </w:ins>
    <w:r w:rsidRPr="00864D32">
      <w:rPr>
        <w:sz w:val="18"/>
        <w:szCs w:val="18"/>
      </w:rPr>
      <w:t>–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00E0B" w14:textId="77777777" w:rsidR="009C468B" w:rsidRDefault="009C468B">
      <w:pPr>
        <w:spacing w:after="0" w:line="240" w:lineRule="auto"/>
      </w:pPr>
      <w:r>
        <w:separator/>
      </w:r>
    </w:p>
  </w:footnote>
  <w:footnote w:type="continuationSeparator" w:id="0">
    <w:p w14:paraId="27630988" w14:textId="77777777" w:rsidR="009C468B" w:rsidRDefault="009C46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7B637" w14:textId="77777777" w:rsidR="00D86F32" w:rsidRPr="00151316" w:rsidRDefault="00D86F32"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EF7C3" w14:textId="2222135E" w:rsidR="00D86F32" w:rsidRPr="004D16C0" w:rsidRDefault="00D86F32" w:rsidP="004421EF">
    <w:pPr>
      <w:pStyle w:val="Header"/>
      <w:spacing w:after="360"/>
      <w:rPr>
        <w:b w:val="0"/>
        <w:sz w:val="24"/>
        <w:szCs w:val="24"/>
      </w:rPr>
    </w:pPr>
    <w:r w:rsidRPr="004D16C0">
      <w:rPr>
        <w:b w:val="0"/>
        <w:sz w:val="24"/>
        <w:szCs w:val="24"/>
      </w:rPr>
      <w:t>© ISO</w:t>
    </w:r>
    <w:r>
      <w:rPr>
        <w:b w:val="0"/>
        <w:sz w:val="24"/>
        <w:szCs w:val="24"/>
      </w:rPr>
      <w:t>/IEC</w:t>
    </w:r>
    <w:r w:rsidRPr="004D16C0">
      <w:rPr>
        <w:b w:val="0"/>
        <w:sz w:val="24"/>
        <w:szCs w:val="24"/>
      </w:rPr>
      <w:t> </w:t>
    </w:r>
    <w:del w:id="22" w:author="Leo Barnes" w:date="2023-11-01T11:33:00Z">
      <w:r w:rsidDel="00E56A1E">
        <w:rPr>
          <w:b w:val="0"/>
          <w:sz w:val="24"/>
          <w:szCs w:val="24"/>
        </w:rPr>
        <w:delText>2022</w:delText>
      </w:r>
      <w:r w:rsidRPr="004D16C0" w:rsidDel="00E56A1E">
        <w:rPr>
          <w:b w:val="0"/>
          <w:sz w:val="24"/>
          <w:szCs w:val="24"/>
        </w:rPr>
        <w:delText> </w:delText>
      </w:r>
    </w:del>
    <w:ins w:id="23" w:author="Leo Barnes" w:date="2023-11-01T11:33:00Z">
      <w:r w:rsidR="00E56A1E">
        <w:rPr>
          <w:b w:val="0"/>
          <w:sz w:val="24"/>
          <w:szCs w:val="24"/>
        </w:rPr>
        <w:t>2023</w:t>
      </w:r>
      <w:r w:rsidR="00E56A1E" w:rsidRPr="004D16C0">
        <w:rPr>
          <w:b w:val="0"/>
          <w:sz w:val="24"/>
          <w:szCs w:val="24"/>
        </w:rPr>
        <w:t> </w:t>
      </w:r>
    </w:ins>
    <w:r w:rsidRPr="004D16C0">
      <w:rPr>
        <w:b w:val="0"/>
        <w:sz w:val="24"/>
        <w:szCs w:val="24"/>
      </w:rPr>
      <w:t>–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034FC" w14:textId="000E60F3" w:rsidR="00D86F32" w:rsidRPr="0042084A" w:rsidRDefault="00D86F32" w:rsidP="004D16C0">
    <w:pPr>
      <w:pStyle w:val="Header"/>
      <w:spacing w:after="720" w:line="240" w:lineRule="exact"/>
      <w:jc w:val="left"/>
      <w:rPr>
        <w:sz w:val="24"/>
        <w:szCs w:val="24"/>
      </w:rPr>
    </w:pPr>
    <w:r w:rsidRPr="0042084A">
      <w:rPr>
        <w:sz w:val="24"/>
        <w:szCs w:val="24"/>
      </w:rPr>
      <w:t>ISO/IEC</w:t>
    </w:r>
    <w:r w:rsidRPr="0042084A">
      <w:t> </w:t>
    </w:r>
    <w:r w:rsidRPr="0042084A">
      <w:rPr>
        <w:sz w:val="24"/>
        <w:szCs w:val="24"/>
      </w:rPr>
      <w:t>23008-12:</w:t>
    </w:r>
    <w:del w:id="113" w:author="Leo Barnes" w:date="2023-11-01T11:33:00Z">
      <w:r w:rsidRPr="0042084A" w:rsidDel="00E56A1E">
        <w:rPr>
          <w:sz w:val="24"/>
          <w:szCs w:val="24"/>
        </w:rPr>
        <w:delText>2022</w:delText>
      </w:r>
    </w:del>
    <w:ins w:id="114" w:author="Leo Barnes" w:date="2023-11-01T11:33:00Z">
      <w:r w:rsidR="00E56A1E" w:rsidRPr="0042084A">
        <w:rPr>
          <w:sz w:val="24"/>
          <w:szCs w:val="24"/>
        </w:rPr>
        <w:t>202</w:t>
      </w:r>
      <w:r w:rsidR="00E56A1E">
        <w:rPr>
          <w:sz w:val="24"/>
          <w:szCs w:val="24"/>
        </w:rPr>
        <w:t>3</w:t>
      </w:r>
    </w:ins>
    <w:r w:rsidRPr="0042084A">
      <w:rPr>
        <w:sz w:val="24"/>
        <w:szCs w:val="24"/>
      </w:rPr>
      <w:t xml:space="preserve">/AMD </w:t>
    </w:r>
    <w:r w:rsidR="00AA72AC">
      <w:rPr>
        <w:sz w:val="24"/>
        <w:szCs w:val="24"/>
      </w:rPr>
      <w:t>2</w:t>
    </w:r>
    <w:r w:rsidRPr="0042084A">
      <w:rPr>
        <w:sz w:val="24"/>
        <w:szCs w:val="24"/>
      </w:rPr>
      <w:t>:</w:t>
    </w:r>
    <w:del w:id="115" w:author="Leo Barnes" w:date="2023-11-01T11:33:00Z">
      <w:r w:rsidRPr="0042084A" w:rsidDel="00E56A1E">
        <w:rPr>
          <w:sz w:val="24"/>
          <w:szCs w:val="24"/>
        </w:rPr>
        <w:delText>2022</w:delText>
      </w:r>
    </w:del>
    <w:ins w:id="116" w:author="Leo Barnes" w:date="2023-11-01T11:33:00Z">
      <w:r w:rsidR="00E56A1E" w:rsidRPr="0042084A">
        <w:rPr>
          <w:sz w:val="24"/>
          <w:szCs w:val="24"/>
        </w:rPr>
        <w:t>202</w:t>
      </w:r>
      <w:r w:rsidR="00E56A1E">
        <w:rPr>
          <w:sz w:val="24"/>
          <w:szCs w:val="24"/>
        </w:rPr>
        <w:t>3</w:t>
      </w:r>
    </w:ins>
    <w:r w:rsidRPr="0042084A">
      <w:rPr>
        <w:sz w:val="24"/>
        <w:szCs w:val="24"/>
      </w:rPr>
      <w:t>(E)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A0A0" w14:textId="3E86CC96" w:rsidR="00D86F32" w:rsidRPr="004D16C0" w:rsidRDefault="00D86F32"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23008</w:t>
    </w:r>
    <w:r w:rsidRPr="004D16C0">
      <w:rPr>
        <w:sz w:val="24"/>
        <w:szCs w:val="24"/>
      </w:rPr>
      <w:t>-</w:t>
    </w:r>
    <w:r>
      <w:rPr>
        <w:sz w:val="24"/>
        <w:szCs w:val="24"/>
      </w:rPr>
      <w:t>12</w:t>
    </w:r>
    <w:r w:rsidRPr="004D16C0">
      <w:rPr>
        <w:sz w:val="24"/>
        <w:szCs w:val="24"/>
      </w:rPr>
      <w:t>:</w:t>
    </w:r>
    <w:del w:id="117" w:author="Leo Barnes" w:date="2023-11-01T11:33:00Z">
      <w:r w:rsidDel="00E56A1E">
        <w:rPr>
          <w:sz w:val="24"/>
          <w:szCs w:val="24"/>
        </w:rPr>
        <w:delText>2022</w:delText>
      </w:r>
    </w:del>
    <w:ins w:id="118" w:author="Leo Barnes" w:date="2023-11-01T11:33:00Z">
      <w:r w:rsidR="00E56A1E">
        <w:rPr>
          <w:sz w:val="24"/>
          <w:szCs w:val="24"/>
        </w:rPr>
        <w:t>2023</w:t>
      </w:r>
    </w:ins>
    <w:r>
      <w:rPr>
        <w:sz w:val="24"/>
        <w:szCs w:val="24"/>
      </w:rPr>
      <w:t xml:space="preserve">/AMD </w:t>
    </w:r>
    <w:r w:rsidR="00AA72AC">
      <w:rPr>
        <w:sz w:val="24"/>
        <w:szCs w:val="24"/>
      </w:rPr>
      <w:t>2</w:t>
    </w:r>
    <w:r>
      <w:rPr>
        <w:sz w:val="24"/>
        <w:szCs w:val="24"/>
      </w:rPr>
      <w:t>:</w:t>
    </w:r>
    <w:del w:id="119" w:author="Leo Barnes" w:date="2023-11-01T11:33:00Z">
      <w:r w:rsidDel="00E56A1E">
        <w:rPr>
          <w:sz w:val="24"/>
          <w:szCs w:val="24"/>
        </w:rPr>
        <w:delText>2022</w:delText>
      </w:r>
    </w:del>
    <w:ins w:id="120" w:author="Leo Barnes" w:date="2023-11-01T11:33:00Z">
      <w:r w:rsidR="00E56A1E">
        <w:rPr>
          <w:sz w:val="24"/>
          <w:szCs w:val="24"/>
        </w:rPr>
        <w:t>2023</w:t>
      </w:r>
    </w:ins>
    <w:r w:rsidRPr="004D16C0">
      <w:rPr>
        <w:sz w:val="24"/>
        <w:szCs w:val="24"/>
      </w:rPr>
      <w:t>(</w:t>
    </w:r>
    <w:r>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1D1F"/>
    <w:multiLevelType w:val="multilevel"/>
    <w:tmpl w:val="C66EDC66"/>
    <w:styleLink w:val="CurrentList5"/>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 w15:restartNumberingAfterBreak="0">
    <w:nsid w:val="038E1A9E"/>
    <w:multiLevelType w:val="multilevel"/>
    <w:tmpl w:val="864209EC"/>
    <w:styleLink w:val="CurrentList8"/>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 w15:restartNumberingAfterBreak="0">
    <w:nsid w:val="03D07521"/>
    <w:multiLevelType w:val="multilevel"/>
    <w:tmpl w:val="8CF4E28C"/>
    <w:lvl w:ilvl="0">
      <w:start w:val="6"/>
      <w:numFmt w:val="decimal"/>
      <w:lvlText w:val="%1"/>
      <w:lvlJc w:val="left"/>
      <w:pPr>
        <w:ind w:left="740" w:hanging="740"/>
      </w:pPr>
      <w:rPr>
        <w:rFonts w:hint="default"/>
      </w:rPr>
    </w:lvl>
    <w:lvl w:ilvl="1">
      <w:start w:val="6"/>
      <w:numFmt w:val="decimal"/>
      <w:lvlText w:val="%1.%2"/>
      <w:lvlJc w:val="left"/>
      <w:pPr>
        <w:ind w:left="740" w:hanging="740"/>
      </w:pPr>
      <w:rPr>
        <w:rFonts w:hint="default"/>
      </w:rPr>
    </w:lvl>
    <w:lvl w:ilvl="2">
      <w:start w:val="2"/>
      <w:numFmt w:val="decimal"/>
      <w:lvlText w:val="%1.%2.%3"/>
      <w:lvlJc w:val="left"/>
      <w:pPr>
        <w:ind w:left="740" w:hanging="740"/>
      </w:pPr>
      <w:rPr>
        <w:rFonts w:hint="default"/>
      </w:rPr>
    </w:lvl>
    <w:lvl w:ilvl="3">
      <w:start w:val="4"/>
      <w:numFmt w:val="decimal"/>
      <w:lvlText w:val="%1.%2.%3.%4"/>
      <w:lvlJc w:val="left"/>
      <w:pPr>
        <w:ind w:left="740" w:hanging="7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F252BD"/>
    <w:multiLevelType w:val="singleLevel"/>
    <w:tmpl w:val="FFC4B0A2"/>
    <w:lvl w:ilvl="0">
      <w:start w:val="1"/>
      <w:numFmt w:val="decimal"/>
      <w:pStyle w:val="Bibliography1"/>
      <w:lvlText w:val="[%1]"/>
      <w:lvlJc w:val="left"/>
      <w:pPr>
        <w:tabs>
          <w:tab w:val="num" w:pos="360"/>
        </w:tabs>
        <w:ind w:left="360" w:hanging="360"/>
      </w:pPr>
    </w:lvl>
  </w:abstractNum>
  <w:abstractNum w:abstractNumId="4" w15:restartNumberingAfterBreak="0">
    <w:nsid w:val="05FD712E"/>
    <w:multiLevelType w:val="hybridMultilevel"/>
    <w:tmpl w:val="E4761F60"/>
    <w:lvl w:ilvl="0" w:tplc="FFFFFFFF">
      <w:start w:val="1"/>
      <w:numFmt w:val="lowerRoman"/>
      <w:lvlText w:val="%1)"/>
      <w:lvlJc w:val="left"/>
      <w:pPr>
        <w:ind w:left="1797" w:hanging="720"/>
      </w:pPr>
      <w:rPr>
        <w:rFonts w:hint="default"/>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 w15:restartNumberingAfterBreak="0">
    <w:nsid w:val="071D04BA"/>
    <w:multiLevelType w:val="multilevel"/>
    <w:tmpl w:val="732CE920"/>
    <w:styleLink w:val="CurrentList13"/>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6" w15:restartNumberingAfterBreak="0">
    <w:nsid w:val="08A55008"/>
    <w:multiLevelType w:val="multilevel"/>
    <w:tmpl w:val="FA063E10"/>
    <w:lvl w:ilvl="0">
      <w:start w:val="12"/>
      <w:numFmt w:val="upperLetter"/>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7" w15:restartNumberingAfterBreak="0">
    <w:nsid w:val="09A53A6E"/>
    <w:multiLevelType w:val="multilevel"/>
    <w:tmpl w:val="75142540"/>
    <w:styleLink w:val="CurrentList6"/>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8" w15:restartNumberingAfterBreak="0">
    <w:nsid w:val="0CC757C6"/>
    <w:multiLevelType w:val="multilevel"/>
    <w:tmpl w:val="FD36C66C"/>
    <w:lvl w:ilvl="0">
      <w:start w:val="6"/>
      <w:numFmt w:val="decimal"/>
      <w:lvlText w:val="%1"/>
      <w:lvlJc w:val="left"/>
      <w:pPr>
        <w:ind w:left="860" w:hanging="860"/>
      </w:pPr>
      <w:rPr>
        <w:rFonts w:hint="default"/>
      </w:rPr>
    </w:lvl>
    <w:lvl w:ilvl="1">
      <w:start w:val="6"/>
      <w:numFmt w:val="decimal"/>
      <w:lvlText w:val="%1.%2"/>
      <w:lvlJc w:val="left"/>
      <w:pPr>
        <w:ind w:left="860" w:hanging="860"/>
      </w:pPr>
      <w:rPr>
        <w:rFonts w:hint="default"/>
      </w:rPr>
    </w:lvl>
    <w:lvl w:ilvl="2">
      <w:start w:val="2"/>
      <w:numFmt w:val="decimal"/>
      <w:lvlText w:val="%1.%2.%3"/>
      <w:lvlJc w:val="left"/>
      <w:pPr>
        <w:ind w:left="860" w:hanging="860"/>
      </w:pPr>
      <w:rPr>
        <w:rFonts w:hint="default"/>
      </w:rPr>
    </w:lvl>
    <w:lvl w:ilvl="3">
      <w:start w:val="4"/>
      <w:numFmt w:val="decimal"/>
      <w:lvlText w:val="%1.%2.%3.%4"/>
      <w:lvlJc w:val="left"/>
      <w:pPr>
        <w:ind w:left="860" w:hanging="8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FA72EA6"/>
    <w:multiLevelType w:val="hybridMultilevel"/>
    <w:tmpl w:val="97DEC998"/>
    <w:lvl w:ilvl="0" w:tplc="F170D8A2">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5B5236"/>
    <w:multiLevelType w:val="multilevel"/>
    <w:tmpl w:val="394A3896"/>
    <w:lvl w:ilvl="0">
      <w:start w:val="6"/>
      <w:numFmt w:val="decimal"/>
      <w:lvlText w:val="%1"/>
      <w:lvlJc w:val="left"/>
      <w:pPr>
        <w:tabs>
          <w:tab w:val="num" w:pos="432"/>
        </w:tabs>
        <w:ind w:left="432" w:hanging="432"/>
      </w:pPr>
      <w:rPr>
        <w:rFonts w:cs="Times New Roman" w:hint="default"/>
        <w:b/>
        <w:i w:val="0"/>
      </w:rPr>
    </w:lvl>
    <w:lvl w:ilvl="1">
      <w:start w:val="13"/>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1" w15:restartNumberingAfterBreak="0">
    <w:nsid w:val="1E142D5D"/>
    <w:multiLevelType w:val="multilevel"/>
    <w:tmpl w:val="E29AD07E"/>
    <w:styleLink w:val="CurrentList12"/>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2" w15:restartNumberingAfterBreak="0">
    <w:nsid w:val="2225160A"/>
    <w:multiLevelType w:val="hybridMultilevel"/>
    <w:tmpl w:val="F6C21F0A"/>
    <w:lvl w:ilvl="0" w:tplc="215C4A46">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CB6852"/>
    <w:multiLevelType w:val="multilevel"/>
    <w:tmpl w:val="56CAF67E"/>
    <w:styleLink w:val="CurrentList10"/>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4" w15:restartNumberingAfterBreak="0">
    <w:nsid w:val="303E7B36"/>
    <w:multiLevelType w:val="multilevel"/>
    <w:tmpl w:val="EFD419BC"/>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5" w15:restartNumberingAfterBreak="0">
    <w:nsid w:val="318B60E6"/>
    <w:multiLevelType w:val="hybridMultilevel"/>
    <w:tmpl w:val="191E16D2"/>
    <w:lvl w:ilvl="0" w:tplc="3C76E844">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3AC7EB8"/>
    <w:multiLevelType w:val="multilevel"/>
    <w:tmpl w:val="F5B6CC72"/>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tabs>
          <w:tab w:val="num" w:pos="360"/>
        </w:tabs>
        <w:ind w:left="0" w:firstLine="0"/>
      </w:pPr>
      <w:rPr>
        <w:rFonts w:cs="Times New Roman" w:hint="default"/>
        <w:b/>
        <w:i w:val="0"/>
      </w:rPr>
    </w:lvl>
    <w:lvl w:ilvl="2">
      <w:start w:val="3"/>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7" w15:restartNumberingAfterBreak="0">
    <w:nsid w:val="3D1928D3"/>
    <w:multiLevelType w:val="multilevel"/>
    <w:tmpl w:val="A66AE1D0"/>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start w:val="2"/>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8" w15:restartNumberingAfterBreak="0">
    <w:nsid w:val="4C8435A9"/>
    <w:multiLevelType w:val="multilevel"/>
    <w:tmpl w:val="65445A7C"/>
    <w:styleLink w:val="CurrentList7"/>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9" w15:restartNumberingAfterBreak="0">
    <w:nsid w:val="4DAD367D"/>
    <w:multiLevelType w:val="multilevel"/>
    <w:tmpl w:val="FFD09314"/>
    <w:styleLink w:val="CurrentList4"/>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tabs>
          <w:tab w:val="num" w:pos="720"/>
        </w:tabs>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0" w15:restartNumberingAfterBreak="0">
    <w:nsid w:val="4DBF6A38"/>
    <w:multiLevelType w:val="multilevel"/>
    <w:tmpl w:val="732CE920"/>
    <w:styleLink w:val="CurrentList14"/>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1" w15:restartNumberingAfterBreak="0">
    <w:nsid w:val="4E61131F"/>
    <w:multiLevelType w:val="hybridMultilevel"/>
    <w:tmpl w:val="E4761F60"/>
    <w:lvl w:ilvl="0" w:tplc="FFFFFFFF">
      <w:start w:val="1"/>
      <w:numFmt w:val="lowerRoman"/>
      <w:lvlText w:val="%1)"/>
      <w:lvlJc w:val="left"/>
      <w:pPr>
        <w:ind w:left="1797" w:hanging="720"/>
      </w:pPr>
      <w:rPr>
        <w:rFonts w:hint="default"/>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22" w15:restartNumberingAfterBreak="0">
    <w:nsid w:val="4F00745D"/>
    <w:multiLevelType w:val="hybridMultilevel"/>
    <w:tmpl w:val="847AE5CA"/>
    <w:lvl w:ilvl="0" w:tplc="E00CE0F4">
      <w:start w:val="1"/>
      <w:numFmt w:val="lowerRoman"/>
      <w:lvlText w:val="%1)"/>
      <w:lvlJc w:val="left"/>
      <w:pPr>
        <w:ind w:left="1123" w:hanging="720"/>
      </w:pPr>
      <w:rPr>
        <w:rFonts w:hint="default"/>
      </w:r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23" w15:restartNumberingAfterBreak="0">
    <w:nsid w:val="50E81E32"/>
    <w:multiLevelType w:val="hybridMultilevel"/>
    <w:tmpl w:val="97866840"/>
    <w:lvl w:ilvl="0" w:tplc="B31481D0">
      <w:start w:val="6"/>
      <w:numFmt w:val="bullet"/>
      <w:lvlText w:val="-"/>
      <w:lvlJc w:val="left"/>
      <w:pPr>
        <w:ind w:left="360" w:hanging="360"/>
      </w:pPr>
      <w:rPr>
        <w:rFonts w:ascii="Cambria" w:eastAsia="Times New Roman" w:hAnsi="Cambria" w:cs="Times New Roman" w:hint="default"/>
      </w:rPr>
    </w:lvl>
    <w:lvl w:ilvl="1" w:tplc="040B0003">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4" w15:restartNumberingAfterBreak="0">
    <w:nsid w:val="56BD651F"/>
    <w:multiLevelType w:val="hybridMultilevel"/>
    <w:tmpl w:val="E5E62B10"/>
    <w:lvl w:ilvl="0" w:tplc="0409000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6E2BDB"/>
    <w:multiLevelType w:val="multilevel"/>
    <w:tmpl w:val="2A2AFF88"/>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6" w15:restartNumberingAfterBreak="0">
    <w:nsid w:val="5D75134A"/>
    <w:multiLevelType w:val="multilevel"/>
    <w:tmpl w:val="16B0B358"/>
    <w:styleLink w:val="CurrentList11"/>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7" w15:restartNumberingAfterBreak="0">
    <w:nsid w:val="5D7E6394"/>
    <w:multiLevelType w:val="multilevel"/>
    <w:tmpl w:val="732CE920"/>
    <w:lvl w:ilvl="0">
      <w:start w:val="1"/>
      <w:numFmt w:val="decimal"/>
      <w:pStyle w:val="Heading1"/>
      <w:lvlText w:val="%1"/>
      <w:lvlJc w:val="left"/>
      <w:pPr>
        <w:ind w:left="432" w:hanging="432"/>
      </w:pPr>
      <w:rPr>
        <w:rFonts w:cs="Times New Roman" w:hint="default"/>
        <w:b/>
        <w:i w:val="0"/>
      </w:rPr>
    </w:lvl>
    <w:lvl w:ilvl="1">
      <w:start w:val="5"/>
      <w:numFmt w:val="decimal"/>
      <w:pStyle w:val="Heading2"/>
      <w:lvlText w:val="%1.%2"/>
      <w:lvlJc w:val="left"/>
      <w:pPr>
        <w:ind w:left="0" w:firstLine="0"/>
      </w:pPr>
      <w:rPr>
        <w:rFonts w:cs="Times New Roman" w:hint="default"/>
        <w:b/>
        <w:i w:val="0"/>
      </w:rPr>
    </w:lvl>
    <w:lvl w:ilvl="2">
      <w:start w:val="37"/>
      <w:numFmt w:val="decimal"/>
      <w:pStyle w:val="Heading3"/>
      <w:lvlText w:val="6.%2.%3"/>
      <w:lvlJc w:val="left"/>
      <w:pPr>
        <w:ind w:left="0" w:firstLine="0"/>
      </w:pPr>
      <w:rPr>
        <w:rFonts w:cs="Times New Roman" w:hint="default"/>
        <w:b/>
        <w:i w:val="0"/>
      </w:rPr>
    </w:lvl>
    <w:lvl w:ilvl="3">
      <w:start w:val="4"/>
      <w:numFmt w:val="decimal"/>
      <w:pStyle w:val="Heading4"/>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80"/>
        </w:tabs>
        <w:ind w:left="0" w:firstLine="0"/>
      </w:pPr>
      <w:rPr>
        <w:rFonts w:cs="Times New Roman" w:hint="default"/>
        <w:b/>
        <w:i w:val="0"/>
      </w:rPr>
    </w:lvl>
    <w:lvl w:ilvl="5">
      <w:start w:val="1"/>
      <w:numFmt w:val="decimal"/>
      <w:pStyle w:val="Heading6"/>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8" w15:restartNumberingAfterBreak="0">
    <w:nsid w:val="5F9B0F4B"/>
    <w:multiLevelType w:val="multilevel"/>
    <w:tmpl w:val="732CE920"/>
    <w:styleLink w:val="CurrentList15"/>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9" w15:restartNumberingAfterBreak="0">
    <w:nsid w:val="62F648CB"/>
    <w:multiLevelType w:val="multilevel"/>
    <w:tmpl w:val="A9B054E4"/>
    <w:lvl w:ilvl="0">
      <w:start w:val="6"/>
      <w:numFmt w:val="decimal"/>
      <w:lvlText w:val="%1"/>
      <w:lvlJc w:val="left"/>
      <w:pPr>
        <w:ind w:left="800" w:hanging="800"/>
      </w:pPr>
      <w:rPr>
        <w:rFonts w:hint="default"/>
      </w:rPr>
    </w:lvl>
    <w:lvl w:ilvl="1">
      <w:start w:val="5"/>
      <w:numFmt w:val="decimal"/>
      <w:lvlText w:val="%1.%2"/>
      <w:lvlJc w:val="left"/>
      <w:pPr>
        <w:ind w:left="800" w:hanging="800"/>
      </w:pPr>
      <w:rPr>
        <w:rFonts w:hint="default"/>
      </w:rPr>
    </w:lvl>
    <w:lvl w:ilvl="2">
      <w:start w:val="37"/>
      <w:numFmt w:val="decimal"/>
      <w:lvlText w:val="%1.%2.%3"/>
      <w:lvlJc w:val="left"/>
      <w:pPr>
        <w:ind w:left="800" w:hanging="800"/>
      </w:pPr>
      <w:rPr>
        <w:rFonts w:hint="default"/>
      </w:rPr>
    </w:lvl>
    <w:lvl w:ilvl="3">
      <w:start w:val="2"/>
      <w:numFmt w:val="decimal"/>
      <w:lvlText w:val="%1.%2.%3.%4"/>
      <w:lvlJc w:val="left"/>
      <w:pPr>
        <w:ind w:left="800" w:hanging="8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3C377DA"/>
    <w:multiLevelType w:val="multilevel"/>
    <w:tmpl w:val="C74E78C0"/>
    <w:lvl w:ilvl="0">
      <w:start w:val="6"/>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C00125E"/>
    <w:multiLevelType w:val="multilevel"/>
    <w:tmpl w:val="1FAEB020"/>
    <w:styleLink w:val="CurrentList3"/>
    <w:lvl w:ilvl="0">
      <w:start w:val="6"/>
      <w:numFmt w:val="decimal"/>
      <w:lvlText w:val="%1"/>
      <w:lvlJc w:val="left"/>
      <w:pPr>
        <w:tabs>
          <w:tab w:val="num" w:pos="432"/>
        </w:tabs>
        <w:ind w:left="432" w:hanging="432"/>
      </w:pPr>
      <w:rPr>
        <w:rFonts w:cs="Times New Roman" w:hint="default"/>
        <w:b/>
        <w:i w:val="0"/>
      </w:rPr>
    </w:lvl>
    <w:lvl w:ilvl="1">
      <w:start w:val="7"/>
      <w:numFmt w:val="decimal"/>
      <w:lvlText w:val="%1.%2"/>
      <w:lvlJc w:val="left"/>
      <w:pPr>
        <w:tabs>
          <w:tab w:val="num" w:pos="360"/>
        </w:tabs>
        <w:ind w:left="0" w:firstLine="0"/>
      </w:pPr>
      <w:rPr>
        <w:rFonts w:cs="Times New Roman" w:hint="default"/>
        <w:b/>
        <w:i w:val="0"/>
      </w:rPr>
    </w:lvl>
    <w:lvl w:ilvl="2">
      <w:start w:val="38"/>
      <w:numFmt w:val="decimal"/>
      <w:lvlText w:val="%1.%2.%3"/>
      <w:lvlJc w:val="left"/>
      <w:pPr>
        <w:tabs>
          <w:tab w:val="num" w:pos="720"/>
        </w:tabs>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2" w15:restartNumberingAfterBreak="0">
    <w:nsid w:val="73822462"/>
    <w:multiLevelType w:val="multilevel"/>
    <w:tmpl w:val="9A4E0AD0"/>
    <w:styleLink w:val="CurrentList9"/>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3" w15:restartNumberingAfterBreak="0">
    <w:nsid w:val="779F536B"/>
    <w:multiLevelType w:val="multilevel"/>
    <w:tmpl w:val="02FCC56E"/>
    <w:styleLink w:val="CurrentList2"/>
    <w:lvl w:ilvl="0">
      <w:start w:val="6"/>
      <w:numFmt w:val="decimal"/>
      <w:lvlText w:val="%1"/>
      <w:lvlJc w:val="left"/>
      <w:pPr>
        <w:tabs>
          <w:tab w:val="num" w:pos="432"/>
        </w:tabs>
        <w:ind w:left="432" w:hanging="432"/>
      </w:pPr>
      <w:rPr>
        <w:rFonts w:cs="Times New Roman" w:hint="default"/>
        <w:b/>
        <w:i w:val="0"/>
      </w:rPr>
    </w:lvl>
    <w:lvl w:ilvl="1">
      <w:start w:val="7"/>
      <w:numFmt w:val="decimal"/>
      <w:lvlText w:val="%1.%2"/>
      <w:lvlJc w:val="left"/>
      <w:pPr>
        <w:tabs>
          <w:tab w:val="num" w:pos="360"/>
        </w:tabs>
        <w:ind w:left="0" w:firstLine="0"/>
      </w:pPr>
      <w:rPr>
        <w:rFonts w:cs="Times New Roman" w:hint="default"/>
        <w:b/>
        <w:i w:val="0"/>
      </w:rPr>
    </w:lvl>
    <w:lvl w:ilvl="2">
      <w:start w:val="9"/>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4" w15:restartNumberingAfterBreak="0">
    <w:nsid w:val="7B1B144D"/>
    <w:multiLevelType w:val="hybridMultilevel"/>
    <w:tmpl w:val="4B742232"/>
    <w:lvl w:ilvl="0" w:tplc="7F6E293C">
      <w:start w:val="6"/>
      <w:numFmt w:val="bullet"/>
      <w:lvlText w:val="-"/>
      <w:lvlJc w:val="left"/>
      <w:pPr>
        <w:ind w:left="720" w:hanging="360"/>
      </w:pPr>
      <w:rPr>
        <w:rFonts w:ascii="Cambria" w:eastAsia="Times New Roman" w:hAnsi="Cambria"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5" w15:restartNumberingAfterBreak="0">
    <w:nsid w:val="7C3E2200"/>
    <w:multiLevelType w:val="multilevel"/>
    <w:tmpl w:val="B71AE7D8"/>
    <w:lvl w:ilvl="0">
      <w:start w:val="1"/>
      <w:numFmt w:val="decimal"/>
      <w:lvlText w:val="%1"/>
      <w:lvlJc w:val="left"/>
      <w:pPr>
        <w:ind w:left="432" w:hanging="432"/>
      </w:pPr>
    </w:lvl>
    <w:lvl w:ilvl="1">
      <w:start w:val="1"/>
      <w:numFmt w:val="decimal"/>
      <w:pStyle w:val="termNum"/>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7FB76089"/>
    <w:multiLevelType w:val="multilevel"/>
    <w:tmpl w:val="6070253E"/>
    <w:styleLink w:val="CurrentList1"/>
    <w:lvl w:ilvl="0">
      <w:start w:val="6"/>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3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FF51C06"/>
    <w:multiLevelType w:val="hybridMultilevel"/>
    <w:tmpl w:val="E4761F60"/>
    <w:lvl w:ilvl="0" w:tplc="03E84C48">
      <w:start w:val="1"/>
      <w:numFmt w:val="lowerRoman"/>
      <w:lvlText w:val="%1)"/>
      <w:lvlJc w:val="left"/>
      <w:pPr>
        <w:ind w:left="1797" w:hanging="72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num w:numId="1" w16cid:durableId="283463264">
    <w:abstractNumId w:val="16"/>
  </w:num>
  <w:num w:numId="2" w16cid:durableId="646473703">
    <w:abstractNumId w:val="6"/>
  </w:num>
  <w:num w:numId="3" w16cid:durableId="965817543">
    <w:abstractNumId w:val="27"/>
  </w:num>
  <w:num w:numId="4" w16cid:durableId="332488002">
    <w:abstractNumId w:val="35"/>
  </w:num>
  <w:num w:numId="5" w16cid:durableId="1810127776">
    <w:abstractNumId w:val="14"/>
  </w:num>
  <w:num w:numId="6" w16cid:durableId="1474564681">
    <w:abstractNumId w:val="25"/>
  </w:num>
  <w:num w:numId="7" w16cid:durableId="1041709279">
    <w:abstractNumId w:val="10"/>
  </w:num>
  <w:num w:numId="8" w16cid:durableId="361321148">
    <w:abstractNumId w:val="17"/>
  </w:num>
  <w:num w:numId="9" w16cid:durableId="40058552">
    <w:abstractNumId w:val="27"/>
  </w:num>
  <w:num w:numId="10" w16cid:durableId="831028849">
    <w:abstractNumId w:val="27"/>
  </w:num>
  <w:num w:numId="11" w16cid:durableId="471751436">
    <w:abstractNumId w:val="27"/>
  </w:num>
  <w:num w:numId="12" w16cid:durableId="265234673">
    <w:abstractNumId w:val="27"/>
  </w:num>
  <w:num w:numId="13" w16cid:durableId="1880438709">
    <w:abstractNumId w:val="27"/>
  </w:num>
  <w:num w:numId="14" w16cid:durableId="622152967">
    <w:abstractNumId w:val="27"/>
  </w:num>
  <w:num w:numId="15" w16cid:durableId="890728699">
    <w:abstractNumId w:val="27"/>
  </w:num>
  <w:num w:numId="16" w16cid:durableId="587734510">
    <w:abstractNumId w:val="23"/>
  </w:num>
  <w:num w:numId="17" w16cid:durableId="453788270">
    <w:abstractNumId w:val="34"/>
  </w:num>
  <w:num w:numId="18" w16cid:durableId="887180043">
    <w:abstractNumId w:val="24"/>
  </w:num>
  <w:num w:numId="19" w16cid:durableId="1994676868">
    <w:abstractNumId w:val="12"/>
  </w:num>
  <w:num w:numId="20" w16cid:durableId="17704243">
    <w:abstractNumId w:val="3"/>
  </w:num>
  <w:num w:numId="21" w16cid:durableId="1698654373">
    <w:abstractNumId w:val="37"/>
  </w:num>
  <w:num w:numId="22" w16cid:durableId="1796407774">
    <w:abstractNumId w:val="21"/>
  </w:num>
  <w:num w:numId="23" w16cid:durableId="1575166207">
    <w:abstractNumId w:val="4"/>
  </w:num>
  <w:num w:numId="24" w16cid:durableId="1737238192">
    <w:abstractNumId w:val="22"/>
  </w:num>
  <w:num w:numId="25" w16cid:durableId="227111186">
    <w:abstractNumId w:val="15"/>
  </w:num>
  <w:num w:numId="26" w16cid:durableId="549153878">
    <w:abstractNumId w:val="2"/>
  </w:num>
  <w:num w:numId="27" w16cid:durableId="1850292781">
    <w:abstractNumId w:val="8"/>
  </w:num>
  <w:num w:numId="28" w16cid:durableId="1464811470">
    <w:abstractNumId w:val="30"/>
  </w:num>
  <w:num w:numId="29" w16cid:durableId="23135060">
    <w:abstractNumId w:val="29"/>
  </w:num>
  <w:num w:numId="30" w16cid:durableId="1458379313">
    <w:abstractNumId w:val="36"/>
  </w:num>
  <w:num w:numId="31" w16cid:durableId="600915915">
    <w:abstractNumId w:val="33"/>
  </w:num>
  <w:num w:numId="32" w16cid:durableId="1767072610">
    <w:abstractNumId w:val="31"/>
  </w:num>
  <w:num w:numId="33" w16cid:durableId="404423925">
    <w:abstractNumId w:val="19"/>
  </w:num>
  <w:num w:numId="34" w16cid:durableId="794643380">
    <w:abstractNumId w:val="0"/>
  </w:num>
  <w:num w:numId="35" w16cid:durableId="543952551">
    <w:abstractNumId w:val="27"/>
  </w:num>
  <w:num w:numId="36" w16cid:durableId="228656636">
    <w:abstractNumId w:val="7"/>
  </w:num>
  <w:num w:numId="37" w16cid:durableId="1289967413">
    <w:abstractNumId w:val="27"/>
  </w:num>
  <w:num w:numId="38" w16cid:durableId="1403260956">
    <w:abstractNumId w:val="18"/>
  </w:num>
  <w:num w:numId="39" w16cid:durableId="1021198021">
    <w:abstractNumId w:val="27"/>
    <w:lvlOverride w:ilvl="0">
      <w:startOverride w:val="6"/>
    </w:lvlOverride>
    <w:lvlOverride w:ilvl="1">
      <w:startOverride w:val="5"/>
    </w:lvlOverride>
    <w:lvlOverride w:ilvl="2">
      <w:startOverride w:val="3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5433117">
    <w:abstractNumId w:val="1"/>
  </w:num>
  <w:num w:numId="41" w16cid:durableId="1543786877">
    <w:abstractNumId w:val="32"/>
  </w:num>
  <w:num w:numId="42" w16cid:durableId="827091712">
    <w:abstractNumId w:val="27"/>
    <w:lvlOverride w:ilvl="0">
      <w:startOverride w:val="6"/>
    </w:lvlOverride>
    <w:lvlOverride w:ilvl="1">
      <w:startOverride w:val="5"/>
    </w:lvlOverride>
    <w:lvlOverride w:ilvl="2">
      <w:startOverride w:val="3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02801686">
    <w:abstractNumId w:val="27"/>
    <w:lvlOverride w:ilvl="0">
      <w:startOverride w:val="6"/>
    </w:lvlOverride>
    <w:lvlOverride w:ilvl="1">
      <w:startOverride w:val="5"/>
    </w:lvlOverride>
    <w:lvlOverride w:ilvl="2">
      <w:startOverride w:val="3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97742168">
    <w:abstractNumId w:val="27"/>
    <w:lvlOverride w:ilvl="0">
      <w:startOverride w:val="6"/>
    </w:lvlOverride>
    <w:lvlOverride w:ilvl="1">
      <w:startOverride w:val="5"/>
    </w:lvlOverride>
    <w:lvlOverride w:ilvl="2">
      <w:startOverride w:val="37"/>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16080100">
    <w:abstractNumId w:val="27"/>
    <w:lvlOverride w:ilvl="0">
      <w:startOverride w:val="6"/>
    </w:lvlOverride>
    <w:lvlOverride w:ilvl="1">
      <w:startOverride w:val="5"/>
    </w:lvlOverride>
    <w:lvlOverride w:ilvl="2">
      <w:startOverride w:val="37"/>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23982515">
    <w:abstractNumId w:val="27"/>
  </w:num>
  <w:num w:numId="47" w16cid:durableId="958492453">
    <w:abstractNumId w:val="13"/>
  </w:num>
  <w:num w:numId="48" w16cid:durableId="586421266">
    <w:abstractNumId w:val="27"/>
    <w:lvlOverride w:ilvl="0">
      <w:startOverride w:val="6"/>
    </w:lvlOverride>
    <w:lvlOverride w:ilvl="1">
      <w:startOverride w:val="5"/>
    </w:lvlOverride>
    <w:lvlOverride w:ilvl="2">
      <w:startOverride w:val="3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45258696">
    <w:abstractNumId w:val="9"/>
  </w:num>
  <w:num w:numId="50" w16cid:durableId="1329014805">
    <w:abstractNumId w:val="26"/>
  </w:num>
  <w:num w:numId="51" w16cid:durableId="1247764359">
    <w:abstractNumId w:val="11"/>
  </w:num>
  <w:num w:numId="52" w16cid:durableId="144709547">
    <w:abstractNumId w:val="5"/>
  </w:num>
  <w:num w:numId="53" w16cid:durableId="1197740188">
    <w:abstractNumId w:val="20"/>
  </w:num>
  <w:num w:numId="54" w16cid:durableId="1617709042">
    <w:abstractNumId w:val="28"/>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o Barnes">
    <w15:presenceInfo w15:providerId="AD" w15:userId="S::lbarnes@apple.com::a309106a-4c57-4e7e-b194-8938cda3c02f"/>
  </w15:person>
  <w15:person w15:author="Miska Hannuksela 01">
    <w15:presenceInfo w15:providerId="None" w15:userId="Miska Hannuksela 01"/>
  </w15:person>
  <w15:person w15:author="Dimitri Podborski">
    <w15:presenceInfo w15:providerId="AD" w15:userId="S::dpodborski@apple.com::ca13a137-963e-4055-9db9-d9c16abfe958"/>
  </w15:person>
  <w15:person w15:author="Frederic Maze (v2)">
    <w15:presenceInfo w15:providerId="None" w15:userId="Frederic Maze (v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mirrorMargins/>
  <w:bordersDoNotSurroundHeader/>
  <w:bordersDoNotSurroundFooter/>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hyphenationZone w:val="425"/>
  <w:evenAndOddHeaders/>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1B0"/>
    <w:rsid w:val="000003C3"/>
    <w:rsid w:val="0000071D"/>
    <w:rsid w:val="00001CFA"/>
    <w:rsid w:val="0000407A"/>
    <w:rsid w:val="000051C2"/>
    <w:rsid w:val="00010781"/>
    <w:rsid w:val="00011429"/>
    <w:rsid w:val="000135EA"/>
    <w:rsid w:val="0001399D"/>
    <w:rsid w:val="00015320"/>
    <w:rsid w:val="00020E27"/>
    <w:rsid w:val="0002515A"/>
    <w:rsid w:val="000261BF"/>
    <w:rsid w:val="000314E7"/>
    <w:rsid w:val="00034C67"/>
    <w:rsid w:val="000404B0"/>
    <w:rsid w:val="00040623"/>
    <w:rsid w:val="00042ACD"/>
    <w:rsid w:val="00042F59"/>
    <w:rsid w:val="00044445"/>
    <w:rsid w:val="00044C8B"/>
    <w:rsid w:val="0004648E"/>
    <w:rsid w:val="00046E98"/>
    <w:rsid w:val="0004745C"/>
    <w:rsid w:val="00050244"/>
    <w:rsid w:val="00050CD0"/>
    <w:rsid w:val="00051C5A"/>
    <w:rsid w:val="00052262"/>
    <w:rsid w:val="00055455"/>
    <w:rsid w:val="00055853"/>
    <w:rsid w:val="00055C7B"/>
    <w:rsid w:val="000570F0"/>
    <w:rsid w:val="00060093"/>
    <w:rsid w:val="000632FE"/>
    <w:rsid w:val="00064708"/>
    <w:rsid w:val="000647E3"/>
    <w:rsid w:val="00064BEA"/>
    <w:rsid w:val="00067125"/>
    <w:rsid w:val="000671D8"/>
    <w:rsid w:val="00070B3F"/>
    <w:rsid w:val="00075EDE"/>
    <w:rsid w:val="00081B13"/>
    <w:rsid w:val="00083ED7"/>
    <w:rsid w:val="00085230"/>
    <w:rsid w:val="0008664F"/>
    <w:rsid w:val="000928B8"/>
    <w:rsid w:val="00095484"/>
    <w:rsid w:val="00096013"/>
    <w:rsid w:val="0009604E"/>
    <w:rsid w:val="000960C4"/>
    <w:rsid w:val="00096387"/>
    <w:rsid w:val="0009720E"/>
    <w:rsid w:val="000A17D3"/>
    <w:rsid w:val="000A1D19"/>
    <w:rsid w:val="000A2273"/>
    <w:rsid w:val="000A29EB"/>
    <w:rsid w:val="000A3CBE"/>
    <w:rsid w:val="000A698C"/>
    <w:rsid w:val="000A6D8E"/>
    <w:rsid w:val="000A706D"/>
    <w:rsid w:val="000B0743"/>
    <w:rsid w:val="000B21E2"/>
    <w:rsid w:val="000B26A7"/>
    <w:rsid w:val="000B3D64"/>
    <w:rsid w:val="000B6BC2"/>
    <w:rsid w:val="000C033F"/>
    <w:rsid w:val="000C1D0B"/>
    <w:rsid w:val="000C25B0"/>
    <w:rsid w:val="000C3E16"/>
    <w:rsid w:val="000D09EB"/>
    <w:rsid w:val="000D148D"/>
    <w:rsid w:val="000D41C4"/>
    <w:rsid w:val="000D485B"/>
    <w:rsid w:val="000D6B21"/>
    <w:rsid w:val="000E2FBC"/>
    <w:rsid w:val="000E3862"/>
    <w:rsid w:val="000E3F71"/>
    <w:rsid w:val="000E5F53"/>
    <w:rsid w:val="000F48A4"/>
    <w:rsid w:val="001026F0"/>
    <w:rsid w:val="00110E00"/>
    <w:rsid w:val="00111063"/>
    <w:rsid w:val="0011218A"/>
    <w:rsid w:val="00112FCE"/>
    <w:rsid w:val="00114A1F"/>
    <w:rsid w:val="00122F99"/>
    <w:rsid w:val="001236C1"/>
    <w:rsid w:val="00123EB5"/>
    <w:rsid w:val="00124577"/>
    <w:rsid w:val="00133D1B"/>
    <w:rsid w:val="00134569"/>
    <w:rsid w:val="001431AE"/>
    <w:rsid w:val="001459C4"/>
    <w:rsid w:val="00145F9F"/>
    <w:rsid w:val="0014646E"/>
    <w:rsid w:val="00150A71"/>
    <w:rsid w:val="00152487"/>
    <w:rsid w:val="001527A3"/>
    <w:rsid w:val="0015508D"/>
    <w:rsid w:val="001559DE"/>
    <w:rsid w:val="00155D58"/>
    <w:rsid w:val="00156DC9"/>
    <w:rsid w:val="0016339F"/>
    <w:rsid w:val="00163AEB"/>
    <w:rsid w:val="0016409C"/>
    <w:rsid w:val="00166F8A"/>
    <w:rsid w:val="00167F41"/>
    <w:rsid w:val="00171257"/>
    <w:rsid w:val="001776C7"/>
    <w:rsid w:val="001801E9"/>
    <w:rsid w:val="00182CEB"/>
    <w:rsid w:val="001864F0"/>
    <w:rsid w:val="00191F2D"/>
    <w:rsid w:val="001920CC"/>
    <w:rsid w:val="001927E9"/>
    <w:rsid w:val="001944E4"/>
    <w:rsid w:val="00194542"/>
    <w:rsid w:val="00194B61"/>
    <w:rsid w:val="0019511A"/>
    <w:rsid w:val="00196975"/>
    <w:rsid w:val="001A0627"/>
    <w:rsid w:val="001A0B0F"/>
    <w:rsid w:val="001A2CB7"/>
    <w:rsid w:val="001A2FA8"/>
    <w:rsid w:val="001A33D0"/>
    <w:rsid w:val="001A49CE"/>
    <w:rsid w:val="001A4FF6"/>
    <w:rsid w:val="001B1884"/>
    <w:rsid w:val="001B2619"/>
    <w:rsid w:val="001B51CD"/>
    <w:rsid w:val="001B5400"/>
    <w:rsid w:val="001B6C3E"/>
    <w:rsid w:val="001B7DCB"/>
    <w:rsid w:val="001B7E24"/>
    <w:rsid w:val="001C330F"/>
    <w:rsid w:val="001C58F3"/>
    <w:rsid w:val="001C6575"/>
    <w:rsid w:val="001C7903"/>
    <w:rsid w:val="001D04B2"/>
    <w:rsid w:val="001D2971"/>
    <w:rsid w:val="001D59C2"/>
    <w:rsid w:val="001D5C4F"/>
    <w:rsid w:val="001D6073"/>
    <w:rsid w:val="001D6480"/>
    <w:rsid w:val="001D7C53"/>
    <w:rsid w:val="001E09C2"/>
    <w:rsid w:val="001E595F"/>
    <w:rsid w:val="001E702D"/>
    <w:rsid w:val="001F05B4"/>
    <w:rsid w:val="001F1581"/>
    <w:rsid w:val="001F69D9"/>
    <w:rsid w:val="001F72BD"/>
    <w:rsid w:val="001F7968"/>
    <w:rsid w:val="0020352D"/>
    <w:rsid w:val="002038D1"/>
    <w:rsid w:val="002040B4"/>
    <w:rsid w:val="002052ED"/>
    <w:rsid w:val="00205426"/>
    <w:rsid w:val="00206394"/>
    <w:rsid w:val="002113DB"/>
    <w:rsid w:val="00211566"/>
    <w:rsid w:val="00213CDC"/>
    <w:rsid w:val="002142D3"/>
    <w:rsid w:val="00214F94"/>
    <w:rsid w:val="0021721F"/>
    <w:rsid w:val="002177EB"/>
    <w:rsid w:val="00220046"/>
    <w:rsid w:val="00220A8A"/>
    <w:rsid w:val="002228CC"/>
    <w:rsid w:val="002246AC"/>
    <w:rsid w:val="00231776"/>
    <w:rsid w:val="002339B5"/>
    <w:rsid w:val="00233FBF"/>
    <w:rsid w:val="002340E0"/>
    <w:rsid w:val="0023474D"/>
    <w:rsid w:val="00236FEC"/>
    <w:rsid w:val="00237618"/>
    <w:rsid w:val="00237A4F"/>
    <w:rsid w:val="00240506"/>
    <w:rsid w:val="002426A3"/>
    <w:rsid w:val="002442F8"/>
    <w:rsid w:val="00255DFA"/>
    <w:rsid w:val="002569BA"/>
    <w:rsid w:val="00260458"/>
    <w:rsid w:val="002621E8"/>
    <w:rsid w:val="00262232"/>
    <w:rsid w:val="00262561"/>
    <w:rsid w:val="00262A5A"/>
    <w:rsid w:val="00264095"/>
    <w:rsid w:val="002655A2"/>
    <w:rsid w:val="002661CA"/>
    <w:rsid w:val="00266719"/>
    <w:rsid w:val="00266CFD"/>
    <w:rsid w:val="00266FF8"/>
    <w:rsid w:val="00267D9D"/>
    <w:rsid w:val="00272564"/>
    <w:rsid w:val="00274199"/>
    <w:rsid w:val="0027614B"/>
    <w:rsid w:val="0028448D"/>
    <w:rsid w:val="002868FE"/>
    <w:rsid w:val="002879D1"/>
    <w:rsid w:val="00291AF3"/>
    <w:rsid w:val="0029243C"/>
    <w:rsid w:val="00292F19"/>
    <w:rsid w:val="002930D3"/>
    <w:rsid w:val="002942AC"/>
    <w:rsid w:val="00294CF1"/>
    <w:rsid w:val="00294FB0"/>
    <w:rsid w:val="002958D8"/>
    <w:rsid w:val="00297153"/>
    <w:rsid w:val="0029724F"/>
    <w:rsid w:val="002977FF"/>
    <w:rsid w:val="002978A9"/>
    <w:rsid w:val="002A10EE"/>
    <w:rsid w:val="002A3D30"/>
    <w:rsid w:val="002A48DE"/>
    <w:rsid w:val="002A4D1B"/>
    <w:rsid w:val="002A50DC"/>
    <w:rsid w:val="002A5242"/>
    <w:rsid w:val="002A6FE1"/>
    <w:rsid w:val="002A7CE7"/>
    <w:rsid w:val="002A7F93"/>
    <w:rsid w:val="002B0AD0"/>
    <w:rsid w:val="002B2937"/>
    <w:rsid w:val="002B3BDD"/>
    <w:rsid w:val="002B7C5B"/>
    <w:rsid w:val="002B7F6F"/>
    <w:rsid w:val="002C08A7"/>
    <w:rsid w:val="002C1AE5"/>
    <w:rsid w:val="002C453D"/>
    <w:rsid w:val="002C49AE"/>
    <w:rsid w:val="002C6081"/>
    <w:rsid w:val="002C7C59"/>
    <w:rsid w:val="002D11FC"/>
    <w:rsid w:val="002D26B1"/>
    <w:rsid w:val="002D285D"/>
    <w:rsid w:val="002D2CB4"/>
    <w:rsid w:val="002D4703"/>
    <w:rsid w:val="002D5667"/>
    <w:rsid w:val="002E0796"/>
    <w:rsid w:val="002E0D33"/>
    <w:rsid w:val="002E10B8"/>
    <w:rsid w:val="002E24EE"/>
    <w:rsid w:val="002E374C"/>
    <w:rsid w:val="002E4847"/>
    <w:rsid w:val="002E4FF0"/>
    <w:rsid w:val="002E59EE"/>
    <w:rsid w:val="002E5AA0"/>
    <w:rsid w:val="002E7795"/>
    <w:rsid w:val="002F0FA5"/>
    <w:rsid w:val="002F4CA0"/>
    <w:rsid w:val="002F4E01"/>
    <w:rsid w:val="002F5AD6"/>
    <w:rsid w:val="002F5DD5"/>
    <w:rsid w:val="002F6596"/>
    <w:rsid w:val="0030023E"/>
    <w:rsid w:val="00302B55"/>
    <w:rsid w:val="0030364A"/>
    <w:rsid w:val="00303759"/>
    <w:rsid w:val="00304597"/>
    <w:rsid w:val="00305732"/>
    <w:rsid w:val="00306603"/>
    <w:rsid w:val="00312BA8"/>
    <w:rsid w:val="0031350C"/>
    <w:rsid w:val="00313543"/>
    <w:rsid w:val="00314414"/>
    <w:rsid w:val="003150BE"/>
    <w:rsid w:val="003178D9"/>
    <w:rsid w:val="0031798A"/>
    <w:rsid w:val="00320BC7"/>
    <w:rsid w:val="0032158E"/>
    <w:rsid w:val="003225D0"/>
    <w:rsid w:val="003270E3"/>
    <w:rsid w:val="00327568"/>
    <w:rsid w:val="003275E1"/>
    <w:rsid w:val="00327FC1"/>
    <w:rsid w:val="00333718"/>
    <w:rsid w:val="003343C1"/>
    <w:rsid w:val="00334469"/>
    <w:rsid w:val="0033608F"/>
    <w:rsid w:val="0033616F"/>
    <w:rsid w:val="0034209B"/>
    <w:rsid w:val="003449D6"/>
    <w:rsid w:val="003469EA"/>
    <w:rsid w:val="00346ECA"/>
    <w:rsid w:val="00347FB5"/>
    <w:rsid w:val="0035551F"/>
    <w:rsid w:val="003558BF"/>
    <w:rsid w:val="00360077"/>
    <w:rsid w:val="003600A0"/>
    <w:rsid w:val="00362EE8"/>
    <w:rsid w:val="003643AA"/>
    <w:rsid w:val="00364B6A"/>
    <w:rsid w:val="00371151"/>
    <w:rsid w:val="00372298"/>
    <w:rsid w:val="00373501"/>
    <w:rsid w:val="00375A87"/>
    <w:rsid w:val="00380713"/>
    <w:rsid w:val="00380D9B"/>
    <w:rsid w:val="003848A1"/>
    <w:rsid w:val="00386472"/>
    <w:rsid w:val="003904B7"/>
    <w:rsid w:val="00391C20"/>
    <w:rsid w:val="00392157"/>
    <w:rsid w:val="00392A78"/>
    <w:rsid w:val="00394EF3"/>
    <w:rsid w:val="003950FD"/>
    <w:rsid w:val="003955E5"/>
    <w:rsid w:val="00395A64"/>
    <w:rsid w:val="00395E39"/>
    <w:rsid w:val="0039765A"/>
    <w:rsid w:val="003A0890"/>
    <w:rsid w:val="003A19C6"/>
    <w:rsid w:val="003A2816"/>
    <w:rsid w:val="003A3140"/>
    <w:rsid w:val="003A31AE"/>
    <w:rsid w:val="003A5F12"/>
    <w:rsid w:val="003A7556"/>
    <w:rsid w:val="003B0F83"/>
    <w:rsid w:val="003B153F"/>
    <w:rsid w:val="003B24F7"/>
    <w:rsid w:val="003B3DA7"/>
    <w:rsid w:val="003B3E5E"/>
    <w:rsid w:val="003C1707"/>
    <w:rsid w:val="003C7270"/>
    <w:rsid w:val="003D04B1"/>
    <w:rsid w:val="003D169A"/>
    <w:rsid w:val="003D485B"/>
    <w:rsid w:val="003D49F7"/>
    <w:rsid w:val="003D4C43"/>
    <w:rsid w:val="003D4DC4"/>
    <w:rsid w:val="003D6386"/>
    <w:rsid w:val="003E184C"/>
    <w:rsid w:val="003E3CAB"/>
    <w:rsid w:val="003E47D0"/>
    <w:rsid w:val="003F0348"/>
    <w:rsid w:val="003F101B"/>
    <w:rsid w:val="003F142D"/>
    <w:rsid w:val="003F3954"/>
    <w:rsid w:val="003F4670"/>
    <w:rsid w:val="003F55A5"/>
    <w:rsid w:val="003F5E61"/>
    <w:rsid w:val="003F62C3"/>
    <w:rsid w:val="003F67B6"/>
    <w:rsid w:val="004007AA"/>
    <w:rsid w:val="00400F60"/>
    <w:rsid w:val="00401025"/>
    <w:rsid w:val="00401A48"/>
    <w:rsid w:val="00402654"/>
    <w:rsid w:val="00404B14"/>
    <w:rsid w:val="00404DBD"/>
    <w:rsid w:val="00405669"/>
    <w:rsid w:val="00405D81"/>
    <w:rsid w:val="00406C52"/>
    <w:rsid w:val="00407C25"/>
    <w:rsid w:val="004136A7"/>
    <w:rsid w:val="00415FE1"/>
    <w:rsid w:val="00416CCB"/>
    <w:rsid w:val="004203AD"/>
    <w:rsid w:val="0042084A"/>
    <w:rsid w:val="00422AE2"/>
    <w:rsid w:val="00427D6E"/>
    <w:rsid w:val="004306BE"/>
    <w:rsid w:val="00432B95"/>
    <w:rsid w:val="0043434A"/>
    <w:rsid w:val="00434E51"/>
    <w:rsid w:val="00435F4E"/>
    <w:rsid w:val="0043619E"/>
    <w:rsid w:val="004421EF"/>
    <w:rsid w:val="00443376"/>
    <w:rsid w:val="004438A1"/>
    <w:rsid w:val="00444193"/>
    <w:rsid w:val="00446B8C"/>
    <w:rsid w:val="00446F9B"/>
    <w:rsid w:val="00450927"/>
    <w:rsid w:val="004543EA"/>
    <w:rsid w:val="0045442F"/>
    <w:rsid w:val="00456BEF"/>
    <w:rsid w:val="0045744A"/>
    <w:rsid w:val="00457E73"/>
    <w:rsid w:val="00461CCC"/>
    <w:rsid w:val="0046565D"/>
    <w:rsid w:val="004662B4"/>
    <w:rsid w:val="00471FF2"/>
    <w:rsid w:val="00475BFC"/>
    <w:rsid w:val="00475E53"/>
    <w:rsid w:val="00477CE7"/>
    <w:rsid w:val="0048081D"/>
    <w:rsid w:val="00481387"/>
    <w:rsid w:val="00484583"/>
    <w:rsid w:val="00484FA3"/>
    <w:rsid w:val="00486996"/>
    <w:rsid w:val="0049009B"/>
    <w:rsid w:val="004907B0"/>
    <w:rsid w:val="00490CBC"/>
    <w:rsid w:val="00490CCB"/>
    <w:rsid w:val="00494A99"/>
    <w:rsid w:val="00495D39"/>
    <w:rsid w:val="004A0984"/>
    <w:rsid w:val="004A0F5A"/>
    <w:rsid w:val="004A25D1"/>
    <w:rsid w:val="004A2DC1"/>
    <w:rsid w:val="004A5928"/>
    <w:rsid w:val="004B0C85"/>
    <w:rsid w:val="004B405B"/>
    <w:rsid w:val="004B4759"/>
    <w:rsid w:val="004B6A66"/>
    <w:rsid w:val="004C0962"/>
    <w:rsid w:val="004C241D"/>
    <w:rsid w:val="004C38AA"/>
    <w:rsid w:val="004C3ADF"/>
    <w:rsid w:val="004C3AEE"/>
    <w:rsid w:val="004C6EC8"/>
    <w:rsid w:val="004D06BE"/>
    <w:rsid w:val="004D14D2"/>
    <w:rsid w:val="004D16C0"/>
    <w:rsid w:val="004D51CE"/>
    <w:rsid w:val="004D5279"/>
    <w:rsid w:val="004E0D54"/>
    <w:rsid w:val="004E2C1F"/>
    <w:rsid w:val="004E4745"/>
    <w:rsid w:val="004E53A7"/>
    <w:rsid w:val="004E5BF8"/>
    <w:rsid w:val="004E6B8A"/>
    <w:rsid w:val="004E6E8E"/>
    <w:rsid w:val="004E770D"/>
    <w:rsid w:val="004E7C77"/>
    <w:rsid w:val="004F0E07"/>
    <w:rsid w:val="004F0FB3"/>
    <w:rsid w:val="004F239A"/>
    <w:rsid w:val="004F37BF"/>
    <w:rsid w:val="004F3C8B"/>
    <w:rsid w:val="004F46CC"/>
    <w:rsid w:val="004F5D8B"/>
    <w:rsid w:val="004F5E87"/>
    <w:rsid w:val="00500792"/>
    <w:rsid w:val="00503A93"/>
    <w:rsid w:val="00503E3F"/>
    <w:rsid w:val="0050488C"/>
    <w:rsid w:val="0050651F"/>
    <w:rsid w:val="0050725F"/>
    <w:rsid w:val="00510524"/>
    <w:rsid w:val="005139E6"/>
    <w:rsid w:val="005143E9"/>
    <w:rsid w:val="00515641"/>
    <w:rsid w:val="00515BDB"/>
    <w:rsid w:val="00515CD9"/>
    <w:rsid w:val="005166EC"/>
    <w:rsid w:val="005169E8"/>
    <w:rsid w:val="005208A1"/>
    <w:rsid w:val="00521FD9"/>
    <w:rsid w:val="00522E68"/>
    <w:rsid w:val="00526284"/>
    <w:rsid w:val="00526AFF"/>
    <w:rsid w:val="00526DF7"/>
    <w:rsid w:val="005303E8"/>
    <w:rsid w:val="00531CD9"/>
    <w:rsid w:val="00532847"/>
    <w:rsid w:val="00532ECF"/>
    <w:rsid w:val="00535A79"/>
    <w:rsid w:val="00535F80"/>
    <w:rsid w:val="0053727D"/>
    <w:rsid w:val="005406F3"/>
    <w:rsid w:val="00540B78"/>
    <w:rsid w:val="00540F77"/>
    <w:rsid w:val="00541BE5"/>
    <w:rsid w:val="005424CE"/>
    <w:rsid w:val="00542708"/>
    <w:rsid w:val="005448C8"/>
    <w:rsid w:val="00545B10"/>
    <w:rsid w:val="0054733A"/>
    <w:rsid w:val="00550C21"/>
    <w:rsid w:val="00552492"/>
    <w:rsid w:val="00552EE7"/>
    <w:rsid w:val="0055468C"/>
    <w:rsid w:val="00554693"/>
    <w:rsid w:val="005572C6"/>
    <w:rsid w:val="005578A1"/>
    <w:rsid w:val="00561594"/>
    <w:rsid w:val="00565533"/>
    <w:rsid w:val="00565BB5"/>
    <w:rsid w:val="00566AA0"/>
    <w:rsid w:val="00567A09"/>
    <w:rsid w:val="00567F5F"/>
    <w:rsid w:val="00570B2E"/>
    <w:rsid w:val="00571AA4"/>
    <w:rsid w:val="00572336"/>
    <w:rsid w:val="00572BAA"/>
    <w:rsid w:val="00574173"/>
    <w:rsid w:val="00577D03"/>
    <w:rsid w:val="0058068B"/>
    <w:rsid w:val="00585018"/>
    <w:rsid w:val="005850AD"/>
    <w:rsid w:val="005853FE"/>
    <w:rsid w:val="00586CFE"/>
    <w:rsid w:val="00587082"/>
    <w:rsid w:val="00587DF3"/>
    <w:rsid w:val="0059031C"/>
    <w:rsid w:val="005904B1"/>
    <w:rsid w:val="005927AC"/>
    <w:rsid w:val="00595093"/>
    <w:rsid w:val="00596A56"/>
    <w:rsid w:val="00596E93"/>
    <w:rsid w:val="005A0BE9"/>
    <w:rsid w:val="005A2761"/>
    <w:rsid w:val="005A4988"/>
    <w:rsid w:val="005A4D7A"/>
    <w:rsid w:val="005A5033"/>
    <w:rsid w:val="005A5EEE"/>
    <w:rsid w:val="005A6509"/>
    <w:rsid w:val="005A7386"/>
    <w:rsid w:val="005A7520"/>
    <w:rsid w:val="005B1A4D"/>
    <w:rsid w:val="005B3EC6"/>
    <w:rsid w:val="005B7CB3"/>
    <w:rsid w:val="005C0C3A"/>
    <w:rsid w:val="005C1F02"/>
    <w:rsid w:val="005C2F23"/>
    <w:rsid w:val="005C6146"/>
    <w:rsid w:val="005D0E48"/>
    <w:rsid w:val="005D207B"/>
    <w:rsid w:val="005D23EE"/>
    <w:rsid w:val="005D2D3B"/>
    <w:rsid w:val="005D6017"/>
    <w:rsid w:val="005D79AC"/>
    <w:rsid w:val="005E1A92"/>
    <w:rsid w:val="005E2F33"/>
    <w:rsid w:val="005E35A1"/>
    <w:rsid w:val="005F4951"/>
    <w:rsid w:val="005F67A4"/>
    <w:rsid w:val="00601B7D"/>
    <w:rsid w:val="006058CD"/>
    <w:rsid w:val="00610B11"/>
    <w:rsid w:val="00610D56"/>
    <w:rsid w:val="006116F6"/>
    <w:rsid w:val="00612B60"/>
    <w:rsid w:val="00612CBC"/>
    <w:rsid w:val="00613738"/>
    <w:rsid w:val="00614987"/>
    <w:rsid w:val="00614BB5"/>
    <w:rsid w:val="00620BA2"/>
    <w:rsid w:val="006220FA"/>
    <w:rsid w:val="006246EF"/>
    <w:rsid w:val="006254FE"/>
    <w:rsid w:val="006265A0"/>
    <w:rsid w:val="006300AF"/>
    <w:rsid w:val="006317D8"/>
    <w:rsid w:val="00631E53"/>
    <w:rsid w:val="006320D8"/>
    <w:rsid w:val="00635425"/>
    <w:rsid w:val="00635C6C"/>
    <w:rsid w:val="00637959"/>
    <w:rsid w:val="00637D59"/>
    <w:rsid w:val="00641B96"/>
    <w:rsid w:val="0064491C"/>
    <w:rsid w:val="006467CE"/>
    <w:rsid w:val="0065290E"/>
    <w:rsid w:val="00652AD8"/>
    <w:rsid w:val="0065351D"/>
    <w:rsid w:val="00654999"/>
    <w:rsid w:val="006557EE"/>
    <w:rsid w:val="00656266"/>
    <w:rsid w:val="00656B0A"/>
    <w:rsid w:val="006612D4"/>
    <w:rsid w:val="006626B0"/>
    <w:rsid w:val="00662C9A"/>
    <w:rsid w:val="006651E1"/>
    <w:rsid w:val="00665324"/>
    <w:rsid w:val="00666547"/>
    <w:rsid w:val="006674CB"/>
    <w:rsid w:val="006725D2"/>
    <w:rsid w:val="00672A94"/>
    <w:rsid w:val="00673172"/>
    <w:rsid w:val="00674AB2"/>
    <w:rsid w:val="00676019"/>
    <w:rsid w:val="0068101F"/>
    <w:rsid w:val="0068205E"/>
    <w:rsid w:val="0068487C"/>
    <w:rsid w:val="0068622D"/>
    <w:rsid w:val="0068627D"/>
    <w:rsid w:val="00687B94"/>
    <w:rsid w:val="00687BA8"/>
    <w:rsid w:val="00690B39"/>
    <w:rsid w:val="00691909"/>
    <w:rsid w:val="00693532"/>
    <w:rsid w:val="006955C6"/>
    <w:rsid w:val="00695ED4"/>
    <w:rsid w:val="0069629B"/>
    <w:rsid w:val="006A1069"/>
    <w:rsid w:val="006A7A0F"/>
    <w:rsid w:val="006B3AE5"/>
    <w:rsid w:val="006B75B6"/>
    <w:rsid w:val="006C155A"/>
    <w:rsid w:val="006C1EAB"/>
    <w:rsid w:val="006C4961"/>
    <w:rsid w:val="006C4F8F"/>
    <w:rsid w:val="006C50A2"/>
    <w:rsid w:val="006C5E40"/>
    <w:rsid w:val="006C6378"/>
    <w:rsid w:val="006D239C"/>
    <w:rsid w:val="006D243A"/>
    <w:rsid w:val="006D28E7"/>
    <w:rsid w:val="006D3D76"/>
    <w:rsid w:val="006D7E04"/>
    <w:rsid w:val="006E0234"/>
    <w:rsid w:val="006E0862"/>
    <w:rsid w:val="006E0D5F"/>
    <w:rsid w:val="006E1192"/>
    <w:rsid w:val="006E2D01"/>
    <w:rsid w:val="006E3271"/>
    <w:rsid w:val="006E3798"/>
    <w:rsid w:val="006E4A50"/>
    <w:rsid w:val="006E55DA"/>
    <w:rsid w:val="006F04F3"/>
    <w:rsid w:val="006F1693"/>
    <w:rsid w:val="006F1A62"/>
    <w:rsid w:val="006F3882"/>
    <w:rsid w:val="006F3EDE"/>
    <w:rsid w:val="006F56A1"/>
    <w:rsid w:val="006F755C"/>
    <w:rsid w:val="00700451"/>
    <w:rsid w:val="00700D1E"/>
    <w:rsid w:val="00703DA5"/>
    <w:rsid w:val="0070671F"/>
    <w:rsid w:val="0071065D"/>
    <w:rsid w:val="00713F1A"/>
    <w:rsid w:val="00714DC2"/>
    <w:rsid w:val="0071675F"/>
    <w:rsid w:val="00716A0A"/>
    <w:rsid w:val="00717C49"/>
    <w:rsid w:val="0072011C"/>
    <w:rsid w:val="00721918"/>
    <w:rsid w:val="00721C3C"/>
    <w:rsid w:val="00723C3B"/>
    <w:rsid w:val="00727C8A"/>
    <w:rsid w:val="00730616"/>
    <w:rsid w:val="00730DBA"/>
    <w:rsid w:val="00731390"/>
    <w:rsid w:val="00731975"/>
    <w:rsid w:val="007321E0"/>
    <w:rsid w:val="00733381"/>
    <w:rsid w:val="007342B2"/>
    <w:rsid w:val="00734A10"/>
    <w:rsid w:val="00735FC7"/>
    <w:rsid w:val="007369F8"/>
    <w:rsid w:val="00744A2A"/>
    <w:rsid w:val="00744F7A"/>
    <w:rsid w:val="00750258"/>
    <w:rsid w:val="00750A28"/>
    <w:rsid w:val="0075110C"/>
    <w:rsid w:val="00751884"/>
    <w:rsid w:val="00752104"/>
    <w:rsid w:val="00752294"/>
    <w:rsid w:val="007577A0"/>
    <w:rsid w:val="00760A5A"/>
    <w:rsid w:val="00761592"/>
    <w:rsid w:val="00761657"/>
    <w:rsid w:val="00761827"/>
    <w:rsid w:val="0076182C"/>
    <w:rsid w:val="00762AED"/>
    <w:rsid w:val="0076306F"/>
    <w:rsid w:val="0076731B"/>
    <w:rsid w:val="0077004A"/>
    <w:rsid w:val="007704C2"/>
    <w:rsid w:val="007739E6"/>
    <w:rsid w:val="00774EE8"/>
    <w:rsid w:val="0077500F"/>
    <w:rsid w:val="007766DF"/>
    <w:rsid w:val="00777A72"/>
    <w:rsid w:val="00780C85"/>
    <w:rsid w:val="007812F0"/>
    <w:rsid w:val="007833BA"/>
    <w:rsid w:val="00783555"/>
    <w:rsid w:val="00784147"/>
    <w:rsid w:val="00791E40"/>
    <w:rsid w:val="00792498"/>
    <w:rsid w:val="00792BD4"/>
    <w:rsid w:val="00793407"/>
    <w:rsid w:val="0079380F"/>
    <w:rsid w:val="00793C3D"/>
    <w:rsid w:val="007A3273"/>
    <w:rsid w:val="007A640F"/>
    <w:rsid w:val="007A7F2A"/>
    <w:rsid w:val="007B21F0"/>
    <w:rsid w:val="007B2AE4"/>
    <w:rsid w:val="007B5AB3"/>
    <w:rsid w:val="007B7680"/>
    <w:rsid w:val="007C3028"/>
    <w:rsid w:val="007C400D"/>
    <w:rsid w:val="007C62FB"/>
    <w:rsid w:val="007C79A5"/>
    <w:rsid w:val="007D2384"/>
    <w:rsid w:val="007D51BC"/>
    <w:rsid w:val="007D5C81"/>
    <w:rsid w:val="007D65EC"/>
    <w:rsid w:val="007D6F3E"/>
    <w:rsid w:val="007D7AB0"/>
    <w:rsid w:val="007E1842"/>
    <w:rsid w:val="007E4ADE"/>
    <w:rsid w:val="007E4FEF"/>
    <w:rsid w:val="007E5D05"/>
    <w:rsid w:val="007F1A19"/>
    <w:rsid w:val="007F3B91"/>
    <w:rsid w:val="007F4E21"/>
    <w:rsid w:val="007F5633"/>
    <w:rsid w:val="007F5A1D"/>
    <w:rsid w:val="007F5E06"/>
    <w:rsid w:val="007F66E4"/>
    <w:rsid w:val="007F7F35"/>
    <w:rsid w:val="00801F13"/>
    <w:rsid w:val="00803CF5"/>
    <w:rsid w:val="008049FD"/>
    <w:rsid w:val="0080533C"/>
    <w:rsid w:val="00805A8F"/>
    <w:rsid w:val="00807CC7"/>
    <w:rsid w:val="0081125C"/>
    <w:rsid w:val="00812959"/>
    <w:rsid w:val="008154DD"/>
    <w:rsid w:val="008157BE"/>
    <w:rsid w:val="008174D6"/>
    <w:rsid w:val="00820EBA"/>
    <w:rsid w:val="0082178B"/>
    <w:rsid w:val="008225D1"/>
    <w:rsid w:val="00824E2B"/>
    <w:rsid w:val="00827B7F"/>
    <w:rsid w:val="00827EAC"/>
    <w:rsid w:val="00830EB1"/>
    <w:rsid w:val="00831591"/>
    <w:rsid w:val="00831D3E"/>
    <w:rsid w:val="00832FEC"/>
    <w:rsid w:val="00835624"/>
    <w:rsid w:val="00837556"/>
    <w:rsid w:val="00837F37"/>
    <w:rsid w:val="008427F5"/>
    <w:rsid w:val="008447DD"/>
    <w:rsid w:val="00844EC4"/>
    <w:rsid w:val="008458D5"/>
    <w:rsid w:val="00845C48"/>
    <w:rsid w:val="00845C60"/>
    <w:rsid w:val="00846158"/>
    <w:rsid w:val="008469D7"/>
    <w:rsid w:val="00847C64"/>
    <w:rsid w:val="0085077A"/>
    <w:rsid w:val="00850BCE"/>
    <w:rsid w:val="00850C5A"/>
    <w:rsid w:val="00854051"/>
    <w:rsid w:val="008559EE"/>
    <w:rsid w:val="00857668"/>
    <w:rsid w:val="00862418"/>
    <w:rsid w:val="00864D32"/>
    <w:rsid w:val="00870CA0"/>
    <w:rsid w:val="008713ED"/>
    <w:rsid w:val="0087280F"/>
    <w:rsid w:val="00872BF3"/>
    <w:rsid w:val="00872C7C"/>
    <w:rsid w:val="008745B1"/>
    <w:rsid w:val="00874E47"/>
    <w:rsid w:val="0087649C"/>
    <w:rsid w:val="00880E33"/>
    <w:rsid w:val="008814B2"/>
    <w:rsid w:val="00881CBE"/>
    <w:rsid w:val="008829BC"/>
    <w:rsid w:val="00882A63"/>
    <w:rsid w:val="00885E28"/>
    <w:rsid w:val="008878CB"/>
    <w:rsid w:val="00887BCE"/>
    <w:rsid w:val="00887ED4"/>
    <w:rsid w:val="00887F46"/>
    <w:rsid w:val="00892643"/>
    <w:rsid w:val="00892C8E"/>
    <w:rsid w:val="00893F85"/>
    <w:rsid w:val="00897961"/>
    <w:rsid w:val="008A015C"/>
    <w:rsid w:val="008A16F1"/>
    <w:rsid w:val="008A5A62"/>
    <w:rsid w:val="008A6D64"/>
    <w:rsid w:val="008A73DE"/>
    <w:rsid w:val="008A7A2D"/>
    <w:rsid w:val="008A7FF9"/>
    <w:rsid w:val="008B1498"/>
    <w:rsid w:val="008B1F6E"/>
    <w:rsid w:val="008B3738"/>
    <w:rsid w:val="008B377E"/>
    <w:rsid w:val="008B4C55"/>
    <w:rsid w:val="008B4D38"/>
    <w:rsid w:val="008C1382"/>
    <w:rsid w:val="008C14C3"/>
    <w:rsid w:val="008C1C79"/>
    <w:rsid w:val="008C1EB6"/>
    <w:rsid w:val="008C26D6"/>
    <w:rsid w:val="008C3F43"/>
    <w:rsid w:val="008C51E0"/>
    <w:rsid w:val="008C5FD1"/>
    <w:rsid w:val="008C660E"/>
    <w:rsid w:val="008C69C8"/>
    <w:rsid w:val="008D1886"/>
    <w:rsid w:val="008D388F"/>
    <w:rsid w:val="008D6EF9"/>
    <w:rsid w:val="008E09D0"/>
    <w:rsid w:val="008E1236"/>
    <w:rsid w:val="008E5E89"/>
    <w:rsid w:val="008E6E9A"/>
    <w:rsid w:val="008E6F2D"/>
    <w:rsid w:val="008E760A"/>
    <w:rsid w:val="008E798B"/>
    <w:rsid w:val="008F26FA"/>
    <w:rsid w:val="008F3BA7"/>
    <w:rsid w:val="008F512F"/>
    <w:rsid w:val="008F5206"/>
    <w:rsid w:val="008F5407"/>
    <w:rsid w:val="008F5ACD"/>
    <w:rsid w:val="008F7DF3"/>
    <w:rsid w:val="00901040"/>
    <w:rsid w:val="00901143"/>
    <w:rsid w:val="00902450"/>
    <w:rsid w:val="00902EE8"/>
    <w:rsid w:val="00903167"/>
    <w:rsid w:val="0090347F"/>
    <w:rsid w:val="00905407"/>
    <w:rsid w:val="009055B3"/>
    <w:rsid w:val="00905AEE"/>
    <w:rsid w:val="009078FD"/>
    <w:rsid w:val="009135D7"/>
    <w:rsid w:val="00913F5D"/>
    <w:rsid w:val="00914837"/>
    <w:rsid w:val="00921A8E"/>
    <w:rsid w:val="009243DE"/>
    <w:rsid w:val="00925CE6"/>
    <w:rsid w:val="00936575"/>
    <w:rsid w:val="00936E30"/>
    <w:rsid w:val="00937461"/>
    <w:rsid w:val="00943519"/>
    <w:rsid w:val="00943F95"/>
    <w:rsid w:val="009447DE"/>
    <w:rsid w:val="00944DB7"/>
    <w:rsid w:val="0094606E"/>
    <w:rsid w:val="00950057"/>
    <w:rsid w:val="00950101"/>
    <w:rsid w:val="009509AF"/>
    <w:rsid w:val="00950A9A"/>
    <w:rsid w:val="00950D5C"/>
    <w:rsid w:val="00951B22"/>
    <w:rsid w:val="00951CB7"/>
    <w:rsid w:val="0095302E"/>
    <w:rsid w:val="00953410"/>
    <w:rsid w:val="00960CB6"/>
    <w:rsid w:val="00961749"/>
    <w:rsid w:val="00961EC4"/>
    <w:rsid w:val="009638E1"/>
    <w:rsid w:val="00963D77"/>
    <w:rsid w:val="00967C23"/>
    <w:rsid w:val="00970BD2"/>
    <w:rsid w:val="009710CB"/>
    <w:rsid w:val="0097166D"/>
    <w:rsid w:val="0097303B"/>
    <w:rsid w:val="00973CC4"/>
    <w:rsid w:val="009775DE"/>
    <w:rsid w:val="00981A6F"/>
    <w:rsid w:val="00984573"/>
    <w:rsid w:val="00985266"/>
    <w:rsid w:val="00985D9D"/>
    <w:rsid w:val="00986E52"/>
    <w:rsid w:val="00987E3B"/>
    <w:rsid w:val="009901AF"/>
    <w:rsid w:val="00990353"/>
    <w:rsid w:val="00990365"/>
    <w:rsid w:val="00993B91"/>
    <w:rsid w:val="0099400A"/>
    <w:rsid w:val="009945AD"/>
    <w:rsid w:val="0099509E"/>
    <w:rsid w:val="009A2ED6"/>
    <w:rsid w:val="009A3CBD"/>
    <w:rsid w:val="009A5B97"/>
    <w:rsid w:val="009A7100"/>
    <w:rsid w:val="009B1E9D"/>
    <w:rsid w:val="009B320D"/>
    <w:rsid w:val="009B554B"/>
    <w:rsid w:val="009B5ABE"/>
    <w:rsid w:val="009C39FD"/>
    <w:rsid w:val="009C3A55"/>
    <w:rsid w:val="009C468B"/>
    <w:rsid w:val="009C652D"/>
    <w:rsid w:val="009C66A6"/>
    <w:rsid w:val="009D04D4"/>
    <w:rsid w:val="009D1751"/>
    <w:rsid w:val="009D2CEF"/>
    <w:rsid w:val="009D3FF8"/>
    <w:rsid w:val="009D4D75"/>
    <w:rsid w:val="009D6CEE"/>
    <w:rsid w:val="009D77C6"/>
    <w:rsid w:val="009E10A7"/>
    <w:rsid w:val="009E3FEE"/>
    <w:rsid w:val="009E49C5"/>
    <w:rsid w:val="009E5DC9"/>
    <w:rsid w:val="009E6775"/>
    <w:rsid w:val="009E68BA"/>
    <w:rsid w:val="009F05A3"/>
    <w:rsid w:val="009F0B2F"/>
    <w:rsid w:val="009F1DF5"/>
    <w:rsid w:val="009F202E"/>
    <w:rsid w:val="009F445E"/>
    <w:rsid w:val="009F6D94"/>
    <w:rsid w:val="009F7E02"/>
    <w:rsid w:val="00A00035"/>
    <w:rsid w:val="00A006B1"/>
    <w:rsid w:val="00A00AC9"/>
    <w:rsid w:val="00A00CA2"/>
    <w:rsid w:val="00A019F8"/>
    <w:rsid w:val="00A02945"/>
    <w:rsid w:val="00A03986"/>
    <w:rsid w:val="00A05CF3"/>
    <w:rsid w:val="00A07F35"/>
    <w:rsid w:val="00A10C28"/>
    <w:rsid w:val="00A15854"/>
    <w:rsid w:val="00A169A5"/>
    <w:rsid w:val="00A16A4A"/>
    <w:rsid w:val="00A20733"/>
    <w:rsid w:val="00A207C3"/>
    <w:rsid w:val="00A21507"/>
    <w:rsid w:val="00A218E7"/>
    <w:rsid w:val="00A21F97"/>
    <w:rsid w:val="00A221C4"/>
    <w:rsid w:val="00A22C5C"/>
    <w:rsid w:val="00A250BD"/>
    <w:rsid w:val="00A265E8"/>
    <w:rsid w:val="00A279CE"/>
    <w:rsid w:val="00A30564"/>
    <w:rsid w:val="00A30E39"/>
    <w:rsid w:val="00A36C31"/>
    <w:rsid w:val="00A45AE0"/>
    <w:rsid w:val="00A46FB7"/>
    <w:rsid w:val="00A4749D"/>
    <w:rsid w:val="00A4799B"/>
    <w:rsid w:val="00A50D78"/>
    <w:rsid w:val="00A52551"/>
    <w:rsid w:val="00A52B95"/>
    <w:rsid w:val="00A55193"/>
    <w:rsid w:val="00A552D0"/>
    <w:rsid w:val="00A55604"/>
    <w:rsid w:val="00A609EB"/>
    <w:rsid w:val="00A61586"/>
    <w:rsid w:val="00A61D79"/>
    <w:rsid w:val="00A675EC"/>
    <w:rsid w:val="00A7011A"/>
    <w:rsid w:val="00A721B9"/>
    <w:rsid w:val="00A72F98"/>
    <w:rsid w:val="00A74629"/>
    <w:rsid w:val="00A752AD"/>
    <w:rsid w:val="00A761FE"/>
    <w:rsid w:val="00A83F59"/>
    <w:rsid w:val="00A865A5"/>
    <w:rsid w:val="00A87F77"/>
    <w:rsid w:val="00A91A12"/>
    <w:rsid w:val="00A922D2"/>
    <w:rsid w:val="00A927CD"/>
    <w:rsid w:val="00AA0823"/>
    <w:rsid w:val="00AA6B15"/>
    <w:rsid w:val="00AA72AC"/>
    <w:rsid w:val="00AB00E3"/>
    <w:rsid w:val="00AB125E"/>
    <w:rsid w:val="00AB2D0D"/>
    <w:rsid w:val="00AB50E8"/>
    <w:rsid w:val="00AC0AC4"/>
    <w:rsid w:val="00AC20FD"/>
    <w:rsid w:val="00AC390D"/>
    <w:rsid w:val="00AC3E72"/>
    <w:rsid w:val="00AC5A28"/>
    <w:rsid w:val="00AC6E7B"/>
    <w:rsid w:val="00AC7C53"/>
    <w:rsid w:val="00AD152E"/>
    <w:rsid w:val="00AD2BC4"/>
    <w:rsid w:val="00AD2F08"/>
    <w:rsid w:val="00AD687D"/>
    <w:rsid w:val="00AD6AD4"/>
    <w:rsid w:val="00AE1A72"/>
    <w:rsid w:val="00AE2BF0"/>
    <w:rsid w:val="00AE707B"/>
    <w:rsid w:val="00AE7A1F"/>
    <w:rsid w:val="00AF4176"/>
    <w:rsid w:val="00AF426A"/>
    <w:rsid w:val="00AF5426"/>
    <w:rsid w:val="00AF5707"/>
    <w:rsid w:val="00AF68E6"/>
    <w:rsid w:val="00AF6A0B"/>
    <w:rsid w:val="00B008CB"/>
    <w:rsid w:val="00B040C4"/>
    <w:rsid w:val="00B05241"/>
    <w:rsid w:val="00B06245"/>
    <w:rsid w:val="00B07C54"/>
    <w:rsid w:val="00B12718"/>
    <w:rsid w:val="00B13016"/>
    <w:rsid w:val="00B13606"/>
    <w:rsid w:val="00B1404D"/>
    <w:rsid w:val="00B15678"/>
    <w:rsid w:val="00B2188C"/>
    <w:rsid w:val="00B2238A"/>
    <w:rsid w:val="00B2441A"/>
    <w:rsid w:val="00B25D08"/>
    <w:rsid w:val="00B275E2"/>
    <w:rsid w:val="00B27919"/>
    <w:rsid w:val="00B27C54"/>
    <w:rsid w:val="00B317FF"/>
    <w:rsid w:val="00B33154"/>
    <w:rsid w:val="00B3391B"/>
    <w:rsid w:val="00B3456C"/>
    <w:rsid w:val="00B35F42"/>
    <w:rsid w:val="00B35F8E"/>
    <w:rsid w:val="00B372CB"/>
    <w:rsid w:val="00B376F9"/>
    <w:rsid w:val="00B41A21"/>
    <w:rsid w:val="00B4321E"/>
    <w:rsid w:val="00B43307"/>
    <w:rsid w:val="00B444BC"/>
    <w:rsid w:val="00B464E4"/>
    <w:rsid w:val="00B50ECC"/>
    <w:rsid w:val="00B520A0"/>
    <w:rsid w:val="00B52AE8"/>
    <w:rsid w:val="00B5412E"/>
    <w:rsid w:val="00B57C8C"/>
    <w:rsid w:val="00B61D3A"/>
    <w:rsid w:val="00B62863"/>
    <w:rsid w:val="00B62F2B"/>
    <w:rsid w:val="00B6354F"/>
    <w:rsid w:val="00B635F2"/>
    <w:rsid w:val="00B63863"/>
    <w:rsid w:val="00B64BAE"/>
    <w:rsid w:val="00B67523"/>
    <w:rsid w:val="00B679C6"/>
    <w:rsid w:val="00B67A8A"/>
    <w:rsid w:val="00B67FCB"/>
    <w:rsid w:val="00B7018E"/>
    <w:rsid w:val="00B70568"/>
    <w:rsid w:val="00B73602"/>
    <w:rsid w:val="00B744FD"/>
    <w:rsid w:val="00B77025"/>
    <w:rsid w:val="00B7765E"/>
    <w:rsid w:val="00B80F08"/>
    <w:rsid w:val="00B8178F"/>
    <w:rsid w:val="00B83404"/>
    <w:rsid w:val="00B849AC"/>
    <w:rsid w:val="00B87B2F"/>
    <w:rsid w:val="00B9118A"/>
    <w:rsid w:val="00B91EA1"/>
    <w:rsid w:val="00B93D91"/>
    <w:rsid w:val="00B94C20"/>
    <w:rsid w:val="00B967DA"/>
    <w:rsid w:val="00BA0093"/>
    <w:rsid w:val="00BA064E"/>
    <w:rsid w:val="00BA1F97"/>
    <w:rsid w:val="00BA341B"/>
    <w:rsid w:val="00BA3482"/>
    <w:rsid w:val="00BA3E63"/>
    <w:rsid w:val="00BA421E"/>
    <w:rsid w:val="00BA4EFA"/>
    <w:rsid w:val="00BA6E9D"/>
    <w:rsid w:val="00BB1EE9"/>
    <w:rsid w:val="00BB52CA"/>
    <w:rsid w:val="00BB5852"/>
    <w:rsid w:val="00BB6657"/>
    <w:rsid w:val="00BB6DD6"/>
    <w:rsid w:val="00BB7213"/>
    <w:rsid w:val="00BB7746"/>
    <w:rsid w:val="00BB7B77"/>
    <w:rsid w:val="00BC0036"/>
    <w:rsid w:val="00BC394B"/>
    <w:rsid w:val="00BC3C4B"/>
    <w:rsid w:val="00BC45E6"/>
    <w:rsid w:val="00BC6DB5"/>
    <w:rsid w:val="00BD1BC1"/>
    <w:rsid w:val="00BD37F9"/>
    <w:rsid w:val="00BE1F6E"/>
    <w:rsid w:val="00BE2AC3"/>
    <w:rsid w:val="00BE38CF"/>
    <w:rsid w:val="00BE3C24"/>
    <w:rsid w:val="00BE49FA"/>
    <w:rsid w:val="00BE4AD8"/>
    <w:rsid w:val="00BE4EC5"/>
    <w:rsid w:val="00BE574E"/>
    <w:rsid w:val="00BE5844"/>
    <w:rsid w:val="00BE7D0C"/>
    <w:rsid w:val="00BE7E4E"/>
    <w:rsid w:val="00BF05C5"/>
    <w:rsid w:val="00BF33DD"/>
    <w:rsid w:val="00BF357D"/>
    <w:rsid w:val="00BF696E"/>
    <w:rsid w:val="00BF6D7C"/>
    <w:rsid w:val="00BF7921"/>
    <w:rsid w:val="00C00D1C"/>
    <w:rsid w:val="00C033CC"/>
    <w:rsid w:val="00C1044C"/>
    <w:rsid w:val="00C1335B"/>
    <w:rsid w:val="00C14B90"/>
    <w:rsid w:val="00C17966"/>
    <w:rsid w:val="00C17C6B"/>
    <w:rsid w:val="00C20A2D"/>
    <w:rsid w:val="00C21ED5"/>
    <w:rsid w:val="00C2378D"/>
    <w:rsid w:val="00C23E1F"/>
    <w:rsid w:val="00C24760"/>
    <w:rsid w:val="00C24A3C"/>
    <w:rsid w:val="00C25A6E"/>
    <w:rsid w:val="00C26B59"/>
    <w:rsid w:val="00C272F8"/>
    <w:rsid w:val="00C331EE"/>
    <w:rsid w:val="00C33932"/>
    <w:rsid w:val="00C3424F"/>
    <w:rsid w:val="00C34E31"/>
    <w:rsid w:val="00C428FA"/>
    <w:rsid w:val="00C52220"/>
    <w:rsid w:val="00C5276F"/>
    <w:rsid w:val="00C52929"/>
    <w:rsid w:val="00C5388B"/>
    <w:rsid w:val="00C5481B"/>
    <w:rsid w:val="00C56649"/>
    <w:rsid w:val="00C602B6"/>
    <w:rsid w:val="00C612B7"/>
    <w:rsid w:val="00C65CBA"/>
    <w:rsid w:val="00C67F8A"/>
    <w:rsid w:val="00C70A52"/>
    <w:rsid w:val="00C737CC"/>
    <w:rsid w:val="00C73F4F"/>
    <w:rsid w:val="00C74107"/>
    <w:rsid w:val="00C75C58"/>
    <w:rsid w:val="00C807BC"/>
    <w:rsid w:val="00C813AE"/>
    <w:rsid w:val="00C82407"/>
    <w:rsid w:val="00C83357"/>
    <w:rsid w:val="00C83B04"/>
    <w:rsid w:val="00C845B4"/>
    <w:rsid w:val="00C84D8C"/>
    <w:rsid w:val="00C90638"/>
    <w:rsid w:val="00C91E8A"/>
    <w:rsid w:val="00C9334C"/>
    <w:rsid w:val="00C95C1F"/>
    <w:rsid w:val="00C9703C"/>
    <w:rsid w:val="00C97A6C"/>
    <w:rsid w:val="00CA24CB"/>
    <w:rsid w:val="00CA48ED"/>
    <w:rsid w:val="00CA5856"/>
    <w:rsid w:val="00CA605E"/>
    <w:rsid w:val="00CA731D"/>
    <w:rsid w:val="00CB10AF"/>
    <w:rsid w:val="00CB4DAA"/>
    <w:rsid w:val="00CB59FF"/>
    <w:rsid w:val="00CB5EBE"/>
    <w:rsid w:val="00CB7A14"/>
    <w:rsid w:val="00CB7AE4"/>
    <w:rsid w:val="00CB7BF3"/>
    <w:rsid w:val="00CC08DB"/>
    <w:rsid w:val="00CC38C7"/>
    <w:rsid w:val="00CC720A"/>
    <w:rsid w:val="00CD1249"/>
    <w:rsid w:val="00CD251F"/>
    <w:rsid w:val="00CD662A"/>
    <w:rsid w:val="00CE15CE"/>
    <w:rsid w:val="00CE2166"/>
    <w:rsid w:val="00CE283B"/>
    <w:rsid w:val="00CE39F9"/>
    <w:rsid w:val="00CE7C71"/>
    <w:rsid w:val="00CF0CC2"/>
    <w:rsid w:val="00CF1165"/>
    <w:rsid w:val="00CF1F2A"/>
    <w:rsid w:val="00CF1FF7"/>
    <w:rsid w:val="00CF54AC"/>
    <w:rsid w:val="00CF7951"/>
    <w:rsid w:val="00D0152B"/>
    <w:rsid w:val="00D01BD7"/>
    <w:rsid w:val="00D02047"/>
    <w:rsid w:val="00D02F1C"/>
    <w:rsid w:val="00D108E4"/>
    <w:rsid w:val="00D117B7"/>
    <w:rsid w:val="00D13137"/>
    <w:rsid w:val="00D14890"/>
    <w:rsid w:val="00D1792C"/>
    <w:rsid w:val="00D17BA6"/>
    <w:rsid w:val="00D17D13"/>
    <w:rsid w:val="00D2101B"/>
    <w:rsid w:val="00D2154E"/>
    <w:rsid w:val="00D263A3"/>
    <w:rsid w:val="00D33289"/>
    <w:rsid w:val="00D40505"/>
    <w:rsid w:val="00D4159F"/>
    <w:rsid w:val="00D44253"/>
    <w:rsid w:val="00D44528"/>
    <w:rsid w:val="00D50BDB"/>
    <w:rsid w:val="00D51D23"/>
    <w:rsid w:val="00D52E15"/>
    <w:rsid w:val="00D55E3E"/>
    <w:rsid w:val="00D71138"/>
    <w:rsid w:val="00D71A2E"/>
    <w:rsid w:val="00D7435D"/>
    <w:rsid w:val="00D83BC0"/>
    <w:rsid w:val="00D854E7"/>
    <w:rsid w:val="00D8688F"/>
    <w:rsid w:val="00D86F32"/>
    <w:rsid w:val="00D915FE"/>
    <w:rsid w:val="00D97077"/>
    <w:rsid w:val="00DA17CB"/>
    <w:rsid w:val="00DA464A"/>
    <w:rsid w:val="00DA55A2"/>
    <w:rsid w:val="00DB020A"/>
    <w:rsid w:val="00DB07A6"/>
    <w:rsid w:val="00DB2571"/>
    <w:rsid w:val="00DB2AAB"/>
    <w:rsid w:val="00DB519D"/>
    <w:rsid w:val="00DB51CE"/>
    <w:rsid w:val="00DB7DAA"/>
    <w:rsid w:val="00DC2E73"/>
    <w:rsid w:val="00DC3346"/>
    <w:rsid w:val="00DC4AD5"/>
    <w:rsid w:val="00DC6F1E"/>
    <w:rsid w:val="00DC7A4F"/>
    <w:rsid w:val="00DD1BA4"/>
    <w:rsid w:val="00DD245C"/>
    <w:rsid w:val="00DD5D49"/>
    <w:rsid w:val="00DE0F12"/>
    <w:rsid w:val="00DE1544"/>
    <w:rsid w:val="00DE3195"/>
    <w:rsid w:val="00DE326C"/>
    <w:rsid w:val="00DE3A92"/>
    <w:rsid w:val="00DE3D71"/>
    <w:rsid w:val="00DE4393"/>
    <w:rsid w:val="00DE4492"/>
    <w:rsid w:val="00DE56C9"/>
    <w:rsid w:val="00DF121D"/>
    <w:rsid w:val="00DF3119"/>
    <w:rsid w:val="00DF50D6"/>
    <w:rsid w:val="00E00D03"/>
    <w:rsid w:val="00E02780"/>
    <w:rsid w:val="00E03074"/>
    <w:rsid w:val="00E03F80"/>
    <w:rsid w:val="00E05004"/>
    <w:rsid w:val="00E069A4"/>
    <w:rsid w:val="00E12EBA"/>
    <w:rsid w:val="00E13766"/>
    <w:rsid w:val="00E148DD"/>
    <w:rsid w:val="00E16BD1"/>
    <w:rsid w:val="00E23145"/>
    <w:rsid w:val="00E23E44"/>
    <w:rsid w:val="00E23EBE"/>
    <w:rsid w:val="00E24AD2"/>
    <w:rsid w:val="00E31BC7"/>
    <w:rsid w:val="00E32B97"/>
    <w:rsid w:val="00E42B39"/>
    <w:rsid w:val="00E45501"/>
    <w:rsid w:val="00E45DE1"/>
    <w:rsid w:val="00E467A4"/>
    <w:rsid w:val="00E46B35"/>
    <w:rsid w:val="00E50C7B"/>
    <w:rsid w:val="00E5110D"/>
    <w:rsid w:val="00E54295"/>
    <w:rsid w:val="00E54E66"/>
    <w:rsid w:val="00E55065"/>
    <w:rsid w:val="00E5546D"/>
    <w:rsid w:val="00E55B4E"/>
    <w:rsid w:val="00E5607E"/>
    <w:rsid w:val="00E56A1E"/>
    <w:rsid w:val="00E6054E"/>
    <w:rsid w:val="00E60843"/>
    <w:rsid w:val="00E615D0"/>
    <w:rsid w:val="00E63BC8"/>
    <w:rsid w:val="00E656FF"/>
    <w:rsid w:val="00E66E01"/>
    <w:rsid w:val="00E674C2"/>
    <w:rsid w:val="00E72AC5"/>
    <w:rsid w:val="00E75D92"/>
    <w:rsid w:val="00E766A8"/>
    <w:rsid w:val="00E77B4F"/>
    <w:rsid w:val="00E80558"/>
    <w:rsid w:val="00E8222D"/>
    <w:rsid w:val="00E8292B"/>
    <w:rsid w:val="00E82C9F"/>
    <w:rsid w:val="00E82D1A"/>
    <w:rsid w:val="00E83982"/>
    <w:rsid w:val="00E846F4"/>
    <w:rsid w:val="00E86940"/>
    <w:rsid w:val="00E87AC4"/>
    <w:rsid w:val="00E917CC"/>
    <w:rsid w:val="00E96294"/>
    <w:rsid w:val="00EA1810"/>
    <w:rsid w:val="00EA1D52"/>
    <w:rsid w:val="00EA36AF"/>
    <w:rsid w:val="00EA7093"/>
    <w:rsid w:val="00EA71BB"/>
    <w:rsid w:val="00EA72C3"/>
    <w:rsid w:val="00EA7BD6"/>
    <w:rsid w:val="00EB072F"/>
    <w:rsid w:val="00EB21A2"/>
    <w:rsid w:val="00EB4ED4"/>
    <w:rsid w:val="00EB5FF5"/>
    <w:rsid w:val="00EB67B9"/>
    <w:rsid w:val="00EB78E9"/>
    <w:rsid w:val="00EC0CC2"/>
    <w:rsid w:val="00EC0EE4"/>
    <w:rsid w:val="00EC2FE9"/>
    <w:rsid w:val="00EC318E"/>
    <w:rsid w:val="00EC3405"/>
    <w:rsid w:val="00EC6730"/>
    <w:rsid w:val="00EC6C06"/>
    <w:rsid w:val="00ED2699"/>
    <w:rsid w:val="00ED380E"/>
    <w:rsid w:val="00ED693E"/>
    <w:rsid w:val="00ED6EFF"/>
    <w:rsid w:val="00EE0AED"/>
    <w:rsid w:val="00EE4A51"/>
    <w:rsid w:val="00EE69F6"/>
    <w:rsid w:val="00EF046D"/>
    <w:rsid w:val="00EF4491"/>
    <w:rsid w:val="00EF6172"/>
    <w:rsid w:val="00EF6449"/>
    <w:rsid w:val="00EF6F74"/>
    <w:rsid w:val="00EF72AB"/>
    <w:rsid w:val="00F005D9"/>
    <w:rsid w:val="00F03081"/>
    <w:rsid w:val="00F044D5"/>
    <w:rsid w:val="00F047D4"/>
    <w:rsid w:val="00F06031"/>
    <w:rsid w:val="00F067EC"/>
    <w:rsid w:val="00F07FC0"/>
    <w:rsid w:val="00F10420"/>
    <w:rsid w:val="00F122D1"/>
    <w:rsid w:val="00F130C7"/>
    <w:rsid w:val="00F200CC"/>
    <w:rsid w:val="00F20767"/>
    <w:rsid w:val="00F20D70"/>
    <w:rsid w:val="00F2440E"/>
    <w:rsid w:val="00F34C40"/>
    <w:rsid w:val="00F3520C"/>
    <w:rsid w:val="00F361B0"/>
    <w:rsid w:val="00F36743"/>
    <w:rsid w:val="00F37AAD"/>
    <w:rsid w:val="00F4069D"/>
    <w:rsid w:val="00F407AD"/>
    <w:rsid w:val="00F41FA7"/>
    <w:rsid w:val="00F44352"/>
    <w:rsid w:val="00F46CA2"/>
    <w:rsid w:val="00F477BA"/>
    <w:rsid w:val="00F5069B"/>
    <w:rsid w:val="00F52AD4"/>
    <w:rsid w:val="00F53EF8"/>
    <w:rsid w:val="00F54C06"/>
    <w:rsid w:val="00F55CD4"/>
    <w:rsid w:val="00F56D71"/>
    <w:rsid w:val="00F6419F"/>
    <w:rsid w:val="00F70447"/>
    <w:rsid w:val="00F70F9A"/>
    <w:rsid w:val="00F713B8"/>
    <w:rsid w:val="00F73B51"/>
    <w:rsid w:val="00F740DA"/>
    <w:rsid w:val="00F744F9"/>
    <w:rsid w:val="00F766C7"/>
    <w:rsid w:val="00F77826"/>
    <w:rsid w:val="00F77E4F"/>
    <w:rsid w:val="00F808DB"/>
    <w:rsid w:val="00F81ACE"/>
    <w:rsid w:val="00F828CA"/>
    <w:rsid w:val="00F83DC9"/>
    <w:rsid w:val="00F85048"/>
    <w:rsid w:val="00F855C1"/>
    <w:rsid w:val="00F8577D"/>
    <w:rsid w:val="00F86A13"/>
    <w:rsid w:val="00F86D31"/>
    <w:rsid w:val="00F8768F"/>
    <w:rsid w:val="00F90DDB"/>
    <w:rsid w:val="00F9180D"/>
    <w:rsid w:val="00F940C5"/>
    <w:rsid w:val="00F9454F"/>
    <w:rsid w:val="00F95E81"/>
    <w:rsid w:val="00F96623"/>
    <w:rsid w:val="00FA0AB3"/>
    <w:rsid w:val="00FA5B69"/>
    <w:rsid w:val="00FA6A61"/>
    <w:rsid w:val="00FA6F3D"/>
    <w:rsid w:val="00FA7512"/>
    <w:rsid w:val="00FB283D"/>
    <w:rsid w:val="00FB4F0A"/>
    <w:rsid w:val="00FB4F8C"/>
    <w:rsid w:val="00FC1FDA"/>
    <w:rsid w:val="00FC2EEA"/>
    <w:rsid w:val="00FC5164"/>
    <w:rsid w:val="00FC6BB0"/>
    <w:rsid w:val="00FD1474"/>
    <w:rsid w:val="00FD64B6"/>
    <w:rsid w:val="00FD79F5"/>
    <w:rsid w:val="00FE01B6"/>
    <w:rsid w:val="00FE070F"/>
    <w:rsid w:val="00FE16A1"/>
    <w:rsid w:val="00FE31C8"/>
    <w:rsid w:val="00FE34E3"/>
    <w:rsid w:val="00FE3B84"/>
    <w:rsid w:val="00FE4E8F"/>
    <w:rsid w:val="00FE606B"/>
    <w:rsid w:val="00FE6212"/>
    <w:rsid w:val="00FE6585"/>
    <w:rsid w:val="00FF0DD2"/>
    <w:rsid w:val="00FF18BD"/>
    <w:rsid w:val="00FF2110"/>
    <w:rsid w:val="00FF2548"/>
    <w:rsid w:val="00FF2C52"/>
    <w:rsid w:val="00FF4434"/>
    <w:rsid w:val="00FF75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014AF4"/>
  <w15:chartTrackingRefBased/>
  <w15:docId w15:val="{69728981-BCC4-4741-850A-2656B9B87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33A"/>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631E53"/>
    <w:pPr>
      <w:keepNext/>
      <w:numPr>
        <w:numId w:val="46"/>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b/>
      <w:sz w:val="26"/>
      <w:szCs w:val="22"/>
      <w:lang w:val="en-GB" w:eastAsia="ja-JP"/>
    </w:rPr>
  </w:style>
  <w:style w:type="character" w:customStyle="1" w:styleId="Heading2Char">
    <w:name w:val="Heading 2 Char"/>
    <w:link w:val="Heading2"/>
    <w:uiPriority w:val="2"/>
    <w:rsid w:val="001B51CD"/>
    <w:rPr>
      <w:b/>
      <w:sz w:val="24"/>
      <w:szCs w:val="22"/>
      <w:lang w:val="en-GB" w:eastAsia="ja-JP"/>
    </w:rPr>
  </w:style>
  <w:style w:type="character" w:customStyle="1" w:styleId="Heading3Char">
    <w:name w:val="Heading 3 Char"/>
    <w:link w:val="Heading3"/>
    <w:uiPriority w:val="3"/>
    <w:rsid w:val="001B51CD"/>
    <w:rPr>
      <w:b/>
      <w:sz w:val="22"/>
      <w:szCs w:val="22"/>
      <w:lang w:val="en-GB" w:eastAsia="ja-JP"/>
    </w:rPr>
  </w:style>
  <w:style w:type="character" w:customStyle="1" w:styleId="Heading4Char">
    <w:name w:val="Heading 4 Char"/>
    <w:link w:val="Heading4"/>
    <w:uiPriority w:val="4"/>
    <w:rsid w:val="00F828CA"/>
    <w:rPr>
      <w:b/>
      <w:sz w:val="22"/>
      <w:szCs w:val="22"/>
      <w:lang w:val="en-GB" w:eastAsia="ja-JP"/>
    </w:rPr>
  </w:style>
  <w:style w:type="character" w:customStyle="1" w:styleId="Heading5Char">
    <w:name w:val="Heading 5 Char"/>
    <w:link w:val="Heading5"/>
    <w:uiPriority w:val="5"/>
    <w:rsid w:val="001B51CD"/>
    <w:rPr>
      <w:b/>
      <w:sz w:val="22"/>
      <w:szCs w:val="22"/>
      <w:lang w:val="en-GB" w:eastAsia="ja-JP"/>
    </w:rPr>
  </w:style>
  <w:style w:type="character" w:customStyle="1" w:styleId="Heading6Char">
    <w:name w:val="Heading 6 Char"/>
    <w:link w:val="Heading6"/>
    <w:uiPriority w:val="6"/>
    <w:rsid w:val="001B51CD"/>
    <w:rPr>
      <w:b/>
      <w:sz w:val="22"/>
      <w:szCs w:val="22"/>
      <w:lang w:val="en-GB" w:eastAsia="ja-JP"/>
    </w:rPr>
  </w:style>
  <w:style w:type="paragraph" w:customStyle="1" w:styleId="a2">
    <w:name w:val="a2"/>
    <w:basedOn w:val="Normal"/>
    <w:next w:val="Normal"/>
    <w:rsid w:val="0054733A"/>
    <w:pPr>
      <w:keepNext/>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rsid w:val="00F828CA"/>
    <w:pPr>
      <w:keepNext/>
      <w:spacing w:before="60" w:line="250" w:lineRule="atLeast"/>
      <w:jc w:val="left"/>
      <w:outlineLvl w:val="0"/>
    </w:pPr>
    <w:rPr>
      <w:b/>
      <w:sz w:val="24"/>
      <w:lang w:eastAsia="ja-JP"/>
    </w:rPr>
  </w:style>
  <w:style w:type="paragraph" w:customStyle="1" w:styleId="a4">
    <w:name w:val="a4"/>
    <w:basedOn w:val="Normal"/>
    <w:next w:val="Normal"/>
    <w:rsid w:val="001B51CD"/>
    <w:pPr>
      <w:keepNext/>
      <w:tabs>
        <w:tab w:val="left" w:pos="880"/>
      </w:tabs>
      <w:spacing w:before="60"/>
      <w:jc w:val="left"/>
      <w:outlineLvl w:val="0"/>
    </w:pPr>
    <w:rPr>
      <w:b/>
      <w:bCs/>
      <w:iCs/>
      <w:lang w:eastAsia="ja-JP"/>
    </w:rPr>
  </w:style>
  <w:style w:type="paragraph" w:customStyle="1" w:styleId="a5">
    <w:name w:val="a5"/>
    <w:basedOn w:val="Normal"/>
    <w:next w:val="Normal"/>
    <w:rsid w:val="00F828CA"/>
    <w:pPr>
      <w:keepNext/>
      <w:tabs>
        <w:tab w:val="left" w:pos="1247"/>
        <w:tab w:val="left" w:pos="1360"/>
      </w:tabs>
      <w:spacing w:before="60"/>
      <w:jc w:val="left"/>
      <w:outlineLvl w:val="0"/>
    </w:pPr>
    <w:rPr>
      <w:b/>
      <w:bCs/>
      <w:iCs/>
      <w:lang w:eastAsia="ja-JP"/>
    </w:rPr>
  </w:style>
  <w:style w:type="paragraph" w:customStyle="1" w:styleId="a6">
    <w:name w:val="a6"/>
    <w:basedOn w:val="Normal"/>
    <w:next w:val="Normal"/>
    <w:rsid w:val="00F828CA"/>
    <w:pPr>
      <w:keepNext/>
      <w:tabs>
        <w:tab w:val="left" w:pos="1247"/>
        <w:tab w:val="left" w:pos="1360"/>
      </w:tabs>
      <w:spacing w:before="60"/>
      <w:jc w:val="left"/>
      <w:outlineLvl w:val="0"/>
    </w:pPr>
    <w:rPr>
      <w:b/>
      <w:bCs/>
      <w:lang w:eastAsia="ja-JP"/>
    </w:rPr>
  </w:style>
  <w:style w:type="paragraph" w:customStyle="1" w:styleId="ANNEX">
    <w:name w:val="ANNEX"/>
    <w:basedOn w:val="Normal"/>
    <w:next w:val="Normal"/>
    <w:rsid w:val="00F77E4F"/>
    <w:pPr>
      <w:keepNext/>
      <w:pageBreakBefore/>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0">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clear" w:pos="403"/>
      </w:tabs>
      <w:spacing w:before="120" w:after="0"/>
      <w:jc w:val="left"/>
    </w:pPr>
    <w:rPr>
      <w:rFonts w:asciiTheme="minorHAnsi" w:hAnsiTheme="minorHAnsi" w:cstheme="minorHAnsi"/>
      <w:b/>
      <w:bCs/>
      <w:i/>
      <w:iCs/>
      <w:sz w:val="24"/>
      <w:szCs w:val="24"/>
    </w:rPr>
  </w:style>
  <w:style w:type="paragraph" w:styleId="TOC2">
    <w:name w:val="toc 2"/>
    <w:basedOn w:val="TOC1"/>
    <w:next w:val="Normal"/>
    <w:uiPriority w:val="39"/>
    <w:rsid w:val="00264095"/>
    <w:pPr>
      <w:ind w:left="220"/>
    </w:pPr>
    <w:rPr>
      <w:i w:val="0"/>
      <w:iCs w:val="0"/>
      <w:sz w:val="22"/>
      <w:szCs w:val="22"/>
    </w:rPr>
  </w:style>
  <w:style w:type="paragraph" w:styleId="TOC3">
    <w:name w:val="toc 3"/>
    <w:basedOn w:val="TOC2"/>
    <w:next w:val="Normal"/>
    <w:uiPriority w:val="39"/>
    <w:rsid w:val="00264095"/>
    <w:pPr>
      <w:spacing w:before="0"/>
      <w:ind w:left="440"/>
    </w:pPr>
    <w:rPr>
      <w:b w:val="0"/>
      <w:bCs w:val="0"/>
      <w:sz w:val="20"/>
      <w:szCs w:val="20"/>
    </w:rPr>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051C5A"/>
    <w:pPr>
      <w:keepLines/>
      <w:tabs>
        <w:tab w:val="clear" w:pos="403"/>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after="0" w:line="240" w:lineRule="auto"/>
      <w:jc w:val="left"/>
    </w:pPr>
    <w:rPr>
      <w:rFonts w:ascii="Courier New" w:hAnsi="Courier New"/>
      <w:sz w:val="20"/>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character" w:customStyle="1" w:styleId="CodeChar">
    <w:name w:val="Code Char"/>
    <w:uiPriority w:val="1"/>
    <w:qFormat/>
    <w:rsid w:val="00A52B95"/>
    <w:rPr>
      <w:rFonts w:ascii="Courier New" w:hAnsi="Courier New"/>
    </w:rPr>
  </w:style>
  <w:style w:type="paragraph" w:customStyle="1" w:styleId="Note">
    <w:name w:val="Note"/>
    <w:basedOn w:val="Normal"/>
    <w:link w:val="NoteZchn"/>
    <w:qFormat/>
    <w:rsid w:val="00C25A6E"/>
    <w:pPr>
      <w:tabs>
        <w:tab w:val="clear" w:pos="403"/>
        <w:tab w:val="left" w:pos="1584"/>
      </w:tabs>
      <w:spacing w:line="220" w:lineRule="atLeast"/>
      <w:ind w:left="720" w:right="720"/>
    </w:pPr>
    <w:rPr>
      <w:sz w:val="20"/>
    </w:rPr>
  </w:style>
  <w:style w:type="character" w:customStyle="1" w:styleId="NoteZchn">
    <w:name w:val="Note Zchn"/>
    <w:link w:val="Note"/>
    <w:rsid w:val="00C25A6E"/>
    <w:rPr>
      <w:szCs w:val="22"/>
      <w:lang w:val="en-GB"/>
    </w:rPr>
  </w:style>
  <w:style w:type="character" w:styleId="CommentReference">
    <w:name w:val="annotation reference"/>
    <w:basedOn w:val="DefaultParagraphFont"/>
    <w:uiPriority w:val="99"/>
    <w:semiHidden/>
    <w:unhideWhenUsed/>
    <w:rsid w:val="00D71138"/>
    <w:rPr>
      <w:sz w:val="16"/>
      <w:szCs w:val="16"/>
    </w:rPr>
  </w:style>
  <w:style w:type="paragraph" w:customStyle="1" w:styleId="BoxTable">
    <w:name w:val="BoxTable"/>
    <w:basedOn w:val="Normal"/>
    <w:link w:val="BoxTableChar"/>
    <w:qFormat/>
    <w:rsid w:val="00EF6F74"/>
    <w:pPr>
      <w:keepNext/>
      <w:keepLines/>
      <w:tabs>
        <w:tab w:val="clear" w:pos="403"/>
      </w:tabs>
      <w:spacing w:after="0" w:line="230" w:lineRule="atLeast"/>
      <w:jc w:val="left"/>
    </w:pPr>
    <w:rPr>
      <w:szCs w:val="24"/>
    </w:rPr>
  </w:style>
  <w:style w:type="character" w:customStyle="1" w:styleId="BoxTableChar">
    <w:name w:val="BoxTable Char"/>
    <w:link w:val="BoxTable"/>
    <w:rsid w:val="00EF6F74"/>
    <w:rPr>
      <w:rFonts w:eastAsia="MS Mincho"/>
      <w:sz w:val="22"/>
      <w:szCs w:val="24"/>
      <w:lang w:val="en-GB"/>
    </w:rPr>
  </w:style>
  <w:style w:type="paragraph" w:customStyle="1" w:styleId="fields">
    <w:name w:val="fields"/>
    <w:basedOn w:val="Normal"/>
    <w:link w:val="fieldsZchn"/>
    <w:rsid w:val="00EF6F74"/>
    <w:pPr>
      <w:tabs>
        <w:tab w:val="clear" w:pos="403"/>
        <w:tab w:val="left" w:pos="1440"/>
        <w:tab w:val="left" w:pos="8010"/>
      </w:tabs>
      <w:spacing w:after="220" w:line="240" w:lineRule="auto"/>
      <w:ind w:left="720" w:hanging="360"/>
      <w:contextualSpacing/>
    </w:pPr>
    <w:rPr>
      <w:szCs w:val="20"/>
      <w:lang w:eastAsia="ja-JP"/>
    </w:rPr>
  </w:style>
  <w:style w:type="character" w:customStyle="1" w:styleId="fieldsZchn">
    <w:name w:val="fields Zchn"/>
    <w:link w:val="fields"/>
    <w:rsid w:val="00EF6F74"/>
    <w:rPr>
      <w:rFonts w:eastAsia="MS Mincho"/>
      <w:sz w:val="22"/>
      <w:lang w:val="en-GB" w:eastAsia="ja-JP"/>
    </w:rPr>
  </w:style>
  <w:style w:type="paragraph" w:styleId="ListParagraph">
    <w:name w:val="List Paragraph"/>
    <w:basedOn w:val="Normal"/>
    <w:uiPriority w:val="34"/>
    <w:semiHidden/>
    <w:qFormat/>
    <w:rsid w:val="00DC2E73"/>
    <w:pPr>
      <w:ind w:left="720"/>
    </w:pPr>
  </w:style>
  <w:style w:type="paragraph" w:styleId="CommentText">
    <w:name w:val="annotation text"/>
    <w:basedOn w:val="Normal"/>
    <w:link w:val="CommentTextChar"/>
    <w:uiPriority w:val="99"/>
    <w:unhideWhenUsed/>
    <w:rsid w:val="00D71138"/>
    <w:pPr>
      <w:spacing w:line="240" w:lineRule="auto"/>
    </w:pPr>
    <w:rPr>
      <w:sz w:val="20"/>
      <w:szCs w:val="20"/>
    </w:rPr>
  </w:style>
  <w:style w:type="character" w:customStyle="1" w:styleId="CommentTextChar">
    <w:name w:val="Comment Text Char"/>
    <w:basedOn w:val="DefaultParagraphFont"/>
    <w:link w:val="CommentText"/>
    <w:uiPriority w:val="99"/>
    <w:rsid w:val="00D71138"/>
    <w:rPr>
      <w:lang w:val="en-GB"/>
    </w:rPr>
  </w:style>
  <w:style w:type="paragraph" w:styleId="CommentSubject">
    <w:name w:val="annotation subject"/>
    <w:basedOn w:val="CommentText"/>
    <w:next w:val="CommentText"/>
    <w:link w:val="CommentSubjectChar"/>
    <w:uiPriority w:val="99"/>
    <w:semiHidden/>
    <w:unhideWhenUsed/>
    <w:rsid w:val="00D71138"/>
    <w:rPr>
      <w:b/>
      <w:bCs/>
    </w:rPr>
  </w:style>
  <w:style w:type="character" w:customStyle="1" w:styleId="CommentSubjectChar">
    <w:name w:val="Comment Subject Char"/>
    <w:basedOn w:val="CommentTextChar"/>
    <w:link w:val="CommentSubject"/>
    <w:uiPriority w:val="99"/>
    <w:semiHidden/>
    <w:rsid w:val="00D71138"/>
    <w:rPr>
      <w:b/>
      <w:bCs/>
      <w:lang w:val="en-GB"/>
    </w:rPr>
  </w:style>
  <w:style w:type="paragraph" w:styleId="TOC4">
    <w:name w:val="toc 4"/>
    <w:basedOn w:val="Normal"/>
    <w:next w:val="Normal"/>
    <w:autoRedefine/>
    <w:uiPriority w:val="39"/>
    <w:unhideWhenUsed/>
    <w:rsid w:val="00812959"/>
    <w:pPr>
      <w:tabs>
        <w:tab w:val="clear" w:pos="403"/>
      </w:tabs>
      <w:spacing w:after="0"/>
      <w:ind w:left="660"/>
      <w:jc w:val="left"/>
    </w:pPr>
    <w:rPr>
      <w:rFonts w:asciiTheme="minorHAnsi" w:hAnsiTheme="minorHAnsi" w:cstheme="minorHAnsi"/>
      <w:sz w:val="20"/>
      <w:szCs w:val="20"/>
    </w:rPr>
  </w:style>
  <w:style w:type="paragraph" w:styleId="TOC5">
    <w:name w:val="toc 5"/>
    <w:basedOn w:val="Normal"/>
    <w:next w:val="Normal"/>
    <w:autoRedefine/>
    <w:uiPriority w:val="39"/>
    <w:unhideWhenUsed/>
    <w:rsid w:val="00812959"/>
    <w:pPr>
      <w:tabs>
        <w:tab w:val="clear" w:pos="403"/>
      </w:tabs>
      <w:spacing w:after="0"/>
      <w:ind w:left="880"/>
      <w:jc w:val="left"/>
    </w:pPr>
    <w:rPr>
      <w:rFonts w:asciiTheme="minorHAnsi" w:hAnsiTheme="minorHAnsi" w:cstheme="minorHAnsi"/>
      <w:sz w:val="20"/>
      <w:szCs w:val="20"/>
    </w:rPr>
  </w:style>
  <w:style w:type="character" w:customStyle="1" w:styleId="Courier">
    <w:name w:val="Courier"/>
    <w:rsid w:val="003B3DA7"/>
    <w:rPr>
      <w:rFonts w:ascii="Courier New" w:hAnsi="Courier New"/>
    </w:rPr>
  </w:style>
  <w:style w:type="paragraph" w:customStyle="1" w:styleId="termNum">
    <w:name w:val="termNum"/>
    <w:basedOn w:val="Heading2"/>
    <w:next w:val="Normal"/>
    <w:link w:val="termNumChar"/>
    <w:qFormat/>
    <w:rsid w:val="00171257"/>
    <w:pPr>
      <w:numPr>
        <w:numId w:val="4"/>
      </w:numPr>
      <w:spacing w:after="60" w:line="250" w:lineRule="exact"/>
      <w:ind w:left="0" w:firstLine="0"/>
    </w:pPr>
    <w:rPr>
      <w:szCs w:val="20"/>
    </w:rPr>
  </w:style>
  <w:style w:type="character" w:customStyle="1" w:styleId="termNumChar">
    <w:name w:val="termNum Char"/>
    <w:basedOn w:val="Heading2Char"/>
    <w:link w:val="termNum"/>
    <w:rsid w:val="00171257"/>
    <w:rPr>
      <w:b/>
      <w:sz w:val="24"/>
      <w:szCs w:val="22"/>
      <w:lang w:val="en-GB" w:eastAsia="ja-JP"/>
    </w:rPr>
  </w:style>
  <w:style w:type="character" w:customStyle="1" w:styleId="stddocNumber">
    <w:name w:val="std_docNumber"/>
    <w:rsid w:val="00171257"/>
    <w:rPr>
      <w:rFonts w:ascii="Cambria" w:hAnsi="Cambria"/>
      <w:bdr w:val="none" w:sz="0" w:space="0" w:color="auto"/>
      <w:shd w:val="clear" w:color="auto" w:fill="F2DBDB"/>
    </w:rPr>
  </w:style>
  <w:style w:type="character" w:customStyle="1" w:styleId="stddocPartNumber">
    <w:name w:val="std_docPartNumber"/>
    <w:rsid w:val="00171257"/>
    <w:rPr>
      <w:rFonts w:ascii="Cambria" w:hAnsi="Cambria"/>
      <w:bdr w:val="none" w:sz="0" w:space="0" w:color="auto"/>
      <w:shd w:val="clear" w:color="auto" w:fill="EAF1DD"/>
    </w:rPr>
  </w:style>
  <w:style w:type="character" w:customStyle="1" w:styleId="stdpublisher">
    <w:name w:val="std_publisher"/>
    <w:rsid w:val="00171257"/>
    <w:rPr>
      <w:rFonts w:ascii="Cambria" w:hAnsi="Cambria"/>
      <w:bdr w:val="none" w:sz="0" w:space="0" w:color="auto"/>
      <w:shd w:val="clear" w:color="auto" w:fill="C6D9F1"/>
    </w:rPr>
  </w:style>
  <w:style w:type="paragraph" w:customStyle="1" w:styleId="ISOMB">
    <w:name w:val="ISO_MB"/>
    <w:basedOn w:val="Normal"/>
    <w:rsid w:val="006058CD"/>
    <w:pPr>
      <w:tabs>
        <w:tab w:val="clear" w:pos="403"/>
      </w:tabs>
      <w:spacing w:before="210" w:after="0" w:line="210" w:lineRule="exact"/>
      <w:jc w:val="left"/>
    </w:pPr>
    <w:rPr>
      <w:rFonts w:ascii="Arial" w:eastAsia="Times New Roman" w:hAnsi="Arial"/>
      <w:sz w:val="18"/>
      <w:szCs w:val="20"/>
    </w:rPr>
  </w:style>
  <w:style w:type="paragraph" w:styleId="Revision">
    <w:name w:val="Revision"/>
    <w:hidden/>
    <w:uiPriority w:val="99"/>
    <w:semiHidden/>
    <w:rsid w:val="00C95C1F"/>
    <w:rPr>
      <w:sz w:val="22"/>
      <w:szCs w:val="22"/>
      <w:lang w:val="en-GB"/>
    </w:rPr>
  </w:style>
  <w:style w:type="paragraph" w:styleId="FootnoteText">
    <w:name w:val="footnote text"/>
    <w:basedOn w:val="Normal"/>
    <w:link w:val="FootnoteTextChar"/>
    <w:uiPriority w:val="99"/>
    <w:semiHidden/>
    <w:unhideWhenUsed/>
    <w:rsid w:val="00C933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334C"/>
    <w:rPr>
      <w:lang w:val="en-GB"/>
    </w:rPr>
  </w:style>
  <w:style w:type="character" w:styleId="FootnoteReference">
    <w:name w:val="footnote reference"/>
    <w:basedOn w:val="DefaultParagraphFont"/>
    <w:uiPriority w:val="99"/>
    <w:semiHidden/>
    <w:unhideWhenUsed/>
    <w:rsid w:val="00C9334C"/>
    <w:rPr>
      <w:vertAlign w:val="superscript"/>
    </w:rPr>
  </w:style>
  <w:style w:type="character" w:customStyle="1" w:styleId="jlqj4b">
    <w:name w:val="jlqj4b"/>
    <w:basedOn w:val="DefaultParagraphFont"/>
    <w:rsid w:val="008A7A2D"/>
  </w:style>
  <w:style w:type="character" w:styleId="UnresolvedMention">
    <w:name w:val="Unresolved Mention"/>
    <w:basedOn w:val="DefaultParagraphFont"/>
    <w:uiPriority w:val="99"/>
    <w:semiHidden/>
    <w:unhideWhenUsed/>
    <w:rsid w:val="00FF18BD"/>
    <w:rPr>
      <w:color w:val="605E5C"/>
      <w:shd w:val="clear" w:color="auto" w:fill="E1DFDD"/>
    </w:rPr>
  </w:style>
  <w:style w:type="character" w:customStyle="1" w:styleId="js-issue-title">
    <w:name w:val="js-issue-title"/>
    <w:basedOn w:val="DefaultParagraphFont"/>
    <w:rsid w:val="00881CBE"/>
  </w:style>
  <w:style w:type="character" w:customStyle="1" w:styleId="apple-converted-space">
    <w:name w:val="apple-converted-space"/>
    <w:basedOn w:val="DefaultParagraphFont"/>
    <w:rsid w:val="00EE0AED"/>
  </w:style>
  <w:style w:type="table" w:customStyle="1" w:styleId="TableGrid1">
    <w:name w:val="Table Grid1"/>
    <w:basedOn w:val="TableNormal"/>
    <w:next w:val="TableGrid"/>
    <w:uiPriority w:val="39"/>
    <w:rsid w:val="007F4E21"/>
    <w:pPr>
      <w:widowControl w:val="0"/>
      <w:autoSpaceDE w:val="0"/>
      <w:autoSpaceDN w:val="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F4E21"/>
    <w:pPr>
      <w:spacing w:after="200" w:line="240" w:lineRule="auto"/>
    </w:pPr>
    <w:rPr>
      <w:i/>
      <w:iCs/>
      <w:color w:val="44546A" w:themeColor="text2"/>
      <w:sz w:val="18"/>
      <w:szCs w:val="18"/>
    </w:rPr>
  </w:style>
  <w:style w:type="paragraph" w:customStyle="1" w:styleId="code0">
    <w:name w:val="code"/>
    <w:basedOn w:val="Normal"/>
    <w:next w:val="Normal"/>
    <w:link w:val="codeZchn"/>
    <w:autoRedefine/>
    <w:qFormat/>
    <w:rsid w:val="00F047D4"/>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20" w:after="120" w:line="240" w:lineRule="auto"/>
      <w:ind w:left="360"/>
      <w:jc w:val="left"/>
    </w:pPr>
    <w:rPr>
      <w:rFonts w:ascii="Courier" w:hAnsi="Courier"/>
      <w:noProof/>
      <w:sz w:val="20"/>
    </w:rPr>
  </w:style>
  <w:style w:type="character" w:customStyle="1" w:styleId="codeZchn">
    <w:name w:val="code Zchn"/>
    <w:link w:val="code0"/>
    <w:rsid w:val="00F047D4"/>
    <w:rPr>
      <w:rFonts w:ascii="Courier" w:hAnsi="Courier"/>
      <w:noProof/>
      <w:szCs w:val="22"/>
      <w:lang w:val="en-GB"/>
    </w:rPr>
  </w:style>
  <w:style w:type="paragraph" w:customStyle="1" w:styleId="RefNorm">
    <w:name w:val="RefNorm"/>
    <w:basedOn w:val="Normal"/>
    <w:rsid w:val="00C5276F"/>
    <w:pPr>
      <w:tabs>
        <w:tab w:val="clear" w:pos="403"/>
      </w:tabs>
    </w:pPr>
    <w:rPr>
      <w:rFonts w:eastAsia="Calibri"/>
    </w:rPr>
  </w:style>
  <w:style w:type="character" w:customStyle="1" w:styleId="stddocTitle">
    <w:name w:val="std_docTitle"/>
    <w:rsid w:val="00C5276F"/>
    <w:rPr>
      <w:rFonts w:ascii="Cambria" w:hAnsi="Cambria"/>
      <w:i/>
      <w:bdr w:val="none" w:sz="0" w:space="0" w:color="auto"/>
      <w:shd w:val="clear" w:color="auto" w:fill="FDE9D9"/>
    </w:rPr>
  </w:style>
  <w:style w:type="paragraph" w:customStyle="1" w:styleId="Bibliography1">
    <w:name w:val="Bibliography1"/>
    <w:basedOn w:val="Normal"/>
    <w:rsid w:val="00C5276F"/>
    <w:pPr>
      <w:numPr>
        <w:numId w:val="20"/>
      </w:numPr>
      <w:tabs>
        <w:tab w:val="clear" w:pos="360"/>
        <w:tab w:val="clear" w:pos="403"/>
        <w:tab w:val="left" w:pos="660"/>
      </w:tabs>
      <w:spacing w:line="230" w:lineRule="atLeast"/>
    </w:pPr>
    <w:rPr>
      <w:szCs w:val="20"/>
      <w:lang w:val="de-DE" w:eastAsia="ja-JP"/>
    </w:rPr>
  </w:style>
  <w:style w:type="paragraph" w:customStyle="1" w:styleId="NoSpacing1">
    <w:name w:val="No Spacing1"/>
    <w:basedOn w:val="Normal"/>
    <w:autoRedefine/>
    <w:qFormat/>
    <w:rsid w:val="008E760A"/>
    <w:pPr>
      <w:tabs>
        <w:tab w:val="clear" w:pos="403"/>
      </w:tabs>
      <w:spacing w:line="240" w:lineRule="auto"/>
    </w:pPr>
    <w:rPr>
      <w:rFonts w:ascii="Times New Roman" w:eastAsia="SimSun" w:hAnsi="Times New Roman"/>
      <w:sz w:val="24"/>
      <w:szCs w:val="24"/>
      <w:lang w:val="fr-FR" w:eastAsia="zh-CN"/>
    </w:rPr>
  </w:style>
  <w:style w:type="numbering" w:customStyle="1" w:styleId="CurrentList1">
    <w:name w:val="Current List1"/>
    <w:uiPriority w:val="99"/>
    <w:rsid w:val="001776C7"/>
    <w:pPr>
      <w:numPr>
        <w:numId w:val="30"/>
      </w:numPr>
    </w:pPr>
  </w:style>
  <w:style w:type="numbering" w:customStyle="1" w:styleId="CurrentList2">
    <w:name w:val="Current List2"/>
    <w:uiPriority w:val="99"/>
    <w:rsid w:val="001776C7"/>
    <w:pPr>
      <w:numPr>
        <w:numId w:val="31"/>
      </w:numPr>
    </w:pPr>
  </w:style>
  <w:style w:type="numbering" w:customStyle="1" w:styleId="CurrentList3">
    <w:name w:val="Current List3"/>
    <w:uiPriority w:val="99"/>
    <w:rsid w:val="001776C7"/>
    <w:pPr>
      <w:numPr>
        <w:numId w:val="32"/>
      </w:numPr>
    </w:pPr>
  </w:style>
  <w:style w:type="paragraph" w:customStyle="1" w:styleId="Default">
    <w:name w:val="Default"/>
    <w:rsid w:val="001776C7"/>
    <w:pPr>
      <w:autoSpaceDE w:val="0"/>
      <w:autoSpaceDN w:val="0"/>
      <w:adjustRightInd w:val="0"/>
    </w:pPr>
    <w:rPr>
      <w:rFonts w:ascii="Arial" w:hAnsi="Arial" w:cs="Arial"/>
      <w:color w:val="000000"/>
      <w:sz w:val="24"/>
      <w:szCs w:val="24"/>
      <w:lang w:val="fr-FR" w:eastAsia="fr-FR"/>
    </w:rPr>
  </w:style>
  <w:style w:type="numbering" w:customStyle="1" w:styleId="CurrentList4">
    <w:name w:val="Current List4"/>
    <w:uiPriority w:val="99"/>
    <w:rsid w:val="001776C7"/>
    <w:pPr>
      <w:numPr>
        <w:numId w:val="33"/>
      </w:numPr>
    </w:pPr>
  </w:style>
  <w:style w:type="numbering" w:customStyle="1" w:styleId="CurrentList5">
    <w:name w:val="Current List5"/>
    <w:uiPriority w:val="99"/>
    <w:rsid w:val="001776C7"/>
    <w:pPr>
      <w:numPr>
        <w:numId w:val="34"/>
      </w:numPr>
    </w:pPr>
  </w:style>
  <w:style w:type="numbering" w:customStyle="1" w:styleId="CurrentList6">
    <w:name w:val="Current List6"/>
    <w:uiPriority w:val="99"/>
    <w:rsid w:val="001776C7"/>
    <w:pPr>
      <w:numPr>
        <w:numId w:val="36"/>
      </w:numPr>
    </w:pPr>
  </w:style>
  <w:style w:type="numbering" w:customStyle="1" w:styleId="CurrentList7">
    <w:name w:val="Current List7"/>
    <w:uiPriority w:val="99"/>
    <w:rsid w:val="001776C7"/>
    <w:pPr>
      <w:numPr>
        <w:numId w:val="38"/>
      </w:numPr>
    </w:pPr>
  </w:style>
  <w:style w:type="numbering" w:customStyle="1" w:styleId="CurrentList8">
    <w:name w:val="Current List8"/>
    <w:uiPriority w:val="99"/>
    <w:rsid w:val="001776C7"/>
    <w:pPr>
      <w:numPr>
        <w:numId w:val="40"/>
      </w:numPr>
    </w:pPr>
  </w:style>
  <w:style w:type="numbering" w:customStyle="1" w:styleId="CurrentList9">
    <w:name w:val="Current List9"/>
    <w:uiPriority w:val="99"/>
    <w:rsid w:val="001776C7"/>
    <w:pPr>
      <w:numPr>
        <w:numId w:val="41"/>
      </w:numPr>
    </w:pPr>
  </w:style>
  <w:style w:type="numbering" w:customStyle="1" w:styleId="CurrentList10">
    <w:name w:val="Current List10"/>
    <w:uiPriority w:val="99"/>
    <w:rsid w:val="001776C7"/>
    <w:pPr>
      <w:numPr>
        <w:numId w:val="47"/>
      </w:numPr>
    </w:pPr>
  </w:style>
  <w:style w:type="numbering" w:customStyle="1" w:styleId="CurrentList11">
    <w:name w:val="Current List11"/>
    <w:uiPriority w:val="99"/>
    <w:rsid w:val="00631E53"/>
    <w:pPr>
      <w:numPr>
        <w:numId w:val="50"/>
      </w:numPr>
    </w:pPr>
  </w:style>
  <w:style w:type="paragraph" w:styleId="TOCHeading">
    <w:name w:val="TOC Heading"/>
    <w:basedOn w:val="Heading1"/>
    <w:next w:val="Normal"/>
    <w:uiPriority w:val="39"/>
    <w:unhideWhenUsed/>
    <w:qFormat/>
    <w:rsid w:val="004B4759"/>
    <w:pPr>
      <w:keepLines/>
      <w:numPr>
        <w:numId w:val="0"/>
      </w:numPr>
      <w:tabs>
        <w:tab w:val="clear" w:pos="400"/>
        <w:tab w:val="clear" w:pos="560"/>
      </w:tabs>
      <w:suppressAutoHyphens w:val="0"/>
      <w:spacing w:before="480" w:after="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6">
    <w:name w:val="toc 6"/>
    <w:basedOn w:val="Normal"/>
    <w:next w:val="Normal"/>
    <w:autoRedefine/>
    <w:uiPriority w:val="39"/>
    <w:semiHidden/>
    <w:unhideWhenUsed/>
    <w:rsid w:val="004B4759"/>
    <w:pPr>
      <w:tabs>
        <w:tab w:val="clear" w:pos="403"/>
      </w:tabs>
      <w:spacing w:after="0"/>
      <w:ind w:left="1100"/>
      <w:jc w:val="left"/>
    </w:pPr>
    <w:rPr>
      <w:rFonts w:asciiTheme="minorHAnsi" w:hAnsiTheme="minorHAnsi" w:cstheme="minorHAnsi"/>
      <w:sz w:val="20"/>
      <w:szCs w:val="20"/>
    </w:rPr>
  </w:style>
  <w:style w:type="paragraph" w:styleId="TOC7">
    <w:name w:val="toc 7"/>
    <w:basedOn w:val="Normal"/>
    <w:next w:val="Normal"/>
    <w:autoRedefine/>
    <w:uiPriority w:val="39"/>
    <w:semiHidden/>
    <w:unhideWhenUsed/>
    <w:rsid w:val="004B4759"/>
    <w:pPr>
      <w:tabs>
        <w:tab w:val="clear" w:pos="403"/>
      </w:tabs>
      <w:spacing w:after="0"/>
      <w:ind w:left="1320"/>
      <w:jc w:val="left"/>
    </w:pPr>
    <w:rPr>
      <w:rFonts w:asciiTheme="minorHAnsi" w:hAnsiTheme="minorHAnsi" w:cstheme="minorHAnsi"/>
      <w:sz w:val="20"/>
      <w:szCs w:val="20"/>
    </w:rPr>
  </w:style>
  <w:style w:type="paragraph" w:styleId="TOC8">
    <w:name w:val="toc 8"/>
    <w:basedOn w:val="Normal"/>
    <w:next w:val="Normal"/>
    <w:autoRedefine/>
    <w:uiPriority w:val="39"/>
    <w:semiHidden/>
    <w:unhideWhenUsed/>
    <w:rsid w:val="004B4759"/>
    <w:pPr>
      <w:tabs>
        <w:tab w:val="clear" w:pos="403"/>
      </w:tabs>
      <w:spacing w:after="0"/>
      <w:ind w:left="1540"/>
      <w:jc w:val="left"/>
    </w:pPr>
    <w:rPr>
      <w:rFonts w:asciiTheme="minorHAnsi" w:hAnsiTheme="minorHAnsi" w:cstheme="minorHAnsi"/>
      <w:sz w:val="20"/>
      <w:szCs w:val="20"/>
    </w:rPr>
  </w:style>
  <w:style w:type="paragraph" w:styleId="TOC9">
    <w:name w:val="toc 9"/>
    <w:basedOn w:val="Normal"/>
    <w:next w:val="Normal"/>
    <w:autoRedefine/>
    <w:uiPriority w:val="39"/>
    <w:semiHidden/>
    <w:unhideWhenUsed/>
    <w:rsid w:val="004B4759"/>
    <w:pPr>
      <w:tabs>
        <w:tab w:val="clear" w:pos="403"/>
      </w:tabs>
      <w:spacing w:after="0"/>
      <w:ind w:left="1760"/>
      <w:jc w:val="left"/>
    </w:pPr>
    <w:rPr>
      <w:rFonts w:asciiTheme="minorHAnsi" w:hAnsiTheme="minorHAnsi" w:cstheme="minorHAnsi"/>
      <w:sz w:val="20"/>
      <w:szCs w:val="20"/>
    </w:rPr>
  </w:style>
  <w:style w:type="paragraph" w:customStyle="1" w:styleId="AMDInstruction">
    <w:name w:val="AMD Instruction"/>
    <w:basedOn w:val="Normal"/>
    <w:qFormat/>
    <w:rsid w:val="002A5242"/>
    <w:rPr>
      <w:rFonts w:eastAsia="Times New Roman"/>
      <w:i/>
      <w:iCs/>
      <w:color w:val="2E74B5" w:themeColor="accent1" w:themeShade="BF"/>
      <w:sz w:val="24"/>
      <w:lang w:val="en-CA"/>
    </w:rPr>
  </w:style>
  <w:style w:type="numbering" w:customStyle="1" w:styleId="CurrentList12">
    <w:name w:val="Current List12"/>
    <w:uiPriority w:val="99"/>
    <w:rsid w:val="0077500F"/>
    <w:pPr>
      <w:numPr>
        <w:numId w:val="51"/>
      </w:numPr>
    </w:pPr>
  </w:style>
  <w:style w:type="numbering" w:customStyle="1" w:styleId="CurrentList13">
    <w:name w:val="Current List13"/>
    <w:uiPriority w:val="99"/>
    <w:rsid w:val="0077500F"/>
    <w:pPr>
      <w:numPr>
        <w:numId w:val="52"/>
      </w:numPr>
    </w:pPr>
  </w:style>
  <w:style w:type="numbering" w:customStyle="1" w:styleId="CurrentList14">
    <w:name w:val="Current List14"/>
    <w:uiPriority w:val="99"/>
    <w:rsid w:val="0077500F"/>
    <w:pPr>
      <w:numPr>
        <w:numId w:val="53"/>
      </w:numPr>
    </w:pPr>
  </w:style>
  <w:style w:type="numbering" w:customStyle="1" w:styleId="CurrentList15">
    <w:name w:val="Current List15"/>
    <w:uiPriority w:val="99"/>
    <w:rsid w:val="0077500F"/>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06093">
      <w:bodyDiv w:val="1"/>
      <w:marLeft w:val="0"/>
      <w:marRight w:val="0"/>
      <w:marTop w:val="0"/>
      <w:marBottom w:val="0"/>
      <w:divBdr>
        <w:top w:val="none" w:sz="0" w:space="0" w:color="auto"/>
        <w:left w:val="none" w:sz="0" w:space="0" w:color="auto"/>
        <w:bottom w:val="none" w:sz="0" w:space="0" w:color="auto"/>
        <w:right w:val="none" w:sz="0" w:space="0" w:color="auto"/>
      </w:divBdr>
    </w:div>
    <w:div w:id="115637684">
      <w:bodyDiv w:val="1"/>
      <w:marLeft w:val="0"/>
      <w:marRight w:val="0"/>
      <w:marTop w:val="0"/>
      <w:marBottom w:val="0"/>
      <w:divBdr>
        <w:top w:val="none" w:sz="0" w:space="0" w:color="auto"/>
        <w:left w:val="none" w:sz="0" w:space="0" w:color="auto"/>
        <w:bottom w:val="none" w:sz="0" w:space="0" w:color="auto"/>
        <w:right w:val="none" w:sz="0" w:space="0" w:color="auto"/>
      </w:divBdr>
    </w:div>
    <w:div w:id="316421657">
      <w:bodyDiv w:val="1"/>
      <w:marLeft w:val="0"/>
      <w:marRight w:val="0"/>
      <w:marTop w:val="0"/>
      <w:marBottom w:val="0"/>
      <w:divBdr>
        <w:top w:val="none" w:sz="0" w:space="0" w:color="auto"/>
        <w:left w:val="none" w:sz="0" w:space="0" w:color="auto"/>
        <w:bottom w:val="none" w:sz="0" w:space="0" w:color="auto"/>
        <w:right w:val="none" w:sz="0" w:space="0" w:color="auto"/>
      </w:divBdr>
    </w:div>
    <w:div w:id="468473639">
      <w:bodyDiv w:val="1"/>
      <w:marLeft w:val="0"/>
      <w:marRight w:val="0"/>
      <w:marTop w:val="0"/>
      <w:marBottom w:val="0"/>
      <w:divBdr>
        <w:top w:val="none" w:sz="0" w:space="0" w:color="auto"/>
        <w:left w:val="none" w:sz="0" w:space="0" w:color="auto"/>
        <w:bottom w:val="none" w:sz="0" w:space="0" w:color="auto"/>
        <w:right w:val="none" w:sz="0" w:space="0" w:color="auto"/>
      </w:divBdr>
    </w:div>
    <w:div w:id="478229606">
      <w:bodyDiv w:val="1"/>
      <w:marLeft w:val="0"/>
      <w:marRight w:val="0"/>
      <w:marTop w:val="0"/>
      <w:marBottom w:val="0"/>
      <w:divBdr>
        <w:top w:val="none" w:sz="0" w:space="0" w:color="auto"/>
        <w:left w:val="none" w:sz="0" w:space="0" w:color="auto"/>
        <w:bottom w:val="none" w:sz="0" w:space="0" w:color="auto"/>
        <w:right w:val="none" w:sz="0" w:space="0" w:color="auto"/>
      </w:divBdr>
    </w:div>
    <w:div w:id="479885751">
      <w:bodyDiv w:val="1"/>
      <w:marLeft w:val="0"/>
      <w:marRight w:val="0"/>
      <w:marTop w:val="0"/>
      <w:marBottom w:val="0"/>
      <w:divBdr>
        <w:top w:val="none" w:sz="0" w:space="0" w:color="auto"/>
        <w:left w:val="none" w:sz="0" w:space="0" w:color="auto"/>
        <w:bottom w:val="none" w:sz="0" w:space="0" w:color="auto"/>
        <w:right w:val="none" w:sz="0" w:space="0" w:color="auto"/>
      </w:divBdr>
    </w:div>
    <w:div w:id="865406726">
      <w:bodyDiv w:val="1"/>
      <w:marLeft w:val="0"/>
      <w:marRight w:val="0"/>
      <w:marTop w:val="0"/>
      <w:marBottom w:val="0"/>
      <w:divBdr>
        <w:top w:val="none" w:sz="0" w:space="0" w:color="auto"/>
        <w:left w:val="none" w:sz="0" w:space="0" w:color="auto"/>
        <w:bottom w:val="none" w:sz="0" w:space="0" w:color="auto"/>
        <w:right w:val="none" w:sz="0" w:space="0" w:color="auto"/>
      </w:divBdr>
    </w:div>
    <w:div w:id="1134250953">
      <w:bodyDiv w:val="1"/>
      <w:marLeft w:val="0"/>
      <w:marRight w:val="0"/>
      <w:marTop w:val="0"/>
      <w:marBottom w:val="0"/>
      <w:divBdr>
        <w:top w:val="none" w:sz="0" w:space="0" w:color="auto"/>
        <w:left w:val="none" w:sz="0" w:space="0" w:color="auto"/>
        <w:bottom w:val="none" w:sz="0" w:space="0" w:color="auto"/>
        <w:right w:val="none" w:sz="0" w:space="0" w:color="auto"/>
      </w:divBdr>
    </w:div>
    <w:div w:id="1386560892">
      <w:bodyDiv w:val="1"/>
      <w:marLeft w:val="0"/>
      <w:marRight w:val="0"/>
      <w:marTop w:val="0"/>
      <w:marBottom w:val="0"/>
      <w:divBdr>
        <w:top w:val="none" w:sz="0" w:space="0" w:color="auto"/>
        <w:left w:val="none" w:sz="0" w:space="0" w:color="auto"/>
        <w:bottom w:val="none" w:sz="0" w:space="0" w:color="auto"/>
        <w:right w:val="none" w:sz="0" w:space="0" w:color="auto"/>
      </w:divBdr>
    </w:div>
    <w:div w:id="1780444740">
      <w:bodyDiv w:val="1"/>
      <w:marLeft w:val="0"/>
      <w:marRight w:val="0"/>
      <w:marTop w:val="0"/>
      <w:marBottom w:val="0"/>
      <w:divBdr>
        <w:top w:val="none" w:sz="0" w:space="0" w:color="auto"/>
        <w:left w:val="none" w:sz="0" w:space="0" w:color="auto"/>
        <w:bottom w:val="none" w:sz="0" w:space="0" w:color="auto"/>
        <w:right w:val="none" w:sz="0" w:space="0" w:color="auto"/>
      </w:divBdr>
    </w:div>
    <w:div w:id="1835223051">
      <w:bodyDiv w:val="1"/>
      <w:marLeft w:val="0"/>
      <w:marRight w:val="0"/>
      <w:marTop w:val="0"/>
      <w:marBottom w:val="0"/>
      <w:divBdr>
        <w:top w:val="none" w:sz="0" w:space="0" w:color="auto"/>
        <w:left w:val="none" w:sz="0" w:space="0" w:color="auto"/>
        <w:bottom w:val="none" w:sz="0" w:space="0" w:color="auto"/>
        <w:right w:val="none" w:sz="0" w:space="0" w:color="auto"/>
      </w:divBdr>
    </w:div>
    <w:div w:id="1901018685">
      <w:bodyDiv w:val="1"/>
      <w:marLeft w:val="0"/>
      <w:marRight w:val="0"/>
      <w:marTop w:val="0"/>
      <w:marBottom w:val="0"/>
      <w:divBdr>
        <w:top w:val="none" w:sz="0" w:space="0" w:color="auto"/>
        <w:left w:val="none" w:sz="0" w:space="0" w:color="auto"/>
        <w:bottom w:val="none" w:sz="0" w:space="0" w:color="auto"/>
        <w:right w:val="none" w:sz="0" w:space="0" w:color="auto"/>
      </w:divBdr>
    </w:div>
    <w:div w:id="199244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footer" Target="footer2.xml"/><Relationship Id="rId26" Type="http://schemas.openxmlformats.org/officeDocument/2006/relationships/hyperlink" Target="http://www.iec.ch/national-committees" TargetMode="External"/><Relationship Id="rId3" Type="http://schemas.openxmlformats.org/officeDocument/2006/relationships/customXml" Target="../customXml/item3.xml"/><Relationship Id="rId21" Type="http://schemas.openxmlformats.org/officeDocument/2006/relationships/hyperlink" Target="http://www.iso.org/patents" TargetMode="External"/><Relationship Id="rId34"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5" Type="http://schemas.openxmlformats.org/officeDocument/2006/relationships/hyperlink" Target="https://www.iso.org/members.htm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iec.ch/members_experts/refdocs"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https://www.iec.ch/understanding-standards" TargetMode="External"/><Relationship Id="rId32"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www.iso.org/iso/foreword.html" TargetMode="Externa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iso.org/directives" TargetMode="Externa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patents.iec.ch/" TargetMode="External"/><Relationship Id="rId27" Type="http://schemas.openxmlformats.org/officeDocument/2006/relationships/header" Target="header3.xml"/><Relationship Id="rId30" Type="http://schemas.openxmlformats.org/officeDocument/2006/relationships/footer" Target="footer4.xm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ze\AppData\Roaming\Microsoft\Templates\ISO_Simpl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751EFE-8F41-4DAF-9E98-EB14B0298C02}">
  <ds:schemaRefs>
    <ds:schemaRef ds:uri="http://schemas.openxmlformats.org/officeDocument/2006/bibliography"/>
  </ds:schemaRefs>
</ds:datastoreItem>
</file>

<file path=customXml/itemProps2.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3.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C:\Users\maze\AppData\Roaming\Microsoft\Templates\ISO_Simple_template.dot</Template>
  <TotalTime>50</TotalTime>
  <Pages>14</Pages>
  <Words>4191</Words>
  <Characters>25570</Characters>
  <Application>Microsoft Office Word</Application>
  <DocSecurity>0</DocSecurity>
  <Lines>1345</Lines>
  <Paragraphs>1102</Paragraphs>
  <ScaleCrop>false</ScaleCrop>
  <HeadingPairs>
    <vt:vector size="2" baseType="variant">
      <vt:variant>
        <vt:lpstr>Title</vt:lpstr>
      </vt:variant>
      <vt:variant>
        <vt:i4>1</vt:i4>
      </vt:variant>
    </vt:vector>
  </HeadingPairs>
  <TitlesOfParts>
    <vt:vector size="1" baseType="lpstr">
      <vt:lpstr>Preliminary Draft of ISO/IEC 23008-12 AMD 3 Support for tone map derivation and others</vt:lpstr>
    </vt:vector>
  </TitlesOfParts>
  <Manager/>
  <Company/>
  <LinksUpToDate>false</LinksUpToDate>
  <CharactersWithSpaces>28659</CharactersWithSpaces>
  <SharedDoc>false</SharedDoc>
  <HyperlinkBase/>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Preliminary Draft of ISO/IEC 23008-12 AMD 3 Support for tone map derivation and others</dc:title>
  <dc:subject/>
  <dc:creator>Leo Barnes, Dimitri Podborski</dc:creator>
  <cp:keywords/>
  <dc:description/>
  <cp:lastModifiedBy>Dimitri Podborski</cp:lastModifiedBy>
  <cp:revision>6</cp:revision>
  <cp:lastPrinted>2021-02-03T09:07:00Z</cp:lastPrinted>
  <dcterms:created xsi:type="dcterms:W3CDTF">2023-11-06T13:40:00Z</dcterms:created>
  <dcterms:modified xsi:type="dcterms:W3CDTF">2023-11-07T20:23:00Z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y fmtid="{D5CDD505-2E9C-101B-9397-08002B2CF9AE}" pid="3" name="Document number">
    <vt:lpwstr>N0038</vt:lpwstr>
  </property>
</Properties>
</file>