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17867" w14:textId="27F357AB" w:rsidR="00CE7E75" w:rsidRDefault="0086609E">
      <w:pPr>
        <w:pStyle w:val="Title"/>
        <w:tabs>
          <w:tab w:val="left" w:pos="4589"/>
        </w:tabs>
        <w:jc w:val="right"/>
        <w:rPr>
          <w:rFonts w:cs="Times New Roman"/>
          <w:sz w:val="28"/>
          <w:szCs w:val="28"/>
        </w:rPr>
      </w:pPr>
      <w:bookmarkStart w:id="0" w:name="_Toc108785872"/>
      <w:bookmarkStart w:id="1" w:name="_Toc102049263"/>
      <w:bookmarkStart w:id="2" w:name="_Hlk53662623"/>
      <w:bookmarkStart w:id="3" w:name="_Hlk53662886"/>
      <w:r>
        <w:rPr>
          <w:rFonts w:eastAsiaTheme="minorHAnsi"/>
          <w:noProof/>
          <w:lang w:eastAsia="zh-CN"/>
        </w:rPr>
        <w:drawing>
          <wp:anchor distT="0" distB="0" distL="114300" distR="114300" simplePos="0" relativeHeight="251660288" behindDoc="0" locked="0" layoutInCell="1" allowOverlap="1" wp14:anchorId="007427A3" wp14:editId="03215B95">
            <wp:simplePos x="0" y="0"/>
            <wp:positionH relativeFrom="page">
              <wp:posOffset>632460</wp:posOffset>
            </wp:positionH>
            <wp:positionV relativeFrom="paragraph">
              <wp:posOffset>59690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Pr>
          <w:b w:val="0"/>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Pr>
          <w:rFonts w:cs="Times New Roman"/>
          <w:w w:val="115"/>
          <w:sz w:val="48"/>
          <w:szCs w:val="48"/>
          <w:u w:val="thick"/>
        </w:rPr>
        <w:t>N</w:t>
      </w:r>
      <w:bookmarkEnd w:id="0"/>
      <w:bookmarkEnd w:id="1"/>
      <w:r w:rsidR="00D76C9B">
        <w:rPr>
          <w:rFonts w:ascii="SimSun" w:eastAsia="SimSun" w:hAnsi="SimSun" w:cs="Times New Roman"/>
          <w:w w:val="115"/>
          <w:sz w:val="48"/>
          <w:szCs w:val="48"/>
          <w:u w:val="thick"/>
          <w:lang w:eastAsia="zh-CN"/>
        </w:rPr>
        <w:t>3</w:t>
      </w:r>
      <w:r w:rsidR="003D26FF">
        <w:rPr>
          <w:rFonts w:ascii="SimSun" w:eastAsia="SimSun" w:hAnsi="SimSun" w:cs="Times New Roman"/>
          <w:w w:val="115"/>
          <w:sz w:val="48"/>
          <w:szCs w:val="48"/>
          <w:u w:val="thick"/>
          <w:lang w:eastAsia="zh-CN"/>
        </w:rPr>
        <w:t>19</w:t>
      </w:r>
    </w:p>
    <w:p w14:paraId="6494B8CB" w14:textId="77777777" w:rsidR="00CE7E75" w:rsidRDefault="00CE7E75">
      <w:pPr>
        <w:rPr>
          <w:b/>
          <w:sz w:val="20"/>
        </w:rPr>
      </w:pPr>
    </w:p>
    <w:p w14:paraId="3882387C" w14:textId="77777777" w:rsidR="00CE7E75" w:rsidRDefault="00CE7E75">
      <w:pPr>
        <w:rPr>
          <w:b/>
          <w:sz w:val="20"/>
        </w:rPr>
      </w:pPr>
    </w:p>
    <w:p w14:paraId="76BDC6BC" w14:textId="77777777" w:rsidR="00CE7E75" w:rsidRDefault="0086609E">
      <w:pPr>
        <w:spacing w:before="3"/>
        <w:rPr>
          <w:b/>
          <w:sz w:val="23"/>
        </w:rPr>
      </w:pPr>
      <w:r>
        <w:rPr>
          <w:noProof/>
          <w:lang w:eastAsia="zh-CN"/>
        </w:rPr>
        <mc:AlternateContent>
          <mc:Choice Requires="wps">
            <w:drawing>
              <wp:anchor distT="0" distB="0" distL="0" distR="0" simplePos="0" relativeHeight="251659264" behindDoc="1" locked="0" layoutInCell="1" allowOverlap="1" wp14:anchorId="31C3128E" wp14:editId="23AB977B">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ln>
                      </wps:spPr>
                      <wps:txbx>
                        <w:txbxContent>
                          <w:p w14:paraId="5BD13293" w14:textId="77777777" w:rsidR="007305D9" w:rsidRDefault="007305D9">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anchor>
            </w:drawing>
          </mc:Choice>
          <mc:Fallback>
            <w:pict>
              <v:shapetype w14:anchorId="31C3128E"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" filled="f" strokeweight=".27094mm">
                <v:textbox inset="0,0,0,0">
                  <w:txbxContent>
                    <w:p w14:paraId="5BD13293" w14:textId="77777777" w:rsidR="007305D9" w:rsidRDefault="007305D9">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697E0465" w14:textId="77777777" w:rsidR="00CE7E75" w:rsidRDefault="00CE7E75">
      <w:pPr>
        <w:rPr>
          <w:b/>
          <w:sz w:val="20"/>
        </w:rPr>
      </w:pPr>
    </w:p>
    <w:p w14:paraId="227B7853" w14:textId="77777777" w:rsidR="00CE7E75" w:rsidRDefault="00CE7E75">
      <w:pPr>
        <w:rPr>
          <w:b/>
          <w:sz w:val="21"/>
        </w:rPr>
      </w:pPr>
    </w:p>
    <w:p w14:paraId="75C3D5A0" w14:textId="77777777" w:rsidR="00CE7E75" w:rsidRDefault="0086609E">
      <w:pPr>
        <w:tabs>
          <w:tab w:val="left" w:pos="3099"/>
        </w:tabs>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74E75448" w14:textId="77777777" w:rsidR="00CE7E75" w:rsidRDefault="00CE7E75">
      <w:pPr>
        <w:spacing w:before="1"/>
        <w:rPr>
          <w:snapToGrid w:val="0"/>
        </w:rPr>
      </w:pPr>
    </w:p>
    <w:p w14:paraId="6999436B" w14:textId="1207AD9B" w:rsidR="00CE7E75" w:rsidRDefault="0086609E">
      <w:pPr>
        <w:tabs>
          <w:tab w:val="left" w:pos="3099"/>
        </w:tabs>
        <w:ind w:left="104"/>
        <w:rPr>
          <w:snapToGrid w:val="0"/>
        </w:rPr>
      </w:pPr>
      <w:r>
        <w:rPr>
          <w:b/>
          <w:snapToGrid w:val="0"/>
        </w:rPr>
        <w:t>Title:</w:t>
      </w:r>
      <w:r>
        <w:rPr>
          <w:snapToGrid w:val="0"/>
        </w:rPr>
        <w:tab/>
      </w:r>
      <w:r w:rsidR="003D26FF">
        <w:rPr>
          <w:snapToGrid w:val="0"/>
        </w:rPr>
        <w:t xml:space="preserve">Updated </w:t>
      </w:r>
      <w:r>
        <w:rPr>
          <w:snapToGrid w:val="0"/>
        </w:rPr>
        <w:t xml:space="preserve">Call for Proposals on </w:t>
      </w:r>
      <w:r w:rsidR="00EC03D2">
        <w:rPr>
          <w:snapToGrid w:val="0"/>
        </w:rPr>
        <w:t xml:space="preserve">Feature Compression for Video </w:t>
      </w:r>
      <w:r>
        <w:rPr>
          <w:snapToGrid w:val="0"/>
        </w:rPr>
        <w:t>Coding for</w:t>
      </w:r>
      <w:r w:rsidR="003D26FF">
        <w:rPr>
          <w:snapToGrid w:val="0"/>
        </w:rPr>
        <w:t xml:space="preserve"> </w:t>
      </w:r>
      <w:r>
        <w:rPr>
          <w:snapToGrid w:val="0"/>
        </w:rPr>
        <w:t>Machines</w:t>
      </w:r>
    </w:p>
    <w:p w14:paraId="37BC440D" w14:textId="77777777" w:rsidR="00CE7E75" w:rsidRDefault="00CE7E75">
      <w:pPr>
        <w:spacing w:before="6"/>
        <w:rPr>
          <w:snapToGrid w:val="0"/>
        </w:rPr>
      </w:pPr>
    </w:p>
    <w:p w14:paraId="4C8B7AF1" w14:textId="77777777" w:rsidR="00CE7E75" w:rsidRDefault="0086609E">
      <w:pPr>
        <w:tabs>
          <w:tab w:val="left" w:pos="3099"/>
        </w:tabs>
        <w:ind w:left="104"/>
        <w:rPr>
          <w:snapToGrid w:val="0"/>
        </w:rPr>
      </w:pPr>
      <w:r>
        <w:rPr>
          <w:b/>
          <w:snapToGrid w:val="0"/>
        </w:rPr>
        <w:t>Status:</w:t>
      </w:r>
      <w:r>
        <w:rPr>
          <w:snapToGrid w:val="0"/>
        </w:rPr>
        <w:tab/>
        <w:t>Approved</w:t>
      </w:r>
    </w:p>
    <w:p w14:paraId="1DF84FB0" w14:textId="77777777" w:rsidR="00CE7E75" w:rsidRDefault="00CE7E75">
      <w:pPr>
        <w:spacing w:before="1"/>
        <w:rPr>
          <w:snapToGrid w:val="0"/>
        </w:rPr>
      </w:pPr>
    </w:p>
    <w:p w14:paraId="5A15C823" w14:textId="47D31ECD" w:rsidR="00CE7E75" w:rsidRDefault="0086609E">
      <w:pPr>
        <w:tabs>
          <w:tab w:val="left" w:pos="3099"/>
        </w:tabs>
        <w:ind w:left="104"/>
        <w:rPr>
          <w:snapToGrid w:val="0"/>
        </w:rPr>
      </w:pPr>
      <w:r>
        <w:rPr>
          <w:b/>
          <w:snapToGrid w:val="0"/>
        </w:rPr>
        <w:t>Date</w:t>
      </w:r>
      <w:r>
        <w:rPr>
          <w:b/>
          <w:snapToGrid w:val="0"/>
          <w:spacing w:val="-16"/>
        </w:rPr>
        <w:t xml:space="preserve"> </w:t>
      </w:r>
      <w:r>
        <w:rPr>
          <w:b/>
          <w:snapToGrid w:val="0"/>
        </w:rPr>
        <w:t>of</w:t>
      </w:r>
      <w:r>
        <w:rPr>
          <w:b/>
          <w:snapToGrid w:val="0"/>
          <w:spacing w:val="-16"/>
        </w:rPr>
        <w:t xml:space="preserve"> </w:t>
      </w:r>
      <w:r>
        <w:rPr>
          <w:b/>
          <w:snapToGrid w:val="0"/>
        </w:rPr>
        <w:t>document:</w:t>
      </w:r>
      <w:r>
        <w:rPr>
          <w:snapToGrid w:val="0"/>
        </w:rPr>
        <w:tab/>
        <w:t>202</w:t>
      </w:r>
      <w:r w:rsidR="00380311">
        <w:rPr>
          <w:snapToGrid w:val="0"/>
        </w:rPr>
        <w:t>3</w:t>
      </w:r>
      <w:r>
        <w:rPr>
          <w:snapToGrid w:val="0"/>
        </w:rPr>
        <w:t>-</w:t>
      </w:r>
      <w:r w:rsidR="003D26FF">
        <w:rPr>
          <w:snapToGrid w:val="0"/>
        </w:rPr>
        <w:t>10</w:t>
      </w:r>
      <w:r w:rsidR="00F55E7A">
        <w:rPr>
          <w:snapToGrid w:val="0"/>
        </w:rPr>
        <w:t>-2</w:t>
      </w:r>
    </w:p>
    <w:p w14:paraId="10ABBF35" w14:textId="77777777" w:rsidR="00CE7E75" w:rsidRDefault="00CE7E75">
      <w:pPr>
        <w:spacing w:before="1"/>
        <w:rPr>
          <w:snapToGrid w:val="0"/>
        </w:rPr>
      </w:pPr>
    </w:p>
    <w:p w14:paraId="27D31B96" w14:textId="77777777" w:rsidR="00CE7E75" w:rsidRDefault="0086609E">
      <w:pPr>
        <w:tabs>
          <w:tab w:val="left" w:pos="3099"/>
        </w:tabs>
        <w:ind w:left="104"/>
        <w:rPr>
          <w:snapToGrid w:val="0"/>
        </w:rPr>
      </w:pPr>
      <w:r>
        <w:rPr>
          <w:b/>
          <w:snapToGrid w:val="0"/>
        </w:rPr>
        <w:t>Source:</w:t>
      </w:r>
      <w:r>
        <w:rPr>
          <w:snapToGrid w:val="0"/>
        </w:rPr>
        <w:tab/>
        <w:t>ISO/IEC JTC 1/SC 29/WG</w:t>
      </w:r>
      <w:r>
        <w:rPr>
          <w:snapToGrid w:val="0"/>
          <w:spacing w:val="4"/>
        </w:rPr>
        <w:t xml:space="preserve"> </w:t>
      </w:r>
      <w:r>
        <w:rPr>
          <w:snapToGrid w:val="0"/>
        </w:rPr>
        <w:t>2</w:t>
      </w:r>
    </w:p>
    <w:p w14:paraId="68D62055" w14:textId="77777777" w:rsidR="00CE7E75" w:rsidRDefault="00CE7E75">
      <w:pPr>
        <w:spacing w:before="1"/>
        <w:rPr>
          <w:snapToGrid w:val="0"/>
        </w:rPr>
      </w:pPr>
    </w:p>
    <w:p w14:paraId="79A34AB8" w14:textId="77777777" w:rsidR="00CE7E75" w:rsidRDefault="0086609E">
      <w:pPr>
        <w:tabs>
          <w:tab w:val="left" w:pos="3099"/>
        </w:tabs>
        <w:ind w:left="104"/>
        <w:rPr>
          <w:b/>
          <w:snapToGrid w:val="0"/>
        </w:rPr>
      </w:pPr>
      <w:r>
        <w:rPr>
          <w:b/>
          <w:snapToGrid w:val="0"/>
        </w:rPr>
        <w:t>Expected</w:t>
      </w:r>
      <w:r>
        <w:rPr>
          <w:snapToGrid w:val="0"/>
          <w:spacing w:val="42"/>
        </w:rPr>
        <w:t xml:space="preserve"> </w:t>
      </w:r>
      <w:r>
        <w:rPr>
          <w:b/>
          <w:snapToGrid w:val="0"/>
        </w:rPr>
        <w:t>action</w:t>
      </w:r>
      <w:r>
        <w:rPr>
          <w:b/>
          <w:bCs/>
          <w:snapToGrid w:val="0"/>
        </w:rPr>
        <w:t>:</w:t>
      </w:r>
      <w:r>
        <w:rPr>
          <w:snapToGrid w:val="0"/>
        </w:rPr>
        <w:tab/>
        <w:t>None</w:t>
      </w:r>
    </w:p>
    <w:p w14:paraId="08767FFD" w14:textId="77777777" w:rsidR="00CE7E75" w:rsidRDefault="00CE7E75">
      <w:pPr>
        <w:spacing w:before="1"/>
        <w:rPr>
          <w:snapToGrid w:val="0"/>
        </w:rPr>
      </w:pPr>
    </w:p>
    <w:p w14:paraId="4518CC39" w14:textId="77777777" w:rsidR="00CE7E75" w:rsidRDefault="0086609E">
      <w:pPr>
        <w:tabs>
          <w:tab w:val="left" w:pos="3099"/>
        </w:tabs>
        <w:ind w:left="104"/>
        <w:rPr>
          <w:b/>
          <w:snapToGrid w:val="0"/>
        </w:rPr>
      </w:pPr>
      <w:r>
        <w:rPr>
          <w:b/>
          <w:snapToGrid w:val="0"/>
        </w:rPr>
        <w:t>Action</w:t>
      </w:r>
      <w:r>
        <w:rPr>
          <w:snapToGrid w:val="0"/>
        </w:rPr>
        <w:t xml:space="preserve"> </w:t>
      </w:r>
      <w:r>
        <w:rPr>
          <w:b/>
          <w:snapToGrid w:val="0"/>
        </w:rPr>
        <w:t>due date:</w:t>
      </w:r>
      <w:r>
        <w:rPr>
          <w:snapToGrid w:val="0"/>
        </w:rPr>
        <w:tab/>
        <w:t>None</w:t>
      </w:r>
    </w:p>
    <w:p w14:paraId="635F9334" w14:textId="77777777" w:rsidR="00CE7E75" w:rsidRDefault="00CE7E75">
      <w:pPr>
        <w:spacing w:before="1"/>
        <w:rPr>
          <w:snapToGrid w:val="0"/>
        </w:rPr>
      </w:pPr>
    </w:p>
    <w:p w14:paraId="649F0C54" w14:textId="791B4F4D" w:rsidR="00CE7E75" w:rsidRDefault="0086609E">
      <w:pPr>
        <w:tabs>
          <w:tab w:val="left" w:pos="3099"/>
        </w:tabs>
        <w:ind w:left="104"/>
        <w:rPr>
          <w:snapToGrid w:val="0"/>
        </w:rPr>
      </w:pPr>
      <w:r>
        <w:rPr>
          <w:b/>
          <w:snapToGrid w:val="0"/>
        </w:rPr>
        <w:t>No.</w:t>
      </w:r>
      <w:r>
        <w:rPr>
          <w:b/>
          <w:snapToGrid w:val="0"/>
          <w:spacing w:val="5"/>
        </w:rPr>
        <w:t xml:space="preserve"> </w:t>
      </w:r>
      <w:r>
        <w:rPr>
          <w:b/>
          <w:snapToGrid w:val="0"/>
        </w:rPr>
        <w:t>of</w:t>
      </w:r>
      <w:r>
        <w:rPr>
          <w:b/>
          <w:snapToGrid w:val="0"/>
          <w:spacing w:val="6"/>
        </w:rPr>
        <w:t xml:space="preserve"> </w:t>
      </w:r>
      <w:r>
        <w:rPr>
          <w:b/>
          <w:snapToGrid w:val="0"/>
        </w:rPr>
        <w:t>pages:</w:t>
      </w:r>
      <w:r>
        <w:rPr>
          <w:snapToGrid w:val="0"/>
        </w:rPr>
        <w:tab/>
      </w:r>
      <w:r w:rsidR="00E827C3">
        <w:rPr>
          <w:snapToGrid w:val="0"/>
        </w:rPr>
        <w:t>50</w:t>
      </w:r>
      <w:r>
        <w:rPr>
          <w:snapToGrid w:val="0"/>
        </w:rPr>
        <w:t xml:space="preserve"> (with cover</w:t>
      </w:r>
      <w:r>
        <w:rPr>
          <w:snapToGrid w:val="0"/>
          <w:spacing w:val="-10"/>
        </w:rPr>
        <w:t xml:space="preserve"> </w:t>
      </w:r>
      <w:r>
        <w:rPr>
          <w:snapToGrid w:val="0"/>
        </w:rPr>
        <w:t>page)</w:t>
      </w:r>
      <w:r w:rsidR="00EB4422">
        <w:rPr>
          <w:snapToGrid w:val="0"/>
        </w:rPr>
        <w:t xml:space="preserve"> + XLS file</w:t>
      </w:r>
    </w:p>
    <w:p w14:paraId="44A8D592" w14:textId="77777777" w:rsidR="00CE7E75" w:rsidRDefault="00CE7E75">
      <w:pPr>
        <w:spacing w:before="1"/>
        <w:rPr>
          <w:snapToGrid w:val="0"/>
        </w:rPr>
      </w:pPr>
    </w:p>
    <w:p w14:paraId="1C1620D3" w14:textId="77777777" w:rsidR="00CE7E75" w:rsidRDefault="0086609E">
      <w:pPr>
        <w:tabs>
          <w:tab w:val="left" w:pos="3099"/>
        </w:tabs>
        <w:ind w:left="104"/>
        <w:rPr>
          <w:snapToGrid w:val="0"/>
        </w:rPr>
      </w:pPr>
      <w:r>
        <w:rPr>
          <w:b/>
          <w:snapToGrid w:val="0"/>
        </w:rPr>
        <w:t>Email</w:t>
      </w:r>
      <w:r>
        <w:rPr>
          <w:b/>
          <w:snapToGrid w:val="0"/>
          <w:spacing w:val="5"/>
        </w:rPr>
        <w:t xml:space="preserve"> </w:t>
      </w:r>
      <w:r>
        <w:rPr>
          <w:b/>
          <w:snapToGrid w:val="0"/>
        </w:rPr>
        <w:t>of</w:t>
      </w:r>
      <w:r>
        <w:rPr>
          <w:b/>
          <w:snapToGrid w:val="0"/>
          <w:spacing w:val="6"/>
        </w:rPr>
        <w:t xml:space="preserve"> </w:t>
      </w:r>
      <w:r>
        <w:rPr>
          <w:b/>
          <w:snapToGrid w:val="0"/>
        </w:rPr>
        <w:t>Convenor:</w:t>
      </w:r>
      <w:r>
        <w:rPr>
          <w:snapToGrid w:val="0"/>
        </w:rPr>
        <w:tab/>
        <w:t>igor.curcio@nokia.com</w:t>
      </w:r>
    </w:p>
    <w:p w14:paraId="17F60FE1" w14:textId="77777777" w:rsidR="00CE7E75" w:rsidRDefault="00CE7E75">
      <w:pPr>
        <w:spacing w:before="1"/>
        <w:rPr>
          <w:snapToGrid w:val="0"/>
        </w:rPr>
      </w:pPr>
    </w:p>
    <w:p w14:paraId="55CBDA51" w14:textId="5771B0B6" w:rsidR="00CE7E75" w:rsidRDefault="0086609E">
      <w:pPr>
        <w:tabs>
          <w:tab w:val="left" w:pos="3099"/>
        </w:tabs>
        <w:ind w:left="104"/>
        <w:rPr>
          <w:bCs/>
          <w:u w:val="single"/>
        </w:rPr>
      </w:pPr>
      <w:r>
        <w:rPr>
          <w:b/>
          <w:snapToGrid w:val="0"/>
        </w:rPr>
        <w:t>Committee</w:t>
      </w:r>
      <w:r>
        <w:rPr>
          <w:b/>
          <w:snapToGrid w:val="0"/>
          <w:spacing w:val="-6"/>
        </w:rPr>
        <w:t xml:space="preserve"> </w:t>
      </w:r>
      <w:r>
        <w:rPr>
          <w:b/>
          <w:snapToGrid w:val="0"/>
        </w:rPr>
        <w:t>URL:</w:t>
      </w:r>
      <w:r>
        <w:rPr>
          <w:snapToGrid w:val="0"/>
        </w:rPr>
        <w:tab/>
      </w:r>
      <w:hyperlink r:id="rId10" w:anchor="!/browse/iso/iso-iec-jtc-1/iso-iec-jtc-1-sc-29/iso-iec-jtc-1-sc-29-wg-2" w:history="1">
        <w:r>
          <w:rPr>
            <w:rStyle w:val="Hyperlink"/>
            <w:bCs/>
          </w:rPr>
          <w:t>https://sd.iso.org/documents/ui/#!/browse/iso/iso-iec-jtc-1/iso-iec-jtc-1-sc-29/iso-iec-jtc-1-sc-29-wg-2</w:t>
        </w:r>
      </w:hyperlink>
      <w:r>
        <w:rPr>
          <w:bCs/>
          <w:u w:val="single"/>
        </w:rPr>
        <w:t xml:space="preserve"> </w:t>
      </w:r>
    </w:p>
    <w:p w14:paraId="08833C62" w14:textId="77777777" w:rsidR="00CE7E75" w:rsidRDefault="00CE7E75">
      <w:pPr>
        <w:tabs>
          <w:tab w:val="left" w:pos="3099"/>
        </w:tabs>
        <w:ind w:left="104"/>
        <w:rPr>
          <w:snapToGrid w:val="0"/>
          <w:color w:val="0000EE"/>
          <w:u w:color="0000EE"/>
        </w:rPr>
      </w:pPr>
    </w:p>
    <w:p w14:paraId="2DB01EBF" w14:textId="77777777" w:rsidR="00CE7E75" w:rsidRDefault="00CE7E75">
      <w:pPr>
        <w:tabs>
          <w:tab w:val="left" w:pos="3099"/>
        </w:tabs>
        <w:ind w:left="104"/>
        <w:rPr>
          <w:color w:val="0000EE"/>
          <w:w w:val="120"/>
          <w:u w:val="single" w:color="0000EE"/>
        </w:rPr>
      </w:pPr>
    </w:p>
    <w:p w14:paraId="58984021" w14:textId="77777777" w:rsidR="00CE7E75" w:rsidRDefault="00CE7E75">
      <w:pPr>
        <w:tabs>
          <w:tab w:val="left" w:pos="3099"/>
        </w:tabs>
        <w:ind w:left="104"/>
        <w:rPr>
          <w:color w:val="0000EE"/>
          <w:w w:val="120"/>
          <w:u w:val="single" w:color="0000EE"/>
        </w:rPr>
      </w:pPr>
    </w:p>
    <w:p w14:paraId="63E11B69" w14:textId="77777777" w:rsidR="00CE7E75" w:rsidRDefault="00CE7E75">
      <w:pPr>
        <w:tabs>
          <w:tab w:val="left" w:pos="3099"/>
        </w:tabs>
        <w:ind w:left="104"/>
        <w:rPr>
          <w:color w:val="0000EE"/>
          <w:w w:val="120"/>
          <w:u w:val="single" w:color="0000EE"/>
        </w:rPr>
      </w:pPr>
    </w:p>
    <w:p w14:paraId="4DE57ACA" w14:textId="77777777" w:rsidR="00CE7E75" w:rsidRDefault="00CE7E75">
      <w:pPr>
        <w:tabs>
          <w:tab w:val="left" w:pos="3099"/>
        </w:tabs>
        <w:ind w:left="104"/>
        <w:rPr>
          <w:color w:val="0000EE"/>
          <w:w w:val="120"/>
          <w:u w:val="single" w:color="0000EE"/>
        </w:rPr>
        <w:sectPr w:rsidR="00CE7E75">
          <w:pgSz w:w="11900" w:h="16840"/>
          <w:pgMar w:top="540" w:right="980" w:bottom="280" w:left="1000" w:header="720" w:footer="720" w:gutter="0"/>
          <w:cols w:space="720"/>
        </w:sectPr>
      </w:pPr>
    </w:p>
    <w:p w14:paraId="77A46395" w14:textId="77777777" w:rsidR="00CE7E75" w:rsidRDefault="0086609E">
      <w:pPr>
        <w:jc w:val="center"/>
        <w:rPr>
          <w:rFonts w:eastAsia="SimSun"/>
          <w:b/>
          <w:sz w:val="28"/>
          <w:lang w:val="en-GB" w:eastAsia="zh-CN"/>
        </w:rPr>
      </w:pPr>
      <w:r>
        <w:rPr>
          <w:rFonts w:eastAsia="SimSun"/>
          <w:b/>
          <w:sz w:val="28"/>
          <w:lang w:val="en-GB" w:eastAsia="zh-CN"/>
        </w:rPr>
        <w:lastRenderedPageBreak/>
        <w:t>INTERNATIONAL ORGANIZATION FOR STANDARDIZATION</w:t>
      </w:r>
    </w:p>
    <w:p w14:paraId="788D40EA" w14:textId="77777777" w:rsidR="00CE7E75" w:rsidRDefault="0086609E">
      <w:pPr>
        <w:jc w:val="center"/>
        <w:rPr>
          <w:rFonts w:eastAsia="SimSun"/>
          <w:b/>
          <w:sz w:val="28"/>
          <w:lang w:val="en-GB" w:eastAsia="zh-CN"/>
        </w:rPr>
      </w:pPr>
      <w:r>
        <w:rPr>
          <w:rFonts w:eastAsia="SimSun"/>
          <w:b/>
          <w:sz w:val="28"/>
          <w:lang w:val="en-GB" w:eastAsia="zh-CN"/>
        </w:rPr>
        <w:t>ORGANISATION INTERNATIONALE DE NORMALISATION</w:t>
      </w:r>
    </w:p>
    <w:p w14:paraId="5E003F87" w14:textId="77777777" w:rsidR="00CE7E75" w:rsidRDefault="0086609E">
      <w:pPr>
        <w:jc w:val="center"/>
        <w:rPr>
          <w:rFonts w:eastAsia="SimSun"/>
          <w:b/>
          <w:sz w:val="28"/>
          <w:lang w:val="en-GB" w:eastAsia="zh-CN"/>
        </w:rPr>
      </w:pPr>
      <w:r>
        <w:rPr>
          <w:rFonts w:eastAsia="SimSun"/>
          <w:b/>
          <w:sz w:val="28"/>
          <w:lang w:val="en-GB" w:eastAsia="zh-CN"/>
        </w:rPr>
        <w:t>ISO/IEC JTC 1/SC 29/WG 2</w:t>
      </w:r>
    </w:p>
    <w:p w14:paraId="4A91F4E2" w14:textId="77777777" w:rsidR="00CE7E75" w:rsidRDefault="0086609E">
      <w:pPr>
        <w:jc w:val="center"/>
        <w:rPr>
          <w:rFonts w:eastAsia="SimSun"/>
          <w:b/>
          <w:sz w:val="28"/>
          <w:lang w:val="en-GB" w:eastAsia="zh-CN"/>
        </w:rPr>
      </w:pPr>
      <w:r>
        <w:rPr>
          <w:rFonts w:eastAsia="SimSun"/>
          <w:b/>
          <w:sz w:val="28"/>
          <w:lang w:val="en-GB" w:eastAsia="zh-CN"/>
        </w:rPr>
        <w:t>MPEG TECHNICAL REQUIREMENTS</w:t>
      </w:r>
    </w:p>
    <w:p w14:paraId="5C6C6FF2" w14:textId="77777777" w:rsidR="00CE7E75" w:rsidRDefault="00CE7E75">
      <w:pPr>
        <w:rPr>
          <w:lang w:val="en-GB"/>
        </w:rPr>
      </w:pPr>
    </w:p>
    <w:p w14:paraId="470F7BB1" w14:textId="71F617E4" w:rsidR="00CE7E75" w:rsidRDefault="0086609E">
      <w:pPr>
        <w:jc w:val="right"/>
        <w:rPr>
          <w:rFonts w:eastAsia="SimSun"/>
          <w:b/>
          <w:sz w:val="48"/>
          <w:lang w:val="en-GB" w:eastAsia="zh-CN"/>
        </w:rPr>
      </w:pPr>
      <w:r>
        <w:rPr>
          <w:rFonts w:eastAsia="SimSun"/>
          <w:b/>
          <w:sz w:val="28"/>
          <w:lang w:val="en-GB" w:eastAsia="zh-CN"/>
        </w:rPr>
        <w:t xml:space="preserve">ISO/IEC JTC 1/SC 29/WG 2 </w:t>
      </w:r>
      <w:r>
        <w:rPr>
          <w:rFonts w:eastAsia="SimSun"/>
          <w:b/>
          <w:sz w:val="48"/>
          <w:lang w:val="en-GB" w:eastAsia="zh-CN"/>
        </w:rPr>
        <w:t>N</w:t>
      </w:r>
      <w:r w:rsidR="00D76C9B">
        <w:rPr>
          <w:rFonts w:eastAsia="SimSun"/>
          <w:b/>
          <w:sz w:val="48"/>
          <w:lang w:val="en-GB" w:eastAsia="zh-CN"/>
        </w:rPr>
        <w:t>308</w:t>
      </w:r>
    </w:p>
    <w:p w14:paraId="38091AE8" w14:textId="47DBFD7E" w:rsidR="00CE7E75" w:rsidRDefault="00F55E7A">
      <w:pPr>
        <w:jc w:val="right"/>
        <w:rPr>
          <w:rFonts w:eastAsia="SimSun"/>
          <w:b/>
          <w:sz w:val="28"/>
          <w:lang w:val="en-GB" w:eastAsia="zh-CN"/>
        </w:rPr>
      </w:pPr>
      <w:r>
        <w:rPr>
          <w:rFonts w:eastAsia="SimSun"/>
          <w:b/>
          <w:sz w:val="28"/>
          <w:lang w:val="en-GB" w:eastAsia="zh-CN"/>
        </w:rPr>
        <w:t>Geneva</w:t>
      </w:r>
      <w:r w:rsidR="006543B4">
        <w:rPr>
          <w:rFonts w:eastAsia="SimSun"/>
          <w:b/>
          <w:sz w:val="28"/>
          <w:lang w:val="en-GB" w:eastAsia="zh-CN"/>
        </w:rPr>
        <w:t xml:space="preserve">, </w:t>
      </w:r>
      <w:r>
        <w:rPr>
          <w:rFonts w:eastAsia="SimSun"/>
          <w:b/>
          <w:sz w:val="28"/>
          <w:lang w:val="en-GB" w:eastAsia="zh-CN"/>
        </w:rPr>
        <w:t>Switzerland</w:t>
      </w:r>
      <w:r w:rsidR="0086609E">
        <w:rPr>
          <w:rFonts w:eastAsia="SimSun"/>
          <w:b/>
          <w:sz w:val="28"/>
          <w:lang w:val="en-GB" w:eastAsia="zh-CN"/>
        </w:rPr>
        <w:t xml:space="preserve"> – </w:t>
      </w:r>
      <w:r w:rsidR="00274148">
        <w:rPr>
          <w:rFonts w:eastAsia="SimSun"/>
          <w:b/>
          <w:sz w:val="28"/>
          <w:lang w:val="en-GB" w:eastAsia="zh-CN"/>
        </w:rPr>
        <w:t xml:space="preserve">July </w:t>
      </w:r>
      <w:r w:rsidR="0086609E">
        <w:rPr>
          <w:rFonts w:eastAsia="SimSun"/>
          <w:b/>
          <w:sz w:val="28"/>
          <w:lang w:val="en-GB" w:eastAsia="zh-CN"/>
        </w:rPr>
        <w:t>202</w:t>
      </w:r>
      <w:r w:rsidR="00380311">
        <w:rPr>
          <w:rFonts w:eastAsia="SimSun"/>
          <w:b/>
          <w:sz w:val="28"/>
          <w:lang w:val="en-GB" w:eastAsia="zh-CN"/>
        </w:rPr>
        <w:t>3</w:t>
      </w:r>
    </w:p>
    <w:p w14:paraId="5059F572" w14:textId="77777777" w:rsidR="00CE7E75" w:rsidRDefault="00CE7E75">
      <w:pPr>
        <w:jc w:val="right"/>
        <w:rPr>
          <w:rFonts w:eastAsia="SimSun"/>
          <w:b/>
          <w:sz w:val="28"/>
          <w:lang w:val="en-GB" w:eastAsia="zh-CN"/>
        </w:rPr>
      </w:pPr>
    </w:p>
    <w:p w14:paraId="2629F4FA" w14:textId="77777777" w:rsidR="00CE7E75" w:rsidRDefault="00CE7E75">
      <w:pPr>
        <w:jc w:val="right"/>
        <w:rPr>
          <w:rFonts w:eastAsia="SimSun"/>
          <w:b/>
          <w:sz w:val="28"/>
          <w:lang w:val="en-GB" w:eastAsia="zh-CN"/>
        </w:rPr>
      </w:pPr>
    </w:p>
    <w:tbl>
      <w:tblPr>
        <w:tblW w:w="10169" w:type="dxa"/>
        <w:tblLook w:val="04A0" w:firstRow="1" w:lastRow="0" w:firstColumn="1" w:lastColumn="0" w:noHBand="0" w:noVBand="1"/>
      </w:tblPr>
      <w:tblGrid>
        <w:gridCol w:w="1890"/>
        <w:gridCol w:w="8279"/>
      </w:tblGrid>
      <w:tr w:rsidR="00CE7E75" w14:paraId="3A0C71A5" w14:textId="77777777">
        <w:tc>
          <w:tcPr>
            <w:tcW w:w="1890" w:type="dxa"/>
          </w:tcPr>
          <w:p w14:paraId="32A7D724" w14:textId="77777777" w:rsidR="00CE7E75" w:rsidRDefault="0086609E">
            <w:pPr>
              <w:suppressAutoHyphens/>
              <w:rPr>
                <w:b/>
              </w:rPr>
            </w:pPr>
            <w:r>
              <w:rPr>
                <w:b/>
              </w:rPr>
              <w:t>Title</w:t>
            </w:r>
          </w:p>
        </w:tc>
        <w:tc>
          <w:tcPr>
            <w:tcW w:w="8279" w:type="dxa"/>
          </w:tcPr>
          <w:p w14:paraId="6BF53C05" w14:textId="7DCF0222" w:rsidR="00CE7E75" w:rsidRDefault="00EC03D2">
            <w:pPr>
              <w:suppressAutoHyphens/>
              <w:rPr>
                <w:b/>
              </w:rPr>
            </w:pPr>
            <w:r w:rsidRPr="00EC03D2">
              <w:rPr>
                <w:b/>
              </w:rPr>
              <w:t>Call for Proposals on Feature Compression for Video Coding for Machines</w:t>
            </w:r>
            <w:r w:rsidR="00F55E7A">
              <w:rPr>
                <w:b/>
              </w:rPr>
              <w:t xml:space="preserve"> update</w:t>
            </w:r>
          </w:p>
        </w:tc>
      </w:tr>
      <w:tr w:rsidR="00CE7E75" w14:paraId="4F470237" w14:textId="77777777">
        <w:tc>
          <w:tcPr>
            <w:tcW w:w="1890" w:type="dxa"/>
          </w:tcPr>
          <w:p w14:paraId="0A709B17" w14:textId="77777777" w:rsidR="00CE7E75" w:rsidRDefault="0086609E">
            <w:pPr>
              <w:suppressAutoHyphens/>
              <w:rPr>
                <w:b/>
              </w:rPr>
            </w:pPr>
            <w:r>
              <w:rPr>
                <w:b/>
              </w:rPr>
              <w:t>Source</w:t>
            </w:r>
          </w:p>
        </w:tc>
        <w:tc>
          <w:tcPr>
            <w:tcW w:w="8279" w:type="dxa"/>
          </w:tcPr>
          <w:p w14:paraId="1CFA7429" w14:textId="77777777" w:rsidR="00CE7E75" w:rsidRDefault="0086609E">
            <w:pPr>
              <w:suppressAutoHyphens/>
              <w:rPr>
                <w:b/>
              </w:rPr>
            </w:pPr>
            <w:r>
              <w:rPr>
                <w:b/>
                <w:lang w:val="fr-FR"/>
              </w:rPr>
              <w:t xml:space="preserve">WG 2, </w:t>
            </w:r>
            <w:r>
              <w:rPr>
                <w:b/>
              </w:rPr>
              <w:t>MPEG Technical requirements</w:t>
            </w:r>
          </w:p>
        </w:tc>
      </w:tr>
      <w:tr w:rsidR="00CE7E75" w14:paraId="4F47D159" w14:textId="77777777">
        <w:tc>
          <w:tcPr>
            <w:tcW w:w="1890" w:type="dxa"/>
          </w:tcPr>
          <w:p w14:paraId="722CD018" w14:textId="77777777" w:rsidR="00CE7E75" w:rsidRDefault="0086609E">
            <w:pPr>
              <w:suppressAutoHyphens/>
              <w:rPr>
                <w:b/>
              </w:rPr>
            </w:pPr>
            <w:r>
              <w:rPr>
                <w:b/>
              </w:rPr>
              <w:t>Status</w:t>
            </w:r>
          </w:p>
        </w:tc>
        <w:tc>
          <w:tcPr>
            <w:tcW w:w="8279" w:type="dxa"/>
          </w:tcPr>
          <w:p w14:paraId="3C3819F0" w14:textId="77777777" w:rsidR="00CE7E75" w:rsidRDefault="0086609E">
            <w:pPr>
              <w:suppressAutoHyphens/>
              <w:rPr>
                <w:b/>
                <w:lang w:val="fr-FR"/>
              </w:rPr>
            </w:pPr>
            <w:proofErr w:type="spellStart"/>
            <w:r>
              <w:rPr>
                <w:b/>
                <w:lang w:val="fr-FR"/>
              </w:rPr>
              <w:t>Approved</w:t>
            </w:r>
            <w:proofErr w:type="spellEnd"/>
          </w:p>
        </w:tc>
      </w:tr>
      <w:tr w:rsidR="00CE7E75" w14:paraId="6BC8B9C5" w14:textId="77777777">
        <w:tc>
          <w:tcPr>
            <w:tcW w:w="1890" w:type="dxa"/>
          </w:tcPr>
          <w:p w14:paraId="11370FE9" w14:textId="77777777" w:rsidR="00CE7E75" w:rsidRDefault="0086609E">
            <w:pPr>
              <w:suppressAutoHyphens/>
              <w:rPr>
                <w:b/>
              </w:rPr>
            </w:pPr>
            <w:r>
              <w:rPr>
                <w:b/>
              </w:rPr>
              <w:t>Serial Number</w:t>
            </w:r>
          </w:p>
        </w:tc>
        <w:tc>
          <w:tcPr>
            <w:tcW w:w="8279" w:type="dxa"/>
          </w:tcPr>
          <w:p w14:paraId="086A298D" w14:textId="45F42593" w:rsidR="00CE7E75" w:rsidRDefault="006F2719">
            <w:pPr>
              <w:suppressAutoHyphens/>
              <w:rPr>
                <w:b/>
                <w:lang w:val="fr-FR"/>
              </w:rPr>
            </w:pPr>
            <w:r>
              <w:rPr>
                <w:b/>
                <w:lang w:val="fr-FR"/>
              </w:rPr>
              <w:t>22911</w:t>
            </w:r>
          </w:p>
        </w:tc>
      </w:tr>
      <w:bookmarkEnd w:id="2"/>
      <w:bookmarkEnd w:id="3"/>
    </w:tbl>
    <w:p w14:paraId="0E8BB993" w14:textId="77777777" w:rsidR="00CE7E75" w:rsidRDefault="00CE7E75">
      <w:pPr>
        <w:rPr>
          <w:b/>
          <w:lang w:val="en-GB"/>
        </w:rPr>
      </w:pPr>
    </w:p>
    <w:p w14:paraId="215AEB62" w14:textId="77777777" w:rsidR="00CE7E75" w:rsidRDefault="0086609E">
      <w:pPr>
        <w:rPr>
          <w:rFonts w:cs="Arial"/>
          <w:b/>
          <w:sz w:val="32"/>
          <w:szCs w:val="32"/>
        </w:rPr>
      </w:pPr>
      <w:r>
        <w:rPr>
          <w:rFonts w:cs="Arial"/>
          <w:b/>
          <w:sz w:val="32"/>
          <w:szCs w:val="32"/>
        </w:rPr>
        <w:t>Table of Contents</w:t>
      </w:r>
    </w:p>
    <w:p w14:paraId="3804E42C" w14:textId="77777777" w:rsidR="00CE7E75" w:rsidRDefault="00CE7E75">
      <w:pPr>
        <w:pStyle w:val="TOC1"/>
      </w:pPr>
    </w:p>
    <w:p w14:paraId="0548CE7A" w14:textId="46672F87" w:rsidR="00127BB5" w:rsidRDefault="0086609E">
      <w:pPr>
        <w:pStyle w:val="TOC1"/>
        <w:rPr>
          <w:rFonts w:asciiTheme="minorHAnsi" w:eastAsiaTheme="minorEastAsia" w:hAnsiTheme="minorHAnsi" w:cstheme="minorBidi"/>
          <w:noProof/>
          <w:sz w:val="22"/>
          <w:szCs w:val="22"/>
          <w:lang w:val="en-AU" w:eastAsia="en-AU"/>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33523684" w:history="1">
        <w:r w:rsidR="00127BB5" w:rsidRPr="002A02C3">
          <w:rPr>
            <w:rStyle w:val="Hyperlink"/>
            <w:noProof/>
            <w:lang w:val="en-GB"/>
          </w:rPr>
          <w:t>1</w:t>
        </w:r>
        <w:r w:rsidR="00127BB5">
          <w:rPr>
            <w:rFonts w:asciiTheme="minorHAnsi" w:eastAsiaTheme="minorEastAsia" w:hAnsiTheme="minorHAnsi" w:cstheme="minorBidi"/>
            <w:noProof/>
            <w:sz w:val="22"/>
            <w:szCs w:val="22"/>
            <w:lang w:val="en-AU" w:eastAsia="en-AU"/>
          </w:rPr>
          <w:tab/>
        </w:r>
        <w:r w:rsidR="00127BB5" w:rsidRPr="002A02C3">
          <w:rPr>
            <w:rStyle w:val="Hyperlink"/>
            <w:noProof/>
            <w:lang w:val="en-GB"/>
          </w:rPr>
          <w:t>Introduction</w:t>
        </w:r>
        <w:r w:rsidR="00127BB5">
          <w:rPr>
            <w:noProof/>
            <w:webHidden/>
          </w:rPr>
          <w:tab/>
        </w:r>
        <w:r w:rsidR="00127BB5">
          <w:rPr>
            <w:noProof/>
            <w:webHidden/>
          </w:rPr>
          <w:fldChar w:fldCharType="begin"/>
        </w:r>
        <w:r w:rsidR="00127BB5">
          <w:rPr>
            <w:noProof/>
            <w:webHidden/>
          </w:rPr>
          <w:instrText xml:space="preserve"> PAGEREF _Toc133523684 \h </w:instrText>
        </w:r>
        <w:r w:rsidR="00127BB5">
          <w:rPr>
            <w:noProof/>
            <w:webHidden/>
          </w:rPr>
        </w:r>
        <w:r w:rsidR="00127BB5">
          <w:rPr>
            <w:noProof/>
            <w:webHidden/>
          </w:rPr>
          <w:fldChar w:fldCharType="separate"/>
        </w:r>
        <w:r w:rsidR="00127BB5">
          <w:rPr>
            <w:noProof/>
            <w:webHidden/>
          </w:rPr>
          <w:t>5</w:t>
        </w:r>
        <w:r w:rsidR="00127BB5">
          <w:rPr>
            <w:noProof/>
            <w:webHidden/>
          </w:rPr>
          <w:fldChar w:fldCharType="end"/>
        </w:r>
      </w:hyperlink>
    </w:p>
    <w:p w14:paraId="5525D7DD" w14:textId="69AF8BCB" w:rsidR="00127BB5" w:rsidRDefault="00000000">
      <w:pPr>
        <w:pStyle w:val="TOC1"/>
        <w:rPr>
          <w:rFonts w:asciiTheme="minorHAnsi" w:eastAsiaTheme="minorEastAsia" w:hAnsiTheme="minorHAnsi" w:cstheme="minorBidi"/>
          <w:noProof/>
          <w:sz w:val="22"/>
          <w:szCs w:val="22"/>
          <w:lang w:val="en-AU" w:eastAsia="en-AU"/>
        </w:rPr>
      </w:pPr>
      <w:hyperlink w:anchor="_Toc133523685" w:history="1">
        <w:r w:rsidR="00127BB5" w:rsidRPr="002A02C3">
          <w:rPr>
            <w:rStyle w:val="Hyperlink"/>
            <w:rFonts w:eastAsia="MS Gothic"/>
            <w:noProof/>
            <w:lang w:eastAsia="ja-JP"/>
          </w:rPr>
          <w:t>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Who may participate</w:t>
        </w:r>
        <w:r w:rsidR="00127BB5">
          <w:rPr>
            <w:noProof/>
            <w:webHidden/>
          </w:rPr>
          <w:tab/>
        </w:r>
        <w:r w:rsidR="00127BB5">
          <w:rPr>
            <w:noProof/>
            <w:webHidden/>
          </w:rPr>
          <w:fldChar w:fldCharType="begin"/>
        </w:r>
        <w:r w:rsidR="00127BB5">
          <w:rPr>
            <w:noProof/>
            <w:webHidden/>
          </w:rPr>
          <w:instrText xml:space="preserve"> PAGEREF _Toc133523685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27D7264F" w14:textId="3E69E716" w:rsidR="00127BB5" w:rsidRDefault="00000000">
      <w:pPr>
        <w:pStyle w:val="TOC1"/>
        <w:rPr>
          <w:rFonts w:asciiTheme="minorHAnsi" w:eastAsiaTheme="minorEastAsia" w:hAnsiTheme="minorHAnsi" w:cstheme="minorBidi"/>
          <w:noProof/>
          <w:sz w:val="22"/>
          <w:szCs w:val="22"/>
          <w:lang w:val="en-AU" w:eastAsia="en-AU"/>
        </w:rPr>
      </w:pPr>
      <w:hyperlink w:anchor="_Toc133523686" w:history="1">
        <w:r w:rsidR="00127BB5" w:rsidRPr="002A02C3">
          <w:rPr>
            <w:rStyle w:val="Hyperlink"/>
            <w:rFonts w:eastAsia="MS Gothic"/>
            <w:noProof/>
            <w:lang w:eastAsia="ja-JP"/>
          </w:rPr>
          <w:t>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Code of conduct and rules of engagement</w:t>
        </w:r>
        <w:r w:rsidR="00127BB5">
          <w:rPr>
            <w:noProof/>
            <w:webHidden/>
          </w:rPr>
          <w:tab/>
        </w:r>
        <w:r w:rsidR="00127BB5">
          <w:rPr>
            <w:noProof/>
            <w:webHidden/>
          </w:rPr>
          <w:fldChar w:fldCharType="begin"/>
        </w:r>
        <w:r w:rsidR="00127BB5">
          <w:rPr>
            <w:noProof/>
            <w:webHidden/>
          </w:rPr>
          <w:instrText xml:space="preserve"> PAGEREF _Toc133523686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03E56332" w14:textId="57EBB446" w:rsidR="00127BB5" w:rsidRDefault="00000000">
      <w:pPr>
        <w:pStyle w:val="TOC1"/>
        <w:rPr>
          <w:rFonts w:asciiTheme="minorHAnsi" w:eastAsiaTheme="minorEastAsia" w:hAnsiTheme="minorHAnsi" w:cstheme="minorBidi"/>
          <w:noProof/>
          <w:sz w:val="22"/>
          <w:szCs w:val="22"/>
          <w:lang w:val="en-AU" w:eastAsia="en-AU"/>
        </w:rPr>
      </w:pPr>
      <w:hyperlink w:anchor="_Toc133523687" w:history="1">
        <w:r w:rsidR="00127BB5" w:rsidRPr="002A02C3">
          <w:rPr>
            <w:rStyle w:val="Hyperlink"/>
            <w:rFonts w:eastAsia="MS Gothic"/>
            <w:noProof/>
            <w:lang w:eastAsia="ja-JP"/>
          </w:rPr>
          <w:t>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Source code and IPR</w:t>
        </w:r>
        <w:r w:rsidR="00127BB5">
          <w:rPr>
            <w:noProof/>
            <w:webHidden/>
          </w:rPr>
          <w:tab/>
        </w:r>
        <w:r w:rsidR="00127BB5">
          <w:rPr>
            <w:noProof/>
            <w:webHidden/>
          </w:rPr>
          <w:fldChar w:fldCharType="begin"/>
        </w:r>
        <w:r w:rsidR="00127BB5">
          <w:rPr>
            <w:noProof/>
            <w:webHidden/>
          </w:rPr>
          <w:instrText xml:space="preserve"> PAGEREF _Toc133523687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121B1503" w14:textId="480E3E11" w:rsidR="00127BB5" w:rsidRDefault="00000000">
      <w:pPr>
        <w:pStyle w:val="TOC1"/>
        <w:rPr>
          <w:rFonts w:asciiTheme="minorHAnsi" w:eastAsiaTheme="minorEastAsia" w:hAnsiTheme="minorHAnsi" w:cstheme="minorBidi"/>
          <w:noProof/>
          <w:sz w:val="22"/>
          <w:szCs w:val="22"/>
          <w:lang w:val="en-AU" w:eastAsia="en-AU"/>
        </w:rPr>
      </w:pPr>
      <w:hyperlink w:anchor="_Toc133523688" w:history="1">
        <w:r w:rsidR="00127BB5" w:rsidRPr="002A02C3">
          <w:rPr>
            <w:rStyle w:val="Hyperlink"/>
            <w:rFonts w:eastAsia="MS Gothic"/>
            <w:noProof/>
            <w:lang w:eastAsia="ja-JP"/>
          </w:rPr>
          <w:t>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Testing Fee</w:t>
        </w:r>
        <w:r w:rsidR="00127BB5">
          <w:rPr>
            <w:noProof/>
            <w:webHidden/>
          </w:rPr>
          <w:tab/>
        </w:r>
        <w:r w:rsidR="00127BB5">
          <w:rPr>
            <w:noProof/>
            <w:webHidden/>
          </w:rPr>
          <w:fldChar w:fldCharType="begin"/>
        </w:r>
        <w:r w:rsidR="00127BB5">
          <w:rPr>
            <w:noProof/>
            <w:webHidden/>
          </w:rPr>
          <w:instrText xml:space="preserve"> PAGEREF _Toc133523688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401CF22" w14:textId="38662C88" w:rsidR="00127BB5" w:rsidRDefault="00000000">
      <w:pPr>
        <w:pStyle w:val="TOC1"/>
        <w:rPr>
          <w:rFonts w:asciiTheme="minorHAnsi" w:eastAsiaTheme="minorEastAsia" w:hAnsiTheme="minorHAnsi" w:cstheme="minorBidi"/>
          <w:noProof/>
          <w:sz w:val="22"/>
          <w:szCs w:val="22"/>
          <w:lang w:val="en-AU" w:eastAsia="en-AU"/>
        </w:rPr>
      </w:pPr>
      <w:hyperlink w:anchor="_Toc133523689" w:history="1">
        <w:r w:rsidR="00127BB5" w:rsidRPr="002A02C3">
          <w:rPr>
            <w:rStyle w:val="Hyperlink"/>
            <w:rFonts w:eastAsia="MS Gothic"/>
            <w:noProof/>
            <w:lang w:eastAsia="ja-JP"/>
          </w:rPr>
          <w:t>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Definitions</w:t>
        </w:r>
        <w:r w:rsidR="00127BB5">
          <w:rPr>
            <w:noProof/>
            <w:webHidden/>
          </w:rPr>
          <w:tab/>
        </w:r>
        <w:r w:rsidR="00127BB5">
          <w:rPr>
            <w:noProof/>
            <w:webHidden/>
          </w:rPr>
          <w:fldChar w:fldCharType="begin"/>
        </w:r>
        <w:r w:rsidR="00127BB5">
          <w:rPr>
            <w:noProof/>
            <w:webHidden/>
          </w:rPr>
          <w:instrText xml:space="preserve"> PAGEREF _Toc133523689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44742A49" w14:textId="4AE474EF" w:rsidR="00127BB5" w:rsidRDefault="00000000">
      <w:pPr>
        <w:pStyle w:val="TOC1"/>
        <w:rPr>
          <w:rFonts w:asciiTheme="minorHAnsi" w:eastAsiaTheme="minorEastAsia" w:hAnsiTheme="minorHAnsi" w:cstheme="minorBidi"/>
          <w:noProof/>
          <w:sz w:val="22"/>
          <w:szCs w:val="22"/>
          <w:lang w:val="en-AU" w:eastAsia="en-AU"/>
        </w:rPr>
      </w:pPr>
      <w:hyperlink w:anchor="_Toc133523690" w:history="1">
        <w:r w:rsidR="00127BB5" w:rsidRPr="002A02C3">
          <w:rPr>
            <w:rStyle w:val="Hyperlink"/>
            <w:rFonts w:eastAsia="MS Gothic"/>
            <w:noProof/>
            <w:lang w:eastAsia="ja-JP"/>
          </w:rPr>
          <w:t>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Documents of CfP package</w:t>
        </w:r>
        <w:r w:rsidR="00127BB5">
          <w:rPr>
            <w:noProof/>
            <w:webHidden/>
          </w:rPr>
          <w:tab/>
        </w:r>
        <w:r w:rsidR="00127BB5">
          <w:rPr>
            <w:noProof/>
            <w:webHidden/>
          </w:rPr>
          <w:fldChar w:fldCharType="begin"/>
        </w:r>
        <w:r w:rsidR="00127BB5">
          <w:rPr>
            <w:noProof/>
            <w:webHidden/>
          </w:rPr>
          <w:instrText xml:space="preserve"> PAGEREF _Toc133523690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78711AE" w14:textId="4EF46543" w:rsidR="00127BB5" w:rsidRDefault="00000000">
      <w:pPr>
        <w:pStyle w:val="TOC1"/>
        <w:rPr>
          <w:rFonts w:asciiTheme="minorHAnsi" w:eastAsiaTheme="minorEastAsia" w:hAnsiTheme="minorHAnsi" w:cstheme="minorBidi"/>
          <w:noProof/>
          <w:sz w:val="22"/>
          <w:szCs w:val="22"/>
          <w:lang w:val="en-AU" w:eastAsia="en-AU"/>
        </w:rPr>
      </w:pPr>
      <w:hyperlink w:anchor="_Toc133523691" w:history="1">
        <w:r w:rsidR="00127BB5" w:rsidRPr="002A02C3">
          <w:rPr>
            <w:rStyle w:val="Hyperlink"/>
            <w:rFonts w:eastAsia="MS Gothic"/>
            <w:noProof/>
            <w:lang w:eastAsia="ja-JP"/>
          </w:rPr>
          <w:t>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Process</w:t>
        </w:r>
        <w:r w:rsidR="00127BB5">
          <w:rPr>
            <w:noProof/>
            <w:webHidden/>
          </w:rPr>
          <w:tab/>
        </w:r>
        <w:r w:rsidR="00127BB5">
          <w:rPr>
            <w:noProof/>
            <w:webHidden/>
          </w:rPr>
          <w:fldChar w:fldCharType="begin"/>
        </w:r>
        <w:r w:rsidR="00127BB5">
          <w:rPr>
            <w:noProof/>
            <w:webHidden/>
          </w:rPr>
          <w:instrText xml:space="preserve"> PAGEREF _Toc133523691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53BE0DE9" w14:textId="7A5D35CC" w:rsidR="00127BB5" w:rsidRDefault="00000000">
      <w:pPr>
        <w:pStyle w:val="TOC2"/>
        <w:rPr>
          <w:rFonts w:asciiTheme="minorHAnsi" w:eastAsiaTheme="minorEastAsia" w:hAnsiTheme="minorHAnsi" w:cstheme="minorBidi"/>
          <w:noProof/>
          <w:sz w:val="22"/>
          <w:szCs w:val="22"/>
          <w:lang w:val="en-AU" w:eastAsia="en-AU"/>
        </w:rPr>
      </w:pPr>
      <w:hyperlink w:anchor="_Toc133523692" w:history="1">
        <w:r w:rsidR="00127BB5" w:rsidRPr="002A02C3">
          <w:rPr>
            <w:rStyle w:val="Hyperlink"/>
            <w:rFonts w:eastAsia="MS Gothic"/>
            <w:noProof/>
          </w:rPr>
          <w:t>8.1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CfP Timeline table</w:t>
        </w:r>
        <w:r w:rsidR="00127BB5">
          <w:rPr>
            <w:noProof/>
            <w:webHidden/>
          </w:rPr>
          <w:tab/>
        </w:r>
        <w:r w:rsidR="00127BB5">
          <w:rPr>
            <w:noProof/>
            <w:webHidden/>
          </w:rPr>
          <w:fldChar w:fldCharType="begin"/>
        </w:r>
        <w:r w:rsidR="00127BB5">
          <w:rPr>
            <w:noProof/>
            <w:webHidden/>
          </w:rPr>
          <w:instrText xml:space="preserve"> PAGEREF _Toc133523692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3D288B59" w14:textId="478EA44D" w:rsidR="00127BB5" w:rsidRDefault="00000000">
      <w:pPr>
        <w:pStyle w:val="TOC2"/>
        <w:rPr>
          <w:rFonts w:asciiTheme="minorHAnsi" w:eastAsiaTheme="minorEastAsia" w:hAnsiTheme="minorHAnsi" w:cstheme="minorBidi"/>
          <w:noProof/>
          <w:sz w:val="22"/>
          <w:szCs w:val="22"/>
          <w:lang w:val="en-AU" w:eastAsia="en-AU"/>
        </w:rPr>
      </w:pPr>
      <w:hyperlink w:anchor="_Toc133523693" w:history="1">
        <w:r w:rsidR="00127BB5" w:rsidRPr="002A02C3">
          <w:rPr>
            <w:rStyle w:val="Hyperlink"/>
            <w:rFonts w:eastAsia="MS Gothic"/>
            <w:noProof/>
          </w:rPr>
          <w:t>8.2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Envisioned Timeline for the FCVCM Standard</w:t>
        </w:r>
        <w:r w:rsidR="00127BB5">
          <w:rPr>
            <w:noProof/>
            <w:webHidden/>
          </w:rPr>
          <w:tab/>
        </w:r>
        <w:r w:rsidR="00127BB5">
          <w:rPr>
            <w:noProof/>
            <w:webHidden/>
          </w:rPr>
          <w:fldChar w:fldCharType="begin"/>
        </w:r>
        <w:r w:rsidR="00127BB5">
          <w:rPr>
            <w:noProof/>
            <w:webHidden/>
          </w:rPr>
          <w:instrText xml:space="preserve"> PAGEREF _Toc133523693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577697CB" w14:textId="195D1708" w:rsidR="00127BB5" w:rsidRDefault="00000000">
      <w:pPr>
        <w:pStyle w:val="TOC2"/>
        <w:rPr>
          <w:rFonts w:asciiTheme="minorHAnsi" w:eastAsiaTheme="minorEastAsia" w:hAnsiTheme="minorHAnsi" w:cstheme="minorBidi"/>
          <w:noProof/>
          <w:sz w:val="22"/>
          <w:szCs w:val="22"/>
          <w:lang w:val="en-AU" w:eastAsia="en-AU"/>
        </w:rPr>
      </w:pPr>
      <w:hyperlink w:anchor="_Toc133523694" w:history="1">
        <w:r w:rsidR="00127BB5" w:rsidRPr="002A02C3">
          <w:rPr>
            <w:rStyle w:val="Hyperlink"/>
            <w:rFonts w:eastAsia="MS Gothic"/>
            <w:noProof/>
          </w:rPr>
          <w:t>8.3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Register your participation</w:t>
        </w:r>
        <w:r w:rsidR="00127BB5">
          <w:rPr>
            <w:noProof/>
            <w:webHidden/>
          </w:rPr>
          <w:tab/>
        </w:r>
        <w:r w:rsidR="00127BB5">
          <w:rPr>
            <w:noProof/>
            <w:webHidden/>
          </w:rPr>
          <w:fldChar w:fldCharType="begin"/>
        </w:r>
        <w:r w:rsidR="00127BB5">
          <w:rPr>
            <w:noProof/>
            <w:webHidden/>
          </w:rPr>
          <w:instrText xml:space="preserve"> PAGEREF _Toc133523694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7BAA2501" w14:textId="0E954299" w:rsidR="00127BB5" w:rsidRDefault="00000000">
      <w:pPr>
        <w:pStyle w:val="TOC2"/>
        <w:rPr>
          <w:rFonts w:asciiTheme="minorHAnsi" w:eastAsiaTheme="minorEastAsia" w:hAnsiTheme="minorHAnsi" w:cstheme="minorBidi"/>
          <w:noProof/>
          <w:sz w:val="22"/>
          <w:szCs w:val="22"/>
          <w:lang w:val="en-AU" w:eastAsia="en-AU"/>
        </w:rPr>
      </w:pPr>
      <w:hyperlink w:anchor="_Toc133523695" w:history="1">
        <w:r w:rsidR="00127BB5" w:rsidRPr="002A02C3">
          <w:rPr>
            <w:rStyle w:val="Hyperlink"/>
            <w:rFonts w:eastAsia="MS Gothic"/>
            <w:noProof/>
          </w:rPr>
          <w:t>8.4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Mandatory Equipment, Software and Data Components</w:t>
        </w:r>
        <w:r w:rsidR="00127BB5">
          <w:rPr>
            <w:noProof/>
            <w:webHidden/>
          </w:rPr>
          <w:tab/>
        </w:r>
        <w:r w:rsidR="00127BB5">
          <w:rPr>
            <w:noProof/>
            <w:webHidden/>
          </w:rPr>
          <w:fldChar w:fldCharType="begin"/>
        </w:r>
        <w:r w:rsidR="00127BB5">
          <w:rPr>
            <w:noProof/>
            <w:webHidden/>
          </w:rPr>
          <w:instrText xml:space="preserve"> PAGEREF _Toc133523695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495A8489" w14:textId="6AF72409" w:rsidR="00127BB5" w:rsidRDefault="00000000">
      <w:pPr>
        <w:pStyle w:val="TOC2"/>
        <w:rPr>
          <w:rFonts w:asciiTheme="minorHAnsi" w:eastAsiaTheme="minorEastAsia" w:hAnsiTheme="minorHAnsi" w:cstheme="minorBidi"/>
          <w:noProof/>
          <w:sz w:val="22"/>
          <w:szCs w:val="22"/>
          <w:lang w:val="en-AU" w:eastAsia="en-AU"/>
        </w:rPr>
      </w:pPr>
      <w:hyperlink w:anchor="_Toc133523696" w:history="1">
        <w:r w:rsidR="00127BB5" w:rsidRPr="002A02C3">
          <w:rPr>
            <w:rStyle w:val="Hyperlink"/>
            <w:rFonts w:eastAsia="MS Gothic"/>
            <w:noProof/>
          </w:rPr>
          <w:t>8.5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Access to Test Material</w:t>
        </w:r>
        <w:r w:rsidR="00127BB5">
          <w:rPr>
            <w:noProof/>
            <w:webHidden/>
          </w:rPr>
          <w:tab/>
        </w:r>
        <w:r w:rsidR="00127BB5">
          <w:rPr>
            <w:noProof/>
            <w:webHidden/>
          </w:rPr>
          <w:fldChar w:fldCharType="begin"/>
        </w:r>
        <w:r w:rsidR="00127BB5">
          <w:rPr>
            <w:noProof/>
            <w:webHidden/>
          </w:rPr>
          <w:instrText xml:space="preserve"> PAGEREF _Toc133523696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309B4846" w14:textId="09E2E3D0" w:rsidR="00127BB5" w:rsidRDefault="00000000">
      <w:pPr>
        <w:pStyle w:val="TOC2"/>
        <w:rPr>
          <w:rFonts w:asciiTheme="minorHAnsi" w:eastAsiaTheme="minorEastAsia" w:hAnsiTheme="minorHAnsi" w:cstheme="minorBidi"/>
          <w:noProof/>
          <w:sz w:val="22"/>
          <w:szCs w:val="22"/>
          <w:lang w:val="en-AU" w:eastAsia="en-AU"/>
        </w:rPr>
      </w:pPr>
      <w:hyperlink w:anchor="_Toc133523697" w:history="1">
        <w:r w:rsidR="00127BB5" w:rsidRPr="002A02C3">
          <w:rPr>
            <w:rStyle w:val="Hyperlink"/>
            <w:rFonts w:eastAsia="MS Gothic"/>
            <w:noProof/>
          </w:rPr>
          <w:t>8.6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Conduct Objective Evaluations</w:t>
        </w:r>
        <w:r w:rsidR="00127BB5">
          <w:rPr>
            <w:noProof/>
            <w:webHidden/>
          </w:rPr>
          <w:tab/>
        </w:r>
        <w:r w:rsidR="00127BB5">
          <w:rPr>
            <w:noProof/>
            <w:webHidden/>
          </w:rPr>
          <w:fldChar w:fldCharType="begin"/>
        </w:r>
        <w:r w:rsidR="00127BB5">
          <w:rPr>
            <w:noProof/>
            <w:webHidden/>
          </w:rPr>
          <w:instrText xml:space="preserve"> PAGEREF _Toc133523697 \h </w:instrText>
        </w:r>
        <w:r w:rsidR="00127BB5">
          <w:rPr>
            <w:noProof/>
            <w:webHidden/>
          </w:rPr>
        </w:r>
        <w:r w:rsidR="00127BB5">
          <w:rPr>
            <w:noProof/>
            <w:webHidden/>
          </w:rPr>
          <w:fldChar w:fldCharType="separate"/>
        </w:r>
        <w:r w:rsidR="00127BB5">
          <w:rPr>
            <w:noProof/>
            <w:webHidden/>
          </w:rPr>
          <w:t>10</w:t>
        </w:r>
        <w:r w:rsidR="00127BB5">
          <w:rPr>
            <w:noProof/>
            <w:webHidden/>
          </w:rPr>
          <w:fldChar w:fldCharType="end"/>
        </w:r>
      </w:hyperlink>
    </w:p>
    <w:p w14:paraId="50306A5D" w14:textId="28EBDBE7" w:rsidR="00127BB5" w:rsidRDefault="00000000">
      <w:pPr>
        <w:pStyle w:val="TOC2"/>
        <w:rPr>
          <w:rFonts w:asciiTheme="minorHAnsi" w:eastAsiaTheme="minorEastAsia" w:hAnsiTheme="minorHAnsi" w:cstheme="minorBidi"/>
          <w:noProof/>
          <w:sz w:val="22"/>
          <w:szCs w:val="22"/>
          <w:lang w:val="en-AU" w:eastAsia="en-AU"/>
        </w:rPr>
      </w:pPr>
      <w:hyperlink w:anchor="_Toc133523698" w:history="1">
        <w:r w:rsidR="00127BB5" w:rsidRPr="002A02C3">
          <w:rPr>
            <w:rStyle w:val="Hyperlink"/>
            <w:rFonts w:eastAsia="MS Gothic"/>
            <w:noProof/>
          </w:rPr>
          <w:t>8.7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Details of the Submission</w:t>
        </w:r>
        <w:r w:rsidR="00127BB5">
          <w:rPr>
            <w:noProof/>
            <w:webHidden/>
          </w:rPr>
          <w:tab/>
        </w:r>
        <w:r w:rsidR="00127BB5">
          <w:rPr>
            <w:noProof/>
            <w:webHidden/>
          </w:rPr>
          <w:fldChar w:fldCharType="begin"/>
        </w:r>
        <w:r w:rsidR="00127BB5">
          <w:rPr>
            <w:noProof/>
            <w:webHidden/>
          </w:rPr>
          <w:instrText xml:space="preserve"> PAGEREF _Toc133523698 \h </w:instrText>
        </w:r>
        <w:r w:rsidR="00127BB5">
          <w:rPr>
            <w:noProof/>
            <w:webHidden/>
          </w:rPr>
        </w:r>
        <w:r w:rsidR="00127BB5">
          <w:rPr>
            <w:noProof/>
            <w:webHidden/>
          </w:rPr>
          <w:fldChar w:fldCharType="separate"/>
        </w:r>
        <w:r w:rsidR="00127BB5">
          <w:rPr>
            <w:noProof/>
            <w:webHidden/>
          </w:rPr>
          <w:t>11</w:t>
        </w:r>
        <w:r w:rsidR="00127BB5">
          <w:rPr>
            <w:noProof/>
            <w:webHidden/>
          </w:rPr>
          <w:fldChar w:fldCharType="end"/>
        </w:r>
      </w:hyperlink>
    </w:p>
    <w:p w14:paraId="6C6D4FD1" w14:textId="5DCC8A8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699" w:history="1">
        <w:r w:rsidR="00127BB5" w:rsidRPr="002A02C3">
          <w:rPr>
            <w:rStyle w:val="Hyperlink"/>
            <w:rFonts w:eastAsia="MS Gothic"/>
            <w:noProof/>
            <w:lang w:eastAsia="ja-JP"/>
          </w:rPr>
          <w:t>8.7.1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details for datasets</w:t>
        </w:r>
        <w:r w:rsidR="00127BB5">
          <w:rPr>
            <w:noProof/>
            <w:webHidden/>
          </w:rPr>
          <w:tab/>
        </w:r>
        <w:r w:rsidR="00127BB5">
          <w:rPr>
            <w:noProof/>
            <w:webHidden/>
          </w:rPr>
          <w:fldChar w:fldCharType="begin"/>
        </w:r>
        <w:r w:rsidR="00127BB5">
          <w:rPr>
            <w:noProof/>
            <w:webHidden/>
          </w:rPr>
          <w:instrText xml:space="preserve"> PAGEREF _Toc133523699 \h </w:instrText>
        </w:r>
        <w:r w:rsidR="00127BB5">
          <w:rPr>
            <w:noProof/>
            <w:webHidden/>
          </w:rPr>
        </w:r>
        <w:r w:rsidR="00127BB5">
          <w:rPr>
            <w:noProof/>
            <w:webHidden/>
          </w:rPr>
          <w:fldChar w:fldCharType="separate"/>
        </w:r>
        <w:r w:rsidR="00127BB5">
          <w:rPr>
            <w:noProof/>
            <w:webHidden/>
          </w:rPr>
          <w:t>12</w:t>
        </w:r>
        <w:r w:rsidR="00127BB5">
          <w:rPr>
            <w:noProof/>
            <w:webHidden/>
          </w:rPr>
          <w:fldChar w:fldCharType="end"/>
        </w:r>
      </w:hyperlink>
    </w:p>
    <w:p w14:paraId="389C038E" w14:textId="7232BA1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700" w:history="1">
        <w:r w:rsidR="00127BB5" w:rsidRPr="002A02C3">
          <w:rPr>
            <w:rStyle w:val="Hyperlink"/>
            <w:rFonts w:eastAsia="SimSun"/>
            <w:noProof/>
            <w:lang w:eastAsia="zh-CN"/>
          </w:rPr>
          <w:t>8.7.2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SimSun"/>
            <w:noProof/>
            <w:lang w:eastAsia="zh-CN"/>
          </w:rPr>
          <w:t>Submission timeline</w:t>
        </w:r>
        <w:r w:rsidR="00127BB5">
          <w:rPr>
            <w:noProof/>
            <w:webHidden/>
          </w:rPr>
          <w:tab/>
        </w:r>
        <w:r w:rsidR="00127BB5">
          <w:rPr>
            <w:noProof/>
            <w:webHidden/>
          </w:rPr>
          <w:fldChar w:fldCharType="begin"/>
        </w:r>
        <w:r w:rsidR="00127BB5">
          <w:rPr>
            <w:noProof/>
            <w:webHidden/>
          </w:rPr>
          <w:instrText xml:space="preserve"> PAGEREF _Toc133523700 \h </w:instrText>
        </w:r>
        <w:r w:rsidR="00127BB5">
          <w:rPr>
            <w:noProof/>
            <w:webHidden/>
          </w:rPr>
        </w:r>
        <w:r w:rsidR="00127BB5">
          <w:rPr>
            <w:noProof/>
            <w:webHidden/>
          </w:rPr>
          <w:fldChar w:fldCharType="separate"/>
        </w:r>
        <w:r w:rsidR="00127BB5">
          <w:rPr>
            <w:noProof/>
            <w:webHidden/>
          </w:rPr>
          <w:t>15</w:t>
        </w:r>
        <w:r w:rsidR="00127BB5">
          <w:rPr>
            <w:noProof/>
            <w:webHidden/>
          </w:rPr>
          <w:fldChar w:fldCharType="end"/>
        </w:r>
      </w:hyperlink>
    </w:p>
    <w:p w14:paraId="54413786" w14:textId="3D785571" w:rsidR="00127BB5" w:rsidRDefault="00000000">
      <w:pPr>
        <w:pStyle w:val="TOC2"/>
        <w:rPr>
          <w:rFonts w:asciiTheme="minorHAnsi" w:eastAsiaTheme="minorEastAsia" w:hAnsiTheme="minorHAnsi" w:cstheme="minorBidi"/>
          <w:noProof/>
          <w:sz w:val="22"/>
          <w:szCs w:val="22"/>
          <w:lang w:val="en-AU" w:eastAsia="en-AU"/>
        </w:rPr>
      </w:pPr>
      <w:hyperlink w:anchor="_Toc133523701" w:history="1">
        <w:r w:rsidR="00127BB5" w:rsidRPr="002A02C3">
          <w:rPr>
            <w:rStyle w:val="Hyperlink"/>
            <w:rFonts w:eastAsia="MS Gothic"/>
            <w:noProof/>
          </w:rPr>
          <w:t>8.8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Cross-checking of results</w:t>
        </w:r>
        <w:r w:rsidR="00127BB5">
          <w:rPr>
            <w:noProof/>
            <w:webHidden/>
          </w:rPr>
          <w:tab/>
        </w:r>
        <w:r w:rsidR="00127BB5">
          <w:rPr>
            <w:noProof/>
            <w:webHidden/>
          </w:rPr>
          <w:fldChar w:fldCharType="begin"/>
        </w:r>
        <w:r w:rsidR="00127BB5">
          <w:rPr>
            <w:noProof/>
            <w:webHidden/>
          </w:rPr>
          <w:instrText xml:space="preserve"> PAGEREF _Toc133523701 \h </w:instrText>
        </w:r>
        <w:r w:rsidR="00127BB5">
          <w:rPr>
            <w:noProof/>
            <w:webHidden/>
          </w:rPr>
        </w:r>
        <w:r w:rsidR="00127BB5">
          <w:rPr>
            <w:noProof/>
            <w:webHidden/>
          </w:rPr>
          <w:fldChar w:fldCharType="separate"/>
        </w:r>
        <w:r w:rsidR="00127BB5">
          <w:rPr>
            <w:noProof/>
            <w:webHidden/>
          </w:rPr>
          <w:t>16</w:t>
        </w:r>
        <w:r w:rsidR="00127BB5">
          <w:rPr>
            <w:noProof/>
            <w:webHidden/>
          </w:rPr>
          <w:fldChar w:fldCharType="end"/>
        </w:r>
      </w:hyperlink>
    </w:p>
    <w:p w14:paraId="64FC00D2" w14:textId="6B41A568" w:rsidR="00127BB5" w:rsidRDefault="00000000">
      <w:pPr>
        <w:pStyle w:val="TOC2"/>
        <w:rPr>
          <w:rFonts w:asciiTheme="minorHAnsi" w:eastAsiaTheme="minorEastAsia" w:hAnsiTheme="minorHAnsi" w:cstheme="minorBidi"/>
          <w:noProof/>
          <w:sz w:val="22"/>
          <w:szCs w:val="22"/>
          <w:lang w:val="en-AU" w:eastAsia="en-AU"/>
        </w:rPr>
      </w:pPr>
      <w:hyperlink w:anchor="_Toc133523702" w:history="1">
        <w:r w:rsidR="00127BB5" w:rsidRPr="002A02C3">
          <w:rPr>
            <w:rStyle w:val="Hyperlink"/>
            <w:rFonts w:eastAsia="MS Gothic"/>
            <w:noProof/>
          </w:rPr>
          <w:t>8.9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Proponent Documentation</w:t>
        </w:r>
        <w:r w:rsidR="00127BB5">
          <w:rPr>
            <w:noProof/>
            <w:webHidden/>
          </w:rPr>
          <w:tab/>
        </w:r>
        <w:r w:rsidR="00127BB5">
          <w:rPr>
            <w:noProof/>
            <w:webHidden/>
          </w:rPr>
          <w:fldChar w:fldCharType="begin"/>
        </w:r>
        <w:r w:rsidR="00127BB5">
          <w:rPr>
            <w:noProof/>
            <w:webHidden/>
          </w:rPr>
          <w:instrText xml:space="preserve"> PAGEREF _Toc133523702 \h </w:instrText>
        </w:r>
        <w:r w:rsidR="00127BB5">
          <w:rPr>
            <w:noProof/>
            <w:webHidden/>
          </w:rPr>
        </w:r>
        <w:r w:rsidR="00127BB5">
          <w:rPr>
            <w:noProof/>
            <w:webHidden/>
          </w:rPr>
          <w:fldChar w:fldCharType="separate"/>
        </w:r>
        <w:r w:rsidR="00127BB5">
          <w:rPr>
            <w:noProof/>
            <w:webHidden/>
          </w:rPr>
          <w:t>17</w:t>
        </w:r>
        <w:r w:rsidR="00127BB5">
          <w:rPr>
            <w:noProof/>
            <w:webHidden/>
          </w:rPr>
          <w:fldChar w:fldCharType="end"/>
        </w:r>
      </w:hyperlink>
    </w:p>
    <w:p w14:paraId="32B85CC5" w14:textId="6E6BFA9C" w:rsidR="00127BB5" w:rsidRDefault="00000000">
      <w:pPr>
        <w:pStyle w:val="TOC2"/>
        <w:rPr>
          <w:rFonts w:asciiTheme="minorHAnsi" w:eastAsiaTheme="minorEastAsia" w:hAnsiTheme="minorHAnsi" w:cstheme="minorBidi"/>
          <w:noProof/>
          <w:sz w:val="22"/>
          <w:szCs w:val="22"/>
          <w:lang w:val="en-AU" w:eastAsia="en-AU"/>
        </w:rPr>
      </w:pPr>
      <w:hyperlink w:anchor="_Toc133523703" w:history="1">
        <w:r w:rsidR="00127BB5" w:rsidRPr="002A02C3">
          <w:rPr>
            <w:rStyle w:val="Hyperlink"/>
            <w:rFonts w:eastAsia="MS Gothic"/>
            <w:noProof/>
          </w:rPr>
          <w:t>8.10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Evaluate CfP Submissions and Select Technology</w:t>
        </w:r>
        <w:r w:rsidR="00127BB5">
          <w:rPr>
            <w:noProof/>
            <w:webHidden/>
          </w:rPr>
          <w:tab/>
        </w:r>
        <w:r w:rsidR="00127BB5">
          <w:rPr>
            <w:noProof/>
            <w:webHidden/>
          </w:rPr>
          <w:fldChar w:fldCharType="begin"/>
        </w:r>
        <w:r w:rsidR="00127BB5">
          <w:rPr>
            <w:noProof/>
            <w:webHidden/>
          </w:rPr>
          <w:instrText xml:space="preserve"> PAGEREF _Toc133523703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65CBBB4B" w14:textId="701AB8F3" w:rsidR="00127BB5" w:rsidRDefault="00000000">
      <w:pPr>
        <w:pStyle w:val="TOC2"/>
        <w:rPr>
          <w:rFonts w:asciiTheme="minorHAnsi" w:eastAsiaTheme="minorEastAsia" w:hAnsiTheme="minorHAnsi" w:cstheme="minorBidi"/>
          <w:noProof/>
          <w:sz w:val="22"/>
          <w:szCs w:val="22"/>
          <w:lang w:val="en-AU" w:eastAsia="en-AU"/>
        </w:rPr>
      </w:pPr>
      <w:hyperlink w:anchor="_Toc133523704" w:history="1">
        <w:r w:rsidR="00127BB5" w:rsidRPr="002A02C3">
          <w:rPr>
            <w:rStyle w:val="Hyperlink"/>
            <w:rFonts w:eastAsia="MS Gothic"/>
            <w:noProof/>
          </w:rPr>
          <w:t>8.11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WD Specification and RM Source Code</w:t>
        </w:r>
        <w:r w:rsidR="00127BB5">
          <w:rPr>
            <w:noProof/>
            <w:webHidden/>
          </w:rPr>
          <w:tab/>
        </w:r>
        <w:r w:rsidR="00127BB5">
          <w:rPr>
            <w:noProof/>
            <w:webHidden/>
          </w:rPr>
          <w:fldChar w:fldCharType="begin"/>
        </w:r>
        <w:r w:rsidR="00127BB5">
          <w:rPr>
            <w:noProof/>
            <w:webHidden/>
          </w:rPr>
          <w:instrText xml:space="preserve"> PAGEREF _Toc133523704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53DD2242" w14:textId="09500F94" w:rsidR="00127BB5" w:rsidRDefault="00000000">
      <w:pPr>
        <w:pStyle w:val="TOC1"/>
        <w:rPr>
          <w:rFonts w:asciiTheme="minorHAnsi" w:eastAsiaTheme="minorEastAsia" w:hAnsiTheme="minorHAnsi" w:cstheme="minorBidi"/>
          <w:noProof/>
          <w:sz w:val="22"/>
          <w:szCs w:val="22"/>
          <w:lang w:val="en-AU" w:eastAsia="en-AU"/>
        </w:rPr>
      </w:pPr>
      <w:hyperlink w:anchor="_Toc133523705" w:history="1">
        <w:r w:rsidR="00127BB5" w:rsidRPr="002A02C3">
          <w:rPr>
            <w:rStyle w:val="Hyperlink"/>
            <w:rFonts w:eastAsia="MS Gothic"/>
            <w:noProof/>
            <w:lang w:eastAsia="ja-JP"/>
          </w:rPr>
          <w:t>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Call Administrator</w:t>
        </w:r>
        <w:r w:rsidR="00127BB5">
          <w:rPr>
            <w:noProof/>
            <w:webHidden/>
          </w:rPr>
          <w:tab/>
        </w:r>
        <w:r w:rsidR="00127BB5">
          <w:rPr>
            <w:noProof/>
            <w:webHidden/>
          </w:rPr>
          <w:fldChar w:fldCharType="begin"/>
        </w:r>
        <w:r w:rsidR="00127BB5">
          <w:rPr>
            <w:noProof/>
            <w:webHidden/>
          </w:rPr>
          <w:instrText xml:space="preserve"> PAGEREF _Toc133523705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65781B09" w14:textId="242765C8" w:rsidR="00127BB5" w:rsidRDefault="00000000">
      <w:pPr>
        <w:pStyle w:val="TOC1"/>
        <w:rPr>
          <w:rFonts w:asciiTheme="minorHAnsi" w:eastAsiaTheme="minorEastAsia" w:hAnsiTheme="minorHAnsi" w:cstheme="minorBidi"/>
          <w:noProof/>
          <w:sz w:val="22"/>
          <w:szCs w:val="22"/>
          <w:lang w:val="en-AU" w:eastAsia="en-AU"/>
        </w:rPr>
      </w:pPr>
      <w:hyperlink w:anchor="_Toc133523706" w:history="1">
        <w:r w:rsidR="00127BB5" w:rsidRPr="002A02C3">
          <w:rPr>
            <w:rStyle w:val="Hyperlink"/>
            <w:rFonts w:eastAsia="MS Gothic"/>
            <w:noProof/>
            <w:lang w:eastAsia="ja-JP"/>
          </w:rPr>
          <w:t>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 Administrator</w:t>
        </w:r>
        <w:r w:rsidR="00127BB5">
          <w:rPr>
            <w:noProof/>
            <w:webHidden/>
          </w:rPr>
          <w:tab/>
        </w:r>
        <w:r w:rsidR="00127BB5">
          <w:rPr>
            <w:noProof/>
            <w:webHidden/>
          </w:rPr>
          <w:fldChar w:fldCharType="begin"/>
        </w:r>
        <w:r w:rsidR="00127BB5">
          <w:rPr>
            <w:noProof/>
            <w:webHidden/>
          </w:rPr>
          <w:instrText xml:space="preserve"> PAGEREF _Toc133523706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4BB21909" w14:textId="21ECC0A8" w:rsidR="00127BB5" w:rsidRDefault="00000000">
      <w:pPr>
        <w:pStyle w:val="TOC1"/>
        <w:rPr>
          <w:rFonts w:asciiTheme="minorHAnsi" w:eastAsiaTheme="minorEastAsia" w:hAnsiTheme="minorHAnsi" w:cstheme="minorBidi"/>
          <w:noProof/>
          <w:sz w:val="22"/>
          <w:szCs w:val="22"/>
          <w:lang w:val="en-AU" w:eastAsia="en-AU"/>
        </w:rPr>
      </w:pPr>
      <w:hyperlink w:anchor="_Toc133523707" w:history="1">
        <w:r w:rsidR="00127BB5" w:rsidRPr="002A02C3">
          <w:rPr>
            <w:rStyle w:val="Hyperlink"/>
            <w:rFonts w:eastAsia="MS Gothic"/>
            <w:noProof/>
            <w:lang w:eastAsia="ja-JP"/>
          </w:rPr>
          <w:t>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Email reflector</w:t>
        </w:r>
        <w:r w:rsidR="00127BB5">
          <w:rPr>
            <w:noProof/>
            <w:webHidden/>
          </w:rPr>
          <w:tab/>
        </w:r>
        <w:r w:rsidR="00127BB5">
          <w:rPr>
            <w:noProof/>
            <w:webHidden/>
          </w:rPr>
          <w:fldChar w:fldCharType="begin"/>
        </w:r>
        <w:r w:rsidR="00127BB5">
          <w:rPr>
            <w:noProof/>
            <w:webHidden/>
          </w:rPr>
          <w:instrText xml:space="preserve"> PAGEREF _Toc133523707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0A775646" w14:textId="7C1BB407" w:rsidR="00127BB5" w:rsidRDefault="00000000">
      <w:pPr>
        <w:pStyle w:val="TOC1"/>
        <w:rPr>
          <w:rFonts w:asciiTheme="minorHAnsi" w:eastAsiaTheme="minorEastAsia" w:hAnsiTheme="minorHAnsi" w:cstheme="minorBidi"/>
          <w:noProof/>
          <w:sz w:val="22"/>
          <w:szCs w:val="22"/>
          <w:lang w:val="en-AU" w:eastAsia="en-AU"/>
        </w:rPr>
      </w:pPr>
      <w:hyperlink w:anchor="_Toc133523708" w:history="1">
        <w:r w:rsidR="00127BB5" w:rsidRPr="002A02C3">
          <w:rPr>
            <w:rStyle w:val="Hyperlink"/>
            <w:rFonts w:eastAsia="MS Gothic"/>
            <w:noProof/>
            <w:lang w:eastAsia="ja-JP"/>
          </w:rPr>
          <w:t>12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References</w:t>
        </w:r>
        <w:r w:rsidR="00127BB5">
          <w:rPr>
            <w:noProof/>
            <w:webHidden/>
          </w:rPr>
          <w:tab/>
        </w:r>
        <w:r w:rsidR="00127BB5">
          <w:rPr>
            <w:noProof/>
            <w:webHidden/>
          </w:rPr>
          <w:fldChar w:fldCharType="begin"/>
        </w:r>
        <w:r w:rsidR="00127BB5">
          <w:rPr>
            <w:noProof/>
            <w:webHidden/>
          </w:rPr>
          <w:instrText xml:space="preserve"> PAGEREF _Toc133523708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1F357367" w14:textId="2DDEF6CF" w:rsidR="00127BB5" w:rsidRDefault="00000000">
      <w:pPr>
        <w:pStyle w:val="TOC1"/>
        <w:rPr>
          <w:rFonts w:asciiTheme="minorHAnsi" w:eastAsiaTheme="minorEastAsia" w:hAnsiTheme="minorHAnsi" w:cstheme="minorBidi"/>
          <w:noProof/>
          <w:sz w:val="22"/>
          <w:szCs w:val="22"/>
          <w:lang w:val="en-AU" w:eastAsia="en-AU"/>
        </w:rPr>
      </w:pPr>
      <w:hyperlink w:anchor="_Toc133523709" w:history="1">
        <w:r w:rsidR="00127BB5" w:rsidRPr="002A02C3">
          <w:rPr>
            <w:rStyle w:val="Hyperlink"/>
            <w:rFonts w:eastAsia="MS Gothic"/>
            <w:noProof/>
            <w:lang w:eastAsia="ja-JP"/>
          </w:rPr>
          <w:t>13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Copyright Header for FCVCM Reference Software</w:t>
        </w:r>
        <w:r w:rsidR="00127BB5">
          <w:rPr>
            <w:noProof/>
            <w:webHidden/>
          </w:rPr>
          <w:tab/>
        </w:r>
        <w:r w:rsidR="00127BB5">
          <w:rPr>
            <w:noProof/>
            <w:webHidden/>
          </w:rPr>
          <w:fldChar w:fldCharType="begin"/>
        </w:r>
        <w:r w:rsidR="00127BB5">
          <w:rPr>
            <w:noProof/>
            <w:webHidden/>
          </w:rPr>
          <w:instrText xml:space="preserve"> PAGEREF _Toc133523709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60990431" w14:textId="108F25A1" w:rsidR="00127BB5" w:rsidRDefault="00000000">
      <w:pPr>
        <w:pStyle w:val="TOC1"/>
        <w:rPr>
          <w:rFonts w:asciiTheme="minorHAnsi" w:eastAsiaTheme="minorEastAsia" w:hAnsiTheme="minorHAnsi" w:cstheme="minorBidi"/>
          <w:noProof/>
          <w:sz w:val="22"/>
          <w:szCs w:val="22"/>
          <w:lang w:val="en-AU" w:eastAsia="en-AU"/>
        </w:rPr>
      </w:pPr>
      <w:hyperlink w:anchor="_Toc133523710" w:history="1">
        <w:r w:rsidR="00127BB5" w:rsidRPr="002A02C3">
          <w:rPr>
            <w:rStyle w:val="Hyperlink"/>
            <w:noProof/>
            <w:lang w:eastAsia="zh-TW"/>
          </w:rPr>
          <w:t>Appendix A: Questionnaire</w:t>
        </w:r>
        <w:r w:rsidR="00127BB5">
          <w:rPr>
            <w:noProof/>
            <w:webHidden/>
          </w:rPr>
          <w:tab/>
        </w:r>
        <w:r w:rsidR="00127BB5">
          <w:rPr>
            <w:noProof/>
            <w:webHidden/>
          </w:rPr>
          <w:fldChar w:fldCharType="begin"/>
        </w:r>
        <w:r w:rsidR="00127BB5">
          <w:rPr>
            <w:noProof/>
            <w:webHidden/>
          </w:rPr>
          <w:instrText xml:space="preserve"> PAGEREF _Toc133523710 \h </w:instrText>
        </w:r>
        <w:r w:rsidR="00127BB5">
          <w:rPr>
            <w:noProof/>
            <w:webHidden/>
          </w:rPr>
        </w:r>
        <w:r w:rsidR="00127BB5">
          <w:rPr>
            <w:noProof/>
            <w:webHidden/>
          </w:rPr>
          <w:fldChar w:fldCharType="separate"/>
        </w:r>
        <w:r w:rsidR="00127BB5">
          <w:rPr>
            <w:noProof/>
            <w:webHidden/>
          </w:rPr>
          <w:t>22</w:t>
        </w:r>
        <w:r w:rsidR="00127BB5">
          <w:rPr>
            <w:noProof/>
            <w:webHidden/>
          </w:rPr>
          <w:fldChar w:fldCharType="end"/>
        </w:r>
      </w:hyperlink>
    </w:p>
    <w:p w14:paraId="6942BA78" w14:textId="7013EDA3" w:rsidR="00127BB5" w:rsidRDefault="00000000">
      <w:pPr>
        <w:pStyle w:val="TOC1"/>
        <w:rPr>
          <w:rFonts w:asciiTheme="minorHAnsi" w:eastAsiaTheme="minorEastAsia" w:hAnsiTheme="minorHAnsi" w:cstheme="minorBidi"/>
          <w:noProof/>
          <w:sz w:val="22"/>
          <w:szCs w:val="22"/>
          <w:lang w:val="en-AU" w:eastAsia="en-AU"/>
        </w:rPr>
      </w:pPr>
      <w:hyperlink w:anchor="_Toc13352371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B</w:t>
        </w:r>
        <w:r w:rsidR="00127BB5" w:rsidRPr="002A02C3">
          <w:rPr>
            <w:rStyle w:val="Hyperlink"/>
            <w:rFonts w:eastAsia="MS Mincho" w:cs="Arial"/>
            <w:bCs/>
            <w:caps/>
            <w:noProof/>
            <w:lang w:val="en-GB" w:eastAsia="ja-JP"/>
          </w:rPr>
          <w:t>: Detailed description of test datasets</w:t>
        </w:r>
        <w:r w:rsidR="00127BB5">
          <w:rPr>
            <w:noProof/>
            <w:webHidden/>
          </w:rPr>
          <w:tab/>
        </w:r>
        <w:r w:rsidR="00127BB5">
          <w:rPr>
            <w:noProof/>
            <w:webHidden/>
          </w:rPr>
          <w:fldChar w:fldCharType="begin"/>
        </w:r>
        <w:r w:rsidR="00127BB5">
          <w:rPr>
            <w:noProof/>
            <w:webHidden/>
          </w:rPr>
          <w:instrText xml:space="preserve"> PAGEREF _Toc133523711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FF8724C" w14:textId="0C8CAE4F" w:rsidR="00127BB5" w:rsidRDefault="00000000">
      <w:pPr>
        <w:pStyle w:val="TOC2"/>
        <w:rPr>
          <w:rFonts w:asciiTheme="minorHAnsi" w:eastAsiaTheme="minorEastAsia" w:hAnsiTheme="minorHAnsi" w:cstheme="minorBidi"/>
          <w:noProof/>
          <w:sz w:val="22"/>
          <w:szCs w:val="22"/>
          <w:lang w:val="en-AU" w:eastAsia="en-AU"/>
        </w:rPr>
      </w:pPr>
      <w:hyperlink w:anchor="_Toc133523712" w:history="1">
        <w:r w:rsidR="00127BB5" w:rsidRPr="002A02C3">
          <w:rPr>
            <w:rStyle w:val="Hyperlink"/>
            <w:rFonts w:eastAsia="SimSun" w:cs="Arial"/>
            <w:bCs/>
            <w:noProof/>
            <w:lang w:eastAsia="zh-CN"/>
          </w:rPr>
          <w:t>B</w:t>
        </w:r>
        <w:r w:rsidR="00127BB5" w:rsidRPr="002A02C3">
          <w:rPr>
            <w:rStyle w:val="Hyperlink"/>
            <w:rFonts w:cs="Arial"/>
            <w:bCs/>
            <w:noProof/>
          </w:rPr>
          <w:t>.1 Dataset 1: Tencent Video Dataset (TVD)</w:t>
        </w:r>
        <w:r w:rsidR="00127BB5">
          <w:rPr>
            <w:noProof/>
            <w:webHidden/>
          </w:rPr>
          <w:tab/>
        </w:r>
        <w:r w:rsidR="00127BB5">
          <w:rPr>
            <w:noProof/>
            <w:webHidden/>
          </w:rPr>
          <w:fldChar w:fldCharType="begin"/>
        </w:r>
        <w:r w:rsidR="00127BB5">
          <w:rPr>
            <w:noProof/>
            <w:webHidden/>
          </w:rPr>
          <w:instrText xml:space="preserve"> PAGEREF _Toc133523712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945AC3F" w14:textId="52D700EA" w:rsidR="00127BB5" w:rsidRDefault="00000000">
      <w:pPr>
        <w:pStyle w:val="TOC2"/>
        <w:rPr>
          <w:rFonts w:asciiTheme="minorHAnsi" w:eastAsiaTheme="minorEastAsia" w:hAnsiTheme="minorHAnsi" w:cstheme="minorBidi"/>
          <w:noProof/>
          <w:sz w:val="22"/>
          <w:szCs w:val="22"/>
          <w:lang w:val="en-AU" w:eastAsia="en-AU"/>
        </w:rPr>
      </w:pPr>
      <w:hyperlink w:anchor="_Toc133523713" w:history="1">
        <w:r w:rsidR="00127BB5" w:rsidRPr="002A02C3">
          <w:rPr>
            <w:rStyle w:val="Hyperlink"/>
            <w:rFonts w:eastAsia="SimSun" w:cs="Arial"/>
            <w:bCs/>
            <w:noProof/>
            <w:lang w:eastAsia="zh-CN"/>
          </w:rPr>
          <w:t>B</w:t>
        </w:r>
        <w:r w:rsidR="00127BB5" w:rsidRPr="002A02C3">
          <w:rPr>
            <w:rStyle w:val="Hyperlink"/>
            <w:rFonts w:cs="Arial"/>
            <w:bCs/>
            <w:noProof/>
          </w:rPr>
          <w:t>.2 Dataset 2: OpenImages v6</w:t>
        </w:r>
        <w:r w:rsidR="00127BB5">
          <w:rPr>
            <w:noProof/>
            <w:webHidden/>
          </w:rPr>
          <w:tab/>
        </w:r>
        <w:r w:rsidR="00127BB5">
          <w:rPr>
            <w:noProof/>
            <w:webHidden/>
          </w:rPr>
          <w:fldChar w:fldCharType="begin"/>
        </w:r>
        <w:r w:rsidR="00127BB5">
          <w:rPr>
            <w:noProof/>
            <w:webHidden/>
          </w:rPr>
          <w:instrText xml:space="preserve"> PAGEREF _Toc133523713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40EDB02C" w14:textId="5C00FC9D" w:rsidR="00127BB5" w:rsidRDefault="00000000">
      <w:pPr>
        <w:pStyle w:val="TOC2"/>
        <w:rPr>
          <w:rFonts w:asciiTheme="minorHAnsi" w:eastAsiaTheme="minorEastAsia" w:hAnsiTheme="minorHAnsi" w:cstheme="minorBidi"/>
          <w:noProof/>
          <w:sz w:val="22"/>
          <w:szCs w:val="22"/>
          <w:lang w:val="en-AU" w:eastAsia="en-AU"/>
        </w:rPr>
      </w:pPr>
      <w:hyperlink w:anchor="_Toc133523714" w:history="1">
        <w:r w:rsidR="00127BB5" w:rsidRPr="002A02C3">
          <w:rPr>
            <w:rStyle w:val="Hyperlink"/>
            <w:rFonts w:cs="Arial"/>
            <w:bCs/>
            <w:noProof/>
          </w:rPr>
          <w:t>B.3 Dataset 3: SFU-HW-Object-v1</w:t>
        </w:r>
        <w:r w:rsidR="00127BB5">
          <w:rPr>
            <w:noProof/>
            <w:webHidden/>
          </w:rPr>
          <w:tab/>
        </w:r>
        <w:r w:rsidR="00127BB5">
          <w:rPr>
            <w:noProof/>
            <w:webHidden/>
          </w:rPr>
          <w:fldChar w:fldCharType="begin"/>
        </w:r>
        <w:r w:rsidR="00127BB5">
          <w:rPr>
            <w:noProof/>
            <w:webHidden/>
          </w:rPr>
          <w:instrText xml:space="preserve"> PAGEREF _Toc133523714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798C662B" w14:textId="123C407D" w:rsidR="00127BB5" w:rsidRDefault="00000000">
      <w:pPr>
        <w:pStyle w:val="TOC2"/>
        <w:rPr>
          <w:rFonts w:asciiTheme="minorHAnsi" w:eastAsiaTheme="minorEastAsia" w:hAnsiTheme="minorHAnsi" w:cstheme="minorBidi"/>
          <w:noProof/>
          <w:sz w:val="22"/>
          <w:szCs w:val="22"/>
          <w:lang w:val="en-AU" w:eastAsia="en-AU"/>
        </w:rPr>
      </w:pPr>
      <w:hyperlink w:anchor="_Toc133523715" w:history="1">
        <w:r w:rsidR="00127BB5" w:rsidRPr="002A02C3">
          <w:rPr>
            <w:rStyle w:val="Hyperlink"/>
            <w:rFonts w:cs="Arial"/>
            <w:bCs/>
            <w:noProof/>
          </w:rPr>
          <w:t>B.4 Dataset 4: HiEve videos</w:t>
        </w:r>
        <w:r w:rsidR="00127BB5">
          <w:rPr>
            <w:noProof/>
            <w:webHidden/>
          </w:rPr>
          <w:tab/>
        </w:r>
        <w:r w:rsidR="00127BB5">
          <w:rPr>
            <w:noProof/>
            <w:webHidden/>
          </w:rPr>
          <w:fldChar w:fldCharType="begin"/>
        </w:r>
        <w:r w:rsidR="00127BB5">
          <w:rPr>
            <w:noProof/>
            <w:webHidden/>
          </w:rPr>
          <w:instrText xml:space="preserve"> PAGEREF _Toc133523715 \h </w:instrText>
        </w:r>
        <w:r w:rsidR="00127BB5">
          <w:rPr>
            <w:noProof/>
            <w:webHidden/>
          </w:rPr>
        </w:r>
        <w:r w:rsidR="00127BB5">
          <w:rPr>
            <w:noProof/>
            <w:webHidden/>
          </w:rPr>
          <w:fldChar w:fldCharType="separate"/>
        </w:r>
        <w:r w:rsidR="00127BB5">
          <w:rPr>
            <w:noProof/>
            <w:webHidden/>
          </w:rPr>
          <w:t>25</w:t>
        </w:r>
        <w:r w:rsidR="00127BB5">
          <w:rPr>
            <w:noProof/>
            <w:webHidden/>
          </w:rPr>
          <w:fldChar w:fldCharType="end"/>
        </w:r>
      </w:hyperlink>
    </w:p>
    <w:p w14:paraId="1A3865D3" w14:textId="625C6786" w:rsidR="00127BB5" w:rsidRDefault="00000000">
      <w:pPr>
        <w:pStyle w:val="TOC1"/>
        <w:rPr>
          <w:rFonts w:asciiTheme="minorHAnsi" w:eastAsiaTheme="minorEastAsia" w:hAnsiTheme="minorHAnsi" w:cstheme="minorBidi"/>
          <w:noProof/>
          <w:sz w:val="22"/>
          <w:szCs w:val="22"/>
          <w:lang w:val="en-AU" w:eastAsia="en-AU"/>
        </w:rPr>
      </w:pPr>
      <w:hyperlink w:anchor="_Toc133523716"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C</w:t>
        </w:r>
        <w:r w:rsidR="00127BB5" w:rsidRPr="002A02C3">
          <w:rPr>
            <w:rStyle w:val="Hyperlink"/>
            <w:rFonts w:eastAsia="MS Mincho" w:cs="Arial"/>
            <w:bCs/>
            <w:caps/>
            <w:noProof/>
            <w:lang w:val="en-GB" w:eastAsia="ja-JP"/>
          </w:rPr>
          <w:t>: Anchor metrics</w:t>
        </w:r>
        <w:r w:rsidR="00127BB5">
          <w:rPr>
            <w:noProof/>
            <w:webHidden/>
          </w:rPr>
          <w:tab/>
        </w:r>
        <w:r w:rsidR="00127BB5">
          <w:rPr>
            <w:noProof/>
            <w:webHidden/>
          </w:rPr>
          <w:fldChar w:fldCharType="begin"/>
        </w:r>
        <w:r w:rsidR="00127BB5">
          <w:rPr>
            <w:noProof/>
            <w:webHidden/>
          </w:rPr>
          <w:instrText xml:space="preserve"> PAGEREF _Toc133523716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00A72034" w14:textId="0A445274" w:rsidR="00127BB5" w:rsidRDefault="00000000">
      <w:pPr>
        <w:pStyle w:val="TOC2"/>
        <w:rPr>
          <w:rFonts w:asciiTheme="minorHAnsi" w:eastAsiaTheme="minorEastAsia" w:hAnsiTheme="minorHAnsi" w:cstheme="minorBidi"/>
          <w:noProof/>
          <w:sz w:val="22"/>
          <w:szCs w:val="22"/>
          <w:lang w:val="en-AU" w:eastAsia="en-AU"/>
        </w:rPr>
      </w:pPr>
      <w:hyperlink w:anchor="_Toc133523717" w:history="1">
        <w:r w:rsidR="00127BB5" w:rsidRPr="002A02C3">
          <w:rPr>
            <w:rStyle w:val="Hyperlink"/>
            <w:rFonts w:eastAsia="SimSun"/>
            <w:noProof/>
            <w:lang w:eastAsia="zh-CN"/>
          </w:rPr>
          <w:t xml:space="preserve">C.1 </w:t>
        </w:r>
        <w:r w:rsidR="00127BB5" w:rsidRPr="002A02C3">
          <w:rPr>
            <w:rStyle w:val="Hyperlink"/>
            <w:noProof/>
            <w:lang w:eastAsia="zh-TW"/>
          </w:rPr>
          <w:t>Bitrate measurement</w:t>
        </w:r>
        <w:r w:rsidR="00127BB5">
          <w:rPr>
            <w:noProof/>
            <w:webHidden/>
          </w:rPr>
          <w:tab/>
        </w:r>
        <w:r w:rsidR="00127BB5">
          <w:rPr>
            <w:noProof/>
            <w:webHidden/>
          </w:rPr>
          <w:fldChar w:fldCharType="begin"/>
        </w:r>
        <w:r w:rsidR="00127BB5">
          <w:rPr>
            <w:noProof/>
            <w:webHidden/>
          </w:rPr>
          <w:instrText xml:space="preserve"> PAGEREF _Toc133523717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268B287C" w14:textId="385C54F8" w:rsidR="00127BB5" w:rsidRDefault="00000000">
      <w:pPr>
        <w:pStyle w:val="TOC2"/>
        <w:rPr>
          <w:rFonts w:asciiTheme="minorHAnsi" w:eastAsiaTheme="minorEastAsia" w:hAnsiTheme="minorHAnsi" w:cstheme="minorBidi"/>
          <w:noProof/>
          <w:sz w:val="22"/>
          <w:szCs w:val="22"/>
          <w:lang w:val="en-AU" w:eastAsia="en-AU"/>
        </w:rPr>
      </w:pPr>
      <w:hyperlink w:anchor="_Toc133523718" w:history="1">
        <w:r w:rsidR="00127BB5" w:rsidRPr="002A02C3">
          <w:rPr>
            <w:rStyle w:val="Hyperlink"/>
            <w:rFonts w:eastAsia="SimSun"/>
            <w:noProof/>
            <w:lang w:eastAsia="zh-CN"/>
          </w:rPr>
          <w:t xml:space="preserve">C.2 </w:t>
        </w:r>
        <w:r w:rsidR="00127BB5" w:rsidRPr="002A02C3">
          <w:rPr>
            <w:rStyle w:val="Hyperlink"/>
            <w:noProof/>
            <w:lang w:eastAsia="zh-TW"/>
          </w:rPr>
          <w:t>Task: Object Tracking</w:t>
        </w:r>
        <w:r w:rsidR="00127BB5">
          <w:rPr>
            <w:noProof/>
            <w:webHidden/>
          </w:rPr>
          <w:tab/>
        </w:r>
        <w:r w:rsidR="00127BB5">
          <w:rPr>
            <w:noProof/>
            <w:webHidden/>
          </w:rPr>
          <w:fldChar w:fldCharType="begin"/>
        </w:r>
        <w:r w:rsidR="00127BB5">
          <w:rPr>
            <w:noProof/>
            <w:webHidden/>
          </w:rPr>
          <w:instrText xml:space="preserve"> PAGEREF _Toc133523718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439CDC5D" w14:textId="6075404C" w:rsidR="00127BB5" w:rsidRDefault="00000000">
      <w:pPr>
        <w:pStyle w:val="TOC2"/>
        <w:rPr>
          <w:rFonts w:asciiTheme="minorHAnsi" w:eastAsiaTheme="minorEastAsia" w:hAnsiTheme="minorHAnsi" w:cstheme="minorBidi"/>
          <w:noProof/>
          <w:sz w:val="22"/>
          <w:szCs w:val="22"/>
          <w:lang w:val="en-AU" w:eastAsia="en-AU"/>
        </w:rPr>
      </w:pPr>
      <w:hyperlink w:anchor="_Toc133523719" w:history="1">
        <w:r w:rsidR="00127BB5" w:rsidRPr="002A02C3">
          <w:rPr>
            <w:rStyle w:val="Hyperlink"/>
            <w:rFonts w:eastAsia="SimSun"/>
            <w:noProof/>
            <w:lang w:eastAsia="zh-CN"/>
          </w:rPr>
          <w:t xml:space="preserve">C.3 </w:t>
        </w:r>
        <w:r w:rsidR="00127BB5" w:rsidRPr="002A02C3">
          <w:rPr>
            <w:rStyle w:val="Hyperlink"/>
            <w:noProof/>
            <w:lang w:eastAsia="zh-TW"/>
          </w:rPr>
          <w:t>Task: Instance segmentation / Object detection</w:t>
        </w:r>
        <w:r w:rsidR="00127BB5">
          <w:rPr>
            <w:noProof/>
            <w:webHidden/>
          </w:rPr>
          <w:tab/>
        </w:r>
        <w:r w:rsidR="00127BB5">
          <w:rPr>
            <w:noProof/>
            <w:webHidden/>
          </w:rPr>
          <w:fldChar w:fldCharType="begin"/>
        </w:r>
        <w:r w:rsidR="00127BB5">
          <w:rPr>
            <w:noProof/>
            <w:webHidden/>
          </w:rPr>
          <w:instrText xml:space="preserve"> PAGEREF _Toc133523719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73BEAD6B" w14:textId="1184BE06" w:rsidR="00127BB5" w:rsidRDefault="00000000">
      <w:pPr>
        <w:pStyle w:val="TOC2"/>
        <w:rPr>
          <w:rFonts w:asciiTheme="minorHAnsi" w:eastAsiaTheme="minorEastAsia" w:hAnsiTheme="minorHAnsi" w:cstheme="minorBidi"/>
          <w:noProof/>
          <w:sz w:val="22"/>
          <w:szCs w:val="22"/>
          <w:lang w:val="en-AU" w:eastAsia="en-AU"/>
        </w:rPr>
      </w:pPr>
      <w:hyperlink w:anchor="_Toc133523720" w:history="1">
        <w:r w:rsidR="00127BB5" w:rsidRPr="002A02C3">
          <w:rPr>
            <w:rStyle w:val="Hyperlink"/>
            <w:rFonts w:eastAsia="SimSun"/>
            <w:noProof/>
            <w:lang w:eastAsia="zh-CN"/>
          </w:rPr>
          <w:t>C.4 Runtime Measurement</w:t>
        </w:r>
        <w:r w:rsidR="00127BB5">
          <w:rPr>
            <w:noProof/>
            <w:webHidden/>
          </w:rPr>
          <w:tab/>
        </w:r>
        <w:r w:rsidR="00127BB5">
          <w:rPr>
            <w:noProof/>
            <w:webHidden/>
          </w:rPr>
          <w:fldChar w:fldCharType="begin"/>
        </w:r>
        <w:r w:rsidR="00127BB5">
          <w:rPr>
            <w:noProof/>
            <w:webHidden/>
          </w:rPr>
          <w:instrText xml:space="preserve"> PAGEREF _Toc133523720 \h </w:instrText>
        </w:r>
        <w:r w:rsidR="00127BB5">
          <w:rPr>
            <w:noProof/>
            <w:webHidden/>
          </w:rPr>
        </w:r>
        <w:r w:rsidR="00127BB5">
          <w:rPr>
            <w:noProof/>
            <w:webHidden/>
          </w:rPr>
          <w:fldChar w:fldCharType="separate"/>
        </w:r>
        <w:r w:rsidR="00127BB5">
          <w:rPr>
            <w:noProof/>
            <w:webHidden/>
          </w:rPr>
          <w:t>28</w:t>
        </w:r>
        <w:r w:rsidR="00127BB5">
          <w:rPr>
            <w:noProof/>
            <w:webHidden/>
          </w:rPr>
          <w:fldChar w:fldCharType="end"/>
        </w:r>
      </w:hyperlink>
    </w:p>
    <w:p w14:paraId="750FCAEB" w14:textId="1A389860" w:rsidR="00127BB5" w:rsidRDefault="00000000">
      <w:pPr>
        <w:pStyle w:val="TOC1"/>
        <w:rPr>
          <w:rFonts w:asciiTheme="minorHAnsi" w:eastAsiaTheme="minorEastAsia" w:hAnsiTheme="minorHAnsi" w:cstheme="minorBidi"/>
          <w:noProof/>
          <w:sz w:val="22"/>
          <w:szCs w:val="22"/>
          <w:lang w:val="en-AU" w:eastAsia="en-AU"/>
        </w:rPr>
      </w:pPr>
      <w:hyperlink w:anchor="_Toc13352372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D</w:t>
        </w:r>
        <w:r w:rsidR="00127BB5" w:rsidRPr="002A02C3">
          <w:rPr>
            <w:rStyle w:val="Hyperlink"/>
            <w:rFonts w:eastAsia="MS Mincho" w:cs="Arial"/>
            <w:bCs/>
            <w:caps/>
            <w:noProof/>
            <w:lang w:val="en-GB" w:eastAsia="ja-JP"/>
          </w:rPr>
          <w:t>: Inference and Training information</w:t>
        </w:r>
        <w:r w:rsidR="00127BB5">
          <w:rPr>
            <w:noProof/>
            <w:webHidden/>
          </w:rPr>
          <w:tab/>
        </w:r>
        <w:r w:rsidR="00127BB5">
          <w:rPr>
            <w:noProof/>
            <w:webHidden/>
          </w:rPr>
          <w:fldChar w:fldCharType="begin"/>
        </w:r>
        <w:r w:rsidR="00127BB5">
          <w:rPr>
            <w:noProof/>
            <w:webHidden/>
          </w:rPr>
          <w:instrText xml:space="preserve"> PAGEREF _Toc133523721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79E88CAF" w14:textId="736C127B" w:rsidR="00127BB5" w:rsidRDefault="00000000">
      <w:pPr>
        <w:pStyle w:val="TOC2"/>
        <w:rPr>
          <w:rFonts w:asciiTheme="minorHAnsi" w:eastAsiaTheme="minorEastAsia" w:hAnsiTheme="minorHAnsi" w:cstheme="minorBidi"/>
          <w:noProof/>
          <w:sz w:val="22"/>
          <w:szCs w:val="22"/>
          <w:lang w:val="en-AU" w:eastAsia="en-AU"/>
        </w:rPr>
      </w:pPr>
      <w:hyperlink w:anchor="_Toc133523722" w:history="1">
        <w:r w:rsidR="00127BB5" w:rsidRPr="002A02C3">
          <w:rPr>
            <w:rStyle w:val="Hyperlink"/>
            <w:rFonts w:eastAsia="SimSun"/>
            <w:noProof/>
            <w:lang w:eastAsia="zh-CN"/>
          </w:rPr>
          <w:t>D.1 Inference information</w:t>
        </w:r>
        <w:r w:rsidR="00127BB5">
          <w:rPr>
            <w:noProof/>
            <w:webHidden/>
          </w:rPr>
          <w:tab/>
        </w:r>
        <w:r w:rsidR="00127BB5">
          <w:rPr>
            <w:noProof/>
            <w:webHidden/>
          </w:rPr>
          <w:fldChar w:fldCharType="begin"/>
        </w:r>
        <w:r w:rsidR="00127BB5">
          <w:rPr>
            <w:noProof/>
            <w:webHidden/>
          </w:rPr>
          <w:instrText xml:space="preserve"> PAGEREF _Toc133523722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696A0464" w14:textId="15E9C99C" w:rsidR="00127BB5" w:rsidRDefault="00000000">
      <w:pPr>
        <w:pStyle w:val="TOC2"/>
        <w:rPr>
          <w:rFonts w:asciiTheme="minorHAnsi" w:eastAsiaTheme="minorEastAsia" w:hAnsiTheme="minorHAnsi" w:cstheme="minorBidi"/>
          <w:noProof/>
          <w:sz w:val="22"/>
          <w:szCs w:val="22"/>
          <w:lang w:val="en-AU" w:eastAsia="en-AU"/>
        </w:rPr>
      </w:pPr>
      <w:hyperlink w:anchor="_Toc133523723" w:history="1">
        <w:r w:rsidR="00127BB5" w:rsidRPr="002A02C3">
          <w:rPr>
            <w:rStyle w:val="Hyperlink"/>
            <w:rFonts w:eastAsia="SimSun"/>
            <w:noProof/>
            <w:lang w:eastAsia="zh-CN"/>
          </w:rPr>
          <w:t>D.2 Training information</w:t>
        </w:r>
        <w:r w:rsidR="00127BB5">
          <w:rPr>
            <w:noProof/>
            <w:webHidden/>
          </w:rPr>
          <w:tab/>
        </w:r>
        <w:r w:rsidR="00127BB5">
          <w:rPr>
            <w:noProof/>
            <w:webHidden/>
          </w:rPr>
          <w:fldChar w:fldCharType="begin"/>
        </w:r>
        <w:r w:rsidR="00127BB5">
          <w:rPr>
            <w:noProof/>
            <w:webHidden/>
          </w:rPr>
          <w:instrText xml:space="preserve"> PAGEREF _Toc133523723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2337630C" w14:textId="626ED0F0" w:rsidR="00127BB5" w:rsidRDefault="00000000">
      <w:pPr>
        <w:pStyle w:val="TOC1"/>
        <w:rPr>
          <w:rFonts w:asciiTheme="minorHAnsi" w:eastAsiaTheme="minorEastAsia" w:hAnsiTheme="minorHAnsi" w:cstheme="minorBidi"/>
          <w:noProof/>
          <w:sz w:val="22"/>
          <w:szCs w:val="22"/>
          <w:lang w:val="en-AU" w:eastAsia="en-AU"/>
        </w:rPr>
      </w:pPr>
      <w:hyperlink w:anchor="_Toc133523724" w:history="1">
        <w:r w:rsidR="00127BB5" w:rsidRPr="002A02C3">
          <w:rPr>
            <w:rStyle w:val="Hyperlink"/>
            <w:rFonts w:eastAsia="MS Mincho" w:cs="Arial"/>
            <w:bCs/>
            <w:caps/>
            <w:noProof/>
            <w:lang w:eastAsia="zh-CN"/>
          </w:rPr>
          <w:t>Appendix E Feature Anchor generation procedure</w:t>
        </w:r>
        <w:r w:rsidR="00127BB5">
          <w:rPr>
            <w:noProof/>
            <w:webHidden/>
          </w:rPr>
          <w:tab/>
        </w:r>
        <w:r w:rsidR="00127BB5">
          <w:rPr>
            <w:noProof/>
            <w:webHidden/>
          </w:rPr>
          <w:fldChar w:fldCharType="begin"/>
        </w:r>
        <w:r w:rsidR="00127BB5">
          <w:rPr>
            <w:noProof/>
            <w:webHidden/>
          </w:rPr>
          <w:instrText xml:space="preserve"> PAGEREF _Toc133523724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1EDF7A5C" w14:textId="43C6B0E3" w:rsidR="00127BB5" w:rsidRDefault="00000000">
      <w:pPr>
        <w:pStyle w:val="TOC2"/>
        <w:rPr>
          <w:rFonts w:asciiTheme="minorHAnsi" w:eastAsiaTheme="minorEastAsia" w:hAnsiTheme="minorHAnsi" w:cstheme="minorBidi"/>
          <w:noProof/>
          <w:sz w:val="22"/>
          <w:szCs w:val="22"/>
          <w:lang w:val="en-AU" w:eastAsia="en-AU"/>
        </w:rPr>
      </w:pPr>
      <w:hyperlink w:anchor="_Toc133523725" w:history="1">
        <w:r w:rsidR="00127BB5" w:rsidRPr="002A02C3">
          <w:rPr>
            <w:rStyle w:val="Hyperlink"/>
            <w:rFonts w:eastAsia="SimSun"/>
            <w:noProof/>
            <w:lang w:eastAsia="zh-CN"/>
          </w:rPr>
          <w:t>E.1 Feature anchor generation</w:t>
        </w:r>
        <w:r w:rsidR="00127BB5">
          <w:rPr>
            <w:noProof/>
            <w:webHidden/>
          </w:rPr>
          <w:tab/>
        </w:r>
        <w:r w:rsidR="00127BB5">
          <w:rPr>
            <w:noProof/>
            <w:webHidden/>
          </w:rPr>
          <w:fldChar w:fldCharType="begin"/>
        </w:r>
        <w:r w:rsidR="00127BB5">
          <w:rPr>
            <w:noProof/>
            <w:webHidden/>
          </w:rPr>
          <w:instrText xml:space="preserve"> PAGEREF _Toc133523725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7E65DB55" w14:textId="549D83D5" w:rsidR="00127BB5" w:rsidRDefault="00000000">
      <w:pPr>
        <w:pStyle w:val="TOC2"/>
        <w:rPr>
          <w:rFonts w:asciiTheme="minorHAnsi" w:eastAsiaTheme="minorEastAsia" w:hAnsiTheme="minorHAnsi" w:cstheme="minorBidi"/>
          <w:noProof/>
          <w:sz w:val="22"/>
          <w:szCs w:val="22"/>
          <w:lang w:val="en-AU" w:eastAsia="en-AU"/>
        </w:rPr>
      </w:pPr>
      <w:hyperlink w:anchor="_Toc133523726" w:history="1">
        <w:r w:rsidR="00127BB5" w:rsidRPr="002A02C3">
          <w:rPr>
            <w:rStyle w:val="Hyperlink"/>
            <w:rFonts w:eastAsia="SimSun"/>
            <w:noProof/>
            <w:lang w:eastAsia="zh-CN"/>
          </w:rPr>
          <w:t>E.2 Anchor generation for OpenImages object detection and instance segmentation tasks (feature)</w:t>
        </w:r>
        <w:r w:rsidR="00127BB5">
          <w:rPr>
            <w:noProof/>
            <w:webHidden/>
          </w:rPr>
          <w:tab/>
        </w:r>
        <w:r w:rsidR="00127BB5">
          <w:rPr>
            <w:noProof/>
            <w:webHidden/>
          </w:rPr>
          <w:fldChar w:fldCharType="begin"/>
        </w:r>
        <w:r w:rsidR="00127BB5">
          <w:rPr>
            <w:noProof/>
            <w:webHidden/>
          </w:rPr>
          <w:instrText xml:space="preserve"> PAGEREF _Toc133523726 \h </w:instrText>
        </w:r>
        <w:r w:rsidR="00127BB5">
          <w:rPr>
            <w:noProof/>
            <w:webHidden/>
          </w:rPr>
        </w:r>
        <w:r w:rsidR="00127BB5">
          <w:rPr>
            <w:noProof/>
            <w:webHidden/>
          </w:rPr>
          <w:fldChar w:fldCharType="separate"/>
        </w:r>
        <w:r w:rsidR="00127BB5">
          <w:rPr>
            <w:noProof/>
            <w:webHidden/>
          </w:rPr>
          <w:t>33</w:t>
        </w:r>
        <w:r w:rsidR="00127BB5">
          <w:rPr>
            <w:noProof/>
            <w:webHidden/>
          </w:rPr>
          <w:fldChar w:fldCharType="end"/>
        </w:r>
      </w:hyperlink>
    </w:p>
    <w:p w14:paraId="249C49C3" w14:textId="1036389A" w:rsidR="00127BB5" w:rsidRDefault="00000000">
      <w:pPr>
        <w:pStyle w:val="TOC2"/>
        <w:rPr>
          <w:rFonts w:asciiTheme="minorHAnsi" w:eastAsiaTheme="minorEastAsia" w:hAnsiTheme="minorHAnsi" w:cstheme="minorBidi"/>
          <w:noProof/>
          <w:sz w:val="22"/>
          <w:szCs w:val="22"/>
          <w:lang w:val="en-AU" w:eastAsia="en-AU"/>
        </w:rPr>
      </w:pPr>
      <w:hyperlink w:anchor="_Toc133523727" w:history="1">
        <w:r w:rsidR="00127BB5" w:rsidRPr="002A02C3">
          <w:rPr>
            <w:rStyle w:val="Hyperlink"/>
            <w:rFonts w:eastAsia="SimSun"/>
            <w:noProof/>
            <w:lang w:eastAsia="zh-CN"/>
          </w:rPr>
          <w:t>E.3 Anchor generation for object tracking task: TVD videos and HiEve videos (feature)</w:t>
        </w:r>
        <w:r w:rsidR="00127BB5">
          <w:rPr>
            <w:noProof/>
            <w:webHidden/>
          </w:rPr>
          <w:tab/>
        </w:r>
        <w:r w:rsidR="00127BB5">
          <w:rPr>
            <w:noProof/>
            <w:webHidden/>
          </w:rPr>
          <w:fldChar w:fldCharType="begin"/>
        </w:r>
        <w:r w:rsidR="00127BB5">
          <w:rPr>
            <w:noProof/>
            <w:webHidden/>
          </w:rPr>
          <w:instrText xml:space="preserve"> PAGEREF _Toc133523727 \h </w:instrText>
        </w:r>
        <w:r w:rsidR="00127BB5">
          <w:rPr>
            <w:noProof/>
            <w:webHidden/>
          </w:rPr>
        </w:r>
        <w:r w:rsidR="00127BB5">
          <w:rPr>
            <w:noProof/>
            <w:webHidden/>
          </w:rPr>
          <w:fldChar w:fldCharType="separate"/>
        </w:r>
        <w:r w:rsidR="00127BB5">
          <w:rPr>
            <w:noProof/>
            <w:webHidden/>
          </w:rPr>
          <w:t>35</w:t>
        </w:r>
        <w:r w:rsidR="00127BB5">
          <w:rPr>
            <w:noProof/>
            <w:webHidden/>
          </w:rPr>
          <w:fldChar w:fldCharType="end"/>
        </w:r>
      </w:hyperlink>
    </w:p>
    <w:p w14:paraId="1AC67750" w14:textId="3EA5DFC6" w:rsidR="00127BB5" w:rsidRDefault="00000000">
      <w:pPr>
        <w:pStyle w:val="TOC2"/>
        <w:rPr>
          <w:rFonts w:asciiTheme="minorHAnsi" w:eastAsiaTheme="minorEastAsia" w:hAnsiTheme="minorHAnsi" w:cstheme="minorBidi"/>
          <w:noProof/>
          <w:sz w:val="22"/>
          <w:szCs w:val="22"/>
          <w:lang w:val="en-AU" w:eastAsia="en-AU"/>
        </w:rPr>
      </w:pPr>
      <w:hyperlink w:anchor="_Toc133523728" w:history="1">
        <w:r w:rsidR="00127BB5" w:rsidRPr="002A02C3">
          <w:rPr>
            <w:rStyle w:val="Hyperlink"/>
            <w:rFonts w:eastAsia="SimSun"/>
            <w:noProof/>
            <w:lang w:eastAsia="zh-CN"/>
          </w:rPr>
          <w:t>E.4 Anchor generation for SFU-HW videos for object detection (feature)</w:t>
        </w:r>
        <w:r w:rsidR="00127BB5">
          <w:rPr>
            <w:noProof/>
            <w:webHidden/>
          </w:rPr>
          <w:tab/>
        </w:r>
        <w:r w:rsidR="00127BB5">
          <w:rPr>
            <w:noProof/>
            <w:webHidden/>
          </w:rPr>
          <w:fldChar w:fldCharType="begin"/>
        </w:r>
        <w:r w:rsidR="00127BB5">
          <w:rPr>
            <w:noProof/>
            <w:webHidden/>
          </w:rPr>
          <w:instrText xml:space="preserve"> PAGEREF _Toc133523728 \h </w:instrText>
        </w:r>
        <w:r w:rsidR="00127BB5">
          <w:rPr>
            <w:noProof/>
            <w:webHidden/>
          </w:rPr>
        </w:r>
        <w:r w:rsidR="00127BB5">
          <w:rPr>
            <w:noProof/>
            <w:webHidden/>
          </w:rPr>
          <w:fldChar w:fldCharType="separate"/>
        </w:r>
        <w:r w:rsidR="00127BB5">
          <w:rPr>
            <w:noProof/>
            <w:webHidden/>
          </w:rPr>
          <w:t>37</w:t>
        </w:r>
        <w:r w:rsidR="00127BB5">
          <w:rPr>
            <w:noProof/>
            <w:webHidden/>
          </w:rPr>
          <w:fldChar w:fldCharType="end"/>
        </w:r>
      </w:hyperlink>
    </w:p>
    <w:p w14:paraId="4ADBF7C0" w14:textId="4BED56D2" w:rsidR="00127BB5" w:rsidRDefault="00000000">
      <w:pPr>
        <w:pStyle w:val="TOC2"/>
        <w:rPr>
          <w:rFonts w:asciiTheme="minorHAnsi" w:eastAsiaTheme="minorEastAsia" w:hAnsiTheme="minorHAnsi" w:cstheme="minorBidi"/>
          <w:noProof/>
          <w:sz w:val="22"/>
          <w:szCs w:val="22"/>
          <w:lang w:val="en-AU" w:eastAsia="en-AU"/>
        </w:rPr>
      </w:pPr>
      <w:hyperlink w:anchor="_Toc133523729" w:history="1">
        <w:r w:rsidR="00127BB5" w:rsidRPr="002A02C3">
          <w:rPr>
            <w:rStyle w:val="Hyperlink"/>
            <w:rFonts w:eastAsia="SimSun"/>
            <w:noProof/>
            <w:lang w:eastAsia="zh-CN"/>
          </w:rPr>
          <w:t>E.5 Informative anchor generation for instance segmentation task (Image)</w:t>
        </w:r>
        <w:r w:rsidR="00127BB5">
          <w:rPr>
            <w:noProof/>
            <w:webHidden/>
          </w:rPr>
          <w:tab/>
        </w:r>
        <w:r w:rsidR="00127BB5">
          <w:rPr>
            <w:noProof/>
            <w:webHidden/>
          </w:rPr>
          <w:fldChar w:fldCharType="begin"/>
        </w:r>
        <w:r w:rsidR="00127BB5">
          <w:rPr>
            <w:noProof/>
            <w:webHidden/>
          </w:rPr>
          <w:instrText xml:space="preserve"> PAGEREF _Toc133523729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73BC69B9" w14:textId="7AE58E9A" w:rsidR="00127BB5" w:rsidRDefault="00000000">
      <w:pPr>
        <w:pStyle w:val="TOC2"/>
        <w:rPr>
          <w:rFonts w:asciiTheme="minorHAnsi" w:eastAsiaTheme="minorEastAsia" w:hAnsiTheme="minorHAnsi" w:cstheme="minorBidi"/>
          <w:noProof/>
          <w:sz w:val="22"/>
          <w:szCs w:val="22"/>
          <w:lang w:val="en-AU" w:eastAsia="en-AU"/>
        </w:rPr>
      </w:pPr>
      <w:hyperlink w:anchor="_Toc133523730" w:history="1">
        <w:r w:rsidR="00127BB5" w:rsidRPr="002A02C3">
          <w:rPr>
            <w:rStyle w:val="Hyperlink"/>
            <w:rFonts w:eastAsia="SimSun"/>
            <w:noProof/>
            <w:lang w:eastAsia="zh-CN"/>
          </w:rPr>
          <w:t>E.6 Informative anchor generation for object tracking task: TVD (Video)</w:t>
        </w:r>
        <w:r w:rsidR="00127BB5">
          <w:rPr>
            <w:noProof/>
            <w:webHidden/>
          </w:rPr>
          <w:tab/>
        </w:r>
        <w:r w:rsidR="00127BB5">
          <w:rPr>
            <w:noProof/>
            <w:webHidden/>
          </w:rPr>
          <w:fldChar w:fldCharType="begin"/>
        </w:r>
        <w:r w:rsidR="00127BB5">
          <w:rPr>
            <w:noProof/>
            <w:webHidden/>
          </w:rPr>
          <w:instrText xml:space="preserve"> PAGEREF _Toc133523730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1E30CA68" w14:textId="25EC34F2" w:rsidR="00127BB5" w:rsidRDefault="00000000">
      <w:pPr>
        <w:pStyle w:val="TOC2"/>
        <w:rPr>
          <w:rFonts w:asciiTheme="minorHAnsi" w:eastAsiaTheme="minorEastAsia" w:hAnsiTheme="minorHAnsi" w:cstheme="minorBidi"/>
          <w:noProof/>
          <w:sz w:val="22"/>
          <w:szCs w:val="22"/>
          <w:lang w:val="en-AU" w:eastAsia="en-AU"/>
        </w:rPr>
      </w:pPr>
      <w:hyperlink w:anchor="_Toc133523731" w:history="1">
        <w:r w:rsidR="00127BB5" w:rsidRPr="002A02C3">
          <w:rPr>
            <w:rStyle w:val="Hyperlink"/>
            <w:rFonts w:eastAsia="SimSun"/>
            <w:noProof/>
            <w:lang w:eastAsia="zh-CN"/>
          </w:rPr>
          <w:t>E.7 Informative anchor generation for video object detection: SFU-HW-Objects-v1</w:t>
        </w:r>
        <w:r w:rsidR="00127BB5">
          <w:rPr>
            <w:noProof/>
            <w:webHidden/>
          </w:rPr>
          <w:tab/>
        </w:r>
        <w:r w:rsidR="00127BB5">
          <w:rPr>
            <w:noProof/>
            <w:webHidden/>
          </w:rPr>
          <w:fldChar w:fldCharType="begin"/>
        </w:r>
        <w:r w:rsidR="00127BB5">
          <w:rPr>
            <w:noProof/>
            <w:webHidden/>
          </w:rPr>
          <w:instrText xml:space="preserve"> PAGEREF _Toc133523731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50D1B658" w14:textId="09E8DCD6" w:rsidR="00127BB5" w:rsidRDefault="00000000">
      <w:pPr>
        <w:pStyle w:val="TOC2"/>
        <w:rPr>
          <w:rFonts w:asciiTheme="minorHAnsi" w:eastAsiaTheme="minorEastAsia" w:hAnsiTheme="minorHAnsi" w:cstheme="minorBidi"/>
          <w:noProof/>
          <w:sz w:val="22"/>
          <w:szCs w:val="22"/>
          <w:lang w:val="en-AU" w:eastAsia="en-AU"/>
        </w:rPr>
      </w:pPr>
      <w:hyperlink w:anchor="_Toc133523732" w:history="1">
        <w:r w:rsidR="00127BB5" w:rsidRPr="002A02C3">
          <w:rPr>
            <w:rStyle w:val="Hyperlink"/>
            <w:rFonts w:eastAsia="SimSun"/>
            <w:noProof/>
            <w:lang w:eastAsia="zh-CN"/>
          </w:rPr>
          <w:t>E.7 Informative anchor generation for video object tracking: HiEve</w:t>
        </w:r>
        <w:r w:rsidR="00127BB5">
          <w:rPr>
            <w:noProof/>
            <w:webHidden/>
          </w:rPr>
          <w:tab/>
        </w:r>
        <w:r w:rsidR="00127BB5">
          <w:rPr>
            <w:noProof/>
            <w:webHidden/>
          </w:rPr>
          <w:fldChar w:fldCharType="begin"/>
        </w:r>
        <w:r w:rsidR="00127BB5">
          <w:rPr>
            <w:noProof/>
            <w:webHidden/>
          </w:rPr>
          <w:instrText xml:space="preserve"> PAGEREF _Toc133523732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184D4183" w14:textId="6ACF44E9" w:rsidR="00127BB5" w:rsidRDefault="00000000">
      <w:pPr>
        <w:pStyle w:val="TOC1"/>
        <w:rPr>
          <w:rFonts w:asciiTheme="minorHAnsi" w:eastAsiaTheme="minorEastAsia" w:hAnsiTheme="minorHAnsi" w:cstheme="minorBidi"/>
          <w:noProof/>
          <w:sz w:val="22"/>
          <w:szCs w:val="22"/>
          <w:lang w:val="en-AU" w:eastAsia="en-AU"/>
        </w:rPr>
      </w:pPr>
      <w:hyperlink w:anchor="_Toc133523733" w:history="1">
        <w:r w:rsidR="00127BB5" w:rsidRPr="002A02C3">
          <w:rPr>
            <w:rStyle w:val="Hyperlink"/>
            <w:rFonts w:eastAsia="MS Mincho" w:cs="Arial"/>
            <w:bCs/>
            <w:caps/>
            <w:noProof/>
            <w:lang w:eastAsia="zh-CN"/>
          </w:rPr>
          <w:t xml:space="preserve">Appendix F Anchor generation </w:t>
        </w:r>
        <w:r w:rsidR="00127BB5" w:rsidRPr="002A02C3">
          <w:rPr>
            <w:rStyle w:val="Hyperlink"/>
            <w:rFonts w:eastAsia="MS Mincho" w:cs="Arial"/>
            <w:bCs/>
            <w:caps/>
            <w:noProof/>
            <w:lang w:val="en-GB" w:eastAsia="ja-JP"/>
          </w:rPr>
          <w:t>environment</w:t>
        </w:r>
        <w:r w:rsidR="00127BB5">
          <w:rPr>
            <w:noProof/>
            <w:webHidden/>
          </w:rPr>
          <w:tab/>
        </w:r>
        <w:r w:rsidR="00127BB5">
          <w:rPr>
            <w:noProof/>
            <w:webHidden/>
          </w:rPr>
          <w:fldChar w:fldCharType="begin"/>
        </w:r>
        <w:r w:rsidR="00127BB5">
          <w:rPr>
            <w:noProof/>
            <w:webHidden/>
          </w:rPr>
          <w:instrText xml:space="preserve"> PAGEREF _Toc133523733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66D6F583" w14:textId="50724A51" w:rsidR="00127BB5" w:rsidRDefault="00000000">
      <w:pPr>
        <w:pStyle w:val="TOC2"/>
        <w:rPr>
          <w:rFonts w:asciiTheme="minorHAnsi" w:eastAsiaTheme="minorEastAsia" w:hAnsiTheme="minorHAnsi" w:cstheme="minorBidi"/>
          <w:noProof/>
          <w:sz w:val="22"/>
          <w:szCs w:val="22"/>
          <w:lang w:val="en-AU" w:eastAsia="en-AU"/>
        </w:rPr>
      </w:pPr>
      <w:hyperlink w:anchor="_Toc133523734" w:history="1">
        <w:r w:rsidR="00127BB5" w:rsidRPr="002A02C3">
          <w:rPr>
            <w:rStyle w:val="Hyperlink"/>
            <w:rFonts w:eastAsia="SimSun"/>
            <w:noProof/>
            <w:lang w:eastAsia="zh-CN"/>
          </w:rPr>
          <w:t>F.1 Object tracking on TVD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_Toc133523734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5F9581E6" w14:textId="4D222F9F" w:rsidR="00127BB5" w:rsidRDefault="00000000">
      <w:pPr>
        <w:pStyle w:val="TOC2"/>
        <w:rPr>
          <w:rFonts w:asciiTheme="minorHAnsi" w:eastAsiaTheme="minorEastAsia" w:hAnsiTheme="minorHAnsi" w:cstheme="minorBidi"/>
          <w:noProof/>
          <w:sz w:val="22"/>
          <w:szCs w:val="22"/>
          <w:lang w:val="en-AU" w:eastAsia="en-AU"/>
        </w:rPr>
      </w:pPr>
      <w:hyperlink w:anchor="_Toc133523735" w:history="1">
        <w:r w:rsidR="00127BB5" w:rsidRPr="002A02C3">
          <w:rPr>
            <w:rStyle w:val="Hyperlink"/>
            <w:rFonts w:eastAsia="SimSun"/>
            <w:noProof/>
            <w:lang w:eastAsia="zh-CN"/>
          </w:rPr>
          <w:t xml:space="preserve">F.2 Instance segmentation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feature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_Toc133523735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05A53032" w14:textId="430435A5" w:rsidR="00127BB5" w:rsidRDefault="00000000">
      <w:pPr>
        <w:pStyle w:val="TOC2"/>
        <w:rPr>
          <w:rFonts w:asciiTheme="minorHAnsi" w:eastAsiaTheme="minorEastAsia" w:hAnsiTheme="minorHAnsi" w:cstheme="minorBidi"/>
          <w:noProof/>
          <w:sz w:val="22"/>
          <w:szCs w:val="22"/>
          <w:lang w:val="en-AU" w:eastAsia="en-AU"/>
        </w:rPr>
      </w:pPr>
      <w:hyperlink w:anchor="_Toc133523736" w:history="1">
        <w:r w:rsidR="00127BB5" w:rsidRPr="002A02C3">
          <w:rPr>
            <w:rStyle w:val="Hyperlink"/>
            <w:rFonts w:eastAsia="SimSun"/>
            <w:noProof/>
            <w:lang w:eastAsia="zh-CN"/>
          </w:rPr>
          <w:t xml:space="preserve">F.3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w:t>
        </w:r>
        <w:r w:rsidR="00127BB5" w:rsidRPr="002A02C3">
          <w:rPr>
            <w:rStyle w:val="Hyperlink"/>
            <w:rFonts w:eastAsia="SimSun"/>
            <w:noProof/>
            <w:lang w:val="it-IT" w:eastAsia="zh-TW"/>
          </w:rPr>
          <w:t xml:space="preserve">OpenImages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_Toc133523736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2D36A743" w14:textId="6B70DFB0" w:rsidR="00127BB5" w:rsidRDefault="00000000">
      <w:pPr>
        <w:pStyle w:val="TOC2"/>
        <w:rPr>
          <w:rFonts w:asciiTheme="minorHAnsi" w:eastAsiaTheme="minorEastAsia" w:hAnsiTheme="minorHAnsi" w:cstheme="minorBidi"/>
          <w:noProof/>
          <w:sz w:val="22"/>
          <w:szCs w:val="22"/>
          <w:lang w:val="en-AU" w:eastAsia="en-AU"/>
        </w:rPr>
      </w:pPr>
      <w:hyperlink w:anchor="_Toc133523737" w:history="1">
        <w:r w:rsidR="00127BB5" w:rsidRPr="002A02C3">
          <w:rPr>
            <w:rStyle w:val="Hyperlink"/>
            <w:rFonts w:eastAsia="SimSun"/>
            <w:noProof/>
            <w:lang w:eastAsia="zh-CN"/>
          </w:rPr>
          <w:t xml:space="preserve">F.4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SFU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_Toc133523737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24BB788D" w14:textId="29A5F18F" w:rsidR="00127BB5" w:rsidRDefault="00000000">
      <w:pPr>
        <w:pStyle w:val="TOC2"/>
        <w:rPr>
          <w:rFonts w:asciiTheme="minorHAnsi" w:eastAsiaTheme="minorEastAsia" w:hAnsiTheme="minorHAnsi" w:cstheme="minorBidi"/>
          <w:noProof/>
          <w:sz w:val="22"/>
          <w:szCs w:val="22"/>
          <w:lang w:val="en-AU" w:eastAsia="en-AU"/>
        </w:rPr>
      </w:pPr>
      <w:hyperlink w:anchor="_Toc133523738" w:history="1">
        <w:r w:rsidR="00127BB5" w:rsidRPr="002A02C3">
          <w:rPr>
            <w:rStyle w:val="Hyperlink"/>
            <w:rFonts w:eastAsia="SimSun"/>
            <w:noProof/>
            <w:lang w:eastAsia="zh-CN"/>
          </w:rPr>
          <w:t xml:space="preserve">F.5 </w:t>
        </w:r>
        <w:r w:rsidR="00127BB5" w:rsidRPr="002A02C3">
          <w:rPr>
            <w:rStyle w:val="Hyperlink"/>
            <w:rFonts w:eastAsia="SimSun"/>
            <w:noProof/>
            <w:lang w:val="it-IT" w:eastAsia="zh-TW"/>
          </w:rPr>
          <w:t>Object tracking</w:t>
        </w:r>
        <w:r w:rsidR="00127BB5" w:rsidRPr="002A02C3">
          <w:rPr>
            <w:rStyle w:val="Hyperlink"/>
            <w:rFonts w:eastAsia="SimSun"/>
            <w:noProof/>
            <w:lang w:eastAsia="zh-CN"/>
          </w:rPr>
          <w:t xml:space="preserve"> on HiEve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_Toc133523738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70C9070" w14:textId="25FE9A26" w:rsidR="00127BB5" w:rsidRDefault="00000000">
      <w:pPr>
        <w:pStyle w:val="TOC2"/>
        <w:rPr>
          <w:rFonts w:asciiTheme="minorHAnsi" w:eastAsiaTheme="minorEastAsia" w:hAnsiTheme="minorHAnsi" w:cstheme="minorBidi"/>
          <w:noProof/>
          <w:sz w:val="22"/>
          <w:szCs w:val="22"/>
          <w:lang w:val="en-AU" w:eastAsia="en-AU"/>
        </w:rPr>
      </w:pPr>
      <w:hyperlink w:anchor="_Toc133523739" w:history="1">
        <w:r w:rsidR="00127BB5" w:rsidRPr="002A02C3">
          <w:rPr>
            <w:rStyle w:val="Hyperlink"/>
            <w:rFonts w:eastAsia="SimSun"/>
            <w:noProof/>
            <w:lang w:eastAsia="zh-CN"/>
          </w:rPr>
          <w:t>F.6 Object tracking on TVD</w:t>
        </w:r>
        <w:r w:rsidR="00127BB5" w:rsidRPr="002A02C3">
          <w:rPr>
            <w:rStyle w:val="Hyperlink"/>
            <w:rFonts w:eastAsia="SimSun"/>
            <w:noProof/>
            <w:lang w:val="it-IT" w:eastAsia="zh-TW"/>
          </w:rPr>
          <w:t xml:space="preserve"> (informative </w:t>
        </w:r>
        <w:r w:rsidR="00127BB5" w:rsidRPr="002A02C3">
          <w:rPr>
            <w:rStyle w:val="Hyperlink"/>
            <w:rFonts w:eastAsia="SimSun"/>
            <w:noProof/>
            <w:lang w:eastAsia="zh-CN"/>
          </w:rPr>
          <w:t>video</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_Toc133523739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80E0303" w14:textId="4F6FA0E8" w:rsidR="00127BB5" w:rsidRDefault="00000000">
      <w:pPr>
        <w:pStyle w:val="TOC2"/>
        <w:rPr>
          <w:rFonts w:asciiTheme="minorHAnsi" w:eastAsiaTheme="minorEastAsia" w:hAnsiTheme="minorHAnsi" w:cstheme="minorBidi"/>
          <w:noProof/>
          <w:sz w:val="22"/>
          <w:szCs w:val="22"/>
          <w:lang w:val="en-AU" w:eastAsia="en-AU"/>
        </w:rPr>
      </w:pPr>
      <w:hyperlink w:anchor="_Toc133523740" w:history="1">
        <w:r w:rsidR="00127BB5" w:rsidRPr="002A02C3">
          <w:rPr>
            <w:rStyle w:val="Hyperlink"/>
            <w:rFonts w:eastAsia="SimSun"/>
            <w:noProof/>
            <w:lang w:eastAsia="zh-CN"/>
          </w:rPr>
          <w:t xml:space="preserve">F.7 Instance segmentation / object detection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_Toc133523740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5C965A43" w14:textId="10DE1FE9" w:rsidR="00127BB5" w:rsidRDefault="00000000">
      <w:pPr>
        <w:pStyle w:val="TOC2"/>
        <w:rPr>
          <w:rFonts w:asciiTheme="minorHAnsi" w:eastAsiaTheme="minorEastAsia" w:hAnsiTheme="minorHAnsi" w:cstheme="minorBidi"/>
          <w:noProof/>
          <w:sz w:val="22"/>
          <w:szCs w:val="22"/>
          <w:lang w:val="en-AU" w:eastAsia="en-AU"/>
        </w:rPr>
      </w:pPr>
      <w:hyperlink w:anchor="_Toc133523741" w:history="1">
        <w:r w:rsidR="00127BB5" w:rsidRPr="002A02C3">
          <w:rPr>
            <w:rStyle w:val="Hyperlink"/>
            <w:rFonts w:eastAsia="SimSun"/>
            <w:noProof/>
            <w:lang w:eastAsia="zh-CN"/>
          </w:rPr>
          <w:t xml:space="preserve">F.8 Object detection on </w:t>
        </w:r>
        <w:r w:rsidR="00127BB5" w:rsidRPr="002A02C3">
          <w:rPr>
            <w:rStyle w:val="Hyperlink"/>
            <w:rFonts w:eastAsia="SimSun"/>
            <w:noProof/>
            <w:lang w:val="it-IT" w:eastAsia="zh-TW"/>
          </w:rPr>
          <w:t>SFU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_Toc133523741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0F11A3D2" w14:textId="0F5A715B" w:rsidR="00127BB5" w:rsidRDefault="00000000">
      <w:pPr>
        <w:pStyle w:val="TOC2"/>
        <w:rPr>
          <w:rFonts w:asciiTheme="minorHAnsi" w:eastAsiaTheme="minorEastAsia" w:hAnsiTheme="minorHAnsi" w:cstheme="minorBidi"/>
          <w:noProof/>
          <w:sz w:val="22"/>
          <w:szCs w:val="22"/>
          <w:lang w:val="en-AU" w:eastAsia="en-AU"/>
        </w:rPr>
      </w:pPr>
      <w:hyperlink w:anchor="_Toc133523742" w:history="1">
        <w:r w:rsidR="00127BB5" w:rsidRPr="002A02C3">
          <w:rPr>
            <w:rStyle w:val="Hyperlink"/>
            <w:rFonts w:eastAsia="SimSun"/>
            <w:noProof/>
            <w:lang w:eastAsia="zh-CN"/>
          </w:rPr>
          <w:t>F.9 Object tracking on HiEve</w:t>
        </w:r>
        <w:r w:rsidR="00127BB5" w:rsidRPr="002A02C3">
          <w:rPr>
            <w:rStyle w:val="Hyperlink"/>
            <w:rFonts w:eastAsia="SimSun"/>
            <w:noProof/>
            <w:lang w:val="it-IT" w:eastAsia="zh-TW"/>
          </w:rPr>
          <w:t xml:space="preserve">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_Toc133523742 \h </w:instrText>
        </w:r>
        <w:r w:rsidR="00127BB5">
          <w:rPr>
            <w:noProof/>
            <w:webHidden/>
          </w:rPr>
        </w:r>
        <w:r w:rsidR="00127BB5">
          <w:rPr>
            <w:noProof/>
            <w:webHidden/>
          </w:rPr>
          <w:fldChar w:fldCharType="separate"/>
        </w:r>
        <w:r w:rsidR="00127BB5">
          <w:rPr>
            <w:noProof/>
            <w:webHidden/>
          </w:rPr>
          <w:t>44</w:t>
        </w:r>
        <w:r w:rsidR="00127BB5">
          <w:rPr>
            <w:noProof/>
            <w:webHidden/>
          </w:rPr>
          <w:fldChar w:fldCharType="end"/>
        </w:r>
      </w:hyperlink>
    </w:p>
    <w:p w14:paraId="32C65CD9" w14:textId="7F993239" w:rsidR="00127BB5" w:rsidRDefault="00000000">
      <w:pPr>
        <w:pStyle w:val="TOC1"/>
        <w:rPr>
          <w:rFonts w:asciiTheme="minorHAnsi" w:eastAsiaTheme="minorEastAsia" w:hAnsiTheme="minorHAnsi" w:cstheme="minorBidi"/>
          <w:noProof/>
          <w:sz w:val="22"/>
          <w:szCs w:val="22"/>
          <w:lang w:val="en-AU" w:eastAsia="en-AU"/>
        </w:rPr>
      </w:pPr>
      <w:hyperlink w:anchor="_Toc133523743" w:history="1">
        <w:r w:rsidR="00127BB5" w:rsidRPr="002A02C3">
          <w:rPr>
            <w:rStyle w:val="Hyperlink"/>
            <w:rFonts w:eastAsia="MS Mincho" w:cs="Arial"/>
            <w:bCs/>
            <w:caps/>
            <w:noProof/>
            <w:lang w:eastAsia="zh-CN"/>
          </w:rPr>
          <w:t>Appendix G Feature dump functionality</w:t>
        </w:r>
        <w:r w:rsidR="00127BB5">
          <w:rPr>
            <w:noProof/>
            <w:webHidden/>
          </w:rPr>
          <w:tab/>
        </w:r>
        <w:r w:rsidR="00127BB5">
          <w:rPr>
            <w:noProof/>
            <w:webHidden/>
          </w:rPr>
          <w:fldChar w:fldCharType="begin"/>
        </w:r>
        <w:r w:rsidR="00127BB5">
          <w:rPr>
            <w:noProof/>
            <w:webHidden/>
          </w:rPr>
          <w:instrText xml:space="preserve"> PAGEREF _Toc133523743 \h </w:instrText>
        </w:r>
        <w:r w:rsidR="00127BB5">
          <w:rPr>
            <w:noProof/>
            <w:webHidden/>
          </w:rPr>
        </w:r>
        <w:r w:rsidR="00127BB5">
          <w:rPr>
            <w:noProof/>
            <w:webHidden/>
          </w:rPr>
          <w:fldChar w:fldCharType="separate"/>
        </w:r>
        <w:r w:rsidR="00127BB5">
          <w:rPr>
            <w:noProof/>
            <w:webHidden/>
          </w:rPr>
          <w:t>45</w:t>
        </w:r>
        <w:r w:rsidR="00127BB5">
          <w:rPr>
            <w:noProof/>
            <w:webHidden/>
          </w:rPr>
          <w:fldChar w:fldCharType="end"/>
        </w:r>
      </w:hyperlink>
    </w:p>
    <w:p w14:paraId="7EE4B517" w14:textId="733C17AE" w:rsidR="00127BB5" w:rsidRDefault="00000000">
      <w:pPr>
        <w:pStyle w:val="TOC1"/>
        <w:rPr>
          <w:rFonts w:asciiTheme="minorHAnsi" w:eastAsiaTheme="minorEastAsia" w:hAnsiTheme="minorHAnsi" w:cstheme="minorBidi"/>
          <w:noProof/>
          <w:sz w:val="22"/>
          <w:szCs w:val="22"/>
          <w:lang w:val="en-AU" w:eastAsia="en-AU"/>
        </w:rPr>
      </w:pPr>
      <w:hyperlink w:anchor="_Toc133523744" w:history="1">
        <w:r w:rsidR="00127BB5" w:rsidRPr="002A02C3">
          <w:rPr>
            <w:rStyle w:val="Hyperlink"/>
            <w:rFonts w:eastAsia="MS Mincho" w:cs="Arial"/>
            <w:bCs/>
            <w:caps/>
            <w:noProof/>
            <w:lang w:eastAsia="zh-CN"/>
          </w:rPr>
          <w:t>Appendix H. Local Feature anchor package addendum</w:t>
        </w:r>
        <w:r w:rsidR="00127BB5">
          <w:rPr>
            <w:noProof/>
            <w:webHidden/>
          </w:rPr>
          <w:tab/>
        </w:r>
        <w:r w:rsidR="00127BB5">
          <w:rPr>
            <w:noProof/>
            <w:webHidden/>
          </w:rPr>
          <w:fldChar w:fldCharType="begin"/>
        </w:r>
        <w:r w:rsidR="00127BB5">
          <w:rPr>
            <w:noProof/>
            <w:webHidden/>
          </w:rPr>
          <w:instrText xml:space="preserve"> PAGEREF _Toc133523744 \h </w:instrText>
        </w:r>
        <w:r w:rsidR="00127BB5">
          <w:rPr>
            <w:noProof/>
            <w:webHidden/>
          </w:rPr>
        </w:r>
        <w:r w:rsidR="00127BB5">
          <w:rPr>
            <w:noProof/>
            <w:webHidden/>
          </w:rPr>
          <w:fldChar w:fldCharType="separate"/>
        </w:r>
        <w:r w:rsidR="00127BB5">
          <w:rPr>
            <w:noProof/>
            <w:webHidden/>
          </w:rPr>
          <w:t>48</w:t>
        </w:r>
        <w:r w:rsidR="00127BB5">
          <w:rPr>
            <w:noProof/>
            <w:webHidden/>
          </w:rPr>
          <w:fldChar w:fldCharType="end"/>
        </w:r>
      </w:hyperlink>
    </w:p>
    <w:p w14:paraId="27041F67" w14:textId="1C0D54C2" w:rsidR="00127BB5" w:rsidRDefault="00000000">
      <w:pPr>
        <w:pStyle w:val="TOC1"/>
        <w:rPr>
          <w:rFonts w:asciiTheme="minorHAnsi" w:eastAsiaTheme="minorEastAsia" w:hAnsiTheme="minorHAnsi" w:cstheme="minorBidi"/>
          <w:noProof/>
          <w:sz w:val="22"/>
          <w:szCs w:val="22"/>
          <w:lang w:val="en-AU" w:eastAsia="en-AU"/>
        </w:rPr>
      </w:pPr>
      <w:hyperlink w:anchor="_Toc133523745" w:history="1">
        <w:r w:rsidR="00127BB5" w:rsidRPr="002A02C3">
          <w:rPr>
            <w:rStyle w:val="Hyperlink"/>
            <w:rFonts w:eastAsia="MS Mincho" w:cs="Arial"/>
            <w:bCs/>
            <w:caps/>
            <w:noProof/>
            <w:lang w:eastAsia="zh-CN"/>
          </w:rPr>
          <w:t>Appendix I.  Cloud Feature anchor package addendum</w:t>
        </w:r>
        <w:r w:rsidR="00127BB5">
          <w:rPr>
            <w:noProof/>
            <w:webHidden/>
          </w:rPr>
          <w:tab/>
        </w:r>
        <w:r w:rsidR="00127BB5">
          <w:rPr>
            <w:noProof/>
            <w:webHidden/>
          </w:rPr>
          <w:fldChar w:fldCharType="begin"/>
        </w:r>
        <w:r w:rsidR="00127BB5">
          <w:rPr>
            <w:noProof/>
            <w:webHidden/>
          </w:rPr>
          <w:instrText xml:space="preserve"> PAGEREF _Toc133523745 \h </w:instrText>
        </w:r>
        <w:r w:rsidR="00127BB5">
          <w:rPr>
            <w:noProof/>
            <w:webHidden/>
          </w:rPr>
        </w:r>
        <w:r w:rsidR="00127BB5">
          <w:rPr>
            <w:noProof/>
            <w:webHidden/>
          </w:rPr>
          <w:fldChar w:fldCharType="separate"/>
        </w:r>
        <w:r w:rsidR="00127BB5">
          <w:rPr>
            <w:noProof/>
            <w:webHidden/>
          </w:rPr>
          <w:t>49</w:t>
        </w:r>
        <w:r w:rsidR="00127BB5">
          <w:rPr>
            <w:noProof/>
            <w:webHidden/>
          </w:rPr>
          <w:fldChar w:fldCharType="end"/>
        </w:r>
      </w:hyperlink>
    </w:p>
    <w:p w14:paraId="142D4BEA" w14:textId="6435898F" w:rsidR="0072007B" w:rsidRDefault="0086609E">
      <w:pPr>
        <w:spacing w:line="276" w:lineRule="auto"/>
        <w:rPr>
          <w:rFonts w:cs="Arial"/>
          <w:color w:val="365F91" w:themeColor="accent1" w:themeShade="BF"/>
        </w:rPr>
      </w:pPr>
      <w:r>
        <w:rPr>
          <w:rFonts w:cs="Arial"/>
          <w:color w:val="365F91" w:themeColor="accent1" w:themeShade="BF"/>
        </w:rPr>
        <w:fldChar w:fldCharType="end"/>
      </w:r>
    </w:p>
    <w:p w14:paraId="28C602D0" w14:textId="77777777" w:rsidR="0072007B" w:rsidRDefault="0072007B">
      <w:pPr>
        <w:spacing w:before="0" w:after="0"/>
        <w:jc w:val="left"/>
        <w:rPr>
          <w:rFonts w:cs="Arial"/>
          <w:color w:val="365F91" w:themeColor="accent1" w:themeShade="BF"/>
        </w:rPr>
      </w:pPr>
      <w:r>
        <w:rPr>
          <w:rFonts w:cs="Arial"/>
          <w:color w:val="365F91" w:themeColor="accent1" w:themeShade="BF"/>
        </w:rPr>
        <w:br w:type="page"/>
      </w:r>
    </w:p>
    <w:p w14:paraId="4F669EE2" w14:textId="77777777" w:rsidR="00CE7E75" w:rsidRDefault="0086609E">
      <w:pPr>
        <w:pStyle w:val="Heading1"/>
        <w:rPr>
          <w:lang w:val="en-GB"/>
        </w:rPr>
      </w:pPr>
      <w:bookmarkStart w:id="4" w:name="_Toc133523684"/>
      <w:r>
        <w:rPr>
          <w:lang w:val="en-GB"/>
        </w:rPr>
        <w:lastRenderedPageBreak/>
        <w:t>Introduction</w:t>
      </w:r>
      <w:bookmarkEnd w:id="4"/>
    </w:p>
    <w:p w14:paraId="2EEA1C38" w14:textId="11719E33" w:rsidR="00CE7E75" w:rsidRDefault="0086609E">
      <w:pPr>
        <w:rPr>
          <w:rFonts w:eastAsia="Calibri"/>
        </w:rPr>
      </w:pPr>
      <w:bookmarkStart w:id="5" w:name="_Toc89252351"/>
      <w:bookmarkStart w:id="6" w:name="_Toc89252441"/>
      <w:bookmarkStart w:id="7" w:name="_Toc89252348"/>
      <w:bookmarkStart w:id="8" w:name="_Toc89252443"/>
      <w:bookmarkStart w:id="9" w:name="_Toc89252444"/>
      <w:bookmarkStart w:id="10" w:name="_Toc44384802"/>
      <w:bookmarkStart w:id="11" w:name="_Toc89252350"/>
      <w:bookmarkStart w:id="12" w:name="_Toc44401165"/>
      <w:bookmarkStart w:id="13" w:name="_Toc89252395"/>
      <w:bookmarkStart w:id="14" w:name="_Toc89252487"/>
      <w:bookmarkStart w:id="15" w:name="_Toc44384159"/>
      <w:bookmarkStart w:id="16" w:name="_Toc44384485"/>
      <w:bookmarkStart w:id="17" w:name="_Toc89252349"/>
      <w:bookmarkStart w:id="18" w:name="_Toc44385214"/>
      <w:bookmarkStart w:id="19" w:name="_Toc44384696"/>
      <w:bookmarkStart w:id="20" w:name="_Toc44384803"/>
      <w:bookmarkStart w:id="21" w:name="_Toc44396530"/>
      <w:bookmarkStart w:id="22" w:name="_Toc44385317"/>
      <w:bookmarkStart w:id="23" w:name="_Toc44385215"/>
      <w:bookmarkStart w:id="24" w:name="_Toc44384697"/>
      <w:bookmarkStart w:id="25" w:name="_Toc44385111"/>
      <w:bookmarkStart w:id="26" w:name="_Toc44401166"/>
      <w:bookmarkStart w:id="27" w:name="_Toc44385008"/>
      <w:bookmarkStart w:id="28" w:name="_Toc44385112"/>
      <w:bookmarkStart w:id="29" w:name="_Toc89252352"/>
      <w:bookmarkStart w:id="30" w:name="_Toc44384344"/>
      <w:bookmarkStart w:id="31" w:name="_Toc44383974"/>
      <w:bookmarkStart w:id="32" w:name="_Toc89252394"/>
      <w:bookmarkStart w:id="33" w:name="_Toc89252445"/>
      <w:bookmarkStart w:id="34" w:name="_Toc44383975"/>
      <w:bookmarkStart w:id="35" w:name="_Toc44384160"/>
      <w:bookmarkStart w:id="36" w:name="_Toc44384486"/>
      <w:bookmarkStart w:id="37" w:name="_Toc44384905"/>
      <w:bookmarkStart w:id="38" w:name="_Toc44385318"/>
      <w:bookmarkStart w:id="39" w:name="_Toc44384906"/>
      <w:bookmarkStart w:id="40" w:name="_Toc89252442"/>
      <w:bookmarkStart w:id="41" w:name="_Toc44384591"/>
      <w:bookmarkStart w:id="42" w:name="_Toc44383977"/>
      <w:bookmarkStart w:id="43" w:name="_Toc44384590"/>
      <w:bookmarkStart w:id="44" w:name="_Toc44385217"/>
      <w:bookmarkStart w:id="45" w:name="_Toc44396532"/>
      <w:bookmarkStart w:id="46" w:name="_Toc44396531"/>
      <w:bookmarkStart w:id="47" w:name="_Toc44384907"/>
      <w:bookmarkStart w:id="48" w:name="_Toc44384163"/>
      <w:bookmarkStart w:id="49" w:name="_Toc44384487"/>
      <w:bookmarkStart w:id="50" w:name="_Toc44384161"/>
      <w:bookmarkStart w:id="51" w:name="_Toc44385007"/>
      <w:bookmarkStart w:id="52" w:name="_Toc44384345"/>
      <w:bookmarkStart w:id="53" w:name="_Toc44385320"/>
      <w:bookmarkStart w:id="54" w:name="_Toc89252488"/>
      <w:bookmarkStart w:id="55" w:name="_Toc44396529"/>
      <w:bookmarkStart w:id="56" w:name="_Toc44385216"/>
      <w:bookmarkStart w:id="57" w:name="_Toc44385114"/>
      <w:bookmarkStart w:id="58" w:name="_Toc44384164"/>
      <w:bookmarkStart w:id="59" w:name="_Toc44385219"/>
      <w:bookmarkStart w:id="60" w:name="_Toc44385010"/>
      <w:bookmarkStart w:id="61" w:name="_Toc44384805"/>
      <w:bookmarkStart w:id="62" w:name="_Toc44401168"/>
      <w:bookmarkStart w:id="63" w:name="_Toc44385009"/>
      <w:bookmarkStart w:id="64" w:name="_Toc44385319"/>
      <w:bookmarkStart w:id="65" w:name="_Toc44385113"/>
      <w:bookmarkStart w:id="66" w:name="_Toc44384592"/>
      <w:bookmarkStart w:id="67" w:name="_Toc44383978"/>
      <w:bookmarkStart w:id="68" w:name="_Toc44384908"/>
      <w:bookmarkStart w:id="69" w:name="_Toc44384490"/>
      <w:bookmarkStart w:id="70" w:name="_Toc44385012"/>
      <w:bookmarkStart w:id="71" w:name="_Toc44384699"/>
      <w:bookmarkStart w:id="72" w:name="_Toc44384348"/>
      <w:bookmarkStart w:id="73" w:name="_Toc44383976"/>
      <w:bookmarkStart w:id="74" w:name="_Toc44384489"/>
      <w:bookmarkStart w:id="75" w:name="_Toc44384593"/>
      <w:bookmarkStart w:id="76" w:name="_Toc44384804"/>
      <w:bookmarkStart w:id="77" w:name="_Toc44384346"/>
      <w:bookmarkStart w:id="78" w:name="_Toc44384698"/>
      <w:bookmarkStart w:id="79" w:name="_Toc44384347"/>
      <w:bookmarkStart w:id="80" w:name="_Toc44384162"/>
      <w:bookmarkStart w:id="81" w:name="_Toc44401167"/>
      <w:bookmarkStart w:id="82" w:name="_Toc44384488"/>
      <w:bookmarkStart w:id="83" w:name="_Toc44384909"/>
      <w:bookmarkStart w:id="84" w:name="_Toc89252424"/>
      <w:bookmarkStart w:id="85" w:name="_Toc44384349"/>
      <w:bookmarkStart w:id="86" w:name="_Toc89252517"/>
      <w:bookmarkStart w:id="87" w:name="_Toc44384701"/>
      <w:bookmarkStart w:id="88" w:name="_Toc44385321"/>
      <w:bookmarkStart w:id="89" w:name="_Toc89252513"/>
      <w:bookmarkStart w:id="90" w:name="_Toc44384700"/>
      <w:bookmarkStart w:id="91" w:name="_Toc44384595"/>
      <w:bookmarkStart w:id="92" w:name="_Toc89252518"/>
      <w:bookmarkStart w:id="93" w:name="_Toc44384594"/>
      <w:bookmarkStart w:id="94" w:name="_Toc44396533"/>
      <w:bookmarkStart w:id="95" w:name="_Toc44384807"/>
      <w:bookmarkStart w:id="96" w:name="_Toc89252422"/>
      <w:bookmarkStart w:id="97" w:name="_Toc89252420"/>
      <w:bookmarkStart w:id="98" w:name="_Toc44384806"/>
      <w:bookmarkStart w:id="99" w:name="_Toc89252419"/>
      <w:bookmarkStart w:id="100" w:name="_Toc44401170"/>
      <w:bookmarkStart w:id="101" w:name="_Toc44401169"/>
      <w:bookmarkStart w:id="102" w:name="_Toc44385218"/>
      <w:bookmarkStart w:id="103" w:name="_Toc44385011"/>
      <w:bookmarkStart w:id="104" w:name="_Toc44385322"/>
      <w:bookmarkStart w:id="105" w:name="_Toc44385115"/>
      <w:bookmarkStart w:id="106" w:name="_Toc44396534"/>
      <w:bookmarkStart w:id="107" w:name="_Toc44385116"/>
      <w:bookmarkStart w:id="108" w:name="_Toc89252512"/>
      <w:bookmarkStart w:id="109" w:name="_Toc44383979"/>
      <w:bookmarkStart w:id="110" w:name="_Toc44384910"/>
      <w:bookmarkStart w:id="111" w:name="_Toc89252515"/>
      <w:bookmarkStart w:id="112" w:name="_Toc89252426"/>
      <w:bookmarkStart w:id="113" w:name="_Toc89252519"/>
      <w:bookmarkStart w:id="114" w:name="_Toc8925242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eastAsia="Calibri"/>
        </w:rPr>
        <w:t xml:space="preserve">In 2019 MPEG started an investigation into the area of video coding for machines. The focus of this exploration was to study the case where images and videos are compressed not to be looked at and evaluated by humans, but rather </w:t>
      </w:r>
      <w:r w:rsidR="00F61AF6">
        <w:rPr>
          <w:rFonts w:eastAsia="Calibri"/>
        </w:rPr>
        <w:t xml:space="preserve">by </w:t>
      </w:r>
      <w:r>
        <w:rPr>
          <w:rFonts w:eastAsia="Calibri"/>
        </w:rPr>
        <w:t>machine vision algorithms. These algorithms can serve different purposes such as object detection, instance segmentation, or object tracking. As video compression standards such as HEVC or VVC are developed and optimized towards the human visual system, the existing standards may not be optimal for applications where the video is analyzed by machines.</w:t>
      </w:r>
      <w:r w:rsidR="00F174ED">
        <w:rPr>
          <w:rFonts w:eastAsia="Calibri"/>
        </w:rPr>
        <w:t xml:space="preserve"> One aspect is the compression of intermediate features seen in a neural network.</w:t>
      </w:r>
    </w:p>
    <w:p w14:paraId="7FB69874" w14:textId="5DA65604" w:rsidR="00F174ED" w:rsidRDefault="00F174ED">
      <w:pPr>
        <w:rPr>
          <w:rFonts w:eastAsia="Calibri"/>
        </w:rPr>
      </w:pPr>
      <w:r>
        <w:rPr>
          <w:rFonts w:eastAsia="Calibri"/>
        </w:rPr>
        <w:t xml:space="preserve">Regarding feature compression, a formal call for evidence was issued in July 2022 and provided evidence that this can be achieved in different ways. This call for proposals is the start of a process which has the creation of a new international standard as its goal. </w:t>
      </w:r>
    </w:p>
    <w:p w14:paraId="66495B32" w14:textId="180B0AF4" w:rsidR="00CE7E75" w:rsidRDefault="0086609E">
      <w:pPr>
        <w:rPr>
          <w:rFonts w:eastAsia="Calibri"/>
        </w:rPr>
      </w:pPr>
      <w:r>
        <w:t>This work on “</w:t>
      </w:r>
      <w:r w:rsidR="00F61AF6">
        <w:t xml:space="preserve">Feature Compression for </w:t>
      </w:r>
      <w:r>
        <w:t xml:space="preserve">Video Coding for Machines” </w:t>
      </w:r>
      <w:r w:rsidR="00674230">
        <w:t xml:space="preserve">(FCVCM) </w:t>
      </w:r>
      <w:r>
        <w:t xml:space="preserve">aims at compressing features for machine tasks. As networks increase in complexity architectures such as ‘Collaborative Intelligence’ </w:t>
      </w:r>
      <w:r w:rsidR="00F61AF6">
        <w:t>(</w:t>
      </w:r>
      <w:r>
        <w:t>whereby a network is distributed across an edge device and the cloud</w:t>
      </w:r>
      <w:r w:rsidR="00F61AF6">
        <w:t>)</w:t>
      </w:r>
      <w:r>
        <w:t xml:space="preserve"> become advantageous. With the rise of newer network architectures being deployed amongst a heterogenous population of edge devices, such architectures bring flexibility to systems implementers. </w:t>
      </w:r>
      <w:proofErr w:type="gramStart"/>
      <w:r>
        <w:t>As a consequence of</w:t>
      </w:r>
      <w:proofErr w:type="gramEnd"/>
      <w:r>
        <w:t xml:space="preserve"> such architectures, there is a need to efficiently compress intermediate feature information for transport over wide area networks (WANs). As feature information differs substantially from conventional image or video data, coding technologies and solutions could be different from conventional ones </w:t>
      </w:r>
      <w:proofErr w:type="gramStart"/>
      <w:r>
        <w:t>in order to</w:t>
      </w:r>
      <w:proofErr w:type="gramEnd"/>
      <w:r>
        <w:t xml:space="preserve"> achieve optimized performance for machine usage. With the rise of machine learning technologies and machine vision applications, the amount of video and images consumed by machines has been rapidly growing. Typical use cases include intelligent transportation, smart city, intelligent content management, etc., which incorporate machine vision tasks such as object detection, instance segmentation, and object tracking. </w:t>
      </w:r>
      <w:r>
        <w:rPr>
          <w:rFonts w:hint="eastAsia"/>
        </w:rPr>
        <w:t xml:space="preserve">Due to the large volume of video data, it is essential to extract </w:t>
      </w:r>
      <w:r>
        <w:rPr>
          <w:rFonts w:eastAsia="SimSun" w:hint="eastAsia"/>
          <w:lang w:eastAsia="zh-CN"/>
        </w:rPr>
        <w:t xml:space="preserve">and compress the </w:t>
      </w:r>
      <w:r>
        <w:rPr>
          <w:rFonts w:hint="eastAsia"/>
        </w:rPr>
        <w:t>feature</w:t>
      </w:r>
      <w:r w:rsidR="00F61AF6">
        <w:t>s</w:t>
      </w:r>
      <w:r>
        <w:rPr>
          <w:rFonts w:hint="eastAsia"/>
          <w:lang w:eastAsia="zh-CN"/>
        </w:rPr>
        <w:t xml:space="preserve"> </w:t>
      </w:r>
      <w:r>
        <w:rPr>
          <w:rFonts w:hint="eastAsia"/>
        </w:rPr>
        <w:t xml:space="preserve">from video for efficient transmission and storage. </w:t>
      </w:r>
      <w:r>
        <w:t xml:space="preserve">Feature compression technology solicited in this </w:t>
      </w:r>
      <w:proofErr w:type="spellStart"/>
      <w:r>
        <w:t>CfP</w:t>
      </w:r>
      <w:proofErr w:type="spellEnd"/>
      <w:r>
        <w:t xml:space="preserve"> can also be helpful in some other regards, such as computational offloading and privacy protection.</w:t>
      </w:r>
      <w:r>
        <w:rPr>
          <w:rFonts w:eastAsia="Calibri"/>
        </w:rPr>
        <w:t xml:space="preserve"> </w:t>
      </w:r>
      <w:r w:rsidRPr="00E217F5">
        <w:rPr>
          <w:rFonts w:eastAsia="Calibri"/>
        </w:rPr>
        <w:t xml:space="preserve">This call focuses on the compression of features and thus responses are expected to produce decoded features that </w:t>
      </w:r>
      <w:r w:rsidR="00B32D2F" w:rsidRPr="00E217F5">
        <w:rPr>
          <w:rFonts w:eastAsia="Calibri"/>
        </w:rPr>
        <w:t xml:space="preserve">will be </w:t>
      </w:r>
      <w:r w:rsidR="00E217F5" w:rsidRPr="00E217F5">
        <w:rPr>
          <w:rFonts w:eastAsia="Calibri"/>
        </w:rPr>
        <w:t xml:space="preserve">used to complete execution of </w:t>
      </w:r>
      <w:r w:rsidRPr="00E217F5">
        <w:rPr>
          <w:rFonts w:eastAsia="Calibri"/>
        </w:rPr>
        <w:t>a pre-defined set of machine vision algorithm to generate the performance results.</w:t>
      </w:r>
    </w:p>
    <w:p w14:paraId="42094F28" w14:textId="57775B26" w:rsidR="006B1FB1" w:rsidRDefault="0086609E">
      <w:pPr>
        <w:pStyle w:val="NormalWeb"/>
      </w:pPr>
      <w:r>
        <w:t xml:space="preserve">Over the last three years, MPEG has investigated potential technologies for efficient compression of feature data for machine vision tasks and established an evaluation mechanism that includes feature anchors, rate-distortion based metrics, and evaluation pipelines. Feature anchors developed by </w:t>
      </w:r>
      <w:r w:rsidR="00674230">
        <w:t>FC</w:t>
      </w:r>
      <w:r>
        <w:t>VCM utilize both image and video datasets.</w:t>
      </w:r>
    </w:p>
    <w:p w14:paraId="66EA8A14" w14:textId="5F7E20DC" w:rsidR="006B1FB1" w:rsidRDefault="006B1FB1">
      <w:pPr>
        <w:pStyle w:val="NormalWeb"/>
      </w:pPr>
      <w:r>
        <w:rPr>
          <w:rFonts w:eastAsia="Calibri" w:cs="Arial" w:hint="eastAsia"/>
        </w:rPr>
        <w:t>This call requires proponents to sub</w:t>
      </w:r>
      <w:r>
        <w:rPr>
          <w:rFonts w:eastAsia="SimSun" w:cs="Arial" w:hint="eastAsia"/>
          <w:lang w:eastAsia="zh-CN"/>
        </w:rPr>
        <w:t>m</w:t>
      </w:r>
      <w:r>
        <w:rPr>
          <w:rFonts w:eastAsia="Calibri" w:cs="Arial" w:hint="eastAsia"/>
        </w:rPr>
        <w:t xml:space="preserve">it technology suitable for compressing </w:t>
      </w:r>
      <w:r>
        <w:rPr>
          <w:rFonts w:eastAsia="SimSun" w:cs="Arial" w:hint="eastAsia"/>
          <w:lang w:eastAsia="zh-CN"/>
        </w:rPr>
        <w:t>feature</w:t>
      </w:r>
      <w:r>
        <w:rPr>
          <w:rFonts w:eastAsia="Calibri" w:cs="Arial" w:hint="eastAsia"/>
        </w:rPr>
        <w:t xml:space="preserve">s. </w:t>
      </w:r>
      <w:r w:rsidRPr="003B7BD1">
        <w:rPr>
          <w:rFonts w:eastAsia="Calibri" w:cs="Arial"/>
          <w:b/>
        </w:rPr>
        <w:t>Note that it is mandatory to provide results for machine vision task</w:t>
      </w:r>
      <w:r w:rsidR="00C32B43">
        <w:rPr>
          <w:rFonts w:eastAsia="Calibri" w:cs="Arial"/>
          <w:b/>
        </w:rPr>
        <w:t>s</w:t>
      </w:r>
      <w:r w:rsidRPr="003B7BD1">
        <w:rPr>
          <w:rFonts w:eastAsia="SimSun" w:cs="Arial"/>
          <w:b/>
          <w:lang w:eastAsia="zh-CN"/>
        </w:rPr>
        <w:t xml:space="preserve"> of </w:t>
      </w:r>
      <w:r w:rsidR="00C32B43">
        <w:rPr>
          <w:rFonts w:eastAsia="SimSun" w:cs="Arial"/>
          <w:b/>
          <w:lang w:eastAsia="zh-CN"/>
        </w:rPr>
        <w:t xml:space="preserve">object detection and </w:t>
      </w:r>
      <w:r w:rsidRPr="003B7BD1">
        <w:rPr>
          <w:rFonts w:eastAsia="Calibri" w:cs="Arial"/>
          <w:b/>
        </w:rPr>
        <w:t>object tracking for video dataset</w:t>
      </w:r>
      <w:r w:rsidR="00C32B43">
        <w:rPr>
          <w:rFonts w:eastAsia="Calibri" w:cs="Arial"/>
          <w:b/>
        </w:rPr>
        <w:t>s</w:t>
      </w:r>
      <w:r w:rsidR="001C4D16">
        <w:rPr>
          <w:rFonts w:eastAsia="Calibri" w:cs="Arial"/>
          <w:b/>
        </w:rPr>
        <w:t xml:space="preserve"> and object detection and instance segmentation for an image dataset</w:t>
      </w:r>
      <w:r w:rsidRPr="003B7BD1">
        <w:rPr>
          <w:rFonts w:eastAsia="Calibri" w:cs="Arial"/>
          <w:b/>
        </w:rPr>
        <w:t>.</w:t>
      </w:r>
    </w:p>
    <w:p w14:paraId="55AF5DF7" w14:textId="7DC0BB7E" w:rsidR="00CE7E75" w:rsidRDefault="0086609E">
      <w:pPr>
        <w:rPr>
          <w:rFonts w:eastAsia="Calibri"/>
        </w:rPr>
      </w:pPr>
      <w:r>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65E5CAC1" w14:textId="3BA0433A" w:rsidR="00737DC4" w:rsidRDefault="00737DC4">
      <w:pPr>
        <w:rPr>
          <w:rFonts w:eastAsia="Calibri"/>
        </w:rPr>
      </w:pPr>
    </w:p>
    <w:p w14:paraId="558D96DA" w14:textId="554BA3DD" w:rsidR="00737DC4" w:rsidRDefault="00737DC4" w:rsidP="00737DC4">
      <w:pPr>
        <w:pStyle w:val="Heading2"/>
        <w:rPr>
          <w:rFonts w:eastAsia="MS Gothic"/>
          <w:lang w:eastAsia="ja-JP"/>
        </w:rPr>
      </w:pPr>
      <w:proofErr w:type="spellStart"/>
      <w:r>
        <w:rPr>
          <w:rFonts w:eastAsia="MS Gothic"/>
          <w:lang w:eastAsia="ja-JP"/>
        </w:rPr>
        <w:lastRenderedPageBreak/>
        <w:t>CfP</w:t>
      </w:r>
      <w:proofErr w:type="spellEnd"/>
      <w:r>
        <w:rPr>
          <w:rFonts w:eastAsia="MS Gothic"/>
          <w:lang w:eastAsia="ja-JP"/>
        </w:rPr>
        <w:t xml:space="preserve"> update issued in July 2023.</w:t>
      </w:r>
    </w:p>
    <w:p w14:paraId="501F606F" w14:textId="0AAD7ED4" w:rsidR="00EF0300" w:rsidRPr="00EF0300" w:rsidRDefault="00EF0300" w:rsidP="00737DC4">
      <w:pPr>
        <w:rPr>
          <w:rFonts w:eastAsia="SimSun"/>
          <w:b/>
          <w:lang w:eastAsia="zh-CN"/>
        </w:rPr>
      </w:pPr>
      <w:proofErr w:type="spellStart"/>
      <w:r w:rsidRPr="00EF0300">
        <w:rPr>
          <w:rFonts w:eastAsia="SimSun"/>
          <w:b/>
          <w:lang w:eastAsia="zh-CN"/>
        </w:rPr>
        <w:t>CfP</w:t>
      </w:r>
      <w:proofErr w:type="spellEnd"/>
      <w:r w:rsidRPr="00EF0300">
        <w:rPr>
          <w:rFonts w:eastAsia="SimSun"/>
          <w:b/>
          <w:lang w:eastAsia="zh-CN"/>
        </w:rPr>
        <w:t xml:space="preserve"> result </w:t>
      </w:r>
      <w:proofErr w:type="gramStart"/>
      <w:r w:rsidRPr="00EF0300">
        <w:rPr>
          <w:rFonts w:eastAsia="SimSun"/>
          <w:b/>
          <w:lang w:eastAsia="zh-CN"/>
        </w:rPr>
        <w:t>template</w:t>
      </w:r>
      <w:proofErr w:type="gramEnd"/>
    </w:p>
    <w:p w14:paraId="3749C6F1" w14:textId="3F08D653" w:rsidR="00737DC4" w:rsidRPr="0021700F" w:rsidRDefault="00737DC4" w:rsidP="00737DC4">
      <w:pPr>
        <w:rPr>
          <w:rFonts w:eastAsia="SimSun"/>
          <w:bCs/>
          <w:lang w:eastAsia="zh-CN"/>
        </w:rPr>
      </w:pPr>
      <w:r>
        <w:rPr>
          <w:rFonts w:eastAsia="SimSun"/>
          <w:bCs/>
          <w:lang w:eastAsia="zh-CN"/>
        </w:rPr>
        <w:t>An updated reporting template is included that addresses the following t</w:t>
      </w:r>
      <w:r w:rsidRPr="0021700F">
        <w:rPr>
          <w:rFonts w:eastAsia="SimSun"/>
          <w:bCs/>
          <w:lang w:eastAsia="zh-CN"/>
        </w:rPr>
        <w:t>wo issues</w:t>
      </w:r>
      <w:r w:rsidR="007D2FA2">
        <w:rPr>
          <w:rFonts w:eastAsia="SimSun"/>
          <w:bCs/>
          <w:lang w:eastAsia="zh-CN"/>
        </w:rPr>
        <w:t xml:space="preserve"> identified since issuance of the </w:t>
      </w:r>
      <w:proofErr w:type="spellStart"/>
      <w:r w:rsidR="007D2FA2">
        <w:rPr>
          <w:rFonts w:eastAsia="SimSun"/>
          <w:bCs/>
          <w:lang w:eastAsia="zh-CN"/>
        </w:rPr>
        <w:t>CfP</w:t>
      </w:r>
      <w:proofErr w:type="spellEnd"/>
      <w:r w:rsidR="007D2FA2">
        <w:rPr>
          <w:rFonts w:eastAsia="SimSun"/>
          <w:bCs/>
          <w:lang w:eastAsia="zh-CN"/>
        </w:rPr>
        <w:t xml:space="preserve"> in April 2023</w:t>
      </w:r>
      <w:r w:rsidRPr="0021700F">
        <w:rPr>
          <w:rFonts w:eastAsia="SimSun"/>
          <w:bCs/>
          <w:lang w:eastAsia="zh-CN"/>
        </w:rPr>
        <w:t xml:space="preserve">: </w:t>
      </w:r>
    </w:p>
    <w:p w14:paraId="2461CCAA" w14:textId="1862BF63" w:rsidR="00737DC4" w:rsidRPr="0021700F" w:rsidRDefault="00737DC4" w:rsidP="00737DC4">
      <w:pPr>
        <w:rPr>
          <w:rFonts w:eastAsia="SimSun"/>
          <w:bCs/>
          <w:lang w:eastAsia="zh-CN"/>
        </w:rPr>
      </w:pPr>
      <w:r w:rsidRPr="0021700F">
        <w:rPr>
          <w:rFonts w:eastAsia="SimSun"/>
          <w:bCs/>
          <w:lang w:eastAsia="zh-CN"/>
        </w:rPr>
        <w:t>1) In the ‘</w:t>
      </w:r>
      <w:proofErr w:type="spellStart"/>
      <w:r w:rsidRPr="0021700F">
        <w:rPr>
          <w:rFonts w:eastAsia="SimSun"/>
          <w:bCs/>
          <w:lang w:eastAsia="zh-CN"/>
        </w:rPr>
        <w:t>Object_Tracking</w:t>
      </w:r>
      <w:proofErr w:type="spellEnd"/>
      <w:r w:rsidRPr="0021700F">
        <w:rPr>
          <w:rFonts w:eastAsia="SimSun"/>
          <w:bCs/>
          <w:lang w:eastAsia="zh-CN"/>
        </w:rPr>
        <w:t>’ worksheet, the column AE (‘</w:t>
      </w:r>
      <w:proofErr w:type="spellStart"/>
      <w:r w:rsidRPr="0021700F">
        <w:rPr>
          <w:rFonts w:eastAsia="SimSun"/>
          <w:bCs/>
          <w:lang w:eastAsia="zh-CN"/>
        </w:rPr>
        <w:t>EncR</w:t>
      </w:r>
      <w:proofErr w:type="spellEnd"/>
      <w:r w:rsidRPr="0021700F">
        <w:rPr>
          <w:rFonts w:eastAsia="SimSun"/>
          <w:bCs/>
          <w:lang w:eastAsia="zh-CN"/>
        </w:rPr>
        <w:t xml:space="preserve">’) which produces a per-sequence per PP runtime ratio, but it is </w:t>
      </w:r>
      <w:r w:rsidRPr="00737DC4">
        <w:rPr>
          <w:rFonts w:eastAsia="SimSun"/>
          <w:b/>
          <w:lang w:eastAsia="zh-CN"/>
        </w:rPr>
        <w:t>NOT</w:t>
      </w:r>
      <w:r w:rsidRPr="0021700F">
        <w:rPr>
          <w:rFonts w:eastAsia="SimSun"/>
          <w:bCs/>
          <w:lang w:eastAsia="zh-CN"/>
        </w:rPr>
        <w:t xml:space="preserve"> used</w:t>
      </w:r>
      <w:r>
        <w:rPr>
          <w:rFonts w:eastAsia="SimSun"/>
          <w:bCs/>
          <w:lang w:eastAsia="zh-CN"/>
        </w:rPr>
        <w:t xml:space="preserve"> elsewhere in the reporting template</w:t>
      </w:r>
      <w:r w:rsidRPr="0021700F">
        <w:rPr>
          <w:rFonts w:eastAsia="SimSun"/>
          <w:bCs/>
          <w:lang w:eastAsia="zh-CN"/>
        </w:rPr>
        <w:t xml:space="preserve">. </w:t>
      </w:r>
      <w:r>
        <w:rPr>
          <w:rFonts w:eastAsia="SimSun"/>
          <w:bCs/>
          <w:lang w:eastAsia="zh-CN"/>
        </w:rPr>
        <w:t xml:space="preserve">Reported encoder runtime </w:t>
      </w:r>
      <w:r w:rsidR="00EF0300">
        <w:rPr>
          <w:rFonts w:eastAsia="SimSun"/>
          <w:bCs/>
          <w:lang w:eastAsia="zh-CN"/>
        </w:rPr>
        <w:t xml:space="preserve">(ET) </w:t>
      </w:r>
      <w:r>
        <w:rPr>
          <w:rFonts w:eastAsia="SimSun"/>
          <w:bCs/>
          <w:lang w:eastAsia="zh-CN"/>
        </w:rPr>
        <w:t xml:space="preserve">ratios are derived </w:t>
      </w:r>
      <w:r w:rsidR="00EF0300">
        <w:rPr>
          <w:rFonts w:eastAsia="SimSun"/>
          <w:bCs/>
          <w:lang w:eastAsia="zh-CN"/>
        </w:rPr>
        <w:t xml:space="preserve">as </w:t>
      </w:r>
      <w:r w:rsidRPr="0021700F">
        <w:rPr>
          <w:rFonts w:eastAsia="SimSun"/>
          <w:bCs/>
          <w:lang w:eastAsia="zh-CN"/>
        </w:rPr>
        <w:t xml:space="preserve">the ratio between the geomean of anchor encoder times vs geomean of proposal encoder times is used. The formula in column AE for </w:t>
      </w:r>
      <w:proofErr w:type="spellStart"/>
      <w:r w:rsidRPr="0021700F">
        <w:rPr>
          <w:rFonts w:eastAsia="SimSun"/>
          <w:bCs/>
          <w:lang w:eastAsia="zh-CN"/>
        </w:rPr>
        <w:t>Object_Tracking</w:t>
      </w:r>
      <w:proofErr w:type="spellEnd"/>
      <w:r w:rsidRPr="0021700F">
        <w:rPr>
          <w:rFonts w:eastAsia="SimSun"/>
          <w:bCs/>
          <w:lang w:eastAsia="zh-CN"/>
        </w:rPr>
        <w:t xml:space="preserve"> references the wrong input cells (from column W but should be from column Z). </w:t>
      </w:r>
      <w:r w:rsidR="00EF0300">
        <w:rPr>
          <w:rFonts w:eastAsia="SimSun"/>
          <w:bCs/>
          <w:lang w:eastAsia="zh-CN"/>
        </w:rPr>
        <w:t>As</w:t>
      </w:r>
      <w:r w:rsidRPr="0021700F">
        <w:rPr>
          <w:rFonts w:eastAsia="SimSun"/>
          <w:bCs/>
          <w:lang w:eastAsia="zh-CN"/>
        </w:rPr>
        <w:t xml:space="preserve"> this column AE (and AF) are not actually used </w:t>
      </w:r>
      <w:r w:rsidR="00EF0300">
        <w:rPr>
          <w:rFonts w:eastAsia="SimSun"/>
          <w:bCs/>
          <w:lang w:eastAsia="zh-CN"/>
        </w:rPr>
        <w:t>elsewhere</w:t>
      </w:r>
      <w:r w:rsidRPr="0021700F">
        <w:rPr>
          <w:rFonts w:eastAsia="SimSun"/>
          <w:bCs/>
          <w:lang w:eastAsia="zh-CN"/>
        </w:rPr>
        <w:t xml:space="preserve">, </w:t>
      </w:r>
      <w:r w:rsidR="00EF0300">
        <w:rPr>
          <w:rFonts w:eastAsia="SimSun"/>
          <w:bCs/>
          <w:lang w:eastAsia="zh-CN"/>
        </w:rPr>
        <w:t>this does not affect reported results</w:t>
      </w:r>
      <w:r w:rsidRPr="0021700F">
        <w:rPr>
          <w:rFonts w:eastAsia="SimSun"/>
          <w:bCs/>
          <w:lang w:eastAsia="zh-CN"/>
        </w:rPr>
        <w:t xml:space="preserve">. </w:t>
      </w:r>
    </w:p>
    <w:p w14:paraId="56F569AD" w14:textId="75502530" w:rsidR="00737DC4" w:rsidRDefault="00737DC4" w:rsidP="00737DC4">
      <w:pPr>
        <w:rPr>
          <w:rFonts w:eastAsia="SimSun"/>
          <w:bCs/>
          <w:lang w:eastAsia="zh-CN"/>
        </w:rPr>
      </w:pPr>
      <w:r w:rsidRPr="0021700F">
        <w:rPr>
          <w:rFonts w:eastAsia="SimSun"/>
          <w:bCs/>
          <w:lang w:eastAsia="zh-CN"/>
        </w:rPr>
        <w:t xml:space="preserve">2) In the ‘Summary’ worksheet, ET for </w:t>
      </w:r>
      <w:proofErr w:type="spellStart"/>
      <w:r w:rsidRPr="0021700F">
        <w:rPr>
          <w:rFonts w:eastAsia="SimSun"/>
          <w:bCs/>
          <w:lang w:eastAsia="zh-CN"/>
        </w:rPr>
        <w:t>OpenImages</w:t>
      </w:r>
      <w:proofErr w:type="spellEnd"/>
      <w:r w:rsidRPr="0021700F">
        <w:rPr>
          <w:rFonts w:eastAsia="SimSun"/>
          <w:bCs/>
          <w:lang w:eastAsia="zh-CN"/>
        </w:rPr>
        <w:t xml:space="preserve"> object detection (cell E11) takes input from Object_</w:t>
      </w:r>
      <w:proofErr w:type="gramStart"/>
      <w:r w:rsidRPr="0021700F">
        <w:rPr>
          <w:rFonts w:eastAsia="SimSun"/>
          <w:bCs/>
          <w:lang w:eastAsia="zh-CN"/>
        </w:rPr>
        <w:t>Detection!Z</w:t>
      </w:r>
      <w:proofErr w:type="gramEnd"/>
      <w:r w:rsidRPr="0021700F">
        <w:rPr>
          <w:rFonts w:eastAsia="SimSun"/>
          <w:bCs/>
          <w:lang w:eastAsia="zh-CN"/>
        </w:rPr>
        <w:t xml:space="preserve">121 but it should take it from Object_Detection!Z120. </w:t>
      </w:r>
      <w:r w:rsidR="00EF0300">
        <w:rPr>
          <w:rFonts w:eastAsia="SimSun"/>
          <w:bCs/>
          <w:lang w:eastAsia="zh-CN"/>
        </w:rPr>
        <w:t xml:space="preserve">This is fixed so </w:t>
      </w:r>
      <w:proofErr w:type="spellStart"/>
      <w:r w:rsidR="00EF0300">
        <w:rPr>
          <w:rFonts w:eastAsia="SimSun"/>
          <w:bCs/>
          <w:lang w:eastAsia="zh-CN"/>
        </w:rPr>
        <w:t>OpenImages</w:t>
      </w:r>
      <w:proofErr w:type="spellEnd"/>
      <w:r w:rsidR="00EF0300">
        <w:rPr>
          <w:rFonts w:eastAsia="SimSun"/>
          <w:bCs/>
          <w:lang w:eastAsia="zh-CN"/>
        </w:rPr>
        <w:t xml:space="preserve"> object detection ET is reported in the Summary worksheet and so the overall average ET across datasets is computed correctly.</w:t>
      </w:r>
    </w:p>
    <w:p w14:paraId="1FE3FC79" w14:textId="11CD3248" w:rsidR="00737DC4" w:rsidRPr="00A669B2" w:rsidRDefault="00737DC4" w:rsidP="00737DC4">
      <w:pPr>
        <w:rPr>
          <w:rFonts w:eastAsia="SimSun"/>
          <w:bCs/>
          <w:lang w:eastAsia="zh-CN"/>
        </w:rPr>
      </w:pPr>
      <w:r>
        <w:rPr>
          <w:rFonts w:eastAsia="SimSun"/>
          <w:bCs/>
          <w:lang w:eastAsia="zh-CN"/>
        </w:rPr>
        <w:t>T</w:t>
      </w:r>
      <w:r w:rsidRPr="0021700F">
        <w:rPr>
          <w:rFonts w:eastAsia="SimSun"/>
          <w:bCs/>
          <w:lang w:eastAsia="zh-CN"/>
        </w:rPr>
        <w:t xml:space="preserve">he updated reporting template </w:t>
      </w:r>
      <w:r w:rsidR="007D2FA2">
        <w:rPr>
          <w:rFonts w:eastAsia="SimSun"/>
          <w:bCs/>
          <w:lang w:eastAsia="zh-CN"/>
        </w:rPr>
        <w:t xml:space="preserve">is provided </w:t>
      </w:r>
      <w:r w:rsidRPr="00A669B2">
        <w:rPr>
          <w:rFonts w:eastAsia="SimSun"/>
          <w:bCs/>
          <w:lang w:eastAsia="zh-CN"/>
        </w:rPr>
        <w:t>in the attachment.</w:t>
      </w:r>
    </w:p>
    <w:p w14:paraId="65C8E9B0" w14:textId="77777777" w:rsidR="00EF0300" w:rsidRDefault="00EF0300">
      <w:pPr>
        <w:rPr>
          <w:rFonts w:eastAsia="Calibri"/>
        </w:rPr>
      </w:pPr>
    </w:p>
    <w:p w14:paraId="0E3FDE3E" w14:textId="2ABF1FBB" w:rsidR="00737DC4" w:rsidRPr="00EF0300" w:rsidRDefault="00EF0300">
      <w:pPr>
        <w:rPr>
          <w:rFonts w:eastAsia="Calibri"/>
          <w:b/>
          <w:bCs/>
        </w:rPr>
      </w:pPr>
      <w:r w:rsidRPr="00EF0300">
        <w:rPr>
          <w:rFonts w:eastAsia="Calibri"/>
          <w:b/>
          <w:bCs/>
        </w:rPr>
        <w:t xml:space="preserve">Training datasets for </w:t>
      </w:r>
      <w:r w:rsidR="006F2A50">
        <w:rPr>
          <w:rFonts w:eastAsia="Calibri"/>
          <w:b/>
          <w:bCs/>
        </w:rPr>
        <w:t xml:space="preserve">post </w:t>
      </w:r>
      <w:proofErr w:type="spellStart"/>
      <w:r w:rsidR="006F2A50">
        <w:rPr>
          <w:rFonts w:eastAsia="Calibri"/>
          <w:b/>
          <w:bCs/>
        </w:rPr>
        <w:t>CfP</w:t>
      </w:r>
      <w:proofErr w:type="spellEnd"/>
      <w:r w:rsidR="006F2A50" w:rsidRPr="00EF0300">
        <w:rPr>
          <w:rFonts w:eastAsia="Calibri"/>
          <w:b/>
          <w:bCs/>
        </w:rPr>
        <w:t xml:space="preserve"> </w:t>
      </w:r>
      <w:proofErr w:type="gramStart"/>
      <w:r w:rsidRPr="00EF0300">
        <w:rPr>
          <w:rFonts w:eastAsia="Calibri"/>
          <w:b/>
          <w:bCs/>
        </w:rPr>
        <w:t>use</w:t>
      </w:r>
      <w:proofErr w:type="gramEnd"/>
    </w:p>
    <w:p w14:paraId="035A5338" w14:textId="48E8B933" w:rsidR="00737DC4" w:rsidRDefault="00737DC4" w:rsidP="00737DC4">
      <w:pPr>
        <w:spacing w:before="0"/>
        <w:jc w:val="left"/>
        <w:rPr>
          <w:lang w:val="en-CA" w:eastAsia="ja-JP"/>
        </w:rPr>
      </w:pPr>
      <w:r w:rsidRPr="00737DC4">
        <w:rPr>
          <w:lang w:val="en-CA" w:eastAsia="ja-JP"/>
        </w:rPr>
        <w:t>A dataset</w:t>
      </w:r>
      <w:r w:rsidR="00F02695" w:rsidRPr="00F02695">
        <w:rPr>
          <w:lang w:val="en-CA" w:eastAsia="ja-JP"/>
        </w:rPr>
        <w:t xml:space="preserve"> </w:t>
      </w:r>
      <w:proofErr w:type="spellStart"/>
      <w:r w:rsidR="00F02695">
        <w:rPr>
          <w:lang w:val="en-CA" w:eastAsia="ja-JP"/>
        </w:rPr>
        <w:t>PedTrackPP</w:t>
      </w:r>
      <w:proofErr w:type="spellEnd"/>
      <w:r w:rsidRPr="00737DC4">
        <w:rPr>
          <w:lang w:val="en-CA" w:eastAsia="ja-JP"/>
        </w:rPr>
        <w:t xml:space="preserve"> that contains the selected videos from </w:t>
      </w:r>
      <w:proofErr w:type="spellStart"/>
      <w:r w:rsidRPr="00737DC4">
        <w:rPr>
          <w:lang w:val="en-CA" w:eastAsia="ja-JP"/>
        </w:rPr>
        <w:t>Pexels</w:t>
      </w:r>
      <w:proofErr w:type="spellEnd"/>
      <w:r w:rsidRPr="00737DC4">
        <w:rPr>
          <w:lang w:val="en-CA" w:eastAsia="ja-JP"/>
        </w:rPr>
        <w:t xml:space="preserve">, </w:t>
      </w:r>
      <w:proofErr w:type="spellStart"/>
      <w:r w:rsidRPr="00737DC4">
        <w:rPr>
          <w:lang w:val="en-CA" w:eastAsia="ja-JP"/>
        </w:rPr>
        <w:t>Pixabay</w:t>
      </w:r>
      <w:proofErr w:type="spellEnd"/>
      <w:r w:rsidRPr="00737DC4">
        <w:rPr>
          <w:lang w:val="en-CA" w:eastAsia="ja-JP"/>
        </w:rPr>
        <w:t xml:space="preserve"> and associated ground truth are adopted as a </w:t>
      </w:r>
      <w:r w:rsidR="009763BF">
        <w:rPr>
          <w:lang w:val="en-CA" w:eastAsia="ja-JP"/>
        </w:rPr>
        <w:t xml:space="preserve">strongly </w:t>
      </w:r>
      <w:r w:rsidRPr="00737DC4">
        <w:rPr>
          <w:lang w:val="en-CA" w:eastAsia="ja-JP"/>
        </w:rPr>
        <w:t xml:space="preserve">recommended common training set to be used in a CE that shall be established in a technical WG on training to be conducted by proponents following the </w:t>
      </w:r>
      <w:proofErr w:type="spellStart"/>
      <w:r w:rsidRPr="00737DC4">
        <w:rPr>
          <w:lang w:val="en-CA" w:eastAsia="ja-JP"/>
        </w:rPr>
        <w:t>CfP</w:t>
      </w:r>
      <w:proofErr w:type="spellEnd"/>
      <w:r w:rsidR="00341737">
        <w:rPr>
          <w:lang w:val="en-CA" w:eastAsia="ja-JP"/>
        </w:rPr>
        <w:t>, the dataset is available in the MPEG FCVCM ftp site</w:t>
      </w:r>
      <w:r w:rsidRPr="00737DC4">
        <w:rPr>
          <w:lang w:val="en-CA" w:eastAsia="ja-JP"/>
        </w:rPr>
        <w:t>.</w:t>
      </w:r>
      <w:r w:rsidR="00D76C9B">
        <w:rPr>
          <w:lang w:val="en-CA" w:eastAsia="ja-JP"/>
        </w:rPr>
        <w:t xml:space="preserve"> </w:t>
      </w:r>
      <w:r w:rsidRPr="00737DC4">
        <w:rPr>
          <w:lang w:val="en-CA" w:eastAsia="ja-JP"/>
        </w:rPr>
        <w:t xml:space="preserve">The </w:t>
      </w:r>
      <w:proofErr w:type="spellStart"/>
      <w:r w:rsidRPr="00737DC4">
        <w:rPr>
          <w:lang w:val="en-CA" w:eastAsia="ja-JP"/>
        </w:rPr>
        <w:t>CfP</w:t>
      </w:r>
      <w:proofErr w:type="spellEnd"/>
      <w:r w:rsidRPr="00737DC4">
        <w:rPr>
          <w:lang w:val="en-CA" w:eastAsia="ja-JP"/>
        </w:rPr>
        <w:t xml:space="preserve"> proceeds on the timeline and conditions as agreed in April</w:t>
      </w:r>
      <w:r w:rsidR="00EF0300">
        <w:rPr>
          <w:lang w:val="en-CA" w:eastAsia="ja-JP"/>
        </w:rPr>
        <w:t xml:space="preserve"> and described in this document</w:t>
      </w:r>
      <w:r w:rsidRPr="00737DC4">
        <w:rPr>
          <w:lang w:val="en-CA" w:eastAsia="ja-JP"/>
        </w:rPr>
        <w:t>.</w:t>
      </w:r>
    </w:p>
    <w:p w14:paraId="2315C50D" w14:textId="49A510E0" w:rsidR="007E5A59" w:rsidRDefault="007E5A59" w:rsidP="00737DC4">
      <w:pPr>
        <w:spacing w:before="0"/>
        <w:jc w:val="left"/>
        <w:rPr>
          <w:lang w:val="en-CA" w:eastAsia="ja-JP"/>
        </w:rPr>
      </w:pPr>
    </w:p>
    <w:p w14:paraId="608D4D83" w14:textId="1B4DA359" w:rsidR="007E5A59" w:rsidRDefault="007E5A59" w:rsidP="007E5A59">
      <w:pPr>
        <w:pStyle w:val="Heading2"/>
        <w:rPr>
          <w:rFonts w:eastAsia="MS Gothic"/>
          <w:lang w:eastAsia="ja-JP"/>
        </w:rPr>
      </w:pPr>
      <w:proofErr w:type="spellStart"/>
      <w:r>
        <w:rPr>
          <w:rFonts w:eastAsia="MS Gothic"/>
          <w:lang w:eastAsia="ja-JP"/>
        </w:rPr>
        <w:t>CfP</w:t>
      </w:r>
      <w:proofErr w:type="spellEnd"/>
      <w:r>
        <w:rPr>
          <w:rFonts w:eastAsia="MS Gothic"/>
          <w:lang w:eastAsia="ja-JP"/>
        </w:rPr>
        <w:t xml:space="preserve"> update </w:t>
      </w:r>
      <w:r w:rsidR="00274148">
        <w:rPr>
          <w:rFonts w:eastAsia="MS Gothic"/>
          <w:lang w:eastAsia="ja-JP"/>
        </w:rPr>
        <w:t xml:space="preserve">2 </w:t>
      </w:r>
      <w:r>
        <w:rPr>
          <w:rFonts w:eastAsia="MS Gothic"/>
          <w:lang w:eastAsia="ja-JP"/>
        </w:rPr>
        <w:t>issued in August 2023.</w:t>
      </w:r>
    </w:p>
    <w:p w14:paraId="27E39566" w14:textId="77777777" w:rsidR="007E5A59" w:rsidRPr="00EF0300" w:rsidRDefault="007E5A59" w:rsidP="007E5A59">
      <w:pPr>
        <w:rPr>
          <w:rFonts w:eastAsia="SimSun"/>
          <w:b/>
          <w:lang w:eastAsia="zh-CN"/>
        </w:rPr>
      </w:pPr>
      <w:proofErr w:type="spellStart"/>
      <w:r w:rsidRPr="00EF0300">
        <w:rPr>
          <w:rFonts w:eastAsia="SimSun"/>
          <w:b/>
          <w:lang w:eastAsia="zh-CN"/>
        </w:rPr>
        <w:t>CfP</w:t>
      </w:r>
      <w:proofErr w:type="spellEnd"/>
      <w:r w:rsidRPr="00EF0300">
        <w:rPr>
          <w:rFonts w:eastAsia="SimSun"/>
          <w:b/>
          <w:lang w:eastAsia="zh-CN"/>
        </w:rPr>
        <w:t xml:space="preserve"> result </w:t>
      </w:r>
      <w:proofErr w:type="gramStart"/>
      <w:r w:rsidRPr="00EF0300">
        <w:rPr>
          <w:rFonts w:eastAsia="SimSun"/>
          <w:b/>
          <w:lang w:eastAsia="zh-CN"/>
        </w:rPr>
        <w:t>template</w:t>
      </w:r>
      <w:proofErr w:type="gramEnd"/>
    </w:p>
    <w:p w14:paraId="5C854FF8" w14:textId="3E916621" w:rsidR="007E5A59" w:rsidRDefault="007E5A59" w:rsidP="00737DC4">
      <w:pPr>
        <w:spacing w:before="0"/>
        <w:jc w:val="left"/>
        <w:rPr>
          <w:lang w:val="en-CA" w:eastAsia="ja-JP"/>
        </w:rPr>
      </w:pPr>
      <w:r>
        <w:rPr>
          <w:lang w:val="en-CA" w:eastAsia="ja-JP"/>
        </w:rPr>
        <w:t>An updated result template is included that addresses the following issues identified since the July MPEG143 meeting:</w:t>
      </w:r>
    </w:p>
    <w:p w14:paraId="6B07CB97" w14:textId="32E00FDC" w:rsidR="007E5A59" w:rsidRDefault="007E5A59" w:rsidP="007E5A59">
      <w:pPr>
        <w:spacing w:before="0"/>
        <w:jc w:val="left"/>
        <w:rPr>
          <w:lang w:val="en-CA" w:eastAsia="ja-JP"/>
        </w:rPr>
      </w:pPr>
      <w:r w:rsidRPr="007E5A59">
        <w:rPr>
          <w:lang w:val="en-CA" w:eastAsia="ja-JP"/>
        </w:rPr>
        <w:t>1)</w:t>
      </w:r>
      <w:r>
        <w:rPr>
          <w:lang w:val="en-CA" w:eastAsia="ja-JP"/>
        </w:rPr>
        <w:t xml:space="preserve"> In the ‘</w:t>
      </w:r>
      <w:proofErr w:type="spellStart"/>
      <w:r>
        <w:rPr>
          <w:lang w:val="en-CA" w:eastAsia="ja-JP"/>
        </w:rPr>
        <w:t>Object_Tracking</w:t>
      </w:r>
      <w:proofErr w:type="spellEnd"/>
      <w:r>
        <w:rPr>
          <w:lang w:val="en-CA" w:eastAsia="ja-JP"/>
        </w:rPr>
        <w:t xml:space="preserve">’ worksheet, incorrect cell references for computing the bitrates for </w:t>
      </w:r>
      <w:proofErr w:type="spellStart"/>
      <w:r>
        <w:rPr>
          <w:lang w:val="en-CA" w:eastAsia="ja-JP"/>
        </w:rPr>
        <w:t>classwise</w:t>
      </w:r>
      <w:proofErr w:type="spellEnd"/>
      <w:r>
        <w:rPr>
          <w:lang w:val="en-CA" w:eastAsia="ja-JP"/>
        </w:rPr>
        <w:t xml:space="preserve"> </w:t>
      </w:r>
      <w:proofErr w:type="spellStart"/>
      <w:r>
        <w:rPr>
          <w:lang w:val="en-CA" w:eastAsia="ja-JP"/>
        </w:rPr>
        <w:t>HiEve</w:t>
      </w:r>
      <w:proofErr w:type="spellEnd"/>
      <w:r>
        <w:rPr>
          <w:lang w:val="en-CA" w:eastAsia="ja-JP"/>
        </w:rPr>
        <w:t xml:space="preserve"> informative video anchors are corrected. The affected cells are P44-P49 and P68-</w:t>
      </w:r>
      <w:r w:rsidR="00E827C3">
        <w:rPr>
          <w:lang w:val="en-CA" w:eastAsia="ja-JP"/>
        </w:rPr>
        <w:t>P</w:t>
      </w:r>
      <w:r>
        <w:rPr>
          <w:lang w:val="en-CA" w:eastAsia="ja-JP"/>
        </w:rPr>
        <w:t>73.</w:t>
      </w:r>
    </w:p>
    <w:p w14:paraId="02F40317" w14:textId="3A442F7F" w:rsidR="007E5A59" w:rsidRDefault="007E5A59" w:rsidP="007E5A59">
      <w:pPr>
        <w:spacing w:before="0"/>
        <w:jc w:val="left"/>
        <w:rPr>
          <w:lang w:val="en-CA" w:eastAsia="ja-JP"/>
        </w:rPr>
      </w:pPr>
      <w:r>
        <w:rPr>
          <w:lang w:val="en-CA" w:eastAsia="ja-JP"/>
        </w:rPr>
        <w:t xml:space="preserve">2) </w:t>
      </w:r>
      <w:r w:rsidR="00A6662D">
        <w:rPr>
          <w:lang w:val="en-CA" w:eastAsia="ja-JP"/>
        </w:rPr>
        <w:t>In the ‘</w:t>
      </w:r>
      <w:proofErr w:type="spellStart"/>
      <w:r w:rsidR="00A6662D">
        <w:rPr>
          <w:lang w:val="en-CA" w:eastAsia="ja-JP"/>
        </w:rPr>
        <w:t>CrossCheckSummary</w:t>
      </w:r>
      <w:proofErr w:type="spellEnd"/>
      <w:r w:rsidR="00A6662D">
        <w:rPr>
          <w:lang w:val="en-CA" w:eastAsia="ja-JP"/>
        </w:rPr>
        <w:t>’ worksheet, the cross-checker decoder ru</w:t>
      </w:r>
      <w:r w:rsidR="00363C36">
        <w:rPr>
          <w:lang w:val="en-CA" w:eastAsia="ja-JP"/>
        </w:rPr>
        <w:t>n</w:t>
      </w:r>
      <w:r w:rsidR="00A6662D">
        <w:rPr>
          <w:lang w:val="en-CA" w:eastAsia="ja-JP"/>
        </w:rPr>
        <w:t xml:space="preserve">time (DT) for HiEve-1080p videos (cell L16) is corrected to obtain the value from </w:t>
      </w:r>
      <w:r w:rsidR="00781C59">
        <w:rPr>
          <w:lang w:val="en-CA" w:eastAsia="ja-JP"/>
        </w:rPr>
        <w:t>Object_</w:t>
      </w:r>
      <w:proofErr w:type="gramStart"/>
      <w:r w:rsidR="00781C59">
        <w:rPr>
          <w:lang w:val="en-CA" w:eastAsia="ja-JP"/>
        </w:rPr>
        <w:t>Tracking!AT</w:t>
      </w:r>
      <w:proofErr w:type="gramEnd"/>
      <w:r w:rsidR="00781C59">
        <w:rPr>
          <w:lang w:val="en-CA" w:eastAsia="ja-JP"/>
        </w:rPr>
        <w:t>90.</w:t>
      </w:r>
    </w:p>
    <w:p w14:paraId="6A2ACBA4" w14:textId="5857B965" w:rsidR="00D70DF4" w:rsidRDefault="00781C59" w:rsidP="007E5A59">
      <w:pPr>
        <w:spacing w:before="0"/>
        <w:jc w:val="left"/>
        <w:rPr>
          <w:lang w:val="en-CA" w:eastAsia="ja-JP"/>
        </w:rPr>
      </w:pPr>
      <w:r>
        <w:rPr>
          <w:lang w:val="en-CA" w:eastAsia="ja-JP"/>
        </w:rPr>
        <w:t xml:space="preserve">3) </w:t>
      </w:r>
      <w:r w:rsidR="00D70DF4">
        <w:rPr>
          <w:lang w:val="en-CA" w:eastAsia="ja-JP"/>
        </w:rPr>
        <w:t>In the ‘</w:t>
      </w:r>
      <w:proofErr w:type="spellStart"/>
      <w:r w:rsidR="00D70DF4">
        <w:rPr>
          <w:lang w:val="en-CA" w:eastAsia="ja-JP"/>
        </w:rPr>
        <w:t>Object_Detection</w:t>
      </w:r>
      <w:proofErr w:type="spellEnd"/>
      <w:r w:rsidR="00D70DF4">
        <w:rPr>
          <w:lang w:val="en-CA" w:eastAsia="ja-JP"/>
        </w:rPr>
        <w:t xml:space="preserve">’ worksheet, the shading of cells V14-V115 for the proposal Y-PSNR results are shaded to indicate that this is optional (not mandatory) data, aligning with other Y-PSNR reporting in the template (note that Y-PSNR is not a metric used in this </w:t>
      </w:r>
      <w:proofErr w:type="spellStart"/>
      <w:r w:rsidR="00D70DF4">
        <w:rPr>
          <w:lang w:val="en-CA" w:eastAsia="ja-JP"/>
        </w:rPr>
        <w:t>CfP</w:t>
      </w:r>
      <w:proofErr w:type="spellEnd"/>
      <w:r w:rsidR="00D70DF4">
        <w:rPr>
          <w:lang w:val="en-CA" w:eastAsia="ja-JP"/>
        </w:rPr>
        <w:t xml:space="preserve"> and the data presented here need not be the PSNR of the feature maps at the input and output of the FCVCM encoder and decoder).</w:t>
      </w:r>
    </w:p>
    <w:p w14:paraId="387049BC" w14:textId="7FC1F276" w:rsidR="00E827C3" w:rsidRDefault="00E827C3" w:rsidP="007E5A59">
      <w:pPr>
        <w:spacing w:before="0"/>
        <w:jc w:val="left"/>
        <w:rPr>
          <w:lang w:val="en-CA" w:eastAsia="ja-JP"/>
        </w:rPr>
      </w:pPr>
      <w:r>
        <w:rPr>
          <w:lang w:val="en-CA" w:eastAsia="ja-JP"/>
        </w:rPr>
        <w:t>4) Runtime reporting for video datasets.</w:t>
      </w:r>
    </w:p>
    <w:p w14:paraId="482CD3E9" w14:textId="73470721" w:rsidR="00E827C3" w:rsidRDefault="00E827C3" w:rsidP="00E827C3">
      <w:pPr>
        <w:rPr>
          <w:rFonts w:eastAsia="SimSun" w:cs="Arial"/>
          <w:lang w:eastAsia="zh-CN"/>
        </w:rPr>
      </w:pPr>
      <w:r>
        <w:rPr>
          <w:rFonts w:eastAsia="SimSun" w:cs="Arial"/>
          <w:lang w:eastAsia="zh-CN"/>
        </w:rPr>
        <w:t>For video datasets</w:t>
      </w:r>
      <w:ins w:id="115" w:author="Chris Rosewarne (Canon)" w:date="2023-08-25T22:52:00Z">
        <w:r w:rsidR="00350225">
          <w:rPr>
            <w:rFonts w:eastAsia="SimSun" w:cs="Arial"/>
            <w:lang w:eastAsia="zh-CN"/>
          </w:rPr>
          <w:t xml:space="preserve"> (i.e., SF</w:t>
        </w:r>
      </w:ins>
      <w:ins w:id="116" w:author="Chris Rosewarne (Canon)" w:date="2023-08-25T22:53:00Z">
        <w:r w:rsidR="00350225">
          <w:rPr>
            <w:rFonts w:eastAsia="SimSun" w:cs="Arial"/>
            <w:lang w:eastAsia="zh-CN"/>
          </w:rPr>
          <w:t xml:space="preserve">U, TVD, and </w:t>
        </w:r>
        <w:proofErr w:type="spellStart"/>
        <w:r w:rsidR="00350225">
          <w:rPr>
            <w:rFonts w:eastAsia="SimSun" w:cs="Arial"/>
            <w:lang w:eastAsia="zh-CN"/>
          </w:rPr>
          <w:t>HiEve</w:t>
        </w:r>
        <w:proofErr w:type="spellEnd"/>
        <w:r w:rsidR="00350225">
          <w:rPr>
            <w:rFonts w:eastAsia="SimSun" w:cs="Arial"/>
            <w:lang w:eastAsia="zh-CN"/>
          </w:rPr>
          <w:t>)</w:t>
        </w:r>
      </w:ins>
      <w:r>
        <w:rPr>
          <w:rFonts w:eastAsia="SimSun" w:cs="Arial"/>
          <w:lang w:eastAsia="zh-CN"/>
        </w:rPr>
        <w:t>, the NN part 1 and NN part 2 runtimes are to be included in the reported ‘</w:t>
      </w:r>
      <w:proofErr w:type="spellStart"/>
      <w:r>
        <w:rPr>
          <w:rFonts w:eastAsia="SimSun" w:cs="Arial"/>
          <w:lang w:eastAsia="zh-CN"/>
        </w:rPr>
        <w:t>EncT</w:t>
      </w:r>
      <w:proofErr w:type="spellEnd"/>
      <w:r>
        <w:rPr>
          <w:rFonts w:eastAsia="SimSun" w:cs="Arial"/>
          <w:lang w:eastAsia="zh-CN"/>
        </w:rPr>
        <w:t>’ and ‘</w:t>
      </w:r>
      <w:proofErr w:type="spellStart"/>
      <w:r>
        <w:rPr>
          <w:rFonts w:eastAsia="SimSun" w:cs="Arial"/>
          <w:lang w:eastAsia="zh-CN"/>
        </w:rPr>
        <w:t>DecT</w:t>
      </w:r>
      <w:proofErr w:type="spellEnd"/>
      <w:r>
        <w:rPr>
          <w:rFonts w:eastAsia="SimSun" w:cs="Arial"/>
          <w:lang w:eastAsia="zh-CN"/>
        </w:rPr>
        <w:t>’ (and thus contribute to the reported encoder and decoder runtime ratios) in the attached revised result template.</w:t>
      </w:r>
    </w:p>
    <w:p w14:paraId="4E7F87D6" w14:textId="7ACA6197" w:rsidR="00E827C3" w:rsidRDefault="00E827C3" w:rsidP="00E827C3">
      <w:pPr>
        <w:spacing w:before="0"/>
        <w:jc w:val="left"/>
        <w:rPr>
          <w:lang w:val="en-CA" w:eastAsia="ja-JP"/>
        </w:rPr>
      </w:pPr>
      <w:r>
        <w:rPr>
          <w:rFonts w:eastAsia="SimSun" w:cs="Arial"/>
          <w:lang w:eastAsia="zh-CN"/>
        </w:rPr>
        <w:lastRenderedPageBreak/>
        <w:t xml:space="preserve">This is a workaround for the current video feature anchors, which do not separate NN part 1/2 runtimes from the feature anchor </w:t>
      </w:r>
      <w:proofErr w:type="gramStart"/>
      <w:r>
        <w:rPr>
          <w:rFonts w:eastAsia="SimSun" w:cs="Arial"/>
          <w:lang w:eastAsia="zh-CN"/>
        </w:rPr>
        <w:t>runtimes, and</w:t>
      </w:r>
      <w:proofErr w:type="gramEnd"/>
      <w:r>
        <w:rPr>
          <w:rFonts w:eastAsia="SimSun" w:cs="Arial"/>
          <w:lang w:eastAsia="zh-CN"/>
        </w:rPr>
        <w:t xml:space="preserve"> will be addressed in future revisions of the video feature anchors (after the </w:t>
      </w:r>
      <w:proofErr w:type="spellStart"/>
      <w:r>
        <w:rPr>
          <w:rFonts w:eastAsia="SimSun" w:cs="Arial"/>
          <w:lang w:eastAsia="zh-CN"/>
        </w:rPr>
        <w:t>CfP</w:t>
      </w:r>
      <w:proofErr w:type="spellEnd"/>
      <w:r>
        <w:rPr>
          <w:rFonts w:eastAsia="SimSun" w:cs="Arial"/>
          <w:lang w:eastAsia="zh-CN"/>
        </w:rPr>
        <w:t>).</w:t>
      </w:r>
    </w:p>
    <w:p w14:paraId="52BE8129" w14:textId="166B1AE2" w:rsidR="00881868" w:rsidRPr="00B74503" w:rsidRDefault="00881868" w:rsidP="007E5A59">
      <w:pPr>
        <w:spacing w:before="0"/>
        <w:jc w:val="left"/>
        <w:rPr>
          <w:b/>
          <w:bCs/>
          <w:lang w:val="en-CA" w:eastAsia="ja-JP"/>
        </w:rPr>
      </w:pPr>
      <w:proofErr w:type="spellStart"/>
      <w:r>
        <w:rPr>
          <w:b/>
          <w:bCs/>
          <w:lang w:val="en-CA" w:eastAsia="ja-JP"/>
        </w:rPr>
        <w:t>CfP</w:t>
      </w:r>
      <w:proofErr w:type="spellEnd"/>
      <w:r>
        <w:rPr>
          <w:b/>
          <w:bCs/>
          <w:lang w:val="en-CA" w:eastAsia="ja-JP"/>
        </w:rPr>
        <w:t xml:space="preserve"> document correction</w:t>
      </w:r>
    </w:p>
    <w:p w14:paraId="0F98EDAC" w14:textId="2AB77B5C" w:rsidR="00D70DF4" w:rsidRDefault="00D70DF4" w:rsidP="007E5A59">
      <w:pPr>
        <w:spacing w:before="0"/>
        <w:jc w:val="left"/>
        <w:rPr>
          <w:lang w:val="en-CA" w:eastAsia="ja-JP"/>
        </w:rPr>
      </w:pPr>
      <w:r>
        <w:rPr>
          <w:lang w:val="en-CA" w:eastAsia="ja-JP"/>
        </w:rPr>
        <w:t xml:space="preserve">This updated </w:t>
      </w:r>
      <w:proofErr w:type="spellStart"/>
      <w:r>
        <w:rPr>
          <w:lang w:val="en-CA" w:eastAsia="ja-JP"/>
        </w:rPr>
        <w:t>CfP</w:t>
      </w:r>
      <w:proofErr w:type="spellEnd"/>
      <w:r>
        <w:rPr>
          <w:lang w:val="en-CA" w:eastAsia="ja-JP"/>
        </w:rPr>
        <w:t xml:space="preserve"> includes one clarification regarding the metric for the SFU dataset:</w:t>
      </w:r>
    </w:p>
    <w:p w14:paraId="5C043B7B" w14:textId="1E197DBA" w:rsidR="00D70DF4" w:rsidRDefault="00D70DF4" w:rsidP="007E5A59">
      <w:pPr>
        <w:spacing w:before="0"/>
        <w:jc w:val="left"/>
        <w:rPr>
          <w:lang w:val="en-CA" w:eastAsia="ja-JP"/>
        </w:rPr>
      </w:pPr>
      <w:r>
        <w:rPr>
          <w:lang w:val="en-CA" w:eastAsia="ja-JP"/>
        </w:rPr>
        <w:t xml:space="preserve">The metric for </w:t>
      </w:r>
      <w:r w:rsidR="00274148">
        <w:rPr>
          <w:lang w:val="en-CA" w:eastAsia="ja-JP"/>
        </w:rPr>
        <w:t xml:space="preserve">object detection with </w:t>
      </w:r>
      <w:r>
        <w:rPr>
          <w:lang w:val="en-CA" w:eastAsia="ja-JP"/>
        </w:rPr>
        <w:t xml:space="preserve">the SFU dataset is </w:t>
      </w:r>
      <w:proofErr w:type="spellStart"/>
      <w:r>
        <w:rPr>
          <w:lang w:val="en-CA" w:eastAsia="ja-JP"/>
        </w:rPr>
        <w:t>mAP</w:t>
      </w:r>
      <w:proofErr w:type="spellEnd"/>
      <w:r>
        <w:rPr>
          <w:lang w:val="en-CA" w:eastAsia="ja-JP"/>
        </w:rPr>
        <w:t xml:space="preserve"> @ 0.5-0.95 (as implemented in the </w:t>
      </w:r>
      <w:proofErr w:type="spellStart"/>
      <w:r>
        <w:rPr>
          <w:lang w:val="en-CA" w:eastAsia="ja-JP"/>
        </w:rPr>
        <w:t>CfP</w:t>
      </w:r>
      <w:proofErr w:type="spellEnd"/>
      <w:r>
        <w:rPr>
          <w:lang w:val="en-CA" w:eastAsia="ja-JP"/>
        </w:rPr>
        <w:t xml:space="preserve"> feature anchor and as used in the included informative video anchor).</w:t>
      </w:r>
    </w:p>
    <w:p w14:paraId="52F8FE85" w14:textId="040D5397" w:rsidR="00E827C3" w:rsidRPr="007E5A59" w:rsidRDefault="00124196" w:rsidP="007E5A59">
      <w:pPr>
        <w:spacing w:before="0"/>
        <w:jc w:val="left"/>
        <w:rPr>
          <w:lang w:val="en-CA" w:eastAsia="ja-JP"/>
        </w:rPr>
      </w:pPr>
      <w:r>
        <w:rPr>
          <w:lang w:val="en-CA" w:eastAsia="ja-JP"/>
        </w:rPr>
        <w:t>Description of r</w:t>
      </w:r>
      <w:r w:rsidR="00E827C3">
        <w:rPr>
          <w:lang w:val="en-CA" w:eastAsia="ja-JP"/>
        </w:rPr>
        <w:t>untime measurement for video datasets is updated</w:t>
      </w:r>
      <w:r>
        <w:rPr>
          <w:lang w:val="en-CA" w:eastAsia="ja-JP"/>
        </w:rPr>
        <w:t xml:space="preserve"> as per item 4 described above in relation to the revised </w:t>
      </w:r>
      <w:proofErr w:type="spellStart"/>
      <w:r>
        <w:rPr>
          <w:lang w:val="en-CA" w:eastAsia="ja-JP"/>
        </w:rPr>
        <w:t>CfP</w:t>
      </w:r>
      <w:proofErr w:type="spellEnd"/>
      <w:r>
        <w:rPr>
          <w:lang w:val="en-CA" w:eastAsia="ja-JP"/>
        </w:rPr>
        <w:t xml:space="preserve"> template.</w:t>
      </w:r>
      <w:r w:rsidR="00E827C3">
        <w:rPr>
          <w:lang w:val="en-CA" w:eastAsia="ja-JP"/>
        </w:rPr>
        <w:t xml:space="preserve"> </w:t>
      </w:r>
    </w:p>
    <w:p w14:paraId="2E22AD2D" w14:textId="77777777" w:rsidR="00737DC4" w:rsidRDefault="00737DC4">
      <w:pPr>
        <w:rPr>
          <w:rFonts w:eastAsia="Calibri"/>
        </w:rPr>
      </w:pPr>
    </w:p>
    <w:p w14:paraId="43B4A645" w14:textId="77777777" w:rsidR="00CE7E75" w:rsidRDefault="00CE7E75">
      <w:pPr>
        <w:rPr>
          <w:rFonts w:eastAsia="Calibri"/>
        </w:rPr>
      </w:pPr>
    </w:p>
    <w:p w14:paraId="045B813B" w14:textId="77777777" w:rsidR="00CE7E75" w:rsidRDefault="0086609E">
      <w:pPr>
        <w:pStyle w:val="Heading1"/>
        <w:rPr>
          <w:rFonts w:eastAsia="MS Gothic"/>
          <w:lang w:eastAsia="ja-JP"/>
        </w:rPr>
      </w:pPr>
      <w:bookmarkStart w:id="117" w:name="_Ref86757142"/>
      <w:bookmarkStart w:id="118" w:name="_Toc93051154"/>
      <w:bookmarkStart w:id="119" w:name="_Toc133523685"/>
      <w:r>
        <w:rPr>
          <w:rFonts w:eastAsia="MS Gothic"/>
          <w:lang w:eastAsia="ja-JP"/>
        </w:rPr>
        <w:t xml:space="preserve">Who may </w:t>
      </w:r>
      <w:proofErr w:type="gramStart"/>
      <w:r>
        <w:rPr>
          <w:rFonts w:eastAsia="MS Gothic"/>
          <w:lang w:eastAsia="ja-JP"/>
        </w:rPr>
        <w:t>participate</w:t>
      </w:r>
      <w:bookmarkEnd w:id="117"/>
      <w:bookmarkEnd w:id="118"/>
      <w:bookmarkEnd w:id="119"/>
      <w:proofErr w:type="gramEnd"/>
      <w:r>
        <w:rPr>
          <w:rFonts w:eastAsia="MS Gothic"/>
          <w:lang w:eastAsia="ja-JP"/>
        </w:rPr>
        <w:t xml:space="preserve"> </w:t>
      </w:r>
    </w:p>
    <w:p w14:paraId="457977F2" w14:textId="60E91691" w:rsidR="00CE7E75" w:rsidRDefault="0086609E">
      <w:pPr>
        <w:rPr>
          <w:rFonts w:eastAsia="Calibri"/>
          <w:lang w:eastAsia="ja-JP"/>
        </w:rPr>
      </w:pPr>
      <w:r>
        <w:rPr>
          <w:rFonts w:eastAsia="Calibri"/>
          <w:lang w:eastAsia="ja-JP"/>
        </w:rPr>
        <w:t>Proponents that respond to this call may include any persons whether they are or are not accredited delegates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However, all proponents are required to attend the meetings at which their proposals are evaluated. The meeting during which proposals are evaluated is identified with an * in </w:t>
      </w:r>
      <w:r>
        <w:rPr>
          <w:rFonts w:eastAsia="Calibri"/>
          <w:lang w:eastAsia="ja-JP"/>
        </w:rPr>
        <w:fldChar w:fldCharType="begin"/>
      </w:r>
      <w:r>
        <w:rPr>
          <w:rFonts w:eastAsia="Calibri"/>
          <w:lang w:eastAsia="ja-JP"/>
        </w:rPr>
        <w:instrText xml:space="preserve"> REF _Ref101524679 \h </w:instrText>
      </w:r>
      <w:r>
        <w:rPr>
          <w:rFonts w:eastAsia="Calibri"/>
          <w:lang w:eastAsia="ja-JP"/>
        </w:rPr>
      </w:r>
      <w:r>
        <w:rPr>
          <w:rFonts w:eastAsia="Calibri"/>
          <w:lang w:eastAsia="ja-JP"/>
        </w:rPr>
        <w:fldChar w:fldCharType="separate"/>
      </w:r>
      <w:r w:rsidR="000A5AD8">
        <w:t xml:space="preserve">Table </w:t>
      </w:r>
      <w:r w:rsidR="000A5AD8">
        <w:rPr>
          <w:noProof/>
        </w:rPr>
        <w:t>1</w:t>
      </w:r>
      <w:r>
        <w:rPr>
          <w:rFonts w:eastAsia="Calibri"/>
          <w:lang w:eastAsia="ja-JP"/>
        </w:rPr>
        <w:fldChar w:fldCharType="end"/>
      </w:r>
      <w:r>
        <w:rPr>
          <w:rFonts w:eastAsia="Calibri"/>
          <w:lang w:eastAsia="ja-JP"/>
        </w:rPr>
        <w:t xml:space="preserve"> and </w:t>
      </w:r>
      <w:r>
        <w:rPr>
          <w:rFonts w:eastAsia="Calibri"/>
          <w:lang w:eastAsia="ja-JP"/>
        </w:rPr>
        <w:fldChar w:fldCharType="begin"/>
      </w:r>
      <w:r>
        <w:rPr>
          <w:rFonts w:eastAsia="Calibri"/>
          <w:lang w:eastAsia="ja-JP"/>
        </w:rPr>
        <w:instrText xml:space="preserve"> REF _Ref101880503 \h </w:instrText>
      </w:r>
      <w:r>
        <w:rPr>
          <w:rFonts w:eastAsia="Calibri"/>
          <w:lang w:eastAsia="ja-JP"/>
        </w:rPr>
      </w:r>
      <w:r>
        <w:rPr>
          <w:rFonts w:eastAsia="Calibri"/>
          <w:lang w:eastAsia="ja-JP"/>
        </w:rPr>
        <w:fldChar w:fldCharType="separate"/>
      </w:r>
      <w:r w:rsidR="000A5AD8" w:rsidRPr="00846D2A">
        <w:t xml:space="preserve">Table </w:t>
      </w:r>
      <w:r w:rsidR="000A5AD8">
        <w:rPr>
          <w:noProof/>
        </w:rPr>
        <w:t>2</w:t>
      </w:r>
      <w:r>
        <w:rPr>
          <w:rFonts w:eastAsia="Calibri"/>
          <w:lang w:eastAsia="ja-JP"/>
        </w:rPr>
        <w:fldChar w:fldCharType="end"/>
      </w:r>
      <w:r>
        <w:rPr>
          <w:rFonts w:eastAsia="Calibri"/>
          <w:lang w:eastAsia="ja-JP"/>
        </w:rPr>
        <w:t>. A one-time invitation may be extended to proponents to participate in the evaluation process if the proponent is not an accredited delegate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If the proponent’s technology is accepted into the Working Draft of the Standard, then the proponents are required to participate in meetings identified with a </w:t>
      </w:r>
      <w:r>
        <w:rPr>
          <w:rFonts w:cs="Calibri"/>
        </w:rPr>
        <w:t xml:space="preserve">† in </w:t>
      </w:r>
      <w:r>
        <w:rPr>
          <w:rFonts w:cs="Calibri"/>
        </w:rPr>
        <w:fldChar w:fldCharType="begin"/>
      </w:r>
      <w:r>
        <w:rPr>
          <w:rFonts w:cs="Calibri"/>
        </w:rPr>
        <w:instrText xml:space="preserve"> REF _Ref101524679 \h </w:instrText>
      </w:r>
      <w:r>
        <w:rPr>
          <w:rFonts w:cs="Calibri"/>
        </w:rPr>
      </w:r>
      <w:r>
        <w:rPr>
          <w:rFonts w:cs="Calibri"/>
        </w:rPr>
        <w:fldChar w:fldCharType="separate"/>
      </w:r>
      <w:r w:rsidR="000A5AD8">
        <w:t xml:space="preserve">Table </w:t>
      </w:r>
      <w:r w:rsidR="000A5AD8">
        <w:rPr>
          <w:noProof/>
        </w:rPr>
        <w:t>1</w:t>
      </w:r>
      <w:r>
        <w:rPr>
          <w:rFonts w:cs="Calibri"/>
        </w:rPr>
        <w:fldChar w:fldCharType="end"/>
      </w:r>
      <w:r>
        <w:rPr>
          <w:rFonts w:cs="Calibri"/>
        </w:rPr>
        <w:t xml:space="preserve"> and Table 2. In such a case where the technology is accepted from a proponent who is not an accredited delegate of </w:t>
      </w:r>
      <w:r>
        <w:rPr>
          <w:rFonts w:eastAsia="Calibri"/>
          <w:lang w:eastAsia="ja-JP"/>
        </w:rPr>
        <w:t>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the proponent is expected to initiate the process to join their National Body committees </w:t>
      </w:r>
      <w:proofErr w:type="gramStart"/>
      <w:r>
        <w:rPr>
          <w:rFonts w:eastAsia="Calibri"/>
          <w:lang w:eastAsia="ja-JP"/>
        </w:rPr>
        <w:t>in order to</w:t>
      </w:r>
      <w:proofErr w:type="gramEnd"/>
      <w:r>
        <w:rPr>
          <w:rFonts w:eastAsia="Calibri"/>
          <w:lang w:eastAsia="ja-JP"/>
        </w:rPr>
        <w:t xml:space="preserve"> become accredited to participate in subsequent meetings of WG</w:t>
      </w:r>
      <w:r w:rsidR="009639B4">
        <w:rPr>
          <w:rFonts w:eastAsia="Calibri"/>
          <w:lang w:eastAsia="ja-JP"/>
        </w:rPr>
        <w:t> </w:t>
      </w:r>
      <w:r>
        <w:rPr>
          <w:rFonts w:eastAsia="Calibri"/>
          <w:lang w:eastAsia="ja-JP"/>
        </w:rPr>
        <w:t>2. Information for how to join National Body committees and to become an accredited delegate for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is available at </w:t>
      </w:r>
      <w:hyperlink r:id="rId11" w:history="1">
        <w:r>
          <w:rPr>
            <w:rStyle w:val="Hyperlink"/>
            <w:rFonts w:eastAsia="Calibri"/>
            <w:color w:val="0563C1"/>
            <w:lang w:eastAsia="ja-JP"/>
          </w:rPr>
          <w:t>How to Get Involved</w:t>
        </w:r>
      </w:hyperlink>
      <w:r>
        <w:rPr>
          <w:rFonts w:eastAsia="Calibri"/>
          <w:lang w:eastAsia="ja-JP"/>
        </w:rPr>
        <w:t>.</w:t>
      </w:r>
    </w:p>
    <w:p w14:paraId="5FFB4BA4" w14:textId="77777777" w:rsidR="00CE7E75" w:rsidRDefault="0086609E">
      <w:pPr>
        <w:pStyle w:val="Heading1"/>
        <w:rPr>
          <w:rFonts w:eastAsia="MS Gothic"/>
          <w:lang w:eastAsia="ja-JP"/>
        </w:rPr>
      </w:pPr>
      <w:bookmarkStart w:id="120" w:name="_Toc93051155"/>
      <w:bookmarkStart w:id="121" w:name="_Toc133523686"/>
      <w:r>
        <w:rPr>
          <w:rFonts w:eastAsia="MS Gothic"/>
          <w:lang w:eastAsia="ja-JP"/>
        </w:rPr>
        <w:t>Code of conduct and rules of engagement</w:t>
      </w:r>
      <w:bookmarkEnd w:id="120"/>
      <w:bookmarkEnd w:id="121"/>
    </w:p>
    <w:p w14:paraId="4691AC6B" w14:textId="372D7C36" w:rsidR="00CE7E75" w:rsidRDefault="0086609E">
      <w:pPr>
        <w:rPr>
          <w:rFonts w:eastAsia="SimSun"/>
          <w:lang w:eastAsia="zh-CN"/>
        </w:rPr>
      </w:pPr>
      <w:r>
        <w:rPr>
          <w:rFonts w:eastAsia="Calibri"/>
        </w:rPr>
        <w:t xml:space="preserve">All participants shall be required to </w:t>
      </w:r>
      <w:r>
        <w:rPr>
          <w:rFonts w:eastAsia="SimSun"/>
          <w:lang w:eastAsia="zh-CN"/>
        </w:rPr>
        <w:t xml:space="preserve">familiarize themselves with relevant </w:t>
      </w:r>
      <w:hyperlink r:id="rId12" w:history="1">
        <w:r>
          <w:rPr>
            <w:rFonts w:eastAsia="SimSun"/>
            <w:color w:val="0563C1"/>
            <w:u w:val="single"/>
          </w:rPr>
          <w:t>ISO Policies and Procedures</w:t>
        </w:r>
      </w:hyperlink>
      <w:r>
        <w:rPr>
          <w:rFonts w:eastAsia="SimSun"/>
          <w:lang w:eastAsia="zh-CN"/>
        </w:rPr>
        <w:t xml:space="preserve">, including in particular </w:t>
      </w:r>
      <w:hyperlink r:id="rId13" w:history="1">
        <w:r>
          <w:rPr>
            <w:rFonts w:eastAsia="SimSun"/>
            <w:color w:val="0563C1"/>
            <w:u w:val="single"/>
          </w:rPr>
          <w:t>ISO Code of Conduct</w:t>
        </w:r>
      </w:hyperlink>
      <w:r>
        <w:rPr>
          <w:rFonts w:eastAsia="SimSun"/>
          <w:lang w:eastAsia="zh-CN"/>
        </w:rPr>
        <w:t xml:space="preserve">, </w:t>
      </w:r>
      <w:hyperlink r:id="rId14" w:history="1">
        <w:r>
          <w:rPr>
            <w:rFonts w:eastAsia="SimSun"/>
            <w:color w:val="0563C1"/>
            <w:u w:val="single"/>
          </w:rPr>
          <w:t>ISO Declaration for Participants in ISO Activities</w:t>
        </w:r>
      </w:hyperlink>
      <w:r>
        <w:rPr>
          <w:rFonts w:eastAsia="SimSun"/>
          <w:lang w:eastAsia="zh-CN"/>
        </w:rPr>
        <w:t xml:space="preserve">, </w:t>
      </w:r>
      <w:hyperlink r:id="rId15" w:history="1">
        <w:r>
          <w:rPr>
            <w:rFonts w:eastAsia="SimSun"/>
            <w:color w:val="0563C1"/>
            <w:u w:val="single"/>
          </w:rPr>
          <w:t>ISO Privacy and Copyright</w:t>
        </w:r>
      </w:hyperlink>
      <w:r>
        <w:rPr>
          <w:rFonts w:eastAsia="SimSun"/>
          <w:lang w:eastAsia="zh-CN"/>
        </w:rPr>
        <w:t xml:space="preserve"> policy, and </w:t>
      </w:r>
      <w:hyperlink r:id="rId16" w:history="1">
        <w:r>
          <w:rPr>
            <w:rFonts w:eastAsia="SimSun"/>
            <w:color w:val="0563C1"/>
            <w:u w:val="single"/>
          </w:rPr>
          <w:t>ISO Policy on Communication of Committee Work</w:t>
        </w:r>
      </w:hyperlink>
      <w:r>
        <w:rPr>
          <w:rFonts w:eastAsia="SimSun"/>
          <w:lang w:eastAsia="zh-CN"/>
        </w:rPr>
        <w:t>, and to consent to be bound by these policies.</w:t>
      </w:r>
    </w:p>
    <w:p w14:paraId="5D90568B" w14:textId="77777777" w:rsidR="00CE7E75" w:rsidRDefault="0086609E">
      <w:pPr>
        <w:pStyle w:val="Heading1"/>
        <w:rPr>
          <w:rFonts w:eastAsia="MS Gothic"/>
          <w:lang w:eastAsia="ja-JP"/>
        </w:rPr>
      </w:pPr>
      <w:bookmarkStart w:id="122" w:name="_Toc89416555"/>
      <w:bookmarkStart w:id="123" w:name="_Toc88642205"/>
      <w:bookmarkStart w:id="124" w:name="_Toc88654180"/>
      <w:bookmarkStart w:id="125" w:name="_Toc93051156"/>
      <w:bookmarkStart w:id="126" w:name="_Toc133523687"/>
      <w:bookmarkEnd w:id="122"/>
      <w:bookmarkEnd w:id="123"/>
      <w:bookmarkEnd w:id="124"/>
      <w:r>
        <w:rPr>
          <w:rFonts w:eastAsia="MS Gothic"/>
          <w:lang w:eastAsia="ja-JP"/>
        </w:rPr>
        <w:t>Source code and IPR</w:t>
      </w:r>
      <w:bookmarkEnd w:id="125"/>
      <w:bookmarkEnd w:id="126"/>
    </w:p>
    <w:p w14:paraId="0554EBE4" w14:textId="77777777" w:rsidR="00CE7E75" w:rsidRDefault="0086609E">
      <w:pPr>
        <w:rPr>
          <w:rFonts w:eastAsia="Calibri"/>
        </w:rPr>
      </w:pPr>
      <w:r>
        <w:rPr>
          <w:rFonts w:eastAsia="Calibri"/>
        </w:rPr>
        <w:t xml:space="preserve">By responding to a </w:t>
      </w:r>
      <w:proofErr w:type="spellStart"/>
      <w:r>
        <w:rPr>
          <w:rFonts w:eastAsia="Calibri"/>
        </w:rPr>
        <w:t>CfP</w:t>
      </w:r>
      <w:proofErr w:type="spellEnd"/>
      <w:r>
        <w:rPr>
          <w:rFonts w:eastAsia="Calibri"/>
        </w:rPr>
        <w:t xml:space="preserve">, the proponent affirms that he or she is willing to make source code available for use as the starting point for collaborative standardization.  </w:t>
      </w:r>
    </w:p>
    <w:p w14:paraId="25EA31B1" w14:textId="77777777" w:rsidR="00CE7E75" w:rsidRDefault="0086609E">
      <w:pPr>
        <w:rPr>
          <w:rFonts w:eastAsia="Calibri"/>
        </w:rPr>
      </w:pPr>
      <w:r>
        <w:rPr>
          <w:rFonts w:eastAsia="Calibri"/>
        </w:rPr>
        <w:t xml:space="preserve">It is the responsibility of the proponent to obtain any necessary internal approvals in a timely manner, otherwise more readily available source code may be selected.  </w:t>
      </w:r>
    </w:p>
    <w:p w14:paraId="24811F0E" w14:textId="76977C22" w:rsidR="00CE7E75" w:rsidRDefault="0086609E">
      <w:pPr>
        <w:rPr>
          <w:rFonts w:eastAsia="Calibri"/>
          <w:lang w:val="en-GB"/>
        </w:rPr>
      </w:pPr>
      <w:r>
        <w:rPr>
          <w:rFonts w:eastAsia="MS Mincho"/>
          <w:lang w:val="en-GB"/>
        </w:rPr>
        <w:t xml:space="preserve">Furthermore, proponents are advised that this Call is being made subject to the common patent policy of ITU-T/ITU-R/ISO/IEC (refer to </w:t>
      </w:r>
      <w:hyperlink r:id="rId17" w:history="1">
        <w:r>
          <w:rPr>
            <w:rFonts w:eastAsia="MS Mincho"/>
            <w:color w:val="0563C1"/>
            <w:u w:val="single"/>
            <w:lang w:val="en-GB"/>
          </w:rPr>
          <w:t>www.itu.int/ITU-T/dbase/patent/patent-policy.html</w:t>
        </w:r>
      </w:hyperlink>
      <w:r>
        <w:rPr>
          <w:rFonts w:eastAsia="MS Mincho"/>
          <w:lang w:val="en-GB"/>
        </w:rPr>
        <w:t xml:space="preserve"> or Appendix I of </w:t>
      </w:r>
      <w:hyperlink r:id="rId18" w:history="1">
        <w:r>
          <w:rPr>
            <w:rFonts w:eastAsia="MS Mincho"/>
            <w:color w:val="0563C1"/>
            <w:u w:val="single"/>
            <w:lang w:val="en-GB"/>
          </w:rPr>
          <w:t>ISO/IEC Directives Part 1</w:t>
        </w:r>
      </w:hyperlink>
      <w:r>
        <w:rPr>
          <w:rFonts w:eastAsia="MS Mincho"/>
          <w:lang w:val="en-GB"/>
        </w:rPr>
        <w:t xml:space="preserve">).  </w:t>
      </w:r>
    </w:p>
    <w:p w14:paraId="08912811" w14:textId="77777777" w:rsidR="00CE7E75" w:rsidRDefault="0086609E">
      <w:pPr>
        <w:pStyle w:val="Heading1"/>
        <w:rPr>
          <w:rFonts w:eastAsia="MS Gothic"/>
          <w:lang w:eastAsia="ja-JP"/>
        </w:rPr>
      </w:pPr>
      <w:bookmarkStart w:id="127" w:name="_Toc93051157"/>
      <w:bookmarkStart w:id="128" w:name="_Toc133523688"/>
      <w:r>
        <w:rPr>
          <w:rFonts w:eastAsia="MS Gothic"/>
          <w:lang w:eastAsia="ja-JP"/>
        </w:rPr>
        <w:lastRenderedPageBreak/>
        <w:t>Testing Fee</w:t>
      </w:r>
      <w:bookmarkEnd w:id="127"/>
      <w:bookmarkEnd w:id="128"/>
    </w:p>
    <w:p w14:paraId="43BACEB2" w14:textId="77777777" w:rsidR="00CE7E75" w:rsidRDefault="0086609E">
      <w:pPr>
        <w:rPr>
          <w:rFonts w:eastAsia="Calibri"/>
        </w:rPr>
      </w:pPr>
      <w:r>
        <w:rPr>
          <w:rFonts w:eastAsia="Calibri"/>
        </w:rPr>
        <w:t>Participating in this Call for Proposals is not associated with any fees.</w:t>
      </w:r>
    </w:p>
    <w:p w14:paraId="7098572E" w14:textId="77777777" w:rsidR="00CE7E75" w:rsidRDefault="0086609E">
      <w:pPr>
        <w:pStyle w:val="Heading1"/>
        <w:rPr>
          <w:rFonts w:eastAsia="MS Gothic"/>
          <w:lang w:eastAsia="ja-JP"/>
        </w:rPr>
      </w:pPr>
      <w:bookmarkStart w:id="129" w:name="_Toc53064451"/>
      <w:bookmarkStart w:id="130" w:name="_Toc53062026"/>
      <w:bookmarkStart w:id="131" w:name="_Toc53557979"/>
      <w:bookmarkStart w:id="132" w:name="_Toc53557978"/>
      <w:bookmarkStart w:id="133" w:name="_Toc53062025"/>
      <w:bookmarkStart w:id="134" w:name="_Toc53557975"/>
      <w:bookmarkStart w:id="135" w:name="_Toc53062023"/>
      <w:bookmarkStart w:id="136" w:name="_Toc53064452"/>
      <w:bookmarkStart w:id="137" w:name="_Toc53064449"/>
      <w:bookmarkStart w:id="138" w:name="_Toc53062022"/>
      <w:bookmarkStart w:id="139" w:name="_Toc53557977"/>
      <w:bookmarkStart w:id="140" w:name="_Toc53064448"/>
      <w:bookmarkStart w:id="141" w:name="_Toc53064450"/>
      <w:bookmarkStart w:id="142" w:name="_Toc53062024"/>
      <w:bookmarkStart w:id="143" w:name="_Toc53557976"/>
      <w:bookmarkStart w:id="144" w:name="_Toc93051158"/>
      <w:bookmarkStart w:id="145" w:name="_Toc220647734"/>
      <w:bookmarkStart w:id="146" w:name="_Toc3553473"/>
      <w:bookmarkStart w:id="147" w:name="_Toc13352368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Pr>
          <w:rFonts w:eastAsia="MS Gothic"/>
          <w:lang w:eastAsia="ja-JP"/>
        </w:rPr>
        <w:t>Definitions</w:t>
      </w:r>
      <w:bookmarkEnd w:id="144"/>
      <w:bookmarkEnd w:id="145"/>
      <w:bookmarkEnd w:id="146"/>
      <w:bookmarkEnd w:id="147"/>
    </w:p>
    <w:p w14:paraId="1F557BB8" w14:textId="661B145F" w:rsidR="00CE7E75" w:rsidRDefault="0086609E">
      <w:pPr>
        <w:rPr>
          <w:rFonts w:eastAsia="Calibri"/>
        </w:rPr>
      </w:pPr>
      <w:r>
        <w:rPr>
          <w:rFonts w:eastAsia="Calibri"/>
        </w:rPr>
        <w:t>The definitions for terms associated with this Call for Proposals can be found in section 1 of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w:t>
      </w:r>
    </w:p>
    <w:p w14:paraId="2D780D00" w14:textId="4F9CF000" w:rsidR="00CE7E75" w:rsidRDefault="0086609E">
      <w:pPr>
        <w:rPr>
          <w:rFonts w:eastAsia="Calibri"/>
        </w:rPr>
      </w:pPr>
      <w:r>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Pr>
            <w:rFonts w:eastAsia="Calibri"/>
            <w:color w:val="0563C1"/>
            <w:u w:val="single"/>
          </w:rPr>
          <w:t>ISO Stages and Resources for Standard Development</w:t>
        </w:r>
      </w:hyperlink>
      <w:r>
        <w:rPr>
          <w:rFonts w:eastAsia="Calibri"/>
        </w:rPr>
        <w:t>.</w:t>
      </w:r>
    </w:p>
    <w:p w14:paraId="71977397" w14:textId="77777777" w:rsidR="00CE7E75" w:rsidRDefault="0086609E">
      <w:pPr>
        <w:pStyle w:val="Heading1"/>
        <w:rPr>
          <w:rFonts w:eastAsia="MS Gothic"/>
          <w:lang w:eastAsia="ja-JP"/>
        </w:rPr>
      </w:pPr>
      <w:bookmarkStart w:id="148" w:name="_Toc93051159"/>
      <w:bookmarkStart w:id="149" w:name="_Toc133523690"/>
      <w:r>
        <w:rPr>
          <w:rFonts w:eastAsia="MS Gothic"/>
          <w:lang w:eastAsia="ja-JP"/>
        </w:rPr>
        <w:t xml:space="preserve">Documents of </w:t>
      </w:r>
      <w:proofErr w:type="spellStart"/>
      <w:r>
        <w:rPr>
          <w:rFonts w:eastAsia="MS Gothic"/>
          <w:lang w:eastAsia="ja-JP"/>
        </w:rPr>
        <w:t>CfP</w:t>
      </w:r>
      <w:proofErr w:type="spellEnd"/>
      <w:r>
        <w:rPr>
          <w:rFonts w:eastAsia="MS Gothic"/>
          <w:lang w:eastAsia="ja-JP"/>
        </w:rPr>
        <w:t xml:space="preserve"> package</w:t>
      </w:r>
      <w:bookmarkEnd w:id="148"/>
      <w:bookmarkEnd w:id="149"/>
      <w:r>
        <w:rPr>
          <w:rFonts w:eastAsia="MS Gothic"/>
          <w:lang w:eastAsia="ja-JP"/>
        </w:rPr>
        <w:t xml:space="preserve"> </w:t>
      </w:r>
    </w:p>
    <w:p w14:paraId="5A3A69B4" w14:textId="77777777" w:rsidR="00CE7E75" w:rsidRDefault="0086609E">
      <w:pPr>
        <w:rPr>
          <w:rFonts w:eastAsia="Calibri"/>
          <w:lang w:eastAsia="ja-JP"/>
        </w:rPr>
      </w:pPr>
      <w:r>
        <w:rPr>
          <w:rFonts w:eastAsia="Calibri"/>
          <w:lang w:eastAsia="ja-JP"/>
        </w:rPr>
        <w:t xml:space="preserve">The </w:t>
      </w:r>
      <w:proofErr w:type="spellStart"/>
      <w:r>
        <w:rPr>
          <w:rFonts w:eastAsia="Calibri"/>
          <w:lang w:eastAsia="ja-JP"/>
        </w:rPr>
        <w:t>CfP</w:t>
      </w:r>
      <w:proofErr w:type="spellEnd"/>
      <w:r>
        <w:rPr>
          <w:rFonts w:eastAsia="Calibri"/>
          <w:lang w:eastAsia="ja-JP"/>
        </w:rPr>
        <w:t xml:space="preserve"> package consists of the following documents:</w:t>
      </w:r>
    </w:p>
    <w:p w14:paraId="0DF6165B" w14:textId="77777777" w:rsidR="00CE7E75" w:rsidRDefault="0086609E" w:rsidP="008C4438">
      <w:pPr>
        <w:numPr>
          <w:ilvl w:val="0"/>
          <w:numId w:val="8"/>
        </w:numPr>
        <w:spacing w:before="0" w:after="0"/>
        <w:contextualSpacing/>
        <w:rPr>
          <w:rFonts w:eastAsia="Calibri"/>
        </w:rPr>
      </w:pPr>
      <w:r>
        <w:rPr>
          <w:rFonts w:eastAsia="Calibri"/>
        </w:rPr>
        <w:t>N190 Requirements and Use cases for Video Coding for Machines</w:t>
      </w:r>
    </w:p>
    <w:p w14:paraId="34C44D1E" w14:textId="77777777" w:rsidR="00CE7E75" w:rsidRDefault="0086609E" w:rsidP="008C4438">
      <w:pPr>
        <w:numPr>
          <w:ilvl w:val="1"/>
          <w:numId w:val="8"/>
        </w:numPr>
        <w:spacing w:before="0" w:after="0"/>
        <w:contextualSpacing/>
        <w:rPr>
          <w:rFonts w:eastAsia="Calibri"/>
        </w:rPr>
      </w:pPr>
      <w:r>
        <w:rPr>
          <w:rFonts w:eastAsia="Calibri"/>
        </w:rPr>
        <w:t>This document describes the use cases where proposals can be applied and what requirements the final standard needs to fulfill.</w:t>
      </w:r>
    </w:p>
    <w:p w14:paraId="69CF4A3E" w14:textId="2C484214" w:rsidR="00CE7E75" w:rsidRDefault="00D76C9B" w:rsidP="008C4438">
      <w:pPr>
        <w:numPr>
          <w:ilvl w:val="0"/>
          <w:numId w:val="8"/>
        </w:numPr>
        <w:spacing w:before="0" w:after="0"/>
        <w:contextualSpacing/>
        <w:rPr>
          <w:rFonts w:eastAsia="Calibri"/>
        </w:rPr>
      </w:pPr>
      <w:r>
        <w:rPr>
          <w:rFonts w:eastAsia="Calibri"/>
        </w:rPr>
        <w:t>N308</w:t>
      </w:r>
      <w:r w:rsidR="0030328A">
        <w:rPr>
          <w:rFonts w:eastAsia="Calibri"/>
        </w:rPr>
        <w:t xml:space="preserve"> </w:t>
      </w:r>
      <w:r w:rsidR="0086609E">
        <w:rPr>
          <w:rFonts w:eastAsia="Calibri"/>
        </w:rPr>
        <w:t xml:space="preserve">Call for Proposals on </w:t>
      </w:r>
      <w:r w:rsidR="005D4F91">
        <w:rPr>
          <w:rFonts w:eastAsia="Calibri"/>
        </w:rPr>
        <w:t xml:space="preserve">Feature Compression for </w:t>
      </w:r>
      <w:r w:rsidR="0086609E">
        <w:rPr>
          <w:rFonts w:eastAsia="Calibri"/>
        </w:rPr>
        <w:t>Video Coding for Machines (this document)</w:t>
      </w:r>
      <w:r w:rsidR="00963653">
        <w:rPr>
          <w:rFonts w:eastAsia="Calibri"/>
        </w:rPr>
        <w:t xml:space="preserve"> </w:t>
      </w:r>
      <w:r w:rsidR="00963653" w:rsidRPr="008C4438">
        <w:rPr>
          <w:rFonts w:eastAsia="Calibri" w:hint="eastAsia"/>
        </w:rPr>
        <w:t>and</w:t>
      </w:r>
      <w:r w:rsidR="00963653">
        <w:rPr>
          <w:rFonts w:eastAsia="Calibri"/>
        </w:rPr>
        <w:t xml:space="preserve"> </w:t>
      </w:r>
      <w:r w:rsidR="00963653" w:rsidRPr="008C4438">
        <w:rPr>
          <w:rFonts w:eastAsia="Calibri"/>
        </w:rPr>
        <w:t>an excel template for reporting the test results attached to this document.</w:t>
      </w:r>
    </w:p>
    <w:p w14:paraId="50601E44" w14:textId="311E4928" w:rsidR="00CE7E75" w:rsidRDefault="0086609E" w:rsidP="008C4438">
      <w:pPr>
        <w:numPr>
          <w:ilvl w:val="1"/>
          <w:numId w:val="8"/>
        </w:numPr>
        <w:spacing w:before="0" w:after="0"/>
        <w:contextualSpacing/>
        <w:rPr>
          <w:rFonts w:eastAsia="Calibri"/>
        </w:rPr>
      </w:pPr>
      <w:r>
        <w:rPr>
          <w:rFonts w:eastAsia="Calibri"/>
        </w:rPr>
        <w:t>This document contains details about the submission process and the guidelines to follow. Furthermore, it describes who may participate and the rules for participation.</w:t>
      </w:r>
    </w:p>
    <w:p w14:paraId="1275E635" w14:textId="67ACBFC4" w:rsidR="00CE7E75" w:rsidRDefault="0086609E">
      <w:pPr>
        <w:pStyle w:val="Heading1"/>
        <w:rPr>
          <w:rFonts w:eastAsia="MS Gothic"/>
          <w:lang w:eastAsia="ja-JP"/>
        </w:rPr>
      </w:pPr>
      <w:bookmarkStart w:id="150" w:name="_Toc52792756"/>
      <w:bookmarkStart w:id="151" w:name="_Toc53062031"/>
      <w:bookmarkStart w:id="152" w:name="_Toc52792758"/>
      <w:bookmarkStart w:id="153" w:name="_Toc52544149"/>
      <w:bookmarkStart w:id="154" w:name="_Toc53064455"/>
      <w:bookmarkStart w:id="155" w:name="_Toc53064456"/>
      <w:bookmarkStart w:id="156" w:name="_Toc52544148"/>
      <w:bookmarkStart w:id="157" w:name="_Toc52544147"/>
      <w:bookmarkStart w:id="158" w:name="_Toc52531760"/>
      <w:bookmarkStart w:id="159" w:name="_Toc52531991"/>
      <w:bookmarkStart w:id="160" w:name="_Toc52531997"/>
      <w:bookmarkStart w:id="161" w:name="_Toc53062030"/>
      <w:bookmarkStart w:id="162" w:name="_Toc52792762"/>
      <w:bookmarkStart w:id="163" w:name="_Toc53062029"/>
      <w:bookmarkStart w:id="164" w:name="_Toc52531759"/>
      <w:bookmarkStart w:id="165" w:name="_Toc53557982"/>
      <w:bookmarkStart w:id="166" w:name="_Toc53557984"/>
      <w:bookmarkStart w:id="167" w:name="_Toc53064460"/>
      <w:bookmarkStart w:id="168" w:name="_Toc53062033"/>
      <w:bookmarkStart w:id="169" w:name="_Toc52544151"/>
      <w:bookmarkStart w:id="170" w:name="_Toc52531761"/>
      <w:bookmarkStart w:id="171" w:name="_Toc52531995"/>
      <w:bookmarkStart w:id="172" w:name="_Toc52792761"/>
      <w:bookmarkStart w:id="173" w:name="_Toc52792757"/>
      <w:bookmarkStart w:id="174" w:name="_Toc53557987"/>
      <w:bookmarkStart w:id="175" w:name="_Toc52531994"/>
      <w:bookmarkStart w:id="176" w:name="_Toc52531758"/>
      <w:bookmarkStart w:id="177" w:name="_Toc52544153"/>
      <w:bookmarkStart w:id="178" w:name="_Toc52531996"/>
      <w:bookmarkStart w:id="179" w:name="_Toc52531993"/>
      <w:bookmarkStart w:id="180" w:name="_Toc53557983"/>
      <w:bookmarkStart w:id="181" w:name="_Toc52531764"/>
      <w:bookmarkStart w:id="182" w:name="_Toc53062034"/>
      <w:bookmarkStart w:id="183" w:name="_Toc53064459"/>
      <w:bookmarkStart w:id="184" w:name="_Toc52531992"/>
      <w:bookmarkStart w:id="185" w:name="_Toc53557985"/>
      <w:bookmarkStart w:id="186" w:name="_Toc52531762"/>
      <w:bookmarkStart w:id="187" w:name="_Toc53557986"/>
      <w:bookmarkStart w:id="188" w:name="_Toc52792760"/>
      <w:bookmarkStart w:id="189" w:name="_Toc52792759"/>
      <w:bookmarkStart w:id="190" w:name="_Toc52544152"/>
      <w:bookmarkStart w:id="191" w:name="_Toc53064457"/>
      <w:bookmarkStart w:id="192" w:name="_Toc52544154"/>
      <w:bookmarkStart w:id="193" w:name="_Toc52544150"/>
      <w:bookmarkStart w:id="194" w:name="_Toc53557988"/>
      <w:bookmarkStart w:id="195" w:name="_Toc52792763"/>
      <w:bookmarkStart w:id="196" w:name="_Toc53064461"/>
      <w:bookmarkStart w:id="197" w:name="_Toc53062036"/>
      <w:bookmarkStart w:id="198" w:name="_Toc53557989"/>
      <w:bookmarkStart w:id="199" w:name="_Toc53064458"/>
      <w:bookmarkStart w:id="200" w:name="_Toc52531765"/>
      <w:bookmarkStart w:id="201" w:name="_Toc52531998"/>
      <w:bookmarkStart w:id="202" w:name="_Toc53062032"/>
      <w:bookmarkStart w:id="203" w:name="_Toc53064462"/>
      <w:bookmarkStart w:id="204" w:name="_Toc52531763"/>
      <w:bookmarkStart w:id="205" w:name="_Toc53062035"/>
      <w:bookmarkStart w:id="206" w:name="_Toc93051160"/>
      <w:bookmarkStart w:id="207" w:name="_Toc3553474"/>
      <w:bookmarkStart w:id="208" w:name="_Toc133523691"/>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eastAsia="MS Gothic"/>
          <w:lang w:eastAsia="ja-JP"/>
        </w:rPr>
        <w:t>Submission Process</w:t>
      </w:r>
      <w:bookmarkEnd w:id="206"/>
      <w:bookmarkEnd w:id="207"/>
      <w:bookmarkEnd w:id="208"/>
    </w:p>
    <w:p w14:paraId="500D2804" w14:textId="77777777" w:rsidR="00CE7E75" w:rsidRDefault="0086609E">
      <w:pPr>
        <w:pStyle w:val="Heading2"/>
        <w:rPr>
          <w:rFonts w:eastAsia="MS Gothic"/>
          <w:lang w:eastAsia="ja-JP"/>
        </w:rPr>
      </w:pPr>
      <w:bookmarkStart w:id="209" w:name="_Toc93051161"/>
      <w:bookmarkStart w:id="210" w:name="_Toc133523692"/>
      <w:proofErr w:type="spellStart"/>
      <w:r>
        <w:rPr>
          <w:rFonts w:eastAsia="MS Gothic"/>
          <w:lang w:eastAsia="ja-JP"/>
        </w:rPr>
        <w:t>CfP</w:t>
      </w:r>
      <w:proofErr w:type="spellEnd"/>
      <w:r>
        <w:rPr>
          <w:rFonts w:eastAsia="MS Gothic"/>
          <w:lang w:eastAsia="ja-JP"/>
        </w:rPr>
        <w:t xml:space="preserve"> Timeline table</w:t>
      </w:r>
      <w:bookmarkEnd w:id="209"/>
      <w:bookmarkEnd w:id="210"/>
    </w:p>
    <w:p w14:paraId="05DECA7B" w14:textId="64DBADB1" w:rsidR="007B3210" w:rsidRDefault="0086609E">
      <w:pPr>
        <w:rPr>
          <w:rFonts w:eastAsia="Calibri"/>
          <w:lang w:eastAsia="ja-JP"/>
        </w:rPr>
      </w:pPr>
      <w:r>
        <w:rPr>
          <w:rFonts w:eastAsia="Calibri"/>
          <w:lang w:eastAsia="ja-JP"/>
        </w:rPr>
        <w:t xml:space="preserve">Each entry in the table is described in a section below. </w:t>
      </w:r>
      <w:r w:rsidRPr="009639B4">
        <w:rPr>
          <w:rFonts w:eastAsia="Calibri"/>
        </w:rPr>
        <w:t>WG</w:t>
      </w:r>
      <w:r w:rsidR="009639B4">
        <w:rPr>
          <w:rFonts w:eastAsia="Calibri"/>
        </w:rPr>
        <w:t> </w:t>
      </w:r>
      <w:r w:rsidRPr="009639B4">
        <w:rPr>
          <w:rFonts w:eastAsia="Calibri"/>
        </w:rPr>
        <w:t>2</w:t>
      </w:r>
      <w:r>
        <w:rPr>
          <w:rFonts w:eastAsia="Calibri"/>
          <w:lang w:eastAsia="ja-JP"/>
        </w:rPr>
        <w:t xml:space="preserve"> is the SC</w:t>
      </w:r>
      <w:r w:rsidR="009639B4">
        <w:rPr>
          <w:rFonts w:eastAsia="Calibri"/>
          <w:lang w:eastAsia="ja-JP"/>
        </w:rPr>
        <w:t> </w:t>
      </w:r>
      <w:r>
        <w:rPr>
          <w:rFonts w:eastAsia="Calibri"/>
          <w:lang w:eastAsia="ja-JP"/>
        </w:rPr>
        <w:t>29 working group WG</w:t>
      </w:r>
      <w:r w:rsidR="009639B4">
        <w:rPr>
          <w:rFonts w:eastAsia="Calibri"/>
          <w:lang w:eastAsia="ja-JP"/>
        </w:rPr>
        <w:t> </w:t>
      </w:r>
      <w:r>
        <w:rPr>
          <w:rFonts w:eastAsia="Calibri"/>
          <w:lang w:eastAsia="ja-JP"/>
        </w:rPr>
        <w:t>2 MPEG Technical Requirements.</w:t>
      </w:r>
    </w:p>
    <w:p w14:paraId="23C4F41A" w14:textId="2D89A84D" w:rsidR="00CE7E75" w:rsidRDefault="0086609E">
      <w:pPr>
        <w:rPr>
          <w:rFonts w:eastAsia="Calibri"/>
          <w:lang w:eastAsia="ja-JP"/>
        </w:rPr>
      </w:pPr>
      <w:r>
        <w:rPr>
          <w:rFonts w:eastAsia="Calibri"/>
          <w:lang w:eastAsia="ja-JP"/>
        </w:rPr>
        <w:t xml:space="preserve">Unless stated otherwise, deadlines refer to a specific day at </w:t>
      </w:r>
      <w:r w:rsidRPr="007B3210">
        <w:rPr>
          <w:rFonts w:eastAsia="Calibri"/>
          <w:b/>
          <w:bCs/>
          <w:lang w:eastAsia="ja-JP"/>
        </w:rPr>
        <w:t>23:59 UTC</w:t>
      </w:r>
      <w:r w:rsidR="00EC03D2">
        <w:rPr>
          <w:rFonts w:eastAsia="Calibri"/>
          <w:b/>
          <w:bCs/>
          <w:lang w:eastAsia="ja-JP"/>
        </w:rPr>
        <w:t xml:space="preserve"> (no grace period will be granted)</w:t>
      </w:r>
      <w:r>
        <w:rPr>
          <w:rFonts w:eastAsia="Calibri"/>
          <w:lang w:eastAsia="ja-JP"/>
        </w:rPr>
        <w:t>.</w:t>
      </w:r>
    </w:p>
    <w:p w14:paraId="55D54A55" w14:textId="285D96D9" w:rsidR="00CE7E75" w:rsidRDefault="0086609E">
      <w:pPr>
        <w:pStyle w:val="Caption"/>
        <w:keepNext/>
      </w:pPr>
      <w:bookmarkStart w:id="211" w:name="_Ref101524679"/>
      <w:bookmarkStart w:id="212" w:name="_Toc93051162"/>
      <w:bookmarkStart w:id="213" w:name="_Toc3553476"/>
      <w:bookmarkStart w:id="214" w:name="_Toc220647740"/>
      <w:r>
        <w:t xml:space="preserve">Table </w:t>
      </w:r>
      <w:fldSimple w:instr=" SEQ Table \* ARABIC ">
        <w:r w:rsidR="000A5AD8">
          <w:rPr>
            <w:noProof/>
          </w:rPr>
          <w:t>1</w:t>
        </w:r>
      </w:fldSimple>
      <w:bookmarkEnd w:id="211"/>
      <w:r>
        <w:t xml:space="preserve">. </w:t>
      </w:r>
      <w:proofErr w:type="spellStart"/>
      <w:r>
        <w:t>CfP</w:t>
      </w:r>
      <w:proofErr w:type="spellEnd"/>
      <w:r>
        <w:t xml:space="preserve"> Timeline (* indicates attendance at the meeting is required).</w:t>
      </w:r>
    </w:p>
    <w:tbl>
      <w:tblPr>
        <w:tblStyle w:val="TableGrid5"/>
        <w:tblW w:w="9443" w:type="dxa"/>
        <w:tblLayout w:type="fixed"/>
        <w:tblLook w:val="04A0" w:firstRow="1" w:lastRow="0" w:firstColumn="1" w:lastColumn="0" w:noHBand="0" w:noVBand="1"/>
      </w:tblPr>
      <w:tblGrid>
        <w:gridCol w:w="1166"/>
        <w:gridCol w:w="1518"/>
        <w:gridCol w:w="1706"/>
        <w:gridCol w:w="5053"/>
      </w:tblGrid>
      <w:tr w:rsidR="00CE7E75" w:rsidRPr="003741B0" w14:paraId="606B73BE" w14:textId="77777777">
        <w:tc>
          <w:tcPr>
            <w:tcW w:w="1166" w:type="dxa"/>
          </w:tcPr>
          <w:p w14:paraId="72918441"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Meeting</w:t>
            </w:r>
          </w:p>
        </w:tc>
        <w:tc>
          <w:tcPr>
            <w:tcW w:w="1518" w:type="dxa"/>
          </w:tcPr>
          <w:p w14:paraId="538BA899"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 xml:space="preserve">Date </w:t>
            </w:r>
          </w:p>
        </w:tc>
        <w:tc>
          <w:tcPr>
            <w:tcW w:w="1706" w:type="dxa"/>
          </w:tcPr>
          <w:p w14:paraId="2FCFE082"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Who</w:t>
            </w:r>
          </w:p>
        </w:tc>
        <w:tc>
          <w:tcPr>
            <w:tcW w:w="5053" w:type="dxa"/>
          </w:tcPr>
          <w:p w14:paraId="54E4966B"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Action</w:t>
            </w:r>
          </w:p>
        </w:tc>
      </w:tr>
      <w:tr w:rsidR="00CE7E75" w:rsidRPr="003741B0" w14:paraId="1694D509" w14:textId="77777777">
        <w:tc>
          <w:tcPr>
            <w:tcW w:w="1166" w:type="dxa"/>
          </w:tcPr>
          <w:p w14:paraId="154416F1" w14:textId="4C7D94B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w:t>
            </w:r>
            <w:r w:rsidR="00FA4D78" w:rsidRPr="00167BB7">
              <w:rPr>
                <w:rFonts w:ascii="Times New Roman" w:eastAsia="Calibri" w:hAnsi="Times New Roman" w:cs="Times New Roman"/>
                <w:lang w:eastAsia="ja-JP"/>
              </w:rPr>
              <w:t>1</w:t>
            </w:r>
          </w:p>
        </w:tc>
        <w:tc>
          <w:tcPr>
            <w:tcW w:w="1518" w:type="dxa"/>
          </w:tcPr>
          <w:p w14:paraId="7030EA00" w14:textId="08BFC0D9" w:rsidR="00CE7E75" w:rsidRPr="00167BB7" w:rsidRDefault="00FA4D78">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April </w:t>
            </w:r>
            <w:r w:rsidR="0086609E" w:rsidRPr="00167BB7">
              <w:rPr>
                <w:rFonts w:ascii="Times New Roman" w:eastAsia="Calibri" w:hAnsi="Times New Roman" w:cs="Times New Roman"/>
                <w:lang w:eastAsia="ja-JP"/>
              </w:rPr>
              <w:t>2023</w:t>
            </w:r>
          </w:p>
          <w:p w14:paraId="1F8DE2A9" w14:textId="7DB9AD23" w:rsidR="00CE7E75" w:rsidRPr="00167BB7" w:rsidRDefault="0086609E" w:rsidP="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t>
            </w:r>
            <w:r w:rsidR="00FA4D78" w:rsidRPr="00167BB7">
              <w:rPr>
                <w:rFonts w:ascii="Times New Roman" w:eastAsia="Calibri" w:hAnsi="Times New Roman" w:cs="Times New Roman"/>
                <w:lang w:eastAsia="ja-JP"/>
              </w:rPr>
              <w:t>24 - 28</w:t>
            </w:r>
            <w:r w:rsidRPr="00167BB7">
              <w:rPr>
                <w:rFonts w:ascii="Times New Roman" w:eastAsia="Calibri" w:hAnsi="Times New Roman" w:cs="Times New Roman"/>
                <w:lang w:eastAsia="ja-JP"/>
              </w:rPr>
              <w:t>)</w:t>
            </w:r>
          </w:p>
        </w:tc>
        <w:tc>
          <w:tcPr>
            <w:tcW w:w="1706" w:type="dxa"/>
          </w:tcPr>
          <w:p w14:paraId="213D2D29" w14:textId="5AA35B02"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42FA4779" w14:textId="7EB7EF1A"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Issue Call for Proposals package</w:t>
            </w:r>
            <w:r w:rsidR="00BD5942" w:rsidRPr="00167BB7">
              <w:rPr>
                <w:rFonts w:ascii="Times New Roman" w:eastAsia="Calibri" w:hAnsi="Times New Roman" w:cs="Times New Roman"/>
                <w:lang w:eastAsia="ja-JP"/>
              </w:rPr>
              <w:t>.</w:t>
            </w:r>
          </w:p>
        </w:tc>
      </w:tr>
      <w:tr w:rsidR="00CE7E75" w:rsidRPr="003741B0" w14:paraId="2DA37817" w14:textId="77777777">
        <w:tc>
          <w:tcPr>
            <w:tcW w:w="1166" w:type="dxa"/>
          </w:tcPr>
          <w:p w14:paraId="66BD7935" w14:textId="77777777" w:rsidR="00CE7E75" w:rsidRPr="00167BB7" w:rsidRDefault="00CE7E75">
            <w:pPr>
              <w:spacing w:before="0" w:after="0"/>
              <w:rPr>
                <w:rFonts w:ascii="Times New Roman" w:eastAsia="Calibri" w:hAnsi="Times New Roman" w:cs="Times New Roman"/>
                <w:lang w:eastAsia="ja-JP"/>
              </w:rPr>
            </w:pPr>
          </w:p>
        </w:tc>
        <w:tc>
          <w:tcPr>
            <w:tcW w:w="1518" w:type="dxa"/>
          </w:tcPr>
          <w:p w14:paraId="0DDFD646" w14:textId="049D6316"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w:t>
            </w:r>
            <w:r w:rsidR="00FA4D78" w:rsidRPr="00167BB7">
              <w:rPr>
                <w:rFonts w:ascii="Times New Roman" w:eastAsia="Calibri" w:hAnsi="Times New Roman" w:cs="Times New Roman"/>
                <w:lang w:eastAsia="ja-JP"/>
              </w:rPr>
              <w:t>5</w:t>
            </w:r>
            <w:r w:rsidRPr="00167BB7">
              <w:rPr>
                <w:rFonts w:ascii="Times New Roman" w:eastAsia="Calibri" w:hAnsi="Times New Roman" w:cs="Times New Roman"/>
                <w:lang w:eastAsia="ja-JP"/>
              </w:rPr>
              <w:t>-0</w:t>
            </w:r>
            <w:r w:rsidR="00FA4D78" w:rsidRPr="00167BB7">
              <w:rPr>
                <w:rFonts w:ascii="Times New Roman" w:eastAsia="Calibri" w:hAnsi="Times New Roman" w:cs="Times New Roman"/>
                <w:lang w:eastAsia="ja-JP"/>
              </w:rPr>
              <w:t>2</w:t>
            </w:r>
          </w:p>
        </w:tc>
        <w:tc>
          <w:tcPr>
            <w:tcW w:w="1706" w:type="dxa"/>
          </w:tcPr>
          <w:p w14:paraId="5F2C041C" w14:textId="47E7314B"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36A6875B" w14:textId="55AC042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Verified version of test material is available</w:t>
            </w:r>
            <w:r w:rsidR="009A1676" w:rsidRPr="00167BB7">
              <w:rPr>
                <w:rFonts w:ascii="Times New Roman" w:eastAsia="Calibri" w:hAnsi="Times New Roman" w:cs="Times New Roman"/>
                <w:lang w:eastAsia="ja-JP"/>
              </w:rPr>
              <w:t xml:space="preserve"> (prospective proponents should begin </w:t>
            </w:r>
            <w:r w:rsidR="0044717E" w:rsidRPr="00167BB7">
              <w:rPr>
                <w:rFonts w:ascii="Times New Roman" w:eastAsia="Calibri" w:hAnsi="Times New Roman" w:cs="Times New Roman"/>
                <w:lang w:eastAsia="ja-JP"/>
              </w:rPr>
              <w:t xml:space="preserve">their own </w:t>
            </w:r>
            <w:r w:rsidR="009A1676" w:rsidRPr="00167BB7">
              <w:rPr>
                <w:rFonts w:ascii="Times New Roman" w:eastAsia="Calibri" w:hAnsi="Times New Roman" w:cs="Times New Roman"/>
                <w:lang w:eastAsia="ja-JP"/>
              </w:rPr>
              <w:t>feature anchor generation</w:t>
            </w:r>
            <w:r w:rsidR="0071799C" w:rsidRPr="00167BB7">
              <w:rPr>
                <w:rFonts w:ascii="Times New Roman" w:eastAsia="Calibri" w:hAnsi="Times New Roman" w:cs="Times New Roman"/>
                <w:lang w:eastAsia="ja-JP"/>
              </w:rPr>
              <w:t xml:space="preserve"> </w:t>
            </w:r>
            <w:r w:rsidR="0044717E" w:rsidRPr="00167BB7">
              <w:rPr>
                <w:rFonts w:ascii="Times New Roman" w:eastAsia="Calibri" w:hAnsi="Times New Roman" w:cs="Times New Roman"/>
                <w:lang w:eastAsia="ja-JP"/>
              </w:rPr>
              <w:t>f</w:t>
            </w:r>
            <w:r w:rsidR="0071799C" w:rsidRPr="00167BB7">
              <w:rPr>
                <w:rFonts w:ascii="Times New Roman" w:eastAsia="Calibri" w:hAnsi="Times New Roman" w:cs="Times New Roman"/>
                <w:lang w:eastAsia="ja-JP"/>
              </w:rPr>
              <w:t>eature anchor runtimes</w:t>
            </w:r>
            <w:r w:rsidR="0044717E" w:rsidRPr="00167BB7">
              <w:rPr>
                <w:rFonts w:ascii="Times New Roman" w:eastAsia="Calibri" w:hAnsi="Times New Roman" w:cs="Times New Roman"/>
                <w:lang w:eastAsia="ja-JP"/>
              </w:rPr>
              <w:t>, e.g., reproduced locally or in the cloud</w:t>
            </w:r>
            <w:r w:rsidR="009A1676" w:rsidRPr="00167BB7">
              <w:rPr>
                <w:rFonts w:ascii="Times New Roman" w:eastAsia="Calibri" w:hAnsi="Times New Roman" w:cs="Times New Roman"/>
                <w:lang w:eastAsia="ja-JP"/>
              </w:rPr>
              <w:t>)</w:t>
            </w:r>
            <w:r w:rsidR="00BD5942" w:rsidRPr="00167BB7">
              <w:rPr>
                <w:rFonts w:ascii="Times New Roman" w:eastAsia="Calibri" w:hAnsi="Times New Roman" w:cs="Times New Roman"/>
                <w:lang w:eastAsia="ja-JP"/>
              </w:rPr>
              <w:t>.</w:t>
            </w:r>
          </w:p>
        </w:tc>
      </w:tr>
      <w:tr w:rsidR="007B613A" w:rsidRPr="003741B0" w14:paraId="2FEDA93F" w14:textId="77777777">
        <w:tc>
          <w:tcPr>
            <w:tcW w:w="1166" w:type="dxa"/>
          </w:tcPr>
          <w:p w14:paraId="458C512F"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3135955" w14:textId="7A4F03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2023-07-03</w:t>
            </w:r>
          </w:p>
        </w:tc>
        <w:tc>
          <w:tcPr>
            <w:tcW w:w="1706" w:type="dxa"/>
          </w:tcPr>
          <w:p w14:paraId="0856E2E1" w14:textId="409E489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84A92C8" w14:textId="26890F5C" w:rsidR="0071777C"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Registration deadline</w:t>
            </w:r>
            <w:r w:rsidR="00BD5942" w:rsidRPr="00167BB7">
              <w:rPr>
                <w:rFonts w:ascii="Times New Roman" w:eastAsia="Calibri" w:hAnsi="Times New Roman" w:cs="Times New Roman"/>
                <w:lang w:eastAsia="ja-JP"/>
              </w:rPr>
              <w:t>.</w:t>
            </w:r>
          </w:p>
        </w:tc>
      </w:tr>
      <w:tr w:rsidR="005E3A11" w:rsidRPr="003741B0" w14:paraId="69B921DE" w14:textId="77777777">
        <w:tc>
          <w:tcPr>
            <w:tcW w:w="1166" w:type="dxa"/>
          </w:tcPr>
          <w:p w14:paraId="35B9836A" w14:textId="77777777" w:rsidR="005E3A11" w:rsidRPr="00167BB7" w:rsidRDefault="005E3A11" w:rsidP="007B613A">
            <w:pPr>
              <w:spacing w:before="0" w:after="0"/>
              <w:rPr>
                <w:rFonts w:ascii="Times New Roman" w:eastAsia="Calibri" w:hAnsi="Times New Roman" w:cs="Times New Roman"/>
                <w:lang w:eastAsia="ja-JP"/>
              </w:rPr>
            </w:pPr>
          </w:p>
        </w:tc>
        <w:tc>
          <w:tcPr>
            <w:tcW w:w="1518" w:type="dxa"/>
          </w:tcPr>
          <w:p w14:paraId="28F3469C" w14:textId="1D4D6C1C"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2023-07-04</w:t>
            </w:r>
          </w:p>
        </w:tc>
        <w:tc>
          <w:tcPr>
            <w:tcW w:w="1706" w:type="dxa"/>
          </w:tcPr>
          <w:p w14:paraId="17E8A4FE" w14:textId="6B1AC01F"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Call Administrator</w:t>
            </w:r>
          </w:p>
        </w:tc>
        <w:tc>
          <w:tcPr>
            <w:tcW w:w="5053" w:type="dxa"/>
          </w:tcPr>
          <w:p w14:paraId="530E6157" w14:textId="69AF7C41" w:rsidR="005E3A11"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w:t>
            </w:r>
            <w:r w:rsidR="005E3A11" w:rsidRPr="00167BB7">
              <w:rPr>
                <w:rFonts w:ascii="Times New Roman" w:eastAsia="Calibri" w:hAnsi="Times New Roman" w:cs="Times New Roman"/>
                <w:lang w:eastAsia="ja-JP"/>
              </w:rPr>
              <w:t>nform Test Administrator of registrations.</w:t>
            </w:r>
          </w:p>
        </w:tc>
      </w:tr>
      <w:tr w:rsidR="009F0CED" w:rsidRPr="003741B0" w14:paraId="16661449" w14:textId="77777777">
        <w:tc>
          <w:tcPr>
            <w:tcW w:w="1166" w:type="dxa"/>
          </w:tcPr>
          <w:p w14:paraId="3CC573B4" w14:textId="77777777" w:rsidR="009F0CED" w:rsidRPr="00167BB7" w:rsidRDefault="009F0CED" w:rsidP="007B613A">
            <w:pPr>
              <w:spacing w:before="0" w:after="0"/>
              <w:rPr>
                <w:rFonts w:ascii="Times New Roman" w:eastAsia="Calibri" w:hAnsi="Times New Roman" w:cs="Times New Roman"/>
                <w:lang w:eastAsia="ja-JP"/>
              </w:rPr>
            </w:pPr>
          </w:p>
        </w:tc>
        <w:tc>
          <w:tcPr>
            <w:tcW w:w="1518" w:type="dxa"/>
          </w:tcPr>
          <w:p w14:paraId="7DF48D7D" w14:textId="759C8130"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2023-07-11</w:t>
            </w:r>
          </w:p>
        </w:tc>
        <w:tc>
          <w:tcPr>
            <w:tcW w:w="1706" w:type="dxa"/>
          </w:tcPr>
          <w:p w14:paraId="29E4F118" w14:textId="075B5727"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01E2C9" w14:textId="5224AD0E"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Perform cross-check assignment.</w:t>
            </w:r>
          </w:p>
        </w:tc>
      </w:tr>
      <w:tr w:rsidR="007B613A" w:rsidRPr="003741B0" w14:paraId="2A255B75" w14:textId="77777777">
        <w:tc>
          <w:tcPr>
            <w:tcW w:w="1166" w:type="dxa"/>
          </w:tcPr>
          <w:p w14:paraId="7342CF83" w14:textId="24EF02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12</w:t>
            </w:r>
          </w:p>
        </w:tc>
        <w:tc>
          <w:tcPr>
            <w:tcW w:w="1518" w:type="dxa"/>
          </w:tcPr>
          <w:p w14:paraId="651FC787" w14:textId="10B39C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July 2023 (17 - 21)</w:t>
            </w:r>
          </w:p>
        </w:tc>
        <w:tc>
          <w:tcPr>
            <w:tcW w:w="1706" w:type="dxa"/>
          </w:tcPr>
          <w:p w14:paraId="0F367876"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Co-chairs</w:t>
            </w:r>
          </w:p>
        </w:tc>
        <w:tc>
          <w:tcPr>
            <w:tcW w:w="5053" w:type="dxa"/>
          </w:tcPr>
          <w:p w14:paraId="37B8085B" w14:textId="31F4B82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Intermediate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progress issued</w:t>
            </w:r>
            <w:r w:rsidR="00BD5942" w:rsidRPr="00167BB7">
              <w:rPr>
                <w:rFonts w:ascii="Times New Roman" w:eastAsia="Calibri" w:hAnsi="Times New Roman" w:cs="Times New Roman"/>
                <w:lang w:eastAsia="ja-JP"/>
              </w:rPr>
              <w:t>.</w:t>
            </w:r>
          </w:p>
        </w:tc>
      </w:tr>
      <w:tr w:rsidR="007B613A" w:rsidRPr="003741B0" w14:paraId="7DBAB4B0" w14:textId="77777777">
        <w:tc>
          <w:tcPr>
            <w:tcW w:w="1166" w:type="dxa"/>
          </w:tcPr>
          <w:p w14:paraId="4E087F86"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7110934" w14:textId="136862DD"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239ADB58"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6DD9571" w14:textId="2F1CCD4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Uploaded bitstream files, results and decoder/NN part 2 package for each network/split point.</w:t>
            </w:r>
          </w:p>
        </w:tc>
      </w:tr>
      <w:tr w:rsidR="001B649B" w:rsidRPr="003741B0" w14:paraId="6576E34B" w14:textId="77777777">
        <w:tc>
          <w:tcPr>
            <w:tcW w:w="1166" w:type="dxa"/>
          </w:tcPr>
          <w:p w14:paraId="6AA973B4" w14:textId="77777777" w:rsidR="001B649B" w:rsidRPr="00167BB7" w:rsidRDefault="001B649B" w:rsidP="007B613A">
            <w:pPr>
              <w:spacing w:before="0" w:after="0"/>
              <w:rPr>
                <w:rFonts w:ascii="Times New Roman" w:eastAsia="Calibri" w:hAnsi="Times New Roman" w:cs="Times New Roman"/>
                <w:lang w:eastAsia="ja-JP"/>
              </w:rPr>
            </w:pPr>
          </w:p>
        </w:tc>
        <w:tc>
          <w:tcPr>
            <w:tcW w:w="1518" w:type="dxa"/>
          </w:tcPr>
          <w:p w14:paraId="01C8B3EF" w14:textId="4B7E7404"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0BAB8EC0" w14:textId="77C9EB68"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9014B2" w14:textId="34D1E257"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Inform proponents which (anonymized ID) proposals they are cross checking.</w:t>
            </w:r>
          </w:p>
        </w:tc>
      </w:tr>
      <w:tr w:rsidR="007B613A" w:rsidRPr="003741B0" w14:paraId="06CAC768" w14:textId="77777777">
        <w:tc>
          <w:tcPr>
            <w:tcW w:w="1166" w:type="dxa"/>
          </w:tcPr>
          <w:p w14:paraId="7EB2BD51"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A15D685" w14:textId="13F936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2023-09-14</w:t>
            </w:r>
          </w:p>
        </w:tc>
        <w:tc>
          <w:tcPr>
            <w:tcW w:w="1706" w:type="dxa"/>
          </w:tcPr>
          <w:p w14:paraId="22D37D2B"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26758DB9"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Begin cross-checking others' results. </w:t>
            </w:r>
          </w:p>
        </w:tc>
      </w:tr>
      <w:tr w:rsidR="007B613A" w:rsidRPr="003741B0" w14:paraId="05DD436B" w14:textId="77777777">
        <w:tc>
          <w:tcPr>
            <w:tcW w:w="1166" w:type="dxa"/>
          </w:tcPr>
          <w:p w14:paraId="41BEBD2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D6B9081" w14:textId="07D10326"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2023-10-05</w:t>
            </w:r>
          </w:p>
        </w:tc>
        <w:tc>
          <w:tcPr>
            <w:tcW w:w="1706" w:type="dxa"/>
          </w:tcPr>
          <w:p w14:paraId="32939110"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6230D160" w14:textId="3A0E0BC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Completed cross-checking others results</w:t>
            </w:r>
            <w:r w:rsidR="00153718" w:rsidRPr="00167BB7">
              <w:rPr>
                <w:rFonts w:ascii="Times New Roman" w:eastAsia="Calibri" w:hAnsi="Times New Roman" w:cs="Times New Roman"/>
                <w:lang w:eastAsia="ja-JP"/>
              </w:rPr>
              <w:t xml:space="preserve"> and communicated cross-check result to Test Administrator.</w:t>
            </w:r>
          </w:p>
        </w:tc>
      </w:tr>
      <w:tr w:rsidR="007B613A" w:rsidRPr="003741B0" w14:paraId="1E4D00AC" w14:textId="77777777">
        <w:tc>
          <w:tcPr>
            <w:tcW w:w="1166" w:type="dxa"/>
          </w:tcPr>
          <w:p w14:paraId="3D52515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1A0855A6" w14:textId="19321E1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4CCA7441" w14:textId="32B845D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DDACF3D" w14:textId="3B6B14F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Submitted proponent documentation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08239C56" w14:textId="77777777">
        <w:tc>
          <w:tcPr>
            <w:tcW w:w="1166" w:type="dxa"/>
          </w:tcPr>
          <w:p w14:paraId="147016CC"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B27490E" w14:textId="59F4C9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1D2A79BA" w14:textId="6206192E"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Test </w:t>
            </w:r>
            <w:r w:rsidR="000012C3" w:rsidRPr="00167BB7">
              <w:rPr>
                <w:rFonts w:ascii="Times New Roman" w:eastAsia="Calibri" w:hAnsi="Times New Roman" w:cs="Times New Roman"/>
                <w:lang w:eastAsia="ja-JP"/>
              </w:rPr>
              <w:t>A</w:t>
            </w:r>
            <w:r w:rsidRPr="00167BB7">
              <w:rPr>
                <w:rFonts w:ascii="Times New Roman" w:eastAsia="Calibri" w:hAnsi="Times New Roman" w:cs="Times New Roman"/>
                <w:lang w:eastAsia="ja-JP"/>
              </w:rPr>
              <w:t>dministrator</w:t>
            </w:r>
          </w:p>
        </w:tc>
        <w:tc>
          <w:tcPr>
            <w:tcW w:w="5053" w:type="dxa"/>
          </w:tcPr>
          <w:p w14:paraId="018C8DAB" w14:textId="36B519F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Submitted </w:t>
            </w:r>
            <w:r w:rsidR="00345AAB" w:rsidRPr="00167BB7">
              <w:rPr>
                <w:rFonts w:ascii="Times New Roman" w:eastAsia="Calibri" w:hAnsi="Times New Roman" w:cs="Times New Roman"/>
                <w:lang w:eastAsia="ja-JP"/>
              </w:rPr>
              <w:t>anonymized</w:t>
            </w:r>
            <w:r w:rsidR="00345AAB" w:rsidRPr="00167BB7">
              <w:rPr>
                <w:rFonts w:ascii="Times New Roman" w:eastAsia="Calibri" w:hAnsi="Times New Roman" w:cs="Times New Roman"/>
                <w:vertAlign w:val="superscript"/>
                <w:lang w:eastAsia="ja-JP"/>
              </w:rPr>
              <w:t>1</w:t>
            </w:r>
            <w:r w:rsidR="00345AAB" w:rsidRPr="00167BB7">
              <w:rPr>
                <w:rFonts w:ascii="Times New Roman" w:eastAsia="Calibri" w:hAnsi="Times New Roman" w:cs="Times New Roman"/>
                <w:lang w:eastAsia="ja-JP"/>
              </w:rPr>
              <w:t xml:space="preserve"> </w:t>
            </w:r>
            <w:r w:rsidRPr="00167BB7">
              <w:rPr>
                <w:rFonts w:ascii="Times New Roman" w:eastAsia="Calibri" w:hAnsi="Times New Roman" w:cs="Times New Roman"/>
                <w:lang w:eastAsia="ja-JP"/>
              </w:rPr>
              <w:t>results of cross-checking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2CCB9B00" w14:textId="77777777">
        <w:tc>
          <w:tcPr>
            <w:tcW w:w="1166" w:type="dxa"/>
          </w:tcPr>
          <w:p w14:paraId="150A7FB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ED367DA" w14:textId="559728F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2023-10-13</w:t>
            </w:r>
          </w:p>
        </w:tc>
        <w:tc>
          <w:tcPr>
            <w:tcW w:w="1706" w:type="dxa"/>
          </w:tcPr>
          <w:p w14:paraId="1F43E925" w14:textId="51C6C8A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Pr>
          <w:p w14:paraId="0B53E6D8" w14:textId="2B51DC1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AHG prepare draft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responses. Topics: Requirements met, performance, new project initiation warranted, technology submitted.</w:t>
            </w:r>
          </w:p>
        </w:tc>
      </w:tr>
      <w:tr w:rsidR="007B613A" w:rsidRPr="003741B0" w14:paraId="0321FEDF" w14:textId="77777777">
        <w:tc>
          <w:tcPr>
            <w:tcW w:w="1166" w:type="dxa"/>
          </w:tcPr>
          <w:p w14:paraId="59314018" w14:textId="4DDE78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13*</w:t>
            </w:r>
          </w:p>
        </w:tc>
        <w:tc>
          <w:tcPr>
            <w:tcW w:w="1518" w:type="dxa"/>
          </w:tcPr>
          <w:p w14:paraId="5174CE8B" w14:textId="2701306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October 2023 (16 - 20)</w:t>
            </w:r>
          </w:p>
        </w:tc>
        <w:tc>
          <w:tcPr>
            <w:tcW w:w="1706" w:type="dxa"/>
          </w:tcPr>
          <w:p w14:paraId="0924895C" w14:textId="73746D0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59B6403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3FCBA912"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The source code of candidate technologies for the reference model will be published.</w:t>
            </w:r>
          </w:p>
        </w:tc>
      </w:tr>
      <w:tr w:rsidR="007B613A" w:rsidRPr="003741B0" w14:paraId="0851AF67" w14:textId="77777777">
        <w:tc>
          <w:tcPr>
            <w:tcW w:w="1166" w:type="dxa"/>
          </w:tcPr>
          <w:p w14:paraId="4A3B50A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6091235B" w14:textId="0473618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2023-10-20</w:t>
            </w:r>
          </w:p>
        </w:tc>
        <w:tc>
          <w:tcPr>
            <w:tcW w:w="1706" w:type="dxa"/>
          </w:tcPr>
          <w:p w14:paraId="3B0635F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Software coordinators</w:t>
            </w:r>
          </w:p>
        </w:tc>
        <w:tc>
          <w:tcPr>
            <w:tcW w:w="5053" w:type="dxa"/>
          </w:tcPr>
          <w:p w14:paraId="78524C9A" w14:textId="193EFA9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Source code of the selected technologies published on Git</w:t>
            </w:r>
            <w:r w:rsidR="00BD5942" w:rsidRPr="00167BB7">
              <w:rPr>
                <w:rFonts w:ascii="Times New Roman" w:eastAsia="Calibri" w:hAnsi="Times New Roman" w:cs="Times New Roman"/>
                <w:lang w:eastAsia="ja-JP"/>
              </w:rPr>
              <w:t>.</w:t>
            </w:r>
          </w:p>
        </w:tc>
      </w:tr>
      <w:tr w:rsidR="007B613A" w:rsidRPr="003741B0" w14:paraId="20CE2A7E" w14:textId="77777777">
        <w:tc>
          <w:tcPr>
            <w:tcW w:w="1166" w:type="dxa"/>
            <w:tcBorders>
              <w:bottom w:val="single" w:sz="4" w:space="0" w:color="auto"/>
            </w:tcBorders>
          </w:tcPr>
          <w:p w14:paraId="40C2B4D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08A0A5AD" w14:textId="66E5D5A8"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1600A43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31A84E3C" w14:textId="5FB55F1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reference model (RM) on Git with cross-checked performance results.</w:t>
            </w:r>
          </w:p>
        </w:tc>
      </w:tr>
      <w:tr w:rsidR="007B613A" w:rsidRPr="003741B0" w14:paraId="2CC8AE94" w14:textId="77777777">
        <w:tc>
          <w:tcPr>
            <w:tcW w:w="1166" w:type="dxa"/>
            <w:tcBorders>
              <w:bottom w:val="single" w:sz="4" w:space="0" w:color="auto"/>
            </w:tcBorders>
          </w:tcPr>
          <w:p w14:paraId="2040DD5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73775972" w14:textId="330001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44AF4F4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1480D06D" w14:textId="3C40160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working draft (WD)</w:t>
            </w:r>
            <w:r w:rsidR="00BD5942" w:rsidRPr="00167BB7">
              <w:rPr>
                <w:rFonts w:ascii="Times New Roman" w:eastAsia="Calibri" w:hAnsi="Times New Roman" w:cs="Times New Roman"/>
                <w:lang w:eastAsia="ja-JP"/>
              </w:rPr>
              <w:t>.</w:t>
            </w:r>
          </w:p>
        </w:tc>
      </w:tr>
    </w:tbl>
    <w:p w14:paraId="29DE3A76" w14:textId="41E43D8C" w:rsidR="00CE7E75" w:rsidRDefault="00345AAB">
      <w:pPr>
        <w:rPr>
          <w:rFonts w:eastAsia="MS Gothic"/>
          <w:lang w:eastAsia="ja-JP"/>
        </w:rPr>
      </w:pPr>
      <w:r>
        <w:rPr>
          <w:rFonts w:eastAsia="MS Gothic"/>
          <w:lang w:eastAsia="ja-JP"/>
        </w:rPr>
        <w:t>Notes:</w:t>
      </w:r>
    </w:p>
    <w:p w14:paraId="6C1A06D6" w14:textId="37FA96F1" w:rsidR="00345AAB" w:rsidRPr="00345AAB" w:rsidRDefault="00345AAB" w:rsidP="00345AAB">
      <w:pPr>
        <w:pStyle w:val="ListParagraph"/>
        <w:numPr>
          <w:ilvl w:val="0"/>
          <w:numId w:val="31"/>
        </w:numPr>
        <w:rPr>
          <w:rFonts w:eastAsia="MS Gothic"/>
          <w:lang w:eastAsia="ja-JP"/>
        </w:rPr>
      </w:pPr>
      <w:r>
        <w:rPr>
          <w:rFonts w:eastAsia="MS Gothic"/>
          <w:lang w:eastAsia="ja-JP"/>
        </w:rPr>
        <w:t xml:space="preserve">The report </w:t>
      </w:r>
      <w:r w:rsidR="00E73E46">
        <w:rPr>
          <w:rFonts w:eastAsia="MS Gothic"/>
          <w:lang w:eastAsia="ja-JP"/>
        </w:rPr>
        <w:t xml:space="preserve">provided to WG 2 </w:t>
      </w:r>
      <w:r>
        <w:rPr>
          <w:rFonts w:eastAsia="MS Gothic"/>
          <w:lang w:eastAsia="ja-JP"/>
        </w:rPr>
        <w:t xml:space="preserve">identifies proponents </w:t>
      </w:r>
      <w:r w:rsidR="00E73E46">
        <w:rPr>
          <w:rFonts w:eastAsia="MS Gothic"/>
          <w:lang w:eastAsia="ja-JP"/>
        </w:rPr>
        <w:t xml:space="preserve">only </w:t>
      </w:r>
      <w:r>
        <w:rPr>
          <w:rFonts w:eastAsia="MS Gothic"/>
          <w:lang w:eastAsia="ja-JP"/>
        </w:rPr>
        <w:t>by their Proponent ID and not their company name.</w:t>
      </w:r>
    </w:p>
    <w:p w14:paraId="4D757A69" w14:textId="6EA03577" w:rsidR="00CE7E75" w:rsidRPr="00846D2A" w:rsidRDefault="0086609E">
      <w:pPr>
        <w:pStyle w:val="Heading2"/>
        <w:rPr>
          <w:rFonts w:eastAsia="MS Gothic"/>
          <w:lang w:eastAsia="ja-JP"/>
        </w:rPr>
      </w:pPr>
      <w:bookmarkStart w:id="215" w:name="_Toc133523693"/>
      <w:r w:rsidRPr="00846D2A">
        <w:rPr>
          <w:rFonts w:eastAsia="MS Gothic"/>
          <w:lang w:eastAsia="ja-JP"/>
        </w:rPr>
        <w:t xml:space="preserve">Envisioned Timeline for the </w:t>
      </w:r>
      <w:r w:rsidR="00380311">
        <w:rPr>
          <w:rFonts w:eastAsia="MS Gothic"/>
          <w:lang w:eastAsia="ja-JP"/>
        </w:rPr>
        <w:t>FC</w:t>
      </w:r>
      <w:r w:rsidRPr="00846D2A">
        <w:rPr>
          <w:rFonts w:eastAsia="MS Gothic"/>
          <w:lang w:eastAsia="ja-JP"/>
        </w:rPr>
        <w:t>VCM Standard</w:t>
      </w:r>
      <w:bookmarkEnd w:id="212"/>
      <w:bookmarkEnd w:id="215"/>
    </w:p>
    <w:p w14:paraId="2EE5FB2B" w14:textId="3577ED71" w:rsidR="00CE7E75" w:rsidRPr="00846D2A" w:rsidRDefault="0086609E">
      <w:pPr>
        <w:rPr>
          <w:rFonts w:eastAsia="Calibri"/>
        </w:rPr>
      </w:pPr>
      <w:r w:rsidRPr="00846D2A">
        <w:rPr>
          <w:rFonts w:eastAsia="Calibri"/>
          <w:lang w:eastAsia="ja-JP"/>
        </w:rPr>
        <w:t xml:space="preserve">It is envisioned that the timetable for the progress of the </w:t>
      </w:r>
      <w:r w:rsidR="00380311">
        <w:rPr>
          <w:rFonts w:eastAsia="Calibri"/>
          <w:lang w:eastAsia="ja-JP"/>
        </w:rPr>
        <w:t>FC</w:t>
      </w:r>
      <w:r w:rsidRPr="00846D2A">
        <w:rPr>
          <w:rFonts w:eastAsia="Calibri"/>
        </w:rPr>
        <w:t xml:space="preserve">VCM standard will be as follows. Note that not all exact dates for future meetings are set and </w:t>
      </w:r>
      <w:proofErr w:type="spellStart"/>
      <w:r w:rsidRPr="00846D2A">
        <w:rPr>
          <w:rFonts w:eastAsia="Calibri"/>
        </w:rPr>
        <w:t>AhG</w:t>
      </w:r>
      <w:proofErr w:type="spellEnd"/>
      <w:r w:rsidRPr="00846D2A">
        <w:rPr>
          <w:rFonts w:eastAsia="Calibri"/>
        </w:rPr>
        <w:t xml:space="preserve"> meetings might be in advance of the </w:t>
      </w:r>
      <w:r w:rsidR="001B3C3A">
        <w:rPr>
          <w:rFonts w:eastAsia="Calibri"/>
        </w:rPr>
        <w:t>hosting WG</w:t>
      </w:r>
      <w:r w:rsidR="001B3C3A" w:rsidRPr="00846D2A">
        <w:rPr>
          <w:rFonts w:eastAsia="Calibri"/>
        </w:rPr>
        <w:t xml:space="preserve"> </w:t>
      </w:r>
      <w:r w:rsidRPr="00846D2A">
        <w:rPr>
          <w:rFonts w:eastAsia="Calibri"/>
        </w:rPr>
        <w:t>meetings.</w:t>
      </w:r>
    </w:p>
    <w:p w14:paraId="47E15F1C" w14:textId="3297964D" w:rsidR="00CE7E75" w:rsidRPr="00846D2A" w:rsidRDefault="0086609E">
      <w:pPr>
        <w:pStyle w:val="Caption"/>
        <w:keepNext/>
      </w:pPr>
      <w:bookmarkStart w:id="216" w:name="_Ref101880503"/>
      <w:r w:rsidRPr="00846D2A">
        <w:t xml:space="preserve">Table </w:t>
      </w:r>
      <w:fldSimple w:instr=" SEQ Table \* ARABIC ">
        <w:r w:rsidR="000A5AD8">
          <w:rPr>
            <w:noProof/>
          </w:rPr>
          <w:t>2</w:t>
        </w:r>
      </w:fldSimple>
      <w:bookmarkEnd w:id="216"/>
      <w:r w:rsidRPr="00846D2A">
        <w:t>. Standardization Timeline (* indicates attendance at the meeting is required. † </w:t>
      </w:r>
      <w:proofErr w:type="gramStart"/>
      <w:r w:rsidRPr="00846D2A">
        <w:t>indicates</w:t>
      </w:r>
      <w:proofErr w:type="gramEnd"/>
      <w:r w:rsidRPr="00846D2A">
        <w:t xml:space="preserve"> attendance is required if technology is selected to be included in the Working Draft and further stages.)</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744"/>
        <w:gridCol w:w="2873"/>
      </w:tblGrid>
      <w:tr w:rsidR="00CE7E75" w:rsidRPr="00846D2A" w14:paraId="2E1BB15A" w14:textId="77777777">
        <w:trPr>
          <w:trHeight w:val="280"/>
        </w:trPr>
        <w:tc>
          <w:tcPr>
            <w:tcW w:w="1228" w:type="dxa"/>
            <w:shd w:val="clear" w:color="000000" w:fill="auto"/>
            <w:vAlign w:val="center"/>
          </w:tcPr>
          <w:p w14:paraId="2C0AA1BF" w14:textId="7823E0A0" w:rsidR="00CE7E75" w:rsidRPr="00846D2A" w:rsidRDefault="0086609E">
            <w:pPr>
              <w:spacing w:before="0" w:after="0"/>
              <w:jc w:val="center"/>
              <w:rPr>
                <w:b/>
              </w:rPr>
            </w:pPr>
            <w:r w:rsidRPr="00846D2A">
              <w:rPr>
                <w:b/>
              </w:rPr>
              <w:t>WG 2 M</w:t>
            </w:r>
            <w:r w:rsidR="002E184E">
              <w:rPr>
                <w:b/>
              </w:rPr>
              <w:t>ee</w:t>
            </w:r>
            <w:r w:rsidRPr="00846D2A">
              <w:rPr>
                <w:b/>
              </w:rPr>
              <w:t>t</w:t>
            </w:r>
            <w:r w:rsidR="002E184E">
              <w:rPr>
                <w:b/>
              </w:rPr>
              <w:t>in</w:t>
            </w:r>
            <w:r w:rsidRPr="00846D2A">
              <w:rPr>
                <w:b/>
              </w:rPr>
              <w:t>g</w:t>
            </w:r>
          </w:p>
        </w:tc>
        <w:tc>
          <w:tcPr>
            <w:tcW w:w="1744" w:type="dxa"/>
            <w:shd w:val="clear" w:color="auto" w:fill="auto"/>
            <w:noWrap/>
            <w:vAlign w:val="center"/>
          </w:tcPr>
          <w:p w14:paraId="2EEBD76E" w14:textId="77777777" w:rsidR="00CE7E75" w:rsidRPr="00846D2A" w:rsidRDefault="0086609E" w:rsidP="002E184E">
            <w:pPr>
              <w:spacing w:before="0" w:after="0"/>
              <w:jc w:val="center"/>
              <w:rPr>
                <w:b/>
              </w:rPr>
            </w:pPr>
            <w:r w:rsidRPr="00846D2A">
              <w:rPr>
                <w:b/>
              </w:rPr>
              <w:t>Date</w:t>
            </w:r>
          </w:p>
        </w:tc>
        <w:tc>
          <w:tcPr>
            <w:tcW w:w="2873" w:type="dxa"/>
          </w:tcPr>
          <w:p w14:paraId="28B475E6" w14:textId="77777777" w:rsidR="00CE7E75" w:rsidRPr="00846D2A" w:rsidRDefault="0086609E">
            <w:pPr>
              <w:spacing w:before="0" w:after="0"/>
              <w:rPr>
                <w:b/>
              </w:rPr>
            </w:pPr>
            <w:r w:rsidRPr="00846D2A">
              <w:rPr>
                <w:b/>
              </w:rPr>
              <w:t>Action</w:t>
            </w:r>
          </w:p>
        </w:tc>
      </w:tr>
      <w:tr w:rsidR="00CE7E75" w:rsidRPr="00846D2A" w14:paraId="592F89CD" w14:textId="77777777">
        <w:trPr>
          <w:trHeight w:val="280"/>
        </w:trPr>
        <w:tc>
          <w:tcPr>
            <w:tcW w:w="1228" w:type="dxa"/>
            <w:shd w:val="clear" w:color="000000" w:fill="auto"/>
            <w:vAlign w:val="center"/>
          </w:tcPr>
          <w:p w14:paraId="691CA6EA" w14:textId="77777777" w:rsidR="00CE7E75" w:rsidRPr="00846D2A" w:rsidRDefault="009D5438">
            <w:pPr>
              <w:spacing w:before="0" w:after="0"/>
            </w:pPr>
            <w:r w:rsidRPr="00846D2A">
              <w:t>11</w:t>
            </w:r>
          </w:p>
        </w:tc>
        <w:tc>
          <w:tcPr>
            <w:tcW w:w="1744" w:type="dxa"/>
            <w:shd w:val="clear" w:color="auto" w:fill="auto"/>
            <w:noWrap/>
            <w:vAlign w:val="center"/>
          </w:tcPr>
          <w:p w14:paraId="0B3C5FBE" w14:textId="77777777" w:rsidR="00CE7E75" w:rsidRPr="00846D2A" w:rsidRDefault="009D5438" w:rsidP="002E184E">
            <w:pPr>
              <w:spacing w:before="0" w:after="0"/>
              <w:jc w:val="left"/>
            </w:pPr>
            <w:r w:rsidRPr="00846D2A">
              <w:t>2023</w:t>
            </w:r>
            <w:r w:rsidR="0086609E" w:rsidRPr="00846D2A">
              <w:t>-</w:t>
            </w:r>
            <w:r w:rsidRPr="00846D2A">
              <w:t>04</w:t>
            </w:r>
            <w:r w:rsidR="0086609E" w:rsidRPr="00846D2A">
              <w:t>-</w:t>
            </w:r>
            <w:r w:rsidRPr="00846D2A">
              <w:t>24</w:t>
            </w:r>
            <w:r w:rsidR="0086609E" w:rsidRPr="00846D2A">
              <w:t>/</w:t>
            </w:r>
            <w:r w:rsidRPr="00846D2A">
              <w:t>28</w:t>
            </w:r>
          </w:p>
        </w:tc>
        <w:tc>
          <w:tcPr>
            <w:tcW w:w="2873" w:type="dxa"/>
          </w:tcPr>
          <w:p w14:paraId="2631A263" w14:textId="5F08F7E0" w:rsidR="00CE7E75" w:rsidRPr="00846D2A" w:rsidRDefault="00E635D9">
            <w:pPr>
              <w:spacing w:before="0" w:after="0"/>
            </w:pPr>
            <w:proofErr w:type="spellStart"/>
            <w:r w:rsidRPr="00846D2A">
              <w:t>CfP</w:t>
            </w:r>
            <w:proofErr w:type="spellEnd"/>
          </w:p>
        </w:tc>
      </w:tr>
      <w:tr w:rsidR="00CE7E75" w:rsidRPr="00846D2A" w14:paraId="0155B1E2" w14:textId="77777777">
        <w:trPr>
          <w:trHeight w:val="280"/>
        </w:trPr>
        <w:tc>
          <w:tcPr>
            <w:tcW w:w="1228" w:type="dxa"/>
            <w:shd w:val="clear" w:color="000000" w:fill="auto"/>
            <w:vAlign w:val="center"/>
          </w:tcPr>
          <w:p w14:paraId="0FC67583" w14:textId="77777777" w:rsidR="00CE7E75" w:rsidRPr="00846D2A" w:rsidRDefault="009D5438">
            <w:pPr>
              <w:spacing w:before="0" w:after="0"/>
            </w:pPr>
            <w:r w:rsidRPr="00846D2A">
              <w:t>12</w:t>
            </w:r>
            <w:r w:rsidR="0086609E" w:rsidRPr="00846D2A">
              <w:t>*</w:t>
            </w:r>
          </w:p>
        </w:tc>
        <w:tc>
          <w:tcPr>
            <w:tcW w:w="1744" w:type="dxa"/>
            <w:shd w:val="clear" w:color="auto" w:fill="auto"/>
            <w:noWrap/>
            <w:vAlign w:val="center"/>
          </w:tcPr>
          <w:p w14:paraId="4B96D59E" w14:textId="77777777" w:rsidR="00CE7E75" w:rsidRPr="00846D2A" w:rsidRDefault="009D5438" w:rsidP="002E184E">
            <w:pPr>
              <w:spacing w:before="0" w:after="0"/>
              <w:jc w:val="left"/>
            </w:pPr>
            <w:r w:rsidRPr="00846D2A">
              <w:t>2023</w:t>
            </w:r>
            <w:r w:rsidR="0086609E" w:rsidRPr="00846D2A">
              <w:t>-</w:t>
            </w:r>
            <w:r w:rsidRPr="00846D2A">
              <w:t>07</w:t>
            </w:r>
            <w:r w:rsidR="0086609E" w:rsidRPr="00846D2A">
              <w:t>-</w:t>
            </w:r>
            <w:r w:rsidRPr="00846D2A">
              <w:t>17</w:t>
            </w:r>
            <w:r w:rsidR="0086609E" w:rsidRPr="00846D2A">
              <w:t>/</w:t>
            </w:r>
            <w:r w:rsidRPr="00846D2A">
              <w:t>21</w:t>
            </w:r>
          </w:p>
        </w:tc>
        <w:tc>
          <w:tcPr>
            <w:tcW w:w="2873" w:type="dxa"/>
          </w:tcPr>
          <w:p w14:paraId="748DDC9F" w14:textId="70B9C492" w:rsidR="00CE7E75" w:rsidRPr="00846D2A" w:rsidRDefault="00CE7E75">
            <w:pPr>
              <w:spacing w:before="0" w:after="0"/>
            </w:pPr>
          </w:p>
        </w:tc>
      </w:tr>
      <w:tr w:rsidR="00CE7E75" w:rsidRPr="00846D2A" w14:paraId="00D85B66" w14:textId="77777777">
        <w:trPr>
          <w:trHeight w:val="280"/>
        </w:trPr>
        <w:tc>
          <w:tcPr>
            <w:tcW w:w="1228" w:type="dxa"/>
            <w:shd w:val="clear" w:color="000000" w:fill="auto"/>
            <w:vAlign w:val="center"/>
          </w:tcPr>
          <w:p w14:paraId="4F95D0CA" w14:textId="5ADC1528" w:rsidR="00CE7E75" w:rsidRPr="00846D2A" w:rsidRDefault="009D5438" w:rsidP="0086609E">
            <w:pPr>
              <w:spacing w:before="0" w:after="0"/>
            </w:pPr>
            <w:r w:rsidRPr="00846D2A">
              <w:t>13</w:t>
            </w:r>
            <w:r w:rsidR="0055445F">
              <w:t>*</w:t>
            </w:r>
          </w:p>
        </w:tc>
        <w:tc>
          <w:tcPr>
            <w:tcW w:w="1744" w:type="dxa"/>
            <w:shd w:val="clear" w:color="auto" w:fill="auto"/>
            <w:noWrap/>
            <w:vAlign w:val="center"/>
          </w:tcPr>
          <w:p w14:paraId="4177BD3C" w14:textId="6CB0387D" w:rsidR="00CE7E75" w:rsidRPr="00846D2A" w:rsidRDefault="0086609E" w:rsidP="002E184E">
            <w:pPr>
              <w:spacing w:before="0" w:after="0"/>
              <w:jc w:val="left"/>
            </w:pPr>
            <w:r w:rsidRPr="0055445F">
              <w:t>2023-</w:t>
            </w:r>
            <w:r w:rsidR="009D5438" w:rsidRPr="0055445F">
              <w:t>10</w:t>
            </w:r>
            <w:r w:rsidRPr="0055445F">
              <w:t>-</w:t>
            </w:r>
            <w:r w:rsidR="0055445F" w:rsidRPr="0055445F">
              <w:t>16/20</w:t>
            </w:r>
          </w:p>
        </w:tc>
        <w:tc>
          <w:tcPr>
            <w:tcW w:w="2873" w:type="dxa"/>
          </w:tcPr>
          <w:p w14:paraId="29A382A9" w14:textId="28C10C54" w:rsidR="00CE7E75" w:rsidRPr="00846D2A" w:rsidRDefault="00E635D9">
            <w:pPr>
              <w:spacing w:before="0" w:after="0"/>
            </w:pPr>
            <w:r w:rsidRPr="00846D2A">
              <w:t>Evaluation, RM, WD</w:t>
            </w:r>
          </w:p>
        </w:tc>
      </w:tr>
      <w:tr w:rsidR="00CE7E75" w:rsidRPr="00846D2A" w14:paraId="727E0A7D" w14:textId="77777777">
        <w:trPr>
          <w:trHeight w:val="280"/>
        </w:trPr>
        <w:tc>
          <w:tcPr>
            <w:tcW w:w="1228" w:type="dxa"/>
            <w:shd w:val="clear" w:color="000000" w:fill="auto"/>
            <w:vAlign w:val="center"/>
          </w:tcPr>
          <w:p w14:paraId="07370EE8" w14:textId="77777777" w:rsidR="00CE7E75" w:rsidRPr="00846D2A" w:rsidRDefault="009D5438" w:rsidP="0086609E">
            <w:pPr>
              <w:spacing w:before="0" w:after="0"/>
            </w:pPr>
            <w:r w:rsidRPr="00846D2A">
              <w:t>14</w:t>
            </w:r>
            <w:r w:rsidR="0086609E" w:rsidRPr="00846D2A">
              <w:t>†</w:t>
            </w:r>
          </w:p>
        </w:tc>
        <w:tc>
          <w:tcPr>
            <w:tcW w:w="1744" w:type="dxa"/>
            <w:shd w:val="clear" w:color="auto" w:fill="auto"/>
            <w:noWrap/>
            <w:vAlign w:val="center"/>
          </w:tcPr>
          <w:p w14:paraId="66438C42" w14:textId="77777777" w:rsidR="00CE7E75" w:rsidRPr="00846D2A" w:rsidRDefault="009D5438" w:rsidP="002E184E">
            <w:pPr>
              <w:spacing w:before="0" w:after="0"/>
              <w:jc w:val="left"/>
            </w:pPr>
            <w:r w:rsidRPr="00846D2A">
              <w:t>2024</w:t>
            </w:r>
            <w:r w:rsidR="0086609E" w:rsidRPr="00846D2A">
              <w:t>-</w:t>
            </w:r>
            <w:r w:rsidRPr="00846D2A">
              <w:t>01</w:t>
            </w:r>
            <w:r w:rsidR="0086609E" w:rsidRPr="00846D2A">
              <w:t>-01</w:t>
            </w:r>
          </w:p>
        </w:tc>
        <w:tc>
          <w:tcPr>
            <w:tcW w:w="2873" w:type="dxa"/>
          </w:tcPr>
          <w:p w14:paraId="4868AB3C" w14:textId="77777777" w:rsidR="00CE7E75" w:rsidRPr="00846D2A" w:rsidRDefault="00CE7E75">
            <w:pPr>
              <w:spacing w:before="0" w:after="0"/>
            </w:pPr>
          </w:p>
        </w:tc>
      </w:tr>
      <w:tr w:rsidR="00CE7E75" w:rsidRPr="00846D2A" w14:paraId="000B9973" w14:textId="77777777">
        <w:trPr>
          <w:trHeight w:val="280"/>
        </w:trPr>
        <w:tc>
          <w:tcPr>
            <w:tcW w:w="1228" w:type="dxa"/>
            <w:shd w:val="clear" w:color="000000" w:fill="auto"/>
            <w:vAlign w:val="center"/>
          </w:tcPr>
          <w:p w14:paraId="68655A9D" w14:textId="77777777" w:rsidR="00CE7E75" w:rsidRPr="00846D2A" w:rsidRDefault="009D5438" w:rsidP="0086609E">
            <w:pPr>
              <w:spacing w:before="0" w:after="0"/>
            </w:pPr>
            <w:r w:rsidRPr="00846D2A">
              <w:t>15</w:t>
            </w:r>
            <w:r w:rsidR="0086609E" w:rsidRPr="00846D2A">
              <w:t>†</w:t>
            </w:r>
          </w:p>
        </w:tc>
        <w:tc>
          <w:tcPr>
            <w:tcW w:w="1744" w:type="dxa"/>
            <w:shd w:val="clear" w:color="auto" w:fill="auto"/>
            <w:noWrap/>
            <w:vAlign w:val="center"/>
          </w:tcPr>
          <w:p w14:paraId="135226F5" w14:textId="77777777" w:rsidR="00CE7E75" w:rsidRPr="00846D2A" w:rsidRDefault="009D5438" w:rsidP="002E184E">
            <w:pPr>
              <w:spacing w:before="0" w:after="0"/>
              <w:jc w:val="left"/>
            </w:pPr>
            <w:r w:rsidRPr="00846D2A">
              <w:t>2024</w:t>
            </w:r>
            <w:r w:rsidR="0086609E" w:rsidRPr="00846D2A">
              <w:t>-</w:t>
            </w:r>
            <w:r w:rsidRPr="00846D2A">
              <w:t>04</w:t>
            </w:r>
            <w:r w:rsidR="0086609E" w:rsidRPr="00846D2A">
              <w:t>-01</w:t>
            </w:r>
          </w:p>
        </w:tc>
        <w:tc>
          <w:tcPr>
            <w:tcW w:w="2873" w:type="dxa"/>
          </w:tcPr>
          <w:p w14:paraId="51AD4A63" w14:textId="77777777" w:rsidR="00CE7E75" w:rsidRPr="00846D2A" w:rsidRDefault="00CE7E75">
            <w:pPr>
              <w:spacing w:before="0" w:after="0"/>
            </w:pPr>
          </w:p>
        </w:tc>
      </w:tr>
      <w:tr w:rsidR="00CE7E75" w:rsidRPr="00846D2A" w14:paraId="685131FA" w14:textId="77777777">
        <w:trPr>
          <w:trHeight w:val="280"/>
        </w:trPr>
        <w:tc>
          <w:tcPr>
            <w:tcW w:w="1228" w:type="dxa"/>
            <w:shd w:val="clear" w:color="000000" w:fill="auto"/>
            <w:vAlign w:val="center"/>
          </w:tcPr>
          <w:p w14:paraId="580A9051" w14:textId="77777777" w:rsidR="00CE7E75" w:rsidRPr="00846D2A" w:rsidRDefault="009D5438" w:rsidP="0086609E">
            <w:pPr>
              <w:spacing w:before="0" w:after="0"/>
            </w:pPr>
            <w:r w:rsidRPr="00846D2A">
              <w:t>16</w:t>
            </w:r>
            <w:r w:rsidR="0086609E" w:rsidRPr="00846D2A">
              <w:t>†</w:t>
            </w:r>
          </w:p>
        </w:tc>
        <w:tc>
          <w:tcPr>
            <w:tcW w:w="1744" w:type="dxa"/>
            <w:shd w:val="clear" w:color="auto" w:fill="auto"/>
            <w:noWrap/>
            <w:vAlign w:val="center"/>
          </w:tcPr>
          <w:p w14:paraId="284F4E78" w14:textId="77777777" w:rsidR="00CE7E75" w:rsidRPr="00846D2A" w:rsidRDefault="009D5438" w:rsidP="002E184E">
            <w:pPr>
              <w:spacing w:before="0" w:after="0"/>
              <w:jc w:val="left"/>
            </w:pPr>
            <w:r w:rsidRPr="00846D2A">
              <w:t>2024</w:t>
            </w:r>
            <w:r w:rsidR="0086609E" w:rsidRPr="00846D2A">
              <w:t>-</w:t>
            </w:r>
            <w:r w:rsidRPr="00846D2A">
              <w:t>07</w:t>
            </w:r>
            <w:r w:rsidR="0086609E" w:rsidRPr="00846D2A">
              <w:t>-01</w:t>
            </w:r>
          </w:p>
        </w:tc>
        <w:tc>
          <w:tcPr>
            <w:tcW w:w="2873" w:type="dxa"/>
          </w:tcPr>
          <w:p w14:paraId="058206F2" w14:textId="21B70B0E" w:rsidR="00CE7E75" w:rsidRPr="00846D2A" w:rsidRDefault="00CE7E75">
            <w:pPr>
              <w:spacing w:before="0" w:after="0"/>
            </w:pPr>
          </w:p>
        </w:tc>
      </w:tr>
      <w:tr w:rsidR="00CE7E75" w:rsidRPr="00846D2A" w14:paraId="08AC6755" w14:textId="77777777">
        <w:trPr>
          <w:trHeight w:val="280"/>
        </w:trPr>
        <w:tc>
          <w:tcPr>
            <w:tcW w:w="1228" w:type="dxa"/>
            <w:shd w:val="clear" w:color="000000" w:fill="auto"/>
            <w:vAlign w:val="center"/>
          </w:tcPr>
          <w:p w14:paraId="0DF72947" w14:textId="77777777" w:rsidR="00CE7E75" w:rsidRPr="00846D2A" w:rsidRDefault="009D5438" w:rsidP="0086609E">
            <w:pPr>
              <w:spacing w:before="0" w:after="0"/>
            </w:pPr>
            <w:r w:rsidRPr="00846D2A">
              <w:t>17</w:t>
            </w:r>
            <w:r w:rsidR="0086609E" w:rsidRPr="00846D2A">
              <w:t>†</w:t>
            </w:r>
          </w:p>
        </w:tc>
        <w:tc>
          <w:tcPr>
            <w:tcW w:w="1744" w:type="dxa"/>
            <w:shd w:val="clear" w:color="auto" w:fill="auto"/>
            <w:noWrap/>
            <w:vAlign w:val="center"/>
          </w:tcPr>
          <w:p w14:paraId="5DF73A05" w14:textId="77777777" w:rsidR="00CE7E75" w:rsidRPr="00846D2A" w:rsidRDefault="0086609E" w:rsidP="002E184E">
            <w:pPr>
              <w:spacing w:before="0" w:after="0"/>
              <w:jc w:val="left"/>
            </w:pPr>
            <w:r w:rsidRPr="00846D2A">
              <w:t>2024-</w:t>
            </w:r>
            <w:r w:rsidR="009D5438" w:rsidRPr="00846D2A">
              <w:t>10</w:t>
            </w:r>
            <w:r w:rsidRPr="00846D2A">
              <w:t>-01</w:t>
            </w:r>
          </w:p>
        </w:tc>
        <w:tc>
          <w:tcPr>
            <w:tcW w:w="2873" w:type="dxa"/>
          </w:tcPr>
          <w:p w14:paraId="7079B89E" w14:textId="08E23945" w:rsidR="00CE7E75" w:rsidRPr="00846D2A" w:rsidRDefault="00E635D9">
            <w:pPr>
              <w:spacing w:before="0" w:after="0"/>
            </w:pPr>
            <w:r w:rsidRPr="00846D2A">
              <w:t>CD</w:t>
            </w:r>
          </w:p>
        </w:tc>
      </w:tr>
      <w:tr w:rsidR="00CE7E75" w:rsidRPr="00846D2A" w14:paraId="1CA6C68E" w14:textId="77777777">
        <w:trPr>
          <w:trHeight w:val="280"/>
        </w:trPr>
        <w:tc>
          <w:tcPr>
            <w:tcW w:w="1228" w:type="dxa"/>
            <w:shd w:val="clear" w:color="000000" w:fill="auto"/>
            <w:vAlign w:val="center"/>
          </w:tcPr>
          <w:p w14:paraId="5904EAF0" w14:textId="77777777" w:rsidR="00CE7E75" w:rsidRPr="00846D2A" w:rsidRDefault="009D5438" w:rsidP="0086609E">
            <w:pPr>
              <w:spacing w:before="0" w:after="0"/>
            </w:pPr>
            <w:r w:rsidRPr="00846D2A">
              <w:t>18</w:t>
            </w:r>
            <w:r w:rsidR="0086609E" w:rsidRPr="00846D2A">
              <w:t>†</w:t>
            </w:r>
          </w:p>
        </w:tc>
        <w:tc>
          <w:tcPr>
            <w:tcW w:w="1744" w:type="dxa"/>
            <w:shd w:val="clear" w:color="auto" w:fill="auto"/>
            <w:noWrap/>
            <w:vAlign w:val="center"/>
          </w:tcPr>
          <w:p w14:paraId="2CB5E8D5" w14:textId="77777777" w:rsidR="00CE7E75" w:rsidRPr="00846D2A" w:rsidRDefault="009D5438" w:rsidP="002E184E">
            <w:pPr>
              <w:spacing w:before="0" w:after="0"/>
              <w:jc w:val="left"/>
            </w:pPr>
            <w:r w:rsidRPr="00846D2A">
              <w:t>2025</w:t>
            </w:r>
            <w:r w:rsidR="0086609E" w:rsidRPr="00846D2A">
              <w:t>-</w:t>
            </w:r>
            <w:r w:rsidRPr="00846D2A">
              <w:t>01</w:t>
            </w:r>
            <w:r w:rsidR="0086609E" w:rsidRPr="00846D2A">
              <w:t>-01</w:t>
            </w:r>
          </w:p>
        </w:tc>
        <w:tc>
          <w:tcPr>
            <w:tcW w:w="2873" w:type="dxa"/>
          </w:tcPr>
          <w:p w14:paraId="59B1FF94" w14:textId="03BF4AE5" w:rsidR="00CE7E75" w:rsidRPr="00846D2A" w:rsidRDefault="00E635D9">
            <w:pPr>
              <w:spacing w:before="0" w:after="0"/>
            </w:pPr>
            <w:r w:rsidRPr="00846D2A">
              <w:t>DIS</w:t>
            </w:r>
          </w:p>
        </w:tc>
      </w:tr>
      <w:tr w:rsidR="00CE7E75" w:rsidRPr="00846D2A" w14:paraId="6443C0E0" w14:textId="77777777">
        <w:trPr>
          <w:trHeight w:val="280"/>
        </w:trPr>
        <w:tc>
          <w:tcPr>
            <w:tcW w:w="1228" w:type="dxa"/>
            <w:shd w:val="clear" w:color="000000" w:fill="auto"/>
            <w:vAlign w:val="center"/>
          </w:tcPr>
          <w:p w14:paraId="451BFDBE" w14:textId="77777777" w:rsidR="00CE7E75" w:rsidRPr="00846D2A" w:rsidRDefault="009D5438" w:rsidP="0086609E">
            <w:pPr>
              <w:spacing w:before="0" w:after="0"/>
            </w:pPr>
            <w:r w:rsidRPr="00846D2A">
              <w:lastRenderedPageBreak/>
              <w:t>19</w:t>
            </w:r>
            <w:r w:rsidR="0086609E" w:rsidRPr="00846D2A">
              <w:t>†</w:t>
            </w:r>
          </w:p>
        </w:tc>
        <w:tc>
          <w:tcPr>
            <w:tcW w:w="1744" w:type="dxa"/>
            <w:shd w:val="clear" w:color="auto" w:fill="auto"/>
            <w:noWrap/>
            <w:vAlign w:val="center"/>
          </w:tcPr>
          <w:p w14:paraId="5DE238CA" w14:textId="77777777" w:rsidR="00CE7E75" w:rsidRPr="00846D2A" w:rsidRDefault="009D5438" w:rsidP="002E184E">
            <w:pPr>
              <w:spacing w:before="0" w:after="0"/>
              <w:jc w:val="left"/>
            </w:pPr>
            <w:r w:rsidRPr="00846D2A">
              <w:t>2025</w:t>
            </w:r>
            <w:r w:rsidR="0086609E" w:rsidRPr="00846D2A">
              <w:t>-</w:t>
            </w:r>
            <w:r w:rsidRPr="00846D2A">
              <w:t>04</w:t>
            </w:r>
            <w:r w:rsidR="0086609E" w:rsidRPr="00846D2A">
              <w:t>-01</w:t>
            </w:r>
          </w:p>
        </w:tc>
        <w:tc>
          <w:tcPr>
            <w:tcW w:w="2873" w:type="dxa"/>
          </w:tcPr>
          <w:p w14:paraId="4AA98442" w14:textId="66DDB661" w:rsidR="00CE7E75" w:rsidRPr="00846D2A" w:rsidRDefault="00E635D9">
            <w:pPr>
              <w:spacing w:before="0" w:after="0"/>
            </w:pPr>
            <w:r w:rsidRPr="00846D2A">
              <w:t>Verification Test</w:t>
            </w:r>
          </w:p>
        </w:tc>
      </w:tr>
      <w:tr w:rsidR="00CE7E75" w14:paraId="270CAA7F" w14:textId="77777777">
        <w:trPr>
          <w:trHeight w:val="280"/>
        </w:trPr>
        <w:tc>
          <w:tcPr>
            <w:tcW w:w="1228" w:type="dxa"/>
            <w:shd w:val="clear" w:color="000000" w:fill="auto"/>
            <w:vAlign w:val="center"/>
          </w:tcPr>
          <w:p w14:paraId="164B369B" w14:textId="27C2EA37" w:rsidR="00CE7E75" w:rsidRPr="00846D2A" w:rsidRDefault="009D5438">
            <w:pPr>
              <w:spacing w:before="0" w:after="0"/>
            </w:pPr>
            <w:r w:rsidRPr="00846D2A">
              <w:t>20</w:t>
            </w:r>
            <w:r w:rsidR="00E635D9" w:rsidRPr="00846D2A">
              <w:t>†</w:t>
            </w:r>
          </w:p>
        </w:tc>
        <w:tc>
          <w:tcPr>
            <w:tcW w:w="1744" w:type="dxa"/>
            <w:shd w:val="clear" w:color="auto" w:fill="auto"/>
            <w:noWrap/>
            <w:vAlign w:val="center"/>
          </w:tcPr>
          <w:p w14:paraId="5E7A9AFE" w14:textId="77777777" w:rsidR="00CE7E75" w:rsidRPr="00846D2A" w:rsidRDefault="009D5438" w:rsidP="002E184E">
            <w:pPr>
              <w:spacing w:before="0" w:after="0"/>
              <w:jc w:val="left"/>
            </w:pPr>
            <w:r w:rsidRPr="00846D2A">
              <w:t>2025</w:t>
            </w:r>
            <w:r w:rsidR="0086609E" w:rsidRPr="00846D2A">
              <w:t>-</w:t>
            </w:r>
            <w:r w:rsidRPr="00846D2A">
              <w:t>07</w:t>
            </w:r>
            <w:r w:rsidR="0086609E" w:rsidRPr="00846D2A">
              <w:t>-01</w:t>
            </w:r>
          </w:p>
        </w:tc>
        <w:tc>
          <w:tcPr>
            <w:tcW w:w="2873" w:type="dxa"/>
          </w:tcPr>
          <w:p w14:paraId="2098F571" w14:textId="4DB9A59A" w:rsidR="00CE7E75" w:rsidRDefault="00E635D9">
            <w:pPr>
              <w:spacing w:before="0" w:after="0"/>
            </w:pPr>
            <w:r w:rsidRPr="00846D2A">
              <w:t>FDIS</w:t>
            </w:r>
          </w:p>
        </w:tc>
      </w:tr>
      <w:tr w:rsidR="00E635D9" w14:paraId="7E8675A1" w14:textId="77777777">
        <w:trPr>
          <w:trHeight w:val="280"/>
        </w:trPr>
        <w:tc>
          <w:tcPr>
            <w:tcW w:w="1228" w:type="dxa"/>
            <w:shd w:val="clear" w:color="000000" w:fill="auto"/>
            <w:vAlign w:val="center"/>
          </w:tcPr>
          <w:p w14:paraId="1AE54EA9" w14:textId="7BA017F1" w:rsidR="00E635D9" w:rsidRPr="00846D2A" w:rsidRDefault="00E635D9">
            <w:pPr>
              <w:spacing w:before="0" w:after="0"/>
            </w:pPr>
            <w:r>
              <w:t>21</w:t>
            </w:r>
            <w:r w:rsidRPr="00846D2A">
              <w:t>†</w:t>
            </w:r>
          </w:p>
        </w:tc>
        <w:tc>
          <w:tcPr>
            <w:tcW w:w="1744" w:type="dxa"/>
            <w:shd w:val="clear" w:color="auto" w:fill="auto"/>
            <w:noWrap/>
            <w:vAlign w:val="center"/>
          </w:tcPr>
          <w:p w14:paraId="6A077931" w14:textId="1452ED16" w:rsidR="00E635D9" w:rsidRPr="00846D2A" w:rsidRDefault="00E635D9" w:rsidP="002E184E">
            <w:pPr>
              <w:spacing w:before="0" w:after="0"/>
              <w:jc w:val="left"/>
            </w:pPr>
            <w:r>
              <w:t>2025-10-01</w:t>
            </w:r>
          </w:p>
        </w:tc>
        <w:tc>
          <w:tcPr>
            <w:tcW w:w="2873" w:type="dxa"/>
          </w:tcPr>
          <w:p w14:paraId="3BC137CD" w14:textId="1C7A062C" w:rsidR="00E635D9" w:rsidRPr="00846D2A" w:rsidRDefault="00E635D9">
            <w:pPr>
              <w:spacing w:before="0" w:after="0"/>
            </w:pPr>
            <w:r w:rsidRPr="00846D2A">
              <w:t>IS</w:t>
            </w:r>
          </w:p>
        </w:tc>
      </w:tr>
    </w:tbl>
    <w:p w14:paraId="2BF597B0" w14:textId="77777777" w:rsidR="00CE7E75" w:rsidRDefault="0086609E">
      <w:pPr>
        <w:pStyle w:val="Heading2"/>
        <w:rPr>
          <w:rFonts w:eastAsia="MS Gothic"/>
          <w:lang w:eastAsia="ja-JP"/>
        </w:rPr>
      </w:pPr>
      <w:bookmarkStart w:id="217" w:name="_Toc93051163"/>
      <w:bookmarkStart w:id="218" w:name="_Toc133523694"/>
      <w:r>
        <w:rPr>
          <w:rFonts w:eastAsia="MS Gothic"/>
          <w:lang w:eastAsia="ja-JP"/>
        </w:rPr>
        <w:t>Register</w:t>
      </w:r>
      <w:bookmarkEnd w:id="213"/>
      <w:r>
        <w:rPr>
          <w:rFonts w:eastAsia="MS Gothic"/>
          <w:lang w:eastAsia="ja-JP"/>
        </w:rPr>
        <w:t xml:space="preserve"> your </w:t>
      </w:r>
      <w:proofErr w:type="gramStart"/>
      <w:r>
        <w:rPr>
          <w:rFonts w:eastAsia="MS Gothic"/>
          <w:lang w:eastAsia="ja-JP"/>
        </w:rPr>
        <w:t>participation</w:t>
      </w:r>
      <w:bookmarkEnd w:id="217"/>
      <w:bookmarkEnd w:id="218"/>
      <w:proofErr w:type="gramEnd"/>
      <w:r>
        <w:rPr>
          <w:rFonts w:eastAsia="MS Gothic"/>
          <w:lang w:eastAsia="ja-JP"/>
        </w:rPr>
        <w:t xml:space="preserve"> </w:t>
      </w:r>
    </w:p>
    <w:p w14:paraId="07C914B5" w14:textId="67DB099E" w:rsidR="00CE7E75" w:rsidRDefault="0086609E">
      <w:pPr>
        <w:rPr>
          <w:rFonts w:eastAsia="Calibri"/>
        </w:rPr>
      </w:pPr>
      <w:r>
        <w:rPr>
          <w:rFonts w:eastAsia="Calibri"/>
        </w:rPr>
        <w:t xml:space="preserve">Proponent must register on or before the </w:t>
      </w:r>
      <w:r w:rsidR="005D4F91" w:rsidRPr="003741B0">
        <w:rPr>
          <w:rFonts w:eastAsia="Calibri"/>
          <w:lang w:eastAsia="ja-JP"/>
        </w:rPr>
        <w:t>Regist</w:t>
      </w:r>
      <w:r w:rsidR="005D4F91">
        <w:rPr>
          <w:rFonts w:eastAsia="Calibri"/>
          <w:lang w:eastAsia="ja-JP"/>
        </w:rPr>
        <w:t>ration deadline</w:t>
      </w:r>
      <w:r w:rsidR="005D4F91">
        <w:rPr>
          <w:rFonts w:eastAsia="Calibri"/>
        </w:rPr>
        <w:t xml:space="preserve"> (see </w:t>
      </w:r>
      <w:r w:rsidR="005D4F91">
        <w:rPr>
          <w:rFonts w:eastAsia="Calibri"/>
        </w:rPr>
        <w:fldChar w:fldCharType="begin"/>
      </w:r>
      <w:r w:rsidR="005D4F91">
        <w:rPr>
          <w:rFonts w:eastAsia="Calibri"/>
        </w:rPr>
        <w:instrText xml:space="preserve"> REF _Ref101524679 \h </w:instrText>
      </w:r>
      <w:r w:rsidR="005D4F91">
        <w:rPr>
          <w:rFonts w:eastAsia="Calibri"/>
        </w:rPr>
      </w:r>
      <w:r w:rsidR="005D4F91">
        <w:rPr>
          <w:rFonts w:eastAsia="Calibri"/>
        </w:rPr>
        <w:fldChar w:fldCharType="separate"/>
      </w:r>
      <w:r w:rsidR="000A5AD8">
        <w:t xml:space="preserve">Table </w:t>
      </w:r>
      <w:r w:rsidR="000A5AD8">
        <w:rPr>
          <w:noProof/>
        </w:rPr>
        <w:t>1</w:t>
      </w:r>
      <w:r w:rsidR="005D4F91">
        <w:rPr>
          <w:rFonts w:eastAsia="Calibri"/>
        </w:rPr>
        <w:fldChar w:fldCharType="end"/>
      </w:r>
      <w:r w:rsidR="005D4F91">
        <w:rPr>
          <w:rFonts w:eastAsia="Calibri"/>
        </w:rPr>
        <w:t>)</w:t>
      </w:r>
      <w:r>
        <w:rPr>
          <w:rFonts w:eastAsia="Calibri"/>
        </w:rPr>
        <w:t xml:space="preserve">, an intention to participate in the </w:t>
      </w:r>
      <w:proofErr w:type="spellStart"/>
      <w:r>
        <w:rPr>
          <w:rFonts w:eastAsia="Calibri"/>
        </w:rPr>
        <w:t>CfP</w:t>
      </w:r>
      <w:proofErr w:type="spellEnd"/>
      <w:r>
        <w:rPr>
          <w:rFonts w:eastAsia="Calibri"/>
        </w:rPr>
        <w:t>. Registering an intent is not binding and registered parties are not required to submit proposals. However, parties that do not register will not be able to submit proposals. Each organization shall only register once. Register by sending an email to the people detailed in section </w:t>
      </w:r>
      <w:r>
        <w:rPr>
          <w:rFonts w:eastAsia="Calibri"/>
        </w:rPr>
        <w:fldChar w:fldCharType="begin"/>
      </w:r>
      <w:r>
        <w:rPr>
          <w:rFonts w:eastAsia="Calibri"/>
        </w:rPr>
        <w:instrText xml:space="preserve"> REF _Ref85210101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This email </w:t>
      </w:r>
      <w:r w:rsidR="00380311">
        <w:rPr>
          <w:rFonts w:eastAsia="Calibri"/>
        </w:rPr>
        <w:t xml:space="preserve">shall </w:t>
      </w:r>
      <w:r>
        <w:rPr>
          <w:rFonts w:eastAsia="Calibri"/>
        </w:rPr>
        <w:t>indicate</w:t>
      </w:r>
      <w:r w:rsidR="0008704E">
        <w:rPr>
          <w:rFonts w:eastAsia="Calibri"/>
        </w:rPr>
        <w:t>:</w:t>
      </w:r>
    </w:p>
    <w:p w14:paraId="482C0818" w14:textId="159801B1" w:rsidR="00CE7E75" w:rsidRDefault="004D1ABA">
      <w:pPr>
        <w:numPr>
          <w:ilvl w:val="0"/>
          <w:numId w:val="8"/>
        </w:numPr>
        <w:spacing w:before="0" w:after="0"/>
        <w:contextualSpacing/>
        <w:rPr>
          <w:rFonts w:eastAsia="Calibri"/>
        </w:rPr>
      </w:pPr>
      <w:r>
        <w:rPr>
          <w:rFonts w:eastAsia="Calibri"/>
        </w:rPr>
        <w:t>C</w:t>
      </w:r>
      <w:r w:rsidR="0086609E">
        <w:rPr>
          <w:rFonts w:eastAsia="Calibri"/>
        </w:rPr>
        <w:t>ompany</w:t>
      </w:r>
      <w:r w:rsidR="0020285A">
        <w:rPr>
          <w:rFonts w:eastAsia="Calibri"/>
        </w:rPr>
        <w:t>/entity</w:t>
      </w:r>
      <w:r w:rsidR="0086609E">
        <w:rPr>
          <w:rFonts w:eastAsia="Calibri"/>
        </w:rPr>
        <w:t xml:space="preserve"> name</w:t>
      </w:r>
      <w:r w:rsidR="0020285A">
        <w:rPr>
          <w:rFonts w:eastAsia="Calibri"/>
        </w:rPr>
        <w:t>(s)</w:t>
      </w:r>
      <w:r w:rsidR="00EC03D2">
        <w:rPr>
          <w:rFonts w:eastAsia="Calibri"/>
        </w:rPr>
        <w:t xml:space="preserve"> (all affiliations associated with the submission)</w:t>
      </w:r>
      <w:r>
        <w:rPr>
          <w:rFonts w:eastAsia="Calibri"/>
        </w:rPr>
        <w:t>.</w:t>
      </w:r>
    </w:p>
    <w:p w14:paraId="5C3F5E3A" w14:textId="2BEF9AE8" w:rsidR="00CE7E75" w:rsidRDefault="004D1ABA">
      <w:pPr>
        <w:numPr>
          <w:ilvl w:val="0"/>
          <w:numId w:val="8"/>
        </w:numPr>
        <w:spacing w:before="0" w:after="0"/>
        <w:contextualSpacing/>
        <w:rPr>
          <w:rFonts w:eastAsia="Calibri"/>
        </w:rPr>
      </w:pPr>
      <w:r>
        <w:rPr>
          <w:rFonts w:eastAsia="Calibri"/>
        </w:rPr>
        <w:t>C</w:t>
      </w:r>
      <w:r w:rsidR="0086609E">
        <w:rPr>
          <w:rFonts w:eastAsia="Calibri"/>
        </w:rPr>
        <w:t>ontact name and contact email address</w:t>
      </w:r>
      <w:r>
        <w:rPr>
          <w:rFonts w:eastAsia="Calibri"/>
        </w:rPr>
        <w:t>.</w:t>
      </w:r>
    </w:p>
    <w:p w14:paraId="060ECB4A" w14:textId="7C0958D8" w:rsidR="00CE7E75" w:rsidRDefault="004D1ABA">
      <w:pPr>
        <w:numPr>
          <w:ilvl w:val="0"/>
          <w:numId w:val="8"/>
        </w:numPr>
        <w:spacing w:before="0" w:after="0"/>
        <w:contextualSpacing/>
        <w:rPr>
          <w:rFonts w:eastAsia="Calibri"/>
        </w:rPr>
      </w:pPr>
      <w:r>
        <w:rPr>
          <w:rFonts w:eastAsia="Calibri"/>
        </w:rPr>
        <w:t>T</w:t>
      </w:r>
      <w:r w:rsidR="0086609E">
        <w:rPr>
          <w:rFonts w:eastAsia="Calibri"/>
        </w:rPr>
        <w:t>he number of proposals the proponent plans to submit</w:t>
      </w:r>
      <w:r>
        <w:rPr>
          <w:rFonts w:eastAsia="Calibri"/>
        </w:rPr>
        <w:t>.</w:t>
      </w:r>
    </w:p>
    <w:p w14:paraId="00997ECC" w14:textId="0A095AED" w:rsidR="00CE7E75" w:rsidRPr="00A7764D" w:rsidRDefault="004D1ABA">
      <w:pPr>
        <w:numPr>
          <w:ilvl w:val="0"/>
          <w:numId w:val="8"/>
        </w:numPr>
        <w:spacing w:before="0" w:after="0"/>
        <w:contextualSpacing/>
        <w:rPr>
          <w:rFonts w:ascii="Calibri" w:eastAsia="Calibri" w:hAnsi="Calibri" w:cs="Arial"/>
        </w:rPr>
      </w:pPr>
      <w:r>
        <w:rPr>
          <w:rFonts w:eastAsia="Calibri"/>
        </w:rPr>
        <w:t>T</w:t>
      </w:r>
      <w:r w:rsidR="0086609E">
        <w:rPr>
          <w:rFonts w:eastAsia="Calibri"/>
        </w:rPr>
        <w:t>he envisioned scope of the proposal(s) (e.g., will all or only some requirements</w:t>
      </w:r>
      <w:r>
        <w:rPr>
          <w:rFonts w:eastAsia="Calibri"/>
        </w:rPr>
        <w:t xml:space="preserve"> be met</w:t>
      </w:r>
      <w:r w:rsidR="0086609E">
        <w:rPr>
          <w:rFonts w:eastAsia="Calibri"/>
        </w:rPr>
        <w:t>). This envisioned scope is not binding and is not a restriction on proponent response but is rather for planning purposes only.</w:t>
      </w:r>
    </w:p>
    <w:p w14:paraId="5613421E" w14:textId="51E45A6B" w:rsidR="007710F8" w:rsidRDefault="007710F8">
      <w:pPr>
        <w:rPr>
          <w:rFonts w:eastAsia="Calibri"/>
        </w:rPr>
      </w:pPr>
      <w:r>
        <w:rPr>
          <w:rFonts w:eastAsia="Calibri"/>
        </w:rPr>
        <w:t xml:space="preserve">Proponents </w:t>
      </w:r>
      <w:r w:rsidR="003246F1">
        <w:rPr>
          <w:rFonts w:eastAsia="Calibri"/>
        </w:rPr>
        <w:t>shall</w:t>
      </w:r>
      <w:r>
        <w:rPr>
          <w:rFonts w:eastAsia="Calibri"/>
        </w:rPr>
        <w:t xml:space="preserve"> indicate which training datasets they will use (if applicable) in their response(s)</w:t>
      </w:r>
      <w:r w:rsidR="00A13EBB">
        <w:rPr>
          <w:rFonts w:eastAsia="Calibri"/>
        </w:rPr>
        <w:t xml:space="preserve"> in their registration email</w:t>
      </w:r>
      <w:r>
        <w:rPr>
          <w:rFonts w:eastAsia="Calibri"/>
        </w:rPr>
        <w:t>.</w:t>
      </w:r>
      <w:r w:rsidR="003246F1">
        <w:rPr>
          <w:rFonts w:eastAsia="Calibri"/>
        </w:rPr>
        <w:t xml:space="preserve"> Proponents are advised that training data used in standards development must be </w:t>
      </w:r>
      <w:r w:rsidR="00F25AE6">
        <w:rPr>
          <w:rFonts w:eastAsia="Calibri"/>
        </w:rPr>
        <w:t>accessible by</w:t>
      </w:r>
      <w:r w:rsidR="003246F1">
        <w:rPr>
          <w:rFonts w:eastAsia="Calibri"/>
        </w:rPr>
        <w:t xml:space="preserve"> all participants. The use of training data which does not meet this criteri</w:t>
      </w:r>
      <w:r w:rsidR="005D5D7E">
        <w:rPr>
          <w:rFonts w:eastAsia="Calibri"/>
        </w:rPr>
        <w:t>on</w:t>
      </w:r>
      <w:r w:rsidR="003246F1">
        <w:rPr>
          <w:rFonts w:eastAsia="Calibri"/>
        </w:rPr>
        <w:t xml:space="preserve"> may affect a </w:t>
      </w:r>
      <w:proofErr w:type="gramStart"/>
      <w:r w:rsidR="003246F1">
        <w:rPr>
          <w:rFonts w:eastAsia="Calibri"/>
        </w:rPr>
        <w:t>proponents</w:t>
      </w:r>
      <w:proofErr w:type="gramEnd"/>
      <w:r w:rsidR="003246F1">
        <w:rPr>
          <w:rFonts w:eastAsia="Calibri"/>
        </w:rPr>
        <w:t xml:space="preserve"> eligibility to be selected following a </w:t>
      </w:r>
      <w:proofErr w:type="spellStart"/>
      <w:r w:rsidR="003246F1">
        <w:rPr>
          <w:rFonts w:eastAsia="Calibri"/>
        </w:rPr>
        <w:t>CfP</w:t>
      </w:r>
      <w:proofErr w:type="spellEnd"/>
      <w:r w:rsidR="003246F1">
        <w:rPr>
          <w:rFonts w:eastAsia="Calibri"/>
        </w:rPr>
        <w:t>.</w:t>
      </w:r>
    </w:p>
    <w:p w14:paraId="4FB3A345" w14:textId="77DC90C1" w:rsidR="004A37E6" w:rsidRDefault="004A37E6">
      <w:pPr>
        <w:rPr>
          <w:rFonts w:eastAsia="Calibri"/>
        </w:rPr>
      </w:pPr>
      <w:r>
        <w:rPr>
          <w:rFonts w:eastAsia="Calibri"/>
        </w:rPr>
        <w:t>At the registration deadline the Call Administrator communicates the list of registrants (including any joint proposal registrations) to the Test Administrator.</w:t>
      </w:r>
    </w:p>
    <w:p w14:paraId="1BA21255" w14:textId="5EED70F5" w:rsidR="00CE7E75" w:rsidRDefault="0086609E">
      <w:pPr>
        <w:rPr>
          <w:rFonts w:eastAsia="Calibri"/>
        </w:rPr>
      </w:pPr>
      <w:r>
        <w:rPr>
          <w:rFonts w:eastAsia="Calibri"/>
        </w:rPr>
        <w:t xml:space="preserve">Upon registration, the proponent also agrees to cross-check </w:t>
      </w:r>
      <w:r w:rsidRPr="00BB7F32">
        <w:rPr>
          <w:rFonts w:eastAsia="Calibri"/>
        </w:rPr>
        <w:t xml:space="preserve">up to </w:t>
      </w:r>
      <w:r w:rsidR="005F4BBB" w:rsidRPr="00BB7F32">
        <w:rPr>
          <w:rFonts w:eastAsia="Calibri"/>
        </w:rPr>
        <w:t>three (</w:t>
      </w:r>
      <w:r w:rsidR="00EC03D2" w:rsidRPr="00BB7F32">
        <w:rPr>
          <w:rFonts w:eastAsia="Calibri"/>
        </w:rPr>
        <w:t>minimum of</w:t>
      </w:r>
      <w:r w:rsidR="005F4BBB" w:rsidRPr="00BB7F32">
        <w:rPr>
          <w:rFonts w:eastAsia="Calibri"/>
        </w:rPr>
        <w:t xml:space="preserve"> two)</w:t>
      </w:r>
      <w:r w:rsidR="005F4BBB" w:rsidRPr="001574BD">
        <w:rPr>
          <w:rFonts w:eastAsia="Calibri"/>
        </w:rPr>
        <w:t xml:space="preserve"> </w:t>
      </w:r>
      <w:r w:rsidRPr="00501459">
        <w:rPr>
          <w:rFonts w:eastAsia="Calibri"/>
        </w:rPr>
        <w:t xml:space="preserve">proposals from other proponents for each proposal the proponent is submitting. As an example, if a proponent submits three proposals, they agree to cross-check up to </w:t>
      </w:r>
      <w:r w:rsidR="005C7538" w:rsidRPr="00BB7F32">
        <w:rPr>
          <w:rFonts w:eastAsia="Calibri"/>
        </w:rPr>
        <w:t>nine</w:t>
      </w:r>
      <w:r w:rsidRPr="001574BD">
        <w:rPr>
          <w:rFonts w:eastAsia="Calibri"/>
        </w:rPr>
        <w:t xml:space="preserve"> proposals from</w:t>
      </w:r>
      <w:r>
        <w:rPr>
          <w:rFonts w:eastAsia="Calibri"/>
        </w:rPr>
        <w:t xml:space="preserve"> other proponents</w:t>
      </w:r>
      <w:r w:rsidR="005C7538">
        <w:rPr>
          <w:rFonts w:eastAsia="Calibri"/>
        </w:rPr>
        <w:t xml:space="preserve"> (</w:t>
      </w:r>
      <w:proofErr w:type="gramStart"/>
      <w:r w:rsidR="005C7538">
        <w:rPr>
          <w:rFonts w:eastAsia="Calibri"/>
        </w:rPr>
        <w:t>in order to</w:t>
      </w:r>
      <w:proofErr w:type="gramEnd"/>
      <w:r w:rsidR="005C7538">
        <w:rPr>
          <w:rFonts w:eastAsia="Calibri"/>
        </w:rPr>
        <w:t xml:space="preserve"> help ensure two cross-checks per proposal is met</w:t>
      </w:r>
      <w:r w:rsidR="001574BD">
        <w:rPr>
          <w:rFonts w:eastAsia="Calibri"/>
        </w:rPr>
        <w:t xml:space="preserve"> given multiple possible proposals from each organization</w:t>
      </w:r>
      <w:r w:rsidR="005C7538">
        <w:rPr>
          <w:rFonts w:eastAsia="Calibri"/>
        </w:rPr>
        <w:t>)</w:t>
      </w:r>
      <w:r>
        <w:rPr>
          <w:rFonts w:eastAsia="Calibri"/>
        </w:rPr>
        <w:t>. The number of cross-checks will depend on the number of submitted proposals and not the planned number of proposals stated in the registration.</w:t>
      </w:r>
      <w:r w:rsidRPr="0086609E">
        <w:rPr>
          <w:rFonts w:eastAsia="SimSun" w:hint="eastAsia"/>
          <w:lang w:eastAsia="zh-CN"/>
        </w:rPr>
        <w:t xml:space="preserve"> </w:t>
      </w:r>
    </w:p>
    <w:p w14:paraId="33A5FF87" w14:textId="77777777" w:rsidR="00CE7E75" w:rsidRDefault="0086609E">
      <w:pPr>
        <w:rPr>
          <w:rFonts w:eastAsia="Calibri"/>
        </w:rPr>
      </w:pPr>
      <w:r>
        <w:rPr>
          <w:rFonts w:eastAsia="Calibri"/>
        </w:rPr>
        <w:t xml:space="preserve">After registration, the proponent will receive </w:t>
      </w:r>
      <w:proofErr w:type="gramStart"/>
      <w:r>
        <w:rPr>
          <w:rFonts w:eastAsia="Calibri"/>
        </w:rPr>
        <w:t>a number of</w:t>
      </w:r>
      <w:proofErr w:type="gramEnd"/>
      <w:r>
        <w:rPr>
          <w:rFonts w:eastAsia="Calibri"/>
        </w:rPr>
        <w:t xml:space="preserve"> “</w:t>
      </w:r>
      <w:proofErr w:type="spellStart"/>
      <w:r>
        <w:rPr>
          <w:rFonts w:eastAsia="Calibri"/>
        </w:rPr>
        <w:t>ProponentIDs</w:t>
      </w:r>
      <w:proofErr w:type="spellEnd"/>
      <w:r>
        <w:rPr>
          <w:rFonts w:eastAsia="Calibri"/>
        </w:rPr>
        <w:t>” (&lt;</w:t>
      </w:r>
      <w:proofErr w:type="spellStart"/>
      <w:r>
        <w:rPr>
          <w:rFonts w:eastAsia="Calibri"/>
        </w:rPr>
        <w:t>Proponent_ID</w:t>
      </w:r>
      <w:proofErr w:type="spellEnd"/>
      <w:r>
        <w:rPr>
          <w:rFonts w:eastAsia="Calibri"/>
        </w:rPr>
        <w:t>&gt;) for use in the submission of bitstreams, decoders and other materials. This permits each proponent to have several submissions, e.g., each tuned to a different operating point. Furthermore, the proponent will receive information on how to access the verified version of the test material.</w:t>
      </w:r>
    </w:p>
    <w:p w14:paraId="0248A950" w14:textId="77777777" w:rsidR="00CE7E75" w:rsidRDefault="0086609E">
      <w:pPr>
        <w:pStyle w:val="Heading2"/>
        <w:rPr>
          <w:rFonts w:eastAsia="MS Gothic"/>
          <w:lang w:eastAsia="ja-JP"/>
        </w:rPr>
      </w:pPr>
      <w:bookmarkStart w:id="219" w:name="_Toc93051164"/>
      <w:bookmarkStart w:id="220" w:name="_Toc133523695"/>
      <w:r>
        <w:rPr>
          <w:rFonts w:eastAsia="MS Gothic"/>
          <w:lang w:eastAsia="ja-JP"/>
        </w:rPr>
        <w:t>Mandatory Equipment, Software and Data Components</w:t>
      </w:r>
      <w:bookmarkEnd w:id="219"/>
      <w:bookmarkEnd w:id="220"/>
    </w:p>
    <w:p w14:paraId="389413EE" w14:textId="245AE389" w:rsidR="00CE7E75" w:rsidRDefault="0086609E">
      <w:pPr>
        <w:rPr>
          <w:rFonts w:eastAsia="Calibri"/>
        </w:rPr>
      </w:pPr>
      <w:r>
        <w:rPr>
          <w:rFonts w:eastAsia="Calibri"/>
        </w:rPr>
        <w:t xml:space="preserve">The use of the software and data components for regenerating the anchors used in the </w:t>
      </w:r>
      <w:proofErr w:type="spellStart"/>
      <w:r>
        <w:rPr>
          <w:rFonts w:eastAsia="Calibri"/>
        </w:rPr>
        <w:t>CfP</w:t>
      </w:r>
      <w:proofErr w:type="spellEnd"/>
      <w:r>
        <w:rPr>
          <w:rFonts w:eastAsia="Calibri"/>
        </w:rPr>
        <w:t xml:space="preserve"> can be found in</w:t>
      </w:r>
      <w:r w:rsidRPr="0086609E">
        <w:rPr>
          <w:rFonts w:eastAsia="SimSun"/>
          <w:lang w:eastAsia="zh-CN"/>
        </w:rPr>
        <w:t xml:space="preserve"> </w:t>
      </w:r>
      <w:r w:rsidRPr="00E95D4A">
        <w:rPr>
          <w:rFonts w:eastAsia="SimSun"/>
          <w:lang w:eastAsia="zh-CN"/>
        </w:rPr>
        <w:t>A</w:t>
      </w:r>
      <w:r w:rsidR="009A6A75">
        <w:rPr>
          <w:rFonts w:eastAsia="SimSun"/>
          <w:lang w:eastAsia="zh-CN"/>
        </w:rPr>
        <w:t>ppendix</w:t>
      </w:r>
      <w:r>
        <w:rPr>
          <w:rFonts w:eastAsia="SimSun" w:hint="eastAsia"/>
          <w:lang w:eastAsia="zh-CN"/>
        </w:rPr>
        <w:t xml:space="preserve"> E</w:t>
      </w:r>
      <w:r>
        <w:rPr>
          <w:rFonts w:eastAsia="Calibri"/>
        </w:rPr>
        <w:t xml:space="preserve">. Where applicable, the same software and configuration shall be used for the proposed technology as for the anchors, e.g., for converting </w:t>
      </w:r>
      <w:proofErr w:type="spellStart"/>
      <w:r>
        <w:rPr>
          <w:rFonts w:eastAsia="Calibri"/>
        </w:rPr>
        <w:t>YCbCr</w:t>
      </w:r>
      <w:proofErr w:type="spellEnd"/>
      <w:r>
        <w:rPr>
          <w:rFonts w:eastAsia="Calibri"/>
        </w:rPr>
        <w:t xml:space="preserve"> files to PNG </w:t>
      </w:r>
      <w:proofErr w:type="spellStart"/>
      <w:r>
        <w:rPr>
          <w:rFonts w:eastAsia="Calibri"/>
        </w:rPr>
        <w:t>FFmpeg</w:t>
      </w:r>
      <w:proofErr w:type="spellEnd"/>
      <w:r>
        <w:rPr>
          <w:rFonts w:eastAsia="Calibri"/>
        </w:rPr>
        <w:t xml:space="preserve"> shall be used.</w:t>
      </w:r>
      <w:bookmarkStart w:id="221" w:name="_Toc3553477"/>
    </w:p>
    <w:p w14:paraId="5115A21A" w14:textId="77777777" w:rsidR="00312EF6" w:rsidRDefault="00312EF6" w:rsidP="00312EF6">
      <w:pPr>
        <w:rPr>
          <w:rFonts w:eastAsia="Calibri"/>
          <w:lang w:eastAsia="ja-JP"/>
        </w:rPr>
      </w:pPr>
      <w:r>
        <w:rPr>
          <w:rFonts w:eastAsia="Calibri"/>
        </w:rPr>
        <w:t xml:space="preserve">There are two computing methodologies: local methodology and cloud-based methodology. A proponent may choose either methodology with the constraint that the proposed technology and the provided anchor results (which show proponent-generated runtimes but must match the reporting template results for rate and task) are evaluated using the same methodology.  </w:t>
      </w:r>
    </w:p>
    <w:p w14:paraId="4DD7D1DD" w14:textId="77777777" w:rsidR="00312EF6" w:rsidRDefault="00312EF6">
      <w:pPr>
        <w:rPr>
          <w:rFonts w:eastAsia="Calibri"/>
          <w:lang w:eastAsia="ja-JP"/>
        </w:rPr>
      </w:pPr>
    </w:p>
    <w:p w14:paraId="23CD5397" w14:textId="77777777" w:rsidR="00CE7E75" w:rsidRDefault="0086609E">
      <w:pPr>
        <w:pStyle w:val="Heading2"/>
        <w:rPr>
          <w:rFonts w:eastAsia="MS Gothic"/>
          <w:lang w:eastAsia="ja-JP"/>
        </w:rPr>
      </w:pPr>
      <w:bookmarkStart w:id="222" w:name="_Ref86676420"/>
      <w:bookmarkStart w:id="223" w:name="_Toc93051165"/>
      <w:bookmarkStart w:id="224" w:name="_Toc133523696"/>
      <w:r>
        <w:rPr>
          <w:rFonts w:eastAsia="MS Gothic"/>
          <w:lang w:eastAsia="ja-JP"/>
        </w:rPr>
        <w:lastRenderedPageBreak/>
        <w:t xml:space="preserve">Access to Test </w:t>
      </w:r>
      <w:bookmarkEnd w:id="214"/>
      <w:r>
        <w:rPr>
          <w:rFonts w:eastAsia="MS Gothic"/>
          <w:lang w:eastAsia="ja-JP"/>
        </w:rPr>
        <w:t>Material</w:t>
      </w:r>
      <w:bookmarkEnd w:id="221"/>
      <w:bookmarkEnd w:id="222"/>
      <w:bookmarkEnd w:id="223"/>
      <w:bookmarkEnd w:id="224"/>
    </w:p>
    <w:p w14:paraId="170C8A8B" w14:textId="5FE12215" w:rsidR="00CE7E75" w:rsidRDefault="0086609E">
      <w:pPr>
        <w:rPr>
          <w:rFonts w:eastAsia="Calibri"/>
        </w:rPr>
      </w:pPr>
      <w:r>
        <w:rPr>
          <w:rFonts w:eastAsia="Calibri"/>
        </w:rPr>
        <w:t xml:space="preserve">Registered proponents can get access to a verified version of the test material by the date </w:t>
      </w:r>
      <w:r w:rsidR="001B2BF3">
        <w:rPr>
          <w:rFonts w:eastAsia="Calibri"/>
        </w:rPr>
        <w:t>on which a v</w:t>
      </w:r>
      <w:r w:rsidR="001B2BF3" w:rsidRPr="003741B0">
        <w:rPr>
          <w:rFonts w:eastAsia="Calibri"/>
          <w:lang w:eastAsia="ja-JP"/>
        </w:rPr>
        <w:t>erified version of test material is available</w:t>
      </w:r>
      <w:r w:rsidR="001B2BF3">
        <w:rPr>
          <w:rFonts w:eastAsia="Calibri"/>
          <w:lang w:eastAsia="ja-JP"/>
        </w:rPr>
        <w:t xml:space="preserve"> (see </w:t>
      </w:r>
      <w:r w:rsidR="001B2BF3">
        <w:rPr>
          <w:rFonts w:eastAsia="Calibri"/>
          <w:lang w:eastAsia="ja-JP"/>
        </w:rPr>
        <w:fldChar w:fldCharType="begin"/>
      </w:r>
      <w:r w:rsidR="001B2BF3">
        <w:rPr>
          <w:rFonts w:eastAsia="Calibri"/>
          <w:lang w:eastAsia="ja-JP"/>
        </w:rPr>
        <w:instrText xml:space="preserve"> REF _Ref101524679 \h </w:instrText>
      </w:r>
      <w:r w:rsidR="001B2BF3">
        <w:rPr>
          <w:rFonts w:eastAsia="Calibri"/>
          <w:lang w:eastAsia="ja-JP"/>
        </w:rPr>
      </w:r>
      <w:r w:rsidR="001B2BF3">
        <w:rPr>
          <w:rFonts w:eastAsia="Calibri"/>
          <w:lang w:eastAsia="ja-JP"/>
        </w:rPr>
        <w:fldChar w:fldCharType="separate"/>
      </w:r>
      <w:r w:rsidR="000A5AD8">
        <w:t xml:space="preserve">Table </w:t>
      </w:r>
      <w:r w:rsidR="000A5AD8">
        <w:rPr>
          <w:noProof/>
        </w:rPr>
        <w:t>1</w:t>
      </w:r>
      <w:r w:rsidR="001B2BF3">
        <w:rPr>
          <w:rFonts w:eastAsia="Calibri"/>
          <w:lang w:eastAsia="ja-JP"/>
        </w:rPr>
        <w:fldChar w:fldCharType="end"/>
      </w:r>
      <w:r>
        <w:rPr>
          <w:rFonts w:eastAsia="Calibri"/>
        </w:rPr>
        <w:t>. The datasets are currently publicly available</w:t>
      </w:r>
      <w:r w:rsidR="001B2BF3">
        <w:rPr>
          <w:rFonts w:eastAsia="Calibri"/>
        </w:rPr>
        <w:t>. A</w:t>
      </w:r>
      <w:r>
        <w:rPr>
          <w:rFonts w:eastAsia="Calibri"/>
        </w:rPr>
        <w:t xml:space="preserve"> verified collection of the data will be made available together with the </w:t>
      </w:r>
      <w:r w:rsidR="001B2BF3">
        <w:rPr>
          <w:rFonts w:eastAsia="Calibri"/>
        </w:rPr>
        <w:t xml:space="preserve">feature anchor </w:t>
      </w:r>
      <w:r>
        <w:rPr>
          <w:rFonts w:eastAsia="Calibri"/>
        </w:rPr>
        <w:t xml:space="preserve">results. The scripts to generate the </w:t>
      </w:r>
      <w:r w:rsidR="001B2BF3">
        <w:rPr>
          <w:rFonts w:eastAsia="Calibri"/>
        </w:rPr>
        <w:t xml:space="preserve">feature anchor </w:t>
      </w:r>
      <w:r>
        <w:rPr>
          <w:rFonts w:eastAsia="Calibri"/>
        </w:rPr>
        <w:t xml:space="preserve">results for the machine tasks from </w:t>
      </w:r>
      <w:r w:rsidR="001B2BF3">
        <w:rPr>
          <w:rFonts w:eastAsia="Calibri"/>
        </w:rPr>
        <w:t>the datasets</w:t>
      </w:r>
      <w:r>
        <w:rPr>
          <w:rFonts w:eastAsia="Calibri"/>
        </w:rPr>
        <w:t xml:space="preserve"> will also be included </w:t>
      </w:r>
      <w:r w:rsidR="001B2BF3">
        <w:rPr>
          <w:rFonts w:eastAsia="Calibri"/>
        </w:rPr>
        <w:t>with</w:t>
      </w:r>
      <w:r>
        <w:rPr>
          <w:rFonts w:eastAsia="Calibri"/>
        </w:rPr>
        <w:t xml:space="preserve"> the test material. </w:t>
      </w:r>
      <w:r w:rsidR="001B2BF3">
        <w:rPr>
          <w:rFonts w:eastAsia="Calibri"/>
        </w:rPr>
        <w:t>Access credentials to obtain these materials are available from the FCVCM co-chairs upon request</w:t>
      </w:r>
      <w:r>
        <w:rPr>
          <w:rFonts w:eastAsia="Calibri"/>
        </w:rPr>
        <w:t>. The purpose of this verified collection of datasets is to be independent of changes made to the datasets, as MPEG does not own these datasets.</w:t>
      </w:r>
    </w:p>
    <w:p w14:paraId="572BC34C" w14:textId="77777777" w:rsidR="00CE7E75" w:rsidRDefault="0086609E">
      <w:pPr>
        <w:rPr>
          <w:rFonts w:eastAsia="Calibri"/>
        </w:rPr>
      </w:pPr>
      <w:r>
        <w:rPr>
          <w:rFonts w:eastAsia="Calibri"/>
        </w:rPr>
        <w:t>Access credentials to the datasets and inference scripts will also be distributed to other interested parties upon email request.</w:t>
      </w:r>
    </w:p>
    <w:p w14:paraId="4A58A56C" w14:textId="7377266E" w:rsidR="00CE7E75" w:rsidRDefault="0086609E">
      <w:pPr>
        <w:rPr>
          <w:rFonts w:eastAsia="SimSun"/>
          <w:lang w:eastAsia="zh-CN"/>
        </w:rPr>
      </w:pPr>
      <w:r>
        <w:rPr>
          <w:rFonts w:eastAsia="Calibri"/>
        </w:rPr>
        <w:t xml:space="preserve">An overview of the datasets to be used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B</w:t>
      </w:r>
      <w:r w:rsidRPr="00846D2A">
        <w:rPr>
          <w:rFonts w:eastAsia="Calibri"/>
        </w:rPr>
        <w:t>.</w:t>
      </w:r>
    </w:p>
    <w:p w14:paraId="45CEFA00" w14:textId="77777777" w:rsidR="00497B04" w:rsidRDefault="0086609E" w:rsidP="00497B04">
      <w:pPr>
        <w:rPr>
          <w:rFonts w:eastAsia="SimSun"/>
          <w:bCs/>
          <w:lang w:eastAsia="zh-CN"/>
        </w:rPr>
      </w:pPr>
      <w:r>
        <w:rPr>
          <w:rFonts w:eastAsia="Calibri"/>
        </w:rPr>
        <w:t xml:space="preserve">Information on how to access the datasets </w:t>
      </w:r>
      <w:r w:rsidR="00497B04">
        <w:rPr>
          <w:rFonts w:eastAsia="Calibri"/>
        </w:rPr>
        <w:t>are as follows:</w:t>
      </w:r>
    </w:p>
    <w:p w14:paraId="07AF9399" w14:textId="5B30AB2B" w:rsidR="00ED6F92" w:rsidRDefault="00ED6F92" w:rsidP="00497B04">
      <w:pPr>
        <w:rPr>
          <w:lang w:val="en-GB"/>
        </w:rPr>
      </w:pPr>
      <w:r>
        <w:rPr>
          <w:lang w:val="en-GB"/>
        </w:rPr>
        <w:t xml:space="preserve">The following files and data are provided for </w:t>
      </w:r>
      <w:r w:rsidR="00946CED">
        <w:rPr>
          <w:lang w:val="en-GB"/>
        </w:rPr>
        <w:t>proponents</w:t>
      </w:r>
      <w:r>
        <w:rPr>
          <w:lang w:val="en-GB"/>
        </w:rPr>
        <w:t xml:space="preserve"> to assist with local feature anchor generation and </w:t>
      </w:r>
      <w:proofErr w:type="spellStart"/>
      <w:r>
        <w:rPr>
          <w:lang w:val="en-GB"/>
        </w:rPr>
        <w:t>CfP</w:t>
      </w:r>
      <w:proofErr w:type="spellEnd"/>
      <w:r>
        <w:rPr>
          <w:lang w:val="en-GB"/>
        </w:rPr>
        <w:t xml:space="preserve"> response simulations:</w:t>
      </w:r>
    </w:p>
    <w:p w14:paraId="2E77D658" w14:textId="68D35FEB" w:rsidR="00ED6F92" w:rsidRDefault="00ED6F92" w:rsidP="00ED6F92">
      <w:pPr>
        <w:pStyle w:val="ListParagraph"/>
        <w:numPr>
          <w:ilvl w:val="0"/>
          <w:numId w:val="8"/>
        </w:numPr>
        <w:rPr>
          <w:lang w:val="en-GB"/>
        </w:rPr>
      </w:pPr>
      <w:r>
        <w:rPr>
          <w:lang w:val="en-GB"/>
        </w:rPr>
        <w:t>Video/image datasets with accompanying ground truth</w:t>
      </w:r>
      <w:r w:rsidR="003D0A43">
        <w:rPr>
          <w:lang w:val="en-GB"/>
        </w:rPr>
        <w:t xml:space="preserve"> (ground truth may be included with the corresponding feature anchor package)</w:t>
      </w:r>
    </w:p>
    <w:p w14:paraId="544CFF80" w14:textId="2B26A03E" w:rsidR="00ED6F92" w:rsidRPr="008C4438" w:rsidRDefault="00ED6F92" w:rsidP="00ED6F92">
      <w:pPr>
        <w:pStyle w:val="ListParagraph"/>
        <w:numPr>
          <w:ilvl w:val="0"/>
          <w:numId w:val="8"/>
        </w:numPr>
        <w:rPr>
          <w:lang w:val="en-GB"/>
        </w:rPr>
      </w:pPr>
      <w:r w:rsidRPr="008C4438">
        <w:rPr>
          <w:lang w:val="en-GB"/>
        </w:rPr>
        <w:t>Feature anchor packages</w:t>
      </w:r>
    </w:p>
    <w:p w14:paraId="03DE2B1E" w14:textId="2CD8905D" w:rsidR="00ED6F92" w:rsidRPr="008C4438" w:rsidRDefault="00ED6F92" w:rsidP="00ED6F92">
      <w:pPr>
        <w:pStyle w:val="ListParagraph"/>
        <w:numPr>
          <w:ilvl w:val="0"/>
          <w:numId w:val="8"/>
        </w:numPr>
        <w:rPr>
          <w:lang w:val="en-GB"/>
        </w:rPr>
      </w:pPr>
      <w:r w:rsidRPr="008C4438">
        <w:rPr>
          <w:lang w:val="en-GB"/>
        </w:rPr>
        <w:t xml:space="preserve">Feature </w:t>
      </w:r>
      <w:r w:rsidR="007710F8">
        <w:rPr>
          <w:lang w:val="en-GB"/>
        </w:rPr>
        <w:t xml:space="preserve">anchor </w:t>
      </w:r>
      <w:r w:rsidRPr="008C4438">
        <w:rPr>
          <w:lang w:val="en-GB"/>
        </w:rPr>
        <w:t>dump packages</w:t>
      </w:r>
    </w:p>
    <w:p w14:paraId="16449EE0" w14:textId="3E794713" w:rsidR="00715EBB" w:rsidRPr="002F0721" w:rsidRDefault="00715EBB" w:rsidP="00ED6F92">
      <w:pPr>
        <w:pStyle w:val="ListParagraph"/>
        <w:numPr>
          <w:ilvl w:val="0"/>
          <w:numId w:val="8"/>
        </w:numPr>
        <w:rPr>
          <w:lang w:val="en-GB"/>
        </w:rPr>
      </w:pPr>
      <w:r w:rsidRPr="007710F8">
        <w:rPr>
          <w:lang w:val="en-GB"/>
        </w:rPr>
        <w:t>Input document template</w:t>
      </w:r>
    </w:p>
    <w:p w14:paraId="11DF8D08" w14:textId="29631E90" w:rsidR="00ED6F92" w:rsidRDefault="00ED6F92" w:rsidP="00497B04">
      <w:pPr>
        <w:rPr>
          <w:lang w:val="en-GB"/>
        </w:rPr>
      </w:pPr>
      <w:r>
        <w:rPr>
          <w:lang w:val="en-GB"/>
        </w:rPr>
        <w:t xml:space="preserve">These are available to all registered </w:t>
      </w:r>
      <w:r w:rsidR="00946CED">
        <w:rPr>
          <w:lang w:val="en-GB"/>
        </w:rPr>
        <w:t>proponents</w:t>
      </w:r>
      <w:r>
        <w:rPr>
          <w:lang w:val="en-GB"/>
        </w:rPr>
        <w:t xml:space="preserve"> at the following location:</w:t>
      </w:r>
    </w:p>
    <w:p w14:paraId="77D49487" w14:textId="2E787C3F" w:rsidR="00ED6F92" w:rsidRPr="00ED6F92" w:rsidRDefault="00ED6F92" w:rsidP="00ED6F92">
      <w:pPr>
        <w:pStyle w:val="ListParagraph"/>
        <w:numPr>
          <w:ilvl w:val="0"/>
          <w:numId w:val="29"/>
        </w:numPr>
        <w:rPr>
          <w:lang w:val="en-GB"/>
        </w:rPr>
      </w:pPr>
      <w:r>
        <w:rPr>
          <w:lang w:val="en-GB"/>
        </w:rPr>
        <w:t>ftp://</w:t>
      </w:r>
      <w:hyperlink r:id="rId20" w:history="1">
        <w:r w:rsidRPr="00ED6F92">
          <w:rPr>
            <w:rStyle w:val="Hyperlink"/>
            <w:lang w:val="en-GB"/>
          </w:rPr>
          <w:t>fcvcm@mpeg.org</w:t>
        </w:r>
      </w:hyperlink>
    </w:p>
    <w:p w14:paraId="3DD1AD59" w14:textId="23DCC657" w:rsidR="00ED6F92" w:rsidRDefault="00ED6F92" w:rsidP="00497B04">
      <w:pPr>
        <w:rPr>
          <w:lang w:val="en-GB"/>
        </w:rPr>
      </w:pPr>
      <w:r>
        <w:rPr>
          <w:lang w:val="en-GB"/>
        </w:rPr>
        <w:t xml:space="preserve">The password for this account is available from the FCVCM </w:t>
      </w:r>
      <w:r w:rsidR="001B2BF3">
        <w:rPr>
          <w:lang w:val="en-GB"/>
        </w:rPr>
        <w:t>co-</w:t>
      </w:r>
      <w:r>
        <w:rPr>
          <w:lang w:val="en-GB"/>
        </w:rPr>
        <w:t>chairs.</w:t>
      </w:r>
    </w:p>
    <w:p w14:paraId="26C82D69" w14:textId="65158229" w:rsidR="00ED6F92" w:rsidRDefault="00ED6F92" w:rsidP="00497B04">
      <w:pPr>
        <w:rPr>
          <w:lang w:val="en-GB"/>
        </w:rPr>
      </w:pPr>
    </w:p>
    <w:p w14:paraId="63BF7428" w14:textId="5B81F8A4" w:rsidR="00674230" w:rsidRDefault="00674230" w:rsidP="00497B04">
      <w:pPr>
        <w:rPr>
          <w:lang w:val="en-GB"/>
        </w:rPr>
      </w:pPr>
      <w:r>
        <w:rPr>
          <w:lang w:val="en-GB"/>
        </w:rPr>
        <w:t>See also Appendices F and H for additional information to facilitate locally regenerating feature anchors.</w:t>
      </w:r>
    </w:p>
    <w:p w14:paraId="2B498DFD" w14:textId="4C06EE7D" w:rsidR="00CE7E75" w:rsidRDefault="00CE7E75">
      <w:pPr>
        <w:rPr>
          <w:rFonts w:eastAsia="SimSun"/>
          <w:lang w:eastAsia="zh-CN"/>
        </w:rPr>
      </w:pPr>
      <w:bookmarkStart w:id="225" w:name="_Toc117729531"/>
      <w:bookmarkEnd w:id="225"/>
    </w:p>
    <w:p w14:paraId="3FD8F0FD" w14:textId="77777777" w:rsidR="00CE7E75" w:rsidRDefault="0086609E">
      <w:pPr>
        <w:pStyle w:val="Heading2"/>
        <w:rPr>
          <w:rFonts w:eastAsia="MS Gothic"/>
          <w:lang w:eastAsia="ja-JP"/>
        </w:rPr>
      </w:pPr>
      <w:bookmarkStart w:id="226" w:name="_Ref90545234"/>
      <w:bookmarkStart w:id="227" w:name="_Toc93051166"/>
      <w:bookmarkStart w:id="228" w:name="_Toc133523697"/>
      <w:r>
        <w:rPr>
          <w:rFonts w:eastAsia="MS Gothic"/>
          <w:lang w:eastAsia="ja-JP"/>
        </w:rPr>
        <w:t>Conduct Objective Evaluations</w:t>
      </w:r>
      <w:bookmarkEnd w:id="226"/>
      <w:bookmarkEnd w:id="227"/>
      <w:bookmarkEnd w:id="228"/>
    </w:p>
    <w:p w14:paraId="00A1E33B" w14:textId="6B330514" w:rsidR="00CE7E75" w:rsidRDefault="0086609E">
      <w:pPr>
        <w:rPr>
          <w:rFonts w:eastAsia="SimSun"/>
          <w:lang w:eastAsia="zh-CN"/>
        </w:rPr>
      </w:pPr>
      <w:r>
        <w:rPr>
          <w:rFonts w:eastAsia="Calibri"/>
        </w:rPr>
        <w:t xml:space="preserve">Proponents must provide the objective measurement of the following parameters. Details on how to measure the following metrics are given in </w:t>
      </w:r>
      <w:r w:rsidRPr="00E95D4A">
        <w:rPr>
          <w:rFonts w:eastAsia="SimSun"/>
          <w:lang w:eastAsia="zh-CN"/>
        </w:rPr>
        <w:t>A</w:t>
      </w:r>
      <w:r w:rsidR="009A6A75">
        <w:rPr>
          <w:rFonts w:eastAsia="SimSun"/>
          <w:lang w:eastAsia="zh-CN"/>
        </w:rPr>
        <w:t>ppendix</w:t>
      </w:r>
      <w:r w:rsidRPr="00E95D4A">
        <w:rPr>
          <w:rFonts w:eastAsia="SimSun"/>
          <w:lang w:eastAsia="zh-CN"/>
        </w:rPr>
        <w:t xml:space="preserve"> C</w:t>
      </w:r>
      <w:r>
        <w:rPr>
          <w:rFonts w:eastAsia="Calibri"/>
        </w:rPr>
        <w:t>.</w:t>
      </w:r>
    </w:p>
    <w:p w14:paraId="5D970AF9" w14:textId="77777777" w:rsidR="00CE7E75" w:rsidRDefault="0086609E">
      <w:pPr>
        <w:rPr>
          <w:rFonts w:eastAsia="Calibri"/>
        </w:rPr>
      </w:pPr>
      <w:r>
        <w:rPr>
          <w:rFonts w:eastAsia="Calibri"/>
        </w:rPr>
        <w:t>The main evaluation metrics are:</w:t>
      </w:r>
    </w:p>
    <w:p w14:paraId="068CE9AC" w14:textId="681EA299" w:rsidR="00CE7E75" w:rsidRDefault="0086609E">
      <w:pPr>
        <w:numPr>
          <w:ilvl w:val="0"/>
          <w:numId w:val="10"/>
        </w:numPr>
        <w:spacing w:before="0" w:after="0"/>
        <w:contextualSpacing/>
        <w:rPr>
          <w:rFonts w:eastAsia="Calibri"/>
        </w:rPr>
      </w:pPr>
      <w:r>
        <w:rPr>
          <w:rFonts w:eastAsia="Calibri"/>
        </w:rPr>
        <w:t>machine vision task performance</w:t>
      </w:r>
      <w:r w:rsidR="00222CE2">
        <w:rPr>
          <w:rFonts w:eastAsia="Calibri"/>
        </w:rPr>
        <w:t xml:space="preserve"> (</w:t>
      </w:r>
      <w:proofErr w:type="spellStart"/>
      <w:r w:rsidR="00222CE2">
        <w:rPr>
          <w:rFonts w:eastAsia="Calibri"/>
        </w:rPr>
        <w:t>mAP</w:t>
      </w:r>
      <w:proofErr w:type="spellEnd"/>
      <w:r w:rsidR="00222CE2">
        <w:rPr>
          <w:rFonts w:eastAsia="Calibri"/>
        </w:rPr>
        <w:t xml:space="preserve"> or MOTA), and</w:t>
      </w:r>
    </w:p>
    <w:p w14:paraId="66ED2A0C" w14:textId="5F5AE526" w:rsidR="00CE7E75" w:rsidRDefault="00222CE2">
      <w:pPr>
        <w:numPr>
          <w:ilvl w:val="0"/>
          <w:numId w:val="10"/>
        </w:numPr>
        <w:spacing w:before="0" w:after="0"/>
        <w:contextualSpacing/>
        <w:rPr>
          <w:rFonts w:eastAsia="Calibri"/>
        </w:rPr>
      </w:pPr>
      <w:r>
        <w:rPr>
          <w:rFonts w:eastAsia="Calibri"/>
        </w:rPr>
        <w:t>rate (</w:t>
      </w:r>
      <w:r w:rsidR="0086609E">
        <w:rPr>
          <w:rFonts w:eastAsia="Calibri"/>
        </w:rPr>
        <w:t>bitrate</w:t>
      </w:r>
      <w:r>
        <w:rPr>
          <w:rFonts w:eastAsia="Calibri"/>
        </w:rPr>
        <w:t xml:space="preserve"> or </w:t>
      </w:r>
      <w:r w:rsidR="00A43C61">
        <w:rPr>
          <w:rFonts w:eastAsia="Calibri"/>
        </w:rPr>
        <w:t>BPP</w:t>
      </w:r>
      <w:r>
        <w:rPr>
          <w:rFonts w:eastAsia="Calibri"/>
        </w:rPr>
        <w:t>).</w:t>
      </w:r>
    </w:p>
    <w:p w14:paraId="337301E6" w14:textId="77777777" w:rsidR="00CE7E75" w:rsidRDefault="0086609E">
      <w:pPr>
        <w:rPr>
          <w:rFonts w:eastAsia="Calibri"/>
        </w:rPr>
      </w:pPr>
      <w:r>
        <w:rPr>
          <w:rFonts w:eastAsia="Calibri"/>
        </w:rPr>
        <w:t>The following metrics shall be reported to provide additional information about the proposal and may be used in selecting the technology for the reference model:</w:t>
      </w:r>
    </w:p>
    <w:p w14:paraId="5E1CB1D7" w14:textId="219878FC"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decoder runtimes</w:t>
      </w:r>
      <w:r w:rsidR="00306BF1">
        <w:rPr>
          <w:rFonts w:eastAsia="Calibri"/>
          <w:vertAlign w:val="superscript"/>
        </w:rPr>
        <w:t>1</w:t>
      </w:r>
    </w:p>
    <w:p w14:paraId="0DDF646B" w14:textId="52029BEF" w:rsidR="00CE7E75" w:rsidRPr="00860C67" w:rsidRDefault="0086609E">
      <w:pPr>
        <w:numPr>
          <w:ilvl w:val="0"/>
          <w:numId w:val="10"/>
        </w:numPr>
        <w:spacing w:before="0" w:after="0"/>
        <w:contextualSpacing/>
        <w:rPr>
          <w:rFonts w:eastAsia="Calibri"/>
        </w:rPr>
      </w:pPr>
      <w:r w:rsidRPr="00860C67">
        <w:rPr>
          <w:rFonts w:eastAsia="Calibri"/>
        </w:rPr>
        <w:t xml:space="preserve">decoder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4E1C1225" w14:textId="72BADB8B"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encoder runtimes</w:t>
      </w:r>
      <w:r w:rsidR="00306BF1">
        <w:rPr>
          <w:rFonts w:eastAsia="Calibri"/>
          <w:vertAlign w:val="superscript"/>
        </w:rPr>
        <w:t>1</w:t>
      </w:r>
    </w:p>
    <w:p w14:paraId="25F0F4E7" w14:textId="32A66453" w:rsidR="00CE7E75" w:rsidRPr="00860C67" w:rsidRDefault="0086609E">
      <w:pPr>
        <w:numPr>
          <w:ilvl w:val="0"/>
          <w:numId w:val="10"/>
        </w:numPr>
        <w:spacing w:before="0" w:after="0"/>
        <w:contextualSpacing/>
        <w:rPr>
          <w:rFonts w:eastAsia="Calibri"/>
        </w:rPr>
      </w:pPr>
      <w:r w:rsidRPr="00860C67">
        <w:rPr>
          <w:rFonts w:eastAsia="Calibri"/>
        </w:rPr>
        <w:t xml:space="preserve">encoder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7EDFDBDF" w14:textId="77777777" w:rsidR="00D15569" w:rsidRPr="00D15569" w:rsidRDefault="00D15569" w:rsidP="00D15569">
      <w:pPr>
        <w:spacing w:before="0" w:after="0"/>
        <w:contextualSpacing/>
        <w:rPr>
          <w:rFonts w:eastAsia="Calibri"/>
        </w:rPr>
      </w:pPr>
    </w:p>
    <w:p w14:paraId="00AE20E6" w14:textId="535606F5" w:rsidR="00306BF1" w:rsidRDefault="00306BF1" w:rsidP="00D15569">
      <w:pPr>
        <w:spacing w:before="0" w:after="0"/>
        <w:contextualSpacing/>
        <w:rPr>
          <w:rFonts w:eastAsia="Calibri"/>
        </w:rPr>
      </w:pPr>
      <w:r>
        <w:rPr>
          <w:rFonts w:eastAsia="Calibri"/>
        </w:rPr>
        <w:lastRenderedPageBreak/>
        <w:t xml:space="preserve">Note 1: </w:t>
      </w:r>
      <w:r w:rsidR="003C11C1">
        <w:rPr>
          <w:rFonts w:eastAsia="Calibri"/>
        </w:rPr>
        <w:t>Includes f</w:t>
      </w:r>
      <w:r>
        <w:rPr>
          <w:rFonts w:eastAsia="Calibri"/>
        </w:rPr>
        <w:t>eature conversion stage (if any</w:t>
      </w:r>
      <w:r w:rsidR="00AC75CB">
        <w:rPr>
          <w:rFonts w:eastAsia="Calibri"/>
        </w:rPr>
        <w:t>, e.g., added trained layers or other processing</w:t>
      </w:r>
      <w:r>
        <w:rPr>
          <w:rFonts w:eastAsia="Calibri"/>
        </w:rPr>
        <w:t>) and codec stage</w:t>
      </w:r>
      <w:r w:rsidR="00AC75CB">
        <w:rPr>
          <w:rFonts w:eastAsia="Calibri"/>
        </w:rPr>
        <w:t xml:space="preserve"> (if any, </w:t>
      </w:r>
      <w:r>
        <w:rPr>
          <w:rFonts w:eastAsia="Calibri"/>
        </w:rPr>
        <w:t>e.g., VTM).</w:t>
      </w:r>
      <w:r w:rsidR="00B94C40">
        <w:rPr>
          <w:rFonts w:eastAsia="Calibri"/>
        </w:rPr>
        <w:t xml:space="preserve"> Where a stage is not applicable to the response, runtime cells for that stage shall be populated with ‘0’ values.</w:t>
      </w:r>
    </w:p>
    <w:p w14:paraId="106C9FF5" w14:textId="40929CDD" w:rsidR="00661DCA" w:rsidRPr="00D15569" w:rsidRDefault="00D15569" w:rsidP="00D15569">
      <w:pPr>
        <w:spacing w:before="0" w:after="0"/>
        <w:contextualSpacing/>
        <w:rPr>
          <w:rFonts w:eastAsia="Calibri"/>
        </w:rPr>
      </w:pPr>
      <w:r w:rsidRPr="00D15569">
        <w:rPr>
          <w:rFonts w:eastAsia="Calibri"/>
        </w:rPr>
        <w:t xml:space="preserve">Note </w:t>
      </w:r>
      <w:r w:rsidR="00306BF1">
        <w:rPr>
          <w:rFonts w:eastAsia="Calibri"/>
        </w:rPr>
        <w:t>2:</w:t>
      </w:r>
      <w:r w:rsidRPr="00D15569">
        <w:rPr>
          <w:rFonts w:eastAsia="Calibri"/>
        </w:rPr>
        <w:t xml:space="preserve"> </w:t>
      </w:r>
      <w:proofErr w:type="gramStart"/>
      <w:r w:rsidR="00661DCA" w:rsidRPr="00D15569">
        <w:rPr>
          <w:rFonts w:eastAsia="Calibri"/>
        </w:rPr>
        <w:t>For the purpose of</w:t>
      </w:r>
      <w:proofErr w:type="gramEnd"/>
      <w:r w:rsidR="00661DCA" w:rsidRPr="00D15569">
        <w:rPr>
          <w:rFonts w:eastAsia="Calibri"/>
        </w:rPr>
        <w:t xml:space="preserve"> reporting executable size, third-party libraries, e.g., </w:t>
      </w:r>
      <w:r w:rsidR="00540A01">
        <w:rPr>
          <w:rFonts w:eastAsia="Calibri"/>
        </w:rPr>
        <w:t>libraries</w:t>
      </w:r>
      <w:r w:rsidR="00661DCA" w:rsidRPr="00D15569">
        <w:rPr>
          <w:rFonts w:eastAsia="Calibri"/>
        </w:rPr>
        <w:t xml:space="preserve"> installed </w:t>
      </w:r>
      <w:r w:rsidR="00540A01">
        <w:rPr>
          <w:rFonts w:eastAsia="Calibri"/>
        </w:rPr>
        <w:t>from public</w:t>
      </w:r>
      <w:r w:rsidR="00661DCA" w:rsidRPr="00D15569">
        <w:rPr>
          <w:rFonts w:eastAsia="Calibri"/>
        </w:rPr>
        <w:t xml:space="preserve"> ‘pip’ or ‘</w:t>
      </w:r>
      <w:proofErr w:type="spellStart"/>
      <w:r w:rsidR="00661DCA" w:rsidRPr="00D15569">
        <w:rPr>
          <w:rFonts w:eastAsia="Calibri"/>
        </w:rPr>
        <w:t>conda</w:t>
      </w:r>
      <w:proofErr w:type="spellEnd"/>
      <w:r w:rsidR="00661DCA" w:rsidRPr="00D15569">
        <w:rPr>
          <w:rFonts w:eastAsia="Calibri"/>
        </w:rPr>
        <w:t xml:space="preserve">’ </w:t>
      </w:r>
      <w:r w:rsidR="00540A01">
        <w:rPr>
          <w:rFonts w:eastAsia="Calibri"/>
        </w:rPr>
        <w:t xml:space="preserve">repositories </w:t>
      </w:r>
      <w:r w:rsidR="00661DCA" w:rsidRPr="00D15569">
        <w:rPr>
          <w:rFonts w:eastAsia="Calibri"/>
        </w:rPr>
        <w:t xml:space="preserve">are excluded and </w:t>
      </w:r>
      <w:r w:rsidRPr="00D15569">
        <w:rPr>
          <w:rFonts w:eastAsia="Calibri"/>
        </w:rPr>
        <w:t>supporting data</w:t>
      </w:r>
      <w:r>
        <w:rPr>
          <w:rFonts w:eastAsia="Calibri"/>
        </w:rPr>
        <w:t xml:space="preserve"> files</w:t>
      </w:r>
      <w:r w:rsidRPr="00D15569">
        <w:rPr>
          <w:rFonts w:eastAsia="Calibri"/>
        </w:rPr>
        <w:t>, e.g., trained network weights, are included.</w:t>
      </w:r>
      <w:r w:rsidR="00AC75CB">
        <w:rPr>
          <w:rFonts w:eastAsia="Calibri"/>
        </w:rPr>
        <w:t xml:space="preserve"> </w:t>
      </w:r>
      <w:r w:rsidR="00AC75CB" w:rsidRPr="00860C67">
        <w:rPr>
          <w:rFonts w:eastAsia="Calibri"/>
        </w:rPr>
        <w:t>Scripts</w:t>
      </w:r>
      <w:r w:rsidR="00AC75CB">
        <w:rPr>
          <w:rFonts w:eastAsia="Calibri"/>
        </w:rPr>
        <w:t xml:space="preserve"> and executables such as VTM are included.</w:t>
      </w:r>
    </w:p>
    <w:p w14:paraId="27F00521" w14:textId="03B9BE75" w:rsidR="00CE7E75" w:rsidRDefault="0086609E">
      <w:pPr>
        <w:rPr>
          <w:rFonts w:eastAsia="Calibri" w:cs="Arial"/>
        </w:rPr>
      </w:pPr>
      <w:r>
        <w:rPr>
          <w:rFonts w:eastAsia="Calibri" w:cs="Arial"/>
        </w:rPr>
        <w:t xml:space="preserve">A template for the submission of this information is given in </w:t>
      </w:r>
      <w:r>
        <w:rPr>
          <w:rFonts w:eastAsia="SimSun" w:cs="Arial" w:hint="eastAsia"/>
          <w:lang w:eastAsia="zh-CN"/>
        </w:rPr>
        <w:t>the attached excel</w:t>
      </w:r>
      <w:r>
        <w:rPr>
          <w:rFonts w:eastAsia="Calibri" w:cs="Arial"/>
        </w:rPr>
        <w:t>. The proponent shall include a summary of the objective results in the contribution document describing the proposed technology. This shall include a description about the hardware and software environment where the objective evaluation is performed.</w:t>
      </w:r>
    </w:p>
    <w:p w14:paraId="3E019A35" w14:textId="07CC5384" w:rsidR="00CE7E75" w:rsidRDefault="0086609E">
      <w:pPr>
        <w:rPr>
          <w:rFonts w:eastAsia="Calibri" w:cs="Arial"/>
        </w:rPr>
      </w:pPr>
      <w:r w:rsidRPr="002463AC">
        <w:rPr>
          <w:rFonts w:eastAsia="Calibri" w:cs="Arial"/>
        </w:rPr>
        <w:t xml:space="preserve">The performance for the machine tasks shall be evaluated on the same split points </w:t>
      </w:r>
      <w:r w:rsidR="00193986" w:rsidRPr="002463AC">
        <w:rPr>
          <w:rFonts w:eastAsia="Calibri" w:cs="Arial"/>
        </w:rPr>
        <w:t>in the neural network as the corresponding feature anchor</w:t>
      </w:r>
      <w:r w:rsidRPr="002463AC">
        <w:rPr>
          <w:rFonts w:eastAsia="Calibri" w:cs="Arial"/>
        </w:rPr>
        <w:t>.</w:t>
      </w:r>
    </w:p>
    <w:p w14:paraId="5E85A736" w14:textId="77777777" w:rsidR="00CE7E75" w:rsidRDefault="00CE7E75">
      <w:pPr>
        <w:rPr>
          <w:rFonts w:eastAsia="Calibri" w:cs="Arial"/>
        </w:rPr>
      </w:pPr>
    </w:p>
    <w:p w14:paraId="486CB927" w14:textId="54EBA319" w:rsidR="0086609E" w:rsidRPr="00762A56" w:rsidRDefault="0086609E" w:rsidP="00762A56">
      <w:pPr>
        <w:contextualSpacing/>
      </w:pPr>
      <w:r>
        <w:rPr>
          <w:rFonts w:eastAsia="Calibri" w:cs="Arial"/>
        </w:rPr>
        <w:t xml:space="preserve">The performance for the machine vision tasks shall be evaluated using the neural networks </w:t>
      </w:r>
      <w:r w:rsidR="00BE22B9" w:rsidRPr="0071799C">
        <w:rPr>
          <w:rFonts w:eastAsia="Calibri" w:cs="Arial"/>
        </w:rPr>
        <w:t>and split points</w:t>
      </w:r>
      <w:r w:rsidR="00BE22B9">
        <w:rPr>
          <w:rFonts w:eastAsia="Calibri" w:cs="Arial"/>
        </w:rPr>
        <w:t xml:space="preserve"> </w:t>
      </w:r>
      <w:r>
        <w:rPr>
          <w:rFonts w:eastAsia="SimSun" w:cs="Arial" w:hint="eastAsia"/>
          <w:lang w:eastAsia="zh-CN"/>
        </w:rPr>
        <w:t xml:space="preserve">listed </w:t>
      </w:r>
      <w:r w:rsidR="00BE22B9">
        <w:rPr>
          <w:rFonts w:eastAsia="SimSun" w:cs="Arial"/>
          <w:lang w:eastAsia="zh-CN"/>
        </w:rPr>
        <w:t>as</w:t>
      </w:r>
      <w:r>
        <w:rPr>
          <w:rFonts w:eastAsia="SimSun" w:cs="Arial" w:hint="eastAsia"/>
          <w:lang w:eastAsia="zh-CN"/>
        </w:rPr>
        <w:t xml:space="preserve"> follow</w:t>
      </w:r>
      <w:r w:rsidR="00BE22B9">
        <w:rPr>
          <w:rFonts w:eastAsia="SimSun" w:cs="Arial"/>
          <w:lang w:eastAsia="zh-CN"/>
        </w:rPr>
        <w:t>s</w:t>
      </w:r>
      <w:r>
        <w:rPr>
          <w:rFonts w:eastAsia="SimSun" w:cs="Arial" w:hint="eastAsia"/>
          <w:lang w:eastAsia="zh-CN"/>
        </w:rPr>
        <w:t>:</w:t>
      </w:r>
    </w:p>
    <w:p w14:paraId="0E07F4A6" w14:textId="2A782497" w:rsidR="0086609E" w:rsidRDefault="00946CED" w:rsidP="0086609E">
      <w:pPr>
        <w:numPr>
          <w:ilvl w:val="0"/>
          <w:numId w:val="11"/>
        </w:numPr>
        <w:contextualSpacing/>
      </w:pPr>
      <w:r>
        <w:t xml:space="preserve">Instance </w:t>
      </w:r>
      <w:r w:rsidR="0086609E">
        <w:t>Segmentation:</w:t>
      </w:r>
    </w:p>
    <w:p w14:paraId="624131DC" w14:textId="5C4B9C01" w:rsidR="0086609E" w:rsidRDefault="0086609E" w:rsidP="0086609E">
      <w:pPr>
        <w:numPr>
          <w:ilvl w:val="1"/>
          <w:numId w:val="11"/>
        </w:numPr>
        <w:contextualSpacing/>
      </w:pPr>
      <w:r>
        <w:t xml:space="preserve">Mask R-CNN </w:t>
      </w:r>
      <w:r w:rsidR="00EF285E">
        <w:t>[</w:t>
      </w:r>
      <w:r w:rsidR="00EF285E">
        <w:fldChar w:fldCharType="begin"/>
      </w:r>
      <w:r w:rsidR="00EF285E">
        <w:instrText xml:space="preserve"> REF _Ref125042133 \r \h </w:instrText>
      </w:r>
      <w:r w:rsidR="00EF285E">
        <w:fldChar w:fldCharType="separate"/>
      </w:r>
      <w:r w:rsidR="000A5AD8">
        <w:t>2</w:t>
      </w:r>
      <w:r w:rsidR="00EF285E">
        <w:fldChar w:fldCharType="end"/>
      </w:r>
      <w:r w:rsidR="00EF285E">
        <w:t>]</w:t>
      </w:r>
      <w:r>
        <w:t xml:space="preserve"> X101-FPN </w:t>
      </w:r>
      <w:r w:rsidR="003606C4">
        <w:t xml:space="preserve">at the P-layer split point </w:t>
      </w:r>
      <w:r>
        <w:t xml:space="preserve">(part of </w:t>
      </w:r>
      <w:r w:rsidR="00F174ED">
        <w:t>the Detectron2 framework</w:t>
      </w:r>
      <w:r>
        <w:t>)</w:t>
      </w:r>
      <w:r w:rsidR="005027F5">
        <w:t xml:space="preserve"> at the P-layer split point (for </w:t>
      </w:r>
      <w:proofErr w:type="spellStart"/>
      <w:r w:rsidR="005027F5">
        <w:t>OpenImages</w:t>
      </w:r>
      <w:proofErr w:type="spellEnd"/>
      <w:r w:rsidR="005027F5">
        <w:t>, see Appendi</w:t>
      </w:r>
      <w:r w:rsidR="007108F0">
        <w:t>ces E.2 and</w:t>
      </w:r>
      <w:r w:rsidR="005027F5">
        <w:t xml:space="preserve"> F.2)</w:t>
      </w:r>
      <w:r w:rsidR="00317013">
        <w:t>.</w:t>
      </w:r>
    </w:p>
    <w:p w14:paraId="7A22AF8B" w14:textId="0C9D2122" w:rsidR="0086609E" w:rsidRDefault="0086609E" w:rsidP="0086609E">
      <w:pPr>
        <w:numPr>
          <w:ilvl w:val="0"/>
          <w:numId w:val="11"/>
        </w:numPr>
        <w:contextualSpacing/>
      </w:pPr>
      <w:r>
        <w:t>Object tracking:</w:t>
      </w:r>
    </w:p>
    <w:p w14:paraId="1FB5538C" w14:textId="23B82DDC" w:rsidR="0086609E" w:rsidRPr="00762A56" w:rsidRDefault="0086609E" w:rsidP="0086609E">
      <w:pPr>
        <w:numPr>
          <w:ilvl w:val="1"/>
          <w:numId w:val="11"/>
        </w:numPr>
        <w:contextualSpacing/>
        <w:rPr>
          <w:rFonts w:eastAsia="Calibri" w:cs="Arial"/>
        </w:rPr>
      </w:pPr>
      <w:r>
        <w:t>JDE-1088x608</w:t>
      </w:r>
      <w:r w:rsidR="003606C4">
        <w:t xml:space="preserve"> at </w:t>
      </w:r>
      <w:r w:rsidR="00946CED">
        <w:t>layer indices 36, 61, and 74 (</w:t>
      </w:r>
      <w:r w:rsidR="003606C4">
        <w:t xml:space="preserve">the </w:t>
      </w:r>
      <w:r w:rsidR="00946CED">
        <w:t>“</w:t>
      </w:r>
      <w:r w:rsidR="003606C4">
        <w:t>DarkNet-53</w:t>
      </w:r>
      <w:r w:rsidR="00946CED">
        <w:t>”</w:t>
      </w:r>
      <w:r w:rsidR="003606C4">
        <w:t xml:space="preserve"> split point</w:t>
      </w:r>
      <w:r w:rsidR="00946CED">
        <w:t>)</w:t>
      </w:r>
      <w:r w:rsidR="009A7BFA">
        <w:t xml:space="preserve"> (for TVD videos</w:t>
      </w:r>
      <w:r w:rsidR="00690EFC">
        <w:t>, see Appendi</w:t>
      </w:r>
      <w:r w:rsidR="007108F0">
        <w:t>ces</w:t>
      </w:r>
      <w:r w:rsidR="00690EFC">
        <w:t xml:space="preserve"> </w:t>
      </w:r>
      <w:r w:rsidR="007108F0">
        <w:t xml:space="preserve">E.3 and </w:t>
      </w:r>
      <w:r w:rsidR="00690EFC">
        <w:t>F.</w:t>
      </w:r>
      <w:r w:rsidR="005027F5">
        <w:t>1</w:t>
      </w:r>
      <w:r w:rsidR="009A7BFA">
        <w:t xml:space="preserve">) and alternative split point at layers </w:t>
      </w:r>
      <w:r w:rsidR="009A7BFA">
        <w:rPr>
          <w:rFonts w:eastAsia="SimSun"/>
          <w:bCs/>
          <w:szCs w:val="28"/>
          <w:lang w:eastAsia="zh-CN"/>
        </w:rPr>
        <w:t xml:space="preserve">indices 75, 90, and 105 (for </w:t>
      </w:r>
      <w:proofErr w:type="spellStart"/>
      <w:r w:rsidR="009A7BFA">
        <w:rPr>
          <w:rFonts w:eastAsia="SimSun"/>
          <w:bCs/>
          <w:szCs w:val="28"/>
          <w:lang w:eastAsia="zh-CN"/>
        </w:rPr>
        <w:t>HiEve</w:t>
      </w:r>
      <w:proofErr w:type="spellEnd"/>
      <w:r w:rsidR="009A7BFA">
        <w:rPr>
          <w:rFonts w:eastAsia="SimSun"/>
          <w:bCs/>
          <w:szCs w:val="28"/>
          <w:lang w:eastAsia="zh-CN"/>
        </w:rPr>
        <w:t xml:space="preserve"> videos</w:t>
      </w:r>
      <w:r w:rsidR="00690EFC">
        <w:rPr>
          <w:rFonts w:eastAsia="SimSun"/>
          <w:bCs/>
          <w:szCs w:val="28"/>
          <w:lang w:eastAsia="zh-CN"/>
        </w:rPr>
        <w:t>, see Appendi</w:t>
      </w:r>
      <w:r w:rsidR="007108F0">
        <w:rPr>
          <w:rFonts w:eastAsia="SimSun"/>
          <w:bCs/>
          <w:szCs w:val="28"/>
          <w:lang w:eastAsia="zh-CN"/>
        </w:rPr>
        <w:t>ces E.3 and</w:t>
      </w:r>
      <w:r w:rsidR="00690EFC">
        <w:rPr>
          <w:rFonts w:eastAsia="SimSun"/>
          <w:bCs/>
          <w:szCs w:val="28"/>
          <w:lang w:eastAsia="zh-CN"/>
        </w:rPr>
        <w:t xml:space="preserve"> F.5</w:t>
      </w:r>
      <w:r w:rsidR="009A7BFA">
        <w:rPr>
          <w:rFonts w:eastAsia="SimSun"/>
          <w:bCs/>
          <w:szCs w:val="28"/>
          <w:lang w:eastAsia="zh-CN"/>
        </w:rPr>
        <w:t>)</w:t>
      </w:r>
      <w:r w:rsidR="00317013">
        <w:rPr>
          <w:rFonts w:eastAsia="SimSun"/>
          <w:bCs/>
          <w:szCs w:val="28"/>
          <w:lang w:eastAsia="zh-CN"/>
        </w:rPr>
        <w:t>.</w:t>
      </w:r>
    </w:p>
    <w:p w14:paraId="4086265A" w14:textId="709E601F" w:rsidR="00F174ED" w:rsidRPr="002463AC" w:rsidRDefault="00F174ED" w:rsidP="00F174ED">
      <w:pPr>
        <w:numPr>
          <w:ilvl w:val="0"/>
          <w:numId w:val="11"/>
        </w:numPr>
        <w:contextualSpacing/>
        <w:rPr>
          <w:rFonts w:eastAsia="Calibri" w:cs="Arial"/>
        </w:rPr>
      </w:pPr>
      <w:r w:rsidRPr="002463AC">
        <w:t>Object detection</w:t>
      </w:r>
      <w:r w:rsidR="00317013">
        <w:t>:</w:t>
      </w:r>
    </w:p>
    <w:p w14:paraId="1074B365" w14:textId="0370CBE3" w:rsidR="00F174ED" w:rsidRPr="002463AC" w:rsidRDefault="00F174ED">
      <w:pPr>
        <w:numPr>
          <w:ilvl w:val="1"/>
          <w:numId w:val="11"/>
        </w:numPr>
        <w:contextualSpacing/>
        <w:rPr>
          <w:rFonts w:eastAsia="Calibri" w:cs="Arial"/>
        </w:rPr>
      </w:pPr>
      <w:r w:rsidRPr="002463AC">
        <w:t xml:space="preserve">Faster-RCNN X101-FPN (part of </w:t>
      </w:r>
      <w:r w:rsidR="00317013">
        <w:t xml:space="preserve">the </w:t>
      </w:r>
      <w:r w:rsidRPr="002463AC">
        <w:t>Detectron2</w:t>
      </w:r>
      <w:r w:rsidR="00317013">
        <w:t xml:space="preserve"> framework</w:t>
      </w:r>
      <w:r w:rsidRPr="002463AC">
        <w:t>)</w:t>
      </w:r>
      <w:r w:rsidR="005027F5">
        <w:t xml:space="preserve"> at the P-layer split point</w:t>
      </w:r>
      <w:r w:rsidR="00946CED">
        <w:t>, i.e., the same split point as used for instance segmentation,</w:t>
      </w:r>
      <w:r w:rsidR="005027F5">
        <w:t xml:space="preserve"> (for SFU </w:t>
      </w:r>
      <w:r w:rsidR="00855394">
        <w:t xml:space="preserve">see Appendices E.4 and F.4 and for </w:t>
      </w:r>
      <w:proofErr w:type="spellStart"/>
      <w:r w:rsidR="005027F5">
        <w:t>OpenImages</w:t>
      </w:r>
      <w:proofErr w:type="spellEnd"/>
      <w:r w:rsidR="005027F5">
        <w:t xml:space="preserve"> see Appendices </w:t>
      </w:r>
      <w:r w:rsidR="00855394">
        <w:t>E.2</w:t>
      </w:r>
      <w:r w:rsidR="005027F5">
        <w:t xml:space="preserve"> and F.3).</w:t>
      </w:r>
    </w:p>
    <w:p w14:paraId="0A52D2A4" w14:textId="77777777" w:rsidR="00CE7E75" w:rsidRDefault="00CE7E75" w:rsidP="0086609E">
      <w:pPr>
        <w:rPr>
          <w:rFonts w:eastAsia="Calibri" w:cs="Arial"/>
        </w:rPr>
      </w:pPr>
    </w:p>
    <w:p w14:paraId="6FA1A755" w14:textId="77777777" w:rsidR="00CE7E75" w:rsidRDefault="0086609E">
      <w:pPr>
        <w:pStyle w:val="Heading2"/>
        <w:rPr>
          <w:rFonts w:eastAsia="MS Gothic"/>
          <w:lang w:eastAsia="ja-JP"/>
        </w:rPr>
      </w:pPr>
      <w:bookmarkStart w:id="229" w:name="_Toc117876053"/>
      <w:bookmarkStart w:id="230" w:name="_Toc53062045"/>
      <w:bookmarkStart w:id="231" w:name="_Toc53064472"/>
      <w:bookmarkStart w:id="232" w:name="_Toc53064471"/>
      <w:bookmarkStart w:id="233" w:name="_Toc53062046"/>
      <w:bookmarkStart w:id="234" w:name="_Toc90553822"/>
      <w:bookmarkStart w:id="235" w:name="_Toc53557998"/>
      <w:bookmarkStart w:id="236" w:name="_Toc53557999"/>
      <w:bookmarkStart w:id="237" w:name="_Toc93051167"/>
      <w:bookmarkStart w:id="238" w:name="_Ref106352629"/>
      <w:bookmarkStart w:id="239" w:name="_Toc133523698"/>
      <w:bookmarkStart w:id="240" w:name="_Toc93051168"/>
      <w:bookmarkStart w:id="241" w:name="_Toc220647742"/>
      <w:bookmarkEnd w:id="229"/>
      <w:bookmarkEnd w:id="230"/>
      <w:bookmarkEnd w:id="231"/>
      <w:bookmarkEnd w:id="232"/>
      <w:bookmarkEnd w:id="233"/>
      <w:bookmarkEnd w:id="234"/>
      <w:bookmarkEnd w:id="235"/>
      <w:bookmarkEnd w:id="236"/>
      <w:bookmarkEnd w:id="237"/>
      <w:r>
        <w:rPr>
          <w:rFonts w:eastAsia="MS Gothic"/>
          <w:lang w:eastAsia="ja-JP"/>
        </w:rPr>
        <w:t>Details of the Submission</w:t>
      </w:r>
      <w:bookmarkEnd w:id="238"/>
      <w:bookmarkEnd w:id="239"/>
      <w:r>
        <w:rPr>
          <w:rFonts w:eastAsia="MS Gothic"/>
          <w:lang w:eastAsia="ja-JP"/>
        </w:rPr>
        <w:t xml:space="preserve"> </w:t>
      </w:r>
      <w:bookmarkEnd w:id="240"/>
    </w:p>
    <w:p w14:paraId="279D4EFB" w14:textId="2EF17D0E" w:rsidR="00CE7E75" w:rsidRDefault="0086609E">
      <w:pPr>
        <w:rPr>
          <w:rFonts w:eastAsia="Calibri"/>
          <w:lang w:eastAsia="ja-JP"/>
        </w:rPr>
      </w:pPr>
      <w:r>
        <w:rPr>
          <w:rFonts w:eastAsia="Calibri"/>
          <w:lang w:eastAsia="ja-JP"/>
        </w:rPr>
        <w:t xml:space="preserve">Proponents must submit proposal materials no later than the </w:t>
      </w:r>
      <w:r w:rsidR="00946CED">
        <w:rPr>
          <w:rFonts w:eastAsia="Calibri"/>
          <w:lang w:eastAsia="ja-JP"/>
        </w:rPr>
        <w:t xml:space="preserve">submission deadline (see </w:t>
      </w:r>
      <w:r w:rsidR="00946CED">
        <w:rPr>
          <w:rFonts w:eastAsia="Calibri"/>
          <w:lang w:eastAsia="ja-JP"/>
        </w:rPr>
        <w:fldChar w:fldCharType="begin"/>
      </w:r>
      <w:r w:rsidR="00946CED">
        <w:rPr>
          <w:rFonts w:eastAsia="Calibri"/>
          <w:lang w:eastAsia="ja-JP"/>
        </w:rPr>
        <w:instrText xml:space="preserve"> REF _Ref101524679 \h </w:instrText>
      </w:r>
      <w:r w:rsidR="00946CED">
        <w:rPr>
          <w:rFonts w:eastAsia="Calibri"/>
          <w:lang w:eastAsia="ja-JP"/>
        </w:rPr>
      </w:r>
      <w:r w:rsidR="00946CED">
        <w:rPr>
          <w:rFonts w:eastAsia="Calibri"/>
          <w:lang w:eastAsia="ja-JP"/>
        </w:rPr>
        <w:fldChar w:fldCharType="separate"/>
      </w:r>
      <w:r w:rsidR="000A5AD8">
        <w:t xml:space="preserve">Table </w:t>
      </w:r>
      <w:r w:rsidR="000A5AD8">
        <w:rPr>
          <w:noProof/>
        </w:rPr>
        <w:t>1</w:t>
      </w:r>
      <w:r w:rsidR="00946CED">
        <w:rPr>
          <w:rFonts w:eastAsia="Calibri"/>
          <w:lang w:eastAsia="ja-JP"/>
        </w:rPr>
        <w:fldChar w:fldCharType="end"/>
      </w:r>
      <w:r w:rsidR="00946CED">
        <w:rPr>
          <w:rFonts w:eastAsia="Calibri"/>
          <w:lang w:eastAsia="ja-JP"/>
        </w:rPr>
        <w:t>)</w:t>
      </w:r>
      <w:r>
        <w:rPr>
          <w:rFonts w:eastAsia="Calibri"/>
          <w:lang w:eastAsia="ja-JP"/>
        </w:rPr>
        <w:t xml:space="preserve">. The materials shall be submitted via FTP with a site URL and username/password communicated by the </w:t>
      </w:r>
      <w:r w:rsidR="00144CC5">
        <w:rPr>
          <w:rFonts w:eastAsia="Calibri"/>
          <w:lang w:eastAsia="ja-JP"/>
        </w:rPr>
        <w:t>Test</w:t>
      </w:r>
      <w:r>
        <w:rPr>
          <w:rFonts w:eastAsia="Calibri"/>
          <w:lang w:eastAsia="ja-JP"/>
        </w:rPr>
        <w:t xml:space="preserve"> Administrator to all registered proponents. </w:t>
      </w:r>
    </w:p>
    <w:p w14:paraId="10001771" w14:textId="0DB38447" w:rsidR="003606C4" w:rsidRPr="003102E3" w:rsidRDefault="00E2661E" w:rsidP="003606C4">
      <w:pPr>
        <w:rPr>
          <w:rFonts w:eastAsia="Calibri" w:cs="Arial"/>
        </w:rPr>
      </w:pPr>
      <w:r>
        <w:rPr>
          <w:rFonts w:eastAsia="Calibri" w:cs="Arial"/>
          <w:lang w:eastAsia="ja-JP"/>
        </w:rPr>
        <w:fldChar w:fldCharType="begin"/>
      </w:r>
      <w:r>
        <w:rPr>
          <w:rFonts w:eastAsia="Calibri" w:cs="Arial"/>
          <w:lang w:eastAsia="ja-JP"/>
        </w:rPr>
        <w:instrText xml:space="preserve"> REF _Ref132234361 \h </w:instrText>
      </w:r>
      <w:r>
        <w:rPr>
          <w:rFonts w:eastAsia="Calibri" w:cs="Arial"/>
          <w:lang w:eastAsia="ja-JP"/>
        </w:rPr>
      </w:r>
      <w:r>
        <w:rPr>
          <w:rFonts w:eastAsia="Calibri" w:cs="Arial"/>
          <w:lang w:eastAsia="ja-JP"/>
        </w:rPr>
        <w:fldChar w:fldCharType="separate"/>
      </w:r>
      <w:r w:rsidR="000A5AD8">
        <w:t xml:space="preserve">Figure </w:t>
      </w:r>
      <w:r w:rsidR="000A5AD8">
        <w:rPr>
          <w:noProof/>
        </w:rPr>
        <w:t>1</w:t>
      </w:r>
      <w:r>
        <w:rPr>
          <w:rFonts w:eastAsia="Calibri" w:cs="Arial"/>
          <w:lang w:eastAsia="ja-JP"/>
        </w:rPr>
        <w:fldChar w:fldCharType="end"/>
      </w:r>
      <w:r>
        <w:rPr>
          <w:rFonts w:eastAsia="Calibri" w:cs="Arial"/>
          <w:lang w:eastAsia="ja-JP"/>
        </w:rPr>
        <w:t xml:space="preserve"> shows </w:t>
      </w:r>
      <w:r w:rsidR="003606C4" w:rsidRPr="003B7BD1">
        <w:rPr>
          <w:rFonts w:eastAsia="Calibri" w:cs="Arial"/>
          <w:lang w:eastAsia="ja-JP"/>
        </w:rPr>
        <w:t xml:space="preserve">the pipeline of </w:t>
      </w:r>
      <w:r>
        <w:rPr>
          <w:rFonts w:eastAsia="Calibri" w:cs="Arial"/>
          <w:lang w:eastAsia="ja-JP"/>
        </w:rPr>
        <w:t>the encoder and the submitted decoder</w:t>
      </w:r>
      <w:r w:rsidR="003606C4" w:rsidRPr="003102E3">
        <w:rPr>
          <w:rFonts w:eastAsia="Calibri" w:cs="Arial"/>
        </w:rPr>
        <w:t>.</w:t>
      </w:r>
    </w:p>
    <w:p w14:paraId="6E9004DE" w14:textId="3005A84B" w:rsidR="003606C4" w:rsidRDefault="003606C4" w:rsidP="003606C4">
      <w:pPr>
        <w:rPr>
          <w:rFonts w:cs="Arial"/>
        </w:rPr>
      </w:pPr>
    </w:p>
    <w:p w14:paraId="09ED475F" w14:textId="7C04D704" w:rsidR="00227995" w:rsidRPr="003102E3" w:rsidRDefault="00284878" w:rsidP="003606C4">
      <w:pPr>
        <w:rPr>
          <w:rFonts w:cs="Arial"/>
        </w:rPr>
      </w:pPr>
      <w:r>
        <w:rPr>
          <w:rFonts w:cs="Arial"/>
          <w:noProof/>
          <w:lang w:eastAsia="zh-CN"/>
        </w:rPr>
        <w:lastRenderedPageBreak/>
        <w:drawing>
          <wp:inline distT="0" distB="0" distL="0" distR="0" wp14:anchorId="06EFE23F" wp14:editId="6D15E526">
            <wp:extent cx="5940425" cy="23609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360930"/>
                    </a:xfrm>
                    <a:prstGeom prst="rect">
                      <a:avLst/>
                    </a:prstGeom>
                    <a:noFill/>
                    <a:ln>
                      <a:noFill/>
                    </a:ln>
                  </pic:spPr>
                </pic:pic>
              </a:graphicData>
            </a:graphic>
          </wp:inline>
        </w:drawing>
      </w:r>
    </w:p>
    <w:p w14:paraId="75BC67BD" w14:textId="56A611AC" w:rsidR="00E2661E" w:rsidRPr="006257FB" w:rsidRDefault="00E2661E" w:rsidP="00E2661E">
      <w:pPr>
        <w:pStyle w:val="Caption"/>
        <w:rPr>
          <w:rFonts w:cs="Arial"/>
          <w:b w:val="0"/>
          <w:bCs w:val="0"/>
        </w:rPr>
      </w:pPr>
      <w:bookmarkStart w:id="242" w:name="_Ref132234361"/>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1</w:t>
      </w:r>
      <w:r w:rsidRPr="006257FB">
        <w:rPr>
          <w:b w:val="0"/>
          <w:bCs w:val="0"/>
          <w:noProof/>
        </w:rPr>
        <w:fldChar w:fldCharType="end"/>
      </w:r>
      <w:bookmarkEnd w:id="242"/>
      <w:r w:rsidRPr="006257FB">
        <w:rPr>
          <w:b w:val="0"/>
          <w:bCs w:val="0"/>
        </w:rPr>
        <w:t>. Pipeline of proposal (encoder and submitted decoder).</w:t>
      </w:r>
    </w:p>
    <w:p w14:paraId="7CBB09F9" w14:textId="71917BA1" w:rsidR="008B7193" w:rsidRDefault="008B7193">
      <w:pPr>
        <w:rPr>
          <w:rFonts w:eastAsia="Calibri"/>
          <w:lang w:eastAsia="ja-JP"/>
        </w:rPr>
      </w:pPr>
      <w:r>
        <w:rPr>
          <w:rFonts w:eastAsia="Calibri"/>
          <w:lang w:eastAsia="ja-JP"/>
        </w:rPr>
        <w:t>The provided decoder is expected to include the neural network task (part 2) as part of the package. The provided decoder will report summary-level data on the reconstructed features</w:t>
      </w:r>
      <w:r w:rsidR="00CA5344">
        <w:rPr>
          <w:rFonts w:eastAsia="Calibri"/>
          <w:lang w:eastAsia="ja-JP"/>
        </w:rPr>
        <w:t xml:space="preserve"> output from the </w:t>
      </w:r>
      <w:r w:rsidR="007C73BC">
        <w:rPr>
          <w:rFonts w:eastAsia="Calibri"/>
          <w:lang w:eastAsia="ja-JP"/>
        </w:rPr>
        <w:t>FC</w:t>
      </w:r>
      <w:r w:rsidR="00CA5344">
        <w:rPr>
          <w:rFonts w:eastAsia="Calibri"/>
          <w:lang w:eastAsia="ja-JP"/>
        </w:rPr>
        <w:t>VCM decoder stage</w:t>
      </w:r>
      <w:r>
        <w:rPr>
          <w:rFonts w:eastAsia="Calibri"/>
          <w:lang w:eastAsia="ja-JP"/>
        </w:rPr>
        <w:t xml:space="preserve"> (per-channel </w:t>
      </w:r>
      <w:r w:rsidR="00614BDB">
        <w:rPr>
          <w:rFonts w:eastAsia="Calibri"/>
          <w:lang w:eastAsia="ja-JP"/>
        </w:rPr>
        <w:t xml:space="preserve">feature map </w:t>
      </w:r>
      <w:r>
        <w:rPr>
          <w:rFonts w:eastAsia="Calibri"/>
          <w:lang w:eastAsia="ja-JP"/>
        </w:rPr>
        <w:t>mean and variance)</w:t>
      </w:r>
      <w:r w:rsidR="0082192C">
        <w:rPr>
          <w:rFonts w:eastAsia="Calibri"/>
          <w:lang w:eastAsia="ja-JP"/>
        </w:rPr>
        <w:t xml:space="preserve"> in the form of a ‘feature dump’</w:t>
      </w:r>
      <w:r>
        <w:rPr>
          <w:rFonts w:eastAsia="Calibri"/>
          <w:lang w:eastAsia="ja-JP"/>
        </w:rPr>
        <w:t>.</w:t>
      </w:r>
      <w:r w:rsidR="00CA5344">
        <w:rPr>
          <w:rFonts w:eastAsia="Calibri"/>
          <w:lang w:eastAsia="ja-JP"/>
        </w:rPr>
        <w:t xml:space="preserve"> See Appendix G for details.</w:t>
      </w:r>
    </w:p>
    <w:p w14:paraId="58EBCAA0" w14:textId="4687E9F2" w:rsidR="00CE7E75" w:rsidRDefault="0086609E">
      <w:pPr>
        <w:rPr>
          <w:rFonts w:eastAsia="Calibri"/>
          <w:lang w:eastAsia="ja-JP"/>
        </w:rPr>
      </w:pPr>
      <w:r>
        <w:rPr>
          <w:rFonts w:eastAsia="Calibri"/>
          <w:lang w:eastAsia="ja-JP"/>
        </w:rPr>
        <w:t xml:space="preserve">The randomly assigned proponent IDs will be delivered to each proponent by the </w:t>
      </w:r>
      <w:r w:rsidR="00144CC5">
        <w:rPr>
          <w:rFonts w:eastAsia="Calibri"/>
          <w:lang w:eastAsia="ja-JP"/>
        </w:rPr>
        <w:t>Test</w:t>
      </w:r>
      <w:r>
        <w:rPr>
          <w:rFonts w:eastAsia="Calibri"/>
          <w:lang w:eastAsia="ja-JP"/>
        </w:rPr>
        <w:t xml:space="preserve"> Administrator, sufficient to permit separate proponent submissions. The assignment of the IDs is confidential so that it is not possible to determine the source of a submission (i.e., name of the proponent) except for the </w:t>
      </w:r>
      <w:r w:rsidR="00144CC5">
        <w:rPr>
          <w:rFonts w:eastAsia="Calibri"/>
          <w:lang w:eastAsia="ja-JP"/>
        </w:rPr>
        <w:t>Test</w:t>
      </w:r>
      <w:r>
        <w:rPr>
          <w:rFonts w:eastAsia="Calibri"/>
          <w:lang w:eastAsia="ja-JP"/>
        </w:rPr>
        <w:t xml:space="preserve"> Administrator and the proponent of that submission. A proponent or a cross-checker must not share any information that may lead to a disclosure of its own or another proponent’s ID, or information that may identify its own or another proponent’s submission otherwise (e.g., information about the method itself)</w:t>
      </w:r>
      <w:r w:rsidR="002F5D77">
        <w:rPr>
          <w:rFonts w:eastAsia="Calibri"/>
          <w:lang w:eastAsia="ja-JP"/>
        </w:rPr>
        <w:t xml:space="preserve"> before the submission of proponent documentation</w:t>
      </w:r>
      <w:r>
        <w:rPr>
          <w:rFonts w:eastAsia="Calibri"/>
          <w:lang w:eastAsia="ja-JP"/>
        </w:rPr>
        <w:t>.</w:t>
      </w:r>
    </w:p>
    <w:p w14:paraId="68C934FD" w14:textId="13EC774E" w:rsidR="00CE7E75" w:rsidRDefault="00364731" w:rsidP="00190CEF">
      <w:pPr>
        <w:rPr>
          <w:rFonts w:eastAsia="Calibri"/>
          <w:lang w:eastAsia="ja-JP"/>
        </w:rPr>
      </w:pPr>
      <w:r>
        <w:rPr>
          <w:rFonts w:eastAsia="Calibri"/>
          <w:lang w:eastAsia="ja-JP"/>
        </w:rPr>
        <w:t xml:space="preserve">Proponents shall produce their own </w:t>
      </w:r>
      <w:r w:rsidR="00A15EAC">
        <w:rPr>
          <w:rFonts w:eastAsia="Calibri"/>
          <w:lang w:eastAsia="ja-JP"/>
        </w:rPr>
        <w:t xml:space="preserve">feature </w:t>
      </w:r>
      <w:r>
        <w:rPr>
          <w:rFonts w:eastAsia="Calibri"/>
          <w:lang w:eastAsia="ja-JP"/>
        </w:rPr>
        <w:t xml:space="preserve">anchor results with </w:t>
      </w:r>
      <w:r w:rsidR="009913EA">
        <w:rPr>
          <w:rFonts w:eastAsia="Calibri"/>
          <w:lang w:eastAsia="ja-JP"/>
        </w:rPr>
        <w:t>runtime</w:t>
      </w:r>
      <w:r>
        <w:rPr>
          <w:rFonts w:eastAsia="Calibri"/>
          <w:lang w:eastAsia="ja-JP"/>
        </w:rPr>
        <w:t>s</w:t>
      </w:r>
      <w:r w:rsidR="009913EA">
        <w:rPr>
          <w:rFonts w:eastAsia="Calibri"/>
          <w:lang w:eastAsia="ja-JP"/>
        </w:rPr>
        <w:t xml:space="preserve"> </w:t>
      </w:r>
      <w:r>
        <w:rPr>
          <w:rFonts w:eastAsia="Calibri"/>
          <w:lang w:eastAsia="ja-JP"/>
        </w:rPr>
        <w:t>captured. The anchor and response runtimes</w:t>
      </w:r>
      <w:r w:rsidR="009913EA">
        <w:rPr>
          <w:rFonts w:eastAsia="Calibri"/>
          <w:lang w:eastAsia="ja-JP"/>
        </w:rPr>
        <w:t xml:space="preserve"> </w:t>
      </w:r>
      <w:r w:rsidR="009913EA" w:rsidRPr="0082192C">
        <w:rPr>
          <w:rFonts w:eastAsia="Calibri"/>
          <w:lang w:eastAsia="ja-JP"/>
        </w:rPr>
        <w:t xml:space="preserve">shall be </w:t>
      </w:r>
      <w:r w:rsidR="00227995" w:rsidRPr="0082192C">
        <w:rPr>
          <w:rFonts w:eastAsia="Calibri"/>
          <w:lang w:eastAsia="ja-JP"/>
        </w:rPr>
        <w:t xml:space="preserve">obtained </w:t>
      </w:r>
      <w:r w:rsidRPr="0082192C">
        <w:rPr>
          <w:rFonts w:eastAsia="Calibri"/>
          <w:lang w:eastAsia="ja-JP"/>
        </w:rPr>
        <w:t>from CPU</w:t>
      </w:r>
      <w:r>
        <w:rPr>
          <w:rFonts w:eastAsia="Calibri"/>
          <w:lang w:eastAsia="ja-JP"/>
        </w:rPr>
        <w:t xml:space="preserve"> execution</w:t>
      </w:r>
      <w:r w:rsidR="009913EA">
        <w:rPr>
          <w:rFonts w:eastAsia="Calibri"/>
          <w:lang w:eastAsia="ja-JP"/>
        </w:rPr>
        <w:t xml:space="preserve"> </w:t>
      </w:r>
      <w:r w:rsidR="00227995">
        <w:rPr>
          <w:rFonts w:eastAsia="Calibri"/>
          <w:lang w:eastAsia="ja-JP"/>
        </w:rPr>
        <w:t xml:space="preserve">with ‘AVX512’ ISA extensions disabled </w:t>
      </w:r>
      <w:r w:rsidR="009913EA">
        <w:rPr>
          <w:rFonts w:eastAsia="Calibri"/>
          <w:lang w:eastAsia="ja-JP"/>
        </w:rPr>
        <w:t xml:space="preserve">and </w:t>
      </w:r>
      <w:r>
        <w:rPr>
          <w:rFonts w:eastAsia="Calibri"/>
          <w:lang w:eastAsia="ja-JP"/>
        </w:rPr>
        <w:t xml:space="preserve">on </w:t>
      </w:r>
      <w:r w:rsidR="009913EA">
        <w:rPr>
          <w:rFonts w:eastAsia="Calibri"/>
          <w:lang w:eastAsia="ja-JP"/>
        </w:rPr>
        <w:t>the same platform</w:t>
      </w:r>
      <w:r>
        <w:rPr>
          <w:rFonts w:eastAsia="Calibri"/>
          <w:lang w:eastAsia="ja-JP"/>
        </w:rPr>
        <w:t xml:space="preserve"> to enable </w:t>
      </w:r>
      <w:r w:rsidR="00227995">
        <w:rPr>
          <w:rFonts w:eastAsia="Calibri"/>
          <w:lang w:eastAsia="ja-JP"/>
        </w:rPr>
        <w:t>encoder time (</w:t>
      </w:r>
      <w:r>
        <w:rPr>
          <w:rFonts w:eastAsia="Calibri"/>
          <w:lang w:eastAsia="ja-JP"/>
        </w:rPr>
        <w:t>ET</w:t>
      </w:r>
      <w:r w:rsidR="00227995">
        <w:rPr>
          <w:rFonts w:eastAsia="Calibri"/>
          <w:lang w:eastAsia="ja-JP"/>
        </w:rPr>
        <w:t>)</w:t>
      </w:r>
      <w:r>
        <w:rPr>
          <w:rFonts w:eastAsia="Calibri"/>
          <w:lang w:eastAsia="ja-JP"/>
        </w:rPr>
        <w:t>/</w:t>
      </w:r>
      <w:r w:rsidR="00227995">
        <w:rPr>
          <w:rFonts w:eastAsia="Calibri"/>
          <w:lang w:eastAsia="ja-JP"/>
        </w:rPr>
        <w:t>decoder time (</w:t>
      </w:r>
      <w:r>
        <w:rPr>
          <w:rFonts w:eastAsia="Calibri"/>
          <w:lang w:eastAsia="ja-JP"/>
        </w:rPr>
        <w:t>DT</w:t>
      </w:r>
      <w:r w:rsidR="00227995">
        <w:rPr>
          <w:rFonts w:eastAsia="Calibri"/>
          <w:lang w:eastAsia="ja-JP"/>
        </w:rPr>
        <w:t>)</w:t>
      </w:r>
      <w:r>
        <w:rPr>
          <w:rFonts w:eastAsia="Calibri"/>
          <w:lang w:eastAsia="ja-JP"/>
        </w:rPr>
        <w:t xml:space="preserve"> ratios to be reported</w:t>
      </w:r>
      <w:r w:rsidR="005B68F1">
        <w:rPr>
          <w:rFonts w:eastAsia="Calibri"/>
          <w:lang w:eastAsia="ja-JP"/>
        </w:rPr>
        <w:t xml:space="preserve"> (see Appendix H</w:t>
      </w:r>
      <w:r w:rsidR="00080D61">
        <w:rPr>
          <w:rFonts w:eastAsia="Calibri"/>
          <w:lang w:eastAsia="ja-JP"/>
        </w:rPr>
        <w:t xml:space="preserve"> and Appendix I</w:t>
      </w:r>
      <w:r w:rsidR="005B68F1">
        <w:rPr>
          <w:rFonts w:eastAsia="Calibri"/>
          <w:lang w:eastAsia="ja-JP"/>
        </w:rPr>
        <w:t>)</w:t>
      </w:r>
      <w:r w:rsidR="009913EA">
        <w:rPr>
          <w:rFonts w:eastAsia="Calibri"/>
          <w:lang w:eastAsia="ja-JP"/>
        </w:rPr>
        <w:t xml:space="preserve">. </w:t>
      </w:r>
      <w:r w:rsidR="009913EA" w:rsidRPr="00E95D4A">
        <w:rPr>
          <w:rFonts w:eastAsia="Calibri"/>
          <w:lang w:eastAsia="ja-JP"/>
        </w:rPr>
        <w:t>Proponents</w:t>
      </w:r>
      <w:r w:rsidR="009913EA">
        <w:rPr>
          <w:rFonts w:eastAsia="Calibri"/>
          <w:lang w:eastAsia="ja-JP"/>
        </w:rPr>
        <w:t xml:space="preserve"> shall report the platform</w:t>
      </w:r>
      <w:r w:rsidR="009913EA" w:rsidRPr="001E26F9">
        <w:rPr>
          <w:rFonts w:eastAsia="Calibri"/>
          <w:lang w:eastAsia="ja-JP"/>
        </w:rPr>
        <w:t xml:space="preserve"> used</w:t>
      </w:r>
      <w:r w:rsidR="009913EA">
        <w:rPr>
          <w:rFonts w:eastAsia="Calibri"/>
          <w:lang w:eastAsia="ja-JP"/>
        </w:rPr>
        <w:t>.</w:t>
      </w:r>
    </w:p>
    <w:p w14:paraId="0A02B816" w14:textId="1F6C5D12" w:rsidR="00CE7E75" w:rsidRDefault="0086609E">
      <w:pPr>
        <w:rPr>
          <w:rFonts w:eastAsia="Calibri"/>
        </w:rPr>
      </w:pPr>
      <w:r>
        <w:rPr>
          <w:rFonts w:eastAsia="Calibri"/>
        </w:rPr>
        <w:t>Proponents shall not manually select nor hardcode the encoder and decoder algorithm or parts of the encoder and/or decoder algorithm according to the testing dataset, test data (input image or video/feature) or machine tasks.</w:t>
      </w:r>
    </w:p>
    <w:p w14:paraId="07CB5D1F" w14:textId="77777777" w:rsidR="008F41B0" w:rsidRDefault="0086609E">
      <w:pPr>
        <w:rPr>
          <w:rFonts w:eastAsia="Calibri"/>
        </w:rPr>
      </w:pPr>
      <w:r>
        <w:rPr>
          <w:rFonts w:eastAsia="Calibri"/>
        </w:rPr>
        <w:t>Post-processing is only allowed if it is part of the decoding process</w:t>
      </w:r>
      <w:r w:rsidR="008F41B0">
        <w:rPr>
          <w:rFonts w:eastAsia="Calibri"/>
        </w:rPr>
        <w:t>.</w:t>
      </w:r>
    </w:p>
    <w:p w14:paraId="77F92EC9" w14:textId="69A7C482" w:rsidR="00CE7E75" w:rsidRDefault="0086609E">
      <w:pPr>
        <w:rPr>
          <w:rFonts w:eastAsia="Calibri"/>
          <w:lang w:eastAsia="ja-JP"/>
        </w:rPr>
      </w:pPr>
      <w:r>
        <w:rPr>
          <w:rFonts w:eastAsia="Calibri"/>
          <w:lang w:eastAsia="ja-JP"/>
        </w:rPr>
        <w:t xml:space="preserve">No images or videos from the </w:t>
      </w:r>
      <w:r w:rsidR="007C73BC">
        <w:rPr>
          <w:rFonts w:eastAsia="Calibri"/>
          <w:lang w:eastAsia="ja-JP"/>
        </w:rPr>
        <w:t>FC</w:t>
      </w:r>
      <w:r>
        <w:rPr>
          <w:rFonts w:eastAsia="Calibri"/>
          <w:lang w:eastAsia="ja-JP"/>
        </w:rPr>
        <w:t>VCM validation datasets shall be used in training. Where a subset of the frames of a video is used for validation, it is not allowed to use other frames of the video for training.</w:t>
      </w:r>
    </w:p>
    <w:p w14:paraId="2D84CE8E" w14:textId="40D53C07" w:rsidR="00CE7E75" w:rsidRDefault="0086609E">
      <w:pPr>
        <w:rPr>
          <w:rFonts w:eastAsia="Calibri"/>
          <w:lang w:eastAsia="ja-JP"/>
        </w:rPr>
      </w:pPr>
      <w:r>
        <w:rPr>
          <w:rFonts w:eastAsia="Calibri"/>
          <w:lang w:eastAsia="ja-JP"/>
        </w:rPr>
        <w:t xml:space="preserve">Proponents shall submit </w:t>
      </w:r>
      <w:r w:rsidR="009913EA">
        <w:rPr>
          <w:rFonts w:eastAsia="Calibri"/>
          <w:lang w:eastAsia="ja-JP"/>
        </w:rPr>
        <w:t xml:space="preserve">proposal materials for all bitrate points on </w:t>
      </w:r>
      <w:r w:rsidR="007D26AE">
        <w:rPr>
          <w:rFonts w:eastAsia="Calibri"/>
          <w:lang w:eastAsia="ja-JP"/>
        </w:rPr>
        <w:t xml:space="preserve">the </w:t>
      </w:r>
      <w:r w:rsidR="009913EA">
        <w:rPr>
          <w:rFonts w:eastAsia="Calibri"/>
          <w:lang w:eastAsia="ja-JP"/>
        </w:rPr>
        <w:t>image dataset and all video dataset</w:t>
      </w:r>
      <w:r w:rsidR="007D26AE">
        <w:rPr>
          <w:rFonts w:eastAsia="Calibri"/>
          <w:lang w:eastAsia="ja-JP"/>
        </w:rPr>
        <w:t>s</w:t>
      </w:r>
      <w:r w:rsidR="009913EA">
        <w:rPr>
          <w:rFonts w:eastAsia="Calibri"/>
          <w:lang w:eastAsia="ja-JP"/>
        </w:rPr>
        <w:t xml:space="preserve">. One </w:t>
      </w:r>
      <w:r>
        <w:rPr>
          <w:rFonts w:eastAsia="Calibri"/>
          <w:lang w:eastAsia="ja-JP"/>
        </w:rPr>
        <w:t xml:space="preserve">bitstream file </w:t>
      </w:r>
      <w:r w:rsidR="009913EA">
        <w:rPr>
          <w:rFonts w:eastAsia="Calibri"/>
          <w:lang w:eastAsia="ja-JP"/>
        </w:rPr>
        <w:t xml:space="preserve">is </w:t>
      </w:r>
      <w:r w:rsidR="00C13E45">
        <w:rPr>
          <w:rFonts w:eastAsia="Calibri"/>
          <w:lang w:eastAsia="ja-JP"/>
        </w:rPr>
        <w:t xml:space="preserve">to be provided </w:t>
      </w:r>
      <w:r>
        <w:rPr>
          <w:rFonts w:eastAsia="Calibri"/>
          <w:lang w:eastAsia="ja-JP"/>
        </w:rPr>
        <w:t xml:space="preserve">for each </w:t>
      </w:r>
      <w:r w:rsidR="001D25DD">
        <w:rPr>
          <w:rFonts w:eastAsia="Calibri"/>
          <w:lang w:eastAsia="ja-JP"/>
        </w:rPr>
        <w:t xml:space="preserve">performance </w:t>
      </w:r>
      <w:r>
        <w:rPr>
          <w:rFonts w:eastAsia="Calibri"/>
          <w:lang w:eastAsia="ja-JP"/>
        </w:rPr>
        <w:t xml:space="preserve">point for each </w:t>
      </w:r>
      <w:r w:rsidR="00C13E45">
        <w:rPr>
          <w:rFonts w:eastAsia="Calibri"/>
          <w:lang w:eastAsia="ja-JP"/>
        </w:rPr>
        <w:t xml:space="preserve">image in </w:t>
      </w:r>
      <w:r w:rsidR="007D26AE">
        <w:rPr>
          <w:rFonts w:eastAsia="Calibri"/>
          <w:lang w:eastAsia="ja-JP"/>
        </w:rPr>
        <w:t>the</w:t>
      </w:r>
      <w:r w:rsidR="00C13E45">
        <w:rPr>
          <w:rFonts w:eastAsia="Calibri"/>
          <w:lang w:eastAsia="ja-JP"/>
        </w:rPr>
        <w:t xml:space="preserve"> image dataset and </w:t>
      </w:r>
      <w:r w:rsidR="007D26AE">
        <w:rPr>
          <w:rFonts w:eastAsia="Calibri"/>
          <w:lang w:eastAsia="ja-JP"/>
        </w:rPr>
        <w:t xml:space="preserve">each </w:t>
      </w:r>
      <w:r w:rsidR="00C13E45">
        <w:rPr>
          <w:rFonts w:eastAsia="Calibri"/>
          <w:lang w:eastAsia="ja-JP"/>
        </w:rPr>
        <w:t xml:space="preserve">video </w:t>
      </w:r>
      <w:r w:rsidR="001D25DD">
        <w:rPr>
          <w:rFonts w:eastAsia="Calibri"/>
          <w:lang w:eastAsia="ja-JP"/>
        </w:rPr>
        <w:t xml:space="preserve">performance point </w:t>
      </w:r>
      <w:r w:rsidR="00C13E45">
        <w:rPr>
          <w:rFonts w:eastAsia="Calibri"/>
          <w:lang w:eastAsia="ja-JP"/>
        </w:rPr>
        <w:t>in each video dataset.</w:t>
      </w:r>
    </w:p>
    <w:p w14:paraId="21708D02" w14:textId="39179FC5" w:rsidR="001D25DD" w:rsidRDefault="001D25DD">
      <w:pPr>
        <w:rPr>
          <w:rFonts w:eastAsia="Calibri"/>
          <w:lang w:eastAsia="ja-JP"/>
        </w:rPr>
      </w:pPr>
      <w:r>
        <w:rPr>
          <w:rFonts w:eastAsia="Calibri"/>
          <w:lang w:eastAsia="ja-JP"/>
        </w:rPr>
        <w:t xml:space="preserve">Results shall be provided for the following datasets </w:t>
      </w:r>
      <w:r w:rsidR="00121CFA">
        <w:rPr>
          <w:rFonts w:eastAsia="Calibri"/>
          <w:lang w:eastAsia="ja-JP"/>
        </w:rPr>
        <w:t xml:space="preserve">performing the indicated </w:t>
      </w:r>
      <w:proofErr w:type="gramStart"/>
      <w:r>
        <w:rPr>
          <w:rFonts w:eastAsia="Calibri"/>
          <w:lang w:eastAsia="ja-JP"/>
        </w:rPr>
        <w:t>tasks</w:t>
      </w:r>
      <w:proofErr w:type="gramEnd"/>
    </w:p>
    <w:p w14:paraId="5AF4E90A" w14:textId="3D45F631"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w:t>
      </w:r>
      <w:r w:rsidR="00946CED">
        <w:rPr>
          <w:rFonts w:eastAsia="Calibri"/>
          <w:lang w:eastAsia="ja-JP"/>
        </w:rPr>
        <w:t xml:space="preserve">instance </w:t>
      </w:r>
      <w:r>
        <w:rPr>
          <w:rFonts w:eastAsia="Calibri"/>
          <w:lang w:eastAsia="ja-JP"/>
        </w:rPr>
        <w:t>segmentation)</w:t>
      </w:r>
      <w:r w:rsidR="00317013">
        <w:rPr>
          <w:rFonts w:eastAsia="Calibri"/>
          <w:lang w:eastAsia="ja-JP"/>
        </w:rPr>
        <w:t>,</w:t>
      </w:r>
    </w:p>
    <w:p w14:paraId="009CFB1B" w14:textId="6DA4C310"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(object detection)</w:t>
      </w:r>
      <w:r w:rsidR="00317013">
        <w:rPr>
          <w:rFonts w:eastAsia="Calibri"/>
          <w:lang w:eastAsia="ja-JP"/>
        </w:rPr>
        <w:t>,</w:t>
      </w:r>
    </w:p>
    <w:p w14:paraId="2159DF73" w14:textId="0633B0FB" w:rsidR="00CE7E75" w:rsidRDefault="0086609E">
      <w:pPr>
        <w:numPr>
          <w:ilvl w:val="0"/>
          <w:numId w:val="12"/>
        </w:numPr>
        <w:spacing w:before="0" w:after="0"/>
        <w:contextualSpacing/>
        <w:rPr>
          <w:rFonts w:eastAsia="Calibri"/>
          <w:lang w:eastAsia="ja-JP"/>
        </w:rPr>
      </w:pPr>
      <w:r>
        <w:rPr>
          <w:rFonts w:eastAsia="Calibri"/>
          <w:lang w:eastAsia="ja-JP"/>
        </w:rPr>
        <w:t>TVD (object tracking)</w:t>
      </w:r>
      <w:r w:rsidR="00317013">
        <w:rPr>
          <w:rFonts w:eastAsia="Calibri"/>
          <w:lang w:eastAsia="ja-JP"/>
        </w:rPr>
        <w:t>,</w:t>
      </w:r>
    </w:p>
    <w:p w14:paraId="0FDE11CD" w14:textId="25CF6D9E" w:rsidR="00CE7E75" w:rsidRPr="004F7555" w:rsidRDefault="00C13E45">
      <w:pPr>
        <w:numPr>
          <w:ilvl w:val="0"/>
          <w:numId w:val="12"/>
        </w:numPr>
        <w:spacing w:before="0" w:after="0"/>
        <w:contextualSpacing/>
        <w:rPr>
          <w:rFonts w:eastAsia="Calibri"/>
          <w:lang w:eastAsia="ja-JP"/>
        </w:rPr>
      </w:pPr>
      <w:proofErr w:type="spellStart"/>
      <w:r>
        <w:rPr>
          <w:rFonts w:eastAsia="Calibri"/>
          <w:lang w:eastAsia="ja-JP"/>
        </w:rPr>
        <w:lastRenderedPageBreak/>
        <w:t>H</w:t>
      </w:r>
      <w:r w:rsidR="0086609E" w:rsidRPr="00BB7F32">
        <w:rPr>
          <w:rFonts w:eastAsia="Calibri"/>
          <w:lang w:eastAsia="ja-JP"/>
        </w:rPr>
        <w:t>i</w:t>
      </w:r>
      <w:r>
        <w:rPr>
          <w:rFonts w:eastAsia="Calibri"/>
          <w:lang w:eastAsia="ja-JP"/>
        </w:rPr>
        <w:t>E</w:t>
      </w:r>
      <w:r w:rsidR="0086609E" w:rsidRPr="004F7555">
        <w:rPr>
          <w:rFonts w:eastAsia="Calibri"/>
          <w:lang w:eastAsia="ja-JP"/>
        </w:rPr>
        <w:t>ve</w:t>
      </w:r>
      <w:proofErr w:type="spellEnd"/>
      <w:r w:rsidR="0086609E" w:rsidRPr="004F7555">
        <w:rPr>
          <w:rFonts w:eastAsia="Calibri"/>
          <w:lang w:eastAsia="ja-JP"/>
        </w:rPr>
        <w:t xml:space="preserve"> (object tracking)</w:t>
      </w:r>
      <w:r w:rsidR="00317013">
        <w:rPr>
          <w:rFonts w:eastAsia="Calibri"/>
          <w:lang w:eastAsia="ja-JP"/>
        </w:rPr>
        <w:t>, and</w:t>
      </w:r>
    </w:p>
    <w:p w14:paraId="555DAE57" w14:textId="52EE61D5" w:rsidR="00CE7E75" w:rsidRPr="004F7555" w:rsidRDefault="0086609E">
      <w:pPr>
        <w:numPr>
          <w:ilvl w:val="0"/>
          <w:numId w:val="12"/>
        </w:numPr>
        <w:spacing w:before="0" w:after="0"/>
        <w:contextualSpacing/>
        <w:rPr>
          <w:rFonts w:eastAsia="Calibri"/>
          <w:lang w:eastAsia="ja-JP"/>
        </w:rPr>
      </w:pPr>
      <w:r w:rsidRPr="004F7555">
        <w:rPr>
          <w:rFonts w:eastAsia="Calibri"/>
          <w:lang w:eastAsia="ja-JP"/>
        </w:rPr>
        <w:t>SFU</w:t>
      </w:r>
      <w:r w:rsidR="009A6A75" w:rsidRPr="004F7555">
        <w:rPr>
          <w:rFonts w:eastAsia="Calibri"/>
          <w:lang w:eastAsia="ja-JP"/>
        </w:rPr>
        <w:t>-HW</w:t>
      </w:r>
      <w:r w:rsidR="00C13E45" w:rsidRPr="004F7555">
        <w:rPr>
          <w:rFonts w:eastAsia="Calibri"/>
          <w:lang w:eastAsia="ja-JP"/>
        </w:rPr>
        <w:t xml:space="preserve"> (object detection)</w:t>
      </w:r>
      <w:r w:rsidR="00317013">
        <w:rPr>
          <w:rFonts w:eastAsia="Calibri"/>
          <w:lang w:eastAsia="ja-JP"/>
        </w:rPr>
        <w:t>.</w:t>
      </w:r>
    </w:p>
    <w:p w14:paraId="4BAA86E5" w14:textId="27AF2BA5" w:rsidR="004F7555" w:rsidRDefault="00C13E45">
      <w:pPr>
        <w:rPr>
          <w:rFonts w:eastAsia="Calibri"/>
          <w:lang w:eastAsia="ja-JP"/>
        </w:rPr>
      </w:pPr>
      <w:r>
        <w:rPr>
          <w:rFonts w:eastAsia="Calibri"/>
          <w:lang w:eastAsia="ja-JP"/>
        </w:rPr>
        <w:t xml:space="preserve">The proponent is to provide a ‘decoder package’ that executes the </w:t>
      </w:r>
      <w:r w:rsidR="007C73BC">
        <w:rPr>
          <w:rFonts w:eastAsia="Calibri"/>
          <w:lang w:eastAsia="ja-JP"/>
        </w:rPr>
        <w:t>FC</w:t>
      </w:r>
      <w:r>
        <w:rPr>
          <w:rFonts w:eastAsia="Calibri"/>
          <w:lang w:eastAsia="ja-JP"/>
        </w:rPr>
        <w:t xml:space="preserve">VCM </w:t>
      </w:r>
      <w:r w:rsidR="004F7555">
        <w:rPr>
          <w:rFonts w:eastAsia="Calibri"/>
          <w:lang w:eastAsia="ja-JP"/>
        </w:rPr>
        <w:t>de</w:t>
      </w:r>
      <w:r>
        <w:rPr>
          <w:rFonts w:eastAsia="Calibri"/>
          <w:lang w:eastAsia="ja-JP"/>
        </w:rPr>
        <w:t>coder and the remainder of the neural network, i.e., NN Part 2</w:t>
      </w:r>
      <w:r w:rsidR="007F5D59">
        <w:rPr>
          <w:rFonts w:eastAsia="Calibri"/>
          <w:lang w:eastAsia="ja-JP"/>
        </w:rPr>
        <w:t xml:space="preserve">, with </w:t>
      </w:r>
      <w:r w:rsidR="007F5D59" w:rsidRPr="009E7A5D">
        <w:rPr>
          <w:rFonts w:eastAsia="Calibri"/>
          <w:lang w:eastAsia="ja-JP"/>
        </w:rPr>
        <w:t>NN Part 2 corresponding to what was used in the respective feature anchor</w:t>
      </w:r>
      <w:r>
        <w:rPr>
          <w:rFonts w:eastAsia="Calibri"/>
          <w:lang w:eastAsia="ja-JP"/>
        </w:rPr>
        <w:t xml:space="preserve">. </w:t>
      </w:r>
    </w:p>
    <w:p w14:paraId="4335DBA6" w14:textId="0175146C" w:rsidR="004F7555" w:rsidRDefault="004F7555">
      <w:pPr>
        <w:rPr>
          <w:rFonts w:eastAsia="Calibri"/>
          <w:lang w:eastAsia="ja-JP"/>
        </w:rPr>
      </w:pPr>
      <w:r>
        <w:rPr>
          <w:rFonts w:eastAsia="Calibri"/>
          <w:lang w:eastAsia="ja-JP"/>
        </w:rPr>
        <w:t>Evaluation scripts:</w:t>
      </w:r>
    </w:p>
    <w:p w14:paraId="61CC0A19" w14:textId="34CE2573" w:rsidR="004F7555" w:rsidRDefault="004F7555" w:rsidP="004F7555">
      <w:pPr>
        <w:pStyle w:val="ListParagraph"/>
        <w:numPr>
          <w:ilvl w:val="0"/>
          <w:numId w:val="7"/>
        </w:numPr>
        <w:rPr>
          <w:rFonts w:eastAsia="Calibri"/>
          <w:lang w:eastAsia="ja-JP"/>
        </w:rPr>
      </w:pPr>
      <w:r>
        <w:rPr>
          <w:rFonts w:eastAsia="Calibri"/>
          <w:lang w:eastAsia="ja-JP"/>
        </w:rPr>
        <w:t xml:space="preserve">Task performance: </w:t>
      </w:r>
      <w:r w:rsidR="00C13E45" w:rsidRPr="004F7555">
        <w:rPr>
          <w:rFonts w:eastAsia="Calibri"/>
          <w:lang w:eastAsia="ja-JP"/>
        </w:rPr>
        <w:t>The resulting output shall be capable of being evaluated</w:t>
      </w:r>
      <w:r w:rsidRPr="004F7555">
        <w:rPr>
          <w:rFonts w:eastAsia="Calibri"/>
          <w:lang w:eastAsia="ja-JP"/>
        </w:rPr>
        <w:t xml:space="preserve"> for task performance</w:t>
      </w:r>
      <w:r w:rsidR="00C13E45" w:rsidRPr="004F7555">
        <w:rPr>
          <w:rFonts w:eastAsia="Calibri"/>
          <w:lang w:eastAsia="ja-JP"/>
        </w:rPr>
        <w:t xml:space="preserve"> using </w:t>
      </w:r>
      <w:r w:rsidR="00C90CE9" w:rsidRPr="004F7555">
        <w:rPr>
          <w:rFonts w:eastAsia="Calibri"/>
          <w:lang w:eastAsia="ja-JP"/>
        </w:rPr>
        <w:t xml:space="preserve">evaluation </w:t>
      </w:r>
      <w:r w:rsidR="00C13E45" w:rsidRPr="004F7555">
        <w:rPr>
          <w:rFonts w:eastAsia="Calibri"/>
          <w:lang w:eastAsia="ja-JP"/>
        </w:rPr>
        <w:t xml:space="preserve">scripts provided with the corresponding feature anchor. </w:t>
      </w:r>
      <w:r w:rsidR="00365FB2">
        <w:rPr>
          <w:rFonts w:eastAsia="Calibri"/>
          <w:lang w:eastAsia="ja-JP"/>
        </w:rPr>
        <w:t>Changes to the scripts are allowed but shall be described in detail.</w:t>
      </w:r>
    </w:p>
    <w:p w14:paraId="4C79A4E3" w14:textId="2ECCF96B" w:rsidR="004F7555" w:rsidRPr="004F7555" w:rsidRDefault="004F7555" w:rsidP="004F7555">
      <w:pPr>
        <w:pStyle w:val="ListParagraph"/>
        <w:numPr>
          <w:ilvl w:val="0"/>
          <w:numId w:val="7"/>
        </w:numPr>
        <w:rPr>
          <w:rFonts w:eastAsia="Calibri"/>
          <w:lang w:eastAsia="ja-JP"/>
        </w:rPr>
      </w:pPr>
      <w:r>
        <w:rPr>
          <w:rFonts w:eastAsia="Calibri"/>
          <w:lang w:eastAsia="ja-JP"/>
        </w:rPr>
        <w:t>Bitrate/runtime: Proponents may provide their own scripts to extract this information (cross-checkers to verify script operation).</w:t>
      </w:r>
    </w:p>
    <w:p w14:paraId="05F61F08" w14:textId="7540CCFE" w:rsidR="00CE7E75" w:rsidRDefault="00C90CE9">
      <w:pPr>
        <w:rPr>
          <w:rFonts w:eastAsia="Calibri"/>
          <w:lang w:eastAsia="ja-JP"/>
        </w:rPr>
      </w:pPr>
      <w:r>
        <w:rPr>
          <w:rFonts w:eastAsia="Calibri"/>
          <w:lang w:eastAsia="ja-JP"/>
        </w:rPr>
        <w:t xml:space="preserve">Feature data passing through the boundary between the </w:t>
      </w:r>
      <w:r w:rsidR="007C73BC">
        <w:rPr>
          <w:rFonts w:eastAsia="Calibri"/>
          <w:lang w:eastAsia="ja-JP"/>
        </w:rPr>
        <w:t>FC</w:t>
      </w:r>
      <w:r>
        <w:rPr>
          <w:rFonts w:eastAsia="Calibri"/>
          <w:lang w:eastAsia="ja-JP"/>
        </w:rPr>
        <w:t xml:space="preserve">VCM decoder and NN Part 2 shall be logged using the ‘feature dump’ approach as exemplified in the feature anchor package for each dataset and as described in </w:t>
      </w:r>
      <w:r w:rsidRPr="009876CA">
        <w:rPr>
          <w:rFonts w:eastAsia="Calibri"/>
          <w:lang w:eastAsia="ja-JP"/>
        </w:rPr>
        <w:t xml:space="preserve">Appendix </w:t>
      </w:r>
      <w:r w:rsidR="009876CA">
        <w:rPr>
          <w:rFonts w:eastAsia="Calibri"/>
          <w:lang w:eastAsia="ja-JP"/>
        </w:rPr>
        <w:t>G</w:t>
      </w:r>
      <w:r>
        <w:rPr>
          <w:rFonts w:eastAsia="Calibri"/>
          <w:lang w:eastAsia="ja-JP"/>
        </w:rPr>
        <w:t>.</w:t>
      </w:r>
    </w:p>
    <w:p w14:paraId="4E11226A" w14:textId="5EED9AE8" w:rsidR="00CE7E75" w:rsidRDefault="0086609E">
      <w:pPr>
        <w:rPr>
          <w:rFonts w:eastAsia="Calibri"/>
          <w:lang w:eastAsia="ja-JP"/>
        </w:rPr>
      </w:pPr>
      <w:r>
        <w:rPr>
          <w:rFonts w:eastAsia="Calibri"/>
          <w:lang w:eastAsia="ja-JP"/>
        </w:rPr>
        <w:t xml:space="preserve">A diagram describing the expected pipeline of proposals can be found in Figure 1c, 1d and 1e of </w:t>
      </w:r>
      <w:r>
        <w:rPr>
          <w:rFonts w:eastAsia="Calibri"/>
        </w:rPr>
        <w:t>[</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Note that for the input of the </w:t>
      </w:r>
      <w:r w:rsidR="007C73BC">
        <w:rPr>
          <w:rFonts w:eastAsia="Calibri"/>
        </w:rPr>
        <w:t>FC</w:t>
      </w:r>
      <w:r>
        <w:rPr>
          <w:rFonts w:eastAsia="Calibri"/>
        </w:rPr>
        <w:t xml:space="preserve">VCM encoder shall be feature maps rather than image or video, and so are the output of the </w:t>
      </w:r>
      <w:r w:rsidR="007C73BC">
        <w:rPr>
          <w:rFonts w:eastAsia="Calibri"/>
        </w:rPr>
        <w:t>FC</w:t>
      </w:r>
      <w:r>
        <w:rPr>
          <w:rFonts w:eastAsia="Calibri"/>
        </w:rPr>
        <w:t>VCM decoder.</w:t>
      </w:r>
    </w:p>
    <w:p w14:paraId="0764ECFE" w14:textId="447339C1" w:rsidR="00CE7E75" w:rsidRDefault="0086609E">
      <w:pPr>
        <w:rPr>
          <w:rFonts w:eastAsia="Calibri"/>
          <w:lang w:eastAsia="ja-JP"/>
        </w:rPr>
      </w:pPr>
      <w:r>
        <w:rPr>
          <w:rFonts w:eastAsia="Calibri"/>
          <w:lang w:eastAsia="ja-JP"/>
        </w:rPr>
        <w:t>The submission shall contain</w:t>
      </w:r>
      <w:r w:rsidR="001D25DD">
        <w:rPr>
          <w:rFonts w:eastAsia="Calibri"/>
          <w:lang w:eastAsia="ja-JP"/>
        </w:rPr>
        <w:t>:</w:t>
      </w:r>
    </w:p>
    <w:p w14:paraId="5DCB8B72" w14:textId="708F0C86" w:rsidR="0082192C" w:rsidRDefault="001D25DD">
      <w:pPr>
        <w:numPr>
          <w:ilvl w:val="0"/>
          <w:numId w:val="12"/>
        </w:numPr>
        <w:spacing w:before="0" w:after="0"/>
        <w:contextualSpacing/>
        <w:rPr>
          <w:rFonts w:eastAsia="Calibri"/>
          <w:lang w:eastAsia="ja-JP"/>
        </w:rPr>
      </w:pPr>
      <w:r>
        <w:rPr>
          <w:rFonts w:eastAsia="Calibri"/>
          <w:lang w:eastAsia="ja-JP"/>
        </w:rPr>
        <w:t>O</w:t>
      </w:r>
      <w:r w:rsidR="007B3E33">
        <w:rPr>
          <w:rFonts w:eastAsia="Calibri"/>
          <w:lang w:eastAsia="ja-JP"/>
        </w:rPr>
        <w:t>ne</w:t>
      </w:r>
      <w:r w:rsidR="0086609E">
        <w:rPr>
          <w:rFonts w:eastAsia="Calibri"/>
          <w:lang w:eastAsia="ja-JP"/>
        </w:rPr>
        <w:t xml:space="preserve"> </w:t>
      </w:r>
      <w:r w:rsidR="00EF0BB6">
        <w:rPr>
          <w:rFonts w:eastAsia="Calibri"/>
          <w:lang w:eastAsia="ja-JP"/>
        </w:rPr>
        <w:t>archive</w:t>
      </w:r>
      <w:r w:rsidR="0086609E">
        <w:rPr>
          <w:rFonts w:eastAsia="Calibri"/>
          <w:lang w:eastAsia="ja-JP"/>
        </w:rPr>
        <w:t xml:space="preserve"> file </w:t>
      </w:r>
      <w:r w:rsidR="007B3E33">
        <w:rPr>
          <w:rFonts w:eastAsia="Calibri"/>
          <w:lang w:eastAsia="ja-JP"/>
        </w:rPr>
        <w:t xml:space="preserve">per dataset </w:t>
      </w:r>
      <w:r w:rsidR="0086609E">
        <w:rPr>
          <w:rFonts w:eastAsia="Calibri"/>
          <w:lang w:eastAsia="ja-JP"/>
        </w:rPr>
        <w:t>containing compressed bitstreams</w:t>
      </w:r>
      <w:r w:rsidR="0082192C">
        <w:rPr>
          <w:rFonts w:eastAsia="Calibri"/>
          <w:lang w:eastAsia="ja-JP"/>
        </w:rPr>
        <w:t xml:space="preserve"> </w:t>
      </w:r>
      <w:r w:rsidR="0082192C" w:rsidRPr="009E7A5D">
        <w:rPr>
          <w:rFonts w:eastAsia="Calibri"/>
          <w:lang w:eastAsia="ja-JP"/>
        </w:rPr>
        <w:t xml:space="preserve">and decoder package for Linux implementing the </w:t>
      </w:r>
      <w:r w:rsidR="007C73BC">
        <w:rPr>
          <w:rFonts w:eastAsia="Calibri"/>
          <w:lang w:eastAsia="ja-JP"/>
        </w:rPr>
        <w:t>FC</w:t>
      </w:r>
      <w:r w:rsidR="0082192C" w:rsidRPr="009E7A5D">
        <w:rPr>
          <w:rFonts w:eastAsia="Calibri"/>
          <w:lang w:eastAsia="ja-JP"/>
        </w:rPr>
        <w:t>VCM decoder and NN part 2 and evaluation.</w:t>
      </w:r>
    </w:p>
    <w:p w14:paraId="3AE05E00" w14:textId="50A4D2D3" w:rsidR="00496D4A" w:rsidRDefault="00496D4A" w:rsidP="00496D4A">
      <w:pPr>
        <w:numPr>
          <w:ilvl w:val="1"/>
          <w:numId w:val="12"/>
        </w:numPr>
        <w:spacing w:before="0" w:after="0"/>
        <w:contextualSpacing/>
        <w:rPr>
          <w:rFonts w:eastAsia="Calibri"/>
          <w:lang w:eastAsia="ja-JP"/>
        </w:rPr>
      </w:pPr>
      <w:r>
        <w:rPr>
          <w:rFonts w:eastAsia="Calibri"/>
          <w:lang w:eastAsia="ja-JP"/>
        </w:rPr>
        <w:t>For image datasets, one bitstream per image per PP.</w:t>
      </w:r>
    </w:p>
    <w:p w14:paraId="5E38DB98" w14:textId="1C59DDB0" w:rsidR="00496D4A" w:rsidRDefault="00496D4A" w:rsidP="00496D4A">
      <w:pPr>
        <w:numPr>
          <w:ilvl w:val="1"/>
          <w:numId w:val="12"/>
        </w:numPr>
        <w:spacing w:before="0" w:after="0"/>
        <w:contextualSpacing/>
        <w:rPr>
          <w:rFonts w:eastAsia="Calibri"/>
          <w:lang w:eastAsia="ja-JP"/>
        </w:rPr>
      </w:pPr>
      <w:r>
        <w:rPr>
          <w:rFonts w:eastAsia="Calibri"/>
          <w:lang w:eastAsia="ja-JP"/>
        </w:rPr>
        <w:t>For video datasets, one bitstream per video per PP.</w:t>
      </w:r>
    </w:p>
    <w:p w14:paraId="45E477A9" w14:textId="02117DB3" w:rsidR="00CE7E75" w:rsidRDefault="001D25DD">
      <w:pPr>
        <w:numPr>
          <w:ilvl w:val="0"/>
          <w:numId w:val="12"/>
        </w:numPr>
        <w:spacing w:before="0" w:after="0"/>
        <w:contextualSpacing/>
        <w:rPr>
          <w:rFonts w:eastAsia="Calibri"/>
          <w:lang w:eastAsia="ja-JP"/>
        </w:rPr>
      </w:pPr>
      <w:r>
        <w:rPr>
          <w:rFonts w:eastAsia="Calibri"/>
          <w:lang w:eastAsia="ja-JP"/>
        </w:rPr>
        <w:t>O</w:t>
      </w:r>
      <w:r w:rsidR="0082192C">
        <w:rPr>
          <w:rFonts w:eastAsia="Calibri"/>
          <w:lang w:eastAsia="ja-JP"/>
        </w:rPr>
        <w:t>ne archive file per dataset containing</w:t>
      </w:r>
      <w:r w:rsidR="000B39A2">
        <w:rPr>
          <w:rFonts w:eastAsia="Calibri"/>
          <w:lang w:eastAsia="ja-JP"/>
        </w:rPr>
        <w:t xml:space="preserve"> feature dump log files</w:t>
      </w:r>
      <w:r w:rsidR="0082192C">
        <w:rPr>
          <w:rFonts w:eastAsia="Calibri"/>
          <w:lang w:eastAsia="ja-JP"/>
        </w:rPr>
        <w:t>.</w:t>
      </w:r>
    </w:p>
    <w:p w14:paraId="68CF5F61" w14:textId="3FDA094C" w:rsidR="00CE7E75" w:rsidRDefault="001D25DD">
      <w:pPr>
        <w:numPr>
          <w:ilvl w:val="0"/>
          <w:numId w:val="12"/>
        </w:numPr>
        <w:spacing w:before="0" w:after="0"/>
        <w:contextualSpacing/>
        <w:rPr>
          <w:rFonts w:eastAsia="Calibri"/>
          <w:lang w:eastAsia="ja-JP"/>
        </w:rPr>
      </w:pPr>
      <w:r>
        <w:rPr>
          <w:rFonts w:eastAsia="Calibri"/>
          <w:lang w:eastAsia="ja-JP"/>
        </w:rPr>
        <w:t>T</w:t>
      </w:r>
      <w:r w:rsidR="0086609E">
        <w:rPr>
          <w:rFonts w:eastAsia="Calibri"/>
          <w:lang w:eastAsia="ja-JP"/>
        </w:rPr>
        <w:t xml:space="preserve">he reporting template with all </w:t>
      </w:r>
      <w:r w:rsidR="0086609E" w:rsidRPr="007B3E33">
        <w:rPr>
          <w:rFonts w:eastAsia="Calibri"/>
          <w:lang w:eastAsia="ja-JP"/>
        </w:rPr>
        <w:t xml:space="preserve">mandatory </w:t>
      </w:r>
      <w:r w:rsidR="007B3E33">
        <w:rPr>
          <w:rFonts w:eastAsia="Calibri"/>
          <w:lang w:eastAsia="ja-JP"/>
        </w:rPr>
        <w:t xml:space="preserve">rate and task performance </w:t>
      </w:r>
      <w:r w:rsidR="0086609E" w:rsidRPr="007B3E33">
        <w:rPr>
          <w:rFonts w:eastAsia="Calibri"/>
          <w:lang w:eastAsia="ja-JP"/>
        </w:rPr>
        <w:t>information</w:t>
      </w:r>
      <w:r w:rsidR="0086609E">
        <w:rPr>
          <w:rFonts w:eastAsia="Calibri"/>
          <w:lang w:eastAsia="ja-JP"/>
        </w:rPr>
        <w:t xml:space="preserve"> </w:t>
      </w:r>
      <w:r w:rsidR="007B3E33">
        <w:rPr>
          <w:rFonts w:eastAsia="Calibri"/>
          <w:lang w:eastAsia="ja-JP"/>
        </w:rPr>
        <w:t>included</w:t>
      </w:r>
      <w:r>
        <w:rPr>
          <w:rFonts w:eastAsia="Calibri"/>
          <w:lang w:eastAsia="ja-JP"/>
        </w:rPr>
        <w:t>.</w:t>
      </w:r>
    </w:p>
    <w:p w14:paraId="4F26FFB2" w14:textId="73172AA3" w:rsidR="00CE7E75" w:rsidRDefault="001D25DD">
      <w:pPr>
        <w:numPr>
          <w:ilvl w:val="0"/>
          <w:numId w:val="12"/>
        </w:numPr>
        <w:spacing w:before="0" w:after="0"/>
        <w:contextualSpacing/>
        <w:rPr>
          <w:rFonts w:eastAsia="Calibri"/>
          <w:lang w:eastAsia="ja-JP"/>
        </w:rPr>
      </w:pPr>
      <w:r>
        <w:rPr>
          <w:rFonts w:eastAsia="Calibri"/>
          <w:lang w:eastAsia="ja-JP"/>
        </w:rPr>
        <w:t>A</w:t>
      </w:r>
      <w:r w:rsidR="0086609E">
        <w:rPr>
          <w:rFonts w:eastAsia="Calibri"/>
          <w:lang w:eastAsia="ja-JP"/>
        </w:rPr>
        <w:t xml:space="preserve"> short description of how to set up the decoding environment from a clean Linux (e.g., Ubuntu) and </w:t>
      </w:r>
      <w:r w:rsidR="007B3E33">
        <w:rPr>
          <w:rFonts w:eastAsia="Calibri"/>
          <w:lang w:eastAsia="ja-JP"/>
        </w:rPr>
        <w:t xml:space="preserve">scripts to </w:t>
      </w:r>
      <w:r w:rsidR="00EF0BB6">
        <w:rPr>
          <w:rFonts w:eastAsia="Calibri"/>
          <w:lang w:eastAsia="ja-JP"/>
        </w:rPr>
        <w:t xml:space="preserve">run the decoder to </w:t>
      </w:r>
      <w:r w:rsidR="005244AF">
        <w:rPr>
          <w:rFonts w:eastAsia="Calibri"/>
          <w:lang w:eastAsia="ja-JP"/>
        </w:rPr>
        <w:t>decode the bitstreams in the dataset archives</w:t>
      </w:r>
      <w:r w:rsidR="00C13E45">
        <w:rPr>
          <w:rFonts w:eastAsia="Calibri"/>
          <w:lang w:eastAsia="ja-JP"/>
        </w:rPr>
        <w:t>, perform the remainder of the network (NN part 2)</w:t>
      </w:r>
      <w:r w:rsidR="005244AF">
        <w:rPr>
          <w:rFonts w:eastAsia="Calibri"/>
          <w:lang w:eastAsia="ja-JP"/>
        </w:rPr>
        <w:t xml:space="preserve"> and </w:t>
      </w:r>
      <w:r w:rsidR="00BE1E65">
        <w:rPr>
          <w:rFonts w:eastAsia="Calibri"/>
          <w:lang w:eastAsia="ja-JP"/>
        </w:rPr>
        <w:t xml:space="preserve">output </w:t>
      </w:r>
      <w:r w:rsidR="00EF0BB6">
        <w:rPr>
          <w:rFonts w:eastAsia="Calibri"/>
          <w:lang w:eastAsia="ja-JP"/>
        </w:rPr>
        <w:t xml:space="preserve">rate and task performance </w:t>
      </w:r>
      <w:r w:rsidR="005244AF">
        <w:rPr>
          <w:rFonts w:eastAsia="Calibri"/>
          <w:lang w:eastAsia="ja-JP"/>
        </w:rPr>
        <w:t>results</w:t>
      </w:r>
      <w:r w:rsidR="0086609E">
        <w:rPr>
          <w:rFonts w:eastAsia="Calibri"/>
          <w:lang w:eastAsia="ja-JP"/>
        </w:rPr>
        <w:t>.</w:t>
      </w:r>
    </w:p>
    <w:p w14:paraId="262C3B30" w14:textId="56ADE4E7" w:rsidR="00CE7E75" w:rsidRDefault="00BE697F">
      <w:pPr>
        <w:rPr>
          <w:rFonts w:eastAsia="Calibri"/>
          <w:lang w:eastAsia="ja-JP"/>
        </w:rPr>
      </w:pPr>
      <w:r>
        <w:rPr>
          <w:rFonts w:eastAsia="SimSun"/>
          <w:lang w:eastAsia="zh-CN"/>
        </w:rPr>
        <w:t>No identity information should be in any of the submitted files. The submitted files should be marked with the proponent ID in the format of “P&lt;</w:t>
      </w:r>
      <w:r w:rsidRPr="005C7672">
        <w:t xml:space="preserve"> </w:t>
      </w:r>
      <w:proofErr w:type="spellStart"/>
      <w:r w:rsidRPr="005C7672">
        <w:rPr>
          <w:rFonts w:eastAsia="SimSun"/>
          <w:lang w:eastAsia="zh-CN"/>
        </w:rPr>
        <w:t>Proponent_ID</w:t>
      </w:r>
      <w:proofErr w:type="spellEnd"/>
      <w:r>
        <w:rPr>
          <w:rFonts w:eastAsia="SimSun"/>
          <w:lang w:eastAsia="zh-CN"/>
        </w:rPr>
        <w:t xml:space="preserve">&gt;” to help the </w:t>
      </w:r>
      <w:r w:rsidR="000012C3">
        <w:rPr>
          <w:rFonts w:eastAsia="SimSun"/>
          <w:lang w:eastAsia="zh-CN"/>
        </w:rPr>
        <w:t>Test A</w:t>
      </w:r>
      <w:r>
        <w:rPr>
          <w:rFonts w:eastAsia="SimSun"/>
          <w:lang w:eastAsia="zh-CN"/>
        </w:rPr>
        <w:t>dministrator to identify the source of each file.</w:t>
      </w:r>
    </w:p>
    <w:p w14:paraId="09E76D05" w14:textId="0A8C00E3" w:rsidR="00CE7E75" w:rsidRDefault="0086609E">
      <w:pPr>
        <w:pStyle w:val="Heading3"/>
        <w:rPr>
          <w:rFonts w:eastAsia="MS Gothic"/>
          <w:lang w:eastAsia="ja-JP"/>
        </w:rPr>
      </w:pPr>
      <w:bookmarkStart w:id="243" w:name="_Ref133257373"/>
      <w:bookmarkStart w:id="244" w:name="_Toc133523699"/>
      <w:r>
        <w:rPr>
          <w:rFonts w:eastAsia="MS Gothic"/>
          <w:lang w:eastAsia="ja-JP"/>
        </w:rPr>
        <w:t>Submission details for datasets</w:t>
      </w:r>
      <w:bookmarkEnd w:id="243"/>
      <w:bookmarkEnd w:id="244"/>
    </w:p>
    <w:p w14:paraId="62173FB3" w14:textId="4437FC7D" w:rsidR="00D356DF" w:rsidRDefault="003D2C45">
      <w:pPr>
        <w:rPr>
          <w:rFonts w:eastAsia="Calibri"/>
          <w:lang w:eastAsia="ja-JP"/>
        </w:rPr>
      </w:pPr>
      <w:r>
        <w:rPr>
          <w:rFonts w:eastAsia="Calibri"/>
          <w:lang w:eastAsia="ja-JP"/>
        </w:rPr>
        <w:t xml:space="preserve">The response shall provide results for six </w:t>
      </w:r>
      <w:r w:rsidR="006F44D2">
        <w:rPr>
          <w:rFonts w:eastAsia="Calibri"/>
          <w:lang w:eastAsia="ja-JP"/>
        </w:rPr>
        <w:t>“</w:t>
      </w:r>
      <w:r>
        <w:rPr>
          <w:rFonts w:eastAsia="Calibri"/>
          <w:lang w:eastAsia="ja-JP"/>
        </w:rPr>
        <w:t>task performance points</w:t>
      </w:r>
      <w:r w:rsidR="006F44D2">
        <w:rPr>
          <w:rFonts w:eastAsia="Calibri"/>
          <w:lang w:eastAsia="ja-JP"/>
        </w:rPr>
        <w:t>”</w:t>
      </w:r>
      <w:r w:rsidR="001D4544">
        <w:rPr>
          <w:rFonts w:eastAsia="Calibri"/>
          <w:lang w:eastAsia="ja-JP"/>
        </w:rPr>
        <w:t xml:space="preserve"> for each image dataset and for </w:t>
      </w:r>
      <w:r w:rsidR="00607D98">
        <w:rPr>
          <w:rFonts w:eastAsia="Calibri"/>
          <w:lang w:eastAsia="ja-JP"/>
        </w:rPr>
        <w:t xml:space="preserve">each </w:t>
      </w:r>
      <w:r w:rsidR="001D4544">
        <w:rPr>
          <w:rFonts w:eastAsia="Calibri"/>
          <w:lang w:eastAsia="ja-JP"/>
        </w:rPr>
        <w:t>class of each video dataset</w:t>
      </w:r>
      <w:r>
        <w:rPr>
          <w:rFonts w:eastAsia="Calibri"/>
          <w:lang w:eastAsia="ja-JP"/>
        </w:rPr>
        <w:t>. For each task performance point</w:t>
      </w:r>
      <w:r w:rsidR="00A84A41">
        <w:rPr>
          <w:rFonts w:eastAsia="Calibri"/>
          <w:lang w:eastAsia="ja-JP"/>
        </w:rPr>
        <w:t xml:space="preserve"> for each dataset</w:t>
      </w:r>
      <w:r>
        <w:rPr>
          <w:rFonts w:eastAsia="Calibri"/>
          <w:lang w:eastAsia="ja-JP"/>
        </w:rPr>
        <w:t xml:space="preserve">, the achieved task performance shall </w:t>
      </w:r>
      <w:r w:rsidR="00F329BC">
        <w:rPr>
          <w:rFonts w:eastAsia="Calibri"/>
          <w:lang w:eastAsia="ja-JP"/>
        </w:rPr>
        <w:t>lie within a range</w:t>
      </w:r>
      <w:r w:rsidR="00262554">
        <w:rPr>
          <w:rFonts w:eastAsia="Calibri"/>
          <w:lang w:eastAsia="ja-JP"/>
        </w:rPr>
        <w:t xml:space="preserve"> defined by the </w:t>
      </w:r>
      <w:r w:rsidR="00D356DF">
        <w:rPr>
          <w:rFonts w:eastAsia="Calibri"/>
          <w:lang w:eastAsia="ja-JP"/>
        </w:rPr>
        <w:t>boundaries</w:t>
      </w:r>
      <w:r w:rsidR="00A84A41">
        <w:rPr>
          <w:rFonts w:eastAsia="Calibri"/>
          <w:lang w:eastAsia="ja-JP"/>
        </w:rPr>
        <w:t xml:space="preserve"> </w:t>
      </w:r>
      <w:r w:rsidR="00372406">
        <w:rPr>
          <w:rFonts w:eastAsia="Calibri"/>
          <w:lang w:eastAsia="ja-JP"/>
        </w:rPr>
        <w:t xml:space="preserve">and at the granularity </w:t>
      </w:r>
      <w:r w:rsidR="00A84A41">
        <w:rPr>
          <w:rFonts w:eastAsia="Calibri"/>
          <w:lang w:eastAsia="ja-JP"/>
        </w:rPr>
        <w:t xml:space="preserve">as shown in </w:t>
      </w:r>
      <w:r w:rsidR="00372406">
        <w:rPr>
          <w:rFonts w:eastAsia="Calibri"/>
          <w:lang w:eastAsia="ja-JP"/>
        </w:rPr>
        <w:fldChar w:fldCharType="begin"/>
      </w:r>
      <w:r w:rsidR="00372406">
        <w:rPr>
          <w:rFonts w:eastAsia="Calibri"/>
          <w:lang w:eastAsia="ja-JP"/>
        </w:rPr>
        <w:instrText xml:space="preserve"> REF _Ref132203966 \h </w:instrText>
      </w:r>
      <w:r w:rsidR="00372406">
        <w:rPr>
          <w:rFonts w:eastAsia="Calibri"/>
          <w:lang w:eastAsia="ja-JP"/>
        </w:rPr>
      </w:r>
      <w:r w:rsidR="00372406">
        <w:rPr>
          <w:rFonts w:eastAsia="Calibri"/>
          <w:lang w:eastAsia="ja-JP"/>
        </w:rPr>
        <w:fldChar w:fldCharType="separate"/>
      </w:r>
      <w:r w:rsidR="000A5AD8">
        <w:t xml:space="preserve">Table </w:t>
      </w:r>
      <w:r w:rsidR="000A5AD8">
        <w:rPr>
          <w:noProof/>
        </w:rPr>
        <w:t>3</w:t>
      </w:r>
      <w:r w:rsidR="00372406">
        <w:rPr>
          <w:rFonts w:eastAsia="Calibri"/>
          <w:lang w:eastAsia="ja-JP"/>
        </w:rPr>
        <w:fldChar w:fldCharType="end"/>
      </w:r>
      <w:r w:rsidR="003A66E7">
        <w:rPr>
          <w:rFonts w:eastAsia="Calibri"/>
          <w:lang w:eastAsia="ja-JP"/>
        </w:rPr>
        <w:t>.</w:t>
      </w:r>
    </w:p>
    <w:p w14:paraId="78F6E55E" w14:textId="3A6F53AC" w:rsidR="00372406" w:rsidRDefault="00372406" w:rsidP="00372406">
      <w:pPr>
        <w:pStyle w:val="Caption"/>
        <w:rPr>
          <w:rFonts w:eastAsia="Calibri"/>
          <w:lang w:eastAsia="ja-JP"/>
        </w:rPr>
      </w:pPr>
      <w:bookmarkStart w:id="245" w:name="_Ref132203966"/>
      <w:r>
        <w:t xml:space="preserve">Table </w:t>
      </w:r>
      <w:fldSimple w:instr=" SEQ Table \* ARABIC ">
        <w:r w:rsidR="000A5AD8">
          <w:rPr>
            <w:noProof/>
          </w:rPr>
          <w:t>3</w:t>
        </w:r>
      </w:fldSimple>
      <w:bookmarkEnd w:id="245"/>
      <w:r>
        <w:t xml:space="preserve">. </w:t>
      </w:r>
      <w:r w:rsidR="00FE6054">
        <w:t>Acceptance range for t</w:t>
      </w:r>
      <w:r>
        <w:t>ask performance</w:t>
      </w:r>
      <w:r w:rsidR="001515FF">
        <w:t xml:space="preserve"> point</w:t>
      </w:r>
      <w:r>
        <w:t>.</w:t>
      </w:r>
    </w:p>
    <w:tbl>
      <w:tblPr>
        <w:tblStyle w:val="TableGrid"/>
        <w:tblW w:w="0" w:type="auto"/>
        <w:tblLook w:val="04A0" w:firstRow="1" w:lastRow="0" w:firstColumn="1" w:lastColumn="0" w:noHBand="0" w:noVBand="1"/>
      </w:tblPr>
      <w:tblGrid>
        <w:gridCol w:w="3576"/>
        <w:gridCol w:w="2022"/>
        <w:gridCol w:w="2030"/>
        <w:gridCol w:w="1717"/>
      </w:tblGrid>
      <w:tr w:rsidR="00372406" w14:paraId="6C3C4826" w14:textId="012D20F6" w:rsidTr="00372406">
        <w:tc>
          <w:tcPr>
            <w:tcW w:w="3576" w:type="dxa"/>
          </w:tcPr>
          <w:p w14:paraId="250E30BD" w14:textId="64FA7EB5" w:rsidR="00372406" w:rsidRDefault="00372406" w:rsidP="00E6183A">
            <w:pPr>
              <w:jc w:val="left"/>
              <w:rPr>
                <w:rFonts w:eastAsia="Calibri"/>
                <w:lang w:eastAsia="ja-JP"/>
              </w:rPr>
            </w:pPr>
            <w:r>
              <w:rPr>
                <w:rFonts w:eastAsia="Calibri"/>
                <w:lang w:eastAsia="ja-JP"/>
              </w:rPr>
              <w:t>Dataset – task</w:t>
            </w:r>
          </w:p>
        </w:tc>
        <w:tc>
          <w:tcPr>
            <w:tcW w:w="2022" w:type="dxa"/>
          </w:tcPr>
          <w:p w14:paraId="2C7097DB" w14:textId="5F44E05A" w:rsidR="00372406" w:rsidRDefault="00372406" w:rsidP="00E6183A">
            <w:pPr>
              <w:jc w:val="left"/>
              <w:rPr>
                <w:rFonts w:eastAsia="Calibri"/>
                <w:lang w:eastAsia="ja-JP"/>
              </w:rPr>
            </w:pPr>
            <w:r>
              <w:rPr>
                <w:rFonts w:eastAsia="Calibri"/>
                <w:lang w:eastAsia="ja-JP"/>
              </w:rPr>
              <w:t>Minimum boundary</w:t>
            </w:r>
          </w:p>
        </w:tc>
        <w:tc>
          <w:tcPr>
            <w:tcW w:w="2030" w:type="dxa"/>
          </w:tcPr>
          <w:p w14:paraId="767E7430" w14:textId="34E8F4B9" w:rsidR="00372406" w:rsidRDefault="00372406" w:rsidP="00E6183A">
            <w:pPr>
              <w:jc w:val="left"/>
              <w:rPr>
                <w:rFonts w:eastAsia="Calibri"/>
                <w:lang w:eastAsia="ja-JP"/>
              </w:rPr>
            </w:pPr>
            <w:r>
              <w:rPr>
                <w:rFonts w:eastAsia="Calibri"/>
                <w:lang w:eastAsia="ja-JP"/>
              </w:rPr>
              <w:t>Maximum boundary</w:t>
            </w:r>
          </w:p>
        </w:tc>
        <w:tc>
          <w:tcPr>
            <w:tcW w:w="1717" w:type="dxa"/>
          </w:tcPr>
          <w:p w14:paraId="3B5627DA" w14:textId="0B2786DB" w:rsidR="00372406" w:rsidRDefault="00372406" w:rsidP="00E6183A">
            <w:pPr>
              <w:jc w:val="left"/>
              <w:rPr>
                <w:rFonts w:eastAsia="Calibri"/>
                <w:lang w:eastAsia="ja-JP"/>
              </w:rPr>
            </w:pPr>
            <w:r>
              <w:rPr>
                <w:rFonts w:eastAsia="Calibri"/>
                <w:lang w:eastAsia="ja-JP"/>
              </w:rPr>
              <w:t>Granularity</w:t>
            </w:r>
          </w:p>
        </w:tc>
      </w:tr>
      <w:tr w:rsidR="00372406" w14:paraId="73068169" w14:textId="7343AFA8" w:rsidTr="00372406">
        <w:tc>
          <w:tcPr>
            <w:tcW w:w="3576" w:type="dxa"/>
          </w:tcPr>
          <w:p w14:paraId="5FA8DD9A" w14:textId="780902C9" w:rsidR="00372406" w:rsidRDefault="00372406"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object detection</w:t>
            </w:r>
          </w:p>
        </w:tc>
        <w:tc>
          <w:tcPr>
            <w:tcW w:w="2022" w:type="dxa"/>
          </w:tcPr>
          <w:p w14:paraId="6C4A4A43" w14:textId="2285EE1D" w:rsidR="00372406" w:rsidRPr="0019336E" w:rsidRDefault="00FE6054" w:rsidP="00E6183A">
            <w:pPr>
              <w:jc w:val="left"/>
              <w:rPr>
                <w:rFonts w:eastAsia="Calibri"/>
                <w:lang w:eastAsia="ja-JP"/>
              </w:rPr>
            </w:pPr>
            <w:r w:rsidRPr="009E7A5D">
              <w:rPr>
                <w:rFonts w:eastAsia="Calibri"/>
                <w:lang w:eastAsia="ja-JP"/>
              </w:rPr>
              <w:t>P</w:t>
            </w:r>
            <w:r w:rsidR="00372406" w:rsidRPr="009E7A5D">
              <w:rPr>
                <w:rFonts w:eastAsia="Calibri"/>
                <w:lang w:eastAsia="ja-JP"/>
              </w:rPr>
              <w:t>P</w:t>
            </w:r>
            <w:r w:rsidR="009E7A5D" w:rsidRPr="009E7A5D">
              <w:rPr>
                <w:rFonts w:eastAsia="Calibri"/>
                <w:lang w:eastAsia="ja-JP"/>
              </w:rPr>
              <w:t xml:space="preserve"> – 3</w:t>
            </w:r>
          </w:p>
        </w:tc>
        <w:tc>
          <w:tcPr>
            <w:tcW w:w="2030" w:type="dxa"/>
          </w:tcPr>
          <w:p w14:paraId="790FED10" w14:textId="37395E75"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06B6C70E" w14:textId="0850AB1A" w:rsidR="00372406" w:rsidRDefault="00372406" w:rsidP="00E6183A">
            <w:pPr>
              <w:jc w:val="left"/>
              <w:rPr>
                <w:rFonts w:eastAsia="Calibri"/>
                <w:lang w:eastAsia="ja-JP"/>
              </w:rPr>
            </w:pPr>
            <w:r>
              <w:rPr>
                <w:rFonts w:eastAsia="Calibri"/>
                <w:lang w:eastAsia="ja-JP"/>
              </w:rPr>
              <w:t>Dataset</w:t>
            </w:r>
          </w:p>
        </w:tc>
      </w:tr>
      <w:tr w:rsidR="00372406" w14:paraId="2DEA42DE" w14:textId="2CFF23DA" w:rsidTr="00372406">
        <w:tc>
          <w:tcPr>
            <w:tcW w:w="3576" w:type="dxa"/>
          </w:tcPr>
          <w:p w14:paraId="5B9F8A0F" w14:textId="166C58AE" w:rsidR="00372406" w:rsidRDefault="00372406" w:rsidP="00E6183A">
            <w:pPr>
              <w:jc w:val="left"/>
              <w:rPr>
                <w:rFonts w:eastAsia="Calibri"/>
                <w:lang w:eastAsia="ja-JP"/>
              </w:rPr>
            </w:pPr>
            <w:proofErr w:type="spellStart"/>
            <w:r>
              <w:rPr>
                <w:rFonts w:eastAsia="Calibri"/>
                <w:lang w:eastAsia="ja-JP"/>
              </w:rPr>
              <w:lastRenderedPageBreak/>
              <w:t>OpenImages</w:t>
            </w:r>
            <w:proofErr w:type="spellEnd"/>
            <w:r>
              <w:rPr>
                <w:rFonts w:eastAsia="Calibri"/>
                <w:lang w:eastAsia="ja-JP"/>
              </w:rPr>
              <w:t xml:space="preserve"> – instance segmentation</w:t>
            </w:r>
          </w:p>
        </w:tc>
        <w:tc>
          <w:tcPr>
            <w:tcW w:w="2022" w:type="dxa"/>
          </w:tcPr>
          <w:p w14:paraId="12805777" w14:textId="0EE24A77" w:rsidR="00372406" w:rsidRPr="0019336E"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P</w:t>
            </w:r>
            <w:r w:rsidR="009E7A5D" w:rsidRPr="009E7A5D">
              <w:rPr>
                <w:rFonts w:eastAsia="Calibri"/>
                <w:lang w:eastAsia="ja-JP"/>
              </w:rPr>
              <w:t xml:space="preserve"> – 3</w:t>
            </w:r>
          </w:p>
        </w:tc>
        <w:tc>
          <w:tcPr>
            <w:tcW w:w="2030" w:type="dxa"/>
          </w:tcPr>
          <w:p w14:paraId="60A826ED" w14:textId="23C0CD68"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530F2BC6" w14:textId="43BFC8D9" w:rsidR="00372406" w:rsidRDefault="00372406" w:rsidP="00E6183A">
            <w:pPr>
              <w:jc w:val="left"/>
              <w:rPr>
                <w:rFonts w:eastAsia="Calibri"/>
                <w:lang w:eastAsia="ja-JP"/>
              </w:rPr>
            </w:pPr>
            <w:r>
              <w:rPr>
                <w:rFonts w:eastAsia="Calibri"/>
                <w:lang w:eastAsia="ja-JP"/>
              </w:rPr>
              <w:t>Dataset</w:t>
            </w:r>
          </w:p>
        </w:tc>
      </w:tr>
      <w:tr w:rsidR="00372406" w14:paraId="36712C8D" w14:textId="080F3302" w:rsidTr="00372406">
        <w:tc>
          <w:tcPr>
            <w:tcW w:w="3576" w:type="dxa"/>
          </w:tcPr>
          <w:p w14:paraId="0F14004A" w14:textId="77EF9358" w:rsidR="00372406" w:rsidRDefault="00372406" w:rsidP="00E6183A">
            <w:pPr>
              <w:jc w:val="left"/>
              <w:rPr>
                <w:rFonts w:eastAsia="Calibri"/>
                <w:lang w:eastAsia="ja-JP"/>
              </w:rPr>
            </w:pPr>
            <w:r>
              <w:rPr>
                <w:rFonts w:eastAsia="Calibri"/>
                <w:lang w:eastAsia="ja-JP"/>
              </w:rPr>
              <w:t>SFU – object detection</w:t>
            </w:r>
          </w:p>
        </w:tc>
        <w:tc>
          <w:tcPr>
            <w:tcW w:w="2022" w:type="dxa"/>
          </w:tcPr>
          <w:p w14:paraId="0D5BCEDC" w14:textId="4DFF3147" w:rsidR="00372406" w:rsidRDefault="00FE6054" w:rsidP="00E6183A">
            <w:pPr>
              <w:jc w:val="left"/>
              <w:rPr>
                <w:rFonts w:eastAsia="Calibri"/>
                <w:lang w:eastAsia="ja-JP"/>
              </w:rPr>
            </w:pPr>
            <w:r>
              <w:rPr>
                <w:rFonts w:eastAsia="Calibri"/>
                <w:lang w:eastAsia="ja-JP"/>
              </w:rPr>
              <w:t>P</w:t>
            </w:r>
            <w:r w:rsidR="00372406">
              <w:rPr>
                <w:rFonts w:eastAsia="Calibri"/>
                <w:lang w:eastAsia="ja-JP"/>
              </w:rPr>
              <w:t>P – 3</w:t>
            </w:r>
          </w:p>
        </w:tc>
        <w:tc>
          <w:tcPr>
            <w:tcW w:w="2030" w:type="dxa"/>
          </w:tcPr>
          <w:p w14:paraId="161B7556" w14:textId="40FB5469" w:rsidR="00372406" w:rsidRDefault="00FE6054" w:rsidP="00E6183A">
            <w:pPr>
              <w:jc w:val="left"/>
              <w:rPr>
                <w:rFonts w:eastAsia="Calibri"/>
                <w:lang w:eastAsia="ja-JP"/>
              </w:rPr>
            </w:pPr>
            <w:r>
              <w:rPr>
                <w:rFonts w:eastAsia="Calibri"/>
                <w:lang w:eastAsia="ja-JP"/>
              </w:rPr>
              <w:t>P</w:t>
            </w:r>
            <w:r w:rsidR="00372406">
              <w:rPr>
                <w:rFonts w:eastAsia="Calibri"/>
                <w:lang w:eastAsia="ja-JP"/>
              </w:rPr>
              <w:t>P + 2</w:t>
            </w:r>
          </w:p>
        </w:tc>
        <w:tc>
          <w:tcPr>
            <w:tcW w:w="1717" w:type="dxa"/>
          </w:tcPr>
          <w:p w14:paraId="4A2492AB" w14:textId="3709ACD7" w:rsidR="00372406" w:rsidRDefault="00372406" w:rsidP="00E6183A">
            <w:pPr>
              <w:jc w:val="left"/>
              <w:rPr>
                <w:rFonts w:eastAsia="Calibri"/>
                <w:lang w:eastAsia="ja-JP"/>
              </w:rPr>
            </w:pPr>
            <w:r>
              <w:rPr>
                <w:rFonts w:eastAsia="Calibri"/>
                <w:lang w:eastAsia="ja-JP"/>
              </w:rPr>
              <w:t>Class</w:t>
            </w:r>
          </w:p>
        </w:tc>
      </w:tr>
      <w:tr w:rsidR="00372406" w14:paraId="58DD947F" w14:textId="781B73C6" w:rsidTr="00372406">
        <w:tc>
          <w:tcPr>
            <w:tcW w:w="3576" w:type="dxa"/>
          </w:tcPr>
          <w:p w14:paraId="2EC6DB90" w14:textId="6B3CB4D0" w:rsidR="00372406" w:rsidRDefault="00372406" w:rsidP="00E6183A">
            <w:pPr>
              <w:jc w:val="left"/>
              <w:rPr>
                <w:rFonts w:eastAsia="Calibri"/>
                <w:lang w:eastAsia="ja-JP"/>
              </w:rPr>
            </w:pPr>
            <w:r>
              <w:rPr>
                <w:rFonts w:eastAsia="Calibri"/>
                <w:lang w:eastAsia="ja-JP"/>
              </w:rPr>
              <w:t>TVD – object tracking</w:t>
            </w:r>
          </w:p>
        </w:tc>
        <w:tc>
          <w:tcPr>
            <w:tcW w:w="2022" w:type="dxa"/>
          </w:tcPr>
          <w:p w14:paraId="1DE201F3" w14:textId="60A9B8EC"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3</w:t>
            </w:r>
          </w:p>
        </w:tc>
        <w:tc>
          <w:tcPr>
            <w:tcW w:w="2030" w:type="dxa"/>
          </w:tcPr>
          <w:p w14:paraId="02718A91" w14:textId="14921B3B"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2</w:t>
            </w:r>
          </w:p>
        </w:tc>
        <w:tc>
          <w:tcPr>
            <w:tcW w:w="1717" w:type="dxa"/>
          </w:tcPr>
          <w:p w14:paraId="503561F9" w14:textId="2BFE369A" w:rsidR="00372406" w:rsidRDefault="00372406" w:rsidP="00E6183A">
            <w:pPr>
              <w:jc w:val="left"/>
              <w:rPr>
                <w:rFonts w:eastAsia="Calibri"/>
                <w:lang w:eastAsia="ja-JP"/>
              </w:rPr>
            </w:pPr>
            <w:r>
              <w:rPr>
                <w:rFonts w:eastAsia="Calibri"/>
                <w:lang w:eastAsia="ja-JP"/>
              </w:rPr>
              <w:t>Class</w:t>
            </w:r>
          </w:p>
        </w:tc>
      </w:tr>
      <w:tr w:rsidR="00372406" w14:paraId="51787772" w14:textId="2AFC6ECA" w:rsidTr="00372406">
        <w:tc>
          <w:tcPr>
            <w:tcW w:w="3576" w:type="dxa"/>
          </w:tcPr>
          <w:p w14:paraId="4796B257" w14:textId="0145868A" w:rsidR="00372406" w:rsidRDefault="00372406" w:rsidP="00E6183A">
            <w:pPr>
              <w:jc w:val="left"/>
              <w:rPr>
                <w:rFonts w:eastAsia="Calibri"/>
                <w:lang w:eastAsia="ja-JP"/>
              </w:rPr>
            </w:pPr>
            <w:proofErr w:type="spellStart"/>
            <w:r>
              <w:rPr>
                <w:rFonts w:eastAsia="Calibri"/>
                <w:lang w:eastAsia="ja-JP"/>
              </w:rPr>
              <w:t>HiEve</w:t>
            </w:r>
            <w:proofErr w:type="spellEnd"/>
            <w:r>
              <w:rPr>
                <w:rFonts w:eastAsia="Calibri"/>
                <w:lang w:eastAsia="ja-JP"/>
              </w:rPr>
              <w:t xml:space="preserve"> – object tracking</w:t>
            </w:r>
          </w:p>
        </w:tc>
        <w:tc>
          <w:tcPr>
            <w:tcW w:w="2022" w:type="dxa"/>
          </w:tcPr>
          <w:p w14:paraId="7B449B27" w14:textId="7A0924D7" w:rsidR="00372406" w:rsidRDefault="00FE6054" w:rsidP="00E6183A">
            <w:pPr>
              <w:jc w:val="left"/>
              <w:rPr>
                <w:rFonts w:eastAsia="Calibri"/>
                <w:lang w:eastAsia="ja-JP"/>
              </w:rPr>
            </w:pPr>
            <w:r>
              <w:rPr>
                <w:rFonts w:eastAsia="Calibri"/>
                <w:lang w:eastAsia="ja-JP"/>
              </w:rPr>
              <w:t>P</w:t>
            </w:r>
            <w:r w:rsidR="00A766FE">
              <w:rPr>
                <w:rFonts w:eastAsia="Calibri"/>
                <w:lang w:eastAsia="ja-JP"/>
              </w:rPr>
              <w:t>P</w:t>
            </w:r>
            <w:r w:rsidR="009E7A5D">
              <w:rPr>
                <w:rFonts w:eastAsia="Calibri"/>
                <w:lang w:eastAsia="ja-JP"/>
              </w:rPr>
              <w:t xml:space="preserve"> – 3</w:t>
            </w:r>
          </w:p>
        </w:tc>
        <w:tc>
          <w:tcPr>
            <w:tcW w:w="2030" w:type="dxa"/>
          </w:tcPr>
          <w:p w14:paraId="1201286C" w14:textId="471567BF" w:rsidR="00372406" w:rsidRDefault="00FE6054" w:rsidP="00E6183A">
            <w:pPr>
              <w:jc w:val="left"/>
              <w:rPr>
                <w:rFonts w:eastAsia="Calibri"/>
                <w:lang w:eastAsia="ja-JP"/>
              </w:rPr>
            </w:pPr>
            <w:r>
              <w:rPr>
                <w:rFonts w:eastAsia="Calibri"/>
                <w:lang w:eastAsia="ja-JP"/>
              </w:rPr>
              <w:t>P</w:t>
            </w:r>
            <w:r w:rsidR="00A766FE">
              <w:rPr>
                <w:rFonts w:eastAsia="Calibri"/>
                <w:lang w:eastAsia="ja-JP"/>
              </w:rPr>
              <w:t xml:space="preserve">P + </w:t>
            </w:r>
            <w:r w:rsidR="009E7A5D">
              <w:rPr>
                <w:rFonts w:eastAsia="Calibri"/>
                <w:lang w:eastAsia="ja-JP"/>
              </w:rPr>
              <w:t>2</w:t>
            </w:r>
          </w:p>
        </w:tc>
        <w:tc>
          <w:tcPr>
            <w:tcW w:w="1717" w:type="dxa"/>
          </w:tcPr>
          <w:p w14:paraId="3133135A" w14:textId="36808505" w:rsidR="00372406" w:rsidRDefault="00372406" w:rsidP="00E6183A">
            <w:pPr>
              <w:jc w:val="left"/>
              <w:rPr>
                <w:rFonts w:eastAsia="Calibri"/>
                <w:lang w:eastAsia="ja-JP"/>
              </w:rPr>
            </w:pPr>
            <w:r>
              <w:rPr>
                <w:rFonts w:eastAsia="Calibri"/>
                <w:lang w:eastAsia="ja-JP"/>
              </w:rPr>
              <w:t>Class</w:t>
            </w:r>
          </w:p>
        </w:tc>
      </w:tr>
    </w:tbl>
    <w:p w14:paraId="53F9527F" w14:textId="6A3F93EC" w:rsidR="00A84A41" w:rsidRDefault="00A84A41">
      <w:pPr>
        <w:rPr>
          <w:rFonts w:eastAsia="Calibri"/>
          <w:lang w:eastAsia="ja-JP"/>
        </w:rPr>
      </w:pPr>
    </w:p>
    <w:p w14:paraId="241AB2F5" w14:textId="57AAB6F7" w:rsidR="00320468" w:rsidRDefault="00320468">
      <w:pPr>
        <w:rPr>
          <w:rFonts w:eastAsia="Calibri"/>
          <w:lang w:eastAsia="ja-JP"/>
        </w:rPr>
      </w:pPr>
      <w:r>
        <w:rPr>
          <w:rFonts w:eastAsia="Calibri"/>
          <w:lang w:eastAsia="ja-JP"/>
        </w:rPr>
        <w:fldChar w:fldCharType="begin"/>
      </w:r>
      <w:r>
        <w:rPr>
          <w:rFonts w:eastAsia="Calibri"/>
          <w:lang w:eastAsia="ja-JP"/>
        </w:rPr>
        <w:instrText xml:space="preserve"> REF _Ref133521919 \h </w:instrText>
      </w:r>
      <w:r>
        <w:rPr>
          <w:rFonts w:eastAsia="Calibri"/>
          <w:lang w:eastAsia="ja-JP"/>
        </w:rPr>
      </w:r>
      <w:r>
        <w:rPr>
          <w:rFonts w:eastAsia="Calibri"/>
          <w:lang w:eastAsia="ja-JP"/>
        </w:rPr>
        <w:fldChar w:fldCharType="separate"/>
      </w:r>
      <w:r w:rsidR="000A5AD8">
        <w:t xml:space="preserve">Figure </w:t>
      </w:r>
      <w:r w:rsidR="000A5AD8">
        <w:rPr>
          <w:noProof/>
        </w:rPr>
        <w:t>2</w:t>
      </w:r>
      <w:r>
        <w:rPr>
          <w:rFonts w:eastAsia="Calibri"/>
          <w:lang w:eastAsia="ja-JP"/>
        </w:rPr>
        <w:fldChar w:fldCharType="end"/>
      </w:r>
      <w:r>
        <w:rPr>
          <w:rFonts w:eastAsia="Calibri"/>
          <w:lang w:eastAsia="ja-JP"/>
        </w:rPr>
        <w:t xml:space="preserve"> shows an example of the acceptance ranges for each performance point for TVD object tracking.</w:t>
      </w:r>
      <w:r w:rsidR="00377A16">
        <w:rPr>
          <w:rFonts w:eastAsia="Calibri"/>
          <w:lang w:eastAsia="ja-JP"/>
        </w:rPr>
        <w:t xml:space="preserve"> Note that </w:t>
      </w:r>
      <w:r w:rsidR="006257FB">
        <w:rPr>
          <w:rFonts w:eastAsia="Calibri"/>
          <w:lang w:eastAsia="ja-JP"/>
        </w:rPr>
        <w:t>for the</w:t>
      </w:r>
      <w:r w:rsidR="00377A16">
        <w:rPr>
          <w:rFonts w:eastAsia="Calibri"/>
          <w:lang w:eastAsia="ja-JP"/>
        </w:rPr>
        <w:t xml:space="preserve"> BD-rate computation to produce a result, the proposal results must be monotonic.</w:t>
      </w:r>
    </w:p>
    <w:p w14:paraId="58394FE1" w14:textId="208C6E2F" w:rsidR="00320468" w:rsidRDefault="007B30FB">
      <w:pPr>
        <w:rPr>
          <w:rFonts w:eastAsia="Calibri"/>
          <w:lang w:eastAsia="ja-JP"/>
        </w:rPr>
      </w:pPr>
      <w:r>
        <w:rPr>
          <w:noProof/>
        </w:rPr>
        <w:object w:dxaOrig="11497" w:dyaOrig="7477" w14:anchorId="2F9C3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45pt;height:304.05pt;mso-width-percent:0;mso-height-percent:0;mso-width-percent:0;mso-height-percent:0" o:ole="">
            <v:imagedata r:id="rId22" o:title=""/>
          </v:shape>
          <o:OLEObject Type="Embed" ProgID="Visio.Drawing.15" ShapeID="_x0000_i1025" DrawAspect="Content" ObjectID="_1759428644" r:id="rId23"/>
        </w:object>
      </w:r>
    </w:p>
    <w:p w14:paraId="07FCAACC" w14:textId="0B0B76DE" w:rsidR="00320468" w:rsidRPr="006257FB" w:rsidRDefault="00320468" w:rsidP="00860C67">
      <w:pPr>
        <w:pStyle w:val="Caption"/>
        <w:rPr>
          <w:rFonts w:eastAsia="Calibri"/>
          <w:b w:val="0"/>
          <w:bCs w:val="0"/>
          <w:lang w:eastAsia="ja-JP"/>
        </w:rPr>
      </w:pPr>
      <w:bookmarkStart w:id="246" w:name="_Ref133521919"/>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2</w:t>
      </w:r>
      <w:r w:rsidRPr="006257FB">
        <w:rPr>
          <w:b w:val="0"/>
          <w:bCs w:val="0"/>
        </w:rPr>
        <w:fldChar w:fldCharType="end"/>
      </w:r>
      <w:bookmarkEnd w:id="246"/>
      <w:r w:rsidRPr="006257FB">
        <w:rPr>
          <w:b w:val="0"/>
          <w:bCs w:val="0"/>
        </w:rPr>
        <w:t>. Example of acceptance ranges for TVD object tracking performance points.</w:t>
      </w:r>
    </w:p>
    <w:p w14:paraId="53620898" w14:textId="3E100781" w:rsidR="001D4544" w:rsidRDefault="001D4544" w:rsidP="00616A98">
      <w:pPr>
        <w:rPr>
          <w:rFonts w:eastAsia="Calibri"/>
          <w:lang w:eastAsia="ja-JP"/>
        </w:rPr>
      </w:pPr>
      <w:r>
        <w:rPr>
          <w:rFonts w:eastAsia="Calibri"/>
          <w:lang w:eastAsia="ja-JP"/>
        </w:rPr>
        <w:t>Feature anchor packages include scripts capable of synthesizing class-level results from sequence results.</w:t>
      </w:r>
    </w:p>
    <w:p w14:paraId="56217F12" w14:textId="55A5C421" w:rsidR="00616A98" w:rsidRDefault="00616A98" w:rsidP="00616A98">
      <w:pPr>
        <w:rPr>
          <w:rFonts w:eastAsia="Calibri"/>
          <w:lang w:eastAsia="ja-JP"/>
        </w:rPr>
      </w:pPr>
      <w:r w:rsidRPr="00CD572F">
        <w:rPr>
          <w:rFonts w:eastAsia="Calibri"/>
          <w:lang w:eastAsia="ja-JP"/>
        </w:rPr>
        <w:t>These results will be used to enable BD-rate measurement.</w:t>
      </w:r>
    </w:p>
    <w:p w14:paraId="0810E675" w14:textId="3F2C7E98" w:rsidR="003A66E7" w:rsidRDefault="0086609E">
      <w:pPr>
        <w:rPr>
          <w:rFonts w:eastAsia="Calibri"/>
          <w:lang w:eastAsia="ja-JP"/>
        </w:rPr>
      </w:pPr>
      <w:r>
        <w:rPr>
          <w:rFonts w:eastAsia="Calibri"/>
          <w:lang w:eastAsia="ja-JP"/>
        </w:rPr>
        <w:t xml:space="preserve">The response </w:t>
      </w:r>
      <w:r w:rsidR="003A66E7">
        <w:rPr>
          <w:rFonts w:eastAsia="Calibri"/>
          <w:lang w:eastAsia="ja-JP"/>
        </w:rPr>
        <w:t>must provide results that lie within the acceptance range for each respective performance point.</w:t>
      </w:r>
    </w:p>
    <w:p w14:paraId="0E4DFE5C" w14:textId="0AC3153A" w:rsidR="00CE7E75" w:rsidRDefault="0086609E">
      <w:pPr>
        <w:rPr>
          <w:rFonts w:eastAsia="SimSun"/>
          <w:lang w:eastAsia="zh-CN"/>
        </w:rPr>
      </w:pPr>
      <w:r>
        <w:rPr>
          <w:rFonts w:eastAsia="Calibri"/>
          <w:lang w:eastAsia="ja-JP"/>
        </w:rPr>
        <w:t xml:space="preserve">The </w:t>
      </w:r>
      <w:r w:rsidR="006257FB">
        <w:rPr>
          <w:rFonts w:eastAsia="Calibri"/>
          <w:lang w:eastAsia="ja-JP"/>
        </w:rPr>
        <w:t>performance point (task result)</w:t>
      </w:r>
      <w:r w:rsidR="00BE697F" w:rsidRPr="00BE697F">
        <w:rPr>
          <w:rFonts w:eastAsia="Calibri"/>
          <w:lang w:eastAsia="ja-JP"/>
        </w:rPr>
        <w:t xml:space="preserve"> </w:t>
      </w:r>
      <w:r w:rsidRPr="00BE697F">
        <w:rPr>
          <w:rFonts w:eastAsia="Calibri"/>
          <w:lang w:eastAsia="ja-JP"/>
        </w:rPr>
        <w:t>targets</w:t>
      </w:r>
      <w:r>
        <w:rPr>
          <w:rFonts w:eastAsia="Calibri"/>
          <w:lang w:eastAsia="ja-JP"/>
        </w:rPr>
        <w:t xml:space="preserve"> are defined </w:t>
      </w:r>
      <w:r w:rsidR="006257FB">
        <w:rPr>
          <w:rFonts w:eastAsia="SimSun"/>
          <w:lang w:eastAsia="zh-CN"/>
        </w:rPr>
        <w:t xml:space="preserve">in </w:t>
      </w:r>
      <w:r w:rsidR="006257FB" w:rsidRPr="006257FB">
        <w:rPr>
          <w:rFonts w:eastAsia="Calibri"/>
          <w:lang w:eastAsia="ja-JP"/>
        </w:rPr>
        <w:fldChar w:fldCharType="begin"/>
      </w:r>
      <w:r w:rsidR="006257FB" w:rsidRPr="006257FB">
        <w:rPr>
          <w:rFonts w:eastAsia="Calibri"/>
          <w:lang w:eastAsia="ja-JP"/>
        </w:rPr>
        <w:instrText xml:space="preserve"> REF _Ref133524640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4</w:t>
      </w:r>
      <w:r w:rsidR="006257FB" w:rsidRPr="006257FB">
        <w:rPr>
          <w:rFonts w:eastAsia="Calibri"/>
          <w:lang w:eastAsia="ja-JP"/>
        </w:rPr>
        <w:fldChar w:fldCharType="end"/>
      </w:r>
      <w:r w:rsidR="006257FB" w:rsidRPr="006257FB">
        <w:rPr>
          <w:rFonts w:eastAsia="Calibri"/>
          <w:lang w:eastAsia="ja-JP"/>
        </w:rPr>
        <w:t xml:space="preserve">, </w:t>
      </w:r>
      <w:r w:rsidR="006257FB" w:rsidRPr="006257FB">
        <w:rPr>
          <w:rFonts w:eastAsia="Calibri"/>
          <w:lang w:eastAsia="ja-JP"/>
        </w:rPr>
        <w:fldChar w:fldCharType="begin"/>
      </w:r>
      <w:r w:rsidR="006257FB" w:rsidRPr="006257FB">
        <w:rPr>
          <w:rFonts w:eastAsia="Calibri"/>
          <w:lang w:eastAsia="ja-JP"/>
        </w:rPr>
        <w:instrText xml:space="preserve"> REF _Ref133524642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5</w:t>
      </w:r>
      <w:r w:rsidR="006257FB" w:rsidRPr="006257FB">
        <w:rPr>
          <w:rFonts w:eastAsia="Calibri"/>
          <w:lang w:eastAsia="ja-JP"/>
        </w:rPr>
        <w:fldChar w:fldCharType="end"/>
      </w:r>
      <w:r w:rsidR="006257FB" w:rsidRPr="006257FB">
        <w:rPr>
          <w:rFonts w:eastAsia="Calibri"/>
          <w:lang w:eastAsia="ja-JP"/>
        </w:rPr>
        <w:t xml:space="preserve">, and </w:t>
      </w:r>
      <w:r w:rsidR="006257FB" w:rsidRPr="006257FB">
        <w:rPr>
          <w:rFonts w:eastAsia="Calibri"/>
          <w:lang w:eastAsia="ja-JP"/>
        </w:rPr>
        <w:fldChar w:fldCharType="begin"/>
      </w:r>
      <w:r w:rsidR="006257FB" w:rsidRPr="006257FB">
        <w:rPr>
          <w:rFonts w:eastAsia="Calibri"/>
          <w:lang w:eastAsia="ja-JP"/>
        </w:rPr>
        <w:instrText xml:space="preserve"> REF _Ref133524643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6</w:t>
      </w:r>
      <w:r w:rsidR="006257FB" w:rsidRPr="006257FB">
        <w:rPr>
          <w:rFonts w:eastAsia="Calibri"/>
          <w:lang w:eastAsia="ja-JP"/>
        </w:rPr>
        <w:fldChar w:fldCharType="end"/>
      </w:r>
      <w:r w:rsidR="006257FB" w:rsidRPr="006257FB">
        <w:rPr>
          <w:rFonts w:eastAsia="Calibri"/>
          <w:lang w:eastAsia="ja-JP"/>
        </w:rPr>
        <w:t>.</w:t>
      </w:r>
    </w:p>
    <w:p w14:paraId="4615DECC" w14:textId="575FCFAE" w:rsidR="00481185" w:rsidRDefault="002D0C83" w:rsidP="00083669">
      <w:pPr>
        <w:jc w:val="center"/>
        <w:rPr>
          <w:rFonts w:eastAsia="SimSun"/>
          <w:lang w:eastAsia="zh-CN"/>
        </w:rPr>
      </w:pPr>
      <w:bookmarkStart w:id="247" w:name="_Ref133524640"/>
      <w:r>
        <w:t xml:space="preserve">Table </w:t>
      </w:r>
      <w:fldSimple w:instr=" SEQ Table \* ARABIC ">
        <w:r w:rsidR="000A5AD8">
          <w:rPr>
            <w:noProof/>
          </w:rPr>
          <w:t>4</w:t>
        </w:r>
      </w:fldSimple>
      <w:bookmarkStart w:id="248" w:name="_Toc3531"/>
      <w:bookmarkStart w:id="249" w:name="_Toc26201"/>
      <w:bookmarkStart w:id="250" w:name="_Toc26927"/>
      <w:bookmarkStart w:id="251" w:name="_Toc14209"/>
      <w:bookmarkStart w:id="252" w:name="_Toc30259"/>
      <w:bookmarkStart w:id="253" w:name="_Toc28175"/>
      <w:bookmarkEnd w:id="247"/>
      <w:r>
        <w:rPr>
          <w:rFonts w:eastAsia="SimSun" w:hint="eastAsia"/>
          <w:lang w:eastAsia="zh-CN"/>
        </w:rPr>
        <w:t xml:space="preserve"> Task results on </w:t>
      </w:r>
      <w:proofErr w:type="spellStart"/>
      <w:r>
        <w:rPr>
          <w:rFonts w:eastAsia="SimSun" w:hint="eastAsia"/>
          <w:lang w:eastAsia="zh-CN"/>
        </w:rPr>
        <w:t>OpenImages</w:t>
      </w:r>
      <w:proofErr w:type="spellEnd"/>
      <w:r>
        <w:rPr>
          <w:rFonts w:eastAsia="SimSun" w:hint="eastAsia"/>
          <w:lang w:eastAsia="zh-CN"/>
        </w:rPr>
        <w:t xml:space="preserve"> and TVD</w:t>
      </w:r>
      <w:bookmarkEnd w:id="248"/>
      <w:bookmarkEnd w:id="249"/>
      <w:bookmarkEnd w:id="250"/>
      <w:bookmarkEnd w:id="251"/>
      <w:bookmarkEnd w:id="252"/>
      <w:bookmarkEnd w:id="253"/>
    </w:p>
    <w:tbl>
      <w:tblPr>
        <w:tblStyle w:val="TableGrid"/>
        <w:tblW w:w="0" w:type="auto"/>
        <w:tblLook w:val="04A0" w:firstRow="1" w:lastRow="0" w:firstColumn="1" w:lastColumn="0" w:noHBand="0" w:noVBand="1"/>
      </w:tblPr>
      <w:tblGrid>
        <w:gridCol w:w="1429"/>
        <w:gridCol w:w="1563"/>
        <w:gridCol w:w="1271"/>
        <w:gridCol w:w="3812"/>
      </w:tblGrid>
      <w:tr w:rsidR="00B24F63" w14:paraId="65FAEE55" w14:textId="77777777" w:rsidTr="0019336E">
        <w:tc>
          <w:tcPr>
            <w:tcW w:w="1429" w:type="dxa"/>
            <w:vMerge w:val="restart"/>
          </w:tcPr>
          <w:p w14:paraId="143E46FB" w14:textId="1C13EBBF" w:rsidR="00B24F63" w:rsidRDefault="00B24F63">
            <w:pPr>
              <w:rPr>
                <w:rFonts w:eastAsia="SimSun"/>
                <w:lang w:eastAsia="zh-CN"/>
              </w:rPr>
            </w:pPr>
            <w:r>
              <w:rPr>
                <w:rFonts w:eastAsia="SimSun"/>
                <w:lang w:eastAsia="zh-CN"/>
              </w:rPr>
              <w:t>Task performance point (PP)</w:t>
            </w:r>
          </w:p>
        </w:tc>
        <w:tc>
          <w:tcPr>
            <w:tcW w:w="2834" w:type="dxa"/>
            <w:gridSpan w:val="2"/>
          </w:tcPr>
          <w:p w14:paraId="7CEC22ED" w14:textId="36CC4AAB" w:rsidR="00B24F63" w:rsidRDefault="00B24F63" w:rsidP="00BB7F32">
            <w:pPr>
              <w:jc w:val="center"/>
              <w:rPr>
                <w:rFonts w:eastAsia="SimSun"/>
                <w:lang w:eastAsia="zh-CN"/>
              </w:rPr>
            </w:pPr>
            <w:proofErr w:type="spellStart"/>
            <w:r>
              <w:rPr>
                <w:rFonts w:eastAsia="SimSun"/>
                <w:lang w:eastAsia="zh-CN"/>
              </w:rPr>
              <w:t>OpenImages</w:t>
            </w:r>
            <w:proofErr w:type="spellEnd"/>
          </w:p>
        </w:tc>
        <w:tc>
          <w:tcPr>
            <w:tcW w:w="3812" w:type="dxa"/>
          </w:tcPr>
          <w:p w14:paraId="2DCE7F6B" w14:textId="2D801D49" w:rsidR="00B24F63" w:rsidRDefault="00B24F63" w:rsidP="00BB7F32">
            <w:pPr>
              <w:jc w:val="center"/>
              <w:rPr>
                <w:rFonts w:eastAsia="SimSun"/>
                <w:lang w:eastAsia="zh-CN"/>
              </w:rPr>
            </w:pPr>
            <w:r>
              <w:rPr>
                <w:rFonts w:eastAsia="SimSun"/>
                <w:lang w:eastAsia="zh-CN"/>
              </w:rPr>
              <w:t>TVD</w:t>
            </w:r>
          </w:p>
        </w:tc>
      </w:tr>
      <w:tr w:rsidR="007F3FE7" w14:paraId="1A324098" w14:textId="77777777" w:rsidTr="0019336E">
        <w:tc>
          <w:tcPr>
            <w:tcW w:w="1429" w:type="dxa"/>
            <w:vMerge/>
          </w:tcPr>
          <w:p w14:paraId="3F0DE983" w14:textId="77777777" w:rsidR="007F3FE7" w:rsidRDefault="007F3FE7">
            <w:pPr>
              <w:rPr>
                <w:rFonts w:eastAsia="SimSun"/>
                <w:lang w:eastAsia="zh-CN"/>
              </w:rPr>
            </w:pPr>
          </w:p>
        </w:tc>
        <w:tc>
          <w:tcPr>
            <w:tcW w:w="1563" w:type="dxa"/>
            <w:vMerge w:val="restart"/>
          </w:tcPr>
          <w:p w14:paraId="52AF1E8D" w14:textId="29D38915" w:rsidR="007F3FE7" w:rsidRDefault="007F3FE7" w:rsidP="00BB7F32">
            <w:pPr>
              <w:jc w:val="center"/>
              <w:rPr>
                <w:rFonts w:eastAsia="SimSun"/>
                <w:lang w:eastAsia="zh-CN"/>
              </w:rPr>
            </w:pPr>
            <w:r>
              <w:rPr>
                <w:rFonts w:eastAsia="SimSun"/>
                <w:lang w:eastAsia="zh-CN"/>
              </w:rPr>
              <w:t>Instance segmentation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p w14:paraId="3F112D82" w14:textId="588F394C" w:rsidR="007F3FE7" w:rsidRDefault="007F3FE7" w:rsidP="00A22A59">
            <w:pPr>
              <w:rPr>
                <w:rFonts w:eastAsia="SimSun"/>
                <w:lang w:eastAsia="zh-CN"/>
              </w:rPr>
            </w:pPr>
          </w:p>
        </w:tc>
        <w:tc>
          <w:tcPr>
            <w:tcW w:w="1271" w:type="dxa"/>
            <w:vMerge w:val="restart"/>
          </w:tcPr>
          <w:p w14:paraId="110B9B30" w14:textId="2D58BFA2" w:rsidR="007F3FE7" w:rsidRDefault="007F3FE7" w:rsidP="00BB7F32">
            <w:pPr>
              <w:jc w:val="center"/>
              <w:rPr>
                <w:rFonts w:eastAsia="SimSun"/>
                <w:lang w:eastAsia="zh-CN"/>
              </w:rPr>
            </w:pPr>
            <w:r>
              <w:rPr>
                <w:rFonts w:eastAsia="SimSun"/>
                <w:lang w:eastAsia="zh-CN"/>
              </w:rPr>
              <w:t>Object detection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tc>
        <w:tc>
          <w:tcPr>
            <w:tcW w:w="3812" w:type="dxa"/>
          </w:tcPr>
          <w:p w14:paraId="5048F6D6" w14:textId="27BD0204" w:rsidR="007F3FE7" w:rsidRDefault="007F3FE7" w:rsidP="00BB7F32">
            <w:pPr>
              <w:jc w:val="center"/>
              <w:rPr>
                <w:rFonts w:eastAsia="SimSun"/>
                <w:lang w:eastAsia="zh-CN"/>
              </w:rPr>
            </w:pPr>
            <w:r>
              <w:rPr>
                <w:rFonts w:eastAsia="SimSun"/>
                <w:lang w:eastAsia="zh-CN"/>
              </w:rPr>
              <w:t>Object tracking</w:t>
            </w:r>
            <w:r w:rsidR="004A5A33">
              <w:rPr>
                <w:rFonts w:eastAsia="SimSun"/>
                <w:lang w:eastAsia="zh-CN"/>
              </w:rPr>
              <w:t>:</w:t>
            </w:r>
            <w:r>
              <w:rPr>
                <w:rFonts w:eastAsia="SimSun"/>
                <w:lang w:eastAsia="zh-CN"/>
              </w:rPr>
              <w:t xml:space="preserve"> MOTA [%]</w:t>
            </w:r>
          </w:p>
        </w:tc>
      </w:tr>
      <w:tr w:rsidR="0019336E" w14:paraId="6289F2C3" w14:textId="318A4964" w:rsidTr="0019336E">
        <w:tc>
          <w:tcPr>
            <w:tcW w:w="1429" w:type="dxa"/>
            <w:vMerge/>
          </w:tcPr>
          <w:p w14:paraId="1F27935B" w14:textId="77777777" w:rsidR="0019336E" w:rsidRDefault="0019336E" w:rsidP="00A22A59">
            <w:pPr>
              <w:rPr>
                <w:rFonts w:eastAsia="SimSun"/>
                <w:lang w:eastAsia="zh-CN"/>
              </w:rPr>
            </w:pPr>
          </w:p>
        </w:tc>
        <w:tc>
          <w:tcPr>
            <w:tcW w:w="1563" w:type="dxa"/>
            <w:vMerge/>
          </w:tcPr>
          <w:p w14:paraId="3F6A0D38" w14:textId="40774E9E" w:rsidR="0019336E" w:rsidRDefault="0019336E" w:rsidP="00A22A59">
            <w:pPr>
              <w:rPr>
                <w:rFonts w:eastAsia="SimSun"/>
                <w:lang w:eastAsia="zh-CN"/>
              </w:rPr>
            </w:pPr>
          </w:p>
        </w:tc>
        <w:tc>
          <w:tcPr>
            <w:tcW w:w="1271" w:type="dxa"/>
            <w:vMerge/>
          </w:tcPr>
          <w:p w14:paraId="67829CC2" w14:textId="3955EC27" w:rsidR="0019336E" w:rsidRDefault="0019336E" w:rsidP="00083669">
            <w:pPr>
              <w:jc w:val="center"/>
              <w:rPr>
                <w:rFonts w:eastAsia="SimSun"/>
                <w:lang w:eastAsia="zh-CN"/>
              </w:rPr>
            </w:pPr>
          </w:p>
        </w:tc>
        <w:tc>
          <w:tcPr>
            <w:tcW w:w="3812" w:type="dxa"/>
          </w:tcPr>
          <w:p w14:paraId="7D316FFD" w14:textId="5B4FF496" w:rsidR="0019336E" w:rsidRDefault="0019336E" w:rsidP="00083669">
            <w:pPr>
              <w:jc w:val="center"/>
              <w:rPr>
                <w:rFonts w:eastAsia="SimSun"/>
                <w:lang w:eastAsia="zh-CN"/>
              </w:rPr>
            </w:pPr>
            <w:r>
              <w:rPr>
                <w:rFonts w:eastAsia="SimSun"/>
                <w:lang w:eastAsia="zh-CN"/>
              </w:rPr>
              <w:t>OVERALL</w:t>
            </w:r>
          </w:p>
        </w:tc>
      </w:tr>
      <w:tr w:rsidR="0019336E" w14:paraId="7C7BEC39" w14:textId="7EF1D684" w:rsidTr="0019336E">
        <w:tc>
          <w:tcPr>
            <w:tcW w:w="1429" w:type="dxa"/>
          </w:tcPr>
          <w:p w14:paraId="62663E93" w14:textId="4B4DFE1A" w:rsidR="0019336E" w:rsidRDefault="0019336E" w:rsidP="00A22A59">
            <w:pPr>
              <w:rPr>
                <w:rFonts w:eastAsia="SimSun"/>
                <w:lang w:eastAsia="zh-CN"/>
              </w:rPr>
            </w:pPr>
            <w:r>
              <w:rPr>
                <w:rFonts w:eastAsia="SimSun"/>
                <w:lang w:eastAsia="zh-CN"/>
              </w:rPr>
              <w:t>PP0</w:t>
            </w:r>
          </w:p>
        </w:tc>
        <w:tc>
          <w:tcPr>
            <w:tcW w:w="1563" w:type="dxa"/>
          </w:tcPr>
          <w:p w14:paraId="6132FF60" w14:textId="7E216680" w:rsidR="0019336E" w:rsidRDefault="0019336E" w:rsidP="0019336E">
            <w:pPr>
              <w:jc w:val="center"/>
              <w:rPr>
                <w:rFonts w:eastAsia="SimSun"/>
                <w:lang w:eastAsia="zh-CN"/>
              </w:rPr>
            </w:pPr>
            <w:r>
              <w:rPr>
                <w:rFonts w:eastAsia="SimSun"/>
                <w:lang w:eastAsia="zh-CN"/>
              </w:rPr>
              <w:t>80.682</w:t>
            </w:r>
          </w:p>
        </w:tc>
        <w:tc>
          <w:tcPr>
            <w:tcW w:w="1271" w:type="dxa"/>
          </w:tcPr>
          <w:p w14:paraId="57C5A890" w14:textId="52BC03F0" w:rsidR="0019336E" w:rsidRDefault="0019336E" w:rsidP="0019336E">
            <w:pPr>
              <w:jc w:val="center"/>
              <w:rPr>
                <w:rFonts w:eastAsia="SimSun"/>
                <w:lang w:eastAsia="zh-CN"/>
              </w:rPr>
            </w:pPr>
            <w:r>
              <w:rPr>
                <w:rFonts w:eastAsia="SimSun"/>
                <w:lang w:eastAsia="zh-CN"/>
              </w:rPr>
              <w:t>78.871</w:t>
            </w:r>
          </w:p>
        </w:tc>
        <w:tc>
          <w:tcPr>
            <w:tcW w:w="3812" w:type="dxa"/>
          </w:tcPr>
          <w:p w14:paraId="7C9AD361" w14:textId="1C9DE27A" w:rsidR="0019336E" w:rsidRDefault="0019336E" w:rsidP="0019336E">
            <w:pPr>
              <w:jc w:val="center"/>
              <w:rPr>
                <w:rFonts w:eastAsia="SimSun"/>
                <w:lang w:eastAsia="zh-CN"/>
              </w:rPr>
            </w:pPr>
            <w:r>
              <w:rPr>
                <w:rFonts w:eastAsia="SimSun"/>
                <w:lang w:eastAsia="zh-CN"/>
              </w:rPr>
              <w:t>49.84</w:t>
            </w:r>
          </w:p>
        </w:tc>
      </w:tr>
      <w:tr w:rsidR="0019336E" w14:paraId="73B9625F" w14:textId="2EF173C9" w:rsidTr="0019336E">
        <w:tc>
          <w:tcPr>
            <w:tcW w:w="1429" w:type="dxa"/>
          </w:tcPr>
          <w:p w14:paraId="0E6D51E1" w14:textId="7214DBA9" w:rsidR="0019336E" w:rsidRDefault="0019336E" w:rsidP="00A22A59">
            <w:pPr>
              <w:rPr>
                <w:rFonts w:eastAsia="SimSun"/>
                <w:lang w:eastAsia="zh-CN"/>
              </w:rPr>
            </w:pPr>
            <w:r>
              <w:rPr>
                <w:rFonts w:eastAsia="SimSun"/>
                <w:lang w:eastAsia="zh-CN"/>
              </w:rPr>
              <w:t>PP1</w:t>
            </w:r>
          </w:p>
        </w:tc>
        <w:tc>
          <w:tcPr>
            <w:tcW w:w="1563" w:type="dxa"/>
          </w:tcPr>
          <w:p w14:paraId="39224B8E" w14:textId="6C68E02F" w:rsidR="0019336E" w:rsidRDefault="0019336E" w:rsidP="0019336E">
            <w:pPr>
              <w:jc w:val="center"/>
              <w:rPr>
                <w:rFonts w:eastAsia="SimSun"/>
                <w:lang w:eastAsia="zh-CN"/>
              </w:rPr>
            </w:pPr>
            <w:r>
              <w:rPr>
                <w:rFonts w:eastAsia="SimSun"/>
                <w:lang w:eastAsia="zh-CN"/>
              </w:rPr>
              <w:t>79.187</w:t>
            </w:r>
          </w:p>
        </w:tc>
        <w:tc>
          <w:tcPr>
            <w:tcW w:w="1271" w:type="dxa"/>
          </w:tcPr>
          <w:p w14:paraId="7F8EC81C" w14:textId="11EFEF73" w:rsidR="0019336E" w:rsidRDefault="0019336E" w:rsidP="0019336E">
            <w:pPr>
              <w:jc w:val="center"/>
              <w:rPr>
                <w:rFonts w:eastAsia="SimSun"/>
                <w:lang w:eastAsia="zh-CN"/>
              </w:rPr>
            </w:pPr>
            <w:r>
              <w:rPr>
                <w:rFonts w:eastAsia="SimSun"/>
                <w:lang w:eastAsia="zh-CN"/>
              </w:rPr>
              <w:t>78.056</w:t>
            </w:r>
          </w:p>
        </w:tc>
        <w:tc>
          <w:tcPr>
            <w:tcW w:w="3812" w:type="dxa"/>
          </w:tcPr>
          <w:p w14:paraId="6012E9B3" w14:textId="0F21E9E0" w:rsidR="0019336E" w:rsidRDefault="0019336E" w:rsidP="0019336E">
            <w:pPr>
              <w:jc w:val="center"/>
              <w:rPr>
                <w:rFonts w:eastAsia="SimSun"/>
                <w:lang w:eastAsia="zh-CN"/>
              </w:rPr>
            </w:pPr>
            <w:r>
              <w:rPr>
                <w:rFonts w:eastAsia="SimSun"/>
                <w:lang w:eastAsia="zh-CN"/>
              </w:rPr>
              <w:t>47.11</w:t>
            </w:r>
          </w:p>
        </w:tc>
      </w:tr>
      <w:tr w:rsidR="0019336E" w14:paraId="540B7C9D" w14:textId="246CB9F1" w:rsidTr="0019336E">
        <w:tc>
          <w:tcPr>
            <w:tcW w:w="1429" w:type="dxa"/>
          </w:tcPr>
          <w:p w14:paraId="5B354292" w14:textId="03209809" w:rsidR="0019336E" w:rsidRDefault="0019336E" w:rsidP="00A22A59">
            <w:pPr>
              <w:rPr>
                <w:rFonts w:eastAsia="SimSun"/>
                <w:lang w:eastAsia="zh-CN"/>
              </w:rPr>
            </w:pPr>
            <w:r>
              <w:rPr>
                <w:rFonts w:eastAsia="SimSun"/>
                <w:lang w:eastAsia="zh-CN"/>
              </w:rPr>
              <w:t>PP2</w:t>
            </w:r>
          </w:p>
        </w:tc>
        <w:tc>
          <w:tcPr>
            <w:tcW w:w="1563" w:type="dxa"/>
          </w:tcPr>
          <w:p w14:paraId="29FFC3E9" w14:textId="7B96973F" w:rsidR="0019336E" w:rsidRDefault="0019336E" w:rsidP="0019336E">
            <w:pPr>
              <w:jc w:val="center"/>
              <w:rPr>
                <w:rFonts w:eastAsia="SimSun"/>
                <w:lang w:eastAsia="zh-CN"/>
              </w:rPr>
            </w:pPr>
            <w:r>
              <w:rPr>
                <w:rFonts w:eastAsia="SimSun"/>
                <w:lang w:eastAsia="zh-CN"/>
              </w:rPr>
              <w:t>77.049</w:t>
            </w:r>
          </w:p>
        </w:tc>
        <w:tc>
          <w:tcPr>
            <w:tcW w:w="1271" w:type="dxa"/>
          </w:tcPr>
          <w:p w14:paraId="32A6AF0B" w14:textId="3CC1B969" w:rsidR="0019336E" w:rsidRDefault="0019336E" w:rsidP="0019336E">
            <w:pPr>
              <w:jc w:val="center"/>
              <w:rPr>
                <w:rFonts w:eastAsia="SimSun"/>
                <w:lang w:eastAsia="zh-CN"/>
              </w:rPr>
            </w:pPr>
            <w:r>
              <w:rPr>
                <w:rFonts w:eastAsia="SimSun"/>
                <w:lang w:eastAsia="zh-CN"/>
              </w:rPr>
              <w:t>77.051</w:t>
            </w:r>
          </w:p>
        </w:tc>
        <w:tc>
          <w:tcPr>
            <w:tcW w:w="3812" w:type="dxa"/>
          </w:tcPr>
          <w:p w14:paraId="0F71B72B" w14:textId="46CB50E5" w:rsidR="0019336E" w:rsidRDefault="0019336E" w:rsidP="0019336E">
            <w:pPr>
              <w:jc w:val="center"/>
              <w:rPr>
                <w:rFonts w:eastAsia="SimSun"/>
                <w:lang w:eastAsia="zh-CN"/>
              </w:rPr>
            </w:pPr>
            <w:r>
              <w:rPr>
                <w:rFonts w:eastAsia="SimSun"/>
                <w:lang w:eastAsia="zh-CN"/>
              </w:rPr>
              <w:t>43.18</w:t>
            </w:r>
          </w:p>
        </w:tc>
      </w:tr>
      <w:tr w:rsidR="0019336E" w14:paraId="58EDC247" w14:textId="341360E4" w:rsidTr="0019336E">
        <w:tc>
          <w:tcPr>
            <w:tcW w:w="1429" w:type="dxa"/>
          </w:tcPr>
          <w:p w14:paraId="7509D69C" w14:textId="6740AC9C" w:rsidR="0019336E" w:rsidRDefault="0019336E" w:rsidP="00A22A59">
            <w:pPr>
              <w:rPr>
                <w:rFonts w:eastAsia="SimSun"/>
                <w:lang w:eastAsia="zh-CN"/>
              </w:rPr>
            </w:pPr>
            <w:r>
              <w:rPr>
                <w:rFonts w:eastAsia="SimSun"/>
                <w:lang w:eastAsia="zh-CN"/>
              </w:rPr>
              <w:t>PP3</w:t>
            </w:r>
          </w:p>
        </w:tc>
        <w:tc>
          <w:tcPr>
            <w:tcW w:w="1563" w:type="dxa"/>
          </w:tcPr>
          <w:p w14:paraId="57B86B00" w14:textId="69C2E64C" w:rsidR="0019336E" w:rsidRDefault="0019336E" w:rsidP="0019336E">
            <w:pPr>
              <w:jc w:val="center"/>
              <w:rPr>
                <w:rFonts w:eastAsia="SimSun"/>
                <w:lang w:eastAsia="zh-CN"/>
              </w:rPr>
            </w:pPr>
            <w:r>
              <w:rPr>
                <w:rFonts w:eastAsia="SimSun"/>
                <w:lang w:eastAsia="zh-CN"/>
              </w:rPr>
              <w:t>72.618</w:t>
            </w:r>
          </w:p>
        </w:tc>
        <w:tc>
          <w:tcPr>
            <w:tcW w:w="1271" w:type="dxa"/>
          </w:tcPr>
          <w:p w14:paraId="5B3C616E" w14:textId="6EF2D88B" w:rsidR="0019336E" w:rsidRDefault="0019336E" w:rsidP="0019336E">
            <w:pPr>
              <w:jc w:val="center"/>
              <w:rPr>
                <w:rFonts w:eastAsia="SimSun"/>
                <w:lang w:eastAsia="zh-CN"/>
              </w:rPr>
            </w:pPr>
            <w:r>
              <w:rPr>
                <w:rFonts w:eastAsia="SimSun"/>
                <w:lang w:eastAsia="zh-CN"/>
              </w:rPr>
              <w:t>74.755</w:t>
            </w:r>
          </w:p>
        </w:tc>
        <w:tc>
          <w:tcPr>
            <w:tcW w:w="3812" w:type="dxa"/>
          </w:tcPr>
          <w:p w14:paraId="6AB2D4C5" w14:textId="0856753B" w:rsidR="0019336E" w:rsidRDefault="0019336E" w:rsidP="0019336E">
            <w:pPr>
              <w:jc w:val="center"/>
              <w:rPr>
                <w:rFonts w:eastAsia="SimSun"/>
                <w:lang w:eastAsia="zh-CN"/>
              </w:rPr>
            </w:pPr>
            <w:r>
              <w:rPr>
                <w:rFonts w:eastAsia="SimSun"/>
                <w:lang w:eastAsia="zh-CN"/>
              </w:rPr>
              <w:t>35.76</w:t>
            </w:r>
          </w:p>
        </w:tc>
      </w:tr>
      <w:tr w:rsidR="0019336E" w14:paraId="0C0286E9" w14:textId="16DEB0F4" w:rsidTr="0019336E">
        <w:tc>
          <w:tcPr>
            <w:tcW w:w="1429" w:type="dxa"/>
          </w:tcPr>
          <w:p w14:paraId="57F27074" w14:textId="6512DFBF" w:rsidR="0019336E" w:rsidRDefault="0019336E" w:rsidP="00A22A59">
            <w:pPr>
              <w:rPr>
                <w:rFonts w:eastAsia="SimSun"/>
                <w:lang w:eastAsia="zh-CN"/>
              </w:rPr>
            </w:pPr>
            <w:r>
              <w:rPr>
                <w:rFonts w:eastAsia="SimSun"/>
                <w:lang w:eastAsia="zh-CN"/>
              </w:rPr>
              <w:t>PP4</w:t>
            </w:r>
          </w:p>
        </w:tc>
        <w:tc>
          <w:tcPr>
            <w:tcW w:w="1563" w:type="dxa"/>
          </w:tcPr>
          <w:p w14:paraId="3443117C" w14:textId="45869AEE" w:rsidR="0019336E" w:rsidRDefault="0019336E" w:rsidP="0019336E">
            <w:pPr>
              <w:jc w:val="center"/>
              <w:rPr>
                <w:rFonts w:eastAsia="SimSun"/>
                <w:lang w:eastAsia="zh-CN"/>
              </w:rPr>
            </w:pPr>
            <w:r>
              <w:rPr>
                <w:rFonts w:eastAsia="SimSun"/>
                <w:lang w:eastAsia="zh-CN"/>
              </w:rPr>
              <w:t>64.247</w:t>
            </w:r>
          </w:p>
        </w:tc>
        <w:tc>
          <w:tcPr>
            <w:tcW w:w="1271" w:type="dxa"/>
          </w:tcPr>
          <w:p w14:paraId="78956FDA" w14:textId="756A3FCF" w:rsidR="0019336E" w:rsidRDefault="0019336E" w:rsidP="0019336E">
            <w:pPr>
              <w:jc w:val="center"/>
              <w:rPr>
                <w:rFonts w:eastAsia="SimSun"/>
                <w:lang w:eastAsia="zh-CN"/>
              </w:rPr>
            </w:pPr>
            <w:r>
              <w:rPr>
                <w:rFonts w:eastAsia="SimSun"/>
                <w:lang w:eastAsia="zh-CN"/>
              </w:rPr>
              <w:t>69.653</w:t>
            </w:r>
          </w:p>
        </w:tc>
        <w:tc>
          <w:tcPr>
            <w:tcW w:w="3812" w:type="dxa"/>
          </w:tcPr>
          <w:p w14:paraId="58E980ED" w14:textId="14291A70" w:rsidR="0019336E" w:rsidRDefault="0019336E" w:rsidP="0019336E">
            <w:pPr>
              <w:jc w:val="center"/>
              <w:rPr>
                <w:rFonts w:eastAsia="SimSun"/>
                <w:lang w:eastAsia="zh-CN"/>
              </w:rPr>
            </w:pPr>
            <w:r>
              <w:rPr>
                <w:rFonts w:eastAsia="SimSun"/>
                <w:lang w:eastAsia="zh-CN"/>
              </w:rPr>
              <w:t>29.47</w:t>
            </w:r>
          </w:p>
        </w:tc>
      </w:tr>
      <w:tr w:rsidR="0019336E" w14:paraId="5150B7B8" w14:textId="6D688480" w:rsidTr="0019336E">
        <w:tc>
          <w:tcPr>
            <w:tcW w:w="1429" w:type="dxa"/>
          </w:tcPr>
          <w:p w14:paraId="1DFE3FC8" w14:textId="5460AEAA" w:rsidR="0019336E" w:rsidRDefault="0019336E" w:rsidP="00A22A59">
            <w:pPr>
              <w:rPr>
                <w:rFonts w:eastAsia="SimSun"/>
                <w:lang w:eastAsia="zh-CN"/>
              </w:rPr>
            </w:pPr>
            <w:r>
              <w:rPr>
                <w:rFonts w:eastAsia="SimSun"/>
                <w:lang w:eastAsia="zh-CN"/>
              </w:rPr>
              <w:t>PP5</w:t>
            </w:r>
          </w:p>
        </w:tc>
        <w:tc>
          <w:tcPr>
            <w:tcW w:w="1563" w:type="dxa"/>
          </w:tcPr>
          <w:p w14:paraId="57FE4959" w14:textId="168C434B" w:rsidR="0019336E" w:rsidRDefault="0019336E" w:rsidP="0019336E">
            <w:pPr>
              <w:jc w:val="center"/>
              <w:rPr>
                <w:rFonts w:eastAsia="SimSun"/>
                <w:lang w:eastAsia="zh-CN"/>
              </w:rPr>
            </w:pPr>
            <w:r>
              <w:rPr>
                <w:rFonts w:eastAsia="SimSun"/>
                <w:lang w:eastAsia="zh-CN"/>
              </w:rPr>
              <w:t>50.865</w:t>
            </w:r>
          </w:p>
        </w:tc>
        <w:tc>
          <w:tcPr>
            <w:tcW w:w="1271" w:type="dxa"/>
          </w:tcPr>
          <w:p w14:paraId="5D8294B5" w14:textId="081ED706" w:rsidR="0019336E" w:rsidRDefault="0019336E" w:rsidP="0019336E">
            <w:pPr>
              <w:jc w:val="center"/>
              <w:rPr>
                <w:rFonts w:eastAsia="SimSun"/>
                <w:lang w:eastAsia="zh-CN"/>
              </w:rPr>
            </w:pPr>
            <w:r>
              <w:rPr>
                <w:rFonts w:eastAsia="SimSun"/>
                <w:lang w:eastAsia="zh-CN"/>
              </w:rPr>
              <w:t>59.724</w:t>
            </w:r>
          </w:p>
        </w:tc>
        <w:tc>
          <w:tcPr>
            <w:tcW w:w="3812" w:type="dxa"/>
          </w:tcPr>
          <w:p w14:paraId="3128562C" w14:textId="1F0AEA6F" w:rsidR="0019336E" w:rsidRDefault="0019336E" w:rsidP="0019336E">
            <w:pPr>
              <w:jc w:val="center"/>
              <w:rPr>
                <w:rFonts w:eastAsia="SimSun"/>
                <w:lang w:eastAsia="zh-CN"/>
              </w:rPr>
            </w:pPr>
            <w:r>
              <w:rPr>
                <w:rFonts w:eastAsia="SimSun"/>
                <w:lang w:eastAsia="zh-CN"/>
              </w:rPr>
              <w:t>22.81</w:t>
            </w:r>
          </w:p>
        </w:tc>
      </w:tr>
    </w:tbl>
    <w:p w14:paraId="51EDCBCD" w14:textId="77777777" w:rsidR="002D0C83" w:rsidRDefault="002D0C83" w:rsidP="002D0C83">
      <w:pPr>
        <w:rPr>
          <w:rFonts w:eastAsia="SimSun"/>
          <w:lang w:eastAsia="zh-CN"/>
        </w:rPr>
      </w:pPr>
    </w:p>
    <w:p w14:paraId="2AB069F7" w14:textId="505490CB" w:rsidR="002D0C83" w:rsidRPr="006257FB" w:rsidRDefault="002D0C83" w:rsidP="00083669">
      <w:pPr>
        <w:pStyle w:val="Caption"/>
        <w:jc w:val="center"/>
        <w:rPr>
          <w:rFonts w:eastAsia="SimSun"/>
          <w:b w:val="0"/>
          <w:bCs w:val="0"/>
          <w:lang w:eastAsia="zh-CN"/>
        </w:rPr>
      </w:pPr>
      <w:bookmarkStart w:id="254" w:name="_Ref133524642"/>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5</w:t>
      </w:r>
      <w:r w:rsidRPr="006257FB">
        <w:rPr>
          <w:b w:val="0"/>
          <w:bCs w:val="0"/>
          <w:noProof/>
        </w:rPr>
        <w:fldChar w:fldCharType="end"/>
      </w:r>
      <w:bookmarkStart w:id="255" w:name="_Toc32180"/>
      <w:bookmarkStart w:id="256" w:name="_Toc19783"/>
      <w:bookmarkStart w:id="257" w:name="_Toc32204"/>
      <w:bookmarkStart w:id="258" w:name="_Toc11008"/>
      <w:bookmarkEnd w:id="254"/>
      <w:r w:rsidRPr="006257FB">
        <w:rPr>
          <w:rFonts w:eastAsia="SimSun" w:hint="eastAsia"/>
          <w:b w:val="0"/>
          <w:bCs w:val="0"/>
          <w:lang w:eastAsia="zh-CN"/>
        </w:rPr>
        <w:t xml:space="preserve"> Object tracking results on </w:t>
      </w:r>
      <w:proofErr w:type="spellStart"/>
      <w:proofErr w:type="gramStart"/>
      <w:r w:rsidRPr="006257FB">
        <w:rPr>
          <w:rFonts w:eastAsia="SimSun" w:hint="eastAsia"/>
          <w:b w:val="0"/>
          <w:bCs w:val="0"/>
          <w:lang w:eastAsia="zh-CN"/>
        </w:rPr>
        <w:t>Hi</w:t>
      </w:r>
      <w:r w:rsidR="008A6723" w:rsidRPr="006257FB">
        <w:rPr>
          <w:rFonts w:eastAsia="SimSun"/>
          <w:b w:val="0"/>
          <w:bCs w:val="0"/>
          <w:lang w:eastAsia="zh-CN"/>
        </w:rPr>
        <w:t>E</w:t>
      </w:r>
      <w:r w:rsidRPr="006257FB">
        <w:rPr>
          <w:rFonts w:eastAsia="SimSun" w:hint="eastAsia"/>
          <w:b w:val="0"/>
          <w:bCs w:val="0"/>
          <w:lang w:eastAsia="zh-CN"/>
        </w:rPr>
        <w:t>ve</w:t>
      </w:r>
      <w:bookmarkEnd w:id="255"/>
      <w:bookmarkEnd w:id="256"/>
      <w:bookmarkEnd w:id="257"/>
      <w:bookmarkEnd w:id="258"/>
      <w:proofErr w:type="spellEnd"/>
      <w:proofErr w:type="gramEnd"/>
    </w:p>
    <w:tbl>
      <w:tblPr>
        <w:tblStyle w:val="TableGrid"/>
        <w:tblW w:w="0" w:type="auto"/>
        <w:tblLook w:val="04A0" w:firstRow="1" w:lastRow="0" w:firstColumn="1" w:lastColumn="0" w:noHBand="0" w:noVBand="1"/>
      </w:tblPr>
      <w:tblGrid>
        <w:gridCol w:w="1016"/>
        <w:gridCol w:w="2948"/>
        <w:gridCol w:w="4253"/>
      </w:tblGrid>
      <w:tr w:rsidR="002D0C83" w14:paraId="797A8AB6" w14:textId="77777777" w:rsidTr="0019336E">
        <w:trPr>
          <w:trHeight w:val="547"/>
        </w:trPr>
        <w:tc>
          <w:tcPr>
            <w:tcW w:w="8217" w:type="dxa"/>
            <w:gridSpan w:val="3"/>
          </w:tcPr>
          <w:p w14:paraId="4CDDF130" w14:textId="4149B060" w:rsidR="002D0C83" w:rsidRDefault="002D0C83" w:rsidP="007305D9">
            <w:pPr>
              <w:jc w:val="center"/>
              <w:rPr>
                <w:rFonts w:eastAsia="SimSun"/>
                <w:lang w:eastAsia="zh-CN"/>
              </w:rPr>
            </w:pPr>
            <w:proofErr w:type="spellStart"/>
            <w:r>
              <w:rPr>
                <w:rFonts w:eastAsia="SimSun" w:hint="eastAsia"/>
                <w:lang w:eastAsia="zh-CN"/>
              </w:rPr>
              <w:t>Hi</w:t>
            </w:r>
            <w:r w:rsidR="008A6723">
              <w:rPr>
                <w:rFonts w:eastAsia="SimSun"/>
                <w:lang w:eastAsia="zh-CN"/>
              </w:rPr>
              <w:t>E</w:t>
            </w:r>
            <w:r>
              <w:rPr>
                <w:rFonts w:eastAsia="SimSun" w:hint="eastAsia"/>
                <w:lang w:eastAsia="zh-CN"/>
              </w:rPr>
              <w:t>ve</w:t>
            </w:r>
            <w:proofErr w:type="spellEnd"/>
          </w:p>
        </w:tc>
      </w:tr>
      <w:tr w:rsidR="002D0C83" w14:paraId="41B2A97C" w14:textId="77777777" w:rsidTr="0019336E">
        <w:trPr>
          <w:trHeight w:val="547"/>
        </w:trPr>
        <w:tc>
          <w:tcPr>
            <w:tcW w:w="8217" w:type="dxa"/>
            <w:gridSpan w:val="3"/>
          </w:tcPr>
          <w:p w14:paraId="6D2864DF" w14:textId="77777777" w:rsidR="002D0C83" w:rsidRDefault="002D0C83" w:rsidP="007305D9">
            <w:pPr>
              <w:jc w:val="center"/>
              <w:rPr>
                <w:rFonts w:eastAsia="SimSun"/>
                <w:lang w:eastAsia="zh-CN"/>
              </w:rPr>
            </w:pPr>
            <w:r>
              <w:rPr>
                <w:rFonts w:eastAsia="SimSun"/>
                <w:lang w:eastAsia="zh-CN"/>
              </w:rPr>
              <w:t>Object tracking: MOTA [%]</w:t>
            </w:r>
          </w:p>
        </w:tc>
      </w:tr>
      <w:tr w:rsidR="0019336E" w14:paraId="3CEA9E76" w14:textId="77777777" w:rsidTr="0019336E">
        <w:trPr>
          <w:trHeight w:val="816"/>
        </w:trPr>
        <w:tc>
          <w:tcPr>
            <w:tcW w:w="1016" w:type="dxa"/>
          </w:tcPr>
          <w:p w14:paraId="7E1CD83A" w14:textId="77777777" w:rsidR="0019336E" w:rsidRDefault="0019336E" w:rsidP="007305D9">
            <w:pPr>
              <w:rPr>
                <w:rFonts w:eastAsia="SimSun"/>
                <w:lang w:eastAsia="zh-CN"/>
              </w:rPr>
            </w:pPr>
          </w:p>
        </w:tc>
        <w:tc>
          <w:tcPr>
            <w:tcW w:w="2948" w:type="dxa"/>
          </w:tcPr>
          <w:p w14:paraId="446EB25F"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1080P</w:t>
            </w:r>
          </w:p>
        </w:tc>
        <w:tc>
          <w:tcPr>
            <w:tcW w:w="4253" w:type="dxa"/>
          </w:tcPr>
          <w:p w14:paraId="65BDC991"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720P</w:t>
            </w:r>
          </w:p>
        </w:tc>
      </w:tr>
      <w:tr w:rsidR="0019336E" w14:paraId="16286195" w14:textId="77777777" w:rsidTr="0019336E">
        <w:trPr>
          <w:trHeight w:val="547"/>
        </w:trPr>
        <w:tc>
          <w:tcPr>
            <w:tcW w:w="1016" w:type="dxa"/>
          </w:tcPr>
          <w:p w14:paraId="0FCDE618" w14:textId="77777777" w:rsidR="0019336E" w:rsidRDefault="0019336E" w:rsidP="007305D9">
            <w:pPr>
              <w:rPr>
                <w:rFonts w:eastAsia="SimSun"/>
                <w:lang w:eastAsia="zh-CN"/>
              </w:rPr>
            </w:pPr>
            <w:r>
              <w:rPr>
                <w:rFonts w:eastAsia="SimSun"/>
                <w:lang w:eastAsia="zh-CN"/>
              </w:rPr>
              <w:t>PP0</w:t>
            </w:r>
          </w:p>
        </w:tc>
        <w:tc>
          <w:tcPr>
            <w:tcW w:w="2948" w:type="dxa"/>
          </w:tcPr>
          <w:p w14:paraId="7E991628" w14:textId="191BB936" w:rsidR="0019336E" w:rsidRDefault="0019336E" w:rsidP="0019336E">
            <w:pPr>
              <w:jc w:val="center"/>
              <w:rPr>
                <w:rFonts w:eastAsia="SimSun"/>
                <w:lang w:eastAsia="zh-CN"/>
              </w:rPr>
            </w:pPr>
            <w:r>
              <w:rPr>
                <w:rFonts w:eastAsia="SimSun" w:hint="eastAsia"/>
                <w:lang w:eastAsia="zh-CN"/>
              </w:rPr>
              <w:t>31.</w:t>
            </w:r>
            <w:r>
              <w:rPr>
                <w:rFonts w:eastAsia="SimSun"/>
                <w:lang w:eastAsia="zh-CN"/>
              </w:rPr>
              <w:t>12</w:t>
            </w:r>
          </w:p>
        </w:tc>
        <w:tc>
          <w:tcPr>
            <w:tcW w:w="4253" w:type="dxa"/>
          </w:tcPr>
          <w:p w14:paraId="51F3EF19" w14:textId="579CFEE5" w:rsidR="0019336E" w:rsidRDefault="0019336E" w:rsidP="0019336E">
            <w:pPr>
              <w:jc w:val="center"/>
              <w:rPr>
                <w:rFonts w:eastAsia="SimSun"/>
                <w:lang w:eastAsia="zh-CN"/>
              </w:rPr>
            </w:pPr>
            <w:r>
              <w:rPr>
                <w:rFonts w:eastAsia="SimSun" w:hint="eastAsia"/>
                <w:lang w:eastAsia="zh-CN"/>
              </w:rPr>
              <w:t>35.7</w:t>
            </w:r>
            <w:r>
              <w:rPr>
                <w:rFonts w:eastAsia="SimSun"/>
                <w:lang w:eastAsia="zh-CN"/>
              </w:rPr>
              <w:t>5</w:t>
            </w:r>
          </w:p>
        </w:tc>
      </w:tr>
      <w:tr w:rsidR="0019336E" w14:paraId="4B9CAD1F" w14:textId="77777777" w:rsidTr="0019336E">
        <w:trPr>
          <w:trHeight w:val="547"/>
        </w:trPr>
        <w:tc>
          <w:tcPr>
            <w:tcW w:w="1016" w:type="dxa"/>
          </w:tcPr>
          <w:p w14:paraId="26346041" w14:textId="77777777" w:rsidR="0019336E" w:rsidRDefault="0019336E" w:rsidP="007305D9">
            <w:pPr>
              <w:rPr>
                <w:rFonts w:eastAsia="SimSun"/>
                <w:lang w:eastAsia="zh-CN"/>
              </w:rPr>
            </w:pPr>
            <w:r>
              <w:rPr>
                <w:rFonts w:eastAsia="SimSun"/>
                <w:lang w:eastAsia="zh-CN"/>
              </w:rPr>
              <w:t>PP1</w:t>
            </w:r>
          </w:p>
        </w:tc>
        <w:tc>
          <w:tcPr>
            <w:tcW w:w="2948" w:type="dxa"/>
          </w:tcPr>
          <w:p w14:paraId="701BA460" w14:textId="4567881E" w:rsidR="0019336E" w:rsidRDefault="0019336E" w:rsidP="0019336E">
            <w:pPr>
              <w:jc w:val="center"/>
              <w:rPr>
                <w:rFonts w:eastAsia="SimSun"/>
                <w:lang w:eastAsia="zh-CN"/>
              </w:rPr>
            </w:pPr>
            <w:r>
              <w:rPr>
                <w:rFonts w:eastAsia="SimSun" w:hint="eastAsia"/>
                <w:lang w:eastAsia="zh-CN"/>
              </w:rPr>
              <w:t>30.3</w:t>
            </w:r>
            <w:r>
              <w:rPr>
                <w:rFonts w:eastAsia="SimSun"/>
                <w:lang w:eastAsia="zh-CN"/>
              </w:rPr>
              <w:t>9</w:t>
            </w:r>
          </w:p>
        </w:tc>
        <w:tc>
          <w:tcPr>
            <w:tcW w:w="4253" w:type="dxa"/>
          </w:tcPr>
          <w:p w14:paraId="6F7DE3E5" w14:textId="5171C0A2" w:rsidR="0019336E" w:rsidRDefault="0019336E" w:rsidP="0019336E">
            <w:pPr>
              <w:jc w:val="center"/>
              <w:rPr>
                <w:rFonts w:eastAsia="SimSun"/>
                <w:lang w:eastAsia="zh-CN"/>
              </w:rPr>
            </w:pPr>
            <w:r>
              <w:rPr>
                <w:rFonts w:eastAsia="SimSun" w:hint="eastAsia"/>
                <w:lang w:eastAsia="zh-CN"/>
              </w:rPr>
              <w:t>34.</w:t>
            </w:r>
            <w:r>
              <w:rPr>
                <w:rFonts w:eastAsia="SimSun"/>
                <w:lang w:eastAsia="zh-CN"/>
              </w:rPr>
              <w:t>90</w:t>
            </w:r>
          </w:p>
        </w:tc>
      </w:tr>
      <w:tr w:rsidR="0019336E" w14:paraId="0E222286" w14:textId="77777777" w:rsidTr="0019336E">
        <w:trPr>
          <w:trHeight w:val="547"/>
        </w:trPr>
        <w:tc>
          <w:tcPr>
            <w:tcW w:w="1016" w:type="dxa"/>
          </w:tcPr>
          <w:p w14:paraId="54AA4B83" w14:textId="77777777" w:rsidR="0019336E" w:rsidRDefault="0019336E" w:rsidP="007305D9">
            <w:pPr>
              <w:rPr>
                <w:rFonts w:eastAsia="SimSun"/>
                <w:lang w:eastAsia="zh-CN"/>
              </w:rPr>
            </w:pPr>
            <w:r>
              <w:rPr>
                <w:rFonts w:eastAsia="SimSun"/>
                <w:lang w:eastAsia="zh-CN"/>
              </w:rPr>
              <w:t>PP2</w:t>
            </w:r>
          </w:p>
        </w:tc>
        <w:tc>
          <w:tcPr>
            <w:tcW w:w="2948" w:type="dxa"/>
          </w:tcPr>
          <w:p w14:paraId="0FEEA8FD" w14:textId="462ECA42" w:rsidR="0019336E" w:rsidRDefault="0019336E" w:rsidP="0019336E">
            <w:pPr>
              <w:tabs>
                <w:tab w:val="center" w:pos="476"/>
              </w:tabs>
              <w:jc w:val="center"/>
              <w:rPr>
                <w:rFonts w:eastAsia="SimSun"/>
                <w:lang w:eastAsia="zh-CN"/>
              </w:rPr>
            </w:pPr>
            <w:r>
              <w:rPr>
                <w:rFonts w:eastAsia="SimSun" w:hint="eastAsia"/>
                <w:lang w:eastAsia="zh-CN"/>
              </w:rPr>
              <w:t>29.2</w:t>
            </w:r>
            <w:r>
              <w:rPr>
                <w:rFonts w:eastAsia="SimSun"/>
                <w:lang w:eastAsia="zh-CN"/>
              </w:rPr>
              <w:t>9</w:t>
            </w:r>
          </w:p>
        </w:tc>
        <w:tc>
          <w:tcPr>
            <w:tcW w:w="4253" w:type="dxa"/>
          </w:tcPr>
          <w:p w14:paraId="51D5B233" w14:textId="0C12303A" w:rsidR="0019336E" w:rsidRDefault="0019336E" w:rsidP="0019336E">
            <w:pPr>
              <w:tabs>
                <w:tab w:val="center" w:pos="476"/>
              </w:tabs>
              <w:jc w:val="center"/>
              <w:rPr>
                <w:rFonts w:eastAsia="SimSun"/>
                <w:lang w:eastAsia="zh-CN"/>
              </w:rPr>
            </w:pPr>
            <w:r>
              <w:rPr>
                <w:rFonts w:eastAsia="SimSun" w:hint="eastAsia"/>
                <w:lang w:eastAsia="zh-CN"/>
              </w:rPr>
              <w:t>33.</w:t>
            </w:r>
            <w:r>
              <w:rPr>
                <w:rFonts w:eastAsia="SimSun"/>
                <w:lang w:eastAsia="zh-CN"/>
              </w:rPr>
              <w:t>66</w:t>
            </w:r>
          </w:p>
        </w:tc>
      </w:tr>
      <w:tr w:rsidR="0019336E" w14:paraId="670443E3" w14:textId="77777777" w:rsidTr="0019336E">
        <w:trPr>
          <w:trHeight w:val="547"/>
        </w:trPr>
        <w:tc>
          <w:tcPr>
            <w:tcW w:w="1016" w:type="dxa"/>
          </w:tcPr>
          <w:p w14:paraId="4E9339E8" w14:textId="77777777" w:rsidR="0019336E" w:rsidRDefault="0019336E" w:rsidP="007305D9">
            <w:pPr>
              <w:rPr>
                <w:rFonts w:eastAsia="SimSun"/>
                <w:lang w:eastAsia="zh-CN"/>
              </w:rPr>
            </w:pPr>
            <w:r>
              <w:rPr>
                <w:rFonts w:eastAsia="SimSun"/>
                <w:lang w:eastAsia="zh-CN"/>
              </w:rPr>
              <w:t>PP3</w:t>
            </w:r>
          </w:p>
        </w:tc>
        <w:tc>
          <w:tcPr>
            <w:tcW w:w="2948" w:type="dxa"/>
          </w:tcPr>
          <w:p w14:paraId="3010CC0A" w14:textId="6ACE9AD3" w:rsidR="0019336E" w:rsidRDefault="0019336E" w:rsidP="0019336E">
            <w:pPr>
              <w:jc w:val="center"/>
              <w:rPr>
                <w:rFonts w:eastAsia="SimSun"/>
                <w:lang w:eastAsia="zh-CN"/>
              </w:rPr>
            </w:pPr>
            <w:r>
              <w:rPr>
                <w:rFonts w:eastAsia="SimSun" w:hint="eastAsia"/>
                <w:lang w:eastAsia="zh-CN"/>
              </w:rPr>
              <w:t>27.</w:t>
            </w:r>
            <w:r>
              <w:rPr>
                <w:rFonts w:eastAsia="SimSun"/>
                <w:lang w:eastAsia="zh-CN"/>
              </w:rPr>
              <w:t>42</w:t>
            </w:r>
          </w:p>
        </w:tc>
        <w:tc>
          <w:tcPr>
            <w:tcW w:w="4253" w:type="dxa"/>
          </w:tcPr>
          <w:p w14:paraId="0F706CA2" w14:textId="4C08EBED" w:rsidR="0019336E" w:rsidRDefault="0019336E" w:rsidP="0019336E">
            <w:pPr>
              <w:jc w:val="center"/>
              <w:rPr>
                <w:rFonts w:eastAsia="SimSun"/>
                <w:lang w:eastAsia="zh-CN"/>
              </w:rPr>
            </w:pPr>
            <w:r>
              <w:rPr>
                <w:rFonts w:eastAsia="SimSun" w:hint="eastAsia"/>
                <w:lang w:eastAsia="zh-CN"/>
              </w:rPr>
              <w:t>31.</w:t>
            </w:r>
            <w:r>
              <w:rPr>
                <w:rFonts w:eastAsia="SimSun"/>
                <w:lang w:eastAsia="zh-CN"/>
              </w:rPr>
              <w:t>70</w:t>
            </w:r>
          </w:p>
        </w:tc>
      </w:tr>
      <w:tr w:rsidR="0019336E" w14:paraId="66D890A5" w14:textId="77777777" w:rsidTr="0019336E">
        <w:trPr>
          <w:trHeight w:val="547"/>
        </w:trPr>
        <w:tc>
          <w:tcPr>
            <w:tcW w:w="1016" w:type="dxa"/>
          </w:tcPr>
          <w:p w14:paraId="29AD4EC8" w14:textId="77777777" w:rsidR="0019336E" w:rsidRDefault="0019336E" w:rsidP="007305D9">
            <w:pPr>
              <w:rPr>
                <w:rFonts w:eastAsia="SimSun"/>
                <w:lang w:eastAsia="zh-CN"/>
              </w:rPr>
            </w:pPr>
            <w:r>
              <w:rPr>
                <w:rFonts w:eastAsia="SimSun"/>
                <w:lang w:eastAsia="zh-CN"/>
              </w:rPr>
              <w:t>PP4</w:t>
            </w:r>
          </w:p>
        </w:tc>
        <w:tc>
          <w:tcPr>
            <w:tcW w:w="2948" w:type="dxa"/>
          </w:tcPr>
          <w:p w14:paraId="4D6E2195" w14:textId="77777777" w:rsidR="0019336E" w:rsidRDefault="0019336E" w:rsidP="0019336E">
            <w:pPr>
              <w:jc w:val="center"/>
              <w:rPr>
                <w:rFonts w:eastAsia="SimSun"/>
                <w:lang w:eastAsia="zh-CN"/>
              </w:rPr>
            </w:pPr>
            <w:r>
              <w:rPr>
                <w:rFonts w:eastAsia="SimSun" w:hint="eastAsia"/>
                <w:lang w:eastAsia="zh-CN"/>
              </w:rPr>
              <w:t>24.61</w:t>
            </w:r>
          </w:p>
        </w:tc>
        <w:tc>
          <w:tcPr>
            <w:tcW w:w="4253" w:type="dxa"/>
          </w:tcPr>
          <w:p w14:paraId="150B2008" w14:textId="15479817" w:rsidR="0019336E" w:rsidRDefault="0019336E" w:rsidP="0019336E">
            <w:pPr>
              <w:jc w:val="center"/>
              <w:rPr>
                <w:rFonts w:eastAsia="SimSun"/>
                <w:lang w:eastAsia="zh-CN"/>
              </w:rPr>
            </w:pPr>
            <w:r>
              <w:rPr>
                <w:rFonts w:eastAsia="SimSun" w:hint="eastAsia"/>
                <w:lang w:eastAsia="zh-CN"/>
              </w:rPr>
              <w:t>29.7</w:t>
            </w:r>
            <w:r>
              <w:rPr>
                <w:rFonts w:eastAsia="SimSun"/>
                <w:lang w:eastAsia="zh-CN"/>
              </w:rPr>
              <w:t>4</w:t>
            </w:r>
          </w:p>
        </w:tc>
      </w:tr>
      <w:tr w:rsidR="0019336E" w14:paraId="0B4A9F9B" w14:textId="77777777" w:rsidTr="0019336E">
        <w:trPr>
          <w:trHeight w:val="597"/>
        </w:trPr>
        <w:tc>
          <w:tcPr>
            <w:tcW w:w="1016" w:type="dxa"/>
          </w:tcPr>
          <w:p w14:paraId="1D31FD8F" w14:textId="77777777" w:rsidR="0019336E" w:rsidRDefault="0019336E" w:rsidP="007305D9">
            <w:pPr>
              <w:rPr>
                <w:rFonts w:eastAsia="SimSun"/>
                <w:lang w:eastAsia="zh-CN"/>
              </w:rPr>
            </w:pPr>
            <w:r>
              <w:rPr>
                <w:rFonts w:eastAsia="SimSun"/>
                <w:lang w:eastAsia="zh-CN"/>
              </w:rPr>
              <w:t>PP5</w:t>
            </w:r>
          </w:p>
        </w:tc>
        <w:tc>
          <w:tcPr>
            <w:tcW w:w="2948" w:type="dxa"/>
          </w:tcPr>
          <w:p w14:paraId="2991DBC8" w14:textId="504D8472" w:rsidR="0019336E" w:rsidRDefault="0019336E" w:rsidP="0019336E">
            <w:pPr>
              <w:jc w:val="center"/>
              <w:rPr>
                <w:rFonts w:eastAsia="SimSun"/>
                <w:lang w:eastAsia="zh-CN"/>
              </w:rPr>
            </w:pPr>
            <w:r>
              <w:rPr>
                <w:rFonts w:eastAsia="SimSun" w:hint="eastAsia"/>
                <w:lang w:eastAsia="zh-CN"/>
              </w:rPr>
              <w:t>22.</w:t>
            </w:r>
            <w:r>
              <w:rPr>
                <w:rFonts w:eastAsia="SimSun"/>
                <w:lang w:eastAsia="zh-CN"/>
              </w:rPr>
              <w:t>84</w:t>
            </w:r>
          </w:p>
        </w:tc>
        <w:tc>
          <w:tcPr>
            <w:tcW w:w="4253" w:type="dxa"/>
          </w:tcPr>
          <w:p w14:paraId="5BA95C66" w14:textId="44B533CD" w:rsidR="0019336E" w:rsidRDefault="0019336E" w:rsidP="0019336E">
            <w:pPr>
              <w:jc w:val="center"/>
              <w:rPr>
                <w:rFonts w:eastAsia="SimSun"/>
                <w:lang w:eastAsia="zh-CN"/>
              </w:rPr>
            </w:pPr>
            <w:r>
              <w:rPr>
                <w:rFonts w:eastAsia="SimSun" w:hint="eastAsia"/>
                <w:lang w:eastAsia="zh-CN"/>
              </w:rPr>
              <w:t>25.2</w:t>
            </w:r>
            <w:r>
              <w:rPr>
                <w:rFonts w:eastAsia="SimSun"/>
                <w:lang w:eastAsia="zh-CN"/>
              </w:rPr>
              <w:t>0</w:t>
            </w:r>
          </w:p>
        </w:tc>
      </w:tr>
    </w:tbl>
    <w:p w14:paraId="48D9BC06" w14:textId="77777777" w:rsidR="002D0C83" w:rsidRDefault="002D0C83" w:rsidP="002D0C83">
      <w:pPr>
        <w:rPr>
          <w:rFonts w:eastAsia="SimSun"/>
          <w:lang w:eastAsia="zh-CN"/>
        </w:rPr>
      </w:pPr>
    </w:p>
    <w:p w14:paraId="640F0D4A" w14:textId="63F052B3" w:rsidR="002D0C83" w:rsidRPr="006257FB" w:rsidRDefault="002D0C83" w:rsidP="00083669">
      <w:pPr>
        <w:pStyle w:val="Caption"/>
        <w:jc w:val="center"/>
        <w:rPr>
          <w:rFonts w:eastAsia="SimSun"/>
          <w:b w:val="0"/>
          <w:bCs w:val="0"/>
          <w:lang w:eastAsia="zh-CN"/>
        </w:rPr>
      </w:pPr>
      <w:bookmarkStart w:id="259" w:name="_Ref133524643"/>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6</w:t>
      </w:r>
      <w:r w:rsidRPr="006257FB">
        <w:rPr>
          <w:b w:val="0"/>
          <w:bCs w:val="0"/>
          <w:noProof/>
        </w:rPr>
        <w:fldChar w:fldCharType="end"/>
      </w:r>
      <w:bookmarkStart w:id="260" w:name="_Toc1965"/>
      <w:bookmarkStart w:id="261" w:name="_Toc16964"/>
      <w:bookmarkEnd w:id="259"/>
      <w:r w:rsidRPr="006257FB">
        <w:rPr>
          <w:rFonts w:eastAsia="SimSun" w:hint="eastAsia"/>
          <w:b w:val="0"/>
          <w:bCs w:val="0"/>
          <w:lang w:eastAsia="zh-CN"/>
        </w:rPr>
        <w:t xml:space="preserve"> Object detection results on SFU-HW</w:t>
      </w:r>
      <w:bookmarkEnd w:id="260"/>
      <w:bookmarkEnd w:id="2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14:paraId="64ECB5F0" w14:textId="77777777" w:rsidTr="009F2CC2">
        <w:trPr>
          <w:trHeight w:val="547"/>
        </w:trPr>
        <w:tc>
          <w:tcPr>
            <w:tcW w:w="9345" w:type="dxa"/>
            <w:gridSpan w:val="4"/>
          </w:tcPr>
          <w:p w14:paraId="307DCB4A" w14:textId="77777777" w:rsidR="002D0C83" w:rsidRDefault="002D0C83" w:rsidP="007305D9">
            <w:pPr>
              <w:keepLines/>
              <w:jc w:val="center"/>
              <w:rPr>
                <w:rFonts w:eastAsia="SimSun"/>
                <w:lang w:eastAsia="zh-CN"/>
              </w:rPr>
            </w:pPr>
            <w:r>
              <w:rPr>
                <w:rFonts w:eastAsia="SimSun" w:hint="eastAsia"/>
                <w:lang w:eastAsia="zh-CN"/>
              </w:rPr>
              <w:t>SFU-HW</w:t>
            </w:r>
          </w:p>
        </w:tc>
      </w:tr>
      <w:tr w:rsidR="002D0C83" w14:paraId="4A416F0D" w14:textId="77777777" w:rsidTr="009F2CC2">
        <w:trPr>
          <w:trHeight w:val="547"/>
        </w:trPr>
        <w:tc>
          <w:tcPr>
            <w:tcW w:w="9345" w:type="dxa"/>
            <w:gridSpan w:val="4"/>
          </w:tcPr>
          <w:p w14:paraId="680CB325" w14:textId="77777777" w:rsidR="002D0C83" w:rsidRDefault="002D0C83" w:rsidP="007305D9">
            <w:pPr>
              <w:keepLines/>
              <w:jc w:val="center"/>
              <w:rPr>
                <w:rFonts w:eastAsia="SimSun"/>
                <w:lang w:eastAsia="zh-CN"/>
              </w:rPr>
            </w:pPr>
            <w:r>
              <w:rPr>
                <w:rFonts w:eastAsia="SimSun"/>
                <w:lang w:eastAsia="zh-CN"/>
              </w:rPr>
              <w:t xml:space="preserve">Object </w:t>
            </w:r>
            <w:r>
              <w:rPr>
                <w:rFonts w:eastAsia="SimSun" w:hint="eastAsia"/>
                <w:lang w:eastAsia="zh-CN"/>
              </w:rPr>
              <w:t>Detection</w:t>
            </w:r>
            <w:r>
              <w:rPr>
                <w:rFonts w:eastAsia="SimSun"/>
                <w:lang w:eastAsia="zh-CN"/>
              </w:rPr>
              <w:t>: MA</w:t>
            </w:r>
            <w:r>
              <w:rPr>
                <w:rFonts w:eastAsia="SimSun" w:hint="eastAsia"/>
                <w:lang w:eastAsia="zh-CN"/>
              </w:rPr>
              <w:t>P</w:t>
            </w:r>
            <w:r>
              <w:rPr>
                <w:rFonts w:eastAsia="SimSun"/>
                <w:lang w:eastAsia="zh-CN"/>
              </w:rPr>
              <w:t xml:space="preserve"> [%]</w:t>
            </w:r>
          </w:p>
        </w:tc>
      </w:tr>
      <w:tr w:rsidR="009F2CC2" w14:paraId="591BE18F" w14:textId="77777777" w:rsidTr="0019336E">
        <w:trPr>
          <w:trHeight w:val="555"/>
        </w:trPr>
        <w:tc>
          <w:tcPr>
            <w:tcW w:w="2406" w:type="dxa"/>
          </w:tcPr>
          <w:p w14:paraId="071249C7" w14:textId="77777777" w:rsidR="009F2CC2" w:rsidRDefault="009F2CC2" w:rsidP="007305D9">
            <w:pPr>
              <w:keepLines/>
              <w:jc w:val="center"/>
              <w:rPr>
                <w:rFonts w:eastAsia="SimSun"/>
                <w:lang w:eastAsia="zh-CN"/>
              </w:rPr>
            </w:pPr>
          </w:p>
        </w:tc>
        <w:tc>
          <w:tcPr>
            <w:tcW w:w="2195" w:type="dxa"/>
          </w:tcPr>
          <w:p w14:paraId="63A50DC4" w14:textId="797272FB" w:rsidR="009F2CC2" w:rsidRDefault="009F2CC2" w:rsidP="007305D9">
            <w:pPr>
              <w:keepLines/>
              <w:jc w:val="center"/>
              <w:rPr>
                <w:rFonts w:eastAsia="SimSun"/>
                <w:lang w:eastAsia="zh-CN"/>
              </w:rPr>
            </w:pPr>
            <w:r>
              <w:rPr>
                <w:rFonts w:eastAsia="SimSun"/>
                <w:lang w:eastAsia="zh-CN"/>
              </w:rPr>
              <w:t>Class A/B</w:t>
            </w:r>
          </w:p>
        </w:tc>
        <w:tc>
          <w:tcPr>
            <w:tcW w:w="2432" w:type="dxa"/>
          </w:tcPr>
          <w:p w14:paraId="4E0DF411" w14:textId="64CDFBF2" w:rsidR="009F2CC2" w:rsidRDefault="009F2CC2" w:rsidP="007305D9">
            <w:pPr>
              <w:keepLines/>
              <w:jc w:val="center"/>
              <w:rPr>
                <w:rFonts w:eastAsia="SimSun"/>
                <w:lang w:eastAsia="zh-CN"/>
              </w:rPr>
            </w:pPr>
            <w:r>
              <w:rPr>
                <w:rFonts w:eastAsia="SimSun"/>
                <w:lang w:eastAsia="zh-CN"/>
              </w:rPr>
              <w:t>Class C</w:t>
            </w:r>
          </w:p>
        </w:tc>
        <w:tc>
          <w:tcPr>
            <w:tcW w:w="2312" w:type="dxa"/>
          </w:tcPr>
          <w:p w14:paraId="0858FE2E" w14:textId="4F4EA7C2" w:rsidR="009F2CC2" w:rsidRDefault="009F2CC2" w:rsidP="007305D9">
            <w:pPr>
              <w:keepLines/>
              <w:jc w:val="center"/>
              <w:rPr>
                <w:rFonts w:eastAsia="SimSun"/>
                <w:lang w:eastAsia="zh-CN"/>
              </w:rPr>
            </w:pPr>
            <w:r>
              <w:rPr>
                <w:rFonts w:eastAsia="SimSun"/>
                <w:lang w:eastAsia="zh-CN"/>
              </w:rPr>
              <w:t>Class D</w:t>
            </w:r>
          </w:p>
        </w:tc>
      </w:tr>
      <w:tr w:rsidR="009F2CC2" w14:paraId="1E05F39A" w14:textId="77777777" w:rsidTr="0019336E">
        <w:trPr>
          <w:trHeight w:val="555"/>
        </w:trPr>
        <w:tc>
          <w:tcPr>
            <w:tcW w:w="2406" w:type="dxa"/>
          </w:tcPr>
          <w:p w14:paraId="014394D5" w14:textId="574C14EA" w:rsidR="009F2CC2" w:rsidRDefault="009F2CC2" w:rsidP="007305D9">
            <w:pPr>
              <w:keepLines/>
              <w:jc w:val="center"/>
              <w:rPr>
                <w:rFonts w:eastAsia="SimSun"/>
                <w:lang w:eastAsia="zh-CN"/>
              </w:rPr>
            </w:pPr>
            <w:r>
              <w:rPr>
                <w:rFonts w:eastAsia="SimSun"/>
                <w:lang w:eastAsia="zh-CN"/>
              </w:rPr>
              <w:lastRenderedPageBreak/>
              <w:t>PP0</w:t>
            </w:r>
          </w:p>
        </w:tc>
        <w:tc>
          <w:tcPr>
            <w:tcW w:w="2195" w:type="dxa"/>
          </w:tcPr>
          <w:p w14:paraId="18B15DC3" w14:textId="57B2C496" w:rsidR="009F2CC2" w:rsidRDefault="009F2CC2" w:rsidP="007305D9">
            <w:pPr>
              <w:keepLines/>
              <w:jc w:val="center"/>
              <w:rPr>
                <w:rFonts w:eastAsia="SimSun"/>
                <w:lang w:eastAsia="zh-CN"/>
              </w:rPr>
            </w:pPr>
            <w:r>
              <w:rPr>
                <w:rFonts w:eastAsia="SimSun"/>
                <w:lang w:eastAsia="zh-CN"/>
              </w:rPr>
              <w:t>45.215</w:t>
            </w:r>
          </w:p>
        </w:tc>
        <w:tc>
          <w:tcPr>
            <w:tcW w:w="2432" w:type="dxa"/>
          </w:tcPr>
          <w:p w14:paraId="6766C606" w14:textId="4A62607C" w:rsidR="009F2CC2" w:rsidRDefault="009F2CC2" w:rsidP="007305D9">
            <w:pPr>
              <w:keepLines/>
              <w:jc w:val="center"/>
              <w:rPr>
                <w:rFonts w:eastAsia="SimSun"/>
                <w:lang w:eastAsia="zh-CN"/>
              </w:rPr>
            </w:pPr>
            <w:r>
              <w:rPr>
                <w:rFonts w:eastAsia="SimSun"/>
                <w:lang w:eastAsia="zh-CN"/>
              </w:rPr>
              <w:t>45.035</w:t>
            </w:r>
          </w:p>
        </w:tc>
        <w:tc>
          <w:tcPr>
            <w:tcW w:w="2312" w:type="dxa"/>
          </w:tcPr>
          <w:p w14:paraId="6F6558A0" w14:textId="3E580D27" w:rsidR="009F2CC2" w:rsidRDefault="009F2CC2" w:rsidP="007305D9">
            <w:pPr>
              <w:keepLines/>
              <w:jc w:val="center"/>
              <w:rPr>
                <w:rFonts w:eastAsia="SimSun"/>
                <w:lang w:eastAsia="zh-CN"/>
              </w:rPr>
            </w:pPr>
            <w:r>
              <w:rPr>
                <w:rFonts w:eastAsia="SimSun"/>
                <w:lang w:eastAsia="zh-CN"/>
              </w:rPr>
              <w:t>39.895</w:t>
            </w:r>
          </w:p>
        </w:tc>
      </w:tr>
      <w:tr w:rsidR="009F2CC2" w14:paraId="5BB3918A" w14:textId="77777777" w:rsidTr="0019336E">
        <w:trPr>
          <w:trHeight w:val="555"/>
        </w:trPr>
        <w:tc>
          <w:tcPr>
            <w:tcW w:w="2406" w:type="dxa"/>
          </w:tcPr>
          <w:p w14:paraId="4D1B1F5E" w14:textId="56BDC0A6" w:rsidR="009F2CC2" w:rsidRDefault="009F2CC2" w:rsidP="007305D9">
            <w:pPr>
              <w:keepLines/>
              <w:jc w:val="center"/>
              <w:rPr>
                <w:rFonts w:eastAsia="SimSun"/>
                <w:lang w:eastAsia="zh-CN"/>
              </w:rPr>
            </w:pPr>
            <w:r>
              <w:rPr>
                <w:rFonts w:eastAsia="SimSun"/>
                <w:lang w:eastAsia="zh-CN"/>
              </w:rPr>
              <w:t>PP1</w:t>
            </w:r>
          </w:p>
        </w:tc>
        <w:tc>
          <w:tcPr>
            <w:tcW w:w="2195" w:type="dxa"/>
          </w:tcPr>
          <w:p w14:paraId="248F4592" w14:textId="63FF5DC9" w:rsidR="009F2CC2" w:rsidRDefault="009F2CC2" w:rsidP="007305D9">
            <w:pPr>
              <w:keepLines/>
              <w:jc w:val="center"/>
              <w:rPr>
                <w:rFonts w:eastAsia="SimSun"/>
                <w:lang w:eastAsia="zh-CN"/>
              </w:rPr>
            </w:pPr>
            <w:r>
              <w:rPr>
                <w:rFonts w:eastAsia="SimSun"/>
                <w:lang w:eastAsia="zh-CN"/>
              </w:rPr>
              <w:t>44.756</w:t>
            </w:r>
          </w:p>
        </w:tc>
        <w:tc>
          <w:tcPr>
            <w:tcW w:w="2432" w:type="dxa"/>
          </w:tcPr>
          <w:p w14:paraId="276CC583" w14:textId="7BBC9A93" w:rsidR="009F2CC2" w:rsidRDefault="009F2CC2" w:rsidP="007305D9">
            <w:pPr>
              <w:keepLines/>
              <w:jc w:val="center"/>
              <w:rPr>
                <w:rFonts w:eastAsia="SimSun"/>
                <w:lang w:eastAsia="zh-CN"/>
              </w:rPr>
            </w:pPr>
            <w:r>
              <w:rPr>
                <w:rFonts w:eastAsia="SimSun"/>
                <w:lang w:eastAsia="zh-CN"/>
              </w:rPr>
              <w:t>41.704</w:t>
            </w:r>
          </w:p>
        </w:tc>
        <w:tc>
          <w:tcPr>
            <w:tcW w:w="2312" w:type="dxa"/>
          </w:tcPr>
          <w:p w14:paraId="461CD8BC" w14:textId="276DFAC6" w:rsidR="009F2CC2" w:rsidRDefault="009F2CC2" w:rsidP="007305D9">
            <w:pPr>
              <w:keepLines/>
              <w:jc w:val="center"/>
              <w:rPr>
                <w:rFonts w:eastAsia="SimSun"/>
                <w:lang w:eastAsia="zh-CN"/>
              </w:rPr>
            </w:pPr>
            <w:r>
              <w:rPr>
                <w:rFonts w:eastAsia="SimSun"/>
                <w:lang w:eastAsia="zh-CN"/>
              </w:rPr>
              <w:t>38.532</w:t>
            </w:r>
          </w:p>
        </w:tc>
      </w:tr>
      <w:tr w:rsidR="009F2CC2" w14:paraId="363C8F09" w14:textId="77777777" w:rsidTr="0019336E">
        <w:trPr>
          <w:trHeight w:val="555"/>
        </w:trPr>
        <w:tc>
          <w:tcPr>
            <w:tcW w:w="2406" w:type="dxa"/>
          </w:tcPr>
          <w:p w14:paraId="1C7059E5" w14:textId="012ECCE6" w:rsidR="009F2CC2" w:rsidRDefault="009F2CC2" w:rsidP="007305D9">
            <w:pPr>
              <w:keepLines/>
              <w:jc w:val="center"/>
              <w:rPr>
                <w:rFonts w:eastAsia="SimSun"/>
                <w:lang w:eastAsia="zh-CN"/>
              </w:rPr>
            </w:pPr>
            <w:r>
              <w:rPr>
                <w:rFonts w:eastAsia="SimSun"/>
                <w:lang w:eastAsia="zh-CN"/>
              </w:rPr>
              <w:t>PP2</w:t>
            </w:r>
          </w:p>
        </w:tc>
        <w:tc>
          <w:tcPr>
            <w:tcW w:w="2195" w:type="dxa"/>
          </w:tcPr>
          <w:p w14:paraId="1D35758B" w14:textId="1C826447" w:rsidR="009F2CC2" w:rsidRDefault="009F2CC2" w:rsidP="007305D9">
            <w:pPr>
              <w:keepLines/>
              <w:jc w:val="center"/>
              <w:rPr>
                <w:rFonts w:eastAsia="SimSun"/>
                <w:lang w:eastAsia="zh-CN"/>
              </w:rPr>
            </w:pPr>
            <w:r>
              <w:rPr>
                <w:rFonts w:eastAsia="SimSun"/>
                <w:lang w:eastAsia="zh-CN"/>
              </w:rPr>
              <w:t>41.160</w:t>
            </w:r>
          </w:p>
        </w:tc>
        <w:tc>
          <w:tcPr>
            <w:tcW w:w="2432" w:type="dxa"/>
          </w:tcPr>
          <w:p w14:paraId="26EB16B0" w14:textId="1FC99394" w:rsidR="009F2CC2" w:rsidRDefault="009F2CC2" w:rsidP="007305D9">
            <w:pPr>
              <w:keepLines/>
              <w:jc w:val="center"/>
              <w:rPr>
                <w:rFonts w:eastAsia="SimSun"/>
                <w:lang w:eastAsia="zh-CN"/>
              </w:rPr>
            </w:pPr>
            <w:r>
              <w:rPr>
                <w:rFonts w:eastAsia="SimSun"/>
                <w:lang w:eastAsia="zh-CN"/>
              </w:rPr>
              <w:t>39.138</w:t>
            </w:r>
          </w:p>
        </w:tc>
        <w:tc>
          <w:tcPr>
            <w:tcW w:w="2312" w:type="dxa"/>
          </w:tcPr>
          <w:p w14:paraId="12E354E5" w14:textId="4EFF905A" w:rsidR="009F2CC2" w:rsidRDefault="009F2CC2" w:rsidP="007305D9">
            <w:pPr>
              <w:keepLines/>
              <w:jc w:val="center"/>
              <w:rPr>
                <w:rFonts w:eastAsia="SimSun"/>
                <w:lang w:eastAsia="zh-CN"/>
              </w:rPr>
            </w:pPr>
            <w:r>
              <w:rPr>
                <w:rFonts w:eastAsia="SimSun"/>
                <w:lang w:eastAsia="zh-CN"/>
              </w:rPr>
              <w:t>35.869</w:t>
            </w:r>
          </w:p>
        </w:tc>
      </w:tr>
      <w:tr w:rsidR="009F2CC2" w14:paraId="083842D8" w14:textId="77777777" w:rsidTr="0019336E">
        <w:trPr>
          <w:trHeight w:val="555"/>
        </w:trPr>
        <w:tc>
          <w:tcPr>
            <w:tcW w:w="2406" w:type="dxa"/>
          </w:tcPr>
          <w:p w14:paraId="776B4E9C" w14:textId="6E2A58E1" w:rsidR="009F2CC2" w:rsidRDefault="009F2CC2" w:rsidP="007305D9">
            <w:pPr>
              <w:keepLines/>
              <w:jc w:val="center"/>
              <w:rPr>
                <w:rFonts w:eastAsia="SimSun"/>
                <w:lang w:eastAsia="zh-CN"/>
              </w:rPr>
            </w:pPr>
            <w:r>
              <w:rPr>
                <w:rFonts w:eastAsia="SimSun"/>
                <w:lang w:eastAsia="zh-CN"/>
              </w:rPr>
              <w:t>PP3</w:t>
            </w:r>
          </w:p>
        </w:tc>
        <w:tc>
          <w:tcPr>
            <w:tcW w:w="2195" w:type="dxa"/>
          </w:tcPr>
          <w:p w14:paraId="6AB3B79F" w14:textId="62F1397E" w:rsidR="009F2CC2" w:rsidRDefault="009F2CC2" w:rsidP="007305D9">
            <w:pPr>
              <w:keepLines/>
              <w:jc w:val="center"/>
              <w:rPr>
                <w:rFonts w:eastAsia="SimSun"/>
                <w:lang w:eastAsia="zh-CN"/>
              </w:rPr>
            </w:pPr>
            <w:r>
              <w:rPr>
                <w:rFonts w:eastAsia="SimSun"/>
                <w:lang w:eastAsia="zh-CN"/>
              </w:rPr>
              <w:t>34.541</w:t>
            </w:r>
          </w:p>
        </w:tc>
        <w:tc>
          <w:tcPr>
            <w:tcW w:w="2432" w:type="dxa"/>
          </w:tcPr>
          <w:p w14:paraId="0B983FD5" w14:textId="42E4FEA4" w:rsidR="009F2CC2" w:rsidRDefault="009F2CC2" w:rsidP="007305D9">
            <w:pPr>
              <w:keepLines/>
              <w:jc w:val="center"/>
              <w:rPr>
                <w:rFonts w:eastAsia="SimSun"/>
                <w:lang w:eastAsia="zh-CN"/>
              </w:rPr>
            </w:pPr>
            <w:r>
              <w:rPr>
                <w:rFonts w:eastAsia="SimSun"/>
                <w:lang w:eastAsia="zh-CN"/>
              </w:rPr>
              <w:t>30.884</w:t>
            </w:r>
          </w:p>
        </w:tc>
        <w:tc>
          <w:tcPr>
            <w:tcW w:w="2312" w:type="dxa"/>
          </w:tcPr>
          <w:p w14:paraId="4C482ECD" w14:textId="2E53F910" w:rsidR="009F2CC2" w:rsidRDefault="009F2CC2" w:rsidP="007305D9">
            <w:pPr>
              <w:keepLines/>
              <w:jc w:val="center"/>
              <w:rPr>
                <w:rFonts w:eastAsia="SimSun"/>
                <w:lang w:eastAsia="zh-CN"/>
              </w:rPr>
            </w:pPr>
            <w:r>
              <w:rPr>
                <w:rFonts w:eastAsia="SimSun"/>
                <w:lang w:eastAsia="zh-CN"/>
              </w:rPr>
              <w:t>32.467</w:t>
            </w:r>
          </w:p>
        </w:tc>
      </w:tr>
      <w:tr w:rsidR="009F2CC2" w14:paraId="690431AA" w14:textId="77777777" w:rsidTr="0019336E">
        <w:trPr>
          <w:trHeight w:val="555"/>
        </w:trPr>
        <w:tc>
          <w:tcPr>
            <w:tcW w:w="2406" w:type="dxa"/>
          </w:tcPr>
          <w:p w14:paraId="179226AC" w14:textId="72FE3D22" w:rsidR="009F2CC2" w:rsidRDefault="009F2CC2" w:rsidP="007305D9">
            <w:pPr>
              <w:keepLines/>
              <w:jc w:val="center"/>
              <w:rPr>
                <w:rFonts w:eastAsia="SimSun"/>
                <w:lang w:eastAsia="zh-CN"/>
              </w:rPr>
            </w:pPr>
            <w:r>
              <w:rPr>
                <w:rFonts w:eastAsia="SimSun"/>
                <w:lang w:eastAsia="zh-CN"/>
              </w:rPr>
              <w:t>PP4</w:t>
            </w:r>
          </w:p>
        </w:tc>
        <w:tc>
          <w:tcPr>
            <w:tcW w:w="2195" w:type="dxa"/>
          </w:tcPr>
          <w:p w14:paraId="5CE24629" w14:textId="302377DD" w:rsidR="009F2CC2" w:rsidRDefault="009F2CC2" w:rsidP="007305D9">
            <w:pPr>
              <w:keepLines/>
              <w:jc w:val="center"/>
              <w:rPr>
                <w:rFonts w:eastAsia="SimSun"/>
                <w:lang w:eastAsia="zh-CN"/>
              </w:rPr>
            </w:pPr>
            <w:r>
              <w:rPr>
                <w:rFonts w:eastAsia="SimSun"/>
                <w:lang w:eastAsia="zh-CN"/>
              </w:rPr>
              <w:t>28.119</w:t>
            </w:r>
          </w:p>
        </w:tc>
        <w:tc>
          <w:tcPr>
            <w:tcW w:w="2432" w:type="dxa"/>
          </w:tcPr>
          <w:p w14:paraId="6FAA7D24" w14:textId="43F3ED56" w:rsidR="009F2CC2" w:rsidRDefault="009F2CC2" w:rsidP="007305D9">
            <w:pPr>
              <w:keepLines/>
              <w:jc w:val="center"/>
              <w:rPr>
                <w:rFonts w:eastAsia="SimSun"/>
                <w:lang w:eastAsia="zh-CN"/>
              </w:rPr>
            </w:pPr>
            <w:r>
              <w:rPr>
                <w:rFonts w:eastAsia="SimSun"/>
                <w:lang w:eastAsia="zh-CN"/>
              </w:rPr>
              <w:t>17.354</w:t>
            </w:r>
          </w:p>
        </w:tc>
        <w:tc>
          <w:tcPr>
            <w:tcW w:w="2312" w:type="dxa"/>
          </w:tcPr>
          <w:p w14:paraId="7169202C" w14:textId="5EAA8B43" w:rsidR="009F2CC2" w:rsidRDefault="009F2CC2" w:rsidP="007305D9">
            <w:pPr>
              <w:keepLines/>
              <w:jc w:val="center"/>
              <w:rPr>
                <w:rFonts w:eastAsia="SimSun"/>
                <w:lang w:eastAsia="zh-CN"/>
              </w:rPr>
            </w:pPr>
            <w:r>
              <w:rPr>
                <w:rFonts w:eastAsia="SimSun"/>
                <w:lang w:eastAsia="zh-CN"/>
              </w:rPr>
              <w:t>23.480</w:t>
            </w:r>
          </w:p>
        </w:tc>
      </w:tr>
      <w:tr w:rsidR="009F2CC2" w14:paraId="49821E13" w14:textId="77777777" w:rsidTr="0019336E">
        <w:trPr>
          <w:trHeight w:val="555"/>
        </w:trPr>
        <w:tc>
          <w:tcPr>
            <w:tcW w:w="2406" w:type="dxa"/>
          </w:tcPr>
          <w:p w14:paraId="0881CC0A" w14:textId="496A6E77" w:rsidR="009F2CC2" w:rsidRDefault="009F2CC2" w:rsidP="007305D9">
            <w:pPr>
              <w:keepLines/>
              <w:jc w:val="center"/>
              <w:rPr>
                <w:rFonts w:eastAsia="SimSun"/>
                <w:lang w:eastAsia="zh-CN"/>
              </w:rPr>
            </w:pPr>
            <w:r>
              <w:rPr>
                <w:rFonts w:eastAsia="SimSun"/>
                <w:lang w:eastAsia="zh-CN"/>
              </w:rPr>
              <w:t>PP5</w:t>
            </w:r>
          </w:p>
        </w:tc>
        <w:tc>
          <w:tcPr>
            <w:tcW w:w="2195" w:type="dxa"/>
          </w:tcPr>
          <w:p w14:paraId="767D60B7" w14:textId="6810183B" w:rsidR="009F2CC2" w:rsidRDefault="009F2CC2" w:rsidP="007305D9">
            <w:pPr>
              <w:keepLines/>
              <w:jc w:val="center"/>
              <w:rPr>
                <w:rFonts w:eastAsia="SimSun"/>
                <w:lang w:eastAsia="zh-CN"/>
              </w:rPr>
            </w:pPr>
            <w:r>
              <w:rPr>
                <w:rFonts w:eastAsia="SimSun"/>
                <w:lang w:eastAsia="zh-CN"/>
              </w:rPr>
              <w:t>16.852</w:t>
            </w:r>
          </w:p>
        </w:tc>
        <w:tc>
          <w:tcPr>
            <w:tcW w:w="2432" w:type="dxa"/>
          </w:tcPr>
          <w:p w14:paraId="42F43874" w14:textId="12D6D987" w:rsidR="009F2CC2" w:rsidRDefault="009F2CC2" w:rsidP="007305D9">
            <w:pPr>
              <w:keepLines/>
              <w:jc w:val="center"/>
              <w:rPr>
                <w:rFonts w:eastAsia="SimSun"/>
                <w:lang w:eastAsia="zh-CN"/>
              </w:rPr>
            </w:pPr>
            <w:r>
              <w:rPr>
                <w:rFonts w:eastAsia="SimSun"/>
                <w:lang w:eastAsia="zh-CN"/>
              </w:rPr>
              <w:t>10.017</w:t>
            </w:r>
          </w:p>
        </w:tc>
        <w:tc>
          <w:tcPr>
            <w:tcW w:w="2312" w:type="dxa"/>
          </w:tcPr>
          <w:p w14:paraId="60F2465C" w14:textId="2470B7CE" w:rsidR="009F2CC2" w:rsidRDefault="009F2CC2" w:rsidP="007305D9">
            <w:pPr>
              <w:keepLines/>
              <w:jc w:val="center"/>
              <w:rPr>
                <w:rFonts w:eastAsia="SimSun"/>
                <w:lang w:eastAsia="zh-CN"/>
              </w:rPr>
            </w:pPr>
            <w:r>
              <w:rPr>
                <w:rFonts w:eastAsia="SimSun"/>
                <w:lang w:eastAsia="zh-CN"/>
              </w:rPr>
              <w:t>10.669</w:t>
            </w:r>
          </w:p>
        </w:tc>
      </w:tr>
    </w:tbl>
    <w:p w14:paraId="0E3A6EDB" w14:textId="3A63C66A" w:rsidR="009A477D" w:rsidRDefault="009A477D" w:rsidP="009A477D">
      <w:pPr>
        <w:rPr>
          <w:rFonts w:eastAsia="SimSun"/>
          <w:lang w:eastAsia="zh-CN"/>
        </w:rPr>
      </w:pPr>
    </w:p>
    <w:p w14:paraId="2BA2FFA3" w14:textId="4B2EA2C0" w:rsidR="006B1FB1" w:rsidRPr="00015DFA" w:rsidRDefault="006B1FB1" w:rsidP="006B1FB1">
      <w:pPr>
        <w:pStyle w:val="Caption"/>
        <w:keepNext/>
        <w:rPr>
          <w:rFonts w:eastAsia="Calibri" w:cs="Arial"/>
          <w:b w:val="0"/>
          <w:bCs w:val="0"/>
          <w:szCs w:val="24"/>
          <w:lang w:val="en-GB" w:eastAsia="ja-JP"/>
        </w:rPr>
      </w:pPr>
      <w:r w:rsidRPr="00015DFA">
        <w:rPr>
          <w:rFonts w:eastAsia="Calibri" w:cs="Arial"/>
          <w:b w:val="0"/>
          <w:bCs w:val="0"/>
          <w:szCs w:val="24"/>
          <w:lang w:eastAsia="ja-JP"/>
        </w:rPr>
        <w:t xml:space="preserve">The video sequences shall be coded in a random-access configuration, meaning </w:t>
      </w:r>
      <w:r w:rsidRPr="00015DFA">
        <w:rPr>
          <w:rFonts w:eastAsia="Calibri" w:cs="Arial"/>
          <w:b w:val="0"/>
          <w:bCs w:val="0"/>
          <w:szCs w:val="24"/>
          <w:lang w:val="en-GB" w:eastAsia="ja-JP"/>
        </w:rPr>
        <w:t xml:space="preserve">no more than 32 frames of structural delay, e.g., 32 pictures “group of pictures (GOP)”, and random-access intervals </w:t>
      </w:r>
      <w:r w:rsidR="00E25947">
        <w:rPr>
          <w:rFonts w:eastAsia="Calibri" w:cs="Arial"/>
          <w:b w:val="0"/>
          <w:bCs w:val="0"/>
          <w:szCs w:val="24"/>
          <w:lang w:val="en-GB" w:eastAsia="ja-JP"/>
        </w:rPr>
        <w:t xml:space="preserve">(e.g., IRAP picture) </w:t>
      </w:r>
      <w:r w:rsidR="00D85A16">
        <w:rPr>
          <w:rFonts w:eastAsia="Calibri" w:cs="Arial"/>
          <w:b w:val="0"/>
          <w:bCs w:val="0"/>
          <w:szCs w:val="24"/>
          <w:lang w:val="en-GB" w:eastAsia="ja-JP"/>
        </w:rPr>
        <w:t xml:space="preserve">not less frequently than the value </w:t>
      </w:r>
      <w:r w:rsidR="00EB4AEC">
        <w:rPr>
          <w:rFonts w:eastAsia="Calibri" w:cs="Arial"/>
          <w:b w:val="0"/>
          <w:bCs w:val="0"/>
          <w:szCs w:val="24"/>
          <w:lang w:val="en-GB" w:eastAsia="ja-JP"/>
        </w:rPr>
        <w:t xml:space="preserve">corresponding to the multiple of 32 that results in close to 1 second of frames at the sequence frame rate.  For example, </w:t>
      </w:r>
      <w:r w:rsidRPr="00015DFA">
        <w:rPr>
          <w:rFonts w:eastAsia="Calibri" w:cs="Arial"/>
          <w:b w:val="0"/>
          <w:bCs w:val="0"/>
          <w:szCs w:val="24"/>
          <w:lang w:val="en-GB" w:eastAsia="ja-JP"/>
        </w:rPr>
        <w:t xml:space="preserve">64 pictures </w:t>
      </w:r>
      <w:r w:rsidR="00D85A16">
        <w:rPr>
          <w:rFonts w:eastAsia="Calibri" w:cs="Arial"/>
          <w:b w:val="0"/>
          <w:bCs w:val="0"/>
          <w:szCs w:val="24"/>
          <w:lang w:val="en-GB" w:eastAsia="ja-JP"/>
        </w:rPr>
        <w:t>(</w:t>
      </w:r>
      <w:r w:rsidRPr="00015DFA">
        <w:rPr>
          <w:rFonts w:eastAsia="Calibri" w:cs="Arial"/>
          <w:b w:val="0"/>
          <w:bCs w:val="0"/>
          <w:szCs w:val="24"/>
          <w:lang w:val="en-GB" w:eastAsia="ja-JP"/>
        </w:rPr>
        <w:t>or less</w:t>
      </w:r>
      <w:r w:rsidR="00D85A16">
        <w:rPr>
          <w:rFonts w:eastAsia="Calibri" w:cs="Arial"/>
          <w:b w:val="0"/>
          <w:bCs w:val="0"/>
          <w:szCs w:val="24"/>
          <w:lang w:val="en-GB" w:eastAsia="ja-JP"/>
        </w:rPr>
        <w:t>)</w:t>
      </w:r>
      <w:r w:rsidRPr="00015DFA">
        <w:rPr>
          <w:rFonts w:eastAsia="Calibri" w:cs="Arial"/>
          <w:b w:val="0"/>
          <w:bCs w:val="0"/>
          <w:szCs w:val="24"/>
          <w:lang w:val="en-GB" w:eastAsia="ja-JP"/>
        </w:rPr>
        <w:t xml:space="preserve"> for a video sequence with a frame rate of 50</w:t>
      </w:r>
      <w:r w:rsidR="00EB4AEC">
        <w:rPr>
          <w:rFonts w:eastAsia="Calibri" w:cs="Arial"/>
          <w:b w:val="0"/>
          <w:bCs w:val="0"/>
          <w:szCs w:val="24"/>
          <w:lang w:val="en-GB" w:eastAsia="ja-JP"/>
        </w:rPr>
        <w:t xml:space="preserve"> or 60</w:t>
      </w:r>
      <w:r w:rsidRPr="00015DFA">
        <w:rPr>
          <w:rFonts w:eastAsia="Calibri" w:cs="Arial"/>
          <w:b w:val="0"/>
          <w:bCs w:val="0"/>
          <w:szCs w:val="24"/>
          <w:lang w:val="en-GB" w:eastAsia="ja-JP"/>
        </w:rPr>
        <w:t xml:space="preserve"> frames per second</w:t>
      </w:r>
      <w:r w:rsidR="00D85A16">
        <w:rPr>
          <w:rFonts w:eastAsia="Calibri" w:cs="Arial"/>
          <w:b w:val="0"/>
          <w:bCs w:val="0"/>
          <w:szCs w:val="24"/>
          <w:lang w:val="en-GB" w:eastAsia="ja-JP"/>
        </w:rPr>
        <w:t xml:space="preserve"> and 32 pictures (or less) for a video sequence with a frame rate of 24 or 30 f</w:t>
      </w:r>
      <w:r w:rsidR="001F16B8">
        <w:rPr>
          <w:rFonts w:eastAsia="Calibri" w:cs="Arial"/>
          <w:b w:val="0"/>
          <w:bCs w:val="0"/>
          <w:szCs w:val="24"/>
          <w:lang w:val="en-GB" w:eastAsia="ja-JP"/>
        </w:rPr>
        <w:t>r</w:t>
      </w:r>
      <w:r w:rsidR="00D85A16">
        <w:rPr>
          <w:rFonts w:eastAsia="Calibri" w:cs="Arial"/>
          <w:b w:val="0"/>
          <w:bCs w:val="0"/>
          <w:szCs w:val="24"/>
          <w:lang w:val="en-GB" w:eastAsia="ja-JP"/>
        </w:rPr>
        <w:t>ames per second</w:t>
      </w:r>
      <w:r w:rsidRPr="00015DFA">
        <w:rPr>
          <w:rFonts w:eastAsia="Calibri" w:cs="Arial"/>
          <w:b w:val="0"/>
          <w:bCs w:val="0"/>
          <w:szCs w:val="24"/>
          <w:lang w:val="en-GB" w:eastAsia="ja-JP"/>
        </w:rPr>
        <w:t>.</w:t>
      </w:r>
    </w:p>
    <w:p w14:paraId="3279E942" w14:textId="14A71B5F" w:rsidR="00CE7E75" w:rsidRDefault="004751F3" w:rsidP="004751F3">
      <w:pPr>
        <w:pStyle w:val="Heading3"/>
        <w:rPr>
          <w:rFonts w:eastAsia="SimSun"/>
          <w:lang w:eastAsia="zh-CN"/>
        </w:rPr>
      </w:pPr>
      <w:bookmarkStart w:id="262" w:name="_Toc133523700"/>
      <w:r w:rsidRPr="004A5A33">
        <w:rPr>
          <w:rFonts w:eastAsia="SimSun"/>
          <w:lang w:eastAsia="zh-CN"/>
        </w:rPr>
        <w:t>Submission</w:t>
      </w:r>
      <w:r>
        <w:rPr>
          <w:rFonts w:eastAsia="SimSun"/>
          <w:lang w:eastAsia="zh-CN"/>
        </w:rPr>
        <w:t xml:space="preserve"> timeline</w:t>
      </w:r>
      <w:bookmarkEnd w:id="262"/>
    </w:p>
    <w:p w14:paraId="171C9612" w14:textId="4FD2C6FC" w:rsidR="00976F38" w:rsidRDefault="007A5105" w:rsidP="004751F3">
      <w:pPr>
        <w:rPr>
          <w:rFonts w:eastAsia="SimSun"/>
          <w:lang w:eastAsia="zh-CN"/>
        </w:rPr>
      </w:pPr>
      <w:r>
        <w:rPr>
          <w:rFonts w:eastAsia="SimSun"/>
          <w:lang w:eastAsia="zh-CN"/>
        </w:rPr>
        <w:t>To summarize the information regarding the submission, at the following dates</w:t>
      </w:r>
      <w:r w:rsidR="00F33E68">
        <w:rPr>
          <w:rFonts w:eastAsia="SimSun"/>
          <w:lang w:eastAsia="zh-CN"/>
        </w:rPr>
        <w:t xml:space="preserve"> the following information needs to be submitted:</w:t>
      </w:r>
    </w:p>
    <w:tbl>
      <w:tblPr>
        <w:tblStyle w:val="TableGrid"/>
        <w:tblW w:w="0" w:type="auto"/>
        <w:tblLook w:val="04A0" w:firstRow="1" w:lastRow="0" w:firstColumn="1" w:lastColumn="0" w:noHBand="0" w:noVBand="1"/>
      </w:tblPr>
      <w:tblGrid>
        <w:gridCol w:w="1555"/>
        <w:gridCol w:w="4819"/>
        <w:gridCol w:w="2971"/>
      </w:tblGrid>
      <w:tr w:rsidR="00F33E68" w14:paraId="6F5C4A2F" w14:textId="77777777" w:rsidTr="000012C3">
        <w:tc>
          <w:tcPr>
            <w:tcW w:w="1555" w:type="dxa"/>
          </w:tcPr>
          <w:p w14:paraId="44FFF751" w14:textId="0CB63DBC" w:rsidR="00F33E68" w:rsidRPr="000012C3" w:rsidRDefault="00F33E68" w:rsidP="00BB7F32">
            <w:pPr>
              <w:keepNext/>
              <w:rPr>
                <w:rFonts w:eastAsia="SimSun"/>
                <w:b/>
                <w:bCs/>
                <w:lang w:eastAsia="zh-CN"/>
              </w:rPr>
            </w:pPr>
            <w:r w:rsidRPr="000012C3">
              <w:rPr>
                <w:rFonts w:eastAsia="SimSun"/>
                <w:b/>
                <w:bCs/>
                <w:lang w:eastAsia="zh-CN"/>
              </w:rPr>
              <w:t>Date</w:t>
            </w:r>
          </w:p>
        </w:tc>
        <w:tc>
          <w:tcPr>
            <w:tcW w:w="4819" w:type="dxa"/>
          </w:tcPr>
          <w:p w14:paraId="2ABFB9B1" w14:textId="0CABD633" w:rsidR="00F33E68" w:rsidRPr="000012C3" w:rsidRDefault="006665FA" w:rsidP="00BB7F32">
            <w:pPr>
              <w:keepNext/>
              <w:rPr>
                <w:rFonts w:eastAsia="SimSun"/>
                <w:b/>
                <w:bCs/>
                <w:lang w:eastAsia="zh-CN"/>
              </w:rPr>
            </w:pPr>
            <w:r w:rsidRPr="000012C3">
              <w:rPr>
                <w:rFonts w:eastAsia="SimSun"/>
                <w:b/>
                <w:bCs/>
                <w:lang w:eastAsia="zh-CN"/>
              </w:rPr>
              <w:t>What needs to be submitted</w:t>
            </w:r>
          </w:p>
        </w:tc>
        <w:tc>
          <w:tcPr>
            <w:tcW w:w="2971" w:type="dxa"/>
          </w:tcPr>
          <w:p w14:paraId="184377EC" w14:textId="590401C4" w:rsidR="00F33E68" w:rsidRPr="000012C3" w:rsidRDefault="006665FA" w:rsidP="00BB7F32">
            <w:pPr>
              <w:keepNext/>
              <w:rPr>
                <w:rFonts w:eastAsia="SimSun"/>
                <w:b/>
                <w:bCs/>
                <w:lang w:eastAsia="zh-CN"/>
              </w:rPr>
            </w:pPr>
            <w:r w:rsidRPr="000012C3">
              <w:rPr>
                <w:rFonts w:eastAsia="SimSun"/>
                <w:b/>
                <w:bCs/>
                <w:lang w:eastAsia="zh-CN"/>
              </w:rPr>
              <w:t>Where</w:t>
            </w:r>
          </w:p>
        </w:tc>
      </w:tr>
      <w:tr w:rsidR="00F33E68" w14:paraId="1A67F3B7" w14:textId="77777777" w:rsidTr="000012C3">
        <w:tc>
          <w:tcPr>
            <w:tcW w:w="1555" w:type="dxa"/>
          </w:tcPr>
          <w:p w14:paraId="4296E8C8" w14:textId="712CDAC5" w:rsidR="00F33E68" w:rsidRDefault="006665FA" w:rsidP="00BB7F32">
            <w:pPr>
              <w:keepNext/>
              <w:rPr>
                <w:rFonts w:eastAsia="SimSun"/>
                <w:lang w:eastAsia="zh-CN"/>
              </w:rPr>
            </w:pPr>
            <w:r>
              <w:rPr>
                <w:rFonts w:eastAsia="SimSun"/>
                <w:lang w:eastAsia="zh-CN"/>
              </w:rPr>
              <w:t>2023-</w:t>
            </w:r>
            <w:r w:rsidR="005C1AFE">
              <w:rPr>
                <w:rFonts w:eastAsia="SimSun"/>
                <w:lang w:eastAsia="zh-CN"/>
              </w:rPr>
              <w:t>09-13</w:t>
            </w:r>
          </w:p>
        </w:tc>
        <w:tc>
          <w:tcPr>
            <w:tcW w:w="4819" w:type="dxa"/>
          </w:tcPr>
          <w:p w14:paraId="7AAEE8B0" w14:textId="5112DBA8" w:rsidR="00F33E68" w:rsidRDefault="004D12DC" w:rsidP="00BB7F32">
            <w:pPr>
              <w:keepNext/>
              <w:rPr>
                <w:rFonts w:eastAsia="SimSun"/>
                <w:lang w:eastAsia="zh-CN"/>
              </w:rPr>
            </w:pPr>
            <w:r w:rsidRPr="004A5A33">
              <w:rPr>
                <w:rFonts w:eastAsia="SimSun"/>
                <w:lang w:eastAsia="zh-CN"/>
              </w:rPr>
              <w:t xml:space="preserve">Bitstreams for </w:t>
            </w:r>
            <w:r w:rsidR="00577527" w:rsidRPr="004A5A33">
              <w:rPr>
                <w:rFonts w:eastAsia="SimSun"/>
                <w:lang w:eastAsia="zh-CN"/>
              </w:rPr>
              <w:t>all</w:t>
            </w:r>
            <w:r w:rsidR="007F3FE7">
              <w:rPr>
                <w:rFonts w:eastAsia="SimSun"/>
                <w:lang w:eastAsia="zh-CN"/>
              </w:rPr>
              <w:t xml:space="preserve"> performance</w:t>
            </w:r>
            <w:r w:rsidR="00577527">
              <w:rPr>
                <w:rFonts w:eastAsia="SimSun"/>
                <w:lang w:eastAsia="zh-CN"/>
              </w:rPr>
              <w:t xml:space="preserve"> </w:t>
            </w:r>
            <w:r w:rsidR="00577527" w:rsidRPr="004A5A33">
              <w:rPr>
                <w:rFonts w:eastAsia="SimSun"/>
                <w:lang w:eastAsia="zh-CN"/>
              </w:rPr>
              <w:t xml:space="preserve">points </w:t>
            </w:r>
            <w:r w:rsidR="00577527">
              <w:rPr>
                <w:rFonts w:eastAsia="SimSun"/>
                <w:lang w:eastAsia="zh-CN"/>
              </w:rPr>
              <w:t xml:space="preserve">for TVD, </w:t>
            </w:r>
            <w:proofErr w:type="spellStart"/>
            <w:r w:rsidR="00577527">
              <w:rPr>
                <w:rFonts w:eastAsia="SimSun"/>
                <w:lang w:eastAsia="zh-CN"/>
              </w:rPr>
              <w:t>OpenImages</w:t>
            </w:r>
            <w:proofErr w:type="spellEnd"/>
            <w:r w:rsidR="00567419">
              <w:rPr>
                <w:rFonts w:eastAsia="SimSun"/>
                <w:lang w:eastAsia="zh-CN"/>
              </w:rPr>
              <w:t xml:space="preserve">, </w:t>
            </w:r>
            <w:r w:rsidR="00567419" w:rsidRPr="00BB7F32">
              <w:rPr>
                <w:rFonts w:eastAsia="SimSun"/>
                <w:lang w:eastAsia="zh-CN"/>
              </w:rPr>
              <w:t>SFU-HW</w:t>
            </w:r>
            <w:r w:rsidR="00A676CA" w:rsidRPr="00BB7F32">
              <w:rPr>
                <w:rFonts w:eastAsia="SimSun"/>
                <w:lang w:eastAsia="zh-CN"/>
              </w:rPr>
              <w:t>,</w:t>
            </w:r>
            <w:r w:rsidR="00567419" w:rsidRPr="00BB7F32">
              <w:rPr>
                <w:rFonts w:eastAsia="SimSun"/>
                <w:lang w:eastAsia="zh-CN"/>
              </w:rPr>
              <w:t xml:space="preserve"> </w:t>
            </w:r>
            <w:proofErr w:type="spellStart"/>
            <w:r w:rsidR="00567419" w:rsidRPr="00BB7F32">
              <w:rPr>
                <w:rFonts w:eastAsia="SimSun"/>
                <w:lang w:eastAsia="zh-CN"/>
              </w:rPr>
              <w:t>Hi</w:t>
            </w:r>
            <w:r w:rsidR="00BB7F32" w:rsidRPr="00BB7F32">
              <w:rPr>
                <w:rFonts w:eastAsia="SimSun"/>
                <w:lang w:eastAsia="zh-CN"/>
              </w:rPr>
              <w:t>E</w:t>
            </w:r>
            <w:r w:rsidR="00567419" w:rsidRPr="00BB7F32">
              <w:rPr>
                <w:rFonts w:eastAsia="SimSun"/>
                <w:lang w:eastAsia="zh-CN"/>
              </w:rPr>
              <w:t>ve</w:t>
            </w:r>
            <w:proofErr w:type="spellEnd"/>
            <w:r w:rsidR="000012C3">
              <w:rPr>
                <w:rFonts w:eastAsia="SimSun"/>
                <w:lang w:eastAsia="zh-CN"/>
              </w:rPr>
              <w:t>.</w:t>
            </w:r>
          </w:p>
          <w:p w14:paraId="7112B8C3" w14:textId="5B819BF0" w:rsidR="00567419" w:rsidRDefault="00567419" w:rsidP="00BB7F32">
            <w:pPr>
              <w:keepNext/>
              <w:rPr>
                <w:rFonts w:eastAsia="SimSun"/>
                <w:lang w:eastAsia="zh-CN"/>
              </w:rPr>
            </w:pPr>
            <w:r>
              <w:rPr>
                <w:rFonts w:eastAsia="SimSun"/>
                <w:lang w:eastAsia="zh-CN"/>
              </w:rPr>
              <w:t>De</w:t>
            </w:r>
            <w:r w:rsidR="00B70472">
              <w:rPr>
                <w:rFonts w:eastAsia="SimSun"/>
                <w:lang w:eastAsia="zh-CN"/>
              </w:rPr>
              <w:t>coder</w:t>
            </w:r>
            <w:r w:rsidR="00BB7F32">
              <w:rPr>
                <w:rFonts w:eastAsia="SimSun"/>
                <w:lang w:eastAsia="zh-CN"/>
              </w:rPr>
              <w:t xml:space="preserve"> package (</w:t>
            </w:r>
            <w:r w:rsidR="007C73BC">
              <w:rPr>
                <w:rFonts w:eastAsia="SimSun"/>
                <w:lang w:eastAsia="zh-CN"/>
              </w:rPr>
              <w:t>FC</w:t>
            </w:r>
            <w:r w:rsidR="00BB7F32">
              <w:rPr>
                <w:rFonts w:eastAsia="SimSun"/>
                <w:lang w:eastAsia="zh-CN"/>
              </w:rPr>
              <w:t>VCM decoder coupled to NN Part 2)</w:t>
            </w:r>
            <w:r w:rsidR="000012C3">
              <w:rPr>
                <w:rFonts w:eastAsia="SimSun"/>
                <w:lang w:eastAsia="zh-CN"/>
              </w:rPr>
              <w:t>.</w:t>
            </w:r>
          </w:p>
          <w:p w14:paraId="58A24EF8" w14:textId="16483336" w:rsidR="00B70472" w:rsidRDefault="00B70472" w:rsidP="00BB7F32">
            <w:pPr>
              <w:keepNext/>
              <w:rPr>
                <w:rFonts w:eastAsia="SimSun"/>
                <w:lang w:eastAsia="zh-CN"/>
              </w:rPr>
            </w:pPr>
            <w:r>
              <w:rPr>
                <w:rFonts w:eastAsia="SimSun"/>
                <w:lang w:eastAsia="zh-CN"/>
              </w:rPr>
              <w:t>Excel template with results</w:t>
            </w:r>
            <w:r w:rsidR="000012C3">
              <w:rPr>
                <w:rFonts w:eastAsia="SimSun"/>
                <w:lang w:eastAsia="zh-CN"/>
              </w:rPr>
              <w:t>.</w:t>
            </w:r>
          </w:p>
          <w:p w14:paraId="326D164D" w14:textId="6AE15D1B" w:rsidR="00D31A1D" w:rsidRPr="004A5A33" w:rsidRDefault="00D31A1D" w:rsidP="00BB7F32">
            <w:pPr>
              <w:keepNext/>
              <w:rPr>
                <w:rFonts w:eastAsia="SimSun"/>
                <w:lang w:eastAsia="zh-CN"/>
              </w:rPr>
            </w:pPr>
            <w:r>
              <w:rPr>
                <w:rFonts w:eastAsia="SimSun"/>
                <w:lang w:eastAsia="zh-CN"/>
              </w:rPr>
              <w:t>Feature dump files</w:t>
            </w:r>
            <w:r w:rsidR="000012C3">
              <w:rPr>
                <w:rFonts w:eastAsia="SimSun"/>
                <w:lang w:eastAsia="zh-CN"/>
              </w:rPr>
              <w:t>.</w:t>
            </w:r>
          </w:p>
        </w:tc>
        <w:tc>
          <w:tcPr>
            <w:tcW w:w="2971" w:type="dxa"/>
          </w:tcPr>
          <w:p w14:paraId="1DFD530E" w14:textId="0038D9FB" w:rsidR="00F33E68" w:rsidRDefault="00B70472" w:rsidP="00A929FB">
            <w:pPr>
              <w:keepNext/>
              <w:jc w:val="left"/>
              <w:rPr>
                <w:rFonts w:eastAsia="SimSun"/>
                <w:lang w:eastAsia="zh-CN"/>
              </w:rPr>
            </w:pPr>
            <w:r>
              <w:rPr>
                <w:rFonts w:eastAsia="SimSun"/>
                <w:lang w:eastAsia="zh-CN"/>
              </w:rPr>
              <w:t>FTP server</w:t>
            </w:r>
          </w:p>
        </w:tc>
      </w:tr>
      <w:tr w:rsidR="005C1AFE" w14:paraId="35E93877" w14:textId="77777777" w:rsidTr="000012C3">
        <w:tc>
          <w:tcPr>
            <w:tcW w:w="1555" w:type="dxa"/>
          </w:tcPr>
          <w:p w14:paraId="04EAB3DD" w14:textId="0D0AE014" w:rsidR="005C1AFE" w:rsidRDefault="005C1AFE" w:rsidP="005C1AFE">
            <w:pPr>
              <w:keepNext/>
              <w:rPr>
                <w:rFonts w:eastAsia="SimSun"/>
                <w:lang w:eastAsia="zh-CN"/>
              </w:rPr>
            </w:pPr>
            <w:r>
              <w:rPr>
                <w:rFonts w:eastAsia="SimSun"/>
                <w:lang w:eastAsia="zh-CN"/>
              </w:rPr>
              <w:t>2023-10-05</w:t>
            </w:r>
          </w:p>
        </w:tc>
        <w:tc>
          <w:tcPr>
            <w:tcW w:w="4819" w:type="dxa"/>
          </w:tcPr>
          <w:p w14:paraId="3B02DA7C" w14:textId="62BDC161" w:rsidR="005C1AFE" w:rsidRPr="004A5A33" w:rsidRDefault="005C1AFE" w:rsidP="005C1AFE">
            <w:pPr>
              <w:keepNext/>
              <w:rPr>
                <w:rFonts w:eastAsia="SimSun"/>
                <w:lang w:eastAsia="zh-CN"/>
              </w:rPr>
            </w:pPr>
            <w:r>
              <w:rPr>
                <w:rFonts w:eastAsia="SimSun"/>
                <w:lang w:eastAsia="zh-CN"/>
              </w:rPr>
              <w:t>Cross-check results</w:t>
            </w:r>
            <w:r w:rsidR="000012C3">
              <w:rPr>
                <w:rFonts w:eastAsia="SimSun"/>
                <w:lang w:eastAsia="zh-CN"/>
              </w:rPr>
              <w:t>.</w:t>
            </w:r>
          </w:p>
        </w:tc>
        <w:tc>
          <w:tcPr>
            <w:tcW w:w="2971" w:type="dxa"/>
          </w:tcPr>
          <w:p w14:paraId="77849F89" w14:textId="74A2B5A8" w:rsidR="005C1AFE" w:rsidRDefault="005C1AFE" w:rsidP="00A929FB">
            <w:pPr>
              <w:keepNext/>
              <w:jc w:val="left"/>
              <w:rPr>
                <w:rFonts w:eastAsia="SimSun"/>
                <w:lang w:eastAsia="zh-CN"/>
              </w:rPr>
            </w:pPr>
            <w:r>
              <w:rPr>
                <w:rFonts w:eastAsia="SimSun"/>
                <w:lang w:eastAsia="zh-CN"/>
              </w:rPr>
              <w:t xml:space="preserve">Email to </w:t>
            </w:r>
            <w:r w:rsidR="000012C3">
              <w:rPr>
                <w:rFonts w:eastAsia="SimSun"/>
                <w:lang w:eastAsia="zh-CN"/>
              </w:rPr>
              <w:t xml:space="preserve">the </w:t>
            </w:r>
            <w:r w:rsidR="00CE5303">
              <w:rPr>
                <w:rFonts w:eastAsia="SimSun"/>
                <w:lang w:eastAsia="zh-CN"/>
              </w:rPr>
              <w:t>Test</w:t>
            </w:r>
            <w:r>
              <w:rPr>
                <w:rFonts w:eastAsia="SimSun"/>
                <w:lang w:eastAsia="zh-CN"/>
              </w:rPr>
              <w:t xml:space="preserve"> </w:t>
            </w:r>
            <w:r w:rsidR="000012C3">
              <w:rPr>
                <w:rFonts w:eastAsia="SimSun"/>
                <w:lang w:eastAsia="zh-CN"/>
              </w:rPr>
              <w:t>A</w:t>
            </w:r>
            <w:r>
              <w:rPr>
                <w:rFonts w:eastAsia="SimSun"/>
                <w:lang w:eastAsia="zh-CN"/>
              </w:rPr>
              <w:t>dministrator</w:t>
            </w:r>
          </w:p>
        </w:tc>
      </w:tr>
      <w:tr w:rsidR="005C1AFE" w14:paraId="4972C600" w14:textId="77777777" w:rsidTr="000012C3">
        <w:tc>
          <w:tcPr>
            <w:tcW w:w="1555" w:type="dxa"/>
          </w:tcPr>
          <w:p w14:paraId="20FD6CBA" w14:textId="3726E641" w:rsidR="005C1AFE" w:rsidRDefault="005C1AFE" w:rsidP="005C1AFE">
            <w:pPr>
              <w:keepNext/>
              <w:rPr>
                <w:rFonts w:eastAsia="SimSun"/>
                <w:lang w:eastAsia="zh-CN"/>
              </w:rPr>
            </w:pPr>
            <w:r>
              <w:rPr>
                <w:rFonts w:eastAsia="SimSun"/>
                <w:lang w:eastAsia="zh-CN"/>
              </w:rPr>
              <w:t>2023-10-09</w:t>
            </w:r>
          </w:p>
        </w:tc>
        <w:tc>
          <w:tcPr>
            <w:tcW w:w="4819" w:type="dxa"/>
          </w:tcPr>
          <w:p w14:paraId="44DC1957" w14:textId="5822FB63" w:rsidR="005C1AFE" w:rsidRDefault="005C1AFE" w:rsidP="000012C3">
            <w:pPr>
              <w:keepNext/>
              <w:jc w:val="left"/>
              <w:rPr>
                <w:rFonts w:eastAsia="SimSun"/>
                <w:lang w:eastAsia="zh-CN"/>
              </w:rPr>
            </w:pPr>
            <w:r>
              <w:rPr>
                <w:rFonts w:eastAsia="SimSun"/>
                <w:lang w:eastAsia="zh-CN"/>
              </w:rPr>
              <w:t>Input contribution describing technology, including</w:t>
            </w:r>
            <w:r w:rsidR="000012C3">
              <w:rPr>
                <w:rFonts w:eastAsia="SimSun"/>
                <w:lang w:eastAsia="zh-CN"/>
              </w:rPr>
              <w:t>:</w:t>
            </w:r>
          </w:p>
          <w:p w14:paraId="14EE0E1C" w14:textId="5C846237" w:rsidR="005C1AFE" w:rsidRDefault="000012C3" w:rsidP="000012C3">
            <w:pPr>
              <w:pStyle w:val="ListParagraph"/>
              <w:keepNext/>
              <w:numPr>
                <w:ilvl w:val="0"/>
                <w:numId w:val="7"/>
              </w:numPr>
              <w:jc w:val="left"/>
              <w:rPr>
                <w:rFonts w:eastAsia="SimSun"/>
                <w:lang w:eastAsia="zh-CN"/>
              </w:rPr>
            </w:pPr>
            <w:r>
              <w:rPr>
                <w:rFonts w:eastAsia="SimSun"/>
                <w:lang w:eastAsia="zh-CN"/>
              </w:rPr>
              <w:t>e</w:t>
            </w:r>
            <w:r w:rsidR="005C1AFE" w:rsidRPr="004A5A33">
              <w:rPr>
                <w:rFonts w:eastAsia="SimSun"/>
                <w:lang w:eastAsia="zh-CN"/>
              </w:rPr>
              <w:t>xcel template with results and runtimes</w:t>
            </w:r>
            <w:r>
              <w:rPr>
                <w:rFonts w:eastAsia="SimSun"/>
                <w:lang w:eastAsia="zh-CN"/>
              </w:rPr>
              <w:t>,</w:t>
            </w:r>
          </w:p>
          <w:p w14:paraId="76EC6685" w14:textId="2FFCD2B4" w:rsidR="005C1AFE" w:rsidRDefault="000012C3" w:rsidP="000012C3">
            <w:pPr>
              <w:pStyle w:val="ListParagraph"/>
              <w:keepNext/>
              <w:numPr>
                <w:ilvl w:val="0"/>
                <w:numId w:val="7"/>
              </w:numPr>
              <w:jc w:val="left"/>
              <w:rPr>
                <w:rFonts w:eastAsia="SimSun"/>
                <w:lang w:eastAsia="zh-CN"/>
              </w:rPr>
            </w:pPr>
            <w:r>
              <w:rPr>
                <w:rFonts w:eastAsia="SimSun"/>
                <w:lang w:eastAsia="zh-CN"/>
              </w:rPr>
              <w:t>q</w:t>
            </w:r>
            <w:r w:rsidR="005C1AFE" w:rsidRPr="004A5A33">
              <w:rPr>
                <w:rFonts w:eastAsia="SimSun"/>
                <w:lang w:eastAsia="zh-CN"/>
              </w:rPr>
              <w:t>uestionnaire</w:t>
            </w:r>
            <w:r w:rsidR="005C1AFE">
              <w:rPr>
                <w:rFonts w:eastAsia="SimSun"/>
                <w:lang w:eastAsia="zh-CN"/>
              </w:rPr>
              <w:t xml:space="preserve"> on requirements</w:t>
            </w:r>
            <w:r>
              <w:rPr>
                <w:rFonts w:eastAsia="SimSun"/>
                <w:lang w:eastAsia="zh-CN"/>
              </w:rPr>
              <w:t>, and</w:t>
            </w:r>
          </w:p>
          <w:p w14:paraId="3540ECB8" w14:textId="252A0588" w:rsidR="005C1AFE" w:rsidRPr="004A5A33" w:rsidRDefault="000012C3" w:rsidP="000012C3">
            <w:pPr>
              <w:pStyle w:val="ListParagraph"/>
              <w:keepNext/>
              <w:numPr>
                <w:ilvl w:val="0"/>
                <w:numId w:val="7"/>
              </w:numPr>
              <w:jc w:val="left"/>
              <w:rPr>
                <w:rFonts w:eastAsia="SimSun"/>
                <w:lang w:eastAsia="zh-CN"/>
              </w:rPr>
            </w:pPr>
            <w:r>
              <w:rPr>
                <w:rFonts w:eastAsia="SimSun"/>
                <w:lang w:eastAsia="zh-CN"/>
              </w:rPr>
              <w:t>t</w:t>
            </w:r>
            <w:r w:rsidR="005C1AFE" w:rsidRPr="004A5A33">
              <w:rPr>
                <w:rFonts w:eastAsia="SimSun"/>
                <w:lang w:eastAsia="zh-CN"/>
              </w:rPr>
              <w:t xml:space="preserve">raining details </w:t>
            </w:r>
            <w:r>
              <w:rPr>
                <w:rFonts w:eastAsia="SimSun"/>
                <w:lang w:eastAsia="zh-CN"/>
              </w:rPr>
              <w:t>(</w:t>
            </w:r>
            <w:r w:rsidR="005C1AFE" w:rsidRPr="004A5A33">
              <w:rPr>
                <w:rFonts w:eastAsia="SimSun"/>
                <w:lang w:eastAsia="zh-CN"/>
              </w:rPr>
              <w:t>if applicable</w:t>
            </w:r>
            <w:r>
              <w:rPr>
                <w:rFonts w:eastAsia="SimSun"/>
                <w:lang w:eastAsia="zh-CN"/>
              </w:rPr>
              <w:t>).</w:t>
            </w:r>
          </w:p>
        </w:tc>
        <w:tc>
          <w:tcPr>
            <w:tcW w:w="2971" w:type="dxa"/>
          </w:tcPr>
          <w:p w14:paraId="16C61DD2" w14:textId="287210C7" w:rsidR="005C1AFE" w:rsidRDefault="005C1AFE" w:rsidP="00A929FB">
            <w:pPr>
              <w:keepNext/>
              <w:jc w:val="left"/>
              <w:rPr>
                <w:rFonts w:eastAsia="SimSun"/>
                <w:lang w:eastAsia="zh-CN"/>
              </w:rPr>
            </w:pPr>
            <w:r>
              <w:rPr>
                <w:rFonts w:eastAsia="SimSun"/>
                <w:lang w:eastAsia="zh-CN"/>
              </w:rPr>
              <w:t>Document system (MDMS)</w:t>
            </w:r>
          </w:p>
        </w:tc>
      </w:tr>
    </w:tbl>
    <w:p w14:paraId="19A872A1" w14:textId="77777777" w:rsidR="00F33E68" w:rsidRPr="004A5A33" w:rsidRDefault="00F33E68" w:rsidP="004A5A33">
      <w:pPr>
        <w:rPr>
          <w:rFonts w:eastAsia="SimSun"/>
          <w:lang w:eastAsia="zh-CN"/>
        </w:rPr>
      </w:pPr>
    </w:p>
    <w:p w14:paraId="09F64898" w14:textId="77777777" w:rsidR="00CE7E75" w:rsidRDefault="0086609E">
      <w:pPr>
        <w:pStyle w:val="Heading2"/>
        <w:rPr>
          <w:rFonts w:eastAsia="MS Gothic"/>
          <w:lang w:eastAsia="ja-JP"/>
        </w:rPr>
      </w:pPr>
      <w:bookmarkStart w:id="263" w:name="_Toc86926639"/>
      <w:bookmarkStart w:id="264" w:name="_Toc87888546"/>
      <w:bookmarkStart w:id="265" w:name="_Toc87888545"/>
      <w:bookmarkStart w:id="266" w:name="_Toc87007998"/>
      <w:bookmarkStart w:id="267" w:name="_Toc87882164"/>
      <w:bookmarkStart w:id="268" w:name="_Toc87888547"/>
      <w:bookmarkStart w:id="269" w:name="_Toc86926640"/>
      <w:bookmarkStart w:id="270" w:name="_Toc87008000"/>
      <w:bookmarkStart w:id="271" w:name="_Toc87888544"/>
      <w:bookmarkStart w:id="272" w:name="_Toc87882160"/>
      <w:bookmarkStart w:id="273" w:name="_Toc87882161"/>
      <w:bookmarkStart w:id="274" w:name="_Toc87882163"/>
      <w:bookmarkStart w:id="275" w:name="_Toc87007997"/>
      <w:bookmarkStart w:id="276" w:name="_Toc87882162"/>
      <w:bookmarkStart w:id="277" w:name="_Toc87888549"/>
      <w:bookmarkStart w:id="278" w:name="_Toc86926641"/>
      <w:bookmarkStart w:id="279" w:name="_Toc87007996"/>
      <w:bookmarkStart w:id="280" w:name="_Toc87007999"/>
      <w:bookmarkStart w:id="281" w:name="_Toc86926638"/>
      <w:bookmarkStart w:id="282" w:name="_Toc86926636"/>
      <w:bookmarkStart w:id="283" w:name="_Toc87888548"/>
      <w:bookmarkStart w:id="284" w:name="_Toc87008001"/>
      <w:bookmarkStart w:id="285" w:name="_Toc86926637"/>
      <w:bookmarkStart w:id="286" w:name="_Toc87882165"/>
      <w:bookmarkStart w:id="287" w:name="_Toc93051169"/>
      <w:bookmarkStart w:id="288" w:name="_Toc133523701"/>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Pr>
          <w:rFonts w:eastAsia="MS Gothic"/>
          <w:lang w:eastAsia="ja-JP"/>
        </w:rPr>
        <w:lastRenderedPageBreak/>
        <w:t>Cross-checking of results</w:t>
      </w:r>
      <w:bookmarkEnd w:id="287"/>
      <w:bookmarkEnd w:id="288"/>
    </w:p>
    <w:p w14:paraId="484BAADD" w14:textId="211FD2AA" w:rsidR="00CE7E75" w:rsidRDefault="0086609E">
      <w:pPr>
        <w:rPr>
          <w:rFonts w:eastAsia="Calibri"/>
        </w:rPr>
      </w:pPr>
      <w:r>
        <w:rPr>
          <w:rFonts w:eastAsia="Calibri"/>
        </w:rPr>
        <w:t xml:space="preserve">After the submission of bitstreams and decoders, each proponent shall cross-check the results reported by </w:t>
      </w:r>
      <w:r w:rsidR="00981448" w:rsidRPr="005C1AFE">
        <w:rPr>
          <w:rFonts w:eastAsia="Calibri"/>
        </w:rPr>
        <w:t>up to three</w:t>
      </w:r>
      <w:r w:rsidR="00B1323C" w:rsidRPr="005C1AFE">
        <w:rPr>
          <w:rFonts w:eastAsia="Calibri"/>
        </w:rPr>
        <w:t xml:space="preserve"> and at least two</w:t>
      </w:r>
      <w:r>
        <w:rPr>
          <w:rFonts w:eastAsia="Calibri"/>
        </w:rPr>
        <w:t xml:space="preserve"> other proponents</w:t>
      </w:r>
      <w:r w:rsidR="00981448">
        <w:rPr>
          <w:rFonts w:eastAsia="Calibri"/>
        </w:rPr>
        <w:t xml:space="preserve"> (based on the </w:t>
      </w:r>
      <w:r w:rsidR="001E54D9">
        <w:rPr>
          <w:rFonts w:eastAsia="Calibri"/>
        </w:rPr>
        <w:t>cross-check</w:t>
      </w:r>
      <w:r w:rsidR="00981448">
        <w:rPr>
          <w:rFonts w:eastAsia="Calibri"/>
        </w:rPr>
        <w:t xml:space="preserve"> assignment)</w:t>
      </w:r>
      <w:r>
        <w:rPr>
          <w:rFonts w:eastAsia="Calibri"/>
        </w:rPr>
        <w:t xml:space="preserve">. Non-proponent participants might assist with cross-checking. A report on the results of this cross-checking activity shall be made available by the cross-checkers by the date listed in the </w:t>
      </w:r>
      <w:proofErr w:type="spellStart"/>
      <w:r>
        <w:rPr>
          <w:rFonts w:eastAsia="Calibri"/>
        </w:rPr>
        <w:t>CfP</w:t>
      </w:r>
      <w:proofErr w:type="spellEnd"/>
      <w:r>
        <w:rPr>
          <w:rFonts w:eastAsia="Calibri"/>
        </w:rPr>
        <w:t xml:space="preserve"> Timeline table above. This report shall be uploaded as an input contribution to the 1</w:t>
      </w:r>
      <w:r w:rsidR="00057783">
        <w:rPr>
          <w:rFonts w:eastAsia="Calibri"/>
        </w:rPr>
        <w:t>3th</w:t>
      </w:r>
      <w:r>
        <w:rPr>
          <w:rFonts w:eastAsia="Calibri"/>
        </w:rPr>
        <w:t xml:space="preserve"> WG</w:t>
      </w:r>
      <w:r w:rsidR="009639B4">
        <w:rPr>
          <w:rFonts w:eastAsia="Calibri"/>
        </w:rPr>
        <w:t> </w:t>
      </w:r>
      <w:r>
        <w:rPr>
          <w:rFonts w:eastAsia="Calibri"/>
        </w:rPr>
        <w:t>2 meeting.</w:t>
      </w:r>
    </w:p>
    <w:p w14:paraId="5CE17522" w14:textId="5D071570" w:rsidR="00CE5303" w:rsidRDefault="00345AAB">
      <w:pPr>
        <w:rPr>
          <w:rFonts w:eastAsia="Calibri"/>
        </w:rPr>
      </w:pPr>
      <w:r w:rsidRPr="00345AAB">
        <w:rPr>
          <w:rFonts w:eastAsia="Calibri"/>
        </w:rPr>
        <w:t>At the time of registration, t</w:t>
      </w:r>
      <w:r w:rsidR="00CE5303" w:rsidRPr="00345AAB">
        <w:rPr>
          <w:rFonts w:eastAsia="Calibri"/>
        </w:rPr>
        <w:t xml:space="preserve">he </w:t>
      </w:r>
      <w:r w:rsidRPr="00345AAB">
        <w:rPr>
          <w:rFonts w:eastAsia="Calibri"/>
        </w:rPr>
        <w:t>Call</w:t>
      </w:r>
      <w:r w:rsidR="00CE5303" w:rsidRPr="00345AAB">
        <w:rPr>
          <w:rFonts w:eastAsia="Calibri"/>
        </w:rPr>
        <w:t xml:space="preserve"> Administrator communicates the companies responding and the number of responses to the </w:t>
      </w:r>
      <w:r w:rsidRPr="00345AAB">
        <w:rPr>
          <w:rFonts w:eastAsia="Calibri"/>
        </w:rPr>
        <w:t>Test</w:t>
      </w:r>
      <w:r w:rsidR="00CE5303" w:rsidRPr="00345AAB">
        <w:rPr>
          <w:rFonts w:eastAsia="Calibri"/>
        </w:rPr>
        <w:t xml:space="preserve"> Administrator.</w:t>
      </w:r>
    </w:p>
    <w:p w14:paraId="19E6AA3E" w14:textId="7B4CAE69" w:rsidR="00CE7E75" w:rsidRDefault="0086609E">
      <w:pPr>
        <w:rPr>
          <w:rFonts w:eastAsia="Calibri"/>
        </w:rPr>
      </w:pPr>
      <w:r>
        <w:rPr>
          <w:rFonts w:eastAsia="Calibri"/>
        </w:rPr>
        <w:t>The Test Administrator assig</w:t>
      </w:r>
      <w:r w:rsidR="00981448">
        <w:rPr>
          <w:rFonts w:eastAsia="Calibri"/>
        </w:rPr>
        <w:t>n</w:t>
      </w:r>
      <w:r>
        <w:rPr>
          <w:rFonts w:eastAsia="Calibri"/>
        </w:rPr>
        <w:t xml:space="preserve">s </w:t>
      </w:r>
      <w:r w:rsidR="0020285A">
        <w:rPr>
          <w:rFonts w:eastAsia="Calibri"/>
        </w:rPr>
        <w:t xml:space="preserve">and communicates </w:t>
      </w:r>
      <w:r>
        <w:rPr>
          <w:rFonts w:eastAsia="Calibri"/>
        </w:rPr>
        <w:t xml:space="preserve">the cross-checking tasks to </w:t>
      </w:r>
      <w:r w:rsidR="0020285A">
        <w:rPr>
          <w:rFonts w:eastAsia="Calibri"/>
        </w:rPr>
        <w:t xml:space="preserve">the </w:t>
      </w:r>
      <w:r>
        <w:rPr>
          <w:rFonts w:eastAsia="Calibri"/>
        </w:rPr>
        <w:t>cross-checkers</w:t>
      </w:r>
      <w:r w:rsidR="0020285A">
        <w:rPr>
          <w:rFonts w:eastAsia="Calibri"/>
        </w:rPr>
        <w:t xml:space="preserve"> (i.e., proponents)</w:t>
      </w:r>
      <w:r>
        <w:rPr>
          <w:rFonts w:eastAsia="Calibri"/>
        </w:rPr>
        <w:t xml:space="preserve">. </w:t>
      </w:r>
      <w:r w:rsidR="0020285A">
        <w:rPr>
          <w:rFonts w:eastAsia="Calibri"/>
        </w:rPr>
        <w:t>The Test Administrator shall not assign a cross-check of a proposal to a related entity (i.e., separate entities that have registered a joint proposal)</w:t>
      </w:r>
      <w:r>
        <w:rPr>
          <w:rFonts w:eastAsia="Calibri"/>
        </w:rPr>
        <w:t>.</w:t>
      </w:r>
    </w:p>
    <w:p w14:paraId="411DCAB7" w14:textId="77777777" w:rsidR="00CE7E75" w:rsidRDefault="0086609E">
      <w:pPr>
        <w:rPr>
          <w:rFonts w:eastAsia="Calibri"/>
        </w:rPr>
      </w:pPr>
      <w:r>
        <w:rPr>
          <w:rFonts w:eastAsia="Calibri"/>
        </w:rPr>
        <w:t>A cross-checker shall not disclose information about the IDs of their cross-checking assignments or information about the methods in their cross-checking assignments until the cross-checking contribution to the MPEG has been submitted.</w:t>
      </w:r>
    </w:p>
    <w:p w14:paraId="2DA5972C" w14:textId="77777777" w:rsidR="00AA7E7C" w:rsidRDefault="0038228F">
      <w:pPr>
        <w:rPr>
          <w:rFonts w:eastAsia="Calibri"/>
        </w:rPr>
      </w:pPr>
      <w:r>
        <w:rPr>
          <w:rFonts w:eastAsia="Calibri"/>
        </w:rPr>
        <w:t xml:space="preserve">The cross-check for a proposal is considered successful if </w:t>
      </w:r>
      <w:proofErr w:type="gramStart"/>
      <w:r w:rsidR="00AA7E7C">
        <w:rPr>
          <w:rFonts w:eastAsia="Calibri"/>
        </w:rPr>
        <w:t>all of</w:t>
      </w:r>
      <w:proofErr w:type="gramEnd"/>
      <w:r w:rsidR="00AA7E7C">
        <w:rPr>
          <w:rFonts w:eastAsia="Calibri"/>
        </w:rPr>
        <w:t xml:space="preserve"> the following are met:</w:t>
      </w:r>
    </w:p>
    <w:p w14:paraId="2B5167E6" w14:textId="2C0E4EF7" w:rsidR="00AA7E7C" w:rsidRDefault="00AA7E7C" w:rsidP="00AA7E7C">
      <w:pPr>
        <w:pStyle w:val="ListParagraph"/>
        <w:numPr>
          <w:ilvl w:val="0"/>
          <w:numId w:val="29"/>
        </w:numPr>
        <w:rPr>
          <w:rFonts w:eastAsia="Calibri"/>
        </w:rPr>
      </w:pPr>
      <w:r>
        <w:rPr>
          <w:rFonts w:eastAsia="Calibri"/>
        </w:rPr>
        <w:t>B</w:t>
      </w:r>
      <w:r w:rsidR="0038228F" w:rsidRPr="00AA7E7C">
        <w:rPr>
          <w:rFonts w:eastAsia="Calibri"/>
        </w:rPr>
        <w:t>itrate</w:t>
      </w:r>
      <w:r>
        <w:rPr>
          <w:rFonts w:eastAsia="Calibri"/>
        </w:rPr>
        <w:t>s</w:t>
      </w:r>
      <w:r w:rsidR="0038228F" w:rsidRPr="00AA7E7C">
        <w:rPr>
          <w:rFonts w:eastAsia="Calibri"/>
        </w:rPr>
        <w:t xml:space="preserve"> and task result</w:t>
      </w:r>
      <w:r>
        <w:rPr>
          <w:rFonts w:eastAsia="Calibri"/>
        </w:rPr>
        <w:t>s</w:t>
      </w:r>
      <w:r w:rsidR="0038228F" w:rsidRPr="00AA7E7C">
        <w:rPr>
          <w:rFonts w:eastAsia="Calibri"/>
        </w:rPr>
        <w:t xml:space="preserve"> produced by the cross-checker differ by no more than the amounts specified in </w:t>
      </w:r>
      <w:r w:rsidR="00710D59" w:rsidRPr="00AA7E7C">
        <w:rPr>
          <w:rFonts w:eastAsia="Calibri"/>
        </w:rPr>
        <w:fldChar w:fldCharType="begin"/>
      </w:r>
      <w:r w:rsidR="00710D59" w:rsidRPr="00AA7E7C">
        <w:rPr>
          <w:rFonts w:eastAsia="Calibri"/>
        </w:rPr>
        <w:instrText xml:space="preserve"> REF _Ref133251891 \h </w:instrText>
      </w:r>
      <w:r w:rsidR="00710D59" w:rsidRPr="00AA7E7C">
        <w:rPr>
          <w:rFonts w:eastAsia="Calibri"/>
        </w:rPr>
      </w:r>
      <w:r w:rsidR="00710D59" w:rsidRPr="00AA7E7C">
        <w:rPr>
          <w:rFonts w:eastAsia="Calibri"/>
        </w:rPr>
        <w:fldChar w:fldCharType="separate"/>
      </w:r>
      <w:r w:rsidR="000A5AD8">
        <w:t xml:space="preserve">Table </w:t>
      </w:r>
      <w:r w:rsidR="000A5AD8">
        <w:rPr>
          <w:noProof/>
        </w:rPr>
        <w:t>7</w:t>
      </w:r>
      <w:r w:rsidR="00710D59" w:rsidRPr="00AA7E7C">
        <w:rPr>
          <w:rFonts w:eastAsia="Calibri"/>
        </w:rPr>
        <w:fldChar w:fldCharType="end"/>
      </w:r>
      <w:r>
        <w:rPr>
          <w:rFonts w:eastAsia="Calibri"/>
        </w:rPr>
        <w:t>.</w:t>
      </w:r>
    </w:p>
    <w:p w14:paraId="4EE39AD1" w14:textId="209972E3" w:rsidR="00710D59" w:rsidRDefault="00AA7E7C" w:rsidP="00AA7E7C">
      <w:pPr>
        <w:pStyle w:val="ListParagraph"/>
        <w:numPr>
          <w:ilvl w:val="0"/>
          <w:numId w:val="29"/>
        </w:numPr>
        <w:rPr>
          <w:rFonts w:eastAsia="Calibri"/>
        </w:rPr>
      </w:pPr>
      <w:r>
        <w:rPr>
          <w:rFonts w:eastAsia="Calibri"/>
        </w:rPr>
        <w:t>T</w:t>
      </w:r>
      <w:r w:rsidR="0038228F" w:rsidRPr="00AA7E7C">
        <w:rPr>
          <w:rFonts w:eastAsia="Calibri"/>
        </w:rPr>
        <w:t>he volume of feature dump data produced by the cross-check run matches the volume provided by the proponent.</w:t>
      </w:r>
    </w:p>
    <w:p w14:paraId="67027750" w14:textId="37644D50" w:rsidR="00AA7E7C" w:rsidRPr="00AA7E7C" w:rsidRDefault="00117E97" w:rsidP="00117E97">
      <w:pPr>
        <w:pStyle w:val="ListParagraph"/>
        <w:numPr>
          <w:ilvl w:val="0"/>
          <w:numId w:val="29"/>
        </w:numPr>
        <w:rPr>
          <w:rFonts w:eastAsia="Calibri"/>
        </w:rPr>
      </w:pPr>
      <w:r>
        <w:rPr>
          <w:rFonts w:eastAsia="Calibri"/>
        </w:rPr>
        <w:t>Each t</w:t>
      </w:r>
      <w:r w:rsidR="00AA7E7C">
        <w:rPr>
          <w:rFonts w:eastAsia="Calibri"/>
        </w:rPr>
        <w:t>ask result fall</w:t>
      </w:r>
      <w:r>
        <w:rPr>
          <w:rFonts w:eastAsia="Calibri"/>
        </w:rPr>
        <w:t>s</w:t>
      </w:r>
      <w:r w:rsidR="00AA7E7C">
        <w:rPr>
          <w:rFonts w:eastAsia="Calibri"/>
        </w:rPr>
        <w:t xml:space="preserve"> within a</w:t>
      </w:r>
      <w:r>
        <w:rPr>
          <w:rFonts w:eastAsia="Calibri"/>
        </w:rPr>
        <w:t xml:space="preserve"> lower and upper bound relative to the respective </w:t>
      </w:r>
      <w:r w:rsidR="00DD0A8C">
        <w:rPr>
          <w:rFonts w:eastAsia="Calibri"/>
        </w:rPr>
        <w:t xml:space="preserve">task </w:t>
      </w:r>
      <w:r>
        <w:rPr>
          <w:rFonts w:eastAsia="Calibri"/>
        </w:rPr>
        <w:t>performance point</w:t>
      </w:r>
      <w:r w:rsidR="00B41F23">
        <w:rPr>
          <w:rFonts w:eastAsia="Calibri"/>
        </w:rPr>
        <w:t xml:space="preserve"> (see section </w:t>
      </w:r>
      <w:r w:rsidR="00B41F23">
        <w:rPr>
          <w:rFonts w:eastAsia="Calibri"/>
        </w:rPr>
        <w:fldChar w:fldCharType="begin"/>
      </w:r>
      <w:r w:rsidR="00B41F23">
        <w:rPr>
          <w:rFonts w:eastAsia="Calibri"/>
        </w:rPr>
        <w:instrText xml:space="preserve"> REF _Ref133257373 \r \h </w:instrText>
      </w:r>
      <w:r w:rsidR="00B41F23">
        <w:rPr>
          <w:rFonts w:eastAsia="Calibri"/>
        </w:rPr>
      </w:r>
      <w:r w:rsidR="00B41F23">
        <w:rPr>
          <w:rFonts w:eastAsia="Calibri"/>
        </w:rPr>
        <w:fldChar w:fldCharType="separate"/>
      </w:r>
      <w:r w:rsidR="000A5AD8">
        <w:rPr>
          <w:rFonts w:eastAsia="Calibri"/>
        </w:rPr>
        <w:t>8.7.1</w:t>
      </w:r>
      <w:r w:rsidR="00B41F23">
        <w:rPr>
          <w:rFonts w:eastAsia="Calibri"/>
        </w:rPr>
        <w:fldChar w:fldCharType="end"/>
      </w:r>
      <w:r w:rsidR="00B41F23">
        <w:rPr>
          <w:rFonts w:eastAsia="Calibri"/>
        </w:rPr>
        <w:t>)</w:t>
      </w:r>
      <w:r>
        <w:rPr>
          <w:rFonts w:eastAsia="Calibri"/>
        </w:rPr>
        <w:t>.</w:t>
      </w:r>
    </w:p>
    <w:p w14:paraId="7EBAF369" w14:textId="7615AC69" w:rsidR="00387500" w:rsidRDefault="00387500">
      <w:pPr>
        <w:rPr>
          <w:rFonts w:eastAsia="Calibri"/>
        </w:rPr>
      </w:pPr>
      <w:r>
        <w:rPr>
          <w:rFonts w:eastAsia="Calibri"/>
        </w:rPr>
        <w:t xml:space="preserve">Proposals not passing cross-check will not be further considered at the </w:t>
      </w:r>
      <w:proofErr w:type="spellStart"/>
      <w:r>
        <w:rPr>
          <w:rFonts w:eastAsia="Calibri"/>
        </w:rPr>
        <w:t>CfP</w:t>
      </w:r>
      <w:proofErr w:type="spellEnd"/>
      <w:r>
        <w:rPr>
          <w:rFonts w:eastAsia="Calibri"/>
        </w:rPr>
        <w:t xml:space="preserve"> evaluation.</w:t>
      </w:r>
    </w:p>
    <w:p w14:paraId="64953208" w14:textId="46CB424A" w:rsidR="00710D59" w:rsidRDefault="00C56E56">
      <w:pPr>
        <w:rPr>
          <w:rFonts w:eastAsia="Calibri"/>
        </w:rPr>
      </w:pPr>
      <w:r>
        <w:rPr>
          <w:rFonts w:eastAsia="Calibri"/>
        </w:rPr>
        <w:t>When a r</w:t>
      </w:r>
      <w:r w:rsidR="00710D59">
        <w:rPr>
          <w:rFonts w:eastAsia="Calibri"/>
        </w:rPr>
        <w:t>elative amount</w:t>
      </w:r>
      <w:r>
        <w:rPr>
          <w:rFonts w:eastAsia="Calibri"/>
        </w:rPr>
        <w:t xml:space="preserve"> is specified</w:t>
      </w:r>
      <w:r w:rsidR="006D18CE">
        <w:rPr>
          <w:rFonts w:eastAsia="Calibri"/>
        </w:rPr>
        <w:t xml:space="preserve"> for a given result (i.e., BPP, bitrate, </w:t>
      </w:r>
      <w:proofErr w:type="spellStart"/>
      <w:r w:rsidR="006D18CE">
        <w:rPr>
          <w:rFonts w:eastAsia="Calibri"/>
        </w:rPr>
        <w:t>mAP</w:t>
      </w:r>
      <w:proofErr w:type="spellEnd"/>
      <w:r w:rsidR="006D18CE">
        <w:rPr>
          <w:rFonts w:eastAsia="Calibri"/>
        </w:rPr>
        <w:t>, or MOTA)</w:t>
      </w:r>
      <w:r>
        <w:rPr>
          <w:rFonts w:eastAsia="Calibri"/>
        </w:rPr>
        <w:t xml:space="preserve">, </w:t>
      </w:r>
      <w:r w:rsidR="00710D59">
        <w:rPr>
          <w:rFonts w:eastAsia="Calibri"/>
        </w:rPr>
        <w:t xml:space="preserve">the cross-check result </w:t>
      </w:r>
      <w:proofErr w:type="spellStart"/>
      <w:r w:rsidR="00710D59">
        <w:rPr>
          <w:rFonts w:eastAsia="Calibri"/>
        </w:rPr>
        <w:t>r</w:t>
      </w:r>
      <w:r w:rsidR="00710D59" w:rsidRPr="00BD05F6">
        <w:rPr>
          <w:rFonts w:eastAsia="Calibri"/>
          <w:vertAlign w:val="subscript"/>
        </w:rPr>
        <w:t>c</w:t>
      </w:r>
      <w:proofErr w:type="spellEnd"/>
      <w:r w:rsidR="00710D59">
        <w:rPr>
          <w:rFonts w:eastAsia="Calibri"/>
        </w:rPr>
        <w:t xml:space="preserve"> and proponent result </w:t>
      </w:r>
      <w:proofErr w:type="spellStart"/>
      <w:r w:rsidR="00710D59">
        <w:rPr>
          <w:rFonts w:eastAsia="Calibri"/>
        </w:rPr>
        <w:t>r</w:t>
      </w:r>
      <w:r w:rsidR="00710D59" w:rsidRPr="00BD05F6">
        <w:rPr>
          <w:rFonts w:eastAsia="Calibri"/>
          <w:vertAlign w:val="subscript"/>
        </w:rPr>
        <w:t>p</w:t>
      </w:r>
      <w:proofErr w:type="spellEnd"/>
      <w:r w:rsidR="00710D59">
        <w:rPr>
          <w:rFonts w:eastAsia="Calibri"/>
        </w:rPr>
        <w:t xml:space="preserve"> </w:t>
      </w:r>
      <w:r>
        <w:rPr>
          <w:rFonts w:eastAsia="Calibri"/>
        </w:rPr>
        <w:t xml:space="preserve">must </w:t>
      </w:r>
      <w:r w:rsidR="00710D59">
        <w:rPr>
          <w:rFonts w:eastAsia="Calibri"/>
        </w:rPr>
        <w:t>satisfy:</w:t>
      </w:r>
    </w:p>
    <w:p w14:paraId="0E934227" w14:textId="5C920893" w:rsidR="00710D59" w:rsidRDefault="00000000">
      <w:pPr>
        <w:rPr>
          <w:rFonts w:eastAsia="Calibri"/>
        </w:rPr>
      </w:pPr>
      <m:oMathPara>
        <m:oMath>
          <m:sSub>
            <m:sSubPr>
              <m:ctrlPr>
                <w:ins w:id="289" w:author="Igor Curcio" w:date="2023-10-21T21:20:00Z">
                  <w:rPr>
                    <w:rFonts w:ascii="Cambria Math" w:eastAsia="Calibri" w:hAnsi="Cambria Math"/>
                    <w:i/>
                  </w:rPr>
                </w:ins>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ins w:id="290" w:author="Igor Curcio" w:date="2023-10-21T21:20:00Z">
                  <w:rPr>
                    <w:rFonts w:ascii="Cambria Math" w:eastAsia="Calibri" w:hAnsi="Cambria Math"/>
                    <w:i/>
                  </w:rPr>
                </w:ins>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m:t>
          </m:r>
          <m:sSub>
            <m:sSubPr>
              <m:ctrlPr>
                <w:ins w:id="291" w:author="Igor Curcio" w:date="2023-10-21T21:20:00Z">
                  <w:rPr>
                    <w:rFonts w:ascii="Cambria Math" w:eastAsia="Calibri" w:hAnsi="Cambria Math"/>
                    <w:i/>
                  </w:rPr>
                </w:ins>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476F7F29" w14:textId="7AAA7637" w:rsidR="00710D59" w:rsidRDefault="00C56E56">
      <w:pPr>
        <w:rPr>
          <w:rFonts w:eastAsia="Calibri"/>
        </w:rPr>
      </w:pPr>
      <w:r>
        <w:rPr>
          <w:rFonts w:eastAsia="Calibri"/>
        </w:rPr>
        <w:t xml:space="preserve">When an absolute amount is specified, the cross-check result </w:t>
      </w:r>
      <w:proofErr w:type="spellStart"/>
      <w:r>
        <w:rPr>
          <w:rFonts w:eastAsia="Calibri"/>
        </w:rPr>
        <w:t>r</w:t>
      </w:r>
      <w:r w:rsidRPr="00CE419B">
        <w:rPr>
          <w:rFonts w:eastAsia="Calibri"/>
          <w:vertAlign w:val="subscript"/>
        </w:rPr>
        <w:t>c</w:t>
      </w:r>
      <w:proofErr w:type="spellEnd"/>
      <w:r>
        <w:rPr>
          <w:rFonts w:eastAsia="Calibri"/>
        </w:rPr>
        <w:t xml:space="preserve"> and proponent result </w:t>
      </w:r>
      <w:proofErr w:type="spellStart"/>
      <w:r>
        <w:rPr>
          <w:rFonts w:eastAsia="Calibri"/>
        </w:rPr>
        <w:t>r</w:t>
      </w:r>
      <w:r w:rsidRPr="00CE419B">
        <w:rPr>
          <w:rFonts w:eastAsia="Calibri"/>
          <w:vertAlign w:val="subscript"/>
        </w:rPr>
        <w:t>p</w:t>
      </w:r>
      <w:proofErr w:type="spellEnd"/>
      <w:r>
        <w:rPr>
          <w:rFonts w:eastAsia="Calibri"/>
        </w:rPr>
        <w:t xml:space="preserve"> must satisfy:</w:t>
      </w:r>
    </w:p>
    <w:p w14:paraId="26A96B91" w14:textId="5FCDF675" w:rsidR="00C56E56" w:rsidRPr="003C472D" w:rsidRDefault="00000000" w:rsidP="00C56E56">
      <w:pPr>
        <w:rPr>
          <w:rFonts w:eastAsia="Calibri"/>
        </w:rPr>
      </w:pPr>
      <m:oMathPara>
        <m:oMath>
          <m:sSub>
            <m:sSubPr>
              <m:ctrlPr>
                <w:ins w:id="292" w:author="Igor Curcio" w:date="2023-10-21T21:20:00Z">
                  <w:rPr>
                    <w:rFonts w:ascii="Cambria Math" w:eastAsia="Calibri" w:hAnsi="Cambria Math"/>
                    <w:i/>
                  </w:rPr>
                </w:ins>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ins w:id="293" w:author="Igor Curcio" w:date="2023-10-21T21:20:00Z">
                  <w:rPr>
                    <w:rFonts w:ascii="Cambria Math" w:eastAsia="Calibri" w:hAnsi="Cambria Math"/>
                    <w:i/>
                  </w:rPr>
                </w:ins>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7B74BD91" w14:textId="326F6A0C" w:rsidR="003C472D" w:rsidRDefault="003C472D" w:rsidP="00C56E56">
      <w:pPr>
        <w:rPr>
          <w:rFonts w:eastAsia="Calibri"/>
        </w:rPr>
      </w:pPr>
      <w:r>
        <w:rPr>
          <w:rFonts w:eastAsia="Calibri"/>
        </w:rPr>
        <w:t>These checks are implemented in the accompanying result template and a summary of the</w:t>
      </w:r>
      <w:r w:rsidR="00945F4D">
        <w:rPr>
          <w:rFonts w:eastAsia="Calibri"/>
        </w:rPr>
        <w:t>se</w:t>
      </w:r>
      <w:r>
        <w:rPr>
          <w:rFonts w:eastAsia="Calibri"/>
        </w:rPr>
        <w:t xml:space="preserve"> check</w:t>
      </w:r>
      <w:r w:rsidR="00945F4D">
        <w:rPr>
          <w:rFonts w:eastAsia="Calibri"/>
        </w:rPr>
        <w:t>s</w:t>
      </w:r>
      <w:r>
        <w:rPr>
          <w:rFonts w:eastAsia="Calibri"/>
        </w:rPr>
        <w:t xml:space="preserve"> is presented in the ‘</w:t>
      </w:r>
      <w:proofErr w:type="spellStart"/>
      <w:r>
        <w:rPr>
          <w:rFonts w:eastAsia="Calibri"/>
        </w:rPr>
        <w:t>CrosscheckSummary</w:t>
      </w:r>
      <w:proofErr w:type="spellEnd"/>
      <w:r>
        <w:rPr>
          <w:rFonts w:eastAsia="Calibri"/>
        </w:rPr>
        <w:t>’ worksheet.</w:t>
      </w:r>
      <w:r w:rsidR="005560FE">
        <w:rPr>
          <w:rFonts w:eastAsia="Calibri"/>
        </w:rPr>
        <w:t xml:space="preserve"> </w:t>
      </w:r>
      <w:r w:rsidR="005560FE" w:rsidRPr="005B4B22">
        <w:rPr>
          <w:rFonts w:eastAsia="Calibri"/>
        </w:rPr>
        <w:t>Note that although the spreadsheet implements checks for BD-rate, these are not part of the cross-check result</w:t>
      </w:r>
      <w:r w:rsidR="005560FE">
        <w:rPr>
          <w:rFonts w:eastAsia="Calibri"/>
        </w:rPr>
        <w:t>.</w:t>
      </w:r>
    </w:p>
    <w:p w14:paraId="30C6AABB" w14:textId="60EE89AD" w:rsidR="0038228F" w:rsidRDefault="00624EB5" w:rsidP="00624EB5">
      <w:pPr>
        <w:pStyle w:val="Caption"/>
      </w:pPr>
      <w:bookmarkStart w:id="294" w:name="_Ref133251891"/>
      <w:r>
        <w:t xml:space="preserve">Table </w:t>
      </w:r>
      <w:fldSimple w:instr=" SEQ Table \* ARABIC ">
        <w:r w:rsidR="000A5AD8">
          <w:rPr>
            <w:noProof/>
          </w:rPr>
          <w:t>7</w:t>
        </w:r>
      </w:fldSimple>
      <w:bookmarkEnd w:id="294"/>
      <w:r>
        <w:t xml:space="preserve">. </w:t>
      </w:r>
      <w:r w:rsidRPr="00922EFF">
        <w:t>Cross-check acceptance thresholds</w:t>
      </w:r>
      <w:r>
        <w:t>.</w:t>
      </w:r>
    </w:p>
    <w:tbl>
      <w:tblPr>
        <w:tblStyle w:val="TableGrid"/>
        <w:tblW w:w="0" w:type="auto"/>
        <w:tblLook w:val="04A0" w:firstRow="1" w:lastRow="0" w:firstColumn="1" w:lastColumn="0" w:noHBand="0" w:noVBand="1"/>
      </w:tblPr>
      <w:tblGrid>
        <w:gridCol w:w="3397"/>
        <w:gridCol w:w="4678"/>
      </w:tblGrid>
      <w:tr w:rsidR="0038228F" w14:paraId="72D35C1D" w14:textId="77777777" w:rsidTr="0038228F">
        <w:tc>
          <w:tcPr>
            <w:tcW w:w="3397" w:type="dxa"/>
          </w:tcPr>
          <w:p w14:paraId="5090982E" w14:textId="77777777" w:rsidR="0038228F" w:rsidRDefault="0038228F" w:rsidP="007305D9">
            <w:pPr>
              <w:rPr>
                <w:rFonts w:eastAsia="SimSun"/>
                <w:bCs/>
                <w:szCs w:val="28"/>
                <w:lang w:eastAsia="zh-CN"/>
              </w:rPr>
            </w:pPr>
          </w:p>
        </w:tc>
        <w:tc>
          <w:tcPr>
            <w:tcW w:w="4678" w:type="dxa"/>
          </w:tcPr>
          <w:p w14:paraId="5F6CFA83" w14:textId="7BACF412" w:rsidR="0038228F" w:rsidRPr="00267903" w:rsidRDefault="0038228F" w:rsidP="007305D9">
            <w:pPr>
              <w:rPr>
                <w:rFonts w:eastAsia="SimSun"/>
                <w:b/>
                <w:szCs w:val="28"/>
                <w:lang w:eastAsia="zh-CN"/>
              </w:rPr>
            </w:pPr>
            <w:r>
              <w:rPr>
                <w:rFonts w:eastAsia="SimSun"/>
                <w:b/>
                <w:szCs w:val="28"/>
                <w:lang w:eastAsia="zh-CN"/>
              </w:rPr>
              <w:t xml:space="preserve">Acceptance </w:t>
            </w:r>
            <w:r w:rsidR="005629DD">
              <w:rPr>
                <w:rFonts w:eastAsia="SimSun"/>
                <w:b/>
                <w:szCs w:val="28"/>
                <w:lang w:eastAsia="zh-CN"/>
              </w:rPr>
              <w:t>criteria</w:t>
            </w:r>
          </w:p>
        </w:tc>
      </w:tr>
      <w:tr w:rsidR="0038228F" w14:paraId="5B7F45E8" w14:textId="77777777" w:rsidTr="0038228F">
        <w:tc>
          <w:tcPr>
            <w:tcW w:w="3397" w:type="dxa"/>
          </w:tcPr>
          <w:p w14:paraId="3181AD49" w14:textId="12F4DD36" w:rsidR="0038228F" w:rsidRPr="00267903" w:rsidRDefault="0038228F" w:rsidP="007305D9">
            <w:pPr>
              <w:rPr>
                <w:rFonts w:eastAsia="SimSun"/>
                <w:b/>
                <w:szCs w:val="28"/>
                <w:lang w:eastAsia="zh-CN"/>
              </w:rPr>
            </w:pPr>
            <w:r w:rsidRPr="00267903">
              <w:rPr>
                <w:rFonts w:eastAsia="SimSun"/>
                <w:b/>
                <w:szCs w:val="28"/>
                <w:lang w:eastAsia="zh-CN"/>
              </w:rPr>
              <w:t>B</w:t>
            </w:r>
            <w:r>
              <w:rPr>
                <w:rFonts w:eastAsia="SimSun"/>
                <w:b/>
                <w:szCs w:val="28"/>
                <w:lang w:eastAsia="zh-CN"/>
              </w:rPr>
              <w:t>PP/bitrate</w:t>
            </w:r>
            <w:r w:rsidRPr="00267903">
              <w:rPr>
                <w:rFonts w:eastAsia="SimSun"/>
                <w:b/>
                <w:szCs w:val="28"/>
                <w:lang w:eastAsia="zh-CN"/>
              </w:rPr>
              <w:t xml:space="preserve"> </w:t>
            </w:r>
            <w:r w:rsidR="002C3C21">
              <w:rPr>
                <w:rFonts w:eastAsia="SimSun"/>
                <w:b/>
                <w:szCs w:val="28"/>
                <w:lang w:eastAsia="zh-CN"/>
              </w:rPr>
              <w:t>comparison</w:t>
            </w:r>
          </w:p>
        </w:tc>
        <w:tc>
          <w:tcPr>
            <w:tcW w:w="4678" w:type="dxa"/>
          </w:tcPr>
          <w:p w14:paraId="076F7F9C" w14:textId="337BE19C" w:rsidR="0038228F" w:rsidRDefault="005629DD" w:rsidP="007305D9">
            <w:pPr>
              <w:rPr>
                <w:rFonts w:eastAsia="SimSun"/>
                <w:bCs/>
                <w:szCs w:val="28"/>
                <w:lang w:eastAsia="zh-CN"/>
              </w:rPr>
            </w:pPr>
            <w:r>
              <w:rPr>
                <w:rFonts w:eastAsia="SimSun"/>
                <w:bCs/>
                <w:szCs w:val="28"/>
                <w:lang w:eastAsia="zh-CN"/>
              </w:rPr>
              <w:t>Within</w:t>
            </w:r>
            <w:r w:rsidR="00DA5609">
              <w:rPr>
                <w:rFonts w:eastAsia="SimSun"/>
                <w:bCs/>
                <w:szCs w:val="28"/>
                <w:lang w:eastAsia="zh-CN"/>
              </w:rPr>
              <w:t xml:space="preserve"> or equal to</w:t>
            </w:r>
            <w:r>
              <w:rPr>
                <w:rFonts w:eastAsia="SimSun"/>
                <w:bCs/>
                <w:szCs w:val="28"/>
                <w:lang w:eastAsia="zh-CN"/>
              </w:rPr>
              <w:t xml:space="preserve"> </w:t>
            </w:r>
            <w:r w:rsidR="0038228F">
              <w:rPr>
                <w:rFonts w:eastAsia="SimSun"/>
                <w:bCs/>
                <w:szCs w:val="28"/>
                <w:lang w:eastAsia="zh-CN"/>
              </w:rPr>
              <w:t>0.1% (relative)</w:t>
            </w:r>
          </w:p>
        </w:tc>
      </w:tr>
      <w:tr w:rsidR="0038228F" w14:paraId="572767C1" w14:textId="77777777" w:rsidTr="0038228F">
        <w:tc>
          <w:tcPr>
            <w:tcW w:w="3397" w:type="dxa"/>
          </w:tcPr>
          <w:p w14:paraId="3CA9C500" w14:textId="4E7EE238" w:rsidR="0038228F" w:rsidRPr="00267903" w:rsidRDefault="0038228F" w:rsidP="007305D9">
            <w:pPr>
              <w:rPr>
                <w:rFonts w:eastAsia="SimSun"/>
                <w:b/>
                <w:szCs w:val="28"/>
                <w:lang w:eastAsia="zh-CN"/>
              </w:rPr>
            </w:pPr>
            <w:r w:rsidRPr="00267903">
              <w:rPr>
                <w:rFonts w:eastAsia="SimSun"/>
                <w:b/>
                <w:szCs w:val="28"/>
                <w:lang w:eastAsia="zh-CN"/>
              </w:rPr>
              <w:t xml:space="preserve">Task </w:t>
            </w:r>
            <w:r w:rsidR="002C3C21">
              <w:rPr>
                <w:rFonts w:eastAsia="SimSun"/>
                <w:b/>
                <w:szCs w:val="28"/>
                <w:lang w:eastAsia="zh-CN"/>
              </w:rPr>
              <w:t>comparison</w:t>
            </w:r>
          </w:p>
        </w:tc>
        <w:tc>
          <w:tcPr>
            <w:tcW w:w="4678" w:type="dxa"/>
          </w:tcPr>
          <w:p w14:paraId="23E65A6A" w14:textId="7D917B17" w:rsidR="0038228F" w:rsidRDefault="005629DD" w:rsidP="007305D9">
            <w:pPr>
              <w:rPr>
                <w:rFonts w:eastAsia="SimSun"/>
                <w:bCs/>
                <w:szCs w:val="28"/>
                <w:lang w:eastAsia="zh-CN"/>
              </w:rPr>
            </w:pPr>
            <w:r>
              <w:rPr>
                <w:rFonts w:eastAsia="SimSun"/>
                <w:bCs/>
                <w:szCs w:val="28"/>
                <w:lang w:eastAsia="zh-CN"/>
              </w:rPr>
              <w:t xml:space="preserve">Within </w:t>
            </w:r>
            <w:r w:rsidR="00DA5609">
              <w:rPr>
                <w:rFonts w:eastAsia="SimSun"/>
                <w:bCs/>
                <w:szCs w:val="28"/>
                <w:lang w:eastAsia="zh-CN"/>
              </w:rPr>
              <w:t xml:space="preserve">or equal to </w:t>
            </w:r>
            <w:r w:rsidR="0038228F">
              <w:rPr>
                <w:rFonts w:eastAsia="SimSun"/>
                <w:bCs/>
                <w:szCs w:val="28"/>
                <w:lang w:eastAsia="zh-CN"/>
              </w:rPr>
              <w:t>1.5% (relative) OR 0.1 (absolute</w:t>
            </w:r>
            <w:r w:rsidR="00047AE9">
              <w:rPr>
                <w:rFonts w:eastAsia="SimSun"/>
                <w:bCs/>
                <w:szCs w:val="28"/>
                <w:lang w:eastAsia="zh-CN"/>
              </w:rPr>
              <w:t xml:space="preserve"> difference</w:t>
            </w:r>
            <w:r w:rsidR="0038228F">
              <w:rPr>
                <w:rFonts w:eastAsia="SimSun"/>
                <w:bCs/>
                <w:szCs w:val="28"/>
                <w:lang w:eastAsia="zh-CN"/>
              </w:rPr>
              <w:t>)</w:t>
            </w:r>
          </w:p>
        </w:tc>
      </w:tr>
    </w:tbl>
    <w:p w14:paraId="7E6C918E" w14:textId="5DB17E19" w:rsidR="006F257F" w:rsidRDefault="006F257F">
      <w:pPr>
        <w:rPr>
          <w:rFonts w:eastAsia="Calibri"/>
        </w:rPr>
      </w:pPr>
      <w:r>
        <w:rPr>
          <w:rFonts w:eastAsia="Calibri"/>
        </w:rPr>
        <w:t xml:space="preserve">The cross-check shall also report the worst-case discrepancy found in the </w:t>
      </w:r>
      <w:r w:rsidR="00EA551F">
        <w:rPr>
          <w:rFonts w:eastAsia="Calibri"/>
        </w:rPr>
        <w:t>comparing feature dump log files provided by the proponent with those produced by the cross-checker</w:t>
      </w:r>
      <w:r w:rsidR="0038228F">
        <w:rPr>
          <w:rFonts w:eastAsia="Calibri"/>
        </w:rPr>
        <w:t xml:space="preserve"> to an accuracy of </w:t>
      </w:r>
      <w:r w:rsidR="0038228F">
        <w:rPr>
          <w:rFonts w:eastAsia="Calibri"/>
        </w:rPr>
        <w:lastRenderedPageBreak/>
        <w:t>one digit after the decimal point (see Appendices G and H)</w:t>
      </w:r>
      <w:r w:rsidR="00EA551F">
        <w:rPr>
          <w:rFonts w:eastAsia="Calibri"/>
        </w:rPr>
        <w:t>. Mismatch in the volume of logged data results in cross-check failure.</w:t>
      </w:r>
    </w:p>
    <w:p w14:paraId="4645733D" w14:textId="77777777" w:rsidR="00CE7E75" w:rsidRDefault="0086609E">
      <w:pPr>
        <w:rPr>
          <w:rFonts w:eastAsia="Calibri"/>
        </w:rPr>
      </w:pPr>
      <w:r>
        <w:rPr>
          <w:rFonts w:eastAsia="Calibri"/>
          <w:lang w:eastAsia="ja-JP"/>
        </w:rPr>
        <w:t>Non-proponents that are interested in participating in the cross-checking effort are welcome to contact the Call and Test Administrators and indicate the number of proposals they would like to cross-check.</w:t>
      </w:r>
      <w:bookmarkStart w:id="295" w:name="_Toc53558003"/>
      <w:bookmarkStart w:id="296" w:name="_Toc87882169"/>
      <w:bookmarkStart w:id="297" w:name="_Toc53558004"/>
      <w:bookmarkStart w:id="298" w:name="_Toc53558005"/>
      <w:bookmarkStart w:id="299" w:name="_Toc87888551"/>
      <w:bookmarkStart w:id="300" w:name="_Toc87882168"/>
      <w:bookmarkStart w:id="301" w:name="_Toc53558006"/>
      <w:bookmarkStart w:id="302" w:name="_Toc87882188"/>
      <w:bookmarkStart w:id="303" w:name="_Toc87888612"/>
      <w:bookmarkStart w:id="304" w:name="_Toc87888637"/>
      <w:bookmarkStart w:id="305" w:name="_Toc87882170"/>
      <w:bookmarkStart w:id="306" w:name="_Toc87888593"/>
      <w:bookmarkStart w:id="307" w:name="_Toc87888556"/>
      <w:bookmarkStart w:id="308" w:name="_Toc87888552"/>
      <w:bookmarkStart w:id="309" w:name="_Toc87888574"/>
      <w:bookmarkStart w:id="310" w:name="_Toc87882206"/>
      <w:bookmarkStart w:id="311" w:name="_Toc87888575"/>
      <w:bookmarkStart w:id="312" w:name="_Toc87888572"/>
      <w:bookmarkStart w:id="313" w:name="_Toc87882207"/>
      <w:bookmarkStart w:id="314" w:name="_Toc87888554"/>
      <w:bookmarkStart w:id="315" w:name="_Toc87888592"/>
      <w:bookmarkStart w:id="316" w:name="_Toc87882209"/>
      <w:bookmarkStart w:id="317" w:name="_Toc87882227"/>
      <w:bookmarkStart w:id="318" w:name="_Toc87888573"/>
      <w:bookmarkStart w:id="319" w:name="_Toc87888557"/>
      <w:bookmarkStart w:id="320" w:name="_Toc53558007"/>
      <w:bookmarkStart w:id="321" w:name="_Toc87882173"/>
      <w:bookmarkStart w:id="322" w:name="_Toc87882167"/>
      <w:bookmarkStart w:id="323" w:name="_Toc87888553"/>
      <w:bookmarkStart w:id="324" w:name="_Toc87888591"/>
      <w:bookmarkStart w:id="325" w:name="_Toc87882191"/>
      <w:bookmarkStart w:id="326" w:name="_Toc87882171"/>
      <w:bookmarkStart w:id="327" w:name="_Toc87882172"/>
      <w:bookmarkStart w:id="328" w:name="_Toc87888590"/>
      <w:bookmarkStart w:id="329" w:name="_Toc87882190"/>
      <w:bookmarkStart w:id="330" w:name="_Toc53558002"/>
      <w:bookmarkStart w:id="331" w:name="_Toc87882189"/>
      <w:bookmarkStart w:id="332" w:name="_Toc87882208"/>
      <w:bookmarkStart w:id="333" w:name="_Toc87888555"/>
      <w:bookmarkStart w:id="334" w:name="_Toc87882254"/>
      <w:bookmarkStart w:id="335" w:name="_Toc87882228"/>
      <w:bookmarkStart w:id="336" w:name="_Toc87888614"/>
      <w:bookmarkStart w:id="337" w:name="_Toc87882230"/>
      <w:bookmarkStart w:id="338" w:name="_Toc87882253"/>
      <w:bookmarkStart w:id="339" w:name="_Toc87888638"/>
      <w:bookmarkStart w:id="340" w:name="_Toc87888611"/>
      <w:bookmarkStart w:id="341" w:name="_Toc87888613"/>
      <w:bookmarkStart w:id="342" w:name="_Toc87882229"/>
      <w:bookmarkStart w:id="343" w:name="_Toc3553481"/>
      <w:bookmarkEnd w:id="241"/>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7162C898" w14:textId="77777777" w:rsidR="00CE7E75" w:rsidRDefault="0086609E">
      <w:pPr>
        <w:pStyle w:val="Heading2"/>
        <w:rPr>
          <w:rFonts w:eastAsia="MS Gothic"/>
          <w:lang w:eastAsia="ja-JP"/>
        </w:rPr>
      </w:pPr>
      <w:bookmarkStart w:id="344" w:name="_Toc87882261"/>
      <w:bookmarkStart w:id="345" w:name="_Toc87882258"/>
      <w:bookmarkStart w:id="346" w:name="_Toc87888644"/>
      <w:bookmarkStart w:id="347" w:name="_Toc87888642"/>
      <w:bookmarkStart w:id="348" w:name="_Toc87888640"/>
      <w:bookmarkStart w:id="349" w:name="_Toc87888643"/>
      <w:bookmarkStart w:id="350" w:name="_Toc87882259"/>
      <w:bookmarkStart w:id="351" w:name="_Toc87882256"/>
      <w:bookmarkStart w:id="352" w:name="_Toc87882260"/>
      <w:bookmarkStart w:id="353" w:name="_Toc87888645"/>
      <w:bookmarkStart w:id="354" w:name="_Toc87882257"/>
      <w:bookmarkStart w:id="355" w:name="_Toc87888641"/>
      <w:bookmarkStart w:id="356" w:name="_Toc93051171"/>
      <w:bookmarkStart w:id="357" w:name="_Ref2777949"/>
      <w:bookmarkStart w:id="358" w:name="_Toc3553483"/>
      <w:bookmarkStart w:id="359" w:name="_Toc220647743"/>
      <w:bookmarkStart w:id="360" w:name="_Toc133523702"/>
      <w:bookmarkStart w:id="361" w:name="_Toc220647745"/>
      <w:bookmarkEnd w:id="343"/>
      <w:bookmarkEnd w:id="344"/>
      <w:bookmarkEnd w:id="345"/>
      <w:bookmarkEnd w:id="346"/>
      <w:bookmarkEnd w:id="347"/>
      <w:bookmarkEnd w:id="348"/>
      <w:bookmarkEnd w:id="349"/>
      <w:bookmarkEnd w:id="350"/>
      <w:bookmarkEnd w:id="351"/>
      <w:bookmarkEnd w:id="352"/>
      <w:bookmarkEnd w:id="353"/>
      <w:bookmarkEnd w:id="354"/>
      <w:bookmarkEnd w:id="355"/>
      <w:r>
        <w:rPr>
          <w:rFonts w:eastAsia="MS Gothic"/>
          <w:lang w:eastAsia="ja-JP"/>
        </w:rPr>
        <w:t>Submit Proponent Documentation</w:t>
      </w:r>
      <w:bookmarkEnd w:id="356"/>
      <w:bookmarkEnd w:id="357"/>
      <w:bookmarkEnd w:id="358"/>
      <w:bookmarkEnd w:id="359"/>
      <w:bookmarkEnd w:id="360"/>
    </w:p>
    <w:p w14:paraId="75B65C76" w14:textId="5E2FA9A7" w:rsidR="00CE7E75" w:rsidRDefault="0086609E">
      <w:pPr>
        <w:rPr>
          <w:rFonts w:eastAsia="Calibri"/>
        </w:rPr>
      </w:pPr>
      <w:r>
        <w:rPr>
          <w:rFonts w:eastAsia="Calibri"/>
        </w:rPr>
        <w:t xml:space="preserve">Proponents shall submit the following </w:t>
      </w:r>
      <w:r w:rsidR="00975200">
        <w:rPr>
          <w:rFonts w:eastAsia="Calibri"/>
        </w:rPr>
        <w:t>in</w:t>
      </w:r>
      <w:r>
        <w:rPr>
          <w:rFonts w:eastAsia="Calibri"/>
        </w:rPr>
        <w:t xml:space="preserve"> a contribution to the MPEG meeting indicated in the </w:t>
      </w:r>
      <w:proofErr w:type="spellStart"/>
      <w:r>
        <w:rPr>
          <w:rFonts w:eastAsia="Calibri"/>
        </w:rPr>
        <w:t>CfP</w:t>
      </w:r>
      <w:proofErr w:type="spellEnd"/>
      <w:r>
        <w:rPr>
          <w:rFonts w:eastAsia="Calibri"/>
        </w:rPr>
        <w:t xml:space="preserve"> Timeline table above:</w:t>
      </w:r>
    </w:p>
    <w:p w14:paraId="700614C6" w14:textId="49EAE28C" w:rsidR="00CE7E75" w:rsidRDefault="0086609E">
      <w:pPr>
        <w:numPr>
          <w:ilvl w:val="0"/>
          <w:numId w:val="13"/>
        </w:numPr>
        <w:spacing w:before="0" w:after="0"/>
        <w:rPr>
          <w:rFonts w:eastAsia="Calibri"/>
        </w:rPr>
      </w:pPr>
      <w:r>
        <w:rPr>
          <w:rFonts w:eastAsia="Calibri"/>
        </w:rPr>
        <w:t>A written description of the technology having sufficient detail to permit technical discussions</w:t>
      </w:r>
      <w:r w:rsidR="001D25DD">
        <w:rPr>
          <w:rFonts w:eastAsia="Calibri"/>
        </w:rPr>
        <w:t>.</w:t>
      </w:r>
    </w:p>
    <w:p w14:paraId="3457DE26" w14:textId="1FB54C8D" w:rsidR="00CE7E75" w:rsidRDefault="0086609E">
      <w:pPr>
        <w:numPr>
          <w:ilvl w:val="0"/>
          <w:numId w:val="13"/>
        </w:numPr>
        <w:spacing w:before="0" w:after="0"/>
        <w:rPr>
          <w:rFonts w:eastAsia="Calibri"/>
        </w:rPr>
      </w:pPr>
      <w:r>
        <w:rPr>
          <w:rFonts w:eastAsia="Calibri"/>
        </w:rPr>
        <w:t>Objective test results, as indicated in section </w:t>
      </w:r>
      <w:r>
        <w:rPr>
          <w:rFonts w:eastAsia="Calibri"/>
        </w:rPr>
        <w:fldChar w:fldCharType="begin"/>
      </w:r>
      <w:r>
        <w:rPr>
          <w:rFonts w:eastAsia="Calibri"/>
        </w:rPr>
        <w:instrText xml:space="preserve"> REF _Ref90545234 \r \h </w:instrText>
      </w:r>
      <w:r>
        <w:rPr>
          <w:rFonts w:eastAsia="Calibri"/>
        </w:rPr>
      </w:r>
      <w:r>
        <w:rPr>
          <w:rFonts w:eastAsia="Calibri"/>
        </w:rPr>
        <w:fldChar w:fldCharType="separate"/>
      </w:r>
      <w:r w:rsidR="000A5AD8">
        <w:rPr>
          <w:rFonts w:eastAsia="Calibri"/>
        </w:rPr>
        <w:t>8.6</w:t>
      </w:r>
      <w:r>
        <w:rPr>
          <w:rFonts w:eastAsia="Calibri"/>
        </w:rPr>
        <w:fldChar w:fldCharType="end"/>
      </w:r>
      <w:r w:rsidR="001D25DD">
        <w:rPr>
          <w:rFonts w:eastAsia="Calibri"/>
        </w:rPr>
        <w:t>.</w:t>
      </w:r>
    </w:p>
    <w:p w14:paraId="29F23923" w14:textId="6FDCA37F" w:rsidR="00CE7E75" w:rsidRDefault="0086609E">
      <w:pPr>
        <w:numPr>
          <w:ilvl w:val="0"/>
          <w:numId w:val="13"/>
        </w:numPr>
        <w:spacing w:before="0" w:after="0"/>
        <w:rPr>
          <w:rFonts w:eastAsia="Calibri"/>
        </w:rPr>
      </w:pPr>
      <w:r>
        <w:rPr>
          <w:rFonts w:eastAsia="Calibri"/>
        </w:rPr>
        <w:t>Description of how the requirements in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are met using the questionnaire in </w:t>
      </w:r>
      <w:r w:rsidR="009A6A75">
        <w:rPr>
          <w:rFonts w:eastAsia="Calibri"/>
        </w:rPr>
        <w:t xml:space="preserve">Appendix </w:t>
      </w:r>
      <w:r>
        <w:rPr>
          <w:rFonts w:eastAsia="Calibri"/>
        </w:rPr>
        <w:t>A</w:t>
      </w:r>
      <w:r w:rsidR="001D25DD">
        <w:rPr>
          <w:rFonts w:eastAsia="Calibri"/>
        </w:rPr>
        <w:t>.</w:t>
      </w:r>
    </w:p>
    <w:p w14:paraId="4C86CBAE" w14:textId="560A9E56" w:rsidR="00CE7E75" w:rsidRDefault="0086609E">
      <w:pPr>
        <w:numPr>
          <w:ilvl w:val="0"/>
          <w:numId w:val="13"/>
        </w:numPr>
        <w:spacing w:before="0" w:after="0"/>
        <w:rPr>
          <w:rFonts w:eastAsia="Calibri"/>
        </w:rPr>
      </w:pPr>
      <w:r>
        <w:rPr>
          <w:rFonts w:eastAsia="Calibri"/>
        </w:rPr>
        <w:t>Description of the training details</w:t>
      </w:r>
      <w:r w:rsidR="005D4F91">
        <w:rPr>
          <w:rFonts w:eastAsia="Calibri"/>
        </w:rPr>
        <w:t xml:space="preserve"> (see Appendix D.2)</w:t>
      </w:r>
      <w:r>
        <w:rPr>
          <w:rFonts w:eastAsia="Calibri"/>
        </w:rPr>
        <w:t xml:space="preserve"> if the proposal contains components that are learned</w:t>
      </w:r>
      <w:r w:rsidR="001D25DD">
        <w:rPr>
          <w:rFonts w:eastAsia="Calibri"/>
        </w:rPr>
        <w:t>.</w:t>
      </w:r>
    </w:p>
    <w:p w14:paraId="493F1546" w14:textId="3A5E073D" w:rsidR="00185612" w:rsidRPr="005C1AFE" w:rsidRDefault="00975200" w:rsidP="00185612">
      <w:pPr>
        <w:numPr>
          <w:ilvl w:val="0"/>
          <w:numId w:val="13"/>
        </w:numPr>
        <w:spacing w:before="0" w:after="0"/>
        <w:rPr>
          <w:rFonts w:eastAsia="Calibri"/>
        </w:rPr>
      </w:pPr>
      <w:r w:rsidRPr="00185612">
        <w:rPr>
          <w:rFonts w:eastAsia="Calibri"/>
        </w:rPr>
        <w:t>T</w:t>
      </w:r>
      <w:r w:rsidR="0086609E" w:rsidRPr="00185612">
        <w:rPr>
          <w:rFonts w:eastAsia="Calibri"/>
        </w:rPr>
        <w:t xml:space="preserve">he encoder </w:t>
      </w:r>
      <w:r w:rsidRPr="00185612">
        <w:rPr>
          <w:rFonts w:eastAsia="Calibri"/>
        </w:rPr>
        <w:t xml:space="preserve">and decoder </w:t>
      </w:r>
      <w:r w:rsidR="0086609E" w:rsidRPr="00185612">
        <w:rPr>
          <w:rFonts w:eastAsia="Calibri"/>
        </w:rPr>
        <w:t>runtime</w:t>
      </w:r>
      <w:r w:rsidRPr="00185612">
        <w:rPr>
          <w:rFonts w:eastAsia="Calibri"/>
        </w:rPr>
        <w:t>s</w:t>
      </w:r>
      <w:r w:rsidR="00185612" w:rsidRPr="00185612">
        <w:rPr>
          <w:rFonts w:eastAsia="Calibri"/>
        </w:rPr>
        <w:t xml:space="preserve"> </w:t>
      </w:r>
      <w:r w:rsidR="00185612" w:rsidRPr="00185612">
        <w:rPr>
          <w:rFonts w:eastAsia="SimSun" w:hint="eastAsia"/>
          <w:lang w:eastAsia="zh-CN"/>
        </w:rPr>
        <w:t xml:space="preserve">(except for object tracking on the </w:t>
      </w:r>
      <w:proofErr w:type="spellStart"/>
      <w:r w:rsidR="00185612" w:rsidRPr="00185612">
        <w:rPr>
          <w:rFonts w:eastAsia="SimSun" w:hint="eastAsia"/>
          <w:lang w:eastAsia="zh-CN"/>
        </w:rPr>
        <w:t>HiEve</w:t>
      </w:r>
      <w:proofErr w:type="spellEnd"/>
      <w:r w:rsidR="00185612" w:rsidRPr="00185612">
        <w:rPr>
          <w:rFonts w:eastAsia="SimSun" w:hint="eastAsia"/>
          <w:lang w:eastAsia="zh-CN"/>
        </w:rPr>
        <w:t xml:space="preserve"> dataset</w:t>
      </w:r>
      <w:r w:rsidR="00185612" w:rsidRPr="00185612">
        <w:rPr>
          <w:rFonts w:eastAsia="SimSun"/>
          <w:lang w:eastAsia="zh-CN"/>
        </w:rPr>
        <w:t>, which runt</w:t>
      </w:r>
      <w:r w:rsidR="00185612" w:rsidRPr="00E85F82">
        <w:rPr>
          <w:rFonts w:eastAsia="SimSun"/>
          <w:lang w:eastAsia="zh-CN"/>
        </w:rPr>
        <w:t>i</w:t>
      </w:r>
      <w:r w:rsidR="00185612" w:rsidRPr="002D0C83">
        <w:rPr>
          <w:rFonts w:eastAsia="SimSun"/>
          <w:lang w:eastAsia="zh-CN"/>
        </w:rPr>
        <w:t>mes are</w:t>
      </w:r>
      <w:r w:rsidR="00185612" w:rsidRPr="006B6929">
        <w:rPr>
          <w:rFonts w:eastAsia="SimSun"/>
          <w:lang w:eastAsia="zh-CN"/>
        </w:rPr>
        <w:t xml:space="preserve"> o</w:t>
      </w:r>
      <w:r w:rsidR="00185612" w:rsidRPr="00185612">
        <w:rPr>
          <w:rFonts w:eastAsia="SimSun"/>
          <w:lang w:eastAsia="zh-CN"/>
        </w:rPr>
        <w:t>ptional)</w:t>
      </w:r>
      <w:r w:rsidR="00BE697F" w:rsidRPr="00185612">
        <w:rPr>
          <w:rFonts w:eastAsia="Calibri"/>
        </w:rPr>
        <w:t xml:space="preserve">, </w:t>
      </w:r>
      <w:r w:rsidRPr="00185612">
        <w:rPr>
          <w:rFonts w:eastAsia="Calibri"/>
        </w:rPr>
        <w:t>description of the</w:t>
      </w:r>
      <w:r w:rsidR="0086609E" w:rsidRPr="00185612">
        <w:rPr>
          <w:rFonts w:eastAsia="Calibri"/>
        </w:rPr>
        <w:t xml:space="preserve"> computing platform</w:t>
      </w:r>
      <w:r w:rsidR="00BE697F" w:rsidRPr="00185612">
        <w:rPr>
          <w:rFonts w:eastAsia="Calibri"/>
        </w:rPr>
        <w:t>,</w:t>
      </w:r>
      <w:r w:rsidR="0086609E" w:rsidRPr="00185612">
        <w:rPr>
          <w:rFonts w:eastAsia="Calibri"/>
        </w:rPr>
        <w:t xml:space="preserve"> encoder size</w:t>
      </w:r>
      <w:r w:rsidR="00BE697F" w:rsidRPr="00185612">
        <w:rPr>
          <w:rFonts w:eastAsia="Calibri"/>
        </w:rPr>
        <w:t xml:space="preserve"> and decoder size</w:t>
      </w:r>
      <w:r w:rsidR="001D25DD">
        <w:rPr>
          <w:rFonts w:eastAsia="SimSun"/>
          <w:lang w:eastAsia="zh-CN"/>
        </w:rPr>
        <w:t>.</w:t>
      </w:r>
    </w:p>
    <w:p w14:paraId="111429DD" w14:textId="3E215730" w:rsidR="00185612" w:rsidRPr="00185612" w:rsidRDefault="00185612" w:rsidP="00185612">
      <w:pPr>
        <w:numPr>
          <w:ilvl w:val="0"/>
          <w:numId w:val="13"/>
        </w:numPr>
        <w:spacing w:before="0" w:after="0"/>
        <w:rPr>
          <w:rFonts w:eastAsia="Calibri"/>
        </w:rPr>
      </w:pPr>
      <w:r w:rsidRPr="00185612">
        <w:rPr>
          <w:rFonts w:eastAsia="SimSun" w:hint="eastAsia"/>
          <w:lang w:eastAsia="zh-CN"/>
        </w:rPr>
        <w:t>A</w:t>
      </w:r>
      <w:r w:rsidR="00243490">
        <w:rPr>
          <w:rFonts w:eastAsia="SimSun"/>
          <w:lang w:eastAsia="zh-CN"/>
        </w:rPr>
        <w:t>n</w:t>
      </w:r>
      <w:r w:rsidRPr="00185612">
        <w:rPr>
          <w:rFonts w:eastAsia="SimSun" w:hint="eastAsia"/>
          <w:lang w:eastAsia="zh-CN"/>
        </w:rPr>
        <w:t xml:space="preserve"> </w:t>
      </w:r>
      <w:r w:rsidR="005C1AFE">
        <w:rPr>
          <w:rFonts w:eastAsia="SimSun"/>
          <w:lang w:eastAsia="zh-CN"/>
        </w:rPr>
        <w:t>archive of JSON</w:t>
      </w:r>
      <w:r w:rsidRPr="00185612">
        <w:rPr>
          <w:rFonts w:eastAsia="SimSun" w:hint="eastAsia"/>
          <w:lang w:eastAsia="zh-CN"/>
        </w:rPr>
        <w:t xml:space="preserve"> file</w:t>
      </w:r>
      <w:r w:rsidR="005C1AFE">
        <w:rPr>
          <w:rFonts w:eastAsia="SimSun"/>
          <w:lang w:eastAsia="zh-CN"/>
        </w:rPr>
        <w:t>(s)</w:t>
      </w:r>
      <w:r w:rsidRPr="00185612">
        <w:rPr>
          <w:rFonts w:eastAsia="SimSun" w:hint="eastAsia"/>
          <w:lang w:eastAsia="zh-CN"/>
        </w:rPr>
        <w:t xml:space="preserve"> including the dumped intermediate feature</w:t>
      </w:r>
      <w:r w:rsidR="00371F23">
        <w:rPr>
          <w:rFonts w:eastAsia="SimSun"/>
          <w:lang w:eastAsia="zh-CN"/>
        </w:rPr>
        <w:t>s</w:t>
      </w:r>
      <w:r>
        <w:rPr>
          <w:rFonts w:eastAsia="SimSun"/>
          <w:lang w:eastAsia="zh-CN"/>
        </w:rPr>
        <w:t xml:space="preserve">, as indicated in </w:t>
      </w:r>
      <w:r w:rsidRPr="00185612">
        <w:rPr>
          <w:rFonts w:eastAsia="SimSun" w:hint="eastAsia"/>
          <w:lang w:eastAsia="zh-CN"/>
        </w:rPr>
        <w:t>Appendix G</w:t>
      </w:r>
      <w:r w:rsidR="001D25DD">
        <w:rPr>
          <w:rFonts w:eastAsia="SimSun"/>
          <w:lang w:eastAsia="zh-CN"/>
        </w:rPr>
        <w:t>.</w:t>
      </w:r>
    </w:p>
    <w:p w14:paraId="4F7F7019" w14:textId="19DFE713" w:rsidR="00CE7E75" w:rsidRDefault="0086609E">
      <w:pPr>
        <w:rPr>
          <w:rFonts w:eastAsia="Calibri"/>
        </w:rPr>
      </w:pPr>
      <w:r>
        <w:rPr>
          <w:rFonts w:eastAsia="Calibri"/>
        </w:rPr>
        <w:t xml:space="preserve">A template for reporting the training details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D.</w:t>
      </w:r>
    </w:p>
    <w:p w14:paraId="66FC5A4D" w14:textId="6474B08D" w:rsidR="00CE7E75" w:rsidRDefault="0086609E">
      <w:pPr>
        <w:rPr>
          <w:rFonts w:eastAsia="Calibri"/>
        </w:rPr>
      </w:pPr>
      <w:r>
        <w:rPr>
          <w:rFonts w:eastAsia="Calibri"/>
        </w:rPr>
        <w:t>Proponents that are WG</w:t>
      </w:r>
      <w:r w:rsidR="009639B4">
        <w:rPr>
          <w:rFonts w:eastAsia="Calibri"/>
        </w:rPr>
        <w:t> </w:t>
      </w:r>
      <w:r>
        <w:rPr>
          <w:rFonts w:eastAsia="Calibri"/>
        </w:rPr>
        <w:t>2 members shall register and upload an input contribution to the WG</w:t>
      </w:r>
      <w:r w:rsidR="009639B4">
        <w:rPr>
          <w:rFonts w:eastAsia="Calibri"/>
        </w:rPr>
        <w:t> </w:t>
      </w:r>
      <w:r>
        <w:rPr>
          <w:rFonts w:eastAsia="Calibri"/>
        </w:rPr>
        <w:t>2 meeting and send title and author information to co-chairs of the group as indicated in section </w:t>
      </w:r>
      <w:r>
        <w:rPr>
          <w:rFonts w:eastAsia="Calibri"/>
        </w:rPr>
        <w:fldChar w:fldCharType="begin"/>
      </w:r>
      <w:r>
        <w:rPr>
          <w:rFonts w:eastAsia="Calibri"/>
        </w:rPr>
        <w:instrText xml:space="preserve"> REF _Ref86675962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prior to the contribution upload deadline. The contribution shall contain all documentation mentioned above.</w:t>
      </w:r>
    </w:p>
    <w:p w14:paraId="7A213966" w14:textId="6F5BA4E6" w:rsidR="00CE7E75" w:rsidRDefault="0086609E">
      <w:pPr>
        <w:rPr>
          <w:rFonts w:eastAsia="Calibri"/>
        </w:rPr>
      </w:pPr>
      <w:r>
        <w:rPr>
          <w:rFonts w:eastAsia="Calibri"/>
        </w:rPr>
        <w:t>However, proponents that are not WG</w:t>
      </w:r>
      <w:r w:rsidR="009639B4">
        <w:rPr>
          <w:rFonts w:eastAsia="Calibri"/>
        </w:rPr>
        <w:t> </w:t>
      </w:r>
      <w:r>
        <w:rPr>
          <w:rFonts w:eastAsia="Calibri"/>
        </w:rPr>
        <w:t>2 members shall email the documents to the convenor of WG</w:t>
      </w:r>
      <w:r w:rsidR="009639B4">
        <w:rPr>
          <w:rFonts w:eastAsia="Calibri"/>
        </w:rPr>
        <w:t> </w:t>
      </w:r>
      <w:r>
        <w:rPr>
          <w:rFonts w:eastAsia="Calibri"/>
        </w:rPr>
        <w:t xml:space="preserve">2 two weeks prior to the </w:t>
      </w:r>
      <w:r w:rsidR="00715EBB" w:rsidRPr="00715EBB">
        <w:rPr>
          <w:rFonts w:eastAsia="Calibri"/>
        </w:rPr>
        <w:t>13</w:t>
      </w:r>
      <w:r w:rsidRPr="00715EBB">
        <w:rPr>
          <w:rFonts w:eastAsia="Calibri"/>
        </w:rPr>
        <w:t>th</w:t>
      </w:r>
      <w:r>
        <w:rPr>
          <w:rFonts w:eastAsia="Calibri"/>
        </w:rPr>
        <w:t xml:space="preserve"> WG</w:t>
      </w:r>
      <w:r w:rsidR="009639B4">
        <w:rPr>
          <w:rFonts w:eastAsia="Calibri"/>
        </w:rPr>
        <w:t> </w:t>
      </w:r>
      <w:r>
        <w:rPr>
          <w:rFonts w:eastAsia="Calibri"/>
        </w:rPr>
        <w:t>2 meeting, so that the documents can be registered and uploaded. The documents should be written in Microsoft Word, a template for input contributions can be found at the FTP site where the test data is available (see section </w:t>
      </w:r>
      <w:r>
        <w:rPr>
          <w:rFonts w:eastAsia="Calibri"/>
        </w:rPr>
        <w:fldChar w:fldCharType="begin"/>
      </w:r>
      <w:r>
        <w:rPr>
          <w:rFonts w:eastAsia="Calibri"/>
        </w:rPr>
        <w:instrText xml:space="preserve"> REF _Ref86676420 \r \h  \* MERGEFORMAT </w:instrText>
      </w:r>
      <w:r>
        <w:rPr>
          <w:rFonts w:eastAsia="Calibri"/>
        </w:rPr>
      </w:r>
      <w:r>
        <w:rPr>
          <w:rFonts w:eastAsia="Calibri"/>
        </w:rPr>
        <w:fldChar w:fldCharType="separate"/>
      </w:r>
      <w:r w:rsidR="000A5AD8">
        <w:rPr>
          <w:rFonts w:eastAsia="Calibri"/>
        </w:rPr>
        <w:t>8.5</w:t>
      </w:r>
      <w:r>
        <w:rPr>
          <w:rFonts w:eastAsia="Calibri"/>
        </w:rPr>
        <w:fldChar w:fldCharType="end"/>
      </w:r>
      <w:r>
        <w:rPr>
          <w:rFonts w:eastAsia="Calibri"/>
        </w:rPr>
        <w:t>). The Convenor of WG</w:t>
      </w:r>
      <w:r w:rsidR="009639B4">
        <w:rPr>
          <w:rFonts w:eastAsia="Calibri"/>
        </w:rPr>
        <w:t> </w:t>
      </w:r>
      <w:r>
        <w:rPr>
          <w:rFonts w:eastAsia="Calibri"/>
        </w:rPr>
        <w:t>2 will extend a one-time-only invitation to the WG</w:t>
      </w:r>
      <w:r w:rsidR="009639B4">
        <w:rPr>
          <w:rFonts w:eastAsia="Calibri"/>
        </w:rPr>
        <w:t> </w:t>
      </w:r>
      <w:r>
        <w:rPr>
          <w:rFonts w:eastAsia="Calibri"/>
        </w:rPr>
        <w:t xml:space="preserve">2 meeting so that a non-member proponent can present their contributions and participate in the selection process. </w:t>
      </w:r>
    </w:p>
    <w:p w14:paraId="67A400CD" w14:textId="6DB17ECD" w:rsidR="00CE7E75" w:rsidRDefault="0086609E">
      <w:pPr>
        <w:rPr>
          <w:rFonts w:eastAsia="Calibri"/>
        </w:rPr>
      </w:pPr>
      <w:r>
        <w:rPr>
          <w:rFonts w:eastAsia="Calibri"/>
        </w:rPr>
        <w:t xml:space="preserve">All proponents are urged to become members of the WG that will develop a potential </w:t>
      </w:r>
      <w:r w:rsidR="00715EBB">
        <w:rPr>
          <w:rFonts w:eastAsia="Calibri"/>
        </w:rPr>
        <w:t>FC</w:t>
      </w:r>
      <w:r>
        <w:rPr>
          <w:rFonts w:eastAsia="Calibri"/>
        </w:rPr>
        <w:t>VCM standard (see Section </w:t>
      </w:r>
      <w:r>
        <w:rPr>
          <w:rFonts w:eastAsia="Calibri"/>
        </w:rPr>
        <w:fldChar w:fldCharType="begin"/>
      </w:r>
      <w:r>
        <w:rPr>
          <w:rFonts w:eastAsia="Calibri"/>
        </w:rPr>
        <w:instrText xml:space="preserve"> REF _Ref86757142 \r \h  \* MERGEFORMAT </w:instrText>
      </w:r>
      <w:r>
        <w:rPr>
          <w:rFonts w:eastAsia="Calibri"/>
        </w:rPr>
      </w:r>
      <w:r>
        <w:rPr>
          <w:rFonts w:eastAsia="Calibri"/>
        </w:rPr>
        <w:fldChar w:fldCharType="separate"/>
      </w:r>
      <w:r w:rsidR="000A5AD8">
        <w:rPr>
          <w:rFonts w:eastAsia="Calibri"/>
        </w:rPr>
        <w:t>2</w:t>
      </w:r>
      <w:r>
        <w:rPr>
          <w:rFonts w:eastAsia="Calibri"/>
        </w:rPr>
        <w:fldChar w:fldCharType="end"/>
      </w:r>
      <w:r>
        <w:rPr>
          <w:rFonts w:eastAsia="Calibri"/>
        </w:rPr>
        <w:t xml:space="preserve">). </w:t>
      </w:r>
    </w:p>
    <w:p w14:paraId="19BFB754" w14:textId="77777777" w:rsidR="00CE7E75" w:rsidRDefault="0086609E">
      <w:pPr>
        <w:pStyle w:val="Heading2"/>
        <w:rPr>
          <w:rFonts w:eastAsia="MS Gothic"/>
          <w:lang w:eastAsia="ja-JP"/>
        </w:rPr>
      </w:pPr>
      <w:bookmarkStart w:id="362" w:name="_Toc87008008"/>
      <w:bookmarkStart w:id="363" w:name="_Toc87888647"/>
      <w:bookmarkStart w:id="364" w:name="_Toc86926648"/>
      <w:bookmarkStart w:id="365" w:name="_Toc87882263"/>
      <w:bookmarkStart w:id="366" w:name="_Toc93051172"/>
      <w:bookmarkStart w:id="367" w:name="_Toc3553484"/>
      <w:bookmarkStart w:id="368" w:name="_Toc133523703"/>
      <w:bookmarkStart w:id="369" w:name="_Toc220647744"/>
      <w:bookmarkEnd w:id="362"/>
      <w:bookmarkEnd w:id="363"/>
      <w:bookmarkEnd w:id="364"/>
      <w:bookmarkEnd w:id="365"/>
      <w:r>
        <w:rPr>
          <w:rFonts w:eastAsia="MS Gothic"/>
          <w:lang w:eastAsia="ja-JP"/>
        </w:rPr>
        <w:t xml:space="preserve">Evaluate </w:t>
      </w:r>
      <w:proofErr w:type="spellStart"/>
      <w:r>
        <w:rPr>
          <w:rFonts w:eastAsia="MS Gothic"/>
          <w:lang w:eastAsia="ja-JP"/>
        </w:rPr>
        <w:t>CfP</w:t>
      </w:r>
      <w:proofErr w:type="spellEnd"/>
      <w:r>
        <w:rPr>
          <w:rFonts w:eastAsia="MS Gothic"/>
          <w:lang w:eastAsia="ja-JP"/>
        </w:rPr>
        <w:t xml:space="preserve"> Submissions and Select Technology</w:t>
      </w:r>
      <w:bookmarkEnd w:id="366"/>
      <w:bookmarkEnd w:id="367"/>
      <w:bookmarkEnd w:id="368"/>
    </w:p>
    <w:bookmarkEnd w:id="369"/>
    <w:p w14:paraId="6AE8D8D8" w14:textId="763FEF81" w:rsidR="00CE7E75" w:rsidRDefault="0086609E">
      <w:pPr>
        <w:rPr>
          <w:rFonts w:eastAsia="Calibri"/>
        </w:rPr>
      </w:pPr>
      <w:r>
        <w:rPr>
          <w:rFonts w:eastAsia="Calibri"/>
          <w:lang w:eastAsia="ja-JP"/>
        </w:rPr>
        <w:t xml:space="preserve">At the </w:t>
      </w:r>
      <w:r>
        <w:rPr>
          <w:rFonts w:eastAsia="Calibri"/>
        </w:rPr>
        <w:t>WG</w:t>
      </w:r>
      <w:r w:rsidR="009639B4">
        <w:rPr>
          <w:rFonts w:eastAsia="Calibri"/>
        </w:rPr>
        <w:t> </w:t>
      </w:r>
      <w:r>
        <w:rPr>
          <w:rFonts w:eastAsia="Calibri"/>
        </w:rPr>
        <w:t xml:space="preserve">2 meeting indicated in the </w:t>
      </w:r>
      <w:proofErr w:type="spellStart"/>
      <w:r>
        <w:rPr>
          <w:rFonts w:eastAsia="Calibri"/>
        </w:rPr>
        <w:t>CfP</w:t>
      </w:r>
      <w:proofErr w:type="spellEnd"/>
      <w:r>
        <w:rPr>
          <w:rFonts w:eastAsia="Calibri"/>
        </w:rPr>
        <w:t xml:space="preserve"> Timeline table above</w:t>
      </w:r>
      <w:r>
        <w:rPr>
          <w:rFonts w:eastAsia="Calibri"/>
          <w:lang w:eastAsia="ja-JP"/>
        </w:rPr>
        <w:t>, submissions will be evaluated by the WG</w:t>
      </w:r>
      <w:r w:rsidR="009639B4">
        <w:rPr>
          <w:rFonts w:eastAsia="Calibri"/>
          <w:lang w:eastAsia="ja-JP"/>
        </w:rPr>
        <w:t> </w:t>
      </w:r>
      <w:r>
        <w:rPr>
          <w:rFonts w:eastAsia="Calibri"/>
          <w:lang w:eastAsia="ja-JP"/>
        </w:rPr>
        <w:t>2 experts</w:t>
      </w:r>
      <w:r w:rsidR="00D834A4">
        <w:rPr>
          <w:rFonts w:eastAsia="Calibri"/>
          <w:lang w:eastAsia="ja-JP"/>
        </w:rPr>
        <w:t xml:space="preserve"> </w:t>
      </w:r>
      <w:r w:rsidR="00D834A4" w:rsidRPr="00BD05F6">
        <w:rPr>
          <w:rFonts w:eastAsia="Calibri"/>
          <w:lang w:eastAsia="ja-JP"/>
        </w:rPr>
        <w:t xml:space="preserve">to </w:t>
      </w:r>
      <w:r w:rsidR="006F0C76" w:rsidRPr="00BD05F6">
        <w:rPr>
          <w:rFonts w:eastAsia="Calibri"/>
          <w:lang w:eastAsia="ja-JP"/>
        </w:rPr>
        <w:t>determine</w:t>
      </w:r>
      <w:r w:rsidR="00D834A4" w:rsidRPr="00BD05F6">
        <w:rPr>
          <w:rFonts w:eastAsia="Calibri"/>
          <w:lang w:eastAsia="ja-JP"/>
        </w:rPr>
        <w:t xml:space="preserve"> whether the </w:t>
      </w:r>
      <w:proofErr w:type="spellStart"/>
      <w:r w:rsidR="00D834A4" w:rsidRPr="00BD05F6">
        <w:rPr>
          <w:rFonts w:eastAsia="Calibri"/>
          <w:lang w:eastAsia="ja-JP"/>
        </w:rPr>
        <w:t>CfP</w:t>
      </w:r>
      <w:proofErr w:type="spellEnd"/>
      <w:r w:rsidR="00D834A4" w:rsidRPr="00BD05F6">
        <w:rPr>
          <w:rFonts w:eastAsia="Calibri"/>
          <w:lang w:eastAsia="ja-JP"/>
        </w:rPr>
        <w:t xml:space="preserve"> </w:t>
      </w:r>
      <w:r w:rsidR="006F0C76" w:rsidRPr="00BD05F6">
        <w:rPr>
          <w:rFonts w:eastAsia="Calibri"/>
          <w:lang w:eastAsia="ja-JP"/>
        </w:rPr>
        <w:t xml:space="preserve">has </w:t>
      </w:r>
      <w:r w:rsidR="00D834A4" w:rsidRPr="00BD05F6">
        <w:rPr>
          <w:rFonts w:eastAsia="Calibri"/>
          <w:lang w:eastAsia="ja-JP"/>
        </w:rPr>
        <w:t>receive</w:t>
      </w:r>
      <w:r w:rsidR="006F0C76" w:rsidRPr="00BD05F6">
        <w:rPr>
          <w:rFonts w:eastAsia="Calibri"/>
          <w:lang w:eastAsia="ja-JP"/>
        </w:rPr>
        <w:t>d</w:t>
      </w:r>
      <w:r w:rsidR="00D834A4" w:rsidRPr="00BD05F6">
        <w:rPr>
          <w:rFonts w:eastAsia="Calibri"/>
          <w:lang w:eastAsia="ja-JP"/>
        </w:rPr>
        <w:t xml:space="preserve"> sufficient</w:t>
      </w:r>
      <w:r w:rsidR="006F0C76" w:rsidRPr="00BD05F6">
        <w:rPr>
          <w:rFonts w:eastAsia="Calibri"/>
          <w:lang w:eastAsia="ja-JP"/>
        </w:rPr>
        <w:t>ly performant</w:t>
      </w:r>
      <w:r w:rsidR="00D834A4" w:rsidRPr="00BD05F6">
        <w:rPr>
          <w:rFonts w:eastAsia="Calibri"/>
          <w:lang w:eastAsia="ja-JP"/>
        </w:rPr>
        <w:t xml:space="preserve"> proposal</w:t>
      </w:r>
      <w:r w:rsidR="006F0C76" w:rsidRPr="00BD05F6">
        <w:rPr>
          <w:rFonts w:eastAsia="Calibri"/>
          <w:lang w:eastAsia="ja-JP"/>
        </w:rPr>
        <w:t>(</w:t>
      </w:r>
      <w:r w:rsidR="00D834A4" w:rsidRPr="00BD05F6">
        <w:rPr>
          <w:rFonts w:eastAsia="Calibri"/>
          <w:lang w:eastAsia="ja-JP"/>
        </w:rPr>
        <w:t>s</w:t>
      </w:r>
      <w:r w:rsidR="006F0C76" w:rsidRPr="00BD05F6">
        <w:rPr>
          <w:rFonts w:eastAsia="Calibri"/>
          <w:lang w:eastAsia="ja-JP"/>
        </w:rPr>
        <w:t>)</w:t>
      </w:r>
      <w:r w:rsidR="00D834A4" w:rsidRPr="00BD05F6">
        <w:rPr>
          <w:rFonts w:eastAsia="Calibri"/>
          <w:lang w:eastAsia="ja-JP"/>
        </w:rPr>
        <w:t xml:space="preserve"> </w:t>
      </w:r>
      <w:proofErr w:type="gramStart"/>
      <w:r w:rsidR="006F0C76" w:rsidRPr="00BD05F6">
        <w:rPr>
          <w:rFonts w:eastAsia="Calibri"/>
          <w:lang w:eastAsia="ja-JP"/>
        </w:rPr>
        <w:t>in order to</w:t>
      </w:r>
      <w:proofErr w:type="gramEnd"/>
      <w:r w:rsidR="006F0C76" w:rsidRPr="00BD05F6">
        <w:rPr>
          <w:rFonts w:eastAsia="Calibri"/>
          <w:lang w:eastAsia="ja-JP"/>
        </w:rPr>
        <w:t xml:space="preserve"> </w:t>
      </w:r>
      <w:r w:rsidR="00D834A4" w:rsidRPr="00BD05F6">
        <w:rPr>
          <w:rFonts w:eastAsia="Calibri"/>
          <w:lang w:eastAsia="ja-JP"/>
        </w:rPr>
        <w:t>transfer</w:t>
      </w:r>
      <w:r w:rsidR="006F0C76" w:rsidRPr="00BD05F6">
        <w:rPr>
          <w:rFonts w:eastAsia="Calibri"/>
          <w:lang w:eastAsia="ja-JP"/>
        </w:rPr>
        <w:t xml:space="preserve"> the activity</w:t>
      </w:r>
      <w:r w:rsidR="00D834A4" w:rsidRPr="00BD05F6">
        <w:rPr>
          <w:rFonts w:eastAsia="Calibri"/>
          <w:lang w:eastAsia="ja-JP"/>
        </w:rPr>
        <w:t xml:space="preserve"> to </w:t>
      </w:r>
      <w:r w:rsidR="006F0C76" w:rsidRPr="00BD05F6">
        <w:rPr>
          <w:rFonts w:eastAsia="Calibri"/>
          <w:lang w:eastAsia="ja-JP"/>
        </w:rPr>
        <w:t>a</w:t>
      </w:r>
      <w:r w:rsidR="00D834A4" w:rsidRPr="00BD05F6">
        <w:rPr>
          <w:rFonts w:eastAsia="Calibri"/>
          <w:lang w:eastAsia="ja-JP"/>
        </w:rPr>
        <w:t xml:space="preserve"> technical WG</w:t>
      </w:r>
      <w:r>
        <w:rPr>
          <w:rFonts w:eastAsia="Calibri"/>
          <w:lang w:eastAsia="ja-JP"/>
        </w:rPr>
        <w:t xml:space="preserve">. </w:t>
      </w:r>
      <w:r>
        <w:rPr>
          <w:rFonts w:eastAsia="Calibri"/>
        </w:rPr>
        <w:t xml:space="preserve">It is strongly urged that proponents have experts familiar with the proposed technology attend </w:t>
      </w:r>
      <w:proofErr w:type="gramStart"/>
      <w:r>
        <w:rPr>
          <w:rFonts w:eastAsia="Calibri"/>
        </w:rPr>
        <w:t>in order to</w:t>
      </w:r>
      <w:proofErr w:type="gramEnd"/>
      <w:r>
        <w:rPr>
          <w:rFonts w:eastAsia="Calibri"/>
        </w:rPr>
        <w:t xml:space="preserve"> allow discussions on details of the proposals</w:t>
      </w:r>
      <w:r>
        <w:rPr>
          <w:rFonts w:eastAsia="Calibri"/>
          <w:lang w:eastAsia="ja-JP"/>
        </w:rPr>
        <w:t xml:space="preserve">. It is envisioned that at least one submission will be selected as technology for the Working Draft of the </w:t>
      </w:r>
      <w:r w:rsidR="007C73BC">
        <w:rPr>
          <w:rFonts w:eastAsia="Calibri"/>
          <w:lang w:eastAsia="ja-JP"/>
        </w:rPr>
        <w:t>FC</w:t>
      </w:r>
      <w:r>
        <w:rPr>
          <w:rFonts w:eastAsia="Calibri"/>
          <w:lang w:eastAsia="ja-JP"/>
        </w:rPr>
        <w:t xml:space="preserve">VCM standard. </w:t>
      </w:r>
      <w:r>
        <w:rPr>
          <w:rFonts w:eastAsia="Calibri"/>
        </w:rPr>
        <w:t xml:space="preserve">Submissions shall be evaluated considering all submitted information. </w:t>
      </w:r>
    </w:p>
    <w:p w14:paraId="01D3D3AE" w14:textId="211FA29A" w:rsidR="00CE7E75" w:rsidRDefault="0086609E">
      <w:pPr>
        <w:rPr>
          <w:rFonts w:eastAsia="Calibri"/>
        </w:rPr>
      </w:pPr>
      <w:r>
        <w:rPr>
          <w:rFonts w:eastAsia="Calibri"/>
        </w:rPr>
        <w:t>The metrics for evaluating the submissions can be found in Section </w:t>
      </w:r>
      <w:r>
        <w:rPr>
          <w:rFonts w:eastAsia="Calibri"/>
        </w:rPr>
        <w:fldChar w:fldCharType="begin"/>
      </w:r>
      <w:r>
        <w:rPr>
          <w:rFonts w:eastAsia="Calibri"/>
        </w:rPr>
        <w:instrText xml:space="preserve"> REF _Ref90545234 \r \h  \* MERGEFORMAT </w:instrText>
      </w:r>
      <w:r>
        <w:rPr>
          <w:rFonts w:eastAsia="Calibri"/>
        </w:rPr>
      </w:r>
      <w:r>
        <w:rPr>
          <w:rFonts w:eastAsia="Calibri"/>
        </w:rPr>
        <w:fldChar w:fldCharType="separate"/>
      </w:r>
      <w:r w:rsidR="000A5AD8">
        <w:rPr>
          <w:rFonts w:eastAsia="Calibri"/>
        </w:rPr>
        <w:t>8.6</w:t>
      </w:r>
      <w:r>
        <w:rPr>
          <w:rFonts w:eastAsia="Calibri"/>
        </w:rPr>
        <w:fldChar w:fldCharType="end"/>
      </w:r>
      <w:r>
        <w:rPr>
          <w:rFonts w:eastAsia="Calibri"/>
        </w:rPr>
        <w:t xml:space="preserve">. </w:t>
      </w:r>
    </w:p>
    <w:p w14:paraId="366C5B68" w14:textId="77777777" w:rsidR="00CE7E75" w:rsidRDefault="0086609E">
      <w:pPr>
        <w:rPr>
          <w:rFonts w:eastAsia="Calibri"/>
        </w:rPr>
      </w:pPr>
      <w:r>
        <w:rPr>
          <w:rFonts w:eastAsia="Calibri"/>
        </w:rPr>
        <w:lastRenderedPageBreak/>
        <w:t xml:space="preserve">Proposals do not have to fulfill all optional requirements. Requirements that are not fulfilled by the selected technology will be addressed in the Core Experiment (CE) process, which may include CEs using other submitted technologies </w:t>
      </w:r>
      <w:proofErr w:type="gramStart"/>
      <w:r>
        <w:rPr>
          <w:rFonts w:eastAsia="Calibri"/>
        </w:rPr>
        <w:t>in order to</w:t>
      </w:r>
      <w:proofErr w:type="gramEnd"/>
      <w:r>
        <w:rPr>
          <w:rFonts w:eastAsia="Calibri"/>
        </w:rPr>
        <w:t xml:space="preserve"> address all requirements.</w:t>
      </w:r>
    </w:p>
    <w:p w14:paraId="4924C5BE" w14:textId="529D33CB" w:rsidR="00CE7E75" w:rsidRDefault="0086609E">
      <w:pPr>
        <w:pStyle w:val="Heading2"/>
        <w:rPr>
          <w:rFonts w:eastAsia="MS Gothic"/>
          <w:lang w:eastAsia="ja-JP"/>
        </w:rPr>
      </w:pPr>
      <w:r w:rsidRPr="002771BA">
        <w:rPr>
          <w:rFonts w:eastAsia="Calibri"/>
        </w:rPr>
        <w:t xml:space="preserve">If by the assessment of the </w:t>
      </w:r>
      <w:r w:rsidR="002771BA">
        <w:rPr>
          <w:rFonts w:eastAsia="Calibri"/>
          <w:lang w:eastAsia="ja-JP"/>
        </w:rPr>
        <w:t xml:space="preserve">hosting technical </w:t>
      </w:r>
      <w:r w:rsidRPr="002771BA">
        <w:rPr>
          <w:rFonts w:eastAsia="Calibri"/>
        </w:rPr>
        <w:t xml:space="preserve">WG experts there is no single best proposal, then </w:t>
      </w:r>
      <w:r w:rsidR="002771BA">
        <w:rPr>
          <w:rFonts w:eastAsia="Calibri"/>
        </w:rPr>
        <w:t xml:space="preserve">the </w:t>
      </w:r>
      <w:r w:rsidR="002771BA">
        <w:rPr>
          <w:rFonts w:eastAsia="Calibri"/>
          <w:lang w:eastAsia="ja-JP"/>
        </w:rPr>
        <w:t xml:space="preserve">technical </w:t>
      </w:r>
      <w:r w:rsidRPr="002771BA">
        <w:rPr>
          <w:rFonts w:eastAsia="Calibri"/>
        </w:rPr>
        <w:t>WG</w:t>
      </w:r>
      <w:r>
        <w:rPr>
          <w:rFonts w:eastAsia="Calibri"/>
        </w:rPr>
        <w:t xml:space="preserve"> </w:t>
      </w:r>
      <w:r w:rsidR="00DE2822">
        <w:rPr>
          <w:rFonts w:eastAsia="Calibri"/>
        </w:rPr>
        <w:t xml:space="preserve">to which this activity is transferred </w:t>
      </w:r>
      <w:r>
        <w:rPr>
          <w:rFonts w:eastAsia="Calibri"/>
        </w:rPr>
        <w:t xml:space="preserve">will draft a workplan on how to merge the best-performing technologies into a single unified </w:t>
      </w:r>
      <w:proofErr w:type="spellStart"/>
      <w:proofErr w:type="gramStart"/>
      <w:r>
        <w:rPr>
          <w:rFonts w:eastAsia="Calibri"/>
        </w:rPr>
        <w:t>technology.</w:t>
      </w:r>
      <w:bookmarkStart w:id="370" w:name="_Toc93051173"/>
      <w:bookmarkStart w:id="371" w:name="_Toc3553485"/>
      <w:bookmarkStart w:id="372" w:name="_Toc133523704"/>
      <w:r>
        <w:rPr>
          <w:rFonts w:eastAsia="MS Gothic"/>
          <w:lang w:eastAsia="ja-JP"/>
        </w:rPr>
        <w:t>Submit</w:t>
      </w:r>
      <w:proofErr w:type="spellEnd"/>
      <w:proofErr w:type="gramEnd"/>
      <w:r>
        <w:rPr>
          <w:rFonts w:eastAsia="MS Gothic"/>
          <w:lang w:eastAsia="ja-JP"/>
        </w:rPr>
        <w:t xml:space="preserve"> WD Specification and RM Source Code</w:t>
      </w:r>
      <w:bookmarkEnd w:id="370"/>
      <w:bookmarkEnd w:id="371"/>
      <w:bookmarkEnd w:id="372"/>
      <w:r>
        <w:rPr>
          <w:rFonts w:eastAsia="MS Gothic"/>
          <w:lang w:eastAsia="ja-JP"/>
        </w:rPr>
        <w:t xml:space="preserve"> </w:t>
      </w:r>
    </w:p>
    <w:p w14:paraId="3BECB030" w14:textId="473393F7" w:rsidR="00047AE9" w:rsidRDefault="00047AE9">
      <w:pPr>
        <w:rPr>
          <w:rFonts w:eastAsia="Calibri"/>
          <w:lang w:eastAsia="ja-JP"/>
        </w:rPr>
      </w:pPr>
      <w:r>
        <w:rPr>
          <w:rFonts w:eastAsia="Calibri"/>
          <w:lang w:eastAsia="ja-JP"/>
        </w:rPr>
        <w:t>This section provides a recommendation to the WG to which FCVCM is transferred on how to proceed.</w:t>
      </w:r>
    </w:p>
    <w:p w14:paraId="22C2E6DD" w14:textId="37CFDA0B" w:rsidR="00CE7E75" w:rsidRDefault="0086609E">
      <w:pPr>
        <w:rPr>
          <w:rFonts w:eastAsia="Calibri"/>
          <w:lang w:eastAsia="ja-JP"/>
        </w:rPr>
      </w:pPr>
      <w:r>
        <w:rPr>
          <w:rFonts w:eastAsia="Calibri"/>
          <w:lang w:eastAsia="ja-JP"/>
        </w:rPr>
        <w:t xml:space="preserve">At the </w:t>
      </w:r>
      <w:r w:rsidR="008B5EB7" w:rsidRPr="00762A56">
        <w:rPr>
          <w:rFonts w:eastAsia="Calibri"/>
          <w:lang w:eastAsia="ja-JP"/>
        </w:rPr>
        <w:t xml:space="preserve">host technical </w:t>
      </w:r>
      <w:r w:rsidRPr="008B5EB7">
        <w:rPr>
          <w:rFonts w:eastAsia="Calibri"/>
          <w:lang w:eastAsia="ja-JP"/>
        </w:rPr>
        <w:t>WG</w:t>
      </w:r>
      <w:r>
        <w:rPr>
          <w:rFonts w:eastAsia="Calibri"/>
          <w:lang w:eastAsia="ja-JP"/>
        </w:rPr>
        <w:t xml:space="preserve"> meeting indicated in the timetable above, the AHG shall submit an initial version for the Working Draft (WD) of the specification as an input contribution. Based on this contribution, the group will collaborate to create a WD.</w:t>
      </w:r>
    </w:p>
    <w:p w14:paraId="2A1F61C9" w14:textId="4A8C4649" w:rsidR="00CE7E75" w:rsidRDefault="0086609E">
      <w:pPr>
        <w:rPr>
          <w:rFonts w:eastAsia="Calibri"/>
          <w:lang w:eastAsia="ja-JP"/>
        </w:rPr>
      </w:pPr>
      <w:r>
        <w:rPr>
          <w:rFonts w:eastAsia="Calibri"/>
          <w:lang w:eastAsia="ja-JP"/>
        </w:rPr>
        <w:t xml:space="preserve">The WD must include a normative specification of the </w:t>
      </w:r>
      <w:r w:rsidR="007C73BC">
        <w:rPr>
          <w:rFonts w:eastAsia="Calibri"/>
          <w:lang w:eastAsia="ja-JP"/>
        </w:rPr>
        <w:t>FC</w:t>
      </w:r>
      <w:r>
        <w:rPr>
          <w:rFonts w:eastAsia="Calibri"/>
          <w:lang w:eastAsia="ja-JP"/>
        </w:rPr>
        <w:t xml:space="preserve">VCM decoding process, signaling aspects and bitstream syntax. </w:t>
      </w:r>
    </w:p>
    <w:p w14:paraId="10F72A06" w14:textId="0DD421B3" w:rsidR="00CE7E75" w:rsidRDefault="0086609E">
      <w:pPr>
        <w:rPr>
          <w:rFonts w:eastAsia="Calibri"/>
          <w:lang w:eastAsia="ja-JP"/>
        </w:rPr>
      </w:pPr>
      <w:r>
        <w:rPr>
          <w:rFonts w:eastAsia="Calibri"/>
          <w:lang w:eastAsia="ja-JP"/>
        </w:rPr>
        <w:t>The source code of the selected technologies shall be published in Git within</w:t>
      </w:r>
      <w:r w:rsidR="00C12274">
        <w:rPr>
          <w:rFonts w:eastAsia="Calibri"/>
          <w:lang w:eastAsia="ja-JP"/>
        </w:rPr>
        <w:t xml:space="preserve"> </w:t>
      </w:r>
      <w:r>
        <w:rPr>
          <w:rFonts w:eastAsia="Calibri"/>
          <w:lang w:eastAsia="ja-JP"/>
        </w:rPr>
        <w:t xml:space="preserve">4 weeks after the </w:t>
      </w:r>
      <w:r w:rsidR="009A6A75">
        <w:rPr>
          <w:rFonts w:eastAsia="Calibri"/>
          <w:lang w:eastAsia="ja-JP"/>
        </w:rPr>
        <w:t>12</w:t>
      </w:r>
      <w:r w:rsidR="009A6A75" w:rsidRPr="00860C67">
        <w:rPr>
          <w:rFonts w:eastAsia="Calibri"/>
          <w:vertAlign w:val="superscript"/>
          <w:lang w:eastAsia="ja-JP"/>
        </w:rPr>
        <w:t>th</w:t>
      </w:r>
      <w:r w:rsidR="009A6A75">
        <w:rPr>
          <w:rFonts w:eastAsia="Calibri"/>
          <w:lang w:eastAsia="ja-JP"/>
        </w:rPr>
        <w:t xml:space="preserve"> </w:t>
      </w:r>
      <w:r>
        <w:rPr>
          <w:rFonts w:eastAsia="Calibri"/>
          <w:lang w:eastAsia="ja-JP"/>
        </w:rPr>
        <w:t>WG</w:t>
      </w:r>
      <w:r w:rsidR="009639B4">
        <w:rPr>
          <w:rFonts w:eastAsia="Calibri"/>
          <w:lang w:eastAsia="ja-JP"/>
        </w:rPr>
        <w:t> </w:t>
      </w:r>
      <w:r>
        <w:rPr>
          <w:rFonts w:eastAsia="Calibri"/>
          <w:lang w:eastAsia="ja-JP"/>
        </w:rPr>
        <w:t xml:space="preserve">2 meeting where the selected technology is announced. If the proponent(s) fail to publish the source code on time, new technologies will be selected, and a new work plan will be drafted by the </w:t>
      </w:r>
      <w:r w:rsidR="002771BA">
        <w:rPr>
          <w:rFonts w:eastAsia="Calibri"/>
          <w:lang w:eastAsia="ja-JP"/>
        </w:rPr>
        <w:t xml:space="preserve">hosting technical </w:t>
      </w:r>
      <w:r>
        <w:rPr>
          <w:rFonts w:eastAsia="Calibri"/>
          <w:lang w:eastAsia="ja-JP"/>
        </w:rPr>
        <w:t xml:space="preserve">WG experts. Software coordinators shall be selected from proponent(s) of the selected technology and/or interested experts. If necessary, the merge activity shall be carried out as an open process (i.e., visible to all members of </w:t>
      </w:r>
      <w:r w:rsidR="002771BA">
        <w:rPr>
          <w:rFonts w:eastAsia="Calibri"/>
          <w:lang w:eastAsia="ja-JP"/>
        </w:rPr>
        <w:t xml:space="preserve">hosting technical </w:t>
      </w:r>
      <w:r>
        <w:rPr>
          <w:rFonts w:eastAsia="Calibri"/>
          <w:lang w:eastAsia="ja-JP"/>
        </w:rPr>
        <w:t>WG)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7513DF06" w14:textId="6838BA0A" w:rsidR="00CE7E75" w:rsidRDefault="0086609E">
      <w:pPr>
        <w:rPr>
          <w:rFonts w:eastAsia="Calibri"/>
          <w:lang w:eastAsia="ja-JP"/>
        </w:rPr>
      </w:pPr>
      <w:r>
        <w:rPr>
          <w:rFonts w:eastAsia="Calibri"/>
          <w:lang w:eastAsia="ja-JP"/>
        </w:rPr>
        <w:t xml:space="preserve">The RM shall be cross-checked by </w:t>
      </w:r>
      <w:r w:rsidRPr="00830606">
        <w:rPr>
          <w:rFonts w:eastAsia="Calibri"/>
          <w:lang w:eastAsia="ja-JP"/>
        </w:rPr>
        <w:t xml:space="preserve">at least </w:t>
      </w:r>
      <w:r w:rsidR="00830606" w:rsidRPr="00762A56">
        <w:rPr>
          <w:rFonts w:eastAsia="Calibri"/>
          <w:lang w:eastAsia="ja-JP"/>
        </w:rPr>
        <w:t>two</w:t>
      </w:r>
      <w:r>
        <w:rPr>
          <w:rFonts w:eastAsia="Calibri"/>
          <w:lang w:eastAsia="ja-JP"/>
        </w:rPr>
        <w:t xml:space="preserve"> </w:t>
      </w:r>
      <w:proofErr w:type="gramStart"/>
      <w:r>
        <w:rPr>
          <w:rFonts w:eastAsia="Calibri"/>
          <w:lang w:eastAsia="ja-JP"/>
        </w:rPr>
        <w:t>independent</w:t>
      </w:r>
      <w:proofErr w:type="gramEnd"/>
      <w:r>
        <w:rPr>
          <w:rFonts w:eastAsia="Calibri"/>
          <w:lang w:eastAsia="ja-JP"/>
        </w:rPr>
        <w:t xml:space="preserve"> </w:t>
      </w:r>
      <w:r w:rsidR="002771BA">
        <w:rPr>
          <w:rFonts w:eastAsia="Calibri"/>
          <w:lang w:eastAsia="ja-JP"/>
        </w:rPr>
        <w:t xml:space="preserve">technical </w:t>
      </w:r>
      <w:r>
        <w:rPr>
          <w:rFonts w:eastAsia="Calibri"/>
          <w:lang w:eastAsia="ja-JP"/>
        </w:rPr>
        <w:t xml:space="preserve">WG member organizations. If a single proposal was chosen, the cross-checking shall verify </w:t>
      </w:r>
      <w:proofErr w:type="gramStart"/>
      <w:r>
        <w:rPr>
          <w:rFonts w:eastAsia="Calibri"/>
          <w:lang w:eastAsia="ja-JP"/>
        </w:rPr>
        <w:t>that</w:t>
      </w:r>
      <w:proofErr w:type="gramEnd"/>
      <w:r>
        <w:rPr>
          <w:rFonts w:eastAsia="Calibri"/>
          <w:lang w:eastAsia="ja-JP"/>
        </w:rPr>
        <w:t xml:space="preserve"> </w:t>
      </w:r>
    </w:p>
    <w:p w14:paraId="165FE7E3" w14:textId="2C5C7B86" w:rsidR="00CE7E75" w:rsidRPr="00023106" w:rsidRDefault="00047AE9">
      <w:pPr>
        <w:numPr>
          <w:ilvl w:val="0"/>
          <w:numId w:val="14"/>
        </w:numPr>
        <w:spacing w:before="0" w:after="0"/>
        <w:contextualSpacing/>
        <w:rPr>
          <w:rFonts w:eastAsia="Calibri"/>
          <w:lang w:eastAsia="ja-JP"/>
        </w:rPr>
      </w:pPr>
      <w:r w:rsidRPr="00023106">
        <w:rPr>
          <w:rFonts w:eastAsia="Calibri"/>
          <w:lang w:eastAsia="ja-JP"/>
        </w:rPr>
        <w:t xml:space="preserve">the bitrate and task performance meet the same thresholds for acceptance as stipulated in this document for </w:t>
      </w:r>
      <w:proofErr w:type="spellStart"/>
      <w:r w:rsidRPr="00023106">
        <w:rPr>
          <w:rFonts w:eastAsia="Calibri"/>
          <w:lang w:eastAsia="ja-JP"/>
        </w:rPr>
        <w:t>CfP</w:t>
      </w:r>
      <w:proofErr w:type="spellEnd"/>
      <w:r w:rsidRPr="00023106">
        <w:rPr>
          <w:rFonts w:eastAsia="Calibri"/>
          <w:lang w:eastAsia="ja-JP"/>
        </w:rPr>
        <w:t xml:space="preserve"> response cross-checks</w:t>
      </w:r>
      <w:r w:rsidR="003F41F3" w:rsidRPr="00023106">
        <w:rPr>
          <w:rFonts w:eastAsia="Calibri"/>
          <w:lang w:eastAsia="ja-JP"/>
        </w:rPr>
        <w:t>, and</w:t>
      </w:r>
    </w:p>
    <w:p w14:paraId="784FA8EF" w14:textId="42232B29" w:rsidR="00CE7E75" w:rsidRDefault="0086609E">
      <w:pPr>
        <w:numPr>
          <w:ilvl w:val="0"/>
          <w:numId w:val="14"/>
        </w:numPr>
        <w:spacing w:before="0" w:after="0"/>
        <w:contextualSpacing/>
        <w:rPr>
          <w:rFonts w:eastAsia="Calibri"/>
          <w:lang w:eastAsia="ja-JP"/>
        </w:rPr>
      </w:pPr>
      <w:r>
        <w:rPr>
          <w:rFonts w:eastAsia="Calibri"/>
          <w:lang w:eastAsia="ja-JP"/>
        </w:rPr>
        <w:t xml:space="preserve">the reconstructed </w:t>
      </w:r>
      <w:r w:rsidR="009A6A75">
        <w:rPr>
          <w:rFonts w:eastAsia="Calibri"/>
          <w:lang w:eastAsia="ja-JP"/>
        </w:rPr>
        <w:t>feature</w:t>
      </w:r>
      <w:r>
        <w:rPr>
          <w:rFonts w:eastAsia="Calibri"/>
          <w:lang w:eastAsia="ja-JP"/>
        </w:rPr>
        <w:t xml:space="preserve"> generated by the decoder in the RM match the reconstructed </w:t>
      </w:r>
      <w:r w:rsidR="009A6A75">
        <w:rPr>
          <w:rFonts w:eastAsia="Calibri"/>
          <w:lang w:eastAsia="ja-JP"/>
        </w:rPr>
        <w:t>feature</w:t>
      </w:r>
      <w:r>
        <w:rPr>
          <w:rFonts w:eastAsia="Calibri"/>
          <w:lang w:eastAsia="ja-JP"/>
        </w:rPr>
        <w:t xml:space="preserve"> generated by the compiled decoder in the original </w:t>
      </w:r>
      <w:proofErr w:type="spellStart"/>
      <w:r>
        <w:rPr>
          <w:rFonts w:eastAsia="Calibri"/>
          <w:lang w:eastAsia="ja-JP"/>
        </w:rPr>
        <w:t>CfP</w:t>
      </w:r>
      <w:proofErr w:type="spellEnd"/>
      <w:r>
        <w:rPr>
          <w:rFonts w:eastAsia="Calibri"/>
          <w:lang w:eastAsia="ja-JP"/>
        </w:rPr>
        <w:t xml:space="preserve"> submission</w:t>
      </w:r>
      <w:r w:rsidR="00EF69FF">
        <w:rPr>
          <w:rFonts w:eastAsia="Calibri"/>
          <w:lang w:eastAsia="ja-JP"/>
        </w:rPr>
        <w:t>.</w:t>
      </w:r>
    </w:p>
    <w:p w14:paraId="2310BEE1" w14:textId="3BA19F29" w:rsidR="00CE7E75" w:rsidRDefault="0086609E">
      <w:pPr>
        <w:rPr>
          <w:rFonts w:eastAsia="Calibri"/>
          <w:lang w:eastAsia="ja-JP"/>
        </w:rPr>
      </w:pPr>
      <w:r>
        <w:rPr>
          <w:rFonts w:eastAsia="Calibri"/>
          <w:lang w:eastAsia="ja-JP"/>
        </w:rPr>
        <w:t xml:space="preserve">If the RM is not based on a single proposal, </w:t>
      </w:r>
      <w:r w:rsidR="00371F23">
        <w:rPr>
          <w:rFonts w:eastAsia="Calibri"/>
          <w:lang w:eastAsia="ja-JP"/>
        </w:rPr>
        <w:t xml:space="preserve">i.e., the RM is a combination of proposals, the proponents shall produce </w:t>
      </w:r>
      <w:r>
        <w:rPr>
          <w:rFonts w:eastAsia="Calibri"/>
          <w:lang w:eastAsia="ja-JP"/>
        </w:rPr>
        <w:t xml:space="preserve">a </w:t>
      </w:r>
      <w:r w:rsidR="005170AC">
        <w:rPr>
          <w:rFonts w:eastAsia="Calibri"/>
          <w:lang w:eastAsia="ja-JP"/>
        </w:rPr>
        <w:t xml:space="preserve">new anchor for future work on the RM </w:t>
      </w:r>
      <w:r>
        <w:rPr>
          <w:rFonts w:eastAsia="Calibri"/>
          <w:lang w:eastAsia="ja-JP"/>
        </w:rPr>
        <w:t xml:space="preserve">for the collaborative development of the </w:t>
      </w:r>
      <w:r w:rsidR="007C73BC">
        <w:rPr>
          <w:rFonts w:eastAsia="Calibri"/>
          <w:lang w:eastAsia="ja-JP"/>
        </w:rPr>
        <w:t>FC</w:t>
      </w:r>
      <w:r>
        <w:rPr>
          <w:rFonts w:eastAsia="Calibri"/>
          <w:lang w:eastAsia="ja-JP"/>
        </w:rPr>
        <w:t>VCM standard.</w:t>
      </w:r>
      <w:r w:rsidR="00371F23">
        <w:rPr>
          <w:rFonts w:eastAsia="Calibri"/>
          <w:lang w:eastAsia="ja-JP"/>
        </w:rPr>
        <w:t xml:space="preserve"> The new anchor shall be cross-checked by at least two </w:t>
      </w:r>
      <w:proofErr w:type="gramStart"/>
      <w:r w:rsidR="00371F23">
        <w:rPr>
          <w:rFonts w:eastAsia="Calibri"/>
          <w:lang w:eastAsia="ja-JP"/>
        </w:rPr>
        <w:t>independent</w:t>
      </w:r>
      <w:proofErr w:type="gramEnd"/>
      <w:r w:rsidR="00371F23">
        <w:rPr>
          <w:rFonts w:eastAsia="Calibri"/>
          <w:lang w:eastAsia="ja-JP"/>
        </w:rPr>
        <w:t xml:space="preserve"> </w:t>
      </w:r>
      <w:r w:rsidR="00391111">
        <w:rPr>
          <w:rFonts w:eastAsia="Calibri"/>
          <w:lang w:eastAsia="ja-JP"/>
        </w:rPr>
        <w:t>technical WG member organizations.</w:t>
      </w:r>
    </w:p>
    <w:p w14:paraId="54778080" w14:textId="2229101A" w:rsidR="00CE7E75" w:rsidRDefault="0086609E">
      <w:pPr>
        <w:rPr>
          <w:rFonts w:eastAsia="Calibri"/>
          <w:i/>
          <w:lang w:eastAsia="ja-JP"/>
        </w:rPr>
      </w:pPr>
      <w:r>
        <w:rPr>
          <w:rFonts w:eastAsia="Calibri"/>
        </w:rPr>
        <w:t xml:space="preserve">In addition, the contribution containing the WD shall include a description of the encoding and decoding algorithms. </w:t>
      </w:r>
      <w:r>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Pr>
          <w:rFonts w:eastAsia="Calibri"/>
          <w:lang w:eastAsia="ja-JP"/>
        </w:rPr>
        <w:t>CfP</w:t>
      </w:r>
      <w:proofErr w:type="spellEnd"/>
      <w:r>
        <w:rPr>
          <w:rFonts w:eastAsia="Calibri"/>
          <w:lang w:eastAsia="ja-JP"/>
        </w:rPr>
        <w:t xml:space="preserve"> but rather the merged software. </w:t>
      </w:r>
      <w:r>
        <w:rPr>
          <w:rFonts w:eastAsia="Calibri"/>
          <w:iCs/>
          <w:lang w:eastAsia="ja-JP"/>
        </w:rPr>
        <w:t xml:space="preserve">Subsequent Core Experiment work for the collaborative development of </w:t>
      </w:r>
      <w:r w:rsidR="007C73BC">
        <w:rPr>
          <w:rFonts w:eastAsia="Calibri"/>
          <w:iCs/>
          <w:lang w:eastAsia="ja-JP"/>
        </w:rPr>
        <w:t>FC</w:t>
      </w:r>
      <w:r>
        <w:rPr>
          <w:rFonts w:eastAsia="Calibri"/>
          <w:iCs/>
          <w:lang w:eastAsia="ja-JP"/>
        </w:rPr>
        <w:t xml:space="preserve">VCM standard shall use the RM as the “baseline” </w:t>
      </w:r>
      <w:r w:rsidR="005170AC">
        <w:rPr>
          <w:rFonts w:eastAsia="Calibri"/>
          <w:iCs/>
          <w:lang w:eastAsia="ja-JP"/>
        </w:rPr>
        <w:t xml:space="preserve">(i.e., the new anchor) </w:t>
      </w:r>
      <w:r>
        <w:rPr>
          <w:rFonts w:eastAsia="Calibri"/>
          <w:iCs/>
          <w:lang w:eastAsia="ja-JP"/>
        </w:rPr>
        <w:t>in CE performance comparisons</w:t>
      </w:r>
      <w:r>
        <w:rPr>
          <w:rFonts w:eastAsia="Calibri"/>
          <w:i/>
          <w:lang w:eastAsia="ja-JP"/>
        </w:rPr>
        <w:t xml:space="preserve">, </w:t>
      </w:r>
      <w:r>
        <w:rPr>
          <w:rFonts w:eastAsia="Calibri"/>
          <w:iCs/>
          <w:lang w:eastAsia="ja-JP"/>
        </w:rPr>
        <w:t>against which CE technology is evaluated.</w:t>
      </w:r>
    </w:p>
    <w:p w14:paraId="07898246" w14:textId="77777777" w:rsidR="00CE7E75" w:rsidRDefault="0086609E">
      <w:pPr>
        <w:pStyle w:val="Heading1"/>
        <w:rPr>
          <w:rFonts w:eastAsia="MS Gothic"/>
          <w:lang w:eastAsia="ja-JP"/>
        </w:rPr>
      </w:pPr>
      <w:bookmarkStart w:id="373" w:name="_Toc89416576"/>
      <w:bookmarkStart w:id="374" w:name="_Toc89416578"/>
      <w:bookmarkStart w:id="375" w:name="_Toc53064482"/>
      <w:bookmarkStart w:id="376" w:name="_Toc53062056"/>
      <w:bookmarkStart w:id="377" w:name="_Toc53062057"/>
      <w:bookmarkStart w:id="378" w:name="_Toc89416577"/>
      <w:bookmarkStart w:id="379" w:name="_Toc52531786"/>
      <w:bookmarkStart w:id="380" w:name="_Toc88642227"/>
      <w:bookmarkStart w:id="381" w:name="_Toc89416574"/>
      <w:bookmarkStart w:id="382" w:name="_Toc52544172"/>
      <w:bookmarkStart w:id="383" w:name="_Toc88654202"/>
      <w:bookmarkStart w:id="384" w:name="_Toc88642223"/>
      <w:bookmarkStart w:id="385" w:name="_Toc52792781"/>
      <w:bookmarkStart w:id="386" w:name="_Toc52532016"/>
      <w:bookmarkStart w:id="387" w:name="_Toc87888655"/>
      <w:bookmarkStart w:id="388" w:name="_Toc53558018"/>
      <w:bookmarkStart w:id="389" w:name="_Toc53558015"/>
      <w:bookmarkStart w:id="390" w:name="_Toc53062059"/>
      <w:bookmarkStart w:id="391" w:name="_Toc88642229"/>
      <w:bookmarkStart w:id="392" w:name="_Toc52544173"/>
      <w:bookmarkStart w:id="393" w:name="_Toc88642228"/>
      <w:bookmarkStart w:id="394" w:name="_Toc88654201"/>
      <w:bookmarkStart w:id="395" w:name="_Toc87882269"/>
      <w:bookmarkStart w:id="396" w:name="_Toc87888654"/>
      <w:bookmarkStart w:id="397" w:name="_Toc52531787"/>
      <w:bookmarkStart w:id="398" w:name="_Toc52532017"/>
      <w:bookmarkStart w:id="399" w:name="_Toc52532020"/>
      <w:bookmarkStart w:id="400" w:name="_Toc87888653"/>
      <w:bookmarkStart w:id="401" w:name="_Toc53064486"/>
      <w:bookmarkStart w:id="402" w:name="_Toc88642225"/>
      <w:bookmarkStart w:id="403" w:name="_Toc53064483"/>
      <w:bookmarkStart w:id="404" w:name="_Toc88642226"/>
      <w:bookmarkStart w:id="405" w:name="_Toc88654198"/>
      <w:bookmarkStart w:id="406" w:name="_Toc52531789"/>
      <w:bookmarkStart w:id="407" w:name="_Toc88654199"/>
      <w:bookmarkStart w:id="408" w:name="_Toc89416575"/>
      <w:bookmarkStart w:id="409" w:name="_Toc53558016"/>
      <w:bookmarkStart w:id="410" w:name="_Toc52792782"/>
      <w:bookmarkStart w:id="411" w:name="_Toc88654203"/>
      <w:bookmarkStart w:id="412" w:name="_Toc88654200"/>
      <w:bookmarkStart w:id="413" w:name="_Toc89416573"/>
      <w:bookmarkStart w:id="414" w:name="_Toc87882270"/>
      <w:bookmarkStart w:id="415" w:name="_Toc87882268"/>
      <w:bookmarkStart w:id="416" w:name="_Toc88642224"/>
      <w:bookmarkStart w:id="417" w:name="_Toc89416579"/>
      <w:bookmarkStart w:id="418" w:name="_Toc52544176"/>
      <w:bookmarkStart w:id="419" w:name="_Toc53062060"/>
      <w:bookmarkStart w:id="420" w:name="_Toc52532019"/>
      <w:bookmarkStart w:id="421" w:name="_Toc87882271"/>
      <w:bookmarkStart w:id="422" w:name="_Toc87888652"/>
      <w:bookmarkStart w:id="423" w:name="_Toc52792785"/>
      <w:bookmarkStart w:id="424" w:name="_Toc53064485"/>
      <w:bookmarkStart w:id="425" w:name="_Toc52531790"/>
      <w:bookmarkStart w:id="426" w:name="_Toc88654204"/>
      <w:bookmarkStart w:id="427" w:name="_Toc52792784"/>
      <w:bookmarkStart w:id="428" w:name="_Toc52544175"/>
      <w:bookmarkStart w:id="429" w:name="_Toc53558019"/>
      <w:bookmarkStart w:id="430" w:name="_Toc93051174"/>
      <w:bookmarkStart w:id="431" w:name="_Toc3553488"/>
      <w:bookmarkStart w:id="432" w:name="_Ref86675962"/>
      <w:bookmarkStart w:id="433" w:name="_Ref85210101"/>
      <w:bookmarkStart w:id="434" w:name="_Toc220647753"/>
      <w:bookmarkStart w:id="435" w:name="_Toc133523705"/>
      <w:bookmarkStart w:id="436" w:name="_Toc220647754"/>
      <w:bookmarkEnd w:id="361"/>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Pr>
          <w:rFonts w:eastAsia="MS Gothic"/>
          <w:lang w:eastAsia="ja-JP"/>
        </w:rPr>
        <w:t>Call Administrator</w:t>
      </w:r>
      <w:bookmarkEnd w:id="430"/>
      <w:bookmarkEnd w:id="431"/>
      <w:bookmarkEnd w:id="432"/>
      <w:bookmarkEnd w:id="433"/>
      <w:bookmarkEnd w:id="434"/>
      <w:bookmarkEnd w:id="435"/>
    </w:p>
    <w:p w14:paraId="41576DC1" w14:textId="239228EF" w:rsidR="00CE7E75" w:rsidRDefault="0086609E">
      <w:pPr>
        <w:rPr>
          <w:rFonts w:eastAsia="Calibri"/>
        </w:rPr>
      </w:pPr>
      <w:r>
        <w:rPr>
          <w:rFonts w:eastAsia="Calibri"/>
        </w:rPr>
        <w:t>This Call for Proposals is issued by WG</w:t>
      </w:r>
      <w:r w:rsidR="009639B4">
        <w:rPr>
          <w:rFonts w:eastAsia="Calibri"/>
        </w:rPr>
        <w:t> </w:t>
      </w:r>
      <w:r>
        <w:rPr>
          <w:rFonts w:eastAsia="Calibri"/>
        </w:rPr>
        <w:t>2. The WG</w:t>
      </w:r>
      <w:r w:rsidR="009639B4">
        <w:rPr>
          <w:rFonts w:eastAsia="Calibri"/>
        </w:rPr>
        <w:t> </w:t>
      </w:r>
      <w:r>
        <w:rPr>
          <w:rFonts w:eastAsia="Calibri"/>
        </w:rPr>
        <w:t xml:space="preserve">2 convenor serves as the </w:t>
      </w:r>
      <w:r w:rsidR="000012C3">
        <w:rPr>
          <w:rFonts w:eastAsia="Calibri"/>
        </w:rPr>
        <w:t>Call A</w:t>
      </w:r>
      <w:r>
        <w:rPr>
          <w:rFonts w:eastAsia="Calibri"/>
        </w:rPr>
        <w:t>dministrator:</w:t>
      </w:r>
    </w:p>
    <w:p w14:paraId="521A530A" w14:textId="77777777" w:rsidR="00CE7E75" w:rsidRDefault="0086609E">
      <w:pPr>
        <w:rPr>
          <w:rFonts w:eastAsia="Calibri"/>
        </w:rPr>
      </w:pPr>
      <w:r>
        <w:rPr>
          <w:rFonts w:eastAsia="Calibri"/>
        </w:rPr>
        <w:lastRenderedPageBreak/>
        <w:tab/>
        <w:t>Igor Curcio</w:t>
      </w:r>
    </w:p>
    <w:p w14:paraId="56F07CE0" w14:textId="70D87E7A" w:rsidR="00CE7E75" w:rsidRDefault="0086609E">
      <w:pPr>
        <w:rPr>
          <w:rFonts w:eastAsia="Calibri"/>
        </w:rPr>
      </w:pPr>
      <w:r>
        <w:rPr>
          <w:rFonts w:eastAsia="Calibri"/>
        </w:rPr>
        <w:tab/>
        <w:t>Convenor, WG</w:t>
      </w:r>
      <w:r w:rsidR="009639B4">
        <w:rPr>
          <w:rFonts w:eastAsia="Calibri"/>
        </w:rPr>
        <w:t> </w:t>
      </w:r>
      <w:r>
        <w:rPr>
          <w:rFonts w:eastAsia="Calibri"/>
        </w:rPr>
        <w:t>2 MPEG Technical Requirements</w:t>
      </w:r>
    </w:p>
    <w:p w14:paraId="62F379D6" w14:textId="3BF8C22E" w:rsidR="00CE7E75" w:rsidRDefault="0086609E">
      <w:pPr>
        <w:rPr>
          <w:rFonts w:eastAsia="Calibri"/>
        </w:rPr>
      </w:pPr>
      <w:r>
        <w:rPr>
          <w:rFonts w:eastAsia="Calibri"/>
        </w:rPr>
        <w:tab/>
      </w:r>
      <w:hyperlink r:id="rId24" w:history="1">
        <w:r>
          <w:rPr>
            <w:rFonts w:eastAsia="Calibri"/>
            <w:color w:val="0563C1"/>
            <w:u w:val="single"/>
          </w:rPr>
          <w:t>igor.curcio@nokia.com</w:t>
        </w:r>
      </w:hyperlink>
      <w:r>
        <w:rPr>
          <w:rFonts w:eastAsia="Calibri"/>
        </w:rPr>
        <w:t xml:space="preserve"> </w:t>
      </w:r>
    </w:p>
    <w:p w14:paraId="3195E621" w14:textId="77777777" w:rsidR="00CE7E75" w:rsidRDefault="00CE7E75">
      <w:pPr>
        <w:rPr>
          <w:rFonts w:eastAsia="Calibri"/>
          <w:color w:val="000000"/>
        </w:rPr>
      </w:pPr>
    </w:p>
    <w:p w14:paraId="5EAA3C3B" w14:textId="6116693B" w:rsidR="00CE7E75" w:rsidRDefault="0086609E">
      <w:pPr>
        <w:rPr>
          <w:rFonts w:eastAsia="Calibri"/>
          <w:color w:val="000000"/>
        </w:rPr>
      </w:pPr>
      <w:r>
        <w:rPr>
          <w:rFonts w:eastAsia="Calibri"/>
          <w:color w:val="000000"/>
        </w:rPr>
        <w:t xml:space="preserve">For any questions related to this Call for Proposals or associated evaluation procedures please contact the co-chairs of the </w:t>
      </w:r>
      <w:r w:rsidR="007B19B5">
        <w:rPr>
          <w:rFonts w:eastAsia="Calibri"/>
          <w:color w:val="000000"/>
        </w:rPr>
        <w:t>FC</w:t>
      </w:r>
      <w:r>
        <w:rPr>
          <w:rFonts w:eastAsia="Calibri"/>
          <w:color w:val="000000"/>
        </w:rPr>
        <w:t xml:space="preserve">VCM </w:t>
      </w:r>
      <w:proofErr w:type="spellStart"/>
      <w:r>
        <w:rPr>
          <w:rFonts w:eastAsia="Calibri"/>
          <w:color w:val="000000"/>
        </w:rPr>
        <w:t>AhG</w:t>
      </w:r>
      <w:proofErr w:type="spellEnd"/>
      <w:r>
        <w:rPr>
          <w:rFonts w:eastAsia="Calibri"/>
          <w:color w:val="000000"/>
        </w:rPr>
        <w:t>:</w:t>
      </w:r>
    </w:p>
    <w:tbl>
      <w:tblPr>
        <w:tblStyle w:val="TableGrid5"/>
        <w:tblW w:w="0" w:type="auto"/>
        <w:tblLook w:val="04A0" w:firstRow="1" w:lastRow="0" w:firstColumn="1" w:lastColumn="0" w:noHBand="0" w:noVBand="1"/>
      </w:tblPr>
      <w:tblGrid>
        <w:gridCol w:w="4673"/>
        <w:gridCol w:w="4672"/>
      </w:tblGrid>
      <w:tr w:rsidR="00CE7E75" w:rsidRPr="00022B56" w14:paraId="3FBE7760" w14:textId="77777777">
        <w:tc>
          <w:tcPr>
            <w:tcW w:w="4673" w:type="dxa"/>
          </w:tcPr>
          <w:p w14:paraId="43D57EC5"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 xml:space="preserve">Chris </w:t>
            </w:r>
            <w:proofErr w:type="spellStart"/>
            <w:r w:rsidRPr="00022B56">
              <w:rPr>
                <w:rFonts w:ascii="Times New Roman" w:eastAsia="Calibri" w:hAnsi="Times New Roman" w:cs="Times New Roman"/>
              </w:rPr>
              <w:t>Rosewarne</w:t>
            </w:r>
            <w:proofErr w:type="spellEnd"/>
          </w:p>
          <w:p w14:paraId="706D3583"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Canon</w:t>
            </w:r>
          </w:p>
          <w:p w14:paraId="28AADCA6" w14:textId="513E412A" w:rsidR="00CE7E75" w:rsidRPr="00022B56" w:rsidRDefault="00000000">
            <w:pPr>
              <w:spacing w:before="0" w:after="0"/>
              <w:rPr>
                <w:rFonts w:ascii="Times New Roman" w:eastAsia="Calibri" w:hAnsi="Times New Roman" w:cs="Times New Roman"/>
              </w:rPr>
            </w:pPr>
            <w:hyperlink r:id="rId25" w:history="1">
              <w:r w:rsidR="0086609E" w:rsidRPr="00022B56">
                <w:rPr>
                  <w:rFonts w:ascii="Times New Roman" w:hAnsi="Times New Roman" w:cs="Times New Roman"/>
                  <w:color w:val="0563C1"/>
                  <w:u w:val="single"/>
                  <w:lang w:eastAsia="en-AU"/>
                </w:rPr>
                <w:t>Chris.Rosewarne@canon.com.au</w:t>
              </w:r>
            </w:hyperlink>
          </w:p>
        </w:tc>
        <w:tc>
          <w:tcPr>
            <w:tcW w:w="4672" w:type="dxa"/>
          </w:tcPr>
          <w:p w14:paraId="3DDFA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Yuan Zhang</w:t>
            </w:r>
          </w:p>
          <w:p w14:paraId="475A7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China Telecom</w:t>
            </w:r>
          </w:p>
          <w:p w14:paraId="73D7FAD3" w14:textId="5C56DC05" w:rsidR="00CE7E75" w:rsidRPr="00022B56" w:rsidRDefault="00000000">
            <w:pPr>
              <w:spacing w:before="0" w:after="0"/>
              <w:rPr>
                <w:rFonts w:ascii="Times New Roman" w:eastAsia="Calibri" w:hAnsi="Times New Roman" w:cs="Times New Roman"/>
              </w:rPr>
            </w:pPr>
            <w:hyperlink r:id="rId26" w:history="1">
              <w:r w:rsidR="0086609E" w:rsidRPr="00022B56">
                <w:rPr>
                  <w:rFonts w:ascii="Times New Roman" w:eastAsia="Calibri" w:hAnsi="Times New Roman" w:cs="Times New Roman"/>
                  <w:color w:val="0563C1"/>
                  <w:u w:val="single"/>
                </w:rPr>
                <w:t>zhangy666@chinatelecom.cn</w:t>
              </w:r>
            </w:hyperlink>
          </w:p>
        </w:tc>
      </w:tr>
    </w:tbl>
    <w:p w14:paraId="597DCFC8" w14:textId="77777777" w:rsidR="00CE7E75" w:rsidRPr="00FE7EF4" w:rsidRDefault="00CE7E75">
      <w:pPr>
        <w:spacing w:before="0" w:after="0"/>
        <w:rPr>
          <w:rFonts w:ascii="Calibri" w:eastAsia="Calibri" w:hAnsi="Calibri" w:cs="Arial"/>
        </w:rPr>
      </w:pPr>
    </w:p>
    <w:p w14:paraId="4A990379" w14:textId="77777777" w:rsidR="00CE7E75" w:rsidRDefault="0086609E">
      <w:pPr>
        <w:pStyle w:val="Heading1"/>
        <w:rPr>
          <w:rFonts w:eastAsia="MS Gothic"/>
          <w:lang w:eastAsia="ja-JP"/>
        </w:rPr>
      </w:pPr>
      <w:bookmarkStart w:id="437" w:name="_Toc93051175"/>
      <w:bookmarkStart w:id="438" w:name="_Toc133523706"/>
      <w:r>
        <w:rPr>
          <w:rFonts w:eastAsia="MS Gothic"/>
          <w:lang w:eastAsia="ja-JP"/>
        </w:rPr>
        <w:t>Test Administrator</w:t>
      </w:r>
      <w:bookmarkEnd w:id="437"/>
      <w:bookmarkEnd w:id="438"/>
    </w:p>
    <w:p w14:paraId="35A32606" w14:textId="0B439E03" w:rsidR="008E1E36" w:rsidRDefault="0086609E">
      <w:pPr>
        <w:rPr>
          <w:rFonts w:eastAsia="Calibri"/>
        </w:rPr>
      </w:pPr>
      <w:r>
        <w:rPr>
          <w:rFonts w:eastAsia="Calibri"/>
        </w:rPr>
        <w:t>The cross-checking activities for proposals are coordinated by</w:t>
      </w:r>
      <w:r w:rsidR="008E1E36">
        <w:rPr>
          <w:rFonts w:eastAsia="Calibri"/>
        </w:rPr>
        <w:t xml:space="preserve"> Professor </w:t>
      </w:r>
      <w:proofErr w:type="spellStart"/>
      <w:r w:rsidR="008E1E36">
        <w:rPr>
          <w:rFonts w:eastAsia="Calibri"/>
        </w:rPr>
        <w:t>Zhibo</w:t>
      </w:r>
      <w:proofErr w:type="spellEnd"/>
      <w:r w:rsidR="008E1E36">
        <w:rPr>
          <w:rFonts w:eastAsia="Calibri"/>
        </w:rPr>
        <w:t xml:space="preserve"> Chen (</w:t>
      </w:r>
      <w:hyperlink r:id="rId27" w:history="1">
        <w:r w:rsidR="008E1E36" w:rsidRPr="006C3A58">
          <w:rPr>
            <w:rStyle w:val="Hyperlink"/>
            <w:rFonts w:eastAsia="Calibri"/>
          </w:rPr>
          <w:t>chenzhibo@ustc.edu.cn</w:t>
        </w:r>
      </w:hyperlink>
      <w:r w:rsidR="008E1E36">
        <w:rPr>
          <w:rFonts w:eastAsia="Calibri"/>
        </w:rPr>
        <w:t>)</w:t>
      </w:r>
    </w:p>
    <w:p w14:paraId="545C758A" w14:textId="77777777" w:rsidR="00CE7E75" w:rsidRDefault="00CE7E75">
      <w:pPr>
        <w:rPr>
          <w:rFonts w:eastAsia="Calibri"/>
        </w:rPr>
      </w:pPr>
    </w:p>
    <w:p w14:paraId="7A1619C1" w14:textId="77777777" w:rsidR="00CE7E75" w:rsidRDefault="0086609E">
      <w:pPr>
        <w:pStyle w:val="Heading1"/>
        <w:rPr>
          <w:rFonts w:eastAsia="MS Gothic"/>
          <w:lang w:eastAsia="ja-JP"/>
        </w:rPr>
      </w:pPr>
      <w:bookmarkStart w:id="439" w:name="_Toc87888657"/>
      <w:bookmarkStart w:id="440" w:name="_Toc87882273"/>
      <w:bookmarkStart w:id="441" w:name="_Toc93051176"/>
      <w:bookmarkStart w:id="442" w:name="_Toc133523707"/>
      <w:bookmarkEnd w:id="439"/>
      <w:bookmarkEnd w:id="440"/>
      <w:r>
        <w:rPr>
          <w:rFonts w:eastAsia="MS Gothic"/>
          <w:lang w:eastAsia="ja-JP"/>
        </w:rPr>
        <w:t>Email reflector</w:t>
      </w:r>
      <w:bookmarkEnd w:id="441"/>
      <w:bookmarkEnd w:id="442"/>
    </w:p>
    <w:p w14:paraId="3CE6ED29" w14:textId="3C1185AC" w:rsidR="00CE7E75" w:rsidRDefault="0086609E">
      <w:pPr>
        <w:rPr>
          <w:rFonts w:eastAsia="Calibri"/>
        </w:rPr>
      </w:pPr>
      <w:r>
        <w:rPr>
          <w:rFonts w:eastAsia="Calibri"/>
        </w:rPr>
        <w:t xml:space="preserve">For communication, usage of the reflector is encouraged: </w:t>
      </w:r>
      <w:hyperlink r:id="rId28" w:history="1">
        <w:r>
          <w:rPr>
            <w:rFonts w:eastAsia="Calibri"/>
            <w:color w:val="0563C1"/>
            <w:u w:val="single"/>
          </w:rPr>
          <w:t>mpeg-vcm@lists.aau.at</w:t>
        </w:r>
      </w:hyperlink>
    </w:p>
    <w:p w14:paraId="0225150A" w14:textId="0741F440" w:rsidR="00CE7E75" w:rsidRDefault="0086609E">
      <w:pPr>
        <w:rPr>
          <w:rFonts w:eastAsia="Calibri"/>
        </w:rPr>
      </w:pPr>
      <w:r>
        <w:rPr>
          <w:rFonts w:eastAsia="Calibri"/>
        </w:rPr>
        <w:t xml:space="preserve">You can subscribe etc. to the </w:t>
      </w:r>
      <w:r w:rsidR="007C73BC">
        <w:rPr>
          <w:rFonts w:eastAsia="Calibri"/>
        </w:rPr>
        <w:t>FC</w:t>
      </w:r>
      <w:r>
        <w:rPr>
          <w:rFonts w:eastAsia="Calibri"/>
        </w:rPr>
        <w:t xml:space="preserve">VCM reflector on the following webpage: </w:t>
      </w:r>
      <w:hyperlink r:id="rId29" w:history="1">
        <w:r>
          <w:rPr>
            <w:rFonts w:eastAsia="Calibri"/>
            <w:color w:val="0563C1"/>
            <w:u w:val="single"/>
          </w:rPr>
          <w:t>https://lists.aau.at/mailman/listinfo/mpeg-vcm</w:t>
        </w:r>
      </w:hyperlink>
    </w:p>
    <w:p w14:paraId="63A4DD9F" w14:textId="3C78F9B1" w:rsidR="00CE7E75" w:rsidRDefault="0086609E">
      <w:pPr>
        <w:rPr>
          <w:rFonts w:eastAsia="Calibri"/>
        </w:rPr>
      </w:pPr>
      <w:r>
        <w:rPr>
          <w:rFonts w:eastAsia="Calibri"/>
        </w:rPr>
        <w:t xml:space="preserve">Important information such as scheduling for </w:t>
      </w:r>
      <w:proofErr w:type="spellStart"/>
      <w:r>
        <w:rPr>
          <w:rFonts w:eastAsia="Calibri"/>
        </w:rPr>
        <w:t>AhG</w:t>
      </w:r>
      <w:proofErr w:type="spellEnd"/>
      <w:r>
        <w:rPr>
          <w:rFonts w:eastAsia="Calibri"/>
        </w:rPr>
        <w:t xml:space="preserve">, </w:t>
      </w:r>
      <w:proofErr w:type="spellStart"/>
      <w:r>
        <w:rPr>
          <w:rFonts w:eastAsia="Calibri"/>
        </w:rPr>
        <w:t>BoG</w:t>
      </w:r>
      <w:proofErr w:type="spellEnd"/>
      <w:r>
        <w:rPr>
          <w:rFonts w:eastAsia="Calibri"/>
        </w:rPr>
        <w:t xml:space="preserve"> or WG</w:t>
      </w:r>
      <w:r w:rsidR="009639B4">
        <w:rPr>
          <w:rFonts w:eastAsia="Calibri"/>
        </w:rPr>
        <w:t> </w:t>
      </w:r>
      <w:r>
        <w:rPr>
          <w:rFonts w:eastAsia="Calibri"/>
        </w:rPr>
        <w:t>2 meetings may be shared via this reflector.</w:t>
      </w:r>
    </w:p>
    <w:p w14:paraId="46D7176C" w14:textId="71C09202" w:rsidR="00CE7E75" w:rsidRDefault="0086609E">
      <w:pPr>
        <w:rPr>
          <w:rFonts w:eastAsia="Calibri"/>
        </w:rPr>
      </w:pPr>
      <w:r>
        <w:rPr>
          <w:rFonts w:eastAsia="Calibri"/>
        </w:rPr>
        <w:t>WG</w:t>
      </w:r>
      <w:r w:rsidR="009639B4">
        <w:rPr>
          <w:rFonts w:eastAsia="Calibri"/>
        </w:rPr>
        <w:t> </w:t>
      </w:r>
      <w:r>
        <w:rPr>
          <w:rFonts w:eastAsia="Calibri"/>
        </w:rPr>
        <w:t xml:space="preserve">2 is using the following reflector: </w:t>
      </w:r>
      <w:hyperlink r:id="rId30" w:history="1">
        <w:r>
          <w:rPr>
            <w:rFonts w:eastAsia="Calibri"/>
            <w:color w:val="0563C1"/>
            <w:u w:val="single"/>
          </w:rPr>
          <w:t>mpeg-req@lists.aau.at</w:t>
        </w:r>
      </w:hyperlink>
    </w:p>
    <w:p w14:paraId="44AA61FA" w14:textId="03AE3FEE" w:rsidR="00CE7E75" w:rsidRDefault="0086609E">
      <w:pPr>
        <w:rPr>
          <w:rFonts w:eastAsia="Calibri"/>
        </w:rPr>
      </w:pPr>
      <w:r>
        <w:rPr>
          <w:rFonts w:eastAsia="Calibri"/>
        </w:rPr>
        <w:t>You can subscribe etc. to the WG</w:t>
      </w:r>
      <w:r w:rsidR="009639B4">
        <w:rPr>
          <w:rFonts w:eastAsia="Calibri"/>
        </w:rPr>
        <w:t> </w:t>
      </w:r>
      <w:r>
        <w:rPr>
          <w:rFonts w:eastAsia="Calibri"/>
        </w:rPr>
        <w:t xml:space="preserve">2 reflector on the following webpage: </w:t>
      </w:r>
      <w:hyperlink r:id="rId31" w:history="1">
        <w:r>
          <w:rPr>
            <w:rFonts w:eastAsia="Calibri"/>
            <w:color w:val="0563C1"/>
            <w:u w:val="single"/>
          </w:rPr>
          <w:t>https://lists.aau.at/mailman/listinfo/mpeg-req</w:t>
        </w:r>
      </w:hyperlink>
      <w:r>
        <w:rPr>
          <w:rFonts w:eastAsia="Calibri"/>
        </w:rPr>
        <w:t xml:space="preserve"> </w:t>
      </w:r>
    </w:p>
    <w:p w14:paraId="577D8232" w14:textId="77777777" w:rsidR="00CE7E75" w:rsidRDefault="0086609E">
      <w:pPr>
        <w:pStyle w:val="Heading1"/>
        <w:rPr>
          <w:rFonts w:eastAsia="MS Gothic"/>
          <w:lang w:eastAsia="ja-JP"/>
        </w:rPr>
      </w:pPr>
      <w:bookmarkStart w:id="443" w:name="_Toc87008015"/>
      <w:bookmarkStart w:id="444" w:name="_Toc87882275"/>
      <w:bookmarkStart w:id="445" w:name="_Toc87888659"/>
      <w:bookmarkStart w:id="446" w:name="_Toc86926655"/>
      <w:bookmarkStart w:id="447" w:name="_Toc3553489"/>
      <w:bookmarkStart w:id="448" w:name="_Toc93051177"/>
      <w:bookmarkStart w:id="449" w:name="_Toc133523708"/>
      <w:bookmarkEnd w:id="443"/>
      <w:bookmarkEnd w:id="444"/>
      <w:bookmarkEnd w:id="445"/>
      <w:bookmarkEnd w:id="446"/>
      <w:r>
        <w:rPr>
          <w:rFonts w:eastAsia="MS Gothic"/>
          <w:lang w:eastAsia="ja-JP"/>
        </w:rPr>
        <w:t>References</w:t>
      </w:r>
      <w:bookmarkEnd w:id="436"/>
      <w:bookmarkEnd w:id="447"/>
      <w:bookmarkEnd w:id="448"/>
      <w:bookmarkEnd w:id="449"/>
    </w:p>
    <w:p w14:paraId="04F891DB" w14:textId="77777777" w:rsidR="00CE7E75" w:rsidRPr="00762A56" w:rsidRDefault="0086609E" w:rsidP="00762A56">
      <w:pPr>
        <w:numPr>
          <w:ilvl w:val="0"/>
          <w:numId w:val="15"/>
        </w:numPr>
        <w:spacing w:before="0" w:after="0"/>
        <w:contextualSpacing/>
        <w:jc w:val="left"/>
        <w:rPr>
          <w:rFonts w:eastAsia="SimSun"/>
          <w:lang w:eastAsia="zh-CN"/>
        </w:rPr>
      </w:pPr>
      <w:bookmarkStart w:id="450" w:name="_Ref88569969"/>
      <w:r>
        <w:rPr>
          <w:rFonts w:eastAsia="Calibri"/>
        </w:rPr>
        <w:t>N190 Requirements and Use cases for Video Coding for Machines</w:t>
      </w:r>
      <w:bookmarkEnd w:id="450"/>
    </w:p>
    <w:p w14:paraId="4F00424B" w14:textId="77777777" w:rsidR="0086609E" w:rsidRPr="0086609E" w:rsidRDefault="0086609E" w:rsidP="00762A56">
      <w:pPr>
        <w:numPr>
          <w:ilvl w:val="0"/>
          <w:numId w:val="15"/>
        </w:numPr>
        <w:spacing w:before="0" w:after="0"/>
        <w:contextualSpacing/>
        <w:jc w:val="left"/>
        <w:rPr>
          <w:rFonts w:eastAsia="SimSun"/>
          <w:lang w:eastAsia="zh-CN"/>
        </w:rPr>
      </w:pPr>
      <w:bookmarkStart w:id="451" w:name="_Ref125042133"/>
      <w:r w:rsidRPr="00BE54B4">
        <w:rPr>
          <w:rFonts w:eastAsia="SimSun"/>
          <w:lang w:eastAsia="zh-CN"/>
        </w:rPr>
        <w:t xml:space="preserve">Y. Wu, A. Kirillov, F. Massa, et al. </w:t>
      </w:r>
      <w:r w:rsidRPr="0086609E">
        <w:rPr>
          <w:rFonts w:eastAsia="SimSun"/>
          <w:lang w:eastAsia="zh-CN"/>
        </w:rPr>
        <w:t>"Detectron2,", https://github.com/facebookresearch/detectron2</w:t>
      </w:r>
      <w:bookmarkEnd w:id="451"/>
    </w:p>
    <w:p w14:paraId="52D35308" w14:textId="75E13F38" w:rsidR="00C411C1" w:rsidRDefault="0086609E" w:rsidP="00762A56">
      <w:pPr>
        <w:numPr>
          <w:ilvl w:val="0"/>
          <w:numId w:val="15"/>
        </w:numPr>
        <w:spacing w:before="0" w:after="0"/>
        <w:contextualSpacing/>
        <w:jc w:val="left"/>
        <w:rPr>
          <w:rFonts w:eastAsia="SimSun"/>
          <w:lang w:eastAsia="zh-CN"/>
        </w:rPr>
      </w:pPr>
      <w:r w:rsidRPr="00BE54B4">
        <w:rPr>
          <w:rFonts w:eastAsia="SimSun"/>
          <w:lang w:eastAsia="zh-CN"/>
        </w:rPr>
        <w:t xml:space="preserve">Z. Wang, L. Zheng, Y. Liu, et al. </w:t>
      </w:r>
      <w:r w:rsidRPr="0086609E">
        <w:rPr>
          <w:rFonts w:eastAsia="SimSun"/>
          <w:lang w:eastAsia="zh-CN"/>
        </w:rPr>
        <w:t>"Towards real-time multi-object tracking," in European Conference on Computer Vision (ECCV). 2020: 107-122.</w:t>
      </w:r>
    </w:p>
    <w:p w14:paraId="01C2AF95" w14:textId="208CD022" w:rsidR="00C411C1" w:rsidRDefault="00C411C1" w:rsidP="00C411C1">
      <w:pPr>
        <w:spacing w:before="0" w:after="0"/>
        <w:contextualSpacing/>
        <w:rPr>
          <w:rFonts w:eastAsia="SimSun"/>
          <w:lang w:eastAsia="zh-CN"/>
        </w:rPr>
      </w:pPr>
    </w:p>
    <w:p w14:paraId="551966D7" w14:textId="77777777" w:rsidR="00C411C1" w:rsidRDefault="00C411C1" w:rsidP="00762A56">
      <w:pPr>
        <w:spacing w:before="0" w:after="0"/>
        <w:contextualSpacing/>
        <w:rPr>
          <w:rFonts w:eastAsia="SimSun"/>
          <w:lang w:eastAsia="zh-CN"/>
        </w:rPr>
      </w:pPr>
    </w:p>
    <w:p w14:paraId="7D6039C6" w14:textId="2FACB20C" w:rsidR="00CE7E75" w:rsidRPr="00C411C1" w:rsidRDefault="0086609E" w:rsidP="00762A56">
      <w:pPr>
        <w:pStyle w:val="Heading1"/>
        <w:ind w:left="431" w:hanging="431"/>
        <w:rPr>
          <w:rFonts w:eastAsia="MS Gothic"/>
          <w:lang w:eastAsia="ja-JP"/>
        </w:rPr>
      </w:pPr>
      <w:bookmarkStart w:id="452" w:name="_Toc117729544"/>
      <w:bookmarkStart w:id="453" w:name="_Toc117876064"/>
      <w:bookmarkStart w:id="454" w:name="_Toc53558064"/>
      <w:bookmarkStart w:id="455" w:name="_Toc53558077"/>
      <w:bookmarkStart w:id="456" w:name="_Toc53558074"/>
      <w:bookmarkStart w:id="457" w:name="_Toc53558023"/>
      <w:bookmarkStart w:id="458" w:name="_Toc53558026"/>
      <w:bookmarkStart w:id="459" w:name="_Toc53558043"/>
      <w:bookmarkStart w:id="460" w:name="_Toc53558044"/>
      <w:bookmarkStart w:id="461" w:name="_Toc53558055"/>
      <w:bookmarkStart w:id="462" w:name="_Toc53558045"/>
      <w:bookmarkStart w:id="463" w:name="_Toc53558082"/>
      <w:bookmarkStart w:id="464" w:name="_Toc53558121"/>
      <w:bookmarkStart w:id="465" w:name="_Toc53558085"/>
      <w:bookmarkStart w:id="466" w:name="_Toc53558063"/>
      <w:bookmarkStart w:id="467" w:name="_Toc53558061"/>
      <w:bookmarkStart w:id="468" w:name="_Toc53558086"/>
      <w:bookmarkStart w:id="469" w:name="_Toc53558087"/>
      <w:bookmarkStart w:id="470" w:name="_Toc53558088"/>
      <w:bookmarkStart w:id="471" w:name="_Toc53558039"/>
      <w:bookmarkStart w:id="472" w:name="_Toc53558036"/>
      <w:bookmarkStart w:id="473" w:name="_Toc53558135"/>
      <w:bookmarkStart w:id="474" w:name="_Toc53558058"/>
      <w:bookmarkStart w:id="475" w:name="_Toc53558081"/>
      <w:bookmarkStart w:id="476" w:name="_Toc53558089"/>
      <w:bookmarkStart w:id="477" w:name="_Toc53558083"/>
      <w:bookmarkStart w:id="478" w:name="_Toc53558084"/>
      <w:bookmarkStart w:id="479" w:name="_Toc53558080"/>
      <w:bookmarkStart w:id="480" w:name="_Toc53558042"/>
      <w:bookmarkStart w:id="481" w:name="_Toc53558062"/>
      <w:bookmarkStart w:id="482" w:name="_Toc53558024"/>
      <w:bookmarkStart w:id="483" w:name="_Toc53558025"/>
      <w:bookmarkStart w:id="484" w:name="_Toc53558134"/>
      <w:bookmarkStart w:id="485" w:name="_Toc53558091"/>
      <w:bookmarkStart w:id="486" w:name="_Toc53558118"/>
      <w:bookmarkStart w:id="487" w:name="_Toc53558090"/>
      <w:bookmarkStart w:id="488" w:name="_Toc53558123"/>
      <w:bookmarkStart w:id="489" w:name="_Toc53558124"/>
      <w:bookmarkStart w:id="490" w:name="_Toc53558122"/>
      <w:bookmarkStart w:id="491" w:name="_Toc53558119"/>
      <w:bookmarkStart w:id="492" w:name="_Toc53558120"/>
      <w:bookmarkStart w:id="493" w:name="_Toc53558117"/>
      <w:bookmarkStart w:id="494" w:name="_Toc53558136"/>
      <w:bookmarkStart w:id="495" w:name="_Toc53558092"/>
      <w:bookmarkStart w:id="496" w:name="_Toc93051178"/>
      <w:bookmarkStart w:id="497" w:name="_Toc133523709"/>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sidRPr="00C411C1">
        <w:rPr>
          <w:rFonts w:eastAsia="MS Gothic"/>
          <w:lang w:eastAsia="ja-JP"/>
        </w:rPr>
        <w:t xml:space="preserve">Copyright Header for </w:t>
      </w:r>
      <w:r w:rsidR="007C73BC">
        <w:rPr>
          <w:rFonts w:eastAsia="MS Gothic"/>
          <w:lang w:eastAsia="ja-JP"/>
        </w:rPr>
        <w:t>FC</w:t>
      </w:r>
      <w:r w:rsidRPr="00C411C1">
        <w:rPr>
          <w:rFonts w:eastAsia="MS Gothic"/>
          <w:lang w:eastAsia="ja-JP"/>
        </w:rPr>
        <w:t>VCM Reference Software</w:t>
      </w:r>
      <w:bookmarkEnd w:id="496"/>
      <w:bookmarkEnd w:id="497"/>
    </w:p>
    <w:p w14:paraId="6F955631" w14:textId="77777777" w:rsidR="00CE7E75" w:rsidRDefault="00CE7E75">
      <w:pPr>
        <w:spacing w:before="0" w:after="0"/>
        <w:rPr>
          <w:rFonts w:ascii="Calibri" w:eastAsia="Calibri" w:hAnsi="Calibri" w:cs="Arial"/>
          <w:lang w:eastAsia="ja-JP"/>
        </w:rPr>
      </w:pPr>
    </w:p>
    <w:p w14:paraId="4F1879FB" w14:textId="34E89336" w:rsidR="00CE7E75" w:rsidRDefault="0086609E">
      <w:pPr>
        <w:spacing w:before="0" w:after="0"/>
        <w:rPr>
          <w:rFonts w:eastAsia="Calibri"/>
        </w:rPr>
      </w:pPr>
      <w:r>
        <w:rPr>
          <w:rFonts w:eastAsia="Calibri"/>
          <w:lang w:eastAsia="ja-JP"/>
        </w:rPr>
        <w:t xml:space="preserve">All </w:t>
      </w:r>
      <w:r w:rsidR="007C73BC">
        <w:rPr>
          <w:rFonts w:eastAsia="Calibri"/>
          <w:lang w:eastAsia="ja-JP"/>
        </w:rPr>
        <w:t>FC</w:t>
      </w:r>
      <w:r>
        <w:rPr>
          <w:rFonts w:eastAsia="Calibri"/>
        </w:rPr>
        <w:t>VCM Reference Software files shall contain the following header:</w:t>
      </w:r>
    </w:p>
    <w:p w14:paraId="790C667A" w14:textId="77777777" w:rsidR="00CE7E75" w:rsidRDefault="00CE7E75">
      <w:pPr>
        <w:spacing w:before="0" w:after="0"/>
        <w:rPr>
          <w:rFonts w:eastAsia="Calibri"/>
        </w:rPr>
      </w:pPr>
    </w:p>
    <w:p w14:paraId="6BC43D6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The copyright in this software is being made available under the BSD</w:t>
      </w:r>
    </w:p>
    <w:p w14:paraId="62752FA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License, included below. This software may be subject to other third </w:t>
      </w:r>
      <w:proofErr w:type="gramStart"/>
      <w:r>
        <w:rPr>
          <w:rFonts w:eastAsia="Calibri"/>
          <w:color w:val="000000"/>
          <w:szCs w:val="20"/>
        </w:rPr>
        <w:t>party</w:t>
      </w:r>
      <w:proofErr w:type="gramEnd"/>
    </w:p>
    <w:p w14:paraId="44B2D8C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and</w:t>
      </w:r>
      <w:proofErr w:type="gramEnd"/>
      <w:r>
        <w:rPr>
          <w:rFonts w:eastAsia="Calibri"/>
          <w:color w:val="000000"/>
          <w:szCs w:val="20"/>
        </w:rPr>
        <w:t xml:space="preserve"> contributor rights, including patent rights, and no such rights are</w:t>
      </w:r>
    </w:p>
    <w:p w14:paraId="1C33882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granted</w:t>
      </w:r>
      <w:proofErr w:type="gramEnd"/>
      <w:r>
        <w:rPr>
          <w:rFonts w:eastAsia="Calibri"/>
          <w:color w:val="000000"/>
          <w:szCs w:val="20"/>
        </w:rPr>
        <w:t xml:space="preserve"> under this license.</w:t>
      </w:r>
    </w:p>
    <w:p w14:paraId="7FFB7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lastRenderedPageBreak/>
        <w:t xml:space="preserve"> *</w:t>
      </w:r>
    </w:p>
    <w:p w14:paraId="6C39399A" w14:textId="325082A0"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Copyright (c) 202</w:t>
      </w:r>
      <w:r w:rsidR="004A5A33">
        <w:rPr>
          <w:rFonts w:eastAsia="Calibri"/>
          <w:color w:val="000000"/>
          <w:szCs w:val="20"/>
        </w:rPr>
        <w:t>3</w:t>
      </w:r>
      <w:r>
        <w:rPr>
          <w:rFonts w:eastAsia="Calibri"/>
          <w:color w:val="000000"/>
          <w:szCs w:val="20"/>
        </w:rPr>
        <w:t>, ISO/IEC</w:t>
      </w:r>
    </w:p>
    <w:p w14:paraId="6A63BEF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All rights reserved.</w:t>
      </w:r>
    </w:p>
    <w:p w14:paraId="0FA19A2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45A3287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Redistribution and use in source and binary forms, with or without</w:t>
      </w:r>
    </w:p>
    <w:p w14:paraId="1F53A7A9"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modification</w:t>
      </w:r>
      <w:proofErr w:type="gramEnd"/>
      <w:r>
        <w:rPr>
          <w:rFonts w:eastAsia="Calibri"/>
          <w:color w:val="000000"/>
          <w:szCs w:val="20"/>
        </w:rPr>
        <w:t>, are permitted provided that the following conditions are met:</w:t>
      </w:r>
    </w:p>
    <w:p w14:paraId="6753B6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1196614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of source code must retain the above copyright notice,</w:t>
      </w:r>
    </w:p>
    <w:p w14:paraId="511EBAD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this</w:t>
      </w:r>
      <w:proofErr w:type="gramEnd"/>
      <w:r>
        <w:rPr>
          <w:rFonts w:eastAsia="Calibri"/>
          <w:color w:val="000000"/>
          <w:szCs w:val="20"/>
        </w:rPr>
        <w:t xml:space="preserve"> list of conditions and the following disclaimer.</w:t>
      </w:r>
    </w:p>
    <w:p w14:paraId="22F34A2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in binary form must reproduce the above copyright notice,</w:t>
      </w:r>
    </w:p>
    <w:p w14:paraId="6A6FED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this</w:t>
      </w:r>
      <w:proofErr w:type="gramEnd"/>
      <w:r>
        <w:rPr>
          <w:rFonts w:eastAsia="Calibri"/>
          <w:color w:val="000000"/>
          <w:szCs w:val="20"/>
        </w:rPr>
        <w:t xml:space="preserve"> list of conditions and the following disclaimer in the documentation</w:t>
      </w:r>
    </w:p>
    <w:p w14:paraId="63006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and/or other materials provided with the distribution.</w:t>
      </w:r>
    </w:p>
    <w:p w14:paraId="20A46111"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Neither the name of the ISO/IEC nor the names of its contributors may</w:t>
      </w:r>
    </w:p>
    <w:p w14:paraId="5D2C7DB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be</w:t>
      </w:r>
      <w:proofErr w:type="gramEnd"/>
      <w:r>
        <w:rPr>
          <w:rFonts w:eastAsia="Calibri"/>
          <w:color w:val="000000"/>
          <w:szCs w:val="20"/>
        </w:rPr>
        <w:t xml:space="preserve"> used to endorse or promote products derived from this software without</w:t>
      </w:r>
    </w:p>
    <w:p w14:paraId="0EDF228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specific</w:t>
      </w:r>
      <w:proofErr w:type="gramEnd"/>
      <w:r>
        <w:rPr>
          <w:rFonts w:eastAsia="Calibri"/>
          <w:color w:val="000000"/>
          <w:szCs w:val="20"/>
        </w:rPr>
        <w:t xml:space="preserve"> prior written permission.</w:t>
      </w:r>
    </w:p>
    <w:p w14:paraId="213C817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293F85B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THIS SOFTWARE IS PROVIDED BY THE COPYRIGHT HOLDERS AND CONTRIBUTORS "AS IS"</w:t>
      </w:r>
    </w:p>
    <w:p w14:paraId="04F90B3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 ANY EXPRESS OR IMPLIED WARRANTIES, INCLUDING, BUT NOT LIMITED TO, THE</w:t>
      </w:r>
    </w:p>
    <w:p w14:paraId="612FA84C"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IMPLIED WARRANTIES OF MERCHANTABILITY AND FITNESS FOR A PARTICULAR PURPOSE</w:t>
      </w:r>
    </w:p>
    <w:p w14:paraId="7C5866B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ARE DISCLAIMED. IN NO EVENT SHALL THE COPYRIGHT HOLDER OR CONTRIBUTORS</w:t>
      </w:r>
    </w:p>
    <w:p w14:paraId="6669650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BE LIABLE FOR ANY DIRECT, INDIRECT, INCIDENTAL, SPECIAL, EXEMPLARY, OR</w:t>
      </w:r>
    </w:p>
    <w:p w14:paraId="7455A2C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CONSEQUENTIAL DAMAGES (INCLUDING, BUT NOT LIMITED TO, PROCUREMENT OF</w:t>
      </w:r>
    </w:p>
    <w:p w14:paraId="1452489E"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SUBSTITUTE GOODS OR SERVICES; LOSS OF USE, DATA, OR PROFITS; OR BUSINESS</w:t>
      </w:r>
    </w:p>
    <w:p w14:paraId="33B8A25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INTERRUPTION) HOWEVER CAUSED AND ON ANY THEORY OF LIABILITY, WHETHER IN</w:t>
      </w:r>
    </w:p>
    <w:p w14:paraId="4D391F1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CONTRACT, STRICT LIABILITY, OR TORT (INCLUDING NEGLIGENCE OR OTHERWISE)</w:t>
      </w:r>
    </w:p>
    <w:p w14:paraId="236A079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ARISING IN ANY WAY OUT OF THE USE OF THIS SOFTWARE, EVEN IF ADVISED OF</w:t>
      </w:r>
    </w:p>
    <w:p w14:paraId="35B16CE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THE POSSIBILITY OF SUCH DAMAGE.</w:t>
      </w:r>
    </w:p>
    <w:p w14:paraId="72AC3707" w14:textId="77777777" w:rsidR="00CE7E75" w:rsidRDefault="0086609E">
      <w:pPr>
        <w:tabs>
          <w:tab w:val="left" w:pos="593"/>
        </w:tabs>
        <w:autoSpaceDE w:val="0"/>
        <w:autoSpaceDN w:val="0"/>
        <w:adjustRightInd w:val="0"/>
        <w:spacing w:before="0" w:after="0"/>
        <w:rPr>
          <w:lang w:eastAsia="zh-TW"/>
        </w:rPr>
      </w:pPr>
      <w:r>
        <w:rPr>
          <w:rFonts w:eastAsia="Calibri"/>
          <w:color w:val="000000"/>
          <w:szCs w:val="20"/>
        </w:rPr>
        <w:t xml:space="preserve"> */</w:t>
      </w:r>
      <w:bookmarkStart w:id="498" w:name="_1316533934"/>
      <w:bookmarkStart w:id="499" w:name="_1318796773"/>
      <w:bookmarkStart w:id="500" w:name="_1316530261"/>
      <w:bookmarkStart w:id="501" w:name="_1325554413"/>
      <w:bookmarkStart w:id="502" w:name="_1316535432"/>
      <w:bookmarkStart w:id="503" w:name="_1325555141"/>
      <w:bookmarkStart w:id="504" w:name="_Toc87888664"/>
      <w:bookmarkEnd w:id="498"/>
      <w:bookmarkEnd w:id="499"/>
      <w:bookmarkEnd w:id="500"/>
      <w:bookmarkEnd w:id="501"/>
      <w:bookmarkEnd w:id="502"/>
      <w:bookmarkEnd w:id="503"/>
      <w:bookmarkEnd w:id="504"/>
    </w:p>
    <w:p w14:paraId="53C80892" w14:textId="77777777" w:rsidR="00CE7E75" w:rsidRDefault="0086609E">
      <w:pPr>
        <w:spacing w:before="240" w:after="60" w:line="252" w:lineRule="auto"/>
        <w:jc w:val="left"/>
        <w:rPr>
          <w:lang w:eastAsia="zh-TW"/>
        </w:rPr>
      </w:pPr>
      <w:r>
        <w:rPr>
          <w:lang w:eastAsia="zh-TW"/>
        </w:rPr>
        <w:br w:type="page"/>
      </w:r>
    </w:p>
    <w:p w14:paraId="3BFD9AC9" w14:textId="77777777" w:rsidR="00CE7E75" w:rsidRDefault="0086609E">
      <w:pPr>
        <w:pStyle w:val="Heading1"/>
        <w:numPr>
          <w:ilvl w:val="0"/>
          <w:numId w:val="0"/>
        </w:numPr>
        <w:ind w:left="431"/>
        <w:rPr>
          <w:lang w:eastAsia="zh-TW"/>
        </w:rPr>
      </w:pPr>
      <w:bookmarkStart w:id="505" w:name="_Toc133523710"/>
      <w:r>
        <w:rPr>
          <w:lang w:eastAsia="zh-TW"/>
        </w:rPr>
        <w:lastRenderedPageBreak/>
        <w:t>Appendix A: Questionnaire</w:t>
      </w:r>
      <w:bookmarkEnd w:id="505"/>
    </w:p>
    <w:p w14:paraId="0B27F162" w14:textId="77777777" w:rsidR="00CE7E75" w:rsidRDefault="0086609E">
      <w:pPr>
        <w:rPr>
          <w:lang w:eastAsia="zh-TW"/>
        </w:rPr>
      </w:pPr>
      <w:r>
        <w:rPr>
          <w:lang w:eastAsia="zh-TW"/>
        </w:rPr>
        <w:t>Proponents are requested to copy the following questionnaire to their submission containing the description of the proposed technology and fill it out according to the following instructions:</w:t>
      </w:r>
    </w:p>
    <w:p w14:paraId="1663E058" w14:textId="019D97D5" w:rsidR="00CE7E75" w:rsidRDefault="0086609E">
      <w:pPr>
        <w:rPr>
          <w:lang w:eastAsia="zh-CN"/>
        </w:rPr>
      </w:pPr>
      <w:r>
        <w:rPr>
          <w:lang w:eastAsia="zh-CN"/>
        </w:rPr>
        <w:t xml:space="preserve">The requirements for a </w:t>
      </w:r>
      <w:r w:rsidR="007C73BC">
        <w:rPr>
          <w:lang w:eastAsia="zh-CN"/>
        </w:rPr>
        <w:t>FC</w:t>
      </w:r>
      <w:r>
        <w:rPr>
          <w:lang w:eastAsia="zh-CN"/>
        </w:rPr>
        <w:t>VCM standard are defined in the Use cases and requirements document [</w:t>
      </w:r>
      <w:r>
        <w:rPr>
          <w:lang w:eastAsia="zh-CN"/>
        </w:rPr>
        <w:fldChar w:fldCharType="begin"/>
      </w:r>
      <w:r>
        <w:rPr>
          <w:lang w:eastAsia="zh-CN"/>
        </w:rPr>
        <w:instrText xml:space="preserve"> REF _Ref88569969 \r \h </w:instrText>
      </w:r>
      <w:r>
        <w:rPr>
          <w:lang w:eastAsia="zh-CN"/>
        </w:rPr>
      </w:r>
      <w:r>
        <w:rPr>
          <w:lang w:eastAsia="zh-CN"/>
        </w:rPr>
        <w:fldChar w:fldCharType="separate"/>
      </w:r>
      <w:r w:rsidR="000A5AD8">
        <w:rPr>
          <w:lang w:eastAsia="zh-CN"/>
        </w:rPr>
        <w:t>1</w:t>
      </w:r>
      <w:r>
        <w:rPr>
          <w:lang w:eastAsia="zh-CN"/>
        </w:rPr>
        <w:fldChar w:fldCharType="end"/>
      </w:r>
      <w:r>
        <w:rPr>
          <w:lang w:eastAsia="zh-CN"/>
        </w:rPr>
        <w:t>]</w:t>
      </w:r>
      <w:r w:rsidR="00EF285E">
        <w:rPr>
          <w:lang w:eastAsia="zh-CN"/>
        </w:rPr>
        <w:t>, with those applicable to feature compression listed below</w:t>
      </w:r>
      <w:r>
        <w:rPr>
          <w:lang w:eastAsia="zh-CN"/>
        </w:rPr>
        <w:t xml:space="preserve">. Please use the check boxes in the “Fulfillment” column to indicate which requirements your proposal fulfills and add a short reasoning in the “Reasoning” column as to why your proposal fulfills the requirement. </w:t>
      </w:r>
    </w:p>
    <w:p w14:paraId="72A439BD" w14:textId="77777777" w:rsidR="00EF285E" w:rsidRDefault="00EF285E">
      <w:pPr>
        <w:rPr>
          <w:lang w:eastAsia="zh-CN"/>
        </w:rPr>
      </w:pPr>
    </w:p>
    <w:tbl>
      <w:tblPr>
        <w:tblStyle w:val="TableGrid"/>
        <w:tblW w:w="0" w:type="auto"/>
        <w:tblLook w:val="04A0" w:firstRow="1" w:lastRow="0" w:firstColumn="1" w:lastColumn="0" w:noHBand="0" w:noVBand="1"/>
      </w:tblPr>
      <w:tblGrid>
        <w:gridCol w:w="4106"/>
        <w:gridCol w:w="1363"/>
        <w:gridCol w:w="3609"/>
      </w:tblGrid>
      <w:tr w:rsidR="00CE7E75" w:rsidRPr="00D015C0" w14:paraId="1A12AF8A" w14:textId="77777777">
        <w:tc>
          <w:tcPr>
            <w:tcW w:w="4106" w:type="dxa"/>
          </w:tcPr>
          <w:p w14:paraId="10A25C19" w14:textId="77777777" w:rsidR="00CE7E75" w:rsidRPr="00D015C0" w:rsidRDefault="0086609E">
            <w:pPr>
              <w:rPr>
                <w:b/>
                <w:bCs/>
                <w:lang w:eastAsia="zh-CN"/>
              </w:rPr>
            </w:pPr>
            <w:r w:rsidRPr="00D015C0">
              <w:rPr>
                <w:b/>
                <w:bCs/>
                <w:lang w:eastAsia="zh-CN"/>
              </w:rPr>
              <w:t>Requirement</w:t>
            </w:r>
          </w:p>
        </w:tc>
        <w:tc>
          <w:tcPr>
            <w:tcW w:w="1296" w:type="dxa"/>
          </w:tcPr>
          <w:p w14:paraId="3FB3F38A" w14:textId="77777777" w:rsidR="00CE7E75" w:rsidRPr="00D015C0" w:rsidRDefault="0086609E">
            <w:pPr>
              <w:tabs>
                <w:tab w:val="left" w:pos="1236"/>
              </w:tabs>
              <w:jc w:val="center"/>
              <w:rPr>
                <w:b/>
                <w:bCs/>
                <w:lang w:eastAsia="zh-CN"/>
              </w:rPr>
            </w:pPr>
            <w:r w:rsidRPr="00D015C0">
              <w:rPr>
                <w:b/>
                <w:bCs/>
                <w:lang w:eastAsia="zh-CN"/>
              </w:rPr>
              <w:t>Fulfillment</w:t>
            </w:r>
          </w:p>
        </w:tc>
        <w:tc>
          <w:tcPr>
            <w:tcW w:w="3609" w:type="dxa"/>
          </w:tcPr>
          <w:p w14:paraId="7592C168" w14:textId="77777777" w:rsidR="00CE7E75" w:rsidRPr="00D015C0" w:rsidRDefault="0086609E">
            <w:pPr>
              <w:tabs>
                <w:tab w:val="left" w:pos="1236"/>
              </w:tabs>
              <w:rPr>
                <w:b/>
                <w:bCs/>
                <w:lang w:eastAsia="zh-CN"/>
              </w:rPr>
            </w:pPr>
            <w:r w:rsidRPr="00D015C0">
              <w:rPr>
                <w:b/>
                <w:bCs/>
                <w:lang w:eastAsia="zh-CN"/>
              </w:rPr>
              <w:t>Reasoning</w:t>
            </w:r>
          </w:p>
        </w:tc>
      </w:tr>
      <w:tr w:rsidR="00CE7E75" w14:paraId="3F816FA9" w14:textId="77777777">
        <w:tc>
          <w:tcPr>
            <w:tcW w:w="4106" w:type="dxa"/>
          </w:tcPr>
          <w:p w14:paraId="59E5053E" w14:textId="7BDD531C" w:rsidR="00CE7E75" w:rsidRDefault="0086609E" w:rsidP="00D015C0">
            <w:pPr>
              <w:jc w:val="left"/>
              <w:rPr>
                <w:rFonts w:eastAsia="Malgun Gothic"/>
                <w:lang w:val="en-GB" w:eastAsia="ko-KR"/>
              </w:rPr>
            </w:pPr>
            <w:r>
              <w:rPr>
                <w:rFonts w:eastAsia="Malgun Gothic"/>
                <w:lang w:val="en-GB" w:eastAsia="ko-KR"/>
              </w:rPr>
              <w:t xml:space="preserve">b) </w:t>
            </w:r>
            <w:r w:rsidR="007C73BC">
              <w:rPr>
                <w:rFonts w:eastAsia="Malgun Gothic"/>
                <w:lang w:val="en-GB" w:eastAsia="ko-KR"/>
              </w:rPr>
              <w:t>FC</w:t>
            </w:r>
            <w:r>
              <w:rPr>
                <w:rFonts w:eastAsia="Malgun Gothic"/>
                <w:lang w:val="en-GB" w:eastAsia="ko-KR"/>
              </w:rPr>
              <w:t>VCM shall support feature coding.</w:t>
            </w:r>
          </w:p>
        </w:tc>
        <w:sdt>
          <w:sdtPr>
            <w:rPr>
              <w:lang w:eastAsia="zh-CN"/>
            </w:rPr>
            <w:id w:val="-1908447520"/>
            <w14:checkbox>
              <w14:checked w14:val="0"/>
              <w14:checkedState w14:val="2612" w14:font="MS Gothic"/>
              <w14:uncheckedState w14:val="2610" w14:font="MS Gothic"/>
            </w14:checkbox>
          </w:sdtPr>
          <w:sdtContent>
            <w:tc>
              <w:tcPr>
                <w:tcW w:w="1296" w:type="dxa"/>
              </w:tcPr>
              <w:p w14:paraId="4206F9A2" w14:textId="310530BA" w:rsidR="00CE7E75" w:rsidRDefault="00251633">
                <w:pPr>
                  <w:jc w:val="center"/>
                  <w:rPr>
                    <w:lang w:eastAsia="zh-CN"/>
                  </w:rPr>
                </w:pPr>
                <w:r>
                  <w:rPr>
                    <w:rFonts w:ascii="MS Gothic" w:eastAsia="MS Gothic" w:hAnsi="MS Gothic" w:hint="eastAsia"/>
                    <w:lang w:eastAsia="zh-CN"/>
                  </w:rPr>
                  <w:t>☐</w:t>
                </w:r>
              </w:p>
            </w:tc>
          </w:sdtContent>
        </w:sdt>
        <w:tc>
          <w:tcPr>
            <w:tcW w:w="3609" w:type="dxa"/>
          </w:tcPr>
          <w:p w14:paraId="20A39B16" w14:textId="77777777" w:rsidR="00CE7E75" w:rsidRDefault="00CE7E75">
            <w:pPr>
              <w:rPr>
                <w:lang w:eastAsia="zh-CN"/>
              </w:rPr>
            </w:pPr>
          </w:p>
        </w:tc>
      </w:tr>
      <w:tr w:rsidR="00CE7E75" w14:paraId="42CC5722" w14:textId="77777777">
        <w:tc>
          <w:tcPr>
            <w:tcW w:w="4106" w:type="dxa"/>
          </w:tcPr>
          <w:p w14:paraId="63A589F9" w14:textId="41D4772F" w:rsidR="00CE7E75" w:rsidRDefault="0086609E" w:rsidP="00D015C0">
            <w:pPr>
              <w:jc w:val="left"/>
              <w:rPr>
                <w:lang w:eastAsia="zh-CN"/>
              </w:rPr>
            </w:pPr>
            <w:r>
              <w:rPr>
                <w:rFonts w:eastAsia="Malgun Gothic"/>
                <w:lang w:val="en-GB" w:eastAsia="ko-KR"/>
              </w:rPr>
              <w:t xml:space="preserve">d) </w:t>
            </w:r>
            <w:r w:rsidR="007C73BC">
              <w:rPr>
                <w:rFonts w:eastAsia="Malgun Gothic"/>
                <w:lang w:val="en-GB" w:eastAsia="ko-KR"/>
              </w:rPr>
              <w:t>FC</w:t>
            </w:r>
            <w:r>
              <w:rPr>
                <w:rFonts w:eastAsia="Malgun Gothic"/>
                <w:lang w:val="en-GB" w:eastAsia="ko-KR"/>
              </w:rPr>
              <w:t>VCM shall support a broad spectrum of encoding rates.</w:t>
            </w:r>
          </w:p>
        </w:tc>
        <w:sdt>
          <w:sdtPr>
            <w:rPr>
              <w:lang w:eastAsia="zh-CN"/>
            </w:rPr>
            <w:id w:val="978115252"/>
            <w14:checkbox>
              <w14:checked w14:val="0"/>
              <w14:checkedState w14:val="2612" w14:font="MS Gothic"/>
              <w14:uncheckedState w14:val="2610" w14:font="MS Gothic"/>
            </w14:checkbox>
          </w:sdtPr>
          <w:sdtContent>
            <w:tc>
              <w:tcPr>
                <w:tcW w:w="1296" w:type="dxa"/>
              </w:tcPr>
              <w:p w14:paraId="60AAFEA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AF84DC6" w14:textId="77777777" w:rsidR="00CE7E75" w:rsidRDefault="00CE7E75">
            <w:pPr>
              <w:rPr>
                <w:lang w:eastAsia="zh-CN"/>
              </w:rPr>
            </w:pPr>
          </w:p>
        </w:tc>
      </w:tr>
      <w:tr w:rsidR="00CE7E75" w14:paraId="710C0654" w14:textId="77777777">
        <w:tc>
          <w:tcPr>
            <w:tcW w:w="4106" w:type="dxa"/>
          </w:tcPr>
          <w:p w14:paraId="343781A7" w14:textId="608268AD" w:rsidR="00CE7E75" w:rsidRDefault="0086609E" w:rsidP="00D015C0">
            <w:pPr>
              <w:jc w:val="left"/>
              <w:rPr>
                <w:lang w:eastAsia="zh-CN"/>
              </w:rPr>
            </w:pPr>
            <w:r>
              <w:rPr>
                <w:rFonts w:eastAsia="Malgun Gothic"/>
                <w:lang w:val="en-GB" w:eastAsia="ko-KR"/>
              </w:rPr>
              <w:t xml:space="preserve">e) </w:t>
            </w:r>
            <w:r w:rsidR="007C73BC">
              <w:rPr>
                <w:rFonts w:eastAsia="Malgun Gothic"/>
                <w:lang w:val="en-GB" w:eastAsia="ko-KR"/>
              </w:rPr>
              <w:t>FC</w:t>
            </w:r>
            <w:r>
              <w:rPr>
                <w:rFonts w:eastAsia="Malgun Gothic"/>
                <w:lang w:val="en-GB" w:eastAsia="ko-KR"/>
              </w:rPr>
              <w:t xml:space="preserve">VCM shall support various </w:t>
            </w:r>
            <w:r>
              <w:rPr>
                <w:rFonts w:eastAsia="SimSun"/>
                <w:lang w:eastAsia="zh-CN"/>
              </w:rPr>
              <w:t>degrees of</w:t>
            </w:r>
            <w:r>
              <w:rPr>
                <w:rFonts w:eastAsia="Malgun Gothic"/>
                <w:lang w:val="en-GB" w:eastAsia="ko-KR"/>
              </w:rPr>
              <w:t xml:space="preserve"> delay configuration.</w:t>
            </w:r>
          </w:p>
        </w:tc>
        <w:sdt>
          <w:sdtPr>
            <w:rPr>
              <w:lang w:eastAsia="zh-CN"/>
            </w:rPr>
            <w:id w:val="53290704"/>
            <w14:checkbox>
              <w14:checked w14:val="0"/>
              <w14:checkedState w14:val="2612" w14:font="MS Gothic"/>
              <w14:uncheckedState w14:val="2610" w14:font="MS Gothic"/>
            </w14:checkbox>
          </w:sdtPr>
          <w:sdtContent>
            <w:tc>
              <w:tcPr>
                <w:tcW w:w="1296" w:type="dxa"/>
              </w:tcPr>
              <w:p w14:paraId="5075B663"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EE2E22F" w14:textId="77777777" w:rsidR="00CE7E75" w:rsidRDefault="00CE7E75">
            <w:pPr>
              <w:rPr>
                <w:lang w:eastAsia="zh-CN"/>
              </w:rPr>
            </w:pPr>
          </w:p>
        </w:tc>
      </w:tr>
      <w:tr w:rsidR="00CE7E75" w14:paraId="7F6C2506" w14:textId="77777777">
        <w:tc>
          <w:tcPr>
            <w:tcW w:w="4106" w:type="dxa"/>
          </w:tcPr>
          <w:p w14:paraId="755BBBE0" w14:textId="0CF6E034" w:rsidR="00CE7E75" w:rsidRDefault="0086609E" w:rsidP="00D015C0">
            <w:pPr>
              <w:jc w:val="left"/>
              <w:rPr>
                <w:lang w:eastAsia="zh-CN"/>
              </w:rPr>
            </w:pPr>
            <w:r>
              <w:rPr>
                <w:lang w:eastAsia="zh-CN"/>
              </w:rPr>
              <w:t xml:space="preserve">f)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 xml:space="preserve">network </w:t>
            </w:r>
            <w:r>
              <w:rPr>
                <w:rFonts w:eastAsia="SimSun"/>
                <w:lang w:eastAsia="zh-CN"/>
              </w:rPr>
              <w:t>models</w:t>
            </w:r>
            <w:r>
              <w:rPr>
                <w:rFonts w:eastAsia="Malgun Gothic"/>
                <w:lang w:val="en-GB" w:eastAsia="ko-KR"/>
              </w:rPr>
              <w:t>.</w:t>
            </w:r>
          </w:p>
        </w:tc>
        <w:sdt>
          <w:sdtPr>
            <w:rPr>
              <w:lang w:eastAsia="zh-CN"/>
            </w:rPr>
            <w:id w:val="-157463617"/>
            <w14:checkbox>
              <w14:checked w14:val="0"/>
              <w14:checkedState w14:val="2612" w14:font="MS Gothic"/>
              <w14:uncheckedState w14:val="2610" w14:font="MS Gothic"/>
            </w14:checkbox>
          </w:sdtPr>
          <w:sdtContent>
            <w:tc>
              <w:tcPr>
                <w:tcW w:w="1296" w:type="dxa"/>
              </w:tcPr>
              <w:p w14:paraId="5B4367DA"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3F3EA31" w14:textId="77777777" w:rsidR="00CE7E75" w:rsidRDefault="00CE7E75">
            <w:pPr>
              <w:rPr>
                <w:lang w:eastAsia="zh-CN"/>
              </w:rPr>
            </w:pPr>
          </w:p>
        </w:tc>
      </w:tr>
      <w:tr w:rsidR="00CE7E75" w14:paraId="38B6B079" w14:textId="77777777">
        <w:tc>
          <w:tcPr>
            <w:tcW w:w="4106" w:type="dxa"/>
          </w:tcPr>
          <w:p w14:paraId="72D56577" w14:textId="1FC4A860" w:rsidR="00CE7E75" w:rsidRDefault="0086609E" w:rsidP="00D015C0">
            <w:pPr>
              <w:jc w:val="left"/>
              <w:rPr>
                <w:lang w:eastAsia="zh-CN"/>
              </w:rPr>
            </w:pPr>
            <w:r>
              <w:rPr>
                <w:lang w:eastAsia="zh-CN"/>
              </w:rPr>
              <w:t xml:space="preserve">g)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machine task type</w:t>
            </w:r>
            <w:r>
              <w:rPr>
                <w:rFonts w:eastAsia="SimSun"/>
                <w:lang w:eastAsia="zh-CN"/>
              </w:rPr>
              <w:t>s</w:t>
            </w:r>
            <w:r>
              <w:rPr>
                <w:rFonts w:eastAsia="Malgun Gothic"/>
                <w:lang w:val="en-GB" w:eastAsia="ko-KR"/>
              </w:rPr>
              <w:t>.</w:t>
            </w:r>
          </w:p>
        </w:tc>
        <w:sdt>
          <w:sdtPr>
            <w:rPr>
              <w:lang w:eastAsia="zh-CN"/>
            </w:rPr>
            <w:id w:val="1916356192"/>
            <w14:checkbox>
              <w14:checked w14:val="0"/>
              <w14:checkedState w14:val="2612" w14:font="MS Gothic"/>
              <w14:uncheckedState w14:val="2610" w14:font="MS Gothic"/>
            </w14:checkbox>
          </w:sdtPr>
          <w:sdtContent>
            <w:tc>
              <w:tcPr>
                <w:tcW w:w="1296" w:type="dxa"/>
              </w:tcPr>
              <w:p w14:paraId="7FA2840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8B02636" w14:textId="77777777" w:rsidR="00CE7E75" w:rsidRDefault="00CE7E75">
            <w:pPr>
              <w:rPr>
                <w:lang w:eastAsia="zh-CN"/>
              </w:rPr>
            </w:pPr>
          </w:p>
        </w:tc>
      </w:tr>
      <w:tr w:rsidR="00CE7E75" w14:paraId="68066E6B" w14:textId="77777777">
        <w:tc>
          <w:tcPr>
            <w:tcW w:w="4106" w:type="dxa"/>
          </w:tcPr>
          <w:p w14:paraId="539CD70A" w14:textId="31B76979" w:rsidR="00CE7E75" w:rsidRDefault="0086609E" w:rsidP="00D015C0">
            <w:pPr>
              <w:jc w:val="left"/>
              <w:rPr>
                <w:lang w:eastAsia="zh-CN"/>
              </w:rPr>
            </w:pPr>
            <w:r>
              <w:rPr>
                <w:lang w:eastAsia="zh-CN"/>
              </w:rPr>
              <w:t xml:space="preserve">h) </w:t>
            </w:r>
            <w:r w:rsidR="007C73BC">
              <w:rPr>
                <w:lang w:eastAsia="zh-CN"/>
              </w:rPr>
              <w:t>FC</w:t>
            </w:r>
            <w:r>
              <w:rPr>
                <w:rFonts w:eastAsia="Malgun Gothic"/>
                <w:lang w:val="en-GB" w:eastAsia="ko-KR"/>
              </w:rPr>
              <w:t>VCM shall provide description of the meaning or the recommended way of using the decoded data.</w:t>
            </w:r>
          </w:p>
        </w:tc>
        <w:sdt>
          <w:sdtPr>
            <w:rPr>
              <w:lang w:eastAsia="zh-CN"/>
            </w:rPr>
            <w:id w:val="-1578274586"/>
            <w14:checkbox>
              <w14:checked w14:val="0"/>
              <w14:checkedState w14:val="2612" w14:font="MS Gothic"/>
              <w14:uncheckedState w14:val="2610" w14:font="MS Gothic"/>
            </w14:checkbox>
          </w:sdtPr>
          <w:sdtContent>
            <w:tc>
              <w:tcPr>
                <w:tcW w:w="1296" w:type="dxa"/>
              </w:tcPr>
              <w:p w14:paraId="42F2869B"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22B854" w14:textId="77777777" w:rsidR="00CE7E75" w:rsidRDefault="00CE7E75">
            <w:pPr>
              <w:rPr>
                <w:lang w:eastAsia="zh-CN"/>
              </w:rPr>
            </w:pPr>
          </w:p>
        </w:tc>
      </w:tr>
      <w:tr w:rsidR="00CE7E75" w14:paraId="7FE9ADA4" w14:textId="77777777">
        <w:tc>
          <w:tcPr>
            <w:tcW w:w="4106" w:type="dxa"/>
          </w:tcPr>
          <w:p w14:paraId="59C6DB1B" w14:textId="614F165D" w:rsidR="00CE7E75" w:rsidRDefault="0086609E" w:rsidP="00D015C0">
            <w:pPr>
              <w:jc w:val="left"/>
              <w:rPr>
                <w:lang w:eastAsia="zh-CN"/>
              </w:rPr>
            </w:pPr>
            <w:proofErr w:type="spellStart"/>
            <w:r>
              <w:rPr>
                <w:lang w:eastAsia="zh-CN"/>
              </w:rPr>
              <w:t>i</w:t>
            </w:r>
            <w:proofErr w:type="spellEnd"/>
            <w:r>
              <w:rPr>
                <w:lang w:eastAsia="zh-CN"/>
              </w:rPr>
              <w:t xml:space="preserve">) </w:t>
            </w:r>
            <w:r w:rsidR="007C73BC">
              <w:rPr>
                <w:lang w:eastAsia="zh-CN"/>
              </w:rPr>
              <w:t>FC</w:t>
            </w:r>
            <w:r>
              <w:rPr>
                <w:rFonts w:eastAsia="SimSun"/>
                <w:lang w:eastAsia="zh-CN"/>
              </w:rPr>
              <w:t xml:space="preserve">VCM should support the use </w:t>
            </w:r>
            <w:r>
              <w:t xml:space="preserve">and inclusion </w:t>
            </w:r>
            <w:r>
              <w:rPr>
                <w:rFonts w:eastAsia="SimSun"/>
                <w:lang w:eastAsia="zh-CN"/>
              </w:rPr>
              <w:t>of information such as descriptors</w:t>
            </w:r>
            <w:r>
              <w:t xml:space="preserve"> in its bitstream</w:t>
            </w:r>
            <w:r>
              <w:rPr>
                <w:rFonts w:eastAsia="SimSun"/>
                <w:lang w:eastAsia="zh-CN"/>
              </w:rPr>
              <w:t>.</w:t>
            </w:r>
          </w:p>
        </w:tc>
        <w:sdt>
          <w:sdtPr>
            <w:rPr>
              <w:lang w:eastAsia="zh-CN"/>
            </w:rPr>
            <w:id w:val="-1376463769"/>
            <w14:checkbox>
              <w14:checked w14:val="0"/>
              <w14:checkedState w14:val="2612" w14:font="MS Gothic"/>
              <w14:uncheckedState w14:val="2610" w14:font="MS Gothic"/>
            </w14:checkbox>
          </w:sdtPr>
          <w:sdtContent>
            <w:tc>
              <w:tcPr>
                <w:tcW w:w="1296" w:type="dxa"/>
              </w:tcPr>
              <w:p w14:paraId="3CD08BA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278A4E46" w14:textId="77777777" w:rsidR="00CE7E75" w:rsidRDefault="00CE7E75">
            <w:pPr>
              <w:rPr>
                <w:lang w:eastAsia="zh-CN"/>
              </w:rPr>
            </w:pPr>
          </w:p>
        </w:tc>
      </w:tr>
      <w:tr w:rsidR="00CE7E75" w14:paraId="655C25C3" w14:textId="77777777">
        <w:tc>
          <w:tcPr>
            <w:tcW w:w="4106" w:type="dxa"/>
          </w:tcPr>
          <w:p w14:paraId="42B76117" w14:textId="2BDC2BFA" w:rsidR="00CE7E75" w:rsidRDefault="0086609E" w:rsidP="00D015C0">
            <w:pPr>
              <w:jc w:val="left"/>
              <w:rPr>
                <w:lang w:eastAsia="zh-CN"/>
              </w:rPr>
            </w:pPr>
            <w:r>
              <w:rPr>
                <w:lang w:eastAsia="zh-CN"/>
              </w:rPr>
              <w:t xml:space="preserve">j) </w:t>
            </w:r>
            <w:r>
              <w:rPr>
                <w:rFonts w:eastAsia="SimSun"/>
                <w:lang w:eastAsia="zh-CN"/>
              </w:rPr>
              <w:t xml:space="preserve">A single </w:t>
            </w:r>
            <w:r w:rsidR="007C73BC">
              <w:rPr>
                <w:rFonts w:eastAsia="SimSun"/>
                <w:lang w:eastAsia="zh-CN"/>
              </w:rPr>
              <w:t>FC</w:t>
            </w:r>
            <w:r>
              <w:rPr>
                <w:rFonts w:eastAsia="SimSun"/>
                <w:lang w:eastAsia="zh-CN"/>
              </w:rPr>
              <w:t>VCM bitstream shall support any number of instances of machine tasks.</w:t>
            </w:r>
          </w:p>
        </w:tc>
        <w:sdt>
          <w:sdtPr>
            <w:rPr>
              <w:lang w:eastAsia="zh-CN"/>
            </w:rPr>
            <w:id w:val="321937306"/>
            <w14:checkbox>
              <w14:checked w14:val="0"/>
              <w14:checkedState w14:val="2612" w14:font="MS Gothic"/>
              <w14:uncheckedState w14:val="2610" w14:font="MS Gothic"/>
            </w14:checkbox>
          </w:sdtPr>
          <w:sdtContent>
            <w:tc>
              <w:tcPr>
                <w:tcW w:w="1296" w:type="dxa"/>
              </w:tcPr>
              <w:p w14:paraId="10149A95"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017AF6D6" w14:textId="77777777" w:rsidR="00CE7E75" w:rsidRDefault="00CE7E75">
            <w:pPr>
              <w:rPr>
                <w:lang w:eastAsia="zh-CN"/>
              </w:rPr>
            </w:pPr>
          </w:p>
        </w:tc>
      </w:tr>
      <w:tr w:rsidR="00CE7E75" w14:paraId="7F2A7B4E" w14:textId="77777777">
        <w:tc>
          <w:tcPr>
            <w:tcW w:w="4106" w:type="dxa"/>
          </w:tcPr>
          <w:p w14:paraId="1B21A89F" w14:textId="5EDD2000" w:rsidR="00CE7E75" w:rsidRDefault="0086609E" w:rsidP="00D015C0">
            <w:pPr>
              <w:jc w:val="left"/>
              <w:rPr>
                <w:lang w:eastAsia="zh-CN"/>
              </w:rPr>
            </w:pPr>
            <w:r>
              <w:rPr>
                <w:lang w:eastAsia="zh-CN"/>
              </w:rPr>
              <w:t xml:space="preserve">m) </w:t>
            </w:r>
            <w:r w:rsidR="007C73BC">
              <w:rPr>
                <w:lang w:eastAsia="zh-CN"/>
              </w:rPr>
              <w:t>FC</w:t>
            </w:r>
            <w:r>
              <w:rPr>
                <w:lang w:eastAsia="zh-CN"/>
              </w:rPr>
              <w:t>VCM complexity shall allow for feasible implementation within the constraints of the available technology at the expected time of usage.</w:t>
            </w:r>
          </w:p>
        </w:tc>
        <w:sdt>
          <w:sdtPr>
            <w:rPr>
              <w:lang w:eastAsia="zh-CN"/>
            </w:rPr>
            <w:id w:val="-1501649630"/>
            <w14:checkbox>
              <w14:checked w14:val="0"/>
              <w14:checkedState w14:val="2612" w14:font="MS Gothic"/>
              <w14:uncheckedState w14:val="2610" w14:font="MS Gothic"/>
            </w14:checkbox>
          </w:sdtPr>
          <w:sdtContent>
            <w:tc>
              <w:tcPr>
                <w:tcW w:w="1296" w:type="dxa"/>
              </w:tcPr>
              <w:p w14:paraId="754EA796"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5801ECD" w14:textId="77777777" w:rsidR="00CE7E75" w:rsidRDefault="00CE7E75">
            <w:pPr>
              <w:rPr>
                <w:lang w:eastAsia="zh-CN"/>
              </w:rPr>
            </w:pPr>
          </w:p>
        </w:tc>
      </w:tr>
      <w:tr w:rsidR="00CE7E75" w14:paraId="2017328E" w14:textId="77777777">
        <w:tc>
          <w:tcPr>
            <w:tcW w:w="4106" w:type="dxa"/>
          </w:tcPr>
          <w:p w14:paraId="1BC96190" w14:textId="1B1A080E" w:rsidR="00CE7E75" w:rsidRDefault="0086609E" w:rsidP="00D015C0">
            <w:pPr>
              <w:jc w:val="left"/>
              <w:rPr>
                <w:lang w:eastAsia="zh-CN"/>
              </w:rPr>
            </w:pPr>
            <w:r>
              <w:rPr>
                <w:lang w:eastAsia="zh-CN"/>
              </w:rPr>
              <w:t xml:space="preserve">q) </w:t>
            </w:r>
            <w:r w:rsidR="007C73BC">
              <w:rPr>
                <w:lang w:eastAsia="zh-CN"/>
              </w:rPr>
              <w:t>FC</w:t>
            </w:r>
            <w:r>
              <w:rPr>
                <w:rFonts w:eastAsia="Malgun Gothic"/>
                <w:lang w:eastAsia="ko-KR"/>
              </w:rPr>
              <w:t>VCM shall support privacy and security.</w:t>
            </w:r>
          </w:p>
        </w:tc>
        <w:sdt>
          <w:sdtPr>
            <w:rPr>
              <w:lang w:eastAsia="zh-CN"/>
            </w:rPr>
            <w:id w:val="862637009"/>
            <w14:checkbox>
              <w14:checked w14:val="0"/>
              <w14:checkedState w14:val="2612" w14:font="MS Gothic"/>
              <w14:uncheckedState w14:val="2610" w14:font="MS Gothic"/>
            </w14:checkbox>
          </w:sdtPr>
          <w:sdtContent>
            <w:tc>
              <w:tcPr>
                <w:tcW w:w="1296" w:type="dxa"/>
              </w:tcPr>
              <w:p w14:paraId="17B09F7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E25D03" w14:textId="77777777" w:rsidR="00CE7E75" w:rsidRDefault="00CE7E75">
            <w:pPr>
              <w:rPr>
                <w:lang w:eastAsia="zh-CN"/>
              </w:rPr>
            </w:pPr>
          </w:p>
        </w:tc>
      </w:tr>
    </w:tbl>
    <w:p w14:paraId="34FB2BCE" w14:textId="77777777" w:rsidR="00CE7E75" w:rsidRDefault="00CE7E75">
      <w:pPr>
        <w:rPr>
          <w:lang w:eastAsia="zh-TW"/>
        </w:rPr>
      </w:pPr>
    </w:p>
    <w:p w14:paraId="22CC5CD9" w14:textId="77777777" w:rsidR="004C21E7" w:rsidRDefault="004C21E7">
      <w:pPr>
        <w:spacing w:before="0" w:after="0"/>
        <w:jc w:val="left"/>
        <w:rPr>
          <w:lang w:eastAsia="zh-TW"/>
        </w:rPr>
      </w:pPr>
      <w:bookmarkStart w:id="506" w:name="_Toc101949892"/>
      <w:bookmarkEnd w:id="506"/>
      <w:r>
        <w:rPr>
          <w:lang w:eastAsia="zh-TW"/>
        </w:rPr>
        <w:br w:type="page"/>
      </w:r>
    </w:p>
    <w:p w14:paraId="1512B099"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07" w:name="_Toc18271"/>
      <w:bookmarkStart w:id="508" w:name="_Toc93051180"/>
      <w:bookmarkStart w:id="509" w:name="_Toc17942"/>
      <w:bookmarkStart w:id="510" w:name="_Toc17290"/>
      <w:bookmarkStart w:id="511" w:name="_Toc102074886"/>
      <w:bookmarkStart w:id="512" w:name="_Toc23452"/>
      <w:bookmarkStart w:id="513" w:name="_Toc8016"/>
      <w:bookmarkStart w:id="514" w:name="_Toc8586"/>
      <w:bookmarkStart w:id="515" w:name="_Toc30740"/>
      <w:bookmarkStart w:id="516" w:name="_Toc108985918"/>
      <w:bookmarkStart w:id="517" w:name="_Toc109420594"/>
      <w:bookmarkStart w:id="518" w:name="_Toc32182"/>
      <w:bookmarkStart w:id="519" w:name="_Toc6152"/>
      <w:bookmarkStart w:id="520" w:name="_Toc30252"/>
      <w:bookmarkStart w:id="521" w:name="_Toc23546"/>
      <w:bookmarkStart w:id="522" w:name="_Toc16139"/>
      <w:bookmarkStart w:id="523" w:name="_Toc13352371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B</w:t>
      </w:r>
      <w:r w:rsidRPr="0072007B">
        <w:rPr>
          <w:rFonts w:eastAsia="MS Mincho" w:cs="Arial"/>
          <w:bCs/>
          <w:caps/>
          <w:sz w:val="28"/>
          <w:szCs w:val="28"/>
          <w:lang w:val="en-GB" w:eastAsia="ja-JP"/>
        </w:rPr>
        <w:t>: Detailed description of test datasets</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090DA72A" w14:textId="77777777" w:rsidR="004C21E7" w:rsidRPr="00BE54B4"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24" w:name="_Toc109420595"/>
      <w:bookmarkStart w:id="525" w:name="_Toc133523712"/>
      <w:bookmarkStart w:id="526" w:name="_Toc10650"/>
      <w:bookmarkStart w:id="527" w:name="_Toc28731"/>
      <w:bookmarkStart w:id="528" w:name="_Toc9868"/>
      <w:bookmarkStart w:id="529" w:name="_Toc12095"/>
      <w:bookmarkStart w:id="530" w:name="_Toc29272"/>
      <w:bookmarkStart w:id="531" w:name="_Toc2053"/>
      <w:bookmarkStart w:id="532" w:name="_Toc14839"/>
      <w:bookmarkStart w:id="533" w:name="_Toc5077"/>
      <w:bookmarkStart w:id="534" w:name="_Toc27714"/>
      <w:bookmarkStart w:id="535" w:name="_Toc30472"/>
      <w:bookmarkStart w:id="536" w:name="_Toc93051181"/>
      <w:bookmarkStart w:id="537" w:name="_Toc22819"/>
      <w:bookmarkStart w:id="538" w:name="_Toc299"/>
      <w:bookmarkStart w:id="539" w:name="_Toc102074887"/>
      <w:bookmarkStart w:id="540" w:name="_Toc7283"/>
      <w:bookmarkStart w:id="541" w:name="_Toc750"/>
      <w:r w:rsidRPr="00BE54B4">
        <w:rPr>
          <w:rFonts w:eastAsia="SimSun" w:cs="Arial"/>
          <w:bCs/>
          <w:sz w:val="26"/>
          <w:szCs w:val="28"/>
          <w:lang w:eastAsia="zh-CN"/>
        </w:rPr>
        <w:t>B</w:t>
      </w:r>
      <w:r w:rsidRPr="00BE54B4">
        <w:rPr>
          <w:rFonts w:eastAsia="MS Mincho" w:cs="Arial"/>
          <w:bCs/>
          <w:sz w:val="26"/>
          <w:szCs w:val="28"/>
          <w:lang w:val="en-GB" w:eastAsia="ja-JP"/>
        </w:rPr>
        <w:t>.1 Dataset 1: Tencent Video Dataset (TVD)</w:t>
      </w:r>
      <w:bookmarkEnd w:id="524"/>
      <w:bookmarkEnd w:id="525"/>
    </w:p>
    <w:p w14:paraId="6BD2B7F8" w14:textId="45950AD6" w:rsidR="004C21E7" w:rsidRDefault="004C21E7" w:rsidP="004C21E7">
      <w:pPr>
        <w:rPr>
          <w:rFonts w:eastAsia="SimSun" w:cs="Arial"/>
          <w:lang w:eastAsia="zh-CN"/>
        </w:rPr>
      </w:pPr>
      <w:r>
        <w:rPr>
          <w:rFonts w:eastAsia="Calibri" w:cs="Arial"/>
          <w:lang w:val="en-GB" w:eastAsia="ja-JP"/>
        </w:rPr>
        <w:t>The Tencent Video Dataset (TVD) consists of</w:t>
      </w:r>
      <w:r w:rsidR="00D834A4">
        <w:rPr>
          <w:rFonts w:eastAsia="Calibri" w:cs="Arial"/>
          <w:lang w:val="en-GB" w:eastAsia="ja-JP"/>
        </w:rPr>
        <w:t xml:space="preserve"> </w:t>
      </w:r>
      <w:r>
        <w:rPr>
          <w:rFonts w:eastAsia="Calibri" w:cs="Arial"/>
          <w:lang w:val="en-GB" w:eastAsia="ja-JP"/>
        </w:rPr>
        <w:t>3 video sequences for object tracking.</w:t>
      </w:r>
      <w:r>
        <w:rPr>
          <w:rFonts w:eastAsia="SimSun" w:cs="Arial"/>
          <w:lang w:eastAsia="zh-CN"/>
        </w:rPr>
        <w:t xml:space="preserve"> The three video sequences, TVD-01, TVD-02 and TVD-03 are used for the </w:t>
      </w:r>
      <w:proofErr w:type="spellStart"/>
      <w:r>
        <w:rPr>
          <w:rFonts w:eastAsia="SimSun" w:cs="Arial"/>
          <w:lang w:eastAsia="zh-CN"/>
        </w:rPr>
        <w:t>Cf</w:t>
      </w:r>
      <w:r w:rsidR="00D834A4">
        <w:rPr>
          <w:rFonts w:eastAsia="SimSun" w:cs="Arial"/>
          <w:lang w:eastAsia="zh-CN"/>
        </w:rPr>
        <w:t>P</w:t>
      </w:r>
      <w:proofErr w:type="spellEnd"/>
      <w:r>
        <w:rPr>
          <w:rFonts w:eastAsia="SimSun" w:cs="Arial"/>
          <w:lang w:eastAsia="zh-CN"/>
        </w:rPr>
        <w:t xml:space="preserve"> for video coding for machines. TVD-01, TVD-02 and TVD-03 have 3000, 636 and 2334 frames respectively, and the resolution</w:t>
      </w:r>
      <w:r w:rsidR="00D834A4">
        <w:rPr>
          <w:rFonts w:eastAsia="SimSun" w:cs="Arial"/>
          <w:lang w:eastAsia="zh-CN"/>
        </w:rPr>
        <w:t>s</w:t>
      </w:r>
      <w:r>
        <w:rPr>
          <w:rFonts w:eastAsia="SimSun" w:cs="Arial"/>
          <w:lang w:eastAsia="zh-CN"/>
        </w:rPr>
        <w:t xml:space="preserve"> of the videos</w:t>
      </w:r>
      <w:r w:rsidR="00D834A4">
        <w:rPr>
          <w:rFonts w:eastAsia="SimSun" w:cs="Arial"/>
          <w:lang w:eastAsia="zh-CN"/>
        </w:rPr>
        <w:t xml:space="preserve"> are </w:t>
      </w:r>
      <w:r>
        <w:rPr>
          <w:rFonts w:eastAsia="SimSun" w:cs="Arial"/>
          <w:lang w:eastAsia="zh-CN"/>
        </w:rPr>
        <w:t>1920x1080. The files are in MP4 format. The dataset is provided and labeled by Tencent.</w:t>
      </w:r>
    </w:p>
    <w:p w14:paraId="0DE88A66" w14:textId="239F8433" w:rsidR="004C21E7" w:rsidRDefault="004C21E7" w:rsidP="004C21E7">
      <w:pPr>
        <w:rPr>
          <w:rFonts w:eastAsia="Calibri"/>
        </w:rPr>
      </w:pPr>
      <w:r>
        <w:rPr>
          <w:rFonts w:eastAsia="Calibri"/>
        </w:rPr>
        <w:t xml:space="preserve">Detailed information can be found on </w:t>
      </w:r>
      <w:hyperlink r:id="rId32" w:history="1">
        <w:r>
          <w:rPr>
            <w:rStyle w:val="Hyperlink"/>
            <w:rFonts w:eastAsia="Calibri"/>
          </w:rPr>
          <w:t>https://multimedia.tencent.com/resources/tvd</w:t>
        </w:r>
      </w:hyperlink>
      <w:r>
        <w:rPr>
          <w:rFonts w:eastAsia="Calibri"/>
        </w:rPr>
        <w:t xml:space="preserve">. </w:t>
      </w:r>
    </w:p>
    <w:p w14:paraId="2D1234B6" w14:textId="77777777" w:rsidR="004C21E7" w:rsidRPr="0072007B"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42" w:name="_Toc108985919"/>
      <w:bookmarkStart w:id="543" w:name="_Toc109420596"/>
      <w:bookmarkStart w:id="544" w:name="_Toc133523713"/>
      <w:r w:rsidRPr="0072007B">
        <w:rPr>
          <w:rFonts w:eastAsia="SimSun" w:cs="Arial" w:hint="eastAsia"/>
          <w:bCs/>
          <w:sz w:val="26"/>
          <w:szCs w:val="28"/>
          <w:lang w:eastAsia="zh-CN"/>
        </w:rPr>
        <w:t>B</w:t>
      </w:r>
      <w:r w:rsidRPr="0072007B">
        <w:rPr>
          <w:rFonts w:eastAsia="MS Mincho" w:cs="Arial"/>
          <w:bCs/>
          <w:sz w:val="26"/>
          <w:szCs w:val="28"/>
          <w:lang w:val="en-GB" w:eastAsia="ja-JP"/>
        </w:rPr>
        <w:t xml:space="preserve">.2 Dataset 2: </w:t>
      </w:r>
      <w:proofErr w:type="spellStart"/>
      <w:r w:rsidRPr="0072007B">
        <w:rPr>
          <w:rFonts w:eastAsia="MS Mincho" w:cs="Arial"/>
          <w:bCs/>
          <w:sz w:val="26"/>
          <w:szCs w:val="28"/>
          <w:lang w:val="en-GB" w:eastAsia="ja-JP"/>
        </w:rPr>
        <w:t>OpenImages</w:t>
      </w:r>
      <w:proofErr w:type="spellEnd"/>
      <w:r w:rsidRPr="0072007B">
        <w:rPr>
          <w:rFonts w:eastAsia="MS Mincho" w:cs="Arial"/>
          <w:bCs/>
          <w:sz w:val="26"/>
          <w:szCs w:val="28"/>
          <w:lang w:val="en-GB" w:eastAsia="ja-JP"/>
        </w:rPr>
        <w:t xml:space="preserve"> v6</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2E7CF2CD" w14:textId="77777777" w:rsidR="004C21E7" w:rsidRDefault="004C21E7" w:rsidP="004C21E7">
      <w:pPr>
        <w:rPr>
          <w:rFonts w:eastAsia="SimSun" w:cs="Arial"/>
          <w:lang w:eastAsia="zh-CN"/>
        </w:rPr>
      </w:pPr>
      <w:proofErr w:type="spellStart"/>
      <w:r>
        <w:rPr>
          <w:rFonts w:eastAsia="SimSun" w:cs="Arial"/>
          <w:lang w:eastAsia="zh-CN"/>
        </w:rPr>
        <w:t>OpenImages</w:t>
      </w:r>
      <w:proofErr w:type="spellEnd"/>
      <w:r>
        <w:rPr>
          <w:rFonts w:eastAsia="SimSun" w:cs="Arial"/>
          <w:lang w:eastAsia="zh-CN"/>
        </w:rPr>
        <w:t xml:space="preserve"> V6 is a large-scale dataset, consists of 9 million training images, 41,620 validation samples, and 125,456 test samples. Note that all images are already compressed.</w:t>
      </w:r>
    </w:p>
    <w:p w14:paraId="0A7B5D4C" w14:textId="7F70015B" w:rsidR="004C21E7" w:rsidRDefault="004C21E7" w:rsidP="004C21E7">
      <w:pPr>
        <w:rPr>
          <w:rFonts w:eastAsia="Calibri" w:cs="Arial"/>
          <w:lang w:val="en-GB" w:eastAsia="ja-JP"/>
        </w:rPr>
      </w:pPr>
      <w:r>
        <w:rPr>
          <w:rFonts w:eastAsia="Calibri" w:cs="Arial"/>
          <w:lang w:val="en-GB" w:eastAsia="ja-JP"/>
        </w:rPr>
        <w:t xml:space="preserve">In this </w:t>
      </w:r>
      <w:proofErr w:type="spellStart"/>
      <w:r w:rsidR="00D834A4">
        <w:rPr>
          <w:rFonts w:eastAsia="Calibri" w:cs="Arial"/>
          <w:lang w:val="en-GB" w:eastAsia="ja-JP"/>
        </w:rPr>
        <w:t>CfP</w:t>
      </w:r>
      <w:proofErr w:type="spellEnd"/>
      <w:r w:rsidR="00D834A4">
        <w:rPr>
          <w:rFonts w:eastAsia="Calibri" w:cs="Arial"/>
          <w:lang w:val="en-GB" w:eastAsia="ja-JP"/>
        </w:rPr>
        <w:t xml:space="preserve">, </w:t>
      </w:r>
      <w:r>
        <w:rPr>
          <w:rFonts w:eastAsia="Calibri" w:cs="Arial"/>
          <w:lang w:val="en-GB" w:eastAsia="ja-JP"/>
        </w:rPr>
        <w:t xml:space="preserve">a subset of the </w:t>
      </w:r>
      <w:proofErr w:type="spellStart"/>
      <w:r>
        <w:rPr>
          <w:rFonts w:eastAsia="Calibri" w:cs="Arial"/>
          <w:lang w:val="en-GB" w:eastAsia="ja-JP"/>
        </w:rPr>
        <w:t>OpenImages</w:t>
      </w:r>
      <w:proofErr w:type="spellEnd"/>
      <w:r>
        <w:rPr>
          <w:rFonts w:eastAsia="Calibri" w:cs="Arial"/>
          <w:lang w:val="en-GB" w:eastAsia="ja-JP"/>
        </w:rPr>
        <w:t xml:space="preserve"> dataset is used. A total of 5000 images were selected for object detection and</w:t>
      </w:r>
      <w:r w:rsidR="00D834A4" w:rsidRPr="00D834A4">
        <w:rPr>
          <w:rFonts w:eastAsia="Calibri" w:cs="Arial"/>
          <w:lang w:val="en-GB" w:eastAsia="ja-JP"/>
        </w:rPr>
        <w:t xml:space="preserve"> </w:t>
      </w:r>
      <w:r w:rsidR="00D834A4" w:rsidRPr="00A24498">
        <w:rPr>
          <w:rFonts w:eastAsia="Calibri" w:cs="Arial"/>
          <w:lang w:val="en-GB" w:eastAsia="ja-JP"/>
        </w:rPr>
        <w:t xml:space="preserve">another 5000 images were selected for </w:t>
      </w:r>
      <w:r w:rsidR="007B19B5" w:rsidRPr="00A24498">
        <w:rPr>
          <w:rFonts w:eastAsia="Calibri" w:cs="Arial"/>
          <w:lang w:val="en-GB" w:eastAsia="ja-JP"/>
        </w:rPr>
        <w:t xml:space="preserve">instance </w:t>
      </w:r>
      <w:r w:rsidRPr="00A24498">
        <w:rPr>
          <w:rFonts w:eastAsia="Calibri" w:cs="Arial"/>
          <w:lang w:val="en-GB" w:eastAsia="ja-JP"/>
        </w:rPr>
        <w:t>segmentation</w:t>
      </w:r>
      <w:r>
        <w:rPr>
          <w:rFonts w:eastAsia="Calibri" w:cs="Arial"/>
          <w:lang w:val="en-GB" w:eastAsia="ja-JP"/>
        </w:rPr>
        <w:t>. While there is an overlap between the two subsets, these are not identical.</w:t>
      </w:r>
    </w:p>
    <w:p w14:paraId="39B6D047" w14:textId="399F4F60" w:rsidR="004C21E7" w:rsidRDefault="004C21E7" w:rsidP="004C21E7">
      <w:pPr>
        <w:rPr>
          <w:rFonts w:eastAsia="Calibri" w:cs="Arial"/>
          <w:lang w:val="en-GB" w:eastAsia="ja-JP"/>
        </w:rPr>
      </w:pPr>
      <w:r>
        <w:rPr>
          <w:rFonts w:eastAsia="Calibri" w:cs="Arial"/>
          <w:lang w:val="en-GB" w:eastAsia="ja-JP"/>
        </w:rPr>
        <w:t xml:space="preserve">More information on the dataset can be found on </w:t>
      </w:r>
      <w:hyperlink r:id="rId33" w:history="1">
        <w:r>
          <w:rPr>
            <w:rFonts w:eastAsia="Calibri" w:cs="Arial"/>
            <w:color w:val="0563C1"/>
            <w:u w:val="single"/>
            <w:lang w:val="en-GB" w:eastAsia="ja-JP"/>
          </w:rPr>
          <w:t>https://storage.googleapis.com/openimages/web/index.html</w:t>
        </w:r>
      </w:hyperlink>
      <w:r>
        <w:rPr>
          <w:rFonts w:eastAsia="Calibri" w:cs="Arial"/>
          <w:lang w:val="en-GB" w:eastAsia="ja-JP"/>
        </w:rPr>
        <w:t>.</w:t>
      </w:r>
    </w:p>
    <w:p w14:paraId="3560F8F4" w14:textId="22963353" w:rsidR="004C21E7" w:rsidRDefault="004C21E7" w:rsidP="004C21E7">
      <w:pPr>
        <w:rPr>
          <w:rFonts w:eastAsia="Calibri" w:cs="Arial"/>
          <w:lang w:val="en-GB" w:eastAsia="ja-JP"/>
        </w:rPr>
      </w:pPr>
      <w:r>
        <w:rPr>
          <w:rFonts w:eastAsia="Calibri" w:cs="Arial"/>
          <w:lang w:val="en-GB" w:eastAsia="ja-JP"/>
        </w:rPr>
        <w:t>For the machine vision task performance</w:t>
      </w:r>
      <w:r w:rsidR="00635DB5">
        <w:rPr>
          <w:rFonts w:eastAsia="Calibri" w:cs="Arial"/>
          <w:lang w:val="en-GB" w:eastAsia="ja-JP"/>
        </w:rPr>
        <w:t xml:space="preserve"> with the </w:t>
      </w:r>
      <w:proofErr w:type="spellStart"/>
      <w:r w:rsidR="00635DB5">
        <w:rPr>
          <w:rFonts w:eastAsia="Calibri" w:cs="Arial"/>
          <w:lang w:val="en-GB" w:eastAsia="ja-JP"/>
        </w:rPr>
        <w:t>OpenImages</w:t>
      </w:r>
      <w:proofErr w:type="spellEnd"/>
      <w:r w:rsidR="00635DB5">
        <w:rPr>
          <w:rFonts w:eastAsia="Calibri" w:cs="Arial"/>
          <w:lang w:val="en-GB" w:eastAsia="ja-JP"/>
        </w:rPr>
        <w:t xml:space="preserve"> dataset</w:t>
      </w:r>
      <w:r>
        <w:rPr>
          <w:rFonts w:eastAsia="Calibri" w:cs="Arial"/>
          <w:lang w:val="en-GB" w:eastAsia="ja-JP"/>
        </w:rPr>
        <w:t>, mAP@0.5 shall be used.</w:t>
      </w:r>
    </w:p>
    <w:p w14:paraId="643B7537" w14:textId="77777777" w:rsidR="004C21E7" w:rsidRDefault="004C21E7" w:rsidP="004C21E7">
      <w:pPr>
        <w:rPr>
          <w:rFonts w:eastAsia="Calibri" w:cs="Arial"/>
          <w:lang w:val="en-GB" w:eastAsia="ja-JP"/>
        </w:rPr>
      </w:pPr>
      <w:r>
        <w:rPr>
          <w:rFonts w:eastAsia="Calibri" w:cs="Arial"/>
          <w:lang w:val="en-GB" w:eastAsia="ja-JP"/>
        </w:rPr>
        <w:t xml:space="preserve">The dataset is available using the following license text: </w:t>
      </w:r>
    </w:p>
    <w:p w14:paraId="580CB13F" w14:textId="4B2393BD" w:rsidR="004C21E7" w:rsidRDefault="004C21E7" w:rsidP="004C21E7">
      <w:pPr>
        <w:rPr>
          <w:rFonts w:eastAsia="Calibri" w:cs="Arial"/>
          <w:i/>
          <w:iCs/>
        </w:rPr>
      </w:pPr>
      <w:r>
        <w:rPr>
          <w:rFonts w:eastAsia="Calibri" w:cs="Arial"/>
          <w:i/>
          <w:iCs/>
        </w:rPr>
        <w:t xml:space="preserve">The annotations are licensed by Google LLC under the </w:t>
      </w:r>
      <w:hyperlink r:id="rId34" w:history="1">
        <w:r>
          <w:rPr>
            <w:rFonts w:eastAsia="Calibri" w:cs="Arial"/>
            <w:i/>
            <w:iCs/>
            <w:color w:val="0563C1"/>
            <w:u w:val="single"/>
          </w:rPr>
          <w:t>CC BY 4.0</w:t>
        </w:r>
      </w:hyperlink>
      <w:r>
        <w:rPr>
          <w:rFonts w:eastAsia="Calibri" w:cs="Arial"/>
          <w:i/>
          <w:iCs/>
        </w:rPr>
        <w:t xml:space="preserve"> license. The images are listed as having a </w:t>
      </w:r>
      <w:hyperlink r:id="rId35" w:history="1">
        <w:r>
          <w:rPr>
            <w:rFonts w:eastAsia="Calibri" w:cs="Arial"/>
            <w:i/>
            <w:iCs/>
            <w:color w:val="0563C1"/>
            <w:u w:val="single"/>
          </w:rPr>
          <w:t>CC BY 2.0</w:t>
        </w:r>
      </w:hyperlink>
      <w:r>
        <w:rPr>
          <w:rFonts w:eastAsia="Calibri" w:cs="Arial"/>
          <w:i/>
          <w:iCs/>
        </w:rPr>
        <w:t xml:space="preserve"> license. </w:t>
      </w:r>
      <w:r>
        <w:rPr>
          <w:rFonts w:eastAsia="Calibri" w:cs="Arial"/>
          <w:b/>
          <w:bCs/>
          <w:i/>
          <w:iCs/>
        </w:rPr>
        <w:t>Note:</w:t>
      </w:r>
      <w:r>
        <w:rPr>
          <w:rFonts w:eastAsia="Calibri" w:cs="Arial"/>
          <w:i/>
          <w:iCs/>
        </w:rPr>
        <w:t xml:space="preserve"> while we tried to identify images that are licensed under a Creative Commons Attribution license, we make no representations or warranties regarding the license status of each </w:t>
      </w:r>
      <w:proofErr w:type="gramStart"/>
      <w:r>
        <w:rPr>
          <w:rFonts w:eastAsia="Calibri" w:cs="Arial"/>
          <w:i/>
          <w:iCs/>
        </w:rPr>
        <w:t>image</w:t>
      </w:r>
      <w:proofErr w:type="gramEnd"/>
      <w:r>
        <w:rPr>
          <w:rFonts w:eastAsia="Calibri" w:cs="Arial"/>
          <w:i/>
          <w:iCs/>
        </w:rPr>
        <w:t xml:space="preserve"> and you should verify the license for each image yourself.</w:t>
      </w:r>
    </w:p>
    <w:p w14:paraId="313F5DB0" w14:textId="1769F06A" w:rsidR="000C6CB6" w:rsidRDefault="000C6CB6" w:rsidP="004C21E7">
      <w:pPr>
        <w:rPr>
          <w:rFonts w:eastAsia="Calibri" w:cs="Arial"/>
          <w:i/>
          <w:iCs/>
        </w:rPr>
      </w:pPr>
    </w:p>
    <w:p w14:paraId="72E0580F" w14:textId="77777777" w:rsidR="000C6CB6" w:rsidRPr="00762A56" w:rsidRDefault="000C6CB6" w:rsidP="000C6CB6">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45" w:name="_Toc133523714"/>
      <w:r w:rsidRPr="00762A56">
        <w:rPr>
          <w:rFonts w:eastAsia="MS Mincho" w:cs="Arial"/>
          <w:bCs/>
          <w:sz w:val="26"/>
          <w:szCs w:val="28"/>
          <w:lang w:val="en-GB" w:eastAsia="ja-JP"/>
        </w:rPr>
        <w:t>B</w:t>
      </w:r>
      <w:r>
        <w:rPr>
          <w:rFonts w:eastAsia="MS Mincho" w:cs="Arial"/>
          <w:bCs/>
          <w:sz w:val="26"/>
          <w:szCs w:val="28"/>
          <w:lang w:val="en-GB" w:eastAsia="ja-JP"/>
        </w:rPr>
        <w:t>.</w:t>
      </w:r>
      <w:r w:rsidRPr="00762A56">
        <w:rPr>
          <w:rFonts w:eastAsia="MS Mincho" w:cs="Arial"/>
          <w:bCs/>
          <w:sz w:val="26"/>
          <w:szCs w:val="28"/>
          <w:lang w:val="en-GB" w:eastAsia="ja-JP"/>
        </w:rPr>
        <w:t>3</w:t>
      </w:r>
      <w:r>
        <w:rPr>
          <w:rFonts w:eastAsia="MS Mincho" w:cs="Arial"/>
          <w:bCs/>
          <w:sz w:val="26"/>
          <w:szCs w:val="28"/>
          <w:lang w:val="en-GB" w:eastAsia="ja-JP"/>
        </w:rPr>
        <w:t xml:space="preserve"> Dataset </w:t>
      </w:r>
      <w:r w:rsidRPr="00762A56">
        <w:rPr>
          <w:rFonts w:eastAsia="MS Mincho" w:cs="Arial"/>
          <w:bCs/>
          <w:sz w:val="26"/>
          <w:szCs w:val="28"/>
          <w:lang w:val="en-GB" w:eastAsia="ja-JP"/>
        </w:rPr>
        <w:t>3</w:t>
      </w:r>
      <w:r>
        <w:rPr>
          <w:rFonts w:eastAsia="MS Mincho" w:cs="Arial"/>
          <w:bCs/>
          <w:sz w:val="26"/>
          <w:szCs w:val="28"/>
          <w:lang w:val="en-GB" w:eastAsia="ja-JP"/>
        </w:rPr>
        <w:t xml:space="preserve">: </w:t>
      </w:r>
      <w:r w:rsidRPr="00762A56">
        <w:rPr>
          <w:rFonts w:eastAsia="MS Mincho" w:cs="Arial"/>
          <w:bCs/>
          <w:sz w:val="26"/>
          <w:szCs w:val="28"/>
          <w:lang w:val="en-GB" w:eastAsia="ja-JP"/>
        </w:rPr>
        <w:t>SFU-HW-Object-v1</w:t>
      </w:r>
      <w:bookmarkEnd w:id="545"/>
    </w:p>
    <w:p w14:paraId="239F284B" w14:textId="0ED0FA52" w:rsidR="000C6CB6" w:rsidRPr="00762A56" w:rsidRDefault="000C6CB6" w:rsidP="001574BD">
      <w:pPr>
        <w:rPr>
          <w:rFonts w:eastAsia="SimSun"/>
          <w:lang w:eastAsia="zh-CN"/>
        </w:rPr>
      </w:pPr>
      <w:r w:rsidRPr="00762A56">
        <w:rPr>
          <w:rFonts w:eastAsia="SimSun"/>
          <w:lang w:eastAsia="zh-CN"/>
        </w:rPr>
        <w:t>SFU-HW-Object-v1 is a labeled video data with object labeled on raw video sequences. It has already be</w:t>
      </w:r>
      <w:r w:rsidR="00E22864">
        <w:rPr>
          <w:rFonts w:eastAsia="SimSun"/>
          <w:lang w:eastAsia="zh-CN"/>
        </w:rPr>
        <w:t>en</w:t>
      </w:r>
      <w:r w:rsidRPr="00762A56">
        <w:rPr>
          <w:rFonts w:eastAsia="SimSun"/>
          <w:lang w:eastAsia="zh-CN"/>
        </w:rPr>
        <w:t xml:space="preserve"> used for MPEG (HEVC). It can be used for compression and object detection simultaneously. The dataset is provided under the Creative Commons license BY 4.0 (CC BY 4.0). Videos and labels of this dataset can be found in the following links:</w:t>
      </w:r>
    </w:p>
    <w:p w14:paraId="50973891" w14:textId="2EE798BF" w:rsidR="00391111" w:rsidRPr="00B53397" w:rsidRDefault="00391111" w:rsidP="00391111">
      <w:r>
        <w:rPr>
          <w:rFonts w:eastAsia="SimSun" w:cs="Arial"/>
          <w:lang w:eastAsia="zh-CN"/>
        </w:rPr>
        <w:t xml:space="preserve">Video (source for FCVCM activity): </w:t>
      </w:r>
      <w:hyperlink r:id="rId36" w:history="1">
        <w:r w:rsidRPr="00B53397">
          <w:rPr>
            <w:rStyle w:val="Hyperlink"/>
          </w:rPr>
          <w:t>ftp://mpeg.org</w:t>
        </w:r>
      </w:hyperlink>
      <w:r w:rsidRPr="00B53397">
        <w:t xml:space="preserve"> (</w:t>
      </w:r>
      <w:r>
        <w:t>c</w:t>
      </w:r>
      <w:r w:rsidRPr="00B53397">
        <w:t>ontact Feature Compression for Video Coding for Machines chairs for login information)</w:t>
      </w:r>
    </w:p>
    <w:p w14:paraId="2BD98E01" w14:textId="01416340" w:rsidR="000C6CB6" w:rsidRDefault="000C6CB6" w:rsidP="001574BD">
      <w:pPr>
        <w:rPr>
          <w:rFonts w:eastAsia="SimSun" w:cs="Arial"/>
          <w:lang w:eastAsia="zh-CN"/>
        </w:rPr>
      </w:pPr>
      <w:r w:rsidRPr="00BE54B4">
        <w:rPr>
          <w:rFonts w:eastAsia="SimSun" w:cs="Arial"/>
          <w:lang w:eastAsia="zh-CN"/>
        </w:rPr>
        <w:t>Video</w:t>
      </w:r>
      <w:r w:rsidR="00391111">
        <w:rPr>
          <w:rFonts w:eastAsia="SimSun" w:cs="Arial"/>
          <w:lang w:eastAsia="zh-CN"/>
        </w:rPr>
        <w:t xml:space="preserve"> (original source)</w:t>
      </w:r>
      <w:r w:rsidRPr="00BE54B4">
        <w:rPr>
          <w:rFonts w:eastAsia="SimSun" w:cs="Arial"/>
          <w:lang w:eastAsia="zh-CN"/>
        </w:rPr>
        <w:t xml:space="preserve">: </w:t>
      </w:r>
      <w:hyperlink r:id="rId37" w:history="1">
        <w:r w:rsidR="007B19B5" w:rsidRPr="00A44242">
          <w:rPr>
            <w:rStyle w:val="Hyperlink"/>
            <w:rFonts w:eastAsia="SimSun" w:cs="Arial"/>
            <w:lang w:eastAsia="zh-CN"/>
          </w:rPr>
          <w:t>ftp://hevc@mpeg.tnt.uni-hannover.de/testsequences/</w:t>
        </w:r>
      </w:hyperlink>
    </w:p>
    <w:p w14:paraId="11FE0E0B" w14:textId="55A1C8D1" w:rsidR="007B19B5" w:rsidRPr="00BE54B4" w:rsidRDefault="007B19B5" w:rsidP="001574BD">
      <w:pPr>
        <w:rPr>
          <w:rFonts w:eastAsia="SimSun" w:cs="Arial"/>
          <w:lang w:eastAsia="zh-CN"/>
        </w:rPr>
      </w:pPr>
    </w:p>
    <w:p w14:paraId="54297E26" w14:textId="554DD0B8" w:rsidR="000C6CB6" w:rsidRDefault="000C6CB6" w:rsidP="001574BD">
      <w:pPr>
        <w:rPr>
          <w:rFonts w:eastAsia="SimSun" w:cs="Arial"/>
          <w:lang w:eastAsia="zh-CN"/>
        </w:rPr>
      </w:pPr>
      <w:r w:rsidRPr="00BE54B4">
        <w:rPr>
          <w:rFonts w:eastAsia="SimSun" w:cs="Arial"/>
          <w:lang w:eastAsia="zh-CN"/>
        </w:rPr>
        <w:t xml:space="preserve">Label: </w:t>
      </w:r>
      <w:hyperlink r:id="rId38" w:history="1">
        <w:r w:rsidR="007B19B5" w:rsidRPr="00A44242">
          <w:rPr>
            <w:rStyle w:val="Hyperlink"/>
            <w:rFonts w:eastAsia="SimSun" w:cs="Arial"/>
            <w:lang w:eastAsia="zh-CN"/>
          </w:rPr>
          <w:t>https://dx.doi.org/10.25314/7d8efc0a-3943-4738-b7a5-72badb04d765</w:t>
        </w:r>
      </w:hyperlink>
    </w:p>
    <w:p w14:paraId="3FB48111" w14:textId="7C004651" w:rsidR="007B19B5" w:rsidRDefault="007B19B5" w:rsidP="001574BD">
      <w:pPr>
        <w:rPr>
          <w:rFonts w:eastAsia="SimSun" w:cs="Arial"/>
          <w:lang w:eastAsia="zh-CN"/>
        </w:rPr>
      </w:pPr>
    </w:p>
    <w:p w14:paraId="31968857" w14:textId="643AF2BA" w:rsidR="00E22864" w:rsidRDefault="00E22864" w:rsidP="001574BD">
      <w:pPr>
        <w:rPr>
          <w:rFonts w:eastAsia="SimSun" w:cs="Arial"/>
          <w:lang w:eastAsia="zh-CN"/>
        </w:rPr>
      </w:pPr>
      <w:r>
        <w:rPr>
          <w:rFonts w:eastAsia="SimSun" w:cs="Arial"/>
          <w:lang w:eastAsia="zh-CN"/>
        </w:rPr>
        <w:t>Clips (specific coded frame range) of each video are used, as follows:</w:t>
      </w:r>
    </w:p>
    <w:p w14:paraId="25774060" w14:textId="6AED760B" w:rsidR="00E22864" w:rsidRDefault="00E22864" w:rsidP="001574BD">
      <w:pPr>
        <w:rPr>
          <w:rFonts w:eastAsia="SimSun" w:cs="Arial"/>
          <w:lang w:eastAsia="zh-CN"/>
        </w:rPr>
      </w:pPr>
    </w:p>
    <w:p w14:paraId="686CC35C" w14:textId="77777777" w:rsidR="00E22864" w:rsidRPr="001E23B5" w:rsidRDefault="00E22864" w:rsidP="00E22864">
      <w:pPr>
        <w:keepNext/>
        <w:rPr>
          <w:lang w:val="en-GB"/>
        </w:rPr>
      </w:pPr>
      <w:r w:rsidRPr="001E23B5">
        <w:rPr>
          <w:b/>
          <w:lang w:val="en-GB"/>
        </w:rPr>
        <w:lastRenderedPageBreak/>
        <w:t>Class A:</w:t>
      </w:r>
      <w:r w:rsidRPr="001E23B5">
        <w:rPr>
          <w:lang w:val="en-GB"/>
        </w:rPr>
        <w:t xml:space="preserve"> Size 2560x1600</w:t>
      </w:r>
      <w:r>
        <w:rPr>
          <w:lang w:val="en-GB"/>
        </w:rPr>
        <w:t>p</w:t>
      </w:r>
      <w:r w:rsidRPr="001E23B5">
        <w:rPr>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707"/>
        <w:gridCol w:w="1150"/>
        <w:gridCol w:w="1339"/>
        <w:gridCol w:w="1560"/>
      </w:tblGrid>
      <w:tr w:rsidR="00023106" w:rsidRPr="00D015C0" w14:paraId="7A981B25" w14:textId="77777777" w:rsidTr="00D015C0">
        <w:trPr>
          <w:jc w:val="center"/>
        </w:trPr>
        <w:tc>
          <w:tcPr>
            <w:tcW w:w="1271" w:type="dxa"/>
          </w:tcPr>
          <w:p w14:paraId="34204B27" w14:textId="77777777" w:rsidR="00023106" w:rsidRPr="00D015C0" w:rsidRDefault="00023106" w:rsidP="007305D9">
            <w:pPr>
              <w:keepNext/>
              <w:rPr>
                <w:b/>
                <w:bCs/>
                <w:lang w:val="en-GB"/>
              </w:rPr>
            </w:pPr>
            <w:r w:rsidRPr="00D015C0">
              <w:rPr>
                <w:b/>
                <w:bCs/>
                <w:lang w:val="en-GB"/>
              </w:rPr>
              <w:t>Name</w:t>
            </w:r>
          </w:p>
        </w:tc>
        <w:tc>
          <w:tcPr>
            <w:tcW w:w="1707" w:type="dxa"/>
          </w:tcPr>
          <w:p w14:paraId="55EFDBF3" w14:textId="77777777" w:rsidR="00023106" w:rsidRPr="00D015C0" w:rsidRDefault="00023106" w:rsidP="007305D9">
            <w:pPr>
              <w:keepNext/>
              <w:rPr>
                <w:b/>
                <w:bCs/>
                <w:lang w:val="en-GB"/>
              </w:rPr>
            </w:pPr>
            <w:r w:rsidRPr="00D015C0">
              <w:rPr>
                <w:b/>
                <w:bCs/>
                <w:lang w:val="en-GB"/>
              </w:rPr>
              <w:t>Original size, framerate</w:t>
            </w:r>
          </w:p>
        </w:tc>
        <w:tc>
          <w:tcPr>
            <w:tcW w:w="1150" w:type="dxa"/>
          </w:tcPr>
          <w:p w14:paraId="6DD5EFBD" w14:textId="77777777" w:rsidR="00023106" w:rsidRPr="00D015C0" w:rsidRDefault="00023106" w:rsidP="007305D9">
            <w:pPr>
              <w:keepNext/>
              <w:rPr>
                <w:b/>
                <w:bCs/>
                <w:lang w:val="en-GB"/>
              </w:rPr>
            </w:pPr>
            <w:r w:rsidRPr="00D015C0">
              <w:rPr>
                <w:b/>
                <w:bCs/>
                <w:lang w:val="en-GB"/>
              </w:rPr>
              <w:t>Duration</w:t>
            </w:r>
          </w:p>
        </w:tc>
        <w:tc>
          <w:tcPr>
            <w:tcW w:w="1339" w:type="dxa"/>
          </w:tcPr>
          <w:p w14:paraId="435B062B" w14:textId="77777777" w:rsidR="00023106" w:rsidRPr="00D015C0" w:rsidRDefault="00023106" w:rsidP="007305D9">
            <w:pPr>
              <w:keepNext/>
              <w:rPr>
                <w:b/>
                <w:bCs/>
                <w:lang w:val="en-GB"/>
              </w:rPr>
            </w:pPr>
            <w:r w:rsidRPr="00D015C0">
              <w:rPr>
                <w:b/>
                <w:bCs/>
                <w:lang w:val="en-GB"/>
              </w:rPr>
              <w:t>Used frames</w:t>
            </w:r>
          </w:p>
        </w:tc>
        <w:tc>
          <w:tcPr>
            <w:tcW w:w="1560" w:type="dxa"/>
          </w:tcPr>
          <w:p w14:paraId="160877AA" w14:textId="77777777" w:rsidR="00023106" w:rsidRPr="00D015C0" w:rsidRDefault="00023106" w:rsidP="007305D9">
            <w:pPr>
              <w:keepNext/>
              <w:rPr>
                <w:b/>
                <w:bCs/>
                <w:lang w:val="en-GB"/>
              </w:rPr>
            </w:pPr>
            <w:r w:rsidRPr="00D015C0">
              <w:rPr>
                <w:b/>
                <w:bCs/>
                <w:lang w:val="en-GB"/>
              </w:rPr>
              <w:t>Cropped area position</w:t>
            </w:r>
          </w:p>
        </w:tc>
      </w:tr>
      <w:tr w:rsidR="00023106" w:rsidRPr="001E23B5" w14:paraId="3CA7C617" w14:textId="77777777" w:rsidTr="00D015C0">
        <w:trPr>
          <w:jc w:val="center"/>
        </w:trPr>
        <w:tc>
          <w:tcPr>
            <w:tcW w:w="1271" w:type="dxa"/>
          </w:tcPr>
          <w:p w14:paraId="60C9C12D" w14:textId="77777777" w:rsidR="00023106" w:rsidRPr="001E23B5" w:rsidRDefault="00023106" w:rsidP="007305D9">
            <w:pPr>
              <w:keepNext/>
              <w:rPr>
                <w:lang w:val="en-GB"/>
              </w:rPr>
            </w:pPr>
            <w:r w:rsidRPr="001E23B5">
              <w:rPr>
                <w:lang w:val="en-GB"/>
              </w:rPr>
              <w:t>Traffic</w:t>
            </w:r>
          </w:p>
        </w:tc>
        <w:tc>
          <w:tcPr>
            <w:tcW w:w="1707" w:type="dxa"/>
          </w:tcPr>
          <w:p w14:paraId="3704C97E" w14:textId="77777777" w:rsidR="00023106" w:rsidRPr="001E23B5" w:rsidRDefault="00023106" w:rsidP="007305D9">
            <w:pPr>
              <w:keepNext/>
              <w:rPr>
                <w:lang w:val="en-GB"/>
              </w:rPr>
            </w:pPr>
            <w:r>
              <w:rPr>
                <w:lang w:val="en-GB"/>
              </w:rPr>
              <w:t>2560</w:t>
            </w:r>
            <w:r w:rsidRPr="001E23B5">
              <w:rPr>
                <w:lang w:val="en-GB"/>
              </w:rPr>
              <w:t>x</w:t>
            </w:r>
            <w:r>
              <w:rPr>
                <w:lang w:val="en-GB"/>
              </w:rPr>
              <w:t>1600</w:t>
            </w:r>
            <w:r w:rsidRPr="001E23B5">
              <w:rPr>
                <w:lang w:val="en-GB"/>
              </w:rPr>
              <w:t>p 30 fps</w:t>
            </w:r>
          </w:p>
        </w:tc>
        <w:tc>
          <w:tcPr>
            <w:tcW w:w="1150" w:type="dxa"/>
          </w:tcPr>
          <w:p w14:paraId="4DB2C110" w14:textId="77777777" w:rsidR="00023106" w:rsidRPr="001E23B5" w:rsidRDefault="00023106" w:rsidP="007305D9">
            <w:pPr>
              <w:keepNext/>
              <w:rPr>
                <w:lang w:val="en-GB"/>
              </w:rPr>
            </w:pPr>
            <w:r w:rsidRPr="001E23B5">
              <w:rPr>
                <w:lang w:val="en-GB"/>
              </w:rPr>
              <w:t>5s</w:t>
            </w:r>
          </w:p>
        </w:tc>
        <w:tc>
          <w:tcPr>
            <w:tcW w:w="1339" w:type="dxa"/>
          </w:tcPr>
          <w:p w14:paraId="5DA557EE" w14:textId="77777777" w:rsidR="00023106" w:rsidRPr="001E23B5" w:rsidRDefault="00023106" w:rsidP="007305D9">
            <w:pPr>
              <w:keepNext/>
              <w:rPr>
                <w:lang w:val="en-GB"/>
              </w:rPr>
            </w:pPr>
            <w:r w:rsidRPr="001E23B5">
              <w:rPr>
                <w:lang w:val="en-GB"/>
              </w:rPr>
              <w:t>117 to 149</w:t>
            </w:r>
          </w:p>
        </w:tc>
        <w:tc>
          <w:tcPr>
            <w:tcW w:w="1560" w:type="dxa"/>
          </w:tcPr>
          <w:p w14:paraId="2B2B2C7D" w14:textId="77777777" w:rsidR="00023106" w:rsidRPr="001E23B5" w:rsidRDefault="00023106" w:rsidP="00D015C0">
            <w:pPr>
              <w:keepNext/>
              <w:jc w:val="left"/>
              <w:rPr>
                <w:lang w:val="en-GB"/>
              </w:rPr>
            </w:pPr>
            <w:r w:rsidRPr="001E23B5">
              <w:rPr>
                <w:lang w:val="en-GB"/>
              </w:rPr>
              <w:t xml:space="preserve">Line 80, </w:t>
            </w:r>
            <w:r w:rsidRPr="001E23B5">
              <w:rPr>
                <w:lang w:val="en-GB"/>
              </w:rPr>
              <w:br/>
              <w:t>Column 1200</w:t>
            </w:r>
          </w:p>
        </w:tc>
      </w:tr>
    </w:tbl>
    <w:p w14:paraId="0B6723CB" w14:textId="77777777" w:rsidR="00E22864" w:rsidRPr="001E23B5" w:rsidRDefault="00E22864" w:rsidP="00E22864">
      <w:pPr>
        <w:rPr>
          <w:lang w:val="en-GB"/>
        </w:rPr>
      </w:pPr>
    </w:p>
    <w:p w14:paraId="0ED4E882" w14:textId="77777777" w:rsidR="00E22864" w:rsidRPr="001E23B5" w:rsidRDefault="00E22864" w:rsidP="00E22864">
      <w:pPr>
        <w:keepNext/>
        <w:rPr>
          <w:lang w:val="en-GB"/>
        </w:rPr>
      </w:pPr>
      <w:r w:rsidRPr="001E23B5">
        <w:rPr>
          <w:b/>
          <w:lang w:val="en-GB"/>
        </w:rPr>
        <w:t xml:space="preserve">Class B: </w:t>
      </w:r>
      <w:r w:rsidRPr="001E23B5">
        <w:rPr>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44"/>
        <w:gridCol w:w="1150"/>
        <w:gridCol w:w="1567"/>
      </w:tblGrid>
      <w:tr w:rsidR="00023106" w:rsidRPr="00D015C0" w14:paraId="07F7E824" w14:textId="77777777" w:rsidTr="00D015C0">
        <w:trPr>
          <w:jc w:val="center"/>
        </w:trPr>
        <w:tc>
          <w:tcPr>
            <w:tcW w:w="1776" w:type="dxa"/>
          </w:tcPr>
          <w:p w14:paraId="29BCC1F4" w14:textId="77777777" w:rsidR="00023106" w:rsidRPr="00D015C0" w:rsidRDefault="00023106" w:rsidP="007305D9">
            <w:pPr>
              <w:rPr>
                <w:b/>
                <w:bCs/>
                <w:lang w:val="en-GB"/>
              </w:rPr>
            </w:pPr>
            <w:r w:rsidRPr="00D015C0">
              <w:rPr>
                <w:b/>
                <w:bCs/>
                <w:lang w:val="en-GB"/>
              </w:rPr>
              <w:t>Name</w:t>
            </w:r>
          </w:p>
        </w:tc>
        <w:tc>
          <w:tcPr>
            <w:tcW w:w="544" w:type="dxa"/>
          </w:tcPr>
          <w:p w14:paraId="49696430" w14:textId="77777777" w:rsidR="00023106" w:rsidRPr="00D015C0" w:rsidRDefault="00023106" w:rsidP="007305D9">
            <w:pPr>
              <w:rPr>
                <w:b/>
                <w:bCs/>
                <w:lang w:val="en-GB"/>
              </w:rPr>
            </w:pPr>
            <w:r w:rsidRPr="00D015C0">
              <w:rPr>
                <w:b/>
                <w:bCs/>
                <w:lang w:val="en-GB"/>
              </w:rPr>
              <w:t>fps</w:t>
            </w:r>
          </w:p>
        </w:tc>
        <w:tc>
          <w:tcPr>
            <w:tcW w:w="1070" w:type="dxa"/>
          </w:tcPr>
          <w:p w14:paraId="6B356844" w14:textId="77777777" w:rsidR="00023106" w:rsidRPr="00D015C0" w:rsidRDefault="00023106" w:rsidP="007305D9">
            <w:pPr>
              <w:rPr>
                <w:b/>
                <w:bCs/>
                <w:lang w:val="en-GB"/>
              </w:rPr>
            </w:pPr>
            <w:r w:rsidRPr="00D015C0">
              <w:rPr>
                <w:b/>
                <w:bCs/>
                <w:lang w:val="en-GB"/>
              </w:rPr>
              <w:t>Duration</w:t>
            </w:r>
          </w:p>
        </w:tc>
        <w:tc>
          <w:tcPr>
            <w:tcW w:w="1567" w:type="dxa"/>
          </w:tcPr>
          <w:p w14:paraId="7AEDE8F1" w14:textId="77777777" w:rsidR="00023106" w:rsidRPr="00D015C0" w:rsidRDefault="00023106" w:rsidP="007305D9">
            <w:pPr>
              <w:rPr>
                <w:b/>
                <w:bCs/>
                <w:lang w:val="en-GB"/>
              </w:rPr>
            </w:pPr>
            <w:r w:rsidRPr="00D015C0">
              <w:rPr>
                <w:b/>
                <w:bCs/>
                <w:lang w:val="en-GB"/>
              </w:rPr>
              <w:t>Used frames</w:t>
            </w:r>
          </w:p>
        </w:tc>
      </w:tr>
      <w:tr w:rsidR="00023106" w:rsidRPr="001E23B5" w14:paraId="2DFAF537" w14:textId="77777777" w:rsidTr="00D015C0">
        <w:trPr>
          <w:jc w:val="center"/>
        </w:trPr>
        <w:tc>
          <w:tcPr>
            <w:tcW w:w="1776" w:type="dxa"/>
          </w:tcPr>
          <w:p w14:paraId="7DCDB4CD" w14:textId="77777777" w:rsidR="00023106" w:rsidRPr="001E23B5" w:rsidRDefault="00023106" w:rsidP="007305D9">
            <w:pPr>
              <w:rPr>
                <w:lang w:val="en-GB"/>
              </w:rPr>
            </w:pPr>
            <w:r w:rsidRPr="001E23B5">
              <w:rPr>
                <w:lang w:val="en-GB"/>
              </w:rPr>
              <w:t>Kimono</w:t>
            </w:r>
          </w:p>
        </w:tc>
        <w:tc>
          <w:tcPr>
            <w:tcW w:w="544" w:type="dxa"/>
          </w:tcPr>
          <w:p w14:paraId="579E17A7" w14:textId="77777777" w:rsidR="00023106" w:rsidRPr="001E23B5" w:rsidRDefault="00023106" w:rsidP="007305D9">
            <w:pPr>
              <w:rPr>
                <w:lang w:val="en-GB"/>
              </w:rPr>
            </w:pPr>
            <w:r w:rsidRPr="001E23B5">
              <w:rPr>
                <w:lang w:val="en-GB"/>
              </w:rPr>
              <w:t>24</w:t>
            </w:r>
          </w:p>
        </w:tc>
        <w:tc>
          <w:tcPr>
            <w:tcW w:w="1070" w:type="dxa"/>
          </w:tcPr>
          <w:p w14:paraId="66FE532F" w14:textId="77777777" w:rsidR="00023106" w:rsidRPr="001E23B5" w:rsidRDefault="00023106" w:rsidP="007305D9">
            <w:pPr>
              <w:rPr>
                <w:lang w:val="en-GB"/>
              </w:rPr>
            </w:pPr>
            <w:r w:rsidRPr="001E23B5">
              <w:rPr>
                <w:lang w:val="en-GB"/>
              </w:rPr>
              <w:t>10s</w:t>
            </w:r>
          </w:p>
        </w:tc>
        <w:tc>
          <w:tcPr>
            <w:tcW w:w="1567" w:type="dxa"/>
          </w:tcPr>
          <w:p w14:paraId="45CA1308" w14:textId="77777777" w:rsidR="00023106" w:rsidRPr="001E23B5" w:rsidRDefault="00023106" w:rsidP="00391111">
            <w:pPr>
              <w:jc w:val="left"/>
              <w:rPr>
                <w:lang w:val="en-GB"/>
              </w:rPr>
            </w:pPr>
            <w:r w:rsidRPr="001E23B5">
              <w:rPr>
                <w:lang w:val="en-GB"/>
              </w:rPr>
              <w:t>207 to 239</w:t>
            </w:r>
          </w:p>
        </w:tc>
      </w:tr>
      <w:tr w:rsidR="00023106" w:rsidRPr="001E23B5" w14:paraId="13FAD6F9" w14:textId="77777777" w:rsidTr="00D015C0">
        <w:trPr>
          <w:jc w:val="center"/>
        </w:trPr>
        <w:tc>
          <w:tcPr>
            <w:tcW w:w="1776" w:type="dxa"/>
          </w:tcPr>
          <w:p w14:paraId="3D031ACB" w14:textId="77777777" w:rsidR="00023106" w:rsidRPr="001E23B5" w:rsidRDefault="00023106" w:rsidP="007305D9">
            <w:pPr>
              <w:rPr>
                <w:lang w:val="en-GB"/>
              </w:rPr>
            </w:pPr>
            <w:proofErr w:type="spellStart"/>
            <w:r w:rsidRPr="001E23B5">
              <w:rPr>
                <w:lang w:val="en-GB"/>
              </w:rPr>
              <w:t>ParkScene</w:t>
            </w:r>
            <w:proofErr w:type="spellEnd"/>
          </w:p>
        </w:tc>
        <w:tc>
          <w:tcPr>
            <w:tcW w:w="544" w:type="dxa"/>
          </w:tcPr>
          <w:p w14:paraId="3B27A8C0" w14:textId="77777777" w:rsidR="00023106" w:rsidRPr="001E23B5" w:rsidRDefault="00023106" w:rsidP="007305D9">
            <w:pPr>
              <w:rPr>
                <w:lang w:val="en-GB"/>
              </w:rPr>
            </w:pPr>
            <w:r w:rsidRPr="001E23B5">
              <w:rPr>
                <w:lang w:val="en-GB"/>
              </w:rPr>
              <w:t>24</w:t>
            </w:r>
          </w:p>
        </w:tc>
        <w:tc>
          <w:tcPr>
            <w:tcW w:w="1070" w:type="dxa"/>
          </w:tcPr>
          <w:p w14:paraId="7B81A0C4" w14:textId="77777777" w:rsidR="00023106" w:rsidRPr="001E23B5" w:rsidRDefault="00023106" w:rsidP="007305D9">
            <w:pPr>
              <w:rPr>
                <w:lang w:val="en-GB"/>
              </w:rPr>
            </w:pPr>
            <w:r w:rsidRPr="001E23B5">
              <w:rPr>
                <w:lang w:val="en-GB"/>
              </w:rPr>
              <w:t>10s</w:t>
            </w:r>
          </w:p>
        </w:tc>
        <w:tc>
          <w:tcPr>
            <w:tcW w:w="1567" w:type="dxa"/>
          </w:tcPr>
          <w:p w14:paraId="3701894C" w14:textId="77777777" w:rsidR="00023106" w:rsidRPr="001E23B5" w:rsidRDefault="00023106" w:rsidP="00391111">
            <w:pPr>
              <w:jc w:val="left"/>
              <w:rPr>
                <w:lang w:val="en-GB"/>
              </w:rPr>
            </w:pPr>
            <w:r w:rsidRPr="001E23B5">
              <w:rPr>
                <w:lang w:val="en-GB"/>
              </w:rPr>
              <w:t>207 to 239</w:t>
            </w:r>
          </w:p>
        </w:tc>
      </w:tr>
      <w:tr w:rsidR="00023106" w:rsidRPr="001E23B5" w14:paraId="35F5EF36" w14:textId="77777777" w:rsidTr="00D015C0">
        <w:trPr>
          <w:jc w:val="center"/>
        </w:trPr>
        <w:tc>
          <w:tcPr>
            <w:tcW w:w="1776" w:type="dxa"/>
          </w:tcPr>
          <w:p w14:paraId="720B8783" w14:textId="77777777" w:rsidR="00023106" w:rsidRPr="001E23B5" w:rsidRDefault="00023106" w:rsidP="007305D9">
            <w:pPr>
              <w:rPr>
                <w:lang w:val="en-GB"/>
              </w:rPr>
            </w:pPr>
            <w:r w:rsidRPr="001E23B5">
              <w:rPr>
                <w:lang w:val="en-GB"/>
              </w:rPr>
              <w:t>Cactus</w:t>
            </w:r>
          </w:p>
        </w:tc>
        <w:tc>
          <w:tcPr>
            <w:tcW w:w="544" w:type="dxa"/>
          </w:tcPr>
          <w:p w14:paraId="3F5A9F4E" w14:textId="77777777" w:rsidR="00023106" w:rsidRPr="001E23B5" w:rsidRDefault="00023106" w:rsidP="007305D9">
            <w:pPr>
              <w:rPr>
                <w:lang w:val="en-GB"/>
              </w:rPr>
            </w:pPr>
            <w:r w:rsidRPr="001E23B5">
              <w:rPr>
                <w:lang w:val="en-GB"/>
              </w:rPr>
              <w:t>50</w:t>
            </w:r>
          </w:p>
        </w:tc>
        <w:tc>
          <w:tcPr>
            <w:tcW w:w="1070" w:type="dxa"/>
          </w:tcPr>
          <w:p w14:paraId="129E50C6" w14:textId="77777777" w:rsidR="00023106" w:rsidRPr="001E23B5" w:rsidRDefault="00023106" w:rsidP="007305D9">
            <w:pPr>
              <w:rPr>
                <w:lang w:val="en-GB"/>
              </w:rPr>
            </w:pPr>
            <w:r w:rsidRPr="001E23B5">
              <w:rPr>
                <w:lang w:val="en-GB"/>
              </w:rPr>
              <w:t>10s</w:t>
            </w:r>
          </w:p>
        </w:tc>
        <w:tc>
          <w:tcPr>
            <w:tcW w:w="1567" w:type="dxa"/>
          </w:tcPr>
          <w:p w14:paraId="5E8D82CF" w14:textId="77777777" w:rsidR="00023106" w:rsidRPr="001E23B5" w:rsidRDefault="00023106" w:rsidP="00391111">
            <w:pPr>
              <w:jc w:val="left"/>
              <w:rPr>
                <w:lang w:val="en-GB"/>
              </w:rPr>
            </w:pPr>
            <w:r w:rsidRPr="001E23B5">
              <w:rPr>
                <w:lang w:val="en-GB"/>
              </w:rPr>
              <w:t>403 to 499</w:t>
            </w:r>
          </w:p>
        </w:tc>
      </w:tr>
      <w:tr w:rsidR="00023106" w:rsidRPr="001E23B5" w14:paraId="1A2B5997" w14:textId="77777777" w:rsidTr="00D015C0">
        <w:trPr>
          <w:jc w:val="center"/>
        </w:trPr>
        <w:tc>
          <w:tcPr>
            <w:tcW w:w="1776" w:type="dxa"/>
          </w:tcPr>
          <w:p w14:paraId="4F58FF2C" w14:textId="77777777" w:rsidR="00023106" w:rsidRPr="001E23B5" w:rsidRDefault="00023106" w:rsidP="007305D9">
            <w:pPr>
              <w:rPr>
                <w:lang w:val="en-GB"/>
              </w:rPr>
            </w:pPr>
            <w:proofErr w:type="spellStart"/>
            <w:r w:rsidRPr="001E23B5">
              <w:rPr>
                <w:lang w:val="en-GB"/>
              </w:rPr>
              <w:t>BasketballDrive</w:t>
            </w:r>
            <w:proofErr w:type="spellEnd"/>
            <w:r w:rsidRPr="001E23B5">
              <w:rPr>
                <w:lang w:val="en-GB"/>
              </w:rPr>
              <w:t xml:space="preserve"> </w:t>
            </w:r>
          </w:p>
        </w:tc>
        <w:tc>
          <w:tcPr>
            <w:tcW w:w="544" w:type="dxa"/>
          </w:tcPr>
          <w:p w14:paraId="2442290E" w14:textId="77777777" w:rsidR="00023106" w:rsidRPr="001E23B5" w:rsidRDefault="00023106" w:rsidP="007305D9">
            <w:pPr>
              <w:rPr>
                <w:lang w:val="en-GB"/>
              </w:rPr>
            </w:pPr>
            <w:r w:rsidRPr="001E23B5">
              <w:rPr>
                <w:lang w:val="en-GB"/>
              </w:rPr>
              <w:t>50</w:t>
            </w:r>
          </w:p>
        </w:tc>
        <w:tc>
          <w:tcPr>
            <w:tcW w:w="1070" w:type="dxa"/>
          </w:tcPr>
          <w:p w14:paraId="192DD169" w14:textId="77777777" w:rsidR="00023106" w:rsidRPr="001E23B5" w:rsidRDefault="00023106" w:rsidP="007305D9">
            <w:pPr>
              <w:rPr>
                <w:lang w:val="en-GB"/>
              </w:rPr>
            </w:pPr>
            <w:r w:rsidRPr="001E23B5">
              <w:rPr>
                <w:lang w:val="en-GB"/>
              </w:rPr>
              <w:t>10s</w:t>
            </w:r>
          </w:p>
        </w:tc>
        <w:tc>
          <w:tcPr>
            <w:tcW w:w="1567" w:type="dxa"/>
          </w:tcPr>
          <w:p w14:paraId="0DC75C06" w14:textId="77777777" w:rsidR="00023106" w:rsidRPr="001E23B5" w:rsidRDefault="00023106" w:rsidP="00391111">
            <w:pPr>
              <w:jc w:val="left"/>
              <w:rPr>
                <w:lang w:val="en-GB"/>
              </w:rPr>
            </w:pPr>
            <w:r w:rsidRPr="001E23B5">
              <w:rPr>
                <w:lang w:val="en-GB"/>
              </w:rPr>
              <w:t>471 to 599</w:t>
            </w:r>
          </w:p>
        </w:tc>
      </w:tr>
      <w:tr w:rsidR="00023106" w:rsidRPr="001E23B5" w14:paraId="01AB9297" w14:textId="77777777" w:rsidTr="00D015C0">
        <w:trPr>
          <w:jc w:val="center"/>
        </w:trPr>
        <w:tc>
          <w:tcPr>
            <w:tcW w:w="1776" w:type="dxa"/>
          </w:tcPr>
          <w:p w14:paraId="2CB42A8E" w14:textId="77777777" w:rsidR="00023106" w:rsidRPr="001E23B5" w:rsidRDefault="00023106" w:rsidP="007305D9">
            <w:pPr>
              <w:rPr>
                <w:lang w:val="en-GB"/>
              </w:rPr>
            </w:pPr>
            <w:proofErr w:type="spellStart"/>
            <w:r w:rsidRPr="001E23B5">
              <w:rPr>
                <w:lang w:val="en-GB"/>
              </w:rPr>
              <w:t>BQTerrace</w:t>
            </w:r>
            <w:proofErr w:type="spellEnd"/>
          </w:p>
        </w:tc>
        <w:tc>
          <w:tcPr>
            <w:tcW w:w="544" w:type="dxa"/>
          </w:tcPr>
          <w:p w14:paraId="16D160F5" w14:textId="77777777" w:rsidR="00023106" w:rsidRPr="001E23B5" w:rsidRDefault="00023106" w:rsidP="007305D9">
            <w:pPr>
              <w:rPr>
                <w:lang w:val="en-GB"/>
              </w:rPr>
            </w:pPr>
            <w:r w:rsidRPr="001E23B5">
              <w:rPr>
                <w:lang w:val="en-GB"/>
              </w:rPr>
              <w:t>60</w:t>
            </w:r>
          </w:p>
        </w:tc>
        <w:tc>
          <w:tcPr>
            <w:tcW w:w="1070" w:type="dxa"/>
          </w:tcPr>
          <w:p w14:paraId="79814289" w14:textId="77777777" w:rsidR="00023106" w:rsidRPr="001E23B5" w:rsidRDefault="00023106" w:rsidP="007305D9">
            <w:pPr>
              <w:rPr>
                <w:lang w:val="en-GB"/>
              </w:rPr>
            </w:pPr>
            <w:r w:rsidRPr="001E23B5">
              <w:rPr>
                <w:lang w:val="en-GB"/>
              </w:rPr>
              <w:t>10s</w:t>
            </w:r>
          </w:p>
        </w:tc>
        <w:tc>
          <w:tcPr>
            <w:tcW w:w="1567" w:type="dxa"/>
          </w:tcPr>
          <w:p w14:paraId="6EE27010" w14:textId="77777777" w:rsidR="00023106" w:rsidRPr="001E23B5" w:rsidRDefault="00023106" w:rsidP="00391111">
            <w:pPr>
              <w:jc w:val="left"/>
              <w:rPr>
                <w:lang w:val="en-GB"/>
              </w:rPr>
            </w:pPr>
            <w:r w:rsidRPr="001E23B5">
              <w:rPr>
                <w:lang w:val="en-GB"/>
              </w:rPr>
              <w:t>403 to 499</w:t>
            </w:r>
          </w:p>
        </w:tc>
      </w:tr>
    </w:tbl>
    <w:p w14:paraId="2E234CF3" w14:textId="77777777" w:rsidR="00E22864" w:rsidRPr="001E23B5" w:rsidRDefault="00E22864" w:rsidP="00E22864">
      <w:pPr>
        <w:rPr>
          <w:lang w:val="en-GB"/>
        </w:rPr>
      </w:pPr>
    </w:p>
    <w:p w14:paraId="1B4BD28F" w14:textId="77777777" w:rsidR="00E22864" w:rsidRPr="001E23B5" w:rsidRDefault="00E22864" w:rsidP="00E22864">
      <w:pPr>
        <w:keepNext/>
        <w:rPr>
          <w:lang w:val="en-GB"/>
        </w:rPr>
      </w:pPr>
      <w:r w:rsidRPr="001E23B5">
        <w:rPr>
          <w:b/>
          <w:lang w:val="en-GB"/>
        </w:rPr>
        <w:t>Class C:</w:t>
      </w:r>
      <w:r w:rsidRPr="001E23B5">
        <w:rPr>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606"/>
        <w:gridCol w:w="1150"/>
        <w:gridCol w:w="1518"/>
      </w:tblGrid>
      <w:tr w:rsidR="00023106" w:rsidRPr="00D015C0" w14:paraId="661FFE34" w14:textId="77777777" w:rsidTr="00D015C0">
        <w:trPr>
          <w:jc w:val="center"/>
        </w:trPr>
        <w:tc>
          <w:tcPr>
            <w:tcW w:w="1683" w:type="dxa"/>
          </w:tcPr>
          <w:p w14:paraId="20E94485" w14:textId="77777777" w:rsidR="00023106" w:rsidRPr="00D015C0" w:rsidRDefault="00023106" w:rsidP="007305D9">
            <w:pPr>
              <w:rPr>
                <w:b/>
                <w:bCs/>
                <w:lang w:val="en-GB"/>
              </w:rPr>
            </w:pPr>
            <w:r w:rsidRPr="00D015C0">
              <w:rPr>
                <w:b/>
                <w:bCs/>
                <w:lang w:val="en-GB"/>
              </w:rPr>
              <w:t>Name</w:t>
            </w:r>
          </w:p>
        </w:tc>
        <w:tc>
          <w:tcPr>
            <w:tcW w:w="606" w:type="dxa"/>
          </w:tcPr>
          <w:p w14:paraId="2FF653EC" w14:textId="77777777" w:rsidR="00023106" w:rsidRPr="00D015C0" w:rsidRDefault="00023106" w:rsidP="007305D9">
            <w:pPr>
              <w:rPr>
                <w:b/>
                <w:bCs/>
                <w:lang w:val="en-GB"/>
              </w:rPr>
            </w:pPr>
            <w:r w:rsidRPr="00D015C0">
              <w:rPr>
                <w:b/>
                <w:bCs/>
                <w:lang w:val="en-GB"/>
              </w:rPr>
              <w:t>fps</w:t>
            </w:r>
          </w:p>
        </w:tc>
        <w:tc>
          <w:tcPr>
            <w:tcW w:w="1150" w:type="dxa"/>
          </w:tcPr>
          <w:p w14:paraId="17FE41A7" w14:textId="77777777" w:rsidR="00023106" w:rsidRPr="00D015C0" w:rsidRDefault="00023106" w:rsidP="007305D9">
            <w:pPr>
              <w:rPr>
                <w:b/>
                <w:bCs/>
                <w:lang w:val="en-GB"/>
              </w:rPr>
            </w:pPr>
            <w:r w:rsidRPr="00D015C0">
              <w:rPr>
                <w:b/>
                <w:bCs/>
                <w:lang w:val="en-GB"/>
              </w:rPr>
              <w:t>Duration</w:t>
            </w:r>
          </w:p>
        </w:tc>
        <w:tc>
          <w:tcPr>
            <w:tcW w:w="1518" w:type="dxa"/>
          </w:tcPr>
          <w:p w14:paraId="102970FF" w14:textId="77777777" w:rsidR="00023106" w:rsidRPr="00D015C0" w:rsidRDefault="00023106" w:rsidP="007305D9">
            <w:pPr>
              <w:rPr>
                <w:b/>
                <w:bCs/>
                <w:lang w:val="en-GB"/>
              </w:rPr>
            </w:pPr>
            <w:r w:rsidRPr="00D015C0">
              <w:rPr>
                <w:b/>
                <w:bCs/>
                <w:lang w:val="en-GB"/>
              </w:rPr>
              <w:t>Used frames</w:t>
            </w:r>
          </w:p>
        </w:tc>
      </w:tr>
      <w:tr w:rsidR="00023106" w:rsidRPr="001E23B5" w14:paraId="489C49A1" w14:textId="77777777" w:rsidTr="00D015C0">
        <w:trPr>
          <w:jc w:val="center"/>
        </w:trPr>
        <w:tc>
          <w:tcPr>
            <w:tcW w:w="1683" w:type="dxa"/>
          </w:tcPr>
          <w:p w14:paraId="52069535" w14:textId="77777777" w:rsidR="00023106" w:rsidRPr="001E23B5" w:rsidRDefault="00023106" w:rsidP="007305D9">
            <w:pPr>
              <w:rPr>
                <w:lang w:val="en-GB"/>
              </w:rPr>
            </w:pPr>
            <w:proofErr w:type="spellStart"/>
            <w:r w:rsidRPr="001E23B5">
              <w:rPr>
                <w:lang w:val="en-GB"/>
              </w:rPr>
              <w:t>BasketballDrill</w:t>
            </w:r>
            <w:proofErr w:type="spellEnd"/>
          </w:p>
        </w:tc>
        <w:tc>
          <w:tcPr>
            <w:tcW w:w="606" w:type="dxa"/>
          </w:tcPr>
          <w:p w14:paraId="6196F8FB" w14:textId="77777777" w:rsidR="00023106" w:rsidRPr="001E23B5" w:rsidRDefault="00023106" w:rsidP="007305D9">
            <w:pPr>
              <w:rPr>
                <w:lang w:val="en-GB"/>
              </w:rPr>
            </w:pPr>
            <w:r w:rsidRPr="001E23B5">
              <w:rPr>
                <w:lang w:val="en-GB"/>
              </w:rPr>
              <w:t>50</w:t>
            </w:r>
          </w:p>
        </w:tc>
        <w:tc>
          <w:tcPr>
            <w:tcW w:w="1150" w:type="dxa"/>
          </w:tcPr>
          <w:p w14:paraId="77DA9025" w14:textId="77777777" w:rsidR="00023106" w:rsidRPr="001E23B5" w:rsidRDefault="00023106" w:rsidP="007305D9">
            <w:pPr>
              <w:rPr>
                <w:lang w:val="en-GB"/>
              </w:rPr>
            </w:pPr>
            <w:r w:rsidRPr="001E23B5">
              <w:rPr>
                <w:lang w:val="en-GB"/>
              </w:rPr>
              <w:t>10s</w:t>
            </w:r>
          </w:p>
        </w:tc>
        <w:tc>
          <w:tcPr>
            <w:tcW w:w="1518" w:type="dxa"/>
          </w:tcPr>
          <w:p w14:paraId="16D8C8EA" w14:textId="77777777" w:rsidR="00023106" w:rsidRPr="001E23B5" w:rsidRDefault="00023106" w:rsidP="007305D9">
            <w:pPr>
              <w:rPr>
                <w:lang w:val="en-GB"/>
              </w:rPr>
            </w:pPr>
            <w:r w:rsidRPr="001E23B5">
              <w:rPr>
                <w:lang w:val="en-GB"/>
              </w:rPr>
              <w:t>471 to 599</w:t>
            </w:r>
          </w:p>
        </w:tc>
      </w:tr>
      <w:tr w:rsidR="00023106" w:rsidRPr="001E23B5" w14:paraId="14F9C331" w14:textId="77777777" w:rsidTr="00D015C0">
        <w:trPr>
          <w:jc w:val="center"/>
        </w:trPr>
        <w:tc>
          <w:tcPr>
            <w:tcW w:w="1683" w:type="dxa"/>
          </w:tcPr>
          <w:p w14:paraId="5119015C" w14:textId="77777777" w:rsidR="00023106" w:rsidRPr="001E23B5" w:rsidRDefault="00023106" w:rsidP="007305D9">
            <w:pPr>
              <w:rPr>
                <w:lang w:val="en-GB"/>
              </w:rPr>
            </w:pPr>
            <w:proofErr w:type="spellStart"/>
            <w:r w:rsidRPr="001E23B5">
              <w:rPr>
                <w:lang w:val="en-GB"/>
              </w:rPr>
              <w:t>BQMall</w:t>
            </w:r>
            <w:proofErr w:type="spellEnd"/>
          </w:p>
        </w:tc>
        <w:tc>
          <w:tcPr>
            <w:tcW w:w="606" w:type="dxa"/>
          </w:tcPr>
          <w:p w14:paraId="4755F984" w14:textId="77777777" w:rsidR="00023106" w:rsidRPr="001E23B5" w:rsidRDefault="00023106" w:rsidP="007305D9">
            <w:pPr>
              <w:rPr>
                <w:lang w:val="en-GB"/>
              </w:rPr>
            </w:pPr>
            <w:r w:rsidRPr="001E23B5">
              <w:rPr>
                <w:lang w:val="en-GB"/>
              </w:rPr>
              <w:t>60</w:t>
            </w:r>
          </w:p>
        </w:tc>
        <w:tc>
          <w:tcPr>
            <w:tcW w:w="1150" w:type="dxa"/>
          </w:tcPr>
          <w:p w14:paraId="485227A7" w14:textId="77777777" w:rsidR="00023106" w:rsidRPr="001E23B5" w:rsidRDefault="00023106" w:rsidP="007305D9">
            <w:pPr>
              <w:rPr>
                <w:lang w:val="en-GB"/>
              </w:rPr>
            </w:pPr>
            <w:r w:rsidRPr="001E23B5">
              <w:rPr>
                <w:lang w:val="en-GB"/>
              </w:rPr>
              <w:t>10s</w:t>
            </w:r>
          </w:p>
        </w:tc>
        <w:tc>
          <w:tcPr>
            <w:tcW w:w="1518" w:type="dxa"/>
          </w:tcPr>
          <w:p w14:paraId="12C7FE53" w14:textId="77777777" w:rsidR="00023106" w:rsidRPr="001E23B5" w:rsidRDefault="00023106" w:rsidP="007305D9">
            <w:pPr>
              <w:rPr>
                <w:lang w:val="en-GB"/>
              </w:rPr>
            </w:pPr>
            <w:r w:rsidRPr="001E23B5">
              <w:rPr>
                <w:lang w:val="en-GB"/>
              </w:rPr>
              <w:t>403 to 499</w:t>
            </w:r>
          </w:p>
        </w:tc>
      </w:tr>
      <w:tr w:rsidR="00023106" w:rsidRPr="001E23B5" w14:paraId="0B9A8F7C" w14:textId="77777777" w:rsidTr="00D015C0">
        <w:trPr>
          <w:jc w:val="center"/>
        </w:trPr>
        <w:tc>
          <w:tcPr>
            <w:tcW w:w="1683" w:type="dxa"/>
          </w:tcPr>
          <w:p w14:paraId="44F2F0E3" w14:textId="77777777" w:rsidR="00023106" w:rsidRPr="001E23B5" w:rsidRDefault="00023106" w:rsidP="007305D9">
            <w:pPr>
              <w:rPr>
                <w:lang w:val="en-GB"/>
              </w:rPr>
            </w:pPr>
            <w:proofErr w:type="spellStart"/>
            <w:r w:rsidRPr="001E23B5">
              <w:rPr>
                <w:lang w:val="en-GB"/>
              </w:rPr>
              <w:t>PartyScene</w:t>
            </w:r>
            <w:proofErr w:type="spellEnd"/>
          </w:p>
        </w:tc>
        <w:tc>
          <w:tcPr>
            <w:tcW w:w="606" w:type="dxa"/>
          </w:tcPr>
          <w:p w14:paraId="371014D3" w14:textId="77777777" w:rsidR="00023106" w:rsidRPr="001E23B5" w:rsidRDefault="00023106" w:rsidP="007305D9">
            <w:pPr>
              <w:rPr>
                <w:lang w:val="en-GB"/>
              </w:rPr>
            </w:pPr>
            <w:r w:rsidRPr="001E23B5">
              <w:rPr>
                <w:lang w:val="en-GB"/>
              </w:rPr>
              <w:t>50</w:t>
            </w:r>
          </w:p>
        </w:tc>
        <w:tc>
          <w:tcPr>
            <w:tcW w:w="1150" w:type="dxa"/>
          </w:tcPr>
          <w:p w14:paraId="7EFBACC1" w14:textId="77777777" w:rsidR="00023106" w:rsidRPr="001E23B5" w:rsidRDefault="00023106" w:rsidP="007305D9">
            <w:pPr>
              <w:rPr>
                <w:lang w:val="en-GB"/>
              </w:rPr>
            </w:pPr>
            <w:r w:rsidRPr="001E23B5">
              <w:rPr>
                <w:lang w:val="en-GB"/>
              </w:rPr>
              <w:t>10s</w:t>
            </w:r>
          </w:p>
        </w:tc>
        <w:tc>
          <w:tcPr>
            <w:tcW w:w="1518" w:type="dxa"/>
          </w:tcPr>
          <w:p w14:paraId="181F5A9B" w14:textId="77777777" w:rsidR="00023106" w:rsidRPr="001E23B5" w:rsidRDefault="00023106" w:rsidP="007305D9">
            <w:pPr>
              <w:rPr>
                <w:lang w:val="en-GB"/>
              </w:rPr>
            </w:pPr>
            <w:r w:rsidRPr="001E23B5">
              <w:rPr>
                <w:lang w:val="en-GB"/>
              </w:rPr>
              <w:t>403 to 499</w:t>
            </w:r>
          </w:p>
        </w:tc>
      </w:tr>
      <w:tr w:rsidR="00023106" w:rsidRPr="001E23B5" w14:paraId="6737978C" w14:textId="77777777" w:rsidTr="00D015C0">
        <w:trPr>
          <w:jc w:val="center"/>
        </w:trPr>
        <w:tc>
          <w:tcPr>
            <w:tcW w:w="1683" w:type="dxa"/>
          </w:tcPr>
          <w:p w14:paraId="02971B4E" w14:textId="77777777" w:rsidR="00023106" w:rsidRPr="001E23B5" w:rsidRDefault="00023106" w:rsidP="007305D9">
            <w:pPr>
              <w:rPr>
                <w:lang w:val="en-GB"/>
              </w:rPr>
            </w:pPr>
            <w:proofErr w:type="spellStart"/>
            <w:r w:rsidRPr="001E23B5">
              <w:rPr>
                <w:lang w:val="en-GB"/>
              </w:rPr>
              <w:t>RaceHorses</w:t>
            </w:r>
            <w:proofErr w:type="spellEnd"/>
          </w:p>
        </w:tc>
        <w:tc>
          <w:tcPr>
            <w:tcW w:w="606" w:type="dxa"/>
          </w:tcPr>
          <w:p w14:paraId="79FF301C" w14:textId="77777777" w:rsidR="00023106" w:rsidRPr="001E23B5" w:rsidRDefault="00023106" w:rsidP="007305D9">
            <w:pPr>
              <w:rPr>
                <w:lang w:val="en-GB"/>
              </w:rPr>
            </w:pPr>
            <w:r w:rsidRPr="001E23B5">
              <w:rPr>
                <w:lang w:val="en-GB"/>
              </w:rPr>
              <w:t>30</w:t>
            </w:r>
          </w:p>
        </w:tc>
        <w:tc>
          <w:tcPr>
            <w:tcW w:w="1150" w:type="dxa"/>
          </w:tcPr>
          <w:p w14:paraId="4DE5ABE4" w14:textId="77777777" w:rsidR="00023106" w:rsidRPr="001E23B5" w:rsidRDefault="00023106" w:rsidP="007305D9">
            <w:pPr>
              <w:rPr>
                <w:lang w:val="en-GB"/>
              </w:rPr>
            </w:pPr>
            <w:r w:rsidRPr="001E23B5">
              <w:rPr>
                <w:lang w:val="en-GB"/>
              </w:rPr>
              <w:t>10s</w:t>
            </w:r>
          </w:p>
        </w:tc>
        <w:tc>
          <w:tcPr>
            <w:tcW w:w="1518" w:type="dxa"/>
          </w:tcPr>
          <w:p w14:paraId="7F003532" w14:textId="77777777" w:rsidR="00023106" w:rsidRPr="001E23B5" w:rsidRDefault="00023106" w:rsidP="007305D9">
            <w:pPr>
              <w:rPr>
                <w:lang w:val="en-GB"/>
              </w:rPr>
            </w:pPr>
            <w:r w:rsidRPr="001E23B5">
              <w:rPr>
                <w:lang w:val="en-GB"/>
              </w:rPr>
              <w:t>235 to 299</w:t>
            </w:r>
          </w:p>
        </w:tc>
      </w:tr>
    </w:tbl>
    <w:p w14:paraId="5ABDD563" w14:textId="77777777" w:rsidR="00E22864" w:rsidRPr="001E23B5" w:rsidRDefault="00E22864" w:rsidP="00E22864">
      <w:pPr>
        <w:rPr>
          <w:lang w:val="en-GB"/>
        </w:rPr>
      </w:pPr>
    </w:p>
    <w:p w14:paraId="3FB016A6" w14:textId="77777777" w:rsidR="00E22864" w:rsidRPr="001E23B5" w:rsidRDefault="00E22864" w:rsidP="00E22864">
      <w:pPr>
        <w:keepNext/>
        <w:rPr>
          <w:lang w:val="en-GB"/>
        </w:rPr>
      </w:pPr>
      <w:r w:rsidRPr="001E23B5">
        <w:rPr>
          <w:b/>
          <w:lang w:val="en-GB"/>
        </w:rPr>
        <w:t xml:space="preserve">Class D: </w:t>
      </w:r>
      <w:r w:rsidRPr="001E23B5">
        <w:rPr>
          <w:lang w:val="en-GB"/>
        </w:rPr>
        <w:t>Size 416x240p (WQVGA) 30-60 fps</w:t>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607"/>
        <w:gridCol w:w="1150"/>
        <w:gridCol w:w="1605"/>
      </w:tblGrid>
      <w:tr w:rsidR="00023106" w:rsidRPr="00D015C0" w14:paraId="32F070B7" w14:textId="77777777" w:rsidTr="00D015C0">
        <w:trPr>
          <w:jc w:val="center"/>
        </w:trPr>
        <w:tc>
          <w:tcPr>
            <w:tcW w:w="1878" w:type="dxa"/>
          </w:tcPr>
          <w:p w14:paraId="7CA01816" w14:textId="77777777" w:rsidR="00023106" w:rsidRPr="00D015C0" w:rsidRDefault="00023106" w:rsidP="007305D9">
            <w:pPr>
              <w:rPr>
                <w:b/>
                <w:bCs/>
                <w:lang w:val="en-GB"/>
              </w:rPr>
            </w:pPr>
            <w:r w:rsidRPr="00D015C0">
              <w:rPr>
                <w:b/>
                <w:bCs/>
                <w:lang w:val="en-GB"/>
              </w:rPr>
              <w:t>Name</w:t>
            </w:r>
          </w:p>
        </w:tc>
        <w:tc>
          <w:tcPr>
            <w:tcW w:w="607" w:type="dxa"/>
          </w:tcPr>
          <w:p w14:paraId="24C8EF71" w14:textId="77777777" w:rsidR="00023106" w:rsidRPr="00D015C0" w:rsidRDefault="00023106" w:rsidP="007305D9">
            <w:pPr>
              <w:rPr>
                <w:b/>
                <w:bCs/>
                <w:lang w:val="en-GB"/>
              </w:rPr>
            </w:pPr>
            <w:r w:rsidRPr="00D015C0">
              <w:rPr>
                <w:b/>
                <w:bCs/>
                <w:lang w:val="en-GB"/>
              </w:rPr>
              <w:t>fps</w:t>
            </w:r>
          </w:p>
        </w:tc>
        <w:tc>
          <w:tcPr>
            <w:tcW w:w="1150" w:type="dxa"/>
          </w:tcPr>
          <w:p w14:paraId="4B9687CF" w14:textId="77777777" w:rsidR="00023106" w:rsidRPr="00D015C0" w:rsidRDefault="00023106" w:rsidP="007305D9">
            <w:pPr>
              <w:rPr>
                <w:b/>
                <w:bCs/>
                <w:lang w:val="en-GB"/>
              </w:rPr>
            </w:pPr>
            <w:r w:rsidRPr="00D015C0">
              <w:rPr>
                <w:b/>
                <w:bCs/>
                <w:lang w:val="en-GB"/>
              </w:rPr>
              <w:t>Duration</w:t>
            </w:r>
          </w:p>
        </w:tc>
        <w:tc>
          <w:tcPr>
            <w:tcW w:w="1605" w:type="dxa"/>
          </w:tcPr>
          <w:p w14:paraId="68E4EE28" w14:textId="77777777" w:rsidR="00023106" w:rsidRPr="00D015C0" w:rsidRDefault="00023106" w:rsidP="007305D9">
            <w:pPr>
              <w:rPr>
                <w:b/>
                <w:bCs/>
                <w:lang w:val="en-GB"/>
              </w:rPr>
            </w:pPr>
            <w:r w:rsidRPr="00D015C0">
              <w:rPr>
                <w:b/>
                <w:bCs/>
                <w:lang w:val="en-GB"/>
              </w:rPr>
              <w:t>Used frames</w:t>
            </w:r>
          </w:p>
        </w:tc>
      </w:tr>
      <w:tr w:rsidR="00023106" w:rsidRPr="001E23B5" w14:paraId="09D0E4B8" w14:textId="77777777" w:rsidTr="00D015C0">
        <w:trPr>
          <w:jc w:val="center"/>
        </w:trPr>
        <w:tc>
          <w:tcPr>
            <w:tcW w:w="1878" w:type="dxa"/>
          </w:tcPr>
          <w:p w14:paraId="002FAC29" w14:textId="77777777" w:rsidR="00023106" w:rsidRPr="001E23B5" w:rsidRDefault="00023106" w:rsidP="007305D9">
            <w:pPr>
              <w:rPr>
                <w:lang w:val="en-GB"/>
              </w:rPr>
            </w:pPr>
            <w:proofErr w:type="spellStart"/>
            <w:r w:rsidRPr="001E23B5">
              <w:rPr>
                <w:lang w:val="en-GB"/>
              </w:rPr>
              <w:t>BasketballPass</w:t>
            </w:r>
            <w:proofErr w:type="spellEnd"/>
          </w:p>
        </w:tc>
        <w:tc>
          <w:tcPr>
            <w:tcW w:w="607" w:type="dxa"/>
          </w:tcPr>
          <w:p w14:paraId="3FEC581E" w14:textId="77777777" w:rsidR="00023106" w:rsidRPr="001E23B5" w:rsidRDefault="00023106" w:rsidP="007305D9">
            <w:pPr>
              <w:rPr>
                <w:lang w:val="en-GB"/>
              </w:rPr>
            </w:pPr>
            <w:r w:rsidRPr="001E23B5">
              <w:rPr>
                <w:lang w:val="en-GB"/>
              </w:rPr>
              <w:t>50</w:t>
            </w:r>
          </w:p>
        </w:tc>
        <w:tc>
          <w:tcPr>
            <w:tcW w:w="1150" w:type="dxa"/>
          </w:tcPr>
          <w:p w14:paraId="68FD4BB7" w14:textId="77777777" w:rsidR="00023106" w:rsidRPr="001E23B5" w:rsidRDefault="00023106" w:rsidP="007305D9">
            <w:pPr>
              <w:rPr>
                <w:lang w:val="en-GB"/>
              </w:rPr>
            </w:pPr>
            <w:r w:rsidRPr="001E23B5">
              <w:rPr>
                <w:lang w:val="en-GB"/>
              </w:rPr>
              <w:t>10s</w:t>
            </w:r>
          </w:p>
        </w:tc>
        <w:tc>
          <w:tcPr>
            <w:tcW w:w="1605" w:type="dxa"/>
          </w:tcPr>
          <w:p w14:paraId="584EAB62" w14:textId="77777777" w:rsidR="00023106" w:rsidRPr="001E23B5" w:rsidRDefault="00023106" w:rsidP="007305D9">
            <w:pPr>
              <w:rPr>
                <w:lang w:val="en-GB"/>
              </w:rPr>
            </w:pPr>
            <w:r w:rsidRPr="001E23B5">
              <w:rPr>
                <w:lang w:val="en-GB"/>
              </w:rPr>
              <w:t>471 to 599</w:t>
            </w:r>
          </w:p>
        </w:tc>
      </w:tr>
      <w:tr w:rsidR="00023106" w:rsidRPr="001E23B5" w14:paraId="146C3F60" w14:textId="77777777" w:rsidTr="00D015C0">
        <w:trPr>
          <w:jc w:val="center"/>
        </w:trPr>
        <w:tc>
          <w:tcPr>
            <w:tcW w:w="1878" w:type="dxa"/>
          </w:tcPr>
          <w:p w14:paraId="7A7E8417" w14:textId="77777777" w:rsidR="00023106" w:rsidRPr="001E23B5" w:rsidRDefault="00023106" w:rsidP="007305D9">
            <w:pPr>
              <w:rPr>
                <w:lang w:val="en-GB"/>
              </w:rPr>
            </w:pPr>
            <w:proofErr w:type="spellStart"/>
            <w:r w:rsidRPr="001E23B5">
              <w:rPr>
                <w:lang w:val="en-GB"/>
              </w:rPr>
              <w:t>BQSquare</w:t>
            </w:r>
            <w:proofErr w:type="spellEnd"/>
          </w:p>
        </w:tc>
        <w:tc>
          <w:tcPr>
            <w:tcW w:w="607" w:type="dxa"/>
          </w:tcPr>
          <w:p w14:paraId="629E5E64" w14:textId="77777777" w:rsidR="00023106" w:rsidRPr="001E23B5" w:rsidRDefault="00023106" w:rsidP="007305D9">
            <w:pPr>
              <w:rPr>
                <w:lang w:val="en-GB"/>
              </w:rPr>
            </w:pPr>
            <w:r w:rsidRPr="001E23B5">
              <w:rPr>
                <w:lang w:val="en-GB"/>
              </w:rPr>
              <w:t>60</w:t>
            </w:r>
          </w:p>
        </w:tc>
        <w:tc>
          <w:tcPr>
            <w:tcW w:w="1150" w:type="dxa"/>
          </w:tcPr>
          <w:p w14:paraId="7097FBDD" w14:textId="77777777" w:rsidR="00023106" w:rsidRPr="001E23B5" w:rsidRDefault="00023106" w:rsidP="007305D9">
            <w:pPr>
              <w:rPr>
                <w:lang w:val="en-GB"/>
              </w:rPr>
            </w:pPr>
            <w:r w:rsidRPr="001E23B5">
              <w:rPr>
                <w:lang w:val="en-GB"/>
              </w:rPr>
              <w:t>10s</w:t>
            </w:r>
          </w:p>
        </w:tc>
        <w:tc>
          <w:tcPr>
            <w:tcW w:w="1605" w:type="dxa"/>
          </w:tcPr>
          <w:p w14:paraId="11A64FD0" w14:textId="77777777" w:rsidR="00023106" w:rsidRPr="001E23B5" w:rsidRDefault="00023106" w:rsidP="007305D9">
            <w:pPr>
              <w:rPr>
                <w:lang w:val="en-GB"/>
              </w:rPr>
            </w:pPr>
            <w:r w:rsidRPr="001E23B5">
              <w:rPr>
                <w:lang w:val="en-GB"/>
              </w:rPr>
              <w:t>403 to 499</w:t>
            </w:r>
          </w:p>
        </w:tc>
      </w:tr>
      <w:tr w:rsidR="00023106" w:rsidRPr="001E23B5" w14:paraId="5D174152" w14:textId="77777777" w:rsidTr="00D015C0">
        <w:trPr>
          <w:jc w:val="center"/>
        </w:trPr>
        <w:tc>
          <w:tcPr>
            <w:tcW w:w="1878" w:type="dxa"/>
          </w:tcPr>
          <w:p w14:paraId="6C799197" w14:textId="77777777" w:rsidR="00023106" w:rsidRPr="001E23B5" w:rsidRDefault="00023106" w:rsidP="007305D9">
            <w:pPr>
              <w:rPr>
                <w:lang w:val="en-GB"/>
              </w:rPr>
            </w:pPr>
            <w:proofErr w:type="spellStart"/>
            <w:r w:rsidRPr="001E23B5">
              <w:rPr>
                <w:lang w:val="en-GB"/>
              </w:rPr>
              <w:t>BlowingBubbles</w:t>
            </w:r>
            <w:proofErr w:type="spellEnd"/>
          </w:p>
        </w:tc>
        <w:tc>
          <w:tcPr>
            <w:tcW w:w="607" w:type="dxa"/>
          </w:tcPr>
          <w:p w14:paraId="0ED34691" w14:textId="77777777" w:rsidR="00023106" w:rsidRPr="001E23B5" w:rsidRDefault="00023106" w:rsidP="007305D9">
            <w:pPr>
              <w:rPr>
                <w:lang w:val="en-GB"/>
              </w:rPr>
            </w:pPr>
            <w:r w:rsidRPr="001E23B5">
              <w:rPr>
                <w:lang w:val="en-GB"/>
              </w:rPr>
              <w:t>50</w:t>
            </w:r>
          </w:p>
        </w:tc>
        <w:tc>
          <w:tcPr>
            <w:tcW w:w="1150" w:type="dxa"/>
          </w:tcPr>
          <w:p w14:paraId="5A46F421" w14:textId="77777777" w:rsidR="00023106" w:rsidRPr="001E23B5" w:rsidRDefault="00023106" w:rsidP="007305D9">
            <w:pPr>
              <w:rPr>
                <w:lang w:val="en-GB"/>
              </w:rPr>
            </w:pPr>
            <w:r w:rsidRPr="001E23B5">
              <w:rPr>
                <w:lang w:val="en-GB"/>
              </w:rPr>
              <w:t>10s</w:t>
            </w:r>
          </w:p>
        </w:tc>
        <w:tc>
          <w:tcPr>
            <w:tcW w:w="1605" w:type="dxa"/>
          </w:tcPr>
          <w:p w14:paraId="6F106C74" w14:textId="77777777" w:rsidR="00023106" w:rsidRPr="001E23B5" w:rsidRDefault="00023106" w:rsidP="007305D9">
            <w:pPr>
              <w:rPr>
                <w:lang w:val="en-GB"/>
              </w:rPr>
            </w:pPr>
            <w:r w:rsidRPr="001E23B5">
              <w:rPr>
                <w:lang w:val="en-GB"/>
              </w:rPr>
              <w:t>403 to 499</w:t>
            </w:r>
          </w:p>
        </w:tc>
      </w:tr>
      <w:tr w:rsidR="00023106" w:rsidRPr="001E23B5" w14:paraId="10AC2B34" w14:textId="77777777" w:rsidTr="00D015C0">
        <w:trPr>
          <w:jc w:val="center"/>
        </w:trPr>
        <w:tc>
          <w:tcPr>
            <w:tcW w:w="1878" w:type="dxa"/>
          </w:tcPr>
          <w:p w14:paraId="723E750F" w14:textId="77777777" w:rsidR="00023106" w:rsidRPr="001E23B5" w:rsidRDefault="00023106" w:rsidP="007305D9">
            <w:pPr>
              <w:rPr>
                <w:lang w:val="en-GB"/>
              </w:rPr>
            </w:pPr>
            <w:proofErr w:type="spellStart"/>
            <w:r w:rsidRPr="001E23B5">
              <w:rPr>
                <w:lang w:val="en-GB"/>
              </w:rPr>
              <w:t>RaceHorses</w:t>
            </w:r>
            <w:proofErr w:type="spellEnd"/>
          </w:p>
        </w:tc>
        <w:tc>
          <w:tcPr>
            <w:tcW w:w="607" w:type="dxa"/>
          </w:tcPr>
          <w:p w14:paraId="611DB9AE" w14:textId="77777777" w:rsidR="00023106" w:rsidRPr="001E23B5" w:rsidRDefault="00023106" w:rsidP="007305D9">
            <w:pPr>
              <w:rPr>
                <w:lang w:val="en-GB"/>
              </w:rPr>
            </w:pPr>
            <w:r w:rsidRPr="001E23B5">
              <w:rPr>
                <w:lang w:val="en-GB"/>
              </w:rPr>
              <w:t>30</w:t>
            </w:r>
          </w:p>
        </w:tc>
        <w:tc>
          <w:tcPr>
            <w:tcW w:w="1150" w:type="dxa"/>
          </w:tcPr>
          <w:p w14:paraId="4C694484" w14:textId="77777777" w:rsidR="00023106" w:rsidRPr="001E23B5" w:rsidRDefault="00023106" w:rsidP="007305D9">
            <w:pPr>
              <w:rPr>
                <w:lang w:val="en-GB"/>
              </w:rPr>
            </w:pPr>
            <w:r w:rsidRPr="001E23B5">
              <w:rPr>
                <w:lang w:val="en-GB"/>
              </w:rPr>
              <w:t>10s</w:t>
            </w:r>
          </w:p>
        </w:tc>
        <w:tc>
          <w:tcPr>
            <w:tcW w:w="1605" w:type="dxa"/>
          </w:tcPr>
          <w:p w14:paraId="7D7662E7" w14:textId="77777777" w:rsidR="00023106" w:rsidRPr="001E23B5" w:rsidRDefault="00023106" w:rsidP="007305D9">
            <w:pPr>
              <w:rPr>
                <w:lang w:val="en-GB"/>
              </w:rPr>
            </w:pPr>
            <w:r w:rsidRPr="001E23B5">
              <w:rPr>
                <w:lang w:val="en-GB"/>
              </w:rPr>
              <w:t>235 to 299</w:t>
            </w:r>
          </w:p>
        </w:tc>
      </w:tr>
    </w:tbl>
    <w:p w14:paraId="32D675AA" w14:textId="447EB6D1" w:rsidR="00E22864" w:rsidRDefault="00E22864" w:rsidP="001574BD">
      <w:pPr>
        <w:rPr>
          <w:rFonts w:eastAsia="SimSun" w:cs="Arial"/>
          <w:lang w:eastAsia="zh-CN"/>
        </w:rPr>
      </w:pPr>
    </w:p>
    <w:p w14:paraId="745F4982" w14:textId="7B6126AB" w:rsidR="00EF285E" w:rsidRDefault="00E22864" w:rsidP="00EF285E">
      <w:pPr>
        <w:rPr>
          <w:rFonts w:eastAsia="SimSun" w:cs="Arial"/>
          <w:lang w:eastAsia="zh-CN"/>
        </w:rPr>
      </w:pPr>
      <w:r>
        <w:rPr>
          <w:rFonts w:eastAsia="SimSun" w:cs="Arial"/>
          <w:lang w:eastAsia="zh-CN"/>
        </w:rPr>
        <w:lastRenderedPageBreak/>
        <w:t>Note that the videos “</w:t>
      </w:r>
      <w:proofErr w:type="spellStart"/>
      <w:r w:rsidRPr="00E22864">
        <w:rPr>
          <w:rFonts w:eastAsia="SimSun" w:cs="Arial"/>
          <w:lang w:eastAsia="zh-CN"/>
        </w:rPr>
        <w:t>FourPeople</w:t>
      </w:r>
      <w:proofErr w:type="spellEnd"/>
      <w:r>
        <w:rPr>
          <w:rFonts w:eastAsia="SimSun" w:cs="Arial"/>
          <w:lang w:eastAsia="zh-CN"/>
        </w:rPr>
        <w:t>”, “</w:t>
      </w:r>
      <w:r w:rsidRPr="00E22864">
        <w:rPr>
          <w:rFonts w:eastAsia="SimSun" w:cs="Arial"/>
          <w:lang w:eastAsia="zh-CN"/>
        </w:rPr>
        <w:t>Johnny</w:t>
      </w:r>
      <w:r>
        <w:rPr>
          <w:rFonts w:eastAsia="SimSun" w:cs="Arial"/>
          <w:lang w:eastAsia="zh-CN"/>
        </w:rPr>
        <w:t>”, and “</w:t>
      </w:r>
      <w:proofErr w:type="spellStart"/>
      <w:r w:rsidRPr="00E22864">
        <w:rPr>
          <w:rFonts w:eastAsia="SimSun" w:cs="Arial"/>
          <w:lang w:eastAsia="zh-CN"/>
        </w:rPr>
        <w:t>KristenAndSara</w:t>
      </w:r>
      <w:proofErr w:type="spellEnd"/>
      <w:r>
        <w:rPr>
          <w:rFonts w:eastAsia="SimSun" w:cs="Arial"/>
          <w:lang w:eastAsia="zh-CN"/>
        </w:rPr>
        <w:t>”, known as ‘Class E’ are not used in th</w:t>
      </w:r>
      <w:r w:rsidR="00A01BEB">
        <w:rPr>
          <w:rFonts w:eastAsia="SimSun" w:cs="Arial"/>
          <w:lang w:eastAsia="zh-CN"/>
        </w:rPr>
        <w:t xml:space="preserve">is </w:t>
      </w:r>
      <w:proofErr w:type="spellStart"/>
      <w:r w:rsidR="00A01BEB">
        <w:rPr>
          <w:rFonts w:eastAsia="SimSun" w:cs="Arial"/>
          <w:lang w:eastAsia="zh-CN"/>
        </w:rPr>
        <w:t>CfP</w:t>
      </w:r>
      <w:proofErr w:type="spellEnd"/>
      <w:r w:rsidR="000A14E2">
        <w:rPr>
          <w:rFonts w:eastAsia="SimSun" w:cs="Arial"/>
          <w:lang w:eastAsia="zh-CN"/>
        </w:rPr>
        <w:t>.</w:t>
      </w:r>
    </w:p>
    <w:p w14:paraId="2DF3DAAC" w14:textId="44237A80" w:rsidR="00635DB5" w:rsidRDefault="00635DB5" w:rsidP="00635DB5">
      <w:pPr>
        <w:rPr>
          <w:rFonts w:eastAsia="Calibri" w:cs="Arial"/>
          <w:lang w:val="en-GB" w:eastAsia="ja-JP"/>
        </w:rPr>
      </w:pPr>
      <w:r>
        <w:rPr>
          <w:rFonts w:eastAsia="Calibri" w:cs="Arial"/>
          <w:lang w:val="en-GB" w:eastAsia="ja-JP"/>
        </w:rPr>
        <w:t>For the machine vision task performance with the SFU dataset, mAP@0.5-0.95 shall be used.</w:t>
      </w:r>
    </w:p>
    <w:p w14:paraId="59155D04" w14:textId="77777777" w:rsidR="00635DB5" w:rsidRDefault="00635DB5" w:rsidP="00EF285E">
      <w:pPr>
        <w:rPr>
          <w:rFonts w:eastAsia="SimSun" w:cs="Arial"/>
          <w:lang w:eastAsia="zh-CN"/>
        </w:rPr>
      </w:pPr>
    </w:p>
    <w:p w14:paraId="426746EC" w14:textId="6626B7F8" w:rsidR="001574BD" w:rsidRDefault="001574BD" w:rsidP="001574BD">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46" w:name="_Toc133523715"/>
      <w:r w:rsidRPr="00762A56">
        <w:rPr>
          <w:rFonts w:eastAsia="MS Mincho" w:cs="Arial"/>
          <w:bCs/>
          <w:sz w:val="26"/>
          <w:szCs w:val="28"/>
          <w:lang w:val="en-GB" w:eastAsia="ja-JP"/>
        </w:rPr>
        <w:t>B</w:t>
      </w:r>
      <w:r>
        <w:rPr>
          <w:rFonts w:eastAsia="MS Mincho" w:cs="Arial"/>
          <w:bCs/>
          <w:sz w:val="26"/>
          <w:szCs w:val="28"/>
          <w:lang w:val="en-GB" w:eastAsia="ja-JP"/>
        </w:rPr>
        <w:t>.</w:t>
      </w:r>
      <w:r w:rsidR="000A14E2">
        <w:rPr>
          <w:rFonts w:eastAsia="MS Mincho" w:cs="Arial"/>
          <w:bCs/>
          <w:sz w:val="26"/>
          <w:szCs w:val="28"/>
          <w:lang w:val="en-GB" w:eastAsia="ja-JP"/>
        </w:rPr>
        <w:t>4</w:t>
      </w:r>
      <w:r>
        <w:rPr>
          <w:rFonts w:eastAsia="MS Mincho" w:cs="Arial"/>
          <w:bCs/>
          <w:sz w:val="26"/>
          <w:szCs w:val="28"/>
          <w:lang w:val="en-GB" w:eastAsia="ja-JP"/>
        </w:rPr>
        <w:t xml:space="preserve"> Dataset 4: </w:t>
      </w:r>
      <w:proofErr w:type="spellStart"/>
      <w:r>
        <w:rPr>
          <w:rFonts w:eastAsia="MS Mincho" w:cs="Arial"/>
          <w:bCs/>
          <w:sz w:val="26"/>
          <w:szCs w:val="28"/>
          <w:lang w:val="en-GB" w:eastAsia="ja-JP"/>
        </w:rPr>
        <w:t>HiEve</w:t>
      </w:r>
      <w:proofErr w:type="spellEnd"/>
      <w:r>
        <w:rPr>
          <w:rFonts w:eastAsia="MS Mincho" w:cs="Arial"/>
          <w:bCs/>
          <w:sz w:val="26"/>
          <w:szCs w:val="28"/>
          <w:lang w:val="en-GB" w:eastAsia="ja-JP"/>
        </w:rPr>
        <w:t xml:space="preserve"> videos</w:t>
      </w:r>
      <w:bookmarkEnd w:id="546"/>
    </w:p>
    <w:p w14:paraId="750439E0" w14:textId="7F7084B9" w:rsidR="001574BD" w:rsidRPr="00BB7F32" w:rsidRDefault="001574BD" w:rsidP="00BB7F32">
      <w:pPr>
        <w:pStyle w:val="BodyText"/>
        <w:rPr>
          <w:lang w:eastAsia="zh-CN"/>
        </w:rPr>
      </w:pPr>
      <w:r w:rsidRPr="00BB7F32">
        <w:rPr>
          <w:lang w:eastAsia="zh-CN"/>
        </w:rPr>
        <w:t>“Human In Events” (“</w:t>
      </w:r>
      <w:proofErr w:type="spellStart"/>
      <w:r w:rsidRPr="00BB7F32">
        <w:rPr>
          <w:lang w:eastAsia="zh-CN"/>
        </w:rPr>
        <w:t>HiEve</w:t>
      </w:r>
      <w:proofErr w:type="spellEnd"/>
      <w:r w:rsidRPr="00BB7F32">
        <w:rPr>
          <w:lang w:eastAsia="zh-CN"/>
        </w:rPr>
        <w:t xml:space="preserve">”) is a labelled video dataset with labels for object tracking, post estimation, and action recognition. This </w:t>
      </w:r>
      <w:proofErr w:type="spellStart"/>
      <w:r w:rsidRPr="00BB7F32">
        <w:rPr>
          <w:lang w:eastAsia="zh-CN"/>
        </w:rPr>
        <w:t>CfP</w:t>
      </w:r>
      <w:proofErr w:type="spellEnd"/>
      <w:r w:rsidRPr="00BB7F32">
        <w:rPr>
          <w:lang w:eastAsia="zh-CN"/>
        </w:rPr>
        <w:t xml:space="preserve"> uses the </w:t>
      </w:r>
      <w:proofErr w:type="spellStart"/>
      <w:r w:rsidR="00501459" w:rsidRPr="00BB7F32">
        <w:rPr>
          <w:lang w:eastAsia="zh-CN"/>
        </w:rPr>
        <w:t>HiEve</w:t>
      </w:r>
      <w:proofErr w:type="spellEnd"/>
      <w:r w:rsidR="00501459" w:rsidRPr="00BB7F32">
        <w:rPr>
          <w:lang w:eastAsia="zh-CN"/>
        </w:rPr>
        <w:t xml:space="preserve"> </w:t>
      </w:r>
      <w:r w:rsidRPr="00BB7F32">
        <w:rPr>
          <w:lang w:eastAsia="zh-CN"/>
        </w:rPr>
        <w:t>dataset for object tracking.</w:t>
      </w:r>
    </w:p>
    <w:p w14:paraId="347C0560" w14:textId="53158449" w:rsidR="00394520" w:rsidRDefault="00501459" w:rsidP="007B19B5">
      <w:pPr>
        <w:pStyle w:val="BodyText"/>
        <w:rPr>
          <w:lang w:eastAsia="zh-CN"/>
        </w:rPr>
      </w:pPr>
      <w:r w:rsidRPr="00BB7F32">
        <w:rPr>
          <w:lang w:eastAsia="zh-CN"/>
        </w:rPr>
        <w:t xml:space="preserve">The </w:t>
      </w:r>
      <w:proofErr w:type="spellStart"/>
      <w:r w:rsidRPr="00BB7F32">
        <w:rPr>
          <w:lang w:eastAsia="zh-CN"/>
        </w:rPr>
        <w:t>HiEve</w:t>
      </w:r>
      <w:proofErr w:type="spellEnd"/>
      <w:r w:rsidRPr="00BB7F32">
        <w:rPr>
          <w:lang w:eastAsia="zh-CN"/>
        </w:rPr>
        <w:t xml:space="preserve"> video anchor package includes the video files in MP4 format, which is the input format for the </w:t>
      </w:r>
      <w:proofErr w:type="spellStart"/>
      <w:r w:rsidRPr="00BB7F32">
        <w:rPr>
          <w:lang w:eastAsia="zh-CN"/>
        </w:rPr>
        <w:t>HiEve</w:t>
      </w:r>
      <w:proofErr w:type="spellEnd"/>
      <w:r w:rsidRPr="00BB7F32">
        <w:rPr>
          <w:lang w:eastAsia="zh-CN"/>
        </w:rPr>
        <w:t xml:space="preserve"> feature anchor package. </w:t>
      </w:r>
      <w:r w:rsidR="00394520">
        <w:rPr>
          <w:lang w:eastAsia="zh-CN"/>
        </w:rPr>
        <w:t xml:space="preserve">The five videos used from the </w:t>
      </w:r>
      <w:proofErr w:type="spellStart"/>
      <w:r w:rsidR="00394520">
        <w:rPr>
          <w:lang w:eastAsia="zh-CN"/>
        </w:rPr>
        <w:t>HiEve</w:t>
      </w:r>
      <w:proofErr w:type="spellEnd"/>
      <w:r w:rsidR="00394520">
        <w:rPr>
          <w:lang w:eastAsia="zh-CN"/>
        </w:rPr>
        <w:t xml:space="preserve"> dataset are as follows:</w:t>
      </w:r>
    </w:p>
    <w:tbl>
      <w:tblPr>
        <w:tblStyle w:val="TableGrid"/>
        <w:tblW w:w="0" w:type="auto"/>
        <w:tblLook w:val="04A0" w:firstRow="1" w:lastRow="0" w:firstColumn="1" w:lastColumn="0" w:noHBand="0" w:noVBand="1"/>
      </w:tblPr>
      <w:tblGrid>
        <w:gridCol w:w="2122"/>
        <w:gridCol w:w="2238"/>
        <w:gridCol w:w="2399"/>
        <w:gridCol w:w="2251"/>
      </w:tblGrid>
      <w:tr w:rsidR="00394520" w:rsidRPr="00511F48" w14:paraId="3CDCBEF5" w14:textId="77777777" w:rsidTr="00B12A4E">
        <w:tc>
          <w:tcPr>
            <w:tcW w:w="2122" w:type="dxa"/>
          </w:tcPr>
          <w:p w14:paraId="4649FB1E" w14:textId="77777777" w:rsidR="00394520" w:rsidRPr="00511F48" w:rsidRDefault="00394520" w:rsidP="00B12A4E">
            <w:pPr>
              <w:rPr>
                <w:rFonts w:eastAsia="SimSun"/>
                <w:b/>
                <w:szCs w:val="28"/>
                <w:lang w:eastAsia="zh-CN"/>
              </w:rPr>
            </w:pPr>
            <w:r w:rsidRPr="00511F48">
              <w:rPr>
                <w:rFonts w:eastAsia="SimSun"/>
                <w:b/>
                <w:szCs w:val="28"/>
                <w:lang w:eastAsia="zh-CN"/>
              </w:rPr>
              <w:t>Sequence</w:t>
            </w:r>
            <w:r>
              <w:rPr>
                <w:rFonts w:eastAsia="SimSun"/>
                <w:b/>
                <w:szCs w:val="28"/>
                <w:lang w:eastAsia="zh-CN"/>
              </w:rPr>
              <w:t xml:space="preserve"> number</w:t>
            </w:r>
          </w:p>
        </w:tc>
        <w:tc>
          <w:tcPr>
            <w:tcW w:w="2238" w:type="dxa"/>
          </w:tcPr>
          <w:p w14:paraId="1F338977" w14:textId="77777777" w:rsidR="00394520" w:rsidRPr="00511F48" w:rsidRDefault="00394520" w:rsidP="00B12A4E">
            <w:pPr>
              <w:rPr>
                <w:rFonts w:eastAsia="SimSun"/>
                <w:b/>
                <w:szCs w:val="28"/>
                <w:lang w:eastAsia="zh-CN"/>
              </w:rPr>
            </w:pPr>
            <w:r>
              <w:rPr>
                <w:rFonts w:eastAsia="SimSun"/>
                <w:b/>
                <w:szCs w:val="28"/>
                <w:lang w:eastAsia="zh-CN"/>
              </w:rPr>
              <w:t>Descriptive name</w:t>
            </w:r>
          </w:p>
        </w:tc>
        <w:tc>
          <w:tcPr>
            <w:tcW w:w="2399" w:type="dxa"/>
          </w:tcPr>
          <w:p w14:paraId="172D4C5C" w14:textId="77777777" w:rsidR="00394520" w:rsidRPr="00511F48" w:rsidRDefault="00394520" w:rsidP="00B12A4E">
            <w:pPr>
              <w:rPr>
                <w:rFonts w:eastAsia="SimSun"/>
                <w:b/>
                <w:szCs w:val="28"/>
                <w:lang w:eastAsia="zh-CN"/>
              </w:rPr>
            </w:pPr>
            <w:r w:rsidRPr="00511F48">
              <w:rPr>
                <w:rFonts w:eastAsia="SimSun"/>
                <w:b/>
                <w:szCs w:val="28"/>
                <w:lang w:eastAsia="zh-CN"/>
              </w:rPr>
              <w:t>Resolution</w:t>
            </w:r>
          </w:p>
        </w:tc>
        <w:tc>
          <w:tcPr>
            <w:tcW w:w="2251" w:type="dxa"/>
          </w:tcPr>
          <w:p w14:paraId="3FD72CC1" w14:textId="77777777" w:rsidR="00394520" w:rsidRPr="00511F48" w:rsidRDefault="00394520" w:rsidP="00B12A4E">
            <w:pPr>
              <w:rPr>
                <w:rFonts w:eastAsia="SimSun"/>
                <w:b/>
                <w:szCs w:val="28"/>
                <w:lang w:eastAsia="zh-CN"/>
              </w:rPr>
            </w:pPr>
            <w:r w:rsidRPr="00511F48">
              <w:rPr>
                <w:rFonts w:eastAsia="SimSun"/>
                <w:b/>
                <w:szCs w:val="28"/>
                <w:lang w:eastAsia="zh-CN"/>
              </w:rPr>
              <w:t>Frame count</w:t>
            </w:r>
          </w:p>
        </w:tc>
      </w:tr>
      <w:tr w:rsidR="00394520" w14:paraId="3A4EA987" w14:textId="77777777" w:rsidTr="00B12A4E">
        <w:tc>
          <w:tcPr>
            <w:tcW w:w="2122" w:type="dxa"/>
          </w:tcPr>
          <w:p w14:paraId="7B96847B" w14:textId="77777777" w:rsidR="00394520" w:rsidRDefault="00394520" w:rsidP="00B12A4E">
            <w:pPr>
              <w:rPr>
                <w:rFonts w:eastAsia="SimSun"/>
                <w:bCs/>
                <w:szCs w:val="28"/>
                <w:lang w:eastAsia="zh-CN"/>
              </w:rPr>
            </w:pPr>
            <w:r>
              <w:rPr>
                <w:rFonts w:eastAsia="SimSun"/>
                <w:bCs/>
                <w:szCs w:val="28"/>
                <w:lang w:eastAsia="zh-CN"/>
              </w:rPr>
              <w:t>2</w:t>
            </w:r>
          </w:p>
        </w:tc>
        <w:tc>
          <w:tcPr>
            <w:tcW w:w="2238" w:type="dxa"/>
          </w:tcPr>
          <w:p w14:paraId="58656DD3" w14:textId="77777777" w:rsidR="00394520" w:rsidRDefault="00394520" w:rsidP="00B12A4E">
            <w:pPr>
              <w:rPr>
                <w:rFonts w:eastAsia="SimSun"/>
                <w:bCs/>
                <w:szCs w:val="28"/>
                <w:lang w:eastAsia="zh-CN"/>
              </w:rPr>
            </w:pPr>
            <w:r w:rsidRPr="008F4993">
              <w:rPr>
                <w:rFonts w:eastAsia="SimSun"/>
                <w:bCs/>
                <w:szCs w:val="28"/>
                <w:lang w:eastAsia="zh-CN"/>
              </w:rPr>
              <w:t>Human in lab1</w:t>
            </w:r>
          </w:p>
        </w:tc>
        <w:tc>
          <w:tcPr>
            <w:tcW w:w="2399" w:type="dxa"/>
          </w:tcPr>
          <w:p w14:paraId="46331D54"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31F90C03" w14:textId="77777777" w:rsidR="00394520" w:rsidRDefault="00394520" w:rsidP="00B12A4E">
            <w:pPr>
              <w:rPr>
                <w:rFonts w:eastAsia="SimSun"/>
                <w:bCs/>
                <w:szCs w:val="28"/>
                <w:lang w:eastAsia="zh-CN"/>
              </w:rPr>
            </w:pPr>
            <w:r>
              <w:rPr>
                <w:rFonts w:eastAsia="SimSun"/>
                <w:bCs/>
                <w:szCs w:val="28"/>
                <w:lang w:eastAsia="zh-CN"/>
              </w:rPr>
              <w:t>4819</w:t>
            </w:r>
          </w:p>
        </w:tc>
      </w:tr>
      <w:tr w:rsidR="00394520" w14:paraId="0D79A27C" w14:textId="77777777" w:rsidTr="00B12A4E">
        <w:tc>
          <w:tcPr>
            <w:tcW w:w="2122" w:type="dxa"/>
          </w:tcPr>
          <w:p w14:paraId="76CA8318" w14:textId="77777777" w:rsidR="00394520" w:rsidRDefault="00394520" w:rsidP="00B12A4E">
            <w:pPr>
              <w:rPr>
                <w:rFonts w:eastAsia="SimSun"/>
                <w:bCs/>
                <w:szCs w:val="28"/>
                <w:lang w:eastAsia="zh-CN"/>
              </w:rPr>
            </w:pPr>
            <w:r>
              <w:rPr>
                <w:rFonts w:eastAsia="SimSun"/>
                <w:bCs/>
                <w:szCs w:val="28"/>
                <w:lang w:eastAsia="zh-CN"/>
              </w:rPr>
              <w:t>13</w:t>
            </w:r>
          </w:p>
        </w:tc>
        <w:tc>
          <w:tcPr>
            <w:tcW w:w="2238" w:type="dxa"/>
          </w:tcPr>
          <w:p w14:paraId="521434DE" w14:textId="77777777" w:rsidR="00394520" w:rsidRDefault="00394520" w:rsidP="00B12A4E">
            <w:pPr>
              <w:rPr>
                <w:rFonts w:eastAsia="SimSun"/>
                <w:bCs/>
                <w:szCs w:val="28"/>
                <w:lang w:eastAsia="zh-CN"/>
              </w:rPr>
            </w:pPr>
            <w:proofErr w:type="spellStart"/>
            <w:r w:rsidRPr="008F4993">
              <w:rPr>
                <w:rFonts w:eastAsia="SimSun"/>
                <w:bCs/>
                <w:szCs w:val="28"/>
                <w:lang w:eastAsia="zh-CN"/>
              </w:rPr>
              <w:t>hm_in_playground</w:t>
            </w:r>
            <w:proofErr w:type="spellEnd"/>
          </w:p>
        </w:tc>
        <w:tc>
          <w:tcPr>
            <w:tcW w:w="2399" w:type="dxa"/>
          </w:tcPr>
          <w:p w14:paraId="6C3CF9F1"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7A4D95D2" w14:textId="77777777" w:rsidR="00394520" w:rsidRDefault="00394520" w:rsidP="00B12A4E">
            <w:pPr>
              <w:rPr>
                <w:rFonts w:eastAsia="SimSun"/>
                <w:bCs/>
                <w:szCs w:val="28"/>
                <w:lang w:eastAsia="zh-CN"/>
              </w:rPr>
            </w:pPr>
            <w:r>
              <w:rPr>
                <w:rFonts w:eastAsia="SimSun"/>
                <w:bCs/>
                <w:szCs w:val="28"/>
                <w:lang w:eastAsia="zh-CN"/>
              </w:rPr>
              <w:t>1416</w:t>
            </w:r>
          </w:p>
        </w:tc>
      </w:tr>
      <w:tr w:rsidR="00394520" w14:paraId="6BDBCACB" w14:textId="77777777" w:rsidTr="00B12A4E">
        <w:tc>
          <w:tcPr>
            <w:tcW w:w="2122" w:type="dxa"/>
          </w:tcPr>
          <w:p w14:paraId="0E5B3901" w14:textId="77777777" w:rsidR="00394520" w:rsidRDefault="00394520" w:rsidP="00B12A4E">
            <w:pPr>
              <w:rPr>
                <w:rFonts w:eastAsia="SimSun"/>
                <w:bCs/>
                <w:szCs w:val="28"/>
                <w:lang w:eastAsia="zh-CN"/>
              </w:rPr>
            </w:pPr>
            <w:r>
              <w:rPr>
                <w:rFonts w:eastAsia="SimSun"/>
                <w:bCs/>
                <w:szCs w:val="28"/>
                <w:lang w:eastAsia="zh-CN"/>
              </w:rPr>
              <w:t>16</w:t>
            </w:r>
          </w:p>
        </w:tc>
        <w:tc>
          <w:tcPr>
            <w:tcW w:w="2238" w:type="dxa"/>
          </w:tcPr>
          <w:p w14:paraId="5CA6998D" w14:textId="77777777" w:rsidR="00394520" w:rsidRDefault="00394520" w:rsidP="00B12A4E">
            <w:pPr>
              <w:rPr>
                <w:rFonts w:eastAsia="SimSun"/>
                <w:bCs/>
                <w:szCs w:val="28"/>
                <w:lang w:eastAsia="zh-CN"/>
              </w:rPr>
            </w:pPr>
            <w:proofErr w:type="spellStart"/>
            <w:r w:rsidRPr="008F4993">
              <w:rPr>
                <w:rFonts w:eastAsia="SimSun"/>
                <w:bCs/>
                <w:szCs w:val="28"/>
                <w:lang w:eastAsia="zh-CN"/>
              </w:rPr>
              <w:t>hm_in_road</w:t>
            </w:r>
            <w:proofErr w:type="spellEnd"/>
          </w:p>
        </w:tc>
        <w:tc>
          <w:tcPr>
            <w:tcW w:w="2399" w:type="dxa"/>
          </w:tcPr>
          <w:p w14:paraId="7E5DAD48"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6ACD950C" w14:textId="77777777" w:rsidR="00394520" w:rsidRDefault="00394520" w:rsidP="00B12A4E">
            <w:pPr>
              <w:rPr>
                <w:rFonts w:eastAsia="SimSun"/>
                <w:bCs/>
                <w:szCs w:val="28"/>
                <w:lang w:eastAsia="zh-CN"/>
              </w:rPr>
            </w:pPr>
            <w:r>
              <w:rPr>
                <w:rFonts w:eastAsia="SimSun"/>
                <w:bCs/>
                <w:szCs w:val="28"/>
                <w:lang w:eastAsia="zh-CN"/>
              </w:rPr>
              <w:t>700</w:t>
            </w:r>
          </w:p>
        </w:tc>
      </w:tr>
      <w:tr w:rsidR="00394520" w14:paraId="12E0864E" w14:textId="77777777" w:rsidTr="00B12A4E">
        <w:tc>
          <w:tcPr>
            <w:tcW w:w="2122" w:type="dxa"/>
          </w:tcPr>
          <w:p w14:paraId="69FFBB10" w14:textId="77777777" w:rsidR="00394520" w:rsidRDefault="00394520" w:rsidP="00B12A4E">
            <w:pPr>
              <w:rPr>
                <w:rFonts w:eastAsia="SimSun"/>
                <w:bCs/>
                <w:szCs w:val="28"/>
                <w:lang w:eastAsia="zh-CN"/>
              </w:rPr>
            </w:pPr>
            <w:r>
              <w:rPr>
                <w:rFonts w:eastAsia="SimSun"/>
                <w:bCs/>
                <w:szCs w:val="28"/>
                <w:lang w:eastAsia="zh-CN"/>
              </w:rPr>
              <w:t>17</w:t>
            </w:r>
          </w:p>
        </w:tc>
        <w:tc>
          <w:tcPr>
            <w:tcW w:w="2238" w:type="dxa"/>
          </w:tcPr>
          <w:p w14:paraId="12B8559E" w14:textId="77777777" w:rsidR="00394520" w:rsidRDefault="00394520" w:rsidP="00B12A4E">
            <w:pPr>
              <w:rPr>
                <w:rFonts w:eastAsia="SimSun"/>
                <w:bCs/>
                <w:szCs w:val="28"/>
                <w:lang w:eastAsia="zh-CN"/>
              </w:rPr>
            </w:pPr>
            <w:r w:rsidRPr="008F4993">
              <w:rPr>
                <w:rFonts w:eastAsia="SimSun"/>
                <w:bCs/>
                <w:szCs w:val="28"/>
                <w:lang w:eastAsia="zh-CN"/>
              </w:rPr>
              <w:t>hm_in_square2</w:t>
            </w:r>
          </w:p>
        </w:tc>
        <w:tc>
          <w:tcPr>
            <w:tcW w:w="2399" w:type="dxa"/>
          </w:tcPr>
          <w:p w14:paraId="44B94B17"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13829025" w14:textId="77777777" w:rsidR="00394520" w:rsidRDefault="00394520" w:rsidP="00B12A4E">
            <w:pPr>
              <w:rPr>
                <w:rFonts w:eastAsia="SimSun"/>
                <w:bCs/>
                <w:szCs w:val="28"/>
                <w:lang w:eastAsia="zh-CN"/>
              </w:rPr>
            </w:pPr>
            <w:r>
              <w:rPr>
                <w:rFonts w:eastAsia="SimSun"/>
                <w:bCs/>
                <w:szCs w:val="28"/>
                <w:lang w:eastAsia="zh-CN"/>
              </w:rPr>
              <w:t>966</w:t>
            </w:r>
          </w:p>
        </w:tc>
      </w:tr>
      <w:tr w:rsidR="00394520" w14:paraId="08FECA54" w14:textId="77777777" w:rsidTr="00B12A4E">
        <w:tc>
          <w:tcPr>
            <w:tcW w:w="2122" w:type="dxa"/>
          </w:tcPr>
          <w:p w14:paraId="4A8D0DEA" w14:textId="77777777" w:rsidR="00394520" w:rsidRDefault="00394520" w:rsidP="00B12A4E">
            <w:pPr>
              <w:rPr>
                <w:rFonts w:eastAsia="SimSun"/>
                <w:bCs/>
                <w:szCs w:val="28"/>
                <w:lang w:eastAsia="zh-CN"/>
              </w:rPr>
            </w:pPr>
            <w:r>
              <w:rPr>
                <w:rFonts w:eastAsia="SimSun"/>
                <w:bCs/>
                <w:szCs w:val="28"/>
                <w:lang w:eastAsia="zh-CN"/>
              </w:rPr>
              <w:t>18</w:t>
            </w:r>
          </w:p>
        </w:tc>
        <w:tc>
          <w:tcPr>
            <w:tcW w:w="2238" w:type="dxa"/>
          </w:tcPr>
          <w:p w14:paraId="205BB0F6" w14:textId="77777777" w:rsidR="00394520" w:rsidRDefault="00394520" w:rsidP="00B12A4E">
            <w:pPr>
              <w:rPr>
                <w:rFonts w:eastAsia="SimSun"/>
                <w:bCs/>
                <w:szCs w:val="28"/>
                <w:lang w:eastAsia="zh-CN"/>
              </w:rPr>
            </w:pPr>
            <w:r w:rsidRPr="008F4993">
              <w:rPr>
                <w:rFonts w:eastAsia="SimSun"/>
                <w:bCs/>
                <w:szCs w:val="28"/>
                <w:lang w:eastAsia="zh-CN"/>
              </w:rPr>
              <w:t>hm_in_stair2</w:t>
            </w:r>
          </w:p>
        </w:tc>
        <w:tc>
          <w:tcPr>
            <w:tcW w:w="2399" w:type="dxa"/>
          </w:tcPr>
          <w:p w14:paraId="78A096DE"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43C8CA1E" w14:textId="77777777" w:rsidR="00394520" w:rsidRDefault="00394520" w:rsidP="00B12A4E">
            <w:pPr>
              <w:rPr>
                <w:rFonts w:eastAsia="SimSun"/>
                <w:bCs/>
                <w:szCs w:val="28"/>
                <w:lang w:eastAsia="zh-CN"/>
              </w:rPr>
            </w:pPr>
            <w:r>
              <w:rPr>
                <w:rFonts w:eastAsia="SimSun"/>
                <w:bCs/>
                <w:szCs w:val="28"/>
                <w:lang w:eastAsia="zh-CN"/>
              </w:rPr>
              <w:t>1614</w:t>
            </w:r>
          </w:p>
        </w:tc>
      </w:tr>
    </w:tbl>
    <w:p w14:paraId="7B80BDC1" w14:textId="1F5A32BE" w:rsidR="00394520" w:rsidRDefault="00394520" w:rsidP="007B19B5">
      <w:pPr>
        <w:pStyle w:val="BodyText"/>
        <w:rPr>
          <w:lang w:eastAsia="zh-CN"/>
        </w:rPr>
      </w:pPr>
    </w:p>
    <w:p w14:paraId="383A493D" w14:textId="76FA471A" w:rsidR="00394520" w:rsidRDefault="00394520" w:rsidP="00394520">
      <w:pPr>
        <w:rPr>
          <w:rFonts w:eastAsia="SimSun"/>
          <w:bCs/>
          <w:szCs w:val="28"/>
          <w:lang w:eastAsia="zh-CN"/>
        </w:rPr>
      </w:pPr>
      <w:r>
        <w:rPr>
          <w:lang w:eastAsia="zh-CN"/>
        </w:rPr>
        <w:t>The feature anchor divides the five videos into two classes based on resolution</w:t>
      </w:r>
      <w:r w:rsidRPr="00394520">
        <w:rPr>
          <w:rFonts w:eastAsia="SimSun"/>
          <w:bCs/>
          <w:szCs w:val="28"/>
          <w:lang w:eastAsia="zh-CN"/>
        </w:rPr>
        <w:t xml:space="preserve"> </w:t>
      </w:r>
      <w:r>
        <w:rPr>
          <w:rFonts w:eastAsia="SimSun"/>
          <w:bCs/>
          <w:szCs w:val="28"/>
          <w:lang w:eastAsia="zh-CN"/>
        </w:rPr>
        <w:t>as follows:</w:t>
      </w:r>
    </w:p>
    <w:p w14:paraId="2F188579" w14:textId="77777777" w:rsidR="00394520"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HIEVE_1080P: 13, 16.</w:t>
      </w:r>
    </w:p>
    <w:p w14:paraId="5AC54467" w14:textId="77777777" w:rsidR="00394520" w:rsidRPr="0009227A"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HIEVE_720P: 2, 17, 18.</w:t>
      </w:r>
    </w:p>
    <w:p w14:paraId="760652BB" w14:textId="77777777" w:rsidR="00A24498" w:rsidRDefault="00A24498" w:rsidP="007B19B5">
      <w:pPr>
        <w:pStyle w:val="BodyText"/>
        <w:rPr>
          <w:lang w:eastAsia="zh-CN"/>
        </w:rPr>
      </w:pPr>
    </w:p>
    <w:p w14:paraId="56AE1451" w14:textId="68F765B9" w:rsidR="003724DD" w:rsidRDefault="00A24498" w:rsidP="007B19B5">
      <w:pPr>
        <w:pStyle w:val="BodyText"/>
        <w:rPr>
          <w:lang w:eastAsia="zh-CN"/>
        </w:rPr>
      </w:pPr>
      <w:r>
        <w:rPr>
          <w:lang w:eastAsia="zh-CN"/>
        </w:rPr>
        <w:t>All frames of each video are to be coded and the frame rate is set as 30fps regardless of the indicated frame rate in the provided MP4/MOV file.</w:t>
      </w:r>
    </w:p>
    <w:p w14:paraId="7C411C14" w14:textId="479FC0A3" w:rsidR="00B410D9" w:rsidRDefault="00B410D9" w:rsidP="007B19B5">
      <w:pPr>
        <w:pStyle w:val="BodyText"/>
        <w:rPr>
          <w:lang w:eastAsia="zh-CN"/>
        </w:rPr>
      </w:pPr>
      <w:r>
        <w:rPr>
          <w:lang w:eastAsia="zh-CN"/>
        </w:rPr>
        <w:t xml:space="preserve">The </w:t>
      </w:r>
      <w:proofErr w:type="spellStart"/>
      <w:r>
        <w:rPr>
          <w:lang w:eastAsia="zh-CN"/>
        </w:rPr>
        <w:t>HiEve</w:t>
      </w:r>
      <w:proofErr w:type="spellEnd"/>
      <w:r>
        <w:rPr>
          <w:lang w:eastAsia="zh-CN"/>
        </w:rPr>
        <w:t xml:space="preserve"> feature anchor package includes scripts to compute </w:t>
      </w:r>
      <w:proofErr w:type="spellStart"/>
      <w:r>
        <w:rPr>
          <w:lang w:eastAsia="zh-CN"/>
        </w:rPr>
        <w:t>classwise</w:t>
      </w:r>
      <w:proofErr w:type="spellEnd"/>
      <w:r>
        <w:rPr>
          <w:lang w:eastAsia="zh-CN"/>
        </w:rPr>
        <w:t xml:space="preserve"> results for the </w:t>
      </w:r>
      <w:proofErr w:type="spellStart"/>
      <w:r>
        <w:rPr>
          <w:lang w:eastAsia="zh-CN"/>
        </w:rPr>
        <w:t>HiEve</w:t>
      </w:r>
      <w:proofErr w:type="spellEnd"/>
      <w:r>
        <w:rPr>
          <w:lang w:eastAsia="zh-CN"/>
        </w:rPr>
        <w:t xml:space="preserve"> informative video anchor using provided detections files in the </w:t>
      </w:r>
      <w:proofErr w:type="spellStart"/>
      <w:r>
        <w:rPr>
          <w:lang w:eastAsia="zh-CN"/>
        </w:rPr>
        <w:t>HiEve</w:t>
      </w:r>
      <w:proofErr w:type="spellEnd"/>
      <w:r>
        <w:rPr>
          <w:lang w:eastAsia="zh-CN"/>
        </w:rPr>
        <w:t xml:space="preserve"> video anchor package.</w:t>
      </w:r>
    </w:p>
    <w:p w14:paraId="1C4ED5BB" w14:textId="36E8D36F" w:rsidR="00F2783A" w:rsidRDefault="00F2783A" w:rsidP="00BB7F32">
      <w:pPr>
        <w:pStyle w:val="BodyText"/>
        <w:rPr>
          <w:lang w:eastAsia="zh-CN"/>
        </w:rPr>
      </w:pPr>
      <w:r>
        <w:rPr>
          <w:lang w:eastAsia="zh-CN"/>
        </w:rPr>
        <w:t xml:space="preserve">The </w:t>
      </w:r>
      <w:proofErr w:type="spellStart"/>
      <w:r>
        <w:rPr>
          <w:lang w:eastAsia="zh-CN"/>
        </w:rPr>
        <w:t>HiEve</w:t>
      </w:r>
      <w:proofErr w:type="spellEnd"/>
      <w:r>
        <w:rPr>
          <w:lang w:eastAsia="zh-CN"/>
        </w:rPr>
        <w:t xml:space="preserve"> dataset (videos and ground truth) are available from the FTP server.</w:t>
      </w:r>
    </w:p>
    <w:p w14:paraId="5B3C087D" w14:textId="413E59D0" w:rsidR="00501459" w:rsidRDefault="00753010" w:rsidP="007B19B5">
      <w:pPr>
        <w:pStyle w:val="BodyText"/>
        <w:rPr>
          <w:lang w:eastAsia="zh-CN"/>
        </w:rPr>
      </w:pPr>
      <w:r w:rsidRPr="00753010">
        <w:rPr>
          <w:b/>
          <w:bCs/>
          <w:lang w:val="en-GB" w:eastAsia="ja-JP"/>
        </w:rPr>
        <w:t>NOTE</w:t>
      </w:r>
      <w:r>
        <w:rPr>
          <w:lang w:val="en-GB" w:eastAsia="ja-JP"/>
        </w:rPr>
        <w:t xml:space="preserve">: </w:t>
      </w:r>
      <w:r w:rsidR="00501459" w:rsidRPr="00BB7F32">
        <w:rPr>
          <w:lang w:eastAsia="zh-CN"/>
        </w:rPr>
        <w:t xml:space="preserve">Use of the </w:t>
      </w:r>
      <w:proofErr w:type="spellStart"/>
      <w:r w:rsidR="00501459" w:rsidRPr="00BB7F32">
        <w:rPr>
          <w:lang w:eastAsia="zh-CN"/>
        </w:rPr>
        <w:t>HiEve</w:t>
      </w:r>
      <w:proofErr w:type="spellEnd"/>
      <w:r w:rsidR="00501459" w:rsidRPr="00BB7F32">
        <w:rPr>
          <w:lang w:eastAsia="zh-CN"/>
        </w:rPr>
        <w:t xml:space="preserve"> videos requires </w:t>
      </w:r>
      <w:r w:rsidR="00DD785F">
        <w:rPr>
          <w:lang w:eastAsia="zh-CN"/>
        </w:rPr>
        <w:t xml:space="preserve">returning a </w:t>
      </w:r>
      <w:r w:rsidR="00501459" w:rsidRPr="00BB7F32">
        <w:rPr>
          <w:lang w:eastAsia="zh-CN"/>
        </w:rPr>
        <w:t>sign</w:t>
      </w:r>
      <w:r w:rsidR="00DD785F">
        <w:rPr>
          <w:lang w:eastAsia="zh-CN"/>
        </w:rPr>
        <w:t>ed copy of</w:t>
      </w:r>
      <w:r w:rsidR="00501459" w:rsidRPr="00BB7F32">
        <w:rPr>
          <w:lang w:eastAsia="zh-CN"/>
        </w:rPr>
        <w:t xml:space="preserve"> a license agreement</w:t>
      </w:r>
      <w:r w:rsidR="00DD785F">
        <w:rPr>
          <w:lang w:eastAsia="zh-CN"/>
        </w:rPr>
        <w:t xml:space="preserve"> to Shanghai Jiao Tong University (SJTU)</w:t>
      </w:r>
      <w:r w:rsidR="00501459" w:rsidRPr="00BB7F32">
        <w:rPr>
          <w:lang w:eastAsia="zh-CN"/>
        </w:rPr>
        <w:t xml:space="preserve">, a copy of which is included </w:t>
      </w:r>
      <w:r w:rsidR="00DD785F">
        <w:rPr>
          <w:lang w:eastAsia="zh-CN"/>
        </w:rPr>
        <w:t>with the test material</w:t>
      </w:r>
      <w:r w:rsidR="00501459" w:rsidRPr="00BB7F32">
        <w:rPr>
          <w:lang w:eastAsia="zh-CN"/>
        </w:rPr>
        <w:t>.</w:t>
      </w:r>
    </w:p>
    <w:p w14:paraId="79F897CC" w14:textId="77777777" w:rsidR="004C21E7" w:rsidRPr="00BE54B4" w:rsidRDefault="004C21E7" w:rsidP="004C21E7">
      <w:pPr>
        <w:rPr>
          <w:rFonts w:eastAsia="Calibri"/>
          <w:lang w:val="en-GB" w:eastAsia="ja-JP"/>
        </w:rPr>
      </w:pPr>
      <w:r w:rsidRPr="00BE54B4">
        <w:rPr>
          <w:rFonts w:eastAsia="Calibri"/>
          <w:lang w:val="en-GB" w:eastAsia="ja-JP"/>
        </w:rPr>
        <w:br w:type="page"/>
      </w:r>
    </w:p>
    <w:p w14:paraId="50E46C1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47" w:name="_Toc109420597"/>
      <w:bookmarkStart w:id="548" w:name="_Toc133523716"/>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C</w:t>
      </w:r>
      <w:r w:rsidRPr="0072007B">
        <w:rPr>
          <w:rFonts w:eastAsia="MS Mincho" w:cs="Arial"/>
          <w:bCs/>
          <w:caps/>
          <w:sz w:val="28"/>
          <w:szCs w:val="28"/>
          <w:lang w:val="en-GB" w:eastAsia="ja-JP"/>
        </w:rPr>
        <w:t>: Anchor metrics</w:t>
      </w:r>
      <w:bookmarkEnd w:id="547"/>
      <w:bookmarkEnd w:id="548"/>
    </w:p>
    <w:p w14:paraId="661469E0" w14:textId="77777777" w:rsidR="004C21E7" w:rsidRPr="0072007B" w:rsidRDefault="004C21E7" w:rsidP="004C21E7">
      <w:pPr>
        <w:pStyle w:val="Heading2"/>
        <w:numPr>
          <w:ilvl w:val="0"/>
          <w:numId w:val="0"/>
        </w:numPr>
        <w:ind w:left="864" w:hanging="864"/>
        <w:rPr>
          <w:b w:val="0"/>
          <w:iCs w:val="0"/>
          <w:kern w:val="0"/>
          <w:sz w:val="26"/>
          <w:szCs w:val="26"/>
          <w:lang w:eastAsia="zh-TW"/>
        </w:rPr>
      </w:pPr>
      <w:bookmarkStart w:id="549" w:name="_Toc5552"/>
      <w:bookmarkStart w:id="550" w:name="_Toc22541"/>
      <w:bookmarkStart w:id="551" w:name="_Toc108985922"/>
      <w:bookmarkStart w:id="552" w:name="_Toc31166"/>
      <w:bookmarkStart w:id="553" w:name="_Toc109420598"/>
      <w:bookmarkStart w:id="554" w:name="_Toc102141951"/>
      <w:bookmarkStart w:id="555" w:name="_Toc20780"/>
      <w:bookmarkStart w:id="556" w:name="_Toc133523717"/>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.1 </w:t>
      </w:r>
      <w:r w:rsidRPr="0072007B">
        <w:rPr>
          <w:b w:val="0"/>
          <w:iCs w:val="0"/>
          <w:kern w:val="0"/>
          <w:sz w:val="26"/>
          <w:szCs w:val="26"/>
          <w:lang w:eastAsia="zh-TW"/>
        </w:rPr>
        <w:t>Bitrate measurement</w:t>
      </w:r>
      <w:bookmarkEnd w:id="549"/>
      <w:bookmarkEnd w:id="550"/>
      <w:bookmarkEnd w:id="551"/>
      <w:bookmarkEnd w:id="552"/>
      <w:bookmarkEnd w:id="553"/>
      <w:bookmarkEnd w:id="554"/>
      <w:bookmarkEnd w:id="555"/>
      <w:bookmarkEnd w:id="556"/>
    </w:p>
    <w:p w14:paraId="508942C9" w14:textId="77777777" w:rsidR="00D834A4" w:rsidRDefault="00D834A4" w:rsidP="00D834A4">
      <w:pPr>
        <w:rPr>
          <w:rFonts w:cs="Arial"/>
          <w:lang w:val="en-GB" w:eastAsia="zh-TW"/>
        </w:rPr>
      </w:pPr>
      <w:bookmarkStart w:id="557" w:name="_Toc12605"/>
      <w:bookmarkStart w:id="558" w:name="_Toc109420599"/>
      <w:r>
        <w:rPr>
          <w:rFonts w:cs="Arial"/>
          <w:lang w:eastAsia="zh-TW"/>
        </w:rPr>
        <w:t xml:space="preserve">For each image dataset, bits per pixel (BPP) shall be used. </w:t>
      </w:r>
      <w:r>
        <w:rPr>
          <w:rFonts w:cs="Arial"/>
          <w:lang w:val="en-GB" w:eastAsia="zh-TW"/>
        </w:rPr>
        <w:t>BPP is the number of bits occupied by each pixel, which is defined by:</w:t>
      </w:r>
      <w:bookmarkEnd w:id="557"/>
    </w:p>
    <w:p w14:paraId="3CD3ED77" w14:textId="77777777" w:rsidR="00D834A4" w:rsidRDefault="00D834A4" w:rsidP="00D834A4">
      <w:pPr>
        <w:rPr>
          <w:rFonts w:cs="Arial"/>
          <w:lang w:val="en-GB" w:eastAsia="zh-TW"/>
        </w:rPr>
      </w:pPr>
      <w:bookmarkStart w:id="559" w:name="_Toc21023"/>
      <m:oMathPara>
        <m:oMath>
          <m:r>
            <w:rPr>
              <w:rFonts w:ascii="Cambria Math" w:hAnsi="Cambria Math" w:cs="Arial"/>
              <w:lang w:val="en-GB" w:eastAsia="zh-TW"/>
            </w:rPr>
            <m:t>bitrate</m:t>
          </m:r>
          <m:r>
            <m:rPr>
              <m:sty m:val="p"/>
            </m:rPr>
            <w:rPr>
              <w:rFonts w:ascii="Cambria Math" w:hAnsi="Cambria Math" w:cs="Arial"/>
              <w:lang w:val="en-GB" w:eastAsia="zh-TW"/>
            </w:rPr>
            <m:t>=</m:t>
          </m:r>
          <m:f>
            <m:fPr>
              <m:ctrlPr>
                <w:ins w:id="560" w:author="Igor Curcio" w:date="2023-10-21T21:20:00Z">
                  <w:rPr>
                    <w:rFonts w:ascii="Cambria Math" w:hAnsi="Cambria Math" w:cs="Arial"/>
                    <w:lang w:val="en-GB" w:eastAsia="zh-TW"/>
                  </w:rPr>
                </w:ins>
              </m:ctrlPr>
            </m:fPr>
            <m:num>
              <m:r>
                <w:rPr>
                  <w:rFonts w:ascii="Cambria Math" w:hAnsi="Cambria Math" w:cs="Arial"/>
                  <w:lang w:val="en-GB" w:eastAsia="zh-TW"/>
                </w:rPr>
                <m:t>total bits</m:t>
              </m:r>
            </m:num>
            <m:den>
              <m:r>
                <w:rPr>
                  <w:rFonts w:ascii="Cambria Math" w:hAnsi="Cambria Math" w:cs="Arial"/>
                  <w:lang w:val="en-GB" w:eastAsia="zh-TW"/>
                </w:rPr>
                <m:t>total pixels</m:t>
              </m:r>
            </m:den>
          </m:f>
        </m:oMath>
      </m:oMathPara>
      <w:bookmarkEnd w:id="559"/>
    </w:p>
    <w:p w14:paraId="2949BCE8" w14:textId="77777777" w:rsidR="00D834A4" w:rsidRDefault="00D834A4" w:rsidP="00D834A4">
      <w:pPr>
        <w:rPr>
          <w:rFonts w:cs="Arial"/>
          <w:lang w:val="en-GB" w:eastAsia="zh-TW"/>
        </w:rPr>
      </w:pPr>
      <w:bookmarkStart w:id="561" w:name="_Toc2132"/>
      <m:oMath>
        <m:r>
          <w:rPr>
            <w:rFonts w:ascii="Cambria Math" w:hAnsi="Cambria Math" w:cs="Arial"/>
            <w:lang w:val="en-GB" w:eastAsia="zh-TW"/>
          </w:rPr>
          <m:t>total bits</m:t>
        </m:r>
      </m:oMath>
      <w:r>
        <w:rPr>
          <w:rFonts w:cs="Arial"/>
          <w:lang w:val="en-GB" w:eastAsia="zh-TW"/>
        </w:rPr>
        <w:t xml:space="preserve"> refers to the total number of bits overall images and </w:t>
      </w:r>
      <m:oMath>
        <m:r>
          <w:rPr>
            <w:rFonts w:ascii="Cambria Math" w:hAnsi="Cambria Math" w:cs="Arial"/>
            <w:lang w:val="en-GB" w:eastAsia="zh-TW"/>
          </w:rPr>
          <m:t>total pixels</m:t>
        </m:r>
      </m:oMath>
      <w:r>
        <w:rPr>
          <w:rFonts w:cs="Arial"/>
          <w:lang w:val="en-GB" w:eastAsia="zh-TW"/>
        </w:rPr>
        <w:t xml:space="preserve"> refers to the total number of pixels overall images at their original resolution.</w:t>
      </w:r>
      <w:bookmarkEnd w:id="561"/>
    </w:p>
    <w:p w14:paraId="0CE0DF7C" w14:textId="77777777" w:rsidR="00D834A4" w:rsidRDefault="00D834A4" w:rsidP="00D834A4">
      <w:pPr>
        <w:rPr>
          <w:rFonts w:cs="Arial"/>
          <w:lang w:val="en-GB" w:eastAsia="zh-TW"/>
        </w:rPr>
      </w:pPr>
      <w:bookmarkStart w:id="562" w:name="_Toc149"/>
      <w:r>
        <w:rPr>
          <w:rFonts w:cs="Arial"/>
          <w:lang w:val="en-GB" w:eastAsia="zh-TW"/>
        </w:rPr>
        <w:t>For each video sequence, the bitrate shall be measured in kilobits per second (kbps). This is defined as:</w:t>
      </w:r>
      <w:bookmarkEnd w:id="562"/>
    </w:p>
    <w:p w14:paraId="29EA4B4D" w14:textId="77777777" w:rsidR="00D834A4" w:rsidRDefault="00D834A4" w:rsidP="00D834A4">
      <w:pPr>
        <w:rPr>
          <w:rFonts w:cs="Arial"/>
          <w:lang w:val="en-GB" w:eastAsia="zh-TW"/>
        </w:rPr>
      </w:pPr>
      <w:bookmarkStart w:id="563" w:name="_Toc22241"/>
      <m:oMathPara>
        <m:oMath>
          <m:r>
            <w:rPr>
              <w:rFonts w:ascii="Cambria Math" w:hAnsi="Cambria Math" w:cs="Arial"/>
              <w:lang w:val="en-GB" w:eastAsia="zh-TW"/>
            </w:rPr>
            <m:t xml:space="preserve">bitrate= </m:t>
          </m:r>
          <m:f>
            <m:fPr>
              <m:ctrlPr>
                <w:ins w:id="564" w:author="Igor Curcio" w:date="2023-10-21T21:20:00Z">
                  <w:rPr>
                    <w:rFonts w:ascii="Cambria Math" w:hAnsi="Cambria Math" w:cs="Arial"/>
                    <w:i/>
                    <w:lang w:val="en-GB" w:eastAsia="zh-TW"/>
                  </w:rPr>
                </w:ins>
              </m:ctrlPr>
            </m:fPr>
            <m:num>
              <m:r>
                <w:rPr>
                  <w:rFonts w:ascii="Cambria Math" w:hAnsi="Cambria Math" w:cs="Arial"/>
                  <w:lang w:val="en-GB" w:eastAsia="zh-TW"/>
                </w:rPr>
                <m:t>total bits ×fps</m:t>
              </m:r>
            </m:num>
            <m:den>
              <m:r>
                <w:rPr>
                  <w:rFonts w:ascii="Cambria Math" w:hAnsi="Cambria Math" w:cs="Arial"/>
                  <w:lang w:val="en-GB" w:eastAsia="zh-TW"/>
                </w:rPr>
                <m:t>1000 ×frames</m:t>
              </m:r>
            </m:den>
          </m:f>
        </m:oMath>
      </m:oMathPara>
      <w:bookmarkEnd w:id="563"/>
    </w:p>
    <w:p w14:paraId="1C5785BE" w14:textId="0B9E94FC" w:rsidR="00D834A4" w:rsidRDefault="00D834A4" w:rsidP="00D834A4">
      <w:pPr>
        <w:rPr>
          <w:rFonts w:cs="Arial"/>
          <w:lang w:val="en-GB" w:eastAsia="zh-TW"/>
        </w:rPr>
      </w:pPr>
      <w:bookmarkStart w:id="565" w:name="_Toc10175"/>
      <w:r>
        <w:rPr>
          <w:rFonts w:cs="Arial"/>
          <w:lang w:val="en-GB" w:eastAsia="zh-TW"/>
        </w:rPr>
        <w:t xml:space="preserve">Here </w:t>
      </w:r>
      <m:oMath>
        <m:r>
          <w:rPr>
            <w:rFonts w:ascii="Cambria Math" w:hAnsi="Cambria Math" w:cs="Arial"/>
            <w:lang w:val="en-GB" w:eastAsia="zh-TW"/>
          </w:rPr>
          <m:t>total bits</m:t>
        </m:r>
      </m:oMath>
      <w:r>
        <w:rPr>
          <w:rFonts w:cs="Arial"/>
          <w:lang w:val="en-GB" w:eastAsia="zh-TW"/>
        </w:rPr>
        <w:t xml:space="preserve"> refers to the total number of bits of the whole video sequence, </w:t>
      </w:r>
      <w:r>
        <w:rPr>
          <w:rFonts w:cs="Arial"/>
          <w:i/>
          <w:iCs/>
          <w:lang w:val="en-GB" w:eastAsia="zh-TW"/>
        </w:rPr>
        <w:t>fps</w:t>
      </w:r>
      <w:r>
        <w:rPr>
          <w:rFonts w:cs="Arial"/>
          <w:lang w:val="en-GB" w:eastAsia="zh-TW"/>
        </w:rPr>
        <w:t xml:space="preserve"> denotes the number of frames per second of the video sequence and </w:t>
      </w:r>
      <w:r>
        <w:rPr>
          <w:rFonts w:cs="Arial"/>
          <w:i/>
          <w:iCs/>
          <w:lang w:val="en-GB" w:eastAsia="zh-TW"/>
        </w:rPr>
        <w:t>frames</w:t>
      </w:r>
      <w:r>
        <w:rPr>
          <w:rFonts w:cs="Arial"/>
          <w:lang w:val="en-GB" w:eastAsia="zh-TW"/>
        </w:rPr>
        <w:t xml:space="preserve"> denote the number of encoded frames of the video sequence.</w:t>
      </w:r>
      <w:bookmarkEnd w:id="565"/>
    </w:p>
    <w:p w14:paraId="5DC64FB4" w14:textId="42A07163" w:rsidR="003539C5" w:rsidRDefault="003539C5" w:rsidP="00D834A4">
      <w:pPr>
        <w:rPr>
          <w:rFonts w:cs="Arial"/>
          <w:lang w:val="en-GB" w:eastAsia="zh-TW"/>
        </w:rPr>
      </w:pPr>
      <w:r>
        <w:rPr>
          <w:rFonts w:cs="Arial"/>
          <w:lang w:val="en-GB" w:eastAsia="zh-TW"/>
        </w:rPr>
        <w:t xml:space="preserve">For </w:t>
      </w:r>
      <w:proofErr w:type="spellStart"/>
      <w:r>
        <w:rPr>
          <w:rFonts w:cs="Arial"/>
          <w:lang w:val="en-GB" w:eastAsia="zh-TW"/>
        </w:rPr>
        <w:t>classwise</w:t>
      </w:r>
      <w:proofErr w:type="spellEnd"/>
      <w:r>
        <w:rPr>
          <w:rFonts w:cs="Arial"/>
          <w:lang w:val="en-GB" w:eastAsia="zh-TW"/>
        </w:rPr>
        <w:t xml:space="preserve"> bitrate reporting, the sequence-length weighted average bitrate of the calculated sequence bitrates is to be reported. This is defined as:</w:t>
      </w:r>
    </w:p>
    <w:p w14:paraId="202ABB62" w14:textId="51C0FA79" w:rsidR="004B1C89" w:rsidRDefault="00000000" w:rsidP="00D834A4">
      <w:pPr>
        <w:rPr>
          <w:rFonts w:cs="Arial"/>
          <w:lang w:val="en-GB" w:eastAsia="zh-TW"/>
        </w:rPr>
      </w:pPr>
      <m:oMathPara>
        <m:oMath>
          <m:sSub>
            <m:sSubPr>
              <m:ctrlPr>
                <w:ins w:id="566" w:author="Igor Curcio" w:date="2023-10-21T21:20:00Z">
                  <w:rPr>
                    <w:rFonts w:ascii="Cambria Math" w:hAnsi="Cambria Math" w:cs="Arial"/>
                    <w:i/>
                    <w:lang w:val="en-GB" w:eastAsia="zh-TW"/>
                  </w:rPr>
                </w:ins>
              </m:ctrlPr>
            </m:sSubPr>
            <m:e>
              <m:r>
                <w:rPr>
                  <w:rFonts w:ascii="Cambria Math" w:hAnsi="Cambria Math" w:cs="Arial"/>
                  <w:lang w:val="en-GB" w:eastAsia="zh-TW"/>
                </w:rPr>
                <m:t>length</m:t>
              </m:r>
            </m:e>
            <m:sub>
              <m:r>
                <w:rPr>
                  <w:rFonts w:ascii="Cambria Math" w:hAnsi="Cambria Math" w:cs="Arial"/>
                  <w:lang w:val="en-GB" w:eastAsia="zh-TW"/>
                </w:rPr>
                <m:t>CLS</m:t>
              </m:r>
            </m:sub>
          </m:sSub>
          <m:r>
            <w:rPr>
              <w:rFonts w:ascii="Cambria Math" w:hAnsi="Cambria Math" w:cs="Arial"/>
              <w:lang w:val="en-GB" w:eastAsia="zh-TW"/>
            </w:rPr>
            <m:t>=</m:t>
          </m:r>
          <m:nary>
            <m:naryPr>
              <m:chr m:val="∑"/>
              <m:limLoc m:val="subSup"/>
              <m:ctrlPr>
                <w:ins w:id="567" w:author="Igor Curcio" w:date="2023-10-21T21:20:00Z">
                  <w:rPr>
                    <w:rFonts w:ascii="Cambria Math" w:hAnsi="Cambria Math" w:cs="Arial"/>
                    <w:i/>
                    <w:lang w:val="en-GB" w:eastAsia="zh-TW"/>
                  </w:rPr>
                </w:ins>
              </m:ctrlPr>
            </m:naryPr>
            <m:sub>
              <m:r>
                <w:rPr>
                  <w:rFonts w:ascii="Cambria Math" w:hAnsi="Cambria Math" w:cs="Arial"/>
                  <w:lang w:val="en-GB" w:eastAsia="zh-TW"/>
                </w:rPr>
                <m:t>n=0</m:t>
              </m:r>
            </m:sub>
            <m:sup>
              <m:r>
                <w:rPr>
                  <w:rFonts w:ascii="Cambria Math" w:hAnsi="Cambria Math" w:cs="Arial"/>
                  <w:lang w:val="en-GB" w:eastAsia="zh-TW"/>
                </w:rPr>
                <m:t>N</m:t>
              </m:r>
            </m:sup>
            <m:e>
              <m:f>
                <m:fPr>
                  <m:ctrlPr>
                    <w:ins w:id="568" w:author="Igor Curcio" w:date="2023-10-21T21:20:00Z">
                      <w:rPr>
                        <w:rFonts w:ascii="Cambria Math" w:hAnsi="Cambria Math" w:cs="Arial"/>
                        <w:i/>
                        <w:lang w:val="en-GB" w:eastAsia="zh-TW"/>
                      </w:rPr>
                    </w:ins>
                  </m:ctrlPr>
                </m:fPr>
                <m:num>
                  <m:sSub>
                    <m:sSubPr>
                      <m:ctrlPr>
                        <w:ins w:id="569" w:author="Igor Curcio" w:date="2023-10-21T21:20:00Z">
                          <w:rPr>
                            <w:rFonts w:ascii="Cambria Math" w:hAnsi="Cambria Math" w:cs="Arial"/>
                            <w:i/>
                            <w:lang w:val="en-GB" w:eastAsia="zh-TW"/>
                          </w:rPr>
                        </w:ins>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ins w:id="570" w:author="Igor Curcio" w:date="2023-10-21T21:20:00Z">
                          <w:rPr>
                            <w:rFonts w:ascii="Cambria Math" w:hAnsi="Cambria Math" w:cs="Arial"/>
                            <w:i/>
                            <w:lang w:val="en-GB" w:eastAsia="zh-TW"/>
                          </w:rPr>
                        </w:ins>
                      </m:ctrlPr>
                    </m:sSubPr>
                    <m:e>
                      <m:r>
                        <w:rPr>
                          <w:rFonts w:ascii="Cambria Math" w:hAnsi="Cambria Math" w:cs="Arial"/>
                          <w:lang w:val="en-GB" w:eastAsia="zh-TW"/>
                        </w:rPr>
                        <m:t>FrameRate</m:t>
                      </m:r>
                    </m:e>
                    <m:sub>
                      <m:r>
                        <w:rPr>
                          <w:rFonts w:ascii="Cambria Math" w:hAnsi="Cambria Math" w:cs="Arial"/>
                          <w:lang w:val="en-GB" w:eastAsia="zh-TW"/>
                        </w:rPr>
                        <m:t>n</m:t>
                      </m:r>
                    </m:sub>
                  </m:sSub>
                </m:den>
              </m:f>
            </m:e>
          </m:nary>
        </m:oMath>
      </m:oMathPara>
    </w:p>
    <w:p w14:paraId="5A9E2E96" w14:textId="137EE030" w:rsidR="003539C5" w:rsidRPr="003539C5" w:rsidRDefault="00000000" w:rsidP="00D834A4">
      <w:pPr>
        <w:rPr>
          <w:rFonts w:cs="Arial"/>
          <w:lang w:val="en-GB" w:eastAsia="zh-TW"/>
        </w:rPr>
      </w:pPr>
      <m:oMathPara>
        <m:oMath>
          <m:sSub>
            <m:sSubPr>
              <m:ctrlPr>
                <w:ins w:id="571" w:author="Igor Curcio" w:date="2023-10-21T21:20:00Z">
                  <w:rPr>
                    <w:rFonts w:ascii="Cambria Math" w:hAnsi="Cambria Math" w:cs="Arial"/>
                    <w:i/>
                    <w:lang w:val="en-GB" w:eastAsia="zh-TW"/>
                  </w:rPr>
                </w:ins>
              </m:ctrlPr>
            </m:sSubPr>
            <m:e>
              <m:r>
                <w:rPr>
                  <w:rFonts w:ascii="Cambria Math" w:hAnsi="Cambria Math" w:cs="Arial"/>
                  <w:lang w:val="en-GB" w:eastAsia="zh-TW"/>
                </w:rPr>
                <m:t>bitrate</m:t>
              </m:r>
            </m:e>
            <m:sub>
              <m:r>
                <w:rPr>
                  <w:rFonts w:ascii="Cambria Math" w:hAnsi="Cambria Math" w:cs="Arial"/>
                  <w:lang w:val="en-GB" w:eastAsia="zh-TW"/>
                </w:rPr>
                <m:t>CLS</m:t>
              </m:r>
            </m:sub>
          </m:sSub>
          <m:r>
            <w:rPr>
              <w:rFonts w:ascii="Cambria Math" w:hAnsi="Cambria Math" w:cs="Arial"/>
              <w:lang w:val="en-GB" w:eastAsia="zh-TW"/>
            </w:rPr>
            <m:t>=</m:t>
          </m:r>
          <m:f>
            <m:fPr>
              <m:ctrlPr>
                <w:ins w:id="572" w:author="Igor Curcio" w:date="2023-10-21T21:20:00Z">
                  <w:rPr>
                    <w:rFonts w:ascii="Cambria Math" w:hAnsi="Cambria Math" w:cs="Arial"/>
                    <w:i/>
                    <w:lang w:val="en-GB" w:eastAsia="zh-TW"/>
                  </w:rPr>
                </w:ins>
              </m:ctrlPr>
            </m:fPr>
            <m:num>
              <m:r>
                <w:rPr>
                  <w:rFonts w:ascii="Cambria Math" w:hAnsi="Cambria Math" w:cs="Arial"/>
                  <w:lang w:val="en-GB" w:eastAsia="zh-TW"/>
                </w:rPr>
                <m:t>1</m:t>
              </m:r>
            </m:num>
            <m:den>
              <m:sSub>
                <m:sSubPr>
                  <m:ctrlPr>
                    <w:ins w:id="573" w:author="Igor Curcio" w:date="2023-10-21T21:20:00Z">
                      <w:rPr>
                        <w:rFonts w:ascii="Cambria Math" w:hAnsi="Cambria Math" w:cs="Arial"/>
                        <w:i/>
                        <w:lang w:val="en-GB" w:eastAsia="zh-TW"/>
                      </w:rPr>
                    </w:ins>
                  </m:ctrlPr>
                </m:sSubPr>
                <m:e>
                  <m:r>
                    <w:rPr>
                      <w:rFonts w:ascii="Cambria Math" w:hAnsi="Cambria Math" w:cs="Arial"/>
                      <w:lang w:val="en-GB" w:eastAsia="zh-TW"/>
                    </w:rPr>
                    <m:t>length</m:t>
                  </m:r>
                </m:e>
                <m:sub>
                  <m:r>
                    <w:rPr>
                      <w:rFonts w:ascii="Cambria Math" w:hAnsi="Cambria Math" w:cs="Arial"/>
                      <w:lang w:val="en-GB" w:eastAsia="zh-TW"/>
                    </w:rPr>
                    <m:t>CLS</m:t>
                  </m:r>
                </m:sub>
              </m:sSub>
            </m:den>
          </m:f>
          <m:nary>
            <m:naryPr>
              <m:chr m:val="∑"/>
              <m:limLoc m:val="subSup"/>
              <m:ctrlPr>
                <w:ins w:id="574" w:author="Igor Curcio" w:date="2023-10-21T21:20:00Z">
                  <w:rPr>
                    <w:rFonts w:ascii="Cambria Math" w:hAnsi="Cambria Math" w:cs="Arial"/>
                    <w:i/>
                    <w:lang w:val="en-GB" w:eastAsia="zh-TW"/>
                  </w:rPr>
                </w:ins>
              </m:ctrlPr>
            </m:naryPr>
            <m:sub>
              <m:r>
                <w:rPr>
                  <w:rFonts w:ascii="Cambria Math" w:hAnsi="Cambria Math" w:cs="Arial"/>
                  <w:lang w:val="en-GB" w:eastAsia="zh-TW"/>
                </w:rPr>
                <m:t>n=0</m:t>
              </m:r>
            </m:sub>
            <m:sup>
              <m:r>
                <w:rPr>
                  <w:rFonts w:ascii="Cambria Math" w:hAnsi="Cambria Math" w:cs="Arial"/>
                  <w:lang w:val="en-GB" w:eastAsia="zh-TW"/>
                </w:rPr>
                <m:t>N</m:t>
              </m:r>
            </m:sup>
            <m:e>
              <m:f>
                <m:fPr>
                  <m:ctrlPr>
                    <w:ins w:id="575" w:author="Igor Curcio" w:date="2023-10-21T21:20:00Z">
                      <w:rPr>
                        <w:rFonts w:ascii="Cambria Math" w:hAnsi="Cambria Math" w:cs="Arial"/>
                        <w:i/>
                        <w:lang w:val="en-GB" w:eastAsia="zh-TW"/>
                      </w:rPr>
                    </w:ins>
                  </m:ctrlPr>
                </m:fPr>
                <m:num>
                  <m:sSub>
                    <m:sSubPr>
                      <m:ctrlPr>
                        <w:ins w:id="576" w:author="Igor Curcio" w:date="2023-10-21T21:20:00Z">
                          <w:rPr>
                            <w:rFonts w:ascii="Cambria Math" w:hAnsi="Cambria Math" w:cs="Arial"/>
                            <w:i/>
                            <w:lang w:val="en-GB" w:eastAsia="zh-TW"/>
                          </w:rPr>
                        </w:ins>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ins w:id="577" w:author="Igor Curcio" w:date="2023-10-21T21:20:00Z">
                          <w:rPr>
                            <w:rFonts w:ascii="Cambria Math" w:hAnsi="Cambria Math" w:cs="Arial"/>
                            <w:i/>
                            <w:lang w:val="en-GB" w:eastAsia="zh-TW"/>
                          </w:rPr>
                        </w:ins>
                      </m:ctrlPr>
                    </m:sSubPr>
                    <m:e>
                      <m:r>
                        <w:rPr>
                          <w:rFonts w:ascii="Cambria Math" w:hAnsi="Cambria Math" w:cs="Arial"/>
                          <w:lang w:val="en-GB" w:eastAsia="zh-TW"/>
                        </w:rPr>
                        <m:t>FrameRate</m:t>
                      </m:r>
                    </m:e>
                    <m:sub>
                      <m:r>
                        <w:rPr>
                          <w:rFonts w:ascii="Cambria Math" w:hAnsi="Cambria Math" w:cs="Arial"/>
                          <w:lang w:val="en-GB" w:eastAsia="zh-TW"/>
                        </w:rPr>
                        <m:t>n</m:t>
                      </m:r>
                    </m:sub>
                  </m:sSub>
                </m:den>
              </m:f>
              <m:sSub>
                <m:sSubPr>
                  <m:ctrlPr>
                    <w:ins w:id="578" w:author="Igor Curcio" w:date="2023-10-21T21:20:00Z">
                      <w:rPr>
                        <w:rFonts w:ascii="Cambria Math" w:hAnsi="Cambria Math" w:cs="Arial"/>
                        <w:i/>
                        <w:lang w:val="en-GB" w:eastAsia="zh-TW"/>
                      </w:rPr>
                    </w:ins>
                  </m:ctrlPr>
                </m:sSubPr>
                <m:e>
                  <m:r>
                    <w:rPr>
                      <w:rFonts w:ascii="Cambria Math" w:hAnsi="Cambria Math" w:cs="Arial"/>
                      <w:lang w:val="en-GB" w:eastAsia="zh-TW"/>
                    </w:rPr>
                    <m:t>bitrate</m:t>
                  </m:r>
                </m:e>
                <m:sub>
                  <m:r>
                    <w:rPr>
                      <w:rFonts w:ascii="Cambria Math" w:hAnsi="Cambria Math" w:cs="Arial"/>
                      <w:lang w:val="en-GB" w:eastAsia="zh-TW"/>
                    </w:rPr>
                    <m:t>n</m:t>
                  </m:r>
                </m:sub>
              </m:sSub>
            </m:e>
          </m:nary>
        </m:oMath>
      </m:oMathPara>
    </w:p>
    <w:p w14:paraId="20BB1A74" w14:textId="3AB7AB56" w:rsidR="003539C5" w:rsidRDefault="003539C5" w:rsidP="00D834A4">
      <w:pPr>
        <w:rPr>
          <w:rFonts w:cs="Arial"/>
          <w:lang w:val="en-GB" w:eastAsia="zh-TW"/>
        </w:rPr>
      </w:pPr>
      <w:r>
        <w:rPr>
          <w:rFonts w:cs="Arial"/>
          <w:lang w:val="en-GB" w:eastAsia="zh-TW"/>
        </w:rPr>
        <w:t>Here</w:t>
      </w:r>
      <w:r w:rsidR="004B1C89">
        <w:rPr>
          <w:rFonts w:cs="Arial"/>
          <w:lang w:val="en-GB" w:eastAsia="zh-TW"/>
        </w:rPr>
        <w:t xml:space="preserve"> </w:t>
      </w:r>
      <w:proofErr w:type="spellStart"/>
      <w:r w:rsidR="004B1C89" w:rsidRPr="004B1C89">
        <w:rPr>
          <w:rFonts w:cs="Arial"/>
          <w:i/>
          <w:iCs/>
          <w:lang w:val="en-GB" w:eastAsia="zh-TW"/>
        </w:rPr>
        <w:t>length</w:t>
      </w:r>
      <w:r w:rsidR="004B1C89" w:rsidRPr="004B1C89">
        <w:rPr>
          <w:rFonts w:cs="Arial"/>
          <w:i/>
          <w:iCs/>
          <w:vertAlign w:val="subscript"/>
          <w:lang w:val="en-GB" w:eastAsia="zh-TW"/>
        </w:rPr>
        <w:t>CLS</w:t>
      </w:r>
      <w:proofErr w:type="spellEnd"/>
      <w:r w:rsidR="004B1C89">
        <w:rPr>
          <w:rFonts w:cs="Arial"/>
          <w:lang w:val="en-GB" w:eastAsia="zh-TW"/>
        </w:rPr>
        <w:t xml:space="preserve"> refers to the total length of </w:t>
      </w:r>
      <w:proofErr w:type="spellStart"/>
      <w:r w:rsidR="004B1C89">
        <w:rPr>
          <w:rFonts w:cs="Arial"/>
          <w:lang w:val="en-GB" w:eastAsia="zh-TW"/>
        </w:rPr>
        <w:t>sequneces</w:t>
      </w:r>
      <w:proofErr w:type="spellEnd"/>
      <w:r w:rsidR="004B1C89">
        <w:rPr>
          <w:rFonts w:cs="Arial"/>
          <w:lang w:val="en-GB" w:eastAsia="zh-TW"/>
        </w:rPr>
        <w:t xml:space="preserve"> in the class in seconds, </w:t>
      </w:r>
      <w:proofErr w:type="spellStart"/>
      <w:r w:rsidR="004B1C89" w:rsidRPr="004B1C89">
        <w:rPr>
          <w:rFonts w:cs="Arial"/>
          <w:i/>
          <w:iCs/>
          <w:lang w:val="en-GB" w:eastAsia="zh-TW"/>
        </w:rPr>
        <w:t>bitrate</w:t>
      </w:r>
      <w:r w:rsidR="004B1C89" w:rsidRPr="004B1C89">
        <w:rPr>
          <w:rFonts w:cs="Arial"/>
          <w:i/>
          <w:iCs/>
          <w:vertAlign w:val="subscript"/>
          <w:lang w:val="en-GB" w:eastAsia="zh-TW"/>
        </w:rPr>
        <w:t>CLS</w:t>
      </w:r>
      <w:proofErr w:type="spellEnd"/>
      <w:r w:rsidR="004B1C89">
        <w:rPr>
          <w:rFonts w:cs="Arial"/>
          <w:lang w:val="en-GB" w:eastAsia="zh-TW"/>
        </w:rPr>
        <w:t xml:space="preserve"> refers to the </w:t>
      </w:r>
      <w:proofErr w:type="spellStart"/>
      <w:r w:rsidR="004B1C89">
        <w:rPr>
          <w:rFonts w:cs="Arial"/>
          <w:lang w:val="en-GB" w:eastAsia="zh-TW"/>
        </w:rPr>
        <w:t>classwise</w:t>
      </w:r>
      <w:proofErr w:type="spellEnd"/>
      <w:r w:rsidR="004B1C89">
        <w:rPr>
          <w:rFonts w:cs="Arial"/>
          <w:lang w:val="en-GB" w:eastAsia="zh-TW"/>
        </w:rPr>
        <w:t xml:space="preserve"> bitrate,</w:t>
      </w:r>
      <w:r>
        <w:rPr>
          <w:rFonts w:cs="Arial"/>
          <w:lang w:val="en-GB" w:eastAsia="zh-TW"/>
        </w:rPr>
        <w:t xml:space="preserve"> </w:t>
      </w:r>
      <w:proofErr w:type="spellStart"/>
      <w:r w:rsidRPr="003539C5">
        <w:rPr>
          <w:rFonts w:cs="Arial"/>
          <w:i/>
          <w:iCs/>
          <w:lang w:val="en-GB" w:eastAsia="zh-TW"/>
        </w:rPr>
        <w:t>bitrate</w:t>
      </w:r>
      <w:r w:rsidRPr="003539C5">
        <w:rPr>
          <w:rFonts w:cs="Arial"/>
          <w:i/>
          <w:iCs/>
          <w:vertAlign w:val="subscript"/>
          <w:lang w:val="en-GB" w:eastAsia="zh-TW"/>
        </w:rPr>
        <w:t>n</w:t>
      </w:r>
      <w:proofErr w:type="spellEnd"/>
      <w:r>
        <w:rPr>
          <w:rFonts w:cs="Arial"/>
          <w:lang w:val="en-GB" w:eastAsia="zh-TW"/>
        </w:rPr>
        <w:t xml:space="preserve"> refers to the bitrate of sequence </w:t>
      </w:r>
      <w:r w:rsidRPr="004B1C89">
        <w:rPr>
          <w:rFonts w:cs="Arial"/>
          <w:i/>
          <w:iCs/>
          <w:lang w:val="en-GB" w:eastAsia="zh-TW"/>
        </w:rPr>
        <w:t>n</w:t>
      </w:r>
      <w:r>
        <w:rPr>
          <w:rFonts w:cs="Arial"/>
          <w:lang w:val="en-GB" w:eastAsia="zh-TW"/>
        </w:rPr>
        <w:t xml:space="preserve"> in class CLS</w:t>
      </w:r>
      <w:r w:rsidR="004B1C89">
        <w:rPr>
          <w:rFonts w:cs="Arial"/>
          <w:lang w:val="en-GB" w:eastAsia="zh-TW"/>
        </w:rPr>
        <w:t xml:space="preserve"> containing </w:t>
      </w:r>
      <w:r w:rsidR="004B1C89" w:rsidRPr="004B1C89">
        <w:rPr>
          <w:rFonts w:cs="Arial"/>
          <w:i/>
          <w:iCs/>
          <w:lang w:val="en-GB" w:eastAsia="zh-TW"/>
        </w:rPr>
        <w:t>N</w:t>
      </w:r>
      <w:r w:rsidR="004B1C89">
        <w:rPr>
          <w:rFonts w:cs="Arial"/>
          <w:lang w:val="en-GB" w:eastAsia="zh-TW"/>
        </w:rPr>
        <w:t xml:space="preserve"> sequences, </w:t>
      </w:r>
      <w:proofErr w:type="spellStart"/>
      <w:r w:rsidR="004B1C89" w:rsidRPr="004B1C89">
        <w:rPr>
          <w:rFonts w:cs="Arial"/>
          <w:i/>
          <w:iCs/>
          <w:lang w:val="en-GB" w:eastAsia="zh-TW"/>
        </w:rPr>
        <w:t>FramesToBeEncoded</w:t>
      </w:r>
      <w:r w:rsidR="004B1C89" w:rsidRPr="004B1C89">
        <w:rPr>
          <w:rFonts w:cs="Arial"/>
          <w:i/>
          <w:iCs/>
          <w:vertAlign w:val="subscript"/>
          <w:lang w:val="en-GB" w:eastAsia="zh-TW"/>
        </w:rPr>
        <w:t>n</w:t>
      </w:r>
      <w:proofErr w:type="spellEnd"/>
      <w:r w:rsidR="004B1C89">
        <w:rPr>
          <w:rFonts w:cs="Arial"/>
          <w:lang w:val="en-GB" w:eastAsia="zh-TW"/>
        </w:rPr>
        <w:t xml:space="preserve"> refers to the count of frames to be encoded for sequence </w:t>
      </w:r>
      <w:r w:rsidR="004B1C89" w:rsidRPr="004B1C89">
        <w:rPr>
          <w:rFonts w:cs="Arial"/>
          <w:i/>
          <w:iCs/>
          <w:lang w:val="en-GB" w:eastAsia="zh-TW"/>
        </w:rPr>
        <w:t>n</w:t>
      </w:r>
      <w:r w:rsidR="004B1C89">
        <w:rPr>
          <w:rFonts w:cs="Arial"/>
          <w:lang w:val="en-GB" w:eastAsia="zh-TW"/>
        </w:rPr>
        <w:t xml:space="preserve"> and </w:t>
      </w:r>
      <w:proofErr w:type="spellStart"/>
      <w:r w:rsidR="004B1C89" w:rsidRPr="004B1C89">
        <w:rPr>
          <w:rFonts w:cs="Arial"/>
          <w:i/>
          <w:iCs/>
          <w:lang w:val="en-GB" w:eastAsia="zh-TW"/>
        </w:rPr>
        <w:t>FrameRate</w:t>
      </w:r>
      <w:r w:rsidR="004B1C89" w:rsidRPr="004B1C89">
        <w:rPr>
          <w:rFonts w:cs="Arial"/>
          <w:i/>
          <w:iCs/>
          <w:vertAlign w:val="subscript"/>
          <w:lang w:val="en-GB" w:eastAsia="zh-TW"/>
        </w:rPr>
        <w:t>n</w:t>
      </w:r>
      <w:proofErr w:type="spellEnd"/>
      <w:r w:rsidR="004B1C89">
        <w:rPr>
          <w:rFonts w:cs="Arial"/>
          <w:lang w:val="en-GB" w:eastAsia="zh-TW"/>
        </w:rPr>
        <w:t xml:space="preserve"> refers to the fame rate of sequence </w:t>
      </w:r>
      <w:r w:rsidR="004B1C89" w:rsidRPr="004B1C89">
        <w:rPr>
          <w:rFonts w:cs="Arial"/>
          <w:i/>
          <w:iCs/>
          <w:lang w:val="en-GB" w:eastAsia="zh-TW"/>
        </w:rPr>
        <w:t>n</w:t>
      </w:r>
      <w:r w:rsidR="004B1C89">
        <w:rPr>
          <w:rFonts w:cs="Arial"/>
          <w:lang w:val="en-GB" w:eastAsia="zh-TW"/>
        </w:rPr>
        <w:t>.</w:t>
      </w:r>
    </w:p>
    <w:p w14:paraId="33D9F224" w14:textId="77777777" w:rsidR="003539C5" w:rsidRDefault="003539C5" w:rsidP="00D834A4">
      <w:pPr>
        <w:rPr>
          <w:rFonts w:cs="Arial"/>
          <w:lang w:val="en-GB" w:eastAsia="zh-TW"/>
        </w:rPr>
      </w:pPr>
    </w:p>
    <w:p w14:paraId="6E46BDC8" w14:textId="77777777" w:rsidR="004C21E7" w:rsidRPr="0072007B" w:rsidRDefault="004C21E7" w:rsidP="004C21E7">
      <w:pPr>
        <w:pStyle w:val="Heading2"/>
        <w:numPr>
          <w:ilvl w:val="255"/>
          <w:numId w:val="0"/>
        </w:numPr>
        <w:rPr>
          <w:b w:val="0"/>
          <w:sz w:val="26"/>
          <w:szCs w:val="26"/>
          <w:lang w:eastAsia="zh-TW"/>
        </w:rPr>
      </w:pPr>
      <w:bookmarkStart w:id="579" w:name="_Toc133523718"/>
      <w:r w:rsidRPr="0072007B">
        <w:rPr>
          <w:rFonts w:eastAsia="SimSun" w:hint="eastAsia"/>
          <w:b w:val="0"/>
          <w:sz w:val="26"/>
          <w:szCs w:val="26"/>
          <w:lang w:eastAsia="zh-CN"/>
        </w:rPr>
        <w:t>C</w:t>
      </w:r>
      <w:r w:rsidRPr="0072007B">
        <w:rPr>
          <w:rFonts w:eastAsia="SimSun"/>
          <w:b w:val="0"/>
          <w:sz w:val="26"/>
          <w:szCs w:val="26"/>
          <w:lang w:eastAsia="zh-CN"/>
        </w:rPr>
        <w:t xml:space="preserve">.2 </w:t>
      </w:r>
      <w:r w:rsidRPr="0072007B">
        <w:rPr>
          <w:b w:val="0"/>
          <w:sz w:val="26"/>
          <w:szCs w:val="26"/>
          <w:lang w:eastAsia="zh-TW"/>
        </w:rPr>
        <w:t>Task: Object Tracking</w:t>
      </w:r>
      <w:bookmarkEnd w:id="558"/>
      <w:bookmarkEnd w:id="579"/>
    </w:p>
    <w:p w14:paraId="2AEBA322" w14:textId="35A1410D" w:rsidR="004C21E7" w:rsidRDefault="004C21E7" w:rsidP="004C21E7">
      <w:pPr>
        <w:rPr>
          <w:rFonts w:cs="Arial"/>
          <w:lang w:eastAsia="zh-TW"/>
        </w:rPr>
      </w:pPr>
      <w:r>
        <w:rPr>
          <w:rFonts w:eastAsiaTheme="minorEastAsia" w:cs="Arial"/>
          <w:lang w:eastAsia="zh-CN"/>
        </w:rPr>
        <w:t>For the object tracking task, Multiple</w:t>
      </w:r>
      <w:r>
        <w:rPr>
          <w:rFonts w:cs="Arial"/>
          <w:lang w:eastAsia="zh-TW"/>
        </w:rPr>
        <w:t xml:space="preserve"> Object Tracking Accuracy (MOTA) </w:t>
      </w:r>
      <w:sdt>
        <w:sdtPr>
          <w:rPr>
            <w:rFonts w:cs="Arial"/>
            <w:lang w:eastAsia="zh-TW"/>
          </w:rPr>
          <w:id w:val="1084957201"/>
        </w:sdtPr>
        <w:sdtContent>
          <w:r>
            <w:rPr>
              <w:rFonts w:cs="Arial"/>
              <w:lang w:eastAsia="zh-TW"/>
            </w:rPr>
            <w:fldChar w:fldCharType="begin"/>
          </w:r>
          <w:r>
            <w:rPr>
              <w:rFonts w:cs="Arial"/>
              <w:lang w:val="en-AU" w:eastAsia="zh-TW"/>
            </w:rPr>
            <w:instrText xml:space="preserve">CITATION Ber08 \l 3081 </w:instrText>
          </w:r>
          <w:r>
            <w:rPr>
              <w:rFonts w:cs="Arial"/>
              <w:lang w:eastAsia="zh-TW"/>
            </w:rPr>
            <w:fldChar w:fldCharType="separate"/>
          </w:r>
          <w:r w:rsidR="000A5AD8" w:rsidRPr="00860C67">
            <w:rPr>
              <w:rFonts w:cs="Arial"/>
              <w:noProof/>
              <w:lang w:val="en-AU" w:eastAsia="zh-TW"/>
            </w:rPr>
            <w:t>[1]</w:t>
          </w:r>
          <w:r>
            <w:rPr>
              <w:rFonts w:cs="Arial"/>
              <w:lang w:eastAsia="zh-TW"/>
            </w:rPr>
            <w:fldChar w:fldCharType="end"/>
          </w:r>
        </w:sdtContent>
      </w:sdt>
      <w:r>
        <w:rPr>
          <w:rFonts w:cs="Arial"/>
          <w:lang w:eastAsia="zh-TW"/>
        </w:rPr>
        <w:t xml:space="preserve"> shall be used to measure performance.</w:t>
      </w:r>
    </w:p>
    <w:p w14:paraId="2CDE2466" w14:textId="77777777" w:rsidR="004C21E7" w:rsidRDefault="004C21E7" w:rsidP="004C21E7">
      <w:pPr>
        <w:rPr>
          <w:rFonts w:eastAsiaTheme="minorEastAsia" w:cs="Arial"/>
          <w:lang w:eastAsia="zh-CN"/>
        </w:rPr>
      </w:pPr>
      <w:r>
        <w:rPr>
          <w:rFonts w:eastAsiaTheme="minorEastAsia" w:cs="Arial"/>
          <w:lang w:eastAsia="zh-CN"/>
        </w:rPr>
        <w:t>The MOTA accounts for all object configuration errors made by the tracker, false positives, misses (true negative), mismatches, and overall frames.</w:t>
      </w:r>
    </w:p>
    <w:p w14:paraId="612716BF" w14:textId="77777777" w:rsidR="004C21E7" w:rsidRDefault="004C21E7" w:rsidP="004C21E7">
      <w:pPr>
        <w:rPr>
          <w:rFonts w:eastAsiaTheme="minorEastAsia" w:cs="Arial"/>
          <w:lang w:eastAsia="zh-CN"/>
        </w:rPr>
      </w:pPr>
      <m:oMathPara>
        <m:oMath>
          <m:r>
            <w:rPr>
              <w:rFonts w:ascii="Cambria Math" w:eastAsiaTheme="minorEastAsia" w:hAnsi="Cambria Math" w:cs="Arial"/>
              <w:lang w:eastAsia="zh-CN"/>
            </w:rPr>
            <m:t>MOTA</m:t>
          </m:r>
          <m:r>
            <m:rPr>
              <m:sty m:val="p"/>
            </m:rPr>
            <w:rPr>
              <w:rFonts w:ascii="Cambria Math" w:eastAsiaTheme="minorEastAsia" w:hAnsi="Cambria Math" w:cs="Arial"/>
              <w:lang w:eastAsia="zh-CN"/>
            </w:rPr>
            <m:t>=1-</m:t>
          </m:r>
          <m:f>
            <m:fPr>
              <m:ctrlPr>
                <w:ins w:id="580" w:author="Igor Curcio" w:date="2023-10-21T21:20:00Z">
                  <w:rPr>
                    <w:rFonts w:ascii="Cambria Math" w:eastAsiaTheme="minorEastAsia" w:hAnsi="Cambria Math" w:cs="Arial"/>
                    <w:lang w:eastAsia="zh-CN"/>
                  </w:rPr>
                </w:ins>
              </m:ctrlPr>
            </m:fPr>
            <m:num>
              <m:nary>
                <m:naryPr>
                  <m:chr m:val="∑"/>
                  <m:limLoc m:val="subSup"/>
                  <m:supHide m:val="1"/>
                  <m:ctrlPr>
                    <w:ins w:id="581" w:author="Igor Curcio" w:date="2023-10-21T21:20:00Z">
                      <w:rPr>
                        <w:rFonts w:ascii="Cambria Math" w:eastAsiaTheme="minorEastAsia" w:hAnsi="Cambria Math" w:cs="Arial"/>
                        <w:i/>
                        <w:lang w:eastAsia="zh-CN"/>
                      </w:rPr>
                    </w:ins>
                  </m:ctrlPr>
                </m:naryPr>
                <m:sub>
                  <m:r>
                    <w:rPr>
                      <w:rFonts w:ascii="Cambria Math" w:eastAsiaTheme="minorEastAsia" w:hAnsi="Cambria Math" w:cs="Arial"/>
                      <w:lang w:eastAsia="zh-CN"/>
                    </w:rPr>
                    <m:t>t</m:t>
                  </m:r>
                </m:sub>
                <m:sup/>
                <m:e>
                  <m:d>
                    <m:dPr>
                      <m:ctrlPr>
                        <w:ins w:id="582" w:author="Igor Curcio" w:date="2023-10-21T21:20:00Z">
                          <w:rPr>
                            <w:rFonts w:ascii="Cambria Math" w:eastAsiaTheme="minorEastAsia" w:hAnsi="Cambria Math" w:cs="Arial"/>
                            <w:i/>
                            <w:lang w:eastAsia="zh-CN"/>
                          </w:rPr>
                        </w:ins>
                      </m:ctrlPr>
                    </m:dPr>
                    <m:e>
                      <m:sSub>
                        <m:sSubPr>
                          <m:ctrlPr>
                            <w:ins w:id="583"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ins w:id="584"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ins w:id="585"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e>
                  </m:d>
                </m:e>
              </m:nary>
            </m:num>
            <m:den>
              <m:nary>
                <m:naryPr>
                  <m:chr m:val="∑"/>
                  <m:limLoc m:val="subSup"/>
                  <m:supHide m:val="1"/>
                  <m:ctrlPr>
                    <w:ins w:id="586" w:author="Igor Curcio" w:date="2023-10-21T21:20:00Z">
                      <w:rPr>
                        <w:rFonts w:ascii="Cambria Math" w:eastAsiaTheme="minorEastAsia" w:hAnsi="Cambria Math" w:cs="Arial"/>
                        <w:i/>
                        <w:lang w:eastAsia="zh-CN"/>
                      </w:rPr>
                    </w:ins>
                  </m:ctrlPr>
                </m:naryPr>
                <m:sub>
                  <m:r>
                    <w:rPr>
                      <w:rFonts w:ascii="Cambria Math" w:eastAsiaTheme="minorEastAsia" w:hAnsi="Cambria Math" w:cs="Arial"/>
                      <w:lang w:eastAsia="zh-CN"/>
                    </w:rPr>
                    <m:t>t</m:t>
                  </m:r>
                </m:sub>
                <m:sup/>
                <m:e>
                  <m:sSub>
                    <m:sSubPr>
                      <m:ctrlPr>
                        <w:ins w:id="587"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e>
              </m:nary>
            </m:den>
          </m:f>
        </m:oMath>
      </m:oMathPara>
    </w:p>
    <w:p w14:paraId="33A09858" w14:textId="77777777" w:rsidR="004C21E7" w:rsidRDefault="004C21E7" w:rsidP="004C21E7">
      <w:pPr>
        <w:rPr>
          <w:rFonts w:eastAsiaTheme="minorEastAsia" w:cs="Arial"/>
          <w:lang w:eastAsia="zh-CN"/>
        </w:rPr>
      </w:pPr>
      <w:r>
        <w:rPr>
          <w:rFonts w:eastAsiaTheme="minorEastAsia" w:cs="Arial"/>
          <w:lang w:eastAsia="zh-CN"/>
        </w:rPr>
        <w:t xml:space="preserve">where </w:t>
      </w:r>
      <m:oMath>
        <m:sSub>
          <m:sSubPr>
            <m:ctrlPr>
              <w:ins w:id="588"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ins w:id="589"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ins w:id="590"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oMath>
      <w:r>
        <w:rPr>
          <w:rFonts w:eastAsiaTheme="minorEastAsia" w:cs="Arial"/>
          <w:lang w:eastAsia="zh-CN"/>
        </w:rPr>
        <w:t xml:space="preserve"> and </w:t>
      </w:r>
      <m:oMath>
        <m:sSub>
          <m:sSubPr>
            <m:ctrlPr>
              <w:ins w:id="591" w:author="Igor Curcio" w:date="2023-10-21T21:20:00Z">
                <w:rPr>
                  <w:rFonts w:ascii="Cambria Math" w:eastAsiaTheme="minorEastAsia" w:hAnsi="Cambria Math" w:cs="Arial"/>
                  <w:i/>
                  <w:lang w:eastAsia="zh-CN"/>
                </w:rPr>
              </w:ins>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oMath>
      <w:r>
        <w:rPr>
          <w:rFonts w:eastAsiaTheme="minorEastAsia" w:cs="Arial"/>
          <w:lang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eastAsia="zh-CN"/>
          </w:rPr>
          <m:t>t</m:t>
        </m:r>
      </m:oMath>
      <w:r>
        <w:rPr>
          <w:rFonts w:eastAsiaTheme="minorEastAsia" w:cs="Arial"/>
          <w:lang w:eastAsia="zh-CN"/>
        </w:rPr>
        <w:t>.</w:t>
      </w:r>
    </w:p>
    <w:p w14:paraId="6405595B" w14:textId="1D042622" w:rsidR="004C21E7" w:rsidRPr="0072007B" w:rsidRDefault="004C21E7" w:rsidP="004C21E7">
      <w:pPr>
        <w:pStyle w:val="Heading2"/>
        <w:numPr>
          <w:ilvl w:val="0"/>
          <w:numId w:val="0"/>
        </w:numPr>
        <w:ind w:left="864" w:hanging="864"/>
        <w:rPr>
          <w:b w:val="0"/>
          <w:iCs w:val="0"/>
          <w:kern w:val="0"/>
          <w:sz w:val="26"/>
          <w:szCs w:val="26"/>
          <w:lang w:eastAsia="zh-TW"/>
        </w:rPr>
      </w:pPr>
      <w:bookmarkStart w:id="592" w:name="_Toc109420600"/>
      <w:bookmarkStart w:id="593" w:name="_Toc133523719"/>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.3 </w:t>
      </w:r>
      <w:r w:rsidRPr="0072007B">
        <w:rPr>
          <w:b w:val="0"/>
          <w:iCs w:val="0"/>
          <w:kern w:val="0"/>
          <w:sz w:val="26"/>
          <w:szCs w:val="26"/>
          <w:lang w:eastAsia="zh-TW"/>
        </w:rPr>
        <w:t xml:space="preserve">Task: </w:t>
      </w:r>
      <w:r w:rsidR="00D94BD7">
        <w:rPr>
          <w:b w:val="0"/>
          <w:iCs w:val="0"/>
          <w:kern w:val="0"/>
          <w:sz w:val="26"/>
          <w:szCs w:val="26"/>
          <w:lang w:eastAsia="zh-TW"/>
        </w:rPr>
        <w:t>Instance</w:t>
      </w:r>
      <w:r w:rsidR="00D94BD7" w:rsidRPr="0072007B">
        <w:rPr>
          <w:b w:val="0"/>
          <w:iCs w:val="0"/>
          <w:kern w:val="0"/>
          <w:sz w:val="26"/>
          <w:szCs w:val="26"/>
          <w:lang w:eastAsia="zh-TW"/>
        </w:rPr>
        <w:t xml:space="preserve"> </w:t>
      </w:r>
      <w:r w:rsidRPr="0072007B">
        <w:rPr>
          <w:b w:val="0"/>
          <w:iCs w:val="0"/>
          <w:kern w:val="0"/>
          <w:sz w:val="26"/>
          <w:szCs w:val="26"/>
          <w:lang w:eastAsia="zh-TW"/>
        </w:rPr>
        <w:t>segmentation / Object detection</w:t>
      </w:r>
      <w:bookmarkEnd w:id="592"/>
      <w:bookmarkEnd w:id="593"/>
    </w:p>
    <w:p w14:paraId="3C41D425" w14:textId="277E6EB7" w:rsidR="004C21E7" w:rsidRDefault="004C21E7" w:rsidP="004C21E7">
      <w:pPr>
        <w:rPr>
          <w:rFonts w:cs="Arial"/>
          <w:szCs w:val="20"/>
          <w:lang w:eastAsia="zh-TW"/>
        </w:rPr>
      </w:pPr>
      <w:r>
        <w:rPr>
          <w:rFonts w:eastAsiaTheme="minorEastAsia" w:cs="Arial"/>
          <w:szCs w:val="20"/>
          <w:lang w:eastAsia="zh-CN"/>
        </w:rPr>
        <w:t xml:space="preserve">For both object detection and </w:t>
      </w:r>
      <w:r w:rsidR="00D94BD7">
        <w:rPr>
          <w:rFonts w:eastAsiaTheme="minorEastAsia" w:cs="Arial"/>
          <w:szCs w:val="20"/>
          <w:lang w:eastAsia="zh-CN"/>
        </w:rPr>
        <w:t xml:space="preserve">instance </w:t>
      </w:r>
      <w:r>
        <w:rPr>
          <w:rFonts w:eastAsiaTheme="minorEastAsia" w:cs="Arial"/>
          <w:szCs w:val="20"/>
          <w:lang w:eastAsia="zh-CN"/>
        </w:rPr>
        <w:t>segmentation, mean Average Precision (</w:t>
      </w:r>
      <w:proofErr w:type="spellStart"/>
      <w:r>
        <w:rPr>
          <w:rFonts w:eastAsiaTheme="minorEastAsia" w:cs="Arial"/>
          <w:szCs w:val="20"/>
          <w:lang w:eastAsia="zh-CN"/>
        </w:rPr>
        <w:t>mAP</w:t>
      </w:r>
      <w:proofErr w:type="spellEnd"/>
      <w:r>
        <w:rPr>
          <w:rFonts w:eastAsiaTheme="minorEastAsia" w:cs="Arial"/>
          <w:szCs w:val="20"/>
          <w:lang w:eastAsia="zh-CN"/>
        </w:rPr>
        <w:t>) </w:t>
      </w:r>
      <w:sdt>
        <w:sdtPr>
          <w:rPr>
            <w:rFonts w:cs="Arial"/>
            <w:szCs w:val="20"/>
            <w:lang w:eastAsia="zh-TW"/>
          </w:rPr>
          <w:id w:val="-474835593"/>
        </w:sdtPr>
        <w:sdtContent>
          <w:r>
            <w:rPr>
              <w:rFonts w:cs="Arial"/>
              <w:szCs w:val="20"/>
              <w:lang w:eastAsia="zh-TW"/>
            </w:rPr>
            <w:fldChar w:fldCharType="begin"/>
          </w:r>
          <w:r>
            <w:rPr>
              <w:rFonts w:cs="Arial"/>
              <w:szCs w:val="20"/>
              <w:lang w:eastAsia="zh-TW"/>
            </w:rPr>
            <w:instrText xml:space="preserve">CITATION Eve10 \l 1033 </w:instrText>
          </w:r>
          <w:r>
            <w:rPr>
              <w:rFonts w:cs="Arial"/>
              <w:szCs w:val="20"/>
              <w:lang w:eastAsia="zh-TW"/>
            </w:rPr>
            <w:fldChar w:fldCharType="separate"/>
          </w:r>
          <w:r w:rsidR="000A5AD8" w:rsidRPr="00860C67">
            <w:rPr>
              <w:rFonts w:cs="Arial"/>
              <w:noProof/>
              <w:szCs w:val="20"/>
              <w:lang w:eastAsia="zh-TW"/>
            </w:rPr>
            <w:t>[2]</w:t>
          </w:r>
          <w:r>
            <w:rPr>
              <w:rFonts w:cs="Arial"/>
              <w:szCs w:val="20"/>
              <w:lang w:eastAsia="zh-TW"/>
            </w:rPr>
            <w:fldChar w:fldCharType="end"/>
          </w:r>
        </w:sdtContent>
      </w:sdt>
      <w:sdt>
        <w:sdtPr>
          <w:rPr>
            <w:rFonts w:cs="Arial"/>
            <w:szCs w:val="20"/>
            <w:lang w:eastAsia="zh-TW"/>
          </w:rPr>
          <w:id w:val="1250927122"/>
        </w:sdtPr>
        <w:sdtContent>
          <w:r>
            <w:rPr>
              <w:rFonts w:cs="Arial"/>
              <w:szCs w:val="20"/>
              <w:lang w:eastAsia="zh-TW"/>
            </w:rPr>
            <w:fldChar w:fldCharType="begin"/>
          </w:r>
          <w:r>
            <w:rPr>
              <w:rFonts w:cs="Arial"/>
              <w:szCs w:val="20"/>
              <w:lang w:eastAsia="zh-TW"/>
            </w:rPr>
            <w:instrText xml:space="preserve">CITATION Eve15 \l 1033 </w:instrText>
          </w:r>
          <w:r>
            <w:rPr>
              <w:rFonts w:cs="Arial"/>
              <w:szCs w:val="20"/>
              <w:lang w:eastAsia="zh-TW"/>
            </w:rPr>
            <w:fldChar w:fldCharType="separate"/>
          </w:r>
          <w:r w:rsidR="000A5AD8">
            <w:rPr>
              <w:rFonts w:cs="Arial"/>
              <w:noProof/>
              <w:szCs w:val="20"/>
              <w:lang w:eastAsia="zh-TW"/>
            </w:rPr>
            <w:t xml:space="preserve"> </w:t>
          </w:r>
          <w:r w:rsidR="000A5AD8" w:rsidRPr="00860C67">
            <w:rPr>
              <w:rFonts w:cs="Arial"/>
              <w:noProof/>
              <w:szCs w:val="20"/>
              <w:lang w:eastAsia="zh-TW"/>
            </w:rPr>
            <w:t>[3]</w:t>
          </w:r>
          <w:r>
            <w:rPr>
              <w:rFonts w:cs="Arial"/>
              <w:szCs w:val="20"/>
              <w:lang w:eastAsia="zh-TW"/>
            </w:rPr>
            <w:fldChar w:fldCharType="end"/>
          </w:r>
        </w:sdtContent>
      </w:sdt>
      <w:r>
        <w:rPr>
          <w:rFonts w:cs="Arial"/>
          <w:szCs w:val="20"/>
          <w:lang w:eastAsia="zh-TW"/>
        </w:rPr>
        <w:t xml:space="preserve"> shall be used to measure the performance of the network.</w:t>
      </w:r>
    </w:p>
    <w:p w14:paraId="4253912E" w14:textId="77777777" w:rsidR="004C21E7" w:rsidRDefault="004C21E7" w:rsidP="004C21E7">
      <w:pPr>
        <w:rPr>
          <w:rFonts w:eastAsiaTheme="minorEastAsia" w:cs="Arial"/>
          <w:szCs w:val="20"/>
          <w:lang w:eastAsia="zh-CN"/>
        </w:rPr>
      </w:pPr>
      <w:r>
        <w:rPr>
          <w:rFonts w:eastAsiaTheme="minorEastAsia" w:cs="Arial"/>
          <w:szCs w:val="20"/>
          <w:lang w:eastAsia="zh-CN"/>
        </w:rPr>
        <w:lastRenderedPageBreak/>
        <w:t xml:space="preserve">For a given category of object, true positive </w:t>
      </w:r>
      <m:oMath>
        <m:r>
          <w:rPr>
            <w:rFonts w:ascii="Cambria Math" w:eastAsiaTheme="minorEastAsia" w:hAnsi="Cambria Math" w:cs="Arial"/>
            <w:szCs w:val="20"/>
            <w:lang w:eastAsia="zh-CN"/>
          </w:rPr>
          <m:t>TP</m:t>
        </m:r>
        <m:d>
          <m:dPr>
            <m:ctrlPr>
              <w:ins w:id="594" w:author="Igor Curcio" w:date="2023-10-21T21:20:00Z">
                <w:rPr>
                  <w:rFonts w:ascii="Cambria Math" w:eastAsiaTheme="minorEastAsia" w:hAnsi="Cambria Math" w:cs="Arial"/>
                  <w:i/>
                  <w:szCs w:val="20"/>
                  <w:lang w:eastAsia="zh-CN"/>
                </w:rPr>
              </w:ins>
            </m:ctrlPr>
          </m:dPr>
          <m:e>
            <m:sSub>
              <m:sSubPr>
                <m:ctrlPr>
                  <w:ins w:id="595"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positive </w:t>
      </w:r>
      <m:oMath>
        <m:r>
          <w:rPr>
            <w:rFonts w:ascii="Cambria Math" w:eastAsiaTheme="minorEastAsia" w:hAnsi="Cambria Math" w:cs="Arial"/>
            <w:szCs w:val="20"/>
            <w:lang w:eastAsia="zh-CN"/>
          </w:rPr>
          <m:t>FP</m:t>
        </m:r>
        <m:d>
          <m:dPr>
            <m:ctrlPr>
              <w:ins w:id="596" w:author="Igor Curcio" w:date="2023-10-21T21:20:00Z">
                <w:rPr>
                  <w:rFonts w:ascii="Cambria Math" w:eastAsiaTheme="minorEastAsia" w:hAnsi="Cambria Math" w:cs="Arial"/>
                  <w:i/>
                  <w:szCs w:val="20"/>
                  <w:lang w:eastAsia="zh-CN"/>
                </w:rPr>
              </w:ins>
            </m:ctrlPr>
          </m:dPr>
          <m:e>
            <m:sSub>
              <m:sSubPr>
                <m:ctrlPr>
                  <w:ins w:id="597"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negative </w:t>
      </w:r>
      <m:oMath>
        <m:r>
          <w:rPr>
            <w:rFonts w:ascii="Cambria Math" w:eastAsiaTheme="minorEastAsia" w:hAnsi="Cambria Math" w:cs="Arial"/>
            <w:szCs w:val="20"/>
            <w:lang w:eastAsia="zh-CN"/>
          </w:rPr>
          <m:t>FN</m:t>
        </m:r>
        <m:d>
          <m:dPr>
            <m:ctrlPr>
              <w:ins w:id="598" w:author="Igor Curcio" w:date="2023-10-21T21:20:00Z">
                <w:rPr>
                  <w:rFonts w:ascii="Cambria Math" w:eastAsiaTheme="minorEastAsia" w:hAnsi="Cambria Math" w:cs="Arial"/>
                  <w:i/>
                  <w:szCs w:val="20"/>
                  <w:lang w:eastAsia="zh-CN"/>
                </w:rPr>
              </w:ins>
            </m:ctrlPr>
          </m:dPr>
          <m:e>
            <m:sSub>
              <m:sSubPr>
                <m:ctrlPr>
                  <w:ins w:id="599"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and true negative </w:t>
      </w:r>
      <m:oMath>
        <m:r>
          <w:rPr>
            <w:rFonts w:ascii="Cambria Math" w:eastAsiaTheme="minorEastAsia" w:hAnsi="Cambria Math" w:cs="Arial"/>
            <w:szCs w:val="20"/>
            <w:lang w:eastAsia="zh-CN"/>
          </w:rPr>
          <m:t>TN</m:t>
        </m:r>
        <m:d>
          <m:dPr>
            <m:ctrlPr>
              <w:ins w:id="600" w:author="Igor Curcio" w:date="2023-10-21T21:20:00Z">
                <w:rPr>
                  <w:rFonts w:ascii="Cambria Math" w:eastAsiaTheme="minorEastAsia" w:hAnsi="Cambria Math" w:cs="Arial"/>
                  <w:i/>
                  <w:szCs w:val="20"/>
                  <w:lang w:eastAsia="zh-CN"/>
                </w:rPr>
              </w:ins>
            </m:ctrlPr>
          </m:dPr>
          <m:e>
            <m:sSub>
              <m:sSubPr>
                <m:ctrlPr>
                  <w:ins w:id="601"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are defined with an Intersection over Union (IoU) threshold </w:t>
      </w:r>
      <m:oMath>
        <m:sSub>
          <m:sSubPr>
            <m:ctrlPr>
              <w:ins w:id="602"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oMath>
      <w:r>
        <w:rPr>
          <w:rFonts w:eastAsiaTheme="minorEastAsia" w:cs="Arial"/>
          <w:szCs w:val="20"/>
          <w:lang w:eastAsia="zh-CN"/>
        </w:rPr>
        <w:t xml:space="preserve"> for that category, where true/false represents the output of the neural network, positive/negative represents the label in the ground truth.</w:t>
      </w:r>
    </w:p>
    <w:p w14:paraId="1AF56B2E"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Then, recall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defined as the proportion of all true positive examples in all true positive and false negative examples corresponding to that </w:t>
      </w:r>
      <w:proofErr w:type="spellStart"/>
      <w:r>
        <w:rPr>
          <w:rFonts w:eastAsiaTheme="minorEastAsia" w:cs="Arial"/>
          <w:szCs w:val="20"/>
          <w:lang w:eastAsia="zh-CN"/>
        </w:rPr>
        <w:t>IoU</w:t>
      </w:r>
      <w:proofErr w:type="spellEnd"/>
      <w:r>
        <w:rPr>
          <w:rFonts w:eastAsiaTheme="minorEastAsia" w:cs="Arial"/>
          <w:szCs w:val="20"/>
          <w:lang w:eastAsia="zh-CN"/>
        </w:rPr>
        <w:t xml:space="preserve"> threshold:</w:t>
      </w:r>
    </w:p>
    <w:p w14:paraId="541D728A"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recall</m:t>
          </m:r>
          <m:d>
            <m:dPr>
              <m:ctrlPr>
                <w:ins w:id="603" w:author="Igor Curcio" w:date="2023-10-21T21:20:00Z">
                  <w:rPr>
                    <w:rFonts w:ascii="Cambria Math" w:eastAsiaTheme="minorEastAsia" w:hAnsi="Cambria Math" w:cs="Arial"/>
                    <w:i/>
                    <w:szCs w:val="20"/>
                    <w:lang w:eastAsia="zh-CN"/>
                  </w:rPr>
                </w:ins>
              </m:ctrlPr>
            </m:dPr>
            <m:e>
              <m:sSub>
                <m:sSubPr>
                  <m:ctrlPr>
                    <w:ins w:id="604"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ins w:id="605" w:author="Igor Curcio" w:date="2023-10-21T21:20:00Z">
                  <w:rPr>
                    <w:rFonts w:ascii="Cambria Math" w:eastAsiaTheme="minorEastAsia" w:hAnsi="Cambria Math" w:cs="Arial"/>
                    <w:szCs w:val="20"/>
                    <w:lang w:eastAsia="zh-CN"/>
                  </w:rPr>
                </w:ins>
              </m:ctrlPr>
            </m:fPr>
            <m:num>
              <m:r>
                <w:rPr>
                  <w:rFonts w:ascii="Cambria Math" w:eastAsiaTheme="minorEastAsia" w:hAnsi="Cambria Math" w:cs="Arial"/>
                  <w:szCs w:val="20"/>
                  <w:lang w:eastAsia="zh-CN"/>
                </w:rPr>
                <m:t>TP</m:t>
              </m:r>
              <m:d>
                <m:dPr>
                  <m:ctrlPr>
                    <w:ins w:id="606" w:author="Igor Curcio" w:date="2023-10-21T21:20:00Z">
                      <w:rPr>
                        <w:rFonts w:ascii="Cambria Math" w:eastAsiaTheme="minorEastAsia" w:hAnsi="Cambria Math" w:cs="Arial"/>
                        <w:i/>
                        <w:szCs w:val="20"/>
                        <w:lang w:eastAsia="zh-CN"/>
                      </w:rPr>
                    </w:ins>
                  </m:ctrlPr>
                </m:dPr>
                <m:e>
                  <m:sSub>
                    <m:sSubPr>
                      <m:ctrlPr>
                        <w:ins w:id="607"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ins w:id="608" w:author="Igor Curcio" w:date="2023-10-21T21:20:00Z">
                      <w:rPr>
                        <w:rFonts w:ascii="Cambria Math" w:eastAsiaTheme="minorEastAsia" w:hAnsi="Cambria Math" w:cs="Arial"/>
                        <w:i/>
                        <w:szCs w:val="20"/>
                        <w:lang w:eastAsia="zh-CN"/>
                      </w:rPr>
                    </w:ins>
                  </m:ctrlPr>
                </m:dPr>
                <m:e>
                  <m:sSub>
                    <m:sSubPr>
                      <m:ctrlPr>
                        <w:ins w:id="609"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+FN</m:t>
              </m:r>
              <m:d>
                <m:dPr>
                  <m:ctrlPr>
                    <w:ins w:id="610" w:author="Igor Curcio" w:date="2023-10-21T21:20:00Z">
                      <w:rPr>
                        <w:rFonts w:ascii="Cambria Math" w:eastAsiaTheme="minorEastAsia" w:hAnsi="Cambria Math" w:cs="Arial"/>
                        <w:i/>
                        <w:szCs w:val="20"/>
                        <w:lang w:eastAsia="zh-CN"/>
                      </w:rPr>
                    </w:ins>
                  </m:ctrlPr>
                </m:dPr>
                <m:e>
                  <m:sSub>
                    <m:sSubPr>
                      <m:ctrlPr>
                        <w:ins w:id="611"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08C00622"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 precision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the proportion of all true positive examples which are from all positive examples:</w:t>
      </w:r>
    </w:p>
    <w:p w14:paraId="49B7EC57"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precision</m:t>
          </m:r>
          <m:d>
            <m:dPr>
              <m:ctrlPr>
                <w:ins w:id="612" w:author="Igor Curcio" w:date="2023-10-21T21:20:00Z">
                  <w:rPr>
                    <w:rFonts w:ascii="Cambria Math" w:eastAsiaTheme="minorEastAsia" w:hAnsi="Cambria Math" w:cs="Arial"/>
                    <w:i/>
                    <w:szCs w:val="20"/>
                    <w:lang w:eastAsia="zh-CN"/>
                  </w:rPr>
                </w:ins>
              </m:ctrlPr>
            </m:dPr>
            <m:e>
              <m:sSub>
                <m:sSubPr>
                  <m:ctrlPr>
                    <w:ins w:id="613"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ins w:id="614" w:author="Igor Curcio" w:date="2023-10-21T21:20:00Z">
                  <w:rPr>
                    <w:rFonts w:ascii="Cambria Math" w:eastAsiaTheme="minorEastAsia" w:hAnsi="Cambria Math" w:cs="Arial"/>
                    <w:i/>
                    <w:szCs w:val="20"/>
                    <w:lang w:eastAsia="zh-CN"/>
                  </w:rPr>
                </w:ins>
              </m:ctrlPr>
            </m:fPr>
            <m:num>
              <m:r>
                <w:rPr>
                  <w:rFonts w:ascii="Cambria Math" w:eastAsiaTheme="minorEastAsia" w:hAnsi="Cambria Math" w:cs="Arial"/>
                  <w:szCs w:val="20"/>
                  <w:lang w:eastAsia="zh-CN"/>
                </w:rPr>
                <m:t>TP</m:t>
              </m:r>
              <m:d>
                <m:dPr>
                  <m:ctrlPr>
                    <w:ins w:id="615" w:author="Igor Curcio" w:date="2023-10-21T21:20:00Z">
                      <w:rPr>
                        <w:rFonts w:ascii="Cambria Math" w:eastAsiaTheme="minorEastAsia" w:hAnsi="Cambria Math" w:cs="Arial"/>
                        <w:i/>
                        <w:szCs w:val="20"/>
                        <w:lang w:eastAsia="zh-CN"/>
                      </w:rPr>
                    </w:ins>
                  </m:ctrlPr>
                </m:dPr>
                <m:e>
                  <m:sSub>
                    <m:sSubPr>
                      <m:ctrlPr>
                        <w:ins w:id="616"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ins w:id="617" w:author="Igor Curcio" w:date="2023-10-21T21:20:00Z">
                      <w:rPr>
                        <w:rFonts w:ascii="Cambria Math" w:eastAsiaTheme="minorEastAsia" w:hAnsi="Cambria Math" w:cs="Arial"/>
                        <w:i/>
                        <w:szCs w:val="20"/>
                        <w:lang w:eastAsia="zh-CN"/>
                      </w:rPr>
                    </w:ins>
                  </m:ctrlPr>
                </m:dPr>
                <m:e>
                  <m:sSub>
                    <m:sSubPr>
                      <m:ctrlPr>
                        <w:ins w:id="618"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+FP</m:t>
              </m:r>
              <m:d>
                <m:dPr>
                  <m:ctrlPr>
                    <w:ins w:id="619" w:author="Igor Curcio" w:date="2023-10-21T21:20:00Z">
                      <w:rPr>
                        <w:rFonts w:ascii="Cambria Math" w:eastAsiaTheme="minorEastAsia" w:hAnsi="Cambria Math" w:cs="Arial"/>
                        <w:i/>
                        <w:szCs w:val="20"/>
                        <w:lang w:eastAsia="zh-CN"/>
                      </w:rPr>
                    </w:ins>
                  </m:ctrlPr>
                </m:dPr>
                <m:e>
                  <m:sSub>
                    <m:sSubPr>
                      <m:ctrlPr>
                        <w:ins w:id="620" w:author="Igor Curcio" w:date="2023-10-21T21:20:00Z">
                          <w:rPr>
                            <w:rFonts w:ascii="Cambria Math" w:eastAsiaTheme="minorEastAsia" w:hAnsi="Cambria Math" w:cs="Arial"/>
                            <w:i/>
                            <w:szCs w:val="20"/>
                            <w:lang w:eastAsia="zh-CN"/>
                          </w:rPr>
                        </w:ins>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2FF2A2F8"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 neural network of segmentation may achieve several pairs of recall and precision values corresponding to a certain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and different confidence levels. For each recall value </w:t>
      </w:r>
      <m:oMath>
        <m:r>
          <w:rPr>
            <w:rFonts w:ascii="Cambria Math" w:eastAsiaTheme="minorEastAsia" w:hAnsi="Cambria Math" w:cs="Arial"/>
            <w:szCs w:val="20"/>
            <w:lang w:eastAsia="zh-CN"/>
          </w:rPr>
          <m:t>r</m:t>
        </m:r>
      </m:oMath>
      <w:r>
        <w:rPr>
          <w:rFonts w:eastAsiaTheme="minorEastAsia" w:cs="Arial"/>
          <w:szCs w:val="20"/>
          <w:lang w:eastAsia="zh-CN"/>
        </w:rPr>
        <w:t xml:space="preserve"> in the pairs, let </w:t>
      </w:r>
      <m:oMath>
        <m:r>
          <w:rPr>
            <w:rFonts w:ascii="Cambria Math" w:eastAsiaTheme="minorEastAsia" w:hAnsi="Cambria Math" w:cs="Arial"/>
            <w:szCs w:val="20"/>
            <w:lang w:eastAsia="zh-CN"/>
          </w:rPr>
          <m:t>p</m:t>
        </m:r>
        <m:d>
          <m:dPr>
            <m:ctrlPr>
              <w:ins w:id="621" w:author="Igor Curcio" w:date="2023-10-21T21:20:00Z">
                <w:rPr>
                  <w:rFonts w:ascii="Cambria Math" w:eastAsiaTheme="minorEastAsia" w:hAnsi="Cambria Math" w:cs="Arial"/>
                  <w:szCs w:val="20"/>
                  <w:lang w:eastAsia="zh-CN"/>
                </w:rPr>
              </w:ins>
            </m:ctrlPr>
          </m:dPr>
          <m:e>
            <m:r>
              <w:rPr>
                <w:rFonts w:ascii="Cambria Math" w:eastAsiaTheme="minorEastAsia" w:hAnsi="Cambria Math" w:cs="Arial"/>
                <w:szCs w:val="20"/>
                <w:lang w:eastAsia="zh-CN"/>
              </w:rPr>
              <m:t>r</m:t>
            </m:r>
          </m:e>
        </m:d>
      </m:oMath>
      <w:r>
        <w:rPr>
          <w:rFonts w:eastAsiaTheme="minorEastAsia" w:cs="Arial"/>
          <w:szCs w:val="20"/>
          <w:lang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eastAsia="zh-CN"/>
          </w:rPr>
          <m:t>r</m:t>
        </m:r>
      </m:oMath>
      <w:r>
        <w:rPr>
          <w:rFonts w:eastAsiaTheme="minorEastAsia" w:cs="Arial"/>
          <w:szCs w:val="20"/>
          <w:lang w:eastAsia="zh-CN"/>
        </w:rPr>
        <w:t>:</w:t>
      </w:r>
    </w:p>
    <w:p w14:paraId="0A62C403" w14:textId="77777777" w:rsidR="004C21E7" w:rsidRDefault="004C21E7" w:rsidP="004C21E7">
      <w:pPr>
        <w:rPr>
          <w:rFonts w:eastAsiaTheme="minorEastAsia" w:cs="Arial"/>
          <w:szCs w:val="20"/>
          <w:lang w:eastAsia="zh-CN"/>
        </w:rPr>
      </w:pPr>
      <w:bookmarkStart w:id="622" w:name="OLE_LINK7"/>
      <w:bookmarkStart w:id="623" w:name="OLE_LINK8"/>
      <m:oMathPara>
        <m:oMath>
          <m:r>
            <w:rPr>
              <w:rFonts w:ascii="Cambria Math" w:eastAsiaTheme="minorEastAsia" w:hAnsi="Cambria Math" w:cs="Arial"/>
              <w:szCs w:val="20"/>
              <w:lang w:eastAsia="zh-CN"/>
            </w:rPr>
            <m:t>p</m:t>
          </m:r>
          <m:d>
            <m:dPr>
              <m:ctrlPr>
                <w:ins w:id="624" w:author="Igor Curcio" w:date="2023-10-21T21:20:00Z">
                  <w:rPr>
                    <w:rFonts w:ascii="Cambria Math" w:eastAsiaTheme="minorEastAsia" w:hAnsi="Cambria Math" w:cs="Arial"/>
                    <w:szCs w:val="20"/>
                    <w:lang w:eastAsia="zh-CN"/>
                  </w:rPr>
                </w:ins>
              </m:ctrlPr>
            </m:dPr>
            <m:e>
              <m:r>
                <w:rPr>
                  <w:rFonts w:ascii="Cambria Math" w:eastAsiaTheme="minorEastAsia" w:hAnsi="Cambria Math" w:cs="Arial"/>
                  <w:szCs w:val="20"/>
                  <w:lang w:eastAsia="zh-CN"/>
                </w:rPr>
                <m:t>r</m:t>
              </m:r>
            </m:e>
          </m:d>
          <w:bookmarkEnd w:id="622"/>
          <w:bookmarkEnd w:id="623"/>
          <m:r>
            <m:rPr>
              <m:sty m:val="p"/>
            </m:rPr>
            <w:rPr>
              <w:rFonts w:ascii="Cambria Math" w:eastAsiaTheme="minorEastAsia" w:hAnsi="Cambria Math" w:cs="Arial"/>
              <w:szCs w:val="20"/>
              <w:lang w:eastAsia="zh-CN"/>
            </w:rPr>
            <m:t>=</m:t>
          </m:r>
          <m:func>
            <m:funcPr>
              <m:ctrlPr>
                <w:ins w:id="625" w:author="Igor Curcio" w:date="2023-10-21T21:20:00Z">
                  <w:rPr>
                    <w:rFonts w:ascii="Cambria Math" w:eastAsiaTheme="minorEastAsia" w:hAnsi="Cambria Math" w:cs="Arial"/>
                    <w:szCs w:val="20"/>
                    <w:lang w:eastAsia="zh-CN"/>
                  </w:rPr>
                </w:ins>
              </m:ctrlPr>
            </m:funcPr>
            <m:fName>
              <m:limLow>
                <m:limLowPr>
                  <m:ctrlPr>
                    <w:ins w:id="626" w:author="Igor Curcio" w:date="2023-10-21T21:20:00Z">
                      <w:rPr>
                        <w:rFonts w:ascii="Cambria Math" w:eastAsiaTheme="minorEastAsia" w:hAnsi="Cambria Math" w:cs="Arial"/>
                        <w:szCs w:val="20"/>
                        <w:lang w:eastAsia="zh-CN"/>
                      </w:rPr>
                    </w:ins>
                  </m:ctrlPr>
                </m:limLowPr>
                <m:e>
                  <m:r>
                    <m:rPr>
                      <m:sty m:val="p"/>
                    </m:rPr>
                    <w:rPr>
                      <w:rFonts w:ascii="Cambria Math" w:hAnsi="Cambria Math" w:cs="Arial"/>
                      <w:szCs w:val="20"/>
                    </w:rPr>
                    <m:t>max</m:t>
                  </m:r>
                </m:e>
                <m:lim>
                  <m:acc>
                    <m:accPr>
                      <m:chr m:val="̃"/>
                      <m:ctrlPr>
                        <w:ins w:id="627" w:author="Igor Curcio" w:date="2023-10-21T21:20:00Z">
                          <w:rPr>
                            <w:rFonts w:ascii="Cambria Math" w:eastAsiaTheme="minorEastAsia" w:hAnsi="Cambria Math" w:cs="Arial"/>
                            <w:i/>
                            <w:szCs w:val="20"/>
                            <w:lang w:eastAsia="zh-CN"/>
                          </w:rPr>
                        </w:ins>
                      </m:ctrlPr>
                    </m:accPr>
                    <m:e>
                      <m:r>
                        <w:rPr>
                          <w:rFonts w:ascii="Cambria Math" w:eastAsiaTheme="minorEastAsia" w:hAnsi="Cambria Math" w:cs="Arial"/>
                          <w:szCs w:val="20"/>
                          <w:lang w:eastAsia="zh-CN"/>
                        </w:rPr>
                        <m:t>r</m:t>
                      </m:r>
                    </m:e>
                  </m:acc>
                  <m:r>
                    <w:rPr>
                      <w:rFonts w:ascii="Cambria Math" w:eastAsiaTheme="minorEastAsia" w:hAnsi="Cambria Math" w:cs="Arial"/>
                      <w:szCs w:val="20"/>
                      <w:lang w:eastAsia="zh-CN"/>
                    </w:rPr>
                    <m:t>:</m:t>
                  </m:r>
                  <m:acc>
                    <m:accPr>
                      <m:chr m:val="̃"/>
                      <m:ctrlPr>
                        <w:ins w:id="628" w:author="Igor Curcio" w:date="2023-10-21T21:20:00Z">
                          <w:rPr>
                            <w:rFonts w:ascii="Cambria Math" w:eastAsiaTheme="minorEastAsia" w:hAnsi="Cambria Math" w:cs="Arial"/>
                            <w:i/>
                            <w:szCs w:val="20"/>
                            <w:lang w:eastAsia="zh-CN"/>
                          </w:rPr>
                        </w:ins>
                      </m:ctrlPr>
                    </m:accPr>
                    <m:e>
                      <m:r>
                        <w:rPr>
                          <w:rFonts w:ascii="Cambria Math" w:eastAsiaTheme="minorEastAsia" w:hAnsi="Cambria Math" w:cs="Arial"/>
                          <w:szCs w:val="20"/>
                          <w:lang w:eastAsia="zh-CN"/>
                        </w:rPr>
                        <m:t>r</m:t>
                      </m:r>
                    </m:e>
                  </m:acc>
                  <m:r>
                    <w:rPr>
                      <w:rFonts w:ascii="Cambria Math" w:eastAsiaTheme="minorEastAsia" w:hAnsi="Cambria Math" w:cs="Arial" w:hint="eastAsia"/>
                      <w:szCs w:val="20"/>
                      <w:lang w:eastAsia="zh-CN"/>
                    </w:rPr>
                    <m:t>≥</m:t>
                  </m:r>
                  <m:r>
                    <w:rPr>
                      <w:rFonts w:ascii="Cambria Math" w:eastAsiaTheme="minorEastAsia" w:hAnsi="Cambria Math" w:cs="Arial"/>
                      <w:szCs w:val="20"/>
                      <w:lang w:eastAsia="zh-CN"/>
                    </w:rPr>
                    <m:t>r</m:t>
                  </m:r>
                </m:lim>
              </m:limLow>
            </m:fName>
            <m:e>
              <m:r>
                <w:rPr>
                  <w:rFonts w:ascii="Cambria Math" w:eastAsiaTheme="minorEastAsia" w:hAnsi="Cambria Math" w:cs="Arial"/>
                  <w:szCs w:val="20"/>
                  <w:lang w:eastAsia="zh-CN"/>
                </w:rPr>
                <m:t>precision</m:t>
              </m:r>
              <m:d>
                <m:dPr>
                  <m:ctrlPr>
                    <w:ins w:id="629" w:author="Igor Curcio" w:date="2023-10-21T21:20:00Z">
                      <w:rPr>
                        <w:rFonts w:ascii="Cambria Math" w:eastAsiaTheme="minorEastAsia" w:hAnsi="Cambria Math" w:cs="Arial"/>
                        <w:szCs w:val="20"/>
                        <w:lang w:eastAsia="zh-CN"/>
                      </w:rPr>
                    </w:ins>
                  </m:ctrlPr>
                </m:dPr>
                <m:e>
                  <m:acc>
                    <m:accPr>
                      <m:chr m:val="̃"/>
                      <m:ctrlPr>
                        <w:ins w:id="630" w:author="Igor Curcio" w:date="2023-10-21T21:20:00Z">
                          <w:rPr>
                            <w:rFonts w:ascii="Cambria Math" w:eastAsiaTheme="minorEastAsia" w:hAnsi="Cambria Math" w:cs="Arial"/>
                            <w:i/>
                            <w:szCs w:val="20"/>
                            <w:lang w:eastAsia="zh-CN"/>
                          </w:rPr>
                        </w:ins>
                      </m:ctrlPr>
                    </m:accPr>
                    <m:e>
                      <m:r>
                        <w:rPr>
                          <w:rFonts w:ascii="Cambria Math" w:eastAsiaTheme="minorEastAsia" w:hAnsi="Cambria Math" w:cs="Arial"/>
                          <w:szCs w:val="20"/>
                          <w:lang w:eastAsia="zh-CN"/>
                        </w:rPr>
                        <m:t>r</m:t>
                      </m:r>
                    </m:e>
                  </m:acc>
                </m:e>
              </m:d>
            </m:e>
          </m:func>
        </m:oMath>
      </m:oMathPara>
    </w:p>
    <w:p w14:paraId="3074225C"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Average Precision (AP) of a given category of object is defined as the average value of </w:t>
      </w:r>
      <m:oMath>
        <m:r>
          <w:rPr>
            <w:rFonts w:ascii="Cambria Math" w:eastAsiaTheme="minorEastAsia" w:hAnsi="Cambria Math" w:cs="Arial"/>
            <w:szCs w:val="20"/>
            <w:lang w:eastAsia="zh-CN"/>
          </w:rPr>
          <m:t>p</m:t>
        </m:r>
        <m:d>
          <m:dPr>
            <m:ctrlPr>
              <w:ins w:id="631" w:author="Igor Curcio" w:date="2023-10-21T21:20:00Z">
                <w:rPr>
                  <w:rFonts w:ascii="Cambria Math" w:eastAsiaTheme="minorEastAsia" w:hAnsi="Cambria Math" w:cs="Arial"/>
                  <w:szCs w:val="20"/>
                  <w:lang w:eastAsia="zh-CN"/>
                </w:rPr>
              </w:ins>
            </m:ctrlPr>
          </m:dPr>
          <m:e>
            <m:r>
              <w:rPr>
                <w:rFonts w:ascii="Cambria Math" w:eastAsiaTheme="minorEastAsia" w:hAnsi="Cambria Math" w:cs="Arial"/>
                <w:szCs w:val="20"/>
                <w:lang w:eastAsia="zh-CN"/>
              </w:rPr>
              <m:t>r</m:t>
            </m:r>
          </m:e>
        </m:d>
      </m:oMath>
      <w:r>
        <w:rPr>
          <w:rFonts w:eastAsiaTheme="minorEastAsia" w:cs="Arial"/>
          <w:szCs w:val="20"/>
          <w:lang w:eastAsia="zh-CN"/>
        </w:rPr>
        <w:t xml:space="preserve"> for all recall values provided by the neural network, which can characterize the area of the entire precision-recall curve.</w:t>
      </w:r>
    </w:p>
    <w:p w14:paraId="43563AF1" w14:textId="04857F0E" w:rsidR="00D834A4" w:rsidRDefault="004C21E7" w:rsidP="00D834A4">
      <w:pPr>
        <w:rPr>
          <w:rFonts w:eastAsiaTheme="minorEastAsia" w:cs="Arial"/>
          <w:lang w:eastAsia="zh-CN"/>
        </w:rPr>
      </w:pPr>
      <w:r>
        <w:rPr>
          <w:rFonts w:eastAsiaTheme="minorEastAsia" w:cs="Arial"/>
          <w:lang w:eastAsia="zh-CN"/>
        </w:rPr>
        <w:t>Mean Average Precision (</w:t>
      </w:r>
      <w:proofErr w:type="spellStart"/>
      <w:r>
        <w:rPr>
          <w:rFonts w:eastAsiaTheme="minorEastAsia" w:cs="Arial"/>
          <w:lang w:eastAsia="zh-CN"/>
        </w:rPr>
        <w:t>mAP</w:t>
      </w:r>
      <w:proofErr w:type="spellEnd"/>
      <w:r>
        <w:rPr>
          <w:rFonts w:eastAsiaTheme="minorEastAsia" w:cs="Arial"/>
          <w:lang w:eastAsia="zh-CN"/>
        </w:rPr>
        <w:t>) is an averaged AP over</w:t>
      </w:r>
      <w:r w:rsidR="003C3B48">
        <w:rPr>
          <w:rFonts w:eastAsiaTheme="minorEastAsia" w:cs="Arial"/>
          <w:lang w:eastAsia="zh-CN"/>
        </w:rPr>
        <w:t xml:space="preserve"> </w:t>
      </w:r>
      <w:r>
        <w:rPr>
          <w:rFonts w:eastAsiaTheme="minorEastAsia" w:cs="Arial"/>
          <w:lang w:eastAsia="zh-CN"/>
        </w:rPr>
        <w:t xml:space="preserve">all categories of objects and in a range of </w:t>
      </w:r>
      <w:proofErr w:type="spellStart"/>
      <w:r>
        <w:rPr>
          <w:rFonts w:eastAsiaTheme="minorEastAsia" w:cs="Arial"/>
          <w:lang w:eastAsia="zh-CN"/>
        </w:rPr>
        <w:t>IoU</w:t>
      </w:r>
      <w:proofErr w:type="spellEnd"/>
      <w:r>
        <w:rPr>
          <w:rFonts w:eastAsiaTheme="minorEastAsia" w:cs="Arial"/>
          <w:lang w:eastAsia="zh-CN"/>
        </w:rPr>
        <w:t xml:space="preserve"> thresholds. As </w:t>
      </w:r>
      <w:r w:rsidR="00D834A4">
        <w:rPr>
          <w:rFonts w:eastAsiaTheme="minorEastAsia" w:cs="Arial"/>
          <w:lang w:eastAsia="zh-CN"/>
        </w:rPr>
        <w:t xml:space="preserve">an example, in MS COCO 2017 dataset, 10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thresholds are taken at equal intervals from 0.50 to 0.95. </w:t>
      </w:r>
      <w:proofErr w:type="gramStart"/>
      <w:r w:rsidR="00D834A4">
        <w:rPr>
          <w:rFonts w:eastAsiaTheme="minorEastAsia" w:cs="Arial"/>
          <w:lang w:eastAsia="zh-CN"/>
        </w:rPr>
        <w:t>In particular, AP50</w:t>
      </w:r>
      <w:proofErr w:type="gramEnd"/>
      <w:r w:rsidR="00D834A4">
        <w:rPr>
          <w:rFonts w:eastAsiaTheme="minorEastAsia" w:cs="Arial"/>
          <w:lang w:eastAsia="zh-CN"/>
        </w:rPr>
        <w:t xml:space="preserve"> and AP75 generally present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0.50 and 0.75 respectively.</w:t>
      </w:r>
    </w:p>
    <w:p w14:paraId="5E1FFF46" w14:textId="0C6BEA27" w:rsidR="00D834A4" w:rsidRDefault="00D834A4" w:rsidP="00D834A4">
      <w:pPr>
        <w:rPr>
          <w:rFonts w:eastAsiaTheme="minorEastAsia" w:cs="Arial"/>
          <w:lang w:eastAsia="zh-CN"/>
        </w:rPr>
      </w:pPr>
      <w:r>
        <w:rPr>
          <w:rFonts w:eastAsiaTheme="minorEastAsia" w:cs="Arial"/>
          <w:lang w:eastAsia="zh-CN"/>
        </w:rPr>
        <w:t xml:space="preserve">The following variants of </w:t>
      </w:r>
      <w:proofErr w:type="spellStart"/>
      <w:r>
        <w:rPr>
          <w:rFonts w:eastAsiaTheme="minorEastAsia" w:cs="Arial"/>
          <w:lang w:eastAsia="zh-CN"/>
        </w:rPr>
        <w:t>mAP</w:t>
      </w:r>
      <w:proofErr w:type="spellEnd"/>
      <w:r>
        <w:rPr>
          <w:rFonts w:eastAsiaTheme="minorEastAsia" w:cs="Arial"/>
          <w:lang w:eastAsia="zh-CN"/>
        </w:rPr>
        <w:t xml:space="preserve"> </w:t>
      </w:r>
      <w:r w:rsidR="00635DB5">
        <w:rPr>
          <w:rFonts w:eastAsiaTheme="minorEastAsia" w:cs="Arial"/>
          <w:lang w:eastAsia="zh-CN"/>
        </w:rPr>
        <w:t>are</w:t>
      </w:r>
      <w:r>
        <w:rPr>
          <w:rFonts w:eastAsiaTheme="minorEastAsia" w:cs="Arial"/>
          <w:lang w:eastAsia="zh-CN"/>
        </w:rPr>
        <w:t xml:space="preserve"> used:</w:t>
      </w:r>
    </w:p>
    <w:p w14:paraId="431A81B7" w14:textId="4D0736E3" w:rsidR="004C21E7" w:rsidRDefault="00000000" w:rsidP="00762A56">
      <w:pPr>
        <w:numPr>
          <w:ilvl w:val="0"/>
          <w:numId w:val="16"/>
        </w:numPr>
        <w:rPr>
          <w:rFonts w:eastAsiaTheme="minorEastAsia" w:cs="Arial"/>
          <w:lang w:eastAsia="zh-CN"/>
        </w:rPr>
      </w:pPr>
      <w:hyperlink r:id="rId39" w:history="1">
        <w:r w:rsidR="00D834A4">
          <w:rPr>
            <w:rFonts w:eastAsiaTheme="minorEastAsia"/>
          </w:rPr>
          <w:t>mAP@0.5</w:t>
        </w:r>
      </w:hyperlink>
      <w:r w:rsidR="00D834A4">
        <w:rPr>
          <w:rFonts w:eastAsiaTheme="minorEastAsia" w:cs="Arial"/>
          <w:lang w:eastAsia="zh-CN"/>
        </w:rPr>
        <w:t xml:space="preserve">: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w:t>
      </w:r>
      <w:r w:rsidR="00635DB5">
        <w:rPr>
          <w:rFonts w:eastAsiaTheme="minorEastAsia" w:cs="Arial"/>
          <w:lang w:eastAsia="zh-CN"/>
        </w:rPr>
        <w:t>.</w:t>
      </w:r>
    </w:p>
    <w:p w14:paraId="28D18778" w14:textId="232D862F" w:rsidR="00635DB5" w:rsidRPr="00D834A4" w:rsidRDefault="00635DB5" w:rsidP="00762A56">
      <w:pPr>
        <w:numPr>
          <w:ilvl w:val="0"/>
          <w:numId w:val="16"/>
        </w:numPr>
        <w:rPr>
          <w:rFonts w:eastAsiaTheme="minorEastAsia" w:cs="Arial"/>
          <w:lang w:eastAsia="zh-CN"/>
        </w:rPr>
      </w:pPr>
      <w:r>
        <w:rPr>
          <w:rFonts w:eastAsiaTheme="minorEastAsia" w:cs="Arial"/>
          <w:lang w:eastAsia="zh-CN"/>
        </w:rPr>
        <w:t xml:space="preserve">mAP@0.5-0.95: the average of the </w:t>
      </w:r>
      <w:proofErr w:type="spellStart"/>
      <w:r>
        <w:rPr>
          <w:rFonts w:eastAsiaTheme="minorEastAsia" w:cs="Arial"/>
          <w:lang w:eastAsia="zh-CN"/>
        </w:rPr>
        <w:t>mAPs</w:t>
      </w:r>
      <w:proofErr w:type="spellEnd"/>
      <w:r>
        <w:rPr>
          <w:rFonts w:eastAsiaTheme="minorEastAsia" w:cs="Arial"/>
          <w:lang w:eastAsia="zh-CN"/>
        </w:rPr>
        <w:t xml:space="preserve"> produced using </w:t>
      </w:r>
      <w:proofErr w:type="spellStart"/>
      <w:r>
        <w:rPr>
          <w:rFonts w:eastAsiaTheme="minorEastAsia" w:cs="Arial"/>
          <w:lang w:eastAsia="zh-CN"/>
        </w:rPr>
        <w:t>IoU</w:t>
      </w:r>
      <w:proofErr w:type="spellEnd"/>
      <w:r>
        <w:rPr>
          <w:rFonts w:eastAsiaTheme="minorEastAsia" w:cs="Arial"/>
          <w:lang w:eastAsia="zh-CN"/>
        </w:rPr>
        <w:t xml:space="preserve"> thresholds of 0.5, 0.55, </w:t>
      </w:r>
      <w:proofErr w:type="gramStart"/>
      <w:r>
        <w:rPr>
          <w:rFonts w:eastAsiaTheme="minorEastAsia" w:cs="Arial"/>
          <w:lang w:eastAsia="zh-CN"/>
        </w:rPr>
        <w:t>0.6. ,</w:t>
      </w:r>
      <w:proofErr w:type="gramEnd"/>
      <w:r>
        <w:rPr>
          <w:rFonts w:eastAsiaTheme="minorEastAsia" w:cs="Arial"/>
          <w:lang w:eastAsia="zh-CN"/>
        </w:rPr>
        <w:t>,, 0.95.</w:t>
      </w:r>
    </w:p>
    <w:p w14:paraId="104EB9F7" w14:textId="77777777" w:rsidR="004C21E7" w:rsidRPr="0072007B" w:rsidRDefault="004C21E7" w:rsidP="004C21E7">
      <w:pPr>
        <w:pStyle w:val="Heading2"/>
        <w:numPr>
          <w:ilvl w:val="255"/>
          <w:numId w:val="0"/>
        </w:numPr>
        <w:rPr>
          <w:rFonts w:eastAsia="SimSun"/>
          <w:b w:val="0"/>
          <w:sz w:val="26"/>
          <w:szCs w:val="26"/>
          <w:lang w:eastAsia="zh-CN"/>
        </w:rPr>
      </w:pPr>
      <w:bookmarkStart w:id="632" w:name="_Toc27923"/>
      <w:bookmarkStart w:id="633" w:name="_Toc3151"/>
      <w:bookmarkStart w:id="634" w:name="_Toc29429"/>
      <w:bookmarkStart w:id="635" w:name="_Toc20485"/>
      <w:bookmarkStart w:id="636" w:name="_Toc108985925"/>
      <w:bookmarkStart w:id="637" w:name="_Toc109420601"/>
      <w:bookmarkStart w:id="638" w:name="_Toc133523720"/>
      <w:r w:rsidRPr="0072007B">
        <w:rPr>
          <w:rFonts w:eastAsia="SimSun" w:hint="eastAsia"/>
          <w:b w:val="0"/>
          <w:sz w:val="26"/>
          <w:szCs w:val="26"/>
          <w:lang w:eastAsia="zh-CN"/>
        </w:rPr>
        <w:t>C</w:t>
      </w:r>
      <w:r w:rsidRPr="0072007B">
        <w:rPr>
          <w:rFonts w:eastAsia="SimSun"/>
          <w:b w:val="0"/>
          <w:sz w:val="26"/>
          <w:szCs w:val="26"/>
          <w:lang w:eastAsia="zh-CN"/>
        </w:rPr>
        <w:t>.4 Runtime Measurement</w:t>
      </w:r>
      <w:bookmarkEnd w:id="632"/>
      <w:bookmarkEnd w:id="633"/>
      <w:bookmarkEnd w:id="634"/>
      <w:bookmarkEnd w:id="635"/>
      <w:bookmarkEnd w:id="636"/>
      <w:bookmarkEnd w:id="637"/>
      <w:bookmarkEnd w:id="638"/>
    </w:p>
    <w:p w14:paraId="3740F533" w14:textId="11CDA38D" w:rsidR="004C21E7" w:rsidRDefault="004C21E7" w:rsidP="004C21E7">
      <w:pPr>
        <w:rPr>
          <w:rFonts w:eastAsia="SimSun" w:cs="Arial"/>
          <w:lang w:eastAsia="zh-CN"/>
        </w:rPr>
      </w:pPr>
      <w:r>
        <w:rPr>
          <w:rFonts w:eastAsia="SimSun" w:cs="Arial"/>
          <w:lang w:eastAsia="zh-CN"/>
        </w:rPr>
        <w:t>Runtime includes Encoding time (</w:t>
      </w:r>
      <w:proofErr w:type="spellStart"/>
      <w:r>
        <w:rPr>
          <w:rFonts w:eastAsia="SimSun" w:cs="Arial"/>
          <w:lang w:eastAsia="zh-CN"/>
        </w:rPr>
        <w:t>EncT</w:t>
      </w:r>
      <w:proofErr w:type="spellEnd"/>
      <w:r>
        <w:rPr>
          <w:rFonts w:eastAsia="SimSun" w:cs="Arial"/>
          <w:lang w:eastAsia="zh-CN"/>
        </w:rPr>
        <w:t>), Decoding time (</w:t>
      </w:r>
      <w:proofErr w:type="spellStart"/>
      <w:r>
        <w:rPr>
          <w:rFonts w:eastAsia="SimSun" w:cs="Arial"/>
          <w:lang w:eastAsia="zh-CN"/>
        </w:rPr>
        <w:t>DecT</w:t>
      </w:r>
      <w:proofErr w:type="spellEnd"/>
      <w:r>
        <w:rPr>
          <w:rFonts w:eastAsia="SimSun" w:cs="Arial"/>
          <w:lang w:eastAsia="zh-CN"/>
        </w:rPr>
        <w:t xml:space="preserve">) and Task time for part 1 and part 2 of the network (TaskT1, TaskT2) for complexity measurement. The proposed runtime measurements for a </w:t>
      </w:r>
      <w:r w:rsidR="007C73BC">
        <w:rPr>
          <w:rFonts w:eastAsia="SimSun" w:cs="Arial"/>
          <w:lang w:eastAsia="zh-CN"/>
        </w:rPr>
        <w:t>FC</w:t>
      </w:r>
      <w:r>
        <w:rPr>
          <w:rFonts w:eastAsia="SimSun" w:cs="Arial"/>
          <w:lang w:eastAsia="zh-CN"/>
        </w:rPr>
        <w:t>VCM solution are:</w:t>
      </w:r>
    </w:p>
    <w:p w14:paraId="520B6F68"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TaskT1</w:t>
      </w:r>
      <w:r>
        <w:rPr>
          <w:rFonts w:eastAsia="SimSun" w:cs="Arial"/>
          <w:lang w:eastAsia="zh-CN"/>
        </w:rPr>
        <w:t>: Time needed to perform part 1 of the network (e.g., the backbone) to produce features.</w:t>
      </w:r>
    </w:p>
    <w:p w14:paraId="1BBDC65F"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DengXian" w:cs="Arial"/>
          <w:b/>
          <w:bCs/>
          <w:color w:val="000000"/>
        </w:rPr>
        <w:t>EncT</w:t>
      </w:r>
      <w:proofErr w:type="spellEnd"/>
      <w:r>
        <w:rPr>
          <w:rFonts w:eastAsia="SimSun" w:cs="Arial"/>
          <w:b/>
          <w:bCs/>
          <w:lang w:eastAsia="zh-CN"/>
        </w:rPr>
        <w:t>:</w:t>
      </w:r>
      <w:r>
        <w:rPr>
          <w:rFonts w:eastAsia="SimSun" w:cs="Arial"/>
          <w:lang w:eastAsia="zh-CN"/>
        </w:rPr>
        <w:t xml:space="preserve"> Time needed to convert feature input to bitstream.</w:t>
      </w:r>
    </w:p>
    <w:p w14:paraId="5A6FD8F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SimSun" w:cs="Arial"/>
          <w:b/>
          <w:bCs/>
          <w:lang w:eastAsia="zh-CN"/>
        </w:rPr>
        <w:t>DecT</w:t>
      </w:r>
      <w:proofErr w:type="spellEnd"/>
      <w:r>
        <w:rPr>
          <w:rFonts w:eastAsia="SimSun" w:cs="Arial"/>
          <w:b/>
          <w:bCs/>
          <w:lang w:eastAsia="zh-CN"/>
        </w:rPr>
        <w:t>:</w:t>
      </w:r>
      <w:r>
        <w:rPr>
          <w:rFonts w:eastAsia="SimSun" w:cs="Arial"/>
          <w:lang w:eastAsia="zh-CN"/>
        </w:rPr>
        <w:t xml:space="preserve"> Time needed to convert bitstream to decoded features.</w:t>
      </w:r>
    </w:p>
    <w:p w14:paraId="0FE36D4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TaskT2</w:t>
      </w:r>
      <w:r>
        <w:rPr>
          <w:rFonts w:eastAsia="SimSun" w:cs="Arial"/>
          <w:lang w:eastAsia="zh-CN"/>
        </w:rPr>
        <w:t>: Time needed to perform part 2 of the network (e.g., the head) to complete the task based on the decoded features.</w:t>
      </w:r>
    </w:p>
    <w:p w14:paraId="22E2EAD9" w14:textId="4F232A2B" w:rsidR="004C21E7" w:rsidRDefault="004C21E7" w:rsidP="004C21E7">
      <w:pPr>
        <w:rPr>
          <w:rFonts w:eastAsia="SimSun" w:cs="Arial"/>
          <w:lang w:eastAsia="zh-CN"/>
        </w:rPr>
      </w:pPr>
      <w:proofErr w:type="gramStart"/>
      <w:r>
        <w:rPr>
          <w:rFonts w:eastAsia="SimSun" w:cs="Arial"/>
          <w:lang w:eastAsia="zh-CN"/>
        </w:rPr>
        <w:t>For the purpose of</w:t>
      </w:r>
      <w:proofErr w:type="gramEnd"/>
      <w:r>
        <w:rPr>
          <w:rFonts w:eastAsia="SimSun" w:cs="Arial"/>
          <w:lang w:eastAsia="zh-CN"/>
        </w:rPr>
        <w:t xml:space="preserve"> reporting encoding and decoding running times, the </w:t>
      </w:r>
      <w:r w:rsidR="00E03932">
        <w:rPr>
          <w:rFonts w:eastAsia="SimSun" w:cs="Arial"/>
          <w:lang w:eastAsia="zh-CN"/>
        </w:rPr>
        <w:t xml:space="preserve">feature </w:t>
      </w:r>
      <w:r>
        <w:rPr>
          <w:rFonts w:eastAsia="SimSun" w:cs="Arial"/>
          <w:lang w:eastAsia="zh-CN"/>
        </w:rPr>
        <w:t xml:space="preserve">anchor and proposal should be simulated on the same platform, e.g., </w:t>
      </w:r>
      <w:r w:rsidR="008112CA">
        <w:rPr>
          <w:rFonts w:eastAsia="SimSun" w:cs="Arial"/>
          <w:lang w:eastAsia="zh-CN"/>
        </w:rPr>
        <w:t xml:space="preserve">the same </w:t>
      </w:r>
      <w:r>
        <w:rPr>
          <w:rFonts w:eastAsia="SimSun" w:cs="Arial"/>
          <w:lang w:eastAsia="zh-CN"/>
        </w:rPr>
        <w:t xml:space="preserve">CPU, to have reliable </w:t>
      </w:r>
      <w:r w:rsidR="002F0554">
        <w:rPr>
          <w:rFonts w:eastAsia="SimSun" w:cs="Arial"/>
          <w:lang w:eastAsia="zh-CN"/>
        </w:rPr>
        <w:t>run</w:t>
      </w:r>
      <w:r>
        <w:rPr>
          <w:rFonts w:eastAsia="SimSun" w:cs="Arial"/>
          <w:lang w:eastAsia="zh-CN"/>
        </w:rPr>
        <w:t>time comparison.</w:t>
      </w:r>
    </w:p>
    <w:p w14:paraId="69EE8BC2" w14:textId="77777777" w:rsidR="00E827C3" w:rsidRDefault="007B0972" w:rsidP="004C21E7">
      <w:pPr>
        <w:rPr>
          <w:rFonts w:eastAsia="SimSun" w:cs="Arial"/>
          <w:lang w:eastAsia="zh-CN"/>
        </w:rPr>
      </w:pPr>
      <w:r>
        <w:rPr>
          <w:rFonts w:eastAsia="SimSun" w:cs="Arial"/>
          <w:lang w:eastAsia="zh-CN"/>
        </w:rPr>
        <w:lastRenderedPageBreak/>
        <w:t>For su</w:t>
      </w:r>
      <w:r w:rsidR="001E3027">
        <w:rPr>
          <w:rFonts w:eastAsia="SimSun" w:cs="Arial"/>
          <w:lang w:eastAsia="zh-CN"/>
        </w:rPr>
        <w:t>m</w:t>
      </w:r>
      <w:r>
        <w:rPr>
          <w:rFonts w:eastAsia="SimSun" w:cs="Arial"/>
          <w:lang w:eastAsia="zh-CN"/>
        </w:rPr>
        <w:t xml:space="preserve">mary runtime reporting, an “overall” result averaging the </w:t>
      </w:r>
      <w:proofErr w:type="spellStart"/>
      <w:r>
        <w:rPr>
          <w:rFonts w:eastAsia="SimSun" w:cs="Arial"/>
          <w:lang w:eastAsia="zh-CN"/>
        </w:rPr>
        <w:t>classwise</w:t>
      </w:r>
      <w:proofErr w:type="spellEnd"/>
      <w:r>
        <w:rPr>
          <w:rFonts w:eastAsia="SimSun" w:cs="Arial"/>
          <w:lang w:eastAsia="zh-CN"/>
        </w:rPr>
        <w:t xml:space="preserve"> runtimes from each dataset excluding the </w:t>
      </w:r>
      <w:proofErr w:type="spellStart"/>
      <w:r>
        <w:rPr>
          <w:rFonts w:eastAsia="SimSun" w:cs="Arial"/>
          <w:lang w:eastAsia="zh-CN"/>
        </w:rPr>
        <w:t>HiEve</w:t>
      </w:r>
      <w:proofErr w:type="spellEnd"/>
      <w:r>
        <w:rPr>
          <w:rFonts w:eastAsia="SimSun" w:cs="Arial"/>
          <w:lang w:eastAsia="zh-CN"/>
        </w:rPr>
        <w:t xml:space="preserve"> dataset is computed. </w:t>
      </w:r>
      <w:bookmarkStart w:id="639" w:name="_Toc6476"/>
      <w:bookmarkStart w:id="640" w:name="_Toc17311"/>
      <w:bookmarkStart w:id="641" w:name="_Toc30068"/>
      <w:bookmarkStart w:id="642" w:name="_Toc32476"/>
      <w:bookmarkStart w:id="643" w:name="_Toc108985926"/>
      <w:bookmarkStart w:id="644" w:name="_Toc8606"/>
      <w:bookmarkStart w:id="645" w:name="_Toc6507"/>
      <w:bookmarkStart w:id="646" w:name="_Toc2403"/>
    </w:p>
    <w:p w14:paraId="04CD7D06" w14:textId="77777777" w:rsidR="00E827C3" w:rsidRDefault="00E827C3" w:rsidP="004C21E7">
      <w:pPr>
        <w:rPr>
          <w:rFonts w:eastAsia="SimSun" w:cs="Arial"/>
          <w:lang w:eastAsia="zh-CN"/>
        </w:rPr>
      </w:pPr>
      <w:r>
        <w:rPr>
          <w:rFonts w:eastAsia="SimSun" w:cs="Arial"/>
          <w:lang w:eastAsia="zh-CN"/>
        </w:rPr>
        <w:t>For video datasets, the NN part 1 and NN part 2 runtimes are included in the reported ‘</w:t>
      </w:r>
      <w:proofErr w:type="spellStart"/>
      <w:r>
        <w:rPr>
          <w:rFonts w:eastAsia="SimSun" w:cs="Arial"/>
          <w:lang w:eastAsia="zh-CN"/>
        </w:rPr>
        <w:t>EncT</w:t>
      </w:r>
      <w:proofErr w:type="spellEnd"/>
      <w:r>
        <w:rPr>
          <w:rFonts w:eastAsia="SimSun" w:cs="Arial"/>
          <w:lang w:eastAsia="zh-CN"/>
        </w:rPr>
        <w:t>’ and ‘</w:t>
      </w:r>
      <w:proofErr w:type="spellStart"/>
      <w:r>
        <w:rPr>
          <w:rFonts w:eastAsia="SimSun" w:cs="Arial"/>
          <w:lang w:eastAsia="zh-CN"/>
        </w:rPr>
        <w:t>DecT</w:t>
      </w:r>
      <w:proofErr w:type="spellEnd"/>
      <w:r>
        <w:rPr>
          <w:rFonts w:eastAsia="SimSun" w:cs="Arial"/>
          <w:lang w:eastAsia="zh-CN"/>
        </w:rPr>
        <w:t>’ (and thus contribute to the reported encoder and decoder runtime ratios) in the attached revised result template.</w:t>
      </w:r>
    </w:p>
    <w:p w14:paraId="76583BF4" w14:textId="6B0047C0" w:rsidR="004C21E7" w:rsidRDefault="00E827C3" w:rsidP="004C21E7">
      <w:pPr>
        <w:rPr>
          <w:rFonts w:eastAsia="MS Mincho" w:cs="Arial"/>
          <w:b/>
          <w:bCs/>
          <w:caps/>
          <w:sz w:val="28"/>
          <w:szCs w:val="28"/>
          <w:lang w:val="en-GB" w:eastAsia="ja-JP"/>
        </w:rPr>
      </w:pPr>
      <w:r>
        <w:rPr>
          <w:rFonts w:eastAsia="SimSun" w:cs="Arial"/>
          <w:lang w:eastAsia="zh-CN"/>
        </w:rPr>
        <w:t xml:space="preserve">This is a workaround for the current video feature anchors, which do not separate NN part 1/2 runtimes from the feature anchor </w:t>
      </w:r>
      <w:proofErr w:type="gramStart"/>
      <w:r>
        <w:rPr>
          <w:rFonts w:eastAsia="SimSun" w:cs="Arial"/>
          <w:lang w:eastAsia="zh-CN"/>
        </w:rPr>
        <w:t>runtimes, and</w:t>
      </w:r>
      <w:proofErr w:type="gramEnd"/>
      <w:r>
        <w:rPr>
          <w:rFonts w:eastAsia="SimSun" w:cs="Arial"/>
          <w:lang w:eastAsia="zh-CN"/>
        </w:rPr>
        <w:t xml:space="preserve"> will be addressed in future revisions of the video feature anchors (after the </w:t>
      </w:r>
      <w:proofErr w:type="spellStart"/>
      <w:r>
        <w:rPr>
          <w:rFonts w:eastAsia="SimSun" w:cs="Arial"/>
          <w:lang w:eastAsia="zh-CN"/>
        </w:rPr>
        <w:t>CfP</w:t>
      </w:r>
      <w:proofErr w:type="spellEnd"/>
      <w:r>
        <w:rPr>
          <w:rFonts w:eastAsia="SimSun" w:cs="Arial"/>
          <w:lang w:eastAsia="zh-CN"/>
        </w:rPr>
        <w:t>).</w:t>
      </w:r>
      <w:r w:rsidR="004C21E7">
        <w:rPr>
          <w:rFonts w:eastAsia="MS Mincho" w:cs="Arial"/>
          <w:b/>
          <w:bCs/>
          <w:caps/>
          <w:sz w:val="28"/>
          <w:szCs w:val="28"/>
          <w:lang w:val="en-GB" w:eastAsia="ja-JP"/>
        </w:rPr>
        <w:br w:type="page"/>
      </w:r>
    </w:p>
    <w:p w14:paraId="3200F787"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647" w:name="_Toc109420602"/>
      <w:bookmarkStart w:id="648" w:name="_Toc13352372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D</w:t>
      </w:r>
      <w:r w:rsidRPr="0072007B">
        <w:rPr>
          <w:rFonts w:eastAsia="MS Mincho" w:cs="Arial"/>
          <w:bCs/>
          <w:caps/>
          <w:sz w:val="28"/>
          <w:szCs w:val="28"/>
          <w:lang w:val="en-GB" w:eastAsia="ja-JP"/>
        </w:rPr>
        <w:t>: Inference and Training information</w:t>
      </w:r>
      <w:bookmarkEnd w:id="639"/>
      <w:bookmarkEnd w:id="640"/>
      <w:bookmarkEnd w:id="641"/>
      <w:bookmarkEnd w:id="642"/>
      <w:bookmarkEnd w:id="643"/>
      <w:bookmarkEnd w:id="644"/>
      <w:bookmarkEnd w:id="645"/>
      <w:bookmarkEnd w:id="646"/>
      <w:bookmarkEnd w:id="647"/>
      <w:bookmarkEnd w:id="648"/>
    </w:p>
    <w:p w14:paraId="6A24C17E"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649" w:name="_Toc24031"/>
      <w:bookmarkStart w:id="650" w:name="_Toc21705"/>
      <w:bookmarkStart w:id="651" w:name="_Toc109420603"/>
      <w:bookmarkStart w:id="652" w:name="_Toc108985927"/>
      <w:bookmarkStart w:id="653" w:name="_Toc27833"/>
      <w:bookmarkStart w:id="654" w:name="_Toc30960"/>
      <w:bookmarkStart w:id="655" w:name="_Toc15027"/>
      <w:bookmarkStart w:id="656" w:name="_Toc9343"/>
      <w:bookmarkStart w:id="657" w:name="_Toc32217"/>
      <w:bookmarkStart w:id="658" w:name="_Toc11637"/>
      <w:bookmarkStart w:id="659" w:name="_Toc133523722"/>
      <w:r w:rsidRPr="0072007B">
        <w:rPr>
          <w:rFonts w:eastAsia="SimSun" w:hint="eastAsia"/>
          <w:b w:val="0"/>
          <w:sz w:val="26"/>
          <w:szCs w:val="26"/>
          <w:lang w:eastAsia="zh-CN"/>
        </w:rPr>
        <w:t>D</w:t>
      </w:r>
      <w:r w:rsidRPr="0072007B">
        <w:rPr>
          <w:rFonts w:eastAsia="SimSun"/>
          <w:b w:val="0"/>
          <w:sz w:val="26"/>
          <w:szCs w:val="26"/>
          <w:lang w:eastAsia="zh-CN"/>
        </w:rPr>
        <w:t>.1 Inference information</w:t>
      </w:r>
      <w:bookmarkEnd w:id="649"/>
      <w:bookmarkEnd w:id="650"/>
      <w:bookmarkEnd w:id="651"/>
      <w:bookmarkEnd w:id="652"/>
      <w:bookmarkEnd w:id="653"/>
      <w:bookmarkEnd w:id="654"/>
      <w:bookmarkEnd w:id="655"/>
      <w:bookmarkEnd w:id="656"/>
      <w:bookmarkEnd w:id="657"/>
      <w:bookmarkEnd w:id="658"/>
      <w:bookmarkEnd w:id="659"/>
    </w:p>
    <w:p w14:paraId="1F1FFB9B" w14:textId="77777777" w:rsidR="004C21E7" w:rsidRDefault="004C21E7" w:rsidP="004C21E7">
      <w:pPr>
        <w:rPr>
          <w:rFonts w:cs="Arial"/>
          <w:color w:val="000000"/>
        </w:rPr>
      </w:pPr>
      <w:r>
        <w:rPr>
          <w:rFonts w:eastAsia="SimSun" w:cs="Arial"/>
          <w:color w:val="000000"/>
          <w:lang w:eastAsia="zh-CN"/>
        </w:rPr>
        <w:t>T</w:t>
      </w:r>
      <w:r>
        <w:rPr>
          <w:rFonts w:cs="Arial"/>
          <w:color w:val="000000"/>
        </w:rPr>
        <w:t xml:space="preserve">he information described below is required to be provided for the inference process for both encoding and decoding processes.  </w:t>
      </w:r>
    </w:p>
    <w:p w14:paraId="2904345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 xml:space="preserve">Network Visualization: </w:t>
      </w:r>
      <w:r>
        <w:rPr>
          <w:rFonts w:eastAsia="DengXian" w:cs="Arial"/>
          <w:color w:val="000000"/>
        </w:rPr>
        <w:t>Graphical representation of the neural network</w:t>
      </w:r>
    </w:p>
    <w:p w14:paraId="2157B41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Number</w:t>
      </w:r>
      <w:r>
        <w:rPr>
          <w:rFonts w:eastAsia="DengXian" w:cs="Arial"/>
        </w:rPr>
        <w:t>: Total numbers of parameters in the neural network.</w:t>
      </w:r>
    </w:p>
    <w:p w14:paraId="3CA46D5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Precision</w:t>
      </w:r>
      <w:r>
        <w:rPr>
          <w:rFonts w:eastAsia="DengXian" w:cs="Arial"/>
          <w:lang w:val="en-CA"/>
        </w:rPr>
        <w:t>: Bits for storing one parameter. Additionally, use “I” for indicating an integer parameter and use “F” to indicate a floating-point number.</w:t>
      </w:r>
      <w:r>
        <w:rPr>
          <w:rFonts w:eastAsia="DengXian" w:cs="Arial"/>
        </w:rPr>
        <w:t xml:space="preserve"> For example, if the proposed method uses 16-bit integer to represent a parameter, you can report this information as “16 (I)”.</w:t>
      </w:r>
    </w:p>
    <w:p w14:paraId="0B043333" w14:textId="271AD2D4"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Pr>
          <w:rFonts w:eastAsia="DengXian" w:cs="Arial"/>
          <w:b/>
          <w:bCs/>
          <w:color w:val="000000"/>
        </w:rPr>
        <w:t>MAC (</w:t>
      </w:r>
      <w:r w:rsidR="00D94BD7">
        <w:rPr>
          <w:rFonts w:eastAsia="DengXian" w:cs="Arial"/>
          <w:b/>
          <w:bCs/>
          <w:color w:val="000000"/>
        </w:rPr>
        <w:t>Kilo</w:t>
      </w:r>
      <w:r>
        <w:rPr>
          <w:rFonts w:eastAsia="DengXian" w:cs="Arial"/>
          <w:b/>
          <w:bCs/>
          <w:color w:val="000000"/>
        </w:rPr>
        <w:t>):</w:t>
      </w:r>
      <w:r>
        <w:rPr>
          <w:rFonts w:eastAsia="DengXian" w:cs="Arial"/>
          <w:color w:val="000000"/>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3B2CD7A9"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rPr>
      </w:pPr>
      <w:proofErr w:type="spellStart"/>
      <w:r>
        <w:rPr>
          <w:rFonts w:eastAsia="DengXian" w:cs="Arial"/>
          <w:b/>
          <w:bCs/>
          <w:color w:val="000000"/>
        </w:rPr>
        <w:t>Mem.T</w:t>
      </w:r>
      <w:proofErr w:type="spellEnd"/>
      <w:r>
        <w:rPr>
          <w:rFonts w:eastAsia="DengXian" w:cs="Arial"/>
          <w:b/>
          <w:bCs/>
          <w:color w:val="000000"/>
        </w:rPr>
        <w:t xml:space="preserve"> (MB):</w:t>
      </w:r>
      <w:r>
        <w:rPr>
          <w:rFonts w:eastAsia="DengXian" w:cs="Arial"/>
        </w:rPr>
        <w:t xml:space="preserve"> </w:t>
      </w:r>
      <w:r>
        <w:rPr>
          <w:rFonts w:eastAsia="DengXian" w:cs="Arial"/>
          <w:lang w:val="en-CA"/>
        </w:rPr>
        <w:t xml:space="preserve">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Pr>
          <w:rFonts w:eastAsia="DengXian" w:cs="Arial"/>
          <w:lang w:val="en-CA"/>
        </w:rPr>
        <w:t>Mem.T</w:t>
      </w:r>
      <w:proofErr w:type="spellEnd"/>
      <w:r>
        <w:rPr>
          <w:rFonts w:eastAsia="DengXian" w:cs="Arial"/>
          <w:lang w:val="en-CA"/>
        </w:rPr>
        <w:t xml:space="preserve"> (MB) the calculation process is also suggested to be provided for crosschecking.</w:t>
      </w:r>
    </w:p>
    <w:p w14:paraId="425A47B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The size of input to the neural networks during inference (</w:t>
      </w:r>
      <w:proofErr w:type="spellStart"/>
      <w:r>
        <w:rPr>
          <w:rFonts w:eastAsia="DengXian" w:cs="Arial"/>
          <w:lang w:val="en-CA"/>
        </w:rPr>
        <w:t>patchW×patchH×patchT</w:t>
      </w:r>
      <w:proofErr w:type="spellEnd"/>
      <w:r>
        <w:rPr>
          <w:rFonts w:eastAsia="DengXian" w:cs="Arial"/>
          <w:lang w:val="en-CA"/>
        </w:rPr>
        <w:t>, e.g., 64x64x3) where applicable (e.g., when patch-wise processing of features is performed).</w:t>
      </w:r>
    </w:p>
    <w:p w14:paraId="1C7DD860"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22E2AAC0"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660" w:name="_Toc22965"/>
      <w:bookmarkStart w:id="661" w:name="_Toc3808"/>
      <w:bookmarkStart w:id="662" w:name="_Toc23285"/>
      <w:bookmarkStart w:id="663" w:name="_Toc2950"/>
      <w:bookmarkStart w:id="664" w:name="_Toc108985928"/>
      <w:bookmarkStart w:id="665" w:name="_Toc3007"/>
      <w:bookmarkStart w:id="666" w:name="_Toc1296"/>
      <w:bookmarkStart w:id="667" w:name="_Toc3180"/>
      <w:bookmarkStart w:id="668" w:name="_Toc109420604"/>
      <w:bookmarkStart w:id="669" w:name="_Toc20113"/>
      <w:bookmarkStart w:id="670" w:name="_Toc133523723"/>
      <w:r w:rsidRPr="0072007B">
        <w:rPr>
          <w:rFonts w:eastAsia="SimSun" w:hint="eastAsia"/>
          <w:b w:val="0"/>
          <w:sz w:val="26"/>
          <w:szCs w:val="26"/>
          <w:lang w:eastAsia="zh-CN"/>
        </w:rPr>
        <w:t>D</w:t>
      </w:r>
      <w:r w:rsidRPr="0072007B">
        <w:rPr>
          <w:rFonts w:eastAsia="SimSun"/>
          <w:b w:val="0"/>
          <w:sz w:val="26"/>
          <w:szCs w:val="26"/>
          <w:lang w:eastAsia="zh-CN"/>
        </w:rPr>
        <w:t>.2 Training information</w:t>
      </w:r>
      <w:bookmarkEnd w:id="660"/>
      <w:bookmarkEnd w:id="661"/>
      <w:bookmarkEnd w:id="662"/>
      <w:bookmarkEnd w:id="663"/>
      <w:bookmarkEnd w:id="664"/>
      <w:bookmarkEnd w:id="665"/>
      <w:bookmarkEnd w:id="666"/>
      <w:bookmarkEnd w:id="667"/>
      <w:bookmarkEnd w:id="668"/>
      <w:bookmarkEnd w:id="669"/>
      <w:bookmarkEnd w:id="670"/>
    </w:p>
    <w:p w14:paraId="6CBD535A" w14:textId="77777777" w:rsidR="004C21E7" w:rsidRDefault="004C21E7" w:rsidP="004C21E7">
      <w:pPr>
        <w:rPr>
          <w:rFonts w:eastAsia="DengXian" w:cs="Arial"/>
        </w:rPr>
      </w:pPr>
      <w:r>
        <w:rPr>
          <w:rFonts w:eastAsia="DengXian" w:cs="Arial"/>
          <w:lang w:val="en-CA"/>
        </w:rPr>
        <w:t>When applicable, it is required to report and discuss the following information for the training process.</w:t>
      </w:r>
    </w:p>
    <w:p w14:paraId="3633881A"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Epoch</w:t>
      </w:r>
      <w:r>
        <w:rPr>
          <w:rFonts w:eastAsia="DengXian" w:cs="Arial"/>
          <w:lang w:val="en-CA"/>
        </w:rPr>
        <w:t>:</w:t>
      </w:r>
      <w:r>
        <w:rPr>
          <w:rFonts w:eastAsia="DengXian" w:cs="Arial"/>
          <w:lang w:val="en-CA"/>
        </w:rPr>
        <w:tab/>
        <w:t>The number of complete passes through the training data (e.g., 100)</w:t>
      </w:r>
    </w:p>
    <w:p w14:paraId="71F9103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Batch Size</w:t>
      </w:r>
      <w:r>
        <w:rPr>
          <w:rFonts w:eastAsia="DengXian" w:cs="Arial"/>
          <w:lang w:val="en-CA"/>
        </w:rPr>
        <w:t>:</w:t>
      </w:r>
      <w:r>
        <w:rPr>
          <w:rFonts w:eastAsia="DengXian" w:cs="Arial"/>
          <w:lang w:val="en-CA"/>
        </w:rPr>
        <w:tab/>
        <w:t>The number of samples processed before the model is updated. (e.g., 4Kx16frames)</w:t>
      </w:r>
    </w:p>
    <w:p w14:paraId="7AEF9505"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Time</w:t>
      </w:r>
      <w:r>
        <w:rPr>
          <w:rFonts w:eastAsia="DengXian" w:cs="Arial"/>
          <w:lang w:val="en-CA"/>
        </w:rPr>
        <w:t>: CPU and/or GPU (e.g., 48h) and hardware such as CPU/GPU model and count (if different to that used for inferencing).</w:t>
      </w:r>
    </w:p>
    <w:p w14:paraId="5434E40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Pr>
          <w:rFonts w:eastAsia="DengXian" w:cs="Arial"/>
          <w:b/>
          <w:bCs/>
          <w:lang w:val="en-CA"/>
        </w:rPr>
        <w:t xml:space="preserve">Learning Curve: </w:t>
      </w:r>
      <w:r>
        <w:rPr>
          <w:rFonts w:eastAsia="DengXian" w:cs="Arial"/>
          <w:lang w:val="en-CA"/>
        </w:rPr>
        <w:t>Plot of the training loss and validation loss (or similar) versus the number of epochs</w:t>
      </w:r>
    </w:p>
    <w:p w14:paraId="0C1C4965" w14:textId="7FDB82DA"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Sets</w:t>
      </w:r>
      <w:r>
        <w:rPr>
          <w:rFonts w:eastAsia="DengXian" w:cs="Arial"/>
          <w:lang w:val="en-CA"/>
        </w:rPr>
        <w:t xml:space="preserve">: If a pre-trained model is used, the source of the pre-trained model and its training sets </w:t>
      </w:r>
      <w:r w:rsidR="00023106">
        <w:rPr>
          <w:rFonts w:eastAsia="DengXian" w:cs="Arial"/>
          <w:lang w:val="en-CA"/>
        </w:rPr>
        <w:t xml:space="preserve">should </w:t>
      </w:r>
      <w:r>
        <w:rPr>
          <w:rFonts w:eastAsia="DengXian" w:cs="Arial"/>
          <w:lang w:val="en-CA"/>
        </w:rPr>
        <w:t>be reported in detail.</w:t>
      </w:r>
      <w:r w:rsidR="00504927">
        <w:rPr>
          <w:rFonts w:eastAsia="DengXian" w:cs="Arial"/>
          <w:lang w:val="en-CA"/>
        </w:rPr>
        <w:t xml:space="preserve"> </w:t>
      </w:r>
      <w:r w:rsidR="00E26245">
        <w:rPr>
          <w:rFonts w:eastAsia="DengXian" w:cs="Arial"/>
          <w:lang w:val="en-CA"/>
        </w:rPr>
        <w:t>The size (number of images or videos) used in each training dataset shall be reported.</w:t>
      </w:r>
    </w:p>
    <w:p w14:paraId="3438564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Configuration per Rate-Distortion Point</w:t>
      </w:r>
      <w:r>
        <w:rPr>
          <w:rFonts w:eastAsia="DengXian" w:cs="Arial"/>
          <w:lang w:val="en-CA"/>
        </w:rPr>
        <w:t xml:space="preserve">: Any changes in the requested information used to generate different rate-distortion </w:t>
      </w:r>
      <w:proofErr w:type="gramStart"/>
      <w:r>
        <w:rPr>
          <w:rFonts w:eastAsia="DengXian" w:cs="Arial"/>
          <w:lang w:val="en-CA"/>
        </w:rPr>
        <w:t>points</w:t>
      </w:r>
      <w:proofErr w:type="gramEnd"/>
    </w:p>
    <w:p w14:paraId="70537AB2"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eastAsia="DengXian" w:cs="Arial"/>
          <w:lang w:val="en-CA"/>
        </w:rPr>
      </w:pPr>
      <w:r>
        <w:rPr>
          <w:rFonts w:eastAsia="DengXian" w:cs="Arial"/>
          <w:lang w:val="en-CA"/>
        </w:rPr>
        <w:lastRenderedPageBreak/>
        <w:t>The following additional training information could help to better understand proposed neural network-based methods:</w:t>
      </w:r>
    </w:p>
    <w:p w14:paraId="4D96FDB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 xml:space="preserve">Number of Iterations: </w:t>
      </w:r>
      <w:r>
        <w:rPr>
          <w:rFonts w:eastAsia="DengXian" w:cs="Arial"/>
          <w:lang w:val="en-CA"/>
        </w:rPr>
        <w:t>number of gradient updates within an epoch</w:t>
      </w:r>
    </w:p>
    <w:p w14:paraId="34913E43"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size of input to the neural networks (</w:t>
      </w:r>
      <w:proofErr w:type="spellStart"/>
      <w:r>
        <w:rPr>
          <w:rFonts w:eastAsia="DengXian" w:cs="Arial"/>
          <w:lang w:val="en-CA"/>
        </w:rPr>
        <w:t>patchW×patchH×patchT</w:t>
      </w:r>
      <w:proofErr w:type="spellEnd"/>
      <w:r>
        <w:rPr>
          <w:rFonts w:eastAsia="DengXian" w:cs="Arial"/>
          <w:lang w:val="en-CA"/>
        </w:rPr>
        <w:t>, e.g., 64x64x3) where applicable (e.g., when patch-wise training using features is performed).</w:t>
      </w:r>
    </w:p>
    <w:p w14:paraId="430E5AD2"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Learning Rate</w:t>
      </w:r>
      <w:r>
        <w:rPr>
          <w:rFonts w:eastAsia="DengXian" w:cs="Arial"/>
          <w:lang w:val="en-CA"/>
        </w:rPr>
        <w:t>:</w:t>
      </w:r>
      <w:r>
        <w:rPr>
          <w:rFonts w:eastAsia="DengXian" w:cs="Arial"/>
          <w:lang w:val="en-CA"/>
        </w:rPr>
        <w:tab/>
        <w:t>The amount that the weights are updated during training (e.g., 5e-4)</w:t>
      </w:r>
    </w:p>
    <w:p w14:paraId="18BEF2E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Optimizer</w:t>
      </w:r>
      <w:r>
        <w:rPr>
          <w:rFonts w:eastAsia="DengXian" w:cs="Arial"/>
          <w:lang w:val="en-CA"/>
        </w:rPr>
        <w:t>:</w:t>
      </w:r>
      <w:r>
        <w:rPr>
          <w:rFonts w:eastAsia="DengXian" w:cs="Arial"/>
          <w:lang w:val="en-CA"/>
        </w:rPr>
        <w:tab/>
        <w:t>The algorithm used to change the attributes of proposed neural networks (e.g., ADAM)</w:t>
      </w:r>
    </w:p>
    <w:p w14:paraId="7079156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Loss Function</w:t>
      </w:r>
      <w:r>
        <w:rPr>
          <w:rFonts w:eastAsia="DengXian" w:cs="Arial"/>
          <w:lang w:val="en-CA"/>
        </w:rPr>
        <w:t>:</w:t>
      </w:r>
      <w:r>
        <w:rPr>
          <w:rFonts w:eastAsia="DengXian" w:cs="Arial"/>
          <w:lang w:val="en-CA"/>
        </w:rPr>
        <w:tab/>
        <w:t>The function to calculate the model error during training and optimization (e.g., L1, L2, etc.)</w:t>
      </w:r>
    </w:p>
    <w:p w14:paraId="703704E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eastAsia="zh-CN"/>
        </w:rPr>
      </w:pPr>
      <w:r>
        <w:rPr>
          <w:rFonts w:eastAsia="DengXian" w:cs="Arial"/>
          <w:b/>
          <w:bCs/>
          <w:lang w:val="en-CA"/>
        </w:rPr>
        <w:t>Preprocessing</w:t>
      </w:r>
      <w:r>
        <w:rPr>
          <w:rFonts w:eastAsia="DengXian" w:cs="Arial"/>
          <w:lang w:val="en-CA"/>
        </w:rPr>
        <w:t>:</w:t>
      </w:r>
      <w:r>
        <w:rPr>
          <w:rFonts w:eastAsia="DengXian" w:cs="Arial"/>
          <w:lang w:val="en-CA"/>
        </w:rPr>
        <w:tab/>
        <w:t>(e.g., preprocessing procedure, normalization, cropping method, rotation, zoom etc.)</w:t>
      </w:r>
      <w:r>
        <w:rPr>
          <w:rFonts w:eastAsia="SimSun" w:hint="eastAsia"/>
          <w:lang w:eastAsia="zh-CN"/>
        </w:rPr>
        <w:br w:type="page"/>
      </w:r>
    </w:p>
    <w:p w14:paraId="09C509B0" w14:textId="75EC85EC"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71" w:name="_Toc133523724"/>
      <w:bookmarkStart w:id="672" w:name="_Toc109420605"/>
      <w:r w:rsidRPr="0072007B">
        <w:rPr>
          <w:rFonts w:eastAsia="MS Mincho" w:cs="Arial" w:hint="eastAsia"/>
          <w:bCs/>
          <w:caps/>
          <w:sz w:val="28"/>
          <w:szCs w:val="28"/>
          <w:lang w:eastAsia="zh-CN"/>
        </w:rPr>
        <w:lastRenderedPageBreak/>
        <w:t xml:space="preserve">Appendix E </w:t>
      </w:r>
      <w:r w:rsidR="00EC2B43">
        <w:rPr>
          <w:rFonts w:eastAsia="MS Mincho" w:cs="Arial"/>
          <w:bCs/>
          <w:caps/>
          <w:sz w:val="28"/>
          <w:szCs w:val="28"/>
          <w:lang w:eastAsia="zh-CN"/>
        </w:rPr>
        <w:t xml:space="preserve">Feature </w:t>
      </w:r>
      <w:r w:rsidRPr="0072007B">
        <w:rPr>
          <w:rFonts w:eastAsia="MS Mincho" w:cs="Arial" w:hint="eastAsia"/>
          <w:bCs/>
          <w:caps/>
          <w:sz w:val="28"/>
          <w:szCs w:val="28"/>
          <w:lang w:eastAsia="zh-CN"/>
        </w:rPr>
        <w:t>Anchor generation procedure</w:t>
      </w:r>
      <w:bookmarkEnd w:id="671"/>
    </w:p>
    <w:p w14:paraId="32E46302" w14:textId="22C791B3"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73" w:name="_Toc133523725"/>
      <w:r w:rsidRPr="00F537B6">
        <w:rPr>
          <w:rFonts w:eastAsia="SimSun"/>
          <w:b w:val="0"/>
          <w:sz w:val="26"/>
          <w:szCs w:val="26"/>
          <w:lang w:eastAsia="zh-CN"/>
        </w:rPr>
        <w:t xml:space="preserve">E.1 </w:t>
      </w:r>
      <w:r w:rsidR="00370991">
        <w:rPr>
          <w:rFonts w:eastAsia="SimSun"/>
          <w:b w:val="0"/>
          <w:sz w:val="26"/>
          <w:szCs w:val="26"/>
          <w:lang w:eastAsia="zh-CN"/>
        </w:rPr>
        <w:t>Feature a</w:t>
      </w:r>
      <w:r w:rsidRPr="00F537B6">
        <w:rPr>
          <w:rFonts w:eastAsia="SimSun"/>
          <w:b w:val="0"/>
          <w:lang w:eastAsia="zh-CN"/>
        </w:rPr>
        <w:t xml:space="preserve">nchor </w:t>
      </w:r>
      <w:r w:rsidR="00370991">
        <w:rPr>
          <w:rFonts w:eastAsia="SimSun"/>
          <w:b w:val="0"/>
          <w:lang w:eastAsia="zh-CN"/>
        </w:rPr>
        <w:t>g</w:t>
      </w:r>
      <w:r w:rsidRPr="00F537B6">
        <w:rPr>
          <w:rFonts w:eastAsia="SimSun"/>
          <w:b w:val="0"/>
          <w:lang w:eastAsia="zh-CN"/>
        </w:rPr>
        <w:t>eneration</w:t>
      </w:r>
      <w:bookmarkEnd w:id="673"/>
    </w:p>
    <w:p w14:paraId="52F787B6" w14:textId="4B16C7A9" w:rsidR="00EC2B43" w:rsidRDefault="00EC2B43" w:rsidP="00EC2B43">
      <w:pPr>
        <w:rPr>
          <w:rFonts w:eastAsia="SimSun"/>
          <w:bCs/>
          <w:lang w:eastAsia="zh-CN"/>
        </w:rPr>
      </w:pPr>
      <w:r>
        <w:rPr>
          <w:rFonts w:eastAsia="SimSun"/>
          <w:bCs/>
          <w:lang w:eastAsia="zh-CN"/>
        </w:rPr>
        <w:t>Each feature anchor is generated by running a neural network in two parts, with additional operations for quantization and frame packing included in these two parts. VTM is used to encode and decode the packed frames into bitstreams.</w:t>
      </w:r>
    </w:p>
    <w:p w14:paraId="43DB08E4" w14:textId="3CE2B909" w:rsidR="00EC2B43" w:rsidRDefault="00EC2B43" w:rsidP="00EC2B43">
      <w:pPr>
        <w:rPr>
          <w:rFonts w:eastAsia="SimSun"/>
          <w:bCs/>
          <w:lang w:eastAsia="zh-CN"/>
        </w:rPr>
      </w:pPr>
    </w:p>
    <w:p w14:paraId="60E164CF" w14:textId="582F269B" w:rsidR="00EC2B43" w:rsidRDefault="00EC2B43" w:rsidP="00EC2B43">
      <w:pPr>
        <w:rPr>
          <w:rFonts w:eastAsia="SimSun"/>
          <w:bCs/>
          <w:lang w:eastAsia="zh-CN"/>
        </w:rPr>
      </w:pPr>
      <w:r>
        <w:rPr>
          <w:rFonts w:eastAsia="SimSun"/>
          <w:bCs/>
          <w:lang w:eastAsia="zh-CN"/>
        </w:rPr>
        <w:t xml:space="preserve">For each feature anchor a package is provided that </w:t>
      </w:r>
      <w:proofErr w:type="gramStart"/>
      <w:r>
        <w:rPr>
          <w:rFonts w:eastAsia="SimSun"/>
          <w:bCs/>
          <w:lang w:eastAsia="zh-CN"/>
        </w:rPr>
        <w:t>is capable of producing</w:t>
      </w:r>
      <w:proofErr w:type="gramEnd"/>
      <w:r>
        <w:rPr>
          <w:rFonts w:eastAsia="SimSun"/>
          <w:bCs/>
          <w:lang w:eastAsia="zh-CN"/>
        </w:rPr>
        <w:t xml:space="preserve"> the feature anchor result. For feature anchors for video datasets, the packed frames are stored as a YUV video sequence and coded using Random access (RA) configuration. Scripts for RA encoding divide the encoding into a set of segments, each of which may be run in parallel. Each segment encodes frames corresponding to one ‘intra period’ worth of pictures plus one training intra picture.</w:t>
      </w:r>
    </w:p>
    <w:p w14:paraId="23E8DC28" w14:textId="7C674AA8" w:rsidR="00EC2B43" w:rsidRDefault="00EC2B43" w:rsidP="00EC2B43">
      <w:pPr>
        <w:rPr>
          <w:rFonts w:eastAsia="SimSun"/>
          <w:bCs/>
          <w:lang w:eastAsia="zh-CN"/>
        </w:rPr>
      </w:pPr>
      <w:r>
        <w:rPr>
          <w:rFonts w:eastAsia="SimSun"/>
          <w:bCs/>
          <w:lang w:eastAsia="zh-CN"/>
        </w:rPr>
        <w:t xml:space="preserve">Feature anchors for the </w:t>
      </w:r>
      <w:proofErr w:type="spellStart"/>
      <w:r>
        <w:rPr>
          <w:rFonts w:eastAsia="SimSun"/>
          <w:bCs/>
          <w:lang w:eastAsia="zh-CN"/>
        </w:rPr>
        <w:t>OpenImages</w:t>
      </w:r>
      <w:proofErr w:type="spellEnd"/>
      <w:r>
        <w:rPr>
          <w:rFonts w:eastAsia="SimSun"/>
          <w:bCs/>
          <w:lang w:eastAsia="zh-CN"/>
        </w:rPr>
        <w:t xml:space="preserve"> dataset encode each image as a separate one-frame YUV file and use All intra (AI) </w:t>
      </w:r>
      <w:proofErr w:type="gramStart"/>
      <w:r>
        <w:rPr>
          <w:rFonts w:eastAsia="SimSun"/>
          <w:bCs/>
          <w:lang w:eastAsia="zh-CN"/>
        </w:rPr>
        <w:t>configuration</w:t>
      </w:r>
      <w:proofErr w:type="gramEnd"/>
    </w:p>
    <w:p w14:paraId="4E099E11" w14:textId="38884F1D" w:rsidR="000D5B58" w:rsidRPr="000D5B58" w:rsidRDefault="004254BB" w:rsidP="004C21E7">
      <w:pPr>
        <w:rPr>
          <w:rFonts w:eastAsia="SimSun"/>
          <w:b/>
          <w:lang w:eastAsia="zh-CN"/>
        </w:rPr>
      </w:pPr>
      <w:r>
        <w:rPr>
          <w:rFonts w:eastAsia="SimSun"/>
          <w:b/>
          <w:lang w:eastAsia="zh-CN"/>
        </w:rPr>
        <w:t xml:space="preserve">Stage 1: </w:t>
      </w:r>
      <w:r w:rsidR="000D5B58" w:rsidRPr="000D5B58">
        <w:rPr>
          <w:rFonts w:eastAsia="SimSun"/>
          <w:b/>
          <w:lang w:eastAsia="zh-CN"/>
        </w:rPr>
        <w:t>NN part 1</w:t>
      </w:r>
    </w:p>
    <w:p w14:paraId="7DFB563A" w14:textId="23A819E9" w:rsidR="000D5B58" w:rsidRDefault="000D5B58" w:rsidP="004C21E7">
      <w:pPr>
        <w:rPr>
          <w:rFonts w:eastAsia="SimSun"/>
          <w:bCs/>
          <w:lang w:eastAsia="zh-CN"/>
        </w:rPr>
      </w:pPr>
      <w:r>
        <w:rPr>
          <w:rFonts w:eastAsia="SimSun"/>
          <w:bCs/>
          <w:lang w:eastAsia="zh-CN"/>
        </w:rPr>
        <w:t xml:space="preserve">The neural network is run </w:t>
      </w:r>
      <w:r w:rsidR="00370991">
        <w:rPr>
          <w:rFonts w:eastAsia="SimSun"/>
          <w:bCs/>
          <w:lang w:eastAsia="zh-CN"/>
        </w:rPr>
        <w:t xml:space="preserve">in a mode where layers </w:t>
      </w:r>
      <w:r>
        <w:rPr>
          <w:rFonts w:eastAsia="SimSun"/>
          <w:bCs/>
          <w:lang w:eastAsia="zh-CN"/>
        </w:rPr>
        <w:t>up to the specified split point</w:t>
      </w:r>
      <w:r w:rsidR="00370991">
        <w:rPr>
          <w:rFonts w:eastAsia="SimSun"/>
          <w:bCs/>
          <w:lang w:eastAsia="zh-CN"/>
        </w:rPr>
        <w:t xml:space="preserve"> (which may include multiple specific layers in the network)</w:t>
      </w:r>
      <w:r>
        <w:rPr>
          <w:rFonts w:eastAsia="SimSun"/>
          <w:bCs/>
          <w:lang w:eastAsia="zh-CN"/>
        </w:rPr>
        <w:t xml:space="preserve"> and feature data at th</w:t>
      </w:r>
      <w:r w:rsidR="00370991">
        <w:rPr>
          <w:rFonts w:eastAsia="SimSun"/>
          <w:bCs/>
          <w:lang w:eastAsia="zh-CN"/>
        </w:rPr>
        <w:t>is</w:t>
      </w:r>
      <w:r>
        <w:rPr>
          <w:rFonts w:eastAsia="SimSun"/>
          <w:bCs/>
          <w:lang w:eastAsia="zh-CN"/>
        </w:rPr>
        <w:t xml:space="preserve"> point is captured.</w:t>
      </w:r>
      <w:r w:rsidR="00370991">
        <w:rPr>
          <w:rFonts w:eastAsia="SimSun"/>
          <w:bCs/>
          <w:lang w:eastAsia="zh-CN"/>
        </w:rPr>
        <w:t xml:space="preserve"> Layers not required for production of feature data at the split point are not run (e.g., by early termination of the run).</w:t>
      </w:r>
    </w:p>
    <w:p w14:paraId="091E3540" w14:textId="33863679" w:rsidR="000D5B58" w:rsidRDefault="000D5B58" w:rsidP="004C21E7">
      <w:pPr>
        <w:rPr>
          <w:rFonts w:eastAsia="SimSun"/>
          <w:bCs/>
          <w:lang w:eastAsia="zh-CN"/>
        </w:rPr>
      </w:pPr>
      <w:r>
        <w:rPr>
          <w:rFonts w:eastAsia="SimSun"/>
          <w:bCs/>
          <w:lang w:eastAsia="zh-CN"/>
        </w:rPr>
        <w:t>Captured feature data is quantized from floating-point domain into 10b samples using the worst-case quantization range encountered in the dataset at this split point.</w:t>
      </w:r>
    </w:p>
    <w:p w14:paraId="3EE4960D" w14:textId="0BB69BBC" w:rsidR="000D5B58" w:rsidRDefault="000D5B58" w:rsidP="004C21E7">
      <w:pPr>
        <w:rPr>
          <w:rFonts w:eastAsia="SimSun"/>
          <w:bCs/>
          <w:lang w:eastAsia="zh-CN"/>
        </w:rPr>
      </w:pPr>
      <w:r>
        <w:rPr>
          <w:rFonts w:eastAsia="SimSun"/>
          <w:bCs/>
          <w:lang w:eastAsia="zh-CN"/>
        </w:rPr>
        <w:t>Quantized feature data is packed into YUV400 feature videos with that feature maps are packed in channel order.</w:t>
      </w:r>
    </w:p>
    <w:p w14:paraId="4B8F138F" w14:textId="4AEE4198" w:rsidR="000D5B58" w:rsidRDefault="000D5B58" w:rsidP="004C21E7">
      <w:pPr>
        <w:rPr>
          <w:rFonts w:eastAsia="SimSun"/>
          <w:bCs/>
          <w:lang w:eastAsia="zh-CN"/>
        </w:rPr>
      </w:pPr>
    </w:p>
    <w:p w14:paraId="31574C98" w14:textId="56495512" w:rsidR="000D5B58" w:rsidRPr="000D5B58" w:rsidRDefault="004254BB" w:rsidP="004C21E7">
      <w:pPr>
        <w:rPr>
          <w:rFonts w:eastAsia="SimSun"/>
          <w:b/>
          <w:lang w:eastAsia="zh-CN"/>
        </w:rPr>
      </w:pPr>
      <w:r>
        <w:rPr>
          <w:rFonts w:eastAsia="SimSun"/>
          <w:b/>
          <w:lang w:eastAsia="zh-CN"/>
        </w:rPr>
        <w:t xml:space="preserve">Stage 2: </w:t>
      </w:r>
      <w:r w:rsidR="000D5B58" w:rsidRPr="000D5B58">
        <w:rPr>
          <w:rFonts w:eastAsia="SimSun"/>
          <w:b/>
          <w:lang w:eastAsia="zh-CN"/>
        </w:rPr>
        <w:t>VTM encoding/</w:t>
      </w:r>
      <w:proofErr w:type="gramStart"/>
      <w:r w:rsidR="000D5B58" w:rsidRPr="000D5B58">
        <w:rPr>
          <w:rFonts w:eastAsia="SimSun"/>
          <w:b/>
          <w:lang w:eastAsia="zh-CN"/>
        </w:rPr>
        <w:t>decoding</w:t>
      </w:r>
      <w:proofErr w:type="gramEnd"/>
    </w:p>
    <w:p w14:paraId="7861799E" w14:textId="77777777" w:rsidR="000D5B58" w:rsidRDefault="000D5B58" w:rsidP="004C21E7">
      <w:pPr>
        <w:rPr>
          <w:rFonts w:eastAsia="SimSun"/>
          <w:bCs/>
          <w:lang w:eastAsia="zh-CN"/>
        </w:rPr>
      </w:pPr>
    </w:p>
    <w:p w14:paraId="1F1230D6" w14:textId="2AEE761E" w:rsidR="004C21E7" w:rsidRDefault="004C21E7" w:rsidP="004C21E7">
      <w:pPr>
        <w:rPr>
          <w:rFonts w:eastAsia="SimSun"/>
          <w:bCs/>
          <w:lang w:eastAsia="zh-CN"/>
        </w:rPr>
      </w:pPr>
      <w:r>
        <w:rPr>
          <w:rFonts w:eastAsia="SimSun"/>
          <w:bCs/>
          <w:lang w:eastAsia="zh-CN"/>
        </w:rPr>
        <w:t xml:space="preserve">The default configuration files are provided with the VTM software and should be used for the anchor of </w:t>
      </w:r>
      <w:r w:rsidR="007C73BC">
        <w:rPr>
          <w:rFonts w:eastAsia="SimSun"/>
          <w:bCs/>
          <w:lang w:eastAsia="zh-CN"/>
        </w:rPr>
        <w:t>FC</w:t>
      </w:r>
      <w:r>
        <w:rPr>
          <w:rFonts w:eastAsia="SimSun"/>
          <w:bCs/>
          <w:lang w:eastAsia="zh-CN"/>
        </w:rPr>
        <w:t>VCM.  There are two default test configurations provided as follows:</w:t>
      </w:r>
    </w:p>
    <w:p w14:paraId="17E8560A" w14:textId="759721BB"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All Intra (</w:t>
      </w:r>
      <w:r w:rsidR="004C21E7">
        <w:rPr>
          <w:rFonts w:eastAsia="SimSun"/>
          <w:b/>
          <w:lang w:eastAsia="zh-CN"/>
        </w:rPr>
        <w:t>AI</w:t>
      </w:r>
      <w:r>
        <w:rPr>
          <w:rFonts w:eastAsia="SimSun"/>
          <w:b/>
          <w:lang w:eastAsia="zh-CN"/>
        </w:rPr>
        <w:t>)</w:t>
      </w:r>
      <w:r w:rsidR="004C21E7">
        <w:rPr>
          <w:rFonts w:eastAsia="SimSun"/>
          <w:bCs/>
          <w:lang w:eastAsia="zh-CN"/>
        </w:rPr>
        <w:t xml:space="preserve"> used for image dataset: </w:t>
      </w:r>
      <w:proofErr w:type="spellStart"/>
      <w:proofErr w:type="gramStart"/>
      <w:r w:rsidR="004C21E7">
        <w:rPr>
          <w:rFonts w:eastAsia="SimSun"/>
          <w:bCs/>
          <w:lang w:eastAsia="zh-CN"/>
        </w:rPr>
        <w:t>encoder_intra_vtm.cfg</w:t>
      </w:r>
      <w:proofErr w:type="spellEnd"/>
      <w:proofErr w:type="gramEnd"/>
    </w:p>
    <w:p w14:paraId="47397E5F" w14:textId="351D7448"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Random Access (</w:t>
      </w:r>
      <w:r w:rsidR="004C21E7">
        <w:rPr>
          <w:rFonts w:eastAsia="SimSun"/>
          <w:b/>
          <w:lang w:eastAsia="zh-CN"/>
        </w:rPr>
        <w:t>RA</w:t>
      </w:r>
      <w:r>
        <w:rPr>
          <w:rFonts w:eastAsia="SimSun"/>
          <w:b/>
          <w:lang w:eastAsia="zh-CN"/>
        </w:rPr>
        <w:t>)</w:t>
      </w:r>
      <w:r w:rsidR="004C21E7">
        <w:rPr>
          <w:rFonts w:eastAsia="SimSun"/>
          <w:bCs/>
          <w:lang w:eastAsia="zh-CN"/>
        </w:rPr>
        <w:t xml:space="preserve"> used for video dataset</w:t>
      </w:r>
      <w:r w:rsidR="00EC2B43">
        <w:rPr>
          <w:rFonts w:eastAsia="SimSun"/>
          <w:bCs/>
          <w:lang w:eastAsia="zh-CN"/>
        </w:rPr>
        <w:t>s</w:t>
      </w:r>
      <w:r w:rsidR="004C21E7">
        <w:rPr>
          <w:rFonts w:eastAsia="SimSun"/>
          <w:bCs/>
          <w:lang w:eastAsia="zh-CN"/>
        </w:rPr>
        <w:t xml:space="preserve">: </w:t>
      </w:r>
      <w:proofErr w:type="spellStart"/>
      <w:proofErr w:type="gramStart"/>
      <w:r w:rsidR="004C21E7">
        <w:rPr>
          <w:rFonts w:eastAsia="SimSun"/>
          <w:bCs/>
          <w:lang w:eastAsia="zh-CN"/>
        </w:rPr>
        <w:t>encoder_randomaccess_vtm.cfg</w:t>
      </w:r>
      <w:proofErr w:type="spellEnd"/>
      <w:proofErr w:type="gramEnd"/>
    </w:p>
    <w:p w14:paraId="03B1D9F5" w14:textId="77777777" w:rsidR="004C21E7" w:rsidRDefault="004C21E7" w:rsidP="004C21E7">
      <w:pPr>
        <w:rPr>
          <w:rFonts w:eastAsia="SimSun"/>
          <w:bCs/>
          <w:lang w:val="en-CA" w:eastAsia="zh-CN"/>
        </w:rPr>
      </w:pPr>
    </w:p>
    <w:p w14:paraId="59033E81" w14:textId="77777777" w:rsidR="004C21E7" w:rsidRDefault="004C21E7" w:rsidP="004C21E7">
      <w:pPr>
        <w:rPr>
          <w:rFonts w:eastAsia="SimSun"/>
          <w:bCs/>
          <w:lang w:val="en-CA" w:eastAsia="zh-CN"/>
        </w:rPr>
      </w:pPr>
      <w:r>
        <w:rPr>
          <w:rFonts w:eastAsia="SimSun"/>
          <w:bCs/>
          <w:lang w:val="en-CA" w:eastAsia="zh-CN"/>
        </w:rPr>
        <w:t xml:space="preserve">The following defines </w:t>
      </w:r>
      <w:r>
        <w:rPr>
          <w:rFonts w:eastAsia="SimSun" w:hint="eastAsia"/>
          <w:bCs/>
          <w:lang w:val="en-CA" w:eastAsia="zh-CN"/>
        </w:rPr>
        <w:t>the</w:t>
      </w:r>
      <w:r>
        <w:rPr>
          <w:rFonts w:eastAsia="SimSun"/>
          <w:bCs/>
          <w:lang w:val="en-CA" w:eastAsia="zh-CN"/>
        </w:rPr>
        <w:t xml:space="preserve"> parameters to be changed for each test point are:</w:t>
      </w:r>
    </w:p>
    <w:p w14:paraId="6C81C509"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InputFile</w:t>
      </w:r>
      <w:proofErr w:type="spellEnd"/>
      <w:r>
        <w:t xml:space="preserve"> to reflect the location of the source image/video sequence on the test </w:t>
      </w:r>
      <w:proofErr w:type="gramStart"/>
      <w:r>
        <w:t>system</w:t>
      </w:r>
      <w:proofErr w:type="gramEnd"/>
    </w:p>
    <w:p w14:paraId="4970D2DF"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FrameRate</w:t>
      </w:r>
      <w:proofErr w:type="spellEnd"/>
      <w:r>
        <w:t xml:space="preserve"> to reflect the frame rate of a given image/video </w:t>
      </w:r>
      <w:proofErr w:type="gramStart"/>
      <w:r>
        <w:t>sequence</w:t>
      </w:r>
      <w:proofErr w:type="gramEnd"/>
    </w:p>
    <w:p w14:paraId="08567E5F" w14:textId="4C4D55B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SourceWidth</w:t>
      </w:r>
      <w:proofErr w:type="spellEnd"/>
      <w:r>
        <w:rPr>
          <w:b/>
          <w:bCs/>
        </w:rPr>
        <w:t xml:space="preserve"> </w:t>
      </w:r>
      <w:r>
        <w:t xml:space="preserve">to reflect the width of the </w:t>
      </w:r>
      <w:r w:rsidR="000D5B58">
        <w:t>feature</w:t>
      </w:r>
      <w:r>
        <w:t xml:space="preserve"> image/</w:t>
      </w:r>
      <w:proofErr w:type="gramStart"/>
      <w:r>
        <w:t>video</w:t>
      </w:r>
      <w:proofErr w:type="gramEnd"/>
    </w:p>
    <w:p w14:paraId="793AAF51" w14:textId="613DA7F0"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SourceHeight</w:t>
      </w:r>
      <w:proofErr w:type="spellEnd"/>
      <w:r>
        <w:rPr>
          <w:b/>
          <w:bCs/>
        </w:rPr>
        <w:t xml:space="preserve"> </w:t>
      </w:r>
      <w:r>
        <w:t xml:space="preserve">to reflect the height of the </w:t>
      </w:r>
      <w:r w:rsidR="000D5B58">
        <w:t xml:space="preserve">feature </w:t>
      </w:r>
      <w:r>
        <w:t>image/</w:t>
      </w:r>
      <w:proofErr w:type="gramStart"/>
      <w:r>
        <w:t>video</w:t>
      </w:r>
      <w:proofErr w:type="gramEnd"/>
      <w:r>
        <w:t xml:space="preserve"> </w:t>
      </w:r>
    </w:p>
    <w:p w14:paraId="5B64A817"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FramesToBeEncoded</w:t>
      </w:r>
      <w:proofErr w:type="spellEnd"/>
      <w:r>
        <w:t xml:space="preserve"> to reflect the frame count of a given image/video </w:t>
      </w:r>
      <w:proofErr w:type="gramStart"/>
      <w:r>
        <w:t>sequence</w:t>
      </w:r>
      <w:proofErr w:type="gramEnd"/>
      <w:r>
        <w:t xml:space="preserve"> </w:t>
      </w:r>
    </w:p>
    <w:p w14:paraId="3F916953" w14:textId="615E8162"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IntraPeriod</w:t>
      </w:r>
      <w:proofErr w:type="spellEnd"/>
      <w:r>
        <w:t xml:space="preserve"> to reflect the intra refresh period in the random</w:t>
      </w:r>
      <w:r w:rsidR="003A66F8">
        <w:t>-</w:t>
      </w:r>
      <w:r>
        <w:t xml:space="preserve">access </w:t>
      </w:r>
      <w:r w:rsidR="003A66F8">
        <w:t>configuration</w:t>
      </w:r>
      <w:r>
        <w:t xml:space="preserve">. The intra refresh period is dependent on the frame rate of the source and the GOP size in use: a </w:t>
      </w:r>
      <w:r>
        <w:lastRenderedPageBreak/>
        <w:t>value 32 shall be used for sequences with a frame rate equal to 20fps, 24fps, 25fps and 30fps, 64 for 50fps, and 60fps, and 96 for 100fps.</w:t>
      </w:r>
    </w:p>
    <w:p w14:paraId="48826F5E"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r>
        <w:rPr>
          <w:b/>
          <w:bCs/>
        </w:rPr>
        <w:t>QP</w:t>
      </w:r>
      <w:r>
        <w:t xml:space="preserve"> to reflect the quantization parameter </w:t>
      </w:r>
      <w:proofErr w:type="gramStart"/>
      <w:r>
        <w:t>value</w:t>
      </w:r>
      <w:proofErr w:type="gramEnd"/>
    </w:p>
    <w:p w14:paraId="4EF7374C" w14:textId="352C000E"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InputBitDepth</w:t>
      </w:r>
      <w:proofErr w:type="spellEnd"/>
      <w:r>
        <w:t xml:space="preserve"> to reflect the bit depth of a </w:t>
      </w:r>
      <w:r w:rsidR="000D5B58">
        <w:t>feature video, i.e., 10 bits.</w:t>
      </w:r>
    </w:p>
    <w:p w14:paraId="7D1149C1" w14:textId="2FB08499" w:rsidR="004C21E7" w:rsidRDefault="004254BB" w:rsidP="004C21E7">
      <w:pPr>
        <w:numPr>
          <w:ilvl w:val="0"/>
          <w:numId w:val="19"/>
        </w:numPr>
        <w:tabs>
          <w:tab w:val="left" w:pos="360"/>
          <w:tab w:val="left" w:pos="1080"/>
          <w:tab w:val="left" w:pos="1440"/>
        </w:tabs>
        <w:overflowPunct w:val="0"/>
        <w:adjustRightInd w:val="0"/>
        <w:spacing w:before="136"/>
        <w:textAlignment w:val="baseline"/>
      </w:pPr>
      <w:r>
        <w:rPr>
          <w:b/>
          <w:bCs/>
        </w:rPr>
        <w:t xml:space="preserve">(optional) </w:t>
      </w:r>
      <w:proofErr w:type="spellStart"/>
      <w:r w:rsidR="004C21E7">
        <w:rPr>
          <w:b/>
          <w:bCs/>
        </w:rPr>
        <w:t>ConformanceWindowMode</w:t>
      </w:r>
      <w:proofErr w:type="spellEnd"/>
      <w:r w:rsidR="004C21E7">
        <w:t>=1 to use automatic padding mode</w:t>
      </w:r>
    </w:p>
    <w:p w14:paraId="1B476794"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InternalBitDepth</w:t>
      </w:r>
      <w:proofErr w:type="spellEnd"/>
      <w:r>
        <w:t>=10 to use 10-bit internal bit-depth</w:t>
      </w:r>
    </w:p>
    <w:p w14:paraId="1D5D52FD" w14:textId="77777777" w:rsidR="004C21E7" w:rsidRDefault="004C21E7" w:rsidP="004C21E7">
      <w:pPr>
        <w:rPr>
          <w:rFonts w:eastAsia="SimSun"/>
          <w:bCs/>
          <w:lang w:eastAsia="zh-CN"/>
        </w:rPr>
      </w:pPr>
      <w:r>
        <w:rPr>
          <w:rFonts w:eastAsia="SimSun"/>
          <w:bCs/>
          <w:lang w:eastAsia="zh-CN"/>
        </w:rPr>
        <w:t xml:space="preserve">Table 2 shows the configurations that need to be indicated for each test dataset. </w:t>
      </w:r>
      <w:r>
        <w:rPr>
          <w:rFonts w:eastAsia="SimSun" w:hint="eastAsia"/>
          <w:bCs/>
          <w:lang w:eastAsia="zh-CN"/>
        </w:rPr>
        <w:t>The</w:t>
      </w:r>
      <w:r>
        <w:rPr>
          <w:rFonts w:eastAsia="SimSun"/>
          <w:bCs/>
          <w:lang w:eastAsia="zh-CN"/>
        </w:rPr>
        <w:t xml:space="preserve"> other </w:t>
      </w:r>
      <w:r>
        <w:rPr>
          <w:rFonts w:eastAsia="SimSun" w:hint="eastAsia"/>
          <w:bCs/>
          <w:lang w:eastAsia="zh-CN"/>
        </w:rPr>
        <w:t>parameter</w:t>
      </w:r>
      <w:r>
        <w:rPr>
          <w:rFonts w:eastAsia="SimSun"/>
          <w:bCs/>
          <w:lang w:eastAsia="zh-CN"/>
        </w:rPr>
        <w:t>s need to be defined according to the specific test sequence.</w:t>
      </w:r>
    </w:p>
    <w:p w14:paraId="20456C8F" w14:textId="77777777" w:rsidR="004C21E7" w:rsidRDefault="004C21E7" w:rsidP="004C21E7">
      <w:pPr>
        <w:jc w:val="center"/>
        <w:rPr>
          <w:rFonts w:eastAsia="SimSun"/>
          <w:bCs/>
          <w:lang w:eastAsia="zh-CN"/>
        </w:rPr>
      </w:pPr>
      <w:r>
        <w:rPr>
          <w:rFonts w:eastAsia="SimSun"/>
          <w:bCs/>
          <w:lang w:eastAsia="zh-CN"/>
        </w:rPr>
        <w:t>Table 2. The configurations of the anchor for each dataset</w:t>
      </w:r>
    </w:p>
    <w:p w14:paraId="1CE9424B" w14:textId="42293644" w:rsidR="006B6929" w:rsidRDefault="006B6929" w:rsidP="006B6929">
      <w:pPr>
        <w:jc w:val="center"/>
        <w:rPr>
          <w:rFonts w:eastAsia="SimSun"/>
          <w:bCs/>
          <w:lang w:eastAsia="zh-CN"/>
        </w:rPr>
      </w:pPr>
    </w:p>
    <w:tbl>
      <w:tblPr>
        <w:tblStyle w:val="TableGrid"/>
        <w:tblW w:w="0" w:type="auto"/>
        <w:jc w:val="center"/>
        <w:tblLook w:val="04A0" w:firstRow="1" w:lastRow="0" w:firstColumn="1" w:lastColumn="0" w:noHBand="0" w:noVBand="1"/>
      </w:tblPr>
      <w:tblGrid>
        <w:gridCol w:w="1496"/>
        <w:gridCol w:w="1670"/>
        <w:gridCol w:w="1830"/>
        <w:gridCol w:w="2758"/>
      </w:tblGrid>
      <w:tr w:rsidR="006B6929" w:rsidRPr="00D015C0" w14:paraId="5FCF5062" w14:textId="77777777" w:rsidTr="007305D9">
        <w:trPr>
          <w:jc w:val="center"/>
        </w:trPr>
        <w:tc>
          <w:tcPr>
            <w:tcW w:w="1496" w:type="dxa"/>
          </w:tcPr>
          <w:p w14:paraId="3BA10506" w14:textId="77777777" w:rsidR="006B6929" w:rsidRPr="00D015C0" w:rsidRDefault="006B6929" w:rsidP="007305D9">
            <w:pPr>
              <w:rPr>
                <w:rFonts w:eastAsia="SimSun"/>
                <w:b/>
                <w:sz w:val="28"/>
                <w:lang w:eastAsia="zh-CN"/>
              </w:rPr>
            </w:pPr>
            <w:r w:rsidRPr="00D015C0">
              <w:rPr>
                <w:rFonts w:eastAsia="SimSun" w:hint="eastAsia"/>
                <w:b/>
                <w:lang w:eastAsia="zh-CN"/>
              </w:rPr>
              <w:t>M</w:t>
            </w:r>
            <w:r w:rsidRPr="00D015C0">
              <w:rPr>
                <w:rFonts w:eastAsia="SimSun"/>
                <w:b/>
                <w:lang w:eastAsia="zh-CN"/>
              </w:rPr>
              <w:t>achine Task</w:t>
            </w:r>
          </w:p>
        </w:tc>
        <w:tc>
          <w:tcPr>
            <w:tcW w:w="1563" w:type="dxa"/>
          </w:tcPr>
          <w:p w14:paraId="2B4A7F7D" w14:textId="77777777" w:rsidR="006B6929" w:rsidRPr="00D015C0" w:rsidRDefault="006B6929" w:rsidP="007305D9">
            <w:pPr>
              <w:rPr>
                <w:rFonts w:eastAsia="SimSun"/>
                <w:b/>
                <w:lang w:eastAsia="zh-CN"/>
              </w:rPr>
            </w:pPr>
            <w:r w:rsidRPr="00D015C0">
              <w:rPr>
                <w:rFonts w:eastAsia="SimSun"/>
                <w:b/>
                <w:lang w:eastAsia="zh-CN"/>
              </w:rPr>
              <w:t>Configuration</w:t>
            </w:r>
          </w:p>
        </w:tc>
        <w:tc>
          <w:tcPr>
            <w:tcW w:w="4588" w:type="dxa"/>
            <w:gridSpan w:val="2"/>
          </w:tcPr>
          <w:p w14:paraId="64099CC0" w14:textId="77777777" w:rsidR="006B6929" w:rsidRPr="00D015C0" w:rsidRDefault="006B6929" w:rsidP="007305D9">
            <w:pPr>
              <w:rPr>
                <w:rFonts w:eastAsia="SimSun"/>
                <w:b/>
                <w:lang w:eastAsia="zh-CN"/>
              </w:rPr>
            </w:pPr>
            <w:r w:rsidRPr="00D015C0">
              <w:rPr>
                <w:rFonts w:eastAsia="SimSun"/>
                <w:b/>
                <w:lang w:eastAsia="zh-CN"/>
              </w:rPr>
              <w:t xml:space="preserve">QP </w:t>
            </w:r>
          </w:p>
        </w:tc>
      </w:tr>
      <w:tr w:rsidR="006B6929" w14:paraId="4E909D97" w14:textId="77777777" w:rsidTr="007305D9">
        <w:trPr>
          <w:jc w:val="center"/>
        </w:trPr>
        <w:tc>
          <w:tcPr>
            <w:tcW w:w="1496" w:type="dxa"/>
          </w:tcPr>
          <w:p w14:paraId="2F4BA940" w14:textId="77777777" w:rsidR="006B6929" w:rsidRDefault="006B6929" w:rsidP="007305D9">
            <w:pPr>
              <w:rPr>
                <w:rFonts w:eastAsia="SimSun"/>
                <w:bCs/>
                <w:lang w:eastAsia="zh-CN"/>
              </w:rPr>
            </w:pPr>
            <w:r>
              <w:rPr>
                <w:rFonts w:eastAsia="SimSun"/>
                <w:bCs/>
                <w:lang w:eastAsia="zh-CN"/>
              </w:rPr>
              <w:t>Object detection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04A8DA70" w14:textId="77777777" w:rsidR="006B6929" w:rsidRDefault="006B6929" w:rsidP="007305D9">
            <w:pPr>
              <w:rPr>
                <w:rFonts w:eastAsia="SimSun"/>
                <w:bCs/>
                <w:lang w:eastAsia="zh-CN"/>
              </w:rPr>
            </w:pPr>
            <w:r>
              <w:rPr>
                <w:rFonts w:eastAsia="SimSun"/>
                <w:bCs/>
                <w:lang w:eastAsia="zh-CN"/>
              </w:rPr>
              <w:t>AI</w:t>
            </w:r>
          </w:p>
        </w:tc>
        <w:tc>
          <w:tcPr>
            <w:tcW w:w="4588" w:type="dxa"/>
            <w:gridSpan w:val="2"/>
          </w:tcPr>
          <w:p w14:paraId="5CD0BA86" w14:textId="1F6C2575" w:rsidR="006B6929" w:rsidRDefault="003A66F8" w:rsidP="007305D9">
            <w:pPr>
              <w:rPr>
                <w:rFonts w:eastAsia="SimSun"/>
                <w:bCs/>
                <w:lang w:eastAsia="zh-CN"/>
              </w:rPr>
            </w:pPr>
            <w:r>
              <w:rPr>
                <w:rFonts w:eastAsia="SimSun"/>
                <w:bCs/>
                <w:lang w:eastAsia="zh-CN"/>
              </w:rPr>
              <w:t>35, 37, 39, 41, 43, 45</w:t>
            </w:r>
          </w:p>
        </w:tc>
      </w:tr>
      <w:tr w:rsidR="006B6929" w14:paraId="3EE92973" w14:textId="77777777" w:rsidTr="007305D9">
        <w:trPr>
          <w:jc w:val="center"/>
        </w:trPr>
        <w:tc>
          <w:tcPr>
            <w:tcW w:w="1496" w:type="dxa"/>
          </w:tcPr>
          <w:p w14:paraId="1CFA8DD0" w14:textId="77777777" w:rsidR="006B6929" w:rsidRDefault="006B6929" w:rsidP="007305D9">
            <w:pPr>
              <w:rPr>
                <w:rFonts w:eastAsia="SimSun"/>
                <w:bCs/>
                <w:lang w:eastAsia="zh-CN"/>
              </w:rPr>
            </w:pPr>
            <w:r>
              <w:rPr>
                <w:rFonts w:eastAsia="SimSun"/>
                <w:bCs/>
                <w:lang w:eastAsia="zh-CN"/>
              </w:rPr>
              <w:t>Instance segmentation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531F23E0" w14:textId="77777777" w:rsidR="006B6929" w:rsidRDefault="006B6929" w:rsidP="007305D9">
            <w:pPr>
              <w:rPr>
                <w:rFonts w:eastAsia="SimSun"/>
                <w:bCs/>
                <w:lang w:eastAsia="zh-CN"/>
              </w:rPr>
            </w:pPr>
            <w:r>
              <w:rPr>
                <w:rFonts w:eastAsia="SimSun"/>
                <w:bCs/>
                <w:lang w:eastAsia="zh-CN"/>
              </w:rPr>
              <w:t>AI</w:t>
            </w:r>
          </w:p>
        </w:tc>
        <w:tc>
          <w:tcPr>
            <w:tcW w:w="4588" w:type="dxa"/>
            <w:gridSpan w:val="2"/>
          </w:tcPr>
          <w:p w14:paraId="6CB034DE" w14:textId="105F6090" w:rsidR="006B6929" w:rsidRDefault="003A66F8" w:rsidP="007305D9">
            <w:pPr>
              <w:rPr>
                <w:rFonts w:eastAsia="SimSun"/>
                <w:bCs/>
                <w:lang w:eastAsia="zh-CN"/>
              </w:rPr>
            </w:pPr>
            <w:r>
              <w:rPr>
                <w:rFonts w:eastAsia="SimSun"/>
                <w:bCs/>
                <w:lang w:eastAsia="zh-CN"/>
              </w:rPr>
              <w:t>35, 37, 39, 41, 43, 45</w:t>
            </w:r>
          </w:p>
        </w:tc>
      </w:tr>
      <w:tr w:rsidR="006B6929" w14:paraId="3D35CD72" w14:textId="77777777" w:rsidTr="007305D9">
        <w:trPr>
          <w:trHeight w:val="220"/>
          <w:jc w:val="center"/>
        </w:trPr>
        <w:tc>
          <w:tcPr>
            <w:tcW w:w="1496" w:type="dxa"/>
            <w:vMerge w:val="restart"/>
          </w:tcPr>
          <w:p w14:paraId="11E803E9" w14:textId="77777777" w:rsidR="006B6929" w:rsidRDefault="006B6929" w:rsidP="007305D9">
            <w:pPr>
              <w:rPr>
                <w:rFonts w:eastAsia="SimSun"/>
                <w:bCs/>
                <w:lang w:eastAsia="zh-CN"/>
              </w:rPr>
            </w:pPr>
            <w:r>
              <w:rPr>
                <w:rFonts w:eastAsia="SimSun"/>
                <w:bCs/>
                <w:lang w:eastAsia="zh-CN"/>
              </w:rPr>
              <w:t>Object tracking</w:t>
            </w:r>
            <w:r>
              <w:rPr>
                <w:rFonts w:eastAsia="SimSun" w:hint="eastAsia"/>
                <w:bCs/>
                <w:lang w:eastAsia="zh-CN"/>
              </w:rPr>
              <w:t xml:space="preserve"> on TVD</w:t>
            </w:r>
          </w:p>
        </w:tc>
        <w:tc>
          <w:tcPr>
            <w:tcW w:w="1563" w:type="dxa"/>
            <w:vMerge w:val="restart"/>
          </w:tcPr>
          <w:p w14:paraId="0CEAC10A" w14:textId="77777777" w:rsidR="006B6929" w:rsidRDefault="006B6929" w:rsidP="007305D9">
            <w:pPr>
              <w:rPr>
                <w:rFonts w:eastAsia="SimSun"/>
                <w:bCs/>
                <w:lang w:eastAsia="zh-CN"/>
              </w:rPr>
            </w:pPr>
            <w:r>
              <w:rPr>
                <w:rFonts w:eastAsia="SimSun"/>
                <w:bCs/>
                <w:lang w:eastAsia="zh-CN"/>
              </w:rPr>
              <w:t>RA</w:t>
            </w:r>
          </w:p>
        </w:tc>
        <w:tc>
          <w:tcPr>
            <w:tcW w:w="1830" w:type="dxa"/>
          </w:tcPr>
          <w:p w14:paraId="24FC435F" w14:textId="77777777" w:rsidR="006B6929" w:rsidRPr="005E461A" w:rsidRDefault="006B6929" w:rsidP="007305D9">
            <w:pPr>
              <w:rPr>
                <w:rFonts w:eastAsia="SimSun"/>
                <w:bCs/>
                <w:highlight w:val="green"/>
                <w:lang w:eastAsia="zh-CN"/>
              </w:rPr>
            </w:pPr>
            <w:r w:rsidRPr="005E461A">
              <w:rPr>
                <w:rFonts w:eastAsia="SimSun"/>
                <w:bCs/>
                <w:lang w:eastAsia="zh-CN"/>
              </w:rPr>
              <w:t>TVD-01</w:t>
            </w:r>
          </w:p>
        </w:tc>
        <w:tc>
          <w:tcPr>
            <w:tcW w:w="2758" w:type="dxa"/>
          </w:tcPr>
          <w:p w14:paraId="7CB169D3" w14:textId="77777777" w:rsidR="006B6929" w:rsidRDefault="006B6929" w:rsidP="007305D9">
            <w:pPr>
              <w:rPr>
                <w:rFonts w:eastAsia="SimSun"/>
                <w:bCs/>
                <w:highlight w:val="green"/>
                <w:lang w:eastAsia="zh-CN"/>
              </w:rPr>
            </w:pPr>
            <w:r w:rsidRPr="005E461A">
              <w:rPr>
                <w:rFonts w:eastAsia="SimSun"/>
                <w:bCs/>
                <w:lang w:eastAsia="zh-CN"/>
              </w:rPr>
              <w:t>22, 24, 26, 29, 31, 33</w:t>
            </w:r>
          </w:p>
        </w:tc>
      </w:tr>
      <w:tr w:rsidR="006B6929" w14:paraId="77936624" w14:textId="77777777" w:rsidTr="007305D9">
        <w:trPr>
          <w:trHeight w:val="220"/>
          <w:jc w:val="center"/>
        </w:trPr>
        <w:tc>
          <w:tcPr>
            <w:tcW w:w="1496" w:type="dxa"/>
            <w:vMerge/>
          </w:tcPr>
          <w:p w14:paraId="541769C0" w14:textId="77777777" w:rsidR="006B6929" w:rsidRDefault="006B6929" w:rsidP="007305D9"/>
        </w:tc>
        <w:tc>
          <w:tcPr>
            <w:tcW w:w="1563" w:type="dxa"/>
            <w:vMerge/>
          </w:tcPr>
          <w:p w14:paraId="2140D4B3" w14:textId="77777777" w:rsidR="006B6929" w:rsidRDefault="006B6929" w:rsidP="007305D9"/>
        </w:tc>
        <w:tc>
          <w:tcPr>
            <w:tcW w:w="1830" w:type="dxa"/>
          </w:tcPr>
          <w:p w14:paraId="4F2CAAB9" w14:textId="77777777" w:rsidR="006B6929" w:rsidRDefault="006B6929" w:rsidP="007305D9">
            <w:r>
              <w:rPr>
                <w:rFonts w:eastAsia="SimSun" w:hint="eastAsia"/>
                <w:bCs/>
                <w:lang w:eastAsia="zh-CN"/>
              </w:rPr>
              <w:t>TVD-02</w:t>
            </w:r>
          </w:p>
        </w:tc>
        <w:tc>
          <w:tcPr>
            <w:tcW w:w="2758" w:type="dxa"/>
          </w:tcPr>
          <w:p w14:paraId="7F9E50EC" w14:textId="77777777" w:rsidR="006B6929" w:rsidRDefault="006B6929" w:rsidP="007305D9">
            <w:pPr>
              <w:rPr>
                <w:rFonts w:eastAsia="SimSun"/>
                <w:lang w:eastAsia="zh-CN"/>
              </w:rPr>
            </w:pPr>
            <w:r>
              <w:rPr>
                <w:rFonts w:eastAsia="SimSun" w:hint="eastAsia"/>
                <w:lang w:eastAsia="zh-CN"/>
              </w:rPr>
              <w:t>23, 25, 27, 28, 30, 31</w:t>
            </w:r>
          </w:p>
        </w:tc>
      </w:tr>
      <w:tr w:rsidR="006B6929" w14:paraId="0D603F42" w14:textId="77777777" w:rsidTr="007305D9">
        <w:trPr>
          <w:trHeight w:val="220"/>
          <w:jc w:val="center"/>
        </w:trPr>
        <w:tc>
          <w:tcPr>
            <w:tcW w:w="1496" w:type="dxa"/>
            <w:vMerge/>
          </w:tcPr>
          <w:p w14:paraId="6CC26F62" w14:textId="77777777" w:rsidR="006B6929" w:rsidRDefault="006B6929" w:rsidP="007305D9"/>
        </w:tc>
        <w:tc>
          <w:tcPr>
            <w:tcW w:w="1563" w:type="dxa"/>
            <w:vMerge/>
          </w:tcPr>
          <w:p w14:paraId="7A37E9A0" w14:textId="77777777" w:rsidR="006B6929" w:rsidRDefault="006B6929" w:rsidP="007305D9"/>
        </w:tc>
        <w:tc>
          <w:tcPr>
            <w:tcW w:w="1830" w:type="dxa"/>
          </w:tcPr>
          <w:p w14:paraId="4E0A9609" w14:textId="77777777" w:rsidR="006B6929" w:rsidRDefault="006B6929" w:rsidP="007305D9">
            <w:r>
              <w:rPr>
                <w:rFonts w:eastAsia="SimSun" w:hint="eastAsia"/>
                <w:bCs/>
                <w:lang w:eastAsia="zh-CN"/>
              </w:rPr>
              <w:t>TVD-03</w:t>
            </w:r>
          </w:p>
        </w:tc>
        <w:tc>
          <w:tcPr>
            <w:tcW w:w="2758" w:type="dxa"/>
          </w:tcPr>
          <w:p w14:paraId="072ABB4D" w14:textId="77777777" w:rsidR="006B6929" w:rsidRDefault="006B6929" w:rsidP="007305D9">
            <w:pPr>
              <w:rPr>
                <w:rFonts w:eastAsia="SimSun"/>
                <w:lang w:eastAsia="zh-CN"/>
              </w:rPr>
            </w:pPr>
            <w:r>
              <w:rPr>
                <w:rFonts w:eastAsia="SimSun" w:hint="eastAsia"/>
                <w:lang w:eastAsia="zh-CN"/>
              </w:rPr>
              <w:t>25, 26, 27, 29, 30, 31</w:t>
            </w:r>
          </w:p>
        </w:tc>
      </w:tr>
      <w:tr w:rsidR="006B6929" w14:paraId="45772923" w14:textId="77777777" w:rsidTr="007305D9">
        <w:trPr>
          <w:trHeight w:val="75"/>
          <w:jc w:val="center"/>
        </w:trPr>
        <w:tc>
          <w:tcPr>
            <w:tcW w:w="1496" w:type="dxa"/>
            <w:vMerge w:val="restart"/>
          </w:tcPr>
          <w:p w14:paraId="406788FD" w14:textId="77777777" w:rsidR="006B6929" w:rsidRDefault="006B6929" w:rsidP="007305D9">
            <w:pPr>
              <w:rPr>
                <w:rFonts w:eastAsia="SimSun"/>
                <w:bCs/>
                <w:lang w:eastAsia="zh-CN"/>
              </w:rPr>
            </w:pPr>
            <w:r>
              <w:rPr>
                <w:rFonts w:eastAsia="SimSun"/>
                <w:bCs/>
                <w:lang w:eastAsia="zh-CN"/>
              </w:rPr>
              <w:t>Object Detection</w:t>
            </w:r>
            <w:r>
              <w:rPr>
                <w:rFonts w:eastAsia="SimSun" w:hint="eastAsia"/>
                <w:bCs/>
                <w:lang w:eastAsia="zh-CN"/>
              </w:rPr>
              <w:t xml:space="preserve"> on SFU</w:t>
            </w:r>
          </w:p>
        </w:tc>
        <w:tc>
          <w:tcPr>
            <w:tcW w:w="1563" w:type="dxa"/>
            <w:vMerge w:val="restart"/>
          </w:tcPr>
          <w:p w14:paraId="5EFF2CB9" w14:textId="77777777" w:rsidR="006B6929" w:rsidRDefault="006B6929" w:rsidP="007305D9">
            <w:pPr>
              <w:rPr>
                <w:rFonts w:eastAsia="SimSun"/>
                <w:bCs/>
                <w:lang w:eastAsia="zh-CN"/>
              </w:rPr>
            </w:pPr>
            <w:r>
              <w:rPr>
                <w:rFonts w:eastAsia="SimSun"/>
                <w:bCs/>
                <w:lang w:eastAsia="zh-CN"/>
              </w:rPr>
              <w:t>RA</w:t>
            </w:r>
          </w:p>
        </w:tc>
        <w:tc>
          <w:tcPr>
            <w:tcW w:w="1830" w:type="dxa"/>
          </w:tcPr>
          <w:p w14:paraId="7E6394BD" w14:textId="77777777" w:rsidR="006B6929" w:rsidRPr="001B04A8" w:rsidRDefault="006B6929" w:rsidP="007305D9">
            <w:pPr>
              <w:rPr>
                <w:rFonts w:eastAsia="SimSun"/>
                <w:bCs/>
                <w:szCs w:val="28"/>
                <w:lang w:eastAsia="zh-CN"/>
              </w:rPr>
            </w:pPr>
            <w:r>
              <w:rPr>
                <w:rFonts w:eastAsia="SimSun"/>
                <w:bCs/>
                <w:szCs w:val="28"/>
                <w:lang w:eastAsia="zh-CN"/>
              </w:rPr>
              <w:t>Traffic</w:t>
            </w:r>
          </w:p>
        </w:tc>
        <w:tc>
          <w:tcPr>
            <w:tcW w:w="2758" w:type="dxa"/>
          </w:tcPr>
          <w:p w14:paraId="4D4E0734" w14:textId="77777777" w:rsidR="006B6929" w:rsidRDefault="006B6929" w:rsidP="007305D9">
            <w:pPr>
              <w:rPr>
                <w:rFonts w:eastAsia="SimSun"/>
                <w:bCs/>
                <w:szCs w:val="28"/>
                <w:lang w:eastAsia="zh-CN"/>
              </w:rPr>
            </w:pPr>
            <w:r>
              <w:rPr>
                <w:rFonts w:eastAsia="SimSun"/>
                <w:bCs/>
                <w:szCs w:val="28"/>
                <w:lang w:eastAsia="zh-CN"/>
              </w:rPr>
              <w:t>37, 39, 41, 43, 45, 47</w:t>
            </w:r>
          </w:p>
        </w:tc>
      </w:tr>
      <w:tr w:rsidR="006B6929" w14:paraId="3CB3795C" w14:textId="77777777" w:rsidTr="007305D9">
        <w:trPr>
          <w:trHeight w:val="75"/>
          <w:jc w:val="center"/>
        </w:trPr>
        <w:tc>
          <w:tcPr>
            <w:tcW w:w="1496" w:type="dxa"/>
            <w:vMerge/>
          </w:tcPr>
          <w:p w14:paraId="0771F5FD" w14:textId="77777777" w:rsidR="006B6929" w:rsidRDefault="006B6929" w:rsidP="007305D9"/>
        </w:tc>
        <w:tc>
          <w:tcPr>
            <w:tcW w:w="1563" w:type="dxa"/>
            <w:vMerge/>
          </w:tcPr>
          <w:p w14:paraId="39F6AF52" w14:textId="77777777" w:rsidR="006B6929" w:rsidRDefault="006B6929" w:rsidP="007305D9"/>
        </w:tc>
        <w:tc>
          <w:tcPr>
            <w:tcW w:w="1830" w:type="dxa"/>
          </w:tcPr>
          <w:p w14:paraId="47B0B069" w14:textId="77777777" w:rsidR="006B6929" w:rsidRDefault="006B6929" w:rsidP="007305D9">
            <w:pPr>
              <w:rPr>
                <w:rFonts w:eastAsia="SimSun"/>
                <w:bCs/>
                <w:szCs w:val="28"/>
                <w:lang w:eastAsia="zh-CN"/>
              </w:rPr>
            </w:pPr>
            <w:r>
              <w:rPr>
                <w:rFonts w:eastAsia="SimSun"/>
                <w:bCs/>
                <w:szCs w:val="28"/>
                <w:lang w:eastAsia="zh-CN"/>
              </w:rPr>
              <w:t>Kimono</w:t>
            </w:r>
          </w:p>
        </w:tc>
        <w:tc>
          <w:tcPr>
            <w:tcW w:w="2758" w:type="dxa"/>
          </w:tcPr>
          <w:p w14:paraId="606C7AE4" w14:textId="77777777" w:rsidR="006B6929" w:rsidRDefault="006B6929" w:rsidP="007305D9">
            <w:pPr>
              <w:rPr>
                <w:rFonts w:eastAsia="SimSun"/>
                <w:bCs/>
                <w:szCs w:val="28"/>
                <w:lang w:eastAsia="zh-CN"/>
              </w:rPr>
            </w:pPr>
            <w:r>
              <w:rPr>
                <w:rFonts w:eastAsia="SimSun"/>
                <w:bCs/>
                <w:szCs w:val="28"/>
                <w:lang w:eastAsia="zh-CN"/>
              </w:rPr>
              <w:t>41, 42, 43, 44, 45, 46</w:t>
            </w:r>
          </w:p>
        </w:tc>
      </w:tr>
      <w:tr w:rsidR="006B6929" w14:paraId="0735C700" w14:textId="77777777" w:rsidTr="007305D9">
        <w:trPr>
          <w:trHeight w:val="75"/>
          <w:jc w:val="center"/>
        </w:trPr>
        <w:tc>
          <w:tcPr>
            <w:tcW w:w="1496" w:type="dxa"/>
            <w:vMerge/>
          </w:tcPr>
          <w:p w14:paraId="4C4393EA" w14:textId="77777777" w:rsidR="006B6929" w:rsidRDefault="006B6929" w:rsidP="007305D9"/>
        </w:tc>
        <w:tc>
          <w:tcPr>
            <w:tcW w:w="1563" w:type="dxa"/>
            <w:vMerge/>
          </w:tcPr>
          <w:p w14:paraId="578E5B83" w14:textId="77777777" w:rsidR="006B6929" w:rsidRDefault="006B6929" w:rsidP="007305D9"/>
        </w:tc>
        <w:tc>
          <w:tcPr>
            <w:tcW w:w="1830" w:type="dxa"/>
          </w:tcPr>
          <w:p w14:paraId="0B5992D3" w14:textId="77777777" w:rsidR="006B6929" w:rsidRDefault="006B6929" w:rsidP="007305D9">
            <w:pPr>
              <w:rPr>
                <w:rFonts w:eastAsia="SimSun"/>
                <w:bCs/>
                <w:szCs w:val="28"/>
                <w:lang w:eastAsia="zh-CN"/>
              </w:rPr>
            </w:pPr>
            <w:proofErr w:type="spellStart"/>
            <w:r>
              <w:rPr>
                <w:rFonts w:eastAsia="SimSun"/>
                <w:bCs/>
                <w:szCs w:val="28"/>
                <w:lang w:eastAsia="zh-CN"/>
              </w:rPr>
              <w:t>ParkScene</w:t>
            </w:r>
            <w:proofErr w:type="spellEnd"/>
          </w:p>
        </w:tc>
        <w:tc>
          <w:tcPr>
            <w:tcW w:w="2758" w:type="dxa"/>
          </w:tcPr>
          <w:p w14:paraId="06626127"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15DC21D2" w14:textId="77777777" w:rsidTr="007305D9">
        <w:trPr>
          <w:trHeight w:val="75"/>
          <w:jc w:val="center"/>
        </w:trPr>
        <w:tc>
          <w:tcPr>
            <w:tcW w:w="1496" w:type="dxa"/>
            <w:vMerge/>
          </w:tcPr>
          <w:p w14:paraId="351FF676" w14:textId="77777777" w:rsidR="006B6929" w:rsidRDefault="006B6929" w:rsidP="007305D9"/>
        </w:tc>
        <w:tc>
          <w:tcPr>
            <w:tcW w:w="1563" w:type="dxa"/>
            <w:vMerge/>
          </w:tcPr>
          <w:p w14:paraId="263ECDD5" w14:textId="77777777" w:rsidR="006B6929" w:rsidRDefault="006B6929" w:rsidP="007305D9"/>
        </w:tc>
        <w:tc>
          <w:tcPr>
            <w:tcW w:w="1830" w:type="dxa"/>
          </w:tcPr>
          <w:p w14:paraId="526B2A5C" w14:textId="77777777" w:rsidR="006B6929" w:rsidRDefault="006B6929" w:rsidP="007305D9">
            <w:pPr>
              <w:rPr>
                <w:rFonts w:eastAsia="SimSun"/>
                <w:bCs/>
                <w:szCs w:val="28"/>
                <w:lang w:eastAsia="zh-CN"/>
              </w:rPr>
            </w:pPr>
            <w:r>
              <w:rPr>
                <w:rFonts w:eastAsia="SimSun"/>
                <w:bCs/>
                <w:szCs w:val="28"/>
                <w:lang w:eastAsia="zh-CN"/>
              </w:rPr>
              <w:t>Cactus</w:t>
            </w:r>
          </w:p>
        </w:tc>
        <w:tc>
          <w:tcPr>
            <w:tcW w:w="2758" w:type="dxa"/>
          </w:tcPr>
          <w:p w14:paraId="7444FE49" w14:textId="77777777" w:rsidR="006B6929" w:rsidRDefault="006B6929" w:rsidP="007305D9">
            <w:pPr>
              <w:rPr>
                <w:rFonts w:eastAsia="SimSun"/>
                <w:bCs/>
                <w:szCs w:val="28"/>
                <w:lang w:eastAsia="zh-CN"/>
              </w:rPr>
            </w:pPr>
            <w:r>
              <w:rPr>
                <w:rFonts w:eastAsia="SimSun"/>
                <w:bCs/>
                <w:szCs w:val="28"/>
                <w:lang w:eastAsia="zh-CN"/>
              </w:rPr>
              <w:t>40, 42, 44, 48, 49, 51</w:t>
            </w:r>
          </w:p>
        </w:tc>
      </w:tr>
      <w:tr w:rsidR="006B6929" w14:paraId="15B58F61" w14:textId="77777777" w:rsidTr="007305D9">
        <w:trPr>
          <w:trHeight w:val="75"/>
          <w:jc w:val="center"/>
        </w:trPr>
        <w:tc>
          <w:tcPr>
            <w:tcW w:w="1496" w:type="dxa"/>
            <w:vMerge/>
          </w:tcPr>
          <w:p w14:paraId="390A2CF6" w14:textId="77777777" w:rsidR="006B6929" w:rsidRDefault="006B6929" w:rsidP="007305D9"/>
        </w:tc>
        <w:tc>
          <w:tcPr>
            <w:tcW w:w="1563" w:type="dxa"/>
            <w:vMerge/>
          </w:tcPr>
          <w:p w14:paraId="566BB1A2" w14:textId="77777777" w:rsidR="006B6929" w:rsidRDefault="006B6929" w:rsidP="007305D9"/>
        </w:tc>
        <w:tc>
          <w:tcPr>
            <w:tcW w:w="1830" w:type="dxa"/>
          </w:tcPr>
          <w:p w14:paraId="7C8A6CA3" w14:textId="77777777" w:rsidR="006B6929" w:rsidRDefault="006B6929" w:rsidP="007305D9">
            <w:pPr>
              <w:rPr>
                <w:rFonts w:eastAsia="SimSun"/>
                <w:bCs/>
                <w:szCs w:val="28"/>
                <w:lang w:eastAsia="zh-CN"/>
              </w:rPr>
            </w:pPr>
            <w:proofErr w:type="spellStart"/>
            <w:r>
              <w:rPr>
                <w:rFonts w:eastAsia="SimSun"/>
                <w:bCs/>
                <w:szCs w:val="28"/>
                <w:lang w:eastAsia="zh-CN"/>
              </w:rPr>
              <w:t>BasketballDrive</w:t>
            </w:r>
            <w:proofErr w:type="spellEnd"/>
          </w:p>
        </w:tc>
        <w:tc>
          <w:tcPr>
            <w:tcW w:w="2758" w:type="dxa"/>
          </w:tcPr>
          <w:p w14:paraId="6576B2C8"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4E0FC0E4" w14:textId="77777777" w:rsidTr="007305D9">
        <w:trPr>
          <w:trHeight w:val="75"/>
          <w:jc w:val="center"/>
        </w:trPr>
        <w:tc>
          <w:tcPr>
            <w:tcW w:w="1496" w:type="dxa"/>
            <w:vMerge/>
          </w:tcPr>
          <w:p w14:paraId="714A4537" w14:textId="77777777" w:rsidR="006B6929" w:rsidRDefault="006B6929" w:rsidP="007305D9"/>
        </w:tc>
        <w:tc>
          <w:tcPr>
            <w:tcW w:w="1563" w:type="dxa"/>
            <w:vMerge/>
          </w:tcPr>
          <w:p w14:paraId="494E4C09" w14:textId="77777777" w:rsidR="006B6929" w:rsidRDefault="006B6929" w:rsidP="007305D9"/>
        </w:tc>
        <w:tc>
          <w:tcPr>
            <w:tcW w:w="1830" w:type="dxa"/>
          </w:tcPr>
          <w:p w14:paraId="5BC7D540" w14:textId="77777777" w:rsidR="006B6929" w:rsidRDefault="006B6929" w:rsidP="007305D9">
            <w:pPr>
              <w:rPr>
                <w:rFonts w:eastAsia="SimSun"/>
                <w:bCs/>
                <w:szCs w:val="28"/>
                <w:lang w:eastAsia="zh-CN"/>
              </w:rPr>
            </w:pPr>
            <w:proofErr w:type="spellStart"/>
            <w:r>
              <w:rPr>
                <w:rFonts w:eastAsia="SimSun"/>
                <w:bCs/>
                <w:szCs w:val="28"/>
                <w:lang w:eastAsia="zh-CN"/>
              </w:rPr>
              <w:t>BQTerrace</w:t>
            </w:r>
            <w:proofErr w:type="spellEnd"/>
          </w:p>
        </w:tc>
        <w:tc>
          <w:tcPr>
            <w:tcW w:w="2758" w:type="dxa"/>
          </w:tcPr>
          <w:p w14:paraId="1C4CEC3E"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1F433266" w14:textId="77777777" w:rsidTr="007305D9">
        <w:trPr>
          <w:trHeight w:val="75"/>
          <w:jc w:val="center"/>
        </w:trPr>
        <w:tc>
          <w:tcPr>
            <w:tcW w:w="1496" w:type="dxa"/>
            <w:vMerge/>
          </w:tcPr>
          <w:p w14:paraId="4D67D7C6" w14:textId="77777777" w:rsidR="006B6929" w:rsidRDefault="006B6929" w:rsidP="007305D9"/>
        </w:tc>
        <w:tc>
          <w:tcPr>
            <w:tcW w:w="1563" w:type="dxa"/>
            <w:vMerge/>
          </w:tcPr>
          <w:p w14:paraId="23CDA4D1" w14:textId="77777777" w:rsidR="006B6929" w:rsidRDefault="006B6929" w:rsidP="007305D9"/>
        </w:tc>
        <w:tc>
          <w:tcPr>
            <w:tcW w:w="1830" w:type="dxa"/>
          </w:tcPr>
          <w:p w14:paraId="2338B042" w14:textId="77777777" w:rsidR="006B6929" w:rsidRDefault="006B6929" w:rsidP="007305D9">
            <w:pPr>
              <w:rPr>
                <w:rFonts w:eastAsia="SimSun"/>
                <w:bCs/>
                <w:szCs w:val="28"/>
                <w:lang w:eastAsia="zh-CN"/>
              </w:rPr>
            </w:pPr>
            <w:proofErr w:type="spellStart"/>
            <w:r>
              <w:rPr>
                <w:rFonts w:eastAsia="SimSun"/>
                <w:bCs/>
                <w:szCs w:val="28"/>
                <w:lang w:eastAsia="zh-CN"/>
              </w:rPr>
              <w:t>BasketballDrill</w:t>
            </w:r>
            <w:proofErr w:type="spellEnd"/>
          </w:p>
        </w:tc>
        <w:tc>
          <w:tcPr>
            <w:tcW w:w="2758" w:type="dxa"/>
          </w:tcPr>
          <w:p w14:paraId="50CE8EA5"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55189167" w14:textId="77777777" w:rsidTr="007305D9">
        <w:trPr>
          <w:trHeight w:val="75"/>
          <w:jc w:val="center"/>
        </w:trPr>
        <w:tc>
          <w:tcPr>
            <w:tcW w:w="1496" w:type="dxa"/>
            <w:vMerge/>
          </w:tcPr>
          <w:p w14:paraId="6FF14074" w14:textId="77777777" w:rsidR="006B6929" w:rsidRDefault="006B6929" w:rsidP="007305D9"/>
        </w:tc>
        <w:tc>
          <w:tcPr>
            <w:tcW w:w="1563" w:type="dxa"/>
            <w:vMerge/>
          </w:tcPr>
          <w:p w14:paraId="15429456" w14:textId="77777777" w:rsidR="006B6929" w:rsidRDefault="006B6929" w:rsidP="007305D9"/>
        </w:tc>
        <w:tc>
          <w:tcPr>
            <w:tcW w:w="1830" w:type="dxa"/>
          </w:tcPr>
          <w:p w14:paraId="364153D3" w14:textId="77777777" w:rsidR="006B6929" w:rsidRDefault="006B6929" w:rsidP="007305D9">
            <w:pPr>
              <w:rPr>
                <w:rFonts w:eastAsia="SimSun"/>
                <w:bCs/>
                <w:szCs w:val="28"/>
                <w:lang w:eastAsia="zh-CN"/>
              </w:rPr>
            </w:pPr>
            <w:proofErr w:type="spellStart"/>
            <w:r>
              <w:rPr>
                <w:rFonts w:eastAsia="SimSun"/>
                <w:bCs/>
                <w:szCs w:val="28"/>
                <w:lang w:eastAsia="zh-CN"/>
              </w:rPr>
              <w:t>BQMall</w:t>
            </w:r>
            <w:proofErr w:type="spellEnd"/>
          </w:p>
        </w:tc>
        <w:tc>
          <w:tcPr>
            <w:tcW w:w="2758" w:type="dxa"/>
          </w:tcPr>
          <w:p w14:paraId="0339A26B" w14:textId="77777777" w:rsidR="006B6929" w:rsidRDefault="006B6929" w:rsidP="007305D9">
            <w:pPr>
              <w:rPr>
                <w:rFonts w:eastAsia="SimSun"/>
                <w:bCs/>
                <w:szCs w:val="28"/>
                <w:lang w:eastAsia="zh-CN"/>
              </w:rPr>
            </w:pPr>
            <w:r>
              <w:rPr>
                <w:rFonts w:eastAsia="SimSun"/>
                <w:bCs/>
                <w:szCs w:val="28"/>
                <w:lang w:eastAsia="zh-CN"/>
              </w:rPr>
              <w:t>37, 39, 41, 43, 45, 46</w:t>
            </w:r>
          </w:p>
        </w:tc>
      </w:tr>
      <w:tr w:rsidR="006B6929" w14:paraId="472D6FD3" w14:textId="77777777" w:rsidTr="007305D9">
        <w:trPr>
          <w:trHeight w:val="75"/>
          <w:jc w:val="center"/>
        </w:trPr>
        <w:tc>
          <w:tcPr>
            <w:tcW w:w="1496" w:type="dxa"/>
            <w:vMerge/>
          </w:tcPr>
          <w:p w14:paraId="2A8EEE8B" w14:textId="77777777" w:rsidR="006B6929" w:rsidRDefault="006B6929" w:rsidP="007305D9"/>
        </w:tc>
        <w:tc>
          <w:tcPr>
            <w:tcW w:w="1563" w:type="dxa"/>
            <w:vMerge/>
          </w:tcPr>
          <w:p w14:paraId="486217F9" w14:textId="77777777" w:rsidR="006B6929" w:rsidRDefault="006B6929" w:rsidP="007305D9"/>
        </w:tc>
        <w:tc>
          <w:tcPr>
            <w:tcW w:w="1830" w:type="dxa"/>
          </w:tcPr>
          <w:p w14:paraId="763E7E40" w14:textId="77777777" w:rsidR="006B6929" w:rsidRDefault="006B6929" w:rsidP="007305D9">
            <w:pPr>
              <w:rPr>
                <w:rFonts w:eastAsia="SimSun"/>
                <w:bCs/>
                <w:szCs w:val="28"/>
                <w:lang w:eastAsia="zh-CN"/>
              </w:rPr>
            </w:pPr>
            <w:proofErr w:type="spellStart"/>
            <w:r>
              <w:rPr>
                <w:rFonts w:eastAsia="SimSun"/>
                <w:bCs/>
                <w:szCs w:val="28"/>
                <w:lang w:eastAsia="zh-CN"/>
              </w:rPr>
              <w:t>PartyScene</w:t>
            </w:r>
            <w:proofErr w:type="spellEnd"/>
          </w:p>
        </w:tc>
        <w:tc>
          <w:tcPr>
            <w:tcW w:w="2758" w:type="dxa"/>
          </w:tcPr>
          <w:p w14:paraId="567E5270" w14:textId="77777777" w:rsidR="006B6929" w:rsidRDefault="006B6929" w:rsidP="007305D9">
            <w:pPr>
              <w:rPr>
                <w:rFonts w:eastAsia="SimSun"/>
                <w:bCs/>
                <w:szCs w:val="28"/>
                <w:lang w:eastAsia="zh-CN"/>
              </w:rPr>
            </w:pPr>
            <w:r>
              <w:rPr>
                <w:rFonts w:eastAsia="SimSun"/>
                <w:bCs/>
                <w:szCs w:val="28"/>
                <w:lang w:eastAsia="zh-CN"/>
              </w:rPr>
              <w:t>37, 40, 43, 46, 49, 51</w:t>
            </w:r>
          </w:p>
        </w:tc>
      </w:tr>
      <w:tr w:rsidR="006B6929" w14:paraId="1A7211DF" w14:textId="77777777" w:rsidTr="007305D9">
        <w:trPr>
          <w:trHeight w:val="75"/>
          <w:jc w:val="center"/>
        </w:trPr>
        <w:tc>
          <w:tcPr>
            <w:tcW w:w="1496" w:type="dxa"/>
            <w:vMerge/>
          </w:tcPr>
          <w:p w14:paraId="3527C307" w14:textId="77777777" w:rsidR="006B6929" w:rsidRDefault="006B6929" w:rsidP="007305D9"/>
        </w:tc>
        <w:tc>
          <w:tcPr>
            <w:tcW w:w="1563" w:type="dxa"/>
            <w:vMerge/>
          </w:tcPr>
          <w:p w14:paraId="5171A10F" w14:textId="77777777" w:rsidR="006B6929" w:rsidRDefault="006B6929" w:rsidP="007305D9"/>
        </w:tc>
        <w:tc>
          <w:tcPr>
            <w:tcW w:w="1830" w:type="dxa"/>
          </w:tcPr>
          <w:p w14:paraId="0F3C9B29" w14:textId="77777777" w:rsidR="006B6929" w:rsidRDefault="006B6929" w:rsidP="007305D9">
            <w:pPr>
              <w:rPr>
                <w:rFonts w:eastAsia="SimSun"/>
                <w:bCs/>
                <w:szCs w:val="28"/>
                <w:lang w:eastAsia="zh-CN"/>
              </w:rPr>
            </w:pPr>
            <w:proofErr w:type="spellStart"/>
            <w:r>
              <w:rPr>
                <w:rFonts w:eastAsia="SimSun"/>
                <w:bCs/>
                <w:szCs w:val="28"/>
                <w:lang w:eastAsia="zh-CN"/>
              </w:rPr>
              <w:t>RaceHorsesC</w:t>
            </w:r>
            <w:proofErr w:type="spellEnd"/>
          </w:p>
        </w:tc>
        <w:tc>
          <w:tcPr>
            <w:tcW w:w="2758" w:type="dxa"/>
          </w:tcPr>
          <w:p w14:paraId="23193E27" w14:textId="77777777" w:rsidR="006B6929" w:rsidRDefault="006B6929" w:rsidP="007305D9">
            <w:pPr>
              <w:rPr>
                <w:rFonts w:eastAsia="SimSun"/>
                <w:bCs/>
                <w:szCs w:val="28"/>
                <w:lang w:eastAsia="zh-CN"/>
              </w:rPr>
            </w:pPr>
            <w:r>
              <w:rPr>
                <w:rFonts w:eastAsia="SimSun"/>
                <w:bCs/>
                <w:szCs w:val="28"/>
                <w:lang w:eastAsia="zh-CN"/>
              </w:rPr>
              <w:t>39, 41, 43, 46, 49, 52</w:t>
            </w:r>
          </w:p>
        </w:tc>
      </w:tr>
      <w:tr w:rsidR="006B6929" w14:paraId="5A471F59" w14:textId="77777777" w:rsidTr="007305D9">
        <w:trPr>
          <w:trHeight w:val="75"/>
          <w:jc w:val="center"/>
        </w:trPr>
        <w:tc>
          <w:tcPr>
            <w:tcW w:w="1496" w:type="dxa"/>
            <w:vMerge/>
          </w:tcPr>
          <w:p w14:paraId="2524583A" w14:textId="77777777" w:rsidR="006B6929" w:rsidRDefault="006B6929" w:rsidP="007305D9"/>
        </w:tc>
        <w:tc>
          <w:tcPr>
            <w:tcW w:w="1563" w:type="dxa"/>
            <w:vMerge/>
          </w:tcPr>
          <w:p w14:paraId="7E597618" w14:textId="77777777" w:rsidR="006B6929" w:rsidRDefault="006B6929" w:rsidP="007305D9"/>
        </w:tc>
        <w:tc>
          <w:tcPr>
            <w:tcW w:w="1830" w:type="dxa"/>
          </w:tcPr>
          <w:p w14:paraId="49146C6E" w14:textId="77777777" w:rsidR="006B6929" w:rsidRDefault="006B6929" w:rsidP="007305D9">
            <w:pPr>
              <w:rPr>
                <w:rFonts w:eastAsia="SimSun"/>
                <w:bCs/>
                <w:szCs w:val="28"/>
                <w:lang w:eastAsia="zh-CN"/>
              </w:rPr>
            </w:pPr>
            <w:proofErr w:type="spellStart"/>
            <w:r>
              <w:rPr>
                <w:rFonts w:eastAsia="SimSun"/>
                <w:bCs/>
                <w:szCs w:val="28"/>
                <w:lang w:eastAsia="zh-CN"/>
              </w:rPr>
              <w:t>BasketballPass</w:t>
            </w:r>
            <w:proofErr w:type="spellEnd"/>
          </w:p>
        </w:tc>
        <w:tc>
          <w:tcPr>
            <w:tcW w:w="2758" w:type="dxa"/>
          </w:tcPr>
          <w:p w14:paraId="2F909F97" w14:textId="77777777" w:rsidR="006B6929" w:rsidRDefault="006B6929" w:rsidP="007305D9">
            <w:pPr>
              <w:rPr>
                <w:rFonts w:eastAsia="SimSun"/>
                <w:bCs/>
                <w:szCs w:val="28"/>
                <w:lang w:eastAsia="zh-CN"/>
              </w:rPr>
            </w:pPr>
            <w:r>
              <w:rPr>
                <w:rFonts w:eastAsia="SimSun"/>
                <w:bCs/>
                <w:szCs w:val="28"/>
                <w:lang w:eastAsia="zh-CN"/>
              </w:rPr>
              <w:t>37, 39, 41, 43, 45, 46</w:t>
            </w:r>
          </w:p>
        </w:tc>
      </w:tr>
      <w:tr w:rsidR="006B6929" w14:paraId="59D2F1AF" w14:textId="77777777" w:rsidTr="007305D9">
        <w:trPr>
          <w:trHeight w:val="75"/>
          <w:jc w:val="center"/>
        </w:trPr>
        <w:tc>
          <w:tcPr>
            <w:tcW w:w="1496" w:type="dxa"/>
            <w:vMerge/>
          </w:tcPr>
          <w:p w14:paraId="758A7BB6" w14:textId="77777777" w:rsidR="006B6929" w:rsidRDefault="006B6929" w:rsidP="007305D9"/>
        </w:tc>
        <w:tc>
          <w:tcPr>
            <w:tcW w:w="1563" w:type="dxa"/>
            <w:vMerge/>
          </w:tcPr>
          <w:p w14:paraId="5CB8E1E9" w14:textId="77777777" w:rsidR="006B6929" w:rsidRDefault="006B6929" w:rsidP="007305D9"/>
        </w:tc>
        <w:tc>
          <w:tcPr>
            <w:tcW w:w="1830" w:type="dxa"/>
          </w:tcPr>
          <w:p w14:paraId="3BBF9DF5" w14:textId="77777777" w:rsidR="006B6929" w:rsidRDefault="006B6929" w:rsidP="007305D9">
            <w:pPr>
              <w:rPr>
                <w:rFonts w:eastAsia="SimSun"/>
                <w:bCs/>
                <w:szCs w:val="28"/>
                <w:lang w:eastAsia="zh-CN"/>
              </w:rPr>
            </w:pPr>
            <w:proofErr w:type="spellStart"/>
            <w:r>
              <w:rPr>
                <w:rFonts w:eastAsia="SimSun"/>
                <w:bCs/>
                <w:szCs w:val="28"/>
                <w:lang w:eastAsia="zh-CN"/>
              </w:rPr>
              <w:t>BQSquare</w:t>
            </w:r>
            <w:proofErr w:type="spellEnd"/>
          </w:p>
        </w:tc>
        <w:tc>
          <w:tcPr>
            <w:tcW w:w="2758" w:type="dxa"/>
          </w:tcPr>
          <w:p w14:paraId="411B9293" w14:textId="77777777" w:rsidR="006B6929" w:rsidRDefault="006B6929" w:rsidP="007305D9">
            <w:pPr>
              <w:rPr>
                <w:rFonts w:eastAsia="SimSun"/>
                <w:bCs/>
                <w:szCs w:val="28"/>
                <w:lang w:eastAsia="zh-CN"/>
              </w:rPr>
            </w:pPr>
            <w:r>
              <w:rPr>
                <w:rFonts w:eastAsia="SimSun"/>
                <w:bCs/>
                <w:szCs w:val="28"/>
                <w:lang w:eastAsia="zh-CN"/>
              </w:rPr>
              <w:t>32, 35, 38, 41, 44, 47</w:t>
            </w:r>
          </w:p>
        </w:tc>
      </w:tr>
      <w:tr w:rsidR="006B6929" w14:paraId="5EDFBF5B" w14:textId="77777777" w:rsidTr="007305D9">
        <w:trPr>
          <w:trHeight w:val="75"/>
          <w:jc w:val="center"/>
        </w:trPr>
        <w:tc>
          <w:tcPr>
            <w:tcW w:w="1496" w:type="dxa"/>
            <w:vMerge/>
          </w:tcPr>
          <w:p w14:paraId="0C8EB014" w14:textId="77777777" w:rsidR="006B6929" w:rsidRDefault="006B6929" w:rsidP="007305D9"/>
        </w:tc>
        <w:tc>
          <w:tcPr>
            <w:tcW w:w="1563" w:type="dxa"/>
            <w:vMerge/>
          </w:tcPr>
          <w:p w14:paraId="59059926" w14:textId="77777777" w:rsidR="006B6929" w:rsidRDefault="006B6929" w:rsidP="007305D9"/>
        </w:tc>
        <w:tc>
          <w:tcPr>
            <w:tcW w:w="1830" w:type="dxa"/>
          </w:tcPr>
          <w:p w14:paraId="46D13540" w14:textId="77777777" w:rsidR="006B6929" w:rsidRDefault="006B6929" w:rsidP="007305D9">
            <w:pPr>
              <w:rPr>
                <w:rFonts w:eastAsia="SimSun"/>
                <w:bCs/>
                <w:szCs w:val="28"/>
                <w:lang w:eastAsia="zh-CN"/>
              </w:rPr>
            </w:pPr>
            <w:proofErr w:type="spellStart"/>
            <w:r>
              <w:rPr>
                <w:rFonts w:eastAsia="SimSun"/>
                <w:bCs/>
                <w:szCs w:val="28"/>
                <w:lang w:eastAsia="zh-CN"/>
              </w:rPr>
              <w:t>BlowingBubbles</w:t>
            </w:r>
            <w:proofErr w:type="spellEnd"/>
          </w:p>
        </w:tc>
        <w:tc>
          <w:tcPr>
            <w:tcW w:w="2758" w:type="dxa"/>
          </w:tcPr>
          <w:p w14:paraId="62F4A80C" w14:textId="77777777" w:rsidR="006B6929" w:rsidRDefault="006B6929" w:rsidP="007305D9">
            <w:pPr>
              <w:rPr>
                <w:rFonts w:eastAsia="SimSun"/>
                <w:bCs/>
                <w:szCs w:val="28"/>
                <w:lang w:eastAsia="zh-CN"/>
              </w:rPr>
            </w:pPr>
            <w:r>
              <w:rPr>
                <w:rFonts w:eastAsia="SimSun"/>
                <w:bCs/>
                <w:szCs w:val="28"/>
                <w:lang w:eastAsia="zh-CN"/>
              </w:rPr>
              <w:t>40, 42, 44, 46, 49, 52</w:t>
            </w:r>
          </w:p>
        </w:tc>
      </w:tr>
      <w:tr w:rsidR="006B6929" w14:paraId="138187CC" w14:textId="77777777" w:rsidTr="007305D9">
        <w:trPr>
          <w:trHeight w:val="75"/>
          <w:jc w:val="center"/>
        </w:trPr>
        <w:tc>
          <w:tcPr>
            <w:tcW w:w="1496" w:type="dxa"/>
            <w:vMerge/>
          </w:tcPr>
          <w:p w14:paraId="48BCEE95" w14:textId="77777777" w:rsidR="006B6929" w:rsidRDefault="006B6929" w:rsidP="007305D9"/>
        </w:tc>
        <w:tc>
          <w:tcPr>
            <w:tcW w:w="1563" w:type="dxa"/>
            <w:vMerge/>
          </w:tcPr>
          <w:p w14:paraId="1319B2E2" w14:textId="77777777" w:rsidR="006B6929" w:rsidRDefault="006B6929" w:rsidP="007305D9"/>
        </w:tc>
        <w:tc>
          <w:tcPr>
            <w:tcW w:w="1830" w:type="dxa"/>
          </w:tcPr>
          <w:p w14:paraId="5BF03907" w14:textId="77777777" w:rsidR="006B6929" w:rsidRDefault="006B6929" w:rsidP="007305D9">
            <w:pPr>
              <w:rPr>
                <w:rFonts w:eastAsia="SimSun"/>
                <w:bCs/>
                <w:szCs w:val="28"/>
                <w:lang w:eastAsia="zh-CN"/>
              </w:rPr>
            </w:pPr>
            <w:proofErr w:type="spellStart"/>
            <w:r>
              <w:rPr>
                <w:rFonts w:eastAsia="SimSun"/>
                <w:bCs/>
                <w:szCs w:val="28"/>
                <w:lang w:eastAsia="zh-CN"/>
              </w:rPr>
              <w:t>RaceHorses</w:t>
            </w:r>
            <w:proofErr w:type="spellEnd"/>
          </w:p>
        </w:tc>
        <w:tc>
          <w:tcPr>
            <w:tcW w:w="2758" w:type="dxa"/>
          </w:tcPr>
          <w:p w14:paraId="29C8B2D6" w14:textId="77777777" w:rsidR="006B6929" w:rsidRDefault="006B6929" w:rsidP="007305D9">
            <w:pPr>
              <w:rPr>
                <w:rFonts w:eastAsia="SimSun"/>
                <w:bCs/>
                <w:szCs w:val="28"/>
                <w:lang w:eastAsia="zh-CN"/>
              </w:rPr>
            </w:pPr>
            <w:r>
              <w:rPr>
                <w:rFonts w:eastAsia="SimSun"/>
                <w:bCs/>
                <w:szCs w:val="28"/>
                <w:lang w:eastAsia="zh-CN"/>
              </w:rPr>
              <w:t>39, 41, 43, 46, 49, 52</w:t>
            </w:r>
          </w:p>
        </w:tc>
      </w:tr>
      <w:tr w:rsidR="006B6929" w14:paraId="7B392F0C" w14:textId="77777777" w:rsidTr="007305D9">
        <w:trPr>
          <w:trHeight w:val="213"/>
          <w:jc w:val="center"/>
        </w:trPr>
        <w:tc>
          <w:tcPr>
            <w:tcW w:w="1496" w:type="dxa"/>
            <w:vMerge w:val="restart"/>
          </w:tcPr>
          <w:p w14:paraId="6B435E98" w14:textId="77777777" w:rsidR="006B6929" w:rsidRDefault="006B6929" w:rsidP="007305D9">
            <w:pPr>
              <w:rPr>
                <w:rFonts w:eastAsia="SimSun"/>
                <w:bCs/>
                <w:lang w:eastAsia="zh-CN"/>
              </w:rPr>
            </w:pPr>
            <w:r>
              <w:rPr>
                <w:rFonts w:eastAsia="SimSun" w:hint="eastAsia"/>
                <w:bCs/>
                <w:lang w:eastAsia="zh-CN"/>
              </w:rPr>
              <w:t xml:space="preserve">Object tracking on </w:t>
            </w:r>
            <w:proofErr w:type="spellStart"/>
            <w:r>
              <w:rPr>
                <w:rFonts w:eastAsia="SimSun" w:hint="eastAsia"/>
                <w:bCs/>
                <w:lang w:eastAsia="zh-CN"/>
              </w:rPr>
              <w:t>HiEve</w:t>
            </w:r>
            <w:proofErr w:type="spellEnd"/>
          </w:p>
        </w:tc>
        <w:tc>
          <w:tcPr>
            <w:tcW w:w="1563" w:type="dxa"/>
            <w:vMerge w:val="restart"/>
          </w:tcPr>
          <w:p w14:paraId="1290E3FC" w14:textId="77777777" w:rsidR="006B6929" w:rsidRDefault="006B6929" w:rsidP="007305D9">
            <w:pPr>
              <w:rPr>
                <w:rFonts w:eastAsia="SimSun"/>
                <w:bCs/>
                <w:lang w:eastAsia="zh-CN"/>
              </w:rPr>
            </w:pPr>
            <w:r>
              <w:rPr>
                <w:rFonts w:eastAsia="SimSun" w:hint="eastAsia"/>
                <w:bCs/>
                <w:lang w:eastAsia="zh-CN"/>
              </w:rPr>
              <w:t>RA</w:t>
            </w:r>
          </w:p>
        </w:tc>
        <w:tc>
          <w:tcPr>
            <w:tcW w:w="1830" w:type="dxa"/>
          </w:tcPr>
          <w:p w14:paraId="5B86EA46" w14:textId="77777777" w:rsidR="006B6929" w:rsidRDefault="006B6929" w:rsidP="007305D9">
            <w:pPr>
              <w:rPr>
                <w:rFonts w:eastAsia="SimSun"/>
                <w:bCs/>
                <w:szCs w:val="28"/>
                <w:lang w:eastAsia="zh-CN"/>
              </w:rPr>
            </w:pPr>
            <w:r>
              <w:rPr>
                <w:rFonts w:eastAsia="SimSun"/>
                <w:bCs/>
                <w:szCs w:val="28"/>
                <w:lang w:eastAsia="zh-CN"/>
              </w:rPr>
              <w:t>2</w:t>
            </w:r>
          </w:p>
        </w:tc>
        <w:tc>
          <w:tcPr>
            <w:tcW w:w="2758" w:type="dxa"/>
          </w:tcPr>
          <w:p w14:paraId="61D67451" w14:textId="77777777" w:rsidR="006B6929" w:rsidRDefault="006B6929" w:rsidP="007305D9">
            <w:pPr>
              <w:rPr>
                <w:rFonts w:eastAsia="SimSun"/>
                <w:bCs/>
                <w:szCs w:val="28"/>
                <w:lang w:eastAsia="zh-CN"/>
              </w:rPr>
            </w:pPr>
            <w:r>
              <w:rPr>
                <w:rFonts w:eastAsia="SimSun"/>
                <w:bCs/>
                <w:szCs w:val="28"/>
                <w:lang w:eastAsia="zh-CN"/>
              </w:rPr>
              <w:t>22, 25, 27, 29, 31, 34</w:t>
            </w:r>
          </w:p>
        </w:tc>
      </w:tr>
      <w:tr w:rsidR="006B6929" w14:paraId="55FE6826" w14:textId="77777777" w:rsidTr="007305D9">
        <w:trPr>
          <w:trHeight w:val="213"/>
          <w:jc w:val="center"/>
        </w:trPr>
        <w:tc>
          <w:tcPr>
            <w:tcW w:w="1496" w:type="dxa"/>
            <w:vMerge/>
          </w:tcPr>
          <w:p w14:paraId="5BCEE794" w14:textId="77777777" w:rsidR="006B6929" w:rsidRDefault="006B6929" w:rsidP="007305D9"/>
        </w:tc>
        <w:tc>
          <w:tcPr>
            <w:tcW w:w="1563" w:type="dxa"/>
            <w:vMerge/>
          </w:tcPr>
          <w:p w14:paraId="2B96FB4C" w14:textId="77777777" w:rsidR="006B6929" w:rsidRDefault="006B6929" w:rsidP="007305D9"/>
        </w:tc>
        <w:tc>
          <w:tcPr>
            <w:tcW w:w="1830" w:type="dxa"/>
          </w:tcPr>
          <w:p w14:paraId="5A3366FA" w14:textId="77777777" w:rsidR="006B6929" w:rsidRDefault="006B6929" w:rsidP="007305D9">
            <w:pPr>
              <w:rPr>
                <w:rFonts w:eastAsia="SimSun"/>
                <w:bCs/>
                <w:szCs w:val="28"/>
                <w:lang w:eastAsia="zh-CN"/>
              </w:rPr>
            </w:pPr>
            <w:r>
              <w:rPr>
                <w:rFonts w:eastAsia="SimSun"/>
                <w:bCs/>
                <w:szCs w:val="28"/>
                <w:lang w:eastAsia="zh-CN"/>
              </w:rPr>
              <w:t>13</w:t>
            </w:r>
          </w:p>
        </w:tc>
        <w:tc>
          <w:tcPr>
            <w:tcW w:w="2758" w:type="dxa"/>
          </w:tcPr>
          <w:p w14:paraId="010272E5" w14:textId="77777777" w:rsidR="006B6929" w:rsidRDefault="006B6929" w:rsidP="007305D9">
            <w:pPr>
              <w:rPr>
                <w:rFonts w:eastAsia="SimSun"/>
                <w:bCs/>
                <w:szCs w:val="28"/>
                <w:lang w:eastAsia="zh-CN"/>
              </w:rPr>
            </w:pPr>
            <w:r>
              <w:rPr>
                <w:rFonts w:eastAsia="SimSun"/>
                <w:bCs/>
                <w:szCs w:val="28"/>
                <w:lang w:eastAsia="zh-CN"/>
              </w:rPr>
              <w:t>20, 22, 24, 26, 28, 29</w:t>
            </w:r>
          </w:p>
        </w:tc>
      </w:tr>
      <w:tr w:rsidR="006B6929" w14:paraId="54432F7A" w14:textId="77777777" w:rsidTr="007305D9">
        <w:trPr>
          <w:trHeight w:val="213"/>
          <w:jc w:val="center"/>
        </w:trPr>
        <w:tc>
          <w:tcPr>
            <w:tcW w:w="1496" w:type="dxa"/>
            <w:vMerge/>
          </w:tcPr>
          <w:p w14:paraId="1BEE530C" w14:textId="77777777" w:rsidR="006B6929" w:rsidRDefault="006B6929" w:rsidP="007305D9"/>
        </w:tc>
        <w:tc>
          <w:tcPr>
            <w:tcW w:w="1563" w:type="dxa"/>
            <w:vMerge/>
          </w:tcPr>
          <w:p w14:paraId="20F4BF1D" w14:textId="77777777" w:rsidR="006B6929" w:rsidRDefault="006B6929" w:rsidP="007305D9"/>
        </w:tc>
        <w:tc>
          <w:tcPr>
            <w:tcW w:w="1830" w:type="dxa"/>
          </w:tcPr>
          <w:p w14:paraId="68548783" w14:textId="77777777" w:rsidR="006B6929" w:rsidRDefault="006B6929" w:rsidP="007305D9">
            <w:pPr>
              <w:rPr>
                <w:rFonts w:eastAsia="SimSun"/>
                <w:bCs/>
                <w:szCs w:val="28"/>
                <w:lang w:eastAsia="zh-CN"/>
              </w:rPr>
            </w:pPr>
            <w:r>
              <w:rPr>
                <w:rFonts w:eastAsia="SimSun"/>
                <w:bCs/>
                <w:szCs w:val="28"/>
                <w:lang w:eastAsia="zh-CN"/>
              </w:rPr>
              <w:t>16</w:t>
            </w:r>
          </w:p>
        </w:tc>
        <w:tc>
          <w:tcPr>
            <w:tcW w:w="2758" w:type="dxa"/>
          </w:tcPr>
          <w:p w14:paraId="0DDF8D7A" w14:textId="77777777" w:rsidR="006B6929" w:rsidRDefault="006B6929" w:rsidP="007305D9">
            <w:pPr>
              <w:rPr>
                <w:rFonts w:eastAsia="SimSun"/>
                <w:bCs/>
                <w:szCs w:val="28"/>
                <w:lang w:eastAsia="zh-CN"/>
              </w:rPr>
            </w:pPr>
            <w:r>
              <w:rPr>
                <w:rFonts w:eastAsia="SimSun"/>
                <w:bCs/>
                <w:szCs w:val="28"/>
                <w:lang w:eastAsia="zh-CN"/>
              </w:rPr>
              <w:t>22, 24, 26, 28, 30, 31</w:t>
            </w:r>
          </w:p>
        </w:tc>
      </w:tr>
      <w:tr w:rsidR="006B6929" w14:paraId="54A51781" w14:textId="77777777" w:rsidTr="007305D9">
        <w:trPr>
          <w:trHeight w:val="213"/>
          <w:jc w:val="center"/>
        </w:trPr>
        <w:tc>
          <w:tcPr>
            <w:tcW w:w="1496" w:type="dxa"/>
            <w:vMerge/>
          </w:tcPr>
          <w:p w14:paraId="308130F7" w14:textId="77777777" w:rsidR="006B6929" w:rsidRDefault="006B6929" w:rsidP="007305D9"/>
        </w:tc>
        <w:tc>
          <w:tcPr>
            <w:tcW w:w="1563" w:type="dxa"/>
            <w:vMerge/>
          </w:tcPr>
          <w:p w14:paraId="67403ECE" w14:textId="77777777" w:rsidR="006B6929" w:rsidRDefault="006B6929" w:rsidP="007305D9"/>
        </w:tc>
        <w:tc>
          <w:tcPr>
            <w:tcW w:w="1830" w:type="dxa"/>
          </w:tcPr>
          <w:p w14:paraId="26B66531" w14:textId="77777777" w:rsidR="006B6929" w:rsidRDefault="006B6929" w:rsidP="007305D9">
            <w:pPr>
              <w:rPr>
                <w:rFonts w:eastAsia="SimSun"/>
                <w:bCs/>
                <w:szCs w:val="28"/>
                <w:lang w:eastAsia="zh-CN"/>
              </w:rPr>
            </w:pPr>
            <w:r>
              <w:rPr>
                <w:rFonts w:eastAsia="SimSun"/>
                <w:bCs/>
                <w:szCs w:val="28"/>
                <w:lang w:eastAsia="zh-CN"/>
              </w:rPr>
              <w:t>17</w:t>
            </w:r>
          </w:p>
        </w:tc>
        <w:tc>
          <w:tcPr>
            <w:tcW w:w="2758" w:type="dxa"/>
          </w:tcPr>
          <w:p w14:paraId="3E54C20C" w14:textId="77777777" w:rsidR="006B6929" w:rsidRDefault="006B6929" w:rsidP="007305D9">
            <w:pPr>
              <w:rPr>
                <w:rFonts w:eastAsia="SimSun"/>
                <w:bCs/>
                <w:szCs w:val="28"/>
                <w:lang w:eastAsia="zh-CN"/>
              </w:rPr>
            </w:pPr>
            <w:r>
              <w:rPr>
                <w:rFonts w:eastAsia="SimSun"/>
                <w:bCs/>
                <w:szCs w:val="28"/>
                <w:lang w:eastAsia="zh-CN"/>
              </w:rPr>
              <w:t>22, 23, 24, 26, 27, 28</w:t>
            </w:r>
          </w:p>
        </w:tc>
      </w:tr>
      <w:tr w:rsidR="006B6929" w14:paraId="0533E727" w14:textId="77777777" w:rsidTr="007305D9">
        <w:trPr>
          <w:trHeight w:val="213"/>
          <w:jc w:val="center"/>
        </w:trPr>
        <w:tc>
          <w:tcPr>
            <w:tcW w:w="1496" w:type="dxa"/>
            <w:vMerge/>
          </w:tcPr>
          <w:p w14:paraId="5C83A533" w14:textId="77777777" w:rsidR="006B6929" w:rsidRDefault="006B6929" w:rsidP="007305D9"/>
        </w:tc>
        <w:tc>
          <w:tcPr>
            <w:tcW w:w="1563" w:type="dxa"/>
            <w:vMerge/>
          </w:tcPr>
          <w:p w14:paraId="4165809A" w14:textId="77777777" w:rsidR="006B6929" w:rsidRDefault="006B6929" w:rsidP="007305D9"/>
        </w:tc>
        <w:tc>
          <w:tcPr>
            <w:tcW w:w="1830" w:type="dxa"/>
          </w:tcPr>
          <w:p w14:paraId="6E035D13" w14:textId="77777777" w:rsidR="006B6929" w:rsidRDefault="006B6929" w:rsidP="007305D9">
            <w:pPr>
              <w:rPr>
                <w:rFonts w:eastAsia="SimSun"/>
                <w:bCs/>
                <w:szCs w:val="28"/>
                <w:lang w:eastAsia="zh-CN"/>
              </w:rPr>
            </w:pPr>
            <w:r>
              <w:rPr>
                <w:rFonts w:eastAsia="SimSun"/>
                <w:bCs/>
                <w:szCs w:val="28"/>
                <w:lang w:eastAsia="zh-CN"/>
              </w:rPr>
              <w:t>18</w:t>
            </w:r>
          </w:p>
        </w:tc>
        <w:tc>
          <w:tcPr>
            <w:tcW w:w="2758" w:type="dxa"/>
          </w:tcPr>
          <w:p w14:paraId="12168689" w14:textId="77777777" w:rsidR="006B6929" w:rsidRDefault="006B6929" w:rsidP="007305D9">
            <w:pPr>
              <w:rPr>
                <w:rFonts w:eastAsia="SimSun"/>
                <w:bCs/>
                <w:szCs w:val="28"/>
                <w:lang w:eastAsia="zh-CN"/>
              </w:rPr>
            </w:pPr>
            <w:r>
              <w:rPr>
                <w:rFonts w:eastAsia="SimSun"/>
                <w:bCs/>
                <w:szCs w:val="28"/>
                <w:lang w:eastAsia="zh-CN"/>
              </w:rPr>
              <w:t>22, 25, 27, 29, 31, 34</w:t>
            </w:r>
          </w:p>
        </w:tc>
      </w:tr>
    </w:tbl>
    <w:p w14:paraId="026CC596" w14:textId="38DD2481" w:rsidR="004254BB" w:rsidRDefault="004254BB" w:rsidP="004254BB">
      <w:pPr>
        <w:rPr>
          <w:rFonts w:eastAsia="SimSun"/>
          <w:bCs/>
          <w:lang w:eastAsia="zh-CN"/>
        </w:rPr>
      </w:pPr>
      <w:r>
        <w:rPr>
          <w:rFonts w:eastAsia="SimSun"/>
          <w:bCs/>
          <w:lang w:eastAsia="zh-CN"/>
        </w:rPr>
        <w:t>Due to potential high frame counts of videos, feature anchors support parallel encoding of RA for videos.</w:t>
      </w:r>
    </w:p>
    <w:p w14:paraId="16CE475A" w14:textId="7B049722" w:rsidR="004254BB" w:rsidRDefault="004254BB" w:rsidP="004254BB">
      <w:pPr>
        <w:rPr>
          <w:rFonts w:eastAsia="SimSun"/>
          <w:bCs/>
          <w:lang w:eastAsia="zh-CN"/>
        </w:rPr>
      </w:pPr>
      <w:r>
        <w:rPr>
          <w:rFonts w:eastAsia="SimSun"/>
          <w:bCs/>
          <w:lang w:eastAsia="zh-CN"/>
        </w:rPr>
        <w:t>Where parallel encoding is performed, the feature anchor includes a script to assemble a sequence-level bitstream from each of the bitstreams resulting from parallel execution.</w:t>
      </w:r>
    </w:p>
    <w:p w14:paraId="7A26FC3E" w14:textId="66A5D27F" w:rsidR="004254BB" w:rsidRDefault="004254BB" w:rsidP="004254BB">
      <w:pPr>
        <w:rPr>
          <w:rFonts w:eastAsia="SimSun"/>
          <w:bCs/>
          <w:lang w:eastAsia="zh-CN"/>
        </w:rPr>
      </w:pPr>
      <w:r>
        <w:rPr>
          <w:rFonts w:eastAsia="SimSun"/>
          <w:bCs/>
          <w:lang w:eastAsia="zh-CN"/>
        </w:rPr>
        <w:t>VTM is used to decode the sequence-level bitstreams to produce sequence-level decoded feature videos.</w:t>
      </w:r>
    </w:p>
    <w:p w14:paraId="02892E3A" w14:textId="63BF239C" w:rsidR="004254BB" w:rsidRDefault="004254BB" w:rsidP="004254BB">
      <w:pPr>
        <w:rPr>
          <w:rFonts w:eastAsia="SimSun"/>
          <w:bCs/>
          <w:lang w:eastAsia="zh-CN"/>
        </w:rPr>
      </w:pPr>
    </w:p>
    <w:p w14:paraId="36C60EE3" w14:textId="7EBC745F" w:rsidR="004254BB" w:rsidRPr="004254BB" w:rsidRDefault="004254BB" w:rsidP="004254BB">
      <w:pPr>
        <w:rPr>
          <w:rFonts w:eastAsia="SimSun"/>
          <w:b/>
          <w:lang w:eastAsia="zh-CN"/>
        </w:rPr>
      </w:pPr>
      <w:r w:rsidRPr="004254BB">
        <w:rPr>
          <w:rFonts w:eastAsia="SimSun"/>
          <w:b/>
          <w:lang w:eastAsia="zh-CN"/>
        </w:rPr>
        <w:t>Stage 3: NN Part 2</w:t>
      </w:r>
    </w:p>
    <w:p w14:paraId="1EC9619E" w14:textId="1BB02380" w:rsidR="004254BB" w:rsidRDefault="00370991" w:rsidP="004254BB">
      <w:pPr>
        <w:rPr>
          <w:rFonts w:eastAsia="SimSun"/>
          <w:bCs/>
          <w:lang w:eastAsia="zh-CN"/>
        </w:rPr>
      </w:pPr>
      <w:r>
        <w:rPr>
          <w:rFonts w:eastAsia="SimSun"/>
          <w:bCs/>
          <w:lang w:eastAsia="zh-CN"/>
        </w:rPr>
        <w:t xml:space="preserve">The neural network is run in a mode whereby layers corresponding to ‘NN part 2’ are skipped. </w:t>
      </w:r>
      <w:r w:rsidR="003248C4">
        <w:rPr>
          <w:rFonts w:eastAsia="SimSun"/>
          <w:bCs/>
          <w:lang w:eastAsia="zh-CN"/>
        </w:rPr>
        <w:t>Decoded f</w:t>
      </w:r>
      <w:r>
        <w:rPr>
          <w:rFonts w:eastAsia="SimSun"/>
          <w:bCs/>
          <w:lang w:eastAsia="zh-CN"/>
        </w:rPr>
        <w:t>eature videos are read, unpacked, and inverse quantized to produce features for insertion as the output of the layers corresponding to the specified split point. Then, the remainder of the network is run as normal to complete the inferencing operation.</w:t>
      </w:r>
    </w:p>
    <w:p w14:paraId="7B5CE45C" w14:textId="77777777" w:rsidR="00370991" w:rsidRDefault="00370991" w:rsidP="004254BB">
      <w:pPr>
        <w:rPr>
          <w:rFonts w:eastAsia="SimSun"/>
          <w:bCs/>
          <w:lang w:eastAsia="zh-CN"/>
        </w:rPr>
      </w:pPr>
    </w:p>
    <w:p w14:paraId="15316E1E" w14:textId="77777777" w:rsidR="004254BB" w:rsidRDefault="004254BB" w:rsidP="004254BB">
      <w:pPr>
        <w:rPr>
          <w:rFonts w:eastAsia="SimSun"/>
          <w:bCs/>
          <w:lang w:eastAsia="zh-CN"/>
        </w:rPr>
      </w:pPr>
    </w:p>
    <w:p w14:paraId="5E3190C5" w14:textId="77777777" w:rsidR="004254BB" w:rsidRDefault="004254BB" w:rsidP="004254BB">
      <w:pPr>
        <w:rPr>
          <w:rFonts w:eastAsia="SimSun"/>
          <w:bCs/>
          <w:lang w:eastAsia="zh-CN"/>
        </w:rPr>
      </w:pPr>
    </w:p>
    <w:p w14:paraId="5C9EB4D4" w14:textId="77777777" w:rsidR="000C6CB6" w:rsidRDefault="000C6CB6" w:rsidP="000C6CB6">
      <w:pPr>
        <w:spacing w:before="0" w:after="0"/>
        <w:jc w:val="left"/>
        <w:rPr>
          <w:rFonts w:eastAsia="SimSun"/>
          <w:sz w:val="28"/>
          <w:lang w:eastAsia="zh-CN"/>
        </w:rPr>
      </w:pPr>
    </w:p>
    <w:p w14:paraId="301D3D6D" w14:textId="274FD14B"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74" w:name="_Toc133523726"/>
      <w:r w:rsidRPr="00F537B6">
        <w:rPr>
          <w:rFonts w:eastAsia="SimSun"/>
          <w:b w:val="0"/>
          <w:sz w:val="26"/>
          <w:szCs w:val="26"/>
          <w:lang w:eastAsia="zh-CN"/>
        </w:rPr>
        <w:t>E.</w:t>
      </w:r>
      <w:r w:rsidR="00AF57DA">
        <w:rPr>
          <w:rFonts w:eastAsia="SimSun"/>
          <w:b w:val="0"/>
          <w:sz w:val="26"/>
          <w:szCs w:val="26"/>
          <w:lang w:eastAsia="zh-CN"/>
        </w:rPr>
        <w:t>2</w:t>
      </w:r>
      <w:r w:rsidRPr="00F537B6">
        <w:rPr>
          <w:rFonts w:eastAsia="SimSun"/>
          <w:b w:val="0"/>
          <w:sz w:val="26"/>
          <w:szCs w:val="26"/>
          <w:lang w:eastAsia="zh-CN"/>
        </w:rPr>
        <w:t xml:space="preserve"> </w:t>
      </w:r>
      <w:r w:rsidRPr="00F537B6">
        <w:rPr>
          <w:rFonts w:eastAsia="SimSun"/>
          <w:b w:val="0"/>
          <w:lang w:eastAsia="zh-CN"/>
        </w:rPr>
        <w:t xml:space="preserve">Anchor generation for </w:t>
      </w:r>
      <w:proofErr w:type="spellStart"/>
      <w:r w:rsidR="005A05A8">
        <w:rPr>
          <w:rFonts w:eastAsia="SimSun"/>
          <w:b w:val="0"/>
          <w:lang w:eastAsia="zh-CN"/>
        </w:rPr>
        <w:t>OpenImages</w:t>
      </w:r>
      <w:proofErr w:type="spellEnd"/>
      <w:r w:rsidR="005A05A8">
        <w:rPr>
          <w:rFonts w:eastAsia="SimSun"/>
          <w:b w:val="0"/>
          <w:lang w:eastAsia="zh-CN"/>
        </w:rPr>
        <w:t xml:space="preserve"> </w:t>
      </w:r>
      <w:r w:rsidR="00565317">
        <w:rPr>
          <w:rFonts w:eastAsia="SimSun"/>
          <w:b w:val="0"/>
          <w:lang w:eastAsia="zh-CN"/>
        </w:rPr>
        <w:t xml:space="preserve">object detection and </w:t>
      </w:r>
      <w:r w:rsidRPr="00F537B6">
        <w:rPr>
          <w:rFonts w:eastAsia="SimSun"/>
          <w:b w:val="0"/>
          <w:lang w:eastAsia="zh-CN"/>
        </w:rPr>
        <w:t>instance segmentation task</w:t>
      </w:r>
      <w:r w:rsidR="00565317">
        <w:rPr>
          <w:rFonts w:eastAsia="SimSun"/>
          <w:b w:val="0"/>
          <w:lang w:eastAsia="zh-CN"/>
        </w:rPr>
        <w:t>s</w:t>
      </w:r>
      <w:r w:rsidRPr="00F537B6">
        <w:rPr>
          <w:rFonts w:eastAsia="SimSun"/>
          <w:b w:val="0"/>
          <w:lang w:eastAsia="zh-CN"/>
        </w:rPr>
        <w:t xml:space="preserve"> (feature)</w:t>
      </w:r>
      <w:bookmarkEnd w:id="674"/>
    </w:p>
    <w:p w14:paraId="09D943BB" w14:textId="598BAF59" w:rsidR="00687F96" w:rsidRDefault="00687F96" w:rsidP="000C6CB6">
      <w:pPr>
        <w:spacing w:before="0" w:after="0"/>
        <w:jc w:val="left"/>
        <w:rPr>
          <w:rFonts w:eastAsia="Malgun Gothic"/>
          <w:bCs/>
          <w:szCs w:val="28"/>
          <w:lang w:eastAsia="ko-KR"/>
        </w:rPr>
      </w:pPr>
      <w:r>
        <w:rPr>
          <w:rFonts w:eastAsia="Malgun Gothic"/>
          <w:bCs/>
          <w:szCs w:val="28"/>
          <w:lang w:eastAsia="ko-KR"/>
        </w:rPr>
        <w:t xml:space="preserve">NOTE: The FTP site provides two sets of 5000 images, one for object detection and one for instance segmentation. The </w:t>
      </w:r>
      <w:proofErr w:type="spellStart"/>
      <w:r>
        <w:rPr>
          <w:rFonts w:eastAsia="Malgun Gothic"/>
          <w:bCs/>
          <w:szCs w:val="28"/>
          <w:lang w:eastAsia="ko-KR"/>
        </w:rPr>
        <w:t>OpenImages</w:t>
      </w:r>
      <w:proofErr w:type="spellEnd"/>
      <w:r>
        <w:rPr>
          <w:rFonts w:eastAsia="Malgun Gothic"/>
          <w:bCs/>
          <w:szCs w:val="28"/>
          <w:lang w:eastAsia="ko-KR"/>
        </w:rPr>
        <w:t xml:space="preserve"> feature anchor package accesses a single directory for both tasks. Both archives may be extracted into the same directory and where overlapping filenames are encountered, the two files are identical.</w:t>
      </w:r>
    </w:p>
    <w:p w14:paraId="512FDFC1" w14:textId="77777777" w:rsidR="00687F96" w:rsidRDefault="00687F96" w:rsidP="000C6CB6">
      <w:pPr>
        <w:spacing w:before="0" w:after="0"/>
        <w:jc w:val="left"/>
        <w:rPr>
          <w:rFonts w:eastAsia="Malgun Gothic"/>
          <w:bCs/>
          <w:szCs w:val="28"/>
          <w:lang w:eastAsia="ko-KR"/>
        </w:rPr>
      </w:pPr>
    </w:p>
    <w:p w14:paraId="5829D242" w14:textId="5E414AA3" w:rsidR="000C6CB6" w:rsidRDefault="000C6CB6" w:rsidP="000C6CB6">
      <w:pPr>
        <w:spacing w:before="0" w:after="0"/>
        <w:jc w:val="left"/>
        <w:rPr>
          <w:rFonts w:eastAsia="SimSun"/>
          <w:bCs/>
          <w:szCs w:val="28"/>
          <w:lang w:eastAsia="zh-CN"/>
        </w:rPr>
      </w:pPr>
      <w:r>
        <w:rPr>
          <w:rFonts w:eastAsia="Malgun Gothic"/>
          <w:bCs/>
          <w:szCs w:val="28"/>
          <w:lang w:eastAsia="ko-KR"/>
        </w:rPr>
        <w:t>The evaluation pipeline of the experiments is shown in</w:t>
      </w:r>
      <w:r>
        <w:rPr>
          <w:rFonts w:eastAsia="SimSun" w:hint="eastAsia"/>
          <w:bCs/>
          <w:szCs w:val="28"/>
          <w:lang w:eastAsia="zh-CN"/>
        </w:rPr>
        <w:t xml:space="preserve"> the following figure:</w:t>
      </w:r>
    </w:p>
    <w:p w14:paraId="57742111" w14:textId="77777777" w:rsidR="000C6CB6" w:rsidRDefault="000C6CB6" w:rsidP="000C6CB6">
      <w:pPr>
        <w:spacing w:before="0" w:after="0"/>
        <w:jc w:val="left"/>
        <w:rPr>
          <w:rFonts w:eastAsia="SimSun"/>
          <w:bCs/>
          <w:szCs w:val="28"/>
          <w:lang w:eastAsia="zh-CN"/>
        </w:rPr>
      </w:pPr>
      <w:r>
        <w:rPr>
          <w:noProof/>
          <w:lang w:eastAsia="zh-CN"/>
        </w:rPr>
        <w:lastRenderedPageBreak/>
        <w:drawing>
          <wp:inline distT="0" distB="0" distL="0" distR="0" wp14:anchorId="4068D89F" wp14:editId="114B2288">
            <wp:extent cx="5727700" cy="1769745"/>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5727700" cy="1769836"/>
                    </a:xfrm>
                    <a:prstGeom prst="rect">
                      <a:avLst/>
                    </a:prstGeom>
                    <a:noFill/>
                    <a:ln>
                      <a:noFill/>
                    </a:ln>
                  </pic:spPr>
                </pic:pic>
              </a:graphicData>
            </a:graphic>
          </wp:inline>
        </w:drawing>
      </w:r>
    </w:p>
    <w:p w14:paraId="1D256304" w14:textId="20523251" w:rsidR="000C6CB6" w:rsidRDefault="000C6CB6" w:rsidP="000C6CB6">
      <w:pPr>
        <w:spacing w:before="0" w:after="0"/>
        <w:jc w:val="left"/>
        <w:rPr>
          <w:rFonts w:eastAsia="Malgun Gothic"/>
          <w:bCs/>
          <w:szCs w:val="28"/>
          <w:lang w:eastAsia="ko-KR"/>
        </w:rPr>
      </w:pPr>
      <w:r>
        <w:rPr>
          <w:rFonts w:eastAsia="Malgun Gothic"/>
          <w:bCs/>
          <w:szCs w:val="28"/>
          <w:lang w:eastAsia="ko-KR"/>
        </w:rPr>
        <w:t xml:space="preserve"> The outputs of P-layers in </w:t>
      </w:r>
      <w:r w:rsidR="00565317">
        <w:rPr>
          <w:rFonts w:eastAsia="Malgun Gothic"/>
          <w:bCs/>
          <w:szCs w:val="28"/>
          <w:lang w:eastAsia="ko-KR"/>
        </w:rPr>
        <w:t xml:space="preserve">Faster R-CNN X101-FPN and </w:t>
      </w:r>
      <w:r>
        <w:rPr>
          <w:rFonts w:eastAsia="Malgun Gothic"/>
          <w:bCs/>
          <w:szCs w:val="28"/>
          <w:lang w:eastAsia="ko-KR"/>
        </w:rPr>
        <w:t>Mask R-CNN X101-FPN network</w:t>
      </w:r>
      <w:r w:rsidR="00565317">
        <w:rPr>
          <w:rFonts w:eastAsia="Malgun Gothic"/>
          <w:bCs/>
          <w:szCs w:val="28"/>
          <w:lang w:eastAsia="ko-KR"/>
        </w:rPr>
        <w:t>s for object detection and instance segmentation, respectively,</w:t>
      </w:r>
      <w:r>
        <w:rPr>
          <w:rFonts w:eastAsia="Malgun Gothic"/>
          <w:bCs/>
          <w:szCs w:val="28"/>
          <w:lang w:eastAsia="ko-KR"/>
        </w:rPr>
        <w:t xml:space="preserve"> are used as compression target, and the compression and decompression are performed via VTM 12.0 reference software. Specifically, the P-layer feature maps</w:t>
      </w:r>
      <w:r>
        <w:rPr>
          <w:rFonts w:eastAsia="SimSun" w:hint="eastAsia"/>
          <w:bCs/>
          <w:szCs w:val="28"/>
          <w:lang w:eastAsia="zh-CN"/>
        </w:rPr>
        <w:t xml:space="preserve"> are extracted</w:t>
      </w:r>
      <w:r>
        <w:rPr>
          <w:rFonts w:eastAsia="Malgun Gothic"/>
          <w:bCs/>
          <w:szCs w:val="28"/>
          <w:lang w:eastAsia="ko-KR"/>
        </w:rPr>
        <w:t xml:space="preserve"> from the front part of </w:t>
      </w:r>
      <w:r w:rsidR="002F503E">
        <w:rPr>
          <w:rFonts w:eastAsia="Malgun Gothic"/>
          <w:bCs/>
          <w:szCs w:val="28"/>
          <w:lang w:eastAsia="ko-KR"/>
        </w:rPr>
        <w:t xml:space="preserve">Faster R-CNN and </w:t>
      </w:r>
      <w:r>
        <w:rPr>
          <w:rFonts w:eastAsia="Malgun Gothic"/>
          <w:bCs/>
          <w:szCs w:val="28"/>
          <w:lang w:eastAsia="ko-KR"/>
        </w:rPr>
        <w:t>Mask R-CNN network</w:t>
      </w:r>
      <w:r w:rsidR="002F503E">
        <w:rPr>
          <w:rFonts w:eastAsia="Malgun Gothic"/>
          <w:bCs/>
          <w:szCs w:val="28"/>
          <w:lang w:eastAsia="ko-KR"/>
        </w:rPr>
        <w:t>s</w:t>
      </w:r>
      <w:r>
        <w:rPr>
          <w:rFonts w:eastAsia="Malgun Gothic"/>
          <w:bCs/>
          <w:szCs w:val="28"/>
          <w:lang w:eastAsia="ko-KR"/>
        </w:rPr>
        <w:t>, denoted as part A in</w:t>
      </w:r>
      <w:r>
        <w:rPr>
          <w:rFonts w:eastAsia="SimSun" w:hint="eastAsia"/>
          <w:bCs/>
          <w:szCs w:val="28"/>
          <w:lang w:eastAsia="zh-CN"/>
        </w:rPr>
        <w:t xml:space="preserve"> the above figure</w:t>
      </w:r>
      <w:r>
        <w:rPr>
          <w:rFonts w:eastAsia="Malgun Gothic"/>
          <w:bCs/>
          <w:szCs w:val="28"/>
          <w:lang w:eastAsia="ko-KR"/>
        </w:rPr>
        <w:t xml:space="preserve">. To feed these P-layer outputs into the VTM reference software, the P-layer outputs of different sizes are tiled into a single frame and then uniformly quantized. In the decoder side, corresponding dequantization and unpacking operations are performed, and then the reconstructed P-layer feature maps are fed into the rest parts of the machine task network, denoted as part B in </w:t>
      </w:r>
      <w:r>
        <w:rPr>
          <w:rFonts w:eastAsia="SimSun" w:hint="eastAsia"/>
          <w:bCs/>
          <w:szCs w:val="28"/>
          <w:lang w:eastAsia="zh-CN"/>
        </w:rPr>
        <w:t>the above f</w:t>
      </w:r>
      <w:r>
        <w:rPr>
          <w:rFonts w:eastAsia="Malgun Gothic"/>
          <w:bCs/>
          <w:szCs w:val="28"/>
          <w:lang w:eastAsia="ko-KR"/>
        </w:rPr>
        <w:t>igure, for measuring mean average precision (</w:t>
      </w:r>
      <w:hyperlink r:id="rId41" w:history="1">
        <w:r w:rsidR="002F503E" w:rsidRPr="006808BB">
          <w:rPr>
            <w:rStyle w:val="Hyperlink"/>
            <w:rFonts w:eastAsia="Malgun Gothic"/>
            <w:bCs/>
            <w:szCs w:val="28"/>
            <w:lang w:eastAsia="ko-KR"/>
          </w:rPr>
          <w:t>mAP</w:t>
        </w:r>
        <w:r w:rsidR="002F503E" w:rsidRPr="006808BB">
          <w:rPr>
            <w:rStyle w:val="Hyperlink"/>
            <w:rFonts w:eastAsia="SimSun"/>
            <w:bCs/>
            <w:szCs w:val="28"/>
            <w:lang w:eastAsia="zh-CN"/>
          </w:rPr>
          <w:t>@0.5</w:t>
        </w:r>
      </w:hyperlink>
      <w:r>
        <w:rPr>
          <w:rFonts w:eastAsia="Malgun Gothic"/>
          <w:bCs/>
          <w:szCs w:val="28"/>
          <w:lang w:eastAsia="ko-KR"/>
        </w:rPr>
        <w:t>).</w:t>
      </w:r>
    </w:p>
    <w:p w14:paraId="405CDEB7" w14:textId="45D8F35D" w:rsidR="008A2F8B" w:rsidRDefault="008A2F8B" w:rsidP="000C6CB6">
      <w:pPr>
        <w:spacing w:before="0" w:after="0"/>
        <w:jc w:val="left"/>
        <w:rPr>
          <w:rFonts w:eastAsia="Malgun Gothic"/>
          <w:bCs/>
          <w:szCs w:val="28"/>
          <w:lang w:eastAsia="ko-KR"/>
        </w:rPr>
      </w:pPr>
    </w:p>
    <w:p w14:paraId="482BB5DB" w14:textId="77777777" w:rsidR="008A2F8B" w:rsidRDefault="008A2F8B" w:rsidP="000C6CB6">
      <w:pPr>
        <w:spacing w:before="0" w:after="0"/>
        <w:jc w:val="left"/>
        <w:rPr>
          <w:rFonts w:eastAsia="Malgun Gothic"/>
          <w:bCs/>
          <w:szCs w:val="28"/>
          <w:lang w:eastAsia="ko-KR"/>
        </w:rPr>
      </w:pPr>
      <w:r>
        <w:rPr>
          <w:rFonts w:eastAsia="Malgun Gothic"/>
          <w:bCs/>
          <w:szCs w:val="28"/>
          <w:lang w:eastAsia="ko-KR"/>
        </w:rPr>
        <w:t>Both for object detection and instance segmentation the quantization range used is:</w:t>
      </w:r>
    </w:p>
    <w:p w14:paraId="2EFD0B4E" w14:textId="240AAA15" w:rsidR="008A2F8B" w:rsidRDefault="008A2F8B" w:rsidP="000C6CB6">
      <w:pPr>
        <w:spacing w:before="0" w:after="0"/>
        <w:jc w:val="left"/>
        <w:rPr>
          <w:rFonts w:eastAsia="Malgun Gothic"/>
          <w:bCs/>
          <w:szCs w:val="28"/>
          <w:lang w:eastAsia="ko-KR"/>
        </w:rPr>
      </w:pPr>
      <w:r>
        <w:rPr>
          <w:rFonts w:eastAsia="Malgun Gothic"/>
          <w:bCs/>
          <w:szCs w:val="28"/>
          <w:lang w:eastAsia="ko-KR"/>
        </w:rPr>
        <w:t>[</w:t>
      </w:r>
      <w:r w:rsidRPr="008A2F8B">
        <w:rPr>
          <w:rFonts w:eastAsia="Malgun Gothic"/>
          <w:bCs/>
          <w:szCs w:val="28"/>
          <w:lang w:eastAsia="ko-KR"/>
        </w:rPr>
        <w:t>-26.426828384399414</w:t>
      </w:r>
      <w:r>
        <w:rPr>
          <w:rFonts w:eastAsia="Malgun Gothic"/>
          <w:bCs/>
          <w:szCs w:val="28"/>
          <w:lang w:eastAsia="ko-KR"/>
        </w:rPr>
        <w:t xml:space="preserve">, </w:t>
      </w:r>
      <w:r w:rsidRPr="008A2F8B">
        <w:rPr>
          <w:rFonts w:eastAsia="Malgun Gothic"/>
          <w:bCs/>
          <w:szCs w:val="28"/>
          <w:lang w:eastAsia="ko-KR"/>
        </w:rPr>
        <w:t>28.397470474243164</w:t>
      </w:r>
      <w:r>
        <w:rPr>
          <w:rFonts w:eastAsia="Malgun Gothic"/>
          <w:bCs/>
          <w:szCs w:val="28"/>
          <w:lang w:eastAsia="ko-KR"/>
        </w:rPr>
        <w:t>]</w:t>
      </w:r>
    </w:p>
    <w:p w14:paraId="678034D9" w14:textId="30A74E19" w:rsidR="002F503E" w:rsidRDefault="002F503E" w:rsidP="000C6CB6">
      <w:pPr>
        <w:spacing w:before="0" w:after="0"/>
        <w:jc w:val="left"/>
        <w:rPr>
          <w:rFonts w:eastAsia="Malgun Gothic"/>
          <w:bCs/>
          <w:szCs w:val="28"/>
          <w:lang w:eastAsia="ko-KR"/>
        </w:rPr>
      </w:pPr>
    </w:p>
    <w:p w14:paraId="1D6BEFD3" w14:textId="1D431CF9" w:rsidR="002F503E" w:rsidRDefault="007F6620" w:rsidP="000C6CB6">
      <w:pPr>
        <w:spacing w:before="0" w:after="0"/>
        <w:jc w:val="left"/>
        <w:rPr>
          <w:rFonts w:eastAsia="Malgun Gothic"/>
          <w:bCs/>
          <w:szCs w:val="28"/>
          <w:lang w:eastAsia="ko-KR"/>
        </w:rPr>
      </w:pPr>
      <w:r>
        <w:rPr>
          <w:rFonts w:eastAsia="Malgun Gothic"/>
          <w:bCs/>
          <w:szCs w:val="28"/>
          <w:lang w:eastAsia="ko-KR"/>
        </w:rPr>
        <w:t>The setup for this anchor is as follows:</w:t>
      </w:r>
    </w:p>
    <w:p w14:paraId="0F0C0B62" w14:textId="77777777" w:rsidR="007F6620" w:rsidRDefault="007F6620" w:rsidP="007F6620">
      <w:pPr>
        <w:spacing w:before="0" w:after="0"/>
        <w:rPr>
          <w:rFonts w:eastAsia="SimSun"/>
          <w:bCs/>
          <w:szCs w:val="28"/>
          <w:lang w:eastAsia="zh-CN"/>
        </w:rPr>
      </w:pPr>
      <w:r>
        <w:rPr>
          <w:rFonts w:eastAsia="SimSun"/>
          <w:bCs/>
          <w:szCs w:val="28"/>
          <w:lang w:eastAsia="zh-CN"/>
        </w:rPr>
        <w:t>TVD feature anchor setup is as follows:</w:t>
      </w:r>
    </w:p>
    <w:p w14:paraId="5C1D6CCA" w14:textId="77777777" w:rsidR="007F6620" w:rsidRDefault="007F6620" w:rsidP="007F6620">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7F6620" w:rsidRPr="00D015C0" w14:paraId="357C92FD" w14:textId="77777777" w:rsidTr="007305D9">
        <w:trPr>
          <w:jc w:val="center"/>
        </w:trPr>
        <w:tc>
          <w:tcPr>
            <w:tcW w:w="1888" w:type="dxa"/>
          </w:tcPr>
          <w:p w14:paraId="6FE37871" w14:textId="2EE5423C" w:rsidR="007F6620" w:rsidRPr="00D015C0" w:rsidRDefault="007F6620" w:rsidP="007305D9">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asks</w:t>
            </w:r>
          </w:p>
        </w:tc>
        <w:tc>
          <w:tcPr>
            <w:tcW w:w="3352" w:type="dxa"/>
          </w:tcPr>
          <w:p w14:paraId="049078F2" w14:textId="78E4D673" w:rsidR="007F6620" w:rsidRPr="00D015C0" w:rsidRDefault="007F6620" w:rsidP="007305D9">
            <w:pPr>
              <w:jc w:val="center"/>
              <w:rPr>
                <w:rFonts w:eastAsia="SimSun"/>
                <w:bCs/>
                <w:szCs w:val="28"/>
                <w:lang w:eastAsia="zh-CN"/>
              </w:rPr>
            </w:pPr>
            <w:r w:rsidRPr="00D015C0">
              <w:rPr>
                <w:rFonts w:eastAsia="SimSun"/>
                <w:bCs/>
                <w:szCs w:val="28"/>
                <w:lang w:eastAsia="zh-CN"/>
              </w:rPr>
              <w:t>Object detection and instance segmentation</w:t>
            </w:r>
          </w:p>
        </w:tc>
      </w:tr>
      <w:tr w:rsidR="007F6620" w14:paraId="2F5D324A" w14:textId="77777777" w:rsidTr="007305D9">
        <w:trPr>
          <w:jc w:val="center"/>
        </w:trPr>
        <w:tc>
          <w:tcPr>
            <w:tcW w:w="1888" w:type="dxa"/>
          </w:tcPr>
          <w:p w14:paraId="071FBACC"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674DD124"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7F6620" w14:paraId="5C56506C" w14:textId="77777777" w:rsidTr="007305D9">
        <w:trPr>
          <w:jc w:val="center"/>
        </w:trPr>
        <w:tc>
          <w:tcPr>
            <w:tcW w:w="1888" w:type="dxa"/>
          </w:tcPr>
          <w:p w14:paraId="255EFD0D"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481EB017" w14:textId="2CB6ED3C" w:rsidR="007F6620" w:rsidRPr="00DC453B" w:rsidRDefault="007F6620" w:rsidP="007305D9">
            <w:pPr>
              <w:jc w:val="center"/>
              <w:rPr>
                <w:rFonts w:eastAsia="SimSun"/>
                <w:bCs/>
                <w:szCs w:val="28"/>
                <w:lang w:eastAsia="zh-CN"/>
              </w:rPr>
            </w:pPr>
            <w:r>
              <w:rPr>
                <w:rFonts w:eastAsia="SimSun"/>
                <w:bCs/>
                <w:szCs w:val="28"/>
                <w:lang w:eastAsia="zh-CN"/>
              </w:rPr>
              <w:t>All Intra (one bitstream per image per QP)</w:t>
            </w:r>
          </w:p>
        </w:tc>
      </w:tr>
      <w:tr w:rsidR="007F6620" w14:paraId="72960F65" w14:textId="77777777" w:rsidTr="007305D9">
        <w:trPr>
          <w:jc w:val="center"/>
        </w:trPr>
        <w:tc>
          <w:tcPr>
            <w:tcW w:w="1888" w:type="dxa"/>
          </w:tcPr>
          <w:p w14:paraId="765838EA" w14:textId="77777777" w:rsidR="007F6620" w:rsidRPr="00DC453B" w:rsidRDefault="007F6620" w:rsidP="007305D9">
            <w:pPr>
              <w:jc w:val="center"/>
              <w:rPr>
                <w:rFonts w:eastAsia="SimSun"/>
                <w:bCs/>
                <w:szCs w:val="28"/>
                <w:lang w:eastAsia="zh-CN"/>
              </w:rPr>
            </w:pPr>
            <w:r w:rsidRPr="00DC453B">
              <w:rPr>
                <w:rFonts w:eastAsia="SimSun"/>
                <w:bCs/>
                <w:szCs w:val="28"/>
                <w:lang w:eastAsia="zh-CN"/>
              </w:rPr>
              <w:t>Dataset</w:t>
            </w:r>
          </w:p>
        </w:tc>
        <w:tc>
          <w:tcPr>
            <w:tcW w:w="3352" w:type="dxa"/>
          </w:tcPr>
          <w:p w14:paraId="318C689D" w14:textId="015F3839" w:rsidR="007F6620" w:rsidRPr="00DC453B" w:rsidRDefault="007F6620" w:rsidP="007305D9">
            <w:pPr>
              <w:jc w:val="center"/>
              <w:rPr>
                <w:rFonts w:eastAsia="SimSun"/>
                <w:bCs/>
                <w:szCs w:val="28"/>
                <w:lang w:eastAsia="zh-CN"/>
              </w:rPr>
            </w:pPr>
            <w:r>
              <w:rPr>
                <w:rFonts w:eastAsia="SimSun"/>
                <w:bCs/>
                <w:szCs w:val="28"/>
                <w:lang w:eastAsia="zh-CN"/>
              </w:rPr>
              <w:t>OpenImagesV6 validation set – two subsets of 5K images are used for each task</w:t>
            </w:r>
          </w:p>
        </w:tc>
      </w:tr>
      <w:tr w:rsidR="007F6620" w14:paraId="325642C8" w14:textId="77777777" w:rsidTr="007305D9">
        <w:trPr>
          <w:jc w:val="center"/>
        </w:trPr>
        <w:tc>
          <w:tcPr>
            <w:tcW w:w="1888" w:type="dxa"/>
          </w:tcPr>
          <w:p w14:paraId="01D99706"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13836214" w14:textId="118AA25A" w:rsidR="007F6620" w:rsidRPr="00DC453B" w:rsidRDefault="007F6620"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PP</w:t>
            </w:r>
          </w:p>
        </w:tc>
      </w:tr>
      <w:tr w:rsidR="007F6620" w14:paraId="6E367CC6" w14:textId="77777777" w:rsidTr="007305D9">
        <w:trPr>
          <w:jc w:val="center"/>
        </w:trPr>
        <w:tc>
          <w:tcPr>
            <w:tcW w:w="1888" w:type="dxa"/>
          </w:tcPr>
          <w:p w14:paraId="324CAEE6" w14:textId="77777777" w:rsidR="007F6620" w:rsidRPr="00DC453B" w:rsidRDefault="007F6620"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2DE88E4" w14:textId="2A5AD6DB" w:rsidR="007F6620" w:rsidRPr="00DC453B" w:rsidRDefault="007F6620" w:rsidP="007305D9">
            <w:pPr>
              <w:jc w:val="center"/>
              <w:rPr>
                <w:rFonts w:eastAsia="SimSun"/>
                <w:bCs/>
                <w:szCs w:val="28"/>
                <w:lang w:eastAsia="zh-CN"/>
              </w:rPr>
            </w:pPr>
            <w:r>
              <w:rPr>
                <w:rFonts w:eastAsia="SimSun"/>
                <w:bCs/>
                <w:szCs w:val="28"/>
                <w:lang w:eastAsia="zh-CN"/>
              </w:rPr>
              <w:t>FasterRCNN-X101-FPN for object detection and MaskRCNN-X101-FPN for instance segmentation (both from Detectron2 framework)</w:t>
            </w:r>
          </w:p>
        </w:tc>
      </w:tr>
      <w:tr w:rsidR="007F6620" w14:paraId="5C2E2E67" w14:textId="77777777" w:rsidTr="007305D9">
        <w:trPr>
          <w:jc w:val="center"/>
        </w:trPr>
        <w:tc>
          <w:tcPr>
            <w:tcW w:w="1888" w:type="dxa"/>
          </w:tcPr>
          <w:p w14:paraId="3B5DB1FD" w14:textId="77777777" w:rsidR="007F6620" w:rsidRPr="00DC453B" w:rsidRDefault="007F6620" w:rsidP="007305D9">
            <w:pPr>
              <w:jc w:val="center"/>
              <w:rPr>
                <w:rFonts w:eastAsia="SimSun"/>
                <w:bCs/>
                <w:szCs w:val="28"/>
                <w:lang w:eastAsia="zh-CN"/>
              </w:rPr>
            </w:pPr>
            <w:r>
              <w:rPr>
                <w:rFonts w:eastAsia="SimSun"/>
                <w:bCs/>
                <w:szCs w:val="28"/>
                <w:lang w:eastAsia="zh-CN"/>
              </w:rPr>
              <w:t>Network split point</w:t>
            </w:r>
          </w:p>
        </w:tc>
        <w:tc>
          <w:tcPr>
            <w:tcW w:w="3352" w:type="dxa"/>
          </w:tcPr>
          <w:p w14:paraId="14820CB5" w14:textId="6A99254A" w:rsidR="007F6620" w:rsidRDefault="007F6620" w:rsidP="007305D9">
            <w:pPr>
              <w:jc w:val="center"/>
              <w:rPr>
                <w:rFonts w:eastAsia="SimSun"/>
                <w:bCs/>
                <w:szCs w:val="28"/>
                <w:lang w:eastAsia="zh-CN"/>
              </w:rPr>
            </w:pPr>
            <w:r>
              <w:rPr>
                <w:rFonts w:eastAsia="SimSun"/>
                <w:bCs/>
                <w:szCs w:val="28"/>
                <w:lang w:eastAsia="zh-CN"/>
              </w:rPr>
              <w:t>P2-P5</w:t>
            </w:r>
          </w:p>
        </w:tc>
      </w:tr>
      <w:tr w:rsidR="007F6620" w14:paraId="4553CDAC" w14:textId="77777777" w:rsidTr="007305D9">
        <w:trPr>
          <w:jc w:val="center"/>
        </w:trPr>
        <w:tc>
          <w:tcPr>
            <w:tcW w:w="1888" w:type="dxa"/>
          </w:tcPr>
          <w:p w14:paraId="72B71D86" w14:textId="77777777" w:rsidR="007F6620" w:rsidRPr="00DC453B" w:rsidRDefault="007F6620" w:rsidP="007305D9">
            <w:pPr>
              <w:jc w:val="center"/>
              <w:rPr>
                <w:rFonts w:eastAsia="SimSun"/>
                <w:bCs/>
                <w:szCs w:val="28"/>
                <w:lang w:eastAsia="zh-CN"/>
              </w:rPr>
            </w:pPr>
            <w:r w:rsidRPr="00DC453B">
              <w:rPr>
                <w:rFonts w:eastAsia="SimSun"/>
                <w:bCs/>
                <w:szCs w:val="28"/>
                <w:lang w:eastAsia="zh-CN"/>
              </w:rPr>
              <w:lastRenderedPageBreak/>
              <w:t>Performance Metric</w:t>
            </w:r>
          </w:p>
        </w:tc>
        <w:tc>
          <w:tcPr>
            <w:tcW w:w="3352" w:type="dxa"/>
          </w:tcPr>
          <w:p w14:paraId="75F4A466" w14:textId="4489FBA5" w:rsidR="007F6620" w:rsidRPr="00DC453B" w:rsidRDefault="007F6620" w:rsidP="007305D9">
            <w:pPr>
              <w:jc w:val="center"/>
              <w:rPr>
                <w:rFonts w:eastAsia="SimSun"/>
                <w:bCs/>
                <w:szCs w:val="28"/>
                <w:lang w:eastAsia="zh-CN"/>
              </w:rPr>
            </w:pPr>
            <w:proofErr w:type="spellStart"/>
            <w:r>
              <w:rPr>
                <w:rFonts w:eastAsia="SimSun"/>
                <w:bCs/>
                <w:szCs w:val="28"/>
                <w:lang w:eastAsia="zh-CN"/>
              </w:rPr>
              <w:t>mAP</w:t>
            </w:r>
            <w:proofErr w:type="spellEnd"/>
          </w:p>
        </w:tc>
      </w:tr>
    </w:tbl>
    <w:p w14:paraId="32BB2BF6" w14:textId="77777777" w:rsidR="007F6620" w:rsidRDefault="007F6620" w:rsidP="000C6CB6">
      <w:pPr>
        <w:spacing w:before="0" w:after="0"/>
        <w:jc w:val="left"/>
        <w:rPr>
          <w:rFonts w:eastAsia="Malgun Gothic"/>
          <w:bCs/>
          <w:szCs w:val="28"/>
          <w:lang w:eastAsia="ko-KR"/>
        </w:rPr>
      </w:pPr>
    </w:p>
    <w:p w14:paraId="3E546220" w14:textId="2C348D1A" w:rsidR="000C6CB6" w:rsidRDefault="000C6CB6" w:rsidP="000C6CB6">
      <w:pPr>
        <w:spacing w:before="0" w:after="0"/>
        <w:jc w:val="left"/>
        <w:rPr>
          <w:rFonts w:eastAsia="Malgun Gothic"/>
          <w:bCs/>
          <w:szCs w:val="28"/>
          <w:lang w:eastAsia="zh-CN"/>
        </w:rPr>
      </w:pPr>
    </w:p>
    <w:p w14:paraId="20058427" w14:textId="3757D08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75" w:name="_Toc133523727"/>
      <w:r w:rsidRPr="00F537B6">
        <w:rPr>
          <w:rFonts w:eastAsia="SimSun"/>
          <w:b w:val="0"/>
          <w:sz w:val="26"/>
          <w:szCs w:val="26"/>
          <w:lang w:eastAsia="zh-CN"/>
        </w:rPr>
        <w:t>E.</w:t>
      </w:r>
      <w:r>
        <w:rPr>
          <w:rFonts w:eastAsia="SimSun"/>
          <w:b w:val="0"/>
          <w:sz w:val="26"/>
          <w:szCs w:val="26"/>
          <w:lang w:eastAsia="zh-CN"/>
        </w:rPr>
        <w:t>3</w:t>
      </w:r>
      <w:r w:rsidRPr="00F537B6">
        <w:rPr>
          <w:rFonts w:eastAsia="SimSun"/>
          <w:b w:val="0"/>
          <w:sz w:val="26"/>
          <w:szCs w:val="26"/>
          <w:lang w:eastAsia="zh-CN"/>
        </w:rPr>
        <w:t xml:space="preserve"> </w:t>
      </w:r>
      <w:r w:rsidRPr="00AF57DA">
        <w:rPr>
          <w:rFonts w:eastAsia="SimSun"/>
          <w:b w:val="0"/>
          <w:lang w:eastAsia="zh-CN"/>
        </w:rPr>
        <w:t xml:space="preserve">Anchor generation for object tracking task: TVD videos and </w:t>
      </w:r>
      <w:proofErr w:type="spellStart"/>
      <w:r w:rsidRPr="00AF57DA">
        <w:rPr>
          <w:rFonts w:eastAsia="SimSun"/>
          <w:b w:val="0"/>
          <w:lang w:eastAsia="zh-CN"/>
        </w:rPr>
        <w:t>HiEve</w:t>
      </w:r>
      <w:proofErr w:type="spellEnd"/>
      <w:r w:rsidRPr="00AF57DA">
        <w:rPr>
          <w:rFonts w:eastAsia="SimSun"/>
          <w:b w:val="0"/>
          <w:lang w:eastAsia="zh-CN"/>
        </w:rPr>
        <w:t xml:space="preserve"> videos (feature)</w:t>
      </w:r>
      <w:bookmarkEnd w:id="675"/>
    </w:p>
    <w:p w14:paraId="698F4AAD" w14:textId="777045F6" w:rsidR="000C6CB6" w:rsidRDefault="000C6CB6" w:rsidP="000C6CB6">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w:t>
      </w:r>
      <w:r w:rsidR="0087764C">
        <w:rPr>
          <w:rFonts w:eastAsia="SimSun"/>
          <w:bCs/>
          <w:lang w:eastAsia="zh-CN"/>
        </w:rPr>
        <w:t xml:space="preserve"> and </w:t>
      </w:r>
      <w:proofErr w:type="spellStart"/>
      <w:r w:rsidR="0087764C">
        <w:rPr>
          <w:rFonts w:eastAsia="SimSun"/>
          <w:bCs/>
          <w:lang w:eastAsia="zh-CN"/>
        </w:rPr>
        <w:t>HiEve</w:t>
      </w:r>
      <w:proofErr w:type="spellEnd"/>
      <w:r>
        <w:rPr>
          <w:rFonts w:eastAsia="SimSun"/>
          <w:bCs/>
          <w:lang w:eastAsia="zh-CN"/>
        </w:rPr>
        <w:t xml:space="preserve"> dataset. The original format of video is mp4.</w:t>
      </w:r>
    </w:p>
    <w:p w14:paraId="3930C0F7" w14:textId="77777777" w:rsidR="000C6CB6" w:rsidRDefault="000C6CB6" w:rsidP="000C6CB6">
      <w:pPr>
        <w:pStyle w:val="ListParagraph"/>
        <w:numPr>
          <w:ilvl w:val="255"/>
          <w:numId w:val="0"/>
        </w:numPr>
        <w:jc w:val="center"/>
        <w:rPr>
          <w:rFonts w:eastAsia="SimSun"/>
          <w:sz w:val="28"/>
          <w:lang w:eastAsia="zh-CN"/>
        </w:rPr>
      </w:pPr>
      <w:r>
        <w:rPr>
          <w:noProof/>
          <w:lang w:eastAsia="zh-CN"/>
        </w:rPr>
        <w:drawing>
          <wp:inline distT="0" distB="0" distL="0" distR="0" wp14:anchorId="0A787BEC" wp14:editId="09518474">
            <wp:extent cx="4166235" cy="1555115"/>
            <wp:effectExtent l="0" t="0" r="9525"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4166235" cy="1555115"/>
                    </a:xfrm>
                    <a:prstGeom prst="rect">
                      <a:avLst/>
                    </a:prstGeom>
                    <a:noFill/>
                  </pic:spPr>
                </pic:pic>
              </a:graphicData>
            </a:graphic>
          </wp:inline>
        </w:drawing>
      </w:r>
    </w:p>
    <w:p w14:paraId="1E678FB6" w14:textId="2243186C" w:rsidR="000C6CB6" w:rsidRDefault="0087764C" w:rsidP="000C6CB6">
      <w:pPr>
        <w:rPr>
          <w:rFonts w:eastAsia="SimSun"/>
          <w:bCs/>
          <w:lang w:eastAsia="zh-CN"/>
        </w:rPr>
      </w:pPr>
      <w:r>
        <w:rPr>
          <w:rFonts w:eastAsia="SimSun"/>
          <w:bCs/>
          <w:lang w:eastAsia="zh-CN"/>
        </w:rPr>
        <w:t>For the TVD feature anchor, t</w:t>
      </w:r>
      <w:r w:rsidR="000C6CB6">
        <w:rPr>
          <w:rFonts w:eastAsia="SimSun"/>
          <w:bCs/>
          <w:lang w:eastAsia="zh-CN"/>
        </w:rPr>
        <w:t>he split point was chosen as the boundary between ‘Darknet-53’ backbone and the remainder of the YOLOv3 network implemented within the JDE framework. This split point provides an arguably well-accepted definition for ‘backbone’ for this network. The tensor dimensionality and resulting frame area at this point is shown i</w:t>
      </w:r>
      <w:r w:rsidR="000C6CB6">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0C6CB6" w14:paraId="74589358" w14:textId="77777777" w:rsidTr="00B12A4E">
        <w:tc>
          <w:tcPr>
            <w:tcW w:w="1271" w:type="dxa"/>
          </w:tcPr>
          <w:p w14:paraId="0600F3A4" w14:textId="77777777" w:rsidR="000C6CB6" w:rsidRDefault="000C6CB6" w:rsidP="00B12A4E">
            <w:pPr>
              <w:jc w:val="center"/>
              <w:rPr>
                <w:rFonts w:eastAsia="SimSun"/>
                <w:b/>
                <w:szCs w:val="28"/>
                <w:lang w:eastAsia="zh-CN"/>
              </w:rPr>
            </w:pPr>
            <w:r>
              <w:rPr>
                <w:rFonts w:eastAsia="SimSun"/>
                <w:b/>
                <w:szCs w:val="28"/>
                <w:lang w:eastAsia="zh-CN"/>
              </w:rPr>
              <w:t>Layer</w:t>
            </w:r>
          </w:p>
        </w:tc>
        <w:tc>
          <w:tcPr>
            <w:tcW w:w="1985" w:type="dxa"/>
          </w:tcPr>
          <w:p w14:paraId="6D8F88BB" w14:textId="77777777" w:rsidR="000C6CB6" w:rsidRDefault="000C6CB6" w:rsidP="00B12A4E">
            <w:pPr>
              <w:jc w:val="center"/>
              <w:rPr>
                <w:rFonts w:eastAsia="SimSun"/>
                <w:b/>
                <w:szCs w:val="28"/>
                <w:lang w:eastAsia="zh-CN"/>
              </w:rPr>
            </w:pPr>
            <w:r>
              <w:rPr>
                <w:rFonts w:eastAsia="SimSun"/>
                <w:b/>
                <w:szCs w:val="28"/>
                <w:lang w:eastAsia="zh-CN"/>
              </w:rPr>
              <w:t>Width × height</w:t>
            </w:r>
          </w:p>
        </w:tc>
        <w:tc>
          <w:tcPr>
            <w:tcW w:w="1984" w:type="dxa"/>
          </w:tcPr>
          <w:p w14:paraId="367D69F1" w14:textId="77777777" w:rsidR="000C6CB6" w:rsidRDefault="000C6CB6" w:rsidP="00B12A4E">
            <w:pPr>
              <w:jc w:val="center"/>
              <w:rPr>
                <w:rFonts w:eastAsia="SimSun"/>
                <w:b/>
                <w:szCs w:val="28"/>
                <w:lang w:eastAsia="zh-CN"/>
              </w:rPr>
            </w:pPr>
            <w:r>
              <w:rPr>
                <w:rFonts w:eastAsia="SimSun"/>
                <w:b/>
                <w:szCs w:val="28"/>
                <w:lang w:eastAsia="zh-CN"/>
              </w:rPr>
              <w:t>Channel count</w:t>
            </w:r>
          </w:p>
        </w:tc>
        <w:tc>
          <w:tcPr>
            <w:tcW w:w="1843" w:type="dxa"/>
          </w:tcPr>
          <w:p w14:paraId="04560DB5" w14:textId="77777777" w:rsidR="000C6CB6" w:rsidRDefault="000C6CB6" w:rsidP="00B12A4E">
            <w:pPr>
              <w:jc w:val="center"/>
              <w:rPr>
                <w:rFonts w:eastAsia="SimSun"/>
                <w:b/>
                <w:szCs w:val="28"/>
                <w:lang w:eastAsia="zh-CN"/>
              </w:rPr>
            </w:pPr>
            <w:r>
              <w:rPr>
                <w:rFonts w:eastAsia="SimSun"/>
                <w:b/>
                <w:szCs w:val="28"/>
                <w:lang w:eastAsia="zh-CN"/>
              </w:rPr>
              <w:t>Luma samples</w:t>
            </w:r>
          </w:p>
        </w:tc>
      </w:tr>
      <w:tr w:rsidR="000C6CB6" w14:paraId="46AA3FF1" w14:textId="77777777" w:rsidTr="00B12A4E">
        <w:tc>
          <w:tcPr>
            <w:tcW w:w="1271" w:type="dxa"/>
          </w:tcPr>
          <w:p w14:paraId="051998D3" w14:textId="77777777" w:rsidR="000C6CB6" w:rsidRDefault="000C6CB6" w:rsidP="00B12A4E">
            <w:pPr>
              <w:jc w:val="center"/>
              <w:rPr>
                <w:rFonts w:eastAsia="SimSun"/>
                <w:bCs/>
                <w:szCs w:val="28"/>
                <w:lang w:eastAsia="zh-CN"/>
              </w:rPr>
            </w:pPr>
            <w:r>
              <w:rPr>
                <w:rFonts w:eastAsia="SimSun"/>
                <w:bCs/>
                <w:szCs w:val="28"/>
                <w:lang w:eastAsia="zh-CN"/>
              </w:rPr>
              <w:t>0</w:t>
            </w:r>
          </w:p>
        </w:tc>
        <w:tc>
          <w:tcPr>
            <w:tcW w:w="1985" w:type="dxa"/>
          </w:tcPr>
          <w:p w14:paraId="420881E3" w14:textId="77777777" w:rsidR="000C6CB6" w:rsidRDefault="000C6CB6" w:rsidP="00B12A4E">
            <w:pPr>
              <w:jc w:val="center"/>
              <w:rPr>
                <w:rFonts w:eastAsia="SimSun"/>
                <w:bCs/>
                <w:szCs w:val="28"/>
                <w:lang w:eastAsia="zh-CN"/>
              </w:rPr>
            </w:pPr>
            <w:r>
              <w:rPr>
                <w:rFonts w:eastAsia="SimSun"/>
                <w:bCs/>
                <w:szCs w:val="28"/>
                <w:lang w:eastAsia="zh-CN"/>
              </w:rPr>
              <w:t>136×76</w:t>
            </w:r>
          </w:p>
        </w:tc>
        <w:tc>
          <w:tcPr>
            <w:tcW w:w="1984" w:type="dxa"/>
          </w:tcPr>
          <w:p w14:paraId="5B6BB3E2" w14:textId="77777777" w:rsidR="000C6CB6" w:rsidRDefault="000C6CB6" w:rsidP="00B12A4E">
            <w:pPr>
              <w:jc w:val="center"/>
              <w:rPr>
                <w:rFonts w:eastAsia="SimSun"/>
                <w:bCs/>
                <w:szCs w:val="28"/>
                <w:lang w:eastAsia="zh-CN"/>
              </w:rPr>
            </w:pPr>
            <w:r>
              <w:rPr>
                <w:rFonts w:eastAsia="SimSun"/>
                <w:bCs/>
                <w:szCs w:val="28"/>
                <w:lang w:eastAsia="zh-CN"/>
              </w:rPr>
              <w:t>256</w:t>
            </w:r>
          </w:p>
        </w:tc>
        <w:tc>
          <w:tcPr>
            <w:tcW w:w="1843" w:type="dxa"/>
          </w:tcPr>
          <w:p w14:paraId="4DE0DDCF" w14:textId="77777777" w:rsidR="000C6CB6" w:rsidRDefault="000C6CB6" w:rsidP="00B12A4E">
            <w:pPr>
              <w:jc w:val="center"/>
              <w:rPr>
                <w:rFonts w:eastAsia="SimSun"/>
                <w:bCs/>
                <w:szCs w:val="28"/>
                <w:lang w:eastAsia="zh-CN"/>
              </w:rPr>
            </w:pPr>
            <w:r>
              <w:rPr>
                <w:rFonts w:eastAsia="SimSun"/>
                <w:bCs/>
                <w:szCs w:val="28"/>
                <w:lang w:eastAsia="zh-CN"/>
              </w:rPr>
              <w:t>2646016</w:t>
            </w:r>
          </w:p>
        </w:tc>
      </w:tr>
      <w:tr w:rsidR="000C6CB6" w14:paraId="36869D4A" w14:textId="77777777" w:rsidTr="00B12A4E">
        <w:tc>
          <w:tcPr>
            <w:tcW w:w="1271" w:type="dxa"/>
          </w:tcPr>
          <w:p w14:paraId="0C63D00E" w14:textId="77777777" w:rsidR="000C6CB6" w:rsidRDefault="000C6CB6" w:rsidP="00B12A4E">
            <w:pPr>
              <w:jc w:val="center"/>
              <w:rPr>
                <w:rFonts w:eastAsia="SimSun"/>
                <w:bCs/>
                <w:szCs w:val="28"/>
                <w:lang w:eastAsia="zh-CN"/>
              </w:rPr>
            </w:pPr>
            <w:r>
              <w:rPr>
                <w:rFonts w:eastAsia="SimSun"/>
                <w:bCs/>
                <w:szCs w:val="28"/>
                <w:lang w:eastAsia="zh-CN"/>
              </w:rPr>
              <w:t>1</w:t>
            </w:r>
          </w:p>
        </w:tc>
        <w:tc>
          <w:tcPr>
            <w:tcW w:w="1985" w:type="dxa"/>
          </w:tcPr>
          <w:p w14:paraId="6C3151D8" w14:textId="77777777" w:rsidR="000C6CB6" w:rsidRDefault="000C6CB6" w:rsidP="00B12A4E">
            <w:pPr>
              <w:jc w:val="center"/>
              <w:rPr>
                <w:rFonts w:eastAsia="SimSun"/>
                <w:bCs/>
                <w:szCs w:val="28"/>
                <w:lang w:eastAsia="zh-CN"/>
              </w:rPr>
            </w:pPr>
            <w:r>
              <w:rPr>
                <w:rFonts w:eastAsia="SimSun"/>
                <w:bCs/>
                <w:szCs w:val="28"/>
                <w:lang w:eastAsia="zh-CN"/>
              </w:rPr>
              <w:t>68×38</w:t>
            </w:r>
          </w:p>
        </w:tc>
        <w:tc>
          <w:tcPr>
            <w:tcW w:w="1984" w:type="dxa"/>
          </w:tcPr>
          <w:p w14:paraId="3B1DC47B" w14:textId="77777777" w:rsidR="000C6CB6" w:rsidRDefault="000C6CB6" w:rsidP="00B12A4E">
            <w:pPr>
              <w:jc w:val="center"/>
              <w:rPr>
                <w:rFonts w:eastAsia="SimSun"/>
                <w:bCs/>
                <w:szCs w:val="28"/>
                <w:lang w:eastAsia="zh-CN"/>
              </w:rPr>
            </w:pPr>
            <w:r>
              <w:rPr>
                <w:rFonts w:eastAsia="SimSun"/>
                <w:bCs/>
                <w:szCs w:val="28"/>
                <w:lang w:eastAsia="zh-CN"/>
              </w:rPr>
              <w:t>512</w:t>
            </w:r>
          </w:p>
        </w:tc>
        <w:tc>
          <w:tcPr>
            <w:tcW w:w="1843" w:type="dxa"/>
          </w:tcPr>
          <w:p w14:paraId="000763A7" w14:textId="77777777" w:rsidR="000C6CB6" w:rsidRDefault="000C6CB6" w:rsidP="00B12A4E">
            <w:pPr>
              <w:jc w:val="center"/>
              <w:rPr>
                <w:rFonts w:eastAsia="SimSun"/>
                <w:bCs/>
                <w:szCs w:val="28"/>
                <w:lang w:eastAsia="zh-CN"/>
              </w:rPr>
            </w:pPr>
            <w:r>
              <w:rPr>
                <w:rFonts w:eastAsia="SimSun"/>
                <w:bCs/>
                <w:szCs w:val="28"/>
                <w:lang w:eastAsia="zh-CN"/>
              </w:rPr>
              <w:t>1323008</w:t>
            </w:r>
          </w:p>
        </w:tc>
      </w:tr>
      <w:tr w:rsidR="000C6CB6" w14:paraId="74B0E2F4" w14:textId="77777777" w:rsidTr="00B12A4E">
        <w:tc>
          <w:tcPr>
            <w:tcW w:w="1271" w:type="dxa"/>
          </w:tcPr>
          <w:p w14:paraId="654CEC62" w14:textId="77777777" w:rsidR="000C6CB6" w:rsidRDefault="000C6CB6" w:rsidP="00B12A4E">
            <w:pPr>
              <w:jc w:val="center"/>
              <w:rPr>
                <w:rFonts w:eastAsia="SimSun"/>
                <w:bCs/>
                <w:szCs w:val="28"/>
                <w:lang w:eastAsia="zh-CN"/>
              </w:rPr>
            </w:pPr>
            <w:r>
              <w:rPr>
                <w:rFonts w:eastAsia="SimSun"/>
                <w:bCs/>
                <w:szCs w:val="28"/>
                <w:lang w:eastAsia="zh-CN"/>
              </w:rPr>
              <w:t>2</w:t>
            </w:r>
          </w:p>
        </w:tc>
        <w:tc>
          <w:tcPr>
            <w:tcW w:w="1985" w:type="dxa"/>
          </w:tcPr>
          <w:p w14:paraId="53156489" w14:textId="77777777" w:rsidR="000C6CB6" w:rsidRDefault="000C6CB6" w:rsidP="00B12A4E">
            <w:pPr>
              <w:jc w:val="center"/>
              <w:rPr>
                <w:rFonts w:eastAsia="SimSun"/>
                <w:bCs/>
                <w:szCs w:val="28"/>
                <w:lang w:eastAsia="zh-CN"/>
              </w:rPr>
            </w:pPr>
            <w:r>
              <w:rPr>
                <w:rFonts w:eastAsia="SimSun"/>
                <w:bCs/>
                <w:szCs w:val="28"/>
                <w:lang w:eastAsia="zh-CN"/>
              </w:rPr>
              <w:t>34×19</w:t>
            </w:r>
          </w:p>
        </w:tc>
        <w:tc>
          <w:tcPr>
            <w:tcW w:w="1984" w:type="dxa"/>
          </w:tcPr>
          <w:p w14:paraId="76BEBC0D" w14:textId="77777777" w:rsidR="000C6CB6" w:rsidRDefault="000C6CB6" w:rsidP="00B12A4E">
            <w:pPr>
              <w:jc w:val="center"/>
              <w:rPr>
                <w:rFonts w:eastAsia="SimSun"/>
                <w:bCs/>
                <w:szCs w:val="28"/>
                <w:lang w:eastAsia="zh-CN"/>
              </w:rPr>
            </w:pPr>
            <w:r>
              <w:rPr>
                <w:rFonts w:eastAsia="SimSun"/>
                <w:bCs/>
                <w:szCs w:val="28"/>
                <w:lang w:eastAsia="zh-CN"/>
              </w:rPr>
              <w:t>1024</w:t>
            </w:r>
          </w:p>
        </w:tc>
        <w:tc>
          <w:tcPr>
            <w:tcW w:w="1843" w:type="dxa"/>
          </w:tcPr>
          <w:p w14:paraId="0E41283A" w14:textId="77777777" w:rsidR="000C6CB6" w:rsidRDefault="000C6CB6" w:rsidP="00B12A4E">
            <w:pPr>
              <w:jc w:val="center"/>
              <w:rPr>
                <w:rFonts w:eastAsia="SimSun"/>
                <w:bCs/>
                <w:szCs w:val="28"/>
                <w:lang w:eastAsia="zh-CN"/>
              </w:rPr>
            </w:pPr>
            <w:r>
              <w:rPr>
                <w:rFonts w:eastAsia="SimSun"/>
                <w:bCs/>
                <w:szCs w:val="28"/>
                <w:lang w:eastAsia="zh-CN"/>
              </w:rPr>
              <w:t>661504</w:t>
            </w:r>
          </w:p>
        </w:tc>
      </w:tr>
      <w:tr w:rsidR="000C6CB6" w14:paraId="37B0E01F" w14:textId="77777777" w:rsidTr="00B12A4E">
        <w:tc>
          <w:tcPr>
            <w:tcW w:w="5240" w:type="dxa"/>
            <w:gridSpan w:val="3"/>
          </w:tcPr>
          <w:p w14:paraId="40FF9916" w14:textId="77777777" w:rsidR="000C6CB6" w:rsidRDefault="000C6CB6" w:rsidP="00B12A4E">
            <w:pPr>
              <w:jc w:val="center"/>
              <w:rPr>
                <w:rFonts w:eastAsia="SimSun"/>
                <w:bCs/>
                <w:szCs w:val="28"/>
                <w:lang w:eastAsia="zh-CN"/>
              </w:rPr>
            </w:pPr>
            <w:r>
              <w:rPr>
                <w:rFonts w:eastAsia="SimSun"/>
                <w:bCs/>
                <w:szCs w:val="28"/>
                <w:lang w:eastAsia="zh-CN"/>
              </w:rPr>
              <w:t>Total</w:t>
            </w:r>
          </w:p>
        </w:tc>
        <w:tc>
          <w:tcPr>
            <w:tcW w:w="1843" w:type="dxa"/>
          </w:tcPr>
          <w:p w14:paraId="28A0B0F1" w14:textId="77777777" w:rsidR="000C6CB6" w:rsidRDefault="000C6CB6" w:rsidP="00B12A4E">
            <w:pPr>
              <w:jc w:val="center"/>
              <w:rPr>
                <w:rFonts w:eastAsia="SimSun"/>
                <w:bCs/>
                <w:szCs w:val="28"/>
                <w:lang w:eastAsia="zh-CN"/>
              </w:rPr>
            </w:pPr>
            <w:r>
              <w:rPr>
                <w:rFonts w:eastAsia="SimSun"/>
                <w:bCs/>
                <w:szCs w:val="28"/>
                <w:lang w:eastAsia="zh-CN"/>
              </w:rPr>
              <w:t>4630528</w:t>
            </w:r>
          </w:p>
        </w:tc>
      </w:tr>
    </w:tbl>
    <w:p w14:paraId="7CEFC872" w14:textId="7D83795F" w:rsidR="0087764C" w:rsidRDefault="0087764C" w:rsidP="000C6CB6">
      <w:pPr>
        <w:spacing w:before="0" w:after="0"/>
        <w:rPr>
          <w:rFonts w:eastAsia="SimSun"/>
          <w:bCs/>
          <w:szCs w:val="28"/>
          <w:lang w:eastAsia="zh-CN"/>
        </w:rPr>
      </w:pPr>
    </w:p>
    <w:p w14:paraId="275FCC8F" w14:textId="480222D2" w:rsidR="0087764C" w:rsidRDefault="0087764C" w:rsidP="0087764C">
      <w:pPr>
        <w:rPr>
          <w:rFonts w:eastAsia="SimSun"/>
          <w:bCs/>
          <w:lang w:eastAsia="zh-CN"/>
        </w:rPr>
      </w:pPr>
      <w:r>
        <w:rPr>
          <w:rFonts w:eastAsia="SimSun"/>
          <w:bCs/>
          <w:szCs w:val="28"/>
          <w:lang w:eastAsia="zh-CN"/>
        </w:rPr>
        <w:t xml:space="preserve">For the </w:t>
      </w:r>
      <w:proofErr w:type="spellStart"/>
      <w:r>
        <w:rPr>
          <w:rFonts w:eastAsia="SimSun"/>
          <w:bCs/>
          <w:szCs w:val="28"/>
          <w:lang w:eastAsia="zh-CN"/>
        </w:rPr>
        <w:t>HiEve</w:t>
      </w:r>
      <w:proofErr w:type="spellEnd"/>
      <w:r>
        <w:rPr>
          <w:rFonts w:eastAsia="SimSun"/>
          <w:bCs/>
          <w:szCs w:val="28"/>
          <w:lang w:eastAsia="zh-CN"/>
        </w:rPr>
        <w:t xml:space="preserve"> feature anchor, the split point was selected as defined at layers 75, 90, and 105 in the Towards-Realtime-MOT (“JDE”) framework. </w:t>
      </w:r>
      <w:r>
        <w:rPr>
          <w:rFonts w:eastAsia="SimSun"/>
          <w:bCs/>
          <w:lang w:eastAsia="zh-CN"/>
        </w:rPr>
        <w:t>The tensor dimensionality and resulting frame area at this point is shown i</w:t>
      </w:r>
      <w:r>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87764C" w14:paraId="5A868F5F" w14:textId="77777777" w:rsidTr="00B12A4E">
        <w:tc>
          <w:tcPr>
            <w:tcW w:w="1271" w:type="dxa"/>
          </w:tcPr>
          <w:p w14:paraId="2137540F" w14:textId="77777777" w:rsidR="0087764C" w:rsidRDefault="0087764C" w:rsidP="00B12A4E">
            <w:pPr>
              <w:jc w:val="center"/>
              <w:rPr>
                <w:rFonts w:eastAsia="SimSun"/>
                <w:b/>
                <w:szCs w:val="28"/>
                <w:lang w:eastAsia="zh-CN"/>
              </w:rPr>
            </w:pPr>
            <w:r>
              <w:rPr>
                <w:rFonts w:eastAsia="SimSun"/>
                <w:b/>
                <w:szCs w:val="28"/>
                <w:lang w:eastAsia="zh-CN"/>
              </w:rPr>
              <w:t>Layer</w:t>
            </w:r>
          </w:p>
        </w:tc>
        <w:tc>
          <w:tcPr>
            <w:tcW w:w="1985" w:type="dxa"/>
          </w:tcPr>
          <w:p w14:paraId="62A08037" w14:textId="77777777" w:rsidR="0087764C" w:rsidRDefault="0087764C" w:rsidP="00B12A4E">
            <w:pPr>
              <w:jc w:val="center"/>
              <w:rPr>
                <w:rFonts w:eastAsia="SimSun"/>
                <w:b/>
                <w:szCs w:val="28"/>
                <w:lang w:eastAsia="zh-CN"/>
              </w:rPr>
            </w:pPr>
            <w:r>
              <w:rPr>
                <w:rFonts w:eastAsia="SimSun"/>
                <w:b/>
                <w:szCs w:val="28"/>
                <w:lang w:eastAsia="zh-CN"/>
              </w:rPr>
              <w:t>Width × height</w:t>
            </w:r>
          </w:p>
        </w:tc>
        <w:tc>
          <w:tcPr>
            <w:tcW w:w="1984" w:type="dxa"/>
          </w:tcPr>
          <w:p w14:paraId="4263A3BC" w14:textId="77777777" w:rsidR="0087764C" w:rsidRDefault="0087764C" w:rsidP="00B12A4E">
            <w:pPr>
              <w:jc w:val="center"/>
              <w:rPr>
                <w:rFonts w:eastAsia="SimSun"/>
                <w:b/>
                <w:szCs w:val="28"/>
                <w:lang w:eastAsia="zh-CN"/>
              </w:rPr>
            </w:pPr>
            <w:r>
              <w:rPr>
                <w:rFonts w:eastAsia="SimSun"/>
                <w:b/>
                <w:szCs w:val="28"/>
                <w:lang w:eastAsia="zh-CN"/>
              </w:rPr>
              <w:t>Channel count</w:t>
            </w:r>
          </w:p>
        </w:tc>
        <w:tc>
          <w:tcPr>
            <w:tcW w:w="1843" w:type="dxa"/>
          </w:tcPr>
          <w:p w14:paraId="038D3067" w14:textId="77777777" w:rsidR="0087764C" w:rsidRDefault="0087764C" w:rsidP="00B12A4E">
            <w:pPr>
              <w:jc w:val="center"/>
              <w:rPr>
                <w:rFonts w:eastAsia="SimSun"/>
                <w:b/>
                <w:szCs w:val="28"/>
                <w:lang w:eastAsia="zh-CN"/>
              </w:rPr>
            </w:pPr>
            <w:r>
              <w:rPr>
                <w:rFonts w:eastAsia="SimSun"/>
                <w:b/>
                <w:szCs w:val="28"/>
                <w:lang w:eastAsia="zh-CN"/>
              </w:rPr>
              <w:t>Luma samples</w:t>
            </w:r>
          </w:p>
        </w:tc>
      </w:tr>
      <w:tr w:rsidR="0087764C" w14:paraId="0E3EAA57" w14:textId="77777777" w:rsidTr="00B12A4E">
        <w:tc>
          <w:tcPr>
            <w:tcW w:w="1271" w:type="dxa"/>
          </w:tcPr>
          <w:p w14:paraId="773712F0" w14:textId="77777777" w:rsidR="0087764C" w:rsidRDefault="0087764C" w:rsidP="00B12A4E">
            <w:pPr>
              <w:jc w:val="center"/>
              <w:rPr>
                <w:rFonts w:eastAsia="SimSun"/>
                <w:bCs/>
                <w:szCs w:val="28"/>
                <w:lang w:eastAsia="zh-CN"/>
              </w:rPr>
            </w:pPr>
            <w:r>
              <w:rPr>
                <w:rFonts w:eastAsia="SimSun"/>
                <w:bCs/>
                <w:szCs w:val="28"/>
                <w:lang w:eastAsia="zh-CN"/>
              </w:rPr>
              <w:t>0</w:t>
            </w:r>
          </w:p>
        </w:tc>
        <w:tc>
          <w:tcPr>
            <w:tcW w:w="1985" w:type="dxa"/>
          </w:tcPr>
          <w:p w14:paraId="16DE82D1" w14:textId="77777777" w:rsidR="0087764C" w:rsidRDefault="0087764C" w:rsidP="00B12A4E">
            <w:pPr>
              <w:jc w:val="center"/>
              <w:rPr>
                <w:rFonts w:eastAsia="SimSun"/>
                <w:bCs/>
                <w:szCs w:val="28"/>
                <w:lang w:eastAsia="zh-CN"/>
              </w:rPr>
            </w:pPr>
            <w:r>
              <w:rPr>
                <w:rFonts w:eastAsia="SimSun"/>
                <w:bCs/>
                <w:szCs w:val="28"/>
                <w:lang w:eastAsia="zh-CN"/>
              </w:rPr>
              <w:t>136×76</w:t>
            </w:r>
          </w:p>
        </w:tc>
        <w:tc>
          <w:tcPr>
            <w:tcW w:w="1984" w:type="dxa"/>
          </w:tcPr>
          <w:p w14:paraId="714D48B1" w14:textId="19950BC9" w:rsidR="0087764C" w:rsidRDefault="00394520" w:rsidP="00B12A4E">
            <w:pPr>
              <w:jc w:val="center"/>
              <w:rPr>
                <w:rFonts w:eastAsia="SimSun"/>
                <w:bCs/>
                <w:szCs w:val="28"/>
                <w:lang w:eastAsia="zh-CN"/>
              </w:rPr>
            </w:pPr>
            <w:r>
              <w:rPr>
                <w:rFonts w:eastAsia="SimSun"/>
                <w:bCs/>
                <w:szCs w:val="28"/>
                <w:lang w:eastAsia="zh-CN"/>
              </w:rPr>
              <w:t>128</w:t>
            </w:r>
          </w:p>
        </w:tc>
        <w:tc>
          <w:tcPr>
            <w:tcW w:w="1843" w:type="dxa"/>
          </w:tcPr>
          <w:p w14:paraId="3CEA940E" w14:textId="6B86916B" w:rsidR="0087764C" w:rsidRDefault="00394520" w:rsidP="00B12A4E">
            <w:pPr>
              <w:jc w:val="center"/>
              <w:rPr>
                <w:rFonts w:eastAsia="SimSun"/>
                <w:bCs/>
                <w:szCs w:val="28"/>
                <w:lang w:eastAsia="zh-CN"/>
              </w:rPr>
            </w:pPr>
            <w:r w:rsidRPr="00394520">
              <w:rPr>
                <w:rFonts w:eastAsia="SimSun"/>
                <w:bCs/>
                <w:szCs w:val="28"/>
                <w:lang w:eastAsia="zh-CN"/>
              </w:rPr>
              <w:t>1323008</w:t>
            </w:r>
          </w:p>
        </w:tc>
      </w:tr>
      <w:tr w:rsidR="0087764C" w14:paraId="1ABB7223" w14:textId="77777777" w:rsidTr="00B12A4E">
        <w:tc>
          <w:tcPr>
            <w:tcW w:w="1271" w:type="dxa"/>
          </w:tcPr>
          <w:p w14:paraId="15198980" w14:textId="77777777" w:rsidR="0087764C" w:rsidRDefault="0087764C" w:rsidP="00B12A4E">
            <w:pPr>
              <w:jc w:val="center"/>
              <w:rPr>
                <w:rFonts w:eastAsia="SimSun"/>
                <w:bCs/>
                <w:szCs w:val="28"/>
                <w:lang w:eastAsia="zh-CN"/>
              </w:rPr>
            </w:pPr>
            <w:r>
              <w:rPr>
                <w:rFonts w:eastAsia="SimSun"/>
                <w:bCs/>
                <w:szCs w:val="28"/>
                <w:lang w:eastAsia="zh-CN"/>
              </w:rPr>
              <w:t>1</w:t>
            </w:r>
          </w:p>
        </w:tc>
        <w:tc>
          <w:tcPr>
            <w:tcW w:w="1985" w:type="dxa"/>
          </w:tcPr>
          <w:p w14:paraId="0FBCA854" w14:textId="77777777" w:rsidR="0087764C" w:rsidRDefault="0087764C" w:rsidP="00B12A4E">
            <w:pPr>
              <w:jc w:val="center"/>
              <w:rPr>
                <w:rFonts w:eastAsia="SimSun"/>
                <w:bCs/>
                <w:szCs w:val="28"/>
                <w:lang w:eastAsia="zh-CN"/>
              </w:rPr>
            </w:pPr>
            <w:r>
              <w:rPr>
                <w:rFonts w:eastAsia="SimSun"/>
                <w:bCs/>
                <w:szCs w:val="28"/>
                <w:lang w:eastAsia="zh-CN"/>
              </w:rPr>
              <w:t>68×38</w:t>
            </w:r>
          </w:p>
        </w:tc>
        <w:tc>
          <w:tcPr>
            <w:tcW w:w="1984" w:type="dxa"/>
          </w:tcPr>
          <w:p w14:paraId="5392542A" w14:textId="2EA81A6E" w:rsidR="0087764C" w:rsidRDefault="00394520" w:rsidP="00B12A4E">
            <w:pPr>
              <w:jc w:val="center"/>
              <w:rPr>
                <w:rFonts w:eastAsia="SimSun"/>
                <w:bCs/>
                <w:szCs w:val="28"/>
                <w:lang w:eastAsia="zh-CN"/>
              </w:rPr>
            </w:pPr>
            <w:r>
              <w:rPr>
                <w:rFonts w:eastAsia="SimSun"/>
                <w:bCs/>
                <w:szCs w:val="28"/>
                <w:lang w:eastAsia="zh-CN"/>
              </w:rPr>
              <w:t>256</w:t>
            </w:r>
          </w:p>
        </w:tc>
        <w:tc>
          <w:tcPr>
            <w:tcW w:w="1843" w:type="dxa"/>
          </w:tcPr>
          <w:p w14:paraId="2FB3AB32" w14:textId="42B04843" w:rsidR="0087764C" w:rsidRDefault="00394520" w:rsidP="00B12A4E">
            <w:pPr>
              <w:jc w:val="center"/>
              <w:rPr>
                <w:rFonts w:eastAsia="SimSun"/>
                <w:bCs/>
                <w:szCs w:val="28"/>
                <w:lang w:eastAsia="zh-CN"/>
              </w:rPr>
            </w:pPr>
            <w:r w:rsidRPr="00394520">
              <w:rPr>
                <w:rFonts w:eastAsia="SimSun"/>
                <w:bCs/>
                <w:szCs w:val="28"/>
                <w:lang w:eastAsia="zh-CN"/>
              </w:rPr>
              <w:t>661504</w:t>
            </w:r>
          </w:p>
        </w:tc>
      </w:tr>
      <w:tr w:rsidR="0087764C" w14:paraId="0A04E004" w14:textId="77777777" w:rsidTr="00B12A4E">
        <w:tc>
          <w:tcPr>
            <w:tcW w:w="1271" w:type="dxa"/>
          </w:tcPr>
          <w:p w14:paraId="24165B71" w14:textId="77777777" w:rsidR="0087764C" w:rsidRDefault="0087764C" w:rsidP="00B12A4E">
            <w:pPr>
              <w:jc w:val="center"/>
              <w:rPr>
                <w:rFonts w:eastAsia="SimSun"/>
                <w:bCs/>
                <w:szCs w:val="28"/>
                <w:lang w:eastAsia="zh-CN"/>
              </w:rPr>
            </w:pPr>
            <w:r>
              <w:rPr>
                <w:rFonts w:eastAsia="SimSun"/>
                <w:bCs/>
                <w:szCs w:val="28"/>
                <w:lang w:eastAsia="zh-CN"/>
              </w:rPr>
              <w:t>2</w:t>
            </w:r>
          </w:p>
        </w:tc>
        <w:tc>
          <w:tcPr>
            <w:tcW w:w="1985" w:type="dxa"/>
          </w:tcPr>
          <w:p w14:paraId="08BED6C5" w14:textId="77777777" w:rsidR="0087764C" w:rsidRDefault="0087764C" w:rsidP="00B12A4E">
            <w:pPr>
              <w:jc w:val="center"/>
              <w:rPr>
                <w:rFonts w:eastAsia="SimSun"/>
                <w:bCs/>
                <w:szCs w:val="28"/>
                <w:lang w:eastAsia="zh-CN"/>
              </w:rPr>
            </w:pPr>
            <w:r>
              <w:rPr>
                <w:rFonts w:eastAsia="SimSun"/>
                <w:bCs/>
                <w:szCs w:val="28"/>
                <w:lang w:eastAsia="zh-CN"/>
              </w:rPr>
              <w:t>34×19</w:t>
            </w:r>
          </w:p>
        </w:tc>
        <w:tc>
          <w:tcPr>
            <w:tcW w:w="1984" w:type="dxa"/>
          </w:tcPr>
          <w:p w14:paraId="1C41F971" w14:textId="0913F1A9" w:rsidR="0087764C" w:rsidRDefault="00394520" w:rsidP="00B12A4E">
            <w:pPr>
              <w:jc w:val="center"/>
              <w:rPr>
                <w:rFonts w:eastAsia="SimSun"/>
                <w:bCs/>
                <w:szCs w:val="28"/>
                <w:lang w:eastAsia="zh-CN"/>
              </w:rPr>
            </w:pPr>
            <w:r>
              <w:rPr>
                <w:rFonts w:eastAsia="SimSun"/>
                <w:bCs/>
                <w:szCs w:val="28"/>
                <w:lang w:eastAsia="zh-CN"/>
              </w:rPr>
              <w:t>512</w:t>
            </w:r>
          </w:p>
        </w:tc>
        <w:tc>
          <w:tcPr>
            <w:tcW w:w="1843" w:type="dxa"/>
          </w:tcPr>
          <w:p w14:paraId="2A0B2E88" w14:textId="7E5CDD76" w:rsidR="0087764C" w:rsidRDefault="00394520" w:rsidP="00B12A4E">
            <w:pPr>
              <w:jc w:val="center"/>
              <w:rPr>
                <w:rFonts w:eastAsia="SimSun"/>
                <w:bCs/>
                <w:szCs w:val="28"/>
                <w:lang w:eastAsia="zh-CN"/>
              </w:rPr>
            </w:pPr>
            <w:r w:rsidRPr="00394520">
              <w:rPr>
                <w:rFonts w:eastAsia="SimSun"/>
                <w:bCs/>
                <w:szCs w:val="28"/>
                <w:lang w:eastAsia="zh-CN"/>
              </w:rPr>
              <w:t>330752</w:t>
            </w:r>
          </w:p>
        </w:tc>
      </w:tr>
      <w:tr w:rsidR="0087764C" w14:paraId="391C1B45" w14:textId="77777777" w:rsidTr="00B12A4E">
        <w:tc>
          <w:tcPr>
            <w:tcW w:w="5240" w:type="dxa"/>
            <w:gridSpan w:val="3"/>
          </w:tcPr>
          <w:p w14:paraId="7812AD4D" w14:textId="77777777" w:rsidR="0087764C" w:rsidRDefault="0087764C" w:rsidP="00B12A4E">
            <w:pPr>
              <w:jc w:val="center"/>
              <w:rPr>
                <w:rFonts w:eastAsia="SimSun"/>
                <w:bCs/>
                <w:szCs w:val="28"/>
                <w:lang w:eastAsia="zh-CN"/>
              </w:rPr>
            </w:pPr>
            <w:r>
              <w:rPr>
                <w:rFonts w:eastAsia="SimSun"/>
                <w:bCs/>
                <w:szCs w:val="28"/>
                <w:lang w:eastAsia="zh-CN"/>
              </w:rPr>
              <w:t>Total</w:t>
            </w:r>
          </w:p>
        </w:tc>
        <w:tc>
          <w:tcPr>
            <w:tcW w:w="1843" w:type="dxa"/>
          </w:tcPr>
          <w:p w14:paraId="7F8F577C" w14:textId="5338CF8B" w:rsidR="0087764C" w:rsidRDefault="00394520" w:rsidP="00B12A4E">
            <w:pPr>
              <w:jc w:val="center"/>
              <w:rPr>
                <w:rFonts w:eastAsia="SimSun"/>
                <w:bCs/>
                <w:szCs w:val="28"/>
                <w:lang w:eastAsia="zh-CN"/>
              </w:rPr>
            </w:pPr>
            <w:r w:rsidRPr="00394520">
              <w:rPr>
                <w:rFonts w:eastAsia="SimSun"/>
                <w:bCs/>
                <w:szCs w:val="28"/>
                <w:lang w:eastAsia="zh-CN"/>
              </w:rPr>
              <w:t>2315264</w:t>
            </w:r>
          </w:p>
        </w:tc>
      </w:tr>
    </w:tbl>
    <w:p w14:paraId="38AB241F" w14:textId="77777777" w:rsidR="0087764C" w:rsidRDefault="0087764C" w:rsidP="000C6CB6">
      <w:pPr>
        <w:spacing w:before="0" w:after="0"/>
        <w:rPr>
          <w:rFonts w:eastAsia="SimSun"/>
          <w:bCs/>
          <w:szCs w:val="28"/>
          <w:lang w:eastAsia="zh-CN"/>
        </w:rPr>
      </w:pPr>
    </w:p>
    <w:p w14:paraId="1792E58C" w14:textId="030CA3C8" w:rsidR="000C6CB6" w:rsidRDefault="0087764C" w:rsidP="000C6CB6">
      <w:pPr>
        <w:spacing w:before="0" w:after="0"/>
        <w:rPr>
          <w:rFonts w:eastAsia="SimSun"/>
          <w:bCs/>
          <w:szCs w:val="28"/>
          <w:lang w:eastAsia="zh-CN"/>
        </w:rPr>
      </w:pPr>
      <w:r>
        <w:rPr>
          <w:rFonts w:eastAsia="SimSun"/>
          <w:bCs/>
          <w:szCs w:val="28"/>
          <w:lang w:eastAsia="zh-CN"/>
        </w:rPr>
        <w:lastRenderedPageBreak/>
        <w:t>For both anchors using JDE, f</w:t>
      </w:r>
      <w:r w:rsidR="000C6CB6">
        <w:rPr>
          <w:rFonts w:eastAsia="SimSun"/>
          <w:bCs/>
          <w:szCs w:val="28"/>
          <w:lang w:eastAsia="zh-CN"/>
        </w:rPr>
        <w:t>eature maps were packed in a raster-scan arrangement into YUV400 videos with a bit-depth of 10 bits, with increasing channel order.</w:t>
      </w:r>
    </w:p>
    <w:p w14:paraId="7B046C58" w14:textId="73BD67AC" w:rsidR="00565317" w:rsidRDefault="00565317" w:rsidP="000C6CB6">
      <w:pPr>
        <w:spacing w:before="0" w:after="0"/>
        <w:rPr>
          <w:rFonts w:eastAsia="SimSun"/>
          <w:bCs/>
          <w:szCs w:val="28"/>
          <w:lang w:eastAsia="zh-CN"/>
        </w:rPr>
      </w:pPr>
    </w:p>
    <w:p w14:paraId="4121D1BD" w14:textId="77777777"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TVD videos (Darknet-53 split point) is: </w:t>
      </w:r>
      <w:r w:rsidRPr="00C651B2">
        <w:rPr>
          <w:rFonts w:eastAsia="SimSun"/>
          <w:bCs/>
          <w:szCs w:val="28"/>
          <w:lang w:eastAsia="zh-CN"/>
        </w:rPr>
        <w:t>[-4.722218990325928, 48.58344268798828]</w:t>
      </w:r>
      <w:r>
        <w:rPr>
          <w:rFonts w:eastAsia="SimSun"/>
          <w:bCs/>
          <w:szCs w:val="28"/>
          <w:lang w:eastAsia="zh-CN"/>
        </w:rPr>
        <w:t>.</w:t>
      </w:r>
    </w:p>
    <w:p w14:paraId="443F2D7E" w14:textId="12E6EDBF" w:rsidR="00565317" w:rsidRDefault="00565317" w:rsidP="000C6CB6">
      <w:pPr>
        <w:spacing w:before="0" w:after="0"/>
        <w:rPr>
          <w:rFonts w:eastAsia="SimSun"/>
          <w:bCs/>
          <w:szCs w:val="28"/>
          <w:lang w:eastAsia="zh-CN"/>
        </w:rPr>
      </w:pPr>
      <w:r>
        <w:rPr>
          <w:rFonts w:eastAsia="SimSun"/>
          <w:bCs/>
          <w:szCs w:val="28"/>
          <w:lang w:eastAsia="zh-CN"/>
        </w:rPr>
        <w:t>TVD feature anchor setup is as follows:</w:t>
      </w:r>
    </w:p>
    <w:p w14:paraId="6007BC4B" w14:textId="23CF737F" w:rsidR="00565317" w:rsidRDefault="00565317" w:rsidP="000C6CB6">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565317" w:rsidRPr="00D015C0" w14:paraId="421B09B3" w14:textId="77777777" w:rsidTr="007305D9">
        <w:trPr>
          <w:jc w:val="center"/>
        </w:trPr>
        <w:tc>
          <w:tcPr>
            <w:tcW w:w="1888" w:type="dxa"/>
          </w:tcPr>
          <w:p w14:paraId="5DA5C99D" w14:textId="77777777" w:rsidR="00565317" w:rsidRPr="00D015C0" w:rsidRDefault="00565317" w:rsidP="007305D9">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w:t>
            </w:r>
          </w:p>
        </w:tc>
        <w:tc>
          <w:tcPr>
            <w:tcW w:w="3352" w:type="dxa"/>
          </w:tcPr>
          <w:p w14:paraId="3C346BDE" w14:textId="77777777" w:rsidR="00565317" w:rsidRPr="00D015C0" w:rsidRDefault="00565317" w:rsidP="007305D9">
            <w:pPr>
              <w:jc w:val="center"/>
              <w:rPr>
                <w:rFonts w:eastAsia="SimSun"/>
                <w:bCs/>
                <w:szCs w:val="28"/>
                <w:lang w:eastAsia="zh-CN"/>
              </w:rPr>
            </w:pPr>
            <w:r w:rsidRPr="00D015C0">
              <w:rPr>
                <w:rFonts w:eastAsia="SimSun" w:hint="eastAsia"/>
                <w:bCs/>
                <w:szCs w:val="28"/>
                <w:lang w:eastAsia="zh-CN"/>
              </w:rPr>
              <w:t>O</w:t>
            </w:r>
            <w:r w:rsidRPr="00D015C0">
              <w:rPr>
                <w:rFonts w:eastAsia="SimSun"/>
                <w:bCs/>
                <w:szCs w:val="28"/>
                <w:lang w:eastAsia="zh-CN"/>
              </w:rPr>
              <w:t>bject Tracking</w:t>
            </w:r>
          </w:p>
        </w:tc>
      </w:tr>
      <w:tr w:rsidR="00565317" w14:paraId="1A5BE818" w14:textId="77777777" w:rsidTr="007305D9">
        <w:trPr>
          <w:jc w:val="center"/>
        </w:trPr>
        <w:tc>
          <w:tcPr>
            <w:tcW w:w="1888" w:type="dxa"/>
          </w:tcPr>
          <w:p w14:paraId="22500101"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7243493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28D91C86" w14:textId="77777777" w:rsidTr="007305D9">
        <w:trPr>
          <w:jc w:val="center"/>
        </w:trPr>
        <w:tc>
          <w:tcPr>
            <w:tcW w:w="1888" w:type="dxa"/>
          </w:tcPr>
          <w:p w14:paraId="52E3ADF8"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0395E75A" w14:textId="77777777" w:rsidR="00565317" w:rsidRPr="00DC453B" w:rsidRDefault="00565317"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 GOP32 </w:t>
            </w:r>
            <w:r w:rsidRPr="00CD4618">
              <w:rPr>
                <w:rFonts w:eastAsia="SimSun"/>
                <w:bCs/>
                <w:szCs w:val="28"/>
                <w:u w:val="single"/>
                <w:lang w:eastAsia="zh-CN"/>
              </w:rPr>
              <w:t xml:space="preserve">with </w:t>
            </w:r>
            <w:proofErr w:type="spellStart"/>
            <w:r w:rsidRPr="00CD4618">
              <w:rPr>
                <w:rFonts w:eastAsia="SimSun"/>
                <w:bCs/>
                <w:szCs w:val="28"/>
                <w:u w:val="single"/>
                <w:lang w:eastAsia="zh-CN"/>
              </w:rPr>
              <w:t>IntraPeriod</w:t>
            </w:r>
            <w:proofErr w:type="spellEnd"/>
            <w:r w:rsidRPr="00CD4618">
              <w:rPr>
                <w:rFonts w:eastAsia="SimSun"/>
                <w:bCs/>
                <w:szCs w:val="28"/>
                <w:u w:val="single"/>
                <w:lang w:eastAsia="zh-CN"/>
              </w:rPr>
              <w:t xml:space="preserve"> = 64</w:t>
            </w:r>
          </w:p>
        </w:tc>
      </w:tr>
      <w:tr w:rsidR="00565317" w14:paraId="7046C71B" w14:textId="77777777" w:rsidTr="007305D9">
        <w:trPr>
          <w:jc w:val="center"/>
        </w:trPr>
        <w:tc>
          <w:tcPr>
            <w:tcW w:w="1888" w:type="dxa"/>
          </w:tcPr>
          <w:p w14:paraId="2C27F654" w14:textId="77777777" w:rsidR="00565317" w:rsidRPr="00DC453B" w:rsidRDefault="00565317" w:rsidP="007305D9">
            <w:pPr>
              <w:jc w:val="center"/>
              <w:rPr>
                <w:rFonts w:eastAsia="SimSun"/>
                <w:bCs/>
                <w:szCs w:val="28"/>
                <w:lang w:eastAsia="zh-CN"/>
              </w:rPr>
            </w:pPr>
            <w:r w:rsidRPr="00DC453B">
              <w:rPr>
                <w:rFonts w:eastAsia="SimSun"/>
                <w:bCs/>
                <w:szCs w:val="28"/>
                <w:lang w:eastAsia="zh-CN"/>
              </w:rPr>
              <w:t>Dataset</w:t>
            </w:r>
          </w:p>
        </w:tc>
        <w:tc>
          <w:tcPr>
            <w:tcW w:w="3352" w:type="dxa"/>
          </w:tcPr>
          <w:p w14:paraId="1421D075" w14:textId="77777777" w:rsidR="00565317" w:rsidRPr="00DC453B" w:rsidRDefault="00565317" w:rsidP="007305D9">
            <w:pPr>
              <w:jc w:val="center"/>
              <w:rPr>
                <w:rFonts w:eastAsia="SimSun"/>
                <w:bCs/>
                <w:szCs w:val="28"/>
                <w:lang w:eastAsia="zh-CN"/>
              </w:rPr>
            </w:pPr>
            <w:r w:rsidRPr="00DC453B">
              <w:rPr>
                <w:rFonts w:eastAsia="SimSun"/>
                <w:bCs/>
                <w:szCs w:val="28"/>
                <w:lang w:eastAsia="zh-CN"/>
              </w:rPr>
              <w:t>TVD dataset</w:t>
            </w:r>
          </w:p>
        </w:tc>
      </w:tr>
      <w:tr w:rsidR="00565317" w14:paraId="646ED231" w14:textId="77777777" w:rsidTr="007305D9">
        <w:trPr>
          <w:jc w:val="center"/>
        </w:trPr>
        <w:tc>
          <w:tcPr>
            <w:tcW w:w="1888" w:type="dxa"/>
          </w:tcPr>
          <w:p w14:paraId="6651564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59672121" w14:textId="77777777" w:rsidR="00565317" w:rsidRPr="00DC453B" w:rsidRDefault="00565317"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6C3BF116" w14:textId="77777777" w:rsidTr="007305D9">
        <w:trPr>
          <w:jc w:val="center"/>
        </w:trPr>
        <w:tc>
          <w:tcPr>
            <w:tcW w:w="1888" w:type="dxa"/>
          </w:tcPr>
          <w:p w14:paraId="0A828E86"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DA273A9" w14:textId="77777777" w:rsidR="00565317" w:rsidRPr="00DC453B" w:rsidRDefault="00565317" w:rsidP="007305D9">
            <w:pPr>
              <w:jc w:val="center"/>
              <w:rPr>
                <w:rFonts w:eastAsia="SimSun"/>
                <w:bCs/>
                <w:szCs w:val="28"/>
                <w:lang w:eastAsia="zh-CN"/>
              </w:rPr>
            </w:pPr>
            <w:r>
              <w:rPr>
                <w:rFonts w:eastAsia="SimSun"/>
                <w:bCs/>
                <w:szCs w:val="28"/>
                <w:lang w:eastAsia="zh-CN"/>
              </w:rPr>
              <w:t>JDE-1088x608</w:t>
            </w:r>
            <w:r w:rsidRPr="00DC453B">
              <w:rPr>
                <w:rFonts w:eastAsia="SimSun"/>
                <w:bCs/>
                <w:szCs w:val="28"/>
                <w:lang w:eastAsia="zh-CN"/>
              </w:rPr>
              <w:t xml:space="preserve"> [</w:t>
            </w:r>
            <w:r>
              <w:rPr>
                <w:rFonts w:eastAsia="SimSun"/>
                <w:bCs/>
                <w:szCs w:val="28"/>
                <w:lang w:eastAsia="zh-CN"/>
              </w:rPr>
              <w:t>3</w:t>
            </w:r>
            <w:r w:rsidRPr="00DC453B">
              <w:rPr>
                <w:rFonts w:eastAsia="SimSun"/>
                <w:bCs/>
                <w:szCs w:val="28"/>
                <w:lang w:eastAsia="zh-CN"/>
              </w:rPr>
              <w:t>]</w:t>
            </w:r>
          </w:p>
        </w:tc>
      </w:tr>
      <w:tr w:rsidR="00565317" w14:paraId="5D16B841" w14:textId="77777777" w:rsidTr="007305D9">
        <w:trPr>
          <w:jc w:val="center"/>
        </w:trPr>
        <w:tc>
          <w:tcPr>
            <w:tcW w:w="1888" w:type="dxa"/>
          </w:tcPr>
          <w:p w14:paraId="529CB8E6" w14:textId="77777777" w:rsidR="00565317" w:rsidRPr="00DC453B" w:rsidRDefault="00565317" w:rsidP="007305D9">
            <w:pPr>
              <w:jc w:val="center"/>
              <w:rPr>
                <w:rFonts w:eastAsia="SimSun"/>
                <w:bCs/>
                <w:szCs w:val="28"/>
                <w:lang w:eastAsia="zh-CN"/>
              </w:rPr>
            </w:pPr>
            <w:r>
              <w:rPr>
                <w:rFonts w:eastAsia="SimSun"/>
                <w:bCs/>
                <w:szCs w:val="28"/>
                <w:lang w:eastAsia="zh-CN"/>
              </w:rPr>
              <w:t>Network split point</w:t>
            </w:r>
          </w:p>
        </w:tc>
        <w:tc>
          <w:tcPr>
            <w:tcW w:w="3352" w:type="dxa"/>
          </w:tcPr>
          <w:p w14:paraId="616E3C93" w14:textId="77777777" w:rsidR="00565317" w:rsidRDefault="00565317" w:rsidP="007305D9">
            <w:pPr>
              <w:jc w:val="center"/>
              <w:rPr>
                <w:rFonts w:eastAsia="SimSun"/>
                <w:bCs/>
                <w:szCs w:val="28"/>
                <w:lang w:eastAsia="zh-CN"/>
              </w:rPr>
            </w:pPr>
            <w:r>
              <w:rPr>
                <w:rFonts w:eastAsia="SimSun"/>
                <w:bCs/>
                <w:szCs w:val="28"/>
                <w:lang w:eastAsia="zh-CN"/>
              </w:rPr>
              <w:t>Darknet-53</w:t>
            </w:r>
          </w:p>
        </w:tc>
      </w:tr>
      <w:tr w:rsidR="00565317" w14:paraId="75E31B9D" w14:textId="77777777" w:rsidTr="007305D9">
        <w:trPr>
          <w:jc w:val="center"/>
        </w:trPr>
        <w:tc>
          <w:tcPr>
            <w:tcW w:w="1888" w:type="dxa"/>
          </w:tcPr>
          <w:p w14:paraId="4BA7822F" w14:textId="77777777" w:rsidR="00565317" w:rsidRPr="00DC453B" w:rsidRDefault="00565317"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743A267A" w14:textId="77777777" w:rsidR="00565317" w:rsidRPr="00DC453B" w:rsidRDefault="00565317" w:rsidP="007305D9">
            <w:pPr>
              <w:jc w:val="center"/>
              <w:rPr>
                <w:rFonts w:eastAsia="SimSun"/>
                <w:bCs/>
                <w:szCs w:val="28"/>
                <w:lang w:eastAsia="zh-CN"/>
              </w:rPr>
            </w:pPr>
            <w:r>
              <w:rPr>
                <w:rFonts w:eastAsia="SimSun"/>
                <w:bCs/>
                <w:szCs w:val="28"/>
                <w:lang w:eastAsia="zh-CN"/>
              </w:rPr>
              <w:t>MOTA</w:t>
            </w:r>
          </w:p>
        </w:tc>
      </w:tr>
    </w:tbl>
    <w:p w14:paraId="688E9857" w14:textId="77777777" w:rsidR="00565317" w:rsidRDefault="00565317" w:rsidP="000C6CB6">
      <w:pPr>
        <w:spacing w:before="0" w:after="0"/>
        <w:rPr>
          <w:rFonts w:eastAsia="SimSun"/>
          <w:bCs/>
          <w:szCs w:val="28"/>
          <w:lang w:eastAsia="zh-CN"/>
        </w:rPr>
      </w:pPr>
    </w:p>
    <w:p w14:paraId="7A159DAA" w14:textId="2A4E6B36" w:rsidR="00565317" w:rsidRDefault="00565317" w:rsidP="000C6CB6">
      <w:pPr>
        <w:spacing w:before="0" w:after="0"/>
        <w:rPr>
          <w:rFonts w:eastAsia="SimSun"/>
          <w:bCs/>
          <w:szCs w:val="28"/>
          <w:lang w:eastAsia="zh-CN"/>
        </w:rPr>
      </w:pPr>
    </w:p>
    <w:p w14:paraId="1D73B230" w14:textId="43EAD572"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w:t>
      </w:r>
      <w:proofErr w:type="spellStart"/>
      <w:r>
        <w:rPr>
          <w:rFonts w:eastAsia="SimSun"/>
          <w:bCs/>
          <w:szCs w:val="28"/>
          <w:lang w:eastAsia="zh-CN"/>
        </w:rPr>
        <w:t>HiEve</w:t>
      </w:r>
      <w:proofErr w:type="spellEnd"/>
      <w:r>
        <w:rPr>
          <w:rFonts w:eastAsia="SimSun"/>
          <w:bCs/>
          <w:szCs w:val="28"/>
          <w:lang w:eastAsia="zh-CN"/>
        </w:rPr>
        <w:t xml:space="preserve"> videos (alternative split point) is: [</w:t>
      </w:r>
      <w:r w:rsidRPr="00565317">
        <w:rPr>
          <w:rFonts w:eastAsia="SimSun"/>
          <w:bCs/>
          <w:szCs w:val="28"/>
          <w:lang w:eastAsia="zh-CN"/>
        </w:rPr>
        <w:t>-1.0795</w:t>
      </w:r>
      <w:r>
        <w:rPr>
          <w:rFonts w:eastAsia="SimSun"/>
          <w:bCs/>
          <w:szCs w:val="28"/>
          <w:lang w:eastAsia="zh-CN"/>
        </w:rPr>
        <w:t xml:space="preserve">, </w:t>
      </w:r>
      <w:r w:rsidRPr="00565317">
        <w:rPr>
          <w:rFonts w:eastAsia="SimSun"/>
          <w:bCs/>
          <w:szCs w:val="28"/>
          <w:lang w:eastAsia="zh-CN"/>
        </w:rPr>
        <w:t>11.8232</w:t>
      </w:r>
      <w:r>
        <w:rPr>
          <w:rFonts w:eastAsia="SimSun"/>
          <w:bCs/>
          <w:szCs w:val="28"/>
          <w:lang w:eastAsia="zh-CN"/>
        </w:rPr>
        <w:t>].</w:t>
      </w:r>
    </w:p>
    <w:p w14:paraId="230B5041" w14:textId="04129F4A" w:rsidR="00565317" w:rsidRDefault="00565317" w:rsidP="000C6CB6">
      <w:pPr>
        <w:spacing w:before="0" w:after="0"/>
        <w:rPr>
          <w:rFonts w:eastAsia="SimSun"/>
          <w:bCs/>
          <w:szCs w:val="28"/>
          <w:lang w:eastAsia="zh-CN"/>
        </w:rPr>
      </w:pPr>
    </w:p>
    <w:p w14:paraId="59758CE8" w14:textId="0DDB7500" w:rsidR="00565317" w:rsidRDefault="00565317" w:rsidP="000C6CB6">
      <w:pPr>
        <w:spacing w:before="0" w:after="0"/>
        <w:rPr>
          <w:rFonts w:eastAsia="SimSun"/>
          <w:bCs/>
          <w:lang w:eastAsia="zh-CN"/>
        </w:rPr>
      </w:pPr>
      <w:proofErr w:type="spellStart"/>
      <w:r>
        <w:rPr>
          <w:rFonts w:eastAsia="SimSun"/>
          <w:bCs/>
          <w:lang w:eastAsia="zh-CN"/>
        </w:rPr>
        <w:t>HiEve</w:t>
      </w:r>
      <w:proofErr w:type="spellEnd"/>
      <w:r>
        <w:rPr>
          <w:rFonts w:eastAsia="SimSun"/>
          <w:bCs/>
          <w:lang w:eastAsia="zh-CN"/>
        </w:rPr>
        <w:t xml:space="preserve"> feature anchor setup is as follows:</w:t>
      </w:r>
    </w:p>
    <w:p w14:paraId="372428A3" w14:textId="0137D26E" w:rsidR="00565317" w:rsidRDefault="00565317" w:rsidP="000C6CB6">
      <w:pPr>
        <w:spacing w:before="0" w:after="0"/>
        <w:rPr>
          <w:rFonts w:eastAsia="SimSun"/>
          <w:bCs/>
          <w:lang w:eastAsia="zh-CN"/>
        </w:rPr>
      </w:pPr>
    </w:p>
    <w:tbl>
      <w:tblPr>
        <w:tblStyle w:val="TableGrid"/>
        <w:tblW w:w="0" w:type="auto"/>
        <w:jc w:val="center"/>
        <w:tblLook w:val="04A0" w:firstRow="1" w:lastRow="0" w:firstColumn="1" w:lastColumn="0" w:noHBand="0" w:noVBand="1"/>
      </w:tblPr>
      <w:tblGrid>
        <w:gridCol w:w="1888"/>
        <w:gridCol w:w="3352"/>
      </w:tblGrid>
      <w:tr w:rsidR="00565317" w14:paraId="40DE4721" w14:textId="77777777" w:rsidTr="007305D9">
        <w:trPr>
          <w:jc w:val="center"/>
        </w:trPr>
        <w:tc>
          <w:tcPr>
            <w:tcW w:w="1888" w:type="dxa"/>
          </w:tcPr>
          <w:p w14:paraId="4C90AD98" w14:textId="77777777" w:rsidR="00565317" w:rsidRPr="00DC453B" w:rsidRDefault="00565317" w:rsidP="007305D9">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656077BC"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tracking</w:t>
            </w:r>
          </w:p>
        </w:tc>
      </w:tr>
      <w:tr w:rsidR="00565317" w14:paraId="1919E982" w14:textId="77777777" w:rsidTr="007305D9">
        <w:trPr>
          <w:jc w:val="center"/>
        </w:trPr>
        <w:tc>
          <w:tcPr>
            <w:tcW w:w="1888" w:type="dxa"/>
          </w:tcPr>
          <w:p w14:paraId="2A5BA30B"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188A9F9C"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481EE105" w14:textId="77777777" w:rsidTr="007305D9">
        <w:trPr>
          <w:jc w:val="center"/>
        </w:trPr>
        <w:tc>
          <w:tcPr>
            <w:tcW w:w="1888" w:type="dxa"/>
          </w:tcPr>
          <w:p w14:paraId="121FDECB"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6BB2DEEB" w14:textId="77777777" w:rsidR="00565317" w:rsidRPr="00DC453B" w:rsidRDefault="00565317"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w:t>
            </w:r>
          </w:p>
        </w:tc>
      </w:tr>
      <w:tr w:rsidR="00565317" w14:paraId="66083AB0" w14:textId="77777777" w:rsidTr="007305D9">
        <w:trPr>
          <w:jc w:val="center"/>
        </w:trPr>
        <w:tc>
          <w:tcPr>
            <w:tcW w:w="1888" w:type="dxa"/>
          </w:tcPr>
          <w:p w14:paraId="63AB5C33" w14:textId="77777777" w:rsidR="00565317" w:rsidRPr="00DC453B" w:rsidRDefault="00565317" w:rsidP="007305D9">
            <w:pPr>
              <w:jc w:val="center"/>
              <w:rPr>
                <w:rFonts w:eastAsia="SimSun"/>
                <w:bCs/>
                <w:szCs w:val="28"/>
                <w:lang w:eastAsia="zh-CN"/>
              </w:rPr>
            </w:pPr>
            <w:r w:rsidRPr="00DC453B">
              <w:rPr>
                <w:rFonts w:eastAsia="SimSun"/>
                <w:bCs/>
                <w:szCs w:val="28"/>
                <w:lang w:eastAsia="zh-CN"/>
              </w:rPr>
              <w:t>Dataset</w:t>
            </w:r>
          </w:p>
        </w:tc>
        <w:tc>
          <w:tcPr>
            <w:tcW w:w="3352" w:type="dxa"/>
          </w:tcPr>
          <w:p w14:paraId="3FFCF322" w14:textId="5B2BD646" w:rsidR="00565317" w:rsidRPr="00DC453B" w:rsidRDefault="00565317" w:rsidP="007305D9">
            <w:pPr>
              <w:jc w:val="center"/>
              <w:rPr>
                <w:rFonts w:eastAsia="SimSun"/>
                <w:bCs/>
                <w:szCs w:val="28"/>
                <w:lang w:eastAsia="zh-CN"/>
              </w:rPr>
            </w:pPr>
            <w:proofErr w:type="spellStart"/>
            <w:r>
              <w:rPr>
                <w:rFonts w:eastAsia="SimSun"/>
                <w:bCs/>
                <w:szCs w:val="28"/>
                <w:lang w:eastAsia="zh-CN"/>
              </w:rPr>
              <w:t>HiEve</w:t>
            </w:r>
            <w:proofErr w:type="spellEnd"/>
            <w:r w:rsidRPr="00DC453B">
              <w:rPr>
                <w:rFonts w:eastAsia="SimSun"/>
                <w:bCs/>
                <w:szCs w:val="28"/>
                <w:lang w:eastAsia="zh-CN"/>
              </w:rPr>
              <w:t xml:space="preserve"> dataset</w:t>
            </w:r>
          </w:p>
        </w:tc>
      </w:tr>
      <w:tr w:rsidR="00565317" w14:paraId="725DE59C" w14:textId="77777777" w:rsidTr="007305D9">
        <w:trPr>
          <w:jc w:val="center"/>
        </w:trPr>
        <w:tc>
          <w:tcPr>
            <w:tcW w:w="1888" w:type="dxa"/>
          </w:tcPr>
          <w:p w14:paraId="64C05BE2"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4291E729" w14:textId="77777777" w:rsidR="00565317" w:rsidRPr="00DC453B" w:rsidRDefault="00565317"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312F50FE" w14:textId="77777777" w:rsidTr="007305D9">
        <w:trPr>
          <w:jc w:val="center"/>
        </w:trPr>
        <w:tc>
          <w:tcPr>
            <w:tcW w:w="1888" w:type="dxa"/>
          </w:tcPr>
          <w:p w14:paraId="173E8A16" w14:textId="77777777" w:rsidR="00565317" w:rsidRPr="00DC453B" w:rsidRDefault="00565317"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55441D92" w14:textId="77777777" w:rsidR="00565317" w:rsidRPr="00DC453B" w:rsidRDefault="00565317" w:rsidP="007305D9">
            <w:pPr>
              <w:jc w:val="center"/>
              <w:rPr>
                <w:rFonts w:eastAsia="SimSun"/>
                <w:bCs/>
                <w:szCs w:val="28"/>
                <w:lang w:eastAsia="zh-CN"/>
              </w:rPr>
            </w:pPr>
            <w:r>
              <w:rPr>
                <w:rFonts w:eastAsia="SimSun"/>
                <w:bCs/>
                <w:szCs w:val="28"/>
                <w:lang w:eastAsia="zh-CN"/>
              </w:rPr>
              <w:t>JDE-1088x608</w:t>
            </w:r>
          </w:p>
        </w:tc>
      </w:tr>
      <w:tr w:rsidR="00565317" w14:paraId="78BF2A7A" w14:textId="77777777" w:rsidTr="007305D9">
        <w:trPr>
          <w:jc w:val="center"/>
        </w:trPr>
        <w:tc>
          <w:tcPr>
            <w:tcW w:w="1888" w:type="dxa"/>
          </w:tcPr>
          <w:p w14:paraId="7F42E9C6" w14:textId="77777777" w:rsidR="00565317" w:rsidRPr="00DC453B" w:rsidRDefault="00565317" w:rsidP="007305D9">
            <w:pPr>
              <w:jc w:val="center"/>
              <w:rPr>
                <w:rFonts w:eastAsia="SimSun"/>
                <w:bCs/>
                <w:szCs w:val="28"/>
                <w:lang w:eastAsia="zh-CN"/>
              </w:rPr>
            </w:pPr>
            <w:r>
              <w:rPr>
                <w:rFonts w:eastAsia="SimSun"/>
                <w:bCs/>
                <w:szCs w:val="28"/>
                <w:lang w:eastAsia="zh-CN"/>
              </w:rPr>
              <w:t>Network split point</w:t>
            </w:r>
          </w:p>
        </w:tc>
        <w:tc>
          <w:tcPr>
            <w:tcW w:w="3352" w:type="dxa"/>
          </w:tcPr>
          <w:p w14:paraId="450F5866" w14:textId="77777777" w:rsidR="00565317" w:rsidRDefault="00565317" w:rsidP="007305D9">
            <w:pPr>
              <w:jc w:val="center"/>
              <w:rPr>
                <w:rFonts w:eastAsia="SimSun"/>
                <w:bCs/>
                <w:szCs w:val="28"/>
                <w:lang w:eastAsia="zh-CN"/>
              </w:rPr>
            </w:pPr>
            <w:r>
              <w:rPr>
                <w:rFonts w:eastAsia="SimSun"/>
                <w:bCs/>
                <w:szCs w:val="28"/>
                <w:lang w:eastAsia="zh-CN"/>
              </w:rPr>
              <w:t>L0-2 at points 75, 90, and 105</w:t>
            </w:r>
          </w:p>
        </w:tc>
      </w:tr>
      <w:tr w:rsidR="00565317" w14:paraId="13B193FE" w14:textId="77777777" w:rsidTr="007305D9">
        <w:trPr>
          <w:jc w:val="center"/>
        </w:trPr>
        <w:tc>
          <w:tcPr>
            <w:tcW w:w="1888" w:type="dxa"/>
          </w:tcPr>
          <w:p w14:paraId="58CD79F6" w14:textId="77777777" w:rsidR="00565317" w:rsidRPr="00DC453B" w:rsidRDefault="00565317"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5DCCC515" w14:textId="77777777" w:rsidR="00565317" w:rsidRPr="00DC453B" w:rsidRDefault="00565317" w:rsidP="007305D9">
            <w:pPr>
              <w:jc w:val="center"/>
              <w:rPr>
                <w:rFonts w:eastAsia="SimSun"/>
                <w:bCs/>
                <w:szCs w:val="28"/>
                <w:lang w:eastAsia="zh-CN"/>
              </w:rPr>
            </w:pPr>
            <w:r>
              <w:rPr>
                <w:rFonts w:eastAsia="SimSun"/>
                <w:bCs/>
                <w:szCs w:val="28"/>
                <w:lang w:eastAsia="zh-CN"/>
              </w:rPr>
              <w:t>MOTA</w:t>
            </w:r>
          </w:p>
        </w:tc>
      </w:tr>
    </w:tbl>
    <w:p w14:paraId="559077F0" w14:textId="77777777" w:rsidR="00565317" w:rsidRDefault="00565317" w:rsidP="000C6CB6">
      <w:pPr>
        <w:spacing w:before="0" w:after="0"/>
        <w:rPr>
          <w:rFonts w:eastAsia="SimSun"/>
          <w:bCs/>
          <w:lang w:eastAsia="zh-CN"/>
        </w:rPr>
      </w:pPr>
    </w:p>
    <w:p w14:paraId="08884B5A" w14:textId="77777777" w:rsidR="00565317" w:rsidRDefault="00565317" w:rsidP="00565317">
      <w:pPr>
        <w:rPr>
          <w:rFonts w:eastAsia="SimSun"/>
          <w:bCs/>
          <w:szCs w:val="28"/>
          <w:lang w:eastAsia="zh-CN"/>
        </w:rPr>
      </w:pPr>
      <w:r>
        <w:rPr>
          <w:rFonts w:eastAsia="SimSun"/>
          <w:bCs/>
          <w:szCs w:val="28"/>
          <w:lang w:eastAsia="zh-CN"/>
        </w:rPr>
        <w:lastRenderedPageBreak/>
        <w:t xml:space="preserve">The </w:t>
      </w:r>
      <w:proofErr w:type="spellStart"/>
      <w:r>
        <w:rPr>
          <w:rFonts w:eastAsia="SimSun"/>
          <w:bCs/>
          <w:szCs w:val="28"/>
          <w:lang w:eastAsia="zh-CN"/>
        </w:rPr>
        <w:t>HiEve</w:t>
      </w:r>
      <w:proofErr w:type="spellEnd"/>
      <w:r>
        <w:rPr>
          <w:rFonts w:eastAsia="SimSun"/>
          <w:bCs/>
          <w:szCs w:val="28"/>
          <w:lang w:eastAsia="zh-CN"/>
        </w:rPr>
        <w:t xml:space="preserve"> videos are all treated as 30fps, which results in an </w:t>
      </w:r>
      <w:proofErr w:type="spellStart"/>
      <w:r>
        <w:rPr>
          <w:rFonts w:eastAsia="SimSun"/>
          <w:bCs/>
          <w:szCs w:val="28"/>
          <w:lang w:eastAsia="zh-CN"/>
        </w:rPr>
        <w:t>IntraPeriod</w:t>
      </w:r>
      <w:proofErr w:type="spellEnd"/>
      <w:r>
        <w:rPr>
          <w:rFonts w:eastAsia="SimSun"/>
          <w:bCs/>
          <w:szCs w:val="28"/>
          <w:lang w:eastAsia="zh-CN"/>
        </w:rPr>
        <w:t xml:space="preserve"> setting of 32.</w:t>
      </w:r>
    </w:p>
    <w:p w14:paraId="4BA00084" w14:textId="6494D78F" w:rsidR="000C6CB6" w:rsidRDefault="009C2815" w:rsidP="004C21E7">
      <w:pPr>
        <w:rPr>
          <w:rFonts w:eastAsia="SimSun"/>
          <w:bCs/>
          <w:lang w:eastAsia="zh-CN"/>
        </w:rPr>
      </w:pPr>
      <w:r>
        <w:rPr>
          <w:rFonts w:eastAsia="SimSun"/>
          <w:lang w:eastAsia="zh-CN"/>
        </w:rPr>
        <w:t>The provided feature anchor packages use '</w:t>
      </w:r>
      <w:proofErr w:type="spellStart"/>
      <w:r>
        <w:rPr>
          <w:rFonts w:eastAsia="SimSun"/>
          <w:lang w:eastAsia="zh-CN"/>
        </w:rPr>
        <w:t>pymotmetrics</w:t>
      </w:r>
      <w:proofErr w:type="spellEnd"/>
      <w:r>
        <w:rPr>
          <w:rFonts w:eastAsia="SimSun"/>
          <w:lang w:eastAsia="zh-CN"/>
        </w:rPr>
        <w:t>’ to produce MOTA scores. Note that the ‘</w:t>
      </w:r>
      <w:proofErr w:type="spellStart"/>
      <w:r>
        <w:rPr>
          <w:rFonts w:eastAsia="SimSun"/>
          <w:lang w:eastAsia="zh-CN"/>
        </w:rPr>
        <w:t>munkres</w:t>
      </w:r>
      <w:proofErr w:type="spellEnd"/>
      <w:r>
        <w:rPr>
          <w:rFonts w:eastAsia="SimSun"/>
          <w:lang w:eastAsia="zh-CN"/>
        </w:rPr>
        <w:t xml:space="preserve">’ LAP solver is used when producing </w:t>
      </w:r>
      <w:proofErr w:type="spellStart"/>
      <w:r>
        <w:rPr>
          <w:rFonts w:eastAsia="SimSun"/>
          <w:lang w:eastAsia="zh-CN"/>
        </w:rPr>
        <w:t>HiEve</w:t>
      </w:r>
      <w:proofErr w:type="spellEnd"/>
      <w:r>
        <w:rPr>
          <w:rFonts w:eastAsia="SimSun"/>
          <w:lang w:eastAsia="zh-CN"/>
        </w:rPr>
        <w:t xml:space="preserve"> results.</w:t>
      </w:r>
    </w:p>
    <w:p w14:paraId="084BE7B4" w14:textId="5F59B5B5" w:rsidR="005A05A8" w:rsidRDefault="005A05A8" w:rsidP="005A05A8">
      <w:pPr>
        <w:pStyle w:val="Heading2"/>
        <w:numPr>
          <w:ilvl w:val="255"/>
          <w:numId w:val="0"/>
        </w:numPr>
        <w:ind w:left="420" w:hanging="420"/>
        <w:rPr>
          <w:rFonts w:eastAsia="SimSun"/>
          <w:b w:val="0"/>
          <w:lang w:eastAsia="zh-CN"/>
        </w:rPr>
      </w:pPr>
      <w:bookmarkStart w:id="676" w:name="_Toc133523728"/>
      <w:r w:rsidRPr="00F537B6">
        <w:rPr>
          <w:rFonts w:eastAsia="SimSun"/>
          <w:b w:val="0"/>
          <w:sz w:val="26"/>
          <w:szCs w:val="26"/>
          <w:lang w:eastAsia="zh-CN"/>
        </w:rPr>
        <w:t>E.</w:t>
      </w:r>
      <w:r>
        <w:rPr>
          <w:rFonts w:eastAsia="SimSun"/>
          <w:b w:val="0"/>
          <w:sz w:val="26"/>
          <w:szCs w:val="26"/>
          <w:lang w:eastAsia="zh-CN"/>
        </w:rPr>
        <w:t>4</w:t>
      </w:r>
      <w:r w:rsidRPr="00F537B6">
        <w:rPr>
          <w:rFonts w:eastAsia="SimSun"/>
          <w:b w:val="0"/>
          <w:sz w:val="26"/>
          <w:szCs w:val="26"/>
          <w:lang w:eastAsia="zh-CN"/>
        </w:rPr>
        <w:t xml:space="preserve"> </w:t>
      </w:r>
      <w:r w:rsidRPr="00F537B6">
        <w:rPr>
          <w:rFonts w:eastAsia="SimSun"/>
          <w:b w:val="0"/>
          <w:lang w:eastAsia="zh-CN"/>
        </w:rPr>
        <w:t xml:space="preserve">Anchor generation for </w:t>
      </w:r>
      <w:r>
        <w:rPr>
          <w:rFonts w:eastAsia="SimSun"/>
          <w:b w:val="0"/>
          <w:lang w:eastAsia="zh-CN"/>
        </w:rPr>
        <w:t xml:space="preserve">SFU-HW videos for object detection </w:t>
      </w:r>
      <w:r w:rsidRPr="00F537B6">
        <w:rPr>
          <w:rFonts w:eastAsia="SimSun"/>
          <w:b w:val="0"/>
          <w:lang w:eastAsia="zh-CN"/>
        </w:rPr>
        <w:t>(feature)</w:t>
      </w:r>
      <w:bookmarkEnd w:id="676"/>
    </w:p>
    <w:p w14:paraId="1C898AFF" w14:textId="22FC34E3" w:rsidR="000C186E" w:rsidRDefault="000C186E" w:rsidP="000C186E">
      <w:pPr>
        <w:rPr>
          <w:rFonts w:eastAsia="SimSun"/>
          <w:bCs/>
          <w:szCs w:val="28"/>
          <w:lang w:eastAsia="zh-CN"/>
        </w:rPr>
      </w:pPr>
      <w:r>
        <w:rPr>
          <w:rFonts w:eastAsia="SimSun"/>
          <w:bCs/>
          <w:szCs w:val="28"/>
          <w:lang w:eastAsia="zh-CN"/>
        </w:rPr>
        <w:t>The pipeline for the SFU-HW video object detection feature anchor is as follows (note: basic quantization and packing serves as ‘</w:t>
      </w:r>
      <w:r w:rsidR="007C73BC">
        <w:rPr>
          <w:rFonts w:eastAsia="SimSun"/>
          <w:bCs/>
          <w:szCs w:val="28"/>
          <w:lang w:eastAsia="zh-CN"/>
        </w:rPr>
        <w:t>FC</w:t>
      </w:r>
      <w:r>
        <w:rPr>
          <w:rFonts w:eastAsia="SimSun"/>
          <w:bCs/>
          <w:szCs w:val="28"/>
          <w:lang w:eastAsia="zh-CN"/>
        </w:rPr>
        <w:t>VCM encoder’ and ‘</w:t>
      </w:r>
      <w:r w:rsidR="007C73BC">
        <w:rPr>
          <w:rFonts w:eastAsia="SimSun"/>
          <w:bCs/>
          <w:szCs w:val="28"/>
          <w:lang w:eastAsia="zh-CN"/>
        </w:rPr>
        <w:t>FC</w:t>
      </w:r>
      <w:r>
        <w:rPr>
          <w:rFonts w:eastAsia="SimSun"/>
          <w:bCs/>
          <w:szCs w:val="28"/>
          <w:lang w:eastAsia="zh-CN"/>
        </w:rPr>
        <w:t>VCM decoder’ in the feature anchor):</w:t>
      </w:r>
    </w:p>
    <w:p w14:paraId="0F9CDB6A" w14:textId="2B2AA197" w:rsidR="000C186E" w:rsidRPr="000C186E" w:rsidRDefault="000C186E" w:rsidP="000C186E">
      <w:pPr>
        <w:rPr>
          <w:rFonts w:eastAsia="SimSun"/>
          <w:lang w:eastAsia="zh-CN"/>
        </w:rPr>
      </w:pPr>
    </w:p>
    <w:p w14:paraId="3E158E9C" w14:textId="77777777" w:rsidR="000C186E" w:rsidRDefault="000C186E" w:rsidP="000C186E">
      <w:pPr>
        <w:jc w:val="center"/>
        <w:rPr>
          <w:rFonts w:eastAsia="SimSun"/>
          <w:bCs/>
          <w:szCs w:val="28"/>
          <w:lang w:eastAsia="zh-CN"/>
        </w:rPr>
      </w:pPr>
      <w:r w:rsidRPr="009D5F3A">
        <w:rPr>
          <w:noProof/>
          <w:lang w:eastAsia="zh-CN"/>
        </w:rPr>
        <mc:AlternateContent>
          <mc:Choice Requires="wpg">
            <w:drawing>
              <wp:inline distT="0" distB="0" distL="0" distR="0" wp14:anchorId="724C0766" wp14:editId="69C4BE3A">
                <wp:extent cx="5727700" cy="1551825"/>
                <wp:effectExtent l="0" t="0" r="25400" b="10795"/>
                <wp:docPr id="1044" name="Group 45"/>
                <wp:cNvGraphicFramePr/>
                <a:graphic xmlns:a="http://schemas.openxmlformats.org/drawingml/2006/main">
                  <a:graphicData uri="http://schemas.microsoft.com/office/word/2010/wordprocessingGroup">
                    <wpg:wgp>
                      <wpg:cNvGrpSpPr/>
                      <wpg:grpSpPr>
                        <a:xfrm>
                          <a:off x="0" y="0"/>
                          <a:ext cx="5727700" cy="1551825"/>
                          <a:chOff x="0" y="0"/>
                          <a:chExt cx="5824299" cy="1578469"/>
                        </a:xfrm>
                      </wpg:grpSpPr>
                      <wps:wsp>
                        <wps:cNvPr id="1045" name="Rectangle 1045"/>
                        <wps:cNvSpPr/>
                        <wps:spPr>
                          <a:xfrm>
                            <a:off x="1421326" y="0"/>
                            <a:ext cx="909959" cy="1578469"/>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103F87D" w14:textId="7EA64531" w:rsidR="007305D9" w:rsidRDefault="007305D9" w:rsidP="000C186E">
                              <w:pPr>
                                <w:jc w:val="center"/>
                                <w:rPr>
                                  <w:color w:val="000000"/>
                                  <w:kern w:val="24"/>
                                  <w:sz w:val="20"/>
                                  <w:szCs w:val="20"/>
                                </w:rPr>
                              </w:pPr>
                              <w:r>
                                <w:rPr>
                                  <w:color w:val="000000"/>
                                  <w:kern w:val="24"/>
                                  <w:sz w:val="20"/>
                                  <w:szCs w:val="20"/>
                                </w:rPr>
                                <w:t>FCVCM encoder</w:t>
                              </w:r>
                            </w:p>
                          </w:txbxContent>
                        </wps:txbx>
                        <wps:bodyPr rtlCol="0" anchor="t" anchorCtr="0"/>
                      </wps:wsp>
                      <wps:wsp>
                        <wps:cNvPr id="1046" name="Rectangle 1046"/>
                        <wps:cNvSpPr/>
                        <wps:spPr>
                          <a:xfrm>
                            <a:off x="2834226" y="1"/>
                            <a:ext cx="1316370" cy="1578468"/>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989CEEA" w14:textId="12B0304F" w:rsidR="007305D9" w:rsidRDefault="007305D9" w:rsidP="000C186E">
                              <w:pPr>
                                <w:jc w:val="center"/>
                                <w:rPr>
                                  <w:color w:val="000000"/>
                                  <w:kern w:val="24"/>
                                  <w:sz w:val="20"/>
                                  <w:szCs w:val="20"/>
                                </w:rPr>
                              </w:pPr>
                              <w:r>
                                <w:rPr>
                                  <w:color w:val="000000"/>
                                  <w:kern w:val="24"/>
                                  <w:sz w:val="20"/>
                                  <w:szCs w:val="20"/>
                                </w:rPr>
                                <w:t>FCVCM decoder</w:t>
                              </w:r>
                            </w:p>
                          </w:txbxContent>
                        </wps:txbx>
                        <wps:bodyPr rtlCol="0" anchor="t" anchorCtr="0"/>
                      </wps:wsp>
                      <wps:wsp>
                        <wps:cNvPr id="1047" name="Rectangle 1047"/>
                        <wps:cNvSpPr/>
                        <wps:spPr>
                          <a:xfrm>
                            <a:off x="4914340" y="406351"/>
                            <a:ext cx="909959" cy="477577"/>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1FFCABA9" w14:textId="77777777" w:rsidR="007305D9" w:rsidRDefault="007305D9"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wps:txbx>
                        <wps:bodyPr tIns="0" bIns="0" rtlCol="0" anchor="ctr"/>
                      </wps:wsp>
                      <wps:wsp>
                        <wps:cNvPr id="1048" name="Straight Arrow Connector 1048"/>
                        <wps:cNvCnPr>
                          <a:cxnSpLocks/>
                        </wps:cNvCnPr>
                        <wps:spPr>
                          <a:xfrm flipV="1">
                            <a:off x="2265699" y="1237183"/>
                            <a:ext cx="771733"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49" name="Straight Arrow Connector 1049"/>
                        <wps:cNvCnPr>
                          <a:cxnSpLocks/>
                        </wps:cNvCnPr>
                        <wps:spPr>
                          <a:xfrm>
                            <a:off x="1278809" y="637017"/>
                            <a:ext cx="208102"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0" name="Connector: Elbow 1050"/>
                        <wps:cNvCnPr>
                          <a:cxnSpLocks/>
                        </wps:cNvCnPr>
                        <wps:spPr>
                          <a:xfrm flipV="1">
                            <a:off x="3947390" y="637016"/>
                            <a:ext cx="974997" cy="1"/>
                          </a:xfrm>
                          <a:prstGeom prst="bentConnector3">
                            <a:avLst>
                              <a:gd name="adj1" fmla="val 50000"/>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1" name="TextBox 10"/>
                        <wps:cNvSpPr txBox="1"/>
                        <wps:spPr>
                          <a:xfrm>
                            <a:off x="0" y="340608"/>
                            <a:ext cx="616007" cy="396584"/>
                          </a:xfrm>
                          <a:prstGeom prst="rect">
                            <a:avLst/>
                          </a:prstGeom>
                          <a:noFill/>
                        </wps:spPr>
                        <wps:txbx>
                          <w:txbxContent>
                            <w:p w14:paraId="5A4FC480" w14:textId="77777777" w:rsidR="007305D9" w:rsidRDefault="007305D9" w:rsidP="000C186E">
                              <w:pPr>
                                <w:jc w:val="center"/>
                                <w:rPr>
                                  <w:color w:val="000000" w:themeColor="text1"/>
                                  <w:kern w:val="24"/>
                                  <w:sz w:val="20"/>
                                  <w:szCs w:val="20"/>
                                </w:rPr>
                              </w:pPr>
                              <w:r>
                                <w:rPr>
                                  <w:color w:val="000000" w:themeColor="text1"/>
                                  <w:kern w:val="24"/>
                                  <w:sz w:val="20"/>
                                  <w:szCs w:val="20"/>
                                </w:rPr>
                                <w:t>Video</w:t>
                              </w:r>
                            </w:p>
                          </w:txbxContent>
                        </wps:txbx>
                        <wps:bodyPr wrap="square" rtlCol="0">
                          <a:spAutoFit/>
                        </wps:bodyPr>
                      </wps:wsp>
                      <wps:wsp>
                        <wps:cNvPr id="1052" name="TextBox 11"/>
                        <wps:cNvSpPr txBox="1"/>
                        <wps:spPr>
                          <a:xfrm>
                            <a:off x="2276428" y="846056"/>
                            <a:ext cx="587596" cy="545142"/>
                          </a:xfrm>
                          <a:prstGeom prst="rect">
                            <a:avLst/>
                          </a:prstGeom>
                          <a:noFill/>
                        </wps:spPr>
                        <wps:txbx>
                          <w:txbxContent>
                            <w:p w14:paraId="41556F5A" w14:textId="77777777" w:rsidR="007305D9" w:rsidRDefault="007305D9" w:rsidP="000C186E">
                              <w:pPr>
                                <w:jc w:val="center"/>
                                <w:rPr>
                                  <w:color w:val="000000" w:themeColor="text1"/>
                                  <w:kern w:val="24"/>
                                  <w:sz w:val="20"/>
                                  <w:szCs w:val="20"/>
                                </w:rPr>
                              </w:pPr>
                              <w:r>
                                <w:rPr>
                                  <w:color w:val="000000" w:themeColor="text1"/>
                                  <w:kern w:val="24"/>
                                  <w:sz w:val="20"/>
                                  <w:szCs w:val="20"/>
                                </w:rPr>
                                <w:t>Bit stream</w:t>
                              </w:r>
                            </w:p>
                          </w:txbxContent>
                        </wps:txbx>
                        <wps:bodyPr wrap="square" rtlCol="0">
                          <a:spAutoFit/>
                        </wps:bodyPr>
                      </wps:wsp>
                      <wps:wsp>
                        <wps:cNvPr id="1053" name="TextBox 12"/>
                        <wps:cNvSpPr txBox="1"/>
                        <wps:spPr>
                          <a:xfrm>
                            <a:off x="4144251" y="118227"/>
                            <a:ext cx="781308" cy="545142"/>
                          </a:xfrm>
                          <a:prstGeom prst="rect">
                            <a:avLst/>
                          </a:prstGeom>
                          <a:noFill/>
                        </wps:spPr>
                        <wps:txbx>
                          <w:txbxContent>
                            <w:p w14:paraId="0D2756D1" w14:textId="77777777" w:rsidR="007305D9" w:rsidRDefault="007305D9" w:rsidP="000C186E">
                              <w:pPr>
                                <w:jc w:val="center"/>
                                <w:rPr>
                                  <w:color w:val="000000" w:themeColor="text1"/>
                                  <w:kern w:val="24"/>
                                  <w:sz w:val="20"/>
                                  <w:szCs w:val="20"/>
                                </w:rPr>
                              </w:pPr>
                              <w:r>
                                <w:rPr>
                                  <w:color w:val="000000" w:themeColor="text1"/>
                                  <w:kern w:val="24"/>
                                  <w:sz w:val="20"/>
                                  <w:szCs w:val="20"/>
                                </w:rPr>
                                <w:t>Reconstructed Feature</w:t>
                              </w:r>
                            </w:p>
                          </w:txbxContent>
                        </wps:txbx>
                        <wps:bodyPr wrap="square" rtlCol="0">
                          <a:spAutoFit/>
                        </wps:bodyPr>
                      </wps:wsp>
                      <wps:wsp>
                        <wps:cNvPr id="1054" name="Rectangle 1054"/>
                        <wps:cNvSpPr/>
                        <wps:spPr>
                          <a:xfrm>
                            <a:off x="1486782" y="436825"/>
                            <a:ext cx="79921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9360F3E" w14:textId="77777777" w:rsidR="007305D9" w:rsidRDefault="007305D9" w:rsidP="000C186E">
                              <w:pPr>
                                <w:jc w:val="center"/>
                                <w:rPr>
                                  <w:color w:val="000000"/>
                                  <w:kern w:val="24"/>
                                  <w:sz w:val="20"/>
                                  <w:szCs w:val="20"/>
                                </w:rPr>
                              </w:pPr>
                              <w:r>
                                <w:rPr>
                                  <w:color w:val="000000"/>
                                  <w:kern w:val="24"/>
                                  <w:sz w:val="20"/>
                                  <w:szCs w:val="20"/>
                                </w:rPr>
                                <w:t>Feature Conversion</w:t>
                              </w:r>
                            </w:p>
                          </w:txbxContent>
                        </wps:txbx>
                        <wps:bodyPr tIns="0" bIns="0" rtlCol="0" anchor="ctr"/>
                      </wps:wsp>
                      <wps:wsp>
                        <wps:cNvPr id="1055" name="Rectangle 1055"/>
                        <wps:cNvSpPr/>
                        <wps:spPr>
                          <a:xfrm>
                            <a:off x="476250" y="398461"/>
                            <a:ext cx="864804" cy="485333"/>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C81F052" w14:textId="77777777" w:rsidR="007305D9" w:rsidRDefault="007305D9"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wps:txbx>
                        <wps:bodyPr tIns="0" bIns="0" rtlCol="0" anchor="ctr"/>
                      </wps:wsp>
                      <wps:wsp>
                        <wps:cNvPr id="1056" name="Rectangle 1056"/>
                        <wps:cNvSpPr/>
                        <wps:spPr>
                          <a:xfrm>
                            <a:off x="3037432" y="1037127"/>
                            <a:ext cx="909959"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95016FA" w14:textId="77777777" w:rsidR="007305D9" w:rsidRDefault="007305D9" w:rsidP="000C186E">
                              <w:pPr>
                                <w:jc w:val="center"/>
                                <w:rPr>
                                  <w:color w:val="000000"/>
                                  <w:kern w:val="24"/>
                                  <w:sz w:val="20"/>
                                  <w:szCs w:val="20"/>
                                </w:rPr>
                              </w:pPr>
                              <w:r>
                                <w:rPr>
                                  <w:color w:val="000000"/>
                                  <w:kern w:val="24"/>
                                  <w:sz w:val="20"/>
                                  <w:szCs w:val="20"/>
                                </w:rPr>
                                <w:t>Video Decoding</w:t>
                              </w:r>
                            </w:p>
                          </w:txbxContent>
                        </wps:txbx>
                        <wps:bodyPr tIns="0" bIns="0" rtlCol="0" anchor="ctr"/>
                      </wps:wsp>
                      <wps:wsp>
                        <wps:cNvPr id="1057" name="Rectangle 1057"/>
                        <wps:cNvSpPr/>
                        <wps:spPr>
                          <a:xfrm>
                            <a:off x="3037432" y="436961"/>
                            <a:ext cx="909958" cy="400112"/>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05AE4E6" w14:textId="77777777" w:rsidR="007305D9" w:rsidRDefault="007305D9" w:rsidP="000C186E">
                              <w:pPr>
                                <w:jc w:val="center"/>
                                <w:rPr>
                                  <w:color w:val="000000"/>
                                  <w:kern w:val="24"/>
                                  <w:sz w:val="20"/>
                                  <w:szCs w:val="20"/>
                                </w:rPr>
                              </w:pPr>
                              <w:r>
                                <w:rPr>
                                  <w:color w:val="000000"/>
                                  <w:kern w:val="24"/>
                                  <w:sz w:val="20"/>
                                  <w:szCs w:val="20"/>
                                </w:rPr>
                                <w:t>Inverse Conversion</w:t>
                              </w:r>
                            </w:p>
                          </w:txbxContent>
                        </wps:txbx>
                        <wps:bodyPr tIns="0" bIns="0" rtlCol="0" anchor="ctr"/>
                      </wps:wsp>
                      <wps:wsp>
                        <wps:cNvPr id="1063" name="Straight Arrow Connector 1063"/>
                        <wps:cNvCnPr>
                          <a:cxnSpLocks/>
                        </wps:cNvCnPr>
                        <wps:spPr>
                          <a:xfrm flipH="1" flipV="1">
                            <a:off x="3490687" y="837073"/>
                            <a:ext cx="1725" cy="200054"/>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4" name="Straight Arrow Connector 1064"/>
                        <wps:cNvCnPr>
                          <a:cxnSpLocks/>
                          <a:endCxn id="1055" idx="1"/>
                        </wps:cNvCnPr>
                        <wps:spPr>
                          <a:xfrm>
                            <a:off x="134733" y="636818"/>
                            <a:ext cx="341511" cy="410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5" name="Rectangle 1065"/>
                        <wps:cNvSpPr/>
                        <wps:spPr>
                          <a:xfrm>
                            <a:off x="1486911" y="1037128"/>
                            <a:ext cx="77878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D4019AB" w14:textId="77777777" w:rsidR="007305D9" w:rsidRDefault="007305D9" w:rsidP="000C186E">
                              <w:pPr>
                                <w:jc w:val="center"/>
                                <w:rPr>
                                  <w:color w:val="000000"/>
                                  <w:kern w:val="24"/>
                                  <w:sz w:val="20"/>
                                  <w:szCs w:val="20"/>
                                </w:rPr>
                              </w:pPr>
                              <w:r>
                                <w:rPr>
                                  <w:color w:val="000000"/>
                                  <w:kern w:val="24"/>
                                  <w:sz w:val="20"/>
                                  <w:szCs w:val="20"/>
                                </w:rPr>
                                <w:t>Video Encoding</w:t>
                              </w:r>
                            </w:p>
                          </w:txbxContent>
                        </wps:txbx>
                        <wps:bodyPr tIns="0" bIns="0" rtlCol="0" anchor="ctr"/>
                      </wps:wsp>
                      <wps:wsp>
                        <wps:cNvPr id="1066" name="Straight Arrow Connector 1066"/>
                        <wps:cNvCnPr>
                          <a:cxnSpLocks/>
                        </wps:cNvCnPr>
                        <wps:spPr>
                          <a:xfrm>
                            <a:off x="1876305" y="837073"/>
                            <a:ext cx="0" cy="20005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24C0766" id="Group 45" o:spid="_x0000_s1027" style="width:451pt;height:122.2pt;mso-position-horizontal-relative:char;mso-position-vertical-relative:line" coordsize="58242,15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">
                <v:rect id="Rectangle 1045" o:spid="_x0000_s1028" style="position:absolute;left:14213;width:9099;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" fillcolor="#8064a2 [3207]" strokecolor="#3f3151 [1607]" strokeweight="2pt">
                  <v:textbox>
                    <w:txbxContent>
                      <w:p w14:paraId="4103F87D" w14:textId="7EA64531" w:rsidR="007305D9" w:rsidRDefault="007305D9" w:rsidP="000C186E">
                        <w:pPr>
                          <w:jc w:val="center"/>
                          <w:rPr>
                            <w:color w:val="000000"/>
                            <w:kern w:val="24"/>
                            <w:sz w:val="20"/>
                            <w:szCs w:val="20"/>
                          </w:rPr>
                        </w:pPr>
                        <w:r>
                          <w:rPr>
                            <w:color w:val="000000"/>
                            <w:kern w:val="24"/>
                            <w:sz w:val="20"/>
                            <w:szCs w:val="20"/>
                          </w:rPr>
                          <w:t>FCVCM encoder</w:t>
                        </w:r>
                      </w:p>
                    </w:txbxContent>
                  </v:textbox>
                </v:rect>
                <v:rect id="Rectangle 1046" o:spid="_x0000_s1029" style="position:absolute;left:28342;width:13163;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" fillcolor="#8064a2 [3207]" strokecolor="#3f3151 [1607]" strokeweight="2pt">
                  <v:textbox>
                    <w:txbxContent>
                      <w:p w14:paraId="2989CEEA" w14:textId="12B0304F" w:rsidR="007305D9" w:rsidRDefault="007305D9" w:rsidP="000C186E">
                        <w:pPr>
                          <w:jc w:val="center"/>
                          <w:rPr>
                            <w:color w:val="000000"/>
                            <w:kern w:val="24"/>
                            <w:sz w:val="20"/>
                            <w:szCs w:val="20"/>
                          </w:rPr>
                        </w:pPr>
                        <w:r>
                          <w:rPr>
                            <w:color w:val="000000"/>
                            <w:kern w:val="24"/>
                            <w:sz w:val="20"/>
                            <w:szCs w:val="20"/>
                          </w:rPr>
                          <w:t>FCVCM decoder</w:t>
                        </w:r>
                      </w:p>
                    </w:txbxContent>
                  </v:textbox>
                </v:rect>
                <v:rect id="Rectangle 1047" o:spid="_x0000_s1030" style="position:absolute;left:49143;top:4063;width:9099;height:4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z9PwQAAAN0AAAAPAAAAZHJzL2Rvd25yZXYueG1sRE/bisIw&#10;EH0X/Icwwr5pqiy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PSjP0/BAAAA3QAAAA8AAAAA&#10;AAAAAAAAAAAABwIAAGRycy9kb3ducmV2LnhtbFBLBQYAAAAAAwADALcAAAD1AgAAAAA=&#10;" fillcolor="white [3201]" strokecolor="black [3200]" strokeweight="1.5pt">
                  <v:textbox inset=",0,,0">
                    <w:txbxContent>
                      <w:p w14:paraId="1FFCABA9" w14:textId="77777777" w:rsidR="007305D9" w:rsidRDefault="007305D9"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v:textbox>
                </v:rect>
                <v:shapetype id="_x0000_t32" coordsize="21600,21600" o:spt="32" o:oned="t" path="m,l21600,21600e" filled="f">
                  <v:path arrowok="t" fillok="f" o:connecttype="none"/>
                  <o:lock v:ext="edit" shapetype="t"/>
                </v:shapetype>
                <v:shape id="Straight Arrow Connector 1048" o:spid="_x0000_s1031" type="#_x0000_t32" style="position:absolute;left:22656;top:12371;width:77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" strokecolor="black [3040]" strokeweight="1.5pt">
                  <v:stroke endarrow="block"/>
                  <o:lock v:ext="edit" shapetype="f"/>
                </v:shape>
                <v:shape id="Straight Arrow Connector 1049" o:spid="_x0000_s1032" type="#_x0000_t32" style="position:absolute;left:12788;top:6370;width:2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" strokecolor="black [3040]" strokeweight="1.5pt">
                  <v:stroke endarrow="block"/>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50" o:spid="_x0000_s1033" type="#_x0000_t34" style="position:absolute;left:39473;top:6370;width:975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" strokecolor="black [3040]" strokeweight="1.5pt">
                  <v:stroke endarrow="block"/>
                  <o:lock v:ext="edit" shapetype="f"/>
                </v:shape>
                <v:shape id="TextBox 10" o:spid="_x0000_s1034" type="#_x0000_t202" style="position:absolute;top:3406;width:6160;height:3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" filled="f" stroked="f">
                  <v:textbox style="mso-fit-shape-to-text:t">
                    <w:txbxContent>
                      <w:p w14:paraId="5A4FC480" w14:textId="77777777" w:rsidR="007305D9" w:rsidRDefault="007305D9" w:rsidP="000C186E">
                        <w:pPr>
                          <w:jc w:val="center"/>
                          <w:rPr>
                            <w:color w:val="000000" w:themeColor="text1"/>
                            <w:kern w:val="24"/>
                            <w:sz w:val="20"/>
                            <w:szCs w:val="20"/>
                          </w:rPr>
                        </w:pPr>
                        <w:r>
                          <w:rPr>
                            <w:color w:val="000000" w:themeColor="text1"/>
                            <w:kern w:val="24"/>
                            <w:sz w:val="20"/>
                            <w:szCs w:val="20"/>
                          </w:rPr>
                          <w:t>Video</w:t>
                        </w:r>
                      </w:p>
                    </w:txbxContent>
                  </v:textbox>
                </v:shape>
                <v:shape id="TextBox 11" o:spid="_x0000_s1035" type="#_x0000_t202" style="position:absolute;left:22764;top:8460;width:5876;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" filled="f" stroked="f">
                  <v:textbox style="mso-fit-shape-to-text:t">
                    <w:txbxContent>
                      <w:p w14:paraId="41556F5A" w14:textId="77777777" w:rsidR="007305D9" w:rsidRDefault="007305D9" w:rsidP="000C186E">
                        <w:pPr>
                          <w:jc w:val="center"/>
                          <w:rPr>
                            <w:color w:val="000000" w:themeColor="text1"/>
                            <w:kern w:val="24"/>
                            <w:sz w:val="20"/>
                            <w:szCs w:val="20"/>
                          </w:rPr>
                        </w:pPr>
                        <w:r>
                          <w:rPr>
                            <w:color w:val="000000" w:themeColor="text1"/>
                            <w:kern w:val="24"/>
                            <w:sz w:val="20"/>
                            <w:szCs w:val="20"/>
                          </w:rPr>
                          <w:t>Bit stream</w:t>
                        </w:r>
                      </w:p>
                    </w:txbxContent>
                  </v:textbox>
                </v:shape>
                <v:shape id="TextBox 12" o:spid="_x0000_s1036" type="#_x0000_t202" style="position:absolute;left:41442;top:1182;width:7813;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" filled="f" stroked="f">
                  <v:textbox style="mso-fit-shape-to-text:t">
                    <w:txbxContent>
                      <w:p w14:paraId="0D2756D1" w14:textId="77777777" w:rsidR="007305D9" w:rsidRDefault="007305D9" w:rsidP="000C186E">
                        <w:pPr>
                          <w:jc w:val="center"/>
                          <w:rPr>
                            <w:color w:val="000000" w:themeColor="text1"/>
                            <w:kern w:val="24"/>
                            <w:sz w:val="20"/>
                            <w:szCs w:val="20"/>
                          </w:rPr>
                        </w:pPr>
                        <w:r>
                          <w:rPr>
                            <w:color w:val="000000" w:themeColor="text1"/>
                            <w:kern w:val="24"/>
                            <w:sz w:val="20"/>
                            <w:szCs w:val="20"/>
                          </w:rPr>
                          <w:t>Reconstructed Feature</w:t>
                        </w:r>
                      </w:p>
                    </w:txbxContent>
                  </v:textbox>
                </v:shape>
                <v:rect id="Rectangle 1054" o:spid="_x0000_s1037" style="position:absolute;left:14867;top:4368;width:7993;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" fillcolor="white [3201]" strokecolor="black [3200]" strokeweight="1.5pt">
                  <v:textbox inset=",0,,0">
                    <w:txbxContent>
                      <w:p w14:paraId="09360F3E" w14:textId="77777777" w:rsidR="007305D9" w:rsidRDefault="007305D9" w:rsidP="000C186E">
                        <w:pPr>
                          <w:jc w:val="center"/>
                          <w:rPr>
                            <w:color w:val="000000"/>
                            <w:kern w:val="24"/>
                            <w:sz w:val="20"/>
                            <w:szCs w:val="20"/>
                          </w:rPr>
                        </w:pPr>
                        <w:r>
                          <w:rPr>
                            <w:color w:val="000000"/>
                            <w:kern w:val="24"/>
                            <w:sz w:val="20"/>
                            <w:szCs w:val="20"/>
                          </w:rPr>
                          <w:t>Feature Conversion</w:t>
                        </w:r>
                      </w:p>
                    </w:txbxContent>
                  </v:textbox>
                </v:rect>
                <v:rect id="Rectangle 1055" o:spid="_x0000_s1038" style="position:absolute;left:4762;top:3984;width:8648;height:4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" fillcolor="white [3201]" strokecolor="black [3200]" strokeweight="1.5pt">
                  <v:textbox inset=",0,,0">
                    <w:txbxContent>
                      <w:p w14:paraId="0C81F052" w14:textId="77777777" w:rsidR="007305D9" w:rsidRDefault="007305D9"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v:textbox>
                </v:rect>
                <v:rect id="Rectangle 1056" o:spid="_x0000_s1039" style="position:absolute;left:30374;top:10371;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" fillcolor="white [3201]" strokecolor="black [3200]" strokeweight="1.5pt">
                  <v:textbox inset=",0,,0">
                    <w:txbxContent>
                      <w:p w14:paraId="795016FA" w14:textId="77777777" w:rsidR="007305D9" w:rsidRDefault="007305D9" w:rsidP="000C186E">
                        <w:pPr>
                          <w:jc w:val="center"/>
                          <w:rPr>
                            <w:color w:val="000000"/>
                            <w:kern w:val="24"/>
                            <w:sz w:val="20"/>
                            <w:szCs w:val="20"/>
                          </w:rPr>
                        </w:pPr>
                        <w:r>
                          <w:rPr>
                            <w:color w:val="000000"/>
                            <w:kern w:val="24"/>
                            <w:sz w:val="20"/>
                            <w:szCs w:val="20"/>
                          </w:rPr>
                          <w:t>Video Decoding</w:t>
                        </w:r>
                      </w:p>
                    </w:txbxContent>
                  </v:textbox>
                </v:rect>
                <v:rect id="Rectangle 1057" o:spid="_x0000_s1040" style="position:absolute;left:30374;top:4369;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mSwQAAAN0AAAAPAAAAZHJzL2Rvd25yZXYueG1sRE/bisIw&#10;EH0X/Icwwr5pqrC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HF6qZLBAAAA3QAAAA8AAAAA&#10;AAAAAAAAAAAABwIAAGRycy9kb3ducmV2LnhtbFBLBQYAAAAAAwADALcAAAD1AgAAAAA=&#10;" fillcolor="white [3201]" strokecolor="black [3200]" strokeweight="1.5pt">
                  <v:textbox inset=",0,,0">
                    <w:txbxContent>
                      <w:p w14:paraId="405AE4E6" w14:textId="77777777" w:rsidR="007305D9" w:rsidRDefault="007305D9" w:rsidP="000C186E">
                        <w:pPr>
                          <w:jc w:val="center"/>
                          <w:rPr>
                            <w:color w:val="000000"/>
                            <w:kern w:val="24"/>
                            <w:sz w:val="20"/>
                            <w:szCs w:val="20"/>
                          </w:rPr>
                        </w:pPr>
                        <w:r>
                          <w:rPr>
                            <w:color w:val="000000"/>
                            <w:kern w:val="24"/>
                            <w:sz w:val="20"/>
                            <w:szCs w:val="20"/>
                          </w:rPr>
                          <w:t>Inverse Conversion</w:t>
                        </w:r>
                      </w:p>
                    </w:txbxContent>
                  </v:textbox>
                </v:rect>
                <v:shape id="Straight Arrow Connector 1063" o:spid="_x0000_s1041" type="#_x0000_t32" style="position:absolute;left:34906;top:8370;width:18;height:200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" strokecolor="black [3040]" strokeweight="1.5pt">
                  <v:stroke endarrow="block"/>
                  <o:lock v:ext="edit" shapetype="f"/>
                </v:shape>
                <v:shape id="Straight Arrow Connector 1064" o:spid="_x0000_s1042" type="#_x0000_t32" style="position:absolute;left:1347;top:6368;width:3415;height: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" strokecolor="black [3040]" strokeweight="1.5pt">
                  <v:stroke endarrow="block"/>
                  <o:lock v:ext="edit" shapetype="f"/>
                </v:shape>
                <v:rect id="Rectangle 1065" o:spid="_x0000_s1043" style="position:absolute;left:14869;top:10371;width:7787;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" fillcolor="white [3201]" strokecolor="black [3200]" strokeweight="1.5pt">
                  <v:textbox inset=",0,,0">
                    <w:txbxContent>
                      <w:p w14:paraId="3D4019AB" w14:textId="77777777" w:rsidR="007305D9" w:rsidRDefault="007305D9" w:rsidP="000C186E">
                        <w:pPr>
                          <w:jc w:val="center"/>
                          <w:rPr>
                            <w:color w:val="000000"/>
                            <w:kern w:val="24"/>
                            <w:sz w:val="20"/>
                            <w:szCs w:val="20"/>
                          </w:rPr>
                        </w:pPr>
                        <w:r>
                          <w:rPr>
                            <w:color w:val="000000"/>
                            <w:kern w:val="24"/>
                            <w:sz w:val="20"/>
                            <w:szCs w:val="20"/>
                          </w:rPr>
                          <w:t>Video Encoding</w:t>
                        </w:r>
                      </w:p>
                    </w:txbxContent>
                  </v:textbox>
                </v:rect>
                <v:shape id="Straight Arrow Connector 1066" o:spid="_x0000_s1044" type="#_x0000_t32" style="position:absolute;left:18763;top:8370;width:0;height:2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" strokecolor="black [3040]" strokeweight="1.5pt">
                  <v:stroke endarrow="block"/>
                  <o:lock v:ext="edit" shapetype="f"/>
                </v:shape>
                <w10:anchorlock/>
              </v:group>
            </w:pict>
          </mc:Fallback>
        </mc:AlternateContent>
      </w:r>
    </w:p>
    <w:p w14:paraId="3E095D45" w14:textId="4A92B621" w:rsidR="005A05A8" w:rsidRDefault="005A05A8" w:rsidP="004C21E7">
      <w:pPr>
        <w:rPr>
          <w:rFonts w:eastAsia="SimSun"/>
          <w:bCs/>
          <w:lang w:eastAsia="zh-CN"/>
        </w:rPr>
      </w:pPr>
    </w:p>
    <w:p w14:paraId="3B9C43F7" w14:textId="1B7B169D"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_Ref101955931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8</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BasketballPass</w:t>
      </w:r>
      <w:proofErr w:type="spellEnd"/>
      <w:r>
        <w:rPr>
          <w:rFonts w:eastAsia="SimSun"/>
          <w:bCs/>
          <w:szCs w:val="28"/>
          <w:lang w:eastAsia="zh-CN"/>
        </w:rPr>
        <w:t xml:space="preserve">, </w:t>
      </w:r>
      <w:proofErr w:type="spellStart"/>
      <w:r>
        <w:rPr>
          <w:rFonts w:eastAsia="SimSun"/>
          <w:bCs/>
          <w:szCs w:val="28"/>
          <w:lang w:eastAsia="zh-CN"/>
        </w:rPr>
        <w:t>BlowingBubbles</w:t>
      </w:r>
      <w:proofErr w:type="spellEnd"/>
      <w:r>
        <w:rPr>
          <w:rFonts w:eastAsia="SimSun"/>
          <w:bCs/>
          <w:szCs w:val="28"/>
          <w:lang w:eastAsia="zh-CN"/>
        </w:rPr>
        <w:t xml:space="preserve">, </w:t>
      </w:r>
      <w:proofErr w:type="spellStart"/>
      <w:r>
        <w:rPr>
          <w:rFonts w:eastAsia="SimSun"/>
          <w:bCs/>
          <w:szCs w:val="28"/>
          <w:lang w:eastAsia="zh-CN"/>
        </w:rPr>
        <w:t>BQMall</w:t>
      </w:r>
      <w:proofErr w:type="spellEnd"/>
      <w:r>
        <w:rPr>
          <w:rFonts w:eastAsia="SimSun"/>
          <w:bCs/>
          <w:szCs w:val="28"/>
          <w:lang w:eastAsia="zh-CN"/>
        </w:rPr>
        <w:t xml:space="preserve">, </w:t>
      </w:r>
      <w:proofErr w:type="spellStart"/>
      <w:r>
        <w:rPr>
          <w:rFonts w:eastAsia="SimSun"/>
          <w:bCs/>
          <w:szCs w:val="28"/>
          <w:lang w:eastAsia="zh-CN"/>
        </w:rPr>
        <w:t>BQSquare</w:t>
      </w:r>
      <w:proofErr w:type="spellEnd"/>
      <w:r>
        <w:rPr>
          <w:rFonts w:eastAsia="SimSun"/>
          <w:bCs/>
          <w:szCs w:val="28"/>
          <w:lang w:eastAsia="zh-CN"/>
        </w:rPr>
        <w:t xml:space="preserve">, </w:t>
      </w:r>
      <w:proofErr w:type="spellStart"/>
      <w:r>
        <w:rPr>
          <w:rFonts w:eastAsia="SimSun"/>
          <w:bCs/>
          <w:szCs w:val="28"/>
          <w:lang w:eastAsia="zh-CN"/>
        </w:rPr>
        <w:t>PartyScene</w:t>
      </w:r>
      <w:proofErr w:type="spellEnd"/>
      <w:r>
        <w:rPr>
          <w:rFonts w:eastAsia="SimSun"/>
          <w:bCs/>
          <w:szCs w:val="28"/>
          <w:lang w:eastAsia="zh-CN"/>
        </w:rPr>
        <w:t xml:space="preserve">, </w:t>
      </w:r>
      <w:proofErr w:type="spellStart"/>
      <w:r>
        <w:rPr>
          <w:rFonts w:eastAsia="SimSun"/>
          <w:bCs/>
          <w:szCs w:val="28"/>
          <w:lang w:eastAsia="zh-CN"/>
        </w:rPr>
        <w:t>RaceHorsesC</w:t>
      </w:r>
      <w:proofErr w:type="spellEnd"/>
      <w:r>
        <w:rPr>
          <w:rFonts w:eastAsia="SimSun"/>
          <w:bCs/>
          <w:szCs w:val="28"/>
          <w:lang w:eastAsia="zh-CN"/>
        </w:rPr>
        <w:t xml:space="preserve">, and </w:t>
      </w:r>
      <w:proofErr w:type="spellStart"/>
      <w:r>
        <w:rPr>
          <w:rFonts w:eastAsia="SimSun"/>
          <w:bCs/>
          <w:szCs w:val="28"/>
          <w:lang w:eastAsia="zh-CN"/>
        </w:rPr>
        <w:t>RaceHorses</w:t>
      </w:r>
      <w:proofErr w:type="spellEnd"/>
      <w:r>
        <w:rPr>
          <w:rFonts w:eastAsia="SimSun"/>
          <w:bCs/>
          <w:szCs w:val="28"/>
          <w:lang w:eastAsia="zh-CN"/>
        </w:rPr>
        <w:t xml:space="preserve"> (D).</w:t>
      </w:r>
    </w:p>
    <w:p w14:paraId="74E82F79" w14:textId="77777777" w:rsidR="000C186E" w:rsidRDefault="000C186E" w:rsidP="000C186E">
      <w:pPr>
        <w:rPr>
          <w:rFonts w:eastAsia="SimSun"/>
          <w:bCs/>
          <w:szCs w:val="28"/>
          <w:lang w:eastAsia="zh-CN"/>
        </w:rPr>
      </w:pPr>
    </w:p>
    <w:p w14:paraId="0A721F82" w14:textId="53194EB2" w:rsidR="000C186E" w:rsidRPr="00F7281D" w:rsidRDefault="000C186E" w:rsidP="000C186E">
      <w:pPr>
        <w:pStyle w:val="Caption"/>
        <w:jc w:val="center"/>
        <w:rPr>
          <w:rFonts w:eastAsia="SimSun"/>
          <w:bCs w:val="0"/>
          <w:sz w:val="32"/>
          <w:szCs w:val="36"/>
          <w:lang w:eastAsia="zh-CN"/>
        </w:rPr>
      </w:pPr>
      <w:bookmarkStart w:id="677" w:name="_Ref101955931"/>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8</w:t>
      </w:r>
      <w:r w:rsidRPr="00F7281D">
        <w:rPr>
          <w:szCs w:val="24"/>
        </w:rPr>
        <w:fldChar w:fldCharType="end"/>
      </w:r>
      <w:bookmarkEnd w:id="677"/>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4CF6EBD" w14:textId="77777777" w:rsidTr="007305D9">
        <w:tc>
          <w:tcPr>
            <w:tcW w:w="1271" w:type="dxa"/>
          </w:tcPr>
          <w:p w14:paraId="572F7D17" w14:textId="77777777" w:rsidR="000C186E" w:rsidRPr="00A81A26" w:rsidRDefault="000C186E" w:rsidP="007305D9">
            <w:pPr>
              <w:jc w:val="center"/>
              <w:rPr>
                <w:rFonts w:eastAsia="SimSun"/>
                <w:b/>
                <w:szCs w:val="28"/>
                <w:lang w:eastAsia="zh-CN"/>
              </w:rPr>
            </w:pPr>
            <w:r w:rsidRPr="00A81A26">
              <w:rPr>
                <w:rFonts w:eastAsia="SimSun"/>
                <w:b/>
                <w:szCs w:val="28"/>
                <w:lang w:eastAsia="zh-CN"/>
              </w:rPr>
              <w:t>Layer</w:t>
            </w:r>
          </w:p>
        </w:tc>
        <w:tc>
          <w:tcPr>
            <w:tcW w:w="1985" w:type="dxa"/>
          </w:tcPr>
          <w:p w14:paraId="53DEC467"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24219696"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379AB2F0"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740921D3" w14:textId="77777777" w:rsidTr="007305D9">
        <w:tc>
          <w:tcPr>
            <w:tcW w:w="1271" w:type="dxa"/>
          </w:tcPr>
          <w:p w14:paraId="64D8226C"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52AD7A4D" w14:textId="77777777" w:rsidR="000C186E" w:rsidRDefault="000C186E" w:rsidP="007305D9">
            <w:pPr>
              <w:jc w:val="center"/>
              <w:rPr>
                <w:rFonts w:eastAsia="SimSun"/>
                <w:bCs/>
                <w:szCs w:val="28"/>
                <w:lang w:eastAsia="zh-CN"/>
              </w:rPr>
            </w:pPr>
            <w:r>
              <w:rPr>
                <w:rFonts w:eastAsia="SimSun"/>
                <w:bCs/>
                <w:szCs w:val="28"/>
                <w:lang w:eastAsia="zh-CN"/>
              </w:rPr>
              <w:t>336×200</w:t>
            </w:r>
          </w:p>
        </w:tc>
        <w:tc>
          <w:tcPr>
            <w:tcW w:w="1984" w:type="dxa"/>
          </w:tcPr>
          <w:p w14:paraId="6439B97B"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158D97E6" w14:textId="77777777" w:rsidR="000C186E" w:rsidRPr="00E36668" w:rsidRDefault="000C186E" w:rsidP="007305D9">
            <w:pPr>
              <w:jc w:val="center"/>
              <w:rPr>
                <w:rFonts w:ascii="Calibri" w:hAnsi="Calibri" w:cs="Calibri"/>
                <w:color w:val="000000"/>
                <w:lang w:eastAsia="en-AU"/>
              </w:rPr>
            </w:pPr>
            <w:r>
              <w:rPr>
                <w:rFonts w:ascii="Calibri" w:hAnsi="Calibri" w:cs="Calibri"/>
                <w:color w:val="000000"/>
              </w:rPr>
              <w:t>17203200</w:t>
            </w:r>
          </w:p>
        </w:tc>
      </w:tr>
      <w:tr w:rsidR="000C186E" w14:paraId="7B13B0E6" w14:textId="77777777" w:rsidTr="007305D9">
        <w:tc>
          <w:tcPr>
            <w:tcW w:w="1271" w:type="dxa"/>
          </w:tcPr>
          <w:p w14:paraId="1D63A29A"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1261A6AB" w14:textId="77777777" w:rsidR="000C186E" w:rsidRDefault="000C186E" w:rsidP="007305D9">
            <w:pPr>
              <w:jc w:val="center"/>
              <w:rPr>
                <w:rFonts w:eastAsia="SimSun"/>
                <w:bCs/>
                <w:szCs w:val="28"/>
                <w:lang w:eastAsia="zh-CN"/>
              </w:rPr>
            </w:pPr>
            <w:r>
              <w:rPr>
                <w:rFonts w:eastAsia="SimSun"/>
                <w:bCs/>
                <w:szCs w:val="28"/>
                <w:lang w:eastAsia="zh-CN"/>
              </w:rPr>
              <w:t>168×100</w:t>
            </w:r>
          </w:p>
        </w:tc>
        <w:tc>
          <w:tcPr>
            <w:tcW w:w="1984" w:type="dxa"/>
          </w:tcPr>
          <w:p w14:paraId="4743B4DA"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0B7DFB05" w14:textId="77777777" w:rsidR="000C186E" w:rsidRDefault="000C186E" w:rsidP="007305D9">
            <w:pPr>
              <w:jc w:val="center"/>
              <w:rPr>
                <w:rFonts w:eastAsia="SimSun"/>
                <w:bCs/>
                <w:szCs w:val="28"/>
                <w:lang w:eastAsia="zh-CN"/>
              </w:rPr>
            </w:pPr>
            <w:r w:rsidRPr="00E36668">
              <w:rPr>
                <w:rFonts w:eastAsia="SimSun"/>
                <w:bCs/>
                <w:szCs w:val="28"/>
                <w:lang w:eastAsia="zh-CN"/>
              </w:rPr>
              <w:t>4300800</w:t>
            </w:r>
          </w:p>
        </w:tc>
      </w:tr>
      <w:tr w:rsidR="000C186E" w14:paraId="3CE38F66" w14:textId="77777777" w:rsidTr="007305D9">
        <w:tc>
          <w:tcPr>
            <w:tcW w:w="1271" w:type="dxa"/>
          </w:tcPr>
          <w:p w14:paraId="3D766FB3"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03A80185" w14:textId="77777777" w:rsidR="000C186E" w:rsidRDefault="000C186E" w:rsidP="007305D9">
            <w:pPr>
              <w:jc w:val="center"/>
              <w:rPr>
                <w:rFonts w:eastAsia="SimSun"/>
                <w:bCs/>
                <w:szCs w:val="28"/>
                <w:lang w:eastAsia="zh-CN"/>
              </w:rPr>
            </w:pPr>
            <w:r>
              <w:rPr>
                <w:rFonts w:eastAsia="SimSun"/>
                <w:bCs/>
                <w:szCs w:val="28"/>
                <w:lang w:eastAsia="zh-CN"/>
              </w:rPr>
              <w:t>84×50</w:t>
            </w:r>
          </w:p>
        </w:tc>
        <w:tc>
          <w:tcPr>
            <w:tcW w:w="1984" w:type="dxa"/>
          </w:tcPr>
          <w:p w14:paraId="5F4EF679"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35271C5" w14:textId="77777777" w:rsidR="000C186E" w:rsidRDefault="000C186E" w:rsidP="007305D9">
            <w:pPr>
              <w:jc w:val="center"/>
              <w:rPr>
                <w:rFonts w:eastAsia="SimSun"/>
                <w:bCs/>
                <w:szCs w:val="28"/>
                <w:lang w:eastAsia="zh-CN"/>
              </w:rPr>
            </w:pPr>
            <w:r w:rsidRPr="00E36668">
              <w:rPr>
                <w:rFonts w:eastAsia="SimSun"/>
                <w:bCs/>
                <w:szCs w:val="28"/>
                <w:lang w:eastAsia="zh-CN"/>
              </w:rPr>
              <w:t>1075200</w:t>
            </w:r>
          </w:p>
        </w:tc>
      </w:tr>
      <w:tr w:rsidR="000C186E" w14:paraId="77BAA971" w14:textId="77777777" w:rsidTr="007305D9">
        <w:tc>
          <w:tcPr>
            <w:tcW w:w="1271" w:type="dxa"/>
          </w:tcPr>
          <w:p w14:paraId="01010736"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1F7E5D37" w14:textId="77777777" w:rsidR="000C186E" w:rsidRDefault="000C186E" w:rsidP="007305D9">
            <w:pPr>
              <w:jc w:val="center"/>
              <w:rPr>
                <w:rFonts w:eastAsia="SimSun"/>
                <w:bCs/>
                <w:szCs w:val="28"/>
                <w:lang w:eastAsia="zh-CN"/>
              </w:rPr>
            </w:pPr>
            <w:r>
              <w:rPr>
                <w:rFonts w:eastAsia="SimSun"/>
                <w:bCs/>
                <w:szCs w:val="28"/>
                <w:lang w:eastAsia="zh-CN"/>
              </w:rPr>
              <w:t>42×25</w:t>
            </w:r>
          </w:p>
        </w:tc>
        <w:tc>
          <w:tcPr>
            <w:tcW w:w="1984" w:type="dxa"/>
          </w:tcPr>
          <w:p w14:paraId="4DCABC1B"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59F34D4"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268800</w:t>
            </w:r>
          </w:p>
        </w:tc>
      </w:tr>
      <w:tr w:rsidR="000C186E" w14:paraId="00A2EDF5" w14:textId="77777777" w:rsidTr="007305D9">
        <w:tc>
          <w:tcPr>
            <w:tcW w:w="5240" w:type="dxa"/>
            <w:gridSpan w:val="3"/>
          </w:tcPr>
          <w:p w14:paraId="4F033AC7"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49F2BF55"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22848000</w:t>
            </w:r>
          </w:p>
        </w:tc>
      </w:tr>
    </w:tbl>
    <w:p w14:paraId="058F8DD3" w14:textId="77777777" w:rsidR="000C186E" w:rsidRDefault="000C186E" w:rsidP="000C186E">
      <w:pPr>
        <w:rPr>
          <w:rFonts w:eastAsia="SimSun"/>
          <w:bCs/>
          <w:szCs w:val="28"/>
          <w:lang w:eastAsia="zh-CN"/>
        </w:rPr>
      </w:pPr>
    </w:p>
    <w:p w14:paraId="6F408582" w14:textId="77777777" w:rsidR="000C186E" w:rsidRDefault="000C186E" w:rsidP="000C186E">
      <w:pPr>
        <w:rPr>
          <w:rFonts w:eastAsia="SimSun"/>
          <w:bCs/>
          <w:szCs w:val="28"/>
          <w:lang w:eastAsia="zh-CN"/>
        </w:rPr>
      </w:pPr>
      <w:r>
        <w:rPr>
          <w:rFonts w:eastAsia="SimSun"/>
          <w:bCs/>
          <w:szCs w:val="28"/>
          <w:lang w:eastAsia="zh-CN"/>
        </w:rPr>
        <w:t>The packed frame size is 5376×</w:t>
      </w:r>
      <w:proofErr w:type="gramStart"/>
      <w:r>
        <w:rPr>
          <w:rFonts w:eastAsia="SimSun"/>
          <w:bCs/>
          <w:szCs w:val="28"/>
          <w:lang w:eastAsia="zh-CN"/>
        </w:rPr>
        <w:t>4256</w:t>
      </w:r>
      <w:proofErr w:type="gramEnd"/>
    </w:p>
    <w:p w14:paraId="194EB7DC" w14:textId="77777777" w:rsidR="000C186E" w:rsidRDefault="000C186E" w:rsidP="000C186E">
      <w:pPr>
        <w:rPr>
          <w:rFonts w:eastAsia="SimSun"/>
          <w:bCs/>
          <w:szCs w:val="28"/>
          <w:lang w:eastAsia="zh-CN"/>
        </w:rPr>
      </w:pPr>
    </w:p>
    <w:p w14:paraId="7BF02F3C" w14:textId="5F185565"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_Ref121157910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9</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BasketballDrive</w:t>
      </w:r>
      <w:proofErr w:type="spellEnd"/>
      <w:r>
        <w:rPr>
          <w:rFonts w:eastAsia="SimSun"/>
          <w:bCs/>
          <w:szCs w:val="28"/>
          <w:lang w:eastAsia="zh-CN"/>
        </w:rPr>
        <w:t xml:space="preserve">, </w:t>
      </w:r>
      <w:proofErr w:type="spellStart"/>
      <w:r>
        <w:rPr>
          <w:rFonts w:eastAsia="SimSun"/>
          <w:bCs/>
          <w:szCs w:val="28"/>
          <w:lang w:eastAsia="zh-CN"/>
        </w:rPr>
        <w:t>BQTerrace</w:t>
      </w:r>
      <w:proofErr w:type="spellEnd"/>
      <w:r>
        <w:rPr>
          <w:rFonts w:eastAsia="SimSun"/>
          <w:bCs/>
          <w:szCs w:val="28"/>
          <w:lang w:eastAsia="zh-CN"/>
        </w:rPr>
        <w:t xml:space="preserve">, Kimono, and </w:t>
      </w:r>
      <w:proofErr w:type="spellStart"/>
      <w:r>
        <w:rPr>
          <w:rFonts w:eastAsia="SimSun"/>
          <w:bCs/>
          <w:szCs w:val="28"/>
          <w:lang w:eastAsia="zh-CN"/>
        </w:rPr>
        <w:t>ParkScene</w:t>
      </w:r>
      <w:proofErr w:type="spellEnd"/>
      <w:r>
        <w:rPr>
          <w:rFonts w:eastAsia="SimSun"/>
          <w:bCs/>
          <w:szCs w:val="28"/>
          <w:lang w:eastAsia="zh-CN"/>
        </w:rPr>
        <w:t>.</w:t>
      </w:r>
    </w:p>
    <w:p w14:paraId="48511977" w14:textId="77777777" w:rsidR="000C186E" w:rsidRDefault="000C186E" w:rsidP="000C186E">
      <w:pPr>
        <w:rPr>
          <w:rFonts w:eastAsia="SimSun"/>
          <w:bCs/>
          <w:szCs w:val="28"/>
          <w:lang w:eastAsia="zh-CN"/>
        </w:rPr>
      </w:pPr>
    </w:p>
    <w:p w14:paraId="6A4AD00E" w14:textId="683685CF" w:rsidR="000C186E" w:rsidRPr="00F7281D" w:rsidRDefault="000C186E" w:rsidP="000C186E">
      <w:pPr>
        <w:pStyle w:val="Caption"/>
        <w:jc w:val="center"/>
        <w:rPr>
          <w:rFonts w:eastAsia="SimSun"/>
          <w:bCs w:val="0"/>
          <w:sz w:val="32"/>
          <w:szCs w:val="36"/>
          <w:lang w:eastAsia="zh-CN"/>
        </w:rPr>
      </w:pPr>
      <w:bookmarkStart w:id="678" w:name="_Ref121157910"/>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9</w:t>
      </w:r>
      <w:r w:rsidRPr="00F7281D">
        <w:rPr>
          <w:szCs w:val="24"/>
        </w:rPr>
        <w:fldChar w:fldCharType="end"/>
      </w:r>
      <w:bookmarkEnd w:id="678"/>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2B682B3" w14:textId="77777777" w:rsidTr="007305D9">
        <w:tc>
          <w:tcPr>
            <w:tcW w:w="1271" w:type="dxa"/>
          </w:tcPr>
          <w:p w14:paraId="531CA385" w14:textId="77777777" w:rsidR="000C186E" w:rsidRPr="00A81A26" w:rsidRDefault="000C186E" w:rsidP="007305D9">
            <w:pPr>
              <w:jc w:val="center"/>
              <w:rPr>
                <w:rFonts w:eastAsia="SimSun"/>
                <w:b/>
                <w:szCs w:val="28"/>
                <w:lang w:eastAsia="zh-CN"/>
              </w:rPr>
            </w:pPr>
            <w:r w:rsidRPr="00A81A26">
              <w:rPr>
                <w:rFonts w:eastAsia="SimSun"/>
                <w:b/>
                <w:szCs w:val="28"/>
                <w:lang w:eastAsia="zh-CN"/>
              </w:rPr>
              <w:lastRenderedPageBreak/>
              <w:t>Layer</w:t>
            </w:r>
          </w:p>
        </w:tc>
        <w:tc>
          <w:tcPr>
            <w:tcW w:w="1985" w:type="dxa"/>
          </w:tcPr>
          <w:p w14:paraId="0CB9F784"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55594065"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5C083A6E"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36354D26" w14:textId="77777777" w:rsidTr="007305D9">
        <w:tc>
          <w:tcPr>
            <w:tcW w:w="1271" w:type="dxa"/>
          </w:tcPr>
          <w:p w14:paraId="6EC0E6B7"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795FE493" w14:textId="77777777" w:rsidR="000C186E" w:rsidRDefault="000C186E" w:rsidP="007305D9">
            <w:pPr>
              <w:jc w:val="center"/>
              <w:rPr>
                <w:rFonts w:eastAsia="SimSun"/>
                <w:bCs/>
                <w:szCs w:val="28"/>
                <w:lang w:eastAsia="zh-CN"/>
              </w:rPr>
            </w:pPr>
            <w:r>
              <w:rPr>
                <w:rFonts w:eastAsia="SimSun"/>
                <w:bCs/>
                <w:szCs w:val="28"/>
                <w:lang w:eastAsia="zh-CN"/>
              </w:rPr>
              <w:t>336×192</w:t>
            </w:r>
          </w:p>
        </w:tc>
        <w:tc>
          <w:tcPr>
            <w:tcW w:w="1984" w:type="dxa"/>
          </w:tcPr>
          <w:p w14:paraId="6ED0E365"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5EB08D9B" w14:textId="77777777" w:rsidR="000C186E" w:rsidRDefault="000C186E" w:rsidP="007305D9">
            <w:pPr>
              <w:jc w:val="center"/>
              <w:rPr>
                <w:rFonts w:eastAsia="SimSun"/>
                <w:bCs/>
                <w:szCs w:val="28"/>
                <w:lang w:eastAsia="zh-CN"/>
              </w:rPr>
            </w:pPr>
            <w:r w:rsidRPr="00E36668">
              <w:rPr>
                <w:rFonts w:eastAsia="SimSun"/>
                <w:bCs/>
                <w:szCs w:val="28"/>
                <w:lang w:eastAsia="zh-CN"/>
              </w:rPr>
              <w:t>16515072</w:t>
            </w:r>
          </w:p>
        </w:tc>
      </w:tr>
      <w:tr w:rsidR="000C186E" w14:paraId="4730492F" w14:textId="77777777" w:rsidTr="007305D9">
        <w:tc>
          <w:tcPr>
            <w:tcW w:w="1271" w:type="dxa"/>
          </w:tcPr>
          <w:p w14:paraId="35DD7C7A"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0CFD2DB7" w14:textId="77777777" w:rsidR="000C186E" w:rsidRDefault="000C186E" w:rsidP="007305D9">
            <w:pPr>
              <w:jc w:val="center"/>
              <w:rPr>
                <w:rFonts w:eastAsia="SimSun"/>
                <w:bCs/>
                <w:szCs w:val="28"/>
                <w:lang w:eastAsia="zh-CN"/>
              </w:rPr>
            </w:pPr>
            <w:r>
              <w:rPr>
                <w:rFonts w:eastAsia="SimSun"/>
                <w:bCs/>
                <w:szCs w:val="28"/>
                <w:lang w:eastAsia="zh-CN"/>
              </w:rPr>
              <w:t>168×96</w:t>
            </w:r>
          </w:p>
        </w:tc>
        <w:tc>
          <w:tcPr>
            <w:tcW w:w="1984" w:type="dxa"/>
          </w:tcPr>
          <w:p w14:paraId="67CF6D57"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1BA294B9" w14:textId="77777777" w:rsidR="000C186E" w:rsidRDefault="000C186E" w:rsidP="007305D9">
            <w:pPr>
              <w:jc w:val="center"/>
              <w:rPr>
                <w:rFonts w:eastAsia="SimSun"/>
                <w:bCs/>
                <w:szCs w:val="28"/>
                <w:lang w:eastAsia="zh-CN"/>
              </w:rPr>
            </w:pPr>
            <w:r w:rsidRPr="00E36668">
              <w:rPr>
                <w:rFonts w:eastAsia="SimSun"/>
                <w:bCs/>
                <w:szCs w:val="28"/>
                <w:lang w:eastAsia="zh-CN"/>
              </w:rPr>
              <w:t>4128768</w:t>
            </w:r>
          </w:p>
        </w:tc>
      </w:tr>
      <w:tr w:rsidR="000C186E" w14:paraId="294B0193" w14:textId="77777777" w:rsidTr="007305D9">
        <w:tc>
          <w:tcPr>
            <w:tcW w:w="1271" w:type="dxa"/>
          </w:tcPr>
          <w:p w14:paraId="227470F5"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681E3B85" w14:textId="77777777" w:rsidR="000C186E" w:rsidRDefault="000C186E" w:rsidP="007305D9">
            <w:pPr>
              <w:jc w:val="center"/>
              <w:rPr>
                <w:rFonts w:eastAsia="SimSun"/>
                <w:bCs/>
                <w:szCs w:val="28"/>
                <w:lang w:eastAsia="zh-CN"/>
              </w:rPr>
            </w:pPr>
            <w:r>
              <w:rPr>
                <w:rFonts w:eastAsia="SimSun"/>
                <w:bCs/>
                <w:szCs w:val="28"/>
                <w:lang w:eastAsia="zh-CN"/>
              </w:rPr>
              <w:t>84×48</w:t>
            </w:r>
          </w:p>
        </w:tc>
        <w:tc>
          <w:tcPr>
            <w:tcW w:w="1984" w:type="dxa"/>
          </w:tcPr>
          <w:p w14:paraId="6ADE5952"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6F15903A" w14:textId="77777777" w:rsidR="000C186E" w:rsidRDefault="000C186E" w:rsidP="007305D9">
            <w:pPr>
              <w:jc w:val="center"/>
              <w:rPr>
                <w:rFonts w:eastAsia="SimSun"/>
                <w:bCs/>
                <w:szCs w:val="28"/>
                <w:lang w:eastAsia="zh-CN"/>
              </w:rPr>
            </w:pPr>
            <w:r w:rsidRPr="00E36668">
              <w:rPr>
                <w:rFonts w:eastAsia="SimSun"/>
                <w:bCs/>
                <w:szCs w:val="28"/>
                <w:lang w:eastAsia="zh-CN"/>
              </w:rPr>
              <w:t>1032192</w:t>
            </w:r>
          </w:p>
        </w:tc>
      </w:tr>
      <w:tr w:rsidR="000C186E" w14:paraId="78896DCD" w14:textId="77777777" w:rsidTr="007305D9">
        <w:tc>
          <w:tcPr>
            <w:tcW w:w="1271" w:type="dxa"/>
          </w:tcPr>
          <w:p w14:paraId="3D882BA9"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2BFFC245" w14:textId="77777777" w:rsidR="000C186E" w:rsidRDefault="000C186E" w:rsidP="007305D9">
            <w:pPr>
              <w:jc w:val="center"/>
              <w:rPr>
                <w:rFonts w:eastAsia="SimSun"/>
                <w:bCs/>
                <w:szCs w:val="28"/>
                <w:lang w:eastAsia="zh-CN"/>
              </w:rPr>
            </w:pPr>
            <w:r>
              <w:rPr>
                <w:rFonts w:eastAsia="SimSun"/>
                <w:bCs/>
                <w:szCs w:val="28"/>
                <w:lang w:eastAsia="zh-CN"/>
              </w:rPr>
              <w:t>42×24</w:t>
            </w:r>
          </w:p>
        </w:tc>
        <w:tc>
          <w:tcPr>
            <w:tcW w:w="1984" w:type="dxa"/>
          </w:tcPr>
          <w:p w14:paraId="0DCC9CAC"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DA33086"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258048</w:t>
            </w:r>
          </w:p>
        </w:tc>
      </w:tr>
      <w:tr w:rsidR="000C186E" w14:paraId="356C2F53" w14:textId="77777777" w:rsidTr="007305D9">
        <w:tc>
          <w:tcPr>
            <w:tcW w:w="5240" w:type="dxa"/>
            <w:gridSpan w:val="3"/>
          </w:tcPr>
          <w:p w14:paraId="4B464BAE"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62D235F0" w14:textId="77777777" w:rsidR="000C186E" w:rsidRPr="00A81A26" w:rsidRDefault="000C186E" w:rsidP="007305D9">
            <w:pPr>
              <w:jc w:val="center"/>
              <w:rPr>
                <w:rFonts w:eastAsia="SimSun"/>
                <w:bCs/>
                <w:szCs w:val="28"/>
                <w:lang w:eastAsia="zh-CN"/>
              </w:rPr>
            </w:pPr>
            <w:r w:rsidRPr="00E36668">
              <w:rPr>
                <w:rFonts w:eastAsia="SimSun"/>
                <w:bCs/>
                <w:szCs w:val="28"/>
                <w:lang w:eastAsia="zh-CN"/>
              </w:rPr>
              <w:t>21934080</w:t>
            </w:r>
          </w:p>
        </w:tc>
      </w:tr>
    </w:tbl>
    <w:p w14:paraId="14C29A9F" w14:textId="77777777" w:rsidR="000C186E" w:rsidRDefault="000C186E" w:rsidP="000C186E">
      <w:pPr>
        <w:rPr>
          <w:rFonts w:eastAsia="SimSun"/>
          <w:bCs/>
          <w:szCs w:val="28"/>
          <w:lang w:eastAsia="zh-CN"/>
        </w:rPr>
      </w:pPr>
      <w:r>
        <w:rPr>
          <w:rFonts w:eastAsia="SimSun"/>
          <w:bCs/>
          <w:szCs w:val="28"/>
          <w:lang w:eastAsia="zh-CN"/>
        </w:rPr>
        <w:t>The packed frame size is 5376×</w:t>
      </w:r>
      <w:proofErr w:type="gramStart"/>
      <w:r>
        <w:rPr>
          <w:rFonts w:eastAsia="SimSun"/>
          <w:bCs/>
          <w:szCs w:val="28"/>
          <w:lang w:eastAsia="zh-CN"/>
        </w:rPr>
        <w:t>4080</w:t>
      </w:r>
      <w:proofErr w:type="gramEnd"/>
    </w:p>
    <w:p w14:paraId="44D8C8B1" w14:textId="77777777" w:rsidR="000C186E" w:rsidRDefault="000C186E" w:rsidP="000C186E">
      <w:pPr>
        <w:rPr>
          <w:rFonts w:eastAsia="SimSun"/>
          <w:bCs/>
          <w:szCs w:val="28"/>
          <w:lang w:eastAsia="zh-CN"/>
        </w:rPr>
      </w:pPr>
    </w:p>
    <w:p w14:paraId="4B97F9E7" w14:textId="0C48B469"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_Ref121157927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10</w:t>
      </w:r>
      <w:r>
        <w:rPr>
          <w:rFonts w:eastAsia="SimSun"/>
          <w:bCs/>
          <w:szCs w:val="28"/>
          <w:lang w:eastAsia="zh-CN"/>
        </w:rPr>
        <w:fldChar w:fldCharType="end"/>
      </w:r>
      <w:r>
        <w:rPr>
          <w:rFonts w:eastAsia="SimSun"/>
          <w:bCs/>
          <w:szCs w:val="28"/>
          <w:lang w:eastAsia="zh-CN"/>
        </w:rPr>
        <w:t xml:space="preserve"> shows P-layer tensor dimensionality for Traffic.</w:t>
      </w:r>
    </w:p>
    <w:p w14:paraId="205AF753" w14:textId="52E71530" w:rsidR="000C186E" w:rsidRPr="00F7281D" w:rsidRDefault="000C186E" w:rsidP="000C186E">
      <w:pPr>
        <w:pStyle w:val="Caption"/>
        <w:jc w:val="center"/>
        <w:rPr>
          <w:rFonts w:eastAsia="SimSun"/>
          <w:bCs w:val="0"/>
          <w:sz w:val="32"/>
          <w:szCs w:val="36"/>
          <w:lang w:eastAsia="zh-CN"/>
        </w:rPr>
      </w:pPr>
      <w:bookmarkStart w:id="679" w:name="_Ref121157927"/>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10</w:t>
      </w:r>
      <w:r w:rsidRPr="00F7281D">
        <w:rPr>
          <w:szCs w:val="24"/>
        </w:rPr>
        <w:fldChar w:fldCharType="end"/>
      </w:r>
      <w:bookmarkEnd w:id="679"/>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2596766B" w14:textId="77777777" w:rsidTr="007305D9">
        <w:tc>
          <w:tcPr>
            <w:tcW w:w="1271" w:type="dxa"/>
          </w:tcPr>
          <w:p w14:paraId="5CCEEDE9" w14:textId="77777777" w:rsidR="000C186E" w:rsidRPr="00A81A26" w:rsidRDefault="000C186E" w:rsidP="007305D9">
            <w:pPr>
              <w:jc w:val="center"/>
              <w:rPr>
                <w:rFonts w:eastAsia="SimSun"/>
                <w:b/>
                <w:szCs w:val="28"/>
                <w:lang w:eastAsia="zh-CN"/>
              </w:rPr>
            </w:pPr>
            <w:r w:rsidRPr="00A81A26">
              <w:rPr>
                <w:rFonts w:eastAsia="SimSun"/>
                <w:b/>
                <w:szCs w:val="28"/>
                <w:lang w:eastAsia="zh-CN"/>
              </w:rPr>
              <w:t>Layer</w:t>
            </w:r>
          </w:p>
        </w:tc>
        <w:tc>
          <w:tcPr>
            <w:tcW w:w="1985" w:type="dxa"/>
          </w:tcPr>
          <w:p w14:paraId="0989FDC8" w14:textId="77777777" w:rsidR="000C186E" w:rsidRPr="00A81A26" w:rsidRDefault="000C186E" w:rsidP="007305D9">
            <w:pPr>
              <w:jc w:val="center"/>
              <w:rPr>
                <w:rFonts w:eastAsia="SimSun"/>
                <w:b/>
                <w:szCs w:val="28"/>
                <w:lang w:eastAsia="zh-CN"/>
              </w:rPr>
            </w:pPr>
            <w:r w:rsidRPr="00A81A26">
              <w:rPr>
                <w:rFonts w:eastAsia="SimSun"/>
                <w:b/>
                <w:szCs w:val="28"/>
                <w:lang w:eastAsia="zh-CN"/>
              </w:rPr>
              <w:t>Width × height</w:t>
            </w:r>
          </w:p>
        </w:tc>
        <w:tc>
          <w:tcPr>
            <w:tcW w:w="1984" w:type="dxa"/>
          </w:tcPr>
          <w:p w14:paraId="0DD997FC" w14:textId="77777777" w:rsidR="000C186E" w:rsidRPr="00A81A26" w:rsidRDefault="000C186E" w:rsidP="007305D9">
            <w:pPr>
              <w:jc w:val="center"/>
              <w:rPr>
                <w:rFonts w:eastAsia="SimSun"/>
                <w:b/>
                <w:szCs w:val="28"/>
                <w:lang w:eastAsia="zh-CN"/>
              </w:rPr>
            </w:pPr>
            <w:r w:rsidRPr="00A81A26">
              <w:rPr>
                <w:rFonts w:eastAsia="SimSun"/>
                <w:b/>
                <w:szCs w:val="28"/>
                <w:lang w:eastAsia="zh-CN"/>
              </w:rPr>
              <w:t>Channel count</w:t>
            </w:r>
          </w:p>
        </w:tc>
        <w:tc>
          <w:tcPr>
            <w:tcW w:w="1843" w:type="dxa"/>
          </w:tcPr>
          <w:p w14:paraId="6FA8461B" w14:textId="77777777" w:rsidR="000C186E" w:rsidRPr="00A81A26" w:rsidRDefault="000C186E" w:rsidP="007305D9">
            <w:pPr>
              <w:jc w:val="center"/>
              <w:rPr>
                <w:rFonts w:eastAsia="SimSun"/>
                <w:b/>
                <w:szCs w:val="28"/>
                <w:lang w:eastAsia="zh-CN"/>
              </w:rPr>
            </w:pPr>
            <w:r w:rsidRPr="00A81A26">
              <w:rPr>
                <w:rFonts w:eastAsia="SimSun"/>
                <w:b/>
                <w:szCs w:val="28"/>
                <w:lang w:eastAsia="zh-CN"/>
              </w:rPr>
              <w:t>Luma samples</w:t>
            </w:r>
          </w:p>
        </w:tc>
      </w:tr>
      <w:tr w:rsidR="000C186E" w14:paraId="4FC369A4" w14:textId="77777777" w:rsidTr="007305D9">
        <w:tc>
          <w:tcPr>
            <w:tcW w:w="1271" w:type="dxa"/>
          </w:tcPr>
          <w:p w14:paraId="18499D0C" w14:textId="77777777" w:rsidR="000C186E" w:rsidRDefault="000C186E" w:rsidP="007305D9">
            <w:pPr>
              <w:jc w:val="center"/>
              <w:rPr>
                <w:rFonts w:eastAsia="SimSun"/>
                <w:bCs/>
                <w:szCs w:val="28"/>
                <w:lang w:eastAsia="zh-CN"/>
              </w:rPr>
            </w:pPr>
            <w:r>
              <w:rPr>
                <w:rFonts w:eastAsia="SimSun"/>
                <w:bCs/>
                <w:szCs w:val="28"/>
                <w:lang w:eastAsia="zh-CN"/>
              </w:rPr>
              <w:t>P2</w:t>
            </w:r>
          </w:p>
        </w:tc>
        <w:tc>
          <w:tcPr>
            <w:tcW w:w="1985" w:type="dxa"/>
          </w:tcPr>
          <w:p w14:paraId="5B1A9559" w14:textId="77777777" w:rsidR="000C186E" w:rsidRDefault="000C186E" w:rsidP="007305D9">
            <w:pPr>
              <w:jc w:val="center"/>
              <w:rPr>
                <w:rFonts w:eastAsia="SimSun"/>
                <w:bCs/>
                <w:szCs w:val="28"/>
                <w:lang w:eastAsia="zh-CN"/>
              </w:rPr>
            </w:pPr>
            <w:r>
              <w:rPr>
                <w:rFonts w:eastAsia="SimSun"/>
                <w:bCs/>
                <w:szCs w:val="28"/>
                <w:lang w:eastAsia="zh-CN"/>
              </w:rPr>
              <w:t>320×200</w:t>
            </w:r>
          </w:p>
        </w:tc>
        <w:tc>
          <w:tcPr>
            <w:tcW w:w="1984" w:type="dxa"/>
          </w:tcPr>
          <w:p w14:paraId="25E055D2"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2A490EA4" w14:textId="77777777" w:rsidR="000C186E" w:rsidRDefault="000C186E" w:rsidP="007305D9">
            <w:pPr>
              <w:jc w:val="center"/>
              <w:rPr>
                <w:rFonts w:eastAsia="SimSun"/>
                <w:bCs/>
                <w:szCs w:val="28"/>
                <w:lang w:eastAsia="zh-CN"/>
              </w:rPr>
            </w:pPr>
            <w:r w:rsidRPr="00A95298">
              <w:rPr>
                <w:rFonts w:eastAsia="SimSun"/>
                <w:bCs/>
                <w:szCs w:val="28"/>
                <w:lang w:eastAsia="zh-CN"/>
              </w:rPr>
              <w:t>16384000</w:t>
            </w:r>
          </w:p>
        </w:tc>
      </w:tr>
      <w:tr w:rsidR="000C186E" w14:paraId="7E2F4B3F" w14:textId="77777777" w:rsidTr="007305D9">
        <w:tc>
          <w:tcPr>
            <w:tcW w:w="1271" w:type="dxa"/>
          </w:tcPr>
          <w:p w14:paraId="16B89E09" w14:textId="77777777" w:rsidR="000C186E" w:rsidRDefault="000C186E" w:rsidP="007305D9">
            <w:pPr>
              <w:jc w:val="center"/>
              <w:rPr>
                <w:rFonts w:eastAsia="SimSun"/>
                <w:bCs/>
                <w:szCs w:val="28"/>
                <w:lang w:eastAsia="zh-CN"/>
              </w:rPr>
            </w:pPr>
            <w:r>
              <w:rPr>
                <w:rFonts w:eastAsia="SimSun"/>
                <w:bCs/>
                <w:szCs w:val="28"/>
                <w:lang w:eastAsia="zh-CN"/>
              </w:rPr>
              <w:t>P3</w:t>
            </w:r>
          </w:p>
        </w:tc>
        <w:tc>
          <w:tcPr>
            <w:tcW w:w="1985" w:type="dxa"/>
          </w:tcPr>
          <w:p w14:paraId="4393707F" w14:textId="77777777" w:rsidR="000C186E" w:rsidRDefault="000C186E" w:rsidP="007305D9">
            <w:pPr>
              <w:jc w:val="center"/>
              <w:rPr>
                <w:rFonts w:eastAsia="SimSun"/>
                <w:bCs/>
                <w:szCs w:val="28"/>
                <w:lang w:eastAsia="zh-CN"/>
              </w:rPr>
            </w:pPr>
            <w:r>
              <w:rPr>
                <w:rFonts w:eastAsia="SimSun"/>
                <w:bCs/>
                <w:szCs w:val="28"/>
                <w:lang w:eastAsia="zh-CN"/>
              </w:rPr>
              <w:t>160×100</w:t>
            </w:r>
          </w:p>
        </w:tc>
        <w:tc>
          <w:tcPr>
            <w:tcW w:w="1984" w:type="dxa"/>
          </w:tcPr>
          <w:p w14:paraId="0A4F9EF1"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2B913F1F" w14:textId="77777777" w:rsidR="000C186E" w:rsidRDefault="000C186E" w:rsidP="007305D9">
            <w:pPr>
              <w:jc w:val="center"/>
              <w:rPr>
                <w:rFonts w:eastAsia="SimSun"/>
                <w:bCs/>
                <w:szCs w:val="28"/>
                <w:lang w:eastAsia="zh-CN"/>
              </w:rPr>
            </w:pPr>
            <w:r w:rsidRPr="00A95298">
              <w:rPr>
                <w:rFonts w:eastAsia="SimSun"/>
                <w:bCs/>
                <w:szCs w:val="28"/>
                <w:lang w:eastAsia="zh-CN"/>
              </w:rPr>
              <w:t>4096000</w:t>
            </w:r>
          </w:p>
        </w:tc>
      </w:tr>
      <w:tr w:rsidR="000C186E" w14:paraId="72ADE2B4" w14:textId="77777777" w:rsidTr="007305D9">
        <w:tc>
          <w:tcPr>
            <w:tcW w:w="1271" w:type="dxa"/>
          </w:tcPr>
          <w:p w14:paraId="7766988F" w14:textId="77777777" w:rsidR="000C186E" w:rsidRDefault="000C186E" w:rsidP="007305D9">
            <w:pPr>
              <w:jc w:val="center"/>
              <w:rPr>
                <w:rFonts w:eastAsia="SimSun"/>
                <w:bCs/>
                <w:szCs w:val="28"/>
                <w:lang w:eastAsia="zh-CN"/>
              </w:rPr>
            </w:pPr>
            <w:r>
              <w:rPr>
                <w:rFonts w:eastAsia="SimSun"/>
                <w:bCs/>
                <w:szCs w:val="28"/>
                <w:lang w:eastAsia="zh-CN"/>
              </w:rPr>
              <w:t>P4</w:t>
            </w:r>
          </w:p>
        </w:tc>
        <w:tc>
          <w:tcPr>
            <w:tcW w:w="1985" w:type="dxa"/>
          </w:tcPr>
          <w:p w14:paraId="35F79CB6" w14:textId="77777777" w:rsidR="000C186E" w:rsidRDefault="000C186E" w:rsidP="007305D9">
            <w:pPr>
              <w:jc w:val="center"/>
              <w:rPr>
                <w:rFonts w:eastAsia="SimSun"/>
                <w:bCs/>
                <w:szCs w:val="28"/>
                <w:lang w:eastAsia="zh-CN"/>
              </w:rPr>
            </w:pPr>
            <w:r>
              <w:rPr>
                <w:rFonts w:eastAsia="SimSun"/>
                <w:bCs/>
                <w:szCs w:val="28"/>
                <w:lang w:eastAsia="zh-CN"/>
              </w:rPr>
              <w:t>80×50</w:t>
            </w:r>
          </w:p>
        </w:tc>
        <w:tc>
          <w:tcPr>
            <w:tcW w:w="1984" w:type="dxa"/>
          </w:tcPr>
          <w:p w14:paraId="7743C835"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7E648E23" w14:textId="77777777" w:rsidR="000C186E" w:rsidRDefault="000C186E" w:rsidP="007305D9">
            <w:pPr>
              <w:jc w:val="center"/>
              <w:rPr>
                <w:rFonts w:eastAsia="SimSun"/>
                <w:bCs/>
                <w:szCs w:val="28"/>
                <w:lang w:eastAsia="zh-CN"/>
              </w:rPr>
            </w:pPr>
            <w:r w:rsidRPr="00A95298">
              <w:rPr>
                <w:rFonts w:eastAsia="SimSun"/>
                <w:bCs/>
                <w:szCs w:val="28"/>
                <w:lang w:eastAsia="zh-CN"/>
              </w:rPr>
              <w:t>1024000</w:t>
            </w:r>
          </w:p>
        </w:tc>
      </w:tr>
      <w:tr w:rsidR="000C186E" w14:paraId="26D3A4AA" w14:textId="77777777" w:rsidTr="007305D9">
        <w:tc>
          <w:tcPr>
            <w:tcW w:w="1271" w:type="dxa"/>
          </w:tcPr>
          <w:p w14:paraId="13DEF553" w14:textId="77777777" w:rsidR="000C186E" w:rsidRDefault="000C186E" w:rsidP="007305D9">
            <w:pPr>
              <w:jc w:val="center"/>
              <w:rPr>
                <w:rFonts w:eastAsia="SimSun"/>
                <w:bCs/>
                <w:szCs w:val="28"/>
                <w:lang w:eastAsia="zh-CN"/>
              </w:rPr>
            </w:pPr>
            <w:r>
              <w:rPr>
                <w:rFonts w:eastAsia="SimSun"/>
                <w:bCs/>
                <w:szCs w:val="28"/>
                <w:lang w:eastAsia="zh-CN"/>
              </w:rPr>
              <w:t>P5</w:t>
            </w:r>
          </w:p>
        </w:tc>
        <w:tc>
          <w:tcPr>
            <w:tcW w:w="1985" w:type="dxa"/>
          </w:tcPr>
          <w:p w14:paraId="6B763436" w14:textId="77777777" w:rsidR="000C186E" w:rsidRDefault="000C186E" w:rsidP="007305D9">
            <w:pPr>
              <w:jc w:val="center"/>
              <w:rPr>
                <w:rFonts w:eastAsia="SimSun"/>
                <w:bCs/>
                <w:szCs w:val="28"/>
                <w:lang w:eastAsia="zh-CN"/>
              </w:rPr>
            </w:pPr>
            <w:r>
              <w:rPr>
                <w:rFonts w:eastAsia="SimSun"/>
                <w:bCs/>
                <w:szCs w:val="28"/>
                <w:lang w:eastAsia="zh-CN"/>
              </w:rPr>
              <w:t>40×25</w:t>
            </w:r>
          </w:p>
        </w:tc>
        <w:tc>
          <w:tcPr>
            <w:tcW w:w="1984" w:type="dxa"/>
          </w:tcPr>
          <w:p w14:paraId="30BDEB43" w14:textId="77777777" w:rsidR="000C186E" w:rsidRDefault="000C186E" w:rsidP="007305D9">
            <w:pPr>
              <w:jc w:val="center"/>
              <w:rPr>
                <w:rFonts w:eastAsia="SimSun"/>
                <w:bCs/>
                <w:szCs w:val="28"/>
                <w:lang w:eastAsia="zh-CN"/>
              </w:rPr>
            </w:pPr>
            <w:r>
              <w:rPr>
                <w:rFonts w:eastAsia="SimSun"/>
                <w:bCs/>
                <w:szCs w:val="28"/>
                <w:lang w:eastAsia="zh-CN"/>
              </w:rPr>
              <w:t>256</w:t>
            </w:r>
          </w:p>
        </w:tc>
        <w:tc>
          <w:tcPr>
            <w:tcW w:w="1843" w:type="dxa"/>
          </w:tcPr>
          <w:p w14:paraId="00F735B2" w14:textId="77777777" w:rsidR="000C186E" w:rsidRPr="00A81A26" w:rsidRDefault="000C186E" w:rsidP="007305D9">
            <w:pPr>
              <w:jc w:val="center"/>
              <w:rPr>
                <w:rFonts w:eastAsia="SimSun"/>
                <w:bCs/>
                <w:szCs w:val="28"/>
                <w:lang w:eastAsia="zh-CN"/>
              </w:rPr>
            </w:pPr>
            <w:r w:rsidRPr="00A95298">
              <w:rPr>
                <w:rFonts w:eastAsia="SimSun"/>
                <w:bCs/>
                <w:szCs w:val="28"/>
                <w:lang w:eastAsia="zh-CN"/>
              </w:rPr>
              <w:t>256000</w:t>
            </w:r>
          </w:p>
        </w:tc>
      </w:tr>
      <w:tr w:rsidR="000C186E" w14:paraId="0B9B76FC" w14:textId="77777777" w:rsidTr="007305D9">
        <w:tc>
          <w:tcPr>
            <w:tcW w:w="5240" w:type="dxa"/>
            <w:gridSpan w:val="3"/>
          </w:tcPr>
          <w:p w14:paraId="2060CDAD" w14:textId="77777777" w:rsidR="000C186E" w:rsidRDefault="000C186E" w:rsidP="007305D9">
            <w:pPr>
              <w:jc w:val="center"/>
              <w:rPr>
                <w:rFonts w:eastAsia="SimSun"/>
                <w:bCs/>
                <w:szCs w:val="28"/>
                <w:lang w:eastAsia="zh-CN"/>
              </w:rPr>
            </w:pPr>
            <w:r>
              <w:rPr>
                <w:rFonts w:eastAsia="SimSun"/>
                <w:bCs/>
                <w:szCs w:val="28"/>
                <w:lang w:eastAsia="zh-CN"/>
              </w:rPr>
              <w:t>Total</w:t>
            </w:r>
          </w:p>
        </w:tc>
        <w:tc>
          <w:tcPr>
            <w:tcW w:w="1843" w:type="dxa"/>
          </w:tcPr>
          <w:p w14:paraId="3CBF2281" w14:textId="77777777" w:rsidR="000C186E" w:rsidRPr="00A81A26" w:rsidRDefault="000C186E" w:rsidP="007305D9">
            <w:pPr>
              <w:jc w:val="center"/>
              <w:rPr>
                <w:rFonts w:eastAsia="SimSun"/>
                <w:bCs/>
                <w:szCs w:val="28"/>
                <w:lang w:eastAsia="zh-CN"/>
              </w:rPr>
            </w:pPr>
            <w:r w:rsidRPr="00A95298">
              <w:rPr>
                <w:rFonts w:eastAsia="SimSun"/>
                <w:bCs/>
                <w:szCs w:val="28"/>
                <w:lang w:eastAsia="zh-CN"/>
              </w:rPr>
              <w:t>21760000</w:t>
            </w:r>
          </w:p>
        </w:tc>
      </w:tr>
    </w:tbl>
    <w:p w14:paraId="692062FE" w14:textId="77777777" w:rsidR="000C186E" w:rsidRDefault="000C186E" w:rsidP="000C186E">
      <w:pPr>
        <w:rPr>
          <w:rFonts w:eastAsia="SimSun"/>
          <w:bCs/>
          <w:szCs w:val="28"/>
          <w:lang w:eastAsia="zh-CN"/>
        </w:rPr>
      </w:pPr>
      <w:r>
        <w:rPr>
          <w:rFonts w:eastAsia="SimSun"/>
          <w:bCs/>
          <w:szCs w:val="28"/>
          <w:lang w:eastAsia="zh-CN"/>
        </w:rPr>
        <w:t>The packed frame size is 5120×4256.</w:t>
      </w:r>
    </w:p>
    <w:p w14:paraId="7961E507" w14:textId="135F3E6C" w:rsidR="000C186E" w:rsidRDefault="000C186E" w:rsidP="004C21E7">
      <w:pPr>
        <w:rPr>
          <w:rFonts w:eastAsia="SimSun"/>
          <w:bCs/>
          <w:lang w:eastAsia="zh-CN"/>
        </w:rPr>
      </w:pPr>
    </w:p>
    <w:p w14:paraId="47EA7AEB" w14:textId="20E849D3" w:rsidR="000C186E" w:rsidRDefault="000C186E" w:rsidP="004C21E7">
      <w:pPr>
        <w:rPr>
          <w:rFonts w:eastAsia="SimSun"/>
          <w:bCs/>
          <w:lang w:eastAsia="zh-CN"/>
        </w:rPr>
      </w:pPr>
      <w:r>
        <w:rPr>
          <w:rFonts w:eastAsia="SimSun"/>
          <w:bCs/>
          <w:lang w:eastAsia="zh-CN"/>
        </w:rPr>
        <w:t>The feature anchor setup is as follows:</w:t>
      </w:r>
    </w:p>
    <w:tbl>
      <w:tblPr>
        <w:tblStyle w:val="TableGrid"/>
        <w:tblW w:w="0" w:type="auto"/>
        <w:jc w:val="center"/>
        <w:tblLook w:val="04A0" w:firstRow="1" w:lastRow="0" w:firstColumn="1" w:lastColumn="0" w:noHBand="0" w:noVBand="1"/>
      </w:tblPr>
      <w:tblGrid>
        <w:gridCol w:w="1888"/>
        <w:gridCol w:w="3352"/>
      </w:tblGrid>
      <w:tr w:rsidR="000C186E" w14:paraId="370CF1FF" w14:textId="77777777" w:rsidTr="007305D9">
        <w:trPr>
          <w:jc w:val="center"/>
        </w:trPr>
        <w:tc>
          <w:tcPr>
            <w:tcW w:w="1888" w:type="dxa"/>
          </w:tcPr>
          <w:p w14:paraId="51303ABD" w14:textId="77777777" w:rsidR="000C186E" w:rsidRPr="00DC453B" w:rsidRDefault="000C186E" w:rsidP="007305D9">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424A4A30"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detection</w:t>
            </w:r>
          </w:p>
        </w:tc>
      </w:tr>
      <w:tr w:rsidR="000C186E" w14:paraId="381A12C3" w14:textId="77777777" w:rsidTr="007305D9">
        <w:trPr>
          <w:jc w:val="center"/>
        </w:trPr>
        <w:tc>
          <w:tcPr>
            <w:tcW w:w="1888" w:type="dxa"/>
          </w:tcPr>
          <w:p w14:paraId="06ACA652"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287553BC"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0C186E" w14:paraId="30DE2DE9" w14:textId="77777777" w:rsidTr="007305D9">
        <w:trPr>
          <w:jc w:val="center"/>
        </w:trPr>
        <w:tc>
          <w:tcPr>
            <w:tcW w:w="1888" w:type="dxa"/>
          </w:tcPr>
          <w:p w14:paraId="5B4E96E8"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71003AD7" w14:textId="77777777" w:rsidR="000C186E" w:rsidRPr="00DC453B" w:rsidRDefault="000C186E" w:rsidP="007305D9">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 Intra period set based on frame rate</w:t>
            </w:r>
          </w:p>
        </w:tc>
      </w:tr>
      <w:tr w:rsidR="000C186E" w14:paraId="05B4AA4C" w14:textId="77777777" w:rsidTr="007305D9">
        <w:trPr>
          <w:jc w:val="center"/>
        </w:trPr>
        <w:tc>
          <w:tcPr>
            <w:tcW w:w="1888" w:type="dxa"/>
          </w:tcPr>
          <w:p w14:paraId="56941B62" w14:textId="77777777" w:rsidR="000C186E" w:rsidRPr="00DC453B" w:rsidRDefault="000C186E" w:rsidP="007305D9">
            <w:pPr>
              <w:jc w:val="center"/>
              <w:rPr>
                <w:rFonts w:eastAsia="SimSun"/>
                <w:bCs/>
                <w:szCs w:val="28"/>
                <w:lang w:eastAsia="zh-CN"/>
              </w:rPr>
            </w:pPr>
            <w:r w:rsidRPr="00DC453B">
              <w:rPr>
                <w:rFonts w:eastAsia="SimSun"/>
                <w:bCs/>
                <w:szCs w:val="28"/>
                <w:lang w:eastAsia="zh-CN"/>
              </w:rPr>
              <w:t>Dataset</w:t>
            </w:r>
          </w:p>
        </w:tc>
        <w:tc>
          <w:tcPr>
            <w:tcW w:w="3352" w:type="dxa"/>
          </w:tcPr>
          <w:p w14:paraId="0AEB7358" w14:textId="068C59A8" w:rsidR="000C186E" w:rsidRPr="00DC453B" w:rsidRDefault="000C186E" w:rsidP="007305D9">
            <w:pPr>
              <w:jc w:val="center"/>
              <w:rPr>
                <w:rFonts w:eastAsia="SimSun"/>
                <w:bCs/>
                <w:szCs w:val="28"/>
                <w:lang w:eastAsia="zh-CN"/>
              </w:rPr>
            </w:pPr>
            <w:r>
              <w:rPr>
                <w:rFonts w:eastAsia="SimSun"/>
                <w:bCs/>
                <w:szCs w:val="28"/>
                <w:lang w:eastAsia="zh-CN"/>
              </w:rPr>
              <w:t>SFU-HW</w:t>
            </w:r>
            <w:r w:rsidRPr="00DC453B">
              <w:rPr>
                <w:rFonts w:eastAsia="SimSun"/>
                <w:bCs/>
                <w:szCs w:val="28"/>
                <w:lang w:eastAsia="zh-CN"/>
              </w:rPr>
              <w:t xml:space="preserve"> dataset</w:t>
            </w:r>
          </w:p>
        </w:tc>
      </w:tr>
      <w:tr w:rsidR="000C186E" w14:paraId="653AFF7F" w14:textId="77777777" w:rsidTr="007305D9">
        <w:trPr>
          <w:jc w:val="center"/>
        </w:trPr>
        <w:tc>
          <w:tcPr>
            <w:tcW w:w="1888" w:type="dxa"/>
          </w:tcPr>
          <w:p w14:paraId="7EF5E957"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3B05B69A" w14:textId="77777777" w:rsidR="000C186E" w:rsidRPr="00DC453B" w:rsidRDefault="000C186E" w:rsidP="007305D9">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0C186E" w14:paraId="77511D45" w14:textId="77777777" w:rsidTr="007305D9">
        <w:trPr>
          <w:jc w:val="center"/>
        </w:trPr>
        <w:tc>
          <w:tcPr>
            <w:tcW w:w="1888" w:type="dxa"/>
          </w:tcPr>
          <w:p w14:paraId="236884E7" w14:textId="77777777" w:rsidR="000C186E" w:rsidRPr="00DC453B" w:rsidRDefault="000C186E" w:rsidP="007305D9">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7BBF5C9E" w14:textId="77777777" w:rsidR="000C186E" w:rsidRPr="00DC453B" w:rsidRDefault="000C186E" w:rsidP="007305D9">
            <w:pPr>
              <w:jc w:val="center"/>
              <w:rPr>
                <w:rFonts w:eastAsia="SimSun"/>
                <w:bCs/>
                <w:szCs w:val="28"/>
                <w:lang w:eastAsia="zh-CN"/>
              </w:rPr>
            </w:pPr>
            <w:proofErr w:type="spellStart"/>
            <w:r>
              <w:rPr>
                <w:rFonts w:eastAsia="SimSun"/>
                <w:bCs/>
                <w:szCs w:val="28"/>
                <w:lang w:eastAsia="zh-CN"/>
              </w:rPr>
              <w:t>FasterRCNN</w:t>
            </w:r>
            <w:proofErr w:type="spellEnd"/>
            <w:r>
              <w:rPr>
                <w:rFonts w:eastAsia="SimSun"/>
                <w:bCs/>
                <w:szCs w:val="28"/>
                <w:lang w:eastAsia="zh-CN"/>
              </w:rPr>
              <w:t xml:space="preserve"> X101-FPN</w:t>
            </w:r>
          </w:p>
        </w:tc>
      </w:tr>
      <w:tr w:rsidR="000C186E" w14:paraId="7A4F457C" w14:textId="77777777" w:rsidTr="007305D9">
        <w:trPr>
          <w:jc w:val="center"/>
        </w:trPr>
        <w:tc>
          <w:tcPr>
            <w:tcW w:w="1888" w:type="dxa"/>
          </w:tcPr>
          <w:p w14:paraId="7DDCD447" w14:textId="77777777" w:rsidR="000C186E" w:rsidRPr="00DC453B" w:rsidRDefault="000C186E" w:rsidP="007305D9">
            <w:pPr>
              <w:jc w:val="center"/>
              <w:rPr>
                <w:rFonts w:eastAsia="SimSun"/>
                <w:bCs/>
                <w:szCs w:val="28"/>
                <w:lang w:eastAsia="zh-CN"/>
              </w:rPr>
            </w:pPr>
            <w:r>
              <w:rPr>
                <w:rFonts w:eastAsia="SimSun"/>
                <w:bCs/>
                <w:szCs w:val="28"/>
                <w:lang w:eastAsia="zh-CN"/>
              </w:rPr>
              <w:lastRenderedPageBreak/>
              <w:t>Network split point</w:t>
            </w:r>
          </w:p>
        </w:tc>
        <w:tc>
          <w:tcPr>
            <w:tcW w:w="3352" w:type="dxa"/>
          </w:tcPr>
          <w:p w14:paraId="1BC89D82" w14:textId="77777777" w:rsidR="000C186E" w:rsidRDefault="000C186E" w:rsidP="007305D9">
            <w:pPr>
              <w:jc w:val="center"/>
              <w:rPr>
                <w:rFonts w:eastAsia="SimSun"/>
                <w:bCs/>
                <w:szCs w:val="28"/>
                <w:lang w:eastAsia="zh-CN"/>
              </w:rPr>
            </w:pPr>
            <w:r>
              <w:rPr>
                <w:rFonts w:eastAsia="SimSun"/>
                <w:bCs/>
                <w:szCs w:val="28"/>
                <w:lang w:eastAsia="zh-CN"/>
              </w:rPr>
              <w:t>P-layer (P2-P5)</w:t>
            </w:r>
          </w:p>
        </w:tc>
      </w:tr>
      <w:tr w:rsidR="000C186E" w14:paraId="5579572A" w14:textId="77777777" w:rsidTr="007305D9">
        <w:trPr>
          <w:jc w:val="center"/>
        </w:trPr>
        <w:tc>
          <w:tcPr>
            <w:tcW w:w="1888" w:type="dxa"/>
          </w:tcPr>
          <w:p w14:paraId="4E29AE44" w14:textId="77777777" w:rsidR="000C186E" w:rsidRPr="00DC453B" w:rsidRDefault="000C186E" w:rsidP="007305D9">
            <w:pPr>
              <w:jc w:val="center"/>
              <w:rPr>
                <w:rFonts w:eastAsia="SimSun"/>
                <w:bCs/>
                <w:szCs w:val="28"/>
                <w:lang w:eastAsia="zh-CN"/>
              </w:rPr>
            </w:pPr>
            <w:r w:rsidRPr="00DC453B">
              <w:rPr>
                <w:rFonts w:eastAsia="SimSun"/>
                <w:bCs/>
                <w:szCs w:val="28"/>
                <w:lang w:eastAsia="zh-CN"/>
              </w:rPr>
              <w:t>Performance Metric</w:t>
            </w:r>
          </w:p>
        </w:tc>
        <w:tc>
          <w:tcPr>
            <w:tcW w:w="3352" w:type="dxa"/>
          </w:tcPr>
          <w:p w14:paraId="300F493C" w14:textId="3D4A7058" w:rsidR="000C186E" w:rsidRPr="00DC453B" w:rsidRDefault="000C186E" w:rsidP="007305D9">
            <w:pPr>
              <w:jc w:val="center"/>
              <w:rPr>
                <w:rFonts w:eastAsia="SimSun"/>
                <w:bCs/>
                <w:szCs w:val="28"/>
                <w:lang w:eastAsia="zh-CN"/>
              </w:rPr>
            </w:pPr>
            <w:r>
              <w:rPr>
                <w:rFonts w:eastAsia="SimSun"/>
                <w:bCs/>
                <w:szCs w:val="28"/>
                <w:lang w:eastAsia="zh-CN"/>
              </w:rPr>
              <w:t>mAP@0.5</w:t>
            </w:r>
            <w:r w:rsidR="00635DB5">
              <w:rPr>
                <w:rFonts w:eastAsia="SimSun"/>
                <w:bCs/>
                <w:szCs w:val="28"/>
                <w:lang w:eastAsia="zh-CN"/>
              </w:rPr>
              <w:t xml:space="preserve"> - 0.95</w:t>
            </w:r>
          </w:p>
        </w:tc>
      </w:tr>
    </w:tbl>
    <w:p w14:paraId="20216753" w14:textId="1EE291E9" w:rsidR="000C186E" w:rsidRDefault="000C186E" w:rsidP="004C21E7">
      <w:pPr>
        <w:rPr>
          <w:rFonts w:eastAsia="SimSun"/>
          <w:bCs/>
          <w:lang w:eastAsia="zh-CN"/>
        </w:rPr>
      </w:pPr>
      <w:r>
        <w:rPr>
          <w:rFonts w:eastAsia="SimSun"/>
          <w:bCs/>
          <w:lang w:eastAsia="zh-CN"/>
        </w:rPr>
        <w:t>The quantization range applied for SFU-HW sequences is [</w:t>
      </w:r>
      <w:r w:rsidRPr="000C186E">
        <w:rPr>
          <w:rFonts w:eastAsia="SimSun"/>
          <w:bCs/>
          <w:lang w:eastAsia="zh-CN"/>
        </w:rPr>
        <w:t>-17.8848</w:t>
      </w:r>
      <w:r>
        <w:rPr>
          <w:rFonts w:eastAsia="SimSun"/>
          <w:bCs/>
          <w:lang w:eastAsia="zh-CN"/>
        </w:rPr>
        <w:t xml:space="preserve">, </w:t>
      </w:r>
      <w:r w:rsidRPr="000C186E">
        <w:rPr>
          <w:rFonts w:eastAsia="SimSun"/>
          <w:bCs/>
          <w:lang w:eastAsia="zh-CN"/>
        </w:rPr>
        <w:t>16.69417</w:t>
      </w:r>
      <w:r>
        <w:rPr>
          <w:rFonts w:eastAsia="SimSun"/>
          <w:bCs/>
          <w:lang w:eastAsia="zh-CN"/>
        </w:rPr>
        <w:t>].</w:t>
      </w:r>
    </w:p>
    <w:p w14:paraId="322FD27F" w14:textId="77777777" w:rsidR="005A05A8" w:rsidRPr="000C6CB6" w:rsidRDefault="005A05A8" w:rsidP="004C21E7">
      <w:pPr>
        <w:rPr>
          <w:rFonts w:eastAsia="SimSun"/>
          <w:bCs/>
          <w:lang w:eastAsia="zh-CN"/>
        </w:rPr>
      </w:pPr>
    </w:p>
    <w:p w14:paraId="016DE75F" w14:textId="63DB5391"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80" w:name="_Toc133523729"/>
      <w:r w:rsidRPr="00F537B6">
        <w:rPr>
          <w:rFonts w:eastAsia="SimSun"/>
          <w:b w:val="0"/>
          <w:sz w:val="26"/>
          <w:szCs w:val="26"/>
          <w:lang w:eastAsia="zh-CN"/>
        </w:rPr>
        <w:t>E.</w:t>
      </w:r>
      <w:r w:rsidR="005A05A8">
        <w:rPr>
          <w:rFonts w:eastAsia="SimSun"/>
          <w:b w:val="0"/>
          <w:sz w:val="26"/>
          <w:szCs w:val="26"/>
          <w:lang w:eastAsia="zh-CN"/>
        </w:rPr>
        <w:t>5</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instance segmentation task (Image)</w:t>
      </w:r>
      <w:bookmarkEnd w:id="680"/>
    </w:p>
    <w:p w14:paraId="7051CD7F" w14:textId="77777777" w:rsidR="00AF57DA" w:rsidRDefault="00AF57DA" w:rsidP="00AF57DA">
      <w:pPr>
        <w:pStyle w:val="ListParagraph"/>
        <w:numPr>
          <w:ilvl w:val="0"/>
          <w:numId w:val="17"/>
        </w:numPr>
        <w:rPr>
          <w:lang w:eastAsia="zh-CN"/>
        </w:rPr>
      </w:pPr>
      <w:r>
        <w:rPr>
          <w:rFonts w:eastAsia="SimSun" w:hint="eastAsia"/>
          <w:bCs/>
          <w:lang w:eastAsia="zh-CN"/>
        </w:rPr>
        <w:t>The following figure</w:t>
      </w:r>
      <w:r>
        <w:rPr>
          <w:rFonts w:eastAsia="SimSun"/>
          <w:bCs/>
          <w:lang w:eastAsia="zh-CN"/>
        </w:rPr>
        <w:t xml:space="preserve"> shows the pipeline of the anchor generation for</w:t>
      </w:r>
      <w:r>
        <w:rPr>
          <w:rFonts w:eastAsia="SimSun" w:hint="eastAsia"/>
          <w:bCs/>
          <w:lang w:eastAsia="zh-CN"/>
        </w:rPr>
        <w:t xml:space="preserve"> </w:t>
      </w:r>
      <w:r>
        <w:rPr>
          <w:rFonts w:eastAsia="SimSun"/>
          <w:bCs/>
          <w:lang w:eastAsia="zh-CN"/>
        </w:rPr>
        <w:t>instance segmentation task:</w:t>
      </w:r>
    </w:p>
    <w:p w14:paraId="0D4584DE" w14:textId="77777777" w:rsidR="00AF57DA" w:rsidRDefault="00AF57DA" w:rsidP="00AF57DA">
      <w:pPr>
        <w:jc w:val="center"/>
        <w:rPr>
          <w:rFonts w:eastAsia="SimSun"/>
          <w:bCs/>
          <w:sz w:val="28"/>
          <w:lang w:eastAsia="zh-CN"/>
        </w:rPr>
      </w:pPr>
      <w:r>
        <w:rPr>
          <w:noProof/>
          <w:lang w:eastAsia="zh-CN"/>
        </w:rPr>
        <w:drawing>
          <wp:inline distT="0" distB="0" distL="0" distR="0" wp14:anchorId="091EDCE0" wp14:editId="000C43E4">
            <wp:extent cx="5175250" cy="1316990"/>
            <wp:effectExtent l="0" t="0" r="6350" b="8890"/>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3"/>
                    <a:stretch>
                      <a:fillRect/>
                    </a:stretch>
                  </pic:blipFill>
                  <pic:spPr>
                    <a:xfrm>
                      <a:off x="0" y="0"/>
                      <a:ext cx="5246847" cy="1335561"/>
                    </a:xfrm>
                    <a:prstGeom prst="rect">
                      <a:avLst/>
                    </a:prstGeom>
                  </pic:spPr>
                </pic:pic>
              </a:graphicData>
            </a:graphic>
          </wp:inline>
        </w:drawing>
      </w:r>
    </w:p>
    <w:p w14:paraId="3F06DDBD" w14:textId="77777777" w:rsidR="00AF57DA" w:rsidRDefault="00AF57DA" w:rsidP="00AF57DA">
      <w:pPr>
        <w:rPr>
          <w:rFonts w:eastAsia="SimSun"/>
          <w:bCs/>
          <w:lang w:eastAsia="zh-CN"/>
        </w:rPr>
      </w:pPr>
      <w:r>
        <w:rPr>
          <w:rFonts w:eastAsia="SimSun"/>
          <w:bCs/>
          <w:lang w:eastAsia="zh-CN"/>
        </w:rPr>
        <w:t xml:space="preserve">The original images with PNG format should be first downscaled or padded and converted to YUV420 format using </w:t>
      </w:r>
      <w:proofErr w:type="spellStart"/>
      <w:r>
        <w:rPr>
          <w:rFonts w:eastAsia="SimSun"/>
          <w:bCs/>
          <w:lang w:eastAsia="zh-CN"/>
        </w:rPr>
        <w:t>FFmpeg</w:t>
      </w:r>
      <w:proofErr w:type="spellEnd"/>
      <w:r>
        <w:rPr>
          <w:rFonts w:eastAsia="SimSun"/>
          <w:bCs/>
          <w:lang w:eastAsia="zh-CN"/>
        </w:rPr>
        <w:t>. The generated images in YUV format are compressed and decompressed using VTM software with the configuration predefined. The reconstructed YUV files with bit depth of 10 are then converted and upscaled or clipped to the same format and resolution of the input for the machine tasks.</w:t>
      </w:r>
    </w:p>
    <w:p w14:paraId="05757222" w14:textId="77777777" w:rsidR="00AF57DA" w:rsidRDefault="00AF57DA" w:rsidP="00AF57DA">
      <w:pPr>
        <w:rPr>
          <w:rFonts w:eastAsia="SimSun"/>
          <w:bCs/>
          <w:lang w:eastAsia="zh-CN"/>
        </w:rPr>
      </w:pPr>
    </w:p>
    <w:p w14:paraId="05A826FF" w14:textId="5A14FDC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81" w:name="_Toc133523730"/>
      <w:r w:rsidRPr="00F537B6">
        <w:rPr>
          <w:rFonts w:eastAsia="SimSun"/>
          <w:b w:val="0"/>
          <w:sz w:val="26"/>
          <w:szCs w:val="26"/>
          <w:lang w:eastAsia="zh-CN"/>
        </w:rPr>
        <w:t>E.</w:t>
      </w:r>
      <w:r w:rsidR="005A05A8">
        <w:rPr>
          <w:rFonts w:eastAsia="SimSun"/>
          <w:b w:val="0"/>
          <w:sz w:val="26"/>
          <w:szCs w:val="26"/>
          <w:lang w:eastAsia="zh-CN"/>
        </w:rPr>
        <w:t>6</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object tracking task: TVD (Video)</w:t>
      </w:r>
      <w:bookmarkEnd w:id="681"/>
    </w:p>
    <w:p w14:paraId="1EECB14C" w14:textId="77777777" w:rsidR="00AF57DA" w:rsidRDefault="00AF57DA" w:rsidP="00AF57DA">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 dataset. The original format of video is mp4.</w:t>
      </w:r>
    </w:p>
    <w:p w14:paraId="795A6DF9" w14:textId="77777777" w:rsidR="00AF57DA" w:rsidRDefault="00AF57DA" w:rsidP="00AF57DA">
      <w:pPr>
        <w:jc w:val="center"/>
        <w:rPr>
          <w:rFonts w:eastAsia="SimSun"/>
          <w:b/>
          <w:sz w:val="28"/>
          <w:lang w:eastAsia="zh-CN"/>
        </w:rPr>
      </w:pPr>
      <w:r>
        <w:rPr>
          <w:noProof/>
          <w:lang w:eastAsia="zh-CN"/>
        </w:rPr>
        <w:drawing>
          <wp:inline distT="0" distB="0" distL="0" distR="0" wp14:anchorId="71952302" wp14:editId="016D0696">
            <wp:extent cx="3695700" cy="1368425"/>
            <wp:effectExtent l="0" t="0" r="7620" b="3175"/>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44"/>
                    <a:stretch>
                      <a:fillRect/>
                    </a:stretch>
                  </pic:blipFill>
                  <pic:spPr>
                    <a:xfrm>
                      <a:off x="0" y="0"/>
                      <a:ext cx="3772643" cy="1396965"/>
                    </a:xfrm>
                    <a:prstGeom prst="rect">
                      <a:avLst/>
                    </a:prstGeom>
                  </pic:spPr>
                </pic:pic>
              </a:graphicData>
            </a:graphic>
          </wp:inline>
        </w:drawing>
      </w:r>
    </w:p>
    <w:p w14:paraId="1D39E098" w14:textId="77777777" w:rsidR="00AF57DA" w:rsidRDefault="00AF57DA" w:rsidP="00AF57DA">
      <w:pPr>
        <w:rPr>
          <w:rFonts w:eastAsia="SimSun"/>
          <w:bCs/>
          <w:lang w:eastAsia="zh-CN"/>
        </w:rPr>
      </w:pPr>
      <w:r>
        <w:rPr>
          <w:rFonts w:eastAsia="SimSun"/>
          <w:bCs/>
          <w:lang w:eastAsia="zh-CN"/>
        </w:rPr>
        <w:t xml:space="preserve">The source video sequence in mp4 format should be first converted to PNG and YUV format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w:t>
      </w:r>
      <w:r>
        <w:rPr>
          <w:rFonts w:eastAsia="SimSun" w:hint="eastAsia"/>
          <w:bCs/>
          <w:lang w:eastAsia="zh-CN"/>
        </w:rPr>
        <w:t>The</w:t>
      </w:r>
      <w:r>
        <w:rPr>
          <w:rFonts w:eastAsia="SimSun"/>
          <w:bCs/>
          <w:lang w:eastAsia="zh-CN"/>
        </w:rPr>
        <w:t xml:space="preserve"> reconstructed YUV files should be converted to PNG and then fed into the task object tracking networks.</w:t>
      </w:r>
    </w:p>
    <w:p w14:paraId="5069F9DD" w14:textId="77777777" w:rsidR="00AF57DA" w:rsidRDefault="00AF57DA" w:rsidP="00AF57DA">
      <w:pPr>
        <w:rPr>
          <w:rFonts w:eastAsia="SimSun"/>
          <w:bCs/>
          <w:lang w:eastAsia="zh-CN"/>
        </w:rPr>
      </w:pPr>
    </w:p>
    <w:p w14:paraId="0CA37A8A" w14:textId="343115F4"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82" w:name="_Toc133523731"/>
      <w:r w:rsidRPr="00F537B6">
        <w:rPr>
          <w:rFonts w:eastAsia="SimSun"/>
          <w:b w:val="0"/>
          <w:sz w:val="26"/>
          <w:szCs w:val="26"/>
          <w:lang w:eastAsia="zh-CN"/>
        </w:rPr>
        <w:lastRenderedPageBreak/>
        <w:t>E.</w:t>
      </w:r>
      <w:r w:rsidR="005A05A8">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video object detection: SFU-HW-Objects-v1</w:t>
      </w:r>
      <w:bookmarkEnd w:id="682"/>
    </w:p>
    <w:p w14:paraId="76A0BF25" w14:textId="77777777" w:rsidR="00AF57DA" w:rsidRDefault="00AF57DA" w:rsidP="00AF57DA">
      <w:pPr>
        <w:rPr>
          <w:rFonts w:eastAsia="SimSun"/>
          <w:bCs/>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video object detection task on the SFU-HW-Objects-v1 dataset. The input format of video is YUV420p. </w:t>
      </w:r>
      <w:r>
        <w:rPr>
          <w:rFonts w:eastAsia="SimSun" w:hint="eastAsia"/>
          <w:bCs/>
          <w:lang w:eastAsia="zh-CN"/>
        </w:rPr>
        <w:t>The</w:t>
      </w:r>
      <w:r>
        <w:rPr>
          <w:rFonts w:eastAsia="SimSun"/>
          <w:bCs/>
          <w:lang w:eastAsia="zh-CN"/>
        </w:rPr>
        <w:t xml:space="preserve"> reconstructed video should be converted to PNG format before running the task network.</w:t>
      </w:r>
    </w:p>
    <w:p w14:paraId="0FD1E56E" w14:textId="77777777" w:rsidR="00AF57DA" w:rsidRDefault="00AF57DA" w:rsidP="00AF57DA">
      <w:pPr>
        <w:jc w:val="center"/>
        <w:rPr>
          <w:rFonts w:eastAsia="SimSun"/>
          <w:bCs/>
          <w:sz w:val="28"/>
          <w:highlight w:val="yellow"/>
          <w:lang w:eastAsia="zh-CN"/>
        </w:rPr>
      </w:pPr>
      <w:r>
        <w:rPr>
          <w:noProof/>
          <w:lang w:eastAsia="zh-CN"/>
        </w:rPr>
        <w:drawing>
          <wp:inline distT="0" distB="0" distL="0" distR="0" wp14:anchorId="4EA25047" wp14:editId="43EE9EF1">
            <wp:extent cx="3704590" cy="2089150"/>
            <wp:effectExtent l="0" t="0" r="13970" b="13970"/>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5"/>
                    <a:stretch>
                      <a:fillRect/>
                    </a:stretch>
                  </pic:blipFill>
                  <pic:spPr>
                    <a:xfrm>
                      <a:off x="0" y="0"/>
                      <a:ext cx="3730796" cy="2103639"/>
                    </a:xfrm>
                    <a:prstGeom prst="rect">
                      <a:avLst/>
                    </a:prstGeom>
                  </pic:spPr>
                </pic:pic>
              </a:graphicData>
            </a:graphic>
          </wp:inline>
        </w:drawing>
      </w:r>
    </w:p>
    <w:p w14:paraId="025B7186" w14:textId="77777777" w:rsidR="00AF57DA" w:rsidRDefault="00AF57DA" w:rsidP="00AF57DA">
      <w:pPr>
        <w:rPr>
          <w:rFonts w:eastAsia="SimSun"/>
          <w:bCs/>
          <w:lang w:eastAsia="zh-CN"/>
        </w:rPr>
      </w:pPr>
      <w:r>
        <w:rPr>
          <w:rFonts w:eastAsia="SimSun"/>
          <w:bCs/>
          <w:lang w:eastAsia="zh-CN"/>
        </w:rPr>
        <w:t xml:space="preserve">The source video sequence in yuv420 format should be first downscaled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The generated YUV files with bit depth of 10 are then converted and upscaled to the same format and resolution of the input using </w:t>
      </w:r>
      <w:proofErr w:type="spellStart"/>
      <w:r>
        <w:rPr>
          <w:rFonts w:eastAsia="SimSun"/>
          <w:bCs/>
          <w:lang w:eastAsia="zh-CN"/>
        </w:rPr>
        <w:t>FFmpeg</w:t>
      </w:r>
      <w:proofErr w:type="spellEnd"/>
      <w:r>
        <w:rPr>
          <w:rFonts w:eastAsia="SimSun"/>
          <w:bCs/>
          <w:lang w:eastAsia="zh-CN"/>
        </w:rPr>
        <w:t xml:space="preserve"> for the machine tasks.</w:t>
      </w:r>
    </w:p>
    <w:p w14:paraId="58D2597B" w14:textId="1B592A55" w:rsidR="0091004C" w:rsidRDefault="0091004C" w:rsidP="0091004C">
      <w:pPr>
        <w:pStyle w:val="Heading2"/>
        <w:numPr>
          <w:ilvl w:val="255"/>
          <w:numId w:val="0"/>
        </w:numPr>
        <w:ind w:left="420" w:hanging="420"/>
        <w:rPr>
          <w:rFonts w:eastAsia="SimSun"/>
          <w:b w:val="0"/>
          <w:lang w:eastAsia="zh-CN"/>
        </w:rPr>
      </w:pPr>
      <w:bookmarkStart w:id="683" w:name="_Toc133523732"/>
      <w:r w:rsidRPr="00F537B6">
        <w:rPr>
          <w:rFonts w:eastAsia="SimSun"/>
          <w:b w:val="0"/>
          <w:sz w:val="26"/>
          <w:szCs w:val="26"/>
          <w:lang w:eastAsia="zh-CN"/>
        </w:rPr>
        <w:t>E.</w:t>
      </w:r>
      <w:r>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 xml:space="preserve">nchor generation for video object </w:t>
      </w:r>
      <w:r>
        <w:rPr>
          <w:rFonts w:eastAsia="SimSun"/>
          <w:b w:val="0"/>
          <w:lang w:eastAsia="zh-CN"/>
        </w:rPr>
        <w:t>tracking</w:t>
      </w:r>
      <w:r w:rsidRPr="00F537B6">
        <w:rPr>
          <w:rFonts w:eastAsia="SimSun"/>
          <w:b w:val="0"/>
          <w:lang w:eastAsia="zh-CN"/>
        </w:rPr>
        <w:t xml:space="preserve">: </w:t>
      </w:r>
      <w:proofErr w:type="spellStart"/>
      <w:r>
        <w:rPr>
          <w:rFonts w:eastAsia="SimSun"/>
          <w:b w:val="0"/>
          <w:lang w:eastAsia="zh-CN"/>
        </w:rPr>
        <w:t>HiEve</w:t>
      </w:r>
      <w:bookmarkEnd w:id="683"/>
      <w:proofErr w:type="spellEnd"/>
    </w:p>
    <w:p w14:paraId="14ACE007" w14:textId="1BD80E43" w:rsidR="00476D48" w:rsidRDefault="00476D48" w:rsidP="007F6620">
      <w:pPr>
        <w:rPr>
          <w:rFonts w:eastAsia="SimSun"/>
          <w:lang w:eastAsia="zh-CN"/>
        </w:rPr>
      </w:pPr>
      <w:r>
        <w:rPr>
          <w:rFonts w:eastAsia="SimSun"/>
          <w:lang w:eastAsia="zh-CN"/>
        </w:rPr>
        <w:t xml:space="preserve">Informative (video) anchors for </w:t>
      </w:r>
      <w:proofErr w:type="spellStart"/>
      <w:r>
        <w:rPr>
          <w:rFonts w:eastAsia="SimSun"/>
          <w:lang w:eastAsia="zh-CN"/>
        </w:rPr>
        <w:t>HiEve</w:t>
      </w:r>
      <w:proofErr w:type="spellEnd"/>
      <w:r>
        <w:rPr>
          <w:rFonts w:eastAsia="SimSun"/>
          <w:lang w:eastAsia="zh-CN"/>
        </w:rPr>
        <w:t xml:space="preserve"> provide results at a </w:t>
      </w:r>
      <w:proofErr w:type="spellStart"/>
      <w:r>
        <w:rPr>
          <w:rFonts w:eastAsia="SimSun"/>
          <w:lang w:eastAsia="zh-CN"/>
        </w:rPr>
        <w:t>classwise</w:t>
      </w:r>
      <w:proofErr w:type="spellEnd"/>
      <w:r>
        <w:rPr>
          <w:rFonts w:eastAsia="SimSun"/>
          <w:lang w:eastAsia="zh-CN"/>
        </w:rPr>
        <w:t xml:space="preserve"> granularity. </w:t>
      </w:r>
    </w:p>
    <w:p w14:paraId="46B9B128" w14:textId="08868319" w:rsidR="007F6620" w:rsidRDefault="00476D48" w:rsidP="007F6620">
      <w:pPr>
        <w:rPr>
          <w:rFonts w:eastAsia="SimSun"/>
          <w:lang w:eastAsia="zh-CN"/>
        </w:rPr>
      </w:pPr>
      <w:r>
        <w:rPr>
          <w:rFonts w:eastAsia="SimSun"/>
          <w:lang w:eastAsia="zh-CN"/>
        </w:rPr>
        <w:t xml:space="preserve">The </w:t>
      </w:r>
      <w:proofErr w:type="spellStart"/>
      <w:r>
        <w:rPr>
          <w:rFonts w:eastAsia="SimSun"/>
          <w:lang w:eastAsia="zh-CN"/>
        </w:rPr>
        <w:t>HiEve</w:t>
      </w:r>
      <w:proofErr w:type="spellEnd"/>
      <w:r>
        <w:rPr>
          <w:rFonts w:eastAsia="SimSun"/>
          <w:lang w:eastAsia="zh-CN"/>
        </w:rPr>
        <w:t xml:space="preserve"> feature anchor package on the FTP site includes scripts to produce </w:t>
      </w:r>
      <w:proofErr w:type="spellStart"/>
      <w:r>
        <w:rPr>
          <w:rFonts w:eastAsia="SimSun"/>
          <w:lang w:eastAsia="zh-CN"/>
        </w:rPr>
        <w:t>classwise</w:t>
      </w:r>
      <w:proofErr w:type="spellEnd"/>
      <w:r>
        <w:rPr>
          <w:rFonts w:eastAsia="SimSun"/>
          <w:lang w:eastAsia="zh-CN"/>
        </w:rPr>
        <w:t xml:space="preserve"> informative anchor results from sequence results from the </w:t>
      </w:r>
      <w:proofErr w:type="spellStart"/>
      <w:r>
        <w:rPr>
          <w:rFonts w:eastAsia="SimSun"/>
          <w:lang w:eastAsia="zh-CN"/>
        </w:rPr>
        <w:t>HiEve</w:t>
      </w:r>
      <w:proofErr w:type="spellEnd"/>
      <w:r>
        <w:rPr>
          <w:rFonts w:eastAsia="SimSun"/>
          <w:lang w:eastAsia="zh-CN"/>
        </w:rPr>
        <w:t xml:space="preserve"> video anchor.</w:t>
      </w:r>
    </w:p>
    <w:p w14:paraId="2B600DFB" w14:textId="5D0AB890"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bitrate is computed as a sequence-length-weighted average of the sequence bitrates for the </w:t>
      </w:r>
      <w:proofErr w:type="spellStart"/>
      <w:r>
        <w:rPr>
          <w:rFonts w:eastAsia="SimSun"/>
          <w:lang w:eastAsia="zh-CN"/>
        </w:rPr>
        <w:t>sequenes</w:t>
      </w:r>
      <w:proofErr w:type="spellEnd"/>
      <w:r>
        <w:rPr>
          <w:rFonts w:eastAsia="SimSun"/>
          <w:lang w:eastAsia="zh-CN"/>
        </w:rPr>
        <w:t xml:space="preserve"> in the class.</w:t>
      </w:r>
    </w:p>
    <w:p w14:paraId="7F576026" w14:textId="26D50B63"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MOTA scores are computed using the ‘OVERALL’ result produced by ‘</w:t>
      </w:r>
      <w:proofErr w:type="spellStart"/>
      <w:r>
        <w:rPr>
          <w:rFonts w:eastAsia="SimSun"/>
          <w:lang w:eastAsia="zh-CN"/>
        </w:rPr>
        <w:t>pymotmetrics</w:t>
      </w:r>
      <w:proofErr w:type="spellEnd"/>
      <w:r>
        <w:rPr>
          <w:rFonts w:eastAsia="SimSun"/>
          <w:lang w:eastAsia="zh-CN"/>
        </w:rPr>
        <w:t>’ when processing results from each sequence in the class.</w:t>
      </w:r>
      <w:r w:rsidR="002F5218">
        <w:rPr>
          <w:rFonts w:eastAsia="SimSun"/>
          <w:lang w:eastAsia="zh-CN"/>
        </w:rPr>
        <w:t xml:space="preserve"> Note that the ‘</w:t>
      </w:r>
      <w:proofErr w:type="spellStart"/>
      <w:r w:rsidR="002F5218">
        <w:rPr>
          <w:rFonts w:eastAsia="SimSun"/>
          <w:lang w:eastAsia="zh-CN"/>
        </w:rPr>
        <w:t>munkres</w:t>
      </w:r>
      <w:proofErr w:type="spellEnd"/>
      <w:r w:rsidR="002F5218">
        <w:rPr>
          <w:rFonts w:eastAsia="SimSun"/>
          <w:lang w:eastAsia="zh-CN"/>
        </w:rPr>
        <w:t xml:space="preserve">’ LAP solver is used when producing </w:t>
      </w:r>
      <w:proofErr w:type="spellStart"/>
      <w:r w:rsidR="002F5218">
        <w:rPr>
          <w:rFonts w:eastAsia="SimSun"/>
          <w:lang w:eastAsia="zh-CN"/>
        </w:rPr>
        <w:t>HiEve</w:t>
      </w:r>
      <w:proofErr w:type="spellEnd"/>
      <w:r w:rsidR="002F5218">
        <w:rPr>
          <w:rFonts w:eastAsia="SimSun"/>
          <w:lang w:eastAsia="zh-CN"/>
        </w:rPr>
        <w:t xml:space="preserve"> results.</w:t>
      </w:r>
    </w:p>
    <w:p w14:paraId="7ED227E8" w14:textId="77777777" w:rsidR="00476D48" w:rsidRPr="007F6620" w:rsidRDefault="00476D48" w:rsidP="00476D48">
      <w:pPr>
        <w:rPr>
          <w:rFonts w:eastAsia="SimSun"/>
          <w:lang w:eastAsia="zh-CN"/>
        </w:rPr>
      </w:pPr>
    </w:p>
    <w:p w14:paraId="79F642A3" w14:textId="77777777" w:rsidR="00846D2A" w:rsidRDefault="00846D2A">
      <w:pPr>
        <w:spacing w:before="0" w:after="0"/>
        <w:jc w:val="left"/>
        <w:rPr>
          <w:rFonts w:eastAsia="SimSun"/>
          <w:bCs/>
          <w:lang w:eastAsia="zh-CN"/>
        </w:rPr>
      </w:pPr>
      <w:r>
        <w:rPr>
          <w:rFonts w:eastAsia="SimSun"/>
          <w:bCs/>
          <w:lang w:eastAsia="zh-CN"/>
        </w:rPr>
        <w:br w:type="page"/>
      </w:r>
    </w:p>
    <w:p w14:paraId="7767738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684" w:name="_Toc133523733"/>
      <w:r w:rsidRPr="0072007B">
        <w:rPr>
          <w:rFonts w:eastAsia="MS Mincho" w:cs="Arial"/>
          <w:bCs/>
          <w:caps/>
          <w:sz w:val="28"/>
          <w:szCs w:val="28"/>
          <w:lang w:eastAsia="zh-CN"/>
        </w:rPr>
        <w:lastRenderedPageBreak/>
        <w:t xml:space="preserve">Appendix </w:t>
      </w:r>
      <w:bookmarkStart w:id="685" w:name="_Toc102141934"/>
      <w:r w:rsidRPr="0072007B">
        <w:rPr>
          <w:rFonts w:eastAsia="MS Mincho" w:cs="Arial" w:hint="eastAsia"/>
          <w:bCs/>
          <w:caps/>
          <w:sz w:val="28"/>
          <w:szCs w:val="28"/>
          <w:lang w:eastAsia="zh-CN"/>
        </w:rPr>
        <w:t>F</w:t>
      </w:r>
      <w:r w:rsidRPr="0072007B">
        <w:rPr>
          <w:rFonts w:eastAsia="MS Mincho" w:cs="Arial"/>
          <w:bCs/>
          <w:caps/>
          <w:sz w:val="28"/>
          <w:szCs w:val="28"/>
          <w:lang w:eastAsia="zh-CN"/>
        </w:rPr>
        <w:t xml:space="preserve"> Anchor generation </w:t>
      </w:r>
      <w:r w:rsidRPr="0072007B">
        <w:rPr>
          <w:rFonts w:eastAsia="MS Mincho" w:cs="Arial"/>
          <w:bCs/>
          <w:caps/>
          <w:sz w:val="28"/>
          <w:szCs w:val="28"/>
          <w:lang w:val="en-GB" w:eastAsia="ja-JP"/>
        </w:rPr>
        <w:t>environment</w:t>
      </w:r>
      <w:bookmarkEnd w:id="672"/>
      <w:bookmarkEnd w:id="684"/>
      <w:r w:rsidRPr="0072007B">
        <w:rPr>
          <w:rFonts w:eastAsia="MS Mincho" w:cs="Arial"/>
          <w:bCs/>
          <w:caps/>
          <w:sz w:val="28"/>
          <w:szCs w:val="28"/>
          <w:lang w:val="it-IT" w:eastAsia="zh-TW"/>
        </w:rPr>
        <w:t xml:space="preserve"> </w:t>
      </w:r>
      <w:bookmarkEnd w:id="685"/>
    </w:p>
    <w:p w14:paraId="56C8F0AA" w14:textId="7797C63B"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86" w:name="_Toc109420606"/>
      <w:bookmarkStart w:id="687" w:name="_Toc133523734"/>
      <w:r w:rsidRPr="0072007B">
        <w:rPr>
          <w:rFonts w:eastAsia="SimSun" w:hint="eastAsia"/>
          <w:b w:val="0"/>
          <w:sz w:val="26"/>
          <w:szCs w:val="26"/>
          <w:lang w:eastAsia="zh-CN"/>
        </w:rPr>
        <w:t>F</w:t>
      </w:r>
      <w:r w:rsidRPr="0072007B">
        <w:rPr>
          <w:rFonts w:eastAsia="SimSun"/>
          <w:b w:val="0"/>
          <w:sz w:val="26"/>
          <w:szCs w:val="26"/>
          <w:lang w:eastAsia="zh-CN"/>
        </w:rPr>
        <w:t xml:space="preserve">.1 Object </w:t>
      </w:r>
      <w:r w:rsidR="00881D32">
        <w:rPr>
          <w:rFonts w:eastAsia="SimSun"/>
          <w:b w:val="0"/>
          <w:sz w:val="26"/>
          <w:szCs w:val="26"/>
          <w:lang w:eastAsia="zh-CN"/>
        </w:rPr>
        <w:t>t</w:t>
      </w:r>
      <w:r w:rsidRPr="0072007B">
        <w:rPr>
          <w:rFonts w:eastAsia="SimSun"/>
          <w:b w:val="0"/>
          <w:sz w:val="26"/>
          <w:szCs w:val="26"/>
          <w:lang w:eastAsia="zh-CN"/>
        </w:rPr>
        <w:t>racking on TVD</w:t>
      </w:r>
      <w:r w:rsidR="00881D32">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86"/>
      <w:bookmarkEnd w:id="687"/>
    </w:p>
    <w:p w14:paraId="75C5A11E"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39C2E34D" w14:textId="6C515CDB"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086434FF" w14:textId="790BB2D0"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0496CDEE" w14:textId="10BCE5F2"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2866C57B" w14:textId="39CE40E4"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09B2C4FF" w14:textId="389C4BB6"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2A3C1ECA" w14:textId="5F1159A2"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F75EF0B" w14:textId="37A897DC"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4A6053A9"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6C764BFD"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114E21B3"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D6F7C02" w14:textId="77777777"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38F54A78"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536AD3E" w14:textId="149CC3EA"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88" w:name="_Toc109420607"/>
      <w:bookmarkStart w:id="689" w:name="_Toc133523735"/>
      <w:bookmarkStart w:id="690" w:name="_Toc102141935"/>
      <w:r w:rsidRPr="0072007B">
        <w:rPr>
          <w:rFonts w:eastAsia="SimSun" w:hint="eastAsia"/>
          <w:b w:val="0"/>
          <w:sz w:val="26"/>
          <w:szCs w:val="26"/>
          <w:lang w:eastAsia="zh-CN"/>
        </w:rPr>
        <w:t>F</w:t>
      </w:r>
      <w:r w:rsidRPr="0072007B">
        <w:rPr>
          <w:rFonts w:eastAsia="SimSun"/>
          <w:b w:val="0"/>
          <w:sz w:val="26"/>
          <w:szCs w:val="26"/>
          <w:lang w:eastAsia="zh-CN"/>
        </w:rPr>
        <w:t xml:space="preserve">.2 Instance </w:t>
      </w:r>
      <w:r w:rsidR="00881D32">
        <w:rPr>
          <w:rFonts w:eastAsia="SimSun"/>
          <w:b w:val="0"/>
          <w:sz w:val="26"/>
          <w:szCs w:val="26"/>
          <w:lang w:eastAsia="zh-CN"/>
        </w:rPr>
        <w:t>s</w:t>
      </w:r>
      <w:r w:rsidRPr="0072007B">
        <w:rPr>
          <w:rFonts w:eastAsia="SimSun"/>
          <w:b w:val="0"/>
          <w:sz w:val="26"/>
          <w:szCs w:val="26"/>
          <w:lang w:eastAsia="zh-CN"/>
        </w:rPr>
        <w:t xml:space="preserve">egmentation on </w:t>
      </w:r>
      <w:proofErr w:type="spellStart"/>
      <w:r w:rsidRPr="0072007B">
        <w:rPr>
          <w:rFonts w:eastAsia="SimSun"/>
          <w:b w:val="0"/>
          <w:sz w:val="26"/>
          <w:szCs w:val="26"/>
          <w:lang w:val="it-IT" w:eastAsia="zh-TW"/>
        </w:rPr>
        <w:t>OpenImages</w:t>
      </w:r>
      <w:proofErr w:type="spellEnd"/>
      <w:r w:rsidRPr="0072007B">
        <w:rPr>
          <w:rFonts w:eastAsia="SimSun"/>
          <w:b w:val="0"/>
          <w:sz w:val="26"/>
          <w:szCs w:val="26"/>
          <w:lang w:val="it-IT" w:eastAsia="zh-TW"/>
        </w:rPr>
        <w:t xml:space="preserve"> (</w:t>
      </w:r>
      <w:r w:rsidRPr="0072007B">
        <w:rPr>
          <w:rFonts w:eastAsia="SimSun"/>
          <w:b w:val="0"/>
          <w:sz w:val="26"/>
          <w:szCs w:val="26"/>
          <w:lang w:eastAsia="zh-CN"/>
        </w:rPr>
        <w:t>feature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88"/>
      <w:bookmarkEnd w:id="689"/>
    </w:p>
    <w:p w14:paraId="0DA10096"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instance segmentation feature anchor are as follows:</w:t>
      </w:r>
    </w:p>
    <w:p w14:paraId="3E77A988" w14:textId="77777777" w:rsidR="00C83222" w:rsidRDefault="00C83222" w:rsidP="00C83222">
      <w:pPr>
        <w:pStyle w:val="ListParagraph"/>
        <w:numPr>
          <w:ilvl w:val="0"/>
          <w:numId w:val="21"/>
        </w:numPr>
        <w:autoSpaceDN w:val="0"/>
        <w:spacing w:before="0"/>
        <w:jc w:val="left"/>
        <w:rPr>
          <w:lang w:val="en-GB"/>
        </w:rPr>
      </w:pPr>
      <w:r w:rsidRPr="00347FE3">
        <w:rPr>
          <w:lang w:val="en-GB"/>
        </w:rPr>
        <w:t>Xeon Gold6244 CPU @ 3.6GHz(8Core) x 2</w:t>
      </w:r>
    </w:p>
    <w:p w14:paraId="0FAFAC2A" w14:textId="77777777" w:rsidR="00C83222" w:rsidRDefault="00C83222" w:rsidP="00C83222">
      <w:pPr>
        <w:pStyle w:val="ListParagraph"/>
        <w:numPr>
          <w:ilvl w:val="0"/>
          <w:numId w:val="21"/>
        </w:numPr>
        <w:autoSpaceDN w:val="0"/>
        <w:spacing w:before="0" w:after="0"/>
        <w:jc w:val="left"/>
        <w:rPr>
          <w:lang w:val="en-GB"/>
        </w:rPr>
      </w:pPr>
      <w:r w:rsidRPr="00347FE3">
        <w:rPr>
          <w:lang w:val="en-GB"/>
        </w:rPr>
        <w:t>Ubuntu 18.04.5 LTS</w:t>
      </w:r>
    </w:p>
    <w:p w14:paraId="616C6DFE"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Nvidia Driver version: 460.91.03</w:t>
      </w:r>
    </w:p>
    <w:p w14:paraId="17C4A5F5"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CUDA 11.2</w:t>
      </w:r>
    </w:p>
    <w:p w14:paraId="6E1F6511"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Python 3.6.9</w:t>
      </w:r>
    </w:p>
    <w:p w14:paraId="45753ECD"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Torch 1.8.0</w:t>
      </w:r>
    </w:p>
    <w:p w14:paraId="3DF7219A" w14:textId="77777777" w:rsidR="00C83222" w:rsidRPr="00347FE3" w:rsidRDefault="00C83222" w:rsidP="00C83222">
      <w:pPr>
        <w:pStyle w:val="ListParagraph"/>
        <w:numPr>
          <w:ilvl w:val="0"/>
          <w:numId w:val="21"/>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4CD0F6B3"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Detectron2 0.4</w:t>
      </w:r>
    </w:p>
    <w:p w14:paraId="0794FE22" w14:textId="77777777" w:rsidR="00C83222" w:rsidRDefault="00C83222" w:rsidP="00C83222">
      <w:pPr>
        <w:pStyle w:val="ListParagraph"/>
        <w:numPr>
          <w:ilvl w:val="0"/>
          <w:numId w:val="21"/>
        </w:numPr>
        <w:autoSpaceDN w:val="0"/>
        <w:spacing w:before="0" w:after="0"/>
        <w:jc w:val="left"/>
        <w:rPr>
          <w:lang w:val="en-GB"/>
        </w:rPr>
      </w:pPr>
      <w:r w:rsidRPr="00347FE3">
        <w:rPr>
          <w:lang w:val="en-GB"/>
        </w:rPr>
        <w:t>VTM: 12.0</w:t>
      </w:r>
    </w:p>
    <w:p w14:paraId="2C98F170" w14:textId="77777777" w:rsidR="004C21E7" w:rsidRDefault="004C21E7" w:rsidP="004C21E7">
      <w:pPr>
        <w:spacing w:before="0" w:after="160" w:line="259" w:lineRule="auto"/>
        <w:rPr>
          <w:rFonts w:eastAsia="Calibri" w:cs="Arial"/>
          <w:szCs w:val="20"/>
          <w:lang w:val="en-AU"/>
        </w:rPr>
      </w:pPr>
    </w:p>
    <w:p w14:paraId="02731348"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Detectron2 and </w:t>
      </w:r>
      <w:proofErr w:type="spellStart"/>
      <w:r>
        <w:rPr>
          <w:rFonts w:eastAsia="Calibri" w:cs="Arial"/>
          <w:szCs w:val="20"/>
          <w:lang w:val="en-AU"/>
        </w:rPr>
        <w:t>Tensorflow</w:t>
      </w:r>
      <w:proofErr w:type="spellEnd"/>
      <w:r>
        <w:rPr>
          <w:rFonts w:eastAsia="Calibri" w:cs="Arial"/>
          <w:szCs w:val="20"/>
          <w:lang w:val="en-AU"/>
        </w:rPr>
        <w:t xml:space="preserve"> Object Detection API</w:t>
      </w:r>
    </w:p>
    <w:p w14:paraId="13B77079" w14:textId="1B4ECE97" w:rsidR="004C21E7" w:rsidRDefault="004C21E7" w:rsidP="004C21E7">
      <w:pPr>
        <w:numPr>
          <w:ilvl w:val="0"/>
          <w:numId w:val="22"/>
        </w:numPr>
        <w:spacing w:after="160" w:line="259" w:lineRule="auto"/>
        <w:contextualSpacing/>
        <w:rPr>
          <w:rFonts w:eastAsia="Calibri" w:cs="Arial"/>
          <w:szCs w:val="20"/>
          <w:lang w:val="en-AU"/>
        </w:rPr>
      </w:pPr>
      <w:r>
        <w:rPr>
          <w:rFonts w:eastAsia="Calibri" w:cs="Arial"/>
          <w:szCs w:val="20"/>
          <w:lang w:val="en-AU"/>
        </w:rPr>
        <w:t xml:space="preserve">Install detectron2 following instructions from the webpage  </w:t>
      </w:r>
      <w:hyperlink r:id="rId46" w:history="1">
        <w:r>
          <w:rPr>
            <w:rFonts w:eastAsia="Calibri" w:cs="Arial"/>
            <w:color w:val="0563C1"/>
            <w:szCs w:val="20"/>
            <w:u w:val="single"/>
            <w:lang w:val="en-AU"/>
          </w:rPr>
          <w:t>https://github.com/facebookresearch/detectron2/releases/tag/v0.4</w:t>
        </w:r>
      </w:hyperlink>
    </w:p>
    <w:p w14:paraId="7F629817" w14:textId="395843CF" w:rsidR="004C21E7" w:rsidRDefault="004C21E7" w:rsidP="004C21E7">
      <w:pPr>
        <w:numPr>
          <w:ilvl w:val="0"/>
          <w:numId w:val="22"/>
        </w:numPr>
        <w:spacing w:after="160" w:line="259" w:lineRule="auto"/>
        <w:contextualSpacing/>
        <w:rPr>
          <w:rFonts w:eastAsia="PMingLiU" w:cs="Arial"/>
          <w:lang w:val="it-IT" w:eastAsia="zh-TW"/>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7" w:anchor="tensorflow-object-detection-api-installation" w:history="1">
        <w:r>
          <w:rPr>
            <w:rFonts w:eastAsia="Calibri" w:cs="Arial"/>
            <w:color w:val="0563C1"/>
            <w:szCs w:val="20"/>
            <w:u w:val="single"/>
            <w:lang w:val="en-AU"/>
          </w:rPr>
          <w:t>https://tensorflow-object-detection-api-tutorial.readthedocs.io/en/latest/install.html#tensorflow-object-detection-api-installation</w:t>
        </w:r>
      </w:hyperlink>
    </w:p>
    <w:p w14:paraId="04719BCD" w14:textId="5D14B2DC"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91" w:name="_Toc109420608"/>
      <w:bookmarkStart w:id="692" w:name="_Toc133523736"/>
      <w:r w:rsidRPr="0072007B">
        <w:rPr>
          <w:rFonts w:eastAsia="SimSun" w:hint="eastAsia"/>
          <w:b w:val="0"/>
          <w:sz w:val="26"/>
          <w:szCs w:val="26"/>
          <w:lang w:eastAsia="zh-CN"/>
        </w:rPr>
        <w:t>F</w:t>
      </w:r>
      <w:r w:rsidRPr="0072007B">
        <w:rPr>
          <w:rFonts w:eastAsia="SimSun"/>
          <w:b w:val="0"/>
          <w:sz w:val="26"/>
          <w:szCs w:val="26"/>
          <w:lang w:eastAsia="zh-CN"/>
        </w:rPr>
        <w:t xml:space="preserve">.3 </w:t>
      </w:r>
      <w:r w:rsidRPr="0072007B">
        <w:rPr>
          <w:rFonts w:eastAsia="SimSun"/>
          <w:b w:val="0"/>
          <w:sz w:val="26"/>
          <w:szCs w:val="26"/>
          <w:lang w:val="it-IT" w:eastAsia="zh-TW"/>
        </w:rPr>
        <w:t xml:space="preserve">Object </w:t>
      </w:r>
      <w:proofErr w:type="spellStart"/>
      <w:r w:rsidR="00881D32">
        <w:rPr>
          <w:rFonts w:eastAsia="SimSun"/>
          <w:b w:val="0"/>
          <w:sz w:val="26"/>
          <w:szCs w:val="26"/>
          <w:lang w:val="it-IT" w:eastAsia="zh-TW"/>
        </w:rPr>
        <w:t>d</w:t>
      </w:r>
      <w:r w:rsidRPr="0072007B">
        <w:rPr>
          <w:rFonts w:eastAsia="SimSun"/>
          <w:b w:val="0"/>
          <w:sz w:val="26"/>
          <w:szCs w:val="26"/>
          <w:lang w:val="it-IT" w:eastAsia="zh-TW"/>
        </w:rPr>
        <w:t>etection</w:t>
      </w:r>
      <w:proofErr w:type="spellEnd"/>
      <w:r w:rsidRPr="0072007B">
        <w:rPr>
          <w:rFonts w:eastAsia="SimSun"/>
          <w:b w:val="0"/>
          <w:sz w:val="26"/>
          <w:szCs w:val="26"/>
          <w:lang w:eastAsia="zh-CN"/>
        </w:rPr>
        <w:t xml:space="preserve"> on </w:t>
      </w:r>
      <w:proofErr w:type="spellStart"/>
      <w:r w:rsidRPr="0072007B">
        <w:rPr>
          <w:rFonts w:eastAsia="SimSun"/>
          <w:b w:val="0"/>
          <w:sz w:val="26"/>
          <w:szCs w:val="26"/>
          <w:lang w:val="it-IT" w:eastAsia="zh-TW"/>
        </w:rPr>
        <w:t>OpenImages</w:t>
      </w:r>
      <w:proofErr w:type="spellEnd"/>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90"/>
      <w:bookmarkEnd w:id="691"/>
      <w:bookmarkEnd w:id="692"/>
    </w:p>
    <w:p w14:paraId="1572BB40"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detection feature anchor are as follows:</w:t>
      </w:r>
    </w:p>
    <w:p w14:paraId="7CD6731C" w14:textId="77777777" w:rsidR="00C83222" w:rsidRDefault="00C83222" w:rsidP="00C83222">
      <w:pPr>
        <w:pStyle w:val="ListParagraph"/>
        <w:numPr>
          <w:ilvl w:val="0"/>
          <w:numId w:val="23"/>
        </w:numPr>
        <w:autoSpaceDN w:val="0"/>
        <w:spacing w:before="0"/>
        <w:jc w:val="left"/>
        <w:rPr>
          <w:lang w:val="en-GB"/>
        </w:rPr>
      </w:pPr>
      <w:r w:rsidRPr="00347FE3">
        <w:rPr>
          <w:lang w:val="en-GB"/>
        </w:rPr>
        <w:t>Xeon Gold6244 CPU @ 3.6GHz(8Core) x 2</w:t>
      </w:r>
    </w:p>
    <w:p w14:paraId="4A0AFD45" w14:textId="77777777" w:rsidR="00C83222" w:rsidRDefault="00C83222" w:rsidP="00C83222">
      <w:pPr>
        <w:pStyle w:val="ListParagraph"/>
        <w:numPr>
          <w:ilvl w:val="0"/>
          <w:numId w:val="23"/>
        </w:numPr>
        <w:autoSpaceDN w:val="0"/>
        <w:spacing w:before="0" w:after="0"/>
        <w:jc w:val="left"/>
        <w:rPr>
          <w:lang w:val="en-GB"/>
        </w:rPr>
      </w:pPr>
      <w:r w:rsidRPr="00347FE3">
        <w:rPr>
          <w:lang w:val="en-GB"/>
        </w:rPr>
        <w:t>Ubuntu 18.04.5 LTS</w:t>
      </w:r>
    </w:p>
    <w:p w14:paraId="22A322E6"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lastRenderedPageBreak/>
        <w:t>Nvidia Driver version: 460.91.03</w:t>
      </w:r>
    </w:p>
    <w:p w14:paraId="677E9B6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CUDA 11.2</w:t>
      </w:r>
    </w:p>
    <w:p w14:paraId="7F1DCEE8"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Python 3.6.9</w:t>
      </w:r>
    </w:p>
    <w:p w14:paraId="35979577"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Torch 1.8.0</w:t>
      </w:r>
    </w:p>
    <w:p w14:paraId="134DC163" w14:textId="77777777" w:rsidR="00C83222" w:rsidRPr="00347FE3" w:rsidRDefault="00C83222" w:rsidP="00C83222">
      <w:pPr>
        <w:pStyle w:val="ListParagraph"/>
        <w:numPr>
          <w:ilvl w:val="0"/>
          <w:numId w:val="23"/>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2900AD8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Detectron2 0.4</w:t>
      </w:r>
    </w:p>
    <w:p w14:paraId="1A0F2270" w14:textId="77777777" w:rsidR="00C83222" w:rsidRDefault="00C83222" w:rsidP="00C83222">
      <w:pPr>
        <w:pStyle w:val="ListParagraph"/>
        <w:numPr>
          <w:ilvl w:val="0"/>
          <w:numId w:val="23"/>
        </w:numPr>
        <w:autoSpaceDN w:val="0"/>
        <w:spacing w:before="0" w:after="0"/>
        <w:jc w:val="left"/>
        <w:rPr>
          <w:lang w:val="en-GB"/>
        </w:rPr>
      </w:pPr>
      <w:r w:rsidRPr="00347FE3">
        <w:rPr>
          <w:lang w:val="en-GB"/>
        </w:rPr>
        <w:t>VTM: 12.0</w:t>
      </w:r>
    </w:p>
    <w:p w14:paraId="4B2B74DA" w14:textId="035BBD89" w:rsidR="00881D32" w:rsidRDefault="00881D32" w:rsidP="00881D32">
      <w:pPr>
        <w:pStyle w:val="Heading2"/>
        <w:numPr>
          <w:ilvl w:val="255"/>
          <w:numId w:val="0"/>
        </w:numPr>
        <w:ind w:left="420" w:hanging="420"/>
        <w:rPr>
          <w:rFonts w:eastAsia="SimSun"/>
          <w:b w:val="0"/>
          <w:sz w:val="26"/>
          <w:szCs w:val="26"/>
          <w:lang w:val="it-IT" w:eastAsia="zh-TW"/>
        </w:rPr>
      </w:pPr>
      <w:bookmarkStart w:id="693" w:name="_Toc133523737"/>
      <w:bookmarkStart w:id="694" w:name="_Toc10942060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4</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proofErr w:type="spellStart"/>
      <w:r>
        <w:rPr>
          <w:rFonts w:eastAsia="SimSun"/>
          <w:b w:val="0"/>
          <w:sz w:val="26"/>
          <w:szCs w:val="26"/>
          <w:lang w:val="it-IT" w:eastAsia="zh-TW"/>
        </w:rPr>
        <w:t>d</w:t>
      </w:r>
      <w:r w:rsidRPr="0072007B">
        <w:rPr>
          <w:rFonts w:eastAsia="SimSun"/>
          <w:b w:val="0"/>
          <w:sz w:val="26"/>
          <w:szCs w:val="26"/>
          <w:lang w:val="it-IT" w:eastAsia="zh-TW"/>
        </w:rPr>
        <w:t>etection</w:t>
      </w:r>
      <w:proofErr w:type="spellEnd"/>
      <w:r w:rsidRPr="0072007B">
        <w:rPr>
          <w:rFonts w:eastAsia="SimSun"/>
          <w:b w:val="0"/>
          <w:sz w:val="26"/>
          <w:szCs w:val="26"/>
          <w:lang w:eastAsia="zh-CN"/>
        </w:rPr>
        <w:t xml:space="preserve"> on </w:t>
      </w:r>
      <w:r>
        <w:rPr>
          <w:rFonts w:eastAsia="SimSun"/>
          <w:b w:val="0"/>
          <w:sz w:val="26"/>
          <w:szCs w:val="26"/>
          <w:lang w:eastAsia="zh-CN"/>
        </w:rPr>
        <w:t>SFU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93"/>
    </w:p>
    <w:p w14:paraId="050E92C7"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1B2184E8" w14:textId="696D0D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533A26FE" w14:textId="40C40C28"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6FF47CFD" w14:textId="5F8AAF3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116BE568" w14:textId="2DB40025"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734C850B" w14:textId="5C3EA5F1"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5998F506" w14:textId="1229773C"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BFCD519" w14:textId="659344CF"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0D880BD5" w14:textId="4AD1CEFB"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73AA580" w14:textId="7B634F43"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5FEBDF0A"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6D85DAB"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658E5D8F"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26691292" w14:textId="64C46E3E" w:rsidR="00881D32" w:rsidRDefault="00881D32" w:rsidP="00881D32">
      <w:pPr>
        <w:pStyle w:val="Heading2"/>
        <w:numPr>
          <w:ilvl w:val="255"/>
          <w:numId w:val="0"/>
        </w:numPr>
        <w:ind w:left="420" w:hanging="420"/>
        <w:rPr>
          <w:rFonts w:eastAsia="SimSun"/>
          <w:b w:val="0"/>
          <w:sz w:val="26"/>
          <w:szCs w:val="26"/>
          <w:lang w:val="it-IT" w:eastAsia="zh-TW"/>
        </w:rPr>
      </w:pPr>
      <w:bookmarkStart w:id="695" w:name="_Toc133523738"/>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5</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r>
        <w:rPr>
          <w:rFonts w:eastAsia="SimSun"/>
          <w:b w:val="0"/>
          <w:sz w:val="26"/>
          <w:szCs w:val="26"/>
          <w:lang w:val="it-IT" w:eastAsia="zh-TW"/>
        </w:rPr>
        <w:t>tracking</w:t>
      </w:r>
      <w:r w:rsidRPr="0072007B">
        <w:rPr>
          <w:rFonts w:eastAsia="SimSun"/>
          <w:b w:val="0"/>
          <w:sz w:val="26"/>
          <w:szCs w:val="26"/>
          <w:lang w:eastAsia="zh-CN"/>
        </w:rPr>
        <w:t xml:space="preserve"> on </w:t>
      </w:r>
      <w:proofErr w:type="spellStart"/>
      <w:r>
        <w:rPr>
          <w:rFonts w:eastAsia="SimSun"/>
          <w:b w:val="0"/>
          <w:sz w:val="26"/>
          <w:szCs w:val="26"/>
          <w:lang w:eastAsia="zh-CN"/>
        </w:rPr>
        <w:t>HiEve</w:t>
      </w:r>
      <w:proofErr w:type="spellEnd"/>
      <w:r>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95"/>
    </w:p>
    <w:p w14:paraId="27FA2410"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5FB39EF7" w14:textId="77777777" w:rsidR="00D64729"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4246360E" w14:textId="15077336" w:rsidR="00881D32" w:rsidRDefault="00D64729" w:rsidP="00881D32">
      <w:pPr>
        <w:numPr>
          <w:ilvl w:val="0"/>
          <w:numId w:val="20"/>
        </w:numPr>
        <w:spacing w:after="160" w:line="259" w:lineRule="auto"/>
        <w:contextualSpacing/>
        <w:rPr>
          <w:rFonts w:eastAsia="Calibri" w:cs="Arial"/>
          <w:szCs w:val="20"/>
          <w:lang w:val="en-AU"/>
        </w:rPr>
      </w:pPr>
      <w:r>
        <w:rPr>
          <w:rFonts w:eastAsia="Calibri" w:cs="Arial"/>
          <w:szCs w:val="20"/>
          <w:lang w:val="en-AU"/>
        </w:rPr>
        <w:t>gcc-9.3.1 (via ‘</w:t>
      </w:r>
      <w:r w:rsidR="00B47AB0">
        <w:rPr>
          <w:rFonts w:eastAsia="Calibri" w:cs="Arial"/>
          <w:szCs w:val="20"/>
          <w:lang w:val="en-AU"/>
        </w:rPr>
        <w:t>devtoolset</w:t>
      </w:r>
      <w:r w:rsidR="005925E3">
        <w:rPr>
          <w:rFonts w:eastAsia="Calibri" w:cs="Arial"/>
          <w:szCs w:val="20"/>
          <w:lang w:val="en-AU"/>
        </w:rPr>
        <w:t>-</w:t>
      </w:r>
      <w:r w:rsidR="00B47AB0">
        <w:rPr>
          <w:rFonts w:eastAsia="Calibri" w:cs="Arial"/>
          <w:szCs w:val="20"/>
          <w:lang w:val="en-AU"/>
        </w:rPr>
        <w:t>9</w:t>
      </w:r>
      <w:r>
        <w:rPr>
          <w:rFonts w:eastAsia="Calibri" w:cs="Arial"/>
          <w:szCs w:val="20"/>
          <w:lang w:val="en-AU"/>
        </w:rPr>
        <w:t>’)</w:t>
      </w:r>
    </w:p>
    <w:p w14:paraId="1A94926D" w14:textId="170ACDF6"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50C2232F" w14:textId="08FA2E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42CC95C5" w14:textId="4EC951E2"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3D9A7C49" w14:textId="4152D662"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6A9ECE90" w14:textId="21F73828"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6967668B" w14:textId="4104A7B4"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ED5C27B" w14:textId="18B5C499"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2992B650"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C68D56E"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5CD0C9E8"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B559593" w14:textId="77777777" w:rsidR="00881D32" w:rsidRPr="00BB7F32" w:rsidRDefault="00881D32" w:rsidP="00BB7F32">
      <w:pPr>
        <w:rPr>
          <w:rFonts w:eastAsia="SimSun"/>
          <w:lang w:val="it-IT" w:eastAsia="zh-TW"/>
        </w:rPr>
      </w:pPr>
    </w:p>
    <w:p w14:paraId="315E7027" w14:textId="75223B1E"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96" w:name="_Toc133523739"/>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6</w:t>
      </w:r>
      <w:r w:rsidRPr="0072007B">
        <w:rPr>
          <w:rFonts w:eastAsia="SimSun"/>
          <w:b w:val="0"/>
          <w:sz w:val="26"/>
          <w:szCs w:val="26"/>
          <w:lang w:eastAsia="zh-CN"/>
        </w:rPr>
        <w:t xml:space="preserve"> Object </w:t>
      </w:r>
      <w:r w:rsidR="00881D32">
        <w:rPr>
          <w:rFonts w:eastAsia="SimSun"/>
          <w:b w:val="0"/>
          <w:sz w:val="26"/>
          <w:szCs w:val="26"/>
          <w:lang w:eastAsia="zh-CN"/>
        </w:rPr>
        <w:t>t</w:t>
      </w:r>
      <w:r w:rsidRPr="0072007B">
        <w:rPr>
          <w:rFonts w:eastAsia="SimSun"/>
          <w:b w:val="0"/>
          <w:sz w:val="26"/>
          <w:szCs w:val="26"/>
          <w:lang w:eastAsia="zh-CN"/>
        </w:rPr>
        <w:t>racking on TVD</w:t>
      </w:r>
      <w:r w:rsidRPr="0072007B">
        <w:rPr>
          <w:rFonts w:eastAsia="SimSun"/>
          <w:b w:val="0"/>
          <w:sz w:val="26"/>
          <w:szCs w:val="26"/>
          <w:lang w:val="it-IT" w:eastAsia="zh-TW"/>
        </w:rPr>
        <w:t xml:space="preserve"> (informative </w:t>
      </w:r>
      <w:r w:rsidRPr="0072007B">
        <w:rPr>
          <w:rFonts w:eastAsia="SimSun"/>
          <w:b w:val="0"/>
          <w:sz w:val="26"/>
          <w:szCs w:val="26"/>
          <w:lang w:eastAsia="zh-CN"/>
        </w:rPr>
        <w:t>video</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94"/>
      <w:bookmarkEnd w:id="696"/>
    </w:p>
    <w:p w14:paraId="0F014FBA"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object tracking video</w:t>
      </w:r>
      <w:r>
        <w:rPr>
          <w:rFonts w:eastAsia="Calibri" w:cs="Arial"/>
          <w:szCs w:val="20"/>
          <w:lang w:val="en-AU"/>
        </w:rPr>
        <w:t xml:space="preserve"> anchor are as follows:</w:t>
      </w:r>
    </w:p>
    <w:p w14:paraId="405C57F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lastRenderedPageBreak/>
        <w:t>Ubuntu 18.04.3 LTS</w:t>
      </w:r>
    </w:p>
    <w:p w14:paraId="31A70D20"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450.80.02</w:t>
      </w:r>
    </w:p>
    <w:p w14:paraId="70AF442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11.0</w:t>
      </w:r>
    </w:p>
    <w:p w14:paraId="0ED6DA4D"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3.8.8</w:t>
      </w:r>
    </w:p>
    <w:p w14:paraId="638163C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1.8.1</w:t>
      </w:r>
    </w:p>
    <w:p w14:paraId="75DCF49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0.4</w:t>
      </w:r>
    </w:p>
    <w:p w14:paraId="38A16E3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roofErr w:type="spellStart"/>
      <w:r>
        <w:rPr>
          <w:rFonts w:eastAsia="SimSun" w:cs="Arial"/>
          <w:szCs w:val="20"/>
          <w:lang w:eastAsia="zh-CN"/>
        </w:rPr>
        <w:t>i</w:t>
      </w:r>
      <w:proofErr w:type="spellEnd"/>
    </w:p>
    <w:p w14:paraId="240E614B"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FFMPEG: 4.2.2</w:t>
      </w:r>
    </w:p>
    <w:p w14:paraId="56B732E4" w14:textId="4A3F7E01"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97" w:name="_Toc109420610"/>
      <w:bookmarkStart w:id="698" w:name="_Toc133523740"/>
      <w:bookmarkStart w:id="699" w:name="_Toc102141936"/>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7</w:t>
      </w:r>
      <w:r w:rsidRPr="0072007B">
        <w:rPr>
          <w:rFonts w:eastAsia="SimSun"/>
          <w:b w:val="0"/>
          <w:sz w:val="26"/>
          <w:szCs w:val="26"/>
          <w:lang w:eastAsia="zh-CN"/>
        </w:rPr>
        <w:t xml:space="preserve"> Instance </w:t>
      </w:r>
      <w:r w:rsidR="00881D32">
        <w:rPr>
          <w:rFonts w:eastAsia="SimSun"/>
          <w:b w:val="0"/>
          <w:sz w:val="26"/>
          <w:szCs w:val="26"/>
          <w:lang w:eastAsia="zh-CN"/>
        </w:rPr>
        <w:t>s</w:t>
      </w:r>
      <w:r w:rsidRPr="0072007B">
        <w:rPr>
          <w:rFonts w:eastAsia="SimSun"/>
          <w:b w:val="0"/>
          <w:sz w:val="26"/>
          <w:szCs w:val="26"/>
          <w:lang w:eastAsia="zh-CN"/>
        </w:rPr>
        <w:t xml:space="preserve">egmentation / object detection on </w:t>
      </w:r>
      <w:proofErr w:type="spellStart"/>
      <w:r w:rsidRPr="0072007B">
        <w:rPr>
          <w:rFonts w:eastAsia="SimSun"/>
          <w:b w:val="0"/>
          <w:sz w:val="26"/>
          <w:szCs w:val="26"/>
          <w:lang w:val="it-IT" w:eastAsia="zh-TW"/>
        </w:rPr>
        <w:t>OpenImages</w:t>
      </w:r>
      <w:proofErr w:type="spellEnd"/>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97"/>
      <w:bookmarkEnd w:id="698"/>
    </w:p>
    <w:p w14:paraId="4D283AF4"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instance segmentation and object detection</w:t>
      </w:r>
      <w:r>
        <w:rPr>
          <w:rFonts w:eastAsia="Calibri" w:cs="Arial"/>
          <w:szCs w:val="20"/>
          <w:lang w:val="en-AU"/>
        </w:rPr>
        <w:t xml:space="preserve"> anchor are as follows:</w:t>
      </w:r>
    </w:p>
    <w:p w14:paraId="1B6A9296"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Ubuntu 18.04.4 LTS</w:t>
      </w:r>
    </w:p>
    <w:p w14:paraId="6286463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440.100 or above</w:t>
      </w:r>
    </w:p>
    <w:p w14:paraId="54401E31"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10.2</w:t>
      </w:r>
    </w:p>
    <w:p w14:paraId="3AD32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3.7.4</w:t>
      </w:r>
    </w:p>
    <w:p w14:paraId="529199F8"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1.6.0</w:t>
      </w:r>
    </w:p>
    <w:p w14:paraId="36CCA047"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Tensorflow</w:t>
      </w:r>
      <w:proofErr w:type="spellEnd"/>
      <w:r>
        <w:rPr>
          <w:rFonts w:eastAsia="Calibri" w:cs="Arial"/>
          <w:szCs w:val="20"/>
          <w:lang w:val="en-AU"/>
        </w:rPr>
        <w:t>: 2.7.0</w:t>
      </w:r>
    </w:p>
    <w:p w14:paraId="632D8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0.2.1</w:t>
      </w:r>
    </w:p>
    <w:p w14:paraId="65A69CC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
    <w:p w14:paraId="43DAA42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pandas: 1.2.4</w:t>
      </w:r>
    </w:p>
    <w:p w14:paraId="35D7C4FB"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opencv</w:t>
      </w:r>
      <w:proofErr w:type="spellEnd"/>
      <w:r>
        <w:rPr>
          <w:rFonts w:eastAsia="Calibri" w:cs="Arial"/>
          <w:szCs w:val="20"/>
          <w:lang w:val="en-AU"/>
        </w:rPr>
        <w:t>-python: 4.5.2.52</w:t>
      </w:r>
    </w:p>
    <w:p w14:paraId="31ACAB19" w14:textId="77777777" w:rsidR="004C21E7" w:rsidRDefault="004C21E7" w:rsidP="004C21E7">
      <w:pPr>
        <w:shd w:val="clear" w:color="auto" w:fill="FFFFFF"/>
        <w:spacing w:before="0" w:after="0"/>
        <w:rPr>
          <w:rFonts w:cs="Arial"/>
          <w:color w:val="000000"/>
          <w:szCs w:val="20"/>
          <w:shd w:val="clear" w:color="auto" w:fill="FFFFFF"/>
          <w:lang w:eastAsia="zh-CN" w:bidi="ar"/>
        </w:rPr>
      </w:pPr>
    </w:p>
    <w:p w14:paraId="482CB6B9" w14:textId="77777777" w:rsidR="004C21E7" w:rsidRDefault="004C21E7" w:rsidP="004C21E7">
      <w:pPr>
        <w:shd w:val="clear" w:color="auto" w:fill="FFFFFF"/>
        <w:spacing w:before="0" w:after="0"/>
        <w:rPr>
          <w:rFonts w:cs="Arial"/>
          <w:color w:val="000000"/>
          <w:szCs w:val="20"/>
        </w:rPr>
      </w:pPr>
      <w:r>
        <w:rPr>
          <w:rFonts w:cs="Arial"/>
          <w:color w:val="000000"/>
          <w:szCs w:val="20"/>
          <w:shd w:val="clear" w:color="auto" w:fill="FFFFFF"/>
          <w:lang w:eastAsia="zh-CN" w:bidi="ar"/>
        </w:rPr>
        <w:t xml:space="preserve">Detectron2 and </w:t>
      </w:r>
      <w:proofErr w:type="spellStart"/>
      <w:r>
        <w:rPr>
          <w:rFonts w:cs="Arial"/>
          <w:color w:val="000000"/>
          <w:szCs w:val="20"/>
          <w:shd w:val="clear" w:color="auto" w:fill="FFFFFF"/>
          <w:lang w:eastAsia="zh-CN" w:bidi="ar"/>
        </w:rPr>
        <w:t>Tensorflow</w:t>
      </w:r>
      <w:proofErr w:type="spellEnd"/>
      <w:r>
        <w:rPr>
          <w:rFonts w:cs="Arial"/>
          <w:color w:val="000000"/>
          <w:szCs w:val="20"/>
          <w:shd w:val="clear" w:color="auto" w:fill="FFFFFF"/>
          <w:lang w:eastAsia="zh-CN" w:bidi="ar"/>
        </w:rPr>
        <w:t xml:space="preserve"> Object Detection API</w:t>
      </w:r>
    </w:p>
    <w:p w14:paraId="766AAC79" w14:textId="0A2E2495"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Install detectron2 0.2.1 following instructions from the webpage: </w:t>
      </w:r>
      <w:hyperlink r:id="rId48" w:history="1">
        <w:r>
          <w:rPr>
            <w:rFonts w:eastAsia="Calibri" w:cs="Arial"/>
            <w:szCs w:val="20"/>
            <w:lang w:val="en-AU"/>
          </w:rPr>
          <w:t>https://github.com/facebookresearch/detectron2/releases/tag/v0.2.1</w:t>
        </w:r>
      </w:hyperlink>
    </w:p>
    <w:p w14:paraId="756792EB" w14:textId="273E2D70"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9" w:anchor="tensorflow-object-detection-api-installation" w:history="1">
        <w:r>
          <w:rPr>
            <w:rFonts w:eastAsia="Calibri" w:cs="Arial"/>
            <w:szCs w:val="20"/>
            <w:lang w:val="en-AU"/>
          </w:rPr>
          <w:t>https://tensorflow-object-detection-api-tutorial.readthedocs.io/en/latest/install.html#tensorflow-object-detection-api-installation</w:t>
        </w:r>
      </w:hyperlink>
    </w:p>
    <w:p w14:paraId="43E7F9EF" w14:textId="7D75D28C"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700" w:name="_Toc133523741"/>
      <w:bookmarkEnd w:id="69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8</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detection on </w:t>
      </w:r>
      <w:r>
        <w:rPr>
          <w:rFonts w:eastAsia="SimSun"/>
          <w:b w:val="0"/>
          <w:sz w:val="26"/>
          <w:szCs w:val="26"/>
          <w:lang w:val="it-IT" w:eastAsia="zh-TW"/>
        </w:rPr>
        <w:t xml:space="preserve">SFU </w:t>
      </w:r>
      <w:proofErr w:type="spellStart"/>
      <w:r>
        <w:rPr>
          <w:rFonts w:eastAsia="SimSun"/>
          <w:b w:val="0"/>
          <w:sz w:val="26"/>
          <w:szCs w:val="26"/>
          <w:lang w:val="it-IT" w:eastAsia="zh-TW"/>
        </w:rPr>
        <w:t>videos</w:t>
      </w:r>
      <w:proofErr w:type="spellEnd"/>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700"/>
    </w:p>
    <w:p w14:paraId="2F0F604A" w14:textId="77777777" w:rsidR="009876CA" w:rsidRDefault="009876CA" w:rsidP="009876CA">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7BEDC5DB"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6BCC4DA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CUDA 11.3</w:t>
      </w:r>
    </w:p>
    <w:p w14:paraId="17CB090F"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Nvidia driver 465.19.01</w:t>
      </w:r>
    </w:p>
    <w:p w14:paraId="632749C2"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Python 3.6.8</w:t>
      </w:r>
    </w:p>
    <w:p w14:paraId="754571FD" w14:textId="0B22253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1.19.5</w:t>
      </w:r>
    </w:p>
    <w:p w14:paraId="0432E0F0" w14:textId="37FA5F29"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1.7.1</w:t>
      </w:r>
    </w:p>
    <w:p w14:paraId="2EEC0B90" w14:textId="1B2179DE"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30846BE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632B6509"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12D0035B" w14:textId="7777777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4DB2DA5D" w14:textId="5E3784D7" w:rsidR="009876CA" w:rsidRP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lastRenderedPageBreak/>
        <w:t>VTM-12.0 software (extracted and compiled under the `build` directory as 'VTM-12.0' subdirectory)</w:t>
      </w:r>
    </w:p>
    <w:p w14:paraId="483805E2" w14:textId="690CEF5B"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701" w:name="_Toc133523742"/>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9</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w:t>
      </w:r>
      <w:r w:rsidR="00A25FA2">
        <w:rPr>
          <w:rFonts w:eastAsia="SimSun"/>
          <w:b w:val="0"/>
          <w:sz w:val="26"/>
          <w:szCs w:val="26"/>
          <w:lang w:eastAsia="zh-CN"/>
        </w:rPr>
        <w:t>tracking</w:t>
      </w:r>
      <w:r w:rsidR="00A25FA2" w:rsidRPr="0072007B">
        <w:rPr>
          <w:rFonts w:eastAsia="SimSun"/>
          <w:b w:val="0"/>
          <w:sz w:val="26"/>
          <w:szCs w:val="26"/>
          <w:lang w:eastAsia="zh-CN"/>
        </w:rPr>
        <w:t xml:space="preserve"> </w:t>
      </w:r>
      <w:r w:rsidRPr="0072007B">
        <w:rPr>
          <w:rFonts w:eastAsia="SimSun"/>
          <w:b w:val="0"/>
          <w:sz w:val="26"/>
          <w:szCs w:val="26"/>
          <w:lang w:eastAsia="zh-CN"/>
        </w:rPr>
        <w:t xml:space="preserve">on </w:t>
      </w:r>
      <w:proofErr w:type="spellStart"/>
      <w:r>
        <w:rPr>
          <w:rFonts w:eastAsia="SimSun"/>
          <w:b w:val="0"/>
          <w:sz w:val="26"/>
          <w:szCs w:val="26"/>
          <w:lang w:eastAsia="zh-CN"/>
        </w:rPr>
        <w:t>HiEve</w:t>
      </w:r>
      <w:proofErr w:type="spellEnd"/>
      <w:r>
        <w:rPr>
          <w:rFonts w:eastAsia="SimSun"/>
          <w:b w:val="0"/>
          <w:sz w:val="26"/>
          <w:szCs w:val="26"/>
          <w:lang w:val="it-IT" w:eastAsia="zh-TW"/>
        </w:rPr>
        <w:t xml:space="preserve"> </w:t>
      </w:r>
      <w:proofErr w:type="spellStart"/>
      <w:r>
        <w:rPr>
          <w:rFonts w:eastAsia="SimSun"/>
          <w:b w:val="0"/>
          <w:sz w:val="26"/>
          <w:szCs w:val="26"/>
          <w:lang w:val="it-IT" w:eastAsia="zh-TW"/>
        </w:rPr>
        <w:t>videos</w:t>
      </w:r>
      <w:proofErr w:type="spellEnd"/>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701"/>
    </w:p>
    <w:p w14:paraId="21A4A0FD" w14:textId="77777777" w:rsidR="00480DF8" w:rsidRPr="00BB7F32" w:rsidRDefault="00480DF8" w:rsidP="00480DF8">
      <w:pPr>
        <w:pStyle w:val="ListParagraph"/>
        <w:numPr>
          <w:ilvl w:val="0"/>
          <w:numId w:val="26"/>
        </w:numPr>
        <w:rPr>
          <w:lang w:val="en-AU" w:eastAsia="zh-TW"/>
        </w:rPr>
      </w:pPr>
      <w:r>
        <w:t>Ubuntu18.04 LTS</w:t>
      </w:r>
    </w:p>
    <w:p w14:paraId="144706CC" w14:textId="77777777" w:rsidR="00480DF8" w:rsidRPr="00BB7F32" w:rsidRDefault="00480DF8" w:rsidP="00480DF8">
      <w:pPr>
        <w:pStyle w:val="ListParagraph"/>
        <w:numPr>
          <w:ilvl w:val="0"/>
          <w:numId w:val="26"/>
        </w:numPr>
        <w:rPr>
          <w:lang w:val="en-AU" w:eastAsia="zh-TW"/>
        </w:rPr>
      </w:pPr>
      <w:r>
        <w:t>Pytorch1.9.1</w:t>
      </w:r>
    </w:p>
    <w:p w14:paraId="6CD4EE24" w14:textId="3F1FD4B7" w:rsidR="00881D32" w:rsidRPr="00BB7F32" w:rsidRDefault="00480DF8" w:rsidP="00480DF8">
      <w:pPr>
        <w:pStyle w:val="ListParagraph"/>
        <w:numPr>
          <w:ilvl w:val="0"/>
          <w:numId w:val="26"/>
        </w:numPr>
        <w:rPr>
          <w:lang w:val="en-AU" w:eastAsia="zh-TW"/>
        </w:rPr>
      </w:pPr>
      <w:proofErr w:type="spellStart"/>
      <w:r>
        <w:t>Geforce</w:t>
      </w:r>
      <w:proofErr w:type="spellEnd"/>
      <w:r>
        <w:t xml:space="preserve"> 3090</w:t>
      </w:r>
    </w:p>
    <w:p w14:paraId="43303DBB" w14:textId="764B6C95" w:rsidR="00C90CE9" w:rsidRDefault="00C90CE9">
      <w:pPr>
        <w:spacing w:before="0" w:after="0"/>
        <w:jc w:val="left"/>
        <w:rPr>
          <w:lang w:val="en-AU" w:eastAsia="zh-TW"/>
        </w:rPr>
      </w:pPr>
      <w:r>
        <w:rPr>
          <w:lang w:val="en-AU" w:eastAsia="zh-TW"/>
        </w:rPr>
        <w:br w:type="page"/>
      </w:r>
    </w:p>
    <w:p w14:paraId="5C965FEA" w14:textId="07940BAB" w:rsidR="00C90CE9" w:rsidRPr="0072007B" w:rsidRDefault="00C90CE9" w:rsidP="00C90CE9">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702" w:name="_Toc133523743"/>
      <w:r w:rsidRPr="0072007B">
        <w:rPr>
          <w:rFonts w:eastAsia="MS Mincho" w:cs="Arial"/>
          <w:bCs/>
          <w:caps/>
          <w:sz w:val="28"/>
          <w:szCs w:val="28"/>
          <w:lang w:eastAsia="zh-CN"/>
        </w:rPr>
        <w:lastRenderedPageBreak/>
        <w:t xml:space="preserve">Appendix </w:t>
      </w:r>
      <w:r>
        <w:rPr>
          <w:rFonts w:eastAsia="MS Mincho" w:cs="Arial"/>
          <w:bCs/>
          <w:caps/>
          <w:sz w:val="28"/>
          <w:szCs w:val="28"/>
          <w:lang w:eastAsia="zh-CN"/>
        </w:rPr>
        <w:t>G</w:t>
      </w:r>
      <w:r w:rsidRPr="0072007B">
        <w:rPr>
          <w:rFonts w:eastAsia="MS Mincho" w:cs="Arial"/>
          <w:bCs/>
          <w:caps/>
          <w:sz w:val="28"/>
          <w:szCs w:val="28"/>
          <w:lang w:eastAsia="zh-CN"/>
        </w:rPr>
        <w:t xml:space="preserve"> </w:t>
      </w:r>
      <w:r>
        <w:rPr>
          <w:rFonts w:eastAsia="MS Mincho" w:cs="Arial"/>
          <w:bCs/>
          <w:caps/>
          <w:sz w:val="28"/>
          <w:szCs w:val="28"/>
          <w:lang w:eastAsia="zh-CN"/>
        </w:rPr>
        <w:t>Feature dump functionality</w:t>
      </w:r>
      <w:bookmarkEnd w:id="702"/>
      <w:r w:rsidRPr="0072007B">
        <w:rPr>
          <w:rFonts w:eastAsia="MS Mincho" w:cs="Arial"/>
          <w:bCs/>
          <w:caps/>
          <w:sz w:val="28"/>
          <w:szCs w:val="28"/>
          <w:lang w:val="it-IT" w:eastAsia="zh-TW"/>
        </w:rPr>
        <w:t xml:space="preserve"> </w:t>
      </w:r>
    </w:p>
    <w:p w14:paraId="117BD9E9" w14:textId="510CA4C2" w:rsidR="00C90CE9" w:rsidRDefault="00C90CE9" w:rsidP="00480DF8">
      <w:pPr>
        <w:rPr>
          <w:lang w:val="en-AU" w:eastAsia="zh-TW"/>
        </w:rPr>
      </w:pPr>
    </w:p>
    <w:p w14:paraId="7834D5C3" w14:textId="5ACBDD2B" w:rsidR="00C90CE9" w:rsidRDefault="00C90CE9" w:rsidP="00C90CE9">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_Ref124168534 \h </w:instrText>
      </w:r>
      <w:r>
        <w:rPr>
          <w:rFonts w:eastAsia="SimSun"/>
          <w:bCs/>
          <w:szCs w:val="28"/>
          <w:lang w:eastAsia="zh-CN"/>
        </w:rPr>
      </w:r>
      <w:r>
        <w:rPr>
          <w:rFonts w:eastAsia="SimSun"/>
          <w:bCs/>
          <w:szCs w:val="28"/>
          <w:lang w:eastAsia="zh-CN"/>
        </w:rPr>
        <w:fldChar w:fldCharType="separate"/>
      </w:r>
      <w:r w:rsidR="000A5AD8">
        <w:t xml:space="preserve">Figure </w:t>
      </w:r>
      <w:r w:rsidR="000A5AD8">
        <w:rPr>
          <w:noProof/>
        </w:rPr>
        <w:t>3</w:t>
      </w:r>
      <w:r>
        <w:rPr>
          <w:rFonts w:eastAsia="SimSun"/>
          <w:bCs/>
          <w:szCs w:val="28"/>
          <w:lang w:eastAsia="zh-CN"/>
        </w:rPr>
        <w:fldChar w:fldCharType="end"/>
      </w:r>
      <w:r>
        <w:rPr>
          <w:rFonts w:eastAsia="SimSun"/>
          <w:bCs/>
          <w:szCs w:val="28"/>
          <w:lang w:eastAsia="zh-CN"/>
        </w:rPr>
        <w:t xml:space="preserve"> shows the methodology for verifying a decoder-side package, i.e.</w:t>
      </w:r>
      <w:r w:rsidR="00495B90">
        <w:rPr>
          <w:rFonts w:eastAsia="SimSun"/>
          <w:bCs/>
          <w:szCs w:val="28"/>
          <w:lang w:eastAsia="zh-CN"/>
        </w:rPr>
        <w:t>,</w:t>
      </w:r>
      <w:r w:rsidR="00A624BA">
        <w:rPr>
          <w:rFonts w:eastAsia="SimSun"/>
          <w:bCs/>
          <w:szCs w:val="28"/>
          <w:lang w:eastAsia="zh-CN"/>
        </w:rPr>
        <w:t xml:space="preserve"> a package that</w:t>
      </w:r>
      <w:r>
        <w:rPr>
          <w:rFonts w:eastAsia="SimSun"/>
          <w:bCs/>
          <w:szCs w:val="28"/>
          <w:lang w:eastAsia="zh-CN"/>
        </w:rPr>
        <w:t xml:space="preserve"> includ</w:t>
      </w:r>
      <w:r w:rsidR="00A624BA">
        <w:rPr>
          <w:rFonts w:eastAsia="SimSun"/>
          <w:bCs/>
          <w:szCs w:val="28"/>
          <w:lang w:eastAsia="zh-CN"/>
        </w:rPr>
        <w:t>es</w:t>
      </w:r>
      <w:r>
        <w:rPr>
          <w:rFonts w:eastAsia="SimSun"/>
          <w:bCs/>
          <w:szCs w:val="28"/>
          <w:lang w:eastAsia="zh-CN"/>
        </w:rPr>
        <w:t xml:space="preserve"> VCM decoder and NN part 2.</w:t>
      </w:r>
    </w:p>
    <w:p w14:paraId="1DF9A49C" w14:textId="77777777" w:rsidR="00C90CE9" w:rsidRDefault="00C90CE9" w:rsidP="00C90CE9">
      <w:pPr>
        <w:rPr>
          <w:rFonts w:eastAsia="SimSun"/>
          <w:bCs/>
          <w:szCs w:val="28"/>
          <w:lang w:eastAsia="zh-CN"/>
        </w:rPr>
      </w:pPr>
    </w:p>
    <w:p w14:paraId="66A53915" w14:textId="256A60E8" w:rsidR="00634024" w:rsidRDefault="00C90CE9" w:rsidP="00C90CE9">
      <w:pPr>
        <w:rPr>
          <w:rFonts w:eastAsia="SimSun"/>
          <w:bCs/>
          <w:szCs w:val="28"/>
          <w:lang w:eastAsia="zh-CN"/>
        </w:rPr>
      </w:pPr>
      <w:r>
        <w:rPr>
          <w:rFonts w:eastAsia="SimSun"/>
          <w:bCs/>
          <w:szCs w:val="28"/>
          <w:lang w:eastAsia="zh-CN"/>
        </w:rPr>
        <w:t xml:space="preserve">For </w:t>
      </w:r>
      <w:proofErr w:type="spellStart"/>
      <w:r w:rsidR="00A624BA">
        <w:rPr>
          <w:rFonts w:eastAsia="SimSun"/>
          <w:bCs/>
          <w:szCs w:val="28"/>
          <w:lang w:eastAsia="zh-CN"/>
        </w:rPr>
        <w:t>CfP</w:t>
      </w:r>
      <w:proofErr w:type="spellEnd"/>
      <w:r w:rsidR="00A624BA">
        <w:rPr>
          <w:rFonts w:eastAsia="SimSun"/>
          <w:bCs/>
          <w:szCs w:val="28"/>
          <w:lang w:eastAsia="zh-CN"/>
        </w:rPr>
        <w:t xml:space="preserve"> responses</w:t>
      </w:r>
      <w:r>
        <w:rPr>
          <w:rFonts w:eastAsia="SimSun"/>
          <w:bCs/>
          <w:szCs w:val="28"/>
          <w:lang w:eastAsia="zh-CN"/>
        </w:rPr>
        <w:t>, the encoder-side package is run</w:t>
      </w:r>
      <w:r w:rsidR="00A624BA">
        <w:rPr>
          <w:rFonts w:eastAsia="SimSun"/>
          <w:bCs/>
          <w:szCs w:val="28"/>
          <w:lang w:eastAsia="zh-CN"/>
        </w:rPr>
        <w:t xml:space="preserve"> by the proponent</w:t>
      </w:r>
      <w:r>
        <w:rPr>
          <w:rFonts w:eastAsia="SimSun"/>
          <w:bCs/>
          <w:szCs w:val="28"/>
          <w:lang w:eastAsia="zh-CN"/>
        </w:rPr>
        <w:t>, i.e., including NN part 1 and the VCM encoder.</w:t>
      </w:r>
      <w:r w:rsidR="00A624BA">
        <w:rPr>
          <w:rFonts w:eastAsia="SimSun"/>
          <w:bCs/>
          <w:szCs w:val="28"/>
          <w:lang w:eastAsia="zh-CN"/>
        </w:rPr>
        <w:t xml:space="preserve"> The decoder-side package is run by both the proponent and the cross-checker. </w:t>
      </w:r>
      <w:r w:rsidR="00634024">
        <w:rPr>
          <w:rFonts w:eastAsia="SimSun"/>
          <w:bCs/>
          <w:szCs w:val="28"/>
          <w:lang w:eastAsia="zh-CN"/>
        </w:rPr>
        <w:t>As the VCM decoder may include trained layers or other functionality that executes in the same process as NN part 2, it is necessary to verify that this interface between the VCM decoder and NN part 2 exists. Feature dumping provides a way to demonstrate data is passing through this interface without requiring writing and then reading a prohibitive volume of feature data to/from disk.</w:t>
      </w:r>
    </w:p>
    <w:p w14:paraId="0D2CB770" w14:textId="00D1CB60" w:rsidR="00C90CE9" w:rsidRDefault="00A624BA" w:rsidP="00C90CE9">
      <w:pPr>
        <w:rPr>
          <w:rFonts w:eastAsia="SimSun"/>
          <w:bCs/>
          <w:szCs w:val="28"/>
          <w:lang w:eastAsia="zh-CN"/>
        </w:rPr>
      </w:pPr>
      <w:r>
        <w:rPr>
          <w:rFonts w:eastAsia="SimSun"/>
          <w:bCs/>
          <w:szCs w:val="28"/>
          <w:lang w:eastAsia="zh-CN"/>
        </w:rPr>
        <w:t>Feature contents are summarized in JSON files and a ‘compare.py’ script is used to determine the degree to which they match</w:t>
      </w:r>
      <w:r w:rsidR="00634024">
        <w:rPr>
          <w:rFonts w:eastAsia="SimSun"/>
          <w:bCs/>
          <w:szCs w:val="28"/>
          <w:lang w:eastAsia="zh-CN"/>
        </w:rPr>
        <w:t>, by reporting the worst-case absolute different encountered amongst the logged data</w:t>
      </w:r>
      <w:r>
        <w:rPr>
          <w:rFonts w:eastAsia="SimSun"/>
          <w:bCs/>
          <w:szCs w:val="28"/>
          <w:lang w:eastAsia="zh-CN"/>
        </w:rPr>
        <w:t>.</w:t>
      </w:r>
    </w:p>
    <w:p w14:paraId="0B73E1A4" w14:textId="14B7B15A" w:rsidR="003248C4" w:rsidRDefault="003248C4" w:rsidP="00C90CE9"/>
    <w:p w14:paraId="3D7B68B5" w14:textId="2BCA73B3" w:rsidR="001C275F" w:rsidRDefault="009C06A9" w:rsidP="00C90CE9">
      <w:r>
        <w:rPr>
          <w:noProof/>
          <w:lang w:eastAsia="zh-CN"/>
        </w:rPr>
        <w:drawing>
          <wp:inline distT="0" distB="0" distL="0" distR="0" wp14:anchorId="17E24972" wp14:editId="2A0C0FE4">
            <wp:extent cx="5733415" cy="3428365"/>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33415" cy="3428365"/>
                    </a:xfrm>
                    <a:prstGeom prst="rect">
                      <a:avLst/>
                    </a:prstGeom>
                    <a:noFill/>
                  </pic:spPr>
                </pic:pic>
              </a:graphicData>
            </a:graphic>
          </wp:inline>
        </w:drawing>
      </w:r>
    </w:p>
    <w:p w14:paraId="7445714B" w14:textId="784E0C8A" w:rsidR="003248C4" w:rsidRDefault="003248C4" w:rsidP="00C90CE9">
      <w:pPr>
        <w:rPr>
          <w:rFonts w:eastAsia="SimSun"/>
          <w:bCs/>
          <w:szCs w:val="28"/>
          <w:lang w:eastAsia="zh-CN"/>
        </w:rPr>
      </w:pPr>
      <w:bookmarkStart w:id="703" w:name="_Ref124168534"/>
      <w:r>
        <w:t xml:space="preserve">Figure </w:t>
      </w:r>
      <w:fldSimple w:instr=" SEQ Figure \* ARABIC ">
        <w:r w:rsidR="000A5AD8">
          <w:rPr>
            <w:noProof/>
          </w:rPr>
          <w:t>3</w:t>
        </w:r>
      </w:fldSimple>
      <w:bookmarkEnd w:id="703"/>
      <w:r>
        <w:t>. Methodology for verifying feature dump.</w:t>
      </w:r>
    </w:p>
    <w:p w14:paraId="7B8C1DB4" w14:textId="23487D68" w:rsidR="00C90CE9" w:rsidRDefault="00C90CE9" w:rsidP="00C90CE9"/>
    <w:p w14:paraId="248C7D49" w14:textId="77777777" w:rsidR="003248C4" w:rsidRDefault="003248C4" w:rsidP="00C90CE9">
      <w:pPr>
        <w:rPr>
          <w:lang w:eastAsia="zh-CN"/>
        </w:rPr>
      </w:pPr>
    </w:p>
    <w:p w14:paraId="553078B1" w14:textId="31775CFD" w:rsidR="00634024" w:rsidRDefault="00634024" w:rsidP="00C90CE9">
      <w:pPr>
        <w:rPr>
          <w:lang w:eastAsia="zh-CN"/>
        </w:rPr>
      </w:pPr>
      <w:r>
        <w:rPr>
          <w:lang w:eastAsia="zh-CN"/>
        </w:rPr>
        <w:t>Feature dump JSON file contents are as follows:</w:t>
      </w:r>
    </w:p>
    <w:p w14:paraId="5191A8F2" w14:textId="66ADE703" w:rsidR="0022271E" w:rsidRDefault="0022271E" w:rsidP="0022271E">
      <w:pPr>
        <w:rPr>
          <w:rFonts w:eastAsia="SimSun"/>
          <w:bCs/>
          <w:szCs w:val="28"/>
          <w:lang w:eastAsia="zh-CN"/>
        </w:rPr>
      </w:pPr>
      <w:r>
        <w:rPr>
          <w:rFonts w:eastAsia="SimSun"/>
          <w:bCs/>
          <w:szCs w:val="28"/>
          <w:lang w:eastAsia="zh-CN"/>
        </w:rPr>
        <w:t>A text file is written with one JSON object per line for each video sequence</w:t>
      </w:r>
      <w:r w:rsidR="002E184E">
        <w:rPr>
          <w:rFonts w:eastAsia="SimSun"/>
          <w:bCs/>
          <w:szCs w:val="28"/>
          <w:lang w:eastAsia="zh-CN"/>
        </w:rPr>
        <w:t xml:space="preserve"> and each image</w:t>
      </w:r>
      <w:r>
        <w:rPr>
          <w:rFonts w:eastAsia="SimSun"/>
          <w:bCs/>
          <w:szCs w:val="28"/>
          <w:lang w:eastAsia="zh-CN"/>
        </w:rPr>
        <w:t xml:space="preserve">. Each JSON object includes a list of dictionaries, one entry per FPN layer for one frame of the video.  Each dictionary includes ‘mean’ and ‘variance’ keys, with values being a list of floating-point values.  </w:t>
      </w:r>
    </w:p>
    <w:p w14:paraId="353531F2" w14:textId="20D41D30" w:rsidR="0022271E" w:rsidRDefault="0022271E" w:rsidP="0022271E">
      <w:pPr>
        <w:rPr>
          <w:rFonts w:eastAsia="SimSun"/>
          <w:bCs/>
          <w:szCs w:val="28"/>
          <w:lang w:eastAsia="zh-CN"/>
        </w:rPr>
      </w:pPr>
      <w:r>
        <w:rPr>
          <w:rFonts w:eastAsia="SimSun"/>
          <w:bCs/>
          <w:szCs w:val="28"/>
          <w:lang w:eastAsia="zh-CN"/>
        </w:rPr>
        <w:lastRenderedPageBreak/>
        <w:t xml:space="preserve">A script ‘compare.py’ is included in the anchor package that </w:t>
      </w:r>
      <w:proofErr w:type="gramStart"/>
      <w:r>
        <w:rPr>
          <w:rFonts w:eastAsia="SimSun"/>
          <w:bCs/>
          <w:szCs w:val="28"/>
          <w:lang w:eastAsia="zh-CN"/>
        </w:rPr>
        <w:t>is capable of comparing</w:t>
      </w:r>
      <w:proofErr w:type="gramEnd"/>
      <w:r>
        <w:rPr>
          <w:rFonts w:eastAsia="SimSun"/>
          <w:bCs/>
          <w:szCs w:val="28"/>
          <w:lang w:eastAsia="zh-CN"/>
        </w:rPr>
        <w:t xml:space="preserve"> two sets of these files and reporting any cases where the absolute difference of the mean or variance differ by more than a </w:t>
      </w:r>
      <w:r w:rsidR="002E184E">
        <w:rPr>
          <w:rFonts w:eastAsia="SimSun"/>
          <w:bCs/>
          <w:szCs w:val="28"/>
          <w:lang w:eastAsia="zh-CN"/>
        </w:rPr>
        <w:t>specified</w:t>
      </w:r>
      <w:r>
        <w:rPr>
          <w:rFonts w:eastAsia="SimSun"/>
          <w:bCs/>
          <w:szCs w:val="28"/>
          <w:lang w:eastAsia="zh-CN"/>
        </w:rPr>
        <w:t xml:space="preserve"> threshold (0.001 by default).</w:t>
      </w:r>
    </w:p>
    <w:p w14:paraId="61709D96" w14:textId="77777777" w:rsidR="0022271E" w:rsidRDefault="0022271E" w:rsidP="0022271E">
      <w:pPr>
        <w:rPr>
          <w:rFonts w:eastAsia="SimSun"/>
          <w:bCs/>
          <w:szCs w:val="28"/>
          <w:lang w:eastAsia="zh-CN"/>
        </w:rPr>
      </w:pPr>
      <w:r>
        <w:rPr>
          <w:rFonts w:eastAsia="SimSun"/>
          <w:bCs/>
          <w:szCs w:val="28"/>
          <w:lang w:eastAsia="zh-CN"/>
        </w:rPr>
        <w:t xml:space="preserve">Logging mean and variable for every channel resulted in an archive containing these files for this feature anchor occupies 128MB once compressed in tar.gz format. This file size just for one anchor seems impractical for file exchange via email or as attachment to a contribution. </w:t>
      </w:r>
    </w:p>
    <w:p w14:paraId="57EEEA89" w14:textId="7CD5F0E3" w:rsidR="0022271E" w:rsidRDefault="0022271E" w:rsidP="0022271E">
      <w:pPr>
        <w:rPr>
          <w:rFonts w:eastAsia="SimSun"/>
          <w:bCs/>
          <w:szCs w:val="28"/>
          <w:lang w:eastAsia="zh-CN"/>
        </w:rPr>
      </w:pPr>
      <w:r>
        <w:rPr>
          <w:rFonts w:eastAsia="SimSun"/>
          <w:bCs/>
          <w:szCs w:val="28"/>
          <w:lang w:eastAsia="zh-CN"/>
        </w:rPr>
        <w:t xml:space="preserve">Subsampling of the logged channels </w:t>
      </w:r>
      <w:r w:rsidR="00986AA0">
        <w:rPr>
          <w:rFonts w:eastAsia="SimSun"/>
          <w:bCs/>
          <w:szCs w:val="28"/>
          <w:lang w:eastAsia="zh-CN"/>
        </w:rPr>
        <w:t>is performed</w:t>
      </w:r>
      <w:r>
        <w:rPr>
          <w:rFonts w:eastAsia="SimSun"/>
          <w:bCs/>
          <w:szCs w:val="28"/>
          <w:lang w:eastAsia="zh-CN"/>
        </w:rPr>
        <w:t xml:space="preserve"> to prevent the compressed file size of the feature dump JSON files from </w:t>
      </w:r>
      <w:proofErr w:type="gramStart"/>
      <w:r>
        <w:rPr>
          <w:rFonts w:eastAsia="SimSun"/>
          <w:bCs/>
          <w:szCs w:val="28"/>
          <w:lang w:eastAsia="zh-CN"/>
        </w:rPr>
        <w:t>exceeding</w:t>
      </w:r>
      <w:proofErr w:type="gramEnd"/>
      <w:r>
        <w:rPr>
          <w:rFonts w:eastAsia="SimSun"/>
          <w:bCs/>
          <w:szCs w:val="28"/>
          <w:lang w:eastAsia="zh-CN"/>
        </w:rPr>
        <w:t xml:space="preserve"> approximately 10-15MB (an amount more easily shared e.g. via email or inclusion in an input document). Subsampling is performed at the following rates based on the dataset:</w:t>
      </w:r>
    </w:p>
    <w:p w14:paraId="03A87718"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SFU: Every 9</w:t>
      </w:r>
      <w:r w:rsidRPr="008A5273">
        <w:rPr>
          <w:rFonts w:eastAsia="SimSun"/>
          <w:bCs/>
          <w:szCs w:val="28"/>
          <w:vertAlign w:val="superscript"/>
          <w:lang w:eastAsia="zh-CN"/>
        </w:rPr>
        <w:t>th</w:t>
      </w:r>
      <w:r>
        <w:rPr>
          <w:rFonts w:eastAsia="SimSun"/>
          <w:bCs/>
          <w:szCs w:val="28"/>
          <w:vertAlign w:val="superscript"/>
          <w:lang w:eastAsia="zh-CN"/>
        </w:rPr>
        <w:t xml:space="preserve"> </w:t>
      </w:r>
      <w:proofErr w:type="gramStart"/>
      <w:r>
        <w:rPr>
          <w:rFonts w:eastAsia="SimSun"/>
          <w:bCs/>
          <w:szCs w:val="28"/>
          <w:lang w:eastAsia="zh-CN"/>
        </w:rPr>
        <w:t>channel</w:t>
      </w:r>
      <w:proofErr w:type="gramEnd"/>
    </w:p>
    <w:p w14:paraId="70ED87B7"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HiEve</w:t>
      </w:r>
      <w:proofErr w:type="spellEnd"/>
      <w:r>
        <w:rPr>
          <w:rFonts w:eastAsia="SimSun"/>
          <w:bCs/>
          <w:szCs w:val="28"/>
          <w:lang w:eastAsia="zh-CN"/>
        </w:rPr>
        <w:t>: Every 90</w:t>
      </w:r>
      <w:r w:rsidRPr="008A5273">
        <w:rPr>
          <w:rFonts w:eastAsia="SimSun"/>
          <w:bCs/>
          <w:szCs w:val="28"/>
          <w:vertAlign w:val="superscript"/>
          <w:lang w:eastAsia="zh-CN"/>
        </w:rPr>
        <w:t>th</w:t>
      </w:r>
      <w:r>
        <w:rPr>
          <w:rFonts w:eastAsia="SimSun"/>
          <w:bCs/>
          <w:szCs w:val="28"/>
          <w:lang w:eastAsia="zh-CN"/>
        </w:rPr>
        <w:t xml:space="preserve"> channel</w:t>
      </w:r>
    </w:p>
    <w:p w14:paraId="637C79EE" w14:textId="12896C4B"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 xml:space="preserve">TVD videos: </w:t>
      </w:r>
      <w:r w:rsidR="005D0968">
        <w:rPr>
          <w:rFonts w:eastAsia="SimSun"/>
          <w:bCs/>
          <w:szCs w:val="28"/>
          <w:lang w:eastAsia="zh-CN"/>
        </w:rPr>
        <w:t>Every 9</w:t>
      </w:r>
      <w:r w:rsidR="005D0968" w:rsidRPr="005D0968">
        <w:rPr>
          <w:rFonts w:eastAsia="SimSun"/>
          <w:bCs/>
          <w:szCs w:val="28"/>
          <w:vertAlign w:val="superscript"/>
          <w:lang w:eastAsia="zh-CN"/>
        </w:rPr>
        <w:t>th</w:t>
      </w:r>
      <w:r w:rsidR="005D0968">
        <w:rPr>
          <w:rFonts w:eastAsia="SimSun"/>
          <w:bCs/>
          <w:szCs w:val="28"/>
          <w:lang w:eastAsia="zh-CN"/>
        </w:rPr>
        <w:t xml:space="preserve"> channel</w:t>
      </w:r>
      <w:r>
        <w:rPr>
          <w:rFonts w:eastAsia="SimSun"/>
          <w:bCs/>
          <w:szCs w:val="28"/>
          <w:lang w:eastAsia="zh-CN"/>
        </w:rPr>
        <w:t>.</w:t>
      </w:r>
    </w:p>
    <w:p w14:paraId="3D0C27A1" w14:textId="70848757" w:rsidR="000B066F" w:rsidRDefault="000B066F"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OpenImages</w:t>
      </w:r>
      <w:proofErr w:type="spellEnd"/>
      <w:r>
        <w:rPr>
          <w:rFonts w:eastAsia="SimSun"/>
          <w:bCs/>
          <w:szCs w:val="28"/>
          <w:lang w:eastAsia="zh-CN"/>
        </w:rPr>
        <w:t>: Every 9</w:t>
      </w:r>
      <w:r w:rsidRPr="000B066F">
        <w:rPr>
          <w:rFonts w:eastAsia="SimSun"/>
          <w:bCs/>
          <w:szCs w:val="28"/>
          <w:vertAlign w:val="superscript"/>
          <w:lang w:eastAsia="zh-CN"/>
        </w:rPr>
        <w:t>th</w:t>
      </w:r>
      <w:r>
        <w:rPr>
          <w:rFonts w:eastAsia="SimSun"/>
          <w:bCs/>
          <w:szCs w:val="28"/>
          <w:lang w:eastAsia="zh-CN"/>
        </w:rPr>
        <w:t xml:space="preserve"> channel.</w:t>
      </w:r>
    </w:p>
    <w:p w14:paraId="2F9119FE" w14:textId="77777777" w:rsidR="0022271E" w:rsidRDefault="0022271E" w:rsidP="0022271E">
      <w:pPr>
        <w:rPr>
          <w:rFonts w:eastAsia="SimSun"/>
          <w:bCs/>
          <w:szCs w:val="28"/>
          <w:lang w:eastAsia="zh-CN"/>
        </w:rPr>
      </w:pPr>
      <w:r>
        <w:rPr>
          <w:rFonts w:eastAsia="SimSun"/>
          <w:bCs/>
          <w:szCs w:val="28"/>
          <w:lang w:eastAsia="zh-CN"/>
        </w:rPr>
        <w:t>An example of the format is shown below (with subsampling to every 9</w:t>
      </w:r>
      <w:r w:rsidRPr="00906BDD">
        <w:rPr>
          <w:rFonts w:eastAsia="SimSun"/>
          <w:bCs/>
          <w:szCs w:val="28"/>
          <w:vertAlign w:val="superscript"/>
          <w:lang w:eastAsia="zh-CN"/>
        </w:rPr>
        <w:t>th</w:t>
      </w:r>
      <w:r>
        <w:rPr>
          <w:rFonts w:eastAsia="SimSun"/>
          <w:bCs/>
          <w:szCs w:val="28"/>
          <w:lang w:eastAsia="zh-CN"/>
        </w:rPr>
        <w:t xml:space="preserve"> channel and 256 channel tensors as seen in the </w:t>
      </w:r>
      <w:proofErr w:type="spellStart"/>
      <w:r>
        <w:rPr>
          <w:rFonts w:eastAsia="SimSun"/>
          <w:bCs/>
          <w:szCs w:val="28"/>
          <w:lang w:eastAsia="zh-CN"/>
        </w:rPr>
        <w:t>FasterRCNN</w:t>
      </w:r>
      <w:proofErr w:type="spellEnd"/>
      <w:r>
        <w:rPr>
          <w:rFonts w:eastAsia="SimSun"/>
          <w:bCs/>
          <w:szCs w:val="28"/>
          <w:lang w:eastAsia="zh-CN"/>
        </w:rPr>
        <w:t xml:space="preserve"> network):</w:t>
      </w:r>
    </w:p>
    <w:p w14:paraId="6C9EFAEA" w14:textId="77777777" w:rsidR="0022271E" w:rsidRDefault="0022271E" w:rsidP="0022271E">
      <w:pPr>
        <w:rPr>
          <w:rFonts w:eastAsia="SimSun"/>
          <w:bCs/>
          <w:szCs w:val="28"/>
          <w:lang w:eastAsia="zh-CN"/>
        </w:rPr>
      </w:pPr>
    </w:p>
    <w:p w14:paraId="2A0CD473" w14:textId="77777777" w:rsidR="0022271E" w:rsidRDefault="0022271E" w:rsidP="0022271E">
      <w:pPr>
        <w:rPr>
          <w:rFonts w:eastAsia="SimSun"/>
          <w:bCs/>
          <w:szCs w:val="28"/>
          <w:lang w:eastAsia="zh-CN"/>
        </w:rPr>
      </w:pPr>
      <w:r>
        <w:rPr>
          <w:rFonts w:eastAsia="SimSun"/>
          <w:bCs/>
          <w:szCs w:val="28"/>
          <w:lang w:eastAsia="zh-CN"/>
        </w:rPr>
        <w:t>[{“means</w:t>
      </w:r>
      <w:proofErr w:type="gramStart"/>
      <w:r>
        <w:rPr>
          <w:rFonts w:eastAsia="SimSun"/>
          <w:bCs/>
          <w:szCs w:val="28"/>
          <w:lang w:eastAsia="zh-CN"/>
        </w:rPr>
        <w:t>” :</w:t>
      </w:r>
      <w:proofErr w:type="gramEnd"/>
      <w:r>
        <w:rPr>
          <w:rFonts w:eastAsia="SimSun"/>
          <w:bCs/>
          <w:szCs w:val="28"/>
          <w:lang w:eastAsia="zh-CN"/>
        </w:rPr>
        <w:t xml:space="preserve"> [p2_chan0_mean, p2_chan8_mean, …, p2_chan252_mean],</w:t>
      </w:r>
    </w:p>
    <w:p w14:paraId="493F19EA" w14:textId="77777777" w:rsidR="0022271E" w:rsidRDefault="0022271E" w:rsidP="0022271E">
      <w:pPr>
        <w:rPr>
          <w:rFonts w:eastAsia="SimSun"/>
          <w:bCs/>
          <w:szCs w:val="28"/>
          <w:lang w:eastAsia="zh-CN"/>
        </w:rPr>
      </w:pPr>
      <w:r>
        <w:rPr>
          <w:rFonts w:eastAsia="SimSun"/>
          <w:bCs/>
          <w:szCs w:val="28"/>
          <w:lang w:eastAsia="zh-CN"/>
        </w:rPr>
        <w:t xml:space="preserve">  “variances</w:t>
      </w:r>
      <w:proofErr w:type="gramStart"/>
      <w:r>
        <w:rPr>
          <w:rFonts w:eastAsia="SimSun"/>
          <w:bCs/>
          <w:szCs w:val="28"/>
          <w:lang w:eastAsia="zh-CN"/>
        </w:rPr>
        <w:t>” :</w:t>
      </w:r>
      <w:proofErr w:type="gramEnd"/>
      <w:r>
        <w:rPr>
          <w:rFonts w:eastAsia="SimSun"/>
          <w:bCs/>
          <w:szCs w:val="28"/>
          <w:lang w:eastAsia="zh-CN"/>
        </w:rPr>
        <w:t xml:space="preserve"> [p2_chan0_var, p2_chan8_var, …, p2_chan252_var]},</w:t>
      </w:r>
    </w:p>
    <w:p w14:paraId="14D2138E" w14:textId="77777777" w:rsidR="0022271E" w:rsidRDefault="0022271E" w:rsidP="0022271E">
      <w:pPr>
        <w:rPr>
          <w:rFonts w:eastAsia="SimSun"/>
          <w:bCs/>
          <w:szCs w:val="28"/>
          <w:lang w:eastAsia="zh-CN"/>
        </w:rPr>
      </w:pPr>
      <w:r>
        <w:rPr>
          <w:rFonts w:eastAsia="SimSun"/>
          <w:bCs/>
          <w:szCs w:val="28"/>
          <w:lang w:eastAsia="zh-CN"/>
        </w:rPr>
        <w:t>[{“means</w:t>
      </w:r>
      <w:proofErr w:type="gramStart"/>
      <w:r>
        <w:rPr>
          <w:rFonts w:eastAsia="SimSun"/>
          <w:bCs/>
          <w:szCs w:val="28"/>
          <w:lang w:eastAsia="zh-CN"/>
        </w:rPr>
        <w:t>” :</w:t>
      </w:r>
      <w:proofErr w:type="gramEnd"/>
      <w:r>
        <w:rPr>
          <w:rFonts w:eastAsia="SimSun"/>
          <w:bCs/>
          <w:szCs w:val="28"/>
          <w:lang w:eastAsia="zh-CN"/>
        </w:rPr>
        <w:t xml:space="preserve"> [p2_chan5_mean, p2_chan13_mean, …, p2_chan248_mean],</w:t>
      </w:r>
    </w:p>
    <w:p w14:paraId="5A44F77D" w14:textId="77777777" w:rsidR="0022271E" w:rsidRDefault="0022271E" w:rsidP="0022271E">
      <w:pPr>
        <w:rPr>
          <w:rFonts w:eastAsia="SimSun"/>
          <w:bCs/>
          <w:szCs w:val="28"/>
          <w:lang w:eastAsia="zh-CN"/>
        </w:rPr>
      </w:pPr>
      <w:r>
        <w:rPr>
          <w:rFonts w:eastAsia="SimSun"/>
          <w:bCs/>
          <w:szCs w:val="28"/>
          <w:lang w:eastAsia="zh-CN"/>
        </w:rPr>
        <w:t xml:space="preserve">  “variances</w:t>
      </w:r>
      <w:proofErr w:type="gramStart"/>
      <w:r>
        <w:rPr>
          <w:rFonts w:eastAsia="SimSun"/>
          <w:bCs/>
          <w:szCs w:val="28"/>
          <w:lang w:eastAsia="zh-CN"/>
        </w:rPr>
        <w:t>” :</w:t>
      </w:r>
      <w:proofErr w:type="gramEnd"/>
      <w:r>
        <w:rPr>
          <w:rFonts w:eastAsia="SimSun"/>
          <w:bCs/>
          <w:szCs w:val="28"/>
          <w:lang w:eastAsia="zh-CN"/>
        </w:rPr>
        <w:t xml:space="preserve"> [p2_chan5_var, p2_chan13_var, …, p2_chan248_var]},…</w:t>
      </w:r>
    </w:p>
    <w:p w14:paraId="22D76C80" w14:textId="77777777" w:rsidR="0022271E" w:rsidRDefault="0022271E" w:rsidP="0022271E">
      <w:pPr>
        <w:rPr>
          <w:rFonts w:eastAsia="SimSun"/>
          <w:bCs/>
          <w:szCs w:val="28"/>
          <w:lang w:eastAsia="zh-CN"/>
        </w:rPr>
      </w:pPr>
    </w:p>
    <w:p w14:paraId="4B371B85" w14:textId="3266336C" w:rsidR="00634024" w:rsidRPr="00083669" w:rsidRDefault="0022271E" w:rsidP="00C90CE9">
      <w:pPr>
        <w:rPr>
          <w:rFonts w:eastAsia="SimSun"/>
          <w:bCs/>
          <w:szCs w:val="28"/>
          <w:lang w:eastAsia="zh-CN"/>
        </w:rPr>
      </w:pPr>
      <w:r>
        <w:rPr>
          <w:rFonts w:eastAsia="SimSun"/>
          <w:bCs/>
          <w:szCs w:val="28"/>
          <w:lang w:eastAsia="zh-CN"/>
        </w:rPr>
        <w:t>Note that the remainder of the offset from subsampling along the channel dimension is carried forward to the next tensor being logged</w:t>
      </w:r>
      <w:r w:rsidR="002E184E">
        <w:rPr>
          <w:rFonts w:eastAsia="SimSun"/>
          <w:bCs/>
          <w:szCs w:val="28"/>
          <w:lang w:eastAsia="zh-CN"/>
        </w:rPr>
        <w:t xml:space="preserve"> within the file (i.e., within the scope of one video or one image)</w:t>
      </w:r>
      <w:r>
        <w:rPr>
          <w:rFonts w:eastAsia="SimSun"/>
          <w:bCs/>
          <w:szCs w:val="28"/>
          <w:lang w:eastAsia="zh-CN"/>
        </w:rPr>
        <w:t>.</w:t>
      </w:r>
    </w:p>
    <w:p w14:paraId="213CB2BE" w14:textId="44EB7D6A" w:rsidR="00634024" w:rsidRDefault="00634024" w:rsidP="00C90CE9">
      <w:pPr>
        <w:rPr>
          <w:lang w:eastAsia="zh-CN"/>
        </w:rPr>
      </w:pPr>
    </w:p>
    <w:p w14:paraId="422C47CD" w14:textId="3E0B3E7E" w:rsidR="003D72F5" w:rsidRDefault="00634024" w:rsidP="003D72F5">
      <w:pPr>
        <w:rPr>
          <w:lang w:eastAsia="zh-CN"/>
        </w:rPr>
      </w:pPr>
      <w:r>
        <w:rPr>
          <w:lang w:eastAsia="zh-CN"/>
        </w:rPr>
        <w:t>This feature dump methodology is exemplified in the feature anchors for each video dataset.</w:t>
      </w:r>
      <w:r w:rsidR="00331341">
        <w:rPr>
          <w:lang w:eastAsia="zh-CN"/>
        </w:rPr>
        <w:t xml:space="preserve"> See file ‘</w:t>
      </w:r>
      <w:proofErr w:type="spellStart"/>
      <w:r w:rsidR="00331341">
        <w:rPr>
          <w:lang w:eastAsia="zh-CN"/>
        </w:rPr>
        <w:t>libvcm</w:t>
      </w:r>
      <w:proofErr w:type="spellEnd"/>
      <w:r w:rsidR="00331341">
        <w:rPr>
          <w:lang w:eastAsia="zh-CN"/>
        </w:rPr>
        <w:t>/utils.py’ class ‘</w:t>
      </w:r>
      <w:proofErr w:type="spellStart"/>
      <w:r w:rsidR="00331341" w:rsidRPr="00331341">
        <w:rPr>
          <w:lang w:eastAsia="zh-CN"/>
        </w:rPr>
        <w:t>FeatureDump</w:t>
      </w:r>
      <w:proofErr w:type="spellEnd"/>
      <w:r w:rsidR="00331341">
        <w:rPr>
          <w:lang w:eastAsia="zh-CN"/>
        </w:rPr>
        <w:t>’ in any video dataset feature anchor package.</w:t>
      </w:r>
    </w:p>
    <w:p w14:paraId="50693D7E" w14:textId="2438E01B" w:rsidR="00495B90" w:rsidRPr="003D72F5" w:rsidRDefault="00495B90" w:rsidP="003D72F5">
      <w:pPr>
        <w:rPr>
          <w:lang w:eastAsia="zh-CN"/>
        </w:rPr>
      </w:pPr>
      <w:r>
        <w:rPr>
          <w:lang w:eastAsia="zh-CN"/>
        </w:rPr>
        <w:t xml:space="preserve">The video feature anchors include a script ‘bin/compare.py’ that enables comparing the feature dump files from two separate runs (e.g., from a proponent decoder run and from a cross-checker decoder run). The volume of data is checked and must exactly </w:t>
      </w:r>
      <w:proofErr w:type="gramStart"/>
      <w:r>
        <w:rPr>
          <w:lang w:eastAsia="zh-CN"/>
        </w:rPr>
        <w:t>match</w:t>
      </w:r>
      <w:proofErr w:type="gramEnd"/>
      <w:r>
        <w:rPr>
          <w:lang w:eastAsia="zh-CN"/>
        </w:rPr>
        <w:t xml:space="preserve"> and the worst-case absolute discrepancy is reported on a per-file basis. A threshold argument is provided to provide a pass/fail indication of the threshold check (differing data volume directly results in a ‘</w:t>
      </w:r>
      <w:proofErr w:type="gramStart"/>
      <w:r>
        <w:rPr>
          <w:lang w:eastAsia="zh-CN"/>
        </w:rPr>
        <w:t>fail</w:t>
      </w:r>
      <w:proofErr w:type="gramEnd"/>
      <w:r>
        <w:rPr>
          <w:lang w:eastAsia="zh-CN"/>
        </w:rPr>
        <w:t>’ result).</w:t>
      </w:r>
    </w:p>
    <w:p w14:paraId="73EAB9ED" w14:textId="39D48721" w:rsidR="003D72F5" w:rsidRDefault="003063CF" w:rsidP="00480DF8">
      <w:pPr>
        <w:rPr>
          <w:lang w:val="en-AU" w:eastAsia="zh-TW"/>
        </w:rPr>
      </w:pPr>
      <w:r>
        <w:rPr>
          <w:lang w:val="en-AU" w:eastAsia="zh-TW"/>
        </w:rPr>
        <w:t xml:space="preserve">The ‘compare.py’ script can also be used for checking feature dumps produced from running the </w:t>
      </w:r>
      <w:proofErr w:type="spellStart"/>
      <w:r>
        <w:rPr>
          <w:lang w:val="en-AU" w:eastAsia="zh-TW"/>
        </w:rPr>
        <w:t>OpenImages</w:t>
      </w:r>
      <w:proofErr w:type="spellEnd"/>
      <w:r>
        <w:rPr>
          <w:lang w:val="en-AU" w:eastAsia="zh-TW"/>
        </w:rPr>
        <w:t xml:space="preserve"> feature anchors, however you will have to check each QP separately as the script compares contents of two directories and </w:t>
      </w:r>
      <w:proofErr w:type="spellStart"/>
      <w:r>
        <w:rPr>
          <w:lang w:val="en-AU" w:eastAsia="zh-TW"/>
        </w:rPr>
        <w:t>OpenImages</w:t>
      </w:r>
      <w:proofErr w:type="spellEnd"/>
      <w:r>
        <w:rPr>
          <w:lang w:val="en-AU" w:eastAsia="zh-TW"/>
        </w:rPr>
        <w:t xml:space="preserve"> feature anchors place feature dump files into separate directories for each QP.</w:t>
      </w:r>
    </w:p>
    <w:p w14:paraId="2950CD17" w14:textId="1D01D26F" w:rsidR="0038228F" w:rsidRDefault="0038228F" w:rsidP="00480DF8">
      <w:pPr>
        <w:rPr>
          <w:lang w:val="en-AU" w:eastAsia="zh-TW"/>
        </w:rPr>
      </w:pPr>
      <w:r>
        <w:rPr>
          <w:lang w:val="en-AU" w:eastAsia="zh-TW"/>
        </w:rPr>
        <w:t xml:space="preserve">The ‘compare.py’ script has an argument ‘--threshold’ that may be used to </w:t>
      </w:r>
      <w:r w:rsidR="00A02759">
        <w:rPr>
          <w:lang w:val="en-AU" w:eastAsia="zh-TW"/>
        </w:rPr>
        <w:t>provide an ‘OK’, ‘Not OK’ check against the two sets of feature dump logs being checked.</w:t>
      </w:r>
    </w:p>
    <w:p w14:paraId="3B4FD949" w14:textId="3A08A120" w:rsidR="003063CF" w:rsidRDefault="003063CF">
      <w:pPr>
        <w:spacing w:before="0" w:after="0"/>
        <w:jc w:val="left"/>
        <w:rPr>
          <w:lang w:val="en-AU" w:eastAsia="zh-TW"/>
        </w:rPr>
      </w:pPr>
      <w:r>
        <w:rPr>
          <w:lang w:val="en-AU" w:eastAsia="zh-TW"/>
        </w:rPr>
        <w:br w:type="page"/>
      </w:r>
    </w:p>
    <w:p w14:paraId="1483B59E" w14:textId="0D91C6C2" w:rsidR="00D509A8" w:rsidRPr="00D509A8" w:rsidRDefault="003063CF" w:rsidP="00D509A8">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704" w:name="_Toc133523744"/>
      <w:r>
        <w:rPr>
          <w:rFonts w:eastAsia="MS Mincho" w:cs="Arial"/>
          <w:bCs/>
          <w:caps/>
          <w:sz w:val="28"/>
          <w:szCs w:val="28"/>
          <w:lang w:eastAsia="zh-CN"/>
        </w:rPr>
        <w:lastRenderedPageBreak/>
        <w:t>Appendix H</w:t>
      </w:r>
      <w:r w:rsidR="00D509A8" w:rsidRPr="00D509A8">
        <w:rPr>
          <w:rFonts w:eastAsia="MS Mincho" w:cs="Arial"/>
          <w:bCs/>
          <w:caps/>
          <w:sz w:val="28"/>
          <w:szCs w:val="28"/>
          <w:lang w:eastAsia="zh-CN"/>
        </w:rPr>
        <w:t xml:space="preserve">. </w:t>
      </w:r>
      <w:r w:rsidR="0044717E">
        <w:rPr>
          <w:rFonts w:eastAsia="MS Mincho" w:cs="Arial"/>
          <w:bCs/>
          <w:caps/>
          <w:sz w:val="28"/>
          <w:szCs w:val="28"/>
          <w:lang w:eastAsia="zh-CN"/>
        </w:rPr>
        <w:t xml:space="preserve">Local </w:t>
      </w:r>
      <w:r w:rsidR="00D509A8" w:rsidRPr="00D509A8">
        <w:rPr>
          <w:rFonts w:eastAsia="MS Mincho" w:cs="Arial"/>
          <w:bCs/>
          <w:caps/>
          <w:sz w:val="28"/>
          <w:szCs w:val="28"/>
          <w:lang w:eastAsia="zh-CN"/>
        </w:rPr>
        <w:t>Feature anchor package addendum</w:t>
      </w:r>
      <w:bookmarkEnd w:id="704"/>
    </w:p>
    <w:p w14:paraId="141650B8" w14:textId="76625983" w:rsidR="00C11AA5" w:rsidRDefault="00D509A8" w:rsidP="00D509A8">
      <w:pPr>
        <w:rPr>
          <w:rFonts w:eastAsia="SimSun"/>
          <w:lang w:eastAsia="zh-CN"/>
        </w:rPr>
      </w:pPr>
      <w:r w:rsidRPr="008E7C39">
        <w:rPr>
          <w:rFonts w:eastAsia="SimSun"/>
          <w:lang w:eastAsia="zh-CN"/>
        </w:rPr>
        <w:t>This addendum contains extra information to assist when locally generating feature anchor package</w:t>
      </w:r>
      <w:r>
        <w:rPr>
          <w:rFonts w:eastAsia="SimSun"/>
          <w:lang w:eastAsia="zh-CN"/>
        </w:rPr>
        <w:t>s</w:t>
      </w:r>
      <w:r w:rsidRPr="008E7C39">
        <w:rPr>
          <w:rFonts w:eastAsia="SimSun"/>
          <w:lang w:eastAsia="zh-CN"/>
        </w:rPr>
        <w:t>.</w:t>
      </w:r>
      <w:r w:rsidR="00570E29">
        <w:rPr>
          <w:rFonts w:eastAsia="SimSun"/>
          <w:lang w:eastAsia="zh-CN"/>
        </w:rPr>
        <w:t xml:space="preserve"> Locally generated feature anchor packages need to match the published feature anchor results within thresholds for cross-check acceptance.</w:t>
      </w:r>
    </w:p>
    <w:p w14:paraId="3610E03D" w14:textId="3A1E7694" w:rsidR="00570E29" w:rsidRPr="00570E29" w:rsidRDefault="00570E29" w:rsidP="00D509A8">
      <w:pPr>
        <w:rPr>
          <w:rFonts w:eastAsia="SimSun"/>
          <w:u w:val="single"/>
          <w:lang w:eastAsia="zh-CN"/>
        </w:rPr>
      </w:pPr>
      <w:r w:rsidRPr="00570E29">
        <w:rPr>
          <w:rFonts w:eastAsia="SimSun"/>
          <w:u w:val="single"/>
          <w:lang w:eastAsia="zh-CN"/>
        </w:rPr>
        <w:t>Locally generated feature anchors provide reference runtime results against which a proponent can report encoder/decoder time ratios of their own proposals and any cross-checks they perform.</w:t>
      </w:r>
    </w:p>
    <w:p w14:paraId="402F3377" w14:textId="52C7A773" w:rsidR="0056263C" w:rsidRDefault="0056263C" w:rsidP="00D509A8">
      <w:pPr>
        <w:rPr>
          <w:rFonts w:eastAsia="SimSun"/>
          <w:lang w:eastAsia="zh-CN"/>
        </w:rPr>
      </w:pPr>
      <w:r>
        <w:rPr>
          <w:rFonts w:eastAsia="SimSun"/>
          <w:lang w:eastAsia="zh-CN"/>
        </w:rPr>
        <w:t>Note that all feature anchor packages are configured to run inferencing stages using CPU with the following setting applied to prohibit use of AVX512 instruction set extensions:</w:t>
      </w:r>
    </w:p>
    <w:p w14:paraId="182448D8" w14:textId="265BEEE2" w:rsidR="0056263C" w:rsidRPr="0056263C" w:rsidRDefault="0056263C" w:rsidP="00D509A8">
      <w:pPr>
        <w:rPr>
          <w:rFonts w:ascii="Courier New" w:eastAsia="SimSun" w:hAnsi="Courier New" w:cs="Courier New"/>
          <w:lang w:eastAsia="zh-CN"/>
        </w:rPr>
      </w:pPr>
      <w:r w:rsidRPr="0056263C">
        <w:rPr>
          <w:rFonts w:ascii="Courier New" w:eastAsia="SimSun" w:hAnsi="Courier New" w:cs="Courier New"/>
          <w:lang w:eastAsia="zh-CN"/>
        </w:rPr>
        <w:t>export DNNL_MAX_CPU_ISA=AVX2</w:t>
      </w:r>
    </w:p>
    <w:p w14:paraId="4409B436" w14:textId="712FC3E4" w:rsidR="003063CF" w:rsidRPr="001A1608" w:rsidRDefault="0056263C" w:rsidP="00D509A8">
      <w:pPr>
        <w:rPr>
          <w:rFonts w:eastAsia="SimSun"/>
          <w:lang w:eastAsia="zh-CN"/>
        </w:rPr>
      </w:pPr>
      <w:r w:rsidRPr="001A1608">
        <w:rPr>
          <w:rFonts w:eastAsia="SimSun"/>
          <w:lang w:eastAsia="zh-CN"/>
        </w:rPr>
        <w:t xml:space="preserve">Use of AVX512 was found to </w:t>
      </w:r>
      <w:r w:rsidR="00586D5D">
        <w:rPr>
          <w:rFonts w:eastAsia="SimSun"/>
          <w:lang w:eastAsia="zh-CN"/>
        </w:rPr>
        <w:t xml:space="preserve">affect </w:t>
      </w:r>
      <w:r w:rsidRPr="001A1608">
        <w:rPr>
          <w:rFonts w:eastAsia="SimSun"/>
          <w:lang w:eastAsia="zh-CN"/>
        </w:rPr>
        <w:t xml:space="preserve">results obtained from the </w:t>
      </w:r>
      <w:r>
        <w:rPr>
          <w:rFonts w:eastAsia="SimSun"/>
          <w:lang w:eastAsia="zh-CN"/>
        </w:rPr>
        <w:t>feature anchor package</w:t>
      </w:r>
      <w:r w:rsidR="00586D5D">
        <w:rPr>
          <w:rFonts w:eastAsia="SimSun"/>
          <w:lang w:eastAsia="zh-CN"/>
        </w:rPr>
        <w:t xml:space="preserve">. As AVX512 is </w:t>
      </w:r>
      <w:r>
        <w:rPr>
          <w:rFonts w:eastAsia="SimSun"/>
          <w:lang w:eastAsia="zh-CN"/>
        </w:rPr>
        <w:t xml:space="preserve">less widely available, </w:t>
      </w:r>
      <w:r w:rsidR="00586D5D">
        <w:rPr>
          <w:rFonts w:eastAsia="SimSun"/>
          <w:lang w:eastAsia="zh-CN"/>
        </w:rPr>
        <w:t>it is disabled in the feature anchor packages.</w:t>
      </w:r>
      <w:r w:rsidR="001A1608">
        <w:rPr>
          <w:rFonts w:eastAsia="SimSun"/>
          <w:lang w:eastAsia="zh-CN"/>
        </w:rPr>
        <w:t xml:space="preserve"> </w:t>
      </w:r>
      <w:r w:rsidR="001A1608" w:rsidRPr="001A1608">
        <w:rPr>
          <w:rFonts w:eastAsia="SimSun"/>
          <w:u w:val="single"/>
          <w:lang w:eastAsia="zh-CN"/>
        </w:rPr>
        <w:t>If enabled, results are highly likely to exceed thresholds for cross-check acceptance</w:t>
      </w:r>
      <w:r w:rsidR="001A1608">
        <w:rPr>
          <w:rFonts w:eastAsia="SimSun"/>
          <w:lang w:eastAsia="zh-CN"/>
        </w:rPr>
        <w:t>.</w:t>
      </w:r>
    </w:p>
    <w:p w14:paraId="4DE42491" w14:textId="77777777" w:rsidR="0056263C" w:rsidRPr="0056263C" w:rsidRDefault="0056263C" w:rsidP="00D509A8">
      <w:pPr>
        <w:rPr>
          <w:rFonts w:eastAsia="SimSun"/>
          <w:lang w:eastAsia="zh-CN"/>
        </w:rPr>
      </w:pPr>
    </w:p>
    <w:p w14:paraId="10EC62AC" w14:textId="306F973C" w:rsidR="00C11AA5" w:rsidRPr="00C11AA5" w:rsidRDefault="00C11AA5" w:rsidP="00D509A8">
      <w:pPr>
        <w:rPr>
          <w:rFonts w:eastAsia="SimSun"/>
          <w:b/>
          <w:bCs/>
          <w:u w:val="single"/>
          <w:lang w:eastAsia="zh-CN"/>
        </w:rPr>
      </w:pPr>
      <w:r w:rsidRPr="00C11AA5">
        <w:rPr>
          <w:rFonts w:eastAsia="SimSun"/>
          <w:b/>
          <w:bCs/>
          <w:u w:val="single"/>
          <w:lang w:eastAsia="zh-CN"/>
        </w:rPr>
        <w:t>FTP site anchor packages:</w:t>
      </w:r>
    </w:p>
    <w:p w14:paraId="71CCD2F9" w14:textId="489D63D8"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P_layer_Det_Seg_Anchor_distribute_r1.zip</w:t>
      </w:r>
    </w:p>
    <w:p w14:paraId="59C692DE" w14:textId="15D15CC4"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hieve-objtrk-anchor.tar.gz</w:t>
      </w:r>
    </w:p>
    <w:p w14:paraId="31FD2498" w14:textId="5AECE90E" w:rsidR="00C11AA5" w:rsidRPr="00C11AA5" w:rsidRDefault="00C11AA5" w:rsidP="00C11AA5">
      <w:pPr>
        <w:pStyle w:val="ListParagraph"/>
        <w:numPr>
          <w:ilvl w:val="0"/>
          <w:numId w:val="26"/>
        </w:numPr>
        <w:jc w:val="left"/>
        <w:rPr>
          <w:rFonts w:eastAsia="SimSun"/>
          <w:lang w:eastAsia="zh-CN"/>
        </w:rPr>
      </w:pPr>
      <w:r>
        <w:rPr>
          <w:rFonts w:eastAsia="SimSun"/>
          <w:lang w:eastAsia="zh-CN"/>
        </w:rPr>
        <w:t xml:space="preserve">SFU: </w:t>
      </w:r>
      <w:r w:rsidRPr="00C11AA5">
        <w:rPr>
          <w:rFonts w:eastAsia="SimSun"/>
          <w:lang w:eastAsia="zh-CN"/>
        </w:rPr>
        <w:t>sfu-objdet-anchor-noavx512.tar.gz</w:t>
      </w:r>
    </w:p>
    <w:p w14:paraId="412DDA5B" w14:textId="1A86613E" w:rsidR="00D509A8" w:rsidRPr="003063CF" w:rsidRDefault="00C11AA5" w:rsidP="003063CF">
      <w:pPr>
        <w:pStyle w:val="ListParagraph"/>
        <w:numPr>
          <w:ilvl w:val="0"/>
          <w:numId w:val="26"/>
        </w:numPr>
        <w:jc w:val="left"/>
        <w:rPr>
          <w:rFonts w:eastAsia="SimSun"/>
          <w:lang w:eastAsia="zh-CN"/>
        </w:rPr>
      </w:pPr>
      <w:r>
        <w:rPr>
          <w:rFonts w:eastAsia="SimSun"/>
          <w:lang w:eastAsia="zh-CN"/>
        </w:rPr>
        <w:t xml:space="preserve">TVD: </w:t>
      </w:r>
      <w:r w:rsidRPr="00C11AA5">
        <w:rPr>
          <w:rFonts w:eastAsia="SimSun"/>
          <w:lang w:eastAsia="zh-CN"/>
        </w:rPr>
        <w:t>tvd-objtrk-anchor.tar.gz</w:t>
      </w:r>
    </w:p>
    <w:p w14:paraId="729E249E" w14:textId="77777777" w:rsidR="003063CF" w:rsidRDefault="003063CF" w:rsidP="00D509A8">
      <w:pPr>
        <w:rPr>
          <w:rFonts w:eastAsia="SimSun"/>
          <w:b/>
          <w:bCs/>
          <w:u w:val="single"/>
          <w:lang w:eastAsia="zh-CN"/>
        </w:rPr>
      </w:pPr>
    </w:p>
    <w:p w14:paraId="59E7FD57" w14:textId="05B457EF" w:rsidR="00C11AA5" w:rsidRPr="00C11AA5" w:rsidRDefault="00C11AA5" w:rsidP="00D509A8">
      <w:pPr>
        <w:rPr>
          <w:rFonts w:eastAsia="SimSun"/>
          <w:b/>
          <w:bCs/>
          <w:u w:val="single"/>
          <w:lang w:eastAsia="zh-CN"/>
        </w:rPr>
      </w:pPr>
      <w:r w:rsidRPr="00C11AA5">
        <w:rPr>
          <w:rFonts w:eastAsia="SimSun"/>
          <w:b/>
          <w:bCs/>
          <w:u w:val="single"/>
          <w:lang w:eastAsia="zh-CN"/>
        </w:rPr>
        <w:t>FTP site feature dump archives:</w:t>
      </w:r>
    </w:p>
    <w:p w14:paraId="46476A1E" w14:textId="5958D7DF"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OpenImages_dumps.zip</w:t>
      </w:r>
    </w:p>
    <w:p w14:paraId="3CBEE707" w14:textId="41BB82C6"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hieve_feature_dump.tar.gz</w:t>
      </w:r>
    </w:p>
    <w:p w14:paraId="02B1C120" w14:textId="05B58F02" w:rsidR="00C11AA5" w:rsidRPr="00C11AA5" w:rsidRDefault="00C11AA5" w:rsidP="00C11AA5">
      <w:pPr>
        <w:pStyle w:val="ListParagraph"/>
        <w:numPr>
          <w:ilvl w:val="0"/>
          <w:numId w:val="26"/>
        </w:numPr>
        <w:rPr>
          <w:rFonts w:eastAsia="SimSun"/>
          <w:lang w:eastAsia="zh-CN"/>
        </w:rPr>
      </w:pPr>
      <w:r>
        <w:rPr>
          <w:rFonts w:eastAsia="SimSun"/>
          <w:lang w:eastAsia="zh-CN"/>
        </w:rPr>
        <w:t xml:space="preserve">SFU: </w:t>
      </w:r>
      <w:r w:rsidRPr="00C11AA5">
        <w:rPr>
          <w:rFonts w:eastAsia="SimSun"/>
          <w:lang w:eastAsia="zh-CN"/>
        </w:rPr>
        <w:t>sfu_feature_dump.tar.gz</w:t>
      </w:r>
    </w:p>
    <w:p w14:paraId="3C40974F" w14:textId="5E9D186B" w:rsidR="00C11AA5" w:rsidRPr="003063CF" w:rsidRDefault="00C11AA5" w:rsidP="003063CF">
      <w:pPr>
        <w:pStyle w:val="ListParagraph"/>
        <w:numPr>
          <w:ilvl w:val="0"/>
          <w:numId w:val="26"/>
        </w:numPr>
        <w:rPr>
          <w:rFonts w:eastAsia="SimSun"/>
          <w:lang w:eastAsia="zh-CN"/>
        </w:rPr>
      </w:pPr>
      <w:r>
        <w:rPr>
          <w:rFonts w:eastAsia="SimSun"/>
          <w:lang w:eastAsia="zh-CN"/>
        </w:rPr>
        <w:t xml:space="preserve">TVD: </w:t>
      </w:r>
      <w:r w:rsidRPr="00C11AA5">
        <w:rPr>
          <w:rFonts w:eastAsia="SimSun"/>
          <w:lang w:eastAsia="zh-CN"/>
        </w:rPr>
        <w:t>tvd_feature_dump.tar.gz</w:t>
      </w:r>
    </w:p>
    <w:p w14:paraId="39E83B0B" w14:textId="77777777" w:rsidR="003063CF" w:rsidRDefault="003063CF" w:rsidP="00D509A8">
      <w:pPr>
        <w:rPr>
          <w:rFonts w:eastAsia="SimSun"/>
          <w:b/>
          <w:bCs/>
          <w:lang w:eastAsia="zh-CN"/>
        </w:rPr>
      </w:pPr>
    </w:p>
    <w:p w14:paraId="171EB8F1" w14:textId="1535541B" w:rsidR="00D509A8" w:rsidRPr="008E7C39" w:rsidRDefault="00D509A8" w:rsidP="00D509A8">
      <w:pPr>
        <w:rPr>
          <w:rFonts w:eastAsia="SimSun"/>
          <w:b/>
          <w:bCs/>
          <w:lang w:eastAsia="zh-CN"/>
        </w:rPr>
      </w:pPr>
      <w:r>
        <w:rPr>
          <w:rFonts w:eastAsia="SimSun"/>
          <w:b/>
          <w:bCs/>
          <w:lang w:eastAsia="zh-CN"/>
        </w:rPr>
        <w:t>Network portion 1 (b</w:t>
      </w:r>
      <w:r w:rsidRPr="008E7C39">
        <w:rPr>
          <w:rFonts w:eastAsia="SimSun"/>
          <w:b/>
          <w:bCs/>
          <w:lang w:eastAsia="zh-CN"/>
        </w:rPr>
        <w:t>ackbone</w:t>
      </w:r>
      <w:r>
        <w:rPr>
          <w:rFonts w:eastAsia="SimSun"/>
          <w:b/>
          <w:bCs/>
          <w:lang w:eastAsia="zh-CN"/>
        </w:rPr>
        <w:t>)</w:t>
      </w:r>
      <w:r w:rsidRPr="008E7C39">
        <w:rPr>
          <w:rFonts w:eastAsia="SimSun"/>
          <w:b/>
          <w:bCs/>
          <w:lang w:eastAsia="zh-CN"/>
        </w:rPr>
        <w:t xml:space="preserve"> s</w:t>
      </w:r>
      <w:r>
        <w:rPr>
          <w:rFonts w:eastAsia="SimSun"/>
          <w:b/>
          <w:bCs/>
          <w:lang w:eastAsia="zh-CN"/>
        </w:rPr>
        <w:t>imulation</w:t>
      </w:r>
    </w:p>
    <w:p w14:paraId="10A9ADE6" w14:textId="77777777" w:rsidR="00D509A8" w:rsidRDefault="00D509A8" w:rsidP="00D509A8">
      <w:pPr>
        <w:suppressAutoHyphens/>
        <w:rPr>
          <w:rFonts w:eastAsia="SimSun"/>
          <w:lang w:eastAsia="zh-CN"/>
        </w:rPr>
      </w:pPr>
      <w:r>
        <w:rPr>
          <w:rFonts w:eastAsia="SimSun"/>
          <w:lang w:eastAsia="zh-CN"/>
        </w:rPr>
        <w:t>Output from this simulation is stored in a subdirectory under ‘streams’ (see README.md for the directory specific to this feature anchor). If any JSON files in this subdirectory are zero in size, later stages will fail.</w:t>
      </w:r>
    </w:p>
    <w:p w14:paraId="6BEE5143" w14:textId="647D6E31" w:rsidR="00D509A8" w:rsidRDefault="00D509A8" w:rsidP="00D509A8">
      <w:pPr>
        <w:suppressAutoHyphens/>
        <w:rPr>
          <w:rFonts w:eastAsia="SimSun"/>
          <w:lang w:eastAsia="zh-CN"/>
        </w:rPr>
      </w:pPr>
      <w:r>
        <w:rPr>
          <w:rFonts w:eastAsia="SimSun"/>
          <w:lang w:eastAsia="zh-CN"/>
        </w:rPr>
        <w:t>If any zero-sized JSON files are found, please check the corresponding ‘stderr’ and ‘</w:t>
      </w:r>
      <w:proofErr w:type="spellStart"/>
      <w:r>
        <w:rPr>
          <w:rFonts w:eastAsia="SimSun"/>
          <w:lang w:eastAsia="zh-CN"/>
        </w:rPr>
        <w:t>stdout</w:t>
      </w:r>
      <w:proofErr w:type="spellEnd"/>
      <w:r>
        <w:rPr>
          <w:rFonts w:eastAsia="SimSun"/>
          <w:lang w:eastAsia="zh-CN"/>
        </w:rPr>
        <w:t>’ files under the corresponding subdirectory under the ‘sim’ directory for any indication of the cause of failure.</w:t>
      </w:r>
    </w:p>
    <w:p w14:paraId="3AF948C2" w14:textId="77777777" w:rsidR="003063CF" w:rsidRDefault="003063CF" w:rsidP="00D509A8">
      <w:pPr>
        <w:suppressAutoHyphens/>
        <w:rPr>
          <w:rFonts w:eastAsia="SimSun"/>
          <w:lang w:eastAsia="zh-CN"/>
        </w:rPr>
      </w:pPr>
    </w:p>
    <w:p w14:paraId="30B05DEB" w14:textId="77777777" w:rsidR="00D509A8" w:rsidRPr="002E1D32" w:rsidRDefault="00D509A8" w:rsidP="00D509A8">
      <w:pPr>
        <w:suppressAutoHyphens/>
        <w:rPr>
          <w:rFonts w:eastAsia="SimSun"/>
          <w:b/>
          <w:bCs/>
          <w:lang w:eastAsia="zh-CN"/>
        </w:rPr>
      </w:pPr>
      <w:r w:rsidRPr="002E1D32">
        <w:rPr>
          <w:rFonts w:eastAsia="SimSun"/>
          <w:b/>
          <w:bCs/>
          <w:lang w:eastAsia="zh-CN"/>
        </w:rPr>
        <w:t xml:space="preserve">VTM parallel chunk-based </w:t>
      </w:r>
      <w:proofErr w:type="gramStart"/>
      <w:r w:rsidRPr="002E1D32">
        <w:rPr>
          <w:rFonts w:eastAsia="SimSun"/>
          <w:b/>
          <w:bCs/>
          <w:lang w:eastAsia="zh-CN"/>
        </w:rPr>
        <w:t>encode</w:t>
      </w:r>
      <w:proofErr w:type="gramEnd"/>
    </w:p>
    <w:p w14:paraId="6E4A7146" w14:textId="28D0F46E" w:rsidR="00D509A8" w:rsidRDefault="00D509A8" w:rsidP="00D509A8">
      <w:pPr>
        <w:suppressAutoHyphens/>
        <w:rPr>
          <w:rFonts w:eastAsia="SimSun"/>
          <w:lang w:eastAsia="zh-CN"/>
        </w:rPr>
      </w:pPr>
      <w:r>
        <w:rPr>
          <w:rFonts w:eastAsia="SimSun"/>
          <w:lang w:eastAsia="zh-CN"/>
        </w:rPr>
        <w:t>VTM is very memory intensive (cases of 10GB/process have been observed). If the OS runs out of memory during a VTM encoding operation, the corresponding stderr file has been observed to contain the text ‘Killed’ along with the process ID and executable name (</w:t>
      </w:r>
      <w:proofErr w:type="spellStart"/>
      <w:r>
        <w:rPr>
          <w:rFonts w:eastAsia="SimSun"/>
          <w:lang w:eastAsia="zh-CN"/>
        </w:rPr>
        <w:t>EncoderAppStatic</w:t>
      </w:r>
      <w:proofErr w:type="spellEnd"/>
      <w:r>
        <w:rPr>
          <w:rFonts w:eastAsia="SimSun"/>
          <w:lang w:eastAsia="zh-CN"/>
        </w:rPr>
        <w:t>). Please rerun any killed cases.</w:t>
      </w:r>
    </w:p>
    <w:p w14:paraId="47CB6C42" w14:textId="0B2F40A5" w:rsidR="00D509A8" w:rsidRDefault="00D509A8" w:rsidP="00D509A8">
      <w:pPr>
        <w:suppressAutoHyphens/>
        <w:rPr>
          <w:rFonts w:eastAsia="SimSun"/>
          <w:lang w:eastAsia="zh-CN"/>
        </w:rPr>
      </w:pPr>
      <w:r>
        <w:rPr>
          <w:rFonts w:eastAsia="SimSun"/>
          <w:lang w:eastAsia="zh-CN"/>
        </w:rPr>
        <w:lastRenderedPageBreak/>
        <w:t>If the VTM encoding job succeeds the corresponding stderr file will be empty. It is recommended to check all stderr files are zero-sized to confirm no ‘Killed’ cases are present. An example command to do this is as follows:</w:t>
      </w:r>
    </w:p>
    <w:p w14:paraId="620509EC" w14:textId="77777777" w:rsidR="00D509A8" w:rsidRPr="00185B50" w:rsidRDefault="00D509A8" w:rsidP="00D509A8">
      <w:pPr>
        <w:suppressAutoHyphens/>
        <w:rPr>
          <w:rFonts w:ascii="Courier New" w:eastAsia="SimSun" w:hAnsi="Courier New" w:cs="Courier New"/>
          <w:lang w:eastAsia="zh-CN"/>
        </w:rPr>
      </w:pPr>
      <w:r w:rsidRPr="00185B50">
        <w:rPr>
          <w:rFonts w:ascii="Courier New" w:eastAsia="SimSun" w:hAnsi="Courier New" w:cs="Courier New"/>
          <w:lang w:eastAsia="zh-CN"/>
        </w:rPr>
        <w:t>find sim/&lt;</w:t>
      </w:r>
      <w:proofErr w:type="spellStart"/>
      <w:r w:rsidRPr="00185B50">
        <w:rPr>
          <w:rFonts w:ascii="Courier New" w:eastAsia="SimSun" w:hAnsi="Courier New" w:cs="Courier New"/>
          <w:lang w:eastAsia="zh-CN"/>
        </w:rPr>
        <w:t>vtm_encode_dir_name</w:t>
      </w:r>
      <w:proofErr w:type="spellEnd"/>
      <w:r w:rsidRPr="00185B50">
        <w:rPr>
          <w:rFonts w:ascii="Courier New" w:eastAsia="SimSun" w:hAnsi="Courier New" w:cs="Courier New"/>
          <w:lang w:eastAsia="zh-CN"/>
        </w:rPr>
        <w:t xml:space="preserve">&gt; </w:t>
      </w:r>
      <w:r>
        <w:rPr>
          <w:rFonts w:ascii="Courier New" w:eastAsia="SimSun" w:hAnsi="Courier New" w:cs="Courier New"/>
          <w:lang w:eastAsia="zh-CN"/>
        </w:rPr>
        <w:t>‘</w:t>
      </w:r>
      <w:proofErr w:type="gramStart"/>
      <w:r w:rsidRPr="00185B50">
        <w:rPr>
          <w:rFonts w:ascii="Courier New" w:eastAsia="SimSun" w:hAnsi="Courier New" w:cs="Courier New"/>
          <w:lang w:eastAsia="zh-CN"/>
        </w:rPr>
        <w:t>*.stderr</w:t>
      </w:r>
      <w:proofErr w:type="gramEnd"/>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-exec ls -s </w:t>
      </w:r>
      <w:r>
        <w:rPr>
          <w:rFonts w:ascii="Courier New" w:eastAsia="SimSun" w:hAnsi="Courier New" w:cs="Courier New"/>
          <w:lang w:eastAsia="zh-CN"/>
        </w:rPr>
        <w:t>“</w:t>
      </w:r>
      <w:r w:rsidRPr="00185B50">
        <w:rPr>
          <w:rFonts w:ascii="Courier New" w:eastAsia="SimSun" w:hAnsi="Courier New" w:cs="Courier New"/>
          <w:lang w:eastAsia="zh-CN"/>
        </w:rPr>
        <w:t>{}</w:t>
      </w:r>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w:t>
      </w:r>
    </w:p>
    <w:p w14:paraId="1BCBC048" w14:textId="4018FC26" w:rsidR="00D509A8" w:rsidRDefault="00D509A8" w:rsidP="00D509A8">
      <w:pPr>
        <w:suppressAutoHyphens/>
        <w:rPr>
          <w:rFonts w:eastAsia="SimSun"/>
          <w:lang w:eastAsia="zh-CN"/>
        </w:rPr>
      </w:pPr>
      <w:r>
        <w:rPr>
          <w:rFonts w:eastAsia="SimSun"/>
          <w:lang w:eastAsia="zh-CN"/>
        </w:rPr>
        <w:t xml:space="preserve">Note that even if some VTM encode jobs were killed the resulting truncated chunk bitstreams are still concatenated into sequence-level bitstreams, which may </w:t>
      </w:r>
      <w:proofErr w:type="spellStart"/>
      <w:r>
        <w:rPr>
          <w:rFonts w:eastAsia="SimSun"/>
          <w:lang w:eastAsia="zh-CN"/>
        </w:rPr>
        <w:t>decode</w:t>
      </w:r>
      <w:proofErr w:type="spellEnd"/>
      <w:r>
        <w:rPr>
          <w:rFonts w:eastAsia="SimSun"/>
          <w:lang w:eastAsia="zh-CN"/>
        </w:rPr>
        <w:t xml:space="preserve"> to produce a decoded YUV with missing frames. Thus, it is recommended to check stderr files from the VTM encode stage before progressing to subsequent stages.</w:t>
      </w:r>
    </w:p>
    <w:p w14:paraId="198E1194" w14:textId="77777777" w:rsidR="003063CF" w:rsidRDefault="003063CF" w:rsidP="00D509A8">
      <w:pPr>
        <w:suppressAutoHyphens/>
        <w:rPr>
          <w:rFonts w:eastAsia="SimSun"/>
          <w:lang w:eastAsia="zh-CN"/>
        </w:rPr>
      </w:pPr>
    </w:p>
    <w:p w14:paraId="729C39A8" w14:textId="77777777" w:rsidR="00D509A8" w:rsidRPr="00D323DF" w:rsidRDefault="00D509A8" w:rsidP="00D509A8">
      <w:pPr>
        <w:suppressAutoHyphens/>
        <w:rPr>
          <w:rFonts w:eastAsia="SimSun"/>
          <w:b/>
          <w:bCs/>
          <w:lang w:eastAsia="zh-CN"/>
        </w:rPr>
      </w:pPr>
      <w:r w:rsidRPr="00D323DF">
        <w:rPr>
          <w:rFonts w:eastAsia="SimSun"/>
          <w:b/>
          <w:bCs/>
          <w:lang w:eastAsia="zh-CN"/>
        </w:rPr>
        <w:t>Job execution notes</w:t>
      </w:r>
    </w:p>
    <w:p w14:paraId="7D4B9EEF" w14:textId="4A89A7EF" w:rsidR="00D509A8" w:rsidRDefault="00D509A8" w:rsidP="00D509A8">
      <w:pPr>
        <w:suppressAutoHyphens/>
        <w:rPr>
          <w:rFonts w:eastAsia="SimSun"/>
          <w:lang w:eastAsia="zh-CN"/>
        </w:rPr>
      </w:pPr>
      <w:r>
        <w:rPr>
          <w:rFonts w:eastAsia="SimSun"/>
          <w:lang w:eastAsia="zh-CN"/>
        </w:rPr>
        <w:t xml:space="preserve">The feature anchor package is provided to run as a standalone package on one server, with helper scripts ‘seqrun.sh’ and ‘parallel.sh’ to co-ordinate job submission on the server. VTM jobs are single-threaded and hence may be run in parallel. Jobs involving </w:t>
      </w:r>
      <w:proofErr w:type="spellStart"/>
      <w:r>
        <w:rPr>
          <w:rFonts w:eastAsia="SimSun"/>
          <w:lang w:eastAsia="zh-CN"/>
        </w:rPr>
        <w:t>Pytorch</w:t>
      </w:r>
      <w:proofErr w:type="spellEnd"/>
      <w:r>
        <w:rPr>
          <w:rFonts w:eastAsia="SimSun"/>
          <w:lang w:eastAsia="zh-CN"/>
        </w:rPr>
        <w:t xml:space="preserve"> (NN part 1 and 2) are multithreaded and are run sequentially.</w:t>
      </w:r>
    </w:p>
    <w:p w14:paraId="52EB813C" w14:textId="7D0BF7D2" w:rsidR="00D509A8" w:rsidRDefault="00D509A8" w:rsidP="00D509A8">
      <w:pPr>
        <w:suppressAutoHyphens/>
        <w:rPr>
          <w:rFonts w:eastAsia="SimSun"/>
          <w:lang w:eastAsia="zh-CN"/>
        </w:rPr>
      </w:pPr>
      <w:r>
        <w:rPr>
          <w:rFonts w:eastAsia="SimSun"/>
          <w:lang w:eastAsia="zh-CN"/>
        </w:rPr>
        <w:t xml:space="preserve">The jobs may also be run on a grid submission platform (e.g., SGE). If doing so, to ensure correct operation please ensure all relevant environment variables (see env_anchor.sh) are passed to the jobs. Please also ensure </w:t>
      </w:r>
      <w:proofErr w:type="spellStart"/>
      <w:r>
        <w:rPr>
          <w:rFonts w:eastAsia="SimSun"/>
          <w:lang w:eastAsia="zh-CN"/>
        </w:rPr>
        <w:t>stdout</w:t>
      </w:r>
      <w:proofErr w:type="spellEnd"/>
      <w:r>
        <w:rPr>
          <w:rFonts w:eastAsia="SimSun"/>
          <w:lang w:eastAsia="zh-CN"/>
        </w:rPr>
        <w:t xml:space="preserve"> and stderr are captured to files named and placed as they would be </w:t>
      </w:r>
      <w:proofErr w:type="gramStart"/>
      <w:r>
        <w:rPr>
          <w:rFonts w:eastAsia="SimSun"/>
          <w:lang w:eastAsia="zh-CN"/>
        </w:rPr>
        <w:t>were</w:t>
      </w:r>
      <w:proofErr w:type="gramEnd"/>
      <w:r>
        <w:rPr>
          <w:rFonts w:eastAsia="SimSun"/>
          <w:lang w:eastAsia="zh-CN"/>
        </w:rPr>
        <w:t xml:space="preserve"> the helper scripts used (i.e., same directory as the script, different extension).</w:t>
      </w:r>
    </w:p>
    <w:p w14:paraId="4F2F30CB" w14:textId="77777777" w:rsidR="003063CF" w:rsidRDefault="003063CF" w:rsidP="00D509A8">
      <w:pPr>
        <w:suppressAutoHyphens/>
        <w:rPr>
          <w:rFonts w:eastAsia="SimSun"/>
          <w:lang w:eastAsia="zh-CN"/>
        </w:rPr>
      </w:pPr>
    </w:p>
    <w:p w14:paraId="2FC9BBE8" w14:textId="77777777" w:rsidR="00D509A8" w:rsidRPr="00CE7286" w:rsidRDefault="00D509A8" w:rsidP="00D509A8">
      <w:pPr>
        <w:suppressAutoHyphens/>
        <w:rPr>
          <w:rFonts w:eastAsia="SimSun"/>
          <w:b/>
          <w:bCs/>
          <w:lang w:eastAsia="zh-CN"/>
        </w:rPr>
      </w:pPr>
      <w:r w:rsidRPr="00CE7286">
        <w:rPr>
          <w:rFonts w:eastAsia="SimSun"/>
          <w:b/>
          <w:bCs/>
          <w:lang w:eastAsia="zh-CN"/>
        </w:rPr>
        <w:t>Feature dump log files</w:t>
      </w:r>
    </w:p>
    <w:p w14:paraId="693A7657" w14:textId="6B9A74B7" w:rsidR="00D509A8" w:rsidRPr="008E7C39" w:rsidRDefault="00D509A8" w:rsidP="00D509A8">
      <w:pPr>
        <w:suppressAutoHyphens/>
        <w:rPr>
          <w:rFonts w:eastAsia="SimSun"/>
          <w:lang w:eastAsia="zh-CN"/>
        </w:rPr>
      </w:pPr>
      <w:r>
        <w:rPr>
          <w:rFonts w:eastAsia="SimSun"/>
          <w:lang w:eastAsia="zh-CN"/>
        </w:rPr>
        <w:t>Due to the large size of the feature dump archives they are provided as separate files for download from the FTP site rather than combined with the feature anchor package itself.</w:t>
      </w:r>
    </w:p>
    <w:p w14:paraId="1FAEA23C" w14:textId="61C8D629" w:rsidR="00D509A8" w:rsidRDefault="00D509A8" w:rsidP="00480DF8">
      <w:pPr>
        <w:rPr>
          <w:lang w:val="en-AU" w:eastAsia="zh-TW"/>
        </w:rPr>
      </w:pPr>
    </w:p>
    <w:p w14:paraId="3E6C5106" w14:textId="77777777" w:rsidR="0044717E" w:rsidRPr="00D509A8" w:rsidRDefault="0044717E" w:rsidP="0044717E">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705" w:name="_Toc133523745"/>
      <w:r>
        <w:rPr>
          <w:rFonts w:eastAsia="MS Mincho" w:cs="Arial"/>
          <w:bCs/>
          <w:caps/>
          <w:sz w:val="28"/>
          <w:szCs w:val="28"/>
          <w:lang w:eastAsia="zh-CN"/>
        </w:rPr>
        <w:t>Appendix I</w:t>
      </w:r>
      <w:r w:rsidRPr="00D509A8">
        <w:rPr>
          <w:rFonts w:eastAsia="MS Mincho" w:cs="Arial"/>
          <w:bCs/>
          <w:caps/>
          <w:sz w:val="28"/>
          <w:szCs w:val="28"/>
          <w:lang w:eastAsia="zh-CN"/>
        </w:rPr>
        <w:t xml:space="preserve">. </w:t>
      </w:r>
      <w:r>
        <w:rPr>
          <w:rFonts w:eastAsia="MS Mincho" w:cs="Arial"/>
          <w:bCs/>
          <w:caps/>
          <w:sz w:val="28"/>
          <w:szCs w:val="28"/>
          <w:lang w:eastAsia="zh-CN"/>
        </w:rPr>
        <w:t xml:space="preserve"> Cloud </w:t>
      </w:r>
      <w:r w:rsidRPr="00D509A8">
        <w:rPr>
          <w:rFonts w:eastAsia="MS Mincho" w:cs="Arial"/>
          <w:bCs/>
          <w:caps/>
          <w:sz w:val="28"/>
          <w:szCs w:val="28"/>
          <w:lang w:eastAsia="zh-CN"/>
        </w:rPr>
        <w:t>Feature anchor package addendum</w:t>
      </w:r>
      <w:bookmarkEnd w:id="705"/>
    </w:p>
    <w:p w14:paraId="5C6D22FA" w14:textId="77777777" w:rsidR="0044717E" w:rsidRDefault="0044717E" w:rsidP="0044717E">
      <w:pPr>
        <w:rPr>
          <w:rFonts w:eastAsia="SimSun"/>
          <w:lang w:eastAsia="zh-CN"/>
        </w:rPr>
      </w:pPr>
      <w:r w:rsidRPr="008E7C39">
        <w:rPr>
          <w:rFonts w:eastAsia="SimSun"/>
          <w:lang w:eastAsia="zh-CN"/>
        </w:rPr>
        <w:t>This addendum contains extra information to assist when generating feature anchor package</w:t>
      </w:r>
      <w:r>
        <w:rPr>
          <w:rFonts w:eastAsia="SimSun"/>
          <w:lang w:eastAsia="zh-CN"/>
        </w:rPr>
        <w:t>s in a public cloud</w:t>
      </w:r>
      <w:r w:rsidRPr="008E7C39">
        <w:rPr>
          <w:rFonts w:eastAsia="SimSun"/>
          <w:lang w:eastAsia="zh-CN"/>
        </w:rPr>
        <w:t>.</w:t>
      </w:r>
      <w:r>
        <w:rPr>
          <w:rFonts w:eastAsia="SimSun"/>
          <w:lang w:eastAsia="zh-CN"/>
        </w:rPr>
        <w:t xml:space="preserve"> Feature anchor packages generated in the cloud need to match the published feature anchor results within thresholds for cross-check acceptance.</w:t>
      </w:r>
    </w:p>
    <w:p w14:paraId="61E3BBD1" w14:textId="77777777" w:rsidR="0044717E" w:rsidRDefault="0044717E" w:rsidP="0044717E">
      <w:pPr>
        <w:rPr>
          <w:lang w:eastAsia="zh-CN"/>
        </w:rPr>
      </w:pPr>
      <w:r>
        <w:rPr>
          <w:rFonts w:eastAsia="SimSun"/>
          <w:lang w:eastAsia="zh-CN"/>
        </w:rPr>
        <w:t xml:space="preserve">The main difference between generating the anchor locally or in the cloud is in how the software and hardware is configured. Public clouds provide various configurations on the software and hardware. For example, in Amazon </w:t>
      </w:r>
      <w:r w:rsidRPr="00F41899">
        <w:rPr>
          <w:rFonts w:eastAsia="SimSun"/>
          <w:bCs/>
          <w:szCs w:val="28"/>
          <w:lang w:eastAsia="zh-CN"/>
        </w:rPr>
        <w:t>Elastic Compute Cloud</w:t>
      </w:r>
      <w:r>
        <w:rPr>
          <w:rFonts w:eastAsia="SimSun"/>
          <w:bCs/>
          <w:szCs w:val="28"/>
          <w:lang w:eastAsia="zh-CN"/>
        </w:rPr>
        <w:t xml:space="preserve"> (EC2), a user can select an</w:t>
      </w:r>
      <w:r w:rsidRPr="00F3233C">
        <w:rPr>
          <w:lang w:eastAsia="zh-CN"/>
        </w:rPr>
        <w:t xml:space="preserve"> </w:t>
      </w:r>
      <w:r>
        <w:rPr>
          <w:lang w:eastAsia="zh-CN"/>
        </w:rPr>
        <w:t>Amazon Machine Image (AMI) as an initial configuration of the software. For hardware configuration, a user selects a (virtual server) instance. EC2 then installs the AMI to the selected hardware. After that, a user can install additional software listed in Appendix F to complete the software configuration.</w:t>
      </w:r>
    </w:p>
    <w:p w14:paraId="78A92973" w14:textId="69123889" w:rsidR="0044717E" w:rsidRDefault="0044717E" w:rsidP="0044717E">
      <w:r>
        <w:rPr>
          <w:lang w:eastAsia="zh-CN"/>
        </w:rPr>
        <w:t xml:space="preserve">To facilitate crosscheck, proponents are encouraged to submit </w:t>
      </w:r>
      <w:r>
        <w:t xml:space="preserve">a containerized image of their evaluation setup, e.g., in form of a custom AMI or </w:t>
      </w:r>
      <w:proofErr w:type="spellStart"/>
      <w:r>
        <w:t>Dockerfile</w:t>
      </w:r>
      <w:proofErr w:type="spellEnd"/>
      <w:r>
        <w:t>.</w:t>
      </w:r>
    </w:p>
    <w:p w14:paraId="7B0FE045" w14:textId="7C78AE18" w:rsidR="001C6169" w:rsidRDefault="001C6169" w:rsidP="0044717E">
      <w:r>
        <w:t>If using cloud-based methodology, it is highly encouraged to use the option whereby dedicated machine resources (‘reserved instance’ in Amazon terminology), i.e., not shared VM (‘spot instance’), are used so that runtime measurements are reliable. The type of instance shall be reported.</w:t>
      </w:r>
    </w:p>
    <w:p w14:paraId="0CA80988" w14:textId="77777777" w:rsidR="0044717E" w:rsidRDefault="0044717E" w:rsidP="0044717E">
      <w:pPr>
        <w:rPr>
          <w:rFonts w:eastAsia="SimSun"/>
          <w:lang w:eastAsia="zh-CN"/>
        </w:rPr>
      </w:pPr>
      <w:r>
        <w:lastRenderedPageBreak/>
        <w:t>Note: Proponents and cross-checkers are free to use this methodology but cannot mandate others to use it (for example, a proponent using this methodology cannot mandate that their cross-checker also use the cloud-based methodology).</w:t>
      </w:r>
    </w:p>
    <w:p w14:paraId="70CCC07A" w14:textId="77777777" w:rsidR="0044717E" w:rsidRPr="00480DF8" w:rsidRDefault="0044717E" w:rsidP="00480DF8">
      <w:pPr>
        <w:rPr>
          <w:lang w:val="en-AU" w:eastAsia="zh-TW"/>
        </w:rPr>
      </w:pPr>
    </w:p>
    <w:sectPr w:rsidR="0044717E" w:rsidRPr="00480DF8">
      <w:footerReference w:type="default" r:id="rId51"/>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0558C" w14:textId="77777777" w:rsidR="007B30FB" w:rsidRDefault="007B30FB"/>
  </w:endnote>
  <w:endnote w:type="continuationSeparator" w:id="0">
    <w:p w14:paraId="6587E645" w14:textId="77777777" w:rsidR="007B30FB" w:rsidRDefault="007B3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Segoe Print"/>
    <w:panose1 w:val="020B0604020202020204"/>
    <w:charset w:val="01"/>
    <w:family w:val="roman"/>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BBE68" w14:textId="77777777" w:rsidR="007B30FB" w:rsidRDefault="007B30FB">
      <w:pPr>
        <w:spacing w:before="0" w:after="0"/>
      </w:pPr>
    </w:p>
  </w:footnote>
  <w:footnote w:type="continuationSeparator" w:id="0">
    <w:p w14:paraId="52CE571E" w14:textId="77777777" w:rsidR="007B30FB" w:rsidRDefault="007B30F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3"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2"/>
  </w:num>
  <w:num w:numId="2" w16cid:durableId="1005014146">
    <w:abstractNumId w:val="0"/>
  </w:num>
  <w:num w:numId="3" w16cid:durableId="2074813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24"/>
  </w:num>
  <w:num w:numId="5" w16cid:durableId="1290434172">
    <w:abstractNumId w:val="28"/>
  </w:num>
  <w:num w:numId="6" w16cid:durableId="1372848467">
    <w:abstractNumId w:val="5"/>
  </w:num>
  <w:num w:numId="7" w16cid:durableId="220483963">
    <w:abstractNumId w:val="30"/>
  </w:num>
  <w:num w:numId="8" w16cid:durableId="791630384">
    <w:abstractNumId w:val="25"/>
  </w:num>
  <w:num w:numId="9" w16cid:durableId="697118287">
    <w:abstractNumId w:val="22"/>
  </w:num>
  <w:num w:numId="10" w16cid:durableId="644092989">
    <w:abstractNumId w:val="29"/>
  </w:num>
  <w:num w:numId="11" w16cid:durableId="1301308554">
    <w:abstractNumId w:val="16"/>
  </w:num>
  <w:num w:numId="12" w16cid:durableId="665059906">
    <w:abstractNumId w:val="4"/>
  </w:num>
  <w:num w:numId="13" w16cid:durableId="1376007745">
    <w:abstractNumId w:val="10"/>
  </w:num>
  <w:num w:numId="14" w16cid:durableId="1507328541">
    <w:abstractNumId w:val="19"/>
  </w:num>
  <w:num w:numId="15" w16cid:durableId="130173813">
    <w:abstractNumId w:val="9"/>
  </w:num>
  <w:num w:numId="16" w16cid:durableId="1245605031">
    <w:abstractNumId w:val="27"/>
  </w:num>
  <w:num w:numId="17" w16cid:durableId="724333770">
    <w:abstractNumId w:val="6"/>
  </w:num>
  <w:num w:numId="18" w16cid:durableId="69549690">
    <w:abstractNumId w:val="20"/>
  </w:num>
  <w:num w:numId="19" w16cid:durableId="945582934">
    <w:abstractNumId w:val="21"/>
  </w:num>
  <w:num w:numId="20" w16cid:durableId="1735934201">
    <w:abstractNumId w:val="14"/>
  </w:num>
  <w:num w:numId="21" w16cid:durableId="94638032">
    <w:abstractNumId w:val="15"/>
  </w:num>
  <w:num w:numId="22" w16cid:durableId="98068993">
    <w:abstractNumId w:val="23"/>
  </w:num>
  <w:num w:numId="23" w16cid:durableId="2014646839">
    <w:abstractNumId w:val="2"/>
  </w:num>
  <w:num w:numId="24" w16cid:durableId="1444956563">
    <w:abstractNumId w:val="12"/>
  </w:num>
  <w:num w:numId="25" w16cid:durableId="1094203808">
    <w:abstractNumId w:val="12"/>
  </w:num>
  <w:num w:numId="26" w16cid:durableId="1843008855">
    <w:abstractNumId w:val="26"/>
  </w:num>
  <w:num w:numId="27" w16cid:durableId="30351473">
    <w:abstractNumId w:val="17"/>
  </w:num>
  <w:num w:numId="28" w16cid:durableId="823816325">
    <w:abstractNumId w:val="7"/>
  </w:num>
  <w:num w:numId="29" w16cid:durableId="941568635">
    <w:abstractNumId w:val="8"/>
  </w:num>
  <w:num w:numId="30" w16cid:durableId="129830909">
    <w:abstractNumId w:val="1"/>
  </w:num>
  <w:num w:numId="31" w16cid:durableId="130707825">
    <w:abstractNumId w:val="3"/>
  </w:num>
  <w:num w:numId="32" w16cid:durableId="1727878058">
    <w:abstractNumId w:val="13"/>
  </w:num>
  <w:num w:numId="33" w16cid:durableId="16417735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 Rosewarne (Canon)">
    <w15:presenceInfo w15:providerId="AD" w15:userId="S::ROSEWARC@ca.canon.com.au::c4a1b247-f667-4868-a317-7027ba2206af"/>
  </w15:person>
  <w15:person w15:author="Igor Curcio">
    <w15:presenceInfo w15:providerId="None" w15:userId="Igor Cur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27A7"/>
    <w:rsid w:val="00022B56"/>
    <w:rsid w:val="00022F73"/>
    <w:rsid w:val="00023106"/>
    <w:rsid w:val="000234DC"/>
    <w:rsid w:val="0002459C"/>
    <w:rsid w:val="00024E11"/>
    <w:rsid w:val="000266E3"/>
    <w:rsid w:val="00026883"/>
    <w:rsid w:val="00027110"/>
    <w:rsid w:val="0002781B"/>
    <w:rsid w:val="000315F8"/>
    <w:rsid w:val="000317B6"/>
    <w:rsid w:val="00031F63"/>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7AE9"/>
    <w:rsid w:val="0005036B"/>
    <w:rsid w:val="00050B34"/>
    <w:rsid w:val="00050B9D"/>
    <w:rsid w:val="000515BF"/>
    <w:rsid w:val="000516CA"/>
    <w:rsid w:val="0005171C"/>
    <w:rsid w:val="0005195A"/>
    <w:rsid w:val="00051DA2"/>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2BB5"/>
    <w:rsid w:val="0009346C"/>
    <w:rsid w:val="00093862"/>
    <w:rsid w:val="00093B11"/>
    <w:rsid w:val="0009508B"/>
    <w:rsid w:val="000951F0"/>
    <w:rsid w:val="00095BA0"/>
    <w:rsid w:val="00095CAA"/>
    <w:rsid w:val="0009604A"/>
    <w:rsid w:val="00096196"/>
    <w:rsid w:val="0009689A"/>
    <w:rsid w:val="00097BC4"/>
    <w:rsid w:val="000A0588"/>
    <w:rsid w:val="000A058B"/>
    <w:rsid w:val="000A0A7E"/>
    <w:rsid w:val="000A0F8E"/>
    <w:rsid w:val="000A14E2"/>
    <w:rsid w:val="000A2493"/>
    <w:rsid w:val="000A29D0"/>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2EAA"/>
    <w:rsid w:val="00103919"/>
    <w:rsid w:val="0010454B"/>
    <w:rsid w:val="0010517E"/>
    <w:rsid w:val="001056CC"/>
    <w:rsid w:val="00105D17"/>
    <w:rsid w:val="0010634A"/>
    <w:rsid w:val="001067D2"/>
    <w:rsid w:val="0010685E"/>
    <w:rsid w:val="00107EAA"/>
    <w:rsid w:val="0011198E"/>
    <w:rsid w:val="00114C72"/>
    <w:rsid w:val="00117119"/>
    <w:rsid w:val="00117E97"/>
    <w:rsid w:val="0012000F"/>
    <w:rsid w:val="00121118"/>
    <w:rsid w:val="00121CF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ED1"/>
    <w:rsid w:val="00196FAE"/>
    <w:rsid w:val="001970E9"/>
    <w:rsid w:val="00197578"/>
    <w:rsid w:val="001A1193"/>
    <w:rsid w:val="001A1608"/>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2589"/>
    <w:rsid w:val="001C275F"/>
    <w:rsid w:val="001C2B98"/>
    <w:rsid w:val="001C38D4"/>
    <w:rsid w:val="001C3C2B"/>
    <w:rsid w:val="001C46E5"/>
    <w:rsid w:val="001C4B07"/>
    <w:rsid w:val="001C4D16"/>
    <w:rsid w:val="001C5254"/>
    <w:rsid w:val="001C6169"/>
    <w:rsid w:val="001C7647"/>
    <w:rsid w:val="001C7ABD"/>
    <w:rsid w:val="001D2440"/>
    <w:rsid w:val="001D25DD"/>
    <w:rsid w:val="001D3265"/>
    <w:rsid w:val="001D432B"/>
    <w:rsid w:val="001D4544"/>
    <w:rsid w:val="001D4AAD"/>
    <w:rsid w:val="001D520B"/>
    <w:rsid w:val="001D5239"/>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55"/>
    <w:rsid w:val="00285592"/>
    <w:rsid w:val="00286054"/>
    <w:rsid w:val="0028661B"/>
    <w:rsid w:val="002871B3"/>
    <w:rsid w:val="002902C4"/>
    <w:rsid w:val="0029049A"/>
    <w:rsid w:val="00291307"/>
    <w:rsid w:val="00293E08"/>
    <w:rsid w:val="0029551C"/>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E48"/>
    <w:rsid w:val="00341007"/>
    <w:rsid w:val="00341737"/>
    <w:rsid w:val="00341953"/>
    <w:rsid w:val="0034273C"/>
    <w:rsid w:val="00342E42"/>
    <w:rsid w:val="0034354B"/>
    <w:rsid w:val="0034364C"/>
    <w:rsid w:val="00344723"/>
    <w:rsid w:val="00345AAB"/>
    <w:rsid w:val="003465E3"/>
    <w:rsid w:val="00346933"/>
    <w:rsid w:val="00346D68"/>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D84"/>
    <w:rsid w:val="00356E0B"/>
    <w:rsid w:val="00356F88"/>
    <w:rsid w:val="003570A0"/>
    <w:rsid w:val="0036007F"/>
    <w:rsid w:val="003606C4"/>
    <w:rsid w:val="003611A0"/>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2FAF"/>
    <w:rsid w:val="00393542"/>
    <w:rsid w:val="00394520"/>
    <w:rsid w:val="00394790"/>
    <w:rsid w:val="0039481D"/>
    <w:rsid w:val="003948AC"/>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524"/>
    <w:rsid w:val="003B78A7"/>
    <w:rsid w:val="003C04B3"/>
    <w:rsid w:val="003C06C6"/>
    <w:rsid w:val="003C11C1"/>
    <w:rsid w:val="003C25F7"/>
    <w:rsid w:val="003C35B2"/>
    <w:rsid w:val="003C3B48"/>
    <w:rsid w:val="003C449D"/>
    <w:rsid w:val="003C45A9"/>
    <w:rsid w:val="003C472D"/>
    <w:rsid w:val="003C5352"/>
    <w:rsid w:val="003C54BF"/>
    <w:rsid w:val="003C73B0"/>
    <w:rsid w:val="003C7811"/>
    <w:rsid w:val="003C78C5"/>
    <w:rsid w:val="003C7B66"/>
    <w:rsid w:val="003C7FC1"/>
    <w:rsid w:val="003D0100"/>
    <w:rsid w:val="003D07F5"/>
    <w:rsid w:val="003D0859"/>
    <w:rsid w:val="003D0A43"/>
    <w:rsid w:val="003D0C8B"/>
    <w:rsid w:val="003D1A23"/>
    <w:rsid w:val="003D23DA"/>
    <w:rsid w:val="003D26FF"/>
    <w:rsid w:val="003D296A"/>
    <w:rsid w:val="003D2C45"/>
    <w:rsid w:val="003D36AC"/>
    <w:rsid w:val="003D3F2B"/>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4BB"/>
    <w:rsid w:val="00425D8C"/>
    <w:rsid w:val="004261BE"/>
    <w:rsid w:val="00426901"/>
    <w:rsid w:val="00426FA3"/>
    <w:rsid w:val="00427157"/>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14DA"/>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1236"/>
    <w:rsid w:val="004A2631"/>
    <w:rsid w:val="004A3171"/>
    <w:rsid w:val="004A32F9"/>
    <w:rsid w:val="004A37E6"/>
    <w:rsid w:val="004A3D99"/>
    <w:rsid w:val="004A4A60"/>
    <w:rsid w:val="004A51C2"/>
    <w:rsid w:val="004A5A33"/>
    <w:rsid w:val="004A5C33"/>
    <w:rsid w:val="004B11C5"/>
    <w:rsid w:val="004B1C89"/>
    <w:rsid w:val="004B275A"/>
    <w:rsid w:val="004B2A07"/>
    <w:rsid w:val="004B2C3E"/>
    <w:rsid w:val="004B30DA"/>
    <w:rsid w:val="004B310A"/>
    <w:rsid w:val="004B43DE"/>
    <w:rsid w:val="004B5AE4"/>
    <w:rsid w:val="004B64FF"/>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20CD"/>
    <w:rsid w:val="00512527"/>
    <w:rsid w:val="005129A6"/>
    <w:rsid w:val="005134A6"/>
    <w:rsid w:val="00513742"/>
    <w:rsid w:val="0051477C"/>
    <w:rsid w:val="005151E1"/>
    <w:rsid w:val="00515555"/>
    <w:rsid w:val="0051609A"/>
    <w:rsid w:val="005170AC"/>
    <w:rsid w:val="005179C4"/>
    <w:rsid w:val="00517E7E"/>
    <w:rsid w:val="00517F97"/>
    <w:rsid w:val="00520259"/>
    <w:rsid w:val="00520922"/>
    <w:rsid w:val="00520B70"/>
    <w:rsid w:val="00520F9A"/>
    <w:rsid w:val="00522765"/>
    <w:rsid w:val="00523071"/>
    <w:rsid w:val="005232B2"/>
    <w:rsid w:val="00524419"/>
    <w:rsid w:val="005244AF"/>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86D"/>
    <w:rsid w:val="0055090B"/>
    <w:rsid w:val="00550EC2"/>
    <w:rsid w:val="0055141E"/>
    <w:rsid w:val="005521EF"/>
    <w:rsid w:val="00552377"/>
    <w:rsid w:val="00552F6C"/>
    <w:rsid w:val="0055445F"/>
    <w:rsid w:val="00554B58"/>
    <w:rsid w:val="00555C1A"/>
    <w:rsid w:val="005560FE"/>
    <w:rsid w:val="00556149"/>
    <w:rsid w:val="005568E9"/>
    <w:rsid w:val="00556A30"/>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1F3A"/>
    <w:rsid w:val="00573071"/>
    <w:rsid w:val="005752F4"/>
    <w:rsid w:val="00575A80"/>
    <w:rsid w:val="00575D28"/>
    <w:rsid w:val="00575F16"/>
    <w:rsid w:val="00577527"/>
    <w:rsid w:val="00577549"/>
    <w:rsid w:val="00577B70"/>
    <w:rsid w:val="00581626"/>
    <w:rsid w:val="005817BE"/>
    <w:rsid w:val="00581F4A"/>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48F"/>
    <w:rsid w:val="005956FF"/>
    <w:rsid w:val="005959F5"/>
    <w:rsid w:val="00595B81"/>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3028"/>
    <w:rsid w:val="005E32B6"/>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4230"/>
    <w:rsid w:val="006753CD"/>
    <w:rsid w:val="0067582B"/>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9DF"/>
    <w:rsid w:val="006A0EFE"/>
    <w:rsid w:val="006A0FF9"/>
    <w:rsid w:val="006A1406"/>
    <w:rsid w:val="006A242A"/>
    <w:rsid w:val="006A28DE"/>
    <w:rsid w:val="006A322E"/>
    <w:rsid w:val="006A4803"/>
    <w:rsid w:val="006A5A57"/>
    <w:rsid w:val="006A6B97"/>
    <w:rsid w:val="006A6C44"/>
    <w:rsid w:val="006A7410"/>
    <w:rsid w:val="006A7801"/>
    <w:rsid w:val="006B06A8"/>
    <w:rsid w:val="006B1717"/>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72D"/>
    <w:rsid w:val="006F78C7"/>
    <w:rsid w:val="006F7C72"/>
    <w:rsid w:val="0070068C"/>
    <w:rsid w:val="00700C79"/>
    <w:rsid w:val="007020CA"/>
    <w:rsid w:val="00702493"/>
    <w:rsid w:val="00703B79"/>
    <w:rsid w:val="00706499"/>
    <w:rsid w:val="007068CD"/>
    <w:rsid w:val="007072D4"/>
    <w:rsid w:val="00707DFC"/>
    <w:rsid w:val="00707F54"/>
    <w:rsid w:val="007108F0"/>
    <w:rsid w:val="00710D59"/>
    <w:rsid w:val="007114DB"/>
    <w:rsid w:val="00711618"/>
    <w:rsid w:val="00711A17"/>
    <w:rsid w:val="007125D5"/>
    <w:rsid w:val="00713709"/>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9C9"/>
    <w:rsid w:val="00747D4F"/>
    <w:rsid w:val="00751239"/>
    <w:rsid w:val="00752659"/>
    <w:rsid w:val="00753010"/>
    <w:rsid w:val="0075330B"/>
    <w:rsid w:val="007549D7"/>
    <w:rsid w:val="00754E82"/>
    <w:rsid w:val="0075505B"/>
    <w:rsid w:val="00756FFC"/>
    <w:rsid w:val="00757686"/>
    <w:rsid w:val="007577ED"/>
    <w:rsid w:val="0076211A"/>
    <w:rsid w:val="00762A56"/>
    <w:rsid w:val="00762AE7"/>
    <w:rsid w:val="007633E5"/>
    <w:rsid w:val="00764678"/>
    <w:rsid w:val="0076503C"/>
    <w:rsid w:val="0076584A"/>
    <w:rsid w:val="007661F3"/>
    <w:rsid w:val="00766B74"/>
    <w:rsid w:val="00766E9B"/>
    <w:rsid w:val="00767862"/>
    <w:rsid w:val="007710F8"/>
    <w:rsid w:val="00771238"/>
    <w:rsid w:val="00772253"/>
    <w:rsid w:val="007725D0"/>
    <w:rsid w:val="00773E83"/>
    <w:rsid w:val="0077452A"/>
    <w:rsid w:val="00774585"/>
    <w:rsid w:val="00774BF2"/>
    <w:rsid w:val="00774E6D"/>
    <w:rsid w:val="00775703"/>
    <w:rsid w:val="00775EC6"/>
    <w:rsid w:val="00776EDF"/>
    <w:rsid w:val="00777C2A"/>
    <w:rsid w:val="007808CA"/>
    <w:rsid w:val="00780B0C"/>
    <w:rsid w:val="0078186A"/>
    <w:rsid w:val="00781C59"/>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4EB8"/>
    <w:rsid w:val="007961C5"/>
    <w:rsid w:val="00796BF9"/>
    <w:rsid w:val="007A039C"/>
    <w:rsid w:val="007A0713"/>
    <w:rsid w:val="007A183B"/>
    <w:rsid w:val="007A3353"/>
    <w:rsid w:val="007A413B"/>
    <w:rsid w:val="007A4E59"/>
    <w:rsid w:val="007A5105"/>
    <w:rsid w:val="007A6770"/>
    <w:rsid w:val="007A7115"/>
    <w:rsid w:val="007A779F"/>
    <w:rsid w:val="007A7AEC"/>
    <w:rsid w:val="007B0379"/>
    <w:rsid w:val="007B0972"/>
    <w:rsid w:val="007B19B5"/>
    <w:rsid w:val="007B1A22"/>
    <w:rsid w:val="007B2689"/>
    <w:rsid w:val="007B2B57"/>
    <w:rsid w:val="007B30FB"/>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D3D"/>
    <w:rsid w:val="008E3FA7"/>
    <w:rsid w:val="008E726E"/>
    <w:rsid w:val="008F0C0F"/>
    <w:rsid w:val="008F11D6"/>
    <w:rsid w:val="008F1A6E"/>
    <w:rsid w:val="008F29D3"/>
    <w:rsid w:val="008F2BC5"/>
    <w:rsid w:val="008F2DCC"/>
    <w:rsid w:val="008F34FC"/>
    <w:rsid w:val="008F41B0"/>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C2F"/>
    <w:rsid w:val="00931E15"/>
    <w:rsid w:val="00932730"/>
    <w:rsid w:val="00934F15"/>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3BF"/>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2815"/>
    <w:rsid w:val="009C2955"/>
    <w:rsid w:val="009C38E5"/>
    <w:rsid w:val="009C4428"/>
    <w:rsid w:val="009C490F"/>
    <w:rsid w:val="009C560F"/>
    <w:rsid w:val="009C5B87"/>
    <w:rsid w:val="009C5E3C"/>
    <w:rsid w:val="009C646D"/>
    <w:rsid w:val="009C7A0F"/>
    <w:rsid w:val="009C7BE2"/>
    <w:rsid w:val="009D2498"/>
    <w:rsid w:val="009D24F2"/>
    <w:rsid w:val="009D3B23"/>
    <w:rsid w:val="009D42FC"/>
    <w:rsid w:val="009D439F"/>
    <w:rsid w:val="009D4754"/>
    <w:rsid w:val="009D5438"/>
    <w:rsid w:val="009D5572"/>
    <w:rsid w:val="009D5619"/>
    <w:rsid w:val="009D5E2B"/>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CED"/>
    <w:rsid w:val="009F10C2"/>
    <w:rsid w:val="009F14B7"/>
    <w:rsid w:val="009F16E7"/>
    <w:rsid w:val="009F271B"/>
    <w:rsid w:val="009F2BA8"/>
    <w:rsid w:val="009F2CC2"/>
    <w:rsid w:val="009F2EA1"/>
    <w:rsid w:val="009F3B9A"/>
    <w:rsid w:val="009F5190"/>
    <w:rsid w:val="009F6DAC"/>
    <w:rsid w:val="009F76ED"/>
    <w:rsid w:val="009F7752"/>
    <w:rsid w:val="009F7B74"/>
    <w:rsid w:val="00A00160"/>
    <w:rsid w:val="00A00B8F"/>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4101"/>
    <w:rsid w:val="00AA4D7A"/>
    <w:rsid w:val="00AA7B22"/>
    <w:rsid w:val="00AA7E7C"/>
    <w:rsid w:val="00AB0253"/>
    <w:rsid w:val="00AB137C"/>
    <w:rsid w:val="00AB241F"/>
    <w:rsid w:val="00AB2460"/>
    <w:rsid w:val="00AB39B7"/>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7F8A"/>
    <w:rsid w:val="00B10298"/>
    <w:rsid w:val="00B1136F"/>
    <w:rsid w:val="00B114FE"/>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29E1"/>
    <w:rsid w:val="00B22F08"/>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818"/>
    <w:rsid w:val="00B61E1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43B7"/>
    <w:rsid w:val="00B8477D"/>
    <w:rsid w:val="00B84789"/>
    <w:rsid w:val="00B85DB6"/>
    <w:rsid w:val="00B86413"/>
    <w:rsid w:val="00B872B7"/>
    <w:rsid w:val="00B876E0"/>
    <w:rsid w:val="00B90622"/>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736E"/>
    <w:rsid w:val="00BD05F6"/>
    <w:rsid w:val="00BD094C"/>
    <w:rsid w:val="00BD125E"/>
    <w:rsid w:val="00BD2821"/>
    <w:rsid w:val="00BD43FF"/>
    <w:rsid w:val="00BD4B31"/>
    <w:rsid w:val="00BD4E9B"/>
    <w:rsid w:val="00BD54DD"/>
    <w:rsid w:val="00BD559C"/>
    <w:rsid w:val="00BD5942"/>
    <w:rsid w:val="00BD714E"/>
    <w:rsid w:val="00BD7E08"/>
    <w:rsid w:val="00BE07B3"/>
    <w:rsid w:val="00BE18D2"/>
    <w:rsid w:val="00BE1E65"/>
    <w:rsid w:val="00BE22B9"/>
    <w:rsid w:val="00BE265D"/>
    <w:rsid w:val="00BE2976"/>
    <w:rsid w:val="00BE2DC6"/>
    <w:rsid w:val="00BE3B0D"/>
    <w:rsid w:val="00BE411C"/>
    <w:rsid w:val="00BE542C"/>
    <w:rsid w:val="00BE54B4"/>
    <w:rsid w:val="00BE57CD"/>
    <w:rsid w:val="00BE5887"/>
    <w:rsid w:val="00BE623E"/>
    <w:rsid w:val="00BE67F2"/>
    <w:rsid w:val="00BE697F"/>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3BB"/>
    <w:rsid w:val="00C20E8F"/>
    <w:rsid w:val="00C20FC8"/>
    <w:rsid w:val="00C218C9"/>
    <w:rsid w:val="00C22020"/>
    <w:rsid w:val="00C22358"/>
    <w:rsid w:val="00C230BD"/>
    <w:rsid w:val="00C23851"/>
    <w:rsid w:val="00C242DA"/>
    <w:rsid w:val="00C24DD7"/>
    <w:rsid w:val="00C26BF8"/>
    <w:rsid w:val="00C301C9"/>
    <w:rsid w:val="00C30288"/>
    <w:rsid w:val="00C304D5"/>
    <w:rsid w:val="00C304F0"/>
    <w:rsid w:val="00C30A7B"/>
    <w:rsid w:val="00C31868"/>
    <w:rsid w:val="00C31D9B"/>
    <w:rsid w:val="00C31DF4"/>
    <w:rsid w:val="00C32B43"/>
    <w:rsid w:val="00C331C1"/>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6406"/>
    <w:rsid w:val="00C66930"/>
    <w:rsid w:val="00C66AAA"/>
    <w:rsid w:val="00C66D8D"/>
    <w:rsid w:val="00C67A07"/>
    <w:rsid w:val="00C7010B"/>
    <w:rsid w:val="00C702A1"/>
    <w:rsid w:val="00C71D0F"/>
    <w:rsid w:val="00C72179"/>
    <w:rsid w:val="00C72FFE"/>
    <w:rsid w:val="00C732F1"/>
    <w:rsid w:val="00C73B7E"/>
    <w:rsid w:val="00C744A7"/>
    <w:rsid w:val="00C753AD"/>
    <w:rsid w:val="00C759F5"/>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A"/>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AF5"/>
    <w:rsid w:val="00CC5BA0"/>
    <w:rsid w:val="00CC6137"/>
    <w:rsid w:val="00CC6447"/>
    <w:rsid w:val="00CD10E9"/>
    <w:rsid w:val="00CD1742"/>
    <w:rsid w:val="00CD1D61"/>
    <w:rsid w:val="00CD21D0"/>
    <w:rsid w:val="00CD2B11"/>
    <w:rsid w:val="00CD312B"/>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FB7"/>
    <w:rsid w:val="00D15569"/>
    <w:rsid w:val="00D15AEC"/>
    <w:rsid w:val="00D15B65"/>
    <w:rsid w:val="00D16A31"/>
    <w:rsid w:val="00D16A89"/>
    <w:rsid w:val="00D17482"/>
    <w:rsid w:val="00D17731"/>
    <w:rsid w:val="00D17D5D"/>
    <w:rsid w:val="00D20D78"/>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363"/>
    <w:rsid w:val="00D672D1"/>
    <w:rsid w:val="00D675FB"/>
    <w:rsid w:val="00D67A85"/>
    <w:rsid w:val="00D67F5D"/>
    <w:rsid w:val="00D7050B"/>
    <w:rsid w:val="00D70DF4"/>
    <w:rsid w:val="00D714EB"/>
    <w:rsid w:val="00D723FB"/>
    <w:rsid w:val="00D72D45"/>
    <w:rsid w:val="00D73E1D"/>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5247"/>
    <w:rsid w:val="00D856F1"/>
    <w:rsid w:val="00D85A16"/>
    <w:rsid w:val="00D870F8"/>
    <w:rsid w:val="00D87B0C"/>
    <w:rsid w:val="00D87F9D"/>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5402"/>
    <w:rsid w:val="00DC55AB"/>
    <w:rsid w:val="00DC653D"/>
    <w:rsid w:val="00DD0A8C"/>
    <w:rsid w:val="00DD0B6D"/>
    <w:rsid w:val="00DD0D8F"/>
    <w:rsid w:val="00DD4ACD"/>
    <w:rsid w:val="00DD56E9"/>
    <w:rsid w:val="00DD5B9E"/>
    <w:rsid w:val="00DD70FB"/>
    <w:rsid w:val="00DD785F"/>
    <w:rsid w:val="00DD7FC9"/>
    <w:rsid w:val="00DE0391"/>
    <w:rsid w:val="00DE0AAC"/>
    <w:rsid w:val="00DE13D1"/>
    <w:rsid w:val="00DE2553"/>
    <w:rsid w:val="00DE2822"/>
    <w:rsid w:val="00DE3785"/>
    <w:rsid w:val="00DE493E"/>
    <w:rsid w:val="00DE5AF5"/>
    <w:rsid w:val="00DE5C1C"/>
    <w:rsid w:val="00DE6524"/>
    <w:rsid w:val="00DE6DAE"/>
    <w:rsid w:val="00DE7058"/>
    <w:rsid w:val="00DE79FC"/>
    <w:rsid w:val="00DF0349"/>
    <w:rsid w:val="00DF07C2"/>
    <w:rsid w:val="00DF0A11"/>
    <w:rsid w:val="00DF14AC"/>
    <w:rsid w:val="00DF182E"/>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5DC"/>
    <w:rsid w:val="00E11023"/>
    <w:rsid w:val="00E112F5"/>
    <w:rsid w:val="00E11DF9"/>
    <w:rsid w:val="00E131CC"/>
    <w:rsid w:val="00E13D61"/>
    <w:rsid w:val="00E14830"/>
    <w:rsid w:val="00E14FA7"/>
    <w:rsid w:val="00E15835"/>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675"/>
    <w:rsid w:val="00E3186F"/>
    <w:rsid w:val="00E324A2"/>
    <w:rsid w:val="00E32564"/>
    <w:rsid w:val="00E32C11"/>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3E67"/>
    <w:rsid w:val="00E54508"/>
    <w:rsid w:val="00E552E6"/>
    <w:rsid w:val="00E55E48"/>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FA"/>
    <w:rsid w:val="00E73E46"/>
    <w:rsid w:val="00E74586"/>
    <w:rsid w:val="00E74C71"/>
    <w:rsid w:val="00E7691F"/>
    <w:rsid w:val="00E77238"/>
    <w:rsid w:val="00E77DA2"/>
    <w:rsid w:val="00E81963"/>
    <w:rsid w:val="00E81F18"/>
    <w:rsid w:val="00E827B9"/>
    <w:rsid w:val="00E827C3"/>
    <w:rsid w:val="00E82862"/>
    <w:rsid w:val="00E82EE4"/>
    <w:rsid w:val="00E84D53"/>
    <w:rsid w:val="00E85F82"/>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2C79"/>
    <w:rsid w:val="00F43371"/>
    <w:rsid w:val="00F44001"/>
    <w:rsid w:val="00F4467F"/>
    <w:rsid w:val="00F44F73"/>
    <w:rsid w:val="00F45279"/>
    <w:rsid w:val="00F4592E"/>
    <w:rsid w:val="00F46FCA"/>
    <w:rsid w:val="00F4700B"/>
    <w:rsid w:val="00F47A5E"/>
    <w:rsid w:val="00F50070"/>
    <w:rsid w:val="00F5084B"/>
    <w:rsid w:val="00F51535"/>
    <w:rsid w:val="00F537B6"/>
    <w:rsid w:val="00F537E5"/>
    <w:rsid w:val="00F53BAA"/>
    <w:rsid w:val="00F544F4"/>
    <w:rsid w:val="00F54C0B"/>
    <w:rsid w:val="00F550CA"/>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378E"/>
    <w:rsid w:val="00F738DD"/>
    <w:rsid w:val="00F739AC"/>
    <w:rsid w:val="00F745C9"/>
    <w:rsid w:val="00F76001"/>
    <w:rsid w:val="00F76A15"/>
    <w:rsid w:val="00F809EF"/>
    <w:rsid w:val="00F80B59"/>
    <w:rsid w:val="00F81488"/>
    <w:rsid w:val="00F81608"/>
    <w:rsid w:val="00F82E32"/>
    <w:rsid w:val="00F82ECD"/>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114F"/>
    <w:rsid w:val="00FD3568"/>
    <w:rsid w:val="00FD3B04"/>
    <w:rsid w:val="00FD3BB1"/>
    <w:rsid w:val="00FD55FF"/>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uiPriority="35"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7C3"/>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pPr>
      <w:numPr>
        <w:ilvl w:val="1"/>
      </w:numPr>
      <w:tabs>
        <w:tab w:val="left" w:pos="864"/>
      </w:tabs>
      <w:ind w:left="864" w:hanging="864"/>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uiPriority w:val="35"/>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u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Pr>
      <w:rFonts w:eastAsia="Times New Roman" w:cs="Arial"/>
      <w:b/>
      <w:iCs/>
      <w:kern w:val="32"/>
      <w:sz w:val="28"/>
      <w:szCs w:val="32"/>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zhangy666@chinatelecom.cn" TargetMode="External"/><Relationship Id="rId39" Type="http://schemas.openxmlformats.org/officeDocument/2006/relationships/hyperlink" Target="mailto:mAP@0.5" TargetMode="External"/><Relationship Id="rId21" Type="http://schemas.openxmlformats.org/officeDocument/2006/relationships/image" Target="media/image2.png"/><Relationship Id="rId34" Type="http://schemas.openxmlformats.org/officeDocument/2006/relationships/hyperlink" Target="https://creativecommons.org/licenses/by/4.0/" TargetMode="External"/><Relationship Id="rId42" Type="http://schemas.openxmlformats.org/officeDocument/2006/relationships/image" Target="media/image5.png"/><Relationship Id="rId47" Type="http://schemas.openxmlformats.org/officeDocument/2006/relationships/hyperlink" Target="https://tensorflow-object-detection-api-tutorial.readthedocs.io/en/latest/install.html" TargetMode="External"/><Relationship Id="rId50" Type="http://schemas.openxmlformats.org/officeDocument/2006/relationships/image" Target="media/image9.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9" Type="http://schemas.openxmlformats.org/officeDocument/2006/relationships/hyperlink" Target="https://lists.aau.at/mailman/listinfo/mpeg-vcm" TargetMode="External"/><Relationship Id="rId11" Type="http://schemas.openxmlformats.org/officeDocument/2006/relationships/hyperlink" Target="https://www.iso.org/get-involved.html" TargetMode="External"/><Relationship Id="rId24" Type="http://schemas.openxmlformats.org/officeDocument/2006/relationships/hyperlink" Target="mailto:igor.curcio@nokia.com" TargetMode="External"/><Relationship Id="rId32" Type="http://schemas.openxmlformats.org/officeDocument/2006/relationships/hyperlink" Target="https://multimedia.tencent.com/resources/tvd" TargetMode="External"/><Relationship Id="rId37" Type="http://schemas.openxmlformats.org/officeDocument/2006/relationships/hyperlink" Target="ftp://hevc@mpeg.tnt.uni-hannover.de/testsequences/" TargetMode="External"/><Relationship Id="rId40" Type="http://schemas.openxmlformats.org/officeDocument/2006/relationships/image" Target="media/image4.emf"/><Relationship Id="rId45" Type="http://schemas.openxmlformats.org/officeDocument/2006/relationships/image" Target="media/image8.png"/><Relationship Id="rId53" Type="http://schemas.microsoft.com/office/2011/relationships/people" Target="people.xml"/><Relationship Id="rId5" Type="http://schemas.openxmlformats.org/officeDocument/2006/relationships/settings" Target="settings.xml"/><Relationship Id="rId10" Type="http://schemas.openxmlformats.org/officeDocument/2006/relationships/hyperlink" Target="https://sd.iso.org/documents/ui/" TargetMode="External"/><Relationship Id="rId19" Type="http://schemas.openxmlformats.org/officeDocument/2006/relationships/hyperlink" Target="https://www.iso.org/stages-and-resources-for-standards-development.html" TargetMode="External"/><Relationship Id="rId31" Type="http://schemas.openxmlformats.org/officeDocument/2006/relationships/hyperlink" Target="https://lists.aau.at/mailman/listinfo/mpeg-req" TargetMode="External"/><Relationship Id="rId44" Type="http://schemas.openxmlformats.org/officeDocument/2006/relationships/image" Target="media/image7.png"/><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image" Target="media/image3.emf"/><Relationship Id="rId27" Type="http://schemas.openxmlformats.org/officeDocument/2006/relationships/hyperlink" Target="mailto:chenzhibo@ustc.edu.cn" TargetMode="External"/><Relationship Id="rId30" Type="http://schemas.openxmlformats.org/officeDocument/2006/relationships/hyperlink" Target="mailto:mpeg-req@lists.aau.at" TargetMode="External"/><Relationship Id="rId35" Type="http://schemas.openxmlformats.org/officeDocument/2006/relationships/hyperlink" Target="https://creativecommons.org/licenses/by/2.0/" TargetMode="External"/><Relationship Id="rId43" Type="http://schemas.openxmlformats.org/officeDocument/2006/relationships/image" Target="media/image6.png"/><Relationship Id="rId48" Type="http://schemas.openxmlformats.org/officeDocument/2006/relationships/hyperlink" Target="https://github.com/facebookresearch/detectron2/releases/tag/v0.2.1"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Chris.Rosewarne@canon.com.au" TargetMode="External"/><Relationship Id="rId33" Type="http://schemas.openxmlformats.org/officeDocument/2006/relationships/hyperlink" Target="https://storage.googleapis.com/openimages/web/index.html" TargetMode="External"/><Relationship Id="rId38" Type="http://schemas.openxmlformats.org/officeDocument/2006/relationships/hyperlink" Target="https://dx.doi.org/10.25314/7d8efc0a-3943-4738-b7a5-72badb04d765" TargetMode="External"/><Relationship Id="rId46" Type="http://schemas.openxmlformats.org/officeDocument/2006/relationships/hyperlink" Target="https://github.com/facebookresearch/detectron2/releases/tag/v0.4" TargetMode="External"/><Relationship Id="rId20" Type="http://schemas.openxmlformats.org/officeDocument/2006/relationships/hyperlink" Target="mailto:fcvcm@mpeg.org" TargetMode="External"/><Relationship Id="rId41" Type="http://schemas.openxmlformats.org/officeDocument/2006/relationships/hyperlink" Target="mailto:mAP@0.5"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iso.org/privacy-and-copyright.html" TargetMode="External"/><Relationship Id="rId23" Type="http://schemas.openxmlformats.org/officeDocument/2006/relationships/package" Target="embeddings/Microsoft_Visio_Drawing.vsdx"/><Relationship Id="rId28" Type="http://schemas.openxmlformats.org/officeDocument/2006/relationships/hyperlink" Target="mailto:mpeg-vcm@lists.aau.at" TargetMode="External"/><Relationship Id="rId36" Type="http://schemas.openxmlformats.org/officeDocument/2006/relationships/hyperlink" Target="ftp://mpeg.org/" TargetMode="External"/><Relationship Id="rId49" Type="http://schemas.openxmlformats.org/officeDocument/2006/relationships/hyperlink" Target="https://tensorflow-object-detection-api-tutorial.readthedocs.io/en/latest/insta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0E213-D2D6-4289-8FC7-ADCA9B4A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4</TotalTime>
  <Pages>50</Pages>
  <Words>13932</Words>
  <Characters>79414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93160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Igor Curcio</cp:lastModifiedBy>
  <cp:revision>4</cp:revision>
  <cp:lastPrinted>2021-07-15T08:41:00Z</cp:lastPrinted>
  <dcterms:created xsi:type="dcterms:W3CDTF">2023-08-25T12:51:00Z</dcterms:created>
  <dcterms:modified xsi:type="dcterms:W3CDTF">2023-10-21T19:22:00Z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