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98B7D" w14:textId="543CC3F4" w:rsidR="001A33D0" w:rsidRPr="005E218F" w:rsidRDefault="001A33D0" w:rsidP="001A33D0">
      <w:pPr>
        <w:jc w:val="right"/>
        <w:rPr>
          <w:b/>
          <w:sz w:val="28"/>
          <w:szCs w:val="28"/>
          <w:lang w:val="en-CA"/>
        </w:rPr>
      </w:pPr>
      <w:r w:rsidRPr="005E218F">
        <w:rPr>
          <w:b/>
          <w:noProof/>
          <w:sz w:val="28"/>
          <w:szCs w:val="28"/>
          <w:lang w:val="en-CA"/>
        </w:rPr>
        <w:t>ISO</w:t>
      </w:r>
      <w:r w:rsidR="00C229C2" w:rsidRPr="005E218F">
        <w:rPr>
          <w:b/>
          <w:noProof/>
          <w:sz w:val="28"/>
          <w:szCs w:val="28"/>
          <w:lang w:val="en-CA"/>
        </w:rPr>
        <w:t>/IEC</w:t>
      </w:r>
      <w:r w:rsidRPr="005E218F">
        <w:rPr>
          <w:b/>
          <w:noProof/>
          <w:sz w:val="28"/>
          <w:szCs w:val="28"/>
          <w:lang w:val="en-CA"/>
        </w:rPr>
        <w:t> </w:t>
      </w:r>
      <w:r w:rsidR="00C229C2" w:rsidRPr="005E218F">
        <w:rPr>
          <w:b/>
          <w:noProof/>
          <w:sz w:val="28"/>
          <w:szCs w:val="28"/>
          <w:lang w:val="en-CA"/>
        </w:rPr>
        <w:t>14496-32:20</w:t>
      </w:r>
      <w:r w:rsidR="008601FA" w:rsidRPr="005E218F">
        <w:rPr>
          <w:b/>
          <w:noProof/>
          <w:sz w:val="28"/>
          <w:szCs w:val="28"/>
          <w:lang w:val="en-CA"/>
        </w:rPr>
        <w:t>xx</w:t>
      </w:r>
      <w:r w:rsidR="00C229C2" w:rsidRPr="005E218F">
        <w:rPr>
          <w:b/>
          <w:noProof/>
          <w:sz w:val="28"/>
          <w:szCs w:val="28"/>
          <w:lang w:val="en-CA"/>
        </w:rPr>
        <w:t>(</w:t>
      </w:r>
      <w:r w:rsidRPr="005E218F">
        <w:rPr>
          <w:b/>
          <w:noProof/>
          <w:sz w:val="28"/>
          <w:szCs w:val="28"/>
          <w:lang w:val="en-CA"/>
        </w:rPr>
        <w:t>X)</w:t>
      </w:r>
    </w:p>
    <w:p w14:paraId="11A91D8B" w14:textId="3A486273" w:rsidR="001A33D0" w:rsidRPr="005E218F" w:rsidRDefault="00E100C6" w:rsidP="001A33D0">
      <w:pPr>
        <w:jc w:val="right"/>
        <w:rPr>
          <w:lang w:val="en-CA"/>
        </w:rPr>
      </w:pPr>
      <w:r w:rsidRPr="005E218F">
        <w:rPr>
          <w:noProof/>
          <w:lang w:val="en-CA"/>
        </w:rPr>
        <w:t>ISO/IEC </w:t>
      </w:r>
      <w:r w:rsidR="00C229C2" w:rsidRPr="005E218F">
        <w:rPr>
          <w:noProof/>
          <w:lang w:val="en-CA"/>
        </w:rPr>
        <w:t>J</w:t>
      </w:r>
      <w:r w:rsidR="001A33D0" w:rsidRPr="005E218F">
        <w:rPr>
          <w:lang w:val="en-CA"/>
        </w:rPr>
        <w:t>TC </w:t>
      </w:r>
      <w:r w:rsidR="00C229C2" w:rsidRPr="005E218F">
        <w:rPr>
          <w:noProof/>
          <w:lang w:val="en-CA"/>
        </w:rPr>
        <w:t>1</w:t>
      </w:r>
      <w:r w:rsidR="00C229C2" w:rsidRPr="005E218F">
        <w:rPr>
          <w:lang w:val="en-CA"/>
        </w:rPr>
        <w:t>/</w:t>
      </w:r>
      <w:r w:rsidR="001A33D0" w:rsidRPr="005E218F">
        <w:rPr>
          <w:lang w:val="en-CA"/>
        </w:rPr>
        <w:t>SC </w:t>
      </w:r>
      <w:r w:rsidR="00C229C2" w:rsidRPr="005E218F">
        <w:rPr>
          <w:noProof/>
          <w:lang w:val="en-CA"/>
        </w:rPr>
        <w:t>29</w:t>
      </w:r>
      <w:r w:rsidR="00C229C2" w:rsidRPr="005E218F">
        <w:rPr>
          <w:lang w:val="en-CA"/>
        </w:rPr>
        <w:t>/</w:t>
      </w:r>
      <w:r w:rsidR="001A33D0" w:rsidRPr="005E218F">
        <w:rPr>
          <w:lang w:val="en-CA"/>
        </w:rPr>
        <w:t>WG </w:t>
      </w:r>
      <w:r w:rsidR="004E24E6" w:rsidRPr="005E218F">
        <w:rPr>
          <w:lang w:val="en-CA"/>
        </w:rPr>
        <w:t>3</w:t>
      </w:r>
    </w:p>
    <w:p w14:paraId="1FDF1CE3" w14:textId="4AC44EC8" w:rsidR="001A33D0" w:rsidRPr="005E218F" w:rsidRDefault="001A33D0" w:rsidP="001A33D0">
      <w:pPr>
        <w:spacing w:after="2000"/>
        <w:jc w:val="right"/>
        <w:rPr>
          <w:lang w:val="en-CA"/>
        </w:rPr>
      </w:pPr>
      <w:bookmarkStart w:id="0" w:name="CVP_Secretariat_Loca"/>
      <w:r w:rsidRPr="005E218F">
        <w:rPr>
          <w:lang w:val="en-CA"/>
        </w:rPr>
        <w:t>Secretariat</w:t>
      </w:r>
      <w:bookmarkEnd w:id="0"/>
      <w:r w:rsidRPr="005E218F">
        <w:rPr>
          <w:lang w:val="en-CA"/>
        </w:rPr>
        <w:t xml:space="preserve">: </w:t>
      </w:r>
      <w:r w:rsidR="00C229C2" w:rsidRPr="005E218F">
        <w:rPr>
          <w:noProof/>
          <w:lang w:val="en-CA"/>
        </w:rPr>
        <w:t>JISC</w:t>
      </w:r>
    </w:p>
    <w:p w14:paraId="4D63FD91" w14:textId="4CA55EA4" w:rsidR="001A33D0" w:rsidRPr="005E218F" w:rsidRDefault="00A27AFD" w:rsidP="001A33D0">
      <w:pPr>
        <w:spacing w:line="360" w:lineRule="atLeast"/>
        <w:jc w:val="left"/>
        <w:rPr>
          <w:b/>
          <w:sz w:val="32"/>
          <w:szCs w:val="32"/>
          <w:lang w:val="en-CA"/>
        </w:rPr>
      </w:pPr>
      <w:r w:rsidRPr="005E218F">
        <w:rPr>
          <w:b/>
          <w:sz w:val="32"/>
          <w:szCs w:val="32"/>
          <w:lang w:val="en-CA"/>
        </w:rPr>
        <w:t>Information technology — Coding of audio-visual objects — Part 32</w:t>
      </w:r>
      <w:r w:rsidR="00A10BC7" w:rsidRPr="005E218F">
        <w:rPr>
          <w:b/>
          <w:sz w:val="32"/>
          <w:szCs w:val="32"/>
          <w:lang w:val="en-CA"/>
        </w:rPr>
        <w:t xml:space="preserve"> 2nd edition</w:t>
      </w:r>
      <w:r w:rsidRPr="005E218F">
        <w:rPr>
          <w:b/>
          <w:sz w:val="32"/>
          <w:szCs w:val="32"/>
          <w:lang w:val="en-CA"/>
        </w:rPr>
        <w:t>: File format reference software and conformance</w:t>
      </w:r>
    </w:p>
    <w:p w14:paraId="100379FF" w14:textId="77777777" w:rsidR="001A33D0" w:rsidRPr="005E218F" w:rsidRDefault="001A33D0" w:rsidP="001A33D0">
      <w:pPr>
        <w:spacing w:before="2000"/>
        <w:rPr>
          <w:lang w:val="en-CA"/>
        </w:rPr>
      </w:pPr>
    </w:p>
    <w:p w14:paraId="706BE8B3" w14:textId="20B69014" w:rsidR="001A33D0" w:rsidRPr="005E218F" w:rsidRDefault="00A12B16"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5E218F">
        <w:rPr>
          <w:sz w:val="80"/>
          <w:szCs w:val="80"/>
          <w:lang w:val="en-CA"/>
        </w:rPr>
        <w:t>C</w:t>
      </w:r>
      <w:r w:rsidR="00A10BC7" w:rsidRPr="005E218F">
        <w:rPr>
          <w:sz w:val="80"/>
          <w:szCs w:val="80"/>
          <w:lang w:val="en-CA"/>
        </w:rPr>
        <w:t>D</w:t>
      </w:r>
      <w:r w:rsidR="001A33D0" w:rsidRPr="005E218F">
        <w:rPr>
          <w:sz w:val="80"/>
          <w:szCs w:val="80"/>
          <w:lang w:val="en-CA"/>
        </w:rPr>
        <w:t xml:space="preserve"> stage</w:t>
      </w:r>
    </w:p>
    <w:p w14:paraId="76CB1CA6" w14:textId="77777777" w:rsidR="001A33D0" w:rsidRPr="005E218F" w:rsidRDefault="001A33D0" w:rsidP="001A33D0">
      <w:pPr>
        <w:spacing w:after="120"/>
        <w:rPr>
          <w:lang w:val="en-CA"/>
        </w:rPr>
      </w:pPr>
    </w:p>
    <w:p w14:paraId="691715CC" w14:textId="77777777" w:rsidR="001A33D0" w:rsidRPr="005E218F"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5E218F">
        <w:rPr>
          <w:b/>
          <w:sz w:val="20"/>
          <w:lang w:val="en-CA"/>
        </w:rPr>
        <w:t>Warning for WDs and CDs</w:t>
      </w:r>
    </w:p>
    <w:p w14:paraId="35AC18F0" w14:textId="77777777" w:rsidR="001A33D0" w:rsidRPr="005E218F"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5E218F">
        <w:rPr>
          <w:bCs/>
          <w:sz w:val="20"/>
          <w:lang w:val="en-CA"/>
        </w:rPr>
        <w:t>This document is not an ISO International Standard. It is distributed for review and comment. It is subject to change without notice and may not be referred to as an International Standard.</w:t>
      </w:r>
    </w:p>
    <w:p w14:paraId="26458342" w14:textId="77777777" w:rsidR="001A33D0" w:rsidRPr="005E218F" w:rsidRDefault="001A33D0" w:rsidP="004B2C17">
      <w:pPr>
        <w:pBdr>
          <w:top w:val="single" w:sz="4" w:space="1" w:color="auto"/>
          <w:left w:val="single" w:sz="4" w:space="4" w:color="auto"/>
          <w:bottom w:val="single" w:sz="4" w:space="1" w:color="auto"/>
          <w:right w:val="single" w:sz="4" w:space="4" w:color="auto"/>
        </w:pBdr>
        <w:ind w:left="85" w:right="85"/>
        <w:rPr>
          <w:sz w:val="20"/>
          <w:lang w:val="en-CA"/>
        </w:rPr>
      </w:pPr>
      <w:r w:rsidRPr="005E218F">
        <w:rPr>
          <w:bCs/>
          <w:sz w:val="20"/>
          <w:lang w:val="en-CA"/>
        </w:rPr>
        <w:t>Recipients of this draft are invited to submit, with their comments, notification of any relevant patent rights of which they are aware and to provide supporting documentation.</w:t>
      </w:r>
    </w:p>
    <w:p w14:paraId="53C94D2C" w14:textId="77777777" w:rsidR="001A33D0" w:rsidRPr="005E218F" w:rsidRDefault="001A33D0" w:rsidP="001A33D0">
      <w:pPr>
        <w:rPr>
          <w:lang w:val="en-CA"/>
        </w:rPr>
        <w:sectPr w:rsidR="001A33D0" w:rsidRPr="005E218F" w:rsidSect="004421EF">
          <w:headerReference w:type="even" r:id="rId7"/>
          <w:headerReference w:type="default" r:id="rId8"/>
          <w:footerReference w:type="even" r:id="rId9"/>
          <w:type w:val="oddPage"/>
          <w:pgSz w:w="11906" w:h="16838" w:code="9"/>
          <w:pgMar w:top="794" w:right="1077" w:bottom="567" w:left="1077" w:header="709" w:footer="284" w:gutter="0"/>
          <w:cols w:space="720"/>
        </w:sectPr>
      </w:pPr>
    </w:p>
    <w:p w14:paraId="6CA274C9" w14:textId="77777777" w:rsidR="001A33D0" w:rsidRPr="005E218F"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rPr>
      </w:pPr>
      <w:r w:rsidRPr="005E218F">
        <w:rPr>
          <w:color w:val="auto"/>
          <w:lang w:val="en-CA"/>
        </w:rPr>
        <w:lastRenderedPageBreak/>
        <w:t>© ISO 201</w:t>
      </w:r>
      <w:r w:rsidR="008814B2" w:rsidRPr="005E218F">
        <w:rPr>
          <w:color w:val="auto"/>
          <w:lang w:val="en-CA"/>
        </w:rPr>
        <w:t>7</w:t>
      </w:r>
      <w:r w:rsidRPr="005E218F">
        <w:rPr>
          <w:color w:val="auto"/>
          <w:lang w:val="en-CA"/>
        </w:rPr>
        <w:t>, Published in Switzerland</w:t>
      </w:r>
    </w:p>
    <w:p w14:paraId="2F674120"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5E218F">
        <w:rPr>
          <w:color w:val="auto"/>
          <w:sz w:val="20"/>
          <w:lang w:val="en-CA"/>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73A3714"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ISO copyright office</w:t>
      </w:r>
    </w:p>
    <w:p w14:paraId="7F5FB48E"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 xml:space="preserve">Ch. de </w:t>
      </w:r>
      <w:proofErr w:type="spellStart"/>
      <w:r w:rsidRPr="005E218F">
        <w:rPr>
          <w:color w:val="auto"/>
          <w:sz w:val="20"/>
          <w:lang w:val="en-CA"/>
        </w:rPr>
        <w:t>Blandonnet</w:t>
      </w:r>
      <w:proofErr w:type="spellEnd"/>
      <w:r w:rsidRPr="005E218F">
        <w:rPr>
          <w:color w:val="auto"/>
          <w:sz w:val="20"/>
          <w:lang w:val="en-CA"/>
        </w:rPr>
        <w:t xml:space="preserve"> 8 • CP 401</w:t>
      </w:r>
    </w:p>
    <w:p w14:paraId="159EB7EE"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CH-1214 Vernier, Geneva, Switzerland</w:t>
      </w:r>
    </w:p>
    <w:p w14:paraId="0502E12F"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Tel.  + 41 22 749 01 11</w:t>
      </w:r>
    </w:p>
    <w:p w14:paraId="5A8572A2"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proofErr w:type="gramStart"/>
      <w:r w:rsidRPr="005E218F">
        <w:rPr>
          <w:color w:val="auto"/>
          <w:sz w:val="20"/>
          <w:lang w:val="en-CA"/>
        </w:rPr>
        <w:t>Fax  +</w:t>
      </w:r>
      <w:proofErr w:type="gramEnd"/>
      <w:r w:rsidRPr="005E218F">
        <w:rPr>
          <w:color w:val="auto"/>
          <w:sz w:val="20"/>
          <w:lang w:val="en-CA"/>
        </w:rPr>
        <w:t xml:space="preserve"> 41 22 749 09 47</w:t>
      </w:r>
    </w:p>
    <w:p w14:paraId="4C8B9149" w14:textId="77777777" w:rsidR="001A33D0" w:rsidRPr="005E218F"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5E218F">
        <w:rPr>
          <w:color w:val="auto"/>
          <w:sz w:val="20"/>
          <w:lang w:val="en-CA"/>
        </w:rPr>
        <w:t>copyright@iso.org</w:t>
      </w:r>
    </w:p>
    <w:p w14:paraId="21516E98" w14:textId="77777777" w:rsidR="001A33D0" w:rsidRPr="005E218F" w:rsidRDefault="001A33D0" w:rsidP="001A33D0">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5E218F">
        <w:rPr>
          <w:color w:val="auto"/>
          <w:sz w:val="20"/>
          <w:lang w:val="en-CA"/>
        </w:rPr>
        <w:t>www.iso.org</w:t>
      </w:r>
    </w:p>
    <w:p w14:paraId="4C0C8539" w14:textId="77777777" w:rsidR="001A33D0" w:rsidRPr="005E218F" w:rsidRDefault="001A33D0" w:rsidP="001A33D0">
      <w:pPr>
        <w:pStyle w:val="zzContents"/>
        <w:spacing w:before="0"/>
        <w:rPr>
          <w:lang w:val="en-CA"/>
        </w:rPr>
      </w:pPr>
      <w:r w:rsidRPr="005E218F">
        <w:rPr>
          <w:lang w:val="en-CA"/>
        </w:rPr>
        <w:lastRenderedPageBreak/>
        <w:t>Contents</w:t>
      </w:r>
    </w:p>
    <w:p w14:paraId="175FCAE7" w14:textId="77777777" w:rsidR="00391F18" w:rsidRPr="005E218F" w:rsidRDefault="0054733A">
      <w:pPr>
        <w:pStyle w:val="TOC1"/>
        <w:rPr>
          <w:rFonts w:ascii="Calibri" w:eastAsia="Times New Roman" w:hAnsi="Calibri"/>
          <w:b w:val="0"/>
          <w:noProof/>
          <w:lang w:val="en-CA" w:eastAsia="sv-SE"/>
        </w:rPr>
      </w:pPr>
      <w:r w:rsidRPr="005E218F">
        <w:rPr>
          <w:lang w:val="en-CA"/>
        </w:rPr>
        <w:fldChar w:fldCharType="begin"/>
      </w:r>
      <w:r w:rsidRPr="005E218F">
        <w:rPr>
          <w:lang w:val="en-CA"/>
        </w:rPr>
        <w:instrText xml:space="preserve"> TOC \o "2-3" \h \z \t "Heading 1;1;ANNEX;1;Biblio Title;1;Foreword Title;1;Intro Title;1" </w:instrText>
      </w:r>
      <w:r w:rsidRPr="005E218F">
        <w:rPr>
          <w:lang w:val="en-CA"/>
        </w:rPr>
        <w:fldChar w:fldCharType="separate"/>
      </w:r>
      <w:hyperlink w:anchor="_Toc517088186" w:history="1">
        <w:r w:rsidR="00391F18" w:rsidRPr="005E218F">
          <w:rPr>
            <w:rStyle w:val="Hyperlink"/>
            <w:noProof/>
            <w:lang w:val="en-CA"/>
          </w:rPr>
          <w:t>Foreword</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_Toc517088186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iv</w:t>
        </w:r>
        <w:r w:rsidR="00391F18" w:rsidRPr="005E218F">
          <w:rPr>
            <w:noProof/>
            <w:webHidden/>
            <w:lang w:val="en-CA"/>
          </w:rPr>
          <w:fldChar w:fldCharType="end"/>
        </w:r>
      </w:hyperlink>
    </w:p>
    <w:p w14:paraId="50F7C8AC" w14:textId="77777777" w:rsidR="00391F18" w:rsidRPr="005E218F" w:rsidRDefault="00000000">
      <w:pPr>
        <w:pStyle w:val="TOC1"/>
        <w:rPr>
          <w:rFonts w:ascii="Calibri" w:eastAsia="Times New Roman" w:hAnsi="Calibri"/>
          <w:b w:val="0"/>
          <w:noProof/>
          <w:lang w:val="en-CA" w:eastAsia="sv-SE"/>
        </w:rPr>
      </w:pPr>
      <w:hyperlink w:anchor="_Toc517088187" w:history="1">
        <w:r w:rsidR="00391F18" w:rsidRPr="005E218F">
          <w:rPr>
            <w:rStyle w:val="Hyperlink"/>
            <w:noProof/>
            <w:lang w:val="en-CA"/>
          </w:rPr>
          <w:t>Introduction</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_Toc517088187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v</w:t>
        </w:r>
        <w:r w:rsidR="00391F18" w:rsidRPr="005E218F">
          <w:rPr>
            <w:noProof/>
            <w:webHidden/>
            <w:lang w:val="en-CA"/>
          </w:rPr>
          <w:fldChar w:fldCharType="end"/>
        </w:r>
      </w:hyperlink>
    </w:p>
    <w:p w14:paraId="4CDA56A2" w14:textId="77777777" w:rsidR="00391F18" w:rsidRPr="005E218F" w:rsidRDefault="00000000">
      <w:pPr>
        <w:pStyle w:val="TOC1"/>
        <w:rPr>
          <w:rFonts w:ascii="Calibri" w:eastAsia="Times New Roman" w:hAnsi="Calibri"/>
          <w:b w:val="0"/>
          <w:noProof/>
          <w:lang w:val="en-CA" w:eastAsia="sv-SE"/>
        </w:rPr>
      </w:pPr>
      <w:hyperlink w:anchor="_Toc517088188" w:history="1">
        <w:r w:rsidR="00391F18" w:rsidRPr="005E218F">
          <w:rPr>
            <w:rStyle w:val="Hyperlink"/>
            <w:noProof/>
            <w:lang w:val="en-CA"/>
          </w:rPr>
          <w:t>1</w:t>
        </w:r>
        <w:r w:rsidR="00391F18" w:rsidRPr="005E218F">
          <w:rPr>
            <w:rFonts w:ascii="Calibri" w:eastAsia="Times New Roman" w:hAnsi="Calibri"/>
            <w:b w:val="0"/>
            <w:noProof/>
            <w:lang w:val="en-CA" w:eastAsia="sv-SE"/>
          </w:rPr>
          <w:tab/>
        </w:r>
        <w:r w:rsidR="00391F18" w:rsidRPr="005E218F">
          <w:rPr>
            <w:rStyle w:val="Hyperlink"/>
            <w:noProof/>
            <w:lang w:val="en-CA"/>
          </w:rPr>
          <w:t>Scope</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_Toc517088188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1</w:t>
        </w:r>
        <w:r w:rsidR="00391F18" w:rsidRPr="005E218F">
          <w:rPr>
            <w:noProof/>
            <w:webHidden/>
            <w:lang w:val="en-CA"/>
          </w:rPr>
          <w:fldChar w:fldCharType="end"/>
        </w:r>
      </w:hyperlink>
    </w:p>
    <w:p w14:paraId="6F3A711F" w14:textId="77777777" w:rsidR="00391F18" w:rsidRPr="005E218F" w:rsidRDefault="00000000">
      <w:pPr>
        <w:pStyle w:val="TOC1"/>
        <w:rPr>
          <w:rFonts w:ascii="Calibri" w:eastAsia="Times New Roman" w:hAnsi="Calibri"/>
          <w:b w:val="0"/>
          <w:noProof/>
          <w:lang w:val="en-CA" w:eastAsia="sv-SE"/>
        </w:rPr>
      </w:pPr>
      <w:hyperlink w:anchor="_Toc517088189" w:history="1">
        <w:r w:rsidR="00391F18" w:rsidRPr="005E218F">
          <w:rPr>
            <w:rStyle w:val="Hyperlink"/>
            <w:noProof/>
            <w:lang w:val="en-CA"/>
          </w:rPr>
          <w:t>2</w:t>
        </w:r>
        <w:r w:rsidR="00391F18" w:rsidRPr="005E218F">
          <w:rPr>
            <w:rFonts w:ascii="Calibri" w:eastAsia="Times New Roman" w:hAnsi="Calibri"/>
            <w:b w:val="0"/>
            <w:noProof/>
            <w:lang w:val="en-CA" w:eastAsia="sv-SE"/>
          </w:rPr>
          <w:tab/>
        </w:r>
        <w:r w:rsidR="00391F18" w:rsidRPr="005E218F">
          <w:rPr>
            <w:rStyle w:val="Hyperlink"/>
            <w:noProof/>
            <w:lang w:val="en-CA"/>
          </w:rPr>
          <w:t>Normative references</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_Toc517088189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1</w:t>
        </w:r>
        <w:r w:rsidR="00391F18" w:rsidRPr="005E218F">
          <w:rPr>
            <w:noProof/>
            <w:webHidden/>
            <w:lang w:val="en-CA"/>
          </w:rPr>
          <w:fldChar w:fldCharType="end"/>
        </w:r>
      </w:hyperlink>
    </w:p>
    <w:p w14:paraId="30129E29" w14:textId="77777777" w:rsidR="00391F18" w:rsidRPr="005E218F" w:rsidRDefault="00000000">
      <w:pPr>
        <w:pStyle w:val="TOC1"/>
        <w:rPr>
          <w:rFonts w:ascii="Calibri" w:eastAsia="Times New Roman" w:hAnsi="Calibri"/>
          <w:b w:val="0"/>
          <w:noProof/>
          <w:lang w:val="en-CA" w:eastAsia="sv-SE"/>
        </w:rPr>
      </w:pPr>
      <w:hyperlink w:anchor="_Toc517088190" w:history="1">
        <w:r w:rsidR="00391F18" w:rsidRPr="005E218F">
          <w:rPr>
            <w:rStyle w:val="Hyperlink"/>
            <w:noProof/>
            <w:lang w:val="en-CA"/>
          </w:rPr>
          <w:t>3</w:t>
        </w:r>
        <w:r w:rsidR="00391F18" w:rsidRPr="005E218F">
          <w:rPr>
            <w:rFonts w:ascii="Calibri" w:eastAsia="Times New Roman" w:hAnsi="Calibri"/>
            <w:b w:val="0"/>
            <w:noProof/>
            <w:lang w:val="en-CA" w:eastAsia="sv-SE"/>
          </w:rPr>
          <w:tab/>
        </w:r>
        <w:r w:rsidR="00391F18" w:rsidRPr="005E218F">
          <w:rPr>
            <w:rStyle w:val="Hyperlink"/>
            <w:noProof/>
            <w:lang w:val="en-CA"/>
          </w:rPr>
          <w:t>Terms and definitions</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_Toc517088190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1</w:t>
        </w:r>
        <w:r w:rsidR="00391F18" w:rsidRPr="005E218F">
          <w:rPr>
            <w:noProof/>
            <w:webHidden/>
            <w:lang w:val="en-CA"/>
          </w:rPr>
          <w:fldChar w:fldCharType="end"/>
        </w:r>
      </w:hyperlink>
    </w:p>
    <w:p w14:paraId="554A53F3" w14:textId="77777777" w:rsidR="00391F18" w:rsidRPr="005E218F" w:rsidRDefault="00000000">
      <w:pPr>
        <w:pStyle w:val="TOC1"/>
        <w:rPr>
          <w:rFonts w:ascii="Calibri" w:eastAsia="Times New Roman" w:hAnsi="Calibri"/>
          <w:b w:val="0"/>
          <w:noProof/>
          <w:lang w:val="en-CA" w:eastAsia="sv-SE"/>
        </w:rPr>
      </w:pPr>
      <w:hyperlink w:anchor="_Toc517088191" w:history="1">
        <w:r w:rsidR="00391F18" w:rsidRPr="005E218F">
          <w:rPr>
            <w:rStyle w:val="Hyperlink"/>
            <w:noProof/>
            <w:lang w:val="en-CA"/>
          </w:rPr>
          <w:t>4</w:t>
        </w:r>
        <w:r w:rsidR="00391F18" w:rsidRPr="005E218F">
          <w:rPr>
            <w:rFonts w:ascii="Calibri" w:eastAsia="Times New Roman" w:hAnsi="Calibri"/>
            <w:b w:val="0"/>
            <w:noProof/>
            <w:lang w:val="en-CA" w:eastAsia="sv-SE"/>
          </w:rPr>
          <w:tab/>
        </w:r>
        <w:r w:rsidR="00391F18" w:rsidRPr="005E218F">
          <w:rPr>
            <w:rStyle w:val="Hyperlink"/>
            <w:noProof/>
            <w:lang w:val="en-CA"/>
          </w:rPr>
          <w:t>Reference Software</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_Toc517088191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2</w:t>
        </w:r>
        <w:r w:rsidR="00391F18" w:rsidRPr="005E218F">
          <w:rPr>
            <w:noProof/>
            <w:webHidden/>
            <w:lang w:val="en-CA"/>
          </w:rPr>
          <w:fldChar w:fldCharType="end"/>
        </w:r>
      </w:hyperlink>
    </w:p>
    <w:p w14:paraId="1F836EF1" w14:textId="77777777" w:rsidR="00391F18" w:rsidRPr="005E218F" w:rsidRDefault="00000000">
      <w:pPr>
        <w:pStyle w:val="TOC1"/>
        <w:rPr>
          <w:rFonts w:ascii="Calibri" w:eastAsia="Times New Roman" w:hAnsi="Calibri"/>
          <w:b w:val="0"/>
          <w:noProof/>
          <w:lang w:val="en-CA" w:eastAsia="sv-SE"/>
        </w:rPr>
      </w:pPr>
      <w:hyperlink w:anchor="_Toc517088192" w:history="1">
        <w:r w:rsidR="00391F18" w:rsidRPr="005E218F">
          <w:rPr>
            <w:rStyle w:val="Hyperlink"/>
            <w:noProof/>
            <w:lang w:val="en-CA"/>
          </w:rPr>
          <w:t>5</w:t>
        </w:r>
        <w:r w:rsidR="00391F18" w:rsidRPr="005E218F">
          <w:rPr>
            <w:rFonts w:ascii="Calibri" w:eastAsia="Times New Roman" w:hAnsi="Calibri"/>
            <w:b w:val="0"/>
            <w:noProof/>
            <w:lang w:val="en-CA" w:eastAsia="sv-SE"/>
          </w:rPr>
          <w:tab/>
        </w:r>
        <w:r w:rsidR="00391F18" w:rsidRPr="005E218F">
          <w:rPr>
            <w:rStyle w:val="Hyperlink"/>
            <w:noProof/>
            <w:lang w:val="en-CA"/>
          </w:rPr>
          <w:t>Conformance</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_Toc517088192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2</w:t>
        </w:r>
        <w:r w:rsidR="00391F18" w:rsidRPr="005E218F">
          <w:rPr>
            <w:noProof/>
            <w:webHidden/>
            <w:lang w:val="en-CA"/>
          </w:rPr>
          <w:fldChar w:fldCharType="end"/>
        </w:r>
      </w:hyperlink>
    </w:p>
    <w:p w14:paraId="1043C8FA" w14:textId="77777777" w:rsidR="00391F18" w:rsidRPr="005E218F" w:rsidRDefault="00000000">
      <w:pPr>
        <w:pStyle w:val="TOC2"/>
        <w:rPr>
          <w:rFonts w:ascii="Calibri" w:eastAsia="Times New Roman" w:hAnsi="Calibri"/>
          <w:b w:val="0"/>
          <w:noProof/>
          <w:lang w:val="en-CA" w:eastAsia="sv-SE"/>
        </w:rPr>
      </w:pPr>
      <w:hyperlink w:anchor="_Toc517088193" w:history="1">
        <w:r w:rsidR="00391F18" w:rsidRPr="005E218F">
          <w:rPr>
            <w:rStyle w:val="Hyperlink"/>
            <w:noProof/>
            <w:lang w:val="en-CA"/>
          </w:rPr>
          <w:t>5.1</w:t>
        </w:r>
        <w:r w:rsidR="00391F18" w:rsidRPr="005E218F">
          <w:rPr>
            <w:rFonts w:ascii="Calibri" w:eastAsia="Times New Roman" w:hAnsi="Calibri"/>
            <w:b w:val="0"/>
            <w:noProof/>
            <w:lang w:val="en-CA" w:eastAsia="sv-SE"/>
          </w:rPr>
          <w:tab/>
        </w:r>
        <w:r w:rsidR="00391F18" w:rsidRPr="005E218F">
          <w:rPr>
            <w:rStyle w:val="Hyperlink"/>
            <w:noProof/>
            <w:lang w:val="en-CA"/>
          </w:rPr>
          <w:t>Overview</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_Toc517088193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2</w:t>
        </w:r>
        <w:r w:rsidR="00391F18" w:rsidRPr="005E218F">
          <w:rPr>
            <w:noProof/>
            <w:webHidden/>
            <w:lang w:val="en-CA"/>
          </w:rPr>
          <w:fldChar w:fldCharType="end"/>
        </w:r>
      </w:hyperlink>
    </w:p>
    <w:p w14:paraId="1381E5DB" w14:textId="77777777" w:rsidR="00391F18" w:rsidRPr="005E218F" w:rsidRDefault="00000000">
      <w:pPr>
        <w:pStyle w:val="TOC2"/>
        <w:rPr>
          <w:rFonts w:ascii="Calibri" w:eastAsia="Times New Roman" w:hAnsi="Calibri"/>
          <w:b w:val="0"/>
          <w:noProof/>
          <w:lang w:val="en-CA" w:eastAsia="sv-SE"/>
        </w:rPr>
      </w:pPr>
      <w:hyperlink w:anchor="_Toc517088194" w:history="1">
        <w:r w:rsidR="00391F18" w:rsidRPr="005E218F">
          <w:rPr>
            <w:rStyle w:val="Hyperlink"/>
            <w:noProof/>
            <w:lang w:val="en-CA"/>
          </w:rPr>
          <w:t>5.2</w:t>
        </w:r>
        <w:r w:rsidR="00391F18" w:rsidRPr="005E218F">
          <w:rPr>
            <w:rFonts w:ascii="Calibri" w:eastAsia="Times New Roman" w:hAnsi="Calibri"/>
            <w:b w:val="0"/>
            <w:noProof/>
            <w:lang w:val="en-CA" w:eastAsia="sv-SE"/>
          </w:rPr>
          <w:tab/>
        </w:r>
        <w:r w:rsidR="00391F18" w:rsidRPr="005E218F">
          <w:rPr>
            <w:rStyle w:val="Hyperlink"/>
            <w:noProof/>
            <w:lang w:val="en-CA"/>
          </w:rPr>
          <w:t>Standard specific considerations</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_Toc517088194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2</w:t>
        </w:r>
        <w:r w:rsidR="00391F18" w:rsidRPr="005E218F">
          <w:rPr>
            <w:noProof/>
            <w:webHidden/>
            <w:lang w:val="en-CA"/>
          </w:rPr>
          <w:fldChar w:fldCharType="end"/>
        </w:r>
      </w:hyperlink>
    </w:p>
    <w:p w14:paraId="795BBD86" w14:textId="77777777" w:rsidR="00391F18" w:rsidRPr="005E218F" w:rsidRDefault="00000000">
      <w:pPr>
        <w:pStyle w:val="TOC3"/>
        <w:rPr>
          <w:rFonts w:ascii="Calibri" w:eastAsia="Times New Roman" w:hAnsi="Calibri"/>
          <w:b w:val="0"/>
          <w:noProof/>
          <w:lang w:val="en-CA" w:eastAsia="sv-SE"/>
        </w:rPr>
      </w:pPr>
      <w:hyperlink w:anchor="_Toc517088195" w:history="1">
        <w:r w:rsidR="00391F18" w:rsidRPr="005E218F">
          <w:rPr>
            <w:rStyle w:val="Hyperlink"/>
            <w:noProof/>
            <w:lang w:val="en-CA"/>
          </w:rPr>
          <w:t>5.2.1</w:t>
        </w:r>
        <w:r w:rsidR="00391F18" w:rsidRPr="005E218F">
          <w:rPr>
            <w:rFonts w:ascii="Calibri" w:eastAsia="Times New Roman" w:hAnsi="Calibri"/>
            <w:b w:val="0"/>
            <w:noProof/>
            <w:lang w:val="en-CA" w:eastAsia="sv-SE"/>
          </w:rPr>
          <w:tab/>
        </w:r>
        <w:r w:rsidR="00391F18" w:rsidRPr="005E218F">
          <w:rPr>
            <w:rStyle w:val="Hyperlink"/>
            <w:noProof/>
            <w:lang w:val="en-CA"/>
          </w:rPr>
          <w:t>Considerations for ISO/IEC 14496-12, 14496-14, 14496-15</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_Toc517088195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2</w:t>
        </w:r>
        <w:r w:rsidR="00391F18" w:rsidRPr="005E218F">
          <w:rPr>
            <w:noProof/>
            <w:webHidden/>
            <w:lang w:val="en-CA"/>
          </w:rPr>
          <w:fldChar w:fldCharType="end"/>
        </w:r>
      </w:hyperlink>
    </w:p>
    <w:p w14:paraId="4F82BC02" w14:textId="77777777" w:rsidR="00391F18" w:rsidRPr="005E218F" w:rsidRDefault="00000000">
      <w:pPr>
        <w:pStyle w:val="TOC3"/>
        <w:rPr>
          <w:rFonts w:ascii="Calibri" w:eastAsia="Times New Roman" w:hAnsi="Calibri"/>
          <w:b w:val="0"/>
          <w:noProof/>
          <w:lang w:val="en-CA" w:eastAsia="sv-SE"/>
        </w:rPr>
      </w:pPr>
      <w:hyperlink w:anchor="_Toc517088196" w:history="1">
        <w:r w:rsidR="00391F18" w:rsidRPr="005E218F">
          <w:rPr>
            <w:rStyle w:val="Hyperlink"/>
            <w:noProof/>
            <w:lang w:val="en-CA"/>
          </w:rPr>
          <w:t>5.2.2</w:t>
        </w:r>
        <w:r w:rsidR="00391F18" w:rsidRPr="005E218F">
          <w:rPr>
            <w:rFonts w:ascii="Calibri" w:eastAsia="Times New Roman" w:hAnsi="Calibri"/>
            <w:b w:val="0"/>
            <w:noProof/>
            <w:lang w:val="en-CA" w:eastAsia="sv-SE"/>
          </w:rPr>
          <w:tab/>
        </w:r>
        <w:r w:rsidR="00391F18" w:rsidRPr="005E218F">
          <w:rPr>
            <w:rStyle w:val="Hyperlink"/>
            <w:noProof/>
            <w:lang w:val="en-CA"/>
          </w:rPr>
          <w:t>Considerations for ISO/IEC 14496-30</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_Toc517088196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2</w:t>
        </w:r>
        <w:r w:rsidR="00391F18" w:rsidRPr="005E218F">
          <w:rPr>
            <w:noProof/>
            <w:webHidden/>
            <w:lang w:val="en-CA"/>
          </w:rPr>
          <w:fldChar w:fldCharType="end"/>
        </w:r>
      </w:hyperlink>
    </w:p>
    <w:p w14:paraId="65737C28" w14:textId="77777777" w:rsidR="00391F18" w:rsidRPr="005E218F" w:rsidRDefault="00000000">
      <w:pPr>
        <w:pStyle w:val="TOC3"/>
        <w:rPr>
          <w:rFonts w:ascii="Calibri" w:eastAsia="Times New Roman" w:hAnsi="Calibri"/>
          <w:b w:val="0"/>
          <w:noProof/>
          <w:lang w:val="en-CA" w:eastAsia="sv-SE"/>
        </w:rPr>
      </w:pPr>
      <w:hyperlink w:anchor="_Toc517088197" w:history="1">
        <w:r w:rsidR="00391F18" w:rsidRPr="005E218F">
          <w:rPr>
            <w:rStyle w:val="Hyperlink"/>
            <w:noProof/>
            <w:lang w:val="en-CA"/>
          </w:rPr>
          <w:t>5.2.3</w:t>
        </w:r>
        <w:r w:rsidR="00391F18" w:rsidRPr="005E218F">
          <w:rPr>
            <w:rFonts w:ascii="Calibri" w:eastAsia="Times New Roman" w:hAnsi="Calibri"/>
            <w:b w:val="0"/>
            <w:noProof/>
            <w:lang w:val="en-CA" w:eastAsia="sv-SE"/>
          </w:rPr>
          <w:tab/>
        </w:r>
        <w:r w:rsidR="00391F18" w:rsidRPr="005E218F">
          <w:rPr>
            <w:rStyle w:val="Hyperlink"/>
            <w:noProof/>
            <w:lang w:val="en-CA"/>
          </w:rPr>
          <w:t>Considerations for ISO/IEC 23008-12</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_Toc517088197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3</w:t>
        </w:r>
        <w:r w:rsidR="00391F18" w:rsidRPr="005E218F">
          <w:rPr>
            <w:noProof/>
            <w:webHidden/>
            <w:lang w:val="en-CA"/>
          </w:rPr>
          <w:fldChar w:fldCharType="end"/>
        </w:r>
      </w:hyperlink>
    </w:p>
    <w:p w14:paraId="1A6EE5CC" w14:textId="77777777" w:rsidR="00391F18" w:rsidRPr="005E218F" w:rsidRDefault="00000000">
      <w:pPr>
        <w:pStyle w:val="TOC2"/>
        <w:rPr>
          <w:rFonts w:ascii="Calibri" w:eastAsia="Times New Roman" w:hAnsi="Calibri"/>
          <w:b w:val="0"/>
          <w:noProof/>
          <w:lang w:val="en-CA" w:eastAsia="sv-SE"/>
        </w:rPr>
      </w:pPr>
      <w:hyperlink w:anchor="_Toc517088198" w:history="1">
        <w:r w:rsidR="00391F18" w:rsidRPr="005E218F">
          <w:rPr>
            <w:rStyle w:val="Hyperlink"/>
            <w:noProof/>
            <w:lang w:val="en-CA"/>
          </w:rPr>
          <w:t>5.3</w:t>
        </w:r>
        <w:r w:rsidR="00391F18" w:rsidRPr="005E218F">
          <w:rPr>
            <w:rFonts w:ascii="Calibri" w:eastAsia="Times New Roman" w:hAnsi="Calibri"/>
            <w:b w:val="0"/>
            <w:noProof/>
            <w:lang w:val="en-CA" w:eastAsia="sv-SE"/>
          </w:rPr>
          <w:tab/>
        </w:r>
        <w:r w:rsidR="00391F18" w:rsidRPr="005E218F">
          <w:rPr>
            <w:rStyle w:val="Hyperlink"/>
            <w:noProof/>
            <w:lang w:val="en-CA"/>
          </w:rPr>
          <w:t>File Documentation</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_Toc517088198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4</w:t>
        </w:r>
        <w:r w:rsidR="00391F18" w:rsidRPr="005E218F">
          <w:rPr>
            <w:noProof/>
            <w:webHidden/>
            <w:lang w:val="en-CA"/>
          </w:rPr>
          <w:fldChar w:fldCharType="end"/>
        </w:r>
      </w:hyperlink>
    </w:p>
    <w:p w14:paraId="2B727FBA" w14:textId="77777777" w:rsidR="00391F18" w:rsidRPr="005E218F" w:rsidRDefault="00000000">
      <w:pPr>
        <w:pStyle w:val="TOC3"/>
        <w:rPr>
          <w:rFonts w:ascii="Calibri" w:eastAsia="Times New Roman" w:hAnsi="Calibri"/>
          <w:b w:val="0"/>
          <w:noProof/>
          <w:lang w:val="en-CA" w:eastAsia="sv-SE"/>
        </w:rPr>
      </w:pPr>
      <w:hyperlink w:anchor="_Toc517088199" w:history="1">
        <w:r w:rsidR="00391F18" w:rsidRPr="005E218F">
          <w:rPr>
            <w:rStyle w:val="Hyperlink"/>
            <w:noProof/>
            <w:lang w:val="en-CA"/>
          </w:rPr>
          <w:t>5.3.1</w:t>
        </w:r>
        <w:r w:rsidR="00391F18" w:rsidRPr="005E218F">
          <w:rPr>
            <w:rFonts w:ascii="Calibri" w:eastAsia="Times New Roman" w:hAnsi="Calibri"/>
            <w:b w:val="0"/>
            <w:noProof/>
            <w:lang w:val="en-CA" w:eastAsia="sv-SE"/>
          </w:rPr>
          <w:tab/>
        </w:r>
        <w:r w:rsidR="00391F18" w:rsidRPr="005E218F">
          <w:rPr>
            <w:rStyle w:val="Hyperlink"/>
            <w:noProof/>
            <w:lang w:val="en-CA"/>
          </w:rPr>
          <w:t>Files from related conformance programs</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_Toc517088199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4</w:t>
        </w:r>
        <w:r w:rsidR="00391F18" w:rsidRPr="005E218F">
          <w:rPr>
            <w:noProof/>
            <w:webHidden/>
            <w:lang w:val="en-CA"/>
          </w:rPr>
          <w:fldChar w:fldCharType="end"/>
        </w:r>
      </w:hyperlink>
    </w:p>
    <w:p w14:paraId="629ADA62" w14:textId="77777777" w:rsidR="00391F18" w:rsidRPr="005E218F" w:rsidRDefault="00000000">
      <w:pPr>
        <w:pStyle w:val="TOC3"/>
        <w:rPr>
          <w:rFonts w:ascii="Calibri" w:eastAsia="Times New Roman" w:hAnsi="Calibri"/>
          <w:b w:val="0"/>
          <w:noProof/>
          <w:lang w:val="en-CA" w:eastAsia="sv-SE"/>
        </w:rPr>
      </w:pPr>
      <w:hyperlink w:anchor="_Toc517088200" w:history="1">
        <w:r w:rsidR="00391F18" w:rsidRPr="005E218F">
          <w:rPr>
            <w:rStyle w:val="Hyperlink"/>
            <w:noProof/>
            <w:lang w:val="en-CA"/>
          </w:rPr>
          <w:t>5.3.2</w:t>
        </w:r>
        <w:r w:rsidR="00391F18" w:rsidRPr="005E218F">
          <w:rPr>
            <w:rFonts w:ascii="Calibri" w:eastAsia="Times New Roman" w:hAnsi="Calibri"/>
            <w:b w:val="0"/>
            <w:noProof/>
            <w:lang w:val="en-CA" w:eastAsia="sv-SE"/>
          </w:rPr>
          <w:tab/>
        </w:r>
        <w:r w:rsidR="00391F18" w:rsidRPr="005E218F">
          <w:rPr>
            <w:rStyle w:val="Hyperlink"/>
            <w:noProof/>
            <w:lang w:val="en-CA"/>
          </w:rPr>
          <w:t>Files unique to this conformance program</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_Toc517088200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5</w:t>
        </w:r>
        <w:r w:rsidR="00391F18" w:rsidRPr="005E218F">
          <w:rPr>
            <w:noProof/>
            <w:webHidden/>
            <w:lang w:val="en-CA"/>
          </w:rPr>
          <w:fldChar w:fldCharType="end"/>
        </w:r>
      </w:hyperlink>
    </w:p>
    <w:p w14:paraId="69B8DD4E" w14:textId="77777777" w:rsidR="00391F18" w:rsidRPr="005E218F" w:rsidRDefault="00000000">
      <w:pPr>
        <w:pStyle w:val="TOC1"/>
        <w:rPr>
          <w:rFonts w:ascii="Calibri" w:eastAsia="Times New Roman" w:hAnsi="Calibri"/>
          <w:b w:val="0"/>
          <w:noProof/>
          <w:lang w:val="en-CA" w:eastAsia="sv-SE"/>
        </w:rPr>
      </w:pPr>
      <w:hyperlink w:anchor="_Toc517088201" w:history="1">
        <w:r w:rsidR="00391F18" w:rsidRPr="005E218F">
          <w:rPr>
            <w:rStyle w:val="Hyperlink"/>
            <w:noProof/>
            <w:lang w:val="en-CA"/>
          </w:rPr>
          <w:t>Annex A (informative)  Other tools</w:t>
        </w:r>
        <w:r w:rsidR="00391F18" w:rsidRPr="005E218F">
          <w:rPr>
            <w:noProof/>
            <w:webHidden/>
            <w:lang w:val="en-CA"/>
          </w:rPr>
          <w:tab/>
        </w:r>
        <w:r w:rsidR="00391F18" w:rsidRPr="005E218F">
          <w:rPr>
            <w:noProof/>
            <w:webHidden/>
            <w:lang w:val="en-CA"/>
          </w:rPr>
          <w:fldChar w:fldCharType="begin"/>
        </w:r>
        <w:r w:rsidR="00391F18" w:rsidRPr="005E218F">
          <w:rPr>
            <w:noProof/>
            <w:webHidden/>
            <w:lang w:val="en-CA"/>
          </w:rPr>
          <w:instrText xml:space="preserve"> PAGEREF _Toc517088201 \h </w:instrText>
        </w:r>
        <w:r w:rsidR="00391F18" w:rsidRPr="005E218F">
          <w:rPr>
            <w:noProof/>
            <w:webHidden/>
            <w:lang w:val="en-CA"/>
          </w:rPr>
        </w:r>
        <w:r w:rsidR="00391F18" w:rsidRPr="005E218F">
          <w:rPr>
            <w:noProof/>
            <w:webHidden/>
            <w:lang w:val="en-CA"/>
          </w:rPr>
          <w:fldChar w:fldCharType="separate"/>
        </w:r>
        <w:r w:rsidR="00391F18" w:rsidRPr="005E218F">
          <w:rPr>
            <w:noProof/>
            <w:webHidden/>
            <w:lang w:val="en-CA"/>
          </w:rPr>
          <w:t>20</w:t>
        </w:r>
        <w:r w:rsidR="00391F18" w:rsidRPr="005E218F">
          <w:rPr>
            <w:noProof/>
            <w:webHidden/>
            <w:lang w:val="en-CA"/>
          </w:rPr>
          <w:fldChar w:fldCharType="end"/>
        </w:r>
      </w:hyperlink>
    </w:p>
    <w:p w14:paraId="740EF544" w14:textId="77777777" w:rsidR="001A33D0" w:rsidRPr="005E218F" w:rsidRDefault="0054733A" w:rsidP="001A33D0">
      <w:pPr>
        <w:pStyle w:val="TOC1"/>
        <w:rPr>
          <w:lang w:val="en-CA"/>
        </w:rPr>
      </w:pPr>
      <w:r w:rsidRPr="005E218F">
        <w:rPr>
          <w:lang w:val="en-CA"/>
        </w:rPr>
        <w:fldChar w:fldCharType="end"/>
      </w:r>
      <w:r w:rsidR="00BE5474" w:rsidRPr="005E218F">
        <w:rPr>
          <w:lang w:val="en-CA"/>
        </w:rPr>
        <w:t xml:space="preserve"> </w:t>
      </w:r>
    </w:p>
    <w:p w14:paraId="7CE41C2C" w14:textId="77777777" w:rsidR="001A33D0" w:rsidRPr="005E218F" w:rsidRDefault="001A33D0" w:rsidP="001A33D0">
      <w:pPr>
        <w:pStyle w:val="ForewordTitle"/>
        <w:rPr>
          <w:lang w:val="en-CA"/>
        </w:rPr>
      </w:pPr>
      <w:bookmarkStart w:id="1" w:name="_Toc353342667"/>
      <w:bookmarkStart w:id="2" w:name="_Toc517088186"/>
      <w:r w:rsidRPr="005E218F">
        <w:rPr>
          <w:lang w:val="en-CA"/>
        </w:rPr>
        <w:lastRenderedPageBreak/>
        <w:t>Foreword</w:t>
      </w:r>
      <w:bookmarkEnd w:id="1"/>
      <w:bookmarkEnd w:id="2"/>
    </w:p>
    <w:p w14:paraId="5619C888" w14:textId="231FDF51" w:rsidR="001A33D0" w:rsidRPr="005E218F" w:rsidRDefault="00E100C6" w:rsidP="001A33D0">
      <w:pPr>
        <w:rPr>
          <w:lang w:val="en-CA"/>
        </w:rPr>
      </w:pPr>
      <w:r w:rsidRPr="005E218F">
        <w:rPr>
          <w:lang w:val="en-CA"/>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r w:rsidR="005B3EC6" w:rsidRPr="005E218F">
        <w:rPr>
          <w:lang w:val="en-CA"/>
        </w:rPr>
        <w:t>.</w:t>
      </w:r>
    </w:p>
    <w:p w14:paraId="362EEFAF" w14:textId="77777777" w:rsidR="001A33D0" w:rsidRPr="005E218F" w:rsidRDefault="005B3EC6" w:rsidP="005B3EC6">
      <w:pPr>
        <w:rPr>
          <w:lang w:val="en-CA"/>
        </w:rPr>
      </w:pPr>
      <w:r w:rsidRPr="005E218F">
        <w:rPr>
          <w:lang w:val="en-CA"/>
        </w:rPr>
        <w:t xml:space="preserve">The procedures used to develop this document and those intended for its further maintenance are described in the ISO/IEC Directives, Part 1. In particular the different approval criteria needed for the different types of ISO documents should be noted. This document was drafted in accordance with the editorial rules of the ISO/IEC Directives, Part 2 (see </w:t>
      </w:r>
      <w:hyperlink r:id="rId10" w:history="1">
        <w:r w:rsidRPr="005E218F">
          <w:rPr>
            <w:color w:val="0000FF"/>
            <w:u w:val="single"/>
            <w:lang w:val="en-CA" w:eastAsia="fr-FR"/>
          </w:rPr>
          <w:t>www.iso.org/directives</w:t>
        </w:r>
      </w:hyperlink>
      <w:r w:rsidRPr="005E218F">
        <w:rPr>
          <w:lang w:val="en-CA"/>
        </w:rPr>
        <w:t>).</w:t>
      </w:r>
    </w:p>
    <w:p w14:paraId="41ADE417" w14:textId="77777777" w:rsidR="001A33D0" w:rsidRPr="005E218F" w:rsidRDefault="005B3EC6" w:rsidP="005B3EC6">
      <w:pPr>
        <w:rPr>
          <w:lang w:val="en-CA"/>
        </w:rPr>
      </w:pPr>
      <w:r w:rsidRPr="005E218F">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1" w:history="1">
        <w:r w:rsidRPr="005E218F">
          <w:rPr>
            <w:color w:val="0000FF"/>
            <w:u w:val="single"/>
            <w:lang w:val="en-CA" w:eastAsia="fr-FR"/>
          </w:rPr>
          <w:t>www.iso.org/patents</w:t>
        </w:r>
      </w:hyperlink>
      <w:r w:rsidRPr="005E218F">
        <w:rPr>
          <w:lang w:val="en-CA"/>
        </w:rPr>
        <w:t>).</w:t>
      </w:r>
    </w:p>
    <w:p w14:paraId="47142630" w14:textId="77777777" w:rsidR="001A33D0" w:rsidRPr="005E218F" w:rsidRDefault="005B3EC6" w:rsidP="001A33D0">
      <w:pPr>
        <w:rPr>
          <w:lang w:val="en-CA"/>
        </w:rPr>
      </w:pPr>
      <w:r w:rsidRPr="005E218F">
        <w:rPr>
          <w:lang w:val="en-CA"/>
        </w:rPr>
        <w:t>Any trade name used in this document is information given for the convenience of users and does not constitute an endorsement.</w:t>
      </w:r>
    </w:p>
    <w:p w14:paraId="6B09E57D" w14:textId="2467EDA1" w:rsidR="001A33D0" w:rsidRPr="005E218F" w:rsidRDefault="005B3EC6" w:rsidP="005B3EC6">
      <w:pPr>
        <w:rPr>
          <w:lang w:val="en-CA"/>
        </w:rPr>
      </w:pPr>
      <w:r w:rsidRPr="005E218F">
        <w:rPr>
          <w:lang w:val="en-CA"/>
        </w:rPr>
        <w:t xml:space="preserve">For an explanation </w:t>
      </w:r>
      <w:r w:rsidR="00E100C6" w:rsidRPr="005E218F">
        <w:rPr>
          <w:lang w:val="en-CA"/>
        </w:rPr>
        <w:t xml:space="preserve">of </w:t>
      </w:r>
      <w:r w:rsidRPr="005E218F">
        <w:rPr>
          <w:lang w:val="en-CA"/>
        </w:rPr>
        <w:t xml:space="preserve">the voluntary nature of standards, the meaning of ISO specific terms and expressions related to conformity assessment, as well as information about ISO's adherence to the World Trade Organization (WTO) principles in the Technical Barriers to Trade (TBT) see: </w:t>
      </w:r>
      <w:hyperlink r:id="rId12" w:history="1">
        <w:r w:rsidRPr="005E218F">
          <w:rPr>
            <w:rFonts w:eastAsia="Malgun Gothic" w:cs="Arial"/>
            <w:color w:val="0000FF"/>
            <w:szCs w:val="24"/>
            <w:u w:val="single"/>
            <w:lang w:val="en-CA" w:eastAsia="fr-FR"/>
          </w:rPr>
          <w:t>www.iso.org/iso/foreword.html</w:t>
        </w:r>
      </w:hyperlink>
      <w:r w:rsidRPr="005E218F">
        <w:rPr>
          <w:rFonts w:eastAsia="Malgun Gothic"/>
          <w:lang w:val="en-CA"/>
        </w:rPr>
        <w:t>.</w:t>
      </w:r>
    </w:p>
    <w:p w14:paraId="75B5D562" w14:textId="012D5982" w:rsidR="001A33D0" w:rsidRPr="005E218F" w:rsidRDefault="00B9118A" w:rsidP="001A33D0">
      <w:pPr>
        <w:rPr>
          <w:lang w:val="en-CA"/>
        </w:rPr>
      </w:pPr>
      <w:r w:rsidRPr="005E218F">
        <w:rPr>
          <w:lang w:val="en-CA"/>
        </w:rPr>
        <w:t xml:space="preserve">This document was prepared by </w:t>
      </w:r>
      <w:r w:rsidR="00E100C6" w:rsidRPr="005E218F">
        <w:rPr>
          <w:lang w:val="en-CA"/>
        </w:rPr>
        <w:t xml:space="preserve">Joint </w:t>
      </w:r>
      <w:r w:rsidRPr="005E218F">
        <w:rPr>
          <w:lang w:val="en-CA"/>
        </w:rPr>
        <w:t>Technical Committee</w:t>
      </w:r>
      <w:r w:rsidR="001A33D0" w:rsidRPr="005E218F">
        <w:rPr>
          <w:lang w:val="en-CA"/>
        </w:rPr>
        <w:t xml:space="preserve"> ISO/</w:t>
      </w:r>
      <w:r w:rsidR="00E100C6" w:rsidRPr="005E218F">
        <w:rPr>
          <w:lang w:val="en-CA"/>
        </w:rPr>
        <w:t xml:space="preserve">IEC JTC 1, </w:t>
      </w:r>
      <w:r w:rsidR="00E100C6" w:rsidRPr="005E218F">
        <w:rPr>
          <w:i/>
          <w:lang w:val="en-CA"/>
        </w:rPr>
        <w:t>Information technology</w:t>
      </w:r>
      <w:r w:rsidR="00E100C6" w:rsidRPr="005E218F">
        <w:rPr>
          <w:lang w:val="en-CA"/>
        </w:rPr>
        <w:t>,</w:t>
      </w:r>
      <w:r w:rsidR="001A33D0" w:rsidRPr="005E218F">
        <w:rPr>
          <w:lang w:val="en-CA"/>
        </w:rPr>
        <w:t xml:space="preserve"> Subcommittee SC </w:t>
      </w:r>
      <w:r w:rsidR="00E100C6" w:rsidRPr="005E218F">
        <w:rPr>
          <w:lang w:val="en-CA"/>
        </w:rPr>
        <w:t>29</w:t>
      </w:r>
      <w:r w:rsidR="001A33D0" w:rsidRPr="005E218F">
        <w:rPr>
          <w:lang w:val="en-CA"/>
        </w:rPr>
        <w:t xml:space="preserve">, </w:t>
      </w:r>
      <w:r w:rsidR="00E100C6" w:rsidRPr="005E218F">
        <w:rPr>
          <w:i/>
          <w:lang w:val="en-CA"/>
        </w:rPr>
        <w:t>Coding of audio, picture, multimedia and hypermedia information</w:t>
      </w:r>
      <w:r w:rsidR="001A33D0" w:rsidRPr="005E218F">
        <w:rPr>
          <w:lang w:val="en-CA"/>
        </w:rPr>
        <w:t>.</w:t>
      </w:r>
    </w:p>
    <w:p w14:paraId="30F3C2DD" w14:textId="0C9EA9D1" w:rsidR="002F523A" w:rsidRPr="005E218F" w:rsidRDefault="002F523A" w:rsidP="001A33D0">
      <w:pPr>
        <w:rPr>
          <w:ins w:id="3" w:author="Dimitri Podborski" w:date="2023-11-13T05:23:00Z"/>
          <w:lang w:val="en-CA"/>
        </w:rPr>
      </w:pPr>
      <w:ins w:id="4" w:author="Dimitri Podborski" w:date="2023-11-13T05:18:00Z">
        <w:r w:rsidRPr="005E218F">
          <w:rPr>
            <w:lang w:val="en-CA"/>
          </w:rPr>
          <w:t xml:space="preserve">The second edition </w:t>
        </w:r>
      </w:ins>
      <w:ins w:id="5" w:author="Dimitri Podborski" w:date="2023-11-13T05:19:00Z">
        <w:r w:rsidRPr="005E218F">
          <w:rPr>
            <w:lang w:val="en-CA"/>
          </w:rPr>
          <w:t xml:space="preserve">introduces new conformance files to the </w:t>
        </w:r>
      </w:ins>
      <w:ins w:id="6" w:author="Dimitri Podborski" w:date="2023-11-13T05:23:00Z">
        <w:r w:rsidR="00FB6931" w:rsidRPr="005E218F">
          <w:rPr>
            <w:lang w:val="en-CA"/>
          </w:rPr>
          <w:t>conformance program and documents them in clause 5.</w:t>
        </w:r>
      </w:ins>
    </w:p>
    <w:p w14:paraId="5BC7FCDF" w14:textId="40239ABB" w:rsidR="00C229C2" w:rsidRPr="005E218F" w:rsidRDefault="001A33D0" w:rsidP="001A33D0">
      <w:pPr>
        <w:rPr>
          <w:lang w:val="en-CA"/>
        </w:rPr>
      </w:pPr>
      <w:r w:rsidRPr="005E218F">
        <w:rPr>
          <w:lang w:val="en-CA"/>
        </w:rPr>
        <w:t>A list of all parts in the ISO</w:t>
      </w:r>
      <w:r w:rsidR="00E100C6" w:rsidRPr="005E218F">
        <w:rPr>
          <w:lang w:val="en-CA"/>
        </w:rPr>
        <w:t>/IEC 14496</w:t>
      </w:r>
      <w:r w:rsidRPr="005E218F">
        <w:rPr>
          <w:lang w:val="en-CA"/>
        </w:rPr>
        <w:t xml:space="preserve"> series can be found on the ISO website.</w:t>
      </w:r>
      <w:r w:rsidR="00C229C2" w:rsidRPr="005E218F">
        <w:rPr>
          <w:lang w:val="en-CA"/>
        </w:rPr>
        <w:t xml:space="preserve"> </w:t>
      </w:r>
    </w:p>
    <w:p w14:paraId="223CE2FC" w14:textId="77777777" w:rsidR="001A33D0" w:rsidRPr="005E218F" w:rsidRDefault="00C229C2" w:rsidP="001A33D0">
      <w:pPr>
        <w:rPr>
          <w:rFonts w:ascii="Calibri" w:hAnsi="Calibri"/>
          <w:lang w:val="en-CA"/>
        </w:rPr>
      </w:pPr>
      <w:r w:rsidRPr="005E218F">
        <w:rPr>
          <w:lang w:val="en-CA"/>
        </w:rPr>
        <w:t xml:space="preserve">Any feedback or questions on this document should be directed to the user’s national standards body. A complete listing of these bodies can be found at </w:t>
      </w:r>
      <w:hyperlink r:id="rId13" w:history="1">
        <w:r w:rsidRPr="005E218F">
          <w:rPr>
            <w:rStyle w:val="Hyperlink"/>
            <w:lang w:val="en-CA"/>
          </w:rPr>
          <w:t>www.iso.org/members.html</w:t>
        </w:r>
      </w:hyperlink>
      <w:r w:rsidRPr="005E218F">
        <w:rPr>
          <w:lang w:val="en-CA"/>
        </w:rPr>
        <w:t xml:space="preserve">. </w:t>
      </w:r>
    </w:p>
    <w:p w14:paraId="14DCAD93" w14:textId="77777777" w:rsidR="001A33D0" w:rsidRPr="005E218F" w:rsidRDefault="001A33D0" w:rsidP="001A33D0">
      <w:pPr>
        <w:rPr>
          <w:lang w:val="en-CA"/>
        </w:rPr>
      </w:pPr>
    </w:p>
    <w:p w14:paraId="484E1E1F" w14:textId="77777777" w:rsidR="001A33D0" w:rsidRPr="005E218F" w:rsidRDefault="001A33D0" w:rsidP="001A33D0">
      <w:pPr>
        <w:rPr>
          <w:lang w:val="en-CA"/>
        </w:rPr>
      </w:pPr>
    </w:p>
    <w:p w14:paraId="77E665FF" w14:textId="77777777" w:rsidR="001A33D0" w:rsidRPr="005E218F" w:rsidRDefault="001A33D0" w:rsidP="001A33D0">
      <w:pPr>
        <w:pageBreakBefore/>
        <w:spacing w:after="360" w:line="360" w:lineRule="atLeast"/>
        <w:jc w:val="left"/>
        <w:rPr>
          <w:b/>
          <w:sz w:val="32"/>
          <w:szCs w:val="32"/>
          <w:lang w:val="en-CA"/>
        </w:rPr>
        <w:sectPr w:rsidR="001A33D0" w:rsidRPr="005E218F" w:rsidSect="004421EF">
          <w:headerReference w:type="even" r:id="rId14"/>
          <w:headerReference w:type="default" r:id="rId15"/>
          <w:footerReference w:type="even" r:id="rId16"/>
          <w:footerReference w:type="default" r:id="rId17"/>
          <w:pgSz w:w="11906" w:h="16838" w:code="9"/>
          <w:pgMar w:top="794" w:right="1077" w:bottom="567" w:left="1077" w:header="709" w:footer="284" w:gutter="0"/>
          <w:pgNumType w:fmt="lowerRoman"/>
          <w:cols w:space="720"/>
        </w:sectPr>
      </w:pPr>
    </w:p>
    <w:p w14:paraId="5CE3E690" w14:textId="3A4222C8" w:rsidR="001A33D0" w:rsidRPr="005E218F" w:rsidRDefault="00A27AFD" w:rsidP="001A33D0">
      <w:pPr>
        <w:pStyle w:val="zzSTDTitle"/>
        <w:spacing w:before="0" w:after="360"/>
        <w:rPr>
          <w:b w:val="0"/>
          <w:color w:val="auto"/>
          <w:lang w:val="en-CA"/>
        </w:rPr>
      </w:pPr>
      <w:r w:rsidRPr="005E218F">
        <w:rPr>
          <w:color w:val="auto"/>
          <w:szCs w:val="32"/>
          <w:lang w:val="en-CA"/>
        </w:rPr>
        <w:lastRenderedPageBreak/>
        <w:t>Information technology — Coding of audio-visual objects — Part 32</w:t>
      </w:r>
      <w:ins w:id="7" w:author="Dimitri Podborski" w:date="2023-08-06T14:06:00Z">
        <w:r w:rsidR="00AD21A9" w:rsidRPr="005E218F">
          <w:rPr>
            <w:color w:val="auto"/>
            <w:szCs w:val="32"/>
            <w:lang w:val="en-CA"/>
          </w:rPr>
          <w:t xml:space="preserve"> 2nd editio</w:t>
        </w:r>
      </w:ins>
      <w:ins w:id="8" w:author="Dimitri Podborski" w:date="2023-08-06T14:07:00Z">
        <w:r w:rsidR="00AD21A9" w:rsidRPr="005E218F">
          <w:rPr>
            <w:color w:val="auto"/>
            <w:szCs w:val="32"/>
            <w:lang w:val="en-CA"/>
          </w:rPr>
          <w:t>n</w:t>
        </w:r>
      </w:ins>
      <w:r w:rsidRPr="005E218F">
        <w:rPr>
          <w:color w:val="auto"/>
          <w:szCs w:val="32"/>
          <w:lang w:val="en-CA"/>
        </w:rPr>
        <w:t>: File format reference software and conformance</w:t>
      </w:r>
    </w:p>
    <w:p w14:paraId="2E111721" w14:textId="77777777" w:rsidR="001A33D0" w:rsidRPr="005E218F" w:rsidRDefault="001A33D0" w:rsidP="001A33D0">
      <w:pPr>
        <w:pStyle w:val="Heading1"/>
        <w:numPr>
          <w:ilvl w:val="0"/>
          <w:numId w:val="1"/>
        </w:numPr>
        <w:tabs>
          <w:tab w:val="clear" w:pos="432"/>
        </w:tabs>
        <w:ind w:left="0" w:firstLine="0"/>
        <w:rPr>
          <w:lang w:val="en-CA"/>
        </w:rPr>
      </w:pPr>
      <w:bookmarkStart w:id="9" w:name="_Toc353342669"/>
      <w:bookmarkStart w:id="10" w:name="_Toc517088188"/>
      <w:r w:rsidRPr="005E218F">
        <w:rPr>
          <w:lang w:val="en-CA"/>
        </w:rPr>
        <w:t>Scope</w:t>
      </w:r>
      <w:bookmarkEnd w:id="9"/>
      <w:bookmarkEnd w:id="10"/>
    </w:p>
    <w:p w14:paraId="253F07F5" w14:textId="2FAED51B" w:rsidR="002838D7" w:rsidRPr="005E218F" w:rsidRDefault="00A27AFD" w:rsidP="00DA6C2A">
      <w:pPr>
        <w:rPr>
          <w:lang w:val="en-CA" w:eastAsia="ja-JP"/>
        </w:rPr>
      </w:pPr>
      <w:r w:rsidRPr="005E218F">
        <w:rPr>
          <w:lang w:val="en-CA"/>
        </w:rPr>
        <w:t xml:space="preserve">This document describes the reference software and </w:t>
      </w:r>
      <w:r w:rsidR="0004103A" w:rsidRPr="005E218F">
        <w:rPr>
          <w:lang w:val="en-CA"/>
        </w:rPr>
        <w:t xml:space="preserve">conformance </w:t>
      </w:r>
      <w:r w:rsidR="002838D7" w:rsidRPr="005E218F">
        <w:rPr>
          <w:lang w:val="en-CA" w:eastAsia="ja-JP"/>
        </w:rPr>
        <w:t xml:space="preserve">suite for the file format </w:t>
      </w:r>
      <w:r w:rsidR="00591F9A" w:rsidRPr="005E218F">
        <w:rPr>
          <w:lang w:val="en-CA" w:eastAsia="ja-JP"/>
        </w:rPr>
        <w:t xml:space="preserve">documents </w:t>
      </w:r>
      <w:r w:rsidR="002838D7" w:rsidRPr="005E218F">
        <w:rPr>
          <w:lang w:val="en-CA" w:eastAsia="ja-JP"/>
        </w:rPr>
        <w:t>in MPEG-4 and MPEG-H</w:t>
      </w:r>
      <w:r w:rsidRPr="005E218F">
        <w:rPr>
          <w:lang w:val="en-CA"/>
        </w:rPr>
        <w:t>.</w:t>
      </w:r>
      <w:r w:rsidR="002838D7" w:rsidRPr="005E218F">
        <w:rPr>
          <w:lang w:val="en-CA" w:eastAsia="ja-JP"/>
        </w:rPr>
        <w:t xml:space="preserve"> Since these </w:t>
      </w:r>
      <w:r w:rsidR="00591F9A" w:rsidRPr="005E218F">
        <w:rPr>
          <w:lang w:val="en-CA" w:eastAsia="ja-JP"/>
        </w:rPr>
        <w:t xml:space="preserve">documents </w:t>
      </w:r>
      <w:r w:rsidR="002838D7" w:rsidRPr="005E218F">
        <w:rPr>
          <w:lang w:val="en-CA" w:eastAsia="ja-JP"/>
        </w:rPr>
        <w:t xml:space="preserve">share a lot of technology, their reference software and conformance program are being handled together. </w:t>
      </w:r>
      <w:del w:id="11" w:author="Dimitri Podborski" w:date="2023-08-06T14:06:00Z">
        <w:r w:rsidR="002838D7" w:rsidRPr="005E218F" w:rsidDel="00AD21A9">
          <w:rPr>
            <w:lang w:val="en-CA" w:eastAsia="ja-JP"/>
          </w:rPr>
          <w:delText xml:space="preserve"> </w:delText>
        </w:r>
      </w:del>
      <w:r w:rsidR="002838D7" w:rsidRPr="005E218F">
        <w:rPr>
          <w:lang w:val="en-CA" w:eastAsia="ja-JP"/>
        </w:rPr>
        <w:t xml:space="preserve">These </w:t>
      </w:r>
      <w:r w:rsidR="00591F9A" w:rsidRPr="005E218F">
        <w:rPr>
          <w:lang w:val="en-CA" w:eastAsia="ja-JP"/>
        </w:rPr>
        <w:t xml:space="preserve">documents </w:t>
      </w:r>
      <w:proofErr w:type="gramStart"/>
      <w:r w:rsidR="002838D7" w:rsidRPr="005E218F">
        <w:rPr>
          <w:lang w:val="en-CA" w:eastAsia="ja-JP"/>
        </w:rPr>
        <w:t>are:</w:t>
      </w:r>
      <w:proofErr w:type="gramEnd"/>
      <w:r w:rsidR="00591F9A" w:rsidRPr="005E218F">
        <w:rPr>
          <w:lang w:val="en-CA" w:eastAsia="ja-JP"/>
        </w:rPr>
        <w:t xml:space="preserve"> ISO/IEC 14496-12, ISO/IEC 14496-14, ISO/IEC 14496-15, ISO/IEC 14496-30 and ISO/IEC 23008-12.</w:t>
      </w:r>
    </w:p>
    <w:p w14:paraId="7E210E5A" w14:textId="387F04E1" w:rsidR="002838D7" w:rsidRPr="005E218F" w:rsidRDefault="002838D7" w:rsidP="001A33D0">
      <w:pPr>
        <w:rPr>
          <w:lang w:val="en-CA" w:eastAsia="ja-JP"/>
        </w:rPr>
      </w:pPr>
      <w:r w:rsidRPr="005E218F">
        <w:rPr>
          <w:lang w:val="en-CA" w:eastAsia="ja-JP"/>
        </w:rPr>
        <w:t xml:space="preserve">The purpose of the conformance suite is to cover the set of valid features that </w:t>
      </w:r>
      <w:r w:rsidR="00591F9A" w:rsidRPr="005E218F">
        <w:rPr>
          <w:lang w:val="en-CA" w:eastAsia="ja-JP"/>
        </w:rPr>
        <w:t xml:space="preserve">can </w:t>
      </w:r>
      <w:r w:rsidRPr="005E218F">
        <w:rPr>
          <w:lang w:val="en-CA" w:eastAsia="ja-JP"/>
        </w:rPr>
        <w:t xml:space="preserve">be exercised in the file format. Media conformance is not covered, though of course </w:t>
      </w:r>
      <w:del w:id="12" w:author="Dimitri Podborski" w:date="2023-08-06T14:06:00Z">
        <w:r w:rsidRPr="005E218F" w:rsidDel="00AD21A9">
          <w:rPr>
            <w:lang w:val="en-CA" w:eastAsia="ja-JP"/>
          </w:rPr>
          <w:delText>in order to</w:delText>
        </w:r>
      </w:del>
      <w:ins w:id="13" w:author="Dimitri Podborski" w:date="2023-08-06T14:06:00Z">
        <w:r w:rsidR="00AD21A9" w:rsidRPr="005E218F">
          <w:rPr>
            <w:lang w:val="en-CA" w:eastAsia="ja-JP"/>
          </w:rPr>
          <w:t>to</w:t>
        </w:r>
      </w:ins>
      <w:r w:rsidRPr="005E218F">
        <w:rPr>
          <w:lang w:val="en-CA" w:eastAsia="ja-JP"/>
        </w:rPr>
        <w:t xml:space="preserve"> exercise the file format features, media </w:t>
      </w:r>
      <w:r w:rsidR="00F87453" w:rsidRPr="005E218F">
        <w:rPr>
          <w:lang w:val="en-CA" w:eastAsia="ja-JP"/>
        </w:rPr>
        <w:t>will be</w:t>
      </w:r>
      <w:r w:rsidRPr="005E218F">
        <w:rPr>
          <w:lang w:val="en-CA" w:eastAsia="ja-JP"/>
        </w:rPr>
        <w:t xml:space="preserve"> stored.</w:t>
      </w:r>
    </w:p>
    <w:p w14:paraId="5530966B" w14:textId="77777777" w:rsidR="001A33D0" w:rsidRPr="005E218F" w:rsidRDefault="001A33D0" w:rsidP="001A33D0">
      <w:pPr>
        <w:pStyle w:val="Heading1"/>
        <w:numPr>
          <w:ilvl w:val="0"/>
          <w:numId w:val="1"/>
        </w:numPr>
        <w:tabs>
          <w:tab w:val="clear" w:pos="432"/>
        </w:tabs>
        <w:ind w:left="0" w:firstLine="0"/>
        <w:rPr>
          <w:lang w:val="en-CA"/>
        </w:rPr>
      </w:pPr>
      <w:bookmarkStart w:id="14" w:name="_Toc353342670"/>
      <w:bookmarkStart w:id="15" w:name="_Toc517088189"/>
      <w:r w:rsidRPr="005E218F">
        <w:rPr>
          <w:lang w:val="en-CA"/>
        </w:rPr>
        <w:t>Normative references</w:t>
      </w:r>
      <w:bookmarkEnd w:id="14"/>
      <w:bookmarkEnd w:id="15"/>
      <w:r w:rsidRPr="005E218F">
        <w:rPr>
          <w:lang w:val="en-CA"/>
        </w:rPr>
        <w:t xml:space="preserve"> </w:t>
      </w:r>
    </w:p>
    <w:p w14:paraId="44076D4C" w14:textId="77777777" w:rsidR="001A33D0" w:rsidRPr="005E218F" w:rsidRDefault="001A33D0" w:rsidP="001A33D0">
      <w:pPr>
        <w:rPr>
          <w:lang w:val="en-CA"/>
        </w:rPr>
      </w:pPr>
      <w:r w:rsidRPr="005E218F">
        <w:rPr>
          <w:lang w:val="en-CA"/>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6BF8E20F" w14:textId="77777777" w:rsidR="001A33D0" w:rsidRPr="005E218F" w:rsidRDefault="001A33D0" w:rsidP="001A33D0">
      <w:pPr>
        <w:rPr>
          <w:lang w:val="en-CA"/>
        </w:rPr>
      </w:pPr>
      <w:r w:rsidRPr="005E218F">
        <w:rPr>
          <w:lang w:val="en-CA"/>
        </w:rPr>
        <w:t>ISO</w:t>
      </w:r>
      <w:r w:rsidR="00E222F5" w:rsidRPr="005E218F">
        <w:rPr>
          <w:lang w:val="en-CA"/>
        </w:rPr>
        <w:t>/IEC</w:t>
      </w:r>
      <w:r w:rsidRPr="005E218F">
        <w:rPr>
          <w:lang w:val="en-CA"/>
        </w:rPr>
        <w:t> </w:t>
      </w:r>
      <w:r w:rsidR="00A27AFD" w:rsidRPr="005E218F">
        <w:rPr>
          <w:lang w:val="en-CA"/>
        </w:rPr>
        <w:t>14496-12</w:t>
      </w:r>
      <w:r w:rsidRPr="005E218F">
        <w:rPr>
          <w:lang w:val="en-CA"/>
        </w:rPr>
        <w:t xml:space="preserve">, </w:t>
      </w:r>
      <w:r w:rsidR="002838D7" w:rsidRPr="005E218F">
        <w:rPr>
          <w:i/>
          <w:lang w:val="en-CA"/>
        </w:rPr>
        <w:t>Information technology — Coding of audio-visual objects — Part 12: ISO base media file format</w:t>
      </w:r>
    </w:p>
    <w:p w14:paraId="46055767" w14:textId="68CC7469" w:rsidR="001A33D0" w:rsidRPr="005E218F" w:rsidRDefault="001A33D0" w:rsidP="001A33D0">
      <w:pPr>
        <w:rPr>
          <w:i/>
          <w:lang w:val="en-CA"/>
        </w:rPr>
      </w:pPr>
      <w:r w:rsidRPr="005E218F">
        <w:rPr>
          <w:lang w:val="en-CA"/>
        </w:rPr>
        <w:t>ISO</w:t>
      </w:r>
      <w:r w:rsidR="00E222F5" w:rsidRPr="005E218F">
        <w:rPr>
          <w:lang w:val="en-CA"/>
        </w:rPr>
        <w:t>/IEC </w:t>
      </w:r>
      <w:r w:rsidR="00A27AFD" w:rsidRPr="005E218F">
        <w:rPr>
          <w:lang w:val="en-CA"/>
        </w:rPr>
        <w:t>14496-14</w:t>
      </w:r>
      <w:r w:rsidRPr="005E218F">
        <w:rPr>
          <w:lang w:val="en-CA"/>
        </w:rPr>
        <w:t xml:space="preserve">, </w:t>
      </w:r>
      <w:r w:rsidR="002838D7" w:rsidRPr="005E218F">
        <w:rPr>
          <w:i/>
          <w:lang w:val="en-CA"/>
        </w:rPr>
        <w:t>Information technology — Coding of audio-visual objects — Part 14: MP4 file format</w:t>
      </w:r>
    </w:p>
    <w:p w14:paraId="55F6F14B" w14:textId="16B49D3D" w:rsidR="00EC37C6" w:rsidRPr="005E218F" w:rsidRDefault="00EC37C6" w:rsidP="00EC37C6">
      <w:pPr>
        <w:rPr>
          <w:i/>
          <w:lang w:val="en-CA"/>
        </w:rPr>
      </w:pPr>
      <w:r w:rsidRPr="005E218F">
        <w:rPr>
          <w:lang w:val="en-CA"/>
        </w:rPr>
        <w:t>ISO</w:t>
      </w:r>
      <w:r w:rsidR="00E222F5" w:rsidRPr="005E218F">
        <w:rPr>
          <w:lang w:val="en-CA"/>
        </w:rPr>
        <w:t>/IEC </w:t>
      </w:r>
      <w:r w:rsidRPr="005E218F">
        <w:rPr>
          <w:lang w:val="en-CA"/>
        </w:rPr>
        <w:t xml:space="preserve">14496-15, </w:t>
      </w:r>
      <w:r w:rsidR="002838D7" w:rsidRPr="005E218F">
        <w:rPr>
          <w:i/>
          <w:lang w:val="en-CA"/>
        </w:rPr>
        <w:t>Information technology — Coding of audio-visual objects — Part 15: Carriage of network abstraction layer (NAL) unit structured video in the ISO base media file format</w:t>
      </w:r>
    </w:p>
    <w:p w14:paraId="7D93B324" w14:textId="2A00E62F" w:rsidR="00EC37C6" w:rsidRPr="005E218F" w:rsidRDefault="00EC37C6" w:rsidP="00EC37C6">
      <w:pPr>
        <w:rPr>
          <w:i/>
          <w:lang w:val="en-CA"/>
        </w:rPr>
      </w:pPr>
      <w:r w:rsidRPr="005E218F">
        <w:rPr>
          <w:lang w:val="en-CA"/>
        </w:rPr>
        <w:t>ISO</w:t>
      </w:r>
      <w:r w:rsidR="00E222F5" w:rsidRPr="005E218F">
        <w:rPr>
          <w:lang w:val="en-CA"/>
        </w:rPr>
        <w:t>/IEC</w:t>
      </w:r>
      <w:r w:rsidRPr="005E218F">
        <w:rPr>
          <w:lang w:val="en-CA"/>
        </w:rPr>
        <w:t xml:space="preserve"> 14496-30, </w:t>
      </w:r>
      <w:r w:rsidR="002838D7" w:rsidRPr="005E218F">
        <w:rPr>
          <w:i/>
          <w:lang w:val="en-CA"/>
        </w:rPr>
        <w:t>Information technology — Coding of audio-visual objects — Part 30: Timed text and other visual overlays in ISO base media file format</w:t>
      </w:r>
    </w:p>
    <w:p w14:paraId="264C77AC" w14:textId="7F8B5550" w:rsidR="00EC37C6" w:rsidRPr="005E218F" w:rsidRDefault="00EC37C6" w:rsidP="00EC37C6">
      <w:pPr>
        <w:rPr>
          <w:i/>
          <w:lang w:val="en-CA"/>
        </w:rPr>
      </w:pPr>
      <w:r w:rsidRPr="005E218F">
        <w:rPr>
          <w:lang w:val="en-CA"/>
        </w:rPr>
        <w:t>ISO</w:t>
      </w:r>
      <w:r w:rsidR="00E222F5" w:rsidRPr="005E218F">
        <w:rPr>
          <w:lang w:val="en-CA"/>
        </w:rPr>
        <w:t>/IEC </w:t>
      </w:r>
      <w:r w:rsidRPr="005E218F">
        <w:rPr>
          <w:lang w:val="en-CA"/>
        </w:rPr>
        <w:t xml:space="preserve">23008-12, </w:t>
      </w:r>
      <w:r w:rsidR="002838D7" w:rsidRPr="005E218F">
        <w:rPr>
          <w:i/>
          <w:lang w:val="en-CA"/>
        </w:rPr>
        <w:t>Information technology — High efficiency coding and media delivery in heterogeneous environments — Part 12: Image File Format</w:t>
      </w:r>
    </w:p>
    <w:p w14:paraId="5E97C43E" w14:textId="77777777" w:rsidR="001A33D0" w:rsidRPr="005E218F" w:rsidRDefault="001A33D0" w:rsidP="001A33D0">
      <w:pPr>
        <w:pStyle w:val="Heading1"/>
        <w:numPr>
          <w:ilvl w:val="0"/>
          <w:numId w:val="1"/>
        </w:numPr>
        <w:tabs>
          <w:tab w:val="clear" w:pos="432"/>
        </w:tabs>
        <w:ind w:left="0" w:firstLine="0"/>
        <w:rPr>
          <w:lang w:val="en-CA"/>
        </w:rPr>
      </w:pPr>
      <w:bookmarkStart w:id="16" w:name="_Toc353342671"/>
      <w:bookmarkStart w:id="17" w:name="_Toc517088190"/>
      <w:r w:rsidRPr="005E218F">
        <w:rPr>
          <w:lang w:val="en-CA"/>
        </w:rPr>
        <w:t>Terms and definitions</w:t>
      </w:r>
      <w:bookmarkEnd w:id="16"/>
      <w:bookmarkEnd w:id="17"/>
    </w:p>
    <w:p w14:paraId="7F5078A7" w14:textId="77777777" w:rsidR="001A33D0" w:rsidRPr="005E218F" w:rsidRDefault="001A33D0" w:rsidP="00E222F5">
      <w:pPr>
        <w:rPr>
          <w:lang w:val="en-CA"/>
        </w:rPr>
      </w:pPr>
      <w:r w:rsidRPr="005E218F">
        <w:rPr>
          <w:lang w:val="en-CA"/>
        </w:rPr>
        <w:t xml:space="preserve">For the purposes of this document, the terms and definitions given in </w:t>
      </w:r>
      <w:r w:rsidR="00E222F5" w:rsidRPr="005E218F">
        <w:rPr>
          <w:lang w:val="en-CA"/>
        </w:rPr>
        <w:t xml:space="preserve">ISO/IEC 14496-12, </w:t>
      </w:r>
      <w:r w:rsidR="002838D7" w:rsidRPr="005E218F">
        <w:rPr>
          <w:lang w:val="en-CA"/>
        </w:rPr>
        <w:t xml:space="preserve">ISO/IEC 14496-14, ISO/IEC 14496-15, </w:t>
      </w:r>
      <w:r w:rsidR="00E222F5" w:rsidRPr="005E218F">
        <w:rPr>
          <w:lang w:val="en-CA"/>
        </w:rPr>
        <w:t>ISO/IEC 14496-</w:t>
      </w:r>
      <w:r w:rsidR="002838D7" w:rsidRPr="005E218F">
        <w:rPr>
          <w:lang w:val="en-CA"/>
        </w:rPr>
        <w:t>30</w:t>
      </w:r>
      <w:r w:rsidR="00E222F5" w:rsidRPr="005E218F">
        <w:rPr>
          <w:lang w:val="en-CA"/>
        </w:rPr>
        <w:t xml:space="preserve"> and ISO/IEC 23008-12</w:t>
      </w:r>
      <w:r w:rsidRPr="005E218F">
        <w:rPr>
          <w:lang w:val="en-CA"/>
        </w:rPr>
        <w:t xml:space="preserve"> apply.</w:t>
      </w:r>
    </w:p>
    <w:p w14:paraId="4D31A1B8" w14:textId="77777777" w:rsidR="001A33D0" w:rsidRPr="005E218F" w:rsidRDefault="001A33D0" w:rsidP="001A33D0">
      <w:pPr>
        <w:rPr>
          <w:lang w:val="en-CA"/>
        </w:rPr>
      </w:pPr>
      <w:r w:rsidRPr="005E218F">
        <w:rPr>
          <w:lang w:val="en-CA"/>
        </w:rPr>
        <w:t>ISO and IEC maintain terminological databases for use in standardization at the following addresses:</w:t>
      </w:r>
    </w:p>
    <w:p w14:paraId="0415DDD9" w14:textId="77777777" w:rsidR="001A33D0" w:rsidRPr="005E218F" w:rsidRDefault="001A33D0" w:rsidP="005B3EC6">
      <w:pPr>
        <w:ind w:left="403" w:hanging="403"/>
        <w:rPr>
          <w:lang w:val="en-CA"/>
        </w:rPr>
      </w:pPr>
      <w:r w:rsidRPr="005E218F">
        <w:rPr>
          <w:lang w:val="en-CA"/>
        </w:rPr>
        <w:t>—</w:t>
      </w:r>
      <w:r w:rsidRPr="005E218F">
        <w:rPr>
          <w:lang w:val="en-CA"/>
        </w:rPr>
        <w:tab/>
      </w:r>
      <w:r w:rsidR="005B3EC6" w:rsidRPr="005E218F">
        <w:rPr>
          <w:lang w:val="en-CA"/>
        </w:rPr>
        <w:t xml:space="preserve">IEC </w:t>
      </w:r>
      <w:proofErr w:type="spellStart"/>
      <w:r w:rsidR="005B3EC6" w:rsidRPr="005E218F">
        <w:rPr>
          <w:lang w:val="en-CA"/>
        </w:rPr>
        <w:t>Electropedia</w:t>
      </w:r>
      <w:proofErr w:type="spellEnd"/>
      <w:r w:rsidR="005B3EC6" w:rsidRPr="005E218F">
        <w:rPr>
          <w:lang w:val="en-CA"/>
        </w:rPr>
        <w:t xml:space="preserve">: available at </w:t>
      </w:r>
      <w:hyperlink r:id="rId18" w:history="1">
        <w:r w:rsidR="005B3EC6" w:rsidRPr="005E218F">
          <w:rPr>
            <w:color w:val="0000FF"/>
            <w:u w:val="single"/>
            <w:lang w:val="en-CA" w:eastAsia="fr-FR"/>
          </w:rPr>
          <w:t>http://www.electropedia.org/</w:t>
        </w:r>
      </w:hyperlink>
    </w:p>
    <w:p w14:paraId="55EC84AE" w14:textId="77777777" w:rsidR="001A33D0" w:rsidRPr="005E218F" w:rsidRDefault="001A33D0" w:rsidP="005B3EC6">
      <w:pPr>
        <w:ind w:left="403" w:hanging="403"/>
        <w:rPr>
          <w:lang w:val="en-CA"/>
        </w:rPr>
      </w:pPr>
      <w:r w:rsidRPr="005E218F">
        <w:rPr>
          <w:lang w:val="en-CA"/>
        </w:rPr>
        <w:t>—</w:t>
      </w:r>
      <w:r w:rsidRPr="005E218F">
        <w:rPr>
          <w:lang w:val="en-CA"/>
        </w:rPr>
        <w:tab/>
      </w:r>
      <w:r w:rsidR="005B3EC6" w:rsidRPr="005E218F">
        <w:rPr>
          <w:lang w:val="en-CA"/>
        </w:rPr>
        <w:t xml:space="preserve">ISO Online browsing platform: available at </w:t>
      </w:r>
      <w:hyperlink r:id="rId19" w:history="1">
        <w:r w:rsidR="005B3EC6" w:rsidRPr="005E218F">
          <w:rPr>
            <w:color w:val="0000FF"/>
            <w:u w:val="single"/>
            <w:lang w:val="en-CA" w:eastAsia="fr-FR"/>
          </w:rPr>
          <w:t>https://www.iso.org/obp</w:t>
        </w:r>
      </w:hyperlink>
    </w:p>
    <w:p w14:paraId="6DAADF8D" w14:textId="77777777" w:rsidR="001A33D0" w:rsidRPr="005E218F" w:rsidRDefault="00E222F5" w:rsidP="001A33D0">
      <w:pPr>
        <w:pStyle w:val="Heading1"/>
        <w:numPr>
          <w:ilvl w:val="0"/>
          <w:numId w:val="1"/>
        </w:numPr>
        <w:tabs>
          <w:tab w:val="clear" w:pos="432"/>
        </w:tabs>
        <w:ind w:left="0" w:firstLine="0"/>
        <w:rPr>
          <w:lang w:val="en-CA"/>
        </w:rPr>
      </w:pPr>
      <w:bookmarkStart w:id="18" w:name="_Toc517088191"/>
      <w:r w:rsidRPr="005E218F">
        <w:rPr>
          <w:lang w:val="en-CA"/>
        </w:rPr>
        <w:t xml:space="preserve">Reference </w:t>
      </w:r>
      <w:r w:rsidR="006D29C7" w:rsidRPr="005E218F">
        <w:rPr>
          <w:lang w:val="en-CA"/>
        </w:rPr>
        <w:t>s</w:t>
      </w:r>
      <w:r w:rsidRPr="005E218F">
        <w:rPr>
          <w:lang w:val="en-CA"/>
        </w:rPr>
        <w:t>oftware</w:t>
      </w:r>
      <w:bookmarkEnd w:id="18"/>
    </w:p>
    <w:p w14:paraId="116A5CF8" w14:textId="7D1141A1" w:rsidR="00D11629" w:rsidRPr="005E218F" w:rsidRDefault="00E222F5" w:rsidP="0004103A">
      <w:pPr>
        <w:rPr>
          <w:lang w:val="en-CA"/>
        </w:rPr>
      </w:pPr>
      <w:r w:rsidRPr="005E218F">
        <w:rPr>
          <w:lang w:val="en-CA"/>
        </w:rPr>
        <w:t>The reference software for ISO/IEC 14496-12, ISO/IEC 14496-14, ISO/IEC 14496-15, ISO/IEC 14496-30 and</w:t>
      </w:r>
      <w:r w:rsidRPr="005E218F">
        <w:rPr>
          <w:i/>
          <w:lang w:val="en-CA"/>
        </w:rPr>
        <w:t xml:space="preserve"> </w:t>
      </w:r>
      <w:r w:rsidRPr="005E218F">
        <w:rPr>
          <w:lang w:val="en-CA"/>
        </w:rPr>
        <w:t xml:space="preserve">ISO/IEC  23008-12 is </w:t>
      </w:r>
      <w:r w:rsidR="00D11629" w:rsidRPr="005E218F">
        <w:rPr>
          <w:lang w:val="en-CA"/>
        </w:rPr>
        <w:t>provided at:</w:t>
      </w:r>
    </w:p>
    <w:p w14:paraId="6550ADB2" w14:textId="3C606719" w:rsidR="00D11629" w:rsidRPr="005E218F" w:rsidRDefault="00000000" w:rsidP="0004103A">
      <w:pPr>
        <w:rPr>
          <w:lang w:val="en-CA"/>
        </w:rPr>
      </w:pPr>
      <w:hyperlink r:id="rId20" w:history="1">
        <w:r w:rsidR="00D11629" w:rsidRPr="005E218F">
          <w:rPr>
            <w:rStyle w:val="Hyperlink"/>
            <w:lang w:val="en-CA"/>
          </w:rPr>
          <w:t>http://standards.iso.org/iso-iec/14496/-32/ed-1/en/reference_software/</w:t>
        </w:r>
      </w:hyperlink>
    </w:p>
    <w:p w14:paraId="521C448A" w14:textId="77777777" w:rsidR="0004103A" w:rsidRPr="005E218F" w:rsidRDefault="0004103A" w:rsidP="00E222F5">
      <w:pPr>
        <w:rPr>
          <w:lang w:val="en-CA"/>
        </w:rPr>
      </w:pPr>
      <w:r w:rsidRPr="005E218F">
        <w:rPr>
          <w:lang w:val="en-CA"/>
        </w:rPr>
        <w:t xml:space="preserve">Additional tools exercising features of the </w:t>
      </w:r>
      <w:r w:rsidR="006D29C7" w:rsidRPr="005E218F">
        <w:rPr>
          <w:lang w:val="en-CA"/>
        </w:rPr>
        <w:t>ISO base media file format (</w:t>
      </w:r>
      <w:r w:rsidRPr="005E218F">
        <w:rPr>
          <w:lang w:val="en-CA"/>
        </w:rPr>
        <w:t>ISOBMFF</w:t>
      </w:r>
      <w:r w:rsidR="006D29C7" w:rsidRPr="005E218F">
        <w:rPr>
          <w:lang w:val="en-CA"/>
        </w:rPr>
        <w:t>)</w:t>
      </w:r>
      <w:r w:rsidRPr="005E218F">
        <w:rPr>
          <w:lang w:val="en-CA"/>
        </w:rPr>
        <w:t xml:space="preserve"> are described in </w:t>
      </w:r>
      <w:r w:rsidRPr="005E218F">
        <w:rPr>
          <w:lang w:val="en-CA"/>
        </w:rPr>
        <w:fldChar w:fldCharType="begin"/>
      </w:r>
      <w:r w:rsidRPr="005E218F">
        <w:rPr>
          <w:lang w:val="en-CA"/>
        </w:rPr>
        <w:instrText xml:space="preserve"> REF _Ref511815016 \r \h </w:instrText>
      </w:r>
      <w:r w:rsidRPr="005E218F">
        <w:rPr>
          <w:lang w:val="en-CA"/>
        </w:rPr>
      </w:r>
      <w:r w:rsidRPr="005E218F">
        <w:rPr>
          <w:lang w:val="en-CA"/>
        </w:rPr>
        <w:fldChar w:fldCharType="separate"/>
      </w:r>
      <w:r w:rsidRPr="005E218F">
        <w:rPr>
          <w:lang w:val="en-CA"/>
        </w:rPr>
        <w:t>Annex A</w:t>
      </w:r>
      <w:r w:rsidRPr="005E218F">
        <w:rPr>
          <w:lang w:val="en-CA"/>
        </w:rPr>
        <w:fldChar w:fldCharType="end"/>
      </w:r>
      <w:r w:rsidRPr="005E218F">
        <w:rPr>
          <w:lang w:val="en-CA"/>
        </w:rPr>
        <w:t>.</w:t>
      </w:r>
    </w:p>
    <w:p w14:paraId="217E45B7" w14:textId="77777777" w:rsidR="001A33D0" w:rsidRPr="005E218F" w:rsidRDefault="00E222F5" w:rsidP="001A33D0">
      <w:pPr>
        <w:pStyle w:val="Heading1"/>
        <w:numPr>
          <w:ilvl w:val="0"/>
          <w:numId w:val="1"/>
        </w:numPr>
        <w:tabs>
          <w:tab w:val="clear" w:pos="432"/>
        </w:tabs>
        <w:ind w:left="0" w:firstLine="0"/>
        <w:rPr>
          <w:lang w:val="en-CA"/>
        </w:rPr>
      </w:pPr>
      <w:bookmarkStart w:id="19" w:name="_Ref511814752"/>
      <w:bookmarkStart w:id="20" w:name="_Toc517088192"/>
      <w:r w:rsidRPr="005E218F">
        <w:rPr>
          <w:lang w:val="en-CA"/>
        </w:rPr>
        <w:t>Conformance</w:t>
      </w:r>
      <w:bookmarkEnd w:id="19"/>
      <w:bookmarkEnd w:id="20"/>
    </w:p>
    <w:p w14:paraId="04454052" w14:textId="77777777" w:rsidR="001A33D0" w:rsidRPr="005E218F" w:rsidRDefault="009A0069" w:rsidP="001A33D0">
      <w:pPr>
        <w:pStyle w:val="Heading2"/>
        <w:numPr>
          <w:ilvl w:val="1"/>
          <w:numId w:val="1"/>
        </w:numPr>
        <w:tabs>
          <w:tab w:val="clear" w:pos="360"/>
        </w:tabs>
        <w:rPr>
          <w:lang w:val="en-CA"/>
        </w:rPr>
      </w:pPr>
      <w:bookmarkStart w:id="21" w:name="_Toc517088193"/>
      <w:r w:rsidRPr="005E218F">
        <w:rPr>
          <w:lang w:val="en-CA"/>
        </w:rPr>
        <w:t>Overview</w:t>
      </w:r>
      <w:bookmarkEnd w:id="21"/>
    </w:p>
    <w:p w14:paraId="6FC13E29" w14:textId="2C6843CC" w:rsidR="009A0069" w:rsidRPr="005E218F" w:rsidRDefault="002838D7" w:rsidP="009A0069">
      <w:pPr>
        <w:rPr>
          <w:lang w:val="en-CA" w:eastAsia="ja-JP"/>
        </w:rPr>
      </w:pPr>
      <w:r w:rsidRPr="005E218F">
        <w:rPr>
          <w:lang w:val="en-CA" w:eastAsia="ja-JP"/>
        </w:rPr>
        <w:t xml:space="preserve">The conformance suite for </w:t>
      </w:r>
      <w:r w:rsidRPr="005E218F">
        <w:rPr>
          <w:lang w:val="en-CA"/>
        </w:rPr>
        <w:t>ISO/IEC 14496-12, ISO/IEC 14496-14, ISO/IEC 14496-15, ISO/IEC 14496-30 and</w:t>
      </w:r>
      <w:r w:rsidRPr="005E218F">
        <w:rPr>
          <w:i/>
          <w:lang w:val="en-CA"/>
        </w:rPr>
        <w:t xml:space="preserve"> </w:t>
      </w:r>
      <w:r w:rsidRPr="005E218F">
        <w:rPr>
          <w:lang w:val="en-CA"/>
        </w:rPr>
        <w:t xml:space="preserve">ISO/IEC 23008-12 </w:t>
      </w:r>
      <w:r w:rsidRPr="005E218F">
        <w:rPr>
          <w:lang w:val="en-CA" w:eastAsia="ja-JP"/>
        </w:rPr>
        <w:t>is</w:t>
      </w:r>
      <w:r w:rsidR="009A0069" w:rsidRPr="005E218F">
        <w:rPr>
          <w:lang w:val="en-CA" w:eastAsia="ja-JP"/>
        </w:rPr>
        <w:t xml:space="preserve"> </w:t>
      </w:r>
      <w:r w:rsidR="00A32872" w:rsidRPr="005E218F">
        <w:rPr>
          <w:lang w:val="en-CA" w:eastAsia="ja-JP"/>
        </w:rPr>
        <w:t>provided at</w:t>
      </w:r>
      <w:r w:rsidR="009A0069" w:rsidRPr="005E218F">
        <w:rPr>
          <w:lang w:val="en-CA" w:eastAsia="ja-JP"/>
        </w:rPr>
        <w:t>:</w:t>
      </w:r>
    </w:p>
    <w:p w14:paraId="637AA9D2" w14:textId="77777777" w:rsidR="009A0069" w:rsidRPr="005E218F" w:rsidRDefault="00000000" w:rsidP="009A0069">
      <w:pPr>
        <w:rPr>
          <w:lang w:val="en-CA"/>
        </w:rPr>
      </w:pPr>
      <w:hyperlink r:id="rId21" w:history="1">
        <w:r w:rsidR="00C229C2" w:rsidRPr="005E218F">
          <w:rPr>
            <w:rStyle w:val="Hyperlink"/>
            <w:lang w:val="en-CA"/>
          </w:rPr>
          <w:t>http://standards.iso.org/iso-iec/14496/-32/ed-1/en/conformance/</w:t>
        </w:r>
      </w:hyperlink>
      <w:r w:rsidR="009A0069" w:rsidRPr="005E218F">
        <w:rPr>
          <w:lang w:val="en-CA"/>
        </w:rPr>
        <w:t xml:space="preserve">   </w:t>
      </w:r>
    </w:p>
    <w:p w14:paraId="73D1D219" w14:textId="77777777" w:rsidR="009A0069" w:rsidRPr="005E218F" w:rsidRDefault="009A0069" w:rsidP="009A0069">
      <w:pPr>
        <w:rPr>
          <w:lang w:val="en-CA" w:eastAsia="ja-JP"/>
        </w:rPr>
      </w:pPr>
      <w:r w:rsidRPr="005E218F">
        <w:rPr>
          <w:lang w:val="en-CA" w:eastAsia="ja-JP"/>
        </w:rPr>
        <w:t>The suite of conformance tests does not currently cover deliberately errored files. However, such files do occur in practice and implementations should be written to be resilient.</w:t>
      </w:r>
    </w:p>
    <w:p w14:paraId="5376101A" w14:textId="77777777" w:rsidR="009A0069" w:rsidRPr="005E218F" w:rsidRDefault="009A0069" w:rsidP="009A0069">
      <w:pPr>
        <w:rPr>
          <w:lang w:val="en-CA" w:eastAsia="ja-JP"/>
        </w:rPr>
      </w:pPr>
      <w:r w:rsidRPr="005E218F">
        <w:rPr>
          <w:lang w:val="en-CA" w:eastAsia="ja-JP"/>
        </w:rPr>
        <w:t xml:space="preserve">There is no official reference tool provided to check the conformance of files. However, such tools do exist (see </w:t>
      </w:r>
      <w:r w:rsidRPr="005E218F">
        <w:rPr>
          <w:lang w:val="en-CA" w:eastAsia="ja-JP"/>
        </w:rPr>
        <w:fldChar w:fldCharType="begin"/>
      </w:r>
      <w:r w:rsidRPr="005E218F">
        <w:rPr>
          <w:lang w:val="en-CA" w:eastAsia="ja-JP"/>
        </w:rPr>
        <w:instrText xml:space="preserve"> REF _Ref511815016 \r \h </w:instrText>
      </w:r>
      <w:r w:rsidRPr="005E218F">
        <w:rPr>
          <w:lang w:val="en-CA" w:eastAsia="ja-JP"/>
        </w:rPr>
      </w:r>
      <w:r w:rsidRPr="005E218F">
        <w:rPr>
          <w:lang w:val="en-CA" w:eastAsia="ja-JP"/>
        </w:rPr>
        <w:fldChar w:fldCharType="separate"/>
      </w:r>
      <w:r w:rsidRPr="005E218F">
        <w:rPr>
          <w:lang w:val="en-CA" w:eastAsia="ja-JP"/>
        </w:rPr>
        <w:t>Annex A</w:t>
      </w:r>
      <w:r w:rsidRPr="005E218F">
        <w:rPr>
          <w:lang w:val="en-CA" w:eastAsia="ja-JP"/>
        </w:rPr>
        <w:fldChar w:fldCharType="end"/>
      </w:r>
      <w:r w:rsidRPr="005E218F">
        <w:rPr>
          <w:lang w:val="en-CA" w:eastAsia="ja-JP"/>
        </w:rPr>
        <w:t>). The reference software can be used to open files in ‘debug’ mode and provide a listing of what it finds, and other trade associations and standards bodies may have validation tools tailored to their areas.</w:t>
      </w:r>
    </w:p>
    <w:p w14:paraId="73549B92" w14:textId="7ACBA799" w:rsidR="00BE5474" w:rsidRPr="005E218F" w:rsidRDefault="00BE5474" w:rsidP="00BE5474">
      <w:pPr>
        <w:rPr>
          <w:lang w:val="en-CA" w:eastAsia="ja-JP"/>
        </w:rPr>
      </w:pPr>
      <w:r w:rsidRPr="005E218F">
        <w:rPr>
          <w:lang w:val="en-CA" w:eastAsia="ja-JP"/>
        </w:rPr>
        <w:t>An HTML report (conformance_report.html) indicates which code points (e.g. box codes</w:t>
      </w:r>
      <w:r w:rsidR="00EC6E9C" w:rsidRPr="005E218F">
        <w:rPr>
          <w:lang w:val="en-CA" w:eastAsia="ja-JP"/>
        </w:rPr>
        <w:t xml:space="preserve"> and</w:t>
      </w:r>
      <w:r w:rsidRPr="005E218F">
        <w:rPr>
          <w:lang w:val="en-CA" w:eastAsia="ja-JP"/>
        </w:rPr>
        <w:t xml:space="preserve"> track reference types) defined in the</w:t>
      </w:r>
      <w:r w:rsidR="00EC6E9C" w:rsidRPr="005E218F">
        <w:rPr>
          <w:lang w:val="en-CA" w:eastAsia="ja-JP"/>
        </w:rPr>
        <w:t>se</w:t>
      </w:r>
      <w:r w:rsidRPr="005E218F">
        <w:rPr>
          <w:lang w:val="en-CA" w:eastAsia="ja-JP"/>
        </w:rPr>
        <w:t xml:space="preserve"> </w:t>
      </w:r>
      <w:r w:rsidR="00EC6E9C" w:rsidRPr="005E218F">
        <w:rPr>
          <w:lang w:val="en-CA" w:eastAsia="ja-JP"/>
        </w:rPr>
        <w:t xml:space="preserve">documents </w:t>
      </w:r>
      <w:r w:rsidRPr="005E218F">
        <w:rPr>
          <w:lang w:val="en-CA" w:eastAsia="ja-JP"/>
        </w:rPr>
        <w:t>are used in which conformance file.</w:t>
      </w:r>
    </w:p>
    <w:p w14:paraId="0FE11FFC" w14:textId="77777777" w:rsidR="009A0069" w:rsidRPr="005E218F" w:rsidRDefault="0013686A" w:rsidP="009A0069">
      <w:pPr>
        <w:pStyle w:val="Heading2"/>
        <w:numPr>
          <w:ilvl w:val="1"/>
          <w:numId w:val="1"/>
        </w:numPr>
        <w:tabs>
          <w:tab w:val="clear" w:pos="360"/>
        </w:tabs>
        <w:rPr>
          <w:lang w:val="en-CA"/>
        </w:rPr>
      </w:pPr>
      <w:bookmarkStart w:id="22" w:name="_Toc517088194"/>
      <w:r w:rsidRPr="005E218F">
        <w:rPr>
          <w:lang w:val="en-CA"/>
        </w:rPr>
        <w:t>Standard specific considerations</w:t>
      </w:r>
      <w:bookmarkEnd w:id="22"/>
    </w:p>
    <w:p w14:paraId="4A94C869" w14:textId="41803D7E" w:rsidR="009A0069" w:rsidRPr="005E218F" w:rsidRDefault="0013686A" w:rsidP="009A0069">
      <w:pPr>
        <w:pStyle w:val="Heading3"/>
        <w:rPr>
          <w:lang w:val="en-CA"/>
        </w:rPr>
      </w:pPr>
      <w:bookmarkStart w:id="23" w:name="_Toc517088195"/>
      <w:del w:id="24" w:author="Dimitri Podborski" w:date="2023-11-20T10:02:00Z">
        <w:r w:rsidRPr="005E218F" w:rsidDel="00482AAB">
          <w:rPr>
            <w:lang w:val="en-CA"/>
          </w:rPr>
          <w:delText>Considerations</w:delText>
        </w:r>
        <w:r w:rsidR="009A0069" w:rsidRPr="005E218F" w:rsidDel="00482AAB">
          <w:rPr>
            <w:lang w:val="en-CA"/>
          </w:rPr>
          <w:delText xml:space="preserve"> for ISO/IEC 14496-12, 14496-14</w:delText>
        </w:r>
        <w:r w:rsidR="00E42896" w:rsidRPr="005E218F" w:rsidDel="00482AAB">
          <w:rPr>
            <w:lang w:val="en-CA"/>
          </w:rPr>
          <w:delText xml:space="preserve"> and</w:delText>
        </w:r>
        <w:r w:rsidR="009A0069" w:rsidRPr="005E218F" w:rsidDel="00482AAB">
          <w:rPr>
            <w:lang w:val="en-CA"/>
          </w:rPr>
          <w:delText xml:space="preserve"> 14496-15</w:delText>
        </w:r>
      </w:del>
      <w:bookmarkEnd w:id="23"/>
      <w:ins w:id="25" w:author="Dimitri Podborski" w:date="2023-11-20T10:02:00Z">
        <w:r w:rsidR="00482AAB">
          <w:rPr>
            <w:lang w:val="en-CA"/>
          </w:rPr>
          <w:t>(void)</w:t>
        </w:r>
      </w:ins>
    </w:p>
    <w:p w14:paraId="48D93105" w14:textId="77777777" w:rsidR="00D64A41" w:rsidRPr="005E218F" w:rsidRDefault="00D64A41" w:rsidP="00D64A41">
      <w:pPr>
        <w:rPr>
          <w:lang w:val="en-CA" w:eastAsia="ja-JP"/>
        </w:rPr>
      </w:pPr>
      <w:r w:rsidRPr="005E218F">
        <w:rPr>
          <w:lang w:val="en-CA" w:eastAsia="ja-JP"/>
        </w:rPr>
        <w:t>For ISOBMFF conformance, an associated file (ff-conformance.xls) is used to list the features in groups, and to document which files exercise each feature.  Features not currently covered by any file are marked with the sign “---“.</w:t>
      </w:r>
    </w:p>
    <w:p w14:paraId="4F3A7497" w14:textId="77777777" w:rsidR="009A0069" w:rsidRDefault="009A0069" w:rsidP="009A0069">
      <w:pPr>
        <w:rPr>
          <w:ins w:id="26" w:author="Dimitri Podborski" w:date="2023-11-17T12:28:00Z"/>
          <w:lang w:val="en-CA"/>
        </w:rPr>
      </w:pPr>
      <w:r w:rsidRPr="005E218F">
        <w:rPr>
          <w:lang w:val="en-CA"/>
        </w:rPr>
        <w:t xml:space="preserve">The </w:t>
      </w:r>
      <w:r w:rsidR="00D64A41" w:rsidRPr="005E218F">
        <w:rPr>
          <w:lang w:val="en-CA"/>
        </w:rPr>
        <w:t>file</w:t>
      </w:r>
      <w:r w:rsidRPr="005E218F">
        <w:rPr>
          <w:lang w:val="en-CA"/>
        </w:rPr>
        <w:t xml:space="preserve"> ff-conformance.xls has two spreadsheets. The first briefly lists the areas and features covered, and then has a column for each proposed file. The second sheet provides a brief description of each area and feature, by line.</w:t>
      </w:r>
    </w:p>
    <w:p w14:paraId="16AE36C7" w14:textId="1F7D9DBE" w:rsidR="0030593C" w:rsidRPr="005E218F" w:rsidRDefault="0030593C" w:rsidP="009A0069">
      <w:pPr>
        <w:rPr>
          <w:lang w:val="en-CA"/>
        </w:rPr>
      </w:pPr>
      <w:ins w:id="27" w:author="Dimitri Podborski" w:date="2023-11-17T12:28:00Z">
        <w:r w:rsidRPr="00482AAB">
          <w:rPr>
            <w:highlight w:val="yellow"/>
            <w:lang w:val="en-CA"/>
            <w:rPrChange w:id="28" w:author="Dimitri Podborski" w:date="2023-11-20T10:03:00Z">
              <w:rPr>
                <w:lang w:val="en-CA"/>
              </w:rPr>
            </w:rPrChange>
          </w:rPr>
          <w:t>[Editor</w:t>
        </w:r>
      </w:ins>
      <w:ins w:id="29" w:author="Dimitri Podborski" w:date="2023-11-17T12:29:00Z">
        <w:r w:rsidRPr="00482AAB">
          <w:rPr>
            <w:highlight w:val="yellow"/>
            <w:lang w:val="en-CA"/>
            <w:rPrChange w:id="30" w:author="Dimitri Podborski" w:date="2023-11-20T10:03:00Z">
              <w:rPr>
                <w:lang w:val="en-CA"/>
              </w:rPr>
            </w:rPrChange>
          </w:rPr>
          <w:t xml:space="preserve">'s note: </w:t>
        </w:r>
      </w:ins>
      <w:ins w:id="31" w:author="Dimitri Podborski" w:date="2023-11-20T10:02:00Z">
        <w:r w:rsidR="00482AAB" w:rsidRPr="00482AAB">
          <w:rPr>
            <w:highlight w:val="yellow"/>
            <w:lang w:val="en-CA"/>
            <w:rPrChange w:id="32" w:author="Dimitri Podborski" w:date="2023-11-20T10:03:00Z">
              <w:rPr>
                <w:lang w:val="en-CA"/>
              </w:rPr>
            </w:rPrChange>
          </w:rPr>
          <w:t>Editors will restruc</w:t>
        </w:r>
      </w:ins>
      <w:ins w:id="33" w:author="Dimitri Podborski" w:date="2023-11-20T10:03:00Z">
        <w:r w:rsidR="00482AAB" w:rsidRPr="00482AAB">
          <w:rPr>
            <w:highlight w:val="yellow"/>
            <w:lang w:val="en-CA"/>
            <w:rPrChange w:id="34" w:author="Dimitri Podborski" w:date="2023-11-20T10:03:00Z">
              <w:rPr>
                <w:lang w:val="en-CA"/>
              </w:rPr>
            </w:rPrChange>
          </w:rPr>
          <w:t>ture this text to avoid empty sections</w:t>
        </w:r>
      </w:ins>
      <w:ins w:id="35" w:author="Dimitri Podborski" w:date="2023-11-17T12:30:00Z">
        <w:r w:rsidRPr="00482AAB">
          <w:rPr>
            <w:highlight w:val="yellow"/>
            <w:lang w:val="en-CA"/>
            <w:rPrChange w:id="36" w:author="Dimitri Podborski" w:date="2023-11-20T10:03:00Z">
              <w:rPr>
                <w:lang w:val="en-CA"/>
              </w:rPr>
            </w:rPrChange>
          </w:rPr>
          <w:t>.]</w:t>
        </w:r>
      </w:ins>
    </w:p>
    <w:p w14:paraId="1097B4A7" w14:textId="77777777" w:rsidR="009A0069" w:rsidRPr="005E218F" w:rsidRDefault="0013686A" w:rsidP="009A0069">
      <w:pPr>
        <w:pStyle w:val="Heading3"/>
        <w:rPr>
          <w:lang w:val="en-CA"/>
        </w:rPr>
      </w:pPr>
      <w:bookmarkStart w:id="37" w:name="_Toc517088196"/>
      <w:r w:rsidRPr="005E218F">
        <w:rPr>
          <w:lang w:val="en-CA"/>
        </w:rPr>
        <w:t>Considerations</w:t>
      </w:r>
      <w:r w:rsidR="009A0069" w:rsidRPr="005E218F">
        <w:rPr>
          <w:lang w:val="en-CA"/>
        </w:rPr>
        <w:t xml:space="preserve"> for ISO/IEC 14496-30</w:t>
      </w:r>
      <w:bookmarkEnd w:id="37"/>
    </w:p>
    <w:p w14:paraId="26FA1E72" w14:textId="77777777" w:rsidR="009C0A44" w:rsidRPr="005E218F" w:rsidRDefault="009A0069" w:rsidP="009A0069">
      <w:pPr>
        <w:rPr>
          <w:lang w:val="en-CA" w:eastAsia="ja-JP"/>
        </w:rPr>
      </w:pPr>
      <w:r w:rsidRPr="005E218F">
        <w:rPr>
          <w:lang w:val="en-CA" w:eastAsia="ja-JP"/>
        </w:rPr>
        <w:t>Two files are proposed</w:t>
      </w:r>
      <w:r w:rsidR="00E42896" w:rsidRPr="005E218F">
        <w:rPr>
          <w:lang w:val="en-CA" w:eastAsia="ja-JP"/>
        </w:rPr>
        <w:t xml:space="preserve"> regarding</w:t>
      </w:r>
      <w:r w:rsidRPr="005E218F">
        <w:rPr>
          <w:lang w:val="en-CA" w:eastAsia="ja-JP"/>
        </w:rPr>
        <w:t xml:space="preserve">: </w:t>
      </w:r>
    </w:p>
    <w:p w14:paraId="646EC298" w14:textId="27FC1B30" w:rsidR="009C0A44" w:rsidRPr="005E218F" w:rsidRDefault="009A0069" w:rsidP="009C0A44">
      <w:pPr>
        <w:numPr>
          <w:ilvl w:val="0"/>
          <w:numId w:val="21"/>
        </w:numPr>
        <w:rPr>
          <w:lang w:val="en-CA" w:eastAsia="ja-JP"/>
        </w:rPr>
      </w:pPr>
      <w:proofErr w:type="spellStart"/>
      <w:proofErr w:type="gramStart"/>
      <w:r w:rsidRPr="005E218F">
        <w:rPr>
          <w:lang w:val="en-CA" w:eastAsia="ja-JP"/>
        </w:rPr>
        <w:t>WebVTT</w:t>
      </w:r>
      <w:proofErr w:type="spellEnd"/>
      <w:r w:rsidR="00E42896" w:rsidRPr="005E218F">
        <w:rPr>
          <w:lang w:val="en-CA" w:eastAsia="ja-JP"/>
        </w:rPr>
        <w:t>;</w:t>
      </w:r>
      <w:proofErr w:type="gramEnd"/>
      <w:r w:rsidRPr="005E218F">
        <w:rPr>
          <w:lang w:val="en-CA" w:eastAsia="ja-JP"/>
        </w:rPr>
        <w:t xml:space="preserve"> </w:t>
      </w:r>
    </w:p>
    <w:p w14:paraId="082C307E" w14:textId="0DABC167" w:rsidR="009A0069" w:rsidRPr="005E218F" w:rsidRDefault="009A0069" w:rsidP="009C0A44">
      <w:pPr>
        <w:numPr>
          <w:ilvl w:val="0"/>
          <w:numId w:val="21"/>
        </w:numPr>
        <w:rPr>
          <w:lang w:val="en-CA" w:eastAsia="ja-JP"/>
        </w:rPr>
      </w:pPr>
      <w:r w:rsidRPr="005E218F">
        <w:rPr>
          <w:lang w:val="en-CA" w:eastAsia="ja-JP"/>
        </w:rPr>
        <w:t>TTML</w:t>
      </w:r>
      <w:r w:rsidR="00E42896" w:rsidRPr="005E218F">
        <w:rPr>
          <w:lang w:val="en-CA" w:eastAsia="ja-JP"/>
        </w:rPr>
        <w:t>.</w:t>
      </w:r>
      <w:r w:rsidRPr="005E218F">
        <w:rPr>
          <w:lang w:val="en-CA" w:eastAsia="ja-JP"/>
        </w:rPr>
        <w:t xml:space="preserve"> </w:t>
      </w:r>
    </w:p>
    <w:p w14:paraId="224CFB23" w14:textId="77777777" w:rsidR="009A0069" w:rsidRPr="005E218F" w:rsidRDefault="009A0069" w:rsidP="009A0069">
      <w:pPr>
        <w:rPr>
          <w:lang w:val="en-CA" w:eastAsia="ja-JP"/>
        </w:rPr>
      </w:pPr>
      <w:r w:rsidRPr="005E218F">
        <w:rPr>
          <w:lang w:val="en-CA" w:eastAsia="ja-JP"/>
        </w:rPr>
        <w:t>The</w:t>
      </w:r>
      <w:r w:rsidR="009C0A44" w:rsidRPr="005E218F">
        <w:rPr>
          <w:lang w:val="en-CA" w:eastAsia="ja-JP"/>
        </w:rPr>
        <w:t>re are several general features of ISO/IEC 14496-30 which are not exercised</w:t>
      </w:r>
      <w:r w:rsidRPr="005E218F">
        <w:rPr>
          <w:lang w:val="en-CA" w:eastAsia="ja-JP"/>
        </w:rPr>
        <w:t xml:space="preserve"> </w:t>
      </w:r>
      <w:r w:rsidR="009C0A44" w:rsidRPr="005E218F">
        <w:rPr>
          <w:lang w:val="en-CA" w:eastAsia="ja-JP"/>
        </w:rPr>
        <w:t>in the above files, specifically</w:t>
      </w:r>
      <w:r w:rsidRPr="005E218F">
        <w:rPr>
          <w:lang w:val="en-CA" w:eastAsia="ja-JP"/>
        </w:rPr>
        <w:t>:</w:t>
      </w:r>
    </w:p>
    <w:p w14:paraId="7E4B2B61" w14:textId="77777777" w:rsidR="009A0069" w:rsidRPr="005E218F" w:rsidRDefault="009A0069" w:rsidP="009A0069">
      <w:pPr>
        <w:numPr>
          <w:ilvl w:val="0"/>
          <w:numId w:val="20"/>
        </w:numPr>
        <w:rPr>
          <w:lang w:val="en-CA" w:eastAsia="ja-JP"/>
        </w:rPr>
      </w:pPr>
      <w:r w:rsidRPr="005E218F">
        <w:rPr>
          <w:lang w:val="en-CA" w:eastAsia="ja-JP"/>
        </w:rPr>
        <w:t>a track with '</w:t>
      </w:r>
      <w:proofErr w:type="spellStart"/>
      <w:r w:rsidRPr="005E218F">
        <w:rPr>
          <w:lang w:val="en-CA" w:eastAsia="ja-JP"/>
        </w:rPr>
        <w:t>mul</w:t>
      </w:r>
      <w:proofErr w:type="spellEnd"/>
      <w:r w:rsidRPr="005E218F">
        <w:rPr>
          <w:lang w:val="en-CA" w:eastAsia="ja-JP"/>
        </w:rPr>
        <w:t xml:space="preserve">' </w:t>
      </w:r>
      <w:proofErr w:type="gramStart"/>
      <w:r w:rsidRPr="005E218F">
        <w:rPr>
          <w:lang w:val="en-CA" w:eastAsia="ja-JP"/>
        </w:rPr>
        <w:t>language</w:t>
      </w:r>
      <w:r w:rsidR="00E42896" w:rsidRPr="005E218F">
        <w:rPr>
          <w:lang w:val="en-CA" w:eastAsia="ja-JP"/>
        </w:rPr>
        <w:t>;</w:t>
      </w:r>
      <w:proofErr w:type="gramEnd"/>
    </w:p>
    <w:p w14:paraId="24CC14E3" w14:textId="77777777" w:rsidR="009A0069" w:rsidRPr="005E218F" w:rsidRDefault="009A0069" w:rsidP="009A0069">
      <w:pPr>
        <w:numPr>
          <w:ilvl w:val="0"/>
          <w:numId w:val="20"/>
        </w:numPr>
        <w:rPr>
          <w:lang w:val="en-CA" w:eastAsia="ja-JP"/>
        </w:rPr>
      </w:pPr>
      <w:r w:rsidRPr="005E218F">
        <w:rPr>
          <w:lang w:val="en-CA" w:eastAsia="ja-JP"/>
        </w:rPr>
        <w:t xml:space="preserve">a track sharing resources (images, …) between samples </w:t>
      </w:r>
      <w:r w:rsidR="009C0A44" w:rsidRPr="005E218F">
        <w:rPr>
          <w:lang w:val="en-CA" w:eastAsia="ja-JP"/>
        </w:rPr>
        <w:t>through the use of</w:t>
      </w:r>
      <w:r w:rsidRPr="005E218F">
        <w:rPr>
          <w:lang w:val="en-CA" w:eastAsia="ja-JP"/>
        </w:rPr>
        <w:t xml:space="preserve"> a </w:t>
      </w:r>
      <w:proofErr w:type="spellStart"/>
      <w:proofErr w:type="gramStart"/>
      <w:r w:rsidRPr="005E218F">
        <w:rPr>
          <w:lang w:val="en-CA" w:eastAsia="ja-JP"/>
        </w:rPr>
        <w:t>MetaBox</w:t>
      </w:r>
      <w:proofErr w:type="spellEnd"/>
      <w:r w:rsidR="00E42896" w:rsidRPr="005E218F">
        <w:rPr>
          <w:lang w:val="en-CA" w:eastAsia="ja-JP"/>
        </w:rPr>
        <w:t>;</w:t>
      </w:r>
      <w:proofErr w:type="gramEnd"/>
    </w:p>
    <w:p w14:paraId="444A0AA0" w14:textId="77777777" w:rsidR="009A0069" w:rsidRPr="005E218F" w:rsidRDefault="009A0069" w:rsidP="009A0069">
      <w:pPr>
        <w:numPr>
          <w:ilvl w:val="0"/>
          <w:numId w:val="20"/>
        </w:numPr>
        <w:rPr>
          <w:lang w:val="en-CA" w:eastAsia="ja-JP"/>
        </w:rPr>
      </w:pPr>
      <w:r w:rsidRPr="005E218F">
        <w:rPr>
          <w:lang w:val="en-CA" w:eastAsia="ja-JP"/>
        </w:rPr>
        <w:lastRenderedPageBreak/>
        <w:t>file with a subtitle and a font track</w:t>
      </w:r>
      <w:r w:rsidR="00E42896" w:rsidRPr="005E218F">
        <w:rPr>
          <w:lang w:val="en-CA" w:eastAsia="ja-JP"/>
        </w:rPr>
        <w:t>.</w:t>
      </w:r>
    </w:p>
    <w:p w14:paraId="678684DF" w14:textId="77777777" w:rsidR="009A0069" w:rsidRPr="005E218F" w:rsidRDefault="009A0069" w:rsidP="009A0069">
      <w:pPr>
        <w:rPr>
          <w:lang w:val="en-CA" w:eastAsia="ja-JP"/>
        </w:rPr>
      </w:pPr>
      <w:r w:rsidRPr="005E218F">
        <w:rPr>
          <w:lang w:val="en-CA" w:eastAsia="ja-JP"/>
        </w:rPr>
        <w:t xml:space="preserve">There are several features </w:t>
      </w:r>
      <w:r w:rsidR="009C0A44" w:rsidRPr="005E218F">
        <w:rPr>
          <w:lang w:val="en-CA" w:eastAsia="ja-JP"/>
        </w:rPr>
        <w:t xml:space="preserve">specific to </w:t>
      </w:r>
      <w:r w:rsidRPr="005E218F">
        <w:rPr>
          <w:lang w:val="en-CA" w:eastAsia="ja-JP"/>
        </w:rPr>
        <w:t>the carriage of TTML in MP4 which are not exercised:</w:t>
      </w:r>
    </w:p>
    <w:p w14:paraId="2EA45CAB" w14:textId="77777777" w:rsidR="009A0069" w:rsidRPr="005E218F" w:rsidRDefault="009A0069" w:rsidP="009A0069">
      <w:pPr>
        <w:numPr>
          <w:ilvl w:val="0"/>
          <w:numId w:val="19"/>
        </w:numPr>
        <w:rPr>
          <w:lang w:val="en-CA" w:eastAsia="ja-JP"/>
        </w:rPr>
      </w:pPr>
      <w:r w:rsidRPr="005E218F">
        <w:rPr>
          <w:lang w:val="en-CA" w:eastAsia="ja-JP"/>
        </w:rPr>
        <w:t xml:space="preserve">timing: </w:t>
      </w:r>
    </w:p>
    <w:p w14:paraId="7283D70C" w14:textId="77777777" w:rsidR="009A0069" w:rsidRPr="005E218F" w:rsidRDefault="009A0069" w:rsidP="009A0069">
      <w:pPr>
        <w:numPr>
          <w:ilvl w:val="1"/>
          <w:numId w:val="19"/>
        </w:numPr>
        <w:rPr>
          <w:lang w:val="en-CA" w:eastAsia="ja-JP"/>
        </w:rPr>
      </w:pPr>
      <w:r w:rsidRPr="005E218F">
        <w:rPr>
          <w:lang w:val="en-CA" w:eastAsia="ja-JP"/>
        </w:rPr>
        <w:t xml:space="preserve">'empty' </w:t>
      </w:r>
      <w:proofErr w:type="gramStart"/>
      <w:r w:rsidRPr="005E218F">
        <w:rPr>
          <w:lang w:val="en-CA" w:eastAsia="ja-JP"/>
        </w:rPr>
        <w:t>sample</w:t>
      </w:r>
      <w:r w:rsidR="00E42896" w:rsidRPr="005E218F">
        <w:rPr>
          <w:lang w:val="en-CA" w:eastAsia="ja-JP"/>
        </w:rPr>
        <w:t>;</w:t>
      </w:r>
      <w:proofErr w:type="gramEnd"/>
    </w:p>
    <w:p w14:paraId="46DDD9C6" w14:textId="77777777" w:rsidR="009A0069" w:rsidRPr="005E218F" w:rsidRDefault="009A0069" w:rsidP="009A0069">
      <w:pPr>
        <w:numPr>
          <w:ilvl w:val="1"/>
          <w:numId w:val="19"/>
        </w:numPr>
        <w:rPr>
          <w:lang w:val="en-CA" w:eastAsia="ja-JP"/>
        </w:rPr>
      </w:pPr>
      <w:r w:rsidRPr="005E218F">
        <w:rPr>
          <w:lang w:val="en-CA" w:eastAsia="ja-JP"/>
        </w:rPr>
        <w:t xml:space="preserve">sample with a document containing a larger time range than the sample presentation </w:t>
      </w:r>
      <w:proofErr w:type="gramStart"/>
      <w:r w:rsidRPr="005E218F">
        <w:rPr>
          <w:lang w:val="en-CA" w:eastAsia="ja-JP"/>
        </w:rPr>
        <w:t>range</w:t>
      </w:r>
      <w:r w:rsidR="00E42896" w:rsidRPr="005E218F">
        <w:rPr>
          <w:lang w:val="en-CA" w:eastAsia="ja-JP"/>
        </w:rPr>
        <w:t>;</w:t>
      </w:r>
      <w:proofErr w:type="gramEnd"/>
    </w:p>
    <w:p w14:paraId="47F868DB" w14:textId="77777777" w:rsidR="009A0069" w:rsidRPr="005E218F" w:rsidRDefault="009A0069" w:rsidP="009A0069">
      <w:pPr>
        <w:numPr>
          <w:ilvl w:val="1"/>
          <w:numId w:val="19"/>
        </w:numPr>
        <w:rPr>
          <w:lang w:val="en-CA" w:eastAsia="ja-JP"/>
        </w:rPr>
      </w:pPr>
      <w:r w:rsidRPr="005E218F">
        <w:rPr>
          <w:lang w:val="en-CA" w:eastAsia="ja-JP"/>
        </w:rPr>
        <w:t xml:space="preserve">sample with a document whose time range is smaller than the sample </w:t>
      </w:r>
      <w:proofErr w:type="gramStart"/>
      <w:r w:rsidRPr="005E218F">
        <w:rPr>
          <w:lang w:val="en-CA" w:eastAsia="ja-JP"/>
        </w:rPr>
        <w:t>range</w:t>
      </w:r>
      <w:r w:rsidR="00E42896" w:rsidRPr="005E218F">
        <w:rPr>
          <w:lang w:val="en-CA" w:eastAsia="ja-JP"/>
        </w:rPr>
        <w:t>;</w:t>
      </w:r>
      <w:proofErr w:type="gramEnd"/>
      <w:r w:rsidRPr="005E218F">
        <w:rPr>
          <w:lang w:val="en-CA" w:eastAsia="ja-JP"/>
        </w:rPr>
        <w:t xml:space="preserve"> </w:t>
      </w:r>
    </w:p>
    <w:p w14:paraId="1FDB70ED" w14:textId="77777777" w:rsidR="009A0069" w:rsidRPr="005E218F" w:rsidRDefault="009A0069" w:rsidP="009A0069">
      <w:pPr>
        <w:numPr>
          <w:ilvl w:val="0"/>
          <w:numId w:val="19"/>
        </w:numPr>
        <w:rPr>
          <w:lang w:val="en-CA" w:eastAsia="ja-JP"/>
        </w:rPr>
      </w:pPr>
      <w:r w:rsidRPr="005E218F">
        <w:rPr>
          <w:lang w:val="en-CA" w:eastAsia="ja-JP"/>
        </w:rPr>
        <w:t>sample entry format</w:t>
      </w:r>
      <w:r w:rsidR="00E42896" w:rsidRPr="005E218F">
        <w:rPr>
          <w:lang w:val="en-CA" w:eastAsia="ja-JP"/>
        </w:rPr>
        <w:t>:</w:t>
      </w:r>
    </w:p>
    <w:p w14:paraId="408805FF" w14:textId="77777777" w:rsidR="009A0069" w:rsidRPr="005E218F" w:rsidRDefault="009A0069" w:rsidP="009A0069">
      <w:pPr>
        <w:numPr>
          <w:ilvl w:val="1"/>
          <w:numId w:val="19"/>
        </w:numPr>
        <w:rPr>
          <w:lang w:val="en-CA" w:eastAsia="ja-JP"/>
        </w:rPr>
      </w:pPr>
      <w:r w:rsidRPr="005E218F">
        <w:rPr>
          <w:lang w:val="en-CA" w:eastAsia="ja-JP"/>
        </w:rPr>
        <w:t xml:space="preserve">with multiple namespace </w:t>
      </w:r>
      <w:proofErr w:type="gramStart"/>
      <w:r w:rsidRPr="005E218F">
        <w:rPr>
          <w:lang w:val="en-CA" w:eastAsia="ja-JP"/>
        </w:rPr>
        <w:t>values</w:t>
      </w:r>
      <w:r w:rsidR="00E42896" w:rsidRPr="005E218F">
        <w:rPr>
          <w:lang w:val="en-CA" w:eastAsia="ja-JP"/>
        </w:rPr>
        <w:t>;</w:t>
      </w:r>
      <w:proofErr w:type="gramEnd"/>
    </w:p>
    <w:p w14:paraId="3D5ACF92" w14:textId="77777777" w:rsidR="009A0069" w:rsidRPr="005E218F" w:rsidRDefault="009A0069" w:rsidP="009A0069">
      <w:pPr>
        <w:numPr>
          <w:ilvl w:val="1"/>
          <w:numId w:val="19"/>
        </w:numPr>
        <w:rPr>
          <w:lang w:val="en-CA" w:eastAsia="ja-JP"/>
        </w:rPr>
      </w:pPr>
      <w:r w:rsidRPr="005E218F">
        <w:rPr>
          <w:lang w:val="en-CA" w:eastAsia="ja-JP"/>
        </w:rPr>
        <w:t xml:space="preserve">with schema </w:t>
      </w:r>
      <w:proofErr w:type="gramStart"/>
      <w:r w:rsidRPr="005E218F">
        <w:rPr>
          <w:lang w:val="en-CA" w:eastAsia="ja-JP"/>
        </w:rPr>
        <w:t>location</w:t>
      </w:r>
      <w:r w:rsidR="00E42896" w:rsidRPr="005E218F">
        <w:rPr>
          <w:lang w:val="en-CA" w:eastAsia="ja-JP"/>
        </w:rPr>
        <w:t>;</w:t>
      </w:r>
      <w:proofErr w:type="gramEnd"/>
    </w:p>
    <w:p w14:paraId="5FD9D5E6" w14:textId="77777777" w:rsidR="009A0069" w:rsidRPr="005E218F" w:rsidRDefault="009A0069" w:rsidP="009A0069">
      <w:pPr>
        <w:numPr>
          <w:ilvl w:val="1"/>
          <w:numId w:val="19"/>
        </w:numPr>
        <w:rPr>
          <w:lang w:val="en-CA" w:eastAsia="ja-JP"/>
        </w:rPr>
      </w:pPr>
      <w:r w:rsidRPr="005E218F">
        <w:rPr>
          <w:lang w:val="en-CA" w:eastAsia="ja-JP"/>
        </w:rPr>
        <w:t xml:space="preserve">with auxiliary mime </w:t>
      </w:r>
      <w:proofErr w:type="gramStart"/>
      <w:r w:rsidRPr="005E218F">
        <w:rPr>
          <w:lang w:val="en-CA" w:eastAsia="ja-JP"/>
        </w:rPr>
        <w:t>types</w:t>
      </w:r>
      <w:r w:rsidR="00E42896" w:rsidRPr="005E218F">
        <w:rPr>
          <w:lang w:val="en-CA" w:eastAsia="ja-JP"/>
        </w:rPr>
        <w:t>;</w:t>
      </w:r>
      <w:proofErr w:type="gramEnd"/>
    </w:p>
    <w:p w14:paraId="42EFCBCB" w14:textId="77777777" w:rsidR="009A0069" w:rsidRPr="005E218F" w:rsidRDefault="009A0069" w:rsidP="009A0069">
      <w:pPr>
        <w:numPr>
          <w:ilvl w:val="0"/>
          <w:numId w:val="19"/>
        </w:numPr>
        <w:rPr>
          <w:lang w:val="en-CA" w:eastAsia="ja-JP"/>
        </w:rPr>
      </w:pPr>
      <w:r w:rsidRPr="005E218F">
        <w:rPr>
          <w:lang w:val="en-CA" w:eastAsia="ja-JP"/>
        </w:rPr>
        <w:t>sample format</w:t>
      </w:r>
      <w:r w:rsidR="00E42896" w:rsidRPr="005E218F">
        <w:rPr>
          <w:lang w:val="en-CA" w:eastAsia="ja-JP"/>
        </w:rPr>
        <w:t>:</w:t>
      </w:r>
    </w:p>
    <w:p w14:paraId="046A1287" w14:textId="77777777" w:rsidR="009A0069" w:rsidRPr="005E218F" w:rsidRDefault="009C0A44" w:rsidP="009A0069">
      <w:pPr>
        <w:numPr>
          <w:ilvl w:val="1"/>
          <w:numId w:val="19"/>
        </w:numPr>
        <w:rPr>
          <w:lang w:val="en-CA" w:eastAsia="ja-JP"/>
        </w:rPr>
      </w:pPr>
      <w:r w:rsidRPr="005E218F">
        <w:rPr>
          <w:lang w:val="en-CA" w:eastAsia="ja-JP"/>
        </w:rPr>
        <w:t>with additional re</w:t>
      </w:r>
      <w:r w:rsidR="009A0069" w:rsidRPr="005E218F">
        <w:rPr>
          <w:lang w:val="en-CA" w:eastAsia="ja-JP"/>
        </w:rPr>
        <w:t>sources</w:t>
      </w:r>
      <w:r w:rsidR="00E42896" w:rsidRPr="005E218F">
        <w:rPr>
          <w:lang w:val="en-CA" w:eastAsia="ja-JP"/>
        </w:rPr>
        <w:t>.</w:t>
      </w:r>
    </w:p>
    <w:p w14:paraId="7455681B" w14:textId="40FD57CB" w:rsidR="009C0A44" w:rsidRPr="005E218F" w:rsidRDefault="0013686A" w:rsidP="009C0A44">
      <w:pPr>
        <w:pStyle w:val="Heading3"/>
        <w:rPr>
          <w:lang w:val="en-CA"/>
        </w:rPr>
      </w:pPr>
      <w:bookmarkStart w:id="38" w:name="_Toc517088197"/>
      <w:del w:id="39" w:author="Dimitri Podborski" w:date="2023-11-20T10:04:00Z">
        <w:r w:rsidRPr="005E218F" w:rsidDel="00482AAB">
          <w:rPr>
            <w:lang w:val="en-CA"/>
          </w:rPr>
          <w:delText>Considerations</w:delText>
        </w:r>
        <w:r w:rsidR="009C0A44" w:rsidRPr="005E218F" w:rsidDel="00482AAB">
          <w:rPr>
            <w:lang w:val="en-CA"/>
          </w:rPr>
          <w:delText xml:space="preserve"> for ISO/IEC 23008-12</w:delText>
        </w:r>
      </w:del>
      <w:bookmarkEnd w:id="38"/>
      <w:ins w:id="40" w:author="Dimitri Podborski" w:date="2023-11-20T10:04:00Z">
        <w:r w:rsidR="00482AAB">
          <w:rPr>
            <w:lang w:val="en-CA"/>
          </w:rPr>
          <w:t>(void)</w:t>
        </w:r>
      </w:ins>
    </w:p>
    <w:p w14:paraId="0B87D450" w14:textId="77777777" w:rsidR="00D64A41" w:rsidRPr="005E218F" w:rsidRDefault="00D64A41" w:rsidP="00D64A41">
      <w:pPr>
        <w:rPr>
          <w:lang w:val="en-CA" w:eastAsia="ja-JP"/>
        </w:rPr>
      </w:pPr>
      <w:r w:rsidRPr="005E218F">
        <w:rPr>
          <w:lang w:val="en-CA" w:eastAsia="ja-JP"/>
        </w:rPr>
        <w:t>For HEIF conformance, an associated file (HEIF_conformance.xlsx) is used to describe the current files, associated input bitstreams, and a specification coverage analysis of the conformance.</w:t>
      </w:r>
    </w:p>
    <w:p w14:paraId="74E8C851" w14:textId="77777777" w:rsidR="009C0A44" w:rsidRPr="005E218F" w:rsidRDefault="009C0A44" w:rsidP="009C0A44">
      <w:pPr>
        <w:rPr>
          <w:lang w:val="en-CA"/>
        </w:rPr>
      </w:pPr>
      <w:r w:rsidRPr="005E218F">
        <w:rPr>
          <w:lang w:val="en-CA"/>
        </w:rPr>
        <w:t>The spreadsheet "HEIF_conformance.xlsx" contains information of the tested features and their mapping to the provided conformance files. It was created by picking all normative statements (shall, shall not, etc.) in the HEIF specification. These are collected in the "Areas tested" column of the sheet.</w:t>
      </w:r>
    </w:p>
    <w:p w14:paraId="2159C1AA" w14:textId="77777777" w:rsidR="009C0A44" w:rsidRPr="005E218F" w:rsidRDefault="009C0A44" w:rsidP="009C0A44">
      <w:pPr>
        <w:rPr>
          <w:lang w:val="en-CA"/>
        </w:rPr>
      </w:pPr>
      <w:r w:rsidRPr="005E218F">
        <w:rPr>
          <w:lang w:val="en-CA"/>
        </w:rPr>
        <w:t>The column "Description" presents a brief description of the tested feature, exercising the associated normative statement in the specification.</w:t>
      </w:r>
    </w:p>
    <w:p w14:paraId="0B676284" w14:textId="77777777" w:rsidR="009C0A44" w:rsidRPr="005E218F" w:rsidRDefault="009C0A44" w:rsidP="009C0A44">
      <w:pPr>
        <w:rPr>
          <w:lang w:val="en-CA"/>
        </w:rPr>
      </w:pPr>
      <w:r w:rsidRPr="005E218F">
        <w:rPr>
          <w:lang w:val="en-CA"/>
        </w:rPr>
        <w:t xml:space="preserve">The column "File ID" provides the file name. </w:t>
      </w:r>
    </w:p>
    <w:p w14:paraId="183B0792" w14:textId="77777777" w:rsidR="009C0A44" w:rsidRPr="005E218F" w:rsidRDefault="009C0A44" w:rsidP="009C0A44">
      <w:pPr>
        <w:rPr>
          <w:lang w:val="en-CA"/>
        </w:rPr>
      </w:pPr>
      <w:r w:rsidRPr="005E218F">
        <w:rPr>
          <w:lang w:val="en-CA"/>
        </w:rPr>
        <w:t xml:space="preserve">The column "brands" indicates the HEIF brands that are included in </w:t>
      </w:r>
      <w:proofErr w:type="spellStart"/>
      <w:r w:rsidRPr="005E218F">
        <w:rPr>
          <w:rFonts w:ascii="Courier" w:hAnsi="Courier"/>
          <w:lang w:val="en-CA"/>
        </w:rPr>
        <w:t>FileTypeBox</w:t>
      </w:r>
      <w:proofErr w:type="spellEnd"/>
      <w:r w:rsidRPr="005E218F">
        <w:rPr>
          <w:lang w:val="en-CA"/>
        </w:rPr>
        <w:t xml:space="preserve"> of the respective file (in the "Test Content" sheet) or concern the respective test case (in the "Test Cases" sheet. The aim of the column is to help implementers to pick files that concern the brand of their interest. For example, implementers of the </w:t>
      </w:r>
      <w:r w:rsidRPr="005E218F">
        <w:rPr>
          <w:rFonts w:ascii="Courier" w:hAnsi="Courier"/>
          <w:lang w:val="en-CA"/>
        </w:rPr>
        <w:t>'</w:t>
      </w:r>
      <w:proofErr w:type="spellStart"/>
      <w:r w:rsidRPr="005E218F">
        <w:rPr>
          <w:rFonts w:ascii="Courier" w:hAnsi="Courier"/>
          <w:lang w:val="en-CA"/>
        </w:rPr>
        <w:t>heic</w:t>
      </w:r>
      <w:proofErr w:type="spellEnd"/>
      <w:r w:rsidRPr="005E218F">
        <w:rPr>
          <w:rFonts w:ascii="Courier" w:hAnsi="Courier"/>
          <w:lang w:val="en-CA"/>
        </w:rPr>
        <w:t>'</w:t>
      </w:r>
      <w:r w:rsidRPr="005E218F">
        <w:rPr>
          <w:lang w:val="en-CA"/>
        </w:rPr>
        <w:t xml:space="preserve"> brand should only consider the files with that brand included. </w:t>
      </w:r>
    </w:p>
    <w:p w14:paraId="2B9E268F" w14:textId="77777777" w:rsidR="009A0069" w:rsidRDefault="009C0A44" w:rsidP="009A0069">
      <w:pPr>
        <w:rPr>
          <w:ins w:id="41" w:author="Dimitri Podborski" w:date="2023-11-20T10:03:00Z"/>
          <w:lang w:val="en-CA"/>
        </w:rPr>
      </w:pPr>
      <w:r w:rsidRPr="005E218F">
        <w:rPr>
          <w:lang w:val="en-CA"/>
        </w:rPr>
        <w:t>Note that the spreadsheet enables filtering by content, e.g. by selecting only a particular File ID (at cell A1), one can see which features are exercised by a particular file.</w:t>
      </w:r>
    </w:p>
    <w:p w14:paraId="59D464E5" w14:textId="1DF950ED" w:rsidR="00482AAB" w:rsidRPr="005E218F" w:rsidRDefault="00482AAB" w:rsidP="009A0069">
      <w:pPr>
        <w:rPr>
          <w:lang w:val="en-CA"/>
        </w:rPr>
      </w:pPr>
      <w:ins w:id="42" w:author="Dimitri Podborski" w:date="2023-11-20T10:03:00Z">
        <w:r w:rsidRPr="00482AAB">
          <w:rPr>
            <w:highlight w:val="yellow"/>
            <w:lang w:val="en-CA"/>
            <w:rPrChange w:id="43" w:author="Dimitri Podborski" w:date="2023-11-20T10:04:00Z">
              <w:rPr>
                <w:lang w:val="en-CA"/>
              </w:rPr>
            </w:rPrChange>
          </w:rPr>
          <w:t>[Editor's note: Editors will restructure this text to avoid empty sections.]</w:t>
        </w:r>
      </w:ins>
    </w:p>
    <w:p w14:paraId="6D3A1077" w14:textId="77777777" w:rsidR="00FD38DD" w:rsidRPr="005E218F" w:rsidRDefault="00FD38DD" w:rsidP="00FD38DD">
      <w:pPr>
        <w:pStyle w:val="Heading2"/>
        <w:numPr>
          <w:ilvl w:val="1"/>
          <w:numId w:val="1"/>
        </w:numPr>
        <w:tabs>
          <w:tab w:val="clear" w:pos="360"/>
        </w:tabs>
        <w:rPr>
          <w:lang w:val="en-CA"/>
        </w:rPr>
      </w:pPr>
      <w:bookmarkStart w:id="44" w:name="_Toc517088198"/>
      <w:bookmarkStart w:id="45" w:name="_Toc353798251"/>
      <w:r w:rsidRPr="005E218F">
        <w:rPr>
          <w:lang w:val="en-CA"/>
        </w:rPr>
        <w:lastRenderedPageBreak/>
        <w:t xml:space="preserve">File </w:t>
      </w:r>
      <w:r w:rsidR="00E42896" w:rsidRPr="005E218F">
        <w:rPr>
          <w:lang w:val="en-CA"/>
        </w:rPr>
        <w:t>d</w:t>
      </w:r>
      <w:r w:rsidRPr="005E218F">
        <w:rPr>
          <w:lang w:val="en-CA"/>
        </w:rPr>
        <w:t>ocumentation</w:t>
      </w:r>
      <w:bookmarkEnd w:id="44"/>
      <w:r w:rsidRPr="005E218F">
        <w:rPr>
          <w:lang w:val="en-CA"/>
        </w:rPr>
        <w:t xml:space="preserve"> </w:t>
      </w:r>
    </w:p>
    <w:p w14:paraId="6796A13C" w14:textId="77777777" w:rsidR="00FD38DD" w:rsidRPr="005E218F" w:rsidRDefault="00FD38DD" w:rsidP="00FD38DD">
      <w:pPr>
        <w:pStyle w:val="Heading3"/>
        <w:rPr>
          <w:lang w:val="en-CA"/>
        </w:rPr>
      </w:pPr>
      <w:bookmarkStart w:id="46" w:name="_Toc517088199"/>
      <w:r w:rsidRPr="005E218F">
        <w:rPr>
          <w:lang w:val="en-CA"/>
        </w:rPr>
        <w:t xml:space="preserve">Files </w:t>
      </w:r>
      <w:r w:rsidR="00D722D5" w:rsidRPr="005E218F">
        <w:rPr>
          <w:lang w:val="en-CA"/>
        </w:rPr>
        <w:t>from</w:t>
      </w:r>
      <w:r w:rsidRPr="005E218F">
        <w:rPr>
          <w:lang w:val="en-CA"/>
        </w:rPr>
        <w:t xml:space="preserve"> related conformance programs</w:t>
      </w:r>
      <w:bookmarkEnd w:id="46"/>
    </w:p>
    <w:p w14:paraId="18B46C51" w14:textId="77777777" w:rsidR="00456ADB" w:rsidRPr="005E218F" w:rsidRDefault="00456ADB" w:rsidP="00FD38DD">
      <w:pPr>
        <w:pStyle w:val="Heading4"/>
        <w:rPr>
          <w:lang w:val="en-CA"/>
        </w:rPr>
      </w:pPr>
      <w:r w:rsidRPr="005E218F">
        <w:rPr>
          <w:lang w:val="en-CA"/>
        </w:rPr>
        <w:t>Overview</w:t>
      </w:r>
    </w:p>
    <w:p w14:paraId="5CAC1A05" w14:textId="2C9105EC" w:rsidR="00456ADB" w:rsidRPr="005E218F" w:rsidRDefault="008E2DD1" w:rsidP="00456ADB">
      <w:pPr>
        <w:rPr>
          <w:lang w:val="en-CA" w:eastAsia="ja-JP"/>
        </w:rPr>
      </w:pPr>
      <w:r w:rsidRPr="005E218F">
        <w:rPr>
          <w:lang w:val="en-CA" w:eastAsia="ja-JP"/>
        </w:rPr>
        <w:t xml:space="preserve">Some files provided in this suite originate from external conformance programs, from other ISO </w:t>
      </w:r>
      <w:r w:rsidR="00EC6E9C" w:rsidRPr="005E218F">
        <w:rPr>
          <w:lang w:val="en-CA" w:eastAsia="ja-JP"/>
        </w:rPr>
        <w:t xml:space="preserve">documents </w:t>
      </w:r>
      <w:r w:rsidR="00F42862" w:rsidRPr="005E218F">
        <w:rPr>
          <w:lang w:val="en-CA" w:eastAsia="ja-JP"/>
        </w:rPr>
        <w:t xml:space="preserve">or external specifications. The </w:t>
      </w:r>
      <w:r w:rsidR="00456ADB" w:rsidRPr="005E218F">
        <w:rPr>
          <w:lang w:val="en-CA" w:eastAsia="ja-JP"/>
        </w:rPr>
        <w:t xml:space="preserve">latest version should be obtained from </w:t>
      </w:r>
      <w:r w:rsidR="00F42862" w:rsidRPr="005E218F">
        <w:rPr>
          <w:lang w:val="en-CA" w:eastAsia="ja-JP"/>
        </w:rPr>
        <w:t>their original source as indicated in the following sections.</w:t>
      </w:r>
    </w:p>
    <w:p w14:paraId="516F0D4E" w14:textId="77777777" w:rsidR="00FD38DD" w:rsidRPr="005E218F" w:rsidRDefault="00FD38DD" w:rsidP="00FD38DD">
      <w:pPr>
        <w:pStyle w:val="Heading4"/>
        <w:rPr>
          <w:lang w:val="en-CA"/>
        </w:rPr>
      </w:pPr>
      <w:r w:rsidRPr="005E218F">
        <w:rPr>
          <w:lang w:val="en-CA"/>
        </w:rPr>
        <w:t>Audio-based conformance files</w:t>
      </w:r>
    </w:p>
    <w:p w14:paraId="2C5E3ADC" w14:textId="2455FF3D" w:rsidR="00FD38DD" w:rsidRPr="005E218F" w:rsidRDefault="00EC6E9C" w:rsidP="00FD38DD">
      <w:pPr>
        <w:rPr>
          <w:lang w:val="en-CA"/>
        </w:rPr>
      </w:pPr>
      <w:r w:rsidRPr="005E218F">
        <w:rPr>
          <w:rFonts w:cs="Arial"/>
          <w:lang w:val="en-CA"/>
        </w:rPr>
        <w:t>ISO/IEC 14496-26</w:t>
      </w:r>
      <w:r w:rsidR="00FD38DD" w:rsidRPr="005E218F">
        <w:rPr>
          <w:lang w:val="en-CA"/>
        </w:rPr>
        <w:t xml:space="preserve"> provides several MP4 files containing MPEG-4 AAC, MPEG-D MPS, and MPEG-D USAC streams and exercising features of the ISOBMFF. Within these files, only </w:t>
      </w:r>
      <w:r w:rsidR="00F42862" w:rsidRPr="005E218F">
        <w:rPr>
          <w:lang w:val="en-CA"/>
        </w:rPr>
        <w:t>some</w:t>
      </w:r>
      <w:r w:rsidR="00FD38DD" w:rsidRPr="005E218F">
        <w:rPr>
          <w:lang w:val="en-CA"/>
        </w:rPr>
        <w:t xml:space="preserve"> are necessary to cover all the </w:t>
      </w:r>
      <w:r w:rsidR="00F42862" w:rsidRPr="005E218F">
        <w:rPr>
          <w:lang w:val="en-CA"/>
        </w:rPr>
        <w:t>ISOBMFF features</w:t>
      </w:r>
      <w:r w:rsidR="00FD38DD" w:rsidRPr="005E218F">
        <w:rPr>
          <w:lang w:val="en-CA"/>
        </w:rPr>
        <w:t>. These files are from the "AAC-Conformance" part. The features specifically exercised by these files compared to existing files are: "</w:t>
      </w:r>
      <w:proofErr w:type="spellStart"/>
      <w:r w:rsidR="00FD38DD" w:rsidRPr="005E218F">
        <w:rPr>
          <w:lang w:val="en-CA"/>
        </w:rPr>
        <w:t>padb</w:t>
      </w:r>
      <w:proofErr w:type="spellEnd"/>
      <w:r w:rsidR="00FD38DD" w:rsidRPr="005E218F">
        <w:rPr>
          <w:lang w:val="en-CA"/>
        </w:rPr>
        <w:t>" and "m4ae".</w:t>
      </w:r>
    </w:p>
    <w:p w14:paraId="3604D560" w14:textId="77777777" w:rsidR="00FD38DD" w:rsidRPr="005E218F" w:rsidRDefault="00FD38DD" w:rsidP="00FD38DD">
      <w:pPr>
        <w:rPr>
          <w:lang w:val="en-CA"/>
        </w:rPr>
      </w:pPr>
      <w:r w:rsidRPr="005E218F">
        <w:rPr>
          <w:lang w:val="en-CA"/>
        </w:rPr>
        <w:t>The following files are also included for ISOBMFF conformance:</w:t>
      </w:r>
    </w:p>
    <w:p w14:paraId="727A9A57" w14:textId="77777777" w:rsidR="00FD38DD" w:rsidRPr="005E218F" w:rsidRDefault="00FD38DD" w:rsidP="00FD38DD">
      <w:pPr>
        <w:pStyle w:val="ListParagraph"/>
        <w:numPr>
          <w:ilvl w:val="0"/>
          <w:numId w:val="22"/>
        </w:numPr>
        <w:rPr>
          <w:rFonts w:ascii="Cambria" w:hAnsi="Cambria" w:cs="Arial"/>
          <w:sz w:val="22"/>
          <w:szCs w:val="22"/>
          <w:lang w:val="en-CA"/>
        </w:rPr>
      </w:pPr>
      <w:r w:rsidRPr="005E218F">
        <w:rPr>
          <w:rFonts w:ascii="Cambria" w:hAnsi="Cambria" w:cs="Arial"/>
          <w:sz w:val="22"/>
          <w:szCs w:val="22"/>
          <w:lang w:val="en-CA"/>
        </w:rPr>
        <w:t>./mpeg-audio-conformance/</w:t>
      </w:r>
      <w:proofErr w:type="spellStart"/>
      <w:r w:rsidRPr="005E218F">
        <w:rPr>
          <w:rFonts w:ascii="Cambria" w:hAnsi="Cambria" w:cs="Arial"/>
          <w:sz w:val="22"/>
          <w:szCs w:val="22"/>
          <w:lang w:val="en-CA"/>
        </w:rPr>
        <w:t>aac</w:t>
      </w:r>
      <w:proofErr w:type="spellEnd"/>
      <w:r w:rsidRPr="005E218F">
        <w:rPr>
          <w:rFonts w:ascii="Cambria" w:hAnsi="Cambria" w:cs="Arial"/>
          <w:sz w:val="22"/>
          <w:szCs w:val="22"/>
          <w:lang w:val="en-CA"/>
        </w:rPr>
        <w:t>-conformance/ac01.mp4 (</w:t>
      </w:r>
      <w:proofErr w:type="spellStart"/>
      <w:r w:rsidR="00D722D5" w:rsidRPr="005E218F">
        <w:rPr>
          <w:rFonts w:ascii="Cambria" w:hAnsi="Cambria" w:cs="Arial"/>
          <w:sz w:val="22"/>
          <w:szCs w:val="22"/>
          <w:lang w:val="en-CA"/>
        </w:rPr>
        <w:t>padb</w:t>
      </w:r>
      <w:proofErr w:type="spellEnd"/>
      <w:r w:rsidRPr="005E218F">
        <w:rPr>
          <w:rFonts w:ascii="Cambria" w:hAnsi="Cambria" w:cs="Arial"/>
          <w:sz w:val="22"/>
          <w:szCs w:val="22"/>
          <w:lang w:val="en-CA"/>
        </w:rPr>
        <w:t>)</w:t>
      </w:r>
    </w:p>
    <w:p w14:paraId="647FECF8" w14:textId="77777777" w:rsidR="00FD38DD" w:rsidRPr="005E218F" w:rsidRDefault="00FD38DD" w:rsidP="00FD38DD">
      <w:pPr>
        <w:pStyle w:val="ListParagraph"/>
        <w:numPr>
          <w:ilvl w:val="0"/>
          <w:numId w:val="22"/>
        </w:numPr>
        <w:rPr>
          <w:rFonts w:ascii="Cambria" w:hAnsi="Cambria" w:cs="Arial"/>
          <w:sz w:val="22"/>
          <w:szCs w:val="22"/>
          <w:lang w:val="en-CA"/>
        </w:rPr>
      </w:pPr>
      <w:r w:rsidRPr="005E218F">
        <w:rPr>
          <w:rFonts w:ascii="Cambria" w:hAnsi="Cambria" w:cs="Arial"/>
          <w:sz w:val="22"/>
          <w:szCs w:val="22"/>
          <w:lang w:val="en-CA"/>
        </w:rPr>
        <w:t>./mpeg-audio-conformance/aac-conformance/sls2100_aot02_048_16.mp4 (m4ae)</w:t>
      </w:r>
    </w:p>
    <w:p w14:paraId="1AB2DF8E" w14:textId="77777777" w:rsidR="00F42862" w:rsidRPr="005E218F" w:rsidRDefault="00F42862" w:rsidP="00F42862">
      <w:pPr>
        <w:pStyle w:val="ListParagraph"/>
        <w:ind w:left="0"/>
        <w:rPr>
          <w:rFonts w:ascii="Cambria" w:hAnsi="Cambria" w:cs="Arial"/>
          <w:sz w:val="22"/>
          <w:szCs w:val="22"/>
          <w:lang w:val="en-CA"/>
        </w:rPr>
      </w:pPr>
    </w:p>
    <w:p w14:paraId="5B370EEB" w14:textId="6A3CC527" w:rsidR="00F42862" w:rsidRPr="005E218F" w:rsidRDefault="00F42862" w:rsidP="00F42862">
      <w:pPr>
        <w:pStyle w:val="ListParagraph"/>
        <w:ind w:left="0"/>
        <w:rPr>
          <w:rFonts w:ascii="Cambria" w:hAnsi="Cambria" w:cs="Arial"/>
          <w:sz w:val="22"/>
          <w:szCs w:val="22"/>
          <w:lang w:val="en-CA"/>
        </w:rPr>
      </w:pPr>
      <w:r w:rsidRPr="005E218F">
        <w:rPr>
          <w:rFonts w:ascii="Cambria" w:hAnsi="Cambria" w:cs="Arial"/>
          <w:sz w:val="22"/>
          <w:szCs w:val="22"/>
          <w:lang w:val="en-CA"/>
        </w:rPr>
        <w:t xml:space="preserve">Original files can be obtained from </w:t>
      </w:r>
      <w:r w:rsidR="00BE5474" w:rsidRPr="005E218F">
        <w:rPr>
          <w:rFonts w:ascii="Cambria" w:hAnsi="Cambria" w:cs="Arial"/>
          <w:sz w:val="22"/>
          <w:szCs w:val="22"/>
          <w:lang w:val="en-CA"/>
        </w:rPr>
        <w:t>ISO/IEC 14496-26</w:t>
      </w:r>
      <w:r w:rsidRPr="005E218F">
        <w:rPr>
          <w:rFonts w:ascii="Cambria" w:hAnsi="Cambria" w:cs="Arial"/>
          <w:sz w:val="22"/>
          <w:szCs w:val="22"/>
          <w:lang w:val="en-CA"/>
        </w:rPr>
        <w:t>.</w:t>
      </w:r>
    </w:p>
    <w:p w14:paraId="6A444062" w14:textId="77777777" w:rsidR="00FD38DD" w:rsidRPr="005E218F" w:rsidRDefault="00FD38DD" w:rsidP="00FD38DD">
      <w:pPr>
        <w:pStyle w:val="ListParagraph"/>
        <w:ind w:left="0"/>
        <w:rPr>
          <w:rFonts w:ascii="Cambria" w:hAnsi="Cambria" w:cs="Arial"/>
          <w:sz w:val="22"/>
          <w:szCs w:val="22"/>
          <w:lang w:val="en-CA"/>
        </w:rPr>
      </w:pPr>
    </w:p>
    <w:p w14:paraId="5766E8D6" w14:textId="77777777" w:rsidR="00FD38DD" w:rsidRPr="005E218F" w:rsidRDefault="00F42862" w:rsidP="00FD38DD">
      <w:pPr>
        <w:pStyle w:val="Heading4"/>
        <w:rPr>
          <w:lang w:val="en-CA"/>
        </w:rPr>
      </w:pPr>
      <w:r w:rsidRPr="005E218F">
        <w:rPr>
          <w:lang w:val="en-CA"/>
        </w:rPr>
        <w:t xml:space="preserve">Timed text </w:t>
      </w:r>
      <w:r w:rsidR="00FD38DD" w:rsidRPr="005E218F">
        <w:rPr>
          <w:lang w:val="en-CA"/>
        </w:rPr>
        <w:t>conformance files</w:t>
      </w:r>
    </w:p>
    <w:p w14:paraId="21FF2F8A" w14:textId="2B90BBC3" w:rsidR="00FD38DD" w:rsidRPr="005E218F" w:rsidRDefault="00FD38DD" w:rsidP="00A23629">
      <w:pPr>
        <w:rPr>
          <w:lang w:val="en-CA"/>
        </w:rPr>
      </w:pPr>
      <w:r w:rsidRPr="005E218F">
        <w:rPr>
          <w:lang w:val="en-CA"/>
        </w:rPr>
        <w:t>DECE produced a set of Timed Text test vector files with video and audio tracks</w:t>
      </w:r>
      <w:r w:rsidR="00F42862" w:rsidRPr="005E218F">
        <w:rPr>
          <w:lang w:val="en-CA"/>
        </w:rPr>
        <w:t xml:space="preserve">. </w:t>
      </w:r>
      <w:r w:rsidRPr="005E218F">
        <w:rPr>
          <w:lang w:val="en-CA"/>
        </w:rPr>
        <w:t xml:space="preserve">Some of these files exercise features of </w:t>
      </w:r>
      <w:r w:rsidR="00A23629" w:rsidRPr="005E218F">
        <w:rPr>
          <w:lang w:val="en-CA"/>
        </w:rPr>
        <w:t>ISO/IEC 14496-12 and ISO/IEC 14496-</w:t>
      </w:r>
      <w:r w:rsidRPr="005E218F">
        <w:rPr>
          <w:lang w:val="en-CA"/>
        </w:rPr>
        <w:t>30. The following files are added as part of ISOBMFF conformance:</w:t>
      </w:r>
    </w:p>
    <w:p w14:paraId="55CF73C9" w14:textId="77777777" w:rsidR="00FD38DD" w:rsidRPr="005E218F" w:rsidRDefault="00FD38DD" w:rsidP="00FD38DD">
      <w:pPr>
        <w:pStyle w:val="ListParagraph"/>
        <w:numPr>
          <w:ilvl w:val="0"/>
          <w:numId w:val="23"/>
        </w:numPr>
        <w:rPr>
          <w:rFonts w:ascii="Cambria" w:hAnsi="Cambria" w:cs="Arial"/>
          <w:sz w:val="22"/>
          <w:szCs w:val="22"/>
          <w:lang w:val="en-CA"/>
        </w:rPr>
      </w:pPr>
      <w:r w:rsidRPr="005E218F">
        <w:rPr>
          <w:rFonts w:ascii="Cambria" w:hAnsi="Cambria" w:cs="Arial"/>
          <w:sz w:val="22"/>
          <w:szCs w:val="22"/>
          <w:lang w:val="en-CA"/>
        </w:rPr>
        <w:t>Solekai002_1280_23_1x1_v7clear.uvu</w:t>
      </w:r>
    </w:p>
    <w:p w14:paraId="1299B7C5" w14:textId="77777777" w:rsidR="00FD38DD" w:rsidRPr="005E218F" w:rsidRDefault="00FD38DD" w:rsidP="00FD38DD">
      <w:pPr>
        <w:pStyle w:val="ListParagraph"/>
        <w:numPr>
          <w:ilvl w:val="0"/>
          <w:numId w:val="23"/>
        </w:numPr>
        <w:rPr>
          <w:rFonts w:ascii="Cambria" w:hAnsi="Cambria" w:cs="Arial"/>
          <w:sz w:val="22"/>
          <w:szCs w:val="22"/>
          <w:lang w:val="en-CA"/>
        </w:rPr>
      </w:pPr>
      <w:r w:rsidRPr="005E218F">
        <w:rPr>
          <w:rFonts w:ascii="Cambria" w:hAnsi="Cambria" w:cs="Arial"/>
          <w:sz w:val="22"/>
          <w:szCs w:val="22"/>
          <w:lang w:val="en-CA"/>
        </w:rPr>
        <w:t>Solekai007_1920_29_1x1_v7clear.uvu</w:t>
      </w:r>
    </w:p>
    <w:p w14:paraId="2E2BBA90" w14:textId="77777777" w:rsidR="00F42862" w:rsidRPr="005E218F" w:rsidRDefault="00F42862" w:rsidP="00F42862">
      <w:pPr>
        <w:pStyle w:val="ListParagraph"/>
        <w:ind w:left="0"/>
        <w:rPr>
          <w:rFonts w:ascii="Cambria" w:hAnsi="Cambria" w:cs="Arial"/>
          <w:sz w:val="22"/>
          <w:szCs w:val="22"/>
          <w:lang w:val="en-CA"/>
        </w:rPr>
      </w:pPr>
    </w:p>
    <w:p w14:paraId="5EA0F06A" w14:textId="77777777" w:rsidR="00F42862" w:rsidRPr="005E218F" w:rsidRDefault="00F42862" w:rsidP="00F42862">
      <w:pPr>
        <w:pStyle w:val="ListParagraph"/>
        <w:ind w:left="0"/>
        <w:rPr>
          <w:rFonts w:ascii="Cambria" w:hAnsi="Cambria" w:cs="Arial"/>
          <w:sz w:val="22"/>
          <w:szCs w:val="22"/>
          <w:lang w:val="en-CA"/>
        </w:rPr>
      </w:pPr>
      <w:r w:rsidRPr="005E218F">
        <w:rPr>
          <w:rFonts w:ascii="Cambria" w:hAnsi="Cambria" w:cs="Arial"/>
          <w:sz w:val="22"/>
          <w:szCs w:val="22"/>
          <w:lang w:val="en-CA"/>
        </w:rPr>
        <w:t xml:space="preserve">Original files can be obtained from </w:t>
      </w:r>
      <w:hyperlink r:id="rId22" w:history="1">
        <w:r w:rsidRPr="005E218F">
          <w:rPr>
            <w:rStyle w:val="Hyperlink"/>
            <w:rFonts w:ascii="Cambria" w:hAnsi="Cambria"/>
            <w:sz w:val="22"/>
            <w:szCs w:val="22"/>
            <w:lang w:val="en-CA"/>
          </w:rPr>
          <w:t>http://uvvuwiki.com/cff/cff-test-files.html</w:t>
        </w:r>
      </w:hyperlink>
      <w:r w:rsidRPr="005E218F">
        <w:rPr>
          <w:rFonts w:ascii="Cambria" w:hAnsi="Cambria"/>
          <w:sz w:val="22"/>
          <w:szCs w:val="22"/>
          <w:lang w:val="en-CA"/>
        </w:rPr>
        <w:t>.</w:t>
      </w:r>
    </w:p>
    <w:p w14:paraId="5F3404FF" w14:textId="77777777" w:rsidR="00FD38DD" w:rsidRPr="005E218F" w:rsidRDefault="00FD38DD" w:rsidP="00FD38DD">
      <w:pPr>
        <w:pStyle w:val="ListParagraph"/>
        <w:rPr>
          <w:rFonts w:ascii="Cambria" w:hAnsi="Cambria" w:cs="Arial"/>
          <w:sz w:val="22"/>
          <w:szCs w:val="22"/>
          <w:lang w:val="en-CA"/>
        </w:rPr>
      </w:pPr>
    </w:p>
    <w:p w14:paraId="69B09974" w14:textId="77777777" w:rsidR="00FD38DD" w:rsidRPr="005E218F" w:rsidRDefault="00FD38DD" w:rsidP="00FD38DD">
      <w:pPr>
        <w:pStyle w:val="Heading4"/>
        <w:rPr>
          <w:lang w:val="en-CA"/>
        </w:rPr>
      </w:pPr>
      <w:r w:rsidRPr="005E218F">
        <w:rPr>
          <w:lang w:val="en-CA"/>
        </w:rPr>
        <w:t>DASH-based conformance files</w:t>
      </w:r>
    </w:p>
    <w:p w14:paraId="36FBE9C8" w14:textId="6D98023C" w:rsidR="00FD38DD" w:rsidRPr="005E218F" w:rsidRDefault="00A7302D" w:rsidP="00FD38DD">
      <w:pPr>
        <w:rPr>
          <w:lang w:val="en-CA"/>
        </w:rPr>
      </w:pPr>
      <w:r w:rsidRPr="005E218F">
        <w:rPr>
          <w:lang w:val="en-CA"/>
        </w:rPr>
        <w:t>The ISO/IEC 23009 series</w:t>
      </w:r>
      <w:r w:rsidR="00FD38DD" w:rsidRPr="005E218F">
        <w:rPr>
          <w:lang w:val="en-CA"/>
        </w:rPr>
        <w:t xml:space="preserve"> specifies the use of ISOBMFF files for adaptive streaming. </w:t>
      </w:r>
      <w:r w:rsidR="00874EA0" w:rsidRPr="005E218F">
        <w:rPr>
          <w:lang w:val="en-CA"/>
        </w:rPr>
        <w:t>ISO/IEC 23009-2</w:t>
      </w:r>
      <w:r w:rsidR="00FD38DD" w:rsidRPr="005E218F">
        <w:rPr>
          <w:lang w:val="en-CA"/>
        </w:rPr>
        <w:t xml:space="preserve"> contains the following files that exercise specific features of the ISOBMFF:</w:t>
      </w:r>
    </w:p>
    <w:p w14:paraId="7944740C" w14:textId="77777777" w:rsidR="00FD38DD" w:rsidRPr="005E218F" w:rsidRDefault="00FD38DD" w:rsidP="00FD38DD">
      <w:pPr>
        <w:pStyle w:val="ListParagraph"/>
        <w:numPr>
          <w:ilvl w:val="0"/>
          <w:numId w:val="23"/>
        </w:numPr>
        <w:rPr>
          <w:rFonts w:ascii="Cambria" w:hAnsi="Cambria" w:cs="Arial"/>
          <w:sz w:val="22"/>
          <w:szCs w:val="22"/>
          <w:lang w:val="en-CA"/>
        </w:rPr>
      </w:pPr>
      <w:r w:rsidRPr="005E218F">
        <w:rPr>
          <w:rFonts w:ascii="Cambria" w:hAnsi="Cambria" w:cs="Arial"/>
          <w:sz w:val="22"/>
          <w:szCs w:val="22"/>
          <w:lang w:val="en-CA"/>
        </w:rPr>
        <w:t>./green/video_2500000bps_0.mp4</w:t>
      </w:r>
    </w:p>
    <w:p w14:paraId="5224DAC2" w14:textId="77777777" w:rsidR="00FD38DD" w:rsidRPr="005E218F" w:rsidRDefault="00FD38DD" w:rsidP="00FD38DD">
      <w:pPr>
        <w:pStyle w:val="ListParagraph"/>
        <w:numPr>
          <w:ilvl w:val="0"/>
          <w:numId w:val="23"/>
        </w:numPr>
        <w:rPr>
          <w:rFonts w:ascii="Cambria" w:hAnsi="Cambria" w:cs="Arial"/>
          <w:sz w:val="22"/>
          <w:szCs w:val="22"/>
          <w:lang w:val="en-CA"/>
        </w:rPr>
      </w:pPr>
      <w:r w:rsidRPr="005E218F">
        <w:rPr>
          <w:rFonts w:ascii="Cambria" w:hAnsi="Cambria" w:cs="Arial"/>
          <w:sz w:val="22"/>
          <w:szCs w:val="22"/>
          <w:lang w:val="en-CA"/>
        </w:rPr>
        <w:t>./green/meta_2500000bps_0.mp4m</w:t>
      </w:r>
    </w:p>
    <w:p w14:paraId="6AE91B9E" w14:textId="77777777" w:rsidR="00FD38DD" w:rsidRPr="005E218F" w:rsidRDefault="00FD38DD" w:rsidP="00FD38DD">
      <w:pPr>
        <w:pStyle w:val="ListParagraph"/>
        <w:numPr>
          <w:ilvl w:val="0"/>
          <w:numId w:val="23"/>
        </w:numPr>
        <w:rPr>
          <w:rFonts w:ascii="Cambria" w:hAnsi="Cambria" w:cs="Arial"/>
          <w:sz w:val="22"/>
          <w:szCs w:val="22"/>
          <w:lang w:val="en-CA"/>
        </w:rPr>
      </w:pPr>
      <w:r w:rsidRPr="005E218F">
        <w:rPr>
          <w:rFonts w:ascii="Cambria" w:hAnsi="Cambria" w:cs="Arial"/>
          <w:sz w:val="22"/>
          <w:szCs w:val="22"/>
          <w:lang w:val="en-CA"/>
        </w:rPr>
        <w:t>./</w:t>
      </w:r>
      <w:proofErr w:type="spellStart"/>
      <w:r w:rsidRPr="005E218F">
        <w:rPr>
          <w:rFonts w:ascii="Cambria" w:hAnsi="Cambria" w:cs="Arial"/>
          <w:sz w:val="22"/>
          <w:szCs w:val="22"/>
          <w:lang w:val="en-CA"/>
        </w:rPr>
        <w:t>nalu</w:t>
      </w:r>
      <w:proofErr w:type="spellEnd"/>
      <w:r w:rsidRPr="005E218F">
        <w:rPr>
          <w:rFonts w:ascii="Cambria" w:hAnsi="Cambria" w:cs="Arial"/>
          <w:sz w:val="22"/>
          <w:szCs w:val="22"/>
          <w:lang w:val="en-CA"/>
        </w:rPr>
        <w:t>/svc/mp4-onDemand-LastTime-depRep.mp4</w:t>
      </w:r>
    </w:p>
    <w:p w14:paraId="0BD55FC2" w14:textId="77777777" w:rsidR="00FD38DD" w:rsidRPr="005E218F" w:rsidRDefault="00FD38DD" w:rsidP="00FD38DD">
      <w:pPr>
        <w:pStyle w:val="ListParagraph"/>
        <w:numPr>
          <w:ilvl w:val="0"/>
          <w:numId w:val="23"/>
        </w:numPr>
        <w:rPr>
          <w:rFonts w:ascii="Cambria" w:hAnsi="Cambria" w:cs="Arial"/>
          <w:sz w:val="22"/>
          <w:szCs w:val="22"/>
          <w:lang w:val="en-CA"/>
        </w:rPr>
      </w:pPr>
      <w:r w:rsidRPr="005E218F">
        <w:rPr>
          <w:rFonts w:ascii="Cambria" w:hAnsi="Cambria" w:cs="Arial"/>
          <w:sz w:val="22"/>
          <w:szCs w:val="22"/>
          <w:lang w:val="en-CA"/>
        </w:rPr>
        <w:t>./</w:t>
      </w:r>
      <w:proofErr w:type="spellStart"/>
      <w:r w:rsidRPr="005E218F">
        <w:rPr>
          <w:rFonts w:ascii="Cambria" w:hAnsi="Cambria" w:cs="Arial"/>
          <w:sz w:val="22"/>
          <w:szCs w:val="22"/>
          <w:lang w:val="en-CA"/>
        </w:rPr>
        <w:t>nalu</w:t>
      </w:r>
      <w:proofErr w:type="spellEnd"/>
      <w:r w:rsidRPr="005E218F">
        <w:rPr>
          <w:rFonts w:ascii="Cambria" w:hAnsi="Cambria" w:cs="Arial"/>
          <w:sz w:val="22"/>
          <w:szCs w:val="22"/>
          <w:lang w:val="en-CA"/>
        </w:rPr>
        <w:t>/</w:t>
      </w:r>
      <w:proofErr w:type="spellStart"/>
      <w:r w:rsidRPr="005E218F">
        <w:rPr>
          <w:rFonts w:ascii="Cambria" w:hAnsi="Cambria" w:cs="Arial"/>
          <w:sz w:val="22"/>
          <w:szCs w:val="22"/>
          <w:lang w:val="en-CA"/>
        </w:rPr>
        <w:t>mvc</w:t>
      </w:r>
      <w:proofErr w:type="spellEnd"/>
      <w:r w:rsidRPr="005E218F">
        <w:rPr>
          <w:rFonts w:ascii="Cambria" w:hAnsi="Cambria" w:cs="Arial"/>
          <w:sz w:val="22"/>
          <w:szCs w:val="22"/>
          <w:lang w:val="en-CA"/>
        </w:rPr>
        <w:t>/DDF_10s_25fps.mp4</w:t>
      </w:r>
    </w:p>
    <w:p w14:paraId="13C7438F" w14:textId="77777777" w:rsidR="00F42862" w:rsidRPr="005E218F" w:rsidRDefault="00F42862" w:rsidP="00F42862">
      <w:pPr>
        <w:pStyle w:val="ListParagraph"/>
        <w:ind w:left="0"/>
        <w:rPr>
          <w:rFonts w:ascii="Cambria" w:hAnsi="Cambria" w:cs="Arial"/>
          <w:sz w:val="22"/>
          <w:szCs w:val="22"/>
          <w:lang w:val="en-CA"/>
        </w:rPr>
      </w:pPr>
      <w:r w:rsidRPr="005E218F">
        <w:rPr>
          <w:rFonts w:ascii="Cambria" w:hAnsi="Cambria" w:cs="Arial"/>
          <w:sz w:val="22"/>
          <w:szCs w:val="22"/>
          <w:lang w:val="en-CA"/>
        </w:rPr>
        <w:br/>
        <w:t xml:space="preserve">Original files can be obtained from </w:t>
      </w:r>
      <w:hyperlink r:id="rId23" w:history="1">
        <w:r w:rsidR="00BE5474" w:rsidRPr="005E218F">
          <w:rPr>
            <w:rStyle w:val="Hyperlink"/>
            <w:rFonts w:ascii="Cambria" w:hAnsi="Cambria" w:cs="Arial"/>
            <w:sz w:val="22"/>
            <w:szCs w:val="22"/>
            <w:lang w:val="en-CA"/>
          </w:rPr>
          <w:t>http://testassets.dashif.org/</w:t>
        </w:r>
      </w:hyperlink>
      <w:r w:rsidRPr="005E218F">
        <w:rPr>
          <w:rFonts w:ascii="Cambria" w:hAnsi="Cambria"/>
          <w:sz w:val="22"/>
          <w:szCs w:val="22"/>
          <w:lang w:val="en-CA"/>
        </w:rPr>
        <w:t>.</w:t>
      </w:r>
    </w:p>
    <w:p w14:paraId="5E77939F" w14:textId="77777777" w:rsidR="00FD38DD" w:rsidRPr="005E218F" w:rsidRDefault="00FD38DD" w:rsidP="00FD38DD">
      <w:pPr>
        <w:pStyle w:val="ListParagraph"/>
        <w:ind w:left="0"/>
        <w:rPr>
          <w:rFonts w:ascii="Cambria" w:hAnsi="Cambria" w:cs="Arial"/>
          <w:sz w:val="22"/>
          <w:szCs w:val="22"/>
          <w:lang w:val="en-CA"/>
        </w:rPr>
      </w:pPr>
    </w:p>
    <w:p w14:paraId="2C673053" w14:textId="77777777" w:rsidR="00FD38DD" w:rsidRPr="005E218F" w:rsidRDefault="00FD38DD" w:rsidP="00FD38DD">
      <w:pPr>
        <w:pStyle w:val="Heading4"/>
        <w:rPr>
          <w:lang w:val="en-CA"/>
        </w:rPr>
      </w:pPr>
      <w:r w:rsidRPr="005E218F">
        <w:rPr>
          <w:lang w:val="en-CA"/>
        </w:rPr>
        <w:t>MAF-based conformance files</w:t>
      </w:r>
    </w:p>
    <w:p w14:paraId="0DB5B9C5" w14:textId="7B9AA51D" w:rsidR="00FD38DD" w:rsidRPr="005E218F" w:rsidRDefault="00DB6DF0" w:rsidP="00FD38DD">
      <w:pPr>
        <w:rPr>
          <w:lang w:val="en-CA"/>
        </w:rPr>
      </w:pPr>
      <w:r w:rsidRPr="005E218F">
        <w:rPr>
          <w:lang w:val="en-CA"/>
        </w:rPr>
        <w:t>The ISO/IEC 23000 series</w:t>
      </w:r>
      <w:r w:rsidR="00FD38DD" w:rsidRPr="005E218F">
        <w:rPr>
          <w:lang w:val="en-CA"/>
        </w:rPr>
        <w:t xml:space="preserve"> uses the ISOBMFF standard at its core</w:t>
      </w:r>
      <w:r w:rsidR="00874EA0" w:rsidRPr="005E218F">
        <w:rPr>
          <w:lang w:val="en-CA"/>
        </w:rPr>
        <w:t xml:space="preserve"> and</w:t>
      </w:r>
      <w:r w:rsidR="00FD38DD" w:rsidRPr="005E218F">
        <w:rPr>
          <w:lang w:val="en-CA"/>
        </w:rPr>
        <w:t xml:space="preserve"> contains some files (related to the PAAF and VSAF standards). None of these files exercise new features, but they exercise some features differently. The following files are copied in this ISOBMFF conformance:</w:t>
      </w:r>
    </w:p>
    <w:p w14:paraId="0FA47756" w14:textId="77777777" w:rsidR="00FD38DD" w:rsidRPr="005E218F" w:rsidRDefault="00FD38DD" w:rsidP="00FD38DD">
      <w:pPr>
        <w:pStyle w:val="ListParagraph"/>
        <w:numPr>
          <w:ilvl w:val="0"/>
          <w:numId w:val="24"/>
        </w:numPr>
        <w:rPr>
          <w:rFonts w:ascii="Cambria" w:hAnsi="Cambria" w:cs="Arial"/>
          <w:sz w:val="22"/>
          <w:szCs w:val="22"/>
          <w:lang w:val="en-CA"/>
        </w:rPr>
      </w:pPr>
      <w:r w:rsidRPr="005E218F">
        <w:rPr>
          <w:rFonts w:ascii="Cambria" w:hAnsi="Cambria" w:cs="Arial"/>
          <w:sz w:val="22"/>
          <w:szCs w:val="22"/>
          <w:lang w:val="en-CA"/>
        </w:rPr>
        <w:t>./</w:t>
      </w:r>
      <w:proofErr w:type="spellStart"/>
      <w:r w:rsidRPr="005E218F">
        <w:rPr>
          <w:rFonts w:ascii="Cambria" w:hAnsi="Cambria" w:cs="Arial"/>
          <w:sz w:val="22"/>
          <w:szCs w:val="22"/>
          <w:lang w:val="en-CA"/>
        </w:rPr>
        <w:t>maf</w:t>
      </w:r>
      <w:proofErr w:type="spellEnd"/>
      <w:r w:rsidRPr="005E218F">
        <w:rPr>
          <w:rFonts w:ascii="Cambria" w:hAnsi="Cambria" w:cs="Arial"/>
          <w:sz w:val="22"/>
          <w:szCs w:val="22"/>
          <w:lang w:val="en-CA"/>
        </w:rPr>
        <w:t>/</w:t>
      </w:r>
      <w:proofErr w:type="spellStart"/>
      <w:r w:rsidRPr="005E218F">
        <w:rPr>
          <w:rFonts w:ascii="Cambria" w:hAnsi="Cambria" w:cs="Arial"/>
          <w:sz w:val="22"/>
          <w:szCs w:val="22"/>
          <w:lang w:val="en-CA"/>
        </w:rPr>
        <w:t>vsaf</w:t>
      </w:r>
      <w:proofErr w:type="spellEnd"/>
      <w:r w:rsidRPr="005E218F">
        <w:rPr>
          <w:rFonts w:ascii="Cambria" w:hAnsi="Cambria" w:cs="Arial"/>
          <w:sz w:val="22"/>
          <w:szCs w:val="22"/>
          <w:lang w:val="en-CA"/>
        </w:rPr>
        <w:t>/1.mp4</w:t>
      </w:r>
    </w:p>
    <w:p w14:paraId="3382DDA2" w14:textId="77777777" w:rsidR="00FD38DD" w:rsidRPr="005E218F" w:rsidRDefault="00FD38DD" w:rsidP="00FD38DD">
      <w:pPr>
        <w:pStyle w:val="ListParagraph"/>
        <w:numPr>
          <w:ilvl w:val="0"/>
          <w:numId w:val="24"/>
        </w:numPr>
        <w:rPr>
          <w:rFonts w:ascii="Cambria" w:hAnsi="Cambria" w:cs="Arial"/>
          <w:sz w:val="22"/>
          <w:szCs w:val="22"/>
          <w:lang w:val="en-CA"/>
        </w:rPr>
      </w:pPr>
      <w:r w:rsidRPr="005E218F">
        <w:rPr>
          <w:rFonts w:ascii="Cambria" w:hAnsi="Cambria" w:cs="Arial"/>
          <w:sz w:val="22"/>
          <w:szCs w:val="22"/>
          <w:lang w:val="en-CA"/>
        </w:rPr>
        <w:lastRenderedPageBreak/>
        <w:t>./</w:t>
      </w:r>
      <w:proofErr w:type="spellStart"/>
      <w:r w:rsidRPr="005E218F">
        <w:rPr>
          <w:rFonts w:ascii="Cambria" w:hAnsi="Cambria" w:cs="Arial"/>
          <w:sz w:val="22"/>
          <w:szCs w:val="22"/>
          <w:lang w:val="en-CA"/>
        </w:rPr>
        <w:t>maf</w:t>
      </w:r>
      <w:proofErr w:type="spellEnd"/>
      <w:r w:rsidRPr="005E218F">
        <w:rPr>
          <w:rFonts w:ascii="Cambria" w:hAnsi="Cambria" w:cs="Arial"/>
          <w:sz w:val="22"/>
          <w:szCs w:val="22"/>
          <w:lang w:val="en-CA"/>
        </w:rPr>
        <w:t>/</w:t>
      </w:r>
      <w:proofErr w:type="spellStart"/>
      <w:r w:rsidRPr="005E218F">
        <w:rPr>
          <w:rFonts w:ascii="Cambria" w:hAnsi="Cambria" w:cs="Arial"/>
          <w:sz w:val="22"/>
          <w:szCs w:val="22"/>
          <w:lang w:val="en-CA"/>
        </w:rPr>
        <w:t>paaf</w:t>
      </w:r>
      <w:proofErr w:type="spellEnd"/>
      <w:r w:rsidRPr="005E218F">
        <w:rPr>
          <w:rFonts w:ascii="Cambria" w:hAnsi="Cambria" w:cs="Arial"/>
          <w:sz w:val="22"/>
          <w:szCs w:val="22"/>
          <w:lang w:val="en-CA"/>
        </w:rPr>
        <w:t>/01_output_a.paf</w:t>
      </w:r>
    </w:p>
    <w:p w14:paraId="3E7D5CF4" w14:textId="77777777" w:rsidR="00F42862" w:rsidRPr="005E218F" w:rsidRDefault="00F42862" w:rsidP="00F42862">
      <w:pPr>
        <w:pStyle w:val="ListParagraph"/>
        <w:ind w:left="0"/>
        <w:rPr>
          <w:rFonts w:ascii="Cambria" w:hAnsi="Cambria" w:cs="Arial"/>
          <w:sz w:val="22"/>
          <w:szCs w:val="22"/>
          <w:lang w:val="en-CA"/>
        </w:rPr>
      </w:pPr>
    </w:p>
    <w:p w14:paraId="6A63D2F5" w14:textId="77777777" w:rsidR="00F42862" w:rsidRPr="005E218F" w:rsidRDefault="00F42862" w:rsidP="00F42862">
      <w:pPr>
        <w:pStyle w:val="ListParagraph"/>
        <w:ind w:left="0"/>
        <w:rPr>
          <w:rFonts w:ascii="Cambria" w:hAnsi="Cambria" w:cs="Arial"/>
          <w:sz w:val="22"/>
          <w:szCs w:val="22"/>
          <w:lang w:val="en-CA"/>
        </w:rPr>
      </w:pPr>
      <w:r w:rsidRPr="005E218F">
        <w:rPr>
          <w:rFonts w:ascii="Cambria" w:hAnsi="Cambria" w:cs="Arial"/>
          <w:sz w:val="22"/>
          <w:szCs w:val="22"/>
          <w:lang w:val="en-CA"/>
        </w:rPr>
        <w:t xml:space="preserve">Original files can be obtained from </w:t>
      </w:r>
      <w:r w:rsidR="00BE5474" w:rsidRPr="005E218F">
        <w:rPr>
          <w:rFonts w:ascii="Cambria" w:hAnsi="Cambria" w:cs="Arial"/>
          <w:sz w:val="22"/>
          <w:szCs w:val="22"/>
          <w:lang w:val="en-CA"/>
        </w:rPr>
        <w:t>ISO/IEC 23000-6 and ISO/IEC 23000-10</w:t>
      </w:r>
      <w:r w:rsidRPr="005E218F">
        <w:rPr>
          <w:rFonts w:ascii="Cambria" w:hAnsi="Cambria"/>
          <w:sz w:val="22"/>
          <w:szCs w:val="22"/>
          <w:lang w:val="en-CA"/>
        </w:rPr>
        <w:t>.</w:t>
      </w:r>
    </w:p>
    <w:p w14:paraId="12A0E470" w14:textId="77777777" w:rsidR="00FD38DD" w:rsidRPr="005E218F" w:rsidRDefault="00FD38DD" w:rsidP="00FD38DD">
      <w:pPr>
        <w:pStyle w:val="ListParagraph"/>
        <w:rPr>
          <w:rFonts w:ascii="Cambria" w:hAnsi="Cambria" w:cs="Arial"/>
          <w:sz w:val="22"/>
          <w:szCs w:val="22"/>
          <w:lang w:val="en-CA"/>
        </w:rPr>
      </w:pPr>
    </w:p>
    <w:p w14:paraId="41685196" w14:textId="77777777" w:rsidR="00D722D5" w:rsidRPr="005E218F" w:rsidRDefault="00D722D5" w:rsidP="00D722D5">
      <w:pPr>
        <w:pStyle w:val="Heading3"/>
        <w:tabs>
          <w:tab w:val="clear" w:pos="720"/>
          <w:tab w:val="left" w:pos="660"/>
          <w:tab w:val="num" w:pos="1080"/>
        </w:tabs>
        <w:spacing w:line="230" w:lineRule="exact"/>
        <w:rPr>
          <w:lang w:val="en-CA"/>
        </w:rPr>
      </w:pPr>
      <w:bookmarkStart w:id="47" w:name="_Toc517088200"/>
      <w:r w:rsidRPr="005E218F">
        <w:rPr>
          <w:lang w:val="en-CA"/>
        </w:rPr>
        <w:t>Files unique to this conformance program</w:t>
      </w:r>
      <w:bookmarkEnd w:id="47"/>
    </w:p>
    <w:p w14:paraId="5A0ECA79" w14:textId="77777777" w:rsidR="00FD38DD" w:rsidRPr="005E218F" w:rsidRDefault="00FD38DD" w:rsidP="00D722D5">
      <w:pPr>
        <w:pStyle w:val="Heading4"/>
        <w:rPr>
          <w:lang w:val="en-CA"/>
        </w:rPr>
      </w:pPr>
      <w:r w:rsidRPr="005E218F">
        <w:rPr>
          <w:lang w:val="en-CA"/>
        </w:rPr>
        <w:t>a1-foreman-QCIF.mp4</w:t>
      </w:r>
    </w:p>
    <w:p w14:paraId="047A5BC7" w14:textId="77777777" w:rsidR="00FD38DD" w:rsidRPr="005E218F" w:rsidRDefault="00FD38DD" w:rsidP="00FD38DD">
      <w:pPr>
        <w:rPr>
          <w:lang w:val="en-CA"/>
        </w:rPr>
      </w:pPr>
      <w:r w:rsidRPr="005E218F">
        <w:rPr>
          <w:lang w:val="en-CA"/>
        </w:rPr>
        <w:t>This file</w:t>
      </w:r>
      <w:r w:rsidR="00D722D5" w:rsidRPr="005E218F">
        <w:rPr>
          <w:lang w:val="en-CA"/>
        </w:rPr>
        <w:t xml:space="preserve"> is about as simple as it gets.</w:t>
      </w:r>
      <w:r w:rsidRPr="005E218F">
        <w:rPr>
          <w:lang w:val="en-CA"/>
        </w:rPr>
        <w:t xml:space="preserve"> It has an MPEG-4 video part 2 visual track, and an</w:t>
      </w:r>
      <w:r w:rsidR="00D722D5" w:rsidRPr="005E218F">
        <w:rPr>
          <w:lang w:val="en-CA"/>
        </w:rPr>
        <w:t xml:space="preserve"> AAC track, interleaved; and a </w:t>
      </w:r>
      <w:r w:rsidRPr="005E218F">
        <w:rPr>
          <w:lang w:val="en-CA"/>
        </w:rPr>
        <w:t xml:space="preserve">minimal </w:t>
      </w:r>
      <w:r w:rsidR="00D722D5" w:rsidRPr="005E218F">
        <w:rPr>
          <w:lang w:val="en-CA"/>
        </w:rPr>
        <w:t xml:space="preserve">BIFS </w:t>
      </w:r>
      <w:r w:rsidRPr="005E218F">
        <w:rPr>
          <w:lang w:val="en-CA"/>
        </w:rPr>
        <w:t>scene and OD track, with an IOD.</w:t>
      </w:r>
    </w:p>
    <w:p w14:paraId="651F9045" w14:textId="77777777" w:rsidR="00FD38DD" w:rsidRPr="005E218F" w:rsidRDefault="00FD38DD" w:rsidP="00D722D5">
      <w:pPr>
        <w:pStyle w:val="Heading4"/>
        <w:rPr>
          <w:lang w:val="en-CA"/>
        </w:rPr>
      </w:pPr>
      <w:r w:rsidRPr="005E218F">
        <w:rPr>
          <w:lang w:val="en-CA"/>
        </w:rPr>
        <w:t>a2-foreman-QCIF-hinted.mp4</w:t>
      </w:r>
    </w:p>
    <w:p w14:paraId="06EEA300" w14:textId="77777777" w:rsidR="00FD38DD" w:rsidRPr="005E218F" w:rsidRDefault="00FD38DD" w:rsidP="00FD38DD">
      <w:pPr>
        <w:rPr>
          <w:lang w:val="en-CA"/>
        </w:rPr>
      </w:pPr>
      <w:r w:rsidRPr="005E218F">
        <w:rPr>
          <w:lang w:val="en-CA"/>
        </w:rPr>
        <w:t xml:space="preserve">This file is basically the same as </w:t>
      </w:r>
      <w:r w:rsidR="00F42862" w:rsidRPr="005E218F">
        <w:rPr>
          <w:lang w:val="en-CA"/>
        </w:rPr>
        <w:t xml:space="preserve">a1-foreman-QCIF.mp4 </w:t>
      </w:r>
      <w:r w:rsidR="00D722D5" w:rsidRPr="005E218F">
        <w:rPr>
          <w:lang w:val="en-CA"/>
        </w:rPr>
        <w:t>but</w:t>
      </w:r>
      <w:r w:rsidRPr="005E218F">
        <w:rPr>
          <w:lang w:val="en-CA"/>
        </w:rPr>
        <w:t xml:space="preserve"> hinted for RTP transmission.</w:t>
      </w:r>
    </w:p>
    <w:p w14:paraId="0BEFFB1D" w14:textId="77777777" w:rsidR="00FD38DD" w:rsidRPr="005E218F" w:rsidRDefault="00FD38DD" w:rsidP="00D722D5">
      <w:pPr>
        <w:pStyle w:val="Heading4"/>
        <w:rPr>
          <w:lang w:val="en-CA"/>
        </w:rPr>
      </w:pPr>
      <w:r w:rsidRPr="005E218F">
        <w:rPr>
          <w:lang w:val="en-CA"/>
        </w:rPr>
        <w:t>a3-tone-protected.mp4</w:t>
      </w:r>
    </w:p>
    <w:p w14:paraId="10813F49" w14:textId="77777777" w:rsidR="00FD38DD" w:rsidRPr="005E218F" w:rsidRDefault="00FD38DD" w:rsidP="00FD38DD">
      <w:pPr>
        <w:rPr>
          <w:lang w:val="en-CA"/>
        </w:rPr>
      </w:pPr>
      <w:r w:rsidRPr="005E218F">
        <w:rPr>
          <w:lang w:val="en-CA"/>
        </w:rPr>
        <w:t>This file uses the protected stream structures.  The keys are also supplied (a3c-prot-keys.txt), and the result of de-protection (a3b-tone-deprot.mp4, for comparison).</w:t>
      </w:r>
    </w:p>
    <w:p w14:paraId="49658C64" w14:textId="77777777" w:rsidR="00FD38DD" w:rsidRPr="005E218F" w:rsidRDefault="00FD38DD" w:rsidP="00D722D5">
      <w:pPr>
        <w:pStyle w:val="Heading4"/>
        <w:rPr>
          <w:lang w:val="en-CA"/>
        </w:rPr>
      </w:pPr>
      <w:r w:rsidRPr="005E218F">
        <w:rPr>
          <w:lang w:val="en-CA"/>
        </w:rPr>
        <w:t>a4-tone-fragmented.mp4</w:t>
      </w:r>
    </w:p>
    <w:p w14:paraId="57C7ACFF" w14:textId="77777777" w:rsidR="00FD38DD" w:rsidRPr="005E218F" w:rsidRDefault="00FD38DD" w:rsidP="00FD38DD">
      <w:pPr>
        <w:rPr>
          <w:lang w:val="en-CA"/>
        </w:rPr>
      </w:pPr>
      <w:r w:rsidRPr="005E218F">
        <w:rPr>
          <w:lang w:val="en-CA"/>
        </w:rPr>
        <w:t>This</w:t>
      </w:r>
      <w:r w:rsidR="00D722D5" w:rsidRPr="005E218F">
        <w:rPr>
          <w:lang w:val="en-CA"/>
        </w:rPr>
        <w:t xml:space="preserve"> file</w:t>
      </w:r>
      <w:r w:rsidRPr="005E218F">
        <w:rPr>
          <w:lang w:val="en-CA"/>
        </w:rPr>
        <w:t xml:space="preserve"> uses movie fragments.  The initial 1-second movie is followed by a 1-second movie fragment.  Fragment-aware readers should play 2 second of content, fragment-unaware readers only 1 second.</w:t>
      </w:r>
    </w:p>
    <w:p w14:paraId="22449638" w14:textId="77777777" w:rsidR="00FD38DD" w:rsidRPr="005E218F" w:rsidRDefault="00FD38DD" w:rsidP="00D722D5">
      <w:pPr>
        <w:pStyle w:val="Heading4"/>
        <w:rPr>
          <w:lang w:val="en-CA"/>
        </w:rPr>
      </w:pPr>
      <w:r w:rsidRPr="005E218F">
        <w:rPr>
          <w:lang w:val="en-CA"/>
        </w:rPr>
        <w:t>a5-foreman-AVC.mp4</w:t>
      </w:r>
    </w:p>
    <w:p w14:paraId="3C43A52E" w14:textId="77777777" w:rsidR="00FD38DD" w:rsidRPr="005E218F" w:rsidRDefault="00FD38DD" w:rsidP="00FD38DD">
      <w:pPr>
        <w:rPr>
          <w:lang w:val="en-CA"/>
        </w:rPr>
      </w:pPr>
      <w:r w:rsidRPr="005E218F">
        <w:rPr>
          <w:lang w:val="en-CA"/>
        </w:rPr>
        <w:t>This is a very simple video-only main profile AVC file.  Since it is main profile, composition offsets are used.</w:t>
      </w:r>
    </w:p>
    <w:p w14:paraId="0A24B074" w14:textId="77777777" w:rsidR="00FD38DD" w:rsidRPr="005E218F" w:rsidRDefault="00FD38DD" w:rsidP="00D722D5">
      <w:pPr>
        <w:pStyle w:val="Heading4"/>
        <w:rPr>
          <w:lang w:val="en-CA"/>
        </w:rPr>
      </w:pPr>
      <w:r w:rsidRPr="005E218F">
        <w:rPr>
          <w:lang w:val="en-CA"/>
        </w:rPr>
        <w:t>a6_tone_multifile.mp4</w:t>
      </w:r>
    </w:p>
    <w:p w14:paraId="3C920458" w14:textId="77777777" w:rsidR="00FD38DD" w:rsidRPr="005E218F" w:rsidRDefault="00FD38DD" w:rsidP="00FD38DD">
      <w:pPr>
        <w:rPr>
          <w:lang w:val="en-CA"/>
        </w:rPr>
      </w:pPr>
      <w:r w:rsidRPr="005E218F">
        <w:rPr>
          <w:lang w:val="en-CA"/>
        </w:rPr>
        <w:t xml:space="preserve">This is the same tone as used in test </w:t>
      </w:r>
      <w:r w:rsidR="00D722D5" w:rsidRPr="005E218F">
        <w:rPr>
          <w:lang w:val="en-CA"/>
        </w:rPr>
        <w:t>a4-tone-fragmented.mp4</w:t>
      </w:r>
      <w:r w:rsidRPr="005E218F">
        <w:rPr>
          <w:lang w:val="en-CA"/>
        </w:rPr>
        <w:t xml:space="preserve">, but the actual access units are stored in a separate file, referenced by a relative URL </w:t>
      </w:r>
      <w:r w:rsidR="00D722D5" w:rsidRPr="005E218F">
        <w:rPr>
          <w:lang w:val="en-CA"/>
        </w:rPr>
        <w:t>“</w:t>
      </w:r>
      <w:r w:rsidRPr="005E218F">
        <w:rPr>
          <w:lang w:val="en-CA"/>
        </w:rPr>
        <w:t>./myData.dat</w:t>
      </w:r>
      <w:r w:rsidR="00D722D5" w:rsidRPr="005E218F">
        <w:rPr>
          <w:lang w:val="en-CA"/>
        </w:rPr>
        <w:t>”</w:t>
      </w:r>
      <w:r w:rsidRPr="005E218F">
        <w:rPr>
          <w:lang w:val="en-CA"/>
        </w:rPr>
        <w:t xml:space="preserve"> from the main file.</w:t>
      </w:r>
    </w:p>
    <w:p w14:paraId="48BD7245" w14:textId="77777777" w:rsidR="00FD38DD" w:rsidRPr="005E218F" w:rsidRDefault="00FD38DD" w:rsidP="00D722D5">
      <w:pPr>
        <w:pStyle w:val="Heading4"/>
        <w:rPr>
          <w:lang w:val="en-CA"/>
        </w:rPr>
      </w:pPr>
      <w:r w:rsidRPr="005E218F">
        <w:rPr>
          <w:lang w:val="en-CA"/>
        </w:rPr>
        <w:t>a7-tone-oddities.mp4</w:t>
      </w:r>
    </w:p>
    <w:p w14:paraId="26D593CA" w14:textId="77777777" w:rsidR="00FD38DD" w:rsidRPr="005E218F" w:rsidRDefault="00FD38DD" w:rsidP="00FD38DD">
      <w:pPr>
        <w:rPr>
          <w:lang w:val="en-CA"/>
        </w:rPr>
      </w:pPr>
      <w:r w:rsidRPr="005E218F">
        <w:rPr>
          <w:lang w:val="en-CA"/>
        </w:rPr>
        <w:t>This file also uses the 1-second tone. However, it has:</w:t>
      </w:r>
    </w:p>
    <w:p w14:paraId="6A93743D" w14:textId="77777777" w:rsidR="00FD38DD" w:rsidRPr="005E218F" w:rsidRDefault="00FD38DD" w:rsidP="00FD38DD">
      <w:pPr>
        <w:numPr>
          <w:ilvl w:val="0"/>
          <w:numId w:val="14"/>
        </w:numPr>
        <w:tabs>
          <w:tab w:val="clear" w:pos="403"/>
        </w:tabs>
        <w:spacing w:line="230" w:lineRule="atLeast"/>
        <w:rPr>
          <w:lang w:val="en-CA"/>
        </w:rPr>
      </w:pPr>
      <w:r w:rsidRPr="005E218F">
        <w:rPr>
          <w:lang w:val="en-CA"/>
        </w:rPr>
        <w:t>a UUID</w:t>
      </w:r>
      <w:r w:rsidR="00212D54" w:rsidRPr="005E218F">
        <w:rPr>
          <w:lang w:val="en-CA"/>
        </w:rPr>
        <w:t>,</w:t>
      </w:r>
      <w:r w:rsidRPr="005E218F">
        <w:rPr>
          <w:lang w:val="en-CA"/>
        </w:rPr>
        <w:t xml:space="preserve"> </w:t>
      </w:r>
    </w:p>
    <w:p w14:paraId="35DF296B" w14:textId="77777777" w:rsidR="00FD38DD" w:rsidRPr="005E218F" w:rsidRDefault="00FD38DD" w:rsidP="00FD38DD">
      <w:pPr>
        <w:numPr>
          <w:ilvl w:val="0"/>
          <w:numId w:val="14"/>
        </w:numPr>
        <w:tabs>
          <w:tab w:val="clear" w:pos="403"/>
        </w:tabs>
        <w:spacing w:line="230" w:lineRule="atLeast"/>
        <w:rPr>
          <w:lang w:val="en-CA"/>
        </w:rPr>
      </w:pPr>
      <w:r w:rsidRPr="005E218F">
        <w:rPr>
          <w:lang w:val="en-CA"/>
        </w:rPr>
        <w:t xml:space="preserve">a non-standard ‘junk’ atom in it (which should be ignored), </w:t>
      </w:r>
    </w:p>
    <w:p w14:paraId="4D44BEDE" w14:textId="77777777" w:rsidR="00FD38DD" w:rsidRPr="005E218F" w:rsidRDefault="00FD38DD" w:rsidP="00FD38DD">
      <w:pPr>
        <w:numPr>
          <w:ilvl w:val="0"/>
          <w:numId w:val="14"/>
        </w:numPr>
        <w:tabs>
          <w:tab w:val="clear" w:pos="403"/>
        </w:tabs>
        <w:spacing w:line="230" w:lineRule="atLeast"/>
        <w:rPr>
          <w:lang w:val="en-CA"/>
        </w:rPr>
      </w:pPr>
      <w:r w:rsidRPr="005E218F">
        <w:rPr>
          <w:lang w:val="en-CA"/>
        </w:rPr>
        <w:t xml:space="preserve">a free space box (also ignored), </w:t>
      </w:r>
    </w:p>
    <w:p w14:paraId="615B320C" w14:textId="77777777" w:rsidR="00FD38DD" w:rsidRPr="005E218F" w:rsidRDefault="00FD38DD" w:rsidP="00FD38DD">
      <w:pPr>
        <w:numPr>
          <w:ilvl w:val="0"/>
          <w:numId w:val="14"/>
        </w:numPr>
        <w:tabs>
          <w:tab w:val="clear" w:pos="403"/>
        </w:tabs>
        <w:spacing w:line="230" w:lineRule="atLeast"/>
        <w:rPr>
          <w:lang w:val="en-CA"/>
        </w:rPr>
      </w:pPr>
      <w:r w:rsidRPr="005E218F">
        <w:rPr>
          <w:lang w:val="en-CA"/>
        </w:rPr>
        <w:t>the compact sample size table</w:t>
      </w:r>
      <w:r w:rsidR="00212D54" w:rsidRPr="005E218F">
        <w:rPr>
          <w:lang w:val="en-CA"/>
        </w:rPr>
        <w:t>,</w:t>
      </w:r>
    </w:p>
    <w:p w14:paraId="029BE9AE" w14:textId="77777777" w:rsidR="00FD38DD" w:rsidRPr="005E218F" w:rsidRDefault="00FD38DD" w:rsidP="00FD38DD">
      <w:pPr>
        <w:numPr>
          <w:ilvl w:val="0"/>
          <w:numId w:val="14"/>
        </w:numPr>
        <w:tabs>
          <w:tab w:val="clear" w:pos="403"/>
        </w:tabs>
        <w:spacing w:line="230" w:lineRule="atLeast"/>
        <w:rPr>
          <w:lang w:val="en-CA"/>
        </w:rPr>
      </w:pPr>
      <w:r w:rsidRPr="005E218F">
        <w:rPr>
          <w:lang w:val="en-CA"/>
        </w:rPr>
        <w:t xml:space="preserve">a padding bits table (though the padding bits are all set to zero).  </w:t>
      </w:r>
    </w:p>
    <w:p w14:paraId="32605A3B" w14:textId="77777777" w:rsidR="00FD38DD" w:rsidRPr="005E218F" w:rsidRDefault="00FD38DD" w:rsidP="00212D54">
      <w:pPr>
        <w:tabs>
          <w:tab w:val="clear" w:pos="403"/>
        </w:tabs>
        <w:spacing w:line="230" w:lineRule="atLeast"/>
        <w:ind w:left="360"/>
        <w:rPr>
          <w:lang w:val="en-CA"/>
        </w:rPr>
      </w:pPr>
      <w:r w:rsidRPr="005E218F">
        <w:rPr>
          <w:lang w:val="en-CA"/>
        </w:rPr>
        <w:t xml:space="preserve">The </w:t>
      </w:r>
      <w:proofErr w:type="spellStart"/>
      <w:r w:rsidRPr="005E218F">
        <w:rPr>
          <w:lang w:val="en-CA"/>
        </w:rPr>
        <w:t>mdat</w:t>
      </w:r>
      <w:proofErr w:type="spellEnd"/>
      <w:r w:rsidRPr="005E218F">
        <w:rPr>
          <w:lang w:val="en-CA"/>
        </w:rPr>
        <w:t xml:space="preserve"> atom has an implied length (the length in the file is zero, meaning to end of file).</w:t>
      </w:r>
    </w:p>
    <w:p w14:paraId="35724EBF" w14:textId="77777777" w:rsidR="00FD38DD" w:rsidRPr="005E218F" w:rsidRDefault="00FD38DD" w:rsidP="00D722D5">
      <w:pPr>
        <w:pStyle w:val="Heading4"/>
        <w:rPr>
          <w:lang w:val="en-CA"/>
        </w:rPr>
      </w:pPr>
      <w:r w:rsidRPr="005E218F">
        <w:rPr>
          <w:lang w:val="en-CA"/>
        </w:rPr>
        <w:lastRenderedPageBreak/>
        <w:t>a8-foreman_QCIF_edit.mp4</w:t>
      </w:r>
    </w:p>
    <w:p w14:paraId="7D43C089" w14:textId="77777777" w:rsidR="00FD38DD" w:rsidRPr="005E218F" w:rsidRDefault="00FD38DD" w:rsidP="00FD38DD">
      <w:pPr>
        <w:rPr>
          <w:lang w:val="en-CA"/>
        </w:rPr>
      </w:pPr>
      <w:r w:rsidRPr="005E218F">
        <w:rPr>
          <w:lang w:val="en-CA"/>
        </w:rPr>
        <w:t>This file has the "foreman" 10 second of video, with 5 seconds before and after, of the “container” video.  However, the edit list should select only foreman. The container ship should not appear. Note that the I-frames do not land on the edit boundaries. A player will have to pre-roll the video from an I-frame to work correctly.</w:t>
      </w:r>
    </w:p>
    <w:p w14:paraId="2B3E4F17" w14:textId="77777777" w:rsidR="00FD38DD" w:rsidRPr="005E218F" w:rsidRDefault="00FD38DD" w:rsidP="00D722D5">
      <w:pPr>
        <w:pStyle w:val="Heading4"/>
        <w:rPr>
          <w:lang w:val="en-CA"/>
        </w:rPr>
      </w:pPr>
      <w:r w:rsidRPr="005E218F">
        <w:rPr>
          <w:lang w:val="en-CA"/>
        </w:rPr>
        <w:t>a9-aac-samplegroups-edit.mp4</w:t>
      </w:r>
    </w:p>
    <w:p w14:paraId="106D00FF" w14:textId="1CE5BF48" w:rsidR="00FD38DD" w:rsidRPr="005E218F" w:rsidRDefault="00FD38DD" w:rsidP="00FD38DD">
      <w:pPr>
        <w:rPr>
          <w:lang w:val="en-CA"/>
        </w:rPr>
      </w:pPr>
      <w:r w:rsidRPr="005E218F">
        <w:rPr>
          <w:lang w:val="en-CA"/>
        </w:rPr>
        <w:t>This file demonstrates the suggested way of handling AAC: it has a pre-roll sample group, and a track edit that is not aligned at either start or end with an AAC sample boundary.</w:t>
      </w:r>
    </w:p>
    <w:p w14:paraId="40CBEFBB" w14:textId="77777777" w:rsidR="00FD38DD" w:rsidRPr="005E218F" w:rsidRDefault="00FD38DD" w:rsidP="00D722D5">
      <w:pPr>
        <w:pStyle w:val="Heading4"/>
        <w:rPr>
          <w:lang w:val="en-CA"/>
        </w:rPr>
      </w:pPr>
      <w:r w:rsidRPr="005E218F">
        <w:rPr>
          <w:lang w:val="en-CA"/>
        </w:rPr>
        <w:t>a10-foreman_QCIF-raw.mp4</w:t>
      </w:r>
    </w:p>
    <w:p w14:paraId="6AB8C281" w14:textId="77777777" w:rsidR="00FD38DD" w:rsidRPr="005E218F" w:rsidRDefault="00FD38DD" w:rsidP="00FD38DD">
      <w:pPr>
        <w:rPr>
          <w:lang w:val="en-CA"/>
        </w:rPr>
      </w:pPr>
      <w:r w:rsidRPr="005E218F">
        <w:rPr>
          <w:lang w:val="en-CA"/>
        </w:rPr>
        <w:t xml:space="preserve">This file contains ‘raw’ (YUV420) video.  Since this is an unregistered codec type (it’s actually supported in QuickTime movie files) this is an unrecognized codec type from an </w:t>
      </w:r>
      <w:r w:rsidR="00D722D5" w:rsidRPr="005E218F">
        <w:rPr>
          <w:lang w:val="en-CA"/>
        </w:rPr>
        <w:t>ISOBMFF</w:t>
      </w:r>
      <w:r w:rsidRPr="005E218F">
        <w:rPr>
          <w:lang w:val="en-CA"/>
        </w:rPr>
        <w:t xml:space="preserve"> reader’s point of view.</w:t>
      </w:r>
    </w:p>
    <w:p w14:paraId="4D0ACC71" w14:textId="77777777" w:rsidR="00FD38DD" w:rsidRPr="005E218F" w:rsidRDefault="00D722D5" w:rsidP="00D722D5">
      <w:pPr>
        <w:pStyle w:val="Heading4"/>
        <w:rPr>
          <w:lang w:val="en-CA"/>
        </w:rPr>
      </w:pPr>
      <w:r w:rsidRPr="005E218F">
        <w:rPr>
          <w:lang w:val="en-CA"/>
        </w:rPr>
        <w:t>LargerThan4GB.mp4</w:t>
      </w:r>
    </w:p>
    <w:p w14:paraId="3251F560" w14:textId="77777777" w:rsidR="00FD38DD" w:rsidRPr="005E218F" w:rsidRDefault="00FD38DD" w:rsidP="00FD38DD">
      <w:pPr>
        <w:rPr>
          <w:lang w:val="en-CA"/>
        </w:rPr>
      </w:pPr>
      <w:r w:rsidRPr="005E218F">
        <w:rPr>
          <w:lang w:val="en-CA"/>
        </w:rPr>
        <w:t xml:space="preserve">This </w:t>
      </w:r>
      <w:r w:rsidR="00FF410F" w:rsidRPr="005E218F">
        <w:rPr>
          <w:lang w:val="en-CA"/>
        </w:rPr>
        <w:t xml:space="preserve">file </w:t>
      </w:r>
      <w:r w:rsidRPr="005E218F">
        <w:rPr>
          <w:lang w:val="en-CA"/>
        </w:rPr>
        <w:t xml:space="preserve">tests handling of very large (&gt;4GB) files.  </w:t>
      </w:r>
    </w:p>
    <w:p w14:paraId="0D3F340D" w14:textId="77777777" w:rsidR="00FD38DD" w:rsidRPr="005E218F" w:rsidRDefault="00FD38DD" w:rsidP="00FD38DD">
      <w:pPr>
        <w:rPr>
          <w:lang w:val="en-CA"/>
        </w:rPr>
      </w:pPr>
      <w:r w:rsidRPr="005E218F">
        <w:rPr>
          <w:lang w:val="en-CA"/>
        </w:rPr>
        <w:t>The ‘</w:t>
      </w:r>
      <w:proofErr w:type="spellStart"/>
      <w:r w:rsidRPr="005E218F">
        <w:rPr>
          <w:lang w:val="en-CA"/>
        </w:rPr>
        <w:t>mdat</w:t>
      </w:r>
      <w:proofErr w:type="spellEnd"/>
      <w:r w:rsidRPr="005E218F">
        <w:rPr>
          <w:lang w:val="en-CA"/>
        </w:rPr>
        <w:t xml:space="preserve">’ atom has a large (64-bit) size, and all the samples are at the end, preceded by 4GB of zeroes.  </w:t>
      </w:r>
      <w:r w:rsidR="00FF410F" w:rsidRPr="005E218F">
        <w:rPr>
          <w:lang w:val="en-CA"/>
        </w:rPr>
        <w:t>Therefore,</w:t>
      </w:r>
      <w:r w:rsidRPr="005E218F">
        <w:rPr>
          <w:lang w:val="en-CA"/>
        </w:rPr>
        <w:t xml:space="preserve"> the chunk offset table is also a co64, not </w:t>
      </w:r>
      <w:proofErr w:type="gramStart"/>
      <w:r w:rsidRPr="005E218F">
        <w:rPr>
          <w:lang w:val="en-CA"/>
        </w:rPr>
        <w:t>an</w:t>
      </w:r>
      <w:proofErr w:type="gramEnd"/>
      <w:r w:rsidRPr="005E218F">
        <w:rPr>
          <w:lang w:val="en-CA"/>
        </w:rPr>
        <w:t xml:space="preserve"> </w:t>
      </w:r>
      <w:proofErr w:type="spellStart"/>
      <w:r w:rsidRPr="005E218F">
        <w:rPr>
          <w:lang w:val="en-CA"/>
        </w:rPr>
        <w:t>stco</w:t>
      </w:r>
      <w:proofErr w:type="spellEnd"/>
      <w:r w:rsidRPr="005E218F">
        <w:rPr>
          <w:lang w:val="en-CA"/>
        </w:rPr>
        <w:t>.  The actual media data is a simple AAC tone.</w:t>
      </w:r>
    </w:p>
    <w:p w14:paraId="4CBC97D6" w14:textId="77777777" w:rsidR="00FD38DD" w:rsidRPr="005E218F" w:rsidRDefault="00FD38DD" w:rsidP="00D722D5">
      <w:pPr>
        <w:pStyle w:val="Heading4"/>
        <w:rPr>
          <w:lang w:val="en-CA"/>
        </w:rPr>
      </w:pPr>
      <w:r w:rsidRPr="005E218F">
        <w:rPr>
          <w:lang w:val="en-CA"/>
        </w:rPr>
        <w:t>f1.mp4</w:t>
      </w:r>
    </w:p>
    <w:p w14:paraId="7A19C0A9" w14:textId="77777777" w:rsidR="00FD38DD" w:rsidRPr="005E218F" w:rsidRDefault="00FD38DD" w:rsidP="00FD38DD">
      <w:pPr>
        <w:rPr>
          <w:lang w:val="en-CA"/>
        </w:rPr>
      </w:pPr>
      <w:r w:rsidRPr="005E218F">
        <w:rPr>
          <w:lang w:val="en-CA"/>
        </w:rPr>
        <w:t xml:space="preserve">This file is a simple AVC + AAC file.  It has an MPEG-4 AVC Baseline visual track (including the optional </w:t>
      </w:r>
      <w:proofErr w:type="spellStart"/>
      <w:r w:rsidRPr="005E218F">
        <w:rPr>
          <w:lang w:val="en-CA"/>
        </w:rPr>
        <w:t>BitrateBox</w:t>
      </w:r>
      <w:proofErr w:type="spellEnd"/>
      <w:r w:rsidRPr="005E218F">
        <w:rPr>
          <w:lang w:val="en-CA"/>
        </w:rPr>
        <w:t>), and an AAC track.</w:t>
      </w:r>
    </w:p>
    <w:p w14:paraId="4900FE04" w14:textId="77777777" w:rsidR="00FD38DD" w:rsidRPr="005E218F" w:rsidRDefault="00FD38DD" w:rsidP="00D722D5">
      <w:pPr>
        <w:pStyle w:val="Heading4"/>
        <w:rPr>
          <w:lang w:val="en-CA"/>
        </w:rPr>
      </w:pPr>
      <w:r w:rsidRPr="005E218F">
        <w:rPr>
          <w:lang w:val="en-CA"/>
        </w:rPr>
        <w:t>f2.mp4</w:t>
      </w:r>
    </w:p>
    <w:p w14:paraId="461DCB93" w14:textId="77777777" w:rsidR="00FD38DD" w:rsidRPr="005E218F" w:rsidRDefault="00FD38DD" w:rsidP="00FD38DD">
      <w:pPr>
        <w:rPr>
          <w:lang w:val="en-CA"/>
        </w:rPr>
      </w:pPr>
      <w:r w:rsidRPr="005E218F">
        <w:rPr>
          <w:lang w:val="en-CA"/>
        </w:rPr>
        <w:t>This file is a protected AVC + AA</w:t>
      </w:r>
      <w:r w:rsidR="00D722D5" w:rsidRPr="005E218F">
        <w:rPr>
          <w:lang w:val="en-CA"/>
        </w:rPr>
        <w:t>C file</w:t>
      </w:r>
      <w:r w:rsidRPr="005E218F">
        <w:rPr>
          <w:lang w:val="en-CA"/>
        </w:rPr>
        <w:t>. The 128-bit key for the decryption process is 0x01020304050607080102030405060708 for both tracks. The salt (counter offset) is 0x0000000000000001 for the audio and 0x0000000000000002. Because of the usage of protected streams, “</w:t>
      </w:r>
      <w:proofErr w:type="spellStart"/>
      <w:r w:rsidRPr="005E218F">
        <w:rPr>
          <w:lang w:val="en-CA"/>
        </w:rPr>
        <w:t>isom</w:t>
      </w:r>
      <w:proofErr w:type="spellEnd"/>
      <w:r w:rsidRPr="005E218F">
        <w:rPr>
          <w:lang w:val="en-CA"/>
        </w:rPr>
        <w:t>” was replace with “iso2” in the list of compatible brands.</w:t>
      </w:r>
    </w:p>
    <w:p w14:paraId="0017A45E" w14:textId="77777777" w:rsidR="00FD38DD" w:rsidRPr="005E218F" w:rsidRDefault="00FD38DD" w:rsidP="00D722D5">
      <w:pPr>
        <w:pStyle w:val="Heading4"/>
        <w:rPr>
          <w:lang w:val="en-CA"/>
        </w:rPr>
      </w:pPr>
      <w:r w:rsidRPr="005E218F">
        <w:rPr>
          <w:lang w:val="en-CA"/>
        </w:rPr>
        <w:t>male_amr122.3gp</w:t>
      </w:r>
    </w:p>
    <w:p w14:paraId="26095516" w14:textId="77777777" w:rsidR="00D722D5" w:rsidRPr="005E218F" w:rsidRDefault="00D722D5" w:rsidP="00D722D5">
      <w:pPr>
        <w:rPr>
          <w:lang w:val="en-CA"/>
        </w:rPr>
      </w:pPr>
      <w:r w:rsidRPr="005E218F">
        <w:rPr>
          <w:lang w:val="en-CA"/>
        </w:rPr>
        <w:t xml:space="preserve">This file and the following 3GP files contain AMR speech at 12.2 or 6.7 kbps, with or without DTX (silence frames). In addition, 3GP files with hint tracks are provided. </w:t>
      </w:r>
    </w:p>
    <w:p w14:paraId="4F11E38A" w14:textId="77777777" w:rsidR="00FD38DD" w:rsidRPr="005E218F" w:rsidRDefault="00FD38DD" w:rsidP="00FD38DD">
      <w:pPr>
        <w:rPr>
          <w:lang w:val="en-CA"/>
        </w:rPr>
      </w:pPr>
      <w:r w:rsidRPr="005E218F">
        <w:rPr>
          <w:lang w:val="en-CA"/>
        </w:rPr>
        <w:t>AMR 12.2kbps, no DTX</w:t>
      </w:r>
    </w:p>
    <w:p w14:paraId="7C531599" w14:textId="77777777" w:rsidR="00FD38DD" w:rsidRPr="005E218F" w:rsidRDefault="00FD38DD" w:rsidP="00D722D5">
      <w:pPr>
        <w:pStyle w:val="Heading4"/>
        <w:rPr>
          <w:lang w:val="en-CA"/>
        </w:rPr>
      </w:pPr>
      <w:r w:rsidRPr="005E218F">
        <w:rPr>
          <w:lang w:val="en-CA"/>
        </w:rPr>
        <w:t>male_amr122DTX.3gp</w:t>
      </w:r>
    </w:p>
    <w:p w14:paraId="1A708113" w14:textId="77777777" w:rsidR="00FD38DD" w:rsidRPr="005E218F" w:rsidRDefault="00FD38DD" w:rsidP="00FD38DD">
      <w:pPr>
        <w:rPr>
          <w:lang w:val="en-CA"/>
        </w:rPr>
      </w:pPr>
      <w:r w:rsidRPr="005E218F">
        <w:rPr>
          <w:lang w:val="en-CA"/>
        </w:rPr>
        <w:t>AMR 12.2kbps, DTX</w:t>
      </w:r>
    </w:p>
    <w:p w14:paraId="69147E5B" w14:textId="77777777" w:rsidR="00FD38DD" w:rsidRPr="005E218F" w:rsidRDefault="00FD38DD" w:rsidP="00D722D5">
      <w:pPr>
        <w:pStyle w:val="Heading4"/>
        <w:rPr>
          <w:lang w:val="en-CA"/>
        </w:rPr>
      </w:pPr>
      <w:r w:rsidRPr="005E218F">
        <w:rPr>
          <w:lang w:val="en-CA"/>
        </w:rPr>
        <w:t>female_amr67_hinted.3gp</w:t>
      </w:r>
    </w:p>
    <w:p w14:paraId="52405BB3" w14:textId="77777777" w:rsidR="00FD38DD" w:rsidRPr="005E218F" w:rsidRDefault="00FD38DD" w:rsidP="00FD38DD">
      <w:pPr>
        <w:rPr>
          <w:lang w:val="en-CA"/>
        </w:rPr>
      </w:pPr>
      <w:r w:rsidRPr="005E218F">
        <w:rPr>
          <w:lang w:val="en-CA"/>
        </w:rPr>
        <w:t>AMR 6.7kbps, no DTX, hint track</w:t>
      </w:r>
    </w:p>
    <w:p w14:paraId="0A0AB86C" w14:textId="77777777" w:rsidR="00FD38DD" w:rsidRPr="005E218F" w:rsidRDefault="00FD38DD" w:rsidP="00D722D5">
      <w:pPr>
        <w:pStyle w:val="Heading4"/>
        <w:rPr>
          <w:lang w:val="en-CA"/>
        </w:rPr>
      </w:pPr>
      <w:r w:rsidRPr="005E218F">
        <w:rPr>
          <w:lang w:val="en-CA"/>
        </w:rPr>
        <w:t>female_amr67DTX_hinted.3gp</w:t>
      </w:r>
    </w:p>
    <w:p w14:paraId="5851CB45" w14:textId="77777777" w:rsidR="00FD38DD" w:rsidRPr="005E218F" w:rsidRDefault="00FD38DD" w:rsidP="00FD38DD">
      <w:pPr>
        <w:rPr>
          <w:lang w:val="en-CA"/>
        </w:rPr>
      </w:pPr>
      <w:r w:rsidRPr="005E218F">
        <w:rPr>
          <w:lang w:val="en-CA"/>
        </w:rPr>
        <w:t>AMR 6.7kbps, DTX, hint track</w:t>
      </w:r>
    </w:p>
    <w:p w14:paraId="54EFED35" w14:textId="77777777" w:rsidR="00FD38DD" w:rsidRPr="005E218F" w:rsidRDefault="00FD38DD" w:rsidP="00D722D5">
      <w:pPr>
        <w:pStyle w:val="Heading4"/>
        <w:rPr>
          <w:lang w:val="en-CA"/>
        </w:rPr>
      </w:pPr>
      <w:r w:rsidRPr="005E218F">
        <w:rPr>
          <w:lang w:val="en-CA"/>
        </w:rPr>
        <w:lastRenderedPageBreak/>
        <w:t>pdin_example.3gp</w:t>
      </w:r>
    </w:p>
    <w:p w14:paraId="136BED9D" w14:textId="77777777" w:rsidR="00FD38DD" w:rsidRPr="005E218F" w:rsidRDefault="00FD38DD" w:rsidP="00FD38DD">
      <w:pPr>
        <w:rPr>
          <w:lang w:val="en-CA"/>
        </w:rPr>
      </w:pPr>
      <w:r w:rsidRPr="005E218F">
        <w:rPr>
          <w:lang w:val="en-CA"/>
        </w:rPr>
        <w:t>This file contains one video track with AVC and a progressive download information box specifying required initial delays for six different download rates. The download rates 5106, 7659, 10213, 12766, 15319 and 20426 bytes per second require initial delays of 20808, 7206, 1089, 652, 396 and 200 seconds, respectively.</w:t>
      </w:r>
    </w:p>
    <w:p w14:paraId="2E874DF8" w14:textId="77777777" w:rsidR="00FD38DD" w:rsidRPr="005E218F" w:rsidRDefault="00FD38DD" w:rsidP="00D722D5">
      <w:pPr>
        <w:pStyle w:val="Heading4"/>
        <w:rPr>
          <w:lang w:val="en-CA"/>
        </w:rPr>
      </w:pPr>
      <w:r w:rsidRPr="005E218F">
        <w:rPr>
          <w:lang w:val="en-CA"/>
        </w:rPr>
        <w:t>rs_example</w:t>
      </w:r>
      <w:r w:rsidR="00FE3606" w:rsidRPr="005E218F">
        <w:rPr>
          <w:lang w:val="en-CA"/>
        </w:rPr>
        <w:t>_r1</w:t>
      </w:r>
      <w:r w:rsidRPr="005E218F">
        <w:rPr>
          <w:lang w:val="en-CA"/>
        </w:rPr>
        <w:t xml:space="preserve">.3gp </w:t>
      </w:r>
    </w:p>
    <w:p w14:paraId="17C6E3D6" w14:textId="77777777" w:rsidR="00FD38DD" w:rsidRPr="005E218F" w:rsidRDefault="00FD38DD" w:rsidP="00FD38DD">
      <w:pPr>
        <w:rPr>
          <w:lang w:val="en-CA"/>
        </w:rPr>
      </w:pPr>
      <w:r w:rsidRPr="005E218F">
        <w:rPr>
          <w:lang w:val="en-CA"/>
        </w:rPr>
        <w:t>This file contains three video tracks with AVC at different bitrates, three audio tracks with HE-AACv2 at different bitrates, track selection box, and rate share information with two operation points. For the first operation point (100 kilobits per second), the target rate shares are 20% for audio and 80% for video. For the second operation point (160 kilobits per second), the target rate share</w:t>
      </w:r>
      <w:r w:rsidRPr="005E218F">
        <w:rPr>
          <w:i/>
          <w:lang w:val="en-CA"/>
        </w:rPr>
        <w:t xml:space="preserve"> weights</w:t>
      </w:r>
      <w:r w:rsidRPr="005E218F">
        <w:rPr>
          <w:lang w:val="en-CA"/>
        </w:rPr>
        <w:t xml:space="preserve"> are </w:t>
      </w:r>
      <w:r w:rsidR="00391F18" w:rsidRPr="005E218F">
        <w:rPr>
          <w:lang w:val="en-CA"/>
        </w:rPr>
        <w:t>20</w:t>
      </w:r>
      <w:r w:rsidRPr="005E218F">
        <w:rPr>
          <w:lang w:val="en-CA"/>
        </w:rPr>
        <w:t xml:space="preserve"> and 140 for audio and video, respectively. As the sum is not 100 for the second case, the numbers correspond to weights that need to be normalized by the server/player. Depending on the available bitrate, the server selects which tracks to stream/play.</w:t>
      </w:r>
    </w:p>
    <w:p w14:paraId="441F39D2" w14:textId="77777777" w:rsidR="00FD38DD" w:rsidRPr="005E218F" w:rsidRDefault="00FD38DD" w:rsidP="00D722D5">
      <w:pPr>
        <w:pStyle w:val="Heading4"/>
        <w:rPr>
          <w:lang w:val="en-CA"/>
        </w:rPr>
      </w:pPr>
      <w:r w:rsidRPr="005E218F">
        <w:rPr>
          <w:lang w:val="en-CA"/>
        </w:rPr>
        <w:t>01-simple.mp4</w:t>
      </w:r>
    </w:p>
    <w:p w14:paraId="7CFA0627" w14:textId="77777777" w:rsidR="00FD38DD" w:rsidRPr="005E218F" w:rsidRDefault="00FD38DD" w:rsidP="00FD38DD">
      <w:pPr>
        <w:rPr>
          <w:lang w:val="en-CA"/>
        </w:rPr>
      </w:pPr>
      <w:r w:rsidRPr="005E218F">
        <w:rPr>
          <w:lang w:val="en-CA"/>
        </w:rPr>
        <w:t>Simple AV file (MPEG-4 ASP video, AAC audio), BIFS+OD scene, 2 timelines (BIFS/OD and A/V), interleaved</w:t>
      </w:r>
      <w:r w:rsidR="00C06286" w:rsidRPr="005E218F">
        <w:rPr>
          <w:lang w:val="en-CA"/>
        </w:rPr>
        <w:t>.</w:t>
      </w:r>
    </w:p>
    <w:p w14:paraId="1ECAF058" w14:textId="77777777" w:rsidR="00FD38DD" w:rsidRPr="005E218F" w:rsidRDefault="00FD38DD" w:rsidP="00D722D5">
      <w:pPr>
        <w:pStyle w:val="Heading4"/>
        <w:rPr>
          <w:lang w:val="en-CA"/>
        </w:rPr>
      </w:pPr>
      <w:r w:rsidRPr="005E218F">
        <w:rPr>
          <w:lang w:val="en-CA"/>
        </w:rPr>
        <w:t>02-dref_edts_img.mp4</w:t>
      </w:r>
    </w:p>
    <w:p w14:paraId="6A732247" w14:textId="34E7F3D1" w:rsidR="00FD38DD" w:rsidRPr="005E218F" w:rsidRDefault="00C06286" w:rsidP="00FD38DD">
      <w:pPr>
        <w:rPr>
          <w:lang w:val="en-CA"/>
        </w:rPr>
      </w:pPr>
      <w:r w:rsidRPr="005E218F">
        <w:rPr>
          <w:lang w:val="en-CA"/>
        </w:rPr>
        <w:t xml:space="preserve">Image </w:t>
      </w:r>
      <w:r w:rsidR="00FD38DD" w:rsidRPr="005E218F">
        <w:rPr>
          <w:lang w:val="en-CA"/>
        </w:rPr>
        <w:t>track, audio track with edit list, with media data located outside the file</w:t>
      </w:r>
      <w:r w:rsidRPr="005E218F">
        <w:rPr>
          <w:lang w:val="en-CA"/>
        </w:rPr>
        <w:t>.</w:t>
      </w:r>
    </w:p>
    <w:p w14:paraId="5DF6F47A" w14:textId="77777777" w:rsidR="00FD38DD" w:rsidRPr="005E218F" w:rsidRDefault="00FD38DD" w:rsidP="00D722D5">
      <w:pPr>
        <w:pStyle w:val="Heading4"/>
        <w:rPr>
          <w:lang w:val="en-CA"/>
        </w:rPr>
      </w:pPr>
      <w:r w:rsidRPr="005E218F">
        <w:rPr>
          <w:lang w:val="en-CA"/>
        </w:rPr>
        <w:t>03-hinted.mp4</w:t>
      </w:r>
    </w:p>
    <w:p w14:paraId="660DE1BB" w14:textId="77777777" w:rsidR="00FD38DD" w:rsidRPr="005E218F" w:rsidRDefault="00FD38DD" w:rsidP="00FD38DD">
      <w:pPr>
        <w:rPr>
          <w:lang w:val="en-CA"/>
        </w:rPr>
      </w:pPr>
      <w:r w:rsidRPr="005E218F">
        <w:rPr>
          <w:lang w:val="en-CA"/>
        </w:rPr>
        <w:t>Simple video file with MPEG-4 ASP visual, hinted for RTP (RFC 3640 payload)</w:t>
      </w:r>
      <w:r w:rsidR="00C06286" w:rsidRPr="005E218F">
        <w:rPr>
          <w:lang w:val="en-CA"/>
        </w:rPr>
        <w:t>.</w:t>
      </w:r>
    </w:p>
    <w:p w14:paraId="3D99B4FA" w14:textId="77777777" w:rsidR="00FD38DD" w:rsidRPr="005E218F" w:rsidRDefault="00FD38DD" w:rsidP="00D722D5">
      <w:pPr>
        <w:pStyle w:val="Heading4"/>
        <w:rPr>
          <w:lang w:val="en-CA"/>
        </w:rPr>
      </w:pPr>
      <w:r w:rsidRPr="005E218F">
        <w:rPr>
          <w:lang w:val="en-CA"/>
        </w:rPr>
        <w:t>04-bifs_video.mp4</w:t>
      </w:r>
    </w:p>
    <w:p w14:paraId="4CC09FD4" w14:textId="77777777" w:rsidR="00FD38DD" w:rsidRPr="005E218F" w:rsidRDefault="00FD38DD" w:rsidP="00FD38DD">
      <w:pPr>
        <w:rPr>
          <w:lang w:val="en-CA"/>
        </w:rPr>
      </w:pPr>
      <w:r w:rsidRPr="005E218F">
        <w:rPr>
          <w:lang w:val="en-CA"/>
        </w:rPr>
        <w:t>Video (MPEG-4 ASP visual) + BIFS text (reading 'unprotected video'), with a single timeline</w:t>
      </w:r>
      <w:r w:rsidR="00C06286" w:rsidRPr="005E218F">
        <w:rPr>
          <w:lang w:val="en-CA"/>
        </w:rPr>
        <w:t>.</w:t>
      </w:r>
    </w:p>
    <w:p w14:paraId="14C06D06" w14:textId="77777777" w:rsidR="00FD38DD" w:rsidRPr="005E218F" w:rsidRDefault="00FD38DD" w:rsidP="00D722D5">
      <w:pPr>
        <w:pStyle w:val="Heading4"/>
        <w:rPr>
          <w:lang w:val="en-CA"/>
        </w:rPr>
      </w:pPr>
      <w:r w:rsidRPr="005E218F">
        <w:rPr>
          <w:lang w:val="en-CA"/>
        </w:rPr>
        <w:t>05-bifs_video_protected_v2.mp4</w:t>
      </w:r>
    </w:p>
    <w:p w14:paraId="35232CF6" w14:textId="77777777" w:rsidR="00FD38DD" w:rsidRPr="005E218F" w:rsidRDefault="00FD38DD" w:rsidP="00FD38DD">
      <w:pPr>
        <w:rPr>
          <w:lang w:val="en-CA"/>
        </w:rPr>
      </w:pPr>
      <w:r w:rsidRPr="005E218F">
        <w:rPr>
          <w:lang w:val="en-CA"/>
        </w:rPr>
        <w:t xml:space="preserve">Protected </w:t>
      </w:r>
      <w:r w:rsidR="00C06286" w:rsidRPr="005E218F">
        <w:rPr>
          <w:lang w:val="en-CA"/>
        </w:rPr>
        <w:t>v</w:t>
      </w:r>
      <w:r w:rsidRPr="005E218F">
        <w:rPr>
          <w:lang w:val="en-CA"/>
        </w:rPr>
        <w:t xml:space="preserve">ideo (MPEG-4 ASP visual) + BIFS text (reading 'protected video'), with a single timeline. Keys are described in an item located in a </w:t>
      </w:r>
      <w:proofErr w:type="spellStart"/>
      <w:r w:rsidRPr="005E218F">
        <w:rPr>
          <w:lang w:val="en-CA"/>
        </w:rPr>
        <w:t>meta</w:t>
      </w:r>
      <w:proofErr w:type="spellEnd"/>
      <w:r w:rsidRPr="005E218F">
        <w:rPr>
          <w:lang w:val="en-CA"/>
        </w:rPr>
        <w:t xml:space="preserve"> box at the file root level, ISMA KMS URI refer</w:t>
      </w:r>
      <w:r w:rsidR="00456ADB" w:rsidRPr="005E218F">
        <w:rPr>
          <w:lang w:val="en-CA"/>
        </w:rPr>
        <w:t>r</w:t>
      </w:r>
      <w:r w:rsidRPr="005E218F">
        <w:rPr>
          <w:lang w:val="en-CA"/>
        </w:rPr>
        <w:t>ing to this item. Keys are:</w:t>
      </w:r>
    </w:p>
    <w:p w14:paraId="2180B289" w14:textId="77777777" w:rsidR="00FD38DD" w:rsidRPr="005E218F" w:rsidRDefault="00FD38DD" w:rsidP="00FD38DD">
      <w:pPr>
        <w:rPr>
          <w:lang w:val="en-CA"/>
        </w:rPr>
      </w:pPr>
      <w:r w:rsidRPr="005E218F">
        <w:rPr>
          <w:lang w:val="en-CA"/>
        </w:rPr>
        <w:tab/>
        <w:t>key 0x2b7e151628aed2a6abf7158809cf4f3c</w:t>
      </w:r>
    </w:p>
    <w:p w14:paraId="614DEB17" w14:textId="77777777" w:rsidR="00FD38DD" w:rsidRPr="005E218F" w:rsidRDefault="00FD38DD" w:rsidP="00FD38DD">
      <w:pPr>
        <w:rPr>
          <w:lang w:val="en-CA"/>
        </w:rPr>
      </w:pPr>
      <w:r w:rsidRPr="005E218F">
        <w:rPr>
          <w:lang w:val="en-CA"/>
        </w:rPr>
        <w:tab/>
        <w:t>salt 0xf8f9fafbfcfdfeff</w:t>
      </w:r>
    </w:p>
    <w:p w14:paraId="0540A97A" w14:textId="77777777" w:rsidR="00FD38DD" w:rsidRPr="005E218F" w:rsidRDefault="00FD38DD" w:rsidP="00FD38DD">
      <w:pPr>
        <w:rPr>
          <w:lang w:val="en-CA"/>
        </w:rPr>
      </w:pPr>
      <w:r w:rsidRPr="005E218F">
        <w:rPr>
          <w:lang w:val="en-CA"/>
        </w:rPr>
        <w:t>Only video I-frames are encrypted.</w:t>
      </w:r>
    </w:p>
    <w:p w14:paraId="1CB251D0" w14:textId="77777777" w:rsidR="00FD38DD" w:rsidRPr="005E218F" w:rsidRDefault="00FD38DD" w:rsidP="00D722D5">
      <w:pPr>
        <w:pStyle w:val="Heading4"/>
        <w:rPr>
          <w:lang w:val="en-CA"/>
        </w:rPr>
      </w:pPr>
      <w:r w:rsidRPr="005E218F">
        <w:rPr>
          <w:lang w:val="en-CA"/>
        </w:rPr>
        <w:t>06-bifs.mp4</w:t>
      </w:r>
    </w:p>
    <w:p w14:paraId="7FF95DA5" w14:textId="77777777" w:rsidR="00FD38DD" w:rsidRPr="005E218F" w:rsidRDefault="00FD38DD" w:rsidP="00FD38DD">
      <w:pPr>
        <w:rPr>
          <w:lang w:val="en-CA"/>
        </w:rPr>
      </w:pPr>
      <w:r w:rsidRPr="005E218F">
        <w:rPr>
          <w:lang w:val="en-CA"/>
        </w:rPr>
        <w:t xml:space="preserve">Simple animation with a single BIFS track. File </w:t>
      </w:r>
      <w:proofErr w:type="spellStart"/>
      <w:r w:rsidRPr="005E218F">
        <w:rPr>
          <w:lang w:val="en-CA"/>
        </w:rPr>
        <w:t>moov</w:t>
      </w:r>
      <w:proofErr w:type="spellEnd"/>
      <w:r w:rsidRPr="005E218F">
        <w:rPr>
          <w:lang w:val="en-CA"/>
        </w:rPr>
        <w:t xml:space="preserve"> box is located after </w:t>
      </w:r>
      <w:proofErr w:type="spellStart"/>
      <w:r w:rsidRPr="005E218F">
        <w:rPr>
          <w:lang w:val="en-CA"/>
        </w:rPr>
        <w:t>mdat</w:t>
      </w:r>
      <w:proofErr w:type="spellEnd"/>
      <w:r w:rsidRPr="005E218F">
        <w:rPr>
          <w:lang w:val="en-CA"/>
        </w:rPr>
        <w:t xml:space="preserve"> box.</w:t>
      </w:r>
    </w:p>
    <w:p w14:paraId="1C8A6EEA" w14:textId="77777777" w:rsidR="00FD38DD" w:rsidRPr="005E218F" w:rsidRDefault="00FD38DD" w:rsidP="00D722D5">
      <w:pPr>
        <w:pStyle w:val="Heading4"/>
        <w:rPr>
          <w:lang w:val="en-CA"/>
        </w:rPr>
      </w:pPr>
      <w:r w:rsidRPr="005E218F">
        <w:rPr>
          <w:lang w:val="en-CA"/>
        </w:rPr>
        <w:t>07-bifs_sprite.mp4</w:t>
      </w:r>
    </w:p>
    <w:p w14:paraId="05CDD71C" w14:textId="77777777" w:rsidR="00FD38DD" w:rsidRPr="005E218F" w:rsidRDefault="00FD38DD" w:rsidP="00FD38DD">
      <w:pPr>
        <w:rPr>
          <w:lang w:val="en-CA"/>
        </w:rPr>
      </w:pPr>
      <w:r w:rsidRPr="005E218F">
        <w:rPr>
          <w:lang w:val="en-CA"/>
        </w:rPr>
        <w:t xml:space="preserve">Simple looping animation with two BIFS tracks, exercising decoding dependency and synchronization track references. </w:t>
      </w:r>
    </w:p>
    <w:p w14:paraId="44C20751" w14:textId="77777777" w:rsidR="00FD38DD" w:rsidRPr="005E218F" w:rsidRDefault="00FD38DD" w:rsidP="00FD38DD">
      <w:pPr>
        <w:rPr>
          <w:lang w:val="en-CA"/>
        </w:rPr>
      </w:pPr>
      <w:r w:rsidRPr="005E218F">
        <w:rPr>
          <w:lang w:val="en-CA"/>
        </w:rPr>
        <w:lastRenderedPageBreak/>
        <w:t xml:space="preserve">Animation track uses </w:t>
      </w:r>
      <w:proofErr w:type="spellStart"/>
      <w:r w:rsidRPr="005E218F">
        <w:rPr>
          <w:lang w:val="en-CA"/>
        </w:rPr>
        <w:t>ShadowSync</w:t>
      </w:r>
      <w:proofErr w:type="spellEnd"/>
      <w:r w:rsidRPr="005E218F">
        <w:rPr>
          <w:lang w:val="en-CA"/>
        </w:rPr>
        <w:t xml:space="preserve"> samples in-between regular samples.</w:t>
      </w:r>
    </w:p>
    <w:p w14:paraId="629F8677" w14:textId="77777777" w:rsidR="00FD38DD" w:rsidRPr="005E218F" w:rsidRDefault="00FD38DD" w:rsidP="00D722D5">
      <w:pPr>
        <w:pStyle w:val="Heading4"/>
        <w:rPr>
          <w:lang w:val="en-CA"/>
        </w:rPr>
      </w:pPr>
      <w:r w:rsidRPr="005E218F">
        <w:rPr>
          <w:lang w:val="en-CA"/>
        </w:rPr>
        <w:t>08-bifs_carousel_v2.mp4</w:t>
      </w:r>
    </w:p>
    <w:p w14:paraId="1CF66D7B" w14:textId="77777777" w:rsidR="00FD38DD" w:rsidRPr="005E218F" w:rsidRDefault="00FD38DD" w:rsidP="00FD38DD">
      <w:pPr>
        <w:rPr>
          <w:lang w:val="en-CA"/>
        </w:rPr>
      </w:pPr>
      <w:r w:rsidRPr="005E218F">
        <w:rPr>
          <w:lang w:val="en-CA"/>
        </w:rPr>
        <w:t xml:space="preserve">Simple animation with a single BIFS track. Random </w:t>
      </w:r>
      <w:r w:rsidR="00C06286" w:rsidRPr="005E218F">
        <w:rPr>
          <w:lang w:val="en-CA"/>
        </w:rPr>
        <w:t xml:space="preserve">access samples </w:t>
      </w:r>
      <w:r w:rsidRPr="005E218F">
        <w:rPr>
          <w:lang w:val="en-CA"/>
        </w:rPr>
        <w:t xml:space="preserve">are inserted in-between the samples for the BIFS </w:t>
      </w:r>
      <w:r w:rsidR="00D722D5" w:rsidRPr="005E218F">
        <w:rPr>
          <w:lang w:val="en-CA"/>
        </w:rPr>
        <w:t>carrousel and</w:t>
      </w:r>
      <w:r w:rsidRPr="005E218F">
        <w:rPr>
          <w:lang w:val="en-CA"/>
        </w:rPr>
        <w:t xml:space="preserve"> signalled with a sample dependency type box.</w:t>
      </w:r>
    </w:p>
    <w:p w14:paraId="34D2D0E4" w14:textId="77777777" w:rsidR="00FD38DD" w:rsidRPr="005E218F" w:rsidRDefault="00FD38DD" w:rsidP="00D722D5">
      <w:pPr>
        <w:pStyle w:val="Heading4"/>
        <w:rPr>
          <w:lang w:val="en-CA"/>
        </w:rPr>
      </w:pPr>
      <w:r w:rsidRPr="005E218F">
        <w:rPr>
          <w:lang w:val="en-CA"/>
        </w:rPr>
        <w:t>09-text.mp4</w:t>
      </w:r>
    </w:p>
    <w:p w14:paraId="16A48011" w14:textId="77777777" w:rsidR="00FD38DD" w:rsidRPr="005E218F" w:rsidRDefault="00FD38DD" w:rsidP="00FD38DD">
      <w:pPr>
        <w:rPr>
          <w:lang w:val="en-CA"/>
        </w:rPr>
      </w:pPr>
      <w:r w:rsidRPr="005E218F">
        <w:rPr>
          <w:lang w:val="en-CA"/>
        </w:rPr>
        <w:t xml:space="preserve">Sample MPEG-4 </w:t>
      </w:r>
      <w:r w:rsidR="00C06286" w:rsidRPr="005E218F">
        <w:rPr>
          <w:lang w:val="en-CA"/>
        </w:rPr>
        <w:t xml:space="preserve">streaming text </w:t>
      </w:r>
      <w:r w:rsidRPr="005E218F">
        <w:rPr>
          <w:lang w:val="en-CA"/>
        </w:rPr>
        <w:t>file, stored in 3GPP text track format, with 2 sample descriptions.</w:t>
      </w:r>
    </w:p>
    <w:p w14:paraId="3FD1B95C" w14:textId="77777777" w:rsidR="00FD38DD" w:rsidRPr="005E218F" w:rsidRDefault="00FD38DD" w:rsidP="00D722D5">
      <w:pPr>
        <w:pStyle w:val="Heading4"/>
        <w:rPr>
          <w:lang w:val="en-CA"/>
        </w:rPr>
      </w:pPr>
      <w:r w:rsidRPr="005E218F">
        <w:rPr>
          <w:lang w:val="en-CA"/>
        </w:rPr>
        <w:t>10-fragments.mp4</w:t>
      </w:r>
    </w:p>
    <w:p w14:paraId="6BC0C633" w14:textId="77777777" w:rsidR="00FD38DD" w:rsidRPr="005E218F" w:rsidRDefault="00FD38DD" w:rsidP="00FD38DD">
      <w:pPr>
        <w:rPr>
          <w:lang w:val="en-CA"/>
        </w:rPr>
      </w:pPr>
      <w:r w:rsidRPr="005E218F">
        <w:rPr>
          <w:lang w:val="en-CA"/>
        </w:rPr>
        <w:t xml:space="preserve">Simple AV file (MPEG-4 ASP video, AAC audio), BIFS+OD scene, stored as a sequence of 500 </w:t>
      </w:r>
      <w:proofErr w:type="spellStart"/>
      <w:r w:rsidRPr="005E218F">
        <w:rPr>
          <w:lang w:val="en-CA"/>
        </w:rPr>
        <w:t>ms</w:t>
      </w:r>
      <w:proofErr w:type="spellEnd"/>
      <w:r w:rsidRPr="005E218F">
        <w:rPr>
          <w:lang w:val="en-CA"/>
        </w:rPr>
        <w:t xml:space="preserve"> fragments.</w:t>
      </w:r>
    </w:p>
    <w:p w14:paraId="5D80932E" w14:textId="77777777" w:rsidR="00FD38DD" w:rsidRPr="005E218F" w:rsidRDefault="00FD38DD" w:rsidP="00D722D5">
      <w:pPr>
        <w:pStyle w:val="Heading4"/>
        <w:rPr>
          <w:lang w:val="en-CA"/>
        </w:rPr>
      </w:pPr>
      <w:r w:rsidRPr="005E218F">
        <w:rPr>
          <w:lang w:val="en-CA"/>
        </w:rPr>
        <w:t>12-metas.mp4</w:t>
      </w:r>
    </w:p>
    <w:p w14:paraId="289B20E8" w14:textId="77777777" w:rsidR="00FD38DD" w:rsidRPr="005E218F" w:rsidRDefault="00D722D5" w:rsidP="00FD38DD">
      <w:pPr>
        <w:rPr>
          <w:lang w:val="en-CA"/>
        </w:rPr>
      </w:pPr>
      <w:r w:rsidRPr="005E218F">
        <w:rPr>
          <w:lang w:val="en-CA"/>
        </w:rPr>
        <w:t>File</w:t>
      </w:r>
      <w:r w:rsidR="00FD38DD" w:rsidRPr="005E218F">
        <w:rPr>
          <w:lang w:val="en-CA"/>
        </w:rPr>
        <w:t xml:space="preserve"> with a single image track, containing 3 </w:t>
      </w:r>
      <w:proofErr w:type="spellStart"/>
      <w:r w:rsidR="00FD38DD" w:rsidRPr="005E218F">
        <w:rPr>
          <w:lang w:val="en-CA"/>
        </w:rPr>
        <w:t>metas</w:t>
      </w:r>
      <w:proofErr w:type="spellEnd"/>
      <w:r w:rsidR="00FD38DD" w:rsidRPr="005E218F">
        <w:rPr>
          <w:lang w:val="en-CA"/>
        </w:rPr>
        <w:t xml:space="preserve"> (root, </w:t>
      </w:r>
      <w:proofErr w:type="spellStart"/>
      <w:r w:rsidR="00FD38DD" w:rsidRPr="005E218F">
        <w:rPr>
          <w:lang w:val="en-CA"/>
        </w:rPr>
        <w:t>moov</w:t>
      </w:r>
      <w:proofErr w:type="spellEnd"/>
      <w:r w:rsidR="00FD38DD" w:rsidRPr="005E218F">
        <w:rPr>
          <w:lang w:val="en-CA"/>
        </w:rPr>
        <w:t xml:space="preserve"> and track level). Meta at </w:t>
      </w:r>
      <w:proofErr w:type="spellStart"/>
      <w:r w:rsidR="00FD38DD" w:rsidRPr="005E218F">
        <w:rPr>
          <w:lang w:val="en-CA"/>
        </w:rPr>
        <w:t>moov</w:t>
      </w:r>
      <w:proofErr w:type="spellEnd"/>
      <w:r w:rsidR="00FD38DD" w:rsidRPr="005E218F">
        <w:rPr>
          <w:lang w:val="en-CA"/>
        </w:rPr>
        <w:t xml:space="preserve"> level has an item referencing the whole file</w:t>
      </w:r>
      <w:r w:rsidR="00C06286" w:rsidRPr="005E218F">
        <w:rPr>
          <w:lang w:val="en-CA"/>
        </w:rPr>
        <w:t>.</w:t>
      </w:r>
      <w:r w:rsidR="00FD38DD" w:rsidRPr="005E218F">
        <w:rPr>
          <w:lang w:val="en-CA"/>
        </w:rPr>
        <w:t xml:space="preserve"> </w:t>
      </w:r>
    </w:p>
    <w:p w14:paraId="624A2BE9" w14:textId="77777777" w:rsidR="00FD38DD" w:rsidRPr="005E218F" w:rsidRDefault="00FD38DD" w:rsidP="00D722D5">
      <w:pPr>
        <w:pStyle w:val="Heading4"/>
        <w:rPr>
          <w:lang w:val="en-CA"/>
        </w:rPr>
      </w:pPr>
      <w:r w:rsidRPr="005E218F">
        <w:rPr>
          <w:lang w:val="en-CA"/>
        </w:rPr>
        <w:t>13-long.mp4</w:t>
      </w:r>
    </w:p>
    <w:p w14:paraId="52837C5C" w14:textId="77777777" w:rsidR="00FD38DD" w:rsidRPr="005E218F" w:rsidRDefault="00FD38DD" w:rsidP="00FD38DD">
      <w:pPr>
        <w:rPr>
          <w:lang w:val="en-CA"/>
        </w:rPr>
      </w:pPr>
      <w:r w:rsidRPr="005E218F">
        <w:rPr>
          <w:lang w:val="en-CA"/>
        </w:rPr>
        <w:t>Long duration file, with MPEG-4 ASP track (only I-frames present). Total file duration is 5000000000 sec</w:t>
      </w:r>
      <w:r w:rsidR="00FF410F" w:rsidRPr="005E218F">
        <w:rPr>
          <w:lang w:val="en-CA"/>
        </w:rPr>
        <w:t>.</w:t>
      </w:r>
      <w:r w:rsidRPr="005E218F">
        <w:rPr>
          <w:lang w:val="en-CA"/>
        </w:rPr>
        <w:t xml:space="preserve"> (158 Years 81 Days 08:53:20)</w:t>
      </w:r>
      <w:r w:rsidR="00C06286" w:rsidRPr="005E218F">
        <w:rPr>
          <w:lang w:val="en-CA"/>
        </w:rPr>
        <w:t>.</w:t>
      </w:r>
    </w:p>
    <w:p w14:paraId="1946B2C9" w14:textId="77777777" w:rsidR="00FD38DD" w:rsidRPr="005E218F" w:rsidRDefault="00FD38DD" w:rsidP="00D722D5">
      <w:pPr>
        <w:pStyle w:val="Heading4"/>
        <w:rPr>
          <w:lang w:val="en-CA"/>
        </w:rPr>
      </w:pPr>
      <w:r w:rsidRPr="005E218F">
        <w:rPr>
          <w:lang w:val="en-CA"/>
        </w:rPr>
        <w:t>14_large.mp4</w:t>
      </w:r>
    </w:p>
    <w:p w14:paraId="484588EF" w14:textId="77777777" w:rsidR="00FD38DD" w:rsidRPr="005E218F" w:rsidRDefault="00FD38DD" w:rsidP="00FD38DD">
      <w:pPr>
        <w:rPr>
          <w:lang w:val="en-CA"/>
        </w:rPr>
      </w:pPr>
      <w:r w:rsidRPr="005E218F">
        <w:rPr>
          <w:lang w:val="en-CA"/>
        </w:rPr>
        <w:t xml:space="preserve">Large file exercising 64 bits chunk offset. </w:t>
      </w:r>
    </w:p>
    <w:p w14:paraId="2EA31058" w14:textId="77777777" w:rsidR="00FD38DD" w:rsidRPr="005E218F" w:rsidRDefault="00FD38DD" w:rsidP="00D722D5">
      <w:pPr>
        <w:pStyle w:val="Heading4"/>
        <w:rPr>
          <w:lang w:val="en-CA"/>
        </w:rPr>
      </w:pPr>
      <w:r w:rsidRPr="005E218F">
        <w:rPr>
          <w:lang w:val="en-CA"/>
        </w:rPr>
        <w:t>16_vtt.mp4</w:t>
      </w:r>
    </w:p>
    <w:p w14:paraId="40B6B970" w14:textId="77777777" w:rsidR="00FD38DD" w:rsidRPr="005E218F" w:rsidRDefault="00FD38DD" w:rsidP="00FD38DD">
      <w:pPr>
        <w:rPr>
          <w:rFonts w:ascii="Times New Roman" w:hAnsi="Times New Roman"/>
          <w:lang w:val="en-CA"/>
        </w:rPr>
      </w:pPr>
      <w:r w:rsidRPr="005E218F">
        <w:rPr>
          <w:lang w:val="en-CA"/>
        </w:rPr>
        <w:t>The file 16_vtt.mp4 contains the following boxes:</w:t>
      </w:r>
    </w:p>
    <w:p w14:paraId="3CF4E3BE" w14:textId="77777777" w:rsidR="00FD38DD" w:rsidRPr="005E218F" w:rsidRDefault="00FD38DD" w:rsidP="00FD38DD">
      <w:pPr>
        <w:pStyle w:val="Listecouleur-Accent11"/>
        <w:numPr>
          <w:ilvl w:val="0"/>
          <w:numId w:val="26"/>
        </w:numPr>
        <w:rPr>
          <w:rFonts w:ascii="Cambria" w:hAnsi="Cambria" w:cs="Arial"/>
          <w:sz w:val="22"/>
          <w:szCs w:val="22"/>
          <w:lang w:val="en-CA"/>
        </w:rPr>
      </w:pPr>
      <w:proofErr w:type="spellStart"/>
      <w:r w:rsidRPr="005E218F">
        <w:rPr>
          <w:rFonts w:ascii="Cambria" w:hAnsi="Cambria" w:cs="Arial"/>
          <w:sz w:val="22"/>
          <w:szCs w:val="22"/>
          <w:lang w:val="en-CA"/>
        </w:rPr>
        <w:t>wvtt</w:t>
      </w:r>
      <w:proofErr w:type="spellEnd"/>
    </w:p>
    <w:p w14:paraId="19D1B2A3" w14:textId="77777777" w:rsidR="00FD38DD" w:rsidRPr="005E218F" w:rsidRDefault="00FD38DD" w:rsidP="00FD38DD">
      <w:pPr>
        <w:pStyle w:val="Listecouleur-Accent11"/>
        <w:numPr>
          <w:ilvl w:val="1"/>
          <w:numId w:val="26"/>
        </w:numPr>
        <w:rPr>
          <w:rFonts w:ascii="Cambria" w:hAnsi="Cambria" w:cs="Arial"/>
          <w:sz w:val="22"/>
          <w:szCs w:val="22"/>
          <w:lang w:val="en-CA"/>
        </w:rPr>
      </w:pPr>
      <w:proofErr w:type="spellStart"/>
      <w:r w:rsidRPr="005E218F">
        <w:rPr>
          <w:rFonts w:ascii="Cambria" w:hAnsi="Cambria" w:cs="Arial"/>
          <w:sz w:val="22"/>
          <w:szCs w:val="22"/>
          <w:lang w:val="en-CA"/>
        </w:rPr>
        <w:t>vttC</w:t>
      </w:r>
      <w:proofErr w:type="spellEnd"/>
    </w:p>
    <w:p w14:paraId="1CBEDD0D" w14:textId="77777777" w:rsidR="00FD38DD" w:rsidRPr="005E218F" w:rsidRDefault="00FD38DD" w:rsidP="00FD38DD">
      <w:pPr>
        <w:pStyle w:val="Listecouleur-Accent11"/>
        <w:numPr>
          <w:ilvl w:val="0"/>
          <w:numId w:val="26"/>
        </w:numPr>
        <w:rPr>
          <w:rFonts w:ascii="Cambria" w:hAnsi="Cambria" w:cs="Arial"/>
          <w:sz w:val="22"/>
          <w:szCs w:val="22"/>
          <w:lang w:val="en-CA"/>
        </w:rPr>
      </w:pPr>
      <w:proofErr w:type="spellStart"/>
      <w:r w:rsidRPr="005E218F">
        <w:rPr>
          <w:rFonts w:ascii="Cambria" w:hAnsi="Cambria" w:cs="Arial"/>
          <w:sz w:val="22"/>
          <w:szCs w:val="22"/>
          <w:lang w:val="en-CA"/>
        </w:rPr>
        <w:t>vttc</w:t>
      </w:r>
      <w:proofErr w:type="spellEnd"/>
    </w:p>
    <w:p w14:paraId="6132FA49" w14:textId="77777777" w:rsidR="00FD38DD" w:rsidRPr="005E218F" w:rsidRDefault="00FD38DD" w:rsidP="00FD38DD">
      <w:pPr>
        <w:pStyle w:val="Listecouleur-Accent11"/>
        <w:numPr>
          <w:ilvl w:val="1"/>
          <w:numId w:val="26"/>
        </w:numPr>
        <w:rPr>
          <w:rFonts w:ascii="Cambria" w:hAnsi="Cambria" w:cs="Arial"/>
          <w:sz w:val="22"/>
          <w:szCs w:val="22"/>
          <w:lang w:val="en-CA"/>
        </w:rPr>
      </w:pPr>
      <w:proofErr w:type="spellStart"/>
      <w:r w:rsidRPr="005E218F">
        <w:rPr>
          <w:rFonts w:ascii="Cambria" w:hAnsi="Cambria" w:cs="Arial"/>
          <w:sz w:val="22"/>
          <w:szCs w:val="22"/>
          <w:lang w:val="en-CA"/>
        </w:rPr>
        <w:t>ctim</w:t>
      </w:r>
      <w:proofErr w:type="spellEnd"/>
    </w:p>
    <w:p w14:paraId="7BB8B60E" w14:textId="77777777" w:rsidR="00FD38DD" w:rsidRPr="005E218F" w:rsidRDefault="00FD38DD" w:rsidP="00FD38DD">
      <w:pPr>
        <w:pStyle w:val="Listecouleur-Accent11"/>
        <w:numPr>
          <w:ilvl w:val="1"/>
          <w:numId w:val="26"/>
        </w:numPr>
        <w:rPr>
          <w:rFonts w:ascii="Cambria" w:hAnsi="Cambria" w:cs="Arial"/>
          <w:sz w:val="22"/>
          <w:szCs w:val="22"/>
          <w:lang w:val="en-CA"/>
        </w:rPr>
      </w:pPr>
      <w:proofErr w:type="spellStart"/>
      <w:r w:rsidRPr="005E218F">
        <w:rPr>
          <w:rFonts w:ascii="Cambria" w:hAnsi="Cambria" w:cs="Arial"/>
          <w:sz w:val="22"/>
          <w:szCs w:val="22"/>
          <w:lang w:val="en-CA"/>
        </w:rPr>
        <w:t>iden</w:t>
      </w:r>
      <w:proofErr w:type="spellEnd"/>
    </w:p>
    <w:p w14:paraId="782D3ABB" w14:textId="77777777" w:rsidR="00FD38DD" w:rsidRPr="005E218F" w:rsidRDefault="00FD38DD" w:rsidP="00FD38DD">
      <w:pPr>
        <w:pStyle w:val="Listecouleur-Accent11"/>
        <w:numPr>
          <w:ilvl w:val="1"/>
          <w:numId w:val="26"/>
        </w:numPr>
        <w:rPr>
          <w:rFonts w:ascii="Cambria" w:hAnsi="Cambria" w:cs="Arial"/>
          <w:sz w:val="22"/>
          <w:szCs w:val="22"/>
          <w:lang w:val="en-CA"/>
        </w:rPr>
      </w:pPr>
      <w:proofErr w:type="spellStart"/>
      <w:r w:rsidRPr="005E218F">
        <w:rPr>
          <w:rFonts w:ascii="Cambria" w:hAnsi="Cambria" w:cs="Arial"/>
          <w:sz w:val="22"/>
          <w:szCs w:val="22"/>
          <w:lang w:val="en-CA"/>
        </w:rPr>
        <w:t>sttg</w:t>
      </w:r>
      <w:proofErr w:type="spellEnd"/>
    </w:p>
    <w:p w14:paraId="7A331DAD" w14:textId="77777777" w:rsidR="00FD38DD" w:rsidRPr="005E218F" w:rsidRDefault="00FD38DD" w:rsidP="00FD38DD">
      <w:pPr>
        <w:pStyle w:val="Listecouleur-Accent11"/>
        <w:numPr>
          <w:ilvl w:val="1"/>
          <w:numId w:val="26"/>
        </w:numPr>
        <w:rPr>
          <w:rFonts w:ascii="Cambria" w:hAnsi="Cambria" w:cs="Arial"/>
          <w:sz w:val="22"/>
          <w:szCs w:val="22"/>
          <w:lang w:val="en-CA"/>
        </w:rPr>
      </w:pPr>
      <w:proofErr w:type="spellStart"/>
      <w:r w:rsidRPr="005E218F">
        <w:rPr>
          <w:rFonts w:ascii="Cambria" w:hAnsi="Cambria" w:cs="Arial"/>
          <w:sz w:val="22"/>
          <w:szCs w:val="22"/>
          <w:lang w:val="en-CA"/>
        </w:rPr>
        <w:t>payl</w:t>
      </w:r>
      <w:proofErr w:type="spellEnd"/>
    </w:p>
    <w:p w14:paraId="16067EE5" w14:textId="77777777" w:rsidR="00FD38DD" w:rsidRPr="005E218F" w:rsidRDefault="00FD38DD" w:rsidP="00FD38DD">
      <w:pPr>
        <w:pStyle w:val="Listecouleur-Accent11"/>
        <w:numPr>
          <w:ilvl w:val="0"/>
          <w:numId w:val="26"/>
        </w:numPr>
        <w:rPr>
          <w:rFonts w:ascii="Cambria" w:hAnsi="Cambria" w:cs="Arial"/>
          <w:sz w:val="22"/>
          <w:szCs w:val="22"/>
          <w:lang w:val="en-CA"/>
        </w:rPr>
      </w:pPr>
      <w:proofErr w:type="spellStart"/>
      <w:r w:rsidRPr="005E218F">
        <w:rPr>
          <w:rFonts w:ascii="Cambria" w:hAnsi="Cambria" w:cs="Arial"/>
          <w:sz w:val="22"/>
          <w:szCs w:val="22"/>
          <w:lang w:val="en-CA"/>
        </w:rPr>
        <w:t>vtte</w:t>
      </w:r>
      <w:proofErr w:type="spellEnd"/>
    </w:p>
    <w:p w14:paraId="123ED336" w14:textId="77777777" w:rsidR="00FD38DD" w:rsidRPr="005E218F" w:rsidRDefault="00FD38DD" w:rsidP="00FD38DD">
      <w:pPr>
        <w:pStyle w:val="Listecouleur-Accent11"/>
        <w:numPr>
          <w:ilvl w:val="0"/>
          <w:numId w:val="26"/>
        </w:numPr>
        <w:rPr>
          <w:rFonts w:ascii="Cambria" w:hAnsi="Cambria" w:cs="Arial"/>
          <w:sz w:val="22"/>
          <w:szCs w:val="22"/>
          <w:lang w:val="en-CA"/>
        </w:rPr>
      </w:pPr>
      <w:proofErr w:type="spellStart"/>
      <w:r w:rsidRPr="005E218F">
        <w:rPr>
          <w:rFonts w:ascii="Cambria" w:hAnsi="Cambria" w:cs="Arial"/>
          <w:sz w:val="22"/>
          <w:szCs w:val="22"/>
          <w:lang w:val="en-CA"/>
        </w:rPr>
        <w:t>vtta</w:t>
      </w:r>
      <w:proofErr w:type="spellEnd"/>
    </w:p>
    <w:p w14:paraId="0F39850E" w14:textId="77777777" w:rsidR="00B54886" w:rsidRPr="005E218F" w:rsidRDefault="00B54886" w:rsidP="00B54886">
      <w:pPr>
        <w:pStyle w:val="Listecouleur-Accent11"/>
        <w:ind w:left="0"/>
        <w:rPr>
          <w:rFonts w:ascii="Cambria" w:hAnsi="Cambria" w:cs="Arial"/>
          <w:sz w:val="22"/>
          <w:szCs w:val="22"/>
          <w:lang w:val="en-CA"/>
        </w:rPr>
      </w:pPr>
    </w:p>
    <w:p w14:paraId="2CB213AC" w14:textId="77777777" w:rsidR="00FD38DD" w:rsidRPr="005E218F" w:rsidRDefault="00FD38DD" w:rsidP="00B54886">
      <w:pPr>
        <w:pStyle w:val="Heading4"/>
        <w:rPr>
          <w:lang w:val="en-CA"/>
        </w:rPr>
      </w:pPr>
      <w:r w:rsidRPr="005E218F">
        <w:rPr>
          <w:lang w:val="en-CA"/>
        </w:rPr>
        <w:t>17_negative_ctso.mp4</w:t>
      </w:r>
    </w:p>
    <w:p w14:paraId="46A9800E" w14:textId="77777777" w:rsidR="00FD38DD" w:rsidRPr="005E218F" w:rsidRDefault="00FD38DD" w:rsidP="00FD38DD">
      <w:pPr>
        <w:rPr>
          <w:lang w:val="en-CA"/>
        </w:rPr>
      </w:pPr>
      <w:r w:rsidRPr="005E218F">
        <w:rPr>
          <w:lang w:val="en-CA"/>
        </w:rPr>
        <w:t xml:space="preserve">This file contains a single AVC video track with a </w:t>
      </w:r>
      <w:proofErr w:type="spellStart"/>
      <w:r w:rsidRPr="005E218F">
        <w:rPr>
          <w:lang w:val="en-CA"/>
        </w:rPr>
        <w:t>ctts</w:t>
      </w:r>
      <w:proofErr w:type="spellEnd"/>
      <w:r w:rsidRPr="005E218F">
        <w:rPr>
          <w:lang w:val="en-CA"/>
        </w:rPr>
        <w:t xml:space="preserve"> box using version 1. The box declares negative composition offset such that the offset of the first frame is 0.</w:t>
      </w:r>
    </w:p>
    <w:p w14:paraId="6FA2795E" w14:textId="77777777" w:rsidR="00FD38DD" w:rsidRPr="005E218F" w:rsidRDefault="00FD38DD" w:rsidP="00B54886">
      <w:pPr>
        <w:pStyle w:val="Heading4"/>
        <w:rPr>
          <w:lang w:val="en-CA"/>
        </w:rPr>
      </w:pPr>
      <w:r w:rsidRPr="005E218F">
        <w:rPr>
          <w:lang w:val="en-CA"/>
        </w:rPr>
        <w:t>18_pssh_v2.mp4</w:t>
      </w:r>
    </w:p>
    <w:p w14:paraId="4716F4A6" w14:textId="77777777" w:rsidR="00FD38DD" w:rsidRPr="005E218F" w:rsidRDefault="00FD38DD" w:rsidP="00FD38DD">
      <w:pPr>
        <w:rPr>
          <w:lang w:val="en-CA"/>
        </w:rPr>
      </w:pPr>
      <w:r w:rsidRPr="005E218F">
        <w:rPr>
          <w:lang w:val="en-CA"/>
        </w:rPr>
        <w:t xml:space="preserve">This file contains an encrypted video track. The file also contains 2 </w:t>
      </w:r>
      <w:proofErr w:type="spellStart"/>
      <w:r w:rsidRPr="005E218F">
        <w:rPr>
          <w:lang w:val="en-CA"/>
        </w:rPr>
        <w:t>pssh</w:t>
      </w:r>
      <w:proofErr w:type="spellEnd"/>
      <w:r w:rsidRPr="005E218F">
        <w:rPr>
          <w:lang w:val="en-CA"/>
        </w:rPr>
        <w:t xml:space="preserve"> boxes: one with only opaque data and the other one with KID information.</w:t>
      </w:r>
    </w:p>
    <w:p w14:paraId="56B4548D" w14:textId="77777777" w:rsidR="00FD38DD" w:rsidRPr="005E218F" w:rsidRDefault="00FD38DD" w:rsidP="00B54886">
      <w:pPr>
        <w:pStyle w:val="Heading4"/>
        <w:rPr>
          <w:lang w:val="en-CA"/>
        </w:rPr>
      </w:pPr>
      <w:r w:rsidRPr="005E218F">
        <w:rPr>
          <w:lang w:val="en-CA"/>
        </w:rPr>
        <w:lastRenderedPageBreak/>
        <w:t>19_ttml.mp4</w:t>
      </w:r>
    </w:p>
    <w:p w14:paraId="5F1C93AA" w14:textId="77777777" w:rsidR="00FD38DD" w:rsidRPr="005E218F" w:rsidRDefault="00FD38DD" w:rsidP="00FD38DD">
      <w:pPr>
        <w:rPr>
          <w:lang w:val="en-CA"/>
        </w:rPr>
      </w:pPr>
      <w:r w:rsidRPr="005E218F">
        <w:rPr>
          <w:lang w:val="en-CA"/>
        </w:rPr>
        <w:t xml:space="preserve">This file contains a simple TTML track. </w:t>
      </w:r>
    </w:p>
    <w:p w14:paraId="6659D6EB" w14:textId="77777777" w:rsidR="00FD38DD" w:rsidRPr="005E218F" w:rsidRDefault="00FD38DD" w:rsidP="00B54886">
      <w:pPr>
        <w:pStyle w:val="Heading4"/>
        <w:rPr>
          <w:lang w:val="en-CA"/>
        </w:rPr>
      </w:pPr>
      <w:r w:rsidRPr="005E218F">
        <w:rPr>
          <w:lang w:val="en-CA"/>
        </w:rPr>
        <w:t>20_stxt.mp4</w:t>
      </w:r>
    </w:p>
    <w:p w14:paraId="1F96E05F" w14:textId="77777777" w:rsidR="00FD38DD" w:rsidRPr="005E218F" w:rsidRDefault="00FD38DD" w:rsidP="00FD38DD">
      <w:pPr>
        <w:rPr>
          <w:lang w:val="en-CA"/>
        </w:rPr>
      </w:pPr>
      <w:r w:rsidRPr="005E218F">
        <w:rPr>
          <w:lang w:val="en-CA"/>
        </w:rPr>
        <w:t>This file contains a track of type '</w:t>
      </w:r>
      <w:proofErr w:type="spellStart"/>
      <w:r w:rsidRPr="005E218F">
        <w:rPr>
          <w:lang w:val="en-CA"/>
        </w:rPr>
        <w:t>stxt</w:t>
      </w:r>
      <w:proofErr w:type="spellEnd"/>
      <w:r w:rsidRPr="005E218F">
        <w:rPr>
          <w:lang w:val="en-CA"/>
        </w:rPr>
        <w:t>' whose content is SVG, the mime type is image/</w:t>
      </w:r>
      <w:proofErr w:type="spellStart"/>
      <w:r w:rsidRPr="005E218F">
        <w:rPr>
          <w:lang w:val="en-CA"/>
        </w:rPr>
        <w:t>svg+xml</w:t>
      </w:r>
      <w:proofErr w:type="spellEnd"/>
      <w:r w:rsidRPr="005E218F">
        <w:rPr>
          <w:lang w:val="en-CA"/>
        </w:rPr>
        <w:t xml:space="preserve">. The SVG content is distributed over 4 samples. The configuration of the track contains the header of the SVG content. </w:t>
      </w:r>
    </w:p>
    <w:p w14:paraId="7A2A5EAC" w14:textId="77777777" w:rsidR="00FD38DD" w:rsidRPr="005E218F" w:rsidRDefault="00FD38DD" w:rsidP="00B54886">
      <w:pPr>
        <w:pStyle w:val="Heading4"/>
        <w:rPr>
          <w:lang w:val="en-CA"/>
        </w:rPr>
      </w:pPr>
      <w:r w:rsidRPr="005E218F">
        <w:rPr>
          <w:lang w:val="en-CA"/>
        </w:rPr>
        <w:t>21_segment.mp4</w:t>
      </w:r>
    </w:p>
    <w:p w14:paraId="467ED53C" w14:textId="77777777" w:rsidR="00FD38DD" w:rsidRPr="005E218F" w:rsidRDefault="00FD38DD" w:rsidP="00FD38DD">
      <w:pPr>
        <w:rPr>
          <w:lang w:val="en-CA"/>
        </w:rPr>
      </w:pPr>
      <w:r w:rsidRPr="005E218F">
        <w:rPr>
          <w:lang w:val="en-CA"/>
        </w:rPr>
        <w:t>This file contains a self-initializing DASH media segment with the following boxes: '</w:t>
      </w:r>
      <w:proofErr w:type="spellStart"/>
      <w:r w:rsidRPr="005E218F">
        <w:rPr>
          <w:lang w:val="en-CA"/>
        </w:rPr>
        <w:t>sdix</w:t>
      </w:r>
      <w:proofErr w:type="spellEnd"/>
      <w:r w:rsidRPr="005E218F">
        <w:rPr>
          <w:lang w:val="en-CA"/>
        </w:rPr>
        <w:t>', '</w:t>
      </w:r>
      <w:proofErr w:type="spellStart"/>
      <w:r w:rsidRPr="005E218F">
        <w:rPr>
          <w:lang w:val="en-CA"/>
        </w:rPr>
        <w:t>prft</w:t>
      </w:r>
      <w:proofErr w:type="spellEnd"/>
      <w:r w:rsidRPr="005E218F">
        <w:rPr>
          <w:lang w:val="en-CA"/>
        </w:rPr>
        <w:t xml:space="preserve">', </w:t>
      </w:r>
      <w:proofErr w:type="spellStart"/>
      <w:r w:rsidRPr="005E218F">
        <w:rPr>
          <w:lang w:val="en-CA"/>
        </w:rPr>
        <w:t>trun</w:t>
      </w:r>
      <w:proofErr w:type="spellEnd"/>
      <w:r w:rsidRPr="005E218F">
        <w:rPr>
          <w:lang w:val="en-CA"/>
        </w:rPr>
        <w:t xml:space="preserve"> v1, </w:t>
      </w:r>
      <w:proofErr w:type="spellStart"/>
      <w:r w:rsidRPr="005E218F">
        <w:rPr>
          <w:lang w:val="en-CA"/>
        </w:rPr>
        <w:t>sgpd</w:t>
      </w:r>
      <w:proofErr w:type="spellEnd"/>
      <w:r w:rsidRPr="005E218F">
        <w:rPr>
          <w:lang w:val="en-CA"/>
        </w:rPr>
        <w:t>.</w:t>
      </w:r>
    </w:p>
    <w:p w14:paraId="0AC7363E" w14:textId="77777777" w:rsidR="00FD38DD" w:rsidRPr="005E218F" w:rsidRDefault="00FD38DD" w:rsidP="00B54886">
      <w:pPr>
        <w:pStyle w:val="Heading4"/>
        <w:rPr>
          <w:lang w:val="en-CA"/>
        </w:rPr>
      </w:pPr>
      <w:r w:rsidRPr="005E218F">
        <w:rPr>
          <w:lang w:val="en-CA"/>
        </w:rPr>
        <w:t>22_tx3g.mp4</w:t>
      </w:r>
    </w:p>
    <w:p w14:paraId="17789B07" w14:textId="77777777" w:rsidR="00FD38DD" w:rsidRPr="005E218F" w:rsidRDefault="00FD38DD" w:rsidP="00FD38DD">
      <w:pPr>
        <w:rPr>
          <w:rFonts w:cs="Arial"/>
          <w:lang w:val="en-CA"/>
        </w:rPr>
      </w:pPr>
      <w:r w:rsidRPr="005E218F">
        <w:rPr>
          <w:lang w:val="en-CA"/>
        </w:rPr>
        <w:t xml:space="preserve">The file provides a simple 3GPP Timed Text stream stored in an mp4 file. </w:t>
      </w:r>
    </w:p>
    <w:p w14:paraId="08E01F5B" w14:textId="77777777" w:rsidR="00FD38DD" w:rsidRPr="005E218F" w:rsidRDefault="00FD38DD" w:rsidP="00B54886">
      <w:pPr>
        <w:pStyle w:val="Heading4"/>
        <w:rPr>
          <w:lang w:val="en-CA"/>
        </w:rPr>
      </w:pPr>
      <w:r w:rsidRPr="005E218F">
        <w:rPr>
          <w:lang w:val="en-CA"/>
        </w:rPr>
        <w:t>compact-no-code-fec-1.iso3</w:t>
      </w:r>
    </w:p>
    <w:p w14:paraId="191FA84C" w14:textId="77777777" w:rsidR="00FD38DD" w:rsidRPr="005E218F" w:rsidRDefault="00FD38DD" w:rsidP="00FD38DD">
      <w:pPr>
        <w:rPr>
          <w:rFonts w:cs="Arial"/>
          <w:lang w:val="en-CA"/>
        </w:rPr>
      </w:pPr>
      <w:r w:rsidRPr="005E218F">
        <w:rPr>
          <w:rFonts w:cs="Arial"/>
          <w:lang w:val="en-CA"/>
        </w:rPr>
        <w:t xml:space="preserve">This file contains one JPEG file stored as an item. Compact No-Code FEC is </w:t>
      </w:r>
      <w:proofErr w:type="gramStart"/>
      <w:r w:rsidRPr="005E218F">
        <w:rPr>
          <w:rFonts w:cs="Arial"/>
          <w:lang w:val="en-CA"/>
        </w:rPr>
        <w:t>used</w:t>
      </w:r>
      <w:proofErr w:type="gramEnd"/>
      <w:r w:rsidRPr="005E218F">
        <w:rPr>
          <w:rFonts w:cs="Arial"/>
          <w:lang w:val="en-CA"/>
        </w:rPr>
        <w:t xml:space="preserve"> and the file is partitioned into one source block. The file contains also one hint track for FLUTE transmission.</w:t>
      </w:r>
    </w:p>
    <w:p w14:paraId="6E8834F6" w14:textId="77777777" w:rsidR="00FD38DD" w:rsidRPr="005E218F" w:rsidRDefault="00FD38DD" w:rsidP="00B54886">
      <w:pPr>
        <w:pStyle w:val="Heading4"/>
        <w:rPr>
          <w:lang w:val="en-CA"/>
        </w:rPr>
      </w:pPr>
      <w:r w:rsidRPr="005E218F">
        <w:rPr>
          <w:lang w:val="en-CA"/>
        </w:rPr>
        <w:t>compact-no-code-fec-2.iso3</w:t>
      </w:r>
    </w:p>
    <w:p w14:paraId="7A64BAE6" w14:textId="77777777" w:rsidR="00FD38DD" w:rsidRPr="005E218F" w:rsidRDefault="00FD38DD" w:rsidP="00FD38DD">
      <w:pPr>
        <w:rPr>
          <w:rFonts w:cs="Arial"/>
          <w:lang w:val="en-CA"/>
        </w:rPr>
      </w:pPr>
      <w:r w:rsidRPr="005E218F">
        <w:rPr>
          <w:rFonts w:cs="Arial"/>
          <w:lang w:val="en-CA"/>
        </w:rPr>
        <w:t>This file contains one JPEG file stored as items. Compact No-Code FEC</w:t>
      </w:r>
      <w:bookmarkStart w:id="48" w:name="OLE_LINK1"/>
      <w:bookmarkStart w:id="49" w:name="OLE_LINK2"/>
      <w:r w:rsidRPr="005E218F">
        <w:rPr>
          <w:rFonts w:cs="Arial"/>
          <w:lang w:val="en-CA"/>
        </w:rPr>
        <w:t xml:space="preserve"> is </w:t>
      </w:r>
      <w:proofErr w:type="gramStart"/>
      <w:r w:rsidRPr="005E218F">
        <w:rPr>
          <w:rFonts w:cs="Arial"/>
          <w:lang w:val="en-CA"/>
        </w:rPr>
        <w:t>used</w:t>
      </w:r>
      <w:proofErr w:type="gramEnd"/>
      <w:r w:rsidRPr="005E218F">
        <w:rPr>
          <w:rFonts w:cs="Arial"/>
          <w:lang w:val="en-CA"/>
        </w:rPr>
        <w:t xml:space="preserve"> and the file is partitioned into three source blocks</w:t>
      </w:r>
      <w:bookmarkEnd w:id="48"/>
      <w:bookmarkEnd w:id="49"/>
      <w:r w:rsidRPr="005E218F">
        <w:rPr>
          <w:rFonts w:cs="Arial"/>
          <w:lang w:val="en-CA"/>
        </w:rPr>
        <w:t>. The file contains also one hint track for FLUTE transmission.</w:t>
      </w:r>
    </w:p>
    <w:p w14:paraId="0562FB60" w14:textId="77777777" w:rsidR="00FD38DD" w:rsidRPr="005E218F" w:rsidRDefault="00FD38DD" w:rsidP="00B54886">
      <w:pPr>
        <w:pStyle w:val="Heading4"/>
        <w:rPr>
          <w:lang w:val="en-CA"/>
        </w:rPr>
      </w:pPr>
      <w:r w:rsidRPr="005E218F">
        <w:rPr>
          <w:lang w:val="en-CA"/>
        </w:rPr>
        <w:t>mbms-fec.iso3</w:t>
      </w:r>
    </w:p>
    <w:p w14:paraId="4152420E" w14:textId="77777777" w:rsidR="00FD38DD" w:rsidRPr="005E218F" w:rsidRDefault="00FD38DD" w:rsidP="00FD38DD">
      <w:pPr>
        <w:rPr>
          <w:rFonts w:cs="Arial"/>
          <w:lang w:val="en-CA"/>
        </w:rPr>
      </w:pPr>
      <w:r w:rsidRPr="005E218F">
        <w:rPr>
          <w:rFonts w:cs="Arial"/>
          <w:lang w:val="en-CA"/>
        </w:rPr>
        <w:t>This file contains two JPEG files stored as items. MBMS-FEC is used and both files are partitioned into one source block and several sub-blocks. Parity symbols for the source block are stored as an FEC reservoir item. The file contains also three hint tracks for FLUTE transmission with FEC overheads 10%, 20% and 40%. Each hint track defines transmission of both JPEG files over one FLUTE channel.</w:t>
      </w:r>
    </w:p>
    <w:p w14:paraId="0BBCE510" w14:textId="77777777" w:rsidR="00FD38DD" w:rsidRPr="005E218F" w:rsidRDefault="00FD38DD" w:rsidP="00B54886">
      <w:pPr>
        <w:pStyle w:val="Heading4"/>
        <w:rPr>
          <w:lang w:val="en-CA"/>
        </w:rPr>
      </w:pPr>
      <w:r w:rsidRPr="005E218F">
        <w:rPr>
          <w:lang w:val="en-CA"/>
        </w:rPr>
        <w:t>fragment-random-access-1+AF8-rev1.mp4</w:t>
      </w:r>
    </w:p>
    <w:p w14:paraId="68AC3F59" w14:textId="77777777" w:rsidR="00FD38DD" w:rsidRPr="005E218F" w:rsidRDefault="00FD38DD" w:rsidP="00FD38DD">
      <w:pPr>
        <w:rPr>
          <w:rFonts w:cs="Arial"/>
          <w:lang w:val="en-CA"/>
        </w:rPr>
      </w:pPr>
      <w:r w:rsidRPr="005E218F">
        <w:rPr>
          <w:rFonts w:cs="Arial"/>
          <w:lang w:val="en-CA"/>
        </w:rPr>
        <w:t xml:space="preserve">This uses movie fragment random access boxes (movie fragment random access, track fragment random access, movie fragment random access offset in ISO/IEC 14496-12). These boxes help readers to search where random access points are. </w:t>
      </w:r>
    </w:p>
    <w:p w14:paraId="33071D70" w14:textId="77777777" w:rsidR="00FD38DD" w:rsidRPr="005E218F" w:rsidRDefault="00FD38DD" w:rsidP="00FD38DD">
      <w:pPr>
        <w:rPr>
          <w:rFonts w:cs="Arial"/>
          <w:lang w:val="en-CA"/>
        </w:rPr>
      </w:pPr>
      <w:r w:rsidRPr="005E218F">
        <w:rPr>
          <w:rFonts w:cs="Arial"/>
          <w:lang w:val="en-CA"/>
        </w:rPr>
        <w:t>There are random access points at 1-sec interval.</w:t>
      </w:r>
    </w:p>
    <w:p w14:paraId="33011EF1" w14:textId="77777777" w:rsidR="00FD38DD" w:rsidRPr="005E218F" w:rsidRDefault="00FD38DD" w:rsidP="00FD38DD">
      <w:pPr>
        <w:rPr>
          <w:rFonts w:cs="Arial"/>
          <w:lang w:val="en-CA"/>
        </w:rPr>
      </w:pPr>
      <w:r w:rsidRPr="005E218F">
        <w:rPr>
          <w:rFonts w:cs="Arial"/>
          <w:lang w:val="en-CA"/>
        </w:rPr>
        <w:t>For the purpose of reference, the initial 1-second movie is followed by a 14-second movie fragment. The movie consists of audio and video tracks. Fragment aware readers should play 15.3 seconds of content, fragment-unaware readers only 1 second.</w:t>
      </w:r>
    </w:p>
    <w:p w14:paraId="4D0CC171" w14:textId="77777777" w:rsidR="00FD38DD" w:rsidRPr="005E218F" w:rsidRDefault="00FD38DD" w:rsidP="00B54886">
      <w:pPr>
        <w:pStyle w:val="Heading4"/>
        <w:rPr>
          <w:lang w:val="en-CA"/>
        </w:rPr>
      </w:pPr>
      <w:r w:rsidRPr="005E218F">
        <w:rPr>
          <w:lang w:val="en-CA"/>
        </w:rPr>
        <w:t>fragment-random-access-2.mp4</w:t>
      </w:r>
    </w:p>
    <w:p w14:paraId="7D65E73C" w14:textId="77777777" w:rsidR="00FD38DD" w:rsidRPr="005E218F" w:rsidRDefault="00FD38DD" w:rsidP="00FD38DD">
      <w:pPr>
        <w:rPr>
          <w:rFonts w:cs="Arial"/>
          <w:lang w:val="en-CA"/>
        </w:rPr>
      </w:pPr>
      <w:r w:rsidRPr="005E218F">
        <w:rPr>
          <w:rFonts w:cs="Arial"/>
          <w:lang w:val="en-CA"/>
        </w:rPr>
        <w:t>This uses movie fragment random access boxes as 1.4.</w:t>
      </w:r>
    </w:p>
    <w:p w14:paraId="4964EB2C" w14:textId="77777777" w:rsidR="00FD38DD" w:rsidRPr="005E218F" w:rsidRDefault="00FD38DD" w:rsidP="00FD38DD">
      <w:pPr>
        <w:rPr>
          <w:rFonts w:cs="Arial"/>
          <w:lang w:val="en-CA"/>
        </w:rPr>
      </w:pPr>
      <w:r w:rsidRPr="005E218F">
        <w:rPr>
          <w:rFonts w:cs="Arial"/>
          <w:lang w:val="en-CA"/>
        </w:rPr>
        <w:t>There are random access points at 5-sec interval.</w:t>
      </w:r>
    </w:p>
    <w:p w14:paraId="3F9ED2EC" w14:textId="77777777" w:rsidR="00FD38DD" w:rsidRPr="005E218F" w:rsidRDefault="00FD38DD" w:rsidP="00FD38DD">
      <w:pPr>
        <w:rPr>
          <w:rFonts w:cs="Arial"/>
          <w:lang w:val="en-CA"/>
        </w:rPr>
      </w:pPr>
      <w:r w:rsidRPr="005E218F">
        <w:rPr>
          <w:rFonts w:cs="Arial"/>
          <w:lang w:val="en-CA"/>
        </w:rPr>
        <w:lastRenderedPageBreak/>
        <w:t>For the purpose of reference, the initial 1-second movie is followed by a 10.1-second movie fragment. The movie consists of audio and video tracks. Fragment aware readers should play 15.1 seconds of content, fragment-unaware readers only 5 seconds.</w:t>
      </w:r>
    </w:p>
    <w:p w14:paraId="4B0E7CB4" w14:textId="77777777" w:rsidR="00FD38DD" w:rsidRPr="005E218F" w:rsidRDefault="00FD38DD" w:rsidP="00B54886">
      <w:pPr>
        <w:pStyle w:val="Heading4"/>
        <w:rPr>
          <w:lang w:val="en-CA"/>
        </w:rPr>
      </w:pPr>
      <w:r w:rsidRPr="005E218F">
        <w:rPr>
          <w:lang w:val="en-CA"/>
        </w:rPr>
        <w:t>timed-metadata.mp4</w:t>
      </w:r>
    </w:p>
    <w:p w14:paraId="05D2DE7C" w14:textId="77777777" w:rsidR="00FD38DD" w:rsidRPr="005E218F" w:rsidRDefault="00FD38DD" w:rsidP="00FD38DD">
      <w:pPr>
        <w:ind w:right="1"/>
        <w:rPr>
          <w:lang w:val="en-CA"/>
        </w:rPr>
      </w:pPr>
      <w:r w:rsidRPr="005E218F">
        <w:rPr>
          <w:lang w:val="en-CA"/>
        </w:rPr>
        <w:t>Simple audio file with a timed-metadata track.</w:t>
      </w:r>
    </w:p>
    <w:p w14:paraId="05ADED67" w14:textId="77777777" w:rsidR="00FD38DD" w:rsidRPr="005E218F" w:rsidRDefault="00FD38DD" w:rsidP="00B54886">
      <w:pPr>
        <w:pStyle w:val="Heading4"/>
        <w:rPr>
          <w:lang w:val="en-CA"/>
        </w:rPr>
      </w:pPr>
      <w:r w:rsidRPr="005E218F">
        <w:rPr>
          <w:lang w:val="en-CA"/>
        </w:rPr>
        <w:t>restricted.mp4</w:t>
      </w:r>
    </w:p>
    <w:tbl>
      <w:tblPr>
        <w:tblW w:w="0" w:type="auto"/>
        <w:tblLook w:val="01E0" w:firstRow="1" w:lastRow="1" w:firstColumn="1" w:lastColumn="1" w:noHBand="0" w:noVBand="0"/>
      </w:tblPr>
      <w:tblGrid>
        <w:gridCol w:w="1403"/>
        <w:gridCol w:w="8168"/>
      </w:tblGrid>
      <w:tr w:rsidR="00FD38DD" w:rsidRPr="005E218F" w14:paraId="5E298529" w14:textId="77777777" w:rsidTr="00FD38DD">
        <w:tc>
          <w:tcPr>
            <w:tcW w:w="1403" w:type="dxa"/>
          </w:tcPr>
          <w:p w14:paraId="7C793E4A" w14:textId="77777777" w:rsidR="00FD38DD" w:rsidRPr="005E218F" w:rsidRDefault="00FD38DD" w:rsidP="00FD38DD">
            <w:pPr>
              <w:suppressAutoHyphens/>
              <w:rPr>
                <w:b/>
                <w:noProof/>
                <w:lang w:val="en-CA"/>
              </w:rPr>
            </w:pPr>
            <w:r w:rsidRPr="005E218F">
              <w:rPr>
                <w:b/>
                <w:noProof/>
                <w:lang w:val="en-CA"/>
              </w:rPr>
              <w:t>Features</w:t>
            </w:r>
          </w:p>
        </w:tc>
        <w:tc>
          <w:tcPr>
            <w:tcW w:w="8168" w:type="dxa"/>
          </w:tcPr>
          <w:p w14:paraId="52578DB9"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Post-decoder requirements on media</w:t>
            </w:r>
          </w:p>
          <w:p w14:paraId="03E4E154"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‘resv’ box</w:t>
            </w:r>
          </w:p>
          <w:p w14:paraId="7EA5154D"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‘rinf’ box</w:t>
            </w:r>
          </w:p>
          <w:p w14:paraId="1E2F173F"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‘stvi’ box</w:t>
            </w:r>
          </w:p>
          <w:p w14:paraId="0F9B9180"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‘schi’ box</w:t>
            </w:r>
          </w:p>
        </w:tc>
      </w:tr>
    </w:tbl>
    <w:p w14:paraId="79E64F6E" w14:textId="77777777" w:rsidR="00FD38DD" w:rsidRPr="005E218F" w:rsidRDefault="00FD38DD" w:rsidP="00FD38DD">
      <w:pPr>
        <w:spacing w:before="240"/>
        <w:rPr>
          <w:noProof/>
          <w:lang w:val="en-CA"/>
        </w:rPr>
      </w:pPr>
      <w:r w:rsidRPr="005E218F">
        <w:rPr>
          <w:noProof/>
          <w:lang w:val="en-CA"/>
        </w:rPr>
        <w:t>This bitstream exercises the method of restricting access to video media. The media itself is in stereoscopic 3D format with side-by-side frame packing.</w:t>
      </w:r>
    </w:p>
    <w:p w14:paraId="1382317D" w14:textId="77777777" w:rsidR="00FD38DD" w:rsidRPr="005E218F" w:rsidRDefault="00FD38DD" w:rsidP="00B54886">
      <w:pPr>
        <w:pStyle w:val="Heading4"/>
        <w:rPr>
          <w:lang w:val="en-CA"/>
        </w:rPr>
      </w:pPr>
      <w:r w:rsidRPr="005E218F">
        <w:rPr>
          <w:lang w:val="en-CA"/>
        </w:rPr>
        <w:t>sg-tl-st.mp4</w:t>
      </w:r>
    </w:p>
    <w:tbl>
      <w:tblPr>
        <w:tblW w:w="0" w:type="auto"/>
        <w:tblLook w:val="01E0" w:firstRow="1" w:lastRow="1" w:firstColumn="1" w:lastColumn="1" w:noHBand="0" w:noVBand="0"/>
      </w:tblPr>
      <w:tblGrid>
        <w:gridCol w:w="1403"/>
        <w:gridCol w:w="8168"/>
      </w:tblGrid>
      <w:tr w:rsidR="00FD38DD" w:rsidRPr="005E218F" w14:paraId="4D71EFF7" w14:textId="77777777" w:rsidTr="00FD38DD">
        <w:tc>
          <w:tcPr>
            <w:tcW w:w="1403" w:type="dxa"/>
          </w:tcPr>
          <w:p w14:paraId="04B14C13" w14:textId="77777777" w:rsidR="00FD38DD" w:rsidRPr="005E218F" w:rsidRDefault="00FD38DD" w:rsidP="00FD38DD">
            <w:pPr>
              <w:suppressAutoHyphens/>
              <w:rPr>
                <w:b/>
                <w:noProof/>
                <w:lang w:val="en-CA"/>
              </w:rPr>
            </w:pPr>
            <w:r w:rsidRPr="005E218F">
              <w:rPr>
                <w:b/>
                <w:noProof/>
                <w:lang w:val="en-CA"/>
              </w:rPr>
              <w:t>Features</w:t>
            </w:r>
          </w:p>
        </w:tc>
        <w:tc>
          <w:tcPr>
            <w:tcW w:w="8168" w:type="dxa"/>
          </w:tcPr>
          <w:p w14:paraId="20C02934"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Level assignment</w:t>
            </w:r>
          </w:p>
          <w:p w14:paraId="06F9817E"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‘leva’ box</w:t>
            </w:r>
          </w:p>
          <w:p w14:paraId="2CE96AD5"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Sub-tracks</w:t>
            </w:r>
          </w:p>
          <w:p w14:paraId="11B43FBA"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‘strk’ box</w:t>
            </w:r>
          </w:p>
          <w:p w14:paraId="4AFD8DF3"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‘stri’ box</w:t>
            </w:r>
          </w:p>
          <w:p w14:paraId="7C3B72C6"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‘strd’ box</w:t>
            </w:r>
          </w:p>
          <w:p w14:paraId="0FAF0B6C"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‘stsg’ box</w:t>
            </w:r>
          </w:p>
          <w:p w14:paraId="4955DA84"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Segment index box</w:t>
            </w:r>
          </w:p>
          <w:p w14:paraId="7DACE133"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‘sidx’ box</w:t>
            </w:r>
          </w:p>
          <w:p w14:paraId="6C486D44"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Sub-segment index box</w:t>
            </w:r>
          </w:p>
          <w:p w14:paraId="3194C0C4"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‘ssix’ box</w:t>
            </w:r>
          </w:p>
          <w:p w14:paraId="32B3EACF"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Temporal level sample group</w:t>
            </w:r>
          </w:p>
          <w:p w14:paraId="3B43C53E"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Contained in ‘sgpd’ box</w:t>
            </w:r>
          </w:p>
          <w:p w14:paraId="31F29E49"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Sample groups</w:t>
            </w:r>
          </w:p>
          <w:p w14:paraId="43AF2A4A"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‘spgd’ box</w:t>
            </w:r>
          </w:p>
          <w:p w14:paraId="31F63592"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‘sbgp’ box</w:t>
            </w:r>
          </w:p>
        </w:tc>
      </w:tr>
    </w:tbl>
    <w:p w14:paraId="270FACFA" w14:textId="77777777" w:rsidR="00FD38DD" w:rsidRPr="005E218F" w:rsidRDefault="00FD38DD" w:rsidP="00FD38DD">
      <w:pPr>
        <w:spacing w:before="240"/>
        <w:rPr>
          <w:lang w:val="en-CA"/>
        </w:rPr>
      </w:pPr>
      <w:r w:rsidRPr="005E218F">
        <w:rPr>
          <w:lang w:val="en-CA"/>
        </w:rPr>
        <w:t>This bitstream exercises a method of splitting video media data such that it can be efficiently transmitted, decoded, and played back at full framerate or half framerate.</w:t>
      </w:r>
    </w:p>
    <w:p w14:paraId="1F6BA8EC" w14:textId="77777777" w:rsidR="00FD38DD" w:rsidRPr="005E218F" w:rsidRDefault="00FD38DD" w:rsidP="00FD38DD">
      <w:pPr>
        <w:rPr>
          <w:lang w:val="en-CA"/>
        </w:rPr>
      </w:pPr>
      <w:r w:rsidRPr="005E218F">
        <w:rPr>
          <w:lang w:val="en-CA"/>
        </w:rPr>
        <w:t>The first M samples in the ‘</w:t>
      </w:r>
      <w:proofErr w:type="spellStart"/>
      <w:r w:rsidRPr="005E218F">
        <w:rPr>
          <w:lang w:val="en-CA"/>
        </w:rPr>
        <w:t>mdat</w:t>
      </w:r>
      <w:proofErr w:type="spellEnd"/>
      <w:r w:rsidRPr="005E218F">
        <w:rPr>
          <w:lang w:val="en-CA"/>
        </w:rPr>
        <w:t>’ box (sample group 1) give an independently decodable media segment, and the remaining samples (sample group 2) are not referenced by any samples in group 1.</w:t>
      </w:r>
    </w:p>
    <w:p w14:paraId="003C1EC2" w14:textId="77777777" w:rsidR="00FD38DD" w:rsidRPr="005E218F" w:rsidRDefault="00FD38DD" w:rsidP="00FD38DD">
      <w:pPr>
        <w:rPr>
          <w:lang w:val="en-CA"/>
        </w:rPr>
      </w:pPr>
      <w:r w:rsidRPr="005E218F">
        <w:rPr>
          <w:lang w:val="en-CA"/>
        </w:rPr>
        <w:t>Sample groups 1 and 2 are assigned to temporal levels 1 and 2 respectively. Each level is referenced as a byte range in the sub-segment index. Two sub-tracks are defined, the first of which applies just to sample group 1, and the second of which applies to the full range of samples.</w:t>
      </w:r>
    </w:p>
    <w:p w14:paraId="1D74B4B9" w14:textId="77777777" w:rsidR="00FD38DD" w:rsidRPr="005E218F" w:rsidRDefault="00FD38DD" w:rsidP="00B54886">
      <w:pPr>
        <w:pStyle w:val="Heading4"/>
        <w:rPr>
          <w:lang w:val="en-CA"/>
        </w:rPr>
      </w:pPr>
      <w:r w:rsidRPr="005E218F">
        <w:rPr>
          <w:lang w:val="en-CA"/>
        </w:rPr>
        <w:t>subs_tile_hvc1.mp4</w:t>
      </w:r>
    </w:p>
    <w:tbl>
      <w:tblPr>
        <w:tblW w:w="0" w:type="auto"/>
        <w:tblLook w:val="01E0" w:firstRow="1" w:lastRow="1" w:firstColumn="1" w:lastColumn="1" w:noHBand="0" w:noVBand="0"/>
      </w:tblPr>
      <w:tblGrid>
        <w:gridCol w:w="1403"/>
        <w:gridCol w:w="8168"/>
      </w:tblGrid>
      <w:tr w:rsidR="00FD38DD" w:rsidRPr="005E218F" w14:paraId="56CF6BFE" w14:textId="77777777" w:rsidTr="00FD38DD">
        <w:tc>
          <w:tcPr>
            <w:tcW w:w="1403" w:type="dxa"/>
            <w:hideMark/>
          </w:tcPr>
          <w:p w14:paraId="2145D22F" w14:textId="77777777" w:rsidR="00FD38DD" w:rsidRPr="005E218F" w:rsidRDefault="00FD38DD" w:rsidP="00FD38DD">
            <w:pPr>
              <w:suppressAutoHyphens/>
              <w:rPr>
                <w:b/>
                <w:noProof/>
                <w:lang w:val="en-CA"/>
              </w:rPr>
            </w:pPr>
            <w:r w:rsidRPr="005E218F">
              <w:rPr>
                <w:b/>
                <w:noProof/>
                <w:lang w:val="en-CA"/>
              </w:rPr>
              <w:t>Features</w:t>
            </w:r>
          </w:p>
        </w:tc>
        <w:tc>
          <w:tcPr>
            <w:tcW w:w="8168" w:type="dxa"/>
            <w:hideMark/>
          </w:tcPr>
          <w:p w14:paraId="0E9D270D"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sub-sample information</w:t>
            </w:r>
          </w:p>
          <w:p w14:paraId="3DEFC642"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‘subs’ box</w:t>
            </w:r>
          </w:p>
          <w:p w14:paraId="3295B615"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 xml:space="preserve">hvc1 sample entry </w:t>
            </w:r>
          </w:p>
          <w:p w14:paraId="347710E2"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‘hvc1’ box</w:t>
            </w:r>
          </w:p>
        </w:tc>
      </w:tr>
    </w:tbl>
    <w:p w14:paraId="6E6ECA75" w14:textId="77777777" w:rsidR="00FD38DD" w:rsidRPr="005E218F" w:rsidRDefault="00FD38DD" w:rsidP="00FD38DD">
      <w:pPr>
        <w:spacing w:before="240"/>
        <w:rPr>
          <w:lang w:val="en-CA"/>
        </w:rPr>
      </w:pPr>
      <w:r w:rsidRPr="005E218F">
        <w:rPr>
          <w:lang w:val="en-CA"/>
        </w:rPr>
        <w:lastRenderedPageBreak/>
        <w:t xml:space="preserve">This file contains HEVC video track with associated tile-based sub-sample (flags = 2). The sub-sample information box (‘subs’) is used to provide information such as sub-sample sizes in bytes, priority, etc. without having to decode HEVC data. The sub-samples are derived by using entry point offsets found from the HEVC slice header. The values of discardable and </w:t>
      </w:r>
      <w:proofErr w:type="spellStart"/>
      <w:r w:rsidRPr="005E218F">
        <w:rPr>
          <w:lang w:val="en-CA"/>
        </w:rPr>
        <w:t>subsample_priority</w:t>
      </w:r>
      <w:proofErr w:type="spellEnd"/>
      <w:r w:rsidRPr="005E218F">
        <w:rPr>
          <w:lang w:val="en-CA"/>
        </w:rPr>
        <w:t xml:space="preserve"> fields in the ‘subs’ box are set to 0 and the field </w:t>
      </w:r>
      <w:proofErr w:type="spellStart"/>
      <w:r w:rsidRPr="005E218F">
        <w:rPr>
          <w:lang w:val="en-CA"/>
        </w:rPr>
        <w:t>subsample_size</w:t>
      </w:r>
      <w:proofErr w:type="spellEnd"/>
      <w:r w:rsidRPr="005E218F">
        <w:rPr>
          <w:lang w:val="en-CA"/>
        </w:rPr>
        <w:t xml:space="preserve"> is set to the entry point offset value.</w:t>
      </w:r>
    </w:p>
    <w:p w14:paraId="2B59ECE1" w14:textId="77777777" w:rsidR="00FD38DD" w:rsidRPr="005E218F" w:rsidRDefault="00FD38DD" w:rsidP="00B54886">
      <w:pPr>
        <w:pStyle w:val="Heading4"/>
        <w:rPr>
          <w:lang w:val="en-CA"/>
        </w:rPr>
      </w:pPr>
      <w:r w:rsidRPr="005E218F">
        <w:rPr>
          <w:lang w:val="en-CA"/>
        </w:rPr>
        <w:t>subs_slice_hvc1.mp4</w:t>
      </w:r>
    </w:p>
    <w:tbl>
      <w:tblPr>
        <w:tblW w:w="0" w:type="auto"/>
        <w:tblLook w:val="01E0" w:firstRow="1" w:lastRow="1" w:firstColumn="1" w:lastColumn="1" w:noHBand="0" w:noVBand="0"/>
      </w:tblPr>
      <w:tblGrid>
        <w:gridCol w:w="1403"/>
        <w:gridCol w:w="8168"/>
      </w:tblGrid>
      <w:tr w:rsidR="00FD38DD" w:rsidRPr="005E218F" w14:paraId="13B0C867" w14:textId="77777777" w:rsidTr="00FD38DD">
        <w:tc>
          <w:tcPr>
            <w:tcW w:w="1403" w:type="dxa"/>
            <w:hideMark/>
          </w:tcPr>
          <w:p w14:paraId="33E14FAD" w14:textId="77777777" w:rsidR="00FD38DD" w:rsidRPr="005E218F" w:rsidRDefault="00FD38DD" w:rsidP="00FD38DD">
            <w:pPr>
              <w:suppressAutoHyphens/>
              <w:rPr>
                <w:b/>
                <w:noProof/>
                <w:lang w:val="en-CA"/>
              </w:rPr>
            </w:pPr>
            <w:r w:rsidRPr="005E218F">
              <w:rPr>
                <w:b/>
                <w:noProof/>
                <w:lang w:val="en-CA"/>
              </w:rPr>
              <w:t>Features</w:t>
            </w:r>
          </w:p>
        </w:tc>
        <w:tc>
          <w:tcPr>
            <w:tcW w:w="8168" w:type="dxa"/>
            <w:hideMark/>
          </w:tcPr>
          <w:p w14:paraId="65BA74D0"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sub-sample information</w:t>
            </w:r>
          </w:p>
          <w:p w14:paraId="3D204F04"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‘subs’ box</w:t>
            </w:r>
          </w:p>
          <w:p w14:paraId="1B84252C"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 xml:space="preserve">hvc1 sample entry </w:t>
            </w:r>
          </w:p>
          <w:p w14:paraId="3792BEDC"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‘hvc1’ box</w:t>
            </w:r>
          </w:p>
        </w:tc>
      </w:tr>
    </w:tbl>
    <w:p w14:paraId="0004E007" w14:textId="77777777" w:rsidR="00FD38DD" w:rsidRPr="005E218F" w:rsidRDefault="00FD38DD" w:rsidP="00FD38DD">
      <w:pPr>
        <w:spacing w:before="240"/>
        <w:rPr>
          <w:ins w:id="50" w:author="Dimitri Podborski" w:date="2023-11-13T05:41:00Z"/>
          <w:lang w:val="en-CA"/>
        </w:rPr>
      </w:pPr>
      <w:r w:rsidRPr="005E218F">
        <w:rPr>
          <w:lang w:val="en-CA"/>
        </w:rPr>
        <w:t xml:space="preserve">The file contains HEVC video track with associated slice-based sub-sample (flags = 4). Sub-sample is constructed by using the sizes of the slices. The values of discardable and </w:t>
      </w:r>
      <w:proofErr w:type="spellStart"/>
      <w:r w:rsidRPr="005E218F">
        <w:rPr>
          <w:lang w:val="en-CA"/>
        </w:rPr>
        <w:t>subsample_priority</w:t>
      </w:r>
      <w:proofErr w:type="spellEnd"/>
      <w:r w:rsidRPr="005E218F">
        <w:rPr>
          <w:lang w:val="en-CA"/>
        </w:rPr>
        <w:t xml:space="preserve"> fields in the ‘subs’ box are set to 0 and the field </w:t>
      </w:r>
      <w:proofErr w:type="spellStart"/>
      <w:r w:rsidRPr="005E218F">
        <w:rPr>
          <w:lang w:val="en-CA"/>
        </w:rPr>
        <w:t>subsample_size</w:t>
      </w:r>
      <w:proofErr w:type="spellEnd"/>
      <w:r w:rsidRPr="005E218F">
        <w:rPr>
          <w:lang w:val="en-CA"/>
        </w:rPr>
        <w:t xml:space="preserve"> is set to the slice size in bytes.</w:t>
      </w:r>
      <w:del w:id="51" w:author="Dimitri Podborski" w:date="2023-11-13T05:41:00Z">
        <w:r w:rsidRPr="005E218F" w:rsidDel="0074568C">
          <w:rPr>
            <w:lang w:val="en-CA"/>
          </w:rPr>
          <w:delText xml:space="preserve"> </w:delText>
        </w:r>
      </w:del>
    </w:p>
    <w:p w14:paraId="0E2B9A59" w14:textId="297A552E" w:rsidR="0074568C" w:rsidRPr="005E218F" w:rsidRDefault="0074568C">
      <w:pPr>
        <w:rPr>
          <w:lang w:val="en-CA"/>
        </w:rPr>
        <w:pPrChange w:id="52" w:author="Dimitri Podborski" w:date="2023-11-13T05:41:00Z">
          <w:pPr>
            <w:spacing w:before="240"/>
          </w:pPr>
        </w:pPrChange>
      </w:pPr>
      <w:ins w:id="53" w:author="Dimitri Podborski" w:date="2023-11-13T05:41:00Z">
        <w:r w:rsidRPr="005E218F">
          <w:rPr>
            <w:highlight w:val="yellow"/>
            <w:lang w:val="en-CA"/>
            <w:rPrChange w:id="54" w:author="Dimitri Podborski" w:date="2023-11-13T05:43:00Z">
              <w:rPr>
                <w:lang w:val="en-CA"/>
              </w:rPr>
            </w:rPrChange>
          </w:rPr>
          <w:t xml:space="preserve">[Editor's note: </w:t>
        </w:r>
      </w:ins>
      <w:ins w:id="55" w:author="Dimitri Podborski" w:date="2023-11-13T05:43:00Z">
        <w:r w:rsidR="00F131B6" w:rsidRPr="005E218F">
          <w:rPr>
            <w:highlight w:val="yellow"/>
            <w:lang w:val="en-CA"/>
          </w:rPr>
          <w:t xml:space="preserve">There is a </w:t>
        </w:r>
      </w:ins>
      <w:ins w:id="56" w:author="Dimitri Podborski" w:date="2023-11-13T05:44:00Z">
        <w:r w:rsidR="00F131B6" w:rsidRPr="005E218F">
          <w:rPr>
            <w:highlight w:val="yellow"/>
            <w:lang w:val="en-CA"/>
          </w:rPr>
          <w:fldChar w:fldCharType="begin"/>
        </w:r>
        <w:r w:rsidR="00F131B6" w:rsidRPr="005E218F">
          <w:rPr>
            <w:highlight w:val="yellow"/>
            <w:lang w:val="en-CA"/>
          </w:rPr>
          <w:instrText>HYPERLINK "https://github.com/MPEGGroup/FileFormatConformance/issues/8"</w:instrText>
        </w:r>
        <w:r w:rsidR="00F131B6" w:rsidRPr="005E218F">
          <w:rPr>
            <w:highlight w:val="yellow"/>
            <w:lang w:val="en-CA"/>
          </w:rPr>
        </w:r>
        <w:r w:rsidR="00F131B6" w:rsidRPr="005E218F">
          <w:rPr>
            <w:highlight w:val="yellow"/>
            <w:lang w:val="en-CA"/>
          </w:rPr>
          <w:fldChar w:fldCharType="separate"/>
        </w:r>
        <w:r w:rsidR="00F131B6" w:rsidRPr="005E218F">
          <w:rPr>
            <w:rStyle w:val="Hyperlink"/>
            <w:highlight w:val="yellow"/>
            <w:lang w:val="en-CA"/>
          </w:rPr>
          <w:t>problem</w:t>
        </w:r>
        <w:r w:rsidR="00F131B6" w:rsidRPr="005E218F">
          <w:rPr>
            <w:highlight w:val="yellow"/>
            <w:lang w:val="en-CA"/>
          </w:rPr>
          <w:fldChar w:fldCharType="end"/>
        </w:r>
        <w:r w:rsidR="00F131B6" w:rsidRPr="005E218F">
          <w:rPr>
            <w:highlight w:val="yellow"/>
            <w:lang w:val="en-CA"/>
          </w:rPr>
          <w:t xml:space="preserve"> with this file. The </w:t>
        </w:r>
      </w:ins>
      <w:proofErr w:type="spellStart"/>
      <w:ins w:id="57" w:author="Dimitri Podborski" w:date="2023-11-13T05:42:00Z">
        <w:r w:rsidR="00F131B6" w:rsidRPr="005E218F">
          <w:rPr>
            <w:highlight w:val="yellow"/>
            <w:lang w:val="en-CA"/>
            <w:rPrChange w:id="58" w:author="Dimitri Podborski" w:date="2023-11-13T05:43:00Z">
              <w:rPr>
                <w:lang w:val="en-US"/>
              </w:rPr>
            </w:rPrChange>
          </w:rPr>
          <w:t>sample_delta</w:t>
        </w:r>
        <w:proofErr w:type="spellEnd"/>
        <w:r w:rsidR="00F131B6" w:rsidRPr="005E218F">
          <w:rPr>
            <w:highlight w:val="yellow"/>
            <w:lang w:val="en-CA"/>
            <w:rPrChange w:id="59" w:author="Dimitri Podborski" w:date="2023-11-13T05:43:00Z">
              <w:rPr>
                <w:lang w:val="en-US"/>
              </w:rPr>
            </w:rPrChange>
          </w:rPr>
          <w:t xml:space="preserve"> of the first subsample entry is set to 0 while i</w:t>
        </w:r>
      </w:ins>
      <w:ins w:id="60" w:author="Dimitri Podborski" w:date="2023-11-13T05:43:00Z">
        <w:r w:rsidR="00F131B6" w:rsidRPr="005E218F">
          <w:rPr>
            <w:highlight w:val="yellow"/>
            <w:lang w:val="en-CA"/>
            <w:rPrChange w:id="61" w:author="Dimitri Podborski" w:date="2023-11-13T05:43:00Z">
              <w:rPr>
                <w:lang w:val="en-US"/>
              </w:rPr>
            </w:rPrChange>
          </w:rPr>
          <w:t>t shall always be 1]</w:t>
        </w:r>
      </w:ins>
    </w:p>
    <w:p w14:paraId="56132064" w14:textId="77777777" w:rsidR="00FD38DD" w:rsidRPr="005E218F" w:rsidRDefault="00FD38DD" w:rsidP="00B54886">
      <w:pPr>
        <w:pStyle w:val="Heading4"/>
        <w:rPr>
          <w:lang w:val="en-CA"/>
        </w:rPr>
      </w:pPr>
      <w:r w:rsidRPr="005E218F">
        <w:rPr>
          <w:lang w:val="en-CA"/>
        </w:rPr>
        <w:t>aggr_hvc1.mp4</w:t>
      </w:r>
    </w:p>
    <w:tbl>
      <w:tblPr>
        <w:tblW w:w="0" w:type="auto"/>
        <w:tblLook w:val="01E0" w:firstRow="1" w:lastRow="1" w:firstColumn="1" w:lastColumn="1" w:noHBand="0" w:noVBand="0"/>
      </w:tblPr>
      <w:tblGrid>
        <w:gridCol w:w="1403"/>
        <w:gridCol w:w="8168"/>
      </w:tblGrid>
      <w:tr w:rsidR="00FD38DD" w:rsidRPr="005E218F" w14:paraId="69181332" w14:textId="77777777" w:rsidTr="00FD38DD">
        <w:trPr>
          <w:trHeight w:val="910"/>
        </w:trPr>
        <w:tc>
          <w:tcPr>
            <w:tcW w:w="1403" w:type="dxa"/>
            <w:hideMark/>
          </w:tcPr>
          <w:p w14:paraId="36CE90D8" w14:textId="77777777" w:rsidR="00FD38DD" w:rsidRPr="005E218F" w:rsidRDefault="00FD38DD" w:rsidP="00FD38DD">
            <w:pPr>
              <w:suppressAutoHyphens/>
              <w:rPr>
                <w:b/>
                <w:noProof/>
                <w:lang w:val="en-CA"/>
              </w:rPr>
            </w:pPr>
            <w:r w:rsidRPr="005E218F">
              <w:rPr>
                <w:b/>
                <w:noProof/>
                <w:lang w:val="en-CA"/>
              </w:rPr>
              <w:t>Features</w:t>
            </w:r>
          </w:p>
        </w:tc>
        <w:tc>
          <w:tcPr>
            <w:tcW w:w="8168" w:type="dxa"/>
            <w:hideMark/>
          </w:tcPr>
          <w:p w14:paraId="2D97811E"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aggregators</w:t>
            </w:r>
          </w:p>
          <w:p w14:paraId="28411CCA"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Aggregator container in the HEVC bit stream</w:t>
            </w:r>
          </w:p>
          <w:p w14:paraId="64FA3065"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Aggregates SHVC enchancement layer</w:t>
            </w:r>
          </w:p>
          <w:p w14:paraId="6D1F89AD"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 xml:space="preserve">hvc1 sample entry </w:t>
            </w:r>
          </w:p>
          <w:p w14:paraId="6DF19CC5"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‘hvc1’ box</w:t>
            </w:r>
          </w:p>
        </w:tc>
      </w:tr>
    </w:tbl>
    <w:p w14:paraId="5BA55914" w14:textId="77777777" w:rsidR="00FD38DD" w:rsidRPr="005E218F" w:rsidRDefault="00FD38DD" w:rsidP="00FD38DD">
      <w:pPr>
        <w:rPr>
          <w:noProof/>
          <w:lang w:val="en-CA"/>
        </w:rPr>
      </w:pPr>
      <w:r w:rsidRPr="005E218F">
        <w:rPr>
          <w:noProof/>
          <w:lang w:val="en-CA"/>
        </w:rPr>
        <w:t>This file includes an aggregator container around SHVC enhancement layer NAL units so that the video can be viewed and decoded as normal HEVC</w:t>
      </w:r>
      <w:r w:rsidRPr="005E218F">
        <w:rPr>
          <w:lang w:val="en-CA"/>
        </w:rPr>
        <w:t>.</w:t>
      </w:r>
      <w:r w:rsidRPr="005E218F">
        <w:rPr>
          <w:noProof/>
          <w:lang w:val="en-CA"/>
        </w:rPr>
        <w:t xml:space="preserve"> Decoder supporting aggregators can increase video resolution by extracting the enhancement layer. Aggregator is a special type of NAL unit including or referring to a set of data. In this coded bit stream, the aggregator includes the aggregated data. </w:t>
      </w:r>
    </w:p>
    <w:p w14:paraId="71572E07" w14:textId="77777777" w:rsidR="00FD38DD" w:rsidRPr="005E218F" w:rsidRDefault="00FD38DD" w:rsidP="00B54886">
      <w:pPr>
        <w:pStyle w:val="Heading4"/>
        <w:rPr>
          <w:lang w:val="en-CA"/>
        </w:rPr>
      </w:pPr>
      <w:r w:rsidRPr="005E218F">
        <w:rPr>
          <w:lang w:val="en-CA"/>
        </w:rPr>
        <w:t>trgr_hvc1.mp4</w:t>
      </w:r>
    </w:p>
    <w:tbl>
      <w:tblPr>
        <w:tblW w:w="0" w:type="auto"/>
        <w:tblLook w:val="01E0" w:firstRow="1" w:lastRow="1" w:firstColumn="1" w:lastColumn="1" w:noHBand="0" w:noVBand="0"/>
      </w:tblPr>
      <w:tblGrid>
        <w:gridCol w:w="1403"/>
        <w:gridCol w:w="8168"/>
      </w:tblGrid>
      <w:tr w:rsidR="00FD38DD" w:rsidRPr="005E218F" w14:paraId="165F9040" w14:textId="77777777" w:rsidTr="00FD38DD">
        <w:trPr>
          <w:trHeight w:val="910"/>
        </w:trPr>
        <w:tc>
          <w:tcPr>
            <w:tcW w:w="1403" w:type="dxa"/>
            <w:hideMark/>
          </w:tcPr>
          <w:p w14:paraId="388DB39C" w14:textId="77777777" w:rsidR="00FD38DD" w:rsidRPr="005E218F" w:rsidRDefault="00FD38DD" w:rsidP="00FD38DD">
            <w:pPr>
              <w:suppressAutoHyphens/>
              <w:rPr>
                <w:b/>
                <w:noProof/>
                <w:lang w:val="en-CA"/>
              </w:rPr>
            </w:pPr>
            <w:r w:rsidRPr="005E218F">
              <w:rPr>
                <w:b/>
                <w:noProof/>
                <w:lang w:val="en-CA"/>
              </w:rPr>
              <w:t>Features</w:t>
            </w:r>
          </w:p>
        </w:tc>
        <w:tc>
          <w:tcPr>
            <w:tcW w:w="8168" w:type="dxa"/>
            <w:hideMark/>
          </w:tcPr>
          <w:p w14:paraId="2F304542"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track groups</w:t>
            </w:r>
          </w:p>
          <w:p w14:paraId="69DDC9CB"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‘trgr’ box</w:t>
            </w:r>
          </w:p>
          <w:p w14:paraId="7C936242"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 xml:space="preserve">hvc1 sample entry </w:t>
            </w:r>
          </w:p>
          <w:p w14:paraId="3D2D854C"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‘hvc1’ box</w:t>
            </w:r>
          </w:p>
        </w:tc>
      </w:tr>
    </w:tbl>
    <w:p w14:paraId="6B2DA058" w14:textId="77777777" w:rsidR="00FD38DD" w:rsidRPr="005E218F" w:rsidRDefault="00FD38DD" w:rsidP="00FD38DD">
      <w:pPr>
        <w:rPr>
          <w:noProof/>
          <w:lang w:val="en-CA"/>
        </w:rPr>
      </w:pPr>
      <w:r w:rsidRPr="005E218F">
        <w:rPr>
          <w:noProof/>
          <w:lang w:val="en-CA"/>
        </w:rPr>
        <w:t>This bit stream includes a ‘trgr’ box that groups related tracks together and a ‘</w:t>
      </w:r>
      <w:r w:rsidRPr="005E218F">
        <w:rPr>
          <w:lang w:val="en-CA"/>
        </w:rPr>
        <w:t>hvc1’ box that contains the HEVC video configurations.</w:t>
      </w:r>
    </w:p>
    <w:p w14:paraId="506D398B" w14:textId="77777777" w:rsidR="00FD38DD" w:rsidRPr="005E218F" w:rsidRDefault="00FD38DD" w:rsidP="00B54886">
      <w:pPr>
        <w:pStyle w:val="Heading4"/>
        <w:rPr>
          <w:lang w:val="en-CA"/>
        </w:rPr>
      </w:pPr>
      <w:r w:rsidRPr="005E218F">
        <w:rPr>
          <w:lang w:val="en-CA"/>
        </w:rPr>
        <w:t>alst_hvc1.mp4</w:t>
      </w:r>
    </w:p>
    <w:tbl>
      <w:tblPr>
        <w:tblW w:w="0" w:type="auto"/>
        <w:tblLook w:val="01E0" w:firstRow="1" w:lastRow="1" w:firstColumn="1" w:lastColumn="1" w:noHBand="0" w:noVBand="0"/>
      </w:tblPr>
      <w:tblGrid>
        <w:gridCol w:w="1403"/>
        <w:gridCol w:w="8168"/>
      </w:tblGrid>
      <w:tr w:rsidR="00FD38DD" w:rsidRPr="005E218F" w14:paraId="20C84352" w14:textId="77777777" w:rsidTr="00FD38DD">
        <w:tc>
          <w:tcPr>
            <w:tcW w:w="1403" w:type="dxa"/>
            <w:hideMark/>
          </w:tcPr>
          <w:p w14:paraId="094560CB" w14:textId="77777777" w:rsidR="00FD38DD" w:rsidRPr="005E218F" w:rsidRDefault="00FD38DD" w:rsidP="00FD38DD">
            <w:pPr>
              <w:suppressAutoHyphens/>
              <w:rPr>
                <w:b/>
                <w:noProof/>
                <w:lang w:val="en-CA"/>
              </w:rPr>
            </w:pPr>
            <w:r w:rsidRPr="005E218F">
              <w:rPr>
                <w:b/>
                <w:noProof/>
                <w:lang w:val="en-CA"/>
              </w:rPr>
              <w:t>Features</w:t>
            </w:r>
          </w:p>
        </w:tc>
        <w:tc>
          <w:tcPr>
            <w:tcW w:w="8168" w:type="dxa"/>
            <w:hideMark/>
          </w:tcPr>
          <w:p w14:paraId="459EF050"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alternative startup (alst) sequences sample group</w:t>
            </w:r>
          </w:p>
          <w:p w14:paraId="7D75F91C"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‘sgpd’ box</w:t>
            </w:r>
          </w:p>
          <w:p w14:paraId="31E2B563"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‘sbgp’ box</w:t>
            </w:r>
          </w:p>
          <w:p w14:paraId="61556783"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RAP sample group</w:t>
            </w:r>
          </w:p>
          <w:p w14:paraId="2470F08C"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‘sgpd’ box</w:t>
            </w:r>
          </w:p>
          <w:p w14:paraId="1BC8EA2D"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‘sbgp’ box</w:t>
            </w:r>
          </w:p>
          <w:p w14:paraId="05CC867C" w14:textId="77777777" w:rsidR="00FD38DD" w:rsidRPr="005E218F" w:rsidRDefault="00FD38DD" w:rsidP="00FD38DD">
            <w:pPr>
              <w:pStyle w:val="MediumGrid1-Accent21"/>
              <w:numPr>
                <w:ilvl w:val="0"/>
                <w:numId w:val="25"/>
              </w:numPr>
              <w:suppressAutoHyphens/>
              <w:rPr>
                <w:rFonts w:ascii="Cambria" w:hAnsi="Cambria"/>
                <w:noProof/>
                <w:sz w:val="22"/>
                <w:szCs w:val="22"/>
                <w:lang w:val="en-CA"/>
              </w:rPr>
            </w:pPr>
            <w:r w:rsidRPr="005E218F">
              <w:rPr>
                <w:rFonts w:ascii="Cambria" w:hAnsi="Cambria"/>
                <w:noProof/>
                <w:sz w:val="22"/>
                <w:szCs w:val="22"/>
                <w:lang w:val="en-CA"/>
              </w:rPr>
              <w:t xml:space="preserve">hvc1 sample entry </w:t>
            </w:r>
          </w:p>
          <w:p w14:paraId="124FF720" w14:textId="77777777" w:rsidR="00FD38DD" w:rsidRPr="005E218F" w:rsidRDefault="00FD38DD" w:rsidP="00FD38DD">
            <w:pPr>
              <w:pStyle w:val="MediumGrid1-Accent21"/>
              <w:numPr>
                <w:ilvl w:val="1"/>
                <w:numId w:val="25"/>
              </w:numPr>
              <w:suppressAutoHyphens/>
              <w:rPr>
                <w:rFonts w:ascii="Cambria" w:hAnsi="Cambria"/>
                <w:noProof/>
                <w:sz w:val="22"/>
                <w:szCs w:val="22"/>
                <w:lang w:val="en-CA"/>
              </w:rPr>
            </w:pPr>
            <w:r w:rsidRPr="005E218F">
              <w:rPr>
                <w:rFonts w:ascii="Cambria" w:hAnsi="Cambria"/>
                <w:noProof/>
                <w:sz w:val="22"/>
                <w:szCs w:val="22"/>
                <w:lang w:val="en-CA"/>
              </w:rPr>
              <w:t>‘hvc1’ box</w:t>
            </w:r>
          </w:p>
        </w:tc>
      </w:tr>
    </w:tbl>
    <w:p w14:paraId="3DCB5936" w14:textId="77777777" w:rsidR="00FD38DD" w:rsidRPr="005E218F" w:rsidRDefault="00FD38DD" w:rsidP="00FD38DD">
      <w:pPr>
        <w:rPr>
          <w:lang w:val="en-CA"/>
        </w:rPr>
      </w:pPr>
      <w:r w:rsidRPr="005E218F">
        <w:rPr>
          <w:lang w:val="en-CA"/>
        </w:rPr>
        <w:t xml:space="preserve">The alternative </w:t>
      </w:r>
      <w:proofErr w:type="spellStart"/>
      <w:r w:rsidRPr="005E218F">
        <w:rPr>
          <w:lang w:val="en-CA"/>
        </w:rPr>
        <w:t>startup</w:t>
      </w:r>
      <w:proofErr w:type="spellEnd"/>
      <w:r w:rsidRPr="005E218F">
        <w:rPr>
          <w:lang w:val="en-CA"/>
        </w:rPr>
        <w:t xml:space="preserve"> sequences sample group is indicated by two parameters: </w:t>
      </w:r>
      <w:proofErr w:type="spellStart"/>
      <w:r w:rsidRPr="005E218F">
        <w:rPr>
          <w:lang w:val="en-CA"/>
        </w:rPr>
        <w:t>roll_count</w:t>
      </w:r>
      <w:proofErr w:type="spellEnd"/>
      <w:r w:rsidRPr="005E218F">
        <w:rPr>
          <w:lang w:val="en-CA"/>
        </w:rPr>
        <w:t xml:space="preserve"> and </w:t>
      </w:r>
      <w:proofErr w:type="spellStart"/>
      <w:r w:rsidRPr="005E218F">
        <w:rPr>
          <w:lang w:val="en-CA"/>
        </w:rPr>
        <w:t>first_output_sample</w:t>
      </w:r>
      <w:proofErr w:type="spellEnd"/>
      <w:r w:rsidRPr="005E218F">
        <w:rPr>
          <w:lang w:val="en-CA"/>
        </w:rPr>
        <w:t xml:space="preserve">, which specify the number of samples in the group and the first sample in the sequence to be sent to the output, respectively. In addition, the </w:t>
      </w:r>
      <w:proofErr w:type="gramStart"/>
      <w:r w:rsidRPr="005E218F">
        <w:rPr>
          <w:lang w:val="en-CA"/>
        </w:rPr>
        <w:t>random access</w:t>
      </w:r>
      <w:proofErr w:type="gramEnd"/>
      <w:r w:rsidRPr="005E218F">
        <w:rPr>
          <w:lang w:val="en-CA"/>
        </w:rPr>
        <w:t xml:space="preserve"> point (RAP) sample </w:t>
      </w:r>
      <w:r w:rsidRPr="005E218F">
        <w:rPr>
          <w:lang w:val="en-CA"/>
        </w:rPr>
        <w:lastRenderedPageBreak/>
        <w:t xml:space="preserve">group is used to point the location of the sync samples where </w:t>
      </w:r>
      <w:proofErr w:type="spellStart"/>
      <w:r w:rsidRPr="005E218F">
        <w:rPr>
          <w:lang w:val="en-CA"/>
        </w:rPr>
        <w:t>alst</w:t>
      </w:r>
      <w:proofErr w:type="spellEnd"/>
      <w:r w:rsidRPr="005E218F">
        <w:rPr>
          <w:lang w:val="en-CA"/>
        </w:rPr>
        <w:t xml:space="preserve"> sample group could be found in the stream. The RAP sample group is composed of CRA/BLA/IDR/IRAP pictures. A position in the stream is sought among the RAP samples preceding the position of interest. If the selected sample also belongs to the </w:t>
      </w:r>
      <w:proofErr w:type="spellStart"/>
      <w:r w:rsidRPr="005E218F">
        <w:rPr>
          <w:lang w:val="en-CA"/>
        </w:rPr>
        <w:t>alst</w:t>
      </w:r>
      <w:proofErr w:type="spellEnd"/>
      <w:r w:rsidRPr="005E218F">
        <w:rPr>
          <w:lang w:val="en-CA"/>
        </w:rPr>
        <w:t xml:space="preserve"> sample group, alternative </w:t>
      </w:r>
      <w:proofErr w:type="spellStart"/>
      <w:r w:rsidRPr="005E218F">
        <w:rPr>
          <w:lang w:val="en-CA"/>
        </w:rPr>
        <w:t>startup</w:t>
      </w:r>
      <w:proofErr w:type="spellEnd"/>
      <w:r w:rsidRPr="005E218F">
        <w:rPr>
          <w:lang w:val="en-CA"/>
        </w:rPr>
        <w:t xml:space="preserve"> sequence is activated. With </w:t>
      </w:r>
      <w:proofErr w:type="spellStart"/>
      <w:r w:rsidRPr="005E218F">
        <w:rPr>
          <w:lang w:val="en-CA"/>
        </w:rPr>
        <w:t>roll_</w:t>
      </w:r>
      <w:r w:rsidR="00212D54" w:rsidRPr="005E218F">
        <w:rPr>
          <w:lang w:val="en-CA"/>
        </w:rPr>
        <w:t>count</w:t>
      </w:r>
      <w:proofErr w:type="spellEnd"/>
      <w:r w:rsidR="00212D54" w:rsidRPr="005E218F">
        <w:rPr>
          <w:lang w:val="en-CA"/>
        </w:rPr>
        <w:t> = </w:t>
      </w:r>
      <w:r w:rsidRPr="005E218F">
        <w:rPr>
          <w:lang w:val="en-CA"/>
        </w:rPr>
        <w:t xml:space="preserve">2 and </w:t>
      </w:r>
      <w:proofErr w:type="spellStart"/>
      <w:r w:rsidRPr="005E218F">
        <w:rPr>
          <w:lang w:val="en-CA"/>
        </w:rPr>
        <w:t>first_output_sample</w:t>
      </w:r>
      <w:proofErr w:type="spellEnd"/>
      <w:r w:rsidRPr="005E218F">
        <w:rPr>
          <w:lang w:val="en-CA"/>
        </w:rPr>
        <w:t xml:space="preserve"> = 1, </w:t>
      </w:r>
      <w:r w:rsidRPr="005E218F">
        <w:rPr>
          <w:i/>
          <w:lang w:val="en-CA"/>
        </w:rPr>
        <w:t>S</w:t>
      </w:r>
      <w:r w:rsidRPr="005E218F">
        <w:rPr>
          <w:vertAlign w:val="subscript"/>
          <w:lang w:val="en-CA"/>
        </w:rPr>
        <w:t xml:space="preserve">0 </w:t>
      </w:r>
      <w:r w:rsidRPr="005E218F">
        <w:rPr>
          <w:lang w:val="en-CA"/>
        </w:rPr>
        <w:t xml:space="preserve">is sent to a decoder, </w:t>
      </w:r>
      <w:r w:rsidRPr="005E218F">
        <w:rPr>
          <w:i/>
          <w:lang w:val="en-CA"/>
        </w:rPr>
        <w:t>S</w:t>
      </w:r>
      <w:r w:rsidRPr="005E218F">
        <w:rPr>
          <w:vertAlign w:val="subscript"/>
          <w:lang w:val="en-CA"/>
        </w:rPr>
        <w:t>1</w:t>
      </w:r>
      <w:r w:rsidRPr="005E218F">
        <w:rPr>
          <w:lang w:val="en-CA"/>
        </w:rPr>
        <w:t>...</w:t>
      </w:r>
      <w:r w:rsidRPr="005E218F">
        <w:rPr>
          <w:i/>
          <w:lang w:val="en-CA"/>
        </w:rPr>
        <w:t>S</w:t>
      </w:r>
      <w:r w:rsidRPr="005E218F">
        <w:rPr>
          <w:vertAlign w:val="subscript"/>
          <w:lang w:val="en-CA"/>
        </w:rPr>
        <w:t>7</w:t>
      </w:r>
      <w:r w:rsidRPr="005E218F">
        <w:rPr>
          <w:lang w:val="en-CA"/>
        </w:rPr>
        <w:t xml:space="preserve"> are skipped, and </w:t>
      </w:r>
      <w:r w:rsidRPr="005E218F">
        <w:rPr>
          <w:i/>
          <w:lang w:val="en-CA"/>
        </w:rPr>
        <w:t>S</w:t>
      </w:r>
      <w:r w:rsidRPr="005E218F">
        <w:rPr>
          <w:vertAlign w:val="subscript"/>
          <w:lang w:val="en-CA"/>
        </w:rPr>
        <w:t xml:space="preserve">8 </w:t>
      </w:r>
      <w:r w:rsidRPr="005E218F">
        <w:rPr>
          <w:lang w:val="en-CA"/>
        </w:rPr>
        <w:t xml:space="preserve">is sent to a decoder after which alternative </w:t>
      </w:r>
      <w:proofErr w:type="spellStart"/>
      <w:r w:rsidRPr="005E218F">
        <w:rPr>
          <w:lang w:val="en-CA"/>
        </w:rPr>
        <w:t>startup</w:t>
      </w:r>
      <w:proofErr w:type="spellEnd"/>
      <w:r w:rsidRPr="005E218F">
        <w:rPr>
          <w:lang w:val="en-CA"/>
        </w:rPr>
        <w:t xml:space="preserve"> sequence is complete and the decoding continues normally.</w:t>
      </w:r>
    </w:p>
    <w:p w14:paraId="3D2A3DD7" w14:textId="77777777" w:rsidR="00FD38DD" w:rsidRPr="005E218F" w:rsidRDefault="00FD38DD" w:rsidP="00B54886">
      <w:pPr>
        <w:pStyle w:val="Heading4"/>
        <w:rPr>
          <w:lang w:val="en-CA"/>
        </w:rPr>
      </w:pPr>
      <w:r w:rsidRPr="005E218F">
        <w:rPr>
          <w:lang w:val="en-CA"/>
        </w:rPr>
        <w:t>rtp_rtcp_reception_hint_tracks_v2.mp4</w:t>
      </w:r>
    </w:p>
    <w:tbl>
      <w:tblPr>
        <w:tblW w:w="0" w:type="auto"/>
        <w:tblLook w:val="01E0" w:firstRow="1" w:lastRow="1" w:firstColumn="1" w:lastColumn="1" w:noHBand="0" w:noVBand="0"/>
      </w:tblPr>
      <w:tblGrid>
        <w:gridCol w:w="1403"/>
        <w:gridCol w:w="8168"/>
      </w:tblGrid>
      <w:tr w:rsidR="00FD38DD" w:rsidRPr="005E218F" w14:paraId="22430263" w14:textId="77777777" w:rsidTr="00FD38DD">
        <w:tc>
          <w:tcPr>
            <w:tcW w:w="1403" w:type="dxa"/>
            <w:hideMark/>
          </w:tcPr>
          <w:p w14:paraId="1893370D" w14:textId="77777777" w:rsidR="00FD38DD" w:rsidRPr="005E218F" w:rsidRDefault="00FD38DD" w:rsidP="00FD38DD">
            <w:pPr>
              <w:suppressAutoHyphens/>
              <w:rPr>
                <w:b/>
                <w:noProof/>
                <w:lang w:val="en-CA"/>
              </w:rPr>
            </w:pPr>
            <w:r w:rsidRPr="005E218F">
              <w:rPr>
                <w:b/>
                <w:noProof/>
                <w:lang w:val="en-CA"/>
              </w:rPr>
              <w:t>Features</w:t>
            </w:r>
          </w:p>
        </w:tc>
        <w:tc>
          <w:tcPr>
            <w:tcW w:w="8168" w:type="dxa"/>
            <w:hideMark/>
          </w:tcPr>
          <w:p w14:paraId="62B3AE4F"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RTP Reception Hint Track sample entry</w:t>
            </w:r>
          </w:p>
          <w:p w14:paraId="2232FC92"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‘rrtp’ box</w:t>
            </w:r>
          </w:p>
          <w:p w14:paraId="191027C9"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 xml:space="preserve">Timescale entry box </w:t>
            </w:r>
          </w:p>
          <w:p w14:paraId="1BD30D15"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‘tims’ box</w:t>
            </w:r>
          </w:p>
          <w:p w14:paraId="0AA9A7EA"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 xml:space="preserve">Time offset box </w:t>
            </w:r>
          </w:p>
          <w:p w14:paraId="299B61D9"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‘tsro’ box</w:t>
            </w:r>
          </w:p>
          <w:p w14:paraId="49059141"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Timestamp Synchrony box</w:t>
            </w:r>
          </w:p>
          <w:p w14:paraId="75A25921"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‘tssy’ box</w:t>
            </w:r>
          </w:p>
          <w:p w14:paraId="7042441E"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RTP Track SDP Hint Information box</w:t>
            </w:r>
          </w:p>
          <w:p w14:paraId="393C19ED"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‘sdp ’ box</w:t>
            </w:r>
          </w:p>
          <w:p w14:paraId="51BB69A5"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RTCP Reception Hint Track sample entry</w:t>
            </w:r>
          </w:p>
          <w:p w14:paraId="1DD0C2E6"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 xml:space="preserve"> ‘rtcp’ box</w:t>
            </w:r>
          </w:p>
          <w:p w14:paraId="6CD1B0DE"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Track Reference Type Box: Content description</w:t>
            </w:r>
          </w:p>
          <w:p w14:paraId="437B2125"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‘cdsc’ box</w:t>
            </w:r>
          </w:p>
          <w:p w14:paraId="65B362E1"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RTP movie information box</w:t>
            </w:r>
          </w:p>
          <w:p w14:paraId="2DE534CB"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‘rtp ’ box</w:t>
            </w:r>
          </w:p>
          <w:p w14:paraId="4D272E88"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Hint media header (in RTP reception hint tracks)</w:t>
            </w:r>
          </w:p>
          <w:p w14:paraId="7330E8A0"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‘hmhd’ box</w:t>
            </w:r>
          </w:p>
          <w:p w14:paraId="36593E6F"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Null media header box (in RTCP reception hint tracks)</w:t>
            </w:r>
          </w:p>
          <w:p w14:paraId="18BCE8FD" w14:textId="77777777" w:rsidR="00FD38DD" w:rsidRPr="005E218F" w:rsidRDefault="00FD38DD" w:rsidP="00FD38DD">
            <w:pPr>
              <w:pStyle w:val="ColorfulList-Accent11"/>
              <w:numPr>
                <w:ilvl w:val="1"/>
                <w:numId w:val="25"/>
              </w:numPr>
              <w:suppressAutoHyphens/>
              <w:rPr>
                <w:rFonts w:ascii="Cambria" w:hAnsi="Cambria"/>
                <w:noProof/>
                <w:sz w:val="22"/>
                <w:szCs w:val="22"/>
                <w:lang w:val="en-CA"/>
              </w:rPr>
            </w:pPr>
            <w:r w:rsidRPr="005E218F">
              <w:rPr>
                <w:rFonts w:ascii="Cambria" w:hAnsi="Cambria"/>
                <w:noProof/>
                <w:sz w:val="22"/>
                <w:szCs w:val="22"/>
                <w:lang w:val="en-CA"/>
              </w:rPr>
              <w:t>‘nmhd’ box</w:t>
            </w:r>
          </w:p>
        </w:tc>
      </w:tr>
    </w:tbl>
    <w:p w14:paraId="7FBF4696" w14:textId="77777777" w:rsidR="00FD38DD" w:rsidRPr="005E218F" w:rsidRDefault="00FD38DD" w:rsidP="00FD38DD">
      <w:pPr>
        <w:spacing w:before="240"/>
        <w:rPr>
          <w:color w:val="000000"/>
          <w:lang w:val="en-CA"/>
        </w:rPr>
      </w:pPr>
      <w:r w:rsidRPr="005E218F">
        <w:rPr>
          <w:color w:val="000000"/>
          <w:lang w:val="en-CA"/>
        </w:rPr>
        <w:t>This file contains two media tracks, two RTP Reception Hint Tracks, and two RTCP Reception Hint Tracks. The file is composed of Received RTP Hint Sample Entry box (‘</w:t>
      </w:r>
      <w:proofErr w:type="spellStart"/>
      <w:r w:rsidRPr="005E218F">
        <w:rPr>
          <w:color w:val="000000"/>
          <w:lang w:val="en-CA"/>
        </w:rPr>
        <w:t>rrtp</w:t>
      </w:r>
      <w:proofErr w:type="spellEnd"/>
      <w:r w:rsidRPr="005E218F">
        <w:rPr>
          <w:color w:val="000000"/>
          <w:lang w:val="en-CA"/>
        </w:rPr>
        <w:t xml:space="preserve">’) for the RTP Reception Hint Track </w:t>
      </w:r>
      <w:proofErr w:type="gramStart"/>
      <w:r w:rsidRPr="005E218F">
        <w:rPr>
          <w:color w:val="000000"/>
          <w:lang w:val="en-CA"/>
        </w:rPr>
        <w:t>description,  timescale</w:t>
      </w:r>
      <w:proofErr w:type="gramEnd"/>
      <w:r w:rsidRPr="005E218F">
        <w:rPr>
          <w:color w:val="000000"/>
          <w:lang w:val="en-CA"/>
        </w:rPr>
        <w:t xml:space="preserve"> entry box (‘</w:t>
      </w:r>
      <w:proofErr w:type="spellStart"/>
      <w:r w:rsidRPr="005E218F">
        <w:rPr>
          <w:color w:val="000000"/>
          <w:lang w:val="en-CA"/>
        </w:rPr>
        <w:t>tims</w:t>
      </w:r>
      <w:proofErr w:type="spellEnd"/>
      <w:r w:rsidRPr="005E218F">
        <w:rPr>
          <w:color w:val="000000"/>
          <w:lang w:val="en-CA"/>
        </w:rPr>
        <w:t>’) for timescale, time offset box (‘</w:t>
      </w:r>
      <w:proofErr w:type="spellStart"/>
      <w:r w:rsidRPr="005E218F">
        <w:rPr>
          <w:color w:val="000000"/>
          <w:lang w:val="en-CA"/>
        </w:rPr>
        <w:t>tsro</w:t>
      </w:r>
      <w:proofErr w:type="spellEnd"/>
      <w:r w:rsidRPr="005E218F">
        <w:rPr>
          <w:color w:val="000000"/>
          <w:lang w:val="en-CA"/>
        </w:rPr>
        <w:t>’) for first sample RTP timestamp offset, and  timestamp synchrony box (‘</w:t>
      </w:r>
      <w:proofErr w:type="spellStart"/>
      <w:r w:rsidRPr="005E218F">
        <w:rPr>
          <w:color w:val="000000"/>
          <w:lang w:val="en-CA"/>
        </w:rPr>
        <w:t>tssy</w:t>
      </w:r>
      <w:proofErr w:type="spellEnd"/>
      <w:r w:rsidRPr="005E218F">
        <w:rPr>
          <w:color w:val="000000"/>
          <w:lang w:val="en-CA"/>
        </w:rPr>
        <w:t xml:space="preserve">’) for signaling whether a track has been synchronized during recording. </w:t>
      </w:r>
      <w:proofErr w:type="spellStart"/>
      <w:r w:rsidRPr="005E218F">
        <w:rPr>
          <w:rFonts w:ascii="Courier" w:hAnsi="Courier"/>
          <w:color w:val="000000"/>
          <w:lang w:val="en-CA"/>
        </w:rPr>
        <w:t>timestamp_sync</w:t>
      </w:r>
      <w:proofErr w:type="spellEnd"/>
      <w:r w:rsidRPr="005E218F">
        <w:rPr>
          <w:color w:val="000000"/>
          <w:lang w:val="en-CA"/>
        </w:rPr>
        <w:t xml:space="preserve"> field has been set to 1 indicating no synchronization was done during recording. </w:t>
      </w:r>
      <w:proofErr w:type="gramStart"/>
      <w:r w:rsidRPr="005E218F">
        <w:rPr>
          <w:color w:val="000000"/>
          <w:lang w:val="en-CA"/>
        </w:rPr>
        <w:t>Both RTP</w:t>
      </w:r>
      <w:proofErr w:type="gramEnd"/>
      <w:r w:rsidRPr="005E218F">
        <w:rPr>
          <w:color w:val="000000"/>
          <w:lang w:val="en-CA"/>
        </w:rPr>
        <w:t xml:space="preserve"> Reception Hint Tracks also have an RTP Track SDP Hint Information box (</w:t>
      </w:r>
      <w:r w:rsidRPr="005E218F">
        <w:rPr>
          <w:noProof/>
          <w:lang w:val="en-CA"/>
        </w:rPr>
        <w:t>‘</w:t>
      </w:r>
      <w:proofErr w:type="spellStart"/>
      <w:r w:rsidRPr="005E218F">
        <w:rPr>
          <w:noProof/>
          <w:lang w:val="en-CA"/>
        </w:rPr>
        <w:t>sdp</w:t>
      </w:r>
      <w:proofErr w:type="spellEnd"/>
      <w:r w:rsidRPr="005E218F">
        <w:rPr>
          <w:noProof/>
          <w:lang w:val="en-CA"/>
        </w:rPr>
        <w:t xml:space="preserve"> ’</w:t>
      </w:r>
      <w:r w:rsidRPr="005E218F">
        <w:rPr>
          <w:color w:val="000000"/>
          <w:lang w:val="en-CA"/>
        </w:rPr>
        <w:t>) containing a media description part of an SDP message. The RTCP reception Hint Tracks are described by Received RTCP Hint Sample Entry box (‘</w:t>
      </w:r>
      <w:proofErr w:type="spellStart"/>
      <w:r w:rsidRPr="005E218F">
        <w:rPr>
          <w:color w:val="000000"/>
          <w:lang w:val="en-CA"/>
        </w:rPr>
        <w:t>rtcp</w:t>
      </w:r>
      <w:proofErr w:type="spellEnd"/>
      <w:r w:rsidRPr="005E218F">
        <w:rPr>
          <w:color w:val="000000"/>
          <w:lang w:val="en-CA"/>
        </w:rPr>
        <w:t>’). In addition, RTCP tracks have a Content Description box (‘</w:t>
      </w:r>
      <w:proofErr w:type="spellStart"/>
      <w:r w:rsidRPr="005E218F">
        <w:rPr>
          <w:color w:val="000000"/>
          <w:lang w:val="en-CA"/>
        </w:rPr>
        <w:t>cdsc</w:t>
      </w:r>
      <w:proofErr w:type="spellEnd"/>
      <w:r w:rsidRPr="005E218F">
        <w:rPr>
          <w:color w:val="000000"/>
          <w:lang w:val="en-CA"/>
        </w:rPr>
        <w:t xml:space="preserve">’) that refers to the associated RTP Reception Hint Track. The part of the SDP message before the Media description can be found in </w:t>
      </w:r>
      <w:proofErr w:type="spellStart"/>
      <w:r w:rsidRPr="005E218F">
        <w:rPr>
          <w:rFonts w:ascii="Courier" w:hAnsi="Courier"/>
          <w:lang w:val="en-CA"/>
        </w:rPr>
        <w:t>rtpmoviehintinformation</w:t>
      </w:r>
      <w:proofErr w:type="spellEnd"/>
      <w:r w:rsidRPr="005E218F">
        <w:rPr>
          <w:color w:val="000000"/>
          <w:lang w:val="en-CA"/>
        </w:rPr>
        <w:t xml:space="preserve"> box (</w:t>
      </w:r>
      <w:r w:rsidRPr="005E218F">
        <w:rPr>
          <w:noProof/>
          <w:lang w:val="en-CA"/>
        </w:rPr>
        <w:t>‘</w:t>
      </w:r>
      <w:proofErr w:type="spellStart"/>
      <w:r w:rsidRPr="005E218F">
        <w:rPr>
          <w:noProof/>
          <w:lang w:val="en-CA"/>
        </w:rPr>
        <w:t>rtp</w:t>
      </w:r>
      <w:proofErr w:type="spellEnd"/>
      <w:r w:rsidRPr="005E218F">
        <w:rPr>
          <w:noProof/>
          <w:lang w:val="en-CA"/>
        </w:rPr>
        <w:t xml:space="preserve"> ’</w:t>
      </w:r>
      <w:r w:rsidRPr="005E218F">
        <w:rPr>
          <w:color w:val="000000"/>
          <w:lang w:val="en-CA"/>
        </w:rPr>
        <w:t>). The Hint Media Header box (‘</w:t>
      </w:r>
      <w:proofErr w:type="spellStart"/>
      <w:r w:rsidRPr="005E218F">
        <w:rPr>
          <w:color w:val="000000"/>
          <w:lang w:val="en-CA"/>
        </w:rPr>
        <w:t>hmhd</w:t>
      </w:r>
      <w:proofErr w:type="spellEnd"/>
      <w:r w:rsidRPr="005E218F">
        <w:rPr>
          <w:color w:val="000000"/>
          <w:lang w:val="en-CA"/>
        </w:rPr>
        <w:t>’) has statistics on the hint track.</w:t>
      </w:r>
    </w:p>
    <w:p w14:paraId="6803D24A" w14:textId="77777777" w:rsidR="00FD38DD" w:rsidRPr="005E218F" w:rsidRDefault="00FD38DD" w:rsidP="00B54886">
      <w:pPr>
        <w:pStyle w:val="Heading4"/>
        <w:rPr>
          <w:lang w:val="en-CA"/>
        </w:rPr>
      </w:pPr>
      <w:r w:rsidRPr="005E218F">
        <w:rPr>
          <w:lang w:val="en-CA"/>
        </w:rPr>
        <w:t>hvc2_extractors.mp4</w:t>
      </w:r>
    </w:p>
    <w:tbl>
      <w:tblPr>
        <w:tblW w:w="0" w:type="auto"/>
        <w:tblLook w:val="01E0" w:firstRow="1" w:lastRow="1" w:firstColumn="1" w:lastColumn="1" w:noHBand="0" w:noVBand="0"/>
      </w:tblPr>
      <w:tblGrid>
        <w:gridCol w:w="1403"/>
        <w:gridCol w:w="8168"/>
      </w:tblGrid>
      <w:tr w:rsidR="00FD38DD" w:rsidRPr="005E218F" w14:paraId="2FF5C88D" w14:textId="77777777" w:rsidTr="00FD38DD">
        <w:tc>
          <w:tcPr>
            <w:tcW w:w="1403" w:type="dxa"/>
            <w:hideMark/>
          </w:tcPr>
          <w:p w14:paraId="75A74D00" w14:textId="77777777" w:rsidR="00FD38DD" w:rsidRPr="005E218F" w:rsidRDefault="00FD38DD" w:rsidP="00FD38DD">
            <w:pPr>
              <w:suppressAutoHyphens/>
              <w:rPr>
                <w:b/>
                <w:noProof/>
                <w:lang w:val="en-CA"/>
              </w:rPr>
            </w:pPr>
            <w:r w:rsidRPr="005E218F">
              <w:rPr>
                <w:b/>
                <w:noProof/>
                <w:lang w:val="en-CA"/>
              </w:rPr>
              <w:t>Features</w:t>
            </w:r>
          </w:p>
        </w:tc>
        <w:tc>
          <w:tcPr>
            <w:tcW w:w="8168" w:type="dxa"/>
            <w:hideMark/>
          </w:tcPr>
          <w:p w14:paraId="2E41FD53"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'hvc1' and 'hvc2' sample entries</w:t>
            </w:r>
          </w:p>
          <w:p w14:paraId="34A02A9A"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Extractors with both inline constructors and sample constructors in samples of 'hvc2' track</w:t>
            </w:r>
          </w:p>
          <w:p w14:paraId="7F8F1A6D" w14:textId="77777777" w:rsidR="00FD38DD" w:rsidRPr="005E218F" w:rsidRDefault="00FD38DD" w:rsidP="00FD38DD">
            <w:pPr>
              <w:pStyle w:val="ColorfulList-Accent11"/>
              <w:numPr>
                <w:ilvl w:val="0"/>
                <w:numId w:val="25"/>
              </w:numPr>
              <w:suppressAutoHyphens/>
              <w:rPr>
                <w:rFonts w:ascii="Cambria" w:hAnsi="Cambria"/>
                <w:noProof/>
                <w:sz w:val="22"/>
                <w:szCs w:val="22"/>
                <w:lang w:val="en-CA"/>
              </w:rPr>
            </w:pPr>
            <w:r w:rsidRPr="005E218F">
              <w:rPr>
                <w:rFonts w:ascii="Cambria" w:hAnsi="Cambria"/>
                <w:noProof/>
                <w:sz w:val="22"/>
                <w:szCs w:val="22"/>
                <w:lang w:val="en-CA"/>
              </w:rPr>
              <w:t>'scal' track reference type</w:t>
            </w:r>
          </w:p>
        </w:tc>
      </w:tr>
    </w:tbl>
    <w:p w14:paraId="031B93EE" w14:textId="77777777" w:rsidR="00FD38DD" w:rsidRPr="005E218F" w:rsidRDefault="00FD38DD" w:rsidP="00FD38DD">
      <w:pPr>
        <w:spacing w:before="240"/>
        <w:rPr>
          <w:lang w:val="en-CA"/>
        </w:rPr>
      </w:pPr>
      <w:r w:rsidRPr="005E218F">
        <w:rPr>
          <w:lang w:val="en-CA"/>
        </w:rPr>
        <w:t>The file contains two tracks: a</w:t>
      </w:r>
      <w:r w:rsidR="008D29FA" w:rsidRPr="005E218F">
        <w:rPr>
          <w:lang w:val="en-CA"/>
        </w:rPr>
        <w:t>n</w:t>
      </w:r>
      <w:r w:rsidRPr="005E218F">
        <w:rPr>
          <w:lang w:val="en-CA"/>
        </w:rPr>
        <w:t xml:space="preserve"> hvc1 base track, and an hvc2 extractor track. Each of these tracks carry their sample data in separate </w:t>
      </w:r>
      <w:proofErr w:type="spellStart"/>
      <w:r w:rsidRPr="005E218F">
        <w:rPr>
          <w:lang w:val="en-CA"/>
        </w:rPr>
        <w:t>mdat</w:t>
      </w:r>
      <w:proofErr w:type="spellEnd"/>
      <w:r w:rsidRPr="005E218F">
        <w:rPr>
          <w:lang w:val="en-CA"/>
        </w:rPr>
        <w:t xml:space="preserve"> boxes; that is, there is one </w:t>
      </w:r>
      <w:proofErr w:type="spellStart"/>
      <w:r w:rsidRPr="005E218F">
        <w:rPr>
          <w:lang w:val="en-CA"/>
        </w:rPr>
        <w:t>mdat</w:t>
      </w:r>
      <w:proofErr w:type="spellEnd"/>
      <w:r w:rsidRPr="005E218F">
        <w:rPr>
          <w:lang w:val="en-CA"/>
        </w:rPr>
        <w:t xml:space="preserve"> box with coded samples for the hvc1 track, and there is another </w:t>
      </w:r>
      <w:proofErr w:type="spellStart"/>
      <w:r w:rsidRPr="005E218F">
        <w:rPr>
          <w:lang w:val="en-CA"/>
        </w:rPr>
        <w:t>mdat</w:t>
      </w:r>
      <w:proofErr w:type="spellEnd"/>
      <w:r w:rsidRPr="005E218F">
        <w:rPr>
          <w:lang w:val="en-CA"/>
        </w:rPr>
        <w:t xml:space="preserve"> box that carries the extractor NAL units for the hvc2 track.</w:t>
      </w:r>
    </w:p>
    <w:p w14:paraId="5406C89B" w14:textId="77777777" w:rsidR="00FD38DD" w:rsidRPr="005E218F" w:rsidRDefault="00FD38DD" w:rsidP="00FD38DD">
      <w:pPr>
        <w:rPr>
          <w:noProof/>
          <w:lang w:val="en-CA"/>
        </w:rPr>
      </w:pPr>
      <w:r w:rsidRPr="005E218F">
        <w:rPr>
          <w:noProof/>
          <w:lang w:val="en-CA"/>
        </w:rPr>
        <w:lastRenderedPageBreak/>
        <w:t>The hvc1 track carries a HEVC coded sequence containing 31 frames, where the first frame in decode order is an IDR frame and the rest are predicted B frames. Each frame of the coded sequence in this track has a spatial resolution of 512 x 256. Furthermore, every frame of this coded sequence is coded in a 2 x 2 tiling mode, where each tile has a spatial resolution of 256 x 128. Each tile is coded in a single slice and every slice contains only one tile. The tiles are motion-constrained, i.e., depend only on the collocated tiles in the reference pictures.</w:t>
      </w:r>
    </w:p>
    <w:p w14:paraId="234AD687" w14:textId="77777777" w:rsidR="00FD38DD" w:rsidRPr="005E218F" w:rsidRDefault="00FD38DD" w:rsidP="00FD38DD">
      <w:pPr>
        <w:rPr>
          <w:color w:val="000000"/>
          <w:lang w:val="en-CA"/>
        </w:rPr>
      </w:pPr>
      <w:r w:rsidRPr="005E218F">
        <w:rPr>
          <w:noProof/>
          <w:lang w:val="en-CA"/>
        </w:rPr>
        <w:t>The hvc2 track is an extractor track, hence it contains a ‘scal’ type track reference in its tref box. Each sample of this track extracts one tile (the first tile in raster scan order) of the linked hvc1 track. The extracted NAL data is such that, resolving and constructing the samples of this track results in a valid HEVC bitstream.</w:t>
      </w:r>
    </w:p>
    <w:p w14:paraId="0914B8F6" w14:textId="77777777" w:rsidR="00FD38DD" w:rsidRPr="005E218F" w:rsidRDefault="00FD38DD" w:rsidP="00B54886">
      <w:pPr>
        <w:pStyle w:val="Heading4"/>
        <w:rPr>
          <w:lang w:val="en-CA"/>
        </w:rPr>
      </w:pPr>
      <w:r w:rsidRPr="005E218F">
        <w:rPr>
          <w:lang w:val="en-CA"/>
        </w:rPr>
        <w:t>hvc1_only.mp4</w:t>
      </w:r>
    </w:p>
    <w:p w14:paraId="7B086684" w14:textId="77777777" w:rsidR="00FD38DD" w:rsidRPr="005E218F" w:rsidRDefault="00B54886" w:rsidP="00FD38DD">
      <w:pPr>
        <w:pStyle w:val="Listecouleur-Accent11"/>
        <w:ind w:left="0"/>
        <w:rPr>
          <w:lang w:val="en-CA"/>
        </w:rPr>
      </w:pPr>
      <w:r w:rsidRPr="005E218F">
        <w:rPr>
          <w:lang w:val="en-CA"/>
        </w:rPr>
        <w:t>This file</w:t>
      </w:r>
      <w:r w:rsidR="00FD38DD" w:rsidRPr="005E218F">
        <w:rPr>
          <w:lang w:val="en-CA"/>
        </w:rPr>
        <w:t xml:space="preserve"> contains a single, non-scalable ‘hvc1’ </w:t>
      </w:r>
      <w:proofErr w:type="gramStart"/>
      <w:r w:rsidR="00FD38DD" w:rsidRPr="005E218F">
        <w:rPr>
          <w:lang w:val="en-CA"/>
        </w:rPr>
        <w:t>track</w:t>
      </w:r>
      <w:proofErr w:type="gramEnd"/>
    </w:p>
    <w:p w14:paraId="0C51DC27" w14:textId="77777777" w:rsidR="00FD38DD" w:rsidRPr="005E218F" w:rsidRDefault="00FD38DD" w:rsidP="00FD38DD">
      <w:pPr>
        <w:pStyle w:val="Listecouleur-Accent11"/>
        <w:ind w:left="0"/>
        <w:rPr>
          <w:lang w:val="en-CA"/>
        </w:rPr>
      </w:pPr>
    </w:p>
    <w:p w14:paraId="3B7783EF" w14:textId="77777777" w:rsidR="00FD38DD" w:rsidRPr="005E218F" w:rsidRDefault="00FD38DD" w:rsidP="00B54886">
      <w:pPr>
        <w:pStyle w:val="Heading4"/>
        <w:rPr>
          <w:lang w:val="en-CA"/>
        </w:rPr>
      </w:pPr>
      <w:r w:rsidRPr="005E218F">
        <w:rPr>
          <w:lang w:val="en-CA"/>
        </w:rPr>
        <w:t>hev1_only.mp4</w:t>
      </w:r>
    </w:p>
    <w:p w14:paraId="730D3167" w14:textId="77777777" w:rsidR="00FD38DD" w:rsidRPr="005E218F" w:rsidRDefault="00B54886" w:rsidP="00FD38DD">
      <w:pPr>
        <w:pStyle w:val="Listecouleur-Accent11"/>
        <w:ind w:left="0"/>
        <w:rPr>
          <w:lang w:val="en-CA"/>
        </w:rPr>
      </w:pPr>
      <w:r w:rsidRPr="005E218F">
        <w:rPr>
          <w:lang w:val="en-CA"/>
        </w:rPr>
        <w:t>This file</w:t>
      </w:r>
      <w:r w:rsidR="00FD38DD" w:rsidRPr="005E218F">
        <w:rPr>
          <w:lang w:val="en-CA"/>
        </w:rPr>
        <w:t xml:space="preserve"> contains a single, non-scalable ‘hev1’ </w:t>
      </w:r>
      <w:proofErr w:type="gramStart"/>
      <w:r w:rsidR="00FD38DD" w:rsidRPr="005E218F">
        <w:rPr>
          <w:lang w:val="en-CA"/>
        </w:rPr>
        <w:t>track</w:t>
      </w:r>
      <w:proofErr w:type="gramEnd"/>
    </w:p>
    <w:p w14:paraId="5C2D247E" w14:textId="77777777" w:rsidR="00FD38DD" w:rsidRPr="005E218F" w:rsidRDefault="00FD38DD" w:rsidP="00FD38DD">
      <w:pPr>
        <w:pStyle w:val="Listecouleur-Accent11"/>
        <w:ind w:left="0"/>
        <w:rPr>
          <w:lang w:val="en-CA"/>
        </w:rPr>
      </w:pPr>
    </w:p>
    <w:p w14:paraId="4ADDDB27" w14:textId="77777777" w:rsidR="00FD38DD" w:rsidRPr="005E218F" w:rsidRDefault="00FD38DD" w:rsidP="00B54886">
      <w:pPr>
        <w:pStyle w:val="Heading4"/>
        <w:rPr>
          <w:lang w:val="en-CA"/>
        </w:rPr>
      </w:pPr>
      <w:r w:rsidRPr="005E218F">
        <w:rPr>
          <w:lang w:val="en-CA"/>
        </w:rPr>
        <w:t>hevc_tiles_single_track_nalm.mp4</w:t>
      </w:r>
    </w:p>
    <w:p w14:paraId="3C2D37CB" w14:textId="77777777" w:rsidR="00FD38DD" w:rsidRPr="005E218F" w:rsidRDefault="00B54886" w:rsidP="00FD38DD">
      <w:pPr>
        <w:rPr>
          <w:lang w:val="en-CA"/>
        </w:rPr>
      </w:pPr>
      <w:r w:rsidRPr="005E218F">
        <w:rPr>
          <w:noProof/>
          <w:lang w:val="en-CA"/>
        </w:rPr>
        <w:t>This</w:t>
      </w:r>
      <w:r w:rsidR="00FD38DD" w:rsidRPr="005E218F">
        <w:rPr>
          <w:noProof/>
          <w:lang w:val="en-CA"/>
        </w:rPr>
        <w:t xml:space="preserve"> file contains</w:t>
      </w:r>
      <w:r w:rsidR="008D29FA" w:rsidRPr="005E218F">
        <w:rPr>
          <w:noProof/>
          <w:lang w:val="en-CA"/>
        </w:rPr>
        <w:t>:</w:t>
      </w:r>
    </w:p>
    <w:p w14:paraId="2DC22B4F"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independent 3x3 tiled HEVC single </w:t>
      </w:r>
      <w:proofErr w:type="gramStart"/>
      <w:r w:rsidRPr="005E218F">
        <w:rPr>
          <w:rFonts w:ascii="Cambria" w:hAnsi="Cambria"/>
          <w:sz w:val="22"/>
          <w:szCs w:val="22"/>
          <w:lang w:val="en-CA"/>
        </w:rPr>
        <w:t>layer</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0D0430E5"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one ‘hvc2’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74D487B2"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trif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nalm</w:t>
      </w:r>
      <w:proofErr w:type="spellEnd"/>
      <w:r w:rsidRPr="005E218F">
        <w:rPr>
          <w:rFonts w:ascii="Cambria" w:hAnsi="Cambria"/>
          <w:sz w:val="22"/>
          <w:szCs w:val="22"/>
          <w:lang w:val="en-CA"/>
        </w:rPr>
        <w:t xml:space="preserve">” with </w:t>
      </w:r>
      <w:proofErr w:type="spellStart"/>
      <w:r w:rsidRPr="005E218F">
        <w:rPr>
          <w:rFonts w:ascii="Cambria" w:hAnsi="Cambria"/>
          <w:sz w:val="22"/>
          <w:szCs w:val="22"/>
          <w:lang w:val="en-CA"/>
        </w:rPr>
        <w:t>groupID</w:t>
      </w:r>
      <w:proofErr w:type="spellEnd"/>
      <w:r w:rsidRPr="005E218F">
        <w:rPr>
          <w:rFonts w:ascii="Cambria" w:hAnsi="Cambria"/>
          <w:sz w:val="22"/>
          <w:szCs w:val="22"/>
          <w:lang w:val="en-CA"/>
        </w:rPr>
        <w:t xml:space="preserve">=0 sample group </w:t>
      </w:r>
      <w:proofErr w:type="gramStart"/>
      <w:r w:rsidRPr="005E218F">
        <w:rPr>
          <w:rFonts w:ascii="Cambria" w:hAnsi="Cambria"/>
          <w:sz w:val="22"/>
          <w:szCs w:val="22"/>
          <w:lang w:val="en-CA"/>
        </w:rPr>
        <w:t>descriptions</w:t>
      </w:r>
      <w:r w:rsidR="008D29FA" w:rsidRPr="005E218F">
        <w:rPr>
          <w:rFonts w:ascii="Cambria" w:hAnsi="Cambria"/>
          <w:sz w:val="22"/>
          <w:szCs w:val="22"/>
          <w:lang w:val="en-CA"/>
        </w:rPr>
        <w:t>;</w:t>
      </w:r>
      <w:proofErr w:type="gramEnd"/>
    </w:p>
    <w:p w14:paraId="1866B4F2" w14:textId="77777777" w:rsidR="00FD38DD" w:rsidRPr="005E218F" w:rsidRDefault="00FD38DD" w:rsidP="00B54886">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sample to group box with </w:t>
      </w:r>
      <w:proofErr w:type="spellStart"/>
      <w:r w:rsidRPr="005E218F">
        <w:rPr>
          <w:rFonts w:ascii="Cambria" w:hAnsi="Cambria"/>
          <w:sz w:val="22"/>
          <w:szCs w:val="22"/>
          <w:lang w:val="en-CA"/>
        </w:rPr>
        <w:t>grouping_type</w:t>
      </w:r>
      <w:proofErr w:type="spellEnd"/>
      <w:proofErr w:type="gramStart"/>
      <w:r w:rsidRPr="005E218F">
        <w:rPr>
          <w:rFonts w:ascii="Cambria" w:hAnsi="Cambria"/>
          <w:sz w:val="22"/>
          <w:szCs w:val="22"/>
          <w:lang w:val="en-CA"/>
        </w:rPr>
        <w:t>=“</w:t>
      </w:r>
      <w:proofErr w:type="spellStart"/>
      <w:proofErr w:type="gramEnd"/>
      <w:r w:rsidRPr="005E218F">
        <w:rPr>
          <w:rFonts w:ascii="Cambria" w:hAnsi="Cambria"/>
          <w:sz w:val="22"/>
          <w:szCs w:val="22"/>
          <w:lang w:val="en-CA"/>
        </w:rPr>
        <w:t>nalm</w:t>
      </w:r>
      <w:proofErr w:type="spellEnd"/>
      <w:r w:rsidRPr="005E218F">
        <w:rPr>
          <w:rFonts w:ascii="Cambria" w:hAnsi="Cambria"/>
          <w:sz w:val="22"/>
          <w:szCs w:val="22"/>
          <w:lang w:val="en-CA"/>
        </w:rPr>
        <w:t xml:space="preserve">” and </w:t>
      </w:r>
      <w:proofErr w:type="spellStart"/>
      <w:r w:rsidRPr="005E218F">
        <w:rPr>
          <w:rFonts w:ascii="Cambria" w:hAnsi="Cambria"/>
          <w:sz w:val="22"/>
          <w:szCs w:val="22"/>
          <w:lang w:val="en-CA"/>
        </w:rPr>
        <w:t>grouping_type_parameter</w:t>
      </w:r>
      <w:proofErr w:type="spellEnd"/>
      <w:r w:rsidRPr="005E218F">
        <w:rPr>
          <w:rFonts w:ascii="Cambria" w:hAnsi="Cambria"/>
          <w:sz w:val="22"/>
          <w:szCs w:val="22"/>
          <w:lang w:val="en-CA"/>
        </w:rPr>
        <w:t>=“</w:t>
      </w:r>
      <w:proofErr w:type="spellStart"/>
      <w:r w:rsidRPr="005E218F">
        <w:rPr>
          <w:rFonts w:ascii="Cambria" w:hAnsi="Cambria"/>
          <w:sz w:val="22"/>
          <w:szCs w:val="22"/>
          <w:lang w:val="en-CA"/>
        </w:rPr>
        <w:t>trif</w:t>
      </w:r>
      <w:proofErr w:type="spellEnd"/>
      <w:r w:rsidRPr="005E218F">
        <w:rPr>
          <w:rFonts w:ascii="Cambria" w:hAnsi="Cambria"/>
          <w:sz w:val="22"/>
          <w:szCs w:val="22"/>
          <w:lang w:val="en-CA"/>
        </w:rPr>
        <w:t>”</w:t>
      </w:r>
      <w:r w:rsidR="008D29FA" w:rsidRPr="005E218F">
        <w:rPr>
          <w:rFonts w:ascii="Cambria" w:hAnsi="Cambria"/>
          <w:sz w:val="22"/>
          <w:szCs w:val="22"/>
          <w:lang w:val="en-CA"/>
        </w:rPr>
        <w:t>.</w:t>
      </w:r>
    </w:p>
    <w:p w14:paraId="3738765D" w14:textId="77777777" w:rsidR="00B54886" w:rsidRPr="005E218F" w:rsidRDefault="00B54886" w:rsidP="00B54886">
      <w:pPr>
        <w:pStyle w:val="Listecouleur-Accent11"/>
        <w:ind w:left="0"/>
        <w:rPr>
          <w:rFonts w:ascii="Cambria" w:hAnsi="Cambria"/>
          <w:sz w:val="22"/>
          <w:szCs w:val="22"/>
          <w:lang w:val="en-CA"/>
        </w:rPr>
      </w:pPr>
    </w:p>
    <w:p w14:paraId="0C21AE72" w14:textId="77777777" w:rsidR="00FD38DD" w:rsidRPr="005E218F" w:rsidRDefault="00FD38DD" w:rsidP="00B54886">
      <w:pPr>
        <w:pStyle w:val="Heading4"/>
        <w:rPr>
          <w:lang w:val="en-CA"/>
        </w:rPr>
      </w:pPr>
      <w:r w:rsidRPr="005E218F">
        <w:rPr>
          <w:lang w:val="en-CA"/>
        </w:rPr>
        <w:t>hevc_tiles_single_track_nalm_rle.mp4</w:t>
      </w:r>
    </w:p>
    <w:p w14:paraId="032E0B08" w14:textId="77777777" w:rsidR="00FD38DD" w:rsidRPr="005E218F" w:rsidRDefault="00B54886" w:rsidP="00FD38DD">
      <w:pPr>
        <w:rPr>
          <w:lang w:val="en-CA"/>
        </w:rPr>
      </w:pPr>
      <w:r w:rsidRPr="005E218F">
        <w:rPr>
          <w:noProof/>
          <w:lang w:val="en-CA"/>
        </w:rPr>
        <w:t>This</w:t>
      </w:r>
      <w:r w:rsidR="00FD38DD" w:rsidRPr="005E218F">
        <w:rPr>
          <w:noProof/>
          <w:lang w:val="en-CA"/>
        </w:rPr>
        <w:t xml:space="preserve"> file contains</w:t>
      </w:r>
      <w:r w:rsidR="008D29FA" w:rsidRPr="005E218F">
        <w:rPr>
          <w:noProof/>
          <w:lang w:val="en-CA"/>
        </w:rPr>
        <w:t>:</w:t>
      </w:r>
    </w:p>
    <w:p w14:paraId="1869ED8D"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independent 3x3 tiled HEVC single </w:t>
      </w:r>
      <w:proofErr w:type="gramStart"/>
      <w:r w:rsidRPr="005E218F">
        <w:rPr>
          <w:rFonts w:ascii="Cambria" w:hAnsi="Cambria"/>
          <w:sz w:val="22"/>
          <w:szCs w:val="22"/>
          <w:lang w:val="en-CA"/>
        </w:rPr>
        <w:t>layer</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32CB042E"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one ‘hvc2’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316C2DE8"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sample to group box with </w:t>
      </w:r>
      <w:proofErr w:type="spellStart"/>
      <w:r w:rsidRPr="005E218F">
        <w:rPr>
          <w:rFonts w:ascii="Cambria" w:hAnsi="Cambria"/>
          <w:sz w:val="22"/>
          <w:szCs w:val="22"/>
          <w:lang w:val="en-CA"/>
        </w:rPr>
        <w:t>grouping_type</w:t>
      </w:r>
      <w:proofErr w:type="spellEnd"/>
      <w:proofErr w:type="gramStart"/>
      <w:r w:rsidRPr="005E218F">
        <w:rPr>
          <w:rFonts w:ascii="Cambria" w:hAnsi="Cambria"/>
          <w:sz w:val="22"/>
          <w:szCs w:val="22"/>
          <w:lang w:val="en-CA"/>
        </w:rPr>
        <w:t>=“</w:t>
      </w:r>
      <w:proofErr w:type="spellStart"/>
      <w:proofErr w:type="gramEnd"/>
      <w:r w:rsidRPr="005E218F">
        <w:rPr>
          <w:rFonts w:ascii="Cambria" w:hAnsi="Cambria"/>
          <w:sz w:val="22"/>
          <w:szCs w:val="22"/>
          <w:lang w:val="en-CA"/>
        </w:rPr>
        <w:t>nalm</w:t>
      </w:r>
      <w:proofErr w:type="spellEnd"/>
      <w:r w:rsidRPr="005E218F">
        <w:rPr>
          <w:rFonts w:ascii="Cambria" w:hAnsi="Cambria"/>
          <w:sz w:val="22"/>
          <w:szCs w:val="22"/>
          <w:lang w:val="en-CA"/>
        </w:rPr>
        <w:t xml:space="preserve">” and </w:t>
      </w:r>
      <w:proofErr w:type="spellStart"/>
      <w:r w:rsidRPr="005E218F">
        <w:rPr>
          <w:rFonts w:ascii="Cambria" w:hAnsi="Cambria"/>
          <w:sz w:val="22"/>
          <w:szCs w:val="22"/>
          <w:lang w:val="en-CA"/>
        </w:rPr>
        <w:t>grouping_type_parameter</w:t>
      </w:r>
      <w:proofErr w:type="spellEnd"/>
      <w:r w:rsidRPr="005E218F">
        <w:rPr>
          <w:rFonts w:ascii="Cambria" w:hAnsi="Cambria"/>
          <w:sz w:val="22"/>
          <w:szCs w:val="22"/>
          <w:lang w:val="en-CA"/>
        </w:rPr>
        <w:t>=“</w:t>
      </w:r>
      <w:proofErr w:type="spellStart"/>
      <w:r w:rsidRPr="005E218F">
        <w:rPr>
          <w:rFonts w:ascii="Cambria" w:hAnsi="Cambria"/>
          <w:sz w:val="22"/>
          <w:szCs w:val="22"/>
          <w:lang w:val="en-CA"/>
        </w:rPr>
        <w:t>trif</w:t>
      </w:r>
      <w:proofErr w:type="spellEnd"/>
      <w:r w:rsidRPr="005E218F">
        <w:rPr>
          <w:rFonts w:ascii="Cambria" w:hAnsi="Cambria"/>
          <w:sz w:val="22"/>
          <w:szCs w:val="22"/>
          <w:lang w:val="en-CA"/>
        </w:rPr>
        <w:t>”</w:t>
      </w:r>
      <w:r w:rsidR="008D29FA" w:rsidRPr="005E218F">
        <w:rPr>
          <w:rFonts w:ascii="Cambria" w:hAnsi="Cambria"/>
          <w:sz w:val="22"/>
          <w:szCs w:val="22"/>
          <w:lang w:val="en-CA"/>
        </w:rPr>
        <w:t>;</w:t>
      </w:r>
    </w:p>
    <w:p w14:paraId="1E29E4EA" w14:textId="77777777" w:rsidR="00FD38DD" w:rsidRPr="005E218F" w:rsidRDefault="00FD38DD" w:rsidP="00B54886">
      <w:pPr>
        <w:pStyle w:val="Listecouleur-Accent11"/>
        <w:numPr>
          <w:ilvl w:val="1"/>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trif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nalm</w:t>
      </w:r>
      <w:proofErr w:type="spellEnd"/>
      <w:r w:rsidRPr="005E218F">
        <w:rPr>
          <w:rFonts w:ascii="Cambria" w:hAnsi="Cambria"/>
          <w:sz w:val="22"/>
          <w:szCs w:val="22"/>
          <w:lang w:val="en-CA"/>
        </w:rPr>
        <w:t xml:space="preserve">” run-length encoded with </w:t>
      </w:r>
      <w:proofErr w:type="spellStart"/>
      <w:r w:rsidRPr="005E218F">
        <w:rPr>
          <w:rFonts w:ascii="Cambria" w:hAnsi="Cambria"/>
          <w:sz w:val="22"/>
          <w:szCs w:val="22"/>
          <w:lang w:val="en-CA"/>
        </w:rPr>
        <w:t>groupID</w:t>
      </w:r>
      <w:proofErr w:type="spellEnd"/>
      <w:r w:rsidRPr="005E218F">
        <w:rPr>
          <w:rFonts w:ascii="Cambria" w:hAnsi="Cambria"/>
          <w:sz w:val="22"/>
          <w:szCs w:val="22"/>
          <w:lang w:val="en-CA"/>
        </w:rPr>
        <w:t>=0 sample group descriptions</w:t>
      </w:r>
      <w:r w:rsidR="008D29FA" w:rsidRPr="005E218F">
        <w:rPr>
          <w:rFonts w:ascii="Cambria" w:hAnsi="Cambria"/>
          <w:sz w:val="22"/>
          <w:szCs w:val="22"/>
          <w:lang w:val="en-CA"/>
        </w:rPr>
        <w:t>.</w:t>
      </w:r>
    </w:p>
    <w:p w14:paraId="483FB15C" w14:textId="77777777" w:rsidR="00B54886" w:rsidRPr="005E218F" w:rsidRDefault="00B54886" w:rsidP="00B54886">
      <w:pPr>
        <w:pStyle w:val="Listecouleur-Accent11"/>
        <w:ind w:left="0"/>
        <w:rPr>
          <w:rFonts w:ascii="Cambria" w:hAnsi="Cambria"/>
          <w:sz w:val="22"/>
          <w:szCs w:val="22"/>
          <w:lang w:val="en-CA"/>
        </w:rPr>
      </w:pPr>
    </w:p>
    <w:p w14:paraId="4E83F3C8" w14:textId="0E33D42E" w:rsidR="00FD38DD" w:rsidRPr="005E218F" w:rsidRDefault="00FD38DD" w:rsidP="00B54886">
      <w:pPr>
        <w:pStyle w:val="Heading4"/>
        <w:rPr>
          <w:lang w:val="en-CA"/>
        </w:rPr>
      </w:pPr>
      <w:r w:rsidRPr="005E218F">
        <w:rPr>
          <w:lang w:val="en-CA"/>
        </w:rPr>
        <w:t>hevc_tiles_multiple_tracks</w:t>
      </w:r>
      <w:ins w:id="62" w:author="Dimitri Podborski" w:date="2023-11-20T10:36:00Z">
        <w:r w:rsidR="003E5F31">
          <w:rPr>
            <w:lang w:val="en-CA"/>
          </w:rPr>
          <w:t>_v2</w:t>
        </w:r>
      </w:ins>
      <w:r w:rsidRPr="005E218F">
        <w:rPr>
          <w:lang w:val="en-CA"/>
        </w:rPr>
        <w:t>.mp4</w:t>
      </w:r>
    </w:p>
    <w:p w14:paraId="372C25EF" w14:textId="77777777" w:rsidR="00B54886" w:rsidRPr="005E218F" w:rsidRDefault="00B54886" w:rsidP="00B54886">
      <w:pPr>
        <w:rPr>
          <w:lang w:val="en-CA"/>
        </w:rPr>
      </w:pPr>
      <w:r w:rsidRPr="005E218F">
        <w:rPr>
          <w:noProof/>
          <w:lang w:val="en-CA"/>
        </w:rPr>
        <w:t>This file contains</w:t>
      </w:r>
      <w:r w:rsidR="008D29FA" w:rsidRPr="005E218F">
        <w:rPr>
          <w:noProof/>
          <w:lang w:val="en-CA"/>
        </w:rPr>
        <w:t>:</w:t>
      </w:r>
    </w:p>
    <w:p w14:paraId="33B81957" w14:textId="3B2EE2D0" w:rsidR="00FD38DD" w:rsidRPr="005E218F" w:rsidDel="00603FCC" w:rsidRDefault="00FD38DD" w:rsidP="00FD38DD">
      <w:pPr>
        <w:pStyle w:val="Listecouleur-Accent11"/>
        <w:numPr>
          <w:ilvl w:val="1"/>
          <w:numId w:val="27"/>
        </w:numPr>
        <w:rPr>
          <w:del w:id="63" w:author="Dimitri Podborski" w:date="2023-11-13T08:16:00Z"/>
          <w:rFonts w:ascii="Cambria" w:hAnsi="Cambria"/>
          <w:sz w:val="22"/>
          <w:szCs w:val="22"/>
          <w:lang w:val="en-CA"/>
        </w:rPr>
      </w:pPr>
      <w:del w:id="64" w:author="Dimitri Podborski" w:date="2023-11-13T08:16:00Z">
        <w:r w:rsidRPr="005E218F" w:rsidDel="00603FCC">
          <w:rPr>
            <w:rFonts w:ascii="Cambria" w:hAnsi="Cambria"/>
            <w:sz w:val="22"/>
            <w:szCs w:val="22"/>
            <w:lang w:val="en-CA"/>
          </w:rPr>
          <w:delText>independent 3x3 tiled HEVC single layer</w:delText>
        </w:r>
        <w:r w:rsidR="008D29FA" w:rsidRPr="005E218F" w:rsidDel="00603FCC">
          <w:rPr>
            <w:rFonts w:ascii="Cambria" w:hAnsi="Cambria"/>
            <w:sz w:val="22"/>
            <w:szCs w:val="22"/>
            <w:lang w:val="en-CA"/>
          </w:rPr>
          <w:delText>;</w:delText>
        </w:r>
        <w:r w:rsidRPr="005E218F" w:rsidDel="00603FCC">
          <w:rPr>
            <w:rFonts w:ascii="Cambria" w:hAnsi="Cambria"/>
            <w:sz w:val="22"/>
            <w:szCs w:val="22"/>
            <w:lang w:val="en-CA"/>
          </w:rPr>
          <w:delText xml:space="preserve"> </w:delText>
        </w:r>
      </w:del>
    </w:p>
    <w:p w14:paraId="38B0FE71" w14:textId="599747A2" w:rsidR="00FD38DD" w:rsidRPr="005E218F" w:rsidDel="00603FCC" w:rsidRDefault="00FD38DD" w:rsidP="00FD38DD">
      <w:pPr>
        <w:pStyle w:val="Listecouleur-Accent11"/>
        <w:numPr>
          <w:ilvl w:val="1"/>
          <w:numId w:val="27"/>
        </w:numPr>
        <w:rPr>
          <w:del w:id="65" w:author="Dimitri Podborski" w:date="2023-11-13T08:16:00Z"/>
          <w:rFonts w:ascii="Cambria" w:hAnsi="Cambria"/>
          <w:sz w:val="22"/>
          <w:szCs w:val="22"/>
          <w:lang w:val="en-CA"/>
        </w:rPr>
      </w:pPr>
      <w:del w:id="66" w:author="Dimitri Podborski" w:date="2023-11-13T08:16:00Z">
        <w:r w:rsidRPr="005E218F" w:rsidDel="00603FCC">
          <w:rPr>
            <w:rFonts w:ascii="Cambria" w:hAnsi="Cambria"/>
            <w:sz w:val="22"/>
            <w:szCs w:val="22"/>
            <w:lang w:val="en-CA"/>
          </w:rPr>
          <w:delText>one ‘hev1’ and 9 ‘hvt1’ tracks using “trif” with default sample group description</w:delText>
        </w:r>
        <w:r w:rsidR="008D29FA" w:rsidRPr="005E218F" w:rsidDel="00603FCC">
          <w:rPr>
            <w:rFonts w:ascii="Cambria" w:hAnsi="Cambria"/>
            <w:sz w:val="22"/>
            <w:szCs w:val="22"/>
            <w:lang w:val="en-CA"/>
          </w:rPr>
          <w:delText>;</w:delText>
        </w:r>
        <w:r w:rsidRPr="005E218F" w:rsidDel="00603FCC">
          <w:rPr>
            <w:rFonts w:ascii="Cambria" w:hAnsi="Cambria"/>
            <w:sz w:val="22"/>
            <w:szCs w:val="22"/>
            <w:lang w:val="en-CA"/>
          </w:rPr>
          <w:delText xml:space="preserve"> </w:delText>
        </w:r>
      </w:del>
    </w:p>
    <w:p w14:paraId="791DF4BD" w14:textId="7D0B3AA6" w:rsidR="00FD38DD" w:rsidRPr="005E218F" w:rsidDel="00603FCC" w:rsidRDefault="00FD38DD" w:rsidP="00FD38DD">
      <w:pPr>
        <w:pStyle w:val="Listecouleur-Accent11"/>
        <w:numPr>
          <w:ilvl w:val="1"/>
          <w:numId w:val="27"/>
        </w:numPr>
        <w:rPr>
          <w:del w:id="67" w:author="Dimitri Podborski" w:date="2023-11-13T08:16:00Z"/>
          <w:rFonts w:ascii="Cambria" w:hAnsi="Cambria"/>
          <w:sz w:val="22"/>
          <w:szCs w:val="22"/>
          <w:lang w:val="en-CA"/>
        </w:rPr>
      </w:pPr>
      <w:del w:id="68" w:author="Dimitri Podborski" w:date="2023-11-13T08:16:00Z">
        <w:r w:rsidRPr="005E218F" w:rsidDel="00603FCC">
          <w:rPr>
            <w:rFonts w:ascii="Cambria" w:hAnsi="Cambria"/>
            <w:sz w:val="22"/>
            <w:szCs w:val="22"/>
            <w:lang w:val="en-CA"/>
          </w:rPr>
          <w:delText>‘tbas’ / ‘sabt’ track references for implicit reconstruction.</w:delText>
        </w:r>
      </w:del>
    </w:p>
    <w:p w14:paraId="611FABA6" w14:textId="77777777" w:rsidR="00603FCC" w:rsidRPr="00804DF2" w:rsidRDefault="00603FCC" w:rsidP="00603FCC">
      <w:pPr>
        <w:pStyle w:val="ListParagraph"/>
        <w:widowControl w:val="0"/>
        <w:numPr>
          <w:ilvl w:val="0"/>
          <w:numId w:val="36"/>
        </w:numPr>
        <w:autoSpaceDE w:val="0"/>
        <w:autoSpaceDN w:val="0"/>
        <w:contextualSpacing w:val="0"/>
        <w:jc w:val="left"/>
        <w:rPr>
          <w:ins w:id="69" w:author="Dimitri Podborski" w:date="2023-11-13T08:15:00Z"/>
        </w:rPr>
      </w:pPr>
      <w:ins w:id="70" w:author="Dimitri Podborski" w:date="2023-11-13T08:15:00Z">
        <w:r w:rsidRPr="00804DF2">
          <w:t xml:space="preserve">independent 3x3 tiled HEVC single </w:t>
        </w:r>
        <w:proofErr w:type="gramStart"/>
        <w:r w:rsidRPr="00804DF2">
          <w:t>layer;</w:t>
        </w:r>
        <w:proofErr w:type="gramEnd"/>
        <w:r w:rsidRPr="00804DF2">
          <w:t xml:space="preserve"> </w:t>
        </w:r>
      </w:ins>
    </w:p>
    <w:p w14:paraId="1D7EE2D4" w14:textId="77777777" w:rsidR="00603FCC" w:rsidRDefault="00603FCC" w:rsidP="00603FCC">
      <w:pPr>
        <w:pStyle w:val="ListParagraph"/>
        <w:widowControl w:val="0"/>
        <w:numPr>
          <w:ilvl w:val="0"/>
          <w:numId w:val="36"/>
        </w:numPr>
        <w:autoSpaceDE w:val="0"/>
        <w:autoSpaceDN w:val="0"/>
        <w:contextualSpacing w:val="0"/>
        <w:jc w:val="left"/>
        <w:rPr>
          <w:ins w:id="71" w:author="Dimitri Podborski" w:date="2023-11-13T08:15:00Z"/>
        </w:rPr>
      </w:pPr>
      <w:ins w:id="72" w:author="Dimitri Podborski" w:date="2023-11-13T08:15:00Z">
        <w:r w:rsidRPr="00804DF2">
          <w:t>one ‘</w:t>
        </w:r>
        <w:r w:rsidRPr="00804DF2">
          <w:rPr>
            <w:rFonts w:ascii="Courier New" w:eastAsia="Times New Roman" w:hAnsi="Courier New" w:cs="Courier New"/>
            <w:sz w:val="22"/>
            <w:szCs w:val="22"/>
            <w:lang w:val="en-GB"/>
          </w:rPr>
          <w:t xml:space="preserve">hvc2’ </w:t>
        </w:r>
        <w:r w:rsidRPr="00804DF2">
          <w:t>and 9 ‘</w:t>
        </w:r>
        <w:r w:rsidRPr="00804DF2">
          <w:rPr>
            <w:rFonts w:ascii="Courier New" w:eastAsia="Times New Roman" w:hAnsi="Courier New" w:cs="Courier New"/>
            <w:sz w:val="22"/>
            <w:szCs w:val="22"/>
            <w:lang w:val="en-GB"/>
          </w:rPr>
          <w:t>hvt1’</w:t>
        </w:r>
        <w:r w:rsidRPr="00804DF2">
          <w:t xml:space="preserve"> tracks </w:t>
        </w:r>
        <w:r>
          <w:t xml:space="preserve">each </w:t>
        </w:r>
        <w:r w:rsidRPr="00804DF2">
          <w:t xml:space="preserve">using </w:t>
        </w:r>
        <w:r w:rsidRPr="00804DF2">
          <w:rPr>
            <w:rFonts w:ascii="Courier New" w:eastAsia="Times New Roman" w:hAnsi="Courier New" w:cs="Courier New"/>
            <w:sz w:val="22"/>
            <w:szCs w:val="22"/>
            <w:lang w:val="en-GB"/>
          </w:rPr>
          <w:t>“</w:t>
        </w:r>
        <w:proofErr w:type="spellStart"/>
        <w:r w:rsidRPr="00804DF2">
          <w:rPr>
            <w:rFonts w:ascii="Courier New" w:eastAsia="Times New Roman" w:hAnsi="Courier New" w:cs="Courier New"/>
            <w:sz w:val="22"/>
            <w:szCs w:val="22"/>
            <w:lang w:val="en-GB"/>
          </w:rPr>
          <w:t>trif</w:t>
        </w:r>
        <w:proofErr w:type="spellEnd"/>
        <w:r w:rsidRPr="00804DF2">
          <w:rPr>
            <w:rFonts w:ascii="Courier New" w:eastAsia="Times New Roman" w:hAnsi="Courier New" w:cs="Courier New"/>
            <w:sz w:val="22"/>
            <w:szCs w:val="22"/>
            <w:lang w:val="en-GB"/>
          </w:rPr>
          <w:t>”</w:t>
        </w:r>
        <w:r w:rsidRPr="00804DF2">
          <w:t xml:space="preserve"> with default sample group description</w:t>
        </w:r>
        <w:r>
          <w:t xml:space="preserve"> (‘</w:t>
        </w:r>
        <w:proofErr w:type="spellStart"/>
        <w:r w:rsidRPr="00804DF2">
          <w:rPr>
            <w:rFonts w:ascii="Courier New" w:eastAsia="Times New Roman" w:hAnsi="Courier New" w:cs="Courier New"/>
            <w:sz w:val="22"/>
            <w:szCs w:val="22"/>
            <w:lang w:val="en-GB"/>
          </w:rPr>
          <w:t>sgpd</w:t>
        </w:r>
        <w:proofErr w:type="spellEnd"/>
        <w:r w:rsidRPr="00804DF2">
          <w:rPr>
            <w:rFonts w:ascii="Courier New" w:eastAsia="Times New Roman" w:hAnsi="Courier New" w:cs="Courier New"/>
            <w:sz w:val="22"/>
            <w:szCs w:val="22"/>
            <w:lang w:val="en-GB"/>
          </w:rPr>
          <w:t>’</w:t>
        </w:r>
        <w:r>
          <w:t xml:space="preserve"> with </w:t>
        </w:r>
        <w:r w:rsidRPr="00804DF2">
          <w:rPr>
            <w:rFonts w:ascii="Courier New" w:eastAsia="Times New Roman" w:hAnsi="Courier New" w:cs="Courier New"/>
            <w:sz w:val="22"/>
            <w:szCs w:val="22"/>
            <w:lang w:val="en-GB"/>
          </w:rPr>
          <w:t>version</w:t>
        </w:r>
        <w:r>
          <w:t xml:space="preserve">=2 and no </w:t>
        </w:r>
        <w:r w:rsidRPr="00804DF2">
          <w:rPr>
            <w:rFonts w:ascii="Courier New" w:eastAsia="Times New Roman" w:hAnsi="Courier New" w:cs="Courier New"/>
            <w:sz w:val="22"/>
            <w:szCs w:val="22"/>
            <w:lang w:val="en-GB"/>
          </w:rPr>
          <w:t>‘</w:t>
        </w:r>
        <w:proofErr w:type="spellStart"/>
        <w:r w:rsidRPr="00804DF2">
          <w:rPr>
            <w:rFonts w:ascii="Courier New" w:eastAsia="Times New Roman" w:hAnsi="Courier New" w:cs="Courier New"/>
            <w:sz w:val="22"/>
            <w:szCs w:val="22"/>
            <w:lang w:val="en-GB"/>
          </w:rPr>
          <w:t>sbgp</w:t>
        </w:r>
        <w:proofErr w:type="spellEnd"/>
        <w:r w:rsidRPr="00804DF2">
          <w:rPr>
            <w:rFonts w:ascii="Courier New" w:eastAsia="Times New Roman" w:hAnsi="Courier New" w:cs="Courier New"/>
            <w:sz w:val="22"/>
            <w:szCs w:val="22"/>
            <w:lang w:val="en-GB"/>
          </w:rPr>
          <w:t>’</w:t>
        </w:r>
        <w:proofErr w:type="gramStart"/>
        <w:r>
          <w:t>)</w:t>
        </w:r>
        <w:r w:rsidRPr="00804DF2">
          <w:t>;</w:t>
        </w:r>
        <w:proofErr w:type="gramEnd"/>
        <w:r w:rsidRPr="00804DF2">
          <w:t xml:space="preserve"> </w:t>
        </w:r>
      </w:ins>
    </w:p>
    <w:p w14:paraId="409818A2" w14:textId="23195281" w:rsidR="00603FCC" w:rsidRPr="00603FCC" w:rsidRDefault="00603FCC">
      <w:pPr>
        <w:pStyle w:val="ListParagraph"/>
        <w:widowControl w:val="0"/>
        <w:numPr>
          <w:ilvl w:val="0"/>
          <w:numId w:val="36"/>
        </w:numPr>
        <w:autoSpaceDE w:val="0"/>
        <w:autoSpaceDN w:val="0"/>
        <w:contextualSpacing w:val="0"/>
        <w:jc w:val="left"/>
        <w:rPr>
          <w:ins w:id="73" w:author="Dimitri Podborski" w:date="2023-11-13T08:15:00Z"/>
          <w:rPrChange w:id="74" w:author="Dimitri Podborski" w:date="2023-11-13T08:15:00Z">
            <w:rPr>
              <w:ins w:id="75" w:author="Dimitri Podborski" w:date="2023-11-13T08:15:00Z"/>
              <w:lang w:val="en-CA"/>
            </w:rPr>
          </w:rPrChange>
        </w:rPr>
        <w:pPrChange w:id="76" w:author="Dimitri Podborski" w:date="2023-11-13T08:15:00Z">
          <w:pPr>
            <w:pStyle w:val="Listecouleur-Accent11"/>
            <w:ind w:left="0"/>
          </w:pPr>
        </w:pPrChange>
      </w:pPr>
      <w:ins w:id="77" w:author="Dimitri Podborski" w:date="2023-11-13T08:15:00Z">
        <w:r w:rsidRPr="00603FCC">
          <w:rPr>
            <w:rFonts w:ascii="Courier New" w:eastAsia="Times New Roman" w:hAnsi="Courier New" w:cs="Courier New"/>
            <w:sz w:val="22"/>
            <w:szCs w:val="22"/>
            <w:lang w:val="en-GB"/>
          </w:rPr>
          <w:t>‘</w:t>
        </w:r>
        <w:proofErr w:type="spellStart"/>
        <w:r w:rsidRPr="00603FCC">
          <w:rPr>
            <w:rFonts w:ascii="Courier New" w:eastAsia="Times New Roman" w:hAnsi="Courier New" w:cs="Courier New"/>
            <w:sz w:val="22"/>
            <w:szCs w:val="22"/>
            <w:lang w:val="en-GB"/>
          </w:rPr>
          <w:t>tbas</w:t>
        </w:r>
        <w:proofErr w:type="spellEnd"/>
        <w:r w:rsidRPr="00603FCC">
          <w:rPr>
            <w:rFonts w:ascii="Courier New" w:eastAsia="Times New Roman" w:hAnsi="Courier New" w:cs="Courier New"/>
            <w:sz w:val="22"/>
            <w:szCs w:val="22"/>
            <w:lang w:val="en-GB"/>
          </w:rPr>
          <w:t>’</w:t>
        </w:r>
        <w:r w:rsidRPr="00804DF2">
          <w:t xml:space="preserve"> / </w:t>
        </w:r>
        <w:r w:rsidRPr="00603FCC">
          <w:rPr>
            <w:rFonts w:ascii="Courier New" w:eastAsia="Times New Roman" w:hAnsi="Courier New" w:cs="Courier New"/>
            <w:sz w:val="22"/>
            <w:szCs w:val="22"/>
            <w:lang w:val="en-GB"/>
          </w:rPr>
          <w:t>‘</w:t>
        </w:r>
        <w:proofErr w:type="spellStart"/>
        <w:r w:rsidRPr="00603FCC">
          <w:rPr>
            <w:rFonts w:ascii="Courier New" w:eastAsia="Times New Roman" w:hAnsi="Courier New" w:cs="Courier New"/>
            <w:sz w:val="22"/>
            <w:szCs w:val="22"/>
            <w:lang w:val="en-GB"/>
          </w:rPr>
          <w:t>sabt</w:t>
        </w:r>
        <w:proofErr w:type="spellEnd"/>
        <w:r w:rsidRPr="00603FCC">
          <w:rPr>
            <w:rFonts w:ascii="Courier New" w:eastAsia="Times New Roman" w:hAnsi="Courier New" w:cs="Courier New"/>
            <w:sz w:val="22"/>
            <w:szCs w:val="22"/>
            <w:lang w:val="en-GB"/>
          </w:rPr>
          <w:t>’</w:t>
        </w:r>
        <w:r w:rsidRPr="00804DF2">
          <w:t xml:space="preserve"> track references for implicit reconstruction.</w:t>
        </w:r>
      </w:ins>
    </w:p>
    <w:p w14:paraId="2342B62A" w14:textId="77777777" w:rsidR="00603FCC" w:rsidRPr="005E218F" w:rsidRDefault="00603FCC" w:rsidP="00B54886">
      <w:pPr>
        <w:pStyle w:val="Listecouleur-Accent11"/>
        <w:ind w:left="0"/>
        <w:rPr>
          <w:lang w:val="en-CA"/>
        </w:rPr>
      </w:pPr>
    </w:p>
    <w:p w14:paraId="598A361F" w14:textId="4B573227" w:rsidR="00FD38DD" w:rsidRPr="005E218F" w:rsidRDefault="00FD38DD" w:rsidP="00B54886">
      <w:pPr>
        <w:pStyle w:val="Heading4"/>
        <w:rPr>
          <w:lang w:val="en-CA"/>
        </w:rPr>
      </w:pPr>
      <w:r w:rsidRPr="005E218F">
        <w:rPr>
          <w:lang w:val="en-CA"/>
        </w:rPr>
        <w:t>hevc_tiles_single_track_trif_full_picture</w:t>
      </w:r>
      <w:ins w:id="78" w:author="Dimitri Podborski" w:date="2023-11-20T10:36:00Z">
        <w:r w:rsidR="003E5F31">
          <w:rPr>
            <w:lang w:val="en-CA"/>
          </w:rPr>
          <w:t>_v</w:t>
        </w:r>
      </w:ins>
      <w:ins w:id="79" w:author="Dimitri Podborski" w:date="2023-11-20T10:37:00Z">
        <w:r w:rsidR="003E5F31">
          <w:rPr>
            <w:lang w:val="en-CA"/>
          </w:rPr>
          <w:t>2</w:t>
        </w:r>
      </w:ins>
      <w:r w:rsidRPr="005E218F">
        <w:rPr>
          <w:lang w:val="en-CA"/>
        </w:rPr>
        <w:t>.mp4</w:t>
      </w:r>
    </w:p>
    <w:p w14:paraId="4C2AED4A" w14:textId="25B47A1C" w:rsidR="00603FCC" w:rsidRPr="005E218F" w:rsidRDefault="00B54886" w:rsidP="00B54886">
      <w:pPr>
        <w:rPr>
          <w:lang w:val="en-CA"/>
        </w:rPr>
      </w:pPr>
      <w:del w:id="80" w:author="Dimitri Podborski" w:date="2023-11-13T08:17:00Z">
        <w:r w:rsidRPr="005E218F" w:rsidDel="00603FCC">
          <w:rPr>
            <w:noProof/>
            <w:lang w:val="en-CA"/>
          </w:rPr>
          <w:delText>This file contains a</w:delText>
        </w:r>
        <w:r w:rsidRPr="005E218F" w:rsidDel="00603FCC">
          <w:rPr>
            <w:lang w:val="en-CA"/>
          </w:rPr>
          <w:delText xml:space="preserve"> </w:delText>
        </w:r>
        <w:r w:rsidR="00FD38DD" w:rsidRPr="005E218F" w:rsidDel="00603FCC">
          <w:rPr>
            <w:lang w:val="en-CA"/>
          </w:rPr>
          <w:delText>single ‘hvc1’ track with ‘trif’ sample group description using full_picture flag</w:delText>
        </w:r>
        <w:r w:rsidRPr="005E218F" w:rsidDel="00603FCC">
          <w:rPr>
            <w:lang w:val="en-CA"/>
          </w:rPr>
          <w:delText>.</w:delText>
        </w:r>
      </w:del>
      <w:ins w:id="81" w:author="Dimitri Podborski" w:date="2023-11-13T08:17:00Z">
        <w:r w:rsidR="00603FCC" w:rsidRPr="00F8467E">
          <w:rPr>
            <w:noProof/>
            <w:lang w:val="en-US"/>
          </w:rPr>
          <w:t>This file contains a</w:t>
        </w:r>
        <w:r w:rsidR="00603FCC" w:rsidRPr="00F8467E">
          <w:rPr>
            <w:lang w:val="en-US"/>
          </w:rPr>
          <w:t xml:space="preserve"> single ‘</w:t>
        </w:r>
        <w:r w:rsidR="00603FCC" w:rsidRPr="00F8467E">
          <w:rPr>
            <w:rFonts w:ascii="Courier New" w:eastAsia="Times New Roman" w:hAnsi="Courier New" w:cs="Courier New"/>
          </w:rPr>
          <w:t>hvc</w:t>
        </w:r>
        <w:r w:rsidR="00603FCC">
          <w:rPr>
            <w:rFonts w:ascii="Courier New" w:eastAsia="Times New Roman" w:hAnsi="Courier New" w:cs="Courier New"/>
          </w:rPr>
          <w:t>2</w:t>
        </w:r>
        <w:r w:rsidR="00603FCC" w:rsidRPr="00F8467E">
          <w:rPr>
            <w:rFonts w:ascii="Courier New" w:eastAsia="Times New Roman" w:hAnsi="Courier New" w:cs="Courier New"/>
          </w:rPr>
          <w:t>’</w:t>
        </w:r>
        <w:r w:rsidR="00603FCC" w:rsidRPr="00F8467E">
          <w:rPr>
            <w:lang w:val="en-US"/>
          </w:rPr>
          <w:t xml:space="preserve"> track with </w:t>
        </w:r>
        <w:r w:rsidR="00603FCC" w:rsidRPr="00F8467E">
          <w:rPr>
            <w:rFonts w:ascii="Courier New" w:eastAsia="Times New Roman" w:hAnsi="Courier New" w:cs="Courier New"/>
          </w:rPr>
          <w:t>‘</w:t>
        </w:r>
        <w:proofErr w:type="spellStart"/>
        <w:r w:rsidR="00603FCC" w:rsidRPr="00F8467E">
          <w:rPr>
            <w:rFonts w:ascii="Courier New" w:eastAsia="Times New Roman" w:hAnsi="Courier New" w:cs="Courier New"/>
          </w:rPr>
          <w:t>trif</w:t>
        </w:r>
        <w:proofErr w:type="spellEnd"/>
        <w:r w:rsidR="00603FCC" w:rsidRPr="00F8467E">
          <w:rPr>
            <w:rFonts w:ascii="Courier New" w:eastAsia="Times New Roman" w:hAnsi="Courier New" w:cs="Courier New"/>
          </w:rPr>
          <w:t>’</w:t>
        </w:r>
        <w:r w:rsidR="00603FCC" w:rsidRPr="00F8467E">
          <w:rPr>
            <w:lang w:val="en-US"/>
          </w:rPr>
          <w:t xml:space="preserve"> sample group description </w:t>
        </w:r>
        <w:r w:rsidR="00603FCC">
          <w:rPr>
            <w:lang w:val="en-US"/>
          </w:rPr>
          <w:t>box (‘</w:t>
        </w:r>
        <w:proofErr w:type="spellStart"/>
        <w:r w:rsidR="00603FCC" w:rsidRPr="00F8467E">
          <w:rPr>
            <w:rFonts w:ascii="Courier New" w:eastAsia="Times New Roman" w:hAnsi="Courier New" w:cs="Courier New"/>
          </w:rPr>
          <w:t>sgpd</w:t>
        </w:r>
        <w:proofErr w:type="spellEnd"/>
        <w:r w:rsidR="00603FCC">
          <w:rPr>
            <w:lang w:val="en-US"/>
          </w:rPr>
          <w:t xml:space="preserve">’ with </w:t>
        </w:r>
        <w:r w:rsidR="00603FCC" w:rsidRPr="00F8467E">
          <w:rPr>
            <w:rFonts w:ascii="Courier New" w:eastAsia="Times New Roman" w:hAnsi="Courier New" w:cs="Courier New"/>
          </w:rPr>
          <w:t>version</w:t>
        </w:r>
        <w:r w:rsidR="00603FCC">
          <w:rPr>
            <w:lang w:val="en-US"/>
          </w:rPr>
          <w:t xml:space="preserve">=2) </w:t>
        </w:r>
        <w:r w:rsidR="00603FCC" w:rsidRPr="00F8467E">
          <w:rPr>
            <w:lang w:val="en-US"/>
          </w:rPr>
          <w:t xml:space="preserve">using </w:t>
        </w:r>
        <w:proofErr w:type="spellStart"/>
        <w:r w:rsidR="00603FCC" w:rsidRPr="00F8467E">
          <w:rPr>
            <w:rFonts w:ascii="Courier New" w:eastAsia="Times New Roman" w:hAnsi="Courier New" w:cs="Courier New"/>
          </w:rPr>
          <w:t>full_picture</w:t>
        </w:r>
        <w:proofErr w:type="spellEnd"/>
        <w:r w:rsidR="00603FCC" w:rsidRPr="00F8467E">
          <w:rPr>
            <w:lang w:val="en-US"/>
          </w:rPr>
          <w:t xml:space="preserve"> flag</w:t>
        </w:r>
        <w:r w:rsidR="00603FCC">
          <w:rPr>
            <w:lang w:val="en-US"/>
          </w:rPr>
          <w:t xml:space="preserve"> </w:t>
        </w:r>
        <w:r w:rsidR="00603FCC">
          <w:rPr>
            <w:noProof/>
            <w:lang w:val="en-US"/>
          </w:rPr>
          <w:t xml:space="preserve">and has no corresponding </w:t>
        </w:r>
        <w:r w:rsidR="00603FCC" w:rsidRPr="00804DF2">
          <w:rPr>
            <w:rFonts w:ascii="Courier New" w:eastAsia="Times New Roman" w:hAnsi="Courier New" w:cs="Courier New"/>
          </w:rPr>
          <w:t>‘</w:t>
        </w:r>
        <w:proofErr w:type="spellStart"/>
        <w:r w:rsidR="00603FCC" w:rsidRPr="00804DF2">
          <w:rPr>
            <w:rFonts w:ascii="Courier New" w:eastAsia="Times New Roman" w:hAnsi="Courier New" w:cs="Courier New"/>
          </w:rPr>
          <w:t>sbgp</w:t>
        </w:r>
        <w:proofErr w:type="spellEnd"/>
        <w:r w:rsidR="00603FCC" w:rsidRPr="00804DF2">
          <w:rPr>
            <w:rFonts w:ascii="Courier New" w:eastAsia="Times New Roman" w:hAnsi="Courier New" w:cs="Courier New"/>
          </w:rPr>
          <w:t>’</w:t>
        </w:r>
        <w:r w:rsidR="00603FCC">
          <w:rPr>
            <w:noProof/>
            <w:lang w:val="en-US"/>
          </w:rPr>
          <w:t xml:space="preserve"> box as allowed in 10.1 of ISO/IEC 14496-15.</w:t>
        </w:r>
      </w:ins>
    </w:p>
    <w:p w14:paraId="2D5D00F3" w14:textId="77777777" w:rsidR="00FD38DD" w:rsidRPr="005E218F" w:rsidRDefault="00FD38DD" w:rsidP="00B54886">
      <w:pPr>
        <w:pStyle w:val="Heading4"/>
        <w:rPr>
          <w:lang w:val="en-CA"/>
        </w:rPr>
      </w:pPr>
      <w:r w:rsidRPr="005E218F">
        <w:rPr>
          <w:lang w:val="en-CA"/>
        </w:rPr>
        <w:lastRenderedPageBreak/>
        <w:t>hevc_tiles_single_track_nalm_all_intra.mp4</w:t>
      </w:r>
    </w:p>
    <w:p w14:paraId="63FA47F0" w14:textId="77777777" w:rsidR="00B54886" w:rsidRPr="005E218F" w:rsidRDefault="00B54886" w:rsidP="00B54886">
      <w:pPr>
        <w:rPr>
          <w:lang w:val="en-CA"/>
        </w:rPr>
      </w:pPr>
      <w:r w:rsidRPr="005E218F">
        <w:rPr>
          <w:noProof/>
          <w:lang w:val="en-CA"/>
        </w:rPr>
        <w:t>This file contains</w:t>
      </w:r>
      <w:r w:rsidR="008D29FA" w:rsidRPr="005E218F">
        <w:rPr>
          <w:noProof/>
          <w:lang w:val="en-CA"/>
        </w:rPr>
        <w:t>:</w:t>
      </w:r>
    </w:p>
    <w:p w14:paraId="13A69DFA"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independent 3x3 tiled HEVC single </w:t>
      </w:r>
      <w:proofErr w:type="gramStart"/>
      <w:r w:rsidRPr="005E218F">
        <w:rPr>
          <w:rFonts w:ascii="Cambria" w:hAnsi="Cambria"/>
          <w:sz w:val="22"/>
          <w:szCs w:val="22"/>
          <w:lang w:val="en-CA"/>
        </w:rPr>
        <w:t>layer</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7A0746D9"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one ‘hvc2’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0435FA88"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trif</w:t>
      </w:r>
      <w:proofErr w:type="spellEnd"/>
      <w:r w:rsidRPr="005E218F">
        <w:rPr>
          <w:rFonts w:ascii="Cambria" w:hAnsi="Cambria"/>
          <w:sz w:val="22"/>
          <w:szCs w:val="22"/>
          <w:lang w:val="en-CA"/>
        </w:rPr>
        <w:t xml:space="preserve">” with </w:t>
      </w:r>
      <w:proofErr w:type="spellStart"/>
      <w:r w:rsidRPr="005E218F">
        <w:rPr>
          <w:rFonts w:ascii="Cambria" w:hAnsi="Cambria"/>
          <w:sz w:val="22"/>
          <w:szCs w:val="22"/>
          <w:lang w:val="en-CA"/>
        </w:rPr>
        <w:t>independent_idc</w:t>
      </w:r>
      <w:proofErr w:type="spellEnd"/>
      <w:r w:rsidRPr="005E218F">
        <w:rPr>
          <w:rFonts w:ascii="Cambria" w:hAnsi="Cambria"/>
          <w:sz w:val="22"/>
          <w:szCs w:val="22"/>
          <w:lang w:val="en-CA"/>
        </w:rPr>
        <w:t>=2 and “</w:t>
      </w:r>
      <w:proofErr w:type="spellStart"/>
      <w:r w:rsidRPr="005E218F">
        <w:rPr>
          <w:rFonts w:ascii="Cambria" w:hAnsi="Cambria"/>
          <w:sz w:val="22"/>
          <w:szCs w:val="22"/>
          <w:lang w:val="en-CA"/>
        </w:rPr>
        <w:t>nalm</w:t>
      </w:r>
      <w:proofErr w:type="spellEnd"/>
      <w:r w:rsidRPr="005E218F">
        <w:rPr>
          <w:rFonts w:ascii="Cambria" w:hAnsi="Cambria"/>
          <w:sz w:val="22"/>
          <w:szCs w:val="22"/>
          <w:lang w:val="en-CA"/>
        </w:rPr>
        <w:t xml:space="preserve">” with </w:t>
      </w:r>
      <w:proofErr w:type="spellStart"/>
      <w:r w:rsidRPr="005E218F">
        <w:rPr>
          <w:rFonts w:ascii="Cambria" w:hAnsi="Cambria"/>
          <w:sz w:val="22"/>
          <w:szCs w:val="22"/>
          <w:lang w:val="en-CA"/>
        </w:rPr>
        <w:t>groupID</w:t>
      </w:r>
      <w:proofErr w:type="spellEnd"/>
      <w:r w:rsidRPr="005E218F">
        <w:rPr>
          <w:rFonts w:ascii="Cambria" w:hAnsi="Cambria"/>
          <w:sz w:val="22"/>
          <w:szCs w:val="22"/>
          <w:lang w:val="en-CA"/>
        </w:rPr>
        <w:t xml:space="preserve">=0 sample group </w:t>
      </w:r>
      <w:proofErr w:type="gramStart"/>
      <w:r w:rsidRPr="005E218F">
        <w:rPr>
          <w:rFonts w:ascii="Cambria" w:hAnsi="Cambria"/>
          <w:sz w:val="22"/>
          <w:szCs w:val="22"/>
          <w:lang w:val="en-CA"/>
        </w:rPr>
        <w:t>descriptions</w:t>
      </w:r>
      <w:r w:rsidR="008D29FA" w:rsidRPr="005E218F">
        <w:rPr>
          <w:rFonts w:ascii="Cambria" w:hAnsi="Cambria"/>
          <w:sz w:val="22"/>
          <w:szCs w:val="22"/>
          <w:lang w:val="en-CA"/>
        </w:rPr>
        <w:t>;</w:t>
      </w:r>
      <w:proofErr w:type="gramEnd"/>
    </w:p>
    <w:p w14:paraId="25D8E516"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sample to group box with </w:t>
      </w:r>
      <w:proofErr w:type="spellStart"/>
      <w:r w:rsidRPr="005E218F">
        <w:rPr>
          <w:rFonts w:ascii="Cambria" w:hAnsi="Cambria"/>
          <w:sz w:val="22"/>
          <w:szCs w:val="22"/>
          <w:lang w:val="en-CA"/>
        </w:rPr>
        <w:t>grouping_type</w:t>
      </w:r>
      <w:proofErr w:type="spellEnd"/>
      <w:proofErr w:type="gramStart"/>
      <w:r w:rsidRPr="005E218F">
        <w:rPr>
          <w:rFonts w:ascii="Cambria" w:hAnsi="Cambria"/>
          <w:sz w:val="22"/>
          <w:szCs w:val="22"/>
          <w:lang w:val="en-CA"/>
        </w:rPr>
        <w:t>=“</w:t>
      </w:r>
      <w:proofErr w:type="spellStart"/>
      <w:proofErr w:type="gramEnd"/>
      <w:r w:rsidRPr="005E218F">
        <w:rPr>
          <w:rFonts w:ascii="Cambria" w:hAnsi="Cambria"/>
          <w:sz w:val="22"/>
          <w:szCs w:val="22"/>
          <w:lang w:val="en-CA"/>
        </w:rPr>
        <w:t>nalm</w:t>
      </w:r>
      <w:proofErr w:type="spellEnd"/>
      <w:r w:rsidRPr="005E218F">
        <w:rPr>
          <w:rFonts w:ascii="Cambria" w:hAnsi="Cambria"/>
          <w:sz w:val="22"/>
          <w:szCs w:val="22"/>
          <w:lang w:val="en-CA"/>
        </w:rPr>
        <w:t xml:space="preserve">” and </w:t>
      </w:r>
      <w:proofErr w:type="spellStart"/>
      <w:r w:rsidRPr="005E218F">
        <w:rPr>
          <w:rFonts w:ascii="Cambria" w:hAnsi="Cambria"/>
          <w:sz w:val="22"/>
          <w:szCs w:val="22"/>
          <w:lang w:val="en-CA"/>
        </w:rPr>
        <w:t>grouping_type_parameter</w:t>
      </w:r>
      <w:proofErr w:type="spellEnd"/>
      <w:r w:rsidRPr="005E218F">
        <w:rPr>
          <w:rFonts w:ascii="Cambria" w:hAnsi="Cambria"/>
          <w:sz w:val="22"/>
          <w:szCs w:val="22"/>
          <w:lang w:val="en-CA"/>
        </w:rPr>
        <w:t>=“</w:t>
      </w:r>
      <w:proofErr w:type="spellStart"/>
      <w:r w:rsidRPr="005E218F">
        <w:rPr>
          <w:rFonts w:ascii="Cambria" w:hAnsi="Cambria"/>
          <w:sz w:val="22"/>
          <w:szCs w:val="22"/>
          <w:lang w:val="en-CA"/>
        </w:rPr>
        <w:t>trif</w:t>
      </w:r>
      <w:proofErr w:type="spellEnd"/>
      <w:r w:rsidRPr="005E218F">
        <w:rPr>
          <w:rFonts w:ascii="Cambria" w:hAnsi="Cambria"/>
          <w:sz w:val="22"/>
          <w:szCs w:val="22"/>
          <w:lang w:val="en-CA"/>
        </w:rPr>
        <w:t>”</w:t>
      </w:r>
      <w:r w:rsidR="008D29FA" w:rsidRPr="005E218F">
        <w:rPr>
          <w:rFonts w:ascii="Cambria" w:hAnsi="Cambria"/>
          <w:sz w:val="22"/>
          <w:szCs w:val="22"/>
          <w:lang w:val="en-CA"/>
        </w:rPr>
        <w:t>.</w:t>
      </w:r>
    </w:p>
    <w:p w14:paraId="0CD940E1" w14:textId="77777777" w:rsidR="00FD38DD" w:rsidRPr="005E218F" w:rsidRDefault="00FD38DD" w:rsidP="00FD38DD">
      <w:pPr>
        <w:pStyle w:val="Listecouleur-Accent11"/>
        <w:ind w:left="0"/>
        <w:rPr>
          <w:lang w:val="en-CA"/>
        </w:rPr>
      </w:pPr>
    </w:p>
    <w:p w14:paraId="059AC0F2" w14:textId="77777777" w:rsidR="00FD38DD" w:rsidRPr="005E218F" w:rsidRDefault="00FD38DD" w:rsidP="00B54886">
      <w:pPr>
        <w:pStyle w:val="Heading4"/>
        <w:rPr>
          <w:lang w:val="en-CA"/>
        </w:rPr>
      </w:pPr>
      <w:r w:rsidRPr="005E218F">
        <w:rPr>
          <w:lang w:val="en-CA"/>
        </w:rPr>
        <w:t xml:space="preserve">shvc_hvc1_single_track.mp4 </w:t>
      </w:r>
    </w:p>
    <w:p w14:paraId="1CE8C926" w14:textId="77777777" w:rsidR="00FD38DD" w:rsidRPr="005E218F" w:rsidRDefault="00FD38DD" w:rsidP="00FD38DD">
      <w:pPr>
        <w:rPr>
          <w:lang w:val="en-CA"/>
        </w:rPr>
      </w:pPr>
      <w:r w:rsidRPr="005E218F">
        <w:rPr>
          <w:lang w:val="en-CA"/>
        </w:rPr>
        <w:t>See mhvc_hvc1_single_track.mp4</w:t>
      </w:r>
      <w:r w:rsidR="008D29FA" w:rsidRPr="005E218F">
        <w:rPr>
          <w:lang w:val="en-CA"/>
        </w:rPr>
        <w:t>.</w:t>
      </w:r>
    </w:p>
    <w:p w14:paraId="29798A5A" w14:textId="77777777" w:rsidR="00FD38DD" w:rsidRPr="005E218F" w:rsidRDefault="00FD38DD" w:rsidP="00B54886">
      <w:pPr>
        <w:pStyle w:val="Heading4"/>
        <w:rPr>
          <w:lang w:val="en-CA"/>
        </w:rPr>
      </w:pPr>
      <w:r w:rsidRPr="005E218F">
        <w:rPr>
          <w:lang w:val="en-CA"/>
        </w:rPr>
        <w:t>mhvc_hvc1_single_track.mp4</w:t>
      </w:r>
    </w:p>
    <w:p w14:paraId="36BD667A" w14:textId="77777777" w:rsidR="00FD38DD" w:rsidRPr="005E218F" w:rsidRDefault="00FD38DD" w:rsidP="00FD38DD">
      <w:pPr>
        <w:rPr>
          <w:lang w:val="en-CA"/>
        </w:rPr>
      </w:pPr>
      <w:r w:rsidRPr="005E218F">
        <w:rPr>
          <w:noProof/>
          <w:lang w:val="en-CA"/>
        </w:rPr>
        <w:t>These files contain SHVC or MV-HEVC with the following features:</w:t>
      </w:r>
    </w:p>
    <w:p w14:paraId="1B11309D"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Simple LHEVC bitstream in ‘hvc1’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7D82A5C9"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HEVC and LHEVC </w:t>
      </w:r>
      <w:proofErr w:type="gramStart"/>
      <w:r w:rsidRPr="005E218F">
        <w:rPr>
          <w:rFonts w:ascii="Cambria" w:hAnsi="Cambria"/>
          <w:sz w:val="22"/>
          <w:szCs w:val="22"/>
          <w:lang w:val="en-CA"/>
        </w:rPr>
        <w:t>config</w:t>
      </w:r>
      <w:r w:rsidR="008D29FA" w:rsidRPr="005E218F">
        <w:rPr>
          <w:rFonts w:ascii="Cambria" w:hAnsi="Cambria"/>
          <w:sz w:val="22"/>
          <w:szCs w:val="22"/>
          <w:lang w:val="en-CA"/>
        </w:rPr>
        <w:t>;</w:t>
      </w:r>
      <w:proofErr w:type="gramEnd"/>
    </w:p>
    <w:p w14:paraId="181F1D69"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xml:space="preserve">’ </w:t>
      </w:r>
      <w:proofErr w:type="gramStart"/>
      <w:r w:rsidRPr="005E218F">
        <w:rPr>
          <w:rFonts w:ascii="Cambria" w:hAnsi="Cambria"/>
          <w:sz w:val="22"/>
          <w:szCs w:val="22"/>
          <w:lang w:val="en-CA"/>
        </w:rPr>
        <w:t>and  ‘</w:t>
      </w:r>
      <w:proofErr w:type="spellStart"/>
      <w:proofErr w:type="gramEnd"/>
      <w:r w:rsidRPr="005E218F">
        <w:rPr>
          <w:rFonts w:ascii="Cambria" w:hAnsi="Cambria"/>
          <w:sz w:val="22"/>
          <w:szCs w:val="22"/>
          <w:lang w:val="en-CA"/>
        </w:rPr>
        <w:t>linf</w:t>
      </w:r>
      <w:proofErr w:type="spellEnd"/>
      <w:r w:rsidRPr="005E218F">
        <w:rPr>
          <w:rFonts w:ascii="Cambria" w:hAnsi="Cambria"/>
          <w:sz w:val="22"/>
          <w:szCs w:val="22"/>
          <w:lang w:val="en-CA"/>
        </w:rPr>
        <w:t>’ sample groups</w:t>
      </w:r>
      <w:r w:rsidR="008D29FA" w:rsidRPr="005E218F">
        <w:rPr>
          <w:rFonts w:ascii="Cambria" w:hAnsi="Cambria"/>
          <w:sz w:val="22"/>
          <w:szCs w:val="22"/>
          <w:lang w:val="en-CA"/>
        </w:rPr>
        <w:t>.</w:t>
      </w:r>
    </w:p>
    <w:p w14:paraId="7CB815B0" w14:textId="77777777" w:rsidR="00FD38DD" w:rsidRPr="005E218F" w:rsidRDefault="00FD38DD" w:rsidP="00FD38DD">
      <w:pPr>
        <w:pStyle w:val="Listecouleur-Accent11"/>
        <w:ind w:left="1440"/>
        <w:rPr>
          <w:lang w:val="en-CA"/>
        </w:rPr>
      </w:pPr>
    </w:p>
    <w:p w14:paraId="3D250B41" w14:textId="77777777" w:rsidR="00FD38DD" w:rsidRPr="005E218F" w:rsidRDefault="00FD38DD" w:rsidP="00B54886">
      <w:pPr>
        <w:pStyle w:val="Heading4"/>
        <w:rPr>
          <w:lang w:val="en-CA"/>
        </w:rPr>
      </w:pPr>
      <w:r w:rsidRPr="005E218F">
        <w:rPr>
          <w:lang w:val="en-CA"/>
        </w:rPr>
        <w:t xml:space="preserve">shvc_hev1_single_track.mp4 </w:t>
      </w:r>
    </w:p>
    <w:p w14:paraId="512DA271" w14:textId="4181576B" w:rsidR="00FD38DD" w:rsidRPr="005E218F" w:rsidRDefault="008D29FA" w:rsidP="00FD38DD">
      <w:pPr>
        <w:rPr>
          <w:lang w:val="en-CA"/>
        </w:rPr>
      </w:pPr>
      <w:r w:rsidRPr="005E218F">
        <w:rPr>
          <w:lang w:val="en-CA"/>
        </w:rPr>
        <w:t xml:space="preserve">See </w:t>
      </w:r>
      <w:r w:rsidR="00FD38DD" w:rsidRPr="005E218F">
        <w:rPr>
          <w:lang w:val="en-CA"/>
        </w:rPr>
        <w:t>mhvc_hev1_single_track.mp4</w:t>
      </w:r>
      <w:r w:rsidRPr="005E218F">
        <w:rPr>
          <w:lang w:val="en-CA"/>
        </w:rPr>
        <w:t>.</w:t>
      </w:r>
    </w:p>
    <w:p w14:paraId="5EBD9D1E" w14:textId="77777777" w:rsidR="00FD38DD" w:rsidRPr="005E218F" w:rsidRDefault="00FD38DD" w:rsidP="00B54886">
      <w:pPr>
        <w:pStyle w:val="Heading4"/>
        <w:rPr>
          <w:lang w:val="en-CA"/>
        </w:rPr>
      </w:pPr>
      <w:r w:rsidRPr="005E218F">
        <w:rPr>
          <w:lang w:val="en-CA"/>
        </w:rPr>
        <w:t>mhvc_hev1_single_track.mp4</w:t>
      </w:r>
    </w:p>
    <w:p w14:paraId="2B418076" w14:textId="77777777" w:rsidR="00FD38DD" w:rsidRPr="005E218F" w:rsidRDefault="00FD38DD" w:rsidP="00FD38DD">
      <w:pPr>
        <w:rPr>
          <w:lang w:val="en-CA"/>
        </w:rPr>
      </w:pPr>
      <w:r w:rsidRPr="005E218F">
        <w:rPr>
          <w:noProof/>
          <w:lang w:val="en-CA"/>
        </w:rPr>
        <w:t>These files contain SHVC or MV-HEVC with the following features:</w:t>
      </w:r>
    </w:p>
    <w:p w14:paraId="0AE9EC50"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Simple LHEVC bitstream in ‘hev1’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p>
    <w:p w14:paraId="4B1B6A71"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all parameter sets are stored in-</w:t>
      </w:r>
      <w:proofErr w:type="gramStart"/>
      <w:r w:rsidRPr="005E218F">
        <w:rPr>
          <w:rFonts w:ascii="Cambria" w:hAnsi="Cambria"/>
          <w:sz w:val="22"/>
          <w:szCs w:val="22"/>
          <w:lang w:val="en-CA"/>
        </w:rPr>
        <w:t>band</w:t>
      </w:r>
      <w:r w:rsidR="008D29FA" w:rsidRPr="005E218F">
        <w:rPr>
          <w:rFonts w:ascii="Cambria" w:hAnsi="Cambria"/>
          <w:sz w:val="22"/>
          <w:szCs w:val="22"/>
          <w:lang w:val="en-CA"/>
        </w:rPr>
        <w:t>;</w:t>
      </w:r>
      <w:proofErr w:type="gramEnd"/>
    </w:p>
    <w:p w14:paraId="75CF3F6C"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HEVC and LHEVC </w:t>
      </w:r>
      <w:proofErr w:type="gramStart"/>
      <w:r w:rsidRPr="005E218F">
        <w:rPr>
          <w:rFonts w:ascii="Cambria" w:hAnsi="Cambria"/>
          <w:sz w:val="22"/>
          <w:szCs w:val="22"/>
          <w:lang w:val="en-CA"/>
        </w:rPr>
        <w:t>config</w:t>
      </w:r>
      <w:r w:rsidR="008D29FA" w:rsidRPr="005E218F">
        <w:rPr>
          <w:rFonts w:ascii="Cambria" w:hAnsi="Cambria"/>
          <w:sz w:val="22"/>
          <w:szCs w:val="22"/>
          <w:lang w:val="en-CA"/>
        </w:rPr>
        <w:t>;</w:t>
      </w:r>
      <w:proofErr w:type="gramEnd"/>
    </w:p>
    <w:p w14:paraId="2AC1124A"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linf</w:t>
      </w:r>
      <w:proofErr w:type="spellEnd"/>
      <w:r w:rsidRPr="005E218F">
        <w:rPr>
          <w:rFonts w:ascii="Cambria" w:hAnsi="Cambria"/>
          <w:sz w:val="22"/>
          <w:szCs w:val="22"/>
          <w:lang w:val="en-CA"/>
        </w:rPr>
        <w:t>’ sample groups</w:t>
      </w:r>
      <w:r w:rsidR="008D29FA" w:rsidRPr="005E218F">
        <w:rPr>
          <w:rFonts w:ascii="Cambria" w:hAnsi="Cambria"/>
          <w:sz w:val="22"/>
          <w:szCs w:val="22"/>
          <w:lang w:val="en-CA"/>
        </w:rPr>
        <w:t>.</w:t>
      </w:r>
    </w:p>
    <w:p w14:paraId="4BE764B1" w14:textId="77777777" w:rsidR="00FD38DD" w:rsidRPr="005E218F" w:rsidRDefault="00FD38DD" w:rsidP="00FD38DD">
      <w:pPr>
        <w:pStyle w:val="Listecouleur-Accent11"/>
        <w:ind w:left="1080"/>
        <w:rPr>
          <w:lang w:val="en-CA"/>
        </w:rPr>
      </w:pPr>
    </w:p>
    <w:p w14:paraId="070EC2E8" w14:textId="77777777" w:rsidR="00FD38DD" w:rsidRPr="005E218F" w:rsidRDefault="00FD38DD" w:rsidP="00B54886">
      <w:pPr>
        <w:pStyle w:val="Heading4"/>
        <w:rPr>
          <w:lang w:val="en-CA"/>
        </w:rPr>
      </w:pPr>
      <w:r w:rsidRPr="005E218F">
        <w:rPr>
          <w:lang w:val="en-CA"/>
        </w:rPr>
        <w:t xml:space="preserve">shvc_hvc2_single_track.mp4 </w:t>
      </w:r>
    </w:p>
    <w:p w14:paraId="5C57E145" w14:textId="77777777" w:rsidR="00FD38DD" w:rsidRPr="005E218F" w:rsidRDefault="00FD38DD" w:rsidP="00FD38DD">
      <w:pPr>
        <w:rPr>
          <w:lang w:val="en-CA"/>
        </w:rPr>
      </w:pPr>
      <w:r w:rsidRPr="005E218F">
        <w:rPr>
          <w:lang w:val="en-CA"/>
        </w:rPr>
        <w:t>See mhvc_hvc2_single_track.mp4</w:t>
      </w:r>
      <w:r w:rsidR="008D29FA" w:rsidRPr="005E218F">
        <w:rPr>
          <w:lang w:val="en-CA"/>
        </w:rPr>
        <w:t>.</w:t>
      </w:r>
    </w:p>
    <w:p w14:paraId="326A0D9A" w14:textId="77777777" w:rsidR="00FD38DD" w:rsidRPr="005E218F" w:rsidRDefault="00FD38DD" w:rsidP="00B54886">
      <w:pPr>
        <w:pStyle w:val="Heading4"/>
        <w:rPr>
          <w:lang w:val="en-CA"/>
        </w:rPr>
      </w:pPr>
      <w:r w:rsidRPr="005E218F">
        <w:rPr>
          <w:lang w:val="en-CA"/>
        </w:rPr>
        <w:t xml:space="preserve">mhvc_hvc2_single_track.mp4 </w:t>
      </w:r>
    </w:p>
    <w:p w14:paraId="29989840" w14:textId="77777777" w:rsidR="00FD38DD" w:rsidRPr="005E218F" w:rsidRDefault="00FD38DD" w:rsidP="00FD38DD">
      <w:pPr>
        <w:rPr>
          <w:lang w:val="en-CA"/>
        </w:rPr>
      </w:pPr>
      <w:r w:rsidRPr="005E218F">
        <w:rPr>
          <w:noProof/>
          <w:lang w:val="en-CA"/>
        </w:rPr>
        <w:t>These files contain SHVC or MV-HEVC with the following features:</w:t>
      </w:r>
    </w:p>
    <w:p w14:paraId="5E1597C7" w14:textId="1A036A15"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Simple LHEVC bitstream in ‘hvc2’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p>
    <w:p w14:paraId="7D6CA6E6"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HEVC and LHEVC </w:t>
      </w:r>
      <w:proofErr w:type="gramStart"/>
      <w:r w:rsidRPr="005E218F">
        <w:rPr>
          <w:rFonts w:ascii="Cambria" w:hAnsi="Cambria"/>
          <w:sz w:val="22"/>
          <w:szCs w:val="22"/>
          <w:lang w:val="en-CA"/>
        </w:rPr>
        <w:t>config</w:t>
      </w:r>
      <w:r w:rsidR="008D29FA" w:rsidRPr="005E218F">
        <w:rPr>
          <w:rFonts w:ascii="Cambria" w:hAnsi="Cambria"/>
          <w:sz w:val="22"/>
          <w:szCs w:val="22"/>
          <w:lang w:val="en-CA"/>
        </w:rPr>
        <w:t>;</w:t>
      </w:r>
      <w:proofErr w:type="gramEnd"/>
    </w:p>
    <w:p w14:paraId="4C4BBE30"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linf</w:t>
      </w:r>
      <w:proofErr w:type="spellEnd"/>
      <w:r w:rsidRPr="005E218F">
        <w:rPr>
          <w:rFonts w:ascii="Cambria" w:hAnsi="Cambria"/>
          <w:sz w:val="22"/>
          <w:szCs w:val="22"/>
          <w:lang w:val="en-CA"/>
        </w:rPr>
        <w:t>’ sample groups</w:t>
      </w:r>
      <w:r w:rsidR="008D29FA" w:rsidRPr="005E218F">
        <w:rPr>
          <w:rFonts w:ascii="Cambria" w:hAnsi="Cambria"/>
          <w:sz w:val="22"/>
          <w:szCs w:val="22"/>
          <w:lang w:val="en-CA"/>
        </w:rPr>
        <w:t>.</w:t>
      </w:r>
    </w:p>
    <w:p w14:paraId="10CC225D" w14:textId="77777777" w:rsidR="00FD38DD" w:rsidRPr="005E218F" w:rsidRDefault="00FD38DD" w:rsidP="00FD38DD">
      <w:pPr>
        <w:pStyle w:val="Listecouleur-Accent11"/>
        <w:ind w:left="1440"/>
        <w:rPr>
          <w:lang w:val="en-CA"/>
        </w:rPr>
      </w:pPr>
    </w:p>
    <w:p w14:paraId="024F04FC" w14:textId="77777777" w:rsidR="00FD38DD" w:rsidRPr="005E218F" w:rsidRDefault="00FD38DD" w:rsidP="00B54886">
      <w:pPr>
        <w:pStyle w:val="Heading4"/>
        <w:rPr>
          <w:lang w:val="en-CA"/>
        </w:rPr>
      </w:pPr>
      <w:r w:rsidRPr="005E218F">
        <w:rPr>
          <w:lang w:val="en-CA"/>
        </w:rPr>
        <w:t xml:space="preserve">shvc_hev2_single_track.mp4 </w:t>
      </w:r>
    </w:p>
    <w:p w14:paraId="2C7ED7B1" w14:textId="77777777" w:rsidR="00FD38DD" w:rsidRPr="005E218F" w:rsidRDefault="00FD38DD" w:rsidP="00FD38DD">
      <w:pPr>
        <w:rPr>
          <w:lang w:val="en-CA"/>
        </w:rPr>
      </w:pPr>
      <w:r w:rsidRPr="005E218F">
        <w:rPr>
          <w:lang w:val="en-CA"/>
        </w:rPr>
        <w:t>See mhvc_hev2_single_track.mp4</w:t>
      </w:r>
      <w:r w:rsidR="008D29FA" w:rsidRPr="005E218F">
        <w:rPr>
          <w:lang w:val="en-CA"/>
        </w:rPr>
        <w:t>.</w:t>
      </w:r>
    </w:p>
    <w:p w14:paraId="19257839" w14:textId="77777777" w:rsidR="00FD38DD" w:rsidRPr="005E218F" w:rsidRDefault="00FD38DD" w:rsidP="00B54886">
      <w:pPr>
        <w:pStyle w:val="Heading4"/>
        <w:rPr>
          <w:lang w:val="en-CA"/>
        </w:rPr>
      </w:pPr>
      <w:r w:rsidRPr="005E218F">
        <w:rPr>
          <w:lang w:val="en-CA"/>
        </w:rPr>
        <w:t xml:space="preserve">mhvc_hev2_single_track.mp4 </w:t>
      </w:r>
    </w:p>
    <w:p w14:paraId="4D81E1CC" w14:textId="77777777" w:rsidR="00FD38DD" w:rsidRPr="005E218F" w:rsidRDefault="00FD38DD" w:rsidP="00FD38DD">
      <w:pPr>
        <w:rPr>
          <w:lang w:val="en-CA"/>
        </w:rPr>
      </w:pPr>
      <w:r w:rsidRPr="005E218F">
        <w:rPr>
          <w:noProof/>
          <w:lang w:val="en-CA"/>
        </w:rPr>
        <w:t>These files contain SHVC or MV-HEVC with the following features:</w:t>
      </w:r>
    </w:p>
    <w:p w14:paraId="0AC026B4"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lastRenderedPageBreak/>
        <w:t xml:space="preserve">Simple LHEVC bitstream in ‘hev2’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089987D5"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all parameter sets are stored in </w:t>
      </w:r>
      <w:proofErr w:type="gramStart"/>
      <w:r w:rsidRPr="005E218F">
        <w:rPr>
          <w:rFonts w:ascii="Cambria" w:hAnsi="Cambria"/>
          <w:sz w:val="22"/>
          <w:szCs w:val="22"/>
          <w:lang w:val="en-CA"/>
        </w:rPr>
        <w:t>band</w:t>
      </w:r>
      <w:r w:rsidR="008D29FA" w:rsidRPr="005E218F">
        <w:rPr>
          <w:rFonts w:ascii="Cambria" w:hAnsi="Cambria"/>
          <w:sz w:val="22"/>
          <w:szCs w:val="22"/>
          <w:lang w:val="en-CA"/>
        </w:rPr>
        <w:t>;</w:t>
      </w:r>
      <w:proofErr w:type="gramEnd"/>
    </w:p>
    <w:p w14:paraId="04FCB1F3"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 xml:space="preserve">HEVC and LHEVC </w:t>
      </w:r>
      <w:proofErr w:type="gramStart"/>
      <w:r w:rsidRPr="005E218F">
        <w:rPr>
          <w:rFonts w:ascii="Cambria" w:hAnsi="Cambria"/>
          <w:sz w:val="22"/>
          <w:szCs w:val="22"/>
          <w:lang w:val="en-CA"/>
        </w:rPr>
        <w:t>config</w:t>
      </w:r>
      <w:r w:rsidR="008D29FA" w:rsidRPr="005E218F">
        <w:rPr>
          <w:rFonts w:ascii="Cambria" w:hAnsi="Cambria"/>
          <w:sz w:val="22"/>
          <w:szCs w:val="22"/>
          <w:lang w:val="en-CA"/>
        </w:rPr>
        <w:t>;</w:t>
      </w:r>
      <w:proofErr w:type="gramEnd"/>
    </w:p>
    <w:p w14:paraId="6D437A43" w14:textId="77777777" w:rsidR="00FD38DD" w:rsidRPr="005E218F" w:rsidRDefault="00FD38DD" w:rsidP="00FD38DD">
      <w:pPr>
        <w:pStyle w:val="Listecouleur-Accent11"/>
        <w:numPr>
          <w:ilvl w:val="1"/>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linf</w:t>
      </w:r>
      <w:proofErr w:type="spellEnd"/>
      <w:r w:rsidRPr="005E218F">
        <w:rPr>
          <w:rFonts w:ascii="Cambria" w:hAnsi="Cambria"/>
          <w:sz w:val="22"/>
          <w:szCs w:val="22"/>
          <w:lang w:val="en-CA"/>
        </w:rPr>
        <w:t>’ sample groups</w:t>
      </w:r>
      <w:r w:rsidR="008D29FA" w:rsidRPr="005E218F">
        <w:rPr>
          <w:rFonts w:ascii="Cambria" w:hAnsi="Cambria"/>
          <w:sz w:val="22"/>
          <w:szCs w:val="22"/>
          <w:lang w:val="en-CA"/>
        </w:rPr>
        <w:t>.</w:t>
      </w:r>
    </w:p>
    <w:p w14:paraId="50B64504" w14:textId="77777777" w:rsidR="00FD38DD" w:rsidRPr="005E218F" w:rsidRDefault="00FD38DD" w:rsidP="00FD38DD">
      <w:pPr>
        <w:pStyle w:val="Listecouleur-Accent11"/>
        <w:ind w:left="1440"/>
        <w:rPr>
          <w:lang w:val="en-CA"/>
        </w:rPr>
      </w:pPr>
    </w:p>
    <w:p w14:paraId="7B827AD9" w14:textId="77777777" w:rsidR="00FD38DD" w:rsidRPr="005E218F" w:rsidRDefault="00FD38DD" w:rsidP="00B54886">
      <w:pPr>
        <w:pStyle w:val="Heading4"/>
        <w:rPr>
          <w:lang w:val="en-CA"/>
        </w:rPr>
      </w:pPr>
      <w:r w:rsidRPr="005E218F">
        <w:rPr>
          <w:lang w:val="en-CA"/>
        </w:rPr>
        <w:t xml:space="preserve">shvc_hvc1_hvc2_multiple_tracks_extractors.mp4 </w:t>
      </w:r>
    </w:p>
    <w:p w14:paraId="57AFD336" w14:textId="77777777" w:rsidR="00FD38DD" w:rsidRPr="005E218F" w:rsidRDefault="00FD38DD" w:rsidP="00FD38DD">
      <w:pPr>
        <w:rPr>
          <w:lang w:val="en-CA"/>
        </w:rPr>
      </w:pPr>
      <w:r w:rsidRPr="005E218F">
        <w:rPr>
          <w:lang w:val="en-CA"/>
        </w:rPr>
        <w:t>See mhvc_hvc1_hvc2_multiple_tracks_extractors.mp4</w:t>
      </w:r>
      <w:r w:rsidR="008D29FA" w:rsidRPr="005E218F">
        <w:rPr>
          <w:lang w:val="en-CA"/>
        </w:rPr>
        <w:t>.</w:t>
      </w:r>
    </w:p>
    <w:p w14:paraId="0F46AC8A" w14:textId="77777777" w:rsidR="00FD38DD" w:rsidRPr="005E218F" w:rsidRDefault="00FD38DD" w:rsidP="00B54886">
      <w:pPr>
        <w:pStyle w:val="Heading4"/>
        <w:rPr>
          <w:lang w:val="en-CA"/>
        </w:rPr>
      </w:pPr>
      <w:r w:rsidRPr="005E218F">
        <w:rPr>
          <w:lang w:val="en-CA"/>
        </w:rPr>
        <w:t>mhvc_hvc1_hvc2_multiple_tracks_extractors.mp4</w:t>
      </w:r>
    </w:p>
    <w:p w14:paraId="2555EF85" w14:textId="77777777" w:rsidR="00FD38DD" w:rsidRPr="005E218F" w:rsidRDefault="00FD38DD" w:rsidP="00FD38DD">
      <w:pPr>
        <w:rPr>
          <w:lang w:val="en-CA"/>
        </w:rPr>
      </w:pPr>
      <w:r w:rsidRPr="005E218F">
        <w:rPr>
          <w:noProof/>
          <w:lang w:val="en-CA"/>
        </w:rPr>
        <w:t>These files contain SHVC or MV-HEVC with the following features:</w:t>
      </w:r>
    </w:p>
    <w:p w14:paraId="6CD27C6F"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LHEVC bitstream in ‘hvc1’ track (base layer) and ‘hvc2’ track (enhancement layer</w:t>
      </w:r>
      <w:proofErr w:type="gramStart"/>
      <w:r w:rsidRPr="005E218F">
        <w:rPr>
          <w:rFonts w:ascii="Cambria" w:hAnsi="Cambria"/>
          <w:sz w:val="22"/>
          <w:szCs w:val="22"/>
          <w:lang w:val="en-CA"/>
        </w:rPr>
        <w:t>)</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61FC943A"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HEVC and LHEVC </w:t>
      </w:r>
      <w:proofErr w:type="gramStart"/>
      <w:r w:rsidRPr="005E218F">
        <w:rPr>
          <w:rFonts w:ascii="Cambria" w:hAnsi="Cambria"/>
          <w:sz w:val="22"/>
          <w:szCs w:val="22"/>
          <w:lang w:val="en-CA"/>
        </w:rPr>
        <w:t>config</w:t>
      </w:r>
      <w:r w:rsidR="008D29FA" w:rsidRPr="005E218F">
        <w:rPr>
          <w:rFonts w:ascii="Cambria" w:hAnsi="Cambria"/>
          <w:sz w:val="22"/>
          <w:szCs w:val="22"/>
          <w:lang w:val="en-CA"/>
        </w:rPr>
        <w:t>;</w:t>
      </w:r>
      <w:proofErr w:type="gramEnd"/>
    </w:p>
    <w:p w14:paraId="31CF501C"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linf</w:t>
      </w:r>
      <w:proofErr w:type="spellEnd"/>
      <w:r w:rsidRPr="005E218F">
        <w:rPr>
          <w:rFonts w:ascii="Cambria" w:hAnsi="Cambria"/>
          <w:sz w:val="22"/>
          <w:szCs w:val="22"/>
          <w:lang w:val="en-CA"/>
        </w:rPr>
        <w:t>’ sample groups</w:t>
      </w:r>
      <w:r w:rsidRPr="005E218F" w:rsidDel="009100C8">
        <w:rPr>
          <w:rFonts w:ascii="Cambria" w:hAnsi="Cambria"/>
          <w:sz w:val="22"/>
          <w:szCs w:val="22"/>
          <w:lang w:val="en-CA"/>
        </w:rPr>
        <w:t xml:space="preserve"> </w:t>
      </w:r>
      <w:r w:rsidRPr="005E218F">
        <w:rPr>
          <w:rFonts w:ascii="Cambria" w:hAnsi="Cambria"/>
          <w:sz w:val="22"/>
          <w:szCs w:val="22"/>
          <w:lang w:val="en-CA"/>
        </w:rPr>
        <w:t>Extractors, ‘</w:t>
      </w:r>
      <w:proofErr w:type="spellStart"/>
      <w:r w:rsidRPr="005E218F">
        <w:rPr>
          <w:rFonts w:ascii="Cambria" w:hAnsi="Cambria"/>
          <w:sz w:val="22"/>
          <w:szCs w:val="22"/>
          <w:lang w:val="en-CA"/>
        </w:rPr>
        <w:t>oref</w:t>
      </w:r>
      <w:proofErr w:type="spellEnd"/>
      <w:r w:rsidRPr="005E218F">
        <w:rPr>
          <w:rFonts w:ascii="Cambria" w:hAnsi="Cambria"/>
          <w:sz w:val="22"/>
          <w:szCs w:val="22"/>
          <w:lang w:val="en-CA"/>
        </w:rPr>
        <w:t>’, ‘</w:t>
      </w:r>
      <w:proofErr w:type="spellStart"/>
      <w:r w:rsidRPr="005E218F">
        <w:rPr>
          <w:rFonts w:ascii="Cambria" w:hAnsi="Cambria"/>
          <w:sz w:val="22"/>
          <w:szCs w:val="22"/>
          <w:lang w:val="en-CA"/>
        </w:rPr>
        <w:t>sbas</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scal</w:t>
      </w:r>
      <w:proofErr w:type="spellEnd"/>
      <w:r w:rsidRPr="005E218F">
        <w:rPr>
          <w:rFonts w:ascii="Cambria" w:hAnsi="Cambria"/>
          <w:sz w:val="22"/>
          <w:szCs w:val="22"/>
          <w:lang w:val="en-CA"/>
        </w:rPr>
        <w:t xml:space="preserve">’ track </w:t>
      </w:r>
      <w:proofErr w:type="gramStart"/>
      <w:r w:rsidRPr="005E218F">
        <w:rPr>
          <w:rFonts w:ascii="Cambria" w:hAnsi="Cambria"/>
          <w:sz w:val="22"/>
          <w:szCs w:val="22"/>
          <w:lang w:val="en-CA"/>
        </w:rPr>
        <w:t>references</w:t>
      </w:r>
      <w:r w:rsidR="008D29FA" w:rsidRPr="005E218F">
        <w:rPr>
          <w:rFonts w:ascii="Cambria" w:hAnsi="Cambria"/>
          <w:sz w:val="22"/>
          <w:szCs w:val="22"/>
          <w:lang w:val="en-CA"/>
        </w:rPr>
        <w:t>;</w:t>
      </w:r>
      <w:proofErr w:type="gramEnd"/>
    </w:p>
    <w:p w14:paraId="7941103E"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hvce</w:t>
      </w:r>
      <w:proofErr w:type="spellEnd"/>
      <w:r w:rsidRPr="005E218F">
        <w:rPr>
          <w:rFonts w:ascii="Cambria" w:hAnsi="Cambria"/>
          <w:sz w:val="22"/>
          <w:szCs w:val="22"/>
          <w:lang w:val="en-CA"/>
        </w:rPr>
        <w:t>’ brand</w:t>
      </w:r>
      <w:r w:rsidR="008D29FA" w:rsidRPr="005E218F">
        <w:rPr>
          <w:rFonts w:ascii="Cambria" w:hAnsi="Cambria"/>
          <w:sz w:val="22"/>
          <w:szCs w:val="22"/>
          <w:lang w:val="en-CA"/>
        </w:rPr>
        <w:t>.</w:t>
      </w:r>
    </w:p>
    <w:p w14:paraId="50192511" w14:textId="77777777" w:rsidR="00FD38DD" w:rsidRPr="005E218F" w:rsidRDefault="00FD38DD" w:rsidP="00B54886">
      <w:pPr>
        <w:pStyle w:val="Listecouleur-Accent11"/>
        <w:ind w:left="0"/>
        <w:rPr>
          <w:rFonts w:ascii="Cambria" w:hAnsi="Cambria"/>
          <w:sz w:val="22"/>
          <w:szCs w:val="22"/>
          <w:lang w:val="en-CA"/>
        </w:rPr>
      </w:pPr>
    </w:p>
    <w:p w14:paraId="6FAFD178" w14:textId="77777777" w:rsidR="00FD38DD" w:rsidRPr="005E218F" w:rsidRDefault="00FD38DD" w:rsidP="00B54886">
      <w:pPr>
        <w:pStyle w:val="Heading4"/>
        <w:rPr>
          <w:lang w:val="en-CA"/>
        </w:rPr>
      </w:pPr>
      <w:r w:rsidRPr="005E218F">
        <w:rPr>
          <w:lang w:val="en-CA"/>
        </w:rPr>
        <w:t xml:space="preserve">shvc_hev1_hev2_multiple_tracks_extractors.mp4 </w:t>
      </w:r>
    </w:p>
    <w:p w14:paraId="4703CFB2" w14:textId="77777777" w:rsidR="00FD38DD" w:rsidRPr="005E218F" w:rsidRDefault="00FD38DD" w:rsidP="00FD38DD">
      <w:pPr>
        <w:rPr>
          <w:lang w:val="en-CA"/>
        </w:rPr>
      </w:pPr>
      <w:r w:rsidRPr="005E218F">
        <w:rPr>
          <w:lang w:val="en-CA"/>
        </w:rPr>
        <w:t>See mhvc_hev1_hev2_multiple_tracks_extractors.mp4</w:t>
      </w:r>
      <w:r w:rsidR="008D29FA" w:rsidRPr="005E218F">
        <w:rPr>
          <w:lang w:val="en-CA"/>
        </w:rPr>
        <w:t>.</w:t>
      </w:r>
    </w:p>
    <w:p w14:paraId="7843B71A" w14:textId="77777777" w:rsidR="00FD38DD" w:rsidRPr="005E218F" w:rsidRDefault="00FD38DD" w:rsidP="00B54886">
      <w:pPr>
        <w:pStyle w:val="Heading4"/>
        <w:rPr>
          <w:lang w:val="en-CA"/>
        </w:rPr>
      </w:pPr>
      <w:r w:rsidRPr="005E218F">
        <w:rPr>
          <w:lang w:val="en-CA"/>
        </w:rPr>
        <w:t>mhvc_hev1_hev2_multiple_tracks_extractors.mp4</w:t>
      </w:r>
    </w:p>
    <w:p w14:paraId="58D45FAC" w14:textId="77777777" w:rsidR="00FD38DD" w:rsidRPr="005E218F" w:rsidRDefault="00FD38DD" w:rsidP="00FD38DD">
      <w:pPr>
        <w:rPr>
          <w:lang w:val="en-CA"/>
        </w:rPr>
      </w:pPr>
      <w:r w:rsidRPr="005E218F">
        <w:rPr>
          <w:noProof/>
          <w:lang w:val="en-CA"/>
        </w:rPr>
        <w:t>These files contain SHVC or MV-HEVC with the following features:</w:t>
      </w:r>
    </w:p>
    <w:p w14:paraId="666733CE"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LHEVC bitstream in ‘hev1’ track (base layer) and ‘hev2’ track (enhancement layer</w:t>
      </w:r>
      <w:proofErr w:type="gramStart"/>
      <w:r w:rsidRPr="005E218F">
        <w:rPr>
          <w:rFonts w:ascii="Cambria" w:hAnsi="Cambria"/>
          <w:sz w:val="22"/>
          <w:szCs w:val="22"/>
          <w:lang w:val="en-CA"/>
        </w:rPr>
        <w:t>)</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203B5C60"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HEVC and LHEVC </w:t>
      </w:r>
      <w:proofErr w:type="gramStart"/>
      <w:r w:rsidRPr="005E218F">
        <w:rPr>
          <w:rFonts w:ascii="Cambria" w:hAnsi="Cambria"/>
          <w:sz w:val="22"/>
          <w:szCs w:val="22"/>
          <w:lang w:val="en-CA"/>
        </w:rPr>
        <w:t>config</w:t>
      </w:r>
      <w:r w:rsidR="008D29FA" w:rsidRPr="005E218F">
        <w:rPr>
          <w:rFonts w:ascii="Cambria" w:hAnsi="Cambria"/>
          <w:sz w:val="22"/>
          <w:szCs w:val="22"/>
          <w:lang w:val="en-CA"/>
        </w:rPr>
        <w:t>;</w:t>
      </w:r>
      <w:proofErr w:type="gramEnd"/>
    </w:p>
    <w:p w14:paraId="20538FFD"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linf</w:t>
      </w:r>
      <w:proofErr w:type="spellEnd"/>
      <w:r w:rsidRPr="005E218F">
        <w:rPr>
          <w:rFonts w:ascii="Cambria" w:hAnsi="Cambria"/>
          <w:sz w:val="22"/>
          <w:szCs w:val="22"/>
          <w:lang w:val="en-CA"/>
        </w:rPr>
        <w:t xml:space="preserve">’ sample </w:t>
      </w:r>
      <w:proofErr w:type="gramStart"/>
      <w:r w:rsidRPr="005E218F">
        <w:rPr>
          <w:rFonts w:ascii="Cambria" w:hAnsi="Cambria"/>
          <w:sz w:val="22"/>
          <w:szCs w:val="22"/>
          <w:lang w:val="en-CA"/>
        </w:rPr>
        <w:t>groups</w:t>
      </w:r>
      <w:r w:rsidR="008D29FA" w:rsidRPr="005E218F">
        <w:rPr>
          <w:rFonts w:ascii="Cambria" w:hAnsi="Cambria"/>
          <w:sz w:val="22"/>
          <w:szCs w:val="22"/>
          <w:lang w:val="en-CA"/>
        </w:rPr>
        <w:t>;</w:t>
      </w:r>
      <w:proofErr w:type="gramEnd"/>
    </w:p>
    <w:p w14:paraId="40C7B0D5"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Extractors, ‘</w:t>
      </w:r>
      <w:proofErr w:type="spellStart"/>
      <w:r w:rsidRPr="005E218F">
        <w:rPr>
          <w:rFonts w:ascii="Cambria" w:hAnsi="Cambria"/>
          <w:sz w:val="22"/>
          <w:szCs w:val="22"/>
          <w:lang w:val="en-CA"/>
        </w:rPr>
        <w:t>oref</w:t>
      </w:r>
      <w:proofErr w:type="spellEnd"/>
      <w:r w:rsidRPr="005E218F">
        <w:rPr>
          <w:rFonts w:ascii="Cambria" w:hAnsi="Cambria"/>
          <w:sz w:val="22"/>
          <w:szCs w:val="22"/>
          <w:lang w:val="en-CA"/>
        </w:rPr>
        <w:t>’, ‘</w:t>
      </w:r>
      <w:proofErr w:type="spellStart"/>
      <w:r w:rsidRPr="005E218F">
        <w:rPr>
          <w:rFonts w:ascii="Cambria" w:hAnsi="Cambria"/>
          <w:sz w:val="22"/>
          <w:szCs w:val="22"/>
          <w:lang w:val="en-CA"/>
        </w:rPr>
        <w:t>sbas</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scal</w:t>
      </w:r>
      <w:proofErr w:type="spellEnd"/>
      <w:r w:rsidRPr="005E218F">
        <w:rPr>
          <w:rFonts w:ascii="Cambria" w:hAnsi="Cambria"/>
          <w:sz w:val="22"/>
          <w:szCs w:val="22"/>
          <w:lang w:val="en-CA"/>
        </w:rPr>
        <w:t xml:space="preserve">’ track </w:t>
      </w:r>
      <w:proofErr w:type="gramStart"/>
      <w:r w:rsidRPr="005E218F">
        <w:rPr>
          <w:rFonts w:ascii="Cambria" w:hAnsi="Cambria"/>
          <w:sz w:val="22"/>
          <w:szCs w:val="22"/>
          <w:lang w:val="en-CA"/>
        </w:rPr>
        <w:t>references</w:t>
      </w:r>
      <w:r w:rsidR="008D29FA" w:rsidRPr="005E218F">
        <w:rPr>
          <w:rFonts w:ascii="Cambria" w:hAnsi="Cambria"/>
          <w:sz w:val="22"/>
          <w:szCs w:val="22"/>
          <w:lang w:val="en-CA"/>
        </w:rPr>
        <w:t>;</w:t>
      </w:r>
      <w:proofErr w:type="gramEnd"/>
    </w:p>
    <w:p w14:paraId="47D79FA3"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all parameter sets are stored in-</w:t>
      </w:r>
      <w:proofErr w:type="gramStart"/>
      <w:r w:rsidRPr="005E218F">
        <w:rPr>
          <w:rFonts w:ascii="Cambria" w:hAnsi="Cambria"/>
          <w:sz w:val="22"/>
          <w:szCs w:val="22"/>
          <w:lang w:val="en-CA"/>
        </w:rPr>
        <w:t>band</w:t>
      </w:r>
      <w:r w:rsidR="008D29FA" w:rsidRPr="005E218F">
        <w:rPr>
          <w:rFonts w:ascii="Cambria" w:hAnsi="Cambria"/>
          <w:sz w:val="22"/>
          <w:szCs w:val="22"/>
          <w:lang w:val="en-CA"/>
        </w:rPr>
        <w:t>;</w:t>
      </w:r>
      <w:proofErr w:type="gramEnd"/>
    </w:p>
    <w:p w14:paraId="36141C43"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hvce</w:t>
      </w:r>
      <w:proofErr w:type="spellEnd"/>
      <w:r w:rsidRPr="005E218F">
        <w:rPr>
          <w:rFonts w:ascii="Cambria" w:hAnsi="Cambria"/>
          <w:sz w:val="22"/>
          <w:szCs w:val="22"/>
          <w:lang w:val="en-CA"/>
        </w:rPr>
        <w:t>’ brand</w:t>
      </w:r>
      <w:r w:rsidR="008D29FA" w:rsidRPr="005E218F">
        <w:rPr>
          <w:rFonts w:ascii="Cambria" w:hAnsi="Cambria"/>
          <w:sz w:val="22"/>
          <w:szCs w:val="22"/>
          <w:lang w:val="en-CA"/>
        </w:rPr>
        <w:t>.</w:t>
      </w:r>
    </w:p>
    <w:p w14:paraId="3C8D0D55" w14:textId="77777777" w:rsidR="00FD38DD" w:rsidRPr="005E218F" w:rsidRDefault="00FD38DD" w:rsidP="00FD38DD">
      <w:pPr>
        <w:pStyle w:val="Listecouleur-Accent11"/>
        <w:ind w:left="1440"/>
        <w:rPr>
          <w:rFonts w:ascii="Cambria" w:hAnsi="Cambria"/>
          <w:sz w:val="22"/>
          <w:szCs w:val="22"/>
          <w:lang w:val="en-CA"/>
        </w:rPr>
      </w:pPr>
    </w:p>
    <w:p w14:paraId="0A454B4D" w14:textId="77777777" w:rsidR="00FD38DD" w:rsidRPr="005E218F" w:rsidRDefault="00FD38DD" w:rsidP="00B54886">
      <w:pPr>
        <w:pStyle w:val="Heading4"/>
        <w:rPr>
          <w:lang w:val="en-CA"/>
        </w:rPr>
      </w:pPr>
      <w:r w:rsidRPr="005E218F">
        <w:rPr>
          <w:lang w:val="en-CA"/>
        </w:rPr>
        <w:t xml:space="preserve">shvc_hvc1_lhv1_multiple_tracks_implicit.mp4 </w:t>
      </w:r>
    </w:p>
    <w:p w14:paraId="1F667F26" w14:textId="77777777" w:rsidR="00FD38DD" w:rsidRPr="005E218F" w:rsidRDefault="00FD38DD" w:rsidP="00FD38DD">
      <w:pPr>
        <w:rPr>
          <w:lang w:val="en-CA"/>
        </w:rPr>
      </w:pPr>
      <w:r w:rsidRPr="005E218F">
        <w:rPr>
          <w:lang w:val="en-CA"/>
        </w:rPr>
        <w:t>See mhvc_hvc1_lhv1_multiple_tracks_implicit.mp4</w:t>
      </w:r>
      <w:r w:rsidR="008D29FA" w:rsidRPr="005E218F">
        <w:rPr>
          <w:lang w:val="en-CA"/>
        </w:rPr>
        <w:t>.</w:t>
      </w:r>
    </w:p>
    <w:p w14:paraId="3A2894CB" w14:textId="77777777" w:rsidR="00FD38DD" w:rsidRPr="005E218F" w:rsidRDefault="00FD38DD" w:rsidP="00B54886">
      <w:pPr>
        <w:pStyle w:val="Heading4"/>
        <w:rPr>
          <w:lang w:val="en-CA"/>
        </w:rPr>
      </w:pPr>
      <w:r w:rsidRPr="005E218F">
        <w:rPr>
          <w:lang w:val="en-CA"/>
        </w:rPr>
        <w:t>mhvc_hvc1_lhv1_multiple_tracks_implicit.mp4</w:t>
      </w:r>
    </w:p>
    <w:p w14:paraId="41E10E3B" w14:textId="77777777" w:rsidR="00FD38DD" w:rsidRPr="005E218F" w:rsidRDefault="00FD38DD" w:rsidP="00FD38DD">
      <w:pPr>
        <w:rPr>
          <w:lang w:val="en-CA"/>
        </w:rPr>
      </w:pPr>
      <w:r w:rsidRPr="005E218F">
        <w:rPr>
          <w:noProof/>
          <w:lang w:val="en-CA"/>
        </w:rPr>
        <w:t>These files contain SHVC or MV-HEVC with the following features:</w:t>
      </w:r>
    </w:p>
    <w:p w14:paraId="71EBC925"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LHEVC bitstream in ‘hvc1’ track (base layer) and ‘lhv1’ track (enhancement layer</w:t>
      </w:r>
      <w:proofErr w:type="gramStart"/>
      <w:r w:rsidRPr="005E218F">
        <w:rPr>
          <w:rFonts w:ascii="Cambria" w:hAnsi="Cambria"/>
          <w:sz w:val="22"/>
          <w:szCs w:val="22"/>
          <w:lang w:val="en-CA"/>
        </w:rPr>
        <w:t>)</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7D9076DD"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LHEVC config in ‘lhv1’ </w:t>
      </w:r>
      <w:proofErr w:type="gramStart"/>
      <w:r w:rsidRPr="005E218F">
        <w:rPr>
          <w:rFonts w:ascii="Cambria" w:hAnsi="Cambria"/>
          <w:sz w:val="22"/>
          <w:szCs w:val="22"/>
          <w:lang w:val="en-CA"/>
        </w:rPr>
        <w:t>only</w:t>
      </w:r>
      <w:r w:rsidR="008D29FA" w:rsidRPr="005E218F">
        <w:rPr>
          <w:rFonts w:ascii="Cambria" w:hAnsi="Cambria"/>
          <w:sz w:val="22"/>
          <w:szCs w:val="22"/>
          <w:lang w:val="en-CA"/>
        </w:rPr>
        <w:t>;</w:t>
      </w:r>
      <w:proofErr w:type="gramEnd"/>
    </w:p>
    <w:p w14:paraId="2A2D082E"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linf</w:t>
      </w:r>
      <w:proofErr w:type="spellEnd"/>
      <w:r w:rsidRPr="005E218F">
        <w:rPr>
          <w:rFonts w:ascii="Cambria" w:hAnsi="Cambria"/>
          <w:sz w:val="22"/>
          <w:szCs w:val="22"/>
          <w:lang w:val="en-CA"/>
        </w:rPr>
        <w:t xml:space="preserve">’ sample </w:t>
      </w:r>
      <w:proofErr w:type="gramStart"/>
      <w:r w:rsidRPr="005E218F">
        <w:rPr>
          <w:rFonts w:ascii="Cambria" w:hAnsi="Cambria"/>
          <w:sz w:val="22"/>
          <w:szCs w:val="22"/>
          <w:lang w:val="en-CA"/>
        </w:rPr>
        <w:t>groups</w:t>
      </w:r>
      <w:r w:rsidR="008D29FA" w:rsidRPr="005E218F">
        <w:rPr>
          <w:rFonts w:ascii="Cambria" w:hAnsi="Cambria"/>
          <w:sz w:val="22"/>
          <w:szCs w:val="22"/>
          <w:lang w:val="en-CA"/>
        </w:rPr>
        <w:t>;</w:t>
      </w:r>
      <w:proofErr w:type="gramEnd"/>
    </w:p>
    <w:p w14:paraId="1C9F84FC"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No extractors, ‘</w:t>
      </w:r>
      <w:proofErr w:type="spellStart"/>
      <w:r w:rsidRPr="005E218F">
        <w:rPr>
          <w:rFonts w:ascii="Cambria" w:hAnsi="Cambria"/>
          <w:sz w:val="22"/>
          <w:szCs w:val="22"/>
          <w:lang w:val="en-CA"/>
        </w:rPr>
        <w:t>oref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sbas</w:t>
      </w:r>
      <w:proofErr w:type="spellEnd"/>
      <w:r w:rsidRPr="005E218F">
        <w:rPr>
          <w:rFonts w:ascii="Cambria" w:hAnsi="Cambria"/>
          <w:sz w:val="22"/>
          <w:szCs w:val="22"/>
          <w:lang w:val="en-CA"/>
        </w:rPr>
        <w:t xml:space="preserve">’ track </w:t>
      </w:r>
      <w:proofErr w:type="gramStart"/>
      <w:r w:rsidRPr="005E218F">
        <w:rPr>
          <w:rFonts w:ascii="Cambria" w:hAnsi="Cambria"/>
          <w:sz w:val="22"/>
          <w:szCs w:val="22"/>
          <w:lang w:val="en-CA"/>
        </w:rPr>
        <w:t>references</w:t>
      </w:r>
      <w:r w:rsidR="008D29FA" w:rsidRPr="005E218F">
        <w:rPr>
          <w:rFonts w:ascii="Cambria" w:hAnsi="Cambria"/>
          <w:sz w:val="22"/>
          <w:szCs w:val="22"/>
          <w:lang w:val="en-CA"/>
        </w:rPr>
        <w:t>;</w:t>
      </w:r>
      <w:proofErr w:type="gramEnd"/>
    </w:p>
    <w:p w14:paraId="2EBD7AD5"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hvci</w:t>
      </w:r>
      <w:proofErr w:type="spellEnd"/>
      <w:r w:rsidRPr="005E218F">
        <w:rPr>
          <w:rFonts w:ascii="Cambria" w:hAnsi="Cambria"/>
          <w:sz w:val="22"/>
          <w:szCs w:val="22"/>
          <w:lang w:val="en-CA"/>
        </w:rPr>
        <w:t>’ brand</w:t>
      </w:r>
      <w:r w:rsidR="008D29FA" w:rsidRPr="005E218F">
        <w:rPr>
          <w:rFonts w:ascii="Cambria" w:hAnsi="Cambria"/>
          <w:sz w:val="22"/>
          <w:szCs w:val="22"/>
          <w:lang w:val="en-CA"/>
        </w:rPr>
        <w:t>.</w:t>
      </w:r>
    </w:p>
    <w:p w14:paraId="361E1B91" w14:textId="77777777" w:rsidR="00FD38DD" w:rsidRPr="005E218F" w:rsidRDefault="00FD38DD" w:rsidP="00FD38DD">
      <w:pPr>
        <w:pStyle w:val="Listecouleur-Accent11"/>
        <w:ind w:left="1080"/>
        <w:rPr>
          <w:rFonts w:ascii="Cambria" w:hAnsi="Cambria"/>
          <w:sz w:val="22"/>
          <w:szCs w:val="22"/>
          <w:lang w:val="en-CA"/>
        </w:rPr>
      </w:pPr>
    </w:p>
    <w:p w14:paraId="3C144984" w14:textId="77777777" w:rsidR="00FD38DD" w:rsidRPr="005E218F" w:rsidRDefault="00FD38DD" w:rsidP="00B54886">
      <w:pPr>
        <w:pStyle w:val="Heading4"/>
        <w:rPr>
          <w:lang w:val="en-CA"/>
        </w:rPr>
      </w:pPr>
      <w:r w:rsidRPr="005E218F">
        <w:rPr>
          <w:lang w:val="en-CA"/>
        </w:rPr>
        <w:t xml:space="preserve">shvc_hev1_lhe1_multiple_tracks_implicit.mp4 </w:t>
      </w:r>
    </w:p>
    <w:p w14:paraId="71551D80" w14:textId="77777777" w:rsidR="00FD38DD" w:rsidRPr="005E218F" w:rsidRDefault="00FD38DD" w:rsidP="00FD38DD">
      <w:pPr>
        <w:rPr>
          <w:lang w:val="en-CA"/>
        </w:rPr>
      </w:pPr>
      <w:r w:rsidRPr="005E218F">
        <w:rPr>
          <w:lang w:val="en-CA"/>
        </w:rPr>
        <w:t>See mhvc_hev1_lhe1_multiple_tracks_implicit.mp4</w:t>
      </w:r>
      <w:r w:rsidR="008D29FA" w:rsidRPr="005E218F">
        <w:rPr>
          <w:lang w:val="en-CA"/>
        </w:rPr>
        <w:t>.</w:t>
      </w:r>
    </w:p>
    <w:p w14:paraId="69599B74" w14:textId="77777777" w:rsidR="00FD38DD" w:rsidRPr="005E218F" w:rsidRDefault="00FD38DD" w:rsidP="00B54886">
      <w:pPr>
        <w:pStyle w:val="Heading4"/>
        <w:rPr>
          <w:lang w:val="en-CA"/>
        </w:rPr>
      </w:pPr>
      <w:r w:rsidRPr="005E218F">
        <w:rPr>
          <w:lang w:val="en-CA"/>
        </w:rPr>
        <w:lastRenderedPageBreak/>
        <w:t>mhvc_hev1_lhe1_multiple_tracks_implicit.mp4</w:t>
      </w:r>
    </w:p>
    <w:p w14:paraId="2DAD96F8" w14:textId="77777777" w:rsidR="00FD38DD" w:rsidRPr="005E218F" w:rsidRDefault="00FD38DD" w:rsidP="00FD38DD">
      <w:pPr>
        <w:rPr>
          <w:lang w:val="en-CA"/>
        </w:rPr>
      </w:pPr>
      <w:r w:rsidRPr="005E218F">
        <w:rPr>
          <w:noProof/>
          <w:lang w:val="en-CA"/>
        </w:rPr>
        <w:t>These files contain SHVC or MV-HEVC with the following features:</w:t>
      </w:r>
    </w:p>
    <w:p w14:paraId="77857C29"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LHEVC bitstream in ‘hev1’ track (base layer) and ‘lhe1’ track (enhancement layer</w:t>
      </w:r>
      <w:proofErr w:type="gramStart"/>
      <w:r w:rsidRPr="005E218F">
        <w:rPr>
          <w:rFonts w:ascii="Cambria" w:hAnsi="Cambria"/>
          <w:sz w:val="22"/>
          <w:szCs w:val="22"/>
          <w:lang w:val="en-CA"/>
        </w:rPr>
        <w:t>)</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56F92974"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LHEVC config in ‘lhe1’ </w:t>
      </w:r>
      <w:proofErr w:type="gramStart"/>
      <w:r w:rsidRPr="005E218F">
        <w:rPr>
          <w:rFonts w:ascii="Cambria" w:hAnsi="Cambria"/>
          <w:sz w:val="22"/>
          <w:szCs w:val="22"/>
          <w:lang w:val="en-CA"/>
        </w:rPr>
        <w:t>only</w:t>
      </w:r>
      <w:r w:rsidR="008D29FA" w:rsidRPr="005E218F">
        <w:rPr>
          <w:rFonts w:ascii="Cambria" w:hAnsi="Cambria"/>
          <w:sz w:val="22"/>
          <w:szCs w:val="22"/>
          <w:lang w:val="en-CA"/>
        </w:rPr>
        <w:t>;</w:t>
      </w:r>
      <w:proofErr w:type="gramEnd"/>
    </w:p>
    <w:p w14:paraId="2FB82B05"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linf</w:t>
      </w:r>
      <w:proofErr w:type="spellEnd"/>
      <w:r w:rsidRPr="005E218F">
        <w:rPr>
          <w:rFonts w:ascii="Cambria" w:hAnsi="Cambria"/>
          <w:sz w:val="22"/>
          <w:szCs w:val="22"/>
          <w:lang w:val="en-CA"/>
        </w:rPr>
        <w:t>’ sample groups</w:t>
      </w:r>
      <w:r w:rsidRPr="005E218F" w:rsidDel="009100C8">
        <w:rPr>
          <w:rFonts w:ascii="Cambria" w:hAnsi="Cambria"/>
          <w:sz w:val="22"/>
          <w:szCs w:val="22"/>
          <w:lang w:val="en-CA"/>
        </w:rPr>
        <w:t xml:space="preserve"> </w:t>
      </w:r>
      <w:r w:rsidRPr="005E218F">
        <w:rPr>
          <w:rFonts w:ascii="Cambria" w:hAnsi="Cambria"/>
          <w:sz w:val="22"/>
          <w:szCs w:val="22"/>
          <w:lang w:val="en-CA"/>
        </w:rPr>
        <w:t>No extractors, ‘</w:t>
      </w:r>
      <w:proofErr w:type="spellStart"/>
      <w:r w:rsidRPr="005E218F">
        <w:rPr>
          <w:rFonts w:ascii="Cambria" w:hAnsi="Cambria"/>
          <w:sz w:val="22"/>
          <w:szCs w:val="22"/>
          <w:lang w:val="en-CA"/>
        </w:rPr>
        <w:t>oref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sbas</w:t>
      </w:r>
      <w:proofErr w:type="spellEnd"/>
      <w:r w:rsidRPr="005E218F">
        <w:rPr>
          <w:rFonts w:ascii="Cambria" w:hAnsi="Cambria"/>
          <w:sz w:val="22"/>
          <w:szCs w:val="22"/>
          <w:lang w:val="en-CA"/>
        </w:rPr>
        <w:t xml:space="preserve">’ track </w:t>
      </w:r>
      <w:proofErr w:type="gramStart"/>
      <w:r w:rsidRPr="005E218F">
        <w:rPr>
          <w:rFonts w:ascii="Cambria" w:hAnsi="Cambria"/>
          <w:sz w:val="22"/>
          <w:szCs w:val="22"/>
          <w:lang w:val="en-CA"/>
        </w:rPr>
        <w:t>references</w:t>
      </w:r>
      <w:r w:rsidR="008D29FA" w:rsidRPr="005E218F">
        <w:rPr>
          <w:rFonts w:ascii="Cambria" w:hAnsi="Cambria"/>
          <w:sz w:val="22"/>
          <w:szCs w:val="22"/>
          <w:lang w:val="en-CA"/>
        </w:rPr>
        <w:t>;</w:t>
      </w:r>
      <w:proofErr w:type="gramEnd"/>
    </w:p>
    <w:p w14:paraId="47573D87"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all parameter sets are stored in-</w:t>
      </w:r>
      <w:proofErr w:type="gramStart"/>
      <w:r w:rsidRPr="005E218F">
        <w:rPr>
          <w:rFonts w:ascii="Cambria" w:hAnsi="Cambria"/>
          <w:sz w:val="22"/>
          <w:szCs w:val="22"/>
          <w:lang w:val="en-CA"/>
        </w:rPr>
        <w:t>band</w:t>
      </w:r>
      <w:r w:rsidR="008D29FA" w:rsidRPr="005E218F">
        <w:rPr>
          <w:rFonts w:ascii="Cambria" w:hAnsi="Cambria"/>
          <w:sz w:val="22"/>
          <w:szCs w:val="22"/>
          <w:lang w:val="en-CA"/>
        </w:rPr>
        <w:t>;</w:t>
      </w:r>
      <w:proofErr w:type="gramEnd"/>
    </w:p>
    <w:p w14:paraId="78E02E4B"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hvci</w:t>
      </w:r>
      <w:proofErr w:type="spellEnd"/>
      <w:r w:rsidRPr="005E218F">
        <w:rPr>
          <w:rFonts w:ascii="Cambria" w:hAnsi="Cambria"/>
          <w:sz w:val="22"/>
          <w:szCs w:val="22"/>
          <w:lang w:val="en-CA"/>
        </w:rPr>
        <w:t>’ brand</w:t>
      </w:r>
      <w:r w:rsidR="008D29FA" w:rsidRPr="005E218F">
        <w:rPr>
          <w:rFonts w:ascii="Cambria" w:hAnsi="Cambria"/>
          <w:sz w:val="22"/>
          <w:szCs w:val="22"/>
          <w:lang w:val="en-CA"/>
        </w:rPr>
        <w:t>.</w:t>
      </w:r>
    </w:p>
    <w:p w14:paraId="4B5CF3AC" w14:textId="77777777" w:rsidR="00FD38DD" w:rsidRPr="005E218F" w:rsidRDefault="00FD38DD" w:rsidP="00FD38DD">
      <w:pPr>
        <w:pStyle w:val="Listecouleur-Accent11"/>
        <w:ind w:left="1440"/>
        <w:rPr>
          <w:rFonts w:ascii="Cambria" w:hAnsi="Cambria"/>
          <w:sz w:val="22"/>
          <w:szCs w:val="22"/>
          <w:lang w:val="en-CA"/>
        </w:rPr>
      </w:pPr>
    </w:p>
    <w:p w14:paraId="47FCF436" w14:textId="77777777" w:rsidR="00FD38DD" w:rsidRPr="005E218F" w:rsidRDefault="00FD38DD" w:rsidP="00B54886">
      <w:pPr>
        <w:pStyle w:val="Heading4"/>
        <w:rPr>
          <w:lang w:val="en-CA"/>
        </w:rPr>
      </w:pPr>
      <w:r w:rsidRPr="005E218F">
        <w:rPr>
          <w:lang w:val="en-CA"/>
        </w:rPr>
        <w:t xml:space="preserve">shvc_hev1_lhe1_multiple_tracks_implicit.mp4 </w:t>
      </w:r>
    </w:p>
    <w:p w14:paraId="4E319694" w14:textId="77777777" w:rsidR="00FD38DD" w:rsidRPr="005E218F" w:rsidRDefault="00FD38DD" w:rsidP="00FD38DD">
      <w:pPr>
        <w:rPr>
          <w:lang w:val="en-CA"/>
        </w:rPr>
      </w:pPr>
      <w:r w:rsidRPr="005E218F">
        <w:rPr>
          <w:lang w:val="en-CA"/>
        </w:rPr>
        <w:t>See mhvc_hev1_lhe1_multiple_tracks_implicit.mp4</w:t>
      </w:r>
      <w:r w:rsidR="008D29FA" w:rsidRPr="005E218F">
        <w:rPr>
          <w:lang w:val="en-CA"/>
        </w:rPr>
        <w:t>.</w:t>
      </w:r>
    </w:p>
    <w:p w14:paraId="5F6A993C" w14:textId="77777777" w:rsidR="00FD38DD" w:rsidRPr="005E218F" w:rsidRDefault="00FD38DD" w:rsidP="00B54886">
      <w:pPr>
        <w:pStyle w:val="Heading4"/>
        <w:rPr>
          <w:lang w:val="en-CA"/>
        </w:rPr>
      </w:pPr>
      <w:r w:rsidRPr="005E218F">
        <w:rPr>
          <w:lang w:val="en-CA"/>
        </w:rPr>
        <w:t>mhvc_hev1_lhe1_multiple_tracks_implicit.mp4</w:t>
      </w:r>
    </w:p>
    <w:p w14:paraId="17857B1A" w14:textId="77777777" w:rsidR="00FD38DD" w:rsidRPr="005E218F" w:rsidRDefault="00FD38DD" w:rsidP="00FD38DD">
      <w:pPr>
        <w:rPr>
          <w:lang w:val="en-CA"/>
        </w:rPr>
      </w:pPr>
      <w:r w:rsidRPr="005E218F">
        <w:rPr>
          <w:noProof/>
          <w:lang w:val="en-CA"/>
        </w:rPr>
        <w:t>These files contain SHVC or MV-HEVC with the following features:</w:t>
      </w:r>
    </w:p>
    <w:p w14:paraId="76D041EC"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LHEVC bitstream in ‘hev1’ track (base layer) and ‘lhe1’ track (enhancement layer</w:t>
      </w:r>
      <w:proofErr w:type="gramStart"/>
      <w:r w:rsidRPr="005E218F">
        <w:rPr>
          <w:rFonts w:ascii="Cambria" w:hAnsi="Cambria"/>
          <w:sz w:val="22"/>
          <w:szCs w:val="22"/>
          <w:lang w:val="en-CA"/>
        </w:rPr>
        <w:t>)</w:t>
      </w:r>
      <w:r w:rsidR="008D29FA" w:rsidRPr="005E218F">
        <w:rPr>
          <w:rFonts w:ascii="Cambria" w:hAnsi="Cambria"/>
          <w:sz w:val="22"/>
          <w:szCs w:val="22"/>
          <w:lang w:val="en-CA"/>
        </w:rPr>
        <w:t>;</w:t>
      </w:r>
      <w:proofErr w:type="gramEnd"/>
      <w:r w:rsidRPr="005E218F">
        <w:rPr>
          <w:rFonts w:ascii="Cambria" w:hAnsi="Cambria"/>
          <w:sz w:val="22"/>
          <w:szCs w:val="22"/>
          <w:lang w:val="en-CA"/>
        </w:rPr>
        <w:t xml:space="preserve"> </w:t>
      </w:r>
    </w:p>
    <w:p w14:paraId="2E7E04C1"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LHEVC config in ‘lhe1’ </w:t>
      </w:r>
      <w:proofErr w:type="gramStart"/>
      <w:r w:rsidRPr="005E218F">
        <w:rPr>
          <w:rFonts w:ascii="Cambria" w:hAnsi="Cambria"/>
          <w:sz w:val="22"/>
          <w:szCs w:val="22"/>
          <w:lang w:val="en-CA"/>
        </w:rPr>
        <w:t>only</w:t>
      </w:r>
      <w:r w:rsidR="008D29FA" w:rsidRPr="005E218F">
        <w:rPr>
          <w:rFonts w:ascii="Cambria" w:hAnsi="Cambria"/>
          <w:sz w:val="22"/>
          <w:szCs w:val="22"/>
          <w:lang w:val="en-CA"/>
        </w:rPr>
        <w:t>;</w:t>
      </w:r>
      <w:proofErr w:type="gramEnd"/>
    </w:p>
    <w:p w14:paraId="33892A12"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linf</w:t>
      </w:r>
      <w:proofErr w:type="spellEnd"/>
      <w:r w:rsidRPr="005E218F">
        <w:rPr>
          <w:rFonts w:ascii="Cambria" w:hAnsi="Cambria"/>
          <w:sz w:val="22"/>
          <w:szCs w:val="22"/>
          <w:lang w:val="en-CA"/>
        </w:rPr>
        <w:t>’ sample groups</w:t>
      </w:r>
      <w:r w:rsidRPr="005E218F" w:rsidDel="009100C8">
        <w:rPr>
          <w:rFonts w:ascii="Cambria" w:hAnsi="Cambria"/>
          <w:sz w:val="22"/>
          <w:szCs w:val="22"/>
          <w:lang w:val="en-CA"/>
        </w:rPr>
        <w:t xml:space="preserve"> </w:t>
      </w:r>
      <w:r w:rsidRPr="005E218F">
        <w:rPr>
          <w:rFonts w:ascii="Cambria" w:hAnsi="Cambria"/>
          <w:sz w:val="22"/>
          <w:szCs w:val="22"/>
          <w:lang w:val="en-CA"/>
        </w:rPr>
        <w:t>No extractors, ‘</w:t>
      </w:r>
      <w:proofErr w:type="spellStart"/>
      <w:r w:rsidRPr="005E218F">
        <w:rPr>
          <w:rFonts w:ascii="Cambria" w:hAnsi="Cambria"/>
          <w:sz w:val="22"/>
          <w:szCs w:val="22"/>
          <w:lang w:val="en-CA"/>
        </w:rPr>
        <w:t>oref</w:t>
      </w:r>
      <w:proofErr w:type="spellEnd"/>
      <w:r w:rsidRPr="005E218F">
        <w:rPr>
          <w:rFonts w:ascii="Cambria" w:hAnsi="Cambria"/>
          <w:sz w:val="22"/>
          <w:szCs w:val="22"/>
          <w:lang w:val="en-CA"/>
        </w:rPr>
        <w:t>’ and ‘</w:t>
      </w:r>
      <w:proofErr w:type="spellStart"/>
      <w:r w:rsidRPr="005E218F">
        <w:rPr>
          <w:rFonts w:ascii="Cambria" w:hAnsi="Cambria"/>
          <w:sz w:val="22"/>
          <w:szCs w:val="22"/>
          <w:lang w:val="en-CA"/>
        </w:rPr>
        <w:t>sbas</w:t>
      </w:r>
      <w:proofErr w:type="spellEnd"/>
      <w:r w:rsidRPr="005E218F">
        <w:rPr>
          <w:rFonts w:ascii="Cambria" w:hAnsi="Cambria"/>
          <w:sz w:val="22"/>
          <w:szCs w:val="22"/>
          <w:lang w:val="en-CA"/>
        </w:rPr>
        <w:t xml:space="preserve">’ track </w:t>
      </w:r>
      <w:proofErr w:type="gramStart"/>
      <w:r w:rsidRPr="005E218F">
        <w:rPr>
          <w:rFonts w:ascii="Cambria" w:hAnsi="Cambria"/>
          <w:sz w:val="22"/>
          <w:szCs w:val="22"/>
          <w:lang w:val="en-CA"/>
        </w:rPr>
        <w:t>references</w:t>
      </w:r>
      <w:r w:rsidR="008D29FA" w:rsidRPr="005E218F">
        <w:rPr>
          <w:rFonts w:ascii="Cambria" w:hAnsi="Cambria"/>
          <w:sz w:val="22"/>
          <w:szCs w:val="22"/>
          <w:lang w:val="en-CA"/>
        </w:rPr>
        <w:t>;</w:t>
      </w:r>
      <w:proofErr w:type="gramEnd"/>
    </w:p>
    <w:p w14:paraId="301FB2BB"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all parameter sets are stored in-</w:t>
      </w:r>
      <w:proofErr w:type="gramStart"/>
      <w:r w:rsidRPr="005E218F">
        <w:rPr>
          <w:rFonts w:ascii="Cambria" w:hAnsi="Cambria"/>
          <w:sz w:val="22"/>
          <w:szCs w:val="22"/>
          <w:lang w:val="en-CA"/>
        </w:rPr>
        <w:t>band</w:t>
      </w:r>
      <w:r w:rsidR="008D29FA" w:rsidRPr="005E218F">
        <w:rPr>
          <w:rFonts w:ascii="Cambria" w:hAnsi="Cambria"/>
          <w:sz w:val="22"/>
          <w:szCs w:val="22"/>
          <w:lang w:val="en-CA"/>
        </w:rPr>
        <w:t>;</w:t>
      </w:r>
      <w:proofErr w:type="gramEnd"/>
    </w:p>
    <w:p w14:paraId="4B1880A2"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w:t>
      </w:r>
      <w:proofErr w:type="spellStart"/>
      <w:r w:rsidRPr="005E218F">
        <w:rPr>
          <w:rFonts w:ascii="Cambria" w:hAnsi="Cambria"/>
          <w:sz w:val="22"/>
          <w:szCs w:val="22"/>
          <w:lang w:val="en-CA"/>
        </w:rPr>
        <w:t>hvci</w:t>
      </w:r>
      <w:proofErr w:type="spellEnd"/>
      <w:r w:rsidRPr="005E218F">
        <w:rPr>
          <w:rFonts w:ascii="Cambria" w:hAnsi="Cambria"/>
          <w:sz w:val="22"/>
          <w:szCs w:val="22"/>
          <w:lang w:val="en-CA"/>
        </w:rPr>
        <w:t>’ brand</w:t>
      </w:r>
      <w:r w:rsidR="008D29FA" w:rsidRPr="005E218F">
        <w:rPr>
          <w:rFonts w:ascii="Cambria" w:hAnsi="Cambria"/>
          <w:sz w:val="22"/>
          <w:szCs w:val="22"/>
          <w:lang w:val="en-CA"/>
        </w:rPr>
        <w:t>.</w:t>
      </w:r>
    </w:p>
    <w:p w14:paraId="060B9262" w14:textId="77777777" w:rsidR="00FD38DD" w:rsidRPr="005E218F" w:rsidRDefault="00FD38DD" w:rsidP="00FD38DD">
      <w:pPr>
        <w:pStyle w:val="Listecouleur-Accent11"/>
        <w:ind w:left="0"/>
        <w:rPr>
          <w:rFonts w:ascii="Cambria" w:hAnsi="Cambria"/>
          <w:sz w:val="22"/>
          <w:szCs w:val="22"/>
          <w:lang w:val="en-CA"/>
        </w:rPr>
      </w:pPr>
    </w:p>
    <w:p w14:paraId="04FB70AE" w14:textId="77777777" w:rsidR="00FD38DD" w:rsidRPr="005E218F" w:rsidRDefault="00FD38DD" w:rsidP="00B54886">
      <w:pPr>
        <w:pStyle w:val="Heading4"/>
        <w:rPr>
          <w:lang w:val="en-CA"/>
        </w:rPr>
      </w:pPr>
      <w:r w:rsidRPr="005E218F">
        <w:rPr>
          <w:lang w:val="en-CA"/>
        </w:rPr>
        <w:t>lhevc_avc1_lhv1.mp4</w:t>
      </w:r>
    </w:p>
    <w:p w14:paraId="3D1E63BB" w14:textId="77777777" w:rsidR="00FD38DD" w:rsidRPr="005E218F" w:rsidRDefault="00FD38DD" w:rsidP="00FD38DD">
      <w:pPr>
        <w:rPr>
          <w:lang w:val="en-CA"/>
        </w:rPr>
      </w:pPr>
      <w:r w:rsidRPr="005E218F">
        <w:rPr>
          <w:noProof/>
          <w:lang w:val="en-CA"/>
        </w:rPr>
        <w:t>This file contains an AVC base and an SHVC enhancement layer with the following features:</w:t>
      </w:r>
    </w:p>
    <w:p w14:paraId="51E4D054"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one avc1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p>
    <w:p w14:paraId="521906B9"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one lhv1 track with </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xml:space="preserve"> and </w:t>
      </w:r>
      <w:proofErr w:type="spellStart"/>
      <w:proofErr w:type="gramStart"/>
      <w:r w:rsidRPr="005E218F">
        <w:rPr>
          <w:rFonts w:ascii="Cambria" w:hAnsi="Cambria"/>
          <w:sz w:val="22"/>
          <w:szCs w:val="22"/>
          <w:lang w:val="en-CA"/>
        </w:rPr>
        <w:t>linf</w:t>
      </w:r>
      <w:proofErr w:type="spellEnd"/>
      <w:r w:rsidR="008D29FA" w:rsidRPr="005E218F">
        <w:rPr>
          <w:rFonts w:ascii="Cambria" w:hAnsi="Cambria"/>
          <w:sz w:val="22"/>
          <w:szCs w:val="22"/>
          <w:lang w:val="en-CA"/>
        </w:rPr>
        <w:t>;</w:t>
      </w:r>
      <w:proofErr w:type="gramEnd"/>
    </w:p>
    <w:p w14:paraId="2523C9BD"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one </w:t>
      </w:r>
      <w:proofErr w:type="spellStart"/>
      <w:r w:rsidRPr="005E218F">
        <w:rPr>
          <w:rFonts w:ascii="Cambria" w:hAnsi="Cambria"/>
          <w:sz w:val="22"/>
          <w:szCs w:val="22"/>
          <w:lang w:val="en-CA"/>
        </w:rPr>
        <w:t>sbas</w:t>
      </w:r>
      <w:proofErr w:type="spellEnd"/>
      <w:r w:rsidRPr="005E218F">
        <w:rPr>
          <w:rFonts w:ascii="Cambria" w:hAnsi="Cambria"/>
          <w:sz w:val="22"/>
          <w:szCs w:val="22"/>
          <w:lang w:val="en-CA"/>
        </w:rPr>
        <w:t xml:space="preserve"> track reference from SHEVC to AVC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p>
    <w:p w14:paraId="68FF2C07"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all parameter sets in config records</w:t>
      </w:r>
      <w:r w:rsidR="008D29FA" w:rsidRPr="005E218F">
        <w:rPr>
          <w:rFonts w:ascii="Cambria" w:hAnsi="Cambria"/>
          <w:sz w:val="22"/>
          <w:szCs w:val="22"/>
          <w:lang w:val="en-CA"/>
        </w:rPr>
        <w:t>.</w:t>
      </w:r>
    </w:p>
    <w:p w14:paraId="2048F69D" w14:textId="77777777" w:rsidR="00FD38DD" w:rsidRPr="005E218F" w:rsidRDefault="00FD38DD" w:rsidP="00FD38DD">
      <w:pPr>
        <w:pStyle w:val="Listecouleur-Accent11"/>
        <w:ind w:left="1440"/>
        <w:rPr>
          <w:rFonts w:ascii="Cambria" w:hAnsi="Cambria"/>
          <w:sz w:val="22"/>
          <w:szCs w:val="22"/>
          <w:lang w:val="en-CA"/>
        </w:rPr>
      </w:pPr>
    </w:p>
    <w:p w14:paraId="2A29B85B" w14:textId="77777777" w:rsidR="00FD38DD" w:rsidRPr="005E218F" w:rsidRDefault="00FD38DD" w:rsidP="00B54886">
      <w:pPr>
        <w:pStyle w:val="Heading4"/>
        <w:rPr>
          <w:lang w:val="en-CA"/>
        </w:rPr>
      </w:pPr>
      <w:r w:rsidRPr="005E218F">
        <w:rPr>
          <w:lang w:val="en-CA"/>
        </w:rPr>
        <w:t>lhevc_avc1_lhe1.mp4</w:t>
      </w:r>
    </w:p>
    <w:p w14:paraId="1D92544D" w14:textId="77777777" w:rsidR="00FD38DD" w:rsidRPr="005E218F" w:rsidRDefault="00FD38DD" w:rsidP="00FD38DD">
      <w:pPr>
        <w:rPr>
          <w:lang w:val="en-CA"/>
        </w:rPr>
      </w:pPr>
      <w:r w:rsidRPr="005E218F">
        <w:rPr>
          <w:noProof/>
          <w:lang w:val="en-CA"/>
        </w:rPr>
        <w:t>This file contains an AVC base and an SHVC enhancement layer with the following features:</w:t>
      </w:r>
    </w:p>
    <w:p w14:paraId="11B8CE44" w14:textId="77777777" w:rsidR="00FD38DD" w:rsidRPr="005E218F" w:rsidRDefault="00FD38DD" w:rsidP="00C06286">
      <w:pPr>
        <w:pStyle w:val="Listecouleur-Accent11"/>
        <w:numPr>
          <w:ilvl w:val="0"/>
          <w:numId w:val="27"/>
        </w:numPr>
        <w:rPr>
          <w:lang w:val="en-CA"/>
        </w:rPr>
      </w:pPr>
      <w:r w:rsidRPr="005E218F">
        <w:rPr>
          <w:lang w:val="en-CA"/>
        </w:rPr>
        <w:t xml:space="preserve">one avc1 </w:t>
      </w:r>
      <w:proofErr w:type="gramStart"/>
      <w:r w:rsidRPr="005E218F">
        <w:rPr>
          <w:lang w:val="en-CA"/>
        </w:rPr>
        <w:t>track</w:t>
      </w:r>
      <w:r w:rsidR="008D29FA" w:rsidRPr="005E218F">
        <w:rPr>
          <w:lang w:val="en-CA"/>
        </w:rPr>
        <w:t>;</w:t>
      </w:r>
      <w:proofErr w:type="gramEnd"/>
    </w:p>
    <w:p w14:paraId="79CDB455" w14:textId="77777777" w:rsidR="00FD38DD" w:rsidRPr="005E218F" w:rsidRDefault="00FD38DD" w:rsidP="00C06286">
      <w:pPr>
        <w:pStyle w:val="Listecouleur-Accent11"/>
        <w:numPr>
          <w:ilvl w:val="0"/>
          <w:numId w:val="27"/>
        </w:numPr>
        <w:rPr>
          <w:lang w:val="en-CA"/>
        </w:rPr>
      </w:pPr>
      <w:r w:rsidRPr="005E218F">
        <w:rPr>
          <w:lang w:val="en-CA"/>
        </w:rPr>
        <w:t xml:space="preserve">one lhv1 track with </w:t>
      </w:r>
      <w:proofErr w:type="spellStart"/>
      <w:r w:rsidRPr="005E218F">
        <w:rPr>
          <w:lang w:val="en-CA"/>
        </w:rPr>
        <w:t>oinf</w:t>
      </w:r>
      <w:proofErr w:type="spellEnd"/>
      <w:r w:rsidRPr="005E218F">
        <w:rPr>
          <w:lang w:val="en-CA"/>
        </w:rPr>
        <w:t xml:space="preserve"> and </w:t>
      </w:r>
      <w:proofErr w:type="spellStart"/>
      <w:proofErr w:type="gramStart"/>
      <w:r w:rsidRPr="005E218F">
        <w:rPr>
          <w:lang w:val="en-CA"/>
        </w:rPr>
        <w:t>linf</w:t>
      </w:r>
      <w:proofErr w:type="spellEnd"/>
      <w:r w:rsidR="008D29FA" w:rsidRPr="005E218F">
        <w:rPr>
          <w:lang w:val="en-CA"/>
        </w:rPr>
        <w:t>;</w:t>
      </w:r>
      <w:proofErr w:type="gramEnd"/>
    </w:p>
    <w:p w14:paraId="638C1278" w14:textId="77777777" w:rsidR="00FD38DD" w:rsidRPr="005E218F" w:rsidRDefault="00FD38DD" w:rsidP="00C06286">
      <w:pPr>
        <w:pStyle w:val="Listecouleur-Accent11"/>
        <w:numPr>
          <w:ilvl w:val="0"/>
          <w:numId w:val="27"/>
        </w:numPr>
        <w:rPr>
          <w:lang w:val="en-CA"/>
        </w:rPr>
      </w:pPr>
      <w:r w:rsidRPr="005E218F">
        <w:rPr>
          <w:lang w:val="en-CA"/>
        </w:rPr>
        <w:t xml:space="preserve">one </w:t>
      </w:r>
      <w:proofErr w:type="spellStart"/>
      <w:r w:rsidRPr="005E218F">
        <w:rPr>
          <w:lang w:val="en-CA"/>
        </w:rPr>
        <w:t>sbas</w:t>
      </w:r>
      <w:proofErr w:type="spellEnd"/>
      <w:r w:rsidRPr="005E218F">
        <w:rPr>
          <w:lang w:val="en-CA"/>
        </w:rPr>
        <w:t xml:space="preserve"> track reference from SHEVC to AVC </w:t>
      </w:r>
      <w:proofErr w:type="gramStart"/>
      <w:r w:rsidRPr="005E218F">
        <w:rPr>
          <w:lang w:val="en-CA"/>
        </w:rPr>
        <w:t>track</w:t>
      </w:r>
      <w:r w:rsidR="008D29FA" w:rsidRPr="005E218F">
        <w:rPr>
          <w:lang w:val="en-CA"/>
        </w:rPr>
        <w:t>;</w:t>
      </w:r>
      <w:proofErr w:type="gramEnd"/>
    </w:p>
    <w:p w14:paraId="0FAD6D86" w14:textId="77777777" w:rsidR="00FD38DD" w:rsidRPr="005E218F" w:rsidRDefault="00FD38DD" w:rsidP="00C06286">
      <w:pPr>
        <w:pStyle w:val="Listecouleur-Accent11"/>
        <w:numPr>
          <w:ilvl w:val="0"/>
          <w:numId w:val="27"/>
        </w:numPr>
        <w:rPr>
          <w:lang w:val="en-CA"/>
        </w:rPr>
      </w:pPr>
      <w:r w:rsidRPr="005E218F">
        <w:rPr>
          <w:lang w:val="en-CA"/>
        </w:rPr>
        <w:t xml:space="preserve">all parameter sets in config records for AVC, </w:t>
      </w:r>
      <w:proofErr w:type="spellStart"/>
      <w:r w:rsidRPr="005E218F">
        <w:rPr>
          <w:lang w:val="en-CA"/>
        </w:rPr>
        <w:t>inband</w:t>
      </w:r>
      <w:proofErr w:type="spellEnd"/>
      <w:r w:rsidRPr="005E218F">
        <w:rPr>
          <w:lang w:val="en-CA"/>
        </w:rPr>
        <w:t xml:space="preserve"> for SHVC</w:t>
      </w:r>
      <w:r w:rsidR="008D29FA" w:rsidRPr="005E218F">
        <w:rPr>
          <w:lang w:val="en-CA"/>
        </w:rPr>
        <w:t>.</w:t>
      </w:r>
    </w:p>
    <w:p w14:paraId="0B4F5EB0" w14:textId="77777777" w:rsidR="00FD38DD" w:rsidRPr="005E218F" w:rsidRDefault="00FD38DD" w:rsidP="00FD38DD">
      <w:pPr>
        <w:pStyle w:val="Listecouleur-Accent11"/>
        <w:ind w:left="1440"/>
        <w:rPr>
          <w:lang w:val="en-CA"/>
        </w:rPr>
      </w:pPr>
    </w:p>
    <w:p w14:paraId="7EF03178" w14:textId="77777777" w:rsidR="00FD38DD" w:rsidRPr="005E218F" w:rsidRDefault="00FD38DD" w:rsidP="00B54886">
      <w:pPr>
        <w:pStyle w:val="Heading4"/>
        <w:rPr>
          <w:lang w:val="en-CA"/>
        </w:rPr>
      </w:pPr>
      <w:r w:rsidRPr="005E218F">
        <w:rPr>
          <w:lang w:val="en-CA"/>
        </w:rPr>
        <w:t>lhevc_avc3_lhv1.mp4</w:t>
      </w:r>
    </w:p>
    <w:p w14:paraId="5FA6B6E3" w14:textId="77777777" w:rsidR="00FD38DD" w:rsidRPr="005E218F" w:rsidRDefault="00FD38DD" w:rsidP="00FD38DD">
      <w:pPr>
        <w:rPr>
          <w:lang w:val="en-CA"/>
        </w:rPr>
      </w:pPr>
      <w:r w:rsidRPr="005E218F">
        <w:rPr>
          <w:noProof/>
          <w:lang w:val="en-CA"/>
        </w:rPr>
        <w:t>This file contains an AVC base and an SHVC enhancement layer with the following features:</w:t>
      </w:r>
    </w:p>
    <w:p w14:paraId="19C30AB1"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one avc1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p>
    <w:p w14:paraId="6A7DF52D"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one lhv1 track with </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xml:space="preserve"> and </w:t>
      </w:r>
      <w:proofErr w:type="spellStart"/>
      <w:proofErr w:type="gramStart"/>
      <w:r w:rsidRPr="005E218F">
        <w:rPr>
          <w:rFonts w:ascii="Cambria" w:hAnsi="Cambria"/>
          <w:sz w:val="22"/>
          <w:szCs w:val="22"/>
          <w:lang w:val="en-CA"/>
        </w:rPr>
        <w:t>linf</w:t>
      </w:r>
      <w:proofErr w:type="spellEnd"/>
      <w:r w:rsidR="008D29FA" w:rsidRPr="005E218F">
        <w:rPr>
          <w:rFonts w:ascii="Cambria" w:hAnsi="Cambria"/>
          <w:sz w:val="22"/>
          <w:szCs w:val="22"/>
          <w:lang w:val="en-CA"/>
        </w:rPr>
        <w:t>;</w:t>
      </w:r>
      <w:proofErr w:type="gramEnd"/>
    </w:p>
    <w:p w14:paraId="7D33A71F"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one </w:t>
      </w:r>
      <w:proofErr w:type="spellStart"/>
      <w:r w:rsidRPr="005E218F">
        <w:rPr>
          <w:rFonts w:ascii="Cambria" w:hAnsi="Cambria"/>
          <w:sz w:val="22"/>
          <w:szCs w:val="22"/>
          <w:lang w:val="en-CA"/>
        </w:rPr>
        <w:t>sbas</w:t>
      </w:r>
      <w:proofErr w:type="spellEnd"/>
      <w:r w:rsidRPr="005E218F">
        <w:rPr>
          <w:rFonts w:ascii="Cambria" w:hAnsi="Cambria"/>
          <w:sz w:val="22"/>
          <w:szCs w:val="22"/>
          <w:lang w:val="en-CA"/>
        </w:rPr>
        <w:t xml:space="preserve"> track reference from SHEVC to AVC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p>
    <w:p w14:paraId="419F400E"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all parameter sets in config records for SHVC, </w:t>
      </w:r>
      <w:proofErr w:type="spellStart"/>
      <w:r w:rsidRPr="005E218F">
        <w:rPr>
          <w:rFonts w:ascii="Cambria" w:hAnsi="Cambria"/>
          <w:sz w:val="22"/>
          <w:szCs w:val="22"/>
          <w:lang w:val="en-CA"/>
        </w:rPr>
        <w:t>inband</w:t>
      </w:r>
      <w:proofErr w:type="spellEnd"/>
      <w:r w:rsidRPr="005E218F">
        <w:rPr>
          <w:rFonts w:ascii="Cambria" w:hAnsi="Cambria"/>
          <w:sz w:val="22"/>
          <w:szCs w:val="22"/>
          <w:lang w:val="en-CA"/>
        </w:rPr>
        <w:t xml:space="preserve"> for AVC</w:t>
      </w:r>
      <w:r w:rsidR="008D29FA" w:rsidRPr="005E218F">
        <w:rPr>
          <w:rFonts w:ascii="Cambria" w:hAnsi="Cambria"/>
          <w:sz w:val="22"/>
          <w:szCs w:val="22"/>
          <w:lang w:val="en-CA"/>
        </w:rPr>
        <w:t>.</w:t>
      </w:r>
    </w:p>
    <w:p w14:paraId="1569333A" w14:textId="77777777" w:rsidR="00FD38DD" w:rsidRPr="005E218F" w:rsidRDefault="00FD38DD" w:rsidP="00FD38DD">
      <w:pPr>
        <w:pStyle w:val="Listecouleur-Accent11"/>
        <w:ind w:left="0"/>
        <w:rPr>
          <w:rFonts w:ascii="Cambria" w:hAnsi="Cambria"/>
          <w:sz w:val="22"/>
          <w:szCs w:val="22"/>
          <w:lang w:val="en-CA"/>
        </w:rPr>
      </w:pPr>
    </w:p>
    <w:p w14:paraId="7FDEFF40" w14:textId="77777777" w:rsidR="00FD38DD" w:rsidRPr="005E218F" w:rsidRDefault="00FD38DD" w:rsidP="00B54886">
      <w:pPr>
        <w:pStyle w:val="Heading4"/>
        <w:rPr>
          <w:lang w:val="en-CA"/>
        </w:rPr>
      </w:pPr>
      <w:r w:rsidRPr="005E218F">
        <w:rPr>
          <w:lang w:val="en-CA"/>
        </w:rPr>
        <w:lastRenderedPageBreak/>
        <w:t>lhevc_avc3_lhe1.mp4</w:t>
      </w:r>
    </w:p>
    <w:p w14:paraId="28F32985" w14:textId="77777777" w:rsidR="00FD38DD" w:rsidRPr="005E218F" w:rsidRDefault="00FD38DD" w:rsidP="00FD38DD">
      <w:pPr>
        <w:rPr>
          <w:lang w:val="en-CA"/>
        </w:rPr>
      </w:pPr>
      <w:r w:rsidRPr="005E218F">
        <w:rPr>
          <w:noProof/>
          <w:lang w:val="en-CA"/>
        </w:rPr>
        <w:t>This file contains an AVC base and an SHVC enhancement layer with the following features:</w:t>
      </w:r>
    </w:p>
    <w:p w14:paraId="138CA31E"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one avc1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p>
    <w:p w14:paraId="155A7A89"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one lhv1 track with </w:t>
      </w:r>
      <w:proofErr w:type="spellStart"/>
      <w:r w:rsidRPr="005E218F">
        <w:rPr>
          <w:rFonts w:ascii="Cambria" w:hAnsi="Cambria"/>
          <w:sz w:val="22"/>
          <w:szCs w:val="22"/>
          <w:lang w:val="en-CA"/>
        </w:rPr>
        <w:t>oinf</w:t>
      </w:r>
      <w:proofErr w:type="spellEnd"/>
      <w:r w:rsidRPr="005E218F">
        <w:rPr>
          <w:rFonts w:ascii="Cambria" w:hAnsi="Cambria"/>
          <w:sz w:val="22"/>
          <w:szCs w:val="22"/>
          <w:lang w:val="en-CA"/>
        </w:rPr>
        <w:t xml:space="preserve"> and </w:t>
      </w:r>
      <w:proofErr w:type="spellStart"/>
      <w:proofErr w:type="gramStart"/>
      <w:r w:rsidRPr="005E218F">
        <w:rPr>
          <w:rFonts w:ascii="Cambria" w:hAnsi="Cambria"/>
          <w:sz w:val="22"/>
          <w:szCs w:val="22"/>
          <w:lang w:val="en-CA"/>
        </w:rPr>
        <w:t>linf</w:t>
      </w:r>
      <w:proofErr w:type="spellEnd"/>
      <w:r w:rsidR="008D29FA" w:rsidRPr="005E218F">
        <w:rPr>
          <w:rFonts w:ascii="Cambria" w:hAnsi="Cambria"/>
          <w:sz w:val="22"/>
          <w:szCs w:val="22"/>
          <w:lang w:val="en-CA"/>
        </w:rPr>
        <w:t>;</w:t>
      </w:r>
      <w:proofErr w:type="gramEnd"/>
    </w:p>
    <w:p w14:paraId="4B1B9BEE"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 xml:space="preserve">one </w:t>
      </w:r>
      <w:proofErr w:type="spellStart"/>
      <w:r w:rsidRPr="005E218F">
        <w:rPr>
          <w:rFonts w:ascii="Cambria" w:hAnsi="Cambria"/>
          <w:sz w:val="22"/>
          <w:szCs w:val="22"/>
          <w:lang w:val="en-CA"/>
        </w:rPr>
        <w:t>sbas</w:t>
      </w:r>
      <w:proofErr w:type="spellEnd"/>
      <w:r w:rsidRPr="005E218F">
        <w:rPr>
          <w:rFonts w:ascii="Cambria" w:hAnsi="Cambria"/>
          <w:sz w:val="22"/>
          <w:szCs w:val="22"/>
          <w:lang w:val="en-CA"/>
        </w:rPr>
        <w:t xml:space="preserve"> track reference from SHEVC to AVC </w:t>
      </w:r>
      <w:proofErr w:type="gramStart"/>
      <w:r w:rsidRPr="005E218F">
        <w:rPr>
          <w:rFonts w:ascii="Cambria" w:hAnsi="Cambria"/>
          <w:sz w:val="22"/>
          <w:szCs w:val="22"/>
          <w:lang w:val="en-CA"/>
        </w:rPr>
        <w:t>track</w:t>
      </w:r>
      <w:r w:rsidR="008D29FA" w:rsidRPr="005E218F">
        <w:rPr>
          <w:rFonts w:ascii="Cambria" w:hAnsi="Cambria"/>
          <w:sz w:val="22"/>
          <w:szCs w:val="22"/>
          <w:lang w:val="en-CA"/>
        </w:rPr>
        <w:t>;</w:t>
      </w:r>
      <w:proofErr w:type="gramEnd"/>
    </w:p>
    <w:p w14:paraId="7D39E235" w14:textId="77777777" w:rsidR="00FD38DD" w:rsidRPr="005E218F" w:rsidRDefault="00FD38DD" w:rsidP="00C06286">
      <w:pPr>
        <w:pStyle w:val="Listecouleur-Accent11"/>
        <w:numPr>
          <w:ilvl w:val="0"/>
          <w:numId w:val="27"/>
        </w:numPr>
        <w:rPr>
          <w:rFonts w:ascii="Cambria" w:hAnsi="Cambria"/>
          <w:sz w:val="22"/>
          <w:szCs w:val="22"/>
          <w:lang w:val="en-CA"/>
        </w:rPr>
      </w:pPr>
      <w:r w:rsidRPr="005E218F">
        <w:rPr>
          <w:rFonts w:ascii="Cambria" w:hAnsi="Cambria"/>
          <w:sz w:val="22"/>
          <w:szCs w:val="22"/>
          <w:lang w:val="en-CA"/>
        </w:rPr>
        <w:t>all parameter sets in-band AVC and SHVC</w:t>
      </w:r>
      <w:r w:rsidR="008D29FA" w:rsidRPr="005E218F">
        <w:rPr>
          <w:rFonts w:ascii="Cambria" w:hAnsi="Cambria"/>
          <w:sz w:val="22"/>
          <w:szCs w:val="22"/>
          <w:lang w:val="en-CA"/>
        </w:rPr>
        <w:t>.</w:t>
      </w:r>
    </w:p>
    <w:p w14:paraId="30A808E9" w14:textId="77777777" w:rsidR="00FD38DD" w:rsidRPr="005E218F" w:rsidRDefault="00FD38DD" w:rsidP="00FD38DD">
      <w:pPr>
        <w:pStyle w:val="Listecouleur-Accent11"/>
        <w:ind w:left="0"/>
        <w:rPr>
          <w:rFonts w:ascii="Cambria" w:hAnsi="Cambria"/>
          <w:sz w:val="22"/>
          <w:szCs w:val="22"/>
          <w:lang w:val="en-CA"/>
        </w:rPr>
      </w:pPr>
    </w:p>
    <w:p w14:paraId="396A9DA6" w14:textId="3B1C7B9C" w:rsidR="00FD38DD" w:rsidRPr="005E218F" w:rsidRDefault="00FD38DD" w:rsidP="00B54886">
      <w:pPr>
        <w:pStyle w:val="Heading4"/>
        <w:rPr>
          <w:lang w:val="en-CA"/>
        </w:rPr>
      </w:pPr>
      <w:r w:rsidRPr="005E218F">
        <w:rPr>
          <w:lang w:val="en-CA"/>
        </w:rPr>
        <w:t>hevc_hvc1_hvc2_implicit</w:t>
      </w:r>
      <w:ins w:id="82" w:author="Dimitri Podborski" w:date="2023-11-20T10:37:00Z">
        <w:r w:rsidR="003E5F31">
          <w:rPr>
            <w:lang w:val="en-CA"/>
          </w:rPr>
          <w:t>_v2</w:t>
        </w:r>
      </w:ins>
      <w:r w:rsidRPr="005E218F">
        <w:rPr>
          <w:lang w:val="en-CA"/>
        </w:rPr>
        <w:t>.mp4</w:t>
      </w:r>
    </w:p>
    <w:p w14:paraId="4A2EBC53" w14:textId="13F0F709" w:rsidR="00FD38DD" w:rsidRPr="005E218F" w:rsidDel="00603FCC" w:rsidRDefault="00FD38DD" w:rsidP="00FD38DD">
      <w:pPr>
        <w:rPr>
          <w:del w:id="83" w:author="Dimitri Podborski" w:date="2023-11-13T08:17:00Z"/>
          <w:lang w:val="en-CA"/>
        </w:rPr>
      </w:pPr>
      <w:del w:id="84" w:author="Dimitri Podborski" w:date="2023-11-13T08:17:00Z">
        <w:r w:rsidRPr="005E218F" w:rsidDel="00603FCC">
          <w:rPr>
            <w:noProof/>
            <w:lang w:val="en-CA"/>
          </w:rPr>
          <w:delText>This file contains an HEVC base and an HEVC temporal sublayer with the following features:</w:delText>
        </w:r>
      </w:del>
    </w:p>
    <w:p w14:paraId="7DFB9FE1" w14:textId="21A62857" w:rsidR="00FD38DD" w:rsidRPr="005E218F" w:rsidDel="00603FCC" w:rsidRDefault="00FD38DD" w:rsidP="00C06286">
      <w:pPr>
        <w:pStyle w:val="Listecouleur-Accent11"/>
        <w:numPr>
          <w:ilvl w:val="0"/>
          <w:numId w:val="27"/>
        </w:numPr>
        <w:rPr>
          <w:del w:id="85" w:author="Dimitri Podborski" w:date="2023-11-13T08:17:00Z"/>
          <w:rFonts w:ascii="Cambria" w:hAnsi="Cambria"/>
          <w:sz w:val="22"/>
          <w:szCs w:val="22"/>
          <w:lang w:val="en-CA"/>
        </w:rPr>
      </w:pPr>
      <w:del w:id="86" w:author="Dimitri Podborski" w:date="2023-11-13T08:17:00Z">
        <w:r w:rsidRPr="005E218F" w:rsidDel="00603FCC">
          <w:rPr>
            <w:rFonts w:ascii="Cambria" w:hAnsi="Cambria"/>
            <w:sz w:val="22"/>
            <w:szCs w:val="22"/>
            <w:lang w:val="en-CA"/>
          </w:rPr>
          <w:delText>one hvc1 track with temporalID 0</w:delText>
        </w:r>
        <w:r w:rsidR="008D29FA" w:rsidRPr="005E218F" w:rsidDel="00603FCC">
          <w:rPr>
            <w:rFonts w:ascii="Cambria" w:hAnsi="Cambria"/>
            <w:sz w:val="22"/>
            <w:szCs w:val="22"/>
            <w:lang w:val="en-CA"/>
          </w:rPr>
          <w:delText>;</w:delText>
        </w:r>
      </w:del>
    </w:p>
    <w:p w14:paraId="393171E0" w14:textId="64FBC7E5" w:rsidR="00FD38DD" w:rsidRPr="005E218F" w:rsidDel="00603FCC" w:rsidRDefault="00FD38DD" w:rsidP="00C06286">
      <w:pPr>
        <w:pStyle w:val="Listecouleur-Accent11"/>
        <w:numPr>
          <w:ilvl w:val="0"/>
          <w:numId w:val="27"/>
        </w:numPr>
        <w:rPr>
          <w:del w:id="87" w:author="Dimitri Podborski" w:date="2023-11-13T08:17:00Z"/>
          <w:rFonts w:ascii="Cambria" w:hAnsi="Cambria"/>
          <w:sz w:val="22"/>
          <w:szCs w:val="22"/>
          <w:lang w:val="en-CA"/>
        </w:rPr>
      </w:pPr>
      <w:del w:id="88" w:author="Dimitri Podborski" w:date="2023-11-13T08:17:00Z">
        <w:r w:rsidRPr="005E218F" w:rsidDel="00603FCC">
          <w:rPr>
            <w:rFonts w:ascii="Cambria" w:hAnsi="Cambria"/>
            <w:sz w:val="22"/>
            <w:szCs w:val="22"/>
            <w:lang w:val="en-CA"/>
          </w:rPr>
          <w:delText>one hvc2 track with temporalID 1</w:delText>
        </w:r>
        <w:r w:rsidR="008D29FA" w:rsidRPr="005E218F" w:rsidDel="00603FCC">
          <w:rPr>
            <w:rFonts w:ascii="Cambria" w:hAnsi="Cambria"/>
            <w:sz w:val="22"/>
            <w:szCs w:val="22"/>
            <w:lang w:val="en-CA"/>
          </w:rPr>
          <w:delText>;</w:delText>
        </w:r>
      </w:del>
    </w:p>
    <w:p w14:paraId="38EA7106" w14:textId="00092239" w:rsidR="00FD38DD" w:rsidRPr="005E218F" w:rsidDel="00603FCC" w:rsidRDefault="00FD38DD" w:rsidP="00C06286">
      <w:pPr>
        <w:pStyle w:val="Listecouleur-Accent11"/>
        <w:numPr>
          <w:ilvl w:val="0"/>
          <w:numId w:val="27"/>
        </w:numPr>
        <w:rPr>
          <w:del w:id="89" w:author="Dimitri Podborski" w:date="2023-11-13T08:17:00Z"/>
          <w:rFonts w:ascii="Cambria" w:hAnsi="Cambria"/>
          <w:sz w:val="22"/>
          <w:szCs w:val="22"/>
          <w:lang w:val="en-CA"/>
        </w:rPr>
      </w:pPr>
      <w:del w:id="90" w:author="Dimitri Podborski" w:date="2023-11-13T08:17:00Z">
        <w:r w:rsidRPr="005E218F" w:rsidDel="00603FCC">
          <w:rPr>
            <w:rFonts w:ascii="Cambria" w:hAnsi="Cambria"/>
            <w:sz w:val="22"/>
            <w:szCs w:val="22"/>
            <w:lang w:val="en-CA"/>
          </w:rPr>
          <w:delText>linf and rap sample group</w:delText>
        </w:r>
        <w:r w:rsidR="008D29FA" w:rsidRPr="005E218F" w:rsidDel="00603FCC">
          <w:rPr>
            <w:rFonts w:ascii="Cambria" w:hAnsi="Cambria"/>
            <w:sz w:val="22"/>
            <w:szCs w:val="22"/>
            <w:lang w:val="en-CA"/>
          </w:rPr>
          <w:delText>;</w:delText>
        </w:r>
      </w:del>
    </w:p>
    <w:p w14:paraId="14FEB412" w14:textId="00849299" w:rsidR="00FD38DD" w:rsidRPr="005E218F" w:rsidDel="00603FCC" w:rsidRDefault="00FD38DD" w:rsidP="00C06286">
      <w:pPr>
        <w:pStyle w:val="Listecouleur-Accent11"/>
        <w:numPr>
          <w:ilvl w:val="0"/>
          <w:numId w:val="27"/>
        </w:numPr>
        <w:rPr>
          <w:del w:id="91" w:author="Dimitri Podborski" w:date="2023-11-13T08:17:00Z"/>
          <w:rFonts w:ascii="Cambria" w:hAnsi="Cambria"/>
          <w:sz w:val="22"/>
          <w:szCs w:val="22"/>
          <w:lang w:val="en-CA"/>
        </w:rPr>
      </w:pPr>
      <w:del w:id="92" w:author="Dimitri Podborski" w:date="2023-11-13T08:17:00Z">
        <w:r w:rsidRPr="005E218F" w:rsidDel="00603FCC">
          <w:rPr>
            <w:rFonts w:ascii="Cambria" w:hAnsi="Cambria"/>
            <w:sz w:val="22"/>
            <w:szCs w:val="22"/>
            <w:lang w:val="en-CA"/>
          </w:rPr>
          <w:delText>sbas track references from hvc2 to hvc1 track</w:delText>
        </w:r>
        <w:r w:rsidR="008D29FA" w:rsidRPr="005E218F" w:rsidDel="00603FCC">
          <w:rPr>
            <w:rFonts w:ascii="Cambria" w:hAnsi="Cambria"/>
            <w:sz w:val="22"/>
            <w:szCs w:val="22"/>
            <w:lang w:val="en-CA"/>
          </w:rPr>
          <w:delText>;</w:delText>
        </w:r>
      </w:del>
    </w:p>
    <w:p w14:paraId="0A4ED58F" w14:textId="5049BEBB" w:rsidR="00FD38DD" w:rsidRPr="005E218F" w:rsidDel="00603FCC" w:rsidRDefault="00FD38DD" w:rsidP="00C06286">
      <w:pPr>
        <w:pStyle w:val="Listecouleur-Accent11"/>
        <w:numPr>
          <w:ilvl w:val="0"/>
          <w:numId w:val="27"/>
        </w:numPr>
        <w:rPr>
          <w:del w:id="93" w:author="Dimitri Podborski" w:date="2023-11-13T08:17:00Z"/>
          <w:rFonts w:ascii="Cambria" w:hAnsi="Cambria"/>
          <w:sz w:val="22"/>
          <w:szCs w:val="22"/>
          <w:lang w:val="en-CA"/>
        </w:rPr>
      </w:pPr>
      <w:del w:id="94" w:author="Dimitri Podborski" w:date="2023-11-13T08:17:00Z">
        <w:r w:rsidRPr="005E218F" w:rsidDel="00603FCC">
          <w:rPr>
            <w:rFonts w:ascii="Cambria" w:hAnsi="Cambria"/>
            <w:sz w:val="22"/>
            <w:szCs w:val="22"/>
            <w:lang w:val="en-CA"/>
          </w:rPr>
          <w:delText>all parameter sets in config records</w:delText>
        </w:r>
        <w:r w:rsidR="008D29FA" w:rsidRPr="005E218F" w:rsidDel="00603FCC">
          <w:rPr>
            <w:rFonts w:ascii="Cambria" w:hAnsi="Cambria"/>
            <w:sz w:val="22"/>
            <w:szCs w:val="22"/>
            <w:lang w:val="en-CA"/>
          </w:rPr>
          <w:delText>;</w:delText>
        </w:r>
      </w:del>
    </w:p>
    <w:p w14:paraId="0D637936" w14:textId="45334CEE" w:rsidR="00FD38DD" w:rsidRPr="005E218F" w:rsidDel="00603FCC" w:rsidRDefault="00FD38DD" w:rsidP="00C06286">
      <w:pPr>
        <w:pStyle w:val="Listecouleur-Accent11"/>
        <w:numPr>
          <w:ilvl w:val="0"/>
          <w:numId w:val="27"/>
        </w:numPr>
        <w:rPr>
          <w:del w:id="95" w:author="Dimitri Podborski" w:date="2023-11-13T08:17:00Z"/>
          <w:rFonts w:ascii="Cambria" w:hAnsi="Cambria"/>
          <w:sz w:val="22"/>
          <w:szCs w:val="22"/>
          <w:lang w:val="en-CA"/>
        </w:rPr>
      </w:pPr>
      <w:del w:id="96" w:author="Dimitri Podborski" w:date="2023-11-13T08:17:00Z">
        <w:r w:rsidRPr="005E218F" w:rsidDel="00603FCC">
          <w:rPr>
            <w:rFonts w:ascii="Cambria" w:hAnsi="Cambria"/>
            <w:sz w:val="22"/>
            <w:szCs w:val="22"/>
            <w:lang w:val="en-CA"/>
          </w:rPr>
          <w:delText>no extractors</w:delText>
        </w:r>
        <w:r w:rsidR="008D29FA" w:rsidRPr="005E218F" w:rsidDel="00603FCC">
          <w:rPr>
            <w:rFonts w:ascii="Cambria" w:hAnsi="Cambria"/>
            <w:sz w:val="22"/>
            <w:szCs w:val="22"/>
            <w:lang w:val="en-CA"/>
          </w:rPr>
          <w:delText>;</w:delText>
        </w:r>
        <w:r w:rsidRPr="005E218F" w:rsidDel="00603FCC">
          <w:rPr>
            <w:rFonts w:ascii="Cambria" w:hAnsi="Cambria"/>
            <w:sz w:val="22"/>
            <w:szCs w:val="22"/>
            <w:lang w:val="en-CA"/>
          </w:rPr>
          <w:delText xml:space="preserve"> </w:delText>
        </w:r>
      </w:del>
    </w:p>
    <w:p w14:paraId="3C2DD12D" w14:textId="0261FCF6" w:rsidR="00FD38DD" w:rsidRPr="005E218F" w:rsidDel="00603FCC" w:rsidRDefault="00FD38DD" w:rsidP="00C06286">
      <w:pPr>
        <w:pStyle w:val="Listecouleur-Accent11"/>
        <w:numPr>
          <w:ilvl w:val="0"/>
          <w:numId w:val="27"/>
        </w:numPr>
        <w:rPr>
          <w:del w:id="97" w:author="Dimitri Podborski" w:date="2023-11-13T08:17:00Z"/>
          <w:rFonts w:ascii="Cambria" w:hAnsi="Cambria"/>
          <w:sz w:val="22"/>
          <w:szCs w:val="22"/>
          <w:lang w:val="en-CA"/>
        </w:rPr>
      </w:pPr>
      <w:del w:id="98" w:author="Dimitri Podborski" w:date="2023-11-13T08:17:00Z">
        <w:r w:rsidRPr="005E218F" w:rsidDel="00603FCC">
          <w:rPr>
            <w:rFonts w:ascii="Cambria" w:hAnsi="Cambria"/>
            <w:sz w:val="22"/>
            <w:szCs w:val="22"/>
            <w:lang w:val="en-CA"/>
          </w:rPr>
          <w:delText>‘hvci’ brand</w:delText>
        </w:r>
        <w:r w:rsidR="008D29FA" w:rsidRPr="005E218F" w:rsidDel="00603FCC">
          <w:rPr>
            <w:rFonts w:ascii="Cambria" w:hAnsi="Cambria"/>
            <w:sz w:val="22"/>
            <w:szCs w:val="22"/>
            <w:lang w:val="en-CA"/>
          </w:rPr>
          <w:delText>.</w:delText>
        </w:r>
        <w:r w:rsidRPr="005E218F" w:rsidDel="00603FCC">
          <w:rPr>
            <w:rFonts w:ascii="Cambria" w:hAnsi="Cambria"/>
            <w:sz w:val="22"/>
            <w:szCs w:val="22"/>
            <w:lang w:val="en-CA"/>
          </w:rPr>
          <w:delText xml:space="preserve"> </w:delText>
        </w:r>
      </w:del>
    </w:p>
    <w:p w14:paraId="4C425903" w14:textId="77777777" w:rsidR="00603FCC" w:rsidRPr="00D727A7" w:rsidRDefault="00603FCC" w:rsidP="00603FCC">
      <w:pPr>
        <w:rPr>
          <w:ins w:id="99" w:author="Dimitri Podborski" w:date="2023-11-13T08:17:00Z"/>
          <w:lang w:val="en-US"/>
        </w:rPr>
      </w:pPr>
      <w:ins w:id="100" w:author="Dimitri Podborski" w:date="2023-11-13T08:17:00Z">
        <w:r w:rsidRPr="00C728CD">
          <w:rPr>
            <w:noProof/>
            <w:lang w:val="en-US"/>
          </w:rPr>
          <w:t>This file contains an HEVC base and an HEVC temporal sublayer with the following features:</w:t>
        </w:r>
      </w:ins>
    </w:p>
    <w:p w14:paraId="285D9B56" w14:textId="77777777" w:rsidR="00603FCC" w:rsidRPr="002A5344" w:rsidRDefault="00603FCC" w:rsidP="00603FCC">
      <w:pPr>
        <w:pStyle w:val="Listecouleur-Accent11"/>
        <w:numPr>
          <w:ilvl w:val="0"/>
          <w:numId w:val="27"/>
        </w:numPr>
        <w:rPr>
          <w:ins w:id="101" w:author="Dimitri Podborski" w:date="2023-11-13T08:17:00Z"/>
          <w:rFonts w:ascii="Cambria" w:hAnsi="Cambria"/>
          <w:sz w:val="22"/>
          <w:szCs w:val="22"/>
        </w:rPr>
      </w:pPr>
      <w:ins w:id="102" w:author="Dimitri Podborski" w:date="2023-11-13T08:17:00Z">
        <w:r w:rsidRPr="002A5344">
          <w:rPr>
            <w:rFonts w:ascii="Cambria" w:hAnsi="Cambria"/>
            <w:sz w:val="22"/>
            <w:szCs w:val="22"/>
          </w:rPr>
          <w:t xml:space="preserve">one hvc1 track with </w:t>
        </w:r>
        <w:proofErr w:type="spellStart"/>
        <w:r w:rsidRPr="002A5344">
          <w:rPr>
            <w:rFonts w:ascii="Cambria" w:hAnsi="Cambria"/>
            <w:sz w:val="22"/>
            <w:szCs w:val="22"/>
          </w:rPr>
          <w:t>temporalID</w:t>
        </w:r>
        <w:proofErr w:type="spellEnd"/>
        <w:r w:rsidRPr="002A5344">
          <w:rPr>
            <w:rFonts w:ascii="Cambria" w:hAnsi="Cambria"/>
            <w:sz w:val="22"/>
            <w:szCs w:val="22"/>
          </w:rPr>
          <w:t xml:space="preserve"> </w:t>
        </w:r>
        <w:proofErr w:type="gramStart"/>
        <w:r w:rsidRPr="002A5344">
          <w:rPr>
            <w:rFonts w:ascii="Cambria" w:hAnsi="Cambria"/>
            <w:sz w:val="22"/>
            <w:szCs w:val="22"/>
          </w:rPr>
          <w:t>0;</w:t>
        </w:r>
        <w:proofErr w:type="gramEnd"/>
      </w:ins>
    </w:p>
    <w:p w14:paraId="2A1D0484" w14:textId="77777777" w:rsidR="00603FCC" w:rsidRPr="002A5344" w:rsidRDefault="00603FCC" w:rsidP="00603FCC">
      <w:pPr>
        <w:pStyle w:val="Listecouleur-Accent11"/>
        <w:numPr>
          <w:ilvl w:val="0"/>
          <w:numId w:val="27"/>
        </w:numPr>
        <w:rPr>
          <w:ins w:id="103" w:author="Dimitri Podborski" w:date="2023-11-13T08:17:00Z"/>
          <w:rFonts w:ascii="Cambria" w:hAnsi="Cambria"/>
          <w:sz w:val="22"/>
          <w:szCs w:val="22"/>
        </w:rPr>
      </w:pPr>
      <w:ins w:id="104" w:author="Dimitri Podborski" w:date="2023-11-13T08:17:00Z">
        <w:r w:rsidRPr="00C728CD">
          <w:rPr>
            <w:rFonts w:ascii="Cambria" w:hAnsi="Cambria"/>
            <w:sz w:val="22"/>
            <w:szCs w:val="22"/>
          </w:rPr>
          <w:t xml:space="preserve">one hvc2 track with </w:t>
        </w:r>
        <w:proofErr w:type="spellStart"/>
        <w:r w:rsidRPr="002A5344">
          <w:rPr>
            <w:rFonts w:ascii="Cambria" w:hAnsi="Cambria"/>
            <w:sz w:val="22"/>
            <w:szCs w:val="22"/>
          </w:rPr>
          <w:t>temporalID</w:t>
        </w:r>
        <w:proofErr w:type="spellEnd"/>
        <w:r w:rsidRPr="002A5344">
          <w:rPr>
            <w:rFonts w:ascii="Cambria" w:hAnsi="Cambria"/>
            <w:sz w:val="22"/>
            <w:szCs w:val="22"/>
          </w:rPr>
          <w:t xml:space="preserve"> </w:t>
        </w:r>
        <w:proofErr w:type="gramStart"/>
        <w:r w:rsidRPr="002A5344">
          <w:rPr>
            <w:rFonts w:ascii="Cambria" w:hAnsi="Cambria"/>
            <w:sz w:val="22"/>
            <w:szCs w:val="22"/>
          </w:rPr>
          <w:t>1;</w:t>
        </w:r>
        <w:proofErr w:type="gramEnd"/>
      </w:ins>
    </w:p>
    <w:p w14:paraId="3643005D" w14:textId="77777777" w:rsidR="00603FCC" w:rsidRPr="00C728CD" w:rsidRDefault="00603FCC" w:rsidP="00603FCC">
      <w:pPr>
        <w:pStyle w:val="Listecouleur-Accent11"/>
        <w:numPr>
          <w:ilvl w:val="0"/>
          <w:numId w:val="27"/>
        </w:numPr>
        <w:rPr>
          <w:ins w:id="105" w:author="Dimitri Podborski" w:date="2023-11-13T08:17:00Z"/>
          <w:rFonts w:ascii="Cambria" w:hAnsi="Cambria"/>
          <w:sz w:val="22"/>
          <w:szCs w:val="22"/>
        </w:rPr>
      </w:pPr>
      <w:proofErr w:type="spellStart"/>
      <w:ins w:id="106" w:author="Dimitri Podborski" w:date="2023-11-13T08:17:00Z">
        <w:r w:rsidRPr="00C728CD">
          <w:rPr>
            <w:rFonts w:ascii="Cambria" w:hAnsi="Cambria"/>
            <w:sz w:val="22"/>
            <w:szCs w:val="22"/>
          </w:rPr>
          <w:t>linf</w:t>
        </w:r>
        <w:proofErr w:type="spellEnd"/>
        <w:r w:rsidRPr="00C728CD">
          <w:rPr>
            <w:rFonts w:ascii="Cambria" w:hAnsi="Cambria"/>
            <w:sz w:val="22"/>
            <w:szCs w:val="22"/>
          </w:rPr>
          <w:t xml:space="preserve"> default sample </w:t>
        </w:r>
        <w:proofErr w:type="gramStart"/>
        <w:r w:rsidRPr="00C728CD">
          <w:rPr>
            <w:rFonts w:ascii="Cambria" w:hAnsi="Cambria"/>
            <w:sz w:val="22"/>
            <w:szCs w:val="22"/>
          </w:rPr>
          <w:t>group;</w:t>
        </w:r>
        <w:proofErr w:type="gramEnd"/>
      </w:ins>
    </w:p>
    <w:p w14:paraId="4371C368" w14:textId="77777777" w:rsidR="00603FCC" w:rsidRPr="002A5344" w:rsidRDefault="00603FCC" w:rsidP="00603FCC">
      <w:pPr>
        <w:pStyle w:val="Listecouleur-Accent11"/>
        <w:numPr>
          <w:ilvl w:val="0"/>
          <w:numId w:val="27"/>
        </w:numPr>
        <w:rPr>
          <w:ins w:id="107" w:author="Dimitri Podborski" w:date="2023-11-13T08:17:00Z"/>
          <w:rFonts w:ascii="Cambria" w:hAnsi="Cambria"/>
          <w:sz w:val="22"/>
          <w:szCs w:val="22"/>
        </w:rPr>
      </w:pPr>
      <w:proofErr w:type="spellStart"/>
      <w:ins w:id="108" w:author="Dimitri Podborski" w:date="2023-11-13T08:17:00Z">
        <w:r w:rsidRPr="00D727A7">
          <w:rPr>
            <w:rFonts w:ascii="Cambria" w:hAnsi="Cambria"/>
            <w:sz w:val="22"/>
            <w:szCs w:val="22"/>
          </w:rPr>
          <w:t>sbas</w:t>
        </w:r>
        <w:proofErr w:type="spellEnd"/>
        <w:r w:rsidRPr="00D727A7">
          <w:rPr>
            <w:rFonts w:ascii="Cambria" w:hAnsi="Cambria"/>
            <w:sz w:val="22"/>
            <w:szCs w:val="22"/>
          </w:rPr>
          <w:t xml:space="preserve"> track references from hvc2 to hvc1 </w:t>
        </w:r>
        <w:proofErr w:type="gramStart"/>
        <w:r w:rsidRPr="00D727A7">
          <w:rPr>
            <w:rFonts w:ascii="Cambria" w:hAnsi="Cambria"/>
            <w:sz w:val="22"/>
            <w:szCs w:val="22"/>
          </w:rPr>
          <w:t>track;</w:t>
        </w:r>
        <w:proofErr w:type="gramEnd"/>
      </w:ins>
    </w:p>
    <w:p w14:paraId="7E623B87" w14:textId="77777777" w:rsidR="00603FCC" w:rsidRPr="002A5344" w:rsidRDefault="00603FCC" w:rsidP="00603FCC">
      <w:pPr>
        <w:pStyle w:val="Listecouleur-Accent11"/>
        <w:numPr>
          <w:ilvl w:val="0"/>
          <w:numId w:val="27"/>
        </w:numPr>
        <w:rPr>
          <w:ins w:id="109" w:author="Dimitri Podborski" w:date="2023-11-13T08:17:00Z"/>
          <w:rFonts w:ascii="Cambria" w:hAnsi="Cambria"/>
          <w:sz w:val="22"/>
          <w:szCs w:val="22"/>
        </w:rPr>
      </w:pPr>
      <w:ins w:id="110" w:author="Dimitri Podborski" w:date="2023-11-13T08:17:00Z">
        <w:r w:rsidRPr="002A5344">
          <w:rPr>
            <w:rFonts w:ascii="Cambria" w:hAnsi="Cambria"/>
            <w:sz w:val="22"/>
            <w:szCs w:val="22"/>
          </w:rPr>
          <w:t xml:space="preserve">all parameter sets in config </w:t>
        </w:r>
        <w:proofErr w:type="gramStart"/>
        <w:r w:rsidRPr="002A5344">
          <w:rPr>
            <w:rFonts w:ascii="Cambria" w:hAnsi="Cambria"/>
            <w:sz w:val="22"/>
            <w:szCs w:val="22"/>
          </w:rPr>
          <w:t>records;</w:t>
        </w:r>
        <w:proofErr w:type="gramEnd"/>
      </w:ins>
    </w:p>
    <w:p w14:paraId="1992A694" w14:textId="77777777" w:rsidR="00603FCC" w:rsidRPr="002A5344" w:rsidRDefault="00603FCC" w:rsidP="00603FCC">
      <w:pPr>
        <w:pStyle w:val="Listecouleur-Accent11"/>
        <w:numPr>
          <w:ilvl w:val="0"/>
          <w:numId w:val="27"/>
        </w:numPr>
        <w:rPr>
          <w:ins w:id="111" w:author="Dimitri Podborski" w:date="2023-11-13T08:17:00Z"/>
          <w:rFonts w:ascii="Cambria" w:hAnsi="Cambria"/>
          <w:sz w:val="22"/>
          <w:szCs w:val="22"/>
        </w:rPr>
      </w:pPr>
      <w:ins w:id="112" w:author="Dimitri Podborski" w:date="2023-11-13T08:17:00Z">
        <w:r w:rsidRPr="002A5344">
          <w:rPr>
            <w:rFonts w:ascii="Cambria" w:hAnsi="Cambria"/>
            <w:sz w:val="22"/>
            <w:szCs w:val="22"/>
          </w:rPr>
          <w:t xml:space="preserve">no </w:t>
        </w:r>
        <w:proofErr w:type="gramStart"/>
        <w:r w:rsidRPr="002A5344">
          <w:rPr>
            <w:rFonts w:ascii="Cambria" w:hAnsi="Cambria"/>
            <w:sz w:val="22"/>
            <w:szCs w:val="22"/>
          </w:rPr>
          <w:t>extractors;</w:t>
        </w:r>
        <w:proofErr w:type="gramEnd"/>
        <w:r w:rsidRPr="002A5344">
          <w:rPr>
            <w:rFonts w:ascii="Cambria" w:hAnsi="Cambria"/>
            <w:sz w:val="22"/>
            <w:szCs w:val="22"/>
          </w:rPr>
          <w:t xml:space="preserve"> </w:t>
        </w:r>
      </w:ins>
    </w:p>
    <w:p w14:paraId="4F1CE30C" w14:textId="498A24E0" w:rsidR="00603FCC" w:rsidRPr="00603FCC" w:rsidRDefault="00603FCC">
      <w:pPr>
        <w:pStyle w:val="Listecouleur-Accent11"/>
        <w:numPr>
          <w:ilvl w:val="0"/>
          <w:numId w:val="27"/>
        </w:numPr>
        <w:rPr>
          <w:ins w:id="113" w:author="Dimitri Podborski" w:date="2023-11-13T08:17:00Z"/>
          <w:rFonts w:ascii="Cambria" w:hAnsi="Cambria"/>
          <w:sz w:val="22"/>
          <w:szCs w:val="22"/>
          <w:rPrChange w:id="114" w:author="Dimitri Podborski" w:date="2023-11-13T08:17:00Z">
            <w:rPr>
              <w:ins w:id="115" w:author="Dimitri Podborski" w:date="2023-11-13T08:17:00Z"/>
              <w:rFonts w:ascii="Cambria" w:hAnsi="Cambria"/>
              <w:sz w:val="22"/>
              <w:szCs w:val="22"/>
              <w:lang w:val="en-CA"/>
            </w:rPr>
          </w:rPrChange>
        </w:rPr>
        <w:pPrChange w:id="116" w:author="Dimitri Podborski" w:date="2023-11-13T08:17:00Z">
          <w:pPr>
            <w:pStyle w:val="Listecouleur-Accent11"/>
            <w:ind w:left="0"/>
          </w:pPr>
        </w:pPrChange>
      </w:pPr>
      <w:ins w:id="117" w:author="Dimitri Podborski" w:date="2023-11-13T08:17:00Z">
        <w:r w:rsidRPr="002A5344">
          <w:rPr>
            <w:rFonts w:ascii="Cambria" w:hAnsi="Cambria"/>
            <w:sz w:val="22"/>
            <w:szCs w:val="22"/>
          </w:rPr>
          <w:t>‘</w:t>
        </w:r>
        <w:proofErr w:type="spellStart"/>
        <w:r w:rsidRPr="002A5344">
          <w:rPr>
            <w:rFonts w:ascii="Cambria" w:hAnsi="Cambria"/>
            <w:sz w:val="22"/>
            <w:szCs w:val="22"/>
          </w:rPr>
          <w:t>hvci</w:t>
        </w:r>
        <w:proofErr w:type="spellEnd"/>
        <w:r w:rsidRPr="002A5344">
          <w:rPr>
            <w:rFonts w:ascii="Cambria" w:hAnsi="Cambria"/>
            <w:sz w:val="22"/>
            <w:szCs w:val="22"/>
          </w:rPr>
          <w:t xml:space="preserve">’ brand. </w:t>
        </w:r>
      </w:ins>
    </w:p>
    <w:p w14:paraId="36E4ED1F" w14:textId="77777777" w:rsidR="00603FCC" w:rsidRPr="005E218F" w:rsidRDefault="00603FCC" w:rsidP="00FD38DD">
      <w:pPr>
        <w:pStyle w:val="Listecouleur-Accent11"/>
        <w:ind w:left="0"/>
        <w:rPr>
          <w:rFonts w:ascii="Cambria" w:hAnsi="Cambria"/>
          <w:sz w:val="22"/>
          <w:szCs w:val="22"/>
          <w:lang w:val="en-CA"/>
        </w:rPr>
      </w:pPr>
    </w:p>
    <w:p w14:paraId="5D3066CA" w14:textId="44022204" w:rsidR="00FD38DD" w:rsidRPr="005E218F" w:rsidRDefault="00FD38DD" w:rsidP="00B54886">
      <w:pPr>
        <w:pStyle w:val="Heading4"/>
        <w:rPr>
          <w:lang w:val="en-CA"/>
        </w:rPr>
      </w:pPr>
      <w:r w:rsidRPr="005E218F">
        <w:rPr>
          <w:lang w:val="en-CA"/>
        </w:rPr>
        <w:t>hevc_hev1_hev2_implicit</w:t>
      </w:r>
      <w:ins w:id="118" w:author="Dimitri Podborski" w:date="2023-11-20T10:37:00Z">
        <w:r w:rsidR="003E5F31">
          <w:rPr>
            <w:lang w:val="en-CA"/>
          </w:rPr>
          <w:t>_v2</w:t>
        </w:r>
      </w:ins>
      <w:r w:rsidRPr="005E218F">
        <w:rPr>
          <w:lang w:val="en-CA"/>
        </w:rPr>
        <w:t>.mp4</w:t>
      </w:r>
    </w:p>
    <w:p w14:paraId="33A02D62" w14:textId="77777777" w:rsidR="00603FCC" w:rsidRPr="0019578F" w:rsidRDefault="00603FCC" w:rsidP="00603FCC">
      <w:pPr>
        <w:rPr>
          <w:ins w:id="119" w:author="Dimitri Podborski" w:date="2023-11-13T08:18:00Z"/>
          <w:lang w:val="en-US"/>
        </w:rPr>
      </w:pPr>
      <w:ins w:id="120" w:author="Dimitri Podborski" w:date="2023-11-13T08:18:00Z">
        <w:r w:rsidRPr="0019578F">
          <w:rPr>
            <w:noProof/>
            <w:lang w:val="en-US"/>
          </w:rPr>
          <w:t>This file contains an HEVC base and an HEVC temporal sublayer with the following features:</w:t>
        </w:r>
      </w:ins>
    </w:p>
    <w:p w14:paraId="22F9CD3D" w14:textId="77777777" w:rsidR="00603FCC" w:rsidRPr="00C728CD" w:rsidRDefault="00603FCC" w:rsidP="00603FCC">
      <w:pPr>
        <w:pStyle w:val="Listecouleur-Accent11"/>
        <w:numPr>
          <w:ilvl w:val="0"/>
          <w:numId w:val="27"/>
        </w:numPr>
        <w:rPr>
          <w:ins w:id="121" w:author="Dimitri Podborski" w:date="2023-11-13T08:18:00Z"/>
          <w:rFonts w:ascii="Cambria" w:hAnsi="Cambria"/>
          <w:sz w:val="22"/>
          <w:szCs w:val="22"/>
        </w:rPr>
      </w:pPr>
      <w:ins w:id="122" w:author="Dimitri Podborski" w:date="2023-11-13T08:18:00Z">
        <w:r w:rsidRPr="00C728CD">
          <w:rPr>
            <w:rFonts w:ascii="Cambria" w:hAnsi="Cambria"/>
            <w:sz w:val="22"/>
            <w:szCs w:val="22"/>
          </w:rPr>
          <w:t xml:space="preserve">one hev1 track with </w:t>
        </w:r>
        <w:proofErr w:type="spellStart"/>
        <w:r w:rsidRPr="002A5344">
          <w:rPr>
            <w:rFonts w:ascii="Cambria" w:hAnsi="Cambria"/>
            <w:sz w:val="22"/>
            <w:szCs w:val="22"/>
          </w:rPr>
          <w:t>temporalID</w:t>
        </w:r>
        <w:proofErr w:type="spellEnd"/>
        <w:r w:rsidRPr="002A5344">
          <w:rPr>
            <w:rFonts w:ascii="Cambria" w:hAnsi="Cambria"/>
            <w:sz w:val="22"/>
            <w:szCs w:val="22"/>
          </w:rPr>
          <w:t xml:space="preserve"> </w:t>
        </w:r>
        <w:proofErr w:type="gramStart"/>
        <w:r w:rsidRPr="002A5344">
          <w:rPr>
            <w:rFonts w:ascii="Cambria" w:hAnsi="Cambria"/>
            <w:sz w:val="22"/>
            <w:szCs w:val="22"/>
          </w:rPr>
          <w:t>0</w:t>
        </w:r>
        <w:r w:rsidRPr="00C728CD">
          <w:rPr>
            <w:rFonts w:ascii="Cambria" w:hAnsi="Cambria"/>
            <w:sz w:val="22"/>
            <w:szCs w:val="22"/>
          </w:rPr>
          <w:t>;</w:t>
        </w:r>
        <w:proofErr w:type="gramEnd"/>
      </w:ins>
    </w:p>
    <w:p w14:paraId="64435F52" w14:textId="77777777" w:rsidR="00603FCC" w:rsidRPr="00C728CD" w:rsidRDefault="00603FCC" w:rsidP="00603FCC">
      <w:pPr>
        <w:pStyle w:val="Listecouleur-Accent11"/>
        <w:numPr>
          <w:ilvl w:val="0"/>
          <w:numId w:val="27"/>
        </w:numPr>
        <w:rPr>
          <w:ins w:id="123" w:author="Dimitri Podborski" w:date="2023-11-13T08:18:00Z"/>
          <w:rFonts w:ascii="Cambria" w:hAnsi="Cambria"/>
          <w:sz w:val="22"/>
          <w:szCs w:val="22"/>
        </w:rPr>
      </w:pPr>
      <w:ins w:id="124" w:author="Dimitri Podborski" w:date="2023-11-13T08:18:00Z">
        <w:r w:rsidRPr="00D727A7">
          <w:rPr>
            <w:rFonts w:ascii="Cambria" w:hAnsi="Cambria"/>
            <w:sz w:val="22"/>
            <w:szCs w:val="22"/>
          </w:rPr>
          <w:t xml:space="preserve">one hev2 track with </w:t>
        </w:r>
        <w:proofErr w:type="spellStart"/>
        <w:r w:rsidRPr="002A5344">
          <w:rPr>
            <w:rFonts w:ascii="Cambria" w:hAnsi="Cambria"/>
            <w:sz w:val="22"/>
            <w:szCs w:val="22"/>
          </w:rPr>
          <w:t>temporalID</w:t>
        </w:r>
        <w:proofErr w:type="spellEnd"/>
        <w:r w:rsidRPr="002A5344">
          <w:rPr>
            <w:rFonts w:ascii="Cambria" w:hAnsi="Cambria"/>
            <w:sz w:val="22"/>
            <w:szCs w:val="22"/>
          </w:rPr>
          <w:t xml:space="preserve"> </w:t>
        </w:r>
        <w:proofErr w:type="gramStart"/>
        <w:r w:rsidRPr="002A5344">
          <w:rPr>
            <w:rFonts w:ascii="Cambria" w:hAnsi="Cambria"/>
            <w:sz w:val="22"/>
            <w:szCs w:val="22"/>
          </w:rPr>
          <w:t>1</w:t>
        </w:r>
        <w:r w:rsidRPr="00C728CD">
          <w:rPr>
            <w:rFonts w:ascii="Cambria" w:hAnsi="Cambria"/>
            <w:sz w:val="22"/>
            <w:szCs w:val="22"/>
          </w:rPr>
          <w:t>;</w:t>
        </w:r>
        <w:proofErr w:type="gramEnd"/>
      </w:ins>
    </w:p>
    <w:p w14:paraId="07ACB58B" w14:textId="77777777" w:rsidR="00603FCC" w:rsidRPr="002A5344" w:rsidRDefault="00603FCC" w:rsidP="00603FCC">
      <w:pPr>
        <w:pStyle w:val="Listecouleur-Accent11"/>
        <w:numPr>
          <w:ilvl w:val="0"/>
          <w:numId w:val="27"/>
        </w:numPr>
        <w:rPr>
          <w:ins w:id="125" w:author="Dimitri Podborski" w:date="2023-11-13T08:18:00Z"/>
          <w:rFonts w:ascii="Cambria" w:hAnsi="Cambria"/>
          <w:sz w:val="22"/>
          <w:szCs w:val="22"/>
        </w:rPr>
      </w:pPr>
      <w:proofErr w:type="spellStart"/>
      <w:ins w:id="126" w:author="Dimitri Podborski" w:date="2023-11-13T08:18:00Z">
        <w:r w:rsidRPr="00D727A7">
          <w:rPr>
            <w:rFonts w:ascii="Cambria" w:hAnsi="Cambria"/>
            <w:sz w:val="22"/>
            <w:szCs w:val="22"/>
          </w:rPr>
          <w:t>linf</w:t>
        </w:r>
        <w:proofErr w:type="spellEnd"/>
        <w:r w:rsidRPr="00D727A7">
          <w:rPr>
            <w:rFonts w:ascii="Cambria" w:hAnsi="Cambria"/>
            <w:sz w:val="22"/>
            <w:szCs w:val="22"/>
          </w:rPr>
          <w:t xml:space="preserve"> </w:t>
        </w:r>
        <w:r w:rsidRPr="002553F0">
          <w:rPr>
            <w:rFonts w:ascii="Cambria" w:hAnsi="Cambria"/>
            <w:sz w:val="22"/>
            <w:szCs w:val="22"/>
          </w:rPr>
          <w:t>(default)</w:t>
        </w:r>
        <w:r w:rsidRPr="002A5344">
          <w:rPr>
            <w:rFonts w:ascii="Cambria" w:hAnsi="Cambria"/>
            <w:sz w:val="22"/>
            <w:szCs w:val="22"/>
          </w:rPr>
          <w:t xml:space="preserve"> sample </w:t>
        </w:r>
        <w:proofErr w:type="gramStart"/>
        <w:r w:rsidRPr="002A5344">
          <w:rPr>
            <w:rFonts w:ascii="Cambria" w:hAnsi="Cambria"/>
            <w:sz w:val="22"/>
            <w:szCs w:val="22"/>
          </w:rPr>
          <w:t>group;</w:t>
        </w:r>
        <w:proofErr w:type="gramEnd"/>
      </w:ins>
    </w:p>
    <w:p w14:paraId="07BD466E" w14:textId="77777777" w:rsidR="00603FCC" w:rsidRPr="002A5344" w:rsidRDefault="00603FCC" w:rsidP="00603FCC">
      <w:pPr>
        <w:pStyle w:val="Listecouleur-Accent11"/>
        <w:numPr>
          <w:ilvl w:val="0"/>
          <w:numId w:val="27"/>
        </w:numPr>
        <w:rPr>
          <w:ins w:id="127" w:author="Dimitri Podborski" w:date="2023-11-13T08:18:00Z"/>
          <w:rFonts w:ascii="Cambria" w:hAnsi="Cambria"/>
          <w:sz w:val="22"/>
          <w:szCs w:val="22"/>
        </w:rPr>
      </w:pPr>
      <w:proofErr w:type="spellStart"/>
      <w:ins w:id="128" w:author="Dimitri Podborski" w:date="2023-11-13T08:18:00Z">
        <w:r w:rsidRPr="002A5344">
          <w:rPr>
            <w:rFonts w:ascii="Cambria" w:hAnsi="Cambria"/>
            <w:sz w:val="22"/>
            <w:szCs w:val="22"/>
          </w:rPr>
          <w:t>sbas</w:t>
        </w:r>
        <w:proofErr w:type="spellEnd"/>
        <w:r w:rsidRPr="002A5344">
          <w:rPr>
            <w:rFonts w:ascii="Cambria" w:hAnsi="Cambria"/>
            <w:sz w:val="22"/>
            <w:szCs w:val="22"/>
          </w:rPr>
          <w:t xml:space="preserve"> track references from hev2 to hev1 </w:t>
        </w:r>
        <w:proofErr w:type="gramStart"/>
        <w:r w:rsidRPr="002A5344">
          <w:rPr>
            <w:rFonts w:ascii="Cambria" w:hAnsi="Cambria"/>
            <w:sz w:val="22"/>
            <w:szCs w:val="22"/>
          </w:rPr>
          <w:t>track;</w:t>
        </w:r>
        <w:proofErr w:type="gramEnd"/>
      </w:ins>
    </w:p>
    <w:p w14:paraId="03438E88" w14:textId="77777777" w:rsidR="00603FCC" w:rsidRPr="002A5344" w:rsidRDefault="00603FCC" w:rsidP="00603FCC">
      <w:pPr>
        <w:pStyle w:val="Listecouleur-Accent11"/>
        <w:numPr>
          <w:ilvl w:val="0"/>
          <w:numId w:val="27"/>
        </w:numPr>
        <w:rPr>
          <w:ins w:id="129" w:author="Dimitri Podborski" w:date="2023-11-13T08:18:00Z"/>
          <w:rFonts w:ascii="Cambria" w:hAnsi="Cambria"/>
          <w:sz w:val="22"/>
          <w:szCs w:val="22"/>
        </w:rPr>
      </w:pPr>
      <w:ins w:id="130" w:author="Dimitri Podborski" w:date="2023-11-13T08:18:00Z">
        <w:r w:rsidRPr="002A5344">
          <w:rPr>
            <w:rFonts w:ascii="Cambria" w:hAnsi="Cambria"/>
            <w:sz w:val="22"/>
            <w:szCs w:val="22"/>
          </w:rPr>
          <w:t>all parameter sets in-</w:t>
        </w:r>
        <w:proofErr w:type="gramStart"/>
        <w:r w:rsidRPr="002A5344">
          <w:rPr>
            <w:rFonts w:ascii="Cambria" w:hAnsi="Cambria"/>
            <w:sz w:val="22"/>
            <w:szCs w:val="22"/>
          </w:rPr>
          <w:t>band;</w:t>
        </w:r>
        <w:proofErr w:type="gramEnd"/>
      </w:ins>
    </w:p>
    <w:p w14:paraId="51BF9D18" w14:textId="77777777" w:rsidR="00603FCC" w:rsidRPr="002A5344" w:rsidRDefault="00603FCC" w:rsidP="00603FCC">
      <w:pPr>
        <w:pStyle w:val="Listecouleur-Accent11"/>
        <w:numPr>
          <w:ilvl w:val="0"/>
          <w:numId w:val="27"/>
        </w:numPr>
        <w:rPr>
          <w:ins w:id="131" w:author="Dimitri Podborski" w:date="2023-11-13T08:18:00Z"/>
          <w:rFonts w:ascii="Cambria" w:hAnsi="Cambria"/>
          <w:sz w:val="22"/>
          <w:szCs w:val="22"/>
        </w:rPr>
      </w:pPr>
      <w:ins w:id="132" w:author="Dimitri Podborski" w:date="2023-11-13T08:18:00Z">
        <w:r w:rsidRPr="002A5344">
          <w:rPr>
            <w:rFonts w:ascii="Cambria" w:hAnsi="Cambria"/>
            <w:sz w:val="22"/>
            <w:szCs w:val="22"/>
          </w:rPr>
          <w:t xml:space="preserve">no </w:t>
        </w:r>
        <w:proofErr w:type="gramStart"/>
        <w:r w:rsidRPr="002A5344">
          <w:rPr>
            <w:rFonts w:ascii="Cambria" w:hAnsi="Cambria"/>
            <w:sz w:val="22"/>
            <w:szCs w:val="22"/>
          </w:rPr>
          <w:t>extractors;</w:t>
        </w:r>
        <w:proofErr w:type="gramEnd"/>
        <w:r w:rsidRPr="002A5344">
          <w:rPr>
            <w:rFonts w:ascii="Cambria" w:hAnsi="Cambria"/>
            <w:sz w:val="22"/>
            <w:szCs w:val="22"/>
          </w:rPr>
          <w:t xml:space="preserve"> </w:t>
        </w:r>
      </w:ins>
    </w:p>
    <w:p w14:paraId="3EFA8992" w14:textId="77777777" w:rsidR="00603FCC" w:rsidRPr="002A5344" w:rsidRDefault="00603FCC" w:rsidP="00603FCC">
      <w:pPr>
        <w:pStyle w:val="Listecouleur-Accent11"/>
        <w:numPr>
          <w:ilvl w:val="0"/>
          <w:numId w:val="27"/>
        </w:numPr>
        <w:rPr>
          <w:ins w:id="133" w:author="Dimitri Podborski" w:date="2023-11-13T08:18:00Z"/>
          <w:rFonts w:ascii="Cambria" w:hAnsi="Cambria"/>
          <w:sz w:val="22"/>
          <w:szCs w:val="22"/>
        </w:rPr>
      </w:pPr>
      <w:ins w:id="134" w:author="Dimitri Podborski" w:date="2023-11-13T08:18:00Z">
        <w:r w:rsidRPr="002A5344">
          <w:rPr>
            <w:rFonts w:ascii="Cambria" w:hAnsi="Cambria"/>
            <w:sz w:val="22"/>
            <w:szCs w:val="22"/>
          </w:rPr>
          <w:t>‘</w:t>
        </w:r>
        <w:proofErr w:type="spellStart"/>
        <w:r w:rsidRPr="002A5344">
          <w:rPr>
            <w:rFonts w:ascii="Cambria" w:hAnsi="Cambria"/>
            <w:sz w:val="22"/>
            <w:szCs w:val="22"/>
          </w:rPr>
          <w:t>hvci</w:t>
        </w:r>
        <w:proofErr w:type="spellEnd"/>
        <w:r w:rsidRPr="002A5344">
          <w:rPr>
            <w:rFonts w:ascii="Cambria" w:hAnsi="Cambria"/>
            <w:sz w:val="22"/>
            <w:szCs w:val="22"/>
          </w:rPr>
          <w:t xml:space="preserve">’ brand. </w:t>
        </w:r>
      </w:ins>
    </w:p>
    <w:p w14:paraId="24E42A4D" w14:textId="2B29D081" w:rsidR="00FD38DD" w:rsidRPr="005E218F" w:rsidDel="00603FCC" w:rsidRDefault="00FD38DD" w:rsidP="00FD38DD">
      <w:pPr>
        <w:rPr>
          <w:del w:id="135" w:author="Dimitri Podborski" w:date="2023-11-13T08:18:00Z"/>
          <w:lang w:val="en-CA"/>
        </w:rPr>
      </w:pPr>
      <w:del w:id="136" w:author="Dimitri Podborski" w:date="2023-11-13T08:18:00Z">
        <w:r w:rsidRPr="005E218F" w:rsidDel="00603FCC">
          <w:rPr>
            <w:noProof/>
            <w:lang w:val="en-CA"/>
          </w:rPr>
          <w:delText>This file contains an HEVC base and an HEVC temporal sublayer with the following features:</w:delText>
        </w:r>
      </w:del>
    </w:p>
    <w:p w14:paraId="60379A6C" w14:textId="58C976B2" w:rsidR="00FD38DD" w:rsidRPr="005E218F" w:rsidDel="00603FCC" w:rsidRDefault="00FD38DD" w:rsidP="00C06286">
      <w:pPr>
        <w:pStyle w:val="Listecouleur-Accent11"/>
        <w:numPr>
          <w:ilvl w:val="0"/>
          <w:numId w:val="27"/>
        </w:numPr>
        <w:rPr>
          <w:del w:id="137" w:author="Dimitri Podborski" w:date="2023-11-13T08:18:00Z"/>
          <w:rFonts w:ascii="Cambria" w:hAnsi="Cambria"/>
          <w:sz w:val="22"/>
          <w:szCs w:val="22"/>
          <w:lang w:val="en-CA"/>
        </w:rPr>
      </w:pPr>
      <w:del w:id="138" w:author="Dimitri Podborski" w:date="2023-11-13T08:18:00Z">
        <w:r w:rsidRPr="005E218F" w:rsidDel="00603FCC">
          <w:rPr>
            <w:rFonts w:ascii="Cambria" w:hAnsi="Cambria"/>
            <w:sz w:val="22"/>
            <w:szCs w:val="22"/>
            <w:lang w:val="en-CA"/>
          </w:rPr>
          <w:delText>one hev1 track with temporalID 0</w:delText>
        </w:r>
        <w:r w:rsidR="008D29FA" w:rsidRPr="005E218F" w:rsidDel="00603FCC">
          <w:rPr>
            <w:rFonts w:ascii="Cambria" w:hAnsi="Cambria"/>
            <w:sz w:val="22"/>
            <w:szCs w:val="22"/>
            <w:lang w:val="en-CA"/>
          </w:rPr>
          <w:delText>;</w:delText>
        </w:r>
      </w:del>
    </w:p>
    <w:p w14:paraId="502C01E4" w14:textId="28879AA1" w:rsidR="00FD38DD" w:rsidRPr="005E218F" w:rsidDel="00603FCC" w:rsidRDefault="00FD38DD" w:rsidP="00C06286">
      <w:pPr>
        <w:pStyle w:val="Listecouleur-Accent11"/>
        <w:numPr>
          <w:ilvl w:val="0"/>
          <w:numId w:val="27"/>
        </w:numPr>
        <w:rPr>
          <w:del w:id="139" w:author="Dimitri Podborski" w:date="2023-11-13T08:18:00Z"/>
          <w:rFonts w:ascii="Cambria" w:hAnsi="Cambria"/>
          <w:sz w:val="22"/>
          <w:szCs w:val="22"/>
          <w:lang w:val="en-CA"/>
        </w:rPr>
      </w:pPr>
      <w:del w:id="140" w:author="Dimitri Podborski" w:date="2023-11-13T08:18:00Z">
        <w:r w:rsidRPr="005E218F" w:rsidDel="00603FCC">
          <w:rPr>
            <w:rFonts w:ascii="Cambria" w:hAnsi="Cambria"/>
            <w:sz w:val="22"/>
            <w:szCs w:val="22"/>
            <w:lang w:val="en-CA"/>
          </w:rPr>
          <w:delText>one hev2 track with temporalID 1</w:delText>
        </w:r>
        <w:r w:rsidR="008D29FA" w:rsidRPr="005E218F" w:rsidDel="00603FCC">
          <w:rPr>
            <w:rFonts w:ascii="Cambria" w:hAnsi="Cambria"/>
            <w:sz w:val="22"/>
            <w:szCs w:val="22"/>
            <w:lang w:val="en-CA"/>
          </w:rPr>
          <w:delText>;</w:delText>
        </w:r>
      </w:del>
    </w:p>
    <w:p w14:paraId="43516DCE" w14:textId="61586709" w:rsidR="00FD38DD" w:rsidRPr="005E218F" w:rsidDel="00603FCC" w:rsidRDefault="00FD38DD" w:rsidP="00C06286">
      <w:pPr>
        <w:pStyle w:val="Listecouleur-Accent11"/>
        <w:numPr>
          <w:ilvl w:val="0"/>
          <w:numId w:val="27"/>
        </w:numPr>
        <w:rPr>
          <w:del w:id="141" w:author="Dimitri Podborski" w:date="2023-11-13T08:18:00Z"/>
          <w:rFonts w:ascii="Cambria" w:hAnsi="Cambria"/>
          <w:sz w:val="22"/>
          <w:szCs w:val="22"/>
          <w:lang w:val="en-CA"/>
        </w:rPr>
      </w:pPr>
      <w:del w:id="142" w:author="Dimitri Podborski" w:date="2023-11-13T08:18:00Z">
        <w:r w:rsidRPr="005E218F" w:rsidDel="00603FCC">
          <w:rPr>
            <w:rFonts w:ascii="Cambria" w:hAnsi="Cambria"/>
            <w:sz w:val="22"/>
            <w:szCs w:val="22"/>
            <w:lang w:val="en-CA"/>
          </w:rPr>
          <w:delText>linf and rap sample group</w:delText>
        </w:r>
        <w:r w:rsidR="008D29FA" w:rsidRPr="005E218F" w:rsidDel="00603FCC">
          <w:rPr>
            <w:rFonts w:ascii="Cambria" w:hAnsi="Cambria"/>
            <w:sz w:val="22"/>
            <w:szCs w:val="22"/>
            <w:lang w:val="en-CA"/>
          </w:rPr>
          <w:delText>;</w:delText>
        </w:r>
      </w:del>
    </w:p>
    <w:p w14:paraId="25EE59D8" w14:textId="4CD400E8" w:rsidR="00FD38DD" w:rsidRPr="005E218F" w:rsidDel="00603FCC" w:rsidRDefault="00FD38DD" w:rsidP="00C06286">
      <w:pPr>
        <w:pStyle w:val="Listecouleur-Accent11"/>
        <w:numPr>
          <w:ilvl w:val="0"/>
          <w:numId w:val="27"/>
        </w:numPr>
        <w:rPr>
          <w:del w:id="143" w:author="Dimitri Podborski" w:date="2023-11-13T08:18:00Z"/>
          <w:rFonts w:ascii="Cambria" w:hAnsi="Cambria"/>
          <w:sz w:val="22"/>
          <w:szCs w:val="22"/>
          <w:lang w:val="en-CA"/>
        </w:rPr>
      </w:pPr>
      <w:del w:id="144" w:author="Dimitri Podborski" w:date="2023-11-13T08:18:00Z">
        <w:r w:rsidRPr="005E218F" w:rsidDel="00603FCC">
          <w:rPr>
            <w:rFonts w:ascii="Cambria" w:hAnsi="Cambria"/>
            <w:sz w:val="22"/>
            <w:szCs w:val="22"/>
            <w:lang w:val="en-CA"/>
          </w:rPr>
          <w:delText>sbas track references from hev2 to hev1 track</w:delText>
        </w:r>
        <w:r w:rsidR="008D29FA" w:rsidRPr="005E218F" w:rsidDel="00603FCC">
          <w:rPr>
            <w:rFonts w:ascii="Cambria" w:hAnsi="Cambria"/>
            <w:sz w:val="22"/>
            <w:szCs w:val="22"/>
            <w:lang w:val="en-CA"/>
          </w:rPr>
          <w:delText>;</w:delText>
        </w:r>
      </w:del>
    </w:p>
    <w:p w14:paraId="43F97D6C" w14:textId="44BDAD6A" w:rsidR="00FD38DD" w:rsidRPr="005E218F" w:rsidDel="00603FCC" w:rsidRDefault="00FD38DD" w:rsidP="00C06286">
      <w:pPr>
        <w:pStyle w:val="Listecouleur-Accent11"/>
        <w:numPr>
          <w:ilvl w:val="0"/>
          <w:numId w:val="27"/>
        </w:numPr>
        <w:rPr>
          <w:del w:id="145" w:author="Dimitri Podborski" w:date="2023-11-13T08:18:00Z"/>
          <w:rFonts w:ascii="Cambria" w:hAnsi="Cambria"/>
          <w:sz w:val="22"/>
          <w:szCs w:val="22"/>
          <w:lang w:val="en-CA"/>
        </w:rPr>
      </w:pPr>
      <w:del w:id="146" w:author="Dimitri Podborski" w:date="2023-11-13T08:18:00Z">
        <w:r w:rsidRPr="005E218F" w:rsidDel="00603FCC">
          <w:rPr>
            <w:rFonts w:ascii="Cambria" w:hAnsi="Cambria"/>
            <w:sz w:val="22"/>
            <w:szCs w:val="22"/>
            <w:lang w:val="en-CA"/>
          </w:rPr>
          <w:delText>all parameter sets in-band</w:delText>
        </w:r>
        <w:r w:rsidR="008D29FA" w:rsidRPr="005E218F" w:rsidDel="00603FCC">
          <w:rPr>
            <w:rFonts w:ascii="Cambria" w:hAnsi="Cambria"/>
            <w:sz w:val="22"/>
            <w:szCs w:val="22"/>
            <w:lang w:val="en-CA"/>
          </w:rPr>
          <w:delText>;</w:delText>
        </w:r>
      </w:del>
    </w:p>
    <w:p w14:paraId="554D7CCA" w14:textId="53C2D79C" w:rsidR="00FD38DD" w:rsidRPr="005E218F" w:rsidDel="00603FCC" w:rsidRDefault="00FD38DD" w:rsidP="00C06286">
      <w:pPr>
        <w:pStyle w:val="Listecouleur-Accent11"/>
        <w:numPr>
          <w:ilvl w:val="0"/>
          <w:numId w:val="27"/>
        </w:numPr>
        <w:rPr>
          <w:del w:id="147" w:author="Dimitri Podborski" w:date="2023-11-13T08:18:00Z"/>
          <w:rFonts w:ascii="Cambria" w:hAnsi="Cambria"/>
          <w:sz w:val="22"/>
          <w:szCs w:val="22"/>
          <w:lang w:val="en-CA"/>
        </w:rPr>
      </w:pPr>
      <w:del w:id="148" w:author="Dimitri Podborski" w:date="2023-11-13T08:18:00Z">
        <w:r w:rsidRPr="005E218F" w:rsidDel="00603FCC">
          <w:rPr>
            <w:rFonts w:ascii="Cambria" w:hAnsi="Cambria"/>
            <w:sz w:val="22"/>
            <w:szCs w:val="22"/>
            <w:lang w:val="en-CA"/>
          </w:rPr>
          <w:delText>no extractors</w:delText>
        </w:r>
        <w:r w:rsidR="008D29FA" w:rsidRPr="005E218F" w:rsidDel="00603FCC">
          <w:rPr>
            <w:rFonts w:ascii="Cambria" w:hAnsi="Cambria"/>
            <w:sz w:val="22"/>
            <w:szCs w:val="22"/>
            <w:lang w:val="en-CA"/>
          </w:rPr>
          <w:delText>;</w:delText>
        </w:r>
        <w:r w:rsidRPr="005E218F" w:rsidDel="00603FCC">
          <w:rPr>
            <w:rFonts w:ascii="Cambria" w:hAnsi="Cambria"/>
            <w:sz w:val="22"/>
            <w:szCs w:val="22"/>
            <w:lang w:val="en-CA"/>
          </w:rPr>
          <w:delText xml:space="preserve"> </w:delText>
        </w:r>
      </w:del>
    </w:p>
    <w:p w14:paraId="18B92215" w14:textId="4BC73099" w:rsidR="00FD38DD" w:rsidRPr="005E218F" w:rsidDel="00603FCC" w:rsidRDefault="00FD38DD" w:rsidP="00C06286">
      <w:pPr>
        <w:pStyle w:val="Listecouleur-Accent11"/>
        <w:numPr>
          <w:ilvl w:val="0"/>
          <w:numId w:val="27"/>
        </w:numPr>
        <w:rPr>
          <w:del w:id="149" w:author="Dimitri Podborski" w:date="2023-11-13T08:18:00Z"/>
          <w:rFonts w:ascii="Cambria" w:hAnsi="Cambria"/>
          <w:sz w:val="22"/>
          <w:szCs w:val="22"/>
          <w:lang w:val="en-CA"/>
        </w:rPr>
      </w:pPr>
      <w:del w:id="150" w:author="Dimitri Podborski" w:date="2023-11-13T08:18:00Z">
        <w:r w:rsidRPr="005E218F" w:rsidDel="00603FCC">
          <w:rPr>
            <w:rFonts w:ascii="Cambria" w:hAnsi="Cambria"/>
            <w:sz w:val="22"/>
            <w:szCs w:val="22"/>
            <w:lang w:val="en-CA"/>
          </w:rPr>
          <w:delText>‘hvci’ brand</w:delText>
        </w:r>
        <w:r w:rsidR="008D29FA" w:rsidRPr="005E218F" w:rsidDel="00603FCC">
          <w:rPr>
            <w:rFonts w:ascii="Cambria" w:hAnsi="Cambria"/>
            <w:sz w:val="22"/>
            <w:szCs w:val="22"/>
            <w:lang w:val="en-CA"/>
          </w:rPr>
          <w:delText>.</w:delText>
        </w:r>
        <w:r w:rsidRPr="005E218F" w:rsidDel="00603FCC">
          <w:rPr>
            <w:rFonts w:ascii="Cambria" w:hAnsi="Cambria"/>
            <w:sz w:val="22"/>
            <w:szCs w:val="22"/>
            <w:lang w:val="en-CA"/>
          </w:rPr>
          <w:delText xml:space="preserve"> </w:delText>
        </w:r>
      </w:del>
    </w:p>
    <w:p w14:paraId="115D4B29" w14:textId="77777777" w:rsidR="00FD38DD" w:rsidRPr="005E218F" w:rsidRDefault="00FD38DD" w:rsidP="00FD38DD">
      <w:pPr>
        <w:pStyle w:val="Listecouleur-Accent11"/>
        <w:ind w:left="1080"/>
        <w:rPr>
          <w:rFonts w:ascii="Cambria" w:hAnsi="Cambria"/>
          <w:sz w:val="22"/>
          <w:szCs w:val="22"/>
          <w:lang w:val="en-CA"/>
        </w:rPr>
      </w:pPr>
    </w:p>
    <w:p w14:paraId="43191AF8" w14:textId="6CA6D911" w:rsidR="00FD38DD" w:rsidRPr="005E218F" w:rsidRDefault="00FD38DD" w:rsidP="00B54886">
      <w:pPr>
        <w:pStyle w:val="Heading4"/>
        <w:rPr>
          <w:lang w:val="en-CA"/>
        </w:rPr>
      </w:pPr>
      <w:r w:rsidRPr="005E218F">
        <w:rPr>
          <w:lang w:val="en-CA"/>
        </w:rPr>
        <w:t>hevc_hvc1_hvc2_extractors</w:t>
      </w:r>
      <w:ins w:id="151" w:author="Dimitri Podborski" w:date="2023-11-20T10:37:00Z">
        <w:r w:rsidR="003E5F31">
          <w:rPr>
            <w:lang w:val="en-CA"/>
          </w:rPr>
          <w:t>_v2</w:t>
        </w:r>
      </w:ins>
      <w:r w:rsidRPr="005E218F">
        <w:rPr>
          <w:lang w:val="en-CA"/>
        </w:rPr>
        <w:t>.mp4</w:t>
      </w:r>
    </w:p>
    <w:p w14:paraId="7E48F91B" w14:textId="77777777" w:rsidR="00603FCC" w:rsidRPr="0019578F" w:rsidRDefault="00603FCC" w:rsidP="00603FCC">
      <w:pPr>
        <w:rPr>
          <w:ins w:id="152" w:author="Dimitri Podborski" w:date="2023-11-13T08:18:00Z"/>
          <w:lang w:val="en-US"/>
        </w:rPr>
      </w:pPr>
      <w:ins w:id="153" w:author="Dimitri Podborski" w:date="2023-11-13T08:18:00Z">
        <w:r w:rsidRPr="0019578F">
          <w:rPr>
            <w:noProof/>
            <w:lang w:val="en-US"/>
          </w:rPr>
          <w:t>This file contains an HEVC base and an HEVC temporal sublayer with the following features:</w:t>
        </w:r>
      </w:ins>
    </w:p>
    <w:p w14:paraId="50898714" w14:textId="77777777" w:rsidR="00603FCC" w:rsidRPr="002A5344" w:rsidRDefault="00603FCC" w:rsidP="00603FCC">
      <w:pPr>
        <w:pStyle w:val="Listecouleur-Accent11"/>
        <w:numPr>
          <w:ilvl w:val="1"/>
          <w:numId w:val="27"/>
        </w:numPr>
        <w:ind w:left="1080"/>
        <w:rPr>
          <w:ins w:id="154" w:author="Dimitri Podborski" w:date="2023-11-13T08:18:00Z"/>
          <w:rFonts w:ascii="Cambria" w:hAnsi="Cambria"/>
          <w:sz w:val="22"/>
          <w:szCs w:val="22"/>
        </w:rPr>
      </w:pPr>
      <w:ins w:id="155" w:author="Dimitri Podborski" w:date="2023-11-13T08:18:00Z">
        <w:r w:rsidRPr="002A5344">
          <w:rPr>
            <w:rFonts w:ascii="Cambria" w:hAnsi="Cambria"/>
            <w:sz w:val="22"/>
            <w:szCs w:val="22"/>
          </w:rPr>
          <w:t xml:space="preserve">one hvc1 track with </w:t>
        </w:r>
        <w:proofErr w:type="spellStart"/>
        <w:r w:rsidRPr="002A5344">
          <w:rPr>
            <w:rFonts w:ascii="Cambria" w:hAnsi="Cambria"/>
            <w:sz w:val="22"/>
            <w:szCs w:val="22"/>
          </w:rPr>
          <w:t>temporalID</w:t>
        </w:r>
        <w:proofErr w:type="spellEnd"/>
        <w:r w:rsidRPr="002A5344">
          <w:rPr>
            <w:rFonts w:ascii="Cambria" w:hAnsi="Cambria"/>
            <w:sz w:val="22"/>
            <w:szCs w:val="22"/>
          </w:rPr>
          <w:t xml:space="preserve"> </w:t>
        </w:r>
        <w:proofErr w:type="gramStart"/>
        <w:r w:rsidRPr="002A5344">
          <w:rPr>
            <w:rFonts w:ascii="Cambria" w:hAnsi="Cambria"/>
            <w:sz w:val="22"/>
            <w:szCs w:val="22"/>
          </w:rPr>
          <w:t>0;</w:t>
        </w:r>
        <w:proofErr w:type="gramEnd"/>
      </w:ins>
    </w:p>
    <w:p w14:paraId="470FF749" w14:textId="77777777" w:rsidR="00603FCC" w:rsidRPr="002A5344" w:rsidRDefault="00603FCC" w:rsidP="00603FCC">
      <w:pPr>
        <w:pStyle w:val="Listecouleur-Accent11"/>
        <w:numPr>
          <w:ilvl w:val="1"/>
          <w:numId w:val="27"/>
        </w:numPr>
        <w:ind w:left="1080"/>
        <w:rPr>
          <w:ins w:id="156" w:author="Dimitri Podborski" w:date="2023-11-13T08:18:00Z"/>
          <w:rFonts w:ascii="Cambria" w:hAnsi="Cambria"/>
          <w:sz w:val="22"/>
          <w:szCs w:val="22"/>
        </w:rPr>
      </w:pPr>
      <w:ins w:id="157" w:author="Dimitri Podborski" w:date="2023-11-13T08:18:00Z">
        <w:r w:rsidRPr="00C728CD">
          <w:rPr>
            <w:rFonts w:ascii="Cambria" w:hAnsi="Cambria"/>
            <w:sz w:val="22"/>
            <w:szCs w:val="22"/>
          </w:rPr>
          <w:t xml:space="preserve">one hvc2 track with </w:t>
        </w:r>
        <w:proofErr w:type="spellStart"/>
        <w:r w:rsidRPr="002A5344">
          <w:rPr>
            <w:rFonts w:ascii="Cambria" w:hAnsi="Cambria"/>
            <w:sz w:val="22"/>
            <w:szCs w:val="22"/>
          </w:rPr>
          <w:t>temporalID</w:t>
        </w:r>
        <w:proofErr w:type="spellEnd"/>
        <w:r w:rsidRPr="002A5344">
          <w:rPr>
            <w:rFonts w:ascii="Cambria" w:hAnsi="Cambria"/>
            <w:sz w:val="22"/>
            <w:szCs w:val="22"/>
          </w:rPr>
          <w:t xml:space="preserve"> </w:t>
        </w:r>
        <w:proofErr w:type="gramStart"/>
        <w:r w:rsidRPr="002A5344">
          <w:rPr>
            <w:rFonts w:ascii="Cambria" w:hAnsi="Cambria"/>
            <w:sz w:val="22"/>
            <w:szCs w:val="22"/>
          </w:rPr>
          <w:t>1;</w:t>
        </w:r>
        <w:proofErr w:type="gramEnd"/>
      </w:ins>
    </w:p>
    <w:p w14:paraId="4A8E905F" w14:textId="77777777" w:rsidR="00603FCC" w:rsidRPr="0019578F" w:rsidRDefault="00603FCC" w:rsidP="00603FCC">
      <w:pPr>
        <w:pStyle w:val="Listecouleur-Accent11"/>
        <w:numPr>
          <w:ilvl w:val="1"/>
          <w:numId w:val="27"/>
        </w:numPr>
        <w:ind w:left="1080"/>
        <w:rPr>
          <w:ins w:id="158" w:author="Dimitri Podborski" w:date="2023-11-13T08:18:00Z"/>
          <w:rFonts w:ascii="Cambria" w:hAnsi="Cambria"/>
          <w:sz w:val="22"/>
          <w:szCs w:val="22"/>
        </w:rPr>
      </w:pPr>
      <w:proofErr w:type="spellStart"/>
      <w:ins w:id="159" w:author="Dimitri Podborski" w:date="2023-11-13T08:18:00Z">
        <w:r w:rsidRPr="0019578F">
          <w:rPr>
            <w:rFonts w:ascii="Cambria" w:hAnsi="Cambria"/>
            <w:sz w:val="22"/>
            <w:szCs w:val="22"/>
          </w:rPr>
          <w:t>linf</w:t>
        </w:r>
        <w:proofErr w:type="spellEnd"/>
        <w:r w:rsidRPr="0019578F">
          <w:rPr>
            <w:rFonts w:ascii="Cambria" w:hAnsi="Cambria"/>
            <w:sz w:val="22"/>
            <w:szCs w:val="22"/>
          </w:rPr>
          <w:t xml:space="preserve"> </w:t>
        </w:r>
        <w:r>
          <w:rPr>
            <w:rFonts w:ascii="Cambria" w:hAnsi="Cambria"/>
            <w:sz w:val="22"/>
            <w:szCs w:val="22"/>
          </w:rPr>
          <w:t>(default)</w:t>
        </w:r>
        <w:r w:rsidRPr="0019578F">
          <w:rPr>
            <w:rFonts w:ascii="Cambria" w:hAnsi="Cambria"/>
            <w:sz w:val="22"/>
            <w:szCs w:val="22"/>
          </w:rPr>
          <w:t xml:space="preserve"> sample </w:t>
        </w:r>
        <w:proofErr w:type="gramStart"/>
        <w:r w:rsidRPr="0019578F">
          <w:rPr>
            <w:rFonts w:ascii="Cambria" w:hAnsi="Cambria"/>
            <w:sz w:val="22"/>
            <w:szCs w:val="22"/>
          </w:rPr>
          <w:t>group;</w:t>
        </w:r>
        <w:proofErr w:type="gramEnd"/>
      </w:ins>
    </w:p>
    <w:p w14:paraId="5A457915" w14:textId="77777777" w:rsidR="00603FCC" w:rsidRPr="0019578F" w:rsidRDefault="00603FCC" w:rsidP="00603FCC">
      <w:pPr>
        <w:pStyle w:val="Listecouleur-Accent11"/>
        <w:numPr>
          <w:ilvl w:val="1"/>
          <w:numId w:val="27"/>
        </w:numPr>
        <w:ind w:left="1080"/>
        <w:rPr>
          <w:ins w:id="160" w:author="Dimitri Podborski" w:date="2023-11-13T08:18:00Z"/>
          <w:rFonts w:ascii="Cambria" w:hAnsi="Cambria"/>
          <w:sz w:val="22"/>
          <w:szCs w:val="22"/>
        </w:rPr>
      </w:pPr>
      <w:proofErr w:type="spellStart"/>
      <w:ins w:id="161" w:author="Dimitri Podborski" w:date="2023-11-13T08:18:00Z">
        <w:r w:rsidRPr="0019578F">
          <w:rPr>
            <w:rFonts w:ascii="Cambria" w:hAnsi="Cambria"/>
            <w:sz w:val="22"/>
            <w:szCs w:val="22"/>
          </w:rPr>
          <w:t>sbas</w:t>
        </w:r>
        <w:proofErr w:type="spellEnd"/>
        <w:r w:rsidRPr="0019578F">
          <w:rPr>
            <w:rFonts w:ascii="Cambria" w:hAnsi="Cambria"/>
            <w:sz w:val="22"/>
            <w:szCs w:val="22"/>
          </w:rPr>
          <w:t xml:space="preserve"> and </w:t>
        </w:r>
        <w:proofErr w:type="spellStart"/>
        <w:r w:rsidRPr="0019578F">
          <w:rPr>
            <w:rFonts w:ascii="Cambria" w:hAnsi="Cambria"/>
            <w:sz w:val="22"/>
            <w:szCs w:val="22"/>
          </w:rPr>
          <w:t>scal</w:t>
        </w:r>
        <w:proofErr w:type="spellEnd"/>
        <w:r w:rsidRPr="0019578F">
          <w:rPr>
            <w:rFonts w:ascii="Cambria" w:hAnsi="Cambria"/>
            <w:sz w:val="22"/>
            <w:szCs w:val="22"/>
          </w:rPr>
          <w:t xml:space="preserve"> track references from hvc2 to hvc1 </w:t>
        </w:r>
        <w:proofErr w:type="gramStart"/>
        <w:r w:rsidRPr="0019578F">
          <w:rPr>
            <w:rFonts w:ascii="Cambria" w:hAnsi="Cambria"/>
            <w:sz w:val="22"/>
            <w:szCs w:val="22"/>
          </w:rPr>
          <w:t>track;</w:t>
        </w:r>
        <w:proofErr w:type="gramEnd"/>
      </w:ins>
    </w:p>
    <w:p w14:paraId="3642FC09" w14:textId="77777777" w:rsidR="00603FCC" w:rsidRPr="0019578F" w:rsidRDefault="00603FCC" w:rsidP="00603FCC">
      <w:pPr>
        <w:pStyle w:val="Listecouleur-Accent11"/>
        <w:numPr>
          <w:ilvl w:val="1"/>
          <w:numId w:val="27"/>
        </w:numPr>
        <w:ind w:left="1080"/>
        <w:rPr>
          <w:ins w:id="162" w:author="Dimitri Podborski" w:date="2023-11-13T08:18:00Z"/>
          <w:rFonts w:ascii="Cambria" w:hAnsi="Cambria"/>
          <w:sz w:val="22"/>
          <w:szCs w:val="22"/>
        </w:rPr>
      </w:pPr>
      <w:ins w:id="163" w:author="Dimitri Podborski" w:date="2023-11-13T08:18:00Z">
        <w:r w:rsidRPr="0019578F">
          <w:rPr>
            <w:rFonts w:ascii="Cambria" w:hAnsi="Cambria"/>
            <w:sz w:val="22"/>
            <w:szCs w:val="22"/>
          </w:rPr>
          <w:t xml:space="preserve">all parameter sets in config </w:t>
        </w:r>
        <w:proofErr w:type="gramStart"/>
        <w:r w:rsidRPr="0019578F">
          <w:rPr>
            <w:rFonts w:ascii="Cambria" w:hAnsi="Cambria"/>
            <w:sz w:val="22"/>
            <w:szCs w:val="22"/>
          </w:rPr>
          <w:t>records;</w:t>
        </w:r>
        <w:proofErr w:type="gramEnd"/>
      </w:ins>
    </w:p>
    <w:p w14:paraId="42CBC434" w14:textId="77777777" w:rsidR="00603FCC" w:rsidRDefault="00603FCC" w:rsidP="00603FCC">
      <w:pPr>
        <w:pStyle w:val="Listecouleur-Accent11"/>
        <w:numPr>
          <w:ilvl w:val="1"/>
          <w:numId w:val="27"/>
        </w:numPr>
        <w:ind w:left="1080"/>
        <w:rPr>
          <w:ins w:id="164" w:author="Dimitri Podborski" w:date="2023-11-13T08:18:00Z"/>
          <w:rFonts w:ascii="Cambria" w:hAnsi="Cambria"/>
          <w:sz w:val="22"/>
          <w:szCs w:val="22"/>
        </w:rPr>
      </w:pPr>
      <w:proofErr w:type="gramStart"/>
      <w:ins w:id="165" w:author="Dimitri Podborski" w:date="2023-11-13T08:18:00Z">
        <w:r>
          <w:rPr>
            <w:rFonts w:ascii="Cambria" w:hAnsi="Cambria"/>
            <w:sz w:val="22"/>
            <w:szCs w:val="22"/>
          </w:rPr>
          <w:t>extractors;</w:t>
        </w:r>
        <w:proofErr w:type="gramEnd"/>
      </w:ins>
    </w:p>
    <w:p w14:paraId="1E32DE0D" w14:textId="77777777" w:rsidR="00603FCC" w:rsidRPr="002A5344" w:rsidRDefault="00603FCC" w:rsidP="00603FCC">
      <w:pPr>
        <w:pStyle w:val="Listecouleur-Accent11"/>
        <w:numPr>
          <w:ilvl w:val="1"/>
          <w:numId w:val="27"/>
        </w:numPr>
        <w:ind w:left="1080"/>
        <w:rPr>
          <w:ins w:id="166" w:author="Dimitri Podborski" w:date="2023-11-13T08:18:00Z"/>
          <w:rFonts w:ascii="Cambria" w:hAnsi="Cambria"/>
          <w:sz w:val="22"/>
          <w:szCs w:val="22"/>
        </w:rPr>
      </w:pPr>
      <w:ins w:id="167" w:author="Dimitri Podborski" w:date="2023-11-13T08:18:00Z">
        <w:r w:rsidRPr="002A5344">
          <w:rPr>
            <w:rFonts w:ascii="Cambria" w:hAnsi="Cambria"/>
            <w:sz w:val="22"/>
            <w:szCs w:val="22"/>
          </w:rPr>
          <w:t>‘</w:t>
        </w:r>
        <w:proofErr w:type="spellStart"/>
        <w:r w:rsidRPr="002A5344">
          <w:rPr>
            <w:rFonts w:ascii="Cambria" w:hAnsi="Cambria"/>
            <w:sz w:val="22"/>
            <w:szCs w:val="22"/>
          </w:rPr>
          <w:t>hvce</w:t>
        </w:r>
        <w:proofErr w:type="spellEnd"/>
        <w:r w:rsidRPr="002A5344">
          <w:rPr>
            <w:rFonts w:ascii="Cambria" w:hAnsi="Cambria"/>
            <w:sz w:val="22"/>
            <w:szCs w:val="22"/>
          </w:rPr>
          <w:t xml:space="preserve">’ brand. </w:t>
        </w:r>
      </w:ins>
    </w:p>
    <w:p w14:paraId="352C62FA" w14:textId="049CADDC" w:rsidR="00FD38DD" w:rsidRPr="005E218F" w:rsidDel="00603FCC" w:rsidRDefault="00FD38DD" w:rsidP="00FD38DD">
      <w:pPr>
        <w:rPr>
          <w:del w:id="168" w:author="Dimitri Podborski" w:date="2023-11-13T08:18:00Z"/>
          <w:lang w:val="en-CA"/>
        </w:rPr>
      </w:pPr>
      <w:del w:id="169" w:author="Dimitri Podborski" w:date="2023-11-13T08:18:00Z">
        <w:r w:rsidRPr="005E218F" w:rsidDel="00603FCC">
          <w:rPr>
            <w:noProof/>
            <w:lang w:val="en-CA"/>
          </w:rPr>
          <w:delText>This file contains an HEVC base and an HEVC temporal sublayer with the following features:</w:delText>
        </w:r>
      </w:del>
    </w:p>
    <w:p w14:paraId="02DDE438" w14:textId="19FBB56C" w:rsidR="00FD38DD" w:rsidRPr="005E218F" w:rsidDel="00603FCC" w:rsidRDefault="00FD38DD" w:rsidP="00C06286">
      <w:pPr>
        <w:pStyle w:val="Listecouleur-Accent11"/>
        <w:numPr>
          <w:ilvl w:val="1"/>
          <w:numId w:val="27"/>
        </w:numPr>
        <w:ind w:left="1080"/>
        <w:rPr>
          <w:del w:id="170" w:author="Dimitri Podborski" w:date="2023-11-13T08:18:00Z"/>
          <w:rFonts w:ascii="Cambria" w:hAnsi="Cambria"/>
          <w:sz w:val="22"/>
          <w:szCs w:val="22"/>
          <w:lang w:val="en-CA"/>
        </w:rPr>
      </w:pPr>
      <w:del w:id="171" w:author="Dimitri Podborski" w:date="2023-11-13T08:18:00Z">
        <w:r w:rsidRPr="005E218F" w:rsidDel="00603FCC">
          <w:rPr>
            <w:rFonts w:ascii="Cambria" w:hAnsi="Cambria"/>
            <w:sz w:val="22"/>
            <w:szCs w:val="22"/>
            <w:lang w:val="en-CA"/>
          </w:rPr>
          <w:delText>one hvc1 track with temporalID 0</w:delText>
        </w:r>
        <w:r w:rsidR="008D29FA" w:rsidRPr="005E218F" w:rsidDel="00603FCC">
          <w:rPr>
            <w:rFonts w:ascii="Cambria" w:hAnsi="Cambria"/>
            <w:sz w:val="22"/>
            <w:szCs w:val="22"/>
            <w:lang w:val="en-CA"/>
          </w:rPr>
          <w:delText>;</w:delText>
        </w:r>
      </w:del>
    </w:p>
    <w:p w14:paraId="1588F231" w14:textId="26083014" w:rsidR="00FD38DD" w:rsidRPr="005E218F" w:rsidDel="00603FCC" w:rsidRDefault="00FD38DD" w:rsidP="00C06286">
      <w:pPr>
        <w:pStyle w:val="Listecouleur-Accent11"/>
        <w:numPr>
          <w:ilvl w:val="1"/>
          <w:numId w:val="27"/>
        </w:numPr>
        <w:ind w:left="1080"/>
        <w:rPr>
          <w:del w:id="172" w:author="Dimitri Podborski" w:date="2023-11-13T08:18:00Z"/>
          <w:rFonts w:ascii="Cambria" w:hAnsi="Cambria"/>
          <w:sz w:val="22"/>
          <w:szCs w:val="22"/>
          <w:lang w:val="en-CA"/>
        </w:rPr>
      </w:pPr>
      <w:del w:id="173" w:author="Dimitri Podborski" w:date="2023-11-13T08:18:00Z">
        <w:r w:rsidRPr="005E218F" w:rsidDel="00603FCC">
          <w:rPr>
            <w:rFonts w:ascii="Cambria" w:hAnsi="Cambria"/>
            <w:sz w:val="22"/>
            <w:szCs w:val="22"/>
            <w:lang w:val="en-CA"/>
          </w:rPr>
          <w:delText>one hvc2 track with temporalID 1</w:delText>
        </w:r>
        <w:r w:rsidR="008D29FA" w:rsidRPr="005E218F" w:rsidDel="00603FCC">
          <w:rPr>
            <w:rFonts w:ascii="Cambria" w:hAnsi="Cambria"/>
            <w:sz w:val="22"/>
            <w:szCs w:val="22"/>
            <w:lang w:val="en-CA"/>
          </w:rPr>
          <w:delText>;</w:delText>
        </w:r>
      </w:del>
    </w:p>
    <w:p w14:paraId="41BFFDF9" w14:textId="6D3EDD7F" w:rsidR="00FD38DD" w:rsidRPr="005E218F" w:rsidDel="00603FCC" w:rsidRDefault="00FD38DD" w:rsidP="00C06286">
      <w:pPr>
        <w:pStyle w:val="Listecouleur-Accent11"/>
        <w:numPr>
          <w:ilvl w:val="1"/>
          <w:numId w:val="27"/>
        </w:numPr>
        <w:ind w:left="1080"/>
        <w:rPr>
          <w:del w:id="174" w:author="Dimitri Podborski" w:date="2023-11-13T08:18:00Z"/>
          <w:rFonts w:ascii="Cambria" w:hAnsi="Cambria"/>
          <w:sz w:val="22"/>
          <w:szCs w:val="22"/>
          <w:lang w:val="en-CA"/>
        </w:rPr>
      </w:pPr>
      <w:del w:id="175" w:author="Dimitri Podborski" w:date="2023-11-13T08:18:00Z">
        <w:r w:rsidRPr="005E218F" w:rsidDel="00603FCC">
          <w:rPr>
            <w:rFonts w:ascii="Cambria" w:hAnsi="Cambria"/>
            <w:sz w:val="22"/>
            <w:szCs w:val="22"/>
            <w:lang w:val="en-CA"/>
          </w:rPr>
          <w:delText>linf and rap sample group</w:delText>
        </w:r>
        <w:r w:rsidR="008D29FA" w:rsidRPr="005E218F" w:rsidDel="00603FCC">
          <w:rPr>
            <w:rFonts w:ascii="Cambria" w:hAnsi="Cambria"/>
            <w:sz w:val="22"/>
            <w:szCs w:val="22"/>
            <w:lang w:val="en-CA"/>
          </w:rPr>
          <w:delText>;</w:delText>
        </w:r>
      </w:del>
    </w:p>
    <w:p w14:paraId="7D7EFE76" w14:textId="147B1314" w:rsidR="00FD38DD" w:rsidRPr="005E218F" w:rsidDel="00603FCC" w:rsidRDefault="00FD38DD" w:rsidP="00C06286">
      <w:pPr>
        <w:pStyle w:val="Listecouleur-Accent11"/>
        <w:numPr>
          <w:ilvl w:val="1"/>
          <w:numId w:val="27"/>
        </w:numPr>
        <w:ind w:left="1080"/>
        <w:rPr>
          <w:del w:id="176" w:author="Dimitri Podborski" w:date="2023-11-13T08:18:00Z"/>
          <w:rFonts w:ascii="Cambria" w:hAnsi="Cambria"/>
          <w:sz w:val="22"/>
          <w:szCs w:val="22"/>
          <w:lang w:val="en-CA"/>
        </w:rPr>
      </w:pPr>
      <w:del w:id="177" w:author="Dimitri Podborski" w:date="2023-11-13T08:18:00Z">
        <w:r w:rsidRPr="005E218F" w:rsidDel="00603FCC">
          <w:rPr>
            <w:rFonts w:ascii="Cambria" w:hAnsi="Cambria"/>
            <w:sz w:val="22"/>
            <w:szCs w:val="22"/>
            <w:lang w:val="en-CA"/>
          </w:rPr>
          <w:delText>sbas and scal track references from hvc2 to hvc1 track</w:delText>
        </w:r>
        <w:r w:rsidR="008D29FA" w:rsidRPr="005E218F" w:rsidDel="00603FCC">
          <w:rPr>
            <w:rFonts w:ascii="Cambria" w:hAnsi="Cambria"/>
            <w:sz w:val="22"/>
            <w:szCs w:val="22"/>
            <w:lang w:val="en-CA"/>
          </w:rPr>
          <w:delText>;</w:delText>
        </w:r>
      </w:del>
    </w:p>
    <w:p w14:paraId="0BF5003D" w14:textId="0987CA30" w:rsidR="00FD38DD" w:rsidRPr="005E218F" w:rsidDel="00603FCC" w:rsidRDefault="00FD38DD" w:rsidP="00C06286">
      <w:pPr>
        <w:pStyle w:val="Listecouleur-Accent11"/>
        <w:numPr>
          <w:ilvl w:val="1"/>
          <w:numId w:val="27"/>
        </w:numPr>
        <w:ind w:left="1080"/>
        <w:rPr>
          <w:del w:id="178" w:author="Dimitri Podborski" w:date="2023-11-13T08:18:00Z"/>
          <w:rFonts w:ascii="Cambria" w:hAnsi="Cambria"/>
          <w:sz w:val="22"/>
          <w:szCs w:val="22"/>
          <w:lang w:val="en-CA"/>
        </w:rPr>
      </w:pPr>
      <w:del w:id="179" w:author="Dimitri Podborski" w:date="2023-11-13T08:18:00Z">
        <w:r w:rsidRPr="005E218F" w:rsidDel="00603FCC">
          <w:rPr>
            <w:rFonts w:ascii="Cambria" w:hAnsi="Cambria"/>
            <w:sz w:val="22"/>
            <w:szCs w:val="22"/>
            <w:lang w:val="en-CA"/>
          </w:rPr>
          <w:delText>all parameter sets in config records</w:delText>
        </w:r>
        <w:r w:rsidR="008D29FA" w:rsidRPr="005E218F" w:rsidDel="00603FCC">
          <w:rPr>
            <w:rFonts w:ascii="Cambria" w:hAnsi="Cambria"/>
            <w:sz w:val="22"/>
            <w:szCs w:val="22"/>
            <w:lang w:val="en-CA"/>
          </w:rPr>
          <w:delText>;</w:delText>
        </w:r>
      </w:del>
    </w:p>
    <w:p w14:paraId="5116D1F1" w14:textId="02145D2F" w:rsidR="00FD38DD" w:rsidRPr="005E218F" w:rsidDel="00603FCC" w:rsidRDefault="00FD38DD" w:rsidP="00C06286">
      <w:pPr>
        <w:pStyle w:val="Listecouleur-Accent11"/>
        <w:numPr>
          <w:ilvl w:val="1"/>
          <w:numId w:val="27"/>
        </w:numPr>
        <w:ind w:left="1080"/>
        <w:rPr>
          <w:del w:id="180" w:author="Dimitri Podborski" w:date="2023-11-13T08:18:00Z"/>
          <w:rFonts w:ascii="Cambria" w:hAnsi="Cambria"/>
          <w:sz w:val="22"/>
          <w:szCs w:val="22"/>
          <w:lang w:val="en-CA"/>
        </w:rPr>
      </w:pPr>
      <w:del w:id="181" w:author="Dimitri Podborski" w:date="2023-11-13T08:18:00Z">
        <w:r w:rsidRPr="005E218F" w:rsidDel="00603FCC">
          <w:rPr>
            <w:rFonts w:ascii="Cambria" w:hAnsi="Cambria"/>
            <w:sz w:val="22"/>
            <w:szCs w:val="22"/>
            <w:lang w:val="en-CA"/>
          </w:rPr>
          <w:delText>extractors</w:delText>
        </w:r>
        <w:r w:rsidR="008D29FA" w:rsidRPr="005E218F" w:rsidDel="00603FCC">
          <w:rPr>
            <w:rFonts w:ascii="Cambria" w:hAnsi="Cambria"/>
            <w:sz w:val="22"/>
            <w:szCs w:val="22"/>
            <w:lang w:val="en-CA"/>
          </w:rPr>
          <w:delText>;</w:delText>
        </w:r>
      </w:del>
    </w:p>
    <w:p w14:paraId="7380E3B6" w14:textId="534E4F67" w:rsidR="00FD38DD" w:rsidRPr="005E218F" w:rsidDel="00603FCC" w:rsidRDefault="00FD38DD" w:rsidP="00C06286">
      <w:pPr>
        <w:pStyle w:val="Listecouleur-Accent11"/>
        <w:numPr>
          <w:ilvl w:val="1"/>
          <w:numId w:val="27"/>
        </w:numPr>
        <w:ind w:left="1080"/>
        <w:rPr>
          <w:del w:id="182" w:author="Dimitri Podborski" w:date="2023-11-13T08:18:00Z"/>
          <w:rFonts w:ascii="Cambria" w:hAnsi="Cambria"/>
          <w:sz w:val="22"/>
          <w:szCs w:val="22"/>
          <w:lang w:val="en-CA"/>
        </w:rPr>
      </w:pPr>
      <w:del w:id="183" w:author="Dimitri Podborski" w:date="2023-11-13T08:18:00Z">
        <w:r w:rsidRPr="005E218F" w:rsidDel="00603FCC">
          <w:rPr>
            <w:rFonts w:ascii="Cambria" w:hAnsi="Cambria"/>
            <w:sz w:val="22"/>
            <w:szCs w:val="22"/>
            <w:lang w:val="en-CA"/>
          </w:rPr>
          <w:delText>‘hvce’ brand</w:delText>
        </w:r>
        <w:r w:rsidR="008D29FA" w:rsidRPr="005E218F" w:rsidDel="00603FCC">
          <w:rPr>
            <w:rFonts w:ascii="Cambria" w:hAnsi="Cambria"/>
            <w:sz w:val="22"/>
            <w:szCs w:val="22"/>
            <w:lang w:val="en-CA"/>
          </w:rPr>
          <w:delText>.</w:delText>
        </w:r>
        <w:r w:rsidRPr="005E218F" w:rsidDel="00603FCC">
          <w:rPr>
            <w:rFonts w:ascii="Cambria" w:hAnsi="Cambria"/>
            <w:sz w:val="22"/>
            <w:szCs w:val="22"/>
            <w:lang w:val="en-CA"/>
          </w:rPr>
          <w:delText xml:space="preserve"> </w:delText>
        </w:r>
      </w:del>
    </w:p>
    <w:p w14:paraId="32ACC32A" w14:textId="77777777" w:rsidR="00FD38DD" w:rsidRPr="005E218F" w:rsidRDefault="00FD38DD" w:rsidP="00C06286">
      <w:pPr>
        <w:pStyle w:val="Listecouleur-Accent11"/>
        <w:ind w:left="1080"/>
        <w:rPr>
          <w:rFonts w:ascii="Cambria" w:hAnsi="Cambria"/>
          <w:sz w:val="22"/>
          <w:szCs w:val="22"/>
          <w:lang w:val="en-CA"/>
        </w:rPr>
      </w:pPr>
    </w:p>
    <w:p w14:paraId="28C7FA73" w14:textId="3811E629" w:rsidR="00FD38DD" w:rsidRPr="005E218F" w:rsidRDefault="00FD38DD" w:rsidP="00B54886">
      <w:pPr>
        <w:pStyle w:val="Heading4"/>
        <w:rPr>
          <w:lang w:val="en-CA"/>
        </w:rPr>
      </w:pPr>
      <w:r w:rsidRPr="005E218F">
        <w:rPr>
          <w:lang w:val="en-CA"/>
        </w:rPr>
        <w:t>hevc_hev1_hev2_</w:t>
      </w:r>
      <w:del w:id="184" w:author="Dimitri Podborski" w:date="2023-11-13T08:19:00Z">
        <w:r w:rsidRPr="005E218F" w:rsidDel="00603FCC">
          <w:rPr>
            <w:lang w:val="en-CA"/>
          </w:rPr>
          <w:delText>implicit</w:delText>
        </w:r>
      </w:del>
      <w:ins w:id="185" w:author="Dimitri Podborski" w:date="2023-11-13T08:19:00Z">
        <w:r w:rsidR="00603FCC">
          <w:rPr>
            <w:lang w:val="en-CA"/>
          </w:rPr>
          <w:t>extractors</w:t>
        </w:r>
      </w:ins>
      <w:ins w:id="186" w:author="Dimitri Podborski" w:date="2023-11-20T10:38:00Z">
        <w:r w:rsidR="003E5F31">
          <w:rPr>
            <w:lang w:val="en-CA"/>
          </w:rPr>
          <w:t>_v2</w:t>
        </w:r>
      </w:ins>
      <w:r w:rsidRPr="005E218F">
        <w:rPr>
          <w:lang w:val="en-CA"/>
        </w:rPr>
        <w:t>.mp4</w:t>
      </w:r>
    </w:p>
    <w:p w14:paraId="2D43D713" w14:textId="77777777" w:rsidR="00603FCC" w:rsidRPr="0019578F" w:rsidRDefault="00603FCC" w:rsidP="00603FCC">
      <w:pPr>
        <w:rPr>
          <w:ins w:id="187" w:author="Dimitri Podborski" w:date="2023-11-13T08:19:00Z"/>
          <w:lang w:val="en-US"/>
        </w:rPr>
      </w:pPr>
      <w:ins w:id="188" w:author="Dimitri Podborski" w:date="2023-11-13T08:19:00Z">
        <w:r w:rsidRPr="0019578F">
          <w:rPr>
            <w:noProof/>
            <w:lang w:val="en-US"/>
          </w:rPr>
          <w:t>This file contains an HEVC base and an HEVC temporal sublayer with the following features:</w:t>
        </w:r>
      </w:ins>
    </w:p>
    <w:p w14:paraId="1E9ECC05" w14:textId="77777777" w:rsidR="00603FCC" w:rsidRPr="00C728CD" w:rsidRDefault="00603FCC" w:rsidP="00603FCC">
      <w:pPr>
        <w:pStyle w:val="Listecouleur-Accent11"/>
        <w:numPr>
          <w:ilvl w:val="0"/>
          <w:numId w:val="27"/>
        </w:numPr>
        <w:rPr>
          <w:ins w:id="189" w:author="Dimitri Podborski" w:date="2023-11-13T08:19:00Z"/>
          <w:rFonts w:ascii="Cambria" w:hAnsi="Cambria"/>
          <w:sz w:val="22"/>
          <w:szCs w:val="22"/>
        </w:rPr>
      </w:pPr>
      <w:ins w:id="190" w:author="Dimitri Podborski" w:date="2023-11-13T08:19:00Z">
        <w:r w:rsidRPr="0019578F">
          <w:rPr>
            <w:rFonts w:ascii="Cambria" w:hAnsi="Cambria"/>
            <w:sz w:val="22"/>
            <w:szCs w:val="22"/>
          </w:rPr>
          <w:t xml:space="preserve">one hev1 track with </w:t>
        </w:r>
        <w:proofErr w:type="spellStart"/>
        <w:r w:rsidRPr="002A5344">
          <w:rPr>
            <w:rFonts w:ascii="Cambria" w:hAnsi="Cambria"/>
            <w:sz w:val="22"/>
            <w:szCs w:val="22"/>
          </w:rPr>
          <w:t>temporalID</w:t>
        </w:r>
        <w:proofErr w:type="spellEnd"/>
        <w:r w:rsidRPr="002A5344">
          <w:rPr>
            <w:rFonts w:ascii="Cambria" w:hAnsi="Cambria"/>
            <w:sz w:val="22"/>
            <w:szCs w:val="22"/>
          </w:rPr>
          <w:t xml:space="preserve"> </w:t>
        </w:r>
        <w:proofErr w:type="gramStart"/>
        <w:r w:rsidRPr="002A5344">
          <w:rPr>
            <w:rFonts w:ascii="Cambria" w:hAnsi="Cambria"/>
            <w:sz w:val="22"/>
            <w:szCs w:val="22"/>
          </w:rPr>
          <w:t>0;</w:t>
        </w:r>
        <w:proofErr w:type="gramEnd"/>
      </w:ins>
    </w:p>
    <w:p w14:paraId="4D05A6AB" w14:textId="77777777" w:rsidR="00603FCC" w:rsidRPr="00C728CD" w:rsidRDefault="00603FCC" w:rsidP="00603FCC">
      <w:pPr>
        <w:pStyle w:val="Listecouleur-Accent11"/>
        <w:numPr>
          <w:ilvl w:val="0"/>
          <w:numId w:val="27"/>
        </w:numPr>
        <w:rPr>
          <w:ins w:id="191" w:author="Dimitri Podborski" w:date="2023-11-13T08:19:00Z"/>
          <w:rFonts w:ascii="Cambria" w:hAnsi="Cambria"/>
          <w:sz w:val="22"/>
          <w:szCs w:val="22"/>
        </w:rPr>
      </w:pPr>
      <w:ins w:id="192" w:author="Dimitri Podborski" w:date="2023-11-13T08:19:00Z">
        <w:r w:rsidRPr="00D727A7">
          <w:rPr>
            <w:rFonts w:ascii="Cambria" w:hAnsi="Cambria"/>
            <w:sz w:val="22"/>
            <w:szCs w:val="22"/>
          </w:rPr>
          <w:t xml:space="preserve">one hev2 track with </w:t>
        </w:r>
        <w:proofErr w:type="spellStart"/>
        <w:r w:rsidRPr="002A5344">
          <w:rPr>
            <w:rFonts w:ascii="Cambria" w:hAnsi="Cambria"/>
            <w:sz w:val="22"/>
            <w:szCs w:val="22"/>
          </w:rPr>
          <w:t>temporalID</w:t>
        </w:r>
        <w:proofErr w:type="spellEnd"/>
        <w:r w:rsidRPr="002A5344">
          <w:rPr>
            <w:rFonts w:ascii="Cambria" w:hAnsi="Cambria"/>
            <w:sz w:val="22"/>
            <w:szCs w:val="22"/>
          </w:rPr>
          <w:t xml:space="preserve"> </w:t>
        </w:r>
        <w:proofErr w:type="gramStart"/>
        <w:r w:rsidRPr="002A5344">
          <w:rPr>
            <w:rFonts w:ascii="Cambria" w:hAnsi="Cambria"/>
            <w:sz w:val="22"/>
            <w:szCs w:val="22"/>
          </w:rPr>
          <w:t>1;</w:t>
        </w:r>
        <w:proofErr w:type="gramEnd"/>
      </w:ins>
    </w:p>
    <w:p w14:paraId="6CD7D991" w14:textId="77777777" w:rsidR="00603FCC" w:rsidRPr="002A5344" w:rsidRDefault="00603FCC" w:rsidP="00603FCC">
      <w:pPr>
        <w:pStyle w:val="Listecouleur-Accent11"/>
        <w:numPr>
          <w:ilvl w:val="0"/>
          <w:numId w:val="27"/>
        </w:numPr>
        <w:rPr>
          <w:ins w:id="193" w:author="Dimitri Podborski" w:date="2023-11-13T08:19:00Z"/>
          <w:rFonts w:ascii="Cambria" w:hAnsi="Cambria"/>
          <w:sz w:val="22"/>
          <w:szCs w:val="22"/>
        </w:rPr>
      </w:pPr>
      <w:proofErr w:type="spellStart"/>
      <w:ins w:id="194" w:author="Dimitri Podborski" w:date="2023-11-13T08:19:00Z">
        <w:r w:rsidRPr="00D727A7">
          <w:rPr>
            <w:rFonts w:ascii="Cambria" w:hAnsi="Cambria"/>
            <w:sz w:val="22"/>
            <w:szCs w:val="22"/>
          </w:rPr>
          <w:t>linf</w:t>
        </w:r>
        <w:proofErr w:type="spellEnd"/>
        <w:r w:rsidRPr="00D727A7">
          <w:rPr>
            <w:rFonts w:ascii="Cambria" w:hAnsi="Cambria"/>
            <w:sz w:val="22"/>
            <w:szCs w:val="22"/>
          </w:rPr>
          <w:t xml:space="preserve"> </w:t>
        </w:r>
        <w:r w:rsidRPr="002553F0">
          <w:rPr>
            <w:rFonts w:ascii="Cambria" w:hAnsi="Cambria"/>
            <w:sz w:val="22"/>
            <w:szCs w:val="22"/>
          </w:rPr>
          <w:t>(default)</w:t>
        </w:r>
        <w:r w:rsidRPr="002A5344">
          <w:rPr>
            <w:rFonts w:ascii="Cambria" w:hAnsi="Cambria"/>
            <w:sz w:val="22"/>
            <w:szCs w:val="22"/>
          </w:rPr>
          <w:t xml:space="preserve"> sample </w:t>
        </w:r>
        <w:proofErr w:type="gramStart"/>
        <w:r w:rsidRPr="002A5344">
          <w:rPr>
            <w:rFonts w:ascii="Cambria" w:hAnsi="Cambria"/>
            <w:sz w:val="22"/>
            <w:szCs w:val="22"/>
          </w:rPr>
          <w:t>group;</w:t>
        </w:r>
        <w:proofErr w:type="gramEnd"/>
      </w:ins>
    </w:p>
    <w:p w14:paraId="2FC27BA6" w14:textId="77777777" w:rsidR="00603FCC" w:rsidRPr="002A5344" w:rsidRDefault="00603FCC" w:rsidP="00603FCC">
      <w:pPr>
        <w:pStyle w:val="Listecouleur-Accent11"/>
        <w:numPr>
          <w:ilvl w:val="0"/>
          <w:numId w:val="27"/>
        </w:numPr>
        <w:rPr>
          <w:ins w:id="195" w:author="Dimitri Podborski" w:date="2023-11-13T08:19:00Z"/>
          <w:rFonts w:ascii="Cambria" w:hAnsi="Cambria"/>
          <w:sz w:val="22"/>
          <w:szCs w:val="22"/>
        </w:rPr>
      </w:pPr>
      <w:proofErr w:type="spellStart"/>
      <w:ins w:id="196" w:author="Dimitri Podborski" w:date="2023-11-13T08:19:00Z">
        <w:r w:rsidRPr="002A5344">
          <w:rPr>
            <w:rFonts w:ascii="Cambria" w:hAnsi="Cambria"/>
            <w:sz w:val="22"/>
            <w:szCs w:val="22"/>
          </w:rPr>
          <w:t>sbas</w:t>
        </w:r>
        <w:proofErr w:type="spellEnd"/>
        <w:r w:rsidRPr="002A5344">
          <w:rPr>
            <w:rFonts w:ascii="Cambria" w:hAnsi="Cambria"/>
            <w:sz w:val="22"/>
            <w:szCs w:val="22"/>
          </w:rPr>
          <w:t xml:space="preserve"> and </w:t>
        </w:r>
        <w:proofErr w:type="spellStart"/>
        <w:r w:rsidRPr="002A5344">
          <w:rPr>
            <w:rFonts w:ascii="Cambria" w:hAnsi="Cambria"/>
            <w:sz w:val="22"/>
            <w:szCs w:val="22"/>
          </w:rPr>
          <w:t>scal</w:t>
        </w:r>
        <w:proofErr w:type="spellEnd"/>
        <w:r w:rsidRPr="002A5344">
          <w:rPr>
            <w:rFonts w:ascii="Cambria" w:hAnsi="Cambria"/>
            <w:sz w:val="22"/>
            <w:szCs w:val="22"/>
          </w:rPr>
          <w:t xml:space="preserve"> track reference from hev2 to hev1 </w:t>
        </w:r>
        <w:proofErr w:type="gramStart"/>
        <w:r w:rsidRPr="002A5344">
          <w:rPr>
            <w:rFonts w:ascii="Cambria" w:hAnsi="Cambria"/>
            <w:sz w:val="22"/>
            <w:szCs w:val="22"/>
          </w:rPr>
          <w:t>track;</w:t>
        </w:r>
        <w:proofErr w:type="gramEnd"/>
      </w:ins>
    </w:p>
    <w:p w14:paraId="530E5F67" w14:textId="77777777" w:rsidR="00603FCC" w:rsidRPr="002A5344" w:rsidRDefault="00603FCC" w:rsidP="00603FCC">
      <w:pPr>
        <w:pStyle w:val="Listecouleur-Accent11"/>
        <w:numPr>
          <w:ilvl w:val="0"/>
          <w:numId w:val="27"/>
        </w:numPr>
        <w:rPr>
          <w:ins w:id="197" w:author="Dimitri Podborski" w:date="2023-11-13T08:19:00Z"/>
          <w:rFonts w:ascii="Cambria" w:hAnsi="Cambria"/>
          <w:sz w:val="22"/>
          <w:szCs w:val="22"/>
        </w:rPr>
      </w:pPr>
      <w:ins w:id="198" w:author="Dimitri Podborski" w:date="2023-11-13T08:19:00Z">
        <w:r w:rsidRPr="002A5344">
          <w:rPr>
            <w:rFonts w:ascii="Cambria" w:hAnsi="Cambria"/>
            <w:sz w:val="22"/>
            <w:szCs w:val="22"/>
          </w:rPr>
          <w:lastRenderedPageBreak/>
          <w:t>all parameter sets in-</w:t>
        </w:r>
        <w:proofErr w:type="gramStart"/>
        <w:r w:rsidRPr="002A5344">
          <w:rPr>
            <w:rFonts w:ascii="Cambria" w:hAnsi="Cambria"/>
            <w:sz w:val="22"/>
            <w:szCs w:val="22"/>
          </w:rPr>
          <w:t>band;</w:t>
        </w:r>
        <w:proofErr w:type="gramEnd"/>
      </w:ins>
    </w:p>
    <w:p w14:paraId="696ED2EC" w14:textId="77777777" w:rsidR="00603FCC" w:rsidRPr="002A5344" w:rsidRDefault="00603FCC" w:rsidP="00603FCC">
      <w:pPr>
        <w:pStyle w:val="Listecouleur-Accent11"/>
        <w:numPr>
          <w:ilvl w:val="0"/>
          <w:numId w:val="27"/>
        </w:numPr>
        <w:rPr>
          <w:ins w:id="199" w:author="Dimitri Podborski" w:date="2023-11-13T08:19:00Z"/>
          <w:rFonts w:ascii="Cambria" w:hAnsi="Cambria"/>
          <w:sz w:val="22"/>
          <w:szCs w:val="22"/>
        </w:rPr>
      </w:pPr>
      <w:proofErr w:type="gramStart"/>
      <w:ins w:id="200" w:author="Dimitri Podborski" w:date="2023-11-13T08:19:00Z">
        <w:r w:rsidRPr="002A5344">
          <w:rPr>
            <w:rFonts w:ascii="Cambria" w:hAnsi="Cambria"/>
            <w:sz w:val="22"/>
            <w:szCs w:val="22"/>
          </w:rPr>
          <w:t>extractors;</w:t>
        </w:r>
        <w:proofErr w:type="gramEnd"/>
        <w:r w:rsidRPr="002A5344">
          <w:rPr>
            <w:rFonts w:ascii="Cambria" w:hAnsi="Cambria"/>
            <w:sz w:val="22"/>
            <w:szCs w:val="22"/>
          </w:rPr>
          <w:t xml:space="preserve"> </w:t>
        </w:r>
      </w:ins>
    </w:p>
    <w:p w14:paraId="5B9EA623" w14:textId="77777777" w:rsidR="00603FCC" w:rsidRPr="002A5344" w:rsidRDefault="00603FCC" w:rsidP="00603FCC">
      <w:pPr>
        <w:pStyle w:val="Listecouleur-Accent11"/>
        <w:numPr>
          <w:ilvl w:val="0"/>
          <w:numId w:val="27"/>
        </w:numPr>
        <w:rPr>
          <w:ins w:id="201" w:author="Dimitri Podborski" w:date="2023-11-13T08:19:00Z"/>
          <w:rFonts w:ascii="Cambria" w:hAnsi="Cambria"/>
          <w:sz w:val="22"/>
          <w:szCs w:val="22"/>
        </w:rPr>
      </w:pPr>
      <w:ins w:id="202" w:author="Dimitri Podborski" w:date="2023-11-13T08:19:00Z">
        <w:r w:rsidRPr="002A5344">
          <w:rPr>
            <w:rFonts w:ascii="Cambria" w:hAnsi="Cambria"/>
            <w:sz w:val="22"/>
            <w:szCs w:val="22"/>
          </w:rPr>
          <w:t>‘</w:t>
        </w:r>
        <w:proofErr w:type="spellStart"/>
        <w:r w:rsidRPr="002A5344">
          <w:rPr>
            <w:rFonts w:ascii="Cambria" w:hAnsi="Cambria"/>
            <w:sz w:val="22"/>
            <w:szCs w:val="22"/>
          </w:rPr>
          <w:t>hvce</w:t>
        </w:r>
        <w:proofErr w:type="spellEnd"/>
        <w:r w:rsidRPr="002A5344">
          <w:rPr>
            <w:rFonts w:ascii="Cambria" w:hAnsi="Cambria"/>
            <w:sz w:val="22"/>
            <w:szCs w:val="22"/>
          </w:rPr>
          <w:t>’ brand.</w:t>
        </w:r>
      </w:ins>
    </w:p>
    <w:p w14:paraId="1ADFDF9A" w14:textId="6968B576" w:rsidR="00FD38DD" w:rsidRPr="005E218F" w:rsidDel="00603FCC" w:rsidRDefault="00FD38DD" w:rsidP="00FD38DD">
      <w:pPr>
        <w:rPr>
          <w:del w:id="203" w:author="Dimitri Podborski" w:date="2023-11-13T08:19:00Z"/>
          <w:lang w:val="en-CA"/>
        </w:rPr>
      </w:pPr>
      <w:del w:id="204" w:author="Dimitri Podborski" w:date="2023-11-13T08:19:00Z">
        <w:r w:rsidRPr="005E218F" w:rsidDel="00603FCC">
          <w:rPr>
            <w:noProof/>
            <w:lang w:val="en-CA"/>
          </w:rPr>
          <w:delText>This file contains an HEVC base and an HEVC temporal sublayer with the following features:</w:delText>
        </w:r>
      </w:del>
    </w:p>
    <w:p w14:paraId="1991D7E9" w14:textId="3CD6B47F" w:rsidR="00FD38DD" w:rsidRPr="005E218F" w:rsidDel="00603FCC" w:rsidRDefault="00FD38DD" w:rsidP="00C06286">
      <w:pPr>
        <w:pStyle w:val="Listecouleur-Accent11"/>
        <w:numPr>
          <w:ilvl w:val="0"/>
          <w:numId w:val="27"/>
        </w:numPr>
        <w:rPr>
          <w:del w:id="205" w:author="Dimitri Podborski" w:date="2023-11-13T08:19:00Z"/>
          <w:rFonts w:ascii="Cambria" w:hAnsi="Cambria"/>
          <w:sz w:val="22"/>
          <w:szCs w:val="22"/>
          <w:lang w:val="en-CA"/>
        </w:rPr>
      </w:pPr>
      <w:del w:id="206" w:author="Dimitri Podborski" w:date="2023-11-13T08:19:00Z">
        <w:r w:rsidRPr="005E218F" w:rsidDel="00603FCC">
          <w:rPr>
            <w:rFonts w:ascii="Cambria" w:hAnsi="Cambria"/>
            <w:sz w:val="22"/>
            <w:szCs w:val="22"/>
            <w:lang w:val="en-CA"/>
          </w:rPr>
          <w:delText>one hev1 track with temporalID 0</w:delText>
        </w:r>
        <w:r w:rsidR="008D29FA" w:rsidRPr="005E218F" w:rsidDel="00603FCC">
          <w:rPr>
            <w:rFonts w:ascii="Cambria" w:hAnsi="Cambria"/>
            <w:sz w:val="22"/>
            <w:szCs w:val="22"/>
            <w:lang w:val="en-CA"/>
          </w:rPr>
          <w:delText>;</w:delText>
        </w:r>
      </w:del>
    </w:p>
    <w:p w14:paraId="0B14CBA2" w14:textId="05CFA89E" w:rsidR="00FD38DD" w:rsidRPr="005E218F" w:rsidDel="00603FCC" w:rsidRDefault="00FD38DD" w:rsidP="00C06286">
      <w:pPr>
        <w:pStyle w:val="Listecouleur-Accent11"/>
        <w:numPr>
          <w:ilvl w:val="0"/>
          <w:numId w:val="27"/>
        </w:numPr>
        <w:rPr>
          <w:del w:id="207" w:author="Dimitri Podborski" w:date="2023-11-13T08:19:00Z"/>
          <w:rFonts w:ascii="Cambria" w:hAnsi="Cambria"/>
          <w:sz w:val="22"/>
          <w:szCs w:val="22"/>
          <w:lang w:val="en-CA"/>
        </w:rPr>
      </w:pPr>
      <w:del w:id="208" w:author="Dimitri Podborski" w:date="2023-11-13T08:19:00Z">
        <w:r w:rsidRPr="005E218F" w:rsidDel="00603FCC">
          <w:rPr>
            <w:rFonts w:ascii="Cambria" w:hAnsi="Cambria"/>
            <w:sz w:val="22"/>
            <w:szCs w:val="22"/>
            <w:lang w:val="en-CA"/>
          </w:rPr>
          <w:delText>one hev2 track with temporalID 1</w:delText>
        </w:r>
        <w:r w:rsidR="008D29FA" w:rsidRPr="005E218F" w:rsidDel="00603FCC">
          <w:rPr>
            <w:rFonts w:ascii="Cambria" w:hAnsi="Cambria"/>
            <w:sz w:val="22"/>
            <w:szCs w:val="22"/>
            <w:lang w:val="en-CA"/>
          </w:rPr>
          <w:delText>;</w:delText>
        </w:r>
      </w:del>
    </w:p>
    <w:p w14:paraId="37D4ABFE" w14:textId="2D65E9F9" w:rsidR="00FD38DD" w:rsidRPr="005E218F" w:rsidDel="00603FCC" w:rsidRDefault="00FD38DD" w:rsidP="00C06286">
      <w:pPr>
        <w:pStyle w:val="Listecouleur-Accent11"/>
        <w:numPr>
          <w:ilvl w:val="0"/>
          <w:numId w:val="27"/>
        </w:numPr>
        <w:rPr>
          <w:del w:id="209" w:author="Dimitri Podborski" w:date="2023-11-13T08:19:00Z"/>
          <w:rFonts w:ascii="Cambria" w:hAnsi="Cambria"/>
          <w:sz w:val="22"/>
          <w:szCs w:val="22"/>
          <w:lang w:val="en-CA"/>
        </w:rPr>
      </w:pPr>
      <w:del w:id="210" w:author="Dimitri Podborski" w:date="2023-11-13T08:19:00Z">
        <w:r w:rsidRPr="005E218F" w:rsidDel="00603FCC">
          <w:rPr>
            <w:rFonts w:ascii="Cambria" w:hAnsi="Cambria"/>
            <w:sz w:val="22"/>
            <w:szCs w:val="22"/>
            <w:lang w:val="en-CA"/>
          </w:rPr>
          <w:delText>linf and rap sample group</w:delText>
        </w:r>
        <w:r w:rsidR="008D29FA" w:rsidRPr="005E218F" w:rsidDel="00603FCC">
          <w:rPr>
            <w:rFonts w:ascii="Cambria" w:hAnsi="Cambria"/>
            <w:sz w:val="22"/>
            <w:szCs w:val="22"/>
            <w:lang w:val="en-CA"/>
          </w:rPr>
          <w:delText>;</w:delText>
        </w:r>
      </w:del>
    </w:p>
    <w:p w14:paraId="74D6F434" w14:textId="07F9C095" w:rsidR="00FD38DD" w:rsidRPr="005E218F" w:rsidDel="00603FCC" w:rsidRDefault="00FD38DD" w:rsidP="00C06286">
      <w:pPr>
        <w:pStyle w:val="Listecouleur-Accent11"/>
        <w:numPr>
          <w:ilvl w:val="0"/>
          <w:numId w:val="27"/>
        </w:numPr>
        <w:rPr>
          <w:del w:id="211" w:author="Dimitri Podborski" w:date="2023-11-13T08:19:00Z"/>
          <w:rFonts w:ascii="Cambria" w:hAnsi="Cambria"/>
          <w:sz w:val="22"/>
          <w:szCs w:val="22"/>
          <w:lang w:val="en-CA"/>
        </w:rPr>
      </w:pPr>
      <w:del w:id="212" w:author="Dimitri Podborski" w:date="2023-11-13T08:19:00Z">
        <w:r w:rsidRPr="005E218F" w:rsidDel="00603FCC">
          <w:rPr>
            <w:rFonts w:ascii="Cambria" w:hAnsi="Cambria"/>
            <w:sz w:val="22"/>
            <w:szCs w:val="22"/>
            <w:lang w:val="en-CA"/>
          </w:rPr>
          <w:delText>sbas and scal track reference from hev2 to hev1 track</w:delText>
        </w:r>
        <w:r w:rsidR="008D29FA" w:rsidRPr="005E218F" w:rsidDel="00603FCC">
          <w:rPr>
            <w:rFonts w:ascii="Cambria" w:hAnsi="Cambria"/>
            <w:sz w:val="22"/>
            <w:szCs w:val="22"/>
            <w:lang w:val="en-CA"/>
          </w:rPr>
          <w:delText>;</w:delText>
        </w:r>
      </w:del>
    </w:p>
    <w:p w14:paraId="75637349" w14:textId="402D60C4" w:rsidR="00FD38DD" w:rsidRPr="005E218F" w:rsidDel="00603FCC" w:rsidRDefault="00FD38DD" w:rsidP="00C06286">
      <w:pPr>
        <w:pStyle w:val="Listecouleur-Accent11"/>
        <w:numPr>
          <w:ilvl w:val="0"/>
          <w:numId w:val="27"/>
        </w:numPr>
        <w:rPr>
          <w:del w:id="213" w:author="Dimitri Podborski" w:date="2023-11-13T08:19:00Z"/>
          <w:rFonts w:ascii="Cambria" w:hAnsi="Cambria"/>
          <w:sz w:val="22"/>
          <w:szCs w:val="22"/>
          <w:lang w:val="en-CA"/>
        </w:rPr>
      </w:pPr>
      <w:del w:id="214" w:author="Dimitri Podborski" w:date="2023-11-13T08:19:00Z">
        <w:r w:rsidRPr="005E218F" w:rsidDel="00603FCC">
          <w:rPr>
            <w:rFonts w:ascii="Cambria" w:hAnsi="Cambria"/>
            <w:sz w:val="22"/>
            <w:szCs w:val="22"/>
            <w:lang w:val="en-CA"/>
          </w:rPr>
          <w:delText>all parameter sets in-band</w:delText>
        </w:r>
        <w:r w:rsidR="008D29FA" w:rsidRPr="005E218F" w:rsidDel="00603FCC">
          <w:rPr>
            <w:rFonts w:ascii="Cambria" w:hAnsi="Cambria"/>
            <w:sz w:val="22"/>
            <w:szCs w:val="22"/>
            <w:lang w:val="en-CA"/>
          </w:rPr>
          <w:delText>;</w:delText>
        </w:r>
      </w:del>
    </w:p>
    <w:p w14:paraId="034AB63A" w14:textId="66718710" w:rsidR="00FD38DD" w:rsidRPr="005E218F" w:rsidDel="00603FCC" w:rsidRDefault="00FD38DD" w:rsidP="00C06286">
      <w:pPr>
        <w:pStyle w:val="Listecouleur-Accent11"/>
        <w:numPr>
          <w:ilvl w:val="0"/>
          <w:numId w:val="27"/>
        </w:numPr>
        <w:rPr>
          <w:del w:id="215" w:author="Dimitri Podborski" w:date="2023-11-13T08:19:00Z"/>
          <w:rFonts w:ascii="Cambria" w:hAnsi="Cambria"/>
          <w:sz w:val="22"/>
          <w:szCs w:val="22"/>
          <w:lang w:val="en-CA"/>
        </w:rPr>
      </w:pPr>
      <w:del w:id="216" w:author="Dimitri Podborski" w:date="2023-11-13T08:19:00Z">
        <w:r w:rsidRPr="005E218F" w:rsidDel="00603FCC">
          <w:rPr>
            <w:rFonts w:ascii="Cambria" w:hAnsi="Cambria"/>
            <w:sz w:val="22"/>
            <w:szCs w:val="22"/>
            <w:lang w:val="en-CA"/>
          </w:rPr>
          <w:delText>extractors</w:delText>
        </w:r>
        <w:r w:rsidR="008D29FA" w:rsidRPr="005E218F" w:rsidDel="00603FCC">
          <w:rPr>
            <w:rFonts w:ascii="Cambria" w:hAnsi="Cambria"/>
            <w:sz w:val="22"/>
            <w:szCs w:val="22"/>
            <w:lang w:val="en-CA"/>
          </w:rPr>
          <w:delText>;</w:delText>
        </w:r>
        <w:r w:rsidRPr="005E218F" w:rsidDel="00603FCC">
          <w:rPr>
            <w:rFonts w:ascii="Cambria" w:hAnsi="Cambria"/>
            <w:sz w:val="22"/>
            <w:szCs w:val="22"/>
            <w:lang w:val="en-CA"/>
          </w:rPr>
          <w:delText xml:space="preserve"> </w:delText>
        </w:r>
      </w:del>
    </w:p>
    <w:p w14:paraId="643D888A" w14:textId="3D1016B4" w:rsidR="00FD38DD" w:rsidRPr="005E218F" w:rsidDel="00603FCC" w:rsidRDefault="00FD38DD" w:rsidP="00C06286">
      <w:pPr>
        <w:pStyle w:val="Listecouleur-Accent11"/>
        <w:numPr>
          <w:ilvl w:val="0"/>
          <w:numId w:val="27"/>
        </w:numPr>
        <w:rPr>
          <w:del w:id="217" w:author="Dimitri Podborski" w:date="2023-11-13T08:19:00Z"/>
          <w:rFonts w:ascii="Cambria" w:hAnsi="Cambria"/>
          <w:sz w:val="22"/>
          <w:szCs w:val="22"/>
          <w:lang w:val="en-CA"/>
        </w:rPr>
      </w:pPr>
      <w:del w:id="218" w:author="Dimitri Podborski" w:date="2023-11-13T08:19:00Z">
        <w:r w:rsidRPr="005E218F" w:rsidDel="00603FCC">
          <w:rPr>
            <w:rFonts w:ascii="Cambria" w:hAnsi="Cambria"/>
            <w:sz w:val="22"/>
            <w:szCs w:val="22"/>
            <w:lang w:val="en-CA"/>
          </w:rPr>
          <w:delText>‘hvce’ brand</w:delText>
        </w:r>
        <w:r w:rsidR="008D29FA" w:rsidRPr="005E218F" w:rsidDel="00603FCC">
          <w:rPr>
            <w:rFonts w:ascii="Cambria" w:hAnsi="Cambria"/>
            <w:sz w:val="22"/>
            <w:szCs w:val="22"/>
            <w:lang w:val="en-CA"/>
          </w:rPr>
          <w:delText>.</w:delText>
        </w:r>
      </w:del>
    </w:p>
    <w:p w14:paraId="27ABFC30" w14:textId="77777777" w:rsidR="00FD38DD" w:rsidRPr="005E218F" w:rsidRDefault="00FD38DD" w:rsidP="00FD38DD">
      <w:pPr>
        <w:pStyle w:val="Listecouleur-Accent11"/>
        <w:rPr>
          <w:lang w:val="en-CA"/>
        </w:rPr>
      </w:pPr>
    </w:p>
    <w:p w14:paraId="0BF6970E" w14:textId="77777777" w:rsidR="00FD38DD" w:rsidRPr="005E218F" w:rsidRDefault="00FD38DD" w:rsidP="00B54886">
      <w:pPr>
        <w:pStyle w:val="Heading4"/>
        <w:rPr>
          <w:lang w:val="en-CA"/>
        </w:rPr>
      </w:pPr>
      <w:r w:rsidRPr="005E218F">
        <w:rPr>
          <w:lang w:val="en-CA"/>
        </w:rPr>
        <w:t>C001.heic – C041.heic</w:t>
      </w:r>
    </w:p>
    <w:p w14:paraId="0E0DB0DB" w14:textId="77777777" w:rsidR="00FD38DD" w:rsidRPr="005E218F" w:rsidRDefault="00FD38DD" w:rsidP="00FD38DD">
      <w:pPr>
        <w:rPr>
          <w:lang w:val="en-CA"/>
        </w:rPr>
      </w:pPr>
      <w:r w:rsidRPr="005E218F">
        <w:rPr>
          <w:lang w:val="en-CA"/>
        </w:rPr>
        <w:t>See HEIF_conformance.xlsx</w:t>
      </w:r>
      <w:r w:rsidR="008D29FA" w:rsidRPr="005E218F">
        <w:rPr>
          <w:lang w:val="en-CA"/>
        </w:rPr>
        <w:t>.</w:t>
      </w:r>
    </w:p>
    <w:p w14:paraId="3E4680F3" w14:textId="77777777" w:rsidR="00FD38DD" w:rsidRPr="005E218F" w:rsidRDefault="00FD38DD" w:rsidP="00B54886">
      <w:pPr>
        <w:pStyle w:val="Heading4"/>
        <w:rPr>
          <w:lang w:val="en-CA"/>
        </w:rPr>
      </w:pPr>
      <w:proofErr w:type="spellStart"/>
      <w:r w:rsidRPr="005E218F">
        <w:rPr>
          <w:lang w:val="en-CA"/>
        </w:rPr>
        <w:t>iff_hevc_single_</w:t>
      </w:r>
      <w:proofErr w:type="gramStart"/>
      <w:r w:rsidRPr="005E218F">
        <w:rPr>
          <w:lang w:val="en-CA"/>
        </w:rPr>
        <w:t>item.heic</w:t>
      </w:r>
      <w:proofErr w:type="spellEnd"/>
      <w:proofErr w:type="gramEnd"/>
    </w:p>
    <w:p w14:paraId="31CDB761" w14:textId="77777777" w:rsidR="00FD38DD" w:rsidRPr="005E218F" w:rsidRDefault="00FD38DD" w:rsidP="00FD38DD">
      <w:pPr>
        <w:rPr>
          <w:lang w:val="en-CA"/>
        </w:rPr>
      </w:pPr>
      <w:r w:rsidRPr="005E218F">
        <w:rPr>
          <w:lang w:val="en-CA"/>
        </w:rPr>
        <w:t>Simple image item describing an HEVC image</w:t>
      </w:r>
      <w:r w:rsidR="008D29FA" w:rsidRPr="005E218F">
        <w:rPr>
          <w:lang w:val="en-CA"/>
        </w:rPr>
        <w:t>.</w:t>
      </w:r>
    </w:p>
    <w:p w14:paraId="3C00DA8E" w14:textId="77777777" w:rsidR="00FD38DD" w:rsidRPr="005E218F" w:rsidRDefault="00FD38DD" w:rsidP="00B54886">
      <w:pPr>
        <w:pStyle w:val="Heading4"/>
        <w:rPr>
          <w:lang w:val="en-CA"/>
        </w:rPr>
      </w:pPr>
      <w:r w:rsidRPr="005E218F">
        <w:rPr>
          <w:lang w:val="en-CA"/>
        </w:rPr>
        <w:t>iff_hevc_single_item_main10.heic</w:t>
      </w:r>
    </w:p>
    <w:p w14:paraId="07CD5D05" w14:textId="77777777" w:rsidR="00FD38DD" w:rsidRPr="005E218F" w:rsidRDefault="00FD38DD" w:rsidP="00FD38DD">
      <w:pPr>
        <w:rPr>
          <w:lang w:val="en-CA"/>
        </w:rPr>
      </w:pPr>
      <w:r w:rsidRPr="005E218F">
        <w:rPr>
          <w:lang w:val="en-CA"/>
        </w:rPr>
        <w:t>Simple image item describing an HEVC image conforming to the Main 10 profile</w:t>
      </w:r>
      <w:r w:rsidR="00252575" w:rsidRPr="005E218F">
        <w:rPr>
          <w:lang w:val="en-CA"/>
        </w:rPr>
        <w:t>.</w:t>
      </w:r>
    </w:p>
    <w:p w14:paraId="6C763DB7" w14:textId="77777777" w:rsidR="00FD38DD" w:rsidRPr="005E218F" w:rsidRDefault="00FD38DD" w:rsidP="00B54886">
      <w:pPr>
        <w:pStyle w:val="Heading4"/>
        <w:rPr>
          <w:lang w:val="en-CA"/>
        </w:rPr>
      </w:pPr>
      <w:proofErr w:type="spellStart"/>
      <w:r w:rsidRPr="005E218F">
        <w:rPr>
          <w:lang w:val="en-CA"/>
        </w:rPr>
        <w:t>iff_hevc_tile_multiple_items_</w:t>
      </w:r>
      <w:proofErr w:type="gramStart"/>
      <w:r w:rsidRPr="005E218F">
        <w:rPr>
          <w:lang w:val="en-CA"/>
        </w:rPr>
        <w:t>tbas.heic</w:t>
      </w:r>
      <w:proofErr w:type="spellEnd"/>
      <w:proofErr w:type="gramEnd"/>
    </w:p>
    <w:p w14:paraId="0F2A7877" w14:textId="77777777" w:rsidR="00FD38DD" w:rsidRPr="005E218F" w:rsidRDefault="00FD38DD" w:rsidP="00FD38DD">
      <w:pPr>
        <w:rPr>
          <w:lang w:val="en-CA"/>
        </w:rPr>
      </w:pPr>
      <w:r w:rsidRPr="005E218F">
        <w:rPr>
          <w:lang w:val="en-CA"/>
        </w:rPr>
        <w:t>The file contains:</w:t>
      </w:r>
    </w:p>
    <w:p w14:paraId="6B5C1EC1" w14:textId="531B3F6B" w:rsidR="00FD38DD" w:rsidRPr="005E218F" w:rsidRDefault="00FD38DD" w:rsidP="00DA6C2A">
      <w:pPr>
        <w:numPr>
          <w:ilvl w:val="0"/>
          <w:numId w:val="29"/>
        </w:numPr>
        <w:rPr>
          <w:lang w:val="en-CA"/>
        </w:rPr>
      </w:pPr>
      <w:r w:rsidRPr="005E218F">
        <w:rPr>
          <w:lang w:val="en-CA"/>
        </w:rPr>
        <w:t>4 tile items of type 'hvt1' coding entirely an image, with a 2x2 tiling. Each item has 2 essential properties: the '</w:t>
      </w:r>
      <w:proofErr w:type="spellStart"/>
      <w:r w:rsidRPr="005E218F">
        <w:rPr>
          <w:lang w:val="en-CA"/>
        </w:rPr>
        <w:t>ispe</w:t>
      </w:r>
      <w:proofErr w:type="spellEnd"/>
      <w:r w:rsidRPr="005E218F">
        <w:rPr>
          <w:lang w:val="en-CA"/>
        </w:rPr>
        <w:t>' property indicates tile width and height and the '</w:t>
      </w:r>
      <w:proofErr w:type="spellStart"/>
      <w:r w:rsidRPr="005E218F">
        <w:rPr>
          <w:lang w:val="en-CA"/>
        </w:rPr>
        <w:t>hvcC</w:t>
      </w:r>
      <w:proofErr w:type="spellEnd"/>
      <w:r w:rsidRPr="005E218F">
        <w:rPr>
          <w:lang w:val="en-CA"/>
        </w:rPr>
        <w:t>' property contains the configuration for the complete image (i.e. not for decoding the tile as small image). The '</w:t>
      </w:r>
      <w:proofErr w:type="spellStart"/>
      <w:r w:rsidRPr="005E218F">
        <w:rPr>
          <w:lang w:val="en-CA"/>
        </w:rPr>
        <w:t>hvcC</w:t>
      </w:r>
      <w:proofErr w:type="spellEnd"/>
      <w:r w:rsidRPr="005E218F">
        <w:rPr>
          <w:lang w:val="en-CA"/>
        </w:rPr>
        <w:t>' property is the same for all tile items and is shared with the same property index. The '</w:t>
      </w:r>
      <w:proofErr w:type="spellStart"/>
      <w:r w:rsidRPr="005E218F">
        <w:rPr>
          <w:lang w:val="en-CA"/>
        </w:rPr>
        <w:t>rloc</w:t>
      </w:r>
      <w:proofErr w:type="spellEnd"/>
      <w:r w:rsidRPr="005E218F">
        <w:rPr>
          <w:lang w:val="en-CA"/>
        </w:rPr>
        <w:t>' property is present in each item and a '</w:t>
      </w:r>
      <w:proofErr w:type="spellStart"/>
      <w:r w:rsidRPr="005E218F">
        <w:rPr>
          <w:lang w:val="en-CA"/>
        </w:rPr>
        <w:t>tbas</w:t>
      </w:r>
      <w:proofErr w:type="spellEnd"/>
      <w:r w:rsidRPr="005E218F">
        <w:rPr>
          <w:lang w:val="en-CA"/>
        </w:rPr>
        <w:t xml:space="preserve">' item reference is used. </w:t>
      </w:r>
    </w:p>
    <w:p w14:paraId="4814D4CA" w14:textId="575CCB07" w:rsidR="00FD38DD" w:rsidRPr="005E218F" w:rsidRDefault="00252575" w:rsidP="00DA6C2A">
      <w:pPr>
        <w:numPr>
          <w:ilvl w:val="0"/>
          <w:numId w:val="29"/>
        </w:numPr>
        <w:rPr>
          <w:lang w:val="en-CA"/>
        </w:rPr>
      </w:pPr>
      <w:r w:rsidRPr="005E218F">
        <w:rPr>
          <w:lang w:val="en-CA"/>
        </w:rPr>
        <w:t xml:space="preserve">An </w:t>
      </w:r>
      <w:r w:rsidR="00FD38DD" w:rsidRPr="005E218F">
        <w:rPr>
          <w:lang w:val="en-CA"/>
        </w:rPr>
        <w:t xml:space="preserve">'hvc1' item corresponding to the complete image. The NAL units are shared between the 'hvc1' and 'hvt1' items by using </w:t>
      </w:r>
      <w:proofErr w:type="spellStart"/>
      <w:r w:rsidR="00FD38DD" w:rsidRPr="005E218F">
        <w:rPr>
          <w:lang w:val="en-CA"/>
        </w:rPr>
        <w:t>construction_method</w:t>
      </w:r>
      <w:proofErr w:type="spellEnd"/>
      <w:r w:rsidR="00FD38DD" w:rsidRPr="005E218F">
        <w:rPr>
          <w:lang w:val="en-CA"/>
        </w:rPr>
        <w:t xml:space="preserve"> = 2. </w:t>
      </w:r>
    </w:p>
    <w:p w14:paraId="62341AD4" w14:textId="77777777" w:rsidR="00FD38DD" w:rsidRPr="005E218F" w:rsidRDefault="00FD38DD" w:rsidP="00FD38DD">
      <w:pPr>
        <w:rPr>
          <w:lang w:val="en-CA"/>
        </w:rPr>
      </w:pPr>
      <w:r w:rsidRPr="005E218F">
        <w:rPr>
          <w:lang w:val="en-CA"/>
        </w:rPr>
        <w:t>The brands contain 'mif1' and '</w:t>
      </w:r>
      <w:proofErr w:type="spellStart"/>
      <w:r w:rsidRPr="005E218F">
        <w:rPr>
          <w:lang w:val="en-CA"/>
        </w:rPr>
        <w:t>heic</w:t>
      </w:r>
      <w:proofErr w:type="spellEnd"/>
      <w:r w:rsidRPr="005E218F">
        <w:rPr>
          <w:lang w:val="en-CA"/>
        </w:rPr>
        <w:t>'.</w:t>
      </w:r>
    </w:p>
    <w:p w14:paraId="03F621DE" w14:textId="77777777" w:rsidR="00FF410F" w:rsidRPr="005E218F" w:rsidRDefault="00FF410F" w:rsidP="00B54886">
      <w:pPr>
        <w:pStyle w:val="Heading4"/>
        <w:rPr>
          <w:lang w:val="en-CA"/>
        </w:rPr>
      </w:pPr>
      <w:r w:rsidRPr="005E218F">
        <w:rPr>
          <w:lang w:val="en-CA"/>
        </w:rPr>
        <w:t>multilayer001.heic - multilayer004.heic</w:t>
      </w:r>
    </w:p>
    <w:p w14:paraId="07E9B228" w14:textId="3F594083" w:rsidR="00874EA0" w:rsidRPr="005E218F" w:rsidRDefault="00874EA0" w:rsidP="00874EA0">
      <w:pPr>
        <w:rPr>
          <w:lang w:val="en-CA" w:eastAsia="ja-JP"/>
        </w:rPr>
      </w:pPr>
      <w:r w:rsidRPr="005E218F">
        <w:rPr>
          <w:lang w:val="en-CA" w:eastAsia="ja-JP"/>
        </w:rPr>
        <w:t>multilayer001</w:t>
      </w:r>
      <w:r w:rsidR="00F07636" w:rsidRPr="005E218F">
        <w:rPr>
          <w:lang w:val="en-CA" w:eastAsia="ja-JP"/>
        </w:rPr>
        <w:t>:</w:t>
      </w:r>
      <w:r w:rsidRPr="005E218F">
        <w:rPr>
          <w:lang w:val="en-CA" w:eastAsia="ja-JP"/>
        </w:rPr>
        <w:tab/>
        <w:t xml:space="preserve">A base quality and an </w:t>
      </w:r>
      <w:proofErr w:type="gramStart"/>
      <w:r w:rsidRPr="005E218F">
        <w:rPr>
          <w:lang w:val="en-CA" w:eastAsia="ja-JP"/>
        </w:rPr>
        <w:t>enhanced quality presentations of same image</w:t>
      </w:r>
      <w:proofErr w:type="gramEnd"/>
      <w:r w:rsidRPr="005E218F">
        <w:rPr>
          <w:lang w:val="en-CA" w:eastAsia="ja-JP"/>
        </w:rPr>
        <w:t>.</w:t>
      </w:r>
    </w:p>
    <w:p w14:paraId="2B644B60" w14:textId="5E0CBCDA" w:rsidR="00874EA0" w:rsidRPr="005E218F" w:rsidRDefault="00874EA0" w:rsidP="00874EA0">
      <w:pPr>
        <w:rPr>
          <w:lang w:val="en-CA" w:eastAsia="ja-JP"/>
        </w:rPr>
      </w:pPr>
      <w:r w:rsidRPr="005E218F">
        <w:rPr>
          <w:lang w:val="en-CA" w:eastAsia="ja-JP"/>
        </w:rPr>
        <w:t>multilayer002</w:t>
      </w:r>
      <w:r w:rsidR="00F07636" w:rsidRPr="005E218F">
        <w:rPr>
          <w:lang w:val="en-CA" w:eastAsia="ja-JP"/>
        </w:rPr>
        <w:t>:</w:t>
      </w:r>
      <w:r w:rsidRPr="005E218F">
        <w:rPr>
          <w:lang w:val="en-CA" w:eastAsia="ja-JP"/>
        </w:rPr>
        <w:tab/>
        <w:t>Two image grid derived items, 2x2 each. Image items in the second grid have enhanced SNR.</w:t>
      </w:r>
    </w:p>
    <w:p w14:paraId="41AC671C" w14:textId="29B5DA2D" w:rsidR="00874EA0" w:rsidRPr="005E218F" w:rsidRDefault="00874EA0" w:rsidP="00874EA0">
      <w:pPr>
        <w:rPr>
          <w:lang w:val="en-CA" w:eastAsia="ja-JP"/>
        </w:rPr>
      </w:pPr>
      <w:r w:rsidRPr="005E218F">
        <w:rPr>
          <w:lang w:val="en-CA" w:eastAsia="ja-JP"/>
        </w:rPr>
        <w:t>multilayer003</w:t>
      </w:r>
      <w:r w:rsidR="00F07636" w:rsidRPr="005E218F">
        <w:rPr>
          <w:lang w:val="en-CA" w:eastAsia="ja-JP"/>
        </w:rPr>
        <w:t>:</w:t>
      </w:r>
      <w:r w:rsidRPr="005E218F">
        <w:rPr>
          <w:lang w:val="en-CA" w:eastAsia="ja-JP"/>
        </w:rPr>
        <w:tab/>
        <w:t>A multi-view file with '</w:t>
      </w:r>
      <w:proofErr w:type="spellStart"/>
      <w:r w:rsidRPr="005E218F">
        <w:rPr>
          <w:lang w:val="en-CA" w:eastAsia="ja-JP"/>
        </w:rPr>
        <w:t>ster</w:t>
      </w:r>
      <w:proofErr w:type="spellEnd"/>
      <w:r w:rsidRPr="005E218F">
        <w:rPr>
          <w:lang w:val="en-CA" w:eastAsia="ja-JP"/>
        </w:rPr>
        <w:t>' grouping.</w:t>
      </w:r>
    </w:p>
    <w:p w14:paraId="0DFC70B8" w14:textId="407FC82A" w:rsidR="00874EA0" w:rsidRPr="005E218F" w:rsidRDefault="00874EA0" w:rsidP="00874EA0">
      <w:pPr>
        <w:rPr>
          <w:ins w:id="219" w:author="Dimitri Podborski" w:date="2023-11-13T05:45:00Z"/>
          <w:lang w:val="en-CA" w:eastAsia="ja-JP"/>
        </w:rPr>
      </w:pPr>
      <w:r w:rsidRPr="005E218F">
        <w:rPr>
          <w:lang w:val="en-CA" w:eastAsia="ja-JP"/>
        </w:rPr>
        <w:t>multilayer004</w:t>
      </w:r>
      <w:r w:rsidR="00F07636" w:rsidRPr="005E218F">
        <w:rPr>
          <w:lang w:val="en-CA" w:eastAsia="ja-JP"/>
        </w:rPr>
        <w:t>:</w:t>
      </w:r>
      <w:r w:rsidRPr="005E218F">
        <w:rPr>
          <w:lang w:val="en-CA" w:eastAsia="ja-JP"/>
        </w:rPr>
        <w:tab/>
        <w:t xml:space="preserve">A base quality and an </w:t>
      </w:r>
      <w:proofErr w:type="gramStart"/>
      <w:r w:rsidRPr="005E218F">
        <w:rPr>
          <w:lang w:val="en-CA" w:eastAsia="ja-JP"/>
        </w:rPr>
        <w:t>enhanced quality presentations of same image</w:t>
      </w:r>
      <w:proofErr w:type="gramEnd"/>
      <w:r w:rsidRPr="005E218F">
        <w:rPr>
          <w:lang w:val="en-CA" w:eastAsia="ja-JP"/>
        </w:rPr>
        <w:t xml:space="preserve">. The </w:t>
      </w:r>
      <w:proofErr w:type="spellStart"/>
      <w:r w:rsidRPr="005E218F">
        <w:rPr>
          <w:lang w:val="en-CA" w:eastAsia="ja-JP"/>
        </w:rPr>
        <w:t>baselayer</w:t>
      </w:r>
      <w:proofErr w:type="spellEnd"/>
      <w:r w:rsidRPr="005E218F">
        <w:rPr>
          <w:lang w:val="en-CA" w:eastAsia="ja-JP"/>
        </w:rPr>
        <w:t xml:space="preserve"> is an AVC-coded item.</w:t>
      </w:r>
    </w:p>
    <w:p w14:paraId="28C213B3" w14:textId="0BE6FD50" w:rsidR="00F131B6" w:rsidRPr="005E218F" w:rsidRDefault="00F131B6" w:rsidP="00874EA0">
      <w:pPr>
        <w:rPr>
          <w:lang w:val="en-CA" w:eastAsia="ja-JP"/>
        </w:rPr>
      </w:pPr>
      <w:ins w:id="220" w:author="Dimitri Podborski" w:date="2023-11-13T05:45:00Z">
        <w:r w:rsidRPr="005E218F">
          <w:rPr>
            <w:highlight w:val="yellow"/>
            <w:lang w:val="en-CA" w:eastAsia="ja-JP"/>
            <w:rPrChange w:id="221" w:author="Dimitri Podborski" w:date="2023-11-13T05:46:00Z">
              <w:rPr>
                <w:lang w:val="en-CA" w:eastAsia="ja-JP"/>
              </w:rPr>
            </w:rPrChange>
          </w:rPr>
          <w:t xml:space="preserve">[Editor's note: There is a </w:t>
        </w:r>
      </w:ins>
      <w:ins w:id="222" w:author="Dimitri Podborski" w:date="2023-11-13T05:46:00Z">
        <w:r w:rsidRPr="005E218F">
          <w:rPr>
            <w:highlight w:val="yellow"/>
            <w:lang w:val="en-CA" w:eastAsia="ja-JP"/>
            <w:rPrChange w:id="223" w:author="Dimitri Podborski" w:date="2023-11-13T05:46:00Z">
              <w:rPr>
                <w:lang w:val="en-CA" w:eastAsia="ja-JP"/>
              </w:rPr>
            </w:rPrChange>
          </w:rPr>
          <w:fldChar w:fldCharType="begin"/>
        </w:r>
        <w:r w:rsidRPr="005E218F">
          <w:rPr>
            <w:highlight w:val="yellow"/>
            <w:lang w:val="en-CA" w:eastAsia="ja-JP"/>
            <w:rPrChange w:id="224" w:author="Dimitri Podborski" w:date="2023-11-13T05:46:00Z">
              <w:rPr>
                <w:lang w:val="en-CA" w:eastAsia="ja-JP"/>
              </w:rPr>
            </w:rPrChange>
          </w:rPr>
          <w:instrText>HYPERLINK "https://github.com/MPEGGroup/FileFormatConformance/issues/9"</w:instrText>
        </w:r>
        <w:r w:rsidRPr="00482AAB">
          <w:rPr>
            <w:highlight w:val="yellow"/>
            <w:lang w:val="en-CA" w:eastAsia="ja-JP"/>
          </w:rPr>
        </w:r>
        <w:r w:rsidRPr="005E218F">
          <w:rPr>
            <w:highlight w:val="yellow"/>
            <w:lang w:val="en-CA" w:eastAsia="ja-JP"/>
            <w:rPrChange w:id="225" w:author="Dimitri Podborski" w:date="2023-11-13T05:46:00Z">
              <w:rPr>
                <w:lang w:val="en-CA" w:eastAsia="ja-JP"/>
              </w:rPr>
            </w:rPrChange>
          </w:rPr>
          <w:fldChar w:fldCharType="separate"/>
        </w:r>
        <w:r w:rsidRPr="005E218F">
          <w:rPr>
            <w:rStyle w:val="Hyperlink"/>
            <w:highlight w:val="yellow"/>
            <w:lang w:val="en-CA" w:eastAsia="ja-JP"/>
            <w:rPrChange w:id="226" w:author="Dimitri Podborski" w:date="2023-11-13T05:46:00Z">
              <w:rPr>
                <w:rStyle w:val="Hyperlink"/>
                <w:lang w:val="en-CA" w:eastAsia="ja-JP"/>
              </w:rPr>
            </w:rPrChange>
          </w:rPr>
          <w:t>problem</w:t>
        </w:r>
        <w:r w:rsidRPr="005E218F">
          <w:rPr>
            <w:highlight w:val="yellow"/>
            <w:lang w:val="en-CA" w:eastAsia="ja-JP"/>
            <w:rPrChange w:id="227" w:author="Dimitri Podborski" w:date="2023-11-13T05:46:00Z">
              <w:rPr>
                <w:lang w:val="en-CA" w:eastAsia="ja-JP"/>
              </w:rPr>
            </w:rPrChange>
          </w:rPr>
          <w:fldChar w:fldCharType="end"/>
        </w:r>
      </w:ins>
      <w:ins w:id="228" w:author="Dimitri Podborski" w:date="2023-11-13T05:45:00Z">
        <w:r w:rsidRPr="005E218F">
          <w:rPr>
            <w:highlight w:val="yellow"/>
            <w:lang w:val="en-CA" w:eastAsia="ja-JP"/>
            <w:rPrChange w:id="229" w:author="Dimitri Podborski" w:date="2023-11-13T05:46:00Z">
              <w:rPr>
                <w:lang w:val="en-CA" w:eastAsia="ja-JP"/>
              </w:rPr>
            </w:rPrChange>
          </w:rPr>
          <w:t xml:space="preserve"> with the above files. Undefined version</w:t>
        </w:r>
      </w:ins>
      <w:ins w:id="230" w:author="Dimitri Podborski" w:date="2023-11-13T05:46:00Z">
        <w:r w:rsidRPr="005E218F">
          <w:rPr>
            <w:highlight w:val="yellow"/>
            <w:lang w:val="en-CA" w:eastAsia="ja-JP"/>
            <w:rPrChange w:id="231" w:author="Dimitri Podborski" w:date="2023-11-13T05:46:00Z">
              <w:rPr>
                <w:lang w:val="en-CA" w:eastAsia="ja-JP"/>
              </w:rPr>
            </w:rPrChange>
          </w:rPr>
          <w:t xml:space="preserve"> 2</w:t>
        </w:r>
      </w:ins>
      <w:ins w:id="232" w:author="Dimitri Podborski" w:date="2023-11-13T05:45:00Z">
        <w:r w:rsidRPr="005E218F">
          <w:rPr>
            <w:highlight w:val="yellow"/>
            <w:lang w:val="en-CA" w:eastAsia="ja-JP"/>
            <w:rPrChange w:id="233" w:author="Dimitri Podborski" w:date="2023-11-13T05:46:00Z">
              <w:rPr>
                <w:lang w:val="en-CA" w:eastAsia="ja-JP"/>
              </w:rPr>
            </w:rPrChange>
          </w:rPr>
          <w:t xml:space="preserve"> of the </w:t>
        </w:r>
      </w:ins>
      <w:proofErr w:type="spellStart"/>
      <w:ins w:id="234" w:author="Dimitri Podborski" w:date="2023-11-13T05:46:00Z">
        <w:r w:rsidRPr="005E218F">
          <w:rPr>
            <w:highlight w:val="yellow"/>
            <w:lang w:val="en-CA" w:eastAsia="ja-JP"/>
            <w:rPrChange w:id="235" w:author="Dimitri Podborski" w:date="2023-11-13T05:46:00Z">
              <w:rPr>
                <w:lang w:val="en-CA" w:eastAsia="ja-JP"/>
              </w:rPr>
            </w:rPrChange>
          </w:rPr>
          <w:t>ItemInfoBox</w:t>
        </w:r>
        <w:proofErr w:type="spellEnd"/>
        <w:r w:rsidRPr="005E218F">
          <w:rPr>
            <w:highlight w:val="yellow"/>
            <w:lang w:val="en-CA" w:eastAsia="ja-JP"/>
            <w:rPrChange w:id="236" w:author="Dimitri Podborski" w:date="2023-11-13T05:46:00Z">
              <w:rPr>
                <w:lang w:val="en-CA" w:eastAsia="ja-JP"/>
              </w:rPr>
            </w:rPrChange>
          </w:rPr>
          <w:t xml:space="preserve"> is used.]</w:t>
        </w:r>
      </w:ins>
    </w:p>
    <w:p w14:paraId="3F4E5D01" w14:textId="77777777" w:rsidR="00FD38DD" w:rsidRPr="005E218F" w:rsidRDefault="00FD38DD" w:rsidP="00B54886">
      <w:pPr>
        <w:pStyle w:val="Heading4"/>
        <w:rPr>
          <w:lang w:val="en-CA"/>
        </w:rPr>
      </w:pPr>
      <w:r w:rsidRPr="005E218F">
        <w:rPr>
          <w:lang w:val="en-CA"/>
        </w:rPr>
        <w:t>multilayer005.heic</w:t>
      </w:r>
    </w:p>
    <w:p w14:paraId="3C52C5E8" w14:textId="77777777" w:rsidR="00FD38DD" w:rsidRPr="005E218F" w:rsidRDefault="00FD38DD" w:rsidP="00FD38DD">
      <w:pPr>
        <w:rPr>
          <w:ins w:id="237" w:author="Dimitri Podborski" w:date="2023-11-13T05:46:00Z"/>
          <w:lang w:val="en-CA"/>
        </w:rPr>
      </w:pPr>
      <w:r w:rsidRPr="005E218F">
        <w:rPr>
          <w:lang w:val="en-CA"/>
        </w:rPr>
        <w:t xml:space="preserve">This file contains a single MV-HEVC coded two-layer image. The HTM (version 15.0) reference software was used to encode this image. The left view is coded as the base layer, and the right view is coded as the enhancement layer. The </w:t>
      </w:r>
      <w:proofErr w:type="spellStart"/>
      <w:r w:rsidRPr="005E218F">
        <w:rPr>
          <w:lang w:val="en-CA"/>
        </w:rPr>
        <w:t>heic</w:t>
      </w:r>
      <w:proofErr w:type="spellEnd"/>
      <w:r w:rsidRPr="005E218F">
        <w:rPr>
          <w:lang w:val="en-CA"/>
        </w:rPr>
        <w:t xml:space="preserve"> file contains two image items. The first is an ‘hvc1’ image item for the left view. The other is an ‘lhv1’ image item, associated with an ‘</w:t>
      </w:r>
      <w:proofErr w:type="spellStart"/>
      <w:r w:rsidRPr="005E218F">
        <w:rPr>
          <w:lang w:val="en-CA"/>
        </w:rPr>
        <w:t>lsel</w:t>
      </w:r>
      <w:proofErr w:type="spellEnd"/>
      <w:r w:rsidRPr="005E218F">
        <w:rPr>
          <w:lang w:val="en-CA"/>
        </w:rPr>
        <w:t>’ property, for the right-view. The two image items are also grouped using the ‘</w:t>
      </w:r>
      <w:proofErr w:type="spellStart"/>
      <w:r w:rsidRPr="005E218F">
        <w:rPr>
          <w:lang w:val="en-CA"/>
        </w:rPr>
        <w:t>ster</w:t>
      </w:r>
      <w:proofErr w:type="spellEnd"/>
      <w:r w:rsidRPr="005E218F">
        <w:rPr>
          <w:lang w:val="en-CA"/>
        </w:rPr>
        <w:t>’ grouping to indicate that they form a stereo-pair.</w:t>
      </w:r>
    </w:p>
    <w:p w14:paraId="021963A0" w14:textId="12FECFCF" w:rsidR="00F131B6" w:rsidRPr="005E218F" w:rsidRDefault="00F131B6" w:rsidP="00FD38DD">
      <w:pPr>
        <w:rPr>
          <w:lang w:val="en-CA" w:eastAsia="ja-JP"/>
        </w:rPr>
      </w:pPr>
      <w:ins w:id="238" w:author="Dimitri Podborski" w:date="2023-11-13T05:46:00Z">
        <w:r w:rsidRPr="005E218F">
          <w:rPr>
            <w:highlight w:val="yellow"/>
            <w:lang w:val="en-CA" w:eastAsia="ja-JP"/>
          </w:rPr>
          <w:t xml:space="preserve">[Editor's note: There is a </w:t>
        </w:r>
        <w:r w:rsidRPr="005E218F">
          <w:rPr>
            <w:highlight w:val="yellow"/>
            <w:lang w:val="en-CA" w:eastAsia="ja-JP"/>
          </w:rPr>
          <w:fldChar w:fldCharType="begin"/>
        </w:r>
        <w:r w:rsidRPr="005E218F">
          <w:rPr>
            <w:highlight w:val="yellow"/>
            <w:lang w:val="en-CA" w:eastAsia="ja-JP"/>
          </w:rPr>
          <w:instrText>HYPERLINK "https://github.com/MPEGGroup/FileFormatConformance/issues/9"</w:instrText>
        </w:r>
        <w:r w:rsidRPr="005E218F">
          <w:rPr>
            <w:highlight w:val="yellow"/>
            <w:lang w:val="en-CA" w:eastAsia="ja-JP"/>
          </w:rPr>
        </w:r>
        <w:r w:rsidRPr="005E218F">
          <w:rPr>
            <w:highlight w:val="yellow"/>
            <w:lang w:val="en-CA" w:eastAsia="ja-JP"/>
          </w:rPr>
          <w:fldChar w:fldCharType="separate"/>
        </w:r>
        <w:r w:rsidRPr="005E218F">
          <w:rPr>
            <w:rStyle w:val="Hyperlink"/>
            <w:highlight w:val="yellow"/>
            <w:lang w:val="en-CA" w:eastAsia="ja-JP"/>
          </w:rPr>
          <w:t>problem</w:t>
        </w:r>
        <w:r w:rsidRPr="005E218F">
          <w:rPr>
            <w:highlight w:val="yellow"/>
            <w:lang w:val="en-CA" w:eastAsia="ja-JP"/>
          </w:rPr>
          <w:fldChar w:fldCharType="end"/>
        </w:r>
        <w:r w:rsidRPr="005E218F">
          <w:rPr>
            <w:highlight w:val="yellow"/>
            <w:lang w:val="en-CA" w:eastAsia="ja-JP"/>
          </w:rPr>
          <w:t xml:space="preserve"> with the above file. Undefined version 2 of the </w:t>
        </w:r>
        <w:proofErr w:type="spellStart"/>
        <w:r w:rsidRPr="005E218F">
          <w:rPr>
            <w:highlight w:val="yellow"/>
            <w:lang w:val="en-CA" w:eastAsia="ja-JP"/>
          </w:rPr>
          <w:t>ItemInfoBox</w:t>
        </w:r>
        <w:proofErr w:type="spellEnd"/>
        <w:r w:rsidRPr="005E218F">
          <w:rPr>
            <w:highlight w:val="yellow"/>
            <w:lang w:val="en-CA" w:eastAsia="ja-JP"/>
          </w:rPr>
          <w:t xml:space="preserve"> is used.]</w:t>
        </w:r>
      </w:ins>
    </w:p>
    <w:p w14:paraId="4E7F2741" w14:textId="77777777" w:rsidR="00FD38DD" w:rsidRPr="005E218F" w:rsidRDefault="00FD38DD" w:rsidP="00B54886">
      <w:pPr>
        <w:pStyle w:val="Heading4"/>
        <w:rPr>
          <w:lang w:val="en-CA"/>
        </w:rPr>
      </w:pPr>
      <w:r w:rsidRPr="005E218F">
        <w:rPr>
          <w:lang w:val="en-CA"/>
        </w:rPr>
        <w:lastRenderedPageBreak/>
        <w:t>c042.heic</w:t>
      </w:r>
    </w:p>
    <w:p w14:paraId="7F11B782" w14:textId="77777777" w:rsidR="00FD38DD" w:rsidRPr="005E218F" w:rsidRDefault="00FD38DD" w:rsidP="00FD38DD">
      <w:pPr>
        <w:rPr>
          <w:lang w:val="en-CA"/>
        </w:rPr>
      </w:pPr>
      <w:r w:rsidRPr="005E218F">
        <w:rPr>
          <w:lang w:val="en-CA"/>
        </w:rPr>
        <w:t>This file contains a HEVC coded image item associated with an ‘</w:t>
      </w:r>
      <w:proofErr w:type="spellStart"/>
      <w:r w:rsidRPr="005E218F">
        <w:rPr>
          <w:lang w:val="en-CA"/>
        </w:rPr>
        <w:t>imir</w:t>
      </w:r>
      <w:proofErr w:type="spellEnd"/>
      <w:r w:rsidRPr="005E218F">
        <w:rPr>
          <w:lang w:val="en-CA"/>
        </w:rPr>
        <w:t>’ property, which indicates that the reconstructed image is mirrored about the vertical axis.</w:t>
      </w:r>
    </w:p>
    <w:p w14:paraId="65BA00B1" w14:textId="77777777" w:rsidR="00FD38DD" w:rsidRPr="005E218F" w:rsidRDefault="00FD38DD" w:rsidP="00B54886">
      <w:pPr>
        <w:pStyle w:val="Heading4"/>
        <w:rPr>
          <w:lang w:val="en-CA"/>
        </w:rPr>
      </w:pPr>
      <w:r w:rsidRPr="005E218F">
        <w:rPr>
          <w:lang w:val="en-CA"/>
        </w:rPr>
        <w:t>FX-VY-9436R.3_qhd-variant.mp4</w:t>
      </w:r>
    </w:p>
    <w:p w14:paraId="2BB979EB" w14:textId="77777777" w:rsidR="00FD38DD" w:rsidRPr="005E218F" w:rsidRDefault="00FD38DD" w:rsidP="00FD38DD">
      <w:pPr>
        <w:rPr>
          <w:lang w:val="en-CA"/>
        </w:rPr>
      </w:pPr>
      <w:r w:rsidRPr="005E218F">
        <w:rPr>
          <w:lang w:val="en-CA"/>
        </w:rPr>
        <w:t xml:space="preserve">The compliant sample file for ISO/IEC 23001-12:2015 consists of following three </w:t>
      </w:r>
      <w:proofErr w:type="gramStart"/>
      <w:r w:rsidRPr="005E218F">
        <w:rPr>
          <w:lang w:val="en-CA"/>
        </w:rPr>
        <w:t>files;</w:t>
      </w:r>
      <w:proofErr w:type="gramEnd"/>
    </w:p>
    <w:p w14:paraId="0586EA44" w14:textId="77777777" w:rsidR="00FD38DD" w:rsidRPr="005E218F" w:rsidRDefault="00FD38DD" w:rsidP="00FD38DD">
      <w:pPr>
        <w:numPr>
          <w:ilvl w:val="0"/>
          <w:numId w:val="28"/>
        </w:numPr>
        <w:tabs>
          <w:tab w:val="clear" w:pos="403"/>
        </w:tabs>
        <w:spacing w:after="0" w:line="240" w:lineRule="auto"/>
        <w:jc w:val="left"/>
        <w:rPr>
          <w:lang w:val="en-CA"/>
        </w:rPr>
      </w:pPr>
      <w:r w:rsidRPr="005E218F">
        <w:rPr>
          <w:lang w:val="en-CA"/>
        </w:rPr>
        <w:t>FX-VY-9436R.3_qhd.mp4</w:t>
      </w:r>
    </w:p>
    <w:p w14:paraId="23D5E788" w14:textId="77777777" w:rsidR="00FD38DD" w:rsidRPr="005E218F" w:rsidRDefault="00FD38DD" w:rsidP="00FD38DD">
      <w:pPr>
        <w:numPr>
          <w:ilvl w:val="0"/>
          <w:numId w:val="28"/>
        </w:numPr>
        <w:tabs>
          <w:tab w:val="clear" w:pos="403"/>
        </w:tabs>
        <w:spacing w:after="0" w:line="240" w:lineRule="auto"/>
        <w:jc w:val="left"/>
        <w:rPr>
          <w:lang w:val="en-CA"/>
        </w:rPr>
      </w:pPr>
      <w:r w:rsidRPr="005E218F">
        <w:rPr>
          <w:lang w:val="en-CA"/>
        </w:rPr>
        <w:t>FX-VY-9436R.3_qhd-variant.mp4</w:t>
      </w:r>
    </w:p>
    <w:p w14:paraId="6020020E" w14:textId="77777777" w:rsidR="00FD38DD" w:rsidRPr="005E218F" w:rsidRDefault="00FD38DD" w:rsidP="00FD38DD">
      <w:pPr>
        <w:numPr>
          <w:ilvl w:val="0"/>
          <w:numId w:val="28"/>
        </w:numPr>
        <w:tabs>
          <w:tab w:val="clear" w:pos="403"/>
        </w:tabs>
        <w:spacing w:after="0" w:line="240" w:lineRule="auto"/>
        <w:jc w:val="left"/>
        <w:rPr>
          <w:lang w:val="en-CA"/>
        </w:rPr>
      </w:pPr>
      <w:r w:rsidRPr="005E218F">
        <w:rPr>
          <w:lang w:val="en-CA"/>
        </w:rPr>
        <w:t>FX-VY-9436R.3_qhd.vinput.merged.xml</w:t>
      </w:r>
    </w:p>
    <w:p w14:paraId="46FBAF06" w14:textId="77777777" w:rsidR="00B54886" w:rsidRPr="005E218F" w:rsidRDefault="00B54886" w:rsidP="00B54886">
      <w:pPr>
        <w:tabs>
          <w:tab w:val="clear" w:pos="403"/>
        </w:tabs>
        <w:spacing w:after="0" w:line="240" w:lineRule="auto"/>
        <w:jc w:val="left"/>
        <w:rPr>
          <w:lang w:val="en-CA"/>
        </w:rPr>
      </w:pPr>
    </w:p>
    <w:p w14:paraId="40764E26" w14:textId="77777777" w:rsidR="00FD38DD" w:rsidRPr="005E218F" w:rsidRDefault="00FD38DD" w:rsidP="00FD38DD">
      <w:pPr>
        <w:rPr>
          <w:lang w:val="en-CA"/>
        </w:rPr>
      </w:pPr>
      <w:r w:rsidRPr="005E218F">
        <w:rPr>
          <w:lang w:val="en-CA"/>
        </w:rPr>
        <w:t>FX-VY-9436R.3_qhd.mp4 is the ISOBMFF media track and FX-VY-9436R.3_qhd-variant.mp4 is the associated variant track, ISOBMFF metadata track.</w:t>
      </w:r>
    </w:p>
    <w:p w14:paraId="15A0E0E6" w14:textId="77777777" w:rsidR="00FD38DD" w:rsidRPr="005E218F" w:rsidRDefault="00FD38DD" w:rsidP="00FD38DD">
      <w:pPr>
        <w:rPr>
          <w:lang w:val="en-CA"/>
        </w:rPr>
      </w:pPr>
      <w:r w:rsidRPr="005E218F">
        <w:rPr>
          <w:lang w:val="en-CA"/>
        </w:rPr>
        <w:t>These files rely on the “external context” option for associating a variant track to a media track.  As such, there is no Track Reference box within the media track to make that association.</w:t>
      </w:r>
    </w:p>
    <w:p w14:paraId="57E089E8" w14:textId="77777777" w:rsidR="00FD38DD" w:rsidRPr="005E218F" w:rsidRDefault="00FD38DD" w:rsidP="00FD38DD">
      <w:pPr>
        <w:rPr>
          <w:lang w:val="en-CA"/>
        </w:rPr>
      </w:pPr>
      <w:r w:rsidRPr="005E218F">
        <w:rPr>
          <w:lang w:val="en-CA"/>
        </w:rPr>
        <w:t>The keys for decrypting the content are in the XML file, FX-VY-9436R.3_qhd.vinput.merged.xml, in Keyset Delivery Format (KDF).  The KDF file contains the collection of all keys used to create the files, including all media and metadata keys for the purpose of providing all the information as conformance file. Typically, an individual player/decoder would receive just the subset of keys that particular player needs.</w:t>
      </w:r>
    </w:p>
    <w:p w14:paraId="5C176584" w14:textId="77777777" w:rsidR="00FD38DD" w:rsidRPr="005E218F" w:rsidRDefault="00FD38DD" w:rsidP="00B54886">
      <w:pPr>
        <w:pStyle w:val="Heading4"/>
        <w:rPr>
          <w:lang w:val="en-CA"/>
        </w:rPr>
      </w:pPr>
      <w:r w:rsidRPr="005E218F">
        <w:rPr>
          <w:lang w:val="en-CA"/>
        </w:rPr>
        <w:t>hev1_clg1_header.mp4</w:t>
      </w:r>
    </w:p>
    <w:p w14:paraId="089E69CD" w14:textId="77777777" w:rsidR="001A33D0" w:rsidRPr="005E218F" w:rsidRDefault="00FD38DD" w:rsidP="00B9118A">
      <w:pPr>
        <w:rPr>
          <w:ins w:id="239" w:author="Dimitri Podborski" w:date="2023-11-13T05:47:00Z"/>
          <w:lang w:val="en-CA"/>
        </w:rPr>
      </w:pPr>
      <w:r w:rsidRPr="005E218F">
        <w:rPr>
          <w:lang w:val="en-CA"/>
        </w:rPr>
        <w:t xml:space="preserve">This file is a CMAF Header / DASH Initialisation Segment containing two </w:t>
      </w:r>
      <w:proofErr w:type="spellStart"/>
      <w:r w:rsidRPr="005E218F">
        <w:rPr>
          <w:lang w:val="en-CA"/>
        </w:rPr>
        <w:t>colr</w:t>
      </w:r>
      <w:proofErr w:type="spellEnd"/>
      <w:r w:rsidRPr="005E218F">
        <w:rPr>
          <w:lang w:val="en-CA"/>
        </w:rPr>
        <w:t xml:space="preserve"> boxes in an HEVC track with hev1 sample entry. The associated file hev1_clg1_segment.m4s is a CMAF Segment / DASH Media Segment which can be used in conjunction with the above. The video contained in the segment is only black frames (with some text in the top right), to avoid licensing issues. The information in the colour box matches the VUI, but since there is a VUI and an SEI and HLG is in effect we see two colour boxes with identical colour primaries and matrix coefficients, but the first documents the HLG transfer function and the second the BT.2020 code-point for standard gamma (i.e. the same as 709).</w:t>
      </w:r>
      <w:bookmarkEnd w:id="45"/>
    </w:p>
    <w:p w14:paraId="394A394B" w14:textId="7775C108" w:rsidR="00B66AA7" w:rsidRPr="005E218F" w:rsidRDefault="00B66AA7" w:rsidP="005E218F">
      <w:pPr>
        <w:pStyle w:val="Heading4"/>
        <w:rPr>
          <w:ins w:id="240" w:author="Dimitri Podborski" w:date="2023-11-13T05:55:00Z"/>
          <w:lang w:val="en-CA"/>
        </w:rPr>
      </w:pPr>
      <w:ins w:id="241" w:author="Dimitri Podborski" w:date="2023-11-13T05:51:00Z">
        <w:r w:rsidRPr="005E218F">
          <w:rPr>
            <w:lang w:val="en-CA"/>
          </w:rPr>
          <w:t>Compressed boxes</w:t>
        </w:r>
      </w:ins>
    </w:p>
    <w:p w14:paraId="4D3D97DB" w14:textId="3962AABE" w:rsidR="005E218F" w:rsidRDefault="005E218F" w:rsidP="005E218F">
      <w:pPr>
        <w:rPr>
          <w:ins w:id="242" w:author="Dimitri Podborski" w:date="2023-11-13T05:56:00Z"/>
          <w:lang w:val="en-CA" w:eastAsia="ja-JP"/>
        </w:rPr>
      </w:pPr>
      <w:ins w:id="243" w:author="Dimitri Podborski" w:date="2023-11-13T05:55:00Z">
        <w:r w:rsidRPr="005E218F">
          <w:rPr>
            <w:lang w:val="en-CA" w:eastAsia="ja-JP"/>
          </w:rPr>
          <w:t>All sequences show a 2s video counter at 25fps.</w:t>
        </w:r>
      </w:ins>
    </w:p>
    <w:p w14:paraId="14932549" w14:textId="7C9ADF2A" w:rsidR="005E218F" w:rsidRPr="005E218F" w:rsidRDefault="005E218F">
      <w:pPr>
        <w:spacing w:after="0"/>
        <w:rPr>
          <w:ins w:id="244" w:author="Dimitri Podborski" w:date="2023-11-13T05:56:00Z"/>
          <w:b/>
          <w:bCs/>
          <w:lang w:val="en-CA" w:eastAsia="ja-JP"/>
          <w:rPrChange w:id="245" w:author="Dimitri Podborski" w:date="2023-11-13T05:57:00Z">
            <w:rPr>
              <w:ins w:id="246" w:author="Dimitri Podborski" w:date="2023-11-13T05:56:00Z"/>
              <w:lang w:val="en-CA" w:eastAsia="ja-JP"/>
            </w:rPr>
          </w:rPrChange>
        </w:rPr>
        <w:pPrChange w:id="247" w:author="Dimitri Podborski" w:date="2023-11-13T05:57:00Z">
          <w:pPr/>
        </w:pPrChange>
      </w:pPr>
      <w:ins w:id="248" w:author="Dimitri Podborski" w:date="2023-11-13T05:56:00Z">
        <w:r w:rsidRPr="005E218F">
          <w:rPr>
            <w:b/>
            <w:bCs/>
            <w:lang w:val="en-CA" w:eastAsia="ja-JP"/>
            <w:rPrChange w:id="249" w:author="Dimitri Podborski" w:date="2023-11-13T05:57:00Z">
              <w:rPr>
                <w:lang w:val="en-CA" w:eastAsia="ja-JP"/>
              </w:rPr>
            </w:rPrChange>
          </w:rPr>
          <w:t>comp_moov_isoc.mp4</w:t>
        </w:r>
      </w:ins>
    </w:p>
    <w:p w14:paraId="5C582F57" w14:textId="2EE6815E" w:rsidR="005E218F" w:rsidRPr="005E218F" w:rsidRDefault="005E218F" w:rsidP="005E218F">
      <w:pPr>
        <w:rPr>
          <w:ins w:id="250" w:author="Dimitri Podborski" w:date="2023-11-13T05:56:00Z"/>
          <w:lang w:val="en-CA" w:eastAsia="ja-JP"/>
        </w:rPr>
      </w:pPr>
      <w:ins w:id="251" w:author="Dimitri Podborski" w:date="2023-11-13T05:56:00Z">
        <w:r w:rsidRPr="005E218F">
          <w:rPr>
            <w:lang w:val="en-CA" w:eastAsia="ja-JP"/>
          </w:rPr>
          <w:t xml:space="preserve">The file contains a compressed </w:t>
        </w:r>
        <w:proofErr w:type="spellStart"/>
        <w:r w:rsidRPr="005E218F">
          <w:rPr>
            <w:lang w:val="en-CA" w:eastAsia="ja-JP"/>
          </w:rPr>
          <w:t>moov</w:t>
        </w:r>
        <w:proofErr w:type="spellEnd"/>
        <w:r w:rsidRPr="005E218F">
          <w:rPr>
            <w:lang w:val="en-CA" w:eastAsia="ja-JP"/>
          </w:rPr>
          <w:t xml:space="preserve"> and ‘</w:t>
        </w:r>
        <w:proofErr w:type="spellStart"/>
        <w:r w:rsidRPr="005E218F">
          <w:rPr>
            <w:lang w:val="en-CA" w:eastAsia="ja-JP"/>
          </w:rPr>
          <w:t>isoC</w:t>
        </w:r>
        <w:proofErr w:type="spellEnd"/>
        <w:r w:rsidRPr="005E218F">
          <w:rPr>
            <w:lang w:val="en-CA" w:eastAsia="ja-JP"/>
          </w:rPr>
          <w:t>’ brand.</w:t>
        </w:r>
      </w:ins>
    </w:p>
    <w:p w14:paraId="3E1CF399" w14:textId="70E1C5C2" w:rsidR="005E218F" w:rsidRPr="005E218F" w:rsidRDefault="005E218F">
      <w:pPr>
        <w:spacing w:after="0"/>
        <w:rPr>
          <w:ins w:id="252" w:author="Dimitri Podborski" w:date="2023-11-13T05:56:00Z"/>
          <w:b/>
          <w:bCs/>
          <w:lang w:val="en-CA" w:eastAsia="ja-JP"/>
          <w:rPrChange w:id="253" w:author="Dimitri Podborski" w:date="2023-11-13T05:57:00Z">
            <w:rPr>
              <w:ins w:id="254" w:author="Dimitri Podborski" w:date="2023-11-13T05:56:00Z"/>
              <w:lang w:val="en-CA" w:eastAsia="ja-JP"/>
            </w:rPr>
          </w:rPrChange>
        </w:rPr>
        <w:pPrChange w:id="255" w:author="Dimitri Podborski" w:date="2023-11-13T05:57:00Z">
          <w:pPr/>
        </w:pPrChange>
      </w:pPr>
      <w:ins w:id="256" w:author="Dimitri Podborski" w:date="2023-11-13T05:56:00Z">
        <w:r w:rsidRPr="005E218F">
          <w:rPr>
            <w:b/>
            <w:bCs/>
            <w:lang w:val="en-CA" w:eastAsia="ja-JP"/>
            <w:rPrChange w:id="257" w:author="Dimitri Podborski" w:date="2023-11-13T05:57:00Z">
              <w:rPr>
                <w:lang w:val="en-CA" w:eastAsia="ja-JP"/>
              </w:rPr>
            </w:rPrChange>
          </w:rPr>
          <w:t>comp_moov_otyp.mp4</w:t>
        </w:r>
      </w:ins>
    </w:p>
    <w:p w14:paraId="371E7E8A" w14:textId="76ECA93E" w:rsidR="005E218F" w:rsidRPr="005E218F" w:rsidRDefault="005E218F" w:rsidP="005E218F">
      <w:pPr>
        <w:rPr>
          <w:ins w:id="258" w:author="Dimitri Podborski" w:date="2023-11-13T05:56:00Z"/>
          <w:lang w:val="en-CA" w:eastAsia="ja-JP"/>
        </w:rPr>
      </w:pPr>
      <w:ins w:id="259" w:author="Dimitri Podborski" w:date="2023-11-13T05:56:00Z">
        <w:r w:rsidRPr="005E218F">
          <w:rPr>
            <w:lang w:val="en-CA" w:eastAsia="ja-JP"/>
          </w:rPr>
          <w:t xml:space="preserve">The file contains a compressed </w:t>
        </w:r>
        <w:proofErr w:type="spellStart"/>
        <w:r w:rsidRPr="005E218F">
          <w:rPr>
            <w:lang w:val="en-CA" w:eastAsia="ja-JP"/>
          </w:rPr>
          <w:t>moov</w:t>
        </w:r>
        <w:proofErr w:type="spellEnd"/>
        <w:r w:rsidRPr="005E218F">
          <w:rPr>
            <w:lang w:val="en-CA" w:eastAsia="ja-JP"/>
          </w:rPr>
          <w:t>, a ‘</w:t>
        </w:r>
        <w:proofErr w:type="spellStart"/>
        <w:r w:rsidRPr="005E218F">
          <w:rPr>
            <w:lang w:val="en-CA" w:eastAsia="ja-JP"/>
          </w:rPr>
          <w:t>ftyp</w:t>
        </w:r>
        <w:proofErr w:type="spellEnd"/>
        <w:r w:rsidRPr="005E218F">
          <w:rPr>
            <w:lang w:val="en-CA" w:eastAsia="ja-JP"/>
          </w:rPr>
          <w:t>’ with major brand ‘comp’ and a ‘</w:t>
        </w:r>
        <w:proofErr w:type="spellStart"/>
        <w:r w:rsidRPr="005E218F">
          <w:rPr>
            <w:lang w:val="en-CA" w:eastAsia="ja-JP"/>
          </w:rPr>
          <w:t>otyp</w:t>
        </w:r>
        <w:proofErr w:type="spellEnd"/>
        <w:r w:rsidRPr="005E218F">
          <w:rPr>
            <w:lang w:val="en-CA" w:eastAsia="ja-JP"/>
          </w:rPr>
          <w:t>’ wrapping the original ‘</w:t>
        </w:r>
        <w:proofErr w:type="spellStart"/>
        <w:r w:rsidRPr="005E218F">
          <w:rPr>
            <w:lang w:val="en-CA" w:eastAsia="ja-JP"/>
          </w:rPr>
          <w:t>ftyp</w:t>
        </w:r>
        <w:proofErr w:type="spellEnd"/>
        <w:r w:rsidRPr="005E218F">
          <w:rPr>
            <w:lang w:val="en-CA" w:eastAsia="ja-JP"/>
          </w:rPr>
          <w:t>’ with various brand info.</w:t>
        </w:r>
      </w:ins>
    </w:p>
    <w:p w14:paraId="27E93433" w14:textId="1F76DCE6" w:rsidR="005E218F" w:rsidRPr="005E218F" w:rsidRDefault="005E218F">
      <w:pPr>
        <w:spacing w:after="0"/>
        <w:rPr>
          <w:ins w:id="260" w:author="Dimitri Podborski" w:date="2023-11-13T05:56:00Z"/>
          <w:b/>
          <w:bCs/>
          <w:lang w:val="en-CA" w:eastAsia="ja-JP"/>
          <w:rPrChange w:id="261" w:author="Dimitri Podborski" w:date="2023-11-13T05:58:00Z">
            <w:rPr>
              <w:ins w:id="262" w:author="Dimitri Podborski" w:date="2023-11-13T05:56:00Z"/>
              <w:lang w:val="en-CA" w:eastAsia="ja-JP"/>
            </w:rPr>
          </w:rPrChange>
        </w:rPr>
        <w:pPrChange w:id="263" w:author="Dimitri Podborski" w:date="2023-11-13T05:58:00Z">
          <w:pPr/>
        </w:pPrChange>
      </w:pPr>
      <w:ins w:id="264" w:author="Dimitri Podborski" w:date="2023-11-13T05:56:00Z">
        <w:r w:rsidRPr="005E218F">
          <w:rPr>
            <w:b/>
            <w:bCs/>
            <w:lang w:val="en-CA" w:eastAsia="ja-JP"/>
            <w:rPrChange w:id="265" w:author="Dimitri Podborski" w:date="2023-11-13T05:58:00Z">
              <w:rPr>
                <w:lang w:val="en-CA" w:eastAsia="ja-JP"/>
              </w:rPr>
            </w:rPrChange>
          </w:rPr>
          <w:t>comp_moof_nobrand.mp4</w:t>
        </w:r>
      </w:ins>
    </w:p>
    <w:p w14:paraId="45BC4FFD" w14:textId="76858370" w:rsidR="005E218F" w:rsidRPr="005E218F" w:rsidRDefault="005E218F" w:rsidP="005E218F">
      <w:pPr>
        <w:rPr>
          <w:ins w:id="266" w:author="Dimitri Podborski" w:date="2023-11-13T05:56:00Z"/>
          <w:lang w:val="en-CA" w:eastAsia="ja-JP"/>
        </w:rPr>
      </w:pPr>
      <w:ins w:id="267" w:author="Dimitri Podborski" w:date="2023-11-13T05:56:00Z">
        <w:r w:rsidRPr="005E218F">
          <w:rPr>
            <w:lang w:val="en-CA" w:eastAsia="ja-JP"/>
          </w:rPr>
          <w:t>The file contains an empty ‘</w:t>
        </w:r>
        <w:proofErr w:type="spellStart"/>
        <w:r w:rsidRPr="005E218F">
          <w:rPr>
            <w:lang w:val="en-CA" w:eastAsia="ja-JP"/>
          </w:rPr>
          <w:t>moov</w:t>
        </w:r>
        <w:proofErr w:type="spellEnd"/>
        <w:r w:rsidRPr="005E218F">
          <w:rPr>
            <w:lang w:val="en-CA" w:eastAsia="ja-JP"/>
          </w:rPr>
          <w:t>’, no changes in brand info and compressed ‘</w:t>
        </w:r>
        <w:proofErr w:type="spellStart"/>
        <w:r w:rsidRPr="005E218F">
          <w:rPr>
            <w:lang w:val="en-CA" w:eastAsia="ja-JP"/>
          </w:rPr>
          <w:t>moof</w:t>
        </w:r>
        <w:proofErr w:type="spellEnd"/>
        <w:r w:rsidRPr="005E218F">
          <w:rPr>
            <w:lang w:val="en-CA" w:eastAsia="ja-JP"/>
          </w:rPr>
          <w:t xml:space="preserve">’. A player not understanding compressed boxes could see this file as an </w:t>
        </w:r>
        <w:proofErr w:type="spellStart"/>
        <w:r w:rsidRPr="005E218F">
          <w:rPr>
            <w:lang w:val="en-CA" w:eastAsia="ja-JP"/>
          </w:rPr>
          <w:t>init</w:t>
        </w:r>
        <w:proofErr w:type="spellEnd"/>
        <w:r w:rsidRPr="005E218F">
          <w:rPr>
            <w:lang w:val="en-CA" w:eastAsia="ja-JP"/>
          </w:rPr>
          <w:t xml:space="preserve"> segment (empty ‘</w:t>
        </w:r>
        <w:proofErr w:type="spellStart"/>
        <w:r w:rsidRPr="005E218F">
          <w:rPr>
            <w:lang w:val="en-CA" w:eastAsia="ja-JP"/>
          </w:rPr>
          <w:t>moov</w:t>
        </w:r>
        <w:proofErr w:type="spellEnd"/>
        <w:r w:rsidRPr="005E218F">
          <w:rPr>
            <w:lang w:val="en-CA" w:eastAsia="ja-JP"/>
          </w:rPr>
          <w:t>’ only).</w:t>
        </w:r>
      </w:ins>
    </w:p>
    <w:p w14:paraId="645583B6" w14:textId="7155CB9A" w:rsidR="005E218F" w:rsidRPr="005E218F" w:rsidRDefault="005E218F">
      <w:pPr>
        <w:spacing w:after="0"/>
        <w:rPr>
          <w:ins w:id="268" w:author="Dimitri Podborski" w:date="2023-11-13T05:56:00Z"/>
          <w:b/>
          <w:bCs/>
          <w:lang w:val="en-CA" w:eastAsia="ja-JP"/>
          <w:rPrChange w:id="269" w:author="Dimitri Podborski" w:date="2023-11-13T05:58:00Z">
            <w:rPr>
              <w:ins w:id="270" w:author="Dimitri Podborski" w:date="2023-11-13T05:56:00Z"/>
              <w:lang w:val="en-CA" w:eastAsia="ja-JP"/>
            </w:rPr>
          </w:rPrChange>
        </w:rPr>
        <w:pPrChange w:id="271" w:author="Dimitri Podborski" w:date="2023-11-13T05:58:00Z">
          <w:pPr/>
        </w:pPrChange>
      </w:pPr>
      <w:ins w:id="272" w:author="Dimitri Podborski" w:date="2023-11-13T05:56:00Z">
        <w:r w:rsidRPr="005E218F">
          <w:rPr>
            <w:b/>
            <w:bCs/>
            <w:lang w:val="en-CA" w:eastAsia="ja-JP"/>
            <w:rPrChange w:id="273" w:author="Dimitri Podborski" w:date="2023-11-13T05:58:00Z">
              <w:rPr>
                <w:lang w:val="en-CA" w:eastAsia="ja-JP"/>
              </w:rPr>
            </w:rPrChange>
          </w:rPr>
          <w:t>comp_moof_otyp.mp4</w:t>
        </w:r>
      </w:ins>
    </w:p>
    <w:p w14:paraId="147018B6" w14:textId="0794EC88" w:rsidR="005E218F" w:rsidRPr="005E218F" w:rsidRDefault="005E218F" w:rsidP="005E218F">
      <w:pPr>
        <w:rPr>
          <w:ins w:id="274" w:author="Dimitri Podborski" w:date="2023-11-13T05:56:00Z"/>
          <w:lang w:val="en-CA" w:eastAsia="ja-JP"/>
        </w:rPr>
      </w:pPr>
      <w:ins w:id="275" w:author="Dimitri Podborski" w:date="2023-11-13T05:56:00Z">
        <w:r w:rsidRPr="005E218F">
          <w:rPr>
            <w:lang w:val="en-CA" w:eastAsia="ja-JP"/>
          </w:rPr>
          <w:t>The file contains ‘</w:t>
        </w:r>
        <w:proofErr w:type="spellStart"/>
        <w:r w:rsidRPr="005E218F">
          <w:rPr>
            <w:lang w:val="en-CA" w:eastAsia="ja-JP"/>
          </w:rPr>
          <w:t>ftyp</w:t>
        </w:r>
        <w:proofErr w:type="spellEnd"/>
        <w:r w:rsidRPr="005E218F">
          <w:rPr>
            <w:lang w:val="en-CA" w:eastAsia="ja-JP"/>
          </w:rPr>
          <w:t>’=comp, ‘</w:t>
        </w:r>
        <w:proofErr w:type="spellStart"/>
        <w:r w:rsidRPr="005E218F">
          <w:rPr>
            <w:lang w:val="en-CA" w:eastAsia="ja-JP"/>
          </w:rPr>
          <w:t>otyp</w:t>
        </w:r>
        <w:proofErr w:type="spellEnd"/>
        <w:r w:rsidRPr="005E218F">
          <w:rPr>
            <w:lang w:val="en-CA" w:eastAsia="ja-JP"/>
          </w:rPr>
          <w:t>’, an uncompressed empty ‘</w:t>
        </w:r>
        <w:proofErr w:type="spellStart"/>
        <w:r w:rsidRPr="005E218F">
          <w:rPr>
            <w:lang w:val="en-CA" w:eastAsia="ja-JP"/>
          </w:rPr>
          <w:t>moov</w:t>
        </w:r>
        <w:proofErr w:type="spellEnd"/>
        <w:r w:rsidRPr="005E218F">
          <w:rPr>
            <w:lang w:val="en-CA" w:eastAsia="ja-JP"/>
          </w:rPr>
          <w:t>’ and compressed ‘</w:t>
        </w:r>
        <w:proofErr w:type="spellStart"/>
        <w:r w:rsidRPr="005E218F">
          <w:rPr>
            <w:lang w:val="en-CA" w:eastAsia="ja-JP"/>
          </w:rPr>
          <w:t>moof</w:t>
        </w:r>
        <w:proofErr w:type="spellEnd"/>
        <w:r w:rsidRPr="005E218F">
          <w:rPr>
            <w:lang w:val="en-CA" w:eastAsia="ja-JP"/>
          </w:rPr>
          <w:t xml:space="preserve">’. </w:t>
        </w:r>
      </w:ins>
    </w:p>
    <w:p w14:paraId="1F930C49" w14:textId="1AD1D1B8" w:rsidR="005E218F" w:rsidRPr="005E218F" w:rsidRDefault="005E218F">
      <w:pPr>
        <w:spacing w:after="0"/>
        <w:rPr>
          <w:ins w:id="276" w:author="Dimitri Podborski" w:date="2023-11-13T05:56:00Z"/>
          <w:b/>
          <w:bCs/>
          <w:lang w:val="en-CA" w:eastAsia="ja-JP"/>
          <w:rPrChange w:id="277" w:author="Dimitri Podborski" w:date="2023-11-13T05:58:00Z">
            <w:rPr>
              <w:ins w:id="278" w:author="Dimitri Podborski" w:date="2023-11-13T05:56:00Z"/>
              <w:lang w:val="en-CA" w:eastAsia="ja-JP"/>
            </w:rPr>
          </w:rPrChange>
        </w:rPr>
        <w:pPrChange w:id="279" w:author="Dimitri Podborski" w:date="2023-11-13T05:58:00Z">
          <w:pPr/>
        </w:pPrChange>
      </w:pPr>
      <w:ins w:id="280" w:author="Dimitri Podborski" w:date="2023-11-13T05:56:00Z">
        <w:r w:rsidRPr="005E218F">
          <w:rPr>
            <w:b/>
            <w:bCs/>
            <w:lang w:val="en-CA" w:eastAsia="ja-JP"/>
            <w:rPrChange w:id="281" w:author="Dimitri Podborski" w:date="2023-11-13T05:58:00Z">
              <w:rPr>
                <w:lang w:val="en-CA" w:eastAsia="ja-JP"/>
              </w:rPr>
            </w:rPrChange>
          </w:rPr>
          <w:t>comp_moof_sidx_otyp.mp4</w:t>
        </w:r>
      </w:ins>
    </w:p>
    <w:p w14:paraId="674B1B91" w14:textId="77777777" w:rsidR="005E218F" w:rsidRPr="005E218F" w:rsidRDefault="005E218F" w:rsidP="005E218F">
      <w:pPr>
        <w:rPr>
          <w:ins w:id="282" w:author="Dimitri Podborski" w:date="2023-11-13T05:56:00Z"/>
          <w:lang w:val="en-CA" w:eastAsia="ja-JP"/>
        </w:rPr>
      </w:pPr>
      <w:ins w:id="283" w:author="Dimitri Podborski" w:date="2023-11-13T05:56:00Z">
        <w:r w:rsidRPr="005E218F">
          <w:rPr>
            <w:lang w:val="en-CA" w:eastAsia="ja-JP"/>
          </w:rPr>
          <w:t>The file contains ‘</w:t>
        </w:r>
        <w:proofErr w:type="spellStart"/>
        <w:r w:rsidRPr="005E218F">
          <w:rPr>
            <w:lang w:val="en-CA" w:eastAsia="ja-JP"/>
          </w:rPr>
          <w:t>ftyp</w:t>
        </w:r>
        <w:proofErr w:type="spellEnd"/>
        <w:r w:rsidRPr="005E218F">
          <w:rPr>
            <w:lang w:val="en-CA" w:eastAsia="ja-JP"/>
          </w:rPr>
          <w:t>’=comp, ‘</w:t>
        </w:r>
        <w:proofErr w:type="spellStart"/>
        <w:r w:rsidRPr="005E218F">
          <w:rPr>
            <w:lang w:val="en-CA" w:eastAsia="ja-JP"/>
          </w:rPr>
          <w:t>otyp</w:t>
        </w:r>
        <w:proofErr w:type="spellEnd"/>
        <w:r w:rsidRPr="005E218F">
          <w:rPr>
            <w:lang w:val="en-CA" w:eastAsia="ja-JP"/>
          </w:rPr>
          <w:t>’, an uncompressed empty ‘</w:t>
        </w:r>
        <w:proofErr w:type="spellStart"/>
        <w:r w:rsidRPr="005E218F">
          <w:rPr>
            <w:lang w:val="en-CA" w:eastAsia="ja-JP"/>
          </w:rPr>
          <w:t>moov</w:t>
        </w:r>
        <w:proofErr w:type="spellEnd"/>
        <w:r w:rsidRPr="005E218F">
          <w:rPr>
            <w:lang w:val="en-CA" w:eastAsia="ja-JP"/>
          </w:rPr>
          <w:t>’ and compressed ‘</w:t>
        </w:r>
        <w:proofErr w:type="spellStart"/>
        <w:r w:rsidRPr="005E218F">
          <w:rPr>
            <w:lang w:val="en-CA" w:eastAsia="ja-JP"/>
          </w:rPr>
          <w:t>moof</w:t>
        </w:r>
        <w:proofErr w:type="spellEnd"/>
        <w:r w:rsidRPr="005E218F">
          <w:rPr>
            <w:lang w:val="en-CA" w:eastAsia="ja-JP"/>
          </w:rPr>
          <w:t>’ and ‘</w:t>
        </w:r>
        <w:proofErr w:type="spellStart"/>
        <w:r w:rsidRPr="005E218F">
          <w:rPr>
            <w:lang w:val="en-CA" w:eastAsia="ja-JP"/>
          </w:rPr>
          <w:t>sidx</w:t>
        </w:r>
        <w:proofErr w:type="spellEnd"/>
        <w:r w:rsidRPr="005E218F">
          <w:rPr>
            <w:lang w:val="en-CA" w:eastAsia="ja-JP"/>
          </w:rPr>
          <w:t xml:space="preserve">’. </w:t>
        </w:r>
      </w:ins>
    </w:p>
    <w:p w14:paraId="4E3006DA" w14:textId="7FAA043B" w:rsidR="005E218F" w:rsidRPr="005E218F" w:rsidRDefault="005E218F">
      <w:pPr>
        <w:spacing w:after="0"/>
        <w:rPr>
          <w:ins w:id="284" w:author="Dimitri Podborski" w:date="2023-11-13T05:56:00Z"/>
          <w:b/>
          <w:bCs/>
          <w:lang w:val="en-CA" w:eastAsia="ja-JP"/>
          <w:rPrChange w:id="285" w:author="Dimitri Podborski" w:date="2023-11-13T05:58:00Z">
            <w:rPr>
              <w:ins w:id="286" w:author="Dimitri Podborski" w:date="2023-11-13T05:56:00Z"/>
              <w:lang w:val="en-CA" w:eastAsia="ja-JP"/>
            </w:rPr>
          </w:rPrChange>
        </w:rPr>
        <w:pPrChange w:id="287" w:author="Dimitri Podborski" w:date="2023-11-13T05:58:00Z">
          <w:pPr/>
        </w:pPrChange>
      </w:pPr>
      <w:ins w:id="288" w:author="Dimitri Podborski" w:date="2023-11-13T05:56:00Z">
        <w:r w:rsidRPr="005E218F">
          <w:rPr>
            <w:b/>
            <w:bCs/>
            <w:lang w:val="en-CA" w:eastAsia="ja-JP"/>
            <w:rPrChange w:id="289" w:author="Dimitri Podborski" w:date="2023-11-13T05:58:00Z">
              <w:rPr>
                <w:lang w:val="en-CA" w:eastAsia="ja-JP"/>
              </w:rPr>
            </w:rPrChange>
          </w:rPr>
          <w:lastRenderedPageBreak/>
          <w:t>comp_moof_sidx_ssix_otyp.mp4</w:t>
        </w:r>
      </w:ins>
    </w:p>
    <w:p w14:paraId="2383BE33" w14:textId="77777777" w:rsidR="005E218F" w:rsidRPr="005E218F" w:rsidRDefault="005E218F" w:rsidP="005E218F">
      <w:pPr>
        <w:rPr>
          <w:ins w:id="290" w:author="Dimitri Podborski" w:date="2023-11-13T05:56:00Z"/>
          <w:lang w:val="en-CA" w:eastAsia="ja-JP"/>
        </w:rPr>
      </w:pPr>
      <w:ins w:id="291" w:author="Dimitri Podborski" w:date="2023-11-13T05:56:00Z">
        <w:r w:rsidRPr="005E218F">
          <w:rPr>
            <w:lang w:val="en-CA" w:eastAsia="ja-JP"/>
          </w:rPr>
          <w:t>The file contains ‘</w:t>
        </w:r>
        <w:proofErr w:type="spellStart"/>
        <w:r w:rsidRPr="005E218F">
          <w:rPr>
            <w:lang w:val="en-CA" w:eastAsia="ja-JP"/>
          </w:rPr>
          <w:t>ftyp</w:t>
        </w:r>
        <w:proofErr w:type="spellEnd"/>
        <w:r w:rsidRPr="005E218F">
          <w:rPr>
            <w:lang w:val="en-CA" w:eastAsia="ja-JP"/>
          </w:rPr>
          <w:t>’=comp, ‘</w:t>
        </w:r>
        <w:proofErr w:type="spellStart"/>
        <w:r w:rsidRPr="005E218F">
          <w:rPr>
            <w:lang w:val="en-CA" w:eastAsia="ja-JP"/>
          </w:rPr>
          <w:t>otyp</w:t>
        </w:r>
        <w:proofErr w:type="spellEnd"/>
        <w:r w:rsidRPr="005E218F">
          <w:rPr>
            <w:lang w:val="en-CA" w:eastAsia="ja-JP"/>
          </w:rPr>
          <w:t>’, an uncompressed empty ‘</w:t>
        </w:r>
        <w:proofErr w:type="spellStart"/>
        <w:r w:rsidRPr="005E218F">
          <w:rPr>
            <w:lang w:val="en-CA" w:eastAsia="ja-JP"/>
          </w:rPr>
          <w:t>moov</w:t>
        </w:r>
        <w:proofErr w:type="spellEnd"/>
        <w:r w:rsidRPr="005E218F">
          <w:rPr>
            <w:lang w:val="en-CA" w:eastAsia="ja-JP"/>
          </w:rPr>
          <w:t>’ and compressed ‘</w:t>
        </w:r>
        <w:proofErr w:type="spellStart"/>
        <w:r w:rsidRPr="005E218F">
          <w:rPr>
            <w:lang w:val="en-CA" w:eastAsia="ja-JP"/>
          </w:rPr>
          <w:t>moof</w:t>
        </w:r>
        <w:proofErr w:type="spellEnd"/>
        <w:r w:rsidRPr="005E218F">
          <w:rPr>
            <w:lang w:val="en-CA" w:eastAsia="ja-JP"/>
          </w:rPr>
          <w:t>’, ‘</w:t>
        </w:r>
        <w:proofErr w:type="spellStart"/>
        <w:r w:rsidRPr="005E218F">
          <w:rPr>
            <w:lang w:val="en-CA" w:eastAsia="ja-JP"/>
          </w:rPr>
          <w:t>sidx</w:t>
        </w:r>
        <w:proofErr w:type="spellEnd"/>
        <w:r w:rsidRPr="005E218F">
          <w:rPr>
            <w:lang w:val="en-CA" w:eastAsia="ja-JP"/>
          </w:rPr>
          <w:t>’ and ‘</w:t>
        </w:r>
        <w:proofErr w:type="spellStart"/>
        <w:r w:rsidRPr="005E218F">
          <w:rPr>
            <w:lang w:val="en-CA" w:eastAsia="ja-JP"/>
          </w:rPr>
          <w:t>ssix</w:t>
        </w:r>
        <w:proofErr w:type="spellEnd"/>
        <w:r w:rsidRPr="005E218F">
          <w:rPr>
            <w:lang w:val="en-CA" w:eastAsia="ja-JP"/>
          </w:rPr>
          <w:t xml:space="preserve">’. </w:t>
        </w:r>
      </w:ins>
    </w:p>
    <w:p w14:paraId="631C65A6" w14:textId="7509421C" w:rsidR="005E218F" w:rsidRPr="005E218F" w:rsidRDefault="005E218F">
      <w:pPr>
        <w:spacing w:after="0"/>
        <w:rPr>
          <w:ins w:id="292" w:author="Dimitri Podborski" w:date="2023-11-13T05:56:00Z"/>
          <w:b/>
          <w:bCs/>
          <w:lang w:val="en-CA" w:eastAsia="ja-JP"/>
          <w:rPrChange w:id="293" w:author="Dimitri Podborski" w:date="2023-11-13T05:59:00Z">
            <w:rPr>
              <w:ins w:id="294" w:author="Dimitri Podborski" w:date="2023-11-13T05:56:00Z"/>
              <w:lang w:val="en-CA" w:eastAsia="ja-JP"/>
            </w:rPr>
          </w:rPrChange>
        </w:rPr>
        <w:pPrChange w:id="295" w:author="Dimitri Podborski" w:date="2023-11-13T05:59:00Z">
          <w:pPr/>
        </w:pPrChange>
      </w:pPr>
      <w:ins w:id="296" w:author="Dimitri Podborski" w:date="2023-11-13T05:56:00Z">
        <w:r w:rsidRPr="005E218F">
          <w:rPr>
            <w:b/>
            <w:bCs/>
            <w:lang w:val="en-CA" w:eastAsia="ja-JP"/>
            <w:rPrChange w:id="297" w:author="Dimitri Podborski" w:date="2023-11-13T05:59:00Z">
              <w:rPr>
                <w:lang w:val="en-CA" w:eastAsia="ja-JP"/>
              </w:rPr>
            </w:rPrChange>
          </w:rPr>
          <w:t>comp_all_otyp.mp4</w:t>
        </w:r>
      </w:ins>
    </w:p>
    <w:p w14:paraId="2578BF74" w14:textId="537470FD" w:rsidR="005E218F" w:rsidRDefault="005E218F" w:rsidP="005E218F">
      <w:pPr>
        <w:rPr>
          <w:ins w:id="298" w:author="Dimitri Podborski" w:date="2023-11-13T06:01:00Z"/>
          <w:lang w:val="en-CA" w:eastAsia="ja-JP"/>
        </w:rPr>
      </w:pPr>
      <w:ins w:id="299" w:author="Dimitri Podborski" w:date="2023-11-13T05:56:00Z">
        <w:r w:rsidRPr="005E218F">
          <w:rPr>
            <w:lang w:val="en-CA" w:eastAsia="ja-JP"/>
          </w:rPr>
          <w:t>The file contains ‘</w:t>
        </w:r>
        <w:proofErr w:type="spellStart"/>
        <w:r w:rsidRPr="005E218F">
          <w:rPr>
            <w:lang w:val="en-CA" w:eastAsia="ja-JP"/>
          </w:rPr>
          <w:t>ftyp</w:t>
        </w:r>
        <w:proofErr w:type="spellEnd"/>
        <w:r w:rsidRPr="005E218F">
          <w:rPr>
            <w:lang w:val="en-CA" w:eastAsia="ja-JP"/>
          </w:rPr>
          <w:t>’=comp, ‘</w:t>
        </w:r>
        <w:proofErr w:type="spellStart"/>
        <w:r w:rsidRPr="005E218F">
          <w:rPr>
            <w:lang w:val="en-CA" w:eastAsia="ja-JP"/>
          </w:rPr>
          <w:t>otyp</w:t>
        </w:r>
        <w:proofErr w:type="spellEnd"/>
        <w:r w:rsidRPr="005E218F">
          <w:rPr>
            <w:lang w:val="en-CA" w:eastAsia="ja-JP"/>
          </w:rPr>
          <w:t>’ and compressed empty ‘</w:t>
        </w:r>
        <w:proofErr w:type="spellStart"/>
        <w:r w:rsidRPr="005E218F">
          <w:rPr>
            <w:lang w:val="en-CA" w:eastAsia="ja-JP"/>
          </w:rPr>
          <w:t>moov</w:t>
        </w:r>
        <w:proofErr w:type="spellEnd"/>
        <w:r w:rsidRPr="005E218F">
          <w:rPr>
            <w:lang w:val="en-CA" w:eastAsia="ja-JP"/>
          </w:rPr>
          <w:t>’, ‘</w:t>
        </w:r>
        <w:proofErr w:type="spellStart"/>
        <w:r w:rsidRPr="005E218F">
          <w:rPr>
            <w:lang w:val="en-CA" w:eastAsia="ja-JP"/>
          </w:rPr>
          <w:t>moof</w:t>
        </w:r>
        <w:proofErr w:type="spellEnd"/>
        <w:r w:rsidRPr="005E218F">
          <w:rPr>
            <w:lang w:val="en-CA" w:eastAsia="ja-JP"/>
          </w:rPr>
          <w:t>’, ‘</w:t>
        </w:r>
        <w:proofErr w:type="spellStart"/>
        <w:r w:rsidRPr="005E218F">
          <w:rPr>
            <w:lang w:val="en-CA" w:eastAsia="ja-JP"/>
          </w:rPr>
          <w:t>sidx</w:t>
        </w:r>
        <w:proofErr w:type="spellEnd"/>
        <w:r w:rsidRPr="005E218F">
          <w:rPr>
            <w:lang w:val="en-CA" w:eastAsia="ja-JP"/>
          </w:rPr>
          <w:t>’ and ‘</w:t>
        </w:r>
        <w:proofErr w:type="spellStart"/>
        <w:r w:rsidRPr="005E218F">
          <w:rPr>
            <w:lang w:val="en-CA" w:eastAsia="ja-JP"/>
          </w:rPr>
          <w:t>ssix</w:t>
        </w:r>
        <w:proofErr w:type="spellEnd"/>
        <w:r w:rsidRPr="005E218F">
          <w:rPr>
            <w:lang w:val="en-CA" w:eastAsia="ja-JP"/>
          </w:rPr>
          <w:t>’.</w:t>
        </w:r>
      </w:ins>
    </w:p>
    <w:p w14:paraId="207E6560" w14:textId="70109066" w:rsidR="007604DA" w:rsidRPr="007604DA" w:rsidRDefault="007604DA">
      <w:pPr>
        <w:pStyle w:val="Note"/>
        <w:rPr>
          <w:ins w:id="300" w:author="Dimitri Podborski" w:date="2023-11-13T05:59:00Z"/>
          <w:rPrChange w:id="301" w:author="Dimitri Podborski" w:date="2023-11-13T06:02:00Z">
            <w:rPr>
              <w:ins w:id="302" w:author="Dimitri Podborski" w:date="2023-11-13T05:59:00Z"/>
              <w:lang w:val="en-CA" w:eastAsia="ja-JP"/>
            </w:rPr>
          </w:rPrChange>
        </w:rPr>
        <w:pPrChange w:id="303" w:author="Dimitri Podborski" w:date="2023-11-13T06:02:00Z">
          <w:pPr/>
        </w:pPrChange>
      </w:pPr>
      <w:ins w:id="304" w:author="Dimitri Podborski" w:date="2023-11-13T06:02:00Z">
        <w:r w:rsidRPr="00ED5CCE">
          <w:t>NOTE</w:t>
        </w:r>
        <w:r w:rsidRPr="00ED5CCE">
          <w:tab/>
        </w:r>
      </w:ins>
      <w:ins w:id="305" w:author="Dimitri Podborski" w:date="2023-11-13T06:01:00Z">
        <w:r w:rsidR="004B472D" w:rsidRPr="004B472D">
          <w:rPr>
            <w:lang w:val="en-CA"/>
          </w:rPr>
          <w:t>Due to the sequence being short (2s), the ‘</w:t>
        </w:r>
        <w:proofErr w:type="spellStart"/>
        <w:r w:rsidR="004B472D" w:rsidRPr="004B472D">
          <w:rPr>
            <w:lang w:val="en-CA"/>
          </w:rPr>
          <w:t>sidx</w:t>
        </w:r>
        <w:proofErr w:type="spellEnd"/>
        <w:r w:rsidR="004B472D" w:rsidRPr="004B472D">
          <w:rPr>
            <w:lang w:val="en-CA"/>
          </w:rPr>
          <w:t>’ and ‘</w:t>
        </w:r>
        <w:proofErr w:type="spellStart"/>
        <w:r w:rsidR="004B472D" w:rsidRPr="004B472D">
          <w:rPr>
            <w:lang w:val="en-CA"/>
          </w:rPr>
          <w:t>ssix</w:t>
        </w:r>
        <w:proofErr w:type="spellEnd"/>
        <w:r w:rsidR="004B472D" w:rsidRPr="004B472D">
          <w:rPr>
            <w:lang w:val="en-CA"/>
          </w:rPr>
          <w:t>’ boxes are being forced to their compressed versions, although their original sizes are smaller than their compressed sizes.</w:t>
        </w:r>
      </w:ins>
    </w:p>
    <w:p w14:paraId="1C82571B" w14:textId="3E1DE630" w:rsidR="004B472D" w:rsidRDefault="004B472D">
      <w:pPr>
        <w:pStyle w:val="Heading4"/>
        <w:rPr>
          <w:ins w:id="306" w:author="Dimitri Podborski" w:date="2023-11-13T06:00:00Z"/>
          <w:lang w:val="en-CA"/>
        </w:rPr>
        <w:pPrChange w:id="307" w:author="Dimitri Podborski" w:date="2023-11-13T06:01:00Z">
          <w:pPr/>
        </w:pPrChange>
      </w:pPr>
      <w:ins w:id="308" w:author="Dimitri Podborski" w:date="2023-11-13T06:00:00Z">
        <w:r>
          <w:rPr>
            <w:lang w:val="en-CA"/>
          </w:rPr>
          <w:t>CENC conformance files</w:t>
        </w:r>
      </w:ins>
    </w:p>
    <w:p w14:paraId="3CE54F6E" w14:textId="411D38E5" w:rsidR="007604DA" w:rsidRPr="007604DA" w:rsidRDefault="007604DA" w:rsidP="007604DA">
      <w:pPr>
        <w:rPr>
          <w:ins w:id="309" w:author="Dimitri Podborski" w:date="2023-11-13T06:03:00Z"/>
          <w:lang w:val="en-US" w:eastAsia="ja-JP"/>
        </w:rPr>
      </w:pPr>
      <w:ins w:id="310" w:author="Dimitri Podborski" w:date="2023-11-13T06:03:00Z">
        <w:r w:rsidRPr="007604DA">
          <w:rPr>
            <w:lang w:val="en-US" w:eastAsia="ja-JP"/>
          </w:rPr>
          <w:t xml:space="preserve">All DRM configuration files are present in the </w:t>
        </w:r>
        <w:proofErr w:type="gramStart"/>
        <w:r w:rsidRPr="007604DA">
          <w:rPr>
            <w:lang w:val="en-US" w:eastAsia="ja-JP"/>
          </w:rPr>
          <w:t xml:space="preserve">folder </w:t>
        </w:r>
        <w:r w:rsidRPr="007604DA">
          <w:rPr>
            <w:b/>
            <w:bCs/>
            <w:i/>
            <w:iCs/>
            <w:lang w:val="en-US" w:eastAsia="ja-JP"/>
          </w:rPr>
          <w:t>.</w:t>
        </w:r>
        <w:proofErr w:type="gramEnd"/>
        <w:r w:rsidRPr="007604DA">
          <w:rPr>
            <w:b/>
            <w:bCs/>
            <w:i/>
            <w:iCs/>
            <w:lang w:val="en-US" w:eastAsia="ja-JP"/>
          </w:rPr>
          <w:t>/</w:t>
        </w:r>
        <w:proofErr w:type="spellStart"/>
        <w:r w:rsidRPr="007604DA">
          <w:rPr>
            <w:b/>
            <w:bCs/>
            <w:i/>
            <w:iCs/>
            <w:lang w:val="en-US" w:eastAsia="ja-JP"/>
          </w:rPr>
          <w:t>drm_cfg</w:t>
        </w:r>
        <w:proofErr w:type="spellEnd"/>
        <w:r w:rsidRPr="007604DA">
          <w:rPr>
            <w:b/>
            <w:bCs/>
            <w:i/>
            <w:iCs/>
            <w:lang w:val="en-US" w:eastAsia="ja-JP"/>
          </w:rPr>
          <w:t>/</w:t>
        </w:r>
        <w:r w:rsidRPr="007604DA">
          <w:rPr>
            <w:lang w:val="en-US" w:eastAsia="ja-JP"/>
          </w:rPr>
          <w:t>, each file containing the KID and key value for each key used.</w:t>
        </w:r>
      </w:ins>
    </w:p>
    <w:p w14:paraId="5B95F4BB" w14:textId="77777777" w:rsidR="007604DA" w:rsidRPr="007604DA" w:rsidRDefault="007604DA" w:rsidP="007604DA">
      <w:pPr>
        <w:rPr>
          <w:ins w:id="311" w:author="Dimitri Podborski" w:date="2023-11-13T06:03:00Z"/>
          <w:lang w:val="en-US" w:eastAsia="ja-JP"/>
        </w:rPr>
      </w:pPr>
      <w:ins w:id="312" w:author="Dimitri Podborski" w:date="2023-11-13T06:03:00Z">
        <w:r w:rsidRPr="007604DA">
          <w:rPr>
            <w:lang w:val="en-US" w:eastAsia="ja-JP"/>
          </w:rPr>
          <w:t>Each protected ISOBMF file also contains a PSSH box using GPAC test system ID, which contains the key values in the PSSH for simple decryption without KMS.</w:t>
        </w:r>
      </w:ins>
    </w:p>
    <w:p w14:paraId="34C74B8D" w14:textId="77777777" w:rsidR="007604DA" w:rsidRPr="007604DA" w:rsidRDefault="007604DA" w:rsidP="007604DA">
      <w:pPr>
        <w:rPr>
          <w:ins w:id="313" w:author="Dimitri Podborski" w:date="2023-11-13T06:03:00Z"/>
          <w:lang w:val="en-US" w:eastAsia="ja-JP"/>
        </w:rPr>
      </w:pPr>
      <w:ins w:id="314" w:author="Dimitri Podborski" w:date="2023-11-13T06:03:00Z">
        <w:r w:rsidRPr="007604DA">
          <w:rPr>
            <w:lang w:val="en-US" w:eastAsia="ja-JP"/>
          </w:rPr>
          <w:t xml:space="preserve">All video sequences show a 2s video counter at 25fps, 1280x720, 420 </w:t>
        </w:r>
        <w:proofErr w:type="gramStart"/>
        <w:r w:rsidRPr="007604DA">
          <w:rPr>
            <w:lang w:val="en-US" w:eastAsia="ja-JP"/>
          </w:rPr>
          <w:t>8 bit</w:t>
        </w:r>
        <w:proofErr w:type="gramEnd"/>
        <w:r w:rsidRPr="007604DA">
          <w:rPr>
            <w:lang w:val="en-US" w:eastAsia="ja-JP"/>
          </w:rPr>
          <w:t xml:space="preserve"> HEVC 3x3 motion constrained tile-set.</w:t>
        </w:r>
      </w:ins>
    </w:p>
    <w:p w14:paraId="5CAA25AE" w14:textId="77777777" w:rsidR="007604DA" w:rsidRPr="007604DA" w:rsidRDefault="007604DA" w:rsidP="007604DA">
      <w:pPr>
        <w:rPr>
          <w:ins w:id="315" w:author="Dimitri Podborski" w:date="2023-11-13T06:03:00Z"/>
          <w:lang w:val="en-US" w:eastAsia="ja-JP"/>
        </w:rPr>
      </w:pPr>
      <w:ins w:id="316" w:author="Dimitri Podborski" w:date="2023-11-13T06:03:00Z">
        <w:r w:rsidRPr="007604DA">
          <w:rPr>
            <w:lang w:val="en-US" w:eastAsia="ja-JP"/>
          </w:rPr>
          <w:t xml:space="preserve">All audio sequences play a 2s audio </w:t>
        </w:r>
        <w:proofErr w:type="spellStart"/>
        <w:r w:rsidRPr="007604DA">
          <w:rPr>
            <w:lang w:val="en-US" w:eastAsia="ja-JP"/>
          </w:rPr>
          <w:t>bip</w:t>
        </w:r>
        <w:proofErr w:type="spellEnd"/>
        <w:r w:rsidRPr="007604DA">
          <w:rPr>
            <w:lang w:val="en-US" w:eastAsia="ja-JP"/>
          </w:rPr>
          <w:t>/bop at 44100Hz, mono, AAC.</w:t>
        </w:r>
      </w:ins>
    </w:p>
    <w:p w14:paraId="06746CAA" w14:textId="77777777" w:rsidR="007604DA" w:rsidRDefault="007604DA" w:rsidP="007604DA">
      <w:pPr>
        <w:rPr>
          <w:ins w:id="317" w:author="Dimitri Podborski" w:date="2023-11-13T06:06:00Z"/>
          <w:lang w:val="en-US" w:eastAsia="ja-JP"/>
        </w:rPr>
      </w:pPr>
      <w:ins w:id="318" w:author="Dimitri Podborski" w:date="2023-11-13T06:03:00Z">
        <w:r w:rsidRPr="007604DA">
          <w:rPr>
            <w:lang w:val="en-US" w:eastAsia="ja-JP"/>
          </w:rPr>
          <w:t xml:space="preserve">All image sequences show a single HEVC picture of size 1280x720, 420 8 </w:t>
        </w:r>
        <w:proofErr w:type="gramStart"/>
        <w:r w:rsidRPr="007604DA">
          <w:rPr>
            <w:lang w:val="en-US" w:eastAsia="ja-JP"/>
          </w:rPr>
          <w:t>bit</w:t>
        </w:r>
        <w:proofErr w:type="gramEnd"/>
        <w:r w:rsidRPr="007604DA">
          <w:rPr>
            <w:lang w:val="en-US" w:eastAsia="ja-JP"/>
          </w:rPr>
          <w:t>, 3x3 tiled.</w:t>
        </w:r>
      </w:ins>
    </w:p>
    <w:p w14:paraId="694CA39D" w14:textId="51F4265E" w:rsidR="004B472D" w:rsidRPr="007604DA" w:rsidRDefault="007604DA">
      <w:pPr>
        <w:spacing w:after="0"/>
        <w:rPr>
          <w:ins w:id="319" w:author="Dimitri Podborski" w:date="2023-11-13T06:05:00Z"/>
          <w:b/>
          <w:bCs/>
          <w:lang w:val="en-CA" w:eastAsia="ja-JP"/>
          <w:rPrChange w:id="320" w:author="Dimitri Podborski" w:date="2023-11-13T06:05:00Z">
            <w:rPr>
              <w:ins w:id="321" w:author="Dimitri Podborski" w:date="2023-11-13T06:05:00Z"/>
              <w:lang w:val="en-CA" w:eastAsia="ja-JP"/>
            </w:rPr>
          </w:rPrChange>
        </w:rPr>
        <w:pPrChange w:id="322" w:author="Dimitri Podborski" w:date="2023-11-13T06:05:00Z">
          <w:pPr/>
        </w:pPrChange>
      </w:pPr>
      <w:ins w:id="323" w:author="Dimitri Podborski" w:date="2023-11-13T06:05:00Z">
        <w:r w:rsidRPr="007604DA">
          <w:rPr>
            <w:b/>
            <w:bCs/>
            <w:lang w:val="en-CA" w:eastAsia="ja-JP"/>
            <w:rPrChange w:id="324" w:author="Dimitri Podborski" w:date="2023-11-13T06:05:00Z">
              <w:rPr>
                <w:lang w:val="en-CA" w:eastAsia="ja-JP"/>
              </w:rPr>
            </w:rPrChange>
          </w:rPr>
          <w:t>*frag1s.mp4</w:t>
        </w:r>
      </w:ins>
    </w:p>
    <w:p w14:paraId="5C2E8101" w14:textId="7DEE2BDB" w:rsidR="007604DA" w:rsidRDefault="007604DA" w:rsidP="005E218F">
      <w:pPr>
        <w:rPr>
          <w:ins w:id="325" w:author="Dimitri Podborski" w:date="2023-11-13T06:06:00Z"/>
          <w:lang w:val="en-CA" w:eastAsia="ja-JP"/>
        </w:rPr>
      </w:pPr>
      <w:ins w:id="326" w:author="Dimitri Podborski" w:date="2023-11-13T06:06:00Z">
        <w:r w:rsidRPr="007604DA">
          <w:rPr>
            <w:lang w:val="en-CA" w:eastAsia="ja-JP"/>
          </w:rPr>
          <w:t>‘</w:t>
        </w:r>
        <w:proofErr w:type="spellStart"/>
        <w:r w:rsidRPr="007604DA">
          <w:rPr>
            <w:lang w:val="en-CA" w:eastAsia="ja-JP"/>
          </w:rPr>
          <w:t>seig</w:t>
        </w:r>
        <w:proofErr w:type="spellEnd"/>
        <w:r w:rsidRPr="007604DA">
          <w:rPr>
            <w:lang w:val="en-CA" w:eastAsia="ja-JP"/>
          </w:rPr>
          <w:t>’ sample to group mapping in movie fragments.</w:t>
        </w:r>
      </w:ins>
    </w:p>
    <w:p w14:paraId="093E1964" w14:textId="4C384877" w:rsidR="007604DA" w:rsidRPr="007604DA" w:rsidRDefault="007604DA">
      <w:pPr>
        <w:spacing w:after="0"/>
        <w:rPr>
          <w:ins w:id="327" w:author="Dimitri Podborski" w:date="2023-11-13T06:10:00Z"/>
          <w:b/>
          <w:bCs/>
          <w:lang w:val="en-CA" w:eastAsia="ja-JP"/>
          <w:rPrChange w:id="328" w:author="Dimitri Podborski" w:date="2023-11-13T06:10:00Z">
            <w:rPr>
              <w:ins w:id="329" w:author="Dimitri Podborski" w:date="2023-11-13T06:10:00Z"/>
              <w:lang w:val="en-CA" w:eastAsia="ja-JP"/>
            </w:rPr>
          </w:rPrChange>
        </w:rPr>
        <w:pPrChange w:id="330" w:author="Dimitri Podborski" w:date="2023-11-13T06:11:00Z">
          <w:pPr/>
        </w:pPrChange>
      </w:pPr>
      <w:ins w:id="331" w:author="Dimitri Podborski" w:date="2023-11-13T06:10:00Z">
        <w:r w:rsidRPr="007604DA">
          <w:rPr>
            <w:b/>
            <w:bCs/>
            <w:lang w:val="en-CA" w:eastAsia="ja-JP"/>
            <w:rPrChange w:id="332" w:author="Dimitri Podborski" w:date="2023-11-13T06:10:00Z">
              <w:rPr>
                <w:lang w:val="en-CA" w:eastAsia="ja-JP"/>
              </w:rPr>
            </w:rPrChange>
          </w:rPr>
          <w:t xml:space="preserve">image_* and </w:t>
        </w:r>
        <w:proofErr w:type="spellStart"/>
        <w:r w:rsidRPr="007604DA">
          <w:rPr>
            <w:b/>
            <w:bCs/>
            <w:lang w:val="en-CA" w:eastAsia="ja-JP"/>
            <w:rPrChange w:id="333" w:author="Dimitri Podborski" w:date="2023-11-13T06:10:00Z">
              <w:rPr>
                <w:lang w:val="en-CA" w:eastAsia="ja-JP"/>
              </w:rPr>
            </w:rPrChange>
          </w:rPr>
          <w:t>video_cenc_mkey</w:t>
        </w:r>
        <w:proofErr w:type="spellEnd"/>
        <w:r w:rsidRPr="007604DA">
          <w:rPr>
            <w:b/>
            <w:bCs/>
            <w:lang w:val="en-CA" w:eastAsia="ja-JP"/>
            <w:rPrChange w:id="334" w:author="Dimitri Podborski" w:date="2023-11-13T06:10:00Z">
              <w:rPr>
                <w:lang w:val="en-CA" w:eastAsia="ja-JP"/>
              </w:rPr>
            </w:rPrChange>
          </w:rPr>
          <w:t>_*</w:t>
        </w:r>
      </w:ins>
    </w:p>
    <w:p w14:paraId="0D1F8998" w14:textId="5CD4CA60" w:rsidR="007604DA" w:rsidRDefault="007604DA" w:rsidP="005E218F">
      <w:pPr>
        <w:rPr>
          <w:ins w:id="335" w:author="Dimitri Podborski" w:date="2023-11-13T06:11:00Z"/>
          <w:lang w:val="en-US" w:eastAsia="ja-JP"/>
        </w:rPr>
      </w:pPr>
      <w:ins w:id="336" w:author="Dimitri Podborski" w:date="2023-11-13T06:11:00Z">
        <w:r w:rsidRPr="007604DA">
          <w:rPr>
            <w:lang w:val="en-US" w:eastAsia="ja-JP"/>
          </w:rPr>
          <w:t>Both CENC-128 and CBCS with constant IV</w:t>
        </w:r>
        <w:r>
          <w:rPr>
            <w:lang w:val="en-US" w:eastAsia="ja-JP"/>
          </w:rPr>
          <w:t>.</w:t>
        </w:r>
      </w:ins>
    </w:p>
    <w:p w14:paraId="1945934F" w14:textId="65B2A648" w:rsidR="007604DA" w:rsidRPr="007604DA" w:rsidRDefault="007604DA">
      <w:pPr>
        <w:spacing w:after="0"/>
        <w:rPr>
          <w:ins w:id="337" w:author="Dimitri Podborski" w:date="2023-11-13T06:11:00Z"/>
          <w:b/>
          <w:bCs/>
          <w:lang w:val="en-CA" w:eastAsia="ja-JP"/>
          <w:rPrChange w:id="338" w:author="Dimitri Podborski" w:date="2023-11-13T06:11:00Z">
            <w:rPr>
              <w:ins w:id="339" w:author="Dimitri Podborski" w:date="2023-11-13T06:11:00Z"/>
              <w:lang w:val="en-CA" w:eastAsia="ja-JP"/>
            </w:rPr>
          </w:rPrChange>
        </w:rPr>
        <w:pPrChange w:id="340" w:author="Dimitri Podborski" w:date="2023-11-13T06:11:00Z">
          <w:pPr/>
        </w:pPrChange>
      </w:pPr>
      <w:ins w:id="341" w:author="Dimitri Podborski" w:date="2023-11-13T06:11:00Z">
        <w:r w:rsidRPr="007604DA">
          <w:rPr>
            <w:b/>
            <w:bCs/>
            <w:lang w:val="en-CA" w:eastAsia="ja-JP"/>
            <w:rPrChange w:id="342" w:author="Dimitri Podborski" w:date="2023-11-13T06:11:00Z">
              <w:rPr>
                <w:lang w:val="en-CA" w:eastAsia="ja-JP"/>
              </w:rPr>
            </w:rPrChange>
          </w:rPr>
          <w:t>*_</w:t>
        </w:r>
        <w:proofErr w:type="spellStart"/>
        <w:r w:rsidRPr="007604DA">
          <w:rPr>
            <w:b/>
            <w:bCs/>
            <w:lang w:val="en-CA" w:eastAsia="ja-JP"/>
            <w:rPrChange w:id="343" w:author="Dimitri Podborski" w:date="2023-11-13T06:11:00Z">
              <w:rPr>
                <w:lang w:val="en-CA" w:eastAsia="ja-JP"/>
              </w:rPr>
            </w:rPrChange>
          </w:rPr>
          <w:t>cenc_mkey_subs</w:t>
        </w:r>
        <w:proofErr w:type="spellEnd"/>
        <w:r w:rsidRPr="007604DA">
          <w:rPr>
            <w:b/>
            <w:bCs/>
            <w:lang w:val="en-CA" w:eastAsia="ja-JP"/>
            <w:rPrChange w:id="344" w:author="Dimitri Podborski" w:date="2023-11-13T06:11:00Z">
              <w:rPr>
                <w:lang w:val="en-CA" w:eastAsia="ja-JP"/>
              </w:rPr>
            </w:rPrChange>
          </w:rPr>
          <w:t>* and *_</w:t>
        </w:r>
        <w:proofErr w:type="spellStart"/>
        <w:r w:rsidRPr="007604DA">
          <w:rPr>
            <w:b/>
            <w:bCs/>
            <w:lang w:val="en-CA" w:eastAsia="ja-JP"/>
            <w:rPrChange w:id="345" w:author="Dimitri Podborski" w:date="2023-11-13T06:11:00Z">
              <w:rPr>
                <w:lang w:val="en-CA" w:eastAsia="ja-JP"/>
              </w:rPr>
            </w:rPrChange>
          </w:rPr>
          <w:t>cbcs_mkey_const_iv_subs</w:t>
        </w:r>
        <w:proofErr w:type="spellEnd"/>
        <w:r w:rsidRPr="007604DA">
          <w:rPr>
            <w:b/>
            <w:bCs/>
            <w:lang w:val="en-CA" w:eastAsia="ja-JP"/>
            <w:rPrChange w:id="346" w:author="Dimitri Podborski" w:date="2023-11-13T06:11:00Z">
              <w:rPr>
                <w:lang w:val="en-CA" w:eastAsia="ja-JP"/>
              </w:rPr>
            </w:rPrChange>
          </w:rPr>
          <w:t>*</w:t>
        </w:r>
      </w:ins>
    </w:p>
    <w:p w14:paraId="005A9445" w14:textId="362750C4" w:rsidR="007604DA" w:rsidRDefault="007604DA" w:rsidP="005E218F">
      <w:pPr>
        <w:rPr>
          <w:ins w:id="347" w:author="Dimitri Podborski" w:date="2023-11-13T06:12:00Z"/>
          <w:lang w:val="en-CA" w:eastAsia="ja-JP"/>
        </w:rPr>
      </w:pPr>
      <w:ins w:id="348" w:author="Dimitri Podborski" w:date="2023-11-13T06:12:00Z">
        <w:r>
          <w:rPr>
            <w:lang w:val="en-CA" w:eastAsia="ja-JP"/>
          </w:rPr>
          <w:t>P</w:t>
        </w:r>
        <w:r w:rsidRPr="007604DA">
          <w:rPr>
            <w:lang w:val="en-CA" w:eastAsia="ja-JP"/>
          </w:rPr>
          <w:t>artial encryption of the tiles in the source frames.</w:t>
        </w:r>
      </w:ins>
    </w:p>
    <w:p w14:paraId="5446668B" w14:textId="161D21A5" w:rsidR="00104EF8" w:rsidRDefault="00104EF8">
      <w:pPr>
        <w:pStyle w:val="Heading4"/>
        <w:rPr>
          <w:ins w:id="349" w:author="Dimitri Podborski" w:date="2023-11-13T06:12:00Z"/>
          <w:lang w:val="en-CA"/>
        </w:rPr>
        <w:pPrChange w:id="350" w:author="Dimitri Podborski" w:date="2023-11-13T06:12:00Z">
          <w:pPr/>
        </w:pPrChange>
      </w:pPr>
      <w:ins w:id="351" w:author="Dimitri Podborski" w:date="2023-11-13T06:12:00Z">
        <w:r>
          <w:rPr>
            <w:lang w:val="en-CA"/>
          </w:rPr>
          <w:t>VVC conformance files</w:t>
        </w:r>
      </w:ins>
    </w:p>
    <w:p w14:paraId="6BEDE54E" w14:textId="59EDD5DF" w:rsidR="00104EF8" w:rsidRPr="007609C0" w:rsidRDefault="007609C0">
      <w:pPr>
        <w:spacing w:after="0"/>
        <w:rPr>
          <w:ins w:id="352" w:author="Dimitri Podborski" w:date="2023-11-13T06:24:00Z"/>
          <w:b/>
          <w:bCs/>
          <w:lang w:val="en-CA" w:eastAsia="ja-JP"/>
          <w:rPrChange w:id="353" w:author="Dimitri Podborski" w:date="2023-11-13T06:25:00Z">
            <w:rPr>
              <w:ins w:id="354" w:author="Dimitri Podborski" w:date="2023-11-13T06:24:00Z"/>
              <w:lang w:val="en-CA" w:eastAsia="ja-JP"/>
            </w:rPr>
          </w:rPrChange>
        </w:rPr>
        <w:pPrChange w:id="355" w:author="Dimitri Podborski" w:date="2023-11-13T06:25:00Z">
          <w:pPr/>
        </w:pPrChange>
      </w:pPr>
      <w:ins w:id="356" w:author="Dimitri Podborski" w:date="2023-11-13T06:24:00Z">
        <w:r w:rsidRPr="007609C0">
          <w:rPr>
            <w:b/>
            <w:bCs/>
            <w:lang w:val="en-CA" w:eastAsia="ja-JP"/>
            <w:rPrChange w:id="357" w:author="Dimitri Podborski" w:date="2023-11-13T06:25:00Z">
              <w:rPr>
                <w:lang w:val="en-CA" w:eastAsia="ja-JP"/>
              </w:rPr>
            </w:rPrChange>
          </w:rPr>
          <w:t>vvc_basic_track.mp4</w:t>
        </w:r>
      </w:ins>
    </w:p>
    <w:p w14:paraId="69E14588" w14:textId="666DDCB4" w:rsidR="007609C0" w:rsidRDefault="007609C0" w:rsidP="005E218F">
      <w:pPr>
        <w:rPr>
          <w:ins w:id="358" w:author="Dimitri Podborski" w:date="2023-11-13T06:25:00Z"/>
          <w:lang w:val="en-CA" w:eastAsia="ja-JP"/>
        </w:rPr>
      </w:pPr>
      <w:ins w:id="359" w:author="Dimitri Podborski" w:date="2023-11-13T06:25:00Z">
        <w:r w:rsidRPr="007609C0">
          <w:rPr>
            <w:lang w:val="en-CA" w:eastAsia="ja-JP"/>
          </w:rPr>
          <w:t>Single layer coded bitstream in VVC track with sample entry '</w:t>
        </w:r>
        <w:proofErr w:type="gramStart"/>
        <w:r w:rsidRPr="007609C0">
          <w:rPr>
            <w:lang w:val="en-CA" w:eastAsia="ja-JP"/>
          </w:rPr>
          <w:t>vvc1</w:t>
        </w:r>
        <w:proofErr w:type="gramEnd"/>
        <w:r w:rsidRPr="007609C0">
          <w:rPr>
            <w:lang w:val="en-CA" w:eastAsia="ja-JP"/>
          </w:rPr>
          <w:t>'</w:t>
        </w:r>
      </w:ins>
    </w:p>
    <w:p w14:paraId="63D6D272" w14:textId="6FCCB347" w:rsidR="007609C0" w:rsidRPr="007609C0" w:rsidRDefault="007609C0">
      <w:pPr>
        <w:spacing w:after="0"/>
        <w:rPr>
          <w:ins w:id="360" w:author="Dimitri Podborski" w:date="2023-11-13T06:25:00Z"/>
          <w:b/>
          <w:bCs/>
          <w:lang w:val="en-CA" w:eastAsia="ja-JP"/>
          <w:rPrChange w:id="361" w:author="Dimitri Podborski" w:date="2023-11-13T06:27:00Z">
            <w:rPr>
              <w:ins w:id="362" w:author="Dimitri Podborski" w:date="2023-11-13T06:25:00Z"/>
              <w:lang w:val="en-CA" w:eastAsia="ja-JP"/>
            </w:rPr>
          </w:rPrChange>
        </w:rPr>
        <w:pPrChange w:id="363" w:author="Dimitri Podborski" w:date="2023-11-13T06:27:00Z">
          <w:pPr/>
        </w:pPrChange>
      </w:pPr>
      <w:ins w:id="364" w:author="Dimitri Podborski" w:date="2023-11-13T06:25:00Z">
        <w:r w:rsidRPr="007609C0">
          <w:rPr>
            <w:b/>
            <w:bCs/>
            <w:lang w:val="en-CA" w:eastAsia="ja-JP"/>
            <w:rPrChange w:id="365" w:author="Dimitri Podborski" w:date="2023-11-13T06:27:00Z">
              <w:rPr>
                <w:lang w:val="en-CA" w:eastAsia="ja-JP"/>
              </w:rPr>
            </w:rPrChange>
          </w:rPr>
          <w:t>vvc_mixed_nal_subpicture_tracks.mp4</w:t>
        </w:r>
      </w:ins>
    </w:p>
    <w:p w14:paraId="43B52749" w14:textId="569B345E" w:rsidR="007609C0" w:rsidRDefault="007609C0" w:rsidP="007609C0">
      <w:pPr>
        <w:rPr>
          <w:ins w:id="366" w:author="Dimitri Podborski" w:date="2023-11-13T06:27:00Z"/>
          <w:lang w:val="en-CA" w:eastAsia="ja-JP"/>
        </w:rPr>
      </w:pPr>
      <w:ins w:id="367" w:author="Dimitri Podborski" w:date="2023-11-13T06:25:00Z">
        <w:r w:rsidRPr="007609C0">
          <w:rPr>
            <w:lang w:val="en-CA" w:eastAsia="ja-JP"/>
          </w:rPr>
          <w:t>Single layer coded bitstream with subpictures having mixed NAL unit type. One VVC base track with sample entry 'vvc1'</w:t>
        </w:r>
      </w:ins>
      <w:ins w:id="368" w:author="Dimitri Podborski" w:date="2023-11-13T06:26:00Z">
        <w:r>
          <w:rPr>
            <w:lang w:val="en-CA" w:eastAsia="ja-JP"/>
          </w:rPr>
          <w:t>. F</w:t>
        </w:r>
      </w:ins>
      <w:ins w:id="369" w:author="Dimitri Podborski" w:date="2023-11-13T06:25:00Z">
        <w:r w:rsidRPr="007609C0">
          <w:rPr>
            <w:lang w:val="en-CA" w:eastAsia="ja-JP"/>
          </w:rPr>
          <w:t>our subpictures coded in 4 VVC subpicture tracks with sample entry 'vvs1'</w:t>
        </w:r>
      </w:ins>
      <w:ins w:id="370" w:author="Dimitri Podborski" w:date="2023-11-13T06:26:00Z">
        <w:r>
          <w:rPr>
            <w:lang w:val="en-CA" w:eastAsia="ja-JP"/>
          </w:rPr>
          <w:t>.</w:t>
        </w:r>
      </w:ins>
      <w:ins w:id="371" w:author="Dimitri Podborski" w:date="2023-11-13T06:27:00Z">
        <w:r>
          <w:rPr>
            <w:lang w:val="en-CA" w:eastAsia="ja-JP"/>
          </w:rPr>
          <w:t xml:space="preserve"> </w:t>
        </w:r>
      </w:ins>
      <w:ins w:id="372" w:author="Dimitri Podborski" w:date="2023-11-13T06:25:00Z">
        <w:r w:rsidRPr="007609C0">
          <w:rPr>
            <w:lang w:val="en-CA" w:eastAsia="ja-JP"/>
          </w:rPr>
          <w:t>VVC merge base track has '</w:t>
        </w:r>
        <w:proofErr w:type="spellStart"/>
        <w:r w:rsidRPr="007609C0">
          <w:rPr>
            <w:lang w:val="en-CA" w:eastAsia="ja-JP"/>
          </w:rPr>
          <w:t>subp</w:t>
        </w:r>
        <w:proofErr w:type="spellEnd"/>
        <w:r w:rsidRPr="007609C0">
          <w:rPr>
            <w:lang w:val="en-CA" w:eastAsia="ja-JP"/>
          </w:rPr>
          <w:t>' track reference to VVC subpicture tracks</w:t>
        </w:r>
      </w:ins>
      <w:ins w:id="373" w:author="Dimitri Podborski" w:date="2023-11-13T06:26:00Z">
        <w:r>
          <w:rPr>
            <w:lang w:val="en-CA" w:eastAsia="ja-JP"/>
          </w:rPr>
          <w:t>.</w:t>
        </w:r>
      </w:ins>
      <w:ins w:id="374" w:author="Dimitri Podborski" w:date="2023-11-13T06:27:00Z">
        <w:r>
          <w:rPr>
            <w:lang w:val="en-CA" w:eastAsia="ja-JP"/>
          </w:rPr>
          <w:t xml:space="preserve"> </w:t>
        </w:r>
      </w:ins>
      <w:ins w:id="375" w:author="Dimitri Podborski" w:date="2023-11-13T06:25:00Z">
        <w:r w:rsidRPr="007609C0">
          <w:rPr>
            <w:lang w:val="en-CA" w:eastAsia="ja-JP"/>
          </w:rPr>
          <w:t>VVC merge base track has '</w:t>
        </w:r>
        <w:proofErr w:type="spellStart"/>
        <w:r w:rsidRPr="007609C0">
          <w:rPr>
            <w:lang w:val="en-CA" w:eastAsia="ja-JP"/>
          </w:rPr>
          <w:t>mixn</w:t>
        </w:r>
        <w:proofErr w:type="spellEnd"/>
        <w:r w:rsidRPr="007609C0">
          <w:rPr>
            <w:lang w:val="en-CA" w:eastAsia="ja-JP"/>
          </w:rPr>
          <w:t>' track reference to VVC subpicture tracks</w:t>
        </w:r>
      </w:ins>
      <w:ins w:id="376" w:author="Dimitri Podborski" w:date="2023-11-13T06:26:00Z">
        <w:r>
          <w:rPr>
            <w:lang w:val="en-CA" w:eastAsia="ja-JP"/>
          </w:rPr>
          <w:t>.</w:t>
        </w:r>
      </w:ins>
      <w:ins w:id="377" w:author="Dimitri Podborski" w:date="2023-11-13T06:27:00Z">
        <w:r>
          <w:rPr>
            <w:lang w:val="en-CA" w:eastAsia="ja-JP"/>
          </w:rPr>
          <w:t xml:space="preserve"> </w:t>
        </w:r>
      </w:ins>
      <w:ins w:id="378" w:author="Dimitri Podborski" w:date="2023-11-13T06:26:00Z">
        <w:r>
          <w:rPr>
            <w:lang w:val="en-CA" w:eastAsia="ja-JP"/>
          </w:rPr>
          <w:t>S</w:t>
        </w:r>
      </w:ins>
      <w:ins w:id="379" w:author="Dimitri Podborski" w:date="2023-11-13T06:25:00Z">
        <w:r w:rsidRPr="007609C0">
          <w:rPr>
            <w:lang w:val="en-CA" w:eastAsia="ja-JP"/>
          </w:rPr>
          <w:t>ubpicture order sample grouping '</w:t>
        </w:r>
        <w:proofErr w:type="spellStart"/>
        <w:r w:rsidRPr="007609C0">
          <w:rPr>
            <w:lang w:val="en-CA" w:eastAsia="ja-JP"/>
          </w:rPr>
          <w:t>spor</w:t>
        </w:r>
        <w:proofErr w:type="spellEnd"/>
        <w:r w:rsidRPr="007609C0">
          <w:rPr>
            <w:lang w:val="en-CA" w:eastAsia="ja-JP"/>
          </w:rPr>
          <w:t xml:space="preserve">' with </w:t>
        </w:r>
        <w:proofErr w:type="spellStart"/>
        <w:r w:rsidRPr="007609C0">
          <w:rPr>
            <w:lang w:val="en-CA" w:eastAsia="ja-JP"/>
          </w:rPr>
          <w:t>num_subpic_ref_idx</w:t>
        </w:r>
        <w:proofErr w:type="spellEnd"/>
        <w:r w:rsidRPr="007609C0">
          <w:rPr>
            <w:lang w:val="en-CA" w:eastAsia="ja-JP"/>
          </w:rPr>
          <w:t xml:space="preserve"> equal to 0 (same order)</w:t>
        </w:r>
      </w:ins>
      <w:ins w:id="380" w:author="Dimitri Podborski" w:date="2023-11-13T06:26:00Z">
        <w:r>
          <w:rPr>
            <w:lang w:val="en-CA" w:eastAsia="ja-JP"/>
          </w:rPr>
          <w:t>.</w:t>
        </w:r>
      </w:ins>
      <w:ins w:id="381" w:author="Dimitri Podborski" w:date="2023-11-13T06:27:00Z">
        <w:r>
          <w:rPr>
            <w:lang w:val="en-CA" w:eastAsia="ja-JP"/>
          </w:rPr>
          <w:t xml:space="preserve"> </w:t>
        </w:r>
      </w:ins>
      <w:ins w:id="382" w:author="Dimitri Podborski" w:date="2023-11-13T06:26:00Z">
        <w:r>
          <w:rPr>
            <w:lang w:val="en-CA" w:eastAsia="ja-JP"/>
          </w:rPr>
          <w:t>M</w:t>
        </w:r>
      </w:ins>
      <w:ins w:id="383" w:author="Dimitri Podborski" w:date="2023-11-13T06:25:00Z">
        <w:r w:rsidRPr="007609C0">
          <w:rPr>
            <w:lang w:val="en-CA" w:eastAsia="ja-JP"/>
          </w:rPr>
          <w:t>ixed NAL unit type pictures sample group '</w:t>
        </w:r>
        <w:proofErr w:type="spellStart"/>
        <w:r w:rsidRPr="007609C0">
          <w:rPr>
            <w:lang w:val="en-CA" w:eastAsia="ja-JP"/>
          </w:rPr>
          <w:t>minp</w:t>
        </w:r>
        <w:proofErr w:type="spellEnd"/>
        <w:r w:rsidRPr="007609C0">
          <w:rPr>
            <w:lang w:val="en-CA" w:eastAsia="ja-JP"/>
          </w:rPr>
          <w:t>'</w:t>
        </w:r>
      </w:ins>
      <w:ins w:id="384" w:author="Dimitri Podborski" w:date="2023-11-13T06:26:00Z">
        <w:r>
          <w:rPr>
            <w:lang w:val="en-CA" w:eastAsia="ja-JP"/>
          </w:rPr>
          <w:t>.</w:t>
        </w:r>
      </w:ins>
      <w:ins w:id="385" w:author="Dimitri Podborski" w:date="2023-11-13T06:27:00Z">
        <w:r>
          <w:rPr>
            <w:lang w:val="en-CA" w:eastAsia="ja-JP"/>
          </w:rPr>
          <w:t xml:space="preserve"> S</w:t>
        </w:r>
      </w:ins>
      <w:ins w:id="386" w:author="Dimitri Podborski" w:date="2023-11-13T06:25:00Z">
        <w:r w:rsidRPr="007609C0">
          <w:rPr>
            <w:lang w:val="en-CA" w:eastAsia="ja-JP"/>
          </w:rPr>
          <w:t>ame NAL unit type track grouping '</w:t>
        </w:r>
        <w:proofErr w:type="spellStart"/>
        <w:r w:rsidRPr="007609C0">
          <w:rPr>
            <w:lang w:val="en-CA" w:eastAsia="ja-JP"/>
          </w:rPr>
          <w:t>snut</w:t>
        </w:r>
        <w:proofErr w:type="spellEnd"/>
        <w:r w:rsidRPr="007609C0">
          <w:rPr>
            <w:lang w:val="en-CA" w:eastAsia="ja-JP"/>
          </w:rPr>
          <w:t>'</w:t>
        </w:r>
      </w:ins>
      <w:ins w:id="387" w:author="Dimitri Podborski" w:date="2023-11-13T06:26:00Z">
        <w:r>
          <w:rPr>
            <w:lang w:val="en-CA" w:eastAsia="ja-JP"/>
          </w:rPr>
          <w:t>.</w:t>
        </w:r>
      </w:ins>
    </w:p>
    <w:p w14:paraId="2D271CB1" w14:textId="1B3C608E" w:rsidR="007609C0" w:rsidRPr="007609C0" w:rsidRDefault="007609C0">
      <w:pPr>
        <w:spacing w:after="0"/>
        <w:rPr>
          <w:ins w:id="388" w:author="Dimitri Podborski" w:date="2023-11-13T06:27:00Z"/>
          <w:b/>
          <w:bCs/>
          <w:lang w:val="en-CA" w:eastAsia="ja-JP"/>
          <w:rPrChange w:id="389" w:author="Dimitri Podborski" w:date="2023-11-13T06:28:00Z">
            <w:rPr>
              <w:ins w:id="390" w:author="Dimitri Podborski" w:date="2023-11-13T06:27:00Z"/>
              <w:lang w:val="en-CA" w:eastAsia="ja-JP"/>
            </w:rPr>
          </w:rPrChange>
        </w:rPr>
        <w:pPrChange w:id="391" w:author="Dimitri Podborski" w:date="2023-11-13T06:28:00Z">
          <w:pPr/>
        </w:pPrChange>
      </w:pPr>
      <w:ins w:id="392" w:author="Dimitri Podborski" w:date="2023-11-13T06:27:00Z">
        <w:r w:rsidRPr="007609C0">
          <w:rPr>
            <w:b/>
            <w:bCs/>
            <w:lang w:val="en-CA" w:eastAsia="ja-JP"/>
            <w:rPrChange w:id="393" w:author="Dimitri Podborski" w:date="2023-11-13T06:28:00Z">
              <w:rPr>
                <w:lang w:val="en-CA" w:eastAsia="ja-JP"/>
              </w:rPr>
            </w:rPrChange>
          </w:rPr>
          <w:t>vvc_subpicture_tracks.mp4</w:t>
        </w:r>
      </w:ins>
    </w:p>
    <w:p w14:paraId="3ABB82EE" w14:textId="5F2E4588" w:rsidR="007609C0" w:rsidRDefault="007609C0" w:rsidP="007609C0">
      <w:pPr>
        <w:rPr>
          <w:ins w:id="394" w:author="Dimitri Podborski" w:date="2023-11-13T06:28:00Z"/>
          <w:lang w:val="en-CA" w:eastAsia="ja-JP"/>
        </w:rPr>
      </w:pPr>
      <w:ins w:id="395" w:author="Dimitri Podborski" w:date="2023-11-13T06:27:00Z">
        <w:r w:rsidRPr="007609C0">
          <w:rPr>
            <w:lang w:val="en-CA" w:eastAsia="ja-JP"/>
          </w:rPr>
          <w:t>Single layer coded bitstream with subpictures. One VVC base track with sample entry 'vvc1'</w:t>
        </w:r>
      </w:ins>
      <w:ins w:id="396" w:author="Dimitri Podborski" w:date="2023-11-13T06:28:00Z">
        <w:r>
          <w:rPr>
            <w:lang w:val="en-CA" w:eastAsia="ja-JP"/>
          </w:rPr>
          <w:t>. F</w:t>
        </w:r>
      </w:ins>
      <w:ins w:id="397" w:author="Dimitri Podborski" w:date="2023-11-13T06:27:00Z">
        <w:r w:rsidRPr="007609C0">
          <w:rPr>
            <w:lang w:val="en-CA" w:eastAsia="ja-JP"/>
          </w:rPr>
          <w:t>our subpictures coded with two different QPs in 8 VVC subpicture tracks with sample entry 'vvs1'</w:t>
        </w:r>
      </w:ins>
      <w:ins w:id="398" w:author="Dimitri Podborski" w:date="2023-11-13T06:28:00Z">
        <w:r>
          <w:rPr>
            <w:lang w:val="en-CA" w:eastAsia="ja-JP"/>
          </w:rPr>
          <w:t xml:space="preserve">. </w:t>
        </w:r>
      </w:ins>
      <w:ins w:id="399" w:author="Dimitri Podborski" w:date="2023-11-13T06:27:00Z">
        <w:r w:rsidRPr="007609C0">
          <w:rPr>
            <w:lang w:val="en-CA" w:eastAsia="ja-JP"/>
          </w:rPr>
          <w:t>VVC merge base track has '</w:t>
        </w:r>
        <w:proofErr w:type="spellStart"/>
        <w:r w:rsidRPr="007609C0">
          <w:rPr>
            <w:lang w:val="en-CA" w:eastAsia="ja-JP"/>
          </w:rPr>
          <w:t>subp</w:t>
        </w:r>
        <w:proofErr w:type="spellEnd"/>
        <w:r w:rsidRPr="007609C0">
          <w:rPr>
            <w:lang w:val="en-CA" w:eastAsia="ja-JP"/>
          </w:rPr>
          <w:t>' track reference to VVC subpicture tracks</w:t>
        </w:r>
      </w:ins>
      <w:ins w:id="400" w:author="Dimitri Podborski" w:date="2023-11-13T06:28:00Z">
        <w:r>
          <w:rPr>
            <w:lang w:val="en-CA" w:eastAsia="ja-JP"/>
          </w:rPr>
          <w:t xml:space="preserve">. </w:t>
        </w:r>
      </w:ins>
      <w:ins w:id="401" w:author="Dimitri Podborski" w:date="2023-11-13T06:27:00Z">
        <w:r w:rsidRPr="007609C0">
          <w:rPr>
            <w:lang w:val="en-CA" w:eastAsia="ja-JP"/>
          </w:rPr>
          <w:t>VVC subpicture tracks are grouped by '</w:t>
        </w:r>
        <w:proofErr w:type="spellStart"/>
        <w:r w:rsidRPr="007609C0">
          <w:rPr>
            <w:lang w:val="en-CA" w:eastAsia="ja-JP"/>
          </w:rPr>
          <w:t>alte</w:t>
        </w:r>
        <w:proofErr w:type="spellEnd"/>
        <w:r w:rsidRPr="007609C0">
          <w:rPr>
            <w:lang w:val="en-CA" w:eastAsia="ja-JP"/>
          </w:rPr>
          <w:t>' track grouping</w:t>
        </w:r>
      </w:ins>
      <w:ins w:id="402" w:author="Dimitri Podborski" w:date="2023-11-13T06:28:00Z">
        <w:r>
          <w:rPr>
            <w:lang w:val="en-CA" w:eastAsia="ja-JP"/>
          </w:rPr>
          <w:t>. S</w:t>
        </w:r>
      </w:ins>
      <w:ins w:id="403" w:author="Dimitri Podborski" w:date="2023-11-13T06:27:00Z">
        <w:r w:rsidRPr="007609C0">
          <w:rPr>
            <w:lang w:val="en-CA" w:eastAsia="ja-JP"/>
          </w:rPr>
          <w:t>ubpicture order sample grouping '</w:t>
        </w:r>
        <w:proofErr w:type="spellStart"/>
        <w:r w:rsidRPr="007609C0">
          <w:rPr>
            <w:lang w:val="en-CA" w:eastAsia="ja-JP"/>
          </w:rPr>
          <w:t>spor</w:t>
        </w:r>
        <w:proofErr w:type="spellEnd"/>
        <w:r w:rsidRPr="007609C0">
          <w:rPr>
            <w:lang w:val="en-CA" w:eastAsia="ja-JP"/>
          </w:rPr>
          <w:t xml:space="preserve">' with </w:t>
        </w:r>
        <w:proofErr w:type="spellStart"/>
        <w:r w:rsidRPr="007609C0">
          <w:rPr>
            <w:lang w:val="en-CA" w:eastAsia="ja-JP"/>
          </w:rPr>
          <w:t>num_subpic_ref_idx</w:t>
        </w:r>
        <w:proofErr w:type="spellEnd"/>
        <w:r w:rsidRPr="007609C0">
          <w:rPr>
            <w:lang w:val="en-CA" w:eastAsia="ja-JP"/>
          </w:rPr>
          <w:t xml:space="preserve"> equal to 0 (same order)</w:t>
        </w:r>
      </w:ins>
      <w:ins w:id="404" w:author="Dimitri Podborski" w:date="2023-11-13T06:28:00Z">
        <w:r>
          <w:rPr>
            <w:lang w:val="en-CA" w:eastAsia="ja-JP"/>
          </w:rPr>
          <w:t xml:space="preserve">. </w:t>
        </w:r>
      </w:ins>
      <w:ins w:id="405" w:author="Dimitri Podborski" w:date="2023-11-13T06:27:00Z">
        <w:r w:rsidRPr="007609C0">
          <w:rPr>
            <w:lang w:val="en-CA" w:eastAsia="ja-JP"/>
          </w:rPr>
          <w:t>Subpicture layout map entry '</w:t>
        </w:r>
        <w:proofErr w:type="spellStart"/>
        <w:r w:rsidRPr="007609C0">
          <w:rPr>
            <w:lang w:val="en-CA" w:eastAsia="ja-JP"/>
          </w:rPr>
          <w:t>sulm</w:t>
        </w:r>
        <w:proofErr w:type="spellEnd"/>
        <w:r w:rsidRPr="007609C0">
          <w:rPr>
            <w:lang w:val="en-CA" w:eastAsia="ja-JP"/>
          </w:rPr>
          <w:t>'</w:t>
        </w:r>
      </w:ins>
      <w:ins w:id="406" w:author="Dimitri Podborski" w:date="2023-11-13T06:28:00Z">
        <w:r>
          <w:rPr>
            <w:lang w:val="en-CA" w:eastAsia="ja-JP"/>
          </w:rPr>
          <w:t>.</w:t>
        </w:r>
      </w:ins>
    </w:p>
    <w:p w14:paraId="20CBCF8F" w14:textId="5207E73F" w:rsidR="007609C0" w:rsidRPr="007609C0" w:rsidRDefault="007609C0">
      <w:pPr>
        <w:spacing w:after="0"/>
        <w:rPr>
          <w:ins w:id="407" w:author="Dimitri Podborski" w:date="2023-11-13T06:29:00Z"/>
          <w:b/>
          <w:bCs/>
          <w:lang w:val="en-CA" w:eastAsia="ja-JP"/>
          <w:rPrChange w:id="408" w:author="Dimitri Podborski" w:date="2023-11-13T06:30:00Z">
            <w:rPr>
              <w:ins w:id="409" w:author="Dimitri Podborski" w:date="2023-11-13T06:29:00Z"/>
              <w:lang w:val="en-CA" w:eastAsia="ja-JP"/>
            </w:rPr>
          </w:rPrChange>
        </w:rPr>
        <w:pPrChange w:id="410" w:author="Dimitri Podborski" w:date="2023-11-13T06:30:00Z">
          <w:pPr/>
        </w:pPrChange>
      </w:pPr>
      <w:ins w:id="411" w:author="Dimitri Podborski" w:date="2023-11-13T06:29:00Z">
        <w:r w:rsidRPr="007609C0">
          <w:rPr>
            <w:b/>
            <w:bCs/>
            <w:lang w:val="en-CA" w:eastAsia="ja-JP"/>
            <w:rPrChange w:id="412" w:author="Dimitri Podborski" w:date="2023-11-13T06:30:00Z">
              <w:rPr>
                <w:lang w:val="en-CA" w:eastAsia="ja-JP"/>
              </w:rPr>
            </w:rPrChange>
          </w:rPr>
          <w:t>vvc_subpicture_tracks_spor_ordered.mp4</w:t>
        </w:r>
      </w:ins>
    </w:p>
    <w:p w14:paraId="434CA51D" w14:textId="760FBAA6" w:rsidR="007609C0" w:rsidRDefault="007609C0" w:rsidP="007609C0">
      <w:pPr>
        <w:rPr>
          <w:ins w:id="413" w:author="Dimitri Podborski" w:date="2023-11-13T06:30:00Z"/>
          <w:lang w:val="en-CA" w:eastAsia="ja-JP"/>
        </w:rPr>
      </w:pPr>
      <w:ins w:id="414" w:author="Dimitri Podborski" w:date="2023-11-13T06:29:00Z">
        <w:r w:rsidRPr="007609C0">
          <w:rPr>
            <w:lang w:val="en-CA" w:eastAsia="ja-JP"/>
          </w:rPr>
          <w:lastRenderedPageBreak/>
          <w:t>Single layer coded bitstream with subpictures. One VVC base track with sample entry 'vvc1'</w:t>
        </w:r>
        <w:r>
          <w:rPr>
            <w:lang w:val="en-CA" w:eastAsia="ja-JP"/>
          </w:rPr>
          <w:t>. F</w:t>
        </w:r>
        <w:r w:rsidRPr="007609C0">
          <w:rPr>
            <w:lang w:val="en-CA" w:eastAsia="ja-JP"/>
          </w:rPr>
          <w:t>our subpictures coded in 4 VVC subpicture tracks with sample entry 'vvs1'</w:t>
        </w:r>
        <w:r>
          <w:rPr>
            <w:lang w:val="en-CA" w:eastAsia="ja-JP"/>
          </w:rPr>
          <w:t xml:space="preserve">. </w:t>
        </w:r>
        <w:r w:rsidRPr="007609C0">
          <w:rPr>
            <w:lang w:val="en-CA" w:eastAsia="ja-JP"/>
          </w:rPr>
          <w:t>VVC merge base track has '</w:t>
        </w:r>
        <w:proofErr w:type="spellStart"/>
        <w:r w:rsidRPr="007609C0">
          <w:rPr>
            <w:lang w:val="en-CA" w:eastAsia="ja-JP"/>
          </w:rPr>
          <w:t>subp</w:t>
        </w:r>
        <w:proofErr w:type="spellEnd"/>
        <w:r w:rsidRPr="007609C0">
          <w:rPr>
            <w:lang w:val="en-CA" w:eastAsia="ja-JP"/>
          </w:rPr>
          <w:t>' track reference to VVC subpicture tracks</w:t>
        </w:r>
        <w:r>
          <w:rPr>
            <w:lang w:val="en-CA" w:eastAsia="ja-JP"/>
          </w:rPr>
          <w:t>. S</w:t>
        </w:r>
        <w:r w:rsidRPr="007609C0">
          <w:rPr>
            <w:lang w:val="en-CA" w:eastAsia="ja-JP"/>
          </w:rPr>
          <w:t>ubpicture order sample grouping '</w:t>
        </w:r>
        <w:proofErr w:type="spellStart"/>
        <w:r w:rsidRPr="007609C0">
          <w:rPr>
            <w:lang w:val="en-CA" w:eastAsia="ja-JP"/>
          </w:rPr>
          <w:t>spor</w:t>
        </w:r>
        <w:proofErr w:type="spellEnd"/>
        <w:r w:rsidRPr="007609C0">
          <w:rPr>
            <w:lang w:val="en-CA" w:eastAsia="ja-JP"/>
          </w:rPr>
          <w:t xml:space="preserve">' with </w:t>
        </w:r>
        <w:proofErr w:type="spellStart"/>
        <w:r w:rsidRPr="007609C0">
          <w:rPr>
            <w:lang w:val="en-CA" w:eastAsia="ja-JP"/>
          </w:rPr>
          <w:t>num_subpic_ref_idx</w:t>
        </w:r>
        <w:proofErr w:type="spellEnd"/>
        <w:r w:rsidRPr="007609C0">
          <w:rPr>
            <w:lang w:val="en-CA" w:eastAsia="ja-JP"/>
          </w:rPr>
          <w:t xml:space="preserve"> greater than 0 (different order)</w:t>
        </w:r>
        <w:r>
          <w:rPr>
            <w:lang w:val="en-CA" w:eastAsia="ja-JP"/>
          </w:rPr>
          <w:t>.</w:t>
        </w:r>
      </w:ins>
    </w:p>
    <w:p w14:paraId="2B691DE2" w14:textId="6C2FDB41" w:rsidR="007609C0" w:rsidRPr="007609C0" w:rsidRDefault="007609C0">
      <w:pPr>
        <w:spacing w:after="0"/>
        <w:rPr>
          <w:ins w:id="415" w:author="Dimitri Podborski" w:date="2023-11-13T06:30:00Z"/>
          <w:b/>
          <w:bCs/>
          <w:lang w:val="en-CA" w:eastAsia="ja-JP"/>
          <w:rPrChange w:id="416" w:author="Dimitri Podborski" w:date="2023-11-13T06:30:00Z">
            <w:rPr>
              <w:ins w:id="417" w:author="Dimitri Podborski" w:date="2023-11-13T06:30:00Z"/>
              <w:lang w:val="en-CA" w:eastAsia="ja-JP"/>
            </w:rPr>
          </w:rPrChange>
        </w:rPr>
        <w:pPrChange w:id="418" w:author="Dimitri Podborski" w:date="2023-11-13T06:31:00Z">
          <w:pPr/>
        </w:pPrChange>
      </w:pPr>
      <w:ins w:id="419" w:author="Dimitri Podborski" w:date="2023-11-13T06:30:00Z">
        <w:r w:rsidRPr="007609C0">
          <w:rPr>
            <w:b/>
            <w:bCs/>
            <w:lang w:val="en-CA" w:eastAsia="ja-JP"/>
            <w:rPrChange w:id="420" w:author="Dimitri Podborski" w:date="2023-11-13T06:30:00Z">
              <w:rPr>
                <w:lang w:val="en-CA" w:eastAsia="ja-JP"/>
              </w:rPr>
            </w:rPrChange>
          </w:rPr>
          <w:t>vvc_substitute_subpicture_single_sample_track.mp4</w:t>
        </w:r>
      </w:ins>
    </w:p>
    <w:p w14:paraId="325FB8EE" w14:textId="7B805AB9" w:rsidR="007609C0" w:rsidRDefault="007609C0" w:rsidP="007609C0">
      <w:pPr>
        <w:rPr>
          <w:ins w:id="421" w:author="Dimitri Podborski" w:date="2023-11-13T06:27:00Z"/>
          <w:lang w:val="en-CA" w:eastAsia="ja-JP"/>
        </w:rPr>
      </w:pPr>
      <w:ins w:id="422" w:author="Dimitri Podborski" w:date="2023-11-13T06:30:00Z">
        <w:r w:rsidRPr="007609C0">
          <w:rPr>
            <w:lang w:val="en-CA" w:eastAsia="ja-JP"/>
          </w:rPr>
          <w:t>Single layer coded bitstream with subpictures. One VVC base track with sample entry 'vvc1'</w:t>
        </w:r>
        <w:r>
          <w:rPr>
            <w:lang w:val="en-CA" w:eastAsia="ja-JP"/>
          </w:rPr>
          <w:t>.</w:t>
        </w:r>
      </w:ins>
      <w:ins w:id="423" w:author="Dimitri Podborski" w:date="2023-11-13T06:31:00Z">
        <w:r>
          <w:rPr>
            <w:lang w:val="en-CA" w:eastAsia="ja-JP"/>
          </w:rPr>
          <w:t xml:space="preserve"> </w:t>
        </w:r>
      </w:ins>
      <w:ins w:id="424" w:author="Dimitri Podborski" w:date="2023-11-13T06:30:00Z">
        <w:r>
          <w:rPr>
            <w:lang w:val="en-CA" w:eastAsia="ja-JP"/>
          </w:rPr>
          <w:t>F</w:t>
        </w:r>
        <w:r w:rsidRPr="007609C0">
          <w:rPr>
            <w:lang w:val="en-CA" w:eastAsia="ja-JP"/>
          </w:rPr>
          <w:t xml:space="preserve">our subpictures coded in 4 VVC subpicture tracks with sample entry 'vvs1', 4 substitute subpicture track with sample entry 'vvs1' (only one sample in the track) (In </w:t>
        </w:r>
        <w:proofErr w:type="spellStart"/>
        <w:r w:rsidRPr="007609C0">
          <w:rPr>
            <w:lang w:val="en-CA" w:eastAsia="ja-JP"/>
          </w:rPr>
          <w:t>VvcNALUConfigBox</w:t>
        </w:r>
        <w:proofErr w:type="spellEnd"/>
        <w:r w:rsidRPr="007609C0">
          <w:rPr>
            <w:lang w:val="en-CA" w:eastAsia="ja-JP"/>
          </w:rPr>
          <w:t xml:space="preserve"> flags&amp;1=1)</w:t>
        </w:r>
      </w:ins>
      <w:ins w:id="425" w:author="Dimitri Podborski" w:date="2023-11-13T06:31:00Z">
        <w:r>
          <w:rPr>
            <w:lang w:val="en-CA" w:eastAsia="ja-JP"/>
          </w:rPr>
          <w:t xml:space="preserve">. </w:t>
        </w:r>
      </w:ins>
      <w:ins w:id="426" w:author="Dimitri Podborski" w:date="2023-11-13T06:30:00Z">
        <w:r w:rsidRPr="007609C0">
          <w:rPr>
            <w:lang w:val="en-CA" w:eastAsia="ja-JP"/>
          </w:rPr>
          <w:t>VVC merge base track has '</w:t>
        </w:r>
        <w:proofErr w:type="spellStart"/>
        <w:r w:rsidRPr="007609C0">
          <w:rPr>
            <w:lang w:val="en-CA" w:eastAsia="ja-JP"/>
          </w:rPr>
          <w:t>subp</w:t>
        </w:r>
        <w:proofErr w:type="spellEnd"/>
        <w:r w:rsidRPr="007609C0">
          <w:rPr>
            <w:lang w:val="en-CA" w:eastAsia="ja-JP"/>
          </w:rPr>
          <w:t>' track reference to VVC subpicture tracks</w:t>
        </w:r>
      </w:ins>
      <w:ins w:id="427" w:author="Dimitri Podborski" w:date="2023-11-13T06:31:00Z">
        <w:r>
          <w:rPr>
            <w:lang w:val="en-CA" w:eastAsia="ja-JP"/>
          </w:rPr>
          <w:t>. S</w:t>
        </w:r>
      </w:ins>
      <w:ins w:id="428" w:author="Dimitri Podborski" w:date="2023-11-13T06:30:00Z">
        <w:r w:rsidRPr="007609C0">
          <w:rPr>
            <w:lang w:val="en-CA" w:eastAsia="ja-JP"/>
          </w:rPr>
          <w:t>ubpicture order sample grouping '</w:t>
        </w:r>
        <w:proofErr w:type="spellStart"/>
        <w:r w:rsidRPr="007609C0">
          <w:rPr>
            <w:lang w:val="en-CA" w:eastAsia="ja-JP"/>
          </w:rPr>
          <w:t>spor</w:t>
        </w:r>
        <w:proofErr w:type="spellEnd"/>
        <w:r w:rsidRPr="007609C0">
          <w:rPr>
            <w:lang w:val="en-CA" w:eastAsia="ja-JP"/>
          </w:rPr>
          <w:t xml:space="preserve">' with </w:t>
        </w:r>
        <w:proofErr w:type="spellStart"/>
        <w:r w:rsidRPr="007609C0">
          <w:rPr>
            <w:lang w:val="en-CA" w:eastAsia="ja-JP"/>
          </w:rPr>
          <w:t>num_subpic_ref_idx</w:t>
        </w:r>
        <w:proofErr w:type="spellEnd"/>
        <w:r w:rsidRPr="007609C0">
          <w:rPr>
            <w:lang w:val="en-CA" w:eastAsia="ja-JP"/>
          </w:rPr>
          <w:t xml:space="preserve"> equal to 0 (same order) (11.4.16),</w:t>
        </w:r>
      </w:ins>
    </w:p>
    <w:p w14:paraId="2DA817E1" w14:textId="4D23E874" w:rsidR="007609C0" w:rsidRPr="007609C0" w:rsidRDefault="007609C0">
      <w:pPr>
        <w:spacing w:after="0"/>
        <w:rPr>
          <w:ins w:id="429" w:author="Dimitri Podborski" w:date="2023-11-13T06:31:00Z"/>
          <w:b/>
          <w:bCs/>
          <w:lang w:val="en-CA" w:eastAsia="ja-JP"/>
          <w:rPrChange w:id="430" w:author="Dimitri Podborski" w:date="2023-11-13T06:31:00Z">
            <w:rPr>
              <w:ins w:id="431" w:author="Dimitri Podborski" w:date="2023-11-13T06:31:00Z"/>
              <w:lang w:val="en-CA" w:eastAsia="ja-JP"/>
            </w:rPr>
          </w:rPrChange>
        </w:rPr>
        <w:pPrChange w:id="432" w:author="Dimitri Podborski" w:date="2023-11-13T06:31:00Z">
          <w:pPr/>
        </w:pPrChange>
      </w:pPr>
      <w:ins w:id="433" w:author="Dimitri Podborski" w:date="2023-11-13T06:31:00Z">
        <w:r w:rsidRPr="007609C0">
          <w:rPr>
            <w:b/>
            <w:bCs/>
            <w:lang w:val="en-CA" w:eastAsia="ja-JP"/>
            <w:rPrChange w:id="434" w:author="Dimitri Podborski" w:date="2023-11-13T06:31:00Z">
              <w:rPr>
                <w:lang w:val="en-CA" w:eastAsia="ja-JP"/>
              </w:rPr>
            </w:rPrChange>
          </w:rPr>
          <w:t>vvc_substitute_subpictures_all_frames.mp4</w:t>
        </w:r>
      </w:ins>
    </w:p>
    <w:p w14:paraId="6890EAB6" w14:textId="0E617B3E" w:rsidR="007609C0" w:rsidRDefault="007609C0" w:rsidP="007609C0">
      <w:pPr>
        <w:rPr>
          <w:ins w:id="435" w:author="Dimitri Podborski" w:date="2023-11-13T06:32:00Z"/>
          <w:lang w:val="en-CA" w:eastAsia="ja-JP"/>
        </w:rPr>
      </w:pPr>
      <w:ins w:id="436" w:author="Dimitri Podborski" w:date="2023-11-13T06:31:00Z">
        <w:r w:rsidRPr="007609C0">
          <w:rPr>
            <w:lang w:val="en-CA" w:eastAsia="ja-JP"/>
          </w:rPr>
          <w:t>Single layer coded bitstream with subpictures. One VVC base track with sample entry 'vvc1'</w:t>
        </w:r>
      </w:ins>
      <w:ins w:id="437" w:author="Dimitri Podborski" w:date="2023-11-13T06:32:00Z">
        <w:r>
          <w:rPr>
            <w:lang w:val="en-CA" w:eastAsia="ja-JP"/>
          </w:rPr>
          <w:t>. F</w:t>
        </w:r>
      </w:ins>
      <w:ins w:id="438" w:author="Dimitri Podborski" w:date="2023-11-13T06:31:00Z">
        <w:r w:rsidRPr="007609C0">
          <w:rPr>
            <w:lang w:val="en-CA" w:eastAsia="ja-JP"/>
          </w:rPr>
          <w:t xml:space="preserve">our subpictures coded in 4 VVC subpicture tracks with sample entry 'vvs1', 4 substitute subpicture track with sample entry 'vvs1' (time aligned samples) (In </w:t>
        </w:r>
        <w:proofErr w:type="spellStart"/>
        <w:r w:rsidRPr="007609C0">
          <w:rPr>
            <w:lang w:val="en-CA" w:eastAsia="ja-JP"/>
          </w:rPr>
          <w:t>VvcNALUConfigBox</w:t>
        </w:r>
        <w:proofErr w:type="spellEnd"/>
        <w:r w:rsidRPr="007609C0">
          <w:rPr>
            <w:lang w:val="en-CA" w:eastAsia="ja-JP"/>
          </w:rPr>
          <w:t xml:space="preserve"> flags&amp;1=1)</w:t>
        </w:r>
      </w:ins>
      <w:ins w:id="439" w:author="Dimitri Podborski" w:date="2023-11-13T06:32:00Z">
        <w:r>
          <w:rPr>
            <w:lang w:val="en-CA" w:eastAsia="ja-JP"/>
          </w:rPr>
          <w:t xml:space="preserve">. </w:t>
        </w:r>
      </w:ins>
      <w:ins w:id="440" w:author="Dimitri Podborski" w:date="2023-11-13T06:31:00Z">
        <w:r w:rsidRPr="007609C0">
          <w:rPr>
            <w:lang w:val="en-CA" w:eastAsia="ja-JP"/>
          </w:rPr>
          <w:t>VVC base track has '</w:t>
        </w:r>
        <w:proofErr w:type="spellStart"/>
        <w:r w:rsidRPr="007609C0">
          <w:rPr>
            <w:lang w:val="en-CA" w:eastAsia="ja-JP"/>
          </w:rPr>
          <w:t>subp</w:t>
        </w:r>
        <w:proofErr w:type="spellEnd"/>
        <w:r w:rsidRPr="007609C0">
          <w:rPr>
            <w:lang w:val="en-CA" w:eastAsia="ja-JP"/>
          </w:rPr>
          <w:t>' track reference to VVC subpicture tracks</w:t>
        </w:r>
      </w:ins>
      <w:ins w:id="441" w:author="Dimitri Podborski" w:date="2023-11-13T06:32:00Z">
        <w:r>
          <w:rPr>
            <w:lang w:val="en-CA" w:eastAsia="ja-JP"/>
          </w:rPr>
          <w:t>. S</w:t>
        </w:r>
      </w:ins>
      <w:ins w:id="442" w:author="Dimitri Podborski" w:date="2023-11-13T06:31:00Z">
        <w:r w:rsidRPr="007609C0">
          <w:rPr>
            <w:lang w:val="en-CA" w:eastAsia="ja-JP"/>
          </w:rPr>
          <w:t>ubpicture order sample grouping '</w:t>
        </w:r>
        <w:proofErr w:type="spellStart"/>
        <w:r w:rsidRPr="007609C0">
          <w:rPr>
            <w:lang w:val="en-CA" w:eastAsia="ja-JP"/>
          </w:rPr>
          <w:t>spor</w:t>
        </w:r>
        <w:proofErr w:type="spellEnd"/>
        <w:r w:rsidRPr="007609C0">
          <w:rPr>
            <w:lang w:val="en-CA" w:eastAsia="ja-JP"/>
          </w:rPr>
          <w:t xml:space="preserve">' with </w:t>
        </w:r>
        <w:proofErr w:type="spellStart"/>
        <w:r w:rsidRPr="007609C0">
          <w:rPr>
            <w:lang w:val="en-CA" w:eastAsia="ja-JP"/>
          </w:rPr>
          <w:t>num_subpic_ref_idx</w:t>
        </w:r>
        <w:proofErr w:type="spellEnd"/>
        <w:r w:rsidRPr="007609C0">
          <w:rPr>
            <w:lang w:val="en-CA" w:eastAsia="ja-JP"/>
          </w:rPr>
          <w:t xml:space="preserve"> equal to 0 (same order)</w:t>
        </w:r>
      </w:ins>
      <w:ins w:id="443" w:author="Dimitri Podborski" w:date="2023-11-13T06:32:00Z">
        <w:r>
          <w:rPr>
            <w:lang w:val="en-CA" w:eastAsia="ja-JP"/>
          </w:rPr>
          <w:t>.</w:t>
        </w:r>
      </w:ins>
    </w:p>
    <w:p w14:paraId="0215F9FB" w14:textId="2851B4F0" w:rsidR="007609C0" w:rsidRPr="007609C0" w:rsidRDefault="007609C0">
      <w:pPr>
        <w:spacing w:after="0"/>
        <w:rPr>
          <w:ins w:id="444" w:author="Dimitri Podborski" w:date="2023-11-13T06:32:00Z"/>
          <w:b/>
          <w:bCs/>
          <w:lang w:val="en-CA" w:eastAsia="ja-JP"/>
          <w:rPrChange w:id="445" w:author="Dimitri Podborski" w:date="2023-11-13T06:32:00Z">
            <w:rPr>
              <w:ins w:id="446" w:author="Dimitri Podborski" w:date="2023-11-13T06:32:00Z"/>
              <w:lang w:val="en-CA" w:eastAsia="ja-JP"/>
            </w:rPr>
          </w:rPrChange>
        </w:rPr>
        <w:pPrChange w:id="447" w:author="Dimitri Podborski" w:date="2023-11-13T06:32:00Z">
          <w:pPr/>
        </w:pPrChange>
      </w:pPr>
      <w:ins w:id="448" w:author="Dimitri Podborski" w:date="2023-11-13T06:32:00Z">
        <w:r w:rsidRPr="007609C0">
          <w:rPr>
            <w:b/>
            <w:bCs/>
            <w:lang w:val="en-CA" w:eastAsia="ja-JP"/>
            <w:rPrChange w:id="449" w:author="Dimitri Podborski" w:date="2023-11-13T06:32:00Z">
              <w:rPr>
                <w:lang w:val="en-CA" w:eastAsia="ja-JP"/>
              </w:rPr>
            </w:rPrChange>
          </w:rPr>
          <w:t>vvc_substitute_subpictures_single_sample_track.mp4</w:t>
        </w:r>
      </w:ins>
    </w:p>
    <w:p w14:paraId="62507A14" w14:textId="630B8849" w:rsidR="007609C0" w:rsidRDefault="00716AA7" w:rsidP="007609C0">
      <w:pPr>
        <w:rPr>
          <w:ins w:id="450" w:author="Dimitri Podborski" w:date="2023-11-13T06:33:00Z"/>
          <w:lang w:val="en-CA" w:eastAsia="ja-JP"/>
        </w:rPr>
      </w:pPr>
      <w:ins w:id="451" w:author="Dimitri Podborski" w:date="2023-11-13T06:33:00Z">
        <w:r w:rsidRPr="004636EC">
          <w:rPr>
            <w:highlight w:val="yellow"/>
            <w:lang w:val="en-CA" w:eastAsia="ja-JP"/>
            <w:rPrChange w:id="452" w:author="Dimitri Podborski" w:date="2023-11-13T06:36:00Z">
              <w:rPr>
                <w:lang w:val="en-CA" w:eastAsia="ja-JP"/>
              </w:rPr>
            </w:rPrChange>
          </w:rPr>
          <w:t>[Editor's note: missing description]</w:t>
        </w:r>
      </w:ins>
    </w:p>
    <w:p w14:paraId="64197564" w14:textId="76E76E6A" w:rsidR="00716AA7" w:rsidRPr="00716AA7" w:rsidRDefault="00716AA7">
      <w:pPr>
        <w:spacing w:after="0"/>
        <w:rPr>
          <w:ins w:id="453" w:author="Dimitri Podborski" w:date="2023-11-13T06:33:00Z"/>
          <w:b/>
          <w:bCs/>
          <w:lang w:val="en-CA" w:eastAsia="ja-JP"/>
          <w:rPrChange w:id="454" w:author="Dimitri Podborski" w:date="2023-11-13T06:33:00Z">
            <w:rPr>
              <w:ins w:id="455" w:author="Dimitri Podborski" w:date="2023-11-13T06:33:00Z"/>
              <w:lang w:val="en-CA" w:eastAsia="ja-JP"/>
            </w:rPr>
          </w:rPrChange>
        </w:rPr>
        <w:pPrChange w:id="456" w:author="Dimitri Podborski" w:date="2023-11-13T06:33:00Z">
          <w:pPr/>
        </w:pPrChange>
      </w:pPr>
      <w:ins w:id="457" w:author="Dimitri Podborski" w:date="2023-11-13T06:33:00Z">
        <w:r w:rsidRPr="00716AA7">
          <w:rPr>
            <w:b/>
            <w:bCs/>
            <w:lang w:val="en-CA" w:eastAsia="ja-JP"/>
            <w:rPrChange w:id="458" w:author="Dimitri Podborski" w:date="2023-11-13T06:33:00Z">
              <w:rPr>
                <w:lang w:val="en-CA" w:eastAsia="ja-JP"/>
              </w:rPr>
            </w:rPrChange>
          </w:rPr>
          <w:t>vvc_substitute_subpictures_track.mp4</w:t>
        </w:r>
      </w:ins>
    </w:p>
    <w:p w14:paraId="164CC7C7" w14:textId="3BDC1AC2" w:rsidR="00716AA7" w:rsidRDefault="004636EC" w:rsidP="007609C0">
      <w:pPr>
        <w:rPr>
          <w:ins w:id="459" w:author="Dimitri Podborski" w:date="2023-11-13T06:35:00Z"/>
          <w:lang w:val="en-CA" w:eastAsia="ja-JP"/>
        </w:rPr>
      </w:pPr>
      <w:ins w:id="460" w:author="Dimitri Podborski" w:date="2023-11-13T06:35:00Z">
        <w:r w:rsidRPr="004636EC">
          <w:rPr>
            <w:highlight w:val="yellow"/>
            <w:lang w:val="en-CA" w:eastAsia="ja-JP"/>
            <w:rPrChange w:id="461" w:author="Dimitri Podborski" w:date="2023-11-13T06:36:00Z">
              <w:rPr>
                <w:lang w:val="en-CA" w:eastAsia="ja-JP"/>
              </w:rPr>
            </w:rPrChange>
          </w:rPr>
          <w:t>[Editor's note: missing description]</w:t>
        </w:r>
      </w:ins>
    </w:p>
    <w:p w14:paraId="5AB78A52" w14:textId="36F78AF0" w:rsidR="005E218F" w:rsidDel="004636EC" w:rsidRDefault="005E218F" w:rsidP="00E222F5">
      <w:pPr>
        <w:pStyle w:val="ANNEX"/>
        <w:pageBreakBefore w:val="0"/>
        <w:rPr>
          <w:del w:id="462" w:author="Dimitri Podborski" w:date="2023-11-13T05:56:00Z"/>
          <w:lang w:val="en-CA"/>
        </w:rPr>
      </w:pPr>
    </w:p>
    <w:p w14:paraId="21170B60" w14:textId="77777777" w:rsidR="004636EC" w:rsidRPr="004636EC" w:rsidRDefault="004636EC">
      <w:pPr>
        <w:spacing w:after="0"/>
        <w:rPr>
          <w:ins w:id="463" w:author="Dimitri Podborski" w:date="2023-11-13T06:40:00Z"/>
          <w:b/>
          <w:bCs/>
          <w:lang w:val="en-CA" w:eastAsia="ja-JP"/>
          <w:rPrChange w:id="464" w:author="Dimitri Podborski" w:date="2023-11-13T06:40:00Z">
            <w:rPr>
              <w:ins w:id="465" w:author="Dimitri Podborski" w:date="2023-11-13T06:40:00Z"/>
              <w:lang w:val="en-CA" w:eastAsia="ja-JP"/>
            </w:rPr>
          </w:rPrChange>
        </w:rPr>
        <w:pPrChange w:id="466" w:author="Dimitri Podborski" w:date="2023-11-13T06:40:00Z">
          <w:pPr/>
        </w:pPrChange>
      </w:pPr>
      <w:ins w:id="467" w:author="Dimitri Podborski" w:date="2023-11-13T06:39:00Z">
        <w:r w:rsidRPr="004636EC">
          <w:rPr>
            <w:b/>
            <w:bCs/>
            <w:lang w:val="en-CA" w:eastAsia="ja-JP"/>
            <w:rPrChange w:id="468" w:author="Dimitri Podborski" w:date="2023-11-13T06:40:00Z">
              <w:rPr>
                <w:lang w:val="en-CA" w:eastAsia="ja-JP"/>
              </w:rPr>
            </w:rPrChange>
          </w:rPr>
          <w:t>RA_BodeMuseum_dcfi_1920x1080_qp37.mp4</w:t>
        </w:r>
      </w:ins>
    </w:p>
    <w:p w14:paraId="205814F2" w14:textId="0CC17A0F" w:rsidR="004636EC" w:rsidRPr="004636EC" w:rsidRDefault="004636EC" w:rsidP="004636EC">
      <w:pPr>
        <w:rPr>
          <w:ins w:id="469" w:author="Dimitri Podborski" w:date="2023-11-13T06:39:00Z"/>
          <w:lang w:val="en-CA" w:eastAsia="ja-JP"/>
        </w:rPr>
      </w:pPr>
      <w:ins w:id="470" w:author="Dimitri Podborski" w:date="2023-11-13T06:40:00Z">
        <w:r>
          <w:rPr>
            <w:lang w:eastAsia="ja-JP"/>
          </w:rPr>
          <w:t xml:space="preserve">Test Vector with two vvc1 sample entries with a </w:t>
        </w:r>
        <w:proofErr w:type="spellStart"/>
        <w:r>
          <w:rPr>
            <w:lang w:eastAsia="ja-JP"/>
          </w:rPr>
          <w:t>dcfi</w:t>
        </w:r>
        <w:proofErr w:type="spellEnd"/>
        <w:r>
          <w:rPr>
            <w:lang w:eastAsia="ja-JP"/>
          </w:rPr>
          <w:t xml:space="preserve"> sample group to which all samples in the track are mapped.</w:t>
        </w:r>
      </w:ins>
    </w:p>
    <w:p w14:paraId="0C1C1534" w14:textId="77777777" w:rsidR="004636EC" w:rsidRPr="004636EC" w:rsidRDefault="004636EC">
      <w:pPr>
        <w:spacing w:after="0"/>
        <w:rPr>
          <w:ins w:id="471" w:author="Dimitri Podborski" w:date="2023-11-13T06:41:00Z"/>
          <w:b/>
          <w:bCs/>
          <w:lang w:val="en-CA" w:eastAsia="ja-JP"/>
          <w:rPrChange w:id="472" w:author="Dimitri Podborski" w:date="2023-11-13T06:41:00Z">
            <w:rPr>
              <w:ins w:id="473" w:author="Dimitri Podborski" w:date="2023-11-13T06:41:00Z"/>
              <w:lang w:val="en-CA" w:eastAsia="ja-JP"/>
            </w:rPr>
          </w:rPrChange>
        </w:rPr>
        <w:pPrChange w:id="474" w:author="Dimitri Podborski" w:date="2023-11-13T06:41:00Z">
          <w:pPr/>
        </w:pPrChange>
      </w:pPr>
      <w:ins w:id="475" w:author="Dimitri Podborski" w:date="2023-11-13T06:39:00Z">
        <w:r w:rsidRPr="004636EC">
          <w:rPr>
            <w:b/>
            <w:bCs/>
            <w:lang w:val="en-CA" w:eastAsia="ja-JP"/>
            <w:rPrChange w:id="476" w:author="Dimitri Podborski" w:date="2023-11-13T06:41:00Z">
              <w:rPr>
                <w:lang w:val="en-CA" w:eastAsia="ja-JP"/>
              </w:rPr>
            </w:rPrChange>
          </w:rPr>
          <w:t>RA_BodeMuseum_inband_ps_1280x720_qp37.mp4</w:t>
        </w:r>
      </w:ins>
    </w:p>
    <w:p w14:paraId="7E6CEAA9" w14:textId="1E2BFD66" w:rsidR="004636EC" w:rsidRPr="004636EC" w:rsidRDefault="004636EC" w:rsidP="004636EC">
      <w:pPr>
        <w:rPr>
          <w:ins w:id="477" w:author="Dimitri Podborski" w:date="2023-11-13T06:39:00Z"/>
          <w:lang w:val="en-CA" w:eastAsia="ja-JP"/>
        </w:rPr>
      </w:pPr>
      <w:ins w:id="478" w:author="Dimitri Podborski" w:date="2023-11-13T06:41:00Z">
        <w:r w:rsidRPr="004636EC">
          <w:rPr>
            <w:lang w:val="en-CA" w:eastAsia="ja-JP"/>
          </w:rPr>
          <w:t xml:space="preserve">Test Vector with </w:t>
        </w:r>
        <w:proofErr w:type="spellStart"/>
        <w:r w:rsidRPr="004636EC">
          <w:rPr>
            <w:lang w:val="en-CA" w:eastAsia="ja-JP"/>
          </w:rPr>
          <w:t>inband</w:t>
        </w:r>
        <w:proofErr w:type="spellEnd"/>
        <w:r w:rsidRPr="004636EC">
          <w:rPr>
            <w:lang w:val="en-CA" w:eastAsia="ja-JP"/>
          </w:rPr>
          <w:t xml:space="preserve"> parameter sets.</w:t>
        </w:r>
      </w:ins>
    </w:p>
    <w:p w14:paraId="2C662FA1" w14:textId="77777777" w:rsidR="004636EC" w:rsidRPr="004636EC" w:rsidRDefault="004636EC">
      <w:pPr>
        <w:spacing w:after="0"/>
        <w:rPr>
          <w:ins w:id="479" w:author="Dimitri Podborski" w:date="2023-11-13T06:41:00Z"/>
          <w:b/>
          <w:bCs/>
          <w:lang w:val="en-CA" w:eastAsia="ja-JP"/>
          <w:rPrChange w:id="480" w:author="Dimitri Podborski" w:date="2023-11-13T06:42:00Z">
            <w:rPr>
              <w:ins w:id="481" w:author="Dimitri Podborski" w:date="2023-11-13T06:41:00Z"/>
              <w:lang w:val="en-CA" w:eastAsia="ja-JP"/>
            </w:rPr>
          </w:rPrChange>
        </w:rPr>
        <w:pPrChange w:id="482" w:author="Dimitri Podborski" w:date="2023-11-13T06:42:00Z">
          <w:pPr/>
        </w:pPrChange>
      </w:pPr>
      <w:ins w:id="483" w:author="Dimitri Podborski" w:date="2023-11-13T06:39:00Z">
        <w:r w:rsidRPr="004636EC">
          <w:rPr>
            <w:b/>
            <w:bCs/>
            <w:lang w:val="en-CA" w:eastAsia="ja-JP"/>
            <w:rPrChange w:id="484" w:author="Dimitri Podborski" w:date="2023-11-13T06:42:00Z">
              <w:rPr>
                <w:lang w:val="en-CA" w:eastAsia="ja-JP"/>
              </w:rPr>
            </w:rPrChange>
          </w:rPr>
          <w:t>RA_BodeMuseum_mixed_res_qp37.mp4</w:t>
        </w:r>
      </w:ins>
    </w:p>
    <w:p w14:paraId="6717A688" w14:textId="01D9FBCA" w:rsidR="004636EC" w:rsidRPr="004636EC" w:rsidRDefault="004636EC" w:rsidP="004636EC">
      <w:pPr>
        <w:rPr>
          <w:ins w:id="485" w:author="Dimitri Podborski" w:date="2023-11-13T06:39:00Z"/>
          <w:lang w:val="en-CA" w:eastAsia="ja-JP"/>
        </w:rPr>
      </w:pPr>
      <w:ins w:id="486" w:author="Dimitri Podborski" w:date="2023-11-13T06:42:00Z">
        <w:r w:rsidRPr="004636EC">
          <w:rPr>
            <w:lang w:val="en-CA" w:eastAsia="ja-JP"/>
          </w:rPr>
          <w:t xml:space="preserve">Test Vector with </w:t>
        </w:r>
        <w:proofErr w:type="spellStart"/>
        <w:r w:rsidRPr="004636EC">
          <w:rPr>
            <w:lang w:val="en-CA" w:eastAsia="ja-JP"/>
          </w:rPr>
          <w:t>inband</w:t>
        </w:r>
        <w:proofErr w:type="spellEnd"/>
        <w:r w:rsidRPr="004636EC">
          <w:rPr>
            <w:lang w:val="en-CA" w:eastAsia="ja-JP"/>
          </w:rPr>
          <w:t xml:space="preserve"> parameter sets and resolution change.</w:t>
        </w:r>
      </w:ins>
    </w:p>
    <w:p w14:paraId="673DEEC1" w14:textId="77777777" w:rsidR="004636EC" w:rsidRPr="004636EC" w:rsidRDefault="004636EC">
      <w:pPr>
        <w:spacing w:after="0"/>
        <w:rPr>
          <w:ins w:id="487" w:author="Dimitri Podborski" w:date="2023-11-13T06:42:00Z"/>
          <w:b/>
          <w:bCs/>
          <w:lang w:val="en-CA" w:eastAsia="ja-JP"/>
          <w:rPrChange w:id="488" w:author="Dimitri Podborski" w:date="2023-11-13T06:42:00Z">
            <w:rPr>
              <w:ins w:id="489" w:author="Dimitri Podborski" w:date="2023-11-13T06:42:00Z"/>
              <w:lang w:val="en-CA" w:eastAsia="ja-JP"/>
            </w:rPr>
          </w:rPrChange>
        </w:rPr>
        <w:pPrChange w:id="490" w:author="Dimitri Podborski" w:date="2023-11-13T06:42:00Z">
          <w:pPr/>
        </w:pPrChange>
      </w:pPr>
      <w:ins w:id="491" w:author="Dimitri Podborski" w:date="2023-11-13T06:39:00Z">
        <w:r w:rsidRPr="004636EC">
          <w:rPr>
            <w:b/>
            <w:bCs/>
            <w:lang w:val="en-CA" w:eastAsia="ja-JP"/>
            <w:rPrChange w:id="492" w:author="Dimitri Podborski" w:date="2023-11-13T06:42:00Z">
              <w:rPr>
                <w:lang w:val="en-CA" w:eastAsia="ja-JP"/>
              </w:rPr>
            </w:rPrChange>
          </w:rPr>
          <w:t>RA_BodeMuseum_outband_ps_1920x1080_qp37.mp4</w:t>
        </w:r>
      </w:ins>
    </w:p>
    <w:p w14:paraId="05A262C6" w14:textId="6D4F357B" w:rsidR="004636EC" w:rsidRPr="004636EC" w:rsidRDefault="004636EC" w:rsidP="004636EC">
      <w:pPr>
        <w:rPr>
          <w:ins w:id="493" w:author="Dimitri Podborski" w:date="2023-11-13T06:39:00Z"/>
          <w:lang w:val="en-CA" w:eastAsia="ja-JP"/>
        </w:rPr>
      </w:pPr>
      <w:ins w:id="494" w:author="Dimitri Podborski" w:date="2023-11-13T06:42:00Z">
        <w:r w:rsidRPr="004636EC">
          <w:rPr>
            <w:lang w:val="en-CA" w:eastAsia="ja-JP"/>
          </w:rPr>
          <w:t>Test Vector with a vvc1 sample entry.</w:t>
        </w:r>
      </w:ins>
    </w:p>
    <w:p w14:paraId="4DFD55F4" w14:textId="77777777" w:rsidR="004636EC" w:rsidRPr="004636EC" w:rsidRDefault="004636EC">
      <w:pPr>
        <w:spacing w:after="0"/>
        <w:rPr>
          <w:ins w:id="495" w:author="Dimitri Podborski" w:date="2023-11-13T06:42:00Z"/>
          <w:b/>
          <w:bCs/>
          <w:lang w:val="en-CA" w:eastAsia="ja-JP"/>
          <w:rPrChange w:id="496" w:author="Dimitri Podborski" w:date="2023-11-13T06:42:00Z">
            <w:rPr>
              <w:ins w:id="497" w:author="Dimitri Podborski" w:date="2023-11-13T06:42:00Z"/>
              <w:lang w:val="en-CA" w:eastAsia="ja-JP"/>
            </w:rPr>
          </w:rPrChange>
        </w:rPr>
        <w:pPrChange w:id="498" w:author="Dimitri Podborski" w:date="2023-11-13T06:42:00Z">
          <w:pPr/>
        </w:pPrChange>
      </w:pPr>
      <w:ins w:id="499" w:author="Dimitri Podborski" w:date="2023-11-13T06:39:00Z">
        <w:r w:rsidRPr="004636EC">
          <w:rPr>
            <w:b/>
            <w:bCs/>
            <w:lang w:val="en-CA" w:eastAsia="ja-JP"/>
            <w:rPrChange w:id="500" w:author="Dimitri Podborski" w:date="2023-11-13T06:42:00Z">
              <w:rPr>
                <w:lang w:val="en-CA" w:eastAsia="ja-JP"/>
              </w:rPr>
            </w:rPrChange>
          </w:rPr>
          <w:t>RA_BodeMuseum_pase_unused_1280x720_qp37.mp4</w:t>
        </w:r>
      </w:ins>
    </w:p>
    <w:p w14:paraId="4AAAA7EF" w14:textId="27B6CC57" w:rsidR="004636EC" w:rsidRPr="004636EC" w:rsidRDefault="004636EC" w:rsidP="004636EC">
      <w:pPr>
        <w:rPr>
          <w:ins w:id="501" w:author="Dimitri Podborski" w:date="2023-11-13T06:39:00Z"/>
          <w:lang w:val="en-CA" w:eastAsia="ja-JP"/>
        </w:rPr>
      </w:pPr>
      <w:ins w:id="502" w:author="Dimitri Podborski" w:date="2023-11-13T06:42:00Z">
        <w:r w:rsidRPr="004636EC">
          <w:rPr>
            <w:lang w:val="en-CA" w:eastAsia="ja-JP"/>
          </w:rPr>
          <w:t>Test Vector with SAP samples mapped to '</w:t>
        </w:r>
        <w:proofErr w:type="spellStart"/>
        <w:r w:rsidRPr="004636EC">
          <w:rPr>
            <w:lang w:val="en-CA" w:eastAsia="ja-JP"/>
          </w:rPr>
          <w:t>pase</w:t>
        </w:r>
        <w:proofErr w:type="spellEnd"/>
        <w:r w:rsidRPr="004636EC">
          <w:rPr>
            <w:lang w:val="en-CA" w:eastAsia="ja-JP"/>
          </w:rPr>
          <w:t xml:space="preserve">' sample groups where the </w:t>
        </w:r>
        <w:proofErr w:type="spellStart"/>
        <w:r w:rsidRPr="004636EC">
          <w:rPr>
            <w:lang w:val="en-CA" w:eastAsia="ja-JP"/>
          </w:rPr>
          <w:t>max_widh</w:t>
        </w:r>
        <w:proofErr w:type="spellEnd"/>
        <w:r w:rsidRPr="004636EC">
          <w:rPr>
            <w:lang w:val="en-CA" w:eastAsia="ja-JP"/>
          </w:rPr>
          <w:t xml:space="preserve"> and </w:t>
        </w:r>
        <w:proofErr w:type="spellStart"/>
        <w:r w:rsidRPr="004636EC">
          <w:rPr>
            <w:lang w:val="en-CA" w:eastAsia="ja-JP"/>
          </w:rPr>
          <w:t>max_height</w:t>
        </w:r>
        <w:proofErr w:type="spellEnd"/>
        <w:r w:rsidRPr="004636EC">
          <w:rPr>
            <w:lang w:val="en-CA" w:eastAsia="ja-JP"/>
          </w:rPr>
          <w:t xml:space="preserve"> do not match the value in the </w:t>
        </w:r>
        <w:proofErr w:type="spellStart"/>
        <w:r w:rsidRPr="004636EC">
          <w:rPr>
            <w:lang w:val="en-CA" w:eastAsia="ja-JP"/>
          </w:rPr>
          <w:t>grouping_type_parameter</w:t>
        </w:r>
        <w:proofErr w:type="spellEnd"/>
        <w:r w:rsidRPr="004636EC">
          <w:rPr>
            <w:lang w:val="en-CA" w:eastAsia="ja-JP"/>
          </w:rPr>
          <w:t xml:space="preserve"> </w:t>
        </w:r>
        <w:proofErr w:type="spellStart"/>
        <w:r w:rsidRPr="004636EC">
          <w:rPr>
            <w:lang w:val="en-CA" w:eastAsia="ja-JP"/>
          </w:rPr>
          <w:t>ad</w:t>
        </w:r>
        <w:proofErr w:type="spellEnd"/>
        <w:r w:rsidRPr="004636EC">
          <w:rPr>
            <w:lang w:val="en-CA" w:eastAsia="ja-JP"/>
          </w:rPr>
          <w:t xml:space="preserve"> therefore the '</w:t>
        </w:r>
        <w:proofErr w:type="spellStart"/>
        <w:r w:rsidRPr="004636EC">
          <w:rPr>
            <w:lang w:val="en-CA" w:eastAsia="ja-JP"/>
          </w:rPr>
          <w:t>pase</w:t>
        </w:r>
        <w:proofErr w:type="spellEnd"/>
        <w:r w:rsidRPr="004636EC">
          <w:rPr>
            <w:lang w:val="en-CA" w:eastAsia="ja-JP"/>
          </w:rPr>
          <w:t>' sample groups are not used.</w:t>
        </w:r>
      </w:ins>
    </w:p>
    <w:p w14:paraId="534F7D3E" w14:textId="0AD74471" w:rsidR="004636EC" w:rsidRPr="004636EC" w:rsidRDefault="004636EC">
      <w:pPr>
        <w:spacing w:after="0"/>
        <w:rPr>
          <w:ins w:id="503" w:author="Dimitri Podborski" w:date="2023-11-13T06:43:00Z"/>
          <w:b/>
          <w:bCs/>
          <w:lang w:val="en-CA" w:eastAsia="ja-JP"/>
          <w:rPrChange w:id="504" w:author="Dimitri Podborski" w:date="2023-11-13T06:43:00Z">
            <w:rPr>
              <w:ins w:id="505" w:author="Dimitri Podborski" w:date="2023-11-13T06:43:00Z"/>
              <w:lang w:val="en-CA" w:eastAsia="ja-JP"/>
            </w:rPr>
          </w:rPrChange>
        </w:rPr>
        <w:pPrChange w:id="506" w:author="Dimitri Podborski" w:date="2023-11-13T06:43:00Z">
          <w:pPr/>
        </w:pPrChange>
      </w:pPr>
      <w:ins w:id="507" w:author="Dimitri Podborski" w:date="2023-11-13T06:39:00Z">
        <w:r w:rsidRPr="004636EC">
          <w:rPr>
            <w:b/>
            <w:bCs/>
            <w:lang w:val="en-CA" w:eastAsia="ja-JP"/>
            <w:rPrChange w:id="508" w:author="Dimitri Podborski" w:date="2023-11-13T06:43:00Z">
              <w:rPr>
                <w:lang w:val="en-CA" w:eastAsia="ja-JP"/>
              </w:rPr>
            </w:rPrChange>
          </w:rPr>
          <w:t>RA_BodeMuseum_pase_used_1920x1080_and_1280x720_qp37.mp4</w:t>
        </w:r>
      </w:ins>
    </w:p>
    <w:p w14:paraId="4A2801FC" w14:textId="16974248" w:rsidR="004636EC" w:rsidRDefault="004636EC" w:rsidP="004636EC">
      <w:pPr>
        <w:rPr>
          <w:ins w:id="509" w:author="Dimitri Podborski" w:date="2023-11-13T06:43:00Z"/>
          <w:lang w:val="en-CA" w:eastAsia="ja-JP"/>
        </w:rPr>
      </w:pPr>
      <w:ins w:id="510" w:author="Dimitri Podborski" w:date="2023-11-13T06:43:00Z">
        <w:r w:rsidRPr="004636EC">
          <w:rPr>
            <w:lang w:val="en-CA" w:eastAsia="ja-JP"/>
          </w:rPr>
          <w:t>Test Vector with SAP samples mapped to '</w:t>
        </w:r>
        <w:proofErr w:type="spellStart"/>
        <w:r w:rsidRPr="004636EC">
          <w:rPr>
            <w:lang w:val="en-CA" w:eastAsia="ja-JP"/>
          </w:rPr>
          <w:t>pase</w:t>
        </w:r>
        <w:proofErr w:type="spellEnd"/>
        <w:r w:rsidRPr="004636EC">
          <w:rPr>
            <w:lang w:val="en-CA" w:eastAsia="ja-JP"/>
          </w:rPr>
          <w:t xml:space="preserve">' sample groups with a resolution change and with the </w:t>
        </w:r>
        <w:proofErr w:type="spellStart"/>
        <w:r w:rsidRPr="004636EC">
          <w:rPr>
            <w:lang w:val="en-CA" w:eastAsia="ja-JP"/>
          </w:rPr>
          <w:t>max_widh</w:t>
        </w:r>
        <w:proofErr w:type="spellEnd"/>
        <w:r w:rsidRPr="004636EC">
          <w:rPr>
            <w:lang w:val="en-CA" w:eastAsia="ja-JP"/>
          </w:rPr>
          <w:t xml:space="preserve"> and </w:t>
        </w:r>
        <w:proofErr w:type="spellStart"/>
        <w:r w:rsidRPr="004636EC">
          <w:rPr>
            <w:lang w:val="en-CA" w:eastAsia="ja-JP"/>
          </w:rPr>
          <w:t>max_height</w:t>
        </w:r>
        <w:proofErr w:type="spellEnd"/>
        <w:r w:rsidRPr="004636EC">
          <w:rPr>
            <w:lang w:val="en-CA" w:eastAsia="ja-JP"/>
          </w:rPr>
          <w:t xml:space="preserve"> matching the value in the </w:t>
        </w:r>
        <w:proofErr w:type="spellStart"/>
        <w:r w:rsidRPr="004636EC">
          <w:rPr>
            <w:lang w:val="en-CA" w:eastAsia="ja-JP"/>
          </w:rPr>
          <w:t>grouping_type_parameter</w:t>
        </w:r>
        <w:proofErr w:type="spellEnd"/>
        <w:r w:rsidRPr="004636EC">
          <w:rPr>
            <w:lang w:val="en-CA" w:eastAsia="ja-JP"/>
          </w:rPr>
          <w:t xml:space="preserve"> and therefore the '</w:t>
        </w:r>
        <w:proofErr w:type="spellStart"/>
        <w:r w:rsidRPr="004636EC">
          <w:rPr>
            <w:lang w:val="en-CA" w:eastAsia="ja-JP"/>
          </w:rPr>
          <w:t>pase</w:t>
        </w:r>
        <w:proofErr w:type="spellEnd"/>
        <w:r w:rsidRPr="004636EC">
          <w:rPr>
            <w:lang w:val="en-CA" w:eastAsia="ja-JP"/>
          </w:rPr>
          <w:t>' sample groups are used.</w:t>
        </w:r>
      </w:ins>
    </w:p>
    <w:p w14:paraId="2140E62F" w14:textId="330F5715" w:rsidR="00F6016F" w:rsidRPr="00D0213F" w:rsidRDefault="00F6016F" w:rsidP="00D0213F">
      <w:pPr>
        <w:pStyle w:val="Heading4"/>
        <w:rPr>
          <w:ins w:id="511" w:author="Dimitri Podborski" w:date="2023-11-13T06:48:00Z"/>
          <w:lang w:val="en-CA"/>
        </w:rPr>
      </w:pPr>
      <w:ins w:id="512" w:author="Dimitri Podborski" w:date="2023-11-13T06:47:00Z">
        <w:r w:rsidRPr="00F6016F">
          <w:rPr>
            <w:lang w:val="en-CA"/>
          </w:rPr>
          <w:t>Event Message Track Sample Files</w:t>
        </w:r>
      </w:ins>
    </w:p>
    <w:p w14:paraId="34360D37" w14:textId="7AFCD267" w:rsidR="00F6016F" w:rsidRPr="00F6016F" w:rsidRDefault="00F6016F">
      <w:pPr>
        <w:spacing w:after="0"/>
        <w:rPr>
          <w:ins w:id="513" w:author="Dimitri Podborski" w:date="2023-11-13T06:49:00Z"/>
          <w:b/>
          <w:bCs/>
          <w:lang w:val="en-CA" w:eastAsia="ja-JP"/>
          <w:rPrChange w:id="514" w:author="Dimitri Podborski" w:date="2023-11-13T06:49:00Z">
            <w:rPr>
              <w:ins w:id="515" w:author="Dimitri Podborski" w:date="2023-11-13T06:49:00Z"/>
              <w:lang w:val="en-CA" w:eastAsia="ja-JP"/>
            </w:rPr>
          </w:rPrChange>
        </w:rPr>
        <w:pPrChange w:id="516" w:author="Dimitri Podborski" w:date="2023-11-13T06:49:00Z">
          <w:pPr/>
        </w:pPrChange>
      </w:pPr>
      <w:ins w:id="517" w:author="Dimitri Podborski" w:date="2023-11-13T06:49:00Z">
        <w:r w:rsidRPr="00F6016F">
          <w:rPr>
            <w:b/>
            <w:bCs/>
            <w:lang w:val="en-CA" w:eastAsia="ja-JP"/>
            <w:rPrChange w:id="518" w:author="Dimitri Podborski" w:date="2023-11-13T06:49:00Z">
              <w:rPr>
                <w:lang w:val="en-CA" w:eastAsia="ja-JP"/>
              </w:rPr>
            </w:rPrChange>
          </w:rPr>
          <w:t>IF1_V2_captures/data-2-Data3_3.mp4</w:t>
        </w:r>
      </w:ins>
    </w:p>
    <w:p w14:paraId="5C876B54" w14:textId="07942AC5" w:rsidR="00F6016F" w:rsidRDefault="00F6016F" w:rsidP="00F6016F">
      <w:pPr>
        <w:rPr>
          <w:ins w:id="519" w:author="Dimitri Podborski" w:date="2023-11-13T06:50:00Z"/>
          <w:lang w:val="en-CA" w:eastAsia="ja-JP"/>
        </w:rPr>
      </w:pPr>
      <w:ins w:id="520" w:author="Dimitri Podborski" w:date="2023-11-13T06:49:00Z">
        <w:r w:rsidRPr="00F6016F">
          <w:rPr>
            <w:lang w:val="en-CA" w:eastAsia="ja-JP"/>
          </w:rPr>
          <w:t xml:space="preserve">Captured file from </w:t>
        </w:r>
        <w:proofErr w:type="spellStart"/>
        <w:r w:rsidRPr="00F6016F">
          <w:rPr>
            <w:lang w:val="en-CA" w:eastAsia="ja-JP"/>
          </w:rPr>
          <w:t>Ateme</w:t>
        </w:r>
        <w:proofErr w:type="spellEnd"/>
        <w:r w:rsidRPr="00F6016F">
          <w:rPr>
            <w:lang w:val="en-CA" w:eastAsia="ja-JP"/>
          </w:rPr>
          <w:t xml:space="preserve"> Titan Live of event message track</w:t>
        </w:r>
        <w:r>
          <w:rPr>
            <w:lang w:val="en-CA" w:eastAsia="ja-JP"/>
          </w:rPr>
          <w:t>.</w:t>
        </w:r>
      </w:ins>
    </w:p>
    <w:p w14:paraId="70C5B97B" w14:textId="46B40646" w:rsidR="00F6016F" w:rsidRPr="00F6016F" w:rsidRDefault="00F6016F">
      <w:pPr>
        <w:spacing w:after="0"/>
        <w:rPr>
          <w:ins w:id="521" w:author="Dimitri Podborski" w:date="2023-11-13T06:50:00Z"/>
          <w:b/>
          <w:bCs/>
          <w:lang w:eastAsia="zh-CN"/>
          <w:rPrChange w:id="522" w:author="Dimitri Podborski" w:date="2023-11-13T06:50:00Z">
            <w:rPr>
              <w:ins w:id="523" w:author="Dimitri Podborski" w:date="2023-11-13T06:50:00Z"/>
              <w:lang w:eastAsia="zh-CN"/>
            </w:rPr>
          </w:rPrChange>
        </w:rPr>
        <w:pPrChange w:id="524" w:author="Dimitri Podborski" w:date="2023-11-13T06:50:00Z">
          <w:pPr/>
        </w:pPrChange>
      </w:pPr>
      <w:ins w:id="525" w:author="Dimitri Podborski" w:date="2023-11-13T06:50:00Z">
        <w:r w:rsidRPr="00F6016F">
          <w:rPr>
            <w:b/>
            <w:bCs/>
            <w:lang w:eastAsia="zh-CN"/>
            <w:rPrChange w:id="526" w:author="Dimitri Podborski" w:date="2023-11-13T06:50:00Z">
              <w:rPr>
                <w:lang w:eastAsia="zh-CN"/>
              </w:rPr>
            </w:rPrChange>
          </w:rPr>
          <w:t>IF1_V2_captures/audio-und-128000.isma</w:t>
        </w:r>
      </w:ins>
    </w:p>
    <w:p w14:paraId="29889923" w14:textId="4C76ABCC" w:rsidR="00F6016F" w:rsidRDefault="00F6016F" w:rsidP="00F6016F">
      <w:pPr>
        <w:rPr>
          <w:ins w:id="527" w:author="Dimitri Podborski" w:date="2023-11-13T06:50:00Z"/>
          <w:lang w:val="en-CA" w:eastAsia="ja-JP"/>
        </w:rPr>
      </w:pPr>
      <w:ins w:id="528" w:author="Dimitri Podborski" w:date="2023-11-13T06:50:00Z">
        <w:r w:rsidRPr="00F6016F">
          <w:rPr>
            <w:lang w:val="en-CA" w:eastAsia="ja-JP"/>
          </w:rPr>
          <w:t xml:space="preserve">Associated audio track </w:t>
        </w:r>
        <w:proofErr w:type="spellStart"/>
        <w:r w:rsidRPr="00F6016F">
          <w:rPr>
            <w:lang w:val="en-CA" w:eastAsia="ja-JP"/>
          </w:rPr>
          <w:t>capure</w:t>
        </w:r>
        <w:proofErr w:type="spellEnd"/>
        <w:r w:rsidRPr="00F6016F">
          <w:rPr>
            <w:lang w:val="en-CA" w:eastAsia="ja-JP"/>
          </w:rPr>
          <w:t xml:space="preserve"> from titan live</w:t>
        </w:r>
        <w:r>
          <w:rPr>
            <w:lang w:val="en-CA" w:eastAsia="ja-JP"/>
          </w:rPr>
          <w:t>.</w:t>
        </w:r>
      </w:ins>
    </w:p>
    <w:p w14:paraId="3FB38339" w14:textId="1F10C6E7" w:rsidR="00F6016F" w:rsidRPr="00F6016F" w:rsidRDefault="00F6016F">
      <w:pPr>
        <w:spacing w:after="0"/>
        <w:rPr>
          <w:ins w:id="529" w:author="Dimitri Podborski" w:date="2023-11-13T06:52:00Z"/>
          <w:b/>
          <w:bCs/>
          <w:lang w:eastAsia="zh-CN"/>
          <w:rPrChange w:id="530" w:author="Dimitri Podborski" w:date="2023-11-13T06:52:00Z">
            <w:rPr>
              <w:ins w:id="531" w:author="Dimitri Podborski" w:date="2023-11-13T06:52:00Z"/>
              <w:lang w:eastAsia="zh-CN"/>
            </w:rPr>
          </w:rPrChange>
        </w:rPr>
        <w:pPrChange w:id="532" w:author="Dimitri Podborski" w:date="2023-11-13T06:52:00Z">
          <w:pPr/>
        </w:pPrChange>
      </w:pPr>
      <w:ins w:id="533" w:author="Dimitri Podborski" w:date="2023-11-13T06:52:00Z">
        <w:r w:rsidRPr="00F6016F">
          <w:rPr>
            <w:b/>
            <w:bCs/>
            <w:lang w:eastAsia="zh-CN"/>
            <w:rPrChange w:id="534" w:author="Dimitri Podborski" w:date="2023-11-13T06:52:00Z">
              <w:rPr>
                <w:lang w:eastAsia="zh-CN"/>
              </w:rPr>
            </w:rPrChange>
          </w:rPr>
          <w:t>video-720x480-500000.ismv</w:t>
        </w:r>
      </w:ins>
    </w:p>
    <w:p w14:paraId="69FB867A" w14:textId="693E717C" w:rsidR="00F6016F" w:rsidRDefault="00F6016F" w:rsidP="00F6016F">
      <w:pPr>
        <w:rPr>
          <w:ins w:id="535" w:author="Dimitri Podborski" w:date="2023-11-13T06:52:00Z"/>
          <w:lang w:val="en-CA" w:eastAsia="ja-JP"/>
        </w:rPr>
      </w:pPr>
      <w:ins w:id="536" w:author="Dimitri Podborski" w:date="2023-11-13T06:52:00Z">
        <w:r w:rsidRPr="00F6016F">
          <w:rPr>
            <w:lang w:val="en-CA" w:eastAsia="ja-JP"/>
          </w:rPr>
          <w:lastRenderedPageBreak/>
          <w:t xml:space="preserve">Associated video track </w:t>
        </w:r>
        <w:proofErr w:type="spellStart"/>
        <w:r w:rsidRPr="00F6016F">
          <w:rPr>
            <w:lang w:val="en-CA" w:eastAsia="ja-JP"/>
          </w:rPr>
          <w:t>capure</w:t>
        </w:r>
        <w:proofErr w:type="spellEnd"/>
        <w:r w:rsidRPr="00F6016F">
          <w:rPr>
            <w:lang w:val="en-CA" w:eastAsia="ja-JP"/>
          </w:rPr>
          <w:t xml:space="preserve"> from titan </w:t>
        </w:r>
        <w:proofErr w:type="gramStart"/>
        <w:r w:rsidRPr="00F6016F">
          <w:rPr>
            <w:lang w:val="en-CA" w:eastAsia="ja-JP"/>
          </w:rPr>
          <w:t>live</w:t>
        </w:r>
        <w:proofErr w:type="gramEnd"/>
      </w:ins>
    </w:p>
    <w:p w14:paraId="4D39E232" w14:textId="1C4DFC5F" w:rsidR="00F6016F" w:rsidRPr="00F6016F" w:rsidRDefault="00F6016F">
      <w:pPr>
        <w:spacing w:after="0"/>
        <w:rPr>
          <w:ins w:id="537" w:author="Dimitri Podborski" w:date="2023-11-13T06:52:00Z"/>
          <w:b/>
          <w:bCs/>
          <w:lang w:val="en-CA" w:eastAsia="ja-JP"/>
          <w:rPrChange w:id="538" w:author="Dimitri Podborski" w:date="2023-11-13T06:52:00Z">
            <w:rPr>
              <w:ins w:id="539" w:author="Dimitri Podborski" w:date="2023-11-13T06:52:00Z"/>
              <w:lang w:val="en-CA" w:eastAsia="ja-JP"/>
            </w:rPr>
          </w:rPrChange>
        </w:rPr>
        <w:pPrChange w:id="540" w:author="Dimitri Podborski" w:date="2023-11-13T06:52:00Z">
          <w:pPr/>
        </w:pPrChange>
      </w:pPr>
      <w:proofErr w:type="spellStart"/>
      <w:ins w:id="541" w:author="Dimitri Podborski" w:date="2023-11-13T06:52:00Z">
        <w:r w:rsidRPr="00F6016F">
          <w:rPr>
            <w:b/>
            <w:bCs/>
            <w:lang w:val="en-CA" w:eastAsia="ja-JP"/>
            <w:rPrChange w:id="542" w:author="Dimitri Podborski" w:date="2023-11-13T06:52:00Z">
              <w:rPr>
                <w:lang w:val="en-CA" w:eastAsia="ja-JP"/>
              </w:rPr>
            </w:rPrChange>
          </w:rPr>
          <w:t>out_avail_</w:t>
        </w:r>
        <w:proofErr w:type="gramStart"/>
        <w:r w:rsidRPr="00F6016F">
          <w:rPr>
            <w:b/>
            <w:bCs/>
            <w:lang w:val="en-CA" w:eastAsia="ja-JP"/>
            <w:rPrChange w:id="543" w:author="Dimitri Podborski" w:date="2023-11-13T06:52:00Z">
              <w:rPr>
                <w:lang w:val="en-CA" w:eastAsia="ja-JP"/>
              </w:rPr>
            </w:rPrChange>
          </w:rPr>
          <w:t>track.cmfm</w:t>
        </w:r>
        <w:proofErr w:type="spellEnd"/>
        <w:proofErr w:type="gramEnd"/>
      </w:ins>
    </w:p>
    <w:p w14:paraId="37A93950" w14:textId="47768B2C" w:rsidR="00D0213F" w:rsidRDefault="00F6016F" w:rsidP="00F6016F">
      <w:pPr>
        <w:rPr>
          <w:ins w:id="544" w:author="Dimitri Podborski" w:date="2023-11-13T06:52:00Z"/>
          <w:lang w:eastAsia="zh-CN"/>
        </w:rPr>
      </w:pPr>
      <w:ins w:id="545" w:author="Dimitri Podborski" w:date="2023-11-13T06:52:00Z">
        <w:r>
          <w:rPr>
            <w:lang w:eastAsia="zh-CN"/>
          </w:rPr>
          <w:t>Avail track generated with unified open-source implementation using reference without overlaps.</w:t>
        </w:r>
      </w:ins>
      <w:ins w:id="546" w:author="Dimitri Podborski" w:date="2023-11-13T06:59:00Z">
        <w:r w:rsidR="00D0213F">
          <w:rPr>
            <w:lang w:eastAsia="zh-CN"/>
          </w:rPr>
          <w:t xml:space="preserve"> A</w:t>
        </w:r>
        <w:r w:rsidR="00D0213F" w:rsidRPr="00D0213F">
          <w:rPr>
            <w:lang w:eastAsia="zh-CN"/>
          </w:rPr>
          <w:t xml:space="preserve">n event message track of 600 seconds (10 minutes) with 2 second segments, and 30 second ad break avails using a SCTE-35 </w:t>
        </w:r>
        <w:proofErr w:type="spellStart"/>
        <w:r w:rsidR="00D0213F" w:rsidRPr="00D0213F">
          <w:rPr>
            <w:lang w:eastAsia="zh-CN"/>
          </w:rPr>
          <w:t>splice_insert</w:t>
        </w:r>
        <w:proofErr w:type="spellEnd"/>
        <w:r w:rsidR="00D0213F" w:rsidRPr="00D0213F">
          <w:rPr>
            <w:lang w:eastAsia="zh-CN"/>
          </w:rPr>
          <w:t xml:space="preserve"> message every 180 seconds (3 minutes).</w:t>
        </w:r>
      </w:ins>
    </w:p>
    <w:p w14:paraId="18AC913F" w14:textId="6141E489" w:rsidR="00F6016F" w:rsidRPr="00F6016F" w:rsidRDefault="00F6016F">
      <w:pPr>
        <w:spacing w:after="0"/>
        <w:rPr>
          <w:ins w:id="547" w:author="Dimitri Podborski" w:date="2023-11-13T06:53:00Z"/>
          <w:b/>
          <w:bCs/>
          <w:lang w:eastAsia="zh-CN"/>
          <w:rPrChange w:id="548" w:author="Dimitri Podborski" w:date="2023-11-13T06:53:00Z">
            <w:rPr>
              <w:ins w:id="549" w:author="Dimitri Podborski" w:date="2023-11-13T06:53:00Z"/>
              <w:lang w:eastAsia="zh-CN"/>
            </w:rPr>
          </w:rPrChange>
        </w:rPr>
        <w:pPrChange w:id="550" w:author="Dimitri Podborski" w:date="2023-11-13T06:53:00Z">
          <w:pPr/>
        </w:pPrChange>
      </w:pPr>
      <w:proofErr w:type="spellStart"/>
      <w:ins w:id="551" w:author="Dimitri Podborski" w:date="2023-11-13T06:53:00Z">
        <w:r w:rsidRPr="00F6016F">
          <w:rPr>
            <w:b/>
            <w:bCs/>
            <w:lang w:eastAsia="zh-CN"/>
            <w:rPrChange w:id="552" w:author="Dimitri Podborski" w:date="2023-11-13T06:53:00Z">
              <w:rPr>
                <w:lang w:eastAsia="zh-CN"/>
              </w:rPr>
            </w:rPrChange>
          </w:rPr>
          <w:t>out_avail_track.mpd</w:t>
        </w:r>
        <w:proofErr w:type="spellEnd"/>
      </w:ins>
    </w:p>
    <w:p w14:paraId="6BE85734" w14:textId="3DDE185A" w:rsidR="00F6016F" w:rsidRDefault="00F6016F" w:rsidP="00F6016F">
      <w:pPr>
        <w:rPr>
          <w:ins w:id="553" w:author="Dimitri Podborski" w:date="2023-11-13T06:53:00Z"/>
          <w:lang w:eastAsia="zh-CN"/>
        </w:rPr>
      </w:pPr>
      <w:ins w:id="554" w:author="Dimitri Podborski" w:date="2023-11-13T06:53:00Z">
        <w:r>
          <w:rPr>
            <w:lang w:eastAsia="zh-CN"/>
          </w:rPr>
          <w:t xml:space="preserve">Corresponding </w:t>
        </w:r>
        <w:proofErr w:type="spellStart"/>
        <w:r>
          <w:rPr>
            <w:lang w:eastAsia="zh-CN"/>
          </w:rPr>
          <w:t>EventStream</w:t>
        </w:r>
        <w:proofErr w:type="spellEnd"/>
        <w:r>
          <w:rPr>
            <w:lang w:eastAsia="zh-CN"/>
          </w:rPr>
          <w:t xml:space="preserve"> element.</w:t>
        </w:r>
      </w:ins>
    </w:p>
    <w:p w14:paraId="67ECF609" w14:textId="263AF6FD" w:rsidR="00F6016F" w:rsidRPr="00F6016F" w:rsidRDefault="00F6016F">
      <w:pPr>
        <w:spacing w:after="0"/>
        <w:rPr>
          <w:ins w:id="555" w:author="Dimitri Podborski" w:date="2023-11-13T06:53:00Z"/>
          <w:b/>
          <w:bCs/>
          <w:lang w:eastAsia="zh-CN"/>
          <w:rPrChange w:id="556" w:author="Dimitri Podborski" w:date="2023-11-13T06:53:00Z">
            <w:rPr>
              <w:ins w:id="557" w:author="Dimitri Podborski" w:date="2023-11-13T06:53:00Z"/>
              <w:lang w:eastAsia="zh-CN"/>
            </w:rPr>
          </w:rPrChange>
        </w:rPr>
        <w:pPrChange w:id="558" w:author="Dimitri Podborski" w:date="2023-11-13T06:53:00Z">
          <w:pPr/>
        </w:pPrChange>
      </w:pPr>
      <w:proofErr w:type="spellStart"/>
      <w:ins w:id="559" w:author="Dimitri Podborski" w:date="2023-11-13T06:53:00Z">
        <w:r w:rsidRPr="00F6016F">
          <w:rPr>
            <w:b/>
            <w:bCs/>
            <w:lang w:eastAsia="zh-CN"/>
            <w:rPrChange w:id="560" w:author="Dimitri Podborski" w:date="2023-11-13T06:53:00Z">
              <w:rPr>
                <w:lang w:eastAsia="zh-CN"/>
              </w:rPr>
            </w:rPrChange>
          </w:rPr>
          <w:t>out_</w:t>
        </w:r>
        <w:proofErr w:type="gramStart"/>
        <w:r w:rsidRPr="00F6016F">
          <w:rPr>
            <w:b/>
            <w:bCs/>
            <w:lang w:eastAsia="zh-CN"/>
            <w:rPrChange w:id="561" w:author="Dimitri Podborski" w:date="2023-11-13T06:53:00Z">
              <w:rPr>
                <w:lang w:eastAsia="zh-CN"/>
              </w:rPr>
            </w:rPrChange>
          </w:rPr>
          <w:t>overlap.cmfm</w:t>
        </w:r>
        <w:proofErr w:type="spellEnd"/>
        <w:proofErr w:type="gramEnd"/>
      </w:ins>
    </w:p>
    <w:p w14:paraId="07FBB151" w14:textId="32F637C4" w:rsidR="00F6016F" w:rsidRDefault="00F6016F" w:rsidP="00F6016F">
      <w:pPr>
        <w:rPr>
          <w:ins w:id="562" w:author="Dimitri Podborski" w:date="2023-11-13T06:53:00Z"/>
          <w:lang w:eastAsia="zh-CN"/>
        </w:rPr>
      </w:pPr>
      <w:ins w:id="563" w:author="Dimitri Podborski" w:date="2023-11-13T06:53:00Z">
        <w:r>
          <w:rPr>
            <w:lang w:eastAsia="zh-CN"/>
          </w:rPr>
          <w:t>Avail track generated with unified open- source implementation using reference with overlaps.</w:t>
        </w:r>
      </w:ins>
    </w:p>
    <w:p w14:paraId="67D35E7E" w14:textId="13251438" w:rsidR="00F6016F" w:rsidRPr="00F6016F" w:rsidRDefault="00F6016F">
      <w:pPr>
        <w:spacing w:after="0"/>
        <w:rPr>
          <w:ins w:id="564" w:author="Dimitri Podborski" w:date="2023-11-13T06:54:00Z"/>
          <w:b/>
          <w:bCs/>
          <w:lang w:val="en-CA" w:eastAsia="ja-JP"/>
          <w:rPrChange w:id="565" w:author="Dimitri Podborski" w:date="2023-11-13T06:54:00Z">
            <w:rPr>
              <w:ins w:id="566" w:author="Dimitri Podborski" w:date="2023-11-13T06:54:00Z"/>
              <w:lang w:val="en-CA" w:eastAsia="ja-JP"/>
            </w:rPr>
          </w:rPrChange>
        </w:rPr>
        <w:pPrChange w:id="567" w:author="Dimitri Podborski" w:date="2023-11-13T06:54:00Z">
          <w:pPr/>
        </w:pPrChange>
      </w:pPr>
      <w:proofErr w:type="spellStart"/>
      <w:ins w:id="568" w:author="Dimitri Podborski" w:date="2023-11-13T06:54:00Z">
        <w:r w:rsidRPr="00F6016F">
          <w:rPr>
            <w:b/>
            <w:bCs/>
            <w:lang w:val="en-CA" w:eastAsia="ja-JP"/>
            <w:rPrChange w:id="569" w:author="Dimitri Podborski" w:date="2023-11-13T06:54:00Z">
              <w:rPr>
                <w:lang w:val="en-CA" w:eastAsia="ja-JP"/>
              </w:rPr>
            </w:rPrChange>
          </w:rPr>
          <w:t>avail_overlap.mpd</w:t>
        </w:r>
        <w:proofErr w:type="spellEnd"/>
      </w:ins>
    </w:p>
    <w:p w14:paraId="67798BF4" w14:textId="4D5CA22D" w:rsidR="00F6016F" w:rsidRDefault="00F6016F" w:rsidP="00F6016F">
      <w:pPr>
        <w:rPr>
          <w:ins w:id="570" w:author="Dimitri Podborski" w:date="2023-11-13T06:50:00Z"/>
          <w:lang w:val="en-CA" w:eastAsia="ja-JP"/>
        </w:rPr>
      </w:pPr>
      <w:ins w:id="571" w:author="Dimitri Podborski" w:date="2023-11-13T06:54:00Z">
        <w:r>
          <w:rPr>
            <w:lang w:eastAsia="zh-CN"/>
          </w:rPr>
          <w:t xml:space="preserve">Corresponding edited </w:t>
        </w:r>
        <w:proofErr w:type="spellStart"/>
        <w:r>
          <w:rPr>
            <w:lang w:eastAsia="zh-CN"/>
          </w:rPr>
          <w:t>EventStream</w:t>
        </w:r>
        <w:proofErr w:type="spellEnd"/>
        <w:r>
          <w:rPr>
            <w:lang w:eastAsia="zh-CN"/>
          </w:rPr>
          <w:t xml:space="preserve"> element</w:t>
        </w:r>
      </w:ins>
    </w:p>
    <w:p w14:paraId="2B24A942" w14:textId="0E4A3EFA" w:rsidR="00F6016F" w:rsidRDefault="00140A7E" w:rsidP="00140A7E">
      <w:pPr>
        <w:pStyle w:val="Heading4"/>
        <w:rPr>
          <w:ins w:id="572" w:author="Dimitri Podborski" w:date="2023-11-13T07:03:00Z"/>
          <w:lang w:val="en-CA"/>
        </w:rPr>
      </w:pPr>
      <w:ins w:id="573" w:author="Dimitri Podborski" w:date="2023-11-13T07:00:00Z">
        <w:r w:rsidRPr="00140A7E">
          <w:rPr>
            <w:lang w:val="en-CA"/>
          </w:rPr>
          <w:t>Multiplexed timed metadata track</w:t>
        </w:r>
      </w:ins>
      <w:ins w:id="574" w:author="Dimitri Podborski" w:date="2023-11-13T07:01:00Z">
        <w:r>
          <w:rPr>
            <w:lang w:val="en-CA"/>
          </w:rPr>
          <w:t>s</w:t>
        </w:r>
      </w:ins>
      <w:ins w:id="575" w:author="Dimitri Podborski" w:date="2023-11-13T07:00:00Z">
        <w:r w:rsidRPr="00140A7E">
          <w:rPr>
            <w:lang w:val="en-CA"/>
          </w:rPr>
          <w:t xml:space="preserve"> (</w:t>
        </w:r>
        <w:proofErr w:type="spellStart"/>
        <w:r w:rsidRPr="00140A7E">
          <w:rPr>
            <w:lang w:val="en-CA"/>
          </w:rPr>
          <w:t>mebx</w:t>
        </w:r>
        <w:proofErr w:type="spellEnd"/>
        <w:r w:rsidRPr="00140A7E">
          <w:rPr>
            <w:lang w:val="en-CA"/>
          </w:rPr>
          <w:t>)</w:t>
        </w:r>
      </w:ins>
    </w:p>
    <w:p w14:paraId="39605CF9" w14:textId="13E0C643" w:rsidR="00140A7E" w:rsidRPr="00140A7E" w:rsidRDefault="00140A7E">
      <w:pPr>
        <w:spacing w:after="0"/>
        <w:rPr>
          <w:ins w:id="576" w:author="Dimitri Podborski" w:date="2023-11-13T07:01:00Z"/>
          <w:b/>
          <w:bCs/>
          <w:lang w:val="en-CA" w:eastAsia="ja-JP"/>
          <w:rPrChange w:id="577" w:author="Dimitri Podborski" w:date="2023-11-13T07:03:00Z">
            <w:rPr>
              <w:ins w:id="578" w:author="Dimitri Podborski" w:date="2023-11-13T07:01:00Z"/>
              <w:lang w:val="en-CA"/>
            </w:rPr>
          </w:rPrChange>
        </w:rPr>
        <w:pPrChange w:id="579" w:author="Dimitri Podborski" w:date="2023-11-13T07:04:00Z">
          <w:pPr/>
        </w:pPrChange>
      </w:pPr>
      <w:ins w:id="580" w:author="Dimitri Podborski" w:date="2023-11-13T07:03:00Z">
        <w:r w:rsidRPr="00140A7E">
          <w:rPr>
            <w:b/>
            <w:bCs/>
            <w:lang w:val="en-CA" w:eastAsia="ja-JP"/>
            <w:rPrChange w:id="581" w:author="Dimitri Podborski" w:date="2023-11-13T07:03:00Z">
              <w:rPr>
                <w:lang w:val="en-CA" w:eastAsia="ja-JP"/>
              </w:rPr>
            </w:rPrChange>
          </w:rPr>
          <w:t>test_mebx_me4c.mp4</w:t>
        </w:r>
      </w:ins>
    </w:p>
    <w:p w14:paraId="2CC7A489" w14:textId="77777777" w:rsidR="00140A7E" w:rsidRDefault="00140A7E">
      <w:pPr>
        <w:spacing w:after="0"/>
        <w:rPr>
          <w:ins w:id="582" w:author="Dimitri Podborski" w:date="2023-11-13T07:04:00Z"/>
        </w:rPr>
        <w:pPrChange w:id="583" w:author="Dimitri Podborski" w:date="2023-11-13T07:04:00Z">
          <w:pPr/>
        </w:pPrChange>
      </w:pPr>
      <w:ins w:id="584" w:author="Dimitri Podborski" w:date="2023-11-13T07:04:00Z">
        <w:r>
          <w:t xml:space="preserve">uses </w:t>
        </w:r>
        <w:r w:rsidRPr="0044783E">
          <w:rPr>
            <w:rStyle w:val="codeZchn"/>
          </w:rPr>
          <w:t>key_namespace=me4c</w:t>
        </w:r>
        <w:r>
          <w:t xml:space="preserve"> for all metadata items from </w:t>
        </w:r>
        <w:r>
          <w:fldChar w:fldCharType="begin"/>
        </w:r>
        <w:r>
          <w:instrText xml:space="preserve"> REF _Ref95851359 \h </w:instrText>
        </w:r>
      </w:ins>
      <w:ins w:id="585" w:author="Dimitri Podborski" w:date="2023-11-13T07:04:00Z">
        <w:r>
          <w:fldChar w:fldCharType="separate"/>
        </w:r>
        <w:r>
          <w:t xml:space="preserve">Table </w:t>
        </w:r>
        <w:r>
          <w:rPr>
            <w:noProof/>
          </w:rPr>
          <w:t>1</w:t>
        </w:r>
        <w:r>
          <w:fldChar w:fldCharType="end"/>
        </w:r>
        <w:r>
          <w:t xml:space="preserve">. The </w:t>
        </w:r>
        <w:proofErr w:type="spellStart"/>
        <w:r>
          <w:t>color</w:t>
        </w:r>
        <w:proofErr w:type="spellEnd"/>
        <w:r>
          <w:t xml:space="preserve"> sample format is defined as:</w:t>
        </w:r>
      </w:ins>
    </w:p>
    <w:p w14:paraId="01FFE7FA" w14:textId="77777777" w:rsidR="00140A7E" w:rsidRPr="00E05D04" w:rsidRDefault="00140A7E" w:rsidP="00140A7E">
      <w:pPr>
        <w:pStyle w:val="code0"/>
        <w:rPr>
          <w:ins w:id="586" w:author="Dimitri Podborski" w:date="2023-11-13T07:04:00Z"/>
        </w:rPr>
      </w:pPr>
      <w:ins w:id="587" w:author="Dimitri Podborski" w:date="2023-11-13T07:04:00Z">
        <w:r>
          <w:t>class ColorSample extends Box(local_key_id){</w:t>
        </w:r>
        <w:r>
          <w:br/>
        </w:r>
        <w:r>
          <w:tab/>
          <w:t>unsigned int(32) x;</w:t>
        </w:r>
        <w:r>
          <w:br/>
        </w:r>
        <w:r>
          <w:tab/>
          <w:t>unsigned int(32) y;</w:t>
        </w:r>
        <w:r>
          <w:br/>
        </w:r>
        <w:r>
          <w:tab/>
          <w:t>unsigned int(32) width;</w:t>
        </w:r>
        <w:r>
          <w:br/>
        </w:r>
        <w:r>
          <w:tab/>
          <w:t>unsigned int(32) height;</w:t>
        </w:r>
        <w:r>
          <w:br/>
          <w:t>}</w:t>
        </w:r>
      </w:ins>
    </w:p>
    <w:p w14:paraId="51730AE1" w14:textId="77777777" w:rsidR="00140A7E" w:rsidRDefault="00140A7E">
      <w:pPr>
        <w:spacing w:after="0"/>
        <w:rPr>
          <w:ins w:id="588" w:author="Dimitri Podborski" w:date="2023-11-13T07:04:00Z"/>
        </w:rPr>
        <w:pPrChange w:id="589" w:author="Dimitri Podborski" w:date="2023-11-13T07:04:00Z">
          <w:pPr/>
        </w:pPrChange>
      </w:pPr>
      <w:ins w:id="590" w:author="Dimitri Podborski" w:date="2023-11-13T07:04:00Z">
        <w:r w:rsidRPr="00E05D04">
          <w:rPr>
            <w:rStyle w:val="codeZchn"/>
          </w:rPr>
          <w:t>key_value</w:t>
        </w:r>
        <w:r>
          <w:t xml:space="preserve"> from </w:t>
        </w:r>
        <w:r w:rsidRPr="00E05D04">
          <w:rPr>
            <w:rStyle w:val="codeZchn"/>
          </w:rPr>
          <w:t>the MetadataKeyDeclarationBox</w:t>
        </w:r>
        <w:r>
          <w:t xml:space="preserve"> is used as the </w:t>
        </w:r>
        <w:r w:rsidRPr="00E05D04">
          <w:rPr>
            <w:rStyle w:val="codeZchn"/>
          </w:rPr>
          <w:t>local_key_id</w:t>
        </w:r>
        <w:r>
          <w:t xml:space="preserve"> with the following </w:t>
        </w:r>
        <w:proofErr w:type="spellStart"/>
        <w:r>
          <w:t>FourCCs</w:t>
        </w:r>
        <w:proofErr w:type="spellEnd"/>
        <w:r>
          <w:t>:</w:t>
        </w:r>
      </w:ins>
    </w:p>
    <w:p w14:paraId="45754843" w14:textId="77777777" w:rsidR="00140A7E" w:rsidRDefault="00140A7E" w:rsidP="00140A7E">
      <w:pPr>
        <w:pStyle w:val="ListParagraph"/>
        <w:numPr>
          <w:ilvl w:val="0"/>
          <w:numId w:val="30"/>
        </w:numPr>
        <w:spacing w:before="120" w:after="120"/>
        <w:rPr>
          <w:ins w:id="591" w:author="Dimitri Podborski" w:date="2023-11-13T07:04:00Z"/>
        </w:rPr>
      </w:pPr>
      <w:ins w:id="592" w:author="Dimitri Podborski" w:date="2023-11-13T07:04:00Z">
        <w:r w:rsidRPr="004A1AB2">
          <w:rPr>
            <w:rStyle w:val="codeZchn"/>
          </w:rPr>
          <w:t>redd</w:t>
        </w:r>
        <w:r>
          <w:tab/>
        </w:r>
        <w:proofErr w:type="gramStart"/>
        <w:r>
          <w:t>Red</w:t>
        </w:r>
        <w:proofErr w:type="gramEnd"/>
        <w:r>
          <w:t xml:space="preserve"> color</w:t>
        </w:r>
      </w:ins>
    </w:p>
    <w:p w14:paraId="3F61F9BF" w14:textId="77777777" w:rsidR="00140A7E" w:rsidRDefault="00140A7E" w:rsidP="00140A7E">
      <w:pPr>
        <w:pStyle w:val="ListParagraph"/>
        <w:numPr>
          <w:ilvl w:val="0"/>
          <w:numId w:val="30"/>
        </w:numPr>
        <w:spacing w:before="120" w:after="120"/>
        <w:rPr>
          <w:ins w:id="593" w:author="Dimitri Podborski" w:date="2023-11-13T07:04:00Z"/>
        </w:rPr>
      </w:pPr>
      <w:ins w:id="594" w:author="Dimitri Podborski" w:date="2023-11-13T07:04:00Z">
        <w:r w:rsidRPr="004A1AB2">
          <w:rPr>
            <w:rStyle w:val="codeZchn"/>
          </w:rPr>
          <w:t>blue</w:t>
        </w:r>
        <w:r>
          <w:tab/>
        </w:r>
        <w:proofErr w:type="gramStart"/>
        <w:r>
          <w:t>Blue</w:t>
        </w:r>
        <w:proofErr w:type="gramEnd"/>
        <w:r>
          <w:t xml:space="preserve"> color</w:t>
        </w:r>
      </w:ins>
    </w:p>
    <w:p w14:paraId="2CB6F233" w14:textId="77777777" w:rsidR="00140A7E" w:rsidRDefault="00140A7E" w:rsidP="00140A7E">
      <w:pPr>
        <w:pStyle w:val="ListParagraph"/>
        <w:numPr>
          <w:ilvl w:val="0"/>
          <w:numId w:val="30"/>
        </w:numPr>
        <w:spacing w:before="120" w:after="120"/>
        <w:rPr>
          <w:ins w:id="595" w:author="Dimitri Podborski" w:date="2023-11-13T07:04:00Z"/>
        </w:rPr>
      </w:pPr>
      <w:ins w:id="596" w:author="Dimitri Podborski" w:date="2023-11-13T07:04:00Z">
        <w:r w:rsidRPr="004A1AB2">
          <w:rPr>
            <w:rStyle w:val="codeZchn"/>
          </w:rPr>
          <w:t>ylow</w:t>
        </w:r>
        <w:r>
          <w:tab/>
        </w:r>
        <w:proofErr w:type="gramStart"/>
        <w:r>
          <w:t>Yellow</w:t>
        </w:r>
        <w:proofErr w:type="gramEnd"/>
        <w:r>
          <w:t xml:space="preserve"> color</w:t>
        </w:r>
      </w:ins>
    </w:p>
    <w:p w14:paraId="017651E4" w14:textId="77777777" w:rsidR="00140A7E" w:rsidRDefault="00140A7E" w:rsidP="00140A7E">
      <w:pPr>
        <w:pStyle w:val="ListParagraph"/>
        <w:numPr>
          <w:ilvl w:val="0"/>
          <w:numId w:val="30"/>
        </w:numPr>
        <w:spacing w:before="120" w:after="120"/>
        <w:rPr>
          <w:ins w:id="597" w:author="Dimitri Podborski" w:date="2023-11-13T07:04:00Z"/>
        </w:rPr>
      </w:pPr>
      <w:ins w:id="598" w:author="Dimitri Podborski" w:date="2023-11-13T07:04:00Z">
        <w:r w:rsidRPr="004A1AB2">
          <w:rPr>
            <w:rStyle w:val="codeZchn"/>
          </w:rPr>
          <w:t>whte</w:t>
        </w:r>
        <w:r>
          <w:tab/>
          <w:t>White color</w:t>
        </w:r>
      </w:ins>
    </w:p>
    <w:p w14:paraId="3330569F" w14:textId="77777777" w:rsidR="00140A7E" w:rsidRDefault="00140A7E" w:rsidP="00140A7E">
      <w:pPr>
        <w:pStyle w:val="ListParagraph"/>
        <w:numPr>
          <w:ilvl w:val="0"/>
          <w:numId w:val="30"/>
        </w:numPr>
        <w:spacing w:before="120" w:after="120"/>
        <w:rPr>
          <w:ins w:id="599" w:author="Dimitri Podborski" w:date="2023-11-13T07:04:00Z"/>
        </w:rPr>
      </w:pPr>
      <w:ins w:id="600" w:author="Dimitri Podborski" w:date="2023-11-13T07:04:00Z">
        <w:r w:rsidRPr="004A1AB2">
          <w:rPr>
            <w:rStyle w:val="codeZchn"/>
          </w:rPr>
          <w:t>blck</w:t>
        </w:r>
        <w:r>
          <w:tab/>
          <w:t>Black color</w:t>
        </w:r>
      </w:ins>
    </w:p>
    <w:p w14:paraId="227F7CF5" w14:textId="387381D1" w:rsidR="00140A7E" w:rsidRDefault="00140A7E">
      <w:pPr>
        <w:spacing w:after="0"/>
        <w:rPr>
          <w:ins w:id="601" w:author="Dimitri Podborski" w:date="2023-11-13T07:02:00Z"/>
        </w:rPr>
        <w:pPrChange w:id="602" w:author="Dimitri Podborski" w:date="2023-11-13T07:03:00Z">
          <w:pPr/>
        </w:pPrChange>
      </w:pPr>
      <w:ins w:id="603" w:author="Dimitri Podborski" w:date="2023-11-13T07:02:00Z">
        <w:r>
          <w:t xml:space="preserve">The </w:t>
        </w:r>
        <w:r w:rsidRPr="001D3652">
          <w:rPr>
            <w:rStyle w:val="codeZchn"/>
          </w:rPr>
          <w:t>mebx</w:t>
        </w:r>
        <w:r>
          <w:t xml:space="preserve"> sample file uses the pattern </w:t>
        </w:r>
        <w:r>
          <w:rPr>
            <w:rStyle w:val="codeZchn"/>
          </w:rPr>
          <w:t>NI</w:t>
        </w:r>
        <w:r w:rsidRPr="001D3652">
          <w:rPr>
            <w:rStyle w:val="codeZchn"/>
          </w:rPr>
          <w:t>bFD</w:t>
        </w:r>
        <w:r>
          <w:t xml:space="preserve"> which repeats 6 times giving a total of 30 frames for the video track (1 second duration). The metadata associated with each frame is summarized in the table below:</w:t>
        </w:r>
      </w:ins>
    </w:p>
    <w:p w14:paraId="0FE98578" w14:textId="77777777" w:rsidR="00140A7E" w:rsidRDefault="00140A7E" w:rsidP="00140A7E">
      <w:pPr>
        <w:pStyle w:val="Caption"/>
        <w:rPr>
          <w:ins w:id="604" w:author="Dimitri Podborski" w:date="2023-11-13T07:02:00Z"/>
        </w:rPr>
      </w:pPr>
      <w:bookmarkStart w:id="605" w:name="_Ref95851359"/>
      <w:ins w:id="606" w:author="Dimitri Podborski" w:date="2023-11-13T07:02:00Z">
        <w:r>
          <w:t xml:space="preserve">Table </w:t>
        </w:r>
        <w:r>
          <w:fldChar w:fldCharType="begin"/>
        </w:r>
        <w:r>
          <w:instrText xml:space="preserve"> SEQ Table \* ARABIC </w:instrText>
        </w:r>
        <w:r>
          <w:fldChar w:fldCharType="separate"/>
        </w:r>
        <w:r>
          <w:rPr>
            <w:noProof/>
          </w:rPr>
          <w:t>1</w:t>
        </w:r>
        <w:r>
          <w:rPr>
            <w:noProof/>
          </w:rPr>
          <w:fldChar w:fldCharType="end"/>
        </w:r>
        <w:bookmarkEnd w:id="605"/>
        <w:r>
          <w:t>: Metadata per frame (this pattern repeats 6 times)</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7"/>
        <w:gridCol w:w="1557"/>
        <w:gridCol w:w="1557"/>
        <w:gridCol w:w="1558"/>
        <w:gridCol w:w="1558"/>
        <w:gridCol w:w="1558"/>
      </w:tblGrid>
      <w:tr w:rsidR="00211E4D" w14:paraId="0ACC698C" w14:textId="77777777">
        <w:trPr>
          <w:trHeight w:val="1562"/>
          <w:ins w:id="607" w:author="Dimitri Podborski" w:date="2023-11-13T07:02:00Z"/>
        </w:trPr>
        <w:tc>
          <w:tcPr>
            <w:tcW w:w="1557" w:type="dxa"/>
            <w:shd w:val="clear" w:color="auto" w:fill="auto"/>
          </w:tcPr>
          <w:p w14:paraId="0CB2047E" w14:textId="77777777" w:rsidR="00140A7E" w:rsidRDefault="00140A7E" w:rsidP="00026D56">
            <w:pPr>
              <w:rPr>
                <w:ins w:id="608" w:author="Dimitri Podborski" w:date="2023-11-13T07:02:00Z"/>
              </w:rPr>
            </w:pPr>
            <w:ins w:id="609" w:author="Dimitri Podborski" w:date="2023-11-13T07:02:00Z">
              <w:r>
                <w:t>Metadata</w:t>
              </w:r>
            </w:ins>
          </w:p>
        </w:tc>
        <w:tc>
          <w:tcPr>
            <w:tcW w:w="1557" w:type="dxa"/>
            <w:shd w:val="clear" w:color="auto" w:fill="auto"/>
          </w:tcPr>
          <w:p w14:paraId="24631C95" w14:textId="5EA745F5" w:rsidR="00140A7E" w:rsidRDefault="00140A7E">
            <w:pPr>
              <w:jc w:val="center"/>
              <w:rPr>
                <w:ins w:id="610" w:author="Dimitri Podborski" w:date="2023-11-13T07:02:00Z"/>
              </w:rPr>
            </w:pPr>
            <w:ins w:id="611" w:author="Dimitri Podborski" w:date="2023-11-13T07:02:00Z">
              <w:r>
                <w:t>N</w:t>
              </w:r>
            </w:ins>
          </w:p>
          <w:p w14:paraId="094C4C8F" w14:textId="77777777" w:rsidR="00140A7E" w:rsidRDefault="00140A7E">
            <w:pPr>
              <w:jc w:val="center"/>
              <w:rPr>
                <w:ins w:id="612" w:author="Dimitri Podborski" w:date="2023-11-13T07:02:00Z"/>
              </w:rPr>
            </w:pPr>
            <w:ins w:id="613" w:author="Dimitri Podborski" w:date="2023-11-13T07:02:00Z">
              <w:r w:rsidRPr="00F572BB">
                <w:t>Netherlands</w:t>
              </w:r>
            </w:ins>
          </w:p>
        </w:tc>
        <w:tc>
          <w:tcPr>
            <w:tcW w:w="1557" w:type="dxa"/>
            <w:shd w:val="clear" w:color="auto" w:fill="auto"/>
          </w:tcPr>
          <w:p w14:paraId="4F21C7EA" w14:textId="29BDC33D" w:rsidR="00140A7E" w:rsidRDefault="00140A7E">
            <w:pPr>
              <w:jc w:val="center"/>
              <w:rPr>
                <w:ins w:id="614" w:author="Dimitri Podborski" w:date="2023-11-13T07:02:00Z"/>
              </w:rPr>
            </w:pPr>
            <w:ins w:id="615" w:author="Dimitri Podborski" w:date="2023-11-13T07:02:00Z">
              <w:r>
                <w:t>I</w:t>
              </w:r>
            </w:ins>
          </w:p>
          <w:p w14:paraId="5DFF3E2A" w14:textId="77777777" w:rsidR="00140A7E" w:rsidRDefault="00140A7E">
            <w:pPr>
              <w:jc w:val="center"/>
              <w:rPr>
                <w:ins w:id="616" w:author="Dimitri Podborski" w:date="2023-11-13T07:02:00Z"/>
              </w:rPr>
            </w:pPr>
            <w:ins w:id="617" w:author="Dimitri Podborski" w:date="2023-11-13T07:02:00Z">
              <w:r w:rsidRPr="00F572BB">
                <w:t>Indonesia</w:t>
              </w:r>
            </w:ins>
          </w:p>
        </w:tc>
        <w:tc>
          <w:tcPr>
            <w:tcW w:w="1558" w:type="dxa"/>
            <w:shd w:val="clear" w:color="auto" w:fill="auto"/>
          </w:tcPr>
          <w:p w14:paraId="2400A927" w14:textId="385A1797" w:rsidR="00140A7E" w:rsidRDefault="00140A7E">
            <w:pPr>
              <w:jc w:val="center"/>
              <w:rPr>
                <w:ins w:id="618" w:author="Dimitri Podborski" w:date="2023-11-13T07:02:00Z"/>
              </w:rPr>
            </w:pPr>
            <w:ins w:id="619" w:author="Dimitri Podborski" w:date="2023-11-13T07:02:00Z">
              <w:r>
                <w:t>b</w:t>
              </w:r>
            </w:ins>
          </w:p>
          <w:p w14:paraId="4865F31E" w14:textId="77777777" w:rsidR="00140A7E" w:rsidRDefault="00140A7E">
            <w:pPr>
              <w:jc w:val="center"/>
              <w:rPr>
                <w:ins w:id="620" w:author="Dimitri Podborski" w:date="2023-11-13T07:02:00Z"/>
              </w:rPr>
            </w:pPr>
            <w:ins w:id="621" w:author="Dimitri Podborski" w:date="2023-11-13T07:02:00Z">
              <w:r w:rsidRPr="00F572BB">
                <w:t>Blue</w:t>
              </w:r>
            </w:ins>
          </w:p>
        </w:tc>
        <w:tc>
          <w:tcPr>
            <w:tcW w:w="1558" w:type="dxa"/>
            <w:shd w:val="clear" w:color="auto" w:fill="auto"/>
          </w:tcPr>
          <w:p w14:paraId="0A2C9759" w14:textId="1CF9A22C" w:rsidR="00140A7E" w:rsidRDefault="00140A7E">
            <w:pPr>
              <w:jc w:val="center"/>
              <w:rPr>
                <w:ins w:id="622" w:author="Dimitri Podborski" w:date="2023-11-13T07:02:00Z"/>
              </w:rPr>
            </w:pPr>
            <w:ins w:id="623" w:author="Dimitri Podborski" w:date="2023-11-13T07:02:00Z">
              <w:r>
                <w:t>F</w:t>
              </w:r>
            </w:ins>
          </w:p>
          <w:p w14:paraId="6BB6F5D0" w14:textId="77777777" w:rsidR="00140A7E" w:rsidRDefault="00140A7E">
            <w:pPr>
              <w:jc w:val="center"/>
              <w:rPr>
                <w:ins w:id="624" w:author="Dimitri Podborski" w:date="2023-11-13T07:02:00Z"/>
              </w:rPr>
            </w:pPr>
            <w:ins w:id="625" w:author="Dimitri Podborski" w:date="2023-11-13T07:02:00Z">
              <w:r w:rsidRPr="00F572BB">
                <w:t>France</w:t>
              </w:r>
            </w:ins>
          </w:p>
        </w:tc>
        <w:tc>
          <w:tcPr>
            <w:tcW w:w="1558" w:type="dxa"/>
            <w:shd w:val="clear" w:color="auto" w:fill="auto"/>
          </w:tcPr>
          <w:p w14:paraId="65012D83" w14:textId="0C8C2C37" w:rsidR="00140A7E" w:rsidRDefault="00140A7E">
            <w:pPr>
              <w:jc w:val="center"/>
              <w:rPr>
                <w:ins w:id="626" w:author="Dimitri Podborski" w:date="2023-11-13T07:02:00Z"/>
              </w:rPr>
            </w:pPr>
            <w:ins w:id="627" w:author="Dimitri Podborski" w:date="2023-11-13T07:02:00Z">
              <w:r>
                <w:t>D</w:t>
              </w:r>
            </w:ins>
          </w:p>
          <w:p w14:paraId="793BEBA7" w14:textId="77777777" w:rsidR="00140A7E" w:rsidRDefault="00140A7E">
            <w:pPr>
              <w:jc w:val="center"/>
              <w:rPr>
                <w:ins w:id="628" w:author="Dimitri Podborski" w:date="2023-11-13T07:02:00Z"/>
              </w:rPr>
            </w:pPr>
            <w:ins w:id="629" w:author="Dimitri Podborski" w:date="2023-11-13T07:02:00Z">
              <w:r w:rsidRPr="00F572BB">
                <w:t>Germany</w:t>
              </w:r>
            </w:ins>
          </w:p>
        </w:tc>
      </w:tr>
      <w:tr w:rsidR="00211E4D" w14:paraId="54A472EE" w14:textId="77777777">
        <w:trPr>
          <w:ins w:id="630" w:author="Dimitri Podborski" w:date="2023-11-13T07:02:00Z"/>
        </w:trPr>
        <w:tc>
          <w:tcPr>
            <w:tcW w:w="1557" w:type="dxa"/>
            <w:shd w:val="clear" w:color="auto" w:fill="auto"/>
          </w:tcPr>
          <w:p w14:paraId="5EF9C758" w14:textId="77777777" w:rsidR="00140A7E" w:rsidRDefault="00140A7E" w:rsidP="00026D56">
            <w:pPr>
              <w:rPr>
                <w:ins w:id="631" w:author="Dimitri Podborski" w:date="2023-11-13T07:02:00Z"/>
              </w:rPr>
            </w:pPr>
            <w:ins w:id="632" w:author="Dimitri Podborski" w:date="2023-11-13T07:02:00Z">
              <w:r>
                <w:t>Red</w:t>
              </w:r>
            </w:ins>
          </w:p>
        </w:tc>
        <w:tc>
          <w:tcPr>
            <w:tcW w:w="1557" w:type="dxa"/>
            <w:shd w:val="clear" w:color="auto" w:fill="auto"/>
          </w:tcPr>
          <w:p w14:paraId="2F61709C" w14:textId="77777777" w:rsidR="00140A7E" w:rsidRPr="003A4CF6" w:rsidRDefault="00140A7E" w:rsidP="00026D56">
            <w:pPr>
              <w:rPr>
                <w:ins w:id="633" w:author="Dimitri Podborski" w:date="2023-11-13T07:02:00Z"/>
              </w:rPr>
            </w:pPr>
            <w:ins w:id="634" w:author="Dimitri Podborski" w:date="2023-11-13T07:02:00Z">
              <w:r>
                <w:t>0,0,64,16</w:t>
              </w:r>
            </w:ins>
          </w:p>
        </w:tc>
        <w:tc>
          <w:tcPr>
            <w:tcW w:w="1557" w:type="dxa"/>
            <w:shd w:val="clear" w:color="auto" w:fill="auto"/>
          </w:tcPr>
          <w:p w14:paraId="4829CAE4" w14:textId="77777777" w:rsidR="00140A7E" w:rsidRPr="003A4CF6" w:rsidRDefault="00140A7E" w:rsidP="00026D56">
            <w:pPr>
              <w:rPr>
                <w:ins w:id="635" w:author="Dimitri Podborski" w:date="2023-11-13T07:02:00Z"/>
              </w:rPr>
            </w:pPr>
            <w:ins w:id="636" w:author="Dimitri Podborski" w:date="2023-11-13T07:02:00Z">
              <w:r>
                <w:t>0,0,64,24</w:t>
              </w:r>
            </w:ins>
          </w:p>
        </w:tc>
        <w:tc>
          <w:tcPr>
            <w:tcW w:w="1558" w:type="dxa"/>
            <w:shd w:val="clear" w:color="auto" w:fill="auto"/>
          </w:tcPr>
          <w:p w14:paraId="06596BD7" w14:textId="77777777" w:rsidR="00140A7E" w:rsidRPr="003A4CF6" w:rsidRDefault="00140A7E" w:rsidP="00026D56">
            <w:pPr>
              <w:rPr>
                <w:ins w:id="637" w:author="Dimitri Podborski" w:date="2023-11-13T07:02:00Z"/>
              </w:rPr>
            </w:pPr>
            <w:ins w:id="638" w:author="Dimitri Podborski" w:date="2023-11-13T07:02:00Z">
              <w:r>
                <w:t>NULL</w:t>
              </w:r>
            </w:ins>
          </w:p>
        </w:tc>
        <w:tc>
          <w:tcPr>
            <w:tcW w:w="1558" w:type="dxa"/>
            <w:shd w:val="clear" w:color="auto" w:fill="auto"/>
          </w:tcPr>
          <w:p w14:paraId="2F8AD6DF" w14:textId="77777777" w:rsidR="00140A7E" w:rsidRPr="003A4CF6" w:rsidRDefault="00140A7E" w:rsidP="00026D56">
            <w:pPr>
              <w:rPr>
                <w:ins w:id="639" w:author="Dimitri Podborski" w:date="2023-11-13T07:02:00Z"/>
              </w:rPr>
            </w:pPr>
            <w:ins w:id="640" w:author="Dimitri Podborski" w:date="2023-11-13T07:02:00Z">
              <w:r>
                <w:t>44,0,20,48</w:t>
              </w:r>
            </w:ins>
          </w:p>
        </w:tc>
        <w:tc>
          <w:tcPr>
            <w:tcW w:w="1558" w:type="dxa"/>
            <w:shd w:val="clear" w:color="auto" w:fill="auto"/>
          </w:tcPr>
          <w:p w14:paraId="7C61F297" w14:textId="77777777" w:rsidR="00140A7E" w:rsidRPr="003A4CF6" w:rsidRDefault="00140A7E" w:rsidP="00026D56">
            <w:pPr>
              <w:rPr>
                <w:ins w:id="641" w:author="Dimitri Podborski" w:date="2023-11-13T07:02:00Z"/>
              </w:rPr>
            </w:pPr>
            <w:ins w:id="642" w:author="Dimitri Podborski" w:date="2023-11-13T07:02:00Z">
              <w:r>
                <w:t>0,16,64,16</w:t>
              </w:r>
            </w:ins>
          </w:p>
        </w:tc>
      </w:tr>
      <w:tr w:rsidR="00211E4D" w14:paraId="1239556D" w14:textId="77777777">
        <w:trPr>
          <w:ins w:id="643" w:author="Dimitri Podborski" w:date="2023-11-13T07:02:00Z"/>
        </w:trPr>
        <w:tc>
          <w:tcPr>
            <w:tcW w:w="1557" w:type="dxa"/>
            <w:shd w:val="clear" w:color="auto" w:fill="auto"/>
          </w:tcPr>
          <w:p w14:paraId="43D9F9D7" w14:textId="77777777" w:rsidR="00140A7E" w:rsidRDefault="00140A7E" w:rsidP="00026D56">
            <w:pPr>
              <w:rPr>
                <w:ins w:id="644" w:author="Dimitri Podborski" w:date="2023-11-13T07:02:00Z"/>
              </w:rPr>
            </w:pPr>
            <w:ins w:id="645" w:author="Dimitri Podborski" w:date="2023-11-13T07:02:00Z">
              <w:r>
                <w:t>Blue</w:t>
              </w:r>
            </w:ins>
          </w:p>
        </w:tc>
        <w:tc>
          <w:tcPr>
            <w:tcW w:w="1557" w:type="dxa"/>
            <w:shd w:val="clear" w:color="auto" w:fill="auto"/>
          </w:tcPr>
          <w:p w14:paraId="1C527DBB" w14:textId="77777777" w:rsidR="00140A7E" w:rsidRDefault="00140A7E" w:rsidP="00026D56">
            <w:pPr>
              <w:rPr>
                <w:ins w:id="646" w:author="Dimitri Podborski" w:date="2023-11-13T07:02:00Z"/>
              </w:rPr>
            </w:pPr>
            <w:ins w:id="647" w:author="Dimitri Podborski" w:date="2023-11-13T07:02:00Z">
              <w:r>
                <w:t>0,32,64,16</w:t>
              </w:r>
            </w:ins>
          </w:p>
        </w:tc>
        <w:tc>
          <w:tcPr>
            <w:tcW w:w="1557" w:type="dxa"/>
            <w:shd w:val="clear" w:color="auto" w:fill="auto"/>
          </w:tcPr>
          <w:p w14:paraId="23AE337F" w14:textId="77777777" w:rsidR="00140A7E" w:rsidRDefault="00140A7E" w:rsidP="00026D56">
            <w:pPr>
              <w:rPr>
                <w:ins w:id="648" w:author="Dimitri Podborski" w:date="2023-11-13T07:02:00Z"/>
              </w:rPr>
            </w:pPr>
            <w:ins w:id="649" w:author="Dimitri Podborski" w:date="2023-11-13T07:02:00Z">
              <w:r>
                <w:t>NULL</w:t>
              </w:r>
            </w:ins>
          </w:p>
        </w:tc>
        <w:tc>
          <w:tcPr>
            <w:tcW w:w="1558" w:type="dxa"/>
            <w:shd w:val="clear" w:color="auto" w:fill="auto"/>
          </w:tcPr>
          <w:p w14:paraId="6CFA4A54" w14:textId="77777777" w:rsidR="00140A7E" w:rsidRDefault="00140A7E" w:rsidP="00026D56">
            <w:pPr>
              <w:rPr>
                <w:ins w:id="650" w:author="Dimitri Podborski" w:date="2023-11-13T07:02:00Z"/>
              </w:rPr>
            </w:pPr>
            <w:ins w:id="651" w:author="Dimitri Podborski" w:date="2023-11-13T07:02:00Z">
              <w:r>
                <w:t>0,0,64,48</w:t>
              </w:r>
            </w:ins>
          </w:p>
        </w:tc>
        <w:tc>
          <w:tcPr>
            <w:tcW w:w="1558" w:type="dxa"/>
            <w:shd w:val="clear" w:color="auto" w:fill="auto"/>
          </w:tcPr>
          <w:p w14:paraId="59026563" w14:textId="77777777" w:rsidR="00140A7E" w:rsidRDefault="00140A7E" w:rsidP="00026D56">
            <w:pPr>
              <w:rPr>
                <w:ins w:id="652" w:author="Dimitri Podborski" w:date="2023-11-13T07:02:00Z"/>
              </w:rPr>
            </w:pPr>
            <w:ins w:id="653" w:author="Dimitri Podborski" w:date="2023-11-13T07:02:00Z">
              <w:r>
                <w:t>0,0,20,48</w:t>
              </w:r>
            </w:ins>
          </w:p>
        </w:tc>
        <w:tc>
          <w:tcPr>
            <w:tcW w:w="1558" w:type="dxa"/>
            <w:shd w:val="clear" w:color="auto" w:fill="auto"/>
          </w:tcPr>
          <w:p w14:paraId="4BF85DF5" w14:textId="77777777" w:rsidR="00140A7E" w:rsidRDefault="00140A7E" w:rsidP="00026D56">
            <w:pPr>
              <w:rPr>
                <w:ins w:id="654" w:author="Dimitri Podborski" w:date="2023-11-13T07:02:00Z"/>
              </w:rPr>
            </w:pPr>
            <w:ins w:id="655" w:author="Dimitri Podborski" w:date="2023-11-13T07:02:00Z">
              <w:r>
                <w:t>NULL</w:t>
              </w:r>
            </w:ins>
          </w:p>
        </w:tc>
      </w:tr>
      <w:tr w:rsidR="00211E4D" w14:paraId="42C43988" w14:textId="77777777">
        <w:trPr>
          <w:ins w:id="656" w:author="Dimitri Podborski" w:date="2023-11-13T07:02:00Z"/>
        </w:trPr>
        <w:tc>
          <w:tcPr>
            <w:tcW w:w="1557" w:type="dxa"/>
            <w:shd w:val="clear" w:color="auto" w:fill="auto"/>
          </w:tcPr>
          <w:p w14:paraId="3C8EECC5" w14:textId="77777777" w:rsidR="00140A7E" w:rsidRDefault="00140A7E" w:rsidP="00026D56">
            <w:pPr>
              <w:rPr>
                <w:ins w:id="657" w:author="Dimitri Podborski" w:date="2023-11-13T07:02:00Z"/>
              </w:rPr>
            </w:pPr>
            <w:ins w:id="658" w:author="Dimitri Podborski" w:date="2023-11-13T07:02:00Z">
              <w:r>
                <w:t>Yellow</w:t>
              </w:r>
            </w:ins>
          </w:p>
        </w:tc>
        <w:tc>
          <w:tcPr>
            <w:tcW w:w="1557" w:type="dxa"/>
            <w:shd w:val="clear" w:color="auto" w:fill="auto"/>
          </w:tcPr>
          <w:p w14:paraId="521E27EB" w14:textId="77777777" w:rsidR="00140A7E" w:rsidRDefault="00140A7E" w:rsidP="00026D56">
            <w:pPr>
              <w:rPr>
                <w:ins w:id="659" w:author="Dimitri Podborski" w:date="2023-11-13T07:02:00Z"/>
              </w:rPr>
            </w:pPr>
            <w:ins w:id="660" w:author="Dimitri Podborski" w:date="2023-11-13T07:02:00Z">
              <w:r>
                <w:t>NULL</w:t>
              </w:r>
            </w:ins>
          </w:p>
        </w:tc>
        <w:tc>
          <w:tcPr>
            <w:tcW w:w="1557" w:type="dxa"/>
            <w:shd w:val="clear" w:color="auto" w:fill="auto"/>
          </w:tcPr>
          <w:p w14:paraId="69EE40DA" w14:textId="77777777" w:rsidR="00140A7E" w:rsidRDefault="00140A7E" w:rsidP="00026D56">
            <w:pPr>
              <w:rPr>
                <w:ins w:id="661" w:author="Dimitri Podborski" w:date="2023-11-13T07:02:00Z"/>
              </w:rPr>
            </w:pPr>
            <w:ins w:id="662" w:author="Dimitri Podborski" w:date="2023-11-13T07:02:00Z">
              <w:r>
                <w:t>NULL</w:t>
              </w:r>
            </w:ins>
          </w:p>
        </w:tc>
        <w:tc>
          <w:tcPr>
            <w:tcW w:w="1558" w:type="dxa"/>
            <w:shd w:val="clear" w:color="auto" w:fill="auto"/>
          </w:tcPr>
          <w:p w14:paraId="743AED45" w14:textId="77777777" w:rsidR="00140A7E" w:rsidRDefault="00140A7E" w:rsidP="00026D56">
            <w:pPr>
              <w:rPr>
                <w:ins w:id="663" w:author="Dimitri Podborski" w:date="2023-11-13T07:02:00Z"/>
              </w:rPr>
            </w:pPr>
            <w:ins w:id="664" w:author="Dimitri Podborski" w:date="2023-11-13T07:02:00Z">
              <w:r>
                <w:t>NULL</w:t>
              </w:r>
            </w:ins>
          </w:p>
        </w:tc>
        <w:tc>
          <w:tcPr>
            <w:tcW w:w="1558" w:type="dxa"/>
            <w:shd w:val="clear" w:color="auto" w:fill="auto"/>
          </w:tcPr>
          <w:p w14:paraId="13AD567F" w14:textId="77777777" w:rsidR="00140A7E" w:rsidRDefault="00140A7E" w:rsidP="00026D56">
            <w:pPr>
              <w:rPr>
                <w:ins w:id="665" w:author="Dimitri Podborski" w:date="2023-11-13T07:02:00Z"/>
              </w:rPr>
            </w:pPr>
            <w:ins w:id="666" w:author="Dimitri Podborski" w:date="2023-11-13T07:02:00Z">
              <w:r>
                <w:t>NULL</w:t>
              </w:r>
            </w:ins>
          </w:p>
        </w:tc>
        <w:tc>
          <w:tcPr>
            <w:tcW w:w="1558" w:type="dxa"/>
            <w:shd w:val="clear" w:color="auto" w:fill="auto"/>
          </w:tcPr>
          <w:p w14:paraId="7BDC054C" w14:textId="77777777" w:rsidR="00140A7E" w:rsidRDefault="00140A7E" w:rsidP="00026D56">
            <w:pPr>
              <w:rPr>
                <w:ins w:id="667" w:author="Dimitri Podborski" w:date="2023-11-13T07:02:00Z"/>
              </w:rPr>
            </w:pPr>
            <w:ins w:id="668" w:author="Dimitri Podborski" w:date="2023-11-13T07:02:00Z">
              <w:r>
                <w:t>0,32,64,16</w:t>
              </w:r>
            </w:ins>
          </w:p>
        </w:tc>
      </w:tr>
      <w:tr w:rsidR="00211E4D" w14:paraId="113040A1" w14:textId="77777777">
        <w:trPr>
          <w:ins w:id="669" w:author="Dimitri Podborski" w:date="2023-11-13T07:02:00Z"/>
        </w:trPr>
        <w:tc>
          <w:tcPr>
            <w:tcW w:w="1557" w:type="dxa"/>
            <w:shd w:val="clear" w:color="auto" w:fill="auto"/>
          </w:tcPr>
          <w:p w14:paraId="7CDFF915" w14:textId="77777777" w:rsidR="00140A7E" w:rsidRDefault="00140A7E" w:rsidP="00026D56">
            <w:pPr>
              <w:rPr>
                <w:ins w:id="670" w:author="Dimitri Podborski" w:date="2023-11-13T07:02:00Z"/>
              </w:rPr>
            </w:pPr>
            <w:ins w:id="671" w:author="Dimitri Podborski" w:date="2023-11-13T07:02:00Z">
              <w:r>
                <w:t>White</w:t>
              </w:r>
            </w:ins>
          </w:p>
        </w:tc>
        <w:tc>
          <w:tcPr>
            <w:tcW w:w="1557" w:type="dxa"/>
            <w:shd w:val="clear" w:color="auto" w:fill="auto"/>
          </w:tcPr>
          <w:p w14:paraId="3763A34D" w14:textId="77777777" w:rsidR="00140A7E" w:rsidRDefault="00140A7E" w:rsidP="00026D56">
            <w:pPr>
              <w:rPr>
                <w:ins w:id="672" w:author="Dimitri Podborski" w:date="2023-11-13T07:02:00Z"/>
              </w:rPr>
            </w:pPr>
            <w:ins w:id="673" w:author="Dimitri Podborski" w:date="2023-11-13T07:02:00Z">
              <w:r>
                <w:t>0,16,64,16</w:t>
              </w:r>
            </w:ins>
          </w:p>
        </w:tc>
        <w:tc>
          <w:tcPr>
            <w:tcW w:w="1557" w:type="dxa"/>
            <w:shd w:val="clear" w:color="auto" w:fill="auto"/>
          </w:tcPr>
          <w:p w14:paraId="047C8071" w14:textId="77777777" w:rsidR="00140A7E" w:rsidRDefault="00140A7E" w:rsidP="00026D56">
            <w:pPr>
              <w:rPr>
                <w:ins w:id="674" w:author="Dimitri Podborski" w:date="2023-11-13T07:02:00Z"/>
              </w:rPr>
            </w:pPr>
            <w:ins w:id="675" w:author="Dimitri Podborski" w:date="2023-11-13T07:02:00Z">
              <w:r>
                <w:t>0,24,64,24</w:t>
              </w:r>
            </w:ins>
          </w:p>
        </w:tc>
        <w:tc>
          <w:tcPr>
            <w:tcW w:w="1558" w:type="dxa"/>
            <w:shd w:val="clear" w:color="auto" w:fill="auto"/>
          </w:tcPr>
          <w:p w14:paraId="37581CC2" w14:textId="77777777" w:rsidR="00140A7E" w:rsidRDefault="00140A7E" w:rsidP="00026D56">
            <w:pPr>
              <w:rPr>
                <w:ins w:id="676" w:author="Dimitri Podborski" w:date="2023-11-13T07:02:00Z"/>
              </w:rPr>
            </w:pPr>
            <w:ins w:id="677" w:author="Dimitri Podborski" w:date="2023-11-13T07:02:00Z">
              <w:r>
                <w:t>NULL</w:t>
              </w:r>
            </w:ins>
          </w:p>
        </w:tc>
        <w:tc>
          <w:tcPr>
            <w:tcW w:w="1558" w:type="dxa"/>
            <w:shd w:val="clear" w:color="auto" w:fill="auto"/>
          </w:tcPr>
          <w:p w14:paraId="4A5410AC" w14:textId="77777777" w:rsidR="00140A7E" w:rsidRDefault="00140A7E" w:rsidP="00026D56">
            <w:pPr>
              <w:rPr>
                <w:ins w:id="678" w:author="Dimitri Podborski" w:date="2023-11-13T07:02:00Z"/>
              </w:rPr>
            </w:pPr>
            <w:ins w:id="679" w:author="Dimitri Podborski" w:date="2023-11-13T07:02:00Z">
              <w:r>
                <w:t>20,0,24,48</w:t>
              </w:r>
            </w:ins>
          </w:p>
        </w:tc>
        <w:tc>
          <w:tcPr>
            <w:tcW w:w="1558" w:type="dxa"/>
            <w:shd w:val="clear" w:color="auto" w:fill="auto"/>
          </w:tcPr>
          <w:p w14:paraId="16107A4B" w14:textId="77777777" w:rsidR="00140A7E" w:rsidRDefault="00140A7E" w:rsidP="00026D56">
            <w:pPr>
              <w:rPr>
                <w:ins w:id="680" w:author="Dimitri Podborski" w:date="2023-11-13T07:02:00Z"/>
              </w:rPr>
            </w:pPr>
            <w:ins w:id="681" w:author="Dimitri Podborski" w:date="2023-11-13T07:02:00Z">
              <w:r>
                <w:t>NULL</w:t>
              </w:r>
            </w:ins>
          </w:p>
        </w:tc>
      </w:tr>
      <w:tr w:rsidR="00211E4D" w14:paraId="63CA01FB" w14:textId="77777777">
        <w:trPr>
          <w:ins w:id="682" w:author="Dimitri Podborski" w:date="2023-11-13T07:02:00Z"/>
        </w:trPr>
        <w:tc>
          <w:tcPr>
            <w:tcW w:w="1557" w:type="dxa"/>
            <w:shd w:val="clear" w:color="auto" w:fill="auto"/>
          </w:tcPr>
          <w:p w14:paraId="032C0881" w14:textId="77777777" w:rsidR="00140A7E" w:rsidRDefault="00140A7E" w:rsidP="00026D56">
            <w:pPr>
              <w:rPr>
                <w:ins w:id="683" w:author="Dimitri Podborski" w:date="2023-11-13T07:02:00Z"/>
              </w:rPr>
            </w:pPr>
            <w:ins w:id="684" w:author="Dimitri Podborski" w:date="2023-11-13T07:02:00Z">
              <w:r>
                <w:lastRenderedPageBreak/>
                <w:t>Black</w:t>
              </w:r>
            </w:ins>
          </w:p>
        </w:tc>
        <w:tc>
          <w:tcPr>
            <w:tcW w:w="1557" w:type="dxa"/>
            <w:shd w:val="clear" w:color="auto" w:fill="auto"/>
          </w:tcPr>
          <w:p w14:paraId="4B4EF030" w14:textId="77777777" w:rsidR="00140A7E" w:rsidRDefault="00140A7E" w:rsidP="00026D56">
            <w:pPr>
              <w:rPr>
                <w:ins w:id="685" w:author="Dimitri Podborski" w:date="2023-11-13T07:02:00Z"/>
              </w:rPr>
            </w:pPr>
            <w:ins w:id="686" w:author="Dimitri Podborski" w:date="2023-11-13T07:02:00Z">
              <w:r>
                <w:t>NULL</w:t>
              </w:r>
            </w:ins>
          </w:p>
        </w:tc>
        <w:tc>
          <w:tcPr>
            <w:tcW w:w="1557" w:type="dxa"/>
            <w:shd w:val="clear" w:color="auto" w:fill="auto"/>
          </w:tcPr>
          <w:p w14:paraId="2E614B8A" w14:textId="77777777" w:rsidR="00140A7E" w:rsidRDefault="00140A7E" w:rsidP="00026D56">
            <w:pPr>
              <w:rPr>
                <w:ins w:id="687" w:author="Dimitri Podborski" w:date="2023-11-13T07:02:00Z"/>
              </w:rPr>
            </w:pPr>
            <w:ins w:id="688" w:author="Dimitri Podborski" w:date="2023-11-13T07:02:00Z">
              <w:r>
                <w:t>NULL</w:t>
              </w:r>
            </w:ins>
          </w:p>
        </w:tc>
        <w:tc>
          <w:tcPr>
            <w:tcW w:w="1558" w:type="dxa"/>
            <w:shd w:val="clear" w:color="auto" w:fill="auto"/>
          </w:tcPr>
          <w:p w14:paraId="659BBF67" w14:textId="77777777" w:rsidR="00140A7E" w:rsidRDefault="00140A7E" w:rsidP="00026D56">
            <w:pPr>
              <w:rPr>
                <w:ins w:id="689" w:author="Dimitri Podborski" w:date="2023-11-13T07:02:00Z"/>
              </w:rPr>
            </w:pPr>
            <w:ins w:id="690" w:author="Dimitri Podborski" w:date="2023-11-13T07:02:00Z">
              <w:r>
                <w:t>NULL</w:t>
              </w:r>
            </w:ins>
          </w:p>
        </w:tc>
        <w:tc>
          <w:tcPr>
            <w:tcW w:w="1558" w:type="dxa"/>
            <w:shd w:val="clear" w:color="auto" w:fill="auto"/>
          </w:tcPr>
          <w:p w14:paraId="230ABD31" w14:textId="77777777" w:rsidR="00140A7E" w:rsidRDefault="00140A7E" w:rsidP="00026D56">
            <w:pPr>
              <w:rPr>
                <w:ins w:id="691" w:author="Dimitri Podborski" w:date="2023-11-13T07:02:00Z"/>
              </w:rPr>
            </w:pPr>
            <w:ins w:id="692" w:author="Dimitri Podborski" w:date="2023-11-13T07:02:00Z">
              <w:r>
                <w:t>NULL</w:t>
              </w:r>
            </w:ins>
          </w:p>
        </w:tc>
        <w:tc>
          <w:tcPr>
            <w:tcW w:w="1558" w:type="dxa"/>
            <w:shd w:val="clear" w:color="auto" w:fill="auto"/>
          </w:tcPr>
          <w:p w14:paraId="6E08D46B" w14:textId="77777777" w:rsidR="00140A7E" w:rsidRDefault="00140A7E" w:rsidP="00026D56">
            <w:pPr>
              <w:rPr>
                <w:ins w:id="693" w:author="Dimitri Podborski" w:date="2023-11-13T07:02:00Z"/>
              </w:rPr>
            </w:pPr>
            <w:ins w:id="694" w:author="Dimitri Podborski" w:date="2023-11-13T07:02:00Z">
              <w:r>
                <w:t>0,0,64,16</w:t>
              </w:r>
            </w:ins>
          </w:p>
        </w:tc>
      </w:tr>
    </w:tbl>
    <w:p w14:paraId="1C38A9AF" w14:textId="6D5CD628" w:rsidR="002F7A98" w:rsidRPr="00D8558C" w:rsidRDefault="002F7A98">
      <w:pPr>
        <w:pStyle w:val="Heading4"/>
        <w:rPr>
          <w:ins w:id="695" w:author="Dimitri Podborski" w:date="2023-11-13T07:11:00Z"/>
          <w:lang w:val="en-CA"/>
        </w:rPr>
        <w:pPrChange w:id="696" w:author="Dimitri Podborski" w:date="2023-11-13T07:33:00Z">
          <w:pPr/>
        </w:pPrChange>
      </w:pPr>
      <w:ins w:id="697" w:author="Dimitri Podborski" w:date="2023-11-13T07:11:00Z">
        <w:r w:rsidRPr="00D8558C">
          <w:rPr>
            <w:lang w:val="en-CA"/>
          </w:rPr>
          <w:t>HEVC_1440x960_derived_image_SSTR.heic</w:t>
        </w:r>
      </w:ins>
    </w:p>
    <w:p w14:paraId="5DAE396B" w14:textId="120A41C9" w:rsidR="002F7A98" w:rsidRDefault="00D8558C" w:rsidP="00F6016F">
      <w:pPr>
        <w:rPr>
          <w:ins w:id="698" w:author="Dimitri Podborski" w:date="2023-11-13T07:33:00Z"/>
          <w:lang w:val="en-CA" w:eastAsia="ja-JP"/>
        </w:rPr>
      </w:pPr>
      <w:ins w:id="699" w:author="Dimitri Podborski" w:date="2023-11-13T07:33:00Z">
        <w:r>
          <w:rPr>
            <w:lang w:val="en-CA" w:eastAsia="ja-JP"/>
          </w:rPr>
          <w:t xml:space="preserve">HEIF </w:t>
        </w:r>
      </w:ins>
      <w:ins w:id="700" w:author="Dimitri Podborski" w:date="2023-11-13T07:11:00Z">
        <w:r w:rsidR="002F7A98" w:rsidRPr="002F7A98">
          <w:rPr>
            <w:lang w:val="en-CA" w:eastAsia="ja-JP"/>
          </w:rPr>
          <w:t xml:space="preserve">Single Stream </w:t>
        </w:r>
      </w:ins>
      <w:ins w:id="701" w:author="Dimitri Podborski" w:date="2023-11-13T07:33:00Z">
        <w:r>
          <w:rPr>
            <w:lang w:val="en-CA" w:eastAsia="ja-JP"/>
          </w:rPr>
          <w:t xml:space="preserve">Item </w:t>
        </w:r>
      </w:ins>
      <w:ins w:id="702" w:author="Dimitri Podborski" w:date="2023-11-13T07:11:00Z">
        <w:r w:rsidR="002F7A98" w:rsidRPr="002F7A98">
          <w:rPr>
            <w:lang w:val="en-CA" w:eastAsia="ja-JP"/>
          </w:rPr>
          <w:t xml:space="preserve">Property – A file with </w:t>
        </w:r>
        <w:proofErr w:type="spellStart"/>
        <w:r w:rsidR="002F7A98" w:rsidRPr="002F7A98">
          <w:rPr>
            <w:lang w:val="en-CA" w:eastAsia="ja-JP"/>
          </w:rPr>
          <w:t>SingleStreamProperty</w:t>
        </w:r>
        <w:proofErr w:type="spellEnd"/>
        <w:r w:rsidR="002F7A98" w:rsidRPr="002F7A98">
          <w:rPr>
            <w:lang w:val="en-CA" w:eastAsia="ja-JP"/>
          </w:rPr>
          <w:t xml:space="preserve"> associated with overlay derived image item</w:t>
        </w:r>
      </w:ins>
      <w:ins w:id="703" w:author="Dimitri Podborski" w:date="2023-11-13T07:12:00Z">
        <w:r w:rsidR="002F7A98">
          <w:rPr>
            <w:lang w:val="en-CA" w:eastAsia="ja-JP"/>
          </w:rPr>
          <w:t>.</w:t>
        </w:r>
      </w:ins>
    </w:p>
    <w:p w14:paraId="116A2A1A" w14:textId="5CF122A2" w:rsidR="00D8558C" w:rsidRDefault="00D8558C" w:rsidP="00D8558C">
      <w:pPr>
        <w:pStyle w:val="Heading4"/>
        <w:rPr>
          <w:ins w:id="704" w:author="Dimitri Podborski" w:date="2023-11-13T07:33:00Z"/>
        </w:rPr>
      </w:pPr>
      <w:ins w:id="705" w:author="Dimitri Podborski" w:date="2023-11-13T07:33:00Z">
        <w:r w:rsidRPr="008A7CF9">
          <w:t>HEVC_8192x4096_25fps_NALM_PPRR_PIPM.mp4</w:t>
        </w:r>
      </w:ins>
    </w:p>
    <w:p w14:paraId="7B5945AE" w14:textId="749F1374" w:rsidR="00D8558C" w:rsidRPr="00D8558C" w:rsidRDefault="00D8558C" w:rsidP="00D8558C">
      <w:pPr>
        <w:rPr>
          <w:ins w:id="706" w:author="Dimitri Podborski" w:date="2023-11-13T07:01:00Z"/>
          <w:lang w:eastAsia="ja-JP"/>
          <w:rPrChange w:id="707" w:author="Dimitri Podborski" w:date="2023-11-13T07:33:00Z">
            <w:rPr>
              <w:ins w:id="708" w:author="Dimitri Podborski" w:date="2023-11-13T07:01:00Z"/>
              <w:lang w:val="en-CA"/>
            </w:rPr>
          </w:rPrChange>
        </w:rPr>
      </w:pPr>
      <w:ins w:id="709" w:author="Dimitri Podborski" w:date="2023-11-13T07:33:00Z">
        <w:r w:rsidRPr="00D8558C">
          <w:rPr>
            <w:lang w:eastAsia="ja-JP"/>
          </w:rPr>
          <w:t xml:space="preserve">Picture-in-Picture - A file with </w:t>
        </w:r>
        <w:proofErr w:type="spellStart"/>
        <w:r w:rsidRPr="00D8558C">
          <w:rPr>
            <w:lang w:eastAsia="ja-JP"/>
          </w:rPr>
          <w:t>PicInPicRegionReplacementEntry</w:t>
        </w:r>
        <w:proofErr w:type="spellEnd"/>
        <w:r w:rsidRPr="00D8558C">
          <w:rPr>
            <w:lang w:eastAsia="ja-JP"/>
          </w:rPr>
          <w:t xml:space="preserve"> when </w:t>
        </w:r>
        <w:proofErr w:type="spellStart"/>
        <w:r w:rsidRPr="00D8558C">
          <w:rPr>
            <w:lang w:eastAsia="ja-JP"/>
          </w:rPr>
          <w:t>region_id_type</w:t>
        </w:r>
        <w:proofErr w:type="spellEnd"/>
        <w:r w:rsidRPr="00D8558C">
          <w:rPr>
            <w:lang w:eastAsia="ja-JP"/>
          </w:rPr>
          <w:t xml:space="preserve"> is equal to 1</w:t>
        </w:r>
        <w:r>
          <w:rPr>
            <w:lang w:eastAsia="ja-JP"/>
          </w:rPr>
          <w:t>.</w:t>
        </w:r>
      </w:ins>
    </w:p>
    <w:p w14:paraId="4CD75FC9" w14:textId="5FEE352C" w:rsidR="00140A7E" w:rsidRDefault="002F7A98">
      <w:pPr>
        <w:pStyle w:val="Heading4"/>
        <w:rPr>
          <w:ins w:id="710" w:author="Dimitri Podborski" w:date="2023-11-13T07:13:00Z"/>
          <w:lang w:val="en-CA"/>
        </w:rPr>
        <w:pPrChange w:id="711" w:author="Dimitri Podborski" w:date="2023-11-13T07:14:00Z">
          <w:pPr/>
        </w:pPrChange>
      </w:pPr>
      <w:ins w:id="712" w:author="Dimitri Podborski" w:date="2023-11-13T07:13:00Z">
        <w:r>
          <w:rPr>
            <w:lang w:val="en-CA"/>
          </w:rPr>
          <w:t>HEIF extrinsic intrinsic properties</w:t>
        </w:r>
      </w:ins>
    </w:p>
    <w:p w14:paraId="246BBEE8" w14:textId="26F9736D" w:rsidR="002F7A98" w:rsidRPr="002F7A98" w:rsidRDefault="002F7A98">
      <w:pPr>
        <w:spacing w:after="0"/>
        <w:rPr>
          <w:ins w:id="713" w:author="Dimitri Podborski" w:date="2023-11-13T07:15:00Z"/>
          <w:b/>
          <w:bCs/>
          <w:lang w:val="en-CA" w:eastAsia="ja-JP"/>
          <w:rPrChange w:id="714" w:author="Dimitri Podborski" w:date="2023-11-13T07:15:00Z">
            <w:rPr>
              <w:ins w:id="715" w:author="Dimitri Podborski" w:date="2023-11-13T07:15:00Z"/>
              <w:lang w:val="en-CA" w:eastAsia="ja-JP"/>
            </w:rPr>
          </w:rPrChange>
        </w:rPr>
        <w:pPrChange w:id="716" w:author="Dimitri Podborski" w:date="2023-11-13T07:16:00Z">
          <w:pPr/>
        </w:pPrChange>
      </w:pPr>
      <w:proofErr w:type="spellStart"/>
      <w:ins w:id="717" w:author="Dimitri Podborski" w:date="2023-11-13T07:15:00Z">
        <w:r w:rsidRPr="002F7A98">
          <w:rPr>
            <w:b/>
            <w:bCs/>
            <w:lang w:val="en-CA" w:eastAsia="ja-JP"/>
            <w:rPrChange w:id="718" w:author="Dimitri Podborski" w:date="2023-11-13T07:15:00Z">
              <w:rPr>
                <w:lang w:val="en-CA" w:eastAsia="ja-JP"/>
              </w:rPr>
            </w:rPrChange>
          </w:rPr>
          <w:t>ex_in_trinsics</w:t>
        </w:r>
        <w:proofErr w:type="spellEnd"/>
        <w:r w:rsidRPr="002F7A98">
          <w:rPr>
            <w:b/>
            <w:bCs/>
            <w:lang w:val="en-CA" w:eastAsia="ja-JP"/>
            <w:rPrChange w:id="719" w:author="Dimitri Podborski" w:date="2023-11-13T07:15:00Z">
              <w:rPr>
                <w:lang w:val="en-CA" w:eastAsia="ja-JP"/>
              </w:rPr>
            </w:rPrChange>
          </w:rPr>
          <w:t>/</w:t>
        </w:r>
        <w:proofErr w:type="spellStart"/>
        <w:r w:rsidRPr="002F7A98">
          <w:rPr>
            <w:b/>
            <w:bCs/>
            <w:lang w:val="en-CA" w:eastAsia="ja-JP"/>
            <w:rPrChange w:id="720" w:author="Dimitri Podborski" w:date="2023-11-13T07:15:00Z">
              <w:rPr>
                <w:lang w:val="en-CA" w:eastAsia="ja-JP"/>
              </w:rPr>
            </w:rPrChange>
          </w:rPr>
          <w:t>intrinsics</w:t>
        </w:r>
        <w:proofErr w:type="spellEnd"/>
        <w:r w:rsidRPr="002F7A98">
          <w:rPr>
            <w:b/>
            <w:bCs/>
            <w:lang w:val="en-CA" w:eastAsia="ja-JP"/>
            <w:rPrChange w:id="721" w:author="Dimitri Podborski" w:date="2023-11-13T07:15:00Z">
              <w:rPr>
                <w:lang w:val="en-CA" w:eastAsia="ja-JP"/>
              </w:rPr>
            </w:rPrChange>
          </w:rPr>
          <w:t>/</w:t>
        </w:r>
        <w:proofErr w:type="spellStart"/>
        <w:r w:rsidRPr="002F7A98">
          <w:rPr>
            <w:b/>
            <w:bCs/>
            <w:lang w:val="en-CA" w:eastAsia="ja-JP"/>
            <w:rPrChange w:id="722" w:author="Dimitri Podborski" w:date="2023-11-13T07:15:00Z">
              <w:rPr>
                <w:lang w:val="en-CA" w:eastAsia="ja-JP"/>
              </w:rPr>
            </w:rPrChange>
          </w:rPr>
          <w:t>intrinsics.heic</w:t>
        </w:r>
        <w:proofErr w:type="spellEnd"/>
      </w:ins>
    </w:p>
    <w:p w14:paraId="27F95043" w14:textId="7B564883" w:rsidR="002F7A98" w:rsidRDefault="002F7A98" w:rsidP="00F6016F">
      <w:pPr>
        <w:rPr>
          <w:ins w:id="723" w:author="Dimitri Podborski" w:date="2023-11-13T07:17:00Z"/>
        </w:rPr>
      </w:pPr>
      <w:ins w:id="724" w:author="Dimitri Podborski" w:date="2023-11-13T07:16:00Z">
        <w:r>
          <w:rPr>
            <w:lang w:val="en-CA" w:eastAsia="ja-JP"/>
          </w:rPr>
          <w:t xml:space="preserve">A file with </w:t>
        </w:r>
        <w:proofErr w:type="spellStart"/>
        <w:r>
          <w:t>intrinsics</w:t>
        </w:r>
        <w:proofErr w:type="spellEnd"/>
        <w:r>
          <w:t xml:space="preserve"> properties with the following contents:</w:t>
        </w:r>
      </w:ins>
    </w:p>
    <w:p w14:paraId="6054257F" w14:textId="77777777" w:rsidR="002F7A98" w:rsidRPr="00113082" w:rsidRDefault="002F7A98" w:rsidP="002F7A98">
      <w:pPr>
        <w:pStyle w:val="NoSpacing1"/>
        <w:rPr>
          <w:ins w:id="725" w:author="Dimitri Podborski" w:date="2023-11-13T07:17:00Z"/>
        </w:rPr>
      </w:pPr>
      <w:ins w:id="726" w:author="Dimitri Podborski" w:date="2023-11-13T07:17:00Z">
        <w:r w:rsidRPr="00113082">
          <w:t xml:space="preserve">Item </w:t>
        </w:r>
        <w:proofErr w:type="gramStart"/>
        <w:r w:rsidRPr="00113082">
          <w:t>1:</w:t>
        </w:r>
        <w:proofErr w:type="gramEnd"/>
      </w:ins>
    </w:p>
    <w:p w14:paraId="172F6D0E" w14:textId="77777777" w:rsidR="002F7A98" w:rsidRPr="00113082" w:rsidRDefault="002F7A98" w:rsidP="002F7A98">
      <w:pPr>
        <w:pStyle w:val="NoSpacing1"/>
        <w:rPr>
          <w:ins w:id="727" w:author="Dimitri Podborski" w:date="2023-11-13T07:17:00Z"/>
        </w:rPr>
      </w:pPr>
      <w:ins w:id="728" w:author="Dimitri Podborski" w:date="2023-11-13T07:17:00Z">
        <w:r w:rsidRPr="00113082">
          <w:tab/>
        </w:r>
        <w:proofErr w:type="gramStart"/>
        <w:r w:rsidRPr="00113082">
          <w:t>fx</w:t>
        </w:r>
        <w:proofErr w:type="gramEnd"/>
        <w:r w:rsidRPr="00113082">
          <w:t xml:space="preserve"> = 512</w:t>
        </w:r>
      </w:ins>
    </w:p>
    <w:p w14:paraId="1177657D" w14:textId="77777777" w:rsidR="002F7A98" w:rsidRPr="00113082" w:rsidRDefault="002F7A98" w:rsidP="002F7A98">
      <w:pPr>
        <w:pStyle w:val="NoSpacing1"/>
        <w:rPr>
          <w:ins w:id="729" w:author="Dimitri Podborski" w:date="2023-11-13T07:17:00Z"/>
        </w:rPr>
      </w:pPr>
      <w:ins w:id="730" w:author="Dimitri Podborski" w:date="2023-11-13T07:17:00Z">
        <w:r w:rsidRPr="00113082">
          <w:tab/>
        </w:r>
        <w:proofErr w:type="gramStart"/>
        <w:r w:rsidRPr="00113082">
          <w:t>fy</w:t>
        </w:r>
        <w:proofErr w:type="gramEnd"/>
        <w:r w:rsidRPr="00113082">
          <w:t xml:space="preserve"> = 512</w:t>
        </w:r>
      </w:ins>
    </w:p>
    <w:p w14:paraId="2C7D371D" w14:textId="77777777" w:rsidR="002F7A98" w:rsidRPr="00113082" w:rsidRDefault="002F7A98" w:rsidP="002F7A98">
      <w:pPr>
        <w:pStyle w:val="NoSpacing1"/>
        <w:rPr>
          <w:ins w:id="731" w:author="Dimitri Podborski" w:date="2023-11-13T07:17:00Z"/>
        </w:rPr>
      </w:pPr>
      <w:ins w:id="732" w:author="Dimitri Podborski" w:date="2023-11-13T07:17:00Z">
        <w:r w:rsidRPr="00113082">
          <w:tab/>
        </w:r>
        <w:proofErr w:type="gramStart"/>
        <w:r w:rsidRPr="00113082">
          <w:t>s</w:t>
        </w:r>
        <w:proofErr w:type="gramEnd"/>
        <w:r w:rsidRPr="00113082">
          <w:t xml:space="preserve"> = 0</w:t>
        </w:r>
      </w:ins>
    </w:p>
    <w:p w14:paraId="5AB8310B" w14:textId="77777777" w:rsidR="002F7A98" w:rsidRPr="00113082" w:rsidRDefault="002F7A98" w:rsidP="002F7A98">
      <w:pPr>
        <w:pStyle w:val="NoSpacing1"/>
        <w:rPr>
          <w:ins w:id="733" w:author="Dimitri Podborski" w:date="2023-11-13T07:17:00Z"/>
        </w:rPr>
      </w:pPr>
      <w:ins w:id="734" w:author="Dimitri Podborski" w:date="2023-11-13T07:17:00Z">
        <w:r w:rsidRPr="00113082">
          <w:tab/>
        </w:r>
        <w:proofErr w:type="gramStart"/>
        <w:r w:rsidRPr="00113082">
          <w:t>cx</w:t>
        </w:r>
        <w:proofErr w:type="gramEnd"/>
        <w:r w:rsidRPr="00113082">
          <w:t xml:space="preserve"> = 256</w:t>
        </w:r>
      </w:ins>
    </w:p>
    <w:p w14:paraId="673E6735" w14:textId="77777777" w:rsidR="002F7A98" w:rsidRPr="00113082" w:rsidRDefault="002F7A98" w:rsidP="002F7A98">
      <w:pPr>
        <w:pStyle w:val="NoSpacing1"/>
        <w:rPr>
          <w:ins w:id="735" w:author="Dimitri Podborski" w:date="2023-11-13T07:17:00Z"/>
        </w:rPr>
      </w:pPr>
      <w:ins w:id="736" w:author="Dimitri Podborski" w:date="2023-11-13T07:17:00Z">
        <w:r w:rsidRPr="00113082">
          <w:tab/>
        </w:r>
        <w:proofErr w:type="spellStart"/>
        <w:proofErr w:type="gramStart"/>
        <w:r w:rsidRPr="00113082">
          <w:t>cy</w:t>
        </w:r>
        <w:proofErr w:type="spellEnd"/>
        <w:proofErr w:type="gramEnd"/>
        <w:r w:rsidRPr="00113082">
          <w:t xml:space="preserve"> = 96</w:t>
        </w:r>
      </w:ins>
    </w:p>
    <w:p w14:paraId="600A51E4" w14:textId="77777777" w:rsidR="002F7A98" w:rsidRPr="00113082" w:rsidRDefault="002F7A98" w:rsidP="002F7A98">
      <w:pPr>
        <w:pStyle w:val="NoSpacing1"/>
        <w:rPr>
          <w:ins w:id="737" w:author="Dimitri Podborski" w:date="2023-11-13T07:17:00Z"/>
        </w:rPr>
      </w:pPr>
      <w:ins w:id="738" w:author="Dimitri Podborski" w:date="2023-11-13T07:17:00Z">
        <w:r w:rsidRPr="00113082">
          <w:tab/>
        </w:r>
        <w:proofErr w:type="spellStart"/>
        <w:r w:rsidRPr="00113082">
          <w:t>Coded</w:t>
        </w:r>
        <w:proofErr w:type="spellEnd"/>
        <w:r w:rsidRPr="00113082">
          <w:t xml:space="preserve"> </w:t>
        </w:r>
        <w:proofErr w:type="gramStart"/>
        <w:r w:rsidRPr="00113082">
          <w:t>as:</w:t>
        </w:r>
        <w:proofErr w:type="gramEnd"/>
      </w:ins>
    </w:p>
    <w:p w14:paraId="06F4786A" w14:textId="77777777" w:rsidR="002F7A98" w:rsidRPr="00113082" w:rsidRDefault="002F7A98" w:rsidP="002F7A98">
      <w:pPr>
        <w:pStyle w:val="NoSpacing1"/>
        <w:rPr>
          <w:ins w:id="739" w:author="Dimitri Podborski" w:date="2023-11-13T07:17:00Z"/>
        </w:rPr>
      </w:pPr>
      <w:ins w:id="740" w:author="Dimitri Podborski" w:date="2023-11-13T07:17:00Z">
        <w:r w:rsidRPr="00113082">
          <w:tab/>
        </w:r>
        <w:r w:rsidRPr="00113082">
          <w:tab/>
        </w:r>
        <w:proofErr w:type="gramStart"/>
        <w:r w:rsidRPr="00113082">
          <w:t>flags:</w:t>
        </w:r>
        <w:proofErr w:type="gramEnd"/>
        <w:r w:rsidRPr="00113082">
          <w:t xml:space="preserve"> 6656</w:t>
        </w:r>
      </w:ins>
    </w:p>
    <w:p w14:paraId="6BBC3327" w14:textId="77777777" w:rsidR="002F7A98" w:rsidRPr="00113082" w:rsidRDefault="002F7A98" w:rsidP="002F7A98">
      <w:pPr>
        <w:pStyle w:val="NoSpacing1"/>
        <w:rPr>
          <w:ins w:id="741" w:author="Dimitri Podborski" w:date="2023-11-13T07:17:00Z"/>
        </w:rPr>
      </w:pPr>
      <w:ins w:id="742" w:author="Dimitri Podborski" w:date="2023-11-13T07:17:00Z">
        <w:r w:rsidRPr="00113082">
          <w:tab/>
        </w:r>
        <w:r w:rsidRPr="00113082">
          <w:tab/>
        </w:r>
        <w:proofErr w:type="gramStart"/>
        <w:r w:rsidRPr="00113082">
          <w:t>Values:</w:t>
        </w:r>
        <w:proofErr w:type="gramEnd"/>
        <w:r w:rsidRPr="00113082">
          <w:t xml:space="preserve"> [33554432, 16777216, 8388608]</w:t>
        </w:r>
      </w:ins>
    </w:p>
    <w:p w14:paraId="2E03454C" w14:textId="77777777" w:rsidR="002F7A98" w:rsidRPr="00113082" w:rsidRDefault="002F7A98" w:rsidP="002F7A98">
      <w:pPr>
        <w:pStyle w:val="NoSpacing1"/>
        <w:rPr>
          <w:ins w:id="743" w:author="Dimitri Podborski" w:date="2023-11-13T07:17:00Z"/>
        </w:rPr>
      </w:pPr>
    </w:p>
    <w:p w14:paraId="4E863E43" w14:textId="77777777" w:rsidR="002F7A98" w:rsidRPr="00113082" w:rsidRDefault="002F7A98" w:rsidP="002F7A98">
      <w:pPr>
        <w:pStyle w:val="NoSpacing1"/>
        <w:rPr>
          <w:ins w:id="744" w:author="Dimitri Podborski" w:date="2023-11-13T07:17:00Z"/>
        </w:rPr>
      </w:pPr>
      <w:ins w:id="745" w:author="Dimitri Podborski" w:date="2023-11-13T07:17:00Z">
        <w:r w:rsidRPr="00113082">
          <w:t xml:space="preserve">Item </w:t>
        </w:r>
        <w:proofErr w:type="gramStart"/>
        <w:r w:rsidRPr="00113082">
          <w:t>2:</w:t>
        </w:r>
        <w:proofErr w:type="gramEnd"/>
      </w:ins>
    </w:p>
    <w:p w14:paraId="0F0F7F63" w14:textId="77777777" w:rsidR="002F7A98" w:rsidRPr="00113082" w:rsidRDefault="002F7A98" w:rsidP="002F7A98">
      <w:pPr>
        <w:pStyle w:val="NoSpacing1"/>
        <w:rPr>
          <w:ins w:id="746" w:author="Dimitri Podborski" w:date="2023-11-13T07:17:00Z"/>
        </w:rPr>
      </w:pPr>
      <w:ins w:id="747" w:author="Dimitri Podborski" w:date="2023-11-13T07:17:00Z">
        <w:r w:rsidRPr="00113082">
          <w:tab/>
        </w:r>
        <w:proofErr w:type="gramStart"/>
        <w:r w:rsidRPr="00113082">
          <w:t>fx</w:t>
        </w:r>
        <w:proofErr w:type="gramEnd"/>
        <w:r w:rsidRPr="00113082">
          <w:t xml:space="preserve"> = 512</w:t>
        </w:r>
      </w:ins>
    </w:p>
    <w:p w14:paraId="6096B3C8" w14:textId="77777777" w:rsidR="002F7A98" w:rsidRPr="00113082" w:rsidRDefault="002F7A98" w:rsidP="002F7A98">
      <w:pPr>
        <w:pStyle w:val="NoSpacing1"/>
        <w:rPr>
          <w:ins w:id="748" w:author="Dimitri Podborski" w:date="2023-11-13T07:17:00Z"/>
        </w:rPr>
      </w:pPr>
      <w:ins w:id="749" w:author="Dimitri Podborski" w:date="2023-11-13T07:17:00Z">
        <w:r w:rsidRPr="00113082">
          <w:tab/>
        </w:r>
        <w:proofErr w:type="gramStart"/>
        <w:r w:rsidRPr="00113082">
          <w:t>fy</w:t>
        </w:r>
        <w:proofErr w:type="gramEnd"/>
        <w:r w:rsidRPr="00113082">
          <w:t xml:space="preserve"> = 501.5</w:t>
        </w:r>
      </w:ins>
    </w:p>
    <w:p w14:paraId="107BF00D" w14:textId="77777777" w:rsidR="002F7A98" w:rsidRPr="00113082" w:rsidRDefault="002F7A98" w:rsidP="002F7A98">
      <w:pPr>
        <w:pStyle w:val="NoSpacing1"/>
        <w:rPr>
          <w:ins w:id="750" w:author="Dimitri Podborski" w:date="2023-11-13T07:17:00Z"/>
        </w:rPr>
      </w:pPr>
      <w:ins w:id="751" w:author="Dimitri Podborski" w:date="2023-11-13T07:17:00Z">
        <w:r w:rsidRPr="00113082">
          <w:tab/>
        </w:r>
        <w:proofErr w:type="gramStart"/>
        <w:r w:rsidRPr="00113082">
          <w:t>s</w:t>
        </w:r>
        <w:proofErr w:type="gramEnd"/>
        <w:r w:rsidRPr="00113082">
          <w:t xml:space="preserve"> = -100.5</w:t>
        </w:r>
      </w:ins>
    </w:p>
    <w:p w14:paraId="7DB4E7E1" w14:textId="77777777" w:rsidR="002F7A98" w:rsidRPr="00113082" w:rsidRDefault="002F7A98" w:rsidP="002F7A98">
      <w:pPr>
        <w:pStyle w:val="NoSpacing1"/>
        <w:rPr>
          <w:ins w:id="752" w:author="Dimitri Podborski" w:date="2023-11-13T07:17:00Z"/>
        </w:rPr>
      </w:pPr>
      <w:ins w:id="753" w:author="Dimitri Podborski" w:date="2023-11-13T07:17:00Z">
        <w:r w:rsidRPr="00113082">
          <w:tab/>
        </w:r>
        <w:proofErr w:type="gramStart"/>
        <w:r w:rsidRPr="00113082">
          <w:t>cx</w:t>
        </w:r>
        <w:proofErr w:type="gramEnd"/>
        <w:r w:rsidRPr="00113082">
          <w:t xml:space="preserve"> = 256</w:t>
        </w:r>
      </w:ins>
    </w:p>
    <w:p w14:paraId="203095AE" w14:textId="77777777" w:rsidR="002F7A98" w:rsidRPr="00113082" w:rsidRDefault="002F7A98" w:rsidP="002F7A98">
      <w:pPr>
        <w:pStyle w:val="NoSpacing1"/>
        <w:rPr>
          <w:ins w:id="754" w:author="Dimitri Podborski" w:date="2023-11-13T07:17:00Z"/>
        </w:rPr>
      </w:pPr>
      <w:ins w:id="755" w:author="Dimitri Podborski" w:date="2023-11-13T07:17:00Z">
        <w:r w:rsidRPr="00113082">
          <w:tab/>
        </w:r>
        <w:proofErr w:type="spellStart"/>
        <w:proofErr w:type="gramStart"/>
        <w:r w:rsidRPr="00113082">
          <w:t>cy</w:t>
        </w:r>
        <w:proofErr w:type="spellEnd"/>
        <w:proofErr w:type="gramEnd"/>
        <w:r w:rsidRPr="00113082">
          <w:t xml:space="preserve"> = 96</w:t>
        </w:r>
      </w:ins>
    </w:p>
    <w:p w14:paraId="02EB001E" w14:textId="77777777" w:rsidR="002F7A98" w:rsidRPr="00113082" w:rsidRDefault="002F7A98" w:rsidP="002F7A98">
      <w:pPr>
        <w:pStyle w:val="NoSpacing1"/>
        <w:rPr>
          <w:ins w:id="756" w:author="Dimitri Podborski" w:date="2023-11-13T07:17:00Z"/>
        </w:rPr>
      </w:pPr>
      <w:ins w:id="757" w:author="Dimitri Podborski" w:date="2023-11-13T07:17:00Z">
        <w:r w:rsidRPr="00113082">
          <w:tab/>
        </w:r>
        <w:proofErr w:type="spellStart"/>
        <w:r w:rsidRPr="00113082">
          <w:t>Coded</w:t>
        </w:r>
        <w:proofErr w:type="spellEnd"/>
        <w:r w:rsidRPr="00113082">
          <w:t xml:space="preserve"> </w:t>
        </w:r>
        <w:proofErr w:type="gramStart"/>
        <w:r w:rsidRPr="00113082">
          <w:t>as:</w:t>
        </w:r>
        <w:proofErr w:type="gramEnd"/>
      </w:ins>
    </w:p>
    <w:p w14:paraId="0C703274" w14:textId="77777777" w:rsidR="002F7A98" w:rsidRPr="00113082" w:rsidRDefault="002F7A98" w:rsidP="002F7A98">
      <w:pPr>
        <w:pStyle w:val="NoSpacing1"/>
        <w:rPr>
          <w:ins w:id="758" w:author="Dimitri Podborski" w:date="2023-11-13T07:17:00Z"/>
        </w:rPr>
      </w:pPr>
      <w:ins w:id="759" w:author="Dimitri Podborski" w:date="2023-11-13T07:17:00Z">
        <w:r w:rsidRPr="00113082">
          <w:tab/>
        </w:r>
        <w:r w:rsidRPr="00113082">
          <w:tab/>
        </w:r>
        <w:proofErr w:type="gramStart"/>
        <w:r w:rsidRPr="00113082">
          <w:t>flags:</w:t>
        </w:r>
        <w:proofErr w:type="gramEnd"/>
        <w:r w:rsidRPr="00113082">
          <w:t xml:space="preserve"> 72193</w:t>
        </w:r>
      </w:ins>
    </w:p>
    <w:p w14:paraId="3699656A" w14:textId="0C64D439" w:rsidR="002F7A98" w:rsidRPr="002F7A98" w:rsidRDefault="002F7A98">
      <w:pPr>
        <w:pStyle w:val="NoSpacing1"/>
        <w:rPr>
          <w:ins w:id="760" w:author="Dimitri Podborski" w:date="2023-11-13T07:17:00Z"/>
          <w:rPrChange w:id="761" w:author="Dimitri Podborski" w:date="2023-11-13T07:17:00Z">
            <w:rPr>
              <w:ins w:id="762" w:author="Dimitri Podborski" w:date="2023-11-13T07:17:00Z"/>
              <w:lang w:val="en-CA" w:eastAsia="ja-JP"/>
            </w:rPr>
          </w:rPrChange>
        </w:rPr>
        <w:pPrChange w:id="763" w:author="Dimitri Podborski" w:date="2023-11-13T07:17:00Z">
          <w:pPr/>
        </w:pPrChange>
      </w:pPr>
      <w:ins w:id="764" w:author="Dimitri Podborski" w:date="2023-11-13T07:17:00Z">
        <w:r w:rsidRPr="00113082">
          <w:tab/>
        </w:r>
        <w:r w:rsidRPr="00113082">
          <w:tab/>
        </w:r>
        <w:proofErr w:type="gramStart"/>
        <w:r w:rsidRPr="00113082">
          <w:t>Values:</w:t>
        </w:r>
        <w:proofErr w:type="gramEnd"/>
        <w:r w:rsidRPr="00113082">
          <w:t xml:space="preserve"> [33554432, 16777216, 8388608, 43821739, -201]</w:t>
        </w:r>
      </w:ins>
    </w:p>
    <w:p w14:paraId="09EB2761" w14:textId="77777777" w:rsidR="002F7A98" w:rsidRDefault="002F7A98" w:rsidP="00F6016F">
      <w:pPr>
        <w:rPr>
          <w:ins w:id="765" w:author="Dimitri Podborski" w:date="2023-11-13T07:17:00Z"/>
          <w:lang w:val="en-CA" w:eastAsia="ja-JP"/>
        </w:rPr>
      </w:pPr>
    </w:p>
    <w:p w14:paraId="0A990856" w14:textId="3C12FBFC" w:rsidR="002F7A98" w:rsidRPr="002F7A98" w:rsidRDefault="002F7A98">
      <w:pPr>
        <w:spacing w:after="0"/>
        <w:rPr>
          <w:ins w:id="766" w:author="Dimitri Podborski" w:date="2023-11-13T07:17:00Z"/>
          <w:b/>
          <w:bCs/>
          <w:lang w:val="en-CA" w:eastAsia="ja-JP"/>
          <w:rPrChange w:id="767" w:author="Dimitri Podborski" w:date="2023-11-13T07:18:00Z">
            <w:rPr>
              <w:ins w:id="768" w:author="Dimitri Podborski" w:date="2023-11-13T07:17:00Z"/>
              <w:lang w:val="en-CA" w:eastAsia="ja-JP"/>
            </w:rPr>
          </w:rPrChange>
        </w:rPr>
        <w:pPrChange w:id="769" w:author="Dimitri Podborski" w:date="2023-11-13T07:18:00Z">
          <w:pPr/>
        </w:pPrChange>
      </w:pPr>
      <w:proofErr w:type="spellStart"/>
      <w:ins w:id="770" w:author="Dimitri Podborski" w:date="2023-11-13T07:18:00Z">
        <w:r w:rsidRPr="002F7A98">
          <w:rPr>
            <w:b/>
            <w:bCs/>
            <w:lang w:val="en-CA" w:eastAsia="ja-JP"/>
            <w:rPrChange w:id="771" w:author="Dimitri Podborski" w:date="2023-11-13T07:18:00Z">
              <w:rPr>
                <w:lang w:val="en-CA" w:eastAsia="ja-JP"/>
              </w:rPr>
            </w:rPrChange>
          </w:rPr>
          <w:t>ex_in_trinsics</w:t>
        </w:r>
        <w:proofErr w:type="spellEnd"/>
        <w:r w:rsidRPr="002F7A98">
          <w:rPr>
            <w:b/>
            <w:bCs/>
            <w:lang w:val="en-CA" w:eastAsia="ja-JP"/>
            <w:rPrChange w:id="772" w:author="Dimitri Podborski" w:date="2023-11-13T07:18:00Z">
              <w:rPr>
                <w:lang w:val="en-CA" w:eastAsia="ja-JP"/>
              </w:rPr>
            </w:rPrChange>
          </w:rPr>
          <w:t>/</w:t>
        </w:r>
        <w:proofErr w:type="spellStart"/>
        <w:r w:rsidRPr="002F7A98">
          <w:rPr>
            <w:b/>
            <w:bCs/>
            <w:lang w:val="en-CA" w:eastAsia="ja-JP"/>
            <w:rPrChange w:id="773" w:author="Dimitri Podborski" w:date="2023-11-13T07:18:00Z">
              <w:rPr>
                <w:lang w:val="en-CA" w:eastAsia="ja-JP"/>
              </w:rPr>
            </w:rPrChange>
          </w:rPr>
          <w:t>extrinsic_position</w:t>
        </w:r>
        <w:proofErr w:type="spellEnd"/>
        <w:r w:rsidRPr="002F7A98">
          <w:rPr>
            <w:b/>
            <w:bCs/>
            <w:lang w:val="en-CA" w:eastAsia="ja-JP"/>
            <w:rPrChange w:id="774" w:author="Dimitri Podborski" w:date="2023-11-13T07:18:00Z">
              <w:rPr>
                <w:lang w:val="en-CA" w:eastAsia="ja-JP"/>
              </w:rPr>
            </w:rPrChange>
          </w:rPr>
          <w:t>/</w:t>
        </w:r>
        <w:proofErr w:type="spellStart"/>
        <w:r w:rsidRPr="002F7A98">
          <w:rPr>
            <w:b/>
            <w:bCs/>
            <w:lang w:val="en-CA" w:eastAsia="ja-JP"/>
            <w:rPrChange w:id="775" w:author="Dimitri Podborski" w:date="2023-11-13T07:18:00Z">
              <w:rPr>
                <w:lang w:val="en-CA" w:eastAsia="ja-JP"/>
              </w:rPr>
            </w:rPrChange>
          </w:rPr>
          <w:t>position.heic</w:t>
        </w:r>
      </w:ins>
      <w:proofErr w:type="spellEnd"/>
    </w:p>
    <w:p w14:paraId="051D66A4" w14:textId="7874F475" w:rsidR="002F7A98" w:rsidRDefault="002F7A98" w:rsidP="00F6016F">
      <w:pPr>
        <w:rPr>
          <w:ins w:id="776" w:author="Dimitri Podborski" w:date="2023-11-13T07:18:00Z"/>
        </w:rPr>
      </w:pPr>
      <w:ins w:id="777" w:author="Dimitri Podborski" w:date="2023-11-13T07:18:00Z">
        <w:r>
          <w:t>The file contains 6 image items with 5 different extrinsic positions:</w:t>
        </w:r>
      </w:ins>
    </w:p>
    <w:p w14:paraId="00C45167" w14:textId="77777777" w:rsidR="002F7A98" w:rsidRPr="00113082" w:rsidRDefault="002F7A98" w:rsidP="002F7A98">
      <w:pPr>
        <w:pStyle w:val="NoSpacing1"/>
        <w:rPr>
          <w:ins w:id="778" w:author="Dimitri Podborski" w:date="2023-11-13T07:19:00Z"/>
        </w:rPr>
      </w:pPr>
      <w:ins w:id="779" w:author="Dimitri Podborski" w:date="2023-11-13T07:19:00Z">
        <w:r w:rsidRPr="00113082">
          <w:t xml:space="preserve">Item </w:t>
        </w:r>
        <w:proofErr w:type="gramStart"/>
        <w:r w:rsidRPr="00113082">
          <w:t>1:</w:t>
        </w:r>
        <w:proofErr w:type="gramEnd"/>
      </w:ins>
    </w:p>
    <w:p w14:paraId="0673930B" w14:textId="77777777" w:rsidR="002F7A98" w:rsidRPr="00113082" w:rsidRDefault="002F7A98" w:rsidP="002F7A98">
      <w:pPr>
        <w:pStyle w:val="NoSpacing1"/>
        <w:rPr>
          <w:ins w:id="780" w:author="Dimitri Podborski" w:date="2023-11-13T07:19:00Z"/>
        </w:rPr>
      </w:pPr>
      <w:ins w:id="781" w:author="Dimitri Podborski" w:date="2023-11-13T07:19: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0</w:t>
        </w:r>
      </w:ins>
    </w:p>
    <w:p w14:paraId="1ADCD06F" w14:textId="77777777" w:rsidR="002F7A98" w:rsidRPr="00113082" w:rsidRDefault="002F7A98" w:rsidP="002F7A98">
      <w:pPr>
        <w:pStyle w:val="NoSpacing1"/>
        <w:rPr>
          <w:ins w:id="782" w:author="Dimitri Podborski" w:date="2023-11-13T07:19:00Z"/>
        </w:rPr>
      </w:pPr>
      <w:ins w:id="783" w:author="Dimitri Podborski" w:date="2023-11-13T07:19:00Z">
        <w:r w:rsidRPr="00113082">
          <w:tab/>
        </w:r>
        <w:proofErr w:type="gramStart"/>
        <w:r w:rsidRPr="00113082">
          <w:t>Position:</w:t>
        </w:r>
        <w:proofErr w:type="gramEnd"/>
        <w:r w:rsidRPr="00113082">
          <w:t xml:space="preserve"> 0.0, 0.0, 0.0</w:t>
        </w:r>
      </w:ins>
    </w:p>
    <w:p w14:paraId="24350396" w14:textId="77777777" w:rsidR="002F7A98" w:rsidRPr="00113082" w:rsidRDefault="002F7A98" w:rsidP="002F7A98">
      <w:pPr>
        <w:pStyle w:val="NoSpacing1"/>
        <w:rPr>
          <w:ins w:id="784" w:author="Dimitri Podborski" w:date="2023-11-13T07:19:00Z"/>
        </w:rPr>
      </w:pPr>
      <w:ins w:id="785" w:author="Dimitri Podborski" w:date="2023-11-13T07:19: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0; No values</w:t>
        </w:r>
      </w:ins>
    </w:p>
    <w:p w14:paraId="20D757BD" w14:textId="77777777" w:rsidR="002F7A98" w:rsidRPr="00113082" w:rsidRDefault="002F7A98" w:rsidP="002F7A98">
      <w:pPr>
        <w:pStyle w:val="NoSpacing1"/>
        <w:rPr>
          <w:ins w:id="786" w:author="Dimitri Podborski" w:date="2023-11-13T07:19:00Z"/>
        </w:rPr>
      </w:pPr>
    </w:p>
    <w:p w14:paraId="004DBF60" w14:textId="77777777" w:rsidR="002F7A98" w:rsidRPr="00113082" w:rsidRDefault="002F7A98" w:rsidP="002F7A98">
      <w:pPr>
        <w:pStyle w:val="NoSpacing1"/>
        <w:rPr>
          <w:ins w:id="787" w:author="Dimitri Podborski" w:date="2023-11-13T07:19:00Z"/>
        </w:rPr>
      </w:pPr>
      <w:ins w:id="788" w:author="Dimitri Podborski" w:date="2023-11-13T07:19:00Z">
        <w:r w:rsidRPr="00113082">
          <w:t xml:space="preserve">Item </w:t>
        </w:r>
        <w:proofErr w:type="gramStart"/>
        <w:r w:rsidRPr="00113082">
          <w:t>2:</w:t>
        </w:r>
        <w:proofErr w:type="gramEnd"/>
      </w:ins>
    </w:p>
    <w:p w14:paraId="41B36934" w14:textId="77777777" w:rsidR="002F7A98" w:rsidRPr="00113082" w:rsidRDefault="002F7A98" w:rsidP="002F7A98">
      <w:pPr>
        <w:pStyle w:val="NoSpacing1"/>
        <w:rPr>
          <w:ins w:id="789" w:author="Dimitri Podborski" w:date="2023-11-13T07:19:00Z"/>
        </w:rPr>
      </w:pPr>
      <w:ins w:id="790" w:author="Dimitri Podborski" w:date="2023-11-13T07:19: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1</w:t>
        </w:r>
      </w:ins>
    </w:p>
    <w:p w14:paraId="1AD7CF3E" w14:textId="77777777" w:rsidR="002F7A98" w:rsidRPr="00113082" w:rsidRDefault="002F7A98" w:rsidP="002F7A98">
      <w:pPr>
        <w:pStyle w:val="NoSpacing1"/>
        <w:rPr>
          <w:ins w:id="791" w:author="Dimitri Podborski" w:date="2023-11-13T07:19:00Z"/>
        </w:rPr>
      </w:pPr>
      <w:ins w:id="792" w:author="Dimitri Podborski" w:date="2023-11-13T07:19:00Z">
        <w:r w:rsidRPr="00113082">
          <w:tab/>
        </w:r>
        <w:proofErr w:type="gramStart"/>
        <w:r w:rsidRPr="00113082">
          <w:t>Position:</w:t>
        </w:r>
        <w:proofErr w:type="gramEnd"/>
        <w:r w:rsidRPr="00113082">
          <w:t xml:space="preserve"> 0.01, 0.0, 0.0</w:t>
        </w:r>
      </w:ins>
    </w:p>
    <w:p w14:paraId="64363172" w14:textId="77777777" w:rsidR="002F7A98" w:rsidRPr="00113082" w:rsidRDefault="002F7A98" w:rsidP="002F7A98">
      <w:pPr>
        <w:pStyle w:val="NoSpacing1"/>
        <w:rPr>
          <w:ins w:id="793" w:author="Dimitri Podborski" w:date="2023-11-13T07:19:00Z"/>
        </w:rPr>
      </w:pPr>
      <w:ins w:id="794" w:author="Dimitri Podborski" w:date="2023-11-13T07:19: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33; Values: [10000, 1]</w:t>
        </w:r>
      </w:ins>
    </w:p>
    <w:p w14:paraId="0E13DDE6" w14:textId="77777777" w:rsidR="002F7A98" w:rsidRPr="00113082" w:rsidRDefault="002F7A98" w:rsidP="002F7A98">
      <w:pPr>
        <w:pStyle w:val="NoSpacing1"/>
        <w:rPr>
          <w:ins w:id="795" w:author="Dimitri Podborski" w:date="2023-11-13T07:19:00Z"/>
        </w:rPr>
      </w:pPr>
    </w:p>
    <w:p w14:paraId="2B348138" w14:textId="77777777" w:rsidR="002F7A98" w:rsidRPr="00113082" w:rsidRDefault="002F7A98" w:rsidP="002F7A98">
      <w:pPr>
        <w:pStyle w:val="NoSpacing1"/>
        <w:rPr>
          <w:ins w:id="796" w:author="Dimitri Podborski" w:date="2023-11-13T07:19:00Z"/>
        </w:rPr>
      </w:pPr>
      <w:ins w:id="797" w:author="Dimitri Podborski" w:date="2023-11-13T07:19:00Z">
        <w:r w:rsidRPr="00113082">
          <w:t xml:space="preserve">Item </w:t>
        </w:r>
        <w:proofErr w:type="gramStart"/>
        <w:r w:rsidRPr="00113082">
          <w:t>3:</w:t>
        </w:r>
        <w:proofErr w:type="gramEnd"/>
      </w:ins>
    </w:p>
    <w:p w14:paraId="184E11D2" w14:textId="77777777" w:rsidR="002F7A98" w:rsidRPr="00113082" w:rsidRDefault="002F7A98" w:rsidP="002F7A98">
      <w:pPr>
        <w:pStyle w:val="NoSpacing1"/>
        <w:rPr>
          <w:ins w:id="798" w:author="Dimitri Podborski" w:date="2023-11-13T07:19:00Z"/>
        </w:rPr>
      </w:pPr>
      <w:ins w:id="799" w:author="Dimitri Podborski" w:date="2023-11-13T07:19: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0</w:t>
        </w:r>
      </w:ins>
    </w:p>
    <w:p w14:paraId="060E5BEA" w14:textId="77777777" w:rsidR="002F7A98" w:rsidRPr="00113082" w:rsidRDefault="002F7A98" w:rsidP="002F7A98">
      <w:pPr>
        <w:pStyle w:val="NoSpacing1"/>
        <w:rPr>
          <w:ins w:id="800" w:author="Dimitri Podborski" w:date="2023-11-13T07:19:00Z"/>
        </w:rPr>
      </w:pPr>
      <w:ins w:id="801" w:author="Dimitri Podborski" w:date="2023-11-13T07:19:00Z">
        <w:r w:rsidRPr="00113082">
          <w:lastRenderedPageBreak/>
          <w:tab/>
        </w:r>
        <w:proofErr w:type="gramStart"/>
        <w:r w:rsidRPr="00113082">
          <w:t>Position:</w:t>
        </w:r>
        <w:proofErr w:type="gramEnd"/>
        <w:r w:rsidRPr="00113082">
          <w:t xml:space="preserve"> 0.0, 0.02, 0.0</w:t>
        </w:r>
      </w:ins>
    </w:p>
    <w:p w14:paraId="6FE8E371" w14:textId="77777777" w:rsidR="002F7A98" w:rsidRPr="00113082" w:rsidRDefault="002F7A98" w:rsidP="002F7A98">
      <w:pPr>
        <w:pStyle w:val="NoSpacing1"/>
        <w:rPr>
          <w:ins w:id="802" w:author="Dimitri Podborski" w:date="2023-11-13T07:19:00Z"/>
        </w:rPr>
      </w:pPr>
      <w:ins w:id="803" w:author="Dimitri Podborski" w:date="2023-11-13T07:19: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2; Values: [20000]</w:t>
        </w:r>
      </w:ins>
    </w:p>
    <w:p w14:paraId="546A522C" w14:textId="77777777" w:rsidR="002F7A98" w:rsidRPr="00113082" w:rsidRDefault="002F7A98" w:rsidP="002F7A98">
      <w:pPr>
        <w:pStyle w:val="NoSpacing1"/>
        <w:rPr>
          <w:ins w:id="804" w:author="Dimitri Podborski" w:date="2023-11-13T07:19:00Z"/>
        </w:rPr>
      </w:pPr>
    </w:p>
    <w:p w14:paraId="0DDF4006" w14:textId="77777777" w:rsidR="002F7A98" w:rsidRPr="00113082" w:rsidRDefault="002F7A98" w:rsidP="002F7A98">
      <w:pPr>
        <w:pStyle w:val="NoSpacing1"/>
        <w:rPr>
          <w:ins w:id="805" w:author="Dimitri Podborski" w:date="2023-11-13T07:19:00Z"/>
        </w:rPr>
      </w:pPr>
      <w:ins w:id="806" w:author="Dimitri Podborski" w:date="2023-11-13T07:19:00Z">
        <w:r w:rsidRPr="00113082">
          <w:t xml:space="preserve">Item </w:t>
        </w:r>
        <w:proofErr w:type="gramStart"/>
        <w:r w:rsidRPr="00113082">
          <w:t>4:</w:t>
        </w:r>
        <w:proofErr w:type="gramEnd"/>
      </w:ins>
    </w:p>
    <w:p w14:paraId="48A7D815" w14:textId="77777777" w:rsidR="002F7A98" w:rsidRPr="00113082" w:rsidRDefault="002F7A98" w:rsidP="002F7A98">
      <w:pPr>
        <w:pStyle w:val="NoSpacing1"/>
        <w:rPr>
          <w:ins w:id="807" w:author="Dimitri Podborski" w:date="2023-11-13T07:19:00Z"/>
        </w:rPr>
      </w:pPr>
      <w:ins w:id="808" w:author="Dimitri Podborski" w:date="2023-11-13T07:19: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1</w:t>
        </w:r>
      </w:ins>
    </w:p>
    <w:p w14:paraId="6A19766B" w14:textId="77777777" w:rsidR="002F7A98" w:rsidRPr="00113082" w:rsidRDefault="002F7A98" w:rsidP="002F7A98">
      <w:pPr>
        <w:pStyle w:val="NoSpacing1"/>
        <w:rPr>
          <w:ins w:id="809" w:author="Dimitri Podborski" w:date="2023-11-13T07:19:00Z"/>
        </w:rPr>
      </w:pPr>
      <w:ins w:id="810" w:author="Dimitri Podborski" w:date="2023-11-13T07:19:00Z">
        <w:r w:rsidRPr="00113082">
          <w:tab/>
        </w:r>
        <w:proofErr w:type="gramStart"/>
        <w:r w:rsidRPr="00113082">
          <w:t>Position:</w:t>
        </w:r>
        <w:proofErr w:type="gramEnd"/>
        <w:r w:rsidRPr="00113082">
          <w:t xml:space="preserve"> 0.0, 0.0, -0.04</w:t>
        </w:r>
      </w:ins>
    </w:p>
    <w:p w14:paraId="6DE0CA13" w14:textId="77777777" w:rsidR="002F7A98" w:rsidRPr="00113082" w:rsidRDefault="002F7A98" w:rsidP="002F7A98">
      <w:pPr>
        <w:pStyle w:val="NoSpacing1"/>
        <w:rPr>
          <w:ins w:id="811" w:author="Dimitri Podborski" w:date="2023-11-13T07:19:00Z"/>
        </w:rPr>
      </w:pPr>
      <w:ins w:id="812" w:author="Dimitri Podborski" w:date="2023-11-13T07:19: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36; Values: [-40000, 1]</w:t>
        </w:r>
      </w:ins>
    </w:p>
    <w:p w14:paraId="63B5279F" w14:textId="77777777" w:rsidR="002F7A98" w:rsidRPr="00113082" w:rsidRDefault="002F7A98" w:rsidP="002F7A98">
      <w:pPr>
        <w:pStyle w:val="NoSpacing1"/>
        <w:rPr>
          <w:ins w:id="813" w:author="Dimitri Podborski" w:date="2023-11-13T07:19:00Z"/>
        </w:rPr>
      </w:pPr>
    </w:p>
    <w:p w14:paraId="37BDEE2E" w14:textId="77777777" w:rsidR="002F7A98" w:rsidRPr="00113082" w:rsidRDefault="002F7A98" w:rsidP="002F7A98">
      <w:pPr>
        <w:pStyle w:val="NoSpacing1"/>
        <w:rPr>
          <w:ins w:id="814" w:author="Dimitri Podborski" w:date="2023-11-13T07:19:00Z"/>
        </w:rPr>
      </w:pPr>
      <w:ins w:id="815" w:author="Dimitri Podborski" w:date="2023-11-13T07:19:00Z">
        <w:r w:rsidRPr="00113082">
          <w:t xml:space="preserve">Item </w:t>
        </w:r>
        <w:proofErr w:type="gramStart"/>
        <w:r w:rsidRPr="00113082">
          <w:t>5:</w:t>
        </w:r>
        <w:proofErr w:type="gramEnd"/>
      </w:ins>
    </w:p>
    <w:p w14:paraId="0C673860" w14:textId="77777777" w:rsidR="002F7A98" w:rsidRPr="00113082" w:rsidRDefault="002F7A98" w:rsidP="002F7A98">
      <w:pPr>
        <w:pStyle w:val="NoSpacing1"/>
        <w:rPr>
          <w:ins w:id="816" w:author="Dimitri Podborski" w:date="2023-11-13T07:19:00Z"/>
        </w:rPr>
      </w:pPr>
      <w:ins w:id="817" w:author="Dimitri Podborski" w:date="2023-11-13T07:19: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1</w:t>
        </w:r>
      </w:ins>
    </w:p>
    <w:p w14:paraId="6EEA704C" w14:textId="77777777" w:rsidR="002F7A98" w:rsidRPr="00113082" w:rsidRDefault="002F7A98" w:rsidP="002F7A98">
      <w:pPr>
        <w:pStyle w:val="NoSpacing1"/>
        <w:rPr>
          <w:ins w:id="818" w:author="Dimitri Podborski" w:date="2023-11-13T07:19:00Z"/>
        </w:rPr>
      </w:pPr>
      <w:ins w:id="819" w:author="Dimitri Podborski" w:date="2023-11-13T07:19:00Z">
        <w:r w:rsidRPr="00113082">
          <w:tab/>
        </w:r>
        <w:proofErr w:type="gramStart"/>
        <w:r w:rsidRPr="00113082">
          <w:t>Position:</w:t>
        </w:r>
        <w:proofErr w:type="gramEnd"/>
        <w:r w:rsidRPr="00113082">
          <w:t xml:space="preserve"> -0.03, 0.05, -0.08</w:t>
        </w:r>
      </w:ins>
    </w:p>
    <w:p w14:paraId="32E30101" w14:textId="77777777" w:rsidR="002F7A98" w:rsidRPr="00113082" w:rsidRDefault="002F7A98" w:rsidP="002F7A98">
      <w:pPr>
        <w:pStyle w:val="NoSpacing1"/>
        <w:rPr>
          <w:ins w:id="820" w:author="Dimitri Podborski" w:date="2023-11-13T07:19:00Z"/>
        </w:rPr>
      </w:pPr>
      <w:ins w:id="821" w:author="Dimitri Podborski" w:date="2023-11-13T07:19: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39; Values: [-30000, 50000, -80000, 1]</w:t>
        </w:r>
      </w:ins>
    </w:p>
    <w:p w14:paraId="49AA64B2" w14:textId="77777777" w:rsidR="002F7A98" w:rsidRPr="00113082" w:rsidRDefault="002F7A98" w:rsidP="002F7A98">
      <w:pPr>
        <w:pStyle w:val="NoSpacing1"/>
        <w:rPr>
          <w:ins w:id="822" w:author="Dimitri Podborski" w:date="2023-11-13T07:19:00Z"/>
        </w:rPr>
      </w:pPr>
    </w:p>
    <w:p w14:paraId="28E5D8A2" w14:textId="77777777" w:rsidR="002F7A98" w:rsidRPr="00113082" w:rsidRDefault="002F7A98" w:rsidP="002F7A98">
      <w:pPr>
        <w:pStyle w:val="NoSpacing1"/>
        <w:rPr>
          <w:ins w:id="823" w:author="Dimitri Podborski" w:date="2023-11-13T07:19:00Z"/>
        </w:rPr>
      </w:pPr>
      <w:ins w:id="824" w:author="Dimitri Podborski" w:date="2023-11-13T07:19:00Z">
        <w:r w:rsidRPr="00113082">
          <w:t xml:space="preserve">Item </w:t>
        </w:r>
        <w:proofErr w:type="gramStart"/>
        <w:r w:rsidRPr="00113082">
          <w:t>6:</w:t>
        </w:r>
        <w:proofErr w:type="gramEnd"/>
      </w:ins>
    </w:p>
    <w:p w14:paraId="14B47BC5" w14:textId="77777777" w:rsidR="002F7A98" w:rsidRPr="00113082" w:rsidRDefault="002F7A98" w:rsidP="002F7A98">
      <w:pPr>
        <w:pStyle w:val="NoSpacing1"/>
        <w:rPr>
          <w:ins w:id="825" w:author="Dimitri Podborski" w:date="2023-11-13T07:19:00Z"/>
        </w:rPr>
      </w:pPr>
      <w:ins w:id="826" w:author="Dimitri Podborski" w:date="2023-11-13T07:19: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0</w:t>
        </w:r>
      </w:ins>
    </w:p>
    <w:p w14:paraId="6AFD01E4" w14:textId="77777777" w:rsidR="002F7A98" w:rsidRPr="00113082" w:rsidRDefault="002F7A98" w:rsidP="002F7A98">
      <w:pPr>
        <w:pStyle w:val="NoSpacing1"/>
        <w:rPr>
          <w:ins w:id="827" w:author="Dimitri Podborski" w:date="2023-11-13T07:19:00Z"/>
        </w:rPr>
      </w:pPr>
      <w:ins w:id="828" w:author="Dimitri Podborski" w:date="2023-11-13T07:19:00Z">
        <w:r w:rsidRPr="00113082">
          <w:tab/>
        </w:r>
        <w:proofErr w:type="gramStart"/>
        <w:r w:rsidRPr="00113082">
          <w:t>Position:</w:t>
        </w:r>
        <w:proofErr w:type="gramEnd"/>
        <w:r w:rsidRPr="00113082">
          <w:t xml:space="preserve"> 0.0, 0.0, 0.0</w:t>
        </w:r>
      </w:ins>
    </w:p>
    <w:p w14:paraId="073E730E" w14:textId="77777777" w:rsidR="002F7A98" w:rsidRPr="00113082" w:rsidRDefault="002F7A98" w:rsidP="002F7A98">
      <w:pPr>
        <w:pStyle w:val="NoSpacing1"/>
        <w:rPr>
          <w:ins w:id="829" w:author="Dimitri Podborski" w:date="2023-11-13T07:19:00Z"/>
        </w:rPr>
      </w:pPr>
      <w:ins w:id="830" w:author="Dimitri Podborski" w:date="2023-11-13T07:19:00Z">
        <w:r w:rsidRPr="00113082">
          <w:tab/>
        </w:r>
        <w:r w:rsidRPr="00113082">
          <w:tab/>
        </w:r>
        <w:proofErr w:type="spellStart"/>
        <w:r w:rsidRPr="00113082">
          <w:t>Coded</w:t>
        </w:r>
        <w:proofErr w:type="spellEnd"/>
        <w:r w:rsidRPr="00113082">
          <w:t xml:space="preserve"> as </w:t>
        </w:r>
        <w:proofErr w:type="gramStart"/>
        <w:r w:rsidRPr="00113082">
          <w:t>flags:</w:t>
        </w:r>
        <w:proofErr w:type="gramEnd"/>
        <w:r w:rsidRPr="00113082">
          <w:t xml:space="preserve"> 0; No values</w:t>
        </w:r>
      </w:ins>
    </w:p>
    <w:p w14:paraId="01D090DE" w14:textId="77777777" w:rsidR="002F7A98" w:rsidRPr="00113082" w:rsidRDefault="002F7A98" w:rsidP="002F7A98">
      <w:pPr>
        <w:pStyle w:val="NoSpacing1"/>
        <w:rPr>
          <w:ins w:id="831" w:author="Dimitri Podborski" w:date="2023-11-13T07:19:00Z"/>
        </w:rPr>
      </w:pPr>
      <w:ins w:id="832" w:author="Dimitri Podborski" w:date="2023-11-13T07:19:00Z">
        <w:r w:rsidRPr="00113082">
          <w:tab/>
        </w:r>
        <w:proofErr w:type="spellStart"/>
        <w:r w:rsidRPr="00113082">
          <w:t>Coordinate</w:t>
        </w:r>
        <w:proofErr w:type="spellEnd"/>
        <w:r w:rsidRPr="00113082">
          <w:t xml:space="preserve"> System </w:t>
        </w:r>
        <w:proofErr w:type="gramStart"/>
        <w:r w:rsidRPr="00113082">
          <w:t>ID:</w:t>
        </w:r>
        <w:proofErr w:type="gramEnd"/>
        <w:r w:rsidRPr="00113082">
          <w:t xml:space="preserve"> 1</w:t>
        </w:r>
      </w:ins>
    </w:p>
    <w:p w14:paraId="395251A4" w14:textId="77777777" w:rsidR="002F7A98" w:rsidRPr="00113082" w:rsidRDefault="002F7A98" w:rsidP="002F7A98">
      <w:pPr>
        <w:pStyle w:val="NoSpacing1"/>
        <w:rPr>
          <w:ins w:id="833" w:author="Dimitri Podborski" w:date="2023-11-13T07:19:00Z"/>
        </w:rPr>
      </w:pPr>
      <w:ins w:id="834" w:author="Dimitri Podborski" w:date="2023-11-13T07:19:00Z">
        <w:r w:rsidRPr="00113082">
          <w:tab/>
        </w:r>
        <w:proofErr w:type="gramStart"/>
        <w:r w:rsidRPr="00113082">
          <w:t>Position:</w:t>
        </w:r>
        <w:proofErr w:type="gramEnd"/>
        <w:r w:rsidRPr="00113082">
          <w:t xml:space="preserve"> -0.03, 0.05, -0.08</w:t>
        </w:r>
      </w:ins>
    </w:p>
    <w:p w14:paraId="2DF3759C" w14:textId="6413BDF1" w:rsidR="002F7A98" w:rsidRDefault="002F7A98" w:rsidP="00F6016F">
      <w:pPr>
        <w:rPr>
          <w:ins w:id="835" w:author="Dimitri Podborski" w:date="2023-11-13T07:17:00Z"/>
          <w:lang w:val="en-CA" w:eastAsia="ja-JP"/>
        </w:rPr>
      </w:pPr>
      <w:ins w:id="836" w:author="Dimitri Podborski" w:date="2023-11-13T07:19:00Z">
        <w:r w:rsidRPr="00113082">
          <w:tab/>
        </w:r>
        <w:r w:rsidRPr="00113082">
          <w:tab/>
          <w:t>Coded as flags: 36; Values: [-30000, 50000, -80000, 1]</w:t>
        </w:r>
      </w:ins>
    </w:p>
    <w:p w14:paraId="7AA483F2" w14:textId="5FE5109D" w:rsidR="002F7A98" w:rsidRPr="00CF3C22" w:rsidRDefault="00CF3C22">
      <w:pPr>
        <w:spacing w:after="0"/>
        <w:rPr>
          <w:ins w:id="837" w:author="Dimitri Podborski" w:date="2023-11-13T07:19:00Z"/>
          <w:b/>
          <w:bCs/>
          <w:lang w:val="en-CA" w:eastAsia="ja-JP"/>
          <w:rPrChange w:id="838" w:author="Dimitri Podborski" w:date="2023-11-13T07:19:00Z">
            <w:rPr>
              <w:ins w:id="839" w:author="Dimitri Podborski" w:date="2023-11-13T07:19:00Z"/>
              <w:lang w:val="en-CA" w:eastAsia="ja-JP"/>
            </w:rPr>
          </w:rPrChange>
        </w:rPr>
        <w:pPrChange w:id="840" w:author="Dimitri Podborski" w:date="2023-11-13T07:19:00Z">
          <w:pPr/>
        </w:pPrChange>
      </w:pPr>
      <w:proofErr w:type="spellStart"/>
      <w:ins w:id="841" w:author="Dimitri Podborski" w:date="2023-11-13T07:19:00Z">
        <w:r w:rsidRPr="00CF3C22">
          <w:rPr>
            <w:b/>
            <w:bCs/>
            <w:lang w:val="en-CA" w:eastAsia="ja-JP"/>
            <w:rPrChange w:id="842" w:author="Dimitri Podborski" w:date="2023-11-13T07:19:00Z">
              <w:rPr>
                <w:lang w:val="en-CA" w:eastAsia="ja-JP"/>
              </w:rPr>
            </w:rPrChange>
          </w:rPr>
          <w:t>ex_in_trinsics</w:t>
        </w:r>
        <w:proofErr w:type="spellEnd"/>
        <w:r w:rsidRPr="00CF3C22">
          <w:rPr>
            <w:b/>
            <w:bCs/>
            <w:lang w:val="en-CA" w:eastAsia="ja-JP"/>
            <w:rPrChange w:id="843" w:author="Dimitri Podborski" w:date="2023-11-13T07:19:00Z">
              <w:rPr>
                <w:lang w:val="en-CA" w:eastAsia="ja-JP"/>
              </w:rPr>
            </w:rPrChange>
          </w:rPr>
          <w:t>/</w:t>
        </w:r>
        <w:proofErr w:type="spellStart"/>
        <w:r w:rsidRPr="00CF3C22">
          <w:rPr>
            <w:b/>
            <w:bCs/>
            <w:lang w:val="en-CA" w:eastAsia="ja-JP"/>
            <w:rPrChange w:id="844" w:author="Dimitri Podborski" w:date="2023-11-13T07:19:00Z">
              <w:rPr>
                <w:lang w:val="en-CA" w:eastAsia="ja-JP"/>
              </w:rPr>
            </w:rPrChange>
          </w:rPr>
          <w:t>extrinsic_rotation</w:t>
        </w:r>
        <w:proofErr w:type="spellEnd"/>
        <w:r w:rsidRPr="00CF3C22">
          <w:rPr>
            <w:b/>
            <w:bCs/>
            <w:lang w:val="en-CA" w:eastAsia="ja-JP"/>
            <w:rPrChange w:id="845" w:author="Dimitri Podborski" w:date="2023-11-13T07:19:00Z">
              <w:rPr>
                <w:lang w:val="en-CA" w:eastAsia="ja-JP"/>
              </w:rPr>
            </w:rPrChange>
          </w:rPr>
          <w:t>/ rotation</w:t>
        </w:r>
        <w:proofErr w:type="gramStart"/>
        <w:r w:rsidRPr="00CF3C22">
          <w:rPr>
            <w:b/>
            <w:bCs/>
            <w:lang w:val="en-CA" w:eastAsia="ja-JP"/>
            <w:rPrChange w:id="846" w:author="Dimitri Podborski" w:date="2023-11-13T07:19:00Z">
              <w:rPr>
                <w:lang w:val="en-CA" w:eastAsia="ja-JP"/>
              </w:rPr>
            </w:rPrChange>
          </w:rPr>
          <w:t>_[</w:t>
        </w:r>
        <w:proofErr w:type="gramEnd"/>
        <w:r w:rsidRPr="00CF3C22">
          <w:rPr>
            <w:b/>
            <w:bCs/>
            <w:lang w:val="en-CA" w:eastAsia="ja-JP"/>
            <w:rPrChange w:id="847" w:author="Dimitri Podborski" w:date="2023-11-13T07:19:00Z">
              <w:rPr>
                <w:lang w:val="en-CA" w:eastAsia="ja-JP"/>
              </w:rPr>
            </w:rPrChange>
          </w:rPr>
          <w:t>00,...,15].</w:t>
        </w:r>
        <w:proofErr w:type="spellStart"/>
        <w:r w:rsidRPr="00CF3C22">
          <w:rPr>
            <w:b/>
            <w:bCs/>
            <w:lang w:val="en-CA" w:eastAsia="ja-JP"/>
            <w:rPrChange w:id="848" w:author="Dimitri Podborski" w:date="2023-11-13T07:19:00Z">
              <w:rPr>
                <w:lang w:val="en-CA" w:eastAsia="ja-JP"/>
              </w:rPr>
            </w:rPrChange>
          </w:rPr>
          <w:t>heic</w:t>
        </w:r>
        <w:proofErr w:type="spellEnd"/>
      </w:ins>
    </w:p>
    <w:p w14:paraId="3D4C3F54" w14:textId="07FBA90A" w:rsidR="00CF3C22" w:rsidRDefault="00CF3C22" w:rsidP="00F6016F">
      <w:pPr>
        <w:rPr>
          <w:ins w:id="849" w:author="Dimitri Podborski" w:date="2023-11-13T07:20:00Z"/>
          <w:lang w:val="en-CA" w:eastAsia="ja-JP"/>
        </w:rPr>
      </w:pPr>
      <w:ins w:id="850" w:author="Dimitri Podborski" w:date="2023-11-13T07:20:00Z">
        <w:r w:rsidRPr="00CF3C22">
          <w:rPr>
            <w:lang w:val="en-CA" w:eastAsia="ja-JP"/>
          </w:rPr>
          <w:t xml:space="preserve">The files with </w:t>
        </w:r>
        <w:proofErr w:type="spellStart"/>
        <w:r w:rsidRPr="00CF3C22">
          <w:rPr>
            <w:lang w:val="en-CA" w:eastAsia="ja-JP"/>
          </w:rPr>
          <w:t>extrinsics</w:t>
        </w:r>
        <w:proofErr w:type="spellEnd"/>
        <w:r w:rsidRPr="00CF3C22">
          <w:rPr>
            <w:lang w:val="en-CA" w:eastAsia="ja-JP"/>
          </w:rPr>
          <w:t xml:space="preserve"> properties with rotation signaling</w:t>
        </w:r>
        <w:r>
          <w:rPr>
            <w:lang w:val="en-CA" w:eastAsia="ja-JP"/>
          </w:rPr>
          <w:t xml:space="preserve">. </w:t>
        </w:r>
        <w:r w:rsidRPr="00CF3C22">
          <w:rPr>
            <w:lang w:val="en-CA" w:eastAsia="ja-JP"/>
          </w:rPr>
          <w:t xml:space="preserve">All files have </w:t>
        </w:r>
        <w:proofErr w:type="spellStart"/>
        <w:r w:rsidRPr="00CF3C22">
          <w:rPr>
            <w:lang w:val="en-CA" w:eastAsia="ja-JP"/>
          </w:rPr>
          <w:t>extrinsics</w:t>
        </w:r>
        <w:proofErr w:type="spellEnd"/>
        <w:r w:rsidRPr="00CF3C22">
          <w:rPr>
            <w:lang w:val="en-CA" w:eastAsia="ja-JP"/>
          </w:rPr>
          <w:t xml:space="preserve"> position set to 0.1, 0.1, -0.1 (in meters).</w:t>
        </w:r>
      </w:ins>
    </w:p>
    <w:p w14:paraId="08E3F7CF" w14:textId="77777777" w:rsidR="00CF3C22" w:rsidRPr="004F0A9F" w:rsidRDefault="00CF3C22" w:rsidP="00CF3C22">
      <w:pPr>
        <w:pStyle w:val="NoSpacing1"/>
        <w:rPr>
          <w:ins w:id="851" w:author="Dimitri Podborski" w:date="2023-11-13T07:20:00Z"/>
        </w:rPr>
      </w:pPr>
      <w:proofErr w:type="gramStart"/>
      <w:ins w:id="852" w:author="Dimitri Podborski" w:date="2023-11-13T07:20:00Z">
        <w:r w:rsidRPr="004F0A9F">
          <w:t>rotation</w:t>
        </w:r>
        <w:proofErr w:type="gramEnd"/>
        <w:r w:rsidRPr="004F0A9F">
          <w:t xml:space="preserve">_00.heic: </w:t>
        </w:r>
      </w:ins>
    </w:p>
    <w:p w14:paraId="2CA66B96" w14:textId="77777777" w:rsidR="00CF3C22" w:rsidRPr="00C757F0" w:rsidRDefault="00CF3C22" w:rsidP="00CF3C22">
      <w:pPr>
        <w:pStyle w:val="NoSpacing1"/>
        <w:rPr>
          <w:ins w:id="853" w:author="Dimitri Podborski" w:date="2023-11-13T07:20:00Z"/>
        </w:rPr>
      </w:pPr>
      <w:ins w:id="854" w:author="Dimitri Podborski" w:date="2023-11-13T07:20:00Z">
        <w:r w:rsidRPr="00C757F0">
          <w:tab/>
        </w:r>
        <w:proofErr w:type="gramStart"/>
        <w:r w:rsidRPr="00C757F0">
          <w:t>Quaternion:</w:t>
        </w:r>
        <w:proofErr w:type="gramEnd"/>
        <w:r w:rsidRPr="00C757F0">
          <w:t xml:space="preserve"> 0.987965 0.0940609 -0.0789265</w:t>
        </w:r>
      </w:ins>
    </w:p>
    <w:p w14:paraId="077A137E" w14:textId="77777777" w:rsidR="00CF3C22" w:rsidRPr="00C757F0" w:rsidRDefault="00CF3C22" w:rsidP="00CF3C22">
      <w:pPr>
        <w:pStyle w:val="NoSpacing1"/>
        <w:rPr>
          <w:ins w:id="855" w:author="Dimitri Podborski" w:date="2023-11-13T07:20:00Z"/>
        </w:rPr>
      </w:pPr>
      <w:ins w:id="856" w:author="Dimitri Podborski" w:date="2023-11-13T07:20:00Z">
        <w:r w:rsidRPr="00C757F0">
          <w:tab/>
          <w:t xml:space="preserve">Input </w:t>
        </w:r>
        <w:proofErr w:type="gramStart"/>
        <w:r w:rsidRPr="00C757F0">
          <w:t>angles:</w:t>
        </w:r>
        <w:proofErr w:type="gramEnd"/>
        <w:r w:rsidRPr="00C757F0">
          <w:t xml:space="preserve"> X:170, Y:10, Z:10</w:t>
        </w:r>
      </w:ins>
    </w:p>
    <w:p w14:paraId="714A6C83" w14:textId="77777777" w:rsidR="00CF3C22" w:rsidRPr="00C757F0" w:rsidRDefault="00CF3C22" w:rsidP="00CF3C22">
      <w:pPr>
        <w:pStyle w:val="NoSpacing1"/>
        <w:rPr>
          <w:ins w:id="857" w:author="Dimitri Podborski" w:date="2023-11-13T07:20:00Z"/>
        </w:rPr>
      </w:pPr>
      <w:ins w:id="858"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4F31D014" w14:textId="77777777" w:rsidR="00CF3C22" w:rsidRPr="00C757F0" w:rsidRDefault="00CF3C22" w:rsidP="00CF3C22">
      <w:pPr>
        <w:pStyle w:val="NoSpacing1"/>
        <w:rPr>
          <w:ins w:id="859" w:author="Dimitri Podborski" w:date="2023-11-13T07:20:00Z"/>
        </w:rPr>
      </w:pPr>
      <w:ins w:id="860" w:author="Dimitri Podborski" w:date="2023-11-13T07:20:00Z">
        <w:r w:rsidRPr="00C757F0">
          <w:tab/>
        </w:r>
        <w:r w:rsidRPr="00C757F0">
          <w:tab/>
          <w:t xml:space="preserve"> 0.9698</w:t>
        </w:r>
        <w:proofErr w:type="gramStart"/>
        <w:r w:rsidRPr="00C757F0">
          <w:t>,  0.2007</w:t>
        </w:r>
        <w:proofErr w:type="gramEnd"/>
        <w:r w:rsidRPr="00C757F0">
          <w:t xml:space="preserve">, -0.1383, </w:t>
        </w:r>
      </w:ins>
    </w:p>
    <w:p w14:paraId="45087E16" w14:textId="77777777" w:rsidR="00CF3C22" w:rsidRPr="00C757F0" w:rsidRDefault="00CF3C22" w:rsidP="00CF3C22">
      <w:pPr>
        <w:pStyle w:val="NoSpacing1"/>
        <w:rPr>
          <w:ins w:id="861" w:author="Dimitri Podborski" w:date="2023-11-13T07:20:00Z"/>
        </w:rPr>
      </w:pPr>
      <w:ins w:id="862" w:author="Dimitri Podborski" w:date="2023-11-13T07:20:00Z">
        <w:r w:rsidRPr="00C757F0">
          <w:tab/>
        </w:r>
        <w:r w:rsidRPr="00C757F0">
          <w:tab/>
          <w:t xml:space="preserve"> 0.1710, -0.9646, -0.2007, </w:t>
        </w:r>
      </w:ins>
    </w:p>
    <w:p w14:paraId="71D9DE44" w14:textId="77777777" w:rsidR="00CF3C22" w:rsidRPr="00C757F0" w:rsidRDefault="00CF3C22" w:rsidP="00CF3C22">
      <w:pPr>
        <w:pStyle w:val="NoSpacing1"/>
        <w:rPr>
          <w:ins w:id="863" w:author="Dimitri Podborski" w:date="2023-11-13T07:20:00Z"/>
        </w:rPr>
      </w:pPr>
      <w:ins w:id="864" w:author="Dimitri Podborski" w:date="2023-11-13T07:20:00Z">
        <w:r w:rsidRPr="00C757F0">
          <w:tab/>
        </w:r>
        <w:r w:rsidRPr="00C757F0">
          <w:tab/>
          <w:t>-0.</w:t>
        </w:r>
        <w:proofErr w:type="gramStart"/>
        <w:r w:rsidRPr="00C757F0">
          <w:t>1736,  0.1710</w:t>
        </w:r>
        <w:proofErr w:type="gramEnd"/>
        <w:r w:rsidRPr="00C757F0">
          <w:t xml:space="preserve">, -0.9698, </w:t>
        </w:r>
      </w:ins>
    </w:p>
    <w:p w14:paraId="4E30D375" w14:textId="77777777" w:rsidR="00CF3C22" w:rsidRPr="00C757F0" w:rsidRDefault="00CF3C22" w:rsidP="00CF3C22">
      <w:pPr>
        <w:pStyle w:val="NoSpacing1"/>
        <w:rPr>
          <w:ins w:id="865" w:author="Dimitri Podborski" w:date="2023-11-13T07:20:00Z"/>
        </w:rPr>
      </w:pPr>
    </w:p>
    <w:p w14:paraId="422D19FA" w14:textId="77777777" w:rsidR="00CF3C22" w:rsidRPr="004F0A9F" w:rsidRDefault="00CF3C22" w:rsidP="00CF3C22">
      <w:pPr>
        <w:pStyle w:val="NoSpacing1"/>
        <w:rPr>
          <w:ins w:id="866" w:author="Dimitri Podborski" w:date="2023-11-13T07:20:00Z"/>
        </w:rPr>
      </w:pPr>
      <w:proofErr w:type="gramStart"/>
      <w:ins w:id="867" w:author="Dimitri Podborski" w:date="2023-11-13T07:20:00Z">
        <w:r w:rsidRPr="004F0A9F">
          <w:t>rotation</w:t>
        </w:r>
        <w:proofErr w:type="gramEnd"/>
        <w:r w:rsidRPr="004F0A9F">
          <w:t xml:space="preserve">_01.heic: </w:t>
        </w:r>
      </w:ins>
    </w:p>
    <w:p w14:paraId="574A69EE" w14:textId="77777777" w:rsidR="00CF3C22" w:rsidRPr="00C757F0" w:rsidRDefault="00CF3C22" w:rsidP="00CF3C22">
      <w:pPr>
        <w:pStyle w:val="NoSpacing1"/>
        <w:rPr>
          <w:ins w:id="868" w:author="Dimitri Podborski" w:date="2023-11-13T07:20:00Z"/>
        </w:rPr>
      </w:pPr>
      <w:ins w:id="869" w:author="Dimitri Podborski" w:date="2023-11-13T07:20:00Z">
        <w:r w:rsidRPr="00C757F0">
          <w:tab/>
        </w:r>
        <w:proofErr w:type="gramStart"/>
        <w:r w:rsidRPr="00C757F0">
          <w:t>Quaternion:</w:t>
        </w:r>
        <w:proofErr w:type="gramEnd"/>
        <w:r w:rsidRPr="00C757F0">
          <w:t xml:space="preserve"> 0.363338 0.665546 -0.522402</w:t>
        </w:r>
      </w:ins>
    </w:p>
    <w:p w14:paraId="5CCEAEB2" w14:textId="77777777" w:rsidR="00CF3C22" w:rsidRPr="00C757F0" w:rsidRDefault="00CF3C22" w:rsidP="00CF3C22">
      <w:pPr>
        <w:pStyle w:val="NoSpacing1"/>
        <w:rPr>
          <w:ins w:id="870" w:author="Dimitri Podborski" w:date="2023-11-13T07:20:00Z"/>
        </w:rPr>
      </w:pPr>
      <w:ins w:id="871" w:author="Dimitri Podborski" w:date="2023-11-13T07:20:00Z">
        <w:r w:rsidRPr="00C757F0">
          <w:tab/>
          <w:t xml:space="preserve">Input </w:t>
        </w:r>
        <w:proofErr w:type="gramStart"/>
        <w:r w:rsidRPr="00C757F0">
          <w:t>angles:</w:t>
        </w:r>
        <w:proofErr w:type="gramEnd"/>
        <w:r w:rsidRPr="00C757F0">
          <w:t xml:space="preserve"> X:-110, Y:64, Z:170</w:t>
        </w:r>
      </w:ins>
    </w:p>
    <w:p w14:paraId="0010B756" w14:textId="77777777" w:rsidR="00CF3C22" w:rsidRPr="00C757F0" w:rsidRDefault="00CF3C22" w:rsidP="00CF3C22">
      <w:pPr>
        <w:pStyle w:val="NoSpacing1"/>
        <w:rPr>
          <w:ins w:id="872" w:author="Dimitri Podborski" w:date="2023-11-13T07:20:00Z"/>
        </w:rPr>
      </w:pPr>
      <w:ins w:id="873"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1C561B76" w14:textId="77777777" w:rsidR="00CF3C22" w:rsidRPr="00C757F0" w:rsidRDefault="00CF3C22" w:rsidP="00CF3C22">
      <w:pPr>
        <w:pStyle w:val="NoSpacing1"/>
        <w:rPr>
          <w:ins w:id="874" w:author="Dimitri Podborski" w:date="2023-11-13T07:20:00Z"/>
        </w:rPr>
      </w:pPr>
      <w:ins w:id="875" w:author="Dimitri Podborski" w:date="2023-11-13T07:20:00Z">
        <w:r w:rsidRPr="00C757F0">
          <w:tab/>
        </w:r>
        <w:r w:rsidRPr="00C757F0">
          <w:tab/>
          <w:t>-0.</w:t>
        </w:r>
        <w:proofErr w:type="gramStart"/>
        <w:r w:rsidRPr="00C757F0">
          <w:t>4317,  0.8912</w:t>
        </w:r>
        <w:proofErr w:type="gramEnd"/>
        <w:r w:rsidRPr="00C757F0">
          <w:t xml:space="preserve">,  0.1396, </w:t>
        </w:r>
      </w:ins>
    </w:p>
    <w:p w14:paraId="2E6840B5" w14:textId="77777777" w:rsidR="00CF3C22" w:rsidRPr="00C757F0" w:rsidRDefault="00CF3C22" w:rsidP="00CF3C22">
      <w:pPr>
        <w:pStyle w:val="NoSpacing1"/>
        <w:rPr>
          <w:ins w:id="876" w:author="Dimitri Podborski" w:date="2023-11-13T07:20:00Z"/>
        </w:rPr>
      </w:pPr>
      <w:ins w:id="877" w:author="Dimitri Podborski" w:date="2023-11-13T07:20:00Z">
        <w:r w:rsidRPr="00C757F0">
          <w:tab/>
        </w:r>
        <w:r w:rsidRPr="00C757F0">
          <w:tab/>
          <w:t xml:space="preserve"> 0.0761</w:t>
        </w:r>
        <w:proofErr w:type="gramStart"/>
        <w:r w:rsidRPr="00C757F0">
          <w:t>,  0.1902</w:t>
        </w:r>
        <w:proofErr w:type="gramEnd"/>
        <w:r w:rsidRPr="00C757F0">
          <w:t xml:space="preserve">, -0.9788, </w:t>
        </w:r>
      </w:ins>
    </w:p>
    <w:p w14:paraId="708721C3" w14:textId="77777777" w:rsidR="00CF3C22" w:rsidRPr="00C757F0" w:rsidRDefault="00CF3C22" w:rsidP="00CF3C22">
      <w:pPr>
        <w:pStyle w:val="NoSpacing1"/>
        <w:rPr>
          <w:ins w:id="878" w:author="Dimitri Podborski" w:date="2023-11-13T07:20:00Z"/>
        </w:rPr>
      </w:pPr>
      <w:ins w:id="879" w:author="Dimitri Podborski" w:date="2023-11-13T07:20:00Z">
        <w:r w:rsidRPr="00C757F0">
          <w:tab/>
        </w:r>
        <w:r w:rsidRPr="00C757F0">
          <w:tab/>
          <w:t xml:space="preserve">-0.8988, -0.4119, -0.1499, </w:t>
        </w:r>
      </w:ins>
    </w:p>
    <w:p w14:paraId="0B273705" w14:textId="77777777" w:rsidR="00CF3C22" w:rsidRPr="00C757F0" w:rsidRDefault="00CF3C22" w:rsidP="00CF3C22">
      <w:pPr>
        <w:pStyle w:val="NoSpacing1"/>
        <w:rPr>
          <w:ins w:id="880" w:author="Dimitri Podborski" w:date="2023-11-13T07:20:00Z"/>
        </w:rPr>
      </w:pPr>
    </w:p>
    <w:p w14:paraId="7A7673FC" w14:textId="77777777" w:rsidR="00CF3C22" w:rsidRPr="004F0A9F" w:rsidRDefault="00CF3C22" w:rsidP="00CF3C22">
      <w:pPr>
        <w:pStyle w:val="NoSpacing1"/>
        <w:rPr>
          <w:ins w:id="881" w:author="Dimitri Podborski" w:date="2023-11-13T07:20:00Z"/>
        </w:rPr>
      </w:pPr>
      <w:proofErr w:type="gramStart"/>
      <w:ins w:id="882" w:author="Dimitri Podborski" w:date="2023-11-13T07:20:00Z">
        <w:r w:rsidRPr="004F0A9F">
          <w:t>rotation</w:t>
        </w:r>
        <w:proofErr w:type="gramEnd"/>
        <w:r w:rsidRPr="004F0A9F">
          <w:t xml:space="preserve">_02.heic: </w:t>
        </w:r>
      </w:ins>
    </w:p>
    <w:p w14:paraId="2D4C7B17" w14:textId="77777777" w:rsidR="00CF3C22" w:rsidRPr="00C757F0" w:rsidRDefault="00CF3C22" w:rsidP="00CF3C22">
      <w:pPr>
        <w:pStyle w:val="NoSpacing1"/>
        <w:rPr>
          <w:ins w:id="883" w:author="Dimitri Podborski" w:date="2023-11-13T07:20:00Z"/>
        </w:rPr>
      </w:pPr>
      <w:ins w:id="884" w:author="Dimitri Podborski" w:date="2023-11-13T07:20:00Z">
        <w:r w:rsidRPr="00C757F0">
          <w:tab/>
        </w:r>
        <w:proofErr w:type="gramStart"/>
        <w:r w:rsidRPr="00C757F0">
          <w:t>Quaternion:</w:t>
        </w:r>
        <w:proofErr w:type="gramEnd"/>
        <w:r w:rsidRPr="00C757F0">
          <w:t xml:space="preserve"> -0.0469889 0.386794 0.913955</w:t>
        </w:r>
      </w:ins>
    </w:p>
    <w:p w14:paraId="6A1AF473" w14:textId="77777777" w:rsidR="00CF3C22" w:rsidRPr="00C757F0" w:rsidRDefault="00CF3C22" w:rsidP="00CF3C22">
      <w:pPr>
        <w:pStyle w:val="NoSpacing1"/>
        <w:rPr>
          <w:ins w:id="885" w:author="Dimitri Podborski" w:date="2023-11-13T07:20:00Z"/>
        </w:rPr>
      </w:pPr>
      <w:ins w:id="886" w:author="Dimitri Podborski" w:date="2023-11-13T07:20:00Z">
        <w:r w:rsidRPr="00C757F0">
          <w:tab/>
          <w:t xml:space="preserve">Input </w:t>
        </w:r>
        <w:proofErr w:type="gramStart"/>
        <w:r w:rsidRPr="00C757F0">
          <w:t>angles:</w:t>
        </w:r>
        <w:proofErr w:type="gramEnd"/>
        <w:r w:rsidRPr="00C757F0">
          <w:t xml:space="preserve"> X:45, Y:10, Z:170</w:t>
        </w:r>
      </w:ins>
    </w:p>
    <w:p w14:paraId="2720CA7A" w14:textId="77777777" w:rsidR="00CF3C22" w:rsidRPr="00C757F0" w:rsidRDefault="00CF3C22" w:rsidP="00CF3C22">
      <w:pPr>
        <w:pStyle w:val="NoSpacing1"/>
        <w:rPr>
          <w:ins w:id="887" w:author="Dimitri Podborski" w:date="2023-11-13T07:20:00Z"/>
        </w:rPr>
      </w:pPr>
      <w:ins w:id="888"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300476F9" w14:textId="77777777" w:rsidR="00CF3C22" w:rsidRPr="00C757F0" w:rsidRDefault="00CF3C22" w:rsidP="00CF3C22">
      <w:pPr>
        <w:pStyle w:val="NoSpacing1"/>
        <w:rPr>
          <w:ins w:id="889" w:author="Dimitri Podborski" w:date="2023-11-13T07:20:00Z"/>
        </w:rPr>
      </w:pPr>
      <w:ins w:id="890" w:author="Dimitri Podborski" w:date="2023-11-13T07:20:00Z">
        <w:r w:rsidRPr="00C757F0">
          <w:tab/>
        </w:r>
        <w:r w:rsidRPr="00C757F0">
          <w:tab/>
          <w:t>-0.9698, -0.</w:t>
        </w:r>
        <w:proofErr w:type="gramStart"/>
        <w:r w:rsidRPr="00C757F0">
          <w:t>2437,  0.0019</w:t>
        </w:r>
        <w:proofErr w:type="gramEnd"/>
        <w:r w:rsidRPr="00C757F0">
          <w:t xml:space="preserve">, </w:t>
        </w:r>
      </w:ins>
    </w:p>
    <w:p w14:paraId="36550154" w14:textId="77777777" w:rsidR="00CF3C22" w:rsidRPr="00C757F0" w:rsidRDefault="00CF3C22" w:rsidP="00CF3C22">
      <w:pPr>
        <w:pStyle w:val="NoSpacing1"/>
        <w:rPr>
          <w:ins w:id="891" w:author="Dimitri Podborski" w:date="2023-11-13T07:20:00Z"/>
        </w:rPr>
      </w:pPr>
      <w:ins w:id="892" w:author="Dimitri Podborski" w:date="2023-11-13T07:20:00Z">
        <w:r w:rsidRPr="00C757F0">
          <w:tab/>
        </w:r>
        <w:r w:rsidRPr="00C757F0">
          <w:tab/>
          <w:t xml:space="preserve"> 0.1710, -0.</w:t>
        </w:r>
        <w:proofErr w:type="gramStart"/>
        <w:r w:rsidRPr="00C757F0">
          <w:t>6750,  0.7177</w:t>
        </w:r>
        <w:proofErr w:type="gramEnd"/>
        <w:r w:rsidRPr="00C757F0">
          <w:t xml:space="preserve">, </w:t>
        </w:r>
      </w:ins>
    </w:p>
    <w:p w14:paraId="7620C94E" w14:textId="77777777" w:rsidR="00CF3C22" w:rsidRPr="00C757F0" w:rsidRDefault="00CF3C22" w:rsidP="00CF3C22">
      <w:pPr>
        <w:pStyle w:val="NoSpacing1"/>
        <w:rPr>
          <w:ins w:id="893" w:author="Dimitri Podborski" w:date="2023-11-13T07:20:00Z"/>
        </w:rPr>
      </w:pPr>
      <w:ins w:id="894" w:author="Dimitri Podborski" w:date="2023-11-13T07:20:00Z">
        <w:r w:rsidRPr="00C757F0">
          <w:tab/>
        </w:r>
        <w:r w:rsidRPr="00C757F0">
          <w:tab/>
          <w:t>-0.</w:t>
        </w:r>
        <w:proofErr w:type="gramStart"/>
        <w:r w:rsidRPr="00C757F0">
          <w:t>1736,  0.6964</w:t>
        </w:r>
        <w:proofErr w:type="gramEnd"/>
        <w:r w:rsidRPr="00C757F0">
          <w:t xml:space="preserve">,  0.6964, </w:t>
        </w:r>
      </w:ins>
    </w:p>
    <w:p w14:paraId="62D7B4B6" w14:textId="77777777" w:rsidR="00CF3C22" w:rsidRPr="00C757F0" w:rsidRDefault="00CF3C22" w:rsidP="00CF3C22">
      <w:pPr>
        <w:pStyle w:val="NoSpacing1"/>
        <w:rPr>
          <w:ins w:id="895" w:author="Dimitri Podborski" w:date="2023-11-13T07:20:00Z"/>
        </w:rPr>
      </w:pPr>
    </w:p>
    <w:p w14:paraId="083CA23B" w14:textId="77777777" w:rsidR="00CF3C22" w:rsidRPr="004F0A9F" w:rsidRDefault="00CF3C22" w:rsidP="00CF3C22">
      <w:pPr>
        <w:pStyle w:val="NoSpacing1"/>
        <w:rPr>
          <w:ins w:id="896" w:author="Dimitri Podborski" w:date="2023-11-13T07:20:00Z"/>
        </w:rPr>
      </w:pPr>
      <w:proofErr w:type="gramStart"/>
      <w:ins w:id="897" w:author="Dimitri Podborski" w:date="2023-11-13T07:20:00Z">
        <w:r w:rsidRPr="004F0A9F">
          <w:t>rotation</w:t>
        </w:r>
        <w:proofErr w:type="gramEnd"/>
        <w:r w:rsidRPr="004F0A9F">
          <w:t xml:space="preserve">_03.heic: </w:t>
        </w:r>
      </w:ins>
    </w:p>
    <w:p w14:paraId="19286B6E" w14:textId="77777777" w:rsidR="00CF3C22" w:rsidRPr="00C757F0" w:rsidRDefault="00CF3C22" w:rsidP="00CF3C22">
      <w:pPr>
        <w:pStyle w:val="NoSpacing1"/>
        <w:rPr>
          <w:ins w:id="898" w:author="Dimitri Podborski" w:date="2023-11-13T07:20:00Z"/>
        </w:rPr>
      </w:pPr>
      <w:ins w:id="899" w:author="Dimitri Podborski" w:date="2023-11-13T07:20:00Z">
        <w:r w:rsidRPr="00C757F0">
          <w:tab/>
        </w:r>
        <w:proofErr w:type="gramStart"/>
        <w:r w:rsidRPr="00C757F0">
          <w:t>Quaternion:</w:t>
        </w:r>
        <w:proofErr w:type="gramEnd"/>
        <w:r w:rsidRPr="00C757F0">
          <w:t xml:space="preserve"> 0.0789265 0.0940609 0.0789265</w:t>
        </w:r>
      </w:ins>
    </w:p>
    <w:p w14:paraId="3EAE2511" w14:textId="77777777" w:rsidR="00CF3C22" w:rsidRPr="00C757F0" w:rsidRDefault="00CF3C22" w:rsidP="00CF3C22">
      <w:pPr>
        <w:pStyle w:val="NoSpacing1"/>
        <w:rPr>
          <w:ins w:id="900" w:author="Dimitri Podborski" w:date="2023-11-13T07:20:00Z"/>
        </w:rPr>
      </w:pPr>
      <w:ins w:id="901" w:author="Dimitri Podborski" w:date="2023-11-13T07:20:00Z">
        <w:r w:rsidRPr="00C757F0">
          <w:tab/>
          <w:t xml:space="preserve">Input </w:t>
        </w:r>
        <w:proofErr w:type="gramStart"/>
        <w:r w:rsidRPr="00C757F0">
          <w:t>angles:</w:t>
        </w:r>
        <w:proofErr w:type="gramEnd"/>
        <w:r w:rsidRPr="00C757F0">
          <w:t xml:space="preserve"> X:10, Y:10, Z:10</w:t>
        </w:r>
      </w:ins>
    </w:p>
    <w:p w14:paraId="39D0C94E" w14:textId="77777777" w:rsidR="00CF3C22" w:rsidRPr="00C757F0" w:rsidRDefault="00CF3C22" w:rsidP="00CF3C22">
      <w:pPr>
        <w:pStyle w:val="NoSpacing1"/>
        <w:rPr>
          <w:ins w:id="902" w:author="Dimitri Podborski" w:date="2023-11-13T07:20:00Z"/>
        </w:rPr>
      </w:pPr>
      <w:ins w:id="903" w:author="Dimitri Podborski" w:date="2023-11-13T07:20:00Z">
        <w:r w:rsidRPr="00C757F0">
          <w:lastRenderedPageBreak/>
          <w:tab/>
        </w:r>
        <w:proofErr w:type="spellStart"/>
        <w:r w:rsidRPr="00C757F0">
          <w:t>Corresponding</w:t>
        </w:r>
        <w:proofErr w:type="spellEnd"/>
        <w:r w:rsidRPr="00C757F0">
          <w:t xml:space="preserve"> input </w:t>
        </w:r>
        <w:proofErr w:type="gramStart"/>
        <w:r w:rsidRPr="00C757F0">
          <w:t>matrix:</w:t>
        </w:r>
        <w:proofErr w:type="gramEnd"/>
      </w:ins>
    </w:p>
    <w:p w14:paraId="19C77DCB" w14:textId="77777777" w:rsidR="00CF3C22" w:rsidRPr="00C757F0" w:rsidRDefault="00CF3C22" w:rsidP="00CF3C22">
      <w:pPr>
        <w:pStyle w:val="NoSpacing1"/>
        <w:rPr>
          <w:ins w:id="904" w:author="Dimitri Podborski" w:date="2023-11-13T07:20:00Z"/>
        </w:rPr>
      </w:pPr>
      <w:ins w:id="905" w:author="Dimitri Podborski" w:date="2023-11-13T07:20:00Z">
        <w:r w:rsidRPr="00C757F0">
          <w:tab/>
        </w:r>
        <w:r w:rsidRPr="00C757F0">
          <w:tab/>
          <w:t xml:space="preserve"> 0.9698, -0.</w:t>
        </w:r>
        <w:proofErr w:type="gramStart"/>
        <w:r w:rsidRPr="00C757F0">
          <w:t>1413,  0.1986</w:t>
        </w:r>
        <w:proofErr w:type="gramEnd"/>
        <w:r w:rsidRPr="00C757F0">
          <w:t xml:space="preserve">, </w:t>
        </w:r>
      </w:ins>
    </w:p>
    <w:p w14:paraId="1531A107" w14:textId="77777777" w:rsidR="00CF3C22" w:rsidRPr="00C757F0" w:rsidRDefault="00CF3C22" w:rsidP="00CF3C22">
      <w:pPr>
        <w:pStyle w:val="NoSpacing1"/>
        <w:rPr>
          <w:ins w:id="906" w:author="Dimitri Podborski" w:date="2023-11-13T07:20:00Z"/>
        </w:rPr>
      </w:pPr>
      <w:ins w:id="907" w:author="Dimitri Podborski" w:date="2023-11-13T07:20:00Z">
        <w:r w:rsidRPr="00C757F0">
          <w:tab/>
        </w:r>
        <w:r w:rsidRPr="00C757F0">
          <w:tab/>
          <w:t xml:space="preserve"> 0.1710</w:t>
        </w:r>
        <w:proofErr w:type="gramStart"/>
        <w:r w:rsidRPr="00C757F0">
          <w:t>,  0.9751</w:t>
        </w:r>
        <w:proofErr w:type="gramEnd"/>
        <w:r w:rsidRPr="00C757F0">
          <w:t xml:space="preserve">, -0.1413, </w:t>
        </w:r>
      </w:ins>
    </w:p>
    <w:p w14:paraId="2BFB3993" w14:textId="77777777" w:rsidR="00CF3C22" w:rsidRPr="00C757F0" w:rsidRDefault="00CF3C22" w:rsidP="00CF3C22">
      <w:pPr>
        <w:pStyle w:val="NoSpacing1"/>
        <w:rPr>
          <w:ins w:id="908" w:author="Dimitri Podborski" w:date="2023-11-13T07:20:00Z"/>
        </w:rPr>
      </w:pPr>
      <w:ins w:id="909" w:author="Dimitri Podborski" w:date="2023-11-13T07:20:00Z">
        <w:r w:rsidRPr="00C757F0">
          <w:tab/>
        </w:r>
        <w:r w:rsidRPr="00C757F0">
          <w:tab/>
          <w:t>-0.</w:t>
        </w:r>
        <w:proofErr w:type="gramStart"/>
        <w:r w:rsidRPr="00C757F0">
          <w:t>1736,  0.1710</w:t>
        </w:r>
        <w:proofErr w:type="gramEnd"/>
        <w:r w:rsidRPr="00C757F0">
          <w:t xml:space="preserve">,  0.9698, </w:t>
        </w:r>
      </w:ins>
    </w:p>
    <w:p w14:paraId="5FDC8070" w14:textId="77777777" w:rsidR="00CF3C22" w:rsidRPr="00C757F0" w:rsidRDefault="00CF3C22" w:rsidP="00CF3C22">
      <w:pPr>
        <w:pStyle w:val="NoSpacing1"/>
        <w:rPr>
          <w:ins w:id="910" w:author="Dimitri Podborski" w:date="2023-11-13T07:20:00Z"/>
        </w:rPr>
      </w:pPr>
    </w:p>
    <w:p w14:paraId="29381FD5" w14:textId="77777777" w:rsidR="00CF3C22" w:rsidRPr="00C757F0" w:rsidRDefault="00CF3C22" w:rsidP="00CF3C22">
      <w:pPr>
        <w:pStyle w:val="NoSpacing1"/>
        <w:rPr>
          <w:ins w:id="911" w:author="Dimitri Podborski" w:date="2023-11-13T07:20:00Z"/>
        </w:rPr>
      </w:pPr>
      <w:ins w:id="912" w:author="Dimitri Podborski" w:date="2023-11-13T07:20:00Z">
        <w:r w:rsidRPr="00C757F0">
          <w:t xml:space="preserve">// This </w:t>
        </w:r>
        <w:proofErr w:type="spellStart"/>
        <w:r w:rsidRPr="00C757F0">
          <w:t>creates</w:t>
        </w:r>
        <w:proofErr w:type="spellEnd"/>
        <w:r w:rsidRPr="00C757F0">
          <w:t xml:space="preserve"> a quaternion </w:t>
        </w:r>
        <w:proofErr w:type="spellStart"/>
        <w:r w:rsidRPr="00C757F0">
          <w:t>with</w:t>
        </w:r>
        <w:proofErr w:type="spellEnd"/>
        <w:r w:rsidRPr="00C757F0">
          <w:t xml:space="preserve"> w &lt; 0, </w:t>
        </w:r>
        <w:proofErr w:type="spellStart"/>
        <w:r w:rsidRPr="00C757F0">
          <w:t>which</w:t>
        </w:r>
        <w:proofErr w:type="spellEnd"/>
        <w:r w:rsidRPr="00C757F0">
          <w:t xml:space="preserve"> </w:t>
        </w:r>
        <w:proofErr w:type="spellStart"/>
        <w:r w:rsidRPr="00C757F0">
          <w:t>should</w:t>
        </w:r>
        <w:proofErr w:type="spellEnd"/>
        <w:r w:rsidRPr="00C757F0">
          <w:t xml:space="preserve"> trigger a </w:t>
        </w:r>
        <w:proofErr w:type="spellStart"/>
        <w:r w:rsidRPr="00C757F0">
          <w:t>sign</w:t>
        </w:r>
        <w:proofErr w:type="spellEnd"/>
        <w:r w:rsidRPr="00C757F0">
          <w:t xml:space="preserve"> change</w:t>
        </w:r>
      </w:ins>
    </w:p>
    <w:p w14:paraId="6929EB5E" w14:textId="77777777" w:rsidR="00CF3C22" w:rsidRPr="004F0A9F" w:rsidRDefault="00CF3C22" w:rsidP="00CF3C22">
      <w:pPr>
        <w:pStyle w:val="NoSpacing1"/>
        <w:rPr>
          <w:ins w:id="913" w:author="Dimitri Podborski" w:date="2023-11-13T07:20:00Z"/>
        </w:rPr>
      </w:pPr>
      <w:proofErr w:type="gramStart"/>
      <w:ins w:id="914" w:author="Dimitri Podborski" w:date="2023-11-13T07:20:00Z">
        <w:r w:rsidRPr="004F0A9F">
          <w:t>rotation</w:t>
        </w:r>
        <w:proofErr w:type="gramEnd"/>
        <w:r w:rsidRPr="004F0A9F">
          <w:t xml:space="preserve">_04.heic: </w:t>
        </w:r>
      </w:ins>
    </w:p>
    <w:p w14:paraId="08376FCF" w14:textId="77777777" w:rsidR="00CF3C22" w:rsidRPr="00C757F0" w:rsidRDefault="00CF3C22" w:rsidP="00CF3C22">
      <w:pPr>
        <w:pStyle w:val="NoSpacing1"/>
        <w:rPr>
          <w:ins w:id="915" w:author="Dimitri Podborski" w:date="2023-11-13T07:20:00Z"/>
        </w:rPr>
      </w:pPr>
      <w:ins w:id="916" w:author="Dimitri Podborski" w:date="2023-11-13T07:20:00Z">
        <w:r w:rsidRPr="00C757F0">
          <w:tab/>
        </w:r>
        <w:proofErr w:type="gramStart"/>
        <w:r w:rsidRPr="00C757F0">
          <w:t>Quaternion:</w:t>
        </w:r>
        <w:proofErr w:type="gramEnd"/>
        <w:r w:rsidRPr="00C757F0">
          <w:t xml:space="preserve"> 0.242726 0.241691 -0.789943</w:t>
        </w:r>
      </w:ins>
    </w:p>
    <w:p w14:paraId="51C918F0" w14:textId="77777777" w:rsidR="00CF3C22" w:rsidRPr="00C757F0" w:rsidRDefault="00CF3C22" w:rsidP="00CF3C22">
      <w:pPr>
        <w:pStyle w:val="NoSpacing1"/>
        <w:rPr>
          <w:ins w:id="917" w:author="Dimitri Podborski" w:date="2023-11-13T07:20:00Z"/>
        </w:rPr>
      </w:pPr>
      <w:ins w:id="918" w:author="Dimitri Podborski" w:date="2023-11-13T07:20:00Z">
        <w:r w:rsidRPr="00C757F0">
          <w:tab/>
          <w:t xml:space="preserve">Input </w:t>
        </w:r>
        <w:proofErr w:type="gramStart"/>
        <w:r w:rsidRPr="00C757F0">
          <w:t>angles:</w:t>
        </w:r>
        <w:proofErr w:type="gramEnd"/>
        <w:r w:rsidRPr="00C757F0">
          <w:t xml:space="preserve"> X:170, Y:141, Z:62</w:t>
        </w:r>
      </w:ins>
    </w:p>
    <w:p w14:paraId="2ACE86A1" w14:textId="77777777" w:rsidR="00CF3C22" w:rsidRPr="00C757F0" w:rsidRDefault="00CF3C22" w:rsidP="00CF3C22">
      <w:pPr>
        <w:pStyle w:val="NoSpacing1"/>
        <w:rPr>
          <w:ins w:id="919" w:author="Dimitri Podborski" w:date="2023-11-13T07:20:00Z"/>
        </w:rPr>
      </w:pPr>
      <w:ins w:id="920"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500FA75A" w14:textId="77777777" w:rsidR="00CF3C22" w:rsidRPr="00C757F0" w:rsidRDefault="00CF3C22" w:rsidP="00CF3C22">
      <w:pPr>
        <w:pStyle w:val="NoSpacing1"/>
        <w:rPr>
          <w:ins w:id="921" w:author="Dimitri Podborski" w:date="2023-11-13T07:20:00Z"/>
        </w:rPr>
      </w:pPr>
      <w:ins w:id="922" w:author="Dimitri Podborski" w:date="2023-11-13T07:20:00Z">
        <w:r w:rsidRPr="00C757F0">
          <w:tab/>
        </w:r>
        <w:r w:rsidRPr="00C757F0">
          <w:tab/>
          <w:t>-0.</w:t>
        </w:r>
        <w:proofErr w:type="gramStart"/>
        <w:r w:rsidRPr="00C757F0">
          <w:t>3648,  0.9208</w:t>
        </w:r>
        <w:proofErr w:type="gramEnd"/>
        <w:r w:rsidRPr="00C757F0">
          <w:t xml:space="preserve">, -0.1376, </w:t>
        </w:r>
      </w:ins>
    </w:p>
    <w:p w14:paraId="039411DF" w14:textId="77777777" w:rsidR="00CF3C22" w:rsidRPr="00C757F0" w:rsidRDefault="00CF3C22" w:rsidP="00CF3C22">
      <w:pPr>
        <w:pStyle w:val="NoSpacing1"/>
        <w:rPr>
          <w:ins w:id="923" w:author="Dimitri Podborski" w:date="2023-11-13T07:20:00Z"/>
        </w:rPr>
      </w:pPr>
      <w:ins w:id="924" w:author="Dimitri Podborski" w:date="2023-11-13T07:20:00Z">
        <w:r w:rsidRPr="00C757F0">
          <w:tab/>
        </w:r>
        <w:r w:rsidRPr="00C757F0">
          <w:tab/>
          <w:t xml:space="preserve">-0.6862, -0.3659, -0.6287, </w:t>
        </w:r>
      </w:ins>
    </w:p>
    <w:p w14:paraId="627E5A3F" w14:textId="77777777" w:rsidR="00CF3C22" w:rsidRPr="00C757F0" w:rsidRDefault="00CF3C22" w:rsidP="00CF3C22">
      <w:pPr>
        <w:pStyle w:val="NoSpacing1"/>
        <w:rPr>
          <w:ins w:id="925" w:author="Dimitri Podborski" w:date="2023-11-13T07:20:00Z"/>
        </w:rPr>
      </w:pPr>
      <w:ins w:id="926" w:author="Dimitri Podborski" w:date="2023-11-13T07:20:00Z">
        <w:r w:rsidRPr="00C757F0">
          <w:tab/>
        </w:r>
        <w:r w:rsidRPr="00C757F0">
          <w:tab/>
          <w:t>-0.6293, -0.</w:t>
        </w:r>
        <w:proofErr w:type="gramStart"/>
        <w:r w:rsidRPr="00C757F0">
          <w:t>1349,  0.7653</w:t>
        </w:r>
        <w:proofErr w:type="gramEnd"/>
        <w:r w:rsidRPr="00C757F0">
          <w:t xml:space="preserve">, </w:t>
        </w:r>
      </w:ins>
    </w:p>
    <w:p w14:paraId="2459129B" w14:textId="77777777" w:rsidR="00CF3C22" w:rsidRPr="00C757F0" w:rsidRDefault="00CF3C22" w:rsidP="00CF3C22">
      <w:pPr>
        <w:pStyle w:val="NoSpacing1"/>
        <w:rPr>
          <w:ins w:id="927" w:author="Dimitri Podborski" w:date="2023-11-13T07:20:00Z"/>
        </w:rPr>
      </w:pPr>
    </w:p>
    <w:p w14:paraId="082B977C" w14:textId="77777777" w:rsidR="00CF3C22" w:rsidRPr="00C757F0" w:rsidRDefault="00CF3C22" w:rsidP="00CF3C22">
      <w:pPr>
        <w:pStyle w:val="NoSpacing1"/>
        <w:rPr>
          <w:ins w:id="928" w:author="Dimitri Podborski" w:date="2023-11-13T07:20:00Z"/>
        </w:rPr>
      </w:pPr>
      <w:ins w:id="929" w:author="Dimitri Podborski" w:date="2023-11-13T07:20:00Z">
        <w:r w:rsidRPr="00C757F0">
          <w:t xml:space="preserve">// This </w:t>
        </w:r>
        <w:proofErr w:type="spellStart"/>
        <w:r w:rsidRPr="00C757F0">
          <w:t>is</w:t>
        </w:r>
        <w:proofErr w:type="spellEnd"/>
        <w:r w:rsidRPr="00C757F0">
          <w:t xml:space="preserve"> the </w:t>
        </w:r>
        <w:proofErr w:type="spellStart"/>
        <w:r w:rsidRPr="00C757F0">
          <w:t>worst</w:t>
        </w:r>
        <w:proofErr w:type="spellEnd"/>
        <w:r w:rsidRPr="00C757F0">
          <w:t xml:space="preserve"> case </w:t>
        </w:r>
        <w:proofErr w:type="spellStart"/>
        <w:r w:rsidRPr="00C757F0">
          <w:t>wrt</w:t>
        </w:r>
        <w:proofErr w:type="spellEnd"/>
        <w:r w:rsidRPr="00C757F0">
          <w:t xml:space="preserve"> </w:t>
        </w:r>
        <w:proofErr w:type="spellStart"/>
        <w:r w:rsidRPr="00C757F0">
          <w:t>precision</w:t>
        </w:r>
        <w:proofErr w:type="spellEnd"/>
        <w:r w:rsidRPr="00C757F0">
          <w:t xml:space="preserve"> </w:t>
        </w:r>
        <w:proofErr w:type="spellStart"/>
        <w:r w:rsidRPr="00C757F0">
          <w:t>when</w:t>
        </w:r>
        <w:proofErr w:type="spellEnd"/>
        <w:r w:rsidRPr="00C757F0">
          <w:t xml:space="preserve"> running the </w:t>
        </w:r>
        <w:proofErr w:type="spellStart"/>
        <w:r w:rsidRPr="00C757F0">
          <w:t>precision</w:t>
        </w:r>
        <w:proofErr w:type="spellEnd"/>
        <w:r w:rsidRPr="00C757F0">
          <w:t xml:space="preserve"> tests</w:t>
        </w:r>
      </w:ins>
    </w:p>
    <w:p w14:paraId="0B5F14FD" w14:textId="77777777" w:rsidR="00CF3C22" w:rsidRPr="004F0A9F" w:rsidRDefault="00CF3C22" w:rsidP="00CF3C22">
      <w:pPr>
        <w:pStyle w:val="NoSpacing1"/>
        <w:rPr>
          <w:ins w:id="930" w:author="Dimitri Podborski" w:date="2023-11-13T07:20:00Z"/>
        </w:rPr>
      </w:pPr>
      <w:proofErr w:type="gramStart"/>
      <w:ins w:id="931" w:author="Dimitri Podborski" w:date="2023-11-13T07:20:00Z">
        <w:r w:rsidRPr="004F0A9F">
          <w:t>rotation</w:t>
        </w:r>
        <w:proofErr w:type="gramEnd"/>
        <w:r w:rsidRPr="004F0A9F">
          <w:t xml:space="preserve">_05.heic: </w:t>
        </w:r>
      </w:ins>
    </w:p>
    <w:p w14:paraId="59B4F671" w14:textId="77777777" w:rsidR="00CF3C22" w:rsidRPr="00C757F0" w:rsidRDefault="00CF3C22" w:rsidP="00CF3C22">
      <w:pPr>
        <w:pStyle w:val="NoSpacing1"/>
        <w:rPr>
          <w:ins w:id="932" w:author="Dimitri Podborski" w:date="2023-11-13T07:20:00Z"/>
        </w:rPr>
      </w:pPr>
      <w:ins w:id="933" w:author="Dimitri Podborski" w:date="2023-11-13T07:20:00Z">
        <w:r w:rsidRPr="00C757F0">
          <w:tab/>
        </w:r>
        <w:proofErr w:type="gramStart"/>
        <w:r w:rsidRPr="00C757F0">
          <w:t>Quaternion:</w:t>
        </w:r>
        <w:proofErr w:type="gramEnd"/>
        <w:r w:rsidRPr="00C757F0">
          <w:t xml:space="preserve"> -0.99981 0.00872521 0.0174517</w:t>
        </w:r>
      </w:ins>
    </w:p>
    <w:p w14:paraId="0E5F204D" w14:textId="77777777" w:rsidR="00CF3C22" w:rsidRPr="00C757F0" w:rsidRDefault="00CF3C22" w:rsidP="00CF3C22">
      <w:pPr>
        <w:pStyle w:val="NoSpacing1"/>
        <w:rPr>
          <w:ins w:id="934" w:author="Dimitri Podborski" w:date="2023-11-13T07:20:00Z"/>
        </w:rPr>
      </w:pPr>
      <w:ins w:id="935" w:author="Dimitri Podborski" w:date="2023-11-13T07:20:00Z">
        <w:r w:rsidRPr="00C757F0">
          <w:tab/>
          <w:t xml:space="preserve">Input </w:t>
        </w:r>
        <w:proofErr w:type="gramStart"/>
        <w:r w:rsidRPr="00C757F0">
          <w:t>angles:</w:t>
        </w:r>
        <w:proofErr w:type="gramEnd"/>
        <w:r w:rsidRPr="00C757F0">
          <w:t xml:space="preserve"> X:0, Y:178, Z:179</w:t>
        </w:r>
      </w:ins>
    </w:p>
    <w:p w14:paraId="7266D5E1" w14:textId="77777777" w:rsidR="00CF3C22" w:rsidRPr="00C757F0" w:rsidRDefault="00CF3C22" w:rsidP="00CF3C22">
      <w:pPr>
        <w:pStyle w:val="NoSpacing1"/>
        <w:rPr>
          <w:ins w:id="936" w:author="Dimitri Podborski" w:date="2023-11-13T07:20:00Z"/>
        </w:rPr>
      </w:pPr>
      <w:ins w:id="937"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6E280382" w14:textId="77777777" w:rsidR="00CF3C22" w:rsidRPr="00C757F0" w:rsidRDefault="00CF3C22" w:rsidP="00CF3C22">
      <w:pPr>
        <w:pStyle w:val="NoSpacing1"/>
        <w:rPr>
          <w:ins w:id="938" w:author="Dimitri Podborski" w:date="2023-11-13T07:20:00Z"/>
        </w:rPr>
      </w:pPr>
      <w:ins w:id="939" w:author="Dimitri Podborski" w:date="2023-11-13T07:20:00Z">
        <w:r w:rsidRPr="00C757F0">
          <w:tab/>
        </w:r>
        <w:r w:rsidRPr="00C757F0">
          <w:tab/>
          <w:t xml:space="preserve"> 0.9992, -0.0175, -0.0349, </w:t>
        </w:r>
      </w:ins>
    </w:p>
    <w:p w14:paraId="101B8C4A" w14:textId="77777777" w:rsidR="00CF3C22" w:rsidRPr="00C757F0" w:rsidRDefault="00CF3C22" w:rsidP="00CF3C22">
      <w:pPr>
        <w:pStyle w:val="NoSpacing1"/>
        <w:rPr>
          <w:ins w:id="940" w:author="Dimitri Podborski" w:date="2023-11-13T07:20:00Z"/>
        </w:rPr>
      </w:pPr>
      <w:ins w:id="941" w:author="Dimitri Podborski" w:date="2023-11-13T07:20:00Z">
        <w:r w:rsidRPr="00C757F0">
          <w:tab/>
        </w:r>
        <w:r w:rsidRPr="00C757F0">
          <w:tab/>
          <w:t>-0.0174, -0.</w:t>
        </w:r>
        <w:proofErr w:type="gramStart"/>
        <w:r w:rsidRPr="00C757F0">
          <w:t>9998,  0.0006</w:t>
        </w:r>
        <w:proofErr w:type="gramEnd"/>
        <w:r w:rsidRPr="00C757F0">
          <w:t xml:space="preserve">, </w:t>
        </w:r>
      </w:ins>
    </w:p>
    <w:p w14:paraId="0BE1A251" w14:textId="77777777" w:rsidR="00CF3C22" w:rsidRPr="00C757F0" w:rsidRDefault="00CF3C22" w:rsidP="00CF3C22">
      <w:pPr>
        <w:pStyle w:val="NoSpacing1"/>
        <w:rPr>
          <w:ins w:id="942" w:author="Dimitri Podborski" w:date="2023-11-13T07:20:00Z"/>
        </w:rPr>
      </w:pPr>
      <w:ins w:id="943" w:author="Dimitri Podborski" w:date="2023-11-13T07:20:00Z">
        <w:r w:rsidRPr="00C757F0">
          <w:tab/>
        </w:r>
        <w:r w:rsidRPr="00C757F0">
          <w:tab/>
          <w:t xml:space="preserve">-0.0349, -0.0000, -0.9994, </w:t>
        </w:r>
      </w:ins>
    </w:p>
    <w:p w14:paraId="6A1CB013" w14:textId="77777777" w:rsidR="00CF3C22" w:rsidRPr="00C757F0" w:rsidRDefault="00CF3C22" w:rsidP="00CF3C22">
      <w:pPr>
        <w:pStyle w:val="NoSpacing1"/>
        <w:rPr>
          <w:ins w:id="944" w:author="Dimitri Podborski" w:date="2023-11-13T07:20:00Z"/>
        </w:rPr>
      </w:pPr>
    </w:p>
    <w:p w14:paraId="699BC103" w14:textId="77777777" w:rsidR="00CF3C22" w:rsidRPr="00C757F0" w:rsidRDefault="00CF3C22" w:rsidP="00CF3C22">
      <w:pPr>
        <w:pStyle w:val="NoSpacing1"/>
        <w:rPr>
          <w:ins w:id="945" w:author="Dimitri Podborski" w:date="2023-11-13T07:20:00Z"/>
        </w:rPr>
      </w:pPr>
      <w:ins w:id="946" w:author="Dimitri Podborski" w:date="2023-11-13T07:20:00Z">
        <w:r w:rsidRPr="00C757F0">
          <w:t xml:space="preserve">// </w:t>
        </w:r>
        <w:proofErr w:type="spellStart"/>
        <w:r w:rsidRPr="00C757F0">
          <w:t>Testing</w:t>
        </w:r>
        <w:proofErr w:type="spellEnd"/>
        <w:r w:rsidRPr="00C757F0">
          <w:t xml:space="preserve"> setting </w:t>
        </w:r>
        <w:proofErr w:type="spellStart"/>
        <w:r w:rsidRPr="00C757F0">
          <w:t>various</w:t>
        </w:r>
        <w:proofErr w:type="spellEnd"/>
        <w:r w:rsidRPr="00C757F0">
          <w:t xml:space="preserve"> angles to </w:t>
        </w:r>
        <w:proofErr w:type="spellStart"/>
        <w:r w:rsidRPr="00C757F0">
          <w:t>zero</w:t>
        </w:r>
        <w:proofErr w:type="spellEnd"/>
      </w:ins>
    </w:p>
    <w:p w14:paraId="17487073" w14:textId="77777777" w:rsidR="00CF3C22" w:rsidRPr="004F0A9F" w:rsidRDefault="00CF3C22" w:rsidP="00CF3C22">
      <w:pPr>
        <w:pStyle w:val="NoSpacing1"/>
        <w:rPr>
          <w:ins w:id="947" w:author="Dimitri Podborski" w:date="2023-11-13T07:20:00Z"/>
        </w:rPr>
      </w:pPr>
      <w:proofErr w:type="gramStart"/>
      <w:ins w:id="948" w:author="Dimitri Podborski" w:date="2023-11-13T07:20:00Z">
        <w:r w:rsidRPr="004F0A9F">
          <w:t>rotation</w:t>
        </w:r>
        <w:proofErr w:type="gramEnd"/>
        <w:r w:rsidRPr="004F0A9F">
          <w:t xml:space="preserve">_06.heic: </w:t>
        </w:r>
      </w:ins>
    </w:p>
    <w:p w14:paraId="510EB5E1" w14:textId="77777777" w:rsidR="00CF3C22" w:rsidRPr="00C757F0" w:rsidRDefault="00CF3C22" w:rsidP="00CF3C22">
      <w:pPr>
        <w:pStyle w:val="NoSpacing1"/>
        <w:rPr>
          <w:ins w:id="949" w:author="Dimitri Podborski" w:date="2023-11-13T07:20:00Z"/>
        </w:rPr>
      </w:pPr>
      <w:ins w:id="950" w:author="Dimitri Podborski" w:date="2023-11-13T07:20:00Z">
        <w:r w:rsidRPr="00C757F0">
          <w:tab/>
        </w:r>
        <w:proofErr w:type="gramStart"/>
        <w:r w:rsidRPr="00C757F0">
          <w:t>Quaternion:</w:t>
        </w:r>
        <w:proofErr w:type="gramEnd"/>
        <w:r w:rsidRPr="00C757F0">
          <w:t xml:space="preserve"> 0.707107 0 0</w:t>
        </w:r>
      </w:ins>
    </w:p>
    <w:p w14:paraId="3C646B3B" w14:textId="77777777" w:rsidR="00CF3C22" w:rsidRPr="00C757F0" w:rsidRDefault="00CF3C22" w:rsidP="00CF3C22">
      <w:pPr>
        <w:pStyle w:val="NoSpacing1"/>
        <w:rPr>
          <w:ins w:id="951" w:author="Dimitri Podborski" w:date="2023-11-13T07:20:00Z"/>
        </w:rPr>
      </w:pPr>
      <w:ins w:id="952" w:author="Dimitri Podborski" w:date="2023-11-13T07:20:00Z">
        <w:r w:rsidRPr="00C757F0">
          <w:tab/>
          <w:t xml:space="preserve">Input </w:t>
        </w:r>
        <w:proofErr w:type="gramStart"/>
        <w:r w:rsidRPr="00C757F0">
          <w:t>angles:</w:t>
        </w:r>
        <w:proofErr w:type="gramEnd"/>
        <w:r w:rsidRPr="00C757F0">
          <w:t xml:space="preserve"> X:90, Y:0, Z:0</w:t>
        </w:r>
      </w:ins>
    </w:p>
    <w:p w14:paraId="73727EE3" w14:textId="77777777" w:rsidR="00CF3C22" w:rsidRPr="00C757F0" w:rsidRDefault="00CF3C22" w:rsidP="00CF3C22">
      <w:pPr>
        <w:pStyle w:val="NoSpacing1"/>
        <w:rPr>
          <w:ins w:id="953" w:author="Dimitri Podborski" w:date="2023-11-13T07:20:00Z"/>
        </w:rPr>
      </w:pPr>
      <w:ins w:id="954"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0A7ABD1C" w14:textId="77777777" w:rsidR="00CF3C22" w:rsidRPr="00C757F0" w:rsidRDefault="00CF3C22" w:rsidP="00CF3C22">
      <w:pPr>
        <w:pStyle w:val="NoSpacing1"/>
        <w:rPr>
          <w:ins w:id="955" w:author="Dimitri Podborski" w:date="2023-11-13T07:20:00Z"/>
        </w:rPr>
      </w:pPr>
      <w:ins w:id="956" w:author="Dimitri Podborski" w:date="2023-11-13T07:20:00Z">
        <w:r w:rsidRPr="00C757F0">
          <w:tab/>
        </w:r>
        <w:r w:rsidRPr="00C757F0">
          <w:tab/>
          <w:t xml:space="preserve"> 1.0000</w:t>
        </w:r>
        <w:proofErr w:type="gramStart"/>
        <w:r w:rsidRPr="00C757F0">
          <w:t>,  0.0000</w:t>
        </w:r>
        <w:proofErr w:type="gramEnd"/>
        <w:r w:rsidRPr="00C757F0">
          <w:t xml:space="preserve">,  0.0000, </w:t>
        </w:r>
      </w:ins>
    </w:p>
    <w:p w14:paraId="21B58B34" w14:textId="77777777" w:rsidR="00CF3C22" w:rsidRPr="00C757F0" w:rsidRDefault="00CF3C22" w:rsidP="00CF3C22">
      <w:pPr>
        <w:pStyle w:val="NoSpacing1"/>
        <w:rPr>
          <w:ins w:id="957" w:author="Dimitri Podborski" w:date="2023-11-13T07:20:00Z"/>
        </w:rPr>
      </w:pPr>
      <w:ins w:id="958" w:author="Dimitri Podborski" w:date="2023-11-13T07:20:00Z">
        <w:r w:rsidRPr="00C757F0">
          <w:tab/>
        </w:r>
        <w:r w:rsidRPr="00C757F0">
          <w:tab/>
          <w:t xml:space="preserve"> 0.0000</w:t>
        </w:r>
        <w:proofErr w:type="gramStart"/>
        <w:r w:rsidRPr="00C757F0">
          <w:t>,  0.0000</w:t>
        </w:r>
        <w:proofErr w:type="gramEnd"/>
        <w:r w:rsidRPr="00C757F0">
          <w:t xml:space="preserve">, -1.0000, </w:t>
        </w:r>
      </w:ins>
    </w:p>
    <w:p w14:paraId="4CAA0DED" w14:textId="77777777" w:rsidR="00CF3C22" w:rsidRPr="00C757F0" w:rsidRDefault="00CF3C22" w:rsidP="00CF3C22">
      <w:pPr>
        <w:pStyle w:val="NoSpacing1"/>
        <w:rPr>
          <w:ins w:id="959" w:author="Dimitri Podborski" w:date="2023-11-13T07:20:00Z"/>
        </w:rPr>
      </w:pPr>
      <w:ins w:id="960" w:author="Dimitri Podborski" w:date="2023-11-13T07:20:00Z">
        <w:r w:rsidRPr="00C757F0">
          <w:tab/>
        </w:r>
        <w:r w:rsidRPr="00C757F0">
          <w:tab/>
          <w:t>-0.</w:t>
        </w:r>
        <w:proofErr w:type="gramStart"/>
        <w:r w:rsidRPr="00C757F0">
          <w:t>0000,  1.0000</w:t>
        </w:r>
        <w:proofErr w:type="gramEnd"/>
        <w:r w:rsidRPr="00C757F0">
          <w:t xml:space="preserve">,  0.0000, </w:t>
        </w:r>
      </w:ins>
    </w:p>
    <w:p w14:paraId="32E5143E" w14:textId="77777777" w:rsidR="00CF3C22" w:rsidRPr="00C757F0" w:rsidRDefault="00CF3C22" w:rsidP="00CF3C22">
      <w:pPr>
        <w:pStyle w:val="NoSpacing1"/>
        <w:rPr>
          <w:ins w:id="961" w:author="Dimitri Podborski" w:date="2023-11-13T07:20:00Z"/>
        </w:rPr>
      </w:pPr>
    </w:p>
    <w:p w14:paraId="19464B85" w14:textId="77777777" w:rsidR="00CF3C22" w:rsidRPr="004F0A9F" w:rsidRDefault="00CF3C22" w:rsidP="00CF3C22">
      <w:pPr>
        <w:pStyle w:val="NoSpacing1"/>
        <w:rPr>
          <w:ins w:id="962" w:author="Dimitri Podborski" w:date="2023-11-13T07:20:00Z"/>
        </w:rPr>
      </w:pPr>
      <w:proofErr w:type="gramStart"/>
      <w:ins w:id="963" w:author="Dimitri Podborski" w:date="2023-11-13T07:20:00Z">
        <w:r w:rsidRPr="004F0A9F">
          <w:t>rotation</w:t>
        </w:r>
        <w:proofErr w:type="gramEnd"/>
        <w:r w:rsidRPr="004F0A9F">
          <w:t xml:space="preserve">_07.heic: </w:t>
        </w:r>
      </w:ins>
    </w:p>
    <w:p w14:paraId="38CBDB40" w14:textId="77777777" w:rsidR="00CF3C22" w:rsidRPr="00C757F0" w:rsidRDefault="00CF3C22" w:rsidP="00CF3C22">
      <w:pPr>
        <w:pStyle w:val="NoSpacing1"/>
        <w:rPr>
          <w:ins w:id="964" w:author="Dimitri Podborski" w:date="2023-11-13T07:20:00Z"/>
        </w:rPr>
      </w:pPr>
      <w:ins w:id="965" w:author="Dimitri Podborski" w:date="2023-11-13T07:20:00Z">
        <w:r w:rsidRPr="00C757F0">
          <w:tab/>
        </w:r>
        <w:proofErr w:type="gramStart"/>
        <w:r w:rsidRPr="00C757F0">
          <w:t>Quaternion:</w:t>
        </w:r>
        <w:proofErr w:type="gramEnd"/>
        <w:r w:rsidRPr="00C757F0">
          <w:t xml:space="preserve"> 0 0.707107 0</w:t>
        </w:r>
      </w:ins>
    </w:p>
    <w:p w14:paraId="7FA6E6FC" w14:textId="77777777" w:rsidR="00CF3C22" w:rsidRPr="00C757F0" w:rsidRDefault="00CF3C22" w:rsidP="00CF3C22">
      <w:pPr>
        <w:pStyle w:val="NoSpacing1"/>
        <w:rPr>
          <w:ins w:id="966" w:author="Dimitri Podborski" w:date="2023-11-13T07:20:00Z"/>
        </w:rPr>
      </w:pPr>
      <w:ins w:id="967" w:author="Dimitri Podborski" w:date="2023-11-13T07:20:00Z">
        <w:r w:rsidRPr="00C757F0">
          <w:tab/>
          <w:t xml:space="preserve">Input </w:t>
        </w:r>
        <w:proofErr w:type="gramStart"/>
        <w:r w:rsidRPr="00C757F0">
          <w:t>angles:</w:t>
        </w:r>
        <w:proofErr w:type="gramEnd"/>
        <w:r w:rsidRPr="00C757F0">
          <w:t xml:space="preserve"> X:0, Y:90, Z:0</w:t>
        </w:r>
      </w:ins>
    </w:p>
    <w:p w14:paraId="40F84F5A" w14:textId="77777777" w:rsidR="00CF3C22" w:rsidRPr="00C757F0" w:rsidRDefault="00CF3C22" w:rsidP="00CF3C22">
      <w:pPr>
        <w:pStyle w:val="NoSpacing1"/>
        <w:rPr>
          <w:ins w:id="968" w:author="Dimitri Podborski" w:date="2023-11-13T07:20:00Z"/>
        </w:rPr>
      </w:pPr>
      <w:ins w:id="969"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110908A3" w14:textId="77777777" w:rsidR="00CF3C22" w:rsidRPr="00C757F0" w:rsidRDefault="00CF3C22" w:rsidP="00CF3C22">
      <w:pPr>
        <w:pStyle w:val="NoSpacing1"/>
        <w:rPr>
          <w:ins w:id="970" w:author="Dimitri Podborski" w:date="2023-11-13T07:20:00Z"/>
        </w:rPr>
      </w:pPr>
      <w:ins w:id="971" w:author="Dimitri Podborski" w:date="2023-11-13T07:20:00Z">
        <w:r w:rsidRPr="00C757F0">
          <w:tab/>
        </w:r>
        <w:r w:rsidRPr="00C757F0">
          <w:tab/>
          <w:t xml:space="preserve"> 0.0000</w:t>
        </w:r>
        <w:proofErr w:type="gramStart"/>
        <w:r w:rsidRPr="00C757F0">
          <w:t>,  0.0000</w:t>
        </w:r>
        <w:proofErr w:type="gramEnd"/>
        <w:r w:rsidRPr="00C757F0">
          <w:t xml:space="preserve">,  1.0000, </w:t>
        </w:r>
      </w:ins>
    </w:p>
    <w:p w14:paraId="229D1FFF" w14:textId="77777777" w:rsidR="00CF3C22" w:rsidRPr="00C757F0" w:rsidRDefault="00CF3C22" w:rsidP="00CF3C22">
      <w:pPr>
        <w:pStyle w:val="NoSpacing1"/>
        <w:rPr>
          <w:ins w:id="972" w:author="Dimitri Podborski" w:date="2023-11-13T07:20:00Z"/>
        </w:rPr>
      </w:pPr>
      <w:ins w:id="973" w:author="Dimitri Podborski" w:date="2023-11-13T07:20:00Z">
        <w:r w:rsidRPr="00C757F0">
          <w:tab/>
        </w:r>
        <w:r w:rsidRPr="00C757F0">
          <w:tab/>
          <w:t xml:space="preserve"> 0.0000</w:t>
        </w:r>
        <w:proofErr w:type="gramStart"/>
        <w:r w:rsidRPr="00C757F0">
          <w:t>,  1.0000</w:t>
        </w:r>
        <w:proofErr w:type="gramEnd"/>
        <w:r w:rsidRPr="00C757F0">
          <w:t xml:space="preserve">,  0.0000, </w:t>
        </w:r>
      </w:ins>
    </w:p>
    <w:p w14:paraId="00E137C2" w14:textId="77777777" w:rsidR="00CF3C22" w:rsidRPr="00C757F0" w:rsidRDefault="00CF3C22" w:rsidP="00CF3C22">
      <w:pPr>
        <w:pStyle w:val="NoSpacing1"/>
        <w:rPr>
          <w:ins w:id="974" w:author="Dimitri Podborski" w:date="2023-11-13T07:20:00Z"/>
        </w:rPr>
      </w:pPr>
      <w:ins w:id="975" w:author="Dimitri Podborski" w:date="2023-11-13T07:20:00Z">
        <w:r w:rsidRPr="00C757F0">
          <w:tab/>
        </w:r>
        <w:r w:rsidRPr="00C757F0">
          <w:tab/>
          <w:t>-1.</w:t>
        </w:r>
        <w:proofErr w:type="gramStart"/>
        <w:r w:rsidRPr="00C757F0">
          <w:t>0000,  0.0000</w:t>
        </w:r>
        <w:proofErr w:type="gramEnd"/>
        <w:r w:rsidRPr="00C757F0">
          <w:t xml:space="preserve">,  0.0000, </w:t>
        </w:r>
      </w:ins>
    </w:p>
    <w:p w14:paraId="5B24B0D7" w14:textId="77777777" w:rsidR="00CF3C22" w:rsidRPr="00C757F0" w:rsidRDefault="00CF3C22" w:rsidP="00CF3C22">
      <w:pPr>
        <w:pStyle w:val="NoSpacing1"/>
        <w:rPr>
          <w:ins w:id="976" w:author="Dimitri Podborski" w:date="2023-11-13T07:20:00Z"/>
        </w:rPr>
      </w:pPr>
    </w:p>
    <w:p w14:paraId="29A11E1F" w14:textId="77777777" w:rsidR="00CF3C22" w:rsidRPr="004F0A9F" w:rsidRDefault="00CF3C22" w:rsidP="00CF3C22">
      <w:pPr>
        <w:pStyle w:val="NoSpacing1"/>
        <w:rPr>
          <w:ins w:id="977" w:author="Dimitri Podborski" w:date="2023-11-13T07:20:00Z"/>
        </w:rPr>
      </w:pPr>
      <w:proofErr w:type="gramStart"/>
      <w:ins w:id="978" w:author="Dimitri Podborski" w:date="2023-11-13T07:20:00Z">
        <w:r w:rsidRPr="004F0A9F">
          <w:t>rotation</w:t>
        </w:r>
        <w:proofErr w:type="gramEnd"/>
        <w:r w:rsidRPr="004F0A9F">
          <w:t xml:space="preserve">_08.heic: </w:t>
        </w:r>
      </w:ins>
    </w:p>
    <w:p w14:paraId="250D4D6D" w14:textId="77777777" w:rsidR="00CF3C22" w:rsidRPr="00C757F0" w:rsidRDefault="00CF3C22" w:rsidP="00CF3C22">
      <w:pPr>
        <w:pStyle w:val="NoSpacing1"/>
        <w:rPr>
          <w:ins w:id="979" w:author="Dimitri Podborski" w:date="2023-11-13T07:20:00Z"/>
        </w:rPr>
      </w:pPr>
      <w:ins w:id="980" w:author="Dimitri Podborski" w:date="2023-11-13T07:20:00Z">
        <w:r w:rsidRPr="00C757F0">
          <w:tab/>
        </w:r>
        <w:proofErr w:type="gramStart"/>
        <w:r w:rsidRPr="00C757F0">
          <w:t>Quaternion:</w:t>
        </w:r>
        <w:proofErr w:type="gramEnd"/>
        <w:r w:rsidRPr="00C757F0">
          <w:t xml:space="preserve"> 0 0 0.707107</w:t>
        </w:r>
      </w:ins>
    </w:p>
    <w:p w14:paraId="0A6010FD" w14:textId="77777777" w:rsidR="00CF3C22" w:rsidRPr="00C757F0" w:rsidRDefault="00CF3C22" w:rsidP="00CF3C22">
      <w:pPr>
        <w:pStyle w:val="NoSpacing1"/>
        <w:rPr>
          <w:ins w:id="981" w:author="Dimitri Podborski" w:date="2023-11-13T07:20:00Z"/>
        </w:rPr>
      </w:pPr>
      <w:ins w:id="982" w:author="Dimitri Podborski" w:date="2023-11-13T07:20:00Z">
        <w:r w:rsidRPr="00C757F0">
          <w:tab/>
          <w:t xml:space="preserve">Input </w:t>
        </w:r>
        <w:proofErr w:type="gramStart"/>
        <w:r w:rsidRPr="00C757F0">
          <w:t>angles:</w:t>
        </w:r>
        <w:proofErr w:type="gramEnd"/>
        <w:r w:rsidRPr="00C757F0">
          <w:t xml:space="preserve"> X:0, Y:0, Z:90</w:t>
        </w:r>
      </w:ins>
    </w:p>
    <w:p w14:paraId="22786AD7" w14:textId="77777777" w:rsidR="00CF3C22" w:rsidRPr="00C757F0" w:rsidRDefault="00CF3C22" w:rsidP="00CF3C22">
      <w:pPr>
        <w:pStyle w:val="NoSpacing1"/>
        <w:rPr>
          <w:ins w:id="983" w:author="Dimitri Podborski" w:date="2023-11-13T07:20:00Z"/>
        </w:rPr>
      </w:pPr>
      <w:ins w:id="984"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00A7850A" w14:textId="77777777" w:rsidR="00CF3C22" w:rsidRPr="00C757F0" w:rsidRDefault="00CF3C22" w:rsidP="00CF3C22">
      <w:pPr>
        <w:pStyle w:val="NoSpacing1"/>
        <w:rPr>
          <w:ins w:id="985" w:author="Dimitri Podborski" w:date="2023-11-13T07:20:00Z"/>
        </w:rPr>
      </w:pPr>
      <w:ins w:id="986" w:author="Dimitri Podborski" w:date="2023-11-13T07:20:00Z">
        <w:r w:rsidRPr="00C757F0">
          <w:tab/>
        </w:r>
        <w:r w:rsidRPr="00C757F0">
          <w:tab/>
          <w:t xml:space="preserve"> 0.0000, -1.</w:t>
        </w:r>
        <w:proofErr w:type="gramStart"/>
        <w:r w:rsidRPr="00C757F0">
          <w:t>0000,  0.0000</w:t>
        </w:r>
        <w:proofErr w:type="gramEnd"/>
        <w:r w:rsidRPr="00C757F0">
          <w:t xml:space="preserve">, </w:t>
        </w:r>
      </w:ins>
    </w:p>
    <w:p w14:paraId="35A77653" w14:textId="77777777" w:rsidR="00CF3C22" w:rsidRPr="00C757F0" w:rsidRDefault="00CF3C22" w:rsidP="00CF3C22">
      <w:pPr>
        <w:pStyle w:val="NoSpacing1"/>
        <w:rPr>
          <w:ins w:id="987" w:author="Dimitri Podborski" w:date="2023-11-13T07:20:00Z"/>
        </w:rPr>
      </w:pPr>
      <w:ins w:id="988" w:author="Dimitri Podborski" w:date="2023-11-13T07:20:00Z">
        <w:r w:rsidRPr="00C757F0">
          <w:tab/>
        </w:r>
        <w:r w:rsidRPr="00C757F0">
          <w:tab/>
          <w:t xml:space="preserve"> 1.0000</w:t>
        </w:r>
        <w:proofErr w:type="gramStart"/>
        <w:r w:rsidRPr="00C757F0">
          <w:t>,  0.0000</w:t>
        </w:r>
        <w:proofErr w:type="gramEnd"/>
        <w:r w:rsidRPr="00C757F0">
          <w:t xml:space="preserve">,  0.0000, </w:t>
        </w:r>
      </w:ins>
    </w:p>
    <w:p w14:paraId="74730FA3" w14:textId="77777777" w:rsidR="00CF3C22" w:rsidRPr="00C757F0" w:rsidRDefault="00CF3C22" w:rsidP="00CF3C22">
      <w:pPr>
        <w:pStyle w:val="NoSpacing1"/>
        <w:rPr>
          <w:ins w:id="989" w:author="Dimitri Podborski" w:date="2023-11-13T07:20:00Z"/>
        </w:rPr>
      </w:pPr>
      <w:ins w:id="990" w:author="Dimitri Podborski" w:date="2023-11-13T07:20:00Z">
        <w:r w:rsidRPr="00C757F0">
          <w:tab/>
        </w:r>
        <w:r w:rsidRPr="00C757F0">
          <w:tab/>
          <w:t>-0.</w:t>
        </w:r>
        <w:proofErr w:type="gramStart"/>
        <w:r w:rsidRPr="00C757F0">
          <w:t>0000,  0.0000</w:t>
        </w:r>
        <w:proofErr w:type="gramEnd"/>
        <w:r w:rsidRPr="00C757F0">
          <w:t xml:space="preserve">,  1.0000, </w:t>
        </w:r>
      </w:ins>
    </w:p>
    <w:p w14:paraId="7D2BE270" w14:textId="77777777" w:rsidR="00CF3C22" w:rsidRPr="00C757F0" w:rsidRDefault="00CF3C22" w:rsidP="00CF3C22">
      <w:pPr>
        <w:pStyle w:val="NoSpacing1"/>
        <w:rPr>
          <w:ins w:id="991" w:author="Dimitri Podborski" w:date="2023-11-13T07:20:00Z"/>
        </w:rPr>
      </w:pPr>
    </w:p>
    <w:p w14:paraId="179AD70E" w14:textId="77777777" w:rsidR="00CF3C22" w:rsidRPr="004F0A9F" w:rsidRDefault="00CF3C22" w:rsidP="00CF3C22">
      <w:pPr>
        <w:pStyle w:val="NoSpacing1"/>
        <w:rPr>
          <w:ins w:id="992" w:author="Dimitri Podborski" w:date="2023-11-13T07:20:00Z"/>
        </w:rPr>
      </w:pPr>
      <w:proofErr w:type="gramStart"/>
      <w:ins w:id="993" w:author="Dimitri Podborski" w:date="2023-11-13T07:20:00Z">
        <w:r w:rsidRPr="004F0A9F">
          <w:t>rotation</w:t>
        </w:r>
        <w:proofErr w:type="gramEnd"/>
        <w:r w:rsidRPr="004F0A9F">
          <w:t xml:space="preserve">_09.heic: </w:t>
        </w:r>
      </w:ins>
    </w:p>
    <w:p w14:paraId="2A38EB03" w14:textId="77777777" w:rsidR="00CF3C22" w:rsidRPr="00C757F0" w:rsidRDefault="00CF3C22" w:rsidP="00CF3C22">
      <w:pPr>
        <w:pStyle w:val="NoSpacing1"/>
        <w:rPr>
          <w:ins w:id="994" w:author="Dimitri Podborski" w:date="2023-11-13T07:20:00Z"/>
        </w:rPr>
      </w:pPr>
      <w:ins w:id="995" w:author="Dimitri Podborski" w:date="2023-11-13T07:20:00Z">
        <w:r w:rsidRPr="00C757F0">
          <w:tab/>
        </w:r>
        <w:proofErr w:type="gramStart"/>
        <w:r w:rsidRPr="00C757F0">
          <w:t>Quaternion:</w:t>
        </w:r>
        <w:proofErr w:type="gramEnd"/>
        <w:r w:rsidRPr="00C757F0">
          <w:t xml:space="preserve"> 0.130526 0 0</w:t>
        </w:r>
      </w:ins>
    </w:p>
    <w:p w14:paraId="649C8B09" w14:textId="77777777" w:rsidR="00CF3C22" w:rsidRPr="00C757F0" w:rsidRDefault="00CF3C22" w:rsidP="00CF3C22">
      <w:pPr>
        <w:pStyle w:val="NoSpacing1"/>
        <w:rPr>
          <w:ins w:id="996" w:author="Dimitri Podborski" w:date="2023-11-13T07:20:00Z"/>
        </w:rPr>
      </w:pPr>
      <w:ins w:id="997" w:author="Dimitri Podborski" w:date="2023-11-13T07:20:00Z">
        <w:r w:rsidRPr="00C757F0">
          <w:tab/>
          <w:t xml:space="preserve">Input </w:t>
        </w:r>
        <w:proofErr w:type="gramStart"/>
        <w:r w:rsidRPr="00C757F0">
          <w:t>angles:</w:t>
        </w:r>
        <w:proofErr w:type="gramEnd"/>
        <w:r w:rsidRPr="00C757F0">
          <w:t xml:space="preserve"> X:15, Y:0, Z:0</w:t>
        </w:r>
      </w:ins>
    </w:p>
    <w:p w14:paraId="648EB3E8" w14:textId="77777777" w:rsidR="00CF3C22" w:rsidRPr="00C757F0" w:rsidRDefault="00CF3C22" w:rsidP="00CF3C22">
      <w:pPr>
        <w:pStyle w:val="NoSpacing1"/>
        <w:rPr>
          <w:ins w:id="998" w:author="Dimitri Podborski" w:date="2023-11-13T07:20:00Z"/>
        </w:rPr>
      </w:pPr>
      <w:ins w:id="999" w:author="Dimitri Podborski" w:date="2023-11-13T07:20:00Z">
        <w:r w:rsidRPr="00C757F0">
          <w:lastRenderedPageBreak/>
          <w:tab/>
        </w:r>
        <w:proofErr w:type="spellStart"/>
        <w:r w:rsidRPr="00C757F0">
          <w:t>Corresponding</w:t>
        </w:r>
        <w:proofErr w:type="spellEnd"/>
        <w:r w:rsidRPr="00C757F0">
          <w:t xml:space="preserve"> input </w:t>
        </w:r>
        <w:proofErr w:type="gramStart"/>
        <w:r w:rsidRPr="00C757F0">
          <w:t>matrix:</w:t>
        </w:r>
        <w:proofErr w:type="gramEnd"/>
      </w:ins>
    </w:p>
    <w:p w14:paraId="5198AABD" w14:textId="77777777" w:rsidR="00CF3C22" w:rsidRPr="00C757F0" w:rsidRDefault="00CF3C22" w:rsidP="00CF3C22">
      <w:pPr>
        <w:pStyle w:val="NoSpacing1"/>
        <w:rPr>
          <w:ins w:id="1000" w:author="Dimitri Podborski" w:date="2023-11-13T07:20:00Z"/>
        </w:rPr>
      </w:pPr>
      <w:ins w:id="1001" w:author="Dimitri Podborski" w:date="2023-11-13T07:20:00Z">
        <w:r w:rsidRPr="00C757F0">
          <w:tab/>
        </w:r>
        <w:r w:rsidRPr="00C757F0">
          <w:tab/>
          <w:t xml:space="preserve"> 1.0000</w:t>
        </w:r>
        <w:proofErr w:type="gramStart"/>
        <w:r w:rsidRPr="00C757F0">
          <w:t>,  0.0000</w:t>
        </w:r>
        <w:proofErr w:type="gramEnd"/>
        <w:r w:rsidRPr="00C757F0">
          <w:t xml:space="preserve">,  0.0000, </w:t>
        </w:r>
      </w:ins>
    </w:p>
    <w:p w14:paraId="68DAFE3B" w14:textId="77777777" w:rsidR="00CF3C22" w:rsidRPr="00C757F0" w:rsidRDefault="00CF3C22" w:rsidP="00CF3C22">
      <w:pPr>
        <w:pStyle w:val="NoSpacing1"/>
        <w:rPr>
          <w:ins w:id="1002" w:author="Dimitri Podborski" w:date="2023-11-13T07:20:00Z"/>
        </w:rPr>
      </w:pPr>
      <w:ins w:id="1003" w:author="Dimitri Podborski" w:date="2023-11-13T07:20:00Z">
        <w:r w:rsidRPr="00C757F0">
          <w:tab/>
        </w:r>
        <w:r w:rsidRPr="00C757F0">
          <w:tab/>
          <w:t xml:space="preserve"> 0.0000</w:t>
        </w:r>
        <w:proofErr w:type="gramStart"/>
        <w:r w:rsidRPr="00C757F0">
          <w:t>,  0.9659</w:t>
        </w:r>
        <w:proofErr w:type="gramEnd"/>
        <w:r w:rsidRPr="00C757F0">
          <w:t xml:space="preserve">, -0.2588, </w:t>
        </w:r>
      </w:ins>
    </w:p>
    <w:p w14:paraId="34581B04" w14:textId="77777777" w:rsidR="00CF3C22" w:rsidRPr="00C757F0" w:rsidRDefault="00CF3C22" w:rsidP="00CF3C22">
      <w:pPr>
        <w:pStyle w:val="NoSpacing1"/>
        <w:rPr>
          <w:ins w:id="1004" w:author="Dimitri Podborski" w:date="2023-11-13T07:20:00Z"/>
        </w:rPr>
      </w:pPr>
      <w:ins w:id="1005" w:author="Dimitri Podborski" w:date="2023-11-13T07:20:00Z">
        <w:r w:rsidRPr="00C757F0">
          <w:tab/>
        </w:r>
        <w:r w:rsidRPr="00C757F0">
          <w:tab/>
          <w:t>-0.</w:t>
        </w:r>
        <w:proofErr w:type="gramStart"/>
        <w:r w:rsidRPr="00C757F0">
          <w:t>0000,  0.2588</w:t>
        </w:r>
        <w:proofErr w:type="gramEnd"/>
        <w:r w:rsidRPr="00C757F0">
          <w:t xml:space="preserve">,  0.9659, </w:t>
        </w:r>
      </w:ins>
    </w:p>
    <w:p w14:paraId="33112C6A" w14:textId="77777777" w:rsidR="00CF3C22" w:rsidRPr="00C757F0" w:rsidRDefault="00CF3C22" w:rsidP="00CF3C22">
      <w:pPr>
        <w:pStyle w:val="NoSpacing1"/>
        <w:rPr>
          <w:ins w:id="1006" w:author="Dimitri Podborski" w:date="2023-11-13T07:20:00Z"/>
        </w:rPr>
      </w:pPr>
    </w:p>
    <w:p w14:paraId="34E1AEAF" w14:textId="77777777" w:rsidR="00CF3C22" w:rsidRPr="004F0A9F" w:rsidRDefault="00CF3C22" w:rsidP="00CF3C22">
      <w:pPr>
        <w:pStyle w:val="NoSpacing1"/>
        <w:rPr>
          <w:ins w:id="1007" w:author="Dimitri Podborski" w:date="2023-11-13T07:20:00Z"/>
        </w:rPr>
      </w:pPr>
      <w:proofErr w:type="gramStart"/>
      <w:ins w:id="1008" w:author="Dimitri Podborski" w:date="2023-11-13T07:20:00Z">
        <w:r w:rsidRPr="004F0A9F">
          <w:t>rotation</w:t>
        </w:r>
        <w:proofErr w:type="gramEnd"/>
        <w:r w:rsidRPr="004F0A9F">
          <w:t xml:space="preserve">_10.heic: </w:t>
        </w:r>
      </w:ins>
    </w:p>
    <w:p w14:paraId="50F730B0" w14:textId="77777777" w:rsidR="00CF3C22" w:rsidRPr="00C757F0" w:rsidRDefault="00CF3C22" w:rsidP="00CF3C22">
      <w:pPr>
        <w:pStyle w:val="NoSpacing1"/>
        <w:rPr>
          <w:ins w:id="1009" w:author="Dimitri Podborski" w:date="2023-11-13T07:20:00Z"/>
        </w:rPr>
      </w:pPr>
      <w:ins w:id="1010" w:author="Dimitri Podborski" w:date="2023-11-13T07:20:00Z">
        <w:r w:rsidRPr="00C757F0">
          <w:tab/>
        </w:r>
        <w:proofErr w:type="gramStart"/>
        <w:r w:rsidRPr="00C757F0">
          <w:t>Quaternion:</w:t>
        </w:r>
        <w:proofErr w:type="gramEnd"/>
        <w:r w:rsidRPr="00C757F0">
          <w:t xml:space="preserve"> 0.12941 0.12941 -0.0170371</w:t>
        </w:r>
      </w:ins>
    </w:p>
    <w:p w14:paraId="3613A3DC" w14:textId="77777777" w:rsidR="00CF3C22" w:rsidRPr="00C757F0" w:rsidRDefault="00CF3C22" w:rsidP="00CF3C22">
      <w:pPr>
        <w:pStyle w:val="NoSpacing1"/>
        <w:rPr>
          <w:ins w:id="1011" w:author="Dimitri Podborski" w:date="2023-11-13T07:20:00Z"/>
        </w:rPr>
      </w:pPr>
      <w:ins w:id="1012" w:author="Dimitri Podborski" w:date="2023-11-13T07:20:00Z">
        <w:r w:rsidRPr="00C757F0">
          <w:tab/>
          <w:t xml:space="preserve">Input </w:t>
        </w:r>
        <w:proofErr w:type="gramStart"/>
        <w:r w:rsidRPr="00C757F0">
          <w:t>angles:</w:t>
        </w:r>
        <w:proofErr w:type="gramEnd"/>
        <w:r w:rsidRPr="00C757F0">
          <w:t xml:space="preserve"> X:15, Y:15, Z:0</w:t>
        </w:r>
      </w:ins>
    </w:p>
    <w:p w14:paraId="2A81F32F" w14:textId="77777777" w:rsidR="00CF3C22" w:rsidRPr="00C757F0" w:rsidRDefault="00CF3C22" w:rsidP="00CF3C22">
      <w:pPr>
        <w:pStyle w:val="NoSpacing1"/>
        <w:rPr>
          <w:ins w:id="1013" w:author="Dimitri Podborski" w:date="2023-11-13T07:20:00Z"/>
        </w:rPr>
      </w:pPr>
      <w:ins w:id="1014"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565B17C2" w14:textId="77777777" w:rsidR="00CF3C22" w:rsidRPr="00C757F0" w:rsidRDefault="00CF3C22" w:rsidP="00CF3C22">
      <w:pPr>
        <w:pStyle w:val="NoSpacing1"/>
        <w:rPr>
          <w:ins w:id="1015" w:author="Dimitri Podborski" w:date="2023-11-13T07:20:00Z"/>
        </w:rPr>
      </w:pPr>
      <w:ins w:id="1016" w:author="Dimitri Podborski" w:date="2023-11-13T07:20:00Z">
        <w:r w:rsidRPr="00C757F0">
          <w:tab/>
        </w:r>
        <w:r w:rsidRPr="00C757F0">
          <w:tab/>
          <w:t xml:space="preserve"> 0.9659</w:t>
        </w:r>
        <w:proofErr w:type="gramStart"/>
        <w:r w:rsidRPr="00C757F0">
          <w:t>,  0.0670</w:t>
        </w:r>
        <w:proofErr w:type="gramEnd"/>
        <w:r w:rsidRPr="00C757F0">
          <w:t xml:space="preserve">,  0.2500, </w:t>
        </w:r>
      </w:ins>
    </w:p>
    <w:p w14:paraId="7FAB4477" w14:textId="77777777" w:rsidR="00CF3C22" w:rsidRPr="00C757F0" w:rsidRDefault="00CF3C22" w:rsidP="00CF3C22">
      <w:pPr>
        <w:pStyle w:val="NoSpacing1"/>
        <w:rPr>
          <w:ins w:id="1017" w:author="Dimitri Podborski" w:date="2023-11-13T07:20:00Z"/>
        </w:rPr>
      </w:pPr>
      <w:ins w:id="1018" w:author="Dimitri Podborski" w:date="2023-11-13T07:20:00Z">
        <w:r w:rsidRPr="00C757F0">
          <w:tab/>
        </w:r>
        <w:r w:rsidRPr="00C757F0">
          <w:tab/>
          <w:t xml:space="preserve"> 0.0000</w:t>
        </w:r>
        <w:proofErr w:type="gramStart"/>
        <w:r w:rsidRPr="00C757F0">
          <w:t>,  0.9659</w:t>
        </w:r>
        <w:proofErr w:type="gramEnd"/>
        <w:r w:rsidRPr="00C757F0">
          <w:t xml:space="preserve">, -0.2588, </w:t>
        </w:r>
      </w:ins>
    </w:p>
    <w:p w14:paraId="686E8503" w14:textId="77777777" w:rsidR="00CF3C22" w:rsidRPr="00C757F0" w:rsidRDefault="00CF3C22" w:rsidP="00CF3C22">
      <w:pPr>
        <w:pStyle w:val="NoSpacing1"/>
        <w:rPr>
          <w:ins w:id="1019" w:author="Dimitri Podborski" w:date="2023-11-13T07:20:00Z"/>
        </w:rPr>
      </w:pPr>
      <w:ins w:id="1020" w:author="Dimitri Podborski" w:date="2023-11-13T07:20:00Z">
        <w:r w:rsidRPr="00C757F0">
          <w:tab/>
        </w:r>
        <w:r w:rsidRPr="00C757F0">
          <w:tab/>
          <w:t>-0.</w:t>
        </w:r>
        <w:proofErr w:type="gramStart"/>
        <w:r w:rsidRPr="00C757F0">
          <w:t>2588,  0.2500</w:t>
        </w:r>
        <w:proofErr w:type="gramEnd"/>
        <w:r w:rsidRPr="00C757F0">
          <w:t xml:space="preserve">,  0.9330, </w:t>
        </w:r>
      </w:ins>
    </w:p>
    <w:p w14:paraId="72F1A0A0" w14:textId="77777777" w:rsidR="00CF3C22" w:rsidRPr="00C757F0" w:rsidRDefault="00CF3C22" w:rsidP="00CF3C22">
      <w:pPr>
        <w:pStyle w:val="NoSpacing1"/>
        <w:rPr>
          <w:ins w:id="1021" w:author="Dimitri Podborski" w:date="2023-11-13T07:20:00Z"/>
        </w:rPr>
      </w:pPr>
    </w:p>
    <w:p w14:paraId="3AAC007A" w14:textId="77777777" w:rsidR="00CF3C22" w:rsidRPr="004F0A9F" w:rsidRDefault="00CF3C22" w:rsidP="00CF3C22">
      <w:pPr>
        <w:pStyle w:val="NoSpacing1"/>
        <w:rPr>
          <w:ins w:id="1022" w:author="Dimitri Podborski" w:date="2023-11-13T07:20:00Z"/>
        </w:rPr>
      </w:pPr>
      <w:proofErr w:type="gramStart"/>
      <w:ins w:id="1023" w:author="Dimitri Podborski" w:date="2023-11-13T07:20:00Z">
        <w:r w:rsidRPr="004F0A9F">
          <w:t>rotation</w:t>
        </w:r>
        <w:proofErr w:type="gramEnd"/>
        <w:r w:rsidRPr="004F0A9F">
          <w:t xml:space="preserve">_11.heic: </w:t>
        </w:r>
      </w:ins>
    </w:p>
    <w:p w14:paraId="739B26CD" w14:textId="77777777" w:rsidR="00CF3C22" w:rsidRPr="00C757F0" w:rsidRDefault="00CF3C22" w:rsidP="00CF3C22">
      <w:pPr>
        <w:pStyle w:val="NoSpacing1"/>
        <w:rPr>
          <w:ins w:id="1024" w:author="Dimitri Podborski" w:date="2023-11-13T07:20:00Z"/>
        </w:rPr>
      </w:pPr>
      <w:ins w:id="1025" w:author="Dimitri Podborski" w:date="2023-11-13T07:20:00Z">
        <w:r w:rsidRPr="00C757F0">
          <w:tab/>
        </w:r>
        <w:proofErr w:type="gramStart"/>
        <w:r w:rsidRPr="00C757F0">
          <w:t>Quaternion:</w:t>
        </w:r>
        <w:proofErr w:type="gramEnd"/>
        <w:r w:rsidRPr="00C757F0">
          <w:t xml:space="preserve"> 0.111411 0.145194 0.111411</w:t>
        </w:r>
      </w:ins>
    </w:p>
    <w:p w14:paraId="222C888D" w14:textId="77777777" w:rsidR="00CF3C22" w:rsidRPr="00C757F0" w:rsidRDefault="00CF3C22" w:rsidP="00CF3C22">
      <w:pPr>
        <w:pStyle w:val="NoSpacing1"/>
        <w:rPr>
          <w:ins w:id="1026" w:author="Dimitri Podborski" w:date="2023-11-13T07:20:00Z"/>
        </w:rPr>
      </w:pPr>
      <w:ins w:id="1027" w:author="Dimitri Podborski" w:date="2023-11-13T07:20:00Z">
        <w:r w:rsidRPr="00C757F0">
          <w:tab/>
          <w:t xml:space="preserve">Input </w:t>
        </w:r>
        <w:proofErr w:type="gramStart"/>
        <w:r w:rsidRPr="00C757F0">
          <w:t>angles:</w:t>
        </w:r>
        <w:proofErr w:type="gramEnd"/>
        <w:r w:rsidRPr="00C757F0">
          <w:t xml:space="preserve"> X:15, Y:15, Z:15</w:t>
        </w:r>
      </w:ins>
    </w:p>
    <w:p w14:paraId="217F494A" w14:textId="77777777" w:rsidR="00CF3C22" w:rsidRPr="00C757F0" w:rsidRDefault="00CF3C22" w:rsidP="00CF3C22">
      <w:pPr>
        <w:pStyle w:val="NoSpacing1"/>
        <w:rPr>
          <w:ins w:id="1028" w:author="Dimitri Podborski" w:date="2023-11-13T07:20:00Z"/>
        </w:rPr>
      </w:pPr>
      <w:ins w:id="1029"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2B2B5AF9" w14:textId="77777777" w:rsidR="00CF3C22" w:rsidRPr="00C757F0" w:rsidRDefault="00CF3C22" w:rsidP="00CF3C22">
      <w:pPr>
        <w:pStyle w:val="NoSpacing1"/>
        <w:rPr>
          <w:ins w:id="1030" w:author="Dimitri Podborski" w:date="2023-11-13T07:20:00Z"/>
        </w:rPr>
      </w:pPr>
      <w:ins w:id="1031" w:author="Dimitri Podborski" w:date="2023-11-13T07:20:00Z">
        <w:r w:rsidRPr="00C757F0">
          <w:tab/>
        </w:r>
        <w:r w:rsidRPr="00C757F0">
          <w:tab/>
          <w:t xml:space="preserve"> 0.9330, -0.</w:t>
        </w:r>
        <w:proofErr w:type="gramStart"/>
        <w:r w:rsidRPr="00C757F0">
          <w:t>1853,  0.3085</w:t>
        </w:r>
        <w:proofErr w:type="gramEnd"/>
        <w:r w:rsidRPr="00C757F0">
          <w:t xml:space="preserve">, </w:t>
        </w:r>
      </w:ins>
    </w:p>
    <w:p w14:paraId="394DDA0D" w14:textId="77777777" w:rsidR="00CF3C22" w:rsidRPr="00C757F0" w:rsidRDefault="00CF3C22" w:rsidP="00CF3C22">
      <w:pPr>
        <w:pStyle w:val="NoSpacing1"/>
        <w:rPr>
          <w:ins w:id="1032" w:author="Dimitri Podborski" w:date="2023-11-13T07:20:00Z"/>
        </w:rPr>
      </w:pPr>
      <w:ins w:id="1033" w:author="Dimitri Podborski" w:date="2023-11-13T07:20:00Z">
        <w:r w:rsidRPr="00C757F0">
          <w:tab/>
        </w:r>
        <w:r w:rsidRPr="00C757F0">
          <w:tab/>
          <w:t xml:space="preserve"> 0.2500</w:t>
        </w:r>
        <w:proofErr w:type="gramStart"/>
        <w:r w:rsidRPr="00C757F0">
          <w:t>,  0.9504</w:t>
        </w:r>
        <w:proofErr w:type="gramEnd"/>
        <w:r w:rsidRPr="00C757F0">
          <w:t xml:space="preserve">, -0.1853, </w:t>
        </w:r>
      </w:ins>
    </w:p>
    <w:p w14:paraId="7AB2E528" w14:textId="77777777" w:rsidR="00CF3C22" w:rsidRPr="00C757F0" w:rsidRDefault="00CF3C22" w:rsidP="00CF3C22">
      <w:pPr>
        <w:pStyle w:val="NoSpacing1"/>
        <w:rPr>
          <w:ins w:id="1034" w:author="Dimitri Podborski" w:date="2023-11-13T07:20:00Z"/>
        </w:rPr>
      </w:pPr>
      <w:ins w:id="1035" w:author="Dimitri Podborski" w:date="2023-11-13T07:20:00Z">
        <w:r w:rsidRPr="00C757F0">
          <w:tab/>
        </w:r>
        <w:r w:rsidRPr="00C757F0">
          <w:tab/>
          <w:t>-0.</w:t>
        </w:r>
        <w:proofErr w:type="gramStart"/>
        <w:r w:rsidRPr="00C757F0">
          <w:t>2588,  0.2500</w:t>
        </w:r>
        <w:proofErr w:type="gramEnd"/>
        <w:r w:rsidRPr="00C757F0">
          <w:t xml:space="preserve">,  0.9330, </w:t>
        </w:r>
      </w:ins>
    </w:p>
    <w:p w14:paraId="3C0E37D4" w14:textId="77777777" w:rsidR="00CF3C22" w:rsidRPr="00C757F0" w:rsidRDefault="00CF3C22" w:rsidP="00CF3C22">
      <w:pPr>
        <w:pStyle w:val="NoSpacing1"/>
        <w:rPr>
          <w:ins w:id="1036" w:author="Dimitri Podborski" w:date="2023-11-13T07:20:00Z"/>
        </w:rPr>
      </w:pPr>
    </w:p>
    <w:p w14:paraId="08808315" w14:textId="77777777" w:rsidR="00CF3C22" w:rsidRPr="004F0A9F" w:rsidRDefault="00CF3C22" w:rsidP="00CF3C22">
      <w:pPr>
        <w:pStyle w:val="NoSpacing1"/>
        <w:rPr>
          <w:ins w:id="1037" w:author="Dimitri Podborski" w:date="2023-11-13T07:20:00Z"/>
        </w:rPr>
      </w:pPr>
      <w:proofErr w:type="gramStart"/>
      <w:ins w:id="1038" w:author="Dimitri Podborski" w:date="2023-11-13T07:20:00Z">
        <w:r w:rsidRPr="004F0A9F">
          <w:t>rotation</w:t>
        </w:r>
        <w:proofErr w:type="gramEnd"/>
        <w:r w:rsidRPr="004F0A9F">
          <w:t xml:space="preserve">_12.heic: </w:t>
        </w:r>
      </w:ins>
    </w:p>
    <w:p w14:paraId="45315F8C" w14:textId="77777777" w:rsidR="00CF3C22" w:rsidRPr="00C757F0" w:rsidRDefault="00CF3C22" w:rsidP="00CF3C22">
      <w:pPr>
        <w:pStyle w:val="NoSpacing1"/>
        <w:rPr>
          <w:ins w:id="1039" w:author="Dimitri Podborski" w:date="2023-11-13T07:20:00Z"/>
        </w:rPr>
      </w:pPr>
      <w:ins w:id="1040" w:author="Dimitri Podborski" w:date="2023-11-13T07:20:00Z">
        <w:r w:rsidRPr="00C757F0">
          <w:tab/>
        </w:r>
        <w:proofErr w:type="gramStart"/>
        <w:r w:rsidRPr="00C757F0">
          <w:t>Quaternion:</w:t>
        </w:r>
        <w:proofErr w:type="gramEnd"/>
        <w:r w:rsidRPr="00C757F0">
          <w:t xml:space="preserve"> -0.0170371 0.12941 0.12941</w:t>
        </w:r>
      </w:ins>
    </w:p>
    <w:p w14:paraId="122B4A11" w14:textId="77777777" w:rsidR="00CF3C22" w:rsidRPr="00C757F0" w:rsidRDefault="00CF3C22" w:rsidP="00CF3C22">
      <w:pPr>
        <w:pStyle w:val="NoSpacing1"/>
        <w:rPr>
          <w:ins w:id="1041" w:author="Dimitri Podborski" w:date="2023-11-13T07:20:00Z"/>
        </w:rPr>
      </w:pPr>
      <w:ins w:id="1042" w:author="Dimitri Podborski" w:date="2023-11-13T07:20:00Z">
        <w:r w:rsidRPr="00C757F0">
          <w:tab/>
          <w:t xml:space="preserve">Input </w:t>
        </w:r>
        <w:proofErr w:type="gramStart"/>
        <w:r w:rsidRPr="00C757F0">
          <w:t>angles:</w:t>
        </w:r>
        <w:proofErr w:type="gramEnd"/>
        <w:r w:rsidRPr="00C757F0">
          <w:t xml:space="preserve"> X:0, Y:15, Z:15</w:t>
        </w:r>
      </w:ins>
    </w:p>
    <w:p w14:paraId="21C5173D" w14:textId="77777777" w:rsidR="00CF3C22" w:rsidRPr="00C757F0" w:rsidRDefault="00CF3C22" w:rsidP="00CF3C22">
      <w:pPr>
        <w:pStyle w:val="NoSpacing1"/>
        <w:rPr>
          <w:ins w:id="1043" w:author="Dimitri Podborski" w:date="2023-11-13T07:20:00Z"/>
        </w:rPr>
      </w:pPr>
      <w:ins w:id="1044"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21194751" w14:textId="77777777" w:rsidR="00CF3C22" w:rsidRPr="00C757F0" w:rsidRDefault="00CF3C22" w:rsidP="00CF3C22">
      <w:pPr>
        <w:pStyle w:val="NoSpacing1"/>
        <w:rPr>
          <w:ins w:id="1045" w:author="Dimitri Podborski" w:date="2023-11-13T07:20:00Z"/>
        </w:rPr>
      </w:pPr>
      <w:ins w:id="1046" w:author="Dimitri Podborski" w:date="2023-11-13T07:20:00Z">
        <w:r w:rsidRPr="00C757F0">
          <w:tab/>
        </w:r>
        <w:r w:rsidRPr="00C757F0">
          <w:tab/>
          <w:t xml:space="preserve"> 0.9330, -0.</w:t>
        </w:r>
        <w:proofErr w:type="gramStart"/>
        <w:r w:rsidRPr="00C757F0">
          <w:t>2588,  0.2500</w:t>
        </w:r>
        <w:proofErr w:type="gramEnd"/>
        <w:r w:rsidRPr="00C757F0">
          <w:t xml:space="preserve">, </w:t>
        </w:r>
      </w:ins>
    </w:p>
    <w:p w14:paraId="61D1C531" w14:textId="77777777" w:rsidR="00CF3C22" w:rsidRPr="00C757F0" w:rsidRDefault="00CF3C22" w:rsidP="00CF3C22">
      <w:pPr>
        <w:pStyle w:val="NoSpacing1"/>
        <w:rPr>
          <w:ins w:id="1047" w:author="Dimitri Podborski" w:date="2023-11-13T07:20:00Z"/>
        </w:rPr>
      </w:pPr>
      <w:ins w:id="1048" w:author="Dimitri Podborski" w:date="2023-11-13T07:20:00Z">
        <w:r w:rsidRPr="00C757F0">
          <w:tab/>
        </w:r>
        <w:r w:rsidRPr="00C757F0">
          <w:tab/>
          <w:t xml:space="preserve"> 0.2500</w:t>
        </w:r>
        <w:proofErr w:type="gramStart"/>
        <w:r w:rsidRPr="00C757F0">
          <w:t>,  0.9659</w:t>
        </w:r>
        <w:proofErr w:type="gramEnd"/>
        <w:r w:rsidRPr="00C757F0">
          <w:t xml:space="preserve">,  0.0670, </w:t>
        </w:r>
      </w:ins>
    </w:p>
    <w:p w14:paraId="4786CFAD" w14:textId="77777777" w:rsidR="00CF3C22" w:rsidRPr="00C757F0" w:rsidRDefault="00CF3C22" w:rsidP="00CF3C22">
      <w:pPr>
        <w:pStyle w:val="NoSpacing1"/>
        <w:rPr>
          <w:ins w:id="1049" w:author="Dimitri Podborski" w:date="2023-11-13T07:20:00Z"/>
        </w:rPr>
      </w:pPr>
      <w:ins w:id="1050" w:author="Dimitri Podborski" w:date="2023-11-13T07:20:00Z">
        <w:r w:rsidRPr="00C757F0">
          <w:tab/>
        </w:r>
        <w:r w:rsidRPr="00C757F0">
          <w:tab/>
          <w:t>-0.</w:t>
        </w:r>
        <w:proofErr w:type="gramStart"/>
        <w:r w:rsidRPr="00C757F0">
          <w:t>2588,  0.0000</w:t>
        </w:r>
        <w:proofErr w:type="gramEnd"/>
        <w:r w:rsidRPr="00C757F0">
          <w:t xml:space="preserve">,  0.9659, </w:t>
        </w:r>
      </w:ins>
    </w:p>
    <w:p w14:paraId="19DA08C0" w14:textId="77777777" w:rsidR="00CF3C22" w:rsidRPr="00C757F0" w:rsidRDefault="00CF3C22" w:rsidP="00CF3C22">
      <w:pPr>
        <w:pStyle w:val="NoSpacing1"/>
        <w:rPr>
          <w:ins w:id="1051" w:author="Dimitri Podborski" w:date="2023-11-13T07:20:00Z"/>
        </w:rPr>
      </w:pPr>
    </w:p>
    <w:p w14:paraId="5C8E6C9D" w14:textId="77777777" w:rsidR="00CF3C22" w:rsidRPr="004F0A9F" w:rsidRDefault="00CF3C22" w:rsidP="00CF3C22">
      <w:pPr>
        <w:pStyle w:val="NoSpacing1"/>
        <w:rPr>
          <w:ins w:id="1052" w:author="Dimitri Podborski" w:date="2023-11-13T07:20:00Z"/>
        </w:rPr>
      </w:pPr>
      <w:proofErr w:type="gramStart"/>
      <w:ins w:id="1053" w:author="Dimitri Podborski" w:date="2023-11-13T07:20:00Z">
        <w:r w:rsidRPr="004F0A9F">
          <w:t>rotation</w:t>
        </w:r>
        <w:proofErr w:type="gramEnd"/>
        <w:r w:rsidRPr="004F0A9F">
          <w:t xml:space="preserve">_13.heic: </w:t>
        </w:r>
      </w:ins>
    </w:p>
    <w:p w14:paraId="5EE9AC15" w14:textId="77777777" w:rsidR="00CF3C22" w:rsidRPr="00C757F0" w:rsidRDefault="00CF3C22" w:rsidP="00CF3C22">
      <w:pPr>
        <w:pStyle w:val="NoSpacing1"/>
        <w:rPr>
          <w:ins w:id="1054" w:author="Dimitri Podborski" w:date="2023-11-13T07:20:00Z"/>
        </w:rPr>
      </w:pPr>
      <w:ins w:id="1055" w:author="Dimitri Podborski" w:date="2023-11-13T07:20:00Z">
        <w:r w:rsidRPr="00C757F0">
          <w:tab/>
        </w:r>
        <w:proofErr w:type="gramStart"/>
        <w:r w:rsidRPr="00C757F0">
          <w:t>Quaternion:</w:t>
        </w:r>
        <w:proofErr w:type="gramEnd"/>
        <w:r w:rsidRPr="00C757F0">
          <w:t xml:space="preserve"> 0 0 0.130526</w:t>
        </w:r>
      </w:ins>
    </w:p>
    <w:p w14:paraId="457B94CB" w14:textId="77777777" w:rsidR="00CF3C22" w:rsidRPr="00C757F0" w:rsidRDefault="00CF3C22" w:rsidP="00CF3C22">
      <w:pPr>
        <w:pStyle w:val="NoSpacing1"/>
        <w:rPr>
          <w:ins w:id="1056" w:author="Dimitri Podborski" w:date="2023-11-13T07:20:00Z"/>
        </w:rPr>
      </w:pPr>
      <w:ins w:id="1057" w:author="Dimitri Podborski" w:date="2023-11-13T07:20:00Z">
        <w:r w:rsidRPr="00C757F0">
          <w:tab/>
          <w:t xml:space="preserve">Input </w:t>
        </w:r>
        <w:proofErr w:type="gramStart"/>
        <w:r w:rsidRPr="00C757F0">
          <w:t>angles:</w:t>
        </w:r>
        <w:proofErr w:type="gramEnd"/>
        <w:r w:rsidRPr="00C757F0">
          <w:t xml:space="preserve"> X:0, Y:0, Z:15</w:t>
        </w:r>
      </w:ins>
    </w:p>
    <w:p w14:paraId="3108108E" w14:textId="77777777" w:rsidR="00CF3C22" w:rsidRPr="00C757F0" w:rsidRDefault="00CF3C22" w:rsidP="00CF3C22">
      <w:pPr>
        <w:pStyle w:val="NoSpacing1"/>
        <w:rPr>
          <w:ins w:id="1058" w:author="Dimitri Podborski" w:date="2023-11-13T07:20:00Z"/>
        </w:rPr>
      </w:pPr>
      <w:ins w:id="1059"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1D6FE524" w14:textId="77777777" w:rsidR="00CF3C22" w:rsidRPr="00C757F0" w:rsidRDefault="00CF3C22" w:rsidP="00CF3C22">
      <w:pPr>
        <w:pStyle w:val="NoSpacing1"/>
        <w:rPr>
          <w:ins w:id="1060" w:author="Dimitri Podborski" w:date="2023-11-13T07:20:00Z"/>
        </w:rPr>
      </w:pPr>
      <w:ins w:id="1061" w:author="Dimitri Podborski" w:date="2023-11-13T07:20:00Z">
        <w:r w:rsidRPr="00C757F0">
          <w:tab/>
        </w:r>
        <w:r w:rsidRPr="00C757F0">
          <w:tab/>
          <w:t xml:space="preserve"> 0.9659, -0.</w:t>
        </w:r>
        <w:proofErr w:type="gramStart"/>
        <w:r w:rsidRPr="00C757F0">
          <w:t>2588,  0.0000</w:t>
        </w:r>
        <w:proofErr w:type="gramEnd"/>
        <w:r w:rsidRPr="00C757F0">
          <w:t xml:space="preserve">, </w:t>
        </w:r>
      </w:ins>
    </w:p>
    <w:p w14:paraId="68B6497A" w14:textId="77777777" w:rsidR="00CF3C22" w:rsidRPr="00C757F0" w:rsidRDefault="00CF3C22" w:rsidP="00CF3C22">
      <w:pPr>
        <w:pStyle w:val="NoSpacing1"/>
        <w:rPr>
          <w:ins w:id="1062" w:author="Dimitri Podborski" w:date="2023-11-13T07:20:00Z"/>
        </w:rPr>
      </w:pPr>
      <w:ins w:id="1063" w:author="Dimitri Podborski" w:date="2023-11-13T07:20:00Z">
        <w:r w:rsidRPr="00C757F0">
          <w:tab/>
        </w:r>
        <w:r w:rsidRPr="00C757F0">
          <w:tab/>
          <w:t xml:space="preserve"> 0.2588</w:t>
        </w:r>
        <w:proofErr w:type="gramStart"/>
        <w:r w:rsidRPr="00C757F0">
          <w:t>,  0.9659</w:t>
        </w:r>
        <w:proofErr w:type="gramEnd"/>
        <w:r w:rsidRPr="00C757F0">
          <w:t xml:space="preserve">,  0.0000, </w:t>
        </w:r>
      </w:ins>
    </w:p>
    <w:p w14:paraId="342DBE63" w14:textId="77777777" w:rsidR="00CF3C22" w:rsidRPr="00C757F0" w:rsidRDefault="00CF3C22" w:rsidP="00CF3C22">
      <w:pPr>
        <w:pStyle w:val="NoSpacing1"/>
        <w:rPr>
          <w:ins w:id="1064" w:author="Dimitri Podborski" w:date="2023-11-13T07:20:00Z"/>
        </w:rPr>
      </w:pPr>
      <w:ins w:id="1065" w:author="Dimitri Podborski" w:date="2023-11-13T07:20:00Z">
        <w:r w:rsidRPr="00C757F0">
          <w:tab/>
        </w:r>
        <w:r w:rsidRPr="00C757F0">
          <w:tab/>
          <w:t>-0.</w:t>
        </w:r>
        <w:proofErr w:type="gramStart"/>
        <w:r w:rsidRPr="00C757F0">
          <w:t>0000,  0.0000</w:t>
        </w:r>
        <w:proofErr w:type="gramEnd"/>
        <w:r w:rsidRPr="00C757F0">
          <w:t xml:space="preserve">,  1.0000, </w:t>
        </w:r>
      </w:ins>
    </w:p>
    <w:p w14:paraId="59EDB979" w14:textId="77777777" w:rsidR="00CF3C22" w:rsidRPr="00C757F0" w:rsidRDefault="00CF3C22" w:rsidP="00CF3C22">
      <w:pPr>
        <w:pStyle w:val="NoSpacing1"/>
        <w:rPr>
          <w:ins w:id="1066" w:author="Dimitri Podborski" w:date="2023-11-13T07:20:00Z"/>
        </w:rPr>
      </w:pPr>
    </w:p>
    <w:p w14:paraId="0FF14B2D" w14:textId="77777777" w:rsidR="00CF3C22" w:rsidRPr="004F0A9F" w:rsidRDefault="00CF3C22" w:rsidP="00CF3C22">
      <w:pPr>
        <w:pStyle w:val="NoSpacing1"/>
        <w:rPr>
          <w:ins w:id="1067" w:author="Dimitri Podborski" w:date="2023-11-13T07:20:00Z"/>
        </w:rPr>
      </w:pPr>
      <w:proofErr w:type="gramStart"/>
      <w:ins w:id="1068" w:author="Dimitri Podborski" w:date="2023-11-13T07:20:00Z">
        <w:r w:rsidRPr="004F0A9F">
          <w:t>rotation</w:t>
        </w:r>
        <w:proofErr w:type="gramEnd"/>
        <w:r w:rsidRPr="004F0A9F">
          <w:t xml:space="preserve">_14.heic: </w:t>
        </w:r>
      </w:ins>
    </w:p>
    <w:p w14:paraId="36DDA642" w14:textId="77777777" w:rsidR="00CF3C22" w:rsidRPr="00C757F0" w:rsidRDefault="00CF3C22" w:rsidP="00CF3C22">
      <w:pPr>
        <w:pStyle w:val="NoSpacing1"/>
        <w:rPr>
          <w:ins w:id="1069" w:author="Dimitri Podborski" w:date="2023-11-13T07:20:00Z"/>
        </w:rPr>
      </w:pPr>
      <w:ins w:id="1070" w:author="Dimitri Podborski" w:date="2023-11-13T07:20:00Z">
        <w:r w:rsidRPr="00C757F0">
          <w:tab/>
        </w:r>
        <w:proofErr w:type="gramStart"/>
        <w:r w:rsidRPr="00C757F0">
          <w:t>Quaternion:</w:t>
        </w:r>
        <w:proofErr w:type="gramEnd"/>
        <w:r w:rsidRPr="00C757F0">
          <w:t xml:space="preserve"> 0 0.130526 0</w:t>
        </w:r>
      </w:ins>
    </w:p>
    <w:p w14:paraId="7040128E" w14:textId="77777777" w:rsidR="00CF3C22" w:rsidRPr="00C757F0" w:rsidRDefault="00CF3C22" w:rsidP="00CF3C22">
      <w:pPr>
        <w:pStyle w:val="NoSpacing1"/>
        <w:rPr>
          <w:ins w:id="1071" w:author="Dimitri Podborski" w:date="2023-11-13T07:20:00Z"/>
        </w:rPr>
      </w:pPr>
      <w:ins w:id="1072" w:author="Dimitri Podborski" w:date="2023-11-13T07:20:00Z">
        <w:r w:rsidRPr="00C757F0">
          <w:tab/>
          <w:t xml:space="preserve">Input </w:t>
        </w:r>
        <w:proofErr w:type="gramStart"/>
        <w:r w:rsidRPr="00C757F0">
          <w:t>angles:</w:t>
        </w:r>
        <w:proofErr w:type="gramEnd"/>
        <w:r w:rsidRPr="00C757F0">
          <w:t xml:space="preserve"> X:0, Y:15, Z:0</w:t>
        </w:r>
      </w:ins>
    </w:p>
    <w:p w14:paraId="6514D6F5" w14:textId="77777777" w:rsidR="00CF3C22" w:rsidRPr="00C757F0" w:rsidRDefault="00CF3C22" w:rsidP="00CF3C22">
      <w:pPr>
        <w:pStyle w:val="NoSpacing1"/>
        <w:rPr>
          <w:ins w:id="1073" w:author="Dimitri Podborski" w:date="2023-11-13T07:20:00Z"/>
        </w:rPr>
      </w:pPr>
      <w:ins w:id="1074" w:author="Dimitri Podborski" w:date="2023-11-13T07:20:00Z">
        <w:r w:rsidRPr="00C757F0">
          <w:tab/>
        </w:r>
        <w:proofErr w:type="spellStart"/>
        <w:r w:rsidRPr="00C757F0">
          <w:t>Corresponding</w:t>
        </w:r>
        <w:proofErr w:type="spellEnd"/>
        <w:r w:rsidRPr="00C757F0">
          <w:t xml:space="preserve"> input </w:t>
        </w:r>
        <w:proofErr w:type="gramStart"/>
        <w:r w:rsidRPr="00C757F0">
          <w:t>matrix:</w:t>
        </w:r>
        <w:proofErr w:type="gramEnd"/>
      </w:ins>
    </w:p>
    <w:p w14:paraId="6B875B21" w14:textId="77777777" w:rsidR="00CF3C22" w:rsidRPr="00C757F0" w:rsidRDefault="00CF3C22" w:rsidP="00CF3C22">
      <w:pPr>
        <w:pStyle w:val="NoSpacing1"/>
        <w:rPr>
          <w:ins w:id="1075" w:author="Dimitri Podborski" w:date="2023-11-13T07:20:00Z"/>
        </w:rPr>
      </w:pPr>
      <w:ins w:id="1076" w:author="Dimitri Podborski" w:date="2023-11-13T07:20:00Z">
        <w:r w:rsidRPr="00C757F0">
          <w:tab/>
        </w:r>
        <w:r w:rsidRPr="00C757F0">
          <w:tab/>
          <w:t xml:space="preserve"> 0.9659</w:t>
        </w:r>
        <w:proofErr w:type="gramStart"/>
        <w:r w:rsidRPr="00C757F0">
          <w:t>,  0.0000</w:t>
        </w:r>
        <w:proofErr w:type="gramEnd"/>
        <w:r w:rsidRPr="00C757F0">
          <w:t xml:space="preserve">,  0.2588, </w:t>
        </w:r>
      </w:ins>
    </w:p>
    <w:p w14:paraId="42BFF0EE" w14:textId="77777777" w:rsidR="00CF3C22" w:rsidRPr="00C757F0" w:rsidRDefault="00CF3C22" w:rsidP="00CF3C22">
      <w:pPr>
        <w:pStyle w:val="NoSpacing1"/>
        <w:rPr>
          <w:ins w:id="1077" w:author="Dimitri Podborski" w:date="2023-11-13T07:20:00Z"/>
        </w:rPr>
      </w:pPr>
      <w:ins w:id="1078" w:author="Dimitri Podborski" w:date="2023-11-13T07:20:00Z">
        <w:r w:rsidRPr="00C757F0">
          <w:tab/>
        </w:r>
        <w:r w:rsidRPr="00C757F0">
          <w:tab/>
          <w:t xml:space="preserve"> 0.0000</w:t>
        </w:r>
        <w:proofErr w:type="gramStart"/>
        <w:r w:rsidRPr="00C757F0">
          <w:t>,  1.0000</w:t>
        </w:r>
        <w:proofErr w:type="gramEnd"/>
        <w:r w:rsidRPr="00C757F0">
          <w:t xml:space="preserve">,  0.0000, </w:t>
        </w:r>
      </w:ins>
    </w:p>
    <w:p w14:paraId="588AC289" w14:textId="77777777" w:rsidR="00CF3C22" w:rsidRPr="00C757F0" w:rsidRDefault="00CF3C22" w:rsidP="00CF3C22">
      <w:pPr>
        <w:pStyle w:val="NoSpacing1"/>
        <w:rPr>
          <w:ins w:id="1079" w:author="Dimitri Podborski" w:date="2023-11-13T07:20:00Z"/>
        </w:rPr>
      </w:pPr>
      <w:ins w:id="1080" w:author="Dimitri Podborski" w:date="2023-11-13T07:20:00Z">
        <w:r w:rsidRPr="00C757F0">
          <w:tab/>
        </w:r>
        <w:r w:rsidRPr="00C757F0">
          <w:tab/>
          <w:t>-0.</w:t>
        </w:r>
        <w:proofErr w:type="gramStart"/>
        <w:r w:rsidRPr="00C757F0">
          <w:t>2588,  0.0000</w:t>
        </w:r>
        <w:proofErr w:type="gramEnd"/>
        <w:r w:rsidRPr="00C757F0">
          <w:t>,  0.9659,</w:t>
        </w:r>
      </w:ins>
    </w:p>
    <w:p w14:paraId="32BC22FA" w14:textId="77777777" w:rsidR="00CF3C22" w:rsidRDefault="00CF3C22" w:rsidP="00F6016F">
      <w:pPr>
        <w:rPr>
          <w:ins w:id="1081" w:author="Dimitri Podborski" w:date="2023-11-13T07:17:00Z"/>
          <w:lang w:val="en-CA" w:eastAsia="ja-JP"/>
        </w:rPr>
      </w:pPr>
    </w:p>
    <w:p w14:paraId="0A293532" w14:textId="1D37C2A7" w:rsidR="002F7A98" w:rsidRPr="00F008BF" w:rsidRDefault="00F008BF">
      <w:pPr>
        <w:spacing w:after="0"/>
        <w:rPr>
          <w:ins w:id="1082" w:author="Dimitri Podborski" w:date="2023-11-13T07:22:00Z"/>
          <w:b/>
          <w:bCs/>
          <w:lang w:val="en-CA" w:eastAsia="ja-JP"/>
          <w:rPrChange w:id="1083" w:author="Dimitri Podborski" w:date="2023-11-13T07:22:00Z">
            <w:rPr>
              <w:ins w:id="1084" w:author="Dimitri Podborski" w:date="2023-11-13T07:22:00Z"/>
              <w:lang w:val="en-CA" w:eastAsia="ja-JP"/>
            </w:rPr>
          </w:rPrChange>
        </w:rPr>
        <w:pPrChange w:id="1085" w:author="Dimitri Podborski" w:date="2023-11-13T07:22:00Z">
          <w:pPr/>
        </w:pPrChange>
      </w:pPr>
      <w:ins w:id="1086" w:author="Dimitri Podborski" w:date="2023-11-13T07:22:00Z">
        <w:r w:rsidRPr="00F008BF">
          <w:rPr>
            <w:b/>
            <w:bCs/>
            <w:lang w:val="en-CA" w:eastAsia="ja-JP"/>
            <w:rPrChange w:id="1087" w:author="Dimitri Podborski" w:date="2023-11-13T07:22:00Z">
              <w:rPr>
                <w:lang w:val="en-CA" w:eastAsia="ja-JP"/>
              </w:rPr>
            </w:rPrChange>
          </w:rPr>
          <w:t>camera_parameters_1_v</w:t>
        </w:r>
        <w:proofErr w:type="gramStart"/>
        <w:r w:rsidRPr="00F008BF">
          <w:rPr>
            <w:b/>
            <w:bCs/>
            <w:lang w:val="en-CA" w:eastAsia="ja-JP"/>
            <w:rPrChange w:id="1088" w:author="Dimitri Podborski" w:date="2023-11-13T07:22:00Z">
              <w:rPr>
                <w:lang w:val="en-CA" w:eastAsia="ja-JP"/>
              </w:rPr>
            </w:rPrChange>
          </w:rPr>
          <w:t>1.heic</w:t>
        </w:r>
        <w:proofErr w:type="gramEnd"/>
      </w:ins>
    </w:p>
    <w:p w14:paraId="45488978" w14:textId="77777777" w:rsidR="00F008BF" w:rsidRPr="00F008BF" w:rsidRDefault="00F008BF" w:rsidP="00F008BF">
      <w:pPr>
        <w:rPr>
          <w:ins w:id="1089" w:author="Dimitri Podborski" w:date="2023-11-13T07:23:00Z"/>
          <w:lang w:val="en-IN" w:eastAsia="ja-JP"/>
        </w:rPr>
      </w:pPr>
      <w:ins w:id="1090" w:author="Dimitri Podborski" w:date="2023-11-13T07:23:00Z">
        <w:r w:rsidRPr="00F008BF">
          <w:rPr>
            <w:lang w:val="en-IN" w:eastAsia="ja-JP"/>
          </w:rPr>
          <w:t xml:space="preserve">An image item with </w:t>
        </w:r>
        <w:proofErr w:type="spellStart"/>
        <w:r w:rsidRPr="00F008BF">
          <w:rPr>
            <w:lang w:val="en-IN" w:eastAsia="ja-JP"/>
          </w:rPr>
          <w:t>CameraIntrinsicMatrixProperty</w:t>
        </w:r>
        <w:proofErr w:type="spellEnd"/>
        <w:r w:rsidRPr="00F008BF">
          <w:rPr>
            <w:lang w:val="en-IN" w:eastAsia="ja-JP"/>
          </w:rPr>
          <w:t xml:space="preserve"> ('</w:t>
        </w:r>
        <w:proofErr w:type="spellStart"/>
        <w:r w:rsidRPr="00F008BF">
          <w:rPr>
            <w:lang w:val="en-IN" w:eastAsia="ja-JP"/>
          </w:rPr>
          <w:t>cmin</w:t>
        </w:r>
        <w:proofErr w:type="spellEnd"/>
        <w:r w:rsidRPr="00F008BF">
          <w:rPr>
            <w:lang w:val="en-IN" w:eastAsia="ja-JP"/>
          </w:rPr>
          <w:t xml:space="preserve">') and </w:t>
        </w:r>
        <w:proofErr w:type="spellStart"/>
        <w:r w:rsidRPr="00F008BF">
          <w:rPr>
            <w:lang w:val="en-IN" w:eastAsia="ja-JP"/>
          </w:rPr>
          <w:t>CameraExtrinsicMatrixProperty</w:t>
        </w:r>
        <w:proofErr w:type="spellEnd"/>
        <w:r w:rsidRPr="00F008BF">
          <w:rPr>
            <w:lang w:val="en-IN" w:eastAsia="ja-JP"/>
          </w:rPr>
          <w:t xml:space="preserve"> ('</w:t>
        </w:r>
        <w:proofErr w:type="spellStart"/>
        <w:r w:rsidRPr="00F008BF">
          <w:rPr>
            <w:lang w:val="en-IN" w:eastAsia="ja-JP"/>
          </w:rPr>
          <w:t>cmex</w:t>
        </w:r>
        <w:proofErr w:type="spellEnd"/>
        <w:r w:rsidRPr="00F008BF">
          <w:rPr>
            <w:lang w:val="en-IN" w:eastAsia="ja-JP"/>
          </w:rPr>
          <w:t>').</w:t>
        </w:r>
      </w:ins>
    </w:p>
    <w:p w14:paraId="0ACEABBF" w14:textId="77777777" w:rsidR="00F008BF" w:rsidRPr="00F008BF" w:rsidRDefault="00F008BF" w:rsidP="00F008BF">
      <w:pPr>
        <w:rPr>
          <w:ins w:id="1091" w:author="Dimitri Podborski" w:date="2023-11-13T07:23:00Z"/>
          <w:lang w:val="en-IN" w:eastAsia="ja-JP"/>
        </w:rPr>
      </w:pPr>
      <w:proofErr w:type="spellStart"/>
      <w:ins w:id="1092" w:author="Dimitri Podborski" w:date="2023-11-13T07:23:00Z">
        <w:r w:rsidRPr="00F008BF">
          <w:rPr>
            <w:lang w:val="en-IN" w:eastAsia="ja-JP"/>
          </w:rPr>
          <w:t>CameraExtrinsicMatrixProperty</w:t>
        </w:r>
        <w:proofErr w:type="spellEnd"/>
        <w:r w:rsidRPr="00F008BF">
          <w:rPr>
            <w:lang w:val="en-IN" w:eastAsia="ja-JP"/>
          </w:rPr>
          <w:t xml:space="preserve"> is with version is equal to 0 and flags field is equal 63</w:t>
        </w:r>
      </w:ins>
    </w:p>
    <w:p w14:paraId="359F681F" w14:textId="77777777" w:rsidR="00F008BF" w:rsidRPr="00F008BF" w:rsidRDefault="00F008BF" w:rsidP="00F008BF">
      <w:pPr>
        <w:numPr>
          <w:ilvl w:val="0"/>
          <w:numId w:val="31"/>
        </w:numPr>
        <w:rPr>
          <w:ins w:id="1093" w:author="Dimitri Podborski" w:date="2023-11-13T07:23:00Z"/>
          <w:lang w:val="en-IN" w:eastAsia="ja-JP"/>
        </w:rPr>
      </w:pPr>
      <w:proofErr w:type="spellStart"/>
      <w:ins w:id="1094" w:author="Dimitri Podborski" w:date="2023-11-13T07:23:00Z">
        <w:r w:rsidRPr="00F008BF">
          <w:rPr>
            <w:lang w:val="en-IN" w:eastAsia="ja-JP"/>
          </w:rPr>
          <w:lastRenderedPageBreak/>
          <w:t>pos_x</w:t>
        </w:r>
        <w:proofErr w:type="spellEnd"/>
        <w:r w:rsidRPr="00F008BF">
          <w:rPr>
            <w:lang w:val="en-IN" w:eastAsia="ja-JP"/>
          </w:rPr>
          <w:t xml:space="preserve">/y/z are present </w:t>
        </w:r>
      </w:ins>
    </w:p>
    <w:p w14:paraId="3F6A4DC5" w14:textId="77777777" w:rsidR="00F008BF" w:rsidRPr="00F008BF" w:rsidRDefault="00F008BF" w:rsidP="00F008BF">
      <w:pPr>
        <w:numPr>
          <w:ilvl w:val="0"/>
          <w:numId w:val="31"/>
        </w:numPr>
        <w:rPr>
          <w:ins w:id="1095" w:author="Dimitri Podborski" w:date="2023-11-13T07:23:00Z"/>
          <w:lang w:val="en-IN" w:eastAsia="ja-JP"/>
        </w:rPr>
      </w:pPr>
      <w:ins w:id="1096" w:author="Dimitri Podborski" w:date="2023-11-13T07:23:00Z">
        <w:r w:rsidRPr="00F008BF">
          <w:rPr>
            <w:lang w:val="en-IN" w:eastAsia="ja-JP"/>
          </w:rPr>
          <w:t xml:space="preserve">orientation is present using quaternions and in large format </w:t>
        </w:r>
      </w:ins>
    </w:p>
    <w:p w14:paraId="6C36569B" w14:textId="77777777" w:rsidR="00F008BF" w:rsidRPr="00F008BF" w:rsidRDefault="00F008BF" w:rsidP="00F008BF">
      <w:pPr>
        <w:numPr>
          <w:ilvl w:val="0"/>
          <w:numId w:val="31"/>
        </w:numPr>
        <w:rPr>
          <w:ins w:id="1097" w:author="Dimitri Podborski" w:date="2023-11-13T07:23:00Z"/>
          <w:lang w:val="en-IN" w:eastAsia="ja-JP"/>
        </w:rPr>
      </w:pPr>
      <w:ins w:id="1098" w:author="Dimitri Podborski" w:date="2023-11-13T07:23:00Z">
        <w:r w:rsidRPr="00F008BF">
          <w:rPr>
            <w:lang w:val="en-IN" w:eastAsia="ja-JP"/>
          </w:rPr>
          <w:t xml:space="preserve">ID is present </w:t>
        </w:r>
      </w:ins>
    </w:p>
    <w:p w14:paraId="7BA5628E" w14:textId="77777777" w:rsidR="00F008BF" w:rsidRPr="00F008BF" w:rsidRDefault="00F008BF" w:rsidP="00F008BF">
      <w:pPr>
        <w:rPr>
          <w:ins w:id="1099" w:author="Dimitri Podborski" w:date="2023-11-13T07:23:00Z"/>
          <w:lang w:val="en-IN" w:eastAsia="ja-JP"/>
        </w:rPr>
      </w:pPr>
      <w:proofErr w:type="spellStart"/>
      <w:ins w:id="1100" w:author="Dimitri Podborski" w:date="2023-11-13T07:23:00Z">
        <w:r w:rsidRPr="00F008BF">
          <w:rPr>
            <w:lang w:val="en-IN" w:eastAsia="ja-JP"/>
          </w:rPr>
          <w:t>CameraIntrinsicMatrixProperty</w:t>
        </w:r>
        <w:proofErr w:type="spellEnd"/>
        <w:r w:rsidRPr="00F008BF">
          <w:rPr>
            <w:lang w:val="en-IN" w:eastAsia="ja-JP"/>
          </w:rPr>
          <w:t xml:space="preserve"> is with version equal to 0 and flags field equal 65793</w:t>
        </w:r>
      </w:ins>
    </w:p>
    <w:p w14:paraId="12C2D128" w14:textId="77777777" w:rsidR="00F008BF" w:rsidRPr="00F008BF" w:rsidRDefault="00F008BF" w:rsidP="00F008BF">
      <w:pPr>
        <w:numPr>
          <w:ilvl w:val="0"/>
          <w:numId w:val="32"/>
        </w:numPr>
        <w:rPr>
          <w:ins w:id="1101" w:author="Dimitri Podborski" w:date="2023-11-13T07:23:00Z"/>
          <w:lang w:val="en-IN" w:eastAsia="ja-JP"/>
        </w:rPr>
      </w:pPr>
      <w:proofErr w:type="spellStart"/>
      <w:ins w:id="1102" w:author="Dimitri Podborski" w:date="2023-11-13T07:23:00Z">
        <w:r w:rsidRPr="00F008BF">
          <w:rPr>
            <w:lang w:val="en-IN" w:eastAsia="ja-JP"/>
          </w:rPr>
          <w:t>denominatorShiftOperand</w:t>
        </w:r>
        <w:proofErr w:type="spellEnd"/>
        <w:r w:rsidRPr="00F008BF">
          <w:rPr>
            <w:lang w:val="en-IN" w:eastAsia="ja-JP"/>
          </w:rPr>
          <w:t xml:space="preserve"> is equal to 1</w:t>
        </w:r>
      </w:ins>
    </w:p>
    <w:p w14:paraId="1B5EB1DE" w14:textId="626CE08C" w:rsidR="00F008BF" w:rsidRDefault="00F008BF" w:rsidP="00F6016F">
      <w:pPr>
        <w:numPr>
          <w:ilvl w:val="0"/>
          <w:numId w:val="32"/>
        </w:numPr>
        <w:rPr>
          <w:ins w:id="1103" w:author="Dimitri Podborski" w:date="2023-11-13T07:23:00Z"/>
          <w:lang w:val="en-IN" w:eastAsia="ja-JP"/>
        </w:rPr>
      </w:pPr>
      <w:proofErr w:type="spellStart"/>
      <w:ins w:id="1104" w:author="Dimitri Podborski" w:date="2023-11-13T07:23:00Z">
        <w:r w:rsidRPr="00F008BF">
          <w:rPr>
            <w:lang w:val="en-IN" w:eastAsia="ja-JP"/>
          </w:rPr>
          <w:t>skewDenominatorShiftOperand</w:t>
        </w:r>
        <w:proofErr w:type="spellEnd"/>
        <w:r w:rsidRPr="00F008BF">
          <w:rPr>
            <w:lang w:val="en-IN" w:eastAsia="ja-JP"/>
          </w:rPr>
          <w:t xml:space="preserve"> is equal to 1</w:t>
        </w:r>
      </w:ins>
    </w:p>
    <w:p w14:paraId="7F069355" w14:textId="5AEF6C97" w:rsidR="00F008BF" w:rsidRPr="00F008BF" w:rsidRDefault="00F008BF">
      <w:pPr>
        <w:numPr>
          <w:ilvl w:val="0"/>
          <w:numId w:val="32"/>
        </w:numPr>
        <w:rPr>
          <w:ins w:id="1105" w:author="Dimitri Podborski" w:date="2023-11-13T07:22:00Z"/>
          <w:lang w:val="en-IN" w:eastAsia="ja-JP"/>
          <w:rPrChange w:id="1106" w:author="Dimitri Podborski" w:date="2023-11-13T07:23:00Z">
            <w:rPr>
              <w:ins w:id="1107" w:author="Dimitri Podborski" w:date="2023-11-13T07:22:00Z"/>
              <w:lang w:val="en-CA" w:eastAsia="ja-JP"/>
            </w:rPr>
          </w:rPrChange>
        </w:rPr>
        <w:pPrChange w:id="1108" w:author="Dimitri Podborski" w:date="2023-11-13T07:23:00Z">
          <w:pPr/>
        </w:pPrChange>
      </w:pPr>
      <w:proofErr w:type="spellStart"/>
      <w:ins w:id="1109" w:author="Dimitri Podborski" w:date="2023-11-13T07:23:00Z">
        <w:r w:rsidRPr="00F008BF">
          <w:rPr>
            <w:lang w:val="en-IN" w:eastAsia="ja-JP"/>
          </w:rPr>
          <w:t>focal_length_y</w:t>
        </w:r>
        <w:proofErr w:type="spellEnd"/>
        <w:r w:rsidRPr="00F008BF">
          <w:rPr>
            <w:lang w:val="en-IN" w:eastAsia="ja-JP"/>
          </w:rPr>
          <w:t xml:space="preserve"> and </w:t>
        </w:r>
        <w:proofErr w:type="spellStart"/>
        <w:r w:rsidRPr="00F008BF">
          <w:rPr>
            <w:lang w:val="en-IN" w:eastAsia="ja-JP"/>
          </w:rPr>
          <w:t>skew_factor</w:t>
        </w:r>
        <w:proofErr w:type="spellEnd"/>
        <w:r w:rsidRPr="00F008BF">
          <w:rPr>
            <w:lang w:val="en-IN" w:eastAsia="ja-JP"/>
          </w:rPr>
          <w:t xml:space="preserve"> are present</w:t>
        </w:r>
      </w:ins>
    </w:p>
    <w:p w14:paraId="2E5FE571" w14:textId="32CEA57A" w:rsidR="00F008BF" w:rsidRPr="00F008BF" w:rsidRDefault="00F008BF">
      <w:pPr>
        <w:spacing w:after="0"/>
        <w:rPr>
          <w:ins w:id="1110" w:author="Dimitri Podborski" w:date="2023-11-13T07:22:00Z"/>
          <w:b/>
          <w:bCs/>
          <w:lang w:val="en-CA" w:eastAsia="ja-JP"/>
          <w:rPrChange w:id="1111" w:author="Dimitri Podborski" w:date="2023-11-13T07:22:00Z">
            <w:rPr>
              <w:ins w:id="1112" w:author="Dimitri Podborski" w:date="2023-11-13T07:22:00Z"/>
              <w:lang w:val="en-CA" w:eastAsia="ja-JP"/>
            </w:rPr>
          </w:rPrChange>
        </w:rPr>
        <w:pPrChange w:id="1113" w:author="Dimitri Podborski" w:date="2023-11-13T07:23:00Z">
          <w:pPr/>
        </w:pPrChange>
      </w:pPr>
      <w:ins w:id="1114" w:author="Dimitri Podborski" w:date="2023-11-13T07:22:00Z">
        <w:r w:rsidRPr="00F008BF">
          <w:rPr>
            <w:b/>
            <w:bCs/>
            <w:lang w:val="en-CA" w:eastAsia="ja-JP"/>
            <w:rPrChange w:id="1115" w:author="Dimitri Podborski" w:date="2023-11-13T07:22:00Z">
              <w:rPr>
                <w:lang w:val="en-CA" w:eastAsia="ja-JP"/>
              </w:rPr>
            </w:rPrChange>
          </w:rPr>
          <w:t>camera_parameters_2_v</w:t>
        </w:r>
        <w:proofErr w:type="gramStart"/>
        <w:r w:rsidRPr="00F008BF">
          <w:rPr>
            <w:b/>
            <w:bCs/>
            <w:lang w:val="en-CA" w:eastAsia="ja-JP"/>
            <w:rPrChange w:id="1116" w:author="Dimitri Podborski" w:date="2023-11-13T07:22:00Z">
              <w:rPr>
                <w:lang w:val="en-CA" w:eastAsia="ja-JP"/>
              </w:rPr>
            </w:rPrChange>
          </w:rPr>
          <w:t>1.heic</w:t>
        </w:r>
        <w:proofErr w:type="gramEnd"/>
      </w:ins>
    </w:p>
    <w:p w14:paraId="00CE0876" w14:textId="77777777" w:rsidR="00F008BF" w:rsidRPr="00F008BF" w:rsidRDefault="00F008BF" w:rsidP="00F008BF">
      <w:pPr>
        <w:rPr>
          <w:ins w:id="1117" w:author="Dimitri Podborski" w:date="2023-11-13T07:24:00Z"/>
          <w:lang w:val="en-IN" w:eastAsia="ja-JP"/>
        </w:rPr>
      </w:pPr>
      <w:ins w:id="1118" w:author="Dimitri Podborski" w:date="2023-11-13T07:24:00Z">
        <w:r w:rsidRPr="00F008BF">
          <w:rPr>
            <w:lang w:val="en-IN" w:eastAsia="ja-JP"/>
          </w:rPr>
          <w:t xml:space="preserve">An image item with </w:t>
        </w:r>
        <w:proofErr w:type="spellStart"/>
        <w:r w:rsidRPr="00F008BF">
          <w:rPr>
            <w:lang w:val="en-IN" w:eastAsia="ja-JP"/>
          </w:rPr>
          <w:t>CameraIntrinsicMatrixProperty</w:t>
        </w:r>
        <w:proofErr w:type="spellEnd"/>
        <w:r w:rsidRPr="00F008BF">
          <w:rPr>
            <w:lang w:val="en-IN" w:eastAsia="ja-JP"/>
          </w:rPr>
          <w:t xml:space="preserve"> ('</w:t>
        </w:r>
        <w:proofErr w:type="spellStart"/>
        <w:r w:rsidRPr="00F008BF">
          <w:rPr>
            <w:lang w:val="en-IN" w:eastAsia="ja-JP"/>
          </w:rPr>
          <w:t>cmin</w:t>
        </w:r>
        <w:proofErr w:type="spellEnd"/>
        <w:r w:rsidRPr="00F008BF">
          <w:rPr>
            <w:lang w:val="en-IN" w:eastAsia="ja-JP"/>
          </w:rPr>
          <w:t xml:space="preserve">') and </w:t>
        </w:r>
        <w:proofErr w:type="spellStart"/>
        <w:r w:rsidRPr="00F008BF">
          <w:rPr>
            <w:lang w:val="en-IN" w:eastAsia="ja-JP"/>
          </w:rPr>
          <w:t>CameraExtrinsicMatrixProperty</w:t>
        </w:r>
        <w:proofErr w:type="spellEnd"/>
        <w:r w:rsidRPr="00F008BF">
          <w:rPr>
            <w:lang w:val="en-IN" w:eastAsia="ja-JP"/>
          </w:rPr>
          <w:t xml:space="preserve"> ('</w:t>
        </w:r>
        <w:proofErr w:type="spellStart"/>
        <w:r w:rsidRPr="00F008BF">
          <w:rPr>
            <w:lang w:val="en-IN" w:eastAsia="ja-JP"/>
          </w:rPr>
          <w:t>cmex</w:t>
        </w:r>
        <w:proofErr w:type="spellEnd"/>
        <w:r w:rsidRPr="00F008BF">
          <w:rPr>
            <w:lang w:val="en-IN" w:eastAsia="ja-JP"/>
          </w:rPr>
          <w:t>').</w:t>
        </w:r>
      </w:ins>
    </w:p>
    <w:p w14:paraId="7B2742EC" w14:textId="77777777" w:rsidR="00F008BF" w:rsidRPr="00F008BF" w:rsidRDefault="00F008BF" w:rsidP="00F008BF">
      <w:pPr>
        <w:rPr>
          <w:ins w:id="1119" w:author="Dimitri Podborski" w:date="2023-11-13T07:24:00Z"/>
          <w:lang w:val="en-IN" w:eastAsia="ja-JP"/>
        </w:rPr>
      </w:pPr>
      <w:proofErr w:type="spellStart"/>
      <w:ins w:id="1120" w:author="Dimitri Podborski" w:date="2023-11-13T07:24:00Z">
        <w:r w:rsidRPr="00F008BF">
          <w:rPr>
            <w:lang w:val="en-IN" w:eastAsia="ja-JP"/>
          </w:rPr>
          <w:t>CameraExtrinsicMatrixProperty</w:t>
        </w:r>
        <w:proofErr w:type="spellEnd"/>
        <w:r w:rsidRPr="00F008BF">
          <w:rPr>
            <w:lang w:val="en-IN" w:eastAsia="ja-JP"/>
          </w:rPr>
          <w:t xml:space="preserve"> is with version is equal to 1 and flags field is equal 47</w:t>
        </w:r>
      </w:ins>
    </w:p>
    <w:p w14:paraId="2C3F5072" w14:textId="77777777" w:rsidR="00F008BF" w:rsidRPr="00F008BF" w:rsidRDefault="00F008BF" w:rsidP="00F008BF">
      <w:pPr>
        <w:numPr>
          <w:ilvl w:val="0"/>
          <w:numId w:val="31"/>
        </w:numPr>
        <w:rPr>
          <w:ins w:id="1121" w:author="Dimitri Podborski" w:date="2023-11-13T07:24:00Z"/>
          <w:lang w:val="en-IN" w:eastAsia="ja-JP"/>
        </w:rPr>
      </w:pPr>
      <w:proofErr w:type="spellStart"/>
      <w:ins w:id="1122" w:author="Dimitri Podborski" w:date="2023-11-13T07:24:00Z">
        <w:r w:rsidRPr="00F008BF">
          <w:rPr>
            <w:lang w:val="en-IN" w:eastAsia="ja-JP"/>
          </w:rPr>
          <w:t>pos_x</w:t>
        </w:r>
        <w:proofErr w:type="spellEnd"/>
        <w:r w:rsidRPr="00F008BF">
          <w:rPr>
            <w:lang w:val="en-IN" w:eastAsia="ja-JP"/>
          </w:rPr>
          <w:t xml:space="preserve">/y/z are present </w:t>
        </w:r>
      </w:ins>
    </w:p>
    <w:p w14:paraId="13FDFC42" w14:textId="77777777" w:rsidR="00F008BF" w:rsidRPr="00F008BF" w:rsidRDefault="00F008BF" w:rsidP="00F008BF">
      <w:pPr>
        <w:numPr>
          <w:ilvl w:val="0"/>
          <w:numId w:val="31"/>
        </w:numPr>
        <w:rPr>
          <w:ins w:id="1123" w:author="Dimitri Podborski" w:date="2023-11-13T07:24:00Z"/>
          <w:lang w:val="en-IN" w:eastAsia="ja-JP"/>
        </w:rPr>
      </w:pPr>
      <w:ins w:id="1124" w:author="Dimitri Podborski" w:date="2023-11-13T07:24:00Z">
        <w:r w:rsidRPr="00F008BF">
          <w:rPr>
            <w:lang w:val="en-IN" w:eastAsia="ja-JP"/>
          </w:rPr>
          <w:t xml:space="preserve">orientation is present using </w:t>
        </w:r>
        <w:proofErr w:type="spellStart"/>
        <w:r w:rsidRPr="00F008BF">
          <w:rPr>
            <w:lang w:val="en-IN" w:eastAsia="ja-JP"/>
          </w:rPr>
          <w:t>ViewpointGlobalCoordinateSysRotationStruct</w:t>
        </w:r>
        <w:proofErr w:type="spellEnd"/>
        <w:r w:rsidRPr="00F008BF">
          <w:rPr>
            <w:lang w:val="en-IN" w:eastAsia="ja-JP"/>
          </w:rPr>
          <w:t xml:space="preserve"> </w:t>
        </w:r>
      </w:ins>
    </w:p>
    <w:p w14:paraId="11C33776" w14:textId="77777777" w:rsidR="00F008BF" w:rsidRPr="00F008BF" w:rsidRDefault="00F008BF" w:rsidP="00F008BF">
      <w:pPr>
        <w:numPr>
          <w:ilvl w:val="0"/>
          <w:numId w:val="31"/>
        </w:numPr>
        <w:rPr>
          <w:ins w:id="1125" w:author="Dimitri Podborski" w:date="2023-11-13T07:24:00Z"/>
          <w:lang w:val="en-IN" w:eastAsia="ja-JP"/>
        </w:rPr>
      </w:pPr>
      <w:ins w:id="1126" w:author="Dimitri Podborski" w:date="2023-11-13T07:24:00Z">
        <w:r w:rsidRPr="00F008BF">
          <w:rPr>
            <w:lang w:val="en-IN" w:eastAsia="ja-JP"/>
          </w:rPr>
          <w:t xml:space="preserve">ID is present </w:t>
        </w:r>
      </w:ins>
    </w:p>
    <w:p w14:paraId="09336849" w14:textId="77777777" w:rsidR="00F008BF" w:rsidRPr="00F008BF" w:rsidRDefault="00F008BF" w:rsidP="00F008BF">
      <w:pPr>
        <w:rPr>
          <w:ins w:id="1127" w:author="Dimitri Podborski" w:date="2023-11-13T07:24:00Z"/>
          <w:lang w:val="en-IN" w:eastAsia="ja-JP"/>
        </w:rPr>
      </w:pPr>
      <w:proofErr w:type="spellStart"/>
      <w:ins w:id="1128" w:author="Dimitri Podborski" w:date="2023-11-13T07:24:00Z">
        <w:r w:rsidRPr="00F008BF">
          <w:rPr>
            <w:lang w:val="en-IN" w:eastAsia="ja-JP"/>
          </w:rPr>
          <w:t>CameraIntrinsicMatrixProperty</w:t>
        </w:r>
        <w:proofErr w:type="spellEnd"/>
        <w:r w:rsidRPr="00F008BF">
          <w:rPr>
            <w:lang w:val="en-IN" w:eastAsia="ja-JP"/>
          </w:rPr>
          <w:t xml:space="preserve"> is with version equal to 0 and flags field equal 65793</w:t>
        </w:r>
      </w:ins>
    </w:p>
    <w:p w14:paraId="143477C3" w14:textId="77777777" w:rsidR="00F008BF" w:rsidRPr="00F008BF" w:rsidRDefault="00F008BF" w:rsidP="00F008BF">
      <w:pPr>
        <w:numPr>
          <w:ilvl w:val="0"/>
          <w:numId w:val="32"/>
        </w:numPr>
        <w:rPr>
          <w:ins w:id="1129" w:author="Dimitri Podborski" w:date="2023-11-13T07:24:00Z"/>
          <w:lang w:val="en-IN" w:eastAsia="ja-JP"/>
        </w:rPr>
      </w:pPr>
      <w:proofErr w:type="spellStart"/>
      <w:ins w:id="1130" w:author="Dimitri Podborski" w:date="2023-11-13T07:24:00Z">
        <w:r w:rsidRPr="00F008BF">
          <w:rPr>
            <w:lang w:val="en-IN" w:eastAsia="ja-JP"/>
          </w:rPr>
          <w:t>denominatorShiftOperand</w:t>
        </w:r>
        <w:proofErr w:type="spellEnd"/>
        <w:r w:rsidRPr="00F008BF">
          <w:rPr>
            <w:lang w:val="en-IN" w:eastAsia="ja-JP"/>
          </w:rPr>
          <w:t xml:space="preserve"> is equal to 1</w:t>
        </w:r>
      </w:ins>
    </w:p>
    <w:p w14:paraId="3BE33301" w14:textId="77777777" w:rsidR="00F008BF" w:rsidRPr="00F008BF" w:rsidRDefault="00F008BF" w:rsidP="00F008BF">
      <w:pPr>
        <w:numPr>
          <w:ilvl w:val="0"/>
          <w:numId w:val="32"/>
        </w:numPr>
        <w:rPr>
          <w:ins w:id="1131" w:author="Dimitri Podborski" w:date="2023-11-13T07:24:00Z"/>
          <w:lang w:val="en-IN" w:eastAsia="ja-JP"/>
        </w:rPr>
      </w:pPr>
      <w:proofErr w:type="spellStart"/>
      <w:ins w:id="1132" w:author="Dimitri Podborski" w:date="2023-11-13T07:24:00Z">
        <w:r w:rsidRPr="00F008BF">
          <w:rPr>
            <w:lang w:val="en-IN" w:eastAsia="ja-JP"/>
          </w:rPr>
          <w:t>skewDenominatorShiftOperand</w:t>
        </w:r>
        <w:proofErr w:type="spellEnd"/>
        <w:r w:rsidRPr="00F008BF">
          <w:rPr>
            <w:lang w:val="en-IN" w:eastAsia="ja-JP"/>
          </w:rPr>
          <w:t xml:space="preserve"> is equal to 1</w:t>
        </w:r>
      </w:ins>
    </w:p>
    <w:p w14:paraId="16288BED" w14:textId="77777777" w:rsidR="00F008BF" w:rsidRPr="00F008BF" w:rsidRDefault="00F008BF" w:rsidP="00F008BF">
      <w:pPr>
        <w:numPr>
          <w:ilvl w:val="0"/>
          <w:numId w:val="32"/>
        </w:numPr>
        <w:rPr>
          <w:ins w:id="1133" w:author="Dimitri Podborski" w:date="2023-11-13T07:24:00Z"/>
          <w:lang w:val="en-IN" w:eastAsia="ja-JP"/>
        </w:rPr>
      </w:pPr>
      <w:proofErr w:type="spellStart"/>
      <w:ins w:id="1134" w:author="Dimitri Podborski" w:date="2023-11-13T07:24:00Z">
        <w:r w:rsidRPr="00F008BF">
          <w:rPr>
            <w:lang w:val="en-IN" w:eastAsia="ja-JP"/>
          </w:rPr>
          <w:t>focal_length_y</w:t>
        </w:r>
        <w:proofErr w:type="spellEnd"/>
        <w:r w:rsidRPr="00F008BF">
          <w:rPr>
            <w:lang w:val="en-IN" w:eastAsia="ja-JP"/>
          </w:rPr>
          <w:t xml:space="preserve"> and </w:t>
        </w:r>
        <w:proofErr w:type="spellStart"/>
        <w:r w:rsidRPr="00F008BF">
          <w:rPr>
            <w:lang w:val="en-IN" w:eastAsia="ja-JP"/>
          </w:rPr>
          <w:t>skew_factor</w:t>
        </w:r>
        <w:proofErr w:type="spellEnd"/>
        <w:r w:rsidRPr="00F008BF">
          <w:rPr>
            <w:lang w:val="en-IN" w:eastAsia="ja-JP"/>
          </w:rPr>
          <w:t xml:space="preserve"> are present</w:t>
        </w:r>
      </w:ins>
    </w:p>
    <w:p w14:paraId="209ACBF6" w14:textId="5BBF9B82" w:rsidR="00F008BF" w:rsidRDefault="00D8558C">
      <w:pPr>
        <w:pStyle w:val="Heading4"/>
        <w:rPr>
          <w:ins w:id="1135" w:author="Dimitri Podborski" w:date="2023-11-13T07:30:00Z"/>
          <w:lang w:val="en-CA"/>
        </w:rPr>
        <w:pPrChange w:id="1136" w:author="Dimitri Podborski" w:date="2023-11-13T07:31:00Z">
          <w:pPr/>
        </w:pPrChange>
      </w:pPr>
      <w:ins w:id="1137" w:author="Dimitri Podborski" w:date="2023-11-13T07:30:00Z">
        <w:r w:rsidRPr="00D8558C">
          <w:rPr>
            <w:lang w:val="en-CA"/>
          </w:rPr>
          <w:t>text_item_v</w:t>
        </w:r>
        <w:proofErr w:type="gramStart"/>
        <w:r w:rsidRPr="00D8558C">
          <w:rPr>
            <w:lang w:val="en-CA"/>
          </w:rPr>
          <w:t>1.heic</w:t>
        </w:r>
        <w:proofErr w:type="gramEnd"/>
      </w:ins>
    </w:p>
    <w:p w14:paraId="0489F3E7" w14:textId="39745DAD" w:rsidR="00D8558C" w:rsidRPr="00D8558C" w:rsidRDefault="00D8558C" w:rsidP="00D8558C">
      <w:pPr>
        <w:rPr>
          <w:ins w:id="1138" w:author="Dimitri Podborski" w:date="2023-11-13T07:31:00Z"/>
          <w:lang w:val="en-IN" w:eastAsia="ja-JP"/>
        </w:rPr>
      </w:pPr>
      <w:ins w:id="1139" w:author="Dimitri Podborski" w:date="2023-11-13T07:31:00Z">
        <w:r w:rsidRPr="00D8558C">
          <w:rPr>
            <w:lang w:val="en-IN" w:eastAsia="ja-JP"/>
          </w:rPr>
          <w:t xml:space="preserve">A text item with </w:t>
        </w:r>
        <w:proofErr w:type="spellStart"/>
        <w:r w:rsidRPr="00D8558C">
          <w:rPr>
            <w:lang w:val="en-IN" w:eastAsia="ja-JP"/>
          </w:rPr>
          <w:t>ImageSpatialExtentsProperty</w:t>
        </w:r>
        <w:proofErr w:type="spellEnd"/>
        <w:r w:rsidRPr="00D8558C">
          <w:rPr>
            <w:lang w:val="en-IN" w:eastAsia="ja-JP"/>
          </w:rPr>
          <w:t xml:space="preserve"> ('</w:t>
        </w:r>
        <w:proofErr w:type="spellStart"/>
        <w:r w:rsidRPr="00D8558C">
          <w:rPr>
            <w:lang w:val="en-IN" w:eastAsia="ja-JP"/>
          </w:rPr>
          <w:t>ispe</w:t>
        </w:r>
        <w:proofErr w:type="spellEnd"/>
        <w:r w:rsidRPr="00D8558C">
          <w:rPr>
            <w:lang w:val="en-IN" w:eastAsia="ja-JP"/>
          </w:rPr>
          <w:t xml:space="preserve">') and </w:t>
        </w:r>
        <w:proofErr w:type="spellStart"/>
        <w:r w:rsidRPr="00D8558C">
          <w:rPr>
            <w:lang w:val="en-IN" w:eastAsia="ja-JP"/>
          </w:rPr>
          <w:t>TextLayoutProperty</w:t>
        </w:r>
        <w:proofErr w:type="spellEnd"/>
        <w:r w:rsidRPr="00D8558C">
          <w:rPr>
            <w:lang w:val="en-IN" w:eastAsia="ja-JP"/>
          </w:rPr>
          <w:t xml:space="preserve"> ('</w:t>
        </w:r>
        <w:proofErr w:type="spellStart"/>
        <w:r w:rsidRPr="00D8558C">
          <w:rPr>
            <w:lang w:val="en-IN" w:eastAsia="ja-JP"/>
          </w:rPr>
          <w:t>txlo</w:t>
        </w:r>
        <w:proofErr w:type="spellEnd"/>
        <w:r w:rsidRPr="00D8558C">
          <w:rPr>
            <w:lang w:val="en-IN" w:eastAsia="ja-JP"/>
          </w:rPr>
          <w:t>'). Text item is associated with image item by an item reference of type 'text'</w:t>
        </w:r>
      </w:ins>
    </w:p>
    <w:p w14:paraId="3B5E9865" w14:textId="77777777" w:rsidR="00D8558C" w:rsidRPr="00D8558C" w:rsidRDefault="00D8558C" w:rsidP="00D8558C">
      <w:pPr>
        <w:rPr>
          <w:ins w:id="1140" w:author="Dimitri Podborski" w:date="2023-11-13T07:31:00Z"/>
          <w:lang w:val="en-IN" w:eastAsia="ja-JP"/>
        </w:rPr>
      </w:pPr>
      <w:proofErr w:type="spellStart"/>
      <w:ins w:id="1141" w:author="Dimitri Podborski" w:date="2023-11-13T07:31:00Z">
        <w:r w:rsidRPr="00D8558C">
          <w:rPr>
            <w:lang w:val="en-IN" w:eastAsia="ja-JP"/>
          </w:rPr>
          <w:t>TextLayoutProperty</w:t>
        </w:r>
        <w:proofErr w:type="spellEnd"/>
        <w:r w:rsidRPr="00D8558C">
          <w:rPr>
            <w:lang w:val="en-IN" w:eastAsia="ja-JP"/>
          </w:rPr>
          <w:t xml:space="preserve"> has the following </w:t>
        </w:r>
        <w:proofErr w:type="spellStart"/>
        <w:r w:rsidRPr="00D8558C">
          <w:rPr>
            <w:lang w:val="en-IN" w:eastAsia="ja-JP"/>
          </w:rPr>
          <w:t>fileds</w:t>
        </w:r>
        <w:proofErr w:type="spellEnd"/>
        <w:r w:rsidRPr="00D8558C">
          <w:rPr>
            <w:lang w:val="en-IN" w:eastAsia="ja-JP"/>
          </w:rPr>
          <w:t xml:space="preserve"> </w:t>
        </w:r>
      </w:ins>
    </w:p>
    <w:p w14:paraId="37092C5D" w14:textId="77777777" w:rsidR="00D8558C" w:rsidRPr="00D8558C" w:rsidRDefault="00D8558C" w:rsidP="00D8558C">
      <w:pPr>
        <w:numPr>
          <w:ilvl w:val="0"/>
          <w:numId w:val="33"/>
        </w:numPr>
        <w:rPr>
          <w:ins w:id="1142" w:author="Dimitri Podborski" w:date="2023-11-13T07:31:00Z"/>
          <w:lang w:val="en-IN" w:eastAsia="ja-JP"/>
        </w:rPr>
      </w:pPr>
      <w:proofErr w:type="spellStart"/>
      <w:ins w:id="1143" w:author="Dimitri Podborski" w:date="2023-11-13T07:31:00Z">
        <w:r w:rsidRPr="00D8558C">
          <w:rPr>
            <w:lang w:val="en-IN" w:eastAsia="ja-JP"/>
          </w:rPr>
          <w:t>reference_width</w:t>
        </w:r>
        <w:proofErr w:type="spellEnd"/>
        <w:r w:rsidRPr="00D8558C">
          <w:rPr>
            <w:lang w:val="en-IN" w:eastAsia="ja-JP"/>
          </w:rPr>
          <w:t xml:space="preserve"> = 960</w:t>
        </w:r>
      </w:ins>
    </w:p>
    <w:p w14:paraId="75F7C52C" w14:textId="77777777" w:rsidR="00D8558C" w:rsidRPr="00D8558C" w:rsidRDefault="00D8558C" w:rsidP="00D8558C">
      <w:pPr>
        <w:numPr>
          <w:ilvl w:val="0"/>
          <w:numId w:val="33"/>
        </w:numPr>
        <w:rPr>
          <w:ins w:id="1144" w:author="Dimitri Podborski" w:date="2023-11-13T07:31:00Z"/>
          <w:lang w:val="en-IN" w:eastAsia="ja-JP"/>
        </w:rPr>
      </w:pPr>
      <w:proofErr w:type="spellStart"/>
      <w:ins w:id="1145" w:author="Dimitri Podborski" w:date="2023-11-13T07:31:00Z">
        <w:r w:rsidRPr="00D8558C">
          <w:rPr>
            <w:lang w:val="en-IN" w:eastAsia="ja-JP"/>
          </w:rPr>
          <w:t>reference_height</w:t>
        </w:r>
        <w:proofErr w:type="spellEnd"/>
        <w:r w:rsidRPr="00D8558C">
          <w:rPr>
            <w:lang w:val="en-IN" w:eastAsia="ja-JP"/>
          </w:rPr>
          <w:t xml:space="preserve"> = 960</w:t>
        </w:r>
      </w:ins>
    </w:p>
    <w:p w14:paraId="493E27C3" w14:textId="77777777" w:rsidR="00D8558C" w:rsidRDefault="00D8558C" w:rsidP="00D8558C">
      <w:pPr>
        <w:numPr>
          <w:ilvl w:val="0"/>
          <w:numId w:val="33"/>
        </w:numPr>
        <w:rPr>
          <w:ins w:id="1146" w:author="Dimitri Podborski" w:date="2023-11-13T07:31:00Z"/>
          <w:lang w:val="en-IN" w:eastAsia="ja-JP"/>
        </w:rPr>
      </w:pPr>
      <w:ins w:id="1147" w:author="Dimitri Podborski" w:date="2023-11-13T07:31:00Z">
        <w:r w:rsidRPr="00D8558C">
          <w:rPr>
            <w:lang w:val="en-IN" w:eastAsia="ja-JP"/>
          </w:rPr>
          <w:t>x = 128</w:t>
        </w:r>
      </w:ins>
    </w:p>
    <w:p w14:paraId="5DC73118" w14:textId="6D1B3E9E" w:rsidR="00D8558C" w:rsidRPr="00D8558C" w:rsidRDefault="00D8558C">
      <w:pPr>
        <w:numPr>
          <w:ilvl w:val="0"/>
          <w:numId w:val="33"/>
        </w:numPr>
        <w:rPr>
          <w:ins w:id="1148" w:author="Dimitri Podborski" w:date="2023-11-13T07:31:00Z"/>
          <w:lang w:val="en-IN" w:eastAsia="ja-JP"/>
          <w:rPrChange w:id="1149" w:author="Dimitri Podborski" w:date="2023-11-13T07:31:00Z">
            <w:rPr>
              <w:ins w:id="1150" w:author="Dimitri Podborski" w:date="2023-11-13T07:31:00Z"/>
              <w:lang w:val="en-CA" w:eastAsia="ja-JP"/>
            </w:rPr>
          </w:rPrChange>
        </w:rPr>
        <w:pPrChange w:id="1151" w:author="Dimitri Podborski" w:date="2023-11-13T07:31:00Z">
          <w:pPr/>
        </w:pPrChange>
      </w:pPr>
      <w:ins w:id="1152" w:author="Dimitri Podborski" w:date="2023-11-13T07:31:00Z">
        <w:r w:rsidRPr="00D8558C">
          <w:rPr>
            <w:lang w:val="en-IN" w:eastAsia="ja-JP"/>
          </w:rPr>
          <w:t>y = 128</w:t>
        </w:r>
      </w:ins>
    </w:p>
    <w:p w14:paraId="6F9F4816" w14:textId="66B3C198" w:rsidR="00D8558C" w:rsidRDefault="007E279D" w:rsidP="007E279D">
      <w:pPr>
        <w:pStyle w:val="Heading4"/>
        <w:rPr>
          <w:ins w:id="1153" w:author="Dimitri Podborski" w:date="2023-11-13T07:37:00Z"/>
          <w:lang w:val="en-CA"/>
        </w:rPr>
      </w:pPr>
      <w:ins w:id="1154" w:author="Dimitri Podborski" w:date="2023-11-13T07:37:00Z">
        <w:r w:rsidRPr="007E279D">
          <w:rPr>
            <w:lang w:val="en-CA"/>
          </w:rPr>
          <w:t>progressive-</w:t>
        </w:r>
        <w:proofErr w:type="spellStart"/>
        <w:proofErr w:type="gramStart"/>
        <w:r w:rsidRPr="007E279D">
          <w:rPr>
            <w:lang w:val="en-CA"/>
          </w:rPr>
          <w:t>diagonal.heic</w:t>
        </w:r>
        <w:proofErr w:type="spellEnd"/>
        <w:proofErr w:type="gramEnd"/>
      </w:ins>
    </w:p>
    <w:p w14:paraId="24221754" w14:textId="77777777" w:rsidR="007E279D" w:rsidRPr="00425312" w:rsidRDefault="007E279D" w:rsidP="007E279D">
      <w:pPr>
        <w:rPr>
          <w:ins w:id="1155" w:author="Dimitri Podborski" w:date="2023-11-13T07:38:00Z"/>
        </w:rPr>
      </w:pPr>
      <w:ins w:id="1156" w:author="Dimitri Podborski" w:date="2023-11-13T07:38:00Z">
        <w:r w:rsidRPr="0092258A">
          <w:t xml:space="preserve">The </w:t>
        </w:r>
        <w:r w:rsidRPr="0092258A">
          <w:rPr>
            <w:rFonts w:ascii="Courier New" w:hAnsi="Courier New" w:cs="Courier New"/>
          </w:rPr>
          <w:t>progressive-</w:t>
        </w:r>
        <w:proofErr w:type="spellStart"/>
        <w:proofErr w:type="gramStart"/>
        <w:r w:rsidRPr="0092258A">
          <w:rPr>
            <w:rFonts w:ascii="Courier New" w:hAnsi="Courier New" w:cs="Courier New"/>
          </w:rPr>
          <w:t>diagonal.hei</w:t>
        </w:r>
        <w:r>
          <w:rPr>
            <w:rFonts w:ascii="Courier New" w:hAnsi="Courier New" w:cs="Courier New"/>
          </w:rPr>
          <w:t>c</w:t>
        </w:r>
        <w:proofErr w:type="spellEnd"/>
        <w:proofErr w:type="gramEnd"/>
        <w:r w:rsidRPr="0092258A">
          <w:t xml:space="preserve"> conformance sample is an example where a base quality image is progressively refined starting from the top-left and ending at the bottom-right. In this figure, for each cell, the large number indicates the </w:t>
        </w:r>
        <w:proofErr w:type="spellStart"/>
        <w:r w:rsidRPr="0092258A">
          <w:rPr>
            <w:rFonts w:ascii="Courier New" w:hAnsi="Courier New" w:cs="Courier New"/>
          </w:rPr>
          <w:t>item_id</w:t>
        </w:r>
        <w:proofErr w:type="spellEnd"/>
        <w:r w:rsidRPr="0092258A">
          <w:t xml:space="preserve"> of the corresponding input image, and the small number at the bottom left indicates the progressive rendering step for this cell.</w:t>
        </w:r>
      </w:ins>
    </w:p>
    <w:p w14:paraId="54F77EC7" w14:textId="54F87888" w:rsidR="007E279D" w:rsidRDefault="00BB75C4">
      <w:pPr>
        <w:pStyle w:val="fields"/>
        <w:keepNext/>
        <w:ind w:left="0" w:firstLine="0"/>
        <w:jc w:val="center"/>
        <w:rPr>
          <w:ins w:id="1157" w:author="Dimitri Podborski" w:date="2023-11-13T07:38:00Z"/>
        </w:rPr>
        <w:pPrChange w:id="1158" w:author="Dimitri Podborski" w:date="2023-11-13T07:38:00Z">
          <w:pPr>
            <w:pStyle w:val="fields"/>
            <w:ind w:left="0" w:firstLine="0"/>
            <w:jc w:val="center"/>
          </w:pPr>
        </w:pPrChange>
      </w:pPr>
      <w:ins w:id="1159" w:author="Dimitri Podborski" w:date="2023-11-13T07:38:00Z">
        <w:r w:rsidRPr="00BB75C4">
          <w:rPr>
            <w:noProof/>
            <w:lang w:val="en-US"/>
          </w:rPr>
          <w:lastRenderedPageBreak/>
          <w:pict w14:anchorId="5D88A3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73230021" o:spid="_x0000_i1029" type="#_x0000_t75" alt="A grid of numbers and a long arrow&#13;&#13;&#13;&#13;&#10;&#13;&#13;&#13;&#13;&#10;Description automatically generated" style="width:134.9pt;height:104.6pt;visibility:visible;mso-wrap-style:square;mso-width-percent:0;mso-height-percent:0;mso-width-percent:0;mso-height-percent:0">
              <v:imagedata r:id="rId24" o:title="A grid of numbers and a long arrow&#13;&#13;&#13;&#13;&#10;&#13;&#13;&#13;&#13;&#10;Description automatically generated"/>
            </v:shape>
          </w:pict>
        </w:r>
      </w:ins>
    </w:p>
    <w:p w14:paraId="4AE5B0D4" w14:textId="2D0441A8" w:rsidR="007E279D" w:rsidRDefault="007E279D">
      <w:pPr>
        <w:pStyle w:val="Caption"/>
        <w:jc w:val="center"/>
        <w:rPr>
          <w:ins w:id="1160" w:author="Dimitri Podborski" w:date="2023-11-13T07:38:00Z"/>
        </w:rPr>
        <w:pPrChange w:id="1161" w:author="Dimitri Podborski" w:date="2023-11-13T07:38:00Z">
          <w:pPr>
            <w:pStyle w:val="fields"/>
            <w:ind w:left="0" w:firstLine="0"/>
            <w:jc w:val="center"/>
          </w:pPr>
        </w:pPrChange>
      </w:pPr>
      <w:ins w:id="1162" w:author="Dimitri Podborski" w:date="2023-11-13T07:38:00Z">
        <w:r>
          <w:t xml:space="preserve">Figure </w:t>
        </w:r>
        <w:r>
          <w:fldChar w:fldCharType="begin"/>
        </w:r>
        <w:r>
          <w:instrText xml:space="preserve"> SEQ Figure \* ARABIC </w:instrText>
        </w:r>
      </w:ins>
      <w:r>
        <w:fldChar w:fldCharType="separate"/>
      </w:r>
      <w:ins w:id="1163" w:author="Dimitri Podborski" w:date="2023-11-15T09:19:00Z">
        <w:r w:rsidR="007D782A">
          <w:rPr>
            <w:noProof/>
          </w:rPr>
          <w:t>1</w:t>
        </w:r>
      </w:ins>
      <w:ins w:id="1164" w:author="Dimitri Podborski" w:date="2023-11-13T07:38:00Z">
        <w:r>
          <w:fldChar w:fldCharType="end"/>
        </w:r>
        <w:r>
          <w:t xml:space="preserve">: </w:t>
        </w:r>
        <w:r w:rsidRPr="00EC47F5">
          <w:t>Progressive Diagonal Display Order</w:t>
        </w:r>
      </w:ins>
    </w:p>
    <w:p w14:paraId="7C3D4E6B" w14:textId="77777777" w:rsidR="007E279D" w:rsidRPr="007E279D" w:rsidRDefault="007E279D" w:rsidP="007E279D">
      <w:pPr>
        <w:rPr>
          <w:ins w:id="1165" w:author="Dimitri Podborski" w:date="2023-11-13T07:37:00Z"/>
          <w:lang w:val="en-CA" w:eastAsia="ja-JP"/>
          <w:rPrChange w:id="1166" w:author="Dimitri Podborski" w:date="2023-11-13T07:37:00Z">
            <w:rPr>
              <w:ins w:id="1167" w:author="Dimitri Podborski" w:date="2023-11-13T07:37:00Z"/>
              <w:lang w:val="en-CA"/>
            </w:rPr>
          </w:rPrChange>
        </w:rPr>
      </w:pPr>
    </w:p>
    <w:p w14:paraId="5E2E5105" w14:textId="7177EEAD" w:rsidR="007E279D" w:rsidRDefault="007E279D">
      <w:pPr>
        <w:pStyle w:val="Heading4"/>
        <w:rPr>
          <w:ins w:id="1168" w:author="Dimitri Podborski" w:date="2023-11-13T07:35:00Z"/>
          <w:lang w:val="en-CA"/>
        </w:rPr>
        <w:pPrChange w:id="1169" w:author="Dimitri Podborski" w:date="2023-11-13T07:37:00Z">
          <w:pPr/>
        </w:pPrChange>
      </w:pPr>
      <w:ins w:id="1170" w:author="Dimitri Podborski" w:date="2023-11-13T07:37:00Z">
        <w:r w:rsidRPr="007E279D">
          <w:rPr>
            <w:lang w:val="en-CA"/>
          </w:rPr>
          <w:t>progressive-</w:t>
        </w:r>
        <w:proofErr w:type="spellStart"/>
        <w:proofErr w:type="gramStart"/>
        <w:r w:rsidRPr="007E279D">
          <w:rPr>
            <w:lang w:val="en-CA"/>
          </w:rPr>
          <w:t>focus.heic</w:t>
        </w:r>
      </w:ins>
      <w:proofErr w:type="spellEnd"/>
      <w:proofErr w:type="gramEnd"/>
    </w:p>
    <w:p w14:paraId="692B8245" w14:textId="77777777" w:rsidR="007E279D" w:rsidRDefault="007E279D" w:rsidP="007E279D">
      <w:pPr>
        <w:rPr>
          <w:ins w:id="1171" w:author="Dimitri Podborski" w:date="2023-11-13T07:38:00Z"/>
        </w:rPr>
      </w:pPr>
      <w:ins w:id="1172" w:author="Dimitri Podborski" w:date="2023-11-13T07:38:00Z">
        <w:r w:rsidRPr="0092258A">
          <w:t xml:space="preserve">The </w:t>
        </w:r>
        <w:r w:rsidRPr="0092258A">
          <w:rPr>
            <w:rFonts w:ascii="Courier New" w:hAnsi="Courier New" w:cs="Courier New"/>
          </w:rPr>
          <w:t>progressive-</w:t>
        </w:r>
        <w:proofErr w:type="spellStart"/>
        <w:r w:rsidRPr="0092258A">
          <w:rPr>
            <w:rFonts w:ascii="Courier New" w:hAnsi="Courier New" w:cs="Courier New"/>
          </w:rPr>
          <w:t>focus.hei</w:t>
        </w:r>
        <w:r>
          <w:rPr>
            <w:rFonts w:ascii="Courier New" w:hAnsi="Courier New" w:cs="Courier New"/>
          </w:rPr>
          <w:t>c</w:t>
        </w:r>
        <w:proofErr w:type="spellEnd"/>
        <w:r w:rsidRPr="0092258A">
          <w:t xml:space="preserve"> file, according to the ‘</w:t>
        </w:r>
        <w:proofErr w:type="spellStart"/>
        <w:r w:rsidRPr="0092258A">
          <w:t>prgr</w:t>
        </w:r>
        <w:proofErr w:type="spellEnd"/>
        <w:r w:rsidRPr="0092258A">
          <w:t>’ entity group and the ‘</w:t>
        </w:r>
        <w:proofErr w:type="spellStart"/>
        <w:r w:rsidRPr="0092258A">
          <w:t>prdi</w:t>
        </w:r>
        <w:proofErr w:type="spellEnd"/>
        <w:r w:rsidRPr="0092258A">
          <w:t>’ item properties stores the data with the thumbnail first, followed by the input images corresponding to the in-focus areas, and finishing with the remaining input images. The ‘</w:t>
        </w:r>
        <w:proofErr w:type="spellStart"/>
        <w:r w:rsidRPr="0092258A">
          <w:t>prgr</w:t>
        </w:r>
        <w:proofErr w:type="spellEnd"/>
        <w:r w:rsidRPr="0092258A">
          <w:t>’ entity group and the ‘</w:t>
        </w:r>
        <w:proofErr w:type="spellStart"/>
        <w:r w:rsidRPr="0092258A">
          <w:t>prdi</w:t>
        </w:r>
        <w:proofErr w:type="spellEnd"/>
        <w:r w:rsidRPr="0092258A">
          <w:t>’ item property indicate to a player that when realizing a progressive rendering of the grid, two intermediate reconstructions are of particular interest: a first preview of the primary item (the grid image item) using the thumbnail and an intermediate reconstruction (as shown on Figure 2) of the grid where the most interesting areas are displayed in high quality.</w:t>
        </w:r>
        <w:r w:rsidRPr="001C37C5">
          <w:t xml:space="preserve"> </w:t>
        </w:r>
      </w:ins>
    </w:p>
    <w:p w14:paraId="5E8ADE56" w14:textId="3D38B4F4" w:rsidR="007E279D" w:rsidRDefault="00BB75C4">
      <w:pPr>
        <w:keepNext/>
        <w:jc w:val="center"/>
        <w:rPr>
          <w:ins w:id="1173" w:author="Dimitri Podborski" w:date="2023-11-13T07:39:00Z"/>
        </w:rPr>
        <w:pPrChange w:id="1174" w:author="Dimitri Podborski" w:date="2023-11-13T07:39:00Z">
          <w:pPr>
            <w:jc w:val="center"/>
          </w:pPr>
        </w:pPrChange>
      </w:pPr>
      <w:ins w:id="1175" w:author="Dimitri Podborski" w:date="2023-11-13T07:38:00Z">
        <w:r>
          <w:rPr>
            <w:noProof/>
          </w:rPr>
          <w:pict w14:anchorId="52959E55">
            <v:shape id="Picture 1661361448" o:spid="_x0000_i1028" type="#_x0000_t75" alt="A black grid with white squares&#13;&#13;&#13;&#13;&#10;&#13;&#13;&#13;&#13;&#10;Description automatically generated" style="width:204.65pt;height:155.35pt;visibility:visible;mso-wrap-style:square;mso-width-percent:0;mso-height-percent:0;mso-width-percent:0;mso-height-percent:0">
              <v:imagedata r:id="rId25" o:title="A black grid with white squares&#13;&#13;&#13;&#13;&#10;&#13;&#13;&#13;&#13;&#10;Description automatically generated"/>
            </v:shape>
          </w:pict>
        </w:r>
      </w:ins>
    </w:p>
    <w:p w14:paraId="45318BCD" w14:textId="4329E6F0" w:rsidR="007E279D" w:rsidRDefault="007E279D">
      <w:pPr>
        <w:pStyle w:val="Caption"/>
        <w:jc w:val="center"/>
        <w:rPr>
          <w:ins w:id="1176" w:author="Dimitri Podborski" w:date="2023-11-13T07:38:00Z"/>
        </w:rPr>
        <w:pPrChange w:id="1177" w:author="Dimitri Podborski" w:date="2023-11-13T07:39:00Z">
          <w:pPr>
            <w:jc w:val="center"/>
          </w:pPr>
        </w:pPrChange>
      </w:pPr>
      <w:ins w:id="1178" w:author="Dimitri Podborski" w:date="2023-11-13T07:39:00Z">
        <w:r>
          <w:t xml:space="preserve">Figure </w:t>
        </w:r>
        <w:r>
          <w:fldChar w:fldCharType="begin"/>
        </w:r>
        <w:r>
          <w:instrText xml:space="preserve"> SEQ Figure \* ARABIC </w:instrText>
        </w:r>
      </w:ins>
      <w:r>
        <w:fldChar w:fldCharType="separate"/>
      </w:r>
      <w:ins w:id="1179" w:author="Dimitri Podborski" w:date="2023-11-15T09:19:00Z">
        <w:r w:rsidR="007D782A">
          <w:rPr>
            <w:noProof/>
          </w:rPr>
          <w:t>2</w:t>
        </w:r>
      </w:ins>
      <w:ins w:id="1180" w:author="Dimitri Podborski" w:date="2023-11-13T07:39:00Z">
        <w:r>
          <w:fldChar w:fldCharType="end"/>
        </w:r>
        <w:r>
          <w:t xml:space="preserve">: </w:t>
        </w:r>
        <w:r w:rsidRPr="000F7A71">
          <w:t xml:space="preserve">Progressive Focus Display Order (numbers correspond to </w:t>
        </w:r>
        <w:proofErr w:type="spellStart"/>
        <w:r w:rsidRPr="000F7A71">
          <w:t>item_IDs</w:t>
        </w:r>
        <w:proofErr w:type="spellEnd"/>
        <w:r w:rsidRPr="000F7A71">
          <w:t>)</w:t>
        </w:r>
      </w:ins>
    </w:p>
    <w:p w14:paraId="1E82B068" w14:textId="3DBA3E83" w:rsidR="007E279D" w:rsidRDefault="00940952" w:rsidP="00940952">
      <w:pPr>
        <w:pStyle w:val="Heading4"/>
        <w:rPr>
          <w:ins w:id="1181" w:author="Dimitri Podborski" w:date="2023-11-13T07:42:00Z"/>
          <w:lang w:val="en-CA"/>
        </w:rPr>
      </w:pPr>
      <w:ins w:id="1182" w:author="Dimitri Podborski" w:date="2023-11-13T07:41:00Z">
        <w:r w:rsidRPr="00940952">
          <w:rPr>
            <w:lang w:val="en-CA"/>
          </w:rPr>
          <w:t>Conformance Samples for Region Items</w:t>
        </w:r>
      </w:ins>
    </w:p>
    <w:p w14:paraId="0F76540B" w14:textId="650A2B71" w:rsidR="00940952" w:rsidRDefault="00940952" w:rsidP="00940952">
      <w:pPr>
        <w:rPr>
          <w:ins w:id="1183" w:author="Dimitri Podborski" w:date="2023-11-13T07:42:00Z"/>
          <w:lang w:val="en-CA" w:eastAsia="ja-JP"/>
        </w:rPr>
      </w:pPr>
      <w:ins w:id="1184" w:author="Dimitri Podborski" w:date="2023-11-13T07:42:00Z">
        <w:r w:rsidRPr="00940952">
          <w:rPr>
            <w:lang w:val="en-CA" w:eastAsia="ja-JP"/>
          </w:rPr>
          <w:t xml:space="preserve">9 conformance samples for region items, </w:t>
        </w:r>
        <w:r>
          <w:rPr>
            <w:lang w:val="en-CA" w:eastAsia="ja-JP"/>
          </w:rPr>
          <w:t>are</w:t>
        </w:r>
        <w:r w:rsidRPr="00940952">
          <w:rPr>
            <w:lang w:val="en-CA" w:eastAsia="ja-JP"/>
          </w:rPr>
          <w:t xml:space="preserve"> described </w:t>
        </w:r>
        <w:r>
          <w:rPr>
            <w:lang w:val="en-CA" w:eastAsia="ja-JP"/>
          </w:rPr>
          <w:t>in table below</w:t>
        </w:r>
      </w:ins>
      <w:ins w:id="1185" w:author="Dimitri Podborski" w:date="2023-11-13T07:43:00Z">
        <w:r>
          <w:rPr>
            <w:lang w:val="en-CA" w:eastAsia="ja-JP"/>
          </w:rPr>
          <w:t xml:space="preserve">. </w:t>
        </w:r>
        <w:r w:rsidRPr="00940952">
          <w:rPr>
            <w:lang w:val="en-CA" w:eastAsia="ja-JP"/>
          </w:rPr>
          <w:t>There are 7 conformance samples for the different types of geometry that can be used in a region item. There are 2 conformance samples containing a list of regions inside a single region item. One is using 16 bits for defining the characteristics of the regions, the other is using 32 bits (i.e., in the first case, the value flags &amp; 1 for the ‘</w:t>
        </w:r>
        <w:proofErr w:type="spellStart"/>
        <w:r w:rsidRPr="00940952">
          <w:rPr>
            <w:lang w:val="en-CA" w:eastAsia="ja-JP"/>
          </w:rPr>
          <w:t>rgan</w:t>
        </w:r>
        <w:proofErr w:type="spellEnd"/>
        <w:r w:rsidRPr="00940952">
          <w:rPr>
            <w:lang w:val="en-CA" w:eastAsia="ja-JP"/>
          </w:rPr>
          <w:t>’ item is 0, in the second case it is 1).</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3092"/>
        <w:gridCol w:w="5232"/>
      </w:tblGrid>
      <w:tr w:rsidR="00211E4D" w:rsidRPr="00DC43A2" w14:paraId="6DCEED73" w14:textId="77777777">
        <w:trPr>
          <w:jc w:val="center"/>
          <w:ins w:id="1186"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7E5011EB" w14:textId="77777777" w:rsidR="00940952" w:rsidRDefault="00940952" w:rsidP="00026D56">
            <w:pPr>
              <w:rPr>
                <w:ins w:id="1187" w:author="Dimitri Podborski" w:date="2023-11-13T07:43:00Z"/>
                <w:sz w:val="20"/>
                <w:szCs w:val="20"/>
              </w:rPr>
            </w:pPr>
            <w:ins w:id="1188" w:author="Dimitri Podborski" w:date="2023-11-13T07:43:00Z">
              <w:r>
                <w:rPr>
                  <w:sz w:val="20"/>
                  <w:szCs w:val="20"/>
                </w:rPr>
                <w:t>Number</w:t>
              </w:r>
            </w:ins>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60CC70B6" w14:textId="77777777" w:rsidR="00940952" w:rsidRDefault="00940952" w:rsidP="00026D56">
            <w:pPr>
              <w:rPr>
                <w:ins w:id="1189" w:author="Dimitri Podborski" w:date="2023-11-13T07:43:00Z"/>
                <w:sz w:val="20"/>
                <w:szCs w:val="20"/>
              </w:rPr>
            </w:pPr>
            <w:ins w:id="1190" w:author="Dimitri Podborski" w:date="2023-11-13T07:43:00Z">
              <w:r>
                <w:rPr>
                  <w:sz w:val="20"/>
                  <w:szCs w:val="20"/>
                </w:rPr>
                <w:t>Filename</w:t>
              </w:r>
            </w:ins>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1E0CD833" w14:textId="77777777" w:rsidR="00940952" w:rsidRDefault="00940952" w:rsidP="00026D56">
            <w:pPr>
              <w:rPr>
                <w:ins w:id="1191" w:author="Dimitri Podborski" w:date="2023-11-13T07:43:00Z"/>
                <w:sz w:val="20"/>
                <w:szCs w:val="20"/>
              </w:rPr>
            </w:pPr>
            <w:ins w:id="1192" w:author="Dimitri Podborski" w:date="2023-11-13T07:43:00Z">
              <w:r>
                <w:rPr>
                  <w:sz w:val="20"/>
                  <w:szCs w:val="20"/>
                </w:rPr>
                <w:t>Feature</w:t>
              </w:r>
            </w:ins>
          </w:p>
        </w:tc>
      </w:tr>
      <w:tr w:rsidR="00211E4D" w:rsidRPr="00241EED" w14:paraId="2FAD906C" w14:textId="77777777">
        <w:trPr>
          <w:jc w:val="center"/>
          <w:ins w:id="1193"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tcPr>
          <w:p w14:paraId="36783536" w14:textId="77777777" w:rsidR="00940952" w:rsidRDefault="00940952">
            <w:pPr>
              <w:jc w:val="center"/>
              <w:rPr>
                <w:ins w:id="1194" w:author="Dimitri Podborski" w:date="2023-11-13T07:43:00Z"/>
                <w:sz w:val="20"/>
                <w:szCs w:val="20"/>
              </w:rPr>
            </w:pPr>
            <w:ins w:id="1195" w:author="Dimitri Podborski" w:date="2023-11-13T07:43:00Z">
              <w:r>
                <w:rPr>
                  <w:sz w:val="20"/>
                  <w:szCs w:val="20"/>
                </w:rPr>
                <w:t>1</w:t>
              </w:r>
            </w:ins>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3C9E29C4" w14:textId="77777777" w:rsidR="00940952" w:rsidRDefault="00940952" w:rsidP="00026D56">
            <w:pPr>
              <w:rPr>
                <w:ins w:id="1196" w:author="Dimitri Podborski" w:date="2023-11-13T07:43:00Z"/>
                <w:sz w:val="20"/>
                <w:szCs w:val="20"/>
              </w:rPr>
            </w:pPr>
            <w:ins w:id="1197" w:author="Dimitri Podborski" w:date="2023-11-13T07:43:00Z">
              <w:r>
                <w:rPr>
                  <w:sz w:val="20"/>
                  <w:szCs w:val="20"/>
                </w:rPr>
                <w:t>region-</w:t>
              </w:r>
              <w:proofErr w:type="spellStart"/>
              <w:proofErr w:type="gramStart"/>
              <w:r>
                <w:rPr>
                  <w:sz w:val="20"/>
                  <w:szCs w:val="20"/>
                </w:rPr>
                <w:t>point.heic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1AB5132E" w14:textId="77777777" w:rsidR="00940952" w:rsidRDefault="00940952" w:rsidP="00026D56">
            <w:pPr>
              <w:rPr>
                <w:ins w:id="1198" w:author="Dimitri Podborski" w:date="2023-11-13T07:43:00Z"/>
                <w:sz w:val="20"/>
                <w:szCs w:val="20"/>
              </w:rPr>
            </w:pPr>
            <w:ins w:id="1199" w:author="Dimitri Podborski" w:date="2023-11-13T07:43:00Z">
              <w:r>
                <w:rPr>
                  <w:sz w:val="20"/>
                  <w:szCs w:val="20"/>
                </w:rPr>
                <w:t>Point region with ‘</w:t>
              </w:r>
              <w:proofErr w:type="spellStart"/>
              <w:r>
                <w:rPr>
                  <w:rFonts w:ascii="Courier New" w:hAnsi="Courier New" w:cs="Courier New"/>
                  <w:sz w:val="20"/>
                  <w:szCs w:val="20"/>
                </w:rPr>
                <w:t>udes</w:t>
              </w:r>
              <w:proofErr w:type="spellEnd"/>
              <w:r>
                <w:rPr>
                  <w:sz w:val="20"/>
                  <w:szCs w:val="20"/>
                </w:rPr>
                <w:t>’ annotation.</w:t>
              </w:r>
            </w:ins>
          </w:p>
        </w:tc>
      </w:tr>
      <w:tr w:rsidR="00211E4D" w:rsidRPr="00241EED" w14:paraId="4DA6F3C1" w14:textId="77777777">
        <w:trPr>
          <w:jc w:val="center"/>
          <w:ins w:id="1200"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308A485E" w14:textId="77777777" w:rsidR="00940952" w:rsidRDefault="00940952">
            <w:pPr>
              <w:jc w:val="center"/>
              <w:rPr>
                <w:ins w:id="1201" w:author="Dimitri Podborski" w:date="2023-11-13T07:43:00Z"/>
                <w:sz w:val="20"/>
                <w:szCs w:val="20"/>
              </w:rPr>
            </w:pPr>
            <w:ins w:id="1202" w:author="Dimitri Podborski" w:date="2023-11-13T07:43:00Z">
              <w:r>
                <w:rPr>
                  <w:sz w:val="20"/>
                  <w:szCs w:val="20"/>
                </w:rPr>
                <w:t>2</w:t>
              </w:r>
            </w:ins>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4406FC6A" w14:textId="77777777" w:rsidR="00940952" w:rsidRDefault="00940952" w:rsidP="00026D56">
            <w:pPr>
              <w:rPr>
                <w:ins w:id="1203" w:author="Dimitri Podborski" w:date="2023-11-13T07:43:00Z"/>
                <w:sz w:val="20"/>
                <w:szCs w:val="20"/>
              </w:rPr>
            </w:pPr>
            <w:ins w:id="1204" w:author="Dimitri Podborski" w:date="2023-11-13T07:43:00Z">
              <w:r>
                <w:rPr>
                  <w:sz w:val="20"/>
                  <w:szCs w:val="20"/>
                </w:rPr>
                <w:t>region-</w:t>
              </w:r>
              <w:proofErr w:type="spellStart"/>
              <w:proofErr w:type="gramStart"/>
              <w:r>
                <w:rPr>
                  <w:sz w:val="20"/>
                  <w:szCs w:val="20"/>
                </w:rPr>
                <w:t>rectangle.heic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5B0E462C" w14:textId="77777777" w:rsidR="00940952" w:rsidRDefault="00940952" w:rsidP="00026D56">
            <w:pPr>
              <w:rPr>
                <w:ins w:id="1205" w:author="Dimitri Podborski" w:date="2023-11-13T07:43:00Z"/>
                <w:sz w:val="20"/>
                <w:szCs w:val="20"/>
              </w:rPr>
            </w:pPr>
            <w:ins w:id="1206" w:author="Dimitri Podborski" w:date="2023-11-13T07:43:00Z">
              <w:r>
                <w:rPr>
                  <w:sz w:val="20"/>
                  <w:szCs w:val="20"/>
                </w:rPr>
                <w:t>Rectangle region with ‘</w:t>
              </w:r>
              <w:proofErr w:type="spellStart"/>
              <w:r>
                <w:rPr>
                  <w:rFonts w:ascii="Courier New" w:hAnsi="Courier New" w:cs="Courier New"/>
                  <w:sz w:val="20"/>
                  <w:szCs w:val="20"/>
                </w:rPr>
                <w:t>udes</w:t>
              </w:r>
              <w:proofErr w:type="spellEnd"/>
              <w:r>
                <w:rPr>
                  <w:sz w:val="20"/>
                  <w:szCs w:val="20"/>
                </w:rPr>
                <w:t>’ annotation.</w:t>
              </w:r>
            </w:ins>
          </w:p>
        </w:tc>
      </w:tr>
      <w:tr w:rsidR="00211E4D" w:rsidRPr="00241EED" w14:paraId="389EB71D" w14:textId="77777777">
        <w:trPr>
          <w:jc w:val="center"/>
          <w:ins w:id="1207"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18E210ED" w14:textId="77777777" w:rsidR="00940952" w:rsidRDefault="00940952">
            <w:pPr>
              <w:jc w:val="center"/>
              <w:rPr>
                <w:ins w:id="1208" w:author="Dimitri Podborski" w:date="2023-11-13T07:43:00Z"/>
                <w:sz w:val="20"/>
                <w:szCs w:val="20"/>
              </w:rPr>
            </w:pPr>
            <w:ins w:id="1209" w:author="Dimitri Podborski" w:date="2023-11-13T07:43:00Z">
              <w:r>
                <w:rPr>
                  <w:sz w:val="20"/>
                  <w:szCs w:val="20"/>
                </w:rPr>
                <w:t>3</w:t>
              </w:r>
            </w:ins>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33B01776" w14:textId="77777777" w:rsidR="00940952" w:rsidRDefault="00940952" w:rsidP="00026D56">
            <w:pPr>
              <w:rPr>
                <w:ins w:id="1210" w:author="Dimitri Podborski" w:date="2023-11-13T07:43:00Z"/>
                <w:sz w:val="20"/>
                <w:szCs w:val="20"/>
              </w:rPr>
            </w:pPr>
            <w:ins w:id="1211" w:author="Dimitri Podborski" w:date="2023-11-13T07:43:00Z">
              <w:r>
                <w:rPr>
                  <w:sz w:val="20"/>
                  <w:szCs w:val="20"/>
                </w:rPr>
                <w:t>region-</w:t>
              </w:r>
              <w:proofErr w:type="spellStart"/>
              <w:proofErr w:type="gramStart"/>
              <w:r>
                <w:rPr>
                  <w:sz w:val="20"/>
                  <w:szCs w:val="20"/>
                </w:rPr>
                <w:t>ellipse.heic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0580C8A9" w14:textId="77777777" w:rsidR="00940952" w:rsidRDefault="00940952">
            <w:pPr>
              <w:pStyle w:val="fields"/>
              <w:autoSpaceDE w:val="0"/>
              <w:autoSpaceDN w:val="0"/>
              <w:spacing w:before="136"/>
              <w:ind w:left="0" w:firstLine="0"/>
              <w:rPr>
                <w:ins w:id="1212" w:author="Dimitri Podborski" w:date="2023-11-13T07:43:00Z"/>
                <w:rFonts w:ascii="Times New Roman" w:hAnsi="Times New Roman"/>
                <w:sz w:val="20"/>
                <w:szCs w:val="20"/>
                <w:lang w:val="en-US"/>
              </w:rPr>
            </w:pPr>
            <w:ins w:id="1213" w:author="Dimitri Podborski" w:date="2023-11-13T07:43:00Z">
              <w:r>
                <w:rPr>
                  <w:rFonts w:ascii="Times New Roman" w:hAnsi="Times New Roman"/>
                  <w:sz w:val="20"/>
                  <w:szCs w:val="20"/>
                  <w:lang w:val="en-US"/>
                </w:rPr>
                <w:t xml:space="preserve">Ellipse region with </w:t>
              </w:r>
              <w:r>
                <w:rPr>
                  <w:sz w:val="20"/>
                  <w:szCs w:val="20"/>
                  <w:lang w:val="en-US"/>
                </w:rPr>
                <w:t>‘</w:t>
              </w:r>
              <w:proofErr w:type="spellStart"/>
              <w:r>
                <w:rPr>
                  <w:rFonts w:ascii="Courier New" w:hAnsi="Courier New" w:cs="Courier New"/>
                  <w:sz w:val="20"/>
                  <w:szCs w:val="20"/>
                  <w:lang w:val="en-US"/>
                </w:rPr>
                <w:t>udes</w:t>
              </w:r>
              <w:proofErr w:type="spellEnd"/>
              <w:r>
                <w:rPr>
                  <w:sz w:val="20"/>
                  <w:szCs w:val="20"/>
                  <w:lang w:val="en-US"/>
                </w:rPr>
                <w:t>’ annotation.</w:t>
              </w:r>
            </w:ins>
          </w:p>
        </w:tc>
      </w:tr>
      <w:tr w:rsidR="00211E4D" w:rsidRPr="00241EED" w14:paraId="3EB95659" w14:textId="77777777">
        <w:trPr>
          <w:jc w:val="center"/>
          <w:ins w:id="1214"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tcPr>
          <w:p w14:paraId="3BE3A475" w14:textId="77777777" w:rsidR="00940952" w:rsidRDefault="00940952">
            <w:pPr>
              <w:jc w:val="center"/>
              <w:rPr>
                <w:ins w:id="1215" w:author="Dimitri Podborski" w:date="2023-11-13T07:43:00Z"/>
                <w:sz w:val="20"/>
                <w:szCs w:val="20"/>
              </w:rPr>
            </w:pPr>
            <w:ins w:id="1216" w:author="Dimitri Podborski" w:date="2023-11-13T07:43:00Z">
              <w:r>
                <w:rPr>
                  <w:sz w:val="20"/>
                  <w:szCs w:val="20"/>
                </w:rPr>
                <w:lastRenderedPageBreak/>
                <w:t>4</w:t>
              </w:r>
            </w:ins>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2728FCF0" w14:textId="77777777" w:rsidR="00940952" w:rsidRDefault="00940952" w:rsidP="00026D56">
            <w:pPr>
              <w:rPr>
                <w:ins w:id="1217" w:author="Dimitri Podborski" w:date="2023-11-13T07:43:00Z"/>
                <w:sz w:val="20"/>
                <w:szCs w:val="20"/>
              </w:rPr>
            </w:pPr>
            <w:ins w:id="1218" w:author="Dimitri Podborski" w:date="2023-11-13T07:43:00Z">
              <w:r>
                <w:rPr>
                  <w:sz w:val="20"/>
                  <w:szCs w:val="20"/>
                </w:rPr>
                <w:t>region-</w:t>
              </w:r>
              <w:proofErr w:type="spellStart"/>
              <w:proofErr w:type="gramStart"/>
              <w:r>
                <w:rPr>
                  <w:sz w:val="20"/>
                  <w:szCs w:val="20"/>
                </w:rPr>
                <w:t>polygon.heic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6A7C5442" w14:textId="77777777" w:rsidR="00940952" w:rsidRDefault="00940952">
            <w:pPr>
              <w:pStyle w:val="fields"/>
              <w:autoSpaceDE w:val="0"/>
              <w:autoSpaceDN w:val="0"/>
              <w:spacing w:before="136"/>
              <w:ind w:left="0" w:firstLine="0"/>
              <w:rPr>
                <w:ins w:id="1219" w:author="Dimitri Podborski" w:date="2023-11-13T07:43:00Z"/>
                <w:rFonts w:ascii="Times New Roman" w:hAnsi="Times New Roman"/>
                <w:sz w:val="20"/>
                <w:szCs w:val="20"/>
                <w:lang w:val="en-US"/>
              </w:rPr>
            </w:pPr>
            <w:ins w:id="1220" w:author="Dimitri Podborski" w:date="2023-11-13T07:43:00Z">
              <w:r>
                <w:rPr>
                  <w:rFonts w:ascii="Times New Roman" w:hAnsi="Times New Roman"/>
                  <w:sz w:val="20"/>
                  <w:szCs w:val="20"/>
                  <w:lang w:val="en-US"/>
                </w:rPr>
                <w:t xml:space="preserve">Polygon region with </w:t>
              </w:r>
              <w:r>
                <w:rPr>
                  <w:sz w:val="20"/>
                  <w:szCs w:val="20"/>
                  <w:lang w:val="en-US"/>
                </w:rPr>
                <w:t>‘</w:t>
              </w:r>
              <w:proofErr w:type="spellStart"/>
              <w:r>
                <w:rPr>
                  <w:rFonts w:ascii="Courier New" w:hAnsi="Courier New" w:cs="Courier New"/>
                  <w:sz w:val="20"/>
                  <w:szCs w:val="20"/>
                  <w:lang w:val="en-US"/>
                </w:rPr>
                <w:t>udes</w:t>
              </w:r>
              <w:proofErr w:type="spellEnd"/>
              <w:r>
                <w:rPr>
                  <w:sz w:val="20"/>
                  <w:szCs w:val="20"/>
                  <w:lang w:val="en-US"/>
                </w:rPr>
                <w:t>’ annotation.</w:t>
              </w:r>
            </w:ins>
          </w:p>
        </w:tc>
      </w:tr>
      <w:tr w:rsidR="00211E4D" w:rsidRPr="00241EED" w14:paraId="31D4A46F" w14:textId="77777777">
        <w:trPr>
          <w:jc w:val="center"/>
          <w:ins w:id="1221"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tcPr>
          <w:p w14:paraId="67325D29" w14:textId="77777777" w:rsidR="00940952" w:rsidRDefault="00940952">
            <w:pPr>
              <w:jc w:val="center"/>
              <w:rPr>
                <w:ins w:id="1222" w:author="Dimitri Podborski" w:date="2023-11-13T07:43:00Z"/>
                <w:sz w:val="20"/>
                <w:szCs w:val="20"/>
              </w:rPr>
            </w:pPr>
            <w:ins w:id="1223" w:author="Dimitri Podborski" w:date="2023-11-13T07:43:00Z">
              <w:r>
                <w:rPr>
                  <w:sz w:val="20"/>
                  <w:szCs w:val="20"/>
                </w:rPr>
                <w:t>5</w:t>
              </w:r>
            </w:ins>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122CDD04" w14:textId="77777777" w:rsidR="00940952" w:rsidRDefault="00940952" w:rsidP="00026D56">
            <w:pPr>
              <w:rPr>
                <w:ins w:id="1224" w:author="Dimitri Podborski" w:date="2023-11-13T07:43:00Z"/>
                <w:sz w:val="20"/>
                <w:szCs w:val="20"/>
              </w:rPr>
            </w:pPr>
            <w:ins w:id="1225" w:author="Dimitri Podborski" w:date="2023-11-13T07:43:00Z">
              <w:r>
                <w:rPr>
                  <w:sz w:val="20"/>
                  <w:szCs w:val="20"/>
                </w:rPr>
                <w:t>region-</w:t>
              </w:r>
              <w:proofErr w:type="spellStart"/>
              <w:proofErr w:type="gramStart"/>
              <w:r>
                <w:rPr>
                  <w:sz w:val="20"/>
                  <w:szCs w:val="20"/>
                </w:rPr>
                <w:t>polyline.heic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5E27A43D" w14:textId="77777777" w:rsidR="00940952" w:rsidRDefault="00940952">
            <w:pPr>
              <w:pStyle w:val="fields"/>
              <w:autoSpaceDE w:val="0"/>
              <w:autoSpaceDN w:val="0"/>
              <w:spacing w:before="136"/>
              <w:ind w:left="0" w:firstLine="0"/>
              <w:rPr>
                <w:ins w:id="1226" w:author="Dimitri Podborski" w:date="2023-11-13T07:43:00Z"/>
                <w:rFonts w:ascii="Times New Roman" w:hAnsi="Times New Roman"/>
                <w:sz w:val="20"/>
                <w:szCs w:val="20"/>
                <w:lang w:val="en-US"/>
              </w:rPr>
            </w:pPr>
            <w:ins w:id="1227" w:author="Dimitri Podborski" w:date="2023-11-13T07:43:00Z">
              <w:r>
                <w:rPr>
                  <w:rFonts w:ascii="Times New Roman" w:hAnsi="Times New Roman"/>
                  <w:sz w:val="20"/>
                  <w:szCs w:val="20"/>
                  <w:lang w:val="en-US"/>
                </w:rPr>
                <w:t xml:space="preserve">Polyline region with </w:t>
              </w:r>
              <w:r>
                <w:rPr>
                  <w:sz w:val="20"/>
                  <w:szCs w:val="20"/>
                  <w:lang w:val="en-US"/>
                </w:rPr>
                <w:t>‘</w:t>
              </w:r>
              <w:proofErr w:type="spellStart"/>
              <w:r>
                <w:rPr>
                  <w:rFonts w:ascii="Courier New" w:hAnsi="Courier New" w:cs="Courier New"/>
                  <w:sz w:val="20"/>
                  <w:szCs w:val="20"/>
                  <w:lang w:val="en-US"/>
                </w:rPr>
                <w:t>udes</w:t>
              </w:r>
              <w:proofErr w:type="spellEnd"/>
              <w:r>
                <w:rPr>
                  <w:sz w:val="20"/>
                  <w:szCs w:val="20"/>
                  <w:lang w:val="en-US"/>
                </w:rPr>
                <w:t>’ annotation.</w:t>
              </w:r>
            </w:ins>
          </w:p>
        </w:tc>
      </w:tr>
      <w:tr w:rsidR="00211E4D" w:rsidRPr="00241EED" w14:paraId="742C7578" w14:textId="77777777">
        <w:trPr>
          <w:jc w:val="center"/>
          <w:ins w:id="1228"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tcPr>
          <w:p w14:paraId="45B4FBDC" w14:textId="77777777" w:rsidR="00940952" w:rsidRDefault="00940952">
            <w:pPr>
              <w:jc w:val="center"/>
              <w:rPr>
                <w:ins w:id="1229" w:author="Dimitri Podborski" w:date="2023-11-13T07:43:00Z"/>
                <w:sz w:val="20"/>
                <w:szCs w:val="20"/>
              </w:rPr>
            </w:pPr>
            <w:ins w:id="1230" w:author="Dimitri Podborski" w:date="2023-11-13T07:43:00Z">
              <w:r>
                <w:rPr>
                  <w:sz w:val="20"/>
                  <w:szCs w:val="20"/>
                </w:rPr>
                <w:t>6</w:t>
              </w:r>
            </w:ins>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4B2EEFFA" w14:textId="77777777" w:rsidR="00940952" w:rsidRDefault="00940952" w:rsidP="00026D56">
            <w:pPr>
              <w:rPr>
                <w:ins w:id="1231" w:author="Dimitri Podborski" w:date="2023-11-13T07:43:00Z"/>
                <w:sz w:val="20"/>
                <w:szCs w:val="20"/>
              </w:rPr>
            </w:pPr>
            <w:ins w:id="1232" w:author="Dimitri Podborski" w:date="2023-11-13T07:43:00Z">
              <w:r>
                <w:rPr>
                  <w:sz w:val="20"/>
                  <w:szCs w:val="20"/>
                </w:rPr>
                <w:t>region-</w:t>
              </w:r>
              <w:proofErr w:type="spellStart"/>
              <w:proofErr w:type="gramStart"/>
              <w:r>
                <w:rPr>
                  <w:sz w:val="20"/>
                  <w:szCs w:val="20"/>
                </w:rPr>
                <w:t>mask.heic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62B9277B" w14:textId="77777777" w:rsidR="00940952" w:rsidRDefault="00940952">
            <w:pPr>
              <w:pStyle w:val="fields"/>
              <w:autoSpaceDE w:val="0"/>
              <w:autoSpaceDN w:val="0"/>
              <w:spacing w:before="136"/>
              <w:ind w:left="0" w:firstLine="0"/>
              <w:rPr>
                <w:ins w:id="1233" w:author="Dimitri Podborski" w:date="2023-11-13T07:43:00Z"/>
                <w:rFonts w:ascii="Times New Roman" w:hAnsi="Times New Roman"/>
                <w:sz w:val="20"/>
                <w:szCs w:val="20"/>
                <w:lang w:val="en-US"/>
              </w:rPr>
            </w:pPr>
            <w:ins w:id="1234" w:author="Dimitri Podborski" w:date="2023-11-13T07:43:00Z">
              <w:r>
                <w:rPr>
                  <w:rFonts w:ascii="Times New Roman" w:hAnsi="Times New Roman"/>
                  <w:sz w:val="20"/>
                  <w:szCs w:val="20"/>
                  <w:lang w:val="en-US"/>
                </w:rPr>
                <w:t xml:space="preserve">Mask region with </w:t>
              </w:r>
              <w:r>
                <w:rPr>
                  <w:sz w:val="20"/>
                  <w:szCs w:val="20"/>
                  <w:lang w:val="en-US"/>
                </w:rPr>
                <w:t>‘</w:t>
              </w:r>
              <w:proofErr w:type="spellStart"/>
              <w:r>
                <w:rPr>
                  <w:rFonts w:ascii="Courier New" w:hAnsi="Courier New" w:cs="Courier New"/>
                  <w:sz w:val="20"/>
                  <w:szCs w:val="20"/>
                  <w:lang w:val="en-US"/>
                </w:rPr>
                <w:t>udes</w:t>
              </w:r>
              <w:proofErr w:type="spellEnd"/>
              <w:r>
                <w:rPr>
                  <w:sz w:val="20"/>
                  <w:szCs w:val="20"/>
                  <w:lang w:val="en-US"/>
                </w:rPr>
                <w:t>’ annotation, where the mask is defined as an item.</w:t>
              </w:r>
            </w:ins>
          </w:p>
        </w:tc>
      </w:tr>
      <w:tr w:rsidR="00211E4D" w:rsidRPr="00241EED" w14:paraId="4B2F68B1" w14:textId="77777777">
        <w:trPr>
          <w:jc w:val="center"/>
          <w:ins w:id="1235"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tcPr>
          <w:p w14:paraId="68A369FD" w14:textId="77777777" w:rsidR="00940952" w:rsidRDefault="00940952">
            <w:pPr>
              <w:jc w:val="center"/>
              <w:rPr>
                <w:ins w:id="1236" w:author="Dimitri Podborski" w:date="2023-11-13T07:43:00Z"/>
                <w:sz w:val="20"/>
                <w:szCs w:val="20"/>
              </w:rPr>
            </w:pPr>
            <w:ins w:id="1237" w:author="Dimitri Podborski" w:date="2023-11-13T07:43:00Z">
              <w:r>
                <w:rPr>
                  <w:sz w:val="20"/>
                  <w:szCs w:val="20"/>
                </w:rPr>
                <w:t>7</w:t>
              </w:r>
            </w:ins>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6025F03E" w14:textId="77777777" w:rsidR="00940952" w:rsidRDefault="00940952" w:rsidP="00026D56">
            <w:pPr>
              <w:rPr>
                <w:ins w:id="1238" w:author="Dimitri Podborski" w:date="2023-11-13T07:43:00Z"/>
                <w:sz w:val="20"/>
                <w:szCs w:val="20"/>
              </w:rPr>
            </w:pPr>
            <w:ins w:id="1239" w:author="Dimitri Podborski" w:date="2023-11-13T07:43:00Z">
              <w:r>
                <w:rPr>
                  <w:sz w:val="20"/>
                  <w:szCs w:val="20"/>
                </w:rPr>
                <w:t>region-inline-</w:t>
              </w:r>
              <w:proofErr w:type="spellStart"/>
              <w:proofErr w:type="gramStart"/>
              <w:r>
                <w:rPr>
                  <w:sz w:val="20"/>
                  <w:szCs w:val="20"/>
                </w:rPr>
                <w:t>mask.heic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2A7E527E" w14:textId="77777777" w:rsidR="00940952" w:rsidRDefault="00940952">
            <w:pPr>
              <w:pStyle w:val="fields"/>
              <w:autoSpaceDE w:val="0"/>
              <w:autoSpaceDN w:val="0"/>
              <w:spacing w:before="136"/>
              <w:ind w:left="0" w:firstLine="0"/>
              <w:rPr>
                <w:ins w:id="1240" w:author="Dimitri Podborski" w:date="2023-11-13T07:43:00Z"/>
                <w:rFonts w:ascii="Times New Roman" w:hAnsi="Times New Roman"/>
                <w:sz w:val="20"/>
                <w:szCs w:val="20"/>
                <w:lang w:val="en-US"/>
              </w:rPr>
            </w:pPr>
            <w:ins w:id="1241" w:author="Dimitri Podborski" w:date="2023-11-13T07:43:00Z">
              <w:r>
                <w:rPr>
                  <w:rFonts w:ascii="Times New Roman" w:hAnsi="Times New Roman"/>
                  <w:sz w:val="20"/>
                  <w:szCs w:val="20"/>
                  <w:lang w:val="en-US"/>
                </w:rPr>
                <w:t xml:space="preserve">Mask region with </w:t>
              </w:r>
              <w:r>
                <w:rPr>
                  <w:sz w:val="20"/>
                  <w:szCs w:val="20"/>
                  <w:lang w:val="en-US"/>
                </w:rPr>
                <w:t>‘</w:t>
              </w:r>
              <w:proofErr w:type="spellStart"/>
              <w:r>
                <w:rPr>
                  <w:rFonts w:ascii="Courier New" w:hAnsi="Courier New" w:cs="Courier New"/>
                  <w:sz w:val="20"/>
                  <w:szCs w:val="20"/>
                  <w:lang w:val="en-US"/>
                </w:rPr>
                <w:t>udes</w:t>
              </w:r>
              <w:proofErr w:type="spellEnd"/>
              <w:r>
                <w:rPr>
                  <w:sz w:val="20"/>
                  <w:szCs w:val="20"/>
                  <w:lang w:val="en-US"/>
                </w:rPr>
                <w:t>’ annotation, where the mask is defined inline in the region item.</w:t>
              </w:r>
            </w:ins>
          </w:p>
        </w:tc>
      </w:tr>
      <w:tr w:rsidR="00211E4D" w:rsidRPr="00241EED" w14:paraId="5C80B263" w14:textId="77777777">
        <w:trPr>
          <w:jc w:val="center"/>
          <w:ins w:id="1242"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tcPr>
          <w:p w14:paraId="74D01BA0" w14:textId="77777777" w:rsidR="00940952" w:rsidRDefault="00940952">
            <w:pPr>
              <w:jc w:val="center"/>
              <w:rPr>
                <w:ins w:id="1243" w:author="Dimitri Podborski" w:date="2023-11-13T07:43:00Z"/>
                <w:sz w:val="20"/>
                <w:szCs w:val="20"/>
              </w:rPr>
            </w:pPr>
            <w:ins w:id="1244" w:author="Dimitri Podborski" w:date="2023-11-13T07:43:00Z">
              <w:r>
                <w:rPr>
                  <w:sz w:val="20"/>
                  <w:szCs w:val="20"/>
                </w:rPr>
                <w:t>8</w:t>
              </w:r>
            </w:ins>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6EC0B458" w14:textId="77777777" w:rsidR="00940952" w:rsidRDefault="00940952" w:rsidP="00026D56">
            <w:pPr>
              <w:rPr>
                <w:ins w:id="1245" w:author="Dimitri Podborski" w:date="2023-11-13T07:43:00Z"/>
                <w:sz w:val="20"/>
                <w:szCs w:val="20"/>
              </w:rPr>
            </w:pPr>
            <w:ins w:id="1246" w:author="Dimitri Podborski" w:date="2023-11-13T07:43:00Z">
              <w:r>
                <w:rPr>
                  <w:sz w:val="20"/>
                  <w:szCs w:val="20"/>
                </w:rPr>
                <w:t>region-</w:t>
              </w:r>
              <w:proofErr w:type="spellStart"/>
              <w:proofErr w:type="gramStart"/>
              <w:r>
                <w:rPr>
                  <w:sz w:val="20"/>
                  <w:szCs w:val="20"/>
                </w:rPr>
                <w:t>list.heic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71D39179" w14:textId="77777777" w:rsidR="00940952" w:rsidRDefault="00940952">
            <w:pPr>
              <w:pStyle w:val="fields"/>
              <w:autoSpaceDE w:val="0"/>
              <w:autoSpaceDN w:val="0"/>
              <w:spacing w:before="136"/>
              <w:ind w:left="0" w:firstLine="0"/>
              <w:rPr>
                <w:ins w:id="1247" w:author="Dimitri Podborski" w:date="2023-11-13T07:43:00Z"/>
                <w:rFonts w:ascii="Times New Roman" w:hAnsi="Times New Roman"/>
                <w:sz w:val="20"/>
                <w:szCs w:val="20"/>
                <w:lang w:val="en-US"/>
              </w:rPr>
            </w:pPr>
            <w:ins w:id="1248" w:author="Dimitri Podborski" w:date="2023-11-13T07:43:00Z">
              <w:r>
                <w:rPr>
                  <w:rFonts w:ascii="Times New Roman" w:hAnsi="Times New Roman"/>
                  <w:sz w:val="20"/>
                  <w:szCs w:val="20"/>
                  <w:lang w:val="en-US"/>
                </w:rPr>
                <w:t xml:space="preserve">One rectangle and two points regions in a single region item, with </w:t>
              </w:r>
              <w:r>
                <w:rPr>
                  <w:sz w:val="20"/>
                  <w:szCs w:val="20"/>
                  <w:lang w:val="en-US"/>
                </w:rPr>
                <w:t>‘</w:t>
              </w:r>
              <w:proofErr w:type="spellStart"/>
              <w:r>
                <w:rPr>
                  <w:rFonts w:ascii="Courier New" w:hAnsi="Courier New" w:cs="Courier New"/>
                  <w:sz w:val="20"/>
                  <w:szCs w:val="20"/>
                  <w:lang w:val="en-US"/>
                </w:rPr>
                <w:t>udes</w:t>
              </w:r>
              <w:proofErr w:type="spellEnd"/>
              <w:r>
                <w:rPr>
                  <w:sz w:val="20"/>
                  <w:szCs w:val="20"/>
                  <w:lang w:val="en-US"/>
                </w:rPr>
                <w:t>’ annotation.</w:t>
              </w:r>
            </w:ins>
          </w:p>
        </w:tc>
      </w:tr>
      <w:tr w:rsidR="00211E4D" w:rsidRPr="00241EED" w14:paraId="5C8030AE" w14:textId="77777777">
        <w:trPr>
          <w:jc w:val="center"/>
          <w:ins w:id="1249" w:author="Dimitri Podborski" w:date="2023-11-13T07:43:00Z"/>
        </w:trPr>
        <w:tc>
          <w:tcPr>
            <w:tcW w:w="872" w:type="dxa"/>
            <w:tcBorders>
              <w:top w:val="single" w:sz="4" w:space="0" w:color="auto"/>
              <w:left w:val="single" w:sz="4" w:space="0" w:color="auto"/>
              <w:bottom w:val="single" w:sz="4" w:space="0" w:color="auto"/>
              <w:right w:val="single" w:sz="4" w:space="0" w:color="auto"/>
            </w:tcBorders>
            <w:shd w:val="clear" w:color="auto" w:fill="auto"/>
          </w:tcPr>
          <w:p w14:paraId="50485B4D" w14:textId="77777777" w:rsidR="00940952" w:rsidRDefault="00940952">
            <w:pPr>
              <w:jc w:val="center"/>
              <w:rPr>
                <w:ins w:id="1250" w:author="Dimitri Podborski" w:date="2023-11-13T07:43:00Z"/>
                <w:sz w:val="20"/>
                <w:szCs w:val="20"/>
              </w:rPr>
            </w:pPr>
            <w:ins w:id="1251" w:author="Dimitri Podborski" w:date="2023-11-13T07:43:00Z">
              <w:r>
                <w:rPr>
                  <w:sz w:val="20"/>
                  <w:szCs w:val="20"/>
                </w:rPr>
                <w:t>9</w:t>
              </w:r>
            </w:ins>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02E382ED" w14:textId="77777777" w:rsidR="00940952" w:rsidRDefault="00940952" w:rsidP="00026D56">
            <w:pPr>
              <w:rPr>
                <w:ins w:id="1252" w:author="Dimitri Podborski" w:date="2023-11-13T07:43:00Z"/>
                <w:sz w:val="20"/>
                <w:szCs w:val="20"/>
              </w:rPr>
            </w:pPr>
            <w:ins w:id="1253" w:author="Dimitri Podborski" w:date="2023-11-13T07:43:00Z">
              <w:r>
                <w:rPr>
                  <w:sz w:val="20"/>
                  <w:szCs w:val="20"/>
                </w:rPr>
                <w:t>region-list-</w:t>
              </w:r>
              <w:proofErr w:type="spellStart"/>
              <w:proofErr w:type="gramStart"/>
              <w:r>
                <w:rPr>
                  <w:sz w:val="20"/>
                  <w:szCs w:val="20"/>
                </w:rPr>
                <w:t>large.heic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6D226B6D" w14:textId="77777777" w:rsidR="00940952" w:rsidRDefault="00940952">
            <w:pPr>
              <w:pStyle w:val="fields"/>
              <w:autoSpaceDE w:val="0"/>
              <w:autoSpaceDN w:val="0"/>
              <w:spacing w:before="136"/>
              <w:ind w:left="0" w:firstLine="0"/>
              <w:rPr>
                <w:ins w:id="1254" w:author="Dimitri Podborski" w:date="2023-11-13T07:43:00Z"/>
                <w:rFonts w:ascii="Times New Roman" w:hAnsi="Times New Roman"/>
                <w:sz w:val="20"/>
                <w:szCs w:val="20"/>
                <w:lang w:val="en-US"/>
              </w:rPr>
            </w:pPr>
            <w:ins w:id="1255" w:author="Dimitri Podborski" w:date="2023-11-13T07:43:00Z">
              <w:r>
                <w:rPr>
                  <w:rFonts w:ascii="Times New Roman" w:hAnsi="Times New Roman"/>
                  <w:sz w:val="20"/>
                  <w:szCs w:val="20"/>
                  <w:lang w:val="en-US"/>
                </w:rPr>
                <w:t xml:space="preserve">One rectangle and two points regions in a single region item, with </w:t>
              </w:r>
              <w:r>
                <w:rPr>
                  <w:sz w:val="20"/>
                  <w:szCs w:val="20"/>
                  <w:lang w:val="en-US"/>
                </w:rPr>
                <w:t>‘</w:t>
              </w:r>
              <w:proofErr w:type="spellStart"/>
              <w:r>
                <w:rPr>
                  <w:rFonts w:ascii="Courier New" w:hAnsi="Courier New" w:cs="Courier New"/>
                  <w:sz w:val="20"/>
                  <w:szCs w:val="20"/>
                  <w:lang w:val="en-US"/>
                </w:rPr>
                <w:t>udes</w:t>
              </w:r>
              <w:proofErr w:type="spellEnd"/>
              <w:r>
                <w:rPr>
                  <w:sz w:val="20"/>
                  <w:szCs w:val="20"/>
                  <w:lang w:val="en-US"/>
                </w:rPr>
                <w:t xml:space="preserve">’ annotation, where the regions are defined using a </w:t>
              </w:r>
              <w:proofErr w:type="spellStart"/>
              <w:r>
                <w:rPr>
                  <w:rFonts w:ascii="Courier New" w:hAnsi="Courier New" w:cs="Courier New"/>
                  <w:sz w:val="20"/>
                  <w:szCs w:val="20"/>
                  <w:lang w:val="en-US"/>
                </w:rPr>
                <w:t>field_size</w:t>
              </w:r>
              <w:proofErr w:type="spellEnd"/>
              <w:r>
                <w:rPr>
                  <w:sz w:val="20"/>
                  <w:szCs w:val="20"/>
                  <w:lang w:val="en-US"/>
                </w:rPr>
                <w:t xml:space="preserve"> of 32.</w:t>
              </w:r>
            </w:ins>
          </w:p>
        </w:tc>
      </w:tr>
    </w:tbl>
    <w:p w14:paraId="0893868D" w14:textId="77777777" w:rsidR="00940952" w:rsidRDefault="00940952" w:rsidP="00940952">
      <w:pPr>
        <w:rPr>
          <w:ins w:id="1256" w:author="Dimitri Podborski" w:date="2023-11-13T07:43:00Z"/>
          <w:lang w:val="en-CA" w:eastAsia="ja-JP"/>
        </w:rPr>
      </w:pPr>
    </w:p>
    <w:p w14:paraId="76EE821F" w14:textId="43C30C0F" w:rsidR="00940952" w:rsidRDefault="00940952" w:rsidP="00940952">
      <w:pPr>
        <w:rPr>
          <w:ins w:id="1257" w:author="Dimitri Podborski" w:date="2023-11-13T07:44:00Z"/>
          <w:rFonts w:ascii="Times New Roman" w:hAnsi="Times New Roman"/>
          <w:sz w:val="24"/>
          <w:szCs w:val="24"/>
        </w:rPr>
      </w:pPr>
      <w:ins w:id="1258" w:author="Dimitri Podborski" w:date="2023-11-13T07:43:00Z">
        <w:r w:rsidRPr="005C245B">
          <w:rPr>
            <w:rFonts w:ascii="Times New Roman" w:hAnsi="Times New Roman"/>
            <w:sz w:val="24"/>
            <w:szCs w:val="24"/>
          </w:rPr>
          <w:t>3 conformance samples for derived region items</w:t>
        </w:r>
        <w:r>
          <w:rPr>
            <w:rFonts w:ascii="Times New Roman" w:hAnsi="Times New Roman"/>
            <w:sz w:val="24"/>
            <w:szCs w:val="24"/>
          </w:rPr>
          <w:t xml:space="preserve"> ar</w:t>
        </w:r>
      </w:ins>
      <w:ins w:id="1259" w:author="Dimitri Podborski" w:date="2023-11-13T07:44:00Z">
        <w:r>
          <w:rPr>
            <w:rFonts w:ascii="Times New Roman" w:hAnsi="Times New Roman"/>
            <w:sz w:val="24"/>
            <w:szCs w:val="24"/>
          </w:rPr>
          <w:t xml:space="preserve">e described in the table below. </w:t>
        </w:r>
        <w:r w:rsidRPr="00940952">
          <w:rPr>
            <w:rFonts w:ascii="Times New Roman" w:hAnsi="Times New Roman"/>
            <w:sz w:val="24"/>
            <w:szCs w:val="24"/>
          </w:rPr>
          <w:t>Each of these conformance samples contains an image item and a derived image item. A region item is associated with the image item inside which the regions are defined using an item reference of type ‘</w:t>
        </w:r>
        <w:proofErr w:type="spellStart"/>
        <w:r w:rsidRPr="00940952">
          <w:rPr>
            <w:rFonts w:ascii="Times New Roman" w:hAnsi="Times New Roman"/>
            <w:sz w:val="24"/>
            <w:szCs w:val="24"/>
          </w:rPr>
          <w:t>cdsc</w:t>
        </w:r>
        <w:proofErr w:type="spellEnd"/>
        <w:r w:rsidRPr="00940952">
          <w:rPr>
            <w:rFonts w:ascii="Times New Roman" w:hAnsi="Times New Roman"/>
            <w:sz w:val="24"/>
            <w:szCs w:val="24"/>
          </w:rPr>
          <w:t xml:space="preserve">’ from the region item to the image item. </w:t>
        </w:r>
        <w:proofErr w:type="gramStart"/>
        <w:r w:rsidRPr="00940952">
          <w:rPr>
            <w:rFonts w:ascii="Times New Roman" w:hAnsi="Times New Roman"/>
            <w:sz w:val="24"/>
            <w:szCs w:val="24"/>
          </w:rPr>
          <w:t>A derived region item,</w:t>
        </w:r>
        <w:proofErr w:type="gramEnd"/>
        <w:r w:rsidRPr="00940952">
          <w:rPr>
            <w:rFonts w:ascii="Times New Roman" w:hAnsi="Times New Roman"/>
            <w:sz w:val="24"/>
            <w:szCs w:val="24"/>
          </w:rPr>
          <w:t xml:space="preserve"> includes a ‘</w:t>
        </w:r>
        <w:proofErr w:type="spellStart"/>
        <w:r w:rsidRPr="00940952">
          <w:rPr>
            <w:rFonts w:ascii="Times New Roman" w:hAnsi="Times New Roman"/>
            <w:sz w:val="24"/>
            <w:szCs w:val="24"/>
          </w:rPr>
          <w:t>drgn</w:t>
        </w:r>
        <w:proofErr w:type="spellEnd"/>
        <w:r w:rsidRPr="00940952">
          <w:rPr>
            <w:rFonts w:ascii="Times New Roman" w:hAnsi="Times New Roman"/>
            <w:sz w:val="24"/>
            <w:szCs w:val="24"/>
          </w:rPr>
          <w:t>’ item reference to the region item. The derived region item is associated with the derived image item using an item reference of type ‘</w:t>
        </w:r>
        <w:proofErr w:type="spellStart"/>
        <w:r w:rsidRPr="00940952">
          <w:rPr>
            <w:rFonts w:ascii="Times New Roman" w:hAnsi="Times New Roman"/>
            <w:sz w:val="24"/>
            <w:szCs w:val="24"/>
          </w:rPr>
          <w:t>cdsc</w:t>
        </w:r>
        <w:proofErr w:type="spellEnd"/>
        <w:r w:rsidRPr="00940952">
          <w:rPr>
            <w:rFonts w:ascii="Times New Roman" w:hAnsi="Times New Roman"/>
            <w:sz w:val="24"/>
            <w:szCs w:val="24"/>
          </w:rPr>
          <w:t xml:space="preserve">’ from the derived region item to the derived image item. Each region item contains a rectangle region and </w:t>
        </w:r>
        <w:proofErr w:type="gramStart"/>
        <w:r w:rsidRPr="00940952">
          <w:rPr>
            <w:rFonts w:ascii="Times New Roman" w:hAnsi="Times New Roman"/>
            <w:sz w:val="24"/>
            <w:szCs w:val="24"/>
          </w:rPr>
          <w:t>two point</w:t>
        </w:r>
        <w:proofErr w:type="gramEnd"/>
        <w:r w:rsidRPr="00940952">
          <w:rPr>
            <w:rFonts w:ascii="Times New Roman" w:hAnsi="Times New Roman"/>
            <w:sz w:val="24"/>
            <w:szCs w:val="24"/>
          </w:rPr>
          <w:t xml:space="preserve"> regions and is annotated with a ‘</w:t>
        </w:r>
        <w:proofErr w:type="spellStart"/>
        <w:r w:rsidRPr="00940952">
          <w:rPr>
            <w:rFonts w:ascii="Times New Roman" w:hAnsi="Times New Roman"/>
            <w:sz w:val="24"/>
            <w:szCs w:val="24"/>
          </w:rPr>
          <w:t>udes</w:t>
        </w:r>
        <w:proofErr w:type="spellEnd"/>
        <w:r w:rsidRPr="00940952">
          <w:rPr>
            <w:rFonts w:ascii="Times New Roman" w:hAnsi="Times New Roman"/>
            <w:sz w:val="24"/>
            <w:szCs w:val="24"/>
          </w:rPr>
          <w:t>’ item property.</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9"/>
        <w:gridCol w:w="3092"/>
        <w:gridCol w:w="5232"/>
      </w:tblGrid>
      <w:tr w:rsidR="00211E4D" w14:paraId="1763B6F4" w14:textId="77777777">
        <w:trPr>
          <w:jc w:val="center"/>
          <w:ins w:id="1260" w:author="Dimitri Podborski" w:date="2023-11-13T07:44:00Z"/>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2CDCABC9" w14:textId="77777777" w:rsidR="00940952" w:rsidRDefault="00940952" w:rsidP="00026D56">
            <w:pPr>
              <w:rPr>
                <w:ins w:id="1261" w:author="Dimitri Podborski" w:date="2023-11-13T07:44:00Z"/>
                <w:sz w:val="20"/>
                <w:szCs w:val="20"/>
              </w:rPr>
            </w:pPr>
            <w:ins w:id="1262" w:author="Dimitri Podborski" w:date="2023-11-13T07:44:00Z">
              <w:r>
                <w:rPr>
                  <w:sz w:val="20"/>
                  <w:szCs w:val="20"/>
                </w:rPr>
                <w:t>Number</w:t>
              </w:r>
            </w:ins>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28B71384" w14:textId="77777777" w:rsidR="00940952" w:rsidRDefault="00940952" w:rsidP="00026D56">
            <w:pPr>
              <w:rPr>
                <w:ins w:id="1263" w:author="Dimitri Podborski" w:date="2023-11-13T07:44:00Z"/>
                <w:sz w:val="20"/>
                <w:szCs w:val="20"/>
              </w:rPr>
            </w:pPr>
            <w:ins w:id="1264" w:author="Dimitri Podborski" w:date="2023-11-13T07:44:00Z">
              <w:r>
                <w:rPr>
                  <w:sz w:val="20"/>
                  <w:szCs w:val="20"/>
                </w:rPr>
                <w:t>Filename</w:t>
              </w:r>
            </w:ins>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12746C19" w14:textId="77777777" w:rsidR="00940952" w:rsidRDefault="00940952" w:rsidP="00026D56">
            <w:pPr>
              <w:rPr>
                <w:ins w:id="1265" w:author="Dimitri Podborski" w:date="2023-11-13T07:44:00Z"/>
                <w:sz w:val="20"/>
                <w:szCs w:val="20"/>
              </w:rPr>
            </w:pPr>
            <w:ins w:id="1266" w:author="Dimitri Podborski" w:date="2023-11-13T07:44:00Z">
              <w:r>
                <w:rPr>
                  <w:sz w:val="20"/>
                  <w:szCs w:val="20"/>
                </w:rPr>
                <w:t>Feature</w:t>
              </w:r>
            </w:ins>
          </w:p>
        </w:tc>
      </w:tr>
      <w:tr w:rsidR="00211E4D" w:rsidRPr="00241EED" w14:paraId="3BAF93C6" w14:textId="77777777">
        <w:trPr>
          <w:jc w:val="center"/>
          <w:ins w:id="1267" w:author="Dimitri Podborski" w:date="2023-11-13T07:44:00Z"/>
        </w:trPr>
        <w:tc>
          <w:tcPr>
            <w:tcW w:w="872" w:type="dxa"/>
            <w:tcBorders>
              <w:top w:val="single" w:sz="4" w:space="0" w:color="auto"/>
              <w:left w:val="single" w:sz="4" w:space="0" w:color="auto"/>
              <w:bottom w:val="single" w:sz="4" w:space="0" w:color="auto"/>
              <w:right w:val="single" w:sz="4" w:space="0" w:color="auto"/>
            </w:tcBorders>
            <w:shd w:val="clear" w:color="auto" w:fill="auto"/>
          </w:tcPr>
          <w:p w14:paraId="676E6722" w14:textId="77777777" w:rsidR="00940952" w:rsidRDefault="00940952">
            <w:pPr>
              <w:jc w:val="center"/>
              <w:rPr>
                <w:ins w:id="1268" w:author="Dimitri Podborski" w:date="2023-11-13T07:44:00Z"/>
                <w:sz w:val="20"/>
                <w:szCs w:val="20"/>
              </w:rPr>
            </w:pPr>
            <w:ins w:id="1269" w:author="Dimitri Podborski" w:date="2023-11-13T07:44:00Z">
              <w:r>
                <w:rPr>
                  <w:sz w:val="20"/>
                  <w:szCs w:val="20"/>
                </w:rPr>
                <w:t>1</w:t>
              </w:r>
            </w:ins>
          </w:p>
        </w:tc>
        <w:tc>
          <w:tcPr>
            <w:tcW w:w="3092" w:type="dxa"/>
            <w:tcBorders>
              <w:top w:val="single" w:sz="4" w:space="0" w:color="auto"/>
              <w:left w:val="single" w:sz="4" w:space="0" w:color="auto"/>
              <w:bottom w:val="single" w:sz="4" w:space="0" w:color="auto"/>
              <w:right w:val="single" w:sz="4" w:space="0" w:color="auto"/>
            </w:tcBorders>
            <w:shd w:val="clear" w:color="auto" w:fill="auto"/>
          </w:tcPr>
          <w:p w14:paraId="117781E9" w14:textId="77777777" w:rsidR="00940952" w:rsidRDefault="00940952" w:rsidP="00026D56">
            <w:pPr>
              <w:rPr>
                <w:ins w:id="1270" w:author="Dimitri Podborski" w:date="2023-11-13T07:44:00Z"/>
                <w:sz w:val="20"/>
                <w:szCs w:val="20"/>
              </w:rPr>
            </w:pPr>
            <w:ins w:id="1271" w:author="Dimitri Podborski" w:date="2023-11-13T07:44:00Z">
              <w:r>
                <w:rPr>
                  <w:sz w:val="20"/>
                  <w:szCs w:val="20"/>
                </w:rPr>
                <w:t>region-derived-</w:t>
              </w:r>
              <w:proofErr w:type="spellStart"/>
              <w:proofErr w:type="gramStart"/>
              <w:r>
                <w:rPr>
                  <w:sz w:val="20"/>
                  <w:szCs w:val="20"/>
                </w:rPr>
                <w:t>crop.heic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tcPr>
          <w:p w14:paraId="30BF731B" w14:textId="77777777" w:rsidR="00940952" w:rsidRDefault="00940952" w:rsidP="00026D56">
            <w:pPr>
              <w:rPr>
                <w:ins w:id="1272" w:author="Dimitri Podborski" w:date="2023-11-13T07:44:00Z"/>
                <w:sz w:val="20"/>
                <w:szCs w:val="20"/>
              </w:rPr>
            </w:pPr>
            <w:ins w:id="1273" w:author="Dimitri Podborski" w:date="2023-11-13T07:44:00Z">
              <w:r>
                <w:rPr>
                  <w:sz w:val="20"/>
                  <w:szCs w:val="20"/>
                </w:rPr>
                <w:t>Derived region item using a ‘</w:t>
              </w:r>
              <w:r>
                <w:rPr>
                  <w:rFonts w:ascii="Courier New" w:hAnsi="Courier New" w:cs="Courier New"/>
                  <w:sz w:val="20"/>
                  <w:szCs w:val="20"/>
                </w:rPr>
                <w:t>clap</w:t>
              </w:r>
              <w:r>
                <w:rPr>
                  <w:sz w:val="20"/>
                  <w:szCs w:val="20"/>
                </w:rPr>
                <w:t>’ transformative item property.</w:t>
              </w:r>
            </w:ins>
          </w:p>
        </w:tc>
      </w:tr>
      <w:tr w:rsidR="00211E4D" w:rsidRPr="00241EED" w14:paraId="685FBDB6" w14:textId="77777777">
        <w:trPr>
          <w:jc w:val="center"/>
          <w:ins w:id="1274" w:author="Dimitri Podborski" w:date="2023-11-13T07:44:00Z"/>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59C4D8E9" w14:textId="77777777" w:rsidR="00940952" w:rsidRDefault="00940952">
            <w:pPr>
              <w:jc w:val="center"/>
              <w:rPr>
                <w:ins w:id="1275" w:author="Dimitri Podborski" w:date="2023-11-13T07:44:00Z"/>
                <w:sz w:val="20"/>
                <w:szCs w:val="20"/>
              </w:rPr>
            </w:pPr>
            <w:ins w:id="1276" w:author="Dimitri Podborski" w:date="2023-11-13T07:44:00Z">
              <w:r>
                <w:rPr>
                  <w:sz w:val="20"/>
                  <w:szCs w:val="20"/>
                </w:rPr>
                <w:t>2</w:t>
              </w:r>
            </w:ins>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6FC25582" w14:textId="77777777" w:rsidR="00940952" w:rsidRDefault="00940952" w:rsidP="00026D56">
            <w:pPr>
              <w:rPr>
                <w:ins w:id="1277" w:author="Dimitri Podborski" w:date="2023-11-13T07:44:00Z"/>
                <w:sz w:val="20"/>
                <w:szCs w:val="20"/>
              </w:rPr>
            </w:pPr>
            <w:ins w:id="1278" w:author="Dimitri Podborski" w:date="2023-11-13T07:44:00Z">
              <w:r>
                <w:rPr>
                  <w:sz w:val="20"/>
                  <w:szCs w:val="20"/>
                </w:rPr>
                <w:t>region-derived-</w:t>
              </w:r>
              <w:proofErr w:type="spellStart"/>
              <w:proofErr w:type="gramStart"/>
              <w:r>
                <w:rPr>
                  <w:sz w:val="20"/>
                  <w:szCs w:val="20"/>
                </w:rPr>
                <w:t>mirror.heic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0D574787" w14:textId="77777777" w:rsidR="00940952" w:rsidRDefault="00940952" w:rsidP="00026D56">
            <w:pPr>
              <w:rPr>
                <w:ins w:id="1279" w:author="Dimitri Podborski" w:date="2023-11-13T07:44:00Z"/>
                <w:sz w:val="20"/>
                <w:szCs w:val="20"/>
              </w:rPr>
            </w:pPr>
            <w:ins w:id="1280" w:author="Dimitri Podborski" w:date="2023-11-13T07:44:00Z">
              <w:r>
                <w:rPr>
                  <w:sz w:val="20"/>
                  <w:szCs w:val="20"/>
                </w:rPr>
                <w:t>Derived region item using an ‘</w:t>
              </w:r>
              <w:proofErr w:type="spellStart"/>
              <w:r>
                <w:rPr>
                  <w:rFonts w:ascii="Courier New" w:hAnsi="Courier New" w:cs="Courier New"/>
                  <w:sz w:val="20"/>
                  <w:szCs w:val="20"/>
                </w:rPr>
                <w:t>imir</w:t>
              </w:r>
              <w:proofErr w:type="spellEnd"/>
              <w:r>
                <w:rPr>
                  <w:sz w:val="20"/>
                  <w:szCs w:val="20"/>
                </w:rPr>
                <w:t>’ transformative item property.</w:t>
              </w:r>
            </w:ins>
          </w:p>
        </w:tc>
      </w:tr>
      <w:tr w:rsidR="00211E4D" w:rsidRPr="00241EED" w14:paraId="386E63F2" w14:textId="77777777">
        <w:trPr>
          <w:jc w:val="center"/>
          <w:ins w:id="1281" w:author="Dimitri Podborski" w:date="2023-11-13T07:44:00Z"/>
        </w:trPr>
        <w:tc>
          <w:tcPr>
            <w:tcW w:w="872" w:type="dxa"/>
            <w:tcBorders>
              <w:top w:val="single" w:sz="4" w:space="0" w:color="auto"/>
              <w:left w:val="single" w:sz="4" w:space="0" w:color="auto"/>
              <w:bottom w:val="single" w:sz="4" w:space="0" w:color="auto"/>
              <w:right w:val="single" w:sz="4" w:space="0" w:color="auto"/>
            </w:tcBorders>
            <w:shd w:val="clear" w:color="auto" w:fill="auto"/>
            <w:hideMark/>
          </w:tcPr>
          <w:p w14:paraId="3BFDEDBF" w14:textId="77777777" w:rsidR="00940952" w:rsidRDefault="00940952">
            <w:pPr>
              <w:jc w:val="center"/>
              <w:rPr>
                <w:ins w:id="1282" w:author="Dimitri Podborski" w:date="2023-11-13T07:44:00Z"/>
                <w:sz w:val="20"/>
                <w:szCs w:val="20"/>
              </w:rPr>
            </w:pPr>
            <w:ins w:id="1283" w:author="Dimitri Podborski" w:date="2023-11-13T07:44:00Z">
              <w:r>
                <w:rPr>
                  <w:sz w:val="20"/>
                  <w:szCs w:val="20"/>
                </w:rPr>
                <w:t>3</w:t>
              </w:r>
            </w:ins>
          </w:p>
        </w:tc>
        <w:tc>
          <w:tcPr>
            <w:tcW w:w="3092" w:type="dxa"/>
            <w:tcBorders>
              <w:top w:val="single" w:sz="4" w:space="0" w:color="auto"/>
              <w:left w:val="single" w:sz="4" w:space="0" w:color="auto"/>
              <w:bottom w:val="single" w:sz="4" w:space="0" w:color="auto"/>
              <w:right w:val="single" w:sz="4" w:space="0" w:color="auto"/>
            </w:tcBorders>
            <w:shd w:val="clear" w:color="auto" w:fill="auto"/>
            <w:hideMark/>
          </w:tcPr>
          <w:p w14:paraId="1796912E" w14:textId="77777777" w:rsidR="00940952" w:rsidRDefault="00940952" w:rsidP="00026D56">
            <w:pPr>
              <w:rPr>
                <w:ins w:id="1284" w:author="Dimitri Podborski" w:date="2023-11-13T07:44:00Z"/>
                <w:sz w:val="20"/>
                <w:szCs w:val="20"/>
              </w:rPr>
            </w:pPr>
            <w:ins w:id="1285" w:author="Dimitri Podborski" w:date="2023-11-13T07:44:00Z">
              <w:r>
                <w:rPr>
                  <w:sz w:val="20"/>
                  <w:szCs w:val="20"/>
                </w:rPr>
                <w:t>region-derived-</w:t>
              </w:r>
              <w:proofErr w:type="spellStart"/>
              <w:proofErr w:type="gramStart"/>
              <w:r>
                <w:rPr>
                  <w:sz w:val="20"/>
                  <w:szCs w:val="20"/>
                </w:rPr>
                <w:t>rotation.heic</w:t>
              </w:r>
              <w:proofErr w:type="spellEnd"/>
              <w:proofErr w:type="gramEnd"/>
            </w:ins>
          </w:p>
        </w:tc>
        <w:tc>
          <w:tcPr>
            <w:tcW w:w="5232" w:type="dxa"/>
            <w:tcBorders>
              <w:top w:val="single" w:sz="4" w:space="0" w:color="auto"/>
              <w:left w:val="single" w:sz="4" w:space="0" w:color="auto"/>
              <w:bottom w:val="single" w:sz="4" w:space="0" w:color="auto"/>
              <w:right w:val="single" w:sz="4" w:space="0" w:color="auto"/>
            </w:tcBorders>
            <w:shd w:val="clear" w:color="auto" w:fill="auto"/>
            <w:hideMark/>
          </w:tcPr>
          <w:p w14:paraId="064C4E8E" w14:textId="77777777" w:rsidR="00940952" w:rsidRDefault="00940952">
            <w:pPr>
              <w:pStyle w:val="fields"/>
              <w:autoSpaceDE w:val="0"/>
              <w:autoSpaceDN w:val="0"/>
              <w:spacing w:before="136"/>
              <w:ind w:left="0" w:firstLine="0"/>
              <w:rPr>
                <w:ins w:id="1286" w:author="Dimitri Podborski" w:date="2023-11-13T07:44:00Z"/>
                <w:rFonts w:ascii="Times New Roman" w:hAnsi="Times New Roman"/>
                <w:sz w:val="20"/>
                <w:szCs w:val="20"/>
                <w:lang w:val="en-US"/>
              </w:rPr>
            </w:pPr>
            <w:ins w:id="1287" w:author="Dimitri Podborski" w:date="2023-11-13T07:44:00Z">
              <w:r>
                <w:rPr>
                  <w:sz w:val="20"/>
                  <w:szCs w:val="20"/>
                  <w:lang w:val="en-US"/>
                </w:rPr>
                <w:t>Derived region item using an ‘</w:t>
              </w:r>
              <w:proofErr w:type="spellStart"/>
              <w:r>
                <w:rPr>
                  <w:rFonts w:ascii="Courier New" w:hAnsi="Courier New" w:cs="Courier New"/>
                  <w:sz w:val="20"/>
                  <w:szCs w:val="20"/>
                  <w:lang w:val="en-US"/>
                </w:rPr>
                <w:t>irot</w:t>
              </w:r>
              <w:proofErr w:type="spellEnd"/>
              <w:r>
                <w:rPr>
                  <w:sz w:val="20"/>
                  <w:szCs w:val="20"/>
                  <w:lang w:val="en-US"/>
                </w:rPr>
                <w:t>’ transformative item property.</w:t>
              </w:r>
            </w:ins>
          </w:p>
        </w:tc>
      </w:tr>
    </w:tbl>
    <w:p w14:paraId="4AD63D40" w14:textId="2F721A96" w:rsidR="00940952" w:rsidRDefault="00940952" w:rsidP="00940952">
      <w:pPr>
        <w:pStyle w:val="Heading4"/>
        <w:rPr>
          <w:ins w:id="1288" w:author="Dimitri Podborski" w:date="2023-11-13T07:45:00Z"/>
          <w:lang w:val="en-CA"/>
        </w:rPr>
      </w:pPr>
      <w:ins w:id="1289" w:author="Dimitri Podborski" w:date="2023-11-13T07:45:00Z">
        <w:r w:rsidRPr="00940952">
          <w:rPr>
            <w:lang w:val="en-CA"/>
          </w:rPr>
          <w:t>region-rectangle.mp4</w:t>
        </w:r>
      </w:ins>
    </w:p>
    <w:p w14:paraId="5D706962" w14:textId="4333C247" w:rsidR="00940952" w:rsidRDefault="00940952" w:rsidP="00940952">
      <w:pPr>
        <w:rPr>
          <w:ins w:id="1290" w:author="Dimitri Podborski" w:date="2023-11-13T07:46:00Z"/>
          <w:lang w:val="en-CA" w:eastAsia="ja-JP"/>
        </w:rPr>
      </w:pPr>
      <w:ins w:id="1291" w:author="Dimitri Podborski" w:date="2023-11-13T07:46:00Z">
        <w:r w:rsidRPr="00940952">
          <w:rPr>
            <w:lang w:val="en-CA" w:eastAsia="ja-JP"/>
          </w:rPr>
          <w:t>This conformance sample contains a video track of 5 frames corresponding to a panning over a still image. This video track is annotated with a region track containing a rectangle region corresponding to the same area in the original still image. Therefore, the rectangle region is moving to follow the panning. This rectangle region is annotated with a ‘</w:t>
        </w:r>
        <w:proofErr w:type="spellStart"/>
        <w:r w:rsidRPr="00940952">
          <w:rPr>
            <w:lang w:val="en-CA" w:eastAsia="ja-JP"/>
          </w:rPr>
          <w:t>udes</w:t>
        </w:r>
        <w:proofErr w:type="spellEnd"/>
        <w:r w:rsidRPr="00940952">
          <w:rPr>
            <w:lang w:val="en-CA" w:eastAsia="ja-JP"/>
          </w:rPr>
          <w:t>’ description stored in an ‘</w:t>
        </w:r>
        <w:proofErr w:type="spellStart"/>
        <w:r w:rsidRPr="00940952">
          <w:rPr>
            <w:lang w:val="en-CA" w:eastAsia="ja-JP"/>
          </w:rPr>
          <w:t>sbgp</w:t>
        </w:r>
        <w:proofErr w:type="spellEnd"/>
        <w:r w:rsidRPr="00940952">
          <w:rPr>
            <w:lang w:val="en-CA" w:eastAsia="ja-JP"/>
          </w:rPr>
          <w:t>’ box.</w:t>
        </w:r>
      </w:ins>
    </w:p>
    <w:p w14:paraId="75582150" w14:textId="26A4BC39" w:rsidR="00A3511C" w:rsidRDefault="00B841B5" w:rsidP="00B841B5">
      <w:pPr>
        <w:pStyle w:val="Heading4"/>
        <w:rPr>
          <w:ins w:id="1292" w:author="Dimitri Podborski" w:date="2023-11-13T07:53:00Z"/>
          <w:lang w:val="en-CA"/>
        </w:rPr>
      </w:pPr>
      <w:ins w:id="1293" w:author="Dimitri Podborski" w:date="2023-11-13T07:52:00Z">
        <w:r w:rsidRPr="00B841B5">
          <w:rPr>
            <w:lang w:val="en-CA"/>
          </w:rPr>
          <w:t>essg_sample1.mp4</w:t>
        </w:r>
      </w:ins>
    </w:p>
    <w:p w14:paraId="16F52624" w14:textId="0D28EBBF" w:rsidR="00B841B5" w:rsidRDefault="00B841B5" w:rsidP="00B841B5">
      <w:pPr>
        <w:rPr>
          <w:ins w:id="1294" w:author="Dimitri Podborski" w:date="2023-11-13T07:53:00Z"/>
          <w:lang w:val="en-CA" w:eastAsia="ja-JP"/>
        </w:rPr>
      </w:pPr>
      <w:ins w:id="1295" w:author="Dimitri Podborski" w:date="2023-11-13T07:53:00Z">
        <w:r w:rsidRPr="00B841B5">
          <w:rPr>
            <w:lang w:val="en-CA" w:eastAsia="ja-JP"/>
          </w:rPr>
          <w:t>A file with a ‘</w:t>
        </w:r>
        <w:proofErr w:type="spellStart"/>
        <w:r w:rsidRPr="00B841B5">
          <w:rPr>
            <w:lang w:val="en-CA" w:eastAsia="ja-JP"/>
          </w:rPr>
          <w:t>essg</w:t>
        </w:r>
        <w:proofErr w:type="spellEnd"/>
        <w:r w:rsidRPr="00B841B5">
          <w:rPr>
            <w:lang w:val="en-CA" w:eastAsia="ja-JP"/>
          </w:rPr>
          <w:t>’ restricted track, with a sample group description with version 3, and an ‘</w:t>
        </w:r>
        <w:proofErr w:type="spellStart"/>
        <w:r w:rsidRPr="00B841B5">
          <w:rPr>
            <w:lang w:val="en-CA" w:eastAsia="ja-JP"/>
          </w:rPr>
          <w:t>esgh</w:t>
        </w:r>
        <w:proofErr w:type="spellEnd"/>
        <w:r w:rsidRPr="00B841B5">
          <w:rPr>
            <w:lang w:val="en-CA" w:eastAsia="ja-JP"/>
          </w:rPr>
          <w:t>’ sample group listing the v3 sample group</w:t>
        </w:r>
        <w:r>
          <w:rPr>
            <w:lang w:val="en-CA" w:eastAsia="ja-JP"/>
          </w:rPr>
          <w:t>.</w:t>
        </w:r>
      </w:ins>
    </w:p>
    <w:p w14:paraId="00842034" w14:textId="4260CE3F" w:rsidR="00B841B5" w:rsidRDefault="00B841B5" w:rsidP="00B841B5">
      <w:pPr>
        <w:rPr>
          <w:ins w:id="1296" w:author="Dimitri Podborski" w:date="2023-11-13T07:54:00Z"/>
          <w:lang w:val="en-CA" w:eastAsia="ja-JP"/>
        </w:rPr>
      </w:pPr>
      <w:ins w:id="1297" w:author="Dimitri Podborski" w:date="2023-11-13T07:53:00Z">
        <w:r w:rsidRPr="00B841B5">
          <w:rPr>
            <w:lang w:val="en-CA" w:eastAsia="ja-JP"/>
          </w:rPr>
          <w:t>A file with the ‘</w:t>
        </w:r>
        <w:proofErr w:type="spellStart"/>
        <w:r w:rsidRPr="00B841B5">
          <w:rPr>
            <w:lang w:val="en-CA" w:eastAsia="ja-JP"/>
          </w:rPr>
          <w:t>esgh</w:t>
        </w:r>
        <w:proofErr w:type="spellEnd"/>
        <w:r w:rsidRPr="00B841B5">
          <w:rPr>
            <w:lang w:val="en-CA" w:eastAsia="ja-JP"/>
          </w:rPr>
          <w:t>’ sample group with ‘</w:t>
        </w:r>
        <w:proofErr w:type="spellStart"/>
        <w:r w:rsidRPr="00B841B5">
          <w:rPr>
            <w:lang w:val="en-CA" w:eastAsia="ja-JP"/>
          </w:rPr>
          <w:t>stsd</w:t>
        </w:r>
        <w:proofErr w:type="spellEnd"/>
        <w:r w:rsidRPr="00B841B5">
          <w:rPr>
            <w:lang w:val="en-CA" w:eastAsia="ja-JP"/>
          </w:rPr>
          <w:t>’ and no ‘</w:t>
        </w:r>
        <w:proofErr w:type="spellStart"/>
        <w:r w:rsidRPr="00B841B5">
          <w:rPr>
            <w:lang w:val="en-CA" w:eastAsia="ja-JP"/>
          </w:rPr>
          <w:t>cenc</w:t>
        </w:r>
        <w:proofErr w:type="spellEnd"/>
        <w:r w:rsidRPr="00B841B5">
          <w:rPr>
            <w:lang w:val="en-CA" w:eastAsia="ja-JP"/>
          </w:rPr>
          <w:t>’</w:t>
        </w:r>
      </w:ins>
      <w:ins w:id="1298" w:author="Dimitri Podborski" w:date="2023-11-13T07:54:00Z">
        <w:r>
          <w:rPr>
            <w:lang w:val="en-CA" w:eastAsia="ja-JP"/>
          </w:rPr>
          <w:t xml:space="preserve"> </w:t>
        </w:r>
        <w:r w:rsidRPr="00B841B5">
          <w:rPr>
            <w:lang w:val="en-CA" w:eastAsia="ja-JP"/>
          </w:rPr>
          <w:t xml:space="preserve">(a synthetic VVC track with </w:t>
        </w:r>
        <w:proofErr w:type="gramStart"/>
        <w:r w:rsidRPr="00B841B5">
          <w:rPr>
            <w:lang w:val="en-CA" w:eastAsia="ja-JP"/>
          </w:rPr>
          <w:t>a</w:t>
        </w:r>
        <w:proofErr w:type="gramEnd"/>
        <w:r w:rsidRPr="00B841B5">
          <w:rPr>
            <w:lang w:val="en-CA" w:eastAsia="ja-JP"/>
          </w:rPr>
          <w:t xml:space="preserve"> SAP sample group marked as essential)</w:t>
        </w:r>
        <w:r>
          <w:rPr>
            <w:lang w:val="en-CA" w:eastAsia="ja-JP"/>
          </w:rPr>
          <w:t>.</w:t>
        </w:r>
      </w:ins>
    </w:p>
    <w:p w14:paraId="2CC1C085" w14:textId="3E9A5C20" w:rsidR="00B841B5" w:rsidRPr="008477B6" w:rsidRDefault="00B841B5">
      <w:pPr>
        <w:rPr>
          <w:ins w:id="1299" w:author="Dimitri Podborski" w:date="2023-11-13T07:53:00Z"/>
          <w:lang w:val="en-CA"/>
        </w:rPr>
        <w:pPrChange w:id="1300" w:author="Dimitri Podborski" w:date="2023-11-13T07:53:00Z">
          <w:pPr>
            <w:pStyle w:val="Heading4"/>
          </w:pPr>
        </w:pPrChange>
      </w:pPr>
      <w:ins w:id="1301" w:author="Dimitri Podborski" w:date="2023-11-13T07:55:00Z">
        <w:r w:rsidRPr="00B841B5">
          <w:rPr>
            <w:lang w:val="en-CA" w:eastAsia="ja-JP"/>
          </w:rPr>
          <w:t>A file with the ‘</w:t>
        </w:r>
        <w:proofErr w:type="spellStart"/>
        <w:r w:rsidRPr="00B841B5">
          <w:rPr>
            <w:lang w:val="en-CA" w:eastAsia="ja-JP"/>
          </w:rPr>
          <w:t>esgh</w:t>
        </w:r>
        <w:proofErr w:type="spellEnd"/>
        <w:r w:rsidRPr="00B841B5">
          <w:rPr>
            <w:lang w:val="en-CA" w:eastAsia="ja-JP"/>
          </w:rPr>
          <w:t xml:space="preserve">’ sample group with </w:t>
        </w:r>
        <w:proofErr w:type="spellStart"/>
        <w:r w:rsidRPr="00B841B5">
          <w:rPr>
            <w:lang w:val="en-CA" w:eastAsia="ja-JP"/>
          </w:rPr>
          <w:t>num_grouping</w:t>
        </w:r>
        <w:proofErr w:type="spellEnd"/>
        <w:r w:rsidRPr="00B841B5">
          <w:rPr>
            <w:lang w:val="en-CA" w:eastAsia="ja-JP"/>
          </w:rPr>
          <w:t xml:space="preserve"> &gt; 1</w:t>
        </w:r>
        <w:r>
          <w:rPr>
            <w:lang w:val="en-CA" w:eastAsia="ja-JP"/>
          </w:rPr>
          <w:t>.</w:t>
        </w:r>
      </w:ins>
    </w:p>
    <w:p w14:paraId="50873245" w14:textId="32DF5D14" w:rsidR="00B841B5" w:rsidRDefault="00B841B5" w:rsidP="00B841B5">
      <w:pPr>
        <w:pStyle w:val="Heading4"/>
        <w:rPr>
          <w:ins w:id="1302" w:author="Dimitri Podborski" w:date="2023-11-13T07:53:00Z"/>
          <w:lang w:val="en-CA"/>
        </w:rPr>
      </w:pPr>
      <w:ins w:id="1303" w:author="Dimitri Podborski" w:date="2023-11-13T07:53:00Z">
        <w:r w:rsidRPr="00B841B5">
          <w:rPr>
            <w:lang w:val="en-CA"/>
          </w:rPr>
          <w:lastRenderedPageBreak/>
          <w:t>essg_sample</w:t>
        </w:r>
        <w:r>
          <w:rPr>
            <w:lang w:val="en-CA"/>
          </w:rPr>
          <w:t>2</w:t>
        </w:r>
        <w:r w:rsidRPr="00B841B5">
          <w:rPr>
            <w:lang w:val="en-CA"/>
          </w:rPr>
          <w:t>.mp4</w:t>
        </w:r>
      </w:ins>
    </w:p>
    <w:p w14:paraId="04285204" w14:textId="77777777" w:rsidR="00B841B5" w:rsidRDefault="00B841B5" w:rsidP="00B841B5">
      <w:pPr>
        <w:rPr>
          <w:ins w:id="1304" w:author="Dimitri Podborski" w:date="2023-11-13T07:54:00Z"/>
          <w:lang w:val="en-CA" w:eastAsia="ja-JP"/>
        </w:rPr>
      </w:pPr>
      <w:ins w:id="1305" w:author="Dimitri Podborski" w:date="2023-11-13T07:53:00Z">
        <w:r w:rsidRPr="00B841B5">
          <w:rPr>
            <w:lang w:val="en-CA" w:eastAsia="ja-JP"/>
          </w:rPr>
          <w:t>A file with a ‘</w:t>
        </w:r>
        <w:proofErr w:type="spellStart"/>
        <w:r w:rsidRPr="00B841B5">
          <w:rPr>
            <w:lang w:val="en-CA" w:eastAsia="ja-JP"/>
          </w:rPr>
          <w:t>essg</w:t>
        </w:r>
        <w:proofErr w:type="spellEnd"/>
        <w:r w:rsidRPr="00B841B5">
          <w:rPr>
            <w:lang w:val="en-CA" w:eastAsia="ja-JP"/>
          </w:rPr>
          <w:t>’ restricted track, with a sample group description with version 3, and an ‘</w:t>
        </w:r>
        <w:proofErr w:type="spellStart"/>
        <w:r w:rsidRPr="00B841B5">
          <w:rPr>
            <w:lang w:val="en-CA" w:eastAsia="ja-JP"/>
          </w:rPr>
          <w:t>esgh</w:t>
        </w:r>
        <w:proofErr w:type="spellEnd"/>
        <w:r w:rsidRPr="00B841B5">
          <w:rPr>
            <w:lang w:val="en-CA" w:eastAsia="ja-JP"/>
          </w:rPr>
          <w:t>’ sample group listing the v3 sample group</w:t>
        </w:r>
        <w:r>
          <w:rPr>
            <w:lang w:val="en-CA" w:eastAsia="ja-JP"/>
          </w:rPr>
          <w:t>.</w:t>
        </w:r>
      </w:ins>
    </w:p>
    <w:p w14:paraId="28AFDF70" w14:textId="7C1CD336" w:rsidR="00B841B5" w:rsidRPr="00026D56" w:rsidRDefault="00B841B5" w:rsidP="00B841B5">
      <w:pPr>
        <w:rPr>
          <w:ins w:id="1306" w:author="Dimitri Podborski" w:date="2023-11-13T07:53:00Z"/>
          <w:lang w:val="en-CA" w:eastAsia="ja-JP"/>
        </w:rPr>
      </w:pPr>
      <w:ins w:id="1307" w:author="Dimitri Podborski" w:date="2023-11-13T07:54:00Z">
        <w:r w:rsidRPr="00B841B5">
          <w:rPr>
            <w:lang w:val="en-CA" w:eastAsia="ja-JP"/>
          </w:rPr>
          <w:t>A file with the ‘</w:t>
        </w:r>
        <w:proofErr w:type="spellStart"/>
        <w:r w:rsidRPr="00B841B5">
          <w:rPr>
            <w:lang w:val="en-CA" w:eastAsia="ja-JP"/>
          </w:rPr>
          <w:t>esgh</w:t>
        </w:r>
        <w:proofErr w:type="spellEnd"/>
        <w:r w:rsidRPr="00B841B5">
          <w:rPr>
            <w:lang w:val="en-CA" w:eastAsia="ja-JP"/>
          </w:rPr>
          <w:t>’ sample group with ‘</w:t>
        </w:r>
        <w:proofErr w:type="spellStart"/>
        <w:r w:rsidRPr="00B841B5">
          <w:rPr>
            <w:lang w:val="en-CA" w:eastAsia="ja-JP"/>
          </w:rPr>
          <w:t>cenc</w:t>
        </w:r>
        <w:proofErr w:type="spellEnd"/>
        <w:r w:rsidRPr="00B841B5">
          <w:rPr>
            <w:lang w:val="en-CA" w:eastAsia="ja-JP"/>
          </w:rPr>
          <w:t>’</w:t>
        </w:r>
        <w:r>
          <w:rPr>
            <w:lang w:val="en-CA" w:eastAsia="ja-JP"/>
          </w:rPr>
          <w:t xml:space="preserve"> (</w:t>
        </w:r>
        <w:r w:rsidRPr="00B841B5">
          <w:rPr>
            <w:lang w:val="en-CA" w:eastAsia="ja-JP"/>
          </w:rPr>
          <w:t>an encrypted synthetic VVC track</w:t>
        </w:r>
        <w:r>
          <w:rPr>
            <w:lang w:val="en-CA" w:eastAsia="ja-JP"/>
          </w:rPr>
          <w:t>).</w:t>
        </w:r>
      </w:ins>
    </w:p>
    <w:p w14:paraId="1F8775C9" w14:textId="15643061" w:rsidR="000A56F3" w:rsidRPr="000A56F3" w:rsidRDefault="000A56F3">
      <w:pPr>
        <w:pStyle w:val="Heading4"/>
        <w:rPr>
          <w:ins w:id="1308" w:author="Dimitri Podborski" w:date="2023-11-13T07:59:00Z"/>
          <w:lang w:val="en-CA"/>
        </w:rPr>
        <w:pPrChange w:id="1309" w:author="Dimitri Podborski" w:date="2023-11-13T08:00:00Z">
          <w:pPr/>
        </w:pPrChange>
      </w:pPr>
      <w:ins w:id="1310" w:author="Dimitri Podborski" w:date="2023-11-13T07:59:00Z">
        <w:r w:rsidRPr="000A56F3">
          <w:rPr>
            <w:lang w:val="en-CA"/>
          </w:rPr>
          <w:t>Conforming files for picture-in-picture</w:t>
        </w:r>
      </w:ins>
    </w:p>
    <w:p w14:paraId="56DA7FF6" w14:textId="359BD8B5" w:rsidR="000A56F3" w:rsidRPr="000A56F3" w:rsidRDefault="000A56F3">
      <w:pPr>
        <w:spacing w:after="0"/>
        <w:rPr>
          <w:ins w:id="1311" w:author="Dimitri Podborski" w:date="2023-11-13T08:00:00Z"/>
          <w:b/>
          <w:bCs/>
          <w:lang w:val="en-CA" w:eastAsia="ja-JP"/>
          <w:rPrChange w:id="1312" w:author="Dimitri Podborski" w:date="2023-11-13T08:01:00Z">
            <w:rPr>
              <w:ins w:id="1313" w:author="Dimitri Podborski" w:date="2023-11-13T08:00:00Z"/>
              <w:lang w:val="en-CA" w:eastAsia="ja-JP"/>
            </w:rPr>
          </w:rPrChange>
        </w:rPr>
        <w:pPrChange w:id="1314" w:author="Dimitri Podborski" w:date="2023-11-13T08:01:00Z">
          <w:pPr/>
        </w:pPrChange>
      </w:pPr>
      <w:ins w:id="1315" w:author="Dimitri Podborski" w:date="2023-11-13T08:00:00Z">
        <w:r w:rsidRPr="000A56F3">
          <w:rPr>
            <w:b/>
            <w:bCs/>
            <w:lang w:val="en-CA" w:eastAsia="ja-JP"/>
            <w:rPrChange w:id="1316" w:author="Dimitri Podborski" w:date="2023-11-13T08:01:00Z">
              <w:rPr>
                <w:lang w:val="en-CA" w:eastAsia="ja-JP"/>
              </w:rPr>
            </w:rPrChange>
          </w:rPr>
          <w:t>NALFF_PiP_FourPeople_1280x720_BQSquare_416x240_Offset_0x480.mp4</w:t>
        </w:r>
      </w:ins>
    </w:p>
    <w:p w14:paraId="612C9A6B" w14:textId="2BC3AFCF" w:rsidR="000A56F3" w:rsidRPr="000A56F3" w:rsidRDefault="000A56F3" w:rsidP="000A56F3">
      <w:pPr>
        <w:rPr>
          <w:ins w:id="1317" w:author="Dimitri Podborski" w:date="2023-11-13T08:00:00Z"/>
          <w:b/>
          <w:bCs/>
          <w:lang w:val="en-CA" w:eastAsia="ja-JP"/>
          <w:rPrChange w:id="1318" w:author="Dimitri Podborski" w:date="2023-11-13T08:01:00Z">
            <w:rPr>
              <w:ins w:id="1319" w:author="Dimitri Podborski" w:date="2023-11-13T08:00:00Z"/>
              <w:lang w:val="en-CA" w:eastAsia="ja-JP"/>
            </w:rPr>
          </w:rPrChange>
        </w:rPr>
      </w:pPr>
      <w:ins w:id="1320" w:author="Dimitri Podborski" w:date="2023-11-13T08:00:00Z">
        <w:r w:rsidRPr="000A56F3">
          <w:rPr>
            <w:b/>
            <w:bCs/>
            <w:lang w:val="en-CA" w:eastAsia="ja-JP"/>
            <w:rPrChange w:id="1321" w:author="Dimitri Podborski" w:date="2023-11-13T08:01:00Z">
              <w:rPr>
                <w:lang w:val="en-CA" w:eastAsia="ja-JP"/>
              </w:rPr>
            </w:rPrChange>
          </w:rPr>
          <w:t>NALFF_PiP_FourPeople_1280x720_BQSquare_416x240_Offset_864x480.mp4</w:t>
        </w:r>
      </w:ins>
    </w:p>
    <w:p w14:paraId="5C00F49D" w14:textId="77777777" w:rsidR="000A56F3" w:rsidRPr="000A56F3" w:rsidRDefault="000A56F3" w:rsidP="000A56F3">
      <w:pPr>
        <w:rPr>
          <w:ins w:id="1322" w:author="Dimitri Podborski" w:date="2023-11-13T08:01:00Z"/>
          <w:lang w:eastAsia="ja-JP"/>
        </w:rPr>
      </w:pPr>
      <w:ins w:id="1323" w:author="Dimitri Podborski" w:date="2023-11-13T08:01:00Z">
        <w:r w:rsidRPr="000A56F3">
          <w:rPr>
            <w:lang w:eastAsia="ja-JP"/>
          </w:rPr>
          <w:t xml:space="preserve">The two </w:t>
        </w:r>
        <w:r w:rsidRPr="000A56F3">
          <w:rPr>
            <w:lang w:val="en-CA" w:eastAsia="ja-JP"/>
          </w:rPr>
          <w:t xml:space="preserve">conforming </w:t>
        </w:r>
        <w:r w:rsidRPr="000A56F3">
          <w:rPr>
            <w:lang w:eastAsia="ja-JP"/>
          </w:rPr>
          <w:t>files use the following file format features:</w:t>
        </w:r>
      </w:ins>
    </w:p>
    <w:p w14:paraId="2BB508B2" w14:textId="77777777" w:rsidR="000A56F3" w:rsidRPr="000A56F3" w:rsidRDefault="000A56F3" w:rsidP="000A56F3">
      <w:pPr>
        <w:numPr>
          <w:ilvl w:val="0"/>
          <w:numId w:val="34"/>
        </w:numPr>
        <w:rPr>
          <w:ins w:id="1324" w:author="Dimitri Podborski" w:date="2023-11-13T08:01:00Z"/>
          <w:lang w:val="en-US" w:eastAsia="ja-JP"/>
        </w:rPr>
      </w:pPr>
      <w:ins w:id="1325" w:author="Dimitri Podborski" w:date="2023-11-13T08:01:00Z">
        <w:r w:rsidRPr="000A56F3">
          <w:rPr>
            <w:lang w:val="en-US" w:eastAsia="ja-JP"/>
          </w:rPr>
          <w:t>The</w:t>
        </w:r>
        <w:r w:rsidRPr="000A56F3">
          <w:rPr>
            <w:lang w:eastAsia="ja-JP"/>
          </w:rPr>
          <w:t xml:space="preserve"> supplementary track reference (</w:t>
        </w:r>
        <w:r w:rsidRPr="000A56F3">
          <w:rPr>
            <w:lang w:val="en-US" w:eastAsia="ja-JP"/>
          </w:rPr>
          <w:t>'</w:t>
        </w:r>
        <w:proofErr w:type="spellStart"/>
        <w:r w:rsidRPr="000A56F3">
          <w:rPr>
            <w:lang w:val="en-US" w:eastAsia="ja-JP"/>
          </w:rPr>
          <w:t>supm</w:t>
        </w:r>
        <w:proofErr w:type="spellEnd"/>
        <w:r w:rsidRPr="000A56F3">
          <w:rPr>
            <w:lang w:val="en-US" w:eastAsia="ja-JP"/>
          </w:rPr>
          <w:t>'</w:t>
        </w:r>
        <w:r w:rsidRPr="000A56F3">
          <w:rPr>
            <w:lang w:eastAsia="ja-JP"/>
          </w:rPr>
          <w:t xml:space="preserve">), indicating the relationship between a main video track and a </w:t>
        </w:r>
        <w:r w:rsidRPr="000A56F3">
          <w:rPr>
            <w:lang w:val="en-US" w:eastAsia="ja-JP"/>
          </w:rPr>
          <w:t xml:space="preserve">supplementary </w:t>
        </w:r>
        <w:r w:rsidRPr="000A56F3">
          <w:rPr>
            <w:lang w:val="en-CA" w:eastAsia="ja-JP"/>
          </w:rPr>
          <w:t>video track,</w:t>
        </w:r>
      </w:ins>
    </w:p>
    <w:p w14:paraId="5B1B7073" w14:textId="77777777" w:rsidR="000A56F3" w:rsidRPr="000A56F3" w:rsidRDefault="000A56F3" w:rsidP="000A56F3">
      <w:pPr>
        <w:numPr>
          <w:ilvl w:val="0"/>
          <w:numId w:val="34"/>
        </w:numPr>
        <w:rPr>
          <w:ins w:id="1326" w:author="Dimitri Podborski" w:date="2023-11-13T08:01:00Z"/>
          <w:lang w:val="en-US" w:eastAsia="ja-JP"/>
        </w:rPr>
      </w:pPr>
      <w:ins w:id="1327" w:author="Dimitri Podborski" w:date="2023-11-13T08:01:00Z">
        <w:r w:rsidRPr="000A56F3">
          <w:rPr>
            <w:lang w:val="en-CA" w:eastAsia="ja-JP"/>
          </w:rPr>
          <w:t xml:space="preserve">The matrix fields of the </w:t>
        </w:r>
        <w:proofErr w:type="spellStart"/>
        <w:r w:rsidRPr="000A56F3">
          <w:rPr>
            <w:lang w:val="en-US" w:eastAsia="ja-JP"/>
          </w:rPr>
          <w:t>TrackHeaderBoxes</w:t>
        </w:r>
        <w:proofErr w:type="spellEnd"/>
        <w:r w:rsidRPr="000A56F3">
          <w:rPr>
            <w:lang w:val="en-CA" w:eastAsia="ja-JP"/>
          </w:rPr>
          <w:t xml:space="preserve"> of the </w:t>
        </w:r>
        <w:r w:rsidRPr="000A56F3">
          <w:rPr>
            <w:lang w:val="en-US" w:eastAsia="ja-JP"/>
          </w:rPr>
          <w:t>supplementary</w:t>
        </w:r>
        <w:r w:rsidRPr="000A56F3" w:rsidDel="00B53CF5">
          <w:rPr>
            <w:lang w:val="en-CA" w:eastAsia="ja-JP"/>
          </w:rPr>
          <w:t xml:space="preserve"> </w:t>
        </w:r>
        <w:r w:rsidRPr="000A56F3">
          <w:rPr>
            <w:lang w:val="en-CA" w:eastAsia="ja-JP"/>
          </w:rPr>
          <w:t xml:space="preserve">video track and the main video track, </w:t>
        </w:r>
        <w:r w:rsidRPr="000A56F3">
          <w:rPr>
            <w:lang w:eastAsia="ja-JP"/>
          </w:rPr>
          <w:t xml:space="preserve">indicating the position and size of the overlaying </w:t>
        </w:r>
        <w:r w:rsidRPr="000A56F3">
          <w:rPr>
            <w:lang w:val="en-CA" w:eastAsia="ja-JP"/>
          </w:rPr>
          <w:t xml:space="preserve">window in the main video for overlaying the </w:t>
        </w:r>
        <w:r w:rsidRPr="000A56F3">
          <w:rPr>
            <w:lang w:val="en-US" w:eastAsia="ja-JP"/>
          </w:rPr>
          <w:t xml:space="preserve">supplementary </w:t>
        </w:r>
        <w:r w:rsidRPr="000A56F3">
          <w:rPr>
            <w:lang w:val="en-CA" w:eastAsia="ja-JP"/>
          </w:rPr>
          <w:t>video, and</w:t>
        </w:r>
      </w:ins>
    </w:p>
    <w:p w14:paraId="46B5D92C" w14:textId="77777777" w:rsidR="000A56F3" w:rsidRPr="000A56F3" w:rsidRDefault="000A56F3" w:rsidP="000A56F3">
      <w:pPr>
        <w:numPr>
          <w:ilvl w:val="0"/>
          <w:numId w:val="34"/>
        </w:numPr>
        <w:rPr>
          <w:ins w:id="1328" w:author="Dimitri Podborski" w:date="2023-11-13T08:01:00Z"/>
          <w:lang w:val="en-US" w:eastAsia="ja-JP"/>
        </w:rPr>
      </w:pPr>
      <w:ins w:id="1329" w:author="Dimitri Podborski" w:date="2023-11-13T08:01:00Z">
        <w:r w:rsidRPr="000A56F3">
          <w:rPr>
            <w:lang w:val="en-CA" w:eastAsia="ja-JP"/>
          </w:rPr>
          <w:t xml:space="preserve">The layer fields of the </w:t>
        </w:r>
        <w:proofErr w:type="spellStart"/>
        <w:r w:rsidRPr="000A56F3">
          <w:rPr>
            <w:lang w:val="en-US" w:eastAsia="ja-JP"/>
          </w:rPr>
          <w:t>TrackHeaderBox</w:t>
        </w:r>
        <w:proofErr w:type="spellEnd"/>
        <w:r w:rsidRPr="000A56F3">
          <w:rPr>
            <w:lang w:val="en-CA" w:eastAsia="ja-JP"/>
          </w:rPr>
          <w:t xml:space="preserve"> of the </w:t>
        </w:r>
        <w:r w:rsidRPr="000A56F3">
          <w:rPr>
            <w:lang w:val="en-US" w:eastAsia="ja-JP"/>
          </w:rPr>
          <w:t>supplementary</w:t>
        </w:r>
        <w:r w:rsidRPr="000A56F3" w:rsidDel="00B53CF5">
          <w:rPr>
            <w:lang w:val="en-CA" w:eastAsia="ja-JP"/>
          </w:rPr>
          <w:t xml:space="preserve"> </w:t>
        </w:r>
        <w:r w:rsidRPr="000A56F3">
          <w:rPr>
            <w:lang w:val="en-CA" w:eastAsia="ja-JP"/>
          </w:rPr>
          <w:t xml:space="preserve">video track and the main video track, indicating that the </w:t>
        </w:r>
        <w:r w:rsidRPr="000A56F3">
          <w:rPr>
            <w:lang w:val="en-US" w:eastAsia="ja-JP"/>
          </w:rPr>
          <w:t>supplementary</w:t>
        </w:r>
        <w:r w:rsidRPr="000A56F3" w:rsidDel="00B53CF5">
          <w:rPr>
            <w:lang w:val="en-CA" w:eastAsia="ja-JP"/>
          </w:rPr>
          <w:t xml:space="preserve"> </w:t>
        </w:r>
        <w:r w:rsidRPr="000A56F3">
          <w:rPr>
            <w:lang w:val="en-CA" w:eastAsia="ja-JP"/>
          </w:rPr>
          <w:t>video is overlaid on top of the main video.</w:t>
        </w:r>
      </w:ins>
    </w:p>
    <w:p w14:paraId="1F28171F" w14:textId="49594E51" w:rsidR="000A56F3" w:rsidRPr="00B841B5" w:rsidRDefault="000A56F3" w:rsidP="000A56F3">
      <w:pPr>
        <w:rPr>
          <w:ins w:id="1330" w:author="Dimitri Podborski" w:date="2023-11-13T07:41:00Z"/>
          <w:lang w:val="en-CA" w:eastAsia="ja-JP"/>
          <w:rPrChange w:id="1331" w:author="Dimitri Podborski" w:date="2023-11-13T07:53:00Z">
            <w:rPr>
              <w:ins w:id="1332" w:author="Dimitri Podborski" w:date="2023-11-13T07:41:00Z"/>
              <w:lang w:val="en-CA"/>
            </w:rPr>
          </w:rPrChange>
        </w:rPr>
      </w:pPr>
      <w:ins w:id="1333" w:author="Dimitri Podborski" w:date="2023-11-13T08:01:00Z">
        <w:r w:rsidRPr="000A56F3">
          <w:rPr>
            <w:lang w:val="en-CA" w:eastAsia="ja-JP"/>
          </w:rPr>
          <w:t>There is only one difference between the two conforming files, on the position of the overlaying window, one at the bottom-right corner (as illustrated by Fig. 1), the other at the bottom-left corner.</w:t>
        </w:r>
      </w:ins>
    </w:p>
    <w:p w14:paraId="08CBFAA1" w14:textId="255B8B31" w:rsidR="000A56F3" w:rsidRDefault="00BB75C4">
      <w:pPr>
        <w:keepNext/>
        <w:jc w:val="center"/>
        <w:rPr>
          <w:ins w:id="1334" w:author="Dimitri Podborski" w:date="2023-11-13T08:02:00Z"/>
        </w:rPr>
        <w:pPrChange w:id="1335" w:author="Dimitri Podborski" w:date="2023-11-13T08:02:00Z">
          <w:pPr>
            <w:jc w:val="center"/>
          </w:pPr>
        </w:pPrChange>
      </w:pPr>
      <w:ins w:id="1336" w:author="Dimitri Podborski" w:date="2023-11-13T08:01:00Z">
        <w:r>
          <w:rPr>
            <w:noProof/>
            <w:lang w:val="en-CA"/>
          </w:rPr>
          <w:pict w14:anchorId="5824B35E">
            <v:shape id="Picture 1" o:spid="_x0000_i1027" type="#_x0000_t75" alt="A blue and green arrows pointing to a black background&#13;&#13;&#13;&#13;&#10;&#13;&#13;&#13;&#13;&#10;Description automatically generated" style="width:355.45pt;height:128.85pt;visibility:visible;mso-wrap-style:square;mso-width-percent:0;mso-height-percent:0;mso-width-percent:0;mso-height-percent:0">
              <v:imagedata r:id="rId26" o:title="A blue and green arrows pointing to a black background&#13;&#13;&#13;&#13;&#10;&#13;&#13;&#13;&#13;&#10;Description automatically generated"/>
            </v:shape>
          </w:pict>
        </w:r>
      </w:ins>
    </w:p>
    <w:p w14:paraId="48880591" w14:textId="4FA8630D" w:rsidR="00F008BF" w:rsidRDefault="000A56F3">
      <w:pPr>
        <w:pStyle w:val="Caption"/>
        <w:jc w:val="center"/>
        <w:rPr>
          <w:ins w:id="1337" w:author="Dimitri Podborski" w:date="2023-11-13T08:02:00Z"/>
          <w:lang w:val="en-CA" w:eastAsia="ja-JP"/>
        </w:rPr>
        <w:pPrChange w:id="1338" w:author="Dimitri Podborski" w:date="2023-11-13T08:06:00Z">
          <w:pPr/>
        </w:pPrChange>
      </w:pPr>
      <w:ins w:id="1339" w:author="Dimitri Podborski" w:date="2023-11-13T08:02:00Z">
        <w:r>
          <w:t xml:space="preserve">Figure </w:t>
        </w:r>
        <w:r>
          <w:fldChar w:fldCharType="begin"/>
        </w:r>
        <w:r>
          <w:instrText xml:space="preserve"> SEQ Figure \* ARABIC </w:instrText>
        </w:r>
      </w:ins>
      <w:r>
        <w:fldChar w:fldCharType="separate"/>
      </w:r>
      <w:ins w:id="1340" w:author="Dimitri Podborski" w:date="2023-11-15T09:19:00Z">
        <w:r w:rsidR="007D782A">
          <w:rPr>
            <w:noProof/>
          </w:rPr>
          <w:t>3</w:t>
        </w:r>
      </w:ins>
      <w:ins w:id="1341" w:author="Dimitri Podborski" w:date="2023-11-13T08:02:00Z">
        <w:r>
          <w:fldChar w:fldCharType="end"/>
        </w:r>
        <w:r>
          <w:t xml:space="preserve">: </w:t>
        </w:r>
        <w:r w:rsidRPr="002164EC">
          <w:t xml:space="preserve">A picture-in-picture example by overlaying a supplemental video on top of a main video at the bottom-right </w:t>
        </w:r>
        <w:proofErr w:type="gramStart"/>
        <w:r w:rsidRPr="002164EC">
          <w:t>corner</w:t>
        </w:r>
        <w:proofErr w:type="gramEnd"/>
      </w:ins>
    </w:p>
    <w:p w14:paraId="3F44610C" w14:textId="6294991B" w:rsidR="000A56F3" w:rsidRDefault="009B40FA" w:rsidP="009B40FA">
      <w:pPr>
        <w:pStyle w:val="Heading4"/>
        <w:rPr>
          <w:ins w:id="1342" w:author="Dimitri Podborski" w:date="2023-11-13T08:06:00Z"/>
          <w:lang w:val="en-CA"/>
        </w:rPr>
      </w:pPr>
      <w:ins w:id="1343" w:author="Dimitri Podborski" w:date="2023-11-13T08:06:00Z">
        <w:r w:rsidRPr="009B40FA">
          <w:rPr>
            <w:lang w:val="en-CA"/>
          </w:rPr>
          <w:t>Static sample group</w:t>
        </w:r>
        <w:r>
          <w:rPr>
            <w:lang w:val="en-CA"/>
          </w:rPr>
          <w:t>s</w:t>
        </w:r>
      </w:ins>
    </w:p>
    <w:p w14:paraId="521E9787" w14:textId="77777777" w:rsidR="009B40FA" w:rsidRPr="009B40FA" w:rsidRDefault="009B40FA" w:rsidP="009B40FA">
      <w:pPr>
        <w:rPr>
          <w:ins w:id="1344" w:author="Dimitri Podborski" w:date="2023-11-13T08:07:00Z"/>
          <w:lang w:val="en-US" w:eastAsia="ja-JP"/>
        </w:rPr>
      </w:pPr>
      <w:ins w:id="1345" w:author="Dimitri Podborski" w:date="2023-11-13T08:07:00Z">
        <w:r w:rsidRPr="009B40FA">
          <w:rPr>
            <w:lang w:val="en-US" w:eastAsia="ja-JP"/>
          </w:rPr>
          <w:t xml:space="preserve">This section provides conformance samples for the following </w:t>
        </w:r>
        <w:r w:rsidRPr="009B40FA">
          <w:rPr>
            <w:lang w:eastAsia="ja-JP"/>
          </w:rPr>
          <w:t>flags</w:t>
        </w:r>
        <w:r w:rsidRPr="009B40FA">
          <w:rPr>
            <w:lang w:val="en-US" w:eastAsia="ja-JP"/>
          </w:rPr>
          <w:t xml:space="preserve"> values of the </w:t>
        </w:r>
        <w:proofErr w:type="spellStart"/>
        <w:r w:rsidRPr="009B40FA">
          <w:rPr>
            <w:lang w:eastAsia="ja-JP"/>
          </w:rPr>
          <w:t>SampleGroupDescriptionBox</w:t>
        </w:r>
        <w:proofErr w:type="spellEnd"/>
        <w:r w:rsidRPr="009B40FA">
          <w:rPr>
            <w:lang w:val="en-US" w:eastAsia="ja-JP"/>
          </w:rPr>
          <w:t>:</w:t>
        </w:r>
      </w:ins>
    </w:p>
    <w:p w14:paraId="59870657" w14:textId="77777777" w:rsidR="009B40FA" w:rsidRDefault="009B40FA" w:rsidP="009B40FA">
      <w:pPr>
        <w:numPr>
          <w:ilvl w:val="0"/>
          <w:numId w:val="35"/>
        </w:numPr>
        <w:rPr>
          <w:ins w:id="1346" w:author="Dimitri Podborski" w:date="2023-11-13T08:07:00Z"/>
          <w:lang w:val="en-US" w:eastAsia="ja-JP"/>
        </w:rPr>
      </w:pPr>
      <w:proofErr w:type="spellStart"/>
      <w:ins w:id="1347" w:author="Dimitri Podborski" w:date="2023-11-13T08:07:00Z">
        <w:r w:rsidRPr="009B40FA">
          <w:rPr>
            <w:lang w:eastAsia="ja-JP"/>
          </w:rPr>
          <w:t>static_group_description</w:t>
        </w:r>
        <w:proofErr w:type="spellEnd"/>
        <w:r w:rsidRPr="009B40FA">
          <w:rPr>
            <w:lang w:eastAsia="ja-JP"/>
          </w:rPr>
          <w:t xml:space="preserve">: with value 1: when set to 1, this flag indicates that there are no </w:t>
        </w:r>
        <w:proofErr w:type="spellStart"/>
        <w:r w:rsidRPr="009B40FA">
          <w:rPr>
            <w:lang w:eastAsia="ja-JP"/>
          </w:rPr>
          <w:t>SampleGroupDescriptionBoxes</w:t>
        </w:r>
        <w:proofErr w:type="spellEnd"/>
        <w:r w:rsidRPr="009B40FA">
          <w:rPr>
            <w:lang w:eastAsia="ja-JP"/>
          </w:rPr>
          <w:t xml:space="preserve"> of this </w:t>
        </w:r>
        <w:proofErr w:type="spellStart"/>
        <w:r w:rsidRPr="009B40FA">
          <w:rPr>
            <w:lang w:eastAsia="ja-JP"/>
          </w:rPr>
          <w:t>grouping_type</w:t>
        </w:r>
        <w:proofErr w:type="spellEnd"/>
        <w:r w:rsidRPr="009B40FA">
          <w:rPr>
            <w:lang w:eastAsia="ja-JP"/>
          </w:rPr>
          <w:t xml:space="preserve"> in any </w:t>
        </w:r>
        <w:proofErr w:type="spellStart"/>
        <w:r w:rsidRPr="009B40FA">
          <w:rPr>
            <w:lang w:eastAsia="ja-JP"/>
          </w:rPr>
          <w:t>TrackFragmentBox</w:t>
        </w:r>
        <w:proofErr w:type="spellEnd"/>
        <w:r w:rsidRPr="009B40FA">
          <w:rPr>
            <w:lang w:eastAsia="ja-JP"/>
          </w:rPr>
          <w:t xml:space="preserve"> of this track.</w:t>
        </w:r>
      </w:ins>
    </w:p>
    <w:p w14:paraId="44B284E3" w14:textId="59F650CF" w:rsidR="009B40FA" w:rsidRPr="009B40FA" w:rsidRDefault="009B40FA">
      <w:pPr>
        <w:numPr>
          <w:ilvl w:val="0"/>
          <w:numId w:val="35"/>
        </w:numPr>
        <w:rPr>
          <w:ins w:id="1348" w:author="Dimitri Podborski" w:date="2023-11-13T08:06:00Z"/>
          <w:lang w:val="en-US" w:eastAsia="ja-JP"/>
          <w:rPrChange w:id="1349" w:author="Dimitri Podborski" w:date="2023-11-13T08:07:00Z">
            <w:rPr>
              <w:ins w:id="1350" w:author="Dimitri Podborski" w:date="2023-11-13T08:06:00Z"/>
              <w:lang w:val="en-CA" w:eastAsia="ja-JP"/>
            </w:rPr>
          </w:rPrChange>
        </w:rPr>
        <w:pPrChange w:id="1351" w:author="Dimitri Podborski" w:date="2023-11-13T08:07:00Z">
          <w:pPr/>
        </w:pPrChange>
      </w:pPr>
      <w:proofErr w:type="spellStart"/>
      <w:ins w:id="1352" w:author="Dimitri Podborski" w:date="2023-11-13T08:07:00Z">
        <w:r w:rsidRPr="009B40FA">
          <w:rPr>
            <w:lang w:eastAsia="ja-JP"/>
          </w:rPr>
          <w:t>static_mapping</w:t>
        </w:r>
        <w:proofErr w:type="spellEnd"/>
        <w:r w:rsidRPr="009B40FA">
          <w:rPr>
            <w:lang w:eastAsia="ja-JP"/>
          </w:rPr>
          <w:t xml:space="preserve">: with value 2: when set to 1, this flag indicates that there are no </w:t>
        </w:r>
        <w:proofErr w:type="spellStart"/>
        <w:r w:rsidRPr="009B40FA">
          <w:rPr>
            <w:lang w:eastAsia="ja-JP"/>
          </w:rPr>
          <w:t>SampleToGroupBoxes</w:t>
        </w:r>
        <w:proofErr w:type="spellEnd"/>
        <w:r w:rsidRPr="009B40FA">
          <w:rPr>
            <w:lang w:eastAsia="ja-JP"/>
          </w:rPr>
          <w:t xml:space="preserve"> of this </w:t>
        </w:r>
        <w:proofErr w:type="spellStart"/>
        <w:r w:rsidRPr="009B40FA">
          <w:rPr>
            <w:lang w:eastAsia="ja-JP"/>
          </w:rPr>
          <w:t>grouping_type</w:t>
        </w:r>
        <w:proofErr w:type="spellEnd"/>
        <w:r w:rsidRPr="009B40FA">
          <w:rPr>
            <w:lang w:eastAsia="ja-JP"/>
          </w:rPr>
          <w:t xml:space="preserve"> in this track (in neither the </w:t>
        </w:r>
        <w:proofErr w:type="spellStart"/>
        <w:r w:rsidRPr="009B40FA">
          <w:rPr>
            <w:lang w:eastAsia="ja-JP"/>
          </w:rPr>
          <w:t>SampleTableBox</w:t>
        </w:r>
        <w:proofErr w:type="spellEnd"/>
        <w:r w:rsidRPr="009B40FA">
          <w:rPr>
            <w:lang w:eastAsia="ja-JP"/>
          </w:rPr>
          <w:t xml:space="preserve"> nor any </w:t>
        </w:r>
        <w:proofErr w:type="spellStart"/>
        <w:r w:rsidRPr="009B40FA">
          <w:rPr>
            <w:lang w:eastAsia="ja-JP"/>
          </w:rPr>
          <w:t>TrackFragmentBox</w:t>
        </w:r>
        <w:proofErr w:type="spellEnd"/>
        <w:r w:rsidRPr="009B40FA">
          <w:rPr>
            <w:lang w:eastAsia="ja-JP"/>
          </w:rPr>
          <w:t xml:space="preserve"> of this track); all samples therefore map to the </w:t>
        </w:r>
        <w:proofErr w:type="gramStart"/>
        <w:r w:rsidRPr="009B40FA">
          <w:rPr>
            <w:lang w:eastAsia="ja-JP"/>
          </w:rPr>
          <w:t>default</w:t>
        </w:r>
      </w:ins>
      <w:proofErr w:type="gramEnd"/>
    </w:p>
    <w:p w14:paraId="29BED458" w14:textId="2EC23DA1" w:rsidR="009B40FA" w:rsidRPr="009B40FA" w:rsidRDefault="009B40FA">
      <w:pPr>
        <w:spacing w:after="0"/>
        <w:rPr>
          <w:ins w:id="1353" w:author="Dimitri Podborski" w:date="2023-11-13T08:07:00Z"/>
          <w:b/>
          <w:bCs/>
          <w:lang w:val="en-CA" w:eastAsia="ja-JP"/>
          <w:rPrChange w:id="1354" w:author="Dimitri Podborski" w:date="2023-11-13T08:08:00Z">
            <w:rPr>
              <w:ins w:id="1355" w:author="Dimitri Podborski" w:date="2023-11-13T08:07:00Z"/>
              <w:lang w:val="en-CA" w:eastAsia="ja-JP"/>
            </w:rPr>
          </w:rPrChange>
        </w:rPr>
        <w:pPrChange w:id="1356" w:author="Dimitri Podborski" w:date="2023-11-13T08:08:00Z">
          <w:pPr/>
        </w:pPrChange>
      </w:pPr>
      <w:ins w:id="1357" w:author="Dimitri Podborski" w:date="2023-11-13T08:07:00Z">
        <w:r w:rsidRPr="009B40FA">
          <w:rPr>
            <w:b/>
            <w:bCs/>
            <w:lang w:val="en-CA" w:eastAsia="ja-JP"/>
            <w:rPrChange w:id="1358" w:author="Dimitri Podborski" w:date="2023-11-13T08:08:00Z">
              <w:rPr>
                <w:lang w:val="en-CA" w:eastAsia="ja-JP"/>
              </w:rPr>
            </w:rPrChange>
          </w:rPr>
          <w:t>sample_group_static_group.mp4</w:t>
        </w:r>
      </w:ins>
    </w:p>
    <w:p w14:paraId="3D7B5164" w14:textId="384545AC" w:rsidR="009B40FA" w:rsidRDefault="009B40FA" w:rsidP="009B40FA">
      <w:pPr>
        <w:rPr>
          <w:ins w:id="1359" w:author="Dimitri Podborski" w:date="2023-11-13T08:06:00Z"/>
          <w:lang w:val="en-CA" w:eastAsia="ja-JP"/>
        </w:rPr>
      </w:pPr>
      <w:ins w:id="1360" w:author="Dimitri Podborski" w:date="2023-11-13T08:07:00Z">
        <w:r w:rsidRPr="009B40FA">
          <w:rPr>
            <w:lang w:val="en-CA" w:eastAsia="ja-JP"/>
          </w:rPr>
          <w:t>A ‘</w:t>
        </w:r>
        <w:proofErr w:type="spellStart"/>
        <w:r w:rsidRPr="009B40FA">
          <w:rPr>
            <w:lang w:val="en-CA" w:eastAsia="ja-JP"/>
          </w:rPr>
          <w:t>sgpd</w:t>
        </w:r>
        <w:proofErr w:type="spellEnd"/>
        <w:r w:rsidRPr="009B40FA">
          <w:rPr>
            <w:lang w:val="en-CA" w:eastAsia="ja-JP"/>
          </w:rPr>
          <w:t xml:space="preserve">’ with version=1 and flags value set to 0x000001 for indicating </w:t>
        </w:r>
        <w:proofErr w:type="spellStart"/>
        <w:r w:rsidRPr="009B40FA">
          <w:rPr>
            <w:lang w:val="en-CA" w:eastAsia="ja-JP"/>
          </w:rPr>
          <w:t>static_group_description</w:t>
        </w:r>
      </w:ins>
      <w:proofErr w:type="spellEnd"/>
    </w:p>
    <w:p w14:paraId="22759C3B" w14:textId="47BE0F27" w:rsidR="009B40FA" w:rsidRPr="009B40FA" w:rsidRDefault="009B40FA">
      <w:pPr>
        <w:spacing w:after="0"/>
        <w:rPr>
          <w:ins w:id="1361" w:author="Dimitri Podborski" w:date="2023-11-13T08:08:00Z"/>
          <w:b/>
          <w:bCs/>
          <w:lang w:val="en-CA" w:eastAsia="ja-JP"/>
          <w:rPrChange w:id="1362" w:author="Dimitri Podborski" w:date="2023-11-13T08:08:00Z">
            <w:rPr>
              <w:ins w:id="1363" w:author="Dimitri Podborski" w:date="2023-11-13T08:08:00Z"/>
              <w:lang w:val="en-CA" w:eastAsia="ja-JP"/>
            </w:rPr>
          </w:rPrChange>
        </w:rPr>
        <w:pPrChange w:id="1364" w:author="Dimitri Podborski" w:date="2023-11-13T08:08:00Z">
          <w:pPr/>
        </w:pPrChange>
      </w:pPr>
      <w:ins w:id="1365" w:author="Dimitri Podborski" w:date="2023-11-13T08:08:00Z">
        <w:r w:rsidRPr="009B40FA">
          <w:rPr>
            <w:b/>
            <w:bCs/>
            <w:lang w:val="en-CA" w:eastAsia="ja-JP"/>
            <w:rPrChange w:id="1366" w:author="Dimitri Podborski" w:date="2023-11-13T08:08:00Z">
              <w:rPr>
                <w:lang w:val="en-CA" w:eastAsia="ja-JP"/>
              </w:rPr>
            </w:rPrChange>
          </w:rPr>
          <w:lastRenderedPageBreak/>
          <w:t>sample_group_static_group_frag.mp4</w:t>
        </w:r>
      </w:ins>
    </w:p>
    <w:p w14:paraId="39F3A106" w14:textId="31E1C6F0" w:rsidR="009B40FA" w:rsidRDefault="009B40FA" w:rsidP="009B40FA">
      <w:pPr>
        <w:rPr>
          <w:ins w:id="1367" w:author="Dimitri Podborski" w:date="2023-11-13T08:06:00Z"/>
          <w:lang w:val="en-CA" w:eastAsia="ja-JP"/>
        </w:rPr>
      </w:pPr>
      <w:ins w:id="1368" w:author="Dimitri Podborski" w:date="2023-11-13T08:08:00Z">
        <w:r w:rsidRPr="009B40FA">
          <w:rPr>
            <w:lang w:val="en-CA" w:eastAsia="ja-JP"/>
          </w:rPr>
          <w:t>A fragmented file with one ‘</w:t>
        </w:r>
        <w:proofErr w:type="spellStart"/>
        <w:r w:rsidRPr="009B40FA">
          <w:rPr>
            <w:lang w:val="en-CA" w:eastAsia="ja-JP"/>
          </w:rPr>
          <w:t>sgpd</w:t>
        </w:r>
        <w:proofErr w:type="spellEnd"/>
        <w:r w:rsidRPr="009B40FA">
          <w:rPr>
            <w:lang w:val="en-CA" w:eastAsia="ja-JP"/>
          </w:rPr>
          <w:t xml:space="preserve">’ box with version=1 and flags value set to 0x00001 indicating </w:t>
        </w:r>
        <w:proofErr w:type="spellStart"/>
        <w:r w:rsidRPr="009B40FA">
          <w:rPr>
            <w:lang w:val="en-CA" w:eastAsia="ja-JP"/>
          </w:rPr>
          <w:t>static_group_description</w:t>
        </w:r>
      </w:ins>
      <w:proofErr w:type="spellEnd"/>
    </w:p>
    <w:p w14:paraId="6FCDC317" w14:textId="164EBAB4" w:rsidR="009B40FA" w:rsidRPr="009B40FA" w:rsidRDefault="009B40FA">
      <w:pPr>
        <w:spacing w:after="0"/>
        <w:rPr>
          <w:ins w:id="1369" w:author="Dimitri Podborski" w:date="2023-11-13T08:08:00Z"/>
          <w:b/>
          <w:bCs/>
          <w:lang w:val="en-CA" w:eastAsia="ja-JP"/>
          <w:rPrChange w:id="1370" w:author="Dimitri Podborski" w:date="2023-11-13T08:09:00Z">
            <w:rPr>
              <w:ins w:id="1371" w:author="Dimitri Podborski" w:date="2023-11-13T08:08:00Z"/>
              <w:lang w:val="en-CA" w:eastAsia="ja-JP"/>
            </w:rPr>
          </w:rPrChange>
        </w:rPr>
        <w:pPrChange w:id="1372" w:author="Dimitri Podborski" w:date="2023-11-13T08:09:00Z">
          <w:pPr/>
        </w:pPrChange>
      </w:pPr>
      <w:ins w:id="1373" w:author="Dimitri Podborski" w:date="2023-11-13T08:08:00Z">
        <w:r w:rsidRPr="009B40FA">
          <w:rPr>
            <w:b/>
            <w:bCs/>
            <w:lang w:val="en-CA" w:eastAsia="ja-JP"/>
            <w:rPrChange w:id="1374" w:author="Dimitri Podborski" w:date="2023-11-13T08:09:00Z">
              <w:rPr>
                <w:lang w:val="en-CA" w:eastAsia="ja-JP"/>
              </w:rPr>
            </w:rPrChange>
          </w:rPr>
          <w:t>sample_group_static_mapping.mp4</w:t>
        </w:r>
      </w:ins>
    </w:p>
    <w:p w14:paraId="6052367B" w14:textId="6AE6BB1A" w:rsidR="009B40FA" w:rsidRPr="009B40FA" w:rsidRDefault="009B40FA" w:rsidP="009B40FA">
      <w:pPr>
        <w:rPr>
          <w:ins w:id="1375" w:author="Dimitri Podborski" w:date="2023-11-13T08:02:00Z"/>
          <w:lang w:val="en-CA" w:eastAsia="ja-JP"/>
          <w:rPrChange w:id="1376" w:author="Dimitri Podborski" w:date="2023-11-13T08:06:00Z">
            <w:rPr>
              <w:ins w:id="1377" w:author="Dimitri Podborski" w:date="2023-11-13T08:02:00Z"/>
              <w:lang w:val="en-CA"/>
            </w:rPr>
          </w:rPrChange>
        </w:rPr>
      </w:pPr>
      <w:ins w:id="1378" w:author="Dimitri Podborski" w:date="2023-11-13T08:09:00Z">
        <w:r w:rsidRPr="009B40FA">
          <w:rPr>
            <w:lang w:val="en-CA" w:eastAsia="ja-JP"/>
          </w:rPr>
          <w:t>A ‘</w:t>
        </w:r>
        <w:proofErr w:type="spellStart"/>
        <w:r w:rsidRPr="009B40FA">
          <w:rPr>
            <w:lang w:val="en-CA" w:eastAsia="ja-JP"/>
          </w:rPr>
          <w:t>sgpd</w:t>
        </w:r>
        <w:proofErr w:type="spellEnd"/>
        <w:r w:rsidRPr="009B40FA">
          <w:rPr>
            <w:lang w:val="en-CA" w:eastAsia="ja-JP"/>
          </w:rPr>
          <w:t xml:space="preserve">’ with version=2 and flags value set to 0x000002 for indicating </w:t>
        </w:r>
        <w:proofErr w:type="spellStart"/>
        <w:r w:rsidRPr="009B40FA">
          <w:rPr>
            <w:lang w:val="en-CA" w:eastAsia="ja-JP"/>
          </w:rPr>
          <w:t>static_mapping</w:t>
        </w:r>
        <w:proofErr w:type="spellEnd"/>
        <w:r w:rsidRPr="009B40FA">
          <w:rPr>
            <w:lang w:val="en-CA" w:eastAsia="ja-JP"/>
          </w:rPr>
          <w:t xml:space="preserve"> (i.e. no ‘</w:t>
        </w:r>
        <w:proofErr w:type="spellStart"/>
        <w:r w:rsidRPr="009B40FA">
          <w:rPr>
            <w:lang w:val="en-CA" w:eastAsia="ja-JP"/>
          </w:rPr>
          <w:t>sbgp</w:t>
        </w:r>
        <w:proofErr w:type="spellEnd"/>
        <w:r w:rsidRPr="009B40FA">
          <w:rPr>
            <w:lang w:val="en-CA" w:eastAsia="ja-JP"/>
          </w:rPr>
          <w:t>’ box is present).</w:t>
        </w:r>
      </w:ins>
    </w:p>
    <w:p w14:paraId="6702AA6F" w14:textId="5777144C" w:rsidR="000A56F3" w:rsidRDefault="009B40FA" w:rsidP="009B40FA">
      <w:pPr>
        <w:pStyle w:val="Heading4"/>
        <w:rPr>
          <w:ins w:id="1379" w:author="Dimitri Podborski" w:date="2023-11-13T08:09:00Z"/>
          <w:lang w:val="en-CA"/>
        </w:rPr>
      </w:pPr>
      <w:ins w:id="1380" w:author="Dimitri Podborski" w:date="2023-11-13T08:09:00Z">
        <w:r w:rsidRPr="009B40FA">
          <w:rPr>
            <w:lang w:val="en-CA"/>
          </w:rPr>
          <w:t>Default sample group</w:t>
        </w:r>
        <w:r>
          <w:rPr>
            <w:lang w:val="en-CA"/>
          </w:rPr>
          <w:t>s</w:t>
        </w:r>
      </w:ins>
    </w:p>
    <w:p w14:paraId="1438FCFA" w14:textId="77777777" w:rsidR="009B40FA" w:rsidRDefault="009B40FA" w:rsidP="009B40FA">
      <w:pPr>
        <w:rPr>
          <w:ins w:id="1381" w:author="Dimitri Podborski" w:date="2023-11-13T08:09:00Z"/>
        </w:rPr>
      </w:pPr>
      <w:ins w:id="1382" w:author="Dimitri Podborski" w:date="2023-11-13T08:09:00Z">
        <w:r>
          <w:t xml:space="preserve">This section provides conformance samples for the default sample group feature. This feature requires a </w:t>
        </w:r>
        <w:proofErr w:type="spellStart"/>
        <w:r w:rsidRPr="007E387D">
          <w:rPr>
            <w:rFonts w:ascii="Courier New" w:eastAsia="Times New Roman" w:hAnsi="Courier New" w:cs="Courier New"/>
          </w:rPr>
          <w:t>SampleGroupDescriptionBox</w:t>
        </w:r>
        <w:proofErr w:type="spellEnd"/>
        <w:r>
          <w:t xml:space="preserve"> with </w:t>
        </w:r>
        <w:r w:rsidRPr="007E387D">
          <w:rPr>
            <w:rFonts w:ascii="Courier New" w:eastAsia="Times New Roman" w:hAnsi="Courier New" w:cs="Courier New"/>
          </w:rPr>
          <w:t>version</w:t>
        </w:r>
        <w:r>
          <w:t>=2. It applies to both fragmented and non-fragmented files.</w:t>
        </w:r>
      </w:ins>
    </w:p>
    <w:p w14:paraId="33D30334" w14:textId="25552ECF" w:rsidR="009B40FA" w:rsidRPr="009B40FA" w:rsidRDefault="009B40FA">
      <w:pPr>
        <w:spacing w:after="0"/>
        <w:rPr>
          <w:ins w:id="1383" w:author="Dimitri Podborski" w:date="2023-11-13T08:10:00Z"/>
          <w:b/>
          <w:bCs/>
          <w:rPrChange w:id="1384" w:author="Dimitri Podborski" w:date="2023-11-13T08:10:00Z">
            <w:rPr>
              <w:ins w:id="1385" w:author="Dimitri Podborski" w:date="2023-11-13T08:10:00Z"/>
            </w:rPr>
          </w:rPrChange>
        </w:rPr>
        <w:pPrChange w:id="1386" w:author="Dimitri Podborski" w:date="2023-11-13T08:10:00Z">
          <w:pPr/>
        </w:pPrChange>
      </w:pPr>
      <w:ins w:id="1387" w:author="Dimitri Podborski" w:date="2023-11-13T08:10:00Z">
        <w:r w:rsidRPr="009B40FA">
          <w:rPr>
            <w:b/>
            <w:bCs/>
            <w:rPrChange w:id="1388" w:author="Dimitri Podborski" w:date="2023-11-13T08:10:00Z">
              <w:rPr/>
            </w:rPrChange>
          </w:rPr>
          <w:t>sample_group_default_desc.mp4</w:t>
        </w:r>
      </w:ins>
    </w:p>
    <w:p w14:paraId="3659916D" w14:textId="04F19943" w:rsidR="009B40FA" w:rsidRDefault="009B40FA" w:rsidP="009B40FA">
      <w:pPr>
        <w:rPr>
          <w:ins w:id="1389" w:author="Dimitri Podborski" w:date="2023-11-13T08:10:00Z"/>
        </w:rPr>
      </w:pPr>
      <w:ins w:id="1390" w:author="Dimitri Podborski" w:date="2023-11-13T08:10:00Z">
        <w:r w:rsidRPr="009B40FA">
          <w:t xml:space="preserve">This file provides an example with 50 samples mapped on 2 sample group description entries. The first 26 samples are explicitly mapped to a </w:t>
        </w:r>
        <w:proofErr w:type="spellStart"/>
        <w:r w:rsidRPr="009B40FA">
          <w:t>group_description_index</w:t>
        </w:r>
        <w:proofErr w:type="spellEnd"/>
        <w:r w:rsidRPr="009B40FA">
          <w:t xml:space="preserve"> in a ‘</w:t>
        </w:r>
        <w:proofErr w:type="spellStart"/>
        <w:r w:rsidRPr="009B40FA">
          <w:t>sbgp</w:t>
        </w:r>
        <w:proofErr w:type="spellEnd"/>
        <w:r w:rsidRPr="009B40FA">
          <w:t xml:space="preserve">’ box and the remaining ones are implicitly mapped to the </w:t>
        </w:r>
        <w:proofErr w:type="spellStart"/>
        <w:r w:rsidRPr="009B40FA">
          <w:t>default_group_description_index</w:t>
        </w:r>
        <w:proofErr w:type="spellEnd"/>
        <w:r w:rsidRPr="009B40FA">
          <w:t xml:space="preserve"> indication in the ‘</w:t>
        </w:r>
        <w:proofErr w:type="spellStart"/>
        <w:r w:rsidRPr="009B40FA">
          <w:t>sgpd</w:t>
        </w:r>
        <w:proofErr w:type="spellEnd"/>
        <w:r w:rsidRPr="009B40FA">
          <w:t>’ box with version=2.</w:t>
        </w:r>
      </w:ins>
    </w:p>
    <w:p w14:paraId="691D8490" w14:textId="42DE00C0" w:rsidR="009B40FA" w:rsidRPr="009B40FA" w:rsidRDefault="009B40FA">
      <w:pPr>
        <w:spacing w:after="0"/>
        <w:rPr>
          <w:ins w:id="1391" w:author="Dimitri Podborski" w:date="2023-11-13T08:10:00Z"/>
          <w:b/>
          <w:bCs/>
          <w:rPrChange w:id="1392" w:author="Dimitri Podborski" w:date="2023-11-13T08:11:00Z">
            <w:rPr>
              <w:ins w:id="1393" w:author="Dimitri Podborski" w:date="2023-11-13T08:10:00Z"/>
            </w:rPr>
          </w:rPrChange>
        </w:rPr>
        <w:pPrChange w:id="1394" w:author="Dimitri Podborski" w:date="2023-11-13T08:11:00Z">
          <w:pPr/>
        </w:pPrChange>
      </w:pPr>
      <w:ins w:id="1395" w:author="Dimitri Podborski" w:date="2023-11-13T08:10:00Z">
        <w:r w:rsidRPr="009B40FA">
          <w:rPr>
            <w:b/>
            <w:bCs/>
            <w:rPrChange w:id="1396" w:author="Dimitri Podborski" w:date="2023-11-13T08:11:00Z">
              <w:rPr/>
            </w:rPrChange>
          </w:rPr>
          <w:t>sample_group_default_desc_frag.mp4</w:t>
        </w:r>
      </w:ins>
    </w:p>
    <w:p w14:paraId="65D4B949" w14:textId="55C0F124" w:rsidR="009B40FA" w:rsidRPr="00614421" w:rsidRDefault="009B40FA" w:rsidP="009B40FA">
      <w:pPr>
        <w:rPr>
          <w:ins w:id="1397" w:author="Dimitri Podborski" w:date="2023-11-13T08:20:00Z"/>
          <w:rPrChange w:id="1398" w:author="Dimitri Podborski" w:date="2023-11-13T08:22:00Z">
            <w:rPr>
              <w:ins w:id="1399" w:author="Dimitri Podborski" w:date="2023-11-13T08:20:00Z"/>
              <w:lang w:val="en-CA" w:eastAsia="ja-JP"/>
            </w:rPr>
          </w:rPrChange>
        </w:rPr>
      </w:pPr>
      <w:ins w:id="1400" w:author="Dimitri Podborski" w:date="2023-11-13T08:10:00Z">
        <w:r>
          <w:t>This fragmented file contains 2 movie fragments, each with a ‘</w:t>
        </w:r>
        <w:proofErr w:type="spellStart"/>
        <w:r>
          <w:t>sgpd</w:t>
        </w:r>
        <w:proofErr w:type="spellEnd"/>
        <w:r>
          <w:t xml:space="preserve">’ with version=2, declaring a </w:t>
        </w:r>
        <w:proofErr w:type="spellStart"/>
        <w:r>
          <w:t>default_group_description_index</w:t>
        </w:r>
        <w:proofErr w:type="spellEnd"/>
        <w:r>
          <w:t xml:space="preserve"> with a value offset equal to 0x10000.</w:t>
        </w:r>
      </w:ins>
      <w:ins w:id="1401" w:author="Dimitri Podborski" w:date="2023-11-13T08:11:00Z">
        <w:r>
          <w:t xml:space="preserve"> </w:t>
        </w:r>
      </w:ins>
      <w:ins w:id="1402" w:author="Dimitri Podborski" w:date="2023-11-13T08:10:00Z">
        <w:r>
          <w:t>In each ‘</w:t>
        </w:r>
        <w:proofErr w:type="spellStart"/>
        <w:r>
          <w:t>moof</w:t>
        </w:r>
        <w:proofErr w:type="spellEnd"/>
        <w:r>
          <w:t>’, the 1st sample is explicitly mapped in a ‘</w:t>
        </w:r>
        <w:proofErr w:type="spellStart"/>
        <w:r>
          <w:t>sbgp</w:t>
        </w:r>
        <w:proofErr w:type="spellEnd"/>
        <w:r>
          <w:t xml:space="preserve">’ to </w:t>
        </w:r>
        <w:proofErr w:type="spellStart"/>
        <w:r>
          <w:t>group_description_index</w:t>
        </w:r>
        <w:proofErr w:type="spellEnd"/>
        <w:r>
          <w:t xml:space="preserve"> =1 of the ‘</w:t>
        </w:r>
        <w:proofErr w:type="spellStart"/>
        <w:r>
          <w:t>sgpd</w:t>
        </w:r>
        <w:proofErr w:type="spellEnd"/>
        <w:r>
          <w:t xml:space="preserve">’, the remaining ones to the </w:t>
        </w:r>
        <w:proofErr w:type="spellStart"/>
        <w:r>
          <w:t>default_group_description_index</w:t>
        </w:r>
      </w:ins>
      <w:proofErr w:type="spellEnd"/>
    </w:p>
    <w:p w14:paraId="426A488E" w14:textId="5E03DE48" w:rsidR="000A56F3" w:rsidRDefault="00614421">
      <w:pPr>
        <w:pStyle w:val="Heading4"/>
        <w:rPr>
          <w:ins w:id="1403" w:author="Dimitri Podborski" w:date="2023-11-13T08:22:00Z"/>
          <w:lang w:val="en-US"/>
        </w:rPr>
        <w:pPrChange w:id="1404" w:author="Dimitri Podborski" w:date="2023-11-13T08:22:00Z">
          <w:pPr/>
        </w:pPrChange>
      </w:pPr>
      <w:ins w:id="1405" w:author="Dimitri Podborski" w:date="2023-11-13T08:22:00Z">
        <w:r w:rsidRPr="00614421">
          <w:rPr>
            <w:lang w:val="en-US"/>
          </w:rPr>
          <w:t>hevc_tiles_multiple_tracks_empty_base_v2.mp4</w:t>
        </w:r>
      </w:ins>
    </w:p>
    <w:p w14:paraId="20F552BE" w14:textId="4D44A4CA" w:rsidR="00614421" w:rsidRDefault="00614421" w:rsidP="00F6016F">
      <w:pPr>
        <w:rPr>
          <w:ins w:id="1406" w:author="Dimitri Podborski" w:date="2023-11-13T08:22:00Z"/>
          <w:lang w:val="en-US"/>
        </w:rPr>
      </w:pPr>
      <w:ins w:id="1407" w:author="Dimitri Podborski" w:date="2023-11-13T08:23:00Z">
        <w:r w:rsidRPr="00614421">
          <w:rPr>
            <w:lang w:val="en-US"/>
          </w:rPr>
          <w:t>This file contains 1 tile base track ‘hvc2’ and 9 ‘hvt1’tile tracks (with ‘</w:t>
        </w:r>
        <w:proofErr w:type="spellStart"/>
        <w:r w:rsidRPr="00614421">
          <w:rPr>
            <w:lang w:val="en-US"/>
          </w:rPr>
          <w:t>sabt</w:t>
        </w:r>
        <w:proofErr w:type="spellEnd"/>
        <w:r w:rsidRPr="00614421">
          <w:rPr>
            <w:lang w:val="en-US"/>
          </w:rPr>
          <w:t>’ and ‘</w:t>
        </w:r>
        <w:proofErr w:type="spellStart"/>
        <w:r w:rsidRPr="00614421">
          <w:rPr>
            <w:lang w:val="en-US"/>
          </w:rPr>
          <w:t>tbas</w:t>
        </w:r>
        <w:proofErr w:type="spellEnd"/>
        <w:r w:rsidRPr="00614421">
          <w:rPr>
            <w:lang w:val="en-US"/>
          </w:rPr>
          <w:t>’ track references for implicit reconstruction). The tile base track has empty samples. Each tile track has a ‘</w:t>
        </w:r>
        <w:proofErr w:type="spellStart"/>
        <w:r w:rsidRPr="00614421">
          <w:rPr>
            <w:lang w:val="en-US"/>
          </w:rPr>
          <w:t>trif</w:t>
        </w:r>
        <w:proofErr w:type="spellEnd"/>
        <w:r w:rsidRPr="00614421">
          <w:rPr>
            <w:lang w:val="en-US"/>
          </w:rPr>
          <w:t>’ sample group description box with version=2 and has no corresponding ‘</w:t>
        </w:r>
        <w:proofErr w:type="spellStart"/>
        <w:r w:rsidRPr="00614421">
          <w:rPr>
            <w:lang w:val="en-US"/>
          </w:rPr>
          <w:t>sbgp</w:t>
        </w:r>
        <w:proofErr w:type="spellEnd"/>
        <w:r w:rsidRPr="00614421">
          <w:rPr>
            <w:lang w:val="en-US"/>
          </w:rPr>
          <w:t>’ box as allowed in 10.1 of</w:t>
        </w:r>
        <w:r>
          <w:rPr>
            <w:lang w:val="en-US"/>
          </w:rPr>
          <w:t xml:space="preserve"> ISO/IEC 14496-15.</w:t>
        </w:r>
      </w:ins>
    </w:p>
    <w:p w14:paraId="465369AA" w14:textId="657D893A" w:rsidR="00614421" w:rsidRDefault="008477B6" w:rsidP="008477B6">
      <w:pPr>
        <w:pStyle w:val="Heading4"/>
        <w:rPr>
          <w:ins w:id="1408" w:author="Dimitri Podborski" w:date="2023-11-15T08:40:00Z"/>
          <w:lang w:val="en-US"/>
        </w:rPr>
      </w:pPr>
      <w:ins w:id="1409" w:author="Dimitri Podborski" w:date="2023-11-15T08:39:00Z">
        <w:r>
          <w:rPr>
            <w:lang w:val="en-US"/>
          </w:rPr>
          <w:t>EDRAP</w:t>
        </w:r>
      </w:ins>
    </w:p>
    <w:p w14:paraId="6CEDAA83" w14:textId="77777777" w:rsidR="008477B6" w:rsidRPr="008477B6" w:rsidRDefault="008477B6">
      <w:pPr>
        <w:spacing w:after="0"/>
        <w:rPr>
          <w:ins w:id="1410" w:author="Dimitri Podborski" w:date="2023-11-15T08:40:00Z"/>
          <w:b/>
          <w:bCs/>
          <w:lang w:val="en-US" w:eastAsia="ja-JP"/>
          <w:rPrChange w:id="1411" w:author="Dimitri Podborski" w:date="2023-11-15T08:40:00Z">
            <w:rPr>
              <w:ins w:id="1412" w:author="Dimitri Podborski" w:date="2023-11-15T08:40:00Z"/>
              <w:lang w:val="en-US" w:eastAsia="ja-JP"/>
            </w:rPr>
          </w:rPrChange>
        </w:rPr>
        <w:pPrChange w:id="1413" w:author="Dimitri Podborski" w:date="2023-11-15T08:40:00Z">
          <w:pPr/>
        </w:pPrChange>
      </w:pPr>
      <w:ins w:id="1414" w:author="Dimitri Podborski" w:date="2023-11-15T08:40:00Z">
        <w:r w:rsidRPr="008477B6">
          <w:rPr>
            <w:b/>
            <w:bCs/>
            <w:lang w:val="en-US" w:eastAsia="ja-JP"/>
            <w:rPrChange w:id="1415" w:author="Dimitri Podborski" w:date="2023-11-15T08:40:00Z">
              <w:rPr>
                <w:lang w:val="en-US" w:eastAsia="ja-JP"/>
              </w:rPr>
            </w:rPrChange>
          </w:rPr>
          <w:t>vvc_edrap_sap1.mp4</w:t>
        </w:r>
      </w:ins>
    </w:p>
    <w:p w14:paraId="5700BCD5" w14:textId="77777777" w:rsidR="008477B6" w:rsidRPr="008477B6" w:rsidRDefault="008477B6" w:rsidP="008477B6">
      <w:pPr>
        <w:rPr>
          <w:ins w:id="1416" w:author="Dimitri Podborski" w:date="2023-11-15T08:41:00Z"/>
          <w:lang w:val="en-US" w:eastAsia="ja-JP"/>
        </w:rPr>
      </w:pPr>
      <w:ins w:id="1417" w:author="Dimitri Podborski" w:date="2023-11-15T08:41:00Z">
        <w:r w:rsidRPr="008477B6">
          <w:rPr>
            <w:lang w:val="en-US" w:eastAsia="ja-JP"/>
          </w:rPr>
          <w:t xml:space="preserve">This file contains two video tracks, a main track, containing a VVC </w:t>
        </w:r>
        <w:proofErr w:type="gramStart"/>
        <w:r w:rsidRPr="008477B6">
          <w:rPr>
            <w:lang w:val="en-US" w:eastAsia="ja-JP"/>
          </w:rPr>
          <w:t>single-layer</w:t>
        </w:r>
        <w:proofErr w:type="gramEnd"/>
        <w:r w:rsidRPr="008477B6">
          <w:rPr>
            <w:lang w:val="en-US" w:eastAsia="ja-JP"/>
          </w:rPr>
          <w:t xml:space="preserve"> bitstream with EDRAP samples, and an associated external stream track.</w:t>
        </w:r>
      </w:ins>
    </w:p>
    <w:p w14:paraId="52590BBF" w14:textId="55A2CD25" w:rsidR="008477B6" w:rsidRPr="008477B6" w:rsidRDefault="008477B6" w:rsidP="008477B6">
      <w:pPr>
        <w:rPr>
          <w:ins w:id="1418" w:author="Dimitri Podborski" w:date="2023-11-15T08:41:00Z"/>
          <w:lang w:val="en-US" w:eastAsia="ja-JP"/>
        </w:rPr>
      </w:pPr>
      <w:ins w:id="1419" w:author="Dimitri Podborski" w:date="2023-11-15T08:41:00Z">
        <w:r w:rsidRPr="008477B6">
          <w:rPr>
            <w:lang w:val="en-US" w:eastAsia="ja-JP"/>
          </w:rPr>
          <w:t>The main track has sample entry ‘vvc1’, and the EDRAP samples are grouped by the EDRAP sample group ‘</w:t>
        </w:r>
        <w:proofErr w:type="spellStart"/>
        <w:r w:rsidRPr="008477B6">
          <w:rPr>
            <w:lang w:val="en-US" w:eastAsia="ja-JP"/>
          </w:rPr>
          <w:t>edrp</w:t>
        </w:r>
        <w:proofErr w:type="spellEnd"/>
        <w:r w:rsidRPr="008477B6">
          <w:rPr>
            <w:lang w:val="en-US" w:eastAsia="ja-JP"/>
          </w:rPr>
          <w:t xml:space="preserve">’ with </w:t>
        </w:r>
        <w:proofErr w:type="spellStart"/>
        <w:r w:rsidRPr="008477B6">
          <w:rPr>
            <w:lang w:val="en-US" w:eastAsia="ja-JP"/>
          </w:rPr>
          <w:t>edrap_type</w:t>
        </w:r>
        <w:proofErr w:type="spellEnd"/>
        <w:r w:rsidRPr="008477B6">
          <w:rPr>
            <w:lang w:val="en-US" w:eastAsia="ja-JP"/>
          </w:rPr>
          <w:t xml:space="preserve"> equal to 1. The main track has an ‘</w:t>
        </w:r>
        <w:proofErr w:type="spellStart"/>
        <w:r w:rsidRPr="008477B6">
          <w:rPr>
            <w:lang w:val="en-US" w:eastAsia="ja-JP"/>
          </w:rPr>
          <w:t>aest</w:t>
        </w:r>
        <w:proofErr w:type="spellEnd"/>
        <w:r w:rsidRPr="008477B6">
          <w:rPr>
            <w:lang w:val="en-US" w:eastAsia="ja-JP"/>
          </w:rPr>
          <w:t>’ track reference that references the associated external stream track.</w:t>
        </w:r>
      </w:ins>
    </w:p>
    <w:p w14:paraId="20D4623C" w14:textId="3ECF34BD" w:rsidR="008477B6" w:rsidRPr="008477B6" w:rsidRDefault="008477B6" w:rsidP="008477B6">
      <w:pPr>
        <w:rPr>
          <w:ins w:id="1420" w:author="Dimitri Podborski" w:date="2023-11-15T08:40:00Z"/>
          <w:lang w:val="en-US" w:eastAsia="ja-JP"/>
        </w:rPr>
      </w:pPr>
      <w:ins w:id="1421" w:author="Dimitri Podborski" w:date="2023-11-15T08:41:00Z">
        <w:r w:rsidRPr="008477B6">
          <w:rPr>
            <w:lang w:val="en-US" w:eastAsia="ja-JP"/>
          </w:rPr>
          <w:t>The associated external stream track has the restricted sample entry ‘</w:t>
        </w:r>
        <w:proofErr w:type="spellStart"/>
        <w:r w:rsidRPr="008477B6">
          <w:rPr>
            <w:lang w:val="en-US" w:eastAsia="ja-JP"/>
          </w:rPr>
          <w:t>resv</w:t>
        </w:r>
        <w:proofErr w:type="spellEnd"/>
        <w:r w:rsidRPr="008477B6">
          <w:rPr>
            <w:lang w:val="en-US" w:eastAsia="ja-JP"/>
          </w:rPr>
          <w:t>’ with the ‘</w:t>
        </w:r>
        <w:proofErr w:type="spellStart"/>
        <w:r w:rsidRPr="008477B6">
          <w:rPr>
            <w:lang w:val="en-US" w:eastAsia="ja-JP"/>
          </w:rPr>
          <w:t>rinf</w:t>
        </w:r>
        <w:proofErr w:type="spellEnd"/>
        <w:r w:rsidRPr="008477B6">
          <w:rPr>
            <w:lang w:val="en-US" w:eastAsia="ja-JP"/>
          </w:rPr>
          <w:t>’ box, which contains the ‘</w:t>
        </w:r>
        <w:proofErr w:type="spellStart"/>
        <w:r w:rsidRPr="008477B6">
          <w:rPr>
            <w:lang w:val="en-US" w:eastAsia="ja-JP"/>
          </w:rPr>
          <w:t>schm</w:t>
        </w:r>
        <w:proofErr w:type="spellEnd"/>
        <w:r w:rsidRPr="008477B6">
          <w:rPr>
            <w:lang w:val="en-US" w:eastAsia="ja-JP"/>
          </w:rPr>
          <w:t xml:space="preserve">’ </w:t>
        </w:r>
        <w:proofErr w:type="gramStart"/>
        <w:r w:rsidRPr="008477B6">
          <w:rPr>
            <w:lang w:val="en-US" w:eastAsia="ja-JP"/>
          </w:rPr>
          <w:t>box  with</w:t>
        </w:r>
        <w:proofErr w:type="gramEnd"/>
        <w:r w:rsidRPr="008477B6">
          <w:rPr>
            <w:lang w:val="en-US" w:eastAsia="ja-JP"/>
          </w:rPr>
          <w:t xml:space="preserve"> </w:t>
        </w:r>
        <w:proofErr w:type="spellStart"/>
        <w:r w:rsidRPr="008477B6">
          <w:rPr>
            <w:lang w:val="en-US" w:eastAsia="ja-JP"/>
          </w:rPr>
          <w:t>scheme_type</w:t>
        </w:r>
        <w:proofErr w:type="spellEnd"/>
        <w:r w:rsidRPr="008477B6">
          <w:rPr>
            <w:lang w:val="en-US" w:eastAsia="ja-JP"/>
          </w:rPr>
          <w:t xml:space="preserve"> equal to ‘</w:t>
        </w:r>
        <w:proofErr w:type="spellStart"/>
        <w:r w:rsidRPr="008477B6">
          <w:rPr>
            <w:lang w:val="en-US" w:eastAsia="ja-JP"/>
          </w:rPr>
          <w:t>spkt</w:t>
        </w:r>
        <w:proofErr w:type="spellEnd"/>
        <w:r w:rsidRPr="008477B6">
          <w:rPr>
            <w:lang w:val="en-US" w:eastAsia="ja-JP"/>
          </w:rPr>
          <w:t>’.</w:t>
        </w:r>
      </w:ins>
    </w:p>
    <w:p w14:paraId="74B3527B" w14:textId="77777777" w:rsidR="008477B6" w:rsidRPr="008477B6" w:rsidRDefault="008477B6">
      <w:pPr>
        <w:spacing w:after="0"/>
        <w:rPr>
          <w:ins w:id="1422" w:author="Dimitri Podborski" w:date="2023-11-15T08:40:00Z"/>
          <w:b/>
          <w:bCs/>
          <w:lang w:val="en-US" w:eastAsia="ja-JP"/>
          <w:rPrChange w:id="1423" w:author="Dimitri Podborski" w:date="2023-11-15T08:40:00Z">
            <w:rPr>
              <w:ins w:id="1424" w:author="Dimitri Podborski" w:date="2023-11-15T08:40:00Z"/>
              <w:lang w:val="en-US" w:eastAsia="ja-JP"/>
            </w:rPr>
          </w:rPrChange>
        </w:rPr>
        <w:pPrChange w:id="1425" w:author="Dimitri Podborski" w:date="2023-11-15T08:40:00Z">
          <w:pPr/>
        </w:pPrChange>
      </w:pPr>
      <w:ins w:id="1426" w:author="Dimitri Podborski" w:date="2023-11-15T08:40:00Z">
        <w:r w:rsidRPr="008477B6">
          <w:rPr>
            <w:b/>
            <w:bCs/>
            <w:lang w:val="en-US" w:eastAsia="ja-JP"/>
            <w:rPrChange w:id="1427" w:author="Dimitri Podborski" w:date="2023-11-15T08:40:00Z">
              <w:rPr>
                <w:lang w:val="en-US" w:eastAsia="ja-JP"/>
              </w:rPr>
            </w:rPrChange>
          </w:rPr>
          <w:t>vvc_edrap_sap2.mp4</w:t>
        </w:r>
      </w:ins>
    </w:p>
    <w:p w14:paraId="78EADB81" w14:textId="5DDEBDB2" w:rsidR="008477B6" w:rsidRPr="008477B6" w:rsidRDefault="008477B6" w:rsidP="008477B6">
      <w:pPr>
        <w:rPr>
          <w:ins w:id="1428" w:author="Dimitri Podborski" w:date="2023-11-15T08:40:00Z"/>
          <w:lang w:val="en-US" w:eastAsia="ja-JP"/>
        </w:rPr>
      </w:pPr>
      <w:ins w:id="1429" w:author="Dimitri Podborski" w:date="2023-11-15T08:42:00Z">
        <w:r w:rsidRPr="008477B6">
          <w:rPr>
            <w:lang w:val="en-US" w:eastAsia="ja-JP"/>
          </w:rPr>
          <w:t xml:space="preserve">Same as above, except that the value of </w:t>
        </w:r>
        <w:proofErr w:type="spellStart"/>
        <w:r w:rsidRPr="008477B6">
          <w:rPr>
            <w:lang w:val="en-US" w:eastAsia="ja-JP"/>
          </w:rPr>
          <w:t>edrap_type</w:t>
        </w:r>
        <w:proofErr w:type="spellEnd"/>
        <w:r w:rsidRPr="008477B6">
          <w:rPr>
            <w:lang w:val="en-US" w:eastAsia="ja-JP"/>
          </w:rPr>
          <w:t xml:space="preserve"> is equal to 2</w:t>
        </w:r>
        <w:r>
          <w:rPr>
            <w:lang w:val="en-US" w:eastAsia="ja-JP"/>
          </w:rPr>
          <w:t>.</w:t>
        </w:r>
      </w:ins>
    </w:p>
    <w:p w14:paraId="7C264E30" w14:textId="1E70324B" w:rsidR="008477B6" w:rsidRPr="008477B6" w:rsidRDefault="008477B6">
      <w:pPr>
        <w:spacing w:after="0"/>
        <w:rPr>
          <w:ins w:id="1430" w:author="Dimitri Podborski" w:date="2023-11-15T08:40:00Z"/>
          <w:b/>
          <w:bCs/>
          <w:lang w:val="en-US" w:eastAsia="ja-JP"/>
          <w:rPrChange w:id="1431" w:author="Dimitri Podborski" w:date="2023-11-15T08:40:00Z">
            <w:rPr>
              <w:ins w:id="1432" w:author="Dimitri Podborski" w:date="2023-11-15T08:40:00Z"/>
              <w:lang w:val="en-US" w:eastAsia="ja-JP"/>
            </w:rPr>
          </w:rPrChange>
        </w:rPr>
        <w:pPrChange w:id="1433" w:author="Dimitri Podborski" w:date="2023-11-15T08:40:00Z">
          <w:pPr/>
        </w:pPrChange>
      </w:pPr>
      <w:ins w:id="1434" w:author="Dimitri Podborski" w:date="2023-11-15T08:40:00Z">
        <w:r w:rsidRPr="008477B6">
          <w:rPr>
            <w:b/>
            <w:bCs/>
            <w:lang w:val="en-US" w:eastAsia="ja-JP"/>
            <w:rPrChange w:id="1435" w:author="Dimitri Podborski" w:date="2023-11-15T08:40:00Z">
              <w:rPr>
                <w:lang w:val="en-US" w:eastAsia="ja-JP"/>
              </w:rPr>
            </w:rPrChange>
          </w:rPr>
          <w:t>vvc_edrap_sap3.mp4</w:t>
        </w:r>
      </w:ins>
    </w:p>
    <w:p w14:paraId="3B4F62D0" w14:textId="43CF45A6" w:rsidR="008477B6" w:rsidRDefault="008477B6" w:rsidP="008477B6">
      <w:pPr>
        <w:rPr>
          <w:ins w:id="1436" w:author="Dimitri Podborski" w:date="2023-11-15T08:42:00Z"/>
          <w:lang w:val="en-US" w:eastAsia="ja-JP"/>
        </w:rPr>
      </w:pPr>
      <w:ins w:id="1437" w:author="Dimitri Podborski" w:date="2023-11-15T08:42:00Z">
        <w:r w:rsidRPr="008477B6">
          <w:rPr>
            <w:lang w:val="en-US" w:eastAsia="ja-JP"/>
          </w:rPr>
          <w:t xml:space="preserve">Same as above, except that the value of </w:t>
        </w:r>
        <w:proofErr w:type="spellStart"/>
        <w:r w:rsidRPr="008477B6">
          <w:rPr>
            <w:lang w:val="en-US" w:eastAsia="ja-JP"/>
          </w:rPr>
          <w:t>edrap_type</w:t>
        </w:r>
        <w:proofErr w:type="spellEnd"/>
        <w:r w:rsidRPr="008477B6">
          <w:rPr>
            <w:lang w:val="en-US" w:eastAsia="ja-JP"/>
          </w:rPr>
          <w:t xml:space="preserve"> is equal to 3.</w:t>
        </w:r>
      </w:ins>
    </w:p>
    <w:p w14:paraId="05404DE1" w14:textId="7B485C58" w:rsidR="008477B6" w:rsidRPr="008477B6" w:rsidRDefault="008477B6">
      <w:pPr>
        <w:pStyle w:val="Heading4"/>
        <w:rPr>
          <w:ins w:id="1438" w:author="Dimitri Podborski" w:date="2023-11-15T08:39:00Z"/>
          <w:lang w:val="en-US"/>
        </w:rPr>
        <w:pPrChange w:id="1439" w:author="Dimitri Podborski" w:date="2023-11-15T08:44:00Z">
          <w:pPr/>
        </w:pPrChange>
      </w:pPr>
      <w:ins w:id="1440" w:author="Dimitri Podborski" w:date="2023-11-15T08:44:00Z">
        <w:r w:rsidRPr="008477B6">
          <w:rPr>
            <w:lang w:val="en-US"/>
          </w:rPr>
          <w:lastRenderedPageBreak/>
          <w:t>vvc_nnsei_1.mp4</w:t>
        </w:r>
      </w:ins>
    </w:p>
    <w:p w14:paraId="1AB94428" w14:textId="042AB4E6" w:rsidR="008477B6" w:rsidRDefault="008477B6" w:rsidP="008477B6">
      <w:pPr>
        <w:rPr>
          <w:ins w:id="1441" w:author="Dimitri Podborski" w:date="2023-11-13T08:22:00Z"/>
          <w:lang w:val="en-US"/>
        </w:rPr>
      </w:pPr>
      <w:ins w:id="1442" w:author="Dimitri Podborski" w:date="2023-11-15T08:44:00Z">
        <w:r w:rsidRPr="008477B6">
          <w:rPr>
            <w:lang w:val="en-US"/>
          </w:rPr>
          <w:t>A Single layer coded bitstream in VVC track with sample entry 'vvc1'</w:t>
        </w:r>
      </w:ins>
      <w:ins w:id="1443" w:author="Dimitri Podborski" w:date="2023-11-15T08:45:00Z">
        <w:r>
          <w:rPr>
            <w:lang w:val="en-US"/>
          </w:rPr>
          <w:t xml:space="preserve">. </w:t>
        </w:r>
      </w:ins>
      <w:ins w:id="1444" w:author="Dimitri Podborski" w:date="2023-11-15T08:44:00Z">
        <w:r w:rsidRPr="008477B6">
          <w:rPr>
            <w:lang w:val="en-US"/>
          </w:rPr>
          <w:t>Neural-network post-filter characteristics sample group ('</w:t>
        </w:r>
        <w:proofErr w:type="spellStart"/>
        <w:r w:rsidRPr="008477B6">
          <w:rPr>
            <w:lang w:val="en-US"/>
          </w:rPr>
          <w:t>nfcs</w:t>
        </w:r>
        <w:proofErr w:type="spellEnd"/>
        <w:r w:rsidRPr="008477B6">
          <w:rPr>
            <w:lang w:val="en-US"/>
          </w:rPr>
          <w:t>')</w:t>
        </w:r>
      </w:ins>
      <w:ins w:id="1445" w:author="Dimitri Podborski" w:date="2023-11-15T08:45:00Z">
        <w:r>
          <w:rPr>
            <w:lang w:val="en-US"/>
          </w:rPr>
          <w:t xml:space="preserve"> and n</w:t>
        </w:r>
      </w:ins>
      <w:ins w:id="1446" w:author="Dimitri Podborski" w:date="2023-11-15T08:44:00Z">
        <w:r w:rsidRPr="008477B6">
          <w:rPr>
            <w:lang w:val="en-US"/>
          </w:rPr>
          <w:t>eural-network post-filter activation sample group ('</w:t>
        </w:r>
        <w:proofErr w:type="spellStart"/>
        <w:r w:rsidRPr="008477B6">
          <w:rPr>
            <w:lang w:val="en-US"/>
          </w:rPr>
          <w:t>nfas</w:t>
        </w:r>
        <w:proofErr w:type="spellEnd"/>
        <w:r w:rsidRPr="008477B6">
          <w:rPr>
            <w:lang w:val="en-US"/>
          </w:rPr>
          <w:t>')</w:t>
        </w:r>
      </w:ins>
      <w:ins w:id="1447" w:author="Dimitri Podborski" w:date="2023-11-15T08:45:00Z">
        <w:r>
          <w:rPr>
            <w:lang w:val="en-US"/>
          </w:rPr>
          <w:t>.</w:t>
        </w:r>
      </w:ins>
    </w:p>
    <w:p w14:paraId="7770A479" w14:textId="5A990EC8" w:rsidR="008477B6" w:rsidRDefault="00DE6807" w:rsidP="00DE6807">
      <w:pPr>
        <w:pStyle w:val="Heading4"/>
        <w:rPr>
          <w:ins w:id="1448" w:author="Dimitri Podborski" w:date="2023-11-15T09:02:00Z"/>
          <w:lang w:val="en-US"/>
        </w:rPr>
      </w:pPr>
      <w:ins w:id="1449" w:author="Dimitri Podborski" w:date="2023-11-15T09:02:00Z">
        <w:r w:rsidRPr="00DE6807">
          <w:rPr>
            <w:lang w:val="en-US"/>
          </w:rPr>
          <w:t>Conformance for Efficient Sub-sample</w:t>
        </w:r>
        <w:r>
          <w:rPr>
            <w:lang w:val="en-US"/>
          </w:rPr>
          <w:t>s</w:t>
        </w:r>
      </w:ins>
    </w:p>
    <w:p w14:paraId="4075B0CD" w14:textId="5B99C2BC" w:rsidR="00DE6807" w:rsidRDefault="007D782A" w:rsidP="00DE6807">
      <w:pPr>
        <w:rPr>
          <w:ins w:id="1450" w:author="Dimitri Podborski" w:date="2023-11-15T09:15:00Z"/>
          <w:lang w:eastAsia="ja-JP"/>
        </w:rPr>
      </w:pPr>
      <w:ins w:id="1451" w:author="Dimitri Podborski" w:date="2023-11-15T09:14:00Z">
        <w:r w:rsidRPr="007D782A">
          <w:rPr>
            <w:lang w:eastAsia="ja-JP"/>
          </w:rPr>
          <w:t xml:space="preserve">The </w:t>
        </w:r>
        <w:r>
          <w:rPr>
            <w:lang w:eastAsia="ja-JP"/>
          </w:rPr>
          <w:t xml:space="preserve">video </w:t>
        </w:r>
      </w:ins>
      <w:ins w:id="1452" w:author="Dimitri Podborski" w:date="2023-11-15T09:16:00Z">
        <w:r>
          <w:rPr>
            <w:lang w:eastAsia="ja-JP"/>
          </w:rPr>
          <w:t xml:space="preserve">sequence used </w:t>
        </w:r>
      </w:ins>
      <w:ins w:id="1453" w:author="Dimitri Podborski" w:date="2023-11-15T09:17:00Z">
        <w:r>
          <w:rPr>
            <w:lang w:eastAsia="ja-JP"/>
          </w:rPr>
          <w:t>in the conformance files from this clause</w:t>
        </w:r>
      </w:ins>
      <w:ins w:id="1454" w:author="Dimitri Podborski" w:date="2023-11-15T09:14:00Z">
        <w:r>
          <w:rPr>
            <w:lang w:eastAsia="ja-JP"/>
          </w:rPr>
          <w:t xml:space="preserve"> </w:t>
        </w:r>
      </w:ins>
      <w:ins w:id="1455" w:author="Dimitri Podborski" w:date="2023-11-15T09:15:00Z">
        <w:r w:rsidRPr="007D782A">
          <w:rPr>
            <w:lang w:eastAsia="ja-JP"/>
          </w:rPr>
          <w:t>is a synthetic sequence of 3 pictures, with size of 832x480 pixels, encoded in intra mode. Each picture contains 4 subpictures (SP1 to SP4) as illustrated in</w:t>
        </w:r>
      </w:ins>
      <w:ins w:id="1456" w:author="Dimitri Podborski" w:date="2023-11-15T09:16:00Z">
        <w:r>
          <w:rPr>
            <w:lang w:eastAsia="ja-JP"/>
          </w:rPr>
          <w:t xml:space="preserve"> </w:t>
        </w:r>
        <w:r>
          <w:rPr>
            <w:lang w:eastAsia="ja-JP"/>
          </w:rPr>
          <w:fldChar w:fldCharType="begin"/>
        </w:r>
        <w:r>
          <w:rPr>
            <w:lang w:eastAsia="ja-JP"/>
          </w:rPr>
          <w:instrText xml:space="preserve"> REF _Ref150932192 \h </w:instrText>
        </w:r>
      </w:ins>
      <w:r>
        <w:rPr>
          <w:lang w:eastAsia="ja-JP"/>
        </w:rPr>
      </w:r>
      <w:r>
        <w:rPr>
          <w:lang w:eastAsia="ja-JP"/>
        </w:rPr>
        <w:fldChar w:fldCharType="separate"/>
      </w:r>
      <w:ins w:id="1457" w:author="Dimitri Podborski" w:date="2023-11-15T09:16:00Z">
        <w:r>
          <w:t xml:space="preserve">Figure </w:t>
        </w:r>
        <w:r>
          <w:rPr>
            <w:noProof/>
          </w:rPr>
          <w:t>4</w:t>
        </w:r>
        <w:r>
          <w:rPr>
            <w:lang w:eastAsia="ja-JP"/>
          </w:rPr>
          <w:fldChar w:fldCharType="end"/>
        </w:r>
      </w:ins>
      <w:ins w:id="1458" w:author="Dimitri Podborski" w:date="2023-11-15T09:18:00Z">
        <w:r>
          <w:rPr>
            <w:lang w:eastAsia="ja-JP"/>
          </w:rPr>
          <w:t>:</w:t>
        </w:r>
      </w:ins>
    </w:p>
    <w:bookmarkStart w:id="1459" w:name="_MON_1756798102"/>
    <w:bookmarkEnd w:id="1459"/>
    <w:p w14:paraId="76DDE34C" w14:textId="61BDB51F" w:rsidR="007D782A" w:rsidRDefault="00BB75C4">
      <w:pPr>
        <w:keepNext/>
        <w:jc w:val="center"/>
        <w:rPr>
          <w:ins w:id="1460" w:author="Dimitri Podborski" w:date="2023-11-15T09:15:00Z"/>
        </w:rPr>
        <w:pPrChange w:id="1461" w:author="Dimitri Podborski" w:date="2023-11-15T09:15:00Z">
          <w:pPr>
            <w:jc w:val="center"/>
          </w:pPr>
        </w:pPrChange>
      </w:pPr>
      <w:ins w:id="1462" w:author="Dimitri Podborski" w:date="2023-11-15T09:18:00Z">
        <w:r w:rsidRPr="00933A29">
          <w:rPr>
            <w:noProof/>
          </w:rPr>
          <w:object w:dxaOrig="5267" w:dyaOrig="2957" w14:anchorId="2D4AC02F">
            <v:shape id="_x0000_i1026" type="#_x0000_t75" alt="" style="width:388.05pt;height:156.9pt;mso-width-percent:0;mso-height-percent:0;mso-width-percent:0;mso-height-percent:0" o:ole="">
              <v:imagedata r:id="rId27" o:title="" cropbottom="17228f"/>
            </v:shape>
            <o:OLEObject Type="Embed" ProgID="PowerPoint.Slide.12" ShapeID="_x0000_i1026" DrawAspect="Content" ObjectID="_1761982152" r:id="rId28"/>
          </w:object>
        </w:r>
      </w:ins>
    </w:p>
    <w:p w14:paraId="31E1EE01" w14:textId="5DBC1C03" w:rsidR="007D782A" w:rsidRDefault="007D782A" w:rsidP="007D782A">
      <w:pPr>
        <w:pStyle w:val="Caption"/>
        <w:jc w:val="center"/>
        <w:rPr>
          <w:ins w:id="1463" w:author="Dimitri Podborski" w:date="2023-11-15T09:15:00Z"/>
        </w:rPr>
      </w:pPr>
      <w:bookmarkStart w:id="1464" w:name="_Ref150932192"/>
      <w:ins w:id="1465" w:author="Dimitri Podborski" w:date="2023-11-15T09:15:00Z">
        <w:r>
          <w:t xml:space="preserve">Figure </w:t>
        </w:r>
        <w:r>
          <w:fldChar w:fldCharType="begin"/>
        </w:r>
        <w:r>
          <w:instrText xml:space="preserve"> SEQ Figure \* ARABIC </w:instrText>
        </w:r>
      </w:ins>
      <w:r>
        <w:fldChar w:fldCharType="separate"/>
      </w:r>
      <w:ins w:id="1466" w:author="Dimitri Podborski" w:date="2023-11-15T09:19:00Z">
        <w:r>
          <w:rPr>
            <w:noProof/>
          </w:rPr>
          <w:t>4</w:t>
        </w:r>
      </w:ins>
      <w:ins w:id="1467" w:author="Dimitri Podborski" w:date="2023-11-15T09:15:00Z">
        <w:r>
          <w:fldChar w:fldCharType="end"/>
        </w:r>
        <w:bookmarkEnd w:id="1464"/>
        <w:r>
          <w:t xml:space="preserve">: </w:t>
        </w:r>
        <w:r w:rsidRPr="007D782A">
          <w:t xml:space="preserve">Subpicture </w:t>
        </w:r>
        <w:proofErr w:type="spellStart"/>
        <w:r w:rsidRPr="007D782A">
          <w:t>organisation</w:t>
        </w:r>
        <w:proofErr w:type="spellEnd"/>
      </w:ins>
    </w:p>
    <w:p w14:paraId="6D6865D2" w14:textId="3A0BE573" w:rsidR="007D782A" w:rsidRDefault="007D782A" w:rsidP="007D782A">
      <w:pPr>
        <w:rPr>
          <w:ins w:id="1468" w:author="Dimitri Podborski" w:date="2023-11-15T09:19:00Z"/>
          <w:lang w:val="en-US"/>
        </w:rPr>
      </w:pPr>
      <w:ins w:id="1469" w:author="Dimitri Podborski" w:date="2023-11-15T09:18:00Z">
        <w:r w:rsidRPr="007D782A">
          <w:rPr>
            <w:lang w:val="en-US"/>
          </w:rPr>
          <w:t>The VVC bitstream sequence is composed of 3 frames, as illustrated in</w:t>
        </w:r>
        <w:r>
          <w:rPr>
            <w:lang w:val="en-US"/>
          </w:rPr>
          <w:t xml:space="preserve"> </w:t>
        </w:r>
      </w:ins>
      <w:ins w:id="1470" w:author="Dimitri Podborski" w:date="2023-11-15T09:19:00Z">
        <w:r>
          <w:rPr>
            <w:lang w:val="en-US"/>
          </w:rPr>
          <w:fldChar w:fldCharType="begin"/>
        </w:r>
        <w:r>
          <w:rPr>
            <w:lang w:val="en-US"/>
          </w:rPr>
          <w:instrText xml:space="preserve"> REF _Ref150932367 \h </w:instrText>
        </w:r>
      </w:ins>
      <w:r>
        <w:rPr>
          <w:lang w:val="en-US"/>
        </w:rPr>
      </w:r>
      <w:r>
        <w:rPr>
          <w:lang w:val="en-US"/>
        </w:rPr>
        <w:fldChar w:fldCharType="separate"/>
      </w:r>
      <w:ins w:id="1471" w:author="Dimitri Podborski" w:date="2023-11-15T09:19:00Z">
        <w:r>
          <w:t xml:space="preserve">Figure </w:t>
        </w:r>
        <w:r>
          <w:rPr>
            <w:noProof/>
          </w:rPr>
          <w:t>5</w:t>
        </w:r>
        <w:r>
          <w:rPr>
            <w:lang w:val="en-US"/>
          </w:rPr>
          <w:fldChar w:fldCharType="end"/>
        </w:r>
        <w:r>
          <w:rPr>
            <w:lang w:val="en-US"/>
          </w:rPr>
          <w:t>, with:</w:t>
        </w:r>
      </w:ins>
    </w:p>
    <w:p w14:paraId="7018956D" w14:textId="77777777" w:rsidR="007D782A" w:rsidRDefault="007D782A" w:rsidP="007D782A">
      <w:pPr>
        <w:numPr>
          <w:ilvl w:val="0"/>
          <w:numId w:val="37"/>
        </w:numPr>
        <w:rPr>
          <w:ins w:id="1472" w:author="Dimitri Podborski" w:date="2023-11-15T09:19:00Z"/>
          <w:lang w:val="en-US"/>
        </w:rPr>
      </w:pPr>
      <w:ins w:id="1473" w:author="Dimitri Podborski" w:date="2023-11-15T09:19:00Z">
        <w:r w:rsidRPr="007D782A">
          <w:rPr>
            <w:lang w:val="en-US"/>
          </w:rPr>
          <w:t>The first frame comprising 1 PH (Picture Header) and 4 IDR VCL NAL units,</w:t>
        </w:r>
      </w:ins>
    </w:p>
    <w:p w14:paraId="6324712A" w14:textId="32A7F2C1" w:rsidR="007D782A" w:rsidRPr="007D782A" w:rsidRDefault="007D782A">
      <w:pPr>
        <w:numPr>
          <w:ilvl w:val="0"/>
          <w:numId w:val="37"/>
        </w:numPr>
        <w:rPr>
          <w:ins w:id="1474" w:author="Dimitri Podborski" w:date="2023-11-15T09:18:00Z"/>
          <w:lang w:val="en-US"/>
        </w:rPr>
        <w:pPrChange w:id="1475" w:author="Dimitri Podborski" w:date="2023-11-15T09:19:00Z">
          <w:pPr/>
        </w:pPrChange>
      </w:pPr>
      <w:ins w:id="1476" w:author="Dimitri Podborski" w:date="2023-11-15T09:19:00Z">
        <w:r w:rsidRPr="007D782A">
          <w:rPr>
            <w:lang w:val="en-US"/>
          </w:rPr>
          <w:t>All other frames comprising 1 PH and 4 CRA VCL NAL units.</w:t>
        </w:r>
      </w:ins>
    </w:p>
    <w:p w14:paraId="30B7D86D" w14:textId="77777777" w:rsidR="007D782A" w:rsidRDefault="00BB75C4">
      <w:pPr>
        <w:keepNext/>
        <w:jc w:val="center"/>
        <w:rPr>
          <w:ins w:id="1477" w:author="Dimitri Podborski" w:date="2023-11-15T09:19:00Z"/>
        </w:rPr>
        <w:pPrChange w:id="1478" w:author="Dimitri Podborski" w:date="2023-11-15T09:19:00Z">
          <w:pPr>
            <w:jc w:val="center"/>
          </w:pPr>
        </w:pPrChange>
      </w:pPr>
      <w:ins w:id="1479" w:author="Dimitri Podborski" w:date="2023-11-15T09:18:00Z">
        <w:r w:rsidRPr="00933A29">
          <w:rPr>
            <w:noProof/>
          </w:rPr>
          <w:object w:dxaOrig="9603" w:dyaOrig="5391" w14:anchorId="32C0BFE4">
            <v:shape id="_x0000_i1025" type="#_x0000_t75" alt="" style="width:425.2pt;height:80.35pt;mso-width-percent:0;mso-height-percent:0;mso-width-percent:0;mso-height-percent:0" o:ole="">
              <v:imagedata r:id="rId29" o:title="" cropbottom="42726f"/>
            </v:shape>
            <o:OLEObject Type="Embed" ProgID="PowerPoint.Slide.12" ShapeID="_x0000_i1025" DrawAspect="Content" ObjectID="_1761982153" r:id="rId30"/>
          </w:object>
        </w:r>
      </w:ins>
    </w:p>
    <w:p w14:paraId="33A7CA78" w14:textId="2F1E4AAF" w:rsidR="007D782A" w:rsidRDefault="007D782A">
      <w:pPr>
        <w:pStyle w:val="Caption"/>
        <w:jc w:val="center"/>
        <w:rPr>
          <w:ins w:id="1480" w:author="Dimitri Podborski" w:date="2023-11-15T09:18:00Z"/>
        </w:rPr>
        <w:pPrChange w:id="1481" w:author="Dimitri Podborski" w:date="2023-11-15T09:19:00Z">
          <w:pPr>
            <w:jc w:val="center"/>
          </w:pPr>
        </w:pPrChange>
      </w:pPr>
      <w:bookmarkStart w:id="1482" w:name="_Ref150932367"/>
      <w:ins w:id="1483" w:author="Dimitri Podborski" w:date="2023-11-15T09:19:00Z">
        <w:r>
          <w:t xml:space="preserve">Figure </w:t>
        </w:r>
        <w:r>
          <w:fldChar w:fldCharType="begin"/>
        </w:r>
        <w:r>
          <w:instrText xml:space="preserve"> SEQ Figure \* ARABIC </w:instrText>
        </w:r>
      </w:ins>
      <w:r>
        <w:fldChar w:fldCharType="separate"/>
      </w:r>
      <w:ins w:id="1484" w:author="Dimitri Podborski" w:date="2023-11-15T09:19:00Z">
        <w:r>
          <w:rPr>
            <w:noProof/>
          </w:rPr>
          <w:t>5</w:t>
        </w:r>
        <w:r>
          <w:fldChar w:fldCharType="end"/>
        </w:r>
        <w:bookmarkEnd w:id="1482"/>
        <w:r>
          <w:t xml:space="preserve">: </w:t>
        </w:r>
        <w:r w:rsidRPr="004A70A5">
          <w:t>VVC bitstream sequence</w:t>
        </w:r>
      </w:ins>
    </w:p>
    <w:p w14:paraId="619D0A3B" w14:textId="3C878280" w:rsidR="007D782A" w:rsidRPr="007D782A" w:rsidRDefault="007D782A">
      <w:pPr>
        <w:jc w:val="left"/>
        <w:rPr>
          <w:ins w:id="1485" w:author="Dimitri Podborski" w:date="2023-11-15T09:03:00Z"/>
          <w:lang w:val="en-US"/>
          <w:rPrChange w:id="1486" w:author="Dimitri Podborski" w:date="2023-11-15T09:15:00Z">
            <w:rPr>
              <w:ins w:id="1487" w:author="Dimitri Podborski" w:date="2023-11-15T09:03:00Z"/>
              <w:lang w:val="en-US" w:eastAsia="ja-JP"/>
            </w:rPr>
          </w:rPrChange>
        </w:rPr>
        <w:pPrChange w:id="1488" w:author="Dimitri Podborski" w:date="2023-11-15T09:18:00Z">
          <w:pPr/>
        </w:pPrChange>
      </w:pPr>
      <w:ins w:id="1489" w:author="Dimitri Podborski" w:date="2023-11-15T09:19:00Z">
        <w:r w:rsidRPr="007D782A">
          <w:t>All the conformance samples of the VVC sequence use single track encapsulation, with ‘vvc1’ sample entry</w:t>
        </w:r>
      </w:ins>
      <w:ins w:id="1490" w:author="Dimitri Podborski" w:date="2023-11-15T09:20:00Z">
        <w:r>
          <w:t>.</w:t>
        </w:r>
      </w:ins>
    </w:p>
    <w:p w14:paraId="7C368548" w14:textId="08F880E6" w:rsidR="00DE6807" w:rsidRPr="00DE6807" w:rsidRDefault="00DE6807">
      <w:pPr>
        <w:spacing w:after="0"/>
        <w:rPr>
          <w:ins w:id="1491" w:author="Dimitri Podborski" w:date="2023-11-15T09:02:00Z"/>
          <w:b/>
          <w:bCs/>
          <w:lang w:val="en-US" w:eastAsia="ja-JP"/>
          <w:rPrChange w:id="1492" w:author="Dimitri Podborski" w:date="2023-11-15T09:03:00Z">
            <w:rPr>
              <w:ins w:id="1493" w:author="Dimitri Podborski" w:date="2023-11-15T09:02:00Z"/>
              <w:lang w:val="en-US" w:eastAsia="ja-JP"/>
            </w:rPr>
          </w:rPrChange>
        </w:rPr>
        <w:pPrChange w:id="1494" w:author="Dimitri Podborski" w:date="2023-11-15T09:03:00Z">
          <w:pPr/>
        </w:pPrChange>
      </w:pPr>
      <w:ins w:id="1495" w:author="Dimitri Podborski" w:date="2023-11-15T09:02:00Z">
        <w:r w:rsidRPr="00DE6807">
          <w:rPr>
            <w:b/>
            <w:bCs/>
            <w:lang w:val="en-US" w:eastAsia="ja-JP"/>
            <w:rPrChange w:id="1496" w:author="Dimitri Podborski" w:date="2023-11-15T09:03:00Z">
              <w:rPr>
                <w:lang w:val="en-US" w:eastAsia="ja-JP"/>
              </w:rPr>
            </w:rPrChange>
          </w:rPr>
          <w:t>efficientsubs_subpictures_vvc_v1.mp4</w:t>
        </w:r>
      </w:ins>
    </w:p>
    <w:p w14:paraId="173BF6E5" w14:textId="77777777" w:rsidR="007D782A" w:rsidRPr="007D782A" w:rsidRDefault="007D782A" w:rsidP="007D782A">
      <w:pPr>
        <w:rPr>
          <w:ins w:id="1497" w:author="Dimitri Podborski" w:date="2023-11-15T09:20:00Z"/>
          <w:lang w:val="en-US" w:eastAsia="ja-JP"/>
        </w:rPr>
      </w:pPr>
      <w:ins w:id="1498" w:author="Dimitri Podborski" w:date="2023-11-15T09:20:00Z">
        <w:r w:rsidRPr="007D782A">
          <w:rPr>
            <w:i/>
            <w:iCs/>
            <w:lang w:val="en-US" w:eastAsia="ja-JP"/>
          </w:rPr>
          <w:t xml:space="preserve">‘subs’ </w:t>
        </w:r>
        <w:r w:rsidRPr="007D782A">
          <w:rPr>
            <w:lang w:val="en-US" w:eastAsia="ja-JP"/>
          </w:rPr>
          <w:t xml:space="preserve">version 2 syntax and </w:t>
        </w:r>
        <w:proofErr w:type="spellStart"/>
        <w:r w:rsidRPr="007D782A">
          <w:rPr>
            <w:i/>
            <w:iCs/>
            <w:lang w:eastAsia="ja-JP"/>
          </w:rPr>
          <w:t>SubSampleReferenceTableBox</w:t>
        </w:r>
        <w:proofErr w:type="spellEnd"/>
        <w:r w:rsidRPr="007D782A">
          <w:rPr>
            <w:lang w:val="en-US" w:eastAsia="ja-JP"/>
          </w:rPr>
          <w:t xml:space="preserve"> describing VVC subsamples corresponding to Subpicture-based sub-samples, as defined in section 11.3.6 of </w:t>
        </w:r>
        <w:r w:rsidRPr="007D782A">
          <w:rPr>
            <w:lang w:eastAsia="ja-JP"/>
          </w:rPr>
          <w:t xml:space="preserve"> </w:t>
        </w:r>
        <w:r w:rsidRPr="007D782A">
          <w:rPr>
            <w:lang w:eastAsia="ja-JP"/>
          </w:rPr>
          <w:fldChar w:fldCharType="begin"/>
        </w:r>
        <w:r w:rsidRPr="007D782A">
          <w:rPr>
            <w:lang w:eastAsia="ja-JP"/>
          </w:rPr>
          <w:instrText xml:space="preserve"> REF _Ref146810057 \r \h  \* MERGEFORMAT </w:instrText>
        </w:r>
      </w:ins>
      <w:r w:rsidRPr="007D782A">
        <w:rPr>
          <w:lang w:eastAsia="ja-JP"/>
        </w:rPr>
      </w:r>
      <w:ins w:id="1499" w:author="Dimitri Podborski" w:date="2023-11-15T09:20:00Z">
        <w:r w:rsidRPr="007D782A">
          <w:rPr>
            <w:lang w:eastAsia="ja-JP"/>
          </w:rPr>
          <w:fldChar w:fldCharType="separate"/>
        </w:r>
        <w:r w:rsidRPr="007D782A">
          <w:rPr>
            <w:lang w:eastAsia="ja-JP"/>
          </w:rPr>
          <w:t>[4]</w:t>
        </w:r>
        <w:r w:rsidRPr="007D782A">
          <w:rPr>
            <w:lang w:val="en-US" w:eastAsia="ja-JP"/>
          </w:rPr>
          <w:fldChar w:fldCharType="end"/>
        </w:r>
        <w:r w:rsidRPr="007D782A">
          <w:rPr>
            <w:lang w:eastAsia="ja-JP"/>
          </w:rPr>
          <w:t>.</w:t>
        </w:r>
      </w:ins>
    </w:p>
    <w:p w14:paraId="727B5B3F" w14:textId="77777777" w:rsidR="007D782A" w:rsidRPr="007D782A" w:rsidRDefault="007D782A" w:rsidP="007D782A">
      <w:pPr>
        <w:rPr>
          <w:ins w:id="1500" w:author="Dimitri Podborski" w:date="2023-11-15T09:20:00Z"/>
          <w:lang w:val="en-US" w:eastAsia="ja-JP"/>
        </w:rPr>
      </w:pPr>
      <w:ins w:id="1501" w:author="Dimitri Podborski" w:date="2023-11-15T09:20:00Z">
        <w:r w:rsidRPr="007D782A">
          <w:rPr>
            <w:lang w:val="en-US" w:eastAsia="ja-JP"/>
          </w:rPr>
          <w:t xml:space="preserve">The values for the properties of the sub-samples of the first picture are not using references to the </w:t>
        </w:r>
        <w:proofErr w:type="spellStart"/>
        <w:r w:rsidRPr="007D782A">
          <w:rPr>
            <w:lang w:eastAsia="ja-JP"/>
          </w:rPr>
          <w:t>SubSampleReferenceTableBox</w:t>
        </w:r>
        <w:proofErr w:type="spellEnd"/>
        <w:r w:rsidRPr="007D782A" w:rsidDel="003F4C5E">
          <w:rPr>
            <w:lang w:val="en-US" w:eastAsia="ja-JP"/>
          </w:rPr>
          <w:t xml:space="preserve"> </w:t>
        </w:r>
        <w:r w:rsidRPr="007D782A">
          <w:rPr>
            <w:lang w:val="en-US" w:eastAsia="ja-JP"/>
          </w:rPr>
          <w:t>(</w:t>
        </w:r>
        <w:proofErr w:type="spellStart"/>
        <w:r w:rsidRPr="007D782A">
          <w:rPr>
            <w:i/>
            <w:iCs/>
            <w:lang w:val="en-US" w:eastAsia="ja-JP"/>
          </w:rPr>
          <w:t>has_reference</w:t>
        </w:r>
        <w:proofErr w:type="spellEnd"/>
        <w:r w:rsidRPr="007D782A">
          <w:rPr>
            <w:lang w:val="en-US" w:eastAsia="ja-JP"/>
          </w:rPr>
          <w:t xml:space="preserve"> = 0) and are provided in the subs box</w:t>
        </w:r>
      </w:ins>
    </w:p>
    <w:p w14:paraId="57A78E69" w14:textId="0168789A" w:rsidR="00DE6807" w:rsidRPr="00DE6807" w:rsidRDefault="007D782A" w:rsidP="007D782A">
      <w:pPr>
        <w:rPr>
          <w:ins w:id="1502" w:author="Dimitri Podborski" w:date="2023-11-15T09:02:00Z"/>
          <w:lang w:val="en-US" w:eastAsia="ja-JP"/>
        </w:rPr>
      </w:pPr>
      <w:ins w:id="1503" w:author="Dimitri Podborski" w:date="2023-11-15T09:20:00Z">
        <w:r w:rsidRPr="007D782A">
          <w:rPr>
            <w:lang w:val="en-US" w:eastAsia="ja-JP"/>
          </w:rPr>
          <w:t xml:space="preserve">The values for the properties of the sub-samples for following frames are identical to the properties in entries of the </w:t>
        </w:r>
        <w:proofErr w:type="spellStart"/>
        <w:r w:rsidRPr="007D782A">
          <w:rPr>
            <w:lang w:eastAsia="ja-JP"/>
          </w:rPr>
          <w:t>SubSampleReferenceTableBox</w:t>
        </w:r>
        <w:proofErr w:type="spellEnd"/>
        <w:r w:rsidRPr="007D782A">
          <w:rPr>
            <w:lang w:val="en-US" w:eastAsia="ja-JP"/>
          </w:rPr>
          <w:t xml:space="preserve"> (</w:t>
        </w:r>
        <w:proofErr w:type="spellStart"/>
        <w:r w:rsidRPr="007D782A">
          <w:rPr>
            <w:lang w:val="en-US" w:eastAsia="ja-JP"/>
          </w:rPr>
          <w:t>has_reference</w:t>
        </w:r>
        <w:proofErr w:type="spellEnd"/>
        <w:r w:rsidRPr="007D782A">
          <w:rPr>
            <w:lang w:val="en-US" w:eastAsia="ja-JP"/>
          </w:rPr>
          <w:t>=1).</w:t>
        </w:r>
      </w:ins>
    </w:p>
    <w:p w14:paraId="03256C2D" w14:textId="52A4259F" w:rsidR="00DE6807" w:rsidRPr="00DE6807" w:rsidRDefault="00DE6807">
      <w:pPr>
        <w:spacing w:after="0"/>
        <w:rPr>
          <w:ins w:id="1504" w:author="Dimitri Podborski" w:date="2023-11-15T09:03:00Z"/>
          <w:b/>
          <w:bCs/>
          <w:lang w:val="en-US" w:eastAsia="ja-JP"/>
          <w:rPrChange w:id="1505" w:author="Dimitri Podborski" w:date="2023-11-15T09:03:00Z">
            <w:rPr>
              <w:ins w:id="1506" w:author="Dimitri Podborski" w:date="2023-11-15T09:03:00Z"/>
              <w:lang w:val="en-US" w:eastAsia="ja-JP"/>
            </w:rPr>
          </w:rPrChange>
        </w:rPr>
        <w:pPrChange w:id="1507" w:author="Dimitri Podborski" w:date="2023-11-15T09:03:00Z">
          <w:pPr/>
        </w:pPrChange>
      </w:pPr>
      <w:ins w:id="1508" w:author="Dimitri Podborski" w:date="2023-11-15T09:02:00Z">
        <w:r w:rsidRPr="00DE6807">
          <w:rPr>
            <w:b/>
            <w:bCs/>
            <w:lang w:val="en-US" w:eastAsia="ja-JP"/>
            <w:rPrChange w:id="1509" w:author="Dimitri Podborski" w:date="2023-11-15T09:03:00Z">
              <w:rPr>
                <w:lang w:val="en-US" w:eastAsia="ja-JP"/>
              </w:rPr>
            </w:rPrChange>
          </w:rPr>
          <w:lastRenderedPageBreak/>
          <w:t>efficientsubs_subsamples_vvc_v1.mp4</w:t>
        </w:r>
      </w:ins>
    </w:p>
    <w:p w14:paraId="7478198E" w14:textId="77777777" w:rsidR="007D782A" w:rsidRPr="007D782A" w:rsidRDefault="007D782A" w:rsidP="007D782A">
      <w:pPr>
        <w:rPr>
          <w:ins w:id="1510" w:author="Dimitri Podborski" w:date="2023-11-15T09:20:00Z"/>
          <w:lang w:val="en-US" w:eastAsia="ja-JP"/>
        </w:rPr>
      </w:pPr>
      <w:ins w:id="1511" w:author="Dimitri Podborski" w:date="2023-11-15T09:20:00Z">
        <w:r w:rsidRPr="007D782A">
          <w:rPr>
            <w:i/>
            <w:iCs/>
            <w:lang w:val="en-US" w:eastAsia="ja-JP"/>
          </w:rPr>
          <w:t xml:space="preserve">‘subs’ </w:t>
        </w:r>
        <w:r w:rsidRPr="007D782A">
          <w:rPr>
            <w:lang w:val="en-US" w:eastAsia="ja-JP"/>
          </w:rPr>
          <w:t xml:space="preserve">version 2 syntax and </w:t>
        </w:r>
        <w:proofErr w:type="spellStart"/>
        <w:r w:rsidRPr="007D782A">
          <w:rPr>
            <w:i/>
            <w:iCs/>
            <w:lang w:eastAsia="ja-JP"/>
          </w:rPr>
          <w:t>SubSampleReferenceTableBox</w:t>
        </w:r>
        <w:proofErr w:type="spellEnd"/>
        <w:r w:rsidRPr="007D782A">
          <w:rPr>
            <w:lang w:val="en-US" w:eastAsia="ja-JP"/>
          </w:rPr>
          <w:t xml:space="preserve"> describing VVC subsamples corresponding to NAL-unit-based sub-samples, as defined in section 11.3.6. of </w:t>
        </w:r>
        <w:r w:rsidRPr="007D782A">
          <w:rPr>
            <w:lang w:eastAsia="ja-JP"/>
          </w:rPr>
          <w:t xml:space="preserve"> </w:t>
        </w:r>
        <w:r w:rsidRPr="007D782A">
          <w:rPr>
            <w:lang w:eastAsia="ja-JP"/>
          </w:rPr>
          <w:fldChar w:fldCharType="begin"/>
        </w:r>
        <w:r w:rsidRPr="007D782A">
          <w:rPr>
            <w:lang w:eastAsia="ja-JP"/>
          </w:rPr>
          <w:instrText xml:space="preserve"> REF _Ref146810057 \r \h  \* MERGEFORMAT </w:instrText>
        </w:r>
      </w:ins>
      <w:r w:rsidRPr="007D782A">
        <w:rPr>
          <w:lang w:eastAsia="ja-JP"/>
        </w:rPr>
      </w:r>
      <w:ins w:id="1512" w:author="Dimitri Podborski" w:date="2023-11-15T09:20:00Z">
        <w:r w:rsidRPr="007D782A">
          <w:rPr>
            <w:lang w:eastAsia="ja-JP"/>
          </w:rPr>
          <w:fldChar w:fldCharType="separate"/>
        </w:r>
        <w:r w:rsidRPr="007D782A">
          <w:rPr>
            <w:lang w:eastAsia="ja-JP"/>
          </w:rPr>
          <w:t>[4]</w:t>
        </w:r>
        <w:r w:rsidRPr="007D782A">
          <w:rPr>
            <w:lang w:val="en-US" w:eastAsia="ja-JP"/>
          </w:rPr>
          <w:fldChar w:fldCharType="end"/>
        </w:r>
        <w:r w:rsidRPr="007D782A">
          <w:rPr>
            <w:lang w:eastAsia="ja-JP"/>
          </w:rPr>
          <w:t>.</w:t>
        </w:r>
      </w:ins>
    </w:p>
    <w:p w14:paraId="1D1B17C6" w14:textId="3E795106" w:rsidR="00DE6807" w:rsidRPr="00DE6807" w:rsidRDefault="007D782A" w:rsidP="007D782A">
      <w:pPr>
        <w:rPr>
          <w:ins w:id="1513" w:author="Dimitri Podborski" w:date="2023-11-15T09:02:00Z"/>
          <w:lang w:val="en-US" w:eastAsia="ja-JP"/>
          <w:rPrChange w:id="1514" w:author="Dimitri Podborski" w:date="2023-11-15T09:02:00Z">
            <w:rPr>
              <w:ins w:id="1515" w:author="Dimitri Podborski" w:date="2023-11-15T09:02:00Z"/>
              <w:lang w:val="en-US"/>
            </w:rPr>
          </w:rPrChange>
        </w:rPr>
      </w:pPr>
      <w:ins w:id="1516" w:author="Dimitri Podborski" w:date="2023-11-15T09:20:00Z">
        <w:r w:rsidRPr="007D782A">
          <w:rPr>
            <w:lang w:val="en-US" w:eastAsia="ja-JP"/>
          </w:rPr>
          <w:t xml:space="preserve">The values for the properties of all sub-samples are identical to the properties in entries of the </w:t>
        </w:r>
        <w:proofErr w:type="spellStart"/>
        <w:r w:rsidRPr="007D782A">
          <w:rPr>
            <w:lang w:eastAsia="ja-JP"/>
          </w:rPr>
          <w:t>SubSampleReferenceTableBox</w:t>
        </w:r>
        <w:proofErr w:type="spellEnd"/>
        <w:r w:rsidRPr="007D782A" w:rsidDel="00551083">
          <w:rPr>
            <w:lang w:val="en-US" w:eastAsia="ja-JP"/>
          </w:rPr>
          <w:t xml:space="preserve"> </w:t>
        </w:r>
        <w:r w:rsidRPr="007D782A">
          <w:rPr>
            <w:lang w:val="en-US" w:eastAsia="ja-JP"/>
          </w:rPr>
          <w:t>(</w:t>
        </w:r>
        <w:proofErr w:type="spellStart"/>
        <w:r w:rsidRPr="007D782A">
          <w:rPr>
            <w:i/>
            <w:iCs/>
            <w:lang w:val="en-US" w:eastAsia="ja-JP"/>
          </w:rPr>
          <w:t>has_reference</w:t>
        </w:r>
        <w:proofErr w:type="spellEnd"/>
        <w:r w:rsidRPr="007D782A">
          <w:rPr>
            <w:lang w:val="en-US" w:eastAsia="ja-JP"/>
          </w:rPr>
          <w:t xml:space="preserve"> = 1)</w:t>
        </w:r>
      </w:ins>
    </w:p>
    <w:p w14:paraId="4A1E6E1B" w14:textId="0F6377DC" w:rsidR="00DE6807" w:rsidRDefault="00C41401">
      <w:pPr>
        <w:pStyle w:val="Heading4"/>
        <w:rPr>
          <w:ins w:id="1517" w:author="Dimitri Podborski" w:date="2023-11-15T09:38:00Z"/>
          <w:lang w:val="en-US"/>
        </w:rPr>
        <w:pPrChange w:id="1518" w:author="Dimitri Podborski" w:date="2023-11-15T09:38:00Z">
          <w:pPr/>
        </w:pPrChange>
      </w:pPr>
      <w:ins w:id="1519" w:author="Dimitri Podborski" w:date="2023-11-15T09:38:00Z">
        <w:r w:rsidRPr="00C41401">
          <w:rPr>
            <w:lang w:val="en-US"/>
          </w:rPr>
          <w:t>mhm1_preselection.mp4</w:t>
        </w:r>
      </w:ins>
    </w:p>
    <w:p w14:paraId="39EF3572" w14:textId="3570337C" w:rsidR="00C41401" w:rsidRPr="00C41401" w:rsidRDefault="00C41401" w:rsidP="00C41401">
      <w:pPr>
        <w:rPr>
          <w:ins w:id="1520" w:author="Dimitri Podborski" w:date="2023-11-15T09:39:00Z"/>
          <w:lang w:val="en-US"/>
        </w:rPr>
      </w:pPr>
      <w:ins w:id="1521" w:author="Dimitri Podborski" w:date="2023-11-15T09:40:00Z">
        <w:r>
          <w:rPr>
            <w:lang w:val="en-US"/>
          </w:rPr>
          <w:t xml:space="preserve">This conformance file contains 2 </w:t>
        </w:r>
      </w:ins>
      <w:proofErr w:type="spellStart"/>
      <w:ins w:id="1522" w:author="Dimitri Podborski" w:date="2023-11-15T09:39:00Z">
        <w:r w:rsidRPr="00C41401">
          <w:rPr>
            <w:lang w:val="en-US"/>
          </w:rPr>
          <w:t>preselections</w:t>
        </w:r>
        <w:proofErr w:type="spellEnd"/>
        <w:r w:rsidRPr="00C41401">
          <w:rPr>
            <w:lang w:val="en-US"/>
          </w:rPr>
          <w:t xml:space="preserve"> for MPEG-H 3D Audio (mhm1) signaled using the </w:t>
        </w:r>
        <w:proofErr w:type="spellStart"/>
        <w:r w:rsidRPr="00C41401">
          <w:rPr>
            <w:lang w:val="en-US"/>
          </w:rPr>
          <w:t>EntityToGroup</w:t>
        </w:r>
        <w:proofErr w:type="spellEnd"/>
        <w:r w:rsidRPr="00C41401">
          <w:rPr>
            <w:lang w:val="en-US"/>
          </w:rPr>
          <w:t xml:space="preserve"> box.</w:t>
        </w:r>
      </w:ins>
      <w:ins w:id="1523" w:author="Dimitri Podborski" w:date="2023-11-15T09:40:00Z">
        <w:r>
          <w:rPr>
            <w:lang w:val="en-US"/>
          </w:rPr>
          <w:t xml:space="preserve"> </w:t>
        </w:r>
      </w:ins>
      <w:ins w:id="1524" w:author="Dimitri Podborski" w:date="2023-11-15T09:39:00Z">
        <w:r w:rsidRPr="00C41401">
          <w:rPr>
            <w:lang w:val="en-US"/>
          </w:rPr>
          <w:t xml:space="preserve">The signaled audio scene contains a channel bed as well as 2 languages (English and Spanish) with </w:t>
        </w:r>
      </w:ins>
      <w:ins w:id="1525" w:author="Dimitri Podborski" w:date="2023-11-15T09:40:00Z">
        <w:r>
          <w:rPr>
            <w:lang w:val="en-US"/>
          </w:rPr>
          <w:t xml:space="preserve">the following </w:t>
        </w:r>
      </w:ins>
      <w:ins w:id="1526" w:author="Dimitri Podborski" w:date="2023-11-15T09:39:00Z">
        <w:r w:rsidRPr="00C41401">
          <w:rPr>
            <w:lang w:val="en-US"/>
          </w:rPr>
          <w:t xml:space="preserve">2 </w:t>
        </w:r>
        <w:proofErr w:type="spellStart"/>
        <w:r w:rsidRPr="00C41401">
          <w:rPr>
            <w:lang w:val="en-US"/>
          </w:rPr>
          <w:t>preselections</w:t>
        </w:r>
        <w:proofErr w:type="spellEnd"/>
        <w:r w:rsidRPr="00C41401">
          <w:rPr>
            <w:lang w:val="en-US"/>
          </w:rPr>
          <w:t>:</w:t>
        </w:r>
      </w:ins>
    </w:p>
    <w:p w14:paraId="4D460F8B" w14:textId="77777777" w:rsidR="00C41401" w:rsidRDefault="00C41401" w:rsidP="00C41401">
      <w:pPr>
        <w:numPr>
          <w:ilvl w:val="0"/>
          <w:numId w:val="38"/>
        </w:numPr>
        <w:rPr>
          <w:ins w:id="1527" w:author="Dimitri Podborski" w:date="2023-11-15T09:40:00Z"/>
          <w:lang w:val="en-US"/>
        </w:rPr>
      </w:pPr>
      <w:ins w:id="1528" w:author="Dimitri Podborski" w:date="2023-11-15T09:39:00Z">
        <w:r w:rsidRPr="00C41401">
          <w:rPr>
            <w:lang w:val="en-US"/>
          </w:rPr>
          <w:t>“Default”: Contains the channel bed and a language selection containing English and Spanish. The default prominence of the language track is set to 0.</w:t>
        </w:r>
      </w:ins>
    </w:p>
    <w:p w14:paraId="541DCF99" w14:textId="298AA480" w:rsidR="00C41401" w:rsidRPr="00C41401" w:rsidRDefault="00C41401">
      <w:pPr>
        <w:numPr>
          <w:ilvl w:val="0"/>
          <w:numId w:val="38"/>
        </w:numPr>
        <w:rPr>
          <w:ins w:id="1529" w:author="Dimitri Podborski" w:date="2023-11-15T09:39:00Z"/>
          <w:lang w:val="en-US"/>
        </w:rPr>
        <w:pPrChange w:id="1530" w:author="Dimitri Podborski" w:date="2023-11-15T09:40:00Z">
          <w:pPr/>
        </w:pPrChange>
      </w:pPr>
      <w:ins w:id="1531" w:author="Dimitri Podborski" w:date="2023-11-15T09:39:00Z">
        <w:r w:rsidRPr="00C41401">
          <w:rPr>
            <w:lang w:val="en-US"/>
          </w:rPr>
          <w:t>“Dialog+”: Contains the channel bed and a language selection containing English and Spanish. The default prominence of the language track is set to 9 for increased intelligibility.</w:t>
        </w:r>
      </w:ins>
    </w:p>
    <w:p w14:paraId="7685818B" w14:textId="16B1FB2C" w:rsidR="00C41401" w:rsidRDefault="00C41401" w:rsidP="00C41401">
      <w:pPr>
        <w:rPr>
          <w:ins w:id="1532" w:author="Dimitri Podborski" w:date="2023-11-13T08:22:00Z"/>
          <w:lang w:val="en-US"/>
        </w:rPr>
      </w:pPr>
      <w:ins w:id="1533" w:author="Dimitri Podborski" w:date="2023-11-15T09:39:00Z">
        <w:r w:rsidRPr="00C41401">
          <w:rPr>
            <w:lang w:val="en-US"/>
          </w:rPr>
          <w:t xml:space="preserve">Additionally, both </w:t>
        </w:r>
        <w:proofErr w:type="spellStart"/>
        <w:r w:rsidRPr="00C41401">
          <w:rPr>
            <w:lang w:val="en-US"/>
          </w:rPr>
          <w:t>preselections</w:t>
        </w:r>
        <w:proofErr w:type="spellEnd"/>
        <w:r w:rsidRPr="00C41401">
          <w:rPr>
            <w:lang w:val="en-US"/>
          </w:rPr>
          <w:t xml:space="preserve"> contain prominence as well as position interactivity.</w:t>
        </w:r>
      </w:ins>
    </w:p>
    <w:p w14:paraId="04EC5762" w14:textId="41BCEB74" w:rsidR="00614421" w:rsidRDefault="0099563A">
      <w:pPr>
        <w:pStyle w:val="Heading4"/>
        <w:rPr>
          <w:ins w:id="1534" w:author="Dimitri Podborski" w:date="2023-11-15T09:43:00Z"/>
          <w:lang w:val="en-US"/>
        </w:rPr>
        <w:pPrChange w:id="1535" w:author="Dimitri Podborski" w:date="2023-11-15T09:43:00Z">
          <w:pPr/>
        </w:pPrChange>
      </w:pPr>
      <w:ins w:id="1536" w:author="Dimitri Podborski" w:date="2023-11-15T09:43:00Z">
        <w:r w:rsidRPr="0099563A">
          <w:rPr>
            <w:lang w:val="en-US"/>
          </w:rPr>
          <w:t>mhm2_preselection.mp4</w:t>
        </w:r>
      </w:ins>
    </w:p>
    <w:p w14:paraId="70815BA1" w14:textId="1B51BADD" w:rsidR="0099563A" w:rsidRPr="0099563A" w:rsidRDefault="0099563A" w:rsidP="0099563A">
      <w:pPr>
        <w:rPr>
          <w:ins w:id="1537" w:author="Dimitri Podborski" w:date="2023-11-15T09:43:00Z"/>
          <w:lang w:val="en-US"/>
        </w:rPr>
      </w:pPr>
      <w:ins w:id="1538" w:author="Dimitri Podborski" w:date="2023-11-15T09:43:00Z">
        <w:r>
          <w:rPr>
            <w:lang w:val="en-US"/>
          </w:rPr>
          <w:t xml:space="preserve">This conformance file contains </w:t>
        </w:r>
        <w:r w:rsidRPr="0099563A">
          <w:rPr>
            <w:lang w:val="en-US"/>
          </w:rPr>
          <w:t xml:space="preserve">ISOBMFF </w:t>
        </w:r>
        <w:proofErr w:type="spellStart"/>
        <w:r w:rsidRPr="0099563A">
          <w:rPr>
            <w:lang w:val="en-US"/>
          </w:rPr>
          <w:t>preselections</w:t>
        </w:r>
        <w:proofErr w:type="spellEnd"/>
        <w:r w:rsidRPr="0099563A">
          <w:rPr>
            <w:lang w:val="en-US"/>
          </w:rPr>
          <w:t xml:space="preserve"> for </w:t>
        </w:r>
        <w:proofErr w:type="spellStart"/>
        <w:r w:rsidRPr="0099563A">
          <w:rPr>
            <w:lang w:val="en-US"/>
          </w:rPr>
          <w:t>multistream</w:t>
        </w:r>
        <w:proofErr w:type="spellEnd"/>
        <w:r w:rsidRPr="0099563A">
          <w:rPr>
            <w:lang w:val="en-US"/>
          </w:rPr>
          <w:t xml:space="preserve"> MPEG-H 3D Audio (mhm2). The described audio scene contains a channel bed as well as 3 languages (English, German and Korean) that result in 3 </w:t>
        </w:r>
        <w:proofErr w:type="spellStart"/>
        <w:r w:rsidRPr="0099563A">
          <w:rPr>
            <w:lang w:val="en-US"/>
          </w:rPr>
          <w:t>preselections</w:t>
        </w:r>
        <w:proofErr w:type="spellEnd"/>
        <w:r w:rsidRPr="0099563A">
          <w:rPr>
            <w:lang w:val="en-US"/>
          </w:rPr>
          <w:t>:</w:t>
        </w:r>
      </w:ins>
    </w:p>
    <w:p w14:paraId="514D6895" w14:textId="77777777" w:rsidR="0099563A" w:rsidRDefault="0099563A" w:rsidP="0099563A">
      <w:pPr>
        <w:numPr>
          <w:ilvl w:val="0"/>
          <w:numId w:val="39"/>
        </w:numPr>
        <w:rPr>
          <w:ins w:id="1539" w:author="Dimitri Podborski" w:date="2023-11-15T09:44:00Z"/>
          <w:lang w:val="en-US"/>
        </w:rPr>
      </w:pPr>
      <w:ins w:id="1540" w:author="Dimitri Podborski" w:date="2023-11-15T09:43:00Z">
        <w:r w:rsidRPr="0099563A">
          <w:rPr>
            <w:lang w:val="en-US"/>
          </w:rPr>
          <w:t>“English”: Contains channel bed and English commentary.</w:t>
        </w:r>
      </w:ins>
    </w:p>
    <w:p w14:paraId="7AE6D1DE" w14:textId="77777777" w:rsidR="0099563A" w:rsidRDefault="0099563A" w:rsidP="0099563A">
      <w:pPr>
        <w:numPr>
          <w:ilvl w:val="0"/>
          <w:numId w:val="39"/>
        </w:numPr>
        <w:rPr>
          <w:ins w:id="1541" w:author="Dimitri Podborski" w:date="2023-11-15T09:44:00Z"/>
          <w:lang w:val="en-US"/>
        </w:rPr>
      </w:pPr>
      <w:ins w:id="1542" w:author="Dimitri Podborski" w:date="2023-11-15T09:43:00Z">
        <w:r w:rsidRPr="0099563A">
          <w:rPr>
            <w:lang w:val="en-US"/>
          </w:rPr>
          <w:t>“German”: Contains channel bed and German commentary.</w:t>
        </w:r>
      </w:ins>
    </w:p>
    <w:p w14:paraId="5A8ED1F4" w14:textId="5EA8558C" w:rsidR="0099563A" w:rsidRPr="0099563A" w:rsidRDefault="0099563A">
      <w:pPr>
        <w:numPr>
          <w:ilvl w:val="0"/>
          <w:numId w:val="39"/>
        </w:numPr>
        <w:rPr>
          <w:ins w:id="1543" w:author="Dimitri Podborski" w:date="2023-11-13T08:22:00Z"/>
          <w:lang w:val="en-US"/>
        </w:rPr>
        <w:pPrChange w:id="1544" w:author="Dimitri Podborski" w:date="2023-11-15T09:44:00Z">
          <w:pPr/>
        </w:pPrChange>
      </w:pPr>
      <w:ins w:id="1545" w:author="Dimitri Podborski" w:date="2023-11-15T09:43:00Z">
        <w:r w:rsidRPr="0099563A">
          <w:rPr>
            <w:lang w:val="en-US"/>
          </w:rPr>
          <w:t>“Korean”: Contains channel bed and Korean commentary.</w:t>
        </w:r>
      </w:ins>
    </w:p>
    <w:p w14:paraId="4B3A9EAA" w14:textId="77777777" w:rsidR="00614421" w:rsidRPr="00F6016F" w:rsidRDefault="00614421" w:rsidP="00F6016F">
      <w:pPr>
        <w:rPr>
          <w:ins w:id="1546" w:author="Dimitri Podborski" w:date="2023-11-13T06:39:00Z"/>
          <w:lang w:val="en-CA" w:eastAsia="ja-JP"/>
          <w:rPrChange w:id="1547" w:author="Dimitri Podborski" w:date="2023-11-13T06:48:00Z">
            <w:rPr>
              <w:ins w:id="1548" w:author="Dimitri Podborski" w:date="2023-11-13T06:39:00Z"/>
              <w:lang w:val="en-CA"/>
            </w:rPr>
          </w:rPrChange>
        </w:rPr>
      </w:pPr>
    </w:p>
    <w:p w14:paraId="404D7FB7" w14:textId="77777777" w:rsidR="001A33D0" w:rsidRPr="005E218F" w:rsidRDefault="001A33D0" w:rsidP="00E222F5">
      <w:pPr>
        <w:pStyle w:val="ANNEX"/>
        <w:rPr>
          <w:lang w:val="en-CA"/>
        </w:rPr>
      </w:pPr>
      <w:bookmarkStart w:id="1549" w:name="_Toc450303222"/>
      <w:bookmarkStart w:id="1550" w:name="_Toc9996972"/>
      <w:bookmarkStart w:id="1551" w:name="_Toc438968655"/>
      <w:bookmarkStart w:id="1552" w:name="_Toc443461103"/>
      <w:bookmarkStart w:id="1553" w:name="_Toc353342675"/>
      <w:r w:rsidRPr="005E218F">
        <w:rPr>
          <w:lang w:val="en-CA"/>
        </w:rPr>
        <w:lastRenderedPageBreak/>
        <w:br/>
      </w:r>
      <w:bookmarkStart w:id="1554" w:name="_Ref511815016"/>
      <w:bookmarkStart w:id="1555" w:name="_Toc517088201"/>
      <w:r w:rsidRPr="005E218F">
        <w:rPr>
          <w:lang w:val="en-CA"/>
        </w:rPr>
        <w:t>(informative)</w:t>
      </w:r>
      <w:bookmarkEnd w:id="1549"/>
      <w:bookmarkEnd w:id="1550"/>
      <w:bookmarkEnd w:id="1551"/>
      <w:bookmarkEnd w:id="1552"/>
      <w:bookmarkEnd w:id="1553"/>
      <w:r w:rsidRPr="005E218F">
        <w:rPr>
          <w:lang w:val="en-CA"/>
        </w:rPr>
        <w:br/>
      </w:r>
      <w:r w:rsidRPr="005E218F">
        <w:rPr>
          <w:lang w:val="en-CA"/>
        </w:rPr>
        <w:br/>
      </w:r>
      <w:r w:rsidR="00E222F5" w:rsidRPr="005E218F">
        <w:rPr>
          <w:lang w:val="en-CA"/>
        </w:rPr>
        <w:t>Other tools</w:t>
      </w:r>
      <w:bookmarkEnd w:id="1554"/>
      <w:bookmarkEnd w:id="1555"/>
    </w:p>
    <w:p w14:paraId="782969B1" w14:textId="77777777" w:rsidR="00E222F5" w:rsidRPr="005E218F" w:rsidRDefault="00E222F5" w:rsidP="00E222F5">
      <w:pPr>
        <w:rPr>
          <w:lang w:val="en-CA"/>
        </w:rPr>
      </w:pPr>
      <w:r w:rsidRPr="005E218F">
        <w:rPr>
          <w:lang w:val="en-CA"/>
        </w:rPr>
        <w:t>The status, utility, and correctness of these tools is unknown. This information is provided merely in case it is of assistance.</w:t>
      </w:r>
    </w:p>
    <w:p w14:paraId="67C89FD0" w14:textId="77777777" w:rsidR="00E222F5" w:rsidRPr="005E218F" w:rsidRDefault="00E222F5" w:rsidP="00E222F5">
      <w:pPr>
        <w:numPr>
          <w:ilvl w:val="0"/>
          <w:numId w:val="16"/>
        </w:numPr>
        <w:tabs>
          <w:tab w:val="clear" w:pos="403"/>
        </w:tabs>
        <w:spacing w:line="230" w:lineRule="atLeast"/>
        <w:rPr>
          <w:lang w:val="en-CA"/>
        </w:rPr>
      </w:pPr>
      <w:r w:rsidRPr="005E218F">
        <w:rPr>
          <w:lang w:val="en-CA"/>
        </w:rPr>
        <w:t xml:space="preserve">There is a set of open-source validation tools, distributed under the Apple Public Source Licence, in the open-source repository: </w:t>
      </w:r>
      <w:hyperlink r:id="rId31" w:history="1">
        <w:r w:rsidR="009A0069" w:rsidRPr="005E218F">
          <w:rPr>
            <w:rStyle w:val="Hyperlink"/>
            <w:lang w:val="en-CA"/>
          </w:rPr>
          <w:t>https://svn.macosforge.org/repository/ValidateMP4/</w:t>
        </w:r>
      </w:hyperlink>
      <w:r w:rsidRPr="005E218F">
        <w:rPr>
          <w:lang w:val="en-CA"/>
        </w:rPr>
        <w:t xml:space="preserve"> </w:t>
      </w:r>
    </w:p>
    <w:p w14:paraId="16A7D9CA" w14:textId="1DE5BF9C" w:rsidR="00E222F5" w:rsidRPr="005E218F" w:rsidRDefault="00E222F5" w:rsidP="00E222F5">
      <w:pPr>
        <w:numPr>
          <w:ilvl w:val="0"/>
          <w:numId w:val="16"/>
        </w:numPr>
        <w:tabs>
          <w:tab w:val="clear" w:pos="403"/>
        </w:tabs>
        <w:spacing w:line="230" w:lineRule="atLeast"/>
        <w:rPr>
          <w:lang w:val="en-CA"/>
        </w:rPr>
      </w:pPr>
      <w:r w:rsidRPr="005E218F">
        <w:rPr>
          <w:lang w:val="en-CA"/>
        </w:rPr>
        <w:t xml:space="preserve">The GPAC project has several tools dedicated to packaging and parsing of ISOBMFF files. More information on these tools can be found on the following website, </w:t>
      </w:r>
      <w:hyperlink r:id="rId32" w:history="1">
        <w:r w:rsidRPr="005E218F">
          <w:rPr>
            <w:rStyle w:val="Hyperlink"/>
            <w:lang w:val="en-CA"/>
          </w:rPr>
          <w:t>http://gpac.io</w:t>
        </w:r>
      </w:hyperlink>
      <w:r w:rsidRPr="005E218F">
        <w:rPr>
          <w:lang w:val="en-CA"/>
        </w:rPr>
        <w:t>.</w:t>
      </w:r>
    </w:p>
    <w:p w14:paraId="405ACB16" w14:textId="77777777" w:rsidR="00E222F5" w:rsidRPr="005E218F" w:rsidRDefault="00E222F5" w:rsidP="00252575">
      <w:pPr>
        <w:numPr>
          <w:ilvl w:val="0"/>
          <w:numId w:val="14"/>
        </w:numPr>
        <w:tabs>
          <w:tab w:val="clear" w:pos="403"/>
        </w:tabs>
        <w:spacing w:line="230" w:lineRule="atLeast"/>
        <w:ind w:left="1134"/>
        <w:rPr>
          <w:lang w:val="en-CA"/>
        </w:rPr>
      </w:pPr>
      <w:r w:rsidRPr="005E218F">
        <w:rPr>
          <w:lang w:val="en-CA"/>
        </w:rPr>
        <w:t>MP4Box, a command-line packager, dumper and analyser of ISOBMFF files. It is distributed under the LGPL licence.</w:t>
      </w:r>
    </w:p>
    <w:p w14:paraId="762DE760" w14:textId="355543CD" w:rsidR="00E222F5" w:rsidRPr="005E218F" w:rsidRDefault="00E222F5" w:rsidP="00252575">
      <w:pPr>
        <w:numPr>
          <w:ilvl w:val="0"/>
          <w:numId w:val="14"/>
        </w:numPr>
        <w:tabs>
          <w:tab w:val="clear" w:pos="403"/>
        </w:tabs>
        <w:spacing w:line="230" w:lineRule="atLeast"/>
        <w:ind w:left="1134"/>
        <w:rPr>
          <w:lang w:val="en-CA"/>
        </w:rPr>
      </w:pPr>
      <w:r w:rsidRPr="005E218F">
        <w:rPr>
          <w:lang w:val="en-CA"/>
        </w:rPr>
        <w:t xml:space="preserve">mp4box.js, a JavaScript-based ISOBMFF parser, analyser and on-the-fly </w:t>
      </w:r>
      <w:proofErr w:type="spellStart"/>
      <w:r w:rsidRPr="005E218F">
        <w:rPr>
          <w:lang w:val="en-CA"/>
        </w:rPr>
        <w:t>segmenter</w:t>
      </w:r>
      <w:proofErr w:type="spellEnd"/>
      <w:r w:rsidRPr="005E218F">
        <w:rPr>
          <w:lang w:val="en-CA"/>
        </w:rPr>
        <w:t xml:space="preserve">. It is distributed under the BSD-3 licence. The source code for mp4box.js is available </w:t>
      </w:r>
      <w:r w:rsidR="00252575" w:rsidRPr="005E218F">
        <w:rPr>
          <w:lang w:val="en-CA"/>
        </w:rPr>
        <w:t>at</w:t>
      </w:r>
      <w:r w:rsidRPr="005E218F">
        <w:rPr>
          <w:lang w:val="en-CA"/>
        </w:rPr>
        <w:t xml:space="preserve">: </w:t>
      </w:r>
      <w:hyperlink r:id="rId33" w:history="1">
        <w:r w:rsidRPr="005E218F">
          <w:rPr>
            <w:rStyle w:val="Hyperlink"/>
            <w:lang w:val="en-CA"/>
          </w:rPr>
          <w:t>https://github.com/gpac/mp4box.js</w:t>
        </w:r>
      </w:hyperlink>
      <w:r w:rsidRPr="005E218F">
        <w:rPr>
          <w:rStyle w:val="Hyperlink"/>
          <w:lang w:val="en-CA"/>
        </w:rPr>
        <w:t>.</w:t>
      </w:r>
      <w:r w:rsidRPr="005E218F">
        <w:rPr>
          <w:lang w:val="en-CA"/>
        </w:rPr>
        <w:t xml:space="preserve"> An </w:t>
      </w:r>
      <w:r w:rsidR="00252575" w:rsidRPr="005E218F">
        <w:rPr>
          <w:lang w:val="en-CA"/>
        </w:rPr>
        <w:t xml:space="preserve">analyser </w:t>
      </w:r>
      <w:r w:rsidRPr="005E218F">
        <w:rPr>
          <w:lang w:val="en-CA"/>
        </w:rPr>
        <w:t xml:space="preserve">for inspecting ISOBMFF files based on this code is available </w:t>
      </w:r>
      <w:r w:rsidR="00252575" w:rsidRPr="005E218F">
        <w:rPr>
          <w:lang w:val="en-CA"/>
        </w:rPr>
        <w:t>at</w:t>
      </w:r>
      <w:r w:rsidRPr="005E218F">
        <w:rPr>
          <w:lang w:val="en-CA"/>
        </w:rPr>
        <w:t xml:space="preserve">: </w:t>
      </w:r>
      <w:hyperlink r:id="rId34" w:history="1">
        <w:r w:rsidR="00E24C31" w:rsidRPr="005E218F">
          <w:rPr>
            <w:rStyle w:val="Hyperlink"/>
            <w:lang w:val="en-CA"/>
          </w:rPr>
          <w:t>https://gpac.github.io/mp4box.js/test/filereader.html</w:t>
        </w:r>
      </w:hyperlink>
      <w:r w:rsidR="00E24C31" w:rsidRPr="005E218F">
        <w:rPr>
          <w:lang w:val="en-CA"/>
        </w:rPr>
        <w:t xml:space="preserve"> </w:t>
      </w:r>
      <w:r w:rsidRPr="005E218F">
        <w:rPr>
          <w:lang w:val="en-CA"/>
        </w:rPr>
        <w:t xml:space="preserve"> </w:t>
      </w:r>
    </w:p>
    <w:p w14:paraId="0B138966" w14:textId="385B32E8" w:rsidR="00E222F5" w:rsidRPr="005E218F" w:rsidRDefault="00E222F5" w:rsidP="00E222F5">
      <w:pPr>
        <w:numPr>
          <w:ilvl w:val="0"/>
          <w:numId w:val="16"/>
        </w:numPr>
        <w:tabs>
          <w:tab w:val="clear" w:pos="403"/>
        </w:tabs>
        <w:spacing w:line="230" w:lineRule="atLeast"/>
        <w:rPr>
          <w:lang w:val="en-CA"/>
        </w:rPr>
      </w:pPr>
      <w:r w:rsidRPr="005E218F">
        <w:rPr>
          <w:lang w:val="en-CA"/>
        </w:rPr>
        <w:t xml:space="preserve">A website that contains example files and some background information of the High Efficiency Image file format (HEIF) is accessible </w:t>
      </w:r>
      <w:r w:rsidR="00252575" w:rsidRPr="005E218F">
        <w:rPr>
          <w:lang w:val="en-CA"/>
        </w:rPr>
        <w:t>at</w:t>
      </w:r>
      <w:r w:rsidRPr="005E218F">
        <w:rPr>
          <w:lang w:val="en-CA"/>
        </w:rPr>
        <w:t xml:space="preserve"> </w:t>
      </w:r>
      <w:hyperlink r:id="rId35" w:history="1">
        <w:r w:rsidRPr="005E218F">
          <w:rPr>
            <w:rStyle w:val="Hyperlink"/>
            <w:lang w:val="en-CA"/>
          </w:rPr>
          <w:t>https://nokiatech.github.io/heif</w:t>
        </w:r>
      </w:hyperlink>
      <w:r w:rsidRPr="005E218F">
        <w:rPr>
          <w:lang w:val="en-CA"/>
        </w:rPr>
        <w:t>. The C++ source code and the JavaScript reader are provided through the GitHub Repository (</w:t>
      </w:r>
      <w:hyperlink r:id="rId36" w:history="1">
        <w:r w:rsidRPr="005E218F">
          <w:rPr>
            <w:rStyle w:val="Hyperlink"/>
            <w:lang w:val="en-CA"/>
          </w:rPr>
          <w:t>https://github.com/nokiatech/heif</w:t>
        </w:r>
      </w:hyperlink>
      <w:r w:rsidRPr="005E218F">
        <w:rPr>
          <w:lang w:val="en-CA"/>
        </w:rPr>
        <w:t xml:space="preserve">). The webpages use JavaScript versions of the HEIF reader source code and a HEVC decoder (libde265.js, </w:t>
      </w:r>
      <w:hyperlink r:id="rId37" w:history="1">
        <w:r w:rsidRPr="005E218F">
          <w:rPr>
            <w:rStyle w:val="Hyperlink"/>
            <w:lang w:val="en-CA"/>
          </w:rPr>
          <w:t>http://www.libde265.org/</w:t>
        </w:r>
      </w:hyperlink>
      <w:r w:rsidRPr="005E218F">
        <w:rPr>
          <w:lang w:val="en-CA"/>
        </w:rPr>
        <w:t xml:space="preserve">), i.e. parse and decode the example HEIF files in any JavaScript-capable browser implementation. The file writer configurations and input HEVC bitstreams to generate the HEIF-specific conformance files are provided in </w:t>
      </w:r>
      <w:hyperlink r:id="rId38" w:history="1">
        <w:r w:rsidRPr="005E218F">
          <w:rPr>
            <w:rStyle w:val="Hyperlink"/>
            <w:lang w:val="en-CA"/>
          </w:rPr>
          <w:t>https://github.com/nokiatech/heif_conformance</w:t>
        </w:r>
      </w:hyperlink>
      <w:r w:rsidRPr="005E218F">
        <w:rPr>
          <w:lang w:val="en-CA"/>
        </w:rPr>
        <w:t xml:space="preserve">. </w:t>
      </w:r>
    </w:p>
    <w:p w14:paraId="078AC2A8" w14:textId="77777777" w:rsidR="00E222F5" w:rsidRPr="005E218F" w:rsidRDefault="00E222F5" w:rsidP="00E222F5">
      <w:pPr>
        <w:numPr>
          <w:ilvl w:val="0"/>
          <w:numId w:val="16"/>
        </w:numPr>
        <w:tabs>
          <w:tab w:val="clear" w:pos="403"/>
        </w:tabs>
        <w:spacing w:line="230" w:lineRule="atLeast"/>
        <w:rPr>
          <w:lang w:val="en-CA"/>
        </w:rPr>
      </w:pPr>
      <w:r w:rsidRPr="005E218F">
        <w:rPr>
          <w:lang w:val="en-CA"/>
        </w:rPr>
        <w:t xml:space="preserve">The </w:t>
      </w:r>
      <w:proofErr w:type="spellStart"/>
      <w:r w:rsidRPr="005E218F">
        <w:rPr>
          <w:lang w:val="en-CA"/>
        </w:rPr>
        <w:t>FFmpeg</w:t>
      </w:r>
      <w:proofErr w:type="spellEnd"/>
      <w:r w:rsidRPr="005E218F">
        <w:rPr>
          <w:lang w:val="en-CA"/>
        </w:rPr>
        <w:t xml:space="preserve"> project has support for reading and writing ISOBMFF files, included using movie fragments. More documentation on the project can be found at </w:t>
      </w:r>
      <w:hyperlink r:id="rId39" w:history="1">
        <w:r w:rsidRPr="005E218F">
          <w:rPr>
            <w:rStyle w:val="Hyperlink"/>
            <w:lang w:val="en-CA"/>
          </w:rPr>
          <w:t>http://ffmpeg.org</w:t>
        </w:r>
      </w:hyperlink>
      <w:r w:rsidRPr="005E218F">
        <w:rPr>
          <w:lang w:val="en-CA"/>
        </w:rPr>
        <w:t xml:space="preserve">. </w:t>
      </w:r>
      <w:proofErr w:type="spellStart"/>
      <w:r w:rsidRPr="005E218F">
        <w:rPr>
          <w:lang w:val="en-CA"/>
        </w:rPr>
        <w:t>FFmpeg</w:t>
      </w:r>
      <w:proofErr w:type="spellEnd"/>
      <w:r w:rsidRPr="005E218F">
        <w:rPr>
          <w:lang w:val="en-CA"/>
        </w:rPr>
        <w:t xml:space="preserve"> is distributed under GPL or LGPL licence (depending on build settings).</w:t>
      </w:r>
    </w:p>
    <w:p w14:paraId="715A6E23" w14:textId="77777777" w:rsidR="00E222F5" w:rsidRPr="005E218F" w:rsidRDefault="00E222F5" w:rsidP="00E222F5">
      <w:pPr>
        <w:numPr>
          <w:ilvl w:val="0"/>
          <w:numId w:val="16"/>
        </w:numPr>
        <w:tabs>
          <w:tab w:val="clear" w:pos="403"/>
        </w:tabs>
        <w:spacing w:line="230" w:lineRule="atLeast"/>
        <w:rPr>
          <w:lang w:val="en-CA"/>
        </w:rPr>
      </w:pPr>
      <w:r w:rsidRPr="005E218F">
        <w:rPr>
          <w:lang w:val="en-CA"/>
        </w:rPr>
        <w:t>Other tools include:</w:t>
      </w:r>
    </w:p>
    <w:p w14:paraId="35401D04" w14:textId="77777777" w:rsidR="00E222F5" w:rsidRPr="005E218F" w:rsidRDefault="00000000" w:rsidP="00E222F5">
      <w:pPr>
        <w:numPr>
          <w:ilvl w:val="0"/>
          <w:numId w:val="15"/>
        </w:numPr>
        <w:tabs>
          <w:tab w:val="clear" w:pos="403"/>
        </w:tabs>
        <w:spacing w:line="230" w:lineRule="atLeast"/>
        <w:rPr>
          <w:lang w:val="en-CA"/>
        </w:rPr>
      </w:pPr>
      <w:hyperlink r:id="rId40" w:history="1">
        <w:r w:rsidR="00E222F5" w:rsidRPr="005E218F">
          <w:rPr>
            <w:rStyle w:val="Hyperlink"/>
            <w:lang w:val="en-CA"/>
          </w:rPr>
          <w:t>http://atomicparsley.sourceforge.net/</w:t>
        </w:r>
      </w:hyperlink>
      <w:r w:rsidR="00EC6E9C" w:rsidRPr="005E218F">
        <w:rPr>
          <w:rStyle w:val="Hyperlink"/>
          <w:lang w:val="en-CA"/>
        </w:rPr>
        <w:t>;</w:t>
      </w:r>
    </w:p>
    <w:p w14:paraId="77A5F64B" w14:textId="1DBCC3A1" w:rsidR="00E222F5" w:rsidRPr="005E218F" w:rsidRDefault="00000000" w:rsidP="00E222F5">
      <w:pPr>
        <w:numPr>
          <w:ilvl w:val="0"/>
          <w:numId w:val="15"/>
        </w:numPr>
        <w:tabs>
          <w:tab w:val="clear" w:pos="403"/>
        </w:tabs>
        <w:spacing w:line="230" w:lineRule="atLeast"/>
        <w:rPr>
          <w:lang w:val="en-CA"/>
        </w:rPr>
      </w:pPr>
      <w:hyperlink r:id="rId41" w:history="1">
        <w:r w:rsidR="00E222F5" w:rsidRPr="005E218F">
          <w:rPr>
            <w:rStyle w:val="Hyperlink"/>
            <w:lang w:val="en-CA"/>
          </w:rPr>
          <w:t>https://mediaarea.net/fr/MediaInfo</w:t>
        </w:r>
      </w:hyperlink>
      <w:r w:rsidR="00EC6E9C" w:rsidRPr="005E218F">
        <w:rPr>
          <w:lang w:val="en-CA"/>
        </w:rPr>
        <w:t>;</w:t>
      </w:r>
    </w:p>
    <w:p w14:paraId="34E6A544" w14:textId="77777777" w:rsidR="00E222F5" w:rsidRPr="005E218F" w:rsidRDefault="00000000" w:rsidP="00E222F5">
      <w:pPr>
        <w:numPr>
          <w:ilvl w:val="0"/>
          <w:numId w:val="15"/>
        </w:numPr>
        <w:tabs>
          <w:tab w:val="clear" w:pos="403"/>
        </w:tabs>
        <w:spacing w:line="230" w:lineRule="atLeast"/>
        <w:rPr>
          <w:lang w:val="en-CA"/>
        </w:rPr>
      </w:pPr>
      <w:hyperlink r:id="rId42" w:history="1">
        <w:r w:rsidR="00E222F5" w:rsidRPr="005E218F">
          <w:rPr>
            <w:rStyle w:val="Hyperlink"/>
            <w:lang w:val="en-CA"/>
          </w:rPr>
          <w:t>http://mp4creator.sourceforge.net/</w:t>
        </w:r>
      </w:hyperlink>
      <w:r w:rsidR="00E222F5" w:rsidRPr="005E218F">
        <w:rPr>
          <w:lang w:val="en-CA"/>
        </w:rPr>
        <w:t xml:space="preserve">: MP4 file creator, no longer </w:t>
      </w:r>
      <w:proofErr w:type="gramStart"/>
      <w:r w:rsidR="00E222F5" w:rsidRPr="005E218F">
        <w:rPr>
          <w:lang w:val="en-CA"/>
        </w:rPr>
        <w:t>maintained</w:t>
      </w:r>
      <w:r w:rsidR="00EC6E9C" w:rsidRPr="005E218F">
        <w:rPr>
          <w:lang w:val="en-CA"/>
        </w:rPr>
        <w:t>;</w:t>
      </w:r>
      <w:proofErr w:type="gramEnd"/>
    </w:p>
    <w:p w14:paraId="0F5EEBA9" w14:textId="6DA9A6B1" w:rsidR="00E222F5" w:rsidRPr="005E218F" w:rsidRDefault="00000000" w:rsidP="00E222F5">
      <w:pPr>
        <w:numPr>
          <w:ilvl w:val="0"/>
          <w:numId w:val="15"/>
        </w:numPr>
        <w:tabs>
          <w:tab w:val="clear" w:pos="403"/>
        </w:tabs>
        <w:spacing w:line="230" w:lineRule="atLeast"/>
        <w:rPr>
          <w:lang w:val="en-CA"/>
        </w:rPr>
      </w:pPr>
      <w:hyperlink r:id="rId43" w:history="1">
        <w:r w:rsidR="00E222F5" w:rsidRPr="005E218F">
          <w:rPr>
            <w:rStyle w:val="Hyperlink"/>
            <w:lang w:val="en-CA"/>
          </w:rPr>
          <w:t>http://mp4parser.com/</w:t>
        </w:r>
      </w:hyperlink>
      <w:r w:rsidR="00E222F5" w:rsidRPr="005E218F">
        <w:rPr>
          <w:lang w:val="en-CA"/>
        </w:rPr>
        <w:t>, an online MP4 file parser</w:t>
      </w:r>
      <w:r w:rsidR="00EC6E9C" w:rsidRPr="005E218F">
        <w:rPr>
          <w:lang w:val="en-CA"/>
        </w:rPr>
        <w:t>.</w:t>
      </w:r>
    </w:p>
    <w:p w14:paraId="47837096" w14:textId="77777777" w:rsidR="001A33D0" w:rsidRPr="005E218F" w:rsidRDefault="001A33D0" w:rsidP="001A33D0">
      <w:pPr>
        <w:rPr>
          <w:lang w:val="en-CA"/>
        </w:rPr>
      </w:pPr>
    </w:p>
    <w:p w14:paraId="1882FB31" w14:textId="77777777" w:rsidR="001A33D0" w:rsidRPr="005E218F" w:rsidRDefault="00A23629">
      <w:pPr>
        <w:rPr>
          <w:b/>
          <w:lang w:val="en-CA"/>
        </w:rPr>
      </w:pPr>
      <w:r w:rsidRPr="005E218F">
        <w:rPr>
          <w:lang w:val="en-CA"/>
        </w:rPr>
        <w:br w:type="page"/>
      </w:r>
      <w:r w:rsidRPr="005E218F">
        <w:rPr>
          <w:b/>
          <w:lang w:val="en-CA"/>
        </w:rPr>
        <w:lastRenderedPageBreak/>
        <w:t>Bibliography</w:t>
      </w:r>
    </w:p>
    <w:p w14:paraId="73EB5253" w14:textId="77777777" w:rsidR="00A23629" w:rsidRPr="005E218F" w:rsidRDefault="00A23629">
      <w:pPr>
        <w:rPr>
          <w:rFonts w:cs="Arial"/>
          <w:i/>
          <w:lang w:val="en-CA"/>
        </w:rPr>
      </w:pPr>
      <w:r w:rsidRPr="005E218F">
        <w:rPr>
          <w:lang w:val="en-CA"/>
        </w:rPr>
        <w:t>[1]</w:t>
      </w:r>
      <w:r w:rsidRPr="005E218F">
        <w:rPr>
          <w:lang w:val="en-CA"/>
        </w:rPr>
        <w:tab/>
      </w:r>
      <w:r w:rsidRPr="005E218F">
        <w:rPr>
          <w:rFonts w:cs="Arial"/>
          <w:lang w:val="en-CA"/>
        </w:rPr>
        <w:t xml:space="preserve">ISO/IEC 14496-26, </w:t>
      </w:r>
      <w:r w:rsidRPr="005E218F">
        <w:rPr>
          <w:rFonts w:cs="Arial"/>
          <w:i/>
          <w:lang w:val="en-CA"/>
        </w:rPr>
        <w:t>Information technology — Coding of audio-visual objects — Part 26: Audio conformance</w:t>
      </w:r>
    </w:p>
    <w:p w14:paraId="25C23DF4" w14:textId="0724B46D" w:rsidR="00DB6DF0" w:rsidRPr="005E218F" w:rsidRDefault="00882E93">
      <w:pPr>
        <w:rPr>
          <w:rFonts w:cs="Arial"/>
          <w:lang w:val="en-CA"/>
        </w:rPr>
      </w:pPr>
      <w:r w:rsidRPr="005E218F">
        <w:rPr>
          <w:rFonts w:cs="Arial"/>
          <w:lang w:val="en-CA"/>
        </w:rPr>
        <w:t>[2]</w:t>
      </w:r>
      <w:r w:rsidRPr="005E218F">
        <w:rPr>
          <w:rFonts w:cs="Arial"/>
          <w:lang w:val="en-CA"/>
        </w:rPr>
        <w:tab/>
      </w:r>
      <w:r w:rsidR="00DB6DF0" w:rsidRPr="005E218F">
        <w:rPr>
          <w:rFonts w:cs="Arial"/>
          <w:lang w:val="en-CA"/>
        </w:rPr>
        <w:t>ISO/IEC 23000-6</w:t>
      </w:r>
      <w:r w:rsidRPr="005E218F">
        <w:rPr>
          <w:rFonts w:cs="Arial"/>
          <w:lang w:val="en-CA"/>
        </w:rPr>
        <w:t xml:space="preserve">, </w:t>
      </w:r>
      <w:r w:rsidRPr="005E218F">
        <w:rPr>
          <w:rFonts w:cs="Arial"/>
          <w:i/>
          <w:lang w:val="en-CA"/>
        </w:rPr>
        <w:t>Information technology — Multimedia application format (MPEG-A) — Part 6: Professional archival application format</w:t>
      </w:r>
    </w:p>
    <w:p w14:paraId="27CF8099" w14:textId="5BE1CA0F" w:rsidR="00DB6DF0" w:rsidRPr="005E218F" w:rsidRDefault="00882E93">
      <w:pPr>
        <w:rPr>
          <w:rFonts w:cs="Arial"/>
          <w:lang w:val="en-CA"/>
        </w:rPr>
      </w:pPr>
      <w:r w:rsidRPr="005E218F">
        <w:rPr>
          <w:rFonts w:cs="Arial"/>
          <w:lang w:val="en-CA"/>
        </w:rPr>
        <w:t>[3]</w:t>
      </w:r>
      <w:r w:rsidRPr="005E218F">
        <w:rPr>
          <w:rFonts w:cs="Arial"/>
          <w:lang w:val="en-CA"/>
        </w:rPr>
        <w:tab/>
      </w:r>
      <w:r w:rsidR="00DB6DF0" w:rsidRPr="005E218F">
        <w:rPr>
          <w:rFonts w:cs="Arial"/>
          <w:lang w:val="en-CA"/>
        </w:rPr>
        <w:t>ISO/IEC 23000-10</w:t>
      </w:r>
      <w:r w:rsidRPr="005E218F">
        <w:rPr>
          <w:rFonts w:cs="Arial"/>
          <w:lang w:val="en-CA"/>
        </w:rPr>
        <w:t xml:space="preserve">, </w:t>
      </w:r>
      <w:r w:rsidRPr="005E218F">
        <w:rPr>
          <w:rFonts w:cs="Arial"/>
          <w:i/>
          <w:lang w:val="en-CA"/>
        </w:rPr>
        <w:t>Information technology — Multimedia application format (MPEG-A) — Part 10: Surveillance application format</w:t>
      </w:r>
    </w:p>
    <w:p w14:paraId="5E8547F2" w14:textId="03B8CE4D" w:rsidR="00DB6DF0" w:rsidRPr="005E218F" w:rsidRDefault="00882E93" w:rsidP="00DB6DF0">
      <w:pPr>
        <w:rPr>
          <w:rFonts w:cs="Arial"/>
          <w:lang w:val="en-CA"/>
        </w:rPr>
      </w:pPr>
      <w:r w:rsidRPr="005E218F">
        <w:rPr>
          <w:rFonts w:cs="Arial"/>
          <w:lang w:val="en-CA"/>
        </w:rPr>
        <w:t>[4]</w:t>
      </w:r>
      <w:r w:rsidRPr="005E218F">
        <w:rPr>
          <w:rFonts w:cs="Arial"/>
          <w:lang w:val="en-CA"/>
        </w:rPr>
        <w:tab/>
      </w:r>
      <w:r w:rsidR="007F7F07" w:rsidRPr="005E218F">
        <w:rPr>
          <w:rFonts w:cs="Arial"/>
          <w:lang w:val="en-CA"/>
        </w:rPr>
        <w:t>ISO/IEC </w:t>
      </w:r>
      <w:r w:rsidR="00DB6DF0" w:rsidRPr="005E218F">
        <w:rPr>
          <w:rFonts w:cs="Arial"/>
          <w:lang w:val="en-CA"/>
        </w:rPr>
        <w:t>23009 (all parts)</w:t>
      </w:r>
      <w:r w:rsidRPr="005E218F">
        <w:rPr>
          <w:rFonts w:cs="Arial"/>
          <w:lang w:val="en-CA"/>
        </w:rPr>
        <w:t xml:space="preserve">, </w:t>
      </w:r>
      <w:r w:rsidRPr="005E218F">
        <w:rPr>
          <w:rFonts w:cs="Arial"/>
          <w:i/>
          <w:lang w:val="en-CA"/>
        </w:rPr>
        <w:t>Information technology — Dynamic adaptive streaming over HTTP (DASH)</w:t>
      </w:r>
    </w:p>
    <w:p w14:paraId="3A25EB00" w14:textId="77777777" w:rsidR="00DB6DF0" w:rsidRPr="005E218F" w:rsidRDefault="00DB6DF0">
      <w:pPr>
        <w:rPr>
          <w:lang w:val="en-CA"/>
        </w:rPr>
      </w:pPr>
    </w:p>
    <w:sectPr w:rsidR="00DB6DF0" w:rsidRPr="005E218F" w:rsidSect="004421EF">
      <w:footerReference w:type="even" r:id="rId44"/>
      <w:footerReference w:type="default" r:id="rId45"/>
      <w:type w:val="oddPage"/>
      <w:pgSz w:w="11906" w:h="16838" w:code="9"/>
      <w:pgMar w:top="794" w:right="1077" w:bottom="567" w:left="1077" w:header="709"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B832B4" w14:textId="77777777" w:rsidR="00BB75C4" w:rsidRDefault="00BB75C4">
      <w:pPr>
        <w:spacing w:after="0" w:line="240" w:lineRule="auto"/>
      </w:pPr>
      <w:r>
        <w:separator/>
      </w:r>
    </w:p>
  </w:endnote>
  <w:endnote w:type="continuationSeparator" w:id="0">
    <w:p w14:paraId="101BFAA9" w14:textId="77777777" w:rsidR="00BB75C4" w:rsidRDefault="00BB7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DC995" w14:textId="77777777" w:rsidR="00A306C1" w:rsidRPr="00BA1CC8" w:rsidRDefault="00A306C1"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3E5C9" w14:textId="39E1C97E" w:rsidR="00A306C1" w:rsidRPr="00BA1CC8" w:rsidRDefault="00A306C1" w:rsidP="00526284">
    <w:pPr>
      <w:pStyle w:val="Footer"/>
      <w:spacing w:line="240" w:lineRule="exact"/>
      <w:rPr>
        <w:sz w:val="20"/>
      </w:rPr>
    </w:pP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iv</w:t>
    </w:r>
    <w:r w:rsidRPr="006E50E0">
      <w:rPr>
        <w:sz w:val="20"/>
      </w:rPr>
      <w:fldChar w:fldCharType="end"/>
    </w:r>
    <w:r w:rsidRPr="00BA1CC8">
      <w:rPr>
        <w:sz w:val="20"/>
      </w:rPr>
      <w:tab/>
      <w:t>© ISO</w:t>
    </w:r>
    <w:r>
      <w:rPr>
        <w:sz w:val="20"/>
      </w:rPr>
      <w:t>/IEC 20</w:t>
    </w:r>
    <w:r w:rsidR="001F6BD5">
      <w:rPr>
        <w:sz w:val="20"/>
      </w:rPr>
      <w:t>23</w:t>
    </w:r>
    <w:r w:rsidRPr="00BA1CC8">
      <w:rPr>
        <w:sz w:val="20"/>
      </w:rPr>
      <w:t>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A6536" w14:textId="172FFD85" w:rsidR="00A306C1" w:rsidRPr="00BA1CC8" w:rsidRDefault="00A306C1" w:rsidP="00526284">
    <w:pPr>
      <w:pStyle w:val="Footer"/>
      <w:spacing w:line="240" w:lineRule="atLeast"/>
      <w:rPr>
        <w:sz w:val="20"/>
      </w:rPr>
    </w:pPr>
    <w:r w:rsidRPr="00BA1CC8">
      <w:rPr>
        <w:sz w:val="20"/>
      </w:rPr>
      <w:t>© ISO</w:t>
    </w:r>
    <w:r>
      <w:rPr>
        <w:sz w:val="20"/>
      </w:rPr>
      <w:t>/IEC 20</w:t>
    </w:r>
    <w:r w:rsidR="001F6BD5">
      <w:rPr>
        <w:sz w:val="20"/>
      </w:rPr>
      <w:t>23</w:t>
    </w:r>
    <w:r w:rsidRPr="00BA1CC8">
      <w:rPr>
        <w:sz w:val="20"/>
      </w:rPr>
      <w:t> – All rights reserved</w:t>
    </w:r>
    <w:r w:rsidRPr="00BA1CC8">
      <w:rPr>
        <w:sz w:val="20"/>
      </w:rPr>
      <w:tab/>
    </w:r>
    <w:r w:rsidRPr="006E50E0">
      <w:rPr>
        <w:sz w:val="20"/>
      </w:rPr>
      <w:fldChar w:fldCharType="begin"/>
    </w:r>
    <w:r w:rsidRPr="006E50E0">
      <w:rPr>
        <w:sz w:val="20"/>
      </w:rPr>
      <w:instrText xml:space="preserve"> PAGE   \* MERGEFORMAT </w:instrText>
    </w:r>
    <w:r w:rsidRPr="006E50E0">
      <w:rPr>
        <w:sz w:val="20"/>
      </w:rPr>
      <w:fldChar w:fldCharType="separate"/>
    </w:r>
    <w:r>
      <w:rPr>
        <w:noProof/>
        <w:sz w:val="20"/>
      </w:rPr>
      <w:t>iii</w:t>
    </w:r>
    <w:r w:rsidRPr="006E50E0">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AD49F5" w14:textId="6BC3BD2D" w:rsidR="00A306C1" w:rsidRPr="00BA1CC8" w:rsidRDefault="00A306C1" w:rsidP="004421EF">
    <w:pPr>
      <w:pStyle w:val="Footer"/>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20</w:t>
    </w:r>
    <w:r w:rsidRPr="006E50E0">
      <w:rPr>
        <w:b/>
        <w:sz w:val="20"/>
      </w:rPr>
      <w:fldChar w:fldCharType="end"/>
    </w:r>
    <w:r w:rsidRPr="00BA1CC8">
      <w:rPr>
        <w:sz w:val="20"/>
      </w:rPr>
      <w:tab/>
      <w:t>© ISO</w:t>
    </w:r>
    <w:r>
      <w:rPr>
        <w:sz w:val="20"/>
      </w:rPr>
      <w:t>/IEC</w:t>
    </w:r>
    <w:r w:rsidRPr="00BA1CC8">
      <w:rPr>
        <w:sz w:val="20"/>
      </w:rPr>
      <w:t> </w:t>
    </w:r>
    <w:r>
      <w:rPr>
        <w:sz w:val="20"/>
      </w:rPr>
      <w:t>20</w:t>
    </w:r>
    <w:r w:rsidR="001F6BD5">
      <w:rPr>
        <w:sz w:val="20"/>
      </w:rPr>
      <w:t>23</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76FC7" w14:textId="2BDE0C71" w:rsidR="00A306C1" w:rsidRPr="00BA1CC8" w:rsidRDefault="00A306C1" w:rsidP="00526284">
    <w:pPr>
      <w:pStyle w:val="Footer"/>
      <w:spacing w:line="240" w:lineRule="atLeast"/>
      <w:rPr>
        <w:sz w:val="20"/>
      </w:rPr>
    </w:pPr>
    <w:r w:rsidRPr="00BA1CC8">
      <w:rPr>
        <w:sz w:val="20"/>
      </w:rPr>
      <w:t>© ISO</w:t>
    </w:r>
    <w:r>
      <w:rPr>
        <w:sz w:val="20"/>
      </w:rPr>
      <w:t>/IEC 20</w:t>
    </w:r>
    <w:r w:rsidR="001F6BD5">
      <w:rPr>
        <w:sz w:val="20"/>
      </w:rPr>
      <w:t>23</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21</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9964AF" w14:textId="77777777" w:rsidR="00BB75C4" w:rsidRDefault="00BB75C4">
      <w:pPr>
        <w:spacing w:after="0" w:line="240" w:lineRule="auto"/>
      </w:pPr>
      <w:r>
        <w:separator/>
      </w:r>
    </w:p>
  </w:footnote>
  <w:footnote w:type="continuationSeparator" w:id="0">
    <w:p w14:paraId="7DF486C0" w14:textId="77777777" w:rsidR="00BB75C4" w:rsidRDefault="00BB75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0C65D" w14:textId="77777777" w:rsidR="00A306C1" w:rsidRPr="00151316" w:rsidRDefault="00A306C1"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62067" w14:textId="3E2EB6FE" w:rsidR="00A306C1" w:rsidRPr="006E50E0" w:rsidRDefault="00A306C1" w:rsidP="004421EF">
    <w:pPr>
      <w:pStyle w:val="Header"/>
      <w:spacing w:after="360"/>
      <w:rPr>
        <w:b w:val="0"/>
      </w:rPr>
    </w:pPr>
    <w:r w:rsidRPr="006E50E0">
      <w:rPr>
        <w:b w:val="0"/>
        <w:sz w:val="20"/>
      </w:rPr>
      <w:t>© ISO</w:t>
    </w:r>
    <w:r>
      <w:rPr>
        <w:b w:val="0"/>
        <w:sz w:val="20"/>
      </w:rPr>
      <w:t>/IEC</w:t>
    </w:r>
    <w:r w:rsidRPr="006E50E0">
      <w:rPr>
        <w:b w:val="0"/>
        <w:sz w:val="20"/>
      </w:rPr>
      <w:t> </w:t>
    </w:r>
    <w:r>
      <w:rPr>
        <w:b w:val="0"/>
        <w:sz w:val="20"/>
      </w:rPr>
      <w:t>20</w:t>
    </w:r>
    <w:r w:rsidR="001F6BD5">
      <w:rPr>
        <w:b w:val="0"/>
        <w:sz w:val="20"/>
      </w:rPr>
      <w:t>23</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5B4A9" w14:textId="5213E462" w:rsidR="00A306C1" w:rsidRPr="00151316" w:rsidRDefault="00A306C1" w:rsidP="004421EF">
    <w:pPr>
      <w:pStyle w:val="Header"/>
      <w:spacing w:line="240" w:lineRule="exact"/>
      <w:jc w:val="left"/>
    </w:pPr>
    <w:r w:rsidRPr="00151316">
      <w:t>ISO</w:t>
    </w:r>
    <w:r>
      <w:t>/IEC</w:t>
    </w:r>
    <w:r w:rsidRPr="00151316">
      <w:t> </w:t>
    </w:r>
    <w:r>
      <w:t>14496-32</w:t>
    </w:r>
    <w:r w:rsidRPr="00151316">
      <w:t>:</w:t>
    </w:r>
    <w:r>
      <w:t>20</w:t>
    </w:r>
    <w:r w:rsidR="001F6BD5">
      <w:t>23</w:t>
    </w:r>
    <w:r w:rsidRPr="00151316">
      <w:t>(</w:t>
    </w:r>
    <w:r>
      <w:t>E</w:t>
    </w:r>
    <w:r w:rsidRPr="00151316">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A570E" w14:textId="6047E1B9" w:rsidR="00A306C1" w:rsidRPr="00151316" w:rsidRDefault="00A306C1" w:rsidP="004421EF">
    <w:pPr>
      <w:pStyle w:val="Header"/>
      <w:spacing w:line="240" w:lineRule="exact"/>
      <w:jc w:val="right"/>
    </w:pPr>
    <w:r w:rsidRPr="00151316">
      <w:t>ISO</w:t>
    </w:r>
    <w:r>
      <w:t>/IEC</w:t>
    </w:r>
    <w:r w:rsidRPr="00151316">
      <w:t> </w:t>
    </w:r>
    <w:r>
      <w:t>14496-32</w:t>
    </w:r>
    <w:r w:rsidRPr="00151316">
      <w:t>:</w:t>
    </w:r>
    <w:r>
      <w:t>20</w:t>
    </w:r>
    <w:r w:rsidR="001F6BD5">
      <w:t>23</w:t>
    </w:r>
    <w:r w:rsidRPr="00151316">
      <w:t>(</w:t>
    </w:r>
    <w:r>
      <w:t>E</w:t>
    </w:r>
    <w:r w:rsidRPr="00151316">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93C76E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0114126D"/>
    <w:multiLevelType w:val="hybridMultilevel"/>
    <w:tmpl w:val="34E0F13E"/>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425323"/>
    <w:multiLevelType w:val="hybridMultilevel"/>
    <w:tmpl w:val="4D46C882"/>
    <w:lvl w:ilvl="0" w:tplc="9E349F92">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905897"/>
    <w:multiLevelType w:val="hybridMultilevel"/>
    <w:tmpl w:val="D8A61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5" w15:restartNumberingAfterBreak="0">
    <w:nsid w:val="08F53E22"/>
    <w:multiLevelType w:val="hybridMultilevel"/>
    <w:tmpl w:val="4C4C80F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15513DF"/>
    <w:multiLevelType w:val="hybridMultilevel"/>
    <w:tmpl w:val="AD0C5198"/>
    <w:lvl w:ilvl="0" w:tplc="CC684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A00029"/>
    <w:multiLevelType w:val="hybridMultilevel"/>
    <w:tmpl w:val="D2BC1B60"/>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6B70D7B"/>
    <w:multiLevelType w:val="hybridMultilevel"/>
    <w:tmpl w:val="B7EEBDF4"/>
    <w:lvl w:ilvl="0" w:tplc="CC684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AB02A6"/>
    <w:multiLevelType w:val="hybridMultilevel"/>
    <w:tmpl w:val="9C423F6C"/>
    <w:lvl w:ilvl="0" w:tplc="BF441100">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C994800"/>
    <w:multiLevelType w:val="hybridMultilevel"/>
    <w:tmpl w:val="7D9684AC"/>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CD5D07"/>
    <w:multiLevelType w:val="hybridMultilevel"/>
    <w:tmpl w:val="78CE19C2"/>
    <w:lvl w:ilvl="0" w:tplc="CC684C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0B7B55"/>
    <w:multiLevelType w:val="hybridMultilevel"/>
    <w:tmpl w:val="7D2A2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A376E7"/>
    <w:multiLevelType w:val="hybridMultilevel"/>
    <w:tmpl w:val="6744F4F2"/>
    <w:lvl w:ilvl="0" w:tplc="CC684C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3E5C40"/>
    <w:multiLevelType w:val="hybridMultilevel"/>
    <w:tmpl w:val="ACE6A31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2CF862F4"/>
    <w:multiLevelType w:val="hybridMultilevel"/>
    <w:tmpl w:val="FE245776"/>
    <w:lvl w:ilvl="0" w:tplc="CC684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BC6DFB"/>
    <w:multiLevelType w:val="hybridMultilevel"/>
    <w:tmpl w:val="3E5A5B2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8" w15:restartNumberingAfterBreak="0">
    <w:nsid w:val="356C31A7"/>
    <w:multiLevelType w:val="hybridMultilevel"/>
    <w:tmpl w:val="12EE7F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BE3B30"/>
    <w:multiLevelType w:val="hybridMultilevel"/>
    <w:tmpl w:val="82F80A12"/>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243279"/>
    <w:multiLevelType w:val="hybridMultilevel"/>
    <w:tmpl w:val="59D6CDCE"/>
    <w:lvl w:ilvl="0" w:tplc="CC684C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77A593B"/>
    <w:multiLevelType w:val="hybridMultilevel"/>
    <w:tmpl w:val="F6F01FF8"/>
    <w:lvl w:ilvl="0" w:tplc="CC684C1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492009F6"/>
    <w:multiLevelType w:val="hybridMultilevel"/>
    <w:tmpl w:val="A8B0F9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C22AF6"/>
    <w:multiLevelType w:val="hybridMultilevel"/>
    <w:tmpl w:val="DA602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F17B82"/>
    <w:multiLevelType w:val="hybridMultilevel"/>
    <w:tmpl w:val="744CFC24"/>
    <w:lvl w:ilvl="0" w:tplc="CC684C12">
      <w:start w:val="1"/>
      <w:numFmt w:val="bullet"/>
      <w:lvlText w:val=""/>
      <w:lvlJc w:val="left"/>
      <w:pPr>
        <w:ind w:left="720" w:hanging="360"/>
      </w:pPr>
      <w:rPr>
        <w:rFonts w:ascii="Symbol" w:hAnsi="Symbol" w:hint="default"/>
      </w:rPr>
    </w:lvl>
    <w:lvl w:ilvl="1" w:tplc="CC684C12">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0D217C9"/>
    <w:multiLevelType w:val="hybridMultilevel"/>
    <w:tmpl w:val="C5C8456A"/>
    <w:lvl w:ilvl="0" w:tplc="CC684C12">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6" w15:restartNumberingAfterBreak="0">
    <w:nsid w:val="72417C6F"/>
    <w:multiLevelType w:val="hybridMultilevel"/>
    <w:tmpl w:val="EF38E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173700"/>
    <w:multiLevelType w:val="hybridMultilevel"/>
    <w:tmpl w:val="A098544A"/>
    <w:lvl w:ilvl="0" w:tplc="CC684C1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9897697">
    <w:abstractNumId w:val="17"/>
  </w:num>
  <w:num w:numId="2" w16cid:durableId="683827986">
    <w:abstractNumId w:val="17"/>
  </w:num>
  <w:num w:numId="3" w16cid:durableId="966736679">
    <w:abstractNumId w:val="17"/>
  </w:num>
  <w:num w:numId="4" w16cid:durableId="635718226">
    <w:abstractNumId w:val="17"/>
  </w:num>
  <w:num w:numId="5" w16cid:durableId="1492061616">
    <w:abstractNumId w:val="17"/>
  </w:num>
  <w:num w:numId="6" w16cid:durableId="38358049">
    <w:abstractNumId w:val="17"/>
  </w:num>
  <w:num w:numId="7" w16cid:durableId="1148782141">
    <w:abstractNumId w:val="4"/>
  </w:num>
  <w:num w:numId="8" w16cid:durableId="1970234120">
    <w:abstractNumId w:val="4"/>
  </w:num>
  <w:num w:numId="9" w16cid:durableId="2127387795">
    <w:abstractNumId w:val="4"/>
  </w:num>
  <w:num w:numId="10" w16cid:durableId="1514758899">
    <w:abstractNumId w:val="4"/>
  </w:num>
  <w:num w:numId="11" w16cid:durableId="839662977">
    <w:abstractNumId w:val="4"/>
  </w:num>
  <w:num w:numId="12" w16cid:durableId="634484694">
    <w:abstractNumId w:val="4"/>
  </w:num>
  <w:num w:numId="13" w16cid:durableId="1540631317">
    <w:abstractNumId w:val="0"/>
  </w:num>
  <w:num w:numId="14" w16cid:durableId="875777469">
    <w:abstractNumId w:val="10"/>
  </w:num>
  <w:num w:numId="15" w16cid:durableId="296570292">
    <w:abstractNumId w:val="25"/>
  </w:num>
  <w:num w:numId="16" w16cid:durableId="388306701">
    <w:abstractNumId w:val="5"/>
  </w:num>
  <w:num w:numId="17" w16cid:durableId="1029455458">
    <w:abstractNumId w:val="6"/>
  </w:num>
  <w:num w:numId="18" w16cid:durableId="600141922">
    <w:abstractNumId w:val="17"/>
  </w:num>
  <w:num w:numId="19" w16cid:durableId="1805811555">
    <w:abstractNumId w:val="7"/>
  </w:num>
  <w:num w:numId="20" w16cid:durableId="1690447255">
    <w:abstractNumId w:val="21"/>
  </w:num>
  <w:num w:numId="21" w16cid:durableId="1158568933">
    <w:abstractNumId w:val="20"/>
  </w:num>
  <w:num w:numId="22" w16cid:durableId="1736389022">
    <w:abstractNumId w:val="13"/>
  </w:num>
  <w:num w:numId="23" w16cid:durableId="2029595211">
    <w:abstractNumId w:val="11"/>
  </w:num>
  <w:num w:numId="24" w16cid:durableId="2046901818">
    <w:abstractNumId w:val="27"/>
  </w:num>
  <w:num w:numId="25" w16cid:durableId="1680890300">
    <w:abstractNumId w:val="19"/>
  </w:num>
  <w:num w:numId="26" w16cid:durableId="60298563">
    <w:abstractNumId w:val="24"/>
  </w:num>
  <w:num w:numId="27" w16cid:durableId="1733238710">
    <w:abstractNumId w:val="1"/>
  </w:num>
  <w:num w:numId="28" w16cid:durableId="1380477243">
    <w:abstractNumId w:val="8"/>
  </w:num>
  <w:num w:numId="29" w16cid:durableId="1564872381">
    <w:abstractNumId w:val="15"/>
  </w:num>
  <w:num w:numId="30" w16cid:durableId="1125462318">
    <w:abstractNumId w:val="9"/>
  </w:num>
  <w:num w:numId="31" w16cid:durableId="1109617462">
    <w:abstractNumId w:val="23"/>
  </w:num>
  <w:num w:numId="32" w16cid:durableId="1231960805">
    <w:abstractNumId w:val="22"/>
  </w:num>
  <w:num w:numId="33" w16cid:durableId="543567506">
    <w:abstractNumId w:val="14"/>
  </w:num>
  <w:num w:numId="34" w16cid:durableId="88358137">
    <w:abstractNumId w:val="16"/>
  </w:num>
  <w:num w:numId="35" w16cid:durableId="815923441">
    <w:abstractNumId w:val="18"/>
  </w:num>
  <w:num w:numId="36" w16cid:durableId="1107039238">
    <w:abstractNumId w:val="2"/>
  </w:num>
  <w:num w:numId="37" w16cid:durableId="410278831">
    <w:abstractNumId w:val="3"/>
  </w:num>
  <w:num w:numId="38" w16cid:durableId="98071158">
    <w:abstractNumId w:val="26"/>
  </w:num>
  <w:num w:numId="39" w16cid:durableId="1018461316">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doNotDisplayPageBoundaries/>
  <w:mirrorMargin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Move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B5FF5"/>
    <w:rsid w:val="0004103A"/>
    <w:rsid w:val="00052262"/>
    <w:rsid w:val="00055455"/>
    <w:rsid w:val="00060093"/>
    <w:rsid w:val="00075CE6"/>
    <w:rsid w:val="00083FFE"/>
    <w:rsid w:val="000A56F3"/>
    <w:rsid w:val="000D0B76"/>
    <w:rsid w:val="00104EF8"/>
    <w:rsid w:val="00127015"/>
    <w:rsid w:val="0013686A"/>
    <w:rsid w:val="00140A7E"/>
    <w:rsid w:val="001429B5"/>
    <w:rsid w:val="00155BA7"/>
    <w:rsid w:val="00155BBB"/>
    <w:rsid w:val="0019214A"/>
    <w:rsid w:val="001A0B0F"/>
    <w:rsid w:val="001A3151"/>
    <w:rsid w:val="001A33D0"/>
    <w:rsid w:val="001B51CD"/>
    <w:rsid w:val="001F6BD5"/>
    <w:rsid w:val="00211E4D"/>
    <w:rsid w:val="00212D54"/>
    <w:rsid w:val="0023460E"/>
    <w:rsid w:val="00252575"/>
    <w:rsid w:val="00260B76"/>
    <w:rsid w:val="00264095"/>
    <w:rsid w:val="00270174"/>
    <w:rsid w:val="002838D7"/>
    <w:rsid w:val="0029590A"/>
    <w:rsid w:val="002D71F2"/>
    <w:rsid w:val="002E0796"/>
    <w:rsid w:val="002F5118"/>
    <w:rsid w:val="002F523A"/>
    <w:rsid w:val="002F7A98"/>
    <w:rsid w:val="0030593C"/>
    <w:rsid w:val="00314414"/>
    <w:rsid w:val="00333718"/>
    <w:rsid w:val="003647A6"/>
    <w:rsid w:val="00391F18"/>
    <w:rsid w:val="003A5C95"/>
    <w:rsid w:val="003C1EBF"/>
    <w:rsid w:val="003E5F31"/>
    <w:rsid w:val="004376B6"/>
    <w:rsid w:val="004421EF"/>
    <w:rsid w:val="00456ADB"/>
    <w:rsid w:val="004614DC"/>
    <w:rsid w:val="004636EC"/>
    <w:rsid w:val="00482AAB"/>
    <w:rsid w:val="004A63AC"/>
    <w:rsid w:val="004B2C17"/>
    <w:rsid w:val="004B472D"/>
    <w:rsid w:val="004C241D"/>
    <w:rsid w:val="004D259E"/>
    <w:rsid w:val="004E24E6"/>
    <w:rsid w:val="00526284"/>
    <w:rsid w:val="0054733A"/>
    <w:rsid w:val="005859A2"/>
    <w:rsid w:val="00591F9A"/>
    <w:rsid w:val="005B3EC6"/>
    <w:rsid w:val="005D6017"/>
    <w:rsid w:val="005E218F"/>
    <w:rsid w:val="00603FCC"/>
    <w:rsid w:val="00610D56"/>
    <w:rsid w:val="00614421"/>
    <w:rsid w:val="00651026"/>
    <w:rsid w:val="00673172"/>
    <w:rsid w:val="0068101F"/>
    <w:rsid w:val="006D29C7"/>
    <w:rsid w:val="006D3D76"/>
    <w:rsid w:val="006E1E63"/>
    <w:rsid w:val="006F217D"/>
    <w:rsid w:val="006F2A71"/>
    <w:rsid w:val="00716AA7"/>
    <w:rsid w:val="0074568C"/>
    <w:rsid w:val="007604DA"/>
    <w:rsid w:val="007609C0"/>
    <w:rsid w:val="00762AED"/>
    <w:rsid w:val="00773EA6"/>
    <w:rsid w:val="0077672C"/>
    <w:rsid w:val="00795702"/>
    <w:rsid w:val="007D782A"/>
    <w:rsid w:val="007E279D"/>
    <w:rsid w:val="007F7F07"/>
    <w:rsid w:val="007F7F35"/>
    <w:rsid w:val="008352C7"/>
    <w:rsid w:val="008477B6"/>
    <w:rsid w:val="008601FA"/>
    <w:rsid w:val="00874EA0"/>
    <w:rsid w:val="008814B2"/>
    <w:rsid w:val="00882E93"/>
    <w:rsid w:val="00897961"/>
    <w:rsid w:val="008C6F40"/>
    <w:rsid w:val="008D29FA"/>
    <w:rsid w:val="008E2DD1"/>
    <w:rsid w:val="0092159F"/>
    <w:rsid w:val="00922FA1"/>
    <w:rsid w:val="0093337C"/>
    <w:rsid w:val="00940952"/>
    <w:rsid w:val="0099563A"/>
    <w:rsid w:val="009A0069"/>
    <w:rsid w:val="009B40FA"/>
    <w:rsid w:val="009C0A44"/>
    <w:rsid w:val="00A10BC7"/>
    <w:rsid w:val="00A12B16"/>
    <w:rsid w:val="00A23629"/>
    <w:rsid w:val="00A25A0F"/>
    <w:rsid w:val="00A27AFD"/>
    <w:rsid w:val="00A306C1"/>
    <w:rsid w:val="00A32872"/>
    <w:rsid w:val="00A3511C"/>
    <w:rsid w:val="00A45AE0"/>
    <w:rsid w:val="00A7302D"/>
    <w:rsid w:val="00A752AD"/>
    <w:rsid w:val="00AD21A9"/>
    <w:rsid w:val="00B54886"/>
    <w:rsid w:val="00B66AA7"/>
    <w:rsid w:val="00B77025"/>
    <w:rsid w:val="00B80F08"/>
    <w:rsid w:val="00B83404"/>
    <w:rsid w:val="00B841B5"/>
    <w:rsid w:val="00B9118A"/>
    <w:rsid w:val="00BB67A7"/>
    <w:rsid w:val="00BB75C4"/>
    <w:rsid w:val="00BE4E8C"/>
    <w:rsid w:val="00BE5474"/>
    <w:rsid w:val="00BF7921"/>
    <w:rsid w:val="00C06286"/>
    <w:rsid w:val="00C229C2"/>
    <w:rsid w:val="00C23A14"/>
    <w:rsid w:val="00C41401"/>
    <w:rsid w:val="00C43101"/>
    <w:rsid w:val="00C83357"/>
    <w:rsid w:val="00C93488"/>
    <w:rsid w:val="00CF3C22"/>
    <w:rsid w:val="00D0213F"/>
    <w:rsid w:val="00D11629"/>
    <w:rsid w:val="00D33289"/>
    <w:rsid w:val="00D64A41"/>
    <w:rsid w:val="00D722D5"/>
    <w:rsid w:val="00D8558C"/>
    <w:rsid w:val="00DA6C2A"/>
    <w:rsid w:val="00DB6DF0"/>
    <w:rsid w:val="00DD1BA4"/>
    <w:rsid w:val="00DE6807"/>
    <w:rsid w:val="00DF6F69"/>
    <w:rsid w:val="00E100C6"/>
    <w:rsid w:val="00E222F5"/>
    <w:rsid w:val="00E24C31"/>
    <w:rsid w:val="00E42896"/>
    <w:rsid w:val="00EB5FF5"/>
    <w:rsid w:val="00EC37C6"/>
    <w:rsid w:val="00EC6E9C"/>
    <w:rsid w:val="00ED4B15"/>
    <w:rsid w:val="00EF2841"/>
    <w:rsid w:val="00F008BF"/>
    <w:rsid w:val="00F07636"/>
    <w:rsid w:val="00F131B6"/>
    <w:rsid w:val="00F33BC1"/>
    <w:rsid w:val="00F42862"/>
    <w:rsid w:val="00F6016F"/>
    <w:rsid w:val="00F65E73"/>
    <w:rsid w:val="00F77E4F"/>
    <w:rsid w:val="00F828CA"/>
    <w:rsid w:val="00F87453"/>
    <w:rsid w:val="00FB6931"/>
    <w:rsid w:val="00FC1FDA"/>
    <w:rsid w:val="00FD38DD"/>
    <w:rsid w:val="00FE3606"/>
    <w:rsid w:val="00FF2548"/>
    <w:rsid w:val="00FF41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5BB6D9"/>
  <w15:chartTrackingRefBased/>
  <w15:docId w15:val="{FFA3894C-81B0-CB47-ABD8-D2E982CE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33A"/>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uiPriority w:val="99"/>
    <w:semiHidden/>
    <w:rsid w:val="00610D56"/>
    <w:rPr>
      <w:color w:val="808080"/>
    </w:rPr>
  </w:style>
  <w:style w:type="paragraph" w:styleId="ListBullet4">
    <w:name w:val="List Bullet 4"/>
    <w:basedOn w:val="Normal"/>
    <w:autoRedefine/>
    <w:rsid w:val="00E222F5"/>
    <w:pPr>
      <w:numPr>
        <w:numId w:val="13"/>
      </w:numPr>
      <w:tabs>
        <w:tab w:val="clear" w:pos="403"/>
      </w:tabs>
      <w:spacing w:line="230" w:lineRule="atLeast"/>
    </w:pPr>
    <w:rPr>
      <w:rFonts w:ascii="Arial" w:eastAsia="MS Mincho" w:hAnsi="Arial"/>
      <w:sz w:val="20"/>
      <w:szCs w:val="20"/>
      <w:lang w:eastAsia="ja-JP"/>
    </w:rPr>
  </w:style>
  <w:style w:type="character" w:customStyle="1" w:styleId="UnresolvedMention1">
    <w:name w:val="Unresolved Mention1"/>
    <w:uiPriority w:val="99"/>
    <w:semiHidden/>
    <w:unhideWhenUsed/>
    <w:rsid w:val="009A0069"/>
    <w:rPr>
      <w:color w:val="808080"/>
      <w:shd w:val="clear" w:color="auto" w:fill="E6E6E6"/>
    </w:rPr>
  </w:style>
  <w:style w:type="character" w:styleId="FollowedHyperlink">
    <w:name w:val="FollowedHyperlink"/>
    <w:uiPriority w:val="99"/>
    <w:semiHidden/>
    <w:unhideWhenUsed/>
    <w:rsid w:val="009A0069"/>
    <w:rPr>
      <w:color w:val="954F72"/>
      <w:u w:val="single"/>
    </w:rPr>
  </w:style>
  <w:style w:type="paragraph" w:styleId="ListParagraph">
    <w:name w:val="List Paragraph"/>
    <w:aliases w:val="Bullet List,FooterText,- Bullets,목록 단락,リスト段落,?? ??,?????,????,Lista1,列出段落"/>
    <w:basedOn w:val="Normal"/>
    <w:link w:val="ListParagraphChar"/>
    <w:uiPriority w:val="34"/>
    <w:qFormat/>
    <w:rsid w:val="00FD38DD"/>
    <w:pPr>
      <w:tabs>
        <w:tab w:val="clear" w:pos="403"/>
      </w:tabs>
      <w:spacing w:after="0" w:line="240" w:lineRule="auto"/>
      <w:ind w:left="720"/>
      <w:contextualSpacing/>
    </w:pPr>
    <w:rPr>
      <w:rFonts w:ascii="Times New Roman" w:eastAsia="MS Mincho" w:hAnsi="Times New Roman"/>
      <w:sz w:val="24"/>
      <w:szCs w:val="24"/>
      <w:lang w:val="en-US"/>
    </w:rPr>
  </w:style>
  <w:style w:type="paragraph" w:customStyle="1" w:styleId="MediumGrid1-Accent21">
    <w:name w:val="Medium Grid 1 - Accent 21"/>
    <w:basedOn w:val="Normal"/>
    <w:qFormat/>
    <w:rsid w:val="00FD38DD"/>
    <w:pPr>
      <w:tabs>
        <w:tab w:val="clear" w:pos="403"/>
      </w:tabs>
      <w:spacing w:after="0" w:line="240" w:lineRule="auto"/>
      <w:ind w:left="720"/>
      <w:contextualSpacing/>
    </w:pPr>
    <w:rPr>
      <w:rFonts w:ascii="Times New Roman" w:eastAsia="MS Mincho" w:hAnsi="Times New Roman"/>
      <w:sz w:val="24"/>
      <w:szCs w:val="24"/>
      <w:lang w:val="en-US"/>
    </w:rPr>
  </w:style>
  <w:style w:type="paragraph" w:customStyle="1" w:styleId="ColorfulList-Accent11">
    <w:name w:val="Colorful List - Accent 11"/>
    <w:basedOn w:val="Normal"/>
    <w:qFormat/>
    <w:rsid w:val="00FD38DD"/>
    <w:pPr>
      <w:tabs>
        <w:tab w:val="clear" w:pos="403"/>
      </w:tabs>
      <w:spacing w:after="0" w:line="240" w:lineRule="auto"/>
      <w:ind w:left="720"/>
      <w:contextualSpacing/>
    </w:pPr>
    <w:rPr>
      <w:rFonts w:ascii="Times New Roman" w:eastAsia="MS Mincho" w:hAnsi="Times New Roman"/>
      <w:sz w:val="24"/>
      <w:szCs w:val="24"/>
      <w:lang w:val="en-US"/>
    </w:rPr>
  </w:style>
  <w:style w:type="paragraph" w:customStyle="1" w:styleId="Listecouleur-Accent11">
    <w:name w:val="Liste couleur - Accent 11"/>
    <w:basedOn w:val="Normal"/>
    <w:uiPriority w:val="34"/>
    <w:qFormat/>
    <w:rsid w:val="00FD38DD"/>
    <w:pPr>
      <w:tabs>
        <w:tab w:val="clear" w:pos="403"/>
      </w:tabs>
      <w:spacing w:after="0" w:line="240" w:lineRule="auto"/>
      <w:ind w:left="720"/>
      <w:contextualSpacing/>
    </w:pPr>
    <w:rPr>
      <w:rFonts w:ascii="Times New Roman" w:eastAsia="MS Mincho" w:hAnsi="Times New Roman"/>
      <w:sz w:val="24"/>
      <w:szCs w:val="24"/>
      <w:lang w:val="en-US"/>
    </w:rPr>
  </w:style>
  <w:style w:type="paragraph" w:styleId="TOC4">
    <w:name w:val="toc 4"/>
    <w:basedOn w:val="Normal"/>
    <w:next w:val="Normal"/>
    <w:autoRedefine/>
    <w:uiPriority w:val="39"/>
    <w:unhideWhenUsed/>
    <w:rsid w:val="00FD38DD"/>
    <w:pPr>
      <w:tabs>
        <w:tab w:val="clear" w:pos="403"/>
      </w:tabs>
      <w:spacing w:after="100" w:line="240" w:lineRule="auto"/>
      <w:ind w:left="720"/>
      <w:jc w:val="left"/>
    </w:pPr>
    <w:rPr>
      <w:rFonts w:ascii="Calibri" w:eastAsia="Times New Roman" w:hAnsi="Calibri"/>
      <w:sz w:val="24"/>
      <w:szCs w:val="24"/>
      <w:lang w:val="en-US"/>
    </w:rPr>
  </w:style>
  <w:style w:type="paragraph" w:styleId="TOC5">
    <w:name w:val="toc 5"/>
    <w:basedOn w:val="Normal"/>
    <w:next w:val="Normal"/>
    <w:autoRedefine/>
    <w:uiPriority w:val="39"/>
    <w:unhideWhenUsed/>
    <w:rsid w:val="00FD38DD"/>
    <w:pPr>
      <w:tabs>
        <w:tab w:val="clear" w:pos="403"/>
      </w:tabs>
      <w:spacing w:after="100" w:line="240" w:lineRule="auto"/>
      <w:ind w:left="960"/>
      <w:jc w:val="left"/>
    </w:pPr>
    <w:rPr>
      <w:rFonts w:ascii="Calibri" w:eastAsia="Times New Roman" w:hAnsi="Calibri"/>
      <w:sz w:val="24"/>
      <w:szCs w:val="24"/>
      <w:lang w:val="en-US"/>
    </w:rPr>
  </w:style>
  <w:style w:type="paragraph" w:styleId="TOC6">
    <w:name w:val="toc 6"/>
    <w:basedOn w:val="Normal"/>
    <w:next w:val="Normal"/>
    <w:autoRedefine/>
    <w:uiPriority w:val="39"/>
    <w:unhideWhenUsed/>
    <w:rsid w:val="00FD38DD"/>
    <w:pPr>
      <w:tabs>
        <w:tab w:val="clear" w:pos="403"/>
      </w:tabs>
      <w:spacing w:after="100" w:line="240" w:lineRule="auto"/>
      <w:ind w:left="1200"/>
      <w:jc w:val="left"/>
    </w:pPr>
    <w:rPr>
      <w:rFonts w:ascii="Calibri" w:eastAsia="Times New Roman" w:hAnsi="Calibri"/>
      <w:sz w:val="24"/>
      <w:szCs w:val="24"/>
      <w:lang w:val="en-US"/>
    </w:rPr>
  </w:style>
  <w:style w:type="paragraph" w:styleId="TOC7">
    <w:name w:val="toc 7"/>
    <w:basedOn w:val="Normal"/>
    <w:next w:val="Normal"/>
    <w:autoRedefine/>
    <w:uiPriority w:val="39"/>
    <w:unhideWhenUsed/>
    <w:rsid w:val="00FD38DD"/>
    <w:pPr>
      <w:tabs>
        <w:tab w:val="clear" w:pos="403"/>
      </w:tabs>
      <w:spacing w:after="100" w:line="240" w:lineRule="auto"/>
      <w:ind w:left="1440"/>
      <w:jc w:val="left"/>
    </w:pPr>
    <w:rPr>
      <w:rFonts w:ascii="Calibri" w:eastAsia="Times New Roman" w:hAnsi="Calibri"/>
      <w:sz w:val="24"/>
      <w:szCs w:val="24"/>
      <w:lang w:val="en-US"/>
    </w:rPr>
  </w:style>
  <w:style w:type="paragraph" w:styleId="TOC8">
    <w:name w:val="toc 8"/>
    <w:basedOn w:val="Normal"/>
    <w:next w:val="Normal"/>
    <w:autoRedefine/>
    <w:uiPriority w:val="39"/>
    <w:unhideWhenUsed/>
    <w:rsid w:val="00FD38DD"/>
    <w:pPr>
      <w:tabs>
        <w:tab w:val="clear" w:pos="403"/>
      </w:tabs>
      <w:spacing w:after="100" w:line="240" w:lineRule="auto"/>
      <w:ind w:left="1680"/>
      <w:jc w:val="left"/>
    </w:pPr>
    <w:rPr>
      <w:rFonts w:ascii="Calibri" w:eastAsia="Times New Roman" w:hAnsi="Calibri"/>
      <w:sz w:val="24"/>
      <w:szCs w:val="24"/>
      <w:lang w:val="en-US"/>
    </w:rPr>
  </w:style>
  <w:style w:type="paragraph" w:styleId="TOC9">
    <w:name w:val="toc 9"/>
    <w:basedOn w:val="Normal"/>
    <w:next w:val="Normal"/>
    <w:autoRedefine/>
    <w:uiPriority w:val="39"/>
    <w:unhideWhenUsed/>
    <w:rsid w:val="00FD38DD"/>
    <w:pPr>
      <w:tabs>
        <w:tab w:val="clear" w:pos="403"/>
      </w:tabs>
      <w:spacing w:after="100" w:line="240" w:lineRule="auto"/>
      <w:ind w:left="1920"/>
      <w:jc w:val="left"/>
    </w:pPr>
    <w:rPr>
      <w:rFonts w:ascii="Calibri" w:eastAsia="Times New Roman" w:hAnsi="Calibri"/>
      <w:sz w:val="24"/>
      <w:szCs w:val="24"/>
      <w:lang w:val="en-US"/>
    </w:rPr>
  </w:style>
  <w:style w:type="paragraph" w:styleId="BalloonText">
    <w:name w:val="Balloon Text"/>
    <w:basedOn w:val="Normal"/>
    <w:link w:val="BalloonTextChar"/>
    <w:uiPriority w:val="99"/>
    <w:semiHidden/>
    <w:unhideWhenUsed/>
    <w:rsid w:val="00391F1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391F18"/>
    <w:rPr>
      <w:rFonts w:ascii="Segoe UI" w:hAnsi="Segoe UI" w:cs="Segoe UI"/>
      <w:sz w:val="18"/>
      <w:szCs w:val="18"/>
      <w:lang w:val="en-GB"/>
    </w:rPr>
  </w:style>
  <w:style w:type="character" w:styleId="CommentReference">
    <w:name w:val="annotation reference"/>
    <w:uiPriority w:val="99"/>
    <w:semiHidden/>
    <w:unhideWhenUsed/>
    <w:rsid w:val="00260B76"/>
    <w:rPr>
      <w:sz w:val="16"/>
      <w:szCs w:val="16"/>
    </w:rPr>
  </w:style>
  <w:style w:type="paragraph" w:styleId="CommentText">
    <w:name w:val="annotation text"/>
    <w:basedOn w:val="Normal"/>
    <w:link w:val="CommentTextChar"/>
    <w:uiPriority w:val="99"/>
    <w:semiHidden/>
    <w:unhideWhenUsed/>
    <w:rsid w:val="00260B76"/>
    <w:rPr>
      <w:sz w:val="20"/>
      <w:szCs w:val="20"/>
    </w:rPr>
  </w:style>
  <w:style w:type="character" w:customStyle="1" w:styleId="CommentTextChar">
    <w:name w:val="Comment Text Char"/>
    <w:link w:val="CommentText"/>
    <w:uiPriority w:val="99"/>
    <w:semiHidden/>
    <w:rsid w:val="00260B76"/>
    <w:rPr>
      <w:lang w:val="en-GB"/>
    </w:rPr>
  </w:style>
  <w:style w:type="paragraph" w:styleId="CommentSubject">
    <w:name w:val="annotation subject"/>
    <w:basedOn w:val="CommentText"/>
    <w:next w:val="CommentText"/>
    <w:link w:val="CommentSubjectChar"/>
    <w:uiPriority w:val="99"/>
    <w:semiHidden/>
    <w:unhideWhenUsed/>
    <w:rsid w:val="00260B76"/>
    <w:rPr>
      <w:b/>
      <w:bCs/>
    </w:rPr>
  </w:style>
  <w:style w:type="character" w:customStyle="1" w:styleId="CommentSubjectChar">
    <w:name w:val="Comment Subject Char"/>
    <w:link w:val="CommentSubject"/>
    <w:uiPriority w:val="99"/>
    <w:semiHidden/>
    <w:rsid w:val="00260B76"/>
    <w:rPr>
      <w:b/>
      <w:bCs/>
      <w:lang w:val="en-GB"/>
    </w:rPr>
  </w:style>
  <w:style w:type="paragraph" w:styleId="NormalWeb">
    <w:name w:val="Normal (Web)"/>
    <w:basedOn w:val="Normal"/>
    <w:uiPriority w:val="99"/>
    <w:semiHidden/>
    <w:unhideWhenUsed/>
    <w:rsid w:val="00DA6C2A"/>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styleId="Revision">
    <w:name w:val="Revision"/>
    <w:hidden/>
    <w:uiPriority w:val="99"/>
    <w:semiHidden/>
    <w:rsid w:val="00A306C1"/>
    <w:rPr>
      <w:sz w:val="22"/>
      <w:szCs w:val="22"/>
      <w:lang w:val="en-GB"/>
    </w:rPr>
  </w:style>
  <w:style w:type="character" w:styleId="UnresolvedMention">
    <w:name w:val="Unresolved Mention"/>
    <w:uiPriority w:val="99"/>
    <w:semiHidden/>
    <w:unhideWhenUsed/>
    <w:rsid w:val="00D11629"/>
    <w:rPr>
      <w:color w:val="605E5C"/>
      <w:shd w:val="clear" w:color="auto" w:fill="E1DFDD"/>
    </w:rPr>
  </w:style>
  <w:style w:type="paragraph" w:customStyle="1" w:styleId="Note">
    <w:name w:val="Note"/>
    <w:basedOn w:val="Normal"/>
    <w:next w:val="Normal"/>
    <w:link w:val="NoteZchn"/>
    <w:rsid w:val="007604DA"/>
    <w:pPr>
      <w:tabs>
        <w:tab w:val="clear" w:pos="403"/>
        <w:tab w:val="left" w:pos="1685"/>
        <w:tab w:val="left" w:pos="2160"/>
      </w:tabs>
      <w:spacing w:line="210" w:lineRule="atLeast"/>
      <w:ind w:left="720" w:right="720"/>
    </w:pPr>
    <w:rPr>
      <w:rFonts w:eastAsia="MS Mincho"/>
      <w:sz w:val="18"/>
      <w:szCs w:val="20"/>
      <w:lang w:val="de-DE" w:eastAsia="ja-JP"/>
    </w:rPr>
  </w:style>
  <w:style w:type="character" w:customStyle="1" w:styleId="NoteZchn">
    <w:name w:val="Note Zchn"/>
    <w:link w:val="Note"/>
    <w:rsid w:val="007604DA"/>
    <w:rPr>
      <w:rFonts w:eastAsia="MS Mincho"/>
      <w:sz w:val="18"/>
      <w:lang w:val="de-DE" w:eastAsia="ja-JP"/>
    </w:rPr>
  </w:style>
  <w:style w:type="paragraph" w:styleId="Caption">
    <w:name w:val="caption"/>
    <w:basedOn w:val="Normal"/>
    <w:next w:val="Normal"/>
    <w:autoRedefine/>
    <w:unhideWhenUsed/>
    <w:qFormat/>
    <w:rsid w:val="00140A7E"/>
    <w:pPr>
      <w:keepNext/>
      <w:tabs>
        <w:tab w:val="clear" w:pos="403"/>
      </w:tabs>
      <w:spacing w:before="240" w:line="240" w:lineRule="auto"/>
      <w:jc w:val="left"/>
    </w:pPr>
    <w:rPr>
      <w:rFonts w:ascii="Times New Roman" w:eastAsia="MS Mincho" w:hAnsi="Times New Roman"/>
      <w:iCs/>
      <w:color w:val="1F497D"/>
      <w:sz w:val="24"/>
      <w:szCs w:val="18"/>
      <w:lang w:val="en-US"/>
    </w:rPr>
  </w:style>
  <w:style w:type="paragraph" w:customStyle="1" w:styleId="code0">
    <w:name w:val="code"/>
    <w:basedOn w:val="Normal"/>
    <w:next w:val="Normal"/>
    <w:link w:val="codeZchn"/>
    <w:autoRedefine/>
    <w:qFormat/>
    <w:rsid w:val="00140A7E"/>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line="240" w:lineRule="auto"/>
      <w:jc w:val="left"/>
    </w:pPr>
    <w:rPr>
      <w:rFonts w:ascii="Courier" w:eastAsia="MS Mincho" w:hAnsi="Courier"/>
      <w:noProof/>
      <w:sz w:val="20"/>
    </w:rPr>
  </w:style>
  <w:style w:type="character" w:customStyle="1" w:styleId="codeZchn">
    <w:name w:val="code Zchn"/>
    <w:link w:val="code0"/>
    <w:rsid w:val="00140A7E"/>
    <w:rPr>
      <w:rFonts w:ascii="Courier" w:eastAsia="MS Mincho" w:hAnsi="Courier"/>
      <w:noProof/>
      <w:szCs w:val="22"/>
      <w:lang w:val="en-GB"/>
    </w:rPr>
  </w:style>
  <w:style w:type="character" w:customStyle="1" w:styleId="ListParagraphChar">
    <w:name w:val="List Paragraph Char"/>
    <w:aliases w:val="Bullet List Char,FooterText Char,- Bullets Char,목록 단락 Char,リスト段落 Char,?? ?? Char,????? Char,???? Char,Lista1 Char,列出段落 Char"/>
    <w:link w:val="ListParagraph"/>
    <w:uiPriority w:val="34"/>
    <w:qFormat/>
    <w:rsid w:val="00140A7E"/>
    <w:rPr>
      <w:rFonts w:ascii="Times New Roman" w:eastAsia="MS Mincho" w:hAnsi="Times New Roman"/>
      <w:sz w:val="24"/>
      <w:szCs w:val="24"/>
    </w:rPr>
  </w:style>
  <w:style w:type="paragraph" w:customStyle="1" w:styleId="NoSpacing1">
    <w:name w:val="No Spacing1"/>
    <w:basedOn w:val="Normal"/>
    <w:autoRedefine/>
    <w:qFormat/>
    <w:rsid w:val="002F7A98"/>
    <w:pPr>
      <w:tabs>
        <w:tab w:val="clear" w:pos="403"/>
      </w:tabs>
      <w:spacing w:after="0" w:line="240" w:lineRule="auto"/>
      <w:jc w:val="left"/>
    </w:pPr>
    <w:rPr>
      <w:rFonts w:ascii="Times New Roman" w:eastAsia="SimSun" w:hAnsi="Times New Roman"/>
      <w:sz w:val="24"/>
      <w:szCs w:val="24"/>
      <w:lang w:val="fr-FR" w:eastAsia="zh-CN"/>
    </w:rPr>
  </w:style>
  <w:style w:type="paragraph" w:customStyle="1" w:styleId="fields">
    <w:name w:val="fields"/>
    <w:basedOn w:val="Normal"/>
    <w:link w:val="fieldsZchn"/>
    <w:rsid w:val="007E279D"/>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7E279D"/>
    <w:rPr>
      <w:rFonts w:eastAsia="Times New Roma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146151">
      <w:bodyDiv w:val="1"/>
      <w:marLeft w:val="0"/>
      <w:marRight w:val="0"/>
      <w:marTop w:val="0"/>
      <w:marBottom w:val="0"/>
      <w:divBdr>
        <w:top w:val="none" w:sz="0" w:space="0" w:color="auto"/>
        <w:left w:val="none" w:sz="0" w:space="0" w:color="auto"/>
        <w:bottom w:val="none" w:sz="0" w:space="0" w:color="auto"/>
        <w:right w:val="none" w:sz="0" w:space="0" w:color="auto"/>
      </w:divBdr>
    </w:div>
    <w:div w:id="540825692">
      <w:bodyDiv w:val="1"/>
      <w:marLeft w:val="0"/>
      <w:marRight w:val="0"/>
      <w:marTop w:val="0"/>
      <w:marBottom w:val="0"/>
      <w:divBdr>
        <w:top w:val="none" w:sz="0" w:space="0" w:color="auto"/>
        <w:left w:val="none" w:sz="0" w:space="0" w:color="auto"/>
        <w:bottom w:val="none" w:sz="0" w:space="0" w:color="auto"/>
        <w:right w:val="none" w:sz="0" w:space="0" w:color="auto"/>
      </w:divBdr>
    </w:div>
    <w:div w:id="567348034">
      <w:bodyDiv w:val="1"/>
      <w:marLeft w:val="0"/>
      <w:marRight w:val="0"/>
      <w:marTop w:val="0"/>
      <w:marBottom w:val="0"/>
      <w:divBdr>
        <w:top w:val="none" w:sz="0" w:space="0" w:color="auto"/>
        <w:left w:val="none" w:sz="0" w:space="0" w:color="auto"/>
        <w:bottom w:val="none" w:sz="0" w:space="0" w:color="auto"/>
        <w:right w:val="none" w:sz="0" w:space="0" w:color="auto"/>
      </w:divBdr>
    </w:div>
    <w:div w:id="840972688">
      <w:bodyDiv w:val="1"/>
      <w:marLeft w:val="0"/>
      <w:marRight w:val="0"/>
      <w:marTop w:val="0"/>
      <w:marBottom w:val="0"/>
      <w:divBdr>
        <w:top w:val="none" w:sz="0" w:space="0" w:color="auto"/>
        <w:left w:val="none" w:sz="0" w:space="0" w:color="auto"/>
        <w:bottom w:val="none" w:sz="0" w:space="0" w:color="auto"/>
        <w:right w:val="none" w:sz="0" w:space="0" w:color="auto"/>
      </w:divBdr>
    </w:div>
    <w:div w:id="1028412622">
      <w:bodyDiv w:val="1"/>
      <w:marLeft w:val="0"/>
      <w:marRight w:val="0"/>
      <w:marTop w:val="0"/>
      <w:marBottom w:val="0"/>
      <w:divBdr>
        <w:top w:val="none" w:sz="0" w:space="0" w:color="auto"/>
        <w:left w:val="none" w:sz="0" w:space="0" w:color="auto"/>
        <w:bottom w:val="none" w:sz="0" w:space="0" w:color="auto"/>
        <w:right w:val="none" w:sz="0" w:space="0" w:color="auto"/>
      </w:divBdr>
    </w:div>
    <w:div w:id="1548564804">
      <w:bodyDiv w:val="1"/>
      <w:marLeft w:val="0"/>
      <w:marRight w:val="0"/>
      <w:marTop w:val="0"/>
      <w:marBottom w:val="0"/>
      <w:divBdr>
        <w:top w:val="none" w:sz="0" w:space="0" w:color="auto"/>
        <w:left w:val="none" w:sz="0" w:space="0" w:color="auto"/>
        <w:bottom w:val="none" w:sz="0" w:space="0" w:color="auto"/>
        <w:right w:val="none" w:sz="0" w:space="0" w:color="auto"/>
      </w:divBdr>
    </w:div>
    <w:div w:id="1566065802">
      <w:bodyDiv w:val="1"/>
      <w:marLeft w:val="0"/>
      <w:marRight w:val="0"/>
      <w:marTop w:val="0"/>
      <w:marBottom w:val="0"/>
      <w:divBdr>
        <w:top w:val="none" w:sz="0" w:space="0" w:color="auto"/>
        <w:left w:val="none" w:sz="0" w:space="0" w:color="auto"/>
        <w:bottom w:val="none" w:sz="0" w:space="0" w:color="auto"/>
        <w:right w:val="none" w:sz="0" w:space="0" w:color="auto"/>
      </w:divBdr>
    </w:div>
    <w:div w:id="1597515930">
      <w:bodyDiv w:val="1"/>
      <w:marLeft w:val="0"/>
      <w:marRight w:val="0"/>
      <w:marTop w:val="0"/>
      <w:marBottom w:val="0"/>
      <w:divBdr>
        <w:top w:val="none" w:sz="0" w:space="0" w:color="auto"/>
        <w:left w:val="none" w:sz="0" w:space="0" w:color="auto"/>
        <w:bottom w:val="none" w:sz="0" w:space="0" w:color="auto"/>
        <w:right w:val="none" w:sz="0" w:space="0" w:color="auto"/>
      </w:divBdr>
    </w:div>
    <w:div w:id="1624846479">
      <w:bodyDiv w:val="1"/>
      <w:marLeft w:val="0"/>
      <w:marRight w:val="0"/>
      <w:marTop w:val="0"/>
      <w:marBottom w:val="0"/>
      <w:divBdr>
        <w:top w:val="none" w:sz="0" w:space="0" w:color="auto"/>
        <w:left w:val="none" w:sz="0" w:space="0" w:color="auto"/>
        <w:bottom w:val="none" w:sz="0" w:space="0" w:color="auto"/>
        <w:right w:val="none" w:sz="0" w:space="0" w:color="auto"/>
      </w:divBdr>
    </w:div>
    <w:div w:id="1902204006">
      <w:bodyDiv w:val="1"/>
      <w:marLeft w:val="0"/>
      <w:marRight w:val="0"/>
      <w:marTop w:val="0"/>
      <w:marBottom w:val="0"/>
      <w:divBdr>
        <w:top w:val="none" w:sz="0" w:space="0" w:color="auto"/>
        <w:left w:val="none" w:sz="0" w:space="0" w:color="auto"/>
        <w:bottom w:val="none" w:sz="0" w:space="0" w:color="auto"/>
        <w:right w:val="none" w:sz="0" w:space="0" w:color="auto"/>
      </w:divBdr>
    </w:div>
    <w:div w:id="1990091922">
      <w:bodyDiv w:val="1"/>
      <w:marLeft w:val="0"/>
      <w:marRight w:val="0"/>
      <w:marTop w:val="0"/>
      <w:marBottom w:val="0"/>
      <w:divBdr>
        <w:top w:val="none" w:sz="0" w:space="0" w:color="auto"/>
        <w:left w:val="none" w:sz="0" w:space="0" w:color="auto"/>
        <w:bottom w:val="none" w:sz="0" w:space="0" w:color="auto"/>
        <w:right w:val="none" w:sz="0" w:space="0" w:color="auto"/>
      </w:divBdr>
    </w:div>
    <w:div w:id="2068600534">
      <w:bodyDiv w:val="1"/>
      <w:marLeft w:val="0"/>
      <w:marRight w:val="0"/>
      <w:marTop w:val="0"/>
      <w:marBottom w:val="0"/>
      <w:divBdr>
        <w:top w:val="none" w:sz="0" w:space="0" w:color="auto"/>
        <w:left w:val="none" w:sz="0" w:space="0" w:color="auto"/>
        <w:bottom w:val="none" w:sz="0" w:space="0" w:color="auto"/>
        <w:right w:val="none" w:sz="0" w:space="0" w:color="auto"/>
      </w:divBdr>
    </w:div>
    <w:div w:id="210052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so.org/members.html" TargetMode="External"/><Relationship Id="rId18" Type="http://schemas.openxmlformats.org/officeDocument/2006/relationships/hyperlink" Target="http://www.electropedia.org/" TargetMode="External"/><Relationship Id="rId26" Type="http://schemas.openxmlformats.org/officeDocument/2006/relationships/image" Target="media/image3.png"/><Relationship Id="rId39" Type="http://schemas.openxmlformats.org/officeDocument/2006/relationships/hyperlink" Target="http://ffmpeg.org" TargetMode="External"/><Relationship Id="rId21" Type="http://schemas.openxmlformats.org/officeDocument/2006/relationships/hyperlink" Target="http://standards.iso.org/iso-iec/14496/-32/ed-1/en/" TargetMode="External"/><Relationship Id="rId34" Type="http://schemas.openxmlformats.org/officeDocument/2006/relationships/hyperlink" Target="https://gpac.github.io/mp4box.js/test/filereader.html" TargetMode="External"/><Relationship Id="rId42" Type="http://schemas.openxmlformats.org/officeDocument/2006/relationships/hyperlink" Target="http://mp4creator.sourceforge.net/" TargetMode="External"/><Relationship Id="rId47" Type="http://schemas.microsoft.com/office/2011/relationships/people" Target="people.xml"/><Relationship Id="rId7" Type="http://schemas.openxmlformats.org/officeDocument/2006/relationships/header" Target="header1.xml"/><Relationship Id="rId2" Type="http://schemas.openxmlformats.org/officeDocument/2006/relationships/styles" Target="styles.xml"/><Relationship Id="rId16" Type="http://schemas.openxmlformats.org/officeDocument/2006/relationships/footer" Target="footer2.xml"/><Relationship Id="rId29"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patents" TargetMode="External"/><Relationship Id="rId24" Type="http://schemas.openxmlformats.org/officeDocument/2006/relationships/image" Target="media/image1.png"/><Relationship Id="rId32" Type="http://schemas.openxmlformats.org/officeDocument/2006/relationships/hyperlink" Target="http://gpac.io" TargetMode="External"/><Relationship Id="rId37" Type="http://schemas.openxmlformats.org/officeDocument/2006/relationships/hyperlink" Target="http://www.libde265.org/" TargetMode="External"/><Relationship Id="rId40" Type="http://schemas.openxmlformats.org/officeDocument/2006/relationships/hyperlink" Target="http://atomicparsley.sourceforge.net/" TargetMode="External"/><Relationship Id="rId45"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testassets.dashif.org/" TargetMode="External"/><Relationship Id="rId28" Type="http://schemas.openxmlformats.org/officeDocument/2006/relationships/package" Target="embeddings/Microsoft_PowerPoint_Slide.sldx"/><Relationship Id="rId36" Type="http://schemas.openxmlformats.org/officeDocument/2006/relationships/hyperlink" Target="https://github.com/nokiatech/heif" TargetMode="External"/><Relationship Id="rId10" Type="http://schemas.openxmlformats.org/officeDocument/2006/relationships/hyperlink" Target="https://www.iso.org/directives-and-policies.html" TargetMode="External"/><Relationship Id="rId19" Type="http://schemas.openxmlformats.org/officeDocument/2006/relationships/hyperlink" Target="https://www.iso.org/obp" TargetMode="External"/><Relationship Id="rId31" Type="http://schemas.openxmlformats.org/officeDocument/2006/relationships/hyperlink" Target="https://svn.macosforge.org/repository/ValidateMP4/" TargetMode="External"/><Relationship Id="rId44"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yperlink" Target="http://uvvuwiki.com/cff/cff-test-files.html" TargetMode="External"/><Relationship Id="rId27" Type="http://schemas.openxmlformats.org/officeDocument/2006/relationships/image" Target="media/image4.emf"/><Relationship Id="rId30" Type="http://schemas.openxmlformats.org/officeDocument/2006/relationships/package" Target="embeddings/Microsoft_PowerPoint_Slide1.sldx"/><Relationship Id="rId35" Type="http://schemas.openxmlformats.org/officeDocument/2006/relationships/hyperlink" Target="https://nokiatech.github.io/heif" TargetMode="External"/><Relationship Id="rId43" Type="http://schemas.openxmlformats.org/officeDocument/2006/relationships/hyperlink" Target="http://mp4parser.com/" TargetMode="External"/><Relationship Id="rId48" Type="http://schemas.openxmlformats.org/officeDocument/2006/relationships/theme" Target="theme/theme1.xml"/><Relationship Id="rId8" Type="http://schemas.openxmlformats.org/officeDocument/2006/relationships/header" Target="header2.xml"/><Relationship Id="rId3" Type="http://schemas.openxmlformats.org/officeDocument/2006/relationships/settings" Target="settings.xml"/><Relationship Id="rId12" Type="http://schemas.openxmlformats.org/officeDocument/2006/relationships/hyperlink" Target="https://www.iso.org/iso/foreword.html" TargetMode="External"/><Relationship Id="rId17" Type="http://schemas.openxmlformats.org/officeDocument/2006/relationships/footer" Target="footer3.xml"/><Relationship Id="rId25" Type="http://schemas.openxmlformats.org/officeDocument/2006/relationships/image" Target="media/image2.png"/><Relationship Id="rId33" Type="http://schemas.openxmlformats.org/officeDocument/2006/relationships/hyperlink" Target="https://github.com/gpac/mp4box.js" TargetMode="External"/><Relationship Id="rId38" Type="http://schemas.openxmlformats.org/officeDocument/2006/relationships/hyperlink" Target="https://github.com/nokiatech/heif_conformance" TargetMode="External"/><Relationship Id="rId46" Type="http://schemas.openxmlformats.org/officeDocument/2006/relationships/fontTable" Target="fontTable.xml"/><Relationship Id="rId20" Type="http://schemas.openxmlformats.org/officeDocument/2006/relationships/hyperlink" Target="http://standards.iso.org/iso-iec/14496/-32/ed-1/en/reference_software/" TargetMode="External"/><Relationship Id="rId41" Type="http://schemas.openxmlformats.org/officeDocument/2006/relationships/hyperlink" Target="https://mediaarea.net/fr/MediaIn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345</TotalTime>
  <Pages>39</Pages>
  <Words>10757</Words>
  <Characters>61320</Characters>
  <Application>Microsoft Office Word</Application>
  <DocSecurity>0</DocSecurity>
  <Lines>511</Lines>
  <Paragraphs>143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71934</CharactersWithSpaces>
  <SharedDoc>false</SharedDoc>
  <HLinks>
    <vt:vector size="114" baseType="variant">
      <vt:variant>
        <vt:i4>2752545</vt:i4>
      </vt:variant>
      <vt:variant>
        <vt:i4>93</vt:i4>
      </vt:variant>
      <vt:variant>
        <vt:i4>0</vt:i4>
      </vt:variant>
      <vt:variant>
        <vt:i4>5</vt:i4>
      </vt:variant>
      <vt:variant>
        <vt:lpwstr>https://www.iso.org/obp</vt:lpwstr>
      </vt:variant>
      <vt:variant>
        <vt:lpwstr/>
      </vt:variant>
      <vt:variant>
        <vt:i4>5177424</vt:i4>
      </vt:variant>
      <vt:variant>
        <vt:i4>90</vt:i4>
      </vt:variant>
      <vt:variant>
        <vt:i4>0</vt:i4>
      </vt:variant>
      <vt:variant>
        <vt:i4>5</vt:i4>
      </vt:variant>
      <vt:variant>
        <vt:lpwstr>http://www.electropedia.org/</vt:lpwstr>
      </vt:variant>
      <vt:variant>
        <vt:lpwstr/>
      </vt:variant>
      <vt:variant>
        <vt:i4>1048579</vt:i4>
      </vt:variant>
      <vt:variant>
        <vt:i4>87</vt:i4>
      </vt:variant>
      <vt:variant>
        <vt:i4>0</vt:i4>
      </vt:variant>
      <vt:variant>
        <vt:i4>5</vt:i4>
      </vt:variant>
      <vt:variant>
        <vt:lpwstr>https://www.iso.org/iso/foreword.html</vt:lpwstr>
      </vt:variant>
      <vt:variant>
        <vt:lpwstr/>
      </vt:variant>
      <vt:variant>
        <vt:i4>3670052</vt:i4>
      </vt:variant>
      <vt:variant>
        <vt:i4>84</vt:i4>
      </vt:variant>
      <vt:variant>
        <vt:i4>0</vt:i4>
      </vt:variant>
      <vt:variant>
        <vt:i4>5</vt:i4>
      </vt:variant>
      <vt:variant>
        <vt:lpwstr>https://www.iso.org/patents</vt:lpwstr>
      </vt:variant>
      <vt:variant>
        <vt:lpwstr/>
      </vt:variant>
      <vt:variant>
        <vt:i4>1835072</vt:i4>
      </vt:variant>
      <vt:variant>
        <vt:i4>81</vt:i4>
      </vt:variant>
      <vt:variant>
        <vt:i4>0</vt:i4>
      </vt:variant>
      <vt:variant>
        <vt:i4>5</vt:i4>
      </vt:variant>
      <vt:variant>
        <vt:lpwstr>https://www.iso.org/directives-and-policies.html</vt:lpwstr>
      </vt:variant>
      <vt:variant>
        <vt:lpwstr/>
      </vt:variant>
      <vt:variant>
        <vt:i4>1703984</vt:i4>
      </vt:variant>
      <vt:variant>
        <vt:i4>74</vt:i4>
      </vt:variant>
      <vt:variant>
        <vt:i4>0</vt:i4>
      </vt:variant>
      <vt:variant>
        <vt:i4>5</vt:i4>
      </vt:variant>
      <vt:variant>
        <vt:lpwstr/>
      </vt:variant>
      <vt:variant>
        <vt:lpwstr>_Toc485815088</vt:lpwstr>
      </vt:variant>
      <vt:variant>
        <vt:i4>1703984</vt:i4>
      </vt:variant>
      <vt:variant>
        <vt:i4>68</vt:i4>
      </vt:variant>
      <vt:variant>
        <vt:i4>0</vt:i4>
      </vt:variant>
      <vt:variant>
        <vt:i4>5</vt:i4>
      </vt:variant>
      <vt:variant>
        <vt:lpwstr/>
      </vt:variant>
      <vt:variant>
        <vt:lpwstr>_Toc485815087</vt:lpwstr>
      </vt:variant>
      <vt:variant>
        <vt:i4>1703984</vt:i4>
      </vt:variant>
      <vt:variant>
        <vt:i4>62</vt:i4>
      </vt:variant>
      <vt:variant>
        <vt:i4>0</vt:i4>
      </vt:variant>
      <vt:variant>
        <vt:i4>5</vt:i4>
      </vt:variant>
      <vt:variant>
        <vt:lpwstr/>
      </vt:variant>
      <vt:variant>
        <vt:lpwstr>_Toc485815086</vt:lpwstr>
      </vt:variant>
      <vt:variant>
        <vt:i4>1703984</vt:i4>
      </vt:variant>
      <vt:variant>
        <vt:i4>56</vt:i4>
      </vt:variant>
      <vt:variant>
        <vt:i4>0</vt:i4>
      </vt:variant>
      <vt:variant>
        <vt:i4>5</vt:i4>
      </vt:variant>
      <vt:variant>
        <vt:lpwstr/>
      </vt:variant>
      <vt:variant>
        <vt:lpwstr>_Toc485815085</vt:lpwstr>
      </vt:variant>
      <vt:variant>
        <vt:i4>1703984</vt:i4>
      </vt:variant>
      <vt:variant>
        <vt:i4>50</vt:i4>
      </vt:variant>
      <vt:variant>
        <vt:i4>0</vt:i4>
      </vt:variant>
      <vt:variant>
        <vt:i4>5</vt:i4>
      </vt:variant>
      <vt:variant>
        <vt:lpwstr/>
      </vt:variant>
      <vt:variant>
        <vt:lpwstr>_Toc485815084</vt:lpwstr>
      </vt:variant>
      <vt:variant>
        <vt:i4>1703984</vt:i4>
      </vt:variant>
      <vt:variant>
        <vt:i4>44</vt:i4>
      </vt:variant>
      <vt:variant>
        <vt:i4>0</vt:i4>
      </vt:variant>
      <vt:variant>
        <vt:i4>5</vt:i4>
      </vt:variant>
      <vt:variant>
        <vt:lpwstr/>
      </vt:variant>
      <vt:variant>
        <vt:lpwstr>_Toc485815083</vt:lpwstr>
      </vt:variant>
      <vt:variant>
        <vt:i4>1703984</vt:i4>
      </vt:variant>
      <vt:variant>
        <vt:i4>38</vt:i4>
      </vt:variant>
      <vt:variant>
        <vt:i4>0</vt:i4>
      </vt:variant>
      <vt:variant>
        <vt:i4>5</vt:i4>
      </vt:variant>
      <vt:variant>
        <vt:lpwstr/>
      </vt:variant>
      <vt:variant>
        <vt:lpwstr>_Toc485815082</vt:lpwstr>
      </vt:variant>
      <vt:variant>
        <vt:i4>1703984</vt:i4>
      </vt:variant>
      <vt:variant>
        <vt:i4>32</vt:i4>
      </vt:variant>
      <vt:variant>
        <vt:i4>0</vt:i4>
      </vt:variant>
      <vt:variant>
        <vt:i4>5</vt:i4>
      </vt:variant>
      <vt:variant>
        <vt:lpwstr/>
      </vt:variant>
      <vt:variant>
        <vt:lpwstr>_Toc485815081</vt:lpwstr>
      </vt:variant>
      <vt:variant>
        <vt:i4>1703984</vt:i4>
      </vt:variant>
      <vt:variant>
        <vt:i4>26</vt:i4>
      </vt:variant>
      <vt:variant>
        <vt:i4>0</vt:i4>
      </vt:variant>
      <vt:variant>
        <vt:i4>5</vt:i4>
      </vt:variant>
      <vt:variant>
        <vt:lpwstr/>
      </vt:variant>
      <vt:variant>
        <vt:lpwstr>_Toc485815080</vt:lpwstr>
      </vt:variant>
      <vt:variant>
        <vt:i4>1376304</vt:i4>
      </vt:variant>
      <vt:variant>
        <vt:i4>20</vt:i4>
      </vt:variant>
      <vt:variant>
        <vt:i4>0</vt:i4>
      </vt:variant>
      <vt:variant>
        <vt:i4>5</vt:i4>
      </vt:variant>
      <vt:variant>
        <vt:lpwstr/>
      </vt:variant>
      <vt:variant>
        <vt:lpwstr>_Toc485815079</vt:lpwstr>
      </vt:variant>
      <vt:variant>
        <vt:i4>1376304</vt:i4>
      </vt:variant>
      <vt:variant>
        <vt:i4>14</vt:i4>
      </vt:variant>
      <vt:variant>
        <vt:i4>0</vt:i4>
      </vt:variant>
      <vt:variant>
        <vt:i4>5</vt:i4>
      </vt:variant>
      <vt:variant>
        <vt:lpwstr/>
      </vt:variant>
      <vt:variant>
        <vt:lpwstr>_Toc485815078</vt:lpwstr>
      </vt:variant>
      <vt:variant>
        <vt:i4>1376304</vt:i4>
      </vt:variant>
      <vt:variant>
        <vt:i4>8</vt:i4>
      </vt:variant>
      <vt:variant>
        <vt:i4>0</vt:i4>
      </vt:variant>
      <vt:variant>
        <vt:i4>5</vt:i4>
      </vt:variant>
      <vt:variant>
        <vt:lpwstr/>
      </vt:variant>
      <vt:variant>
        <vt:lpwstr>_Toc485815077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WANNER</dc:creator>
  <cp:keywords/>
  <dc:description/>
  <cp:lastModifiedBy>Dimitri Podborski</cp:lastModifiedBy>
  <cp:revision>46</cp:revision>
  <dcterms:created xsi:type="dcterms:W3CDTF">2018-06-18T11:26:00Z</dcterms:created>
  <dcterms:modified xsi:type="dcterms:W3CDTF">2023-11-20T18:43:00Z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