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663FE" w:rsidR="00CB798F" w:rsidP="00385C5D" w:rsidRDefault="00E843CE" w14:paraId="6867D657" w14:textId="3B3C2CC1">
      <w:pPr>
        <w:pStyle w:val="Title"/>
        <w:tabs>
          <w:tab w:val="left" w:pos="4589"/>
        </w:tabs>
        <w:jc w:val="right"/>
        <w:rPr>
          <w:rFonts w:ascii="Times New Roman" w:hAnsi="Times New Roman" w:cs="Times New Roman"/>
          <w:sz w:val="28"/>
          <w:szCs w:val="28"/>
          <w:u w:val="none"/>
          <w:lang w:val="en-GB"/>
        </w:rPr>
      </w:pPr>
      <w:r w:rsidRPr="000663FE">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3FE" w:rsidR="004E45B6">
        <w:rPr>
          <w:rFonts w:ascii="Times New Roman" w:hAnsi="Times New Roman" w:cs="Times New Roman"/>
          <w:w w:val="115"/>
          <w:sz w:val="28"/>
          <w:szCs w:val="28"/>
          <w:u w:val="thick"/>
          <w:lang w:val="en-GB"/>
        </w:rPr>
        <w:t>ISO/IEC JTC 1/SC</w:t>
      </w:r>
      <w:r w:rsidRPr="000663FE" w:rsidR="004E45B6">
        <w:rPr>
          <w:rFonts w:ascii="Times New Roman" w:hAnsi="Times New Roman" w:cs="Times New Roman"/>
          <w:spacing w:val="-25"/>
          <w:w w:val="115"/>
          <w:sz w:val="28"/>
          <w:szCs w:val="28"/>
          <w:u w:val="thick"/>
          <w:lang w:val="en-GB"/>
        </w:rPr>
        <w:t xml:space="preserve"> </w:t>
      </w:r>
      <w:r w:rsidRPr="000663FE" w:rsidR="004E45B6">
        <w:rPr>
          <w:rFonts w:ascii="Times New Roman" w:hAnsi="Times New Roman" w:cs="Times New Roman"/>
          <w:w w:val="115"/>
          <w:sz w:val="28"/>
          <w:szCs w:val="28"/>
          <w:u w:val="thick"/>
          <w:lang w:val="en-GB"/>
        </w:rPr>
        <w:t>29/</w:t>
      </w:r>
      <w:r w:rsidRPr="000663FE" w:rsidR="00540DEA">
        <w:rPr>
          <w:rFonts w:ascii="Times New Roman" w:hAnsi="Times New Roman" w:cs="Times New Roman"/>
          <w:w w:val="115"/>
          <w:sz w:val="28"/>
          <w:szCs w:val="28"/>
          <w:u w:val="thick"/>
          <w:lang w:val="en-GB"/>
        </w:rPr>
        <w:t>WG 03</w:t>
      </w:r>
      <w:r w:rsidRPr="000663FE" w:rsidR="00263789">
        <w:rPr>
          <w:rFonts w:ascii="Times New Roman" w:hAnsi="Times New Roman" w:cs="Times New Roman"/>
          <w:w w:val="115"/>
          <w:sz w:val="28"/>
          <w:szCs w:val="28"/>
          <w:u w:val="thick"/>
          <w:lang w:val="en-GB"/>
        </w:rPr>
        <w:t xml:space="preserve"> </w:t>
      </w:r>
      <w:r w:rsidRPr="000663FE" w:rsidR="004E45B6">
        <w:rPr>
          <w:rFonts w:ascii="Times New Roman" w:hAnsi="Times New Roman" w:cs="Times New Roman"/>
          <w:w w:val="115"/>
          <w:sz w:val="48"/>
          <w:szCs w:val="48"/>
          <w:u w:val="thick"/>
          <w:lang w:val="en-GB"/>
        </w:rPr>
        <w:t>N</w:t>
      </w:r>
      <w:r w:rsidRPr="000663FE" w:rsidR="004C352E">
        <w:rPr>
          <w:rFonts w:ascii="Times New Roman" w:hAnsi="Times New Roman" w:cs="Times New Roman"/>
          <w:spacing w:val="28"/>
          <w:w w:val="115"/>
          <w:sz w:val="48"/>
          <w:szCs w:val="48"/>
          <w:u w:val="thick"/>
          <w:lang w:val="en-GB"/>
        </w:rPr>
        <w:fldChar w:fldCharType="begin"/>
      </w:r>
      <w:r w:rsidRPr="000663FE" w:rsidR="004C352E">
        <w:rPr>
          <w:rFonts w:ascii="Times New Roman" w:hAnsi="Times New Roman" w:cs="Times New Roman"/>
          <w:spacing w:val="28"/>
          <w:w w:val="115"/>
          <w:sz w:val="48"/>
          <w:szCs w:val="48"/>
          <w:u w:val="thick"/>
          <w:lang w:val="en-GB"/>
        </w:rPr>
        <w:instrText xml:space="preserve"> DOCPROPERTY "WGNumber" \* MERGEFORMAT </w:instrText>
      </w:r>
      <w:r w:rsidRPr="000663FE" w:rsidR="004C352E">
        <w:rPr>
          <w:rFonts w:ascii="Times New Roman" w:hAnsi="Times New Roman" w:cs="Times New Roman"/>
          <w:spacing w:val="28"/>
          <w:w w:val="115"/>
          <w:sz w:val="48"/>
          <w:szCs w:val="48"/>
          <w:u w:val="thick"/>
          <w:lang w:val="en-GB"/>
        </w:rPr>
        <w:fldChar w:fldCharType="separate"/>
      </w:r>
      <w:r w:rsidR="00137761">
        <w:rPr>
          <w:rFonts w:ascii="Times New Roman" w:hAnsi="Times New Roman" w:cs="Times New Roman"/>
          <w:spacing w:val="28"/>
          <w:w w:val="115"/>
          <w:sz w:val="48"/>
          <w:szCs w:val="48"/>
          <w:u w:val="thick"/>
          <w:lang w:val="en-GB"/>
        </w:rPr>
        <w:t>1059</w:t>
      </w:r>
      <w:r w:rsidRPr="000663FE" w:rsidR="004C352E">
        <w:rPr>
          <w:rFonts w:ascii="Times New Roman" w:hAnsi="Times New Roman" w:cs="Times New Roman"/>
          <w:spacing w:val="28"/>
          <w:w w:val="115"/>
          <w:sz w:val="48"/>
          <w:szCs w:val="48"/>
          <w:u w:val="thick"/>
          <w:lang w:val="en-GB"/>
        </w:rPr>
        <w:fldChar w:fldCharType="end"/>
      </w:r>
    </w:p>
    <w:p w:rsidRPr="000663FE" w:rsidR="00CB798F" w:rsidRDefault="00CB798F" w14:paraId="7296C136" w14:textId="33B9E07C">
      <w:pPr>
        <w:rPr>
          <w:b/>
          <w:sz w:val="20"/>
          <w:lang w:val="en-GB"/>
        </w:rPr>
      </w:pPr>
    </w:p>
    <w:p w:rsidRPr="000663FE" w:rsidR="00CB798F" w:rsidRDefault="00CB798F" w14:paraId="1C7F2D41" w14:textId="3CA79274">
      <w:pPr>
        <w:rPr>
          <w:b/>
          <w:sz w:val="20"/>
          <w:lang w:val="en-GB"/>
        </w:rPr>
      </w:pPr>
    </w:p>
    <w:p w:rsidRPr="000663FE" w:rsidR="00CB798F" w:rsidRDefault="00E843CE" w14:paraId="55F7DB2C" w14:textId="25F357F6">
      <w:pPr>
        <w:spacing w:before="3"/>
        <w:rPr>
          <w:b/>
          <w:sz w:val="23"/>
          <w:lang w:val="en-GB"/>
        </w:rPr>
      </w:pPr>
      <w:r w:rsidRPr="000663FE">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Pr="00196997" w:rsidR="00CB798F" w:rsidP="00196997" w:rsidRDefault="004E45B6" w14:paraId="0B92F43C" w14:textId="1A6546A5">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Pr="00196997" w:rsidR="000C78E6">
                              <w:rPr>
                                <w:b/>
                                <w:sz w:val="28"/>
                                <w:szCs w:val="28"/>
                              </w:rPr>
                              <w:t>Systems</w:t>
                            </w:r>
                            <w:r w:rsidRPr="00196997">
                              <w:rPr>
                                <w:b/>
                                <w:sz w:val="28"/>
                                <w:szCs w:val="28"/>
                              </w:rPr>
                              <w:t xml:space="preserve"> </w:t>
                            </w:r>
                            <w:r w:rsidRPr="00196997" w:rsidR="000C78E6">
                              <w:rPr>
                                <w:b/>
                                <w:sz w:val="28"/>
                                <w:szCs w:val="28"/>
                              </w:rPr>
                              <w:br/>
                            </w:r>
                            <w:r w:rsidRPr="00196997">
                              <w:rPr>
                                <w:b/>
                                <w:sz w:val="28"/>
                                <w:szCs w:val="28"/>
                              </w:rPr>
                              <w:t>Convenorship:</w:t>
                            </w:r>
                            <w:r w:rsidRPr="00196997" w:rsidR="00FF2653">
                              <w:rPr>
                                <w:b/>
                                <w:sz w:val="28"/>
                                <w:szCs w:val="28"/>
                              </w:rPr>
                              <w:t xml:space="preserve"> </w:t>
                            </w:r>
                            <w:r w:rsidRPr="00196997" w:rsidR="000C78E6">
                              <w:rPr>
                                <w:b/>
                                <w:sz w:val="28"/>
                                <w:szCs w:val="28"/>
                              </w:rPr>
                              <w:t>KATS</w:t>
                            </w:r>
                            <w:r w:rsidRPr="00196997" w:rsidR="00FF2653">
                              <w:rPr>
                                <w:b/>
                                <w:sz w:val="28"/>
                                <w:szCs w:val="28"/>
                              </w:rPr>
                              <w:t xml:space="preserve"> (</w:t>
                            </w:r>
                            <w:r w:rsidRPr="00196997" w:rsidR="000C78E6">
                              <w:rPr>
                                <w:b/>
                                <w:sz w:val="28"/>
                                <w:szCs w:val="28"/>
                              </w:rPr>
                              <w:t>Korea, Republic of</w:t>
                            </w:r>
                            <w:r w:rsidRPr="00196997" w:rsidR="00FF2653">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6529F4C7">
              <v:shapetype id="_x0000_t202" coordsize="21600,21600" o:spt="202" path="m,l,21600r21600,l21600,xe" w14:anchorId="0F500D15">
                <v:stroke joinstyle="miter"/>
                <v:path gradientshapeok="t" o:connecttype="rect"/>
              </v:shapetype>
              <v:shape id="Text Box 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v:textbox inset="0,0,0,0">
                  <w:txbxContent>
                    <w:p w:rsidRPr="00196997" w:rsidR="00CB798F" w:rsidP="00196997" w:rsidRDefault="004E45B6" w14:paraId="1A146D78" w14:textId="1A6546A5">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Pr="00196997" w:rsidR="000C78E6">
                        <w:rPr>
                          <w:b/>
                          <w:sz w:val="28"/>
                          <w:szCs w:val="28"/>
                        </w:rPr>
                        <w:t>Systems</w:t>
                      </w:r>
                      <w:r w:rsidRPr="00196997">
                        <w:rPr>
                          <w:b/>
                          <w:sz w:val="28"/>
                          <w:szCs w:val="28"/>
                        </w:rPr>
                        <w:t xml:space="preserve"> </w:t>
                      </w:r>
                      <w:r w:rsidRPr="00196997" w:rsidR="000C78E6">
                        <w:rPr>
                          <w:b/>
                          <w:sz w:val="28"/>
                          <w:szCs w:val="28"/>
                        </w:rPr>
                        <w:br/>
                      </w:r>
                      <w:r w:rsidRPr="00196997">
                        <w:rPr>
                          <w:b/>
                          <w:sz w:val="28"/>
                          <w:szCs w:val="28"/>
                        </w:rPr>
                        <w:t>Convenorship:</w:t>
                      </w:r>
                      <w:r w:rsidRPr="00196997" w:rsidR="00FF2653">
                        <w:rPr>
                          <w:b/>
                          <w:sz w:val="28"/>
                          <w:szCs w:val="28"/>
                        </w:rPr>
                        <w:t xml:space="preserve"> </w:t>
                      </w:r>
                      <w:r w:rsidRPr="00196997" w:rsidR="000C78E6">
                        <w:rPr>
                          <w:b/>
                          <w:sz w:val="28"/>
                          <w:szCs w:val="28"/>
                        </w:rPr>
                        <w:t>KATS</w:t>
                      </w:r>
                      <w:r w:rsidRPr="00196997" w:rsidR="00FF2653">
                        <w:rPr>
                          <w:b/>
                          <w:sz w:val="28"/>
                          <w:szCs w:val="28"/>
                        </w:rPr>
                        <w:t xml:space="preserve"> (</w:t>
                      </w:r>
                      <w:r w:rsidRPr="00196997" w:rsidR="000C78E6">
                        <w:rPr>
                          <w:b/>
                          <w:sz w:val="28"/>
                          <w:szCs w:val="28"/>
                        </w:rPr>
                        <w:t>Korea, Republic of</w:t>
                      </w:r>
                      <w:r w:rsidRPr="00196997" w:rsidR="00FF2653">
                        <w:rPr>
                          <w:b/>
                          <w:sz w:val="28"/>
                          <w:szCs w:val="28"/>
                        </w:rPr>
                        <w:t>)</w:t>
                      </w:r>
                    </w:p>
                  </w:txbxContent>
                </v:textbox>
                <w10:wrap type="topAndBottom" anchorx="page"/>
              </v:shape>
            </w:pict>
          </mc:Fallback>
        </mc:AlternateContent>
      </w:r>
    </w:p>
    <w:p w:rsidRPr="000663FE" w:rsidR="00CB798F" w:rsidP="004C352E" w:rsidRDefault="004E45B6" w14:paraId="2ED29448" w14:textId="439B0530">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Document</w:t>
      </w:r>
      <w:r w:rsidRPr="000663FE">
        <w:rPr>
          <w:rFonts w:ascii="Times New Roman" w:hAnsi="Times New Roman" w:cs="Times New Roman"/>
          <w:b/>
          <w:snapToGrid w:val="0"/>
          <w:spacing w:val="14"/>
          <w:sz w:val="24"/>
          <w:szCs w:val="24"/>
          <w:lang w:val="en-GB"/>
        </w:rPr>
        <w:t xml:space="preserve"> </w:t>
      </w:r>
      <w:r w:rsidRPr="000663FE">
        <w:rPr>
          <w:rFonts w:ascii="Times New Roman" w:hAnsi="Times New Roman" w:cs="Times New Roman"/>
          <w:b/>
          <w:snapToGrid w:val="0"/>
          <w:sz w:val="24"/>
          <w:szCs w:val="24"/>
          <w:lang w:val="en-GB"/>
        </w:rPr>
        <w:t>type:</w:t>
      </w:r>
      <w:r w:rsidRPr="000663FE">
        <w:rPr>
          <w:rFonts w:ascii="Times New Roman" w:hAnsi="Times New Roman" w:cs="Times New Roman"/>
          <w:snapToGrid w:val="0"/>
          <w:sz w:val="24"/>
          <w:szCs w:val="24"/>
          <w:lang w:val="en-GB"/>
        </w:rPr>
        <w:tab/>
      </w:r>
      <w:r w:rsidRPr="000663FE" w:rsidR="00385C5D">
        <w:rPr>
          <w:rFonts w:ascii="Times New Roman" w:hAnsi="Times New Roman" w:cs="Times New Roman"/>
          <w:snapToGrid w:val="0"/>
          <w:sz w:val="24"/>
          <w:szCs w:val="24"/>
          <w:lang w:val="en-GB"/>
        </w:rPr>
        <w:t>Output Document</w:t>
      </w:r>
    </w:p>
    <w:p w:rsidRPr="000663FE" w:rsidR="00CB798F" w:rsidP="004C352E" w:rsidRDefault="004E45B6" w14:paraId="19E086F8" w14:textId="7DF25A07">
      <w:pPr>
        <w:pStyle w:val="BodyText"/>
        <w:tabs>
          <w:tab w:val="left" w:pos="3099"/>
        </w:tabs>
        <w:spacing w:before="240"/>
        <w:ind w:left="3099" w:right="214" w:hanging="2996"/>
        <w:rPr>
          <w:rFonts w:ascii="Times New Roman" w:hAnsi="Times New Roman" w:cs="Times New Roman"/>
          <w:snapToGrid w:val="0"/>
          <w:lang w:val="en-GB"/>
        </w:rPr>
      </w:pPr>
      <w:r w:rsidRPr="000663FE">
        <w:rPr>
          <w:rFonts w:ascii="Times New Roman" w:hAnsi="Times New Roman" w:cs="Times New Roman"/>
          <w:b/>
          <w:snapToGrid w:val="0"/>
          <w:lang w:val="en-GB"/>
        </w:rPr>
        <w:t>Title:</w:t>
      </w:r>
      <w:r w:rsidRPr="000663FE">
        <w:rPr>
          <w:rFonts w:ascii="Times New Roman" w:hAnsi="Times New Roman" w:cs="Times New Roman"/>
          <w:snapToGrid w:val="0"/>
          <w:lang w:val="en-GB"/>
        </w:rPr>
        <w:tab/>
      </w:r>
      <w:r w:rsidRPr="000663FE" w:rsidR="004C352E">
        <w:rPr>
          <w:rFonts w:ascii="Times New Roman" w:hAnsi="Times New Roman" w:cs="Times New Roman"/>
          <w:snapToGrid w:val="0"/>
          <w:lang w:val="en-GB"/>
        </w:rPr>
        <w:fldChar w:fldCharType="begin"/>
      </w:r>
      <w:r w:rsidRPr="000663FE" w:rsidR="004C352E">
        <w:rPr>
          <w:rFonts w:ascii="Times New Roman" w:hAnsi="Times New Roman" w:cs="Times New Roman"/>
          <w:snapToGrid w:val="0"/>
          <w:lang w:val="en-GB"/>
        </w:rPr>
        <w:instrText xml:space="preserve"> TITLE  \* MERGEFORMAT </w:instrText>
      </w:r>
      <w:r w:rsidRPr="000663FE" w:rsidR="004C352E">
        <w:rPr>
          <w:rFonts w:ascii="Times New Roman" w:hAnsi="Times New Roman" w:cs="Times New Roman"/>
          <w:snapToGrid w:val="0"/>
          <w:lang w:val="en-GB"/>
        </w:rPr>
        <w:fldChar w:fldCharType="separate"/>
      </w:r>
      <w:r w:rsidR="00137761">
        <w:rPr>
          <w:rFonts w:ascii="Times New Roman" w:hAnsi="Times New Roman" w:cs="Times New Roman"/>
          <w:snapToGrid w:val="0"/>
          <w:lang w:val="en-GB"/>
        </w:rPr>
        <w:t>Exploration of carriage of depth map and alpha map as a new media type in ISOBMFF</w:t>
      </w:r>
      <w:r w:rsidRPr="000663FE" w:rsidR="004C352E">
        <w:rPr>
          <w:rFonts w:ascii="Times New Roman" w:hAnsi="Times New Roman" w:cs="Times New Roman"/>
          <w:snapToGrid w:val="0"/>
          <w:lang w:val="en-GB"/>
        </w:rPr>
        <w:fldChar w:fldCharType="end"/>
      </w:r>
    </w:p>
    <w:p w:rsidRPr="000663FE" w:rsidR="00FF2653" w:rsidP="004C352E" w:rsidRDefault="00FF2653" w14:paraId="5C1A346D" w14:textId="189819F4">
      <w:pPr>
        <w:pStyle w:val="BodyText"/>
        <w:tabs>
          <w:tab w:val="left" w:pos="3099"/>
        </w:tabs>
        <w:spacing w:before="240"/>
        <w:ind w:left="3099" w:right="214" w:hanging="2996"/>
        <w:rPr>
          <w:rFonts w:ascii="Times New Roman" w:hAnsi="Times New Roman" w:cs="Times New Roman"/>
          <w:snapToGrid w:val="0"/>
          <w:lang w:val="en-GB"/>
        </w:rPr>
      </w:pPr>
      <w:r w:rsidRPr="000663FE">
        <w:rPr>
          <w:rFonts w:ascii="Times New Roman" w:hAnsi="Times New Roman" w:cs="Times New Roman"/>
          <w:b/>
          <w:snapToGrid w:val="0"/>
          <w:lang w:val="en-GB"/>
        </w:rPr>
        <w:t>Status:</w:t>
      </w:r>
      <w:r w:rsidRPr="000663FE">
        <w:rPr>
          <w:rFonts w:ascii="Times New Roman" w:hAnsi="Times New Roman" w:cs="Times New Roman"/>
          <w:snapToGrid w:val="0"/>
          <w:lang w:val="en-GB"/>
        </w:rPr>
        <w:tab/>
      </w:r>
      <w:r w:rsidRPr="000663FE" w:rsidR="00385C5D">
        <w:rPr>
          <w:rFonts w:ascii="Times New Roman" w:hAnsi="Times New Roman" w:cs="Times New Roman"/>
          <w:snapToGrid w:val="0"/>
          <w:lang w:val="en-GB"/>
        </w:rPr>
        <w:t>Approved</w:t>
      </w:r>
    </w:p>
    <w:p w:rsidRPr="000663FE" w:rsidR="00CB798F" w:rsidP="004C352E" w:rsidRDefault="004E45B6" w14:paraId="1718C661" w14:textId="3F929034">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Date</w:t>
      </w:r>
      <w:r w:rsidRPr="000663FE">
        <w:rPr>
          <w:rFonts w:ascii="Times New Roman" w:hAnsi="Times New Roman" w:cs="Times New Roman"/>
          <w:b/>
          <w:snapToGrid w:val="0"/>
          <w:spacing w:val="-16"/>
          <w:sz w:val="24"/>
          <w:szCs w:val="24"/>
          <w:lang w:val="en-GB"/>
        </w:rPr>
        <w:t xml:space="preserve"> </w:t>
      </w:r>
      <w:r w:rsidRPr="000663FE">
        <w:rPr>
          <w:rFonts w:ascii="Times New Roman" w:hAnsi="Times New Roman" w:cs="Times New Roman"/>
          <w:b/>
          <w:snapToGrid w:val="0"/>
          <w:sz w:val="24"/>
          <w:szCs w:val="24"/>
          <w:lang w:val="en-GB"/>
        </w:rPr>
        <w:t>of</w:t>
      </w:r>
      <w:r w:rsidRPr="000663FE">
        <w:rPr>
          <w:rFonts w:ascii="Times New Roman" w:hAnsi="Times New Roman" w:cs="Times New Roman"/>
          <w:b/>
          <w:snapToGrid w:val="0"/>
          <w:spacing w:val="-16"/>
          <w:sz w:val="24"/>
          <w:szCs w:val="24"/>
          <w:lang w:val="en-GB"/>
        </w:rPr>
        <w:t xml:space="preserve"> </w:t>
      </w:r>
      <w:r w:rsidRPr="000663FE">
        <w:rPr>
          <w:rFonts w:ascii="Times New Roman" w:hAnsi="Times New Roman" w:cs="Times New Roman"/>
          <w:b/>
          <w:snapToGrid w:val="0"/>
          <w:sz w:val="24"/>
          <w:szCs w:val="24"/>
          <w:lang w:val="en-GB"/>
        </w:rPr>
        <w:t>document:</w:t>
      </w:r>
      <w:r w:rsidRPr="000663FE">
        <w:rPr>
          <w:rFonts w:ascii="Times New Roman" w:hAnsi="Times New Roman" w:cs="Times New Roman"/>
          <w:snapToGrid w:val="0"/>
          <w:sz w:val="24"/>
          <w:szCs w:val="24"/>
          <w:lang w:val="en-GB"/>
        </w:rPr>
        <w:tab/>
      </w:r>
      <w:r w:rsidRPr="000663FE" w:rsidR="00C955C7">
        <w:rPr>
          <w:rFonts w:ascii="Times New Roman" w:hAnsi="Times New Roman" w:cs="Times New Roman"/>
          <w:snapToGrid w:val="0"/>
          <w:sz w:val="24"/>
          <w:szCs w:val="24"/>
          <w:lang w:val="en-GB"/>
        </w:rPr>
        <w:fldChar w:fldCharType="begin"/>
      </w:r>
      <w:r w:rsidRPr="000663FE" w:rsidR="00C955C7">
        <w:rPr>
          <w:rFonts w:ascii="Times New Roman" w:hAnsi="Times New Roman" w:cs="Times New Roman"/>
          <w:snapToGrid w:val="0"/>
          <w:sz w:val="24"/>
          <w:szCs w:val="24"/>
          <w:lang w:val="en-GB"/>
        </w:rPr>
        <w:instrText xml:space="preserve"> SAVEDATE  \@ "yyyy-MM-dd" </w:instrText>
      </w:r>
      <w:r w:rsidRPr="000663FE" w:rsidR="00C955C7">
        <w:rPr>
          <w:rFonts w:ascii="Times New Roman" w:hAnsi="Times New Roman" w:cs="Times New Roman"/>
          <w:snapToGrid w:val="0"/>
          <w:sz w:val="24"/>
          <w:szCs w:val="24"/>
          <w:lang w:val="en-GB"/>
        </w:rPr>
        <w:fldChar w:fldCharType="separate"/>
      </w:r>
      <w:ins w:author="Emmanouil Potetsianakis" w:date="2023-11-07T14:15:00Z" w:id="0">
        <w:r w:rsidR="00455576">
          <w:rPr>
            <w:rFonts w:ascii="Times New Roman" w:hAnsi="Times New Roman" w:cs="Times New Roman"/>
            <w:noProof/>
            <w:snapToGrid w:val="0"/>
            <w:sz w:val="24"/>
            <w:szCs w:val="24"/>
            <w:lang w:val="en-GB"/>
          </w:rPr>
          <w:t>2023-11-06</w:t>
        </w:r>
      </w:ins>
      <w:del w:author="Emmanouil Potetsianakis" w:date="2023-11-07T14:15:00Z" w:id="1">
        <w:r w:rsidDel="00455576" w:rsidR="00437C90">
          <w:rPr>
            <w:rFonts w:ascii="Times New Roman" w:hAnsi="Times New Roman" w:cs="Times New Roman"/>
            <w:noProof/>
            <w:snapToGrid w:val="0"/>
            <w:sz w:val="24"/>
            <w:szCs w:val="24"/>
            <w:lang w:val="en-GB"/>
          </w:rPr>
          <w:delText>2023-10-30</w:delText>
        </w:r>
      </w:del>
      <w:r w:rsidRPr="000663FE" w:rsidR="00C955C7">
        <w:rPr>
          <w:rFonts w:ascii="Times New Roman" w:hAnsi="Times New Roman" w:cs="Times New Roman"/>
          <w:snapToGrid w:val="0"/>
          <w:sz w:val="24"/>
          <w:szCs w:val="24"/>
          <w:lang w:val="en-GB"/>
        </w:rPr>
        <w:fldChar w:fldCharType="end"/>
      </w:r>
    </w:p>
    <w:p w:rsidRPr="000663FE" w:rsidR="00CB798F" w:rsidP="004C352E" w:rsidRDefault="004E45B6" w14:paraId="254323E8" w14:textId="322B67C3">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Source:</w:t>
      </w:r>
      <w:r w:rsidRPr="000663FE">
        <w:rPr>
          <w:rFonts w:ascii="Times New Roman" w:hAnsi="Times New Roman" w:cs="Times New Roman"/>
          <w:snapToGrid w:val="0"/>
          <w:sz w:val="24"/>
          <w:szCs w:val="24"/>
          <w:lang w:val="en-GB"/>
        </w:rPr>
        <w:tab/>
      </w:r>
      <w:r w:rsidRPr="000663FE">
        <w:rPr>
          <w:rFonts w:ascii="Times New Roman" w:hAnsi="Times New Roman" w:cs="Times New Roman"/>
          <w:snapToGrid w:val="0"/>
          <w:sz w:val="24"/>
          <w:szCs w:val="24"/>
          <w:lang w:val="en-GB"/>
        </w:rPr>
        <w:t>ISO/IEC JTC 1/SC 29/</w:t>
      </w:r>
      <w:r w:rsidRPr="000663FE" w:rsidR="00540DEA">
        <w:rPr>
          <w:rFonts w:ascii="Times New Roman" w:hAnsi="Times New Roman" w:cs="Times New Roman"/>
          <w:snapToGrid w:val="0"/>
          <w:sz w:val="24"/>
          <w:szCs w:val="24"/>
          <w:lang w:val="en-GB"/>
        </w:rPr>
        <w:t>WG 03</w:t>
      </w:r>
    </w:p>
    <w:p w:rsidRPr="000663FE" w:rsidR="00CB798F" w:rsidP="004C352E" w:rsidRDefault="004E45B6" w14:paraId="6AB1DF60" w14:textId="3CCDFC35">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No.</w:t>
      </w:r>
      <w:r w:rsidRPr="000663FE">
        <w:rPr>
          <w:rFonts w:ascii="Times New Roman" w:hAnsi="Times New Roman" w:cs="Times New Roman"/>
          <w:b/>
          <w:snapToGrid w:val="0"/>
          <w:spacing w:val="5"/>
          <w:sz w:val="24"/>
          <w:szCs w:val="24"/>
          <w:lang w:val="en-GB"/>
        </w:rPr>
        <w:t xml:space="preserve"> </w:t>
      </w:r>
      <w:r w:rsidRPr="000663FE">
        <w:rPr>
          <w:rFonts w:ascii="Times New Roman" w:hAnsi="Times New Roman" w:cs="Times New Roman"/>
          <w:b/>
          <w:snapToGrid w:val="0"/>
          <w:sz w:val="24"/>
          <w:szCs w:val="24"/>
          <w:lang w:val="en-GB"/>
        </w:rPr>
        <w:t>of</w:t>
      </w:r>
      <w:r w:rsidRPr="000663FE">
        <w:rPr>
          <w:rFonts w:ascii="Times New Roman" w:hAnsi="Times New Roman" w:cs="Times New Roman"/>
          <w:b/>
          <w:snapToGrid w:val="0"/>
          <w:spacing w:val="6"/>
          <w:sz w:val="24"/>
          <w:szCs w:val="24"/>
          <w:lang w:val="en-GB"/>
        </w:rPr>
        <w:t xml:space="preserve"> </w:t>
      </w:r>
      <w:r w:rsidRPr="000663FE">
        <w:rPr>
          <w:rFonts w:ascii="Times New Roman" w:hAnsi="Times New Roman" w:cs="Times New Roman"/>
          <w:b/>
          <w:snapToGrid w:val="0"/>
          <w:sz w:val="24"/>
          <w:szCs w:val="24"/>
          <w:lang w:val="en-GB"/>
        </w:rPr>
        <w:t>pages:</w:t>
      </w:r>
      <w:r w:rsidRPr="000663FE">
        <w:rPr>
          <w:rFonts w:ascii="Times New Roman" w:hAnsi="Times New Roman" w:cs="Times New Roman"/>
          <w:snapToGrid w:val="0"/>
          <w:sz w:val="24"/>
          <w:szCs w:val="24"/>
          <w:lang w:val="en-GB"/>
        </w:rPr>
        <w:tab/>
      </w:r>
      <w:r w:rsidRPr="000663FE" w:rsidR="00C955C7">
        <w:rPr>
          <w:rFonts w:ascii="Times New Roman" w:hAnsi="Times New Roman" w:cs="Times New Roman"/>
          <w:snapToGrid w:val="0"/>
          <w:sz w:val="24"/>
          <w:szCs w:val="24"/>
          <w:lang w:val="en-GB"/>
        </w:rPr>
        <w:fldChar w:fldCharType="begin"/>
      </w:r>
      <w:r w:rsidRPr="000663FE" w:rsidR="00C955C7">
        <w:rPr>
          <w:rFonts w:ascii="Times New Roman" w:hAnsi="Times New Roman" w:cs="Times New Roman"/>
          <w:snapToGrid w:val="0"/>
          <w:sz w:val="24"/>
          <w:szCs w:val="24"/>
          <w:lang w:val="en-GB"/>
        </w:rPr>
        <w:instrText xml:space="preserve"> NUMPAGES  \* Arabic </w:instrText>
      </w:r>
      <w:r w:rsidRPr="000663FE" w:rsidR="00C955C7">
        <w:rPr>
          <w:rFonts w:ascii="Times New Roman" w:hAnsi="Times New Roman" w:cs="Times New Roman"/>
          <w:snapToGrid w:val="0"/>
          <w:sz w:val="24"/>
          <w:szCs w:val="24"/>
          <w:lang w:val="en-GB"/>
        </w:rPr>
        <w:fldChar w:fldCharType="separate"/>
      </w:r>
      <w:r w:rsidR="00137761">
        <w:rPr>
          <w:rFonts w:ascii="Times New Roman" w:hAnsi="Times New Roman" w:cs="Times New Roman"/>
          <w:noProof/>
          <w:snapToGrid w:val="0"/>
          <w:sz w:val="24"/>
          <w:szCs w:val="24"/>
          <w:lang w:val="en-GB"/>
        </w:rPr>
        <w:t>6</w:t>
      </w:r>
      <w:r w:rsidRPr="000663FE" w:rsidR="00C955C7">
        <w:rPr>
          <w:rFonts w:ascii="Times New Roman" w:hAnsi="Times New Roman" w:cs="Times New Roman"/>
          <w:snapToGrid w:val="0"/>
          <w:sz w:val="24"/>
          <w:szCs w:val="24"/>
          <w:lang w:val="en-GB"/>
        </w:rPr>
        <w:fldChar w:fldCharType="end"/>
      </w:r>
      <w:r w:rsidRPr="000663FE">
        <w:rPr>
          <w:rFonts w:ascii="Times New Roman" w:hAnsi="Times New Roman" w:cs="Times New Roman"/>
          <w:snapToGrid w:val="0"/>
          <w:sz w:val="24"/>
          <w:szCs w:val="24"/>
          <w:lang w:val="en-GB"/>
        </w:rPr>
        <w:t xml:space="preserve"> (with cover</w:t>
      </w:r>
      <w:r w:rsidRPr="000663FE">
        <w:rPr>
          <w:rFonts w:ascii="Times New Roman" w:hAnsi="Times New Roman" w:cs="Times New Roman"/>
          <w:snapToGrid w:val="0"/>
          <w:spacing w:val="-10"/>
          <w:sz w:val="24"/>
          <w:szCs w:val="24"/>
          <w:lang w:val="en-GB"/>
        </w:rPr>
        <w:t xml:space="preserve"> </w:t>
      </w:r>
      <w:r w:rsidRPr="000663FE">
        <w:rPr>
          <w:rFonts w:ascii="Times New Roman" w:hAnsi="Times New Roman" w:cs="Times New Roman"/>
          <w:snapToGrid w:val="0"/>
          <w:sz w:val="24"/>
          <w:szCs w:val="24"/>
          <w:lang w:val="en-GB"/>
        </w:rPr>
        <w:t>page)</w:t>
      </w:r>
    </w:p>
    <w:p w:rsidRPr="000663FE" w:rsidR="00FF2653" w:rsidP="004C352E" w:rsidRDefault="00FF2653" w14:paraId="60A86B64" w14:textId="0CFFD4C0">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Email</w:t>
      </w:r>
      <w:r w:rsidRPr="000663FE">
        <w:rPr>
          <w:rFonts w:ascii="Times New Roman" w:hAnsi="Times New Roman" w:cs="Times New Roman"/>
          <w:b/>
          <w:snapToGrid w:val="0"/>
          <w:spacing w:val="5"/>
          <w:sz w:val="24"/>
          <w:szCs w:val="24"/>
          <w:lang w:val="en-GB"/>
        </w:rPr>
        <w:t xml:space="preserve"> </w:t>
      </w:r>
      <w:r w:rsidRPr="000663FE">
        <w:rPr>
          <w:rFonts w:ascii="Times New Roman" w:hAnsi="Times New Roman" w:cs="Times New Roman"/>
          <w:b/>
          <w:snapToGrid w:val="0"/>
          <w:sz w:val="24"/>
          <w:szCs w:val="24"/>
          <w:lang w:val="en-GB"/>
        </w:rPr>
        <w:t>of</w:t>
      </w:r>
      <w:r w:rsidRPr="000663FE">
        <w:rPr>
          <w:rFonts w:ascii="Times New Roman" w:hAnsi="Times New Roman" w:cs="Times New Roman"/>
          <w:b/>
          <w:snapToGrid w:val="0"/>
          <w:spacing w:val="6"/>
          <w:sz w:val="24"/>
          <w:szCs w:val="24"/>
          <w:lang w:val="en-GB"/>
        </w:rPr>
        <w:t xml:space="preserve"> </w:t>
      </w:r>
      <w:r w:rsidRPr="000663FE">
        <w:rPr>
          <w:rFonts w:ascii="Times New Roman" w:hAnsi="Times New Roman" w:cs="Times New Roman"/>
          <w:b/>
          <w:snapToGrid w:val="0"/>
          <w:sz w:val="24"/>
          <w:szCs w:val="24"/>
          <w:lang w:val="en-GB"/>
        </w:rPr>
        <w:t>Convenor:</w:t>
      </w:r>
      <w:r w:rsidRPr="000663FE">
        <w:rPr>
          <w:rFonts w:ascii="Times New Roman" w:hAnsi="Times New Roman" w:cs="Times New Roman"/>
          <w:snapToGrid w:val="0"/>
          <w:sz w:val="24"/>
          <w:szCs w:val="24"/>
          <w:lang w:val="en-GB"/>
        </w:rPr>
        <w:tab/>
      </w:r>
      <w:r w:rsidRPr="000663FE" w:rsidR="000C78E6">
        <w:rPr>
          <w:rFonts w:ascii="Times New Roman" w:hAnsi="Times New Roman" w:cs="Times New Roman"/>
          <w:snapToGrid w:val="0"/>
          <w:sz w:val="24"/>
          <w:szCs w:val="24"/>
          <w:lang w:val="en-GB"/>
        </w:rPr>
        <w:t>young.L</w:t>
      </w:r>
      <w:r w:rsidRPr="000663FE" w:rsidR="00196997">
        <w:rPr>
          <w:rFonts w:ascii="Times New Roman" w:hAnsi="Times New Roman" w:cs="Times New Roman"/>
          <w:snapToGrid w:val="0"/>
          <w:sz w:val="24"/>
          <w:szCs w:val="24"/>
          <w:lang w:val="en-GB"/>
        </w:rPr>
        <w:t xml:space="preserve"> </w:t>
      </w:r>
      <w:r w:rsidRPr="000663FE">
        <w:rPr>
          <w:rFonts w:ascii="Times New Roman" w:hAnsi="Times New Roman" w:cs="Times New Roman"/>
          <w:snapToGrid w:val="0"/>
          <w:sz w:val="24"/>
          <w:szCs w:val="24"/>
          <w:lang w:val="en-GB"/>
        </w:rPr>
        <w:t>@</w:t>
      </w:r>
      <w:r w:rsidRPr="000663FE" w:rsidR="00196997">
        <w:rPr>
          <w:rFonts w:ascii="Times New Roman" w:hAnsi="Times New Roman" w:cs="Times New Roman"/>
          <w:snapToGrid w:val="0"/>
          <w:sz w:val="24"/>
          <w:szCs w:val="24"/>
          <w:lang w:val="en-GB"/>
        </w:rPr>
        <w:t xml:space="preserve"> samsung </w:t>
      </w:r>
      <w:r w:rsidRPr="000663FE" w:rsidR="000C78E6">
        <w:rPr>
          <w:rFonts w:ascii="Times New Roman" w:hAnsi="Times New Roman" w:cs="Times New Roman"/>
          <w:snapToGrid w:val="0"/>
          <w:sz w:val="24"/>
          <w:szCs w:val="24"/>
          <w:lang w:val="en-GB"/>
        </w:rPr>
        <w:t>.</w:t>
      </w:r>
      <w:r w:rsidRPr="000663FE" w:rsidR="00196997">
        <w:rPr>
          <w:rFonts w:ascii="Times New Roman" w:hAnsi="Times New Roman" w:cs="Times New Roman"/>
          <w:snapToGrid w:val="0"/>
          <w:sz w:val="24"/>
          <w:szCs w:val="24"/>
          <w:lang w:val="en-GB"/>
        </w:rPr>
        <w:t xml:space="preserve"> </w:t>
      </w:r>
      <w:r w:rsidRPr="000663FE" w:rsidR="000C78E6">
        <w:rPr>
          <w:rFonts w:ascii="Times New Roman" w:hAnsi="Times New Roman" w:cs="Times New Roman"/>
          <w:snapToGrid w:val="0"/>
          <w:sz w:val="24"/>
          <w:szCs w:val="24"/>
          <w:lang w:val="en-GB"/>
        </w:rPr>
        <w:t>com</w:t>
      </w:r>
    </w:p>
    <w:p w:rsidRPr="000663FE" w:rsidR="00CB798F" w:rsidP="004C352E" w:rsidRDefault="004E45B6" w14:paraId="1FFAF59B" w14:textId="455161F5">
      <w:pPr>
        <w:tabs>
          <w:tab w:val="left" w:pos="3099"/>
        </w:tabs>
        <w:spacing w:before="240"/>
        <w:ind w:left="104"/>
        <w:rPr>
          <w:rFonts w:ascii="Times New Roman" w:hAnsi="Times New Roman" w:cs="Times New Roman"/>
          <w:snapToGrid w:val="0"/>
          <w:color w:val="0000EE"/>
          <w:sz w:val="24"/>
          <w:szCs w:val="24"/>
          <w:u w:color="0000EE"/>
          <w:lang w:val="en-GB"/>
        </w:rPr>
      </w:pPr>
      <w:r w:rsidRPr="000663FE">
        <w:rPr>
          <w:rFonts w:ascii="Times New Roman" w:hAnsi="Times New Roman" w:cs="Times New Roman"/>
          <w:b/>
          <w:snapToGrid w:val="0"/>
          <w:sz w:val="24"/>
          <w:szCs w:val="24"/>
          <w:lang w:val="en-GB"/>
        </w:rPr>
        <w:t>Committee</w:t>
      </w:r>
      <w:r w:rsidRPr="000663FE">
        <w:rPr>
          <w:rFonts w:ascii="Times New Roman" w:hAnsi="Times New Roman" w:cs="Times New Roman"/>
          <w:b/>
          <w:snapToGrid w:val="0"/>
          <w:spacing w:val="-6"/>
          <w:sz w:val="24"/>
          <w:szCs w:val="24"/>
          <w:lang w:val="en-GB"/>
        </w:rPr>
        <w:t xml:space="preserve"> </w:t>
      </w:r>
      <w:r w:rsidRPr="000663FE">
        <w:rPr>
          <w:rFonts w:ascii="Times New Roman" w:hAnsi="Times New Roman" w:cs="Times New Roman"/>
          <w:b/>
          <w:snapToGrid w:val="0"/>
          <w:sz w:val="24"/>
          <w:szCs w:val="24"/>
          <w:lang w:val="en-GB"/>
        </w:rPr>
        <w:t>URL:</w:t>
      </w:r>
      <w:r w:rsidRPr="000663FE">
        <w:rPr>
          <w:rFonts w:ascii="Times New Roman" w:hAnsi="Times New Roman" w:cs="Times New Roman"/>
          <w:snapToGrid w:val="0"/>
          <w:sz w:val="24"/>
          <w:szCs w:val="24"/>
          <w:lang w:val="en-GB"/>
        </w:rPr>
        <w:tab/>
      </w:r>
      <w:hyperlink w:history="1" r:id="rId12">
        <w:r w:rsidRPr="000663FE" w:rsidR="000C78E6">
          <w:rPr>
            <w:rStyle w:val="Hyperlink"/>
            <w:rFonts w:ascii="Times New Roman" w:hAnsi="Times New Roman" w:cs="Times New Roman"/>
            <w:snapToGrid w:val="0"/>
            <w:sz w:val="24"/>
            <w:szCs w:val="24"/>
            <w:u w:val="none"/>
            <w:lang w:val="en-GB"/>
          </w:rPr>
          <w:t>https://isotc.iso.org/livelink/livelink/open/jtc1sc29wg3</w:t>
        </w:r>
      </w:hyperlink>
    </w:p>
    <w:p w:rsidRPr="000663FE" w:rsidR="00F03F9B" w:rsidRDefault="00F03F9B" w14:paraId="770DD3C0" w14:textId="68816648">
      <w:pPr>
        <w:tabs>
          <w:tab w:val="left" w:pos="3099"/>
        </w:tabs>
        <w:ind w:left="104"/>
        <w:rPr>
          <w:color w:val="0000EE"/>
          <w:w w:val="120"/>
          <w:sz w:val="24"/>
          <w:u w:val="single" w:color="0000EE"/>
          <w:lang w:val="en-GB"/>
        </w:rPr>
      </w:pPr>
    </w:p>
    <w:p w:rsidRPr="000663FE" w:rsidR="00F03F9B" w:rsidRDefault="00F03F9B" w14:paraId="71F3EE19" w14:textId="77777777">
      <w:pPr>
        <w:tabs>
          <w:tab w:val="left" w:pos="3099"/>
        </w:tabs>
        <w:ind w:left="104"/>
        <w:rPr>
          <w:color w:val="0000EE"/>
          <w:w w:val="120"/>
          <w:sz w:val="24"/>
          <w:u w:val="single" w:color="0000EE"/>
          <w:lang w:val="en-GB"/>
        </w:rPr>
        <w:sectPr w:rsidRPr="000663FE" w:rsidR="00F03F9B">
          <w:type w:val="continuous"/>
          <w:pgSz w:w="11900" w:h="16840" w:orient="portrait"/>
          <w:pgMar w:top="540" w:right="980" w:bottom="280" w:left="1000" w:header="720" w:footer="720" w:gutter="0"/>
          <w:cols w:space="720"/>
        </w:sectPr>
      </w:pPr>
    </w:p>
    <w:p w:rsidRPr="000663FE" w:rsidR="00385C5D" w:rsidP="00385C5D" w:rsidRDefault="00385C5D" w14:paraId="5D542300" w14:textId="30A58F6B">
      <w:pPr>
        <w:widowControl/>
        <w:jc w:val="center"/>
        <w:rPr>
          <w:rFonts w:ascii="Times New Roman" w:hAnsi="Times New Roman" w:eastAsia="SimSun" w:cs="Times New Roman"/>
          <w:b/>
          <w:sz w:val="28"/>
          <w:szCs w:val="24"/>
          <w:lang w:val="en-GB" w:eastAsia="zh-CN"/>
        </w:rPr>
      </w:pPr>
      <w:r w:rsidRPr="000663FE">
        <w:rPr>
          <w:rFonts w:ascii="Times New Roman" w:hAnsi="Times New Roman" w:eastAsia="SimSun" w:cs="Times New Roman"/>
          <w:b/>
          <w:sz w:val="28"/>
          <w:szCs w:val="24"/>
          <w:lang w:val="en-GB" w:eastAsia="zh-CN"/>
        </w:rPr>
        <w:t>INTERNATIONAL ORGANI</w:t>
      </w:r>
      <w:r w:rsidRPr="000663FE" w:rsidR="00954B0D">
        <w:rPr>
          <w:rFonts w:ascii="Times New Roman" w:hAnsi="Times New Roman" w:eastAsia="SimSun" w:cs="Times New Roman"/>
          <w:b/>
          <w:sz w:val="28"/>
          <w:szCs w:val="24"/>
          <w:lang w:val="en-GB" w:eastAsia="zh-CN"/>
        </w:rPr>
        <w:t>Z</w:t>
      </w:r>
      <w:r w:rsidRPr="000663FE">
        <w:rPr>
          <w:rFonts w:ascii="Times New Roman" w:hAnsi="Times New Roman" w:eastAsia="SimSun" w:cs="Times New Roman"/>
          <w:b/>
          <w:sz w:val="28"/>
          <w:szCs w:val="24"/>
          <w:lang w:val="en-GB" w:eastAsia="zh-CN"/>
        </w:rPr>
        <w:t>ATION FOR STANDARDI</w:t>
      </w:r>
      <w:r w:rsidRPr="000663FE" w:rsidR="00954B0D">
        <w:rPr>
          <w:rFonts w:ascii="Times New Roman" w:hAnsi="Times New Roman" w:eastAsia="SimSun" w:cs="Times New Roman"/>
          <w:b/>
          <w:sz w:val="28"/>
          <w:szCs w:val="24"/>
          <w:lang w:val="en-GB" w:eastAsia="zh-CN"/>
        </w:rPr>
        <w:t>Z</w:t>
      </w:r>
      <w:r w:rsidRPr="000663FE">
        <w:rPr>
          <w:rFonts w:ascii="Times New Roman" w:hAnsi="Times New Roman" w:eastAsia="SimSun" w:cs="Times New Roman"/>
          <w:b/>
          <w:sz w:val="28"/>
          <w:szCs w:val="24"/>
          <w:lang w:val="en-GB" w:eastAsia="zh-CN"/>
        </w:rPr>
        <w:t>ATION</w:t>
      </w:r>
    </w:p>
    <w:p w:rsidRPr="000663FE" w:rsidR="00385C5D" w:rsidP="00385C5D" w:rsidRDefault="00385C5D" w14:paraId="7FCF95DB" w14:textId="77777777">
      <w:pPr>
        <w:widowControl/>
        <w:jc w:val="center"/>
        <w:rPr>
          <w:rFonts w:ascii="Times New Roman" w:hAnsi="Times New Roman" w:eastAsia="SimSun" w:cs="Times New Roman"/>
          <w:b/>
          <w:sz w:val="28"/>
          <w:szCs w:val="24"/>
          <w:lang w:val="en-GB" w:eastAsia="zh-CN"/>
        </w:rPr>
      </w:pPr>
      <w:r w:rsidRPr="000663FE">
        <w:rPr>
          <w:rFonts w:ascii="Times New Roman" w:hAnsi="Times New Roman" w:eastAsia="SimSun" w:cs="Times New Roman"/>
          <w:b/>
          <w:sz w:val="28"/>
          <w:szCs w:val="24"/>
          <w:lang w:val="en-GB" w:eastAsia="zh-CN"/>
        </w:rPr>
        <w:t>ORGANISATION INTERNATIONALE DE NORMALISATION</w:t>
      </w:r>
    </w:p>
    <w:p w:rsidRPr="000663FE" w:rsidR="00385C5D" w:rsidP="00385C5D" w:rsidRDefault="00385C5D" w14:paraId="0D92B76F" w14:textId="2C7DB9CE">
      <w:pPr>
        <w:widowControl/>
        <w:jc w:val="center"/>
        <w:rPr>
          <w:rFonts w:ascii="Times New Roman" w:hAnsi="Times New Roman" w:eastAsia="SimSun" w:cs="Times New Roman"/>
          <w:b/>
          <w:sz w:val="28"/>
          <w:szCs w:val="24"/>
          <w:lang w:val="en-GB" w:eastAsia="zh-CN"/>
        </w:rPr>
      </w:pPr>
      <w:r w:rsidRPr="000663FE">
        <w:rPr>
          <w:rFonts w:ascii="Times New Roman" w:hAnsi="Times New Roman" w:eastAsia="SimSun" w:cs="Times New Roman"/>
          <w:b/>
          <w:sz w:val="28"/>
          <w:szCs w:val="24"/>
          <w:lang w:val="en-GB" w:eastAsia="zh-CN"/>
        </w:rPr>
        <w:t>ISO/IEC JTC 1/SC 29/</w:t>
      </w:r>
      <w:r w:rsidRPr="000663FE" w:rsidR="00540DEA">
        <w:rPr>
          <w:rFonts w:ascii="Times New Roman" w:hAnsi="Times New Roman" w:eastAsia="SimSun" w:cs="Times New Roman"/>
          <w:b/>
          <w:sz w:val="28"/>
          <w:szCs w:val="24"/>
          <w:lang w:val="en-GB" w:eastAsia="zh-CN"/>
        </w:rPr>
        <w:t>WG 03</w:t>
      </w:r>
      <w:r w:rsidRPr="000663FE" w:rsidR="00EF2D59">
        <w:rPr>
          <w:rFonts w:ascii="Times New Roman" w:hAnsi="Times New Roman" w:eastAsia="SimSun" w:cs="Times New Roman"/>
          <w:b/>
          <w:sz w:val="28"/>
          <w:szCs w:val="24"/>
          <w:lang w:val="en-GB" w:eastAsia="zh-CN"/>
        </w:rPr>
        <w:t xml:space="preserve"> MPEG SYSTEMS</w:t>
      </w:r>
    </w:p>
    <w:p w:rsidRPr="000663FE" w:rsidR="00385C5D" w:rsidP="00385C5D" w:rsidRDefault="00385C5D" w14:paraId="54CED6D6" w14:textId="38C8A0DD">
      <w:pPr>
        <w:widowControl/>
        <w:jc w:val="right"/>
        <w:rPr>
          <w:rFonts w:ascii="Times New Roman" w:hAnsi="Times New Roman" w:eastAsia="SimSun" w:cs="Times New Roman"/>
          <w:b/>
          <w:sz w:val="48"/>
          <w:szCs w:val="24"/>
          <w:lang w:val="en-GB" w:eastAsia="zh-CN"/>
        </w:rPr>
      </w:pPr>
      <w:r w:rsidRPr="000663FE">
        <w:rPr>
          <w:rFonts w:ascii="Times New Roman" w:hAnsi="Times New Roman" w:eastAsia="SimSun" w:cs="Times New Roman"/>
          <w:b/>
          <w:sz w:val="28"/>
          <w:szCs w:val="24"/>
          <w:lang w:val="en-GB" w:eastAsia="zh-CN"/>
        </w:rPr>
        <w:t>ISO/IEC JTC 1/SC 29/</w:t>
      </w:r>
      <w:r w:rsidRPr="000663FE" w:rsidR="00540DEA">
        <w:rPr>
          <w:rFonts w:ascii="Times New Roman" w:hAnsi="Times New Roman" w:eastAsia="SimSun" w:cs="Times New Roman"/>
          <w:b/>
          <w:sz w:val="28"/>
          <w:szCs w:val="24"/>
          <w:lang w:val="en-GB" w:eastAsia="zh-CN"/>
        </w:rPr>
        <w:t>WG 03</w:t>
      </w:r>
      <w:r w:rsidRPr="000663FE">
        <w:rPr>
          <w:rFonts w:ascii="Times New Roman" w:hAnsi="Times New Roman" w:eastAsia="SimSun" w:cs="Times New Roman"/>
          <w:b/>
          <w:sz w:val="28"/>
          <w:szCs w:val="24"/>
          <w:lang w:val="en-GB" w:eastAsia="zh-CN"/>
        </w:rPr>
        <w:t xml:space="preserve"> </w:t>
      </w:r>
      <w:r w:rsidRPr="000663FE">
        <w:rPr>
          <w:rFonts w:ascii="Times New Roman" w:hAnsi="Times New Roman" w:eastAsia="SimSun" w:cs="Times New Roman"/>
          <w:b/>
          <w:sz w:val="48"/>
          <w:szCs w:val="24"/>
          <w:lang w:val="en-GB" w:eastAsia="zh-CN"/>
        </w:rPr>
        <w:t>N</w:t>
      </w:r>
      <w:r w:rsidRPr="000663FE" w:rsidR="004C352E">
        <w:rPr>
          <w:rFonts w:ascii="Times New Roman" w:hAnsi="Times New Roman" w:eastAsia="SimSun" w:cs="Times New Roman"/>
          <w:b/>
          <w:sz w:val="48"/>
          <w:szCs w:val="24"/>
          <w:lang w:val="en-GB" w:eastAsia="zh-CN"/>
        </w:rPr>
        <w:fldChar w:fldCharType="begin"/>
      </w:r>
      <w:r w:rsidRPr="000663FE" w:rsidR="004C352E">
        <w:rPr>
          <w:rFonts w:ascii="Times New Roman" w:hAnsi="Times New Roman" w:eastAsia="SimSun" w:cs="Times New Roman"/>
          <w:b/>
          <w:sz w:val="48"/>
          <w:szCs w:val="24"/>
          <w:lang w:val="en-GB" w:eastAsia="zh-CN"/>
        </w:rPr>
        <w:instrText xml:space="preserve"> DOCPROPERTY "WGNumber" \* MERGEFORMAT </w:instrText>
      </w:r>
      <w:r w:rsidRPr="000663FE" w:rsidR="004C352E">
        <w:rPr>
          <w:rFonts w:ascii="Times New Roman" w:hAnsi="Times New Roman" w:eastAsia="SimSun" w:cs="Times New Roman"/>
          <w:b/>
          <w:sz w:val="48"/>
          <w:szCs w:val="24"/>
          <w:lang w:val="en-GB" w:eastAsia="zh-CN"/>
        </w:rPr>
        <w:fldChar w:fldCharType="separate"/>
      </w:r>
      <w:r w:rsidR="00137761">
        <w:rPr>
          <w:rFonts w:ascii="Times New Roman" w:hAnsi="Times New Roman" w:eastAsia="SimSun" w:cs="Times New Roman"/>
          <w:b/>
          <w:sz w:val="48"/>
          <w:szCs w:val="24"/>
          <w:lang w:val="en-GB" w:eastAsia="zh-CN"/>
        </w:rPr>
        <w:t>1059</w:t>
      </w:r>
      <w:r w:rsidRPr="000663FE" w:rsidR="004C352E">
        <w:rPr>
          <w:rFonts w:ascii="Times New Roman" w:hAnsi="Times New Roman" w:eastAsia="SimSun" w:cs="Times New Roman"/>
          <w:b/>
          <w:sz w:val="48"/>
          <w:szCs w:val="24"/>
          <w:lang w:val="en-GB" w:eastAsia="zh-CN"/>
        </w:rPr>
        <w:fldChar w:fldCharType="end"/>
      </w:r>
    </w:p>
    <w:p w:rsidRPr="000663FE" w:rsidR="00954B0D" w:rsidP="004C352E" w:rsidRDefault="00BC1590" w14:paraId="40403B12" w14:textId="2F245FCE">
      <w:pPr>
        <w:widowControl/>
        <w:spacing w:after="480"/>
        <w:jc w:val="right"/>
        <w:rPr>
          <w:rFonts w:ascii="Times New Roman" w:hAnsi="Times New Roman" w:eastAsia="SimSun" w:cs="Times New Roman"/>
          <w:b/>
          <w:sz w:val="28"/>
          <w:szCs w:val="24"/>
          <w:lang w:val="en-GB" w:eastAsia="zh-CN"/>
        </w:rPr>
      </w:pPr>
      <w:r w:rsidRPr="000663FE">
        <w:rPr>
          <w:rFonts w:ascii="Times New Roman" w:hAnsi="Times New Roman" w:eastAsia="SimSun" w:cs="Times New Roman"/>
          <w:b/>
          <w:sz w:val="28"/>
          <w:szCs w:val="24"/>
          <w:lang w:val="en-GB" w:eastAsia="zh-CN"/>
        </w:rPr>
        <w:fldChar w:fldCharType="begin"/>
      </w:r>
      <w:r w:rsidRPr="000663FE">
        <w:rPr>
          <w:rFonts w:ascii="Times New Roman" w:hAnsi="Times New Roman" w:eastAsia="SimSun" w:cs="Times New Roman"/>
          <w:b/>
          <w:sz w:val="28"/>
          <w:szCs w:val="24"/>
          <w:lang w:val="en-GB" w:eastAsia="zh-CN"/>
        </w:rPr>
        <w:instrText xml:space="preserve"> SAVEDATE \@ "MMMM yyyy" \* MERGEFORMAT </w:instrText>
      </w:r>
      <w:r w:rsidRPr="000663FE">
        <w:rPr>
          <w:rFonts w:ascii="Times New Roman" w:hAnsi="Times New Roman" w:eastAsia="SimSun" w:cs="Times New Roman"/>
          <w:b/>
          <w:sz w:val="28"/>
          <w:szCs w:val="24"/>
          <w:lang w:val="en-GB" w:eastAsia="zh-CN"/>
        </w:rPr>
        <w:fldChar w:fldCharType="separate"/>
      </w:r>
      <w:ins w:author="Emmanouil Potetsianakis" w:date="2023-11-07T14:15:00Z" w:id="2">
        <w:r w:rsidR="00455576">
          <w:rPr>
            <w:rFonts w:ascii="Times New Roman" w:hAnsi="Times New Roman" w:eastAsia="SimSun" w:cs="Times New Roman"/>
            <w:b/>
            <w:noProof/>
            <w:sz w:val="28"/>
            <w:szCs w:val="24"/>
            <w:lang w:val="en-GB" w:eastAsia="zh-CN"/>
          </w:rPr>
          <w:t>November 2023</w:t>
        </w:r>
      </w:ins>
      <w:del w:author="Emmanouil Potetsianakis" w:date="2023-11-07T14:15:00Z" w:id="3">
        <w:r w:rsidDel="00455576" w:rsidR="00437C90">
          <w:rPr>
            <w:rFonts w:ascii="Times New Roman" w:hAnsi="Times New Roman" w:eastAsia="SimSun" w:cs="Times New Roman"/>
            <w:b/>
            <w:noProof/>
            <w:sz w:val="28"/>
            <w:szCs w:val="24"/>
            <w:lang w:val="en-GB" w:eastAsia="zh-CN"/>
          </w:rPr>
          <w:delText>October 2023</w:delText>
        </w:r>
      </w:del>
      <w:r w:rsidRPr="000663FE">
        <w:rPr>
          <w:rFonts w:ascii="Times New Roman" w:hAnsi="Times New Roman" w:eastAsia="SimSun" w:cs="Times New Roman"/>
          <w:b/>
          <w:sz w:val="28"/>
          <w:szCs w:val="24"/>
          <w:lang w:val="en-GB" w:eastAsia="zh-CN"/>
        </w:rPr>
        <w:fldChar w:fldCharType="end"/>
      </w:r>
      <w:r w:rsidRPr="000663FE" w:rsidR="00954B0D">
        <w:rPr>
          <w:rFonts w:ascii="Times New Roman" w:hAnsi="Times New Roman" w:eastAsia="SimSun" w:cs="Times New Roman"/>
          <w:b/>
          <w:sz w:val="28"/>
          <w:szCs w:val="24"/>
          <w:lang w:val="en-GB" w:eastAsia="zh-CN"/>
        </w:rPr>
        <w:t xml:space="preserve">, </w:t>
      </w:r>
      <w:r w:rsidR="001E212B">
        <w:rPr>
          <w:rFonts w:ascii="Times New Roman" w:hAnsi="Times New Roman" w:eastAsia="SimSun" w:cs="Times New Roman"/>
          <w:b/>
          <w:sz w:val="28"/>
          <w:szCs w:val="24"/>
          <w:lang w:val="en-GB" w:eastAsia="zh-CN"/>
        </w:rPr>
        <w:t>Hanover</w:t>
      </w:r>
      <w:r w:rsidRPr="000663FE" w:rsidR="00B152DB">
        <w:rPr>
          <w:rFonts w:ascii="Times New Roman" w:hAnsi="Times New Roman" w:eastAsia="SimSun" w:cs="Times New Roman"/>
          <w:b/>
          <w:sz w:val="28"/>
          <w:szCs w:val="24"/>
          <w:lang w:val="en-GB" w:eastAsia="zh-CN"/>
        </w:rPr>
        <w:t xml:space="preserve">, </w:t>
      </w:r>
      <w:r w:rsidR="001E212B">
        <w:rPr>
          <w:rFonts w:ascii="Times New Roman" w:hAnsi="Times New Roman" w:eastAsia="SimSun" w:cs="Times New Roman"/>
          <w:b/>
          <w:sz w:val="28"/>
          <w:szCs w:val="24"/>
          <w:lang w:val="en-GB" w:eastAsia="zh-CN"/>
        </w:rPr>
        <w:t>DE</w:t>
      </w:r>
    </w:p>
    <w:tbl>
      <w:tblPr>
        <w:tblW w:w="10169" w:type="dxa"/>
        <w:tblLook w:val="01E0" w:firstRow="1" w:lastRow="1" w:firstColumn="1" w:lastColumn="1" w:noHBand="0" w:noVBand="0"/>
      </w:tblPr>
      <w:tblGrid>
        <w:gridCol w:w="1890"/>
        <w:gridCol w:w="8279"/>
      </w:tblGrid>
      <w:tr w:rsidRPr="000663FE" w:rsidR="00954B0D" w:rsidTr="00954B0D" w14:paraId="643E3AD1" w14:textId="77777777">
        <w:tc>
          <w:tcPr>
            <w:tcW w:w="1890" w:type="dxa"/>
            <w:hideMark/>
          </w:tcPr>
          <w:p w:rsidRPr="000663FE" w:rsidR="00954B0D" w:rsidRDefault="00954B0D" w14:paraId="08C6B0FD" w14:textId="77777777">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Title</w:t>
            </w:r>
          </w:p>
        </w:tc>
        <w:tc>
          <w:tcPr>
            <w:tcW w:w="8279" w:type="dxa"/>
            <w:hideMark/>
          </w:tcPr>
          <w:p w:rsidRPr="000663FE" w:rsidR="00954B0D" w:rsidRDefault="004C352E" w14:paraId="498090C2" w14:textId="13013593">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fldChar w:fldCharType="begin"/>
            </w:r>
            <w:r w:rsidRPr="000663FE">
              <w:rPr>
                <w:rFonts w:ascii="Times New Roman" w:hAnsi="Times New Roman" w:cs="Times New Roman"/>
                <w:b/>
                <w:sz w:val="24"/>
                <w:szCs w:val="24"/>
                <w:lang w:val="en-GB"/>
              </w:rPr>
              <w:instrText xml:space="preserve"> TITLE  \* MERGEFORMAT </w:instrText>
            </w:r>
            <w:r w:rsidRPr="000663FE">
              <w:rPr>
                <w:rFonts w:ascii="Times New Roman" w:hAnsi="Times New Roman" w:cs="Times New Roman"/>
                <w:b/>
                <w:sz w:val="24"/>
                <w:szCs w:val="24"/>
                <w:lang w:val="en-GB"/>
              </w:rPr>
              <w:fldChar w:fldCharType="separate"/>
            </w:r>
            <w:r w:rsidR="00137761">
              <w:rPr>
                <w:rFonts w:ascii="Times New Roman" w:hAnsi="Times New Roman" w:cs="Times New Roman"/>
                <w:b/>
                <w:sz w:val="24"/>
                <w:szCs w:val="24"/>
                <w:lang w:val="en-GB"/>
              </w:rPr>
              <w:t>Exploration of carriage of depth map and alpha map as a new media type in ISOBMFF</w:t>
            </w:r>
            <w:r w:rsidRPr="000663FE">
              <w:rPr>
                <w:rFonts w:ascii="Times New Roman" w:hAnsi="Times New Roman" w:cs="Times New Roman"/>
                <w:b/>
                <w:sz w:val="24"/>
                <w:szCs w:val="24"/>
                <w:lang w:val="en-GB"/>
              </w:rPr>
              <w:fldChar w:fldCharType="end"/>
            </w:r>
          </w:p>
        </w:tc>
      </w:tr>
      <w:tr w:rsidRPr="000663FE" w:rsidR="00954B0D" w:rsidTr="00954B0D" w14:paraId="4B5EB911" w14:textId="77777777">
        <w:tc>
          <w:tcPr>
            <w:tcW w:w="1890" w:type="dxa"/>
            <w:hideMark/>
          </w:tcPr>
          <w:p w:rsidRPr="000663FE" w:rsidR="00954B0D" w:rsidRDefault="00954B0D" w14:paraId="47775072" w14:textId="77777777">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Source</w:t>
            </w:r>
          </w:p>
        </w:tc>
        <w:tc>
          <w:tcPr>
            <w:tcW w:w="8279" w:type="dxa"/>
            <w:hideMark/>
          </w:tcPr>
          <w:p w:rsidRPr="000663FE" w:rsidR="00954B0D" w:rsidRDefault="00540DEA" w14:paraId="47560DDD" w14:textId="01F3D45C">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WG 03</w:t>
            </w:r>
            <w:r w:rsidRPr="000663FE" w:rsidR="00954B0D">
              <w:rPr>
                <w:rFonts w:ascii="Times New Roman" w:hAnsi="Times New Roman" w:cs="Times New Roman"/>
                <w:b/>
                <w:sz w:val="24"/>
                <w:szCs w:val="24"/>
                <w:lang w:val="en-GB"/>
              </w:rPr>
              <w:t xml:space="preserve">, MPEG </w:t>
            </w:r>
            <w:r w:rsidRPr="000663FE" w:rsidR="00F419DA">
              <w:rPr>
                <w:rFonts w:ascii="Times New Roman" w:hAnsi="Times New Roman" w:cs="Times New Roman"/>
                <w:b/>
                <w:sz w:val="24"/>
                <w:szCs w:val="24"/>
                <w:lang w:val="en-GB"/>
              </w:rPr>
              <w:t>Systems</w:t>
            </w:r>
          </w:p>
        </w:tc>
      </w:tr>
      <w:tr w:rsidRPr="000663FE" w:rsidR="00954B0D" w:rsidTr="00954B0D" w14:paraId="2460E6B8" w14:textId="77777777">
        <w:tc>
          <w:tcPr>
            <w:tcW w:w="1890" w:type="dxa"/>
            <w:hideMark/>
          </w:tcPr>
          <w:p w:rsidRPr="000663FE" w:rsidR="00954B0D" w:rsidRDefault="00954B0D" w14:paraId="0BEE9C98" w14:textId="77777777">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Status</w:t>
            </w:r>
          </w:p>
        </w:tc>
        <w:tc>
          <w:tcPr>
            <w:tcW w:w="8279" w:type="dxa"/>
            <w:hideMark/>
          </w:tcPr>
          <w:p w:rsidRPr="000663FE" w:rsidR="00954B0D" w:rsidRDefault="00954B0D" w14:paraId="5BFA1768" w14:textId="77777777">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Approved</w:t>
            </w:r>
          </w:p>
        </w:tc>
      </w:tr>
      <w:tr w:rsidRPr="000663FE" w:rsidR="00954B0D" w:rsidTr="00954B0D" w14:paraId="21EE3B70" w14:textId="77777777">
        <w:tc>
          <w:tcPr>
            <w:tcW w:w="1890" w:type="dxa"/>
            <w:hideMark/>
          </w:tcPr>
          <w:p w:rsidRPr="000663FE" w:rsidR="00954B0D" w:rsidP="00342BD6" w:rsidRDefault="00954B0D" w14:paraId="05DB2EE2" w14:textId="77777777">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Serial Number</w:t>
            </w:r>
          </w:p>
        </w:tc>
        <w:tc>
          <w:tcPr>
            <w:tcW w:w="8279" w:type="dxa"/>
            <w:hideMark/>
          </w:tcPr>
          <w:p w:rsidRPr="000663FE" w:rsidR="00954B0D" w:rsidP="00342BD6" w:rsidRDefault="004C352E" w14:paraId="44A25045" w14:textId="7A396FDF">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fldChar w:fldCharType="begin"/>
            </w:r>
            <w:r w:rsidRPr="000663FE">
              <w:rPr>
                <w:rFonts w:ascii="Times New Roman" w:hAnsi="Times New Roman" w:cs="Times New Roman"/>
                <w:b/>
                <w:sz w:val="24"/>
                <w:szCs w:val="24"/>
                <w:lang w:val="en-GB"/>
              </w:rPr>
              <w:instrText xml:space="preserve"> DOCPROPERTY "MDMSNumber" \* MERGEFORMAT </w:instrText>
            </w:r>
            <w:r w:rsidRPr="000663FE">
              <w:rPr>
                <w:rFonts w:ascii="Times New Roman" w:hAnsi="Times New Roman" w:cs="Times New Roman"/>
                <w:b/>
                <w:sz w:val="24"/>
                <w:szCs w:val="24"/>
                <w:lang w:val="en-GB"/>
              </w:rPr>
              <w:fldChar w:fldCharType="separate"/>
            </w:r>
            <w:r w:rsidR="00137761">
              <w:rPr>
                <w:rFonts w:ascii="Times New Roman" w:hAnsi="Times New Roman" w:cs="Times New Roman"/>
                <w:b/>
                <w:sz w:val="24"/>
                <w:szCs w:val="24"/>
                <w:lang w:val="en-GB"/>
              </w:rPr>
              <w:t>23212</w:t>
            </w:r>
            <w:r w:rsidRPr="000663FE">
              <w:rPr>
                <w:rFonts w:ascii="Times New Roman" w:hAnsi="Times New Roman" w:cs="Times New Roman"/>
                <w:b/>
                <w:sz w:val="24"/>
                <w:szCs w:val="24"/>
                <w:lang w:val="en-GB"/>
              </w:rPr>
              <w:fldChar w:fldCharType="end"/>
            </w:r>
          </w:p>
        </w:tc>
      </w:tr>
    </w:tbl>
    <w:p w:rsidRPr="000663FE" w:rsidR="00FF2653" w:rsidP="0018563E" w:rsidRDefault="00FF2653" w14:paraId="0F0DC0D2" w14:textId="3F4AF3BE">
      <w:pPr>
        <w:rPr>
          <w:rFonts w:ascii="Times New Roman" w:hAnsi="Times New Roman" w:cs="Times New Roman"/>
          <w:sz w:val="24"/>
          <w:lang w:val="en-GB"/>
        </w:rPr>
      </w:pPr>
    </w:p>
    <w:p w:rsidRPr="000663FE" w:rsidR="00BA60FC" w:rsidP="0018563E" w:rsidRDefault="00BA60FC" w14:paraId="39759106" w14:textId="6E495437">
      <w:pPr>
        <w:rPr>
          <w:rFonts w:ascii="Times New Roman" w:hAnsi="Times New Roman" w:cs="Times New Roman"/>
          <w:sz w:val="24"/>
          <w:lang w:val="en-GB"/>
        </w:rPr>
      </w:pPr>
    </w:p>
    <w:p w:rsidRPr="000663FE" w:rsidR="00BA60FC" w:rsidP="0018563E" w:rsidRDefault="00BA60FC" w14:paraId="10FF98CD" w14:textId="77777777">
      <w:pPr>
        <w:rPr>
          <w:rFonts w:ascii="Times New Roman" w:hAnsi="Times New Roman" w:cs="Times New Roman"/>
          <w:sz w:val="24"/>
          <w:lang w:val="en-GB"/>
        </w:rPr>
      </w:pPr>
    </w:p>
    <w:p w:rsidRPr="000663FE" w:rsidR="00BC1590" w:rsidP="0018563E" w:rsidRDefault="00BC1590" w14:paraId="634BCA15" w14:textId="77777777">
      <w:pPr>
        <w:rPr>
          <w:rFonts w:ascii="Times New Roman" w:hAnsi="Times New Roman" w:cs="Times New Roman"/>
          <w:sz w:val="24"/>
          <w:lang w:val="en-GB"/>
        </w:rPr>
      </w:pPr>
    </w:p>
    <w:p w:rsidRPr="000663FE" w:rsidR="00D7540E" w:rsidP="00D7540E" w:rsidRDefault="00D7540E" w14:paraId="676A55EF" w14:textId="7966E91B">
      <w:pPr>
        <w:pStyle w:val="Heading1"/>
      </w:pPr>
      <w:bookmarkStart w:name="_Toc133577446" w:id="4"/>
      <w:bookmarkStart w:name="_Toc149576371" w:id="5"/>
      <w:r w:rsidRPr="000663FE">
        <w:t>Introduction</w:t>
      </w:r>
      <w:bookmarkEnd w:id="4"/>
      <w:bookmarkEnd w:id="5"/>
    </w:p>
    <w:p w:rsidRPr="000663FE" w:rsidR="00D7540E" w:rsidP="00D7540E" w:rsidRDefault="00D7540E" w14:paraId="756F9F97" w14:textId="77777777">
      <w:pPr>
        <w:rPr>
          <w:rFonts w:ascii="Times New Roman" w:hAnsi="Times New Roman" w:cs="Times New Roman"/>
          <w:sz w:val="24"/>
          <w:lang w:val="en-GB"/>
        </w:rPr>
      </w:pPr>
    </w:p>
    <w:p w:rsidRPr="000663FE" w:rsidR="00D7540E" w:rsidP="000C4368" w:rsidRDefault="00D7540E" w14:paraId="564A6807" w14:textId="3278B039">
      <w:pPr>
        <w:jc w:val="both"/>
        <w:rPr>
          <w:rFonts w:ascii="Times New Roman" w:hAnsi="Times New Roman" w:cs="Times New Roman"/>
          <w:sz w:val="24"/>
          <w:lang w:val="en-GB"/>
        </w:rPr>
      </w:pPr>
      <w:r w:rsidRPr="000663FE">
        <w:rPr>
          <w:rFonts w:ascii="Times New Roman" w:hAnsi="Times New Roman" w:cs="Times New Roman"/>
          <w:sz w:val="24"/>
          <w:lang w:val="en-GB"/>
        </w:rPr>
        <w:t xml:space="preserve">This document collects technologies </w:t>
      </w:r>
      <w:r w:rsidRPr="000663FE" w:rsidR="000C4368">
        <w:rPr>
          <w:rFonts w:ascii="Times New Roman" w:hAnsi="Times New Roman" w:cs="Times New Roman"/>
          <w:sz w:val="24"/>
          <w:lang w:val="en-GB"/>
        </w:rPr>
        <w:t xml:space="preserve">that are relevant for carriage of depth and alpha maps and </w:t>
      </w:r>
      <w:r w:rsidR="00E1157A">
        <w:rPr>
          <w:rFonts w:ascii="Times New Roman" w:hAnsi="Times New Roman" w:cs="Times New Roman"/>
          <w:sz w:val="24"/>
          <w:lang w:val="en-GB"/>
        </w:rPr>
        <w:t>identifies</w:t>
      </w:r>
      <w:r w:rsidRPr="000663FE" w:rsidR="00DC66E9">
        <w:rPr>
          <w:rFonts w:ascii="Times New Roman" w:hAnsi="Times New Roman" w:cs="Times New Roman"/>
          <w:sz w:val="24"/>
          <w:lang w:val="en-GB"/>
        </w:rPr>
        <w:t xml:space="preserve"> </w:t>
      </w:r>
      <w:r w:rsidRPr="000663FE" w:rsidR="000C4368">
        <w:rPr>
          <w:rFonts w:ascii="Times New Roman" w:hAnsi="Times New Roman" w:cs="Times New Roman"/>
          <w:sz w:val="24"/>
          <w:lang w:val="en-GB"/>
        </w:rPr>
        <w:t xml:space="preserve">their </w:t>
      </w:r>
      <w:r w:rsidR="00DC66E9">
        <w:rPr>
          <w:rFonts w:ascii="Times New Roman" w:hAnsi="Times New Roman" w:cs="Times New Roman"/>
          <w:sz w:val="24"/>
          <w:lang w:val="en-GB"/>
        </w:rPr>
        <w:t xml:space="preserve">possible </w:t>
      </w:r>
      <w:r w:rsidRPr="000663FE" w:rsidR="000C4368">
        <w:rPr>
          <w:rFonts w:ascii="Times New Roman" w:hAnsi="Times New Roman" w:cs="Times New Roman"/>
          <w:sz w:val="24"/>
          <w:lang w:val="en-GB"/>
        </w:rPr>
        <w:t xml:space="preserve">gaps </w:t>
      </w:r>
      <w:r w:rsidR="00E00D9E">
        <w:rPr>
          <w:rFonts w:ascii="Times New Roman" w:hAnsi="Times New Roman" w:cs="Times New Roman"/>
          <w:sz w:val="24"/>
          <w:lang w:val="en-GB"/>
        </w:rPr>
        <w:t>in enabling</w:t>
      </w:r>
      <w:r w:rsidRPr="000663FE" w:rsidR="00E00D9E">
        <w:rPr>
          <w:rFonts w:ascii="Times New Roman" w:hAnsi="Times New Roman" w:cs="Times New Roman"/>
          <w:sz w:val="24"/>
          <w:lang w:val="en-GB"/>
        </w:rPr>
        <w:t xml:space="preserve"> </w:t>
      </w:r>
      <w:r w:rsidRPr="000663FE" w:rsidR="000C4368">
        <w:rPr>
          <w:rFonts w:ascii="Times New Roman" w:hAnsi="Times New Roman" w:cs="Times New Roman"/>
          <w:sz w:val="24"/>
          <w:lang w:val="en-GB"/>
        </w:rPr>
        <w:t xml:space="preserve">current use cases. </w:t>
      </w:r>
      <w:r w:rsidR="00592993">
        <w:rPr>
          <w:rFonts w:ascii="Times New Roman" w:hAnsi="Times New Roman" w:cs="Times New Roman"/>
          <w:sz w:val="24"/>
          <w:lang w:val="en-GB"/>
        </w:rPr>
        <w:t>To address</w:t>
      </w:r>
      <w:r w:rsidR="0082153B">
        <w:rPr>
          <w:rFonts w:ascii="Times New Roman" w:hAnsi="Times New Roman" w:cs="Times New Roman"/>
          <w:sz w:val="24"/>
          <w:lang w:val="en-GB"/>
        </w:rPr>
        <w:t xml:space="preserve"> the</w:t>
      </w:r>
      <w:r w:rsidR="00E1157A">
        <w:rPr>
          <w:rFonts w:ascii="Times New Roman" w:hAnsi="Times New Roman" w:cs="Times New Roman"/>
          <w:sz w:val="24"/>
          <w:lang w:val="en-GB"/>
        </w:rPr>
        <w:t xml:space="preserve">se </w:t>
      </w:r>
      <w:r w:rsidR="0082153B">
        <w:rPr>
          <w:rFonts w:ascii="Times New Roman" w:hAnsi="Times New Roman" w:cs="Times New Roman"/>
          <w:sz w:val="24"/>
          <w:lang w:val="en-GB"/>
        </w:rPr>
        <w:t>possible gaps,</w:t>
      </w:r>
      <w:r w:rsidR="00844693">
        <w:rPr>
          <w:rFonts w:ascii="Times New Roman" w:hAnsi="Times New Roman" w:cs="Times New Roman"/>
          <w:sz w:val="24"/>
          <w:lang w:val="en-GB"/>
        </w:rPr>
        <w:t xml:space="preserve"> this document also aims at providing </w:t>
      </w:r>
      <w:r w:rsidR="008A68A4">
        <w:rPr>
          <w:rFonts w:ascii="Times New Roman" w:hAnsi="Times New Roman" w:cs="Times New Roman"/>
          <w:sz w:val="24"/>
          <w:lang w:val="en-GB"/>
        </w:rPr>
        <w:t>directions for</w:t>
      </w:r>
      <w:r w:rsidR="0082153B">
        <w:rPr>
          <w:rFonts w:ascii="Times New Roman" w:hAnsi="Times New Roman" w:cs="Times New Roman"/>
          <w:sz w:val="24"/>
          <w:lang w:val="en-GB"/>
        </w:rPr>
        <w:t xml:space="preserve"> </w:t>
      </w:r>
      <w:r w:rsidR="008A68A4">
        <w:rPr>
          <w:rFonts w:ascii="Times New Roman" w:hAnsi="Times New Roman" w:cs="Times New Roman"/>
          <w:sz w:val="24"/>
          <w:lang w:val="en-GB"/>
        </w:rPr>
        <w:t xml:space="preserve">possible future </w:t>
      </w:r>
      <w:r w:rsidR="00BD547B">
        <w:rPr>
          <w:rFonts w:ascii="Times New Roman" w:hAnsi="Times New Roman" w:cs="Times New Roman"/>
          <w:sz w:val="24"/>
          <w:lang w:val="en-GB"/>
        </w:rPr>
        <w:t xml:space="preserve">technical work </w:t>
      </w:r>
      <w:r w:rsidR="006E3724">
        <w:rPr>
          <w:rFonts w:ascii="Times New Roman" w:hAnsi="Times New Roman" w:cs="Times New Roman"/>
          <w:sz w:val="24"/>
          <w:lang w:val="en-GB"/>
        </w:rPr>
        <w:t>based on</w:t>
      </w:r>
      <w:r w:rsidR="00BD547B">
        <w:rPr>
          <w:rFonts w:ascii="Times New Roman" w:hAnsi="Times New Roman" w:cs="Times New Roman"/>
          <w:sz w:val="24"/>
          <w:lang w:val="en-GB"/>
        </w:rPr>
        <w:t xml:space="preserve"> </w:t>
      </w:r>
      <w:r w:rsidRPr="000663FE" w:rsidR="000C4368">
        <w:rPr>
          <w:rFonts w:ascii="Times New Roman" w:hAnsi="Times New Roman" w:cs="Times New Roman"/>
          <w:sz w:val="24"/>
          <w:lang w:val="en-GB"/>
        </w:rPr>
        <w:t>ISOBMFF</w:t>
      </w:r>
      <w:r w:rsidR="006E3724">
        <w:rPr>
          <w:rFonts w:ascii="Times New Roman" w:hAnsi="Times New Roman" w:cs="Times New Roman"/>
          <w:sz w:val="24"/>
          <w:lang w:val="en-GB"/>
        </w:rPr>
        <w:t xml:space="preserve">-related technologies </w:t>
      </w:r>
      <w:r w:rsidRPr="000663FE" w:rsidR="000C4368">
        <w:rPr>
          <w:rFonts w:ascii="Times New Roman" w:hAnsi="Times New Roman" w:cs="Times New Roman"/>
          <w:sz w:val="24"/>
          <w:lang w:val="en-GB"/>
        </w:rPr>
        <w:t>.</w:t>
      </w:r>
    </w:p>
    <w:p w:rsidRPr="000663FE" w:rsidR="00D7540E" w:rsidP="00D7540E" w:rsidRDefault="00D7540E" w14:paraId="7F85BE43" w14:textId="77777777">
      <w:pPr>
        <w:rPr>
          <w:rFonts w:ascii="Times New Roman" w:hAnsi="Times New Roman" w:cs="Times New Roman"/>
          <w:sz w:val="24"/>
          <w:lang w:val="en-GB"/>
        </w:rPr>
      </w:pPr>
    </w:p>
    <w:p w:rsidRPr="000663FE" w:rsidR="00D7540E" w:rsidP="00D7540E" w:rsidRDefault="00D7540E" w14:paraId="48E11BDB" w14:textId="77777777">
      <w:pPr>
        <w:rPr>
          <w:rFonts w:ascii="Times New Roman" w:hAnsi="Times New Roman" w:cs="Times New Roman"/>
          <w:sz w:val="24"/>
          <w:lang w:val="en-GB"/>
        </w:rPr>
      </w:pPr>
    </w:p>
    <w:p w:rsidRPr="000663FE" w:rsidR="00D7540E" w:rsidP="00D7540E" w:rsidRDefault="00D7540E" w14:paraId="7EF682C9" w14:textId="69C06B23">
      <w:pPr>
        <w:pStyle w:val="Heading1"/>
      </w:pPr>
      <w:bookmarkStart w:name="_Toc133577447" w:id="6"/>
      <w:bookmarkStart w:name="_Toc149576372" w:id="7"/>
      <w:r w:rsidRPr="000663FE">
        <w:t>Table of content</w:t>
      </w:r>
      <w:bookmarkEnd w:id="6"/>
      <w:r w:rsidRPr="000663FE" w:rsidR="00E76FF9">
        <w:t>s</w:t>
      </w:r>
      <w:bookmarkEnd w:id="7"/>
    </w:p>
    <w:p w:rsidRPr="000663FE" w:rsidR="00D7540E" w:rsidP="00D7540E" w:rsidRDefault="00D7540E" w14:paraId="701AE744" w14:textId="77777777">
      <w:pPr>
        <w:pStyle w:val="Heading1"/>
      </w:pPr>
    </w:p>
    <w:p w:rsidR="00EC230D" w:rsidRDefault="00D7540E" w14:paraId="632C8E52" w14:textId="2C12844E">
      <w:pPr>
        <w:pStyle w:val="TOC1"/>
        <w:rPr>
          <w:rFonts w:asciiTheme="minorHAnsi" w:hAnsiTheme="minorHAnsi" w:eastAsiaTheme="minorEastAsia" w:cstheme="minorBidi"/>
          <w:noProof/>
          <w:lang w:eastAsia="zh-CN"/>
        </w:rPr>
      </w:pPr>
      <w:r w:rsidRPr="000663FE">
        <w:rPr>
          <w:rFonts w:ascii="Times New Roman" w:hAnsi="Times New Roman" w:cs="Times New Roman"/>
          <w:sz w:val="24"/>
          <w:lang w:val="en-GB"/>
        </w:rPr>
        <w:fldChar w:fldCharType="begin"/>
      </w:r>
      <w:r w:rsidRPr="000663FE">
        <w:rPr>
          <w:rFonts w:ascii="Times New Roman" w:hAnsi="Times New Roman" w:cs="Times New Roman"/>
          <w:sz w:val="24"/>
          <w:lang w:val="en-GB"/>
        </w:rPr>
        <w:instrText xml:space="preserve"> TOC \o "1-1" \h \z \u </w:instrText>
      </w:r>
      <w:r w:rsidRPr="000663FE">
        <w:rPr>
          <w:rFonts w:ascii="Times New Roman" w:hAnsi="Times New Roman" w:cs="Times New Roman"/>
          <w:sz w:val="24"/>
          <w:lang w:val="en-GB"/>
        </w:rPr>
        <w:fldChar w:fldCharType="separate"/>
      </w:r>
      <w:hyperlink w:history="1" w:anchor="_Toc149576371">
        <w:r w:rsidRPr="003B09D3" w:rsidR="00EC230D">
          <w:rPr>
            <w:rStyle w:val="Hyperlink"/>
            <w:noProof/>
          </w:rPr>
          <w:t>Introduction</w:t>
        </w:r>
        <w:r w:rsidR="00EC230D">
          <w:rPr>
            <w:noProof/>
            <w:webHidden/>
          </w:rPr>
          <w:tab/>
        </w:r>
        <w:r w:rsidR="00EC230D">
          <w:rPr>
            <w:noProof/>
            <w:webHidden/>
          </w:rPr>
          <w:fldChar w:fldCharType="begin"/>
        </w:r>
        <w:r w:rsidR="00EC230D">
          <w:rPr>
            <w:noProof/>
            <w:webHidden/>
          </w:rPr>
          <w:instrText xml:space="preserve"> PAGEREF _Toc149576371 \h </w:instrText>
        </w:r>
        <w:r w:rsidR="00EC230D">
          <w:rPr>
            <w:noProof/>
            <w:webHidden/>
          </w:rPr>
        </w:r>
        <w:r w:rsidR="00EC230D">
          <w:rPr>
            <w:noProof/>
            <w:webHidden/>
          </w:rPr>
          <w:fldChar w:fldCharType="separate"/>
        </w:r>
        <w:r w:rsidR="00EC230D">
          <w:rPr>
            <w:noProof/>
            <w:webHidden/>
          </w:rPr>
          <w:t>1</w:t>
        </w:r>
        <w:r w:rsidR="00EC230D">
          <w:rPr>
            <w:noProof/>
            <w:webHidden/>
          </w:rPr>
          <w:fldChar w:fldCharType="end"/>
        </w:r>
      </w:hyperlink>
    </w:p>
    <w:p w:rsidR="00EC230D" w:rsidRDefault="00455576" w14:paraId="3F5CCAC9" w14:textId="27A1329E">
      <w:pPr>
        <w:pStyle w:val="TOC1"/>
        <w:rPr>
          <w:rFonts w:asciiTheme="minorHAnsi" w:hAnsiTheme="minorHAnsi" w:eastAsiaTheme="minorEastAsia" w:cstheme="minorBidi"/>
          <w:noProof/>
          <w:lang w:eastAsia="zh-CN"/>
        </w:rPr>
      </w:pPr>
      <w:hyperlink w:history="1" w:anchor="_Toc149576372">
        <w:r w:rsidRPr="003B09D3" w:rsidR="00EC230D">
          <w:rPr>
            <w:rStyle w:val="Hyperlink"/>
            <w:noProof/>
          </w:rPr>
          <w:t>Table of contents</w:t>
        </w:r>
        <w:r w:rsidR="00EC230D">
          <w:rPr>
            <w:noProof/>
            <w:webHidden/>
          </w:rPr>
          <w:tab/>
        </w:r>
        <w:r w:rsidR="00EC230D">
          <w:rPr>
            <w:noProof/>
            <w:webHidden/>
          </w:rPr>
          <w:fldChar w:fldCharType="begin"/>
        </w:r>
        <w:r w:rsidR="00EC230D">
          <w:rPr>
            <w:noProof/>
            <w:webHidden/>
          </w:rPr>
          <w:instrText xml:space="preserve"> PAGEREF _Toc149576372 \h </w:instrText>
        </w:r>
        <w:r w:rsidR="00EC230D">
          <w:rPr>
            <w:noProof/>
            <w:webHidden/>
          </w:rPr>
        </w:r>
        <w:r w:rsidR="00EC230D">
          <w:rPr>
            <w:noProof/>
            <w:webHidden/>
          </w:rPr>
          <w:fldChar w:fldCharType="separate"/>
        </w:r>
        <w:r w:rsidR="00EC230D">
          <w:rPr>
            <w:noProof/>
            <w:webHidden/>
          </w:rPr>
          <w:t>1</w:t>
        </w:r>
        <w:r w:rsidR="00EC230D">
          <w:rPr>
            <w:noProof/>
            <w:webHidden/>
          </w:rPr>
          <w:fldChar w:fldCharType="end"/>
        </w:r>
      </w:hyperlink>
    </w:p>
    <w:p w:rsidR="00EC230D" w:rsidRDefault="00455576" w14:paraId="65DC698B" w14:textId="30A5F965">
      <w:pPr>
        <w:pStyle w:val="TOC1"/>
        <w:rPr>
          <w:rFonts w:asciiTheme="minorHAnsi" w:hAnsiTheme="minorHAnsi" w:eastAsiaTheme="minorEastAsia" w:cstheme="minorBidi"/>
          <w:noProof/>
          <w:lang w:eastAsia="zh-CN"/>
        </w:rPr>
      </w:pPr>
      <w:hyperlink w:history="1" w:anchor="_Toc149576373">
        <w:r w:rsidRPr="003B09D3" w:rsidR="00EC230D">
          <w:rPr>
            <w:rStyle w:val="Hyperlink"/>
            <w:noProof/>
          </w:rPr>
          <w:t>1.</w:t>
        </w:r>
        <w:r w:rsidR="00EC230D">
          <w:rPr>
            <w:rFonts w:asciiTheme="minorHAnsi" w:hAnsiTheme="minorHAnsi" w:eastAsiaTheme="minorEastAsia" w:cstheme="minorBidi"/>
            <w:noProof/>
            <w:lang w:eastAsia="zh-CN"/>
          </w:rPr>
          <w:tab/>
        </w:r>
        <w:r w:rsidRPr="003B09D3" w:rsidR="00EC230D">
          <w:rPr>
            <w:rStyle w:val="Hyperlink"/>
            <w:noProof/>
          </w:rPr>
          <w:t>Use Cases and examples</w:t>
        </w:r>
        <w:r w:rsidR="00EC230D">
          <w:rPr>
            <w:noProof/>
            <w:webHidden/>
          </w:rPr>
          <w:tab/>
        </w:r>
        <w:r w:rsidR="00EC230D">
          <w:rPr>
            <w:noProof/>
            <w:webHidden/>
          </w:rPr>
          <w:fldChar w:fldCharType="begin"/>
        </w:r>
        <w:r w:rsidR="00EC230D">
          <w:rPr>
            <w:noProof/>
            <w:webHidden/>
          </w:rPr>
          <w:instrText xml:space="preserve"> PAGEREF _Toc149576373 \h </w:instrText>
        </w:r>
        <w:r w:rsidR="00EC230D">
          <w:rPr>
            <w:noProof/>
            <w:webHidden/>
          </w:rPr>
        </w:r>
        <w:r w:rsidR="00EC230D">
          <w:rPr>
            <w:noProof/>
            <w:webHidden/>
          </w:rPr>
          <w:fldChar w:fldCharType="separate"/>
        </w:r>
        <w:r w:rsidR="00EC230D">
          <w:rPr>
            <w:noProof/>
            <w:webHidden/>
          </w:rPr>
          <w:t>1</w:t>
        </w:r>
        <w:r w:rsidR="00EC230D">
          <w:rPr>
            <w:noProof/>
            <w:webHidden/>
          </w:rPr>
          <w:fldChar w:fldCharType="end"/>
        </w:r>
      </w:hyperlink>
    </w:p>
    <w:p w:rsidR="00EC230D" w:rsidRDefault="00455576" w14:paraId="53C9E23F" w14:textId="3A954F8C">
      <w:pPr>
        <w:pStyle w:val="TOC1"/>
        <w:rPr>
          <w:rFonts w:asciiTheme="minorHAnsi" w:hAnsiTheme="minorHAnsi" w:eastAsiaTheme="minorEastAsia" w:cstheme="minorBidi"/>
          <w:noProof/>
          <w:lang w:eastAsia="zh-CN"/>
        </w:rPr>
      </w:pPr>
      <w:hyperlink w:history="1" w:anchor="_Toc149576374">
        <w:r w:rsidRPr="003B09D3" w:rsidR="00EC230D">
          <w:rPr>
            <w:rStyle w:val="Hyperlink"/>
            <w:noProof/>
          </w:rPr>
          <w:t>2.</w:t>
        </w:r>
        <w:r w:rsidR="00EC230D">
          <w:rPr>
            <w:rFonts w:asciiTheme="minorHAnsi" w:hAnsiTheme="minorHAnsi" w:eastAsiaTheme="minorEastAsia" w:cstheme="minorBidi"/>
            <w:noProof/>
            <w:lang w:eastAsia="zh-CN"/>
          </w:rPr>
          <w:tab/>
        </w:r>
        <w:r w:rsidRPr="003B09D3" w:rsidR="00EC230D">
          <w:rPr>
            <w:rStyle w:val="Hyperlink"/>
            <w:noProof/>
          </w:rPr>
          <w:t>Existing Technologies</w:t>
        </w:r>
        <w:r w:rsidR="00EC230D">
          <w:rPr>
            <w:noProof/>
            <w:webHidden/>
          </w:rPr>
          <w:tab/>
        </w:r>
        <w:r w:rsidR="00EC230D">
          <w:rPr>
            <w:noProof/>
            <w:webHidden/>
          </w:rPr>
          <w:fldChar w:fldCharType="begin"/>
        </w:r>
        <w:r w:rsidR="00EC230D">
          <w:rPr>
            <w:noProof/>
            <w:webHidden/>
          </w:rPr>
          <w:instrText xml:space="preserve"> PAGEREF _Toc149576374 \h </w:instrText>
        </w:r>
        <w:r w:rsidR="00EC230D">
          <w:rPr>
            <w:noProof/>
            <w:webHidden/>
          </w:rPr>
        </w:r>
        <w:r w:rsidR="00EC230D">
          <w:rPr>
            <w:noProof/>
            <w:webHidden/>
          </w:rPr>
          <w:fldChar w:fldCharType="separate"/>
        </w:r>
        <w:r w:rsidR="00EC230D">
          <w:rPr>
            <w:noProof/>
            <w:webHidden/>
          </w:rPr>
          <w:t>2</w:t>
        </w:r>
        <w:r w:rsidR="00EC230D">
          <w:rPr>
            <w:noProof/>
            <w:webHidden/>
          </w:rPr>
          <w:fldChar w:fldCharType="end"/>
        </w:r>
      </w:hyperlink>
    </w:p>
    <w:p w:rsidR="00EC230D" w:rsidRDefault="00455576" w14:paraId="02F9622F" w14:textId="658D6E97">
      <w:pPr>
        <w:pStyle w:val="TOC1"/>
        <w:rPr>
          <w:rFonts w:asciiTheme="minorHAnsi" w:hAnsiTheme="minorHAnsi" w:eastAsiaTheme="minorEastAsia" w:cstheme="minorBidi"/>
          <w:noProof/>
          <w:lang w:eastAsia="zh-CN"/>
        </w:rPr>
      </w:pPr>
      <w:hyperlink w:history="1" w:anchor="_Toc149576375">
        <w:r w:rsidRPr="003B09D3" w:rsidR="00EC230D">
          <w:rPr>
            <w:rStyle w:val="Hyperlink"/>
            <w:noProof/>
          </w:rPr>
          <w:t>3.</w:t>
        </w:r>
        <w:r w:rsidR="00EC230D">
          <w:rPr>
            <w:rFonts w:asciiTheme="minorHAnsi" w:hAnsiTheme="minorHAnsi" w:eastAsiaTheme="minorEastAsia" w:cstheme="minorBidi"/>
            <w:noProof/>
            <w:lang w:eastAsia="zh-CN"/>
          </w:rPr>
          <w:tab/>
        </w:r>
        <w:r w:rsidRPr="003B09D3" w:rsidR="00EC230D">
          <w:rPr>
            <w:rStyle w:val="Hyperlink"/>
            <w:noProof/>
          </w:rPr>
          <w:t>Gaps and Shortcomings</w:t>
        </w:r>
        <w:r w:rsidR="00EC230D">
          <w:rPr>
            <w:noProof/>
            <w:webHidden/>
          </w:rPr>
          <w:tab/>
        </w:r>
        <w:r w:rsidR="00EC230D">
          <w:rPr>
            <w:noProof/>
            <w:webHidden/>
          </w:rPr>
          <w:fldChar w:fldCharType="begin"/>
        </w:r>
        <w:r w:rsidR="00EC230D">
          <w:rPr>
            <w:noProof/>
            <w:webHidden/>
          </w:rPr>
          <w:instrText xml:space="preserve"> PAGEREF _Toc149576375 \h </w:instrText>
        </w:r>
        <w:r w:rsidR="00EC230D">
          <w:rPr>
            <w:noProof/>
            <w:webHidden/>
          </w:rPr>
        </w:r>
        <w:r w:rsidR="00EC230D">
          <w:rPr>
            <w:noProof/>
            <w:webHidden/>
          </w:rPr>
          <w:fldChar w:fldCharType="separate"/>
        </w:r>
        <w:r w:rsidR="00EC230D">
          <w:rPr>
            <w:noProof/>
            <w:webHidden/>
          </w:rPr>
          <w:t>4</w:t>
        </w:r>
        <w:r w:rsidR="00EC230D">
          <w:rPr>
            <w:noProof/>
            <w:webHidden/>
          </w:rPr>
          <w:fldChar w:fldCharType="end"/>
        </w:r>
      </w:hyperlink>
    </w:p>
    <w:p w:rsidR="00EC230D" w:rsidRDefault="00455576" w14:paraId="343849A4" w14:textId="7ED933C9">
      <w:pPr>
        <w:pStyle w:val="TOC1"/>
        <w:rPr>
          <w:rFonts w:asciiTheme="minorHAnsi" w:hAnsiTheme="minorHAnsi" w:eastAsiaTheme="minorEastAsia" w:cstheme="minorBidi"/>
          <w:noProof/>
          <w:lang w:eastAsia="zh-CN"/>
        </w:rPr>
      </w:pPr>
      <w:hyperlink w:history="1" w:anchor="_Toc149576376">
        <w:r w:rsidRPr="003B09D3" w:rsidR="00EC230D">
          <w:rPr>
            <w:rStyle w:val="Hyperlink"/>
            <w:noProof/>
          </w:rPr>
          <w:t>4.</w:t>
        </w:r>
        <w:r w:rsidR="00EC230D">
          <w:rPr>
            <w:rFonts w:asciiTheme="minorHAnsi" w:hAnsiTheme="minorHAnsi" w:eastAsiaTheme="minorEastAsia" w:cstheme="minorBidi"/>
            <w:noProof/>
            <w:lang w:eastAsia="zh-CN"/>
          </w:rPr>
          <w:tab/>
        </w:r>
        <w:r w:rsidRPr="003B09D3" w:rsidR="00EC230D">
          <w:rPr>
            <w:rStyle w:val="Hyperlink"/>
            <w:noProof/>
          </w:rPr>
          <w:t>Concepts</w:t>
        </w:r>
        <w:r w:rsidR="00EC230D">
          <w:rPr>
            <w:noProof/>
            <w:webHidden/>
          </w:rPr>
          <w:tab/>
        </w:r>
        <w:r w:rsidR="00EC230D">
          <w:rPr>
            <w:noProof/>
            <w:webHidden/>
          </w:rPr>
          <w:fldChar w:fldCharType="begin"/>
        </w:r>
        <w:r w:rsidR="00EC230D">
          <w:rPr>
            <w:noProof/>
            <w:webHidden/>
          </w:rPr>
          <w:instrText xml:space="preserve"> PAGEREF _Toc149576376 \h </w:instrText>
        </w:r>
        <w:r w:rsidR="00EC230D">
          <w:rPr>
            <w:noProof/>
            <w:webHidden/>
          </w:rPr>
        </w:r>
        <w:r w:rsidR="00EC230D">
          <w:rPr>
            <w:noProof/>
            <w:webHidden/>
          </w:rPr>
          <w:fldChar w:fldCharType="separate"/>
        </w:r>
        <w:r w:rsidR="00EC230D">
          <w:rPr>
            <w:noProof/>
            <w:webHidden/>
          </w:rPr>
          <w:t>5</w:t>
        </w:r>
        <w:r w:rsidR="00EC230D">
          <w:rPr>
            <w:noProof/>
            <w:webHidden/>
          </w:rPr>
          <w:fldChar w:fldCharType="end"/>
        </w:r>
      </w:hyperlink>
    </w:p>
    <w:p w:rsidR="00EC230D" w:rsidRDefault="00455576" w14:paraId="6E6DE4A1" w14:textId="03E45FCC">
      <w:pPr>
        <w:pStyle w:val="TOC1"/>
        <w:rPr>
          <w:rFonts w:asciiTheme="minorHAnsi" w:hAnsiTheme="minorHAnsi" w:eastAsiaTheme="minorEastAsia" w:cstheme="minorBidi"/>
          <w:noProof/>
          <w:lang w:eastAsia="zh-CN"/>
        </w:rPr>
      </w:pPr>
      <w:hyperlink w:history="1" w:anchor="_Toc149576377">
        <w:r w:rsidRPr="003B09D3" w:rsidR="00EC230D">
          <w:rPr>
            <w:rStyle w:val="Hyperlink"/>
            <w:noProof/>
          </w:rPr>
          <w:t>5.</w:t>
        </w:r>
        <w:r w:rsidR="00EC230D">
          <w:rPr>
            <w:rFonts w:asciiTheme="minorHAnsi" w:hAnsiTheme="minorHAnsi" w:eastAsiaTheme="minorEastAsia" w:cstheme="minorBidi"/>
            <w:noProof/>
            <w:lang w:eastAsia="zh-CN"/>
          </w:rPr>
          <w:tab/>
        </w:r>
        <w:r w:rsidRPr="003B09D3" w:rsidR="00EC230D">
          <w:rPr>
            <w:rStyle w:val="Hyperlink"/>
            <w:noProof/>
          </w:rPr>
          <w:t>Terminology</w:t>
        </w:r>
        <w:r w:rsidR="00EC230D">
          <w:rPr>
            <w:noProof/>
            <w:webHidden/>
          </w:rPr>
          <w:tab/>
        </w:r>
        <w:r w:rsidR="00EC230D">
          <w:rPr>
            <w:noProof/>
            <w:webHidden/>
          </w:rPr>
          <w:fldChar w:fldCharType="begin"/>
        </w:r>
        <w:r w:rsidR="00EC230D">
          <w:rPr>
            <w:noProof/>
            <w:webHidden/>
          </w:rPr>
          <w:instrText xml:space="preserve"> PAGEREF _Toc149576377 \h </w:instrText>
        </w:r>
        <w:r w:rsidR="00EC230D">
          <w:rPr>
            <w:noProof/>
            <w:webHidden/>
          </w:rPr>
        </w:r>
        <w:r w:rsidR="00EC230D">
          <w:rPr>
            <w:noProof/>
            <w:webHidden/>
          </w:rPr>
          <w:fldChar w:fldCharType="separate"/>
        </w:r>
        <w:r w:rsidR="00EC230D">
          <w:rPr>
            <w:noProof/>
            <w:webHidden/>
          </w:rPr>
          <w:t>5</w:t>
        </w:r>
        <w:r w:rsidR="00EC230D">
          <w:rPr>
            <w:noProof/>
            <w:webHidden/>
          </w:rPr>
          <w:fldChar w:fldCharType="end"/>
        </w:r>
      </w:hyperlink>
    </w:p>
    <w:p w:rsidR="00EC230D" w:rsidRDefault="00455576" w14:paraId="08E8F358" w14:textId="7C26023C">
      <w:pPr>
        <w:pStyle w:val="TOC1"/>
        <w:rPr>
          <w:rFonts w:asciiTheme="minorHAnsi" w:hAnsiTheme="minorHAnsi" w:eastAsiaTheme="minorEastAsia" w:cstheme="minorBidi"/>
          <w:noProof/>
          <w:lang w:eastAsia="zh-CN"/>
        </w:rPr>
      </w:pPr>
      <w:hyperlink w:history="1" w:anchor="_Toc149576378">
        <w:r w:rsidRPr="003B09D3" w:rsidR="00EC230D">
          <w:rPr>
            <w:rStyle w:val="Hyperlink"/>
            <w:noProof/>
          </w:rPr>
          <w:t>6.</w:t>
        </w:r>
        <w:r w:rsidR="00EC230D">
          <w:rPr>
            <w:rFonts w:asciiTheme="minorHAnsi" w:hAnsiTheme="minorHAnsi" w:eastAsiaTheme="minorEastAsia" w:cstheme="minorBidi"/>
            <w:noProof/>
            <w:lang w:eastAsia="zh-CN"/>
          </w:rPr>
          <w:tab/>
        </w:r>
        <w:r w:rsidRPr="003B09D3" w:rsidR="00EC230D">
          <w:rPr>
            <w:rStyle w:val="Hyperlink"/>
            <w:noProof/>
          </w:rPr>
          <w:t>Alpha and Depth Maps</w:t>
        </w:r>
        <w:r w:rsidR="00EC230D">
          <w:rPr>
            <w:noProof/>
            <w:webHidden/>
          </w:rPr>
          <w:tab/>
        </w:r>
        <w:r w:rsidR="00EC230D">
          <w:rPr>
            <w:noProof/>
            <w:webHidden/>
          </w:rPr>
          <w:fldChar w:fldCharType="begin"/>
        </w:r>
        <w:r w:rsidR="00EC230D">
          <w:rPr>
            <w:noProof/>
            <w:webHidden/>
          </w:rPr>
          <w:instrText xml:space="preserve"> PAGEREF _Toc149576378 \h </w:instrText>
        </w:r>
        <w:r w:rsidR="00EC230D">
          <w:rPr>
            <w:noProof/>
            <w:webHidden/>
          </w:rPr>
        </w:r>
        <w:r w:rsidR="00EC230D">
          <w:rPr>
            <w:noProof/>
            <w:webHidden/>
          </w:rPr>
          <w:fldChar w:fldCharType="separate"/>
        </w:r>
        <w:r w:rsidR="00EC230D">
          <w:rPr>
            <w:noProof/>
            <w:webHidden/>
          </w:rPr>
          <w:t>6</w:t>
        </w:r>
        <w:r w:rsidR="00EC230D">
          <w:rPr>
            <w:noProof/>
            <w:webHidden/>
          </w:rPr>
          <w:fldChar w:fldCharType="end"/>
        </w:r>
      </w:hyperlink>
    </w:p>
    <w:p w:rsidR="00EC230D" w:rsidRDefault="00455576" w14:paraId="6BCC3E60" w14:textId="18014911">
      <w:pPr>
        <w:pStyle w:val="TOC1"/>
        <w:rPr>
          <w:rFonts w:asciiTheme="minorHAnsi" w:hAnsiTheme="minorHAnsi" w:eastAsiaTheme="minorEastAsia" w:cstheme="minorBidi"/>
          <w:noProof/>
          <w:lang w:eastAsia="zh-CN"/>
        </w:rPr>
      </w:pPr>
      <w:hyperlink w:history="1" w:anchor="_Toc149576379">
        <w:r w:rsidRPr="003B09D3" w:rsidR="00EC230D">
          <w:rPr>
            <w:rStyle w:val="Hyperlink"/>
            <w:noProof/>
          </w:rPr>
          <w:t>7.</w:t>
        </w:r>
        <w:r w:rsidR="00EC230D">
          <w:rPr>
            <w:rFonts w:asciiTheme="minorHAnsi" w:hAnsiTheme="minorHAnsi" w:eastAsiaTheme="minorEastAsia" w:cstheme="minorBidi"/>
            <w:noProof/>
            <w:lang w:eastAsia="zh-CN"/>
          </w:rPr>
          <w:tab/>
        </w:r>
        <w:r w:rsidRPr="003B09D3" w:rsidR="00EC230D">
          <w:rPr>
            <w:rStyle w:val="Hyperlink"/>
            <w:noProof/>
          </w:rPr>
          <w:t>Possible future work</w:t>
        </w:r>
        <w:r w:rsidR="00EC230D">
          <w:rPr>
            <w:noProof/>
            <w:webHidden/>
          </w:rPr>
          <w:tab/>
        </w:r>
        <w:r w:rsidR="00EC230D">
          <w:rPr>
            <w:noProof/>
            <w:webHidden/>
          </w:rPr>
          <w:fldChar w:fldCharType="begin"/>
        </w:r>
        <w:r w:rsidR="00EC230D">
          <w:rPr>
            <w:noProof/>
            <w:webHidden/>
          </w:rPr>
          <w:instrText xml:space="preserve"> PAGEREF _Toc149576379 \h </w:instrText>
        </w:r>
        <w:r w:rsidR="00EC230D">
          <w:rPr>
            <w:noProof/>
            <w:webHidden/>
          </w:rPr>
        </w:r>
        <w:r w:rsidR="00EC230D">
          <w:rPr>
            <w:noProof/>
            <w:webHidden/>
          </w:rPr>
          <w:fldChar w:fldCharType="separate"/>
        </w:r>
        <w:r w:rsidR="00EC230D">
          <w:rPr>
            <w:noProof/>
            <w:webHidden/>
          </w:rPr>
          <w:t>8</w:t>
        </w:r>
        <w:r w:rsidR="00EC230D">
          <w:rPr>
            <w:noProof/>
            <w:webHidden/>
          </w:rPr>
          <w:fldChar w:fldCharType="end"/>
        </w:r>
      </w:hyperlink>
    </w:p>
    <w:p w:rsidR="00EC230D" w:rsidRDefault="00455576" w14:paraId="1581C6B0" w14:textId="6FEDE7AC">
      <w:pPr>
        <w:pStyle w:val="TOC1"/>
        <w:rPr>
          <w:rFonts w:asciiTheme="minorHAnsi" w:hAnsiTheme="minorHAnsi" w:eastAsiaTheme="minorEastAsia" w:cstheme="minorBidi"/>
          <w:noProof/>
          <w:lang w:eastAsia="zh-CN"/>
        </w:rPr>
      </w:pPr>
      <w:hyperlink w:history="1" w:anchor="_Toc149576380">
        <w:r w:rsidRPr="003B09D3" w:rsidR="00EC230D">
          <w:rPr>
            <w:rStyle w:val="Hyperlink"/>
            <w:noProof/>
          </w:rPr>
          <w:t>8.</w:t>
        </w:r>
        <w:r w:rsidR="00EC230D">
          <w:rPr>
            <w:rFonts w:asciiTheme="minorHAnsi" w:hAnsiTheme="minorHAnsi" w:eastAsiaTheme="minorEastAsia" w:cstheme="minorBidi"/>
            <w:noProof/>
            <w:lang w:eastAsia="zh-CN"/>
          </w:rPr>
          <w:tab/>
        </w:r>
        <w:r w:rsidRPr="003B09D3" w:rsidR="00EC230D">
          <w:rPr>
            <w:rStyle w:val="Hyperlink"/>
            <w:noProof/>
          </w:rPr>
          <w:t>Links and References</w:t>
        </w:r>
        <w:r w:rsidR="00EC230D">
          <w:rPr>
            <w:noProof/>
            <w:webHidden/>
          </w:rPr>
          <w:tab/>
        </w:r>
        <w:r w:rsidR="00EC230D">
          <w:rPr>
            <w:noProof/>
            <w:webHidden/>
          </w:rPr>
          <w:fldChar w:fldCharType="begin"/>
        </w:r>
        <w:r w:rsidR="00EC230D">
          <w:rPr>
            <w:noProof/>
            <w:webHidden/>
          </w:rPr>
          <w:instrText xml:space="preserve"> PAGEREF _Toc149576380 \h </w:instrText>
        </w:r>
        <w:r w:rsidR="00EC230D">
          <w:rPr>
            <w:noProof/>
            <w:webHidden/>
          </w:rPr>
        </w:r>
        <w:r w:rsidR="00EC230D">
          <w:rPr>
            <w:noProof/>
            <w:webHidden/>
          </w:rPr>
          <w:fldChar w:fldCharType="separate"/>
        </w:r>
        <w:r w:rsidR="00EC230D">
          <w:rPr>
            <w:noProof/>
            <w:webHidden/>
          </w:rPr>
          <w:t>9</w:t>
        </w:r>
        <w:r w:rsidR="00EC230D">
          <w:rPr>
            <w:noProof/>
            <w:webHidden/>
          </w:rPr>
          <w:fldChar w:fldCharType="end"/>
        </w:r>
      </w:hyperlink>
    </w:p>
    <w:p w:rsidRPr="000663FE" w:rsidR="00BC1590" w:rsidRDefault="00D7540E" w14:paraId="2E3E7174" w14:textId="2EB0114D">
      <w:pPr>
        <w:rPr>
          <w:rFonts w:ascii="Times New Roman" w:hAnsi="Times New Roman" w:cs="Times New Roman"/>
          <w:sz w:val="24"/>
          <w:lang w:val="en-GB"/>
        </w:rPr>
      </w:pPr>
      <w:r w:rsidRPr="000663FE">
        <w:rPr>
          <w:rFonts w:ascii="Times New Roman" w:hAnsi="Times New Roman" w:cs="Times New Roman"/>
          <w:sz w:val="24"/>
          <w:lang w:val="en-GB"/>
        </w:rPr>
        <w:fldChar w:fldCharType="end"/>
      </w:r>
    </w:p>
    <w:p w:rsidR="00A12D34" w:rsidP="009B5FB4" w:rsidRDefault="00474E74" w14:paraId="0405C3C2" w14:textId="59EA9674">
      <w:pPr>
        <w:pStyle w:val="Heading1"/>
        <w:numPr>
          <w:ilvl w:val="0"/>
          <w:numId w:val="9"/>
        </w:numPr>
      </w:pPr>
      <w:bookmarkStart w:name="_Toc149576373" w:id="8"/>
      <w:r w:rsidRPr="000663FE">
        <w:t xml:space="preserve">Use Cases and </w:t>
      </w:r>
      <w:r w:rsidRPr="000663FE" w:rsidR="008B3AA9">
        <w:t>e</w:t>
      </w:r>
      <w:r w:rsidRPr="000663FE">
        <w:t>xamples</w:t>
      </w:r>
      <w:bookmarkEnd w:id="8"/>
    </w:p>
    <w:p w:rsidRPr="000663FE" w:rsidR="00734D66" w:rsidP="001D758F" w:rsidRDefault="00734D66" w14:paraId="561F9DC6" w14:textId="77777777">
      <w:pPr>
        <w:pStyle w:val="Heading1"/>
      </w:pPr>
    </w:p>
    <w:p w:rsidRPr="000663FE" w:rsidR="002277E5" w:rsidP="00A32DA9" w:rsidRDefault="002277E5" w14:paraId="1B348E13" w14:textId="30A2BEA8">
      <w:pPr>
        <w:jc w:val="both"/>
        <w:rPr>
          <w:rFonts w:ascii="Times New Roman" w:hAnsi="Times New Roman" w:cs="Times New Roman"/>
          <w:sz w:val="24"/>
          <w:lang w:val="en-GB"/>
        </w:rPr>
      </w:pPr>
      <w:r w:rsidRPr="000663FE">
        <w:rPr>
          <w:rFonts w:ascii="Times New Roman" w:hAnsi="Times New Roman" w:cs="Times New Roman"/>
          <w:sz w:val="24"/>
          <w:lang w:val="en-GB"/>
        </w:rPr>
        <w:t xml:space="preserve">When it comes to carriage of depth, it is </w:t>
      </w:r>
      <w:r w:rsidR="001B116E">
        <w:rPr>
          <w:rFonts w:ascii="Times New Roman" w:hAnsi="Times New Roman" w:cs="Times New Roman"/>
          <w:sz w:val="24"/>
          <w:lang w:val="en-GB"/>
        </w:rPr>
        <w:t xml:space="preserve">commonly assumed to be </w:t>
      </w:r>
      <w:r w:rsidRPr="000663FE">
        <w:rPr>
          <w:rFonts w:ascii="Times New Roman" w:hAnsi="Times New Roman" w:cs="Times New Roman"/>
          <w:sz w:val="24"/>
          <w:lang w:val="en-GB"/>
        </w:rPr>
        <w:t>associated with a video stream, and encoded using a video codec. However, this paradigm is shifting, especially with the advent of AR</w:t>
      </w:r>
      <w:r w:rsidRPr="000663FE" w:rsidR="00630972">
        <w:rPr>
          <w:rFonts w:ascii="Times New Roman" w:hAnsi="Times New Roman" w:cs="Times New Roman"/>
          <w:sz w:val="24"/>
          <w:lang w:val="en-GB"/>
        </w:rPr>
        <w:t>, since there could be depth streams not necessarily tied to a video stream and new non video-based, depth-specific codecs emerge</w:t>
      </w:r>
      <w:r w:rsidRPr="000663FE">
        <w:rPr>
          <w:rFonts w:ascii="Times New Roman" w:hAnsi="Times New Roman" w:cs="Times New Roman"/>
          <w:sz w:val="24"/>
          <w:lang w:val="en-GB"/>
        </w:rPr>
        <w:t>. Following are some concrete examples that can put the carriage of depth data technologies in perspective.</w:t>
      </w:r>
    </w:p>
    <w:p w:rsidRPr="000663FE" w:rsidR="002277E5" w:rsidP="00A32DA9" w:rsidRDefault="002277E5" w14:paraId="4A3B2D8B" w14:textId="77777777">
      <w:pPr>
        <w:jc w:val="both"/>
        <w:rPr>
          <w:rFonts w:ascii="Times New Roman" w:hAnsi="Times New Roman" w:cs="Times New Roman"/>
          <w:sz w:val="24"/>
          <w:lang w:val="en-GB"/>
        </w:rPr>
      </w:pPr>
    </w:p>
    <w:p w:rsidRPr="000663FE" w:rsidR="002277E5" w:rsidP="00A32DA9" w:rsidRDefault="002277E5" w14:paraId="5B4F01A4" w14:textId="77777777">
      <w:pPr>
        <w:jc w:val="both"/>
        <w:rPr>
          <w:rFonts w:ascii="Times New Roman" w:hAnsi="Times New Roman" w:cs="Times New Roman"/>
          <w:sz w:val="24"/>
          <w:lang w:val="en-GB"/>
        </w:rPr>
      </w:pPr>
      <w:r w:rsidRPr="000663FE">
        <w:rPr>
          <w:rFonts w:ascii="Times New Roman" w:hAnsi="Times New Roman" w:cs="Times New Roman"/>
          <w:sz w:val="24"/>
          <w:lang w:val="en-GB"/>
        </w:rPr>
        <w:t xml:space="preserve">(1) </w:t>
      </w:r>
      <w:r w:rsidRPr="000663FE">
        <w:rPr>
          <w:rFonts w:ascii="Times New Roman" w:hAnsi="Times New Roman" w:cs="Times New Roman"/>
          <w:b/>
          <w:bCs/>
          <w:i/>
          <w:iCs/>
          <w:sz w:val="24"/>
          <w:lang w:val="en-GB"/>
        </w:rPr>
        <w:t>AR recording</w:t>
      </w:r>
      <w:r w:rsidRPr="000663FE">
        <w:rPr>
          <w:rFonts w:ascii="Times New Roman" w:hAnsi="Times New Roman" w:cs="Times New Roman"/>
          <w:sz w:val="24"/>
          <w:lang w:val="en-GB"/>
        </w:rPr>
        <w:t>: Android has the Depth API (of ARCore), that can be used to record the depth of a scene. This recording can be stored by an AR-enabled device (e.g. AR Glasses, Smartphone…) and it can use this depth information to add 3D Effects during the playback of the recorded video of the scene.</w:t>
      </w:r>
    </w:p>
    <w:p w:rsidRPr="000663FE" w:rsidR="002277E5" w:rsidP="00A32DA9" w:rsidRDefault="002277E5" w14:paraId="00FEC9BF" w14:textId="77777777">
      <w:pPr>
        <w:jc w:val="both"/>
        <w:rPr>
          <w:rFonts w:ascii="Times New Roman" w:hAnsi="Times New Roman" w:cs="Times New Roman"/>
          <w:sz w:val="24"/>
          <w:lang w:val="en-GB"/>
        </w:rPr>
      </w:pPr>
    </w:p>
    <w:p w:rsidRPr="000663FE" w:rsidR="002277E5" w:rsidP="00A32DA9" w:rsidRDefault="002277E5" w14:paraId="498E5DB5" w14:textId="276581AD">
      <w:pPr>
        <w:jc w:val="both"/>
        <w:rPr>
          <w:rFonts w:ascii="Times New Roman" w:hAnsi="Times New Roman" w:cs="Times New Roman"/>
          <w:sz w:val="24"/>
          <w:szCs w:val="24"/>
          <w:lang w:val="en-GB"/>
        </w:rPr>
      </w:pPr>
      <w:r w:rsidRPr="32AA284A">
        <w:rPr>
          <w:rFonts w:ascii="Times New Roman" w:hAnsi="Times New Roman" w:cs="Times New Roman"/>
          <w:sz w:val="24"/>
          <w:szCs w:val="24"/>
          <w:lang w:val="en-GB"/>
        </w:rPr>
        <w:t xml:space="preserve">(2) </w:t>
      </w:r>
      <w:r w:rsidRPr="32AA284A">
        <w:rPr>
          <w:rFonts w:ascii="Times New Roman" w:hAnsi="Times New Roman" w:cs="Times New Roman"/>
          <w:b/>
          <w:i/>
          <w:sz w:val="24"/>
          <w:szCs w:val="24"/>
          <w:lang w:val="en-GB"/>
        </w:rPr>
        <w:t>Depth from multiple videos</w:t>
      </w:r>
      <w:r w:rsidRPr="32AA284A">
        <w:rPr>
          <w:rFonts w:ascii="Times New Roman" w:hAnsi="Times New Roman" w:cs="Times New Roman"/>
          <w:sz w:val="24"/>
          <w:szCs w:val="24"/>
          <w:lang w:val="en-GB"/>
        </w:rPr>
        <w:t xml:space="preserve">: In this case, multiple video cameras can be used to record a scene, and from the video recordings the depth is calculated. This depth data is standalone data (i.e. does not correspond to a single video), therefore it should be handled undependably. This use case </w:t>
      </w:r>
      <w:r w:rsidRPr="32AA284A" w:rsidR="00994B2D">
        <w:rPr>
          <w:rFonts w:ascii="Times New Roman" w:hAnsi="Times New Roman" w:cs="Times New Roman"/>
          <w:sz w:val="24"/>
          <w:szCs w:val="24"/>
          <w:lang w:val="en-GB"/>
        </w:rPr>
        <w:t>cannot</w:t>
      </w:r>
      <w:r w:rsidRPr="32AA284A">
        <w:rPr>
          <w:rFonts w:ascii="Times New Roman" w:hAnsi="Times New Roman" w:cs="Times New Roman"/>
          <w:sz w:val="24"/>
          <w:szCs w:val="24"/>
          <w:lang w:val="en-GB"/>
        </w:rPr>
        <w:t xml:space="preserve"> be addressed with current standards since it is assumed that depth always accompanies a video. This become</w:t>
      </w:r>
      <w:r w:rsidRPr="32AA284A" w:rsidR="42BF1A5A">
        <w:rPr>
          <w:rFonts w:ascii="Times New Roman" w:hAnsi="Times New Roman" w:cs="Times New Roman"/>
          <w:sz w:val="24"/>
          <w:szCs w:val="24"/>
          <w:lang w:val="en-GB"/>
        </w:rPr>
        <w:t>s</w:t>
      </w:r>
      <w:r w:rsidRPr="32AA284A">
        <w:rPr>
          <w:rFonts w:ascii="Times New Roman" w:hAnsi="Times New Roman" w:cs="Times New Roman"/>
          <w:sz w:val="24"/>
          <w:szCs w:val="24"/>
          <w:lang w:val="en-GB"/>
        </w:rPr>
        <w:t xml:space="preserve"> more and more the case with AR glasses having several sensor</w:t>
      </w:r>
      <w:r w:rsidRPr="32AA284A" w:rsidR="760E83FC">
        <w:rPr>
          <w:rFonts w:ascii="Times New Roman" w:hAnsi="Times New Roman" w:cs="Times New Roman"/>
          <w:sz w:val="24"/>
          <w:szCs w:val="24"/>
          <w:lang w:val="en-GB"/>
        </w:rPr>
        <w:t>s</w:t>
      </w:r>
      <w:r w:rsidRPr="32AA284A">
        <w:rPr>
          <w:rFonts w:ascii="Times New Roman" w:hAnsi="Times New Roman" w:cs="Times New Roman"/>
          <w:sz w:val="24"/>
          <w:szCs w:val="24"/>
          <w:lang w:val="en-GB"/>
        </w:rPr>
        <w:t xml:space="preserve"> for depth but a smaller number for RGB recording.</w:t>
      </w:r>
    </w:p>
    <w:p w:rsidRPr="000663FE" w:rsidR="002277E5" w:rsidP="00A32DA9" w:rsidRDefault="002277E5" w14:paraId="75ADC0DE" w14:textId="77777777">
      <w:pPr>
        <w:jc w:val="both"/>
        <w:rPr>
          <w:rFonts w:ascii="Times New Roman" w:hAnsi="Times New Roman" w:cs="Times New Roman"/>
          <w:sz w:val="24"/>
          <w:lang w:val="en-GB"/>
        </w:rPr>
      </w:pPr>
    </w:p>
    <w:p w:rsidRPr="000663FE" w:rsidR="002277E5" w:rsidP="00A32DA9" w:rsidRDefault="002277E5" w14:paraId="7B0077AA" w14:textId="35B5EFC3">
      <w:pPr>
        <w:jc w:val="both"/>
        <w:rPr>
          <w:rFonts w:ascii="Times New Roman" w:hAnsi="Times New Roman" w:cs="Times New Roman"/>
          <w:sz w:val="24"/>
          <w:lang w:val="en-GB"/>
        </w:rPr>
      </w:pPr>
      <w:r w:rsidRPr="000663FE">
        <w:rPr>
          <w:rFonts w:ascii="Times New Roman" w:hAnsi="Times New Roman" w:cs="Times New Roman"/>
          <w:sz w:val="24"/>
          <w:lang w:val="en-GB"/>
        </w:rPr>
        <w:t xml:space="preserve">(3) </w:t>
      </w:r>
      <w:r w:rsidRPr="000663FE">
        <w:rPr>
          <w:rFonts w:ascii="Times New Roman" w:hAnsi="Times New Roman" w:cs="Times New Roman"/>
          <w:b/>
          <w:bCs/>
          <w:i/>
          <w:iCs/>
          <w:sz w:val="24"/>
          <w:lang w:val="en-GB"/>
        </w:rPr>
        <w:t>Non-video coded depth</w:t>
      </w:r>
      <w:r w:rsidRPr="000663FE">
        <w:rPr>
          <w:rFonts w:ascii="Times New Roman" w:hAnsi="Times New Roman" w:cs="Times New Roman"/>
          <w:sz w:val="24"/>
          <w:lang w:val="en-GB"/>
        </w:rPr>
        <w:t xml:space="preserve">: </w:t>
      </w:r>
      <w:r w:rsidR="006B14D3">
        <w:rPr>
          <w:rFonts w:ascii="Times New Roman" w:hAnsi="Times New Roman" w:cs="Times New Roman"/>
          <w:sz w:val="24"/>
          <w:lang w:val="en-GB"/>
        </w:rPr>
        <w:t>Recently</w:t>
      </w:r>
      <w:r w:rsidRPr="000663FE">
        <w:rPr>
          <w:rFonts w:ascii="Times New Roman" w:hAnsi="Times New Roman" w:cs="Times New Roman"/>
          <w:sz w:val="24"/>
          <w:lang w:val="en-GB"/>
        </w:rPr>
        <w:t xml:space="preserve">, there </w:t>
      </w:r>
      <w:r w:rsidR="006B14D3">
        <w:rPr>
          <w:rFonts w:ascii="Times New Roman" w:hAnsi="Times New Roman" w:cs="Times New Roman"/>
          <w:sz w:val="24"/>
          <w:lang w:val="en-GB"/>
        </w:rPr>
        <w:t>has been</w:t>
      </w:r>
      <w:r w:rsidRPr="000663FE">
        <w:rPr>
          <w:rFonts w:ascii="Times New Roman" w:hAnsi="Times New Roman" w:cs="Times New Roman"/>
          <w:sz w:val="24"/>
          <w:lang w:val="en-GB"/>
        </w:rPr>
        <w:t xml:space="preserve"> </w:t>
      </w:r>
      <w:r w:rsidR="003240F1">
        <w:rPr>
          <w:rFonts w:ascii="Times New Roman" w:hAnsi="Times New Roman" w:cs="Times New Roman"/>
          <w:sz w:val="24"/>
          <w:lang w:val="en-GB"/>
        </w:rPr>
        <w:t xml:space="preserve">research on </w:t>
      </w:r>
      <w:r w:rsidRPr="000663FE">
        <w:rPr>
          <w:rFonts w:ascii="Times New Roman" w:hAnsi="Times New Roman" w:cs="Times New Roman"/>
          <w:sz w:val="24"/>
          <w:lang w:val="en-GB"/>
        </w:rPr>
        <w:t>other ways to code depth with specific depth information compression technique, e.g. the RVL by Microsoft [</w:t>
      </w:r>
      <w:r w:rsidRPr="000663FE" w:rsidR="000663FE">
        <w:rPr>
          <w:rFonts w:ascii="Times New Roman" w:hAnsi="Times New Roman" w:cs="Times New Roman"/>
          <w:sz w:val="24"/>
          <w:lang w:val="en-GB"/>
        </w:rPr>
        <w:t>2</w:t>
      </w:r>
      <w:r w:rsidRPr="000663FE">
        <w:rPr>
          <w:rFonts w:ascii="Times New Roman" w:hAnsi="Times New Roman" w:cs="Times New Roman"/>
          <w:sz w:val="24"/>
          <w:lang w:val="en-GB"/>
        </w:rPr>
        <w:t>].</w:t>
      </w:r>
    </w:p>
    <w:p w:rsidRPr="000663FE" w:rsidR="00DC49D7" w:rsidP="00A32DA9" w:rsidRDefault="00DC49D7" w14:paraId="43EFA526" w14:textId="5B9F8436">
      <w:pPr>
        <w:jc w:val="both"/>
        <w:rPr>
          <w:rFonts w:ascii="Times New Roman" w:hAnsi="Times New Roman" w:cs="Times New Roman"/>
          <w:sz w:val="24"/>
          <w:lang w:val="en-GB"/>
        </w:rPr>
      </w:pPr>
    </w:p>
    <w:p w:rsidRPr="000663FE" w:rsidR="00DC49D7" w:rsidP="00A32DA9" w:rsidRDefault="00DC49D7" w14:paraId="119FEA8E" w14:textId="03FA31D2">
      <w:pPr>
        <w:jc w:val="both"/>
        <w:rPr>
          <w:rFonts w:ascii="Times New Roman" w:hAnsi="Times New Roman" w:cs="Times New Roman"/>
          <w:sz w:val="24"/>
          <w:lang w:val="en-GB"/>
        </w:rPr>
      </w:pPr>
      <w:r w:rsidRPr="000663FE">
        <w:rPr>
          <w:rFonts w:ascii="Times New Roman" w:hAnsi="Times New Roman" w:cs="Times New Roman"/>
          <w:sz w:val="24"/>
          <w:lang w:val="en-GB"/>
        </w:rPr>
        <w:t xml:space="preserve">(4) </w:t>
      </w:r>
      <w:r w:rsidRPr="000663FE">
        <w:rPr>
          <w:rFonts w:ascii="Times New Roman" w:hAnsi="Times New Roman" w:cs="Times New Roman"/>
          <w:b/>
          <w:bCs/>
          <w:i/>
          <w:iCs/>
          <w:sz w:val="24"/>
          <w:lang w:val="en-GB"/>
        </w:rPr>
        <w:t>Split rendering</w:t>
      </w:r>
      <w:r w:rsidRPr="000663FE" w:rsidR="00B32F30">
        <w:rPr>
          <w:rFonts w:ascii="Times New Roman" w:hAnsi="Times New Roman" w:cs="Times New Roman"/>
          <w:sz w:val="24"/>
          <w:lang w:val="en-GB"/>
        </w:rPr>
        <w:t xml:space="preserve">: When the rendering of a scene takes place at a different device than the end device (e.g. rendering on a smartphone – viewing on tethered AR glasses), </w:t>
      </w:r>
      <w:r w:rsidR="009F7845">
        <w:rPr>
          <w:rFonts w:ascii="Times New Roman" w:hAnsi="Times New Roman" w:cs="Times New Roman"/>
          <w:sz w:val="24"/>
          <w:lang w:val="en-GB"/>
        </w:rPr>
        <w:t xml:space="preserve">a </w:t>
      </w:r>
      <w:r w:rsidRPr="000663FE" w:rsidR="00B32F30">
        <w:rPr>
          <w:rFonts w:ascii="Times New Roman" w:hAnsi="Times New Roman" w:cs="Times New Roman"/>
          <w:sz w:val="24"/>
          <w:lang w:val="en-GB"/>
        </w:rPr>
        <w:t>depth</w:t>
      </w:r>
      <w:r w:rsidR="00266A42">
        <w:rPr>
          <w:rFonts w:ascii="Times New Roman" w:hAnsi="Times New Roman" w:cs="Times New Roman"/>
          <w:sz w:val="24"/>
          <w:lang w:val="en-GB"/>
        </w:rPr>
        <w:t xml:space="preserve"> </w:t>
      </w:r>
      <w:r w:rsidR="00BA48C1">
        <w:rPr>
          <w:rFonts w:ascii="Times New Roman" w:hAnsi="Times New Roman" w:cs="Times New Roman"/>
          <w:sz w:val="24"/>
          <w:lang w:val="en-GB"/>
        </w:rPr>
        <w:t>layer of the rendered scene</w:t>
      </w:r>
      <w:r w:rsidRPr="000663FE" w:rsidR="00B32F30">
        <w:rPr>
          <w:rFonts w:ascii="Times New Roman" w:hAnsi="Times New Roman" w:cs="Times New Roman"/>
          <w:sz w:val="24"/>
          <w:lang w:val="en-GB"/>
        </w:rPr>
        <w:t xml:space="preserve"> </w:t>
      </w:r>
      <w:r w:rsidR="00FD5926">
        <w:rPr>
          <w:rFonts w:ascii="Times New Roman" w:hAnsi="Times New Roman" w:cs="Times New Roman"/>
          <w:sz w:val="24"/>
          <w:lang w:val="en-GB"/>
        </w:rPr>
        <w:t xml:space="preserve">can be used to </w:t>
      </w:r>
      <w:r w:rsidRPr="000663FE" w:rsidR="00B32F30">
        <w:rPr>
          <w:rFonts w:ascii="Times New Roman" w:hAnsi="Times New Roman" w:cs="Times New Roman"/>
          <w:sz w:val="24"/>
          <w:lang w:val="en-GB"/>
        </w:rPr>
        <w:t>correct the image right before the final display.</w:t>
      </w:r>
      <w:r w:rsidRPr="000663FE">
        <w:rPr>
          <w:rFonts w:ascii="Times New Roman" w:hAnsi="Times New Roman" w:cs="Times New Roman"/>
          <w:sz w:val="24"/>
          <w:lang w:val="en-GB"/>
        </w:rPr>
        <w:t xml:space="preserve"> </w:t>
      </w:r>
    </w:p>
    <w:p w:rsidRPr="000663FE" w:rsidR="002277E5" w:rsidP="00A32DA9" w:rsidRDefault="002277E5" w14:paraId="5F353753" w14:textId="6DD57758">
      <w:pPr>
        <w:jc w:val="both"/>
        <w:rPr>
          <w:rFonts w:ascii="Times New Roman" w:hAnsi="Times New Roman" w:cs="Times New Roman"/>
          <w:sz w:val="24"/>
          <w:lang w:val="en-GB"/>
        </w:rPr>
      </w:pPr>
    </w:p>
    <w:p w:rsidRPr="000663FE" w:rsidR="00194306" w:rsidP="00A32DA9" w:rsidRDefault="00194306" w14:paraId="31504DE0" w14:textId="3056001C">
      <w:pPr>
        <w:jc w:val="both"/>
        <w:rPr>
          <w:rFonts w:ascii="Times New Roman" w:hAnsi="Times New Roman" w:cs="Times New Roman"/>
          <w:sz w:val="24"/>
          <w:lang w:val="en-GB"/>
        </w:rPr>
      </w:pPr>
      <w:r w:rsidRPr="000663FE">
        <w:rPr>
          <w:rFonts w:ascii="Times New Roman" w:hAnsi="Times New Roman" w:cs="Times New Roman"/>
          <w:sz w:val="24"/>
          <w:lang w:val="en-GB"/>
        </w:rPr>
        <w:t xml:space="preserve">(5) </w:t>
      </w:r>
      <w:r w:rsidRPr="000663FE">
        <w:rPr>
          <w:rFonts w:ascii="Times New Roman" w:hAnsi="Times New Roman" w:cs="Times New Roman"/>
          <w:b/>
          <w:bCs/>
          <w:i/>
          <w:iCs/>
          <w:sz w:val="24"/>
          <w:lang w:val="en-GB"/>
        </w:rPr>
        <w:t>MR Placement</w:t>
      </w:r>
      <w:r w:rsidRPr="000663FE" w:rsidR="00C81466">
        <w:rPr>
          <w:rFonts w:ascii="Times New Roman" w:hAnsi="Times New Roman" w:cs="Times New Roman"/>
          <w:sz w:val="24"/>
          <w:lang w:val="en-GB"/>
        </w:rPr>
        <w:t xml:space="preserve">: Placing a virtual object </w:t>
      </w:r>
      <w:r w:rsidRPr="000663FE" w:rsidR="001A66E0">
        <w:rPr>
          <w:rFonts w:ascii="Times New Roman" w:hAnsi="Times New Roman" w:cs="Times New Roman"/>
          <w:sz w:val="24"/>
          <w:lang w:val="en-GB"/>
        </w:rPr>
        <w:t xml:space="preserve">(rendered either locally or remotely) </w:t>
      </w:r>
      <w:r w:rsidRPr="000663FE" w:rsidR="00C81466">
        <w:rPr>
          <w:rFonts w:ascii="Times New Roman" w:hAnsi="Times New Roman" w:cs="Times New Roman"/>
          <w:sz w:val="24"/>
          <w:lang w:val="en-GB"/>
        </w:rPr>
        <w:t xml:space="preserve">on a scene </w:t>
      </w:r>
      <w:r w:rsidR="008D5F87">
        <w:rPr>
          <w:rFonts w:ascii="Times New Roman" w:hAnsi="Times New Roman" w:cs="Times New Roman"/>
          <w:sz w:val="24"/>
          <w:lang w:val="en-GB"/>
        </w:rPr>
        <w:t>can</w:t>
      </w:r>
      <w:r w:rsidRPr="000663FE" w:rsidR="008D5F87">
        <w:rPr>
          <w:rFonts w:ascii="Times New Roman" w:hAnsi="Times New Roman" w:cs="Times New Roman"/>
          <w:sz w:val="24"/>
          <w:lang w:val="en-GB"/>
        </w:rPr>
        <w:t xml:space="preserve"> </w:t>
      </w:r>
      <w:r w:rsidRPr="000663FE" w:rsidR="00C81466">
        <w:rPr>
          <w:rFonts w:ascii="Times New Roman" w:hAnsi="Times New Roman" w:cs="Times New Roman"/>
          <w:sz w:val="24"/>
          <w:lang w:val="en-GB"/>
        </w:rPr>
        <w:t xml:space="preserve">require both depth and alpha maps to appear more realistic. </w:t>
      </w:r>
    </w:p>
    <w:p w:rsidRPr="000663FE" w:rsidR="00C81466" w:rsidP="00A32DA9" w:rsidRDefault="00C81466" w14:paraId="58B06CE7" w14:textId="77777777">
      <w:pPr>
        <w:jc w:val="both"/>
        <w:rPr>
          <w:rFonts w:ascii="Times New Roman" w:hAnsi="Times New Roman" w:cs="Times New Roman"/>
          <w:sz w:val="24"/>
          <w:lang w:val="en-GB"/>
        </w:rPr>
      </w:pPr>
    </w:p>
    <w:p w:rsidRPr="000663FE" w:rsidR="004F2E22" w:rsidP="00F818F9" w:rsidRDefault="004F2E22" w14:paraId="643F3F59" w14:textId="23C74A1F">
      <w:pPr>
        <w:rPr>
          <w:rFonts w:ascii="Times New Roman" w:hAnsi="Times New Roman" w:cs="Times New Roman"/>
          <w:sz w:val="24"/>
          <w:lang w:val="en-GB"/>
        </w:rPr>
      </w:pPr>
    </w:p>
    <w:p w:rsidR="004F2E22" w:rsidP="004F2E22" w:rsidRDefault="00474E74" w14:paraId="696E16B1" w14:textId="231AC1A8">
      <w:pPr>
        <w:pStyle w:val="Heading1"/>
        <w:numPr>
          <w:ilvl w:val="0"/>
          <w:numId w:val="9"/>
        </w:numPr>
      </w:pPr>
      <w:bookmarkStart w:name="_Toc149576374" w:id="9"/>
      <w:r w:rsidRPr="000663FE">
        <w:t>Existing Technologies</w:t>
      </w:r>
      <w:bookmarkEnd w:id="9"/>
    </w:p>
    <w:p w:rsidRPr="000663FE" w:rsidR="00734D66" w:rsidP="001D758F" w:rsidRDefault="00734D66" w14:paraId="31C1BB9A" w14:textId="77777777">
      <w:pPr>
        <w:pStyle w:val="Heading1"/>
      </w:pPr>
    </w:p>
    <w:p w:rsidR="009A6D1B" w:rsidP="00EC77F1" w:rsidRDefault="00F12896" w14:paraId="422BDABC" w14:textId="393A529A">
      <w:pPr>
        <w:jc w:val="both"/>
        <w:rPr>
          <w:rFonts w:ascii="Times New Roman" w:hAnsi="Times New Roman" w:cs="Times New Roman"/>
          <w:sz w:val="24"/>
          <w:lang w:val="en-GB"/>
        </w:rPr>
      </w:pPr>
      <w:r w:rsidRPr="000663FE">
        <w:rPr>
          <w:rFonts w:ascii="Times New Roman" w:hAnsi="Times New Roman" w:cs="Times New Roman"/>
          <w:sz w:val="24"/>
          <w:lang w:val="en-GB"/>
        </w:rPr>
        <w:t>Currently most of the technology for carriage of depth and alpha maps is within 14496-12 ISOBMFF</w:t>
      </w:r>
      <w:r w:rsidR="0045113C">
        <w:rPr>
          <w:rFonts w:ascii="Times New Roman" w:hAnsi="Times New Roman" w:cs="Times New Roman"/>
          <w:sz w:val="24"/>
          <w:lang w:val="en-GB"/>
        </w:rPr>
        <w:t xml:space="preserve"> and </w:t>
      </w:r>
      <w:r w:rsidRPr="000663FE" w:rsidR="0045113C">
        <w:rPr>
          <w:rFonts w:ascii="Times New Roman" w:hAnsi="Times New Roman" w:cs="Times New Roman"/>
          <w:sz w:val="24"/>
          <w:lang w:val="en-GB"/>
        </w:rPr>
        <w:t>23001-17</w:t>
      </w:r>
      <w:r w:rsidR="0045113C">
        <w:rPr>
          <w:rFonts w:ascii="Times New Roman" w:hAnsi="Times New Roman" w:cs="Times New Roman"/>
          <w:sz w:val="24"/>
          <w:lang w:val="en-GB"/>
        </w:rPr>
        <w:t xml:space="preserve"> Carriage of Uncompressed Video</w:t>
      </w:r>
      <w:r w:rsidRPr="000663FE">
        <w:rPr>
          <w:rFonts w:ascii="Times New Roman" w:hAnsi="Times New Roman" w:cs="Times New Roman"/>
          <w:sz w:val="24"/>
          <w:lang w:val="en-GB"/>
        </w:rPr>
        <w:t>, with references from other specifications (</w:t>
      </w:r>
      <w:r w:rsidR="0045113C">
        <w:rPr>
          <w:rFonts w:ascii="Times New Roman" w:hAnsi="Times New Roman" w:cs="Times New Roman"/>
          <w:sz w:val="24"/>
          <w:lang w:val="en-GB"/>
        </w:rPr>
        <w:t>e.g.</w:t>
      </w:r>
      <w:r w:rsidRPr="000663FE">
        <w:rPr>
          <w:rFonts w:ascii="Times New Roman" w:hAnsi="Times New Roman" w:cs="Times New Roman"/>
          <w:sz w:val="24"/>
          <w:lang w:val="en-GB"/>
        </w:rPr>
        <w:t xml:space="preserve"> 23002-3 </w:t>
      </w:r>
      <w:r w:rsidR="0045113C">
        <w:rPr>
          <w:rFonts w:ascii="Times New Roman" w:hAnsi="Times New Roman" w:cs="Times New Roman"/>
          <w:sz w:val="24"/>
          <w:lang w:val="en-GB"/>
        </w:rPr>
        <w:t>for metadata</w:t>
      </w:r>
      <w:r w:rsidRPr="000663FE">
        <w:rPr>
          <w:rFonts w:ascii="Times New Roman" w:hAnsi="Times New Roman" w:cs="Times New Roman"/>
          <w:sz w:val="24"/>
          <w:lang w:val="en-GB"/>
        </w:rPr>
        <w:t>).</w:t>
      </w:r>
    </w:p>
    <w:p w:rsidR="006F73DA" w:rsidP="00EC77F1" w:rsidRDefault="006F73DA" w14:paraId="0D7FB34B" w14:textId="3AB4A7C6">
      <w:pPr>
        <w:jc w:val="both"/>
        <w:rPr>
          <w:rFonts w:ascii="Times New Roman" w:hAnsi="Times New Roman" w:cs="Times New Roman"/>
          <w:sz w:val="24"/>
          <w:lang w:val="en-GB"/>
        </w:rPr>
      </w:pPr>
    </w:p>
    <w:p w:rsidR="006F73DA" w:rsidP="00EC77F1" w:rsidRDefault="006F73DA" w14:paraId="3F951A5E" w14:textId="77777777">
      <w:pPr>
        <w:jc w:val="both"/>
        <w:rPr>
          <w:rFonts w:ascii="Times New Roman" w:hAnsi="Times New Roman" w:cs="Times New Roman"/>
          <w:sz w:val="24"/>
          <w:lang w:val="en-GB"/>
        </w:rPr>
      </w:pPr>
    </w:p>
    <w:p w:rsidRPr="000663FE" w:rsidR="006F73DA" w:rsidP="555E8E37" w:rsidRDefault="006F73DA" w14:paraId="6D416D3F" w14:textId="37D4A100">
      <w:pPr>
        <w:jc w:val="both"/>
        <w:rPr>
          <w:rFonts w:ascii="Times New Roman" w:hAnsi="Times New Roman" w:cs="Times New Roman"/>
          <w:sz w:val="24"/>
          <w:szCs w:val="24"/>
          <w:lang w:val="en-GB"/>
        </w:rPr>
      </w:pPr>
      <w:r w:rsidRPr="555E8E37" w:rsidR="006F73DA">
        <w:rPr>
          <w:rFonts w:ascii="Times New Roman" w:hAnsi="Times New Roman" w:cs="Times New Roman"/>
          <w:sz w:val="24"/>
          <w:szCs w:val="24"/>
          <w:lang w:val="en-GB"/>
        </w:rPr>
        <w:t>[Editor’s Note: The sections currently focus on depth</w:t>
      </w:r>
      <w:r w:rsidRPr="555E8E37" w:rsidR="16947A7D">
        <w:rPr>
          <w:rFonts w:ascii="Times New Roman" w:hAnsi="Times New Roman" w:cs="Times New Roman"/>
          <w:sz w:val="24"/>
          <w:szCs w:val="24"/>
          <w:lang w:val="en-GB"/>
        </w:rPr>
        <w:t>.</w:t>
      </w:r>
      <w:r w:rsidRPr="555E8E37" w:rsidR="006F73DA">
        <w:rPr>
          <w:rFonts w:ascii="Times New Roman" w:hAnsi="Times New Roman" w:cs="Times New Roman"/>
          <w:sz w:val="24"/>
          <w:szCs w:val="24"/>
          <w:lang w:val="en-GB"/>
        </w:rPr>
        <w:t xml:space="preserve"> </w:t>
      </w:r>
      <w:r w:rsidRPr="555E8E37" w:rsidR="6CFDFF31">
        <w:rPr>
          <w:rFonts w:ascii="Times New Roman" w:hAnsi="Times New Roman" w:cs="Times New Roman"/>
          <w:sz w:val="24"/>
          <w:szCs w:val="24"/>
          <w:lang w:val="en-GB"/>
        </w:rPr>
        <w:t>A</w:t>
      </w:r>
      <w:r w:rsidRPr="555E8E37" w:rsidR="73C78F8C">
        <w:rPr>
          <w:rFonts w:ascii="Times New Roman" w:hAnsi="Times New Roman" w:cs="Times New Roman"/>
          <w:sz w:val="24"/>
          <w:szCs w:val="24"/>
          <w:lang w:val="en-GB"/>
        </w:rPr>
        <w:t xml:space="preserve"> </w:t>
      </w:r>
      <w:r w:rsidRPr="555E8E37" w:rsidR="006F73DA">
        <w:rPr>
          <w:rFonts w:ascii="Times New Roman" w:hAnsi="Times New Roman" w:cs="Times New Roman"/>
          <w:sz w:val="24"/>
          <w:szCs w:val="24"/>
          <w:lang w:val="en-GB"/>
        </w:rPr>
        <w:t>similar study of existing technologies needs to be done for alpha maps]</w:t>
      </w:r>
    </w:p>
    <w:p w:rsidRPr="000663FE" w:rsidR="00F12896" w:rsidP="00EC77F1" w:rsidRDefault="00F12896" w14:paraId="6F96FE7B" w14:textId="77777777">
      <w:pPr>
        <w:jc w:val="both"/>
        <w:rPr>
          <w:rFonts w:ascii="Times New Roman" w:hAnsi="Times New Roman" w:cs="Times New Roman"/>
          <w:sz w:val="24"/>
          <w:lang w:val="en-GB"/>
        </w:rPr>
      </w:pPr>
    </w:p>
    <w:p w:rsidRPr="000663FE" w:rsidR="009A6D1B" w:rsidP="009A6D1B" w:rsidRDefault="009A6D1B" w14:paraId="2EB463A4" w14:textId="244C09D3">
      <w:pPr>
        <w:pStyle w:val="Heading2"/>
      </w:pPr>
      <w:r w:rsidRPr="000663FE">
        <w:t>ISO/IEC 14496-12: ISO base media file format</w:t>
      </w:r>
    </w:p>
    <w:p w:rsidRPr="000663FE" w:rsidR="00577977" w:rsidP="00EC77F1" w:rsidRDefault="00577977" w14:paraId="676102CD" w14:textId="0FB55754">
      <w:pPr>
        <w:jc w:val="both"/>
        <w:rPr>
          <w:rFonts w:ascii="Times New Roman" w:hAnsi="Times New Roman" w:cs="Times New Roman"/>
          <w:sz w:val="24"/>
          <w:lang w:val="en-GB"/>
        </w:rPr>
      </w:pPr>
    </w:p>
    <w:p w:rsidRPr="000663FE" w:rsidR="00577977" w:rsidP="00EC77F1" w:rsidRDefault="00B16525" w14:paraId="3AE3F7B9" w14:textId="572CAD3F">
      <w:pPr>
        <w:jc w:val="both"/>
        <w:rPr>
          <w:rFonts w:ascii="Times New Roman" w:hAnsi="Times New Roman" w:cs="Times New Roman"/>
          <w:sz w:val="24"/>
          <w:lang w:val="en-GB"/>
        </w:rPr>
      </w:pPr>
      <w:r w:rsidRPr="000663FE">
        <w:rPr>
          <w:rFonts w:ascii="Times New Roman" w:hAnsi="Times New Roman" w:cs="Times New Roman"/>
          <w:sz w:val="24"/>
          <w:lang w:val="en-GB"/>
        </w:rPr>
        <w:t>In ISOBMFF, depth can be carried in an auxiliary video track</w:t>
      </w:r>
      <w:r w:rsidRPr="000663FE" w:rsidR="000663FE">
        <w:rPr>
          <w:rFonts w:ascii="Times New Roman" w:hAnsi="Times New Roman" w:cs="Times New Roman"/>
          <w:sz w:val="24"/>
          <w:lang w:val="en-GB"/>
        </w:rPr>
        <w:t xml:space="preserve"> (that can be referenced to a video track)</w:t>
      </w:r>
      <w:r w:rsidRPr="000663FE">
        <w:rPr>
          <w:rFonts w:ascii="Times New Roman" w:hAnsi="Times New Roman" w:cs="Times New Roman"/>
          <w:sz w:val="24"/>
          <w:lang w:val="en-GB"/>
        </w:rPr>
        <w:t>, used as following:</w:t>
      </w:r>
    </w:p>
    <w:p w:rsidRPr="000663FE" w:rsidR="00B16525" w:rsidP="00EC77F1" w:rsidRDefault="00B16525" w14:paraId="0521C0E7" w14:textId="77777777">
      <w:pPr>
        <w:jc w:val="both"/>
        <w:rPr>
          <w:rFonts w:ascii="Times New Roman" w:hAnsi="Times New Roman" w:cs="Times New Roman"/>
          <w:sz w:val="24"/>
          <w:lang w:val="en-GB"/>
        </w:rPr>
      </w:pPr>
    </w:p>
    <w:p w:rsidRPr="000663FE" w:rsidR="007C2CFA" w:rsidP="001D758F" w:rsidRDefault="007C2CFA" w14:paraId="7FD7CC6B" w14:textId="0117C6E9">
      <w:pPr>
        <w:pStyle w:val="Quote"/>
        <w:jc w:val="left"/>
        <w:rPr>
          <w:lang w:val="en-GB"/>
        </w:rPr>
      </w:pPr>
      <w:r w:rsidRPr="000663FE">
        <w:rPr>
          <w:lang w:val="en-GB"/>
        </w:rPr>
        <w:t>Auxiliary video media uses the '</w:t>
      </w:r>
      <w:r w:rsidRPr="000663FE">
        <w:rPr>
          <w:rFonts w:ascii="Courier New" w:hAnsi="Courier New" w:cs="Courier New"/>
          <w:lang w:val="en-GB"/>
        </w:rPr>
        <w:t>auxv</w:t>
      </w:r>
      <w:r w:rsidRPr="000663FE">
        <w:rPr>
          <w:lang w:val="en-GB"/>
        </w:rPr>
        <w:t xml:space="preserve">' handler type in the </w:t>
      </w:r>
      <w:r w:rsidRPr="000663FE">
        <w:rPr>
          <w:rFonts w:ascii="Courier New" w:hAnsi="Courier New" w:cs="Courier New"/>
          <w:lang w:val="en-GB"/>
        </w:rPr>
        <w:t>HandlerBox</w:t>
      </w:r>
      <w:r w:rsidRPr="000663FE">
        <w:rPr>
          <w:lang w:val="en-GB"/>
        </w:rPr>
        <w:t xml:space="preserve"> of the </w:t>
      </w:r>
      <w:r w:rsidRPr="000663FE">
        <w:rPr>
          <w:rFonts w:ascii="Courier New" w:hAnsi="Courier New" w:cs="Courier New"/>
          <w:lang w:val="en-GB"/>
        </w:rPr>
        <w:t>MediaBox</w:t>
      </w:r>
      <w:r w:rsidRPr="000663FE">
        <w:rPr>
          <w:lang w:val="en-GB"/>
        </w:rPr>
        <w:t xml:space="preserve">, as defined in 8.4.3. </w:t>
      </w:r>
    </w:p>
    <w:p w:rsidRPr="000663FE" w:rsidR="00B16525" w:rsidP="001D758F" w:rsidRDefault="00B16525" w14:paraId="083685D4" w14:textId="77777777">
      <w:pPr>
        <w:pStyle w:val="Quote"/>
        <w:jc w:val="left"/>
        <w:rPr>
          <w:lang w:val="en-GB"/>
        </w:rPr>
      </w:pPr>
    </w:p>
    <w:p w:rsidRPr="000663FE" w:rsidR="00577977" w:rsidP="001D758F" w:rsidRDefault="007C2CFA" w14:paraId="02D4F87B" w14:textId="48D48C65">
      <w:pPr>
        <w:pStyle w:val="Quote"/>
        <w:jc w:val="left"/>
        <w:rPr>
          <w:lang w:val="en-GB"/>
        </w:rPr>
      </w:pPr>
      <w:r w:rsidRPr="000663FE">
        <w:rPr>
          <w:lang w:val="en-GB"/>
        </w:rPr>
        <w:t>An auxiliary video track is coded the same as a video track, but uses this different handler type, and is not intended to be visually displayed (e.g. it contains depth information, or other monochrome or color two-dimensional information). Auxiliary video tracks are usually linked to a video track by an appropriate track reference.</w:t>
      </w:r>
    </w:p>
    <w:p w:rsidRPr="000663FE" w:rsidR="00B16525" w:rsidP="007C2CFA" w:rsidRDefault="00B16525" w14:paraId="61CF61C1" w14:textId="77777777">
      <w:pPr>
        <w:jc w:val="both"/>
        <w:rPr>
          <w:rFonts w:ascii="Times New Roman" w:hAnsi="Times New Roman" w:cs="Times New Roman"/>
          <w:sz w:val="24"/>
          <w:lang w:val="en-GB"/>
        </w:rPr>
      </w:pPr>
    </w:p>
    <w:p w:rsidRPr="000663FE" w:rsidR="00B16525" w:rsidP="007C2CFA" w:rsidRDefault="00B16525" w14:paraId="1D1ADF6D" w14:textId="568C5CC2">
      <w:pPr>
        <w:jc w:val="both"/>
        <w:rPr>
          <w:rFonts w:ascii="Times New Roman" w:hAnsi="Times New Roman" w:cs="Times New Roman"/>
          <w:sz w:val="24"/>
          <w:lang w:val="en-GB"/>
        </w:rPr>
      </w:pPr>
      <w:r w:rsidRPr="000663FE">
        <w:rPr>
          <w:rFonts w:ascii="Times New Roman" w:hAnsi="Times New Roman" w:cs="Times New Roman"/>
          <w:sz w:val="24"/>
          <w:lang w:val="en-GB"/>
        </w:rPr>
        <w:t xml:space="preserve">The </w:t>
      </w:r>
      <w:r w:rsidRPr="000663FE">
        <w:rPr>
          <w:rFonts w:ascii="Courier New" w:hAnsi="Courier New" w:cs="Courier New"/>
          <w:sz w:val="24"/>
          <w:lang w:val="en-GB"/>
        </w:rPr>
        <w:t>reference_type</w:t>
      </w:r>
      <w:r w:rsidRPr="000663FE">
        <w:rPr>
          <w:rFonts w:ascii="Times New Roman" w:hAnsi="Times New Roman" w:cs="Times New Roman"/>
          <w:sz w:val="24"/>
          <w:lang w:val="en-GB"/>
        </w:rPr>
        <w:t xml:space="preserve"> can be set to </w:t>
      </w:r>
      <w:r w:rsidRPr="000663FE">
        <w:rPr>
          <w:lang w:val="en-GB"/>
        </w:rPr>
        <w:t>'</w:t>
      </w:r>
      <w:r w:rsidRPr="000663FE">
        <w:rPr>
          <w:rFonts w:ascii="Courier New" w:hAnsi="Courier New" w:cs="Courier New"/>
          <w:sz w:val="24"/>
          <w:lang w:val="en-GB"/>
        </w:rPr>
        <w:t>vdep</w:t>
      </w:r>
      <w:r w:rsidRPr="000663FE">
        <w:rPr>
          <w:lang w:val="en-GB"/>
        </w:rPr>
        <w:t>'</w:t>
      </w:r>
      <w:r w:rsidRPr="000663FE">
        <w:rPr>
          <w:rFonts w:ascii="Times New Roman" w:hAnsi="Times New Roman" w:cs="Times New Roman"/>
          <w:sz w:val="24"/>
          <w:lang w:val="en-GB"/>
        </w:rPr>
        <w:t xml:space="preserve"> in reference to a video track:</w:t>
      </w:r>
    </w:p>
    <w:p w:rsidRPr="000663FE" w:rsidR="00B16525" w:rsidP="007C2CFA" w:rsidRDefault="00B16525" w14:paraId="35F061D6" w14:textId="61E628BB">
      <w:pPr>
        <w:jc w:val="both"/>
        <w:rPr>
          <w:rFonts w:ascii="Times New Roman" w:hAnsi="Times New Roman" w:cs="Times New Roman"/>
          <w:sz w:val="24"/>
          <w:lang w:val="en-GB"/>
        </w:rPr>
      </w:pPr>
    </w:p>
    <w:p w:rsidRPr="000663FE" w:rsidR="00B16525" w:rsidP="001D758F" w:rsidRDefault="00B16525" w14:paraId="55B56D8B" w14:textId="5C1427CE">
      <w:pPr>
        <w:pStyle w:val="Quote"/>
        <w:jc w:val="left"/>
        <w:rPr>
          <w:lang w:val="en-GB"/>
        </w:rPr>
      </w:pPr>
      <w:r w:rsidRPr="000663FE">
        <w:rPr>
          <w:lang w:val="en-GB"/>
        </w:rPr>
        <w:t xml:space="preserve">The </w:t>
      </w:r>
      <w:r w:rsidRPr="000663FE">
        <w:rPr>
          <w:rFonts w:ascii="Courier New" w:hAnsi="Courier New" w:cs="Courier New"/>
          <w:lang w:val="en-GB"/>
        </w:rPr>
        <w:t>reference_type</w:t>
      </w:r>
      <w:r w:rsidRPr="000663FE">
        <w:rPr>
          <w:lang w:val="en-GB"/>
        </w:rPr>
        <w:t xml:space="preserve"> shall be set to one of the following values, or a value registered or from a derived specification or registration:</w:t>
      </w:r>
    </w:p>
    <w:p w:rsidRPr="000663FE" w:rsidR="00B16525" w:rsidP="001D758F" w:rsidRDefault="00B16525" w14:paraId="188E98E9" w14:textId="50E21D9B">
      <w:pPr>
        <w:pStyle w:val="Quote"/>
        <w:jc w:val="left"/>
        <w:rPr>
          <w:lang w:val="en-GB"/>
        </w:rPr>
      </w:pPr>
      <w:r w:rsidRPr="000663FE">
        <w:rPr>
          <w:lang w:val="en-GB"/>
        </w:rPr>
        <w:t>…</w:t>
      </w:r>
    </w:p>
    <w:p w:rsidRPr="000663FE" w:rsidR="00B16525" w:rsidP="001D758F" w:rsidRDefault="00B16525" w14:paraId="0FE3A5AD" w14:textId="04C43FC5">
      <w:pPr>
        <w:pStyle w:val="Quote"/>
        <w:numPr>
          <w:ilvl w:val="0"/>
          <w:numId w:val="27"/>
        </w:numPr>
        <w:jc w:val="left"/>
        <w:rPr>
          <w:lang w:val="en-GB"/>
        </w:rPr>
      </w:pPr>
      <w:r w:rsidRPr="000663FE">
        <w:rPr>
          <w:rFonts w:ascii="Courier New" w:hAnsi="Courier New" w:cs="Courier New"/>
          <w:lang w:val="en-GB"/>
        </w:rPr>
        <w:t>'vdep'</w:t>
      </w:r>
      <w:r w:rsidRPr="000663FE">
        <w:rPr>
          <w:lang w:val="en-GB"/>
        </w:rPr>
        <w:t xml:space="preserve"> this track contains auxiliary depth video information for the referenced video track.</w:t>
      </w:r>
    </w:p>
    <w:p w:rsidRPr="000663FE" w:rsidR="00707CB6" w:rsidP="001D758F" w:rsidRDefault="00707CB6" w14:paraId="1914CAD2" w14:textId="58FA3B4A">
      <w:pPr>
        <w:pStyle w:val="Quote"/>
        <w:numPr>
          <w:ilvl w:val="0"/>
          <w:numId w:val="27"/>
        </w:numPr>
        <w:jc w:val="left"/>
        <w:rPr>
          <w:lang w:val="en-GB"/>
        </w:rPr>
      </w:pPr>
      <w:r w:rsidRPr="000663FE">
        <w:rPr>
          <w:rFonts w:ascii="Courier New" w:hAnsi="Courier New" w:cs="Courier New"/>
          <w:lang w:val="en-GB"/>
        </w:rPr>
        <w:t xml:space="preserve">'auxl' </w:t>
      </w:r>
      <w:r w:rsidRPr="000663FE">
        <w:rPr>
          <w:lang w:val="en-GB"/>
        </w:rPr>
        <w:t>this track contains auxiliary media for the indicated track (e.g. depth map or alpha plane for video).</w:t>
      </w:r>
    </w:p>
    <w:p w:rsidRPr="000663FE" w:rsidR="00B16525" w:rsidP="001D758F" w:rsidRDefault="00B16525" w14:paraId="0C223D84" w14:textId="79FBA1AD">
      <w:pPr>
        <w:pStyle w:val="Quote"/>
        <w:jc w:val="left"/>
        <w:rPr>
          <w:rFonts w:ascii="Courier New" w:hAnsi="Courier New" w:cs="Courier New"/>
          <w:lang w:val="en-GB"/>
        </w:rPr>
      </w:pPr>
      <w:r w:rsidRPr="000663FE">
        <w:rPr>
          <w:rFonts w:ascii="Courier New" w:hAnsi="Courier New" w:cs="Courier New"/>
          <w:lang w:val="en-GB"/>
        </w:rPr>
        <w:t>…</w:t>
      </w:r>
    </w:p>
    <w:p w:rsidRPr="000663FE" w:rsidR="00B16525" w:rsidP="001D758F" w:rsidRDefault="00B16525" w14:paraId="224C5327" w14:textId="48203BCC">
      <w:pPr>
        <w:pStyle w:val="Quote"/>
        <w:jc w:val="left"/>
        <w:rPr>
          <w:lang w:val="en-GB"/>
        </w:rPr>
      </w:pPr>
      <w:r w:rsidRPr="000663FE">
        <w:rPr>
          <w:lang w:val="en-GB"/>
        </w:rPr>
        <w:t xml:space="preserve">NOTE 1 A track with reference type </w:t>
      </w:r>
      <w:r w:rsidRPr="000663FE">
        <w:rPr>
          <w:rFonts w:ascii="Courier New" w:hAnsi="Courier New" w:cs="Courier New"/>
          <w:lang w:val="en-GB"/>
        </w:rPr>
        <w:t>'auxl'</w:t>
      </w:r>
      <w:r w:rsidRPr="000663FE">
        <w:rPr>
          <w:lang w:val="en-GB"/>
        </w:rPr>
        <w:t xml:space="preserve"> could have a coding dependency; its use is clarified by specifications that use it.</w:t>
      </w:r>
    </w:p>
    <w:p w:rsidRPr="000663FE" w:rsidR="00B16525" w:rsidP="001D758F" w:rsidRDefault="00B16525" w14:paraId="4576658E" w14:textId="36BEEA95">
      <w:pPr>
        <w:pStyle w:val="Quote"/>
        <w:jc w:val="left"/>
        <w:rPr>
          <w:lang w:val="en-GB"/>
        </w:rPr>
      </w:pPr>
      <w:r w:rsidRPr="000663FE">
        <w:rPr>
          <w:lang w:val="en-GB"/>
        </w:rPr>
        <w:t xml:space="preserve">NOTE 2 When multiple track references would describe an auxiliary video track, derived specifications might constrain or recommend which track references are used. For example, derived specifications might constrain or recommend whether to use </w:t>
      </w:r>
      <w:r w:rsidRPr="000663FE">
        <w:rPr>
          <w:rFonts w:ascii="Courier New" w:hAnsi="Courier New" w:cs="Courier New"/>
          <w:lang w:val="en-GB"/>
        </w:rPr>
        <w:t>'vdep'</w:t>
      </w:r>
      <w:r w:rsidRPr="000663FE">
        <w:rPr>
          <w:lang w:val="en-GB"/>
        </w:rPr>
        <w:t xml:space="preserve"> or </w:t>
      </w:r>
      <w:r w:rsidRPr="000663FE">
        <w:rPr>
          <w:rFonts w:ascii="Courier New" w:hAnsi="Courier New" w:cs="Courier New"/>
          <w:lang w:val="en-GB"/>
        </w:rPr>
        <w:t>'auxl'</w:t>
      </w:r>
      <w:r w:rsidRPr="000663FE">
        <w:rPr>
          <w:lang w:val="en-GB"/>
        </w:rPr>
        <w:t xml:space="preserve"> or both for auxiliary depth video track</w:t>
      </w:r>
    </w:p>
    <w:p w:rsidRPr="000663FE" w:rsidR="006D0F4F" w:rsidP="006D0F4F" w:rsidRDefault="006D0F4F" w14:paraId="000687C0" w14:textId="77777777">
      <w:pPr>
        <w:rPr>
          <w:rFonts w:eastAsia="SimSun" w:cs="Times New Roman"/>
          <w:bCs/>
          <w:sz w:val="24"/>
          <w:szCs w:val="24"/>
          <w:lang w:val="en-GB" w:eastAsia="zh-CN"/>
        </w:rPr>
      </w:pPr>
    </w:p>
    <w:p w:rsidRPr="00385B2F" w:rsidR="004A4855" w:rsidP="00385B2F" w:rsidRDefault="00510473" w14:paraId="74ED7551" w14:textId="146F0D94">
      <w:r w:rsidRPr="555E8E37" w:rsidR="00510473">
        <w:rPr>
          <w:lang w:val="en-GB" w:eastAsia="zh-CN"/>
        </w:rPr>
        <w:t xml:space="preserve">The only other provision in ISOBMFF spec is for auxiliary video metadata (item of type </w:t>
      </w:r>
      <w:r w:rsidRPr="555E8E37" w:rsidR="00510473">
        <w:rPr>
          <w:rFonts w:ascii="Courier New" w:hAnsi="Courier New" w:eastAsia="ＭＳ 明朝" w:cs="Courier New" w:eastAsiaTheme="minorEastAsia"/>
          <w:lang w:val="en-GB"/>
        </w:rPr>
        <w:t>'</w:t>
      </w:r>
      <w:r w:rsidRPr="555E8E37" w:rsidR="00510473">
        <w:rPr>
          <w:rFonts w:ascii="Courier New" w:hAnsi="Courier New" w:cs="Courier New"/>
          <w:lang w:val="en-GB" w:eastAsia="zh-CN"/>
        </w:rPr>
        <w:t>auvd</w:t>
      </w:r>
      <w:r w:rsidRPr="555E8E37" w:rsidR="00510473">
        <w:rPr>
          <w:rFonts w:ascii="Courier New" w:hAnsi="Courier New" w:eastAsia="ＭＳ 明朝" w:cs="Courier New" w:eastAsiaTheme="minorEastAsia"/>
          <w:lang w:val="en-GB"/>
        </w:rPr>
        <w:t>'</w:t>
      </w:r>
      <w:r w:rsidRPr="555E8E37" w:rsidR="00510473">
        <w:rPr>
          <w:lang w:val="en-GB" w:eastAsia="zh-CN"/>
        </w:rPr>
        <w:t xml:space="preserve">), that references ISO/IEC 23002-3. However, this is </w:t>
      </w:r>
      <w:r w:rsidRPr="555E8E37" w:rsidR="00510473">
        <w:rPr>
          <w:lang w:val="en-GB" w:eastAsia="zh-CN"/>
        </w:rPr>
        <w:t>very specific</w:t>
      </w:r>
      <w:r w:rsidRPr="555E8E37" w:rsidR="00510473">
        <w:rPr>
          <w:lang w:val="en-GB" w:eastAsia="zh-CN"/>
        </w:rPr>
        <w:t xml:space="preserve">, since it only targets stereoscopic applications, </w:t>
      </w:r>
      <w:r w:rsidRPr="555E8E37" w:rsidR="00510473">
        <w:rPr>
          <w:lang w:val="en-GB" w:eastAsia="zh-CN"/>
        </w:rPr>
        <w:t>evident</w:t>
      </w:r>
      <w:r w:rsidRPr="555E8E37" w:rsidR="00510473">
        <w:rPr>
          <w:lang w:val="en-GB" w:eastAsia="zh-CN"/>
        </w:rPr>
        <w:t xml:space="preserve"> from the definition </w:t>
      </w:r>
      <w:r w:rsidRPr="555E8E37" w:rsidR="00510473">
        <w:rPr>
          <w:lang w:val="en-GB" w:eastAsia="zh-CN"/>
        </w:rPr>
        <w:t>of “</w:t>
      </w:r>
      <w:r w:rsidRPr="555E8E37" w:rsidR="00510473">
        <w:rPr>
          <w:lang w:val="en-GB" w:eastAsia="zh-CN"/>
        </w:rPr>
        <w:t>Depth map” (Section 5 of ISO/IEC 23002-3):</w:t>
      </w:r>
      <w:bookmarkStart w:name="_Ref126484747" w:id="10"/>
      <w:bookmarkStart w:name="_Toc129090860" w:id="11"/>
    </w:p>
    <w:p w:rsidR="00385B2F" w:rsidP="00385B2F" w:rsidRDefault="00385B2F" w14:paraId="5452715D" w14:textId="77777777"/>
    <w:p w:rsidRPr="00385B2F" w:rsidR="00510473" w:rsidP="00385B2F" w:rsidRDefault="00510473" w14:paraId="6FA25FE7" w14:textId="2825FC72">
      <w:pPr>
        <w:rPr>
          <w:rFonts w:ascii="Times New Roman" w:hAnsi="Times New Roman" w:cs="Times New Roman"/>
          <w:b/>
          <w:bCs/>
          <w:sz w:val="24"/>
          <w:szCs w:val="24"/>
        </w:rPr>
      </w:pPr>
      <w:r w:rsidRPr="00385B2F">
        <w:rPr>
          <w:rFonts w:ascii="Times New Roman" w:hAnsi="Times New Roman" w:cs="Times New Roman"/>
          <w:b/>
          <w:bCs/>
          <w:sz w:val="24"/>
          <w:szCs w:val="24"/>
        </w:rPr>
        <w:t>Depth map</w:t>
      </w:r>
      <w:bookmarkEnd w:id="10"/>
      <w:bookmarkEnd w:id="11"/>
    </w:p>
    <w:p w:rsidRPr="00510473" w:rsidR="00510473" w:rsidP="00510473" w:rsidRDefault="00510473" w14:paraId="43461E93" w14:textId="77777777">
      <w:pPr>
        <w:widowControl/>
        <w:autoSpaceDE/>
        <w:autoSpaceDN/>
        <w:jc w:val="both"/>
        <w:rPr>
          <w:rFonts w:ascii="Times New Roman" w:hAnsi="Times New Roman" w:eastAsia="Times New Roman" w:cs="Times New Roman"/>
          <w:sz w:val="20"/>
          <w:szCs w:val="24"/>
          <w:lang w:val="en-GB"/>
        </w:rPr>
      </w:pPr>
      <w:r w:rsidRPr="00510473">
        <w:rPr>
          <w:rFonts w:ascii="Times New Roman" w:hAnsi="Times New Roman" w:eastAsia="Times New Roman" w:cs="Times New Roman"/>
          <w:sz w:val="20"/>
          <w:szCs w:val="24"/>
          <w:lang w:val="en-GB"/>
        </w:rPr>
        <w:t xml:space="preserve">Depth maps are one type of auxiliary video data, addressing stereoscopic video applications. Given an image I and a depth map z, a new image for a new viewpoint on the display can be created by shifting the camera. The stereoscopic view-rendering from 2D+depth map is left open to implementers. Depending on the desired precision and complexity level, it can be done using exact calculations or approximations (some examples are given in the non-normative </w:t>
      </w:r>
      <w:r w:rsidRPr="00510473">
        <w:rPr>
          <w:rFonts w:ascii="Times New Roman" w:hAnsi="Times New Roman" w:eastAsia="Times New Roman" w:cs="Times New Roman"/>
          <w:sz w:val="20"/>
          <w:szCs w:val="24"/>
          <w:lang w:val="en-GB"/>
        </w:rPr>
        <w:fldChar w:fldCharType="begin"/>
      </w:r>
      <w:r w:rsidRPr="00510473">
        <w:rPr>
          <w:rFonts w:ascii="Times New Roman" w:hAnsi="Times New Roman" w:eastAsia="Times New Roman" w:cs="Times New Roman"/>
          <w:sz w:val="20"/>
          <w:szCs w:val="24"/>
          <w:lang w:val="en-GB"/>
        </w:rPr>
        <w:instrText xml:space="preserve"> REF _Ref126487209 \r \h </w:instrText>
      </w:r>
      <w:r w:rsidRPr="00510473">
        <w:rPr>
          <w:rFonts w:ascii="Times New Roman" w:hAnsi="Times New Roman" w:eastAsia="Times New Roman" w:cs="Times New Roman"/>
          <w:sz w:val="20"/>
          <w:szCs w:val="24"/>
          <w:lang w:val="en-GB"/>
        </w:rPr>
      </w:r>
      <w:r w:rsidRPr="00510473">
        <w:rPr>
          <w:rFonts w:ascii="Times New Roman" w:hAnsi="Times New Roman" w:eastAsia="Times New Roman" w:cs="Times New Roman"/>
          <w:sz w:val="20"/>
          <w:szCs w:val="24"/>
          <w:lang w:val="en-GB"/>
        </w:rPr>
        <w:fldChar w:fldCharType="separate"/>
      </w:r>
      <w:r w:rsidRPr="00510473">
        <w:rPr>
          <w:rFonts w:ascii="Times New Roman" w:hAnsi="Times New Roman" w:eastAsia="Times New Roman" w:cs="Times New Roman"/>
          <w:sz w:val="20"/>
          <w:szCs w:val="24"/>
          <w:lang w:val="en-GB"/>
        </w:rPr>
        <w:t>Annex C</w:t>
      </w:r>
      <w:r w:rsidRPr="00510473">
        <w:rPr>
          <w:rFonts w:ascii="Times New Roman" w:hAnsi="Times New Roman" w:eastAsia="Times New Roman" w:cs="Times New Roman"/>
          <w:sz w:val="20"/>
          <w:szCs w:val="24"/>
          <w:lang w:val="en-GB"/>
        </w:rPr>
        <w:fldChar w:fldCharType="end"/>
      </w:r>
      <w:r w:rsidRPr="00510473">
        <w:rPr>
          <w:rFonts w:ascii="Times New Roman" w:hAnsi="Times New Roman" w:eastAsia="Times New Roman" w:cs="Times New Roman"/>
          <w:sz w:val="20"/>
          <w:szCs w:val="24"/>
          <w:lang w:val="en-GB"/>
        </w:rPr>
        <w:t>).</w:t>
      </w:r>
    </w:p>
    <w:p w:rsidRPr="00510473" w:rsidR="00510473" w:rsidP="00510473" w:rsidRDefault="00510473" w14:paraId="740FB867" w14:textId="77777777">
      <w:pPr>
        <w:widowControl/>
        <w:autoSpaceDE/>
        <w:autoSpaceDN/>
        <w:jc w:val="both"/>
        <w:rPr>
          <w:rFonts w:ascii="Times New Roman" w:hAnsi="Times New Roman" w:eastAsia="SimSun" w:cs="Times New Roman"/>
          <w:bCs/>
          <w:sz w:val="24"/>
          <w:szCs w:val="24"/>
          <w:lang w:val="en-GB" w:eastAsia="zh-CN"/>
        </w:rPr>
      </w:pPr>
    </w:p>
    <w:p w:rsidRPr="00510473" w:rsidR="00510473" w:rsidP="555E8E37" w:rsidRDefault="00510473" w14:paraId="1A2240CE" w14:textId="22D41684">
      <w:pPr>
        <w:widowControl w:val="1"/>
        <w:autoSpaceDE/>
        <w:autoSpaceDN/>
        <w:jc w:val="both"/>
        <w:rPr>
          <w:rFonts w:ascii="Times New Roman" w:hAnsi="Times New Roman" w:eastAsia="SimSun" w:cs="Times New Roman"/>
          <w:sz w:val="24"/>
          <w:szCs w:val="24"/>
          <w:lang w:val="en-GB" w:eastAsia="zh-CN"/>
        </w:rPr>
      </w:pPr>
      <w:r w:rsidRPr="555E8E37" w:rsidR="00510473">
        <w:rPr>
          <w:rFonts w:ascii="Times New Roman" w:hAnsi="Times New Roman" w:eastAsia="SimSun" w:cs="Times New Roman"/>
          <w:sz w:val="24"/>
          <w:szCs w:val="24"/>
          <w:lang w:val="en-GB" w:eastAsia="zh-CN"/>
        </w:rPr>
        <w:t xml:space="preserve">Thus, 23002-3 only provides near and far </w:t>
      </w:r>
      <w:r w:rsidRPr="555E8E37" w:rsidR="00510473">
        <w:rPr>
          <w:rFonts w:ascii="Times New Roman" w:hAnsi="Times New Roman" w:eastAsia="SimSun" w:cs="Times New Roman"/>
          <w:sz w:val="24"/>
          <w:szCs w:val="24"/>
          <w:lang w:val="en-GB" w:eastAsia="zh-CN"/>
        </w:rPr>
        <w:t>p</w:t>
      </w:r>
      <w:r w:rsidRPr="555E8E37" w:rsidR="22A7F231">
        <w:rPr>
          <w:rFonts w:ascii="Times New Roman" w:hAnsi="Times New Roman" w:eastAsia="SimSun" w:cs="Times New Roman"/>
          <w:sz w:val="24"/>
          <w:szCs w:val="24"/>
          <w:lang w:val="en-GB" w:eastAsia="zh-CN"/>
        </w:rPr>
        <w:t>l</w:t>
      </w:r>
      <w:r w:rsidRPr="555E8E37" w:rsidR="00510473">
        <w:rPr>
          <w:rFonts w:ascii="Times New Roman" w:hAnsi="Times New Roman" w:eastAsia="SimSun" w:cs="Times New Roman"/>
          <w:sz w:val="24"/>
          <w:szCs w:val="24"/>
          <w:lang w:val="en-GB" w:eastAsia="zh-CN"/>
        </w:rPr>
        <w:t>ane</w:t>
      </w:r>
      <w:r w:rsidRPr="555E8E37" w:rsidR="00510473">
        <w:rPr>
          <w:rFonts w:ascii="Times New Roman" w:hAnsi="Times New Roman" w:eastAsia="SimSun" w:cs="Times New Roman"/>
          <w:sz w:val="24"/>
          <w:szCs w:val="24"/>
          <w:lang w:val="en-GB" w:eastAsia="zh-CN"/>
        </w:rPr>
        <w:t xml:space="preserve"> </w:t>
      </w:r>
      <w:r w:rsidRPr="555E8E37" w:rsidR="00510473">
        <w:rPr>
          <w:rFonts w:ascii="Times New Roman" w:hAnsi="Times New Roman" w:eastAsia="SimSun" w:cs="Times New Roman"/>
          <w:sz w:val="24"/>
          <w:szCs w:val="24"/>
          <w:lang w:val="en-GB" w:eastAsia="zh-CN"/>
        </w:rPr>
        <w:t>and informative methods for calculating stereo views, and the specification is referenced by ISOBMFF as follows:</w:t>
      </w:r>
    </w:p>
    <w:p w:rsidRPr="000663FE" w:rsidR="00B16525" w:rsidP="007C2CFA" w:rsidRDefault="00B16525" w14:paraId="2119B1A6" w14:textId="77777777">
      <w:pPr>
        <w:jc w:val="both"/>
        <w:rPr>
          <w:rFonts w:ascii="Times New Roman" w:hAnsi="Times New Roman" w:cs="Times New Roman"/>
          <w:sz w:val="24"/>
          <w:lang w:val="en-GB"/>
        </w:rPr>
      </w:pPr>
    </w:p>
    <w:p w:rsidR="00720D15" w:rsidP="00720D15" w:rsidRDefault="004629E6" w14:paraId="57F65161" w14:textId="6128B483">
      <w:pPr>
        <w:pStyle w:val="Quote"/>
        <w:jc w:val="left"/>
        <w:rPr>
          <w:lang w:val="en-GB"/>
        </w:rPr>
      </w:pPr>
      <w:r w:rsidRPr="000663FE">
        <w:rPr>
          <w:lang w:val="en-GB"/>
        </w:rPr>
        <w:t xml:space="preserve">An auxiliary video track used for depth or parallax information may carry a metadata item of type </w:t>
      </w:r>
      <w:r w:rsidRPr="000663FE">
        <w:rPr>
          <w:rFonts w:ascii="Courier New" w:hAnsi="Courier New" w:cs="Courier New"/>
          <w:lang w:val="en-GB"/>
        </w:rPr>
        <w:t>'auvd'</w:t>
      </w:r>
      <w:r w:rsidRPr="000663FE">
        <w:rPr>
          <w:lang w:val="en-GB"/>
        </w:rPr>
        <w:t xml:space="preserve"> (auxiliary video descriptor); the data of that item shall be exactly one </w:t>
      </w:r>
      <w:r w:rsidRPr="000663FE">
        <w:rPr>
          <w:rFonts w:ascii="Courier New" w:hAnsi="Courier New" w:cs="Courier New"/>
          <w:lang w:val="en-GB"/>
        </w:rPr>
        <w:t>si_rbsp()</w:t>
      </w:r>
      <w:r w:rsidRPr="000663FE">
        <w:rPr>
          <w:lang w:val="en-GB"/>
        </w:rPr>
        <w:t xml:space="preserve"> as specified in ISO/IEC 23002-3. (Note that </w:t>
      </w:r>
      <w:r w:rsidRPr="000663FE">
        <w:rPr>
          <w:rFonts w:ascii="Courier New" w:hAnsi="Courier New" w:cs="Courier New"/>
          <w:lang w:val="en-GB"/>
        </w:rPr>
        <w:t>si_rbsp()</w:t>
      </w:r>
      <w:r w:rsidRPr="000663FE">
        <w:rPr>
          <w:lang w:val="en-GB"/>
        </w:rPr>
        <w:t xml:space="preserve"> is externally framed, and the length is supplied by the item location information in the file format). There may be more than one of these metadata items (e.g. one for parallax info and one for depth, in the case that the same stream serves).</w:t>
      </w:r>
    </w:p>
    <w:p w:rsidRPr="00720D15" w:rsidR="00720D15" w:rsidP="001D758F" w:rsidRDefault="00720D15" w14:paraId="7DBFFD5A" w14:textId="77777777">
      <w:pPr>
        <w:rPr>
          <w:lang w:val="en-GB"/>
        </w:rPr>
      </w:pPr>
    </w:p>
    <w:p w:rsidR="009A6D1B" w:rsidP="009A6D1B" w:rsidRDefault="009A6D1B" w14:paraId="6A31FF3F" w14:textId="731BC823">
      <w:pPr>
        <w:pStyle w:val="Heading2"/>
      </w:pPr>
      <w:r w:rsidRPr="000663FE">
        <w:t xml:space="preserve">ISO/IEC 23001-17: Carriage of Uncompressed Video </w:t>
      </w:r>
      <w:r w:rsidRPr="000663FE" w:rsidR="00DC61E2">
        <w:t xml:space="preserve">and Images </w:t>
      </w:r>
      <w:r w:rsidRPr="000663FE">
        <w:t>in ISOBMFF</w:t>
      </w:r>
    </w:p>
    <w:p w:rsidRPr="0062683D" w:rsidR="00720D15" w:rsidP="001D758F" w:rsidRDefault="00720D15" w14:paraId="71585C44" w14:textId="77777777"/>
    <w:p w:rsidRPr="000663FE" w:rsidR="003652DD" w:rsidP="00111042" w:rsidRDefault="003652DD" w14:paraId="7BF59DD3" w14:textId="3B3DAE5F">
      <w:pPr>
        <w:jc w:val="both"/>
        <w:rPr>
          <w:rFonts w:ascii="Times New Roman" w:hAnsi="Times New Roman" w:cs="Times New Roman"/>
          <w:sz w:val="24"/>
          <w:lang w:val="en-GB"/>
        </w:rPr>
      </w:pPr>
      <w:r w:rsidRPr="000663FE">
        <w:rPr>
          <w:rFonts w:ascii="Times New Roman" w:hAnsi="Times New Roman" w:cs="Times New Roman"/>
          <w:sz w:val="24"/>
          <w:lang w:val="en-GB"/>
        </w:rPr>
        <w:t xml:space="preserve">The provisions for depth in 23001-17 are as follows. Note that the carriage is not defined as </w:t>
      </w:r>
      <w:r w:rsidRPr="000663FE">
        <w:rPr>
          <w:rFonts w:ascii="Times New Roman" w:hAnsi="Times New Roman" w:cs="Times New Roman"/>
          <w:sz w:val="24"/>
          <w:lang w:val="en-GB"/>
        </w:rPr>
        <w:t>the specification assumes any time of video content:</w:t>
      </w:r>
    </w:p>
    <w:p w:rsidRPr="000663FE" w:rsidR="003652DD" w:rsidP="003652DD" w:rsidRDefault="003652DD" w14:paraId="6766756C" w14:textId="77777777">
      <w:pPr>
        <w:widowControl/>
        <w:autoSpaceDE/>
        <w:autoSpaceDN/>
        <w:rPr>
          <w:rFonts w:ascii="Cambria" w:hAnsi="Cambria" w:eastAsia="Times New Roman" w:cs="Times New Roman"/>
          <w:lang w:val="en-GB" w:eastAsia="zh-CN"/>
        </w:rPr>
      </w:pPr>
    </w:p>
    <w:p w:rsidRPr="000663FE" w:rsidR="003652DD" w:rsidP="003652DD" w:rsidRDefault="003652DD" w14:paraId="60B398AF" w14:textId="77777777">
      <w:pPr>
        <w:widowControl/>
        <w:autoSpaceDE/>
        <w:autoSpaceDN/>
        <w:rPr>
          <w:rFonts w:ascii="Cambria" w:hAnsi="Cambria" w:eastAsia="Times New Roman" w:cs="Times New Roman"/>
          <w:sz w:val="24"/>
          <w:szCs w:val="24"/>
          <w:lang w:eastAsia="zh-CN"/>
        </w:rPr>
      </w:pPr>
    </w:p>
    <w:p w:rsidRPr="000663FE" w:rsidR="003652DD" w:rsidP="003652DD" w:rsidRDefault="003652DD" w14:paraId="64F5535B" w14:textId="77777777">
      <w:pPr>
        <w:keepNext/>
        <w:widowControl/>
        <w:tabs>
          <w:tab w:val="left" w:pos="880"/>
        </w:tabs>
        <w:suppressAutoHyphens/>
        <w:autoSpaceDE/>
        <w:autoSpaceDN/>
        <w:spacing w:before="60" w:after="240" w:line="230" w:lineRule="exact"/>
        <w:outlineLvl w:val="2"/>
        <w:rPr>
          <w:rFonts w:ascii="Cambria" w:hAnsi="Cambria" w:eastAsia="MS Mincho" w:cs="Times New Roman"/>
          <w:b/>
          <w:szCs w:val="20"/>
          <w:lang w:eastAsia="ja-JP"/>
        </w:rPr>
      </w:pPr>
      <w:bookmarkStart w:name="_Toc120711498" w:id="12"/>
      <w:r w:rsidRPr="000663FE">
        <w:rPr>
          <w:rFonts w:ascii="Cambria" w:hAnsi="Cambria" w:eastAsia="MS Mincho" w:cs="Times New Roman"/>
          <w:b/>
          <w:szCs w:val="20"/>
          <w:lang w:eastAsia="ja-JP"/>
        </w:rPr>
        <w:t>Depth Mapping Information</w:t>
      </w:r>
      <w:bookmarkEnd w:id="12"/>
    </w:p>
    <w:p w:rsidRPr="000663FE" w:rsidR="003652DD" w:rsidP="003652DD" w:rsidRDefault="003652DD" w14:paraId="328BA579" w14:textId="77777777">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hAnsi="Cambria" w:eastAsia="MS Mincho" w:cs="Times New Roman"/>
          <w:b/>
          <w:szCs w:val="20"/>
          <w:lang w:eastAsia="ja-JP"/>
        </w:rPr>
      </w:pPr>
      <w:r w:rsidRPr="000663FE">
        <w:rPr>
          <w:rFonts w:ascii="Cambria" w:hAnsi="Cambria" w:eastAsia="MS Mincho" w:cs="Times New Roman"/>
          <w:b/>
          <w:szCs w:val="20"/>
          <w:lang w:eastAsia="ja-JP"/>
        </w:rPr>
        <w:t>Definition</w:t>
      </w:r>
    </w:p>
    <w:p w:rsidRPr="000663FE" w:rsidR="003652DD" w:rsidP="003652DD" w:rsidRDefault="003652DD" w14:paraId="3257DD83" w14:textId="77777777">
      <w:pPr>
        <w:widowControl/>
        <w:autoSpaceDE/>
        <w:autoSpaceDN/>
        <w:spacing w:after="120"/>
        <w:rPr>
          <w:rFonts w:ascii="Cambria" w:hAnsi="Cambria" w:eastAsia="Times New Roman" w:cs="Times New Roman"/>
          <w:sz w:val="24"/>
          <w:szCs w:val="24"/>
          <w:lang w:eastAsia="fr-FR"/>
        </w:rPr>
      </w:pPr>
      <w:r w:rsidRPr="000663FE">
        <w:rPr>
          <w:rFonts w:ascii="Cambria" w:hAnsi="Cambria" w:eastAsia="Times New Roman" w:cs="Times New Roman"/>
          <w:sz w:val="24"/>
          <w:szCs w:val="24"/>
          <w:lang w:eastAsia="fr-FR"/>
        </w:rPr>
        <w:t>Box Type:</w:t>
      </w:r>
      <w:r w:rsidRPr="000663FE">
        <w:rPr>
          <w:rFonts w:ascii="Calibri Light" w:hAnsi="Calibri Light" w:eastAsia="Times New Roman" w:cs="Times New Roman"/>
          <w:sz w:val="24"/>
          <w:szCs w:val="24"/>
          <w:lang w:eastAsia="fr-FR"/>
        </w:rPr>
        <w:tab/>
      </w:r>
      <w:r w:rsidRPr="000663FE">
        <w:rPr>
          <w:rFonts w:ascii="CourierNewPSMT" w:hAnsi="CourierNewPSMT" w:eastAsia="Times New Roman" w:cs="Times New Roman"/>
          <w:sz w:val="24"/>
          <w:lang w:eastAsia="fr-FR"/>
        </w:rPr>
        <w:t xml:space="preserve">'depi' </w:t>
      </w:r>
      <w:r w:rsidRPr="000663FE">
        <w:rPr>
          <w:rFonts w:ascii="Calibri Light" w:hAnsi="Calibri Light" w:eastAsia="Times New Roman" w:cs="Times New Roman"/>
          <w:sz w:val="24"/>
          <w:szCs w:val="24"/>
          <w:lang w:eastAsia="fr-FR"/>
        </w:rPr>
        <w:br/>
      </w:r>
      <w:r w:rsidRPr="000663FE">
        <w:rPr>
          <w:rFonts w:ascii="Cambria" w:hAnsi="Cambria" w:eastAsia="Times New Roman" w:cs="Times New Roman"/>
          <w:sz w:val="24"/>
          <w:szCs w:val="24"/>
          <w:lang w:eastAsia="fr-FR"/>
        </w:rPr>
        <w:t>Container:</w:t>
      </w:r>
      <w:r w:rsidRPr="000663FE">
        <w:rPr>
          <w:rFonts w:ascii="Cambria" w:hAnsi="Cambria" w:eastAsia="Times New Roman" w:cs="Times New Roman"/>
          <w:sz w:val="24"/>
          <w:szCs w:val="24"/>
          <w:lang w:eastAsia="fr-FR"/>
        </w:rPr>
        <w:tab/>
      </w:r>
      <w:r w:rsidRPr="000663FE">
        <w:rPr>
          <w:rFonts w:ascii="Cambria" w:hAnsi="Cambria" w:eastAsia="Times New Roman" w:cs="Times New Roman"/>
          <w:sz w:val="24"/>
          <w:szCs w:val="24"/>
          <w:lang w:eastAsia="fr-FR"/>
        </w:rPr>
        <w:t xml:space="preserve">Video sample entry, </w:t>
      </w:r>
      <w:r w:rsidRPr="000663FE">
        <w:rPr>
          <w:rFonts w:ascii="CourierNewPSMT" w:hAnsi="CourierNewPSMT" w:eastAsia="Times New Roman" w:cs="Times New Roman"/>
          <w:sz w:val="24"/>
          <w:lang w:eastAsia="fr-FR"/>
        </w:rPr>
        <w:t>ItemPropertyContainerBox</w:t>
      </w:r>
      <w:r w:rsidRPr="000663FE">
        <w:rPr>
          <w:rFonts w:ascii="Cambria" w:hAnsi="Cambria" w:eastAsia="Times New Roman" w:cs="Times New Roman"/>
          <w:sz w:val="24"/>
          <w:szCs w:val="24"/>
          <w:lang w:eastAsia="fr-FR"/>
        </w:rPr>
        <w:br/>
      </w:r>
      <w:r w:rsidRPr="000663FE">
        <w:rPr>
          <w:rFonts w:ascii="Cambria" w:hAnsi="Cambria" w:eastAsia="Times New Roman" w:cs="Times New Roman"/>
          <w:sz w:val="24"/>
          <w:szCs w:val="24"/>
          <w:lang w:eastAsia="fr-FR"/>
        </w:rPr>
        <w:t>Mandatory:</w:t>
      </w:r>
      <w:r w:rsidRPr="000663FE">
        <w:rPr>
          <w:rFonts w:ascii="Cambria" w:hAnsi="Cambria" w:eastAsia="Times New Roman" w:cs="Times New Roman"/>
          <w:sz w:val="24"/>
          <w:szCs w:val="24"/>
          <w:lang w:eastAsia="fr-FR"/>
        </w:rPr>
        <w:tab/>
      </w:r>
      <w:r w:rsidRPr="000663FE">
        <w:rPr>
          <w:rFonts w:ascii="Cambria" w:hAnsi="Cambria" w:eastAsia="Times New Roman" w:cs="Times New Roman"/>
          <w:sz w:val="24"/>
          <w:szCs w:val="24"/>
          <w:lang w:eastAsia="fr-FR"/>
        </w:rPr>
        <w:t>No</w:t>
      </w:r>
      <w:r w:rsidRPr="000663FE">
        <w:rPr>
          <w:rFonts w:ascii="Cambria" w:hAnsi="Cambria" w:eastAsia="Times New Roman" w:cs="Times New Roman"/>
          <w:sz w:val="24"/>
          <w:szCs w:val="24"/>
          <w:lang w:eastAsia="fr-FR"/>
        </w:rPr>
        <w:br/>
      </w:r>
      <w:r w:rsidRPr="000663FE">
        <w:rPr>
          <w:rFonts w:ascii="Cambria" w:hAnsi="Cambria" w:eastAsia="Times New Roman" w:cs="Times New Roman"/>
          <w:sz w:val="24"/>
          <w:szCs w:val="24"/>
          <w:lang w:eastAsia="fr-FR"/>
        </w:rPr>
        <w:t>Quantity:</w:t>
      </w:r>
      <w:r w:rsidRPr="000663FE">
        <w:rPr>
          <w:rFonts w:ascii="Cambria" w:hAnsi="Cambria" w:eastAsia="Times New Roman" w:cs="Times New Roman"/>
          <w:sz w:val="24"/>
          <w:szCs w:val="24"/>
          <w:lang w:eastAsia="fr-FR"/>
        </w:rPr>
        <w:tab/>
      </w:r>
      <w:r w:rsidRPr="000663FE">
        <w:rPr>
          <w:rFonts w:ascii="Cambria" w:hAnsi="Cambria" w:eastAsia="Times New Roman" w:cs="Times New Roman"/>
          <w:sz w:val="24"/>
          <w:szCs w:val="24"/>
          <w:lang w:eastAsia="fr-FR"/>
        </w:rPr>
        <w:t>Zero or one per video sample entry or associated per item</w:t>
      </w:r>
    </w:p>
    <w:p w:rsidRPr="000663FE" w:rsidR="003652DD" w:rsidP="003652DD" w:rsidRDefault="003652DD" w14:paraId="6FD9BA29" w14:textId="77777777">
      <w:pPr>
        <w:widowControl/>
        <w:adjustRightInd w:val="0"/>
        <w:spacing w:after="240" w:line="240" w:lineRule="atLeast"/>
        <w:jc w:val="both"/>
        <w:rPr>
          <w:rFonts w:ascii="Cambria" w:hAnsi="Cambria" w:eastAsia="Calibri" w:cs="Times New Roman"/>
          <w:sz w:val="24"/>
          <w:szCs w:val="24"/>
          <w:lang w:eastAsia="fr-FR"/>
        </w:rPr>
      </w:pPr>
      <w:r w:rsidRPr="000663FE">
        <w:rPr>
          <w:rFonts w:ascii="Cambria" w:hAnsi="Cambria" w:eastAsia="Calibri" w:cs="Times New Roman"/>
          <w:sz w:val="24"/>
          <w:szCs w:val="24"/>
        </w:rPr>
        <w:t xml:space="preserve">The </w:t>
      </w:r>
      <w:r w:rsidRPr="000663FE">
        <w:rPr>
          <w:rFonts w:ascii="CourierNewPSMT" w:hAnsi="CourierNewPSMT" w:eastAsia="Times New Roman" w:cs="Times New Roman"/>
          <w:sz w:val="24"/>
          <w:szCs w:val="24"/>
          <w:lang w:eastAsia="fr-FR"/>
        </w:rPr>
        <w:t>DepthMappingInformationBox</w:t>
      </w:r>
      <w:r w:rsidRPr="000663FE">
        <w:rPr>
          <w:rFonts w:ascii="Cambria" w:hAnsi="Cambria" w:eastAsia="Calibri" w:cs="Times New Roman"/>
          <w:sz w:val="24"/>
          <w:szCs w:val="24"/>
        </w:rPr>
        <w:t xml:space="preserve"> may be used to describe how values in a depth map are transformed into distance values.</w:t>
      </w:r>
      <w:r w:rsidRPr="000663FE">
        <w:rPr>
          <w:rFonts w:ascii="Cambria" w:hAnsi="Cambria" w:eastAsia="Calibri" w:cs="Times New Roman"/>
          <w:sz w:val="24"/>
          <w:szCs w:val="24"/>
          <w:lang w:eastAsia="fr-FR"/>
        </w:rPr>
        <w:t xml:space="preserve"> If not present, the mapping from depth value to distance values follow the default values (</w:t>
      </w:r>
      <w:r w:rsidRPr="000663FE">
        <w:rPr>
          <w:rFonts w:ascii="CourierNewPSMT" w:hAnsi="CourierNewPSMT" w:eastAsia="Times New Roman" w:cs="CourierNewPSMT"/>
          <w:sz w:val="24"/>
          <w:szCs w:val="24"/>
          <w:lang w:eastAsia="fr-FR"/>
        </w:rPr>
        <w:t>nknear=128, nkfar=128</w:t>
      </w:r>
      <w:r w:rsidRPr="000663FE">
        <w:rPr>
          <w:rFonts w:ascii="Cambria" w:hAnsi="Cambria" w:eastAsia="Calibri" w:cs="Times New Roman"/>
          <w:sz w:val="24"/>
          <w:szCs w:val="24"/>
          <w:lang w:eastAsia="fr-FR"/>
        </w:rPr>
        <w:t>) as defined in ISO/IEC 23002-3.</w:t>
      </w:r>
    </w:p>
    <w:p w:rsidRPr="000663FE" w:rsidR="003652DD" w:rsidP="003652DD" w:rsidRDefault="003652DD" w14:paraId="0EC7B35B" w14:textId="77777777">
      <w:pPr>
        <w:widowControl/>
        <w:adjustRightInd w:val="0"/>
        <w:spacing w:after="240" w:line="240" w:lineRule="atLeast"/>
        <w:rPr>
          <w:rFonts w:ascii="Cambria" w:hAnsi="Cambria" w:eastAsia="Calibri" w:cs="Times New Roman"/>
        </w:rPr>
      </w:pPr>
      <w:r w:rsidRPr="000663FE">
        <w:rPr>
          <w:rFonts w:ascii="Cambria" w:hAnsi="Cambria" w:eastAsia="Calibri" w:cs="Times New Roman"/>
          <w:sz w:val="24"/>
          <w:szCs w:val="24"/>
        </w:rPr>
        <w:t>If this box is used as an item property, it shall be marked as essential.</w:t>
      </w:r>
    </w:p>
    <w:p w:rsidRPr="000663FE" w:rsidR="003652DD" w:rsidP="003652DD" w:rsidRDefault="003652DD" w14:paraId="1E38524C" w14:textId="77777777">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hAnsi="Cambria" w:eastAsia="MS Mincho" w:cs="Times New Roman"/>
          <w:b/>
          <w:szCs w:val="20"/>
          <w:lang w:eastAsia="ja-JP"/>
        </w:rPr>
      </w:pPr>
      <w:r w:rsidRPr="000663FE">
        <w:rPr>
          <w:rFonts w:ascii="Cambria" w:hAnsi="Cambria" w:eastAsia="MS Mincho" w:cs="Times New Roman"/>
          <w:b/>
          <w:szCs w:val="20"/>
          <w:lang w:eastAsia="ja-JP"/>
        </w:rPr>
        <w:t>Syntax</w:t>
      </w:r>
    </w:p>
    <w:p w:rsidRPr="000663FE" w:rsidR="003652DD" w:rsidP="003652DD" w:rsidRDefault="003652DD" w14:paraId="71B9F5D6" w14:textId="77777777">
      <w:pPr>
        <w:widowControl/>
        <w:autoSpaceDE/>
        <w:autoSpaceDN/>
        <w:spacing w:before="100" w:beforeAutospacing="1" w:after="100" w:afterAutospacing="1"/>
        <w:rPr>
          <w:rFonts w:ascii="CourierNewPSMT" w:hAnsi="CourierNewPSMT" w:eastAsia="Times New Roman" w:cs="CourierNewPSMT"/>
          <w:lang w:eastAsia="fr-FR"/>
        </w:rPr>
      </w:pPr>
      <w:r w:rsidRPr="000663FE">
        <w:rPr>
          <w:rFonts w:ascii="CourierNewPSMT" w:hAnsi="CourierNewPSMT" w:eastAsia="Times New Roman" w:cs="CourierNewPSMT"/>
          <w:lang w:eastAsia="fr-FR"/>
        </w:rPr>
        <w:t>class DepthInfoBox extends FullBox('depi', 0, 0) {</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unsigned int(16) component_count;</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unsigned int(16) component_index;</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 [component_count]</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unsigned int(8) nknear;</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ab/>
      </w:r>
      <w:r w:rsidRPr="000663FE">
        <w:rPr>
          <w:rFonts w:ascii="CourierNewPSMT" w:hAnsi="CourierNewPSMT" w:eastAsia="Times New Roman" w:cs="CourierNewPSMT"/>
          <w:lang w:eastAsia="fr-FR"/>
        </w:rPr>
        <w:t>unsigned int(8) nkfar;</w:t>
      </w:r>
      <w:r w:rsidRPr="000663FE">
        <w:rPr>
          <w:rFonts w:ascii="CourierNewPSMT" w:hAnsi="CourierNewPSMT" w:eastAsia="Times New Roman" w:cs="CourierNewPSMT"/>
          <w:lang w:eastAsia="fr-FR"/>
        </w:rPr>
        <w:br/>
      </w:r>
      <w:r w:rsidRPr="000663FE">
        <w:rPr>
          <w:rFonts w:ascii="CourierNewPSMT" w:hAnsi="CourierNewPSMT" w:eastAsia="Times New Roman" w:cs="CourierNewPSMT"/>
          <w:lang w:eastAsia="fr-FR"/>
        </w:rPr>
        <w:t>}</w:t>
      </w:r>
    </w:p>
    <w:p w:rsidRPr="000663FE" w:rsidR="003652DD" w:rsidP="003652DD" w:rsidRDefault="003652DD" w14:paraId="061916D8" w14:textId="77777777">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hAnsi="Cambria" w:eastAsia="MS Mincho" w:cs="Times New Roman"/>
          <w:b/>
          <w:szCs w:val="20"/>
          <w:lang w:eastAsia="ja-JP"/>
        </w:rPr>
      </w:pPr>
      <w:r w:rsidRPr="000663FE">
        <w:rPr>
          <w:rFonts w:ascii="Cambria" w:hAnsi="Cambria" w:eastAsia="MS Mincho" w:cs="Times New Roman"/>
          <w:b/>
          <w:szCs w:val="20"/>
          <w:lang w:eastAsia="ja-JP"/>
        </w:rPr>
        <w:t>Semantics</w:t>
      </w:r>
    </w:p>
    <w:p w:rsidRPr="000663FE" w:rsidR="003652DD" w:rsidP="003652DD" w:rsidRDefault="003652DD" w14:paraId="0B8E18F0" w14:textId="77777777">
      <w:pPr>
        <w:widowControl/>
        <w:autoSpaceDE/>
        <w:autoSpaceDN/>
        <w:rPr>
          <w:rFonts w:ascii="Times New Roman" w:hAnsi="Times New Roman" w:eastAsia="Times New Roman" w:cs="Times New Roman"/>
          <w:lang w:eastAsia="fr-FR"/>
        </w:rPr>
      </w:pPr>
      <w:r w:rsidRPr="000663FE">
        <w:rPr>
          <w:rFonts w:ascii="Courier New" w:hAnsi="Courier New" w:eastAsia="Times New Roman" w:cs="Courier New"/>
          <w:lang w:eastAsia="fr-FR"/>
        </w:rPr>
        <w:t xml:space="preserve">component_count </w:t>
      </w:r>
      <w:r w:rsidRPr="000663FE">
        <w:rPr>
          <w:rFonts w:ascii="Times New Roman" w:hAnsi="Times New Roman" w:eastAsia="Times New Roman" w:cs="Times New Roman"/>
          <w:lang w:eastAsia="fr-FR"/>
        </w:rPr>
        <w:t>indicates the number of components to which the depth mapping information. If this value is 0, the depth mapping information applies to all disparity components of the image.</w:t>
      </w:r>
    </w:p>
    <w:p w:rsidRPr="000663FE" w:rsidR="003652DD" w:rsidP="003652DD" w:rsidRDefault="003652DD" w14:paraId="655F7911" w14:textId="77777777">
      <w:pPr>
        <w:widowControl/>
        <w:autoSpaceDE/>
        <w:autoSpaceDN/>
        <w:rPr>
          <w:rFonts w:ascii="CourierNewPSMT" w:hAnsi="CourierNewPSMT" w:eastAsia="Times New Roman" w:cs="CourierNewPSMT"/>
          <w:lang w:eastAsia="fr-FR"/>
        </w:rPr>
      </w:pPr>
      <w:r w:rsidRPr="000663FE">
        <w:rPr>
          <w:rFonts w:ascii="Courier New" w:hAnsi="Courier New" w:eastAsia="Times New Roman" w:cs="Courier New"/>
          <w:lang w:eastAsia="fr-FR"/>
        </w:rPr>
        <w:t>component_index</w:t>
      </w:r>
      <w:r w:rsidRPr="000663FE">
        <w:rPr>
          <w:rFonts w:ascii="Times New Roman" w:hAnsi="Times New Roman" w:eastAsia="Times New Roman" w:cs="Times New Roman"/>
          <w:lang w:eastAsia="fr-FR"/>
        </w:rPr>
        <w:t xml:space="preserve"> indicates the 0-based index of the component listed in the associated </w:t>
      </w:r>
      <w:r w:rsidRPr="000663FE">
        <w:rPr>
          <w:rFonts w:ascii="CourierNewPSMT" w:hAnsi="CourierNewPSMT" w:eastAsia="Times New Roman" w:cs="Times New Roman"/>
          <w:lang w:eastAsia="fr-FR"/>
        </w:rPr>
        <w:t>ComponentDefinitionBox</w:t>
      </w:r>
      <w:r w:rsidRPr="000663FE">
        <w:rPr>
          <w:rFonts w:ascii="Times New Roman" w:hAnsi="Times New Roman" w:eastAsia="Times New Roman" w:cs="Times New Roman"/>
          <w:lang w:eastAsia="fr-FR"/>
        </w:rPr>
        <w:t>.</w:t>
      </w:r>
    </w:p>
    <w:p w:rsidRPr="000663FE" w:rsidR="003652DD" w:rsidP="003652DD" w:rsidRDefault="003652DD" w14:paraId="1AB45EC4" w14:textId="77777777">
      <w:pPr>
        <w:widowControl/>
        <w:autoSpaceDE/>
        <w:autoSpaceDN/>
        <w:rPr>
          <w:rFonts w:ascii="Cambria" w:hAnsi="Cambria" w:eastAsia="Times New Roman" w:cs="Times New Roman"/>
          <w:lang w:eastAsia="zh-CN"/>
        </w:rPr>
      </w:pPr>
      <w:r w:rsidRPr="000663FE">
        <w:rPr>
          <w:rFonts w:ascii="CourierNewPSMT" w:hAnsi="CourierNewPSMT" w:eastAsia="Times New Roman" w:cs="CourierNewPSMT"/>
          <w:lang w:eastAsia="fr-FR"/>
        </w:rPr>
        <w:t xml:space="preserve">nknear, nkfar </w:t>
      </w:r>
      <w:r w:rsidRPr="000663FE">
        <w:rPr>
          <w:rFonts w:ascii="Cambria" w:hAnsi="Cambria" w:eastAsia="Times New Roman" w:cs="Times New Roman"/>
          <w:lang w:eastAsia="zh-CN"/>
        </w:rPr>
        <w:t>near and far distances have the same semantics as defined in ISO/IEC 23002-3.</w:t>
      </w:r>
    </w:p>
    <w:p w:rsidRPr="000663FE" w:rsidR="003652DD" w:rsidP="00111042" w:rsidRDefault="003652DD" w14:paraId="4F944A33" w14:textId="77777777">
      <w:pPr>
        <w:jc w:val="both"/>
        <w:rPr>
          <w:rFonts w:ascii="Times New Roman" w:hAnsi="Times New Roman" w:cs="Times New Roman"/>
          <w:sz w:val="24"/>
        </w:rPr>
      </w:pPr>
    </w:p>
    <w:p w:rsidRPr="000663FE" w:rsidR="009A6D1B" w:rsidP="00EC77F1" w:rsidRDefault="009A6D1B" w14:paraId="4E76B696" w14:textId="22E519A4">
      <w:pPr>
        <w:jc w:val="both"/>
        <w:rPr>
          <w:rFonts w:ascii="Times New Roman" w:hAnsi="Times New Roman" w:cs="Times New Roman"/>
          <w:sz w:val="24"/>
          <w:lang w:val="en-GB"/>
        </w:rPr>
      </w:pPr>
    </w:p>
    <w:p w:rsidRPr="000663FE" w:rsidR="009A6D1B" w:rsidP="00EC77F1" w:rsidRDefault="009A6D1B" w14:paraId="4A155BFB" w14:textId="77777777">
      <w:pPr>
        <w:jc w:val="both"/>
        <w:rPr>
          <w:rFonts w:ascii="Times New Roman" w:hAnsi="Times New Roman" w:cs="Times New Roman"/>
          <w:sz w:val="24"/>
          <w:lang w:val="en-GB"/>
        </w:rPr>
      </w:pPr>
    </w:p>
    <w:p w:rsidR="004F2E22" w:rsidP="004F2E22" w:rsidRDefault="00474E74" w14:paraId="13CC2399" w14:textId="1A7A1FFE">
      <w:pPr>
        <w:pStyle w:val="Heading1"/>
        <w:numPr>
          <w:ilvl w:val="0"/>
          <w:numId w:val="9"/>
        </w:numPr>
      </w:pPr>
      <w:bookmarkStart w:name="_Toc149576375" w:id="13"/>
      <w:r w:rsidRPr="000663FE">
        <w:t xml:space="preserve">Gaps and </w:t>
      </w:r>
      <w:r w:rsidRPr="000663FE" w:rsidR="008B3AA9">
        <w:t>S</w:t>
      </w:r>
      <w:r w:rsidRPr="000663FE" w:rsidR="00E02947">
        <w:t>hortcoming</w:t>
      </w:r>
      <w:r w:rsidRPr="000663FE" w:rsidR="00FC3850">
        <w:t>s</w:t>
      </w:r>
      <w:bookmarkEnd w:id="13"/>
    </w:p>
    <w:p w:rsidRPr="000663FE" w:rsidR="00734D66" w:rsidP="001D758F" w:rsidRDefault="00734D66" w14:paraId="6B651F4A" w14:textId="77777777">
      <w:pPr>
        <w:pStyle w:val="Heading1"/>
      </w:pPr>
    </w:p>
    <w:p w:rsidRPr="000663FE" w:rsidR="00C71160" w:rsidP="00C05B85" w:rsidRDefault="00C71160" w14:paraId="4D41891F" w14:textId="6E4EFC33">
      <w:pPr>
        <w:jc w:val="both"/>
        <w:rPr>
          <w:rFonts w:ascii="Times New Roman" w:hAnsi="Times New Roman" w:cs="Times New Roman"/>
          <w:sz w:val="24"/>
          <w:lang w:val="en-GB"/>
        </w:rPr>
      </w:pPr>
      <w:r w:rsidRPr="000663FE">
        <w:rPr>
          <w:rFonts w:ascii="Times New Roman" w:hAnsi="Times New Roman" w:cs="Times New Roman"/>
          <w:sz w:val="24"/>
          <w:lang w:val="en-GB"/>
        </w:rPr>
        <w:t>From the use cases above</w:t>
      </w:r>
      <w:r w:rsidR="001F58D8">
        <w:rPr>
          <w:rFonts w:ascii="Times New Roman" w:hAnsi="Times New Roman" w:cs="Times New Roman"/>
          <w:sz w:val="24"/>
          <w:lang w:val="en-GB"/>
        </w:rPr>
        <w:t>,</w:t>
      </w:r>
      <w:r w:rsidRPr="000663FE">
        <w:rPr>
          <w:rFonts w:ascii="Times New Roman" w:hAnsi="Times New Roman" w:cs="Times New Roman"/>
          <w:sz w:val="24"/>
          <w:lang w:val="en-GB"/>
        </w:rPr>
        <w:t xml:space="preserve"> </w:t>
      </w:r>
      <w:r w:rsidR="00734D66">
        <w:rPr>
          <w:rFonts w:ascii="Times New Roman" w:hAnsi="Times New Roman" w:cs="Times New Roman"/>
          <w:sz w:val="24"/>
          <w:lang w:val="en-GB"/>
        </w:rPr>
        <w:t xml:space="preserve">the following assumptions can be made </w:t>
      </w:r>
      <w:r w:rsidRPr="000663FE">
        <w:rPr>
          <w:rFonts w:ascii="Times New Roman" w:hAnsi="Times New Roman" w:cs="Times New Roman"/>
          <w:sz w:val="24"/>
          <w:lang w:val="en-GB"/>
        </w:rPr>
        <w:t>regarding the features that should be enabled in the work for carriage of depth data.</w:t>
      </w:r>
    </w:p>
    <w:p w:rsidRPr="000663FE" w:rsidR="00C71160" w:rsidP="00C05B85" w:rsidRDefault="00C71160" w14:paraId="66364CB7" w14:textId="77777777">
      <w:pPr>
        <w:jc w:val="both"/>
        <w:rPr>
          <w:rFonts w:ascii="Times New Roman" w:hAnsi="Times New Roman" w:cs="Times New Roman"/>
          <w:sz w:val="24"/>
          <w:lang w:val="en-GB"/>
        </w:rPr>
      </w:pPr>
    </w:p>
    <w:p w:rsidR="00C71160" w:rsidP="00C05B85" w:rsidRDefault="00F55904" w14:paraId="4C29FC3F" w14:textId="0715ED4D">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Pr="000663FE" w:rsidR="00C71160">
        <w:rPr>
          <w:rFonts w:ascii="Times New Roman" w:hAnsi="Times New Roman" w:cs="Times New Roman"/>
          <w:i/>
          <w:iCs/>
          <w:sz w:val="24"/>
          <w:lang w:val="en-GB"/>
        </w:rPr>
        <w:t>1</w:t>
      </w:r>
      <w:r w:rsidRPr="000663FE">
        <w:rPr>
          <w:rFonts w:ascii="Times New Roman" w:hAnsi="Times New Roman" w:cs="Times New Roman"/>
          <w:sz w:val="24"/>
          <w:lang w:val="en-GB"/>
        </w:rPr>
        <w:t>:</w:t>
      </w:r>
      <w:r w:rsidRPr="000663FE" w:rsidR="00C71160">
        <w:rPr>
          <w:rFonts w:ascii="Times New Roman" w:hAnsi="Times New Roman" w:cs="Times New Roman"/>
          <w:sz w:val="24"/>
          <w:lang w:val="en-GB"/>
        </w:rPr>
        <w:tab/>
      </w:r>
      <w:r w:rsidRPr="000663FE" w:rsidR="00C71160">
        <w:rPr>
          <w:rFonts w:ascii="Times New Roman" w:hAnsi="Times New Roman" w:cs="Times New Roman"/>
          <w:sz w:val="24"/>
          <w:lang w:val="en-GB"/>
        </w:rPr>
        <w:t>The depth is not necessarily accompanying a (single) video – therefore should be able to be stored on its own.</w:t>
      </w:r>
    </w:p>
    <w:p w:rsidRPr="000663FE" w:rsidR="00720D15" w:rsidP="00C05B85" w:rsidRDefault="00720D15" w14:paraId="6D9EA51B" w14:textId="77777777">
      <w:pPr>
        <w:jc w:val="both"/>
        <w:rPr>
          <w:rFonts w:ascii="Times New Roman" w:hAnsi="Times New Roman" w:cs="Times New Roman"/>
          <w:sz w:val="24"/>
          <w:lang w:val="en-GB"/>
        </w:rPr>
      </w:pPr>
    </w:p>
    <w:p w:rsidR="00C71160" w:rsidP="00C05B85" w:rsidRDefault="00F55904" w14:paraId="01BEC8B8" w14:textId="08178927">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Pr="000663FE" w:rsidR="00C71160">
        <w:rPr>
          <w:rFonts w:ascii="Times New Roman" w:hAnsi="Times New Roman" w:cs="Times New Roman"/>
          <w:i/>
          <w:iCs/>
          <w:sz w:val="24"/>
          <w:lang w:val="en-GB"/>
        </w:rPr>
        <w:t>2</w:t>
      </w:r>
      <w:r w:rsidRPr="000663FE">
        <w:rPr>
          <w:rFonts w:ascii="Times New Roman" w:hAnsi="Times New Roman" w:cs="Times New Roman"/>
          <w:sz w:val="24"/>
          <w:lang w:val="en-GB"/>
        </w:rPr>
        <w:t>:</w:t>
      </w:r>
      <w:r w:rsidRPr="000663FE" w:rsidR="00C71160">
        <w:rPr>
          <w:rFonts w:ascii="Times New Roman" w:hAnsi="Times New Roman" w:cs="Times New Roman"/>
          <w:sz w:val="24"/>
          <w:lang w:val="en-GB"/>
        </w:rPr>
        <w:tab/>
      </w:r>
      <w:r w:rsidRPr="000663FE" w:rsidR="00C71160">
        <w:rPr>
          <w:rFonts w:ascii="Times New Roman" w:hAnsi="Times New Roman" w:cs="Times New Roman"/>
          <w:sz w:val="24"/>
          <w:lang w:val="en-GB"/>
        </w:rPr>
        <w:t>Depth data might not be coded using a video codec – therefore carriage of non-video codec coded depth should be supported.</w:t>
      </w:r>
    </w:p>
    <w:p w:rsidRPr="000663FE" w:rsidR="00720D15" w:rsidP="00C05B85" w:rsidRDefault="00720D15" w14:paraId="39E1AC70" w14:textId="77777777">
      <w:pPr>
        <w:jc w:val="both"/>
        <w:rPr>
          <w:rFonts w:ascii="Times New Roman" w:hAnsi="Times New Roman" w:cs="Times New Roman"/>
          <w:sz w:val="24"/>
          <w:lang w:val="en-GB"/>
        </w:rPr>
      </w:pPr>
    </w:p>
    <w:p w:rsidR="00C71160" w:rsidP="00C05B85" w:rsidRDefault="00F55904" w14:paraId="0F26E76E" w14:textId="2409AD16">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Pr="000663FE" w:rsidR="00C71160">
        <w:rPr>
          <w:rFonts w:ascii="Times New Roman" w:hAnsi="Times New Roman" w:cs="Times New Roman"/>
          <w:i/>
          <w:iCs/>
          <w:sz w:val="24"/>
          <w:lang w:val="en-GB"/>
        </w:rPr>
        <w:t>3</w:t>
      </w:r>
      <w:r w:rsidRPr="000663FE">
        <w:rPr>
          <w:rFonts w:ascii="Times New Roman" w:hAnsi="Times New Roman" w:cs="Times New Roman"/>
          <w:sz w:val="24"/>
          <w:lang w:val="en-GB"/>
        </w:rPr>
        <w:t>:</w:t>
      </w:r>
      <w:r w:rsidRPr="000663FE" w:rsidR="00C71160">
        <w:rPr>
          <w:rFonts w:ascii="Times New Roman" w:hAnsi="Times New Roman" w:cs="Times New Roman"/>
          <w:sz w:val="24"/>
          <w:lang w:val="en-GB"/>
        </w:rPr>
        <w:tab/>
      </w:r>
      <w:r w:rsidRPr="000663FE" w:rsidR="00C71160">
        <w:rPr>
          <w:rFonts w:ascii="Times New Roman" w:hAnsi="Times New Roman" w:cs="Times New Roman"/>
          <w:sz w:val="24"/>
          <w:lang w:val="en-GB"/>
        </w:rPr>
        <w:t>The depth and texture (i.e. video) are not necessarily spatiotemporally aligned – therefore alignment information should be signalled, if needed.</w:t>
      </w:r>
    </w:p>
    <w:p w:rsidRPr="000663FE" w:rsidR="00720D15" w:rsidP="00C05B85" w:rsidRDefault="00720D15" w14:paraId="51BA2BE9" w14:textId="77777777">
      <w:pPr>
        <w:jc w:val="both"/>
        <w:rPr>
          <w:rFonts w:ascii="Times New Roman" w:hAnsi="Times New Roman" w:cs="Times New Roman"/>
          <w:sz w:val="24"/>
          <w:lang w:val="en-GB"/>
        </w:rPr>
      </w:pPr>
    </w:p>
    <w:p w:rsidR="004F2E22" w:rsidP="00C05B85" w:rsidRDefault="00F55904" w14:paraId="197E5B82" w14:textId="7417F9A0">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Pr="000663FE" w:rsidR="00C71160">
        <w:rPr>
          <w:rFonts w:ascii="Times New Roman" w:hAnsi="Times New Roman" w:cs="Times New Roman"/>
          <w:i/>
          <w:iCs/>
          <w:sz w:val="24"/>
          <w:lang w:val="en-GB"/>
        </w:rPr>
        <w:t>4</w:t>
      </w:r>
      <w:r w:rsidRPr="000663FE">
        <w:rPr>
          <w:rFonts w:ascii="Times New Roman" w:hAnsi="Times New Roman" w:cs="Times New Roman"/>
          <w:sz w:val="24"/>
          <w:lang w:val="en-GB"/>
        </w:rPr>
        <w:t>:</w:t>
      </w:r>
      <w:r w:rsidRPr="000663FE" w:rsidR="00C71160">
        <w:rPr>
          <w:rFonts w:ascii="Times New Roman" w:hAnsi="Times New Roman" w:cs="Times New Roman"/>
          <w:sz w:val="24"/>
          <w:lang w:val="en-GB"/>
        </w:rPr>
        <w:tab/>
      </w:r>
      <w:r w:rsidRPr="000663FE" w:rsidR="00C71160">
        <w:rPr>
          <w:rFonts w:ascii="Times New Roman" w:hAnsi="Times New Roman" w:cs="Times New Roman"/>
          <w:sz w:val="24"/>
          <w:lang w:val="en-GB"/>
        </w:rPr>
        <w:t xml:space="preserve">Legacy players will not be able to play </w:t>
      </w:r>
      <w:r w:rsidR="004826D3">
        <w:rPr>
          <w:rFonts w:ascii="Times New Roman" w:hAnsi="Times New Roman" w:cs="Times New Roman"/>
          <w:sz w:val="24"/>
          <w:lang w:val="en-GB"/>
        </w:rPr>
        <w:t>depth</w:t>
      </w:r>
      <w:r w:rsidRPr="000663FE" w:rsidR="00C71160">
        <w:rPr>
          <w:rFonts w:ascii="Times New Roman" w:hAnsi="Times New Roman" w:cs="Times New Roman"/>
          <w:sz w:val="24"/>
          <w:lang w:val="en-GB"/>
        </w:rPr>
        <w:t xml:space="preserve"> content – therefore it should be distinguishable from regular media content.</w:t>
      </w:r>
    </w:p>
    <w:p w:rsidR="00251E24" w:rsidP="00C05B85" w:rsidRDefault="00251E24" w14:paraId="56D071F3" w14:textId="15B056D0">
      <w:pPr>
        <w:jc w:val="both"/>
        <w:rPr>
          <w:rFonts w:ascii="Times New Roman" w:hAnsi="Times New Roman" w:cs="Times New Roman"/>
          <w:sz w:val="24"/>
          <w:lang w:val="en-GB"/>
        </w:rPr>
      </w:pPr>
    </w:p>
    <w:p w:rsidR="00251E24" w:rsidP="00C05B85" w:rsidRDefault="00251E24" w14:paraId="28FF33BE" w14:textId="6170D31E">
      <w:pPr>
        <w:jc w:val="both"/>
        <w:rPr>
          <w:rFonts w:ascii="Times New Roman" w:hAnsi="Times New Roman" w:cs="Times New Roman"/>
          <w:sz w:val="24"/>
          <w:lang w:val="en-GB"/>
        </w:rPr>
      </w:pPr>
    </w:p>
    <w:p w:rsidRPr="000663FE" w:rsidR="00251E24" w:rsidP="00251E24" w:rsidRDefault="00251E24" w14:paraId="40698A3C" w14:textId="77777777">
      <w:pPr>
        <w:jc w:val="both"/>
        <w:rPr>
          <w:ins w:author="Emmanouil Potetsianakis" w:date="2023-10-30T16:27:00Z" w:id="14"/>
          <w:rFonts w:ascii="Times New Roman" w:hAnsi="Times New Roman" w:cs="Times New Roman"/>
          <w:sz w:val="24"/>
          <w:lang w:val="en-GB"/>
        </w:rPr>
      </w:pPr>
    </w:p>
    <w:p w:rsidRPr="000663FE" w:rsidR="00251E24" w:rsidP="00251E24" w:rsidRDefault="00251E24" w14:paraId="2BE8F2AB" w14:textId="77777777">
      <w:pPr>
        <w:rPr>
          <w:ins w:author="Emmanouil Potetsianakis" w:date="2023-10-30T16:27:00Z" w:id="15"/>
          <w:rFonts w:ascii="Times New Roman" w:hAnsi="Times New Roman" w:cs="Times New Roman"/>
          <w:sz w:val="24"/>
          <w:lang w:val="en-GB"/>
        </w:rPr>
      </w:pPr>
    </w:p>
    <w:p w:rsidR="00251E24" w:rsidP="00251E24" w:rsidRDefault="00251E24" w14:paraId="22B25FEB" w14:textId="1E0130BB">
      <w:pPr>
        <w:pStyle w:val="Heading1"/>
        <w:numPr>
          <w:ilvl w:val="0"/>
          <w:numId w:val="9"/>
        </w:numPr>
        <w:rPr>
          <w:ins w:author="Emmanouil Potetsianakis" w:date="2023-10-30T16:27:00Z" w:id="16"/>
        </w:rPr>
      </w:pPr>
      <w:bookmarkStart w:name="_Toc149576376" w:id="17"/>
      <w:ins w:author="Emmanouil Potetsianakis" w:date="2023-10-30T16:28:00Z" w:id="18">
        <w:r>
          <w:t>Concepts</w:t>
        </w:r>
      </w:ins>
      <w:bookmarkEnd w:id="17"/>
    </w:p>
    <w:p w:rsidRPr="000663FE" w:rsidR="00251E24" w:rsidP="00251E24" w:rsidRDefault="00251E24" w14:paraId="30166D06" w14:textId="77777777">
      <w:pPr>
        <w:pStyle w:val="Heading1"/>
        <w:rPr>
          <w:ins w:author="Emmanouil Potetsianakis" w:date="2023-10-30T16:27:00Z" w:id="19"/>
        </w:rPr>
      </w:pPr>
    </w:p>
    <w:p w:rsidRPr="00251E24" w:rsidR="00251E24" w:rsidP="00251E24" w:rsidRDefault="00251E24" w14:paraId="10580761" w14:textId="77777777">
      <w:pPr>
        <w:jc w:val="both"/>
        <w:rPr>
          <w:ins w:author="Emmanouil Potetsianakis" w:date="2023-10-30T16:28:00Z" w:id="20"/>
          <w:rFonts w:ascii="Times New Roman" w:hAnsi="Times New Roman" w:cs="Times New Roman"/>
          <w:b/>
          <w:sz w:val="24"/>
          <w:lang w:val="en-GB"/>
        </w:rPr>
      </w:pPr>
      <w:bookmarkStart w:name="_Hlk150179653" w:id="21"/>
      <w:ins w:author="Emmanouil Potetsianakis" w:date="2023-10-30T16:28:00Z" w:id="22">
        <w:r w:rsidRPr="00251E24">
          <w:rPr>
            <w:rFonts w:ascii="Times New Roman" w:hAnsi="Times New Roman" w:cs="Times New Roman"/>
            <w:b/>
            <w:sz w:val="24"/>
            <w:lang w:val="en-GB"/>
          </w:rPr>
          <w:t>Depth Image and Depth Map</w:t>
        </w:r>
      </w:ins>
    </w:p>
    <w:p w:rsidR="00437C90" w:rsidP="00251E24" w:rsidRDefault="00251E24" w14:paraId="179F5498" w14:textId="77777777">
      <w:pPr>
        <w:jc w:val="both"/>
        <w:rPr>
          <w:ins w:author="Emmanouil Potetsianakis" w:date="2023-11-06T15:08:00Z" w:id="23"/>
          <w:rFonts w:ascii="Times New Roman" w:hAnsi="Times New Roman" w:cs="Times New Roman"/>
          <w:bCs/>
          <w:sz w:val="24"/>
          <w:lang w:val="en-GB"/>
        </w:rPr>
      </w:pPr>
      <w:ins w:author="Emmanouil Potetsianakis" w:date="2023-10-30T16:28:00Z" w:id="24">
        <w:r w:rsidRPr="00251E24">
          <w:rPr>
            <w:rFonts w:ascii="Times New Roman" w:hAnsi="Times New Roman" w:cs="Times New Roman"/>
            <w:bCs/>
            <w:sz w:val="24"/>
            <w:lang w:val="en-GB"/>
          </w:rPr>
          <w:t xml:space="preserve">We define a </w:t>
        </w:r>
        <w:r w:rsidRPr="00251E24">
          <w:rPr>
            <w:rFonts w:ascii="Times New Roman" w:hAnsi="Times New Roman" w:cs="Times New Roman"/>
            <w:b/>
            <w:i/>
            <w:iCs/>
            <w:sz w:val="24"/>
            <w:lang w:val="en-GB"/>
          </w:rPr>
          <w:t>depth image</w:t>
        </w:r>
        <w:r w:rsidRPr="00251E24">
          <w:rPr>
            <w:rFonts w:ascii="Times New Roman" w:hAnsi="Times New Roman" w:cs="Times New Roman"/>
            <w:bCs/>
            <w:sz w:val="24"/>
            <w:lang w:val="en-GB"/>
          </w:rPr>
          <w:t xml:space="preserve"> as a set of 3D coordinates captured from a </w:t>
        </w:r>
      </w:ins>
      <w:ins w:author="Emmanouil Potetsianakis" w:date="2023-11-06T15:07:00Z" w:id="25">
        <w:r w:rsidR="00437C90">
          <w:rPr>
            <w:rFonts w:ascii="Times New Roman" w:hAnsi="Times New Roman" w:cs="Times New Roman"/>
            <w:bCs/>
            <w:sz w:val="24"/>
            <w:lang w:val="en-GB"/>
          </w:rPr>
          <w:t xml:space="preserve">viewpoint by a </w:t>
        </w:r>
      </w:ins>
      <w:ins w:author="Emmanouil Potetsianakis" w:date="2023-10-30T16:28:00Z" w:id="26">
        <w:r w:rsidRPr="00251E24">
          <w:rPr>
            <w:rFonts w:ascii="Times New Roman" w:hAnsi="Times New Roman" w:cs="Times New Roman"/>
            <w:bCs/>
            <w:sz w:val="24"/>
            <w:lang w:val="en-GB"/>
          </w:rPr>
          <w:t xml:space="preserve">virtual or physical camera. </w:t>
        </w:r>
      </w:ins>
      <w:ins w:author="Emmanouil Potetsianakis" w:date="2023-11-06T15:07:00Z" w:id="27">
        <w:r w:rsidR="00437C90">
          <w:rPr>
            <w:rFonts w:ascii="Times New Roman" w:hAnsi="Times New Roman" w:cs="Times New Roman"/>
            <w:bCs/>
            <w:sz w:val="24"/>
            <w:lang w:val="en-GB"/>
          </w:rPr>
          <w:t>A depth image can be</w:t>
        </w:r>
      </w:ins>
      <w:ins w:author="Emmanouil Potetsianakis" w:date="2023-10-30T16:28:00Z" w:id="28">
        <w:r w:rsidRPr="00251E24">
          <w:rPr>
            <w:rFonts w:ascii="Times New Roman" w:hAnsi="Times New Roman" w:cs="Times New Roman"/>
            <w:bCs/>
            <w:sz w:val="24"/>
            <w:lang w:val="en-GB"/>
          </w:rPr>
          <w:t xml:space="preserve"> recorded </w:t>
        </w:r>
      </w:ins>
      <w:ins w:author="Emmanouil Potetsianakis" w:date="2023-11-06T15:07:00Z" w:id="29">
        <w:r w:rsidR="00437C90">
          <w:rPr>
            <w:rFonts w:ascii="Times New Roman" w:hAnsi="Times New Roman" w:cs="Times New Roman"/>
            <w:bCs/>
            <w:sz w:val="24"/>
            <w:lang w:val="en-GB"/>
          </w:rPr>
          <w:t xml:space="preserve">and used </w:t>
        </w:r>
      </w:ins>
      <w:ins w:author="Emmanouil Potetsianakis" w:date="2023-10-30T16:28:00Z" w:id="30">
        <w:r w:rsidRPr="00251E24">
          <w:rPr>
            <w:rFonts w:ascii="Times New Roman" w:hAnsi="Times New Roman" w:cs="Times New Roman"/>
            <w:bCs/>
            <w:sz w:val="24"/>
            <w:lang w:val="en-GB"/>
          </w:rPr>
          <w:t>regardless of whether a colour image is recorded too or not.</w:t>
        </w:r>
      </w:ins>
    </w:p>
    <w:p w:rsidR="00437C90" w:rsidP="00251E24" w:rsidRDefault="00251E24" w14:paraId="643519D6" w14:textId="02A67E1E">
      <w:pPr>
        <w:jc w:val="both"/>
        <w:rPr>
          <w:ins w:author="Emmanouil Potetsianakis" w:date="2023-11-06T15:10:00Z" w:id="31"/>
          <w:rFonts w:ascii="Times New Roman" w:hAnsi="Times New Roman" w:cs="Times New Roman"/>
          <w:bCs/>
          <w:sz w:val="24"/>
          <w:lang w:val="en-GB"/>
        </w:rPr>
      </w:pPr>
      <w:ins w:author="Emmanouil Potetsianakis" w:date="2023-10-30T16:28:00Z" w:id="32">
        <w:r w:rsidRPr="00251E24">
          <w:rPr>
            <w:rFonts w:ascii="Times New Roman" w:hAnsi="Times New Roman" w:cs="Times New Roman"/>
            <w:bCs/>
            <w:sz w:val="24"/>
            <w:lang w:val="en-GB"/>
          </w:rPr>
          <w:t>W</w:t>
        </w:r>
      </w:ins>
      <w:ins w:author="Emmanouil Potetsianakis" w:date="2023-11-06T15:08:00Z" w:id="33">
        <w:r w:rsidR="00437C90">
          <w:rPr>
            <w:rFonts w:ascii="Times New Roman" w:hAnsi="Times New Roman" w:cs="Times New Roman"/>
            <w:bCs/>
            <w:sz w:val="24"/>
            <w:lang w:val="en-GB"/>
          </w:rPr>
          <w:t xml:space="preserve">e define a </w:t>
        </w:r>
        <w:r w:rsidRPr="00B12088" w:rsidR="00437C90">
          <w:rPr>
            <w:rFonts w:ascii="Times New Roman" w:hAnsi="Times New Roman" w:cs="Times New Roman"/>
            <w:b/>
            <w:i/>
            <w:iCs/>
            <w:sz w:val="24"/>
            <w:lang w:val="en-GB"/>
          </w:rPr>
          <w:t>depth map</w:t>
        </w:r>
        <w:r w:rsidR="00437C90">
          <w:rPr>
            <w:rFonts w:ascii="Times New Roman" w:hAnsi="Times New Roman" w:cs="Times New Roman"/>
            <w:bCs/>
            <w:sz w:val="24"/>
            <w:lang w:val="en-GB"/>
          </w:rPr>
          <w:t xml:space="preserve"> as a set of depth or distance value</w:t>
        </w:r>
      </w:ins>
      <w:ins w:author="Emmanouil Potetsianakis" w:date="2023-11-06T15:09:00Z" w:id="34">
        <w:r w:rsidR="00437C90">
          <w:rPr>
            <w:rFonts w:ascii="Times New Roman" w:hAnsi="Times New Roman" w:cs="Times New Roman"/>
            <w:bCs/>
            <w:sz w:val="24"/>
            <w:lang w:val="en-GB"/>
          </w:rPr>
          <w:t>s obtained after projecting a depth image onto</w:t>
        </w:r>
      </w:ins>
      <w:ins w:author="Emmanouil Potetsianakis" w:date="2023-10-30T16:28:00Z" w:id="35">
        <w:r w:rsidRPr="00251E24">
          <w:rPr>
            <w:rFonts w:ascii="Times New Roman" w:hAnsi="Times New Roman" w:cs="Times New Roman"/>
            <w:bCs/>
            <w:sz w:val="24"/>
            <w:lang w:val="en-GB"/>
          </w:rPr>
          <w:t xml:space="preserve"> a 2D plane – </w:t>
        </w:r>
      </w:ins>
      <w:ins w:author="Emmanouil Potetsianakis" w:date="2023-11-06T15:09:00Z" w:id="36">
        <w:r w:rsidR="00437C90">
          <w:rPr>
            <w:rFonts w:ascii="Times New Roman" w:hAnsi="Times New Roman" w:cs="Times New Roman"/>
            <w:bCs/>
            <w:sz w:val="24"/>
            <w:lang w:val="en-GB"/>
          </w:rPr>
          <w:t>i.e.</w:t>
        </w:r>
      </w:ins>
      <w:ins w:author="Emmanouil Potetsianakis" w:date="2023-10-30T16:28:00Z" w:id="37">
        <w:r w:rsidRPr="00251E24">
          <w:rPr>
            <w:rFonts w:ascii="Times New Roman" w:hAnsi="Times New Roman" w:cs="Times New Roman"/>
            <w:bCs/>
            <w:sz w:val="24"/>
            <w:lang w:val="en-GB"/>
          </w:rPr>
          <w:t xml:space="preserve"> the x and y coordinates of the </w:t>
        </w:r>
      </w:ins>
      <w:ins w:author="Emmanouil Potetsianakis" w:date="2023-11-06T15:09:00Z" w:id="38">
        <w:r w:rsidR="00437C90">
          <w:rPr>
            <w:rFonts w:ascii="Times New Roman" w:hAnsi="Times New Roman" w:cs="Times New Roman"/>
            <w:bCs/>
            <w:sz w:val="24"/>
            <w:lang w:val="en-GB"/>
          </w:rPr>
          <w:t xml:space="preserve">depth </w:t>
        </w:r>
      </w:ins>
      <w:ins w:author="Emmanouil Potetsianakis" w:date="2023-10-30T16:28:00Z" w:id="39">
        <w:r w:rsidRPr="00251E24">
          <w:rPr>
            <w:rFonts w:ascii="Times New Roman" w:hAnsi="Times New Roman" w:cs="Times New Roman"/>
            <w:bCs/>
            <w:sz w:val="24"/>
            <w:lang w:val="en-GB"/>
          </w:rPr>
          <w:t xml:space="preserve">image are transformed </w:t>
        </w:r>
      </w:ins>
      <w:ins w:author="Emmanouil Potetsianakis" w:date="2023-11-06T15:09:00Z" w:id="40">
        <w:r w:rsidR="00437C90">
          <w:rPr>
            <w:rFonts w:ascii="Times New Roman" w:hAnsi="Times New Roman" w:cs="Times New Roman"/>
            <w:bCs/>
            <w:sz w:val="24"/>
            <w:lang w:val="en-GB"/>
          </w:rPr>
          <w:t xml:space="preserve">or mapped </w:t>
        </w:r>
      </w:ins>
      <w:ins w:author="Emmanouil Potetsianakis" w:date="2023-10-30T16:28:00Z" w:id="41">
        <w:r w:rsidRPr="00251E24">
          <w:rPr>
            <w:rFonts w:ascii="Times New Roman" w:hAnsi="Times New Roman" w:cs="Times New Roman"/>
            <w:bCs/>
            <w:sz w:val="24"/>
            <w:lang w:val="en-GB"/>
          </w:rPr>
          <w:t xml:space="preserve">into </w:t>
        </w:r>
      </w:ins>
      <w:ins w:author="Emmanouil Potetsianakis" w:date="2023-11-06T15:14:00Z" w:id="42">
        <w:r w:rsidR="001E3AE8">
          <w:rPr>
            <w:rFonts w:ascii="Times New Roman" w:hAnsi="Times New Roman" w:cs="Times New Roman"/>
            <w:bCs/>
            <w:sz w:val="24"/>
            <w:lang w:val="en-GB"/>
          </w:rPr>
          <w:t>x</w:t>
        </w:r>
      </w:ins>
      <w:ins w:author="Emmanouil Potetsianakis" w:date="2023-10-30T16:28:00Z" w:id="43">
        <w:r w:rsidRPr="00251E24">
          <w:rPr>
            <w:rFonts w:ascii="Times New Roman" w:hAnsi="Times New Roman" w:cs="Times New Roman"/>
            <w:bCs/>
            <w:sz w:val="24"/>
            <w:lang w:val="en-GB"/>
          </w:rPr>
          <w:t xml:space="preserve"> and </w:t>
        </w:r>
      </w:ins>
      <w:ins w:author="Emmanouil Potetsianakis" w:date="2023-11-06T15:14:00Z" w:id="44">
        <w:r w:rsidR="001E3AE8">
          <w:rPr>
            <w:rFonts w:ascii="Times New Roman" w:hAnsi="Times New Roman" w:cs="Times New Roman"/>
            <w:bCs/>
            <w:sz w:val="24"/>
            <w:lang w:val="en-GB"/>
          </w:rPr>
          <w:t>y</w:t>
        </w:r>
      </w:ins>
      <w:ins w:author="Emmanouil Potetsianakis" w:date="2023-10-30T16:28:00Z" w:id="45">
        <w:r w:rsidRPr="00251E24">
          <w:rPr>
            <w:rFonts w:ascii="Times New Roman" w:hAnsi="Times New Roman" w:cs="Times New Roman"/>
            <w:bCs/>
            <w:sz w:val="24"/>
            <w:lang w:val="en-GB"/>
          </w:rPr>
          <w:t xml:space="preserve"> positions of a 2D </w:t>
        </w:r>
      </w:ins>
      <w:ins w:author="Emmanouil Potetsianakis" w:date="2023-11-06T15:09:00Z" w:id="46">
        <w:r w:rsidR="00437C90">
          <w:rPr>
            <w:rFonts w:ascii="Times New Roman" w:hAnsi="Times New Roman" w:cs="Times New Roman"/>
            <w:bCs/>
            <w:sz w:val="24"/>
            <w:lang w:val="en-GB"/>
          </w:rPr>
          <w:t xml:space="preserve">image or </w:t>
        </w:r>
      </w:ins>
      <w:ins w:author="Emmanouil Potetsianakis" w:date="2023-10-30T16:28:00Z" w:id="47">
        <w:r w:rsidRPr="00251E24">
          <w:rPr>
            <w:rFonts w:ascii="Times New Roman" w:hAnsi="Times New Roman" w:cs="Times New Roman"/>
            <w:bCs/>
            <w:sz w:val="24"/>
            <w:lang w:val="en-GB"/>
          </w:rPr>
          <w:t xml:space="preserve">matrix. Therefore, </w:t>
        </w:r>
      </w:ins>
      <w:ins w:author="Emmanouil Potetsianakis" w:date="2023-11-06T15:10:00Z" w:id="48">
        <w:r w:rsidR="00437C90">
          <w:rPr>
            <w:rFonts w:ascii="Times New Roman" w:hAnsi="Times New Roman" w:cs="Times New Roman"/>
            <w:bCs/>
            <w:sz w:val="24"/>
            <w:lang w:val="en-GB"/>
          </w:rPr>
          <w:t xml:space="preserve">a depth map is a 2D image (matrix) with the intensity of each </w:t>
        </w:r>
      </w:ins>
      <w:ins w:author="Emmanouil Potetsianakis" w:date="2023-11-06T15:13:00Z" w:id="49">
        <w:r w:rsidR="00945F95">
          <w:rPr>
            <w:rFonts w:ascii="Times New Roman" w:hAnsi="Times New Roman" w:cs="Times New Roman"/>
            <w:bCs/>
            <w:sz w:val="24"/>
            <w:lang w:val="en-GB"/>
          </w:rPr>
          <w:t>xy</w:t>
        </w:r>
      </w:ins>
      <w:ins w:author="Emmanouil Potetsianakis" w:date="2023-11-06T15:10:00Z" w:id="50">
        <w:r w:rsidR="00437C90">
          <w:rPr>
            <w:rFonts w:ascii="Times New Roman" w:hAnsi="Times New Roman" w:cs="Times New Roman"/>
            <w:bCs/>
            <w:sz w:val="24"/>
            <w:lang w:val="en-GB"/>
          </w:rPr>
          <w:t xml:space="preserve"> pixel (entry) representing a depth or distance value</w:t>
        </w:r>
      </w:ins>
      <w:ins w:author="Emmanouil Potetsianakis" w:date="2023-10-30T16:28:00Z" w:id="51">
        <w:r w:rsidRPr="00251E24">
          <w:rPr>
            <w:rFonts w:ascii="Times New Roman" w:hAnsi="Times New Roman" w:cs="Times New Roman"/>
            <w:bCs/>
            <w:sz w:val="24"/>
            <w:lang w:val="en-GB"/>
          </w:rPr>
          <w:t>.</w:t>
        </w:r>
      </w:ins>
    </w:p>
    <w:p w:rsidRPr="00251E24" w:rsidR="00251E24" w:rsidP="00945F95" w:rsidRDefault="00251E24" w14:paraId="1C1FD906" w14:textId="70D1C505">
      <w:pPr>
        <w:jc w:val="both"/>
        <w:rPr>
          <w:ins w:author="Emmanouil Potetsianakis" w:date="2023-10-30T16:28:00Z" w:id="52"/>
          <w:rFonts w:ascii="Times New Roman" w:hAnsi="Times New Roman" w:cs="Times New Roman"/>
          <w:bCs/>
          <w:sz w:val="24"/>
          <w:lang w:val="en-GB"/>
        </w:rPr>
      </w:pPr>
      <w:ins w:author="Emmanouil Potetsianakis" w:date="2023-10-30T16:28:00Z" w:id="53">
        <w:r w:rsidRPr="00251E24">
          <w:rPr>
            <w:rFonts w:ascii="Times New Roman" w:hAnsi="Times New Roman" w:cs="Times New Roman"/>
            <w:bCs/>
            <w:sz w:val="24"/>
            <w:lang w:val="en-GB"/>
          </w:rPr>
          <w:t xml:space="preserve">For example, if a device is equipped with both a depth and </w:t>
        </w:r>
      </w:ins>
      <w:ins w:author="Emmanouil Potetsianakis" w:date="2023-11-06T15:11:00Z" w:id="54">
        <w:r w:rsidR="00945F95">
          <w:rPr>
            <w:rFonts w:ascii="Times New Roman" w:hAnsi="Times New Roman" w:cs="Times New Roman"/>
            <w:bCs/>
            <w:sz w:val="24"/>
            <w:lang w:val="en-GB"/>
          </w:rPr>
          <w:t xml:space="preserve">a </w:t>
        </w:r>
      </w:ins>
      <w:ins w:author="Emmanouil Potetsianakis" w:date="2023-10-30T16:28:00Z" w:id="55">
        <w:r w:rsidRPr="00251E24">
          <w:rPr>
            <w:rFonts w:ascii="Times New Roman" w:hAnsi="Times New Roman" w:cs="Times New Roman"/>
            <w:bCs/>
            <w:sz w:val="24"/>
            <w:lang w:val="en-GB"/>
          </w:rPr>
          <w:t>colour camera (e.g. MS Kinect v1), the raw capture data of the depth sensor is a depth image</w:t>
        </w:r>
      </w:ins>
      <w:ins w:author="Emmanouil Potetsianakis" w:date="2023-11-06T15:11:00Z" w:id="56">
        <w:r w:rsidR="00945F95">
          <w:rPr>
            <w:rFonts w:ascii="Times New Roman" w:hAnsi="Times New Roman" w:cs="Times New Roman"/>
            <w:bCs/>
            <w:sz w:val="24"/>
            <w:lang w:val="en-GB"/>
          </w:rPr>
          <w:t>,</w:t>
        </w:r>
      </w:ins>
      <w:ins w:author="Emmanouil Potetsianakis" w:date="2023-10-30T16:28:00Z" w:id="57">
        <w:r w:rsidRPr="00251E24">
          <w:rPr>
            <w:rFonts w:ascii="Times New Roman" w:hAnsi="Times New Roman" w:cs="Times New Roman"/>
            <w:bCs/>
            <w:sz w:val="24"/>
            <w:lang w:val="en-GB"/>
          </w:rPr>
          <w:t xml:space="preserve"> </w:t>
        </w:r>
      </w:ins>
      <w:ins w:author="Emmanouil Potetsianakis" w:date="2023-11-06T15:11:00Z" w:id="58">
        <w:r w:rsidR="00945F95">
          <w:rPr>
            <w:rFonts w:ascii="Times New Roman" w:hAnsi="Times New Roman" w:cs="Times New Roman"/>
            <w:bCs/>
            <w:sz w:val="24"/>
            <w:lang w:val="en-GB"/>
          </w:rPr>
          <w:t xml:space="preserve">while </w:t>
        </w:r>
      </w:ins>
      <w:ins w:author="Emmanouil Potetsianakis" w:date="2023-10-30T16:28:00Z" w:id="59">
        <w:r w:rsidRPr="00251E24">
          <w:rPr>
            <w:rFonts w:ascii="Times New Roman" w:hAnsi="Times New Roman" w:cs="Times New Roman"/>
            <w:bCs/>
            <w:sz w:val="24"/>
            <w:lang w:val="en-GB"/>
          </w:rPr>
          <w:t xml:space="preserve">the depth map for the corresponding colour frame can be </w:t>
        </w:r>
      </w:ins>
      <w:ins w:author="Emmanouil Potetsianakis" w:date="2023-11-06T15:11:00Z" w:id="60">
        <w:r w:rsidR="00945F95">
          <w:rPr>
            <w:rFonts w:ascii="Times New Roman" w:hAnsi="Times New Roman" w:cs="Times New Roman"/>
            <w:bCs/>
            <w:sz w:val="24"/>
            <w:lang w:val="en-GB"/>
          </w:rPr>
          <w:t xml:space="preserve">obtained </w:t>
        </w:r>
      </w:ins>
      <w:ins w:author="Emmanouil Potetsianakis" w:date="2023-11-06T15:12:00Z" w:id="61">
        <w:r w:rsidR="00945F95">
          <w:rPr>
            <w:rFonts w:ascii="Times New Roman" w:hAnsi="Times New Roman" w:cs="Times New Roman"/>
            <w:bCs/>
            <w:sz w:val="24"/>
            <w:lang w:val="en-GB"/>
          </w:rPr>
          <w:t>after processing and mapping</w:t>
        </w:r>
      </w:ins>
      <w:ins w:author="Emmanouil Potetsianakis" w:date="2023-11-06T15:13:00Z" w:id="62">
        <w:r w:rsidR="00945F95">
          <w:rPr>
            <w:rFonts w:ascii="Times New Roman" w:hAnsi="Times New Roman" w:cs="Times New Roman"/>
            <w:bCs/>
            <w:sz w:val="24"/>
            <w:lang w:val="en-GB"/>
          </w:rPr>
          <w:t xml:space="preserve"> (to a 2D plane) </w:t>
        </w:r>
      </w:ins>
      <w:ins w:author="Emmanouil Potetsianakis" w:date="2023-10-30T16:28:00Z" w:id="63">
        <w:r w:rsidRPr="00251E24">
          <w:rPr>
            <w:rFonts w:ascii="Times New Roman" w:hAnsi="Times New Roman" w:cs="Times New Roman"/>
            <w:bCs/>
            <w:sz w:val="24"/>
            <w:lang w:val="en-GB"/>
          </w:rPr>
          <w:t xml:space="preserve">the aforementioned captured depth image. In such cases, even if the resolution of the depth map differs from the colour image, the two images are spatially aligned, i.e. when they are resized, a colour value corresponds to a depth value at the respective </w:t>
        </w:r>
      </w:ins>
      <w:ins w:author="Emmanouil Potetsianakis" w:date="2023-11-06T15:13:00Z" w:id="64">
        <w:r w:rsidR="00945F95">
          <w:rPr>
            <w:rFonts w:ascii="Times New Roman" w:hAnsi="Times New Roman" w:cs="Times New Roman"/>
            <w:bCs/>
            <w:sz w:val="24"/>
            <w:lang w:val="en-GB"/>
          </w:rPr>
          <w:t>x, y</w:t>
        </w:r>
      </w:ins>
      <w:ins w:author="Emmanouil Potetsianakis" w:date="2023-10-30T16:28:00Z" w:id="65">
        <w:r w:rsidRPr="00251E24">
          <w:rPr>
            <w:rFonts w:ascii="Times New Roman" w:hAnsi="Times New Roman" w:cs="Times New Roman"/>
            <w:bCs/>
            <w:sz w:val="24"/>
            <w:lang w:val="en-GB"/>
          </w:rPr>
          <w:t xml:space="preserve"> positions.</w:t>
        </w:r>
      </w:ins>
    </w:p>
    <w:bookmarkEnd w:id="21"/>
    <w:p w:rsidRPr="00251E24" w:rsidR="00251E24" w:rsidP="00251E24" w:rsidRDefault="00251E24" w14:paraId="0CD58B48" w14:textId="77777777">
      <w:pPr>
        <w:jc w:val="both"/>
        <w:rPr>
          <w:ins w:author="Emmanouil Potetsianakis" w:date="2023-10-30T16:28:00Z" w:id="66"/>
          <w:rFonts w:ascii="Times New Roman" w:hAnsi="Times New Roman" w:cs="Times New Roman"/>
          <w:bCs/>
          <w:sz w:val="24"/>
          <w:lang w:val="en-GB"/>
        </w:rPr>
      </w:pPr>
    </w:p>
    <w:p w:rsidRPr="00251E24" w:rsidR="00251E24" w:rsidP="00251E24" w:rsidRDefault="00251E24" w14:paraId="774D034C" w14:textId="77777777">
      <w:pPr>
        <w:jc w:val="both"/>
        <w:rPr>
          <w:ins w:author="Emmanouil Potetsianakis" w:date="2023-10-30T16:28:00Z" w:id="67"/>
          <w:rFonts w:ascii="Times New Roman" w:hAnsi="Times New Roman" w:cs="Times New Roman"/>
          <w:b/>
          <w:sz w:val="24"/>
          <w:lang w:val="en-GB"/>
        </w:rPr>
      </w:pPr>
      <w:ins w:author="Emmanouil Potetsianakis" w:date="2023-10-30T16:28:00Z" w:id="68">
        <w:r w:rsidRPr="00251E24">
          <w:rPr>
            <w:rFonts w:ascii="Times New Roman" w:hAnsi="Times New Roman" w:cs="Times New Roman"/>
            <w:b/>
            <w:sz w:val="24"/>
            <w:lang w:val="en-GB"/>
          </w:rPr>
          <w:t>Alpha Map</w:t>
        </w:r>
      </w:ins>
    </w:p>
    <w:p w:rsidR="00251E24" w:rsidP="00251E24" w:rsidRDefault="00251E24" w14:paraId="60847903" w14:textId="371EBCCE">
      <w:pPr>
        <w:jc w:val="both"/>
        <w:rPr>
          <w:ins w:author="Emmanouil Potetsianakis" w:date="2023-10-30T16:28:00Z" w:id="69"/>
          <w:rFonts w:ascii="Times New Roman" w:hAnsi="Times New Roman" w:cs="Times New Roman"/>
          <w:bCs/>
          <w:sz w:val="24"/>
          <w:lang w:val="en-GB"/>
        </w:rPr>
      </w:pPr>
      <w:ins w:author="Emmanouil Potetsianakis" w:date="2023-10-30T16:28:00Z" w:id="70">
        <w:r w:rsidRPr="00251E24">
          <w:rPr>
            <w:rFonts w:ascii="Times New Roman" w:hAnsi="Times New Roman" w:cs="Times New Roman"/>
            <w:bCs/>
            <w:sz w:val="24"/>
            <w:lang w:val="en-GB"/>
          </w:rPr>
          <w:t>An alpha map contains transparency information for the pixels of a colour image. As such, it is used paired with the corresponding colour image.</w:t>
        </w:r>
      </w:ins>
    </w:p>
    <w:p w:rsidR="00251E24" w:rsidP="00251E24" w:rsidRDefault="00251E24" w14:paraId="313E068D" w14:textId="338E0F4A">
      <w:pPr>
        <w:jc w:val="both"/>
        <w:rPr>
          <w:ins w:author="Emmanouil Potetsianakis" w:date="2023-10-30T16:28:00Z" w:id="71"/>
          <w:rFonts w:ascii="Times New Roman" w:hAnsi="Times New Roman" w:cs="Times New Roman"/>
          <w:bCs/>
          <w:sz w:val="24"/>
          <w:lang w:val="en-GB"/>
        </w:rPr>
      </w:pPr>
    </w:p>
    <w:p w:rsidRPr="000663FE" w:rsidR="00251E24" w:rsidP="00251E24" w:rsidRDefault="00251E24" w14:paraId="0915500D" w14:textId="77777777">
      <w:pPr>
        <w:jc w:val="both"/>
        <w:rPr>
          <w:ins w:author="Emmanouil Potetsianakis" w:date="2023-10-30T16:28:00Z" w:id="72"/>
          <w:rFonts w:ascii="Times New Roman" w:hAnsi="Times New Roman" w:cs="Times New Roman"/>
          <w:sz w:val="24"/>
          <w:lang w:val="en-GB"/>
        </w:rPr>
      </w:pPr>
    </w:p>
    <w:p w:rsidRPr="000663FE" w:rsidR="00251E24" w:rsidP="00251E24" w:rsidRDefault="00251E24" w14:paraId="11ACC33D" w14:textId="77777777">
      <w:pPr>
        <w:rPr>
          <w:ins w:author="Emmanouil Potetsianakis" w:date="2023-10-30T16:28:00Z" w:id="73"/>
          <w:rFonts w:ascii="Times New Roman" w:hAnsi="Times New Roman" w:cs="Times New Roman"/>
          <w:sz w:val="24"/>
          <w:lang w:val="en-GB"/>
        </w:rPr>
      </w:pPr>
    </w:p>
    <w:p w:rsidR="00251E24" w:rsidP="00251E24" w:rsidRDefault="00251E24" w14:paraId="2BCABDB3" w14:textId="604C9D31">
      <w:pPr>
        <w:pStyle w:val="Heading1"/>
        <w:numPr>
          <w:ilvl w:val="0"/>
          <w:numId w:val="9"/>
        </w:numPr>
        <w:rPr>
          <w:ins w:author="Emmanouil Potetsianakis" w:date="2023-10-30T16:28:00Z" w:id="74"/>
        </w:rPr>
      </w:pPr>
      <w:bookmarkStart w:name="_Toc149576377" w:id="75"/>
      <w:ins w:author="Emmanouil Potetsianakis" w:date="2023-10-30T16:28:00Z" w:id="76">
        <w:r>
          <w:t>Terminology</w:t>
        </w:r>
        <w:bookmarkEnd w:id="75"/>
      </w:ins>
    </w:p>
    <w:p w:rsidR="00251E24" w:rsidP="00251E24" w:rsidRDefault="00251E24" w14:paraId="6BED48F8" w14:textId="4BAF2190">
      <w:pPr>
        <w:jc w:val="both"/>
        <w:rPr>
          <w:ins w:author="Emmanouil Potetsianakis" w:date="2023-10-30T16:29:00Z" w:id="77"/>
          <w:rFonts w:ascii="Times New Roman" w:hAnsi="Times New Roman" w:cs="Times New Roman"/>
          <w:bCs/>
          <w:sz w:val="24"/>
          <w:lang w:val="en-GB"/>
        </w:rPr>
      </w:pPr>
    </w:p>
    <w:p w:rsidRPr="00251E24" w:rsidR="00251E24" w:rsidP="00251E24" w:rsidRDefault="00251E24" w14:paraId="7A1C145B" w14:textId="77777777">
      <w:pPr>
        <w:jc w:val="both"/>
        <w:rPr>
          <w:ins w:author="Emmanouil Potetsianakis" w:date="2023-10-30T16:29:00Z" w:id="78"/>
          <w:rFonts w:ascii="Times New Roman" w:hAnsi="Times New Roman" w:cs="Times New Roman"/>
          <w:bCs/>
          <w:sz w:val="24"/>
          <w:lang w:val="en-GB"/>
        </w:rPr>
      </w:pPr>
      <w:ins w:author="Emmanouil Potetsianakis" w:date="2023-10-30T16:29:00Z" w:id="79">
        <w:r w:rsidRPr="00251E24">
          <w:rPr>
            <w:rFonts w:ascii="Times New Roman" w:hAnsi="Times New Roman" w:cs="Times New Roman"/>
            <w:b/>
            <w:bCs/>
            <w:sz w:val="24"/>
            <w:lang w:val="en-GB"/>
          </w:rPr>
          <w:t>alpha frame</w:t>
        </w:r>
      </w:ins>
    </w:p>
    <w:p w:rsidRPr="00251E24" w:rsidR="00251E24" w:rsidP="00251E24" w:rsidRDefault="00251E24" w14:paraId="2245E338" w14:textId="77777777">
      <w:pPr>
        <w:jc w:val="both"/>
        <w:rPr>
          <w:ins w:author="Emmanouil Potetsianakis" w:date="2023-10-30T16:29:00Z" w:id="80"/>
          <w:rFonts w:ascii="Times New Roman" w:hAnsi="Times New Roman" w:cs="Times New Roman"/>
          <w:bCs/>
          <w:sz w:val="24"/>
          <w:lang w:val="en-GB"/>
        </w:rPr>
      </w:pPr>
      <w:ins w:author="Emmanouil Potetsianakis" w:date="2023-10-30T16:29:00Z" w:id="81">
        <w:r w:rsidRPr="00251E24">
          <w:rPr>
            <w:rFonts w:ascii="Times New Roman" w:hAnsi="Times New Roman" w:cs="Times New Roman"/>
            <w:bCs/>
            <w:sz w:val="24"/>
            <w:lang w:val="en-GB"/>
          </w:rPr>
          <w:t xml:space="preserve">a single alpha map, part of an </w:t>
        </w:r>
        <w:r w:rsidRPr="00251E24">
          <w:rPr>
            <w:rFonts w:ascii="Times New Roman" w:hAnsi="Times New Roman" w:cs="Times New Roman"/>
            <w:bCs/>
            <w:i/>
            <w:iCs/>
            <w:sz w:val="24"/>
            <w:lang w:val="en-GB"/>
          </w:rPr>
          <w:t>alpha video</w:t>
        </w:r>
      </w:ins>
    </w:p>
    <w:p w:rsidRPr="00251E24" w:rsidR="00251E24" w:rsidP="00251E24" w:rsidRDefault="00251E24" w14:paraId="6E2A8E11" w14:textId="77777777">
      <w:pPr>
        <w:jc w:val="both"/>
        <w:rPr>
          <w:ins w:author="Emmanouil Potetsianakis" w:date="2023-10-30T16:29:00Z" w:id="82"/>
          <w:rFonts w:ascii="Times New Roman" w:hAnsi="Times New Roman" w:cs="Times New Roman"/>
          <w:b/>
          <w:bCs/>
          <w:sz w:val="24"/>
          <w:lang w:val="en-GB"/>
        </w:rPr>
      </w:pPr>
    </w:p>
    <w:p w:rsidRPr="00251E24" w:rsidR="00251E24" w:rsidP="00251E24" w:rsidRDefault="00251E24" w14:paraId="71992140" w14:textId="77777777">
      <w:pPr>
        <w:jc w:val="both"/>
        <w:rPr>
          <w:ins w:author="Emmanouil Potetsianakis" w:date="2023-10-30T16:29:00Z" w:id="83"/>
          <w:rFonts w:ascii="Times New Roman" w:hAnsi="Times New Roman" w:cs="Times New Roman"/>
          <w:bCs/>
          <w:sz w:val="24"/>
          <w:lang w:val="en-GB"/>
        </w:rPr>
      </w:pPr>
      <w:ins w:author="Emmanouil Potetsianakis" w:date="2023-10-30T16:29:00Z" w:id="84">
        <w:r w:rsidRPr="00251E24">
          <w:rPr>
            <w:rFonts w:ascii="Times New Roman" w:hAnsi="Times New Roman" w:cs="Times New Roman"/>
            <w:b/>
            <w:bCs/>
            <w:sz w:val="24"/>
            <w:lang w:val="en-GB"/>
          </w:rPr>
          <w:t>alpha map</w:t>
        </w:r>
      </w:ins>
    </w:p>
    <w:p w:rsidRPr="00251E24" w:rsidR="00251E24" w:rsidP="00251E24" w:rsidRDefault="00251E24" w14:paraId="1A9D96DA" w14:textId="77777777">
      <w:pPr>
        <w:jc w:val="both"/>
        <w:rPr>
          <w:ins w:author="Emmanouil Potetsianakis" w:date="2023-10-30T16:29:00Z" w:id="85"/>
          <w:rFonts w:ascii="Times New Roman" w:hAnsi="Times New Roman" w:cs="Times New Roman"/>
          <w:bCs/>
          <w:sz w:val="24"/>
          <w:lang w:val="en-GB"/>
        </w:rPr>
      </w:pPr>
      <w:ins w:author="Emmanouil Potetsianakis" w:date="2023-10-30T16:29:00Z" w:id="86">
        <w:r w:rsidRPr="00251E24">
          <w:rPr>
            <w:rFonts w:ascii="Times New Roman" w:hAnsi="Times New Roman" w:cs="Times New Roman"/>
            <w:bCs/>
            <w:sz w:val="24"/>
            <w:lang w:val="en-GB"/>
          </w:rPr>
          <w:t>the transparency information for the pixels of an image</w:t>
        </w:r>
      </w:ins>
    </w:p>
    <w:p w:rsidRPr="00251E24" w:rsidR="00251E24" w:rsidP="00251E24" w:rsidRDefault="00251E24" w14:paraId="2AB0F3C0" w14:textId="77777777">
      <w:pPr>
        <w:jc w:val="both"/>
        <w:rPr>
          <w:ins w:author="Emmanouil Potetsianakis" w:date="2023-10-30T16:29:00Z" w:id="87"/>
          <w:rFonts w:ascii="Times New Roman" w:hAnsi="Times New Roman" w:cs="Times New Roman"/>
          <w:b/>
          <w:bCs/>
          <w:sz w:val="24"/>
          <w:lang w:val="en-GB"/>
        </w:rPr>
      </w:pPr>
    </w:p>
    <w:p w:rsidRPr="00251E24" w:rsidR="00251E24" w:rsidP="00251E24" w:rsidRDefault="00251E24" w14:paraId="6183DC52" w14:textId="77777777">
      <w:pPr>
        <w:jc w:val="both"/>
        <w:rPr>
          <w:ins w:author="Emmanouil Potetsianakis" w:date="2023-10-30T16:29:00Z" w:id="88"/>
          <w:rFonts w:ascii="Times New Roman" w:hAnsi="Times New Roman" w:cs="Times New Roman"/>
          <w:bCs/>
          <w:sz w:val="24"/>
          <w:lang w:val="en-GB"/>
        </w:rPr>
      </w:pPr>
      <w:ins w:author="Emmanouil Potetsianakis" w:date="2023-10-30T16:29:00Z" w:id="89">
        <w:r w:rsidRPr="00251E24">
          <w:rPr>
            <w:rFonts w:ascii="Times New Roman" w:hAnsi="Times New Roman" w:cs="Times New Roman"/>
            <w:b/>
            <w:bCs/>
            <w:sz w:val="24"/>
            <w:lang w:val="en-GB"/>
          </w:rPr>
          <w:t>alpha video</w:t>
        </w:r>
      </w:ins>
    </w:p>
    <w:p w:rsidRPr="00251E24" w:rsidR="00251E24" w:rsidP="00251E24" w:rsidRDefault="00251E24" w14:paraId="1AA8323F" w14:textId="77777777">
      <w:pPr>
        <w:jc w:val="both"/>
        <w:rPr>
          <w:ins w:author="Emmanouil Potetsianakis" w:date="2023-10-30T16:29:00Z" w:id="90"/>
          <w:rFonts w:ascii="Times New Roman" w:hAnsi="Times New Roman" w:cs="Times New Roman"/>
          <w:bCs/>
          <w:sz w:val="24"/>
          <w:lang w:val="en-GB"/>
        </w:rPr>
      </w:pPr>
      <w:ins w:author="Emmanouil Potetsianakis" w:date="2023-10-30T16:29:00Z" w:id="2118551159">
        <w:r w:rsidRPr="555E8E37" w:rsidR="00251E24">
          <w:rPr>
            <w:rFonts w:ascii="Times New Roman" w:hAnsi="Times New Roman" w:cs="Times New Roman"/>
            <w:sz w:val="24"/>
            <w:szCs w:val="24"/>
            <w:lang w:val="en-GB"/>
          </w:rPr>
          <w:t xml:space="preserve">a series of </w:t>
        </w:r>
        <w:r w:rsidRPr="555E8E37" w:rsidR="00251E24">
          <w:rPr>
            <w:rFonts w:ascii="Times New Roman" w:hAnsi="Times New Roman" w:cs="Times New Roman"/>
            <w:i w:val="1"/>
            <w:iCs w:val="1"/>
            <w:sz w:val="24"/>
            <w:szCs w:val="24"/>
            <w:lang w:val="en-GB"/>
          </w:rPr>
          <w:t>alpha frames</w:t>
        </w:r>
        <w:r w:rsidRPr="555E8E37" w:rsidR="00251E24">
          <w:rPr>
            <w:rFonts w:ascii="Times New Roman" w:hAnsi="Times New Roman" w:cs="Times New Roman"/>
            <w:sz w:val="24"/>
            <w:szCs w:val="24"/>
            <w:lang w:val="en-GB"/>
          </w:rPr>
          <w:t xml:space="preserve"> over time</w:t>
        </w:r>
      </w:ins>
    </w:p>
    <w:p w:rsidRPr="00251E24" w:rsidR="00251E24" w:rsidP="00251E24" w:rsidRDefault="00251E24" w14:paraId="67485C17" w14:textId="77777777">
      <w:pPr>
        <w:jc w:val="both"/>
        <w:rPr>
          <w:ins w:author="Emmanouil Potetsianakis" w:date="2023-10-30T16:29:00Z" w:id="93"/>
          <w:rFonts w:ascii="Times New Roman" w:hAnsi="Times New Roman" w:cs="Times New Roman"/>
          <w:b/>
          <w:sz w:val="24"/>
          <w:lang w:val="en-GB"/>
        </w:rPr>
      </w:pPr>
    </w:p>
    <w:p w:rsidRPr="00251E24" w:rsidR="00251E24" w:rsidP="00251E24" w:rsidRDefault="00251E24" w14:paraId="5E01BCB0" w14:textId="77777777">
      <w:pPr>
        <w:jc w:val="both"/>
        <w:rPr>
          <w:ins w:author="Emmanouil Potetsianakis" w:date="2023-10-30T16:29:00Z" w:id="94"/>
          <w:rFonts w:ascii="Times New Roman" w:hAnsi="Times New Roman" w:cs="Times New Roman"/>
          <w:b/>
          <w:sz w:val="24"/>
          <w:lang w:val="en-GB"/>
        </w:rPr>
      </w:pPr>
      <w:ins w:author="Emmanouil Potetsianakis" w:date="2023-10-30T16:29:00Z" w:id="95">
        <w:r w:rsidRPr="00251E24">
          <w:rPr>
            <w:rFonts w:ascii="Times New Roman" w:hAnsi="Times New Roman" w:cs="Times New Roman"/>
            <w:b/>
            <w:sz w:val="24"/>
            <w:lang w:val="en-GB"/>
          </w:rPr>
          <w:t>camera plane</w:t>
        </w:r>
      </w:ins>
    </w:p>
    <w:p w:rsidRPr="00251E24" w:rsidR="00251E24" w:rsidP="00251E24" w:rsidRDefault="00251E24" w14:paraId="03B0A015" w14:textId="62ABA025">
      <w:pPr>
        <w:jc w:val="both"/>
        <w:rPr>
          <w:ins w:author="Emmanouil Potetsianakis" w:date="2023-10-30T16:29:00Z" w:id="96"/>
          <w:rFonts w:ascii="Times New Roman" w:hAnsi="Times New Roman" w:cs="Times New Roman"/>
          <w:bCs/>
          <w:sz w:val="24"/>
          <w:lang w:val="en-GB"/>
        </w:rPr>
      </w:pPr>
      <w:ins w:author="Emmanouil Potetsianakis" w:date="2023-10-30T16:29:00Z" w:id="97">
        <w:r w:rsidRPr="00251E24">
          <w:rPr>
            <w:rFonts w:ascii="Times New Roman" w:hAnsi="Times New Roman" w:cs="Times New Roman"/>
            <w:bCs/>
            <w:sz w:val="24"/>
            <w:lang w:val="en-GB"/>
          </w:rPr>
          <w:t>the default origin plane used as reference for a depth map or depth image</w:t>
        </w:r>
      </w:ins>
      <w:ins w:author="Emmanouil Potetsianakis" w:date="2023-11-06T15:54:00Z" w:id="98">
        <w:r w:rsidR="0076796F">
          <w:rPr>
            <w:rFonts w:ascii="Times New Roman" w:hAnsi="Times New Roman" w:cs="Times New Roman"/>
            <w:bCs/>
            <w:sz w:val="24"/>
            <w:lang w:val="en-GB"/>
          </w:rPr>
          <w:t xml:space="preserve"> (if applicable)</w:t>
        </w:r>
      </w:ins>
    </w:p>
    <w:p w:rsidRPr="00251E24" w:rsidR="00251E24" w:rsidP="00251E24" w:rsidRDefault="00251E24" w14:paraId="29F9E793" w14:textId="77777777">
      <w:pPr>
        <w:jc w:val="both"/>
        <w:rPr>
          <w:ins w:author="Emmanouil Potetsianakis" w:date="2023-10-30T16:29:00Z" w:id="99"/>
          <w:rFonts w:ascii="Times New Roman" w:hAnsi="Times New Roman" w:cs="Times New Roman"/>
          <w:b/>
          <w:sz w:val="24"/>
          <w:lang w:val="en-GB"/>
        </w:rPr>
      </w:pPr>
    </w:p>
    <w:p w:rsidRPr="00251E24" w:rsidR="00251E24" w:rsidP="00251E24" w:rsidRDefault="00251E24" w14:paraId="7335B0BD" w14:textId="77777777">
      <w:pPr>
        <w:jc w:val="both"/>
        <w:rPr>
          <w:ins w:author="Emmanouil Potetsianakis" w:date="2023-10-30T16:29:00Z" w:id="100"/>
          <w:rFonts w:ascii="Times New Roman" w:hAnsi="Times New Roman" w:cs="Times New Roman"/>
          <w:b/>
          <w:sz w:val="24"/>
          <w:lang w:val="en-GB"/>
        </w:rPr>
      </w:pPr>
      <w:ins w:author="Emmanouil Potetsianakis" w:date="2023-10-30T16:29:00Z" w:id="101">
        <w:r w:rsidRPr="00251E24">
          <w:rPr>
            <w:rFonts w:ascii="Times New Roman" w:hAnsi="Times New Roman" w:cs="Times New Roman"/>
            <w:b/>
            <w:sz w:val="24"/>
            <w:lang w:val="en-GB"/>
          </w:rPr>
          <w:t>camera center</w:t>
        </w:r>
      </w:ins>
    </w:p>
    <w:p w:rsidRPr="00251E24" w:rsidR="00251E24" w:rsidP="00251E24" w:rsidRDefault="00251E24" w14:paraId="6DCA47A8" w14:textId="638D1041">
      <w:pPr>
        <w:jc w:val="both"/>
        <w:rPr>
          <w:ins w:author="Emmanouil Potetsianakis" w:date="2023-10-30T16:29:00Z" w:id="102"/>
          <w:rFonts w:ascii="Times New Roman" w:hAnsi="Times New Roman" w:cs="Times New Roman"/>
          <w:bCs/>
          <w:sz w:val="24"/>
          <w:lang w:val="en-GB"/>
        </w:rPr>
      </w:pPr>
      <w:ins w:author="Emmanouil Potetsianakis" w:date="2023-10-30T16:29:00Z" w:id="103">
        <w:r w:rsidRPr="00251E24">
          <w:rPr>
            <w:rFonts w:ascii="Times New Roman" w:hAnsi="Times New Roman" w:cs="Times New Roman"/>
            <w:bCs/>
            <w:sz w:val="24"/>
            <w:lang w:val="en-GB"/>
          </w:rPr>
          <w:t>the default origin point used as reference for a depth map or depth image</w:t>
        </w:r>
      </w:ins>
      <w:ins w:author="Emmanouil Potetsianakis" w:date="2023-11-06T15:54:00Z" w:id="104">
        <w:r w:rsidR="0076796F">
          <w:rPr>
            <w:rFonts w:ascii="Times New Roman" w:hAnsi="Times New Roman" w:cs="Times New Roman"/>
            <w:bCs/>
            <w:sz w:val="24"/>
            <w:lang w:val="en-GB"/>
          </w:rPr>
          <w:t xml:space="preserve"> (if applicable)</w:t>
        </w:r>
      </w:ins>
    </w:p>
    <w:p w:rsidRPr="00251E24" w:rsidR="00251E24" w:rsidP="00251E24" w:rsidRDefault="00251E24" w14:paraId="042BE1C2" w14:textId="77777777">
      <w:pPr>
        <w:jc w:val="both"/>
        <w:rPr>
          <w:ins w:author="Emmanouil Potetsianakis" w:date="2023-10-30T16:29:00Z" w:id="105"/>
          <w:rFonts w:ascii="Times New Roman" w:hAnsi="Times New Roman" w:cs="Times New Roman"/>
          <w:b/>
          <w:sz w:val="24"/>
          <w:lang w:val="en-GB"/>
        </w:rPr>
      </w:pPr>
    </w:p>
    <w:p w:rsidRPr="00251E24" w:rsidR="00251E24" w:rsidP="00251E24" w:rsidRDefault="00251E24" w14:paraId="22808E58" w14:textId="77777777">
      <w:pPr>
        <w:jc w:val="both"/>
        <w:rPr>
          <w:ins w:author="Emmanouil Potetsianakis" w:date="2023-10-30T16:29:00Z" w:id="106"/>
          <w:rFonts w:ascii="Times New Roman" w:hAnsi="Times New Roman" w:cs="Times New Roman"/>
          <w:bCs/>
          <w:sz w:val="24"/>
          <w:lang w:val="en-GB"/>
        </w:rPr>
      </w:pPr>
      <w:ins w:author="Emmanouil Potetsianakis" w:date="2023-10-30T16:29:00Z" w:id="107">
        <w:r w:rsidRPr="00251E24">
          <w:rPr>
            <w:rFonts w:ascii="Times New Roman" w:hAnsi="Times New Roman" w:cs="Times New Roman"/>
            <w:b/>
            <w:sz w:val="24"/>
            <w:lang w:val="en-GB"/>
          </w:rPr>
          <w:t>depth frame</w:t>
        </w:r>
      </w:ins>
    </w:p>
    <w:p w:rsidRPr="00251E24" w:rsidR="00251E24" w:rsidP="00251E24" w:rsidRDefault="00251E24" w14:paraId="38E188A8" w14:textId="77777777">
      <w:pPr>
        <w:jc w:val="both"/>
        <w:rPr>
          <w:ins w:author="Emmanouil Potetsianakis" w:date="2023-10-30T16:29:00Z" w:id="108"/>
          <w:rFonts w:ascii="Times New Roman" w:hAnsi="Times New Roman" w:cs="Times New Roman"/>
          <w:bCs/>
          <w:sz w:val="24"/>
          <w:lang w:val="en-GB"/>
        </w:rPr>
      </w:pPr>
      <w:ins w:author="Emmanouil Potetsianakis" w:date="2023-10-30T16:29:00Z" w:id="109">
        <w:r w:rsidRPr="00251E24">
          <w:rPr>
            <w:rFonts w:ascii="Times New Roman" w:hAnsi="Times New Roman" w:cs="Times New Roman"/>
            <w:bCs/>
            <w:sz w:val="24"/>
            <w:lang w:val="en-GB"/>
          </w:rPr>
          <w:t xml:space="preserve">a single depth image or depth map, part of a </w:t>
        </w:r>
        <w:r w:rsidRPr="00251E24">
          <w:rPr>
            <w:rFonts w:ascii="Times New Roman" w:hAnsi="Times New Roman" w:cs="Times New Roman"/>
            <w:bCs/>
            <w:i/>
            <w:iCs/>
            <w:sz w:val="24"/>
            <w:lang w:val="en-GB"/>
          </w:rPr>
          <w:t>depth video</w:t>
        </w:r>
      </w:ins>
    </w:p>
    <w:p w:rsidRPr="00251E24" w:rsidR="00251E24" w:rsidP="00251E24" w:rsidRDefault="00251E24" w14:paraId="3F4461D5" w14:textId="77777777">
      <w:pPr>
        <w:jc w:val="both"/>
        <w:rPr>
          <w:ins w:author="Emmanouil Potetsianakis" w:date="2023-10-30T16:29:00Z" w:id="110"/>
          <w:rFonts w:ascii="Times New Roman" w:hAnsi="Times New Roman" w:cs="Times New Roman"/>
          <w:b/>
          <w:sz w:val="24"/>
          <w:lang w:val="en-GB"/>
        </w:rPr>
      </w:pPr>
    </w:p>
    <w:p w:rsidRPr="00251E24" w:rsidR="00251E24" w:rsidP="00251E24" w:rsidRDefault="00251E24" w14:paraId="3D6A0930" w14:textId="77777777">
      <w:pPr>
        <w:jc w:val="both"/>
        <w:rPr>
          <w:ins w:author="Emmanouil Potetsianakis" w:date="2023-10-30T16:29:00Z" w:id="111"/>
          <w:rFonts w:ascii="Times New Roman" w:hAnsi="Times New Roman" w:cs="Times New Roman"/>
          <w:bCs/>
          <w:sz w:val="24"/>
          <w:lang w:val="en-GB"/>
        </w:rPr>
      </w:pPr>
      <w:ins w:author="Emmanouil Potetsianakis" w:date="2023-10-30T16:29:00Z" w:id="112">
        <w:r w:rsidRPr="00251E24">
          <w:rPr>
            <w:rFonts w:ascii="Times New Roman" w:hAnsi="Times New Roman" w:cs="Times New Roman"/>
            <w:b/>
            <w:sz w:val="24"/>
            <w:lang w:val="en-GB"/>
          </w:rPr>
          <w:t>depth image</w:t>
        </w:r>
      </w:ins>
    </w:p>
    <w:p w:rsidRPr="00251E24" w:rsidR="00251E24" w:rsidP="00251E24" w:rsidRDefault="00251E24" w14:paraId="27EF43FD" w14:textId="77777777">
      <w:pPr>
        <w:jc w:val="both"/>
        <w:rPr>
          <w:ins w:author="Emmanouil Potetsianakis" w:date="2023-10-30T16:29:00Z" w:id="113"/>
          <w:rFonts w:ascii="Times New Roman" w:hAnsi="Times New Roman" w:cs="Times New Roman"/>
          <w:bCs/>
          <w:sz w:val="24"/>
          <w:lang w:val="en-GB"/>
        </w:rPr>
      </w:pPr>
      <w:ins w:author="Emmanouil Potetsianakis" w:date="2023-10-30T16:29:00Z" w:id="114">
        <w:r w:rsidRPr="00251E24">
          <w:rPr>
            <w:rFonts w:ascii="Times New Roman" w:hAnsi="Times New Roman" w:cs="Times New Roman"/>
            <w:bCs/>
            <w:sz w:val="24"/>
            <w:lang w:val="en-GB"/>
          </w:rPr>
          <w:t>a collection of 3D coordinates (i.e., x,y,z) relative to an origin point (i.e., camera center) or plane (i.e., camera plane</w:t>
        </w:r>
        <w:r w:rsidRPr="00251E24">
          <w:rPr>
            <w:rFonts w:ascii="Times New Roman" w:hAnsi="Times New Roman" w:cs="Times New Roman"/>
            <w:sz w:val="24"/>
            <w:lang w:val="en-GB"/>
          </w:rPr>
          <w:t>)</w:t>
        </w:r>
      </w:ins>
    </w:p>
    <w:p w:rsidRPr="00251E24" w:rsidR="00251E24" w:rsidP="00251E24" w:rsidRDefault="00251E24" w14:paraId="21101AAD" w14:textId="77777777">
      <w:pPr>
        <w:jc w:val="both"/>
        <w:rPr>
          <w:ins w:author="Emmanouil Potetsianakis" w:date="2023-10-30T16:29:00Z" w:id="115"/>
          <w:rFonts w:ascii="Times New Roman" w:hAnsi="Times New Roman" w:cs="Times New Roman"/>
          <w:b/>
          <w:sz w:val="24"/>
          <w:lang w:val="en-GB"/>
        </w:rPr>
      </w:pPr>
    </w:p>
    <w:p w:rsidRPr="00251E24" w:rsidR="00251E24" w:rsidP="00251E24" w:rsidRDefault="00251E24" w14:paraId="01DC298E" w14:textId="77777777">
      <w:pPr>
        <w:jc w:val="both"/>
        <w:rPr>
          <w:ins w:author="Emmanouil Potetsianakis" w:date="2023-10-30T16:29:00Z" w:id="116"/>
          <w:rFonts w:ascii="Times New Roman" w:hAnsi="Times New Roman" w:cs="Times New Roman"/>
          <w:bCs/>
          <w:sz w:val="24"/>
          <w:lang w:val="en-GB"/>
        </w:rPr>
      </w:pPr>
      <w:ins w:author="Emmanouil Potetsianakis" w:date="2023-10-30T16:29:00Z" w:id="117">
        <w:r w:rsidRPr="00251E24">
          <w:rPr>
            <w:rFonts w:ascii="Times New Roman" w:hAnsi="Times New Roman" w:cs="Times New Roman"/>
            <w:b/>
            <w:sz w:val="24"/>
            <w:lang w:val="en-GB"/>
          </w:rPr>
          <w:t>depth map</w:t>
        </w:r>
      </w:ins>
    </w:p>
    <w:p w:rsidRPr="00251E24" w:rsidR="00251E24" w:rsidP="00251E24" w:rsidRDefault="00251E24" w14:paraId="7632E3BB" w14:textId="495986E9">
      <w:pPr>
        <w:jc w:val="both"/>
        <w:rPr>
          <w:ins w:author="Emmanouil Potetsianakis" w:date="2023-10-30T16:29:00Z" w:id="118"/>
          <w:rFonts w:ascii="Times New Roman" w:hAnsi="Times New Roman" w:cs="Times New Roman"/>
          <w:bCs/>
          <w:sz w:val="24"/>
          <w:lang w:val="en-GB"/>
        </w:rPr>
      </w:pPr>
      <w:ins w:author="Emmanouil Potetsianakis" w:date="2023-10-30T16:29:00Z" w:id="119">
        <w:r w:rsidRPr="00251E24">
          <w:rPr>
            <w:rFonts w:ascii="Times New Roman" w:hAnsi="Times New Roman" w:cs="Times New Roman"/>
            <w:bCs/>
            <w:sz w:val="24"/>
            <w:lang w:val="en-GB"/>
          </w:rPr>
          <w:t xml:space="preserve">a collection of distances (e.g., z-values) relative to an origin point (i.e., camera center) or plane (i.e., camera plane), which are expressed as elements of a </w:t>
        </w:r>
      </w:ins>
      <w:ins w:author="Emmanouil Potetsianakis" w:date="2023-11-06T15:54:00Z" w:id="120">
        <w:r w:rsidR="0076796F">
          <w:rPr>
            <w:rFonts w:ascii="Times New Roman" w:hAnsi="Times New Roman" w:cs="Times New Roman"/>
            <w:bCs/>
            <w:sz w:val="24"/>
            <w:lang w:val="en-GB"/>
          </w:rPr>
          <w:t xml:space="preserve">2D image or </w:t>
        </w:r>
      </w:ins>
      <w:ins w:author="Emmanouil Potetsianakis" w:date="2023-10-30T16:29:00Z" w:id="121">
        <w:r w:rsidRPr="00251E24">
          <w:rPr>
            <w:rFonts w:ascii="Times New Roman" w:hAnsi="Times New Roman" w:cs="Times New Roman"/>
            <w:bCs/>
            <w:sz w:val="24"/>
            <w:lang w:val="en-GB"/>
          </w:rPr>
          <w:t>matrix</w:t>
        </w:r>
      </w:ins>
    </w:p>
    <w:p w:rsidRPr="00251E24" w:rsidR="00251E24" w:rsidP="00251E24" w:rsidRDefault="00251E24" w14:paraId="19577127" w14:textId="77777777">
      <w:pPr>
        <w:jc w:val="both"/>
        <w:rPr>
          <w:ins w:author="Emmanouil Potetsianakis" w:date="2023-10-30T16:29:00Z" w:id="122"/>
          <w:rFonts w:ascii="Times New Roman" w:hAnsi="Times New Roman" w:cs="Times New Roman"/>
          <w:bCs/>
          <w:sz w:val="24"/>
          <w:lang w:val="en-GB"/>
        </w:rPr>
      </w:pPr>
    </w:p>
    <w:p w:rsidRPr="00251E24" w:rsidR="00251E24" w:rsidP="00251E24" w:rsidRDefault="00251E24" w14:paraId="4A9CA515" w14:textId="77777777">
      <w:pPr>
        <w:jc w:val="both"/>
        <w:rPr>
          <w:ins w:author="Emmanouil Potetsianakis" w:date="2023-10-30T16:29:00Z" w:id="123"/>
          <w:rFonts w:ascii="Times New Roman" w:hAnsi="Times New Roman" w:cs="Times New Roman"/>
          <w:bCs/>
          <w:sz w:val="24"/>
          <w:lang w:val="en-GB"/>
        </w:rPr>
      </w:pPr>
      <w:ins w:author="Emmanouil Potetsianakis" w:date="2023-10-30T16:29:00Z" w:id="124">
        <w:r w:rsidRPr="00251E24">
          <w:rPr>
            <w:rFonts w:ascii="Times New Roman" w:hAnsi="Times New Roman" w:cs="Times New Roman"/>
            <w:b/>
            <w:sz w:val="24"/>
            <w:lang w:val="en-GB"/>
          </w:rPr>
          <w:t>depth video</w:t>
        </w:r>
      </w:ins>
    </w:p>
    <w:p w:rsidRPr="00251E24" w:rsidR="00251E24" w:rsidP="00251E24" w:rsidRDefault="00251E24" w14:paraId="7675EE24" w14:textId="77777777">
      <w:pPr>
        <w:jc w:val="both"/>
        <w:rPr>
          <w:ins w:author="Emmanouil Potetsianakis" w:date="2023-10-30T16:29:00Z" w:id="125"/>
          <w:rFonts w:ascii="Times New Roman" w:hAnsi="Times New Roman" w:cs="Times New Roman"/>
          <w:bCs/>
          <w:sz w:val="24"/>
          <w:lang w:val="en-GB"/>
        </w:rPr>
      </w:pPr>
      <w:ins w:author="Emmanouil Potetsianakis" w:date="2023-10-30T16:29:00Z" w:id="126">
        <w:r w:rsidRPr="00251E24">
          <w:rPr>
            <w:rFonts w:ascii="Times New Roman" w:hAnsi="Times New Roman" w:cs="Times New Roman"/>
            <w:bCs/>
            <w:sz w:val="24"/>
            <w:lang w:val="en-GB"/>
          </w:rPr>
          <w:t xml:space="preserve">a series of </w:t>
        </w:r>
        <w:r w:rsidRPr="00251E24">
          <w:rPr>
            <w:rFonts w:ascii="Times New Roman" w:hAnsi="Times New Roman" w:cs="Times New Roman"/>
            <w:bCs/>
            <w:i/>
            <w:iCs/>
            <w:sz w:val="24"/>
            <w:lang w:val="en-GB"/>
          </w:rPr>
          <w:t>depth frames</w:t>
        </w:r>
        <w:r w:rsidRPr="00251E24">
          <w:rPr>
            <w:rFonts w:ascii="Times New Roman" w:hAnsi="Times New Roman" w:cs="Times New Roman"/>
            <w:bCs/>
            <w:sz w:val="24"/>
            <w:lang w:val="en-GB"/>
          </w:rPr>
          <w:t xml:space="preserve"> over time</w:t>
        </w:r>
      </w:ins>
    </w:p>
    <w:p w:rsidRPr="00251E24" w:rsidR="00251E24" w:rsidP="00251E24" w:rsidRDefault="00251E24" w14:paraId="253DE147" w14:textId="77777777">
      <w:pPr>
        <w:jc w:val="both"/>
        <w:rPr>
          <w:ins w:author="Emmanouil Potetsianakis" w:date="2023-10-30T16:29:00Z" w:id="127"/>
          <w:rFonts w:ascii="Times New Roman" w:hAnsi="Times New Roman" w:cs="Times New Roman"/>
          <w:bCs/>
          <w:sz w:val="24"/>
          <w:lang w:val="en-GB"/>
        </w:rPr>
      </w:pPr>
    </w:p>
    <w:p w:rsidRPr="00251E24" w:rsidR="00251E24" w:rsidP="00251E24" w:rsidRDefault="00251E24" w14:paraId="51F8208E" w14:textId="77777777">
      <w:pPr>
        <w:jc w:val="both"/>
        <w:rPr>
          <w:ins w:author="Emmanouil Potetsianakis" w:date="2023-10-30T16:29:00Z" w:id="128"/>
          <w:rFonts w:ascii="Times New Roman" w:hAnsi="Times New Roman" w:cs="Times New Roman"/>
          <w:sz w:val="24"/>
        </w:rPr>
      </w:pPr>
      <w:ins w:author="Emmanouil Potetsianakis" w:date="2023-10-30T16:29:00Z" w:id="129">
        <w:r w:rsidRPr="00251E24">
          <w:rPr>
            <w:rFonts w:ascii="Times New Roman" w:hAnsi="Times New Roman" w:cs="Times New Roman"/>
            <w:b/>
            <w:bCs/>
            <w:sz w:val="24"/>
          </w:rPr>
          <w:t>point</w:t>
        </w:r>
        <w:r w:rsidRPr="00251E24">
          <w:rPr>
            <w:rFonts w:ascii="Times New Roman" w:hAnsi="Times New Roman" w:cs="Times New Roman"/>
            <w:sz w:val="24"/>
          </w:rPr>
          <w:br/>
        </w:r>
        <w:r w:rsidRPr="00251E24">
          <w:rPr>
            <w:rFonts w:ascii="Times New Roman" w:hAnsi="Times New Roman" w:cs="Times New Roman"/>
            <w:sz w:val="24"/>
          </w:rPr>
          <w:t xml:space="preserve">fundamental element of a </w:t>
        </w:r>
        <w:r w:rsidRPr="00251E24">
          <w:rPr>
            <w:rFonts w:ascii="Times New Roman" w:hAnsi="Times New Roman" w:cs="Times New Roman"/>
            <w:i/>
            <w:iCs/>
            <w:sz w:val="24"/>
          </w:rPr>
          <w:t>point cloud</w:t>
        </w:r>
        <w:r w:rsidRPr="00251E24">
          <w:rPr>
            <w:rFonts w:ascii="Times New Roman" w:hAnsi="Times New Roman" w:cs="Times New Roman"/>
            <w:sz w:val="24"/>
          </w:rPr>
          <w:t xml:space="preserve"> comprising a position specified as </w:t>
        </w:r>
        <w:r w:rsidRPr="00251E24">
          <w:rPr>
            <w:rFonts w:ascii="Times New Roman" w:hAnsi="Times New Roman" w:cs="Times New Roman"/>
            <w:i/>
            <w:iCs/>
            <w:sz w:val="24"/>
          </w:rPr>
          <w:t>Cartesian coordinates</w:t>
        </w:r>
        <w:r w:rsidRPr="00251E24">
          <w:rPr>
            <w:rFonts w:ascii="Times New Roman" w:hAnsi="Times New Roman" w:cs="Times New Roman"/>
            <w:sz w:val="24"/>
          </w:rPr>
          <w:t xml:space="preserve"> and zero or more attributes</w:t>
        </w:r>
      </w:ins>
    </w:p>
    <w:p w:rsidRPr="00251E24" w:rsidR="00251E24" w:rsidP="00251E24" w:rsidRDefault="00251E24" w14:paraId="3705D788" w14:textId="77777777">
      <w:pPr>
        <w:jc w:val="both"/>
        <w:rPr>
          <w:ins w:author="Emmanouil Potetsianakis" w:date="2023-10-30T16:29:00Z" w:id="130"/>
          <w:rFonts w:ascii="Times New Roman" w:hAnsi="Times New Roman" w:cs="Times New Roman"/>
          <w:sz w:val="24"/>
        </w:rPr>
      </w:pPr>
    </w:p>
    <w:p w:rsidRPr="00251E24" w:rsidR="00251E24" w:rsidP="00251E24" w:rsidRDefault="00251E24" w14:paraId="762A3E1E" w14:textId="77777777">
      <w:pPr>
        <w:jc w:val="both"/>
        <w:rPr>
          <w:ins w:author="Emmanouil Potetsianakis" w:date="2023-10-30T16:29:00Z" w:id="131"/>
          <w:rFonts w:ascii="Times New Roman" w:hAnsi="Times New Roman" w:cs="Times New Roman"/>
          <w:b/>
          <w:bCs/>
          <w:sz w:val="24"/>
        </w:rPr>
      </w:pPr>
      <w:ins w:author="Emmanouil Potetsianakis" w:date="2023-10-30T16:29:00Z" w:id="132">
        <w:r w:rsidRPr="00251E24">
          <w:rPr>
            <w:rFonts w:ascii="Times New Roman" w:hAnsi="Times New Roman" w:cs="Times New Roman"/>
            <w:b/>
            <w:bCs/>
            <w:sz w:val="24"/>
          </w:rPr>
          <w:t>point cloud</w:t>
        </w:r>
      </w:ins>
    </w:p>
    <w:p w:rsidRPr="00251E24" w:rsidR="00251E24" w:rsidP="00251E24" w:rsidRDefault="00251E24" w14:paraId="4D9DEA33" w14:textId="77777777">
      <w:pPr>
        <w:jc w:val="both"/>
        <w:rPr>
          <w:ins w:author="Emmanouil Potetsianakis" w:date="2023-10-30T16:29:00Z" w:id="133"/>
          <w:rFonts w:ascii="Times New Roman" w:hAnsi="Times New Roman" w:cs="Times New Roman"/>
          <w:bCs/>
          <w:sz w:val="24"/>
          <w:lang w:val="en-GB"/>
        </w:rPr>
      </w:pPr>
      <w:ins w:author="Emmanouil Potetsianakis" w:date="2023-10-30T16:29:00Z" w:id="134">
        <w:r w:rsidRPr="00251E24">
          <w:rPr>
            <w:rFonts w:ascii="Times New Roman" w:hAnsi="Times New Roman" w:cs="Times New Roman"/>
            <w:sz w:val="24"/>
          </w:rPr>
          <w:t xml:space="preserve">unordered list of </w:t>
        </w:r>
        <w:r w:rsidRPr="00251E24">
          <w:rPr>
            <w:rFonts w:ascii="Times New Roman" w:hAnsi="Times New Roman" w:cs="Times New Roman"/>
            <w:i/>
            <w:iCs/>
            <w:sz w:val="24"/>
          </w:rPr>
          <w:t>points</w:t>
        </w:r>
      </w:ins>
    </w:p>
    <w:p w:rsidR="00251E24" w:rsidP="00251E24" w:rsidRDefault="00251E24" w14:paraId="40601099" w14:textId="52DDBA77">
      <w:pPr>
        <w:jc w:val="both"/>
        <w:rPr>
          <w:ins w:author="Emmanouil Potetsianakis" w:date="2023-10-30T16:29:00Z" w:id="135"/>
          <w:rFonts w:ascii="Times New Roman" w:hAnsi="Times New Roman" w:cs="Times New Roman"/>
          <w:sz w:val="24"/>
          <w:lang w:val="en-GB"/>
        </w:rPr>
      </w:pPr>
    </w:p>
    <w:p w:rsidRPr="00251E24" w:rsidR="00251E24" w:rsidP="00251E24" w:rsidRDefault="00251E24" w14:paraId="4BFF53A6" w14:textId="77777777">
      <w:pPr>
        <w:jc w:val="both"/>
        <w:rPr>
          <w:ins w:author="Emmanouil Potetsianakis" w:date="2023-10-30T16:29:00Z" w:id="136"/>
          <w:rFonts w:ascii="Times New Roman" w:hAnsi="Times New Roman" w:cs="Times New Roman"/>
          <w:bCs/>
          <w:sz w:val="24"/>
          <w:lang w:val="en-GB"/>
        </w:rPr>
      </w:pPr>
      <w:ins w:author="Emmanouil Potetsianakis" w:date="2023-10-30T16:29:00Z" w:id="137">
        <w:r w:rsidRPr="00251E24">
          <w:rPr>
            <w:rFonts w:ascii="Times New Roman" w:hAnsi="Times New Roman" w:cs="Times New Roman"/>
            <w:bCs/>
            <w:sz w:val="24"/>
            <w:lang w:val="en-GB"/>
          </w:rPr>
          <w:t>Note: The definitions of the terms “point” and “point cloud” are taken from ISO/IEC 23090-9, Information technology — Coded representation of immersive media — Part 9: Geometry-based point cloud compression.</w:t>
        </w:r>
      </w:ins>
    </w:p>
    <w:p w:rsidRPr="00251E24" w:rsidR="00251E24" w:rsidP="00251E24" w:rsidRDefault="00251E24" w14:paraId="1D38F42E" w14:textId="77777777">
      <w:pPr>
        <w:jc w:val="both"/>
        <w:rPr>
          <w:ins w:author="Emmanouil Potetsianakis" w:date="2023-10-30T16:29:00Z" w:id="138"/>
          <w:rFonts w:ascii="Times New Roman" w:hAnsi="Times New Roman" w:cs="Times New Roman"/>
          <w:bCs/>
          <w:sz w:val="24"/>
          <w:lang w:val="en-GB"/>
        </w:rPr>
      </w:pPr>
      <w:ins w:author="Emmanouil Potetsianakis" w:date="2023-10-30T16:29:00Z" w:id="139">
        <w:r w:rsidRPr="00251E24">
          <w:rPr>
            <w:rFonts w:ascii="Times New Roman" w:hAnsi="Times New Roman" w:cs="Times New Roman"/>
            <w:bCs/>
            <w:sz w:val="24"/>
            <w:lang w:val="en-GB"/>
          </w:rPr>
          <w:t xml:space="preserve">These terms are </w:t>
        </w:r>
        <w:r w:rsidRPr="00251E24">
          <w:rPr>
            <w:rFonts w:ascii="Times New Roman" w:hAnsi="Times New Roman" w:cs="Times New Roman"/>
            <w:bCs/>
            <w:i/>
            <w:iCs/>
            <w:sz w:val="24"/>
            <w:lang w:val="en-GB"/>
          </w:rPr>
          <w:t>not</w:t>
        </w:r>
        <w:r w:rsidRPr="00251E24">
          <w:rPr>
            <w:rFonts w:ascii="Times New Roman" w:hAnsi="Times New Roman" w:cs="Times New Roman"/>
            <w:bCs/>
            <w:sz w:val="24"/>
            <w:lang w:val="en-GB"/>
          </w:rPr>
          <w:t xml:space="preserve"> defined (nor referenced) at all in ISO/IEC 23090-5, Information technology — Coded representation of immersive media — Part 5: Visual volumetric video-based coding (V3C) and video-based point cloud compression (V-PCC).</w:t>
        </w:r>
      </w:ins>
    </w:p>
    <w:p w:rsidR="00251E24" w:rsidP="00251E24" w:rsidRDefault="00251E24" w14:paraId="1F4739E1" w14:textId="77777777">
      <w:pPr>
        <w:jc w:val="both"/>
        <w:rPr>
          <w:ins w:author="Emmanouil Potetsianakis" w:date="2023-10-30T16:29:00Z" w:id="140"/>
          <w:rFonts w:ascii="Times New Roman" w:hAnsi="Times New Roman" w:cs="Times New Roman"/>
          <w:sz w:val="24"/>
          <w:lang w:val="en-GB"/>
        </w:rPr>
      </w:pPr>
    </w:p>
    <w:p w:rsidRPr="00251E24" w:rsidR="00251E24" w:rsidP="00251E24" w:rsidRDefault="00251E24" w14:paraId="616FD0E8" w14:textId="77777777">
      <w:pPr>
        <w:jc w:val="both"/>
        <w:rPr>
          <w:ins w:author="Emmanouil Potetsianakis" w:date="2023-10-30T16:30:00Z" w:id="141"/>
          <w:rFonts w:ascii="Times New Roman" w:hAnsi="Times New Roman" w:cs="Times New Roman"/>
          <w:b/>
          <w:sz w:val="24"/>
          <w:lang w:val="en-GB"/>
        </w:rPr>
      </w:pPr>
      <w:ins w:author="Emmanouil Potetsianakis" w:date="2023-10-30T16:30:00Z" w:id="142">
        <w:r w:rsidRPr="00251E24">
          <w:rPr>
            <w:rFonts w:ascii="Times New Roman" w:hAnsi="Times New Roman" w:cs="Times New Roman"/>
            <w:b/>
            <w:sz w:val="24"/>
            <w:lang w:val="en-GB"/>
          </w:rPr>
          <w:t>RGB</w:t>
        </w:r>
      </w:ins>
    </w:p>
    <w:p w:rsidRPr="00251E24" w:rsidR="00251E24" w:rsidP="00251E24" w:rsidRDefault="00251E24" w14:paraId="19AE4B6B" w14:textId="77777777">
      <w:pPr>
        <w:jc w:val="both"/>
        <w:rPr>
          <w:ins w:author="Emmanouil Potetsianakis" w:date="2023-10-30T16:30:00Z" w:id="143"/>
          <w:rFonts w:ascii="Times New Roman" w:hAnsi="Times New Roman" w:cs="Times New Roman"/>
          <w:bCs/>
          <w:sz w:val="24"/>
          <w:lang w:val="en-GB"/>
        </w:rPr>
      </w:pPr>
      <w:ins w:author="Emmanouil Potetsianakis" w:date="2023-10-30T16:30:00Z" w:id="144">
        <w:r w:rsidRPr="00251E24">
          <w:rPr>
            <w:rFonts w:ascii="Times New Roman" w:hAnsi="Times New Roman" w:cs="Times New Roman"/>
            <w:bCs/>
            <w:sz w:val="24"/>
            <w:lang w:val="en-GB"/>
          </w:rPr>
          <w:t xml:space="preserve">the colour elements of an image </w:t>
        </w:r>
      </w:ins>
    </w:p>
    <w:p w:rsidRPr="00251E24" w:rsidR="00251E24" w:rsidP="00251E24" w:rsidRDefault="00251E24" w14:paraId="4E901A5E" w14:textId="77777777">
      <w:pPr>
        <w:jc w:val="both"/>
        <w:rPr>
          <w:ins w:author="Emmanouil Potetsianakis" w:date="2023-10-30T16:30:00Z" w:id="145"/>
          <w:rFonts w:ascii="Times New Roman" w:hAnsi="Times New Roman" w:cs="Times New Roman"/>
          <w:bCs/>
          <w:sz w:val="24"/>
          <w:lang w:val="en-GB"/>
        </w:rPr>
      </w:pPr>
    </w:p>
    <w:p w:rsidRPr="00251E24" w:rsidR="00251E24" w:rsidP="00251E24" w:rsidRDefault="00251E24" w14:paraId="09506177" w14:textId="77777777">
      <w:pPr>
        <w:jc w:val="both"/>
        <w:rPr>
          <w:ins w:author="Emmanouil Potetsianakis" w:date="2023-10-30T16:30:00Z" w:id="146"/>
          <w:rFonts w:ascii="Times New Roman" w:hAnsi="Times New Roman" w:cs="Times New Roman"/>
          <w:b/>
          <w:sz w:val="24"/>
          <w:lang w:val="en-GB"/>
        </w:rPr>
      </w:pPr>
      <w:ins w:author="Emmanouil Potetsianakis" w:date="2023-10-30T16:30:00Z" w:id="147">
        <w:r w:rsidRPr="00251E24">
          <w:rPr>
            <w:rFonts w:ascii="Times New Roman" w:hAnsi="Times New Roman" w:cs="Times New Roman"/>
            <w:b/>
            <w:sz w:val="24"/>
            <w:lang w:val="en-GB"/>
          </w:rPr>
          <w:t>RGBA</w:t>
        </w:r>
      </w:ins>
    </w:p>
    <w:p w:rsidRPr="00251E24" w:rsidR="00251E24" w:rsidP="00251E24" w:rsidRDefault="00251E24" w14:paraId="6BB7D97C" w14:textId="77777777">
      <w:pPr>
        <w:jc w:val="both"/>
        <w:rPr>
          <w:ins w:author="Emmanouil Potetsianakis" w:date="2023-10-30T16:30:00Z" w:id="148"/>
          <w:rFonts w:ascii="Times New Roman" w:hAnsi="Times New Roman" w:cs="Times New Roman"/>
          <w:bCs/>
          <w:sz w:val="24"/>
          <w:lang w:val="en-GB"/>
        </w:rPr>
      </w:pPr>
      <w:ins w:author="Emmanouil Potetsianakis" w:date="2023-10-30T16:30:00Z" w:id="149">
        <w:r w:rsidRPr="00251E24">
          <w:rPr>
            <w:rFonts w:ascii="Times New Roman" w:hAnsi="Times New Roman" w:cs="Times New Roman"/>
            <w:bCs/>
            <w:sz w:val="24"/>
            <w:lang w:val="en-GB"/>
          </w:rPr>
          <w:t xml:space="preserve">the colour and alpha elements of an image </w:t>
        </w:r>
      </w:ins>
    </w:p>
    <w:p w:rsidRPr="00251E24" w:rsidR="00251E24" w:rsidP="00251E24" w:rsidRDefault="00251E24" w14:paraId="071F604A" w14:textId="77777777">
      <w:pPr>
        <w:jc w:val="both"/>
        <w:rPr>
          <w:ins w:author="Emmanouil Potetsianakis" w:date="2023-10-30T16:30:00Z" w:id="150"/>
          <w:rFonts w:ascii="Times New Roman" w:hAnsi="Times New Roman" w:cs="Times New Roman"/>
          <w:bCs/>
          <w:sz w:val="24"/>
          <w:lang w:val="en-GB"/>
        </w:rPr>
      </w:pPr>
    </w:p>
    <w:p w:rsidRPr="00251E24" w:rsidR="00251E24" w:rsidP="00251E24" w:rsidRDefault="00251E24" w14:paraId="59BD9C45" w14:textId="77777777">
      <w:pPr>
        <w:jc w:val="both"/>
        <w:rPr>
          <w:ins w:author="Emmanouil Potetsianakis" w:date="2023-10-30T16:30:00Z" w:id="151"/>
          <w:rFonts w:ascii="Times New Roman" w:hAnsi="Times New Roman" w:cs="Times New Roman"/>
          <w:b/>
          <w:sz w:val="24"/>
          <w:lang w:val="en-GB"/>
        </w:rPr>
      </w:pPr>
      <w:ins w:author="Emmanouil Potetsianakis" w:date="2023-10-30T16:30:00Z" w:id="152">
        <w:r w:rsidRPr="00251E24">
          <w:rPr>
            <w:rFonts w:ascii="Times New Roman" w:hAnsi="Times New Roman" w:cs="Times New Roman"/>
            <w:b/>
            <w:sz w:val="24"/>
            <w:lang w:val="en-GB"/>
          </w:rPr>
          <w:t>RGBD</w:t>
        </w:r>
      </w:ins>
    </w:p>
    <w:p w:rsidRPr="00251E24" w:rsidR="00251E24" w:rsidP="00251E24" w:rsidRDefault="00251E24" w14:paraId="5A20F568" w14:textId="77777777">
      <w:pPr>
        <w:jc w:val="both"/>
        <w:rPr>
          <w:ins w:author="Emmanouil Potetsianakis" w:date="2023-10-30T16:30:00Z" w:id="153"/>
          <w:rFonts w:ascii="Times New Roman" w:hAnsi="Times New Roman" w:cs="Times New Roman"/>
          <w:bCs/>
          <w:sz w:val="24"/>
          <w:lang w:val="en-GB"/>
        </w:rPr>
      </w:pPr>
      <w:ins w:author="Emmanouil Potetsianakis" w:date="2023-10-30T16:30:00Z" w:id="154">
        <w:r w:rsidRPr="00251E24">
          <w:rPr>
            <w:rFonts w:ascii="Times New Roman" w:hAnsi="Times New Roman" w:cs="Times New Roman"/>
            <w:bCs/>
            <w:sz w:val="24"/>
            <w:lang w:val="en-GB"/>
          </w:rPr>
          <w:t>the colour and depth elements of an image</w:t>
        </w:r>
      </w:ins>
    </w:p>
    <w:p w:rsidRPr="00251E24" w:rsidR="00251E24" w:rsidP="00251E24" w:rsidRDefault="00251E24" w14:paraId="3D7377AA" w14:textId="77777777">
      <w:pPr>
        <w:jc w:val="both"/>
        <w:rPr>
          <w:ins w:author="Emmanouil Potetsianakis" w:date="2023-10-30T16:30:00Z" w:id="155"/>
          <w:rFonts w:ascii="Times New Roman" w:hAnsi="Times New Roman" w:cs="Times New Roman"/>
          <w:bCs/>
          <w:sz w:val="24"/>
          <w:lang w:val="en-GB"/>
        </w:rPr>
      </w:pPr>
    </w:p>
    <w:p w:rsidRPr="00251E24" w:rsidR="00251E24" w:rsidP="00251E24" w:rsidRDefault="00251E24" w14:paraId="11C28948" w14:textId="77777777">
      <w:pPr>
        <w:jc w:val="both"/>
        <w:rPr>
          <w:ins w:author="Emmanouil Potetsianakis" w:date="2023-10-30T16:30:00Z" w:id="156"/>
          <w:rFonts w:ascii="Times New Roman" w:hAnsi="Times New Roman" w:cs="Times New Roman"/>
          <w:b/>
          <w:sz w:val="24"/>
          <w:lang w:val="en-GB"/>
        </w:rPr>
      </w:pPr>
      <w:ins w:author="Emmanouil Potetsianakis" w:date="2023-10-30T16:30:00Z" w:id="157">
        <w:r w:rsidRPr="00251E24">
          <w:rPr>
            <w:rFonts w:ascii="Times New Roman" w:hAnsi="Times New Roman" w:cs="Times New Roman"/>
            <w:b/>
            <w:sz w:val="24"/>
            <w:lang w:val="en-GB"/>
          </w:rPr>
          <w:t>RGBDA</w:t>
        </w:r>
      </w:ins>
    </w:p>
    <w:p w:rsidRPr="00251E24" w:rsidR="00251E24" w:rsidP="00251E24" w:rsidRDefault="00251E24" w14:paraId="6F193E6F" w14:textId="77777777">
      <w:pPr>
        <w:jc w:val="both"/>
        <w:rPr>
          <w:ins w:author="Emmanouil Potetsianakis" w:date="2023-10-30T16:30:00Z" w:id="158"/>
          <w:rFonts w:ascii="Times New Roman" w:hAnsi="Times New Roman" w:cs="Times New Roman"/>
          <w:bCs/>
          <w:sz w:val="24"/>
          <w:lang w:val="en-GB"/>
        </w:rPr>
      </w:pPr>
      <w:ins w:author="Emmanouil Potetsianakis" w:date="2023-10-30T16:30:00Z" w:id="159">
        <w:r w:rsidRPr="00251E24">
          <w:rPr>
            <w:rFonts w:ascii="Times New Roman" w:hAnsi="Times New Roman" w:cs="Times New Roman"/>
            <w:bCs/>
            <w:sz w:val="24"/>
            <w:lang w:val="en-GB"/>
          </w:rPr>
          <w:t>the colour, depth and alpha elements of an image</w:t>
        </w:r>
      </w:ins>
    </w:p>
    <w:p w:rsidR="00251E24" w:rsidP="00251E24" w:rsidRDefault="00251E24" w14:paraId="2EB81739" w14:textId="675FB820">
      <w:pPr>
        <w:jc w:val="both"/>
        <w:rPr>
          <w:ins w:author="Emmanouil Potetsianakis" w:date="2023-10-30T16:29:00Z" w:id="160"/>
          <w:rFonts w:ascii="Times New Roman" w:hAnsi="Times New Roman" w:cs="Times New Roman"/>
          <w:sz w:val="24"/>
          <w:lang w:val="en-GB"/>
        </w:rPr>
      </w:pPr>
    </w:p>
    <w:p w:rsidR="00251E24" w:rsidP="00251E24" w:rsidRDefault="00251E24" w14:paraId="5E279C55" w14:textId="161FC957">
      <w:pPr>
        <w:jc w:val="both"/>
        <w:rPr>
          <w:ins w:author="Emmanouil Potetsianakis" w:date="2023-10-30T16:33:00Z" w:id="161"/>
          <w:rFonts w:ascii="Times New Roman" w:hAnsi="Times New Roman" w:cs="Times New Roman"/>
          <w:sz w:val="24"/>
          <w:lang w:val="en-GB"/>
        </w:rPr>
      </w:pPr>
    </w:p>
    <w:p w:rsidR="00135919" w:rsidP="00251E24" w:rsidRDefault="00135919" w14:paraId="5C7BDBC8" w14:textId="16AB64F2">
      <w:pPr>
        <w:jc w:val="both"/>
        <w:rPr>
          <w:ins w:author="Emmanouil Potetsianakis" w:date="2023-10-30T16:33:00Z" w:id="162"/>
          <w:rFonts w:ascii="Times New Roman" w:hAnsi="Times New Roman" w:cs="Times New Roman"/>
          <w:sz w:val="24"/>
          <w:lang w:val="en-GB"/>
        </w:rPr>
      </w:pPr>
    </w:p>
    <w:p w:rsidRPr="000663FE" w:rsidR="00135919" w:rsidP="00135919" w:rsidRDefault="00135919" w14:paraId="32C6E38F" w14:textId="77777777">
      <w:pPr>
        <w:jc w:val="both"/>
        <w:rPr>
          <w:ins w:author="Emmanouil Potetsianakis" w:date="2023-10-30T16:33:00Z" w:id="163"/>
          <w:rFonts w:ascii="Times New Roman" w:hAnsi="Times New Roman" w:cs="Times New Roman"/>
          <w:sz w:val="24"/>
          <w:lang w:val="en-GB"/>
        </w:rPr>
      </w:pPr>
    </w:p>
    <w:p w:rsidR="00135919" w:rsidP="00135919" w:rsidRDefault="00135919" w14:paraId="1314C469" w14:textId="13022DAC">
      <w:pPr>
        <w:pStyle w:val="Heading1"/>
        <w:numPr>
          <w:ilvl w:val="0"/>
          <w:numId w:val="9"/>
        </w:numPr>
        <w:rPr>
          <w:ins w:author="Emmanouil Potetsianakis" w:date="2023-10-30T16:33:00Z" w:id="164"/>
        </w:rPr>
      </w:pPr>
      <w:bookmarkStart w:name="_Toc149576378" w:id="165"/>
      <w:ins w:author="Emmanouil Potetsianakis" w:date="2023-10-30T16:33:00Z" w:id="166">
        <w:r>
          <w:t>Alpha and Depth Maps</w:t>
        </w:r>
        <w:bookmarkEnd w:id="165"/>
      </w:ins>
    </w:p>
    <w:p w:rsidRPr="000663FE" w:rsidR="00135919" w:rsidP="00135919" w:rsidRDefault="00135919" w14:paraId="1EBFB35C" w14:textId="77777777">
      <w:pPr>
        <w:pStyle w:val="Heading1"/>
        <w:rPr>
          <w:ins w:author="Emmanouil Potetsianakis" w:date="2023-10-30T16:33:00Z" w:id="167"/>
        </w:rPr>
      </w:pPr>
    </w:p>
    <w:p w:rsidRPr="00135919" w:rsidR="00135919" w:rsidP="00135919" w:rsidRDefault="00135919" w14:paraId="59429432" w14:textId="77777777">
      <w:pPr>
        <w:jc w:val="both"/>
        <w:rPr>
          <w:ins w:author="Emmanouil Potetsianakis" w:date="2023-10-30T16:33:00Z" w:id="168"/>
          <w:rFonts w:ascii="Times New Roman" w:hAnsi="Times New Roman" w:cs="Times New Roman"/>
          <w:bCs/>
          <w:sz w:val="24"/>
          <w:lang w:val="en-GB"/>
        </w:rPr>
      </w:pPr>
      <w:ins w:author="Emmanouil Potetsianakis" w:date="2023-10-30T16:33:00Z" w:id="169">
        <w:r w:rsidRPr="00135919">
          <w:rPr>
            <w:rFonts w:ascii="Times New Roman" w:hAnsi="Times New Roman" w:cs="Times New Roman"/>
            <w:bCs/>
            <w:sz w:val="24"/>
            <w:lang w:val="en-GB"/>
          </w:rPr>
          <w:t>In this section we do a high-level overview of Alpha and Depth Maps and their differences.</w:t>
        </w:r>
      </w:ins>
    </w:p>
    <w:p w:rsidR="00135919" w:rsidP="00135919" w:rsidRDefault="00135919" w14:paraId="2C66704A" w14:textId="7E6AC6E9">
      <w:pPr>
        <w:jc w:val="both"/>
        <w:rPr>
          <w:ins w:author="Emmanouil Potetsianakis" w:date="2023-10-30T16:33:00Z" w:id="170"/>
          <w:rFonts w:ascii="Times New Roman" w:hAnsi="Times New Roman" w:cs="Times New Roman"/>
          <w:sz w:val="24"/>
          <w:lang w:val="en-GB"/>
        </w:rPr>
      </w:pPr>
    </w:p>
    <w:p w:rsidRPr="00135919" w:rsidR="00135919" w:rsidP="00135919" w:rsidRDefault="00135919" w14:paraId="423305F0" w14:textId="77777777">
      <w:pPr>
        <w:jc w:val="both"/>
        <w:rPr>
          <w:ins w:author="Emmanouil Potetsianakis" w:date="2023-10-30T16:34:00Z" w:id="171"/>
          <w:rFonts w:ascii="Times New Roman" w:hAnsi="Times New Roman" w:cs="Times New Roman"/>
          <w:bCs/>
          <w:sz w:val="24"/>
          <w:lang w:val="en-GB"/>
        </w:rPr>
      </w:pPr>
    </w:p>
    <w:p w:rsidR="00135919" w:rsidP="00135919" w:rsidRDefault="00135919" w14:paraId="3A77B330" w14:textId="412F513C">
      <w:pPr>
        <w:pStyle w:val="ListParagraph"/>
        <w:numPr>
          <w:ilvl w:val="1"/>
          <w:numId w:val="30"/>
        </w:numPr>
        <w:jc w:val="both"/>
        <w:rPr>
          <w:ins w:author="Emmanouil Potetsianakis" w:date="2023-10-30T16:35:00Z" w:id="172"/>
          <w:rFonts w:ascii="Times New Roman" w:hAnsi="Times New Roman" w:cs="Times New Roman"/>
          <w:b/>
          <w:bCs/>
          <w:i/>
          <w:iCs/>
          <w:sz w:val="24"/>
          <w:lang w:val="en-GB"/>
        </w:rPr>
      </w:pPr>
      <w:ins w:author="Emmanouil Potetsianakis" w:date="2023-10-30T16:34:00Z" w:id="173">
        <w:r w:rsidRPr="004562BD">
          <w:rPr>
            <w:rFonts w:ascii="Times New Roman" w:hAnsi="Times New Roman" w:cs="Times New Roman"/>
            <w:b/>
            <w:bCs/>
            <w:i/>
            <w:iCs/>
            <w:sz w:val="24"/>
            <w:lang w:val="en-GB"/>
          </w:rPr>
          <w:t>Alpha Map</w:t>
        </w:r>
      </w:ins>
    </w:p>
    <w:p w:rsidRPr="004562BD" w:rsidR="00135919" w:rsidP="004562BD" w:rsidRDefault="00135919" w14:paraId="4F4C3E7E" w14:textId="77777777">
      <w:pPr>
        <w:jc w:val="both"/>
        <w:rPr>
          <w:ins w:author="Emmanouil Potetsianakis" w:date="2023-10-30T16:34:00Z" w:id="174"/>
          <w:rFonts w:ascii="Times New Roman" w:hAnsi="Times New Roman" w:cs="Times New Roman"/>
          <w:b/>
          <w:bCs/>
          <w:i/>
          <w:iCs/>
          <w:sz w:val="24"/>
          <w:lang w:val="en-GB"/>
        </w:rPr>
      </w:pPr>
    </w:p>
    <w:p w:rsidRPr="00135919" w:rsidR="00135919" w:rsidP="00135919" w:rsidRDefault="00135919" w14:paraId="1D21FA9A" w14:textId="270A53A6">
      <w:pPr>
        <w:jc w:val="both"/>
        <w:rPr>
          <w:ins w:author="Emmanouil Potetsianakis" w:date="2023-10-30T16:34:00Z" w:id="175"/>
          <w:rFonts w:ascii="Times New Roman" w:hAnsi="Times New Roman" w:cs="Times New Roman"/>
          <w:bCs/>
          <w:sz w:val="24"/>
          <w:lang w:val="en-GB"/>
        </w:rPr>
      </w:pPr>
      <w:ins w:author="Emmanouil Potetsianakis" w:date="2023-10-30T16:34:00Z" w:id="176">
        <w:r w:rsidRPr="00135919">
          <w:rPr>
            <w:rFonts w:ascii="Times New Roman" w:hAnsi="Times New Roman" w:cs="Times New Roman"/>
            <w:bCs/>
            <w:sz w:val="24"/>
            <w:lang w:val="en-GB"/>
          </w:rPr>
          <w:t>An Alpha Map indicates the transparency of a colour texture (e.g. image, video frame, surface).</w:t>
        </w:r>
        <w:r w:rsidRPr="00135919">
          <w:rPr>
            <w:rFonts w:ascii="Times New Roman" w:hAnsi="Times New Roman" w:cs="Times New Roman"/>
            <w:bCs/>
            <w:sz w:val="24"/>
          </w:rPr>
          <w:t xml:space="preserve"> </w:t>
        </w:r>
        <w:r w:rsidRPr="00135919">
          <w:rPr>
            <w:rFonts w:ascii="Times New Roman" w:hAnsi="Times New Roman" w:cs="Times New Roman"/>
            <w:bCs/>
            <w:sz w:val="24"/>
            <w:lang w:val="en-GB"/>
          </w:rPr>
          <w:t>This information can be conveyed as a grayscale image where a gray level corresponds to a transparency level (e.g., 0 indicates full transparency, 1 indicates full opacity). The Alpha Map is spatially aligned to the colour texture, and an alpha blending operation takes place to produce the final rendition. The colour texture can be either in RGB or YUV color format. The transparency information can also be represented as an extra channel to a given color format, such as RGBA.</w:t>
        </w:r>
      </w:ins>
    </w:p>
    <w:p w:rsidRPr="00135919" w:rsidR="00135919" w:rsidP="00135919" w:rsidRDefault="00135919" w14:paraId="3B97A855" w14:textId="77777777">
      <w:pPr>
        <w:jc w:val="both"/>
        <w:rPr>
          <w:ins w:author="Emmanouil Potetsianakis" w:date="2023-10-30T16:34:00Z" w:id="177"/>
          <w:rFonts w:ascii="Times New Roman" w:hAnsi="Times New Roman" w:cs="Times New Roman"/>
          <w:bCs/>
          <w:sz w:val="24"/>
          <w:lang w:val="en-GB"/>
        </w:rPr>
      </w:pPr>
    </w:p>
    <w:p w:rsidRPr="00135919" w:rsidR="00135919" w:rsidP="00135919" w:rsidRDefault="00135919" w14:paraId="44219C2C" w14:textId="77777777">
      <w:pPr>
        <w:jc w:val="both"/>
        <w:rPr>
          <w:ins w:author="Emmanouil Potetsianakis" w:date="2023-10-30T16:34:00Z" w:id="178"/>
          <w:rFonts w:ascii="Times New Roman" w:hAnsi="Times New Roman" w:cs="Times New Roman"/>
          <w:bCs/>
          <w:sz w:val="24"/>
          <w:lang w:val="en-GB"/>
        </w:rPr>
      </w:pPr>
    </w:p>
    <w:p w:rsidRPr="00135919" w:rsidR="00135919" w:rsidP="00135919" w:rsidRDefault="00135919" w14:paraId="58710EE9" w14:textId="77777777">
      <w:pPr>
        <w:jc w:val="both"/>
        <w:rPr>
          <w:ins w:author="Emmanouil Potetsianakis" w:date="2023-10-30T16:34:00Z" w:id="179"/>
          <w:rFonts w:ascii="Times New Roman" w:hAnsi="Times New Roman" w:cs="Times New Roman"/>
          <w:bCs/>
          <w:sz w:val="24"/>
          <w:lang w:val="en-GB"/>
        </w:rPr>
      </w:pPr>
      <w:ins w:author="Emmanouil Potetsianakis" w:date="2023-10-30T16:34:00Z" w:id="180">
        <w:r w:rsidRPr="00135919">
          <w:rPr>
            <w:rFonts w:ascii="Times New Roman" w:hAnsi="Times New Roman" w:cs="Times New Roman"/>
            <w:noProof/>
            <w:sz w:val="24"/>
          </w:rPr>
          <w:drawing>
            <wp:inline distT="0" distB="0" distL="0" distR="0" wp14:anchorId="4D192ADF" wp14:editId="598E79E3">
              <wp:extent cx="4112158" cy="1510210"/>
              <wp:effectExtent l="0" t="0" r="3175" b="0"/>
              <wp:docPr id="838100119" name="Picture 838100119" descr="A white circle with black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00119" name="Picture 1" descr="A white circle with black arrows&#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39270" cy="1520167"/>
                      </a:xfrm>
                      <a:prstGeom prst="rect">
                        <a:avLst/>
                      </a:prstGeom>
                      <a:noFill/>
                      <a:ln>
                        <a:noFill/>
                      </a:ln>
                    </pic:spPr>
                  </pic:pic>
                </a:graphicData>
              </a:graphic>
            </wp:inline>
          </w:drawing>
        </w:r>
      </w:ins>
    </w:p>
    <w:p w:rsidR="00135919" w:rsidP="00135919" w:rsidRDefault="00135919" w14:paraId="0455F310" w14:textId="0D5B7832">
      <w:pPr>
        <w:jc w:val="both"/>
        <w:rPr>
          <w:ins w:author="Emmanouil Potetsianakis" w:date="2023-10-30T16:36:00Z" w:id="181"/>
          <w:rFonts w:ascii="Times New Roman" w:hAnsi="Times New Roman" w:cs="Times New Roman"/>
          <w:bCs/>
          <w:sz w:val="24"/>
          <w:lang w:val="en-GB"/>
        </w:rPr>
      </w:pPr>
      <w:ins w:author="Emmanouil Potetsianakis" w:date="2023-10-30T16:34:00Z" w:id="182">
        <w:r w:rsidRPr="00135919">
          <w:rPr>
            <w:rFonts w:ascii="Times New Roman" w:hAnsi="Times New Roman" w:cs="Times New Roman"/>
            <w:bCs/>
            <w:sz w:val="24"/>
            <w:lang w:val="en-GB"/>
          </w:rPr>
          <w:t>Image from [https://forum.unity.com/threads/artifacts-when-drawing-background-with-dynamically-generated-2d-texture.953336/]</w:t>
        </w:r>
      </w:ins>
    </w:p>
    <w:p w:rsidRPr="00135919" w:rsidR="00135919" w:rsidP="00135919" w:rsidRDefault="00135919" w14:paraId="091EDBA0" w14:textId="77777777">
      <w:pPr>
        <w:jc w:val="both"/>
        <w:rPr>
          <w:ins w:author="Emmanouil Potetsianakis" w:date="2023-10-30T16:34:00Z" w:id="183"/>
          <w:rFonts w:ascii="Times New Roman" w:hAnsi="Times New Roman" w:cs="Times New Roman"/>
          <w:bCs/>
          <w:sz w:val="24"/>
          <w:lang w:val="en-GB"/>
        </w:rPr>
      </w:pPr>
      <w:bookmarkStart w:name="_Hlk150179662" w:id="184"/>
    </w:p>
    <w:p w:rsidR="00135919" w:rsidP="00135919" w:rsidRDefault="00135919" w14:paraId="705A6E4C" w14:textId="60CE97F4">
      <w:pPr>
        <w:pStyle w:val="ListParagraph"/>
        <w:numPr>
          <w:ilvl w:val="1"/>
          <w:numId w:val="30"/>
        </w:numPr>
        <w:jc w:val="both"/>
        <w:rPr>
          <w:ins w:author="Emmanouil Potetsianakis" w:date="2023-10-30T16:36:00Z" w:id="185"/>
          <w:rFonts w:ascii="Times New Roman" w:hAnsi="Times New Roman" w:cs="Times New Roman"/>
          <w:b/>
          <w:bCs/>
          <w:i/>
          <w:iCs/>
          <w:sz w:val="24"/>
          <w:lang w:val="en-GB"/>
        </w:rPr>
      </w:pPr>
      <w:ins w:author="Emmanouil Potetsianakis" w:date="2023-10-30T16:34:00Z" w:id="186">
        <w:r w:rsidRPr="004562BD">
          <w:rPr>
            <w:rFonts w:ascii="Times New Roman" w:hAnsi="Times New Roman" w:cs="Times New Roman"/>
            <w:b/>
            <w:bCs/>
            <w:i/>
            <w:iCs/>
            <w:sz w:val="24"/>
            <w:lang w:val="en-GB"/>
          </w:rPr>
          <w:t>Depth Map</w:t>
        </w:r>
      </w:ins>
    </w:p>
    <w:p w:rsidRPr="004562BD" w:rsidR="00135919" w:rsidP="004562BD" w:rsidRDefault="00135919" w14:paraId="70A85EA7" w14:textId="77777777">
      <w:pPr>
        <w:jc w:val="both"/>
        <w:rPr>
          <w:ins w:author="Emmanouil Potetsianakis" w:date="2023-10-30T16:34:00Z" w:id="187"/>
          <w:rFonts w:ascii="Times New Roman" w:hAnsi="Times New Roman" w:cs="Times New Roman"/>
          <w:b/>
          <w:bCs/>
          <w:i/>
          <w:iCs/>
          <w:sz w:val="24"/>
          <w:lang w:val="en-GB"/>
        </w:rPr>
      </w:pPr>
    </w:p>
    <w:p w:rsidRPr="00135919" w:rsidR="00135919" w:rsidP="000040F6" w:rsidRDefault="00135919" w14:paraId="5846505F" w14:textId="7CF1F744">
      <w:pPr>
        <w:jc w:val="both"/>
        <w:rPr>
          <w:ins w:author="Emmanouil Potetsianakis" w:date="2023-10-30T16:34:00Z" w:id="188"/>
          <w:rFonts w:ascii="Times New Roman" w:hAnsi="Times New Roman" w:cs="Times New Roman"/>
          <w:bCs/>
          <w:sz w:val="24"/>
          <w:lang w:val="en-GB"/>
        </w:rPr>
      </w:pPr>
      <w:ins w:author="Emmanouil Potetsianakis" w:date="2023-10-30T16:34:00Z" w:id="189">
        <w:r w:rsidRPr="00135919">
          <w:rPr>
            <w:rFonts w:ascii="Times New Roman" w:hAnsi="Times New Roman" w:cs="Times New Roman"/>
            <w:bCs/>
            <w:sz w:val="24"/>
            <w:lang w:val="en-GB"/>
          </w:rPr>
          <w:t>A Depth Map</w:t>
        </w:r>
      </w:ins>
      <w:ins w:author="Emmanouil Potetsianakis" w:date="2023-11-06T16:26:00Z" w:id="190">
        <w:r w:rsidR="00233408">
          <w:rPr>
            <w:rStyle w:val="FootnoteReference"/>
            <w:rFonts w:ascii="Times New Roman" w:hAnsi="Times New Roman" w:cs="Times New Roman"/>
            <w:bCs/>
            <w:sz w:val="24"/>
            <w:lang w:val="en-GB"/>
          </w:rPr>
          <w:footnoteReference w:id="2"/>
        </w:r>
      </w:ins>
      <w:ins w:author="Emmanouil Potetsianakis" w:date="2023-10-30T16:34:00Z" w:id="205">
        <w:r w:rsidRPr="00135919">
          <w:rPr>
            <w:rFonts w:ascii="Times New Roman" w:hAnsi="Times New Roman" w:cs="Times New Roman"/>
            <w:bCs/>
            <w:sz w:val="24"/>
            <w:lang w:val="en-GB"/>
          </w:rPr>
          <w:t xml:space="preserve"> is </w:t>
        </w:r>
      </w:ins>
      <w:ins w:author="Emmanouil Potetsianakis" w:date="2023-11-06T16:36:00Z" w:id="206">
        <w:r w:rsidR="000040F6">
          <w:rPr>
            <w:rFonts w:ascii="Times New Roman" w:hAnsi="Times New Roman" w:cs="Times New Roman"/>
            <w:bCs/>
            <w:sz w:val="24"/>
            <w:lang w:val="en-GB"/>
          </w:rPr>
          <w:t xml:space="preserve">the projection on a </w:t>
        </w:r>
      </w:ins>
      <w:ins w:author="Emmanouil Potetsianakis" w:date="2023-11-06T16:37:00Z" w:id="207">
        <w:r w:rsidR="000040F6">
          <w:rPr>
            <w:rFonts w:ascii="Times New Roman" w:hAnsi="Times New Roman" w:cs="Times New Roman"/>
            <w:bCs/>
            <w:sz w:val="24"/>
            <w:lang w:val="en-GB"/>
          </w:rPr>
          <w:t xml:space="preserve">2D plane of </w:t>
        </w:r>
      </w:ins>
      <w:ins w:author="Emmanouil Potetsianakis" w:date="2023-11-06T16:36:00Z" w:id="208">
        <w:r w:rsidRPr="00251E24" w:rsidR="000040F6">
          <w:rPr>
            <w:rFonts w:ascii="Times New Roman" w:hAnsi="Times New Roman" w:cs="Times New Roman"/>
            <w:bCs/>
            <w:sz w:val="24"/>
            <w:lang w:val="en-GB"/>
          </w:rPr>
          <w:t>a set of 3D coordinates</w:t>
        </w:r>
      </w:ins>
      <w:ins w:author="Emmanouil Potetsianakis" w:date="2023-11-06T16:38:00Z" w:id="209">
        <w:r w:rsidRPr="00135919" w:rsidR="00FC3EFF">
          <w:rPr>
            <w:rFonts w:ascii="Times New Roman" w:hAnsi="Times New Roman" w:cs="Times New Roman"/>
            <w:bCs/>
            <w:sz w:val="24"/>
            <w:vertAlign w:val="superscript"/>
            <w:lang w:val="en-GB"/>
          </w:rPr>
          <w:footnoteReference w:id="3"/>
        </w:r>
      </w:ins>
      <w:ins w:author="Emmanouil Potetsianakis" w:date="2023-11-06T16:36:00Z" w:id="212">
        <w:r w:rsidRPr="00251E24" w:rsidR="000040F6">
          <w:rPr>
            <w:rFonts w:ascii="Times New Roman" w:hAnsi="Times New Roman" w:cs="Times New Roman"/>
            <w:bCs/>
            <w:sz w:val="24"/>
            <w:lang w:val="en-GB"/>
          </w:rPr>
          <w:t xml:space="preserve"> captured from a </w:t>
        </w:r>
        <w:r w:rsidR="000040F6">
          <w:rPr>
            <w:rFonts w:ascii="Times New Roman" w:hAnsi="Times New Roman" w:cs="Times New Roman"/>
            <w:bCs/>
            <w:sz w:val="24"/>
            <w:lang w:val="en-GB"/>
          </w:rPr>
          <w:t xml:space="preserve">viewpoint by a </w:t>
        </w:r>
        <w:r w:rsidRPr="00251E24" w:rsidR="000040F6">
          <w:rPr>
            <w:rFonts w:ascii="Times New Roman" w:hAnsi="Times New Roman" w:cs="Times New Roman"/>
            <w:bCs/>
            <w:sz w:val="24"/>
            <w:lang w:val="en-GB"/>
          </w:rPr>
          <w:t>virtual or physical camera.</w:t>
        </w:r>
      </w:ins>
      <w:ins w:author="Emmanouil Potetsianakis" w:date="2023-11-06T16:37:00Z" w:id="213">
        <w:r w:rsidR="000040F6">
          <w:rPr>
            <w:rFonts w:ascii="Times New Roman" w:hAnsi="Times New Roman" w:cs="Times New Roman"/>
            <w:bCs/>
            <w:sz w:val="24"/>
            <w:lang w:val="en-GB"/>
          </w:rPr>
          <w:t xml:space="preserve"> </w:t>
        </w:r>
      </w:ins>
      <w:ins w:author="Emmanouil Potetsianakis" w:date="2023-10-30T16:34:00Z" w:id="214">
        <w:r w:rsidRPr="00135919">
          <w:rPr>
            <w:rFonts w:ascii="Times New Roman" w:hAnsi="Times New Roman" w:cs="Times New Roman"/>
            <w:bCs/>
            <w:sz w:val="24"/>
            <w:lang w:val="en-GB"/>
          </w:rPr>
          <w:t>This information can be conveyed as a grayscale image, after potential quantization of acquired floating-point distance/depth values to a suitable range (i.e., bit depths), depending on the required resolution.</w:t>
        </w:r>
      </w:ins>
      <w:ins w:author="Emmanouil Potetsianakis" w:date="2023-11-06T16:37:00Z" w:id="215">
        <w:r w:rsidR="000040F6">
          <w:rPr>
            <w:rFonts w:ascii="Times New Roman" w:hAnsi="Times New Roman" w:cs="Times New Roman"/>
            <w:bCs/>
            <w:sz w:val="24"/>
            <w:lang w:val="en-GB"/>
          </w:rPr>
          <w:t xml:space="preserve"> A Depth Map</w:t>
        </w:r>
        <w:r w:rsidRPr="00135919" w:rsidR="000040F6">
          <w:rPr>
            <w:rFonts w:ascii="Times New Roman" w:hAnsi="Times New Roman" w:cs="Times New Roman"/>
            <w:bCs/>
            <w:sz w:val="24"/>
            <w:lang w:val="en-GB"/>
          </w:rPr>
          <w:t xml:space="preserve"> may (or may not) accompany a colour texture</w:t>
        </w:r>
      </w:ins>
      <w:ins w:author="Emmanouil Potetsianakis" w:date="2023-11-06T16:38:00Z" w:id="216">
        <w:r w:rsidR="000040F6">
          <w:rPr>
            <w:rFonts w:ascii="Times New Roman" w:hAnsi="Times New Roman" w:cs="Times New Roman"/>
            <w:bCs/>
            <w:sz w:val="24"/>
            <w:lang w:val="en-GB"/>
          </w:rPr>
          <w:t xml:space="preserve"> and </w:t>
        </w:r>
      </w:ins>
      <w:ins w:author="Emmanouil Potetsianakis" w:date="2023-10-30T16:34:00Z" w:id="217">
        <w:r w:rsidRPr="00135919">
          <w:rPr>
            <w:rFonts w:ascii="Times New Roman" w:hAnsi="Times New Roman" w:cs="Times New Roman"/>
            <w:bCs/>
            <w:sz w:val="24"/>
            <w:lang w:val="en-GB"/>
          </w:rPr>
          <w:t xml:space="preserve">may be spatially aligned to the accompanying colour texture (if there is one). Aligned images of colour and depth are called RGBD images. </w:t>
        </w:r>
      </w:ins>
    </w:p>
    <w:bookmarkEnd w:id="184"/>
    <w:p w:rsidRPr="00135919" w:rsidR="00135919" w:rsidP="00135919" w:rsidRDefault="00135919" w14:paraId="1C86229B" w14:textId="77777777">
      <w:pPr>
        <w:jc w:val="both"/>
        <w:rPr>
          <w:ins w:author="Emmanouil Potetsianakis" w:date="2023-10-30T16:34:00Z" w:id="218"/>
          <w:rFonts w:ascii="Times New Roman" w:hAnsi="Times New Roman" w:cs="Times New Roman"/>
          <w:bCs/>
          <w:sz w:val="24"/>
          <w:lang w:val="en-GB"/>
        </w:rPr>
      </w:pPr>
    </w:p>
    <w:p w:rsidRPr="00135919" w:rsidR="00135919" w:rsidP="00135919" w:rsidRDefault="00B12088" w14:paraId="60EA62D5" w14:textId="065338D6">
      <w:pPr>
        <w:jc w:val="both"/>
        <w:rPr>
          <w:ins w:author="Emmanouil Potetsianakis" w:date="2023-10-30T16:34:00Z" w:id="219"/>
          <w:rFonts w:ascii="Times New Roman" w:hAnsi="Times New Roman" w:cs="Times New Roman"/>
          <w:bCs/>
          <w:sz w:val="24"/>
          <w:lang w:val="en-GB"/>
        </w:rPr>
      </w:pPr>
      <w:ins w:author="Emmanouil Potetsianakis" w:date="2023-11-06T16:17:00Z" w:id="220">
        <w:r>
          <w:rPr>
            <w:rFonts w:ascii="Times New Roman" w:hAnsi="Times New Roman" w:cs="Times New Roman"/>
            <w:bCs/>
            <w:sz w:val="24"/>
            <w:lang w:val="en-GB"/>
          </w:rPr>
          <w:t>[</w:t>
        </w:r>
        <w:r w:rsidRPr="00B12088">
          <w:rPr>
            <w:rFonts w:ascii="Times New Roman" w:hAnsi="Times New Roman" w:cs="Times New Roman"/>
            <w:bCs/>
            <w:sz w:val="24"/>
            <w:highlight w:val="yellow"/>
            <w:lang w:val="en-GB"/>
          </w:rPr>
          <w:t>Editor’s Note: Align this definition with the Terminology and Concept of  Depth Map</w:t>
        </w:r>
        <w:r>
          <w:rPr>
            <w:rFonts w:ascii="Times New Roman" w:hAnsi="Times New Roman" w:cs="Times New Roman"/>
            <w:bCs/>
            <w:sz w:val="24"/>
            <w:lang w:val="en-GB"/>
          </w:rPr>
          <w:t xml:space="preserve">] </w:t>
        </w:r>
      </w:ins>
    </w:p>
    <w:p w:rsidRPr="00135919" w:rsidR="00135919" w:rsidP="00135919" w:rsidRDefault="00135919" w14:paraId="1ADE6D02" w14:textId="77777777">
      <w:pPr>
        <w:jc w:val="both"/>
        <w:rPr>
          <w:ins w:author="Emmanouil Potetsianakis" w:date="2023-10-30T16:34:00Z" w:id="221"/>
          <w:rFonts w:ascii="Times New Roman" w:hAnsi="Times New Roman" w:cs="Times New Roman"/>
          <w:bCs/>
          <w:sz w:val="24"/>
          <w:lang w:val="en-GB"/>
        </w:rPr>
      </w:pPr>
      <w:ins w:author="Emmanouil Potetsianakis" w:date="2023-10-30T16:34:00Z" w:id="222">
        <w:r w:rsidRPr="00135919">
          <w:rPr>
            <w:rFonts w:ascii="Times New Roman" w:hAnsi="Times New Roman" w:cs="Times New Roman"/>
            <w:noProof/>
            <w:sz w:val="24"/>
          </w:rPr>
          <w:drawing>
            <wp:inline distT="0" distB="0" distL="0" distR="0" wp14:anchorId="49E6E13E" wp14:editId="395BD0F4">
              <wp:extent cx="2193290" cy="2922905"/>
              <wp:effectExtent l="0" t="0" r="0" b="0"/>
              <wp:docPr id="2106918277" name="Picture 2106918277" descr="A close-up of a purple 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918277" name="Picture 2" descr="A close-up of a purple flower&#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3290" cy="2922905"/>
                      </a:xfrm>
                      <a:prstGeom prst="rect">
                        <a:avLst/>
                      </a:prstGeom>
                      <a:noFill/>
                      <a:ln>
                        <a:noFill/>
                      </a:ln>
                    </pic:spPr>
                  </pic:pic>
                </a:graphicData>
              </a:graphic>
            </wp:inline>
          </w:drawing>
        </w:r>
        <w:r w:rsidRPr="00135919">
          <w:rPr>
            <w:rFonts w:ascii="Times New Roman" w:hAnsi="Times New Roman" w:cs="Times New Roman"/>
            <w:bCs/>
            <w:sz w:val="24"/>
            <w:lang w:val="en-GB"/>
          </w:rPr>
          <w:t xml:space="preserve"> </w:t>
        </w:r>
        <w:r w:rsidRPr="00135919">
          <w:rPr>
            <w:rFonts w:ascii="Times New Roman" w:hAnsi="Times New Roman" w:cs="Times New Roman"/>
            <w:noProof/>
            <w:sz w:val="24"/>
          </w:rPr>
          <w:drawing>
            <wp:inline distT="0" distB="0" distL="0" distR="0" wp14:anchorId="126BFAC8" wp14:editId="538091D6">
              <wp:extent cx="2193290" cy="2922905"/>
              <wp:effectExtent l="0" t="0" r="0" b="0"/>
              <wp:docPr id="390313016" name="Picture 390313016" descr="A black and white 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13016" name="Picture 3" descr="A black and white flow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3290" cy="2922905"/>
                      </a:xfrm>
                      <a:prstGeom prst="rect">
                        <a:avLst/>
                      </a:prstGeom>
                      <a:noFill/>
                      <a:ln>
                        <a:noFill/>
                      </a:ln>
                    </pic:spPr>
                  </pic:pic>
                </a:graphicData>
              </a:graphic>
            </wp:inline>
          </w:drawing>
        </w:r>
      </w:ins>
    </w:p>
    <w:p w:rsidRPr="00135919" w:rsidR="00135919" w:rsidP="00135919" w:rsidRDefault="00135919" w14:paraId="6208A138" w14:textId="77777777">
      <w:pPr>
        <w:jc w:val="both"/>
        <w:rPr>
          <w:ins w:author="Emmanouil Potetsianakis" w:date="2023-10-30T16:34:00Z" w:id="223"/>
          <w:rFonts w:ascii="Times New Roman" w:hAnsi="Times New Roman" w:cs="Times New Roman"/>
          <w:bCs/>
          <w:sz w:val="24"/>
          <w:lang w:val="en-GB"/>
        </w:rPr>
      </w:pPr>
      <w:ins w:author="Emmanouil Potetsianakis" w:date="2023-10-30T16:34:00Z" w:id="224">
        <w:r w:rsidRPr="00135919">
          <w:rPr>
            <w:rFonts w:ascii="Times New Roman" w:hAnsi="Times New Roman" w:cs="Times New Roman"/>
            <w:bCs/>
            <w:sz w:val="24"/>
            <w:lang w:val="en-GB"/>
          </w:rPr>
          <w:t>Image from [https://developers.google.com/depthmap-metadata]</w:t>
        </w:r>
      </w:ins>
    </w:p>
    <w:p w:rsidRPr="00135919" w:rsidR="00135919" w:rsidP="00135919" w:rsidRDefault="00135919" w14:paraId="001DC3BB" w14:textId="77777777">
      <w:pPr>
        <w:jc w:val="both"/>
        <w:rPr>
          <w:ins w:author="Emmanouil Potetsianakis" w:date="2023-10-30T16:34:00Z" w:id="225"/>
          <w:rFonts w:ascii="Times New Roman" w:hAnsi="Times New Roman" w:cs="Times New Roman"/>
          <w:bCs/>
          <w:sz w:val="24"/>
          <w:lang w:val="en-GB"/>
        </w:rPr>
      </w:pPr>
    </w:p>
    <w:p w:rsidRPr="00135919" w:rsidR="00135919" w:rsidP="00135919" w:rsidRDefault="00135919" w14:paraId="10EA7D02" w14:textId="77777777">
      <w:pPr>
        <w:jc w:val="both"/>
        <w:rPr>
          <w:ins w:author="Emmanouil Potetsianakis" w:date="2023-10-30T16:34:00Z" w:id="226"/>
          <w:rFonts w:ascii="Times New Roman" w:hAnsi="Times New Roman" w:cs="Times New Roman"/>
          <w:bCs/>
          <w:sz w:val="24"/>
          <w:lang w:val="en-GB"/>
        </w:rPr>
      </w:pPr>
    </w:p>
    <w:p w:rsidRPr="00135919" w:rsidR="00135919" w:rsidP="00EE133D" w:rsidRDefault="00135919" w14:paraId="0ECA5F51" w14:textId="77777777">
      <w:pPr>
        <w:numPr>
          <w:ilvl w:val="1"/>
          <w:numId w:val="30"/>
        </w:numPr>
        <w:jc w:val="both"/>
        <w:rPr>
          <w:ins w:author="Emmanouil Potetsianakis" w:date="2023-10-30T16:34:00Z" w:id="227"/>
          <w:rFonts w:ascii="Times New Roman" w:hAnsi="Times New Roman" w:cs="Times New Roman"/>
          <w:b/>
          <w:bCs/>
          <w:i/>
          <w:iCs/>
          <w:sz w:val="24"/>
          <w:lang w:val="en-GB"/>
        </w:rPr>
      </w:pPr>
      <w:ins w:author="Emmanouil Potetsianakis" w:date="2023-10-30T16:34:00Z" w:id="228">
        <w:r w:rsidRPr="00135919">
          <w:rPr>
            <w:rFonts w:ascii="Times New Roman" w:hAnsi="Times New Roman" w:cs="Times New Roman"/>
            <w:b/>
            <w:bCs/>
            <w:i/>
            <w:iCs/>
            <w:sz w:val="24"/>
            <w:lang w:val="en-GB"/>
          </w:rPr>
          <w:t>Differences between Alpha and Depth maps</w:t>
        </w:r>
      </w:ins>
    </w:p>
    <w:p w:rsidRPr="00135919" w:rsidR="00135919" w:rsidP="00135919" w:rsidRDefault="00135919" w14:paraId="04B76101" w14:textId="77777777">
      <w:pPr>
        <w:jc w:val="both"/>
        <w:rPr>
          <w:ins w:author="Emmanouil Potetsianakis" w:date="2023-10-30T16:34:00Z" w:id="229"/>
          <w:rFonts w:ascii="Times New Roman" w:hAnsi="Times New Roman" w:cs="Times New Roman"/>
          <w:bCs/>
          <w:sz w:val="24"/>
          <w:lang w:val="en-GB"/>
        </w:rPr>
      </w:pPr>
      <w:ins w:author="Emmanouil Potetsianakis" w:date="2023-10-30T16:34:00Z" w:id="230">
        <w:r w:rsidRPr="00135919">
          <w:rPr>
            <w:rFonts w:ascii="Times New Roman" w:hAnsi="Times New Roman" w:cs="Times New Roman"/>
            <w:bCs/>
            <w:sz w:val="24"/>
            <w:lang w:val="en-GB"/>
          </w:rPr>
          <w:t>Some key differences we identified between the two types of maps:</w:t>
        </w:r>
      </w:ins>
    </w:p>
    <w:p w:rsidR="00EE133D" w:rsidP="00EE133D" w:rsidRDefault="00135919" w14:paraId="06C4851B" w14:textId="77777777">
      <w:pPr>
        <w:pStyle w:val="ListParagraph"/>
        <w:numPr>
          <w:ilvl w:val="0"/>
          <w:numId w:val="27"/>
        </w:numPr>
        <w:jc w:val="both"/>
        <w:rPr>
          <w:rFonts w:ascii="Times New Roman" w:hAnsi="Times New Roman" w:cs="Times New Roman"/>
          <w:bCs/>
          <w:sz w:val="24"/>
          <w:lang w:val="en-GB"/>
        </w:rPr>
      </w:pPr>
      <w:ins w:author="Emmanouil Potetsianakis" w:date="2023-10-30T16:34:00Z" w:id="231">
        <w:r w:rsidRPr="00EE133D">
          <w:rPr>
            <w:rFonts w:ascii="Times New Roman" w:hAnsi="Times New Roman" w:cs="Times New Roman"/>
            <w:b/>
            <w:i/>
            <w:iCs/>
            <w:sz w:val="24"/>
            <w:lang w:val="en-GB"/>
          </w:rPr>
          <w:t>Grayscale image representation</w:t>
        </w:r>
        <w:r w:rsidRPr="00EE133D">
          <w:rPr>
            <w:rFonts w:ascii="Times New Roman" w:hAnsi="Times New Roman" w:cs="Times New Roman"/>
            <w:bCs/>
            <w:sz w:val="24"/>
            <w:lang w:val="en-GB"/>
          </w:rPr>
          <w:t xml:space="preserve"> is almost always used for Alpha Maps, which is </w:t>
        </w:r>
        <w:r w:rsidRPr="00EE133D">
          <w:rPr>
            <w:rFonts w:ascii="Times New Roman" w:hAnsi="Times New Roman" w:cs="Times New Roman"/>
            <w:bCs/>
            <w:i/>
            <w:iCs/>
            <w:sz w:val="24"/>
            <w:lang w:val="en-GB"/>
          </w:rPr>
          <w:t>not</w:t>
        </w:r>
        <w:r w:rsidRPr="00EE133D">
          <w:rPr>
            <w:rFonts w:ascii="Times New Roman" w:hAnsi="Times New Roman" w:cs="Times New Roman"/>
            <w:bCs/>
            <w:sz w:val="24"/>
            <w:lang w:val="en-GB"/>
          </w:rPr>
          <w:t xml:space="preserve"> the case for Depth Maps.</w:t>
        </w:r>
      </w:ins>
    </w:p>
    <w:p w:rsidR="00EE133D" w:rsidP="555E8E37" w:rsidRDefault="00135919" w14:paraId="0F56BECB" w14:textId="518E8ED0">
      <w:pPr>
        <w:pStyle w:val="ListParagraph"/>
        <w:numPr>
          <w:ilvl w:val="0"/>
          <w:numId w:val="27"/>
        </w:numPr>
        <w:jc w:val="both"/>
        <w:rPr>
          <w:rFonts w:ascii="Times New Roman" w:hAnsi="Times New Roman" w:cs="Times New Roman"/>
          <w:sz w:val="24"/>
          <w:szCs w:val="24"/>
          <w:lang w:val="en-GB"/>
        </w:rPr>
      </w:pPr>
      <w:ins w:author="Emmanouil Potetsianakis" w:date="2023-10-30T16:34:00Z" w:id="1768259006">
        <w:r w:rsidRPr="555E8E37" w:rsidR="00135919">
          <w:rPr>
            <w:rFonts w:ascii="Times New Roman" w:hAnsi="Times New Roman" w:cs="Times New Roman"/>
            <w:b w:val="1"/>
            <w:bCs w:val="1"/>
            <w:i w:val="1"/>
            <w:iCs w:val="1"/>
            <w:sz w:val="24"/>
            <w:szCs w:val="24"/>
            <w:lang w:val="en-GB"/>
          </w:rPr>
          <w:t xml:space="preserve">The </w:t>
        </w:r>
        <w:r w:rsidRPr="555E8E37" w:rsidR="00135919">
          <w:rPr>
            <w:rFonts w:ascii="Times New Roman" w:hAnsi="Times New Roman" w:cs="Times New Roman"/>
            <w:b w:val="1"/>
            <w:bCs w:val="1"/>
            <w:i w:val="1"/>
            <w:iCs w:val="1"/>
            <w:sz w:val="24"/>
            <w:szCs w:val="24"/>
            <w:lang w:val="en-GB"/>
          </w:rPr>
          <w:t>dimensions</w:t>
        </w:r>
        <w:r w:rsidRPr="555E8E37" w:rsidR="00135919">
          <w:rPr>
            <w:rFonts w:ascii="Times New Roman" w:hAnsi="Times New Roman" w:cs="Times New Roman"/>
            <w:b w:val="1"/>
            <w:bCs w:val="1"/>
            <w:i w:val="1"/>
            <w:iCs w:val="1"/>
            <w:sz w:val="24"/>
            <w:szCs w:val="24"/>
            <w:lang w:val="en-GB"/>
          </w:rPr>
          <w:t xml:space="preserve"> </w:t>
        </w:r>
        <w:r w:rsidRPr="555E8E37" w:rsidR="00135919">
          <w:rPr>
            <w:rFonts w:ascii="Times New Roman" w:hAnsi="Times New Roman" w:cs="Times New Roman"/>
            <w:b w:val="1"/>
            <w:bCs w:val="1"/>
            <w:i w:val="1"/>
            <w:iCs w:val="1"/>
            <w:sz w:val="24"/>
            <w:szCs w:val="24"/>
            <w:lang w:val="en-GB"/>
          </w:rPr>
          <w:t>of the alpha map match the dimensions of the corresponding colour image (even if the resolutions differ)</w:t>
        </w:r>
        <w:r w:rsidRPr="555E8E37" w:rsidR="00135919">
          <w:rPr>
            <w:rFonts w:ascii="Times New Roman" w:hAnsi="Times New Roman" w:cs="Times New Roman"/>
            <w:sz w:val="24"/>
            <w:szCs w:val="24"/>
            <w:lang w:val="en-GB"/>
          </w:rPr>
          <w:t xml:space="preserve">, while depth maps might have to be aligned. </w:t>
        </w:r>
      </w:ins>
    </w:p>
    <w:p w:rsidRPr="00EE133D" w:rsidR="00EE133D" w:rsidP="00EE133D" w:rsidRDefault="00135919" w14:paraId="14853933" w14:textId="77777777">
      <w:pPr>
        <w:pStyle w:val="ListParagraph"/>
        <w:numPr>
          <w:ilvl w:val="0"/>
          <w:numId w:val="27"/>
        </w:numPr>
        <w:jc w:val="both"/>
        <w:rPr>
          <w:rFonts w:ascii="Times New Roman" w:hAnsi="Times New Roman" w:cs="Times New Roman"/>
          <w:bCs/>
          <w:sz w:val="24"/>
          <w:lang w:val="en-GB"/>
        </w:rPr>
      </w:pPr>
      <w:ins w:author="Emmanouil Potetsianakis" w:date="2023-10-30T16:34:00Z" w:id="233">
        <w:r w:rsidRPr="00EE133D">
          <w:rPr>
            <w:rFonts w:ascii="Times New Roman" w:hAnsi="Times New Roman" w:cs="Times New Roman"/>
            <w:b/>
            <w:i/>
            <w:iCs/>
            <w:sz w:val="24"/>
            <w:lang w:val="en-GB"/>
          </w:rPr>
          <w:t>The alpha map has the same projection as the colour image, while the depth map might not.</w:t>
        </w:r>
      </w:ins>
    </w:p>
    <w:p w:rsidRPr="00EE133D" w:rsidR="00EE133D" w:rsidP="00EE133D" w:rsidRDefault="00135919" w14:paraId="096E2FE3" w14:textId="77777777">
      <w:pPr>
        <w:pStyle w:val="ListParagraph"/>
        <w:numPr>
          <w:ilvl w:val="0"/>
          <w:numId w:val="27"/>
        </w:numPr>
        <w:jc w:val="both"/>
        <w:rPr>
          <w:rFonts w:ascii="Times New Roman" w:hAnsi="Times New Roman" w:cs="Times New Roman"/>
          <w:bCs/>
          <w:sz w:val="24"/>
          <w:lang w:val="en-GB"/>
        </w:rPr>
      </w:pPr>
      <w:ins w:author="Emmanouil Potetsianakis" w:date="2023-10-30T16:34:00Z" w:id="234">
        <w:r w:rsidRPr="00EE133D">
          <w:rPr>
            <w:rFonts w:ascii="Times New Roman" w:hAnsi="Times New Roman" w:cs="Times New Roman"/>
            <w:bCs/>
            <w:sz w:val="24"/>
            <w:lang w:val="en-GB"/>
          </w:rPr>
          <w:t xml:space="preserve">Alpha Maps are meaningful only with the existence of a corresponding colour texture, while this is not the case for Depth Maps; i.e., </w:t>
        </w:r>
        <w:r w:rsidRPr="00EE133D">
          <w:rPr>
            <w:rFonts w:ascii="Times New Roman" w:hAnsi="Times New Roman" w:cs="Times New Roman"/>
            <w:b/>
            <w:i/>
            <w:iCs/>
            <w:sz w:val="24"/>
            <w:lang w:val="en-GB"/>
          </w:rPr>
          <w:t>there are use cases for transmitting just the (captured) depth information, while transparency information is only used paired with the respective colour image.</w:t>
        </w:r>
      </w:ins>
    </w:p>
    <w:p w:rsidRPr="00EE133D" w:rsidR="00135919" w:rsidP="00EE133D" w:rsidRDefault="00135919" w14:paraId="2EFBCF37" w14:textId="54242361">
      <w:pPr>
        <w:pStyle w:val="ListParagraph"/>
        <w:numPr>
          <w:ilvl w:val="0"/>
          <w:numId w:val="27"/>
        </w:numPr>
        <w:jc w:val="both"/>
        <w:rPr>
          <w:ins w:author="Emmanouil Potetsianakis" w:date="2023-10-30T16:34:00Z" w:id="235"/>
          <w:rFonts w:ascii="Times New Roman" w:hAnsi="Times New Roman" w:cs="Times New Roman"/>
          <w:bCs/>
          <w:sz w:val="24"/>
          <w:lang w:val="en-GB"/>
        </w:rPr>
      </w:pPr>
      <w:ins w:author="Emmanouil Potetsianakis" w:date="2023-10-30T16:34:00Z" w:id="236">
        <w:r w:rsidRPr="00EE133D">
          <w:rPr>
            <w:rFonts w:ascii="Times New Roman" w:hAnsi="Times New Roman" w:cs="Times New Roman"/>
            <w:b/>
            <w:i/>
            <w:iCs/>
            <w:sz w:val="24"/>
            <w:lang w:val="en-GB"/>
          </w:rPr>
          <w:t>Alpha Maps have a fixed value range (from opaque to transparent), while in Depth Maps the range must be provided.</w:t>
        </w:r>
      </w:ins>
    </w:p>
    <w:p w:rsidRPr="00135919" w:rsidR="00135919" w:rsidP="00135919" w:rsidRDefault="00135919" w14:paraId="0D4938EA" w14:textId="77777777">
      <w:pPr>
        <w:jc w:val="both"/>
        <w:rPr>
          <w:ins w:author="Emmanouil Potetsianakis" w:date="2023-10-30T16:34:00Z" w:id="237"/>
          <w:rFonts w:ascii="Times New Roman" w:hAnsi="Times New Roman" w:cs="Times New Roman"/>
          <w:bCs/>
          <w:sz w:val="24"/>
          <w:lang w:val="en-GB"/>
        </w:rPr>
      </w:pPr>
    </w:p>
    <w:p w:rsidR="00135919" w:rsidP="00135919" w:rsidRDefault="00135919" w14:paraId="615DC79D" w14:textId="77777777">
      <w:pPr>
        <w:jc w:val="both"/>
        <w:rPr>
          <w:ins w:author="Emmanouil Potetsianakis" w:date="2023-10-30T16:33:00Z" w:id="238"/>
          <w:rFonts w:ascii="Times New Roman" w:hAnsi="Times New Roman" w:cs="Times New Roman"/>
          <w:sz w:val="24"/>
          <w:lang w:val="en-GB"/>
        </w:rPr>
      </w:pPr>
    </w:p>
    <w:p w:rsidR="00135919" w:rsidP="00135919" w:rsidRDefault="00135919" w14:paraId="37DEBB93" w14:textId="76CEB6B0">
      <w:pPr>
        <w:jc w:val="both"/>
        <w:rPr>
          <w:ins w:author="Emmanouil Potetsianakis" w:date="2023-10-30T16:33:00Z" w:id="239"/>
          <w:rFonts w:ascii="Times New Roman" w:hAnsi="Times New Roman" w:cs="Times New Roman"/>
          <w:sz w:val="24"/>
          <w:lang w:val="en-GB"/>
        </w:rPr>
      </w:pPr>
    </w:p>
    <w:p w:rsidR="00135919" w:rsidP="00135919" w:rsidRDefault="00135919" w14:paraId="7343784B" w14:textId="77777777">
      <w:pPr>
        <w:jc w:val="both"/>
        <w:rPr>
          <w:ins w:author="Emmanouil Potetsianakis" w:date="2023-10-30T16:33:00Z" w:id="240"/>
          <w:rFonts w:ascii="Times New Roman" w:hAnsi="Times New Roman" w:cs="Times New Roman"/>
          <w:sz w:val="24"/>
          <w:lang w:val="en-GB"/>
        </w:rPr>
      </w:pPr>
    </w:p>
    <w:p w:rsidRPr="000663FE" w:rsidR="00135919" w:rsidP="00135919" w:rsidRDefault="00135919" w14:paraId="09E4158F" w14:textId="77777777">
      <w:pPr>
        <w:jc w:val="both"/>
        <w:rPr>
          <w:rFonts w:ascii="Times New Roman" w:hAnsi="Times New Roman" w:cs="Times New Roman"/>
          <w:sz w:val="24"/>
          <w:lang w:val="en-GB"/>
        </w:rPr>
      </w:pPr>
    </w:p>
    <w:p w:rsidRPr="000663FE" w:rsidR="00C71160" w:rsidP="00C71160" w:rsidRDefault="00C71160" w14:paraId="25BB98D9" w14:textId="77777777">
      <w:pPr>
        <w:rPr>
          <w:rFonts w:ascii="Times New Roman" w:hAnsi="Times New Roman" w:cs="Times New Roman"/>
          <w:sz w:val="24"/>
          <w:lang w:val="en-GB"/>
        </w:rPr>
      </w:pPr>
    </w:p>
    <w:p w:rsidR="00342BD6" w:rsidP="009F2284" w:rsidRDefault="009C5BBF" w14:paraId="31B46AD7" w14:textId="3467D8DB">
      <w:pPr>
        <w:pStyle w:val="Heading1"/>
        <w:numPr>
          <w:ilvl w:val="0"/>
          <w:numId w:val="9"/>
        </w:numPr>
      </w:pPr>
      <w:bookmarkStart w:name="_Toc149576379" w:id="241"/>
      <w:r>
        <w:t xml:space="preserve">Possible </w:t>
      </w:r>
      <w:r w:rsidR="00342BD6">
        <w:t>future work</w:t>
      </w:r>
      <w:bookmarkEnd w:id="241"/>
    </w:p>
    <w:p w:rsidRPr="002575F3" w:rsidR="002575F3" w:rsidP="002575F3" w:rsidRDefault="002575F3" w14:paraId="0EF72580" w14:textId="77777777"/>
    <w:p w:rsidRPr="00AB1CFE" w:rsidR="006F73DA" w:rsidP="00AB1CFE" w:rsidRDefault="006F73DA" w14:paraId="4504D733" w14:textId="675020C7">
      <w:pPr>
        <w:rPr>
          <w:rFonts w:ascii="Times New Roman" w:hAnsi="Times New Roman" w:cs="Times New Roman"/>
          <w:sz w:val="24"/>
          <w:szCs w:val="24"/>
        </w:rPr>
      </w:pPr>
      <w:r w:rsidRPr="00AB1CFE">
        <w:rPr>
          <w:rFonts w:ascii="Times New Roman" w:hAnsi="Times New Roman" w:cs="Times New Roman"/>
          <w:sz w:val="24"/>
          <w:szCs w:val="24"/>
        </w:rPr>
        <w:t xml:space="preserve">There is need to further elaborate on how the current shortcoming can be addressed, including possibilities such as improving the support in ISOBMFF. </w:t>
      </w:r>
    </w:p>
    <w:p w:rsidR="00342BD6" w:rsidP="001D758F" w:rsidRDefault="00342BD6" w14:paraId="29C61923" w14:textId="77777777">
      <w:pPr>
        <w:pStyle w:val="Heading1"/>
      </w:pPr>
    </w:p>
    <w:p w:rsidR="009F2284" w:rsidP="001D758F" w:rsidRDefault="00E02947" w14:paraId="44BBD2E6" w14:textId="3DEFEF19">
      <w:pPr>
        <w:pStyle w:val="Heading2"/>
      </w:pPr>
      <w:r w:rsidRPr="000663FE">
        <w:t xml:space="preserve">High-level </w:t>
      </w:r>
      <w:r w:rsidR="00342BD6">
        <w:t>d</w:t>
      </w:r>
      <w:r w:rsidRPr="000663FE">
        <w:t>esign</w:t>
      </w:r>
      <w:r w:rsidR="00342BD6">
        <w:t xml:space="preserve"> in ISOBMFF</w:t>
      </w:r>
    </w:p>
    <w:p w:rsidRPr="000663FE" w:rsidR="009004C8" w:rsidP="001D758F" w:rsidRDefault="009004C8" w14:paraId="7208C44E" w14:textId="77777777">
      <w:pPr>
        <w:pStyle w:val="Heading1"/>
      </w:pPr>
    </w:p>
    <w:p w:rsidRPr="000663FE" w:rsidR="007526E2" w:rsidP="006C1876" w:rsidRDefault="007526E2" w14:paraId="2C662FDD" w14:textId="38B47331">
      <w:pPr>
        <w:jc w:val="both"/>
        <w:rPr>
          <w:rFonts w:ascii="Times New Roman" w:hAnsi="Times New Roman" w:cs="Times New Roman"/>
          <w:sz w:val="24"/>
          <w:lang w:val="en-GB"/>
        </w:rPr>
      </w:pPr>
      <w:r w:rsidRPr="000663FE">
        <w:rPr>
          <w:rFonts w:ascii="Times New Roman" w:hAnsi="Times New Roman" w:cs="Times New Roman"/>
          <w:sz w:val="24"/>
          <w:lang w:val="en-GB"/>
        </w:rPr>
        <w:t>To address the insights from Section 3, the following high-level design</w:t>
      </w:r>
      <w:r w:rsidR="009004C8">
        <w:rPr>
          <w:rFonts w:ascii="Times New Roman" w:hAnsi="Times New Roman" w:cs="Times New Roman"/>
          <w:sz w:val="24"/>
          <w:lang w:val="en-GB"/>
        </w:rPr>
        <w:t xml:space="preserve"> can be </w:t>
      </w:r>
      <w:r w:rsidR="003F7B67">
        <w:rPr>
          <w:rFonts w:ascii="Times New Roman" w:hAnsi="Times New Roman" w:cs="Times New Roman"/>
          <w:sz w:val="24"/>
          <w:lang w:val="en-GB"/>
        </w:rPr>
        <w:t>formulated</w:t>
      </w:r>
      <w:r w:rsidRPr="000663FE">
        <w:rPr>
          <w:rFonts w:ascii="Times New Roman" w:hAnsi="Times New Roman" w:cs="Times New Roman"/>
          <w:sz w:val="24"/>
          <w:lang w:val="en-GB"/>
        </w:rPr>
        <w:t>:</w:t>
      </w:r>
    </w:p>
    <w:p w:rsidRPr="000663FE" w:rsidR="007526E2" w:rsidP="006C1876" w:rsidRDefault="007526E2" w14:paraId="6746FB76" w14:textId="77777777">
      <w:pPr>
        <w:jc w:val="both"/>
        <w:rPr>
          <w:rFonts w:ascii="Times New Roman" w:hAnsi="Times New Roman" w:cs="Times New Roman"/>
          <w:sz w:val="24"/>
          <w:lang w:val="en-GB"/>
        </w:rPr>
      </w:pPr>
    </w:p>
    <w:p w:rsidRPr="000663FE" w:rsidR="007526E2" w:rsidP="006C1876" w:rsidRDefault="007526E2" w14:paraId="2929D754" w14:textId="2AAE21B3">
      <w:pPr>
        <w:jc w:val="both"/>
        <w:rPr>
          <w:rFonts w:ascii="Times New Roman" w:hAnsi="Times New Roman" w:cs="Times New Roman"/>
          <w:sz w:val="24"/>
          <w:lang w:val="en-GB"/>
        </w:rPr>
      </w:pPr>
      <w:r w:rsidRPr="000663FE">
        <w:rPr>
          <w:rFonts w:ascii="Times New Roman" w:hAnsi="Times New Roman" w:cs="Times New Roman"/>
          <w:sz w:val="24"/>
          <w:lang w:val="en-GB"/>
        </w:rPr>
        <w:t>-</w:t>
      </w:r>
      <w:r w:rsidRPr="000663FE">
        <w:rPr>
          <w:rFonts w:ascii="Times New Roman" w:hAnsi="Times New Roman" w:cs="Times New Roman"/>
          <w:sz w:val="24"/>
          <w:lang w:val="en-GB"/>
        </w:rPr>
        <w:tab/>
      </w:r>
      <w:r w:rsidRPr="000663FE">
        <w:rPr>
          <w:rFonts w:ascii="Times New Roman" w:hAnsi="Times New Roman" w:cs="Times New Roman"/>
          <w:sz w:val="24"/>
          <w:lang w:val="en-GB"/>
        </w:rPr>
        <w:t xml:space="preserve">Define a new media handler for depth data (e.g. </w:t>
      </w:r>
      <w:r w:rsidRPr="006F73DA" w:rsidR="006F73DA">
        <w:rPr>
          <w:rFonts w:ascii="Courier New" w:hAnsi="Courier New" w:eastAsia="Times New Roman" w:cs="Courier New"/>
          <w:sz w:val="24"/>
          <w:lang w:eastAsia="fr-FR"/>
        </w:rPr>
        <w:t>'</w:t>
      </w:r>
      <w:r w:rsidRPr="006F73DA">
        <w:rPr>
          <w:rFonts w:ascii="Courier New" w:hAnsi="Courier New" w:cs="Courier New"/>
          <w:sz w:val="24"/>
          <w:lang w:val="en-GB"/>
        </w:rPr>
        <w:t>depth</w:t>
      </w:r>
      <w:r w:rsidRPr="006F73DA" w:rsidR="006F73DA">
        <w:rPr>
          <w:rFonts w:ascii="Courier New" w:hAnsi="Courier New" w:eastAsia="Times New Roman" w:cs="Courier New"/>
          <w:sz w:val="24"/>
          <w:lang w:eastAsia="fr-FR"/>
        </w:rPr>
        <w:t>'</w:t>
      </w:r>
      <w:r w:rsidRPr="000663FE">
        <w:rPr>
          <w:rFonts w:ascii="Times New Roman" w:hAnsi="Times New Roman" w:cs="Times New Roman"/>
          <w:sz w:val="24"/>
          <w:lang w:val="en-GB"/>
        </w:rPr>
        <w:t>), to enable carriage of depth data (assumption 1 and 2)</w:t>
      </w:r>
    </w:p>
    <w:p w:rsidRPr="000663FE" w:rsidR="007526E2" w:rsidP="555E8E37" w:rsidRDefault="007526E2" w14:paraId="453675DA" w14:textId="7ABCE580">
      <w:pPr>
        <w:jc w:val="both"/>
        <w:rPr>
          <w:rFonts w:ascii="Times New Roman" w:hAnsi="Times New Roman" w:cs="Times New Roman"/>
          <w:sz w:val="24"/>
          <w:szCs w:val="24"/>
          <w:lang w:val="en-GB"/>
        </w:rPr>
      </w:pPr>
      <w:r w:rsidRPr="555E8E37" w:rsidR="007526E2">
        <w:rPr>
          <w:rFonts w:ascii="Times New Roman" w:hAnsi="Times New Roman" w:cs="Times New Roman"/>
          <w:sz w:val="24"/>
          <w:szCs w:val="24"/>
          <w:lang w:val="en-GB"/>
        </w:rPr>
        <w:t>-</w:t>
      </w:r>
      <w:r>
        <w:tab/>
      </w:r>
      <w:r w:rsidRPr="555E8E37" w:rsidR="007526E2">
        <w:rPr>
          <w:rFonts w:ascii="Times New Roman" w:hAnsi="Times New Roman" w:cs="Times New Roman"/>
          <w:sz w:val="24"/>
          <w:szCs w:val="24"/>
          <w:lang w:val="en-GB"/>
        </w:rPr>
        <w:t>Possibly defining</w:t>
      </w:r>
      <w:r w:rsidRPr="555E8E37" w:rsidR="007526E2">
        <w:rPr>
          <w:rFonts w:ascii="Times New Roman" w:hAnsi="Times New Roman" w:cs="Times New Roman"/>
          <w:sz w:val="24"/>
          <w:szCs w:val="24"/>
          <w:lang w:val="en-GB"/>
        </w:rPr>
        <w:t xml:space="preserve"> brand(s) for warning about the presence of depth and </w:t>
      </w:r>
      <w:r w:rsidRPr="555E8E37" w:rsidR="007526E2">
        <w:rPr>
          <w:rFonts w:ascii="Times New Roman" w:hAnsi="Times New Roman" w:cs="Times New Roman"/>
          <w:sz w:val="24"/>
          <w:szCs w:val="24"/>
          <w:lang w:val="en-GB"/>
        </w:rPr>
        <w:t>possible metadata</w:t>
      </w:r>
      <w:r w:rsidRPr="555E8E37" w:rsidR="007526E2">
        <w:rPr>
          <w:rFonts w:ascii="Times New Roman" w:hAnsi="Times New Roman" w:cs="Times New Roman"/>
          <w:sz w:val="24"/>
          <w:szCs w:val="24"/>
          <w:lang w:val="en-GB"/>
        </w:rPr>
        <w:t xml:space="preserve"> so that legacy player</w:t>
      </w:r>
      <w:r w:rsidRPr="555E8E37" w:rsidR="2629AC66">
        <w:rPr>
          <w:rFonts w:ascii="Times New Roman" w:hAnsi="Times New Roman" w:cs="Times New Roman"/>
          <w:sz w:val="24"/>
          <w:szCs w:val="24"/>
          <w:lang w:val="en-GB"/>
        </w:rPr>
        <w:t>s</w:t>
      </w:r>
      <w:r w:rsidRPr="555E8E37" w:rsidR="007526E2">
        <w:rPr>
          <w:rFonts w:ascii="Times New Roman" w:hAnsi="Times New Roman" w:cs="Times New Roman"/>
          <w:sz w:val="24"/>
          <w:szCs w:val="24"/>
          <w:lang w:val="en-GB"/>
        </w:rPr>
        <w:t xml:space="preserve"> </w:t>
      </w:r>
      <w:r w:rsidRPr="555E8E37" w:rsidR="007526E2">
        <w:rPr>
          <w:rFonts w:ascii="Times New Roman" w:hAnsi="Times New Roman" w:cs="Times New Roman"/>
          <w:sz w:val="24"/>
          <w:szCs w:val="24"/>
          <w:lang w:val="en-GB"/>
        </w:rPr>
        <w:t>don’t</w:t>
      </w:r>
      <w:r w:rsidRPr="555E8E37" w:rsidR="007526E2">
        <w:rPr>
          <w:rFonts w:ascii="Times New Roman" w:hAnsi="Times New Roman" w:cs="Times New Roman"/>
          <w:sz w:val="24"/>
          <w:szCs w:val="24"/>
          <w:lang w:val="en-GB"/>
        </w:rPr>
        <w:t xml:space="preserve"> </w:t>
      </w:r>
      <w:r w:rsidRPr="555E8E37" w:rsidR="007526E2">
        <w:rPr>
          <w:rFonts w:ascii="Times New Roman" w:hAnsi="Times New Roman" w:cs="Times New Roman"/>
          <w:sz w:val="24"/>
          <w:szCs w:val="24"/>
          <w:lang w:val="en-GB"/>
        </w:rPr>
        <w:t>attempt</w:t>
      </w:r>
      <w:r w:rsidRPr="555E8E37" w:rsidR="007526E2">
        <w:rPr>
          <w:rFonts w:ascii="Times New Roman" w:hAnsi="Times New Roman" w:cs="Times New Roman"/>
          <w:sz w:val="24"/>
          <w:szCs w:val="24"/>
          <w:lang w:val="en-GB"/>
        </w:rPr>
        <w:t xml:space="preserve"> to play back a depth track when it is video encoded (assumption 4)</w:t>
      </w:r>
    </w:p>
    <w:p w:rsidRPr="000663FE" w:rsidR="007526E2" w:rsidP="555E8E37" w:rsidRDefault="007526E2" w14:paraId="5553F8D9" w14:textId="7A07EF0E">
      <w:pPr>
        <w:jc w:val="both"/>
        <w:rPr>
          <w:rFonts w:ascii="Times New Roman" w:hAnsi="Times New Roman" w:cs="Times New Roman"/>
          <w:sz w:val="24"/>
          <w:szCs w:val="24"/>
          <w:lang w:val="en-GB"/>
        </w:rPr>
      </w:pPr>
      <w:r w:rsidRPr="555E8E37" w:rsidR="007526E2">
        <w:rPr>
          <w:rFonts w:ascii="Times New Roman" w:hAnsi="Times New Roman" w:cs="Times New Roman"/>
          <w:sz w:val="24"/>
          <w:szCs w:val="24"/>
          <w:lang w:val="en-GB"/>
        </w:rPr>
        <w:t>-</w:t>
      </w:r>
      <w:r>
        <w:tab/>
      </w:r>
      <w:r w:rsidRPr="555E8E37" w:rsidR="007526E2">
        <w:rPr>
          <w:rFonts w:ascii="Times New Roman" w:hAnsi="Times New Roman" w:cs="Times New Roman"/>
          <w:sz w:val="24"/>
          <w:szCs w:val="24"/>
          <w:lang w:val="en-GB"/>
        </w:rPr>
        <w:t>Define necessary information metadata about spatiotemporal alignment for carrying depth data (assumption 3)</w:t>
      </w:r>
    </w:p>
    <w:p w:rsidRPr="000663FE" w:rsidR="007526E2" w:rsidP="006C1876" w:rsidRDefault="007526E2" w14:paraId="117E6FB5" w14:textId="77777777">
      <w:pPr>
        <w:jc w:val="both"/>
        <w:rPr>
          <w:rFonts w:ascii="Times New Roman" w:hAnsi="Times New Roman" w:cs="Times New Roman"/>
          <w:sz w:val="24"/>
          <w:lang w:val="en-GB"/>
        </w:rPr>
      </w:pPr>
    </w:p>
    <w:p w:rsidRPr="000663FE" w:rsidR="009F2284" w:rsidP="555E8E37" w:rsidRDefault="007526E2" w14:paraId="74969519" w14:textId="735F6EB7">
      <w:pPr>
        <w:jc w:val="both"/>
        <w:rPr>
          <w:rFonts w:ascii="Times New Roman" w:hAnsi="Times New Roman" w:cs="Times New Roman"/>
          <w:sz w:val="24"/>
          <w:szCs w:val="24"/>
          <w:lang w:val="en-GB"/>
        </w:rPr>
      </w:pPr>
      <w:r w:rsidRPr="555E8E37" w:rsidR="007526E2">
        <w:rPr>
          <w:rFonts w:ascii="Times New Roman" w:hAnsi="Times New Roman" w:cs="Times New Roman"/>
          <w:sz w:val="24"/>
          <w:szCs w:val="24"/>
          <w:lang w:val="en-GB"/>
        </w:rPr>
        <w:t>Additionally</w:t>
      </w:r>
      <w:r w:rsidRPr="555E8E37" w:rsidR="007526E2">
        <w:rPr>
          <w:rFonts w:ascii="Times New Roman" w:hAnsi="Times New Roman" w:cs="Times New Roman"/>
          <w:sz w:val="24"/>
          <w:szCs w:val="24"/>
          <w:lang w:val="en-GB"/>
        </w:rPr>
        <w:t xml:space="preserve">, existing features might need to be </w:t>
      </w:r>
      <w:r w:rsidRPr="555E8E37" w:rsidR="007526E2">
        <w:rPr>
          <w:rFonts w:ascii="Times New Roman" w:hAnsi="Times New Roman" w:cs="Times New Roman"/>
          <w:sz w:val="24"/>
          <w:szCs w:val="24"/>
          <w:lang w:val="en-GB"/>
        </w:rPr>
        <w:t>maintained</w:t>
      </w:r>
      <w:r w:rsidRPr="555E8E37" w:rsidR="7A34583E">
        <w:rPr>
          <w:rFonts w:ascii="Times New Roman" w:hAnsi="Times New Roman" w:cs="Times New Roman"/>
          <w:sz w:val="24"/>
          <w:szCs w:val="24"/>
          <w:lang w:val="en-GB"/>
        </w:rPr>
        <w:t xml:space="preserve"> and</w:t>
      </w:r>
      <w:r w:rsidRPr="555E8E37" w:rsidR="007526E2">
        <w:rPr>
          <w:rFonts w:ascii="Times New Roman" w:hAnsi="Times New Roman" w:cs="Times New Roman"/>
          <w:sz w:val="24"/>
          <w:szCs w:val="24"/>
          <w:lang w:val="en-GB"/>
        </w:rPr>
        <w:t xml:space="preserve"> revisited </w:t>
      </w:r>
      <w:r w:rsidRPr="555E8E37" w:rsidR="007526E2">
        <w:rPr>
          <w:rFonts w:ascii="Times New Roman" w:hAnsi="Times New Roman" w:cs="Times New Roman"/>
          <w:sz w:val="24"/>
          <w:szCs w:val="24"/>
          <w:lang w:val="en-GB"/>
        </w:rPr>
        <w:t>in light of</w:t>
      </w:r>
      <w:r w:rsidRPr="555E8E37" w:rsidR="007526E2">
        <w:rPr>
          <w:rFonts w:ascii="Times New Roman" w:hAnsi="Times New Roman" w:cs="Times New Roman"/>
          <w:sz w:val="24"/>
          <w:szCs w:val="24"/>
          <w:lang w:val="en-GB"/>
        </w:rPr>
        <w:t xml:space="preserve"> the new proposed high-level design (e.g. referencing between video and depth tracks) but this could be treated as legacy techniques and no backward compatibility seems to be needed.</w:t>
      </w:r>
    </w:p>
    <w:p w:rsidRPr="000663FE" w:rsidR="007526E2" w:rsidP="00F818F9" w:rsidRDefault="007526E2" w14:paraId="1E1BBFD4" w14:textId="77777777">
      <w:pPr>
        <w:rPr>
          <w:rFonts w:ascii="Times New Roman" w:hAnsi="Times New Roman" w:cs="Times New Roman"/>
          <w:sz w:val="24"/>
          <w:lang w:val="en-GB"/>
        </w:rPr>
      </w:pPr>
    </w:p>
    <w:p w:rsidRPr="000663FE" w:rsidR="004E6B75" w:rsidP="00F818F9" w:rsidRDefault="009F2284" w14:paraId="6FFB1EFA" w14:textId="719F1B1B">
      <w:pPr>
        <w:rPr>
          <w:lang w:val="en-GB"/>
        </w:rPr>
      </w:pPr>
      <w:r w:rsidRPr="000663FE">
        <w:rPr>
          <w:rFonts w:ascii="Times New Roman" w:hAnsi="Times New Roman" w:cs="Times New Roman"/>
          <w:sz w:val="24"/>
          <w:lang w:val="en-GB"/>
        </w:rPr>
        <w:t xml:space="preserve"> </w:t>
      </w:r>
    </w:p>
    <w:p w:rsidR="00EB68E3" w:rsidP="00EB68E3" w:rsidRDefault="00EB68E3" w14:paraId="68A90B82" w14:textId="1F2927B1">
      <w:pPr>
        <w:pStyle w:val="Heading1"/>
        <w:numPr>
          <w:ilvl w:val="0"/>
          <w:numId w:val="9"/>
        </w:numPr>
      </w:pPr>
      <w:bookmarkStart w:name="_Toc149576380" w:id="242"/>
      <w:r w:rsidRPr="000663FE">
        <w:t>Links and References</w:t>
      </w:r>
      <w:bookmarkEnd w:id="242"/>
    </w:p>
    <w:p w:rsidRPr="000663FE" w:rsidR="00734D66" w:rsidP="001D758F" w:rsidRDefault="00734D66" w14:paraId="18ED09D7" w14:textId="77777777">
      <w:pPr>
        <w:pStyle w:val="Heading1"/>
      </w:pPr>
    </w:p>
    <w:p w:rsidRPr="000663FE" w:rsidR="00070146" w:rsidP="00070146" w:rsidRDefault="00070146" w14:paraId="0F575049" w14:textId="6BE0373B">
      <w:pPr>
        <w:rPr>
          <w:rFonts w:ascii="Times New Roman" w:hAnsi="Times New Roman" w:cs="Times New Roman"/>
        </w:rPr>
      </w:pPr>
      <w:r w:rsidRPr="000663FE">
        <w:rPr>
          <w:rFonts w:ascii="Times New Roman" w:hAnsi="Times New Roman" w:cs="Times New Roman"/>
        </w:rPr>
        <w:t>[</w:t>
      </w:r>
      <w:r w:rsidRPr="000663FE" w:rsidR="00351FF4">
        <w:rPr>
          <w:rFonts w:ascii="Times New Roman" w:hAnsi="Times New Roman" w:cs="Times New Roman"/>
        </w:rPr>
        <w:t>1</w:t>
      </w:r>
      <w:r w:rsidRPr="000663FE">
        <w:rPr>
          <w:rFonts w:ascii="Times New Roman" w:hAnsi="Times New Roman" w:cs="Times New Roman"/>
        </w:rPr>
        <w:t xml:space="preserve">] Google – Depth Image Encoding - https://sites.google.com/site/brainrobotdata/home/depth-image-encoding </w:t>
      </w:r>
    </w:p>
    <w:p w:rsidRPr="000663FE" w:rsidR="00070146" w:rsidP="00070146" w:rsidRDefault="00070146" w14:paraId="23AFC348" w14:textId="722665AB">
      <w:pPr>
        <w:rPr>
          <w:rFonts w:ascii="Times New Roman" w:hAnsi="Times New Roman" w:cs="Times New Roman"/>
        </w:rPr>
      </w:pPr>
      <w:r w:rsidRPr="000663FE">
        <w:rPr>
          <w:rFonts w:ascii="Times New Roman" w:hAnsi="Times New Roman" w:cs="Times New Roman"/>
        </w:rPr>
        <w:t>[</w:t>
      </w:r>
      <w:r w:rsidRPr="000663FE" w:rsidR="00351FF4">
        <w:rPr>
          <w:rFonts w:ascii="Times New Roman" w:hAnsi="Times New Roman" w:cs="Times New Roman"/>
        </w:rPr>
        <w:t>2</w:t>
      </w:r>
      <w:r w:rsidRPr="000663FE">
        <w:rPr>
          <w:rFonts w:ascii="Times New Roman" w:hAnsi="Times New Roman" w:cs="Times New Roman"/>
        </w:rPr>
        <w:t>] A. Wilson, “Fast Lossless Depth Image Compression”, ACM ISS '17, October 17–20, 2017, Brighton, United Kingdom</w:t>
      </w:r>
    </w:p>
    <w:sectPr w:rsidRPr="000663FE" w:rsidR="00070146" w:rsidSect="00BC1590">
      <w:headerReference w:type="default" r:id="rId16"/>
      <w:footerReference w:type="default" r:id="rId17"/>
      <w:pgSz w:w="11900" w:h="16840" w:orient="portrait"/>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7D99" w:rsidP="009E784A" w:rsidRDefault="000E7D99" w14:paraId="027B2BE0" w14:textId="77777777">
      <w:r>
        <w:separator/>
      </w:r>
    </w:p>
  </w:endnote>
  <w:endnote w:type="continuationSeparator" w:id="0">
    <w:p w:rsidR="000E7D99" w:rsidP="009E784A" w:rsidRDefault="000E7D99" w14:paraId="4DC1C84D" w14:textId="77777777">
      <w:r>
        <w:continuationSeparator/>
      </w:r>
    </w:p>
  </w:endnote>
  <w:endnote w:type="continuationNotice" w:id="1">
    <w:p w:rsidR="00556666" w:rsidRDefault="00556666" w14:paraId="0FC8A2A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ourierNewPSMT">
    <w:altName w:val="Courier New"/>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0681D" w:rsidR="00342BD6" w:rsidP="00342BD6" w:rsidRDefault="00342BD6" w14:paraId="0CCBA5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7D99" w:rsidP="009E784A" w:rsidRDefault="000E7D99" w14:paraId="19B5D348" w14:textId="77777777">
      <w:r>
        <w:separator/>
      </w:r>
    </w:p>
  </w:footnote>
  <w:footnote w:type="continuationSeparator" w:id="0">
    <w:p w:rsidR="000E7D99" w:rsidP="009E784A" w:rsidRDefault="000E7D99" w14:paraId="4B0F9224" w14:textId="77777777">
      <w:r>
        <w:continuationSeparator/>
      </w:r>
    </w:p>
  </w:footnote>
  <w:footnote w:type="continuationNotice" w:id="1">
    <w:p w:rsidR="00556666" w:rsidRDefault="00556666" w14:paraId="3D108031" w14:textId="77777777"/>
  </w:footnote>
  <w:footnote w:id="2">
    <w:p w:rsidRPr="00233408" w:rsidR="00233408" w:rsidRDefault="00233408" w14:paraId="52A42CAA" w14:textId="0EE2CBE1">
      <w:pPr>
        <w:pStyle w:val="FootnoteText"/>
        <w:rPr>
          <w:lang w:val="en-GB"/>
        </w:rPr>
      </w:pPr>
      <w:ins w:author="Emmanouil Potetsianakis" w:date="2023-11-06T16:26:00Z" w:id="191">
        <w:r>
          <w:rPr>
            <w:rStyle w:val="FootnoteReference"/>
          </w:rPr>
          <w:footnoteRef/>
        </w:r>
        <w:r>
          <w:t xml:space="preserve"> </w:t>
        </w:r>
      </w:ins>
      <w:ins w:author="Emmanouil Potetsianakis" w:date="2023-11-06T16:35:00Z" w:id="192">
        <w:r w:rsidR="002C69F6">
          <w:t>a</w:t>
        </w:r>
      </w:ins>
      <w:ins w:author="Emmanouil Potetsianakis" w:date="2023-11-06T16:26:00Z" w:id="193">
        <w:r>
          <w:rPr>
            <w:lang w:val="en-GB"/>
          </w:rPr>
          <w:t xml:space="preserve"> similar conce</w:t>
        </w:r>
      </w:ins>
      <w:ins w:author="Emmanouil Potetsianakis" w:date="2023-11-06T16:29:00Z" w:id="194">
        <w:r>
          <w:rPr>
            <w:lang w:val="en-GB"/>
          </w:rPr>
          <w:t xml:space="preserve">pt is that of a Depth </w:t>
        </w:r>
      </w:ins>
      <w:ins w:author="Emmanouil Potetsianakis" w:date="2023-11-07T14:16:00Z" w:id="195">
        <w:r w:rsidR="00455576">
          <w:rPr>
            <w:lang w:val="en-GB"/>
          </w:rPr>
          <w:t>B</w:t>
        </w:r>
      </w:ins>
      <w:ins w:author="Emmanouil Potetsianakis" w:date="2023-11-06T16:29:00Z" w:id="196">
        <w:r>
          <w:rPr>
            <w:lang w:val="en-GB"/>
          </w:rPr>
          <w:t>uffer</w:t>
        </w:r>
      </w:ins>
      <w:ins w:author="Emmanouil Potetsianakis" w:date="2023-11-07T14:16:00Z" w:id="197">
        <w:r w:rsidR="00455576">
          <w:rPr>
            <w:lang w:val="en-GB"/>
          </w:rPr>
          <w:t>, or z-Buffer</w:t>
        </w:r>
      </w:ins>
      <w:ins w:author="Emmanouil Potetsianakis" w:date="2023-11-06T16:29:00Z" w:id="198">
        <w:r>
          <w:rPr>
            <w:lang w:val="en-GB"/>
          </w:rPr>
          <w:t xml:space="preserve"> (terminolog</w:t>
        </w:r>
      </w:ins>
      <w:ins w:author="Emmanouil Potetsianakis" w:date="2023-11-07T14:16:00Z" w:id="199">
        <w:r w:rsidR="00455576">
          <w:rPr>
            <w:lang w:val="en-GB"/>
          </w:rPr>
          <w:t>ies</w:t>
        </w:r>
      </w:ins>
      <w:ins w:author="Emmanouil Potetsianakis" w:date="2023-11-06T16:29:00Z" w:id="200">
        <w:r>
          <w:rPr>
            <w:lang w:val="en-GB"/>
          </w:rPr>
          <w:t xml:space="preserve"> mostly used in graphics)</w:t>
        </w:r>
      </w:ins>
      <w:ins w:author="Emmanouil Potetsianakis" w:date="2023-11-06T16:26:00Z" w:id="201">
        <w:r>
          <w:rPr>
            <w:lang w:val="en-GB"/>
          </w:rPr>
          <w:t xml:space="preserve"> </w:t>
        </w:r>
      </w:ins>
      <w:ins w:author="Emmanouil Potetsianakis" w:date="2023-11-06T16:29:00Z" w:id="202">
        <w:r>
          <w:rPr>
            <w:lang w:val="en-GB"/>
          </w:rPr>
          <w:t xml:space="preserve">that typically refers </w:t>
        </w:r>
      </w:ins>
      <w:ins w:author="Emmanouil Potetsianakis" w:date="2023-11-06T16:33:00Z" w:id="203">
        <w:r>
          <w:rPr>
            <w:lang w:val="en-GB"/>
          </w:rPr>
          <w:t xml:space="preserve">to values </w:t>
        </w:r>
      </w:ins>
      <w:ins w:author="Emmanouil Potetsianakis" w:date="2023-11-06T16:34:00Z" w:id="204">
        <w:r>
          <w:rPr>
            <w:lang w:val="en-GB"/>
          </w:rPr>
          <w:t>normalized in the range [0, 1]</w:t>
        </w:r>
      </w:ins>
    </w:p>
  </w:footnote>
  <w:footnote w:id="3">
    <w:p w:rsidRPr="009B0E86" w:rsidR="00FC3EFF" w:rsidP="00FC3EFF" w:rsidRDefault="00FC3EFF" w14:paraId="69A7D4D3" w14:textId="154A171E">
      <w:pPr>
        <w:pStyle w:val="FootnoteText"/>
        <w:rPr>
          <w:ins w:author="Emmanouil Potetsianakis" w:date="2023-11-06T16:38:00Z" w:id="210"/>
          <w:lang w:val="en-GB"/>
        </w:rPr>
      </w:pPr>
      <w:ins w:author="Emmanouil Potetsianakis" w:date="2023-11-06T16:38:00Z" w:id="211">
        <w:r>
          <w:rPr>
            <w:rStyle w:val="FootnoteReference"/>
          </w:rPr>
          <w:footnoteRef/>
        </w:r>
        <w:r>
          <w:t xml:space="preserve"> </w:t>
        </w:r>
        <w:r>
          <w:rPr>
            <w:lang w:val="en-GB"/>
          </w:rPr>
          <w:t>also known as Depth Image, or Range Image (typically used for collection of distance between various points – mostly for large-scale imaging) and others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0681D" w:rsidR="00342BD6" w:rsidP="00342BD6" w:rsidRDefault="00342BD6" w14:paraId="17A0DE6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73A182E"/>
    <w:lvl w:ilvl="0">
      <w:start w:val="1"/>
      <w:numFmt w:val="bullet"/>
      <w:pStyle w:val="ListBullet4"/>
      <w:lvlText w:val=""/>
      <w:lvlJc w:val="left"/>
      <w:pPr>
        <w:tabs>
          <w:tab w:val="num" w:pos="1209"/>
        </w:tabs>
        <w:ind w:left="1209" w:hanging="360"/>
      </w:pPr>
      <w:rPr>
        <w:rFonts w:hint="default" w:ascii="Symbol" w:hAnsi="Symbol"/>
      </w:rPr>
    </w:lvl>
  </w:abstractNum>
  <w:abstractNum w:abstractNumId="1" w15:restartNumberingAfterBreak="0">
    <w:nsid w:val="16EA31B1"/>
    <w:multiLevelType w:val="multilevel"/>
    <w:tmpl w:val="5396169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2F6E23"/>
    <w:multiLevelType w:val="hybridMultilevel"/>
    <w:tmpl w:val="22545B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0A2B62"/>
    <w:multiLevelType w:val="multilevel"/>
    <w:tmpl w:val="289A1D9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3F7F4D"/>
    <w:multiLevelType w:val="hybridMultilevel"/>
    <w:tmpl w:val="1A081FC6"/>
    <w:lvl w:ilvl="0" w:tplc="57D4F6B8">
      <w:start w:val="1"/>
      <w:numFmt w:val="bullet"/>
      <w:lvlText w:val="•"/>
      <w:lvlJc w:val="left"/>
      <w:pPr>
        <w:tabs>
          <w:tab w:val="num" w:pos="720"/>
        </w:tabs>
        <w:ind w:left="720" w:hanging="360"/>
      </w:pPr>
      <w:rPr>
        <w:rFonts w:hint="default" w:ascii="Arial" w:hAnsi="Arial"/>
      </w:rPr>
    </w:lvl>
    <w:lvl w:ilvl="1" w:tplc="A4FE54C0">
      <w:numFmt w:val="bullet"/>
      <w:lvlText w:val="•"/>
      <w:lvlJc w:val="left"/>
      <w:pPr>
        <w:tabs>
          <w:tab w:val="num" w:pos="1440"/>
        </w:tabs>
        <w:ind w:left="1440" w:hanging="360"/>
      </w:pPr>
      <w:rPr>
        <w:rFonts w:hint="default" w:ascii="Arial" w:hAnsi="Arial"/>
      </w:rPr>
    </w:lvl>
    <w:lvl w:ilvl="2" w:tplc="CE983AF2">
      <w:start w:val="1"/>
      <w:numFmt w:val="bullet"/>
      <w:lvlText w:val="•"/>
      <w:lvlJc w:val="left"/>
      <w:pPr>
        <w:tabs>
          <w:tab w:val="num" w:pos="2160"/>
        </w:tabs>
        <w:ind w:left="2160" w:hanging="360"/>
      </w:pPr>
      <w:rPr>
        <w:rFonts w:hint="default" w:ascii="Arial" w:hAnsi="Arial"/>
      </w:rPr>
    </w:lvl>
    <w:lvl w:ilvl="3" w:tplc="E064FAFA" w:tentative="1">
      <w:start w:val="1"/>
      <w:numFmt w:val="bullet"/>
      <w:lvlText w:val="•"/>
      <w:lvlJc w:val="left"/>
      <w:pPr>
        <w:tabs>
          <w:tab w:val="num" w:pos="2880"/>
        </w:tabs>
        <w:ind w:left="2880" w:hanging="360"/>
      </w:pPr>
      <w:rPr>
        <w:rFonts w:hint="default" w:ascii="Arial" w:hAnsi="Arial"/>
      </w:rPr>
    </w:lvl>
    <w:lvl w:ilvl="4" w:tplc="E94A3AF0" w:tentative="1">
      <w:start w:val="1"/>
      <w:numFmt w:val="bullet"/>
      <w:lvlText w:val="•"/>
      <w:lvlJc w:val="left"/>
      <w:pPr>
        <w:tabs>
          <w:tab w:val="num" w:pos="3600"/>
        </w:tabs>
        <w:ind w:left="3600" w:hanging="360"/>
      </w:pPr>
      <w:rPr>
        <w:rFonts w:hint="default" w:ascii="Arial" w:hAnsi="Arial"/>
      </w:rPr>
    </w:lvl>
    <w:lvl w:ilvl="5" w:tplc="8F8214A8" w:tentative="1">
      <w:start w:val="1"/>
      <w:numFmt w:val="bullet"/>
      <w:lvlText w:val="•"/>
      <w:lvlJc w:val="left"/>
      <w:pPr>
        <w:tabs>
          <w:tab w:val="num" w:pos="4320"/>
        </w:tabs>
        <w:ind w:left="4320" w:hanging="360"/>
      </w:pPr>
      <w:rPr>
        <w:rFonts w:hint="default" w:ascii="Arial" w:hAnsi="Arial"/>
      </w:rPr>
    </w:lvl>
    <w:lvl w:ilvl="6" w:tplc="F8E88856" w:tentative="1">
      <w:start w:val="1"/>
      <w:numFmt w:val="bullet"/>
      <w:lvlText w:val="•"/>
      <w:lvlJc w:val="left"/>
      <w:pPr>
        <w:tabs>
          <w:tab w:val="num" w:pos="5040"/>
        </w:tabs>
        <w:ind w:left="5040" w:hanging="360"/>
      </w:pPr>
      <w:rPr>
        <w:rFonts w:hint="default" w:ascii="Arial" w:hAnsi="Arial"/>
      </w:rPr>
    </w:lvl>
    <w:lvl w:ilvl="7" w:tplc="DEA86DBC" w:tentative="1">
      <w:start w:val="1"/>
      <w:numFmt w:val="bullet"/>
      <w:lvlText w:val="•"/>
      <w:lvlJc w:val="left"/>
      <w:pPr>
        <w:tabs>
          <w:tab w:val="num" w:pos="5760"/>
        </w:tabs>
        <w:ind w:left="5760" w:hanging="360"/>
      </w:pPr>
      <w:rPr>
        <w:rFonts w:hint="default" w:ascii="Arial" w:hAnsi="Arial"/>
      </w:rPr>
    </w:lvl>
    <w:lvl w:ilvl="8" w:tplc="4CD86B38"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40DA366C"/>
    <w:multiLevelType w:val="hybridMultilevel"/>
    <w:tmpl w:val="15860782"/>
    <w:lvl w:ilvl="0" w:tplc="87764586">
      <w:start w:val="1"/>
      <w:numFmt w:val="bullet"/>
      <w:lvlText w:val="•"/>
      <w:lvlJc w:val="left"/>
      <w:pPr>
        <w:tabs>
          <w:tab w:val="num" w:pos="720"/>
        </w:tabs>
        <w:ind w:left="720" w:hanging="360"/>
      </w:pPr>
      <w:rPr>
        <w:rFonts w:hint="default" w:ascii="Arial" w:hAnsi="Arial"/>
      </w:rPr>
    </w:lvl>
    <w:lvl w:ilvl="1" w:tplc="B540C600">
      <w:numFmt w:val="bullet"/>
      <w:lvlText w:val="•"/>
      <w:lvlJc w:val="left"/>
      <w:pPr>
        <w:tabs>
          <w:tab w:val="num" w:pos="1440"/>
        </w:tabs>
        <w:ind w:left="1440" w:hanging="360"/>
      </w:pPr>
      <w:rPr>
        <w:rFonts w:hint="default" w:ascii="Arial" w:hAnsi="Arial"/>
      </w:rPr>
    </w:lvl>
    <w:lvl w:ilvl="2" w:tplc="8E8C234C">
      <w:start w:val="1"/>
      <w:numFmt w:val="bullet"/>
      <w:lvlText w:val="•"/>
      <w:lvlJc w:val="left"/>
      <w:pPr>
        <w:tabs>
          <w:tab w:val="num" w:pos="2160"/>
        </w:tabs>
        <w:ind w:left="2160" w:hanging="360"/>
      </w:pPr>
      <w:rPr>
        <w:rFonts w:hint="default" w:ascii="Arial" w:hAnsi="Arial"/>
      </w:rPr>
    </w:lvl>
    <w:lvl w:ilvl="3" w:tplc="884AF430" w:tentative="1">
      <w:start w:val="1"/>
      <w:numFmt w:val="bullet"/>
      <w:lvlText w:val="•"/>
      <w:lvlJc w:val="left"/>
      <w:pPr>
        <w:tabs>
          <w:tab w:val="num" w:pos="2880"/>
        </w:tabs>
        <w:ind w:left="2880" w:hanging="360"/>
      </w:pPr>
      <w:rPr>
        <w:rFonts w:hint="default" w:ascii="Arial" w:hAnsi="Arial"/>
      </w:rPr>
    </w:lvl>
    <w:lvl w:ilvl="4" w:tplc="5ECC4954" w:tentative="1">
      <w:start w:val="1"/>
      <w:numFmt w:val="bullet"/>
      <w:lvlText w:val="•"/>
      <w:lvlJc w:val="left"/>
      <w:pPr>
        <w:tabs>
          <w:tab w:val="num" w:pos="3600"/>
        </w:tabs>
        <w:ind w:left="3600" w:hanging="360"/>
      </w:pPr>
      <w:rPr>
        <w:rFonts w:hint="default" w:ascii="Arial" w:hAnsi="Arial"/>
      </w:rPr>
    </w:lvl>
    <w:lvl w:ilvl="5" w:tplc="9ECA355E" w:tentative="1">
      <w:start w:val="1"/>
      <w:numFmt w:val="bullet"/>
      <w:lvlText w:val="•"/>
      <w:lvlJc w:val="left"/>
      <w:pPr>
        <w:tabs>
          <w:tab w:val="num" w:pos="4320"/>
        </w:tabs>
        <w:ind w:left="4320" w:hanging="360"/>
      </w:pPr>
      <w:rPr>
        <w:rFonts w:hint="default" w:ascii="Arial" w:hAnsi="Arial"/>
      </w:rPr>
    </w:lvl>
    <w:lvl w:ilvl="6" w:tplc="B13CD0CC" w:tentative="1">
      <w:start w:val="1"/>
      <w:numFmt w:val="bullet"/>
      <w:lvlText w:val="•"/>
      <w:lvlJc w:val="left"/>
      <w:pPr>
        <w:tabs>
          <w:tab w:val="num" w:pos="5040"/>
        </w:tabs>
        <w:ind w:left="5040" w:hanging="360"/>
      </w:pPr>
      <w:rPr>
        <w:rFonts w:hint="default" w:ascii="Arial" w:hAnsi="Arial"/>
      </w:rPr>
    </w:lvl>
    <w:lvl w:ilvl="7" w:tplc="DEEA7960" w:tentative="1">
      <w:start w:val="1"/>
      <w:numFmt w:val="bullet"/>
      <w:lvlText w:val="•"/>
      <w:lvlJc w:val="left"/>
      <w:pPr>
        <w:tabs>
          <w:tab w:val="num" w:pos="5760"/>
        </w:tabs>
        <w:ind w:left="5760" w:hanging="360"/>
      </w:pPr>
      <w:rPr>
        <w:rFonts w:hint="default" w:ascii="Arial" w:hAnsi="Arial"/>
      </w:rPr>
    </w:lvl>
    <w:lvl w:ilvl="8" w:tplc="FED6F1E6"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422266E3"/>
    <w:multiLevelType w:val="hybridMultilevel"/>
    <w:tmpl w:val="C68C679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C150E93"/>
    <w:multiLevelType w:val="hybridMultilevel"/>
    <w:tmpl w:val="8FECCC06"/>
    <w:lvl w:ilvl="0" w:tplc="8D0C94F0">
      <w:start w:val="1"/>
      <w:numFmt w:val="bullet"/>
      <w:lvlText w:val="•"/>
      <w:lvlJc w:val="left"/>
      <w:pPr>
        <w:tabs>
          <w:tab w:val="num" w:pos="720"/>
        </w:tabs>
        <w:ind w:left="720" w:hanging="360"/>
      </w:pPr>
      <w:rPr>
        <w:rFonts w:hint="default" w:ascii="Arial" w:hAnsi="Arial"/>
      </w:rPr>
    </w:lvl>
    <w:lvl w:ilvl="1" w:tplc="68421AA2">
      <w:numFmt w:val="bullet"/>
      <w:lvlText w:val="•"/>
      <w:lvlJc w:val="left"/>
      <w:pPr>
        <w:tabs>
          <w:tab w:val="num" w:pos="1440"/>
        </w:tabs>
        <w:ind w:left="1440" w:hanging="360"/>
      </w:pPr>
      <w:rPr>
        <w:rFonts w:hint="default" w:ascii="Arial" w:hAnsi="Arial"/>
      </w:rPr>
    </w:lvl>
    <w:lvl w:ilvl="2" w:tplc="1F961356">
      <w:numFmt w:val="bullet"/>
      <w:lvlText w:val="•"/>
      <w:lvlJc w:val="left"/>
      <w:pPr>
        <w:tabs>
          <w:tab w:val="num" w:pos="2160"/>
        </w:tabs>
        <w:ind w:left="2160" w:hanging="360"/>
      </w:pPr>
      <w:rPr>
        <w:rFonts w:hint="default" w:ascii="Arial" w:hAnsi="Arial"/>
      </w:rPr>
    </w:lvl>
    <w:lvl w:ilvl="3" w:tplc="0652F1BC" w:tentative="1">
      <w:start w:val="1"/>
      <w:numFmt w:val="bullet"/>
      <w:lvlText w:val="•"/>
      <w:lvlJc w:val="left"/>
      <w:pPr>
        <w:tabs>
          <w:tab w:val="num" w:pos="2880"/>
        </w:tabs>
        <w:ind w:left="2880" w:hanging="360"/>
      </w:pPr>
      <w:rPr>
        <w:rFonts w:hint="default" w:ascii="Arial" w:hAnsi="Arial"/>
      </w:rPr>
    </w:lvl>
    <w:lvl w:ilvl="4" w:tplc="384C0914" w:tentative="1">
      <w:start w:val="1"/>
      <w:numFmt w:val="bullet"/>
      <w:lvlText w:val="•"/>
      <w:lvlJc w:val="left"/>
      <w:pPr>
        <w:tabs>
          <w:tab w:val="num" w:pos="3600"/>
        </w:tabs>
        <w:ind w:left="3600" w:hanging="360"/>
      </w:pPr>
      <w:rPr>
        <w:rFonts w:hint="default" w:ascii="Arial" w:hAnsi="Arial"/>
      </w:rPr>
    </w:lvl>
    <w:lvl w:ilvl="5" w:tplc="C08AE414" w:tentative="1">
      <w:start w:val="1"/>
      <w:numFmt w:val="bullet"/>
      <w:lvlText w:val="•"/>
      <w:lvlJc w:val="left"/>
      <w:pPr>
        <w:tabs>
          <w:tab w:val="num" w:pos="4320"/>
        </w:tabs>
        <w:ind w:left="4320" w:hanging="360"/>
      </w:pPr>
      <w:rPr>
        <w:rFonts w:hint="default" w:ascii="Arial" w:hAnsi="Arial"/>
      </w:rPr>
    </w:lvl>
    <w:lvl w:ilvl="6" w:tplc="627CA08C" w:tentative="1">
      <w:start w:val="1"/>
      <w:numFmt w:val="bullet"/>
      <w:lvlText w:val="•"/>
      <w:lvlJc w:val="left"/>
      <w:pPr>
        <w:tabs>
          <w:tab w:val="num" w:pos="5040"/>
        </w:tabs>
        <w:ind w:left="5040" w:hanging="360"/>
      </w:pPr>
      <w:rPr>
        <w:rFonts w:hint="default" w:ascii="Arial" w:hAnsi="Arial"/>
      </w:rPr>
    </w:lvl>
    <w:lvl w:ilvl="7" w:tplc="C2023C4C" w:tentative="1">
      <w:start w:val="1"/>
      <w:numFmt w:val="bullet"/>
      <w:lvlText w:val="•"/>
      <w:lvlJc w:val="left"/>
      <w:pPr>
        <w:tabs>
          <w:tab w:val="num" w:pos="5760"/>
        </w:tabs>
        <w:ind w:left="5760" w:hanging="360"/>
      </w:pPr>
      <w:rPr>
        <w:rFonts w:hint="default" w:ascii="Arial" w:hAnsi="Arial"/>
      </w:rPr>
    </w:lvl>
    <w:lvl w:ilvl="8" w:tplc="BE88E0EC"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4DAE55B9"/>
    <w:multiLevelType w:val="hybridMultilevel"/>
    <w:tmpl w:val="B2727352"/>
    <w:lvl w:ilvl="0" w:tplc="7A9A0BF2">
      <w:start w:val="4"/>
      <w:numFmt w:val="bullet"/>
      <w:lvlText w:val="-"/>
      <w:lvlJc w:val="left"/>
      <w:pPr>
        <w:ind w:left="720" w:hanging="360"/>
      </w:pPr>
      <w:rPr>
        <w:rFonts w:hint="default" w:ascii="Times New Roman" w:hAnsi="Times New Roman" w:eastAsia="SimSun" w:cs="Times New Roman"/>
      </w:rPr>
    </w:lvl>
    <w:lvl w:ilvl="1" w:tplc="20000003">
      <w:start w:val="1"/>
      <w:numFmt w:val="bullet"/>
      <w:lvlText w:val="o"/>
      <w:lvlJc w:val="left"/>
      <w:pPr>
        <w:ind w:left="1440" w:hanging="360"/>
      </w:pPr>
      <w:rPr>
        <w:rFonts w:hint="default" w:ascii="Courier New" w:hAnsi="Courier New" w:cs="Courier New"/>
      </w:rPr>
    </w:lvl>
    <w:lvl w:ilvl="2" w:tplc="20000005">
      <w:start w:val="1"/>
      <w:numFmt w:val="bullet"/>
      <w:lvlText w:val=""/>
      <w:lvlJc w:val="left"/>
      <w:pPr>
        <w:ind w:left="2160" w:hanging="360"/>
      </w:pPr>
      <w:rPr>
        <w:rFonts w:hint="default" w:ascii="Wingdings" w:hAnsi="Wingdings"/>
      </w:rPr>
    </w:lvl>
    <w:lvl w:ilvl="3" w:tplc="20000001">
      <w:start w:val="1"/>
      <w:numFmt w:val="bullet"/>
      <w:lvlText w:val=""/>
      <w:lvlJc w:val="left"/>
      <w:pPr>
        <w:ind w:left="2880" w:hanging="360"/>
      </w:pPr>
      <w:rPr>
        <w:rFonts w:hint="default" w:ascii="Symbol" w:hAnsi="Symbol"/>
      </w:rPr>
    </w:lvl>
    <w:lvl w:ilvl="4" w:tplc="20000003">
      <w:start w:val="1"/>
      <w:numFmt w:val="bullet"/>
      <w:lvlText w:val="o"/>
      <w:lvlJc w:val="left"/>
      <w:pPr>
        <w:ind w:left="3600" w:hanging="360"/>
      </w:pPr>
      <w:rPr>
        <w:rFonts w:hint="default" w:ascii="Courier New" w:hAnsi="Courier New" w:cs="Courier New"/>
      </w:rPr>
    </w:lvl>
    <w:lvl w:ilvl="5" w:tplc="20000005">
      <w:start w:val="1"/>
      <w:numFmt w:val="bullet"/>
      <w:lvlText w:val=""/>
      <w:lvlJc w:val="left"/>
      <w:pPr>
        <w:ind w:left="4320" w:hanging="360"/>
      </w:pPr>
      <w:rPr>
        <w:rFonts w:hint="default" w:ascii="Wingdings" w:hAnsi="Wingdings"/>
      </w:rPr>
    </w:lvl>
    <w:lvl w:ilvl="6" w:tplc="20000001">
      <w:start w:val="1"/>
      <w:numFmt w:val="bullet"/>
      <w:lvlText w:val=""/>
      <w:lvlJc w:val="left"/>
      <w:pPr>
        <w:ind w:left="5040" w:hanging="360"/>
      </w:pPr>
      <w:rPr>
        <w:rFonts w:hint="default" w:ascii="Symbol" w:hAnsi="Symbol"/>
      </w:rPr>
    </w:lvl>
    <w:lvl w:ilvl="7" w:tplc="20000003">
      <w:start w:val="1"/>
      <w:numFmt w:val="bullet"/>
      <w:lvlText w:val="o"/>
      <w:lvlJc w:val="left"/>
      <w:pPr>
        <w:ind w:left="5760" w:hanging="360"/>
      </w:pPr>
      <w:rPr>
        <w:rFonts w:hint="default" w:ascii="Courier New" w:hAnsi="Courier New" w:cs="Courier New"/>
      </w:rPr>
    </w:lvl>
    <w:lvl w:ilvl="8" w:tplc="20000005">
      <w:start w:val="1"/>
      <w:numFmt w:val="bullet"/>
      <w:lvlText w:val=""/>
      <w:lvlJc w:val="left"/>
      <w:pPr>
        <w:ind w:left="6480" w:hanging="360"/>
      </w:pPr>
      <w:rPr>
        <w:rFonts w:hint="default" w:ascii="Wingdings" w:hAnsi="Wingdings"/>
      </w:rPr>
    </w:lvl>
  </w:abstractNum>
  <w:abstractNum w:abstractNumId="10" w15:restartNumberingAfterBreak="0">
    <w:nsid w:val="51A55E67"/>
    <w:multiLevelType w:val="hybridMultilevel"/>
    <w:tmpl w:val="9C0028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22C6BE7"/>
    <w:multiLevelType w:val="hybridMultilevel"/>
    <w:tmpl w:val="B642A392"/>
    <w:lvl w:ilvl="0" w:tplc="93C21564">
      <w:start w:val="1"/>
      <w:numFmt w:val="bullet"/>
      <w:lvlText w:val="•"/>
      <w:lvlJc w:val="left"/>
      <w:pPr>
        <w:tabs>
          <w:tab w:val="num" w:pos="720"/>
        </w:tabs>
        <w:ind w:left="720" w:hanging="360"/>
      </w:pPr>
      <w:rPr>
        <w:rFonts w:hint="default" w:ascii="Arial" w:hAnsi="Arial"/>
      </w:rPr>
    </w:lvl>
    <w:lvl w:ilvl="1" w:tplc="14E2A292">
      <w:numFmt w:val="bullet"/>
      <w:lvlText w:val="•"/>
      <w:lvlJc w:val="left"/>
      <w:pPr>
        <w:tabs>
          <w:tab w:val="num" w:pos="1440"/>
        </w:tabs>
        <w:ind w:left="1440" w:hanging="360"/>
      </w:pPr>
      <w:rPr>
        <w:rFonts w:hint="default" w:ascii="Arial" w:hAnsi="Arial"/>
      </w:rPr>
    </w:lvl>
    <w:lvl w:ilvl="2" w:tplc="4B5EB806" w:tentative="1">
      <w:start w:val="1"/>
      <w:numFmt w:val="bullet"/>
      <w:lvlText w:val="•"/>
      <w:lvlJc w:val="left"/>
      <w:pPr>
        <w:tabs>
          <w:tab w:val="num" w:pos="2160"/>
        </w:tabs>
        <w:ind w:left="2160" w:hanging="360"/>
      </w:pPr>
      <w:rPr>
        <w:rFonts w:hint="default" w:ascii="Arial" w:hAnsi="Arial"/>
      </w:rPr>
    </w:lvl>
    <w:lvl w:ilvl="3" w:tplc="6456B360" w:tentative="1">
      <w:start w:val="1"/>
      <w:numFmt w:val="bullet"/>
      <w:lvlText w:val="•"/>
      <w:lvlJc w:val="left"/>
      <w:pPr>
        <w:tabs>
          <w:tab w:val="num" w:pos="2880"/>
        </w:tabs>
        <w:ind w:left="2880" w:hanging="360"/>
      </w:pPr>
      <w:rPr>
        <w:rFonts w:hint="default" w:ascii="Arial" w:hAnsi="Arial"/>
      </w:rPr>
    </w:lvl>
    <w:lvl w:ilvl="4" w:tplc="FCEA68B6" w:tentative="1">
      <w:start w:val="1"/>
      <w:numFmt w:val="bullet"/>
      <w:lvlText w:val="•"/>
      <w:lvlJc w:val="left"/>
      <w:pPr>
        <w:tabs>
          <w:tab w:val="num" w:pos="3600"/>
        </w:tabs>
        <w:ind w:left="3600" w:hanging="360"/>
      </w:pPr>
      <w:rPr>
        <w:rFonts w:hint="default" w:ascii="Arial" w:hAnsi="Arial"/>
      </w:rPr>
    </w:lvl>
    <w:lvl w:ilvl="5" w:tplc="788C30A6" w:tentative="1">
      <w:start w:val="1"/>
      <w:numFmt w:val="bullet"/>
      <w:lvlText w:val="•"/>
      <w:lvlJc w:val="left"/>
      <w:pPr>
        <w:tabs>
          <w:tab w:val="num" w:pos="4320"/>
        </w:tabs>
        <w:ind w:left="4320" w:hanging="360"/>
      </w:pPr>
      <w:rPr>
        <w:rFonts w:hint="default" w:ascii="Arial" w:hAnsi="Arial"/>
      </w:rPr>
    </w:lvl>
    <w:lvl w:ilvl="6" w:tplc="D8002098" w:tentative="1">
      <w:start w:val="1"/>
      <w:numFmt w:val="bullet"/>
      <w:lvlText w:val="•"/>
      <w:lvlJc w:val="left"/>
      <w:pPr>
        <w:tabs>
          <w:tab w:val="num" w:pos="5040"/>
        </w:tabs>
        <w:ind w:left="5040" w:hanging="360"/>
      </w:pPr>
      <w:rPr>
        <w:rFonts w:hint="default" w:ascii="Arial" w:hAnsi="Arial"/>
      </w:rPr>
    </w:lvl>
    <w:lvl w:ilvl="7" w:tplc="E96EBBE2" w:tentative="1">
      <w:start w:val="1"/>
      <w:numFmt w:val="bullet"/>
      <w:lvlText w:val="•"/>
      <w:lvlJc w:val="left"/>
      <w:pPr>
        <w:tabs>
          <w:tab w:val="num" w:pos="5760"/>
        </w:tabs>
        <w:ind w:left="5760" w:hanging="360"/>
      </w:pPr>
      <w:rPr>
        <w:rFonts w:hint="default" w:ascii="Arial" w:hAnsi="Arial"/>
      </w:rPr>
    </w:lvl>
    <w:lvl w:ilvl="8" w:tplc="857ECF82"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CD2BF5"/>
    <w:multiLevelType w:val="hybridMultilevel"/>
    <w:tmpl w:val="206AEA56"/>
    <w:lvl w:ilvl="0" w:tplc="9C562EE4">
      <w:start w:val="1"/>
      <w:numFmt w:val="bullet"/>
      <w:lvlText w:val="•"/>
      <w:lvlJc w:val="left"/>
      <w:pPr>
        <w:tabs>
          <w:tab w:val="num" w:pos="720"/>
        </w:tabs>
        <w:ind w:left="720" w:hanging="360"/>
      </w:pPr>
      <w:rPr>
        <w:rFonts w:hint="default" w:ascii="Arial" w:hAnsi="Arial"/>
      </w:rPr>
    </w:lvl>
    <w:lvl w:ilvl="1" w:tplc="69CADE04">
      <w:start w:val="1"/>
      <w:numFmt w:val="bullet"/>
      <w:lvlText w:val="•"/>
      <w:lvlJc w:val="left"/>
      <w:pPr>
        <w:tabs>
          <w:tab w:val="num" w:pos="1440"/>
        </w:tabs>
        <w:ind w:left="1440" w:hanging="360"/>
      </w:pPr>
      <w:rPr>
        <w:rFonts w:hint="default" w:ascii="Arial" w:hAnsi="Arial"/>
      </w:rPr>
    </w:lvl>
    <w:lvl w:ilvl="2" w:tplc="D166E77A">
      <w:start w:val="1"/>
      <w:numFmt w:val="bullet"/>
      <w:lvlText w:val="•"/>
      <w:lvlJc w:val="left"/>
      <w:pPr>
        <w:tabs>
          <w:tab w:val="num" w:pos="2160"/>
        </w:tabs>
        <w:ind w:left="2160" w:hanging="360"/>
      </w:pPr>
      <w:rPr>
        <w:rFonts w:hint="default" w:ascii="Arial" w:hAnsi="Arial"/>
      </w:rPr>
    </w:lvl>
    <w:lvl w:ilvl="3" w:tplc="E904E072" w:tentative="1">
      <w:start w:val="1"/>
      <w:numFmt w:val="bullet"/>
      <w:lvlText w:val="•"/>
      <w:lvlJc w:val="left"/>
      <w:pPr>
        <w:tabs>
          <w:tab w:val="num" w:pos="2880"/>
        </w:tabs>
        <w:ind w:left="2880" w:hanging="360"/>
      </w:pPr>
      <w:rPr>
        <w:rFonts w:hint="default" w:ascii="Arial" w:hAnsi="Arial"/>
      </w:rPr>
    </w:lvl>
    <w:lvl w:ilvl="4" w:tplc="138893D4" w:tentative="1">
      <w:start w:val="1"/>
      <w:numFmt w:val="bullet"/>
      <w:lvlText w:val="•"/>
      <w:lvlJc w:val="left"/>
      <w:pPr>
        <w:tabs>
          <w:tab w:val="num" w:pos="3600"/>
        </w:tabs>
        <w:ind w:left="3600" w:hanging="360"/>
      </w:pPr>
      <w:rPr>
        <w:rFonts w:hint="default" w:ascii="Arial" w:hAnsi="Arial"/>
      </w:rPr>
    </w:lvl>
    <w:lvl w:ilvl="5" w:tplc="9A426120" w:tentative="1">
      <w:start w:val="1"/>
      <w:numFmt w:val="bullet"/>
      <w:lvlText w:val="•"/>
      <w:lvlJc w:val="left"/>
      <w:pPr>
        <w:tabs>
          <w:tab w:val="num" w:pos="4320"/>
        </w:tabs>
        <w:ind w:left="4320" w:hanging="360"/>
      </w:pPr>
      <w:rPr>
        <w:rFonts w:hint="default" w:ascii="Arial" w:hAnsi="Arial"/>
      </w:rPr>
    </w:lvl>
    <w:lvl w:ilvl="6" w:tplc="A42A5A16" w:tentative="1">
      <w:start w:val="1"/>
      <w:numFmt w:val="bullet"/>
      <w:lvlText w:val="•"/>
      <w:lvlJc w:val="left"/>
      <w:pPr>
        <w:tabs>
          <w:tab w:val="num" w:pos="5040"/>
        </w:tabs>
        <w:ind w:left="5040" w:hanging="360"/>
      </w:pPr>
      <w:rPr>
        <w:rFonts w:hint="default" w:ascii="Arial" w:hAnsi="Arial"/>
      </w:rPr>
    </w:lvl>
    <w:lvl w:ilvl="7" w:tplc="89E8ED88" w:tentative="1">
      <w:start w:val="1"/>
      <w:numFmt w:val="bullet"/>
      <w:lvlText w:val="•"/>
      <w:lvlJc w:val="left"/>
      <w:pPr>
        <w:tabs>
          <w:tab w:val="num" w:pos="5760"/>
        </w:tabs>
        <w:ind w:left="5760" w:hanging="360"/>
      </w:pPr>
      <w:rPr>
        <w:rFonts w:hint="default" w:ascii="Arial" w:hAnsi="Arial"/>
      </w:rPr>
    </w:lvl>
    <w:lvl w:ilvl="8" w:tplc="19624B32"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6FC93EF3"/>
    <w:multiLevelType w:val="hybridMultilevel"/>
    <w:tmpl w:val="B68472E2"/>
    <w:lvl w:ilvl="0" w:tplc="825EB35E">
      <w:start w:val="2"/>
      <w:numFmt w:val="bullet"/>
      <w:lvlText w:val="-"/>
      <w:lvlJc w:val="left"/>
      <w:pPr>
        <w:ind w:left="720" w:hanging="360"/>
      </w:pPr>
      <w:rPr>
        <w:rFonts w:hint="default" w:ascii="Times New Roman" w:hAnsi="Times New Roman" w:eastAsia="Arial" w:cs="Times New Roman"/>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8" w15:restartNumberingAfterBreak="0">
    <w:nsid w:val="74942FDE"/>
    <w:multiLevelType w:val="hybridMultilevel"/>
    <w:tmpl w:val="25580DE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77CE5E3F"/>
    <w:multiLevelType w:val="hybridMultilevel"/>
    <w:tmpl w:val="210291DA"/>
    <w:lvl w:ilvl="0" w:tplc="F93CF770">
      <w:numFmt w:val="bullet"/>
      <w:lvlText w:val=""/>
      <w:lvlJc w:val="left"/>
      <w:pPr>
        <w:ind w:left="1224" w:hanging="360"/>
      </w:pPr>
      <w:rPr>
        <w:rFonts w:hint="default" w:ascii="Symbol" w:hAnsi="Symbol" w:eastAsia="Arial" w:cs="Courier New"/>
      </w:rPr>
    </w:lvl>
    <w:lvl w:ilvl="1" w:tplc="20000003" w:tentative="1">
      <w:start w:val="1"/>
      <w:numFmt w:val="bullet"/>
      <w:lvlText w:val="o"/>
      <w:lvlJc w:val="left"/>
      <w:pPr>
        <w:ind w:left="1944" w:hanging="360"/>
      </w:pPr>
      <w:rPr>
        <w:rFonts w:hint="default" w:ascii="Courier New" w:hAnsi="Courier New" w:cs="Courier New"/>
      </w:rPr>
    </w:lvl>
    <w:lvl w:ilvl="2" w:tplc="20000005" w:tentative="1">
      <w:start w:val="1"/>
      <w:numFmt w:val="bullet"/>
      <w:lvlText w:val=""/>
      <w:lvlJc w:val="left"/>
      <w:pPr>
        <w:ind w:left="2664" w:hanging="360"/>
      </w:pPr>
      <w:rPr>
        <w:rFonts w:hint="default" w:ascii="Wingdings" w:hAnsi="Wingdings"/>
      </w:rPr>
    </w:lvl>
    <w:lvl w:ilvl="3" w:tplc="20000001" w:tentative="1">
      <w:start w:val="1"/>
      <w:numFmt w:val="bullet"/>
      <w:lvlText w:val=""/>
      <w:lvlJc w:val="left"/>
      <w:pPr>
        <w:ind w:left="3384" w:hanging="360"/>
      </w:pPr>
      <w:rPr>
        <w:rFonts w:hint="default" w:ascii="Symbol" w:hAnsi="Symbol"/>
      </w:rPr>
    </w:lvl>
    <w:lvl w:ilvl="4" w:tplc="20000003" w:tentative="1">
      <w:start w:val="1"/>
      <w:numFmt w:val="bullet"/>
      <w:lvlText w:val="o"/>
      <w:lvlJc w:val="left"/>
      <w:pPr>
        <w:ind w:left="4104" w:hanging="360"/>
      </w:pPr>
      <w:rPr>
        <w:rFonts w:hint="default" w:ascii="Courier New" w:hAnsi="Courier New" w:cs="Courier New"/>
      </w:rPr>
    </w:lvl>
    <w:lvl w:ilvl="5" w:tplc="20000005" w:tentative="1">
      <w:start w:val="1"/>
      <w:numFmt w:val="bullet"/>
      <w:lvlText w:val=""/>
      <w:lvlJc w:val="left"/>
      <w:pPr>
        <w:ind w:left="4824" w:hanging="360"/>
      </w:pPr>
      <w:rPr>
        <w:rFonts w:hint="default" w:ascii="Wingdings" w:hAnsi="Wingdings"/>
      </w:rPr>
    </w:lvl>
    <w:lvl w:ilvl="6" w:tplc="20000001" w:tentative="1">
      <w:start w:val="1"/>
      <w:numFmt w:val="bullet"/>
      <w:lvlText w:val=""/>
      <w:lvlJc w:val="left"/>
      <w:pPr>
        <w:ind w:left="5544" w:hanging="360"/>
      </w:pPr>
      <w:rPr>
        <w:rFonts w:hint="default" w:ascii="Symbol" w:hAnsi="Symbol"/>
      </w:rPr>
    </w:lvl>
    <w:lvl w:ilvl="7" w:tplc="20000003" w:tentative="1">
      <w:start w:val="1"/>
      <w:numFmt w:val="bullet"/>
      <w:lvlText w:val="o"/>
      <w:lvlJc w:val="left"/>
      <w:pPr>
        <w:ind w:left="6264" w:hanging="360"/>
      </w:pPr>
      <w:rPr>
        <w:rFonts w:hint="default" w:ascii="Courier New" w:hAnsi="Courier New" w:cs="Courier New"/>
      </w:rPr>
    </w:lvl>
    <w:lvl w:ilvl="8" w:tplc="20000005" w:tentative="1">
      <w:start w:val="1"/>
      <w:numFmt w:val="bullet"/>
      <w:lvlText w:val=""/>
      <w:lvlJc w:val="left"/>
      <w:pPr>
        <w:ind w:left="6984" w:hanging="360"/>
      </w:pPr>
      <w:rPr>
        <w:rFonts w:hint="default" w:ascii="Wingdings" w:hAnsi="Wingdings"/>
      </w:rPr>
    </w:lvl>
  </w:abstractNum>
  <w:abstractNum w:abstractNumId="20"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FB47436"/>
    <w:multiLevelType w:val="hybridMultilevel"/>
    <w:tmpl w:val="F56E1C72"/>
    <w:lvl w:ilvl="0" w:tplc="BAB2C6C4">
      <w:numFmt w:val="bullet"/>
      <w:lvlText w:val=""/>
      <w:lvlJc w:val="left"/>
      <w:pPr>
        <w:ind w:left="360" w:hanging="360"/>
      </w:pPr>
      <w:rPr>
        <w:rFonts w:hint="default" w:ascii="Symbol" w:hAnsi="Symbol" w:eastAsia="SimSun" w:cs="Times New Roman"/>
      </w:rPr>
    </w:lvl>
    <w:lvl w:ilvl="1" w:tplc="10000003">
      <w:start w:val="1"/>
      <w:numFmt w:val="bullet"/>
      <w:lvlText w:val="o"/>
      <w:lvlJc w:val="left"/>
      <w:pPr>
        <w:ind w:left="1080" w:hanging="360"/>
      </w:pPr>
      <w:rPr>
        <w:rFonts w:hint="default" w:ascii="Courier New" w:hAnsi="Courier New" w:cs="Courier New"/>
      </w:rPr>
    </w:lvl>
    <w:lvl w:ilvl="2" w:tplc="10000005" w:tentative="1">
      <w:start w:val="1"/>
      <w:numFmt w:val="bullet"/>
      <w:lvlText w:val=""/>
      <w:lvlJc w:val="left"/>
      <w:pPr>
        <w:ind w:left="1800" w:hanging="360"/>
      </w:pPr>
      <w:rPr>
        <w:rFonts w:hint="default" w:ascii="Wingdings" w:hAnsi="Wingdings"/>
      </w:rPr>
    </w:lvl>
    <w:lvl w:ilvl="3" w:tplc="10000001" w:tentative="1">
      <w:start w:val="1"/>
      <w:numFmt w:val="bullet"/>
      <w:lvlText w:val=""/>
      <w:lvlJc w:val="left"/>
      <w:pPr>
        <w:ind w:left="2520" w:hanging="360"/>
      </w:pPr>
      <w:rPr>
        <w:rFonts w:hint="default" w:ascii="Symbol" w:hAnsi="Symbol"/>
      </w:rPr>
    </w:lvl>
    <w:lvl w:ilvl="4" w:tplc="10000003" w:tentative="1">
      <w:start w:val="1"/>
      <w:numFmt w:val="bullet"/>
      <w:lvlText w:val="o"/>
      <w:lvlJc w:val="left"/>
      <w:pPr>
        <w:ind w:left="3240" w:hanging="360"/>
      </w:pPr>
      <w:rPr>
        <w:rFonts w:hint="default" w:ascii="Courier New" w:hAnsi="Courier New" w:cs="Courier New"/>
      </w:rPr>
    </w:lvl>
    <w:lvl w:ilvl="5" w:tplc="10000005" w:tentative="1">
      <w:start w:val="1"/>
      <w:numFmt w:val="bullet"/>
      <w:lvlText w:val=""/>
      <w:lvlJc w:val="left"/>
      <w:pPr>
        <w:ind w:left="3960" w:hanging="360"/>
      </w:pPr>
      <w:rPr>
        <w:rFonts w:hint="default" w:ascii="Wingdings" w:hAnsi="Wingdings"/>
      </w:rPr>
    </w:lvl>
    <w:lvl w:ilvl="6" w:tplc="10000001" w:tentative="1">
      <w:start w:val="1"/>
      <w:numFmt w:val="bullet"/>
      <w:lvlText w:val=""/>
      <w:lvlJc w:val="left"/>
      <w:pPr>
        <w:ind w:left="4680" w:hanging="360"/>
      </w:pPr>
      <w:rPr>
        <w:rFonts w:hint="default" w:ascii="Symbol" w:hAnsi="Symbol"/>
      </w:rPr>
    </w:lvl>
    <w:lvl w:ilvl="7" w:tplc="10000003" w:tentative="1">
      <w:start w:val="1"/>
      <w:numFmt w:val="bullet"/>
      <w:lvlText w:val="o"/>
      <w:lvlJc w:val="left"/>
      <w:pPr>
        <w:ind w:left="5400" w:hanging="360"/>
      </w:pPr>
      <w:rPr>
        <w:rFonts w:hint="default" w:ascii="Courier New" w:hAnsi="Courier New" w:cs="Courier New"/>
      </w:rPr>
    </w:lvl>
    <w:lvl w:ilvl="8" w:tplc="10000005" w:tentative="1">
      <w:start w:val="1"/>
      <w:numFmt w:val="bullet"/>
      <w:lvlText w:val=""/>
      <w:lvlJc w:val="left"/>
      <w:pPr>
        <w:ind w:left="6120" w:hanging="360"/>
      </w:pPr>
      <w:rPr>
        <w:rFonts w:hint="default" w:ascii="Wingdings" w:hAnsi="Wingdings"/>
      </w:rPr>
    </w:lvl>
  </w:abstractNum>
  <w:abstractNum w:abstractNumId="22" w15:restartNumberingAfterBreak="0">
    <w:nsid w:val="7FEB3CC8"/>
    <w:multiLevelType w:val="hybridMultilevel"/>
    <w:tmpl w:val="E466DD2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2"/>
  </w:num>
  <w:num w:numId="2">
    <w:abstractNumId w:val="13"/>
  </w:num>
  <w:num w:numId="3">
    <w:abstractNumId w:val="14"/>
  </w:num>
  <w:num w:numId="4">
    <w:abstractNumId w:val="18"/>
  </w:num>
  <w:num w:numId="5">
    <w:abstractNumId w:val="15"/>
  </w:num>
  <w:num w:numId="6">
    <w:abstractNumId w:val="17"/>
  </w:num>
  <w:num w:numId="7">
    <w:abstractNumId w:val="15"/>
  </w:num>
  <w:num w:numId="8">
    <w:abstractNumId w:val="3"/>
  </w:num>
  <w:num w:numId="9">
    <w:abstractNumId w:val="1"/>
  </w:num>
  <w:num w:numId="10">
    <w:abstractNumId w:val="10"/>
  </w:num>
  <w:num w:numId="11">
    <w:abstractNumId w:val="8"/>
  </w:num>
  <w:num w:numId="12">
    <w:abstractNumId w:val="7"/>
  </w:num>
  <w:num w:numId="13">
    <w:abstractNumId w:val="5"/>
  </w:num>
  <w:num w:numId="14">
    <w:abstractNumId w:val="16"/>
  </w:num>
  <w:num w:numId="15">
    <w:abstractNumId w:val="6"/>
  </w:num>
  <w:num w:numId="16">
    <w:abstractNumId w:val="1"/>
  </w:num>
  <w:num w:numId="17">
    <w:abstractNumId w:val="2"/>
  </w:num>
  <w:num w:numId="18">
    <w:abstractNumId w:val="1"/>
  </w:num>
  <w:num w:numId="19">
    <w:abstractNumId w:val="22"/>
  </w:num>
  <w:num w:numId="20">
    <w:abstractNumId w:val="1"/>
  </w:num>
  <w:num w:numId="21">
    <w:abstractNumId w:val="11"/>
  </w:num>
  <w:num w:numId="22">
    <w:abstractNumId w:val="20"/>
  </w:num>
  <w:num w:numId="23">
    <w:abstractNumId w:val="1"/>
  </w:num>
  <w:num w:numId="24">
    <w:abstractNumId w:val="1"/>
  </w:num>
  <w:num w:numId="25">
    <w:abstractNumId w:val="9"/>
  </w:num>
  <w:num w:numId="26">
    <w:abstractNumId w:val="9"/>
  </w:num>
  <w:num w:numId="27">
    <w:abstractNumId w:val="19"/>
  </w:num>
  <w:num w:numId="28">
    <w:abstractNumId w:val="0"/>
  </w:num>
  <w:num w:numId="29">
    <w:abstractNumId w:val="21"/>
  </w:num>
  <w:num w:numId="3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ouil Potetsianakis">
    <w15:presenceInfo w15:providerId="None" w15:userId="Emmanouil Potetsianakis"/>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bordersDoNotSurroundHeader/>
  <w:bordersDoNotSurroundFooter/>
  <w:trackRevisions w:val="false"/>
  <w:defaultTabStop w:val="720"/>
  <w:drawingGridHorizontalSpacing w:val="110"/>
  <w:displayHorizontalDrawingGridEvery w:val="2"/>
  <w:characterSpacingControl w:val="doNotCompress"/>
  <w:hdrShapeDefaults>
    <o:shapedefaults v:ext="edit" spidmax="2662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0F6"/>
    <w:rsid w:val="0000497D"/>
    <w:rsid w:val="00011827"/>
    <w:rsid w:val="0001524B"/>
    <w:rsid w:val="000663FE"/>
    <w:rsid w:val="00070146"/>
    <w:rsid w:val="00082C0D"/>
    <w:rsid w:val="00087DEA"/>
    <w:rsid w:val="00091813"/>
    <w:rsid w:val="000968DA"/>
    <w:rsid w:val="00097138"/>
    <w:rsid w:val="000C4368"/>
    <w:rsid w:val="000C78E6"/>
    <w:rsid w:val="000E3EEC"/>
    <w:rsid w:val="000E7D99"/>
    <w:rsid w:val="00111042"/>
    <w:rsid w:val="0011283F"/>
    <w:rsid w:val="00112A11"/>
    <w:rsid w:val="0011314D"/>
    <w:rsid w:val="00135919"/>
    <w:rsid w:val="00137761"/>
    <w:rsid w:val="00153C9F"/>
    <w:rsid w:val="0017051E"/>
    <w:rsid w:val="00174635"/>
    <w:rsid w:val="0018563E"/>
    <w:rsid w:val="00194306"/>
    <w:rsid w:val="00195FF0"/>
    <w:rsid w:val="00196997"/>
    <w:rsid w:val="001A66E0"/>
    <w:rsid w:val="001B116E"/>
    <w:rsid w:val="001C0957"/>
    <w:rsid w:val="001D758F"/>
    <w:rsid w:val="001E18A9"/>
    <w:rsid w:val="001E212B"/>
    <w:rsid w:val="001E3AE8"/>
    <w:rsid w:val="001F085A"/>
    <w:rsid w:val="001F54BC"/>
    <w:rsid w:val="001F58D8"/>
    <w:rsid w:val="00200907"/>
    <w:rsid w:val="00200A87"/>
    <w:rsid w:val="00204849"/>
    <w:rsid w:val="00225DFA"/>
    <w:rsid w:val="002277E5"/>
    <w:rsid w:val="00233408"/>
    <w:rsid w:val="00236A9C"/>
    <w:rsid w:val="00251E24"/>
    <w:rsid w:val="002575F3"/>
    <w:rsid w:val="00263789"/>
    <w:rsid w:val="00266A42"/>
    <w:rsid w:val="002714E8"/>
    <w:rsid w:val="002C69F6"/>
    <w:rsid w:val="002E64BA"/>
    <w:rsid w:val="003220A5"/>
    <w:rsid w:val="003226C8"/>
    <w:rsid w:val="003240F1"/>
    <w:rsid w:val="00342BD6"/>
    <w:rsid w:val="00351FF4"/>
    <w:rsid w:val="003652DD"/>
    <w:rsid w:val="00385B2F"/>
    <w:rsid w:val="00385C5D"/>
    <w:rsid w:val="00387E51"/>
    <w:rsid w:val="00394FA2"/>
    <w:rsid w:val="003B0FC6"/>
    <w:rsid w:val="003C0721"/>
    <w:rsid w:val="003C53DD"/>
    <w:rsid w:val="003F4C08"/>
    <w:rsid w:val="003F7B67"/>
    <w:rsid w:val="00437C90"/>
    <w:rsid w:val="0044327E"/>
    <w:rsid w:val="0045113C"/>
    <w:rsid w:val="00455576"/>
    <w:rsid w:val="004562BD"/>
    <w:rsid w:val="004629E6"/>
    <w:rsid w:val="00467AF8"/>
    <w:rsid w:val="00474E74"/>
    <w:rsid w:val="004826D3"/>
    <w:rsid w:val="004A1F94"/>
    <w:rsid w:val="004A4855"/>
    <w:rsid w:val="004B68A1"/>
    <w:rsid w:val="004C352E"/>
    <w:rsid w:val="004E459B"/>
    <w:rsid w:val="004E45B6"/>
    <w:rsid w:val="004E6B75"/>
    <w:rsid w:val="004F2E22"/>
    <w:rsid w:val="004F5473"/>
    <w:rsid w:val="0050788C"/>
    <w:rsid w:val="00510473"/>
    <w:rsid w:val="0051349E"/>
    <w:rsid w:val="0053384C"/>
    <w:rsid w:val="00540DEA"/>
    <w:rsid w:val="00545A0D"/>
    <w:rsid w:val="00555A9E"/>
    <w:rsid w:val="00556666"/>
    <w:rsid w:val="005612C2"/>
    <w:rsid w:val="00567D24"/>
    <w:rsid w:val="00577977"/>
    <w:rsid w:val="00580FF7"/>
    <w:rsid w:val="00592993"/>
    <w:rsid w:val="00596734"/>
    <w:rsid w:val="005C2A51"/>
    <w:rsid w:val="005D7A6D"/>
    <w:rsid w:val="00622C6C"/>
    <w:rsid w:val="0062683D"/>
    <w:rsid w:val="00630149"/>
    <w:rsid w:val="00630972"/>
    <w:rsid w:val="0063127E"/>
    <w:rsid w:val="006319D0"/>
    <w:rsid w:val="00635159"/>
    <w:rsid w:val="00651912"/>
    <w:rsid w:val="006600E8"/>
    <w:rsid w:val="00662982"/>
    <w:rsid w:val="00662D02"/>
    <w:rsid w:val="00670B86"/>
    <w:rsid w:val="0068070B"/>
    <w:rsid w:val="00683BB9"/>
    <w:rsid w:val="00683E3C"/>
    <w:rsid w:val="00690D9B"/>
    <w:rsid w:val="0069318A"/>
    <w:rsid w:val="00696A32"/>
    <w:rsid w:val="006B14D3"/>
    <w:rsid w:val="006C1876"/>
    <w:rsid w:val="006D0F4F"/>
    <w:rsid w:val="006E3724"/>
    <w:rsid w:val="006F73DA"/>
    <w:rsid w:val="00707CB6"/>
    <w:rsid w:val="00714927"/>
    <w:rsid w:val="007167C6"/>
    <w:rsid w:val="00720D15"/>
    <w:rsid w:val="00734D66"/>
    <w:rsid w:val="00744AB3"/>
    <w:rsid w:val="007526E2"/>
    <w:rsid w:val="0076796F"/>
    <w:rsid w:val="007714FD"/>
    <w:rsid w:val="00793A51"/>
    <w:rsid w:val="007A7DDD"/>
    <w:rsid w:val="007B10D3"/>
    <w:rsid w:val="007C2CFA"/>
    <w:rsid w:val="007C50A0"/>
    <w:rsid w:val="007D131F"/>
    <w:rsid w:val="007F537F"/>
    <w:rsid w:val="00800AC7"/>
    <w:rsid w:val="00804D88"/>
    <w:rsid w:val="00805670"/>
    <w:rsid w:val="00820034"/>
    <w:rsid w:val="0082153B"/>
    <w:rsid w:val="00827179"/>
    <w:rsid w:val="00844693"/>
    <w:rsid w:val="008602BF"/>
    <w:rsid w:val="00871966"/>
    <w:rsid w:val="00881CCB"/>
    <w:rsid w:val="00891247"/>
    <w:rsid w:val="008A68A4"/>
    <w:rsid w:val="008B3AA9"/>
    <w:rsid w:val="008C6D48"/>
    <w:rsid w:val="008D5C1E"/>
    <w:rsid w:val="008D5F87"/>
    <w:rsid w:val="008E7795"/>
    <w:rsid w:val="009004C8"/>
    <w:rsid w:val="00917F0D"/>
    <w:rsid w:val="00935199"/>
    <w:rsid w:val="00943A34"/>
    <w:rsid w:val="00945F95"/>
    <w:rsid w:val="00954B0D"/>
    <w:rsid w:val="009636E0"/>
    <w:rsid w:val="009650C6"/>
    <w:rsid w:val="00967E66"/>
    <w:rsid w:val="00980E7B"/>
    <w:rsid w:val="00981A05"/>
    <w:rsid w:val="00994B2D"/>
    <w:rsid w:val="00996B34"/>
    <w:rsid w:val="009A6D1B"/>
    <w:rsid w:val="009B09C2"/>
    <w:rsid w:val="009B49B3"/>
    <w:rsid w:val="009B5FB4"/>
    <w:rsid w:val="009B635B"/>
    <w:rsid w:val="009C464E"/>
    <w:rsid w:val="009C5AAC"/>
    <w:rsid w:val="009C5BBF"/>
    <w:rsid w:val="009D5D9F"/>
    <w:rsid w:val="009E784A"/>
    <w:rsid w:val="009F2284"/>
    <w:rsid w:val="009F5EFF"/>
    <w:rsid w:val="009F7845"/>
    <w:rsid w:val="00A0783F"/>
    <w:rsid w:val="00A1162C"/>
    <w:rsid w:val="00A12D34"/>
    <w:rsid w:val="00A32DA9"/>
    <w:rsid w:val="00A60751"/>
    <w:rsid w:val="00A6358E"/>
    <w:rsid w:val="00A708EF"/>
    <w:rsid w:val="00A82E4B"/>
    <w:rsid w:val="00A86C95"/>
    <w:rsid w:val="00AB1CFE"/>
    <w:rsid w:val="00AC0627"/>
    <w:rsid w:val="00AE5DED"/>
    <w:rsid w:val="00B07303"/>
    <w:rsid w:val="00B07FAE"/>
    <w:rsid w:val="00B10D58"/>
    <w:rsid w:val="00B12088"/>
    <w:rsid w:val="00B152DB"/>
    <w:rsid w:val="00B16525"/>
    <w:rsid w:val="00B17B07"/>
    <w:rsid w:val="00B24CCE"/>
    <w:rsid w:val="00B32F30"/>
    <w:rsid w:val="00B36F0D"/>
    <w:rsid w:val="00B6059E"/>
    <w:rsid w:val="00B607DC"/>
    <w:rsid w:val="00B62642"/>
    <w:rsid w:val="00BA0F27"/>
    <w:rsid w:val="00BA48C1"/>
    <w:rsid w:val="00BA55AB"/>
    <w:rsid w:val="00BA60FC"/>
    <w:rsid w:val="00BC1590"/>
    <w:rsid w:val="00BD547B"/>
    <w:rsid w:val="00C0085B"/>
    <w:rsid w:val="00C00EE5"/>
    <w:rsid w:val="00C05B85"/>
    <w:rsid w:val="00C11E40"/>
    <w:rsid w:val="00C22F0F"/>
    <w:rsid w:val="00C25541"/>
    <w:rsid w:val="00C42727"/>
    <w:rsid w:val="00C65786"/>
    <w:rsid w:val="00C71160"/>
    <w:rsid w:val="00C777FD"/>
    <w:rsid w:val="00C81466"/>
    <w:rsid w:val="00C9086C"/>
    <w:rsid w:val="00C955C7"/>
    <w:rsid w:val="00CB798F"/>
    <w:rsid w:val="00CD36BE"/>
    <w:rsid w:val="00CD694A"/>
    <w:rsid w:val="00CE7E88"/>
    <w:rsid w:val="00CF1629"/>
    <w:rsid w:val="00CF7748"/>
    <w:rsid w:val="00D309FC"/>
    <w:rsid w:val="00D437AA"/>
    <w:rsid w:val="00D50554"/>
    <w:rsid w:val="00D570D6"/>
    <w:rsid w:val="00D662D2"/>
    <w:rsid w:val="00D709E9"/>
    <w:rsid w:val="00D7540E"/>
    <w:rsid w:val="00DB5E08"/>
    <w:rsid w:val="00DC49D7"/>
    <w:rsid w:val="00DC61E2"/>
    <w:rsid w:val="00DC66E9"/>
    <w:rsid w:val="00DE4BCC"/>
    <w:rsid w:val="00DF5BBD"/>
    <w:rsid w:val="00E00D9E"/>
    <w:rsid w:val="00E02947"/>
    <w:rsid w:val="00E1157A"/>
    <w:rsid w:val="00E174DC"/>
    <w:rsid w:val="00E320F0"/>
    <w:rsid w:val="00E565AB"/>
    <w:rsid w:val="00E6218E"/>
    <w:rsid w:val="00E76FF9"/>
    <w:rsid w:val="00E843CE"/>
    <w:rsid w:val="00E939F8"/>
    <w:rsid w:val="00E9507F"/>
    <w:rsid w:val="00E965CC"/>
    <w:rsid w:val="00EA12EF"/>
    <w:rsid w:val="00EB68E3"/>
    <w:rsid w:val="00EC230D"/>
    <w:rsid w:val="00EC77F1"/>
    <w:rsid w:val="00EE133D"/>
    <w:rsid w:val="00EF2D59"/>
    <w:rsid w:val="00F00827"/>
    <w:rsid w:val="00F03F9B"/>
    <w:rsid w:val="00F12896"/>
    <w:rsid w:val="00F2631D"/>
    <w:rsid w:val="00F419DA"/>
    <w:rsid w:val="00F55904"/>
    <w:rsid w:val="00F5590C"/>
    <w:rsid w:val="00F6733D"/>
    <w:rsid w:val="00F73309"/>
    <w:rsid w:val="00F818F9"/>
    <w:rsid w:val="00F85EED"/>
    <w:rsid w:val="00FB0E9B"/>
    <w:rsid w:val="00FC3850"/>
    <w:rsid w:val="00FC389A"/>
    <w:rsid w:val="00FC3EFF"/>
    <w:rsid w:val="00FD5926"/>
    <w:rsid w:val="00FE1334"/>
    <w:rsid w:val="00FF0777"/>
    <w:rsid w:val="00FF0E91"/>
    <w:rsid w:val="00FF2653"/>
    <w:rsid w:val="0658E115"/>
    <w:rsid w:val="088B5237"/>
    <w:rsid w:val="16947A7D"/>
    <w:rsid w:val="205C6EDB"/>
    <w:rsid w:val="22A7F231"/>
    <w:rsid w:val="2629AC66"/>
    <w:rsid w:val="2B8B26F4"/>
    <w:rsid w:val="32AA284A"/>
    <w:rsid w:val="3EFAA278"/>
    <w:rsid w:val="42BF1A5A"/>
    <w:rsid w:val="5228810C"/>
    <w:rsid w:val="555E8E37"/>
    <w:rsid w:val="62293C1A"/>
    <w:rsid w:val="6604F8D3"/>
    <w:rsid w:val="68B5D3E0"/>
    <w:rsid w:val="6CFDFF31"/>
    <w:rsid w:val="73C78F8C"/>
    <w:rsid w:val="760E83FC"/>
    <w:rsid w:val="7A3458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57BC0E5"/>
  <w15:docId w15:val="{44179065-4BFA-4713-8B7E-88D83189CF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paragraph" w:styleId="Heading4">
    <w:name w:val="heading 4"/>
    <w:basedOn w:val="Normal"/>
    <w:next w:val="Normal"/>
    <w:link w:val="Heading4Char"/>
    <w:uiPriority w:val="9"/>
    <w:semiHidden/>
    <w:unhideWhenUsed/>
    <w:qFormat/>
    <w:rsid w:val="003652DD"/>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styleId="TableParagraph" w:customStyle="1">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hAnsi="Calibri" w:eastAsia="Times New Roman" w:cs="Times New Roman"/>
      <w:lang w:eastAsia="zh-TW"/>
    </w:rPr>
  </w:style>
  <w:style w:type="character" w:styleId="BodyTextChar" w:customStyle="1">
    <w:name w:val="Body Text Char"/>
    <w:basedOn w:val="DefaultParagraphFont"/>
    <w:link w:val="BodyText"/>
    <w:uiPriority w:val="1"/>
    <w:rsid w:val="00FF2653"/>
    <w:rPr>
      <w:rFonts w:ascii="Arial" w:hAnsi="Arial" w:eastAsia="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styleId="HeaderChar" w:customStyle="1">
    <w:name w:val="Header Char"/>
    <w:basedOn w:val="DefaultParagraphFont"/>
    <w:link w:val="Header"/>
    <w:uiPriority w:val="99"/>
    <w:rsid w:val="009E784A"/>
    <w:rPr>
      <w:rFonts w:ascii="Arial" w:hAnsi="Arial" w:eastAsia="Arial" w:cs="Arial"/>
    </w:rPr>
  </w:style>
  <w:style w:type="paragraph" w:styleId="Footer">
    <w:name w:val="footer"/>
    <w:basedOn w:val="Normal"/>
    <w:link w:val="FooterChar"/>
    <w:uiPriority w:val="99"/>
    <w:unhideWhenUsed/>
    <w:rsid w:val="009E784A"/>
    <w:pPr>
      <w:tabs>
        <w:tab w:val="center" w:pos="4680"/>
        <w:tab w:val="right" w:pos="9360"/>
      </w:tabs>
    </w:pPr>
  </w:style>
  <w:style w:type="character" w:styleId="FooterChar" w:customStyle="1">
    <w:name w:val="Footer Char"/>
    <w:basedOn w:val="DefaultParagraphFont"/>
    <w:link w:val="Footer"/>
    <w:uiPriority w:val="99"/>
    <w:rsid w:val="009E784A"/>
    <w:rPr>
      <w:rFonts w:ascii="Arial" w:hAnsi="Arial" w:eastAsia="Arial" w:cs="Arial"/>
    </w:rPr>
  </w:style>
  <w:style w:type="paragraph" w:styleId="ISOMB" w:customStyle="1">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styleId="ISOClause" w:customStyle="1">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styleId="ISOParagraph" w:customStyle="1">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styleId="ISOCommType" w:customStyle="1">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styleId="ISOComments" w:customStyle="1">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styleId="ISOChange" w:customStyle="1">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styleId="ISOSecretObservations" w:customStyle="1">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1B116E"/>
    <w:pPr>
      <w:tabs>
        <w:tab w:val="left" w:pos="440"/>
        <w:tab w:val="right" w:leader="dot" w:pos="9010"/>
      </w:tabs>
      <w:spacing w:after="100"/>
    </w:pPr>
  </w:style>
  <w:style w:type="character" w:styleId="Heading2Char" w:customStyle="1">
    <w:name w:val="Heading 2 Char"/>
    <w:basedOn w:val="DefaultParagraphFont"/>
    <w:link w:val="Heading2"/>
    <w:uiPriority w:val="9"/>
    <w:rsid w:val="009B5FB4"/>
    <w:rPr>
      <w:rFonts w:ascii="Arial" w:hAnsi="Arial" w:eastAsia="Arial" w:cs="Arial"/>
      <w:b/>
      <w:bCs/>
      <w:sz w:val="24"/>
      <w:szCs w:val="24"/>
      <w:lang w:val="en-GB"/>
    </w:rPr>
  </w:style>
  <w:style w:type="character" w:styleId="Heading3Char" w:customStyle="1">
    <w:name w:val="Heading 3 Char"/>
    <w:basedOn w:val="DefaultParagraphFont"/>
    <w:link w:val="Heading3"/>
    <w:uiPriority w:val="9"/>
    <w:rsid w:val="00820034"/>
    <w:rPr>
      <w:rFonts w:ascii="Arial" w:hAnsi="Arial" w:eastAsia="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styleId="Figuretitle" w:customStyle="1">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styleId="Figure" w:customStyle="1">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 w:type="character" w:styleId="PlaceholderText">
    <w:name w:val="Placeholder Text"/>
    <w:basedOn w:val="DefaultParagraphFont"/>
    <w:uiPriority w:val="99"/>
    <w:semiHidden/>
    <w:rsid w:val="00F818F9"/>
    <w:rPr>
      <w:color w:val="808080"/>
    </w:rPr>
  </w:style>
  <w:style w:type="paragraph" w:styleId="Quote">
    <w:name w:val="Quote"/>
    <w:basedOn w:val="Normal"/>
    <w:next w:val="Normal"/>
    <w:link w:val="QuoteChar"/>
    <w:uiPriority w:val="29"/>
    <w:qFormat/>
    <w:rsid w:val="00B16525"/>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B16525"/>
    <w:rPr>
      <w:rFonts w:ascii="Arial" w:hAnsi="Arial" w:eastAsia="Arial" w:cs="Arial"/>
      <w:i/>
      <w:iCs/>
      <w:color w:val="404040" w:themeColor="text1" w:themeTint="BF"/>
    </w:rPr>
  </w:style>
  <w:style w:type="character" w:styleId="Heading4Char" w:customStyle="1">
    <w:name w:val="Heading 4 Char"/>
    <w:basedOn w:val="DefaultParagraphFont"/>
    <w:link w:val="Heading4"/>
    <w:uiPriority w:val="9"/>
    <w:semiHidden/>
    <w:rsid w:val="003652DD"/>
    <w:rPr>
      <w:rFonts w:asciiTheme="majorHAnsi" w:hAnsiTheme="majorHAnsi" w:eastAsiaTheme="majorEastAsia" w:cstheme="majorBidi"/>
      <w:i/>
      <w:iCs/>
      <w:color w:val="365F91" w:themeColor="accent1" w:themeShade="BF"/>
    </w:rPr>
  </w:style>
  <w:style w:type="paragraph" w:styleId="ListBullet4">
    <w:name w:val="List Bullet 4"/>
    <w:basedOn w:val="Normal"/>
    <w:autoRedefine/>
    <w:uiPriority w:val="99"/>
    <w:rsid w:val="003652DD"/>
    <w:pPr>
      <w:widowControl/>
      <w:numPr>
        <w:numId w:val="28"/>
      </w:numPr>
      <w:autoSpaceDE/>
      <w:autoSpaceDN/>
      <w:spacing w:after="240" w:line="240" w:lineRule="atLeast"/>
      <w:jc w:val="both"/>
    </w:pPr>
    <w:rPr>
      <w:rFonts w:ascii="Cambria" w:hAnsi="Cambria" w:eastAsia="MS Mincho" w:cs="Times New Roman"/>
      <w:szCs w:val="20"/>
      <w:lang w:val="en-GB" w:eastAsia="ja-JP"/>
    </w:rPr>
  </w:style>
  <w:style w:type="paragraph" w:styleId="Revision">
    <w:name w:val="Revision"/>
    <w:hidden/>
    <w:uiPriority w:val="99"/>
    <w:semiHidden/>
    <w:rsid w:val="00DC66E9"/>
    <w:pPr>
      <w:widowControl/>
      <w:autoSpaceDE/>
      <w:autoSpaceDN/>
    </w:pPr>
    <w:rPr>
      <w:rFonts w:ascii="Arial" w:hAnsi="Arial" w:eastAsia="Arial" w:cs="Arial"/>
    </w:rPr>
  </w:style>
  <w:style w:type="character" w:styleId="CommentReference">
    <w:name w:val="annotation reference"/>
    <w:basedOn w:val="DefaultParagraphFont"/>
    <w:uiPriority w:val="99"/>
    <w:semiHidden/>
    <w:unhideWhenUsed/>
    <w:rsid w:val="001B116E"/>
    <w:rPr>
      <w:sz w:val="16"/>
      <w:szCs w:val="16"/>
    </w:rPr>
  </w:style>
  <w:style w:type="paragraph" w:styleId="CommentText">
    <w:name w:val="annotation text"/>
    <w:basedOn w:val="Normal"/>
    <w:link w:val="CommentTextChar"/>
    <w:uiPriority w:val="99"/>
    <w:unhideWhenUsed/>
    <w:rsid w:val="001B116E"/>
    <w:rPr>
      <w:sz w:val="20"/>
      <w:szCs w:val="20"/>
    </w:rPr>
  </w:style>
  <w:style w:type="character" w:styleId="CommentTextChar" w:customStyle="1">
    <w:name w:val="Comment Text Char"/>
    <w:basedOn w:val="DefaultParagraphFont"/>
    <w:link w:val="CommentText"/>
    <w:uiPriority w:val="99"/>
    <w:rsid w:val="001B116E"/>
    <w:rPr>
      <w:rFonts w:ascii="Arial" w:hAnsi="Arial" w:eastAsia="Arial" w:cs="Arial"/>
      <w:sz w:val="20"/>
      <w:szCs w:val="20"/>
    </w:rPr>
  </w:style>
  <w:style w:type="paragraph" w:styleId="CommentSubject">
    <w:name w:val="annotation subject"/>
    <w:basedOn w:val="CommentText"/>
    <w:next w:val="CommentText"/>
    <w:link w:val="CommentSubjectChar"/>
    <w:uiPriority w:val="99"/>
    <w:semiHidden/>
    <w:unhideWhenUsed/>
    <w:rsid w:val="001B116E"/>
    <w:rPr>
      <w:b/>
      <w:bCs/>
    </w:rPr>
  </w:style>
  <w:style w:type="character" w:styleId="CommentSubjectChar" w:customStyle="1">
    <w:name w:val="Comment Subject Char"/>
    <w:basedOn w:val="CommentTextChar"/>
    <w:link w:val="CommentSubject"/>
    <w:uiPriority w:val="99"/>
    <w:semiHidden/>
    <w:rsid w:val="001B116E"/>
    <w:rPr>
      <w:rFonts w:ascii="Arial" w:hAnsi="Arial" w:eastAsia="Arial" w:cs="Arial"/>
      <w:b/>
      <w:bCs/>
      <w:sz w:val="20"/>
      <w:szCs w:val="20"/>
    </w:rPr>
  </w:style>
  <w:style w:type="paragraph" w:styleId="FootnoteText">
    <w:name w:val="footnote text"/>
    <w:basedOn w:val="Normal"/>
    <w:link w:val="FootnoteTextChar"/>
    <w:uiPriority w:val="99"/>
    <w:semiHidden/>
    <w:unhideWhenUsed/>
    <w:rsid w:val="00135919"/>
    <w:pPr>
      <w:widowControl/>
      <w:autoSpaceDE/>
      <w:autoSpaceDN/>
      <w:jc w:val="both"/>
    </w:pPr>
    <w:rPr>
      <w:rFonts w:ascii="Times New Roman" w:hAnsi="Times New Roman" w:eastAsiaTheme="minorEastAsia"/>
      <w:sz w:val="20"/>
      <w:szCs w:val="20"/>
    </w:rPr>
  </w:style>
  <w:style w:type="character" w:styleId="FootnoteTextChar" w:customStyle="1">
    <w:name w:val="Footnote Text Char"/>
    <w:basedOn w:val="DefaultParagraphFont"/>
    <w:link w:val="FootnoteText"/>
    <w:uiPriority w:val="99"/>
    <w:semiHidden/>
    <w:rsid w:val="00135919"/>
    <w:rPr>
      <w:rFonts w:ascii="Times New Roman" w:hAnsi="Times New Roman" w:cs="Arial"/>
      <w:sz w:val="20"/>
      <w:szCs w:val="20"/>
    </w:rPr>
  </w:style>
  <w:style w:type="character" w:styleId="FootnoteReference">
    <w:name w:val="footnote reference"/>
    <w:basedOn w:val="DefaultParagraphFont"/>
    <w:uiPriority w:val="99"/>
    <w:semiHidden/>
    <w:unhideWhenUsed/>
    <w:rsid w:val="001359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0222381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 w:id="1666859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sotc.iso.org/livelink/livelink/open/jtc1sc29wg3"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image" Target="media/image4.jpeg" Id="rId1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jpe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807BE-18A4-47BB-96ED-2E5E893B6B76}">
  <ds:schemaRefs>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c872df49-ebad-488d-a324-025e4f6ab39d"/>
    <ds:schemaRef ds:uri="229579ab-57a9-4bef-bc1b-2624410c5e1c"/>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20A19F9D-9318-4F5E-BA47-7DD016702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customXml/itemProps4.xml><?xml version="1.0" encoding="utf-8"?>
<ds:datastoreItem xmlns:ds="http://schemas.openxmlformats.org/officeDocument/2006/customXml" ds:itemID="{A14DEE19-1734-40E9-B10A-0CA7DECF1B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Exploration of carriage of depth map and alpha map as a new media type in ISOBMFF</dc:title>
  <dc:subject/>
  <dc:creator>Emmanouil Potetsianakis</dc:creator>
  <keywords/>
  <dc:description/>
  <lastModifiedBy>Evangelos Alexiou</lastModifiedBy>
  <revision>145</revision>
  <dcterms:created xsi:type="dcterms:W3CDTF">2023-07-27T18:59:00.0000000Z</dcterms:created>
  <dcterms:modified xsi:type="dcterms:W3CDTF">2023-11-07T13:48:26.1698231Z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1059</vt:lpwstr>
  </property>
  <property fmtid="{D5CDD505-2E9C-101B-9397-08002B2CF9AE}" pid="3" name="MDMSNumber">
    <vt:lpwstr>23212</vt:lpwstr>
  </property>
  <property fmtid="{D5CDD505-2E9C-101B-9397-08002B2CF9AE}" pid="4" name="ContentTypeId">
    <vt:lpwstr>0x010100598371A9B2F58942932503DC52E58014</vt:lpwstr>
  </property>
  <property fmtid="{D5CDD505-2E9C-101B-9397-08002B2CF9AE}" pid="5" name="MediaServiceImageTags">
    <vt:lpwstr/>
  </property>
</Properties>
</file>