
<file path=[Content_Types].xml><?xml version="1.0" encoding="utf-8"?>
<Types xmlns="http://schemas.openxmlformats.org/package/2006/content-types">
  <Default Extension="bin" ContentType="application/vnd.ms-office.activeX"/>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B8EFE84"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7216"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BE6AF9" w:rsidRPr="00A539C6">
        <w:rPr>
          <w:w w:val="115"/>
          <w:u w:val="thick"/>
        </w:rPr>
        <w:t>N0</w:t>
      </w:r>
      <w:r w:rsidR="00DF6270">
        <w:rPr>
          <w:w w:val="115"/>
          <w:u w:val="thick"/>
        </w:rPr>
        <w:t>1049</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8F494C0" w:rsidR="00CB798F" w:rsidRPr="004F5473" w:rsidRDefault="00C569D6">
      <w:pPr>
        <w:spacing w:before="3"/>
        <w:rPr>
          <w:b/>
          <w:sz w:val="23"/>
        </w:rPr>
      </w:pPr>
      <w:r>
        <w:rPr>
          <w:noProof/>
        </w:rPr>
        <mc:AlternateContent>
          <mc:Choice Requires="wps">
            <w:drawing>
              <wp:anchor distT="0" distB="0" distL="0" distR="0" simplePos="0" relativeHeight="251658240" behindDoc="1" locked="0" layoutInCell="1" allowOverlap="1" wp14:anchorId="7F04B14F" wp14:editId="5B495FFF">
                <wp:simplePos x="0" y="0"/>
                <wp:positionH relativeFrom="page">
                  <wp:posOffset>706120</wp:posOffset>
                </wp:positionH>
                <wp:positionV relativeFrom="paragraph">
                  <wp:posOffset>199390</wp:posOffset>
                </wp:positionV>
                <wp:extent cx="6155055" cy="829310"/>
                <wp:effectExtent l="0" t="0" r="0" b="8890"/>
                <wp:wrapTopAndBottom/>
                <wp:docPr id="11572514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4B14F"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1"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1"/>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62E09885"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224075">
        <w:rPr>
          <w:w w:val="125"/>
        </w:rPr>
        <w:t>3</w:t>
      </w:r>
      <w:r w:rsidRPr="004F5473">
        <w:rPr>
          <w:w w:val="125"/>
        </w:rPr>
        <w:t>-</w:t>
      </w:r>
      <w:r w:rsidR="00DF6270">
        <w:rPr>
          <w:w w:val="125"/>
        </w:rPr>
        <w:t>12</w:t>
      </w:r>
      <w:r w:rsidRPr="004F5473">
        <w:rPr>
          <w:w w:val="125"/>
        </w:rPr>
        <w:t>-</w:t>
      </w:r>
      <w:r w:rsidR="00DF6270">
        <w:rPr>
          <w:w w:val="125"/>
        </w:rPr>
        <w:t>15</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3C91D9EE"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Pr="004F5473">
        <w:rPr>
          <w:w w:val="120"/>
        </w:rPr>
        <w:t>202</w:t>
      </w:r>
      <w:r w:rsidR="00224075">
        <w:rPr>
          <w:w w:val="120"/>
        </w:rPr>
        <w:t>3</w:t>
      </w:r>
      <w:r w:rsidRPr="004F5473">
        <w:rPr>
          <w:w w:val="120"/>
        </w:rPr>
        <w:t>-</w:t>
      </w:r>
      <w:r w:rsidR="00DF6270">
        <w:rPr>
          <w:w w:val="120"/>
        </w:rPr>
        <w:t>12</w:t>
      </w:r>
      <w:r w:rsidRPr="004F5473">
        <w:rPr>
          <w:w w:val="120"/>
        </w:rPr>
        <w:t>-</w:t>
      </w:r>
      <w:r w:rsidR="00DF6270">
        <w:rPr>
          <w:w w:val="120"/>
        </w:rPr>
        <w:t>15</w:t>
      </w:r>
    </w:p>
    <w:p w14:paraId="3E415049" w14:textId="77777777" w:rsidR="00CB798F" w:rsidRPr="004F5473" w:rsidRDefault="00CB798F">
      <w:pPr>
        <w:spacing w:before="1"/>
        <w:rPr>
          <w:sz w:val="36"/>
        </w:rPr>
      </w:pPr>
    </w:p>
    <w:p w14:paraId="6AB1DF60" w14:textId="45CB35A0"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C60830">
        <w:rPr>
          <w:noProof/>
          <w:w w:val="120"/>
        </w:rPr>
        <w:t>17</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4D7DCECC"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3C3749FD"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lang w:val="en-GB" w:eastAsia="zh-CN"/>
        </w:rPr>
        <w:t>0</w:t>
      </w:r>
      <w:r w:rsidR="00DF6270">
        <w:rPr>
          <w:rFonts w:ascii="Times New Roman" w:eastAsia="SimSun" w:hAnsi="Times New Roman" w:cs="Times New Roman"/>
          <w:b/>
          <w:sz w:val="48"/>
          <w:lang w:val="en-GB" w:eastAsia="zh-CN"/>
        </w:rPr>
        <w:t>1049</w:t>
      </w:r>
    </w:p>
    <w:p w14:paraId="1E14C2FC" w14:textId="218950A0" w:rsidR="00385C5D" w:rsidRPr="003226C8" w:rsidRDefault="00DF6270"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Hannover</w:t>
      </w:r>
      <w:r w:rsidR="004D5A86">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DE</w:t>
      </w:r>
      <w:r w:rsidR="00385C5D" w:rsidRPr="003226C8">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November</w:t>
      </w:r>
      <w:r w:rsidR="00385C5D" w:rsidRPr="003226C8">
        <w:rPr>
          <w:rFonts w:ascii="Times New Roman" w:eastAsia="SimSun" w:hAnsi="Times New Roman" w:cs="Times New Roman"/>
          <w:b/>
          <w:sz w:val="28"/>
          <w:lang w:val="en-GB" w:eastAsia="zh-CN"/>
        </w:rPr>
        <w:t xml:space="preserve"> 202</w:t>
      </w:r>
      <w:r w:rsidR="00224075">
        <w:rPr>
          <w:rFonts w:ascii="Times New Roman" w:eastAsia="SimSun" w:hAnsi="Times New Roman" w:cs="Times New Roman"/>
          <w:b/>
          <w:sz w:val="28"/>
          <w:lang w:val="en-GB" w:eastAsia="zh-CN"/>
        </w:rPr>
        <w:t>3</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52815983" w:rsidR="004D5A86" w:rsidRDefault="00DF6270" w:rsidP="00826CDB">
            <w:pPr>
              <w:tabs>
                <w:tab w:val="left" w:pos="2880"/>
              </w:tabs>
              <w:ind w:right="-20"/>
              <w:rPr>
                <w:rFonts w:eastAsia="Times New Roman"/>
                <w:b/>
                <w:bCs/>
              </w:rPr>
            </w:pPr>
            <w:r>
              <w:rPr>
                <w:rFonts w:eastAsia="Times New Roman"/>
                <w:b/>
                <w:bCs/>
              </w:rPr>
              <w:t>23202</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446F88DB" w14:textId="59F91413" w:rsidR="002B4300" w:rsidRDefault="00634ECB">
          <w:pPr>
            <w:pStyle w:val="TOC1"/>
            <w:rPr>
              <w:ins w:id="2" w:author="Thomas Stockhammer" w:date="2024-04-29T19:28:00Z"/>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ins w:id="3" w:author="Thomas Stockhammer" w:date="2024-04-29T19:28:00Z">
            <w:r w:rsidR="002B4300" w:rsidRPr="00D75809">
              <w:rPr>
                <w:rStyle w:val="Hyperlink"/>
                <w:noProof/>
              </w:rPr>
              <w:fldChar w:fldCharType="begin"/>
            </w:r>
            <w:r w:rsidR="002B4300" w:rsidRPr="00D75809">
              <w:rPr>
                <w:rStyle w:val="Hyperlink"/>
                <w:noProof/>
              </w:rPr>
              <w:instrText xml:space="preserve"> </w:instrText>
            </w:r>
            <w:r w:rsidR="002B4300">
              <w:rPr>
                <w:noProof/>
              </w:rPr>
              <w:instrText>HYPERLINK \l "_Toc165311385"</w:instrText>
            </w:r>
            <w:r w:rsidR="002B4300" w:rsidRPr="00D75809">
              <w:rPr>
                <w:rStyle w:val="Hyperlink"/>
                <w:noProof/>
              </w:rPr>
              <w:instrText xml:space="preserve"> </w:instrText>
            </w:r>
            <w:r w:rsidR="002B4300" w:rsidRPr="00D75809">
              <w:rPr>
                <w:rStyle w:val="Hyperlink"/>
                <w:noProof/>
              </w:rPr>
            </w:r>
            <w:r w:rsidR="002B4300" w:rsidRPr="00D75809">
              <w:rPr>
                <w:rStyle w:val="Hyperlink"/>
                <w:noProof/>
              </w:rPr>
              <w:fldChar w:fldCharType="separate"/>
            </w:r>
            <w:r w:rsidR="002B4300" w:rsidRPr="00D75809">
              <w:rPr>
                <w:rStyle w:val="Hyperlink"/>
                <w:noProof/>
              </w:rPr>
              <w:t>1</w:t>
            </w:r>
            <w:r w:rsidR="002B4300">
              <w:rPr>
                <w:rFonts w:asciiTheme="minorHAnsi" w:eastAsiaTheme="minorEastAsia" w:hAnsiTheme="minorHAnsi" w:cstheme="minorBidi"/>
                <w:noProof/>
                <w:kern w:val="2"/>
                <w:sz w:val="22"/>
                <w:szCs w:val="22"/>
                <w14:ligatures w14:val="standardContextual"/>
              </w:rPr>
              <w:tab/>
            </w:r>
            <w:r w:rsidR="002B4300" w:rsidRPr="00D75809">
              <w:rPr>
                <w:rStyle w:val="Hyperlink"/>
                <w:noProof/>
              </w:rPr>
              <w:t>Scope</w:t>
            </w:r>
            <w:r w:rsidR="002B4300">
              <w:rPr>
                <w:noProof/>
                <w:webHidden/>
              </w:rPr>
              <w:tab/>
            </w:r>
            <w:r w:rsidR="002B4300">
              <w:rPr>
                <w:noProof/>
                <w:webHidden/>
              </w:rPr>
              <w:fldChar w:fldCharType="begin"/>
            </w:r>
            <w:r w:rsidR="002B4300">
              <w:rPr>
                <w:noProof/>
                <w:webHidden/>
              </w:rPr>
              <w:instrText xml:space="preserve"> PAGEREF _Toc165311385 \h </w:instrText>
            </w:r>
            <w:r w:rsidR="002B4300">
              <w:rPr>
                <w:noProof/>
                <w:webHidden/>
              </w:rPr>
            </w:r>
          </w:ins>
          <w:r w:rsidR="002B4300">
            <w:rPr>
              <w:noProof/>
              <w:webHidden/>
            </w:rPr>
            <w:fldChar w:fldCharType="separate"/>
          </w:r>
          <w:ins w:id="4" w:author="Thomas Stockhammer" w:date="2024-04-29T19:28:00Z">
            <w:r w:rsidR="002B4300">
              <w:rPr>
                <w:noProof/>
                <w:webHidden/>
              </w:rPr>
              <w:t>3</w:t>
            </w:r>
            <w:r w:rsidR="002B4300">
              <w:rPr>
                <w:noProof/>
                <w:webHidden/>
              </w:rPr>
              <w:fldChar w:fldCharType="end"/>
            </w:r>
            <w:r w:rsidR="002B4300" w:rsidRPr="00D75809">
              <w:rPr>
                <w:rStyle w:val="Hyperlink"/>
                <w:noProof/>
              </w:rPr>
              <w:fldChar w:fldCharType="end"/>
            </w:r>
          </w:ins>
        </w:p>
        <w:p w14:paraId="05E22203" w14:textId="2A4F5BEE" w:rsidR="002B4300" w:rsidRDefault="002B4300">
          <w:pPr>
            <w:pStyle w:val="TOC1"/>
            <w:rPr>
              <w:ins w:id="5" w:author="Thomas Stockhammer" w:date="2024-04-29T19:28:00Z"/>
              <w:rFonts w:asciiTheme="minorHAnsi" w:eastAsiaTheme="minorEastAsia" w:hAnsiTheme="minorHAnsi" w:cstheme="minorBidi"/>
              <w:noProof/>
              <w:kern w:val="2"/>
              <w:sz w:val="22"/>
              <w:szCs w:val="22"/>
              <w14:ligatures w14:val="standardContextual"/>
            </w:rPr>
          </w:pPr>
          <w:ins w:id="6"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"_Toc165311386"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2</w:t>
            </w:r>
            <w:r>
              <w:rPr>
                <w:rFonts w:asciiTheme="minorHAnsi" w:eastAsiaTheme="minorEastAsia" w:hAnsiTheme="minorHAnsi" w:cstheme="minorBidi"/>
                <w:noProof/>
                <w:kern w:val="2"/>
                <w:sz w:val="22"/>
                <w:szCs w:val="22"/>
                <w14:ligatures w14:val="standardContextual"/>
              </w:rPr>
              <w:tab/>
            </w:r>
            <w:r w:rsidRPr="00D75809">
              <w:rPr>
                <w:rStyle w:val="Hyperlink"/>
                <w:noProof/>
              </w:rPr>
              <w:t>Time Plans and Projects</w:t>
            </w:r>
            <w:r>
              <w:rPr>
                <w:noProof/>
                <w:webHidden/>
              </w:rPr>
              <w:tab/>
            </w:r>
            <w:r>
              <w:rPr>
                <w:noProof/>
                <w:webHidden/>
              </w:rPr>
              <w:fldChar w:fldCharType="begin"/>
            </w:r>
            <w:r>
              <w:rPr>
                <w:noProof/>
                <w:webHidden/>
              </w:rPr>
              <w:instrText xml:space="preserve"> PAGEREF _Toc165311386 \h </w:instrText>
            </w:r>
            <w:r>
              <w:rPr>
                <w:noProof/>
                <w:webHidden/>
              </w:rPr>
            </w:r>
          </w:ins>
          <w:r>
            <w:rPr>
              <w:noProof/>
              <w:webHidden/>
            </w:rPr>
            <w:fldChar w:fldCharType="separate"/>
          </w:r>
          <w:ins w:id="7" w:author="Thomas Stockhammer" w:date="2024-04-29T19:28:00Z">
            <w:r>
              <w:rPr>
                <w:noProof/>
                <w:webHidden/>
              </w:rPr>
              <w:t>3</w:t>
            </w:r>
            <w:r>
              <w:rPr>
                <w:noProof/>
                <w:webHidden/>
              </w:rPr>
              <w:fldChar w:fldCharType="end"/>
            </w:r>
            <w:r w:rsidRPr="00D75809">
              <w:rPr>
                <w:rStyle w:val="Hyperlink"/>
                <w:noProof/>
              </w:rPr>
              <w:fldChar w:fldCharType="end"/>
            </w:r>
          </w:ins>
        </w:p>
        <w:p w14:paraId="4F3F8882" w14:textId="0578D592" w:rsidR="002B4300" w:rsidRDefault="002B4300">
          <w:pPr>
            <w:pStyle w:val="TOC1"/>
            <w:rPr>
              <w:ins w:id="8" w:author="Thomas Stockhammer" w:date="2024-04-29T19:28:00Z"/>
              <w:rFonts w:asciiTheme="minorHAnsi" w:eastAsiaTheme="minorEastAsia" w:hAnsiTheme="minorHAnsi" w:cstheme="minorBidi"/>
              <w:noProof/>
              <w:kern w:val="2"/>
              <w:sz w:val="22"/>
              <w:szCs w:val="22"/>
              <w14:ligatures w14:val="standardContextual"/>
            </w:rPr>
          </w:pPr>
          <w:ins w:id="9"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"_Toc165311406"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w:t>
            </w:r>
            <w:r>
              <w:rPr>
                <w:rFonts w:asciiTheme="minorHAnsi" w:eastAsiaTheme="minorEastAsia" w:hAnsiTheme="minorHAnsi" w:cstheme="minorBidi"/>
                <w:noProof/>
                <w:kern w:val="2"/>
                <w:sz w:val="22"/>
                <w:szCs w:val="22"/>
                <w14:ligatures w14:val="standardContextual"/>
              </w:rPr>
              <w:tab/>
            </w:r>
            <w:r w:rsidRPr="00D75809">
              <w:rPr>
                <w:rStyle w:val="Hyperlink"/>
                <w:noProof/>
              </w:rPr>
              <w:t>Extending Khronos glTF2.0</w:t>
            </w:r>
            <w:r>
              <w:rPr>
                <w:noProof/>
                <w:webHidden/>
              </w:rPr>
              <w:tab/>
            </w:r>
            <w:r>
              <w:rPr>
                <w:noProof/>
                <w:webHidden/>
              </w:rPr>
              <w:fldChar w:fldCharType="begin"/>
            </w:r>
            <w:r>
              <w:rPr>
                <w:noProof/>
                <w:webHidden/>
              </w:rPr>
              <w:instrText xml:space="preserve"> PAGEREF _Toc165311406 \h </w:instrText>
            </w:r>
            <w:r>
              <w:rPr>
                <w:noProof/>
                <w:webHidden/>
              </w:rPr>
            </w:r>
          </w:ins>
          <w:r>
            <w:rPr>
              <w:noProof/>
              <w:webHidden/>
            </w:rPr>
            <w:fldChar w:fldCharType="separate"/>
          </w:r>
          <w:ins w:id="10" w:author="Thomas Stockhammer" w:date="2024-04-29T19:28:00Z">
            <w:r>
              <w:rPr>
                <w:noProof/>
                <w:webHidden/>
              </w:rPr>
              <w:t>5</w:t>
            </w:r>
            <w:r>
              <w:rPr>
                <w:noProof/>
                <w:webHidden/>
              </w:rPr>
              <w:fldChar w:fldCharType="end"/>
            </w:r>
            <w:r w:rsidRPr="00D75809">
              <w:rPr>
                <w:rStyle w:val="Hyperlink"/>
                <w:noProof/>
              </w:rPr>
              <w:fldChar w:fldCharType="end"/>
            </w:r>
          </w:ins>
        </w:p>
        <w:p w14:paraId="5364BEA3" w14:textId="7374B1B7" w:rsidR="002B4300" w:rsidRDefault="002B4300">
          <w:pPr>
            <w:pStyle w:val="TOC2"/>
            <w:tabs>
              <w:tab w:val="left" w:pos="880"/>
              <w:tab w:val="right" w:leader="dot" w:pos="9010"/>
            </w:tabs>
            <w:rPr>
              <w:ins w:id="11" w:author="Thomas Stockhammer" w:date="2024-04-29T19:28:00Z"/>
              <w:rFonts w:asciiTheme="minorHAnsi" w:eastAsiaTheme="minorEastAsia" w:hAnsiTheme="minorHAnsi" w:cstheme="minorBidi"/>
              <w:noProof/>
              <w:kern w:val="2"/>
              <w:sz w:val="22"/>
              <w:szCs w:val="22"/>
              <w14:ligatures w14:val="standardContextual"/>
            </w:rPr>
          </w:pPr>
          <w:ins w:id="12"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"_Toc165311407"</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3.1</w:t>
            </w:r>
            <w:r>
              <w:rPr>
                <w:rFonts w:asciiTheme="minorHAnsi" w:eastAsiaTheme="minorEastAsia" w:hAnsiTheme="minorHAnsi" w:cstheme="minorBidi"/>
                <w:noProof/>
                <w:kern w:val="2"/>
                <w:sz w:val="22"/>
                <w:szCs w:val="22"/>
                <w14:ligatures w14:val="standardContextual"/>
              </w:rPr>
              <w:tab/>
            </w:r>
            <w:r w:rsidRPr="00D75809">
              <w:rPr>
                <w:rStyle w:val="Hyperlink"/>
                <w:noProof/>
              </w:rPr>
              <w:t>General</w:t>
            </w:r>
            <w:r>
              <w:rPr>
                <w:noProof/>
                <w:webHidden/>
              </w:rPr>
              <w:tab/>
            </w:r>
            <w:r>
              <w:rPr>
                <w:noProof/>
                <w:webHidden/>
              </w:rPr>
              <w:fldChar w:fldCharType="begin"/>
            </w:r>
            <w:r>
              <w:rPr>
                <w:noProof/>
                <w:webHidden/>
              </w:rPr>
              <w:instrText xml:space="preserve"> PAGEREF _Toc165311407 \h </w:instrText>
            </w:r>
            <w:r>
              <w:rPr>
                <w:noProof/>
                <w:webHidden/>
              </w:rPr>
            </w:r>
          </w:ins>
          <w:r>
            <w:rPr>
              <w:noProof/>
              <w:webHidden/>
            </w:rPr>
            <w:fldChar w:fldCharType="separate"/>
          </w:r>
          <w:ins w:id="13" w:author="Thomas Stockhammer" w:date="2024-04-29T19:28:00Z">
            <w:r>
              <w:rPr>
                <w:noProof/>
                <w:webHidden/>
              </w:rPr>
              <w:t>5</w:t>
            </w:r>
            <w:r>
              <w:rPr>
                <w:noProof/>
                <w:webHidden/>
              </w:rPr>
              <w:fldChar w:fldCharType="end"/>
            </w:r>
            <w:r w:rsidRPr="00D75809">
              <w:rPr>
                <w:rStyle w:val="Hyperlink"/>
                <w:noProof/>
              </w:rPr>
              <w:fldChar w:fldCharType="end"/>
            </w:r>
          </w:ins>
        </w:p>
        <w:p w14:paraId="5AF26421" w14:textId="3333EA1F" w:rsidR="002B4300" w:rsidRDefault="002B4300">
          <w:pPr>
            <w:pStyle w:val="TOC2"/>
            <w:tabs>
              <w:tab w:val="left" w:pos="880"/>
              <w:tab w:val="right" w:leader="dot" w:pos="9010"/>
            </w:tabs>
            <w:rPr>
              <w:ins w:id="14" w:author="Thomas Stockhammer" w:date="2024-04-29T19:28:00Z"/>
              <w:rFonts w:asciiTheme="minorHAnsi" w:eastAsiaTheme="minorEastAsia" w:hAnsiTheme="minorHAnsi" w:cstheme="minorBidi"/>
              <w:noProof/>
              <w:kern w:val="2"/>
              <w:sz w:val="22"/>
              <w:szCs w:val="22"/>
              <w14:ligatures w14:val="standardContextual"/>
            </w:rPr>
          </w:pPr>
          <w:ins w:id="15"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"_Toc165311408"</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3.2</w:t>
            </w:r>
            <w:r>
              <w:rPr>
                <w:rFonts w:asciiTheme="minorHAnsi" w:eastAsiaTheme="minorEastAsia" w:hAnsiTheme="minorHAnsi" w:cstheme="minorBidi"/>
                <w:noProof/>
                <w:kern w:val="2"/>
                <w:sz w:val="22"/>
                <w:szCs w:val="22"/>
                <w14:ligatures w14:val="standardContextual"/>
              </w:rPr>
              <w:tab/>
            </w:r>
            <w:r w:rsidRPr="00D75809">
              <w:rPr>
                <w:rStyle w:val="Hyperlink"/>
                <w:noProof/>
              </w:rPr>
              <w:t>Template for MPEG Extensions submitted to Khronos</w:t>
            </w:r>
            <w:r>
              <w:rPr>
                <w:noProof/>
                <w:webHidden/>
              </w:rPr>
              <w:tab/>
            </w:r>
            <w:r>
              <w:rPr>
                <w:noProof/>
                <w:webHidden/>
              </w:rPr>
              <w:fldChar w:fldCharType="begin"/>
            </w:r>
            <w:r>
              <w:rPr>
                <w:noProof/>
                <w:webHidden/>
              </w:rPr>
              <w:instrText xml:space="preserve"> PAGEREF _Toc165311408 \h </w:instrText>
            </w:r>
            <w:r>
              <w:rPr>
                <w:noProof/>
                <w:webHidden/>
              </w:rPr>
            </w:r>
          </w:ins>
          <w:r>
            <w:rPr>
              <w:noProof/>
              <w:webHidden/>
            </w:rPr>
            <w:fldChar w:fldCharType="separate"/>
          </w:r>
          <w:ins w:id="16" w:author="Thomas Stockhammer" w:date="2024-04-29T19:28:00Z">
            <w:r>
              <w:rPr>
                <w:noProof/>
                <w:webHidden/>
              </w:rPr>
              <w:t>6</w:t>
            </w:r>
            <w:r>
              <w:rPr>
                <w:noProof/>
                <w:webHidden/>
              </w:rPr>
              <w:fldChar w:fldCharType="end"/>
            </w:r>
            <w:r w:rsidRPr="00D75809">
              <w:rPr>
                <w:rStyle w:val="Hyperlink"/>
                <w:noProof/>
              </w:rPr>
              <w:fldChar w:fldCharType="end"/>
            </w:r>
          </w:ins>
        </w:p>
        <w:p w14:paraId="1FF83BED" w14:textId="2D51F718" w:rsidR="002B4300" w:rsidRDefault="002B4300">
          <w:pPr>
            <w:pStyle w:val="TOC2"/>
            <w:tabs>
              <w:tab w:val="left" w:pos="880"/>
              <w:tab w:val="right" w:leader="dot" w:pos="9010"/>
            </w:tabs>
            <w:rPr>
              <w:ins w:id="17" w:author="Thomas Stockhammer" w:date="2024-04-29T19:28:00Z"/>
              <w:rFonts w:asciiTheme="minorHAnsi" w:eastAsiaTheme="minorEastAsia" w:hAnsiTheme="minorHAnsi" w:cstheme="minorBidi"/>
              <w:noProof/>
              <w:kern w:val="2"/>
              <w:sz w:val="22"/>
              <w:szCs w:val="22"/>
              <w14:ligatures w14:val="standardContextual"/>
            </w:rPr>
          </w:pPr>
          <w:ins w:id="18"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"_Toc165311409"</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3.3</w:t>
            </w:r>
            <w:r>
              <w:rPr>
                <w:rFonts w:asciiTheme="minorHAnsi" w:eastAsiaTheme="minorEastAsia" w:hAnsiTheme="minorHAnsi" w:cstheme="minorBidi"/>
                <w:noProof/>
                <w:kern w:val="2"/>
                <w:sz w:val="22"/>
                <w:szCs w:val="22"/>
                <w14:ligatures w14:val="standardContextual"/>
              </w:rPr>
              <w:tab/>
            </w:r>
            <w:r w:rsidRPr="00D75809">
              <w:rPr>
                <w:rStyle w:val="Hyperlink"/>
                <w:noProof/>
              </w:rPr>
              <w:t>Status Extension Submission for first Edition</w:t>
            </w:r>
            <w:r>
              <w:rPr>
                <w:noProof/>
                <w:webHidden/>
              </w:rPr>
              <w:tab/>
            </w:r>
            <w:r>
              <w:rPr>
                <w:noProof/>
                <w:webHidden/>
              </w:rPr>
              <w:fldChar w:fldCharType="begin"/>
            </w:r>
            <w:r>
              <w:rPr>
                <w:noProof/>
                <w:webHidden/>
              </w:rPr>
              <w:instrText xml:space="preserve"> PAGEREF _Toc165311409 \h </w:instrText>
            </w:r>
            <w:r>
              <w:rPr>
                <w:noProof/>
                <w:webHidden/>
              </w:rPr>
            </w:r>
          </w:ins>
          <w:r>
            <w:rPr>
              <w:noProof/>
              <w:webHidden/>
            </w:rPr>
            <w:fldChar w:fldCharType="separate"/>
          </w:r>
          <w:ins w:id="19" w:author="Thomas Stockhammer" w:date="2024-04-29T19:28:00Z">
            <w:r>
              <w:rPr>
                <w:noProof/>
                <w:webHidden/>
              </w:rPr>
              <w:t>7</w:t>
            </w:r>
            <w:r>
              <w:rPr>
                <w:noProof/>
                <w:webHidden/>
              </w:rPr>
              <w:fldChar w:fldCharType="end"/>
            </w:r>
            <w:r w:rsidRPr="00D75809">
              <w:rPr>
                <w:rStyle w:val="Hyperlink"/>
                <w:noProof/>
              </w:rPr>
              <w:fldChar w:fldCharType="end"/>
            </w:r>
          </w:ins>
        </w:p>
        <w:p w14:paraId="111FC932" w14:textId="5F0E9E2A" w:rsidR="002B4300" w:rsidRDefault="002B4300">
          <w:pPr>
            <w:pStyle w:val="TOC2"/>
            <w:tabs>
              <w:tab w:val="left" w:pos="880"/>
              <w:tab w:val="right" w:leader="dot" w:pos="9010"/>
            </w:tabs>
            <w:rPr>
              <w:ins w:id="20" w:author="Thomas Stockhammer" w:date="2024-04-29T19:28:00Z"/>
              <w:rFonts w:asciiTheme="minorHAnsi" w:eastAsiaTheme="minorEastAsia" w:hAnsiTheme="minorHAnsi" w:cstheme="minorBidi"/>
              <w:noProof/>
              <w:kern w:val="2"/>
              <w:sz w:val="22"/>
              <w:szCs w:val="22"/>
              <w14:ligatures w14:val="standardContextual"/>
            </w:rPr>
          </w:pPr>
          <w:ins w:id="21"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"_Toc165311410"</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3.4</w:t>
            </w:r>
            <w:r>
              <w:rPr>
                <w:rFonts w:asciiTheme="minorHAnsi" w:eastAsiaTheme="minorEastAsia" w:hAnsiTheme="minorHAnsi" w:cstheme="minorBidi"/>
                <w:noProof/>
                <w:kern w:val="2"/>
                <w:sz w:val="22"/>
                <w:szCs w:val="22"/>
                <w14:ligatures w14:val="standardContextual"/>
              </w:rPr>
              <w:tab/>
            </w:r>
            <w:r w:rsidRPr="00D75809">
              <w:rPr>
                <w:rStyle w:val="Hyperlink"/>
                <w:noProof/>
              </w:rPr>
              <w:t>Status Extension Submission for second Edition</w:t>
            </w:r>
            <w:r>
              <w:rPr>
                <w:noProof/>
                <w:webHidden/>
              </w:rPr>
              <w:tab/>
            </w:r>
            <w:r>
              <w:rPr>
                <w:noProof/>
                <w:webHidden/>
              </w:rPr>
              <w:fldChar w:fldCharType="begin"/>
            </w:r>
            <w:r>
              <w:rPr>
                <w:noProof/>
                <w:webHidden/>
              </w:rPr>
              <w:instrText xml:space="preserve"> PAGEREF _Toc165311410 \h </w:instrText>
            </w:r>
            <w:r>
              <w:rPr>
                <w:noProof/>
                <w:webHidden/>
              </w:rPr>
            </w:r>
          </w:ins>
          <w:r>
            <w:rPr>
              <w:noProof/>
              <w:webHidden/>
            </w:rPr>
            <w:fldChar w:fldCharType="separate"/>
          </w:r>
          <w:ins w:id="22" w:author="Thomas Stockhammer" w:date="2024-04-29T19:28:00Z">
            <w:r>
              <w:rPr>
                <w:noProof/>
                <w:webHidden/>
              </w:rPr>
              <w:t>8</w:t>
            </w:r>
            <w:r>
              <w:rPr>
                <w:noProof/>
                <w:webHidden/>
              </w:rPr>
              <w:fldChar w:fldCharType="end"/>
            </w:r>
            <w:r w:rsidRPr="00D75809">
              <w:rPr>
                <w:rStyle w:val="Hyperlink"/>
                <w:noProof/>
              </w:rPr>
              <w:fldChar w:fldCharType="end"/>
            </w:r>
          </w:ins>
        </w:p>
        <w:p w14:paraId="0B762B54" w14:textId="1032808D" w:rsidR="002B4300" w:rsidRDefault="002B4300">
          <w:pPr>
            <w:pStyle w:val="TOC2"/>
            <w:tabs>
              <w:tab w:val="left" w:pos="880"/>
              <w:tab w:val="right" w:leader="dot" w:pos="9010"/>
            </w:tabs>
            <w:rPr>
              <w:ins w:id="23" w:author="Thomas Stockhammer" w:date="2024-04-29T19:28:00Z"/>
              <w:rFonts w:asciiTheme="minorHAnsi" w:eastAsiaTheme="minorEastAsia" w:hAnsiTheme="minorHAnsi" w:cstheme="minorBidi"/>
              <w:noProof/>
              <w:kern w:val="2"/>
              <w:sz w:val="22"/>
              <w:szCs w:val="22"/>
              <w14:ligatures w14:val="standardContextual"/>
            </w:rPr>
          </w:pPr>
          <w:ins w:id="24"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"_Toc165311411"</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3.5</w:t>
            </w:r>
            <w:r>
              <w:rPr>
                <w:rFonts w:asciiTheme="minorHAnsi" w:eastAsiaTheme="minorEastAsia" w:hAnsiTheme="minorHAnsi" w:cstheme="minorBidi"/>
                <w:noProof/>
                <w:kern w:val="2"/>
                <w:sz w:val="22"/>
                <w:szCs w:val="22"/>
                <w14:ligatures w14:val="standardContextual"/>
              </w:rPr>
              <w:tab/>
            </w:r>
            <w:r w:rsidRPr="00D75809">
              <w:rPr>
                <w:rStyle w:val="Hyperlink"/>
                <w:noProof/>
              </w:rPr>
              <w:t>Process and Workflow</w:t>
            </w:r>
            <w:r>
              <w:rPr>
                <w:noProof/>
                <w:webHidden/>
              </w:rPr>
              <w:tab/>
            </w:r>
            <w:r>
              <w:rPr>
                <w:noProof/>
                <w:webHidden/>
              </w:rPr>
              <w:fldChar w:fldCharType="begin"/>
            </w:r>
            <w:r>
              <w:rPr>
                <w:noProof/>
                <w:webHidden/>
              </w:rPr>
              <w:instrText xml:space="preserve"> PAGEREF _Toc165311411 \h </w:instrText>
            </w:r>
            <w:r>
              <w:rPr>
                <w:noProof/>
                <w:webHidden/>
              </w:rPr>
            </w:r>
          </w:ins>
          <w:r>
            <w:rPr>
              <w:noProof/>
              <w:webHidden/>
            </w:rPr>
            <w:fldChar w:fldCharType="separate"/>
          </w:r>
          <w:ins w:id="25" w:author="Thomas Stockhammer" w:date="2024-04-29T19:28:00Z">
            <w:r>
              <w:rPr>
                <w:noProof/>
                <w:webHidden/>
              </w:rPr>
              <w:t>8</w:t>
            </w:r>
            <w:r>
              <w:rPr>
                <w:noProof/>
                <w:webHidden/>
              </w:rPr>
              <w:fldChar w:fldCharType="end"/>
            </w:r>
            <w:r w:rsidRPr="00D75809">
              <w:rPr>
                <w:rStyle w:val="Hyperlink"/>
                <w:noProof/>
              </w:rPr>
              <w:fldChar w:fldCharType="end"/>
            </w:r>
          </w:ins>
        </w:p>
        <w:p w14:paraId="4F68F6C7" w14:textId="7CB4279C" w:rsidR="002B4300" w:rsidRDefault="002B4300">
          <w:pPr>
            <w:pStyle w:val="TOC1"/>
            <w:rPr>
              <w:ins w:id="26" w:author="Thomas Stockhammer" w:date="2024-04-29T19:28:00Z"/>
              <w:rFonts w:asciiTheme="minorHAnsi" w:eastAsiaTheme="minorEastAsia" w:hAnsiTheme="minorHAnsi" w:cstheme="minorBidi"/>
              <w:noProof/>
              <w:kern w:val="2"/>
              <w:sz w:val="22"/>
              <w:szCs w:val="22"/>
              <w14:ligatures w14:val="standardContextual"/>
            </w:rPr>
          </w:pPr>
          <w:ins w:id="27"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"_Toc165311412"</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w:t>
            </w:r>
            <w:r>
              <w:rPr>
                <w:rFonts w:asciiTheme="minorHAnsi" w:eastAsiaTheme="minorEastAsia" w:hAnsiTheme="minorHAnsi" w:cstheme="minorBidi"/>
                <w:noProof/>
                <w:kern w:val="2"/>
                <w:sz w:val="22"/>
                <w:szCs w:val="22"/>
                <w14:ligatures w14:val="standardContextual"/>
              </w:rPr>
              <w:tab/>
            </w:r>
            <w:r w:rsidRPr="00D75809">
              <w:rPr>
                <w:rStyle w:val="Hyperlink"/>
                <w:noProof/>
              </w:rPr>
              <w:t>Communication with Khronos</w:t>
            </w:r>
            <w:r>
              <w:rPr>
                <w:noProof/>
                <w:webHidden/>
              </w:rPr>
              <w:tab/>
            </w:r>
            <w:r>
              <w:rPr>
                <w:noProof/>
                <w:webHidden/>
              </w:rPr>
              <w:fldChar w:fldCharType="begin"/>
            </w:r>
            <w:r>
              <w:rPr>
                <w:noProof/>
                <w:webHidden/>
              </w:rPr>
              <w:instrText xml:space="preserve"> PAGEREF _Toc165311412 \h </w:instrText>
            </w:r>
            <w:r>
              <w:rPr>
                <w:noProof/>
                <w:webHidden/>
              </w:rPr>
            </w:r>
          </w:ins>
          <w:r>
            <w:rPr>
              <w:noProof/>
              <w:webHidden/>
            </w:rPr>
            <w:fldChar w:fldCharType="separate"/>
          </w:r>
          <w:ins w:id="28" w:author="Thomas Stockhammer" w:date="2024-04-29T19:28:00Z">
            <w:r>
              <w:rPr>
                <w:noProof/>
                <w:webHidden/>
              </w:rPr>
              <w:t>10</w:t>
            </w:r>
            <w:r>
              <w:rPr>
                <w:noProof/>
                <w:webHidden/>
              </w:rPr>
              <w:fldChar w:fldCharType="end"/>
            </w:r>
            <w:r w:rsidRPr="00D75809">
              <w:rPr>
                <w:rStyle w:val="Hyperlink"/>
                <w:noProof/>
              </w:rPr>
              <w:fldChar w:fldCharType="end"/>
            </w:r>
          </w:ins>
        </w:p>
        <w:p w14:paraId="08D01227" w14:textId="1E7CCBD7" w:rsidR="002B4300" w:rsidRDefault="002B4300">
          <w:pPr>
            <w:pStyle w:val="TOC2"/>
            <w:tabs>
              <w:tab w:val="left" w:pos="880"/>
              <w:tab w:val="right" w:leader="dot" w:pos="9010"/>
            </w:tabs>
            <w:rPr>
              <w:ins w:id="29" w:author="Thomas Stockhammer" w:date="2024-04-29T19:28:00Z"/>
              <w:rFonts w:asciiTheme="minorHAnsi" w:eastAsiaTheme="minorEastAsia" w:hAnsiTheme="minorHAnsi" w:cstheme="minorBidi"/>
              <w:noProof/>
              <w:kern w:val="2"/>
              <w:sz w:val="22"/>
              <w:szCs w:val="22"/>
              <w14:ligatures w14:val="standardContextual"/>
            </w:rPr>
          </w:pPr>
          <w:ins w:id="30"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"_Toc165311413"</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4.1</w:t>
            </w:r>
            <w:r>
              <w:rPr>
                <w:rFonts w:asciiTheme="minorHAnsi" w:eastAsiaTheme="minorEastAsia" w:hAnsiTheme="minorHAnsi" w:cstheme="minorBidi"/>
                <w:noProof/>
                <w:kern w:val="2"/>
                <w:sz w:val="22"/>
                <w:szCs w:val="22"/>
                <w14:ligatures w14:val="standardContextual"/>
              </w:rPr>
              <w:tab/>
            </w:r>
            <w:r w:rsidRPr="00D75809">
              <w:rPr>
                <w:rStyle w:val="Hyperlink"/>
                <w:noProof/>
              </w:rPr>
              <w:t>Overview</w:t>
            </w:r>
            <w:r>
              <w:rPr>
                <w:noProof/>
                <w:webHidden/>
              </w:rPr>
              <w:tab/>
            </w:r>
            <w:r>
              <w:rPr>
                <w:noProof/>
                <w:webHidden/>
              </w:rPr>
              <w:fldChar w:fldCharType="begin"/>
            </w:r>
            <w:r>
              <w:rPr>
                <w:noProof/>
                <w:webHidden/>
              </w:rPr>
              <w:instrText xml:space="preserve"> PAGEREF _Toc165311413 \h </w:instrText>
            </w:r>
            <w:r>
              <w:rPr>
                <w:noProof/>
                <w:webHidden/>
              </w:rPr>
            </w:r>
          </w:ins>
          <w:r>
            <w:rPr>
              <w:noProof/>
              <w:webHidden/>
            </w:rPr>
            <w:fldChar w:fldCharType="separate"/>
          </w:r>
          <w:ins w:id="31" w:author="Thomas Stockhammer" w:date="2024-04-29T19:28:00Z">
            <w:r>
              <w:rPr>
                <w:noProof/>
                <w:webHidden/>
              </w:rPr>
              <w:t>10</w:t>
            </w:r>
            <w:r>
              <w:rPr>
                <w:noProof/>
                <w:webHidden/>
              </w:rPr>
              <w:fldChar w:fldCharType="end"/>
            </w:r>
            <w:r w:rsidRPr="00D75809">
              <w:rPr>
                <w:rStyle w:val="Hyperlink"/>
                <w:noProof/>
              </w:rPr>
              <w:fldChar w:fldCharType="end"/>
            </w:r>
          </w:ins>
        </w:p>
        <w:p w14:paraId="31551E30" w14:textId="338A44F0" w:rsidR="002B4300" w:rsidRDefault="002B4300">
          <w:pPr>
            <w:pStyle w:val="TOC2"/>
            <w:tabs>
              <w:tab w:val="left" w:pos="880"/>
              <w:tab w:val="right" w:leader="dot" w:pos="9010"/>
            </w:tabs>
            <w:rPr>
              <w:ins w:id="32" w:author="Thomas Stockhammer" w:date="2024-04-29T19:28:00Z"/>
              <w:rFonts w:asciiTheme="minorHAnsi" w:eastAsiaTheme="minorEastAsia" w:hAnsiTheme="minorHAnsi" w:cstheme="minorBidi"/>
              <w:noProof/>
              <w:kern w:val="2"/>
              <w:sz w:val="22"/>
              <w:szCs w:val="22"/>
              <w14:ligatures w14:val="standardContextual"/>
            </w:rPr>
          </w:pPr>
          <w:ins w:id="33"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"_Toc165311414"</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4.2</w:t>
            </w:r>
            <w:r>
              <w:rPr>
                <w:rFonts w:asciiTheme="minorHAnsi" w:eastAsiaTheme="minorEastAsia" w:hAnsiTheme="minorHAnsi" w:cstheme="minorBidi"/>
                <w:noProof/>
                <w:kern w:val="2"/>
                <w:sz w:val="22"/>
                <w:szCs w:val="22"/>
                <w14:ligatures w14:val="standardContextual"/>
              </w:rPr>
              <w:tab/>
            </w:r>
            <w:r w:rsidRPr="00D75809">
              <w:rPr>
                <w:rStyle w:val="Hyperlink"/>
                <w:noProof/>
              </w:rPr>
              <w:t>Communication prior to MPEG#141</w:t>
            </w:r>
            <w:r>
              <w:rPr>
                <w:noProof/>
                <w:webHidden/>
              </w:rPr>
              <w:tab/>
            </w:r>
            <w:r>
              <w:rPr>
                <w:noProof/>
                <w:webHidden/>
              </w:rPr>
              <w:fldChar w:fldCharType="begin"/>
            </w:r>
            <w:r>
              <w:rPr>
                <w:noProof/>
                <w:webHidden/>
              </w:rPr>
              <w:instrText xml:space="preserve"> PAGEREF _Toc165311414 \h </w:instrText>
            </w:r>
            <w:r>
              <w:rPr>
                <w:noProof/>
                <w:webHidden/>
              </w:rPr>
            </w:r>
          </w:ins>
          <w:r>
            <w:rPr>
              <w:noProof/>
              <w:webHidden/>
            </w:rPr>
            <w:fldChar w:fldCharType="separate"/>
          </w:r>
          <w:ins w:id="34" w:author="Thomas Stockhammer" w:date="2024-04-29T19:28:00Z">
            <w:r>
              <w:rPr>
                <w:noProof/>
                <w:webHidden/>
              </w:rPr>
              <w:t>11</w:t>
            </w:r>
            <w:r>
              <w:rPr>
                <w:noProof/>
                <w:webHidden/>
              </w:rPr>
              <w:fldChar w:fldCharType="end"/>
            </w:r>
            <w:r w:rsidRPr="00D75809">
              <w:rPr>
                <w:rStyle w:val="Hyperlink"/>
                <w:noProof/>
              </w:rPr>
              <w:fldChar w:fldCharType="end"/>
            </w:r>
          </w:ins>
        </w:p>
        <w:p w14:paraId="2973DDDF" w14:textId="61FD9DA0" w:rsidR="002B4300" w:rsidRDefault="002B4300">
          <w:pPr>
            <w:pStyle w:val="TOC3"/>
            <w:tabs>
              <w:tab w:val="right" w:leader="dot" w:pos="9010"/>
            </w:tabs>
            <w:rPr>
              <w:ins w:id="35" w:author="Thomas Stockhammer" w:date="2024-04-29T19:28:00Z"/>
              <w:rFonts w:asciiTheme="minorHAnsi" w:eastAsiaTheme="minorEastAsia" w:hAnsiTheme="minorHAnsi" w:cstheme="minorBidi"/>
              <w:noProof/>
              <w:kern w:val="2"/>
              <w:sz w:val="22"/>
              <w:szCs w:val="22"/>
              <w14:ligatures w14:val="standardContextual"/>
            </w:rPr>
          </w:pPr>
          <w:ins w:id="36"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"_Toc165311415"</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MPEG#133</w:t>
            </w:r>
            <w:r>
              <w:rPr>
                <w:noProof/>
                <w:webHidden/>
              </w:rPr>
              <w:tab/>
            </w:r>
            <w:r>
              <w:rPr>
                <w:noProof/>
                <w:webHidden/>
              </w:rPr>
              <w:fldChar w:fldCharType="begin"/>
            </w:r>
            <w:r>
              <w:rPr>
                <w:noProof/>
                <w:webHidden/>
              </w:rPr>
              <w:instrText xml:space="preserve"> PAGEREF _Toc165311415 \h </w:instrText>
            </w:r>
            <w:r>
              <w:rPr>
                <w:noProof/>
                <w:webHidden/>
              </w:rPr>
            </w:r>
          </w:ins>
          <w:r>
            <w:rPr>
              <w:noProof/>
              <w:webHidden/>
            </w:rPr>
            <w:fldChar w:fldCharType="separate"/>
          </w:r>
          <w:ins w:id="37" w:author="Thomas Stockhammer" w:date="2024-04-29T19:28:00Z">
            <w:r>
              <w:rPr>
                <w:noProof/>
                <w:webHidden/>
              </w:rPr>
              <w:t>11</w:t>
            </w:r>
            <w:r>
              <w:rPr>
                <w:noProof/>
                <w:webHidden/>
              </w:rPr>
              <w:fldChar w:fldCharType="end"/>
            </w:r>
            <w:r w:rsidRPr="00D75809">
              <w:rPr>
                <w:rStyle w:val="Hyperlink"/>
                <w:noProof/>
              </w:rPr>
              <w:fldChar w:fldCharType="end"/>
            </w:r>
          </w:ins>
        </w:p>
        <w:p w14:paraId="5D1383F5" w14:textId="78D7B4E0" w:rsidR="002B4300" w:rsidRDefault="002B4300">
          <w:pPr>
            <w:pStyle w:val="TOC3"/>
            <w:tabs>
              <w:tab w:val="right" w:leader="dot" w:pos="9010"/>
            </w:tabs>
            <w:rPr>
              <w:ins w:id="38" w:author="Thomas Stockhammer" w:date="2024-04-29T19:28:00Z"/>
              <w:rFonts w:asciiTheme="minorHAnsi" w:eastAsiaTheme="minorEastAsia" w:hAnsiTheme="minorHAnsi" w:cstheme="minorBidi"/>
              <w:noProof/>
              <w:kern w:val="2"/>
              <w:sz w:val="22"/>
              <w:szCs w:val="22"/>
              <w14:ligatures w14:val="standardContextual"/>
            </w:rPr>
          </w:pPr>
          <w:ins w:id="39"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MPEG#135</w:t>
            </w:r>
            <w:r>
              <w:rPr>
                <w:noProof/>
                <w:webHidden/>
              </w:rPr>
              <w:tab/>
            </w:r>
            <w:r>
              <w:rPr>
                <w:noProof/>
                <w:webHidden/>
              </w:rPr>
              <w:fldChar w:fldCharType="begin"/>
            </w:r>
            <w:r>
              <w:rPr>
                <w:noProof/>
                <w:webHidden/>
              </w:rPr>
              <w:instrText xml:space="preserve"> PAGEREF _Toc165311416 \h </w:instrText>
            </w:r>
            <w:r>
              <w:rPr>
                <w:noProof/>
                <w:webHidden/>
              </w:rPr>
            </w:r>
          </w:ins>
          <w:r>
            <w:rPr>
              <w:noProof/>
              <w:webHidden/>
            </w:rPr>
            <w:fldChar w:fldCharType="separate"/>
          </w:r>
          <w:ins w:id="40" w:author="Thomas Stockhammer" w:date="2024-04-29T19:28:00Z">
            <w:r>
              <w:rPr>
                <w:noProof/>
                <w:webHidden/>
              </w:rPr>
              <w:t>11</w:t>
            </w:r>
            <w:r>
              <w:rPr>
                <w:noProof/>
                <w:webHidden/>
              </w:rPr>
              <w:fldChar w:fldCharType="end"/>
            </w:r>
            <w:r w:rsidRPr="00D75809">
              <w:rPr>
                <w:rStyle w:val="Hyperlink"/>
                <w:noProof/>
              </w:rPr>
              <w:fldChar w:fldCharType="end"/>
            </w:r>
          </w:ins>
        </w:p>
        <w:p w14:paraId="50BA46F0" w14:textId="00678058" w:rsidR="002B4300" w:rsidRDefault="002B4300">
          <w:pPr>
            <w:pStyle w:val="TOC3"/>
            <w:tabs>
              <w:tab w:val="right" w:leader="dot" w:pos="9010"/>
            </w:tabs>
            <w:rPr>
              <w:ins w:id="41" w:author="Thomas Stockhammer" w:date="2024-04-29T19:28:00Z"/>
              <w:rFonts w:asciiTheme="minorHAnsi" w:eastAsiaTheme="minorEastAsia" w:hAnsiTheme="minorHAnsi" w:cstheme="minorBidi"/>
              <w:noProof/>
              <w:kern w:val="2"/>
              <w:sz w:val="22"/>
              <w:szCs w:val="22"/>
              <w14:ligatures w14:val="standardContextual"/>
            </w:rPr>
          </w:pPr>
          <w:ins w:id="42"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"_Toc165311417"</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MPEG#136</w:t>
            </w:r>
            <w:r>
              <w:rPr>
                <w:noProof/>
                <w:webHidden/>
              </w:rPr>
              <w:tab/>
            </w:r>
            <w:r>
              <w:rPr>
                <w:noProof/>
                <w:webHidden/>
              </w:rPr>
              <w:fldChar w:fldCharType="begin"/>
            </w:r>
            <w:r>
              <w:rPr>
                <w:noProof/>
                <w:webHidden/>
              </w:rPr>
              <w:instrText xml:space="preserve"> PAGEREF _Toc165311417 \h </w:instrText>
            </w:r>
            <w:r>
              <w:rPr>
                <w:noProof/>
                <w:webHidden/>
              </w:rPr>
            </w:r>
          </w:ins>
          <w:r>
            <w:rPr>
              <w:noProof/>
              <w:webHidden/>
            </w:rPr>
            <w:fldChar w:fldCharType="separate"/>
          </w:r>
          <w:ins w:id="43" w:author="Thomas Stockhammer" w:date="2024-04-29T19:28:00Z">
            <w:r>
              <w:rPr>
                <w:noProof/>
                <w:webHidden/>
              </w:rPr>
              <w:t>11</w:t>
            </w:r>
            <w:r>
              <w:rPr>
                <w:noProof/>
                <w:webHidden/>
              </w:rPr>
              <w:fldChar w:fldCharType="end"/>
            </w:r>
            <w:r w:rsidRPr="00D75809">
              <w:rPr>
                <w:rStyle w:val="Hyperlink"/>
                <w:noProof/>
              </w:rPr>
              <w:fldChar w:fldCharType="end"/>
            </w:r>
          </w:ins>
        </w:p>
        <w:p w14:paraId="15404579" w14:textId="4CB5DC0E" w:rsidR="002B4300" w:rsidRDefault="002B4300">
          <w:pPr>
            <w:pStyle w:val="TOC3"/>
            <w:tabs>
              <w:tab w:val="right" w:leader="dot" w:pos="9010"/>
            </w:tabs>
            <w:rPr>
              <w:ins w:id="44" w:author="Thomas Stockhammer" w:date="2024-04-29T19:28:00Z"/>
              <w:rFonts w:asciiTheme="minorHAnsi" w:eastAsiaTheme="minorEastAsia" w:hAnsiTheme="minorHAnsi" w:cstheme="minorBidi"/>
              <w:noProof/>
              <w:kern w:val="2"/>
              <w:sz w:val="22"/>
              <w:szCs w:val="22"/>
              <w14:ligatures w14:val="standardContextual"/>
            </w:rPr>
          </w:pPr>
          <w:ins w:id="45"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"_Toc165311418"</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MPEG#137</w:t>
            </w:r>
            <w:r>
              <w:rPr>
                <w:noProof/>
                <w:webHidden/>
              </w:rPr>
              <w:tab/>
            </w:r>
            <w:r>
              <w:rPr>
                <w:noProof/>
                <w:webHidden/>
              </w:rPr>
              <w:fldChar w:fldCharType="begin"/>
            </w:r>
            <w:r>
              <w:rPr>
                <w:noProof/>
                <w:webHidden/>
              </w:rPr>
              <w:instrText xml:space="preserve"> PAGEREF _Toc165311418 \h </w:instrText>
            </w:r>
            <w:r>
              <w:rPr>
                <w:noProof/>
                <w:webHidden/>
              </w:rPr>
            </w:r>
          </w:ins>
          <w:r>
            <w:rPr>
              <w:noProof/>
              <w:webHidden/>
            </w:rPr>
            <w:fldChar w:fldCharType="separate"/>
          </w:r>
          <w:ins w:id="46" w:author="Thomas Stockhammer" w:date="2024-04-29T19:28:00Z">
            <w:r>
              <w:rPr>
                <w:noProof/>
                <w:webHidden/>
              </w:rPr>
              <w:t>11</w:t>
            </w:r>
            <w:r>
              <w:rPr>
                <w:noProof/>
                <w:webHidden/>
              </w:rPr>
              <w:fldChar w:fldCharType="end"/>
            </w:r>
            <w:r w:rsidRPr="00D75809">
              <w:rPr>
                <w:rStyle w:val="Hyperlink"/>
                <w:noProof/>
              </w:rPr>
              <w:fldChar w:fldCharType="end"/>
            </w:r>
          </w:ins>
        </w:p>
        <w:p w14:paraId="5DB5F617" w14:textId="6CE53B64" w:rsidR="002B4300" w:rsidRDefault="002B4300">
          <w:pPr>
            <w:pStyle w:val="TOC3"/>
            <w:tabs>
              <w:tab w:val="right" w:leader="dot" w:pos="9010"/>
            </w:tabs>
            <w:rPr>
              <w:ins w:id="47" w:author="Thomas Stockhammer" w:date="2024-04-29T19:28:00Z"/>
              <w:rFonts w:asciiTheme="minorHAnsi" w:eastAsiaTheme="minorEastAsia" w:hAnsiTheme="minorHAnsi" w:cstheme="minorBidi"/>
              <w:noProof/>
              <w:kern w:val="2"/>
              <w:sz w:val="22"/>
              <w:szCs w:val="22"/>
              <w14:ligatures w14:val="standardContextual"/>
            </w:rPr>
          </w:pPr>
          <w:ins w:id="48"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"_Toc165311419"</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MPEG#138</w:t>
            </w:r>
            <w:r>
              <w:rPr>
                <w:noProof/>
                <w:webHidden/>
              </w:rPr>
              <w:tab/>
            </w:r>
            <w:r>
              <w:rPr>
                <w:noProof/>
                <w:webHidden/>
              </w:rPr>
              <w:fldChar w:fldCharType="begin"/>
            </w:r>
            <w:r>
              <w:rPr>
                <w:noProof/>
                <w:webHidden/>
              </w:rPr>
              <w:instrText xml:space="preserve"> PAGEREF _Toc165311419 \h </w:instrText>
            </w:r>
            <w:r>
              <w:rPr>
                <w:noProof/>
                <w:webHidden/>
              </w:rPr>
            </w:r>
          </w:ins>
          <w:r>
            <w:rPr>
              <w:noProof/>
              <w:webHidden/>
            </w:rPr>
            <w:fldChar w:fldCharType="separate"/>
          </w:r>
          <w:ins w:id="49" w:author="Thomas Stockhammer" w:date="2024-04-29T19:28:00Z">
            <w:r>
              <w:rPr>
                <w:noProof/>
                <w:webHidden/>
              </w:rPr>
              <w:t>11</w:t>
            </w:r>
            <w:r>
              <w:rPr>
                <w:noProof/>
                <w:webHidden/>
              </w:rPr>
              <w:fldChar w:fldCharType="end"/>
            </w:r>
            <w:r w:rsidRPr="00D75809">
              <w:rPr>
                <w:rStyle w:val="Hyperlink"/>
                <w:noProof/>
              </w:rPr>
              <w:fldChar w:fldCharType="end"/>
            </w:r>
          </w:ins>
        </w:p>
        <w:p w14:paraId="28AEC6F8" w14:textId="160C583B" w:rsidR="002B4300" w:rsidRDefault="002B4300">
          <w:pPr>
            <w:pStyle w:val="TOC3"/>
            <w:tabs>
              <w:tab w:val="right" w:leader="dot" w:pos="9010"/>
            </w:tabs>
            <w:rPr>
              <w:ins w:id="50" w:author="Thomas Stockhammer" w:date="2024-04-29T19:28:00Z"/>
              <w:rFonts w:asciiTheme="minorHAnsi" w:eastAsiaTheme="minorEastAsia" w:hAnsiTheme="minorHAnsi" w:cstheme="minorBidi"/>
              <w:noProof/>
              <w:kern w:val="2"/>
              <w:sz w:val="22"/>
              <w:szCs w:val="22"/>
              <w14:ligatures w14:val="standardContextual"/>
            </w:rPr>
          </w:pPr>
          <w:ins w:id="51"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"_Toc165311420"</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MPEG#139</w:t>
            </w:r>
            <w:r>
              <w:rPr>
                <w:noProof/>
                <w:webHidden/>
              </w:rPr>
              <w:tab/>
            </w:r>
            <w:r>
              <w:rPr>
                <w:noProof/>
                <w:webHidden/>
              </w:rPr>
              <w:fldChar w:fldCharType="begin"/>
            </w:r>
            <w:r>
              <w:rPr>
                <w:noProof/>
                <w:webHidden/>
              </w:rPr>
              <w:instrText xml:space="preserve"> PAGEREF _Toc165311420 \h </w:instrText>
            </w:r>
            <w:r>
              <w:rPr>
                <w:noProof/>
                <w:webHidden/>
              </w:rPr>
            </w:r>
          </w:ins>
          <w:r>
            <w:rPr>
              <w:noProof/>
              <w:webHidden/>
            </w:rPr>
            <w:fldChar w:fldCharType="separate"/>
          </w:r>
          <w:ins w:id="52" w:author="Thomas Stockhammer" w:date="2024-04-29T19:28:00Z">
            <w:r>
              <w:rPr>
                <w:noProof/>
                <w:webHidden/>
              </w:rPr>
              <w:t>11</w:t>
            </w:r>
            <w:r>
              <w:rPr>
                <w:noProof/>
                <w:webHidden/>
              </w:rPr>
              <w:fldChar w:fldCharType="end"/>
            </w:r>
            <w:r w:rsidRPr="00D75809">
              <w:rPr>
                <w:rStyle w:val="Hyperlink"/>
                <w:noProof/>
              </w:rPr>
              <w:fldChar w:fldCharType="end"/>
            </w:r>
          </w:ins>
        </w:p>
        <w:p w14:paraId="5413E02D" w14:textId="19FA99A9" w:rsidR="002B4300" w:rsidRDefault="002B4300">
          <w:pPr>
            <w:pStyle w:val="TOC3"/>
            <w:tabs>
              <w:tab w:val="right" w:leader="dot" w:pos="9010"/>
            </w:tabs>
            <w:rPr>
              <w:ins w:id="53" w:author="Thomas Stockhammer" w:date="2024-04-29T19:28:00Z"/>
              <w:rFonts w:asciiTheme="minorHAnsi" w:eastAsiaTheme="minorEastAsia" w:hAnsiTheme="minorHAnsi" w:cstheme="minorBidi"/>
              <w:noProof/>
              <w:kern w:val="2"/>
              <w:sz w:val="22"/>
              <w:szCs w:val="22"/>
              <w14:ligatures w14:val="standardContextual"/>
            </w:rPr>
          </w:pPr>
          <w:ins w:id="54"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"_Toc165311421"</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MPEG#140</w:t>
            </w:r>
            <w:r>
              <w:rPr>
                <w:noProof/>
                <w:webHidden/>
              </w:rPr>
              <w:tab/>
            </w:r>
            <w:r>
              <w:rPr>
                <w:noProof/>
                <w:webHidden/>
              </w:rPr>
              <w:fldChar w:fldCharType="begin"/>
            </w:r>
            <w:r>
              <w:rPr>
                <w:noProof/>
                <w:webHidden/>
              </w:rPr>
              <w:instrText xml:space="preserve"> PAGEREF _Toc165311421 \h </w:instrText>
            </w:r>
            <w:r>
              <w:rPr>
                <w:noProof/>
                <w:webHidden/>
              </w:rPr>
            </w:r>
          </w:ins>
          <w:r>
            <w:rPr>
              <w:noProof/>
              <w:webHidden/>
            </w:rPr>
            <w:fldChar w:fldCharType="separate"/>
          </w:r>
          <w:ins w:id="55" w:author="Thomas Stockhammer" w:date="2024-04-29T19:28:00Z">
            <w:r>
              <w:rPr>
                <w:noProof/>
                <w:webHidden/>
              </w:rPr>
              <w:t>12</w:t>
            </w:r>
            <w:r>
              <w:rPr>
                <w:noProof/>
                <w:webHidden/>
              </w:rPr>
              <w:fldChar w:fldCharType="end"/>
            </w:r>
            <w:r w:rsidRPr="00D75809">
              <w:rPr>
                <w:rStyle w:val="Hyperlink"/>
                <w:noProof/>
              </w:rPr>
              <w:fldChar w:fldCharType="end"/>
            </w:r>
          </w:ins>
        </w:p>
        <w:p w14:paraId="198BEE26" w14:textId="62007724" w:rsidR="002B4300" w:rsidRDefault="002B4300">
          <w:pPr>
            <w:pStyle w:val="TOC3"/>
            <w:tabs>
              <w:tab w:val="right" w:leader="dot" w:pos="9010"/>
            </w:tabs>
            <w:rPr>
              <w:ins w:id="56" w:author="Thomas Stockhammer" w:date="2024-04-29T19:28:00Z"/>
              <w:rFonts w:asciiTheme="minorHAnsi" w:eastAsiaTheme="minorEastAsia" w:hAnsiTheme="minorHAnsi" w:cstheme="minorBidi"/>
              <w:noProof/>
              <w:kern w:val="2"/>
              <w:sz w:val="22"/>
              <w:szCs w:val="22"/>
              <w14:ligatures w14:val="standardContextual"/>
            </w:rPr>
          </w:pPr>
          <w:ins w:id="57"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"_Toc165311422"</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MPEG#141</w:t>
            </w:r>
            <w:r>
              <w:rPr>
                <w:noProof/>
                <w:webHidden/>
              </w:rPr>
              <w:tab/>
            </w:r>
            <w:r>
              <w:rPr>
                <w:noProof/>
                <w:webHidden/>
              </w:rPr>
              <w:fldChar w:fldCharType="begin"/>
            </w:r>
            <w:r>
              <w:rPr>
                <w:noProof/>
                <w:webHidden/>
              </w:rPr>
              <w:instrText xml:space="preserve"> PAGEREF _Toc165311422 \h </w:instrText>
            </w:r>
            <w:r>
              <w:rPr>
                <w:noProof/>
                <w:webHidden/>
              </w:rPr>
            </w:r>
          </w:ins>
          <w:r>
            <w:rPr>
              <w:noProof/>
              <w:webHidden/>
            </w:rPr>
            <w:fldChar w:fldCharType="separate"/>
          </w:r>
          <w:ins w:id="58" w:author="Thomas Stockhammer" w:date="2024-04-29T19:28:00Z">
            <w:r>
              <w:rPr>
                <w:noProof/>
                <w:webHidden/>
              </w:rPr>
              <w:t>12</w:t>
            </w:r>
            <w:r>
              <w:rPr>
                <w:noProof/>
                <w:webHidden/>
              </w:rPr>
              <w:fldChar w:fldCharType="end"/>
            </w:r>
            <w:r w:rsidRPr="00D75809">
              <w:rPr>
                <w:rStyle w:val="Hyperlink"/>
                <w:noProof/>
              </w:rPr>
              <w:fldChar w:fldCharType="end"/>
            </w:r>
          </w:ins>
        </w:p>
        <w:p w14:paraId="283BEC71" w14:textId="0CA45A38" w:rsidR="002B4300" w:rsidRDefault="002B4300">
          <w:pPr>
            <w:pStyle w:val="TOC2"/>
            <w:tabs>
              <w:tab w:val="left" w:pos="880"/>
              <w:tab w:val="right" w:leader="dot" w:pos="9010"/>
            </w:tabs>
            <w:rPr>
              <w:ins w:id="59" w:author="Thomas Stockhammer" w:date="2024-04-29T19:28:00Z"/>
              <w:rFonts w:asciiTheme="minorHAnsi" w:eastAsiaTheme="minorEastAsia" w:hAnsiTheme="minorHAnsi" w:cstheme="minorBidi"/>
              <w:noProof/>
              <w:kern w:val="2"/>
              <w:sz w:val="22"/>
              <w:szCs w:val="22"/>
              <w14:ligatures w14:val="standardContextual"/>
            </w:rPr>
          </w:pPr>
          <w:ins w:id="60"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"_Toc165311423"</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4.3</w:t>
            </w:r>
            <w:r>
              <w:rPr>
                <w:rFonts w:asciiTheme="minorHAnsi" w:eastAsiaTheme="minorEastAsia" w:hAnsiTheme="minorHAnsi" w:cstheme="minorBidi"/>
                <w:noProof/>
                <w:kern w:val="2"/>
                <w:sz w:val="22"/>
                <w:szCs w:val="22"/>
                <w14:ligatures w14:val="standardContextual"/>
              </w:rPr>
              <w:tab/>
            </w:r>
            <w:r w:rsidRPr="00D75809">
              <w:rPr>
                <w:rStyle w:val="Hyperlink"/>
                <w:noProof/>
              </w:rPr>
              <w:t>Communication at MPEG#142</w:t>
            </w:r>
            <w:r>
              <w:rPr>
                <w:noProof/>
                <w:webHidden/>
              </w:rPr>
              <w:tab/>
            </w:r>
            <w:r>
              <w:rPr>
                <w:noProof/>
                <w:webHidden/>
              </w:rPr>
              <w:fldChar w:fldCharType="begin"/>
            </w:r>
            <w:r>
              <w:rPr>
                <w:noProof/>
                <w:webHidden/>
              </w:rPr>
              <w:instrText xml:space="preserve"> PAGEREF _Toc165311423 \h </w:instrText>
            </w:r>
            <w:r>
              <w:rPr>
                <w:noProof/>
                <w:webHidden/>
              </w:rPr>
            </w:r>
          </w:ins>
          <w:r>
            <w:rPr>
              <w:noProof/>
              <w:webHidden/>
            </w:rPr>
            <w:fldChar w:fldCharType="separate"/>
          </w:r>
          <w:ins w:id="61" w:author="Thomas Stockhammer" w:date="2024-04-29T19:28:00Z">
            <w:r>
              <w:rPr>
                <w:noProof/>
                <w:webHidden/>
              </w:rPr>
              <w:t>12</w:t>
            </w:r>
            <w:r>
              <w:rPr>
                <w:noProof/>
                <w:webHidden/>
              </w:rPr>
              <w:fldChar w:fldCharType="end"/>
            </w:r>
            <w:r w:rsidRPr="00D75809">
              <w:rPr>
                <w:rStyle w:val="Hyperlink"/>
                <w:noProof/>
              </w:rPr>
              <w:fldChar w:fldCharType="end"/>
            </w:r>
          </w:ins>
        </w:p>
        <w:p w14:paraId="1DEA6D37" w14:textId="62DCB7C7" w:rsidR="002B4300" w:rsidRDefault="002B4300">
          <w:pPr>
            <w:pStyle w:val="TOC2"/>
            <w:tabs>
              <w:tab w:val="left" w:pos="880"/>
              <w:tab w:val="right" w:leader="dot" w:pos="9010"/>
            </w:tabs>
            <w:rPr>
              <w:ins w:id="62" w:author="Thomas Stockhammer" w:date="2024-04-29T19:28:00Z"/>
              <w:rFonts w:asciiTheme="minorHAnsi" w:eastAsiaTheme="minorEastAsia" w:hAnsiTheme="minorHAnsi" w:cstheme="minorBidi"/>
              <w:noProof/>
              <w:kern w:val="2"/>
              <w:sz w:val="22"/>
              <w:szCs w:val="22"/>
              <w14:ligatures w14:val="standardContextual"/>
            </w:rPr>
          </w:pPr>
          <w:ins w:id="63"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"_Toc165311424"</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4.4</w:t>
            </w:r>
            <w:r>
              <w:rPr>
                <w:rFonts w:asciiTheme="minorHAnsi" w:eastAsiaTheme="minorEastAsia" w:hAnsiTheme="minorHAnsi" w:cstheme="minorBidi"/>
                <w:noProof/>
                <w:kern w:val="2"/>
                <w:sz w:val="22"/>
                <w:szCs w:val="22"/>
                <w14:ligatures w14:val="standardContextual"/>
              </w:rPr>
              <w:tab/>
            </w:r>
            <w:r w:rsidRPr="00D75809">
              <w:rPr>
                <w:rStyle w:val="Hyperlink"/>
                <w:noProof/>
              </w:rPr>
              <w:t>Communication from MPEG#143</w:t>
            </w:r>
            <w:r>
              <w:rPr>
                <w:noProof/>
                <w:webHidden/>
              </w:rPr>
              <w:tab/>
            </w:r>
            <w:r>
              <w:rPr>
                <w:noProof/>
                <w:webHidden/>
              </w:rPr>
              <w:fldChar w:fldCharType="begin"/>
            </w:r>
            <w:r>
              <w:rPr>
                <w:noProof/>
                <w:webHidden/>
              </w:rPr>
              <w:instrText xml:space="preserve"> PAGEREF _Toc165311424 \h </w:instrText>
            </w:r>
            <w:r>
              <w:rPr>
                <w:noProof/>
                <w:webHidden/>
              </w:rPr>
            </w:r>
          </w:ins>
          <w:r>
            <w:rPr>
              <w:noProof/>
              <w:webHidden/>
            </w:rPr>
            <w:fldChar w:fldCharType="separate"/>
          </w:r>
          <w:ins w:id="64" w:author="Thomas Stockhammer" w:date="2024-04-29T19:28:00Z">
            <w:r>
              <w:rPr>
                <w:noProof/>
                <w:webHidden/>
              </w:rPr>
              <w:t>13</w:t>
            </w:r>
            <w:r>
              <w:rPr>
                <w:noProof/>
                <w:webHidden/>
              </w:rPr>
              <w:fldChar w:fldCharType="end"/>
            </w:r>
            <w:r w:rsidRPr="00D75809">
              <w:rPr>
                <w:rStyle w:val="Hyperlink"/>
                <w:noProof/>
              </w:rPr>
              <w:fldChar w:fldCharType="end"/>
            </w:r>
          </w:ins>
        </w:p>
        <w:p w14:paraId="456C995E" w14:textId="1290A663" w:rsidR="002B4300" w:rsidRDefault="002B4300">
          <w:pPr>
            <w:pStyle w:val="TOC1"/>
            <w:rPr>
              <w:ins w:id="65" w:author="Thomas Stockhammer" w:date="2024-04-29T19:28:00Z"/>
              <w:rFonts w:asciiTheme="minorHAnsi" w:eastAsiaTheme="minorEastAsia" w:hAnsiTheme="minorHAnsi" w:cstheme="minorBidi"/>
              <w:noProof/>
              <w:kern w:val="2"/>
              <w:sz w:val="22"/>
              <w:szCs w:val="22"/>
              <w14:ligatures w14:val="standardContextual"/>
            </w:rPr>
          </w:pPr>
          <w:ins w:id="66"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"_Toc165311425"</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w:t>
            </w:r>
            <w:r>
              <w:rPr>
                <w:rFonts w:asciiTheme="minorHAnsi" w:eastAsiaTheme="minorEastAsia" w:hAnsiTheme="minorHAnsi" w:cstheme="minorBidi"/>
                <w:noProof/>
                <w:kern w:val="2"/>
                <w:sz w:val="22"/>
                <w:szCs w:val="22"/>
                <w14:ligatures w14:val="standardContextual"/>
              </w:rPr>
              <w:tab/>
            </w:r>
            <w:r w:rsidRPr="00D75809">
              <w:rPr>
                <w:rStyle w:val="Hyperlink"/>
                <w:noProof/>
              </w:rPr>
              <w:t>Requirements, Scenarios and Test Assets</w:t>
            </w:r>
            <w:r>
              <w:rPr>
                <w:noProof/>
                <w:webHidden/>
              </w:rPr>
              <w:tab/>
            </w:r>
            <w:r>
              <w:rPr>
                <w:noProof/>
                <w:webHidden/>
              </w:rPr>
              <w:fldChar w:fldCharType="begin"/>
            </w:r>
            <w:r>
              <w:rPr>
                <w:noProof/>
                <w:webHidden/>
              </w:rPr>
              <w:instrText xml:space="preserve"> PAGEREF _Toc165311425 \h </w:instrText>
            </w:r>
            <w:r>
              <w:rPr>
                <w:noProof/>
                <w:webHidden/>
              </w:rPr>
            </w:r>
          </w:ins>
          <w:r>
            <w:rPr>
              <w:noProof/>
              <w:webHidden/>
            </w:rPr>
            <w:fldChar w:fldCharType="separate"/>
          </w:r>
          <w:ins w:id="67" w:author="Thomas Stockhammer" w:date="2024-04-29T19:28:00Z">
            <w:r>
              <w:rPr>
                <w:noProof/>
                <w:webHidden/>
              </w:rPr>
              <w:t>13</w:t>
            </w:r>
            <w:r>
              <w:rPr>
                <w:noProof/>
                <w:webHidden/>
              </w:rPr>
              <w:fldChar w:fldCharType="end"/>
            </w:r>
            <w:r w:rsidRPr="00D75809">
              <w:rPr>
                <w:rStyle w:val="Hyperlink"/>
                <w:noProof/>
              </w:rPr>
              <w:fldChar w:fldCharType="end"/>
            </w:r>
          </w:ins>
        </w:p>
        <w:p w14:paraId="72448270" w14:textId="329D619C" w:rsidR="002B4300" w:rsidRDefault="002B4300">
          <w:pPr>
            <w:pStyle w:val="TOC2"/>
            <w:tabs>
              <w:tab w:val="left" w:pos="880"/>
              <w:tab w:val="right" w:leader="dot" w:pos="9010"/>
            </w:tabs>
            <w:rPr>
              <w:ins w:id="68" w:author="Thomas Stockhammer" w:date="2024-04-29T19:28:00Z"/>
              <w:rFonts w:asciiTheme="minorHAnsi" w:eastAsiaTheme="minorEastAsia" w:hAnsiTheme="minorHAnsi" w:cstheme="minorBidi"/>
              <w:noProof/>
              <w:kern w:val="2"/>
              <w:sz w:val="22"/>
              <w:szCs w:val="22"/>
              <w14:ligatures w14:val="standardContextual"/>
            </w:rPr>
          </w:pPr>
          <w:ins w:id="69"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5.1</w:t>
            </w:r>
            <w:r>
              <w:rPr>
                <w:rFonts w:asciiTheme="minorHAnsi" w:eastAsiaTheme="minorEastAsia" w:hAnsiTheme="minorHAnsi" w:cstheme="minorBidi"/>
                <w:noProof/>
                <w:kern w:val="2"/>
                <w:sz w:val="22"/>
                <w:szCs w:val="22"/>
                <w14:ligatures w14:val="standardContextual"/>
              </w:rPr>
              <w:tab/>
            </w:r>
            <w:r w:rsidRPr="00D75809">
              <w:rPr>
                <w:rStyle w:val="Hyperlink"/>
                <w:noProof/>
              </w:rPr>
              <w:t>Requirements</w:t>
            </w:r>
            <w:r>
              <w:rPr>
                <w:noProof/>
                <w:webHidden/>
              </w:rPr>
              <w:tab/>
            </w:r>
            <w:r>
              <w:rPr>
                <w:noProof/>
                <w:webHidden/>
              </w:rPr>
              <w:fldChar w:fldCharType="begin"/>
            </w:r>
            <w:r>
              <w:rPr>
                <w:noProof/>
                <w:webHidden/>
              </w:rPr>
              <w:instrText xml:space="preserve"> PAGEREF _Toc165311426 \h </w:instrText>
            </w:r>
            <w:r>
              <w:rPr>
                <w:noProof/>
                <w:webHidden/>
              </w:rPr>
            </w:r>
          </w:ins>
          <w:r>
            <w:rPr>
              <w:noProof/>
              <w:webHidden/>
            </w:rPr>
            <w:fldChar w:fldCharType="separate"/>
          </w:r>
          <w:ins w:id="70" w:author="Thomas Stockhammer" w:date="2024-04-29T19:28:00Z">
            <w:r>
              <w:rPr>
                <w:noProof/>
                <w:webHidden/>
              </w:rPr>
              <w:t>13</w:t>
            </w:r>
            <w:r>
              <w:rPr>
                <w:noProof/>
                <w:webHidden/>
              </w:rPr>
              <w:fldChar w:fldCharType="end"/>
            </w:r>
            <w:r w:rsidRPr="00D75809">
              <w:rPr>
                <w:rStyle w:val="Hyperlink"/>
                <w:noProof/>
              </w:rPr>
              <w:fldChar w:fldCharType="end"/>
            </w:r>
          </w:ins>
        </w:p>
        <w:p w14:paraId="494CF3FB" w14:textId="519F04C3" w:rsidR="002B4300" w:rsidRDefault="002B4300">
          <w:pPr>
            <w:pStyle w:val="TOC2"/>
            <w:tabs>
              <w:tab w:val="left" w:pos="880"/>
              <w:tab w:val="right" w:leader="dot" w:pos="9010"/>
            </w:tabs>
            <w:rPr>
              <w:ins w:id="71" w:author="Thomas Stockhammer" w:date="2024-04-29T19:28:00Z"/>
              <w:rFonts w:asciiTheme="minorHAnsi" w:eastAsiaTheme="minorEastAsia" w:hAnsiTheme="minorHAnsi" w:cstheme="minorBidi"/>
              <w:noProof/>
              <w:kern w:val="2"/>
              <w:sz w:val="22"/>
              <w:szCs w:val="22"/>
              <w14:ligatures w14:val="standardContextual"/>
            </w:rPr>
          </w:pPr>
          <w:ins w:id="72"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"_Toc165311427"</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5.2</w:t>
            </w:r>
            <w:r>
              <w:rPr>
                <w:rFonts w:asciiTheme="minorHAnsi" w:eastAsiaTheme="minorEastAsia" w:hAnsiTheme="minorHAnsi" w:cstheme="minorBidi"/>
                <w:noProof/>
                <w:kern w:val="2"/>
                <w:sz w:val="22"/>
                <w:szCs w:val="22"/>
                <w14:ligatures w14:val="standardContextual"/>
              </w:rPr>
              <w:tab/>
            </w:r>
            <w:r w:rsidRPr="00D75809">
              <w:rPr>
                <w:rStyle w:val="Hyperlink"/>
                <w:noProof/>
              </w:rPr>
              <w:t>Scenarios</w:t>
            </w:r>
            <w:r>
              <w:rPr>
                <w:noProof/>
                <w:webHidden/>
              </w:rPr>
              <w:tab/>
            </w:r>
            <w:r>
              <w:rPr>
                <w:noProof/>
                <w:webHidden/>
              </w:rPr>
              <w:fldChar w:fldCharType="begin"/>
            </w:r>
            <w:r>
              <w:rPr>
                <w:noProof/>
                <w:webHidden/>
              </w:rPr>
              <w:instrText xml:space="preserve"> PAGEREF _Toc165311427 \h </w:instrText>
            </w:r>
            <w:r>
              <w:rPr>
                <w:noProof/>
                <w:webHidden/>
              </w:rPr>
            </w:r>
          </w:ins>
          <w:r>
            <w:rPr>
              <w:noProof/>
              <w:webHidden/>
            </w:rPr>
            <w:fldChar w:fldCharType="separate"/>
          </w:r>
          <w:ins w:id="73" w:author="Thomas Stockhammer" w:date="2024-04-29T19:28:00Z">
            <w:r>
              <w:rPr>
                <w:noProof/>
                <w:webHidden/>
              </w:rPr>
              <w:t>13</w:t>
            </w:r>
            <w:r>
              <w:rPr>
                <w:noProof/>
                <w:webHidden/>
              </w:rPr>
              <w:fldChar w:fldCharType="end"/>
            </w:r>
            <w:r w:rsidRPr="00D75809">
              <w:rPr>
                <w:rStyle w:val="Hyperlink"/>
                <w:noProof/>
              </w:rPr>
              <w:fldChar w:fldCharType="end"/>
            </w:r>
          </w:ins>
        </w:p>
        <w:p w14:paraId="2838B03D" w14:textId="06D83B9D" w:rsidR="002B4300" w:rsidRDefault="002B4300">
          <w:pPr>
            <w:pStyle w:val="TOC2"/>
            <w:tabs>
              <w:tab w:val="left" w:pos="880"/>
              <w:tab w:val="right" w:leader="dot" w:pos="9010"/>
            </w:tabs>
            <w:rPr>
              <w:ins w:id="74" w:author="Thomas Stockhammer" w:date="2024-04-29T19:28:00Z"/>
              <w:rFonts w:asciiTheme="minorHAnsi" w:eastAsiaTheme="minorEastAsia" w:hAnsiTheme="minorHAnsi" w:cstheme="minorBidi"/>
              <w:noProof/>
              <w:kern w:val="2"/>
              <w:sz w:val="22"/>
              <w:szCs w:val="22"/>
              <w14:ligatures w14:val="standardContextual"/>
            </w:rPr>
          </w:pPr>
          <w:ins w:id="75"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"_Toc165311428"</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5.3</w:t>
            </w:r>
            <w:r>
              <w:rPr>
                <w:rFonts w:asciiTheme="minorHAnsi" w:eastAsiaTheme="minorEastAsia" w:hAnsiTheme="minorHAnsi" w:cstheme="minorBidi"/>
                <w:noProof/>
                <w:kern w:val="2"/>
                <w:sz w:val="22"/>
                <w:szCs w:val="22"/>
                <w14:ligatures w14:val="standardContextual"/>
              </w:rPr>
              <w:tab/>
            </w:r>
            <w:r w:rsidRPr="00D75809">
              <w:rPr>
                <w:rStyle w:val="Hyperlink"/>
                <w:noProof/>
              </w:rPr>
              <w:t>Template for Test Scenario</w:t>
            </w:r>
            <w:r>
              <w:rPr>
                <w:noProof/>
                <w:webHidden/>
              </w:rPr>
              <w:tab/>
            </w:r>
            <w:r>
              <w:rPr>
                <w:noProof/>
                <w:webHidden/>
              </w:rPr>
              <w:fldChar w:fldCharType="begin"/>
            </w:r>
            <w:r>
              <w:rPr>
                <w:noProof/>
                <w:webHidden/>
              </w:rPr>
              <w:instrText xml:space="preserve"> PAGEREF _Toc165311428 \h </w:instrText>
            </w:r>
            <w:r>
              <w:rPr>
                <w:noProof/>
                <w:webHidden/>
              </w:rPr>
            </w:r>
          </w:ins>
          <w:r>
            <w:rPr>
              <w:noProof/>
              <w:webHidden/>
            </w:rPr>
            <w:fldChar w:fldCharType="separate"/>
          </w:r>
          <w:ins w:id="76" w:author="Thomas Stockhammer" w:date="2024-04-29T19:28:00Z">
            <w:r>
              <w:rPr>
                <w:noProof/>
                <w:webHidden/>
              </w:rPr>
              <w:t>14</w:t>
            </w:r>
            <w:r>
              <w:rPr>
                <w:noProof/>
                <w:webHidden/>
              </w:rPr>
              <w:fldChar w:fldCharType="end"/>
            </w:r>
            <w:r w:rsidRPr="00D75809">
              <w:rPr>
                <w:rStyle w:val="Hyperlink"/>
                <w:noProof/>
              </w:rPr>
              <w:fldChar w:fldCharType="end"/>
            </w:r>
          </w:ins>
        </w:p>
        <w:p w14:paraId="21CDD5A6" w14:textId="26EF113C" w:rsidR="002B4300" w:rsidRDefault="002B4300">
          <w:pPr>
            <w:pStyle w:val="TOC2"/>
            <w:tabs>
              <w:tab w:val="left" w:pos="880"/>
              <w:tab w:val="right" w:leader="dot" w:pos="9010"/>
            </w:tabs>
            <w:rPr>
              <w:ins w:id="77" w:author="Thomas Stockhammer" w:date="2024-04-29T19:28:00Z"/>
              <w:rFonts w:asciiTheme="minorHAnsi" w:eastAsiaTheme="minorEastAsia" w:hAnsiTheme="minorHAnsi" w:cstheme="minorBidi"/>
              <w:noProof/>
              <w:kern w:val="2"/>
              <w:sz w:val="22"/>
              <w:szCs w:val="22"/>
              <w14:ligatures w14:val="standardContextual"/>
            </w:rPr>
          </w:pPr>
          <w:ins w:id="78"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"_Toc165311429"</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5.4</w:t>
            </w:r>
            <w:r>
              <w:rPr>
                <w:rFonts w:asciiTheme="minorHAnsi" w:eastAsiaTheme="minorEastAsia" w:hAnsiTheme="minorHAnsi" w:cstheme="minorBidi"/>
                <w:noProof/>
                <w:kern w:val="2"/>
                <w:sz w:val="22"/>
                <w:szCs w:val="22"/>
                <w14:ligatures w14:val="standardContextual"/>
              </w:rPr>
              <w:tab/>
            </w:r>
            <w:r w:rsidRPr="00D75809">
              <w:rPr>
                <w:rStyle w:val="Hyperlink"/>
                <w:noProof/>
              </w:rPr>
              <w:t>Continuous Call for Test Data</w:t>
            </w:r>
            <w:r>
              <w:rPr>
                <w:noProof/>
                <w:webHidden/>
              </w:rPr>
              <w:tab/>
            </w:r>
            <w:r>
              <w:rPr>
                <w:noProof/>
                <w:webHidden/>
              </w:rPr>
              <w:fldChar w:fldCharType="begin"/>
            </w:r>
            <w:r>
              <w:rPr>
                <w:noProof/>
                <w:webHidden/>
              </w:rPr>
              <w:instrText xml:space="preserve"> PAGEREF _Toc165311429 \h </w:instrText>
            </w:r>
            <w:r>
              <w:rPr>
                <w:noProof/>
                <w:webHidden/>
              </w:rPr>
            </w:r>
          </w:ins>
          <w:r>
            <w:rPr>
              <w:noProof/>
              <w:webHidden/>
            </w:rPr>
            <w:fldChar w:fldCharType="separate"/>
          </w:r>
          <w:ins w:id="79" w:author="Thomas Stockhammer" w:date="2024-04-29T19:28:00Z">
            <w:r>
              <w:rPr>
                <w:noProof/>
                <w:webHidden/>
              </w:rPr>
              <w:t>14</w:t>
            </w:r>
            <w:r>
              <w:rPr>
                <w:noProof/>
                <w:webHidden/>
              </w:rPr>
              <w:fldChar w:fldCharType="end"/>
            </w:r>
            <w:r w:rsidRPr="00D75809">
              <w:rPr>
                <w:rStyle w:val="Hyperlink"/>
                <w:noProof/>
              </w:rPr>
              <w:fldChar w:fldCharType="end"/>
            </w:r>
          </w:ins>
        </w:p>
        <w:p w14:paraId="708A11B3" w14:textId="494F2E4D" w:rsidR="002B4300" w:rsidRDefault="002B4300">
          <w:pPr>
            <w:pStyle w:val="TOC2"/>
            <w:tabs>
              <w:tab w:val="left" w:pos="880"/>
              <w:tab w:val="right" w:leader="dot" w:pos="9010"/>
            </w:tabs>
            <w:rPr>
              <w:ins w:id="80" w:author="Thomas Stockhammer" w:date="2024-04-29T19:28:00Z"/>
              <w:rFonts w:asciiTheme="minorHAnsi" w:eastAsiaTheme="minorEastAsia" w:hAnsiTheme="minorHAnsi" w:cstheme="minorBidi"/>
              <w:noProof/>
              <w:kern w:val="2"/>
              <w:sz w:val="22"/>
              <w:szCs w:val="22"/>
              <w14:ligatures w14:val="standardContextual"/>
            </w:rPr>
          </w:pPr>
          <w:ins w:id="81"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"_Toc165311430"</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5.5</w:t>
            </w:r>
            <w:r>
              <w:rPr>
                <w:rFonts w:asciiTheme="minorHAnsi" w:eastAsiaTheme="minorEastAsia" w:hAnsiTheme="minorHAnsi" w:cstheme="minorBidi"/>
                <w:noProof/>
                <w:kern w:val="2"/>
                <w:sz w:val="22"/>
                <w:szCs w:val="22"/>
                <w14:ligatures w14:val="standardContextual"/>
              </w:rPr>
              <w:tab/>
            </w:r>
            <w:r w:rsidRPr="00D75809">
              <w:rPr>
                <w:rStyle w:val="Hyperlink"/>
                <w:noProof/>
              </w:rPr>
              <w:t>Timeline</w:t>
            </w:r>
            <w:r>
              <w:rPr>
                <w:noProof/>
                <w:webHidden/>
              </w:rPr>
              <w:tab/>
            </w:r>
            <w:r>
              <w:rPr>
                <w:noProof/>
                <w:webHidden/>
              </w:rPr>
              <w:fldChar w:fldCharType="begin"/>
            </w:r>
            <w:r>
              <w:rPr>
                <w:noProof/>
                <w:webHidden/>
              </w:rPr>
              <w:instrText xml:space="preserve"> PAGEREF _Toc165311430 \h </w:instrText>
            </w:r>
            <w:r>
              <w:rPr>
                <w:noProof/>
                <w:webHidden/>
              </w:rPr>
            </w:r>
          </w:ins>
          <w:r>
            <w:rPr>
              <w:noProof/>
              <w:webHidden/>
            </w:rPr>
            <w:fldChar w:fldCharType="separate"/>
          </w:r>
          <w:ins w:id="82" w:author="Thomas Stockhammer" w:date="2024-04-29T19:28:00Z">
            <w:r>
              <w:rPr>
                <w:noProof/>
                <w:webHidden/>
              </w:rPr>
              <w:t>14</w:t>
            </w:r>
            <w:r>
              <w:rPr>
                <w:noProof/>
                <w:webHidden/>
              </w:rPr>
              <w:fldChar w:fldCharType="end"/>
            </w:r>
            <w:r w:rsidRPr="00D75809">
              <w:rPr>
                <w:rStyle w:val="Hyperlink"/>
                <w:noProof/>
              </w:rPr>
              <w:fldChar w:fldCharType="end"/>
            </w:r>
          </w:ins>
        </w:p>
        <w:p w14:paraId="7BD5FC68" w14:textId="48BCE855" w:rsidR="002B4300" w:rsidRDefault="002B4300">
          <w:pPr>
            <w:pStyle w:val="TOC2"/>
            <w:tabs>
              <w:tab w:val="left" w:pos="880"/>
              <w:tab w:val="right" w:leader="dot" w:pos="9010"/>
            </w:tabs>
            <w:rPr>
              <w:ins w:id="83" w:author="Thomas Stockhammer" w:date="2024-04-29T19:28:00Z"/>
              <w:rFonts w:asciiTheme="minorHAnsi" w:eastAsiaTheme="minorEastAsia" w:hAnsiTheme="minorHAnsi" w:cstheme="minorBidi"/>
              <w:noProof/>
              <w:kern w:val="2"/>
              <w:sz w:val="22"/>
              <w:szCs w:val="22"/>
              <w14:ligatures w14:val="standardContextual"/>
            </w:rPr>
          </w:pPr>
          <w:ins w:id="84"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"_Toc165311431"</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5.6</w:t>
            </w:r>
            <w:r>
              <w:rPr>
                <w:rFonts w:asciiTheme="minorHAnsi" w:eastAsiaTheme="minorEastAsia" w:hAnsiTheme="minorHAnsi" w:cstheme="minorBidi"/>
                <w:noProof/>
                <w:kern w:val="2"/>
                <w:sz w:val="22"/>
                <w:szCs w:val="22"/>
                <w14:ligatures w14:val="standardContextual"/>
              </w:rPr>
              <w:tab/>
            </w:r>
            <w:r w:rsidRPr="00D75809">
              <w:rPr>
                <w:rStyle w:val="Hyperlink"/>
                <w:noProof/>
              </w:rPr>
              <w:t>Available Test Assets</w:t>
            </w:r>
            <w:r>
              <w:rPr>
                <w:noProof/>
                <w:webHidden/>
              </w:rPr>
              <w:tab/>
            </w:r>
            <w:r>
              <w:rPr>
                <w:noProof/>
                <w:webHidden/>
              </w:rPr>
              <w:fldChar w:fldCharType="begin"/>
            </w:r>
            <w:r>
              <w:rPr>
                <w:noProof/>
                <w:webHidden/>
              </w:rPr>
              <w:instrText xml:space="preserve"> PAGEREF _Toc165311431 \h </w:instrText>
            </w:r>
            <w:r>
              <w:rPr>
                <w:noProof/>
                <w:webHidden/>
              </w:rPr>
            </w:r>
          </w:ins>
          <w:r>
            <w:rPr>
              <w:noProof/>
              <w:webHidden/>
            </w:rPr>
            <w:fldChar w:fldCharType="separate"/>
          </w:r>
          <w:ins w:id="85" w:author="Thomas Stockhammer" w:date="2024-04-29T19:28:00Z">
            <w:r>
              <w:rPr>
                <w:noProof/>
                <w:webHidden/>
              </w:rPr>
              <w:t>14</w:t>
            </w:r>
            <w:r>
              <w:rPr>
                <w:noProof/>
                <w:webHidden/>
              </w:rPr>
              <w:fldChar w:fldCharType="end"/>
            </w:r>
            <w:r w:rsidRPr="00D75809">
              <w:rPr>
                <w:rStyle w:val="Hyperlink"/>
                <w:noProof/>
              </w:rPr>
              <w:fldChar w:fldCharType="end"/>
            </w:r>
          </w:ins>
        </w:p>
        <w:p w14:paraId="5B410FB3" w14:textId="54C080F6" w:rsidR="002B4300" w:rsidRDefault="002B4300">
          <w:pPr>
            <w:pStyle w:val="TOC1"/>
            <w:rPr>
              <w:ins w:id="86" w:author="Thomas Stockhammer" w:date="2024-04-29T19:28:00Z"/>
              <w:rFonts w:asciiTheme="minorHAnsi" w:eastAsiaTheme="minorEastAsia" w:hAnsiTheme="minorHAnsi" w:cstheme="minorBidi"/>
              <w:noProof/>
              <w:kern w:val="2"/>
              <w:sz w:val="22"/>
              <w:szCs w:val="22"/>
              <w14:ligatures w14:val="standardContextual"/>
            </w:rPr>
          </w:pPr>
          <w:ins w:id="87"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"_Toc165311432"</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6</w:t>
            </w:r>
            <w:r>
              <w:rPr>
                <w:rFonts w:asciiTheme="minorHAnsi" w:eastAsiaTheme="minorEastAsia" w:hAnsiTheme="minorHAnsi" w:cstheme="minorBidi"/>
                <w:noProof/>
                <w:kern w:val="2"/>
                <w:sz w:val="22"/>
                <w:szCs w:val="22"/>
                <w14:ligatures w14:val="standardContextual"/>
              </w:rPr>
              <w:tab/>
            </w:r>
            <w:r w:rsidRPr="00D75809">
              <w:rPr>
                <w:rStyle w:val="Hyperlink"/>
                <w:noProof/>
              </w:rPr>
              <w:t>Contributions for Extensions</w:t>
            </w:r>
            <w:r>
              <w:rPr>
                <w:noProof/>
                <w:webHidden/>
              </w:rPr>
              <w:tab/>
            </w:r>
            <w:r>
              <w:rPr>
                <w:noProof/>
                <w:webHidden/>
              </w:rPr>
              <w:fldChar w:fldCharType="begin"/>
            </w:r>
            <w:r>
              <w:rPr>
                <w:noProof/>
                <w:webHidden/>
              </w:rPr>
              <w:instrText xml:space="preserve"> PAGEREF _Toc165311432 \h </w:instrText>
            </w:r>
            <w:r>
              <w:rPr>
                <w:noProof/>
                <w:webHidden/>
              </w:rPr>
            </w:r>
          </w:ins>
          <w:r>
            <w:rPr>
              <w:noProof/>
              <w:webHidden/>
            </w:rPr>
            <w:fldChar w:fldCharType="separate"/>
          </w:r>
          <w:ins w:id="88" w:author="Thomas Stockhammer" w:date="2024-04-29T19:28:00Z">
            <w:r>
              <w:rPr>
                <w:noProof/>
                <w:webHidden/>
              </w:rPr>
              <w:t>14</w:t>
            </w:r>
            <w:r>
              <w:rPr>
                <w:noProof/>
                <w:webHidden/>
              </w:rPr>
              <w:fldChar w:fldCharType="end"/>
            </w:r>
            <w:r w:rsidRPr="00D75809">
              <w:rPr>
                <w:rStyle w:val="Hyperlink"/>
                <w:noProof/>
              </w:rPr>
              <w:fldChar w:fldCharType="end"/>
            </w:r>
          </w:ins>
        </w:p>
        <w:p w14:paraId="6A0431D9" w14:textId="17D28DA3" w:rsidR="002B4300" w:rsidRDefault="002B4300">
          <w:pPr>
            <w:pStyle w:val="TOC2"/>
            <w:tabs>
              <w:tab w:val="left" w:pos="880"/>
              <w:tab w:val="right" w:leader="dot" w:pos="9010"/>
            </w:tabs>
            <w:rPr>
              <w:ins w:id="89" w:author="Thomas Stockhammer" w:date="2024-04-29T19:28:00Z"/>
              <w:rFonts w:asciiTheme="minorHAnsi" w:eastAsiaTheme="minorEastAsia" w:hAnsiTheme="minorHAnsi" w:cstheme="minorBidi"/>
              <w:noProof/>
              <w:kern w:val="2"/>
              <w:sz w:val="22"/>
              <w:szCs w:val="22"/>
              <w14:ligatures w14:val="standardContextual"/>
            </w:rPr>
          </w:pPr>
          <w:ins w:id="90"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"_Toc165311433"</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6.1</w:t>
            </w:r>
            <w:r>
              <w:rPr>
                <w:rFonts w:asciiTheme="minorHAnsi" w:eastAsiaTheme="minorEastAsia" w:hAnsiTheme="minorHAnsi" w:cstheme="minorBidi"/>
                <w:noProof/>
                <w:kern w:val="2"/>
                <w:sz w:val="22"/>
                <w:szCs w:val="22"/>
                <w14:ligatures w14:val="standardContextual"/>
              </w:rPr>
              <w:tab/>
            </w:r>
            <w:r w:rsidRPr="00D75809">
              <w:rPr>
                <w:rStyle w:val="Hyperlink"/>
                <w:noProof/>
              </w:rPr>
              <w:t>General</w:t>
            </w:r>
            <w:r>
              <w:rPr>
                <w:noProof/>
                <w:webHidden/>
              </w:rPr>
              <w:tab/>
            </w:r>
            <w:r>
              <w:rPr>
                <w:noProof/>
                <w:webHidden/>
              </w:rPr>
              <w:fldChar w:fldCharType="begin"/>
            </w:r>
            <w:r>
              <w:rPr>
                <w:noProof/>
                <w:webHidden/>
              </w:rPr>
              <w:instrText xml:space="preserve"> PAGEREF _Toc165311433 \h </w:instrText>
            </w:r>
            <w:r>
              <w:rPr>
                <w:noProof/>
                <w:webHidden/>
              </w:rPr>
            </w:r>
          </w:ins>
          <w:r>
            <w:rPr>
              <w:noProof/>
              <w:webHidden/>
            </w:rPr>
            <w:fldChar w:fldCharType="separate"/>
          </w:r>
          <w:ins w:id="91" w:author="Thomas Stockhammer" w:date="2024-04-29T19:28:00Z">
            <w:r>
              <w:rPr>
                <w:noProof/>
                <w:webHidden/>
              </w:rPr>
              <w:t>14</w:t>
            </w:r>
            <w:r>
              <w:rPr>
                <w:noProof/>
                <w:webHidden/>
              </w:rPr>
              <w:fldChar w:fldCharType="end"/>
            </w:r>
            <w:r w:rsidRPr="00D75809">
              <w:rPr>
                <w:rStyle w:val="Hyperlink"/>
                <w:noProof/>
              </w:rPr>
              <w:fldChar w:fldCharType="end"/>
            </w:r>
          </w:ins>
        </w:p>
        <w:p w14:paraId="3DF93A48" w14:textId="23C7E377" w:rsidR="002B4300" w:rsidRDefault="002B4300">
          <w:pPr>
            <w:pStyle w:val="TOC2"/>
            <w:tabs>
              <w:tab w:val="left" w:pos="880"/>
              <w:tab w:val="right" w:leader="dot" w:pos="9010"/>
            </w:tabs>
            <w:rPr>
              <w:ins w:id="92" w:author="Thomas Stockhammer" w:date="2024-04-29T19:28:00Z"/>
              <w:rFonts w:asciiTheme="minorHAnsi" w:eastAsiaTheme="minorEastAsia" w:hAnsiTheme="minorHAnsi" w:cstheme="minorBidi"/>
              <w:noProof/>
              <w:kern w:val="2"/>
              <w:sz w:val="22"/>
              <w:szCs w:val="22"/>
              <w14:ligatures w14:val="standardContextual"/>
            </w:rPr>
          </w:pPr>
          <w:ins w:id="93"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"_Toc165311434"</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6.2</w:t>
            </w:r>
            <w:r>
              <w:rPr>
                <w:rFonts w:asciiTheme="minorHAnsi" w:eastAsiaTheme="minorEastAsia" w:hAnsiTheme="minorHAnsi" w:cstheme="minorBidi"/>
                <w:noProof/>
                <w:kern w:val="2"/>
                <w:sz w:val="22"/>
                <w:szCs w:val="22"/>
                <w14:ligatures w14:val="standardContextual"/>
              </w:rPr>
              <w:tab/>
            </w:r>
            <w:r w:rsidRPr="00D75809">
              <w:rPr>
                <w:rStyle w:val="Hyperlink"/>
                <w:noProof/>
              </w:rPr>
              <w:t>Extension Principles</w:t>
            </w:r>
            <w:r>
              <w:rPr>
                <w:noProof/>
                <w:webHidden/>
              </w:rPr>
              <w:tab/>
            </w:r>
            <w:r>
              <w:rPr>
                <w:noProof/>
                <w:webHidden/>
              </w:rPr>
              <w:fldChar w:fldCharType="begin"/>
            </w:r>
            <w:r>
              <w:rPr>
                <w:noProof/>
                <w:webHidden/>
              </w:rPr>
              <w:instrText xml:space="preserve"> PAGEREF _Toc165311434 \h </w:instrText>
            </w:r>
            <w:r>
              <w:rPr>
                <w:noProof/>
                <w:webHidden/>
              </w:rPr>
            </w:r>
          </w:ins>
          <w:r>
            <w:rPr>
              <w:noProof/>
              <w:webHidden/>
            </w:rPr>
            <w:fldChar w:fldCharType="separate"/>
          </w:r>
          <w:ins w:id="94" w:author="Thomas Stockhammer" w:date="2024-04-29T19:28:00Z">
            <w:r>
              <w:rPr>
                <w:noProof/>
                <w:webHidden/>
              </w:rPr>
              <w:t>15</w:t>
            </w:r>
            <w:r>
              <w:rPr>
                <w:noProof/>
                <w:webHidden/>
              </w:rPr>
              <w:fldChar w:fldCharType="end"/>
            </w:r>
            <w:r w:rsidRPr="00D75809">
              <w:rPr>
                <w:rStyle w:val="Hyperlink"/>
                <w:noProof/>
              </w:rPr>
              <w:fldChar w:fldCharType="end"/>
            </w:r>
          </w:ins>
        </w:p>
        <w:p w14:paraId="1D3DBDF1" w14:textId="243F4202" w:rsidR="002B4300" w:rsidRDefault="002B4300">
          <w:pPr>
            <w:pStyle w:val="TOC1"/>
            <w:rPr>
              <w:ins w:id="95" w:author="Thomas Stockhammer" w:date="2024-04-29T19:28:00Z"/>
              <w:rFonts w:asciiTheme="minorHAnsi" w:eastAsiaTheme="minorEastAsia" w:hAnsiTheme="minorHAnsi" w:cstheme="minorBidi"/>
              <w:noProof/>
              <w:kern w:val="2"/>
              <w:sz w:val="22"/>
              <w:szCs w:val="22"/>
              <w14:ligatures w14:val="standardContextual"/>
            </w:rPr>
          </w:pPr>
          <w:ins w:id="96"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"_Toc165311435"</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7</w:t>
            </w:r>
            <w:r>
              <w:rPr>
                <w:rFonts w:asciiTheme="minorHAnsi" w:eastAsiaTheme="minorEastAsia" w:hAnsiTheme="minorHAnsi" w:cstheme="minorBidi"/>
                <w:noProof/>
                <w:kern w:val="2"/>
                <w:sz w:val="22"/>
                <w:szCs w:val="22"/>
                <w14:ligatures w14:val="standardContextual"/>
              </w:rPr>
              <w:tab/>
            </w:r>
            <w:r w:rsidRPr="00D75809">
              <w:rPr>
                <w:rStyle w:val="Hyperlink"/>
                <w:noProof/>
              </w:rPr>
              <w:t>Reference Software</w:t>
            </w:r>
            <w:r>
              <w:rPr>
                <w:noProof/>
                <w:webHidden/>
              </w:rPr>
              <w:tab/>
            </w:r>
            <w:r>
              <w:rPr>
                <w:noProof/>
                <w:webHidden/>
              </w:rPr>
              <w:fldChar w:fldCharType="begin"/>
            </w:r>
            <w:r>
              <w:rPr>
                <w:noProof/>
                <w:webHidden/>
              </w:rPr>
              <w:instrText xml:space="preserve"> PAGEREF _Toc165311435 \h </w:instrText>
            </w:r>
            <w:r>
              <w:rPr>
                <w:noProof/>
                <w:webHidden/>
              </w:rPr>
            </w:r>
          </w:ins>
          <w:r>
            <w:rPr>
              <w:noProof/>
              <w:webHidden/>
            </w:rPr>
            <w:fldChar w:fldCharType="separate"/>
          </w:r>
          <w:ins w:id="97" w:author="Thomas Stockhammer" w:date="2024-04-29T19:28:00Z">
            <w:r>
              <w:rPr>
                <w:noProof/>
                <w:webHidden/>
              </w:rPr>
              <w:t>16</w:t>
            </w:r>
            <w:r>
              <w:rPr>
                <w:noProof/>
                <w:webHidden/>
              </w:rPr>
              <w:fldChar w:fldCharType="end"/>
            </w:r>
            <w:r w:rsidRPr="00D75809">
              <w:rPr>
                <w:rStyle w:val="Hyperlink"/>
                <w:noProof/>
              </w:rPr>
              <w:fldChar w:fldCharType="end"/>
            </w:r>
          </w:ins>
        </w:p>
        <w:p w14:paraId="64AC7B99" w14:textId="4DF5B1A8" w:rsidR="002B4300" w:rsidRDefault="002B4300">
          <w:pPr>
            <w:pStyle w:val="TOC1"/>
            <w:rPr>
              <w:ins w:id="98" w:author="Thomas Stockhammer" w:date="2024-04-29T19:28:00Z"/>
              <w:rFonts w:asciiTheme="minorHAnsi" w:eastAsiaTheme="minorEastAsia" w:hAnsiTheme="minorHAnsi" w:cstheme="minorBidi"/>
              <w:noProof/>
              <w:kern w:val="2"/>
              <w:sz w:val="22"/>
              <w:szCs w:val="22"/>
              <w14:ligatures w14:val="standardContextual"/>
            </w:rPr>
          </w:pPr>
          <w:ins w:id="99"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"_Toc165311436"</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8</w:t>
            </w:r>
            <w:r>
              <w:rPr>
                <w:rFonts w:asciiTheme="minorHAnsi" w:eastAsiaTheme="minorEastAsia" w:hAnsiTheme="minorHAnsi" w:cstheme="minorBidi"/>
                <w:noProof/>
                <w:kern w:val="2"/>
                <w:sz w:val="22"/>
                <w:szCs w:val="22"/>
                <w14:ligatures w14:val="standardContextual"/>
              </w:rPr>
              <w:tab/>
            </w:r>
            <w:r w:rsidRPr="00D75809">
              <w:rPr>
                <w:rStyle w:val="Hyperlink"/>
                <w:noProof/>
              </w:rPr>
              <w:t>Gitlab Management</w:t>
            </w:r>
            <w:r>
              <w:rPr>
                <w:noProof/>
                <w:webHidden/>
              </w:rPr>
              <w:tab/>
            </w:r>
            <w:r>
              <w:rPr>
                <w:noProof/>
                <w:webHidden/>
              </w:rPr>
              <w:fldChar w:fldCharType="begin"/>
            </w:r>
            <w:r>
              <w:rPr>
                <w:noProof/>
                <w:webHidden/>
              </w:rPr>
              <w:instrText xml:space="preserve"> PAGEREF _Toc165311436 \h </w:instrText>
            </w:r>
            <w:r>
              <w:rPr>
                <w:noProof/>
                <w:webHidden/>
              </w:rPr>
            </w:r>
          </w:ins>
          <w:r>
            <w:rPr>
              <w:noProof/>
              <w:webHidden/>
            </w:rPr>
            <w:fldChar w:fldCharType="separate"/>
          </w:r>
          <w:ins w:id="100" w:author="Thomas Stockhammer" w:date="2024-04-29T19:28:00Z">
            <w:r>
              <w:rPr>
                <w:noProof/>
                <w:webHidden/>
              </w:rPr>
              <w:t>16</w:t>
            </w:r>
            <w:r>
              <w:rPr>
                <w:noProof/>
                <w:webHidden/>
              </w:rPr>
              <w:fldChar w:fldCharType="end"/>
            </w:r>
            <w:r w:rsidRPr="00D75809">
              <w:rPr>
                <w:rStyle w:val="Hyperlink"/>
                <w:noProof/>
              </w:rPr>
              <w:fldChar w:fldCharType="end"/>
            </w:r>
          </w:ins>
        </w:p>
        <w:p w14:paraId="480E8D80" w14:textId="7C7872AE" w:rsidR="002B4300" w:rsidRDefault="002B4300">
          <w:pPr>
            <w:pStyle w:val="TOC1"/>
            <w:rPr>
              <w:ins w:id="101" w:author="Thomas Stockhammer" w:date="2024-04-29T19:28:00Z"/>
              <w:rFonts w:asciiTheme="minorHAnsi" w:eastAsiaTheme="minorEastAsia" w:hAnsiTheme="minorHAnsi" w:cstheme="minorBidi"/>
              <w:noProof/>
              <w:kern w:val="2"/>
              <w:sz w:val="22"/>
              <w:szCs w:val="22"/>
              <w14:ligatures w14:val="standardContextual"/>
            </w:rPr>
          </w:pPr>
          <w:ins w:id="102" w:author="Thomas Stockhammer" w:date="2024-04-29T19:28:00Z">
            <w:r w:rsidRPr="00D75809">
              <w:rPr>
                <w:rStyle w:val="Hyperlink"/>
                <w:noProof/>
              </w:rPr>
              <w:fldChar w:fldCharType="begin"/>
            </w:r>
            <w:r w:rsidRPr="00D75809">
              <w:rPr>
                <w:rStyle w:val="Hyperlink"/>
                <w:noProof/>
              </w:rPr>
              <w:instrText xml:space="preserve"> </w:instrText>
            </w:r>
            <w:r>
              <w:rPr>
                <w:noProof/>
              </w:rPr>
              <w:instrText>HYPERLINK \l "_Toc165311437"</w:instrText>
            </w:r>
            <w:r w:rsidRPr="00D75809">
              <w:rPr>
                <w:rStyle w:val="Hyperlink"/>
                <w:noProof/>
              </w:rPr>
              <w:instrText xml:space="preserve"> </w:instrText>
            </w:r>
            <w:r w:rsidRPr="00D75809">
              <w:rPr>
                <w:rStyle w:val="Hyperlink"/>
                <w:noProof/>
              </w:rPr>
            </w:r>
            <w:r w:rsidRPr="00D75809">
              <w:rPr>
                <w:rStyle w:val="Hyperlink"/>
                <w:noProof/>
              </w:rPr>
              <w:fldChar w:fldCharType="separate"/>
            </w:r>
            <w:r w:rsidRPr="00D75809">
              <w:rPr>
                <w:rStyle w:val="Hyperlink"/>
                <w:noProof/>
              </w:rPr>
              <w:t>9</w:t>
            </w:r>
            <w:r>
              <w:rPr>
                <w:rFonts w:asciiTheme="minorHAnsi" w:eastAsiaTheme="minorEastAsia" w:hAnsiTheme="minorHAnsi" w:cstheme="minorBidi"/>
                <w:noProof/>
                <w:kern w:val="2"/>
                <w:sz w:val="22"/>
                <w:szCs w:val="22"/>
                <w14:ligatures w14:val="standardContextual"/>
              </w:rPr>
              <w:tab/>
            </w:r>
            <w:r w:rsidRPr="00D75809">
              <w:rPr>
                <w:rStyle w:val="Hyperlink"/>
                <w:noProof/>
              </w:rPr>
              <w:t>Coordinators for Efforts until MPEG#142</w:t>
            </w:r>
            <w:r>
              <w:rPr>
                <w:noProof/>
                <w:webHidden/>
              </w:rPr>
              <w:tab/>
            </w:r>
            <w:r>
              <w:rPr>
                <w:noProof/>
                <w:webHidden/>
              </w:rPr>
              <w:fldChar w:fldCharType="begin"/>
            </w:r>
            <w:r>
              <w:rPr>
                <w:noProof/>
                <w:webHidden/>
              </w:rPr>
              <w:instrText xml:space="preserve"> PAGEREF _Toc165311437 \h </w:instrText>
            </w:r>
            <w:r>
              <w:rPr>
                <w:noProof/>
                <w:webHidden/>
              </w:rPr>
            </w:r>
          </w:ins>
          <w:r>
            <w:rPr>
              <w:noProof/>
              <w:webHidden/>
            </w:rPr>
            <w:fldChar w:fldCharType="separate"/>
          </w:r>
          <w:ins w:id="103" w:author="Thomas Stockhammer" w:date="2024-04-29T19:28:00Z">
            <w:r>
              <w:rPr>
                <w:noProof/>
                <w:webHidden/>
              </w:rPr>
              <w:t>17</w:t>
            </w:r>
            <w:r>
              <w:rPr>
                <w:noProof/>
                <w:webHidden/>
              </w:rPr>
              <w:fldChar w:fldCharType="end"/>
            </w:r>
            <w:r w:rsidRPr="00D75809">
              <w:rPr>
                <w:rStyle w:val="Hyperlink"/>
                <w:noProof/>
              </w:rPr>
              <w:fldChar w:fldCharType="end"/>
            </w:r>
          </w:ins>
        </w:p>
        <w:p w14:paraId="2DB52A2F" w14:textId="71573712" w:rsidR="00BE6AF9" w:rsidDel="002B4300" w:rsidRDefault="00BE6AF9">
          <w:pPr>
            <w:pStyle w:val="TOC1"/>
            <w:rPr>
              <w:del w:id="104" w:author="Thomas Stockhammer" w:date="2024-04-29T19:27:00Z"/>
              <w:rFonts w:asciiTheme="minorHAnsi" w:eastAsiaTheme="minorEastAsia" w:hAnsiTheme="minorHAnsi" w:cstheme="minorBidi"/>
              <w:noProof/>
              <w:sz w:val="22"/>
              <w:szCs w:val="22"/>
            </w:rPr>
          </w:pPr>
          <w:del w:id="105" w:author="Thomas Stockhammer" w:date="2024-04-29T19:27:00Z">
            <w:r w:rsidRPr="002B4300" w:rsidDel="002B4300">
              <w:rPr>
                <w:noProof/>
                <w:rPrChange w:id="106" w:author="Thomas Stockhammer" w:date="2024-04-29T19:27:00Z">
                  <w:rPr>
                    <w:rStyle w:val="Hyperlink"/>
                    <w:noProof/>
                  </w:rPr>
                </w:rPrChange>
              </w:rPr>
              <w:delText>1</w:delText>
            </w:r>
            <w:r w:rsidDel="002B4300">
              <w:rPr>
                <w:rFonts w:asciiTheme="minorHAnsi" w:eastAsiaTheme="minorEastAsia" w:hAnsiTheme="minorHAnsi" w:cstheme="minorBidi"/>
                <w:noProof/>
                <w:sz w:val="22"/>
                <w:szCs w:val="22"/>
              </w:rPr>
              <w:tab/>
            </w:r>
            <w:r w:rsidRPr="002B4300" w:rsidDel="002B4300">
              <w:rPr>
                <w:noProof/>
                <w:rPrChange w:id="107" w:author="Thomas Stockhammer" w:date="2024-04-29T19:27:00Z">
                  <w:rPr>
                    <w:rStyle w:val="Hyperlink"/>
                    <w:noProof/>
                  </w:rPr>
                </w:rPrChange>
              </w:rPr>
              <w:delText>Scope</w:delText>
            </w:r>
            <w:r w:rsidDel="002B4300">
              <w:rPr>
                <w:noProof/>
                <w:webHidden/>
              </w:rPr>
              <w:tab/>
            </w:r>
            <w:r w:rsidR="00C60830" w:rsidDel="002B4300">
              <w:rPr>
                <w:noProof/>
                <w:webHidden/>
              </w:rPr>
              <w:delText>3</w:delText>
            </w:r>
          </w:del>
        </w:p>
        <w:p w14:paraId="1A200ABE" w14:textId="22313B65" w:rsidR="00BE6AF9" w:rsidDel="002B4300" w:rsidRDefault="00BE6AF9">
          <w:pPr>
            <w:pStyle w:val="TOC1"/>
            <w:rPr>
              <w:del w:id="108" w:author="Thomas Stockhammer" w:date="2024-04-29T19:27:00Z"/>
              <w:rFonts w:asciiTheme="minorHAnsi" w:eastAsiaTheme="minorEastAsia" w:hAnsiTheme="minorHAnsi" w:cstheme="minorBidi"/>
              <w:noProof/>
              <w:sz w:val="22"/>
              <w:szCs w:val="22"/>
            </w:rPr>
          </w:pPr>
          <w:del w:id="109" w:author="Thomas Stockhammer" w:date="2024-04-29T19:27:00Z">
            <w:r w:rsidRPr="002B4300" w:rsidDel="002B4300">
              <w:rPr>
                <w:noProof/>
                <w:rPrChange w:id="110" w:author="Thomas Stockhammer" w:date="2024-04-29T19:27:00Z">
                  <w:rPr>
                    <w:rStyle w:val="Hyperlink"/>
                    <w:noProof/>
                  </w:rPr>
                </w:rPrChange>
              </w:rPr>
              <w:delText>2</w:delText>
            </w:r>
            <w:r w:rsidDel="002B4300">
              <w:rPr>
                <w:rFonts w:asciiTheme="minorHAnsi" w:eastAsiaTheme="minorEastAsia" w:hAnsiTheme="minorHAnsi" w:cstheme="minorBidi"/>
                <w:noProof/>
                <w:sz w:val="22"/>
                <w:szCs w:val="22"/>
              </w:rPr>
              <w:tab/>
            </w:r>
            <w:r w:rsidRPr="002B4300" w:rsidDel="002B4300">
              <w:rPr>
                <w:noProof/>
                <w:rPrChange w:id="111" w:author="Thomas Stockhammer" w:date="2024-04-29T19:27:00Z">
                  <w:rPr>
                    <w:rStyle w:val="Hyperlink"/>
                    <w:noProof/>
                  </w:rPr>
                </w:rPrChange>
              </w:rPr>
              <w:delText>Time Plans and Projects</w:delText>
            </w:r>
            <w:r w:rsidDel="002B4300">
              <w:rPr>
                <w:noProof/>
                <w:webHidden/>
              </w:rPr>
              <w:tab/>
            </w:r>
            <w:r w:rsidR="00C60830" w:rsidDel="002B4300">
              <w:rPr>
                <w:noProof/>
                <w:webHidden/>
              </w:rPr>
              <w:delText>3</w:delText>
            </w:r>
          </w:del>
        </w:p>
        <w:p w14:paraId="5A48E14E" w14:textId="000927DC" w:rsidR="00BE6AF9" w:rsidDel="002B4300" w:rsidRDefault="00BE6AF9">
          <w:pPr>
            <w:pStyle w:val="TOC1"/>
            <w:rPr>
              <w:del w:id="112" w:author="Thomas Stockhammer" w:date="2024-04-29T19:27:00Z"/>
              <w:rFonts w:asciiTheme="minorHAnsi" w:eastAsiaTheme="minorEastAsia" w:hAnsiTheme="minorHAnsi" w:cstheme="minorBidi"/>
              <w:noProof/>
              <w:sz w:val="22"/>
              <w:szCs w:val="22"/>
            </w:rPr>
          </w:pPr>
          <w:del w:id="113" w:author="Thomas Stockhammer" w:date="2024-04-29T19:27:00Z">
            <w:r w:rsidRPr="002B4300" w:rsidDel="002B4300">
              <w:rPr>
                <w:noProof/>
                <w:rPrChange w:id="114" w:author="Thomas Stockhammer" w:date="2024-04-29T19:27:00Z">
                  <w:rPr>
                    <w:rStyle w:val="Hyperlink"/>
                    <w:noProof/>
                  </w:rPr>
                </w:rPrChange>
              </w:rPr>
              <w:delText>3</w:delText>
            </w:r>
            <w:r w:rsidDel="002B4300">
              <w:rPr>
                <w:rFonts w:asciiTheme="minorHAnsi" w:eastAsiaTheme="minorEastAsia" w:hAnsiTheme="minorHAnsi" w:cstheme="minorBidi"/>
                <w:noProof/>
                <w:sz w:val="22"/>
                <w:szCs w:val="22"/>
              </w:rPr>
              <w:tab/>
            </w:r>
            <w:r w:rsidRPr="002B4300" w:rsidDel="002B4300">
              <w:rPr>
                <w:noProof/>
                <w:rPrChange w:id="115" w:author="Thomas Stockhammer" w:date="2024-04-29T19:27:00Z">
                  <w:rPr>
                    <w:rStyle w:val="Hyperlink"/>
                    <w:noProof/>
                  </w:rPr>
                </w:rPrChange>
              </w:rPr>
              <w:delText>Extending Khronos glTF2.0</w:delText>
            </w:r>
            <w:r w:rsidDel="002B4300">
              <w:rPr>
                <w:noProof/>
                <w:webHidden/>
              </w:rPr>
              <w:tab/>
            </w:r>
            <w:r w:rsidR="00C60830" w:rsidDel="002B4300">
              <w:rPr>
                <w:noProof/>
                <w:webHidden/>
              </w:rPr>
              <w:delText>5</w:delText>
            </w:r>
          </w:del>
        </w:p>
        <w:p w14:paraId="38F855B6" w14:textId="5DEBA2CE" w:rsidR="00BE6AF9" w:rsidDel="002B4300" w:rsidRDefault="00BE6AF9">
          <w:pPr>
            <w:pStyle w:val="TOC2"/>
            <w:tabs>
              <w:tab w:val="left" w:pos="880"/>
              <w:tab w:val="right" w:leader="dot" w:pos="9010"/>
            </w:tabs>
            <w:rPr>
              <w:del w:id="116" w:author="Thomas Stockhammer" w:date="2024-04-29T19:27:00Z"/>
              <w:rFonts w:asciiTheme="minorHAnsi" w:eastAsiaTheme="minorEastAsia" w:hAnsiTheme="minorHAnsi" w:cstheme="minorBidi"/>
              <w:noProof/>
              <w:sz w:val="22"/>
              <w:szCs w:val="22"/>
            </w:rPr>
          </w:pPr>
          <w:del w:id="117" w:author="Thomas Stockhammer" w:date="2024-04-29T19:27:00Z">
            <w:r w:rsidRPr="002B4300" w:rsidDel="002B4300">
              <w:rPr>
                <w:noProof/>
                <w:rPrChange w:id="118" w:author="Thomas Stockhammer" w:date="2024-04-29T19:27:00Z">
                  <w:rPr>
                    <w:rStyle w:val="Hyperlink"/>
                    <w:noProof/>
                  </w:rPr>
                </w:rPrChange>
              </w:rPr>
              <w:delText>3.1</w:delText>
            </w:r>
            <w:r w:rsidDel="002B4300">
              <w:rPr>
                <w:rFonts w:asciiTheme="minorHAnsi" w:eastAsiaTheme="minorEastAsia" w:hAnsiTheme="minorHAnsi" w:cstheme="minorBidi"/>
                <w:noProof/>
                <w:sz w:val="22"/>
                <w:szCs w:val="22"/>
              </w:rPr>
              <w:tab/>
            </w:r>
            <w:r w:rsidRPr="002B4300" w:rsidDel="002B4300">
              <w:rPr>
                <w:noProof/>
                <w:rPrChange w:id="119" w:author="Thomas Stockhammer" w:date="2024-04-29T19:27:00Z">
                  <w:rPr>
                    <w:rStyle w:val="Hyperlink"/>
                    <w:noProof/>
                  </w:rPr>
                </w:rPrChange>
              </w:rPr>
              <w:delText>General</w:delText>
            </w:r>
            <w:r w:rsidDel="002B4300">
              <w:rPr>
                <w:noProof/>
                <w:webHidden/>
              </w:rPr>
              <w:tab/>
            </w:r>
            <w:r w:rsidR="00C60830" w:rsidDel="002B4300">
              <w:rPr>
                <w:noProof/>
                <w:webHidden/>
              </w:rPr>
              <w:delText>5</w:delText>
            </w:r>
          </w:del>
        </w:p>
        <w:p w14:paraId="29FD01EF" w14:textId="192B8C5F" w:rsidR="00BE6AF9" w:rsidDel="002B4300" w:rsidRDefault="00BE6AF9">
          <w:pPr>
            <w:pStyle w:val="TOC2"/>
            <w:tabs>
              <w:tab w:val="left" w:pos="880"/>
              <w:tab w:val="right" w:leader="dot" w:pos="9010"/>
            </w:tabs>
            <w:rPr>
              <w:del w:id="120" w:author="Thomas Stockhammer" w:date="2024-04-29T19:27:00Z"/>
              <w:rFonts w:asciiTheme="minorHAnsi" w:eastAsiaTheme="minorEastAsia" w:hAnsiTheme="minorHAnsi" w:cstheme="minorBidi"/>
              <w:noProof/>
              <w:sz w:val="22"/>
              <w:szCs w:val="22"/>
            </w:rPr>
          </w:pPr>
          <w:del w:id="121" w:author="Thomas Stockhammer" w:date="2024-04-29T19:27:00Z">
            <w:r w:rsidRPr="002B4300" w:rsidDel="002B4300">
              <w:rPr>
                <w:noProof/>
                <w:rPrChange w:id="122" w:author="Thomas Stockhammer" w:date="2024-04-29T19:27:00Z">
                  <w:rPr>
                    <w:rStyle w:val="Hyperlink"/>
                    <w:noProof/>
                  </w:rPr>
                </w:rPrChange>
              </w:rPr>
              <w:delText>3.2</w:delText>
            </w:r>
            <w:r w:rsidDel="002B4300">
              <w:rPr>
                <w:rFonts w:asciiTheme="minorHAnsi" w:eastAsiaTheme="minorEastAsia" w:hAnsiTheme="minorHAnsi" w:cstheme="minorBidi"/>
                <w:noProof/>
                <w:sz w:val="22"/>
                <w:szCs w:val="22"/>
              </w:rPr>
              <w:tab/>
            </w:r>
            <w:r w:rsidRPr="002B4300" w:rsidDel="002B4300">
              <w:rPr>
                <w:noProof/>
                <w:rPrChange w:id="123" w:author="Thomas Stockhammer" w:date="2024-04-29T19:27:00Z">
                  <w:rPr>
                    <w:rStyle w:val="Hyperlink"/>
                    <w:noProof/>
                  </w:rPr>
                </w:rPrChange>
              </w:rPr>
              <w:delText>Template for MPEG Extensions submitted to Khronos</w:delText>
            </w:r>
            <w:r w:rsidDel="002B4300">
              <w:rPr>
                <w:noProof/>
                <w:webHidden/>
              </w:rPr>
              <w:tab/>
            </w:r>
            <w:r w:rsidR="00C60830" w:rsidDel="002B4300">
              <w:rPr>
                <w:noProof/>
                <w:webHidden/>
              </w:rPr>
              <w:delText>5</w:delText>
            </w:r>
          </w:del>
        </w:p>
        <w:p w14:paraId="6A3FE6FE" w14:textId="4C44B921" w:rsidR="00BE6AF9" w:rsidDel="002B4300" w:rsidRDefault="00BE6AF9">
          <w:pPr>
            <w:pStyle w:val="TOC2"/>
            <w:tabs>
              <w:tab w:val="left" w:pos="880"/>
              <w:tab w:val="right" w:leader="dot" w:pos="9010"/>
            </w:tabs>
            <w:rPr>
              <w:del w:id="124" w:author="Thomas Stockhammer" w:date="2024-04-29T19:27:00Z"/>
              <w:rFonts w:asciiTheme="minorHAnsi" w:eastAsiaTheme="minorEastAsia" w:hAnsiTheme="minorHAnsi" w:cstheme="minorBidi"/>
              <w:noProof/>
              <w:sz w:val="22"/>
              <w:szCs w:val="22"/>
            </w:rPr>
          </w:pPr>
          <w:del w:id="125" w:author="Thomas Stockhammer" w:date="2024-04-29T19:27:00Z">
            <w:r w:rsidRPr="002B4300" w:rsidDel="002B4300">
              <w:rPr>
                <w:noProof/>
                <w:rPrChange w:id="126" w:author="Thomas Stockhammer" w:date="2024-04-29T19:27:00Z">
                  <w:rPr>
                    <w:rStyle w:val="Hyperlink"/>
                    <w:noProof/>
                  </w:rPr>
                </w:rPrChange>
              </w:rPr>
              <w:delText>3.3</w:delText>
            </w:r>
            <w:r w:rsidDel="002B4300">
              <w:rPr>
                <w:rFonts w:asciiTheme="minorHAnsi" w:eastAsiaTheme="minorEastAsia" w:hAnsiTheme="minorHAnsi" w:cstheme="minorBidi"/>
                <w:noProof/>
                <w:sz w:val="22"/>
                <w:szCs w:val="22"/>
              </w:rPr>
              <w:tab/>
            </w:r>
            <w:r w:rsidRPr="002B4300" w:rsidDel="002B4300">
              <w:rPr>
                <w:noProof/>
                <w:rPrChange w:id="127" w:author="Thomas Stockhammer" w:date="2024-04-29T19:27:00Z">
                  <w:rPr>
                    <w:rStyle w:val="Hyperlink"/>
                    <w:noProof/>
                  </w:rPr>
                </w:rPrChange>
              </w:rPr>
              <w:delText>Status Extension Submission for first Edition</w:delText>
            </w:r>
            <w:r w:rsidDel="002B4300">
              <w:rPr>
                <w:noProof/>
                <w:webHidden/>
              </w:rPr>
              <w:tab/>
            </w:r>
            <w:r w:rsidR="00C60830" w:rsidDel="002B4300">
              <w:rPr>
                <w:noProof/>
                <w:webHidden/>
              </w:rPr>
              <w:delText>6</w:delText>
            </w:r>
          </w:del>
        </w:p>
        <w:p w14:paraId="308D8ED1" w14:textId="00463722" w:rsidR="00BE6AF9" w:rsidDel="002B4300" w:rsidRDefault="00BE6AF9">
          <w:pPr>
            <w:pStyle w:val="TOC2"/>
            <w:tabs>
              <w:tab w:val="left" w:pos="880"/>
              <w:tab w:val="right" w:leader="dot" w:pos="9010"/>
            </w:tabs>
            <w:rPr>
              <w:del w:id="128" w:author="Thomas Stockhammer" w:date="2024-04-29T19:27:00Z"/>
              <w:rFonts w:asciiTheme="minorHAnsi" w:eastAsiaTheme="minorEastAsia" w:hAnsiTheme="minorHAnsi" w:cstheme="minorBidi"/>
              <w:noProof/>
              <w:sz w:val="22"/>
              <w:szCs w:val="22"/>
            </w:rPr>
          </w:pPr>
          <w:del w:id="129" w:author="Thomas Stockhammer" w:date="2024-04-29T19:27:00Z">
            <w:r w:rsidRPr="002B4300" w:rsidDel="002B4300">
              <w:rPr>
                <w:noProof/>
                <w:rPrChange w:id="130" w:author="Thomas Stockhammer" w:date="2024-04-29T19:27:00Z">
                  <w:rPr>
                    <w:rStyle w:val="Hyperlink"/>
                    <w:noProof/>
                  </w:rPr>
                </w:rPrChange>
              </w:rPr>
              <w:delText>3.4</w:delText>
            </w:r>
            <w:r w:rsidDel="002B4300">
              <w:rPr>
                <w:rFonts w:asciiTheme="minorHAnsi" w:eastAsiaTheme="minorEastAsia" w:hAnsiTheme="minorHAnsi" w:cstheme="minorBidi"/>
                <w:noProof/>
                <w:sz w:val="22"/>
                <w:szCs w:val="22"/>
              </w:rPr>
              <w:tab/>
            </w:r>
            <w:r w:rsidRPr="002B4300" w:rsidDel="002B4300">
              <w:rPr>
                <w:noProof/>
                <w:rPrChange w:id="131" w:author="Thomas Stockhammer" w:date="2024-04-29T19:27:00Z">
                  <w:rPr>
                    <w:rStyle w:val="Hyperlink"/>
                    <w:noProof/>
                  </w:rPr>
                </w:rPrChange>
              </w:rPr>
              <w:delText>Status Extension Submission for second Edition</w:delText>
            </w:r>
            <w:r w:rsidDel="002B4300">
              <w:rPr>
                <w:noProof/>
                <w:webHidden/>
              </w:rPr>
              <w:tab/>
            </w:r>
            <w:r w:rsidR="00C60830" w:rsidDel="002B4300">
              <w:rPr>
                <w:noProof/>
                <w:webHidden/>
              </w:rPr>
              <w:delText>7</w:delText>
            </w:r>
          </w:del>
        </w:p>
        <w:p w14:paraId="41ACBB05" w14:textId="673A9AAA" w:rsidR="00BE6AF9" w:rsidDel="002B4300" w:rsidRDefault="00BE6AF9">
          <w:pPr>
            <w:pStyle w:val="TOC1"/>
            <w:rPr>
              <w:del w:id="132" w:author="Thomas Stockhammer" w:date="2024-04-29T19:27:00Z"/>
              <w:rFonts w:asciiTheme="minorHAnsi" w:eastAsiaTheme="minorEastAsia" w:hAnsiTheme="minorHAnsi" w:cstheme="minorBidi"/>
              <w:noProof/>
              <w:sz w:val="22"/>
              <w:szCs w:val="22"/>
            </w:rPr>
          </w:pPr>
          <w:del w:id="133" w:author="Thomas Stockhammer" w:date="2024-04-29T19:27:00Z">
            <w:r w:rsidRPr="002B4300" w:rsidDel="002B4300">
              <w:rPr>
                <w:noProof/>
                <w:rPrChange w:id="134" w:author="Thomas Stockhammer" w:date="2024-04-29T19:27:00Z">
                  <w:rPr>
                    <w:rStyle w:val="Hyperlink"/>
                    <w:noProof/>
                  </w:rPr>
                </w:rPrChange>
              </w:rPr>
              <w:delText>4</w:delText>
            </w:r>
            <w:r w:rsidDel="002B4300">
              <w:rPr>
                <w:rFonts w:asciiTheme="minorHAnsi" w:eastAsiaTheme="minorEastAsia" w:hAnsiTheme="minorHAnsi" w:cstheme="minorBidi"/>
                <w:noProof/>
                <w:sz w:val="22"/>
                <w:szCs w:val="22"/>
              </w:rPr>
              <w:tab/>
            </w:r>
            <w:r w:rsidRPr="002B4300" w:rsidDel="002B4300">
              <w:rPr>
                <w:noProof/>
                <w:rPrChange w:id="135" w:author="Thomas Stockhammer" w:date="2024-04-29T19:27:00Z">
                  <w:rPr>
                    <w:rStyle w:val="Hyperlink"/>
                    <w:noProof/>
                  </w:rPr>
                </w:rPrChange>
              </w:rPr>
              <w:delText>Communication with Khronos</w:delText>
            </w:r>
            <w:r w:rsidDel="002B4300">
              <w:rPr>
                <w:noProof/>
                <w:webHidden/>
              </w:rPr>
              <w:tab/>
            </w:r>
            <w:r w:rsidR="00C60830" w:rsidDel="002B4300">
              <w:rPr>
                <w:noProof/>
                <w:webHidden/>
              </w:rPr>
              <w:delText>10</w:delText>
            </w:r>
          </w:del>
        </w:p>
        <w:p w14:paraId="1A8F9984" w14:textId="59C32789" w:rsidR="00BE6AF9" w:rsidDel="002B4300" w:rsidRDefault="00BE6AF9">
          <w:pPr>
            <w:pStyle w:val="TOC2"/>
            <w:tabs>
              <w:tab w:val="left" w:pos="880"/>
              <w:tab w:val="right" w:leader="dot" w:pos="9010"/>
            </w:tabs>
            <w:rPr>
              <w:del w:id="136" w:author="Thomas Stockhammer" w:date="2024-04-29T19:27:00Z"/>
              <w:rFonts w:asciiTheme="minorHAnsi" w:eastAsiaTheme="minorEastAsia" w:hAnsiTheme="minorHAnsi" w:cstheme="minorBidi"/>
              <w:noProof/>
              <w:sz w:val="22"/>
              <w:szCs w:val="22"/>
            </w:rPr>
          </w:pPr>
          <w:del w:id="137" w:author="Thomas Stockhammer" w:date="2024-04-29T19:27:00Z">
            <w:r w:rsidRPr="002B4300" w:rsidDel="002B4300">
              <w:rPr>
                <w:noProof/>
                <w:rPrChange w:id="138" w:author="Thomas Stockhammer" w:date="2024-04-29T19:27:00Z">
                  <w:rPr>
                    <w:rStyle w:val="Hyperlink"/>
                    <w:noProof/>
                  </w:rPr>
                </w:rPrChange>
              </w:rPr>
              <w:delText>4.1</w:delText>
            </w:r>
            <w:r w:rsidDel="002B4300">
              <w:rPr>
                <w:rFonts w:asciiTheme="minorHAnsi" w:eastAsiaTheme="minorEastAsia" w:hAnsiTheme="minorHAnsi" w:cstheme="minorBidi"/>
                <w:noProof/>
                <w:sz w:val="22"/>
                <w:szCs w:val="22"/>
              </w:rPr>
              <w:tab/>
            </w:r>
            <w:r w:rsidRPr="002B4300" w:rsidDel="002B4300">
              <w:rPr>
                <w:noProof/>
                <w:rPrChange w:id="139" w:author="Thomas Stockhammer" w:date="2024-04-29T19:27:00Z">
                  <w:rPr>
                    <w:rStyle w:val="Hyperlink"/>
                    <w:noProof/>
                  </w:rPr>
                </w:rPrChange>
              </w:rPr>
              <w:delText>Overview</w:delText>
            </w:r>
            <w:r w:rsidDel="002B4300">
              <w:rPr>
                <w:noProof/>
                <w:webHidden/>
              </w:rPr>
              <w:tab/>
            </w:r>
            <w:r w:rsidR="00C60830" w:rsidDel="002B4300">
              <w:rPr>
                <w:noProof/>
                <w:webHidden/>
              </w:rPr>
              <w:delText>10</w:delText>
            </w:r>
          </w:del>
        </w:p>
        <w:p w14:paraId="1201299C" w14:textId="59FEAB0E" w:rsidR="00BE6AF9" w:rsidDel="002B4300" w:rsidRDefault="00BE6AF9">
          <w:pPr>
            <w:pStyle w:val="TOC2"/>
            <w:tabs>
              <w:tab w:val="left" w:pos="880"/>
              <w:tab w:val="right" w:leader="dot" w:pos="9010"/>
            </w:tabs>
            <w:rPr>
              <w:del w:id="140" w:author="Thomas Stockhammer" w:date="2024-04-29T19:27:00Z"/>
              <w:rFonts w:asciiTheme="minorHAnsi" w:eastAsiaTheme="minorEastAsia" w:hAnsiTheme="minorHAnsi" w:cstheme="minorBidi"/>
              <w:noProof/>
              <w:sz w:val="22"/>
              <w:szCs w:val="22"/>
            </w:rPr>
          </w:pPr>
          <w:del w:id="141" w:author="Thomas Stockhammer" w:date="2024-04-29T19:27:00Z">
            <w:r w:rsidRPr="002B4300" w:rsidDel="002B4300">
              <w:rPr>
                <w:noProof/>
                <w:rPrChange w:id="142" w:author="Thomas Stockhammer" w:date="2024-04-29T19:27:00Z">
                  <w:rPr>
                    <w:rStyle w:val="Hyperlink"/>
                    <w:noProof/>
                  </w:rPr>
                </w:rPrChange>
              </w:rPr>
              <w:delText>4.2</w:delText>
            </w:r>
            <w:r w:rsidDel="002B4300">
              <w:rPr>
                <w:rFonts w:asciiTheme="minorHAnsi" w:eastAsiaTheme="minorEastAsia" w:hAnsiTheme="minorHAnsi" w:cstheme="minorBidi"/>
                <w:noProof/>
                <w:sz w:val="22"/>
                <w:szCs w:val="22"/>
              </w:rPr>
              <w:tab/>
            </w:r>
            <w:r w:rsidRPr="002B4300" w:rsidDel="002B4300">
              <w:rPr>
                <w:noProof/>
                <w:rPrChange w:id="143" w:author="Thomas Stockhammer" w:date="2024-04-29T19:27:00Z">
                  <w:rPr>
                    <w:rStyle w:val="Hyperlink"/>
                    <w:noProof/>
                  </w:rPr>
                </w:rPrChange>
              </w:rPr>
              <w:delText>Communication prior to MPEG#141</w:delText>
            </w:r>
            <w:r w:rsidDel="002B4300">
              <w:rPr>
                <w:noProof/>
                <w:webHidden/>
              </w:rPr>
              <w:tab/>
            </w:r>
            <w:r w:rsidR="00C60830" w:rsidDel="002B4300">
              <w:rPr>
                <w:noProof/>
                <w:webHidden/>
              </w:rPr>
              <w:delText>10</w:delText>
            </w:r>
          </w:del>
        </w:p>
        <w:p w14:paraId="51A5F22E" w14:textId="76848135" w:rsidR="00BE6AF9" w:rsidDel="002B4300" w:rsidRDefault="00BE6AF9">
          <w:pPr>
            <w:pStyle w:val="TOC3"/>
            <w:tabs>
              <w:tab w:val="right" w:leader="dot" w:pos="9010"/>
            </w:tabs>
            <w:rPr>
              <w:del w:id="144" w:author="Thomas Stockhammer" w:date="2024-04-29T19:27:00Z"/>
              <w:rFonts w:asciiTheme="minorHAnsi" w:eastAsiaTheme="minorEastAsia" w:hAnsiTheme="minorHAnsi" w:cstheme="minorBidi"/>
              <w:noProof/>
              <w:sz w:val="22"/>
              <w:szCs w:val="22"/>
            </w:rPr>
          </w:pPr>
          <w:del w:id="145" w:author="Thomas Stockhammer" w:date="2024-04-29T19:27:00Z">
            <w:r w:rsidRPr="002B4300" w:rsidDel="002B4300">
              <w:rPr>
                <w:noProof/>
                <w:rPrChange w:id="146" w:author="Thomas Stockhammer" w:date="2024-04-29T19:27:00Z">
                  <w:rPr>
                    <w:rStyle w:val="Hyperlink"/>
                    <w:noProof/>
                  </w:rPr>
                </w:rPrChange>
              </w:rPr>
              <w:delText>MPEG#133</w:delText>
            </w:r>
            <w:r w:rsidDel="002B4300">
              <w:rPr>
                <w:noProof/>
                <w:webHidden/>
              </w:rPr>
              <w:tab/>
            </w:r>
            <w:r w:rsidR="00C60830" w:rsidDel="002B4300">
              <w:rPr>
                <w:noProof/>
                <w:webHidden/>
              </w:rPr>
              <w:delText>10</w:delText>
            </w:r>
          </w:del>
        </w:p>
        <w:p w14:paraId="6648A480" w14:textId="14F1C740" w:rsidR="00BE6AF9" w:rsidDel="002B4300" w:rsidRDefault="00BE6AF9">
          <w:pPr>
            <w:pStyle w:val="TOC3"/>
            <w:tabs>
              <w:tab w:val="right" w:leader="dot" w:pos="9010"/>
            </w:tabs>
            <w:rPr>
              <w:del w:id="147" w:author="Thomas Stockhammer" w:date="2024-04-29T19:27:00Z"/>
              <w:rFonts w:asciiTheme="minorHAnsi" w:eastAsiaTheme="minorEastAsia" w:hAnsiTheme="minorHAnsi" w:cstheme="minorBidi"/>
              <w:noProof/>
              <w:sz w:val="22"/>
              <w:szCs w:val="22"/>
            </w:rPr>
          </w:pPr>
          <w:del w:id="148" w:author="Thomas Stockhammer" w:date="2024-04-29T19:27:00Z">
            <w:r w:rsidRPr="002B4300" w:rsidDel="002B4300">
              <w:rPr>
                <w:noProof/>
                <w:rPrChange w:id="149" w:author="Thomas Stockhammer" w:date="2024-04-29T19:27:00Z">
                  <w:rPr>
                    <w:rStyle w:val="Hyperlink"/>
                    <w:noProof/>
                  </w:rPr>
                </w:rPrChange>
              </w:rPr>
              <w:delText>MPEG#135</w:delText>
            </w:r>
            <w:r w:rsidDel="002B4300">
              <w:rPr>
                <w:noProof/>
                <w:webHidden/>
              </w:rPr>
              <w:tab/>
            </w:r>
            <w:r w:rsidR="00C60830" w:rsidDel="002B4300">
              <w:rPr>
                <w:noProof/>
                <w:webHidden/>
              </w:rPr>
              <w:delText>10</w:delText>
            </w:r>
          </w:del>
        </w:p>
        <w:p w14:paraId="0BDBC1E2" w14:textId="79AE72C2" w:rsidR="00BE6AF9" w:rsidDel="002B4300" w:rsidRDefault="00BE6AF9">
          <w:pPr>
            <w:pStyle w:val="TOC3"/>
            <w:tabs>
              <w:tab w:val="right" w:leader="dot" w:pos="9010"/>
            </w:tabs>
            <w:rPr>
              <w:del w:id="150" w:author="Thomas Stockhammer" w:date="2024-04-29T19:27:00Z"/>
              <w:rFonts w:asciiTheme="minorHAnsi" w:eastAsiaTheme="minorEastAsia" w:hAnsiTheme="minorHAnsi" w:cstheme="minorBidi"/>
              <w:noProof/>
              <w:sz w:val="22"/>
              <w:szCs w:val="22"/>
            </w:rPr>
          </w:pPr>
          <w:del w:id="151" w:author="Thomas Stockhammer" w:date="2024-04-29T19:27:00Z">
            <w:r w:rsidRPr="002B4300" w:rsidDel="002B4300">
              <w:rPr>
                <w:noProof/>
                <w:rPrChange w:id="152" w:author="Thomas Stockhammer" w:date="2024-04-29T19:27:00Z">
                  <w:rPr>
                    <w:rStyle w:val="Hyperlink"/>
                    <w:noProof/>
                  </w:rPr>
                </w:rPrChange>
              </w:rPr>
              <w:delText>MPEG#136</w:delText>
            </w:r>
            <w:r w:rsidDel="002B4300">
              <w:rPr>
                <w:noProof/>
                <w:webHidden/>
              </w:rPr>
              <w:tab/>
            </w:r>
            <w:r w:rsidR="00C60830" w:rsidDel="002B4300">
              <w:rPr>
                <w:noProof/>
                <w:webHidden/>
              </w:rPr>
              <w:delText>10</w:delText>
            </w:r>
          </w:del>
        </w:p>
        <w:p w14:paraId="08A9A67D" w14:textId="531CAE5F" w:rsidR="00BE6AF9" w:rsidDel="002B4300" w:rsidRDefault="00BE6AF9">
          <w:pPr>
            <w:pStyle w:val="TOC3"/>
            <w:tabs>
              <w:tab w:val="right" w:leader="dot" w:pos="9010"/>
            </w:tabs>
            <w:rPr>
              <w:del w:id="153" w:author="Thomas Stockhammer" w:date="2024-04-29T19:27:00Z"/>
              <w:rFonts w:asciiTheme="minorHAnsi" w:eastAsiaTheme="minorEastAsia" w:hAnsiTheme="minorHAnsi" w:cstheme="minorBidi"/>
              <w:noProof/>
              <w:sz w:val="22"/>
              <w:szCs w:val="22"/>
            </w:rPr>
          </w:pPr>
          <w:del w:id="154" w:author="Thomas Stockhammer" w:date="2024-04-29T19:27:00Z">
            <w:r w:rsidRPr="002B4300" w:rsidDel="002B4300">
              <w:rPr>
                <w:noProof/>
                <w:rPrChange w:id="155" w:author="Thomas Stockhammer" w:date="2024-04-29T19:27:00Z">
                  <w:rPr>
                    <w:rStyle w:val="Hyperlink"/>
                    <w:noProof/>
                  </w:rPr>
                </w:rPrChange>
              </w:rPr>
              <w:delText>MPEG#137</w:delText>
            </w:r>
            <w:r w:rsidDel="002B4300">
              <w:rPr>
                <w:noProof/>
                <w:webHidden/>
              </w:rPr>
              <w:tab/>
            </w:r>
            <w:r w:rsidR="00C60830" w:rsidDel="002B4300">
              <w:rPr>
                <w:noProof/>
                <w:webHidden/>
              </w:rPr>
              <w:delText>10</w:delText>
            </w:r>
          </w:del>
        </w:p>
        <w:p w14:paraId="6F64C367" w14:textId="4038C72A" w:rsidR="00BE6AF9" w:rsidDel="002B4300" w:rsidRDefault="00BE6AF9">
          <w:pPr>
            <w:pStyle w:val="TOC3"/>
            <w:tabs>
              <w:tab w:val="right" w:leader="dot" w:pos="9010"/>
            </w:tabs>
            <w:rPr>
              <w:del w:id="156" w:author="Thomas Stockhammer" w:date="2024-04-29T19:27:00Z"/>
              <w:rFonts w:asciiTheme="minorHAnsi" w:eastAsiaTheme="minorEastAsia" w:hAnsiTheme="minorHAnsi" w:cstheme="minorBidi"/>
              <w:noProof/>
              <w:sz w:val="22"/>
              <w:szCs w:val="22"/>
            </w:rPr>
          </w:pPr>
          <w:del w:id="157" w:author="Thomas Stockhammer" w:date="2024-04-29T19:27:00Z">
            <w:r w:rsidRPr="002B4300" w:rsidDel="002B4300">
              <w:rPr>
                <w:noProof/>
                <w:rPrChange w:id="158" w:author="Thomas Stockhammer" w:date="2024-04-29T19:27:00Z">
                  <w:rPr>
                    <w:rStyle w:val="Hyperlink"/>
                    <w:noProof/>
                  </w:rPr>
                </w:rPrChange>
              </w:rPr>
              <w:delText>MPEG#138</w:delText>
            </w:r>
            <w:r w:rsidDel="002B4300">
              <w:rPr>
                <w:noProof/>
                <w:webHidden/>
              </w:rPr>
              <w:tab/>
            </w:r>
            <w:r w:rsidR="00C60830" w:rsidDel="002B4300">
              <w:rPr>
                <w:noProof/>
                <w:webHidden/>
              </w:rPr>
              <w:delText>11</w:delText>
            </w:r>
          </w:del>
        </w:p>
        <w:p w14:paraId="07A936E4" w14:textId="54AC354A" w:rsidR="00BE6AF9" w:rsidDel="002B4300" w:rsidRDefault="00BE6AF9">
          <w:pPr>
            <w:pStyle w:val="TOC3"/>
            <w:tabs>
              <w:tab w:val="right" w:leader="dot" w:pos="9010"/>
            </w:tabs>
            <w:rPr>
              <w:del w:id="159" w:author="Thomas Stockhammer" w:date="2024-04-29T19:27:00Z"/>
              <w:rFonts w:asciiTheme="minorHAnsi" w:eastAsiaTheme="minorEastAsia" w:hAnsiTheme="minorHAnsi" w:cstheme="minorBidi"/>
              <w:noProof/>
              <w:sz w:val="22"/>
              <w:szCs w:val="22"/>
            </w:rPr>
          </w:pPr>
          <w:del w:id="160" w:author="Thomas Stockhammer" w:date="2024-04-29T19:27:00Z">
            <w:r w:rsidRPr="002B4300" w:rsidDel="002B4300">
              <w:rPr>
                <w:noProof/>
                <w:rPrChange w:id="161" w:author="Thomas Stockhammer" w:date="2024-04-29T19:27:00Z">
                  <w:rPr>
                    <w:rStyle w:val="Hyperlink"/>
                    <w:noProof/>
                  </w:rPr>
                </w:rPrChange>
              </w:rPr>
              <w:delText>MPEG#139</w:delText>
            </w:r>
            <w:r w:rsidDel="002B4300">
              <w:rPr>
                <w:noProof/>
                <w:webHidden/>
              </w:rPr>
              <w:tab/>
            </w:r>
            <w:r w:rsidR="00C60830" w:rsidDel="002B4300">
              <w:rPr>
                <w:noProof/>
                <w:webHidden/>
              </w:rPr>
              <w:delText>11</w:delText>
            </w:r>
          </w:del>
        </w:p>
        <w:p w14:paraId="01AB6EAC" w14:textId="5F67B317" w:rsidR="00BE6AF9" w:rsidDel="002B4300" w:rsidRDefault="00BE6AF9">
          <w:pPr>
            <w:pStyle w:val="TOC3"/>
            <w:tabs>
              <w:tab w:val="right" w:leader="dot" w:pos="9010"/>
            </w:tabs>
            <w:rPr>
              <w:del w:id="162" w:author="Thomas Stockhammer" w:date="2024-04-29T19:27:00Z"/>
              <w:rFonts w:asciiTheme="minorHAnsi" w:eastAsiaTheme="minorEastAsia" w:hAnsiTheme="minorHAnsi" w:cstheme="minorBidi"/>
              <w:noProof/>
              <w:sz w:val="22"/>
              <w:szCs w:val="22"/>
            </w:rPr>
          </w:pPr>
          <w:del w:id="163" w:author="Thomas Stockhammer" w:date="2024-04-29T19:27:00Z">
            <w:r w:rsidRPr="002B4300" w:rsidDel="002B4300">
              <w:rPr>
                <w:noProof/>
                <w:rPrChange w:id="164" w:author="Thomas Stockhammer" w:date="2024-04-29T19:27:00Z">
                  <w:rPr>
                    <w:rStyle w:val="Hyperlink"/>
                    <w:noProof/>
                  </w:rPr>
                </w:rPrChange>
              </w:rPr>
              <w:delText>MPEG#140</w:delText>
            </w:r>
            <w:r w:rsidDel="002B4300">
              <w:rPr>
                <w:noProof/>
                <w:webHidden/>
              </w:rPr>
              <w:tab/>
            </w:r>
            <w:r w:rsidR="00C60830" w:rsidDel="002B4300">
              <w:rPr>
                <w:noProof/>
                <w:webHidden/>
              </w:rPr>
              <w:delText>11</w:delText>
            </w:r>
          </w:del>
        </w:p>
        <w:p w14:paraId="28C1658C" w14:textId="62B9CB16" w:rsidR="00BE6AF9" w:rsidDel="002B4300" w:rsidRDefault="00BE6AF9">
          <w:pPr>
            <w:pStyle w:val="TOC2"/>
            <w:tabs>
              <w:tab w:val="left" w:pos="880"/>
              <w:tab w:val="right" w:leader="dot" w:pos="9010"/>
            </w:tabs>
            <w:rPr>
              <w:del w:id="165" w:author="Thomas Stockhammer" w:date="2024-04-29T19:27:00Z"/>
              <w:rFonts w:asciiTheme="minorHAnsi" w:eastAsiaTheme="minorEastAsia" w:hAnsiTheme="minorHAnsi" w:cstheme="minorBidi"/>
              <w:noProof/>
              <w:sz w:val="22"/>
              <w:szCs w:val="22"/>
            </w:rPr>
          </w:pPr>
          <w:del w:id="166" w:author="Thomas Stockhammer" w:date="2024-04-29T19:27:00Z">
            <w:r w:rsidRPr="002B4300" w:rsidDel="002B4300">
              <w:rPr>
                <w:noProof/>
                <w:rPrChange w:id="167" w:author="Thomas Stockhammer" w:date="2024-04-29T19:27:00Z">
                  <w:rPr>
                    <w:rStyle w:val="Hyperlink"/>
                    <w:noProof/>
                  </w:rPr>
                </w:rPrChange>
              </w:rPr>
              <w:delText>4.3</w:delText>
            </w:r>
            <w:r w:rsidDel="002B4300">
              <w:rPr>
                <w:rFonts w:asciiTheme="minorHAnsi" w:eastAsiaTheme="minorEastAsia" w:hAnsiTheme="minorHAnsi" w:cstheme="minorBidi"/>
                <w:noProof/>
                <w:sz w:val="22"/>
                <w:szCs w:val="22"/>
              </w:rPr>
              <w:tab/>
            </w:r>
            <w:r w:rsidRPr="002B4300" w:rsidDel="002B4300">
              <w:rPr>
                <w:noProof/>
                <w:rPrChange w:id="168" w:author="Thomas Stockhammer" w:date="2024-04-29T19:27:00Z">
                  <w:rPr>
                    <w:rStyle w:val="Hyperlink"/>
                    <w:noProof/>
                  </w:rPr>
                </w:rPrChange>
              </w:rPr>
              <w:delText>Proposed Communication at MPEG#141</w:delText>
            </w:r>
            <w:r w:rsidDel="002B4300">
              <w:rPr>
                <w:noProof/>
                <w:webHidden/>
              </w:rPr>
              <w:tab/>
            </w:r>
            <w:r w:rsidR="00C60830" w:rsidDel="002B4300">
              <w:rPr>
                <w:noProof/>
                <w:webHidden/>
              </w:rPr>
              <w:delText>12</w:delText>
            </w:r>
          </w:del>
        </w:p>
        <w:p w14:paraId="1E617405" w14:textId="2E95883D" w:rsidR="00BE6AF9" w:rsidDel="002B4300" w:rsidRDefault="00BE6AF9">
          <w:pPr>
            <w:pStyle w:val="TOC1"/>
            <w:rPr>
              <w:del w:id="169" w:author="Thomas Stockhammer" w:date="2024-04-29T19:27:00Z"/>
              <w:rFonts w:asciiTheme="minorHAnsi" w:eastAsiaTheme="minorEastAsia" w:hAnsiTheme="minorHAnsi" w:cstheme="minorBidi"/>
              <w:noProof/>
              <w:sz w:val="22"/>
              <w:szCs w:val="22"/>
            </w:rPr>
          </w:pPr>
          <w:del w:id="170" w:author="Thomas Stockhammer" w:date="2024-04-29T19:27:00Z">
            <w:r w:rsidRPr="002B4300" w:rsidDel="002B4300">
              <w:rPr>
                <w:noProof/>
                <w:rPrChange w:id="171" w:author="Thomas Stockhammer" w:date="2024-04-29T19:27:00Z">
                  <w:rPr>
                    <w:rStyle w:val="Hyperlink"/>
                    <w:noProof/>
                  </w:rPr>
                </w:rPrChange>
              </w:rPr>
              <w:delText>5</w:delText>
            </w:r>
            <w:r w:rsidDel="002B4300">
              <w:rPr>
                <w:rFonts w:asciiTheme="minorHAnsi" w:eastAsiaTheme="minorEastAsia" w:hAnsiTheme="minorHAnsi" w:cstheme="minorBidi"/>
                <w:noProof/>
                <w:sz w:val="22"/>
                <w:szCs w:val="22"/>
              </w:rPr>
              <w:tab/>
            </w:r>
            <w:r w:rsidRPr="002B4300" w:rsidDel="002B4300">
              <w:rPr>
                <w:noProof/>
                <w:rPrChange w:id="172" w:author="Thomas Stockhammer" w:date="2024-04-29T19:27:00Z">
                  <w:rPr>
                    <w:rStyle w:val="Hyperlink"/>
                    <w:noProof/>
                  </w:rPr>
                </w:rPrChange>
              </w:rPr>
              <w:delText>Requirements, Scenarios and Test Assets</w:delText>
            </w:r>
            <w:r w:rsidDel="002B4300">
              <w:rPr>
                <w:noProof/>
                <w:webHidden/>
              </w:rPr>
              <w:tab/>
            </w:r>
            <w:r w:rsidR="00C60830" w:rsidDel="002B4300">
              <w:rPr>
                <w:noProof/>
                <w:webHidden/>
              </w:rPr>
              <w:delText>12</w:delText>
            </w:r>
          </w:del>
        </w:p>
        <w:p w14:paraId="1BACAB3A" w14:textId="4DE474BB" w:rsidR="00BE6AF9" w:rsidDel="002B4300" w:rsidRDefault="00BE6AF9">
          <w:pPr>
            <w:pStyle w:val="TOC2"/>
            <w:tabs>
              <w:tab w:val="left" w:pos="880"/>
              <w:tab w:val="right" w:leader="dot" w:pos="9010"/>
            </w:tabs>
            <w:rPr>
              <w:del w:id="173" w:author="Thomas Stockhammer" w:date="2024-04-29T19:27:00Z"/>
              <w:rFonts w:asciiTheme="minorHAnsi" w:eastAsiaTheme="minorEastAsia" w:hAnsiTheme="minorHAnsi" w:cstheme="minorBidi"/>
              <w:noProof/>
              <w:sz w:val="22"/>
              <w:szCs w:val="22"/>
            </w:rPr>
          </w:pPr>
          <w:del w:id="174" w:author="Thomas Stockhammer" w:date="2024-04-29T19:27:00Z">
            <w:r w:rsidRPr="002B4300" w:rsidDel="002B4300">
              <w:rPr>
                <w:noProof/>
                <w:rPrChange w:id="175" w:author="Thomas Stockhammer" w:date="2024-04-29T19:27:00Z">
                  <w:rPr>
                    <w:rStyle w:val="Hyperlink"/>
                    <w:noProof/>
                  </w:rPr>
                </w:rPrChange>
              </w:rPr>
              <w:delText>5.1</w:delText>
            </w:r>
            <w:r w:rsidDel="002B4300">
              <w:rPr>
                <w:rFonts w:asciiTheme="minorHAnsi" w:eastAsiaTheme="minorEastAsia" w:hAnsiTheme="minorHAnsi" w:cstheme="minorBidi"/>
                <w:noProof/>
                <w:sz w:val="22"/>
                <w:szCs w:val="22"/>
              </w:rPr>
              <w:tab/>
            </w:r>
            <w:r w:rsidRPr="002B4300" w:rsidDel="002B4300">
              <w:rPr>
                <w:noProof/>
                <w:rPrChange w:id="176" w:author="Thomas Stockhammer" w:date="2024-04-29T19:27:00Z">
                  <w:rPr>
                    <w:rStyle w:val="Hyperlink"/>
                    <w:noProof/>
                  </w:rPr>
                </w:rPrChange>
              </w:rPr>
              <w:delText>Requirements</w:delText>
            </w:r>
            <w:r w:rsidDel="002B4300">
              <w:rPr>
                <w:noProof/>
                <w:webHidden/>
              </w:rPr>
              <w:tab/>
            </w:r>
            <w:r w:rsidR="00C60830" w:rsidDel="002B4300">
              <w:rPr>
                <w:noProof/>
                <w:webHidden/>
              </w:rPr>
              <w:delText>12</w:delText>
            </w:r>
          </w:del>
        </w:p>
        <w:p w14:paraId="4A318784" w14:textId="06FDD80A" w:rsidR="00BE6AF9" w:rsidDel="002B4300" w:rsidRDefault="00BE6AF9">
          <w:pPr>
            <w:pStyle w:val="TOC2"/>
            <w:tabs>
              <w:tab w:val="left" w:pos="880"/>
              <w:tab w:val="right" w:leader="dot" w:pos="9010"/>
            </w:tabs>
            <w:rPr>
              <w:del w:id="177" w:author="Thomas Stockhammer" w:date="2024-04-29T19:27:00Z"/>
              <w:rFonts w:asciiTheme="minorHAnsi" w:eastAsiaTheme="minorEastAsia" w:hAnsiTheme="minorHAnsi" w:cstheme="minorBidi"/>
              <w:noProof/>
              <w:sz w:val="22"/>
              <w:szCs w:val="22"/>
            </w:rPr>
          </w:pPr>
          <w:del w:id="178" w:author="Thomas Stockhammer" w:date="2024-04-29T19:27:00Z">
            <w:r w:rsidRPr="002B4300" w:rsidDel="002B4300">
              <w:rPr>
                <w:noProof/>
                <w:rPrChange w:id="179" w:author="Thomas Stockhammer" w:date="2024-04-29T19:27:00Z">
                  <w:rPr>
                    <w:rStyle w:val="Hyperlink"/>
                    <w:noProof/>
                  </w:rPr>
                </w:rPrChange>
              </w:rPr>
              <w:delText>5.2</w:delText>
            </w:r>
            <w:r w:rsidDel="002B4300">
              <w:rPr>
                <w:rFonts w:asciiTheme="minorHAnsi" w:eastAsiaTheme="minorEastAsia" w:hAnsiTheme="minorHAnsi" w:cstheme="minorBidi"/>
                <w:noProof/>
                <w:sz w:val="22"/>
                <w:szCs w:val="22"/>
              </w:rPr>
              <w:tab/>
            </w:r>
            <w:r w:rsidRPr="002B4300" w:rsidDel="002B4300">
              <w:rPr>
                <w:noProof/>
                <w:rPrChange w:id="180" w:author="Thomas Stockhammer" w:date="2024-04-29T19:27:00Z">
                  <w:rPr>
                    <w:rStyle w:val="Hyperlink"/>
                    <w:noProof/>
                  </w:rPr>
                </w:rPrChange>
              </w:rPr>
              <w:delText>Scenarios</w:delText>
            </w:r>
            <w:r w:rsidDel="002B4300">
              <w:rPr>
                <w:noProof/>
                <w:webHidden/>
              </w:rPr>
              <w:tab/>
            </w:r>
            <w:r w:rsidR="00C60830" w:rsidDel="002B4300">
              <w:rPr>
                <w:noProof/>
                <w:webHidden/>
              </w:rPr>
              <w:delText>13</w:delText>
            </w:r>
          </w:del>
        </w:p>
        <w:p w14:paraId="6928BCAD" w14:textId="127B3983" w:rsidR="00BE6AF9" w:rsidDel="002B4300" w:rsidRDefault="00BE6AF9">
          <w:pPr>
            <w:pStyle w:val="TOC2"/>
            <w:tabs>
              <w:tab w:val="left" w:pos="880"/>
              <w:tab w:val="right" w:leader="dot" w:pos="9010"/>
            </w:tabs>
            <w:rPr>
              <w:del w:id="181" w:author="Thomas Stockhammer" w:date="2024-04-29T19:27:00Z"/>
              <w:rFonts w:asciiTheme="minorHAnsi" w:eastAsiaTheme="minorEastAsia" w:hAnsiTheme="minorHAnsi" w:cstheme="minorBidi"/>
              <w:noProof/>
              <w:sz w:val="22"/>
              <w:szCs w:val="22"/>
            </w:rPr>
          </w:pPr>
          <w:del w:id="182" w:author="Thomas Stockhammer" w:date="2024-04-29T19:27:00Z">
            <w:r w:rsidRPr="002B4300" w:rsidDel="002B4300">
              <w:rPr>
                <w:noProof/>
                <w:rPrChange w:id="183" w:author="Thomas Stockhammer" w:date="2024-04-29T19:27:00Z">
                  <w:rPr>
                    <w:rStyle w:val="Hyperlink"/>
                    <w:noProof/>
                  </w:rPr>
                </w:rPrChange>
              </w:rPr>
              <w:lastRenderedPageBreak/>
              <w:delText>5.3</w:delText>
            </w:r>
            <w:r w:rsidDel="002B4300">
              <w:rPr>
                <w:rFonts w:asciiTheme="minorHAnsi" w:eastAsiaTheme="minorEastAsia" w:hAnsiTheme="minorHAnsi" w:cstheme="minorBidi"/>
                <w:noProof/>
                <w:sz w:val="22"/>
                <w:szCs w:val="22"/>
              </w:rPr>
              <w:tab/>
            </w:r>
            <w:r w:rsidRPr="002B4300" w:rsidDel="002B4300">
              <w:rPr>
                <w:noProof/>
                <w:rPrChange w:id="184" w:author="Thomas Stockhammer" w:date="2024-04-29T19:27:00Z">
                  <w:rPr>
                    <w:rStyle w:val="Hyperlink"/>
                    <w:noProof/>
                  </w:rPr>
                </w:rPrChange>
              </w:rPr>
              <w:delText>Template for Test Scenario</w:delText>
            </w:r>
            <w:r w:rsidDel="002B4300">
              <w:rPr>
                <w:noProof/>
                <w:webHidden/>
              </w:rPr>
              <w:tab/>
            </w:r>
            <w:r w:rsidR="00C60830" w:rsidDel="002B4300">
              <w:rPr>
                <w:noProof/>
                <w:webHidden/>
              </w:rPr>
              <w:delText>13</w:delText>
            </w:r>
          </w:del>
        </w:p>
        <w:p w14:paraId="5ADB1E00" w14:textId="499D4153" w:rsidR="00BE6AF9" w:rsidDel="002B4300" w:rsidRDefault="00BE6AF9">
          <w:pPr>
            <w:pStyle w:val="TOC2"/>
            <w:tabs>
              <w:tab w:val="left" w:pos="880"/>
              <w:tab w:val="right" w:leader="dot" w:pos="9010"/>
            </w:tabs>
            <w:rPr>
              <w:del w:id="185" w:author="Thomas Stockhammer" w:date="2024-04-29T19:27:00Z"/>
              <w:rFonts w:asciiTheme="minorHAnsi" w:eastAsiaTheme="minorEastAsia" w:hAnsiTheme="minorHAnsi" w:cstheme="minorBidi"/>
              <w:noProof/>
              <w:sz w:val="22"/>
              <w:szCs w:val="22"/>
            </w:rPr>
          </w:pPr>
          <w:del w:id="186" w:author="Thomas Stockhammer" w:date="2024-04-29T19:27:00Z">
            <w:r w:rsidRPr="002B4300" w:rsidDel="002B4300">
              <w:rPr>
                <w:noProof/>
                <w:rPrChange w:id="187" w:author="Thomas Stockhammer" w:date="2024-04-29T19:27:00Z">
                  <w:rPr>
                    <w:rStyle w:val="Hyperlink"/>
                    <w:noProof/>
                  </w:rPr>
                </w:rPrChange>
              </w:rPr>
              <w:delText>5.4</w:delText>
            </w:r>
            <w:r w:rsidDel="002B4300">
              <w:rPr>
                <w:rFonts w:asciiTheme="minorHAnsi" w:eastAsiaTheme="minorEastAsia" w:hAnsiTheme="minorHAnsi" w:cstheme="minorBidi"/>
                <w:noProof/>
                <w:sz w:val="22"/>
                <w:szCs w:val="22"/>
              </w:rPr>
              <w:tab/>
            </w:r>
            <w:r w:rsidRPr="002B4300" w:rsidDel="002B4300">
              <w:rPr>
                <w:noProof/>
                <w:rPrChange w:id="188" w:author="Thomas Stockhammer" w:date="2024-04-29T19:27:00Z">
                  <w:rPr>
                    <w:rStyle w:val="Hyperlink"/>
                    <w:noProof/>
                  </w:rPr>
                </w:rPrChange>
              </w:rPr>
              <w:delText>Continuous Call for Test Data</w:delText>
            </w:r>
            <w:r w:rsidDel="002B4300">
              <w:rPr>
                <w:noProof/>
                <w:webHidden/>
              </w:rPr>
              <w:tab/>
            </w:r>
            <w:r w:rsidR="00C60830" w:rsidDel="002B4300">
              <w:rPr>
                <w:noProof/>
                <w:webHidden/>
              </w:rPr>
              <w:delText>13</w:delText>
            </w:r>
          </w:del>
        </w:p>
        <w:p w14:paraId="231AC815" w14:textId="6D20F7F1" w:rsidR="00BE6AF9" w:rsidDel="002B4300" w:rsidRDefault="00BE6AF9">
          <w:pPr>
            <w:pStyle w:val="TOC2"/>
            <w:tabs>
              <w:tab w:val="left" w:pos="880"/>
              <w:tab w:val="right" w:leader="dot" w:pos="9010"/>
            </w:tabs>
            <w:rPr>
              <w:del w:id="189" w:author="Thomas Stockhammer" w:date="2024-04-29T19:27:00Z"/>
              <w:rFonts w:asciiTheme="minorHAnsi" w:eastAsiaTheme="minorEastAsia" w:hAnsiTheme="minorHAnsi" w:cstheme="minorBidi"/>
              <w:noProof/>
              <w:sz w:val="22"/>
              <w:szCs w:val="22"/>
            </w:rPr>
          </w:pPr>
          <w:del w:id="190" w:author="Thomas Stockhammer" w:date="2024-04-29T19:27:00Z">
            <w:r w:rsidRPr="002B4300" w:rsidDel="002B4300">
              <w:rPr>
                <w:noProof/>
                <w:rPrChange w:id="191" w:author="Thomas Stockhammer" w:date="2024-04-29T19:27:00Z">
                  <w:rPr>
                    <w:rStyle w:val="Hyperlink"/>
                    <w:noProof/>
                  </w:rPr>
                </w:rPrChange>
              </w:rPr>
              <w:delText>5.5</w:delText>
            </w:r>
            <w:r w:rsidDel="002B4300">
              <w:rPr>
                <w:rFonts w:asciiTheme="minorHAnsi" w:eastAsiaTheme="minorEastAsia" w:hAnsiTheme="minorHAnsi" w:cstheme="minorBidi"/>
                <w:noProof/>
                <w:sz w:val="22"/>
                <w:szCs w:val="22"/>
              </w:rPr>
              <w:tab/>
            </w:r>
            <w:r w:rsidRPr="002B4300" w:rsidDel="002B4300">
              <w:rPr>
                <w:noProof/>
                <w:rPrChange w:id="192" w:author="Thomas Stockhammer" w:date="2024-04-29T19:27:00Z">
                  <w:rPr>
                    <w:rStyle w:val="Hyperlink"/>
                    <w:noProof/>
                  </w:rPr>
                </w:rPrChange>
              </w:rPr>
              <w:delText>Timeline</w:delText>
            </w:r>
            <w:r w:rsidDel="002B4300">
              <w:rPr>
                <w:noProof/>
                <w:webHidden/>
              </w:rPr>
              <w:tab/>
            </w:r>
            <w:r w:rsidR="00C60830" w:rsidDel="002B4300">
              <w:rPr>
                <w:noProof/>
                <w:webHidden/>
              </w:rPr>
              <w:delText>14</w:delText>
            </w:r>
          </w:del>
        </w:p>
        <w:p w14:paraId="557A9E8D" w14:textId="4BF33633" w:rsidR="00BE6AF9" w:rsidDel="002B4300" w:rsidRDefault="00BE6AF9">
          <w:pPr>
            <w:pStyle w:val="TOC2"/>
            <w:tabs>
              <w:tab w:val="left" w:pos="880"/>
              <w:tab w:val="right" w:leader="dot" w:pos="9010"/>
            </w:tabs>
            <w:rPr>
              <w:del w:id="193" w:author="Thomas Stockhammer" w:date="2024-04-29T19:27:00Z"/>
              <w:rFonts w:asciiTheme="minorHAnsi" w:eastAsiaTheme="minorEastAsia" w:hAnsiTheme="minorHAnsi" w:cstheme="minorBidi"/>
              <w:noProof/>
              <w:sz w:val="22"/>
              <w:szCs w:val="22"/>
            </w:rPr>
          </w:pPr>
          <w:del w:id="194" w:author="Thomas Stockhammer" w:date="2024-04-29T19:27:00Z">
            <w:r w:rsidRPr="002B4300" w:rsidDel="002B4300">
              <w:rPr>
                <w:noProof/>
                <w:rPrChange w:id="195" w:author="Thomas Stockhammer" w:date="2024-04-29T19:27:00Z">
                  <w:rPr>
                    <w:rStyle w:val="Hyperlink"/>
                    <w:noProof/>
                  </w:rPr>
                </w:rPrChange>
              </w:rPr>
              <w:delText>5.6</w:delText>
            </w:r>
            <w:r w:rsidDel="002B4300">
              <w:rPr>
                <w:rFonts w:asciiTheme="minorHAnsi" w:eastAsiaTheme="minorEastAsia" w:hAnsiTheme="minorHAnsi" w:cstheme="minorBidi"/>
                <w:noProof/>
                <w:sz w:val="22"/>
                <w:szCs w:val="22"/>
              </w:rPr>
              <w:tab/>
            </w:r>
            <w:r w:rsidRPr="002B4300" w:rsidDel="002B4300">
              <w:rPr>
                <w:noProof/>
                <w:rPrChange w:id="196" w:author="Thomas Stockhammer" w:date="2024-04-29T19:27:00Z">
                  <w:rPr>
                    <w:rStyle w:val="Hyperlink"/>
                    <w:noProof/>
                  </w:rPr>
                </w:rPrChange>
              </w:rPr>
              <w:delText>Available Test Assets</w:delText>
            </w:r>
            <w:r w:rsidDel="002B4300">
              <w:rPr>
                <w:noProof/>
                <w:webHidden/>
              </w:rPr>
              <w:tab/>
            </w:r>
            <w:r w:rsidR="00C60830" w:rsidDel="002B4300">
              <w:rPr>
                <w:noProof/>
                <w:webHidden/>
              </w:rPr>
              <w:delText>14</w:delText>
            </w:r>
          </w:del>
        </w:p>
        <w:p w14:paraId="5C2167A7" w14:textId="605B720A" w:rsidR="00BE6AF9" w:rsidDel="002B4300" w:rsidRDefault="00BE6AF9">
          <w:pPr>
            <w:pStyle w:val="TOC1"/>
            <w:rPr>
              <w:del w:id="197" w:author="Thomas Stockhammer" w:date="2024-04-29T19:27:00Z"/>
              <w:rFonts w:asciiTheme="minorHAnsi" w:eastAsiaTheme="minorEastAsia" w:hAnsiTheme="minorHAnsi" w:cstheme="minorBidi"/>
              <w:noProof/>
              <w:sz w:val="22"/>
              <w:szCs w:val="22"/>
            </w:rPr>
          </w:pPr>
          <w:del w:id="198" w:author="Thomas Stockhammer" w:date="2024-04-29T19:27:00Z">
            <w:r w:rsidRPr="002B4300" w:rsidDel="002B4300">
              <w:rPr>
                <w:noProof/>
                <w:rPrChange w:id="199" w:author="Thomas Stockhammer" w:date="2024-04-29T19:27:00Z">
                  <w:rPr>
                    <w:rStyle w:val="Hyperlink"/>
                    <w:noProof/>
                  </w:rPr>
                </w:rPrChange>
              </w:rPr>
              <w:delText>6</w:delText>
            </w:r>
            <w:r w:rsidDel="002B4300">
              <w:rPr>
                <w:rFonts w:asciiTheme="minorHAnsi" w:eastAsiaTheme="minorEastAsia" w:hAnsiTheme="minorHAnsi" w:cstheme="minorBidi"/>
                <w:noProof/>
                <w:sz w:val="22"/>
                <w:szCs w:val="22"/>
              </w:rPr>
              <w:tab/>
            </w:r>
            <w:r w:rsidRPr="002B4300" w:rsidDel="002B4300">
              <w:rPr>
                <w:noProof/>
                <w:rPrChange w:id="200" w:author="Thomas Stockhammer" w:date="2024-04-29T19:27:00Z">
                  <w:rPr>
                    <w:rStyle w:val="Hyperlink"/>
                    <w:noProof/>
                  </w:rPr>
                </w:rPrChange>
              </w:rPr>
              <w:delText>Contributions for Extensions</w:delText>
            </w:r>
            <w:r w:rsidDel="002B4300">
              <w:rPr>
                <w:noProof/>
                <w:webHidden/>
              </w:rPr>
              <w:tab/>
            </w:r>
            <w:r w:rsidR="00C60830" w:rsidDel="002B4300">
              <w:rPr>
                <w:noProof/>
                <w:webHidden/>
              </w:rPr>
              <w:delText>14</w:delText>
            </w:r>
          </w:del>
        </w:p>
        <w:p w14:paraId="0892691B" w14:textId="341A0A78" w:rsidR="00BE6AF9" w:rsidDel="002B4300" w:rsidRDefault="00BE6AF9">
          <w:pPr>
            <w:pStyle w:val="TOC2"/>
            <w:tabs>
              <w:tab w:val="left" w:pos="880"/>
              <w:tab w:val="right" w:leader="dot" w:pos="9010"/>
            </w:tabs>
            <w:rPr>
              <w:del w:id="201" w:author="Thomas Stockhammer" w:date="2024-04-29T19:27:00Z"/>
              <w:rFonts w:asciiTheme="minorHAnsi" w:eastAsiaTheme="minorEastAsia" w:hAnsiTheme="minorHAnsi" w:cstheme="minorBidi"/>
              <w:noProof/>
              <w:sz w:val="22"/>
              <w:szCs w:val="22"/>
            </w:rPr>
          </w:pPr>
          <w:del w:id="202" w:author="Thomas Stockhammer" w:date="2024-04-29T19:27:00Z">
            <w:r w:rsidRPr="002B4300" w:rsidDel="002B4300">
              <w:rPr>
                <w:noProof/>
                <w:rPrChange w:id="203" w:author="Thomas Stockhammer" w:date="2024-04-29T19:27:00Z">
                  <w:rPr>
                    <w:rStyle w:val="Hyperlink"/>
                    <w:noProof/>
                  </w:rPr>
                </w:rPrChange>
              </w:rPr>
              <w:delText>6.1</w:delText>
            </w:r>
            <w:r w:rsidDel="002B4300">
              <w:rPr>
                <w:rFonts w:asciiTheme="minorHAnsi" w:eastAsiaTheme="minorEastAsia" w:hAnsiTheme="minorHAnsi" w:cstheme="minorBidi"/>
                <w:noProof/>
                <w:sz w:val="22"/>
                <w:szCs w:val="22"/>
              </w:rPr>
              <w:tab/>
            </w:r>
            <w:r w:rsidRPr="002B4300" w:rsidDel="002B4300">
              <w:rPr>
                <w:noProof/>
                <w:rPrChange w:id="204" w:author="Thomas Stockhammer" w:date="2024-04-29T19:27:00Z">
                  <w:rPr>
                    <w:rStyle w:val="Hyperlink"/>
                    <w:noProof/>
                  </w:rPr>
                </w:rPrChange>
              </w:rPr>
              <w:delText>General</w:delText>
            </w:r>
            <w:r w:rsidDel="002B4300">
              <w:rPr>
                <w:noProof/>
                <w:webHidden/>
              </w:rPr>
              <w:tab/>
            </w:r>
            <w:r w:rsidR="00C60830" w:rsidDel="002B4300">
              <w:rPr>
                <w:noProof/>
                <w:webHidden/>
              </w:rPr>
              <w:delText>14</w:delText>
            </w:r>
          </w:del>
        </w:p>
        <w:p w14:paraId="73D6F8D0" w14:textId="468E3BC1" w:rsidR="00BE6AF9" w:rsidDel="002B4300" w:rsidRDefault="00BE6AF9">
          <w:pPr>
            <w:pStyle w:val="TOC2"/>
            <w:tabs>
              <w:tab w:val="left" w:pos="880"/>
              <w:tab w:val="right" w:leader="dot" w:pos="9010"/>
            </w:tabs>
            <w:rPr>
              <w:del w:id="205" w:author="Thomas Stockhammer" w:date="2024-04-29T19:27:00Z"/>
              <w:rFonts w:asciiTheme="minorHAnsi" w:eastAsiaTheme="minorEastAsia" w:hAnsiTheme="minorHAnsi" w:cstheme="minorBidi"/>
              <w:noProof/>
              <w:sz w:val="22"/>
              <w:szCs w:val="22"/>
            </w:rPr>
          </w:pPr>
          <w:del w:id="206" w:author="Thomas Stockhammer" w:date="2024-04-29T19:27:00Z">
            <w:r w:rsidRPr="002B4300" w:rsidDel="002B4300">
              <w:rPr>
                <w:noProof/>
                <w:rPrChange w:id="207" w:author="Thomas Stockhammer" w:date="2024-04-29T19:27:00Z">
                  <w:rPr>
                    <w:rStyle w:val="Hyperlink"/>
                    <w:noProof/>
                  </w:rPr>
                </w:rPrChange>
              </w:rPr>
              <w:delText>6.2</w:delText>
            </w:r>
            <w:r w:rsidDel="002B4300">
              <w:rPr>
                <w:rFonts w:asciiTheme="minorHAnsi" w:eastAsiaTheme="minorEastAsia" w:hAnsiTheme="minorHAnsi" w:cstheme="minorBidi"/>
                <w:noProof/>
                <w:sz w:val="22"/>
                <w:szCs w:val="22"/>
              </w:rPr>
              <w:tab/>
            </w:r>
            <w:r w:rsidRPr="002B4300" w:rsidDel="002B4300">
              <w:rPr>
                <w:noProof/>
                <w:rPrChange w:id="208" w:author="Thomas Stockhammer" w:date="2024-04-29T19:27:00Z">
                  <w:rPr>
                    <w:rStyle w:val="Hyperlink"/>
                    <w:noProof/>
                  </w:rPr>
                </w:rPrChange>
              </w:rPr>
              <w:delText>Extension Principles</w:delText>
            </w:r>
            <w:r w:rsidDel="002B4300">
              <w:rPr>
                <w:noProof/>
                <w:webHidden/>
              </w:rPr>
              <w:tab/>
            </w:r>
            <w:r w:rsidR="00C60830" w:rsidDel="002B4300">
              <w:rPr>
                <w:noProof/>
                <w:webHidden/>
              </w:rPr>
              <w:delText>15</w:delText>
            </w:r>
          </w:del>
        </w:p>
        <w:p w14:paraId="191432C2" w14:textId="15D6B54E" w:rsidR="00BE6AF9" w:rsidDel="002B4300" w:rsidRDefault="00BE6AF9">
          <w:pPr>
            <w:pStyle w:val="TOC1"/>
            <w:rPr>
              <w:del w:id="209" w:author="Thomas Stockhammer" w:date="2024-04-29T19:27:00Z"/>
              <w:rFonts w:asciiTheme="minorHAnsi" w:eastAsiaTheme="minorEastAsia" w:hAnsiTheme="minorHAnsi" w:cstheme="minorBidi"/>
              <w:noProof/>
              <w:sz w:val="22"/>
              <w:szCs w:val="22"/>
            </w:rPr>
          </w:pPr>
          <w:del w:id="210" w:author="Thomas Stockhammer" w:date="2024-04-29T19:27:00Z">
            <w:r w:rsidRPr="002B4300" w:rsidDel="002B4300">
              <w:rPr>
                <w:noProof/>
                <w:rPrChange w:id="211" w:author="Thomas Stockhammer" w:date="2024-04-29T19:27:00Z">
                  <w:rPr>
                    <w:rStyle w:val="Hyperlink"/>
                    <w:noProof/>
                  </w:rPr>
                </w:rPrChange>
              </w:rPr>
              <w:delText>7</w:delText>
            </w:r>
            <w:r w:rsidDel="002B4300">
              <w:rPr>
                <w:rFonts w:asciiTheme="minorHAnsi" w:eastAsiaTheme="minorEastAsia" w:hAnsiTheme="minorHAnsi" w:cstheme="minorBidi"/>
                <w:noProof/>
                <w:sz w:val="22"/>
                <w:szCs w:val="22"/>
              </w:rPr>
              <w:tab/>
            </w:r>
            <w:r w:rsidRPr="002B4300" w:rsidDel="002B4300">
              <w:rPr>
                <w:noProof/>
                <w:rPrChange w:id="212" w:author="Thomas Stockhammer" w:date="2024-04-29T19:27:00Z">
                  <w:rPr>
                    <w:rStyle w:val="Hyperlink"/>
                    <w:noProof/>
                  </w:rPr>
                </w:rPrChange>
              </w:rPr>
              <w:delText>Reference Software</w:delText>
            </w:r>
            <w:r w:rsidDel="002B4300">
              <w:rPr>
                <w:noProof/>
                <w:webHidden/>
              </w:rPr>
              <w:tab/>
            </w:r>
            <w:r w:rsidR="00C60830" w:rsidDel="002B4300">
              <w:rPr>
                <w:noProof/>
                <w:webHidden/>
              </w:rPr>
              <w:delText>15</w:delText>
            </w:r>
          </w:del>
        </w:p>
        <w:p w14:paraId="36EC053C" w14:textId="6F844FA0" w:rsidR="00BE6AF9" w:rsidDel="002B4300" w:rsidRDefault="00BE6AF9">
          <w:pPr>
            <w:pStyle w:val="TOC1"/>
            <w:rPr>
              <w:del w:id="213" w:author="Thomas Stockhammer" w:date="2024-04-29T19:27:00Z"/>
              <w:rFonts w:asciiTheme="minorHAnsi" w:eastAsiaTheme="minorEastAsia" w:hAnsiTheme="minorHAnsi" w:cstheme="minorBidi"/>
              <w:noProof/>
              <w:sz w:val="22"/>
              <w:szCs w:val="22"/>
            </w:rPr>
          </w:pPr>
          <w:del w:id="214" w:author="Thomas Stockhammer" w:date="2024-04-29T19:27:00Z">
            <w:r w:rsidRPr="002B4300" w:rsidDel="002B4300">
              <w:rPr>
                <w:noProof/>
                <w:rPrChange w:id="215" w:author="Thomas Stockhammer" w:date="2024-04-29T19:27:00Z">
                  <w:rPr>
                    <w:rStyle w:val="Hyperlink"/>
                    <w:noProof/>
                  </w:rPr>
                </w:rPrChange>
              </w:rPr>
              <w:delText>8</w:delText>
            </w:r>
            <w:r w:rsidDel="002B4300">
              <w:rPr>
                <w:rFonts w:asciiTheme="minorHAnsi" w:eastAsiaTheme="minorEastAsia" w:hAnsiTheme="minorHAnsi" w:cstheme="minorBidi"/>
                <w:noProof/>
                <w:sz w:val="22"/>
                <w:szCs w:val="22"/>
              </w:rPr>
              <w:tab/>
            </w:r>
            <w:r w:rsidRPr="002B4300" w:rsidDel="002B4300">
              <w:rPr>
                <w:noProof/>
                <w:rPrChange w:id="216" w:author="Thomas Stockhammer" w:date="2024-04-29T19:27:00Z">
                  <w:rPr>
                    <w:rStyle w:val="Hyperlink"/>
                    <w:noProof/>
                  </w:rPr>
                </w:rPrChange>
              </w:rPr>
              <w:delText>Gitlab Management</w:delText>
            </w:r>
            <w:r w:rsidDel="002B4300">
              <w:rPr>
                <w:noProof/>
                <w:webHidden/>
              </w:rPr>
              <w:tab/>
            </w:r>
            <w:r w:rsidR="00C60830" w:rsidDel="002B4300">
              <w:rPr>
                <w:noProof/>
                <w:webHidden/>
              </w:rPr>
              <w:delText>16</w:delText>
            </w:r>
          </w:del>
        </w:p>
        <w:p w14:paraId="17919096" w14:textId="6D3AF173" w:rsidR="00BE6AF9" w:rsidDel="002B4300" w:rsidRDefault="00BE6AF9">
          <w:pPr>
            <w:pStyle w:val="TOC1"/>
            <w:rPr>
              <w:del w:id="217" w:author="Thomas Stockhammer" w:date="2024-04-29T19:27:00Z"/>
              <w:rFonts w:asciiTheme="minorHAnsi" w:eastAsiaTheme="minorEastAsia" w:hAnsiTheme="minorHAnsi" w:cstheme="minorBidi"/>
              <w:noProof/>
              <w:sz w:val="22"/>
              <w:szCs w:val="22"/>
            </w:rPr>
          </w:pPr>
          <w:del w:id="218" w:author="Thomas Stockhammer" w:date="2024-04-29T19:27:00Z">
            <w:r w:rsidRPr="002B4300" w:rsidDel="002B4300">
              <w:rPr>
                <w:noProof/>
                <w:rPrChange w:id="219" w:author="Thomas Stockhammer" w:date="2024-04-29T19:27:00Z">
                  <w:rPr>
                    <w:rStyle w:val="Hyperlink"/>
                    <w:noProof/>
                  </w:rPr>
                </w:rPrChange>
              </w:rPr>
              <w:delText>9</w:delText>
            </w:r>
            <w:r w:rsidDel="002B4300">
              <w:rPr>
                <w:rFonts w:asciiTheme="minorHAnsi" w:eastAsiaTheme="minorEastAsia" w:hAnsiTheme="minorHAnsi" w:cstheme="minorBidi"/>
                <w:noProof/>
                <w:sz w:val="22"/>
                <w:szCs w:val="22"/>
              </w:rPr>
              <w:tab/>
            </w:r>
            <w:r w:rsidRPr="002B4300" w:rsidDel="002B4300">
              <w:rPr>
                <w:noProof/>
                <w:rPrChange w:id="220" w:author="Thomas Stockhammer" w:date="2024-04-29T19:27:00Z">
                  <w:rPr>
                    <w:rStyle w:val="Hyperlink"/>
                    <w:noProof/>
                  </w:rPr>
                </w:rPrChange>
              </w:rPr>
              <w:delText>Coordinators for Efforts until MPEG#142</w:delText>
            </w:r>
            <w:r w:rsidDel="002B4300">
              <w:rPr>
                <w:noProof/>
                <w:webHidden/>
              </w:rPr>
              <w:tab/>
            </w:r>
            <w:r w:rsidR="00C60830" w:rsidDel="002B4300">
              <w:rPr>
                <w:noProof/>
                <w:webHidden/>
              </w:rPr>
              <w:delText>16</w:delText>
            </w:r>
          </w:del>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221" w:name="_Toc165311385"/>
      <w:r>
        <w:t>Scope</w:t>
      </w:r>
      <w:bookmarkEnd w:id="221"/>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proofErr w:type="gramStart"/>
      <w:r>
        <w:rPr>
          <w:rFonts w:eastAsia="Times New Roman" w:cstheme="minorHAnsi"/>
          <w:lang w:val="en-GB" w:eastAsia="de-DE"/>
        </w:rPr>
        <w:t xml:space="preserve">in order </w:t>
      </w:r>
      <w:r w:rsidRPr="00CE14E7">
        <w:rPr>
          <w:rFonts w:eastAsia="Times New Roman" w:cstheme="minorHAnsi"/>
          <w:lang w:val="en-GB" w:eastAsia="de-DE"/>
        </w:rPr>
        <w:t>to</w:t>
      </w:r>
      <w:proofErr w:type="gramEnd"/>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rPr>
          <w:ins w:id="222" w:author="Thomas Stockhammer" w:date="2024-04-29T19:23:00Z"/>
        </w:rPr>
      </w:pPr>
      <w:bookmarkStart w:id="223" w:name="_Toc165311386"/>
      <w:r>
        <w:t>Time Plan</w:t>
      </w:r>
      <w:r w:rsidR="00B00728">
        <w:t>s and Projects</w:t>
      </w:r>
      <w:bookmarkEnd w:id="223"/>
    </w:p>
    <w:p w14:paraId="22883A16" w14:textId="77777777" w:rsidR="00DF6270" w:rsidRDefault="00DF6270" w:rsidP="00DF6270">
      <w:pPr>
        <w:pStyle w:val="ListParagraph"/>
        <w:widowControl/>
        <w:numPr>
          <w:ilvl w:val="0"/>
          <w:numId w:val="13"/>
        </w:numPr>
        <w:autoSpaceDE/>
        <w:autoSpaceDN/>
        <w:rPr>
          <w:ins w:id="224" w:author="Thomas Stockhammer" w:date="2024-04-29T19:23:00Z"/>
        </w:rPr>
      </w:pPr>
      <w:ins w:id="225" w:author="Thomas Stockhammer" w:date="2024-04-29T19:23:00Z">
        <w:r>
          <w:t>ISO/IEC FDIS 23090-14 Information technology — Coded representation of immersive media — Part 14: Scene Description for MPEG Media</w:t>
        </w:r>
      </w:ins>
    </w:p>
    <w:p w14:paraId="5F29337C" w14:textId="77777777" w:rsidR="00DF6270" w:rsidRPr="006604E0" w:rsidRDefault="00DF6270" w:rsidP="00DF6270">
      <w:pPr>
        <w:pStyle w:val="ListParagraph"/>
        <w:widowControl/>
        <w:numPr>
          <w:ilvl w:val="1"/>
          <w:numId w:val="13"/>
        </w:numPr>
        <w:autoSpaceDE/>
        <w:autoSpaceDN/>
        <w:rPr>
          <w:ins w:id="226" w:author="Thomas Stockhammer" w:date="2024-04-29T19:23:00Z"/>
          <w:rStyle w:val="Hyperlink"/>
        </w:rPr>
      </w:pPr>
      <w:ins w:id="227" w:author="Thomas Stockhammer" w:date="2024-04-29T19:23:00Z">
        <w:r>
          <w:fldChar w:fldCharType="begin"/>
        </w:r>
        <w:r>
          <w:instrText>HYPERLINK "https://www.iso.org/standard/80900.html"</w:instrText>
        </w:r>
        <w:r>
          <w:fldChar w:fldCharType="separate"/>
        </w:r>
        <w:r w:rsidRPr="0025500D">
          <w:rPr>
            <w:rStyle w:val="Hyperlink"/>
          </w:rPr>
          <w:t>https://www.iso.org/standard/80900.html</w:t>
        </w:r>
        <w:r>
          <w:rPr>
            <w:rStyle w:val="Hyperlink"/>
          </w:rPr>
          <w:fldChar w:fldCharType="end"/>
        </w:r>
      </w:ins>
    </w:p>
    <w:p w14:paraId="4AA8FF8D" w14:textId="77777777" w:rsidR="00DF6270" w:rsidRDefault="00DF6270" w:rsidP="00DF6270">
      <w:pPr>
        <w:pStyle w:val="ListParagraph"/>
        <w:widowControl/>
        <w:numPr>
          <w:ilvl w:val="1"/>
          <w:numId w:val="13"/>
        </w:numPr>
        <w:autoSpaceDE/>
        <w:autoSpaceDN/>
        <w:rPr>
          <w:ins w:id="228" w:author="Thomas Stockhammer" w:date="2024-04-29T19:23:00Z"/>
        </w:rPr>
      </w:pPr>
      <w:ins w:id="229" w:author="Thomas Stockhammer" w:date="2024-04-29T19:23:00Z">
        <w:r>
          <w:fldChar w:fldCharType="begin"/>
        </w:r>
        <w:r>
          <w:instrText>HYPERLINK "https://sd.iso.org/projects/project/80900/overview"</w:instrText>
        </w:r>
        <w:r>
          <w:fldChar w:fldCharType="separate"/>
        </w:r>
        <w:r w:rsidRPr="005107A1">
          <w:rPr>
            <w:rStyle w:val="Hyperlink"/>
          </w:rPr>
          <w:t>https://sd.iso.org/projects/project/</w:t>
        </w:r>
        <w:r w:rsidRPr="005107A1">
          <w:rPr>
            <w:rStyle w:val="Hyperlink"/>
          </w:rPr>
          <w:t>8</w:t>
        </w:r>
        <w:r w:rsidRPr="005107A1">
          <w:rPr>
            <w:rStyle w:val="Hyperlink"/>
          </w:rPr>
          <w:t>0900/overview</w:t>
        </w:r>
        <w:r>
          <w:rPr>
            <w:rStyle w:val="Hyperlink"/>
          </w:rPr>
          <w:fldChar w:fldCharType="end"/>
        </w:r>
      </w:ins>
    </w:p>
    <w:p w14:paraId="5060A674" w14:textId="5EEE66FD" w:rsidR="00DF6270" w:rsidRDefault="00DF6270" w:rsidP="00DF6270">
      <w:pPr>
        <w:pStyle w:val="ListParagraph"/>
        <w:rPr>
          <w:ins w:id="230" w:author="Thomas Stockhammer" w:date="2024-04-29T19:23:00Z"/>
        </w:rPr>
      </w:pPr>
      <w:ins w:id="231" w:author="Thomas Stockhammer" w:date="2024-04-29T19:23:00Z">
        <w:r>
          <w:rPr>
            <w:noProof/>
          </w:rPr>
          <w:drawing>
            <wp:inline distT="0" distB="0" distL="0" distR="0" wp14:anchorId="446E9CFE" wp14:editId="14CB865D">
              <wp:extent cx="5590540" cy="3132455"/>
              <wp:effectExtent l="0" t="0" r="0" b="0"/>
              <wp:docPr id="115506028" name="Picture 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6028" name="Picture 6" descr="A screen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90540" cy="3132455"/>
                      </a:xfrm>
                      <a:prstGeom prst="rect">
                        <a:avLst/>
                      </a:prstGeom>
                      <a:noFill/>
                      <a:ln>
                        <a:noFill/>
                      </a:ln>
                    </pic:spPr>
                  </pic:pic>
                </a:graphicData>
              </a:graphic>
            </wp:inline>
          </w:drawing>
        </w:r>
      </w:ins>
    </w:p>
    <w:p w14:paraId="26DE8F00" w14:textId="77777777" w:rsidR="00DF6270" w:rsidRDefault="00DF6270" w:rsidP="00DF6270">
      <w:pPr>
        <w:pStyle w:val="ListParagraph"/>
        <w:widowControl/>
        <w:numPr>
          <w:ilvl w:val="0"/>
          <w:numId w:val="13"/>
        </w:numPr>
        <w:autoSpaceDE/>
        <w:autoSpaceDN/>
        <w:rPr>
          <w:ins w:id="232" w:author="Thomas Stockhammer" w:date="2024-04-29T19:23:00Z"/>
        </w:rPr>
      </w:pPr>
      <w:ins w:id="233" w:author="Thomas Stockhammer" w:date="2024-04-29T19:23:00Z">
        <w:r>
          <w:t xml:space="preserve">ISO/IEC 23090-24 Information technology — Coded representation of immersive media — Part 24: </w:t>
        </w:r>
        <w:r w:rsidRPr="00A402B3">
          <w:t>Conformance and Reference Software for Scene Description for MPEG Media</w:t>
        </w:r>
        <w:r>
          <w:t xml:space="preserve"> </w:t>
        </w:r>
      </w:ins>
    </w:p>
    <w:p w14:paraId="4320CB31" w14:textId="77777777" w:rsidR="00DF6270" w:rsidRDefault="00DF6270" w:rsidP="00DF6270">
      <w:pPr>
        <w:pStyle w:val="ListParagraph"/>
        <w:widowControl/>
        <w:numPr>
          <w:ilvl w:val="1"/>
          <w:numId w:val="13"/>
        </w:numPr>
        <w:autoSpaceDE/>
        <w:autoSpaceDN/>
        <w:rPr>
          <w:ins w:id="234" w:author="Thomas Stockhammer" w:date="2024-04-29T19:23:00Z"/>
        </w:rPr>
      </w:pPr>
      <w:ins w:id="235" w:author="Thomas Stockhammer" w:date="2024-04-29T19:23:00Z">
        <w:r>
          <w:t xml:space="preserve">Editors: </w:t>
        </w:r>
        <w:r w:rsidRPr="00A51E00">
          <w:t xml:space="preserve">Gurdeep Singh Bhullar </w:t>
        </w:r>
      </w:ins>
    </w:p>
    <w:p w14:paraId="5C1FE89F" w14:textId="77777777" w:rsidR="00DF6270" w:rsidRDefault="00DF6270" w:rsidP="00DF6270">
      <w:pPr>
        <w:pStyle w:val="ListParagraph"/>
        <w:widowControl/>
        <w:numPr>
          <w:ilvl w:val="1"/>
          <w:numId w:val="13"/>
        </w:numPr>
        <w:autoSpaceDE/>
        <w:autoSpaceDN/>
        <w:rPr>
          <w:ins w:id="236" w:author="Thomas Stockhammer" w:date="2024-04-29T19:23:00Z"/>
        </w:rPr>
      </w:pPr>
      <w:ins w:id="237" w:author="Thomas Stockhammer" w:date="2024-04-29T19:23:00Z">
        <w:r>
          <w:fldChar w:fldCharType="begin"/>
        </w:r>
        <w:r>
          <w:instrText>HYPERLINK "https://www.iso.org/standard/83696.html"</w:instrText>
        </w:r>
        <w:r>
          <w:fldChar w:fldCharType="separate"/>
        </w:r>
        <w:r w:rsidRPr="00F20720">
          <w:rPr>
            <w:rStyle w:val="Hyperlink"/>
          </w:rPr>
          <w:t>https://www.iso.org/standard/83696.html</w:t>
        </w:r>
        <w:r>
          <w:rPr>
            <w:rStyle w:val="Hyperlink"/>
          </w:rPr>
          <w:fldChar w:fldCharType="end"/>
        </w:r>
      </w:ins>
    </w:p>
    <w:p w14:paraId="4F2C0316" w14:textId="77777777" w:rsidR="00DF6270" w:rsidRDefault="00DF6270" w:rsidP="00DF6270">
      <w:pPr>
        <w:pStyle w:val="ListParagraph"/>
        <w:widowControl/>
        <w:numPr>
          <w:ilvl w:val="1"/>
          <w:numId w:val="13"/>
        </w:numPr>
        <w:autoSpaceDE/>
        <w:autoSpaceDN/>
        <w:rPr>
          <w:ins w:id="238" w:author="Thomas Stockhammer" w:date="2024-04-29T19:23:00Z"/>
        </w:rPr>
      </w:pPr>
      <w:ins w:id="239" w:author="Thomas Stockhammer" w:date="2024-04-29T19:23:00Z">
        <w:r>
          <w:fldChar w:fldCharType="begin"/>
        </w:r>
        <w:r>
          <w:instrText>HYPERLINK "https://sd.iso.org/projects/project/83696/overview"</w:instrText>
        </w:r>
        <w:r>
          <w:fldChar w:fldCharType="separate"/>
        </w:r>
        <w:r w:rsidRPr="003B1E89">
          <w:rPr>
            <w:rStyle w:val="Hyperlink"/>
          </w:rPr>
          <w:t>https://sd.iso.org/project</w:t>
        </w:r>
        <w:r w:rsidRPr="003B1E89">
          <w:rPr>
            <w:rStyle w:val="Hyperlink"/>
          </w:rPr>
          <w:t>s</w:t>
        </w:r>
        <w:r w:rsidRPr="003B1E89">
          <w:rPr>
            <w:rStyle w:val="Hyperlink"/>
          </w:rPr>
          <w:t>/project/83696/overview</w:t>
        </w:r>
        <w:r>
          <w:rPr>
            <w:rStyle w:val="Hyperlink"/>
          </w:rPr>
          <w:fldChar w:fldCharType="end"/>
        </w:r>
      </w:ins>
    </w:p>
    <w:p w14:paraId="667F4F56" w14:textId="25D9B42C" w:rsidR="00DF6270" w:rsidRDefault="00DF6270" w:rsidP="00DF6270">
      <w:pPr>
        <w:pStyle w:val="ListParagraph"/>
        <w:rPr>
          <w:ins w:id="240" w:author="Thomas Stockhammer" w:date="2024-04-29T19:23:00Z"/>
        </w:rPr>
      </w:pPr>
      <w:ins w:id="241" w:author="Thomas Stockhammer" w:date="2024-04-29T19:23:00Z">
        <w:r>
          <w:rPr>
            <w:noProof/>
          </w:rPr>
          <w:drawing>
            <wp:inline distT="0" distB="0" distL="0" distR="0" wp14:anchorId="62898F84" wp14:editId="3FCC90BF">
              <wp:extent cx="5727700" cy="2538730"/>
              <wp:effectExtent l="0" t="0" r="6350" b="0"/>
              <wp:docPr id="1955493106"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493106" name="Picture 5" descr="A screenshot of a computer&#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7700" cy="2538730"/>
                      </a:xfrm>
                      <a:prstGeom prst="rect">
                        <a:avLst/>
                      </a:prstGeom>
                      <a:noFill/>
                      <a:ln>
                        <a:noFill/>
                      </a:ln>
                    </pic:spPr>
                  </pic:pic>
                </a:graphicData>
              </a:graphic>
            </wp:inline>
          </w:drawing>
        </w:r>
      </w:ins>
    </w:p>
    <w:p w14:paraId="3D13891C" w14:textId="77777777" w:rsidR="00DF6270" w:rsidRDefault="00DF6270" w:rsidP="00DF6270">
      <w:pPr>
        <w:pStyle w:val="ListParagraph"/>
        <w:widowControl/>
        <w:numPr>
          <w:ilvl w:val="0"/>
          <w:numId w:val="13"/>
        </w:numPr>
        <w:autoSpaceDE/>
        <w:autoSpaceDN/>
        <w:rPr>
          <w:ins w:id="242" w:author="Thomas Stockhammer" w:date="2024-04-29T19:23:00Z"/>
        </w:rPr>
      </w:pPr>
      <w:ins w:id="243" w:author="Thomas Stockhammer" w:date="2024-04-29T19:23:00Z">
        <w:r>
          <w:t xml:space="preserve">ISO/IEC DIS 23090-14/AMD 1 Information technology — Coded representation of immersive media — Part 14: Scene description — Amendment 1: Support for immersive media codecs in scene </w:t>
        </w:r>
        <w:proofErr w:type="gramStart"/>
        <w:r>
          <w:t>description</w:t>
        </w:r>
        <w:proofErr w:type="gramEnd"/>
      </w:ins>
    </w:p>
    <w:p w14:paraId="317FBC1B" w14:textId="77777777" w:rsidR="00DF6270" w:rsidRDefault="00DF6270" w:rsidP="00DF6270">
      <w:pPr>
        <w:pStyle w:val="ListParagraph"/>
        <w:widowControl/>
        <w:numPr>
          <w:ilvl w:val="1"/>
          <w:numId w:val="13"/>
        </w:numPr>
        <w:autoSpaceDE/>
        <w:autoSpaceDN/>
        <w:rPr>
          <w:ins w:id="244" w:author="Thomas Stockhammer" w:date="2024-04-29T19:23:00Z"/>
        </w:rPr>
      </w:pPr>
      <w:ins w:id="245" w:author="Thomas Stockhammer" w:date="2024-04-29T19:23:00Z">
        <w:r>
          <w:fldChar w:fldCharType="begin"/>
        </w:r>
        <w:r>
          <w:instrText>HYPERLINK "https://www.iso.org/standard/84769.html"</w:instrText>
        </w:r>
        <w:r>
          <w:fldChar w:fldCharType="separate"/>
        </w:r>
        <w:r w:rsidRPr="0025500D">
          <w:rPr>
            <w:rStyle w:val="Hyperlink"/>
          </w:rPr>
          <w:t>https://www.iso.org/standard/84769.html</w:t>
        </w:r>
        <w:r>
          <w:rPr>
            <w:rStyle w:val="Hyperlink"/>
          </w:rPr>
          <w:fldChar w:fldCharType="end"/>
        </w:r>
      </w:ins>
    </w:p>
    <w:p w14:paraId="0C6035D9" w14:textId="77777777" w:rsidR="00DF6270" w:rsidRDefault="00DF6270" w:rsidP="00DF6270">
      <w:pPr>
        <w:pStyle w:val="ListParagraph"/>
        <w:widowControl/>
        <w:numPr>
          <w:ilvl w:val="1"/>
          <w:numId w:val="13"/>
        </w:numPr>
        <w:autoSpaceDE/>
        <w:autoSpaceDN/>
        <w:rPr>
          <w:ins w:id="246" w:author="Thomas Stockhammer" w:date="2024-04-29T19:23:00Z"/>
        </w:rPr>
      </w:pPr>
      <w:ins w:id="247" w:author="Thomas Stockhammer" w:date="2024-04-29T19:23:00Z">
        <w:r>
          <w:fldChar w:fldCharType="begin"/>
        </w:r>
        <w:r>
          <w:instrText>HYPERLINK "https://sd.iso.org/projects/project/84769/overview"</w:instrText>
        </w:r>
        <w:r>
          <w:fldChar w:fldCharType="separate"/>
        </w:r>
        <w:r w:rsidRPr="003B1E89">
          <w:rPr>
            <w:rStyle w:val="Hyperlink"/>
          </w:rPr>
          <w:t>https://sd.iso.org/p</w:t>
        </w:r>
        <w:r w:rsidRPr="003B1E89">
          <w:rPr>
            <w:rStyle w:val="Hyperlink"/>
          </w:rPr>
          <w:t>r</w:t>
        </w:r>
        <w:r w:rsidRPr="003B1E89">
          <w:rPr>
            <w:rStyle w:val="Hyperlink"/>
          </w:rPr>
          <w:t>ojects/project/84769/overview</w:t>
        </w:r>
        <w:r>
          <w:rPr>
            <w:rStyle w:val="Hyperlink"/>
          </w:rPr>
          <w:fldChar w:fldCharType="end"/>
        </w:r>
      </w:ins>
    </w:p>
    <w:p w14:paraId="61FE77BC" w14:textId="34DDD113" w:rsidR="00DF6270" w:rsidRDefault="00DF6270" w:rsidP="00DF6270">
      <w:pPr>
        <w:pStyle w:val="ListParagraph"/>
        <w:rPr>
          <w:ins w:id="248" w:author="Thomas Stockhammer" w:date="2024-04-29T19:23:00Z"/>
        </w:rPr>
      </w:pPr>
      <w:ins w:id="249" w:author="Thomas Stockhammer" w:date="2024-04-29T19:23:00Z">
        <w:r>
          <w:rPr>
            <w:noProof/>
          </w:rPr>
          <w:drawing>
            <wp:inline distT="0" distB="0" distL="0" distR="0" wp14:anchorId="5253B396" wp14:editId="2A6D0ECE">
              <wp:extent cx="5727700" cy="3100070"/>
              <wp:effectExtent l="0" t="0" r="6350" b="5080"/>
              <wp:docPr id="419720173"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720173" name="Picture 4" descr="A screenshot of a computer&#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7700" cy="3100070"/>
                      </a:xfrm>
                      <a:prstGeom prst="rect">
                        <a:avLst/>
                      </a:prstGeom>
                      <a:noFill/>
                      <a:ln>
                        <a:noFill/>
                      </a:ln>
                    </pic:spPr>
                  </pic:pic>
                </a:graphicData>
              </a:graphic>
            </wp:inline>
          </w:drawing>
        </w:r>
      </w:ins>
    </w:p>
    <w:p w14:paraId="7A444015" w14:textId="77777777" w:rsidR="00DF6270" w:rsidRPr="00C152BB" w:rsidRDefault="00DF6270" w:rsidP="00DF6270">
      <w:pPr>
        <w:pStyle w:val="ListParagraph"/>
        <w:widowControl/>
        <w:numPr>
          <w:ilvl w:val="0"/>
          <w:numId w:val="13"/>
        </w:numPr>
        <w:autoSpaceDE/>
        <w:autoSpaceDN/>
        <w:rPr>
          <w:ins w:id="250" w:author="Thomas Stockhammer" w:date="2024-04-29T19:23:00Z"/>
        </w:rPr>
      </w:pPr>
      <w:ins w:id="251" w:author="Thomas Stockhammer" w:date="2024-04-29T19:23:00Z">
        <w:r w:rsidRPr="00C152BB">
          <w:t>ISO/IEC DIS 23090-14/AMD 2 Information technology — Coded representation of immersive media — Part 14: Scene description — Amendment 2: Support for Haptics, Augmented Reality, Avatars, Interactivity, MPEG-I Audio and Lighting</w:t>
        </w:r>
      </w:ins>
    </w:p>
    <w:p w14:paraId="275B6F33" w14:textId="77777777" w:rsidR="00DF6270" w:rsidRDefault="00DF6270" w:rsidP="00DF6270">
      <w:pPr>
        <w:pStyle w:val="ListParagraph"/>
        <w:widowControl/>
        <w:numPr>
          <w:ilvl w:val="1"/>
          <w:numId w:val="13"/>
        </w:numPr>
        <w:autoSpaceDE/>
        <w:autoSpaceDN/>
        <w:rPr>
          <w:ins w:id="252" w:author="Thomas Stockhammer" w:date="2024-04-29T19:23:00Z"/>
        </w:rPr>
      </w:pPr>
      <w:ins w:id="253" w:author="Thomas Stockhammer" w:date="2024-04-29T19:23:00Z">
        <w:r w:rsidRPr="008B2397">
          <w:t>https://www.iso.org/standard/8</w:t>
        </w:r>
        <w:r>
          <w:t>6439</w:t>
        </w:r>
        <w:r w:rsidRPr="008B2397">
          <w:t>.html</w:t>
        </w:r>
      </w:ins>
    </w:p>
    <w:p w14:paraId="79C5BDE2" w14:textId="77777777" w:rsidR="00DF6270" w:rsidRDefault="00DF6270" w:rsidP="00DF6270">
      <w:pPr>
        <w:pStyle w:val="ListParagraph"/>
        <w:widowControl/>
        <w:numPr>
          <w:ilvl w:val="1"/>
          <w:numId w:val="13"/>
        </w:numPr>
        <w:autoSpaceDE/>
        <w:autoSpaceDN/>
        <w:rPr>
          <w:ins w:id="254" w:author="Thomas Stockhammer" w:date="2024-04-29T19:23:00Z"/>
        </w:rPr>
      </w:pPr>
      <w:ins w:id="255" w:author="Thomas Stockhammer" w:date="2024-04-29T19:23:00Z">
        <w:r>
          <w:fldChar w:fldCharType="begin"/>
        </w:r>
        <w:r>
          <w:instrText>HYPERLINK "https://sd.iso.org/projects/project/86439/overview"</w:instrText>
        </w:r>
        <w:r>
          <w:fldChar w:fldCharType="separate"/>
        </w:r>
        <w:r w:rsidRPr="00F20720">
          <w:rPr>
            <w:rStyle w:val="Hyperlink"/>
          </w:rPr>
          <w:t>https://sd.iso.org/projects/project/86439/overview</w:t>
        </w:r>
        <w:r>
          <w:rPr>
            <w:rStyle w:val="Hyperlink"/>
          </w:rPr>
          <w:fldChar w:fldCharType="end"/>
        </w:r>
      </w:ins>
    </w:p>
    <w:p w14:paraId="32127672" w14:textId="77777777" w:rsidR="00DF6270" w:rsidRDefault="00DF6270" w:rsidP="00DF6270">
      <w:pPr>
        <w:pStyle w:val="ListParagraph"/>
        <w:widowControl/>
        <w:numPr>
          <w:ilvl w:val="1"/>
          <w:numId w:val="13"/>
        </w:numPr>
        <w:autoSpaceDE/>
        <w:autoSpaceDN/>
        <w:rPr>
          <w:ins w:id="256" w:author="Thomas Stockhammer" w:date="2024-04-29T19:23:00Z"/>
        </w:rPr>
      </w:pPr>
      <w:ins w:id="257" w:author="Thomas Stockhammer" w:date="2024-04-29T19:23:00Z">
        <w:r w:rsidRPr="00C152BB">
          <w:t>Editors: Imed Bouazizi, Emmanuel Thomas, Patrice Hirtzlin</w:t>
        </w:r>
      </w:ins>
    </w:p>
    <w:p w14:paraId="0956CA42" w14:textId="17C43815" w:rsidR="00DF6270" w:rsidRDefault="00DF6270" w:rsidP="00DF6270">
      <w:pPr>
        <w:pStyle w:val="ListParagraph"/>
        <w:rPr>
          <w:ins w:id="258" w:author="Thomas Stockhammer" w:date="2024-04-29T19:23:00Z"/>
          <w:noProof/>
        </w:rPr>
      </w:pPr>
      <w:ins w:id="259" w:author="Thomas Stockhammer" w:date="2024-04-29T19:23:00Z">
        <w:r>
          <w:rPr>
            <w:noProof/>
          </w:rPr>
          <w:drawing>
            <wp:inline distT="0" distB="0" distL="0" distR="0" wp14:anchorId="701D6C43" wp14:editId="70BCD855">
              <wp:extent cx="5727700" cy="2108200"/>
              <wp:effectExtent l="0" t="0" r="6350" b="6350"/>
              <wp:docPr id="42740330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403303" name="Picture 3" descr="A screenshot of a comput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7700" cy="2108200"/>
                      </a:xfrm>
                      <a:prstGeom prst="rect">
                        <a:avLst/>
                      </a:prstGeom>
                      <a:noFill/>
                      <a:ln>
                        <a:noFill/>
                      </a:ln>
                    </pic:spPr>
                  </pic:pic>
                </a:graphicData>
              </a:graphic>
            </wp:inline>
          </w:drawing>
        </w:r>
      </w:ins>
    </w:p>
    <w:p w14:paraId="619A0D75" w14:textId="77777777" w:rsidR="00DF6270" w:rsidRDefault="00DF6270" w:rsidP="00DF6270">
      <w:pPr>
        <w:pStyle w:val="ListParagraph"/>
        <w:widowControl/>
        <w:numPr>
          <w:ilvl w:val="0"/>
          <w:numId w:val="13"/>
        </w:numPr>
        <w:autoSpaceDE/>
        <w:autoSpaceDN/>
        <w:rPr>
          <w:ins w:id="260" w:author="Thomas Stockhammer" w:date="2024-04-29T19:23:00Z"/>
        </w:rPr>
      </w:pPr>
      <w:ins w:id="261" w:author="Thomas Stockhammer" w:date="2024-04-29T19:23:00Z">
        <w:r>
          <w:t xml:space="preserve">ISO/IEC 23090-24 Information technology — Coded representation of immersive media — Part 24: </w:t>
        </w:r>
        <w:r w:rsidRPr="007E0EA9">
          <w:t xml:space="preserve">Conformance and reference software for scene description — Amendment 1: Conformance and reference software for scene description on haptics, augmented reality, avatars, </w:t>
        </w:r>
        <w:proofErr w:type="gramStart"/>
        <w:r w:rsidRPr="007E0EA9">
          <w:t>interactivity</w:t>
        </w:r>
        <w:proofErr w:type="gramEnd"/>
        <w:r w:rsidRPr="007E0EA9">
          <w:t xml:space="preserve"> and lighting</w:t>
        </w:r>
      </w:ins>
    </w:p>
    <w:p w14:paraId="6E032648" w14:textId="77777777" w:rsidR="00DF6270" w:rsidRDefault="00DF6270" w:rsidP="00DF6270">
      <w:pPr>
        <w:pStyle w:val="ListParagraph"/>
        <w:widowControl/>
        <w:numPr>
          <w:ilvl w:val="1"/>
          <w:numId w:val="13"/>
        </w:numPr>
        <w:autoSpaceDE/>
        <w:autoSpaceDN/>
        <w:rPr>
          <w:ins w:id="262" w:author="Thomas Stockhammer" w:date="2024-04-29T19:23:00Z"/>
        </w:rPr>
      </w:pPr>
      <w:ins w:id="263" w:author="Thomas Stockhammer" w:date="2024-04-29T19:23:00Z">
        <w:r>
          <w:t xml:space="preserve">Editors: Imed Bouazizi, </w:t>
        </w:r>
        <w:r w:rsidRPr="00A51E00">
          <w:t xml:space="preserve">Gurdeep Singh Bhullar </w:t>
        </w:r>
      </w:ins>
    </w:p>
    <w:p w14:paraId="09E07DC3" w14:textId="77777777" w:rsidR="00DF6270" w:rsidRDefault="00DF6270" w:rsidP="00DF6270">
      <w:pPr>
        <w:pStyle w:val="ListParagraph"/>
        <w:widowControl/>
        <w:numPr>
          <w:ilvl w:val="1"/>
          <w:numId w:val="13"/>
        </w:numPr>
        <w:autoSpaceDE/>
        <w:autoSpaceDN/>
        <w:rPr>
          <w:ins w:id="264" w:author="Thomas Stockhammer" w:date="2024-04-29T19:23:00Z"/>
        </w:rPr>
      </w:pPr>
      <w:ins w:id="265" w:author="Thomas Stockhammer" w:date="2024-04-29T19:23:00Z">
        <w:r w:rsidRPr="00A51E00">
          <w:t>https://www.iso.org/standard/87584.html</w:t>
        </w:r>
      </w:ins>
    </w:p>
    <w:p w14:paraId="04456102" w14:textId="77777777" w:rsidR="00DF6270" w:rsidRDefault="00DF6270" w:rsidP="00DF6270">
      <w:pPr>
        <w:pStyle w:val="ListParagraph"/>
        <w:widowControl/>
        <w:numPr>
          <w:ilvl w:val="1"/>
          <w:numId w:val="13"/>
        </w:numPr>
        <w:autoSpaceDE/>
        <w:autoSpaceDN/>
        <w:rPr>
          <w:ins w:id="266" w:author="Thomas Stockhammer" w:date="2024-04-29T19:23:00Z"/>
        </w:rPr>
      </w:pPr>
      <w:ins w:id="267" w:author="Thomas Stockhammer" w:date="2024-04-29T19:23:00Z">
        <w:r w:rsidRPr="00A51E00">
          <w:t>https://sd.iso.org/projects/project/87584/overview</w:t>
        </w:r>
      </w:ins>
    </w:p>
    <w:p w14:paraId="74A741EB" w14:textId="3B68DD10" w:rsidR="00DF6270" w:rsidRDefault="00DF6270" w:rsidP="00DF6270">
      <w:pPr>
        <w:pStyle w:val="ListParagraph"/>
        <w:rPr>
          <w:ins w:id="268" w:author="Thomas Stockhammer" w:date="2024-04-29T19:23:00Z"/>
        </w:rPr>
      </w:pPr>
      <w:ins w:id="269" w:author="Thomas Stockhammer" w:date="2024-04-29T19:23:00Z">
        <w:r>
          <w:rPr>
            <w:noProof/>
          </w:rPr>
          <w:drawing>
            <wp:inline distT="0" distB="0" distL="0" distR="0" wp14:anchorId="33CF4053" wp14:editId="73811E00">
              <wp:extent cx="5727700" cy="2538730"/>
              <wp:effectExtent l="0" t="0" r="6350" b="0"/>
              <wp:docPr id="1952399929"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399929" name="Picture 2" descr="A screenshot of a computer&#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7700" cy="2538730"/>
                      </a:xfrm>
                      <a:prstGeom prst="rect">
                        <a:avLst/>
                      </a:prstGeom>
                      <a:noFill/>
                      <a:ln>
                        <a:noFill/>
                      </a:ln>
                    </pic:spPr>
                  </pic:pic>
                </a:graphicData>
              </a:graphic>
            </wp:inline>
          </w:drawing>
        </w:r>
      </w:ins>
    </w:p>
    <w:p w14:paraId="5ED33D26" w14:textId="77777777" w:rsidR="00DF6270" w:rsidRDefault="00DF6270" w:rsidP="00DF6270">
      <w:pPr>
        <w:pPrChange w:id="270" w:author="Thomas Stockhammer" w:date="2024-04-29T19:23:00Z">
          <w:pPr>
            <w:pStyle w:val="Heading1"/>
            <w:keepNext/>
            <w:widowControl/>
            <w:numPr>
              <w:numId w:val="1"/>
            </w:numPr>
            <w:autoSpaceDE/>
            <w:autoSpaceDN/>
            <w:spacing w:before="240" w:after="60"/>
            <w:ind w:left="432" w:hanging="432"/>
            <w:jc w:val="both"/>
          </w:pPr>
        </w:pPrChange>
      </w:pPr>
    </w:p>
    <w:p w14:paraId="42B14C5C" w14:textId="3A5887A7" w:rsidR="00224075" w:rsidDel="00DF6270" w:rsidRDefault="00B00728" w:rsidP="00634ECB">
      <w:pPr>
        <w:textAlignment w:val="center"/>
        <w:rPr>
          <w:del w:id="271" w:author="Thomas Stockhammer" w:date="2024-04-29T19:23:00Z"/>
          <w:rFonts w:eastAsia="Times New Roman" w:cstheme="minorHAnsi"/>
          <w:lang w:val="en-GB" w:eastAsia="de-DE"/>
        </w:rPr>
      </w:pPr>
      <w:del w:id="272" w:author="Thomas Stockhammer" w:date="2024-04-29T19:23:00Z">
        <w:r w:rsidDel="00DF6270">
          <w:rPr>
            <w:rFonts w:eastAsia="Times New Roman" w:cstheme="minorHAnsi"/>
            <w:lang w:val="en-GB" w:eastAsia="de-DE"/>
          </w:rPr>
          <w:delText>Time Plans and Projects for MPEG-I scene description can be checked here:</w:delText>
        </w:r>
        <w:bookmarkStart w:id="273" w:name="_Toc165311277"/>
        <w:bookmarkStart w:id="274" w:name="_Toc165311331"/>
        <w:bookmarkStart w:id="275" w:name="_Toc165311387"/>
        <w:bookmarkEnd w:id="273"/>
        <w:bookmarkEnd w:id="274"/>
        <w:bookmarkEnd w:id="275"/>
      </w:del>
    </w:p>
    <w:p w14:paraId="5B52F4B7" w14:textId="13BDF007" w:rsidR="003F7762" w:rsidDel="00DF6270" w:rsidRDefault="003F7762" w:rsidP="003F7762">
      <w:pPr>
        <w:pStyle w:val="ListParagraph"/>
        <w:widowControl/>
        <w:numPr>
          <w:ilvl w:val="0"/>
          <w:numId w:val="13"/>
        </w:numPr>
        <w:autoSpaceDE/>
        <w:autoSpaceDN/>
        <w:rPr>
          <w:del w:id="276" w:author="Thomas Stockhammer" w:date="2024-04-29T19:23:00Z"/>
        </w:rPr>
      </w:pPr>
      <w:bookmarkStart w:id="277" w:name="_Hlk38394820"/>
      <w:del w:id="278" w:author="Thomas Stockhammer" w:date="2024-04-29T19:23:00Z">
        <w:r w:rsidDel="00DF6270">
          <w:delText>ISO/IEC FDIS 23090-14 Information technology — Coded representation of immersive media — Part 14: Scene Description for MPEG Media</w:delText>
        </w:r>
        <w:bookmarkStart w:id="279" w:name="_Toc165311278"/>
        <w:bookmarkStart w:id="280" w:name="_Toc165311332"/>
        <w:bookmarkStart w:id="281" w:name="_Toc165311388"/>
        <w:bookmarkEnd w:id="279"/>
        <w:bookmarkEnd w:id="280"/>
        <w:bookmarkEnd w:id="281"/>
      </w:del>
    </w:p>
    <w:p w14:paraId="1882F064" w14:textId="53755D29" w:rsidR="003F7762" w:rsidRPr="006604E0" w:rsidDel="00DF6270" w:rsidRDefault="002B4300" w:rsidP="003F7762">
      <w:pPr>
        <w:pStyle w:val="ListParagraph"/>
        <w:widowControl/>
        <w:numPr>
          <w:ilvl w:val="1"/>
          <w:numId w:val="13"/>
        </w:numPr>
        <w:autoSpaceDE/>
        <w:autoSpaceDN/>
        <w:rPr>
          <w:del w:id="282" w:author="Thomas Stockhammer" w:date="2024-04-29T19:23:00Z"/>
          <w:rStyle w:val="Hyperlink"/>
        </w:rPr>
      </w:pPr>
      <w:del w:id="283" w:author="Thomas Stockhammer" w:date="2024-04-29T19:23:00Z">
        <w:r w:rsidDel="00DF6270">
          <w:fldChar w:fldCharType="begin"/>
        </w:r>
        <w:r w:rsidDel="00DF6270">
          <w:delInstrText>HYPERLINK "https://www.iso.org/standard/80900.html"</w:delInstrText>
        </w:r>
        <w:r w:rsidDel="00DF6270">
          <w:fldChar w:fldCharType="separate"/>
        </w:r>
        <w:r w:rsidR="003F7762" w:rsidRPr="0025500D" w:rsidDel="00DF6270">
          <w:rPr>
            <w:rStyle w:val="Hyperlink"/>
          </w:rPr>
          <w:delText>https://www.iso.org/standard/80900.html</w:delText>
        </w:r>
        <w:r w:rsidDel="00DF6270">
          <w:rPr>
            <w:rStyle w:val="Hyperlink"/>
          </w:rPr>
          <w:fldChar w:fldCharType="end"/>
        </w:r>
        <w:bookmarkStart w:id="284" w:name="_Toc165311279"/>
        <w:bookmarkStart w:id="285" w:name="_Toc165311333"/>
        <w:bookmarkStart w:id="286" w:name="_Toc165311389"/>
        <w:bookmarkEnd w:id="284"/>
        <w:bookmarkEnd w:id="285"/>
        <w:bookmarkEnd w:id="286"/>
      </w:del>
    </w:p>
    <w:p w14:paraId="724CF2FC" w14:textId="7C237962" w:rsidR="003F7762" w:rsidDel="00DF6270" w:rsidRDefault="002B4300" w:rsidP="003F7762">
      <w:pPr>
        <w:pStyle w:val="ListParagraph"/>
        <w:widowControl/>
        <w:numPr>
          <w:ilvl w:val="1"/>
          <w:numId w:val="13"/>
        </w:numPr>
        <w:autoSpaceDE/>
        <w:autoSpaceDN/>
        <w:rPr>
          <w:del w:id="287" w:author="Thomas Stockhammer" w:date="2024-04-29T19:23:00Z"/>
        </w:rPr>
      </w:pPr>
      <w:del w:id="288" w:author="Thomas Stockhammer" w:date="2024-04-29T19:23:00Z">
        <w:r w:rsidDel="00DF6270">
          <w:fldChar w:fldCharType="begin"/>
        </w:r>
        <w:r w:rsidDel="00DF6270">
          <w:delInstrText>HYPERLINK "https://sd.iso.org/projects/project/80900/overview"</w:delInstrText>
        </w:r>
        <w:r w:rsidDel="00DF6270">
          <w:fldChar w:fldCharType="separate"/>
        </w:r>
        <w:r w:rsidR="003F7762" w:rsidRPr="005107A1" w:rsidDel="00DF6270">
          <w:rPr>
            <w:rStyle w:val="Hyperlink"/>
          </w:rPr>
          <w:delText>https://sd.iso.org/projects/project/80900/overview</w:delText>
        </w:r>
        <w:r w:rsidDel="00DF6270">
          <w:rPr>
            <w:rStyle w:val="Hyperlink"/>
          </w:rPr>
          <w:fldChar w:fldCharType="end"/>
        </w:r>
        <w:bookmarkStart w:id="289" w:name="_Toc165311280"/>
        <w:bookmarkStart w:id="290" w:name="_Toc165311334"/>
        <w:bookmarkStart w:id="291" w:name="_Toc165311390"/>
        <w:bookmarkEnd w:id="289"/>
        <w:bookmarkEnd w:id="290"/>
        <w:bookmarkEnd w:id="291"/>
      </w:del>
    </w:p>
    <w:p w14:paraId="0D129267" w14:textId="7FB3C0F5" w:rsidR="003F7762" w:rsidDel="00DF6270" w:rsidRDefault="003F7762" w:rsidP="003F7762">
      <w:pPr>
        <w:pStyle w:val="ListParagraph"/>
        <w:rPr>
          <w:del w:id="292" w:author="Thomas Stockhammer" w:date="2024-04-29T19:23:00Z"/>
        </w:rPr>
      </w:pPr>
      <w:bookmarkStart w:id="293" w:name="_Hlk140261834"/>
      <w:del w:id="294" w:author="Thomas Stockhammer" w:date="2024-04-29T19:23:00Z">
        <w:r w:rsidRPr="00357972" w:rsidDel="00DF6270">
          <w:rPr>
            <w:noProof/>
          </w:rPr>
          <w:drawing>
            <wp:inline distT="0" distB="0" distL="0" distR="0" wp14:anchorId="10D7C3F3" wp14:editId="212D8F28">
              <wp:extent cx="5577840" cy="3108960"/>
              <wp:effectExtent l="0" t="0" r="3810" b="0"/>
              <wp:docPr id="5"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77840" cy="3108960"/>
                      </a:xfrm>
                      <a:prstGeom prst="rect">
                        <a:avLst/>
                      </a:prstGeom>
                      <a:noFill/>
                      <a:ln>
                        <a:noFill/>
                      </a:ln>
                    </pic:spPr>
                  </pic:pic>
                </a:graphicData>
              </a:graphic>
            </wp:inline>
          </w:drawing>
        </w:r>
        <w:bookmarkStart w:id="295" w:name="_Toc165311281"/>
        <w:bookmarkStart w:id="296" w:name="_Toc165311335"/>
        <w:bookmarkStart w:id="297" w:name="_Toc165311391"/>
        <w:bookmarkEnd w:id="293"/>
        <w:bookmarkEnd w:id="295"/>
        <w:bookmarkEnd w:id="296"/>
        <w:bookmarkEnd w:id="297"/>
      </w:del>
    </w:p>
    <w:p w14:paraId="1C873FC7" w14:textId="4946B28F" w:rsidR="003F7762" w:rsidDel="00DF6270" w:rsidRDefault="003F7762" w:rsidP="003F7762">
      <w:pPr>
        <w:pStyle w:val="ListParagraph"/>
        <w:widowControl/>
        <w:numPr>
          <w:ilvl w:val="0"/>
          <w:numId w:val="13"/>
        </w:numPr>
        <w:autoSpaceDE/>
        <w:autoSpaceDN/>
        <w:rPr>
          <w:del w:id="298" w:author="Thomas Stockhammer" w:date="2024-04-29T19:23:00Z"/>
        </w:rPr>
      </w:pPr>
      <w:del w:id="299" w:author="Thomas Stockhammer" w:date="2024-04-29T19:23:00Z">
        <w:r w:rsidDel="00DF6270">
          <w:delText xml:space="preserve">ISO/IEC 23090-24 Information technology — Coded representation of immersive media — Part 24: </w:delText>
        </w:r>
        <w:r w:rsidRPr="00A402B3" w:rsidDel="00DF6270">
          <w:delText>Conformance and Reference Software for Scene Description for MPEG Media</w:delText>
        </w:r>
        <w:r w:rsidDel="00DF6270">
          <w:delText xml:space="preserve"> </w:delText>
        </w:r>
        <w:bookmarkStart w:id="300" w:name="_Toc165311282"/>
        <w:bookmarkStart w:id="301" w:name="_Toc165311336"/>
        <w:bookmarkStart w:id="302" w:name="_Toc165311392"/>
        <w:bookmarkEnd w:id="300"/>
        <w:bookmarkEnd w:id="301"/>
        <w:bookmarkEnd w:id="302"/>
      </w:del>
    </w:p>
    <w:p w14:paraId="0BA67E47" w14:textId="14B2E874" w:rsidR="003F7762" w:rsidDel="00DF6270" w:rsidRDefault="003F7762" w:rsidP="003F7762">
      <w:pPr>
        <w:pStyle w:val="ListParagraph"/>
        <w:widowControl/>
        <w:numPr>
          <w:ilvl w:val="1"/>
          <w:numId w:val="13"/>
        </w:numPr>
        <w:autoSpaceDE/>
        <w:autoSpaceDN/>
        <w:rPr>
          <w:del w:id="303" w:author="Thomas Stockhammer" w:date="2024-04-29T19:23:00Z"/>
        </w:rPr>
      </w:pPr>
      <w:del w:id="304" w:author="Thomas Stockhammer" w:date="2024-04-29T19:23:00Z">
        <w:r w:rsidDel="00DF6270">
          <w:delText xml:space="preserve">Editors: </w:delText>
        </w:r>
        <w:bookmarkStart w:id="305" w:name="_Toc165311283"/>
        <w:bookmarkStart w:id="306" w:name="_Toc165311337"/>
        <w:bookmarkStart w:id="307" w:name="_Toc165311393"/>
        <w:bookmarkEnd w:id="305"/>
        <w:bookmarkEnd w:id="306"/>
        <w:bookmarkEnd w:id="307"/>
      </w:del>
    </w:p>
    <w:p w14:paraId="0D471A20" w14:textId="0144BF7E" w:rsidR="003F7762" w:rsidDel="00DF6270" w:rsidRDefault="002B4300" w:rsidP="003F7762">
      <w:pPr>
        <w:pStyle w:val="ListParagraph"/>
        <w:widowControl/>
        <w:numPr>
          <w:ilvl w:val="1"/>
          <w:numId w:val="13"/>
        </w:numPr>
        <w:autoSpaceDE/>
        <w:autoSpaceDN/>
        <w:rPr>
          <w:del w:id="308" w:author="Thomas Stockhammer" w:date="2024-04-29T19:23:00Z"/>
        </w:rPr>
      </w:pPr>
      <w:del w:id="309" w:author="Thomas Stockhammer" w:date="2024-04-29T19:23:00Z">
        <w:r w:rsidDel="00DF6270">
          <w:lastRenderedPageBreak/>
          <w:fldChar w:fldCharType="begin"/>
        </w:r>
        <w:r w:rsidDel="00DF6270">
          <w:delInstrText>HYPERLINK "https://www.iso.org/standard/83696.html"</w:delInstrText>
        </w:r>
        <w:r w:rsidDel="00DF6270">
          <w:fldChar w:fldCharType="separate"/>
        </w:r>
        <w:r w:rsidR="003F7762" w:rsidRPr="00F20720" w:rsidDel="00DF6270">
          <w:rPr>
            <w:rStyle w:val="Hyperlink"/>
          </w:rPr>
          <w:delText>https://www.iso.org/standard/83696.html</w:delText>
        </w:r>
        <w:r w:rsidDel="00DF6270">
          <w:rPr>
            <w:rStyle w:val="Hyperlink"/>
          </w:rPr>
          <w:fldChar w:fldCharType="end"/>
        </w:r>
        <w:bookmarkStart w:id="310" w:name="_Toc165311284"/>
        <w:bookmarkStart w:id="311" w:name="_Toc165311338"/>
        <w:bookmarkStart w:id="312" w:name="_Toc165311394"/>
        <w:bookmarkEnd w:id="310"/>
        <w:bookmarkEnd w:id="311"/>
        <w:bookmarkEnd w:id="312"/>
      </w:del>
    </w:p>
    <w:p w14:paraId="7BC1F72B" w14:textId="78C22FED" w:rsidR="003F7762" w:rsidDel="00DF6270" w:rsidRDefault="002B4300" w:rsidP="003F7762">
      <w:pPr>
        <w:pStyle w:val="ListParagraph"/>
        <w:widowControl/>
        <w:numPr>
          <w:ilvl w:val="1"/>
          <w:numId w:val="13"/>
        </w:numPr>
        <w:autoSpaceDE/>
        <w:autoSpaceDN/>
        <w:rPr>
          <w:del w:id="313" w:author="Thomas Stockhammer" w:date="2024-04-29T19:23:00Z"/>
        </w:rPr>
      </w:pPr>
      <w:del w:id="314" w:author="Thomas Stockhammer" w:date="2024-04-29T19:23:00Z">
        <w:r w:rsidDel="00DF6270">
          <w:fldChar w:fldCharType="begin"/>
        </w:r>
        <w:r w:rsidDel="00DF6270">
          <w:delInstrText>HYPERLINK "https://sd.iso.org/projects/project/83696/overview"</w:delInstrText>
        </w:r>
        <w:r w:rsidDel="00DF6270">
          <w:fldChar w:fldCharType="separate"/>
        </w:r>
        <w:r w:rsidR="003F7762" w:rsidRPr="003B1E89" w:rsidDel="00DF6270">
          <w:rPr>
            <w:rStyle w:val="Hyperlink"/>
          </w:rPr>
          <w:delText>https://sd.iso.org/projects/project/83696/overview</w:delText>
        </w:r>
        <w:r w:rsidDel="00DF6270">
          <w:rPr>
            <w:rStyle w:val="Hyperlink"/>
          </w:rPr>
          <w:fldChar w:fldCharType="end"/>
        </w:r>
        <w:bookmarkStart w:id="315" w:name="_Toc165311285"/>
        <w:bookmarkStart w:id="316" w:name="_Toc165311339"/>
        <w:bookmarkStart w:id="317" w:name="_Toc165311395"/>
        <w:bookmarkEnd w:id="315"/>
        <w:bookmarkEnd w:id="316"/>
        <w:bookmarkEnd w:id="317"/>
      </w:del>
    </w:p>
    <w:p w14:paraId="5B3419A4" w14:textId="6EAAE902" w:rsidR="003F7762" w:rsidDel="00DF6270" w:rsidRDefault="003F7762" w:rsidP="003F7762">
      <w:pPr>
        <w:pStyle w:val="ListParagraph"/>
        <w:rPr>
          <w:del w:id="318" w:author="Thomas Stockhammer" w:date="2024-04-29T19:23:00Z"/>
        </w:rPr>
      </w:pPr>
      <w:del w:id="319" w:author="Thomas Stockhammer" w:date="2024-04-29T19:23:00Z">
        <w:r w:rsidRPr="00357972" w:rsidDel="00DF6270">
          <w:rPr>
            <w:noProof/>
          </w:rPr>
          <w:drawing>
            <wp:inline distT="0" distB="0" distL="0" distR="0" wp14:anchorId="4084FE1F" wp14:editId="76F79130">
              <wp:extent cx="5727700" cy="2291080"/>
              <wp:effectExtent l="0" t="0" r="6350" b="0"/>
              <wp:docPr id="4"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computer&#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7700" cy="2291080"/>
                      </a:xfrm>
                      <a:prstGeom prst="rect">
                        <a:avLst/>
                      </a:prstGeom>
                      <a:noFill/>
                      <a:ln>
                        <a:noFill/>
                      </a:ln>
                    </pic:spPr>
                  </pic:pic>
                </a:graphicData>
              </a:graphic>
            </wp:inline>
          </w:drawing>
        </w:r>
        <w:bookmarkStart w:id="320" w:name="_Toc165311286"/>
        <w:bookmarkStart w:id="321" w:name="_Toc165311340"/>
        <w:bookmarkStart w:id="322" w:name="_Toc165311396"/>
        <w:bookmarkEnd w:id="320"/>
        <w:bookmarkEnd w:id="321"/>
        <w:bookmarkEnd w:id="322"/>
      </w:del>
    </w:p>
    <w:p w14:paraId="78C88D81" w14:textId="5043F77D" w:rsidR="003F7762" w:rsidDel="00DF6270" w:rsidRDefault="003F7762" w:rsidP="003F7762">
      <w:pPr>
        <w:pStyle w:val="ListParagraph"/>
        <w:widowControl/>
        <w:numPr>
          <w:ilvl w:val="0"/>
          <w:numId w:val="13"/>
        </w:numPr>
        <w:autoSpaceDE/>
        <w:autoSpaceDN/>
        <w:rPr>
          <w:del w:id="323" w:author="Thomas Stockhammer" w:date="2024-04-29T19:23:00Z"/>
        </w:rPr>
      </w:pPr>
      <w:del w:id="324" w:author="Thomas Stockhammer" w:date="2024-04-29T19:23:00Z">
        <w:r w:rsidDel="00DF6270">
          <w:delText>ISO/IEC DIS 23090-14/AMD 1 Information technology — Coded representation of immersive media — Part 14: Scene description — Amendment 1: Support for immersive media codecs in scene description</w:delText>
        </w:r>
        <w:bookmarkStart w:id="325" w:name="_Toc165311287"/>
        <w:bookmarkStart w:id="326" w:name="_Toc165311341"/>
        <w:bookmarkStart w:id="327" w:name="_Toc165311397"/>
        <w:bookmarkEnd w:id="325"/>
        <w:bookmarkEnd w:id="326"/>
        <w:bookmarkEnd w:id="327"/>
      </w:del>
    </w:p>
    <w:p w14:paraId="40E98167" w14:textId="7193178B" w:rsidR="003F7762" w:rsidDel="00DF6270" w:rsidRDefault="002B4300" w:rsidP="003F7762">
      <w:pPr>
        <w:pStyle w:val="ListParagraph"/>
        <w:widowControl/>
        <w:numPr>
          <w:ilvl w:val="1"/>
          <w:numId w:val="13"/>
        </w:numPr>
        <w:autoSpaceDE/>
        <w:autoSpaceDN/>
        <w:rPr>
          <w:del w:id="328" w:author="Thomas Stockhammer" w:date="2024-04-29T19:23:00Z"/>
        </w:rPr>
      </w:pPr>
      <w:del w:id="329" w:author="Thomas Stockhammer" w:date="2024-04-29T19:23:00Z">
        <w:r w:rsidDel="00DF6270">
          <w:fldChar w:fldCharType="begin"/>
        </w:r>
        <w:r w:rsidDel="00DF6270">
          <w:delInstrText>HYPERLINK "https://www.iso.org/standard/84769.html"</w:delInstrText>
        </w:r>
        <w:r w:rsidDel="00DF6270">
          <w:fldChar w:fldCharType="separate"/>
        </w:r>
        <w:r w:rsidR="003F7762" w:rsidRPr="0025500D" w:rsidDel="00DF6270">
          <w:rPr>
            <w:rStyle w:val="Hyperlink"/>
          </w:rPr>
          <w:delText>https://www.iso.org/standard/84769.html</w:delText>
        </w:r>
        <w:r w:rsidDel="00DF6270">
          <w:rPr>
            <w:rStyle w:val="Hyperlink"/>
          </w:rPr>
          <w:fldChar w:fldCharType="end"/>
        </w:r>
        <w:bookmarkStart w:id="330" w:name="_Toc165311288"/>
        <w:bookmarkStart w:id="331" w:name="_Toc165311342"/>
        <w:bookmarkStart w:id="332" w:name="_Toc165311398"/>
        <w:bookmarkEnd w:id="330"/>
        <w:bookmarkEnd w:id="331"/>
        <w:bookmarkEnd w:id="332"/>
      </w:del>
    </w:p>
    <w:p w14:paraId="591629DA" w14:textId="35675455" w:rsidR="003F7762" w:rsidDel="00DF6270" w:rsidRDefault="002B4300" w:rsidP="003F7762">
      <w:pPr>
        <w:pStyle w:val="ListParagraph"/>
        <w:widowControl/>
        <w:numPr>
          <w:ilvl w:val="1"/>
          <w:numId w:val="13"/>
        </w:numPr>
        <w:autoSpaceDE/>
        <w:autoSpaceDN/>
        <w:rPr>
          <w:del w:id="333" w:author="Thomas Stockhammer" w:date="2024-04-29T19:23:00Z"/>
        </w:rPr>
      </w:pPr>
      <w:del w:id="334" w:author="Thomas Stockhammer" w:date="2024-04-29T19:23:00Z">
        <w:r w:rsidDel="00DF6270">
          <w:fldChar w:fldCharType="begin"/>
        </w:r>
        <w:r w:rsidDel="00DF6270">
          <w:delInstrText>HYPERLINK "https://sd.iso.org/projects/project/84769/overview"</w:delInstrText>
        </w:r>
        <w:r w:rsidDel="00DF6270">
          <w:fldChar w:fldCharType="separate"/>
        </w:r>
        <w:r w:rsidR="003F7762" w:rsidRPr="003B1E89" w:rsidDel="00DF6270">
          <w:rPr>
            <w:rStyle w:val="Hyperlink"/>
          </w:rPr>
          <w:delText>https://sd.iso.org/projects/project/84769/overview</w:delText>
        </w:r>
        <w:r w:rsidDel="00DF6270">
          <w:rPr>
            <w:rStyle w:val="Hyperlink"/>
          </w:rPr>
          <w:fldChar w:fldCharType="end"/>
        </w:r>
        <w:bookmarkStart w:id="335" w:name="_Toc165311289"/>
        <w:bookmarkStart w:id="336" w:name="_Toc165311343"/>
        <w:bookmarkStart w:id="337" w:name="_Toc165311399"/>
        <w:bookmarkEnd w:id="335"/>
        <w:bookmarkEnd w:id="336"/>
        <w:bookmarkEnd w:id="337"/>
      </w:del>
    </w:p>
    <w:p w14:paraId="42507D71" w14:textId="1FFFD77F" w:rsidR="003F7762" w:rsidDel="00DF6270" w:rsidRDefault="003F7762" w:rsidP="003F7762">
      <w:pPr>
        <w:pStyle w:val="ListParagraph"/>
        <w:rPr>
          <w:del w:id="338" w:author="Thomas Stockhammer" w:date="2024-04-29T19:23:00Z"/>
        </w:rPr>
      </w:pPr>
      <w:del w:id="339" w:author="Thomas Stockhammer" w:date="2024-04-29T19:23:00Z">
        <w:r w:rsidRPr="00357972" w:rsidDel="00DF6270">
          <w:rPr>
            <w:noProof/>
          </w:rPr>
          <w:drawing>
            <wp:inline distT="0" distB="0" distL="0" distR="0" wp14:anchorId="4915B19F" wp14:editId="3A5A2C98">
              <wp:extent cx="5727700" cy="2995930"/>
              <wp:effectExtent l="0" t="0" r="6350" b="0"/>
              <wp:docPr id="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7700" cy="2995930"/>
                      </a:xfrm>
                      <a:prstGeom prst="rect">
                        <a:avLst/>
                      </a:prstGeom>
                      <a:noFill/>
                      <a:ln>
                        <a:noFill/>
                      </a:ln>
                    </pic:spPr>
                  </pic:pic>
                </a:graphicData>
              </a:graphic>
            </wp:inline>
          </w:drawing>
        </w:r>
        <w:bookmarkStart w:id="340" w:name="_Toc165311290"/>
        <w:bookmarkStart w:id="341" w:name="_Toc165311344"/>
        <w:bookmarkStart w:id="342" w:name="_Toc165311400"/>
        <w:bookmarkEnd w:id="340"/>
        <w:bookmarkEnd w:id="341"/>
        <w:bookmarkEnd w:id="342"/>
      </w:del>
    </w:p>
    <w:p w14:paraId="24E92B73" w14:textId="18389D7E" w:rsidR="003F7762" w:rsidRPr="00C152BB" w:rsidDel="00DF6270" w:rsidRDefault="003F7762" w:rsidP="003F7762">
      <w:pPr>
        <w:pStyle w:val="ListParagraph"/>
        <w:widowControl/>
        <w:numPr>
          <w:ilvl w:val="0"/>
          <w:numId w:val="13"/>
        </w:numPr>
        <w:autoSpaceDE/>
        <w:autoSpaceDN/>
        <w:rPr>
          <w:del w:id="343" w:author="Thomas Stockhammer" w:date="2024-04-29T19:23:00Z"/>
        </w:rPr>
      </w:pPr>
      <w:del w:id="344" w:author="Thomas Stockhammer" w:date="2024-04-29T19:23:00Z">
        <w:r w:rsidRPr="00C152BB" w:rsidDel="00DF6270">
          <w:delText>ISO/IEC DIS 23090-14/AMD 2 Information technology — Coded representation of immersive media — Part 14: Scene description — Amendment 2: Support for Haptics, Augmented Reality, Avatars, Interactivity, MPEG-I Audio and Lighting</w:delText>
        </w:r>
        <w:bookmarkStart w:id="345" w:name="_Toc165311291"/>
        <w:bookmarkStart w:id="346" w:name="_Toc165311345"/>
        <w:bookmarkStart w:id="347" w:name="_Toc165311401"/>
        <w:bookmarkEnd w:id="345"/>
        <w:bookmarkEnd w:id="346"/>
        <w:bookmarkEnd w:id="347"/>
      </w:del>
    </w:p>
    <w:p w14:paraId="203494A0" w14:textId="00CAE71D" w:rsidR="003F7762" w:rsidDel="00DF6270" w:rsidRDefault="003F7762" w:rsidP="003F7762">
      <w:pPr>
        <w:pStyle w:val="ListParagraph"/>
        <w:widowControl/>
        <w:numPr>
          <w:ilvl w:val="1"/>
          <w:numId w:val="13"/>
        </w:numPr>
        <w:autoSpaceDE/>
        <w:autoSpaceDN/>
        <w:rPr>
          <w:del w:id="348" w:author="Thomas Stockhammer" w:date="2024-04-29T19:23:00Z"/>
        </w:rPr>
      </w:pPr>
      <w:del w:id="349" w:author="Thomas Stockhammer" w:date="2024-04-29T19:23:00Z">
        <w:r w:rsidRPr="008B2397" w:rsidDel="00DF6270">
          <w:delText>https://www.iso.org/standard/8</w:delText>
        </w:r>
        <w:r w:rsidDel="00DF6270">
          <w:delText>6439</w:delText>
        </w:r>
        <w:r w:rsidRPr="008B2397" w:rsidDel="00DF6270">
          <w:delText>.html</w:delText>
        </w:r>
        <w:bookmarkStart w:id="350" w:name="_Toc165311292"/>
        <w:bookmarkStart w:id="351" w:name="_Toc165311346"/>
        <w:bookmarkStart w:id="352" w:name="_Toc165311402"/>
        <w:bookmarkEnd w:id="350"/>
        <w:bookmarkEnd w:id="351"/>
        <w:bookmarkEnd w:id="352"/>
      </w:del>
    </w:p>
    <w:p w14:paraId="1C367A4C" w14:textId="27153D15" w:rsidR="003F7762" w:rsidDel="00DF6270" w:rsidRDefault="002B4300" w:rsidP="003F7762">
      <w:pPr>
        <w:pStyle w:val="ListParagraph"/>
        <w:widowControl/>
        <w:numPr>
          <w:ilvl w:val="1"/>
          <w:numId w:val="13"/>
        </w:numPr>
        <w:autoSpaceDE/>
        <w:autoSpaceDN/>
        <w:rPr>
          <w:del w:id="353" w:author="Thomas Stockhammer" w:date="2024-04-29T19:23:00Z"/>
        </w:rPr>
      </w:pPr>
      <w:del w:id="354" w:author="Thomas Stockhammer" w:date="2024-04-29T19:23:00Z">
        <w:r w:rsidDel="00DF6270">
          <w:fldChar w:fldCharType="begin"/>
        </w:r>
        <w:r w:rsidDel="00DF6270">
          <w:delInstrText>HYPERLINK "https://sd.iso.org/projects/project/86439/overview"</w:delInstrText>
        </w:r>
        <w:r w:rsidDel="00DF6270">
          <w:fldChar w:fldCharType="separate"/>
        </w:r>
        <w:r w:rsidR="003F7762" w:rsidRPr="00F20720" w:rsidDel="00DF6270">
          <w:rPr>
            <w:rStyle w:val="Hyperlink"/>
          </w:rPr>
          <w:delText>https://sd.iso.org/projects/project/86439/overview</w:delText>
        </w:r>
        <w:r w:rsidDel="00DF6270">
          <w:rPr>
            <w:rStyle w:val="Hyperlink"/>
          </w:rPr>
          <w:fldChar w:fldCharType="end"/>
        </w:r>
        <w:bookmarkStart w:id="355" w:name="_Toc165311293"/>
        <w:bookmarkStart w:id="356" w:name="_Toc165311347"/>
        <w:bookmarkStart w:id="357" w:name="_Toc165311403"/>
        <w:bookmarkEnd w:id="355"/>
        <w:bookmarkEnd w:id="356"/>
        <w:bookmarkEnd w:id="357"/>
      </w:del>
    </w:p>
    <w:p w14:paraId="70FE639D" w14:textId="2C2E86EE" w:rsidR="003F7762" w:rsidDel="00DF6270" w:rsidRDefault="003F7762" w:rsidP="003F7762">
      <w:pPr>
        <w:pStyle w:val="ListParagraph"/>
        <w:widowControl/>
        <w:numPr>
          <w:ilvl w:val="1"/>
          <w:numId w:val="13"/>
        </w:numPr>
        <w:autoSpaceDE/>
        <w:autoSpaceDN/>
        <w:rPr>
          <w:del w:id="358" w:author="Thomas Stockhammer" w:date="2024-04-29T19:23:00Z"/>
        </w:rPr>
      </w:pPr>
      <w:del w:id="359" w:author="Thomas Stockhammer" w:date="2024-04-29T19:23:00Z">
        <w:r w:rsidRPr="00C152BB" w:rsidDel="00DF6270">
          <w:delText>Editors: Imed Bouazizi, Emmanuel Thomas, Patrice Hirtzlin</w:delText>
        </w:r>
        <w:bookmarkStart w:id="360" w:name="_Toc165311294"/>
        <w:bookmarkStart w:id="361" w:name="_Toc165311348"/>
        <w:bookmarkStart w:id="362" w:name="_Toc165311404"/>
        <w:bookmarkEnd w:id="360"/>
        <w:bookmarkEnd w:id="361"/>
        <w:bookmarkEnd w:id="362"/>
      </w:del>
    </w:p>
    <w:p w14:paraId="6A406C1A" w14:textId="2E6A37D3" w:rsidR="003F7762" w:rsidRPr="00433705" w:rsidDel="00DF6270" w:rsidRDefault="003F7762" w:rsidP="003F7762">
      <w:pPr>
        <w:pStyle w:val="ListParagraph"/>
        <w:rPr>
          <w:del w:id="363" w:author="Thomas Stockhammer" w:date="2024-04-29T19:23:00Z"/>
        </w:rPr>
      </w:pPr>
      <w:del w:id="364" w:author="Thomas Stockhammer" w:date="2024-04-29T19:23:00Z">
        <w:r w:rsidRPr="00357972" w:rsidDel="00DF6270">
          <w:rPr>
            <w:noProof/>
          </w:rPr>
          <w:lastRenderedPageBreak/>
          <w:drawing>
            <wp:inline distT="0" distB="0" distL="0" distR="0" wp14:anchorId="604BE9BD" wp14:editId="1ECE9134">
              <wp:extent cx="5727700" cy="2026920"/>
              <wp:effectExtent l="0" t="0" r="635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7700" cy="2026920"/>
                      </a:xfrm>
                      <a:prstGeom prst="rect">
                        <a:avLst/>
                      </a:prstGeom>
                      <a:noFill/>
                      <a:ln>
                        <a:noFill/>
                      </a:ln>
                    </pic:spPr>
                  </pic:pic>
                </a:graphicData>
              </a:graphic>
            </wp:inline>
          </w:drawing>
        </w:r>
        <w:bookmarkStart w:id="365" w:name="_Toc165311295"/>
        <w:bookmarkStart w:id="366" w:name="_Toc165311349"/>
        <w:bookmarkStart w:id="367" w:name="_Toc165311405"/>
        <w:bookmarkEnd w:id="365"/>
        <w:bookmarkEnd w:id="366"/>
        <w:bookmarkEnd w:id="367"/>
      </w:del>
    </w:p>
    <w:p w14:paraId="302ACE06" w14:textId="7BCA87E0" w:rsidR="00634ECB" w:rsidRDefault="00634ECB">
      <w:pPr>
        <w:pStyle w:val="Heading1"/>
        <w:keepNext/>
        <w:widowControl/>
        <w:numPr>
          <w:ilvl w:val="0"/>
          <w:numId w:val="1"/>
        </w:numPr>
        <w:autoSpaceDE/>
        <w:autoSpaceDN/>
        <w:spacing w:before="240" w:after="60"/>
        <w:jc w:val="both"/>
      </w:pPr>
      <w:bookmarkStart w:id="368" w:name="_Toc125348021"/>
      <w:bookmarkStart w:id="369" w:name="_Toc125348022"/>
      <w:bookmarkStart w:id="370" w:name="_Toc125348023"/>
      <w:bookmarkStart w:id="371" w:name="_Toc125348024"/>
      <w:bookmarkStart w:id="372" w:name="_Toc125348025"/>
      <w:bookmarkStart w:id="373" w:name="_Toc125348026"/>
      <w:bookmarkStart w:id="374" w:name="_Toc125348027"/>
      <w:bookmarkStart w:id="375" w:name="_Toc125348028"/>
      <w:bookmarkStart w:id="376" w:name="_Toc125348029"/>
      <w:bookmarkStart w:id="377" w:name="_Toc165311406"/>
      <w:bookmarkEnd w:id="277"/>
      <w:bookmarkEnd w:id="368"/>
      <w:bookmarkEnd w:id="369"/>
      <w:bookmarkEnd w:id="370"/>
      <w:bookmarkEnd w:id="371"/>
      <w:bookmarkEnd w:id="372"/>
      <w:bookmarkEnd w:id="373"/>
      <w:bookmarkEnd w:id="374"/>
      <w:bookmarkEnd w:id="375"/>
      <w:bookmarkEnd w:id="376"/>
      <w:r>
        <w:t>Extending Khronos glTF2.0</w:t>
      </w:r>
      <w:bookmarkEnd w:id="377"/>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378" w:name="_Toc165311407"/>
      <w:r w:rsidRPr="00EC3B8C">
        <w:t>General</w:t>
      </w:r>
      <w:bookmarkEnd w:id="378"/>
    </w:p>
    <w:p w14:paraId="14D9CB0A" w14:textId="250F58F8"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26" w:history="1">
        <w:r w:rsidRPr="00A45DDD">
          <w:rPr>
            <w:rStyle w:val="Hyperlink"/>
            <w:rFonts w:cstheme="minorHAnsi"/>
          </w:rPr>
          <w:t>https://github.com/KhronosGroup/glTF/blob/master/specification/2.0/README.md</w:t>
        </w:r>
      </w:hyperlink>
    </w:p>
    <w:p w14:paraId="024EED2B" w14:textId="5B3608B0"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According to the specification, glTF defines an extension mechanism that allows the base format to be extended with new capabilities. Any glTF object can have an optional extensions property. For details see</w:t>
      </w:r>
      <w:r>
        <w:rPr>
          <w:rFonts w:eastAsia="Times New Roman" w:cstheme="minorHAnsi"/>
          <w:lang w:val="en-GB" w:eastAsia="de-DE"/>
        </w:rPr>
        <w:t xml:space="preserve"> </w:t>
      </w:r>
      <w:hyperlink r:id="rId27"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For more information on glTF extensions, consult the </w:t>
      </w:r>
      <w:hyperlink r:id="rId28"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473F9DEB"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glTF supports different ways on extending the specification as documented here: </w:t>
      </w:r>
      <w:hyperlink r:id="rId29"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28374370"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 xml:space="preserve">has </w:t>
      </w:r>
      <w:r w:rsidR="00224075">
        <w:rPr>
          <w:rFonts w:asciiTheme="minorHAnsi" w:eastAsia="Times New Roman" w:hAnsiTheme="minorHAnsi" w:cstheme="minorHAnsi"/>
          <w:lang w:val="en-GB" w:eastAsia="de-DE"/>
        </w:rPr>
        <w:t>been assigned</w:t>
      </w:r>
      <w:r w:rsidR="00224075" w:rsidRPr="00762BD2">
        <w:rPr>
          <w:rFonts w:asciiTheme="minorHAnsi" w:eastAsia="Times New Roman" w:hAnsiTheme="minorHAnsi" w:cstheme="minorHAnsi"/>
          <w:lang w:val="en-GB" w:eastAsia="de-DE"/>
        </w:rPr>
        <w:t xml:space="preserve"> </w:t>
      </w:r>
      <w:r w:rsidRPr="00762BD2">
        <w:rPr>
          <w:rFonts w:asciiTheme="minorHAnsi" w:eastAsia="Times New Roman" w:hAnsiTheme="minorHAnsi" w:cstheme="minorHAnsi"/>
          <w:lang w:val="en-GB" w:eastAsia="de-DE"/>
        </w:rPr>
        <w:t xml:space="preserve">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30"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r w:rsidR="00172393">
        <w:rPr>
          <w:rFonts w:asciiTheme="minorHAnsi" w:eastAsia="Times New Roman" w:hAnsiTheme="minorHAnsi" w:cstheme="minorHAnsi"/>
          <w:lang w:val="en-GB" w:eastAsia="de-DE"/>
        </w:rPr>
        <w:t xml:space="preserve"> An update request has been submitted here: </w:t>
      </w:r>
      <w:proofErr w:type="gramStart"/>
      <w:r w:rsidR="00172393" w:rsidRPr="00172393">
        <w:rPr>
          <w:rFonts w:asciiTheme="minorHAnsi" w:eastAsia="Times New Roman" w:hAnsiTheme="minorHAnsi" w:cstheme="minorHAnsi"/>
          <w:lang w:val="en-GB" w:eastAsia="de-DE"/>
        </w:rPr>
        <w:t>https://github.com/KhronosGroup/glTF/issues/2247</w:t>
      </w:r>
      <w:proofErr w:type="gramEnd"/>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15A546B0" w:rsidR="00634ECB" w:rsidRDefault="006D75D3">
      <w:pPr>
        <w:pStyle w:val="Heading2"/>
        <w:keepLines w:val="0"/>
        <w:widowControl/>
        <w:numPr>
          <w:ilvl w:val="1"/>
          <w:numId w:val="1"/>
        </w:numPr>
        <w:autoSpaceDE/>
        <w:autoSpaceDN/>
        <w:spacing w:before="240" w:after="60"/>
        <w:jc w:val="both"/>
      </w:pPr>
      <w:bookmarkStart w:id="379" w:name="_Toc165311408"/>
      <w:r>
        <w:t xml:space="preserve">Template for </w:t>
      </w:r>
      <w:r w:rsidR="00634ECB" w:rsidRPr="00EC3B8C">
        <w:t xml:space="preserve">MPEG Extensions submitted to </w:t>
      </w:r>
      <w:proofErr w:type="gramStart"/>
      <w:r w:rsidR="00634ECB" w:rsidRPr="00EC3B8C">
        <w:t>Khronos</w:t>
      </w:r>
      <w:bookmarkEnd w:id="379"/>
      <w:proofErr w:type="gramEnd"/>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w:t>
      </w:r>
      <w:proofErr w:type="gramStart"/>
      <w:r w:rsidRPr="00EC3B8C">
        <w:rPr>
          <w:rFonts w:eastAsia="Times New Roman" w:cstheme="minorHAnsi"/>
          <w:lang w:val="en-GB" w:eastAsia="de-DE"/>
        </w:rPr>
        <w:t>follows</w:t>
      </w:r>
      <w:proofErr w:type="gramEnd"/>
      <w:r w:rsidRPr="00EC3B8C">
        <w:rPr>
          <w:rFonts w:eastAsia="Times New Roman" w:cstheme="minorHAnsi"/>
          <w:lang w:val="en-GB" w:eastAsia="de-DE"/>
        </w:rPr>
        <w:t xml:space="preserve">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7645BCA4" w14:textId="77777777" w:rsidR="006D75D3" w:rsidRPr="006D75D3"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ISO/IEC SC29 WG3 (MPEG Systems) - Scene Description Breakout Group</w:t>
      </w:r>
    </w:p>
    <w:p w14:paraId="7851D64F" w14:textId="1C6DD879" w:rsidR="00634ECB" w:rsidRPr="005529B1"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lastRenderedPageBreak/>
        <w:t>Contacts</w:t>
      </w:r>
      <w:r>
        <w:rPr>
          <w:rFonts w:asciiTheme="minorHAnsi" w:eastAsia="Times New Roman" w:hAnsiTheme="minorHAnsi" w:cstheme="minorHAnsi"/>
          <w:lang w:val="en-GB" w:eastAsia="de-DE"/>
        </w:rPr>
        <w:t xml:space="preserve">: </w:t>
      </w:r>
      <w:r w:rsidRPr="005529B1">
        <w:rPr>
          <w:rFonts w:asciiTheme="minorHAnsi" w:eastAsia="Times New Roman" w:hAnsiTheme="minorHAnsi" w:cstheme="minorHAnsi"/>
          <w:lang w:val="en-GB" w:eastAsia="de-DE"/>
        </w:rPr>
        <w:t>Thomas Stockhammer (MPEG-I Scene Description BoG Chair, tsto@qti.qualcomm.com)</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046D74ED"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762B53B4" w14:textId="366711C1" w:rsidR="006D75D3"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apple-system" w:hAnsi="-apple-system"/>
          <w:color w:val="24292F"/>
        </w:rPr>
        <w:t>Based on </w:t>
      </w:r>
      <w:hyperlink r:id="rId31" w:history="1">
        <w:r>
          <w:rPr>
            <w:rStyle w:val="Hyperlink"/>
            <w:rFonts w:ascii="-apple-system" w:hAnsi="-apple-system"/>
          </w:rPr>
          <w:t>ISO/IEC FDIS 23090-14</w:t>
        </w:r>
      </w:hyperlink>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Written against the glTF 2.0 </w:t>
      </w:r>
      <w:proofErr w:type="gramStart"/>
      <w:r w:rsidRPr="00EC3B8C">
        <w:rPr>
          <w:rFonts w:asciiTheme="minorHAnsi" w:eastAsia="Times New Roman" w:hAnsiTheme="minorHAnsi" w:cstheme="minorHAnsi"/>
          <w:lang w:val="en-GB" w:eastAsia="de-DE"/>
        </w:rPr>
        <w:t>spec</w:t>
      </w:r>
      <w:proofErr w:type="gramEnd"/>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3D16615D" w:rsidR="00634ECB"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Introduction</w:t>
      </w:r>
      <w:r w:rsidR="00634ECB">
        <w:rPr>
          <w:rFonts w:asciiTheme="minorHAnsi" w:eastAsia="Times New Roman" w:hAnsiTheme="minorHAnsi" w:cstheme="minorHAnsi"/>
          <w:lang w:val="en-GB" w:eastAsia="de-DE"/>
        </w:rPr>
        <w:t xml:space="preserve"> should be provided on the </w:t>
      </w:r>
      <w:proofErr w:type="gramStart"/>
      <w:r w:rsidR="00634ECB">
        <w:rPr>
          <w:rFonts w:asciiTheme="minorHAnsi" w:eastAsia="Times New Roman" w:hAnsiTheme="minorHAnsi" w:cstheme="minorHAnsi"/>
          <w:lang w:val="en-GB" w:eastAsia="de-DE"/>
        </w:rPr>
        <w:t>extension</w:t>
      </w:r>
      <w:proofErr w:type="gramEnd"/>
      <w:r w:rsidR="00634ECB">
        <w:rPr>
          <w:rFonts w:asciiTheme="minorHAnsi" w:eastAsia="Times New Roman" w:hAnsiTheme="minorHAnsi" w:cstheme="minorHAnsi"/>
          <w:lang w:val="en-GB" w:eastAsia="de-DE"/>
        </w:rPr>
        <w:t xml:space="preserve">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Pointer to ISO/IEC 23090-14 where the extension is </w:t>
      </w:r>
      <w:proofErr w:type="gramStart"/>
      <w:r w:rsidRPr="00EC3B8C">
        <w:rPr>
          <w:rFonts w:asciiTheme="minorHAnsi" w:eastAsia="Times New Roman" w:hAnsiTheme="minorHAnsi" w:cstheme="minorHAnsi"/>
          <w:lang w:val="en-GB" w:eastAsia="de-DE"/>
        </w:rPr>
        <w:t>defined</w:t>
      </w:r>
      <w:proofErr w:type="gramEnd"/>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glTF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Link to </w:t>
      </w:r>
      <w:proofErr w:type="gramStart"/>
      <w:r w:rsidRPr="00EC3B8C">
        <w:rPr>
          <w:rFonts w:asciiTheme="minorHAnsi" w:eastAsia="Times New Roman" w:hAnsiTheme="minorHAnsi" w:cstheme="minorHAnsi"/>
          <w:lang w:val="en-GB" w:eastAsia="de-DE"/>
        </w:rPr>
        <w:t>schema</w:t>
      </w:r>
      <w:proofErr w:type="gramEnd"/>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262179D6"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r w:rsidR="006D75D3">
        <w:rPr>
          <w:rFonts w:asciiTheme="minorHAnsi" w:eastAsia="Times New Roman" w:hAnsiTheme="minorHAnsi" w:cstheme="minorHAnsi"/>
          <w:lang w:val="en-GB" w:eastAsia="de-DE"/>
        </w:rPr>
        <w:t xml:space="preserve">: </w:t>
      </w:r>
      <w:hyperlink r:id="rId32" w:history="1">
        <w:r w:rsidR="006D75D3">
          <w:rPr>
            <w:rStyle w:val="Hyperlink"/>
            <w:rFonts w:ascii="-apple-system" w:hAnsi="-apple-system"/>
          </w:rPr>
          <w:t>ISO/IEC 23090-24</w:t>
        </w:r>
      </w:hyperlink>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7E055135" w14:textId="11CE52FF" w:rsidR="006D75D3" w:rsidRPr="005529B1" w:rsidRDefault="002B4300" w:rsidP="005529B1">
      <w:pPr>
        <w:numPr>
          <w:ilvl w:val="1"/>
          <w:numId w:val="3"/>
        </w:numPr>
        <w:shd w:val="clear" w:color="auto" w:fill="FFFFFF"/>
        <w:rPr>
          <w:rFonts w:cstheme="minorHAnsi"/>
          <w:color w:val="24292F"/>
          <w:sz w:val="22"/>
          <w:szCs w:val="22"/>
        </w:rPr>
      </w:pPr>
      <w:hyperlink r:id="rId33" w:history="1">
        <w:r w:rsidR="006D75D3" w:rsidRPr="005529B1">
          <w:rPr>
            <w:rStyle w:val="Hyperlink"/>
            <w:rFonts w:cstheme="minorHAnsi"/>
            <w:sz w:val="22"/>
            <w:szCs w:val="22"/>
          </w:rPr>
          <w:t>ISO/IEC FDIS 23090-14</w:t>
        </w:r>
      </w:hyperlink>
      <w:r w:rsidR="006D75D3" w:rsidRPr="005529B1">
        <w:rPr>
          <w:rFonts w:cstheme="minorHAnsi"/>
          <w:color w:val="24292F"/>
          <w:sz w:val="22"/>
          <w:szCs w:val="22"/>
        </w:rPr>
        <w:t xml:space="preserve">, Information technology </w:t>
      </w:r>
      <w:r w:rsidR="006D75D3" w:rsidRPr="005529B1">
        <w:rPr>
          <w:rFonts w:cstheme="minorHAnsi" w:hint="eastAsia"/>
          <w:color w:val="24292F"/>
          <w:sz w:val="22"/>
          <w:szCs w:val="22"/>
        </w:rPr>
        <w:t>—</w:t>
      </w:r>
      <w:r w:rsidR="006D75D3" w:rsidRPr="005529B1">
        <w:rPr>
          <w:rFonts w:cstheme="minorHAnsi"/>
          <w:color w:val="24292F"/>
          <w:sz w:val="22"/>
          <w:szCs w:val="22"/>
        </w:rPr>
        <w:t xml:space="preserve"> Coded representation of immersive media </w:t>
      </w:r>
      <w:r w:rsidR="006D75D3" w:rsidRPr="005529B1">
        <w:rPr>
          <w:rFonts w:cstheme="minorHAnsi" w:hint="eastAsia"/>
          <w:color w:val="24292F"/>
          <w:sz w:val="22"/>
          <w:szCs w:val="22"/>
        </w:rPr>
        <w:t>—</w:t>
      </w:r>
      <w:r w:rsidR="006D75D3" w:rsidRPr="005529B1">
        <w:rPr>
          <w:rFonts w:cstheme="minorHAnsi"/>
          <w:color w:val="24292F"/>
          <w:sz w:val="22"/>
          <w:szCs w:val="22"/>
        </w:rPr>
        <w:t xml:space="preserve"> Part 14: Scene Description</w:t>
      </w:r>
    </w:p>
    <w:p w14:paraId="2D09608E" w14:textId="068411D5" w:rsidR="006D75D3" w:rsidRDefault="002B4300" w:rsidP="006D75D3">
      <w:pPr>
        <w:numPr>
          <w:ilvl w:val="1"/>
          <w:numId w:val="3"/>
        </w:numPr>
        <w:shd w:val="clear" w:color="auto" w:fill="FFFFFF"/>
        <w:rPr>
          <w:rFonts w:cstheme="minorHAnsi"/>
          <w:color w:val="24292F"/>
          <w:sz w:val="22"/>
          <w:szCs w:val="22"/>
        </w:rPr>
      </w:pPr>
      <w:hyperlink r:id="rId34" w:history="1">
        <w:r w:rsidR="006D75D3" w:rsidRPr="005529B1">
          <w:rPr>
            <w:rStyle w:val="Hyperlink"/>
            <w:rFonts w:cstheme="minorHAnsi"/>
            <w:sz w:val="22"/>
            <w:szCs w:val="22"/>
          </w:rPr>
          <w:t>ISO/IEC WD 23090-24</w:t>
        </w:r>
      </w:hyperlink>
      <w:r w:rsidR="006D75D3" w:rsidRPr="005529B1">
        <w:rPr>
          <w:rFonts w:cstheme="minorHAnsi"/>
          <w:color w:val="24292F"/>
          <w:sz w:val="22"/>
          <w:szCs w:val="22"/>
        </w:rPr>
        <w:t xml:space="preserve">, Information technology </w:t>
      </w:r>
      <w:r w:rsidR="006D75D3" w:rsidRPr="005529B1">
        <w:rPr>
          <w:rFonts w:cstheme="minorHAnsi" w:hint="eastAsia"/>
          <w:color w:val="24292F"/>
          <w:sz w:val="22"/>
          <w:szCs w:val="22"/>
        </w:rPr>
        <w:t>—</w:t>
      </w:r>
      <w:r w:rsidR="006D75D3" w:rsidRPr="005529B1">
        <w:rPr>
          <w:rFonts w:cstheme="minorHAnsi"/>
          <w:color w:val="24292F"/>
          <w:sz w:val="22"/>
          <w:szCs w:val="22"/>
        </w:rPr>
        <w:t xml:space="preserve"> Coded representation of immersive media </w:t>
      </w:r>
      <w:r w:rsidR="006D75D3" w:rsidRPr="005529B1">
        <w:rPr>
          <w:rFonts w:cstheme="minorHAnsi" w:hint="eastAsia"/>
          <w:color w:val="24292F"/>
          <w:sz w:val="22"/>
          <w:szCs w:val="22"/>
        </w:rPr>
        <w:t>—</w:t>
      </w:r>
      <w:r w:rsidR="006D75D3" w:rsidRPr="005529B1">
        <w:rPr>
          <w:rFonts w:cstheme="minorHAnsi"/>
          <w:color w:val="24292F"/>
          <w:sz w:val="22"/>
          <w:szCs w:val="22"/>
        </w:rPr>
        <w:t xml:space="preserve"> Part 24: Conformance and Reference Software for Scene Description for MPEG Media</w:t>
      </w:r>
    </w:p>
    <w:p w14:paraId="6B2340AC" w14:textId="670FA27D" w:rsidR="000132CE" w:rsidRPr="005529B1" w:rsidRDefault="000132CE" w:rsidP="005529B1">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 xml:space="preserve">Comments may be submitted here: </w:t>
      </w:r>
      <w:hyperlink r:id="rId35" w:history="1">
        <w:r w:rsidRPr="005529B1">
          <w:rPr>
            <w:rFonts w:eastAsia="Times New Roman" w:cstheme="minorHAnsi"/>
            <w:lang w:eastAsia="de-DE"/>
          </w:rPr>
          <w:t>https://github.com/MPEGGroup/Scene-Description</w:t>
        </w:r>
      </w:hyperlink>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257C5036" w:rsidR="0058464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2D1DE955" w14:textId="09918817" w:rsidR="006D75D3" w:rsidRDefault="006D75D3" w:rsidP="006D75D3">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License:</w:t>
      </w:r>
    </w:p>
    <w:p w14:paraId="1170B2FD" w14:textId="77777777" w:rsidR="000132CE" w:rsidRPr="005529B1" w:rsidRDefault="000132CE" w:rsidP="005529B1">
      <w:pPr>
        <w:pStyle w:val="ListParagraph"/>
        <w:widowControl/>
        <w:numPr>
          <w:ilvl w:val="1"/>
          <w:numId w:val="3"/>
        </w:numPr>
        <w:autoSpaceDE/>
        <w:autoSpaceDN/>
        <w:contextualSpacing/>
        <w:textAlignment w:val="center"/>
        <w:rPr>
          <w:rFonts w:asciiTheme="minorHAnsi" w:hAnsiTheme="minorHAnsi" w:cstheme="minorHAnsi"/>
          <w:lang w:val="en-GB" w:eastAsia="de-DE"/>
        </w:rPr>
      </w:pPr>
      <w:r w:rsidRPr="005529B1">
        <w:rPr>
          <w:rFonts w:asciiTheme="minorHAnsi" w:eastAsia="Times New Roman" w:hAnsiTheme="minorHAnsi" w:cstheme="minorHAnsi"/>
          <w:lang w:val="en-GB" w:eastAsia="de-DE"/>
        </w:rPr>
        <w:t>Copyright (c), ISO/IEC</w:t>
      </w:r>
    </w:p>
    <w:p w14:paraId="6BB8E675" w14:textId="1316FD04" w:rsidR="00634ECB" w:rsidRDefault="000132CE" w:rsidP="005529B1">
      <w:pPr>
        <w:pStyle w:val="ListParagraph"/>
        <w:widowControl/>
        <w:numPr>
          <w:ilvl w:val="1"/>
          <w:numId w:val="3"/>
        </w:numPr>
        <w:autoSpaceDE/>
        <w:autoSpaceDN/>
        <w:contextualSpacing/>
        <w:textAlignment w:val="center"/>
      </w:pPr>
      <w:r w:rsidRPr="005529B1">
        <w:rPr>
          <w:rFonts w:asciiTheme="minorHAnsi" w:eastAsia="Times New Roman" w:hAnsiTheme="minorHAnsi" w:cstheme="minorHAnsi"/>
          <w:lang w:val="en-GB" w:eastAsia="de-DE"/>
        </w:rPr>
        <w:t>The use of the "MPEG scene description extensions" is subject to the license as accessible here:</w:t>
      </w:r>
      <w:r w:rsidRPr="005529B1">
        <w:rPr>
          <w:rFonts w:asciiTheme="minorHAnsi" w:eastAsia="Times New Roman" w:hAnsiTheme="minorHAnsi" w:cstheme="minorHAnsi" w:hint="eastAsia"/>
          <w:lang w:val="en-GB" w:eastAsia="de-DE"/>
        </w:rPr>
        <w:t> </w:t>
      </w:r>
      <w:hyperlink r:id="rId36" w:history="1">
        <w:r w:rsidRPr="005529B1">
          <w:rPr>
            <w:rFonts w:asciiTheme="minorHAnsi" w:eastAsia="Times New Roman" w:hAnsiTheme="minorHAnsi" w:cstheme="minorHAnsi"/>
            <w:lang w:val="en-GB" w:eastAsia="de-DE"/>
          </w:rPr>
          <w:t>https://standards.iso.org/</w:t>
        </w:r>
      </w:hyperlink>
      <w:r w:rsidRPr="005529B1">
        <w:rPr>
          <w:rFonts w:asciiTheme="minorHAnsi" w:eastAsia="Times New Roman" w:hAnsiTheme="minorHAnsi" w:cstheme="minorHAnsi" w:hint="eastAsia"/>
          <w:lang w:val="en-GB" w:eastAsia="de-DE"/>
        </w:rPr>
        <w:t> </w:t>
      </w:r>
      <w:r w:rsidRPr="005529B1">
        <w:rPr>
          <w:rFonts w:asciiTheme="minorHAnsi" w:eastAsia="Times New Roman" w:hAnsiTheme="minorHAnsi" w:cstheme="minorHAnsi"/>
          <w:lang w:val="en-GB" w:eastAsia="de-DE"/>
        </w:rPr>
        <w:t>and is subject to the IPR policy as accessible here:</w:t>
      </w:r>
      <w:r w:rsidRPr="005529B1">
        <w:rPr>
          <w:rFonts w:asciiTheme="minorHAnsi" w:eastAsia="Times New Roman" w:hAnsiTheme="minorHAnsi" w:cstheme="minorHAnsi" w:hint="eastAsia"/>
          <w:lang w:val="en-GB" w:eastAsia="de-DE"/>
        </w:rPr>
        <w:t> </w:t>
      </w:r>
      <w:hyperlink r:id="rId37" w:history="1">
        <w:r w:rsidRPr="005529B1">
          <w:rPr>
            <w:rFonts w:asciiTheme="minorHAnsi" w:eastAsia="Times New Roman" w:hAnsiTheme="minorHAnsi" w:cstheme="minorHAnsi"/>
            <w:lang w:val="en-GB" w:eastAsia="de-DE"/>
          </w:rPr>
          <w:t>https://www.iso.org/iso-standards-and-patents.html</w:t>
        </w:r>
      </w:hyperlink>
      <w:r w:rsidRPr="005529B1">
        <w:rPr>
          <w:rFonts w:asciiTheme="minorHAnsi" w:eastAsia="Times New Roman" w:hAnsiTheme="minorHAnsi" w:cstheme="minorHAnsi"/>
          <w:lang w:val="en-GB" w:eastAsia="de-DE"/>
        </w:rPr>
        <w:t>.</w:t>
      </w:r>
    </w:p>
    <w:p w14:paraId="1559AF85" w14:textId="77777777" w:rsidR="005F4B08" w:rsidRDefault="005F4B08" w:rsidP="005F4B08">
      <w:pPr>
        <w:rPr>
          <w:lang w:val="en-GB"/>
        </w:rPr>
      </w:pPr>
    </w:p>
    <w:p w14:paraId="78700FD2" w14:textId="22AC8B6B" w:rsidR="005F4B08" w:rsidRPr="005529B1" w:rsidRDefault="005F4B08" w:rsidP="005529B1">
      <w:pPr>
        <w:rPr>
          <w:lang w:val="en-GB"/>
        </w:rPr>
      </w:pPr>
      <w:r w:rsidRPr="005F4B08">
        <w:rPr>
          <w:lang w:val="en-GB"/>
        </w:rPr>
        <w:t xml:space="preserve">The extensions are also collected in the internal github here: </w:t>
      </w:r>
      <w:r w:rsidRPr="005F4B08">
        <w:rPr>
          <w:lang w:eastAsia="zh-CN"/>
        </w:rPr>
        <w:t xml:space="preserve">here </w:t>
      </w:r>
      <w:hyperlink r:id="rId38" w:history="1">
        <w:r w:rsidRPr="005F4B08">
          <w:rPr>
            <w:rStyle w:val="Hyperlink"/>
            <w:sz w:val="22"/>
            <w:szCs w:val="22"/>
            <w:lang w:eastAsia="zh-CN"/>
          </w:rPr>
          <w:t>http://mpegx.int-evry.fr/software/MPEG/Systems/SceneDescription/Specification/23090-14/-/tree/master/Extensions</w:t>
        </w:r>
      </w:hyperlink>
      <w:r w:rsidRPr="005F4B08">
        <w:rPr>
          <w:rStyle w:val="Hyperlink"/>
          <w:sz w:val="22"/>
          <w:szCs w:val="22"/>
          <w:lang w:eastAsia="zh-CN"/>
        </w:rPr>
        <w:t>.</w:t>
      </w:r>
    </w:p>
    <w:p w14:paraId="1FEA3982" w14:textId="12E864CF" w:rsidR="000132CE" w:rsidRDefault="000132CE" w:rsidP="000132CE">
      <w:pPr>
        <w:pStyle w:val="Heading2"/>
        <w:keepLines w:val="0"/>
        <w:widowControl/>
        <w:numPr>
          <w:ilvl w:val="1"/>
          <w:numId w:val="1"/>
        </w:numPr>
        <w:autoSpaceDE/>
        <w:autoSpaceDN/>
        <w:spacing w:before="240" w:after="60"/>
        <w:jc w:val="both"/>
      </w:pPr>
      <w:bookmarkStart w:id="380" w:name="_Toc165311409"/>
      <w:r>
        <w:t>Status Extension Submission for first Edition</w:t>
      </w:r>
      <w:bookmarkEnd w:id="380"/>
    </w:p>
    <w:p w14:paraId="53D6E4E3" w14:textId="77777777" w:rsidR="005529B1" w:rsidRDefault="005529B1" w:rsidP="005529B1">
      <w:pPr>
        <w:shd w:val="clear" w:color="auto" w:fill="FFFFFF"/>
        <w:spacing w:before="60" w:after="100" w:afterAutospacing="1"/>
        <w:rPr>
          <w:lang w:eastAsia="zh-CN"/>
        </w:rPr>
      </w:pPr>
      <w:r>
        <w:rPr>
          <w:lang w:eastAsia="zh-CN"/>
        </w:rPr>
        <w:t>The pull request was finally merged on Feb 28, 2023</w:t>
      </w:r>
    </w:p>
    <w:p w14:paraId="7617BA2B" w14:textId="6B01277B" w:rsidR="005529B1" w:rsidRDefault="005529B1" w:rsidP="005529B1">
      <w:pPr>
        <w:shd w:val="clear" w:color="auto" w:fill="FFFFFF"/>
        <w:spacing w:before="60" w:after="100" w:afterAutospacing="1"/>
        <w:rPr>
          <w:lang w:eastAsia="zh-CN"/>
        </w:rPr>
      </w:pPr>
      <w:r w:rsidRPr="005529B1">
        <w:rPr>
          <w:rFonts w:ascii="-apple-system" w:hAnsi="-apple-system"/>
          <w:sz w:val="21"/>
          <w:szCs w:val="21"/>
          <w:shd w:val="clear" w:color="auto" w:fill="FFFFFF"/>
        </w:rPr>
        <w:t>Khronos adds MPEG-I Scene Description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As chairman of the MPEG-I Scene Description group, it is my great pleasure to announce a milestone that we achieved in course of the collaboration with </w:t>
      </w:r>
      <w:hyperlink r:id="rId39" w:history="1">
        <w:r w:rsidRPr="005529B1">
          <w:rPr>
            <w:rStyle w:val="Hyperlink"/>
            <w:rFonts w:ascii="-apple-system" w:hAnsi="-apple-system"/>
            <w:sz w:val="21"/>
            <w:szCs w:val="21"/>
            <w:shd w:val="clear" w:color="auto" w:fill="FFFFFF"/>
          </w:rPr>
          <w:t>The Khronos Group</w:t>
        </w:r>
      </w:hyperlink>
      <w:r w:rsidRPr="005529B1">
        <w:rPr>
          <w:rFonts w:ascii="-apple-system" w:hAnsi="-apple-system"/>
          <w:sz w:val="21"/>
          <w:szCs w:val="21"/>
          <w:shd w:val="clear" w:color="auto" w:fill="FFFFFF"/>
        </w:rPr>
        <w:t>, in particular the 3D Formats working group: Khronos adopts the MPEG-I Scene Description extensions as defined in ISO/IEC 23090-14 as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This work happened within a long-lasting collaboration and dedication of many individuals, in particular to mention </w:t>
      </w:r>
      <w:hyperlink r:id="rId40" w:history="1">
        <w:r w:rsidRPr="005529B1">
          <w:rPr>
            <w:rStyle w:val="Hyperlink"/>
            <w:rFonts w:ascii="-apple-system" w:hAnsi="-apple-system"/>
            <w:sz w:val="21"/>
            <w:szCs w:val="21"/>
            <w:shd w:val="clear" w:color="auto" w:fill="FFFFFF"/>
          </w:rPr>
          <w:t>Imed Bouazizi</w:t>
        </w:r>
      </w:hyperlink>
      <w:r w:rsidRPr="005529B1">
        <w:rPr>
          <w:rFonts w:ascii="-apple-system" w:hAnsi="-apple-system"/>
          <w:sz w:val="21"/>
          <w:szCs w:val="21"/>
          <w:shd w:val="clear" w:color="auto" w:fill="FFFFFF"/>
        </w:rPr>
        <w:t>, </w:t>
      </w:r>
      <w:hyperlink r:id="rId41" w:history="1">
        <w:r w:rsidRPr="005529B1">
          <w:rPr>
            <w:rStyle w:val="Hyperlink"/>
            <w:rFonts w:ascii="-apple-system" w:hAnsi="-apple-system"/>
            <w:sz w:val="21"/>
            <w:szCs w:val="21"/>
            <w:shd w:val="clear" w:color="auto" w:fill="FFFFFF"/>
          </w:rPr>
          <w:t>Lukasz Kondrad</w:t>
        </w:r>
      </w:hyperlink>
      <w:r w:rsidRPr="005529B1">
        <w:rPr>
          <w:rFonts w:ascii="-apple-system" w:hAnsi="-apple-system"/>
          <w:sz w:val="21"/>
          <w:szCs w:val="21"/>
          <w:shd w:val="clear" w:color="auto" w:fill="FFFFFF"/>
        </w:rPr>
        <w:t> </w:t>
      </w:r>
      <w:hyperlink r:id="rId42" w:history="1">
        <w:r w:rsidRPr="005529B1">
          <w:rPr>
            <w:rStyle w:val="Hyperlink"/>
            <w:rFonts w:ascii="-apple-system" w:hAnsi="-apple-system"/>
            <w:sz w:val="21"/>
            <w:szCs w:val="21"/>
            <w:shd w:val="clear" w:color="auto" w:fill="FFFFFF"/>
          </w:rPr>
          <w:t>Yago Sanchez de la Fuente</w:t>
        </w:r>
      </w:hyperlink>
      <w:r w:rsidRPr="005529B1">
        <w:rPr>
          <w:rFonts w:ascii="-apple-system" w:hAnsi="-apple-system"/>
          <w:sz w:val="21"/>
          <w:szCs w:val="21"/>
          <w:shd w:val="clear" w:color="auto" w:fill="FFFFFF"/>
        </w:rPr>
        <w:t> </w:t>
      </w:r>
      <w:hyperlink r:id="rId43" w:history="1">
        <w:r w:rsidRPr="005529B1">
          <w:rPr>
            <w:rStyle w:val="Hyperlink"/>
            <w:rFonts w:ascii="-apple-system" w:hAnsi="-apple-system"/>
            <w:sz w:val="21"/>
            <w:szCs w:val="21"/>
            <w:shd w:val="clear" w:color="auto" w:fill="FFFFFF"/>
          </w:rPr>
          <w:t>Ozgur Oyman</w:t>
        </w:r>
      </w:hyperlink>
      <w:r w:rsidRPr="005529B1">
        <w:rPr>
          <w:rFonts w:ascii="-apple-system" w:hAnsi="-apple-system"/>
          <w:sz w:val="21"/>
          <w:szCs w:val="21"/>
          <w:shd w:val="clear" w:color="auto" w:fill="FFFFFF"/>
        </w:rPr>
        <w:t> </w:t>
      </w:r>
      <w:hyperlink r:id="rId44" w:history="1">
        <w:r w:rsidRPr="005529B1">
          <w:rPr>
            <w:rStyle w:val="Hyperlink"/>
            <w:rFonts w:ascii="-apple-system" w:hAnsi="-apple-system"/>
            <w:sz w:val="21"/>
            <w:szCs w:val="21"/>
            <w:shd w:val="clear" w:color="auto" w:fill="FFFFFF"/>
          </w:rPr>
          <w:t>Mary-Luc Champel</w:t>
        </w:r>
      </w:hyperlink>
      <w:r w:rsidRPr="005529B1">
        <w:rPr>
          <w:rFonts w:ascii="-apple-system" w:hAnsi="-apple-system"/>
          <w:sz w:val="21"/>
          <w:szCs w:val="21"/>
          <w:shd w:val="clear" w:color="auto" w:fill="FFFFFF"/>
        </w:rPr>
        <w:t> Gurdeep Singh </w:t>
      </w:r>
      <w:hyperlink r:id="rId45" w:history="1">
        <w:r w:rsidRPr="005529B1">
          <w:rPr>
            <w:rStyle w:val="Hyperlink"/>
            <w:rFonts w:ascii="-apple-system" w:hAnsi="-apple-system"/>
            <w:sz w:val="21"/>
            <w:szCs w:val="21"/>
            <w:shd w:val="clear" w:color="auto" w:fill="FFFFFF"/>
          </w:rPr>
          <w:t>Gaëlle Martin-Cocher</w:t>
        </w:r>
      </w:hyperlink>
      <w:r w:rsidRPr="005529B1">
        <w:rPr>
          <w:rFonts w:ascii="-apple-system" w:hAnsi="-apple-system"/>
          <w:sz w:val="21"/>
          <w:szCs w:val="21"/>
          <w:shd w:val="clear" w:color="auto" w:fill="FFFFFF"/>
        </w:rPr>
        <w:t> </w:t>
      </w:r>
      <w:hyperlink r:id="rId46" w:history="1">
        <w:r w:rsidRPr="005529B1">
          <w:rPr>
            <w:rStyle w:val="Hyperlink"/>
            <w:rFonts w:ascii="-apple-system" w:hAnsi="-apple-system"/>
            <w:sz w:val="21"/>
            <w:szCs w:val="21"/>
            <w:shd w:val="clear" w:color="auto" w:fill="FFFFFF"/>
          </w:rPr>
          <w:t>Emmanuel Thomas</w:t>
        </w:r>
      </w:hyperlink>
      <w:r w:rsidRPr="005529B1">
        <w:rPr>
          <w:rFonts w:ascii="-apple-system" w:hAnsi="-apple-system"/>
          <w:sz w:val="21"/>
          <w:szCs w:val="21"/>
          <w:shd w:val="clear" w:color="auto" w:fill="FFFFFF"/>
        </w:rPr>
        <w:t> </w:t>
      </w:r>
      <w:hyperlink r:id="rId47" w:history="1">
        <w:r w:rsidRPr="005529B1">
          <w:rPr>
            <w:rStyle w:val="Hyperlink"/>
            <w:rFonts w:ascii="-apple-system" w:hAnsi="-apple-system"/>
            <w:sz w:val="21"/>
            <w:szCs w:val="21"/>
            <w:shd w:val="clear" w:color="auto" w:fill="FFFFFF"/>
          </w:rPr>
          <w:t>Neil Trevett</w:t>
        </w:r>
      </w:hyperlink>
      <w:r w:rsidRPr="005529B1">
        <w:rPr>
          <w:rFonts w:ascii="-apple-system" w:hAnsi="-apple-system"/>
          <w:sz w:val="21"/>
          <w:szCs w:val="21"/>
          <w:shd w:val="clear" w:color="auto" w:fill="FFFFFF"/>
        </w:rPr>
        <w:t> </w:t>
      </w:r>
      <w:hyperlink r:id="rId48" w:history="1">
        <w:r w:rsidRPr="005529B1">
          <w:rPr>
            <w:rStyle w:val="Hyperlink"/>
            <w:rFonts w:ascii="-apple-system" w:hAnsi="-apple-system"/>
            <w:sz w:val="21"/>
            <w:szCs w:val="21"/>
            <w:shd w:val="clear" w:color="auto" w:fill="FFFFFF"/>
          </w:rPr>
          <w:t>Youngkwon Lim</w:t>
        </w:r>
      </w:hyperlink>
      <w:r w:rsidRPr="005529B1">
        <w:rPr>
          <w:rFonts w:ascii="-apple-system" w:hAnsi="-apple-system"/>
          <w:sz w:val="21"/>
          <w:szCs w:val="21"/>
          <w:shd w:val="clear" w:color="auto" w:fill="FFFFFF"/>
        </w:rPr>
        <w:t> </w:t>
      </w:r>
      <w:hyperlink r:id="rId49" w:history="1">
        <w:r w:rsidRPr="005529B1">
          <w:rPr>
            <w:rStyle w:val="Hyperlink"/>
            <w:rFonts w:ascii="-apple-system" w:hAnsi="-apple-system"/>
            <w:sz w:val="21"/>
            <w:szCs w:val="21"/>
            <w:shd w:val="clear" w:color="auto" w:fill="FFFFFF"/>
          </w:rPr>
          <w:t xml:space="preserve">Alexey </w:t>
        </w:r>
        <w:r w:rsidRPr="005529B1">
          <w:rPr>
            <w:rStyle w:val="Hyperlink"/>
            <w:rFonts w:ascii="-apple-system" w:hAnsi="-apple-system"/>
            <w:sz w:val="21"/>
            <w:szCs w:val="21"/>
            <w:shd w:val="clear" w:color="auto" w:fill="FFFFFF"/>
          </w:rPr>
          <w:lastRenderedPageBreak/>
          <w:t>Medvedev</w:t>
        </w:r>
      </w:hyperlink>
      <w:r w:rsidRPr="005529B1">
        <w:rPr>
          <w:rFonts w:ascii="-apple-system" w:hAnsi="-apple-system"/>
          <w:sz w:val="21"/>
          <w:szCs w:val="21"/>
          <w:shd w:val="clear" w:color="auto" w:fill="FFFFFF"/>
        </w:rPr>
        <w:t> </w:t>
      </w:r>
      <w:hyperlink r:id="rId50" w:history="1">
        <w:r w:rsidRPr="005529B1">
          <w:rPr>
            <w:rStyle w:val="Hyperlink"/>
            <w:rFonts w:ascii="-apple-system" w:hAnsi="-apple-system"/>
            <w:sz w:val="21"/>
            <w:szCs w:val="21"/>
            <w:shd w:val="clear" w:color="auto" w:fill="FFFFFF"/>
          </w:rPr>
          <w:t>Alexey Knyazev</w:t>
        </w:r>
      </w:hyperlink>
      <w:r w:rsidRPr="005529B1">
        <w:rPr>
          <w:rFonts w:ascii="-apple-system" w:hAnsi="-apple-system"/>
          <w:sz w:val="21"/>
          <w:szCs w:val="21"/>
          <w:shd w:val="clear" w:color="auto" w:fill="FFFFFF"/>
        </w:rPr>
        <w:t> </w:t>
      </w:r>
      <w:hyperlink r:id="rId51" w:history="1">
        <w:r w:rsidRPr="005529B1">
          <w:rPr>
            <w:rStyle w:val="Hyperlink"/>
            <w:rFonts w:ascii="-apple-system" w:hAnsi="-apple-system"/>
            <w:sz w:val="21"/>
            <w:szCs w:val="21"/>
            <w:shd w:val="clear" w:color="auto" w:fill="FFFFFF"/>
          </w:rPr>
          <w:t>Leonardo Chiariglione</w:t>
        </w:r>
      </w:hyperlink>
      <w:r w:rsidRPr="005529B1">
        <w:rPr>
          <w:rFonts w:ascii="-apple-system" w:hAnsi="-apple-system"/>
          <w:sz w:val="21"/>
          <w:szCs w:val="21"/>
          <w:shd w:val="clear" w:color="auto" w:fill="FFFFFF"/>
        </w:rPr>
        <w:t>. The extensions are documented here: https://github.com/KhronosGroup/glTF/blob/main/extensions/README.md</w:t>
      </w:r>
      <w:r w:rsidRPr="005529B1">
        <w:rPr>
          <w:rFonts w:ascii="-apple-system" w:hAnsi="-apple-system"/>
          <w:sz w:val="21"/>
          <w:szCs w:val="21"/>
        </w:rPr>
        <w:t xml:space="preserve"> </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These efforts are the foundation work in the </w:t>
      </w:r>
      <w:hyperlink r:id="rId52" w:history="1">
        <w:r w:rsidRPr="005529B1">
          <w:rPr>
            <w:rStyle w:val="Hyperlink"/>
            <w:rFonts w:ascii="-apple-system" w:hAnsi="-apple-system"/>
            <w:sz w:val="21"/>
            <w:szCs w:val="21"/>
            <w:shd w:val="clear" w:color="auto" w:fill="FFFFFF"/>
          </w:rPr>
          <w:t>Metaverse Standards Forum</w:t>
        </w:r>
      </w:hyperlink>
      <w:r w:rsidRPr="005529B1">
        <w:rPr>
          <w:rFonts w:ascii="-apple-system" w:hAnsi="-apple-system"/>
          <w:sz w:val="21"/>
          <w:szCs w:val="21"/>
          <w:shd w:val="clear" w:color="auto" w:fill="FFFFFF"/>
        </w:rPr>
        <w:t> and </w:t>
      </w:r>
      <w:hyperlink r:id="rId53" w:history="1">
        <w:r w:rsidRPr="005529B1">
          <w:rPr>
            <w:rStyle w:val="Hyperlink"/>
            <w:rFonts w:ascii="-apple-system" w:hAnsi="-apple-system"/>
            <w:sz w:val="21"/>
            <w:szCs w:val="21"/>
            <w:shd w:val="clear" w:color="auto" w:fill="FFFFFF"/>
          </w:rPr>
          <w:t>3GPP</w:t>
        </w:r>
      </w:hyperlink>
      <w:r w:rsidRPr="005529B1">
        <w:rPr>
          <w:rFonts w:ascii="-apple-system" w:hAnsi="-apple-system"/>
          <w:sz w:val="21"/>
          <w:szCs w:val="21"/>
          <w:shd w:val="clear" w:color="auto" w:fill="FFFFFF"/>
        </w:rPr>
        <w:t xml:space="preserve">, and are only the starting point. More extensions to be expected. For details on the extensions and MPEG-I scene description, refer to our white paper </w:t>
      </w:r>
      <w:hyperlink r:id="rId54" w:history="1">
        <w:r w:rsidRPr="005529B1">
          <w:rPr>
            <w:rStyle w:val="Hyperlink"/>
            <w:rFonts w:ascii="-apple-system" w:hAnsi="-apple-system"/>
            <w:sz w:val="21"/>
            <w:szCs w:val="21"/>
            <w:shd w:val="clear" w:color="auto" w:fill="FFFFFF"/>
          </w:rPr>
          <w:t>here</w:t>
        </w:r>
      </w:hyperlink>
      <w:r w:rsidRPr="005529B1">
        <w:rPr>
          <w:rFonts w:ascii="-apple-system" w:hAnsi="-apple-system"/>
          <w:sz w:val="21"/>
          <w:szCs w:val="21"/>
          <w:shd w:val="clear" w:color="auto" w:fill="FFFFFF"/>
        </w:rPr>
        <w:t>.</w:t>
      </w:r>
      <w:r>
        <w:rPr>
          <w:lang w:eastAsia="zh-CN"/>
        </w:rPr>
        <w:t xml:space="preserve"> </w:t>
      </w:r>
    </w:p>
    <w:p w14:paraId="074DFE6F" w14:textId="77777777" w:rsidR="005529B1" w:rsidRDefault="005529B1" w:rsidP="005529B1">
      <w:pPr>
        <w:shd w:val="clear" w:color="auto" w:fill="FFFFFF"/>
        <w:spacing w:before="60" w:after="100" w:afterAutospacing="1"/>
        <w:rPr>
          <w:lang w:eastAsia="zh-CN"/>
        </w:rPr>
      </w:pPr>
      <w:r>
        <w:rPr>
          <w:noProof/>
        </w:rPr>
        <w:drawing>
          <wp:inline distT="0" distB="0" distL="0" distR="0" wp14:anchorId="79690202" wp14:editId="4C7F1098">
            <wp:extent cx="5727700" cy="3221990"/>
            <wp:effectExtent l="0" t="0" r="6350" b="0"/>
            <wp:docPr id="7" name="Picture 7"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t"/>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27700" cy="3221990"/>
                    </a:xfrm>
                    <a:prstGeom prst="rect">
                      <a:avLst/>
                    </a:prstGeom>
                    <a:noFill/>
                    <a:ln>
                      <a:noFill/>
                    </a:ln>
                  </pic:spPr>
                </pic:pic>
              </a:graphicData>
            </a:graphic>
          </wp:inline>
        </w:drawing>
      </w:r>
    </w:p>
    <w:p w14:paraId="562690B6" w14:textId="15D45452" w:rsidR="005529B1" w:rsidRDefault="005529B1" w:rsidP="005529B1">
      <w:pPr>
        <w:shd w:val="clear" w:color="auto" w:fill="FFFFFF"/>
        <w:spacing w:before="60" w:after="100" w:afterAutospacing="1"/>
        <w:rPr>
          <w:rStyle w:val="Hyperlink"/>
          <w:lang w:eastAsia="zh-CN"/>
        </w:rPr>
      </w:pPr>
      <w:r>
        <w:rPr>
          <w:lang w:eastAsia="zh-CN"/>
        </w:rPr>
        <w:t xml:space="preserve">In addition, the extensions are added to the main extension page: </w:t>
      </w:r>
      <w:hyperlink r:id="rId56" w:history="1">
        <w:r w:rsidRPr="003B1E89">
          <w:rPr>
            <w:rStyle w:val="Hyperlink"/>
            <w:lang w:eastAsia="zh-CN"/>
          </w:rPr>
          <w:t>https://github.com/haudiobe/glTF/blob/main/extensions/README.md</w:t>
        </w:r>
      </w:hyperlink>
    </w:p>
    <w:p w14:paraId="6604C71C" w14:textId="6CA4DA3E" w:rsidR="00916B34" w:rsidRDefault="00916B34" w:rsidP="00916B34">
      <w:pPr>
        <w:pStyle w:val="Heading2"/>
        <w:keepLines w:val="0"/>
        <w:widowControl/>
        <w:numPr>
          <w:ilvl w:val="1"/>
          <w:numId w:val="1"/>
        </w:numPr>
        <w:autoSpaceDE/>
        <w:autoSpaceDN/>
        <w:spacing w:before="240" w:after="60"/>
        <w:jc w:val="both"/>
      </w:pPr>
      <w:bookmarkStart w:id="381" w:name="_Toc165311410"/>
      <w:r>
        <w:t>Status Extension Submission for second Edition</w:t>
      </w:r>
      <w:bookmarkEnd w:id="381"/>
    </w:p>
    <w:p w14:paraId="1A76613C" w14:textId="77777777" w:rsidR="00FE10F4" w:rsidRDefault="00FE10F4" w:rsidP="00FE10F4">
      <w:r>
        <w:t xml:space="preserve">A first set of extensions was created as output from MPEG#141 in </w:t>
      </w:r>
    </w:p>
    <w:p w14:paraId="4A7CF611" w14:textId="77777777" w:rsidR="00FE10F4" w:rsidRDefault="00FE10F4" w:rsidP="00FE10F4"/>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530"/>
        <w:gridCol w:w="4834"/>
        <w:gridCol w:w="2656"/>
      </w:tblGrid>
      <w:tr w:rsidR="00FE10F4" w14:paraId="066B3D26" w14:textId="77777777" w:rsidTr="0052026A">
        <w:trPr>
          <w:tblCellSpacing w:w="15" w:type="dxa"/>
          <w:jc w:val="center"/>
        </w:trPr>
        <w:tc>
          <w:tcPr>
            <w:tcW w:w="823" w:type="pct"/>
            <w:vAlign w:val="center"/>
          </w:tcPr>
          <w:p w14:paraId="36F8B7A7" w14:textId="3DFC56A3" w:rsidR="00FE10F4" w:rsidRDefault="002B4300" w:rsidP="0052026A">
            <w:pPr>
              <w:jc w:val="center"/>
              <w:rPr>
                <w:rFonts w:eastAsia="Times New Roman"/>
                <w:sz w:val="20"/>
                <w:szCs w:val="20"/>
              </w:rPr>
            </w:pPr>
            <w:hyperlink r:id="rId57" w:history="1">
              <w:r w:rsidR="00FE10F4">
                <w:rPr>
                  <w:rStyle w:val="Hyperlink"/>
                  <w:sz w:val="20"/>
                  <w:szCs w:val="20"/>
                </w:rPr>
                <w:t>MDS22339</w:t>
              </w:r>
            </w:hyperlink>
          </w:p>
        </w:tc>
        <w:tc>
          <w:tcPr>
            <w:tcW w:w="2663" w:type="pct"/>
            <w:vAlign w:val="center"/>
          </w:tcPr>
          <w:p w14:paraId="7EAA5476" w14:textId="77777777" w:rsidR="00FE10F4" w:rsidRDefault="00FE10F4" w:rsidP="0052026A">
            <w:pPr>
              <w:rPr>
                <w:sz w:val="20"/>
                <w:szCs w:val="20"/>
              </w:rPr>
            </w:pPr>
            <w:r>
              <w:rPr>
                <w:sz w:val="20"/>
                <w:szCs w:val="20"/>
              </w:rPr>
              <w:t>Draft registration of Khronos extensions 2nd edition</w:t>
            </w:r>
          </w:p>
        </w:tc>
        <w:tc>
          <w:tcPr>
            <w:tcW w:w="1447" w:type="pct"/>
            <w:vAlign w:val="center"/>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44"/>
            </w:tblGrid>
            <w:tr w:rsidR="00FE10F4" w14:paraId="61487E38" w14:textId="77777777" w:rsidTr="0052026A">
              <w:trPr>
                <w:tblCellSpacing w:w="15" w:type="dxa"/>
                <w:jc w:val="center"/>
              </w:trPr>
              <w:tc>
                <w:tcPr>
                  <w:tcW w:w="4750" w:type="pct"/>
                  <w:vAlign w:val="center"/>
                </w:tcPr>
                <w:p w14:paraId="6777280E" w14:textId="219E91CD" w:rsidR="00FE10F4" w:rsidRDefault="002B4300" w:rsidP="0052026A">
                  <w:pPr>
                    <w:rPr>
                      <w:sz w:val="20"/>
                      <w:szCs w:val="20"/>
                    </w:rPr>
                  </w:pPr>
                  <w:hyperlink r:id="rId58" w:history="1">
                    <w:r w:rsidR="00FE10F4">
                      <w:rPr>
                        <w:rStyle w:val="Hyperlink"/>
                        <w:sz w:val="20"/>
                        <w:szCs w:val="20"/>
                      </w:rPr>
                      <w:t>MDS22339_WG03_N00815</w:t>
                    </w:r>
                  </w:hyperlink>
                </w:p>
              </w:tc>
            </w:tr>
          </w:tbl>
          <w:p w14:paraId="351F2215" w14:textId="77777777" w:rsidR="00FE10F4" w:rsidRDefault="00FE10F4" w:rsidP="0052026A">
            <w:pPr>
              <w:jc w:val="center"/>
              <w:rPr>
                <w:sz w:val="20"/>
                <w:szCs w:val="20"/>
              </w:rPr>
            </w:pPr>
          </w:p>
        </w:tc>
      </w:tr>
    </w:tbl>
    <w:p w14:paraId="5B159326" w14:textId="77777777" w:rsidR="00FE10F4" w:rsidRDefault="00FE10F4" w:rsidP="00FE10F4"/>
    <w:p w14:paraId="65BB096C" w14:textId="77777777" w:rsidR="00FE10F4" w:rsidRDefault="00FE10F4" w:rsidP="00FE10F4">
      <w:r>
        <w:t>First amendment (</w:t>
      </w:r>
      <w:proofErr w:type="gramStart"/>
      <w:r>
        <w:t>2  branches</w:t>
      </w:r>
      <w:proofErr w:type="gramEnd"/>
      <w:r>
        <w:t>, 2 extensions)</w:t>
      </w:r>
    </w:p>
    <w:p w14:paraId="53654E4C" w14:textId="1584E47D" w:rsidR="00FE10F4" w:rsidRDefault="002B4300"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59" w:tooltip="MPEG_primitive_V3C" w:history="1">
        <w:r w:rsidR="00FE10F4">
          <w:rPr>
            <w:rStyle w:val="Hyperlink"/>
            <w:rFonts w:ascii="-apple-system" w:eastAsia="Times New Roman" w:hAnsi="-apple-system"/>
            <w:sz w:val="21"/>
            <w:szCs w:val="21"/>
            <w:shd w:val="clear" w:color="auto" w:fill="F6F8FA"/>
          </w:rPr>
          <w:t>MPEG_primitive_V3C</w:t>
        </w:r>
      </w:hyperlink>
    </w:p>
    <w:p w14:paraId="7079A02F" w14:textId="40D78AC3" w:rsidR="00FE10F4" w:rsidRDefault="002B4300"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0" w:tooltip="MPEG_sampler_YCbCr" w:history="1">
        <w:r w:rsidR="00FE10F4">
          <w:rPr>
            <w:rStyle w:val="Hyperlink"/>
            <w:rFonts w:ascii="-apple-system" w:eastAsia="Times New Roman" w:hAnsi="-apple-system"/>
            <w:sz w:val="21"/>
            <w:szCs w:val="21"/>
            <w:shd w:val="clear" w:color="auto" w:fill="F6F8FA"/>
          </w:rPr>
          <w:t>MPEG_sampler_YCbCr</w:t>
        </w:r>
      </w:hyperlink>
    </w:p>
    <w:p w14:paraId="05031E78" w14:textId="77777777" w:rsidR="00FE10F4" w:rsidRDefault="00FE10F4" w:rsidP="00FE10F4">
      <w:pPr>
        <w:rPr>
          <w:rFonts w:eastAsia="Calibri"/>
        </w:rPr>
      </w:pPr>
    </w:p>
    <w:p w14:paraId="63B48A94" w14:textId="77777777" w:rsidR="00FE10F4" w:rsidRDefault="00FE10F4" w:rsidP="00FE10F4">
      <w:r>
        <w:t>Second amendment (</w:t>
      </w:r>
      <w:proofErr w:type="gramStart"/>
      <w:r>
        <w:t>5  branches</w:t>
      </w:r>
      <w:proofErr w:type="gramEnd"/>
      <w:r>
        <w:t>, 7 extensions)</w:t>
      </w:r>
    </w:p>
    <w:p w14:paraId="20353752" w14:textId="37E56CA2" w:rsidR="00FE10F4" w:rsidRDefault="002B4300"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1" w:tooltip="MPEG_node_avatar" w:history="1">
        <w:r w:rsidR="00FE10F4">
          <w:rPr>
            <w:rStyle w:val="Hyperlink"/>
            <w:rFonts w:ascii="-apple-system" w:eastAsia="Times New Roman" w:hAnsi="-apple-system"/>
            <w:sz w:val="21"/>
            <w:szCs w:val="21"/>
            <w:shd w:val="clear" w:color="auto" w:fill="F6F8FA"/>
          </w:rPr>
          <w:t>MPEG_node_avatar</w:t>
        </w:r>
      </w:hyperlink>
    </w:p>
    <w:p w14:paraId="3497F951" w14:textId="52DA1D1E" w:rsidR="00FE10F4" w:rsidRDefault="002B4300"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2" w:history="1">
        <w:r w:rsidR="00FE10F4">
          <w:rPr>
            <w:rStyle w:val="Hyperlink"/>
            <w:rFonts w:eastAsia="Times New Roman"/>
          </w:rPr>
          <w:t>https://github.com/haudiobe/glTF/tree/MPEG_haptic/extensions/2.0/Vendor</w:t>
        </w:r>
      </w:hyperlink>
    </w:p>
    <w:p w14:paraId="45445890" w14:textId="3CE4CDAD" w:rsidR="00FE10F4" w:rsidRDefault="002B4300"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3" w:tooltip="MPEG_haptic" w:history="1">
        <w:r w:rsidR="00FE10F4">
          <w:rPr>
            <w:rStyle w:val="Hyperlink"/>
            <w:rFonts w:ascii="-apple-system" w:eastAsia="Times New Roman" w:hAnsi="-apple-system"/>
            <w:sz w:val="21"/>
            <w:szCs w:val="21"/>
            <w:shd w:val="clear" w:color="auto" w:fill="FFFFFF"/>
          </w:rPr>
          <w:t>MPEG_haptic</w:t>
        </w:r>
      </w:hyperlink>
    </w:p>
    <w:p w14:paraId="6A0678BB" w14:textId="65AAEB1C" w:rsidR="00FE10F4" w:rsidRDefault="002B4300"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4" w:tooltip="MPEG_material_haptic" w:history="1">
        <w:r w:rsidR="00FE10F4">
          <w:rPr>
            <w:rStyle w:val="Hyperlink"/>
            <w:rFonts w:ascii="-apple-system" w:eastAsia="Times New Roman" w:hAnsi="-apple-system"/>
            <w:sz w:val="21"/>
            <w:szCs w:val="21"/>
            <w:shd w:val="clear" w:color="auto" w:fill="F6F8FA"/>
          </w:rPr>
          <w:t>MPEG_material_haptic</w:t>
        </w:r>
      </w:hyperlink>
    </w:p>
    <w:p w14:paraId="155297C5" w14:textId="53A076C1" w:rsidR="00FE10F4" w:rsidRDefault="002B4300"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5" w:tooltip="MPEG_lights_texture_based" w:history="1">
        <w:r w:rsidR="00FE10F4">
          <w:rPr>
            <w:rStyle w:val="Hyperlink"/>
            <w:rFonts w:ascii="-apple-system" w:eastAsia="Times New Roman" w:hAnsi="-apple-system"/>
            <w:sz w:val="21"/>
            <w:szCs w:val="21"/>
            <w:shd w:val="clear" w:color="auto" w:fill="F6F8FA"/>
          </w:rPr>
          <w:t>MPEG_lights_texture_based</w:t>
        </w:r>
      </w:hyperlink>
    </w:p>
    <w:p w14:paraId="1C952162" w14:textId="5A31B138" w:rsidR="00FE10F4" w:rsidRDefault="002B4300"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6" w:history="1">
        <w:r w:rsidR="00FE10F4">
          <w:rPr>
            <w:rStyle w:val="Hyperlink"/>
            <w:rFonts w:eastAsia="Times New Roman"/>
          </w:rPr>
          <w:t>https://github.com/haudiobe/glTF/tree/MPEG_interactivity/extensions/2.0/Vendor</w:t>
        </w:r>
      </w:hyperlink>
    </w:p>
    <w:p w14:paraId="202E64A6" w14:textId="2CA42E3A" w:rsidR="00FE10F4" w:rsidRDefault="002B4300"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7" w:tooltip="MPEG_scene_interactivity" w:history="1">
        <w:r w:rsidR="00FE10F4">
          <w:rPr>
            <w:rStyle w:val="Hyperlink"/>
            <w:rFonts w:ascii="-apple-system" w:eastAsia="Times New Roman" w:hAnsi="-apple-system"/>
            <w:sz w:val="21"/>
            <w:szCs w:val="21"/>
            <w:shd w:val="clear" w:color="auto" w:fill="FFFFFF"/>
          </w:rPr>
          <w:t>MPEG_scene_interactivity</w:t>
        </w:r>
      </w:hyperlink>
    </w:p>
    <w:p w14:paraId="2ED8090D" w14:textId="349FF2E5" w:rsidR="00FE10F4" w:rsidRDefault="002B4300"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8" w:tooltip="MPEG_node_interactivity" w:history="1">
        <w:r w:rsidR="00FE10F4">
          <w:rPr>
            <w:rStyle w:val="Hyperlink"/>
            <w:rFonts w:ascii="-apple-system" w:eastAsia="Times New Roman" w:hAnsi="-apple-system"/>
            <w:sz w:val="21"/>
            <w:szCs w:val="21"/>
            <w:shd w:val="clear" w:color="auto" w:fill="FFFFFF"/>
          </w:rPr>
          <w:t>MPEG_node_interactivity</w:t>
        </w:r>
      </w:hyperlink>
    </w:p>
    <w:p w14:paraId="30DFFBE9" w14:textId="6CE95295" w:rsidR="00FE10F4" w:rsidRDefault="002B4300"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9" w:history="1">
        <w:r w:rsidR="00FE10F4">
          <w:rPr>
            <w:rStyle w:val="Hyperlink"/>
            <w:rFonts w:eastAsia="Times New Roman"/>
          </w:rPr>
          <w:t>https://github.com/haudiobe/glTF/tree/MPEG_anchor/extensions/2.0/Vendor</w:t>
        </w:r>
      </w:hyperlink>
    </w:p>
    <w:p w14:paraId="1BCFD85D" w14:textId="248A9E03" w:rsidR="00FE10F4" w:rsidRDefault="002B4300"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0" w:tooltip="MPEG_scene_anchor" w:history="1">
        <w:r w:rsidR="00FE10F4">
          <w:rPr>
            <w:rStyle w:val="Hyperlink"/>
            <w:rFonts w:ascii="-apple-system" w:eastAsia="Times New Roman" w:hAnsi="-apple-system"/>
            <w:sz w:val="21"/>
            <w:szCs w:val="21"/>
            <w:shd w:val="clear" w:color="auto" w:fill="F6F8FA"/>
          </w:rPr>
          <w:t>MPEG_scene_anchor</w:t>
        </w:r>
      </w:hyperlink>
    </w:p>
    <w:p w14:paraId="0FAC1C8A" w14:textId="4F2B6444" w:rsidR="00FE10F4" w:rsidRDefault="002B4300"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1" w:tooltip="MPEG_node_anchor" w:history="1">
        <w:r w:rsidR="00FE10F4">
          <w:rPr>
            <w:rStyle w:val="Hyperlink"/>
            <w:rFonts w:ascii="-apple-system" w:eastAsia="Times New Roman" w:hAnsi="-apple-system"/>
            <w:sz w:val="21"/>
            <w:szCs w:val="21"/>
            <w:shd w:val="clear" w:color="auto" w:fill="FFFFFF"/>
          </w:rPr>
          <w:t>MPEG_node_anchor</w:t>
        </w:r>
      </w:hyperlink>
    </w:p>
    <w:p w14:paraId="58CF88D0" w14:textId="77777777" w:rsidR="00FE10F4" w:rsidRDefault="00FE10F4" w:rsidP="00FE10F4">
      <w:pPr>
        <w:rPr>
          <w:rFonts w:eastAsia="Calibri"/>
        </w:rPr>
      </w:pPr>
    </w:p>
    <w:p w14:paraId="3C1BF779" w14:textId="3A2359AB" w:rsidR="003F7762" w:rsidRPr="003F7762" w:rsidRDefault="00FE10F4" w:rsidP="003F7762">
      <w:r>
        <w:t>However, we identified, that a workflow through a non-private GitHub repository and an internal approval process is preferable in acting towards Khronos.</w:t>
      </w:r>
    </w:p>
    <w:p w14:paraId="630794BB" w14:textId="53F349DA" w:rsidR="003F7762" w:rsidRDefault="003F7762" w:rsidP="003F7762">
      <w:pPr>
        <w:pStyle w:val="Heading2"/>
        <w:keepLines w:val="0"/>
        <w:widowControl/>
        <w:numPr>
          <w:ilvl w:val="1"/>
          <w:numId w:val="1"/>
        </w:numPr>
        <w:autoSpaceDE/>
        <w:autoSpaceDN/>
        <w:spacing w:before="240" w:after="60"/>
        <w:jc w:val="both"/>
      </w:pPr>
      <w:bookmarkStart w:id="382" w:name="_Toc165311411"/>
      <w:r>
        <w:t>Process and Workflow</w:t>
      </w:r>
      <w:bookmarkEnd w:id="382"/>
    </w:p>
    <w:p w14:paraId="3D0E62BA" w14:textId="77777777" w:rsidR="00FE10F4" w:rsidRDefault="00FE10F4" w:rsidP="00FE10F4">
      <w:r>
        <w:t>For the workflow, the following aspects should be considered:</w:t>
      </w:r>
    </w:p>
    <w:p w14:paraId="6BEE5462"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Every feature in MPEG-I SD creates its own pull </w:t>
      </w:r>
      <w:proofErr w:type="gramStart"/>
      <w:r>
        <w:t>request</w:t>
      </w:r>
      <w:proofErr w:type="gramEnd"/>
    </w:p>
    <w:p w14:paraId="31281323"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feature may consist of multiple </w:t>
      </w:r>
      <w:proofErr w:type="gramStart"/>
      <w:r>
        <w:t>extensions</w:t>
      </w:r>
      <w:proofErr w:type="gramEnd"/>
    </w:p>
    <w:p w14:paraId="6972EFF7"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The extensions should be submitted as part of addition of the technology to the standard to MPEG </w:t>
      </w:r>
      <w:proofErr w:type="gramStart"/>
      <w:r>
        <w:t>systems</w:t>
      </w:r>
      <w:proofErr w:type="gramEnd"/>
    </w:p>
    <w:p w14:paraId="796CD728"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public repository in MPEG is used to host the mirror, but also some extensions that are not yet approved by Khronos. This GitHub repository can also be used by the public to provide </w:t>
      </w:r>
      <w:proofErr w:type="gramStart"/>
      <w:r>
        <w:t>comments</w:t>
      </w:r>
      <w:proofErr w:type="gramEnd"/>
      <w:r>
        <w:t xml:space="preserve"> </w:t>
      </w:r>
    </w:p>
    <w:p w14:paraId="5F87001B"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Care should be taken on keeping consistency with what is added to the standard and also to preliminary drafts sent for </w:t>
      </w:r>
      <w:proofErr w:type="gramStart"/>
      <w:r>
        <w:t>ballot</w:t>
      </w:r>
      <w:proofErr w:type="gramEnd"/>
    </w:p>
    <w:p w14:paraId="591BFF46"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We also maintain a repository internally that needs to be taken care of</w:t>
      </w:r>
    </w:p>
    <w:p w14:paraId="221CF6C0"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timely visibility of the extensions to Khronos and </w:t>
      </w:r>
      <w:proofErr w:type="gramStart"/>
      <w:r>
        <w:t>general public</w:t>
      </w:r>
      <w:proofErr w:type="gramEnd"/>
      <w:r>
        <w:t xml:space="preserve"> is important.</w:t>
      </w:r>
    </w:p>
    <w:p w14:paraId="4C32E0D1"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It should not contradict ISO rules and policies.</w:t>
      </w:r>
    </w:p>
    <w:p w14:paraId="56E78D30" w14:textId="77777777" w:rsidR="00FE10F4" w:rsidRDefault="00FE10F4" w:rsidP="00FE10F4"/>
    <w:p w14:paraId="0C204D6C" w14:textId="5F2289EA" w:rsidR="00FE10F4" w:rsidRDefault="00FE10F4" w:rsidP="00FE10F4">
      <w:r>
        <w:t xml:space="preserve">A high-level workflow is shown in </w:t>
      </w:r>
      <w:r>
        <w:fldChar w:fldCharType="begin"/>
      </w:r>
      <w:r>
        <w:instrText xml:space="preserve"> REF _Ref133474522 \h </w:instrText>
      </w:r>
      <w:r>
        <w:fldChar w:fldCharType="separate"/>
      </w:r>
      <w:r w:rsidR="00C60830">
        <w:t>Figure 1</w:t>
      </w:r>
      <w:r>
        <w:fldChar w:fldCharType="end"/>
      </w:r>
      <w:r>
        <w:t>.</w:t>
      </w:r>
    </w:p>
    <w:p w14:paraId="4E46D9B0" w14:textId="77777777" w:rsidR="00FE10F4" w:rsidRDefault="00FE10F4" w:rsidP="002B4300">
      <w:pPr>
        <w:pPrChange w:id="383" w:author="Thomas Stockhammer" w:date="2024-04-29T19:28:00Z">
          <w:pPr>
            <w:pStyle w:val="Heading1"/>
            <w:keepNext/>
            <w:ind w:left="0"/>
            <w:jc w:val="center"/>
          </w:pPr>
        </w:pPrChange>
      </w:pPr>
      <w:r>
        <w:rPr>
          <w:noProof/>
        </w:rPr>
        <w:drawing>
          <wp:inline distT="0" distB="0" distL="0" distR="0" wp14:anchorId="64EEBD80" wp14:editId="35E8CAD1">
            <wp:extent cx="6098427" cy="3430365"/>
            <wp:effectExtent l="0" t="0" r="0" b="0"/>
            <wp:docPr id="8" name="Picture 8"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iagram&#10;&#10;Description automatically generated"/>
                    <pic:cNvPicPr>
                      <a:picLocks noChangeAspect="1"/>
                    </pic:cNvPicPr>
                  </pic:nvPicPr>
                  <pic:blipFill>
                    <a:blip r:embed="rId72"/>
                    <a:stretch/>
                  </pic:blipFill>
                  <pic:spPr bwMode="auto">
                    <a:xfrm>
                      <a:off x="0" y="0"/>
                      <a:ext cx="6098426" cy="3430364"/>
                    </a:xfrm>
                    <a:prstGeom prst="rect">
                      <a:avLst/>
                    </a:prstGeom>
                  </pic:spPr>
                </pic:pic>
              </a:graphicData>
            </a:graphic>
          </wp:inline>
        </w:drawing>
      </w:r>
    </w:p>
    <w:p w14:paraId="0F1A0A49" w14:textId="77777777" w:rsidR="00FE10F4" w:rsidRDefault="00FE10F4" w:rsidP="00FE10F4">
      <w:pPr>
        <w:pStyle w:val="Caption"/>
        <w:jc w:val="center"/>
        <w:rPr>
          <w:lang w:eastAsia="zh-CN"/>
        </w:rPr>
      </w:pPr>
      <w:bookmarkStart w:id="384" w:name="_Ref133474522"/>
      <w:r>
        <w:t>Figure 1</w:t>
      </w:r>
      <w:bookmarkEnd w:id="384"/>
      <w:r>
        <w:t xml:space="preserve"> High-level workflow</w:t>
      </w:r>
    </w:p>
    <w:p w14:paraId="750941B9" w14:textId="77777777" w:rsidR="00FE10F4" w:rsidRDefault="00FE10F4" w:rsidP="00FE10F4">
      <w:r>
        <w:t xml:space="preserve">The following detailed workflow implementation was </w:t>
      </w:r>
      <w:proofErr w:type="gramStart"/>
      <w:r>
        <w:t>proposed</w:t>
      </w:r>
      <w:proofErr w:type="gramEnd"/>
    </w:p>
    <w:p w14:paraId="7F2B40AD" w14:textId="77777777" w:rsidR="00FE10F4" w:rsidRDefault="00FE10F4" w:rsidP="00FE10F4"/>
    <w:p w14:paraId="395D3166"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Initial set up (only happens once </w:t>
      </w:r>
      <w:proofErr w:type="gramStart"/>
      <w:r>
        <w:rPr>
          <w:rFonts w:cs="Calibri"/>
        </w:rPr>
        <w:t>in the course of</w:t>
      </w:r>
      <w:proofErr w:type="gramEnd"/>
      <w:r>
        <w:rPr>
          <w:rFonts w:cs="Calibri"/>
        </w:rPr>
        <w:t xml:space="preserve"> developing the MPEG-I SD standard):</w:t>
      </w:r>
    </w:p>
    <w:p w14:paraId="473CD5F8"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fork of the Khronos glTF repository on GitHub is created under the MPEGGroup account on GitHub. This should include all 1st edition extensions.  </w:t>
      </w:r>
    </w:p>
    <w:p w14:paraId="03E9629D"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glTF repository fork under MPEGGroup on GitHub is cloned as a new </w:t>
      </w:r>
      <w:r>
        <w:rPr>
          <w:rFonts w:cs="Calibri"/>
        </w:rPr>
        <w:lastRenderedPageBreak/>
        <w:t xml:space="preserve">repository on the MPEG GitLab repository under the Scene Description project. </w:t>
      </w:r>
    </w:p>
    <w:p w14:paraId="2B78DA82"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From that point onwards, the MPEG/extensions GitLab repository is the repository where all the updates are collected from the SD BoG decisions.</w:t>
      </w:r>
    </w:p>
    <w:p w14:paraId="56636CEA"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When work on a new feature commences in MPEG-I SD, a new </w:t>
      </w:r>
      <w:proofErr w:type="gramStart"/>
      <w:r>
        <w:rPr>
          <w:rFonts w:cs="Calibri"/>
        </w:rPr>
        <w:t>branch  in</w:t>
      </w:r>
      <w:proofErr w:type="gramEnd"/>
      <w:r>
        <w:rPr>
          <w:rFonts w:cs="Calibri"/>
        </w:rPr>
        <w:t xml:space="preserve"> the MPEG/extensions GitLab repository is created for the new feature and updates are made to that internal branch as modifications are agreed by the group.</w:t>
      </w:r>
    </w:p>
    <w:p w14:paraId="3F5635F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Once the document to which the new feature belongs (e.g., an amendment or a new edition) reaches CD stage and a ballot is to be initiated, the following must be done:</w:t>
      </w:r>
    </w:p>
    <w:p w14:paraId="6961CA61"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GitLab branch is tagged with the edition number and the ISO </w:t>
      </w:r>
      <w:proofErr w:type="gramStart"/>
      <w:r>
        <w:rPr>
          <w:rFonts w:cs="Calibri"/>
        </w:rPr>
        <w:t>stage</w:t>
      </w:r>
      <w:proofErr w:type="gramEnd"/>
    </w:p>
    <w:p w14:paraId="679DD02A" w14:textId="77777777" w:rsidR="00FE10F4" w:rsidRDefault="00FE10F4" w:rsidP="00FE10F4">
      <w:pPr>
        <w:pStyle w:val="ListParagraph"/>
        <w:numPr>
          <w:ilvl w:val="1"/>
          <w:numId w:val="22"/>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MPEG/glTF GitLab branch is tagged with the edition number and the ISO </w:t>
      </w:r>
      <w:proofErr w:type="gramStart"/>
      <w:r>
        <w:rPr>
          <w:rFonts w:cs="Calibri"/>
        </w:rPr>
        <w:t>stage</w:t>
      </w:r>
      <w:proofErr w:type="gramEnd"/>
      <w:r>
        <w:rPr>
          <w:rFonts w:cs="Calibri"/>
        </w:rPr>
        <w:t xml:space="preserve"> </w:t>
      </w:r>
    </w:p>
    <w:p w14:paraId="2C47CEC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DIS stage and a ballot is initiated, the following must be done:</w:t>
      </w:r>
    </w:p>
    <w:p w14:paraId="59D54565"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and MPEG/glTF GitLab branches are tagged with the edition number and the ISO stage. The following tag is </w:t>
      </w:r>
      <w:proofErr w:type="gramStart"/>
      <w:r>
        <w:rPr>
          <w:rFonts w:cs="Calibri"/>
        </w:rPr>
        <w:t>proposed</w:t>
      </w:r>
      <w:proofErr w:type="gramEnd"/>
    </w:p>
    <w:p w14:paraId="65D41300" w14:textId="77777777" w:rsidR="00FE10F4" w:rsidRPr="006F2745"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3E9C2A4" w14:textId="77777777" w:rsidR="00FE10F4"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09DCC6AD"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75BE9E0E"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2CC27CAB"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and MPEG/glTF GitLab branches are pushed to the corresponding MPEGGroup repository on </w:t>
      </w:r>
      <w:proofErr w:type="gramStart"/>
      <w:r>
        <w:rPr>
          <w:rFonts w:cs="Calibri"/>
        </w:rPr>
        <w:t>GitHub</w:t>
      </w:r>
      <w:proofErr w:type="gramEnd"/>
    </w:p>
    <w:p w14:paraId="3C357015"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6919A5CD"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we need a responsible person. A script may be </w:t>
      </w:r>
      <w:proofErr w:type="gramStart"/>
      <w:r>
        <w:rPr>
          <w:rFonts w:cs="Calibri"/>
        </w:rPr>
        <w:t>created</w:t>
      </w:r>
      <w:proofErr w:type="gramEnd"/>
    </w:p>
    <w:p w14:paraId="17FA90F4"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pull request from the MPEGGroup/glTF is created against the Khronos/glTF GitHub repository to start soliciting feedback and comments from the DIS </w:t>
      </w:r>
      <w:proofErr w:type="gramStart"/>
      <w:r>
        <w:rPr>
          <w:rFonts w:cs="Calibri"/>
        </w:rPr>
        <w:t>ballot</w:t>
      </w:r>
      <w:proofErr w:type="gramEnd"/>
    </w:p>
    <w:p w14:paraId="02978E33"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sidRPr="006B6D8A">
        <w:rPr>
          <w:rFonts w:cs="Calibri"/>
        </w:rPr>
        <w:t xml:space="preserve">a draft at </w:t>
      </w:r>
      <w:r>
        <w:rPr>
          <w:rFonts w:cs="Calibri"/>
        </w:rPr>
        <w:t>DIS</w:t>
      </w:r>
      <w:r w:rsidRPr="006B6D8A">
        <w:rPr>
          <w:rFonts w:cs="Calibri"/>
        </w:rPr>
        <w:t xml:space="preserve"> stage and later changed to a final pull request at </w:t>
      </w:r>
      <w:proofErr w:type="gramStart"/>
      <w:r w:rsidRPr="006B6D8A">
        <w:rPr>
          <w:rFonts w:cs="Calibri"/>
        </w:rPr>
        <w:t>FDIS</w:t>
      </w:r>
      <w:proofErr w:type="gramEnd"/>
    </w:p>
    <w:p w14:paraId="0B36FECA"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t xml:space="preserve">inform Khronos of the existence of these draft extensions in an </w:t>
      </w:r>
      <w:proofErr w:type="gramStart"/>
      <w:r>
        <w:t>LS</w:t>
      </w:r>
      <w:proofErr w:type="gramEnd"/>
    </w:p>
    <w:p w14:paraId="57D95111"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Any feedback or comments on the pull request created on the Khronos GitHub repository that the group agrees is useful and should be captured by a national body (NB) comment on the ballot.</w:t>
      </w:r>
    </w:p>
    <w:p w14:paraId="4707E729"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Other feedback may also be received from the MPEGGroup/extensions which should also be addressed via MPEG input contributions and/or NB comments.</w:t>
      </w:r>
    </w:p>
    <w:p w14:paraId="153BF354"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FDIS stage and a ballot is initiated, the following must be done:</w:t>
      </w:r>
    </w:p>
    <w:p w14:paraId="37F2926A"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and MPEG/glTF GitLab branches are tagged with the edition number and the ISO </w:t>
      </w:r>
      <w:proofErr w:type="gramStart"/>
      <w:r>
        <w:rPr>
          <w:rFonts w:cs="Calibri"/>
        </w:rPr>
        <w:t>stage</w:t>
      </w:r>
      <w:proofErr w:type="gramEnd"/>
    </w:p>
    <w:p w14:paraId="6FE7CF7C"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following tag is </w:t>
      </w:r>
      <w:proofErr w:type="gramStart"/>
      <w:r>
        <w:rPr>
          <w:rFonts w:cs="Calibri"/>
        </w:rPr>
        <w:t>proposed</w:t>
      </w:r>
      <w:proofErr w:type="gramEnd"/>
    </w:p>
    <w:p w14:paraId="2B0FC63A" w14:textId="77777777" w:rsidR="00FE10F4" w:rsidRPr="006F2745"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734746B" w14:textId="77777777" w:rsidR="00FE10F4"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5262DC13" w14:textId="77777777" w:rsidR="00FE10F4" w:rsidRPr="006F2745"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35A1AF60" w14:textId="77777777" w:rsidR="00FE10F4" w:rsidRPr="00F32440"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16D1D3FD" w14:textId="77777777" w:rsidR="00FE10F4" w:rsidRDefault="00FE10F4" w:rsidP="00FE10F4">
      <w:pPr>
        <w:pStyle w:val="ListParagraph"/>
        <w:numPr>
          <w:ilvl w:val="1"/>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MPEG/extensions and MPEG/glTF GitLab branches are pushed to the corresponding MPEGGroup repository on </w:t>
      </w:r>
      <w:proofErr w:type="gramStart"/>
      <w:r>
        <w:rPr>
          <w:rFonts w:cs="Calibri"/>
        </w:rPr>
        <w:t>GitHub</w:t>
      </w:r>
      <w:proofErr w:type="gramEnd"/>
    </w:p>
    <w:p w14:paraId="0ABE49C9" w14:textId="77777777" w:rsidR="00FE10F4"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41215253" w14:textId="77777777" w:rsidR="00FE10F4" w:rsidRPr="00F32440"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we need a responsible person. A script may be </w:t>
      </w:r>
      <w:proofErr w:type="gramStart"/>
      <w:r>
        <w:rPr>
          <w:rFonts w:cs="Calibri"/>
        </w:rPr>
        <w:t>created</w:t>
      </w:r>
      <w:proofErr w:type="gramEnd"/>
    </w:p>
    <w:p w14:paraId="36601DBC" w14:textId="77777777" w:rsidR="00FE10F4" w:rsidRDefault="00FE10F4" w:rsidP="00FE10F4">
      <w:pPr>
        <w:pStyle w:val="ListParagraph"/>
        <w:numPr>
          <w:ilvl w:val="0"/>
          <w:numId w:val="19"/>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pull request on the Khronos GiHub repository is accepted and merged, the master (main) branches on both the MPEGGroup GitHub repository and the internal MPEG GitLab repositories should by synched with the Khronos GitHub repository.</w:t>
      </w:r>
    </w:p>
    <w:p w14:paraId="20617823" w14:textId="77777777" w:rsidR="00FE10F4" w:rsidRDefault="00FE10F4" w:rsidP="00FE10F4">
      <w:pPr>
        <w:pBdr>
          <w:top w:val="none" w:sz="4" w:space="0" w:color="000000"/>
          <w:left w:val="none" w:sz="4" w:space="0" w:color="000000"/>
          <w:bottom w:val="none" w:sz="4" w:space="0" w:color="000000"/>
          <w:right w:val="none" w:sz="4" w:space="0" w:color="000000"/>
          <w:between w:val="none" w:sz="4" w:space="0" w:color="000000"/>
        </w:pBdr>
        <w:rPr>
          <w:rFonts w:cs="Calibri"/>
        </w:rPr>
      </w:pPr>
    </w:p>
    <w:p w14:paraId="564A8B17" w14:textId="77777777" w:rsidR="00FE10F4" w:rsidRDefault="00FE10F4" w:rsidP="00FE10F4">
      <w:pPr>
        <w:rPr>
          <w:rFonts w:cs="Calibri"/>
        </w:rPr>
      </w:pPr>
      <w:r>
        <w:rPr>
          <w:rFonts w:cs="Calibri"/>
        </w:rPr>
        <w:t>Alternative workflow (update to above workflow):</w:t>
      </w:r>
    </w:p>
    <w:p w14:paraId="04C6C9ED" w14:textId="77777777" w:rsidR="00FE10F4" w:rsidRDefault="00FE10F4" w:rsidP="00FE10F4">
      <w:pPr>
        <w:pStyle w:val="ListParagraph"/>
        <w:numPr>
          <w:ilvl w:val="0"/>
          <w:numId w:val="20"/>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DIS is issued</w:t>
      </w:r>
    </w:p>
    <w:p w14:paraId="593D3109"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fork on MPEG GitHub repository of Khronos glTF repository, and take the extensions from the MPEG GitLab repository and add them "</w:t>
      </w:r>
      <w:proofErr w:type="gramStart"/>
      <w:r>
        <w:rPr>
          <w:rFonts w:cs="Calibri"/>
          <w:lang w:eastAsia="zh-CN"/>
        </w:rPr>
        <w:t>manually"</w:t>
      </w:r>
      <w:proofErr w:type="gramEnd"/>
    </w:p>
    <w:p w14:paraId="1B8EF8FE"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a pull request to Khronos as “</w:t>
      </w:r>
      <w:proofErr w:type="gramStart"/>
      <w:r>
        <w:rPr>
          <w:rFonts w:cs="Calibri"/>
          <w:lang w:eastAsia="zh-CN"/>
        </w:rPr>
        <w:t>draft”</w:t>
      </w:r>
      <w:proofErr w:type="gramEnd"/>
    </w:p>
    <w:p w14:paraId="56F2F021"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 xml:space="preserve">All updates to the extensions are done on the fork on MPEG GitHub </w:t>
      </w:r>
      <w:proofErr w:type="gramStart"/>
      <w:r>
        <w:rPr>
          <w:rFonts w:cs="Calibri"/>
          <w:lang w:eastAsia="zh-CN"/>
        </w:rPr>
        <w:t>repository</w:t>
      </w:r>
      <w:proofErr w:type="gramEnd"/>
    </w:p>
    <w:p w14:paraId="751672FC" w14:textId="19DA9460" w:rsidR="003F7762" w:rsidRPr="00FE10F4" w:rsidRDefault="00FE10F4" w:rsidP="003F7762">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 xml:space="preserve">When we release a new version of the standard (e.g., improvement of DIS, FDIS, etc.), we create a clone of the public MPEG GitHub repository and add it to the internal MPEG GitLab in order to maintain spec </w:t>
      </w:r>
      <w:proofErr w:type="gramStart"/>
      <w:r>
        <w:rPr>
          <w:rFonts w:cs="Calibri"/>
          <w:lang w:eastAsia="zh-CN"/>
        </w:rPr>
        <w:t>consistency</w:t>
      </w:r>
      <w:proofErr w:type="gramEnd"/>
    </w:p>
    <w:p w14:paraId="2F6E131C" w14:textId="77777777" w:rsidR="00634ECB" w:rsidRDefault="00634ECB">
      <w:pPr>
        <w:pStyle w:val="Heading1"/>
        <w:keepNext/>
        <w:widowControl/>
        <w:numPr>
          <w:ilvl w:val="0"/>
          <w:numId w:val="1"/>
        </w:numPr>
        <w:autoSpaceDE/>
        <w:autoSpaceDN/>
        <w:spacing w:before="240" w:after="60"/>
        <w:jc w:val="both"/>
      </w:pPr>
      <w:bookmarkStart w:id="385" w:name="_Toc125348035"/>
      <w:bookmarkStart w:id="386" w:name="_Toc165311412"/>
      <w:bookmarkEnd w:id="385"/>
      <w:r>
        <w:t>Communication with Khronos</w:t>
      </w:r>
      <w:bookmarkEnd w:id="386"/>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387" w:name="_Toc165311413"/>
      <w:r w:rsidRPr="0028729E">
        <w:t>Overview</w:t>
      </w:r>
      <w:bookmarkEnd w:id="387"/>
    </w:p>
    <w:p w14:paraId="26E2071C" w14:textId="7915B55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has active work in the context of glTF2.0, see the KHR extensions under development here: </w:t>
      </w:r>
      <w:hyperlink r:id="rId73" w:history="1">
        <w:r w:rsidRPr="005529B1">
          <w:rPr>
            <w:rStyle w:val="Hyperlink"/>
            <w:rFonts w:ascii="Calibri" w:eastAsia="Times New Roman" w:hAnsi="Calibri" w:cs="Calibri"/>
            <w:sz w:val="22"/>
            <w:szCs w:val="22"/>
            <w:lang w:val="en-GB" w:eastAsia="de-DE"/>
          </w:rPr>
          <w:t>https://github.com/KhronosGroup/glTF/blob/master/extensions/README.md</w:t>
        </w:r>
      </w:hyperlink>
      <w:r w:rsidRPr="005529B1">
        <w:rPr>
          <w:rFonts w:ascii="Calibri" w:eastAsia="Times New Roman" w:hAnsi="Calibri" w:cs="Calibri"/>
          <w:sz w:val="22"/>
          <w:szCs w:val="22"/>
          <w:lang w:val="en-GB" w:eastAsia="de-DE"/>
        </w:rPr>
        <w:t xml:space="preserve">. It is also identified that there is an overlap between MPEG members and glTF participants. Khronos and graphics experts meet in Khronos meetings, but also at developer and research conferences such as GDC and Siggraph. For meetings, please refer to </w:t>
      </w:r>
      <w:hyperlink r:id="rId74" w:history="1">
        <w:r w:rsidRPr="005529B1">
          <w:rPr>
            <w:rStyle w:val="Hyperlink"/>
            <w:rFonts w:ascii="Calibri" w:eastAsia="Times New Roman" w:hAnsi="Calibri" w:cs="Calibri"/>
            <w:sz w:val="22"/>
            <w:szCs w:val="22"/>
            <w:lang w:val="en-GB" w:eastAsia="de-DE"/>
          </w:rPr>
          <w:t>https://www.khronos.org/events/</w:t>
        </w:r>
      </w:hyperlink>
      <w:r w:rsidRPr="005529B1">
        <w:rPr>
          <w:rFonts w:ascii="Calibri" w:eastAsia="Times New Roman" w:hAnsi="Calibri" w:cs="Calibri"/>
          <w:sz w:val="22"/>
          <w:szCs w:val="22"/>
          <w:lang w:val="en-GB" w:eastAsia="de-DE"/>
        </w:rPr>
        <w:t xml:space="preserve">. </w:t>
      </w:r>
    </w:p>
    <w:p w14:paraId="4837754B" w14:textId="77777777" w:rsidR="00634ECB" w:rsidRPr="005529B1" w:rsidRDefault="00634ECB" w:rsidP="00634ECB">
      <w:pPr>
        <w:rPr>
          <w:rFonts w:ascii="Calibri" w:eastAsia="Times New Roman" w:hAnsi="Calibri" w:cs="Calibri"/>
          <w:sz w:val="22"/>
          <w:szCs w:val="22"/>
          <w:lang w:val="en-GB" w:eastAsia="de-DE"/>
        </w:rPr>
      </w:pPr>
    </w:p>
    <w:p w14:paraId="129B99F6"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Pr="005529B1" w:rsidRDefault="00634ECB" w:rsidP="00634ECB">
      <w:pPr>
        <w:rPr>
          <w:rFonts w:ascii="Calibri" w:eastAsia="Times New Roman" w:hAnsi="Calibri" w:cs="Calibri"/>
          <w:sz w:val="22"/>
          <w:szCs w:val="22"/>
          <w:lang w:val="en-GB" w:eastAsia="de-DE"/>
        </w:rPr>
      </w:pPr>
    </w:p>
    <w:p w14:paraId="769E393F" w14:textId="650E7AFF" w:rsidR="00634ECB" w:rsidRPr="005529B1" w:rsidRDefault="005F4B08" w:rsidP="00634ECB">
      <w:p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The scheduled upcoming meetings are here:</w:t>
      </w:r>
    </w:p>
    <w:tbl>
      <w:tblPr>
        <w:tblStyle w:val="GridTable4-Accent2"/>
        <w:tblW w:w="5000" w:type="pct"/>
        <w:tblLayout w:type="fixed"/>
        <w:tblLook w:val="04A0" w:firstRow="1" w:lastRow="0" w:firstColumn="1" w:lastColumn="0" w:noHBand="0" w:noVBand="1"/>
      </w:tblPr>
      <w:tblGrid>
        <w:gridCol w:w="3005"/>
        <w:gridCol w:w="3003"/>
        <w:gridCol w:w="3002"/>
      </w:tblGrid>
      <w:tr w:rsidR="0058464C" w:rsidRPr="005F4B08" w14:paraId="50E26AAB" w14:textId="77777777" w:rsidTr="0055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hideMark/>
          </w:tcPr>
          <w:p w14:paraId="4ED81F88" w14:textId="77777777" w:rsidR="0058464C" w:rsidRPr="005529B1" w:rsidRDefault="0058464C" w:rsidP="0058464C">
            <w:pPr>
              <w:rPr>
                <w:rFonts w:ascii="Helvetica" w:hAnsi="Helvetica"/>
                <w:color w:val="FFFFFF"/>
              </w:rPr>
            </w:pPr>
            <w:r w:rsidRPr="005529B1">
              <w:rPr>
                <w:rFonts w:ascii="Helvetica" w:hAnsi="Helvetica"/>
                <w:color w:val="FFFFFF"/>
              </w:rPr>
              <w:t>Meeting</w:t>
            </w:r>
          </w:p>
        </w:tc>
        <w:tc>
          <w:tcPr>
            <w:tcW w:w="1666" w:type="pct"/>
            <w:hideMark/>
          </w:tcPr>
          <w:p w14:paraId="543E82D1" w14:textId="77777777" w:rsidR="0058464C" w:rsidRPr="005529B1"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rPr>
            </w:pPr>
            <w:r w:rsidRPr="005529B1">
              <w:rPr>
                <w:rFonts w:ascii="Helvetica" w:hAnsi="Helvetica"/>
                <w:color w:val="FFFFFF"/>
              </w:rPr>
              <w:t>Date</w:t>
            </w:r>
          </w:p>
        </w:tc>
        <w:tc>
          <w:tcPr>
            <w:tcW w:w="1666" w:type="pct"/>
            <w:hideMark/>
          </w:tcPr>
          <w:p w14:paraId="7D2D60AB" w14:textId="77777777" w:rsidR="0058464C" w:rsidRPr="005529B1"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rPr>
            </w:pPr>
            <w:r w:rsidRPr="005529B1">
              <w:rPr>
                <w:rFonts w:ascii="Helvetica" w:hAnsi="Helvetica"/>
                <w:color w:val="FFFFFF"/>
              </w:rPr>
              <w:t>Location</w:t>
            </w:r>
          </w:p>
        </w:tc>
      </w:tr>
      <w:tr w:rsidR="0058464C" w:rsidRPr="005F4B08" w14:paraId="2E7F466B" w14:textId="77777777" w:rsidTr="005529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hideMark/>
          </w:tcPr>
          <w:p w14:paraId="3286BC7E" w14:textId="77777777" w:rsidR="0058464C" w:rsidRPr="005529B1" w:rsidRDefault="0058464C" w:rsidP="0058464C">
            <w:pPr>
              <w:rPr>
                <w:rFonts w:ascii="Helvetica" w:hAnsi="Helvetica"/>
                <w:b w:val="0"/>
                <w:bCs w:val="0"/>
              </w:rPr>
            </w:pPr>
            <w:r w:rsidRPr="005529B1">
              <w:rPr>
                <w:rFonts w:ascii="Helvetica" w:hAnsi="Helvetica"/>
              </w:rPr>
              <w:t>F2F Osaka 2023</w:t>
            </w:r>
          </w:p>
        </w:tc>
        <w:tc>
          <w:tcPr>
            <w:tcW w:w="1666" w:type="pct"/>
            <w:hideMark/>
          </w:tcPr>
          <w:p w14:paraId="75FA036A" w14:textId="77777777" w:rsidR="0058464C" w:rsidRPr="005529B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rPr>
            </w:pPr>
            <w:r w:rsidRPr="005529B1">
              <w:rPr>
                <w:rFonts w:ascii="Helvetica" w:hAnsi="Helvetica"/>
              </w:rPr>
              <w:t>May 8-12, 2023</w:t>
            </w:r>
          </w:p>
        </w:tc>
        <w:tc>
          <w:tcPr>
            <w:tcW w:w="1666" w:type="pct"/>
            <w:hideMark/>
          </w:tcPr>
          <w:p w14:paraId="1361EAF4" w14:textId="77777777" w:rsidR="0058464C" w:rsidRPr="005529B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rPr>
            </w:pPr>
            <w:r w:rsidRPr="005529B1">
              <w:rPr>
                <w:rFonts w:ascii="Helvetica" w:hAnsi="Helvetica"/>
              </w:rPr>
              <w:t>Osaka, Japan</w:t>
            </w:r>
          </w:p>
        </w:tc>
      </w:tr>
    </w:tbl>
    <w:p w14:paraId="0345825E" w14:textId="3687EFEE" w:rsidR="00626E08" w:rsidRDefault="00634ECB" w:rsidP="00626E08">
      <w:pPr>
        <w:pStyle w:val="Heading2"/>
        <w:keepLines w:val="0"/>
        <w:widowControl/>
        <w:numPr>
          <w:ilvl w:val="1"/>
          <w:numId w:val="1"/>
        </w:numPr>
        <w:autoSpaceDE/>
        <w:autoSpaceDN/>
        <w:spacing w:before="240" w:after="60"/>
        <w:jc w:val="both"/>
      </w:pPr>
      <w:bookmarkStart w:id="388" w:name="_Toc165311414"/>
      <w:r>
        <w:t>Communication prior to</w:t>
      </w:r>
      <w:r w:rsidR="00025981">
        <w:t xml:space="preserve"> MPEG#1</w:t>
      </w:r>
      <w:r w:rsidR="004D5A86">
        <w:t>4</w:t>
      </w:r>
      <w:r w:rsidR="005F4B08">
        <w:t>1</w:t>
      </w:r>
      <w:bookmarkEnd w:id="388"/>
    </w:p>
    <w:p w14:paraId="2C8C6E86" w14:textId="51966EF8" w:rsidR="00626E08" w:rsidRPr="00626E08" w:rsidRDefault="00626E08" w:rsidP="00626E08">
      <w:pPr>
        <w:pStyle w:val="Heading3"/>
      </w:pPr>
      <w:bookmarkStart w:id="389" w:name="_Toc165311415"/>
      <w:r>
        <w:t>MPEG#133</w:t>
      </w:r>
      <w:bookmarkEnd w:id="389"/>
    </w:p>
    <w:tbl>
      <w:tblPr>
        <w:tblStyle w:val="2"/>
        <w:tblW w:w="0" w:type="auto"/>
        <w:tblInd w:w="3" w:type="dxa"/>
        <w:tblLook w:val="04A0" w:firstRow="1" w:lastRow="0" w:firstColumn="1" w:lastColumn="0" w:noHBand="0" w:noVBand="1"/>
      </w:tblPr>
      <w:tblGrid>
        <w:gridCol w:w="1109"/>
        <w:gridCol w:w="606"/>
        <w:gridCol w:w="723"/>
        <w:gridCol w:w="424"/>
        <w:gridCol w:w="2420"/>
        <w:gridCol w:w="1274"/>
        <w:gridCol w:w="2451"/>
      </w:tblGrid>
      <w:tr w:rsidR="0021239A" w14:paraId="5414CE45" w14:textId="77777777" w:rsidTr="004A5B50">
        <w:tc>
          <w:tcPr>
            <w:tcW w:w="0" w:type="auto"/>
            <w:hideMark/>
          </w:tcPr>
          <w:p w14:paraId="365ECFB9" w14:textId="12F17BF9" w:rsidR="0021239A" w:rsidRDefault="002B4300" w:rsidP="003F7762">
            <w:pPr>
              <w:jc w:val="center"/>
              <w:rPr>
                <w:rFonts w:eastAsia="Times New Roman"/>
                <w:sz w:val="20"/>
                <w:szCs w:val="20"/>
              </w:rPr>
            </w:pPr>
            <w:hyperlink r:id="rId75" w:history="1">
              <w:r w:rsidR="0021239A">
                <w:rPr>
                  <w:rStyle w:val="Hyperlink"/>
                  <w:sz w:val="20"/>
                  <w:szCs w:val="20"/>
                </w:rPr>
                <w:t>MDS20159</w:t>
              </w:r>
            </w:hyperlink>
          </w:p>
        </w:tc>
        <w:tc>
          <w:tcPr>
            <w:tcW w:w="0" w:type="auto"/>
            <w:hideMark/>
          </w:tcPr>
          <w:p w14:paraId="6E53CF09" w14:textId="77777777" w:rsidR="0021239A" w:rsidRDefault="0021239A" w:rsidP="003F7762">
            <w:pPr>
              <w:jc w:val="center"/>
              <w:rPr>
                <w:sz w:val="20"/>
                <w:szCs w:val="20"/>
              </w:rPr>
            </w:pPr>
            <w:r>
              <w:rPr>
                <w:sz w:val="20"/>
                <w:szCs w:val="20"/>
              </w:rPr>
              <w:t>WG 03</w:t>
            </w:r>
          </w:p>
        </w:tc>
        <w:tc>
          <w:tcPr>
            <w:tcW w:w="0" w:type="auto"/>
            <w:hideMark/>
          </w:tcPr>
          <w:p w14:paraId="203A7C84" w14:textId="77777777" w:rsidR="0021239A" w:rsidRDefault="0021239A" w:rsidP="003F7762">
            <w:pPr>
              <w:jc w:val="center"/>
              <w:rPr>
                <w:sz w:val="20"/>
                <w:szCs w:val="20"/>
              </w:rPr>
            </w:pPr>
            <w:r>
              <w:rPr>
                <w:sz w:val="20"/>
                <w:szCs w:val="20"/>
              </w:rPr>
              <w:t>00180</w:t>
            </w:r>
          </w:p>
        </w:tc>
        <w:tc>
          <w:tcPr>
            <w:tcW w:w="0" w:type="auto"/>
            <w:hideMark/>
          </w:tcPr>
          <w:p w14:paraId="46D99AB5" w14:textId="77777777" w:rsidR="0021239A" w:rsidRDefault="0021239A" w:rsidP="003F7762">
            <w:pPr>
              <w:rPr>
                <w:sz w:val="20"/>
                <w:szCs w:val="20"/>
              </w:rPr>
            </w:pPr>
            <w:r>
              <w:rPr>
                <w:sz w:val="20"/>
                <w:szCs w:val="20"/>
              </w:rPr>
              <w:t>All</w:t>
            </w:r>
          </w:p>
        </w:tc>
        <w:tc>
          <w:tcPr>
            <w:tcW w:w="0" w:type="auto"/>
            <w:hideMark/>
          </w:tcPr>
          <w:p w14:paraId="2510DB09" w14:textId="77777777" w:rsidR="0021239A" w:rsidRDefault="0021239A" w:rsidP="003F7762">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3F7762">
            <w:pPr>
              <w:rPr>
                <w:sz w:val="20"/>
                <w:szCs w:val="20"/>
              </w:rPr>
            </w:pPr>
            <w:r>
              <w:rPr>
                <w:sz w:val="20"/>
                <w:szCs w:val="20"/>
              </w:rPr>
              <w:t>WG 03 MPEG Systems</w:t>
            </w:r>
          </w:p>
        </w:tc>
        <w:tc>
          <w:tcPr>
            <w:tcW w:w="0" w:type="auto"/>
            <w:hideMark/>
          </w:tcPr>
          <w:p w14:paraId="7814E151" w14:textId="57A050B1" w:rsidR="0021239A" w:rsidRDefault="002B4300" w:rsidP="003F7762">
            <w:pPr>
              <w:jc w:val="center"/>
              <w:rPr>
                <w:sz w:val="20"/>
                <w:szCs w:val="20"/>
              </w:rPr>
            </w:pPr>
            <w:hyperlink r:id="rId76" w:history="1">
              <w:r w:rsidR="004A5B50">
                <w:rPr>
                  <w:rStyle w:val="Hyperlink"/>
                  <w:sz w:val="20"/>
                  <w:szCs w:val="20"/>
                </w:rPr>
                <w:t>MDS20159_WG03_N00180</w:t>
              </w:r>
            </w:hyperlink>
          </w:p>
        </w:tc>
      </w:tr>
    </w:tbl>
    <w:p w14:paraId="25A39405" w14:textId="46B51130" w:rsidR="00626E08" w:rsidRDefault="00626E08" w:rsidP="00626E08">
      <w:pPr>
        <w:pStyle w:val="Heading3"/>
      </w:pPr>
      <w:bookmarkStart w:id="390" w:name="_Toc165311416"/>
      <w:r>
        <w:t>MPEG#135</w:t>
      </w:r>
      <w:bookmarkEnd w:id="390"/>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77772830" w14:textId="77777777" w:rsidTr="004A5B50">
        <w:tc>
          <w:tcPr>
            <w:tcW w:w="0" w:type="auto"/>
            <w:hideMark/>
          </w:tcPr>
          <w:p w14:paraId="32EC7674" w14:textId="27F0CDDD" w:rsidR="0021239A" w:rsidRDefault="002B4300">
            <w:pPr>
              <w:jc w:val="center"/>
              <w:rPr>
                <w:rFonts w:ascii="Arial" w:eastAsia="Times New Roman" w:hAnsi="Arial"/>
                <w:sz w:val="20"/>
                <w:szCs w:val="20"/>
              </w:rPr>
            </w:pPr>
            <w:hyperlink r:id="rId77" w:history="1">
              <w:r w:rsidR="0021239A">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63665126" w:rsidR="0021239A" w:rsidRDefault="002B4300">
            <w:pPr>
              <w:jc w:val="center"/>
              <w:rPr>
                <w:rFonts w:ascii="Arial" w:hAnsi="Arial"/>
                <w:sz w:val="20"/>
                <w:szCs w:val="20"/>
              </w:rPr>
            </w:pPr>
            <w:hyperlink r:id="rId78" w:history="1">
              <w:r w:rsidR="004A5B50">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391" w:name="_Toc165311417"/>
      <w:r>
        <w:t>MPEG#136</w:t>
      </w:r>
      <w:bookmarkEnd w:id="391"/>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64A12E96" w14:textId="77777777" w:rsidTr="004A5B50">
        <w:tc>
          <w:tcPr>
            <w:tcW w:w="0" w:type="auto"/>
            <w:hideMark/>
          </w:tcPr>
          <w:p w14:paraId="54F4BEEF" w14:textId="3991D67B" w:rsidR="0021239A" w:rsidRDefault="002B4300">
            <w:pPr>
              <w:jc w:val="center"/>
              <w:rPr>
                <w:rFonts w:ascii="Arial" w:eastAsia="Times New Roman" w:hAnsi="Arial"/>
                <w:sz w:val="20"/>
                <w:szCs w:val="20"/>
              </w:rPr>
            </w:pPr>
            <w:hyperlink r:id="rId79" w:history="1">
              <w:r w:rsidR="0021239A">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1FCA5597" w:rsidR="0021239A" w:rsidRDefault="002B4300">
            <w:pPr>
              <w:jc w:val="center"/>
              <w:rPr>
                <w:rFonts w:ascii="Arial" w:hAnsi="Arial"/>
                <w:sz w:val="20"/>
                <w:szCs w:val="20"/>
              </w:rPr>
            </w:pPr>
            <w:hyperlink r:id="rId80" w:history="1">
              <w:r w:rsidR="004A5B50">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392" w:name="_Toc165311418"/>
      <w:r>
        <w:lastRenderedPageBreak/>
        <w:t>MPEG#137</w:t>
      </w:r>
      <w:bookmarkEnd w:id="392"/>
    </w:p>
    <w:tbl>
      <w:tblPr>
        <w:tblStyle w:val="2"/>
        <w:tblW w:w="0" w:type="auto"/>
        <w:tblInd w:w="3" w:type="dxa"/>
        <w:tblLook w:val="04A0" w:firstRow="1" w:lastRow="0" w:firstColumn="1" w:lastColumn="0" w:noHBand="0" w:noVBand="1"/>
      </w:tblPr>
      <w:tblGrid>
        <w:gridCol w:w="1218"/>
        <w:gridCol w:w="605"/>
        <w:gridCol w:w="773"/>
        <w:gridCol w:w="605"/>
        <w:gridCol w:w="1905"/>
        <w:gridCol w:w="1194"/>
        <w:gridCol w:w="2707"/>
      </w:tblGrid>
      <w:tr w:rsidR="0021239A" w14:paraId="33E70BC7" w14:textId="77777777" w:rsidTr="0021239A">
        <w:tc>
          <w:tcPr>
            <w:tcW w:w="0" w:type="auto"/>
            <w:hideMark/>
          </w:tcPr>
          <w:p w14:paraId="237C366A" w14:textId="7A71881A" w:rsidR="0021239A" w:rsidRDefault="002B4300">
            <w:pPr>
              <w:jc w:val="center"/>
              <w:rPr>
                <w:rFonts w:ascii="Arial" w:eastAsia="Times New Roman" w:hAnsi="Arial"/>
                <w:sz w:val="20"/>
                <w:szCs w:val="20"/>
              </w:rPr>
            </w:pPr>
            <w:hyperlink r:id="rId81" w:history="1">
              <w:r w:rsidR="0021239A">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601D3C41" w:rsidR="0021239A" w:rsidRDefault="002B4300">
            <w:pPr>
              <w:jc w:val="center"/>
              <w:rPr>
                <w:rFonts w:ascii="Arial" w:hAnsi="Arial"/>
                <w:sz w:val="20"/>
                <w:szCs w:val="20"/>
              </w:rPr>
            </w:pPr>
            <w:hyperlink r:id="rId82" w:history="1">
              <w:r w:rsidR="004A5B50">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393" w:name="OLE_LINK1"/>
      <w:bookmarkStart w:id="394" w:name="_Toc165311419"/>
      <w:r>
        <w:t>MPEG#138</w:t>
      </w:r>
      <w:bookmarkEnd w:id="394"/>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626E08" w14:paraId="2F6D58C4" w14:textId="77777777" w:rsidTr="004A5B50">
        <w:tc>
          <w:tcPr>
            <w:tcW w:w="0" w:type="auto"/>
            <w:hideMark/>
          </w:tcPr>
          <w:bookmarkEnd w:id="393"/>
          <w:p w14:paraId="247115B6" w14:textId="1CFD2AD1" w:rsidR="00626E08" w:rsidRDefault="00F22AA3">
            <w:pPr>
              <w:jc w:val="center"/>
              <w:rPr>
                <w:rFonts w:ascii="Arial" w:eastAsia="Times New Roman" w:hAnsi="Arial"/>
                <w:sz w:val="20"/>
                <w:szCs w:val="20"/>
              </w:rPr>
            </w:pPr>
            <w:r>
              <w:rPr>
                <w:rFonts w:asciiTheme="minorHAnsi" w:hAnsiTheme="minorHAnsi"/>
              </w:rPr>
              <w:fldChar w:fldCharType="begin"/>
            </w:r>
            <w:r>
              <w:instrText xml:space="preserve"> HYPERLINK "https://dms.mpeg.expert/doc_end_user/current_document.php?id=82962&amp;id_meeting=190" </w:instrText>
            </w:r>
            <w:r>
              <w:rPr>
                <w:rFonts w:asciiTheme="minorHAnsi" w:hAnsiTheme="minorHAnsi"/>
              </w:rP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038ECCDF" w:rsidR="00626E08" w:rsidRDefault="002B4300">
            <w:pPr>
              <w:jc w:val="center"/>
              <w:rPr>
                <w:rFonts w:ascii="Arial" w:hAnsi="Arial"/>
                <w:sz w:val="20"/>
                <w:szCs w:val="20"/>
              </w:rPr>
            </w:pPr>
            <w:hyperlink r:id="rId83" w:history="1">
              <w:r w:rsidR="004A5B50">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3CF23765" w:rsidR="00626E08" w:rsidRPr="00626E08" w:rsidRDefault="002B4300">
            <w:pPr>
              <w:jc w:val="center"/>
              <w:rPr>
                <w:rFonts w:ascii="Arial" w:hAnsi="Arial"/>
                <w:sz w:val="20"/>
                <w:szCs w:val="20"/>
              </w:rPr>
            </w:pPr>
            <w:hyperlink r:id="rId84" w:history="1">
              <w:r w:rsidR="00626E08"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Liaison statement to Khronos on mesh attributes in glTF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528A21EC" w:rsidR="00626E08" w:rsidRDefault="002B4300">
            <w:pPr>
              <w:jc w:val="center"/>
              <w:rPr>
                <w:rFonts w:ascii="Arial" w:hAnsi="Arial"/>
                <w:sz w:val="20"/>
                <w:szCs w:val="20"/>
              </w:rPr>
            </w:pPr>
            <w:hyperlink r:id="rId85" w:history="1">
              <w:r w:rsidR="004A5B50"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395" w:name="_Toc165311420"/>
      <w:r>
        <w:t>MPEG#139</w:t>
      </w:r>
      <w:bookmarkEnd w:id="395"/>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4D5A86" w14:paraId="69C8F42A" w14:textId="77777777" w:rsidTr="004A5B50">
        <w:tc>
          <w:tcPr>
            <w:tcW w:w="0" w:type="auto"/>
            <w:hideMark/>
          </w:tcPr>
          <w:p w14:paraId="5BD2177C" w14:textId="0B00C452" w:rsidR="004D5A86" w:rsidRDefault="002B4300" w:rsidP="003F7762">
            <w:pPr>
              <w:jc w:val="center"/>
              <w:rPr>
                <w:rFonts w:ascii="Arial" w:eastAsia="Times New Roman" w:hAnsi="Arial"/>
                <w:sz w:val="20"/>
                <w:szCs w:val="20"/>
              </w:rPr>
            </w:pPr>
            <w:hyperlink r:id="rId86" w:history="1">
              <w:r w:rsidR="004D5A86">
                <w:rPr>
                  <w:rStyle w:val="Hyperlink"/>
                  <w:rFonts w:ascii="Arial" w:hAnsi="Arial"/>
                  <w:sz w:val="20"/>
                  <w:szCs w:val="20"/>
                </w:rPr>
                <w:t>MDS21744</w:t>
              </w:r>
            </w:hyperlink>
          </w:p>
        </w:tc>
        <w:tc>
          <w:tcPr>
            <w:tcW w:w="0" w:type="auto"/>
            <w:hideMark/>
          </w:tcPr>
          <w:p w14:paraId="25DBD9C6" w14:textId="77777777" w:rsidR="004D5A86" w:rsidRDefault="004D5A86" w:rsidP="003F7762">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3F7762">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3F7762">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3F7762">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3F7762">
            <w:pPr>
              <w:rPr>
                <w:rFonts w:ascii="Arial" w:hAnsi="Arial"/>
                <w:sz w:val="20"/>
                <w:szCs w:val="20"/>
              </w:rPr>
            </w:pPr>
            <w:r>
              <w:rPr>
                <w:rFonts w:ascii="Arial" w:hAnsi="Arial"/>
                <w:sz w:val="20"/>
                <w:szCs w:val="20"/>
              </w:rPr>
              <w:t>WG 03 MPEG Systems</w:t>
            </w:r>
          </w:p>
        </w:tc>
        <w:tc>
          <w:tcPr>
            <w:tcW w:w="0" w:type="auto"/>
            <w:hideMark/>
          </w:tcPr>
          <w:p w14:paraId="7969C574" w14:textId="190C8F1E" w:rsidR="004D5A86" w:rsidRDefault="002B4300" w:rsidP="003F7762">
            <w:pPr>
              <w:jc w:val="center"/>
              <w:rPr>
                <w:rFonts w:ascii="Arial" w:hAnsi="Arial"/>
                <w:sz w:val="20"/>
                <w:szCs w:val="20"/>
              </w:rPr>
            </w:pPr>
            <w:hyperlink r:id="rId87" w:history="1">
              <w:r w:rsidR="004A5B50">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23A7F256" w:rsidR="004D5A86" w:rsidRDefault="002B4300">
            <w:pPr>
              <w:jc w:val="center"/>
              <w:rPr>
                <w:rFonts w:ascii="Arial" w:eastAsia="Times New Roman" w:hAnsi="Arial"/>
                <w:sz w:val="20"/>
                <w:szCs w:val="20"/>
              </w:rPr>
            </w:pPr>
            <w:hyperlink r:id="rId88" w:history="1">
              <w:r w:rsidR="004D5A86">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4CD406C5" w:rsidR="004D5A86" w:rsidRDefault="002B4300">
            <w:pPr>
              <w:jc w:val="center"/>
              <w:rPr>
                <w:rFonts w:ascii="Arial" w:hAnsi="Arial"/>
                <w:sz w:val="20"/>
                <w:szCs w:val="20"/>
              </w:rPr>
            </w:pPr>
            <w:hyperlink r:id="rId89" w:history="1">
              <w:r w:rsidR="004A5B50">
                <w:rPr>
                  <w:rStyle w:val="Hyperlink"/>
                  <w:rFonts w:ascii="Arial" w:hAnsi="Arial"/>
                  <w:sz w:val="20"/>
                  <w:szCs w:val="20"/>
                </w:rPr>
                <w:t>MDS21885_WG03_N00671</w:t>
              </w:r>
            </w:hyperlink>
          </w:p>
        </w:tc>
      </w:tr>
    </w:tbl>
    <w:p w14:paraId="6DF949CF" w14:textId="77C948A6" w:rsidR="00634ECB" w:rsidRDefault="00634ECB" w:rsidP="005F4B08">
      <w:pPr>
        <w:pStyle w:val="Heading3"/>
      </w:pPr>
      <w:bookmarkStart w:id="396" w:name="_Toc165311421"/>
      <w:r>
        <w:t>MPEG#1</w:t>
      </w:r>
      <w:r w:rsidR="004D5A86">
        <w:t>40</w:t>
      </w:r>
      <w:bookmarkEnd w:id="396"/>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81"/>
        <w:gridCol w:w="426"/>
        <w:gridCol w:w="633"/>
        <w:gridCol w:w="849"/>
        <w:gridCol w:w="849"/>
        <w:gridCol w:w="924"/>
        <w:gridCol w:w="1890"/>
        <w:gridCol w:w="990"/>
        <w:gridCol w:w="1362"/>
      </w:tblGrid>
      <w:tr w:rsidR="005F4B08" w14:paraId="37574446"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326DB1" w14:textId="1A1F8DD5" w:rsidR="005F4B08" w:rsidRDefault="002B4300">
            <w:pPr>
              <w:jc w:val="center"/>
              <w:rPr>
                <w:rFonts w:ascii="Arial" w:eastAsia="Times New Roman" w:hAnsi="Arial" w:cs="Arial"/>
                <w:sz w:val="20"/>
                <w:szCs w:val="20"/>
              </w:rPr>
            </w:pPr>
            <w:hyperlink r:id="rId90" w:history="1">
              <w:r w:rsidR="005F4B08">
                <w:rPr>
                  <w:rStyle w:val="Hyperlink"/>
                  <w:rFonts w:ascii="Arial" w:hAnsi="Arial" w:cs="Arial"/>
                  <w:sz w:val="20"/>
                  <w:szCs w:val="20"/>
                </w:rPr>
                <w:t>MDS21968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A6CEA8"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52D514" w14:textId="77777777" w:rsidR="005F4B08" w:rsidRDefault="005F4B08">
            <w:pPr>
              <w:jc w:val="center"/>
              <w:rPr>
                <w:rFonts w:ascii="Arial" w:hAnsi="Arial" w:cs="Arial"/>
                <w:sz w:val="20"/>
                <w:szCs w:val="20"/>
              </w:rPr>
            </w:pPr>
            <w:r>
              <w:rPr>
                <w:rFonts w:ascii="Arial" w:hAnsi="Arial" w:cs="Arial"/>
                <w:sz w:val="20"/>
                <w:szCs w:val="20"/>
              </w:rPr>
              <w:t>00689</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53621"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BA9656" w14:textId="77777777" w:rsidR="005F4B08" w:rsidRDefault="005F4B08">
            <w:pPr>
              <w:rPr>
                <w:rFonts w:ascii="Arial" w:hAnsi="Arial" w:cs="Arial"/>
                <w:sz w:val="20"/>
                <w:szCs w:val="20"/>
              </w:rPr>
            </w:pPr>
            <w:r>
              <w:rPr>
                <w:rFonts w:ascii="Arial" w:hAnsi="Arial" w:cs="Arial"/>
                <w:sz w:val="20"/>
                <w:szCs w:val="20"/>
              </w:rPr>
              <w:t>2023-01-15 18:33:04</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262EF1"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BB40" w14:textId="77777777" w:rsidR="005F4B08" w:rsidRDefault="005F4B08">
            <w:pPr>
              <w:rPr>
                <w:rFonts w:ascii="Arial" w:hAnsi="Arial" w:cs="Arial"/>
                <w:sz w:val="20"/>
                <w:szCs w:val="20"/>
              </w:rPr>
            </w:pPr>
            <w:r>
              <w:rPr>
                <w:rFonts w:ascii="Arial" w:hAnsi="Arial" w:cs="Arial"/>
                <w:sz w:val="20"/>
                <w:szCs w:val="20"/>
              </w:rPr>
              <w:t>Final registration of Khronos extensions for 1st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936F13"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B3BC9B" w14:textId="1DB81B93" w:rsidR="005F4B08" w:rsidRDefault="002B4300">
            <w:pPr>
              <w:jc w:val="center"/>
              <w:rPr>
                <w:rFonts w:ascii="Arial" w:hAnsi="Arial" w:cs="Arial"/>
                <w:sz w:val="20"/>
                <w:szCs w:val="20"/>
              </w:rPr>
            </w:pPr>
            <w:hyperlink r:id="rId91" w:history="1">
              <w:r w:rsidR="005F4B08">
                <w:rPr>
                  <w:rStyle w:val="Hyperlink"/>
                  <w:rFonts w:ascii="Arial" w:hAnsi="Arial" w:cs="Arial"/>
                  <w:sz w:val="20"/>
                  <w:szCs w:val="20"/>
                </w:rPr>
                <w:t>MDS21968_WG03_N00689</w:t>
              </w:r>
            </w:hyperlink>
          </w:p>
        </w:tc>
      </w:tr>
      <w:tr w:rsidR="005F4B08" w14:paraId="5FFDC85E"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97CD0C" w14:textId="06098139" w:rsidR="005F4B08" w:rsidRPr="005F4B08" w:rsidRDefault="002B4300">
            <w:pPr>
              <w:jc w:val="center"/>
              <w:rPr>
                <w:rFonts w:ascii="Arial" w:hAnsi="Arial" w:cs="Arial"/>
                <w:sz w:val="20"/>
                <w:szCs w:val="20"/>
              </w:rPr>
            </w:pPr>
            <w:hyperlink r:id="rId92" w:history="1">
              <w:r w:rsidR="005F4B08" w:rsidRPr="005F4B08">
                <w:rPr>
                  <w:rStyle w:val="Hyperlink"/>
                  <w:rFonts w:ascii="Arial" w:hAnsi="Arial" w:cs="Arial"/>
                  <w:sz w:val="20"/>
                  <w:szCs w:val="20"/>
                </w:rPr>
                <w:t>MDS22198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A23440"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BB74DB" w14:textId="77777777" w:rsidR="005F4B08" w:rsidRDefault="005F4B08">
            <w:pPr>
              <w:jc w:val="center"/>
              <w:rPr>
                <w:rFonts w:ascii="Arial" w:hAnsi="Arial" w:cs="Arial"/>
                <w:sz w:val="20"/>
                <w:szCs w:val="20"/>
              </w:rPr>
            </w:pPr>
            <w:r>
              <w:rPr>
                <w:rFonts w:ascii="Arial" w:hAnsi="Arial" w:cs="Arial"/>
                <w:sz w:val="20"/>
                <w:szCs w:val="20"/>
              </w:rPr>
              <w:t>00751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7EEE45"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879873" w14:textId="77777777" w:rsidR="005F4B08" w:rsidRDefault="005F4B08">
            <w:pPr>
              <w:rPr>
                <w:rFonts w:ascii="Arial" w:hAnsi="Arial" w:cs="Arial"/>
                <w:sz w:val="20"/>
                <w:szCs w:val="20"/>
              </w:rPr>
            </w:pPr>
            <w:r>
              <w:rPr>
                <w:rFonts w:ascii="Arial" w:hAnsi="Arial" w:cs="Arial"/>
                <w:sz w:val="20"/>
                <w:szCs w:val="20"/>
              </w:rPr>
              <w:t>2023-01-15 18:37:40</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F01CE9"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20C21" w14:textId="77777777" w:rsidR="005F4B08" w:rsidRDefault="005F4B08">
            <w:pPr>
              <w:rPr>
                <w:rFonts w:ascii="Arial" w:hAnsi="Arial" w:cs="Arial"/>
                <w:sz w:val="20"/>
                <w:szCs w:val="20"/>
              </w:rPr>
            </w:pPr>
            <w:r>
              <w:rPr>
                <w:rFonts w:ascii="Arial" w:hAnsi="Arial" w:cs="Arial"/>
                <w:sz w:val="20"/>
                <w:szCs w:val="20"/>
              </w:rPr>
              <w:t>Draft registration of Khronos extensions 2nd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E846FF"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13284D" w14:textId="19E0A9AE" w:rsidR="005F4B08" w:rsidRDefault="002B4300">
            <w:pPr>
              <w:jc w:val="center"/>
              <w:rPr>
                <w:rFonts w:ascii="Arial" w:hAnsi="Arial" w:cs="Arial"/>
                <w:sz w:val="20"/>
                <w:szCs w:val="20"/>
              </w:rPr>
            </w:pPr>
            <w:hyperlink r:id="rId93" w:history="1">
              <w:r w:rsidR="005F4B08" w:rsidRPr="005F4B08">
                <w:rPr>
                  <w:rStyle w:val="Hyperlink"/>
                  <w:rFonts w:ascii="Arial" w:hAnsi="Arial" w:cs="Arial"/>
                  <w:sz w:val="20"/>
                  <w:szCs w:val="20"/>
                </w:rPr>
                <w:t>MDS22198_WG03_N00751</w:t>
              </w:r>
            </w:hyperlink>
          </w:p>
        </w:tc>
      </w:tr>
      <w:tr w:rsidR="005F4B08" w14:paraId="090AE3CD"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B4CA63" w14:textId="00577EC4" w:rsidR="005F4B08" w:rsidRDefault="002B4300">
            <w:pPr>
              <w:jc w:val="center"/>
              <w:rPr>
                <w:rFonts w:ascii="Arial" w:hAnsi="Arial" w:cs="Arial"/>
                <w:sz w:val="20"/>
                <w:szCs w:val="20"/>
              </w:rPr>
            </w:pPr>
            <w:hyperlink r:id="rId94" w:history="1">
              <w:r w:rsidR="005F4B08" w:rsidRPr="005F4B08">
                <w:rPr>
                  <w:rStyle w:val="Hyperlink"/>
                  <w:rFonts w:ascii="Arial" w:hAnsi="Arial" w:cs="Arial"/>
                  <w:sz w:val="20"/>
                  <w:szCs w:val="20"/>
                </w:rPr>
                <w:t>MDS22200</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C4F2EF"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892CA" w14:textId="77777777" w:rsidR="005F4B08" w:rsidRDefault="005F4B08">
            <w:pPr>
              <w:jc w:val="center"/>
              <w:rPr>
                <w:rFonts w:ascii="Arial" w:hAnsi="Arial" w:cs="Arial"/>
                <w:sz w:val="20"/>
                <w:szCs w:val="20"/>
              </w:rPr>
            </w:pPr>
            <w:r>
              <w:rPr>
                <w:rFonts w:ascii="Arial" w:hAnsi="Arial" w:cs="Arial"/>
                <w:sz w:val="20"/>
                <w:szCs w:val="20"/>
              </w:rPr>
              <w:t>00753</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1432AA"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E87116" w14:textId="77777777" w:rsidR="005F4B08" w:rsidRDefault="005F4B08">
            <w:pPr>
              <w:rPr>
                <w:rFonts w:ascii="Arial" w:hAnsi="Arial" w:cs="Arial"/>
                <w:sz w:val="20"/>
                <w:szCs w:val="20"/>
              </w:rPr>
            </w:pPr>
            <w:r>
              <w:rPr>
                <w:rFonts w:ascii="Arial" w:hAnsi="Arial" w:cs="Arial"/>
                <w:sz w:val="20"/>
                <w:szCs w:val="20"/>
              </w:rPr>
              <w:t>2023-01-15 18:38:56</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471DDB"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510B43" w14:textId="77777777" w:rsidR="005F4B08" w:rsidRDefault="005F4B08">
            <w:pPr>
              <w:rPr>
                <w:rFonts w:ascii="Arial" w:hAnsi="Arial" w:cs="Arial"/>
                <w:sz w:val="20"/>
                <w:szCs w:val="20"/>
              </w:rPr>
            </w:pPr>
            <w:r>
              <w:rPr>
                <w:rFonts w:ascii="Arial" w:hAnsi="Arial" w:cs="Arial"/>
                <w:sz w:val="20"/>
                <w:szCs w:val="20"/>
              </w:rPr>
              <w:t>Liaison to Khronos on MPEG-I Scene Description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29E5BA"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874265" w14:textId="17C4D206" w:rsidR="005F4B08" w:rsidRDefault="002B4300">
            <w:pPr>
              <w:jc w:val="center"/>
              <w:rPr>
                <w:rFonts w:ascii="Arial" w:hAnsi="Arial" w:cs="Arial"/>
                <w:sz w:val="20"/>
                <w:szCs w:val="20"/>
              </w:rPr>
            </w:pPr>
            <w:hyperlink r:id="rId95" w:history="1">
              <w:r w:rsidR="005F4B08" w:rsidRPr="005F4B08">
                <w:rPr>
                  <w:rStyle w:val="Hyperlink"/>
                  <w:rFonts w:ascii="Arial" w:hAnsi="Arial" w:cs="Arial"/>
                  <w:sz w:val="20"/>
                  <w:szCs w:val="20"/>
                </w:rPr>
                <w:t>MDS22200_WG03_N00753</w:t>
              </w:r>
            </w:hyperlink>
          </w:p>
        </w:tc>
      </w:tr>
    </w:tbl>
    <w:p w14:paraId="17AB3C3B" w14:textId="721F1382" w:rsidR="002A3FB8" w:rsidRDefault="002A3FB8" w:rsidP="002A3FB8">
      <w:pPr>
        <w:pStyle w:val="Heading3"/>
      </w:pPr>
      <w:bookmarkStart w:id="397" w:name="_Toc165311422"/>
      <w:r>
        <w:t>MPEG#141</w:t>
      </w:r>
      <w:bookmarkEnd w:id="397"/>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2"/>
        <w:gridCol w:w="553"/>
        <w:gridCol w:w="691"/>
        <w:gridCol w:w="750"/>
        <w:gridCol w:w="819"/>
        <w:gridCol w:w="779"/>
        <w:gridCol w:w="937"/>
        <w:gridCol w:w="739"/>
        <w:gridCol w:w="2790"/>
      </w:tblGrid>
      <w:tr w:rsidR="00FB455D" w14:paraId="4666050C" w14:textId="77777777" w:rsidTr="00FB455D">
        <w:trPr>
          <w:gridAfter w:val="8"/>
          <w:wAfter w:w="13785" w:type="dxa"/>
          <w:tblCellSpacing w:w="15" w:type="dxa"/>
          <w:jc w:val="center"/>
        </w:trPr>
        <w:tc>
          <w:tcPr>
            <w:tcW w:w="0" w:type="auto"/>
            <w:vAlign w:val="center"/>
          </w:tcPr>
          <w:p w14:paraId="69E30C91" w14:textId="77777777" w:rsidR="00FB455D" w:rsidRDefault="00FB455D">
            <w:pPr>
              <w:rPr>
                <w:rFonts w:eastAsia="Times New Roman"/>
                <w:sz w:val="20"/>
                <w:szCs w:val="20"/>
              </w:rPr>
            </w:pPr>
          </w:p>
        </w:tc>
      </w:tr>
      <w:tr w:rsidR="00FB455D" w14:paraId="32D2BF13" w14:textId="77777777">
        <w:trPr>
          <w:tblCellSpacing w:w="15" w:type="dxa"/>
          <w:jc w:val="center"/>
        </w:trPr>
        <w:tc>
          <w:tcPr>
            <w:tcW w:w="1050" w:type="dxa"/>
            <w:shd w:val="clear" w:color="auto" w:fill="CCCCCC"/>
            <w:vAlign w:val="center"/>
            <w:hideMark/>
          </w:tcPr>
          <w:p w14:paraId="52DC6630" w14:textId="1C539F34" w:rsidR="00FB455D" w:rsidRDefault="002B4300">
            <w:pPr>
              <w:jc w:val="center"/>
              <w:rPr>
                <w:rFonts w:ascii="Arial" w:hAnsi="Arial" w:cs="Arial"/>
                <w:sz w:val="20"/>
                <w:szCs w:val="20"/>
              </w:rPr>
            </w:pPr>
            <w:hyperlink r:id="rId96" w:history="1">
              <w:r w:rsidR="00FB455D">
                <w:rPr>
                  <w:rStyle w:val="Hyperlink"/>
                  <w:rFonts w:ascii="Arial" w:hAnsi="Arial" w:cs="Arial"/>
                  <w:sz w:val="20"/>
                  <w:szCs w:val="20"/>
                </w:rPr>
                <w:t>MDS Number</w:t>
              </w:r>
            </w:hyperlink>
          </w:p>
        </w:tc>
        <w:tc>
          <w:tcPr>
            <w:tcW w:w="750" w:type="dxa"/>
            <w:shd w:val="clear" w:color="auto" w:fill="CCCCCC"/>
            <w:vAlign w:val="center"/>
            <w:hideMark/>
          </w:tcPr>
          <w:p w14:paraId="6C492E8E" w14:textId="1900712A" w:rsidR="00FB455D" w:rsidRDefault="002B4300">
            <w:pPr>
              <w:jc w:val="center"/>
              <w:rPr>
                <w:rFonts w:ascii="Arial" w:hAnsi="Arial" w:cs="Arial"/>
                <w:sz w:val="20"/>
                <w:szCs w:val="20"/>
              </w:rPr>
            </w:pPr>
            <w:hyperlink r:id="rId97" w:history="1">
              <w:r w:rsidR="00FB455D">
                <w:rPr>
                  <w:rStyle w:val="Hyperlink"/>
                  <w:rFonts w:ascii="Arial" w:hAnsi="Arial" w:cs="Arial"/>
                  <w:sz w:val="20"/>
                  <w:szCs w:val="20"/>
                </w:rPr>
                <w:t>Group</w:t>
              </w:r>
            </w:hyperlink>
          </w:p>
        </w:tc>
        <w:tc>
          <w:tcPr>
            <w:tcW w:w="750" w:type="dxa"/>
            <w:shd w:val="clear" w:color="auto" w:fill="CCCCCC"/>
            <w:vAlign w:val="center"/>
            <w:hideMark/>
          </w:tcPr>
          <w:p w14:paraId="4E8BE5BC" w14:textId="0A549143" w:rsidR="00FB455D" w:rsidRDefault="002B4300">
            <w:pPr>
              <w:jc w:val="center"/>
              <w:rPr>
                <w:rFonts w:ascii="Arial" w:hAnsi="Arial" w:cs="Arial"/>
                <w:sz w:val="20"/>
                <w:szCs w:val="20"/>
              </w:rPr>
            </w:pPr>
            <w:hyperlink r:id="rId98" w:history="1">
              <w:r w:rsidR="00FB455D">
                <w:rPr>
                  <w:rStyle w:val="Hyperlink"/>
                  <w:rFonts w:ascii="Arial" w:hAnsi="Arial" w:cs="Arial"/>
                  <w:sz w:val="20"/>
                  <w:szCs w:val="20"/>
                </w:rPr>
                <w:t>G-Number</w:t>
              </w:r>
            </w:hyperlink>
          </w:p>
        </w:tc>
        <w:tc>
          <w:tcPr>
            <w:tcW w:w="1050" w:type="dxa"/>
            <w:shd w:val="clear" w:color="auto" w:fill="CCCCCC"/>
            <w:vAlign w:val="center"/>
            <w:hideMark/>
          </w:tcPr>
          <w:p w14:paraId="67F949B7" w14:textId="0B183AD0" w:rsidR="00FB455D" w:rsidRDefault="002B4300">
            <w:pPr>
              <w:jc w:val="center"/>
              <w:rPr>
                <w:rFonts w:ascii="Arial" w:hAnsi="Arial" w:cs="Arial"/>
                <w:sz w:val="20"/>
                <w:szCs w:val="20"/>
              </w:rPr>
            </w:pPr>
            <w:hyperlink r:id="rId99" w:history="1">
              <w:r w:rsidR="00FB455D">
                <w:rPr>
                  <w:rStyle w:val="Hyperlink"/>
                  <w:rFonts w:ascii="Arial" w:hAnsi="Arial" w:cs="Arial"/>
                  <w:sz w:val="20"/>
                  <w:szCs w:val="20"/>
                </w:rPr>
                <w:t>Created</w:t>
              </w:r>
            </w:hyperlink>
          </w:p>
        </w:tc>
        <w:tc>
          <w:tcPr>
            <w:tcW w:w="1050" w:type="dxa"/>
            <w:shd w:val="clear" w:color="auto" w:fill="CCCCCC"/>
            <w:vAlign w:val="center"/>
            <w:hideMark/>
          </w:tcPr>
          <w:p w14:paraId="618DEB50" w14:textId="59AB386D" w:rsidR="00FB455D" w:rsidRDefault="002B4300">
            <w:pPr>
              <w:jc w:val="center"/>
              <w:rPr>
                <w:rFonts w:ascii="Arial" w:hAnsi="Arial" w:cs="Arial"/>
                <w:sz w:val="20"/>
                <w:szCs w:val="20"/>
              </w:rPr>
            </w:pPr>
            <w:hyperlink r:id="rId100" w:history="1">
              <w:r w:rsidR="00FB455D">
                <w:rPr>
                  <w:rStyle w:val="Hyperlink"/>
                  <w:rFonts w:ascii="Arial" w:hAnsi="Arial" w:cs="Arial"/>
                  <w:sz w:val="20"/>
                  <w:szCs w:val="20"/>
                </w:rPr>
                <w:t>Uploaded</w:t>
              </w:r>
            </w:hyperlink>
          </w:p>
        </w:tc>
        <w:tc>
          <w:tcPr>
            <w:tcW w:w="1500" w:type="dxa"/>
            <w:shd w:val="clear" w:color="auto" w:fill="CCCCCC"/>
            <w:vAlign w:val="center"/>
            <w:hideMark/>
          </w:tcPr>
          <w:p w14:paraId="1C89433E" w14:textId="656C77D6" w:rsidR="00FB455D" w:rsidRDefault="002B4300">
            <w:pPr>
              <w:rPr>
                <w:rFonts w:ascii="Arial" w:hAnsi="Arial" w:cs="Arial"/>
                <w:sz w:val="20"/>
                <w:szCs w:val="20"/>
              </w:rPr>
            </w:pPr>
            <w:hyperlink r:id="rId101" w:history="1">
              <w:r w:rsidR="00FB455D">
                <w:rPr>
                  <w:rStyle w:val="Hyperlink"/>
                  <w:rFonts w:ascii="Arial" w:hAnsi="Arial" w:cs="Arial"/>
                  <w:sz w:val="20"/>
                  <w:szCs w:val="20"/>
                </w:rPr>
                <w:t>Standard</w:t>
              </w:r>
            </w:hyperlink>
          </w:p>
        </w:tc>
        <w:tc>
          <w:tcPr>
            <w:tcW w:w="6000" w:type="dxa"/>
            <w:shd w:val="clear" w:color="auto" w:fill="CCCCCC"/>
            <w:vAlign w:val="center"/>
            <w:hideMark/>
          </w:tcPr>
          <w:p w14:paraId="58E55992" w14:textId="255DA82A" w:rsidR="00FB455D" w:rsidRDefault="002B4300">
            <w:pPr>
              <w:jc w:val="center"/>
              <w:rPr>
                <w:rFonts w:ascii="Arial" w:hAnsi="Arial" w:cs="Arial"/>
                <w:sz w:val="20"/>
                <w:szCs w:val="20"/>
              </w:rPr>
            </w:pPr>
            <w:hyperlink r:id="rId102" w:history="1">
              <w:r w:rsidR="00FB455D">
                <w:rPr>
                  <w:rStyle w:val="Hyperlink"/>
                  <w:rFonts w:ascii="Arial" w:hAnsi="Arial" w:cs="Arial"/>
                  <w:sz w:val="20"/>
                  <w:szCs w:val="20"/>
                </w:rPr>
                <w:t>Title</w:t>
              </w:r>
            </w:hyperlink>
          </w:p>
        </w:tc>
        <w:tc>
          <w:tcPr>
            <w:tcW w:w="0" w:type="auto"/>
            <w:shd w:val="clear" w:color="auto" w:fill="CCCCCC"/>
            <w:vAlign w:val="center"/>
            <w:hideMark/>
          </w:tcPr>
          <w:p w14:paraId="71AA0AC8" w14:textId="182B96C3" w:rsidR="00FB455D" w:rsidRDefault="002B4300">
            <w:pPr>
              <w:jc w:val="center"/>
              <w:rPr>
                <w:rFonts w:ascii="Arial" w:hAnsi="Arial" w:cs="Arial"/>
                <w:sz w:val="20"/>
                <w:szCs w:val="20"/>
              </w:rPr>
            </w:pPr>
            <w:hyperlink r:id="rId103" w:history="1">
              <w:r w:rsidR="00FB455D">
                <w:rPr>
                  <w:rStyle w:val="Hyperlink"/>
                  <w:rFonts w:ascii="Arial" w:hAnsi="Arial" w:cs="Arial"/>
                  <w:sz w:val="20"/>
                  <w:szCs w:val="20"/>
                </w:rPr>
                <w:t>Source</w:t>
              </w:r>
            </w:hyperlink>
          </w:p>
        </w:tc>
        <w:tc>
          <w:tcPr>
            <w:tcW w:w="1800" w:type="dxa"/>
            <w:shd w:val="clear" w:color="auto" w:fill="CCCCCC"/>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35"/>
              <w:gridCol w:w="480"/>
            </w:tblGrid>
            <w:tr w:rsidR="00FB455D" w14:paraId="2D1AC4F3" w14:textId="77777777">
              <w:trPr>
                <w:tblCellSpacing w:w="15" w:type="dxa"/>
                <w:jc w:val="center"/>
              </w:trPr>
              <w:tc>
                <w:tcPr>
                  <w:tcW w:w="4750" w:type="pct"/>
                  <w:vAlign w:val="center"/>
                  <w:hideMark/>
                </w:tcPr>
                <w:p w14:paraId="236C8535" w14:textId="46749E87" w:rsidR="00FB455D" w:rsidRDefault="002B4300">
                  <w:pPr>
                    <w:rPr>
                      <w:rFonts w:ascii="Arial" w:hAnsi="Arial" w:cs="Arial"/>
                      <w:sz w:val="20"/>
                      <w:szCs w:val="20"/>
                    </w:rPr>
                  </w:pPr>
                  <w:hyperlink r:id="rId104" w:history="1">
                    <w:r w:rsidR="00FB455D">
                      <w:rPr>
                        <w:rStyle w:val="Hyperlink"/>
                        <w:rFonts w:ascii="Arial" w:hAnsi="Arial" w:cs="Arial"/>
                        <w:sz w:val="20"/>
                        <w:szCs w:val="20"/>
                      </w:rPr>
                      <w:t>Download</w:t>
                    </w:r>
                    <w:r w:rsidR="00FB455D">
                      <w:rPr>
                        <w:rFonts w:ascii="Arial" w:hAnsi="Arial" w:cs="Arial"/>
                        <w:noProof/>
                        <w:color w:val="0000FF"/>
                        <w:sz w:val="20"/>
                        <w:szCs w:val="20"/>
                      </w:rPr>
                      <w:drawing>
                        <wp:inline distT="0" distB="0" distL="0" distR="0" wp14:anchorId="6FE1D970" wp14:editId="3A13D22F">
                          <wp:extent cx="123825" cy="123825"/>
                          <wp:effectExtent l="0" t="0" r="9525" b="9525"/>
                          <wp:docPr id="15" name="Picture 15">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w:p>
              </w:tc>
              <w:tc>
                <w:tcPr>
                  <w:tcW w:w="250" w:type="pct"/>
                  <w:vAlign w:val="center"/>
                  <w:hideMark/>
                </w:tcPr>
                <w:p w14:paraId="153F011F" w14:textId="13BD6677" w:rsidR="00FB455D" w:rsidRDefault="00FB455D">
                  <w:pPr>
                    <w:jc w:val="right"/>
                    <w:rPr>
                      <w:rFonts w:ascii="Arial" w:hAnsi="Arial" w:cs="Arial"/>
                      <w:sz w:val="20"/>
                      <w:szCs w:val="20"/>
                    </w:rPr>
                  </w:pPr>
                  <w:r>
                    <w:rPr>
                      <w:rFonts w:ascii="Arial" w:hAnsi="Arial" w:cs="Arial"/>
                      <w:sz w:val="20"/>
                      <w:szCs w:val="20"/>
                    </w:rPr>
                    <w:object w:dxaOrig="225" w:dyaOrig="225" w14:anchorId="465F9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0.3pt;height:18.2pt" o:ole="">
                        <v:imagedata r:id="rId106" o:title=""/>
                      </v:shape>
                      <w:control r:id="rId107" w:name="DefaultOcxName" w:shapeid="_x0000_i1032"/>
                    </w:object>
                  </w:r>
                </w:p>
              </w:tc>
            </w:tr>
          </w:tbl>
          <w:p w14:paraId="77026B13" w14:textId="77777777" w:rsidR="00FB455D" w:rsidRDefault="00FB455D">
            <w:pPr>
              <w:jc w:val="center"/>
              <w:rPr>
                <w:rFonts w:ascii="Arial" w:hAnsi="Arial" w:cs="Arial"/>
                <w:sz w:val="20"/>
                <w:szCs w:val="20"/>
              </w:rPr>
            </w:pPr>
          </w:p>
        </w:tc>
      </w:tr>
      <w:tr w:rsidR="00FB455D" w14:paraId="18263ECB" w14:textId="77777777">
        <w:trPr>
          <w:tblCellSpacing w:w="15" w:type="dxa"/>
          <w:jc w:val="center"/>
        </w:trPr>
        <w:tc>
          <w:tcPr>
            <w:tcW w:w="1050" w:type="dxa"/>
            <w:shd w:val="clear" w:color="auto" w:fill="E6E6FA"/>
            <w:vAlign w:val="center"/>
            <w:hideMark/>
          </w:tcPr>
          <w:p w14:paraId="59F90974" w14:textId="28F41DB6" w:rsidR="00FB455D" w:rsidRDefault="002B4300">
            <w:pPr>
              <w:jc w:val="center"/>
              <w:rPr>
                <w:rFonts w:ascii="Arial" w:hAnsi="Arial" w:cs="Arial"/>
                <w:sz w:val="20"/>
                <w:szCs w:val="20"/>
              </w:rPr>
            </w:pPr>
            <w:hyperlink r:id="rId108" w:history="1">
              <w:r w:rsidR="00FB455D">
                <w:rPr>
                  <w:rStyle w:val="Hyperlink"/>
                  <w:rFonts w:ascii="Arial" w:hAnsi="Arial" w:cs="Arial"/>
                  <w:sz w:val="20"/>
                  <w:szCs w:val="20"/>
                </w:rPr>
                <w:t>MDS22293</w:t>
              </w:r>
            </w:hyperlink>
          </w:p>
        </w:tc>
        <w:tc>
          <w:tcPr>
            <w:tcW w:w="750" w:type="dxa"/>
            <w:shd w:val="clear" w:color="auto" w:fill="E6E6FA"/>
            <w:vAlign w:val="center"/>
            <w:hideMark/>
          </w:tcPr>
          <w:p w14:paraId="41EC80E8"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291A0EFD" w14:textId="77777777" w:rsidR="00FB455D" w:rsidRDefault="00FB455D">
            <w:pPr>
              <w:jc w:val="center"/>
              <w:rPr>
                <w:rFonts w:ascii="Arial" w:hAnsi="Arial" w:cs="Arial"/>
                <w:sz w:val="20"/>
                <w:szCs w:val="20"/>
              </w:rPr>
            </w:pPr>
            <w:r>
              <w:rPr>
                <w:rFonts w:ascii="Arial" w:hAnsi="Arial" w:cs="Arial"/>
                <w:sz w:val="20"/>
                <w:szCs w:val="20"/>
              </w:rPr>
              <w:t>00769</w:t>
            </w:r>
          </w:p>
        </w:tc>
        <w:tc>
          <w:tcPr>
            <w:tcW w:w="1050" w:type="dxa"/>
            <w:shd w:val="clear" w:color="auto" w:fill="E6E6FA"/>
            <w:vAlign w:val="center"/>
            <w:hideMark/>
          </w:tcPr>
          <w:p w14:paraId="67BDB70E"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E6E6FA"/>
            <w:vAlign w:val="center"/>
            <w:hideMark/>
          </w:tcPr>
          <w:p w14:paraId="7424884C" w14:textId="77777777" w:rsidR="00FB455D" w:rsidRDefault="00FB455D">
            <w:pPr>
              <w:rPr>
                <w:rFonts w:ascii="Arial" w:hAnsi="Arial" w:cs="Arial"/>
                <w:sz w:val="20"/>
                <w:szCs w:val="20"/>
              </w:rPr>
            </w:pPr>
            <w:r>
              <w:rPr>
                <w:rFonts w:ascii="Arial" w:hAnsi="Arial" w:cs="Arial"/>
                <w:sz w:val="20"/>
                <w:szCs w:val="20"/>
              </w:rPr>
              <w:t>2023-03-20 18:01:49</w:t>
            </w:r>
          </w:p>
        </w:tc>
        <w:tc>
          <w:tcPr>
            <w:tcW w:w="1500" w:type="dxa"/>
            <w:shd w:val="clear" w:color="auto" w:fill="E6E6FA"/>
            <w:vAlign w:val="center"/>
            <w:hideMark/>
          </w:tcPr>
          <w:p w14:paraId="388DC13F"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313B6E9F" w14:textId="77777777" w:rsidR="00FB455D" w:rsidRDefault="00FB455D">
            <w:pPr>
              <w:rPr>
                <w:rFonts w:ascii="Arial" w:hAnsi="Arial" w:cs="Arial"/>
                <w:sz w:val="20"/>
                <w:szCs w:val="20"/>
              </w:rPr>
            </w:pPr>
            <w:r>
              <w:rPr>
                <w:rFonts w:ascii="Arial" w:hAnsi="Arial" w:cs="Arial"/>
                <w:sz w:val="20"/>
                <w:szCs w:val="20"/>
              </w:rPr>
              <w:t>Revised registration of Khronos extensions for 1st edition</w:t>
            </w:r>
          </w:p>
        </w:tc>
        <w:tc>
          <w:tcPr>
            <w:tcW w:w="0" w:type="auto"/>
            <w:shd w:val="clear" w:color="auto" w:fill="E6E6FA"/>
            <w:vAlign w:val="center"/>
            <w:hideMark/>
          </w:tcPr>
          <w:p w14:paraId="500F9058"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81"/>
              <w:gridCol w:w="434"/>
            </w:tblGrid>
            <w:tr w:rsidR="00FB455D" w14:paraId="5E9D397F" w14:textId="77777777">
              <w:trPr>
                <w:tblCellSpacing w:w="15" w:type="dxa"/>
                <w:jc w:val="center"/>
              </w:trPr>
              <w:tc>
                <w:tcPr>
                  <w:tcW w:w="4750" w:type="pct"/>
                  <w:vAlign w:val="center"/>
                  <w:hideMark/>
                </w:tcPr>
                <w:p w14:paraId="00215DDC" w14:textId="6CCC9D38" w:rsidR="00FB455D" w:rsidRDefault="002B4300">
                  <w:pPr>
                    <w:rPr>
                      <w:rFonts w:ascii="Arial" w:hAnsi="Arial" w:cs="Arial"/>
                      <w:sz w:val="20"/>
                      <w:szCs w:val="20"/>
                    </w:rPr>
                  </w:pPr>
                  <w:hyperlink r:id="rId109" w:history="1">
                    <w:r w:rsidR="00FB455D">
                      <w:rPr>
                        <w:rStyle w:val="Hyperlink"/>
                        <w:rFonts w:ascii="Arial" w:hAnsi="Arial" w:cs="Arial"/>
                        <w:sz w:val="20"/>
                        <w:szCs w:val="20"/>
                      </w:rPr>
                      <w:t>MDS22293_WG03_N00769</w:t>
                    </w:r>
                  </w:hyperlink>
                </w:p>
              </w:tc>
              <w:tc>
                <w:tcPr>
                  <w:tcW w:w="250" w:type="pct"/>
                  <w:vAlign w:val="center"/>
                  <w:hideMark/>
                </w:tcPr>
                <w:p w14:paraId="1B1A64E4" w14:textId="5A53014D" w:rsidR="00FB455D" w:rsidRDefault="00FB455D">
                  <w:pPr>
                    <w:jc w:val="right"/>
                    <w:rPr>
                      <w:rFonts w:ascii="Arial" w:hAnsi="Arial" w:cs="Arial"/>
                      <w:sz w:val="20"/>
                      <w:szCs w:val="20"/>
                    </w:rPr>
                  </w:pPr>
                  <w:r>
                    <w:rPr>
                      <w:rFonts w:ascii="Arial" w:hAnsi="Arial" w:cs="Arial"/>
                      <w:sz w:val="20"/>
                      <w:szCs w:val="20"/>
                    </w:rPr>
                    <w:object w:dxaOrig="225" w:dyaOrig="225" w14:anchorId="5C02938A">
                      <v:shape id="_x0000_i1035" type="#_x0000_t75" style="width:20.3pt;height:18.2pt" o:ole="">
                        <v:imagedata r:id="rId106" o:title=""/>
                      </v:shape>
                      <w:control r:id="rId110" w:name="DefaultOcxName1" w:shapeid="_x0000_i1035"/>
                    </w:object>
                  </w:r>
                </w:p>
              </w:tc>
            </w:tr>
          </w:tbl>
          <w:p w14:paraId="50B3ADFA" w14:textId="77777777" w:rsidR="00FB455D" w:rsidRDefault="00FB455D">
            <w:pPr>
              <w:jc w:val="center"/>
              <w:rPr>
                <w:rFonts w:ascii="Arial" w:hAnsi="Arial" w:cs="Arial"/>
                <w:sz w:val="20"/>
                <w:szCs w:val="20"/>
              </w:rPr>
            </w:pPr>
          </w:p>
        </w:tc>
      </w:tr>
      <w:tr w:rsidR="00FB455D" w14:paraId="4F68E4EA" w14:textId="77777777">
        <w:trPr>
          <w:tblCellSpacing w:w="15" w:type="dxa"/>
          <w:jc w:val="center"/>
        </w:trPr>
        <w:tc>
          <w:tcPr>
            <w:tcW w:w="1050" w:type="dxa"/>
            <w:shd w:val="clear" w:color="auto" w:fill="FFFFFF"/>
            <w:vAlign w:val="center"/>
            <w:hideMark/>
          </w:tcPr>
          <w:p w14:paraId="0E43A59A" w14:textId="39DA3906" w:rsidR="00FB455D" w:rsidRDefault="002B4300">
            <w:pPr>
              <w:jc w:val="center"/>
              <w:rPr>
                <w:rFonts w:ascii="Arial" w:hAnsi="Arial" w:cs="Arial"/>
                <w:sz w:val="20"/>
                <w:szCs w:val="20"/>
              </w:rPr>
            </w:pPr>
            <w:hyperlink r:id="rId111" w:history="1">
              <w:r w:rsidR="00FB455D">
                <w:rPr>
                  <w:rStyle w:val="Hyperlink"/>
                  <w:rFonts w:ascii="Arial" w:hAnsi="Arial" w:cs="Arial"/>
                  <w:sz w:val="20"/>
                  <w:szCs w:val="20"/>
                </w:rPr>
                <w:t>MDS22339</w:t>
              </w:r>
            </w:hyperlink>
          </w:p>
        </w:tc>
        <w:tc>
          <w:tcPr>
            <w:tcW w:w="750" w:type="dxa"/>
            <w:shd w:val="clear" w:color="auto" w:fill="FFFFFF"/>
            <w:vAlign w:val="center"/>
            <w:hideMark/>
          </w:tcPr>
          <w:p w14:paraId="5434ACBB"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03D36D16" w14:textId="77777777" w:rsidR="00FB455D" w:rsidRDefault="00FB455D">
            <w:pPr>
              <w:jc w:val="center"/>
              <w:rPr>
                <w:rFonts w:ascii="Arial" w:hAnsi="Arial" w:cs="Arial"/>
                <w:sz w:val="20"/>
                <w:szCs w:val="20"/>
              </w:rPr>
            </w:pPr>
            <w:r>
              <w:rPr>
                <w:rFonts w:ascii="Arial" w:hAnsi="Arial" w:cs="Arial"/>
                <w:sz w:val="20"/>
                <w:szCs w:val="20"/>
              </w:rPr>
              <w:t>00815</w:t>
            </w:r>
          </w:p>
        </w:tc>
        <w:tc>
          <w:tcPr>
            <w:tcW w:w="1050" w:type="dxa"/>
            <w:shd w:val="clear" w:color="auto" w:fill="FFFFFF"/>
            <w:vAlign w:val="center"/>
            <w:hideMark/>
          </w:tcPr>
          <w:p w14:paraId="610C8EBA"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FFFFFF"/>
            <w:vAlign w:val="center"/>
            <w:hideMark/>
          </w:tcPr>
          <w:p w14:paraId="39CC5614" w14:textId="77777777" w:rsidR="00FB455D" w:rsidRDefault="00FB455D">
            <w:pPr>
              <w:rPr>
                <w:rFonts w:ascii="Arial" w:hAnsi="Arial" w:cs="Arial"/>
                <w:sz w:val="20"/>
                <w:szCs w:val="20"/>
              </w:rPr>
            </w:pPr>
            <w:r>
              <w:rPr>
                <w:rFonts w:ascii="Arial" w:hAnsi="Arial" w:cs="Arial"/>
                <w:sz w:val="20"/>
                <w:szCs w:val="20"/>
              </w:rPr>
              <w:t>2023-04-24 10:03:30</w:t>
            </w:r>
          </w:p>
        </w:tc>
        <w:tc>
          <w:tcPr>
            <w:tcW w:w="1500" w:type="dxa"/>
            <w:shd w:val="clear" w:color="auto" w:fill="FFFFFF"/>
            <w:vAlign w:val="center"/>
            <w:hideMark/>
          </w:tcPr>
          <w:p w14:paraId="6F0F154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30B13B96"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FFFFFF"/>
            <w:vAlign w:val="center"/>
            <w:hideMark/>
          </w:tcPr>
          <w:p w14:paraId="1A47B2DA"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144AABAB" w14:textId="77777777">
              <w:trPr>
                <w:tblCellSpacing w:w="15" w:type="dxa"/>
                <w:jc w:val="center"/>
              </w:trPr>
              <w:tc>
                <w:tcPr>
                  <w:tcW w:w="4750" w:type="pct"/>
                  <w:vAlign w:val="center"/>
                  <w:hideMark/>
                </w:tcPr>
                <w:p w14:paraId="4BA50201" w14:textId="08F53E16" w:rsidR="00FB455D" w:rsidRDefault="002B4300">
                  <w:pPr>
                    <w:rPr>
                      <w:rFonts w:ascii="Arial" w:hAnsi="Arial" w:cs="Arial"/>
                      <w:sz w:val="20"/>
                      <w:szCs w:val="20"/>
                    </w:rPr>
                  </w:pPr>
                  <w:hyperlink r:id="rId112" w:history="1">
                    <w:r w:rsidR="00FB455D">
                      <w:rPr>
                        <w:rStyle w:val="Hyperlink"/>
                        <w:rFonts w:ascii="Arial" w:hAnsi="Arial" w:cs="Arial"/>
                        <w:sz w:val="20"/>
                        <w:szCs w:val="20"/>
                      </w:rPr>
                      <w:t>MDS22339_WG03_N00815</w:t>
                    </w:r>
                  </w:hyperlink>
                </w:p>
              </w:tc>
            </w:tr>
          </w:tbl>
          <w:p w14:paraId="0FA887A8" w14:textId="77777777" w:rsidR="00FB455D" w:rsidRDefault="00FB455D">
            <w:pPr>
              <w:jc w:val="center"/>
              <w:rPr>
                <w:rFonts w:ascii="Arial" w:hAnsi="Arial" w:cs="Arial"/>
                <w:sz w:val="20"/>
                <w:szCs w:val="20"/>
              </w:rPr>
            </w:pPr>
          </w:p>
        </w:tc>
      </w:tr>
    </w:tbl>
    <w:p w14:paraId="76C53C15" w14:textId="463E2898" w:rsidR="005F4B08" w:rsidRDefault="005F4B08" w:rsidP="005F4B08">
      <w:pPr>
        <w:pStyle w:val="Heading2"/>
        <w:keepLines w:val="0"/>
        <w:widowControl/>
        <w:numPr>
          <w:ilvl w:val="1"/>
          <w:numId w:val="1"/>
        </w:numPr>
        <w:autoSpaceDE/>
        <w:autoSpaceDN/>
        <w:spacing w:before="240" w:after="60"/>
        <w:jc w:val="both"/>
      </w:pPr>
      <w:bookmarkStart w:id="398" w:name="_Toc165311423"/>
      <w:r>
        <w:t>Communication at MPEG#14</w:t>
      </w:r>
      <w:r w:rsidR="002A3FB8">
        <w:t>2</w:t>
      </w:r>
      <w:bookmarkEnd w:id="398"/>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22"/>
        <w:gridCol w:w="387"/>
        <w:gridCol w:w="586"/>
        <w:gridCol w:w="796"/>
        <w:gridCol w:w="796"/>
        <w:gridCol w:w="680"/>
        <w:gridCol w:w="1006"/>
        <w:gridCol w:w="785"/>
        <w:gridCol w:w="2962"/>
      </w:tblGrid>
      <w:tr w:rsidR="00FB455D" w14:paraId="15766D8D" w14:textId="77777777">
        <w:trPr>
          <w:gridAfter w:val="8"/>
          <w:wAfter w:w="13485" w:type="dxa"/>
          <w:tblCellSpacing w:w="15" w:type="dxa"/>
          <w:jc w:val="center"/>
        </w:trPr>
        <w:tc>
          <w:tcPr>
            <w:tcW w:w="0" w:type="auto"/>
            <w:vAlign w:val="center"/>
            <w:hideMark/>
          </w:tcPr>
          <w:p w14:paraId="6040151A" w14:textId="77777777" w:rsidR="00FB455D" w:rsidRDefault="00FB455D">
            <w:pPr>
              <w:rPr>
                <w:rFonts w:eastAsia="Times New Roman"/>
                <w:sz w:val="20"/>
                <w:szCs w:val="20"/>
              </w:rPr>
            </w:pPr>
          </w:p>
        </w:tc>
      </w:tr>
      <w:tr w:rsidR="00FB455D" w14:paraId="529EEB0A" w14:textId="77777777">
        <w:trPr>
          <w:tblCellSpacing w:w="15" w:type="dxa"/>
          <w:jc w:val="center"/>
        </w:trPr>
        <w:tc>
          <w:tcPr>
            <w:tcW w:w="1050" w:type="dxa"/>
            <w:shd w:val="clear" w:color="auto" w:fill="E6E6FA"/>
            <w:vAlign w:val="center"/>
            <w:hideMark/>
          </w:tcPr>
          <w:p w14:paraId="7B556B4C" w14:textId="287565C5" w:rsidR="00FB455D" w:rsidRDefault="002B4300">
            <w:pPr>
              <w:jc w:val="center"/>
              <w:rPr>
                <w:rFonts w:ascii="Arial" w:hAnsi="Arial" w:cs="Arial"/>
                <w:sz w:val="20"/>
                <w:szCs w:val="20"/>
              </w:rPr>
            </w:pPr>
            <w:hyperlink r:id="rId113" w:history="1">
              <w:r w:rsidR="00FB455D">
                <w:rPr>
                  <w:rStyle w:val="Hyperlink"/>
                  <w:rFonts w:ascii="Arial" w:hAnsi="Arial" w:cs="Arial"/>
                  <w:sz w:val="20"/>
                  <w:szCs w:val="20"/>
                </w:rPr>
                <w:t>MDS22619</w:t>
              </w:r>
            </w:hyperlink>
          </w:p>
        </w:tc>
        <w:tc>
          <w:tcPr>
            <w:tcW w:w="750" w:type="dxa"/>
            <w:shd w:val="clear" w:color="auto" w:fill="E6E6FA"/>
            <w:vAlign w:val="center"/>
            <w:hideMark/>
          </w:tcPr>
          <w:p w14:paraId="170241D7"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CA49911" w14:textId="77777777" w:rsidR="00FB455D" w:rsidRDefault="00FB455D">
            <w:pPr>
              <w:jc w:val="center"/>
              <w:rPr>
                <w:rFonts w:ascii="Arial" w:hAnsi="Arial" w:cs="Arial"/>
                <w:sz w:val="20"/>
                <w:szCs w:val="20"/>
              </w:rPr>
            </w:pPr>
            <w:r>
              <w:rPr>
                <w:rFonts w:ascii="Arial" w:hAnsi="Arial" w:cs="Arial"/>
                <w:sz w:val="20"/>
                <w:szCs w:val="20"/>
              </w:rPr>
              <w:t>00877</w:t>
            </w:r>
          </w:p>
        </w:tc>
        <w:tc>
          <w:tcPr>
            <w:tcW w:w="1050" w:type="dxa"/>
            <w:shd w:val="clear" w:color="auto" w:fill="E6E6FA"/>
            <w:vAlign w:val="center"/>
            <w:hideMark/>
          </w:tcPr>
          <w:p w14:paraId="6190F159"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1087CAD0" w14:textId="77777777" w:rsidR="00FB455D" w:rsidRDefault="00FB455D">
            <w:pPr>
              <w:rPr>
                <w:rFonts w:ascii="Arial" w:hAnsi="Arial" w:cs="Arial"/>
                <w:sz w:val="20"/>
                <w:szCs w:val="20"/>
              </w:rPr>
            </w:pPr>
          </w:p>
        </w:tc>
        <w:tc>
          <w:tcPr>
            <w:tcW w:w="1500" w:type="dxa"/>
            <w:shd w:val="clear" w:color="auto" w:fill="E6E6FA"/>
            <w:vAlign w:val="center"/>
            <w:hideMark/>
          </w:tcPr>
          <w:p w14:paraId="447C3B1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6CF4D885"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0823525E"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18"/>
              <w:gridCol w:w="369"/>
            </w:tblGrid>
            <w:tr w:rsidR="00FB455D" w14:paraId="47F1B16F" w14:textId="77777777">
              <w:trPr>
                <w:tblCellSpacing w:w="15" w:type="dxa"/>
                <w:jc w:val="center"/>
              </w:trPr>
              <w:tc>
                <w:tcPr>
                  <w:tcW w:w="4750" w:type="pct"/>
                  <w:vAlign w:val="center"/>
                  <w:hideMark/>
                </w:tcPr>
                <w:p w14:paraId="4E1B90ED" w14:textId="77777777" w:rsidR="00FB455D" w:rsidRDefault="00FB455D">
                  <w:pPr>
                    <w:rPr>
                      <w:rFonts w:ascii="Arial" w:hAnsi="Arial" w:cs="Arial"/>
                      <w:sz w:val="20"/>
                      <w:szCs w:val="20"/>
                    </w:rPr>
                  </w:pPr>
                  <w:r>
                    <w:rPr>
                      <w:rFonts w:ascii="Arial" w:hAnsi="Arial" w:cs="Arial"/>
                      <w:sz w:val="20"/>
                      <w:szCs w:val="20"/>
                    </w:rPr>
                    <w:t>MDS22619_WG03_N00877</w:t>
                  </w:r>
                </w:p>
              </w:tc>
              <w:tc>
                <w:tcPr>
                  <w:tcW w:w="250" w:type="pct"/>
                  <w:vAlign w:val="center"/>
                  <w:hideMark/>
                </w:tcPr>
                <w:p w14:paraId="1293B775" w14:textId="23D521B1" w:rsidR="00FB455D" w:rsidRDefault="00FB455D">
                  <w:pPr>
                    <w:jc w:val="right"/>
                    <w:rPr>
                      <w:rFonts w:ascii="Arial" w:hAnsi="Arial" w:cs="Arial"/>
                      <w:sz w:val="20"/>
                      <w:szCs w:val="20"/>
                    </w:rPr>
                  </w:pPr>
                  <w:r>
                    <w:rPr>
                      <w:rFonts w:ascii="Arial" w:hAnsi="Arial" w:cs="Arial"/>
                      <w:noProof/>
                      <w:sz w:val="20"/>
                      <w:szCs w:val="20"/>
                    </w:rPr>
                    <w:drawing>
                      <wp:inline distT="0" distB="0" distL="0" distR="0" wp14:anchorId="1B6850C1" wp14:editId="4C9C50D0">
                        <wp:extent cx="190500" cy="190500"/>
                        <wp:effectExtent l="0" t="0" r="0" b="0"/>
                        <wp:docPr id="16" name="Picture 16"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paper with a black line&#10;&#10;Description automatically generated"/>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bl>
          <w:p w14:paraId="1E30D66E" w14:textId="77777777" w:rsidR="00FB455D" w:rsidRDefault="00FB455D">
            <w:pPr>
              <w:jc w:val="center"/>
              <w:rPr>
                <w:rFonts w:ascii="Arial" w:hAnsi="Arial" w:cs="Arial"/>
                <w:sz w:val="20"/>
                <w:szCs w:val="20"/>
              </w:rPr>
            </w:pPr>
          </w:p>
        </w:tc>
      </w:tr>
      <w:tr w:rsidR="00FB455D" w14:paraId="4A78C804" w14:textId="77777777">
        <w:trPr>
          <w:tblCellSpacing w:w="15" w:type="dxa"/>
          <w:jc w:val="center"/>
        </w:trPr>
        <w:tc>
          <w:tcPr>
            <w:tcW w:w="1050" w:type="dxa"/>
            <w:shd w:val="clear" w:color="auto" w:fill="FFFFFF"/>
            <w:vAlign w:val="center"/>
            <w:hideMark/>
          </w:tcPr>
          <w:p w14:paraId="35ABB780" w14:textId="09DA6B30" w:rsidR="00FB455D" w:rsidRDefault="002B4300">
            <w:pPr>
              <w:jc w:val="center"/>
              <w:rPr>
                <w:rFonts w:ascii="Arial" w:hAnsi="Arial" w:cs="Arial"/>
                <w:sz w:val="20"/>
                <w:szCs w:val="20"/>
              </w:rPr>
            </w:pPr>
            <w:hyperlink r:id="rId115" w:history="1">
              <w:r w:rsidR="00FB455D">
                <w:rPr>
                  <w:rStyle w:val="Hyperlink"/>
                  <w:rFonts w:ascii="Arial" w:hAnsi="Arial" w:cs="Arial"/>
                  <w:sz w:val="20"/>
                  <w:szCs w:val="20"/>
                </w:rPr>
                <w:t>MDS22647</w:t>
              </w:r>
            </w:hyperlink>
          </w:p>
        </w:tc>
        <w:tc>
          <w:tcPr>
            <w:tcW w:w="750" w:type="dxa"/>
            <w:shd w:val="clear" w:color="auto" w:fill="FFFFFF"/>
            <w:vAlign w:val="center"/>
            <w:hideMark/>
          </w:tcPr>
          <w:p w14:paraId="17AB6D50"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268D584D" w14:textId="77777777" w:rsidR="00FB455D" w:rsidRDefault="00FB455D">
            <w:pPr>
              <w:jc w:val="center"/>
              <w:rPr>
                <w:rFonts w:ascii="Arial" w:hAnsi="Arial" w:cs="Arial"/>
                <w:sz w:val="20"/>
                <w:szCs w:val="20"/>
              </w:rPr>
            </w:pPr>
            <w:r>
              <w:rPr>
                <w:rFonts w:ascii="Arial" w:hAnsi="Arial" w:cs="Arial"/>
                <w:sz w:val="20"/>
                <w:szCs w:val="20"/>
              </w:rPr>
              <w:t>00904</w:t>
            </w:r>
          </w:p>
        </w:tc>
        <w:tc>
          <w:tcPr>
            <w:tcW w:w="1050" w:type="dxa"/>
            <w:shd w:val="clear" w:color="auto" w:fill="FFFFFF"/>
            <w:vAlign w:val="center"/>
            <w:hideMark/>
          </w:tcPr>
          <w:p w14:paraId="17814B55"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FFFFFF"/>
            <w:vAlign w:val="center"/>
            <w:hideMark/>
          </w:tcPr>
          <w:p w14:paraId="5633A8AF" w14:textId="77777777" w:rsidR="00FB455D" w:rsidRDefault="00FB455D">
            <w:pPr>
              <w:rPr>
                <w:rFonts w:ascii="Arial" w:hAnsi="Arial" w:cs="Arial"/>
                <w:sz w:val="20"/>
                <w:szCs w:val="20"/>
              </w:rPr>
            </w:pPr>
            <w:r>
              <w:rPr>
                <w:rFonts w:ascii="Arial" w:hAnsi="Arial" w:cs="Arial"/>
                <w:sz w:val="20"/>
                <w:szCs w:val="20"/>
              </w:rPr>
              <w:t>2023-07-16 10:41:32</w:t>
            </w:r>
          </w:p>
        </w:tc>
        <w:tc>
          <w:tcPr>
            <w:tcW w:w="1500" w:type="dxa"/>
            <w:shd w:val="clear" w:color="auto" w:fill="FFFFFF"/>
            <w:vAlign w:val="center"/>
            <w:hideMark/>
          </w:tcPr>
          <w:p w14:paraId="16DB333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72499A0D" w14:textId="77777777" w:rsidR="00FB455D" w:rsidRDefault="00FB455D">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CA7DE56"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29"/>
              <w:gridCol w:w="458"/>
            </w:tblGrid>
            <w:tr w:rsidR="00FB455D" w14:paraId="57AFB446" w14:textId="77777777">
              <w:trPr>
                <w:tblCellSpacing w:w="15" w:type="dxa"/>
                <w:jc w:val="center"/>
              </w:trPr>
              <w:tc>
                <w:tcPr>
                  <w:tcW w:w="4750" w:type="pct"/>
                  <w:vAlign w:val="center"/>
                  <w:hideMark/>
                </w:tcPr>
                <w:p w14:paraId="1F09353A" w14:textId="377F7C87" w:rsidR="00FB455D" w:rsidRDefault="002B4300">
                  <w:pPr>
                    <w:rPr>
                      <w:rFonts w:ascii="Arial" w:hAnsi="Arial" w:cs="Arial"/>
                      <w:sz w:val="20"/>
                      <w:szCs w:val="20"/>
                    </w:rPr>
                  </w:pPr>
                  <w:hyperlink r:id="rId116" w:history="1">
                    <w:r w:rsidR="00FB455D">
                      <w:rPr>
                        <w:rStyle w:val="Hyperlink"/>
                        <w:rFonts w:ascii="Arial" w:hAnsi="Arial" w:cs="Arial"/>
                        <w:sz w:val="20"/>
                        <w:szCs w:val="20"/>
                      </w:rPr>
                      <w:t>MDS22647_WG03_N00904</w:t>
                    </w:r>
                  </w:hyperlink>
                </w:p>
              </w:tc>
              <w:tc>
                <w:tcPr>
                  <w:tcW w:w="250" w:type="pct"/>
                  <w:vAlign w:val="center"/>
                  <w:hideMark/>
                </w:tcPr>
                <w:p w14:paraId="3F4BBD73" w14:textId="6E28D446" w:rsidR="00FB455D" w:rsidRDefault="00FB455D">
                  <w:pPr>
                    <w:jc w:val="right"/>
                    <w:rPr>
                      <w:rFonts w:ascii="Arial" w:hAnsi="Arial" w:cs="Arial"/>
                      <w:sz w:val="20"/>
                      <w:szCs w:val="20"/>
                    </w:rPr>
                  </w:pPr>
                  <w:r>
                    <w:rPr>
                      <w:rFonts w:ascii="Arial" w:hAnsi="Arial" w:cs="Arial"/>
                      <w:sz w:val="20"/>
                      <w:szCs w:val="20"/>
                    </w:rPr>
                    <w:object w:dxaOrig="225" w:dyaOrig="225" w14:anchorId="0BEEB91C">
                      <v:shape id="_x0000_i1038" type="#_x0000_t75" style="width:20.3pt;height:18.2pt" o:ole="">
                        <v:imagedata r:id="rId106" o:title=""/>
                      </v:shape>
                      <w:control r:id="rId117" w:name="DefaultOcxName2" w:shapeid="_x0000_i1038"/>
                    </w:object>
                  </w:r>
                </w:p>
              </w:tc>
            </w:tr>
          </w:tbl>
          <w:p w14:paraId="0AA3D6EC" w14:textId="77777777" w:rsidR="00FB455D" w:rsidRDefault="00FB455D">
            <w:pPr>
              <w:jc w:val="center"/>
              <w:rPr>
                <w:rFonts w:ascii="Arial" w:hAnsi="Arial" w:cs="Arial"/>
                <w:sz w:val="20"/>
                <w:szCs w:val="20"/>
              </w:rPr>
            </w:pPr>
          </w:p>
        </w:tc>
      </w:tr>
      <w:tr w:rsidR="00FB455D" w14:paraId="321F84E4" w14:textId="77777777">
        <w:trPr>
          <w:tblCellSpacing w:w="15" w:type="dxa"/>
          <w:jc w:val="center"/>
        </w:trPr>
        <w:tc>
          <w:tcPr>
            <w:tcW w:w="1050" w:type="dxa"/>
            <w:shd w:val="clear" w:color="auto" w:fill="E6E6FA"/>
            <w:vAlign w:val="center"/>
            <w:hideMark/>
          </w:tcPr>
          <w:p w14:paraId="169E28B5" w14:textId="1114FAB6" w:rsidR="00FB455D" w:rsidRDefault="002B4300">
            <w:pPr>
              <w:jc w:val="center"/>
              <w:rPr>
                <w:rFonts w:ascii="Arial" w:hAnsi="Arial" w:cs="Arial"/>
                <w:sz w:val="20"/>
                <w:szCs w:val="20"/>
              </w:rPr>
            </w:pPr>
            <w:hyperlink r:id="rId118" w:history="1">
              <w:r w:rsidR="00FB455D">
                <w:rPr>
                  <w:rStyle w:val="Hyperlink"/>
                  <w:rFonts w:ascii="Arial" w:hAnsi="Arial" w:cs="Arial"/>
                  <w:sz w:val="20"/>
                  <w:szCs w:val="20"/>
                </w:rPr>
                <w:t>MDS22679</w:t>
              </w:r>
            </w:hyperlink>
          </w:p>
        </w:tc>
        <w:tc>
          <w:tcPr>
            <w:tcW w:w="750" w:type="dxa"/>
            <w:shd w:val="clear" w:color="auto" w:fill="E6E6FA"/>
            <w:vAlign w:val="center"/>
            <w:hideMark/>
          </w:tcPr>
          <w:p w14:paraId="4C8C66C5"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14F6431" w14:textId="77777777" w:rsidR="00FB455D" w:rsidRDefault="00FB455D">
            <w:pPr>
              <w:jc w:val="center"/>
              <w:rPr>
                <w:rFonts w:ascii="Arial" w:hAnsi="Arial" w:cs="Arial"/>
                <w:sz w:val="20"/>
                <w:szCs w:val="20"/>
              </w:rPr>
            </w:pPr>
            <w:r>
              <w:rPr>
                <w:rFonts w:ascii="Arial" w:hAnsi="Arial" w:cs="Arial"/>
                <w:sz w:val="20"/>
                <w:szCs w:val="20"/>
              </w:rPr>
              <w:t>00918</w:t>
            </w:r>
          </w:p>
        </w:tc>
        <w:tc>
          <w:tcPr>
            <w:tcW w:w="1050" w:type="dxa"/>
            <w:shd w:val="clear" w:color="auto" w:fill="E6E6FA"/>
            <w:vAlign w:val="center"/>
            <w:hideMark/>
          </w:tcPr>
          <w:p w14:paraId="1DC3705D"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6DBA5AFA" w14:textId="77777777" w:rsidR="00FB455D" w:rsidRDefault="00FB455D">
            <w:pPr>
              <w:rPr>
                <w:rFonts w:ascii="Arial" w:hAnsi="Arial" w:cs="Arial"/>
                <w:sz w:val="20"/>
                <w:szCs w:val="20"/>
              </w:rPr>
            </w:pPr>
            <w:r>
              <w:rPr>
                <w:rFonts w:ascii="Arial" w:hAnsi="Arial" w:cs="Arial"/>
                <w:sz w:val="20"/>
                <w:szCs w:val="20"/>
              </w:rPr>
              <w:t>2023-05-11 17:15:03</w:t>
            </w:r>
          </w:p>
        </w:tc>
        <w:tc>
          <w:tcPr>
            <w:tcW w:w="1500" w:type="dxa"/>
            <w:shd w:val="clear" w:color="auto" w:fill="E6E6FA"/>
            <w:vAlign w:val="center"/>
            <w:hideMark/>
          </w:tcPr>
          <w:p w14:paraId="214115B1"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6000" w:type="dxa"/>
            <w:shd w:val="clear" w:color="auto" w:fill="E6E6FA"/>
            <w:vAlign w:val="center"/>
            <w:hideMark/>
          </w:tcPr>
          <w:p w14:paraId="58E9FE4B" w14:textId="77777777" w:rsidR="00FB455D" w:rsidRDefault="00FB455D">
            <w:pPr>
              <w:rPr>
                <w:rFonts w:ascii="Arial" w:hAnsi="Arial" w:cs="Arial"/>
                <w:sz w:val="20"/>
                <w:szCs w:val="20"/>
              </w:rPr>
            </w:pPr>
            <w:r>
              <w:rPr>
                <w:rFonts w:ascii="Arial" w:hAnsi="Arial" w:cs="Arial"/>
                <w:sz w:val="20"/>
                <w:szCs w:val="20"/>
              </w:rPr>
              <w:t>Liaison statement to Khronos on MPEG-I Scene Description Status update</w:t>
            </w:r>
          </w:p>
        </w:tc>
        <w:tc>
          <w:tcPr>
            <w:tcW w:w="0" w:type="auto"/>
            <w:shd w:val="clear" w:color="auto" w:fill="E6E6FA"/>
            <w:vAlign w:val="center"/>
            <w:hideMark/>
          </w:tcPr>
          <w:p w14:paraId="23CD58AB"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06FB799A" w14:textId="77777777">
              <w:trPr>
                <w:tblCellSpacing w:w="15" w:type="dxa"/>
                <w:jc w:val="center"/>
              </w:trPr>
              <w:tc>
                <w:tcPr>
                  <w:tcW w:w="4750" w:type="pct"/>
                  <w:vAlign w:val="center"/>
                  <w:hideMark/>
                </w:tcPr>
                <w:p w14:paraId="17CF4E4C" w14:textId="57696CB2" w:rsidR="00FB455D" w:rsidRDefault="002B4300">
                  <w:pPr>
                    <w:rPr>
                      <w:rFonts w:ascii="Arial" w:hAnsi="Arial" w:cs="Arial"/>
                      <w:sz w:val="20"/>
                      <w:szCs w:val="20"/>
                    </w:rPr>
                  </w:pPr>
                  <w:hyperlink r:id="rId119" w:history="1">
                    <w:r w:rsidR="00FB455D">
                      <w:rPr>
                        <w:rStyle w:val="Hyperlink"/>
                        <w:rFonts w:ascii="Arial" w:hAnsi="Arial" w:cs="Arial"/>
                        <w:sz w:val="20"/>
                        <w:szCs w:val="20"/>
                      </w:rPr>
                      <w:t>MDS22679_WG03_N00918</w:t>
                    </w:r>
                  </w:hyperlink>
                </w:p>
              </w:tc>
            </w:tr>
          </w:tbl>
          <w:p w14:paraId="7874C110" w14:textId="77777777" w:rsidR="00FB455D" w:rsidRDefault="00FB455D">
            <w:pPr>
              <w:jc w:val="center"/>
              <w:rPr>
                <w:rFonts w:ascii="Arial" w:hAnsi="Arial" w:cs="Arial"/>
                <w:sz w:val="20"/>
                <w:szCs w:val="20"/>
              </w:rPr>
            </w:pPr>
          </w:p>
        </w:tc>
      </w:tr>
    </w:tbl>
    <w:p w14:paraId="031ED439" w14:textId="77777777" w:rsidR="005F4B08" w:rsidRDefault="005F4B08" w:rsidP="005529B1"/>
    <w:p w14:paraId="18EC9C99" w14:textId="7B808B31" w:rsidR="00FE10F4" w:rsidRDefault="00FE10F4" w:rsidP="00FE10F4">
      <w:pPr>
        <w:pStyle w:val="Heading2"/>
        <w:keepLines w:val="0"/>
        <w:widowControl/>
        <w:numPr>
          <w:ilvl w:val="1"/>
          <w:numId w:val="1"/>
        </w:numPr>
        <w:autoSpaceDE/>
        <w:autoSpaceDN/>
        <w:spacing w:before="240" w:after="60"/>
        <w:jc w:val="both"/>
      </w:pPr>
      <w:bookmarkStart w:id="399" w:name="_Toc165311424"/>
      <w:r>
        <w:t>Communication from MPEG#143</w:t>
      </w:r>
      <w:bookmarkEnd w:id="399"/>
    </w:p>
    <w:p w14:paraId="492985C3" w14:textId="26FCC02A" w:rsidR="00FE10F4" w:rsidRDefault="00FE10F4" w:rsidP="00FE10F4">
      <w:r>
        <w:t>No communication, but MPEG was invited by Khronos to a meetup that was finally scheduled on July 13, 2023.</w:t>
      </w:r>
    </w:p>
    <w:p w14:paraId="58FD7091" w14:textId="77777777" w:rsidR="00FE10F4" w:rsidRDefault="00FE10F4" w:rsidP="00FE10F4"/>
    <w:p w14:paraId="0DD445A4" w14:textId="6182994B" w:rsidR="00FE10F4" w:rsidRDefault="00FE10F4" w:rsidP="00FE10F4">
      <w:pPr>
        <w:rPr>
          <w:rFonts w:ascii="Calibri" w:hAnsi="Calibri" w:cs="Calibri"/>
        </w:rPr>
      </w:pPr>
      <w:r>
        <w:t xml:space="preserve">Details of the event are here: </w:t>
      </w:r>
      <w:hyperlink r:id="rId120" w:history="1">
        <w:r>
          <w:rPr>
            <w:rStyle w:val="Hyperlink"/>
          </w:rPr>
          <w:t>https://www.khronos.org/events/gltf-meetup-July2023</w:t>
        </w:r>
      </w:hyperlink>
    </w:p>
    <w:p w14:paraId="23806BB0" w14:textId="2791727B"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Public Slides in pdf: </w:t>
      </w:r>
      <w:hyperlink r:id="rId121"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10B000E1" w14:textId="164361A1"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Video recording: </w:t>
      </w:r>
      <w:hyperlink r:id="rId122"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4B1E6538" w14:textId="77777777" w:rsidR="00FE10F4" w:rsidRPr="00B2766B" w:rsidRDefault="00FE10F4" w:rsidP="00FE10F4"/>
    <w:p w14:paraId="22B51B7F" w14:textId="7AD8DBD5" w:rsidR="00FE10F4" w:rsidRDefault="00FE10F4" w:rsidP="005529B1">
      <w:pPr>
        <w:rPr>
          <w:ins w:id="400" w:author="Thomas Stockhammer" w:date="2024-04-29T19:28:00Z"/>
        </w:rPr>
      </w:pPr>
      <w:r>
        <w:t xml:space="preserve">In addition, Khronos invited to use the presentation and the transcript of the webinar to transfer this into a blog. This effort will happen over the next few </w:t>
      </w:r>
      <w:proofErr w:type="gramStart"/>
      <w:r>
        <w:t>weeks</w:t>
      </w:r>
      <w:proofErr w:type="gramEnd"/>
      <w:r>
        <w:t xml:space="preserve"> and we will share the draft with MPEG colleagues for comments.</w:t>
      </w:r>
    </w:p>
    <w:p w14:paraId="7AEA116A" w14:textId="13C70447" w:rsidR="002B4300" w:rsidRDefault="002B4300" w:rsidP="002B4300">
      <w:pPr>
        <w:pStyle w:val="Heading2"/>
        <w:keepLines w:val="0"/>
        <w:widowControl/>
        <w:numPr>
          <w:ilvl w:val="1"/>
          <w:numId w:val="1"/>
        </w:numPr>
        <w:autoSpaceDE/>
        <w:autoSpaceDN/>
        <w:spacing w:before="240" w:after="60"/>
        <w:jc w:val="both"/>
        <w:rPr>
          <w:ins w:id="401" w:author="Thomas Stockhammer" w:date="2024-04-29T19:29:00Z"/>
        </w:rPr>
      </w:pPr>
      <w:ins w:id="402" w:author="Thomas Stockhammer" w:date="2024-04-29T19:28:00Z">
        <w:r>
          <w:t>Communication from MPEG#14</w:t>
        </w:r>
        <w:r>
          <w:t>4</w:t>
        </w:r>
      </w:ins>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7"/>
        <w:gridCol w:w="424"/>
        <w:gridCol w:w="625"/>
        <w:gridCol w:w="851"/>
        <w:gridCol w:w="138"/>
        <w:gridCol w:w="756"/>
        <w:gridCol w:w="1306"/>
        <w:gridCol w:w="827"/>
        <w:gridCol w:w="3016"/>
      </w:tblGrid>
      <w:tr w:rsidR="002B4300" w14:paraId="792F9709" w14:textId="77777777">
        <w:trPr>
          <w:gridAfter w:val="8"/>
          <w:wAfter w:w="13485" w:type="dxa"/>
          <w:tblCellSpacing w:w="15" w:type="dxa"/>
          <w:jc w:val="center"/>
          <w:ins w:id="403" w:author="Thomas Stockhammer" w:date="2024-04-29T19:29:00Z"/>
        </w:trPr>
        <w:tc>
          <w:tcPr>
            <w:tcW w:w="0" w:type="auto"/>
            <w:vAlign w:val="center"/>
            <w:hideMark/>
          </w:tcPr>
          <w:p w14:paraId="43784D05" w14:textId="77777777" w:rsidR="002B4300" w:rsidRDefault="002B4300">
            <w:pPr>
              <w:rPr>
                <w:ins w:id="404" w:author="Thomas Stockhammer" w:date="2024-04-29T19:29:00Z"/>
                <w:rFonts w:eastAsia="Times New Roman"/>
                <w:sz w:val="20"/>
                <w:szCs w:val="20"/>
              </w:rPr>
            </w:pPr>
          </w:p>
        </w:tc>
      </w:tr>
      <w:tr w:rsidR="002B4300" w14:paraId="2B6446A7" w14:textId="77777777">
        <w:trPr>
          <w:tblCellSpacing w:w="15" w:type="dxa"/>
          <w:jc w:val="center"/>
          <w:ins w:id="405" w:author="Thomas Stockhammer" w:date="2024-04-29T19:29:00Z"/>
        </w:trPr>
        <w:tc>
          <w:tcPr>
            <w:tcW w:w="1050" w:type="dxa"/>
            <w:shd w:val="clear" w:color="auto" w:fill="E6E6FA"/>
            <w:vAlign w:val="center"/>
            <w:hideMark/>
          </w:tcPr>
          <w:p w14:paraId="31C2311A" w14:textId="77777777" w:rsidR="002B4300" w:rsidRDefault="002B4300">
            <w:pPr>
              <w:jc w:val="center"/>
              <w:rPr>
                <w:ins w:id="406" w:author="Thomas Stockhammer" w:date="2024-04-29T19:29:00Z"/>
                <w:rFonts w:ascii="Arial" w:hAnsi="Arial" w:cs="Arial"/>
                <w:sz w:val="20"/>
                <w:szCs w:val="20"/>
              </w:rPr>
            </w:pPr>
            <w:ins w:id="407" w:author="Thomas Stockhammer" w:date="2024-04-29T19:29:00Z">
              <w:r>
                <w:rPr>
                  <w:rFonts w:ascii="Arial" w:hAnsi="Arial" w:cs="Arial"/>
                  <w:sz w:val="20"/>
                  <w:szCs w:val="20"/>
                </w:rPr>
                <w:fldChar w:fldCharType="begin"/>
              </w:r>
              <w:r>
                <w:rPr>
                  <w:rFonts w:ascii="Arial" w:hAnsi="Arial" w:cs="Arial"/>
                  <w:sz w:val="20"/>
                  <w:szCs w:val="20"/>
                </w:rPr>
                <w:instrText>HYPERLINK "https://dms.mpeg.expert/doc_end_user/current_document.php?id=90514&amp;id_meeting=196"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MDS23188</w:t>
              </w:r>
              <w:r>
                <w:rPr>
                  <w:rFonts w:ascii="Arial" w:hAnsi="Arial" w:cs="Arial"/>
                  <w:sz w:val="20"/>
                  <w:szCs w:val="20"/>
                </w:rPr>
                <w:fldChar w:fldCharType="end"/>
              </w:r>
            </w:ins>
          </w:p>
        </w:tc>
        <w:tc>
          <w:tcPr>
            <w:tcW w:w="750" w:type="dxa"/>
            <w:shd w:val="clear" w:color="auto" w:fill="E6E6FA"/>
            <w:vAlign w:val="center"/>
            <w:hideMark/>
          </w:tcPr>
          <w:p w14:paraId="01E27D9A" w14:textId="77777777" w:rsidR="002B4300" w:rsidRDefault="002B4300">
            <w:pPr>
              <w:jc w:val="center"/>
              <w:rPr>
                <w:ins w:id="408" w:author="Thomas Stockhammer" w:date="2024-04-29T19:29:00Z"/>
                <w:rFonts w:ascii="Arial" w:hAnsi="Arial" w:cs="Arial"/>
                <w:sz w:val="20"/>
                <w:szCs w:val="20"/>
              </w:rPr>
            </w:pPr>
            <w:ins w:id="409" w:author="Thomas Stockhammer" w:date="2024-04-29T19:29:00Z">
              <w:r>
                <w:rPr>
                  <w:rFonts w:ascii="Arial" w:hAnsi="Arial" w:cs="Arial"/>
                  <w:sz w:val="20"/>
                  <w:szCs w:val="20"/>
                </w:rPr>
                <w:t>WG 03</w:t>
              </w:r>
            </w:ins>
          </w:p>
        </w:tc>
        <w:tc>
          <w:tcPr>
            <w:tcW w:w="750" w:type="dxa"/>
            <w:shd w:val="clear" w:color="auto" w:fill="E6E6FA"/>
            <w:vAlign w:val="center"/>
            <w:hideMark/>
          </w:tcPr>
          <w:p w14:paraId="68F93789" w14:textId="77777777" w:rsidR="002B4300" w:rsidRDefault="002B4300">
            <w:pPr>
              <w:jc w:val="center"/>
              <w:rPr>
                <w:ins w:id="410" w:author="Thomas Stockhammer" w:date="2024-04-29T19:29:00Z"/>
                <w:rFonts w:ascii="Arial" w:hAnsi="Arial" w:cs="Arial"/>
                <w:sz w:val="20"/>
                <w:szCs w:val="20"/>
              </w:rPr>
            </w:pPr>
            <w:ins w:id="411" w:author="Thomas Stockhammer" w:date="2024-04-29T19:29:00Z">
              <w:r>
                <w:rPr>
                  <w:rFonts w:ascii="Arial" w:hAnsi="Arial" w:cs="Arial"/>
                  <w:sz w:val="20"/>
                  <w:szCs w:val="20"/>
                </w:rPr>
                <w:t>01035</w:t>
              </w:r>
            </w:ins>
          </w:p>
        </w:tc>
        <w:tc>
          <w:tcPr>
            <w:tcW w:w="1050" w:type="dxa"/>
            <w:shd w:val="clear" w:color="auto" w:fill="E6E6FA"/>
            <w:vAlign w:val="center"/>
            <w:hideMark/>
          </w:tcPr>
          <w:p w14:paraId="3BD484A0" w14:textId="77777777" w:rsidR="002B4300" w:rsidRDefault="002B4300">
            <w:pPr>
              <w:rPr>
                <w:ins w:id="412" w:author="Thomas Stockhammer" w:date="2024-04-29T19:29:00Z"/>
                <w:rFonts w:ascii="Arial" w:hAnsi="Arial" w:cs="Arial"/>
                <w:sz w:val="20"/>
                <w:szCs w:val="20"/>
              </w:rPr>
            </w:pPr>
            <w:ins w:id="413" w:author="Thomas Stockhammer" w:date="2024-04-29T19:29:00Z">
              <w:r>
                <w:rPr>
                  <w:rFonts w:ascii="Arial" w:hAnsi="Arial" w:cs="Arial"/>
                  <w:sz w:val="20"/>
                  <w:szCs w:val="20"/>
                </w:rPr>
                <w:t>2023-10-20 22:21:23</w:t>
              </w:r>
            </w:ins>
          </w:p>
        </w:tc>
        <w:tc>
          <w:tcPr>
            <w:tcW w:w="1500" w:type="dxa"/>
            <w:shd w:val="clear" w:color="auto" w:fill="E6E6FA"/>
            <w:vAlign w:val="center"/>
            <w:hideMark/>
          </w:tcPr>
          <w:p w14:paraId="62F0B049" w14:textId="77777777" w:rsidR="002B4300" w:rsidRDefault="002B4300">
            <w:pPr>
              <w:rPr>
                <w:ins w:id="414" w:author="Thomas Stockhammer" w:date="2024-04-29T19:29:00Z"/>
                <w:rFonts w:ascii="Arial" w:hAnsi="Arial" w:cs="Arial"/>
                <w:sz w:val="20"/>
                <w:szCs w:val="20"/>
              </w:rPr>
            </w:pPr>
          </w:p>
        </w:tc>
        <w:tc>
          <w:tcPr>
            <w:tcW w:w="1500" w:type="dxa"/>
            <w:shd w:val="clear" w:color="auto" w:fill="E6E6FA"/>
            <w:vAlign w:val="center"/>
            <w:hideMark/>
          </w:tcPr>
          <w:p w14:paraId="46A7C945" w14:textId="77777777" w:rsidR="002B4300" w:rsidRDefault="002B4300">
            <w:pPr>
              <w:rPr>
                <w:ins w:id="415" w:author="Thomas Stockhammer" w:date="2024-04-29T19:29:00Z"/>
                <w:rFonts w:ascii="Arial" w:hAnsi="Arial" w:cs="Arial"/>
                <w:sz w:val="20"/>
                <w:szCs w:val="20"/>
              </w:rPr>
            </w:pPr>
            <w:ins w:id="416" w:author="Thomas Stockhammer" w:date="2024-04-29T19:29:00Z">
              <w:r>
                <w:rPr>
                  <w:rFonts w:ascii="Arial" w:hAnsi="Arial" w:cs="Arial"/>
                  <w:sz w:val="20"/>
                  <w:szCs w:val="20"/>
                </w:rPr>
                <w:t>WG 03</w:t>
              </w:r>
              <w:r>
                <w:rPr>
                  <w:rFonts w:ascii="Arial" w:hAnsi="Arial" w:cs="Arial"/>
                  <w:sz w:val="20"/>
                  <w:szCs w:val="20"/>
                </w:rPr>
                <w:br/>
                <w:t>MPEG-I</w:t>
              </w:r>
            </w:ins>
          </w:p>
        </w:tc>
        <w:tc>
          <w:tcPr>
            <w:tcW w:w="6000" w:type="dxa"/>
            <w:shd w:val="clear" w:color="auto" w:fill="E6E6FA"/>
            <w:vAlign w:val="center"/>
            <w:hideMark/>
          </w:tcPr>
          <w:p w14:paraId="2DE1335C" w14:textId="77777777" w:rsidR="002B4300" w:rsidRDefault="002B4300">
            <w:pPr>
              <w:rPr>
                <w:ins w:id="417" w:author="Thomas Stockhammer" w:date="2024-04-29T19:29:00Z"/>
                <w:rFonts w:ascii="Arial" w:hAnsi="Arial" w:cs="Arial"/>
                <w:sz w:val="20"/>
                <w:szCs w:val="20"/>
              </w:rPr>
            </w:pPr>
            <w:ins w:id="418" w:author="Thomas Stockhammer" w:date="2024-04-29T19:29:00Z">
              <w:r>
                <w:rPr>
                  <w:rFonts w:ascii="Arial" w:hAnsi="Arial" w:cs="Arial"/>
                  <w:sz w:val="20"/>
                  <w:szCs w:val="20"/>
                </w:rPr>
                <w:t>Draft registration of Khronos extensions 2nd edition</w:t>
              </w:r>
            </w:ins>
          </w:p>
        </w:tc>
        <w:tc>
          <w:tcPr>
            <w:tcW w:w="0" w:type="auto"/>
            <w:shd w:val="clear" w:color="auto" w:fill="E6E6FA"/>
            <w:vAlign w:val="center"/>
            <w:hideMark/>
          </w:tcPr>
          <w:p w14:paraId="337C1B5A" w14:textId="77777777" w:rsidR="002B4300" w:rsidRDefault="002B4300">
            <w:pPr>
              <w:rPr>
                <w:ins w:id="419" w:author="Thomas Stockhammer" w:date="2024-04-29T19:29:00Z"/>
                <w:rFonts w:ascii="Arial" w:hAnsi="Arial" w:cs="Arial"/>
                <w:sz w:val="20"/>
                <w:szCs w:val="20"/>
              </w:rPr>
            </w:pPr>
            <w:ins w:id="420" w:author="Thomas Stockhammer" w:date="2024-04-29T19:29:00Z">
              <w:r>
                <w:rPr>
                  <w:rFonts w:ascii="Arial" w:hAnsi="Arial" w:cs="Arial"/>
                  <w:sz w:val="20"/>
                  <w:szCs w:val="20"/>
                </w:rPr>
                <w:t>WG 03 MPEG Systems</w:t>
              </w:r>
            </w:ins>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6"/>
              <w:gridCol w:w="375"/>
            </w:tblGrid>
            <w:tr w:rsidR="002B4300" w14:paraId="41850E8F" w14:textId="77777777">
              <w:trPr>
                <w:tblCellSpacing w:w="15" w:type="dxa"/>
                <w:jc w:val="center"/>
                <w:ins w:id="421" w:author="Thomas Stockhammer" w:date="2024-04-29T19:29:00Z"/>
              </w:trPr>
              <w:tc>
                <w:tcPr>
                  <w:tcW w:w="4750" w:type="pct"/>
                  <w:vAlign w:val="center"/>
                  <w:hideMark/>
                </w:tcPr>
                <w:p w14:paraId="3B3217C0" w14:textId="77777777" w:rsidR="002B4300" w:rsidRDefault="002B4300">
                  <w:pPr>
                    <w:rPr>
                      <w:ins w:id="422" w:author="Thomas Stockhammer" w:date="2024-04-29T19:29:00Z"/>
                      <w:rFonts w:ascii="Arial" w:hAnsi="Arial" w:cs="Arial"/>
                      <w:sz w:val="20"/>
                      <w:szCs w:val="20"/>
                    </w:rPr>
                  </w:pPr>
                  <w:ins w:id="423" w:author="Thomas Stockhammer" w:date="2024-04-29T19:29:00Z">
                    <w:r>
                      <w:rPr>
                        <w:rFonts w:ascii="Arial" w:hAnsi="Arial" w:cs="Arial"/>
                        <w:sz w:val="20"/>
                        <w:szCs w:val="20"/>
                      </w:rPr>
                      <w:t>MDS23188_WG03_N01035</w:t>
                    </w:r>
                  </w:ins>
                </w:p>
              </w:tc>
              <w:tc>
                <w:tcPr>
                  <w:tcW w:w="250" w:type="pct"/>
                  <w:vAlign w:val="center"/>
                  <w:hideMark/>
                </w:tcPr>
                <w:p w14:paraId="0BC5E23E" w14:textId="0D704F25" w:rsidR="002B4300" w:rsidRDefault="002B4300">
                  <w:pPr>
                    <w:jc w:val="right"/>
                    <w:rPr>
                      <w:ins w:id="424" w:author="Thomas Stockhammer" w:date="2024-04-29T19:29:00Z"/>
                      <w:rFonts w:ascii="Arial" w:hAnsi="Arial" w:cs="Arial"/>
                      <w:sz w:val="20"/>
                      <w:szCs w:val="20"/>
                    </w:rPr>
                  </w:pPr>
                  <w:ins w:id="425" w:author="Thomas Stockhammer" w:date="2024-04-29T19:29:00Z">
                    <w:r>
                      <w:rPr>
                        <w:rFonts w:ascii="Arial" w:hAnsi="Arial" w:cs="Arial"/>
                        <w:noProof/>
                        <w:sz w:val="20"/>
                        <w:szCs w:val="20"/>
                      </w:rPr>
                      <w:drawing>
                        <wp:inline distT="0" distB="0" distL="0" distR="0" wp14:anchorId="18A31564" wp14:editId="4016F232">
                          <wp:extent cx="189865" cy="189865"/>
                          <wp:effectExtent l="0" t="0" r="635" b="635"/>
                          <wp:docPr id="1760979502" name="Picture 7"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79502" name="Picture 7" descr="A white paper with a black line&#10;&#10;Description automatically generated"/>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ins>
                </w:p>
              </w:tc>
            </w:tr>
          </w:tbl>
          <w:p w14:paraId="288C59F8" w14:textId="77777777" w:rsidR="002B4300" w:rsidRDefault="002B4300">
            <w:pPr>
              <w:jc w:val="center"/>
              <w:rPr>
                <w:ins w:id="426" w:author="Thomas Stockhammer" w:date="2024-04-29T19:29:00Z"/>
                <w:rFonts w:ascii="Arial" w:hAnsi="Arial" w:cs="Arial"/>
                <w:sz w:val="20"/>
                <w:szCs w:val="20"/>
              </w:rPr>
            </w:pPr>
          </w:p>
        </w:tc>
      </w:tr>
      <w:tr w:rsidR="002B4300" w14:paraId="1EF896BC" w14:textId="77777777">
        <w:trPr>
          <w:tblCellSpacing w:w="15" w:type="dxa"/>
          <w:jc w:val="center"/>
          <w:ins w:id="427" w:author="Thomas Stockhammer" w:date="2024-04-29T19:29:00Z"/>
        </w:trPr>
        <w:tc>
          <w:tcPr>
            <w:tcW w:w="1050" w:type="dxa"/>
            <w:shd w:val="clear" w:color="auto" w:fill="FFFFFF"/>
            <w:vAlign w:val="center"/>
            <w:hideMark/>
          </w:tcPr>
          <w:p w14:paraId="40F73A0D" w14:textId="77777777" w:rsidR="002B4300" w:rsidRDefault="002B4300">
            <w:pPr>
              <w:jc w:val="center"/>
              <w:rPr>
                <w:ins w:id="428" w:author="Thomas Stockhammer" w:date="2024-04-29T19:29:00Z"/>
                <w:rFonts w:ascii="Arial" w:hAnsi="Arial" w:cs="Arial"/>
                <w:sz w:val="20"/>
                <w:szCs w:val="20"/>
              </w:rPr>
            </w:pPr>
            <w:ins w:id="429" w:author="Thomas Stockhammer" w:date="2024-04-29T19:29:00Z">
              <w:r>
                <w:rPr>
                  <w:rFonts w:ascii="Arial" w:hAnsi="Arial" w:cs="Arial"/>
                  <w:sz w:val="20"/>
                  <w:szCs w:val="20"/>
                </w:rPr>
                <w:fldChar w:fldCharType="begin"/>
              </w:r>
              <w:r>
                <w:rPr>
                  <w:rFonts w:ascii="Arial" w:hAnsi="Arial" w:cs="Arial"/>
                  <w:sz w:val="20"/>
                  <w:szCs w:val="20"/>
                </w:rPr>
                <w:instrText>HYPERLINK "https://dms.mpeg.expert/doc_end_user/current_document.php?id=90547&amp;id_meeting=196"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MDS23221</w:t>
              </w:r>
              <w:r>
                <w:rPr>
                  <w:rFonts w:ascii="Arial" w:hAnsi="Arial" w:cs="Arial"/>
                  <w:sz w:val="20"/>
                  <w:szCs w:val="20"/>
                </w:rPr>
                <w:fldChar w:fldCharType="end"/>
              </w:r>
            </w:ins>
          </w:p>
        </w:tc>
        <w:tc>
          <w:tcPr>
            <w:tcW w:w="750" w:type="dxa"/>
            <w:shd w:val="clear" w:color="auto" w:fill="FFFFFF"/>
            <w:vAlign w:val="center"/>
            <w:hideMark/>
          </w:tcPr>
          <w:p w14:paraId="677AE634" w14:textId="77777777" w:rsidR="002B4300" w:rsidRDefault="002B4300">
            <w:pPr>
              <w:jc w:val="center"/>
              <w:rPr>
                <w:ins w:id="430" w:author="Thomas Stockhammer" w:date="2024-04-29T19:29:00Z"/>
                <w:rFonts w:ascii="Arial" w:hAnsi="Arial" w:cs="Arial"/>
                <w:sz w:val="20"/>
                <w:szCs w:val="20"/>
              </w:rPr>
            </w:pPr>
            <w:ins w:id="431" w:author="Thomas Stockhammer" w:date="2024-04-29T19:29:00Z">
              <w:r>
                <w:rPr>
                  <w:rFonts w:ascii="Arial" w:hAnsi="Arial" w:cs="Arial"/>
                  <w:sz w:val="20"/>
                  <w:szCs w:val="20"/>
                </w:rPr>
                <w:t>WG 03</w:t>
              </w:r>
            </w:ins>
          </w:p>
        </w:tc>
        <w:tc>
          <w:tcPr>
            <w:tcW w:w="750" w:type="dxa"/>
            <w:shd w:val="clear" w:color="auto" w:fill="FFFFFF"/>
            <w:vAlign w:val="center"/>
            <w:hideMark/>
          </w:tcPr>
          <w:p w14:paraId="70DE3ECA" w14:textId="77777777" w:rsidR="002B4300" w:rsidRDefault="002B4300">
            <w:pPr>
              <w:jc w:val="center"/>
              <w:rPr>
                <w:ins w:id="432" w:author="Thomas Stockhammer" w:date="2024-04-29T19:29:00Z"/>
                <w:rFonts w:ascii="Arial" w:hAnsi="Arial" w:cs="Arial"/>
                <w:sz w:val="20"/>
                <w:szCs w:val="20"/>
              </w:rPr>
            </w:pPr>
            <w:ins w:id="433" w:author="Thomas Stockhammer" w:date="2024-04-29T19:29:00Z">
              <w:r>
                <w:rPr>
                  <w:rFonts w:ascii="Arial" w:hAnsi="Arial" w:cs="Arial"/>
                  <w:sz w:val="20"/>
                  <w:szCs w:val="20"/>
                </w:rPr>
                <w:t>01068</w:t>
              </w:r>
            </w:ins>
          </w:p>
        </w:tc>
        <w:tc>
          <w:tcPr>
            <w:tcW w:w="1050" w:type="dxa"/>
            <w:shd w:val="clear" w:color="auto" w:fill="FFFFFF"/>
            <w:vAlign w:val="center"/>
            <w:hideMark/>
          </w:tcPr>
          <w:p w14:paraId="191BCCC9" w14:textId="77777777" w:rsidR="002B4300" w:rsidRDefault="002B4300">
            <w:pPr>
              <w:rPr>
                <w:ins w:id="434" w:author="Thomas Stockhammer" w:date="2024-04-29T19:29:00Z"/>
                <w:rFonts w:ascii="Arial" w:hAnsi="Arial" w:cs="Arial"/>
                <w:sz w:val="20"/>
                <w:szCs w:val="20"/>
              </w:rPr>
            </w:pPr>
            <w:ins w:id="435" w:author="Thomas Stockhammer" w:date="2024-04-29T19:29:00Z">
              <w:r>
                <w:rPr>
                  <w:rFonts w:ascii="Arial" w:hAnsi="Arial" w:cs="Arial"/>
                  <w:sz w:val="20"/>
                  <w:szCs w:val="20"/>
                </w:rPr>
                <w:t>2023-10-20 22:21:23</w:t>
              </w:r>
            </w:ins>
          </w:p>
        </w:tc>
        <w:tc>
          <w:tcPr>
            <w:tcW w:w="1500" w:type="dxa"/>
            <w:shd w:val="clear" w:color="auto" w:fill="FFFFFF"/>
            <w:vAlign w:val="center"/>
            <w:hideMark/>
          </w:tcPr>
          <w:p w14:paraId="5A8C092B" w14:textId="77777777" w:rsidR="002B4300" w:rsidRDefault="002B4300">
            <w:pPr>
              <w:rPr>
                <w:ins w:id="436" w:author="Thomas Stockhammer" w:date="2024-04-29T19:29:00Z"/>
                <w:rFonts w:ascii="Arial" w:hAnsi="Arial" w:cs="Arial"/>
                <w:sz w:val="20"/>
                <w:szCs w:val="20"/>
              </w:rPr>
            </w:pPr>
          </w:p>
        </w:tc>
        <w:tc>
          <w:tcPr>
            <w:tcW w:w="1500" w:type="dxa"/>
            <w:shd w:val="clear" w:color="auto" w:fill="FFFFFF"/>
            <w:vAlign w:val="center"/>
            <w:hideMark/>
          </w:tcPr>
          <w:p w14:paraId="4948A1C5" w14:textId="77777777" w:rsidR="002B4300" w:rsidRDefault="002B4300">
            <w:pPr>
              <w:rPr>
                <w:ins w:id="437" w:author="Thomas Stockhammer" w:date="2024-04-29T19:29:00Z"/>
                <w:rFonts w:ascii="Arial" w:hAnsi="Arial" w:cs="Arial"/>
                <w:sz w:val="20"/>
                <w:szCs w:val="20"/>
              </w:rPr>
            </w:pPr>
            <w:ins w:id="438" w:author="Thomas Stockhammer" w:date="2024-04-29T19:29:00Z">
              <w:r>
                <w:rPr>
                  <w:rFonts w:ascii="Arial" w:hAnsi="Arial" w:cs="Arial"/>
                  <w:sz w:val="20"/>
                  <w:szCs w:val="20"/>
                </w:rPr>
                <w:t>WG 03</w:t>
              </w:r>
              <w:r>
                <w:rPr>
                  <w:rFonts w:ascii="Arial" w:hAnsi="Arial" w:cs="Arial"/>
                  <w:sz w:val="20"/>
                  <w:szCs w:val="20"/>
                </w:rPr>
                <w:br/>
                <w:t>MPEG-I</w:t>
              </w:r>
            </w:ins>
          </w:p>
        </w:tc>
        <w:tc>
          <w:tcPr>
            <w:tcW w:w="6000" w:type="dxa"/>
            <w:shd w:val="clear" w:color="auto" w:fill="FFFFFF"/>
            <w:vAlign w:val="center"/>
            <w:hideMark/>
          </w:tcPr>
          <w:p w14:paraId="0272D2AB" w14:textId="77777777" w:rsidR="002B4300" w:rsidRDefault="002B4300">
            <w:pPr>
              <w:rPr>
                <w:ins w:id="439" w:author="Thomas Stockhammer" w:date="2024-04-29T19:29:00Z"/>
                <w:rFonts w:ascii="Arial" w:hAnsi="Arial" w:cs="Arial"/>
                <w:sz w:val="20"/>
                <w:szCs w:val="20"/>
              </w:rPr>
            </w:pPr>
            <w:ins w:id="440" w:author="Thomas Stockhammer" w:date="2024-04-29T19:29:00Z">
              <w:r>
                <w:rPr>
                  <w:rFonts w:ascii="Arial" w:hAnsi="Arial" w:cs="Arial"/>
                  <w:sz w:val="20"/>
                  <w:szCs w:val="20"/>
                </w:rPr>
                <w:t>Proposed Khronos blog post on MPEG-I Scene Description</w:t>
              </w:r>
            </w:ins>
          </w:p>
        </w:tc>
        <w:tc>
          <w:tcPr>
            <w:tcW w:w="0" w:type="auto"/>
            <w:shd w:val="clear" w:color="auto" w:fill="FFFFFF"/>
            <w:vAlign w:val="center"/>
            <w:hideMark/>
          </w:tcPr>
          <w:p w14:paraId="0A08A445" w14:textId="77777777" w:rsidR="002B4300" w:rsidRDefault="002B4300">
            <w:pPr>
              <w:rPr>
                <w:ins w:id="441" w:author="Thomas Stockhammer" w:date="2024-04-29T19:29:00Z"/>
                <w:rFonts w:ascii="Arial" w:hAnsi="Arial" w:cs="Arial"/>
                <w:sz w:val="20"/>
                <w:szCs w:val="20"/>
              </w:rPr>
            </w:pPr>
            <w:ins w:id="442" w:author="Thomas Stockhammer" w:date="2024-04-29T19:29:00Z">
              <w:r>
                <w:rPr>
                  <w:rFonts w:ascii="Arial" w:hAnsi="Arial" w:cs="Arial"/>
                  <w:sz w:val="20"/>
                  <w:szCs w:val="20"/>
                </w:rPr>
                <w:t>WG 03 MPEG Systems</w:t>
              </w:r>
            </w:ins>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2B4300" w14:paraId="7B942643" w14:textId="77777777">
              <w:trPr>
                <w:tblCellSpacing w:w="15" w:type="dxa"/>
                <w:jc w:val="center"/>
                <w:ins w:id="443" w:author="Thomas Stockhammer" w:date="2024-04-29T19:29:00Z"/>
              </w:trPr>
              <w:tc>
                <w:tcPr>
                  <w:tcW w:w="4750" w:type="pct"/>
                  <w:vAlign w:val="center"/>
                  <w:hideMark/>
                </w:tcPr>
                <w:p w14:paraId="08929CC0" w14:textId="77777777" w:rsidR="002B4300" w:rsidRDefault="002B4300">
                  <w:pPr>
                    <w:rPr>
                      <w:ins w:id="444" w:author="Thomas Stockhammer" w:date="2024-04-29T19:29:00Z"/>
                      <w:rFonts w:ascii="Arial" w:hAnsi="Arial" w:cs="Arial"/>
                      <w:sz w:val="20"/>
                      <w:szCs w:val="20"/>
                    </w:rPr>
                  </w:pPr>
                  <w:ins w:id="445" w:author="Thomas Stockhammer" w:date="2024-04-29T19:29:00Z">
                    <w:r>
                      <w:rPr>
                        <w:rFonts w:ascii="Arial" w:hAnsi="Arial" w:cs="Arial"/>
                        <w:sz w:val="20"/>
                        <w:szCs w:val="20"/>
                      </w:rPr>
                      <w:t>MDS23221_WG03_N01068</w:t>
                    </w:r>
                  </w:ins>
                </w:p>
              </w:tc>
            </w:tr>
          </w:tbl>
          <w:p w14:paraId="7D8CD5F2" w14:textId="77777777" w:rsidR="002B4300" w:rsidRDefault="002B4300">
            <w:pPr>
              <w:jc w:val="center"/>
              <w:rPr>
                <w:ins w:id="446" w:author="Thomas Stockhammer" w:date="2024-04-29T19:29:00Z"/>
                <w:rFonts w:ascii="Arial" w:hAnsi="Arial" w:cs="Arial"/>
                <w:sz w:val="20"/>
                <w:szCs w:val="20"/>
              </w:rPr>
            </w:pPr>
          </w:p>
        </w:tc>
      </w:tr>
    </w:tbl>
    <w:p w14:paraId="693BD47B" w14:textId="3DCE51AF" w:rsidR="002B4300" w:rsidDel="002B4300" w:rsidRDefault="002B4300" w:rsidP="005529B1">
      <w:pPr>
        <w:rPr>
          <w:del w:id="447" w:author="Thomas Stockhammer" w:date="2024-04-29T19:29:00Z"/>
        </w:rPr>
      </w:pPr>
    </w:p>
    <w:p w14:paraId="38471A35" w14:textId="23267EE8" w:rsidR="00634ECB" w:rsidRDefault="00634ECB">
      <w:pPr>
        <w:pStyle w:val="Heading1"/>
        <w:keepNext/>
        <w:widowControl/>
        <w:numPr>
          <w:ilvl w:val="0"/>
          <w:numId w:val="1"/>
        </w:numPr>
        <w:autoSpaceDE/>
        <w:autoSpaceDN/>
        <w:spacing w:before="240" w:after="60"/>
        <w:jc w:val="both"/>
      </w:pPr>
      <w:bookmarkStart w:id="448" w:name="_Toc165311425"/>
      <w:r>
        <w:lastRenderedPageBreak/>
        <w:t>Requirements, Scenarios and Test Assets</w:t>
      </w:r>
      <w:bookmarkEnd w:id="448"/>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449" w:name="_Toc165311426"/>
      <w:r>
        <w:t>Requirements</w:t>
      </w:r>
      <w:bookmarkEnd w:id="449"/>
    </w:p>
    <w:p w14:paraId="17E30024" w14:textId="49ED6BDD" w:rsidR="00634ECB" w:rsidRDefault="00634ECB" w:rsidP="00634ECB">
      <w:pPr>
        <w:rPr>
          <w:ins w:id="450" w:author="Thomas Stockhammer" w:date="2024-04-29T19:30:00Z"/>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The work of the MPEG-I scene description is based on the requirements defined in N18965, later revised to N19511. The coverage of the requirements and the progress is documented </w:t>
      </w:r>
      <w:proofErr w:type="gramStart"/>
      <w:r w:rsidRPr="005529B1">
        <w:rPr>
          <w:rFonts w:ascii="Calibri" w:eastAsia="Times New Roman" w:hAnsi="Calibri" w:cs="Calibri"/>
          <w:sz w:val="22"/>
          <w:szCs w:val="22"/>
          <w:lang w:val="en-GB" w:eastAsia="de-DE"/>
        </w:rPr>
        <w:t>in</w:t>
      </w:r>
      <w:proofErr w:type="gramEnd"/>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445"/>
        <w:gridCol w:w="651"/>
        <w:gridCol w:w="875"/>
        <w:gridCol w:w="139"/>
        <w:gridCol w:w="769"/>
        <w:gridCol w:w="1476"/>
        <w:gridCol w:w="857"/>
        <w:gridCol w:w="2686"/>
        <w:tblGridChange w:id="451">
          <w:tblGrid>
            <w:gridCol w:w="1106"/>
            <w:gridCol w:w="445"/>
            <w:gridCol w:w="651"/>
            <w:gridCol w:w="875"/>
            <w:gridCol w:w="139"/>
            <w:gridCol w:w="769"/>
            <w:gridCol w:w="1476"/>
            <w:gridCol w:w="857"/>
            <w:gridCol w:w="2686"/>
          </w:tblGrid>
        </w:tblGridChange>
      </w:tblGrid>
      <w:tr w:rsidR="002B4300" w14:paraId="06E49C9A" w14:textId="77777777" w:rsidTr="002B4300">
        <w:trPr>
          <w:tblCellSpacing w:w="15" w:type="dxa"/>
          <w:ins w:id="452" w:author="Thomas Stockhammer" w:date="2024-04-29T19:30:00Z"/>
        </w:trPr>
        <w:tc>
          <w:tcPr>
            <w:tcW w:w="106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19F9D16" w14:textId="77777777" w:rsidR="002B4300" w:rsidRDefault="002B4300">
            <w:pPr>
              <w:jc w:val="center"/>
              <w:rPr>
                <w:ins w:id="453" w:author="Thomas Stockhammer" w:date="2024-04-29T19:30:00Z"/>
                <w:rFonts w:ascii="Arial" w:eastAsia="Times New Roman" w:hAnsi="Arial" w:cs="Arial"/>
                <w:sz w:val="20"/>
                <w:szCs w:val="20"/>
              </w:rPr>
            </w:pPr>
            <w:ins w:id="454" w:author="Thomas Stockhammer" w:date="2024-04-29T19:30:00Z">
              <w:r>
                <w:rPr>
                  <w:rFonts w:ascii="Arial" w:hAnsi="Arial" w:cs="Arial"/>
                  <w:sz w:val="20"/>
                  <w:szCs w:val="20"/>
                </w:rPr>
                <w:fldChar w:fldCharType="begin"/>
              </w:r>
              <w:r>
                <w:rPr>
                  <w:rFonts w:ascii="Arial" w:hAnsi="Arial" w:cs="Arial"/>
                  <w:sz w:val="20"/>
                  <w:szCs w:val="20"/>
                </w:rPr>
                <w:instrText>HYPERLINK "https://dms.mpeg.expert/doc_end_user/current_document.php?id=90529&amp;id_meeting=196"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MDS23203</w:t>
              </w:r>
              <w:r>
                <w:rPr>
                  <w:rFonts w:ascii="Arial" w:hAnsi="Arial" w:cs="Arial"/>
                  <w:sz w:val="20"/>
                  <w:szCs w:val="20"/>
                </w:rPr>
                <w:fldChar w:fldCharType="end"/>
              </w:r>
            </w:ins>
          </w:p>
        </w:tc>
        <w:tc>
          <w:tcPr>
            <w:tcW w:w="41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35A277E" w14:textId="77777777" w:rsidR="002B4300" w:rsidRDefault="002B4300">
            <w:pPr>
              <w:jc w:val="center"/>
              <w:rPr>
                <w:ins w:id="455" w:author="Thomas Stockhammer" w:date="2024-04-29T19:30:00Z"/>
                <w:rFonts w:ascii="Arial" w:hAnsi="Arial" w:cs="Arial"/>
                <w:sz w:val="20"/>
                <w:szCs w:val="20"/>
              </w:rPr>
            </w:pPr>
            <w:ins w:id="456" w:author="Thomas Stockhammer" w:date="2024-04-29T19:30:00Z">
              <w:r>
                <w:rPr>
                  <w:rFonts w:ascii="Arial" w:hAnsi="Arial" w:cs="Arial"/>
                  <w:sz w:val="20"/>
                  <w:szCs w:val="20"/>
                </w:rPr>
                <w:t>WG 03</w:t>
              </w:r>
            </w:ins>
          </w:p>
        </w:tc>
        <w:tc>
          <w:tcPr>
            <w:tcW w:w="62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4A9BFB9" w14:textId="77777777" w:rsidR="002B4300" w:rsidRDefault="002B4300">
            <w:pPr>
              <w:jc w:val="center"/>
              <w:rPr>
                <w:ins w:id="457" w:author="Thomas Stockhammer" w:date="2024-04-29T19:30:00Z"/>
                <w:rFonts w:ascii="Arial" w:hAnsi="Arial" w:cs="Arial"/>
                <w:sz w:val="20"/>
                <w:szCs w:val="20"/>
              </w:rPr>
            </w:pPr>
            <w:ins w:id="458" w:author="Thomas Stockhammer" w:date="2024-04-29T19:30:00Z">
              <w:r>
                <w:rPr>
                  <w:rFonts w:ascii="Arial" w:hAnsi="Arial" w:cs="Arial"/>
                  <w:sz w:val="20"/>
                  <w:szCs w:val="20"/>
                </w:rPr>
                <w:t>01050</w:t>
              </w:r>
            </w:ins>
          </w:p>
        </w:tc>
        <w:tc>
          <w:tcPr>
            <w:tcW w:w="84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2D09D5" w14:textId="77777777" w:rsidR="002B4300" w:rsidRDefault="002B4300">
            <w:pPr>
              <w:rPr>
                <w:ins w:id="459" w:author="Thomas Stockhammer" w:date="2024-04-29T19:30:00Z"/>
                <w:rFonts w:ascii="Arial" w:hAnsi="Arial" w:cs="Arial"/>
                <w:sz w:val="20"/>
                <w:szCs w:val="20"/>
              </w:rPr>
            </w:pPr>
            <w:ins w:id="460" w:author="Thomas Stockhammer" w:date="2024-04-29T19:30:00Z">
              <w:r>
                <w:rPr>
                  <w:rFonts w:ascii="Arial" w:hAnsi="Arial" w:cs="Arial"/>
                  <w:sz w:val="20"/>
                  <w:szCs w:val="20"/>
                </w:rPr>
                <w:t>2023-10-20 22:21:23</w:t>
              </w:r>
            </w:ins>
          </w:p>
        </w:tc>
        <w:tc>
          <w:tcPr>
            <w:tcW w:w="10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DDED9E3" w14:textId="77777777" w:rsidR="002B4300" w:rsidRDefault="002B4300">
            <w:pPr>
              <w:rPr>
                <w:ins w:id="461" w:author="Thomas Stockhammer" w:date="2024-04-29T19:30:00Z"/>
                <w:rFonts w:ascii="Arial" w:hAnsi="Arial" w:cs="Arial"/>
                <w:sz w:val="20"/>
                <w:szCs w:val="20"/>
              </w:rPr>
            </w:pPr>
          </w:p>
        </w:tc>
        <w:tc>
          <w:tcPr>
            <w:tcW w:w="73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959CB6D" w14:textId="77777777" w:rsidR="002B4300" w:rsidRDefault="002B4300">
            <w:pPr>
              <w:rPr>
                <w:ins w:id="462" w:author="Thomas Stockhammer" w:date="2024-04-29T19:30:00Z"/>
                <w:rFonts w:ascii="Arial" w:hAnsi="Arial" w:cs="Arial"/>
                <w:sz w:val="20"/>
                <w:szCs w:val="20"/>
              </w:rPr>
            </w:pPr>
            <w:ins w:id="463" w:author="Thomas Stockhammer" w:date="2024-04-29T19:30:00Z">
              <w:r>
                <w:rPr>
                  <w:rFonts w:ascii="Arial" w:hAnsi="Arial" w:cs="Arial"/>
                  <w:sz w:val="20"/>
                  <w:szCs w:val="20"/>
                </w:rPr>
                <w:t>WG 03</w:t>
              </w:r>
              <w:r>
                <w:rPr>
                  <w:rFonts w:ascii="Arial" w:hAnsi="Arial" w:cs="Arial"/>
                  <w:sz w:val="20"/>
                  <w:szCs w:val="20"/>
                </w:rPr>
                <w:br/>
                <w:t>MPEG-I</w:t>
              </w:r>
            </w:ins>
          </w:p>
        </w:tc>
        <w:tc>
          <w:tcPr>
            <w:tcW w:w="14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4DE1F5E" w14:textId="77777777" w:rsidR="002B4300" w:rsidRDefault="002B4300">
            <w:pPr>
              <w:rPr>
                <w:ins w:id="464" w:author="Thomas Stockhammer" w:date="2024-04-29T19:30:00Z"/>
                <w:rFonts w:ascii="Arial" w:hAnsi="Arial" w:cs="Arial"/>
                <w:sz w:val="20"/>
                <w:szCs w:val="20"/>
              </w:rPr>
            </w:pPr>
            <w:ins w:id="465" w:author="Thomas Stockhammer" w:date="2024-04-29T19:30:00Z">
              <w:r>
                <w:rPr>
                  <w:rFonts w:ascii="Arial" w:hAnsi="Arial" w:cs="Arial"/>
                  <w:sz w:val="20"/>
                  <w:szCs w:val="20"/>
                </w:rPr>
                <w:t>Requirements Coverage of MPEG-I Scene Description</w:t>
              </w:r>
            </w:ins>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58661BE9" w14:textId="77777777" w:rsidR="002B4300" w:rsidRDefault="002B4300">
            <w:pPr>
              <w:rPr>
                <w:ins w:id="466" w:author="Thomas Stockhammer" w:date="2024-04-29T19:30:00Z"/>
                <w:rFonts w:ascii="Arial" w:hAnsi="Arial" w:cs="Arial"/>
                <w:sz w:val="20"/>
                <w:szCs w:val="20"/>
              </w:rPr>
            </w:pPr>
            <w:ins w:id="467" w:author="Thomas Stockhammer" w:date="2024-04-29T19:30:00Z">
              <w:r>
                <w:rPr>
                  <w:rFonts w:ascii="Arial" w:hAnsi="Arial" w:cs="Arial"/>
                  <w:sz w:val="20"/>
                  <w:szCs w:val="20"/>
                </w:rPr>
                <w:t>WG 03 MPEG Systems</w:t>
              </w:r>
            </w:ins>
          </w:p>
        </w:tc>
        <w:tc>
          <w:tcPr>
            <w:tcW w:w="2641"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2B4300" w14:paraId="00C2F833" w14:textId="77777777">
              <w:trPr>
                <w:tblCellSpacing w:w="15" w:type="dxa"/>
                <w:jc w:val="center"/>
                <w:ins w:id="468" w:author="Thomas Stockhammer" w:date="2024-04-29T19:30:00Z"/>
              </w:trPr>
              <w:tc>
                <w:tcPr>
                  <w:tcW w:w="4750" w:type="pct"/>
                  <w:vAlign w:val="center"/>
                  <w:hideMark/>
                </w:tcPr>
                <w:p w14:paraId="60498D6A" w14:textId="77777777" w:rsidR="002B4300" w:rsidRDefault="002B4300">
                  <w:pPr>
                    <w:rPr>
                      <w:ins w:id="469" w:author="Thomas Stockhammer" w:date="2024-04-29T19:30:00Z"/>
                      <w:rFonts w:ascii="Arial" w:hAnsi="Arial" w:cs="Arial"/>
                      <w:sz w:val="20"/>
                      <w:szCs w:val="20"/>
                    </w:rPr>
                  </w:pPr>
                  <w:ins w:id="470" w:author="Thomas Stockhammer" w:date="2024-04-29T19:30:00Z">
                    <w:r>
                      <w:rPr>
                        <w:rFonts w:ascii="Arial" w:hAnsi="Arial" w:cs="Arial"/>
                        <w:sz w:val="20"/>
                        <w:szCs w:val="20"/>
                      </w:rPr>
                      <w:t>MDS23203_WG03_N01050</w:t>
                    </w:r>
                  </w:ins>
                </w:p>
              </w:tc>
            </w:tr>
          </w:tbl>
          <w:p w14:paraId="52B86417" w14:textId="77777777" w:rsidR="002B4300" w:rsidRDefault="002B4300">
            <w:pPr>
              <w:jc w:val="center"/>
              <w:rPr>
                <w:ins w:id="471" w:author="Thomas Stockhammer" w:date="2024-04-29T19:30:00Z"/>
                <w:rFonts w:ascii="Arial" w:hAnsi="Arial" w:cs="Arial"/>
                <w:sz w:val="20"/>
                <w:szCs w:val="20"/>
              </w:rPr>
            </w:pPr>
          </w:p>
        </w:tc>
      </w:tr>
    </w:tbl>
    <w:p w14:paraId="1843A22E" w14:textId="4BECF28F" w:rsidR="002B4300" w:rsidDel="002B4300" w:rsidRDefault="002B4300" w:rsidP="00634ECB">
      <w:pPr>
        <w:rPr>
          <w:del w:id="472" w:author="Thomas Stockhammer" w:date="2024-04-29T19:30:00Z"/>
          <w:rFonts w:ascii="Calibri" w:eastAsia="Times New Roman" w:hAnsi="Calibri" w:cs="Calibri"/>
          <w:sz w:val="22"/>
          <w:szCs w:val="22"/>
          <w:lang w:val="en-GB" w:eastAsia="de-DE"/>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566"/>
        <w:gridCol w:w="698"/>
        <w:gridCol w:w="949"/>
        <w:gridCol w:w="643"/>
        <w:gridCol w:w="1045"/>
        <w:gridCol w:w="3125"/>
        <w:gridCol w:w="872"/>
      </w:tblGrid>
      <w:tr w:rsidR="005F4B08" w:rsidDel="002B4300" w14:paraId="39311425" w14:textId="234E6512" w:rsidTr="005F4B08">
        <w:trPr>
          <w:tblCellSpacing w:w="15" w:type="dxa"/>
          <w:del w:id="473" w:author="Thomas Stockhammer" w:date="2024-04-29T19:30:00Z"/>
        </w:trPr>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37AAC3" w14:textId="56D29FB3" w:rsidR="005F4B08" w:rsidDel="002B4300" w:rsidRDefault="002B4300">
            <w:pPr>
              <w:jc w:val="center"/>
              <w:rPr>
                <w:del w:id="474" w:author="Thomas Stockhammer" w:date="2024-04-29T19:30:00Z"/>
                <w:rFonts w:ascii="Arial" w:eastAsia="Times New Roman" w:hAnsi="Arial" w:cs="Arial"/>
                <w:sz w:val="20"/>
                <w:szCs w:val="20"/>
              </w:rPr>
            </w:pPr>
            <w:del w:id="475" w:author="Thomas Stockhammer" w:date="2024-04-29T19:30:00Z">
              <w:r w:rsidDel="002B4300">
                <w:fldChar w:fldCharType="begin"/>
              </w:r>
              <w:r w:rsidDel="002B4300">
                <w:delInstrText>HYPERLINK "https://dms.mpeg.expert/doc_end_user/current_document.php?id=86285&amp;id_meeting=193"</w:delInstrText>
              </w:r>
              <w:r w:rsidDel="002B4300">
                <w:fldChar w:fldCharType="separate"/>
              </w:r>
              <w:r w:rsidR="005F4B08" w:rsidDel="002B4300">
                <w:rPr>
                  <w:rStyle w:val="Hyperlink"/>
                  <w:rFonts w:ascii="Arial" w:hAnsi="Arial" w:cs="Arial"/>
                  <w:sz w:val="20"/>
                  <w:szCs w:val="20"/>
                </w:rPr>
                <w:delText>MDS22285</w:delText>
              </w:r>
              <w:r w:rsidDel="002B4300">
                <w:rPr>
                  <w:rStyle w:val="Hyperlink"/>
                  <w:rFonts w:ascii="Arial" w:hAnsi="Arial" w:cs="Arial"/>
                  <w:sz w:val="20"/>
                  <w:szCs w:val="20"/>
                </w:rPr>
                <w:fldChar w:fldCharType="end"/>
              </w:r>
            </w:del>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9EDDF8" w14:textId="28546426" w:rsidR="005F4B08" w:rsidDel="002B4300" w:rsidRDefault="005F4B08">
            <w:pPr>
              <w:jc w:val="center"/>
              <w:rPr>
                <w:del w:id="476" w:author="Thomas Stockhammer" w:date="2024-04-29T19:30:00Z"/>
                <w:rFonts w:ascii="Arial" w:hAnsi="Arial" w:cs="Arial"/>
                <w:sz w:val="20"/>
                <w:szCs w:val="20"/>
              </w:rPr>
            </w:pPr>
            <w:del w:id="477" w:author="Thomas Stockhammer" w:date="2024-04-29T19:30:00Z">
              <w:r w:rsidDel="002B4300">
                <w:rPr>
                  <w:rFonts w:ascii="Arial" w:hAnsi="Arial" w:cs="Arial"/>
                  <w:sz w:val="20"/>
                  <w:szCs w:val="20"/>
                </w:rPr>
                <w:delText>WG 03</w:delText>
              </w:r>
            </w:del>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B658D8" w14:textId="43D4630C" w:rsidR="005F4B08" w:rsidDel="002B4300" w:rsidRDefault="005F4B08">
            <w:pPr>
              <w:jc w:val="center"/>
              <w:rPr>
                <w:del w:id="478" w:author="Thomas Stockhammer" w:date="2024-04-29T19:30:00Z"/>
                <w:rFonts w:ascii="Arial" w:hAnsi="Arial" w:cs="Arial"/>
                <w:sz w:val="20"/>
                <w:szCs w:val="20"/>
              </w:rPr>
            </w:pPr>
            <w:del w:id="479" w:author="Thomas Stockhammer" w:date="2024-04-29T19:30:00Z">
              <w:r w:rsidDel="002B4300">
                <w:rPr>
                  <w:rFonts w:ascii="Arial" w:hAnsi="Arial" w:cs="Arial"/>
                  <w:sz w:val="20"/>
                  <w:szCs w:val="20"/>
                </w:rPr>
                <w:delText>00761</w:delText>
              </w:r>
            </w:del>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7B49F0" w14:textId="07AA01CA" w:rsidR="005F4B08" w:rsidDel="002B4300" w:rsidRDefault="005F4B08">
            <w:pPr>
              <w:rPr>
                <w:del w:id="480" w:author="Thomas Stockhammer" w:date="2024-04-29T19:30:00Z"/>
                <w:rFonts w:ascii="Arial" w:hAnsi="Arial" w:cs="Arial"/>
                <w:sz w:val="20"/>
                <w:szCs w:val="20"/>
              </w:rPr>
            </w:pPr>
            <w:del w:id="481" w:author="Thomas Stockhammer" w:date="2024-04-29T19:30:00Z">
              <w:r w:rsidDel="002B4300">
                <w:rPr>
                  <w:rFonts w:ascii="Arial" w:hAnsi="Arial" w:cs="Arial"/>
                  <w:sz w:val="20"/>
                  <w:szCs w:val="20"/>
                </w:rPr>
                <w:delText>2023-01-21 14:27:20</w:delText>
              </w:r>
            </w:del>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D02C24" w14:textId="20135B1B" w:rsidR="005F4B08" w:rsidDel="002B4300" w:rsidRDefault="005F4B08">
            <w:pPr>
              <w:rPr>
                <w:del w:id="482" w:author="Thomas Stockhammer" w:date="2024-04-29T19:30:00Z"/>
                <w:rFonts w:ascii="Arial" w:hAnsi="Arial" w:cs="Arial"/>
                <w:sz w:val="20"/>
                <w:szCs w:val="20"/>
              </w:rPr>
            </w:pP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3A4483" w14:textId="4DCB56F4" w:rsidR="005F4B08" w:rsidDel="002B4300" w:rsidRDefault="005F4B08">
            <w:pPr>
              <w:rPr>
                <w:del w:id="483" w:author="Thomas Stockhammer" w:date="2024-04-29T19:30:00Z"/>
                <w:rFonts w:ascii="Arial" w:hAnsi="Arial" w:cs="Arial"/>
                <w:sz w:val="20"/>
                <w:szCs w:val="20"/>
              </w:rPr>
            </w:pPr>
            <w:del w:id="484" w:author="Thomas Stockhammer" w:date="2024-04-29T19:30:00Z">
              <w:r w:rsidDel="002B4300">
                <w:rPr>
                  <w:rFonts w:ascii="Arial" w:hAnsi="Arial" w:cs="Arial"/>
                  <w:sz w:val="20"/>
                  <w:szCs w:val="20"/>
                </w:rPr>
                <w:delText>WG 03</w:delText>
              </w:r>
              <w:r w:rsidDel="002B4300">
                <w:rPr>
                  <w:rFonts w:ascii="Arial" w:hAnsi="Arial" w:cs="Arial"/>
                  <w:sz w:val="20"/>
                  <w:szCs w:val="20"/>
                </w:rPr>
                <w:br/>
                <w:delText>MPEG-I</w:delText>
              </w:r>
            </w:del>
          </w:p>
        </w:tc>
        <w:tc>
          <w:tcPr>
            <w:tcW w:w="6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630A7E" w14:textId="3123CF23" w:rsidR="005F4B08" w:rsidDel="002B4300" w:rsidRDefault="005F4B08">
            <w:pPr>
              <w:rPr>
                <w:del w:id="485" w:author="Thomas Stockhammer" w:date="2024-04-29T19:30:00Z"/>
                <w:rFonts w:ascii="Arial" w:hAnsi="Arial" w:cs="Arial"/>
                <w:sz w:val="20"/>
                <w:szCs w:val="20"/>
              </w:rPr>
            </w:pPr>
            <w:del w:id="486" w:author="Thomas Stockhammer" w:date="2024-04-29T19:30:00Z">
              <w:r w:rsidDel="002B4300">
                <w:rPr>
                  <w:rFonts w:ascii="Arial" w:hAnsi="Arial" w:cs="Arial"/>
                  <w:sz w:val="20"/>
                  <w:szCs w:val="20"/>
                </w:rPr>
                <w:delText>Requirements Coverage of MPEG-I Scene Description</w:delText>
              </w:r>
            </w:del>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964063" w14:textId="1671B58B" w:rsidR="005F4B08" w:rsidDel="002B4300" w:rsidRDefault="005F4B08">
            <w:pPr>
              <w:rPr>
                <w:del w:id="487" w:author="Thomas Stockhammer" w:date="2024-04-29T19:30:00Z"/>
                <w:rFonts w:ascii="Arial" w:hAnsi="Arial" w:cs="Arial"/>
                <w:sz w:val="20"/>
                <w:szCs w:val="20"/>
              </w:rPr>
            </w:pPr>
            <w:del w:id="488" w:author="Thomas Stockhammer" w:date="2024-04-29T19:30:00Z">
              <w:r w:rsidDel="002B4300">
                <w:rPr>
                  <w:rFonts w:ascii="Arial" w:hAnsi="Arial" w:cs="Arial"/>
                  <w:sz w:val="20"/>
                  <w:szCs w:val="20"/>
                </w:rPr>
                <w:delText>WG 03 MPEG Systems</w:delText>
              </w:r>
            </w:del>
          </w:p>
        </w:tc>
      </w:tr>
    </w:tbl>
    <w:p w14:paraId="7A891E8B" w14:textId="77777777" w:rsidR="00634ECB" w:rsidRPr="00626E08" w:rsidRDefault="00634ECB">
      <w:pPr>
        <w:pStyle w:val="Heading2"/>
        <w:keepLines w:val="0"/>
        <w:widowControl/>
        <w:numPr>
          <w:ilvl w:val="1"/>
          <w:numId w:val="1"/>
        </w:numPr>
        <w:autoSpaceDE/>
        <w:autoSpaceDN/>
        <w:spacing w:before="240" w:after="60"/>
        <w:jc w:val="both"/>
      </w:pPr>
      <w:bookmarkStart w:id="489" w:name="_Toc125348070"/>
      <w:bookmarkStart w:id="490" w:name="_Toc165311427"/>
      <w:bookmarkEnd w:id="489"/>
      <w:r w:rsidRPr="00626E08">
        <w:t>Scenarios</w:t>
      </w:r>
      <w:bookmarkEnd w:id="490"/>
    </w:p>
    <w:p w14:paraId="7965C6E9" w14:textId="6EAA7951"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Providing Extension to MPEG-I Scene Description is based on well-defined and agreed scenarios. </w:t>
      </w:r>
      <w:r w:rsidR="00345F2C" w:rsidRPr="005529B1">
        <w:rPr>
          <w:rFonts w:ascii="Calibri" w:eastAsia="Times New Roman" w:hAnsi="Calibri" w:cs="Calibri"/>
          <w:sz w:val="22"/>
          <w:szCs w:val="22"/>
          <w:lang w:val="en-GB" w:eastAsia="de-DE"/>
        </w:rPr>
        <w:t>WG3_</w:t>
      </w:r>
      <w:r w:rsidR="005F4B08" w:rsidRPr="005529B1">
        <w:rPr>
          <w:rFonts w:ascii="Calibri" w:eastAsia="Times New Roman" w:hAnsi="Calibri" w:cs="Calibri"/>
          <w:sz w:val="22"/>
          <w:szCs w:val="22"/>
          <w:lang w:val="en-GB" w:eastAsia="de-DE"/>
        </w:rPr>
        <w:t>N0</w:t>
      </w:r>
      <w:r w:rsidR="005F4B08">
        <w:rPr>
          <w:rFonts w:ascii="Calibri" w:eastAsia="Times New Roman" w:hAnsi="Calibri" w:cs="Calibri"/>
          <w:sz w:val="22"/>
          <w:szCs w:val="22"/>
          <w:lang w:val="en-GB" w:eastAsia="de-DE"/>
        </w:rPr>
        <w:t>761</w:t>
      </w:r>
      <w:r w:rsidR="005F4B08" w:rsidRPr="005529B1">
        <w:rPr>
          <w:rFonts w:ascii="Calibri" w:eastAsia="Times New Roman" w:hAnsi="Calibri" w:cs="Calibri"/>
          <w:sz w:val="22"/>
          <w:szCs w:val="22"/>
          <w:lang w:val="en-GB" w:eastAsia="de-DE"/>
        </w:rPr>
        <w:t xml:space="preserve"> </w:t>
      </w:r>
      <w:r w:rsidRPr="005529B1">
        <w:rPr>
          <w:rFonts w:ascii="Calibri" w:eastAsia="Times New Roman" w:hAnsi="Calibri" w:cs="Calibri"/>
          <w:sz w:val="22"/>
          <w:szCs w:val="22"/>
          <w:lang w:val="en-GB" w:eastAsia="de-DE"/>
        </w:rPr>
        <w:t>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Scenarios include:</w:t>
      </w:r>
    </w:p>
    <w:p w14:paraId="6AB57DCC"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4FA7EB47" w14:textId="77777777" w:rsidR="00634ECB" w:rsidRPr="005529B1" w:rsidRDefault="00634ECB">
      <w:pPr>
        <w:pStyle w:val="ListParagraph"/>
        <w:widowControl/>
        <w:numPr>
          <w:ilvl w:val="0"/>
          <w:numId w:val="4"/>
        </w:numPr>
        <w:autoSpaceDE/>
        <w:autoSpaceDN/>
        <w:contextualSpacing/>
        <w:jc w:val="both"/>
        <w:rPr>
          <w:rFonts w:asciiTheme="minorHAnsi" w:hAnsiTheme="minorHAnsi" w:cstheme="minorHAnsi"/>
          <w:lang w:val="en-GB" w:eastAsia="de-DE"/>
        </w:rPr>
      </w:pPr>
      <w:r w:rsidRPr="005529B1">
        <w:rPr>
          <w:rFonts w:asciiTheme="minorHAnsi" w:eastAsia="Times New Roman" w:hAnsiTheme="minorHAnsi" w:cstheme="minorHAnsi"/>
          <w:lang w:val="en-GB" w:eastAsia="de-DE"/>
        </w:rPr>
        <w:t xml:space="preserve">A set of test assets that are needed for the </w:t>
      </w:r>
      <w:proofErr w:type="gramStart"/>
      <w:r w:rsidRPr="005529B1">
        <w:rPr>
          <w:rFonts w:asciiTheme="minorHAnsi" w:eastAsia="Times New Roman" w:hAnsiTheme="minorHAnsi" w:cstheme="minorHAnsi"/>
          <w:lang w:val="en-GB" w:eastAsia="de-DE"/>
        </w:rPr>
        <w:t>scenario</w:t>
      </w:r>
      <w:proofErr w:type="gramEnd"/>
    </w:p>
    <w:p w14:paraId="77F9D968" w14:textId="77777777" w:rsidR="00634ECB" w:rsidRPr="005529B1" w:rsidRDefault="00634ECB" w:rsidP="00634ECB">
      <w:pPr>
        <w:rPr>
          <w:rFonts w:eastAsia="Times New Roman" w:cstheme="minorHAnsi"/>
          <w:sz w:val="22"/>
          <w:szCs w:val="22"/>
          <w:lang w:val="en-GB" w:eastAsia="de-DE"/>
        </w:rPr>
      </w:pPr>
    </w:p>
    <w:p w14:paraId="47166A16"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scenarios and test assets can be accessed:</w:t>
      </w:r>
    </w:p>
    <w:p w14:paraId="41F098D9" w14:textId="474B0FB5" w:rsidR="00634ECB" w:rsidRPr="005F4B08" w:rsidRDefault="002B4300">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hyperlink r:id="rId123" w:history="1">
        <w:r w:rsidR="00634ECB" w:rsidRPr="005F4B08">
          <w:rPr>
            <w:rStyle w:val="Hyperlink"/>
            <w:rFonts w:asciiTheme="minorHAnsi" w:hAnsiTheme="minorHAnsi" w:cstheme="minorHAnsi"/>
          </w:rPr>
          <w:t>https://gitlab.com/mpeg-i/scene-description/scenarios/</w:t>
        </w:r>
      </w:hyperlink>
    </w:p>
    <w:p w14:paraId="462481EA" w14:textId="77777777" w:rsidR="00634ECB" w:rsidRPr="005529B1" w:rsidRDefault="00634ECB" w:rsidP="00634ECB">
      <w:pPr>
        <w:rPr>
          <w:rFonts w:eastAsia="Times New Roman" w:cstheme="minorHAnsi"/>
          <w:sz w:val="22"/>
          <w:szCs w:val="22"/>
          <w:lang w:val="en-GB" w:eastAsia="de-DE"/>
        </w:rPr>
      </w:pPr>
    </w:p>
    <w:p w14:paraId="0198D9FC" w14:textId="7F097D1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Test Assets can be accessed here.</w:t>
      </w:r>
    </w:p>
    <w:p w14:paraId="5FEF4235" w14:textId="7A36D0B1" w:rsidR="00634ECB" w:rsidRPr="005F4B08" w:rsidRDefault="002B4300">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hyperlink r:id="rId124" w:history="1">
        <w:r w:rsidR="00634ECB" w:rsidRPr="005F4B08">
          <w:rPr>
            <w:rStyle w:val="Hyperlink"/>
            <w:rFonts w:asciiTheme="minorHAnsi" w:hAnsiTheme="minorHAnsi" w:cstheme="minorHAnsi"/>
          </w:rPr>
          <w:t>http://mpegfs.int-evry.fr/mpegcontent/ws-mpegcontent/MPEG-I/Part14-SceneDescriptions</w:t>
        </w:r>
      </w:hyperlink>
    </w:p>
    <w:p w14:paraId="3C49875F" w14:textId="7374BF1F" w:rsidR="00634ECB" w:rsidRPr="005529B1" w:rsidRDefault="00634ECB" w:rsidP="00DD6C01">
      <w:pPr>
        <w:pStyle w:val="ListParagraph"/>
        <w:ind w:left="360"/>
        <w:rPr>
          <w:rFonts w:asciiTheme="minorHAnsi" w:hAnsiTheme="minorHAnsi" w:cstheme="minorHAnsi"/>
        </w:rPr>
      </w:pPr>
      <w:r w:rsidRPr="005529B1">
        <w:rPr>
          <w:rFonts w:asciiTheme="minorHAnsi" w:eastAsia="Times New Roman" w:hAnsiTheme="minorHAnsi" w:cstheme="minorHAnsi"/>
          <w:lang w:val="en-GB" w:eastAsia="de-DE"/>
        </w:rPr>
        <w:t xml:space="preserve">Note: access and contribution to this requires an account. To request an account, please contact the test asset coordinators (see clause </w:t>
      </w:r>
      <w:r w:rsidRPr="005529B1">
        <w:rPr>
          <w:rFonts w:asciiTheme="minorHAnsi" w:eastAsia="Times New Roman" w:hAnsiTheme="minorHAnsi" w:cstheme="minorHAnsi"/>
          <w:lang w:val="en-GB" w:eastAsia="de-DE"/>
        </w:rPr>
        <w:fldChar w:fldCharType="begin"/>
      </w:r>
      <w:r w:rsidRPr="005529B1">
        <w:rPr>
          <w:rFonts w:asciiTheme="minorHAnsi" w:eastAsia="Times New Roman" w:hAnsiTheme="minorHAnsi" w:cstheme="minorHAnsi"/>
          <w:lang w:val="en-GB" w:eastAsia="de-DE"/>
        </w:rPr>
        <w:instrText xml:space="preserve"> REF _Ref53399172 \r \h </w:instrText>
      </w:r>
      <w:r w:rsidR="005F4B08" w:rsidRPr="005529B1">
        <w:rPr>
          <w:rFonts w:asciiTheme="minorHAnsi" w:eastAsia="Times New Roman" w:hAnsiTheme="minorHAnsi" w:cstheme="minorHAnsi"/>
          <w:lang w:val="en-GB" w:eastAsia="de-DE"/>
        </w:rPr>
        <w:instrText xml:space="preserve"> \* MERGEFORMAT </w:instrText>
      </w:r>
      <w:r w:rsidRPr="005529B1">
        <w:rPr>
          <w:rFonts w:asciiTheme="minorHAnsi" w:eastAsia="Times New Roman" w:hAnsiTheme="minorHAnsi" w:cstheme="minorHAnsi"/>
          <w:lang w:val="en-GB" w:eastAsia="de-DE"/>
        </w:rPr>
      </w:r>
      <w:r w:rsidRPr="005529B1">
        <w:rPr>
          <w:rFonts w:asciiTheme="minorHAnsi" w:eastAsia="Times New Roman" w:hAnsiTheme="minorHAnsi" w:cstheme="minorHAnsi"/>
          <w:lang w:val="en-GB" w:eastAsia="de-DE"/>
        </w:rPr>
        <w:fldChar w:fldCharType="separate"/>
      </w:r>
      <w:r w:rsidR="00C60830">
        <w:rPr>
          <w:rFonts w:asciiTheme="minorHAnsi" w:eastAsia="Times New Roman" w:hAnsiTheme="minorHAnsi" w:cstheme="minorHAnsi"/>
          <w:lang w:val="en-GB" w:eastAsia="de-DE"/>
        </w:rPr>
        <w:t>9</w:t>
      </w:r>
      <w:r w:rsidRPr="005529B1">
        <w:rPr>
          <w:rFonts w:asciiTheme="minorHAnsi" w:eastAsia="Times New Roman" w:hAnsiTheme="minorHAnsi" w:cstheme="minorHAnsi"/>
          <w:lang w:val="en-GB" w:eastAsia="de-DE"/>
        </w:rPr>
        <w:fldChar w:fldCharType="end"/>
      </w:r>
      <w:r w:rsidRPr="005529B1">
        <w:rPr>
          <w:rFonts w:asciiTheme="minorHAnsi" w:eastAsia="Times New Roman" w:hAnsiTheme="minorHAnsi" w:cstheme="minorHAnsi"/>
          <w:lang w:val="en-GB" w:eastAsia="de-DE"/>
        </w:rPr>
        <w:t xml:space="preserve">) </w:t>
      </w:r>
    </w:p>
    <w:p w14:paraId="6BDB2971" w14:textId="77777777" w:rsidR="00634ECB" w:rsidRPr="005529B1" w:rsidRDefault="00634ECB" w:rsidP="00634ECB">
      <w:pPr>
        <w:rPr>
          <w:rFonts w:cstheme="minorHAnsi"/>
          <w:sz w:val="22"/>
          <w:szCs w:val="22"/>
        </w:rPr>
      </w:pPr>
    </w:p>
    <w:p w14:paraId="51D1BD66" w14:textId="77777777" w:rsidR="00634ECB" w:rsidRPr="005529B1" w:rsidRDefault="00634ECB" w:rsidP="00634ECB">
      <w:pPr>
        <w:rPr>
          <w:rFonts w:cstheme="minorHAnsi"/>
          <w:sz w:val="22"/>
          <w:szCs w:val="22"/>
        </w:rPr>
      </w:pPr>
      <w:r w:rsidRPr="005529B1">
        <w:rPr>
          <w:rFonts w:cstheme="minorHAnsi"/>
          <w:sz w:val="22"/>
          <w:szCs w:val="22"/>
        </w:rPr>
        <w:t xml:space="preserve">For adding new scenarios, please provide an input contribution to MPEG with the following </w:t>
      </w:r>
      <w:proofErr w:type="gramStart"/>
      <w:r w:rsidRPr="005529B1">
        <w:rPr>
          <w:rFonts w:cstheme="minorHAnsi"/>
          <w:sz w:val="22"/>
          <w:szCs w:val="22"/>
        </w:rPr>
        <w:t>information</w:t>
      </w:r>
      <w:proofErr w:type="gramEnd"/>
    </w:p>
    <w:p w14:paraId="765BDAE0"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3CE8C800" w14:textId="77777777" w:rsidR="00634ECB" w:rsidRPr="005529B1" w:rsidRDefault="00634ECB">
      <w:pPr>
        <w:pStyle w:val="ListParagraph"/>
        <w:widowControl/>
        <w:numPr>
          <w:ilvl w:val="0"/>
          <w:numId w:val="4"/>
        </w:numPr>
        <w:autoSpaceDE/>
        <w:autoSpaceDN/>
        <w:contextualSpacing/>
        <w:jc w:val="both"/>
        <w:rPr>
          <w:rFonts w:asciiTheme="minorHAnsi" w:eastAsia="MS Mincho" w:hAnsiTheme="minorHAnsi" w:cstheme="minorHAnsi"/>
          <w:lang w:val="en-GB" w:eastAsia="de-DE"/>
        </w:rPr>
      </w:pPr>
      <w:r w:rsidRPr="005529B1">
        <w:rPr>
          <w:rFonts w:asciiTheme="minorHAnsi" w:eastAsia="Times New Roman" w:hAnsiTheme="minorHAnsi" w:cstheme="minorHAnsi"/>
          <w:lang w:val="en-GB" w:eastAsia="de-DE"/>
        </w:rPr>
        <w:t xml:space="preserve">A set of test assets that are needed for the </w:t>
      </w:r>
      <w:proofErr w:type="gramStart"/>
      <w:r w:rsidRPr="005529B1">
        <w:rPr>
          <w:rFonts w:asciiTheme="minorHAnsi" w:eastAsia="Times New Roman" w:hAnsiTheme="minorHAnsi" w:cstheme="minorHAnsi"/>
          <w:lang w:val="en-GB" w:eastAsia="de-DE"/>
        </w:rPr>
        <w:t>scenario</w:t>
      </w:r>
      <w:proofErr w:type="gramEnd"/>
    </w:p>
    <w:p w14:paraId="494D6EF5" w14:textId="77777777" w:rsidR="00634ECB" w:rsidRPr="005529B1" w:rsidRDefault="00634ECB" w:rsidP="00634ECB">
      <w:pPr>
        <w:rPr>
          <w:rFonts w:cstheme="minorHAnsi"/>
          <w:sz w:val="22"/>
          <w:szCs w:val="22"/>
          <w:lang w:val="en-GB" w:eastAsia="de-DE"/>
        </w:rPr>
      </w:pPr>
    </w:p>
    <w:p w14:paraId="3AA6875E" w14:textId="6628C0C5" w:rsidR="00634ECB" w:rsidRPr="005529B1" w:rsidRDefault="00634ECB" w:rsidP="0028729E">
      <w:pPr>
        <w:rPr>
          <w:rFonts w:cstheme="minorHAnsi"/>
          <w:sz w:val="22"/>
          <w:szCs w:val="22"/>
        </w:rPr>
      </w:pPr>
      <w:r w:rsidRPr="005529B1">
        <w:rPr>
          <w:rFonts w:cstheme="minorHAnsi"/>
          <w:sz w:val="22"/>
          <w:szCs w:val="22"/>
        </w:rPr>
        <w:t xml:space="preserve">A template for the scenario is provided in clause </w:t>
      </w:r>
      <w:r w:rsidRPr="005529B1">
        <w:rPr>
          <w:rFonts w:cstheme="minorHAnsi"/>
          <w:sz w:val="22"/>
          <w:szCs w:val="22"/>
        </w:rPr>
        <w:fldChar w:fldCharType="begin"/>
      </w:r>
      <w:r w:rsidRPr="005529B1">
        <w:rPr>
          <w:rFonts w:cstheme="minorHAnsi"/>
          <w:sz w:val="22"/>
          <w:szCs w:val="22"/>
        </w:rPr>
        <w:instrText xml:space="preserve"> REF _Ref53399275 \r \h </w:instrText>
      </w:r>
      <w:r w:rsidR="005F4B08" w:rsidRPr="005F4B08">
        <w:rPr>
          <w:rFonts w:cstheme="minorHAnsi"/>
          <w:sz w:val="22"/>
          <w:szCs w:val="22"/>
        </w:rPr>
        <w:instrText xml:space="preserve"> \* MERGEFORMAT </w:instrText>
      </w:r>
      <w:r w:rsidRPr="005529B1">
        <w:rPr>
          <w:rFonts w:cstheme="minorHAnsi"/>
          <w:sz w:val="22"/>
          <w:szCs w:val="22"/>
        </w:rPr>
      </w:r>
      <w:r w:rsidRPr="005529B1">
        <w:rPr>
          <w:rFonts w:cstheme="minorHAnsi"/>
          <w:sz w:val="22"/>
          <w:szCs w:val="22"/>
        </w:rPr>
        <w:fldChar w:fldCharType="separate"/>
      </w:r>
      <w:r w:rsidR="00C60830">
        <w:rPr>
          <w:rFonts w:cstheme="minorHAnsi"/>
          <w:sz w:val="22"/>
          <w:szCs w:val="22"/>
        </w:rPr>
        <w:t>5.3</w:t>
      </w:r>
      <w:r w:rsidRPr="005529B1">
        <w:rPr>
          <w:rFonts w:cstheme="minorHAnsi"/>
          <w:sz w:val="22"/>
          <w:szCs w:val="22"/>
        </w:rPr>
        <w:fldChar w:fldCharType="end"/>
      </w:r>
      <w:r w:rsidRPr="005529B1">
        <w:rPr>
          <w:rFonts w:cstheme="minorHAnsi"/>
          <w:sz w:val="22"/>
          <w:szCs w:val="22"/>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491" w:name="_Toc77377248"/>
      <w:bookmarkStart w:id="492" w:name="_Toc77377302"/>
      <w:bookmarkStart w:id="493" w:name="_Toc77377249"/>
      <w:bookmarkStart w:id="494" w:name="_Toc77377303"/>
      <w:bookmarkStart w:id="495" w:name="_Toc77377250"/>
      <w:bookmarkStart w:id="496" w:name="_Toc77377304"/>
      <w:bookmarkStart w:id="497" w:name="_Toc77377251"/>
      <w:bookmarkStart w:id="498" w:name="_Toc77377305"/>
      <w:bookmarkStart w:id="499" w:name="_Toc77377252"/>
      <w:bookmarkStart w:id="500" w:name="_Toc77377306"/>
      <w:bookmarkStart w:id="501" w:name="_Toc77377253"/>
      <w:bookmarkStart w:id="502" w:name="_Toc77377307"/>
      <w:bookmarkStart w:id="503" w:name="_Toc77377254"/>
      <w:bookmarkStart w:id="504" w:name="_Toc77377308"/>
      <w:bookmarkStart w:id="505" w:name="_Ref53399275"/>
      <w:bookmarkStart w:id="506" w:name="_Toc165311428"/>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sidRPr="00EC3B8C">
        <w:t>Template for Test Scenario</w:t>
      </w:r>
      <w:bookmarkEnd w:id="505"/>
      <w:bookmarkEnd w:id="506"/>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&lt;give it a catchy title, e.g.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glTF Scene Description be used </w:t>
            </w:r>
            <w:proofErr w:type="gramStart"/>
            <w:r w:rsidRPr="00EC3B8C">
              <w:rPr>
                <w:sz w:val="18"/>
                <w:szCs w:val="18"/>
              </w:rPr>
              <w:t>today</w:t>
            </w:r>
            <w:proofErr w:type="gramEnd"/>
            <w:r w:rsidRPr="00EC3B8C">
              <w:rPr>
                <w:sz w:val="18"/>
                <w:szCs w:val="18"/>
              </w:rPr>
              <w:t xml:space="preserve">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 xml:space="preserve">What are relevant criteria for the user experience/QoE?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507" w:name="_Toc165311429"/>
      <w:r>
        <w:lastRenderedPageBreak/>
        <w:t>Continuous Call for</w:t>
      </w:r>
      <w:r w:rsidRPr="00EC3B8C">
        <w:t xml:space="preserve"> </w:t>
      </w:r>
      <w:r>
        <w:t>T</w:t>
      </w:r>
      <w:r w:rsidRPr="00EC3B8C">
        <w:t xml:space="preserve">est </w:t>
      </w:r>
      <w:r>
        <w:t>D</w:t>
      </w:r>
      <w:r w:rsidRPr="00EC3B8C">
        <w:t>ata</w:t>
      </w:r>
      <w:bookmarkEnd w:id="507"/>
    </w:p>
    <w:p w14:paraId="20705A70" w14:textId="77777777" w:rsidR="00634ECB" w:rsidRPr="005529B1" w:rsidRDefault="00634ECB" w:rsidP="00634ECB">
      <w:pPr>
        <w:rPr>
          <w:rFonts w:cstheme="minorHAnsi"/>
          <w:sz w:val="22"/>
          <w:szCs w:val="22"/>
        </w:rPr>
      </w:pPr>
      <w:r w:rsidRPr="005529B1">
        <w:rPr>
          <w:rFonts w:cstheme="minorHAnsi"/>
          <w:sz w:val="22"/>
          <w:szCs w:val="22"/>
        </w:rPr>
        <w:t>Among others, we solicit the following material to be used as content for the creation and validation of MPEG-Scene Descriptions:</w:t>
      </w:r>
    </w:p>
    <w:p w14:paraId="114A44F2"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content that can server as overlays, video textures</w:t>
      </w:r>
    </w:p>
    <w:p w14:paraId="6943AB9D"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2D and 3D content that is captured from a local camera, e.g. representing a conference room or flat surfaces for </w:t>
      </w:r>
      <w:proofErr w:type="gramStart"/>
      <w:r w:rsidRPr="00051F95">
        <w:rPr>
          <w:rFonts w:ascii="Calibri" w:eastAsia="Times New Roman" w:hAnsi="Calibri" w:cs="Calibri"/>
          <w:lang w:val="en-GB" w:eastAsia="de-DE"/>
        </w:rPr>
        <w:t>overlay</w:t>
      </w:r>
      <w:proofErr w:type="gramEnd"/>
    </w:p>
    <w:p w14:paraId="641B8C9C"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3D game content, e.g. provided in Unity, that can be used for the online gaming </w:t>
      </w:r>
      <w:proofErr w:type="gramStart"/>
      <w:r w:rsidRPr="00051F95">
        <w:rPr>
          <w:rFonts w:ascii="Calibri" w:eastAsia="Times New Roman" w:hAnsi="Calibri" w:cs="Calibri"/>
          <w:lang w:val="en-GB" w:eastAsia="de-DE"/>
        </w:rPr>
        <w:t>scenario</w:t>
      </w:r>
      <w:proofErr w:type="gramEnd"/>
    </w:p>
    <w:p w14:paraId="0FEE3011"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cinematographic content that includes complete scenes</w:t>
      </w:r>
    </w:p>
    <w:p w14:paraId="3FB6A529"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VR content and 3D mesh and point cloud content that can be used for VR </w:t>
      </w:r>
      <w:proofErr w:type="gramStart"/>
      <w:r w:rsidRPr="00051F95">
        <w:rPr>
          <w:rFonts w:ascii="Calibri" w:eastAsia="Times New Roman" w:hAnsi="Calibri" w:cs="Calibri"/>
          <w:lang w:val="en-GB" w:eastAsia="de-DE"/>
        </w:rPr>
        <w:t>scenes</w:t>
      </w:r>
      <w:proofErr w:type="gramEnd"/>
    </w:p>
    <w:p w14:paraId="5CEAFD72" w14:textId="3B21AE4C"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Theme="minorHAnsi" w:hAnsiTheme="minorHAnsi" w:cstheme="minorHAnsi"/>
        </w:rPr>
        <w:t>etc…</w:t>
      </w:r>
    </w:p>
    <w:p w14:paraId="3E09D94D" w14:textId="77777777" w:rsidR="00634ECB" w:rsidRPr="005529B1" w:rsidRDefault="00634ECB" w:rsidP="00634ECB">
      <w:pPr>
        <w:rPr>
          <w:rFonts w:cstheme="minorHAnsi"/>
          <w:sz w:val="22"/>
          <w:szCs w:val="22"/>
        </w:rPr>
      </w:pPr>
      <w:r w:rsidRPr="005529B1">
        <w:rPr>
          <w:rFonts w:cstheme="minorHAnsi"/>
          <w:sz w:val="22"/>
          <w:szCs w:val="22"/>
        </w:rPr>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508" w:name="_Toc165311430"/>
      <w:r>
        <w:t>Timeline</w:t>
      </w:r>
      <w:bookmarkEnd w:id="508"/>
    </w:p>
    <w:p w14:paraId="75901F60" w14:textId="16796692" w:rsidR="00634ECB" w:rsidRPr="005529B1" w:rsidRDefault="00634ECB" w:rsidP="00634ECB">
      <w:pPr>
        <w:rPr>
          <w:rFonts w:cstheme="minorHAnsi"/>
          <w:sz w:val="22"/>
          <w:szCs w:val="22"/>
        </w:rPr>
      </w:pPr>
      <w:r w:rsidRPr="005529B1">
        <w:rPr>
          <w:rFonts w:cstheme="minorHAnsi"/>
          <w:sz w:val="22"/>
          <w:szCs w:val="22"/>
        </w:rPr>
        <w:t>The data sets should be submitted as input contributions to the 1</w:t>
      </w:r>
      <w:r w:rsidR="00F64D94" w:rsidRPr="005529B1">
        <w:rPr>
          <w:rFonts w:cstheme="minorHAnsi"/>
          <w:sz w:val="22"/>
          <w:szCs w:val="22"/>
        </w:rPr>
        <w:t>4</w:t>
      </w:r>
      <w:r w:rsidR="00051F95" w:rsidRPr="005529B1">
        <w:rPr>
          <w:rFonts w:cstheme="minorHAnsi"/>
          <w:sz w:val="22"/>
          <w:szCs w:val="22"/>
        </w:rPr>
        <w:t>2nd</w:t>
      </w:r>
      <w:r w:rsidRPr="005529B1">
        <w:rPr>
          <w:rFonts w:cstheme="minorHAnsi"/>
          <w:sz w:val="22"/>
          <w:szCs w:val="22"/>
        </w:rPr>
        <w:t xml:space="preserve"> MPEG meeting (</w:t>
      </w:r>
      <w:r w:rsidR="00051F95" w:rsidRPr="005529B1">
        <w:rPr>
          <w:rFonts w:cstheme="minorHAnsi"/>
          <w:sz w:val="22"/>
          <w:szCs w:val="22"/>
        </w:rPr>
        <w:t xml:space="preserve">April </w:t>
      </w:r>
      <w:r w:rsidRPr="005529B1">
        <w:rPr>
          <w:rFonts w:cstheme="minorHAnsi"/>
          <w:sz w:val="22"/>
          <w:szCs w:val="22"/>
        </w:rPr>
        <w:t>202</w:t>
      </w:r>
      <w:r w:rsidR="0017031A" w:rsidRPr="005529B1">
        <w:rPr>
          <w:rFonts w:cstheme="minorHAnsi"/>
          <w:sz w:val="22"/>
          <w:szCs w:val="22"/>
        </w:rPr>
        <w:t>3</w:t>
      </w:r>
      <w:r w:rsidRPr="005529B1">
        <w:rPr>
          <w:rFonts w:cstheme="minorHAnsi"/>
          <w:sz w:val="22"/>
          <w:szCs w:val="22"/>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509" w:name="_Toc165311431"/>
      <w:r>
        <w:t>Available Test Assets</w:t>
      </w:r>
      <w:bookmarkEnd w:id="509"/>
    </w:p>
    <w:p w14:paraId="59CBCA14" w14:textId="0AC183C4" w:rsidR="00634ECB" w:rsidRPr="005529B1" w:rsidRDefault="00634ECB" w:rsidP="00634ECB">
      <w:pPr>
        <w:rPr>
          <w:rFonts w:cstheme="minorHAnsi"/>
          <w:sz w:val="22"/>
          <w:szCs w:val="22"/>
        </w:rPr>
      </w:pPr>
      <w:r w:rsidRPr="005529B1">
        <w:rPr>
          <w:rFonts w:cstheme="minorHAnsi"/>
          <w:sz w:val="22"/>
          <w:szCs w:val="22"/>
        </w:rPr>
        <w:t xml:space="preserve">The following table lists the </w:t>
      </w:r>
      <w:r w:rsidR="005D0749" w:rsidRPr="005529B1">
        <w:rPr>
          <w:sz w:val="22"/>
          <w:szCs w:val="22"/>
        </w:rPr>
        <w:t>available assets</w:t>
      </w:r>
      <w:r w:rsidRPr="005529B1">
        <w:rPr>
          <w:rFonts w:cstheme="minorHAnsi"/>
          <w:sz w:val="22"/>
          <w:szCs w:val="22"/>
        </w:rPr>
        <w:t xml:space="preserve"> and provides a brief description:</w:t>
      </w:r>
    </w:p>
    <w:p w14:paraId="45034FB2" w14:textId="7CAA4F68" w:rsidR="00634ECB" w:rsidRPr="005529B1" w:rsidRDefault="0017031A" w:rsidP="00634ECB">
      <w:pPr>
        <w:rPr>
          <w:rFonts w:cstheme="minorHAnsi"/>
          <w:sz w:val="22"/>
          <w:szCs w:val="22"/>
        </w:rPr>
      </w:pPr>
      <w:r w:rsidRPr="005529B1">
        <w:rPr>
          <w:rFonts w:cstheme="minorHAnsi"/>
          <w:sz w:val="22"/>
          <w:szCs w:val="22"/>
        </w:rPr>
        <w:t>http://mpegx.int-evry.fr/software/MPEG/Systems/SceneDescription/test-assets</w:t>
      </w:r>
    </w:p>
    <w:p w14:paraId="7AF9800E" w14:textId="77777777" w:rsidR="00634ECB" w:rsidRDefault="00634ECB">
      <w:pPr>
        <w:pStyle w:val="Heading1"/>
        <w:keepNext/>
        <w:widowControl/>
        <w:numPr>
          <w:ilvl w:val="0"/>
          <w:numId w:val="1"/>
        </w:numPr>
        <w:autoSpaceDE/>
        <w:autoSpaceDN/>
        <w:spacing w:before="240" w:after="60"/>
        <w:jc w:val="both"/>
      </w:pPr>
      <w:bookmarkStart w:id="510" w:name="_Toc53758888"/>
      <w:bookmarkStart w:id="511" w:name="_Toc53759159"/>
      <w:bookmarkStart w:id="512" w:name="_Toc53759210"/>
      <w:bookmarkStart w:id="513" w:name="_Toc165311432"/>
      <w:bookmarkEnd w:id="510"/>
      <w:bookmarkEnd w:id="511"/>
      <w:bookmarkEnd w:id="512"/>
      <w:r>
        <w:t>Contributions for Extensions</w:t>
      </w:r>
      <w:bookmarkEnd w:id="513"/>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514" w:name="_Toc165311433"/>
      <w:r w:rsidRPr="00EC3B8C">
        <w:t>General</w:t>
      </w:r>
      <w:bookmarkEnd w:id="514"/>
    </w:p>
    <w:p w14:paraId="6B28E63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For every extension documented in ISO/IEC 23090-14 under the framework in clause 3 the following information is expected to be provided:</w:t>
      </w:r>
    </w:p>
    <w:p w14:paraId="1B15882E"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schema for the extension as part of the standard as well as a json document</w:t>
      </w:r>
    </w:p>
    <w:p w14:paraId="24161445"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semantics for the extension</w:t>
      </w:r>
    </w:p>
    <w:p w14:paraId="7E14607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processing model on the "Presentation Engine"</w:t>
      </w:r>
    </w:p>
    <w:p w14:paraId="6EC4FD4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conformance description, i.e. conformance requirements for the Presentation Engine that supports the </w:t>
      </w:r>
      <w:proofErr w:type="gramStart"/>
      <w:r w:rsidRPr="00051F95">
        <w:rPr>
          <w:rFonts w:ascii="Calibri" w:eastAsia="Times New Roman" w:hAnsi="Calibri" w:cs="Calibri"/>
          <w:lang w:val="en-GB" w:eastAsia="de-DE"/>
        </w:rPr>
        <w:t>extension</w:t>
      </w:r>
      <w:proofErr w:type="gramEnd"/>
    </w:p>
    <w:p w14:paraId="1634B2F5" w14:textId="7A14D9D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for example content that uses the extension that is finally available within 1 meeting after the technology was added. If not fulfilled, the feature is expected to be removed and this will be documented as a note in the draft standard. </w:t>
      </w:r>
    </w:p>
    <w:p w14:paraId="7EC21CB8" w14:textId="4FBE45ED"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of a reference implementation in one of the agreed reference software libraries as documented in clause </w:t>
      </w:r>
      <w:r w:rsidRPr="00051F95">
        <w:rPr>
          <w:rFonts w:ascii="Calibri" w:eastAsia="Times New Roman" w:hAnsi="Calibri" w:cs="Calibri"/>
          <w:i/>
          <w:iCs/>
          <w:lang w:val="en-GB" w:eastAsia="de-DE"/>
        </w:rPr>
        <w:fldChar w:fldCharType="begin"/>
      </w:r>
      <w:r w:rsidRPr="00051F95">
        <w:rPr>
          <w:rFonts w:ascii="Calibri" w:eastAsia="Times New Roman" w:hAnsi="Calibri" w:cs="Calibri"/>
          <w:i/>
          <w:iCs/>
          <w:lang w:val="en-GB" w:eastAsia="de-DE"/>
        </w:rPr>
        <w:instrText xml:space="preserve"> REF _Ref30092610 \r \h  \* MERGEFORMAT </w:instrText>
      </w:r>
      <w:r w:rsidRPr="00051F95">
        <w:rPr>
          <w:rFonts w:ascii="Calibri" w:eastAsia="Times New Roman" w:hAnsi="Calibri" w:cs="Calibri"/>
          <w:i/>
          <w:iCs/>
          <w:lang w:val="en-GB" w:eastAsia="de-DE"/>
        </w:rPr>
      </w:r>
      <w:r w:rsidRPr="00051F95">
        <w:rPr>
          <w:rFonts w:ascii="Calibri" w:eastAsia="Times New Roman" w:hAnsi="Calibri" w:cs="Calibri"/>
          <w:i/>
          <w:iCs/>
          <w:lang w:val="en-GB" w:eastAsia="de-DE"/>
        </w:rPr>
        <w:fldChar w:fldCharType="separate"/>
      </w:r>
      <w:r w:rsidR="00C60830">
        <w:rPr>
          <w:rFonts w:ascii="Calibri" w:eastAsia="Times New Roman" w:hAnsi="Calibri" w:cs="Calibri"/>
          <w:i/>
          <w:iCs/>
          <w:lang w:val="en-GB" w:eastAsia="de-DE"/>
        </w:rPr>
        <w:t>7</w:t>
      </w:r>
      <w:r w:rsidRPr="00051F95">
        <w:rPr>
          <w:rFonts w:ascii="Calibri" w:eastAsia="Times New Roman" w:hAnsi="Calibri" w:cs="Calibri"/>
          <w:i/>
          <w:iCs/>
          <w:lang w:val="en-GB" w:eastAsia="de-DE"/>
        </w:rPr>
        <w:fldChar w:fldCharType="end"/>
      </w:r>
      <w:r w:rsidRPr="00051F95">
        <w:rPr>
          <w:rFonts w:ascii="Calibri" w:eastAsia="Times New Roman" w:hAnsi="Calibri" w:cs="Calibri"/>
          <w:i/>
          <w:iCs/>
          <w:lang w:val="en-GB" w:eastAsia="de-DE"/>
        </w:rPr>
        <w:t>, that is finally available within 2 meetings after the technology was added. If not fulfilled, the feature is expected to be removed and this will be documented as a note in the draft standard.</w:t>
      </w:r>
    </w:p>
    <w:p w14:paraId="77D4B620" w14:textId="77777777" w:rsidR="00634ECB" w:rsidRPr="005529B1" w:rsidRDefault="00634ECB" w:rsidP="00634ECB">
      <w:pPr>
        <w:rPr>
          <w:rFonts w:ascii="Calibri" w:eastAsia="Times New Roman" w:hAnsi="Calibri" w:cs="Calibri"/>
          <w:sz w:val="22"/>
          <w:szCs w:val="22"/>
          <w:lang w:val="en-GB" w:eastAsia="de-DE"/>
        </w:rPr>
      </w:pPr>
    </w:p>
    <w:p w14:paraId="365BF06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Hence, contributions addressing extensions to glTF under the framework in clause 3 should include the following:</w:t>
      </w:r>
    </w:p>
    <w:p w14:paraId="00233063" w14:textId="1E4C8E04"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scenarios that this extension is addressing. The scenarios are documented in clause </w:t>
      </w:r>
      <w:r w:rsidRPr="00051F95">
        <w:rPr>
          <w:rFonts w:ascii="Calibri" w:eastAsia="Times New Roman" w:hAnsi="Calibri" w:cs="Calibri"/>
          <w:lang w:val="en-GB" w:eastAsia="de-DE"/>
        </w:rPr>
        <w:fldChar w:fldCharType="begin"/>
      </w:r>
      <w:r w:rsidRPr="00051F95">
        <w:rPr>
          <w:rFonts w:ascii="Calibri" w:eastAsia="Times New Roman" w:hAnsi="Calibri" w:cs="Calibri"/>
          <w:lang w:val="en-GB" w:eastAsia="de-DE"/>
        </w:rPr>
        <w:instrText xml:space="preserve"> REF _Ref53444287 \r \h </w:instrText>
      </w:r>
      <w:r w:rsidR="00051F95">
        <w:rPr>
          <w:rFonts w:ascii="Calibri" w:eastAsia="Times New Roman" w:hAnsi="Calibri" w:cs="Calibri"/>
          <w:lang w:val="en-GB" w:eastAsia="de-DE"/>
        </w:rPr>
        <w:instrText xml:space="preserve"> \* MERGEFORMAT </w:instrText>
      </w:r>
      <w:r w:rsidRPr="00051F95">
        <w:rPr>
          <w:rFonts w:ascii="Calibri" w:eastAsia="Times New Roman" w:hAnsi="Calibri" w:cs="Calibri"/>
          <w:lang w:val="en-GB" w:eastAsia="de-DE"/>
        </w:rPr>
      </w:r>
      <w:r w:rsidRPr="00051F95">
        <w:rPr>
          <w:rFonts w:ascii="Calibri" w:eastAsia="Times New Roman" w:hAnsi="Calibri" w:cs="Calibri"/>
          <w:lang w:val="en-GB" w:eastAsia="de-DE"/>
        </w:rPr>
        <w:fldChar w:fldCharType="separate"/>
      </w:r>
      <w:r w:rsidR="00C60830">
        <w:rPr>
          <w:rFonts w:ascii="Calibri" w:eastAsia="Times New Roman" w:hAnsi="Calibri" w:cs="Calibri"/>
          <w:b/>
          <w:bCs/>
          <w:lang w:eastAsia="de-DE"/>
        </w:rPr>
        <w:t>Error! Reference source not found.</w:t>
      </w:r>
      <w:r w:rsidRPr="00051F95">
        <w:rPr>
          <w:rFonts w:ascii="Calibri" w:eastAsia="Times New Roman" w:hAnsi="Calibri" w:cs="Calibri"/>
          <w:lang w:val="en-GB" w:eastAsia="de-DE"/>
        </w:rPr>
        <w:fldChar w:fldCharType="end"/>
      </w:r>
      <w:r w:rsidRPr="00051F95">
        <w:rPr>
          <w:rFonts w:ascii="Calibri" w:eastAsia="Times New Roman" w:hAnsi="Calibri" w:cs="Calibri"/>
          <w:lang w:val="en-GB" w:eastAsia="de-DE"/>
        </w:rPr>
        <w:t xml:space="preserve">. </w:t>
      </w:r>
    </w:p>
    <w:p w14:paraId="6103EE93"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All information from above</w:t>
      </w:r>
    </w:p>
    <w:p w14:paraId="6EE46879" w14:textId="77777777" w:rsidR="00634ECB" w:rsidRPr="005529B1" w:rsidRDefault="00634ECB" w:rsidP="00634ECB">
      <w:pPr>
        <w:rPr>
          <w:rFonts w:ascii="Calibri" w:eastAsia="Times New Roman" w:hAnsi="Calibri" w:cs="Calibri"/>
          <w:sz w:val="22"/>
          <w:szCs w:val="22"/>
          <w:lang w:val="en-GB" w:eastAsia="de-DE"/>
        </w:rPr>
      </w:pPr>
    </w:p>
    <w:p w14:paraId="4B88E7D6" w14:textId="0CF60FD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As long as not all the above information is available, a documented extension is not moved into the WD/</w:t>
      </w:r>
      <w:proofErr w:type="gramStart"/>
      <w:r w:rsidRPr="005529B1">
        <w:rPr>
          <w:rFonts w:ascii="Calibri" w:eastAsia="Times New Roman" w:hAnsi="Calibri" w:cs="Calibri"/>
          <w:sz w:val="22"/>
          <w:szCs w:val="22"/>
          <w:lang w:val="en-GB" w:eastAsia="de-DE"/>
        </w:rPr>
        <w:t>CD, but</w:t>
      </w:r>
      <w:proofErr w:type="gramEnd"/>
      <w:r w:rsidRPr="005529B1">
        <w:rPr>
          <w:rFonts w:ascii="Calibri" w:eastAsia="Times New Roman" w:hAnsi="Calibri" w:cs="Calibri"/>
          <w:sz w:val="22"/>
          <w:szCs w:val="22"/>
          <w:lang w:val="en-GB" w:eastAsia="de-DE"/>
        </w:rPr>
        <w:t xml:space="preserve"> is maintained in the Technology under Consideration (TuC) document. The status of the completed information and the missing one is documented in the TUC.</w:t>
      </w:r>
    </w:p>
    <w:p w14:paraId="5E32DC93" w14:textId="77777777" w:rsidR="00634ECB" w:rsidRPr="005529B1" w:rsidRDefault="00634ECB" w:rsidP="00634ECB">
      <w:pPr>
        <w:rPr>
          <w:rFonts w:ascii="Calibri" w:eastAsia="Times New Roman" w:hAnsi="Calibri" w:cs="Calibri"/>
          <w:sz w:val="22"/>
          <w:szCs w:val="22"/>
          <w:lang w:val="en-GB" w:eastAsia="de-DE"/>
        </w:rPr>
      </w:pPr>
    </w:p>
    <w:p w14:paraId="6044D974"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lastRenderedPageBreak/>
        <w:t>The following text processes is recommended, but needs final verification:</w:t>
      </w:r>
    </w:p>
    <w:p w14:paraId="4C57201D" w14:textId="77777777" w:rsidR="00634ECB" w:rsidRPr="005529B1" w:rsidRDefault="00634ECB" w:rsidP="00634ECB">
      <w:pPr>
        <w:rPr>
          <w:rFonts w:ascii="Calibri" w:eastAsia="Times New Roman" w:hAnsi="Calibri" w:cs="Calibri"/>
          <w:sz w:val="22"/>
          <w:szCs w:val="22"/>
          <w:lang w:val="en-GB" w:eastAsia="de-DE"/>
        </w:rPr>
      </w:pPr>
    </w:p>
    <w:p w14:paraId="4577E4BB" w14:textId="00B2E261"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 xml:space="preserve">To </w:t>
      </w:r>
      <w:r w:rsidR="00051F95" w:rsidRPr="00051F95">
        <w:rPr>
          <w:rFonts w:ascii="Calibri" w:eastAsia="Times New Roman" w:hAnsi="Calibri" w:cs="Calibri"/>
          <w:i/>
          <w:iCs/>
          <w:sz w:val="22"/>
          <w:szCs w:val="22"/>
          <w:lang w:val="en-GB" w:eastAsia="de-DE"/>
        </w:rPr>
        <w:t>fulfil</w:t>
      </w:r>
      <w:r w:rsidRPr="005529B1">
        <w:rPr>
          <w:rFonts w:ascii="Calibri" w:eastAsia="Times New Roman" w:hAnsi="Calibri" w:cs="Calibri"/>
          <w:i/>
          <w:iCs/>
          <w:sz w:val="22"/>
          <w:szCs w:val="22"/>
          <w:lang w:val="en-GB" w:eastAsia="de-DE"/>
        </w:rPr>
        <w:t xml:space="preserve"> the requirement on the reference software, it is sufficient to demonstrate that the reference software </w:t>
      </w:r>
      <w:proofErr w:type="gramStart"/>
      <w:r w:rsidRPr="005529B1">
        <w:rPr>
          <w:rFonts w:ascii="Calibri" w:eastAsia="Times New Roman" w:hAnsi="Calibri" w:cs="Calibri"/>
          <w:i/>
          <w:iCs/>
          <w:sz w:val="22"/>
          <w:szCs w:val="22"/>
          <w:lang w:val="en-GB" w:eastAsia="de-DE"/>
        </w:rPr>
        <w:t>is able to</w:t>
      </w:r>
      <w:proofErr w:type="gramEnd"/>
      <w:r w:rsidRPr="005529B1">
        <w:rPr>
          <w:rFonts w:ascii="Calibri" w:eastAsia="Times New Roman" w:hAnsi="Calibri" w:cs="Calibri"/>
          <w:i/>
          <w:iCs/>
          <w:sz w:val="22"/>
          <w:szCs w:val="22"/>
          <w:lang w:val="en-GB" w:eastAsia="de-DE"/>
        </w:rPr>
        <w:t xml:space="preserve">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5529B1" w:rsidRDefault="00634ECB" w:rsidP="00634ECB">
      <w:pPr>
        <w:ind w:left="720"/>
        <w:rPr>
          <w:rFonts w:ascii="Calibri" w:eastAsia="Times New Roman" w:hAnsi="Calibri" w:cs="Calibri"/>
          <w:i/>
          <w:iCs/>
          <w:sz w:val="22"/>
          <w:szCs w:val="22"/>
          <w:lang w:val="en-GB" w:eastAsia="de-DE"/>
        </w:rPr>
      </w:pPr>
    </w:p>
    <w:p w14:paraId="363CF176" w14:textId="77777777"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The following is an example of this procedure:</w:t>
      </w:r>
    </w:p>
    <w:p w14:paraId="5B081927" w14:textId="77777777" w:rsidR="00634ECB" w:rsidRPr="005529B1" w:rsidRDefault="00634ECB" w:rsidP="00634ECB">
      <w:pPr>
        <w:ind w:left="720"/>
        <w:rPr>
          <w:rFonts w:ascii="Calibri" w:eastAsia="Times New Roman" w:hAnsi="Calibri" w:cs="Calibri"/>
          <w:i/>
          <w:iCs/>
          <w:sz w:val="22"/>
          <w:szCs w:val="22"/>
          <w:lang w:val="en-GB" w:eastAsia="de-DE"/>
        </w:rPr>
      </w:pPr>
    </w:p>
    <w:p w14:paraId="52E63FF5" w14:textId="69A346E7"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test scenario is defined around support for video </w:t>
      </w:r>
      <w:proofErr w:type="gramStart"/>
      <w:r w:rsidRPr="00051F95">
        <w:rPr>
          <w:rFonts w:ascii="Calibri" w:eastAsia="Times New Roman" w:hAnsi="Calibri" w:cs="Calibri"/>
          <w:i/>
          <w:iCs/>
          <w:lang w:val="en-GB" w:eastAsia="de-DE"/>
        </w:rPr>
        <w:t>textures</w:t>
      </w:r>
      <w:proofErr w:type="gramEnd"/>
    </w:p>
    <w:p w14:paraId="6CB08D70" w14:textId="37E3F771"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The proposal is to make use of the MPEG_video_texture </w:t>
      </w:r>
      <w:proofErr w:type="gramStart"/>
      <w:r w:rsidRPr="00051F95">
        <w:rPr>
          <w:rFonts w:ascii="Calibri" w:eastAsia="Times New Roman" w:hAnsi="Calibri" w:cs="Calibri"/>
          <w:i/>
          <w:iCs/>
          <w:lang w:val="en-GB" w:eastAsia="de-DE"/>
        </w:rPr>
        <w:t>extension</w:t>
      </w:r>
      <w:proofErr w:type="gramEnd"/>
    </w:p>
    <w:p w14:paraId="4203BE07" w14:textId="3F988218"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6789398C" w14:textId="28A48E58" w:rsidR="00B03F35" w:rsidRPr="00051F95"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515" w:name="_Toc165311434"/>
      <w:r>
        <w:t>Extension Principles</w:t>
      </w:r>
      <w:bookmarkEnd w:id="515"/>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 xml:space="preserve">The following extension principles </w:t>
      </w:r>
      <w:proofErr w:type="gramStart"/>
      <w:r w:rsidRPr="00EC3B8C">
        <w:rPr>
          <w:rFonts w:ascii="Calibri" w:eastAsia="Times New Roman" w:hAnsi="Calibri" w:cs="Calibri"/>
          <w:lang w:val="en-GB" w:eastAsia="de-DE"/>
        </w:rPr>
        <w:t>apply</w:t>
      </w:r>
      <w:proofErr w:type="gramEnd"/>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If the extension adds a new top-level array (by extending the root glTF object), its elements should inherit all properties of </w:t>
      </w:r>
      <w:proofErr w:type="gramStart"/>
      <w:r w:rsidRPr="00EC3B8C">
        <w:rPr>
          <w:rFonts w:ascii="Courier New" w:eastAsia="Times New Roman" w:hAnsi="Courier New"/>
          <w:lang w:val="en-GB" w:eastAsia="de-DE"/>
        </w:rPr>
        <w:t>glTFChildOfRootProperty.schema.json</w:t>
      </w:r>
      <w:proofErr w:type="gramEnd"/>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proofErr w:type="gramStart"/>
      <w:r w:rsidRPr="00EC3B8C">
        <w:rPr>
          <w:rFonts w:ascii="Courier New" w:eastAsia="Times New Roman" w:hAnsi="Courier New"/>
          <w:lang w:val="en-GB" w:eastAsia="de-DE"/>
        </w:rPr>
        <w:t>glTFProperty.schema.json</w:t>
      </w:r>
      <w:proofErr w:type="gramEnd"/>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By glTF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use lowercase snake-case following the prefix, e.g. </w:t>
      </w:r>
      <w:r w:rsidRPr="00EC3B8C">
        <w:rPr>
          <w:rFonts w:ascii="Courier New" w:eastAsia="Times New Roman" w:hAnsi="Courier New"/>
          <w:lang w:val="en-GB" w:eastAsia="de-DE"/>
        </w:rPr>
        <w:t>MPEG_materials_sand</w:t>
      </w:r>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where scope is an existing glTF concept (e.g.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(e.g.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516" w:name="_Ref30092610"/>
      <w:bookmarkStart w:id="517" w:name="_Toc165311435"/>
      <w:r>
        <w:t>Reference Software</w:t>
      </w:r>
      <w:bookmarkEnd w:id="516"/>
      <w:bookmarkEnd w:id="517"/>
    </w:p>
    <w:p w14:paraId="1C88F4A5" w14:textId="185486FC" w:rsidR="00051F95" w:rsidRDefault="001D2E20" w:rsidP="00B00728">
      <w:pPr>
        <w:rPr>
          <w:sz w:val="22"/>
          <w:szCs w:val="22"/>
          <w:lang w:val="en-CA"/>
        </w:rPr>
      </w:pPr>
      <w:r w:rsidRPr="005529B1">
        <w:rPr>
          <w:sz w:val="22"/>
          <w:szCs w:val="22"/>
          <w:lang w:val="en-CA"/>
        </w:rPr>
        <w:t xml:space="preserve">The reference software for the scene description </w:t>
      </w:r>
      <w:r w:rsidR="005D0749" w:rsidRPr="005529B1">
        <w:rPr>
          <w:sz w:val="22"/>
          <w:szCs w:val="22"/>
          <w:lang w:val="en-CA"/>
        </w:rPr>
        <w:t xml:space="preserve">is documented in ISO/IEC 23090-24 as available </w:t>
      </w:r>
      <w:proofErr w:type="gramStart"/>
      <w:r w:rsidR="005D0749" w:rsidRPr="005529B1">
        <w:rPr>
          <w:sz w:val="22"/>
          <w:szCs w:val="22"/>
          <w:lang w:val="en-CA"/>
        </w:rPr>
        <w:t xml:space="preserve">in </w:t>
      </w:r>
      <w:r w:rsidR="00051F95">
        <w:rPr>
          <w:sz w:val="22"/>
          <w:szCs w:val="22"/>
          <w:lang w:val="en-CA"/>
        </w:rPr>
        <w:t>:</w:t>
      </w:r>
      <w:proofErr w:type="gramEnd"/>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48"/>
        <w:gridCol w:w="415"/>
        <w:gridCol w:w="614"/>
        <w:gridCol w:w="823"/>
        <w:gridCol w:w="823"/>
        <w:gridCol w:w="708"/>
        <w:gridCol w:w="1221"/>
        <w:gridCol w:w="812"/>
        <w:gridCol w:w="2540"/>
      </w:tblGrid>
      <w:tr w:rsidR="00FB455D" w:rsidDel="002B4300" w14:paraId="79EEFAA4" w14:textId="6C0F813F" w:rsidTr="00FB455D">
        <w:trPr>
          <w:tblCellSpacing w:w="15" w:type="dxa"/>
          <w:del w:id="518" w:author="Thomas Stockhammer" w:date="2024-04-29T19:26:00Z"/>
        </w:trPr>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07297ED" w14:textId="2B86EA3A" w:rsidR="00FB455D" w:rsidDel="002B4300" w:rsidRDefault="002B4300">
            <w:pPr>
              <w:jc w:val="center"/>
              <w:rPr>
                <w:del w:id="519" w:author="Thomas Stockhammer" w:date="2024-04-29T19:26:00Z"/>
                <w:rFonts w:ascii="Arial" w:eastAsia="Times New Roman" w:hAnsi="Arial" w:cs="Arial"/>
                <w:sz w:val="20"/>
                <w:szCs w:val="20"/>
              </w:rPr>
            </w:pPr>
            <w:del w:id="520" w:author="Thomas Stockhammer" w:date="2024-04-29T19:26:00Z">
              <w:r w:rsidDel="002B4300">
                <w:fldChar w:fldCharType="begin"/>
              </w:r>
              <w:r w:rsidDel="002B4300">
                <w:delInstrText>HYPERLINK "https://dms.mpeg.expert/doc_end_user/current_document.php?id=87796&amp;id_meeting=194"</w:delInstrText>
              </w:r>
              <w:r w:rsidDel="002B4300">
                <w:fldChar w:fldCharType="separate"/>
              </w:r>
              <w:r w:rsidR="00FB455D" w:rsidDel="002B4300">
                <w:rPr>
                  <w:rStyle w:val="Hyperlink"/>
                  <w:rFonts w:ascii="Arial" w:hAnsi="Arial" w:cs="Arial"/>
                  <w:sz w:val="20"/>
                  <w:szCs w:val="20"/>
                </w:rPr>
                <w:delText>MDS22650</w:delText>
              </w:r>
              <w:r w:rsidDel="002B4300">
                <w:rPr>
                  <w:rStyle w:val="Hyperlink"/>
                  <w:rFonts w:ascii="Arial" w:hAnsi="Arial" w:cs="Arial"/>
                  <w:sz w:val="20"/>
                  <w:szCs w:val="20"/>
                </w:rPr>
                <w:fldChar w:fldCharType="end"/>
              </w:r>
            </w:del>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73B0CA8" w14:textId="00402E91" w:rsidR="00FB455D" w:rsidDel="002B4300" w:rsidRDefault="00FB455D">
            <w:pPr>
              <w:jc w:val="center"/>
              <w:rPr>
                <w:del w:id="521" w:author="Thomas Stockhammer" w:date="2024-04-29T19:26:00Z"/>
                <w:rFonts w:ascii="Arial" w:hAnsi="Arial" w:cs="Arial"/>
                <w:sz w:val="20"/>
                <w:szCs w:val="20"/>
              </w:rPr>
            </w:pPr>
            <w:del w:id="522" w:author="Thomas Stockhammer" w:date="2024-04-29T19:26:00Z">
              <w:r w:rsidDel="002B4300">
                <w:rPr>
                  <w:rFonts w:ascii="Arial" w:hAnsi="Arial" w:cs="Arial"/>
                  <w:sz w:val="20"/>
                  <w:szCs w:val="20"/>
                </w:rPr>
                <w:delText>WG 03</w:delText>
              </w:r>
            </w:del>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F614D4A" w14:textId="7634E104" w:rsidR="00FB455D" w:rsidDel="002B4300" w:rsidRDefault="00FB455D">
            <w:pPr>
              <w:jc w:val="center"/>
              <w:rPr>
                <w:del w:id="523" w:author="Thomas Stockhammer" w:date="2024-04-29T19:26:00Z"/>
                <w:rFonts w:ascii="Arial" w:hAnsi="Arial" w:cs="Arial"/>
                <w:sz w:val="20"/>
                <w:szCs w:val="20"/>
              </w:rPr>
            </w:pPr>
            <w:del w:id="524" w:author="Thomas Stockhammer" w:date="2024-04-29T19:26:00Z">
              <w:r w:rsidDel="002B4300">
                <w:rPr>
                  <w:rFonts w:ascii="Arial" w:hAnsi="Arial" w:cs="Arial"/>
                  <w:sz w:val="20"/>
                  <w:szCs w:val="20"/>
                </w:rPr>
                <w:delText>00907</w:delText>
              </w:r>
            </w:del>
          </w:p>
        </w:tc>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2DEFBED" w14:textId="2A071875" w:rsidR="00FB455D" w:rsidDel="002B4300" w:rsidRDefault="00FB455D">
            <w:pPr>
              <w:rPr>
                <w:del w:id="525" w:author="Thomas Stockhammer" w:date="2024-04-29T19:26:00Z"/>
                <w:rFonts w:ascii="Arial" w:hAnsi="Arial" w:cs="Arial"/>
                <w:sz w:val="20"/>
                <w:szCs w:val="20"/>
              </w:rPr>
            </w:pPr>
            <w:del w:id="526" w:author="Thomas Stockhammer" w:date="2024-04-29T19:26:00Z">
              <w:r w:rsidDel="002B4300">
                <w:rPr>
                  <w:rFonts w:ascii="Arial" w:hAnsi="Arial" w:cs="Arial"/>
                  <w:sz w:val="20"/>
                  <w:szCs w:val="20"/>
                </w:rPr>
                <w:delText>2023-04-29 09:06:31</w:delText>
              </w:r>
            </w:del>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F73B074" w14:textId="17228B62" w:rsidR="00FB455D" w:rsidDel="002B4300" w:rsidRDefault="00FB455D">
            <w:pPr>
              <w:rPr>
                <w:del w:id="527" w:author="Thomas Stockhammer" w:date="2024-04-29T19:26:00Z"/>
                <w:rFonts w:ascii="Arial" w:hAnsi="Arial" w:cs="Arial"/>
                <w:sz w:val="20"/>
                <w:szCs w:val="20"/>
              </w:rPr>
            </w:pPr>
            <w:del w:id="528" w:author="Thomas Stockhammer" w:date="2024-04-29T19:26:00Z">
              <w:r w:rsidDel="002B4300">
                <w:rPr>
                  <w:rFonts w:ascii="Arial" w:hAnsi="Arial" w:cs="Arial"/>
                  <w:sz w:val="20"/>
                  <w:szCs w:val="20"/>
                </w:rPr>
                <w:delText>2023-07-16 10:41:50</w:delText>
              </w:r>
            </w:del>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445278F" w14:textId="661C57CC" w:rsidR="00FB455D" w:rsidDel="002B4300" w:rsidRDefault="00FB455D">
            <w:pPr>
              <w:rPr>
                <w:del w:id="529" w:author="Thomas Stockhammer" w:date="2024-04-29T19:26:00Z"/>
                <w:rFonts w:ascii="Arial" w:hAnsi="Arial" w:cs="Arial"/>
                <w:sz w:val="20"/>
                <w:szCs w:val="20"/>
              </w:rPr>
            </w:pPr>
            <w:del w:id="530" w:author="Thomas Stockhammer" w:date="2024-04-29T19:26:00Z">
              <w:r w:rsidDel="002B4300">
                <w:rPr>
                  <w:rFonts w:ascii="Arial" w:hAnsi="Arial" w:cs="Arial"/>
                  <w:sz w:val="20"/>
                  <w:szCs w:val="20"/>
                </w:rPr>
                <w:delText>WG 03</w:delText>
              </w:r>
              <w:r w:rsidDel="002B4300">
                <w:rPr>
                  <w:rFonts w:ascii="Arial" w:hAnsi="Arial" w:cs="Arial"/>
                  <w:sz w:val="20"/>
                  <w:szCs w:val="20"/>
                </w:rPr>
                <w:br/>
                <w:delText>MPEG-I</w:delText>
              </w:r>
            </w:del>
          </w:p>
        </w:tc>
        <w:tc>
          <w:tcPr>
            <w:tcW w:w="60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C0B757C" w14:textId="6DD8A3FF" w:rsidR="00FB455D" w:rsidDel="002B4300" w:rsidRDefault="00FB455D">
            <w:pPr>
              <w:rPr>
                <w:del w:id="531" w:author="Thomas Stockhammer" w:date="2024-04-29T19:26:00Z"/>
                <w:rFonts w:ascii="Arial" w:hAnsi="Arial" w:cs="Arial"/>
                <w:sz w:val="20"/>
                <w:szCs w:val="20"/>
              </w:rPr>
            </w:pPr>
            <w:del w:id="532" w:author="Thomas Stockhammer" w:date="2024-04-29T19:26:00Z">
              <w:r w:rsidDel="002B4300">
                <w:rPr>
                  <w:rFonts w:ascii="Arial" w:hAnsi="Arial" w:cs="Arial"/>
                  <w:sz w:val="20"/>
                  <w:szCs w:val="20"/>
                </w:rPr>
                <w:delText>Text of ISO/IEC DIS 23090-24 Conformance and reference software for scene description</w:delText>
              </w:r>
            </w:del>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EA6FC66" w14:textId="637F9FBF" w:rsidR="00FB455D" w:rsidDel="002B4300" w:rsidRDefault="00FB455D">
            <w:pPr>
              <w:rPr>
                <w:del w:id="533" w:author="Thomas Stockhammer" w:date="2024-04-29T19:26:00Z"/>
                <w:rFonts w:ascii="Arial" w:hAnsi="Arial" w:cs="Arial"/>
                <w:sz w:val="20"/>
                <w:szCs w:val="20"/>
              </w:rPr>
            </w:pPr>
            <w:del w:id="534" w:author="Thomas Stockhammer" w:date="2024-04-29T19:26:00Z">
              <w:r w:rsidDel="002B4300">
                <w:rPr>
                  <w:rFonts w:ascii="Arial" w:hAnsi="Arial" w:cs="Arial"/>
                  <w:sz w:val="20"/>
                  <w:szCs w:val="20"/>
                </w:rPr>
                <w:delText>WG 03 MPEG Systems</w:delText>
              </w:r>
            </w:del>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35"/>
            </w:tblGrid>
            <w:tr w:rsidR="00FB455D" w:rsidDel="002B4300" w14:paraId="1F4D90D9" w14:textId="27BB8FBD">
              <w:trPr>
                <w:tblCellSpacing w:w="15" w:type="dxa"/>
                <w:jc w:val="center"/>
                <w:del w:id="535" w:author="Thomas Stockhammer" w:date="2024-04-29T19:26:00Z"/>
              </w:trPr>
              <w:tc>
                <w:tcPr>
                  <w:tcW w:w="4750" w:type="pct"/>
                  <w:vAlign w:val="center"/>
                  <w:hideMark/>
                </w:tcPr>
                <w:p w14:paraId="272DB38B" w14:textId="719978C8" w:rsidR="00FB455D" w:rsidDel="002B4300" w:rsidRDefault="002B4300">
                  <w:pPr>
                    <w:rPr>
                      <w:del w:id="536" w:author="Thomas Stockhammer" w:date="2024-04-29T19:26:00Z"/>
                      <w:rFonts w:ascii="Arial" w:hAnsi="Arial" w:cs="Arial"/>
                      <w:sz w:val="20"/>
                      <w:szCs w:val="20"/>
                    </w:rPr>
                  </w:pPr>
                  <w:del w:id="537" w:author="Thomas Stockhammer" w:date="2024-04-29T19:26:00Z">
                    <w:r w:rsidDel="002B4300">
                      <w:fldChar w:fldCharType="begin"/>
                    </w:r>
                    <w:r w:rsidDel="002B4300">
                      <w:delInstrText>HYPERLINK "https://dms.mpeg.expert/doc_end_user/documents/142_Antalya/wg11/MDS22650_WG03_N00907.zip"</w:delInstrText>
                    </w:r>
                    <w:r w:rsidDel="002B4300">
                      <w:fldChar w:fldCharType="separate"/>
                    </w:r>
                    <w:r w:rsidR="00FB455D" w:rsidDel="002B4300">
                      <w:rPr>
                        <w:rStyle w:val="Hyperlink"/>
                        <w:rFonts w:ascii="Arial" w:hAnsi="Arial" w:cs="Arial"/>
                        <w:sz w:val="20"/>
                        <w:szCs w:val="20"/>
                      </w:rPr>
                      <w:delText>MDS22650_WG03_N00907</w:delText>
                    </w:r>
                    <w:r w:rsidDel="002B4300">
                      <w:rPr>
                        <w:rStyle w:val="Hyperlink"/>
                        <w:rFonts w:ascii="Arial" w:hAnsi="Arial" w:cs="Arial"/>
                        <w:sz w:val="20"/>
                        <w:szCs w:val="20"/>
                      </w:rPr>
                      <w:fldChar w:fldCharType="end"/>
                    </w:r>
                  </w:del>
                </w:p>
              </w:tc>
            </w:tr>
          </w:tbl>
          <w:p w14:paraId="7DBA94E4" w14:textId="6185FB88" w:rsidR="00FB455D" w:rsidDel="002B4300" w:rsidRDefault="00FB455D">
            <w:pPr>
              <w:jc w:val="center"/>
              <w:rPr>
                <w:del w:id="538" w:author="Thomas Stockhammer" w:date="2024-04-29T19:26:00Z"/>
                <w:rFonts w:ascii="Arial" w:hAnsi="Arial" w:cs="Arial"/>
                <w:sz w:val="20"/>
                <w:szCs w:val="20"/>
              </w:rPr>
            </w:pPr>
          </w:p>
        </w:tc>
      </w:tr>
    </w:tbl>
    <w:p w14:paraId="40674B7A" w14:textId="77777777" w:rsidR="00051F95" w:rsidRDefault="00051F95" w:rsidP="00B00728">
      <w:pPr>
        <w:rPr>
          <w:ins w:id="539" w:author="Thomas Stockhammer" w:date="2024-04-29T19:26:00Z"/>
          <w:sz w:val="22"/>
          <w:szCs w:val="22"/>
          <w:lang w:val="en-CA"/>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43"/>
        <w:gridCol w:w="394"/>
        <w:gridCol w:w="599"/>
        <w:gridCol w:w="813"/>
        <w:gridCol w:w="813"/>
        <w:gridCol w:w="694"/>
        <w:gridCol w:w="1222"/>
        <w:gridCol w:w="802"/>
        <w:gridCol w:w="2640"/>
      </w:tblGrid>
      <w:tr w:rsidR="002B4300" w14:paraId="0D6B87AB" w14:textId="77777777">
        <w:trPr>
          <w:gridAfter w:val="8"/>
          <w:wAfter w:w="13485" w:type="dxa"/>
          <w:tblCellSpacing w:w="15" w:type="dxa"/>
          <w:jc w:val="center"/>
          <w:ins w:id="540" w:author="Thomas Stockhammer" w:date="2024-04-29T19:26:00Z"/>
        </w:trPr>
        <w:tc>
          <w:tcPr>
            <w:tcW w:w="0" w:type="auto"/>
            <w:vAlign w:val="center"/>
            <w:hideMark/>
          </w:tcPr>
          <w:p w14:paraId="5204638A" w14:textId="77777777" w:rsidR="002B4300" w:rsidRDefault="002B4300">
            <w:pPr>
              <w:rPr>
                <w:ins w:id="541" w:author="Thomas Stockhammer" w:date="2024-04-29T19:26:00Z"/>
                <w:rFonts w:eastAsia="Times New Roman"/>
                <w:sz w:val="20"/>
                <w:szCs w:val="20"/>
              </w:rPr>
            </w:pPr>
          </w:p>
        </w:tc>
      </w:tr>
      <w:tr w:rsidR="002B4300" w14:paraId="73E1CB82" w14:textId="77777777">
        <w:trPr>
          <w:tblCellSpacing w:w="15" w:type="dxa"/>
          <w:jc w:val="center"/>
          <w:ins w:id="542" w:author="Thomas Stockhammer" w:date="2024-04-29T19:26:00Z"/>
        </w:trPr>
        <w:tc>
          <w:tcPr>
            <w:tcW w:w="1050" w:type="dxa"/>
            <w:shd w:val="clear" w:color="auto" w:fill="E6E6FA"/>
            <w:vAlign w:val="center"/>
            <w:hideMark/>
          </w:tcPr>
          <w:p w14:paraId="71405920" w14:textId="77777777" w:rsidR="002B4300" w:rsidRDefault="002B4300">
            <w:pPr>
              <w:jc w:val="center"/>
              <w:rPr>
                <w:ins w:id="543" w:author="Thomas Stockhammer" w:date="2024-04-29T19:26:00Z"/>
                <w:rFonts w:ascii="Arial" w:hAnsi="Arial" w:cs="Arial"/>
                <w:sz w:val="20"/>
                <w:szCs w:val="20"/>
              </w:rPr>
            </w:pPr>
            <w:ins w:id="544" w:author="Thomas Stockhammer" w:date="2024-04-29T19:26:00Z">
              <w:r>
                <w:rPr>
                  <w:rFonts w:ascii="Arial" w:hAnsi="Arial" w:cs="Arial"/>
                  <w:sz w:val="20"/>
                  <w:szCs w:val="20"/>
                </w:rPr>
                <w:fldChar w:fldCharType="begin"/>
              </w:r>
              <w:r>
                <w:rPr>
                  <w:rFonts w:ascii="Arial" w:hAnsi="Arial" w:cs="Arial"/>
                  <w:sz w:val="20"/>
                  <w:szCs w:val="20"/>
                </w:rPr>
                <w:instrText>HYPERLINK "https://dms.mpeg.expert/doc_end_user/current_document.php?id=90525&amp;id_meeting=196"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MDS23199</w:t>
              </w:r>
              <w:r>
                <w:rPr>
                  <w:rFonts w:ascii="Arial" w:hAnsi="Arial" w:cs="Arial"/>
                  <w:sz w:val="20"/>
                  <w:szCs w:val="20"/>
                </w:rPr>
                <w:fldChar w:fldCharType="end"/>
              </w:r>
            </w:ins>
          </w:p>
        </w:tc>
        <w:tc>
          <w:tcPr>
            <w:tcW w:w="750" w:type="dxa"/>
            <w:shd w:val="clear" w:color="auto" w:fill="E6E6FA"/>
            <w:vAlign w:val="center"/>
            <w:hideMark/>
          </w:tcPr>
          <w:p w14:paraId="4CA80EB2" w14:textId="77777777" w:rsidR="002B4300" w:rsidRDefault="002B4300">
            <w:pPr>
              <w:jc w:val="center"/>
              <w:rPr>
                <w:ins w:id="545" w:author="Thomas Stockhammer" w:date="2024-04-29T19:26:00Z"/>
                <w:rFonts w:ascii="Arial" w:hAnsi="Arial" w:cs="Arial"/>
                <w:sz w:val="20"/>
                <w:szCs w:val="20"/>
              </w:rPr>
            </w:pPr>
            <w:ins w:id="546" w:author="Thomas Stockhammer" w:date="2024-04-29T19:26:00Z">
              <w:r>
                <w:rPr>
                  <w:rFonts w:ascii="Arial" w:hAnsi="Arial" w:cs="Arial"/>
                  <w:sz w:val="20"/>
                  <w:szCs w:val="20"/>
                </w:rPr>
                <w:t>WG 03</w:t>
              </w:r>
            </w:ins>
          </w:p>
        </w:tc>
        <w:tc>
          <w:tcPr>
            <w:tcW w:w="750" w:type="dxa"/>
            <w:shd w:val="clear" w:color="auto" w:fill="E6E6FA"/>
            <w:vAlign w:val="center"/>
            <w:hideMark/>
          </w:tcPr>
          <w:p w14:paraId="6648960F" w14:textId="77777777" w:rsidR="002B4300" w:rsidRDefault="002B4300">
            <w:pPr>
              <w:jc w:val="center"/>
              <w:rPr>
                <w:ins w:id="547" w:author="Thomas Stockhammer" w:date="2024-04-29T19:26:00Z"/>
                <w:rFonts w:ascii="Arial" w:hAnsi="Arial" w:cs="Arial"/>
                <w:sz w:val="20"/>
                <w:szCs w:val="20"/>
              </w:rPr>
            </w:pPr>
            <w:ins w:id="548" w:author="Thomas Stockhammer" w:date="2024-04-29T19:26:00Z">
              <w:r>
                <w:rPr>
                  <w:rFonts w:ascii="Arial" w:hAnsi="Arial" w:cs="Arial"/>
                  <w:sz w:val="20"/>
                  <w:szCs w:val="20"/>
                </w:rPr>
                <w:t>01046</w:t>
              </w:r>
            </w:ins>
          </w:p>
        </w:tc>
        <w:tc>
          <w:tcPr>
            <w:tcW w:w="1050" w:type="dxa"/>
            <w:shd w:val="clear" w:color="auto" w:fill="E6E6FA"/>
            <w:vAlign w:val="center"/>
            <w:hideMark/>
          </w:tcPr>
          <w:p w14:paraId="09B19DA9" w14:textId="77777777" w:rsidR="002B4300" w:rsidRDefault="002B4300">
            <w:pPr>
              <w:rPr>
                <w:ins w:id="549" w:author="Thomas Stockhammer" w:date="2024-04-29T19:26:00Z"/>
                <w:rFonts w:ascii="Arial" w:hAnsi="Arial" w:cs="Arial"/>
                <w:sz w:val="20"/>
                <w:szCs w:val="20"/>
              </w:rPr>
            </w:pPr>
            <w:ins w:id="550" w:author="Thomas Stockhammer" w:date="2024-04-29T19:26:00Z">
              <w:r>
                <w:rPr>
                  <w:rFonts w:ascii="Arial" w:hAnsi="Arial" w:cs="Arial"/>
                  <w:sz w:val="20"/>
                  <w:szCs w:val="20"/>
                </w:rPr>
                <w:t>2023-10-20 22:21:23</w:t>
              </w:r>
            </w:ins>
          </w:p>
        </w:tc>
        <w:tc>
          <w:tcPr>
            <w:tcW w:w="1500" w:type="dxa"/>
            <w:shd w:val="clear" w:color="auto" w:fill="E6E6FA"/>
            <w:vAlign w:val="center"/>
            <w:hideMark/>
          </w:tcPr>
          <w:p w14:paraId="7DFA188F" w14:textId="77777777" w:rsidR="002B4300" w:rsidRDefault="002B4300">
            <w:pPr>
              <w:rPr>
                <w:ins w:id="551" w:author="Thomas Stockhammer" w:date="2024-04-29T19:26:00Z"/>
                <w:rFonts w:ascii="Arial" w:hAnsi="Arial" w:cs="Arial"/>
                <w:sz w:val="20"/>
                <w:szCs w:val="20"/>
              </w:rPr>
            </w:pPr>
            <w:ins w:id="552" w:author="Thomas Stockhammer" w:date="2024-04-29T19:26:00Z">
              <w:r>
                <w:rPr>
                  <w:rFonts w:ascii="Arial" w:hAnsi="Arial" w:cs="Arial"/>
                  <w:sz w:val="20"/>
                  <w:szCs w:val="20"/>
                </w:rPr>
                <w:t>2024-01-19 19:16:33</w:t>
              </w:r>
            </w:ins>
          </w:p>
        </w:tc>
        <w:tc>
          <w:tcPr>
            <w:tcW w:w="1500" w:type="dxa"/>
            <w:shd w:val="clear" w:color="auto" w:fill="E6E6FA"/>
            <w:vAlign w:val="center"/>
            <w:hideMark/>
          </w:tcPr>
          <w:p w14:paraId="7E8D20AE" w14:textId="77777777" w:rsidR="002B4300" w:rsidRDefault="002B4300">
            <w:pPr>
              <w:rPr>
                <w:ins w:id="553" w:author="Thomas Stockhammer" w:date="2024-04-29T19:26:00Z"/>
                <w:rFonts w:ascii="Arial" w:hAnsi="Arial" w:cs="Arial"/>
                <w:sz w:val="20"/>
                <w:szCs w:val="20"/>
              </w:rPr>
            </w:pPr>
            <w:ins w:id="554" w:author="Thomas Stockhammer" w:date="2024-04-29T19:26:00Z">
              <w:r>
                <w:rPr>
                  <w:rFonts w:ascii="Arial" w:hAnsi="Arial" w:cs="Arial"/>
                  <w:sz w:val="20"/>
                  <w:szCs w:val="20"/>
                </w:rPr>
                <w:t>WG 03</w:t>
              </w:r>
              <w:r>
                <w:rPr>
                  <w:rFonts w:ascii="Arial" w:hAnsi="Arial" w:cs="Arial"/>
                  <w:sz w:val="20"/>
                  <w:szCs w:val="20"/>
                </w:rPr>
                <w:br/>
                <w:t>MPEG-I</w:t>
              </w:r>
            </w:ins>
          </w:p>
        </w:tc>
        <w:tc>
          <w:tcPr>
            <w:tcW w:w="6000" w:type="dxa"/>
            <w:shd w:val="clear" w:color="auto" w:fill="E6E6FA"/>
            <w:vAlign w:val="center"/>
            <w:hideMark/>
          </w:tcPr>
          <w:p w14:paraId="072BA16F" w14:textId="77777777" w:rsidR="002B4300" w:rsidRDefault="002B4300">
            <w:pPr>
              <w:rPr>
                <w:ins w:id="555" w:author="Thomas Stockhammer" w:date="2024-04-29T19:26:00Z"/>
                <w:rFonts w:ascii="Arial" w:hAnsi="Arial" w:cs="Arial"/>
                <w:sz w:val="20"/>
                <w:szCs w:val="20"/>
              </w:rPr>
            </w:pPr>
            <w:ins w:id="556" w:author="Thomas Stockhammer" w:date="2024-04-29T19:26:00Z">
              <w:r>
                <w:rPr>
                  <w:rFonts w:ascii="Arial" w:hAnsi="Arial" w:cs="Arial"/>
                  <w:sz w:val="20"/>
                  <w:szCs w:val="20"/>
                </w:rPr>
                <w:t>Potential improvement of ISO/IEC DIS 23090-24 Conformance and reference software for scene description</w:t>
              </w:r>
            </w:ins>
          </w:p>
        </w:tc>
        <w:tc>
          <w:tcPr>
            <w:tcW w:w="0" w:type="auto"/>
            <w:shd w:val="clear" w:color="auto" w:fill="E6E6FA"/>
            <w:vAlign w:val="center"/>
            <w:hideMark/>
          </w:tcPr>
          <w:p w14:paraId="2FDCDA4B" w14:textId="77777777" w:rsidR="002B4300" w:rsidRDefault="002B4300">
            <w:pPr>
              <w:rPr>
                <w:ins w:id="557" w:author="Thomas Stockhammer" w:date="2024-04-29T19:26:00Z"/>
                <w:rFonts w:ascii="Arial" w:hAnsi="Arial" w:cs="Arial"/>
                <w:sz w:val="20"/>
                <w:szCs w:val="20"/>
              </w:rPr>
            </w:pPr>
            <w:ins w:id="558" w:author="Thomas Stockhammer" w:date="2024-04-29T19:26:00Z">
              <w:r>
                <w:rPr>
                  <w:rFonts w:ascii="Arial" w:hAnsi="Arial" w:cs="Arial"/>
                  <w:sz w:val="20"/>
                  <w:szCs w:val="20"/>
                </w:rPr>
                <w:t>WG 03 MPEG Systems</w:t>
              </w:r>
            </w:ins>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84"/>
              <w:gridCol w:w="81"/>
            </w:tblGrid>
            <w:tr w:rsidR="002B4300" w14:paraId="6EF3D5E1" w14:textId="77777777">
              <w:trPr>
                <w:tblCellSpacing w:w="15" w:type="dxa"/>
                <w:jc w:val="center"/>
                <w:ins w:id="559" w:author="Thomas Stockhammer" w:date="2024-04-29T19:26:00Z"/>
              </w:trPr>
              <w:tc>
                <w:tcPr>
                  <w:tcW w:w="4750" w:type="pct"/>
                  <w:vAlign w:val="center"/>
                  <w:hideMark/>
                </w:tcPr>
                <w:p w14:paraId="46AF4736" w14:textId="77777777" w:rsidR="002B4300" w:rsidRDefault="002B4300">
                  <w:pPr>
                    <w:rPr>
                      <w:ins w:id="560" w:author="Thomas Stockhammer" w:date="2024-04-29T19:26:00Z"/>
                      <w:rFonts w:ascii="Arial" w:hAnsi="Arial" w:cs="Arial"/>
                      <w:sz w:val="20"/>
                      <w:szCs w:val="20"/>
                    </w:rPr>
                  </w:pPr>
                  <w:ins w:id="561" w:author="Thomas Stockhammer" w:date="2024-04-29T19:26:00Z">
                    <w:r>
                      <w:rPr>
                        <w:rFonts w:ascii="Arial" w:hAnsi="Arial" w:cs="Arial"/>
                        <w:sz w:val="20"/>
                        <w:szCs w:val="20"/>
                      </w:rPr>
                      <w:fldChar w:fldCharType="begin"/>
                    </w:r>
                    <w:r>
                      <w:rPr>
                        <w:rFonts w:ascii="Arial" w:hAnsi="Arial" w:cs="Arial"/>
                        <w:sz w:val="20"/>
                        <w:szCs w:val="20"/>
                      </w:rPr>
                      <w:instrText>HYPERLINK "https://dms.mpeg.expert/doc_end_user/documents/144_Hannover/wg11/MDS23199_WG03_N01046.zip"</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MDS23199_WG03_N01046</w:t>
                    </w:r>
                    <w:r>
                      <w:rPr>
                        <w:rFonts w:ascii="Arial" w:hAnsi="Arial" w:cs="Arial"/>
                        <w:sz w:val="20"/>
                        <w:szCs w:val="20"/>
                      </w:rPr>
                      <w:fldChar w:fldCharType="end"/>
                    </w:r>
                  </w:ins>
                </w:p>
              </w:tc>
              <w:tc>
                <w:tcPr>
                  <w:tcW w:w="250" w:type="pct"/>
                  <w:vAlign w:val="center"/>
                  <w:hideMark/>
                </w:tcPr>
                <w:p w14:paraId="4D4BC5E6" w14:textId="77777777" w:rsidR="002B4300" w:rsidRDefault="002B4300">
                  <w:pPr>
                    <w:rPr>
                      <w:ins w:id="562" w:author="Thomas Stockhammer" w:date="2024-04-29T19:26:00Z"/>
                      <w:rFonts w:ascii="Arial" w:hAnsi="Arial" w:cs="Arial"/>
                      <w:sz w:val="20"/>
                      <w:szCs w:val="20"/>
                    </w:rPr>
                  </w:pPr>
                </w:p>
              </w:tc>
            </w:tr>
          </w:tbl>
          <w:p w14:paraId="1B6103F7" w14:textId="77777777" w:rsidR="002B4300" w:rsidRDefault="002B4300">
            <w:pPr>
              <w:jc w:val="center"/>
              <w:rPr>
                <w:ins w:id="563" w:author="Thomas Stockhammer" w:date="2024-04-29T19:26:00Z"/>
                <w:rFonts w:ascii="Arial" w:hAnsi="Arial" w:cs="Arial"/>
                <w:sz w:val="20"/>
                <w:szCs w:val="20"/>
              </w:rPr>
            </w:pPr>
          </w:p>
        </w:tc>
      </w:tr>
      <w:tr w:rsidR="002B4300" w14:paraId="50C0CCED" w14:textId="77777777">
        <w:trPr>
          <w:tblCellSpacing w:w="15" w:type="dxa"/>
          <w:jc w:val="center"/>
          <w:ins w:id="564" w:author="Thomas Stockhammer" w:date="2024-04-29T19:26:00Z"/>
        </w:trPr>
        <w:tc>
          <w:tcPr>
            <w:tcW w:w="1050" w:type="dxa"/>
            <w:shd w:val="clear" w:color="auto" w:fill="FFFFFF"/>
            <w:vAlign w:val="center"/>
            <w:hideMark/>
          </w:tcPr>
          <w:p w14:paraId="38491D95" w14:textId="77777777" w:rsidR="002B4300" w:rsidRDefault="002B4300">
            <w:pPr>
              <w:jc w:val="center"/>
              <w:rPr>
                <w:ins w:id="565" w:author="Thomas Stockhammer" w:date="2024-04-29T19:26:00Z"/>
                <w:rFonts w:ascii="Arial" w:hAnsi="Arial" w:cs="Arial"/>
                <w:sz w:val="20"/>
                <w:szCs w:val="20"/>
              </w:rPr>
            </w:pPr>
            <w:ins w:id="566" w:author="Thomas Stockhammer" w:date="2024-04-29T19:26:00Z">
              <w:r>
                <w:rPr>
                  <w:rFonts w:ascii="Arial" w:hAnsi="Arial" w:cs="Arial"/>
                  <w:sz w:val="20"/>
                  <w:szCs w:val="20"/>
                </w:rPr>
                <w:fldChar w:fldCharType="begin"/>
              </w:r>
              <w:r>
                <w:rPr>
                  <w:rFonts w:ascii="Arial" w:hAnsi="Arial" w:cs="Arial"/>
                  <w:sz w:val="20"/>
                  <w:szCs w:val="20"/>
                </w:rPr>
                <w:instrText>HYPERLINK "https://dms.mpeg.expert/doc_end_user/current_document.php?id=90526&amp;id_meeting=196"</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MDS23200</w:t>
              </w:r>
              <w:r>
                <w:rPr>
                  <w:rFonts w:ascii="Arial" w:hAnsi="Arial" w:cs="Arial"/>
                  <w:sz w:val="20"/>
                  <w:szCs w:val="20"/>
                </w:rPr>
                <w:fldChar w:fldCharType="end"/>
              </w:r>
            </w:ins>
          </w:p>
        </w:tc>
        <w:tc>
          <w:tcPr>
            <w:tcW w:w="750" w:type="dxa"/>
            <w:shd w:val="clear" w:color="auto" w:fill="FFFFFF"/>
            <w:vAlign w:val="center"/>
            <w:hideMark/>
          </w:tcPr>
          <w:p w14:paraId="6800B192" w14:textId="77777777" w:rsidR="002B4300" w:rsidRDefault="002B4300">
            <w:pPr>
              <w:jc w:val="center"/>
              <w:rPr>
                <w:ins w:id="567" w:author="Thomas Stockhammer" w:date="2024-04-29T19:26:00Z"/>
                <w:rFonts w:ascii="Arial" w:hAnsi="Arial" w:cs="Arial"/>
                <w:sz w:val="20"/>
                <w:szCs w:val="20"/>
              </w:rPr>
            </w:pPr>
            <w:ins w:id="568" w:author="Thomas Stockhammer" w:date="2024-04-29T19:26:00Z">
              <w:r>
                <w:rPr>
                  <w:rFonts w:ascii="Arial" w:hAnsi="Arial" w:cs="Arial"/>
                  <w:sz w:val="20"/>
                  <w:szCs w:val="20"/>
                </w:rPr>
                <w:t>WG 03</w:t>
              </w:r>
            </w:ins>
          </w:p>
        </w:tc>
        <w:tc>
          <w:tcPr>
            <w:tcW w:w="750" w:type="dxa"/>
            <w:shd w:val="clear" w:color="auto" w:fill="FFFFFF"/>
            <w:vAlign w:val="center"/>
            <w:hideMark/>
          </w:tcPr>
          <w:p w14:paraId="7DA92313" w14:textId="77777777" w:rsidR="002B4300" w:rsidRDefault="002B4300">
            <w:pPr>
              <w:jc w:val="center"/>
              <w:rPr>
                <w:ins w:id="569" w:author="Thomas Stockhammer" w:date="2024-04-29T19:26:00Z"/>
                <w:rFonts w:ascii="Arial" w:hAnsi="Arial" w:cs="Arial"/>
                <w:sz w:val="20"/>
                <w:szCs w:val="20"/>
              </w:rPr>
            </w:pPr>
            <w:ins w:id="570" w:author="Thomas Stockhammer" w:date="2024-04-29T19:26:00Z">
              <w:r>
                <w:rPr>
                  <w:rFonts w:ascii="Arial" w:hAnsi="Arial" w:cs="Arial"/>
                  <w:sz w:val="20"/>
                  <w:szCs w:val="20"/>
                </w:rPr>
                <w:t>01047</w:t>
              </w:r>
            </w:ins>
          </w:p>
        </w:tc>
        <w:tc>
          <w:tcPr>
            <w:tcW w:w="1050" w:type="dxa"/>
            <w:shd w:val="clear" w:color="auto" w:fill="FFFFFF"/>
            <w:vAlign w:val="center"/>
            <w:hideMark/>
          </w:tcPr>
          <w:p w14:paraId="5CB38577" w14:textId="77777777" w:rsidR="002B4300" w:rsidRDefault="002B4300">
            <w:pPr>
              <w:rPr>
                <w:ins w:id="571" w:author="Thomas Stockhammer" w:date="2024-04-29T19:26:00Z"/>
                <w:rFonts w:ascii="Arial" w:hAnsi="Arial" w:cs="Arial"/>
                <w:sz w:val="20"/>
                <w:szCs w:val="20"/>
              </w:rPr>
            </w:pPr>
            <w:ins w:id="572" w:author="Thomas Stockhammer" w:date="2024-04-29T19:26:00Z">
              <w:r>
                <w:rPr>
                  <w:rFonts w:ascii="Arial" w:hAnsi="Arial" w:cs="Arial"/>
                  <w:sz w:val="20"/>
                  <w:szCs w:val="20"/>
                </w:rPr>
                <w:t>2023-10-20 22:21:23</w:t>
              </w:r>
            </w:ins>
          </w:p>
        </w:tc>
        <w:tc>
          <w:tcPr>
            <w:tcW w:w="1500" w:type="dxa"/>
            <w:shd w:val="clear" w:color="auto" w:fill="FFFFFF"/>
            <w:vAlign w:val="center"/>
            <w:hideMark/>
          </w:tcPr>
          <w:p w14:paraId="6E13FFEB" w14:textId="77777777" w:rsidR="002B4300" w:rsidRDefault="002B4300">
            <w:pPr>
              <w:rPr>
                <w:ins w:id="573" w:author="Thomas Stockhammer" w:date="2024-04-29T19:26:00Z"/>
                <w:rFonts w:ascii="Arial" w:hAnsi="Arial" w:cs="Arial"/>
                <w:sz w:val="20"/>
                <w:szCs w:val="20"/>
              </w:rPr>
            </w:pPr>
            <w:ins w:id="574" w:author="Thomas Stockhammer" w:date="2024-04-29T19:26:00Z">
              <w:r>
                <w:rPr>
                  <w:rFonts w:ascii="Arial" w:hAnsi="Arial" w:cs="Arial"/>
                  <w:sz w:val="20"/>
                  <w:szCs w:val="20"/>
                </w:rPr>
                <w:t>2024-01-19 19:16:38</w:t>
              </w:r>
            </w:ins>
          </w:p>
        </w:tc>
        <w:tc>
          <w:tcPr>
            <w:tcW w:w="1500" w:type="dxa"/>
            <w:shd w:val="clear" w:color="auto" w:fill="FFFFFF"/>
            <w:vAlign w:val="center"/>
            <w:hideMark/>
          </w:tcPr>
          <w:p w14:paraId="104DC479" w14:textId="77777777" w:rsidR="002B4300" w:rsidRDefault="002B4300">
            <w:pPr>
              <w:rPr>
                <w:ins w:id="575" w:author="Thomas Stockhammer" w:date="2024-04-29T19:26:00Z"/>
                <w:rFonts w:ascii="Arial" w:hAnsi="Arial" w:cs="Arial"/>
                <w:sz w:val="20"/>
                <w:szCs w:val="20"/>
              </w:rPr>
            </w:pPr>
            <w:ins w:id="576" w:author="Thomas Stockhammer" w:date="2024-04-29T19:26:00Z">
              <w:r>
                <w:rPr>
                  <w:rFonts w:ascii="Arial" w:hAnsi="Arial" w:cs="Arial"/>
                  <w:sz w:val="20"/>
                  <w:szCs w:val="20"/>
                </w:rPr>
                <w:t>WG 03</w:t>
              </w:r>
              <w:r>
                <w:rPr>
                  <w:rFonts w:ascii="Arial" w:hAnsi="Arial" w:cs="Arial"/>
                  <w:sz w:val="20"/>
                  <w:szCs w:val="20"/>
                </w:rPr>
                <w:br/>
                <w:t>MPEG-I</w:t>
              </w:r>
            </w:ins>
          </w:p>
        </w:tc>
        <w:tc>
          <w:tcPr>
            <w:tcW w:w="6000" w:type="dxa"/>
            <w:shd w:val="clear" w:color="auto" w:fill="FFFFFF"/>
            <w:vAlign w:val="center"/>
            <w:hideMark/>
          </w:tcPr>
          <w:p w14:paraId="1277113A" w14:textId="77777777" w:rsidR="002B4300" w:rsidRDefault="002B4300">
            <w:pPr>
              <w:rPr>
                <w:ins w:id="577" w:author="Thomas Stockhammer" w:date="2024-04-29T19:26:00Z"/>
                <w:rFonts w:ascii="Arial" w:hAnsi="Arial" w:cs="Arial"/>
                <w:sz w:val="20"/>
                <w:szCs w:val="20"/>
              </w:rPr>
            </w:pPr>
            <w:ins w:id="578" w:author="Thomas Stockhammer" w:date="2024-04-29T19:26:00Z">
              <w:r>
                <w:rPr>
                  <w:rFonts w:ascii="Arial" w:hAnsi="Arial" w:cs="Arial"/>
                  <w:sz w:val="20"/>
                  <w:szCs w:val="20"/>
                </w:rPr>
                <w:t xml:space="preserve">WD of ISO/IEC 23090-24 AMD 1 Conformance and reference software for scene description on haptics, augmented reality, avatars, </w:t>
              </w:r>
              <w:proofErr w:type="gramStart"/>
              <w:r>
                <w:rPr>
                  <w:rFonts w:ascii="Arial" w:hAnsi="Arial" w:cs="Arial"/>
                  <w:sz w:val="20"/>
                  <w:szCs w:val="20"/>
                </w:rPr>
                <w:t>interactivity</w:t>
              </w:r>
              <w:proofErr w:type="gramEnd"/>
              <w:r>
                <w:rPr>
                  <w:rFonts w:ascii="Arial" w:hAnsi="Arial" w:cs="Arial"/>
                  <w:sz w:val="20"/>
                  <w:szCs w:val="20"/>
                </w:rPr>
                <w:t xml:space="preserve"> and lighting</w:t>
              </w:r>
            </w:ins>
          </w:p>
        </w:tc>
        <w:tc>
          <w:tcPr>
            <w:tcW w:w="0" w:type="auto"/>
            <w:shd w:val="clear" w:color="auto" w:fill="FFFFFF"/>
            <w:vAlign w:val="center"/>
            <w:hideMark/>
          </w:tcPr>
          <w:p w14:paraId="7CDCAB8B" w14:textId="77777777" w:rsidR="002B4300" w:rsidRDefault="002B4300">
            <w:pPr>
              <w:rPr>
                <w:ins w:id="579" w:author="Thomas Stockhammer" w:date="2024-04-29T19:26:00Z"/>
                <w:rFonts w:ascii="Arial" w:hAnsi="Arial" w:cs="Arial"/>
                <w:sz w:val="20"/>
                <w:szCs w:val="20"/>
              </w:rPr>
            </w:pPr>
            <w:ins w:id="580" w:author="Thomas Stockhammer" w:date="2024-04-29T19:26:00Z">
              <w:r>
                <w:rPr>
                  <w:rFonts w:ascii="Arial" w:hAnsi="Arial" w:cs="Arial"/>
                  <w:sz w:val="20"/>
                  <w:szCs w:val="20"/>
                </w:rPr>
                <w:t>WG 03 MPEG Systems</w:t>
              </w:r>
            </w:ins>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5"/>
            </w:tblGrid>
            <w:tr w:rsidR="002B4300" w14:paraId="035CB7EF" w14:textId="77777777">
              <w:trPr>
                <w:tblCellSpacing w:w="15" w:type="dxa"/>
                <w:jc w:val="center"/>
                <w:ins w:id="581" w:author="Thomas Stockhammer" w:date="2024-04-29T19:26:00Z"/>
              </w:trPr>
              <w:tc>
                <w:tcPr>
                  <w:tcW w:w="4750" w:type="pct"/>
                  <w:vAlign w:val="center"/>
                  <w:hideMark/>
                </w:tcPr>
                <w:p w14:paraId="38ADECA8" w14:textId="77777777" w:rsidR="002B4300" w:rsidRDefault="002B4300">
                  <w:pPr>
                    <w:rPr>
                      <w:ins w:id="582" w:author="Thomas Stockhammer" w:date="2024-04-29T19:26:00Z"/>
                      <w:rFonts w:ascii="Arial" w:hAnsi="Arial" w:cs="Arial"/>
                      <w:sz w:val="20"/>
                      <w:szCs w:val="20"/>
                    </w:rPr>
                  </w:pPr>
                  <w:ins w:id="583" w:author="Thomas Stockhammer" w:date="2024-04-29T19:26:00Z">
                    <w:r>
                      <w:rPr>
                        <w:rFonts w:ascii="Arial" w:hAnsi="Arial" w:cs="Arial"/>
                        <w:sz w:val="20"/>
                        <w:szCs w:val="20"/>
                      </w:rPr>
                      <w:fldChar w:fldCharType="begin"/>
                    </w:r>
                    <w:r>
                      <w:rPr>
                        <w:rFonts w:ascii="Arial" w:hAnsi="Arial" w:cs="Arial"/>
                        <w:sz w:val="20"/>
                        <w:szCs w:val="20"/>
                      </w:rPr>
                      <w:instrText>HYPERLINK "https://dms.mpeg.expert/doc_end_user/documents/144_Hannover/wg11/MDS23200_WG03_N01047.zip"</w:instrText>
                    </w:r>
                    <w:r>
                      <w:rPr>
                        <w:rFonts w:ascii="Arial" w:hAnsi="Arial" w:cs="Arial"/>
                        <w:sz w:val="20"/>
                        <w:szCs w:val="20"/>
                      </w:rPr>
                    </w:r>
                    <w:r>
                      <w:rPr>
                        <w:rFonts w:ascii="Arial" w:hAnsi="Arial" w:cs="Arial"/>
                        <w:sz w:val="20"/>
                        <w:szCs w:val="20"/>
                      </w:rPr>
                      <w:fldChar w:fldCharType="separate"/>
                    </w:r>
                    <w:r>
                      <w:rPr>
                        <w:rStyle w:val="Hyperlink"/>
                        <w:rFonts w:ascii="Arial" w:hAnsi="Arial" w:cs="Arial"/>
                        <w:sz w:val="20"/>
                        <w:szCs w:val="20"/>
                      </w:rPr>
                      <w:t>MDS23200_WG03_N01047</w:t>
                    </w:r>
                    <w:r>
                      <w:rPr>
                        <w:rFonts w:ascii="Arial" w:hAnsi="Arial" w:cs="Arial"/>
                        <w:sz w:val="20"/>
                        <w:szCs w:val="20"/>
                      </w:rPr>
                      <w:fldChar w:fldCharType="end"/>
                    </w:r>
                  </w:ins>
                </w:p>
              </w:tc>
            </w:tr>
          </w:tbl>
          <w:p w14:paraId="17090991" w14:textId="77777777" w:rsidR="002B4300" w:rsidRDefault="002B4300">
            <w:pPr>
              <w:jc w:val="center"/>
              <w:rPr>
                <w:ins w:id="584" w:author="Thomas Stockhammer" w:date="2024-04-29T19:26:00Z"/>
                <w:rFonts w:ascii="Arial" w:hAnsi="Arial" w:cs="Arial"/>
                <w:sz w:val="20"/>
                <w:szCs w:val="20"/>
              </w:rPr>
            </w:pPr>
          </w:p>
        </w:tc>
      </w:tr>
    </w:tbl>
    <w:p w14:paraId="6CA132EC" w14:textId="77777777" w:rsidR="002B4300" w:rsidRDefault="002B4300" w:rsidP="00B00728">
      <w:pPr>
        <w:rPr>
          <w:sz w:val="22"/>
          <w:szCs w:val="22"/>
          <w:lang w:val="en-CA"/>
        </w:rPr>
      </w:pPr>
    </w:p>
    <w:p w14:paraId="7411809E" w14:textId="5CD8F172" w:rsidR="001D2E20" w:rsidRDefault="0017031A" w:rsidP="00B00728">
      <w:pPr>
        <w:rPr>
          <w:sz w:val="22"/>
          <w:szCs w:val="22"/>
          <w:lang w:val="en-CA"/>
        </w:rPr>
      </w:pPr>
      <w:r w:rsidRPr="005529B1">
        <w:rPr>
          <w:sz w:val="22"/>
          <w:szCs w:val="22"/>
          <w:lang w:val="en-CA"/>
        </w:rPr>
        <w:t>Procedures are documented in WG3 N0</w:t>
      </w:r>
      <w:r w:rsidR="00FB455D">
        <w:rPr>
          <w:sz w:val="22"/>
          <w:szCs w:val="22"/>
          <w:lang w:val="en-CA"/>
        </w:rPr>
        <w:t>848</w:t>
      </w:r>
      <w:r w:rsidRPr="005529B1">
        <w:rPr>
          <w:sz w:val="22"/>
          <w:szCs w:val="22"/>
          <w:lang w:val="en-CA"/>
        </w:rPr>
        <w: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13"/>
        <w:gridCol w:w="414"/>
        <w:gridCol w:w="613"/>
        <w:gridCol w:w="822"/>
        <w:gridCol w:w="822"/>
        <w:gridCol w:w="706"/>
        <w:gridCol w:w="1167"/>
        <w:gridCol w:w="811"/>
        <w:gridCol w:w="2536"/>
      </w:tblGrid>
      <w:tr w:rsidR="00FB455D" w:rsidDel="002B4300" w14:paraId="36E58CD5" w14:textId="61BE58E0" w:rsidTr="002B4300">
        <w:trPr>
          <w:tblCellSpacing w:w="15" w:type="dxa"/>
          <w:del w:id="585" w:author="Thomas Stockhammer" w:date="2024-04-29T19:26:00Z"/>
        </w:trPr>
        <w:tc>
          <w:tcPr>
            <w:tcW w:w="100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461A024" w14:textId="52C9DF53" w:rsidR="00FB455D" w:rsidDel="002B4300" w:rsidRDefault="002B4300">
            <w:pPr>
              <w:jc w:val="center"/>
              <w:rPr>
                <w:del w:id="586" w:author="Thomas Stockhammer" w:date="2024-04-29T19:26:00Z"/>
                <w:rFonts w:ascii="Arial" w:eastAsia="Times New Roman" w:hAnsi="Arial" w:cs="Arial"/>
                <w:sz w:val="20"/>
                <w:szCs w:val="20"/>
              </w:rPr>
            </w:pPr>
            <w:del w:id="587" w:author="Thomas Stockhammer" w:date="2024-04-29T19:26:00Z">
              <w:r w:rsidDel="002B4300">
                <w:fldChar w:fldCharType="begin"/>
              </w:r>
              <w:r w:rsidDel="002B4300">
                <w:delInstrText>HYPERLINK "https://dms.mpeg.expert/doc_end_user/current_document.php?id=87736&amp;id_meeting=194"</w:delInstrText>
              </w:r>
              <w:r w:rsidDel="002B4300">
                <w:fldChar w:fldCharType="separate"/>
              </w:r>
              <w:r w:rsidR="00FB455D" w:rsidDel="002B4300">
                <w:rPr>
                  <w:rStyle w:val="Hyperlink"/>
                  <w:rFonts w:ascii="Arial" w:hAnsi="Arial" w:cs="Arial"/>
                  <w:sz w:val="20"/>
                  <w:szCs w:val="20"/>
                </w:rPr>
                <w:delText>MDS22590</w:delText>
              </w:r>
              <w:r w:rsidDel="002B4300">
                <w:rPr>
                  <w:rStyle w:val="Hyperlink"/>
                  <w:rFonts w:ascii="Arial" w:hAnsi="Arial" w:cs="Arial"/>
                  <w:sz w:val="20"/>
                  <w:szCs w:val="20"/>
                </w:rPr>
                <w:fldChar w:fldCharType="end"/>
              </w:r>
            </w:del>
          </w:p>
        </w:tc>
        <w:tc>
          <w:tcPr>
            <w:tcW w:w="387"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04963DD" w14:textId="1DE2EEE4" w:rsidR="00FB455D" w:rsidDel="002B4300" w:rsidRDefault="00FB455D">
            <w:pPr>
              <w:jc w:val="center"/>
              <w:rPr>
                <w:del w:id="588" w:author="Thomas Stockhammer" w:date="2024-04-29T19:26:00Z"/>
                <w:rFonts w:ascii="Arial" w:hAnsi="Arial" w:cs="Arial"/>
                <w:sz w:val="20"/>
                <w:szCs w:val="20"/>
              </w:rPr>
            </w:pPr>
            <w:del w:id="589" w:author="Thomas Stockhammer" w:date="2024-04-29T19:26:00Z">
              <w:r w:rsidDel="002B4300">
                <w:rPr>
                  <w:rFonts w:ascii="Arial" w:hAnsi="Arial" w:cs="Arial"/>
                  <w:sz w:val="20"/>
                  <w:szCs w:val="20"/>
                </w:rPr>
                <w:delText>WG 03</w:delText>
              </w:r>
            </w:del>
          </w:p>
        </w:tc>
        <w:tc>
          <w:tcPr>
            <w:tcW w:w="58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A88E682" w14:textId="034F2201" w:rsidR="00FB455D" w:rsidDel="002B4300" w:rsidRDefault="00FB455D">
            <w:pPr>
              <w:jc w:val="center"/>
              <w:rPr>
                <w:del w:id="590" w:author="Thomas Stockhammer" w:date="2024-04-29T19:26:00Z"/>
                <w:rFonts w:ascii="Arial" w:hAnsi="Arial" w:cs="Arial"/>
                <w:sz w:val="20"/>
                <w:szCs w:val="20"/>
              </w:rPr>
            </w:pPr>
            <w:del w:id="591" w:author="Thomas Stockhammer" w:date="2024-04-29T19:26:00Z">
              <w:r w:rsidDel="002B4300">
                <w:rPr>
                  <w:rFonts w:ascii="Arial" w:hAnsi="Arial" w:cs="Arial"/>
                  <w:sz w:val="20"/>
                  <w:szCs w:val="20"/>
                </w:rPr>
                <w:delText>00848</w:delText>
              </w:r>
            </w:del>
          </w:p>
        </w:tc>
        <w:tc>
          <w:tcPr>
            <w:tcW w:w="79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0FFDF2C" w14:textId="3852876A" w:rsidR="00FB455D" w:rsidDel="002B4300" w:rsidRDefault="00FB455D">
            <w:pPr>
              <w:rPr>
                <w:del w:id="592" w:author="Thomas Stockhammer" w:date="2024-04-29T19:26:00Z"/>
                <w:rFonts w:ascii="Arial" w:hAnsi="Arial" w:cs="Arial"/>
                <w:sz w:val="20"/>
                <w:szCs w:val="20"/>
              </w:rPr>
            </w:pPr>
            <w:del w:id="593" w:author="Thomas Stockhammer" w:date="2024-04-29T19:26:00Z">
              <w:r w:rsidDel="002B4300">
                <w:rPr>
                  <w:rFonts w:ascii="Arial" w:hAnsi="Arial" w:cs="Arial"/>
                  <w:sz w:val="20"/>
                  <w:szCs w:val="20"/>
                </w:rPr>
                <w:delText xml:space="preserve">2023-04-29 </w:delText>
              </w:r>
              <w:r w:rsidDel="002B4300">
                <w:rPr>
                  <w:rFonts w:ascii="Arial" w:hAnsi="Arial" w:cs="Arial"/>
                  <w:sz w:val="20"/>
                  <w:szCs w:val="20"/>
                </w:rPr>
                <w:lastRenderedPageBreak/>
                <w:delText>09:06:31</w:delText>
              </w:r>
            </w:del>
          </w:p>
        </w:tc>
        <w:tc>
          <w:tcPr>
            <w:tcW w:w="79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3215B92" w14:textId="1462DB9D" w:rsidR="00FB455D" w:rsidDel="002B4300" w:rsidRDefault="00FB455D">
            <w:pPr>
              <w:rPr>
                <w:del w:id="594" w:author="Thomas Stockhammer" w:date="2024-04-29T19:26:00Z"/>
                <w:rFonts w:ascii="Arial" w:hAnsi="Arial" w:cs="Arial"/>
                <w:sz w:val="20"/>
                <w:szCs w:val="20"/>
              </w:rPr>
            </w:pPr>
            <w:del w:id="595" w:author="Thomas Stockhammer" w:date="2024-04-29T19:26:00Z">
              <w:r w:rsidDel="002B4300">
                <w:rPr>
                  <w:rFonts w:ascii="Arial" w:hAnsi="Arial" w:cs="Arial"/>
                  <w:sz w:val="20"/>
                  <w:szCs w:val="20"/>
                </w:rPr>
                <w:lastRenderedPageBreak/>
                <w:delText xml:space="preserve">2023-05-19 </w:delText>
              </w:r>
              <w:r w:rsidDel="002B4300">
                <w:rPr>
                  <w:rFonts w:ascii="Arial" w:hAnsi="Arial" w:cs="Arial"/>
                  <w:sz w:val="20"/>
                  <w:szCs w:val="20"/>
                </w:rPr>
                <w:lastRenderedPageBreak/>
                <w:delText>23:11:42</w:delText>
              </w:r>
            </w:del>
          </w:p>
        </w:tc>
        <w:tc>
          <w:tcPr>
            <w:tcW w:w="68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1C2DFE9" w14:textId="3E5448AC" w:rsidR="00FB455D" w:rsidDel="002B4300" w:rsidRDefault="00FB455D">
            <w:pPr>
              <w:rPr>
                <w:del w:id="596" w:author="Thomas Stockhammer" w:date="2024-04-29T19:26:00Z"/>
                <w:rFonts w:ascii="Arial" w:hAnsi="Arial" w:cs="Arial"/>
                <w:sz w:val="20"/>
                <w:szCs w:val="20"/>
              </w:rPr>
            </w:pPr>
            <w:del w:id="597" w:author="Thomas Stockhammer" w:date="2024-04-29T19:26:00Z">
              <w:r w:rsidDel="002B4300">
                <w:rPr>
                  <w:rFonts w:ascii="Arial" w:hAnsi="Arial" w:cs="Arial"/>
                  <w:sz w:val="20"/>
                  <w:szCs w:val="20"/>
                </w:rPr>
                <w:lastRenderedPageBreak/>
                <w:delText>WG 03</w:delText>
              </w:r>
              <w:r w:rsidDel="002B4300">
                <w:rPr>
                  <w:rFonts w:ascii="Arial" w:hAnsi="Arial" w:cs="Arial"/>
                  <w:sz w:val="20"/>
                  <w:szCs w:val="20"/>
                </w:rPr>
                <w:br/>
              </w:r>
              <w:r w:rsidDel="002B4300">
                <w:rPr>
                  <w:rFonts w:ascii="Arial" w:hAnsi="Arial" w:cs="Arial"/>
                  <w:sz w:val="20"/>
                  <w:szCs w:val="20"/>
                </w:rPr>
                <w:lastRenderedPageBreak/>
                <w:delText>MPEG-I</w:delText>
              </w:r>
            </w:del>
          </w:p>
        </w:tc>
        <w:tc>
          <w:tcPr>
            <w:tcW w:w="11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C14A863" w14:textId="0FE11F71" w:rsidR="00FB455D" w:rsidDel="002B4300" w:rsidRDefault="00FB455D">
            <w:pPr>
              <w:rPr>
                <w:del w:id="598" w:author="Thomas Stockhammer" w:date="2024-04-29T19:26:00Z"/>
                <w:rFonts w:ascii="Arial" w:hAnsi="Arial" w:cs="Arial"/>
                <w:sz w:val="20"/>
                <w:szCs w:val="20"/>
              </w:rPr>
            </w:pPr>
            <w:del w:id="599" w:author="Thomas Stockhammer" w:date="2024-04-29T19:26:00Z">
              <w:r w:rsidDel="002B4300">
                <w:rPr>
                  <w:rFonts w:ascii="Arial" w:hAnsi="Arial" w:cs="Arial"/>
                  <w:sz w:val="20"/>
                  <w:szCs w:val="20"/>
                </w:rPr>
                <w:lastRenderedPageBreak/>
                <w:delText xml:space="preserve">Procedures for test scenarios </w:delText>
              </w:r>
              <w:r w:rsidDel="002B4300">
                <w:rPr>
                  <w:rFonts w:ascii="Arial" w:hAnsi="Arial" w:cs="Arial"/>
                  <w:sz w:val="20"/>
                  <w:szCs w:val="20"/>
                </w:rPr>
                <w:lastRenderedPageBreak/>
                <w:delText>and reference software development for MPEG-I Scene Description</w:delText>
              </w:r>
            </w:del>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F8CC764" w14:textId="277B5EE1" w:rsidR="00FB455D" w:rsidDel="002B4300" w:rsidRDefault="00FB455D">
            <w:pPr>
              <w:rPr>
                <w:del w:id="600" w:author="Thomas Stockhammer" w:date="2024-04-29T19:26:00Z"/>
                <w:rFonts w:ascii="Arial" w:hAnsi="Arial" w:cs="Arial"/>
                <w:sz w:val="20"/>
                <w:szCs w:val="20"/>
              </w:rPr>
            </w:pPr>
            <w:del w:id="601" w:author="Thomas Stockhammer" w:date="2024-04-29T19:26:00Z">
              <w:r w:rsidDel="002B4300">
                <w:rPr>
                  <w:rFonts w:ascii="Arial" w:hAnsi="Arial" w:cs="Arial"/>
                  <w:sz w:val="20"/>
                  <w:szCs w:val="20"/>
                </w:rPr>
                <w:lastRenderedPageBreak/>
                <w:delText xml:space="preserve">WG 03 MPEG </w:delText>
              </w:r>
              <w:r w:rsidDel="002B4300">
                <w:rPr>
                  <w:rFonts w:ascii="Arial" w:hAnsi="Arial" w:cs="Arial"/>
                  <w:sz w:val="20"/>
                  <w:szCs w:val="20"/>
                </w:rPr>
                <w:lastRenderedPageBreak/>
                <w:delText>Systems</w:delText>
              </w:r>
            </w:del>
          </w:p>
        </w:tc>
        <w:tc>
          <w:tcPr>
            <w:tcW w:w="2510"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31"/>
            </w:tblGrid>
            <w:tr w:rsidR="00FB455D" w:rsidDel="002B4300" w14:paraId="60EEDCBE" w14:textId="4D2C5F51">
              <w:trPr>
                <w:tblCellSpacing w:w="15" w:type="dxa"/>
                <w:jc w:val="center"/>
                <w:del w:id="602" w:author="Thomas Stockhammer" w:date="2024-04-29T19:26:00Z"/>
              </w:trPr>
              <w:tc>
                <w:tcPr>
                  <w:tcW w:w="4750" w:type="pct"/>
                  <w:vAlign w:val="center"/>
                  <w:hideMark/>
                </w:tcPr>
                <w:p w14:paraId="16CA10B0" w14:textId="7BCEF225" w:rsidR="00FB455D" w:rsidDel="002B4300" w:rsidRDefault="002B4300">
                  <w:pPr>
                    <w:rPr>
                      <w:del w:id="603" w:author="Thomas Stockhammer" w:date="2024-04-29T19:26:00Z"/>
                      <w:rFonts w:ascii="Arial" w:hAnsi="Arial" w:cs="Arial"/>
                      <w:sz w:val="20"/>
                      <w:szCs w:val="20"/>
                    </w:rPr>
                  </w:pPr>
                  <w:del w:id="604" w:author="Thomas Stockhammer" w:date="2024-04-29T19:26:00Z">
                    <w:r w:rsidDel="002B4300">
                      <w:lastRenderedPageBreak/>
                      <w:fldChar w:fldCharType="begin"/>
                    </w:r>
                    <w:r w:rsidDel="002B4300">
                      <w:delInstrText>HYPERLINK "https://dms.mpeg.expert/doc_end_user/documents/142_Antalya/wg11/MDS22590_WG03_N00848.zip"</w:delInstrText>
                    </w:r>
                    <w:r w:rsidDel="002B4300">
                      <w:fldChar w:fldCharType="separate"/>
                    </w:r>
                    <w:r w:rsidR="00FB455D" w:rsidDel="002B4300">
                      <w:rPr>
                        <w:rStyle w:val="Hyperlink"/>
                        <w:rFonts w:ascii="Arial" w:hAnsi="Arial" w:cs="Arial"/>
                        <w:sz w:val="20"/>
                        <w:szCs w:val="20"/>
                      </w:rPr>
                      <w:delText>MDS22590_WG03_N00848</w:delText>
                    </w:r>
                    <w:r w:rsidDel="002B4300">
                      <w:rPr>
                        <w:rStyle w:val="Hyperlink"/>
                        <w:rFonts w:ascii="Arial" w:hAnsi="Arial" w:cs="Arial"/>
                        <w:sz w:val="20"/>
                        <w:szCs w:val="20"/>
                      </w:rPr>
                      <w:fldChar w:fldCharType="end"/>
                    </w:r>
                  </w:del>
                </w:p>
              </w:tc>
            </w:tr>
          </w:tbl>
          <w:p w14:paraId="469756B1" w14:textId="3A51733A" w:rsidR="00FB455D" w:rsidDel="002B4300" w:rsidRDefault="00FB455D">
            <w:pPr>
              <w:jc w:val="center"/>
              <w:rPr>
                <w:del w:id="605" w:author="Thomas Stockhammer" w:date="2024-04-29T19:26:00Z"/>
                <w:rFonts w:ascii="Arial" w:hAnsi="Arial" w:cs="Arial"/>
                <w:sz w:val="20"/>
                <w:szCs w:val="20"/>
              </w:rPr>
            </w:pPr>
          </w:p>
        </w:tc>
      </w:tr>
      <w:tr w:rsidR="002B4300" w14:paraId="2B9028DC" w14:textId="77777777" w:rsidTr="002B4300">
        <w:trPr>
          <w:tblCellSpacing w:w="15" w:type="dxa"/>
          <w:ins w:id="606" w:author="Thomas Stockhammer" w:date="2024-04-29T19:27:00Z"/>
        </w:trPr>
        <w:tc>
          <w:tcPr>
            <w:tcW w:w="100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6B7991A" w14:textId="77777777" w:rsidR="002B4300" w:rsidRPr="002B4300" w:rsidRDefault="002B4300">
            <w:pPr>
              <w:jc w:val="center"/>
              <w:rPr>
                <w:ins w:id="607" w:author="Thomas Stockhammer" w:date="2024-04-29T19:27:00Z"/>
              </w:rPr>
            </w:pPr>
            <w:ins w:id="608" w:author="Thomas Stockhammer" w:date="2024-04-29T19:27:00Z">
              <w:r w:rsidRPr="002B4300">
                <w:fldChar w:fldCharType="begin"/>
              </w:r>
              <w:r w:rsidRPr="002B4300">
                <w:instrText>HYPERLINK "https://dms.mpeg.expert/doc_end_user/current_document.php?id=90497&amp;id_meeting=196"</w:instrText>
              </w:r>
              <w:r w:rsidRPr="002B4300">
                <w:fldChar w:fldCharType="separate"/>
              </w:r>
              <w:r w:rsidRPr="002B4300">
                <w:rPr>
                  <w:rStyle w:val="Hyperlink"/>
                </w:rPr>
                <w:t>MDS23171</w:t>
              </w:r>
              <w:r w:rsidRPr="002B4300">
                <w:fldChar w:fldCharType="end"/>
              </w:r>
            </w:ins>
          </w:p>
        </w:tc>
        <w:tc>
          <w:tcPr>
            <w:tcW w:w="387"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C793BEF" w14:textId="77777777" w:rsidR="002B4300" w:rsidRDefault="002B4300">
            <w:pPr>
              <w:jc w:val="center"/>
              <w:rPr>
                <w:ins w:id="609" w:author="Thomas Stockhammer" w:date="2024-04-29T19:27:00Z"/>
                <w:rFonts w:ascii="Arial" w:hAnsi="Arial" w:cs="Arial"/>
                <w:sz w:val="20"/>
                <w:szCs w:val="20"/>
              </w:rPr>
            </w:pPr>
            <w:ins w:id="610" w:author="Thomas Stockhammer" w:date="2024-04-29T19:27:00Z">
              <w:r>
                <w:rPr>
                  <w:rFonts w:ascii="Arial" w:hAnsi="Arial" w:cs="Arial"/>
                  <w:sz w:val="20"/>
                  <w:szCs w:val="20"/>
                </w:rPr>
                <w:t>WG 03</w:t>
              </w:r>
            </w:ins>
          </w:p>
        </w:tc>
        <w:tc>
          <w:tcPr>
            <w:tcW w:w="58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1FD1038" w14:textId="77777777" w:rsidR="002B4300" w:rsidRDefault="002B4300">
            <w:pPr>
              <w:jc w:val="center"/>
              <w:rPr>
                <w:ins w:id="611" w:author="Thomas Stockhammer" w:date="2024-04-29T19:27:00Z"/>
                <w:rFonts w:ascii="Arial" w:hAnsi="Arial" w:cs="Arial"/>
                <w:sz w:val="20"/>
                <w:szCs w:val="20"/>
              </w:rPr>
            </w:pPr>
            <w:ins w:id="612" w:author="Thomas Stockhammer" w:date="2024-04-29T19:27:00Z">
              <w:r>
                <w:rPr>
                  <w:rFonts w:ascii="Arial" w:hAnsi="Arial" w:cs="Arial"/>
                  <w:sz w:val="20"/>
                  <w:szCs w:val="20"/>
                </w:rPr>
                <w:t>01018</w:t>
              </w:r>
            </w:ins>
          </w:p>
        </w:tc>
        <w:tc>
          <w:tcPr>
            <w:tcW w:w="79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46430BA" w14:textId="77777777" w:rsidR="002B4300" w:rsidRDefault="002B4300" w:rsidP="002B4300">
            <w:pPr>
              <w:jc w:val="center"/>
              <w:rPr>
                <w:ins w:id="613" w:author="Thomas Stockhammer" w:date="2024-04-29T19:27:00Z"/>
                <w:rFonts w:ascii="Arial" w:hAnsi="Arial" w:cs="Arial"/>
                <w:sz w:val="20"/>
                <w:szCs w:val="20"/>
              </w:rPr>
            </w:pPr>
            <w:ins w:id="614" w:author="Thomas Stockhammer" w:date="2024-04-29T19:27:00Z">
              <w:r>
                <w:rPr>
                  <w:rFonts w:ascii="Arial" w:hAnsi="Arial" w:cs="Arial"/>
                  <w:sz w:val="20"/>
                  <w:szCs w:val="20"/>
                </w:rPr>
                <w:t>2023-10-20 22:21:23</w:t>
              </w:r>
            </w:ins>
          </w:p>
        </w:tc>
        <w:tc>
          <w:tcPr>
            <w:tcW w:w="79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2AE1720" w14:textId="77777777" w:rsidR="002B4300" w:rsidRDefault="002B4300" w:rsidP="002B4300">
            <w:pPr>
              <w:jc w:val="center"/>
              <w:rPr>
                <w:ins w:id="615" w:author="Thomas Stockhammer" w:date="2024-04-29T19:27:00Z"/>
                <w:rFonts w:ascii="Arial" w:hAnsi="Arial" w:cs="Arial"/>
                <w:sz w:val="20"/>
                <w:szCs w:val="20"/>
              </w:rPr>
            </w:pPr>
            <w:ins w:id="616" w:author="Thomas Stockhammer" w:date="2024-04-29T19:27:00Z">
              <w:r>
                <w:rPr>
                  <w:rFonts w:ascii="Arial" w:hAnsi="Arial" w:cs="Arial"/>
                  <w:sz w:val="20"/>
                  <w:szCs w:val="20"/>
                </w:rPr>
                <w:t>2024-01-19 19:16:22</w:t>
              </w:r>
            </w:ins>
          </w:p>
        </w:tc>
        <w:tc>
          <w:tcPr>
            <w:tcW w:w="68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BBA125F" w14:textId="77777777" w:rsidR="002B4300" w:rsidRDefault="002B4300" w:rsidP="002B4300">
            <w:pPr>
              <w:jc w:val="center"/>
              <w:rPr>
                <w:ins w:id="617" w:author="Thomas Stockhammer" w:date="2024-04-29T19:27:00Z"/>
                <w:rFonts w:ascii="Arial" w:hAnsi="Arial" w:cs="Arial"/>
                <w:sz w:val="20"/>
                <w:szCs w:val="20"/>
              </w:rPr>
            </w:pPr>
            <w:ins w:id="618" w:author="Thomas Stockhammer" w:date="2024-04-29T19:27:00Z">
              <w:r>
                <w:rPr>
                  <w:rFonts w:ascii="Arial" w:hAnsi="Arial" w:cs="Arial"/>
                  <w:sz w:val="20"/>
                  <w:szCs w:val="20"/>
                </w:rPr>
                <w:t>WG 03</w:t>
              </w:r>
              <w:r>
                <w:rPr>
                  <w:rFonts w:ascii="Arial" w:hAnsi="Arial" w:cs="Arial"/>
                  <w:sz w:val="20"/>
                  <w:szCs w:val="20"/>
                </w:rPr>
                <w:br/>
                <w:t>MPEG-I</w:t>
              </w:r>
            </w:ins>
          </w:p>
        </w:tc>
        <w:tc>
          <w:tcPr>
            <w:tcW w:w="11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C5FA7FE" w14:textId="77777777" w:rsidR="002B4300" w:rsidRDefault="002B4300" w:rsidP="002B4300">
            <w:pPr>
              <w:jc w:val="center"/>
              <w:rPr>
                <w:ins w:id="619" w:author="Thomas Stockhammer" w:date="2024-04-29T19:27:00Z"/>
                <w:rFonts w:ascii="Arial" w:hAnsi="Arial" w:cs="Arial"/>
                <w:sz w:val="20"/>
                <w:szCs w:val="20"/>
              </w:rPr>
            </w:pPr>
            <w:ins w:id="620" w:author="Thomas Stockhammer" w:date="2024-04-29T19:27:00Z">
              <w:r>
                <w:rPr>
                  <w:rFonts w:ascii="Arial" w:hAnsi="Arial" w:cs="Arial"/>
                  <w:sz w:val="20"/>
                  <w:szCs w:val="20"/>
                </w:rPr>
                <w:t>Procedures for test scenarios and reference software development for MPEG-I Scene Description</w:t>
              </w:r>
            </w:ins>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CBCA12D" w14:textId="77777777" w:rsidR="002B4300" w:rsidRDefault="002B4300" w:rsidP="002B4300">
            <w:pPr>
              <w:jc w:val="center"/>
              <w:rPr>
                <w:ins w:id="621" w:author="Thomas Stockhammer" w:date="2024-04-29T19:27:00Z"/>
                <w:rFonts w:ascii="Arial" w:hAnsi="Arial" w:cs="Arial"/>
                <w:sz w:val="20"/>
                <w:szCs w:val="20"/>
              </w:rPr>
            </w:pPr>
            <w:ins w:id="622" w:author="Thomas Stockhammer" w:date="2024-04-29T19:27:00Z">
              <w:r>
                <w:rPr>
                  <w:rFonts w:ascii="Arial" w:hAnsi="Arial" w:cs="Arial"/>
                  <w:sz w:val="20"/>
                  <w:szCs w:val="20"/>
                </w:rPr>
                <w:t>WG 03 MPEG Systems</w:t>
              </w:r>
            </w:ins>
          </w:p>
        </w:tc>
        <w:tc>
          <w:tcPr>
            <w:tcW w:w="2510"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31"/>
            </w:tblGrid>
            <w:tr w:rsidR="002B4300" w14:paraId="6BE7A20A" w14:textId="77777777">
              <w:trPr>
                <w:tblCellSpacing w:w="15" w:type="dxa"/>
                <w:jc w:val="center"/>
                <w:ins w:id="623" w:author="Thomas Stockhammer" w:date="2024-04-29T19:27:00Z"/>
              </w:trPr>
              <w:tc>
                <w:tcPr>
                  <w:tcW w:w="4750" w:type="pct"/>
                  <w:vAlign w:val="center"/>
                  <w:hideMark/>
                </w:tcPr>
                <w:p w14:paraId="2B801663" w14:textId="77777777" w:rsidR="002B4300" w:rsidRDefault="002B4300">
                  <w:pPr>
                    <w:rPr>
                      <w:ins w:id="624" w:author="Thomas Stockhammer" w:date="2024-04-29T19:27:00Z"/>
                      <w:rFonts w:ascii="Arial" w:hAnsi="Arial" w:cs="Arial"/>
                      <w:sz w:val="20"/>
                      <w:szCs w:val="20"/>
                    </w:rPr>
                  </w:pPr>
                  <w:ins w:id="625" w:author="Thomas Stockhammer" w:date="2024-04-29T19:27:00Z">
                    <w:r>
                      <w:rPr>
                        <w:rFonts w:ascii="Arial" w:hAnsi="Arial" w:cs="Arial"/>
                        <w:sz w:val="20"/>
                        <w:szCs w:val="20"/>
                      </w:rPr>
                      <w:fldChar w:fldCharType="begin"/>
                    </w:r>
                    <w:r>
                      <w:rPr>
                        <w:rFonts w:ascii="Arial" w:hAnsi="Arial" w:cs="Arial"/>
                        <w:sz w:val="20"/>
                        <w:szCs w:val="20"/>
                      </w:rPr>
                      <w:instrText>HYPERLINK "https://dms.mpeg.expert/doc_end_user/documents/144_Hannover/wg11/MDS23171_WG03_N01018.zip"</w:instrText>
                    </w:r>
                    <w:r>
                      <w:rPr>
                        <w:rFonts w:ascii="Arial" w:hAnsi="Arial" w:cs="Arial"/>
                        <w:sz w:val="20"/>
                        <w:szCs w:val="20"/>
                      </w:rPr>
                    </w:r>
                    <w:r>
                      <w:rPr>
                        <w:rFonts w:ascii="Arial" w:hAnsi="Arial" w:cs="Arial"/>
                        <w:sz w:val="20"/>
                        <w:szCs w:val="20"/>
                      </w:rPr>
                      <w:fldChar w:fldCharType="separate"/>
                    </w:r>
                    <w:r w:rsidRPr="002B4300">
                      <w:rPr>
                        <w:rStyle w:val="Hyperlink"/>
                        <w:rFonts w:ascii="Arial" w:hAnsi="Arial" w:cs="Arial"/>
                        <w:sz w:val="20"/>
                        <w:szCs w:val="20"/>
                      </w:rPr>
                      <w:t>MDS23171_WG03_N01018</w:t>
                    </w:r>
                    <w:r>
                      <w:rPr>
                        <w:rFonts w:ascii="Arial" w:hAnsi="Arial" w:cs="Arial"/>
                        <w:sz w:val="20"/>
                        <w:szCs w:val="20"/>
                      </w:rPr>
                      <w:fldChar w:fldCharType="end"/>
                    </w:r>
                  </w:ins>
                </w:p>
              </w:tc>
            </w:tr>
          </w:tbl>
          <w:p w14:paraId="30403DD0" w14:textId="77777777" w:rsidR="002B4300" w:rsidRDefault="002B4300">
            <w:pPr>
              <w:jc w:val="center"/>
              <w:rPr>
                <w:ins w:id="626" w:author="Thomas Stockhammer" w:date="2024-04-29T19:27:00Z"/>
                <w:rFonts w:ascii="Arial" w:hAnsi="Arial" w:cs="Arial"/>
                <w:sz w:val="20"/>
                <w:szCs w:val="20"/>
              </w:rPr>
            </w:pPr>
          </w:p>
        </w:tc>
      </w:tr>
    </w:tbl>
    <w:p w14:paraId="41E9E186" w14:textId="77777777" w:rsidR="00DF6270" w:rsidRDefault="00DF6270" w:rsidP="00B00728">
      <w:pPr>
        <w:rPr>
          <w:sz w:val="22"/>
          <w:szCs w:val="22"/>
          <w:lang w:val="en-CA"/>
        </w:rPr>
      </w:pPr>
    </w:p>
    <w:p w14:paraId="6D8C25F6" w14:textId="3E0C6F94" w:rsidR="00634ECB" w:rsidRDefault="00634ECB">
      <w:pPr>
        <w:pStyle w:val="Heading1"/>
        <w:keepNext/>
        <w:widowControl/>
        <w:numPr>
          <w:ilvl w:val="0"/>
          <w:numId w:val="1"/>
        </w:numPr>
        <w:autoSpaceDE/>
        <w:autoSpaceDN/>
        <w:spacing w:before="240" w:after="60"/>
        <w:jc w:val="both"/>
      </w:pPr>
      <w:bookmarkStart w:id="627" w:name="_Toc125348080"/>
      <w:bookmarkStart w:id="628" w:name="_Toc77377264"/>
      <w:bookmarkStart w:id="629" w:name="_Toc77377318"/>
      <w:bookmarkStart w:id="630" w:name="_Toc77377265"/>
      <w:bookmarkStart w:id="631" w:name="_Toc77377319"/>
      <w:bookmarkStart w:id="632" w:name="_Toc77377266"/>
      <w:bookmarkStart w:id="633" w:name="_Toc77377320"/>
      <w:bookmarkStart w:id="634" w:name="_Toc77377267"/>
      <w:bookmarkStart w:id="635" w:name="_Toc77377321"/>
      <w:bookmarkStart w:id="636" w:name="_Toc77377268"/>
      <w:bookmarkStart w:id="637" w:name="_Toc77377322"/>
      <w:bookmarkStart w:id="638" w:name="_Toc165311436"/>
      <w:bookmarkEnd w:id="627"/>
      <w:bookmarkEnd w:id="628"/>
      <w:bookmarkEnd w:id="629"/>
      <w:bookmarkEnd w:id="630"/>
      <w:bookmarkEnd w:id="631"/>
      <w:bookmarkEnd w:id="632"/>
      <w:bookmarkEnd w:id="633"/>
      <w:bookmarkEnd w:id="634"/>
      <w:bookmarkEnd w:id="635"/>
      <w:bookmarkEnd w:id="636"/>
      <w:bookmarkEnd w:id="637"/>
      <w:r>
        <w:t>Gitlab</w:t>
      </w:r>
      <w:r w:rsidRPr="00D95B41">
        <w:t xml:space="preserve"> Management</w:t>
      </w:r>
      <w:bookmarkEnd w:id="638"/>
    </w:p>
    <w:p w14:paraId="70FEF510" w14:textId="19A63956" w:rsidR="004C022E" w:rsidRPr="005529B1" w:rsidRDefault="004C022E" w:rsidP="00634ECB">
      <w:pPr>
        <w:rPr>
          <w:rFonts w:cstheme="minorHAnsi"/>
          <w:sz w:val="22"/>
          <w:szCs w:val="22"/>
        </w:rPr>
      </w:pPr>
      <w:r w:rsidRPr="005529B1">
        <w:rPr>
          <w:rFonts w:cstheme="minorHAnsi"/>
          <w:sz w:val="22"/>
          <w:szCs w:val="22"/>
        </w:rPr>
        <w:t xml:space="preserve">For details on test assets, </w:t>
      </w:r>
      <w:proofErr w:type="gramStart"/>
      <w:r w:rsidRPr="005529B1">
        <w:rPr>
          <w:rFonts w:cstheme="minorHAnsi"/>
          <w:sz w:val="22"/>
          <w:szCs w:val="22"/>
        </w:rPr>
        <w:t>conformance</w:t>
      </w:r>
      <w:proofErr w:type="gramEnd"/>
      <w:r w:rsidRPr="005529B1">
        <w:rPr>
          <w:rFonts w:cstheme="minorHAnsi"/>
          <w:sz w:val="22"/>
          <w:szCs w:val="22"/>
        </w:rPr>
        <w:t xml:space="preserve"> and reference software, as well as test scenarios, refer to </w:t>
      </w:r>
      <w:r w:rsidRPr="005529B1">
        <w:rPr>
          <w:sz w:val="22"/>
          <w:szCs w:val="22"/>
          <w:lang w:val="en-CA"/>
        </w:rPr>
        <w:t>WG3 N07</w:t>
      </w:r>
      <w:r w:rsidR="00051F95">
        <w:rPr>
          <w:sz w:val="22"/>
          <w:szCs w:val="22"/>
          <w:lang w:val="en-CA"/>
        </w:rPr>
        <w:t>82</w:t>
      </w:r>
      <w:r w:rsidRPr="005529B1">
        <w:rPr>
          <w:sz w:val="22"/>
          <w:szCs w:val="22"/>
          <w:lang w:val="en-CA"/>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MPEG Trimesh (mpegtrimesh)</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4710F17A" w:rsidR="00634ECB" w:rsidRPr="00D31AB5" w:rsidRDefault="002B4300" w:rsidP="00826CDB">
            <w:pPr>
              <w:rPr>
                <w:rFonts w:ascii="Courier New" w:hAnsi="Courier New" w:cs="Courier New"/>
                <w:sz w:val="22"/>
                <w:szCs w:val="22"/>
              </w:rPr>
            </w:pPr>
            <w:hyperlink r:id="rId125" w:history="1">
              <w:r w:rsidR="00634ECB"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34910812" w:rsidR="00634ECB" w:rsidRPr="00D31AB5" w:rsidRDefault="002B4300" w:rsidP="00826CDB">
            <w:pPr>
              <w:rPr>
                <w:rFonts w:ascii="Courier New" w:hAnsi="Courier New" w:cs="Courier New"/>
                <w:sz w:val="22"/>
                <w:szCs w:val="22"/>
              </w:rPr>
            </w:pPr>
            <w:hyperlink r:id="rId126" w:history="1">
              <w:r w:rsidR="00634ECB"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1047B3CB" w:rsidR="00634ECB" w:rsidRPr="005529B1" w:rsidRDefault="00634ECB" w:rsidP="00634ECB">
      <w:pPr>
        <w:rPr>
          <w:rFonts w:cstheme="minorHAnsi"/>
          <w:sz w:val="22"/>
          <w:szCs w:val="22"/>
        </w:rPr>
      </w:pPr>
      <w:r w:rsidRPr="005529B1">
        <w:rPr>
          <w:rFonts w:cstheme="minorHAnsi"/>
          <w:sz w:val="22"/>
          <w:szCs w:val="22"/>
        </w:rPr>
        <w:t xml:space="preserve">For access to the project, please register an account on GitLab.com at </w:t>
      </w:r>
      <w:hyperlink r:id="rId127" w:history="1">
        <w:r w:rsidRPr="005529B1">
          <w:rPr>
            <w:rStyle w:val="Hyperlink"/>
            <w:rFonts w:cstheme="minorHAnsi"/>
            <w:sz w:val="22"/>
            <w:szCs w:val="22"/>
          </w:rPr>
          <w:t>https://gitlab.com/users/sign_in</w:t>
        </w:r>
      </w:hyperlink>
      <w:r w:rsidRPr="005529B1">
        <w:rPr>
          <w:rFonts w:cstheme="minorHAnsi"/>
          <w:sz w:val="22"/>
          <w:szCs w:val="22"/>
        </w:rPr>
        <w:t xml:space="preserve">  and collect the following information:</w:t>
      </w:r>
    </w:p>
    <w:p w14:paraId="20B87984"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username</w:t>
      </w:r>
    </w:p>
    <w:p w14:paraId="601A930B"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 xml:space="preserve">GitLab.com email </w:t>
      </w:r>
      <w:proofErr w:type="gramStart"/>
      <w:r w:rsidRPr="00051F95">
        <w:rPr>
          <w:rFonts w:asciiTheme="minorHAnsi" w:hAnsiTheme="minorHAnsi" w:cstheme="minorHAnsi"/>
        </w:rPr>
        <w:t>address</w:t>
      </w:r>
      <w:proofErr w:type="gramEnd"/>
    </w:p>
    <w:p w14:paraId="768801E2" w14:textId="77777777" w:rsidR="00634ECB" w:rsidRPr="005529B1" w:rsidRDefault="00634ECB" w:rsidP="00634ECB">
      <w:pPr>
        <w:rPr>
          <w:rFonts w:cstheme="minorHAnsi"/>
          <w:sz w:val="22"/>
          <w:szCs w:val="22"/>
        </w:rPr>
      </w:pPr>
    </w:p>
    <w:p w14:paraId="5ABD22BA" w14:textId="235C3AEF" w:rsidR="00634ECB" w:rsidRPr="005529B1" w:rsidRDefault="00634ECB" w:rsidP="00634ECB">
      <w:pPr>
        <w:rPr>
          <w:rFonts w:cstheme="minorHAnsi"/>
          <w:sz w:val="22"/>
          <w:szCs w:val="22"/>
        </w:rPr>
      </w:pPr>
      <w:r w:rsidRPr="005529B1">
        <w:rPr>
          <w:rFonts w:cstheme="minorHAnsi"/>
          <w:sz w:val="22"/>
          <w:szCs w:val="22"/>
        </w:rPr>
        <w:t xml:space="preserve">Please then send an email containing this information to the gitlab managers as listed in clause </w:t>
      </w:r>
      <w:r w:rsidRPr="005529B1">
        <w:rPr>
          <w:rFonts w:cstheme="minorHAnsi"/>
          <w:sz w:val="22"/>
          <w:szCs w:val="22"/>
        </w:rPr>
        <w:fldChar w:fldCharType="begin"/>
      </w:r>
      <w:r w:rsidRPr="005529B1">
        <w:rPr>
          <w:rFonts w:cstheme="minorHAnsi"/>
          <w:sz w:val="22"/>
          <w:szCs w:val="22"/>
        </w:rPr>
        <w:instrText xml:space="preserve"> REF _Ref30092853 \r \h  \* MERGEFORMAT </w:instrText>
      </w:r>
      <w:r w:rsidRPr="005529B1">
        <w:rPr>
          <w:rFonts w:cstheme="minorHAnsi"/>
          <w:sz w:val="22"/>
          <w:szCs w:val="22"/>
        </w:rPr>
      </w:r>
      <w:r w:rsidRPr="005529B1">
        <w:rPr>
          <w:rFonts w:cstheme="minorHAnsi"/>
          <w:sz w:val="22"/>
          <w:szCs w:val="22"/>
        </w:rPr>
        <w:fldChar w:fldCharType="separate"/>
      </w:r>
      <w:r w:rsidR="00C60830">
        <w:rPr>
          <w:rFonts w:cstheme="minorHAnsi"/>
          <w:sz w:val="22"/>
          <w:szCs w:val="22"/>
        </w:rPr>
        <w:t>9</w:t>
      </w:r>
      <w:r w:rsidRPr="005529B1">
        <w:rPr>
          <w:rFonts w:cstheme="minorHAnsi"/>
          <w:sz w:val="22"/>
          <w:szCs w:val="22"/>
        </w:rPr>
        <w:fldChar w:fldCharType="end"/>
      </w:r>
      <w:r w:rsidRPr="005529B1">
        <w:rPr>
          <w:rFonts w:cstheme="minorHAnsi"/>
          <w:sz w:val="22"/>
          <w:szCs w:val="22"/>
        </w:rPr>
        <w:t>.</w:t>
      </w:r>
    </w:p>
    <w:p w14:paraId="24EA1B81" w14:textId="77777777" w:rsidR="00634ECB" w:rsidRPr="005529B1" w:rsidRDefault="00634ECB" w:rsidP="00634ECB">
      <w:pPr>
        <w:rPr>
          <w:rFonts w:cstheme="minorHAnsi"/>
          <w:sz w:val="22"/>
          <w:szCs w:val="22"/>
        </w:rPr>
      </w:pPr>
    </w:p>
    <w:p w14:paraId="442DE6D9" w14:textId="77777777" w:rsidR="00634ECB" w:rsidRPr="005529B1" w:rsidRDefault="00634ECB" w:rsidP="00634ECB">
      <w:pPr>
        <w:rPr>
          <w:rFonts w:cstheme="minorHAnsi"/>
          <w:sz w:val="22"/>
          <w:szCs w:val="22"/>
        </w:rPr>
      </w:pPr>
      <w:r w:rsidRPr="005529B1">
        <w:rPr>
          <w:rFonts w:cstheme="minorHAnsi"/>
          <w:sz w:val="22"/>
          <w:szCs w:val="22"/>
        </w:rPr>
        <w:t>For uploading content to the Test Assets, please bring an input contribution to the MPEG meeting.</w:t>
      </w:r>
    </w:p>
    <w:p w14:paraId="2FFDFB82" w14:textId="42C5D7F7" w:rsidR="00634ECB" w:rsidRDefault="00634ECB">
      <w:pPr>
        <w:pStyle w:val="Heading1"/>
        <w:keepNext/>
        <w:widowControl/>
        <w:numPr>
          <w:ilvl w:val="0"/>
          <w:numId w:val="1"/>
        </w:numPr>
        <w:autoSpaceDE/>
        <w:autoSpaceDN/>
        <w:spacing w:before="240" w:after="60"/>
        <w:jc w:val="both"/>
      </w:pPr>
      <w:bookmarkStart w:id="639" w:name="_Ref30092853"/>
      <w:bookmarkStart w:id="640" w:name="_Ref53399172"/>
      <w:bookmarkStart w:id="641" w:name="_Toc165311437"/>
      <w:r>
        <w:t>Coordinators for Efforts until MPEG#1</w:t>
      </w:r>
      <w:bookmarkEnd w:id="639"/>
      <w:bookmarkEnd w:id="640"/>
      <w:r w:rsidR="00B00728">
        <w:t>4</w:t>
      </w:r>
      <w:r w:rsidR="00051F95">
        <w:t>2</w:t>
      </w:r>
      <w:bookmarkEnd w:id="641"/>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53CA68C2"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128"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5F016C5B"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p>
    <w:p w14:paraId="50137891"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0542BFC1" w:rsidR="00634ECB" w:rsidRDefault="00345F2C">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29"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140BABCD" w14:textId="0FE570ED" w:rsidR="002D21EF" w:rsidRDefault="002D21EF">
      <w:pPr>
        <w:pStyle w:val="ListParagraph"/>
        <w:widowControl/>
        <w:numPr>
          <w:ilvl w:val="1"/>
          <w:numId w:val="2"/>
        </w:numPr>
        <w:autoSpaceDE/>
        <w:autoSpaceDN/>
        <w:contextualSpacing/>
        <w:jc w:val="both"/>
        <w:rPr>
          <w:rFonts w:asciiTheme="minorHAnsi" w:hAnsiTheme="minorHAnsi" w:cstheme="minorHAnsi"/>
        </w:rPr>
      </w:pPr>
      <w:r w:rsidRPr="007910C7">
        <w:rPr>
          <w:rFonts w:asciiTheme="minorHAnsi" w:hAnsiTheme="minorHAnsi" w:cstheme="minorHAnsi"/>
        </w:rPr>
        <w:lastRenderedPageBreak/>
        <w:t xml:space="preserve">Yago </w:t>
      </w:r>
      <w:r w:rsidR="007910C7" w:rsidRPr="007910C7">
        <w:rPr>
          <w:rFonts w:asciiTheme="minorHAnsi" w:hAnsiTheme="minorHAnsi" w:cstheme="minorHAnsi"/>
        </w:rPr>
        <w:t>Sanchez (</w:t>
      </w:r>
      <w:hyperlink r:id="rId130" w:history="1">
        <w:r w:rsidR="00051F95" w:rsidRPr="00012D42">
          <w:rPr>
            <w:rStyle w:val="Hyperlink"/>
            <w:rFonts w:asciiTheme="minorHAnsi" w:hAnsiTheme="minorHAnsi" w:cstheme="minorHAnsi"/>
          </w:rPr>
          <w:t>yago.sanchez@hhi.fraunhofer.de</w:t>
        </w:r>
      </w:hyperlink>
      <w:r w:rsidR="007910C7" w:rsidRPr="007910C7">
        <w:rPr>
          <w:rFonts w:asciiTheme="minorHAnsi" w:hAnsiTheme="minorHAnsi" w:cstheme="minorHAnsi"/>
        </w:rPr>
        <w:t>)</w:t>
      </w:r>
    </w:p>
    <w:p w14:paraId="25FE6AC7" w14:textId="3ABEF067" w:rsidR="00051F95" w:rsidRPr="007910C7" w:rsidRDefault="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6BE57E78" w14:textId="284F9FE7" w:rsidR="007910C7" w:rsidRPr="00D31AB5" w:rsidRDefault="007910C7" w:rsidP="007910C7">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/Amd.1</w:t>
      </w:r>
    </w:p>
    <w:p w14:paraId="15DF42D3" w14:textId="77777777" w:rsidR="007910C7" w:rsidRPr="00D31AB5" w:rsidRDefault="007910C7" w:rsidP="007910C7">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29A832F4" w14:textId="165499A8" w:rsidR="007910C7" w:rsidRDefault="007910C7" w:rsidP="007910C7">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31" w:history="1">
        <w:r w:rsidRPr="0025500D">
          <w:rPr>
            <w:rStyle w:val="Hyperlink"/>
            <w:rFonts w:asciiTheme="minorHAnsi" w:hAnsiTheme="minorHAnsi" w:cstheme="minorHAnsi"/>
          </w:rPr>
          <w:t>Gurdeep.Bhullar@InterDigital.com</w:t>
        </w:r>
      </w:hyperlink>
      <w:r>
        <w:rPr>
          <w:rFonts w:asciiTheme="minorHAnsi" w:hAnsiTheme="minorHAnsi" w:cstheme="minorHAnsi"/>
        </w:rPr>
        <w:t>)</w:t>
      </w:r>
    </w:p>
    <w:p w14:paraId="48CC5672" w14:textId="2ECDD78C"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45F389B6" w14:textId="1A1DC1C6" w:rsidR="00051F95" w:rsidRPr="00D31AB5" w:rsidRDefault="00051F95" w:rsidP="00051F95">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/Amd.2</w:t>
      </w:r>
    </w:p>
    <w:p w14:paraId="2AF6EDE0"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611DDAC" w14:textId="18D7EC76"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5E106D49" w14:textId="36784A84"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Patrice Hirtzlin (</w:t>
      </w:r>
      <w:r w:rsidRPr="00051F95">
        <w:rPr>
          <w:rFonts w:asciiTheme="minorHAnsi" w:hAnsiTheme="minorHAnsi" w:cstheme="minorHAnsi"/>
        </w:rPr>
        <w:t>Patrice.Hirtzlin@InterDigital.com</w:t>
      </w:r>
      <w:r>
        <w:rPr>
          <w:rFonts w:asciiTheme="minorHAnsi" w:hAnsiTheme="minorHAnsi" w:cstheme="minorHAnsi"/>
        </w:rPr>
        <w:t>)</w:t>
      </w:r>
    </w:p>
    <w:p w14:paraId="6B714BD1" w14:textId="0E3E83E8" w:rsidR="00051F95" w:rsidRPr="005529B1" w:rsidRDefault="00051F95" w:rsidP="005529B1">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5F477899" w14:textId="0282B548"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3FDF1BB8" w:rsidR="00634ECB" w:rsidRDefault="00634ECB">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32"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63FF0583" w14:textId="77777777" w:rsidR="00634ECB" w:rsidRPr="00F55E77"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7CBFA5CF"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33"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0D389E22" w:rsidR="00634ECB"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34"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pPr>
        <w:pStyle w:val="ListParagraph"/>
        <w:widowControl/>
        <w:numPr>
          <w:ilvl w:val="1"/>
          <w:numId w:val="2"/>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0F0DC0D2" w14:textId="26A86F20" w:rsidR="00FF2653" w:rsidRDefault="00C44DA6" w:rsidP="0018563E">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35" w:history="1">
        <w:r w:rsidR="002D21EF" w:rsidRPr="0025500D">
          <w:rPr>
            <w:rStyle w:val="Hyperlink"/>
            <w:rFonts w:asciiTheme="minorHAnsi" w:hAnsiTheme="minorHAnsi" w:cstheme="minorHAnsi"/>
          </w:rPr>
          <w:t>Gurdeep.Bhullar@InterDigital.com</w:t>
        </w:r>
      </w:hyperlink>
      <w:r>
        <w:rPr>
          <w:rFonts w:asciiTheme="minorHAnsi" w:hAnsiTheme="minorHAnsi" w:cstheme="minorHAnsi"/>
        </w:rPr>
        <w:t>)</w:t>
      </w:r>
      <w:bookmarkStart w:id="642" w:name="_Toc53758903"/>
      <w:bookmarkStart w:id="643" w:name="_Toc53759174"/>
      <w:bookmarkStart w:id="644" w:name="_Toc53759225"/>
      <w:bookmarkEnd w:id="642"/>
      <w:bookmarkEnd w:id="643"/>
      <w:bookmarkEnd w:id="644"/>
    </w:p>
    <w:p w14:paraId="54B9D21A"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7BE02FD" w14:textId="77777777"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72846C6F" w14:textId="4C5E2ECB"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sectPr w:rsidR="00051F95" w:rsidRPr="005529B1" w:rsidSect="00385C5D">
      <w:footerReference w:type="default" r:id="rId136"/>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BBC3" w14:textId="77777777" w:rsidR="00791A97" w:rsidRDefault="00791A97" w:rsidP="009E784A">
      <w:r>
        <w:separator/>
      </w:r>
    </w:p>
  </w:endnote>
  <w:endnote w:type="continuationSeparator" w:id="0">
    <w:p w14:paraId="4F1D536A" w14:textId="77777777" w:rsidR="00791A97" w:rsidRDefault="00791A9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apple-system">
    <w:altName w:val="Calibri"/>
    <w:charset w:val="00"/>
    <w:family w:val="auto"/>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A7AA" w14:textId="77777777" w:rsidR="00791A97" w:rsidRDefault="00791A97" w:rsidP="009E784A">
      <w:r>
        <w:separator/>
      </w:r>
    </w:p>
  </w:footnote>
  <w:footnote w:type="continuationSeparator" w:id="0">
    <w:p w14:paraId="229C6FFD" w14:textId="77777777" w:rsidR="00791A97" w:rsidRDefault="00791A9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983FBF"/>
    <w:multiLevelType w:val="hybridMultilevel"/>
    <w:tmpl w:val="9F76F6E0"/>
    <w:lvl w:ilvl="0" w:tplc="9DC0632C">
      <w:start w:val="1"/>
      <w:numFmt w:val="bullet"/>
      <w:lvlText w:val="·"/>
      <w:lvlJc w:val="left"/>
      <w:pPr>
        <w:ind w:left="709" w:hanging="360"/>
      </w:pPr>
      <w:rPr>
        <w:rFonts w:ascii="Symbol" w:eastAsia="Symbol" w:hAnsi="Symbol" w:cs="Symbol"/>
      </w:rPr>
    </w:lvl>
    <w:lvl w:ilvl="1" w:tplc="01F46146">
      <w:start w:val="1"/>
      <w:numFmt w:val="bullet"/>
      <w:lvlText w:val="o"/>
      <w:lvlJc w:val="left"/>
      <w:pPr>
        <w:ind w:left="1429" w:hanging="360"/>
      </w:pPr>
      <w:rPr>
        <w:rFonts w:ascii="Courier New" w:eastAsia="Courier New" w:hAnsi="Courier New" w:cs="Courier New"/>
      </w:rPr>
    </w:lvl>
    <w:lvl w:ilvl="2" w:tplc="46C44EC6">
      <w:start w:val="1"/>
      <w:numFmt w:val="bullet"/>
      <w:lvlText w:val="§"/>
      <w:lvlJc w:val="left"/>
      <w:pPr>
        <w:ind w:left="2149" w:hanging="360"/>
      </w:pPr>
      <w:rPr>
        <w:rFonts w:ascii="Wingdings" w:eastAsia="Wingdings" w:hAnsi="Wingdings" w:cs="Wingdings"/>
      </w:rPr>
    </w:lvl>
    <w:lvl w:ilvl="3" w:tplc="9BA82A88">
      <w:start w:val="1"/>
      <w:numFmt w:val="bullet"/>
      <w:lvlText w:val="·"/>
      <w:lvlJc w:val="left"/>
      <w:pPr>
        <w:ind w:left="2869" w:hanging="360"/>
      </w:pPr>
      <w:rPr>
        <w:rFonts w:ascii="Symbol" w:eastAsia="Symbol" w:hAnsi="Symbol" w:cs="Symbol"/>
      </w:rPr>
    </w:lvl>
    <w:lvl w:ilvl="4" w:tplc="0F2EC000">
      <w:start w:val="1"/>
      <w:numFmt w:val="bullet"/>
      <w:lvlText w:val="o"/>
      <w:lvlJc w:val="left"/>
      <w:pPr>
        <w:ind w:left="3589" w:hanging="360"/>
      </w:pPr>
      <w:rPr>
        <w:rFonts w:ascii="Courier New" w:eastAsia="Courier New" w:hAnsi="Courier New" w:cs="Courier New"/>
      </w:rPr>
    </w:lvl>
    <w:lvl w:ilvl="5" w:tplc="579A3B66">
      <w:start w:val="1"/>
      <w:numFmt w:val="bullet"/>
      <w:lvlText w:val="§"/>
      <w:lvlJc w:val="left"/>
      <w:pPr>
        <w:ind w:left="4309" w:hanging="360"/>
      </w:pPr>
      <w:rPr>
        <w:rFonts w:ascii="Wingdings" w:eastAsia="Wingdings" w:hAnsi="Wingdings" w:cs="Wingdings"/>
      </w:rPr>
    </w:lvl>
    <w:lvl w:ilvl="6" w:tplc="0AD4D9D6">
      <w:start w:val="1"/>
      <w:numFmt w:val="bullet"/>
      <w:lvlText w:val="·"/>
      <w:lvlJc w:val="left"/>
      <w:pPr>
        <w:ind w:left="5029" w:hanging="360"/>
      </w:pPr>
      <w:rPr>
        <w:rFonts w:ascii="Symbol" w:eastAsia="Symbol" w:hAnsi="Symbol" w:cs="Symbol"/>
      </w:rPr>
    </w:lvl>
    <w:lvl w:ilvl="7" w:tplc="A0B845D2">
      <w:start w:val="1"/>
      <w:numFmt w:val="bullet"/>
      <w:lvlText w:val="o"/>
      <w:lvlJc w:val="left"/>
      <w:pPr>
        <w:ind w:left="5749" w:hanging="360"/>
      </w:pPr>
      <w:rPr>
        <w:rFonts w:ascii="Courier New" w:eastAsia="Courier New" w:hAnsi="Courier New" w:cs="Courier New"/>
      </w:rPr>
    </w:lvl>
    <w:lvl w:ilvl="8" w:tplc="DA1A9106">
      <w:start w:val="1"/>
      <w:numFmt w:val="bullet"/>
      <w:lvlText w:val="§"/>
      <w:lvlJc w:val="left"/>
      <w:pPr>
        <w:ind w:left="6469" w:hanging="360"/>
      </w:pPr>
      <w:rPr>
        <w:rFonts w:ascii="Wingdings" w:eastAsia="Wingdings" w:hAnsi="Wingdings" w:cs="Wingdings"/>
      </w:rPr>
    </w:lvl>
  </w:abstractNum>
  <w:abstractNum w:abstractNumId="2"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6F64A5"/>
    <w:multiLevelType w:val="hybridMultilevel"/>
    <w:tmpl w:val="9D9CD316"/>
    <w:lvl w:ilvl="0" w:tplc="7B78443C">
      <w:start w:val="1"/>
      <w:numFmt w:val="bullet"/>
      <w:lvlText w:val="·"/>
      <w:lvlJc w:val="left"/>
      <w:pPr>
        <w:ind w:left="709" w:hanging="360"/>
      </w:pPr>
      <w:rPr>
        <w:rFonts w:ascii="Symbol" w:eastAsia="Symbol" w:hAnsi="Symbol" w:cs="Symbol"/>
      </w:rPr>
    </w:lvl>
    <w:lvl w:ilvl="1" w:tplc="0CA69920">
      <w:start w:val="1"/>
      <w:numFmt w:val="bullet"/>
      <w:lvlText w:val="o"/>
      <w:lvlJc w:val="left"/>
      <w:pPr>
        <w:ind w:left="1429" w:hanging="360"/>
      </w:pPr>
      <w:rPr>
        <w:rFonts w:ascii="Courier New" w:eastAsia="Courier New" w:hAnsi="Courier New" w:cs="Courier New"/>
      </w:rPr>
    </w:lvl>
    <w:lvl w:ilvl="2" w:tplc="02E2F63E">
      <w:start w:val="1"/>
      <w:numFmt w:val="bullet"/>
      <w:lvlText w:val="§"/>
      <w:lvlJc w:val="left"/>
      <w:pPr>
        <w:ind w:left="2149" w:hanging="360"/>
      </w:pPr>
      <w:rPr>
        <w:rFonts w:ascii="Wingdings" w:eastAsia="Wingdings" w:hAnsi="Wingdings" w:cs="Wingdings"/>
      </w:rPr>
    </w:lvl>
    <w:lvl w:ilvl="3" w:tplc="543A8746">
      <w:start w:val="1"/>
      <w:numFmt w:val="bullet"/>
      <w:lvlText w:val="·"/>
      <w:lvlJc w:val="left"/>
      <w:pPr>
        <w:ind w:left="2869" w:hanging="360"/>
      </w:pPr>
      <w:rPr>
        <w:rFonts w:ascii="Symbol" w:eastAsia="Symbol" w:hAnsi="Symbol" w:cs="Symbol"/>
      </w:rPr>
    </w:lvl>
    <w:lvl w:ilvl="4" w:tplc="012AEE5E">
      <w:start w:val="1"/>
      <w:numFmt w:val="bullet"/>
      <w:lvlText w:val="o"/>
      <w:lvlJc w:val="left"/>
      <w:pPr>
        <w:ind w:left="3589" w:hanging="360"/>
      </w:pPr>
      <w:rPr>
        <w:rFonts w:ascii="Courier New" w:eastAsia="Courier New" w:hAnsi="Courier New" w:cs="Courier New"/>
      </w:rPr>
    </w:lvl>
    <w:lvl w:ilvl="5" w:tplc="2ADCB888">
      <w:start w:val="1"/>
      <w:numFmt w:val="bullet"/>
      <w:lvlText w:val="§"/>
      <w:lvlJc w:val="left"/>
      <w:pPr>
        <w:ind w:left="4309" w:hanging="360"/>
      </w:pPr>
      <w:rPr>
        <w:rFonts w:ascii="Wingdings" w:eastAsia="Wingdings" w:hAnsi="Wingdings" w:cs="Wingdings"/>
      </w:rPr>
    </w:lvl>
    <w:lvl w:ilvl="6" w:tplc="AEC2C98E">
      <w:start w:val="1"/>
      <w:numFmt w:val="bullet"/>
      <w:lvlText w:val="·"/>
      <w:lvlJc w:val="left"/>
      <w:pPr>
        <w:ind w:left="5029" w:hanging="360"/>
      </w:pPr>
      <w:rPr>
        <w:rFonts w:ascii="Symbol" w:eastAsia="Symbol" w:hAnsi="Symbol" w:cs="Symbol"/>
      </w:rPr>
    </w:lvl>
    <w:lvl w:ilvl="7" w:tplc="00BCA776">
      <w:start w:val="1"/>
      <w:numFmt w:val="bullet"/>
      <w:lvlText w:val="o"/>
      <w:lvlJc w:val="left"/>
      <w:pPr>
        <w:ind w:left="5749" w:hanging="360"/>
      </w:pPr>
      <w:rPr>
        <w:rFonts w:ascii="Courier New" w:eastAsia="Courier New" w:hAnsi="Courier New" w:cs="Courier New"/>
      </w:rPr>
    </w:lvl>
    <w:lvl w:ilvl="8" w:tplc="DAD24A4A">
      <w:start w:val="1"/>
      <w:numFmt w:val="bullet"/>
      <w:lvlText w:val="§"/>
      <w:lvlJc w:val="left"/>
      <w:pPr>
        <w:ind w:left="6469" w:hanging="360"/>
      </w:pPr>
      <w:rPr>
        <w:rFonts w:ascii="Wingdings" w:eastAsia="Wingdings" w:hAnsi="Wingdings" w:cs="Wingdings"/>
      </w:rPr>
    </w:lvl>
  </w:abstractNum>
  <w:abstractNum w:abstractNumId="4"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12822671"/>
    <w:multiLevelType w:val="hybridMultilevel"/>
    <w:tmpl w:val="F5B49E18"/>
    <w:lvl w:ilvl="0" w:tplc="99EC7D42">
      <w:start w:val="1"/>
      <w:numFmt w:val="bullet"/>
      <w:lvlText w:val="·"/>
      <w:lvlJc w:val="left"/>
      <w:pPr>
        <w:ind w:left="709" w:hanging="360"/>
      </w:pPr>
      <w:rPr>
        <w:rFonts w:ascii="Symbol" w:eastAsia="Symbol" w:hAnsi="Symbol" w:cs="Symbol"/>
      </w:rPr>
    </w:lvl>
    <w:lvl w:ilvl="1" w:tplc="C4EC0CFA">
      <w:start w:val="1"/>
      <w:numFmt w:val="bullet"/>
      <w:lvlText w:val="o"/>
      <w:lvlJc w:val="left"/>
      <w:pPr>
        <w:ind w:left="1429" w:hanging="360"/>
      </w:pPr>
      <w:rPr>
        <w:rFonts w:ascii="Courier New" w:eastAsia="Courier New" w:hAnsi="Courier New" w:cs="Courier New"/>
      </w:rPr>
    </w:lvl>
    <w:lvl w:ilvl="2" w:tplc="253A81CA">
      <w:start w:val="1"/>
      <w:numFmt w:val="bullet"/>
      <w:lvlText w:val="§"/>
      <w:lvlJc w:val="left"/>
      <w:pPr>
        <w:ind w:left="2149" w:hanging="360"/>
      </w:pPr>
      <w:rPr>
        <w:rFonts w:ascii="Wingdings" w:eastAsia="Wingdings" w:hAnsi="Wingdings" w:cs="Wingdings"/>
      </w:rPr>
    </w:lvl>
    <w:lvl w:ilvl="3" w:tplc="B05C6CDE">
      <w:start w:val="1"/>
      <w:numFmt w:val="bullet"/>
      <w:lvlText w:val="·"/>
      <w:lvlJc w:val="left"/>
      <w:pPr>
        <w:ind w:left="2869" w:hanging="360"/>
      </w:pPr>
      <w:rPr>
        <w:rFonts w:ascii="Symbol" w:eastAsia="Symbol" w:hAnsi="Symbol" w:cs="Symbol"/>
      </w:rPr>
    </w:lvl>
    <w:lvl w:ilvl="4" w:tplc="1A50D56E">
      <w:start w:val="1"/>
      <w:numFmt w:val="bullet"/>
      <w:lvlText w:val="o"/>
      <w:lvlJc w:val="left"/>
      <w:pPr>
        <w:ind w:left="3589" w:hanging="360"/>
      </w:pPr>
      <w:rPr>
        <w:rFonts w:ascii="Courier New" w:eastAsia="Courier New" w:hAnsi="Courier New" w:cs="Courier New"/>
      </w:rPr>
    </w:lvl>
    <w:lvl w:ilvl="5" w:tplc="94EA7408">
      <w:start w:val="1"/>
      <w:numFmt w:val="bullet"/>
      <w:lvlText w:val="§"/>
      <w:lvlJc w:val="left"/>
      <w:pPr>
        <w:ind w:left="4309" w:hanging="360"/>
      </w:pPr>
      <w:rPr>
        <w:rFonts w:ascii="Wingdings" w:eastAsia="Wingdings" w:hAnsi="Wingdings" w:cs="Wingdings"/>
      </w:rPr>
    </w:lvl>
    <w:lvl w:ilvl="6" w:tplc="B22A8DEC">
      <w:start w:val="1"/>
      <w:numFmt w:val="bullet"/>
      <w:lvlText w:val="·"/>
      <w:lvlJc w:val="left"/>
      <w:pPr>
        <w:ind w:left="5029" w:hanging="360"/>
      </w:pPr>
      <w:rPr>
        <w:rFonts w:ascii="Symbol" w:eastAsia="Symbol" w:hAnsi="Symbol" w:cs="Symbol"/>
      </w:rPr>
    </w:lvl>
    <w:lvl w:ilvl="7" w:tplc="317A76EA">
      <w:start w:val="1"/>
      <w:numFmt w:val="bullet"/>
      <w:lvlText w:val="o"/>
      <w:lvlJc w:val="left"/>
      <w:pPr>
        <w:ind w:left="5749" w:hanging="360"/>
      </w:pPr>
      <w:rPr>
        <w:rFonts w:ascii="Courier New" w:eastAsia="Courier New" w:hAnsi="Courier New" w:cs="Courier New"/>
      </w:rPr>
    </w:lvl>
    <w:lvl w:ilvl="8" w:tplc="674C3544">
      <w:start w:val="1"/>
      <w:numFmt w:val="bullet"/>
      <w:lvlText w:val="§"/>
      <w:lvlJc w:val="left"/>
      <w:pPr>
        <w:ind w:left="6469" w:hanging="360"/>
      </w:pPr>
      <w:rPr>
        <w:rFonts w:ascii="Wingdings" w:eastAsia="Wingdings" w:hAnsi="Wingdings" w:cs="Wingdings"/>
      </w:rPr>
    </w:lvl>
  </w:abstractNum>
  <w:abstractNum w:abstractNumId="7"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C9E0122"/>
    <w:multiLevelType w:val="multilevel"/>
    <w:tmpl w:val="541E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184945"/>
    <w:multiLevelType w:val="hybridMultilevel"/>
    <w:tmpl w:val="3FCE3990"/>
    <w:lvl w:ilvl="0" w:tplc="A74236AE">
      <w:start w:val="1"/>
      <w:numFmt w:val="bullet"/>
      <w:lvlText w:val="·"/>
      <w:lvlJc w:val="left"/>
      <w:pPr>
        <w:ind w:left="709" w:hanging="360"/>
      </w:pPr>
      <w:rPr>
        <w:rFonts w:ascii="Symbol" w:eastAsia="Symbol" w:hAnsi="Symbol" w:cs="Symbol"/>
      </w:rPr>
    </w:lvl>
    <w:lvl w:ilvl="1" w:tplc="1F683764">
      <w:start w:val="1"/>
      <w:numFmt w:val="bullet"/>
      <w:lvlText w:val="o"/>
      <w:lvlJc w:val="left"/>
      <w:pPr>
        <w:ind w:left="1429" w:hanging="360"/>
      </w:pPr>
      <w:rPr>
        <w:rFonts w:ascii="Courier New" w:eastAsia="Courier New" w:hAnsi="Courier New" w:cs="Courier New"/>
      </w:rPr>
    </w:lvl>
    <w:lvl w:ilvl="2" w:tplc="7E60B5C0">
      <w:start w:val="1"/>
      <w:numFmt w:val="bullet"/>
      <w:lvlText w:val="§"/>
      <w:lvlJc w:val="left"/>
      <w:pPr>
        <w:ind w:left="2149" w:hanging="360"/>
      </w:pPr>
      <w:rPr>
        <w:rFonts w:ascii="Wingdings" w:eastAsia="Wingdings" w:hAnsi="Wingdings" w:cs="Wingdings"/>
      </w:rPr>
    </w:lvl>
    <w:lvl w:ilvl="3" w:tplc="26341AC8">
      <w:start w:val="1"/>
      <w:numFmt w:val="bullet"/>
      <w:lvlText w:val="·"/>
      <w:lvlJc w:val="left"/>
      <w:pPr>
        <w:ind w:left="2869" w:hanging="360"/>
      </w:pPr>
      <w:rPr>
        <w:rFonts w:ascii="Symbol" w:eastAsia="Symbol" w:hAnsi="Symbol" w:cs="Symbol"/>
      </w:rPr>
    </w:lvl>
    <w:lvl w:ilvl="4" w:tplc="BC7442EC">
      <w:start w:val="1"/>
      <w:numFmt w:val="bullet"/>
      <w:lvlText w:val="o"/>
      <w:lvlJc w:val="left"/>
      <w:pPr>
        <w:ind w:left="3589" w:hanging="360"/>
      </w:pPr>
      <w:rPr>
        <w:rFonts w:ascii="Courier New" w:eastAsia="Courier New" w:hAnsi="Courier New" w:cs="Courier New"/>
      </w:rPr>
    </w:lvl>
    <w:lvl w:ilvl="5" w:tplc="E0A6D92E">
      <w:start w:val="1"/>
      <w:numFmt w:val="bullet"/>
      <w:lvlText w:val="§"/>
      <w:lvlJc w:val="left"/>
      <w:pPr>
        <w:ind w:left="4309" w:hanging="360"/>
      </w:pPr>
      <w:rPr>
        <w:rFonts w:ascii="Wingdings" w:eastAsia="Wingdings" w:hAnsi="Wingdings" w:cs="Wingdings"/>
      </w:rPr>
    </w:lvl>
    <w:lvl w:ilvl="6" w:tplc="7D00031A">
      <w:start w:val="1"/>
      <w:numFmt w:val="bullet"/>
      <w:lvlText w:val="·"/>
      <w:lvlJc w:val="left"/>
      <w:pPr>
        <w:ind w:left="5029" w:hanging="360"/>
      </w:pPr>
      <w:rPr>
        <w:rFonts w:ascii="Symbol" w:eastAsia="Symbol" w:hAnsi="Symbol" w:cs="Symbol"/>
      </w:rPr>
    </w:lvl>
    <w:lvl w:ilvl="7" w:tplc="666CA97A">
      <w:start w:val="1"/>
      <w:numFmt w:val="bullet"/>
      <w:lvlText w:val="o"/>
      <w:lvlJc w:val="left"/>
      <w:pPr>
        <w:ind w:left="5749" w:hanging="360"/>
      </w:pPr>
      <w:rPr>
        <w:rFonts w:ascii="Courier New" w:eastAsia="Courier New" w:hAnsi="Courier New" w:cs="Courier New"/>
      </w:rPr>
    </w:lvl>
    <w:lvl w:ilvl="8" w:tplc="4FAAA22A">
      <w:start w:val="1"/>
      <w:numFmt w:val="bullet"/>
      <w:lvlText w:val="§"/>
      <w:lvlJc w:val="left"/>
      <w:pPr>
        <w:ind w:left="6469" w:hanging="360"/>
      </w:pPr>
      <w:rPr>
        <w:rFonts w:ascii="Wingdings" w:eastAsia="Wingdings" w:hAnsi="Wingdings" w:cs="Wingdings"/>
      </w:rPr>
    </w:lvl>
  </w:abstractNum>
  <w:abstractNum w:abstractNumId="11" w15:restartNumberingAfterBreak="0">
    <w:nsid w:val="2DA84B63"/>
    <w:multiLevelType w:val="hybridMultilevel"/>
    <w:tmpl w:val="BC966630"/>
    <w:lvl w:ilvl="0" w:tplc="B858BF20">
      <w:start w:val="1"/>
      <w:numFmt w:val="bullet"/>
      <w:lvlText w:val="·"/>
      <w:lvlJc w:val="left"/>
      <w:pPr>
        <w:ind w:left="709" w:hanging="360"/>
      </w:pPr>
      <w:rPr>
        <w:rFonts w:ascii="Symbol" w:eastAsia="Symbol" w:hAnsi="Symbol" w:cs="Symbol"/>
      </w:rPr>
    </w:lvl>
    <w:lvl w:ilvl="1" w:tplc="AF6C4C06">
      <w:start w:val="1"/>
      <w:numFmt w:val="bullet"/>
      <w:lvlText w:val="o"/>
      <w:lvlJc w:val="left"/>
      <w:pPr>
        <w:ind w:left="1429" w:hanging="360"/>
      </w:pPr>
      <w:rPr>
        <w:rFonts w:ascii="Courier New" w:eastAsia="Courier New" w:hAnsi="Courier New" w:cs="Courier New"/>
      </w:rPr>
    </w:lvl>
    <w:lvl w:ilvl="2" w:tplc="DDCA3A06">
      <w:start w:val="1"/>
      <w:numFmt w:val="bullet"/>
      <w:lvlText w:val="§"/>
      <w:lvlJc w:val="left"/>
      <w:pPr>
        <w:ind w:left="2149" w:hanging="360"/>
      </w:pPr>
      <w:rPr>
        <w:rFonts w:ascii="Wingdings" w:eastAsia="Wingdings" w:hAnsi="Wingdings" w:cs="Wingdings"/>
      </w:rPr>
    </w:lvl>
    <w:lvl w:ilvl="3" w:tplc="8B8046AA">
      <w:start w:val="1"/>
      <w:numFmt w:val="bullet"/>
      <w:lvlText w:val="·"/>
      <w:lvlJc w:val="left"/>
      <w:pPr>
        <w:ind w:left="2869" w:hanging="360"/>
      </w:pPr>
      <w:rPr>
        <w:rFonts w:ascii="Symbol" w:eastAsia="Symbol" w:hAnsi="Symbol" w:cs="Symbol"/>
      </w:rPr>
    </w:lvl>
    <w:lvl w:ilvl="4" w:tplc="35821F3A">
      <w:start w:val="1"/>
      <w:numFmt w:val="bullet"/>
      <w:lvlText w:val="o"/>
      <w:lvlJc w:val="left"/>
      <w:pPr>
        <w:ind w:left="3589" w:hanging="360"/>
      </w:pPr>
      <w:rPr>
        <w:rFonts w:ascii="Courier New" w:eastAsia="Courier New" w:hAnsi="Courier New" w:cs="Courier New"/>
      </w:rPr>
    </w:lvl>
    <w:lvl w:ilvl="5" w:tplc="3E802306">
      <w:start w:val="1"/>
      <w:numFmt w:val="bullet"/>
      <w:lvlText w:val="§"/>
      <w:lvlJc w:val="left"/>
      <w:pPr>
        <w:ind w:left="4309" w:hanging="360"/>
      </w:pPr>
      <w:rPr>
        <w:rFonts w:ascii="Wingdings" w:eastAsia="Wingdings" w:hAnsi="Wingdings" w:cs="Wingdings"/>
      </w:rPr>
    </w:lvl>
    <w:lvl w:ilvl="6" w:tplc="EA94DEBA">
      <w:start w:val="1"/>
      <w:numFmt w:val="bullet"/>
      <w:lvlText w:val="·"/>
      <w:lvlJc w:val="left"/>
      <w:pPr>
        <w:ind w:left="5029" w:hanging="360"/>
      </w:pPr>
      <w:rPr>
        <w:rFonts w:ascii="Symbol" w:eastAsia="Symbol" w:hAnsi="Symbol" w:cs="Symbol"/>
      </w:rPr>
    </w:lvl>
    <w:lvl w:ilvl="7" w:tplc="4014B778">
      <w:start w:val="1"/>
      <w:numFmt w:val="bullet"/>
      <w:lvlText w:val="o"/>
      <w:lvlJc w:val="left"/>
      <w:pPr>
        <w:ind w:left="5749" w:hanging="360"/>
      </w:pPr>
      <w:rPr>
        <w:rFonts w:ascii="Courier New" w:eastAsia="Courier New" w:hAnsi="Courier New" w:cs="Courier New"/>
      </w:rPr>
    </w:lvl>
    <w:lvl w:ilvl="8" w:tplc="1C82FFF0">
      <w:start w:val="1"/>
      <w:numFmt w:val="bullet"/>
      <w:lvlText w:val="§"/>
      <w:lvlJc w:val="left"/>
      <w:pPr>
        <w:ind w:left="6469" w:hanging="360"/>
      </w:pPr>
      <w:rPr>
        <w:rFonts w:ascii="Wingdings" w:eastAsia="Wingdings" w:hAnsi="Wingdings" w:cs="Wingdings"/>
      </w:rPr>
    </w:lvl>
  </w:abstractNum>
  <w:abstractNum w:abstractNumId="12" w15:restartNumberingAfterBreak="0">
    <w:nsid w:val="2ECC06CC"/>
    <w:multiLevelType w:val="hybridMultilevel"/>
    <w:tmpl w:val="F3D6ECB6"/>
    <w:lvl w:ilvl="0" w:tplc="C922C804">
      <w:start w:val="1"/>
      <w:numFmt w:val="decimal"/>
      <w:lvlText w:val="%1."/>
      <w:lvlJc w:val="left"/>
      <w:pPr>
        <w:ind w:left="1406" w:hanging="360"/>
      </w:pPr>
    </w:lvl>
    <w:lvl w:ilvl="1" w:tplc="C4904D76">
      <w:start w:val="1"/>
      <w:numFmt w:val="lowerLetter"/>
      <w:lvlText w:val="%2."/>
      <w:lvlJc w:val="left"/>
      <w:pPr>
        <w:ind w:left="2126" w:hanging="360"/>
      </w:pPr>
    </w:lvl>
    <w:lvl w:ilvl="2" w:tplc="F6CECDBA">
      <w:start w:val="1"/>
      <w:numFmt w:val="lowerRoman"/>
      <w:lvlText w:val="%3."/>
      <w:lvlJc w:val="right"/>
      <w:pPr>
        <w:ind w:left="2846" w:hanging="180"/>
      </w:pPr>
    </w:lvl>
    <w:lvl w:ilvl="3" w:tplc="DBDE8356">
      <w:start w:val="1"/>
      <w:numFmt w:val="decimal"/>
      <w:lvlText w:val="%4."/>
      <w:lvlJc w:val="left"/>
      <w:pPr>
        <w:ind w:left="3566" w:hanging="360"/>
      </w:pPr>
    </w:lvl>
    <w:lvl w:ilvl="4" w:tplc="1574502A">
      <w:start w:val="1"/>
      <w:numFmt w:val="lowerLetter"/>
      <w:lvlText w:val="%5."/>
      <w:lvlJc w:val="left"/>
      <w:pPr>
        <w:ind w:left="4286" w:hanging="360"/>
      </w:pPr>
    </w:lvl>
    <w:lvl w:ilvl="5" w:tplc="CC1A9ED0">
      <w:start w:val="1"/>
      <w:numFmt w:val="lowerRoman"/>
      <w:lvlText w:val="%6."/>
      <w:lvlJc w:val="right"/>
      <w:pPr>
        <w:ind w:left="5006" w:hanging="180"/>
      </w:pPr>
    </w:lvl>
    <w:lvl w:ilvl="6" w:tplc="0394C282">
      <w:start w:val="1"/>
      <w:numFmt w:val="decimal"/>
      <w:lvlText w:val="%7."/>
      <w:lvlJc w:val="left"/>
      <w:pPr>
        <w:ind w:left="5726" w:hanging="360"/>
      </w:pPr>
    </w:lvl>
    <w:lvl w:ilvl="7" w:tplc="925C7FE4">
      <w:start w:val="1"/>
      <w:numFmt w:val="lowerLetter"/>
      <w:lvlText w:val="%8."/>
      <w:lvlJc w:val="left"/>
      <w:pPr>
        <w:ind w:left="6446" w:hanging="360"/>
      </w:pPr>
    </w:lvl>
    <w:lvl w:ilvl="8" w:tplc="EC8A2300">
      <w:start w:val="1"/>
      <w:numFmt w:val="lowerRoman"/>
      <w:lvlText w:val="%9."/>
      <w:lvlJc w:val="right"/>
      <w:pPr>
        <w:ind w:left="7166" w:hanging="180"/>
      </w:pPr>
    </w:lvl>
  </w:abstractNum>
  <w:abstractNum w:abstractNumId="13" w15:restartNumberingAfterBreak="0">
    <w:nsid w:val="2F260ACE"/>
    <w:multiLevelType w:val="hybridMultilevel"/>
    <w:tmpl w:val="84CAC0F0"/>
    <w:lvl w:ilvl="0" w:tplc="3D5A1BD2">
      <w:start w:val="1"/>
      <w:numFmt w:val="bullet"/>
      <w:lvlText w:val="·"/>
      <w:lvlJc w:val="left"/>
      <w:pPr>
        <w:ind w:left="709" w:hanging="360"/>
      </w:pPr>
      <w:rPr>
        <w:rFonts w:ascii="Symbol" w:eastAsia="Symbol" w:hAnsi="Symbol" w:cs="Symbol"/>
      </w:rPr>
    </w:lvl>
    <w:lvl w:ilvl="1" w:tplc="CDC0D68A">
      <w:start w:val="1"/>
      <w:numFmt w:val="bullet"/>
      <w:lvlText w:val="o"/>
      <w:lvlJc w:val="left"/>
      <w:pPr>
        <w:ind w:left="1429" w:hanging="360"/>
      </w:pPr>
      <w:rPr>
        <w:rFonts w:ascii="Courier New" w:eastAsia="Courier New" w:hAnsi="Courier New" w:cs="Courier New"/>
      </w:rPr>
    </w:lvl>
    <w:lvl w:ilvl="2" w:tplc="11A8DDAE">
      <w:start w:val="1"/>
      <w:numFmt w:val="bullet"/>
      <w:lvlText w:val="§"/>
      <w:lvlJc w:val="left"/>
      <w:pPr>
        <w:ind w:left="2149" w:hanging="360"/>
      </w:pPr>
      <w:rPr>
        <w:rFonts w:ascii="Wingdings" w:eastAsia="Wingdings" w:hAnsi="Wingdings" w:cs="Wingdings"/>
      </w:rPr>
    </w:lvl>
    <w:lvl w:ilvl="3" w:tplc="E68E5780">
      <w:start w:val="1"/>
      <w:numFmt w:val="bullet"/>
      <w:lvlText w:val="·"/>
      <w:lvlJc w:val="left"/>
      <w:pPr>
        <w:ind w:left="2869" w:hanging="360"/>
      </w:pPr>
      <w:rPr>
        <w:rFonts w:ascii="Symbol" w:eastAsia="Symbol" w:hAnsi="Symbol" w:cs="Symbol"/>
      </w:rPr>
    </w:lvl>
    <w:lvl w:ilvl="4" w:tplc="2F96E80A">
      <w:start w:val="1"/>
      <w:numFmt w:val="bullet"/>
      <w:lvlText w:val="o"/>
      <w:lvlJc w:val="left"/>
      <w:pPr>
        <w:ind w:left="3589" w:hanging="360"/>
      </w:pPr>
      <w:rPr>
        <w:rFonts w:ascii="Courier New" w:eastAsia="Courier New" w:hAnsi="Courier New" w:cs="Courier New"/>
      </w:rPr>
    </w:lvl>
    <w:lvl w:ilvl="5" w:tplc="5C1295A8">
      <w:start w:val="1"/>
      <w:numFmt w:val="bullet"/>
      <w:lvlText w:val="§"/>
      <w:lvlJc w:val="left"/>
      <w:pPr>
        <w:ind w:left="4309" w:hanging="360"/>
      </w:pPr>
      <w:rPr>
        <w:rFonts w:ascii="Wingdings" w:eastAsia="Wingdings" w:hAnsi="Wingdings" w:cs="Wingdings"/>
      </w:rPr>
    </w:lvl>
    <w:lvl w:ilvl="6" w:tplc="D16463D8">
      <w:start w:val="1"/>
      <w:numFmt w:val="bullet"/>
      <w:lvlText w:val="·"/>
      <w:lvlJc w:val="left"/>
      <w:pPr>
        <w:ind w:left="5029" w:hanging="360"/>
      </w:pPr>
      <w:rPr>
        <w:rFonts w:ascii="Symbol" w:eastAsia="Symbol" w:hAnsi="Symbol" w:cs="Symbol"/>
      </w:rPr>
    </w:lvl>
    <w:lvl w:ilvl="7" w:tplc="DE808D7E">
      <w:start w:val="1"/>
      <w:numFmt w:val="bullet"/>
      <w:lvlText w:val="o"/>
      <w:lvlJc w:val="left"/>
      <w:pPr>
        <w:ind w:left="5749" w:hanging="360"/>
      </w:pPr>
      <w:rPr>
        <w:rFonts w:ascii="Courier New" w:eastAsia="Courier New" w:hAnsi="Courier New" w:cs="Courier New"/>
      </w:rPr>
    </w:lvl>
    <w:lvl w:ilvl="8" w:tplc="B8AC30D8">
      <w:start w:val="1"/>
      <w:numFmt w:val="bullet"/>
      <w:lvlText w:val="§"/>
      <w:lvlJc w:val="left"/>
      <w:pPr>
        <w:ind w:left="6469" w:hanging="360"/>
      </w:pPr>
      <w:rPr>
        <w:rFonts w:ascii="Wingdings" w:eastAsia="Wingdings" w:hAnsi="Wingdings" w:cs="Wingdings"/>
      </w:rPr>
    </w:lvl>
  </w:abstractNum>
  <w:abstractNum w:abstractNumId="14"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43973F06"/>
    <w:multiLevelType w:val="hybridMultilevel"/>
    <w:tmpl w:val="00FE8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6F7490"/>
    <w:multiLevelType w:val="hybridMultilevel"/>
    <w:tmpl w:val="3578945E"/>
    <w:lvl w:ilvl="0" w:tplc="58C29C02">
      <w:start w:val="1"/>
      <w:numFmt w:val="decimal"/>
      <w:lvlText w:val="%1)"/>
      <w:lvlJc w:val="left"/>
      <w:pPr>
        <w:ind w:left="720" w:hanging="360"/>
      </w:pPr>
      <w:rPr>
        <w:rFonts w:hint="default"/>
      </w:rPr>
    </w:lvl>
    <w:lvl w:ilvl="1" w:tplc="9F7CC818">
      <w:start w:val="1"/>
      <w:numFmt w:val="lowerLetter"/>
      <w:lvlText w:val="%2."/>
      <w:lvlJc w:val="left"/>
      <w:pPr>
        <w:ind w:left="1440" w:hanging="360"/>
      </w:pPr>
    </w:lvl>
    <w:lvl w:ilvl="2" w:tplc="C9D0A328">
      <w:start w:val="1"/>
      <w:numFmt w:val="lowerRoman"/>
      <w:lvlText w:val="%3."/>
      <w:lvlJc w:val="right"/>
      <w:pPr>
        <w:ind w:left="2160" w:hanging="180"/>
      </w:pPr>
    </w:lvl>
    <w:lvl w:ilvl="3" w:tplc="D56647DC">
      <w:start w:val="1"/>
      <w:numFmt w:val="decimal"/>
      <w:lvlText w:val="%4."/>
      <w:lvlJc w:val="left"/>
      <w:pPr>
        <w:ind w:left="2880" w:hanging="360"/>
      </w:pPr>
    </w:lvl>
    <w:lvl w:ilvl="4" w:tplc="3C90BB5C">
      <w:start w:val="1"/>
      <w:numFmt w:val="lowerLetter"/>
      <w:lvlText w:val="%5."/>
      <w:lvlJc w:val="left"/>
      <w:pPr>
        <w:ind w:left="3600" w:hanging="360"/>
      </w:pPr>
    </w:lvl>
    <w:lvl w:ilvl="5" w:tplc="5C023542">
      <w:start w:val="1"/>
      <w:numFmt w:val="lowerRoman"/>
      <w:lvlText w:val="%6."/>
      <w:lvlJc w:val="right"/>
      <w:pPr>
        <w:ind w:left="4320" w:hanging="180"/>
      </w:pPr>
    </w:lvl>
    <w:lvl w:ilvl="6" w:tplc="85AA2B98">
      <w:start w:val="1"/>
      <w:numFmt w:val="decimal"/>
      <w:lvlText w:val="%7."/>
      <w:lvlJc w:val="left"/>
      <w:pPr>
        <w:ind w:left="5040" w:hanging="360"/>
      </w:pPr>
    </w:lvl>
    <w:lvl w:ilvl="7" w:tplc="CC58C25C">
      <w:start w:val="1"/>
      <w:numFmt w:val="lowerLetter"/>
      <w:lvlText w:val="%8."/>
      <w:lvlJc w:val="left"/>
      <w:pPr>
        <w:ind w:left="5760" w:hanging="360"/>
      </w:pPr>
    </w:lvl>
    <w:lvl w:ilvl="8" w:tplc="F4228360">
      <w:start w:val="1"/>
      <w:numFmt w:val="lowerRoman"/>
      <w:lvlText w:val="%9."/>
      <w:lvlJc w:val="right"/>
      <w:pPr>
        <w:ind w:left="6480" w:hanging="180"/>
      </w:pPr>
    </w:lvl>
  </w:abstractNum>
  <w:abstractNum w:abstractNumId="19"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A8C549D"/>
    <w:multiLevelType w:val="hybridMultilevel"/>
    <w:tmpl w:val="B99AD9DE"/>
    <w:lvl w:ilvl="0" w:tplc="AA24DA84">
      <w:start w:val="2"/>
      <w:numFmt w:val="bullet"/>
      <w:lvlText w:val="-"/>
      <w:lvlJc w:val="left"/>
      <w:pPr>
        <w:ind w:left="720" w:hanging="360"/>
      </w:pPr>
      <w:rPr>
        <w:rFonts w:ascii="Calibri" w:eastAsia="Calibri" w:hAnsi="Calibri" w:cs="Calibri" w:hint="default"/>
      </w:rPr>
    </w:lvl>
    <w:lvl w:ilvl="1" w:tplc="9BA48F90">
      <w:start w:val="1"/>
      <w:numFmt w:val="bullet"/>
      <w:lvlText w:val="o"/>
      <w:lvlJc w:val="left"/>
      <w:pPr>
        <w:ind w:left="1440" w:hanging="360"/>
      </w:pPr>
      <w:rPr>
        <w:rFonts w:ascii="Courier New" w:hAnsi="Courier New" w:cs="Courier New" w:hint="default"/>
      </w:rPr>
    </w:lvl>
    <w:lvl w:ilvl="2" w:tplc="277AE36C">
      <w:start w:val="1"/>
      <w:numFmt w:val="bullet"/>
      <w:lvlText w:val=""/>
      <w:lvlJc w:val="left"/>
      <w:pPr>
        <w:ind w:left="2160" w:hanging="360"/>
      </w:pPr>
      <w:rPr>
        <w:rFonts w:ascii="Wingdings" w:hAnsi="Wingdings" w:hint="default"/>
      </w:rPr>
    </w:lvl>
    <w:lvl w:ilvl="3" w:tplc="68026BF0">
      <w:start w:val="1"/>
      <w:numFmt w:val="bullet"/>
      <w:lvlText w:val=""/>
      <w:lvlJc w:val="left"/>
      <w:pPr>
        <w:ind w:left="2880" w:hanging="360"/>
      </w:pPr>
      <w:rPr>
        <w:rFonts w:ascii="Symbol" w:hAnsi="Symbol" w:hint="default"/>
      </w:rPr>
    </w:lvl>
    <w:lvl w:ilvl="4" w:tplc="513CDDC8">
      <w:start w:val="1"/>
      <w:numFmt w:val="bullet"/>
      <w:lvlText w:val="o"/>
      <w:lvlJc w:val="left"/>
      <w:pPr>
        <w:ind w:left="3600" w:hanging="360"/>
      </w:pPr>
      <w:rPr>
        <w:rFonts w:ascii="Courier New" w:hAnsi="Courier New" w:cs="Courier New" w:hint="default"/>
      </w:rPr>
    </w:lvl>
    <w:lvl w:ilvl="5" w:tplc="E7B83380">
      <w:start w:val="1"/>
      <w:numFmt w:val="bullet"/>
      <w:lvlText w:val=""/>
      <w:lvlJc w:val="left"/>
      <w:pPr>
        <w:ind w:left="4320" w:hanging="360"/>
      </w:pPr>
      <w:rPr>
        <w:rFonts w:ascii="Wingdings" w:hAnsi="Wingdings" w:hint="default"/>
      </w:rPr>
    </w:lvl>
    <w:lvl w:ilvl="6" w:tplc="08B8E178">
      <w:start w:val="1"/>
      <w:numFmt w:val="bullet"/>
      <w:lvlText w:val=""/>
      <w:lvlJc w:val="left"/>
      <w:pPr>
        <w:ind w:left="5040" w:hanging="360"/>
      </w:pPr>
      <w:rPr>
        <w:rFonts w:ascii="Symbol" w:hAnsi="Symbol" w:hint="default"/>
      </w:rPr>
    </w:lvl>
    <w:lvl w:ilvl="7" w:tplc="4D923268">
      <w:start w:val="1"/>
      <w:numFmt w:val="bullet"/>
      <w:lvlText w:val="o"/>
      <w:lvlJc w:val="left"/>
      <w:pPr>
        <w:ind w:left="5760" w:hanging="360"/>
      </w:pPr>
      <w:rPr>
        <w:rFonts w:ascii="Courier New" w:hAnsi="Courier New" w:cs="Courier New" w:hint="default"/>
      </w:rPr>
    </w:lvl>
    <w:lvl w:ilvl="8" w:tplc="244E4F0E">
      <w:start w:val="1"/>
      <w:numFmt w:val="bullet"/>
      <w:lvlText w:val=""/>
      <w:lvlJc w:val="left"/>
      <w:pPr>
        <w:ind w:left="6480" w:hanging="360"/>
      </w:pPr>
      <w:rPr>
        <w:rFonts w:ascii="Wingdings" w:hAnsi="Wingdings" w:hint="default"/>
      </w:rPr>
    </w:lvl>
  </w:abstractNum>
  <w:abstractNum w:abstractNumId="21"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F396FEA"/>
    <w:multiLevelType w:val="hybridMultilevel"/>
    <w:tmpl w:val="7388B27E"/>
    <w:lvl w:ilvl="0" w:tplc="FAA89F72">
      <w:start w:val="1"/>
      <w:numFmt w:val="bullet"/>
      <w:lvlText w:val="·"/>
      <w:lvlJc w:val="left"/>
      <w:pPr>
        <w:ind w:left="709" w:hanging="360"/>
      </w:pPr>
      <w:rPr>
        <w:rFonts w:ascii="Symbol" w:eastAsia="Symbol" w:hAnsi="Symbol" w:cs="Symbol"/>
      </w:rPr>
    </w:lvl>
    <w:lvl w:ilvl="1" w:tplc="4CD4ECCE">
      <w:start w:val="1"/>
      <w:numFmt w:val="bullet"/>
      <w:lvlText w:val="o"/>
      <w:lvlJc w:val="left"/>
      <w:pPr>
        <w:ind w:left="1429" w:hanging="360"/>
      </w:pPr>
      <w:rPr>
        <w:rFonts w:ascii="Courier New" w:eastAsia="Courier New" w:hAnsi="Courier New" w:cs="Courier New"/>
      </w:rPr>
    </w:lvl>
    <w:lvl w:ilvl="2" w:tplc="626E98A4">
      <w:start w:val="1"/>
      <w:numFmt w:val="bullet"/>
      <w:lvlText w:val="§"/>
      <w:lvlJc w:val="left"/>
      <w:pPr>
        <w:ind w:left="2149" w:hanging="360"/>
      </w:pPr>
      <w:rPr>
        <w:rFonts w:ascii="Wingdings" w:eastAsia="Wingdings" w:hAnsi="Wingdings" w:cs="Wingdings"/>
      </w:rPr>
    </w:lvl>
    <w:lvl w:ilvl="3" w:tplc="5C2EA344">
      <w:start w:val="1"/>
      <w:numFmt w:val="bullet"/>
      <w:lvlText w:val="·"/>
      <w:lvlJc w:val="left"/>
      <w:pPr>
        <w:ind w:left="2869" w:hanging="360"/>
      </w:pPr>
      <w:rPr>
        <w:rFonts w:ascii="Symbol" w:eastAsia="Symbol" w:hAnsi="Symbol" w:cs="Symbol"/>
      </w:rPr>
    </w:lvl>
    <w:lvl w:ilvl="4" w:tplc="D10C468A">
      <w:start w:val="1"/>
      <w:numFmt w:val="bullet"/>
      <w:lvlText w:val="o"/>
      <w:lvlJc w:val="left"/>
      <w:pPr>
        <w:ind w:left="3589" w:hanging="360"/>
      </w:pPr>
      <w:rPr>
        <w:rFonts w:ascii="Courier New" w:eastAsia="Courier New" w:hAnsi="Courier New" w:cs="Courier New"/>
      </w:rPr>
    </w:lvl>
    <w:lvl w:ilvl="5" w:tplc="B0425AEE">
      <w:start w:val="1"/>
      <w:numFmt w:val="bullet"/>
      <w:lvlText w:val="§"/>
      <w:lvlJc w:val="left"/>
      <w:pPr>
        <w:ind w:left="4309" w:hanging="360"/>
      </w:pPr>
      <w:rPr>
        <w:rFonts w:ascii="Wingdings" w:eastAsia="Wingdings" w:hAnsi="Wingdings" w:cs="Wingdings"/>
      </w:rPr>
    </w:lvl>
    <w:lvl w:ilvl="6" w:tplc="BDEE015E">
      <w:start w:val="1"/>
      <w:numFmt w:val="bullet"/>
      <w:lvlText w:val="·"/>
      <w:lvlJc w:val="left"/>
      <w:pPr>
        <w:ind w:left="5029" w:hanging="360"/>
      </w:pPr>
      <w:rPr>
        <w:rFonts w:ascii="Symbol" w:eastAsia="Symbol" w:hAnsi="Symbol" w:cs="Symbol"/>
      </w:rPr>
    </w:lvl>
    <w:lvl w:ilvl="7" w:tplc="E6107ECE">
      <w:start w:val="1"/>
      <w:numFmt w:val="bullet"/>
      <w:lvlText w:val="o"/>
      <w:lvlJc w:val="left"/>
      <w:pPr>
        <w:ind w:left="5749" w:hanging="360"/>
      </w:pPr>
      <w:rPr>
        <w:rFonts w:ascii="Courier New" w:eastAsia="Courier New" w:hAnsi="Courier New" w:cs="Courier New"/>
      </w:rPr>
    </w:lvl>
    <w:lvl w:ilvl="8" w:tplc="35822876">
      <w:start w:val="1"/>
      <w:numFmt w:val="bullet"/>
      <w:lvlText w:val="§"/>
      <w:lvlJc w:val="left"/>
      <w:pPr>
        <w:ind w:left="6469" w:hanging="360"/>
      </w:pPr>
      <w:rPr>
        <w:rFonts w:ascii="Wingdings" w:eastAsia="Wingdings" w:hAnsi="Wingdings" w:cs="Wingdings"/>
      </w:rPr>
    </w:lvl>
  </w:abstractNum>
  <w:num w:numId="1" w16cid:durableId="1460684388">
    <w:abstractNumId w:val="23"/>
  </w:num>
  <w:num w:numId="2" w16cid:durableId="771169221">
    <w:abstractNumId w:val="14"/>
  </w:num>
  <w:num w:numId="3" w16cid:durableId="2020154055">
    <w:abstractNumId w:val="2"/>
  </w:num>
  <w:num w:numId="4" w16cid:durableId="1616862404">
    <w:abstractNumId w:val="19"/>
  </w:num>
  <w:num w:numId="5" w16cid:durableId="754017602">
    <w:abstractNumId w:val="4"/>
  </w:num>
  <w:num w:numId="6" w16cid:durableId="2032220836">
    <w:abstractNumId w:val="22"/>
  </w:num>
  <w:num w:numId="7" w16cid:durableId="1847133488">
    <w:abstractNumId w:val="21"/>
  </w:num>
  <w:num w:numId="8" w16cid:durableId="1120880219">
    <w:abstractNumId w:val="0"/>
  </w:num>
  <w:num w:numId="9" w16cid:durableId="1586037206">
    <w:abstractNumId w:val="16"/>
  </w:num>
  <w:num w:numId="10" w16cid:durableId="633679279">
    <w:abstractNumId w:val="7"/>
  </w:num>
  <w:num w:numId="11" w16cid:durableId="1738046886">
    <w:abstractNumId w:val="5"/>
  </w:num>
  <w:num w:numId="12" w16cid:durableId="1770537888">
    <w:abstractNumId w:val="9"/>
  </w:num>
  <w:num w:numId="13" w16cid:durableId="530652018">
    <w:abstractNumId w:val="17"/>
  </w:num>
  <w:num w:numId="14" w16cid:durableId="2062166405">
    <w:abstractNumId w:val="15"/>
  </w:num>
  <w:num w:numId="15" w16cid:durableId="230123923">
    <w:abstractNumId w:val="20"/>
  </w:num>
  <w:num w:numId="16" w16cid:durableId="648243034">
    <w:abstractNumId w:val="18"/>
  </w:num>
  <w:num w:numId="17" w16cid:durableId="678774009">
    <w:abstractNumId w:val="3"/>
  </w:num>
  <w:num w:numId="18" w16cid:durableId="905409769">
    <w:abstractNumId w:val="13"/>
  </w:num>
  <w:num w:numId="19" w16cid:durableId="1690637098">
    <w:abstractNumId w:val="1"/>
  </w:num>
  <w:num w:numId="20" w16cid:durableId="1545633607">
    <w:abstractNumId w:val="11"/>
  </w:num>
  <w:num w:numId="21" w16cid:durableId="157503407">
    <w:abstractNumId w:val="12"/>
  </w:num>
  <w:num w:numId="22" w16cid:durableId="824474700">
    <w:abstractNumId w:val="10"/>
  </w:num>
  <w:num w:numId="23" w16cid:durableId="975181993">
    <w:abstractNumId w:val="24"/>
  </w:num>
  <w:num w:numId="24" w16cid:durableId="1275478664">
    <w:abstractNumId w:val="6"/>
  </w:num>
  <w:num w:numId="25" w16cid:durableId="526262558">
    <w:abstractNumId w:val="8"/>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Stockhammer">
    <w15:presenceInfo w15:providerId="AD" w15:userId="S::tsto@qti.qualcomm.com::2aa20ba2-ba43-46c1-9e8b-e40494025e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proofState w:grammar="clean"/>
  <w:revisionView w:markup="0"/>
  <w:trackRevisions/>
  <w:defaultTabStop w:val="720"/>
  <w:characterSpacingControl w:val="doNotCompress"/>
  <w:hdrShapeDefaults>
    <o:shapedefaults v:ext="edit" spidmax="2058">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32CE"/>
    <w:rsid w:val="0001794F"/>
    <w:rsid w:val="000248E1"/>
    <w:rsid w:val="00025981"/>
    <w:rsid w:val="0005035A"/>
    <w:rsid w:val="00051F95"/>
    <w:rsid w:val="00060CFC"/>
    <w:rsid w:val="00095C00"/>
    <w:rsid w:val="000968DA"/>
    <w:rsid w:val="000971A4"/>
    <w:rsid w:val="00097809"/>
    <w:rsid w:val="000C78E6"/>
    <w:rsid w:val="001128AA"/>
    <w:rsid w:val="0017031A"/>
    <w:rsid w:val="00172393"/>
    <w:rsid w:val="0018563E"/>
    <w:rsid w:val="00195250"/>
    <w:rsid w:val="001C46C3"/>
    <w:rsid w:val="001C6C14"/>
    <w:rsid w:val="001D2E20"/>
    <w:rsid w:val="0021239A"/>
    <w:rsid w:val="00224075"/>
    <w:rsid w:val="00263789"/>
    <w:rsid w:val="0028729E"/>
    <w:rsid w:val="002A100D"/>
    <w:rsid w:val="002A1A13"/>
    <w:rsid w:val="002A3FB8"/>
    <w:rsid w:val="002B2301"/>
    <w:rsid w:val="002B4300"/>
    <w:rsid w:val="002D21EF"/>
    <w:rsid w:val="003226C8"/>
    <w:rsid w:val="00345F2C"/>
    <w:rsid w:val="00385C5D"/>
    <w:rsid w:val="003B0FC6"/>
    <w:rsid w:val="003C7C4D"/>
    <w:rsid w:val="003F7762"/>
    <w:rsid w:val="00412ABD"/>
    <w:rsid w:val="0048463C"/>
    <w:rsid w:val="00493669"/>
    <w:rsid w:val="004A5B50"/>
    <w:rsid w:val="004B3BC2"/>
    <w:rsid w:val="004C022E"/>
    <w:rsid w:val="004D5A86"/>
    <w:rsid w:val="004E45B6"/>
    <w:rsid w:val="004F5473"/>
    <w:rsid w:val="00506AD5"/>
    <w:rsid w:val="005529B1"/>
    <w:rsid w:val="005612C2"/>
    <w:rsid w:val="005668B0"/>
    <w:rsid w:val="0058464C"/>
    <w:rsid w:val="0059618B"/>
    <w:rsid w:val="005C2A51"/>
    <w:rsid w:val="005D0749"/>
    <w:rsid w:val="005F4B08"/>
    <w:rsid w:val="00622BB1"/>
    <w:rsid w:val="00626E08"/>
    <w:rsid w:val="00634ECB"/>
    <w:rsid w:val="006604E0"/>
    <w:rsid w:val="00673D9B"/>
    <w:rsid w:val="006D19AD"/>
    <w:rsid w:val="006D75D3"/>
    <w:rsid w:val="006E0DFD"/>
    <w:rsid w:val="006F7320"/>
    <w:rsid w:val="00746BAE"/>
    <w:rsid w:val="007779EB"/>
    <w:rsid w:val="007910C7"/>
    <w:rsid w:val="00791A97"/>
    <w:rsid w:val="007F06C8"/>
    <w:rsid w:val="00826CDB"/>
    <w:rsid w:val="00853096"/>
    <w:rsid w:val="008679B5"/>
    <w:rsid w:val="00872E36"/>
    <w:rsid w:val="00882365"/>
    <w:rsid w:val="00893ABB"/>
    <w:rsid w:val="00896F36"/>
    <w:rsid w:val="008B342F"/>
    <w:rsid w:val="008E424C"/>
    <w:rsid w:val="008E7795"/>
    <w:rsid w:val="00916B34"/>
    <w:rsid w:val="00943385"/>
    <w:rsid w:val="009636E0"/>
    <w:rsid w:val="00992C77"/>
    <w:rsid w:val="009B09C2"/>
    <w:rsid w:val="009C5AAC"/>
    <w:rsid w:val="009D5D9F"/>
    <w:rsid w:val="009E784A"/>
    <w:rsid w:val="009F377B"/>
    <w:rsid w:val="00A00936"/>
    <w:rsid w:val="00A27E4C"/>
    <w:rsid w:val="00A539C6"/>
    <w:rsid w:val="00B00728"/>
    <w:rsid w:val="00B03F35"/>
    <w:rsid w:val="00BA73B4"/>
    <w:rsid w:val="00BE6AF9"/>
    <w:rsid w:val="00C44DA6"/>
    <w:rsid w:val="00C569D6"/>
    <w:rsid w:val="00C60830"/>
    <w:rsid w:val="00CB798F"/>
    <w:rsid w:val="00CC33B6"/>
    <w:rsid w:val="00CD36BE"/>
    <w:rsid w:val="00CE39AB"/>
    <w:rsid w:val="00CF1629"/>
    <w:rsid w:val="00D471DF"/>
    <w:rsid w:val="00D709E9"/>
    <w:rsid w:val="00DD6C01"/>
    <w:rsid w:val="00DF6270"/>
    <w:rsid w:val="00E11603"/>
    <w:rsid w:val="00E31CF3"/>
    <w:rsid w:val="00E843CE"/>
    <w:rsid w:val="00E9507F"/>
    <w:rsid w:val="00E965CC"/>
    <w:rsid w:val="00EC77AF"/>
    <w:rsid w:val="00ED5685"/>
    <w:rsid w:val="00EE7EAC"/>
    <w:rsid w:val="00F03F9B"/>
    <w:rsid w:val="00F16734"/>
    <w:rsid w:val="00F22AA3"/>
    <w:rsid w:val="00F33B88"/>
    <w:rsid w:val="00F64D94"/>
    <w:rsid w:val="00F73309"/>
    <w:rsid w:val="00F80C90"/>
    <w:rsid w:val="00FB455D"/>
    <w:rsid w:val="00FE10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2"/>
    </o:shapelayout>
  </w:shapeDefaults>
  <w:decimalSymbol w:val="."/>
  <w:listSeparator w:val=","/>
  <w14:docId w14:val="757BC0E5"/>
  <w15:docId w15:val="{5B8BBB3B-9BD9-4EDB-9B99-502FD610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270"/>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2B4300"/>
    <w:pPr>
      <w:tabs>
        <w:tab w:val="left" w:pos="480"/>
        <w:tab w:val="right" w:leader="dot" w:pos="9010"/>
      </w:tabs>
      <w:spacing w:after="100"/>
      <w:jc w:val="both"/>
      <w:pPrChange w:id="0" w:author="Thomas Stockhammer" w:date="2024-04-29T19:27:00Z">
        <w:pPr>
          <w:spacing w:after="100"/>
          <w:jc w:val="both"/>
        </w:pPr>
      </w:pPrChange>
    </w:pPr>
    <w:rPr>
      <w:rFonts w:ascii="Times New Roman" w:eastAsia="MS Mincho" w:hAnsi="Times New Roman" w:cs="Times New Roman"/>
      <w:rPrChange w:id="0" w:author="Thomas Stockhammer" w:date="2024-04-29T19:27:00Z">
        <w:rPr>
          <w:rFonts w:eastAsia="MS Mincho"/>
          <w:sz w:val="24"/>
          <w:szCs w:val="24"/>
          <w:lang w:val="en-US" w:eastAsia="en-US" w:bidi="ar-SA"/>
        </w:rPr>
      </w:rPrChange>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77990963">
      <w:bodyDiv w:val="1"/>
      <w:marLeft w:val="0"/>
      <w:marRight w:val="0"/>
      <w:marTop w:val="0"/>
      <w:marBottom w:val="0"/>
      <w:divBdr>
        <w:top w:val="none" w:sz="0" w:space="0" w:color="auto"/>
        <w:left w:val="none" w:sz="0" w:space="0" w:color="auto"/>
        <w:bottom w:val="none" w:sz="0" w:space="0" w:color="auto"/>
        <w:right w:val="none" w:sz="0" w:space="0" w:color="auto"/>
      </w:divBdr>
    </w:div>
    <w:div w:id="129828373">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676">
      <w:bodyDiv w:val="1"/>
      <w:marLeft w:val="0"/>
      <w:marRight w:val="0"/>
      <w:marTop w:val="0"/>
      <w:marBottom w:val="0"/>
      <w:divBdr>
        <w:top w:val="none" w:sz="0" w:space="0" w:color="auto"/>
        <w:left w:val="none" w:sz="0" w:space="0" w:color="auto"/>
        <w:bottom w:val="none" w:sz="0" w:space="0" w:color="auto"/>
        <w:right w:val="none" w:sz="0" w:space="0" w:color="auto"/>
      </w:divBdr>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428239673">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83210926">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52435310">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656567394">
      <w:bodyDiv w:val="1"/>
      <w:marLeft w:val="0"/>
      <w:marRight w:val="0"/>
      <w:marTop w:val="0"/>
      <w:marBottom w:val="0"/>
      <w:divBdr>
        <w:top w:val="none" w:sz="0" w:space="0" w:color="auto"/>
        <w:left w:val="none" w:sz="0" w:space="0" w:color="auto"/>
        <w:bottom w:val="none" w:sz="0" w:space="0" w:color="auto"/>
        <w:right w:val="none" w:sz="0" w:space="0" w:color="auto"/>
      </w:divBdr>
    </w:div>
    <w:div w:id="1660117222">
      <w:bodyDiv w:val="1"/>
      <w:marLeft w:val="0"/>
      <w:marRight w:val="0"/>
      <w:marTop w:val="0"/>
      <w:marBottom w:val="0"/>
      <w:divBdr>
        <w:top w:val="none" w:sz="0" w:space="0" w:color="auto"/>
        <w:left w:val="none" w:sz="0" w:space="0" w:color="auto"/>
        <w:bottom w:val="none" w:sz="0" w:space="0" w:color="auto"/>
        <w:right w:val="none" w:sz="0" w:space="0" w:color="auto"/>
      </w:divBdr>
    </w:div>
    <w:div w:id="1735933417">
      <w:bodyDiv w:val="1"/>
      <w:marLeft w:val="0"/>
      <w:marRight w:val="0"/>
      <w:marTop w:val="0"/>
      <w:marBottom w:val="0"/>
      <w:divBdr>
        <w:top w:val="none" w:sz="0" w:space="0" w:color="auto"/>
        <w:left w:val="none" w:sz="0" w:space="0" w:color="auto"/>
        <w:bottom w:val="none" w:sz="0" w:space="0" w:color="auto"/>
        <w:right w:val="none" w:sz="0" w:space="0" w:color="auto"/>
      </w:divBdr>
    </w:div>
    <w:div w:id="1771511595">
      <w:bodyDiv w:val="1"/>
      <w:marLeft w:val="0"/>
      <w:marRight w:val="0"/>
      <w:marTop w:val="0"/>
      <w:marBottom w:val="0"/>
      <w:divBdr>
        <w:top w:val="none" w:sz="0" w:space="0" w:color="auto"/>
        <w:left w:val="none" w:sz="0" w:space="0" w:color="auto"/>
        <w:bottom w:val="none" w:sz="0" w:space="0" w:color="auto"/>
        <w:right w:val="none" w:sz="0" w:space="0" w:color="auto"/>
      </w:divBdr>
    </w:div>
    <w:div w:id="1968849063">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023699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control" Target="activeX/activeX3.xml"/><Relationship Id="rId21" Type="http://schemas.openxmlformats.org/officeDocument/2006/relationships/image" Target="media/image4.png"/><Relationship Id="rId42" Type="http://schemas.openxmlformats.org/officeDocument/2006/relationships/hyperlink" Target="https://www.linkedin.com/in/ACoAABbg1eYBz6ghlVhx02wl-M8UjdGaJ1rb2T8" TargetMode="External"/><Relationship Id="rId63" Type="http://schemas.openxmlformats.org/officeDocument/2006/relationships/hyperlink" Target="https://github.com/haudiobe/glTF/tree/MPEG_haptic/extensions/2.0/Vendor/MPEG_haptic" TargetMode="External"/><Relationship Id="rId84" Type="http://schemas.openxmlformats.org/officeDocument/2006/relationships/hyperlink" Target="https://dms.mpeg.expert/doc_end_user/current_document.php?id=83120&amp;id_meeting=190" TargetMode="External"/><Relationship Id="rId138" Type="http://schemas.microsoft.com/office/2011/relationships/people" Target="people.xml"/><Relationship Id="rId16" Type="http://schemas.openxmlformats.org/officeDocument/2006/relationships/footer" Target="footer2.xml"/><Relationship Id="rId107" Type="http://schemas.openxmlformats.org/officeDocument/2006/relationships/control" Target="activeX/activeX1.xml"/><Relationship Id="rId11" Type="http://schemas.openxmlformats.org/officeDocument/2006/relationships/image" Target="media/image1.jpeg"/><Relationship Id="rId32" Type="http://schemas.openxmlformats.org/officeDocument/2006/relationships/hyperlink" Target="https://www.iso.org/standard/83696.html" TargetMode="External"/><Relationship Id="rId37" Type="http://schemas.openxmlformats.org/officeDocument/2006/relationships/hyperlink" Target="https://www.iso.org/iso-standards-and-patents.html" TargetMode="External"/><Relationship Id="rId53" Type="http://schemas.openxmlformats.org/officeDocument/2006/relationships/hyperlink" Target="https://www.linkedin.com/company/3gpp/" TargetMode="External"/><Relationship Id="rId58" Type="http://schemas.openxmlformats.org/officeDocument/2006/relationships/hyperlink" Target="https://dms.mpeg.expert/doc_end_user/documents/141_OnLine/wg11/MDS22339_WG03_N00815.zip" TargetMode="External"/><Relationship Id="rId74" Type="http://schemas.openxmlformats.org/officeDocument/2006/relationships/hyperlink" Target="https://www.khronos.org/events/" TargetMode="External"/><Relationship Id="rId79" Type="http://schemas.openxmlformats.org/officeDocument/2006/relationships/hyperlink" Target="https://dms.mpeg.expert/doc_end_user/current_document.php?id=81135&amp;id_meeting=188" TargetMode="External"/><Relationship Id="rId102" Type="http://schemas.openxmlformats.org/officeDocument/2006/relationships/hyperlink" Target="https://dms.mpeg.expert/doc_end_user/current_meeting.php?id_meeting=193&amp;type_order=0&amp;sql_type=title" TargetMode="External"/><Relationship Id="rId123" Type="http://schemas.openxmlformats.org/officeDocument/2006/relationships/hyperlink" Target="https://gitlab.com/mpeg-i/scene-description/scenarios/" TargetMode="External"/><Relationship Id="rId128" Type="http://schemas.openxmlformats.org/officeDocument/2006/relationships/hyperlink" Target="mailto:champelmaryluc@xiaomi.com" TargetMode="External"/><Relationship Id="rId5" Type="http://schemas.openxmlformats.org/officeDocument/2006/relationships/numbering" Target="numbering.xml"/><Relationship Id="rId90" Type="http://schemas.openxmlformats.org/officeDocument/2006/relationships/hyperlink" Target="https://dms.mpeg.expert/doc_end_user/current_document.php?id=85069&amp;id_meeting=192" TargetMode="External"/><Relationship Id="rId95" Type="http://schemas.openxmlformats.org/officeDocument/2006/relationships/hyperlink" Target="https://dms.mpeg.expert/doc_end_user/documents/140_Mainz/wg11/MDS22200_WG03_N00753.zip" TargetMode="External"/><Relationship Id="rId22" Type="http://schemas.openxmlformats.org/officeDocument/2006/relationships/image" Target="media/image5.png"/><Relationship Id="rId27" Type="http://schemas.openxmlformats.org/officeDocument/2006/relationships/hyperlink" Target="https://github.com/KhronosGroup/glTF/blob/master/specification/2.0/README.md" TargetMode="External"/><Relationship Id="rId43" Type="http://schemas.openxmlformats.org/officeDocument/2006/relationships/hyperlink" Target="https://www.linkedin.com/in/ACoAAAAlWk8BoqVRVOMs6K9VmNP-L2WBMX7_7YQ" TargetMode="External"/><Relationship Id="rId48" Type="http://schemas.openxmlformats.org/officeDocument/2006/relationships/hyperlink" Target="https://www.linkedin.com/in/ACoAABeikS4BduV21BklETEPce2ccT18_ydnwrk" TargetMode="External"/><Relationship Id="rId64" Type="http://schemas.openxmlformats.org/officeDocument/2006/relationships/hyperlink" Target="https://github.com/haudiobe/glTF/tree/MPEG_haptic/extensions/2.0/Vendor/MPEG_material_haptic" TargetMode="External"/><Relationship Id="rId69" Type="http://schemas.openxmlformats.org/officeDocument/2006/relationships/hyperlink" Target="https://github.com/haudiobe/glTF/tree/MPEG_anchor/extensions/2.0/Vendor" TargetMode="External"/><Relationship Id="rId113" Type="http://schemas.openxmlformats.org/officeDocument/2006/relationships/hyperlink" Target="https://dms.mpeg.expert/doc_end_user/current_document.php?id=87765&amp;id_meeting=194" TargetMode="External"/><Relationship Id="rId118" Type="http://schemas.openxmlformats.org/officeDocument/2006/relationships/hyperlink" Target="https://dms.mpeg.expert/doc_end_user/current_document.php?id=87825&amp;id_meeting=194" TargetMode="External"/><Relationship Id="rId134" Type="http://schemas.openxmlformats.org/officeDocument/2006/relationships/hyperlink" Target="mailto:bouazizi@qti.qualcomm.com" TargetMode="External"/><Relationship Id="rId139" Type="http://schemas.openxmlformats.org/officeDocument/2006/relationships/theme" Target="theme/theme1.xml"/><Relationship Id="rId80" Type="http://schemas.openxmlformats.org/officeDocument/2006/relationships/hyperlink" Target="https://dms.mpeg.expert/doc_end_user/documents/136_OnLine/wg11/MDS21056_WG03_N00434.zip" TargetMode="External"/><Relationship Id="rId85" Type="http://schemas.openxmlformats.org/officeDocument/2006/relationships/hyperlink" Target="https://dms.mpeg.expert/doc_end_user/documents/138_OnLine/wg11/MDS21603_WG03_N00588.zip" TargetMode="Externa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33" Type="http://schemas.openxmlformats.org/officeDocument/2006/relationships/hyperlink" Target="https://www.iso.org/standard/80900.html" TargetMode="External"/><Relationship Id="rId38" Type="http://schemas.openxmlformats.org/officeDocument/2006/relationships/hyperlink" Target="http://mpegx.int-evry.fr/software/MPEG/Systems/SceneDescription/Specification/23090-14/-/tree/master/Extensions" TargetMode="External"/><Relationship Id="rId59" Type="http://schemas.openxmlformats.org/officeDocument/2006/relationships/hyperlink" Target="https://github.com/haudiobe/glTF/tree/MPEG_primitive_V3C/extensions/2.0/Vendor/MPEG_primitive_V3C" TargetMode="External"/><Relationship Id="rId103" Type="http://schemas.openxmlformats.org/officeDocument/2006/relationships/hyperlink" Target="https://dms.mpeg.expert/doc_end_user/current_meeting.php?id_meeting=193&amp;type_order=0&amp;sql_type=authors" TargetMode="External"/><Relationship Id="rId108" Type="http://schemas.openxmlformats.org/officeDocument/2006/relationships/hyperlink" Target="https://dms.mpeg.expert/doc_end_user/current_document.php?id=86293&amp;id_meeting=193" TargetMode="External"/><Relationship Id="rId124" Type="http://schemas.openxmlformats.org/officeDocument/2006/relationships/hyperlink" Target="http://mpegfs.int-evry.fr/mpegcontent/ws-mpegcontent/MPEG-I/Part14-SceneDescriptions" TargetMode="External"/><Relationship Id="rId129" Type="http://schemas.openxmlformats.org/officeDocument/2006/relationships/hyperlink" Target="mailto:lukasz.kondrad@nokia.com" TargetMode="External"/><Relationship Id="rId54" Type="http://schemas.openxmlformats.org/officeDocument/2006/relationships/hyperlink" Target="https://lnkd.in/eazc69Ba" TargetMode="External"/><Relationship Id="rId70" Type="http://schemas.openxmlformats.org/officeDocument/2006/relationships/hyperlink" Target="https://github.com/haudiobe/glTF/tree/MPEG_anchor/extensions/2.0/Vendor/MPEG_scene_anchor" TargetMode="External"/><Relationship Id="rId75" Type="http://schemas.openxmlformats.org/officeDocument/2006/relationships/hyperlink" Target="https://dms.mpeg.expert/doc_end_user/current_document.php?id=78184&amp;id_meeting=185" TargetMode="External"/><Relationship Id="rId91" Type="http://schemas.openxmlformats.org/officeDocument/2006/relationships/hyperlink" Target="https://dms.mpeg.expert/doc_end_user/documents/140_Mainz/wg11/MDS21968_WG03_N00689.zip" TargetMode="External"/><Relationship Id="rId96" Type="http://schemas.openxmlformats.org/officeDocument/2006/relationships/hyperlink" Target="https://dms.mpeg.expert/doc_end_user/current_meeting.php?id_meeting=193&amp;type_order=0&amp;sql_type=document_number"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6.png"/><Relationship Id="rId28" Type="http://schemas.openxmlformats.org/officeDocument/2006/relationships/hyperlink" Target="https://github.com/KhronosGroup/glTF/blob/master/extensions/README.md" TargetMode="External"/><Relationship Id="rId49" Type="http://schemas.openxmlformats.org/officeDocument/2006/relationships/hyperlink" Target="https://www.linkedin.com/in/ACoAAAHPxh0BdrQofs-Yme26VI5QOGpQW9mGVy4" TargetMode="External"/><Relationship Id="rId114" Type="http://schemas.openxmlformats.org/officeDocument/2006/relationships/image" Target="media/image13.png"/><Relationship Id="rId119" Type="http://schemas.openxmlformats.org/officeDocument/2006/relationships/hyperlink" Target="https://dms.mpeg.expert/doc_end_user/documents/142_Antalya/wg11/MDS22679_WG03_N00918.zip" TargetMode="External"/><Relationship Id="rId44" Type="http://schemas.openxmlformats.org/officeDocument/2006/relationships/hyperlink" Target="https://www.linkedin.com/in/ACoAAAAwDbEBviagkk33BWszQ4QoaM7aAb-7ihQ" TargetMode="External"/><Relationship Id="rId60" Type="http://schemas.openxmlformats.org/officeDocument/2006/relationships/hyperlink" Target="https://github.com/haudiobe/glTF/tree/MPEG_sampler_YCbCr/extensions/2.0/Vendor/MPEG_sampler_YCbCr" TargetMode="External"/><Relationship Id="rId65" Type="http://schemas.openxmlformats.org/officeDocument/2006/relationships/hyperlink" Target="https://github.com/haudiobe/glTF/tree/MPEG_lights_texture_based/extensions/2.0/Vendor/MPEG_lights_texture_based" TargetMode="External"/><Relationship Id="rId81" Type="http://schemas.openxmlformats.org/officeDocument/2006/relationships/hyperlink" Target="https://dms.mpeg.expert/doc_end_user/current_document.php?id=82177&amp;id_meeting=189" TargetMode="External"/><Relationship Id="rId86" Type="http://schemas.openxmlformats.org/officeDocument/2006/relationships/hyperlink" Target="https://dms.mpeg.expert/doc_end_user/current_document.php?id=83961&amp;id_meeting=191" TargetMode="External"/><Relationship Id="rId130" Type="http://schemas.openxmlformats.org/officeDocument/2006/relationships/hyperlink" Target="mailto:yago.sanchez@hhi.fraunhofer.de" TargetMode="External"/><Relationship Id="rId135" Type="http://schemas.openxmlformats.org/officeDocument/2006/relationships/hyperlink" Target="mailto:Gurdeep.Bhullar@InterDigital.com" TargetMode="Externa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www.linkedin.com/company/the-khronos-group/" TargetMode="External"/><Relationship Id="rId109" Type="http://schemas.openxmlformats.org/officeDocument/2006/relationships/hyperlink" Target="https://dms.mpeg.expert/doc_end_user/documents/141_OnLine/wg11/MDS22293_WG03_N00769.zip" TargetMode="External"/><Relationship Id="rId34" Type="http://schemas.openxmlformats.org/officeDocument/2006/relationships/hyperlink" Target="https://www.iso.org/standard/83696.html" TargetMode="External"/><Relationship Id="rId50" Type="http://schemas.openxmlformats.org/officeDocument/2006/relationships/hyperlink" Target="https://www.linkedin.com/in/ACoAADWpIJoBljbJMD89dBLMPXIGS6zt6Rh745U" TargetMode="External"/><Relationship Id="rId55" Type="http://schemas.openxmlformats.org/officeDocument/2006/relationships/image" Target="media/image9.jpeg"/><Relationship Id="rId76" Type="http://schemas.openxmlformats.org/officeDocument/2006/relationships/hyperlink" Target="https://dms.mpeg.expert/doc_end_user/documents/133_OnLine/wg11/MDS20159_WG03_N00180.zip" TargetMode="External"/><Relationship Id="rId97" Type="http://schemas.openxmlformats.org/officeDocument/2006/relationships/hyperlink" Target="https://dms.mpeg.expert/doc_end_user/current_meeting.php?id_meeting=193&amp;type_order=0&amp;sql_type=document.id_sub_group" TargetMode="External"/><Relationship Id="rId104" Type="http://schemas.openxmlformats.org/officeDocument/2006/relationships/hyperlink" Target="javascript:%20submitform()" TargetMode="External"/><Relationship Id="rId120" Type="http://schemas.openxmlformats.org/officeDocument/2006/relationships/hyperlink" Target="https://www.khronos.org/events/gltf-meetup-July2023" TargetMode="External"/><Relationship Id="rId125" Type="http://schemas.openxmlformats.org/officeDocument/2006/relationships/hyperlink" Target="https://gitlab.com/mpeg-i/scene-description/test-vectors" TargetMode="External"/><Relationship Id="rId7" Type="http://schemas.openxmlformats.org/officeDocument/2006/relationships/settings" Target="settings.xml"/><Relationship Id="rId71" Type="http://schemas.openxmlformats.org/officeDocument/2006/relationships/hyperlink" Target="https://github.com/haudiobe/glTF/tree/MPEG_anchor/extensions/2.0/Vendor/MPEG_node_anchor" TargetMode="External"/><Relationship Id="rId92" Type="http://schemas.openxmlformats.org/officeDocument/2006/relationships/hyperlink" Target="https://dms.mpeg.expert/doc_end_user/current_document.php?id=85289&amp;id_meeting=192" TargetMode="External"/><Relationship Id="rId2" Type="http://schemas.openxmlformats.org/officeDocument/2006/relationships/customXml" Target="../customXml/item2.xml"/><Relationship Id="rId29" Type="http://schemas.openxmlformats.org/officeDocument/2006/relationships/hyperlink" Target="https://github.com/KhronosGroup/glTF/blob/master/extensions/README.md" TargetMode="External"/><Relationship Id="rId24" Type="http://schemas.openxmlformats.org/officeDocument/2006/relationships/image" Target="media/image7.png"/><Relationship Id="rId40" Type="http://schemas.openxmlformats.org/officeDocument/2006/relationships/hyperlink" Target="https://www.linkedin.com/in/ACoAAABzII8BOGSlKHQJx0qsSleydHO4Jle_u9g" TargetMode="External"/><Relationship Id="rId45" Type="http://schemas.openxmlformats.org/officeDocument/2006/relationships/hyperlink" Target="https://www.linkedin.com/in/ACoAAAAUBEUBKbCilTsq_kuS_2_6wxYyEkp6uWE" TargetMode="External"/><Relationship Id="rId66" Type="http://schemas.openxmlformats.org/officeDocument/2006/relationships/hyperlink" Target="https://github.com/haudiobe/glTF/tree/MPEG_interactivity/extensions/2.0/Vendor" TargetMode="External"/><Relationship Id="rId87" Type="http://schemas.openxmlformats.org/officeDocument/2006/relationships/hyperlink" Target="https://dms.mpeg.expert/doc_end_user/documents/139_OnLine/wg11/MDS21744_WG03_N00615.zip" TargetMode="External"/><Relationship Id="rId110" Type="http://schemas.openxmlformats.org/officeDocument/2006/relationships/control" Target="activeX/activeX2.xml"/><Relationship Id="rId115" Type="http://schemas.openxmlformats.org/officeDocument/2006/relationships/hyperlink" Target="https://dms.mpeg.expert/doc_end_user/current_document.php?id=87793&amp;id_meeting=194" TargetMode="External"/><Relationship Id="rId131" Type="http://schemas.openxmlformats.org/officeDocument/2006/relationships/hyperlink" Target="mailto:Gurdeep.Bhullar@InterDigital.com" TargetMode="External"/><Relationship Id="rId136" Type="http://schemas.openxmlformats.org/officeDocument/2006/relationships/footer" Target="footer4.xml"/><Relationship Id="rId61" Type="http://schemas.openxmlformats.org/officeDocument/2006/relationships/hyperlink" Target="https://github.com/haudiobe/glTF/tree/MPEG_avatar/extensions/2.0/Vendor/MPEG_node_avatar" TargetMode="External"/><Relationship Id="rId82" Type="http://schemas.openxmlformats.org/officeDocument/2006/relationships/hyperlink" Target="https://dms.mpeg.expert/doc_end_user/documents/137_OnLine/wg11/MDS21327_WG03_N00511.zip" TargetMode="External"/><Relationship Id="rId19" Type="http://schemas.openxmlformats.org/officeDocument/2006/relationships/image" Target="media/image2.png"/><Relationship Id="rId14" Type="http://schemas.openxmlformats.org/officeDocument/2006/relationships/header" Target="header2.xml"/><Relationship Id="rId30" Type="http://schemas.openxmlformats.org/officeDocument/2006/relationships/hyperlink" Target="https://github.com/KhronosGroup/glTF/blob/master/extensions/Prefixes.md" TargetMode="External"/><Relationship Id="rId35" Type="http://schemas.openxmlformats.org/officeDocument/2006/relationships/hyperlink" Target="https://github.com/MPEGGroup/Scene-Description" TargetMode="External"/><Relationship Id="rId56" Type="http://schemas.openxmlformats.org/officeDocument/2006/relationships/hyperlink" Target="https://github.com/haudiobe/glTF/blob/main/extensions/README.md" TargetMode="External"/><Relationship Id="rId77" Type="http://schemas.openxmlformats.org/officeDocument/2006/relationships/hyperlink" Target="https://dms.mpeg.expert/doc_end_user/current_document.php?id=79965&amp;id_meeting=187" TargetMode="External"/><Relationship Id="rId100" Type="http://schemas.openxmlformats.org/officeDocument/2006/relationships/hyperlink" Target="https://dms.mpeg.expert/doc_end_user/current_meeting.php?id_meeting=193&amp;type_order=0&amp;sql_type=upload_document_date_time" TargetMode="External"/><Relationship Id="rId105" Type="http://schemas.openxmlformats.org/officeDocument/2006/relationships/image" Target="media/image11.png"/><Relationship Id="rId126" Type="http://schemas.openxmlformats.org/officeDocument/2006/relationships/hyperlink" Target="http://mpegfs.int-evry.fr/mpegcontent/ws-mpegcontent/MPEG-I/Part14-SceneDescriptions" TargetMode="External"/><Relationship Id="rId8" Type="http://schemas.openxmlformats.org/officeDocument/2006/relationships/webSettings" Target="webSettings.xml"/><Relationship Id="rId51" Type="http://schemas.openxmlformats.org/officeDocument/2006/relationships/hyperlink" Target="https://www.linkedin.com/in/ACoAAAABm4wBfQbOVw0iZ0JuU4-i-m4E7-tiP0w" TargetMode="External"/><Relationship Id="rId72" Type="http://schemas.openxmlformats.org/officeDocument/2006/relationships/image" Target="media/image10.jpg"/><Relationship Id="rId93" Type="http://schemas.openxmlformats.org/officeDocument/2006/relationships/hyperlink" Target="https://dms.mpeg.expert/doc_end_user/documents/140_Mainz/wg11/MDS22198_WG03_N00751.zip" TargetMode="External"/><Relationship Id="rId98" Type="http://schemas.openxmlformats.org/officeDocument/2006/relationships/hyperlink" Target="https://dms.mpeg.expert/doc_end_user/current_meeting.php?id_meeting=193&amp;type_order=0&amp;sql_type=document_gnumber" TargetMode="External"/><Relationship Id="rId121" Type="http://schemas.openxmlformats.org/officeDocument/2006/relationships/hyperlink" Target="https://www.khronos.org/developers/linkto/gltf-2.0-extensions-in-mpeg-and-3gpp-real-time-exchange-formats-for-3d-experiences" TargetMode="External"/><Relationship Id="rId3" Type="http://schemas.openxmlformats.org/officeDocument/2006/relationships/customXml" Target="../customXml/item3.xml"/><Relationship Id="rId25" Type="http://schemas.openxmlformats.org/officeDocument/2006/relationships/image" Target="media/image8.png"/><Relationship Id="rId46" Type="http://schemas.openxmlformats.org/officeDocument/2006/relationships/hyperlink" Target="https://www.linkedin.com/in/ACoAAAJvsVcBFQvM_uLkeZX2_oN1i2hZlOIWky4" TargetMode="External"/><Relationship Id="rId67" Type="http://schemas.openxmlformats.org/officeDocument/2006/relationships/hyperlink" Target="https://github.com/haudiobe/glTF/tree/MPEG_interactivity/extensions/2.0/Vendor/MPEG_scene_interactivity" TargetMode="External"/><Relationship Id="rId116" Type="http://schemas.openxmlformats.org/officeDocument/2006/relationships/hyperlink" Target="https://dms.mpeg.expert/doc_end_user/documents/142_Antalya/wg11/MDS22647_WG03_N00904.zip" TargetMode="External"/><Relationship Id="rId137" Type="http://schemas.openxmlformats.org/officeDocument/2006/relationships/fontTable" Target="fontTable.xml"/><Relationship Id="rId20" Type="http://schemas.openxmlformats.org/officeDocument/2006/relationships/image" Target="media/image3.png"/><Relationship Id="rId41" Type="http://schemas.openxmlformats.org/officeDocument/2006/relationships/hyperlink" Target="https://www.linkedin.com/in/ACoAAAA_W7MBW6HtQKZOIdZu4ULEFmu3sUi9KV0" TargetMode="External"/><Relationship Id="rId62" Type="http://schemas.openxmlformats.org/officeDocument/2006/relationships/hyperlink" Target="https://github.com/haudiobe/glTF/tree/MPEG_haptic/extensions/2.0/Vendor" TargetMode="External"/><Relationship Id="rId83" Type="http://schemas.openxmlformats.org/officeDocument/2006/relationships/hyperlink" Target="https://dms.mpeg.expert/doc_end_user/documents/138_OnLine/wg11/MDS21435_WG03_N00542.zip" TargetMode="External"/><Relationship Id="rId88" Type="http://schemas.openxmlformats.org/officeDocument/2006/relationships/hyperlink" Target="https://dms.mpeg.expert/doc_end_user/current_document.php?id=84100&amp;id_meeting=191" TargetMode="External"/><Relationship Id="rId111" Type="http://schemas.openxmlformats.org/officeDocument/2006/relationships/hyperlink" Target="https://dms.mpeg.expert/doc_end_user/current_document.php?id=86339&amp;id_meeting=193" TargetMode="External"/><Relationship Id="rId132" Type="http://schemas.openxmlformats.org/officeDocument/2006/relationships/hyperlink" Target="mailto:lukasz.kondrad@nokia.com" TargetMode="External"/><Relationship Id="rId15" Type="http://schemas.openxmlformats.org/officeDocument/2006/relationships/footer" Target="footer1.xml"/><Relationship Id="rId36" Type="http://schemas.openxmlformats.org/officeDocument/2006/relationships/hyperlink" Target="https://standards.iso.org/" TargetMode="External"/><Relationship Id="rId57" Type="http://schemas.openxmlformats.org/officeDocument/2006/relationships/hyperlink" Target="https://dms.mpeg.expert/doc_end_user/current_document.php?id=86339&amp;id_meeting=193" TargetMode="External"/><Relationship Id="rId106" Type="http://schemas.openxmlformats.org/officeDocument/2006/relationships/image" Target="media/image12.wmf"/><Relationship Id="rId127" Type="http://schemas.openxmlformats.org/officeDocument/2006/relationships/hyperlink" Target="https://gitlab.com/users/sign_in" TargetMode="External"/><Relationship Id="rId10" Type="http://schemas.openxmlformats.org/officeDocument/2006/relationships/endnotes" Target="endnotes.xml"/><Relationship Id="rId31" Type="http://schemas.openxmlformats.org/officeDocument/2006/relationships/hyperlink" Target="https://www.iso.org/standard/80900.html" TargetMode="External"/><Relationship Id="rId52" Type="http://schemas.openxmlformats.org/officeDocument/2006/relationships/hyperlink" Target="https://www.linkedin.com/company/metaverse-standards-forum/" TargetMode="External"/><Relationship Id="rId73" Type="http://schemas.openxmlformats.org/officeDocument/2006/relationships/hyperlink" Target="https://github.com/KhronosGroup/glTF/blob/master/extensions/README.md" TargetMode="External"/><Relationship Id="rId78" Type="http://schemas.openxmlformats.org/officeDocument/2006/relationships/hyperlink" Target="https://dms.mpeg.expert/doc_end_user/documents/135_OnLine/wg11/MDS20563_WG03_N00309.zip" TargetMode="External"/><Relationship Id="rId94" Type="http://schemas.openxmlformats.org/officeDocument/2006/relationships/hyperlink" Target="https://dms.mpeg.expert/doc_end_user/current_document.php?id=85291&amp;id_meeting=192" TargetMode="External"/><Relationship Id="rId99" Type="http://schemas.openxmlformats.org/officeDocument/2006/relationships/hyperlink" Target="https://dms.mpeg.expert/doc_end_user/current_meeting.php?id_meeting=193&amp;type_order=0&amp;sql_type=document_date_time" TargetMode="External"/><Relationship Id="rId101" Type="http://schemas.openxmlformats.org/officeDocument/2006/relationships/hyperlink" Target="https://dms.mpeg.expert/doc_end_user/current_meeting.php?id_meeting=193&amp;type_order=0&amp;sql_type=document.id_group" TargetMode="External"/><Relationship Id="rId122" Type="http://schemas.openxmlformats.org/officeDocument/2006/relationships/hyperlink" Target="https://www.khronos.org/developers/linkto/gltf-2.0-extensions-in-mpeg-and-3gpp-real-time-exchange-formats-for-3d-experiences-vid"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github.com/KhronosGroup/glTF/blob/master/specification/2.0/README.md" TargetMode="External"/><Relationship Id="rId47" Type="http://schemas.openxmlformats.org/officeDocument/2006/relationships/hyperlink" Target="https://www.linkedin.com/in/ACoAAAAdd-gBwt27NDRKFIyeasKdoIOrxKb8SXM" TargetMode="External"/><Relationship Id="rId68" Type="http://schemas.openxmlformats.org/officeDocument/2006/relationships/hyperlink" Target="https://github.com/haudiobe/glTF/tree/MPEG_interactivity/extensions/2.0/Vendor/MPEG_node_interactivity" TargetMode="External"/><Relationship Id="rId89" Type="http://schemas.openxmlformats.org/officeDocument/2006/relationships/hyperlink" Target="https://dms.mpeg.expert/doc_end_user/documents/139_OnLine/wg11/MDS21885_WG03_N00671.zip" TargetMode="External"/><Relationship Id="rId112" Type="http://schemas.openxmlformats.org/officeDocument/2006/relationships/hyperlink" Target="https://dms.mpeg.expert/doc_end_user/documents/141_OnLine/wg11/MDS22339_WG03_N00815.zip" TargetMode="External"/><Relationship Id="rId133" Type="http://schemas.openxmlformats.org/officeDocument/2006/relationships/hyperlink" Target="mailto:bouazizi@qti.qualcomm.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4.xml><?xml version="1.0" encoding="utf-8"?>
<ds:datastoreItem xmlns:ds="http://schemas.openxmlformats.org/officeDocument/2006/customXml" ds:itemID="{BE5659F6-0522-439B-8666-E333DCB80B4C}">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2006/documentManagement/types"/>
    <ds:schemaRef ds:uri="03c59094-19d7-4ab6-af0d-b26dde5bdfcb"/>
    <ds:schemaRef ds:uri="http://purl.org/dc/elements/1.1/"/>
    <ds:schemaRef ds:uri="http://schemas.microsoft.com/office/infopath/2007/PartnerControls"/>
    <ds:schemaRef ds:uri="51a447b9-16fa-4bb8-b271-d3b97ab1d2ab"/>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6768</Words>
  <Characters>38579</Characters>
  <Application>Microsoft Office Word</Application>
  <DocSecurity>0</DocSecurity>
  <Lines>321</Lines>
  <Paragraphs>90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Thomas Stockhammer</cp:lastModifiedBy>
  <cp:revision>3</cp:revision>
  <dcterms:created xsi:type="dcterms:W3CDTF">2024-04-29T17:21:00Z</dcterms:created>
  <dcterms:modified xsi:type="dcterms:W3CDTF">2024-04-29T17:30:00Z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