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99553C9" w:rsidR="00CB798F" w:rsidRPr="003220A5" w:rsidRDefault="00E843CE" w:rsidP="00385C5D">
      <w:pPr>
        <w:pStyle w:val="Title"/>
        <w:tabs>
          <w:tab w:val="left" w:pos="4589"/>
        </w:tabs>
        <w:jc w:val="right"/>
        <w:rPr>
          <w:rFonts w:ascii="Times New Roman" w:hAnsi="Times New Roman" w:cs="Times New Roman"/>
          <w:sz w:val="28"/>
          <w:szCs w:val="28"/>
          <w:u w:val="none"/>
          <w:lang w:val="en-GB"/>
        </w:rPr>
      </w:pPr>
      <w:r w:rsidRPr="003220A5">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220A5">
        <w:rPr>
          <w:rFonts w:ascii="Times New Roman" w:hAnsi="Times New Roman" w:cs="Times New Roman"/>
          <w:w w:val="115"/>
          <w:sz w:val="28"/>
          <w:szCs w:val="28"/>
          <w:u w:val="thick"/>
          <w:lang w:val="en-GB"/>
        </w:rPr>
        <w:t>ISO/IEC JTC 1/SC</w:t>
      </w:r>
      <w:r w:rsidR="004E45B6" w:rsidRPr="003220A5">
        <w:rPr>
          <w:rFonts w:ascii="Times New Roman" w:hAnsi="Times New Roman" w:cs="Times New Roman"/>
          <w:spacing w:val="-25"/>
          <w:w w:val="115"/>
          <w:sz w:val="28"/>
          <w:szCs w:val="28"/>
          <w:u w:val="thick"/>
          <w:lang w:val="en-GB"/>
        </w:rPr>
        <w:t xml:space="preserve"> </w:t>
      </w:r>
      <w:r w:rsidR="004E45B6" w:rsidRPr="003220A5">
        <w:rPr>
          <w:rFonts w:ascii="Times New Roman" w:hAnsi="Times New Roman" w:cs="Times New Roman"/>
          <w:w w:val="115"/>
          <w:sz w:val="28"/>
          <w:szCs w:val="28"/>
          <w:u w:val="thick"/>
          <w:lang w:val="en-GB"/>
        </w:rPr>
        <w:t>29/</w:t>
      </w:r>
      <w:r w:rsidR="00540DEA" w:rsidRPr="003220A5">
        <w:rPr>
          <w:rFonts w:ascii="Times New Roman" w:hAnsi="Times New Roman" w:cs="Times New Roman"/>
          <w:w w:val="115"/>
          <w:sz w:val="28"/>
          <w:szCs w:val="28"/>
          <w:u w:val="thick"/>
          <w:lang w:val="en-GB"/>
        </w:rPr>
        <w:t>WG 03</w:t>
      </w:r>
      <w:r w:rsidR="00263789" w:rsidRPr="003220A5">
        <w:rPr>
          <w:rFonts w:ascii="Times New Roman" w:hAnsi="Times New Roman" w:cs="Times New Roman"/>
          <w:w w:val="115"/>
          <w:sz w:val="28"/>
          <w:szCs w:val="28"/>
          <w:u w:val="thick"/>
          <w:lang w:val="en-GB"/>
        </w:rPr>
        <w:t xml:space="preserve"> </w:t>
      </w:r>
      <w:r w:rsidR="004E45B6" w:rsidRPr="003220A5">
        <w:rPr>
          <w:rFonts w:ascii="Times New Roman" w:hAnsi="Times New Roman" w:cs="Times New Roman"/>
          <w:w w:val="115"/>
          <w:sz w:val="48"/>
          <w:szCs w:val="48"/>
          <w:u w:val="thick"/>
          <w:lang w:val="en-GB"/>
        </w:rPr>
        <w:t>N</w:t>
      </w:r>
      <w:r w:rsidR="004C352E" w:rsidRPr="003220A5">
        <w:rPr>
          <w:rFonts w:ascii="Times New Roman" w:hAnsi="Times New Roman" w:cs="Times New Roman"/>
          <w:spacing w:val="28"/>
          <w:w w:val="115"/>
          <w:sz w:val="48"/>
          <w:szCs w:val="48"/>
          <w:u w:val="thick"/>
          <w:lang w:val="en-GB"/>
        </w:rPr>
        <w:fldChar w:fldCharType="begin"/>
      </w:r>
      <w:r w:rsidR="004C352E" w:rsidRPr="003220A5">
        <w:rPr>
          <w:rFonts w:ascii="Times New Roman" w:hAnsi="Times New Roman" w:cs="Times New Roman"/>
          <w:spacing w:val="28"/>
          <w:w w:val="115"/>
          <w:sz w:val="48"/>
          <w:szCs w:val="48"/>
          <w:u w:val="thick"/>
          <w:lang w:val="en-GB"/>
        </w:rPr>
        <w:instrText xml:space="preserve"> DOCPROPERTY "WGNumber" \* MERGEFORMAT </w:instrText>
      </w:r>
      <w:r w:rsidR="004C352E" w:rsidRPr="003220A5">
        <w:rPr>
          <w:rFonts w:ascii="Times New Roman" w:hAnsi="Times New Roman" w:cs="Times New Roman"/>
          <w:spacing w:val="28"/>
          <w:w w:val="115"/>
          <w:sz w:val="48"/>
          <w:szCs w:val="48"/>
          <w:u w:val="thick"/>
          <w:lang w:val="en-GB"/>
        </w:rPr>
        <w:fldChar w:fldCharType="separate"/>
      </w:r>
      <w:r w:rsidR="00532FD0">
        <w:rPr>
          <w:rFonts w:ascii="Times New Roman" w:hAnsi="Times New Roman" w:cs="Times New Roman"/>
          <w:spacing w:val="28"/>
          <w:w w:val="115"/>
          <w:sz w:val="48"/>
          <w:szCs w:val="48"/>
          <w:u w:val="thick"/>
          <w:lang w:val="en-GB"/>
        </w:rPr>
        <w:t>1044</w:t>
      </w:r>
      <w:r w:rsidR="004C352E" w:rsidRPr="003220A5">
        <w:rPr>
          <w:rFonts w:ascii="Times New Roman" w:hAnsi="Times New Roman" w:cs="Times New Roman"/>
          <w:spacing w:val="28"/>
          <w:w w:val="115"/>
          <w:sz w:val="48"/>
          <w:szCs w:val="48"/>
          <w:u w:val="thick"/>
          <w:lang w:val="en-GB"/>
        </w:rPr>
        <w:fldChar w:fldCharType="end"/>
      </w:r>
    </w:p>
    <w:p w14:paraId="7296C136" w14:textId="33B9E07C" w:rsidR="00CB798F" w:rsidRPr="003220A5" w:rsidRDefault="00CB798F">
      <w:pPr>
        <w:rPr>
          <w:b/>
          <w:sz w:val="20"/>
          <w:lang w:val="en-GB"/>
        </w:rPr>
      </w:pPr>
    </w:p>
    <w:p w14:paraId="1C7F2D41" w14:textId="3CA79274" w:rsidR="00CB798F" w:rsidRPr="003220A5" w:rsidRDefault="00CB798F">
      <w:pPr>
        <w:rPr>
          <w:b/>
          <w:sz w:val="20"/>
          <w:lang w:val="en-GB"/>
        </w:rPr>
      </w:pPr>
    </w:p>
    <w:p w14:paraId="55F7DB2C" w14:textId="25F357F6" w:rsidR="00CB798F" w:rsidRPr="003220A5" w:rsidRDefault="00E843CE">
      <w:pPr>
        <w:spacing w:before="3"/>
        <w:rPr>
          <w:b/>
          <w:sz w:val="23"/>
          <w:lang w:val="en-GB"/>
        </w:rPr>
      </w:pPr>
      <w:r w:rsidRPr="003220A5">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Document</w:t>
      </w:r>
      <w:r w:rsidRPr="003220A5">
        <w:rPr>
          <w:rFonts w:ascii="Times New Roman" w:hAnsi="Times New Roman" w:cs="Times New Roman"/>
          <w:b/>
          <w:snapToGrid w:val="0"/>
          <w:spacing w:val="14"/>
          <w:sz w:val="24"/>
          <w:szCs w:val="24"/>
          <w:lang w:val="en-GB"/>
        </w:rPr>
        <w:t xml:space="preserve"> </w:t>
      </w:r>
      <w:r w:rsidRPr="003220A5">
        <w:rPr>
          <w:rFonts w:ascii="Times New Roman" w:hAnsi="Times New Roman" w:cs="Times New Roman"/>
          <w:b/>
          <w:snapToGrid w:val="0"/>
          <w:sz w:val="24"/>
          <w:szCs w:val="24"/>
          <w:lang w:val="en-GB"/>
        </w:rPr>
        <w:t>type:</w:t>
      </w:r>
      <w:r w:rsidRPr="003220A5">
        <w:rPr>
          <w:rFonts w:ascii="Times New Roman" w:hAnsi="Times New Roman" w:cs="Times New Roman"/>
          <w:snapToGrid w:val="0"/>
          <w:sz w:val="24"/>
          <w:szCs w:val="24"/>
          <w:lang w:val="en-GB"/>
        </w:rPr>
        <w:tab/>
      </w:r>
      <w:r w:rsidR="00385C5D" w:rsidRPr="003220A5">
        <w:rPr>
          <w:rFonts w:ascii="Times New Roman" w:hAnsi="Times New Roman" w:cs="Times New Roman"/>
          <w:snapToGrid w:val="0"/>
          <w:sz w:val="24"/>
          <w:szCs w:val="24"/>
          <w:lang w:val="en-GB"/>
        </w:rPr>
        <w:t>Output Document</w:t>
      </w:r>
    </w:p>
    <w:p w14:paraId="19E086F8" w14:textId="4D2780B2" w:rsidR="00CB798F" w:rsidRPr="003220A5"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Title:</w:t>
      </w:r>
      <w:r w:rsidRPr="003220A5">
        <w:rPr>
          <w:rFonts w:ascii="Times New Roman" w:hAnsi="Times New Roman" w:cs="Times New Roman"/>
          <w:snapToGrid w:val="0"/>
          <w:lang w:val="en-GB"/>
        </w:rPr>
        <w:tab/>
      </w:r>
      <w:r w:rsidR="004C352E" w:rsidRPr="003220A5">
        <w:rPr>
          <w:rFonts w:ascii="Times New Roman" w:hAnsi="Times New Roman" w:cs="Times New Roman"/>
          <w:snapToGrid w:val="0"/>
          <w:lang w:val="en-GB"/>
        </w:rPr>
        <w:fldChar w:fldCharType="begin"/>
      </w:r>
      <w:r w:rsidR="004C352E" w:rsidRPr="003220A5">
        <w:rPr>
          <w:rFonts w:ascii="Times New Roman" w:hAnsi="Times New Roman" w:cs="Times New Roman"/>
          <w:snapToGrid w:val="0"/>
          <w:lang w:val="en-GB"/>
        </w:rPr>
        <w:instrText xml:space="preserve"> TITLE  \* MERGEFORMAT </w:instrText>
      </w:r>
      <w:r w:rsidR="004C352E" w:rsidRPr="003220A5">
        <w:rPr>
          <w:rFonts w:ascii="Times New Roman" w:hAnsi="Times New Roman" w:cs="Times New Roman"/>
          <w:snapToGrid w:val="0"/>
          <w:lang w:val="en-GB"/>
        </w:rPr>
        <w:fldChar w:fldCharType="separate"/>
      </w:r>
      <w:r w:rsidR="00532FD0">
        <w:rPr>
          <w:rFonts w:ascii="Times New Roman" w:hAnsi="Times New Roman" w:cs="Times New Roman"/>
          <w:snapToGrid w:val="0"/>
          <w:lang w:val="en-GB"/>
        </w:rPr>
        <w:t>Technologies under consideration on ISO/IEC 23090-13 VDI</w:t>
      </w:r>
      <w:r w:rsidR="004C352E" w:rsidRPr="003220A5">
        <w:rPr>
          <w:rFonts w:ascii="Times New Roman" w:hAnsi="Times New Roman" w:cs="Times New Roman"/>
          <w:snapToGrid w:val="0"/>
          <w:lang w:val="en-GB"/>
        </w:rPr>
        <w:fldChar w:fldCharType="end"/>
      </w:r>
    </w:p>
    <w:p w14:paraId="5C1A346D" w14:textId="189819F4" w:rsidR="00FF2653" w:rsidRPr="003220A5"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Status:</w:t>
      </w:r>
      <w:r w:rsidRPr="003220A5">
        <w:rPr>
          <w:rFonts w:ascii="Times New Roman" w:hAnsi="Times New Roman" w:cs="Times New Roman"/>
          <w:snapToGrid w:val="0"/>
          <w:lang w:val="en-GB"/>
        </w:rPr>
        <w:tab/>
      </w:r>
      <w:r w:rsidR="00385C5D" w:rsidRPr="003220A5">
        <w:rPr>
          <w:rFonts w:ascii="Times New Roman" w:hAnsi="Times New Roman" w:cs="Times New Roman"/>
          <w:snapToGrid w:val="0"/>
          <w:lang w:val="en-GB"/>
        </w:rPr>
        <w:t>Approved</w:t>
      </w:r>
    </w:p>
    <w:p w14:paraId="1718C661" w14:textId="2B3530A1"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Date</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document:</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SAVEDATE  \@ "yyyy-MM-dd" </w:instrText>
      </w:r>
      <w:r w:rsidR="00C955C7" w:rsidRPr="003220A5">
        <w:rPr>
          <w:rFonts w:ascii="Times New Roman" w:hAnsi="Times New Roman" w:cs="Times New Roman"/>
          <w:snapToGrid w:val="0"/>
          <w:sz w:val="24"/>
          <w:szCs w:val="24"/>
          <w:lang w:val="en-GB"/>
        </w:rPr>
        <w:fldChar w:fldCharType="separate"/>
      </w:r>
      <w:r w:rsidR="008631D4">
        <w:rPr>
          <w:rFonts w:ascii="Times New Roman" w:hAnsi="Times New Roman" w:cs="Times New Roman"/>
          <w:noProof/>
          <w:snapToGrid w:val="0"/>
          <w:sz w:val="24"/>
          <w:szCs w:val="24"/>
          <w:lang w:val="en-GB"/>
        </w:rPr>
        <w:t>2023-10-25</w:t>
      </w:r>
      <w:r w:rsidR="00C955C7" w:rsidRPr="003220A5">
        <w:rPr>
          <w:rFonts w:ascii="Times New Roman" w:hAnsi="Times New Roman" w:cs="Times New Roman"/>
          <w:snapToGrid w:val="0"/>
          <w:sz w:val="24"/>
          <w:szCs w:val="24"/>
          <w:lang w:val="en-GB"/>
        </w:rPr>
        <w:fldChar w:fldCharType="end"/>
      </w:r>
    </w:p>
    <w:p w14:paraId="254323E8" w14:textId="322B67C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Source:</w:t>
      </w:r>
      <w:r w:rsidRPr="003220A5">
        <w:rPr>
          <w:rFonts w:ascii="Times New Roman" w:hAnsi="Times New Roman" w:cs="Times New Roman"/>
          <w:snapToGrid w:val="0"/>
          <w:sz w:val="24"/>
          <w:szCs w:val="24"/>
          <w:lang w:val="en-GB"/>
        </w:rPr>
        <w:tab/>
        <w:t>ISO/IEC JTC 1/SC 29/</w:t>
      </w:r>
      <w:r w:rsidR="00540DEA" w:rsidRPr="003220A5">
        <w:rPr>
          <w:rFonts w:ascii="Times New Roman" w:hAnsi="Times New Roman" w:cs="Times New Roman"/>
          <w:snapToGrid w:val="0"/>
          <w:sz w:val="24"/>
          <w:szCs w:val="24"/>
          <w:lang w:val="en-GB"/>
        </w:rPr>
        <w:t>WG 03</w:t>
      </w:r>
    </w:p>
    <w:p w14:paraId="6AB1DF60" w14:textId="58383F5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No.</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pages:</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NUMPAGES  \* Arabic </w:instrText>
      </w:r>
      <w:r w:rsidR="00C955C7" w:rsidRPr="003220A5">
        <w:rPr>
          <w:rFonts w:ascii="Times New Roman" w:hAnsi="Times New Roman" w:cs="Times New Roman"/>
          <w:snapToGrid w:val="0"/>
          <w:sz w:val="24"/>
          <w:szCs w:val="24"/>
          <w:lang w:val="en-GB"/>
        </w:rPr>
        <w:fldChar w:fldCharType="separate"/>
      </w:r>
      <w:r w:rsidR="00532FD0">
        <w:rPr>
          <w:rFonts w:ascii="Times New Roman" w:hAnsi="Times New Roman" w:cs="Times New Roman"/>
          <w:noProof/>
          <w:snapToGrid w:val="0"/>
          <w:sz w:val="24"/>
          <w:szCs w:val="24"/>
          <w:lang w:val="en-GB"/>
        </w:rPr>
        <w:t>14</w:t>
      </w:r>
      <w:r w:rsidR="00C955C7" w:rsidRPr="003220A5">
        <w:rPr>
          <w:rFonts w:ascii="Times New Roman" w:hAnsi="Times New Roman" w:cs="Times New Roman"/>
          <w:snapToGrid w:val="0"/>
          <w:sz w:val="24"/>
          <w:szCs w:val="24"/>
          <w:lang w:val="en-GB"/>
        </w:rPr>
        <w:fldChar w:fldCharType="end"/>
      </w:r>
      <w:r w:rsidRPr="003220A5">
        <w:rPr>
          <w:rFonts w:ascii="Times New Roman" w:hAnsi="Times New Roman" w:cs="Times New Roman"/>
          <w:snapToGrid w:val="0"/>
          <w:sz w:val="24"/>
          <w:szCs w:val="24"/>
          <w:lang w:val="en-GB"/>
        </w:rPr>
        <w:t xml:space="preserve"> (with cover</w:t>
      </w:r>
      <w:r w:rsidRPr="003220A5">
        <w:rPr>
          <w:rFonts w:ascii="Times New Roman" w:hAnsi="Times New Roman" w:cs="Times New Roman"/>
          <w:snapToGrid w:val="0"/>
          <w:spacing w:val="-10"/>
          <w:sz w:val="24"/>
          <w:szCs w:val="24"/>
          <w:lang w:val="en-GB"/>
        </w:rPr>
        <w:t xml:space="preserve"> </w:t>
      </w:r>
      <w:r w:rsidRPr="003220A5">
        <w:rPr>
          <w:rFonts w:ascii="Times New Roman" w:hAnsi="Times New Roman" w:cs="Times New Roman"/>
          <w:snapToGrid w:val="0"/>
          <w:sz w:val="24"/>
          <w:szCs w:val="24"/>
          <w:lang w:val="en-GB"/>
        </w:rPr>
        <w:t>page)</w:t>
      </w:r>
    </w:p>
    <w:p w14:paraId="60A86B64" w14:textId="0CFFD4C0" w:rsidR="00FF2653" w:rsidRPr="003220A5" w:rsidRDefault="00FF2653"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Email</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Convenor:</w:t>
      </w:r>
      <w:r w:rsidRPr="003220A5">
        <w:rPr>
          <w:rFonts w:ascii="Times New Roman" w:hAnsi="Times New Roman" w:cs="Times New Roman"/>
          <w:snapToGrid w:val="0"/>
          <w:sz w:val="24"/>
          <w:szCs w:val="24"/>
          <w:lang w:val="en-GB"/>
        </w:rPr>
        <w:tab/>
      </w:r>
      <w:proofErr w:type="spellStart"/>
      <w:r w:rsidR="000C78E6" w:rsidRPr="003220A5">
        <w:rPr>
          <w:rFonts w:ascii="Times New Roman" w:hAnsi="Times New Roman" w:cs="Times New Roman"/>
          <w:snapToGrid w:val="0"/>
          <w:sz w:val="24"/>
          <w:szCs w:val="24"/>
          <w:lang w:val="en-GB"/>
        </w:rPr>
        <w:t>young.L</w:t>
      </w:r>
      <w:proofErr w:type="spellEnd"/>
      <w:r w:rsidR="00196997" w:rsidRPr="003220A5">
        <w:rPr>
          <w:rFonts w:ascii="Times New Roman" w:hAnsi="Times New Roman" w:cs="Times New Roman"/>
          <w:snapToGrid w:val="0"/>
          <w:sz w:val="24"/>
          <w:szCs w:val="24"/>
          <w:lang w:val="en-GB"/>
        </w:rPr>
        <w:t xml:space="preserve"> </w:t>
      </w:r>
      <w:r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proofErr w:type="spellStart"/>
      <w:r w:rsidR="00196997" w:rsidRPr="003220A5">
        <w:rPr>
          <w:rFonts w:ascii="Times New Roman" w:hAnsi="Times New Roman" w:cs="Times New Roman"/>
          <w:snapToGrid w:val="0"/>
          <w:sz w:val="24"/>
          <w:szCs w:val="24"/>
          <w:lang w:val="en-GB"/>
        </w:rPr>
        <w:t>samsung</w:t>
      </w:r>
      <w:proofErr w:type="spellEnd"/>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com</w:t>
      </w:r>
    </w:p>
    <w:p w14:paraId="1FFAF59B" w14:textId="3DA7C880" w:rsidR="00CB798F" w:rsidRPr="003220A5"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3220A5">
        <w:rPr>
          <w:rFonts w:ascii="Times New Roman" w:hAnsi="Times New Roman" w:cs="Times New Roman"/>
          <w:b/>
          <w:snapToGrid w:val="0"/>
          <w:sz w:val="24"/>
          <w:szCs w:val="24"/>
          <w:lang w:val="en-GB"/>
        </w:rPr>
        <w:t>Committee</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URL:</w:t>
      </w:r>
      <w:r w:rsidRPr="003220A5">
        <w:rPr>
          <w:rFonts w:ascii="Times New Roman" w:hAnsi="Times New Roman" w:cs="Times New Roman"/>
          <w:snapToGrid w:val="0"/>
          <w:sz w:val="24"/>
          <w:szCs w:val="24"/>
          <w:lang w:val="en-GB"/>
        </w:rPr>
        <w:tab/>
      </w:r>
      <w:hyperlink r:id="rId12" w:history="1">
        <w:r w:rsidR="000C78E6" w:rsidRPr="003220A5">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3220A5" w:rsidRDefault="00F03F9B">
      <w:pPr>
        <w:tabs>
          <w:tab w:val="left" w:pos="3099"/>
        </w:tabs>
        <w:ind w:left="104"/>
        <w:rPr>
          <w:color w:val="0000EE"/>
          <w:w w:val="120"/>
          <w:sz w:val="24"/>
          <w:u w:val="single" w:color="0000EE"/>
          <w:lang w:val="en-GB"/>
        </w:rPr>
      </w:pPr>
    </w:p>
    <w:p w14:paraId="71F3EE19" w14:textId="77777777" w:rsidR="00F03F9B" w:rsidRPr="003220A5" w:rsidRDefault="00F03F9B">
      <w:pPr>
        <w:tabs>
          <w:tab w:val="left" w:pos="3099"/>
        </w:tabs>
        <w:ind w:left="104"/>
        <w:rPr>
          <w:color w:val="0000EE"/>
          <w:w w:val="120"/>
          <w:sz w:val="24"/>
          <w:u w:val="single" w:color="0000EE"/>
          <w:lang w:val="en-GB"/>
        </w:rPr>
        <w:sectPr w:rsidR="00F03F9B" w:rsidRPr="003220A5">
          <w:type w:val="continuous"/>
          <w:pgSz w:w="11900" w:h="16840"/>
          <w:pgMar w:top="540" w:right="980" w:bottom="280" w:left="1000" w:header="720" w:footer="720" w:gutter="0"/>
          <w:cols w:space="720"/>
        </w:sectPr>
      </w:pPr>
    </w:p>
    <w:p w14:paraId="5D542300" w14:textId="30A58F6B"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lastRenderedPageBreak/>
        <w:t>INTERNATIONAL ORGANI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 FOR STANDARDI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w:t>
      </w:r>
    </w:p>
    <w:p w14:paraId="7FCF95DB" w14:textId="77777777"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ORGANISATION INTERNATIONALE DE NORMALISATION</w:t>
      </w:r>
    </w:p>
    <w:p w14:paraId="0D92B76F" w14:textId="2C7DB9CE"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00EF2D59" w:rsidRPr="003220A5">
        <w:rPr>
          <w:rFonts w:ascii="Times New Roman" w:eastAsia="SimSun" w:hAnsi="Times New Roman" w:cs="Times New Roman"/>
          <w:b/>
          <w:sz w:val="28"/>
          <w:szCs w:val="24"/>
          <w:lang w:val="en-GB" w:eastAsia="zh-CN"/>
        </w:rPr>
        <w:t xml:space="preserve"> MPEG SYSTEMS</w:t>
      </w:r>
    </w:p>
    <w:p w14:paraId="54CED6D6" w14:textId="042EEC8C" w:rsidR="00385C5D" w:rsidRPr="003220A5" w:rsidRDefault="00385C5D" w:rsidP="00385C5D">
      <w:pPr>
        <w:widowControl/>
        <w:jc w:val="right"/>
        <w:rPr>
          <w:rFonts w:ascii="Times New Roman" w:eastAsia="SimSun" w:hAnsi="Times New Roman" w:cs="Times New Roman"/>
          <w:b/>
          <w:sz w:val="4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Pr="003220A5">
        <w:rPr>
          <w:rFonts w:ascii="Times New Roman" w:eastAsia="SimSun" w:hAnsi="Times New Roman" w:cs="Times New Roman"/>
          <w:b/>
          <w:sz w:val="28"/>
          <w:szCs w:val="24"/>
          <w:lang w:val="en-GB" w:eastAsia="zh-CN"/>
        </w:rPr>
        <w:t xml:space="preserve"> </w:t>
      </w:r>
      <w:r w:rsidRPr="003220A5">
        <w:rPr>
          <w:rFonts w:ascii="Times New Roman" w:eastAsia="SimSun" w:hAnsi="Times New Roman" w:cs="Times New Roman"/>
          <w:b/>
          <w:sz w:val="48"/>
          <w:szCs w:val="24"/>
          <w:lang w:val="en-GB" w:eastAsia="zh-CN"/>
        </w:rPr>
        <w:t>N</w:t>
      </w:r>
      <w:r w:rsidR="004C352E" w:rsidRPr="003220A5">
        <w:rPr>
          <w:rFonts w:ascii="Times New Roman" w:eastAsia="SimSun" w:hAnsi="Times New Roman" w:cs="Times New Roman"/>
          <w:b/>
          <w:sz w:val="48"/>
          <w:szCs w:val="24"/>
          <w:lang w:val="en-GB" w:eastAsia="zh-CN"/>
        </w:rPr>
        <w:fldChar w:fldCharType="begin"/>
      </w:r>
      <w:r w:rsidR="004C352E" w:rsidRPr="003220A5">
        <w:rPr>
          <w:rFonts w:ascii="Times New Roman" w:eastAsia="SimSun" w:hAnsi="Times New Roman" w:cs="Times New Roman"/>
          <w:b/>
          <w:sz w:val="48"/>
          <w:szCs w:val="24"/>
          <w:lang w:val="en-GB" w:eastAsia="zh-CN"/>
        </w:rPr>
        <w:instrText xml:space="preserve"> DOCPROPERTY "WGNumber" \* MERGEFORMAT </w:instrText>
      </w:r>
      <w:r w:rsidR="004C352E" w:rsidRPr="003220A5">
        <w:rPr>
          <w:rFonts w:ascii="Times New Roman" w:eastAsia="SimSun" w:hAnsi="Times New Roman" w:cs="Times New Roman"/>
          <w:b/>
          <w:sz w:val="48"/>
          <w:szCs w:val="24"/>
          <w:lang w:val="en-GB" w:eastAsia="zh-CN"/>
        </w:rPr>
        <w:fldChar w:fldCharType="separate"/>
      </w:r>
      <w:r w:rsidR="00532FD0">
        <w:rPr>
          <w:rFonts w:ascii="Times New Roman" w:eastAsia="SimSun" w:hAnsi="Times New Roman" w:cs="Times New Roman"/>
          <w:b/>
          <w:sz w:val="48"/>
          <w:szCs w:val="24"/>
          <w:lang w:val="en-GB" w:eastAsia="zh-CN"/>
        </w:rPr>
        <w:t>1044</w:t>
      </w:r>
      <w:r w:rsidR="004C352E" w:rsidRPr="003220A5">
        <w:rPr>
          <w:rFonts w:ascii="Times New Roman" w:eastAsia="SimSun" w:hAnsi="Times New Roman" w:cs="Times New Roman"/>
          <w:b/>
          <w:sz w:val="48"/>
          <w:szCs w:val="24"/>
          <w:lang w:val="en-GB" w:eastAsia="zh-CN"/>
        </w:rPr>
        <w:fldChar w:fldCharType="end"/>
      </w:r>
    </w:p>
    <w:p w14:paraId="40403B12" w14:textId="0F08BABA" w:rsidR="00954B0D" w:rsidRPr="003220A5" w:rsidRDefault="00BC1590" w:rsidP="004C352E">
      <w:pPr>
        <w:widowControl/>
        <w:spacing w:after="480"/>
        <w:jc w:val="right"/>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fldChar w:fldCharType="begin"/>
      </w:r>
      <w:r w:rsidRPr="003220A5">
        <w:rPr>
          <w:rFonts w:ascii="Times New Roman" w:eastAsia="SimSun" w:hAnsi="Times New Roman" w:cs="Times New Roman"/>
          <w:b/>
          <w:sz w:val="28"/>
          <w:szCs w:val="24"/>
          <w:lang w:val="en-GB" w:eastAsia="zh-CN"/>
        </w:rPr>
        <w:instrText xml:space="preserve"> SAVEDATE \@ "MMMM yyyy" \* MERGEFORMAT </w:instrText>
      </w:r>
      <w:r w:rsidRPr="003220A5">
        <w:rPr>
          <w:rFonts w:ascii="Times New Roman" w:eastAsia="SimSun" w:hAnsi="Times New Roman" w:cs="Times New Roman"/>
          <w:b/>
          <w:sz w:val="28"/>
          <w:szCs w:val="24"/>
          <w:lang w:val="en-GB" w:eastAsia="zh-CN"/>
        </w:rPr>
        <w:fldChar w:fldCharType="separate"/>
      </w:r>
      <w:r w:rsidR="008631D4">
        <w:rPr>
          <w:rFonts w:ascii="Times New Roman" w:eastAsia="SimSun" w:hAnsi="Times New Roman" w:cs="Times New Roman"/>
          <w:b/>
          <w:noProof/>
          <w:sz w:val="28"/>
          <w:szCs w:val="24"/>
          <w:lang w:val="en-GB" w:eastAsia="zh-CN"/>
        </w:rPr>
        <w:t>October 2023</w:t>
      </w:r>
      <w:r w:rsidRPr="003220A5">
        <w:rPr>
          <w:rFonts w:ascii="Times New Roman" w:eastAsia="SimSun" w:hAnsi="Times New Roman" w:cs="Times New Roman"/>
          <w:b/>
          <w:sz w:val="28"/>
          <w:szCs w:val="24"/>
          <w:lang w:val="en-GB" w:eastAsia="zh-CN"/>
        </w:rPr>
        <w:fldChar w:fldCharType="end"/>
      </w:r>
      <w:r w:rsidR="00954B0D" w:rsidRPr="003220A5">
        <w:rPr>
          <w:rFonts w:ascii="Times New Roman" w:eastAsia="SimSun" w:hAnsi="Times New Roman" w:cs="Times New Roman"/>
          <w:b/>
          <w:sz w:val="28"/>
          <w:szCs w:val="24"/>
          <w:lang w:val="en-GB" w:eastAsia="zh-CN"/>
        </w:rPr>
        <w:t xml:space="preserve">, </w:t>
      </w:r>
      <w:r w:rsidR="00EC3E08">
        <w:rPr>
          <w:rFonts w:ascii="Times New Roman" w:eastAsia="SimSun" w:hAnsi="Times New Roman" w:cs="Times New Roman"/>
          <w:b/>
          <w:sz w:val="28"/>
          <w:szCs w:val="24"/>
          <w:lang w:val="en-GB" w:eastAsia="zh-CN"/>
        </w:rPr>
        <w:t>Hanover</w:t>
      </w:r>
      <w:r w:rsidR="00B152DB">
        <w:rPr>
          <w:rFonts w:ascii="Times New Roman" w:eastAsia="SimSun" w:hAnsi="Times New Roman" w:cs="Times New Roman"/>
          <w:b/>
          <w:sz w:val="28"/>
          <w:szCs w:val="24"/>
          <w:lang w:val="en-GB" w:eastAsia="zh-CN"/>
        </w:rPr>
        <w:t xml:space="preserve">, </w:t>
      </w:r>
      <w:r w:rsidR="00EC3E08">
        <w:rPr>
          <w:rFonts w:ascii="Times New Roman" w:eastAsia="SimSun" w:hAnsi="Times New Roman" w:cs="Times New Roman"/>
          <w:b/>
          <w:sz w:val="28"/>
          <w:szCs w:val="24"/>
          <w:lang w:val="en-GB" w:eastAsia="zh-CN"/>
        </w:rPr>
        <w:t>DE</w:t>
      </w:r>
    </w:p>
    <w:tbl>
      <w:tblPr>
        <w:tblW w:w="10169" w:type="dxa"/>
        <w:tblLook w:val="01E0" w:firstRow="1" w:lastRow="1" w:firstColumn="1" w:lastColumn="1" w:noHBand="0" w:noVBand="0"/>
      </w:tblPr>
      <w:tblGrid>
        <w:gridCol w:w="1890"/>
        <w:gridCol w:w="8279"/>
      </w:tblGrid>
      <w:tr w:rsidR="00954B0D" w:rsidRPr="003220A5" w14:paraId="643E3AD1" w14:textId="77777777" w:rsidTr="00954B0D">
        <w:tc>
          <w:tcPr>
            <w:tcW w:w="1890" w:type="dxa"/>
            <w:hideMark/>
          </w:tcPr>
          <w:p w14:paraId="08C6B0FD"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Title</w:t>
            </w:r>
          </w:p>
        </w:tc>
        <w:tc>
          <w:tcPr>
            <w:tcW w:w="8279" w:type="dxa"/>
            <w:hideMark/>
          </w:tcPr>
          <w:p w14:paraId="498090C2" w14:textId="3CA593D0" w:rsidR="00954B0D" w:rsidRPr="003220A5" w:rsidRDefault="004C352E">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TITLE  \* MERGEFORMAT </w:instrText>
            </w:r>
            <w:r w:rsidRPr="003220A5">
              <w:rPr>
                <w:rFonts w:ascii="Times New Roman" w:hAnsi="Times New Roman" w:cs="Times New Roman"/>
                <w:b/>
                <w:sz w:val="24"/>
                <w:szCs w:val="24"/>
                <w:lang w:val="en-GB"/>
              </w:rPr>
              <w:fldChar w:fldCharType="separate"/>
            </w:r>
            <w:r w:rsidR="00532FD0">
              <w:rPr>
                <w:rFonts w:ascii="Times New Roman" w:hAnsi="Times New Roman" w:cs="Times New Roman"/>
                <w:b/>
                <w:sz w:val="24"/>
                <w:szCs w:val="24"/>
                <w:lang w:val="en-GB"/>
              </w:rPr>
              <w:t>Technologies under consideration on ISO/IEC 23090-13 VDI</w:t>
            </w:r>
            <w:r w:rsidRPr="003220A5">
              <w:rPr>
                <w:rFonts w:ascii="Times New Roman" w:hAnsi="Times New Roman" w:cs="Times New Roman"/>
                <w:b/>
                <w:sz w:val="24"/>
                <w:szCs w:val="24"/>
                <w:lang w:val="en-GB"/>
              </w:rPr>
              <w:fldChar w:fldCharType="end"/>
            </w:r>
          </w:p>
        </w:tc>
      </w:tr>
      <w:tr w:rsidR="00954B0D" w:rsidRPr="003220A5" w14:paraId="4B5EB911" w14:textId="77777777" w:rsidTr="00954B0D">
        <w:tc>
          <w:tcPr>
            <w:tcW w:w="1890" w:type="dxa"/>
            <w:hideMark/>
          </w:tcPr>
          <w:p w14:paraId="47775072"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Source</w:t>
            </w:r>
          </w:p>
        </w:tc>
        <w:tc>
          <w:tcPr>
            <w:tcW w:w="8279" w:type="dxa"/>
            <w:hideMark/>
          </w:tcPr>
          <w:p w14:paraId="47560DDD" w14:textId="01F3D45C" w:rsidR="00954B0D" w:rsidRPr="003220A5" w:rsidRDefault="00540DEA">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WG 03</w:t>
            </w:r>
            <w:r w:rsidR="00954B0D" w:rsidRPr="003220A5">
              <w:rPr>
                <w:rFonts w:ascii="Times New Roman" w:hAnsi="Times New Roman" w:cs="Times New Roman"/>
                <w:b/>
                <w:sz w:val="24"/>
                <w:szCs w:val="24"/>
                <w:lang w:val="en-GB"/>
              </w:rPr>
              <w:t xml:space="preserve">, MPEG </w:t>
            </w:r>
            <w:r w:rsidR="00F419DA" w:rsidRPr="003220A5">
              <w:rPr>
                <w:rFonts w:ascii="Times New Roman" w:hAnsi="Times New Roman" w:cs="Times New Roman"/>
                <w:b/>
                <w:sz w:val="24"/>
                <w:szCs w:val="24"/>
                <w:lang w:val="en-GB"/>
              </w:rPr>
              <w:t>Systems</w:t>
            </w:r>
          </w:p>
        </w:tc>
      </w:tr>
      <w:tr w:rsidR="00954B0D" w:rsidRPr="003220A5" w14:paraId="2460E6B8" w14:textId="77777777" w:rsidTr="00954B0D">
        <w:tc>
          <w:tcPr>
            <w:tcW w:w="1890" w:type="dxa"/>
            <w:hideMark/>
          </w:tcPr>
          <w:p w14:paraId="0BEE9C9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Status</w:t>
            </w:r>
          </w:p>
        </w:tc>
        <w:tc>
          <w:tcPr>
            <w:tcW w:w="8279" w:type="dxa"/>
            <w:hideMark/>
          </w:tcPr>
          <w:p w14:paraId="5BFA176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Approved</w:t>
            </w:r>
          </w:p>
        </w:tc>
      </w:tr>
      <w:tr w:rsidR="00954B0D" w:rsidRPr="003220A5" w14:paraId="21EE3B70" w14:textId="77777777" w:rsidTr="00954B0D">
        <w:tc>
          <w:tcPr>
            <w:tcW w:w="1890" w:type="dxa"/>
            <w:hideMark/>
          </w:tcPr>
          <w:p w14:paraId="05DB2EE2" w14:textId="77777777" w:rsidR="00954B0D" w:rsidRPr="003220A5" w:rsidRDefault="00954B0D"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Serial Number</w:t>
            </w:r>
          </w:p>
        </w:tc>
        <w:tc>
          <w:tcPr>
            <w:tcW w:w="8279" w:type="dxa"/>
            <w:hideMark/>
          </w:tcPr>
          <w:p w14:paraId="44A25045" w14:textId="08D5DA52" w:rsidR="00954B0D" w:rsidRPr="003220A5" w:rsidRDefault="004C352E"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DOCPROPERTY "MDMSNumber" \* MERGEFORMAT </w:instrText>
            </w:r>
            <w:r w:rsidRPr="003220A5">
              <w:rPr>
                <w:rFonts w:ascii="Times New Roman" w:hAnsi="Times New Roman" w:cs="Times New Roman"/>
                <w:b/>
                <w:sz w:val="24"/>
                <w:szCs w:val="24"/>
                <w:lang w:val="en-GB"/>
              </w:rPr>
              <w:fldChar w:fldCharType="separate"/>
            </w:r>
            <w:r w:rsidR="00532FD0">
              <w:rPr>
                <w:rFonts w:ascii="Times New Roman" w:hAnsi="Times New Roman" w:cs="Times New Roman"/>
                <w:b/>
                <w:sz w:val="24"/>
                <w:szCs w:val="24"/>
                <w:lang w:val="en-GB"/>
              </w:rPr>
              <w:t>23197</w:t>
            </w:r>
            <w:r w:rsidRPr="003220A5">
              <w:rPr>
                <w:rFonts w:ascii="Times New Roman" w:hAnsi="Times New Roman" w:cs="Times New Roman"/>
                <w:b/>
                <w:sz w:val="24"/>
                <w:szCs w:val="24"/>
                <w:lang w:val="en-GB"/>
              </w:rPr>
              <w:fldChar w:fldCharType="end"/>
            </w:r>
          </w:p>
        </w:tc>
      </w:tr>
    </w:tbl>
    <w:p w14:paraId="0F0DC0D2" w14:textId="3F4AF3BE" w:rsidR="00FF2653" w:rsidRPr="003220A5" w:rsidRDefault="00FF2653" w:rsidP="0018563E">
      <w:pPr>
        <w:rPr>
          <w:rFonts w:ascii="Times New Roman" w:hAnsi="Times New Roman" w:cs="Times New Roman"/>
          <w:sz w:val="24"/>
          <w:lang w:val="en-GB"/>
        </w:rPr>
      </w:pPr>
    </w:p>
    <w:p w14:paraId="39759106" w14:textId="6E495437" w:rsidR="00BA60FC" w:rsidRPr="003220A5" w:rsidRDefault="00BA60FC" w:rsidP="0018563E">
      <w:pPr>
        <w:rPr>
          <w:rFonts w:ascii="Times New Roman" w:hAnsi="Times New Roman" w:cs="Times New Roman"/>
          <w:sz w:val="24"/>
          <w:lang w:val="en-GB"/>
        </w:rPr>
      </w:pPr>
    </w:p>
    <w:p w14:paraId="10FF98CD" w14:textId="77777777" w:rsidR="00BA60FC" w:rsidRPr="003220A5" w:rsidRDefault="00BA60FC" w:rsidP="0018563E">
      <w:pPr>
        <w:rPr>
          <w:rFonts w:ascii="Times New Roman" w:hAnsi="Times New Roman" w:cs="Times New Roman"/>
          <w:sz w:val="24"/>
          <w:lang w:val="en-GB"/>
        </w:rPr>
      </w:pPr>
    </w:p>
    <w:p w14:paraId="634BCA15" w14:textId="77777777" w:rsidR="00BC1590" w:rsidRPr="003220A5" w:rsidRDefault="00BC1590" w:rsidP="0018563E">
      <w:pPr>
        <w:rPr>
          <w:rFonts w:ascii="Times New Roman" w:hAnsi="Times New Roman" w:cs="Times New Roman"/>
          <w:sz w:val="24"/>
          <w:lang w:val="en-GB"/>
        </w:rPr>
      </w:pPr>
    </w:p>
    <w:p w14:paraId="676A55EF" w14:textId="7966E91B" w:rsidR="00D7540E" w:rsidRPr="003220A5" w:rsidRDefault="00D7540E" w:rsidP="00D7540E">
      <w:pPr>
        <w:pStyle w:val="Heading1"/>
      </w:pPr>
      <w:bookmarkStart w:id="0" w:name="_Toc133577446"/>
      <w:bookmarkStart w:id="1" w:name="_Toc149144890"/>
      <w:r w:rsidRPr="003220A5">
        <w:t>Introduction</w:t>
      </w:r>
      <w:bookmarkEnd w:id="0"/>
      <w:bookmarkEnd w:id="1"/>
    </w:p>
    <w:p w14:paraId="756F9F97" w14:textId="77777777" w:rsidR="00D7540E" w:rsidRPr="00D7540E" w:rsidRDefault="00D7540E" w:rsidP="00D7540E">
      <w:pPr>
        <w:rPr>
          <w:rFonts w:ascii="Times New Roman" w:hAnsi="Times New Roman" w:cs="Times New Roman"/>
          <w:sz w:val="24"/>
          <w:lang w:val="en-GB"/>
        </w:rPr>
      </w:pPr>
    </w:p>
    <w:p w14:paraId="564A6807" w14:textId="67CCF333" w:rsidR="00D7540E" w:rsidRPr="00D7540E" w:rsidRDefault="00D7540E" w:rsidP="00D7540E">
      <w:pPr>
        <w:rPr>
          <w:rFonts w:ascii="Times New Roman" w:hAnsi="Times New Roman" w:cs="Times New Roman"/>
          <w:sz w:val="24"/>
          <w:lang w:val="en-GB"/>
        </w:rPr>
      </w:pPr>
      <w:r w:rsidRPr="00D7540E">
        <w:rPr>
          <w:rFonts w:ascii="Times New Roman" w:hAnsi="Times New Roman" w:cs="Times New Roman"/>
          <w:sz w:val="24"/>
          <w:lang w:val="en-GB"/>
        </w:rPr>
        <w:t xml:space="preserve">This document collects technologies being under study for consideration in the development of the standard ISO/IEC </w:t>
      </w:r>
      <w:r w:rsidR="00DF5BBD" w:rsidRPr="00DF5BBD">
        <w:rPr>
          <w:rFonts w:ascii="Times New Roman" w:hAnsi="Times New Roman" w:cs="Times New Roman"/>
          <w:sz w:val="24"/>
          <w:lang w:val="en-GB"/>
        </w:rPr>
        <w:t>23090-13</w:t>
      </w:r>
      <w:r w:rsidRPr="00D7540E">
        <w:rPr>
          <w:rFonts w:ascii="Times New Roman" w:hAnsi="Times New Roman" w:cs="Times New Roman"/>
          <w:sz w:val="24"/>
          <w:lang w:val="en-GB"/>
        </w:rPr>
        <w:t xml:space="preserve"> </w:t>
      </w:r>
      <w:r w:rsidR="00DF5BBD">
        <w:rPr>
          <w:rFonts w:ascii="Times New Roman" w:hAnsi="Times New Roman" w:cs="Times New Roman"/>
          <w:sz w:val="24"/>
          <w:lang w:val="en-GB"/>
        </w:rPr>
        <w:t>Video Decoder Interface</w:t>
      </w:r>
    </w:p>
    <w:p w14:paraId="7F85BE43" w14:textId="77777777" w:rsidR="00D7540E" w:rsidRPr="00D7540E" w:rsidRDefault="00D7540E" w:rsidP="00D7540E">
      <w:pPr>
        <w:rPr>
          <w:rFonts w:ascii="Times New Roman" w:hAnsi="Times New Roman" w:cs="Times New Roman"/>
          <w:sz w:val="24"/>
          <w:lang w:val="en-GB"/>
        </w:rPr>
      </w:pPr>
    </w:p>
    <w:p w14:paraId="48E11BDB" w14:textId="77777777" w:rsidR="00D7540E" w:rsidRPr="00D7540E" w:rsidRDefault="00D7540E" w:rsidP="00D7540E">
      <w:pPr>
        <w:rPr>
          <w:rFonts w:ascii="Times New Roman" w:hAnsi="Times New Roman" w:cs="Times New Roman"/>
          <w:sz w:val="24"/>
          <w:lang w:val="en-GB"/>
        </w:rPr>
      </w:pPr>
    </w:p>
    <w:p w14:paraId="7EF682C9" w14:textId="10B12D87" w:rsidR="00D7540E" w:rsidRPr="003220A5" w:rsidRDefault="00D7540E" w:rsidP="00D7540E">
      <w:pPr>
        <w:pStyle w:val="Heading1"/>
      </w:pPr>
      <w:bookmarkStart w:id="2" w:name="_Toc133577447"/>
      <w:bookmarkStart w:id="3" w:name="_Toc149144891"/>
      <w:r w:rsidRPr="003220A5">
        <w:t>Table of content</w:t>
      </w:r>
      <w:bookmarkEnd w:id="2"/>
      <w:bookmarkEnd w:id="3"/>
    </w:p>
    <w:p w14:paraId="701AE744" w14:textId="77777777" w:rsidR="00D7540E" w:rsidRPr="003220A5" w:rsidRDefault="00D7540E" w:rsidP="00D7540E">
      <w:pPr>
        <w:pStyle w:val="Heading1"/>
      </w:pPr>
    </w:p>
    <w:p w14:paraId="602166D4" w14:textId="05468C5D" w:rsidR="00532FD0" w:rsidRDefault="00D7540E">
      <w:pPr>
        <w:pStyle w:val="TOC1"/>
        <w:rPr>
          <w:rFonts w:asciiTheme="minorHAnsi" w:eastAsiaTheme="minorEastAsia" w:hAnsiTheme="minorHAnsi" w:cstheme="minorBidi"/>
          <w:noProof/>
          <w:lang w:eastAsia="zh-CN"/>
        </w:rPr>
      </w:pPr>
      <w:r w:rsidRPr="003220A5">
        <w:rPr>
          <w:rFonts w:ascii="Times New Roman" w:hAnsi="Times New Roman" w:cs="Times New Roman"/>
          <w:sz w:val="24"/>
          <w:lang w:val="en-GB"/>
        </w:rPr>
        <w:fldChar w:fldCharType="begin"/>
      </w:r>
      <w:r w:rsidRPr="003220A5">
        <w:rPr>
          <w:rFonts w:ascii="Times New Roman" w:hAnsi="Times New Roman" w:cs="Times New Roman"/>
          <w:sz w:val="24"/>
          <w:lang w:val="en-GB"/>
        </w:rPr>
        <w:instrText xml:space="preserve"> TOC \o "1-1" \h \z \u </w:instrText>
      </w:r>
      <w:r w:rsidRPr="003220A5">
        <w:rPr>
          <w:rFonts w:ascii="Times New Roman" w:hAnsi="Times New Roman" w:cs="Times New Roman"/>
          <w:sz w:val="24"/>
          <w:lang w:val="en-GB"/>
        </w:rPr>
        <w:fldChar w:fldCharType="separate"/>
      </w:r>
      <w:hyperlink w:anchor="_Toc149144890" w:history="1">
        <w:r w:rsidR="00532FD0" w:rsidRPr="000F146A">
          <w:rPr>
            <w:rStyle w:val="Hyperlink"/>
            <w:noProof/>
          </w:rPr>
          <w:t>Introduction</w:t>
        </w:r>
        <w:r w:rsidR="00532FD0">
          <w:rPr>
            <w:noProof/>
            <w:webHidden/>
          </w:rPr>
          <w:tab/>
        </w:r>
        <w:r w:rsidR="00532FD0">
          <w:rPr>
            <w:noProof/>
            <w:webHidden/>
          </w:rPr>
          <w:fldChar w:fldCharType="begin"/>
        </w:r>
        <w:r w:rsidR="00532FD0">
          <w:rPr>
            <w:noProof/>
            <w:webHidden/>
          </w:rPr>
          <w:instrText xml:space="preserve"> PAGEREF _Toc149144890 \h </w:instrText>
        </w:r>
        <w:r w:rsidR="00532FD0">
          <w:rPr>
            <w:noProof/>
            <w:webHidden/>
          </w:rPr>
        </w:r>
        <w:r w:rsidR="00532FD0">
          <w:rPr>
            <w:noProof/>
            <w:webHidden/>
          </w:rPr>
          <w:fldChar w:fldCharType="separate"/>
        </w:r>
        <w:r w:rsidR="00532FD0">
          <w:rPr>
            <w:noProof/>
            <w:webHidden/>
          </w:rPr>
          <w:t>1</w:t>
        </w:r>
        <w:r w:rsidR="00532FD0">
          <w:rPr>
            <w:noProof/>
            <w:webHidden/>
          </w:rPr>
          <w:fldChar w:fldCharType="end"/>
        </w:r>
      </w:hyperlink>
    </w:p>
    <w:p w14:paraId="7C72CEB8" w14:textId="5CE9EC53" w:rsidR="00532FD0" w:rsidRDefault="008631D4">
      <w:pPr>
        <w:pStyle w:val="TOC1"/>
        <w:rPr>
          <w:rFonts w:asciiTheme="minorHAnsi" w:eastAsiaTheme="minorEastAsia" w:hAnsiTheme="minorHAnsi" w:cstheme="minorBidi"/>
          <w:noProof/>
          <w:lang w:eastAsia="zh-CN"/>
        </w:rPr>
      </w:pPr>
      <w:hyperlink w:anchor="_Toc149144891" w:history="1">
        <w:r w:rsidR="00532FD0" w:rsidRPr="000F146A">
          <w:rPr>
            <w:rStyle w:val="Hyperlink"/>
            <w:noProof/>
          </w:rPr>
          <w:t>Table of content</w:t>
        </w:r>
        <w:r w:rsidR="00532FD0">
          <w:rPr>
            <w:noProof/>
            <w:webHidden/>
          </w:rPr>
          <w:tab/>
        </w:r>
        <w:r w:rsidR="00532FD0">
          <w:rPr>
            <w:noProof/>
            <w:webHidden/>
          </w:rPr>
          <w:fldChar w:fldCharType="begin"/>
        </w:r>
        <w:r w:rsidR="00532FD0">
          <w:rPr>
            <w:noProof/>
            <w:webHidden/>
          </w:rPr>
          <w:instrText xml:space="preserve"> PAGEREF _Toc149144891 \h </w:instrText>
        </w:r>
        <w:r w:rsidR="00532FD0">
          <w:rPr>
            <w:noProof/>
            <w:webHidden/>
          </w:rPr>
        </w:r>
        <w:r w:rsidR="00532FD0">
          <w:rPr>
            <w:noProof/>
            <w:webHidden/>
          </w:rPr>
          <w:fldChar w:fldCharType="separate"/>
        </w:r>
        <w:r w:rsidR="00532FD0">
          <w:rPr>
            <w:noProof/>
            <w:webHidden/>
          </w:rPr>
          <w:t>1</w:t>
        </w:r>
        <w:r w:rsidR="00532FD0">
          <w:rPr>
            <w:noProof/>
            <w:webHidden/>
          </w:rPr>
          <w:fldChar w:fldCharType="end"/>
        </w:r>
      </w:hyperlink>
    </w:p>
    <w:p w14:paraId="5B7164C6" w14:textId="294809DF" w:rsidR="00532FD0" w:rsidRDefault="008631D4">
      <w:pPr>
        <w:pStyle w:val="TOC1"/>
        <w:tabs>
          <w:tab w:val="left" w:pos="440"/>
        </w:tabs>
        <w:rPr>
          <w:rFonts w:asciiTheme="minorHAnsi" w:eastAsiaTheme="minorEastAsia" w:hAnsiTheme="minorHAnsi" w:cstheme="minorBidi"/>
          <w:noProof/>
          <w:lang w:eastAsia="zh-CN"/>
        </w:rPr>
      </w:pPr>
      <w:hyperlink w:anchor="_Toc149144892" w:history="1">
        <w:r w:rsidR="00532FD0" w:rsidRPr="000F146A">
          <w:rPr>
            <w:rStyle w:val="Hyperlink"/>
            <w:noProof/>
          </w:rPr>
          <w:t>1.</w:t>
        </w:r>
        <w:r w:rsidR="00532FD0">
          <w:rPr>
            <w:rFonts w:asciiTheme="minorHAnsi" w:eastAsiaTheme="minorEastAsia" w:hAnsiTheme="minorHAnsi" w:cstheme="minorBidi"/>
            <w:noProof/>
            <w:lang w:eastAsia="zh-CN"/>
          </w:rPr>
          <w:tab/>
        </w:r>
        <w:r w:rsidR="00532FD0" w:rsidRPr="000F146A">
          <w:rPr>
            <w:rStyle w:val="Hyperlink"/>
            <w:noProof/>
          </w:rPr>
          <w:t>Improvements and fixes on the API extension definition (m62994)</w:t>
        </w:r>
        <w:r w:rsidR="00532FD0">
          <w:rPr>
            <w:noProof/>
            <w:webHidden/>
          </w:rPr>
          <w:tab/>
        </w:r>
        <w:r w:rsidR="00532FD0">
          <w:rPr>
            <w:noProof/>
            <w:webHidden/>
          </w:rPr>
          <w:fldChar w:fldCharType="begin"/>
        </w:r>
        <w:r w:rsidR="00532FD0">
          <w:rPr>
            <w:noProof/>
            <w:webHidden/>
          </w:rPr>
          <w:instrText xml:space="preserve"> PAGEREF _Toc149144892 \h </w:instrText>
        </w:r>
        <w:r w:rsidR="00532FD0">
          <w:rPr>
            <w:noProof/>
            <w:webHidden/>
          </w:rPr>
        </w:r>
        <w:r w:rsidR="00532FD0">
          <w:rPr>
            <w:noProof/>
            <w:webHidden/>
          </w:rPr>
          <w:fldChar w:fldCharType="separate"/>
        </w:r>
        <w:r w:rsidR="00532FD0">
          <w:rPr>
            <w:noProof/>
            <w:webHidden/>
          </w:rPr>
          <w:t>1</w:t>
        </w:r>
        <w:r w:rsidR="00532FD0">
          <w:rPr>
            <w:noProof/>
            <w:webHidden/>
          </w:rPr>
          <w:fldChar w:fldCharType="end"/>
        </w:r>
      </w:hyperlink>
    </w:p>
    <w:p w14:paraId="2833EA8E" w14:textId="5FBFC3C7" w:rsidR="00532FD0" w:rsidRDefault="008631D4">
      <w:pPr>
        <w:pStyle w:val="TOC1"/>
        <w:tabs>
          <w:tab w:val="left" w:pos="440"/>
        </w:tabs>
        <w:rPr>
          <w:rFonts w:asciiTheme="minorHAnsi" w:eastAsiaTheme="minorEastAsia" w:hAnsiTheme="minorHAnsi" w:cstheme="minorBidi"/>
          <w:noProof/>
          <w:lang w:eastAsia="zh-CN"/>
        </w:rPr>
      </w:pPr>
      <w:hyperlink w:anchor="_Toc149144893" w:history="1">
        <w:r w:rsidR="00532FD0" w:rsidRPr="000F146A">
          <w:rPr>
            <w:rStyle w:val="Hyperlink"/>
            <w:noProof/>
          </w:rPr>
          <w:t>2.</w:t>
        </w:r>
        <w:r w:rsidR="00532FD0">
          <w:rPr>
            <w:rFonts w:asciiTheme="minorHAnsi" w:eastAsiaTheme="minorEastAsia" w:hAnsiTheme="minorHAnsi" w:cstheme="minorBidi"/>
            <w:noProof/>
            <w:lang w:eastAsia="zh-CN"/>
          </w:rPr>
          <w:tab/>
        </w:r>
        <w:r w:rsidR="00532FD0" w:rsidRPr="000F146A">
          <w:rPr>
            <w:rStyle w:val="Hyperlink"/>
            <w:noProof/>
          </w:rPr>
          <w:t>About a hypothetical reference systems decoder model</w:t>
        </w:r>
        <w:r w:rsidR="00532FD0">
          <w:rPr>
            <w:noProof/>
            <w:webHidden/>
          </w:rPr>
          <w:tab/>
        </w:r>
        <w:r w:rsidR="00532FD0">
          <w:rPr>
            <w:noProof/>
            <w:webHidden/>
          </w:rPr>
          <w:fldChar w:fldCharType="begin"/>
        </w:r>
        <w:r w:rsidR="00532FD0">
          <w:rPr>
            <w:noProof/>
            <w:webHidden/>
          </w:rPr>
          <w:instrText xml:space="preserve"> PAGEREF _Toc149144893 \h </w:instrText>
        </w:r>
        <w:r w:rsidR="00532FD0">
          <w:rPr>
            <w:noProof/>
            <w:webHidden/>
          </w:rPr>
        </w:r>
        <w:r w:rsidR="00532FD0">
          <w:rPr>
            <w:noProof/>
            <w:webHidden/>
          </w:rPr>
          <w:fldChar w:fldCharType="separate"/>
        </w:r>
        <w:r w:rsidR="00532FD0">
          <w:rPr>
            <w:noProof/>
            <w:webHidden/>
          </w:rPr>
          <w:t>1</w:t>
        </w:r>
        <w:r w:rsidR="00532FD0">
          <w:rPr>
            <w:noProof/>
            <w:webHidden/>
          </w:rPr>
          <w:fldChar w:fldCharType="end"/>
        </w:r>
      </w:hyperlink>
    </w:p>
    <w:p w14:paraId="6ABA0F44" w14:textId="7731F403" w:rsidR="00532FD0" w:rsidRDefault="008631D4">
      <w:pPr>
        <w:pStyle w:val="TOC1"/>
        <w:tabs>
          <w:tab w:val="left" w:pos="440"/>
        </w:tabs>
        <w:rPr>
          <w:rFonts w:asciiTheme="minorHAnsi" w:eastAsiaTheme="minorEastAsia" w:hAnsiTheme="minorHAnsi" w:cstheme="minorBidi"/>
          <w:noProof/>
          <w:lang w:eastAsia="zh-CN"/>
        </w:rPr>
      </w:pPr>
      <w:hyperlink w:anchor="_Toc149144894" w:history="1">
        <w:r w:rsidR="00532FD0" w:rsidRPr="000F146A">
          <w:rPr>
            <w:rStyle w:val="Hyperlink"/>
            <w:noProof/>
          </w:rPr>
          <w:t>3.</w:t>
        </w:r>
        <w:r w:rsidR="00532FD0">
          <w:rPr>
            <w:rFonts w:asciiTheme="minorHAnsi" w:eastAsiaTheme="minorEastAsia" w:hAnsiTheme="minorHAnsi" w:cstheme="minorBidi"/>
            <w:noProof/>
            <w:lang w:eastAsia="zh-CN"/>
          </w:rPr>
          <w:tab/>
        </w:r>
        <w:r w:rsidR="00532FD0" w:rsidRPr="000F146A">
          <w:rPr>
            <w:rStyle w:val="Hyperlink"/>
            <w:noProof/>
          </w:rPr>
          <w:t>Starting point for a HRD-like model for VDI</w:t>
        </w:r>
        <w:r w:rsidR="00532FD0">
          <w:rPr>
            <w:noProof/>
            <w:webHidden/>
          </w:rPr>
          <w:tab/>
        </w:r>
        <w:r w:rsidR="00532FD0">
          <w:rPr>
            <w:noProof/>
            <w:webHidden/>
          </w:rPr>
          <w:fldChar w:fldCharType="begin"/>
        </w:r>
        <w:r w:rsidR="00532FD0">
          <w:rPr>
            <w:noProof/>
            <w:webHidden/>
          </w:rPr>
          <w:instrText xml:space="preserve"> PAGEREF _Toc149144894 \h </w:instrText>
        </w:r>
        <w:r w:rsidR="00532FD0">
          <w:rPr>
            <w:noProof/>
            <w:webHidden/>
          </w:rPr>
        </w:r>
        <w:r w:rsidR="00532FD0">
          <w:rPr>
            <w:noProof/>
            <w:webHidden/>
          </w:rPr>
          <w:fldChar w:fldCharType="separate"/>
        </w:r>
        <w:r w:rsidR="00532FD0">
          <w:rPr>
            <w:noProof/>
            <w:webHidden/>
          </w:rPr>
          <w:t>3</w:t>
        </w:r>
        <w:r w:rsidR="00532FD0">
          <w:rPr>
            <w:noProof/>
            <w:webHidden/>
          </w:rPr>
          <w:fldChar w:fldCharType="end"/>
        </w:r>
      </w:hyperlink>
    </w:p>
    <w:p w14:paraId="7EE8A10E" w14:textId="14E125B1" w:rsidR="00532FD0" w:rsidRDefault="008631D4">
      <w:pPr>
        <w:pStyle w:val="TOC1"/>
        <w:tabs>
          <w:tab w:val="left" w:pos="440"/>
        </w:tabs>
        <w:rPr>
          <w:rFonts w:asciiTheme="minorHAnsi" w:eastAsiaTheme="minorEastAsia" w:hAnsiTheme="minorHAnsi" w:cstheme="minorBidi"/>
          <w:noProof/>
          <w:lang w:eastAsia="zh-CN"/>
        </w:rPr>
      </w:pPr>
      <w:hyperlink w:anchor="_Toc149144895" w:history="1">
        <w:r w:rsidR="00532FD0" w:rsidRPr="000F146A">
          <w:rPr>
            <w:rStyle w:val="Hyperlink"/>
            <w:noProof/>
          </w:rPr>
          <w:t>4.</w:t>
        </w:r>
        <w:r w:rsidR="00532FD0">
          <w:rPr>
            <w:rFonts w:asciiTheme="minorHAnsi" w:eastAsiaTheme="minorEastAsia" w:hAnsiTheme="minorHAnsi" w:cstheme="minorBidi"/>
            <w:noProof/>
            <w:lang w:eastAsia="zh-CN"/>
          </w:rPr>
          <w:tab/>
        </w:r>
        <w:r w:rsidR="00532FD0" w:rsidRPr="000F146A">
          <w:rPr>
            <w:rStyle w:val="Hyperlink"/>
            <w:noProof/>
          </w:rPr>
          <w:t>Levels for the VDI system decoder model</w:t>
        </w:r>
        <w:r w:rsidR="00532FD0">
          <w:rPr>
            <w:noProof/>
            <w:webHidden/>
          </w:rPr>
          <w:tab/>
        </w:r>
        <w:r w:rsidR="00532FD0">
          <w:rPr>
            <w:noProof/>
            <w:webHidden/>
          </w:rPr>
          <w:fldChar w:fldCharType="begin"/>
        </w:r>
        <w:r w:rsidR="00532FD0">
          <w:rPr>
            <w:noProof/>
            <w:webHidden/>
          </w:rPr>
          <w:instrText xml:space="preserve"> PAGEREF _Toc149144895 \h </w:instrText>
        </w:r>
        <w:r w:rsidR="00532FD0">
          <w:rPr>
            <w:noProof/>
            <w:webHidden/>
          </w:rPr>
        </w:r>
        <w:r w:rsidR="00532FD0">
          <w:rPr>
            <w:noProof/>
            <w:webHidden/>
          </w:rPr>
          <w:fldChar w:fldCharType="separate"/>
        </w:r>
        <w:r w:rsidR="00532FD0">
          <w:rPr>
            <w:noProof/>
            <w:webHidden/>
          </w:rPr>
          <w:t>10</w:t>
        </w:r>
        <w:r w:rsidR="00532FD0">
          <w:rPr>
            <w:noProof/>
            <w:webHidden/>
          </w:rPr>
          <w:fldChar w:fldCharType="end"/>
        </w:r>
      </w:hyperlink>
    </w:p>
    <w:p w14:paraId="3D7791DE" w14:textId="69BA18E8" w:rsidR="00532FD0" w:rsidRDefault="008631D4">
      <w:pPr>
        <w:pStyle w:val="TOC1"/>
        <w:tabs>
          <w:tab w:val="left" w:pos="440"/>
        </w:tabs>
        <w:rPr>
          <w:rFonts w:asciiTheme="minorHAnsi" w:eastAsiaTheme="minorEastAsia" w:hAnsiTheme="minorHAnsi" w:cstheme="minorBidi"/>
          <w:noProof/>
          <w:lang w:eastAsia="zh-CN"/>
        </w:rPr>
      </w:pPr>
      <w:hyperlink w:anchor="_Toc149144896" w:history="1">
        <w:r w:rsidR="00532FD0" w:rsidRPr="000F146A">
          <w:rPr>
            <w:rStyle w:val="Hyperlink"/>
            <w:noProof/>
          </w:rPr>
          <w:t>5.</w:t>
        </w:r>
        <w:r w:rsidR="00532FD0">
          <w:rPr>
            <w:rFonts w:asciiTheme="minorHAnsi" w:eastAsiaTheme="minorEastAsia" w:hAnsiTheme="minorHAnsi" w:cstheme="minorBidi"/>
            <w:noProof/>
            <w:lang w:eastAsia="zh-CN"/>
          </w:rPr>
          <w:tab/>
        </w:r>
        <w:r w:rsidR="00532FD0" w:rsidRPr="000F146A">
          <w:rPr>
            <w:rStyle w:val="Hyperlink"/>
            <w:noProof/>
          </w:rPr>
          <w:t>Fixes For Inserting Function</w:t>
        </w:r>
        <w:r w:rsidR="00532FD0">
          <w:rPr>
            <w:noProof/>
            <w:webHidden/>
          </w:rPr>
          <w:tab/>
        </w:r>
        <w:r w:rsidR="00532FD0">
          <w:rPr>
            <w:noProof/>
            <w:webHidden/>
          </w:rPr>
          <w:fldChar w:fldCharType="begin"/>
        </w:r>
        <w:r w:rsidR="00532FD0">
          <w:rPr>
            <w:noProof/>
            <w:webHidden/>
          </w:rPr>
          <w:instrText xml:space="preserve"> PAGEREF _Toc149144896 \h </w:instrText>
        </w:r>
        <w:r w:rsidR="00532FD0">
          <w:rPr>
            <w:noProof/>
            <w:webHidden/>
          </w:rPr>
        </w:r>
        <w:r w:rsidR="00532FD0">
          <w:rPr>
            <w:noProof/>
            <w:webHidden/>
          </w:rPr>
          <w:fldChar w:fldCharType="separate"/>
        </w:r>
        <w:r w:rsidR="00532FD0">
          <w:rPr>
            <w:noProof/>
            <w:webHidden/>
          </w:rPr>
          <w:t>13</w:t>
        </w:r>
        <w:r w:rsidR="00532FD0">
          <w:rPr>
            <w:noProof/>
            <w:webHidden/>
          </w:rPr>
          <w:fldChar w:fldCharType="end"/>
        </w:r>
      </w:hyperlink>
    </w:p>
    <w:p w14:paraId="2E3E7174" w14:textId="2F23CE30" w:rsidR="00BC1590" w:rsidRPr="003220A5" w:rsidRDefault="00D7540E">
      <w:pPr>
        <w:rPr>
          <w:rFonts w:ascii="Times New Roman" w:hAnsi="Times New Roman" w:cs="Times New Roman"/>
          <w:sz w:val="24"/>
          <w:lang w:val="en-GB"/>
        </w:rPr>
      </w:pPr>
      <w:r w:rsidRPr="003220A5">
        <w:rPr>
          <w:rFonts w:ascii="Times New Roman" w:hAnsi="Times New Roman" w:cs="Times New Roman"/>
          <w:sz w:val="24"/>
          <w:lang w:val="en-GB"/>
        </w:rPr>
        <w:fldChar w:fldCharType="end"/>
      </w:r>
    </w:p>
    <w:p w14:paraId="0405C3C2" w14:textId="2375D5B4" w:rsidR="00A12D34" w:rsidRPr="003220A5" w:rsidRDefault="00CD694A" w:rsidP="009B5FB4">
      <w:pPr>
        <w:pStyle w:val="Heading1"/>
        <w:numPr>
          <w:ilvl w:val="0"/>
          <w:numId w:val="9"/>
        </w:numPr>
      </w:pPr>
      <w:bookmarkStart w:id="4" w:name="_Toc149144892"/>
      <w:r w:rsidRPr="003220A5">
        <w:t>Improvements and fixes on the API extension definition</w:t>
      </w:r>
      <w:r w:rsidR="00174635" w:rsidRPr="003220A5">
        <w:t xml:space="preserve"> (</w:t>
      </w:r>
      <w:r w:rsidR="00FF0E91" w:rsidRPr="003220A5">
        <w:t>m62994</w:t>
      </w:r>
      <w:r w:rsidR="00174635" w:rsidRPr="003220A5">
        <w:t>)</w:t>
      </w:r>
      <w:bookmarkEnd w:id="4"/>
    </w:p>
    <w:p w14:paraId="424813BB" w14:textId="77777777" w:rsidR="00B07FAE" w:rsidRPr="003220A5" w:rsidRDefault="00B07FAE">
      <w:pPr>
        <w:rPr>
          <w:rFonts w:ascii="Times New Roman" w:hAnsi="Times New Roman" w:cs="Times New Roman"/>
          <w:sz w:val="24"/>
          <w:lang w:val="en-GB"/>
        </w:rPr>
      </w:pPr>
    </w:p>
    <w:p w14:paraId="39B4B021" w14:textId="77777777" w:rsidR="00B07FAE" w:rsidRPr="003220A5" w:rsidRDefault="00B07FAE" w:rsidP="00B07FAE">
      <w:pPr>
        <w:rPr>
          <w:rFonts w:ascii="Times New Roman" w:hAnsi="Times New Roman" w:cs="Times New Roman"/>
          <w:sz w:val="24"/>
          <w:lang w:val="en-GB"/>
        </w:rPr>
      </w:pPr>
      <w:r w:rsidRPr="003220A5">
        <w:rPr>
          <w:rFonts w:ascii="Times New Roman" w:hAnsi="Times New Roman" w:cs="Times New Roman"/>
          <w:sz w:val="24"/>
          <w:lang w:val="en-GB"/>
        </w:rPr>
        <w:t xml:space="preserve">ISO/IEC 23090-13 defines extensions to video decoding engine (VDE) APIs in a generic manner to address the needs of immersive applications. </w:t>
      </w:r>
    </w:p>
    <w:p w14:paraId="7FA36B16" w14:textId="77777777" w:rsidR="00B07FAE" w:rsidRPr="003220A5" w:rsidRDefault="00B07FAE" w:rsidP="00B07FAE">
      <w:pPr>
        <w:rPr>
          <w:rFonts w:ascii="Times New Roman" w:hAnsi="Times New Roman" w:cs="Times New Roman"/>
          <w:sz w:val="24"/>
          <w:lang w:val="en-GB"/>
        </w:rPr>
      </w:pPr>
    </w:p>
    <w:p w14:paraId="42AB7CD6" w14:textId="36D7DAF8" w:rsidR="0011283F" w:rsidRPr="003220A5" w:rsidRDefault="00B07FAE" w:rsidP="00B07FAE">
      <w:pPr>
        <w:rPr>
          <w:rFonts w:ascii="Times New Roman" w:hAnsi="Times New Roman" w:cs="Times New Roman"/>
          <w:sz w:val="24"/>
          <w:lang w:val="en-GB"/>
        </w:rPr>
      </w:pPr>
      <w:r w:rsidRPr="003220A5">
        <w:rPr>
          <w:rFonts w:ascii="Times New Roman" w:hAnsi="Times New Roman" w:cs="Times New Roman"/>
          <w:sz w:val="24"/>
          <w:lang w:val="en-GB"/>
        </w:rPr>
        <w:t>I</w:t>
      </w:r>
      <w:r w:rsidR="006515EF">
        <w:rPr>
          <w:rFonts w:ascii="Times New Roman" w:hAnsi="Times New Roman" w:cs="Times New Roman"/>
          <w:sz w:val="24"/>
          <w:lang w:val="en-GB"/>
        </w:rPr>
        <w:t>t</w:t>
      </w:r>
      <w:r w:rsidRPr="003220A5">
        <w:rPr>
          <w:rFonts w:ascii="Times New Roman" w:hAnsi="Times New Roman" w:cs="Times New Roman"/>
          <w:sz w:val="24"/>
          <w:lang w:val="en-GB"/>
        </w:rPr>
        <w:t xml:space="preserve"> has been identified some possible improvement an</w:t>
      </w:r>
      <w:r w:rsidR="00E05FF3">
        <w:rPr>
          <w:rFonts w:ascii="Times New Roman" w:hAnsi="Times New Roman" w:cs="Times New Roman"/>
          <w:sz w:val="24"/>
          <w:lang w:val="en-GB"/>
        </w:rPr>
        <w:t>d</w:t>
      </w:r>
      <w:r w:rsidRPr="003220A5">
        <w:rPr>
          <w:rFonts w:ascii="Times New Roman" w:hAnsi="Times New Roman" w:cs="Times New Roman"/>
          <w:sz w:val="24"/>
          <w:lang w:val="en-GB"/>
        </w:rPr>
        <w:t xml:space="preserve"> fixes </w:t>
      </w:r>
      <w:r w:rsidR="0011283F" w:rsidRPr="003220A5">
        <w:rPr>
          <w:rFonts w:ascii="Times New Roman" w:hAnsi="Times New Roman" w:cs="Times New Roman"/>
          <w:sz w:val="24"/>
          <w:lang w:val="en-GB"/>
        </w:rPr>
        <w:t>on:</w:t>
      </w:r>
    </w:p>
    <w:p w14:paraId="1EF6A4BD" w14:textId="77777777" w:rsidR="0011283F" w:rsidRPr="003220A5" w:rsidRDefault="0011283F" w:rsidP="00B07FAE">
      <w:pPr>
        <w:rPr>
          <w:rFonts w:ascii="Times New Roman" w:hAnsi="Times New Roman" w:cs="Times New Roman"/>
          <w:sz w:val="24"/>
          <w:lang w:val="en-GB"/>
        </w:rPr>
      </w:pPr>
    </w:p>
    <w:p w14:paraId="1942CEFE" w14:textId="77777777" w:rsidR="0011283F" w:rsidRPr="003220A5" w:rsidRDefault="0011283F" w:rsidP="0011283F">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additional</w:t>
      </w:r>
      <w:r w:rsidR="00B07FAE" w:rsidRPr="003220A5">
        <w:rPr>
          <w:rFonts w:ascii="Times New Roman" w:hAnsi="Times New Roman" w:cs="Times New Roman"/>
          <w:sz w:val="24"/>
          <w:lang w:val="en-GB"/>
        </w:rPr>
        <w:t xml:space="preserve"> structure definitions and their semantics</w:t>
      </w:r>
    </w:p>
    <w:p w14:paraId="60AE5A0E" w14:textId="0F7D1AE7" w:rsidR="0011283F" w:rsidRPr="003220A5" w:rsidRDefault="0011283F" w:rsidP="0011283F">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editorial improvements</w:t>
      </w:r>
    </w:p>
    <w:p w14:paraId="7520899A" w14:textId="520D2D93" w:rsidR="00B07FAE" w:rsidRPr="003220A5" w:rsidRDefault="0011283F" w:rsidP="00833E16">
      <w:pPr>
        <w:pStyle w:val="ListParagraph"/>
        <w:numPr>
          <w:ilvl w:val="0"/>
          <w:numId w:val="6"/>
        </w:numPr>
        <w:rPr>
          <w:rFonts w:ascii="Times New Roman" w:hAnsi="Times New Roman" w:cs="Times New Roman"/>
          <w:sz w:val="24"/>
          <w:lang w:val="en-GB"/>
        </w:rPr>
      </w:pPr>
      <w:r w:rsidRPr="003220A5">
        <w:rPr>
          <w:rFonts w:ascii="Times New Roman" w:hAnsi="Times New Roman" w:cs="Times New Roman"/>
          <w:sz w:val="24"/>
          <w:lang w:val="en-GB"/>
        </w:rPr>
        <w:t xml:space="preserve">improve </w:t>
      </w:r>
      <w:r w:rsidR="00B07FAE" w:rsidRPr="003220A5">
        <w:rPr>
          <w:rFonts w:ascii="Times New Roman" w:hAnsi="Times New Roman" w:cs="Times New Roman"/>
          <w:sz w:val="24"/>
          <w:lang w:val="en-GB"/>
        </w:rPr>
        <w:t xml:space="preserve">definition of the API extensions </w:t>
      </w:r>
    </w:p>
    <w:p w14:paraId="6198E193" w14:textId="77777777" w:rsidR="0011283F" w:rsidRPr="003220A5" w:rsidRDefault="0011283F" w:rsidP="0011283F">
      <w:pPr>
        <w:rPr>
          <w:rFonts w:ascii="Times New Roman" w:hAnsi="Times New Roman" w:cs="Times New Roman"/>
          <w:sz w:val="24"/>
          <w:lang w:val="en-GB"/>
        </w:rPr>
      </w:pPr>
    </w:p>
    <w:p w14:paraId="293F0E04" w14:textId="59443876" w:rsidR="0011283F" w:rsidRPr="003220A5" w:rsidRDefault="00FF0E91" w:rsidP="0011283F">
      <w:pPr>
        <w:rPr>
          <w:rFonts w:ascii="Times New Roman" w:hAnsi="Times New Roman" w:cs="Times New Roman"/>
          <w:sz w:val="24"/>
          <w:lang w:val="en-GB"/>
        </w:rPr>
      </w:pPr>
      <w:r w:rsidRPr="003220A5">
        <w:rPr>
          <w:rFonts w:ascii="Times New Roman" w:hAnsi="Times New Roman" w:cs="Times New Roman"/>
          <w:sz w:val="24"/>
          <w:lang w:val="en-GB"/>
        </w:rPr>
        <w:t xml:space="preserve">For references, the proposed </w:t>
      </w:r>
      <w:r w:rsidR="00CD694A" w:rsidRPr="003220A5">
        <w:rPr>
          <w:rFonts w:ascii="Times New Roman" w:hAnsi="Times New Roman" w:cs="Times New Roman"/>
          <w:sz w:val="24"/>
          <w:lang w:val="en-GB"/>
        </w:rPr>
        <w:t xml:space="preserve">text </w:t>
      </w:r>
      <w:r w:rsidR="00174635" w:rsidRPr="003220A5">
        <w:rPr>
          <w:rFonts w:ascii="Times New Roman" w:hAnsi="Times New Roman" w:cs="Times New Roman"/>
          <w:sz w:val="24"/>
          <w:lang w:val="en-GB"/>
        </w:rPr>
        <w:t>changes</w:t>
      </w:r>
      <w:r w:rsidRPr="003220A5">
        <w:rPr>
          <w:rFonts w:ascii="Times New Roman" w:hAnsi="Times New Roman" w:cs="Times New Roman"/>
          <w:sz w:val="24"/>
          <w:lang w:val="en-GB"/>
        </w:rPr>
        <w:t xml:space="preserve"> were provided in m62994 and are also attached with the present document.</w:t>
      </w:r>
    </w:p>
    <w:p w14:paraId="09201EBD" w14:textId="77777777" w:rsidR="00FF0777" w:rsidRPr="003220A5" w:rsidRDefault="00FF0777" w:rsidP="0011283F">
      <w:pPr>
        <w:rPr>
          <w:rFonts w:ascii="Times New Roman" w:hAnsi="Times New Roman" w:cs="Times New Roman"/>
          <w:sz w:val="24"/>
          <w:lang w:val="en-GB"/>
        </w:rPr>
      </w:pPr>
    </w:p>
    <w:p w14:paraId="5D037628" w14:textId="77777777" w:rsidR="009B5FB4" w:rsidRPr="003220A5" w:rsidRDefault="00200907" w:rsidP="009B5FB4">
      <w:pPr>
        <w:pStyle w:val="Heading1"/>
        <w:numPr>
          <w:ilvl w:val="0"/>
          <w:numId w:val="9"/>
        </w:numPr>
      </w:pPr>
      <w:bookmarkStart w:id="5" w:name="_Toc149144893"/>
      <w:r w:rsidRPr="003220A5">
        <w:t xml:space="preserve">About a hypothetical </w:t>
      </w:r>
      <w:r w:rsidR="007714FD" w:rsidRPr="003220A5">
        <w:t>reference systems</w:t>
      </w:r>
      <w:r w:rsidRPr="003220A5">
        <w:t xml:space="preserve"> decoder </w:t>
      </w:r>
      <w:r w:rsidR="007714FD" w:rsidRPr="003220A5">
        <w:t>model</w:t>
      </w:r>
      <w:bookmarkEnd w:id="5"/>
    </w:p>
    <w:p w14:paraId="7923FEC1" w14:textId="3027D9FA" w:rsidR="009B5FB4" w:rsidRPr="003220A5" w:rsidRDefault="003C0721" w:rsidP="009B5FB4">
      <w:pPr>
        <w:pStyle w:val="Heading2"/>
      </w:pPr>
      <w:r w:rsidRPr="003220A5">
        <w:lastRenderedPageBreak/>
        <w:t>A concrete use case</w:t>
      </w:r>
    </w:p>
    <w:p w14:paraId="046D1A22"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 concrete use case for using VDI is the usage of in an AR split rendering context. As an example, 4 bitstreams may be available</w:t>
      </w:r>
    </w:p>
    <w:p w14:paraId="6890477E"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 separate video stream for left and right eye</w:t>
      </w:r>
    </w:p>
    <w:p w14:paraId="02138F02"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An alpha channel for blending</w:t>
      </w:r>
    </w:p>
    <w:p w14:paraId="4361F839" w14:textId="77777777" w:rsidR="003220A5" w:rsidRPr="003220A5" w:rsidRDefault="003220A5" w:rsidP="003220A5">
      <w:pPr>
        <w:pStyle w:val="ListParagraph"/>
        <w:widowControl/>
        <w:numPr>
          <w:ilvl w:val="0"/>
          <w:numId w:val="10"/>
        </w:numPr>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Depth information</w:t>
      </w:r>
    </w:p>
    <w:p w14:paraId="207C7AE7"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 xml:space="preserve">The information then can directly processed in an XR Runtime that conforms to an </w:t>
      </w:r>
      <w:proofErr w:type="spellStart"/>
      <w:r w:rsidRPr="003220A5">
        <w:rPr>
          <w:rFonts w:ascii="Times New Roman" w:eastAsia="Times New Roman" w:hAnsi="Times New Roman" w:cs="Times New Roman"/>
          <w:sz w:val="20"/>
          <w:szCs w:val="20"/>
          <w:lang w:val="en-GB"/>
        </w:rPr>
        <w:t>OpenXR</w:t>
      </w:r>
      <w:proofErr w:type="spellEnd"/>
      <w:r w:rsidRPr="003220A5">
        <w:rPr>
          <w:rFonts w:ascii="Times New Roman" w:eastAsia="Times New Roman" w:hAnsi="Times New Roman" w:cs="Times New Roman"/>
          <w:sz w:val="20"/>
          <w:szCs w:val="20"/>
          <w:lang w:val="en-GB"/>
        </w:rPr>
        <w:t xml:space="preserve"> API. However, such an interface typically requires RGBA data, i.e. YUV data may be converted to RGB directly.</w:t>
      </w:r>
    </w:p>
    <w:p w14:paraId="6283B261" w14:textId="77777777" w:rsidR="003220A5" w:rsidRPr="003220A5" w:rsidRDefault="003220A5" w:rsidP="003220A5">
      <w:pPr>
        <w:widowControl/>
        <w:autoSpaceDE/>
        <w:autoSpaceDN/>
        <w:spacing w:after="180"/>
        <w:rPr>
          <w:rFonts w:ascii="Times New Roman" w:eastAsia="Times New Roman" w:hAnsi="Times New Roman" w:cs="Times New Roman"/>
          <w:sz w:val="20"/>
          <w:szCs w:val="20"/>
          <w:lang w:val="en-GB"/>
        </w:rPr>
      </w:pPr>
      <w:r w:rsidRPr="003220A5">
        <w:rPr>
          <w:rFonts w:ascii="Times New Roman" w:eastAsia="Times New Roman" w:hAnsi="Times New Roman" w:cs="Times New Roman"/>
          <w:sz w:val="20"/>
          <w:szCs w:val="20"/>
          <w:lang w:val="en-GB"/>
        </w:rPr>
        <w:t>In order to be referenced in an external specification, VDI needs to be combined as follows:</w:t>
      </w:r>
    </w:p>
    <w:p w14:paraId="715F117F"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A </w:t>
      </w:r>
      <w:r w:rsidRPr="003220A5">
        <w:rPr>
          <w:rFonts w:ascii="Times New Roman" w:eastAsia="Times New Roman" w:hAnsi="Times New Roman" w:cs="Times New Roman"/>
          <w:i/>
          <w:iCs/>
          <w:sz w:val="20"/>
          <w:szCs w:val="20"/>
        </w:rPr>
        <w:t xml:space="preserve">video decoding interface </w:t>
      </w:r>
      <w:r w:rsidRPr="003220A5">
        <w:rPr>
          <w:rFonts w:ascii="Times New Roman" w:eastAsia="Times New Roman" w:hAnsi="Times New Roman" w:cs="Times New Roman"/>
          <w:sz w:val="20"/>
          <w:szCs w:val="20"/>
        </w:rPr>
        <w:t>shall be supported with the following parameters</w:t>
      </w:r>
    </w:p>
    <w:p w14:paraId="672F224E"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“Profile”: sub-sampling, bit depth (example: 4:2:0, 10 bit) </w:t>
      </w:r>
    </w:p>
    <w:p w14:paraId="1643FD34"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Aggregate level capabilities: MB/s, bitrate, output constraints (level 6.1)</w:t>
      </w:r>
    </w:p>
    <w:p w14:paraId="495578D3"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Number of instances (for example 16)</w:t>
      </w:r>
    </w:p>
    <w:p w14:paraId="6F0914AF"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Codecs included: (AVC and HEVC), i.e. bitstreams may have different codecs</w:t>
      </w:r>
    </w:p>
    <w:p w14:paraId="4A6B7C34"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Functionalities of the </w:t>
      </w:r>
      <w:r w:rsidRPr="003220A5">
        <w:rPr>
          <w:rFonts w:ascii="Times New Roman" w:eastAsia="Times New Roman" w:hAnsi="Times New Roman" w:cs="Times New Roman"/>
          <w:i/>
          <w:iCs/>
          <w:sz w:val="20"/>
          <w:szCs w:val="20"/>
        </w:rPr>
        <w:t>video decoding interface</w:t>
      </w:r>
      <w:r w:rsidRPr="003220A5">
        <w:rPr>
          <w:rFonts w:ascii="Times New Roman" w:eastAsia="Times New Roman" w:hAnsi="Times New Roman" w:cs="Times New Roman"/>
          <w:sz w:val="20"/>
          <w:szCs w:val="20"/>
        </w:rPr>
        <w:t>:</w:t>
      </w:r>
    </w:p>
    <w:p w14:paraId="1888AFD5"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Decoding of conforming video bitstreams</w:t>
      </w:r>
    </w:p>
    <w:p w14:paraId="4ECE4928"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Common coded picture buffer for a group of decoders</w:t>
      </w:r>
    </w:p>
    <w:p w14:paraId="5AD96802"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Associated access units across bitstreams provided at the same time to the coded picture buffer are provided synchronously at the output for a group of decoders</w:t>
      </w:r>
    </w:p>
    <w:p w14:paraId="617804D1"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SEI and other metadata messages associated the access unit are provided synchronously at the decoder output</w:t>
      </w:r>
    </w:p>
    <w:p w14:paraId="545DBBF0"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 xml:space="preserve">Conversion to </w:t>
      </w:r>
      <w:proofErr w:type="spellStart"/>
      <w:r w:rsidRPr="003220A5">
        <w:rPr>
          <w:rFonts w:ascii="Times New Roman" w:eastAsia="Times New Roman" w:hAnsi="Times New Roman" w:cs="Times New Roman"/>
          <w:sz w:val="20"/>
          <w:szCs w:val="20"/>
        </w:rPr>
        <w:t>colour</w:t>
      </w:r>
      <w:proofErr w:type="spellEnd"/>
      <w:r w:rsidRPr="003220A5">
        <w:rPr>
          <w:rFonts w:ascii="Times New Roman" w:eastAsia="Times New Roman" w:hAnsi="Times New Roman" w:cs="Times New Roman"/>
          <w:sz w:val="20"/>
          <w:szCs w:val="20"/>
        </w:rPr>
        <w:t xml:space="preserve"> spaces</w:t>
      </w:r>
    </w:p>
    <w:p w14:paraId="2AFFC340" w14:textId="77777777" w:rsidR="003220A5" w:rsidRPr="003220A5" w:rsidRDefault="003220A5" w:rsidP="003220A5">
      <w:pPr>
        <w:widowControl/>
        <w:numPr>
          <w:ilvl w:val="0"/>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Signaling in content:</w:t>
      </w:r>
    </w:p>
    <w:p w14:paraId="30F238A8"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Max capabilities of each bitstream (regular profile/level signaling)</w:t>
      </w:r>
    </w:p>
    <w:p w14:paraId="577446AB" w14:textId="77777777" w:rsidR="003220A5" w:rsidRPr="003220A5" w:rsidRDefault="003220A5" w:rsidP="003220A5">
      <w:pPr>
        <w:widowControl/>
        <w:numPr>
          <w:ilvl w:val="1"/>
          <w:numId w:val="11"/>
        </w:numPr>
        <w:autoSpaceDE/>
        <w:autoSpaceDN/>
        <w:spacing w:after="180"/>
        <w:rPr>
          <w:rFonts w:ascii="Times New Roman" w:eastAsia="Times New Roman" w:hAnsi="Times New Roman" w:cs="Times New Roman"/>
          <w:sz w:val="20"/>
          <w:szCs w:val="20"/>
        </w:rPr>
      </w:pPr>
      <w:r w:rsidRPr="003220A5">
        <w:rPr>
          <w:rFonts w:ascii="Times New Roman" w:eastAsia="Times New Roman" w:hAnsi="Times New Roman" w:cs="Times New Roman"/>
          <w:sz w:val="20"/>
          <w:szCs w:val="20"/>
        </w:rPr>
        <w:t>Group of coded bitstreams are associated to a group with max capabilities</w:t>
      </w:r>
    </w:p>
    <w:p w14:paraId="12FFD646" w14:textId="77777777" w:rsidR="003C0721" w:rsidRPr="003C0721" w:rsidRDefault="003C0721" w:rsidP="003C0721">
      <w:pPr>
        <w:rPr>
          <w:lang w:val="en-GB"/>
        </w:rPr>
      </w:pPr>
    </w:p>
    <w:p w14:paraId="0FA6A2FA" w14:textId="44460115" w:rsidR="007714FD" w:rsidRDefault="003220A5" w:rsidP="003220A5">
      <w:pPr>
        <w:pStyle w:val="Heading2"/>
      </w:pPr>
      <w:r>
        <w:t>Summary of possible additions</w:t>
      </w:r>
    </w:p>
    <w:p w14:paraId="19177415" w14:textId="18EFC1B8" w:rsidR="009B5FB4" w:rsidRDefault="009B5FB4" w:rsidP="007714FD"/>
    <w:p w14:paraId="79FBFEBE" w14:textId="77777777" w:rsidR="00F6733D" w:rsidRPr="00AF6074" w:rsidRDefault="00F6733D" w:rsidP="00F6733D">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On a high-level, the proposed additions are</w:t>
      </w:r>
    </w:p>
    <w:p w14:paraId="5368B75C"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VDI is only document from an API perspective.</w:t>
      </w:r>
    </w:p>
    <w:p w14:paraId="734F2A65"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It addresses aggregate capabilities, but those are not related to a video decoding pipeline that included:</w:t>
      </w:r>
    </w:p>
    <w:p w14:paraId="3F1A6D10" w14:textId="77777777" w:rsidR="00F6733D" w:rsidRPr="00BA2301" w:rsidRDefault="00F6733D" w:rsidP="00F6733D">
      <w:pPr>
        <w:pStyle w:val="ListParagraph"/>
        <w:widowControl/>
        <w:numPr>
          <w:ilvl w:val="1"/>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Scheduling of input data provided to the decoder</w:t>
      </w:r>
    </w:p>
    <w:p w14:paraId="73D6C8C4" w14:textId="77777777" w:rsidR="00F6733D" w:rsidRPr="00BA2301" w:rsidRDefault="00F6733D" w:rsidP="00F6733D">
      <w:pPr>
        <w:pStyle w:val="ListParagraph"/>
        <w:widowControl/>
        <w:numPr>
          <w:ilvl w:val="1"/>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Memory and bandwidth of the decoder on the output</w:t>
      </w:r>
    </w:p>
    <w:p w14:paraId="11E0EBC3"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conforming set</w:t>
      </w:r>
      <w:r>
        <w:rPr>
          <w:rFonts w:ascii="Times New Roman" w:eastAsia="Times New Roman" w:hAnsi="Times New Roman" w:cs="Times New Roman"/>
          <w:sz w:val="20"/>
          <w:szCs w:val="20"/>
          <w:lang w:val="en-GB"/>
        </w:rPr>
        <w:t>/group</w:t>
      </w:r>
      <w:r w:rsidRPr="00BA2301">
        <w:rPr>
          <w:rFonts w:ascii="Times New Roman" w:eastAsia="Times New Roman" w:hAnsi="Times New Roman" w:cs="Times New Roman"/>
          <w:sz w:val="20"/>
          <w:szCs w:val="20"/>
          <w:lang w:val="en-GB"/>
        </w:rPr>
        <w:t xml:space="preserve"> of bitstreams</w:t>
      </w:r>
      <w:r>
        <w:rPr>
          <w:rFonts w:ascii="Times New Roman" w:eastAsia="Times New Roman" w:hAnsi="Times New Roman" w:cs="Times New Roman"/>
          <w:sz w:val="20"/>
          <w:szCs w:val="20"/>
          <w:lang w:val="en-GB"/>
        </w:rPr>
        <w:t xml:space="preserve"> treated by one video decoding engine</w:t>
      </w:r>
    </w:p>
    <w:p w14:paraId="7CC14252"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The definition of a conforming video decoding platform with multiple concurrent decoders</w:t>
      </w:r>
    </w:p>
    <w:p w14:paraId="1D1A439F" w14:textId="77777777" w:rsidR="00F6733D" w:rsidRPr="00BA2301"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t xml:space="preserve">The provisioning of </w:t>
      </w:r>
      <w:proofErr w:type="spellStart"/>
      <w:r w:rsidRPr="00BA2301">
        <w:rPr>
          <w:rFonts w:ascii="Times New Roman" w:eastAsia="Times New Roman" w:hAnsi="Times New Roman" w:cs="Times New Roman"/>
          <w:sz w:val="20"/>
          <w:szCs w:val="20"/>
          <w:lang w:val="en-GB"/>
        </w:rPr>
        <w:t>signaling</w:t>
      </w:r>
      <w:proofErr w:type="spellEnd"/>
      <w:r w:rsidRPr="00BA2301">
        <w:rPr>
          <w:rFonts w:ascii="Times New Roman" w:eastAsia="Times New Roman" w:hAnsi="Times New Roman" w:cs="Times New Roman"/>
          <w:sz w:val="20"/>
          <w:szCs w:val="20"/>
          <w:lang w:val="en-GB"/>
        </w:rPr>
        <w:t xml:space="preserve"> in order to annotate one bitstream or a set of bitstream for conformance</w:t>
      </w:r>
    </w:p>
    <w:p w14:paraId="13A0D9BF" w14:textId="77777777" w:rsidR="00F6733D" w:rsidRPr="00F74283"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BA2301">
        <w:rPr>
          <w:rFonts w:ascii="Times New Roman" w:eastAsia="Times New Roman" w:hAnsi="Times New Roman" w:cs="Times New Roman"/>
          <w:sz w:val="20"/>
          <w:szCs w:val="20"/>
          <w:lang w:val="en-GB"/>
        </w:rPr>
        <w:lastRenderedPageBreak/>
        <w:t>The definition of a Hypothetical Reference Decoder for the Video Decoding interface</w:t>
      </w:r>
    </w:p>
    <w:p w14:paraId="1CCE2398" w14:textId="77777777" w:rsidR="00F6733D"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The potential ability to add well-defined post-processing such as colour space transform</w:t>
      </w:r>
    </w:p>
    <w:p w14:paraId="2B384255" w14:textId="77777777" w:rsidR="00F6733D" w:rsidRPr="00580FF7" w:rsidRDefault="00F6733D" w:rsidP="00F6733D">
      <w:pPr>
        <w:pStyle w:val="ListParagraph"/>
        <w:widowControl/>
        <w:numPr>
          <w:ilvl w:val="0"/>
          <w:numId w:val="12"/>
        </w:numPr>
        <w:autoSpaceDE/>
        <w:autoSpaceDN/>
        <w:spacing w:after="180"/>
        <w:rPr>
          <w:rFonts w:ascii="Times New Roman" w:eastAsia="Times New Roman" w:hAnsi="Times New Roman" w:cs="Times New Roman"/>
          <w:sz w:val="20"/>
          <w:szCs w:val="20"/>
          <w:lang w:val="en-GB"/>
        </w:rPr>
      </w:pPr>
      <w:r w:rsidRPr="00580FF7">
        <w:rPr>
          <w:rFonts w:ascii="Times New Roman" w:eastAsia="Times New Roman" w:hAnsi="Times New Roman" w:cs="Times New Roman"/>
          <w:sz w:val="20"/>
          <w:szCs w:val="20"/>
          <w:lang w:val="en-GB"/>
        </w:rPr>
        <w:t>The provisioning of associated data which each decoded picture, such as timing information or rendering poses</w:t>
      </w:r>
    </w:p>
    <w:p w14:paraId="159788A6" w14:textId="77777777" w:rsidR="00580FF7" w:rsidRPr="00580FF7" w:rsidRDefault="00580FF7" w:rsidP="00580FF7">
      <w:pPr>
        <w:spacing w:after="180"/>
        <w:rPr>
          <w:rFonts w:ascii="Times New Roman" w:eastAsia="Times New Roman" w:hAnsi="Times New Roman" w:cs="Times New Roman"/>
          <w:sz w:val="20"/>
          <w:szCs w:val="20"/>
          <w:lang w:val="en-GB"/>
        </w:rPr>
      </w:pPr>
      <w:r w:rsidRPr="00580FF7">
        <w:rPr>
          <w:rFonts w:ascii="Times New Roman" w:eastAsia="Times New Roman" w:hAnsi="Times New Roman" w:cs="Times New Roman"/>
          <w:sz w:val="20"/>
          <w:szCs w:val="20"/>
          <w:lang w:val="en-GB"/>
        </w:rPr>
        <w:t>Concretely, in the VDI HRD:</w:t>
      </w:r>
    </w:p>
    <w:p w14:paraId="7161F3C3" w14:textId="249C2957" w:rsidR="00580FF7" w:rsidRPr="00580FF7" w:rsidRDefault="00580FF7" w:rsidP="00580FF7">
      <w:pPr>
        <w:numPr>
          <w:ilvl w:val="0"/>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Inspired by the Hypothetical Reference Decoder of H.265/HEVC, the following are:</w:t>
      </w:r>
    </w:p>
    <w:p w14:paraId="55D1672A" w14:textId="15EAB544" w:rsidR="00580FF7" w:rsidRPr="00580FF7" w:rsidRDefault="00580FF7" w:rsidP="00580FF7">
      <w:pPr>
        <w:numPr>
          <w:ilvl w:val="1"/>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Elementary stream conformance</w:t>
      </w:r>
    </w:p>
    <w:p w14:paraId="5D6FA2AD" w14:textId="5210734E" w:rsidR="00580FF7" w:rsidRPr="00580FF7" w:rsidRDefault="00580FF7" w:rsidP="00580FF7">
      <w:pPr>
        <w:numPr>
          <w:ilvl w:val="2"/>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Single elementary stream conformance based on existing HRD (e.g. C.4 in HEVC)</w:t>
      </w:r>
    </w:p>
    <w:p w14:paraId="1EC0C0AF" w14:textId="77777777" w:rsidR="00580FF7" w:rsidRPr="00580FF7" w:rsidRDefault="00580FF7" w:rsidP="0047549A">
      <w:pPr>
        <w:pStyle w:val="ListParagraph"/>
        <w:numPr>
          <w:ilvl w:val="2"/>
          <w:numId w:val="13"/>
        </w:numPr>
        <w:spacing w:after="180"/>
        <w:contextualSpacing/>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Multiple elementary stream conformance, possibly to be extended based on the existing one defined in VDI in each codec instantiation (e.g. 7.3.2 Media and elementary stream constraints in VDI)</w:t>
      </w:r>
    </w:p>
    <w:p w14:paraId="38858906" w14:textId="58E7957D" w:rsidR="00580FF7" w:rsidRPr="00580FF7" w:rsidRDefault="00580FF7" w:rsidP="00580FF7">
      <w:pPr>
        <w:numPr>
          <w:ilvl w:val="1"/>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Decoder group</w:t>
      </w:r>
    </w:p>
    <w:p w14:paraId="75E670DC" w14:textId="1BC1160A" w:rsidR="00580FF7" w:rsidRPr="00580FF7" w:rsidRDefault="00580FF7" w:rsidP="00580FF7">
      <w:pPr>
        <w:numPr>
          <w:ilvl w:val="2"/>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Single decoder conformance based on existing HRD (e.g. C.5 in HEVC)</w:t>
      </w:r>
    </w:p>
    <w:p w14:paraId="2484A547" w14:textId="77777777" w:rsidR="00580FF7" w:rsidRPr="00580FF7" w:rsidRDefault="00580FF7" w:rsidP="00580FF7">
      <w:pPr>
        <w:numPr>
          <w:ilvl w:val="2"/>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Multiple decoder conformance, in the same group in VDI term, to be defined</w:t>
      </w:r>
    </w:p>
    <w:p w14:paraId="238B5607" w14:textId="040A8EE2" w:rsidR="00580FF7" w:rsidRPr="00580FF7" w:rsidRDefault="00580FF7" w:rsidP="00580FF7">
      <w:pPr>
        <w:numPr>
          <w:ilvl w:val="0"/>
          <w:numId w:val="13"/>
        </w:numPr>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Profile/level restrictions apply to a set of concurrent decoders running in the same group</w:t>
      </w:r>
    </w:p>
    <w:p w14:paraId="7F36765A" w14:textId="77777777" w:rsidR="00F6733D" w:rsidRPr="00580FF7" w:rsidRDefault="00F6733D" w:rsidP="00F6733D">
      <w:pPr>
        <w:widowControl/>
        <w:numPr>
          <w:ilvl w:val="0"/>
          <w:numId w:val="13"/>
        </w:numPr>
        <w:autoSpaceDE/>
        <w:autoSpaceDN/>
        <w:spacing w:after="180"/>
        <w:rPr>
          <w:rFonts w:ascii="Times New Roman" w:eastAsia="Times New Roman" w:hAnsi="Times New Roman" w:cs="Times New Roman"/>
          <w:sz w:val="20"/>
          <w:szCs w:val="20"/>
        </w:rPr>
      </w:pPr>
      <w:r w:rsidRPr="00580FF7">
        <w:rPr>
          <w:rFonts w:ascii="Times New Roman" w:eastAsia="Times New Roman" w:hAnsi="Times New Roman" w:cs="Times New Roman"/>
          <w:sz w:val="20"/>
          <w:szCs w:val="20"/>
        </w:rPr>
        <w:t>Additional efforts</w:t>
      </w:r>
    </w:p>
    <w:p w14:paraId="67676A2E" w14:textId="77777777" w:rsidR="00F6733D" w:rsidRPr="007B2942"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Creation of test and conformance test vectors for VDI</w:t>
      </w:r>
    </w:p>
    <w:p w14:paraId="056160EC" w14:textId="77777777" w:rsidR="00F6733D" w:rsidRPr="006407ED" w:rsidRDefault="00F6733D" w:rsidP="00F6733D">
      <w:pPr>
        <w:widowControl/>
        <w:numPr>
          <w:ilvl w:val="1"/>
          <w:numId w:val="13"/>
        </w:numPr>
        <w:autoSpaceDE/>
        <w:autoSpaceDN/>
        <w:spacing w:after="180"/>
        <w:rPr>
          <w:rFonts w:ascii="Times New Roman" w:eastAsia="Times New Roman" w:hAnsi="Times New Roman" w:cs="Times New Roman"/>
          <w:sz w:val="20"/>
          <w:szCs w:val="20"/>
        </w:rPr>
      </w:pPr>
      <w:r w:rsidRPr="007B2942">
        <w:rPr>
          <w:rFonts w:ascii="Times New Roman" w:eastAsia="Times New Roman" w:hAnsi="Times New Roman" w:cs="Times New Roman"/>
          <w:sz w:val="20"/>
          <w:szCs w:val="20"/>
        </w:rPr>
        <w:t>Creation of a test regime for a multi-decoder functionality</w:t>
      </w:r>
    </w:p>
    <w:p w14:paraId="5AD376F8" w14:textId="77777777" w:rsidR="003220A5" w:rsidRDefault="003220A5" w:rsidP="007714FD"/>
    <w:p w14:paraId="15713F30" w14:textId="77777777" w:rsidR="00820034" w:rsidRDefault="00FC389A" w:rsidP="0047549A">
      <w:pPr>
        <w:pStyle w:val="Heading1"/>
        <w:numPr>
          <w:ilvl w:val="0"/>
          <w:numId w:val="9"/>
        </w:numPr>
      </w:pPr>
      <w:bookmarkStart w:id="6" w:name="_Toc149144894"/>
      <w:r>
        <w:t>Starting point for a HRD-like model for VDI</w:t>
      </w:r>
      <w:bookmarkEnd w:id="6"/>
    </w:p>
    <w:p w14:paraId="350B34E4" w14:textId="74EC0AB4" w:rsidR="00FC389A" w:rsidRDefault="00A708EF" w:rsidP="0047549A">
      <w:pPr>
        <w:pStyle w:val="Heading2"/>
      </w:pPr>
      <w:r>
        <w:t xml:space="preserve">Reminder of </w:t>
      </w:r>
      <w:r w:rsidRPr="000B5DD8">
        <w:t>HEVC</w:t>
      </w:r>
      <w:r w:rsidRPr="00820034" w:rsidDel="00A708EF">
        <w:t xml:space="preserve"> </w:t>
      </w:r>
      <w:r w:rsidR="00820034" w:rsidRPr="00820034">
        <w:t>HRD</w:t>
      </w:r>
    </w:p>
    <w:p w14:paraId="1D25C9AD" w14:textId="77777777" w:rsidR="00820034" w:rsidRDefault="00820034" w:rsidP="00820034">
      <w:pPr>
        <w:rPr>
          <w:lang w:val="en-GB"/>
        </w:rPr>
      </w:pPr>
    </w:p>
    <w:p w14:paraId="638CFCB0" w14:textId="5AD7DAAD" w:rsidR="002714E8" w:rsidRDefault="002714E8" w:rsidP="002714E8">
      <w:pPr>
        <w:widowControl/>
        <w:autoSpaceDE/>
        <w:autoSpaceDN/>
        <w:spacing w:after="18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No tutorial of the complex HEVC HRD is provided, but the basic functionalities of the HRD are provided in </w:t>
      </w:r>
      <w:r>
        <w:rPr>
          <w:rFonts w:ascii="Times New Roman" w:eastAsia="Times New Roman" w:hAnsi="Times New Roman" w:cs="Times New Roman"/>
          <w:sz w:val="20"/>
          <w:szCs w:val="20"/>
          <w:lang w:val="en-GB"/>
        </w:rPr>
        <w:fldChar w:fldCharType="begin"/>
      </w:r>
      <w:r>
        <w:rPr>
          <w:rFonts w:ascii="Times New Roman" w:eastAsia="Times New Roman" w:hAnsi="Times New Roman" w:cs="Times New Roman"/>
          <w:sz w:val="20"/>
          <w:szCs w:val="20"/>
          <w:lang w:val="en-GB"/>
        </w:rPr>
        <w:instrText xml:space="preserve"> REF _Ref132838712 \h  \* MERGEFORMAT </w:instrText>
      </w:r>
      <w:r>
        <w:rPr>
          <w:rFonts w:ascii="Times New Roman" w:eastAsia="Times New Roman" w:hAnsi="Times New Roman" w:cs="Times New Roman"/>
          <w:sz w:val="20"/>
          <w:szCs w:val="20"/>
          <w:lang w:val="en-GB"/>
        </w:rPr>
      </w:r>
      <w:r>
        <w:rPr>
          <w:rFonts w:ascii="Times New Roman" w:eastAsia="Times New Roman" w:hAnsi="Times New Roman" w:cs="Times New Roman"/>
          <w:sz w:val="20"/>
          <w:szCs w:val="20"/>
          <w:lang w:val="en-GB"/>
        </w:rPr>
        <w:fldChar w:fldCharType="separate"/>
      </w:r>
      <w:r w:rsidR="00532FD0" w:rsidRPr="00532FD0">
        <w:rPr>
          <w:rFonts w:ascii="Times New Roman" w:eastAsia="Times New Roman" w:hAnsi="Times New Roman" w:cs="Times New Roman"/>
          <w:sz w:val="20"/>
          <w:szCs w:val="20"/>
          <w:lang w:val="en-GB"/>
        </w:rPr>
        <w:t>Figure 1</w:t>
      </w:r>
      <w:r>
        <w:rPr>
          <w:rFonts w:ascii="Times New Roman" w:eastAsia="Times New Roman" w:hAnsi="Times New Roman" w:cs="Times New Roman"/>
          <w:sz w:val="20"/>
          <w:szCs w:val="20"/>
          <w:lang w:val="en-GB"/>
        </w:rPr>
        <w:fldChar w:fldCharType="end"/>
      </w:r>
      <w:r>
        <w:rPr>
          <w:rFonts w:ascii="Times New Roman" w:eastAsia="Times New Roman" w:hAnsi="Times New Roman" w:cs="Times New Roman"/>
          <w:sz w:val="20"/>
          <w:szCs w:val="20"/>
          <w:lang w:val="en-GB"/>
        </w:rPr>
        <w:t>.</w:t>
      </w:r>
    </w:p>
    <w:p w14:paraId="32C6EACB" w14:textId="77777777" w:rsidR="002714E8" w:rsidRDefault="002714E8" w:rsidP="002714E8">
      <w:pPr>
        <w:keepNext/>
        <w:widowControl/>
        <w:autoSpaceDE/>
        <w:autoSpaceDN/>
        <w:spacing w:after="180"/>
        <w:jc w:val="center"/>
      </w:pPr>
      <w:r>
        <w:rPr>
          <w:rFonts w:ascii="Times New Roman" w:eastAsia="Times New Roman" w:hAnsi="Times New Roman" w:cs="Times New Roman"/>
          <w:noProof/>
          <w:sz w:val="20"/>
          <w:szCs w:val="20"/>
          <w:lang w:val="en-GB"/>
        </w:rPr>
        <w:drawing>
          <wp:inline distT="0" distB="0" distL="0" distR="0" wp14:anchorId="75AAC5FE" wp14:editId="337A93D7">
            <wp:extent cx="5707955" cy="509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08200" cy="518779"/>
                    </a:xfrm>
                    <a:prstGeom prst="rect">
                      <a:avLst/>
                    </a:prstGeom>
                    <a:noFill/>
                  </pic:spPr>
                </pic:pic>
              </a:graphicData>
            </a:graphic>
          </wp:inline>
        </w:drawing>
      </w:r>
    </w:p>
    <w:p w14:paraId="142A3515" w14:textId="3C28D3BD" w:rsidR="002714E8" w:rsidRPr="00200A87" w:rsidRDefault="002714E8" w:rsidP="00200A87">
      <w:pPr>
        <w:pStyle w:val="Caption"/>
        <w:jc w:val="center"/>
      </w:pPr>
      <w:bookmarkStart w:id="7" w:name="_Ref132838712"/>
      <w:r w:rsidRPr="00200A87">
        <w:t xml:space="preserve">Figure </w:t>
      </w:r>
      <w:fldSimple w:instr=" SEQ Figure \* ARABIC ">
        <w:r w:rsidR="00532FD0">
          <w:rPr>
            <w:noProof/>
          </w:rPr>
          <w:t>1</w:t>
        </w:r>
      </w:fldSimple>
      <w:bookmarkEnd w:id="7"/>
      <w:r w:rsidRPr="00200A87">
        <w:t xml:space="preserve"> HEVC HRD</w:t>
      </w:r>
    </w:p>
    <w:p w14:paraId="3243171C" w14:textId="77777777" w:rsidR="002714E8" w:rsidRPr="0049769C" w:rsidRDefault="002714E8" w:rsidP="002714E8">
      <w:pPr>
        <w:widowControl/>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HRD operates as follows:</w:t>
      </w:r>
    </w:p>
    <w:p w14:paraId="52DA54A7"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HRD is initialized at decoding unit 0, with both the CPB and the DPB being set to be empty (the DPB fullness is set equal to 0).</w:t>
      </w:r>
    </w:p>
    <w:p w14:paraId="1CEE6F73"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Data associated with decoding units that flow into the CPB according to a specified arrival schedule are delivered by the hypothetical stream scheduler (HSS).</w:t>
      </w:r>
    </w:p>
    <w:p w14:paraId="02364E05"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The data associated with each decoding unit are removed and decoded instantaneously by the instantaneous decoding process at the CPB removal time of the decoding unit.</w:t>
      </w:r>
    </w:p>
    <w:p w14:paraId="785BD4FA" w14:textId="77777777" w:rsidR="002714E8" w:rsidRPr="0049769C"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Each decoded picture is placed in the DPB.</w:t>
      </w:r>
    </w:p>
    <w:p w14:paraId="76067FBE" w14:textId="77777777" w:rsidR="002714E8" w:rsidRPr="009E48CD"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9769C">
        <w:rPr>
          <w:rFonts w:ascii="Times New Roman" w:eastAsia="Times New Roman" w:hAnsi="Times New Roman" w:cs="Times New Roman"/>
          <w:sz w:val="20"/>
          <w:szCs w:val="20"/>
          <w:lang w:val="en-GB"/>
        </w:rPr>
        <w:t>A decoded picture is removed from the DPB when it becomes no longer needed for inter prediction reference and no longer needed for output.</w:t>
      </w:r>
    </w:p>
    <w:p w14:paraId="725F95C7" w14:textId="77777777" w:rsidR="002714E8" w:rsidRPr="00431A50" w:rsidRDefault="002714E8" w:rsidP="002714E8">
      <w:pPr>
        <w:widowControl/>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bitstream is tested by the HRD for conformance as specified in clause C.1</w:t>
      </w:r>
    </w:p>
    <w:p w14:paraId="5801F9F0" w14:textId="77777777" w:rsidR="002714E8" w:rsidRPr="00431A50" w:rsidRDefault="002714E8" w:rsidP="002714E8">
      <w:pPr>
        <w:widowControl/>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lastRenderedPageBreak/>
        <w:t xml:space="preserve">All of the following conditions shall be fulfilled </w:t>
      </w:r>
    </w:p>
    <w:p w14:paraId="5EDE55C3"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initial removal delay needs to be such that each AU is available in the buffer when it is removed.</w:t>
      </w:r>
    </w:p>
    <w:p w14:paraId="128CF10F"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CPB shall never overflow, i.e. the total number of bits in the CPB shall be smaller than or equal to CBP size</w:t>
      </w:r>
    </w:p>
    <w:p w14:paraId="44089069"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In case of no low delay, the CPB shall never underflow, i.e. </w:t>
      </w:r>
    </w:p>
    <w:p w14:paraId="1798DC52" w14:textId="77777777" w:rsidR="002714E8" w:rsidRPr="00431A50" w:rsidRDefault="002714E8" w:rsidP="002714E8">
      <w:pPr>
        <w:widowControl/>
        <w:numPr>
          <w:ilvl w:val="1"/>
          <w:numId w:val="14"/>
        </w:numPr>
        <w:autoSpaceDE/>
        <w:autoSpaceDN/>
        <w:spacing w:after="180"/>
        <w:rPr>
          <w:rFonts w:ascii="Times New Roman" w:eastAsia="Times New Roman" w:hAnsi="Times New Roman" w:cs="Times New Roman"/>
          <w:sz w:val="20"/>
          <w:szCs w:val="20"/>
        </w:rPr>
      </w:pPr>
      <w:proofErr w:type="spellStart"/>
      <w:r w:rsidRPr="00431A50">
        <w:rPr>
          <w:rFonts w:ascii="Times New Roman" w:eastAsia="Times New Roman" w:hAnsi="Times New Roman" w:cs="Times New Roman"/>
          <w:sz w:val="20"/>
          <w:szCs w:val="20"/>
        </w:rPr>
        <w:t>AuNominalRemovalTime</w:t>
      </w:r>
      <w:proofErr w:type="spellEnd"/>
      <w:r w:rsidRPr="00431A50">
        <w:rPr>
          <w:rFonts w:ascii="Times New Roman" w:eastAsia="Times New Roman" w:hAnsi="Times New Roman" w:cs="Times New Roman"/>
          <w:sz w:val="20"/>
          <w:szCs w:val="20"/>
        </w:rPr>
        <w:t xml:space="preserve">[ n ] &gt;= </w:t>
      </w:r>
      <w:proofErr w:type="spellStart"/>
      <w:r w:rsidRPr="00431A50">
        <w:rPr>
          <w:rFonts w:ascii="Times New Roman" w:eastAsia="Times New Roman" w:hAnsi="Times New Roman" w:cs="Times New Roman"/>
          <w:sz w:val="20"/>
          <w:szCs w:val="20"/>
        </w:rPr>
        <w:t>AuFinalArrivalTime</w:t>
      </w:r>
      <w:proofErr w:type="spellEnd"/>
      <w:r w:rsidRPr="00431A50">
        <w:rPr>
          <w:rFonts w:ascii="Times New Roman" w:eastAsia="Times New Roman" w:hAnsi="Times New Roman" w:cs="Times New Roman"/>
          <w:sz w:val="20"/>
          <w:szCs w:val="20"/>
        </w:rPr>
        <w:t>[ n ]</w:t>
      </w:r>
    </w:p>
    <w:p w14:paraId="5E48F6E6" w14:textId="77777777" w:rsidR="002714E8" w:rsidRPr="00431A50" w:rsidRDefault="002714E8" w:rsidP="002714E8">
      <w:pPr>
        <w:widowControl/>
        <w:numPr>
          <w:ilvl w:val="1"/>
          <w:numId w:val="14"/>
        </w:numPr>
        <w:autoSpaceDE/>
        <w:autoSpaceDN/>
        <w:spacing w:after="180"/>
        <w:rPr>
          <w:rFonts w:ascii="Times New Roman" w:eastAsia="Times New Roman" w:hAnsi="Times New Roman" w:cs="Times New Roman"/>
          <w:sz w:val="20"/>
          <w:szCs w:val="20"/>
        </w:rPr>
      </w:pPr>
      <w:proofErr w:type="spellStart"/>
      <w:r w:rsidRPr="00431A50">
        <w:rPr>
          <w:rFonts w:ascii="Times New Roman" w:eastAsia="Times New Roman" w:hAnsi="Times New Roman" w:cs="Times New Roman"/>
          <w:sz w:val="20"/>
          <w:szCs w:val="20"/>
        </w:rPr>
        <w:t>DuNominalRemovalTime</w:t>
      </w:r>
      <w:proofErr w:type="spellEnd"/>
      <w:r w:rsidRPr="00431A50">
        <w:rPr>
          <w:rFonts w:ascii="Times New Roman" w:eastAsia="Times New Roman" w:hAnsi="Times New Roman" w:cs="Times New Roman"/>
          <w:sz w:val="20"/>
          <w:szCs w:val="20"/>
        </w:rPr>
        <w:t xml:space="preserve">[ m ] &gt;= </w:t>
      </w:r>
      <w:proofErr w:type="spellStart"/>
      <w:r w:rsidRPr="00431A50">
        <w:rPr>
          <w:rFonts w:ascii="Times New Roman" w:eastAsia="Times New Roman" w:hAnsi="Times New Roman" w:cs="Times New Roman"/>
          <w:sz w:val="20"/>
          <w:szCs w:val="20"/>
        </w:rPr>
        <w:t>DuFinalArrivalTime</w:t>
      </w:r>
      <w:proofErr w:type="spellEnd"/>
      <w:r w:rsidRPr="00431A50">
        <w:rPr>
          <w:rFonts w:ascii="Times New Roman" w:eastAsia="Times New Roman" w:hAnsi="Times New Roman" w:cs="Times New Roman"/>
          <w:sz w:val="20"/>
          <w:szCs w:val="20"/>
        </w:rPr>
        <w:t>[ m ]</w:t>
      </w:r>
    </w:p>
    <w:p w14:paraId="3034CFD7"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In case of low delay, if </w:t>
      </w:r>
      <w:proofErr w:type="spellStart"/>
      <w:r w:rsidRPr="00431A50">
        <w:rPr>
          <w:rFonts w:ascii="Times New Roman" w:eastAsia="Times New Roman" w:hAnsi="Times New Roman" w:cs="Times New Roman"/>
          <w:sz w:val="20"/>
          <w:szCs w:val="20"/>
        </w:rPr>
        <w:t>DuNominalRemovalTime</w:t>
      </w:r>
      <w:proofErr w:type="spellEnd"/>
      <w:r w:rsidRPr="00431A50">
        <w:rPr>
          <w:rFonts w:ascii="Times New Roman" w:eastAsia="Times New Roman" w:hAnsi="Times New Roman" w:cs="Times New Roman"/>
          <w:sz w:val="20"/>
          <w:szCs w:val="20"/>
        </w:rPr>
        <w:t xml:space="preserve">[ m ] &lt; </w:t>
      </w:r>
      <w:proofErr w:type="spellStart"/>
      <w:r w:rsidRPr="00431A50">
        <w:rPr>
          <w:rFonts w:ascii="Times New Roman" w:eastAsia="Times New Roman" w:hAnsi="Times New Roman" w:cs="Times New Roman"/>
          <w:sz w:val="20"/>
          <w:szCs w:val="20"/>
        </w:rPr>
        <w:t>DuFinalArrivalTime</w:t>
      </w:r>
      <w:proofErr w:type="spellEnd"/>
      <w:r w:rsidRPr="00431A50">
        <w:rPr>
          <w:rFonts w:ascii="Times New Roman" w:eastAsia="Times New Roman" w:hAnsi="Times New Roman" w:cs="Times New Roman"/>
          <w:sz w:val="20"/>
          <w:szCs w:val="20"/>
        </w:rPr>
        <w:t xml:space="preserve">[ m ], then </w:t>
      </w:r>
      <w:proofErr w:type="spellStart"/>
      <w:r w:rsidRPr="00431A50">
        <w:rPr>
          <w:rFonts w:ascii="Times New Roman" w:eastAsia="Times New Roman" w:hAnsi="Times New Roman" w:cs="Times New Roman"/>
          <w:sz w:val="20"/>
          <w:szCs w:val="20"/>
        </w:rPr>
        <w:t>AuNominalRemovalTime</w:t>
      </w:r>
      <w:proofErr w:type="spellEnd"/>
      <w:r w:rsidRPr="00431A50">
        <w:rPr>
          <w:rFonts w:ascii="Times New Roman" w:eastAsia="Times New Roman" w:hAnsi="Times New Roman" w:cs="Times New Roman"/>
          <w:sz w:val="20"/>
          <w:szCs w:val="20"/>
        </w:rPr>
        <w:t xml:space="preserve">[ n ] &lt; </w:t>
      </w:r>
      <w:proofErr w:type="spellStart"/>
      <w:r w:rsidRPr="00431A50">
        <w:rPr>
          <w:rFonts w:ascii="Times New Roman" w:eastAsia="Times New Roman" w:hAnsi="Times New Roman" w:cs="Times New Roman"/>
          <w:sz w:val="20"/>
          <w:szCs w:val="20"/>
        </w:rPr>
        <w:t>AuFinalArrivalTime</w:t>
      </w:r>
      <w:proofErr w:type="spellEnd"/>
      <w:r w:rsidRPr="00431A50">
        <w:rPr>
          <w:rFonts w:ascii="Times New Roman" w:eastAsia="Times New Roman" w:hAnsi="Times New Roman" w:cs="Times New Roman"/>
          <w:sz w:val="20"/>
          <w:szCs w:val="20"/>
        </w:rPr>
        <w:t>[ n ]</w:t>
      </w:r>
    </w:p>
    <w:p w14:paraId="75162F5D"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Profile/level specific requirements for </w:t>
      </w:r>
      <w:proofErr w:type="spellStart"/>
      <w:r w:rsidRPr="00431A50">
        <w:rPr>
          <w:rFonts w:ascii="Times New Roman" w:eastAsia="Times New Roman" w:hAnsi="Times New Roman" w:cs="Times New Roman"/>
          <w:sz w:val="20"/>
          <w:szCs w:val="20"/>
        </w:rPr>
        <w:t>cpb</w:t>
      </w:r>
      <w:proofErr w:type="spellEnd"/>
      <w:r w:rsidRPr="00431A50">
        <w:rPr>
          <w:rFonts w:ascii="Times New Roman" w:eastAsia="Times New Roman" w:hAnsi="Times New Roman" w:cs="Times New Roman"/>
          <w:sz w:val="20"/>
          <w:szCs w:val="20"/>
        </w:rPr>
        <w:t xml:space="preserve"> removal times </w:t>
      </w:r>
      <w:proofErr w:type="spellStart"/>
      <w:r w:rsidRPr="00431A50">
        <w:rPr>
          <w:rFonts w:ascii="Times New Roman" w:eastAsia="Times New Roman" w:hAnsi="Times New Roman" w:cs="Times New Roman"/>
          <w:sz w:val="20"/>
          <w:szCs w:val="20"/>
        </w:rPr>
        <w:t>ávoiding</w:t>
      </w:r>
      <w:proofErr w:type="spellEnd"/>
      <w:r w:rsidRPr="00431A50">
        <w:rPr>
          <w:rFonts w:ascii="Times New Roman" w:eastAsia="Times New Roman" w:hAnsi="Times New Roman" w:cs="Times New Roman"/>
          <w:sz w:val="20"/>
          <w:szCs w:val="20"/>
        </w:rPr>
        <w:t xml:space="preserve"> to process too many samples at the output.</w:t>
      </w:r>
    </w:p>
    <w:p w14:paraId="6F23EED4"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The number of decoded pictures in the DPB shall be less than or equal to sps_max_dec_pic_buffering_minus1[ </w:t>
      </w:r>
      <w:proofErr w:type="spellStart"/>
      <w:r w:rsidRPr="00431A50">
        <w:rPr>
          <w:rFonts w:ascii="Times New Roman" w:eastAsia="Times New Roman" w:hAnsi="Times New Roman" w:cs="Times New Roman"/>
          <w:sz w:val="20"/>
          <w:szCs w:val="20"/>
        </w:rPr>
        <w:t>HighestTid</w:t>
      </w:r>
      <w:proofErr w:type="spellEnd"/>
      <w:r w:rsidRPr="00431A50">
        <w:rPr>
          <w:rFonts w:ascii="Times New Roman" w:eastAsia="Times New Roman" w:hAnsi="Times New Roman" w:cs="Times New Roman"/>
          <w:sz w:val="20"/>
          <w:szCs w:val="20"/>
        </w:rPr>
        <w:t xml:space="preserve"> ]</w:t>
      </w:r>
    </w:p>
    <w:p w14:paraId="508E3885"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All reference pictures shall be present in the DPB when needed for prediction. </w:t>
      </w:r>
    </w:p>
    <w:p w14:paraId="7B1B29BE"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Difference of </w:t>
      </w:r>
      <w:proofErr w:type="spellStart"/>
      <w:r w:rsidRPr="00431A50">
        <w:rPr>
          <w:rFonts w:ascii="Times New Roman" w:eastAsia="Times New Roman" w:hAnsi="Times New Roman" w:cs="Times New Roman"/>
          <w:sz w:val="20"/>
          <w:szCs w:val="20"/>
        </w:rPr>
        <w:t>maxPicOrderCnt</w:t>
      </w:r>
      <w:proofErr w:type="spellEnd"/>
      <w:r w:rsidRPr="00431A50">
        <w:rPr>
          <w:rFonts w:ascii="Times New Roman" w:eastAsia="Times New Roman" w:hAnsi="Times New Roman" w:cs="Times New Roman"/>
          <w:sz w:val="20"/>
          <w:szCs w:val="20"/>
        </w:rPr>
        <w:t xml:space="preserve"> − </w:t>
      </w:r>
      <w:proofErr w:type="spellStart"/>
      <w:r w:rsidRPr="00431A50">
        <w:rPr>
          <w:rFonts w:ascii="Times New Roman" w:eastAsia="Times New Roman" w:hAnsi="Times New Roman" w:cs="Times New Roman"/>
          <w:sz w:val="20"/>
          <w:szCs w:val="20"/>
        </w:rPr>
        <w:t>minPicOrderCnt</w:t>
      </w:r>
      <w:proofErr w:type="spellEnd"/>
      <w:r w:rsidRPr="00431A50">
        <w:rPr>
          <w:rFonts w:ascii="Times New Roman" w:eastAsia="Times New Roman" w:hAnsi="Times New Roman" w:cs="Times New Roman"/>
          <w:sz w:val="20"/>
          <w:szCs w:val="20"/>
        </w:rPr>
        <w:t xml:space="preserve"> is restricted</w:t>
      </w:r>
    </w:p>
    <w:p w14:paraId="5C1D5FA6"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Profile/level specific requirements for decoded picture output interval</w:t>
      </w:r>
    </w:p>
    <w:p w14:paraId="6DEB466F"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The decoding units need to match the access unit delays, but this seems to be buggy in the spec</w:t>
      </w:r>
    </w:p>
    <w:p w14:paraId="75F9F613" w14:textId="77777777" w:rsidR="002714E8" w:rsidRPr="00431A50" w:rsidRDefault="002714E8" w:rsidP="002714E8">
      <w:pPr>
        <w:widowControl/>
        <w:numPr>
          <w:ilvl w:val="0"/>
          <w:numId w:val="14"/>
        </w:numPr>
        <w:autoSpaceDE/>
        <w:autoSpaceDN/>
        <w:spacing w:after="180"/>
        <w:rPr>
          <w:rFonts w:ascii="Times New Roman" w:eastAsia="Times New Roman" w:hAnsi="Times New Roman" w:cs="Times New Roman"/>
          <w:sz w:val="20"/>
          <w:szCs w:val="20"/>
        </w:rPr>
      </w:pPr>
      <w:r w:rsidRPr="00431A50">
        <w:rPr>
          <w:rFonts w:ascii="Times New Roman" w:eastAsia="Times New Roman" w:hAnsi="Times New Roman" w:cs="Times New Roman"/>
          <w:sz w:val="20"/>
          <w:szCs w:val="20"/>
        </w:rPr>
        <w:t xml:space="preserve">If </w:t>
      </w:r>
      <w:proofErr w:type="spellStart"/>
      <w:r w:rsidRPr="00431A50">
        <w:rPr>
          <w:rFonts w:ascii="Times New Roman" w:eastAsia="Times New Roman" w:hAnsi="Times New Roman" w:cs="Times New Roman"/>
          <w:sz w:val="20"/>
          <w:szCs w:val="20"/>
        </w:rPr>
        <w:t>DpbOutputTime</w:t>
      </w:r>
      <w:proofErr w:type="spellEnd"/>
      <w:r w:rsidRPr="00431A50">
        <w:rPr>
          <w:rFonts w:ascii="Times New Roman" w:eastAsia="Times New Roman" w:hAnsi="Times New Roman" w:cs="Times New Roman"/>
          <w:sz w:val="20"/>
          <w:szCs w:val="20"/>
        </w:rPr>
        <w:t xml:space="preserve">[ m ] is greater than </w:t>
      </w:r>
      <w:proofErr w:type="spellStart"/>
      <w:r w:rsidRPr="00431A50">
        <w:rPr>
          <w:rFonts w:ascii="Times New Roman" w:eastAsia="Times New Roman" w:hAnsi="Times New Roman" w:cs="Times New Roman"/>
          <w:sz w:val="20"/>
          <w:szCs w:val="20"/>
        </w:rPr>
        <w:t>DpbOutputTime</w:t>
      </w:r>
      <w:proofErr w:type="spellEnd"/>
      <w:r w:rsidRPr="00431A50">
        <w:rPr>
          <w:rFonts w:ascii="Times New Roman" w:eastAsia="Times New Roman" w:hAnsi="Times New Roman" w:cs="Times New Roman"/>
          <w:sz w:val="20"/>
          <w:szCs w:val="20"/>
        </w:rPr>
        <w:t xml:space="preserve">[ n ], then </w:t>
      </w:r>
      <w:proofErr w:type="spellStart"/>
      <w:r w:rsidRPr="00431A50">
        <w:rPr>
          <w:rFonts w:ascii="Times New Roman" w:eastAsia="Times New Roman" w:hAnsi="Times New Roman" w:cs="Times New Roman"/>
          <w:sz w:val="20"/>
          <w:szCs w:val="20"/>
        </w:rPr>
        <w:t>PicOrderCntVal</w:t>
      </w:r>
      <w:proofErr w:type="spellEnd"/>
      <w:r w:rsidRPr="00431A50">
        <w:rPr>
          <w:rFonts w:ascii="Times New Roman" w:eastAsia="Times New Roman" w:hAnsi="Times New Roman" w:cs="Times New Roman"/>
          <w:sz w:val="20"/>
          <w:szCs w:val="20"/>
        </w:rPr>
        <w:t xml:space="preserve">[ m ] &gt; </w:t>
      </w:r>
      <w:proofErr w:type="spellStart"/>
      <w:r w:rsidRPr="00431A50">
        <w:rPr>
          <w:rFonts w:ascii="Times New Roman" w:eastAsia="Times New Roman" w:hAnsi="Times New Roman" w:cs="Times New Roman"/>
          <w:sz w:val="20"/>
          <w:szCs w:val="20"/>
        </w:rPr>
        <w:t>PicOrderCntVal</w:t>
      </w:r>
      <w:proofErr w:type="spellEnd"/>
      <w:r w:rsidRPr="00431A50">
        <w:rPr>
          <w:rFonts w:ascii="Times New Roman" w:eastAsia="Times New Roman" w:hAnsi="Times New Roman" w:cs="Times New Roman"/>
          <w:sz w:val="20"/>
          <w:szCs w:val="20"/>
        </w:rPr>
        <w:t>[ n ]</w:t>
      </w:r>
    </w:p>
    <w:p w14:paraId="11622A85"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To check conformance of a decoder, test bitstreams conforming to the claimed profile, tier and level, as specified in clause C.4 are delivered by a hypothetical stream scheduler (HSS) both to the HRD and to the decoder under test (DUT). </w:t>
      </w:r>
    </w:p>
    <w:p w14:paraId="7E05EE47"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All cropped decoded pictures output by the HRD shall also be output by the DUT, each cropped decoded picture output by the DUT shall be a picture with </w:t>
      </w:r>
      <w:proofErr w:type="spellStart"/>
      <w:r w:rsidRPr="00185F20">
        <w:rPr>
          <w:rFonts w:ascii="Times New Roman" w:eastAsia="Times New Roman" w:hAnsi="Times New Roman" w:cs="Times New Roman"/>
          <w:sz w:val="20"/>
          <w:szCs w:val="20"/>
        </w:rPr>
        <w:t>PicOutputFlag</w:t>
      </w:r>
      <w:proofErr w:type="spellEnd"/>
      <w:r w:rsidRPr="00185F20">
        <w:rPr>
          <w:rFonts w:ascii="Times New Roman" w:eastAsia="Times New Roman" w:hAnsi="Times New Roman" w:cs="Times New Roman"/>
          <w:sz w:val="20"/>
          <w:szCs w:val="20"/>
        </w:rPr>
        <w:t xml:space="preserve"> equal to 1, and, for each such cropped decoded picture output by the DUT, the values of all samples that are output shall be equal to the values of the samples produced by the specified decoding process.</w:t>
      </w:r>
    </w:p>
    <w:p w14:paraId="44932250" w14:textId="77777777" w:rsidR="002714E8" w:rsidRPr="00185F20"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 xml:space="preserve">For output timing decoder conformance, the HSS operates as described above, with delivery schedules selected only from the subset of values of </w:t>
      </w:r>
      <w:proofErr w:type="spellStart"/>
      <w:r w:rsidRPr="00185F20">
        <w:rPr>
          <w:rFonts w:ascii="Times New Roman" w:eastAsia="Times New Roman" w:hAnsi="Times New Roman" w:cs="Times New Roman"/>
          <w:sz w:val="20"/>
          <w:szCs w:val="20"/>
        </w:rPr>
        <w:t>SchedSelIdx</w:t>
      </w:r>
      <w:proofErr w:type="spellEnd"/>
      <w:r w:rsidRPr="00185F20">
        <w:rPr>
          <w:rFonts w:ascii="Times New Roman" w:eastAsia="Times New Roman" w:hAnsi="Times New Roman" w:cs="Times New Roman"/>
          <w:sz w:val="20"/>
          <w:szCs w:val="20"/>
        </w:rPr>
        <w:t xml:space="preserve"> for which the bit rate and CPB size are restricted as specified in Annex A for the specified profile, tier and level or with "interpolated" delivery schedules as specified below for which the bit rate and CPB size are restricted as specified in Annex A. </w:t>
      </w:r>
    </w:p>
    <w:p w14:paraId="5B982F1A" w14:textId="77777777" w:rsidR="002714E8" w:rsidRDefault="002714E8" w:rsidP="002714E8">
      <w:pPr>
        <w:widowControl/>
        <w:autoSpaceDE/>
        <w:autoSpaceDN/>
        <w:spacing w:after="180"/>
        <w:rPr>
          <w:rFonts w:ascii="Times New Roman" w:eastAsia="Times New Roman" w:hAnsi="Times New Roman" w:cs="Times New Roman"/>
          <w:sz w:val="20"/>
          <w:szCs w:val="20"/>
        </w:rPr>
      </w:pPr>
      <w:r w:rsidRPr="00185F20">
        <w:rPr>
          <w:rFonts w:ascii="Times New Roman" w:eastAsia="Times New Roman" w:hAnsi="Times New Roman" w:cs="Times New Roman"/>
          <w:sz w:val="20"/>
          <w:szCs w:val="20"/>
        </w:rPr>
        <w:t>The same delivery schedule is used for both the HRD and the DUT.</w:t>
      </w:r>
    </w:p>
    <w:p w14:paraId="7853E2B1" w14:textId="77777777" w:rsidR="002714E8" w:rsidRDefault="002714E8" w:rsidP="002714E8">
      <w:pPr>
        <w:widowControl/>
        <w:autoSpaceDE/>
        <w:autoSpaceDN/>
        <w:spacing w:after="180"/>
        <w:rPr>
          <w:rFonts w:ascii="Times New Roman" w:eastAsia="Times New Roman" w:hAnsi="Times New Roman" w:cs="Times New Roman"/>
          <w:sz w:val="20"/>
          <w:szCs w:val="20"/>
        </w:rPr>
      </w:pPr>
      <w:r>
        <w:rPr>
          <w:rFonts w:ascii="Times New Roman" w:eastAsia="Times New Roman" w:hAnsi="Times New Roman" w:cs="Times New Roman"/>
          <w:sz w:val="20"/>
          <w:szCs w:val="20"/>
        </w:rPr>
        <w:t>In summary, the HRD specification is as follows</w:t>
      </w:r>
    </w:p>
    <w:p w14:paraId="452C8FDE" w14:textId="77777777" w:rsidR="002714E8" w:rsidRPr="00B33199" w:rsidRDefault="002714E8" w:rsidP="002714E8">
      <w:pPr>
        <w:widowControl/>
        <w:numPr>
          <w:ilvl w:val="0"/>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For a bitstream conforming to a profile/level/tier and for given HRD parameters under HSS operation, the following holds</w:t>
      </w:r>
    </w:p>
    <w:p w14:paraId="59982352"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lang w:val="de-DE"/>
        </w:rPr>
        <w:t>CBP does never overflow</w:t>
      </w:r>
    </w:p>
    <w:p w14:paraId="3C8FDB4E"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lang w:val="de-DE"/>
        </w:rPr>
        <w:t>CBP does never underflow</w:t>
      </w:r>
    </w:p>
    <w:p w14:paraId="75DD02FE"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Maximum sample processing rate at the decoder output is not exceeded</w:t>
      </w:r>
    </w:p>
    <w:p w14:paraId="3AC8CB4D"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Number of decoded pictures that need to be stored in DPB is not exceeded</w:t>
      </w:r>
    </w:p>
    <w:p w14:paraId="442C1AB8" w14:textId="77777777" w:rsidR="002714E8" w:rsidRPr="00B33199" w:rsidRDefault="002714E8" w:rsidP="002714E8">
      <w:pPr>
        <w:widowControl/>
        <w:numPr>
          <w:ilvl w:val="1"/>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t>The decoded picture output interval is not below a specified limit</w:t>
      </w:r>
    </w:p>
    <w:p w14:paraId="6B09E533" w14:textId="6854AC40" w:rsidR="002714E8" w:rsidRDefault="002714E8" w:rsidP="002714E8">
      <w:pPr>
        <w:widowControl/>
        <w:numPr>
          <w:ilvl w:val="0"/>
          <w:numId w:val="15"/>
        </w:numPr>
        <w:autoSpaceDE/>
        <w:autoSpaceDN/>
        <w:spacing w:after="180"/>
        <w:rPr>
          <w:rFonts w:ascii="Times New Roman" w:eastAsia="Times New Roman" w:hAnsi="Times New Roman" w:cs="Times New Roman"/>
          <w:sz w:val="20"/>
          <w:szCs w:val="20"/>
        </w:rPr>
      </w:pPr>
      <w:r w:rsidRPr="00B33199">
        <w:rPr>
          <w:rFonts w:ascii="Times New Roman" w:eastAsia="Times New Roman" w:hAnsi="Times New Roman" w:cs="Times New Roman"/>
          <w:sz w:val="20"/>
          <w:szCs w:val="20"/>
        </w:rPr>
        <w:lastRenderedPageBreak/>
        <w:t>For a decoder conforming to a profile/level/tier and for given HRD parameters under HSS operation, any bitstream conforming to the HRD constraints shall be decodable</w:t>
      </w:r>
    </w:p>
    <w:p w14:paraId="0DDAFED3" w14:textId="77777777" w:rsidR="007C50A0" w:rsidRPr="000B5DD8" w:rsidRDefault="007C50A0" w:rsidP="0047549A">
      <w:pPr>
        <w:spacing w:after="180"/>
        <w:rPr>
          <w:rFonts w:eastAsia="Times New Roman" w:cs="Times New Roman"/>
          <w:sz w:val="20"/>
          <w:szCs w:val="20"/>
        </w:rPr>
      </w:pPr>
    </w:p>
    <w:p w14:paraId="256EA458" w14:textId="77777777" w:rsidR="007C50A0" w:rsidRDefault="007C50A0" w:rsidP="0047549A">
      <w:pPr>
        <w:pStyle w:val="Heading2"/>
      </w:pPr>
      <w:r>
        <w:t>Reminder of MPEG-4 and VDI System Decoder Model</w:t>
      </w:r>
    </w:p>
    <w:p w14:paraId="20A38695" w14:textId="77777777" w:rsidR="007C50A0" w:rsidRDefault="007C50A0" w:rsidP="007C50A0">
      <w:pPr>
        <w:outlineLvl w:val="0"/>
        <w:rPr>
          <w:b/>
          <w:bCs/>
          <w:lang w:val="en-GB"/>
        </w:rPr>
      </w:pPr>
    </w:p>
    <w:p w14:paraId="3C6EC7F6" w14:textId="77777777" w:rsidR="007C50A0" w:rsidRDefault="007C50A0" w:rsidP="007C50A0">
      <w:pPr>
        <w:spacing w:after="180"/>
        <w:rPr>
          <w:rFonts w:eastAsia="Times New Roman" w:cs="Times New Roman"/>
          <w:sz w:val="20"/>
          <w:szCs w:val="20"/>
        </w:rPr>
      </w:pPr>
      <w:r w:rsidRPr="0047549A">
        <w:rPr>
          <w:rFonts w:ascii="Times New Roman" w:eastAsia="Times New Roman" w:hAnsi="Times New Roman" w:cs="Times New Roman"/>
          <w:sz w:val="20"/>
          <w:szCs w:val="20"/>
        </w:rPr>
        <w:t xml:space="preserve">The </w:t>
      </w:r>
      <w:r>
        <w:rPr>
          <w:rFonts w:eastAsia="Times New Roman" w:cs="Times New Roman"/>
          <w:sz w:val="20"/>
          <w:szCs w:val="20"/>
        </w:rPr>
        <w:t>MPEG-4 System Decoder Model is defined as illustrated in Figure 2 below from ISO/IEC 144960-1.</w:t>
      </w:r>
    </w:p>
    <w:p w14:paraId="00FA0D4D" w14:textId="77777777" w:rsidR="007C50A0" w:rsidRDefault="007C50A0" w:rsidP="007C50A0">
      <w:pPr>
        <w:spacing w:after="180"/>
        <w:rPr>
          <w:rFonts w:eastAsia="Times New Roman" w:cs="Times New Roman"/>
          <w:sz w:val="20"/>
          <w:szCs w:val="20"/>
        </w:rPr>
      </w:pPr>
    </w:p>
    <w:p w14:paraId="13DCE9CA" w14:textId="77777777" w:rsidR="007C50A0" w:rsidRDefault="007C50A0" w:rsidP="007C50A0">
      <w:pPr>
        <w:pStyle w:val="Figure"/>
        <w:rPr>
          <w:rFonts w:eastAsia="Times New Roman" w:cs="Times New Roman"/>
        </w:rPr>
      </w:pPr>
      <w:bookmarkStart w:id="8" w:name="_Toc417360997"/>
      <w:bookmarkStart w:id="9" w:name="_Toc420100760"/>
      <w:bookmarkStart w:id="10" w:name="_Ref418529803"/>
      <w:r>
        <w:rPr>
          <w:rFonts w:eastAsia="Times New Roman" w:cs="Times New Roman"/>
          <w:noProof/>
        </w:rPr>
        <w:drawing>
          <wp:inline distT="0" distB="0" distL="0" distR="0" wp14:anchorId="27644476" wp14:editId="4CA3275A">
            <wp:extent cx="5961503" cy="2593621"/>
            <wp:effectExtent l="0" t="0" r="1270" b="0"/>
            <wp:docPr id="1794417455" name="Picture 4" descr="A diagram of a decode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417455" name="Picture 4" descr="A diagram of a decoded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88858" cy="2605522"/>
                    </a:xfrm>
                    <a:prstGeom prst="rect">
                      <a:avLst/>
                    </a:prstGeom>
                    <a:noFill/>
                  </pic:spPr>
                </pic:pic>
              </a:graphicData>
            </a:graphic>
          </wp:inline>
        </w:drawing>
      </w:r>
    </w:p>
    <w:p w14:paraId="1D01A14F" w14:textId="3E4F1BE8" w:rsidR="007C50A0" w:rsidRDefault="007C50A0" w:rsidP="007C50A0">
      <w:pPr>
        <w:pStyle w:val="Figuretitle"/>
      </w:pPr>
      <w:bookmarkStart w:id="11" w:name="_Hlt441289126"/>
      <w:bookmarkStart w:id="12" w:name="_Ref435769235"/>
      <w:bookmarkStart w:id="13" w:name="_Toc504565929"/>
      <w:bookmarkEnd w:id="11"/>
      <w:r>
        <w:t xml:space="preserve">Figure </w:t>
      </w:r>
      <w:r>
        <w:fldChar w:fldCharType="begin"/>
      </w:r>
      <w:r>
        <w:instrText xml:space="preserve"> SEQ Figure \* ARABIC </w:instrText>
      </w:r>
      <w:r>
        <w:fldChar w:fldCharType="separate"/>
      </w:r>
      <w:r w:rsidR="00532FD0">
        <w:rPr>
          <w:noProof/>
        </w:rPr>
        <w:t>2</w:t>
      </w:r>
      <w:r>
        <w:fldChar w:fldCharType="end"/>
      </w:r>
      <w:bookmarkEnd w:id="12"/>
      <w:r>
        <w:t xml:space="preserve"> — Systems Decoder Model</w:t>
      </w:r>
      <w:bookmarkEnd w:id="13"/>
    </w:p>
    <w:p w14:paraId="62961825" w14:textId="77777777" w:rsidR="007C50A0" w:rsidRDefault="007C50A0" w:rsidP="007C50A0">
      <w:pPr>
        <w:rPr>
          <w:lang w:val="en-GB" w:eastAsia="ja-JP"/>
        </w:rPr>
      </w:pPr>
    </w:p>
    <w:p w14:paraId="33292DBA" w14:textId="77777777" w:rsidR="007C50A0" w:rsidRPr="0047549A" w:rsidRDefault="007C50A0" w:rsidP="0047549A">
      <w:pPr>
        <w:spacing w:after="180"/>
        <w:rPr>
          <w:rFonts w:ascii="Times New Roman" w:eastAsia="Times New Roman" w:hAnsi="Times New Roman"/>
          <w:sz w:val="24"/>
          <w:szCs w:val="24"/>
        </w:rPr>
      </w:pPr>
      <w:r w:rsidRPr="0047549A">
        <w:rPr>
          <w:rFonts w:ascii="Times New Roman" w:eastAsia="Times New Roman" w:hAnsi="Times New Roman" w:cs="Times New Roman"/>
          <w:sz w:val="20"/>
          <w:szCs w:val="20"/>
        </w:rPr>
        <w:t xml:space="preserve">The buffering model is using the conventions based on one branch of the SDM above a shown on Figure 4 below from </w:t>
      </w:r>
      <w:r>
        <w:rPr>
          <w:rFonts w:eastAsia="Times New Roman" w:cs="Times New Roman"/>
          <w:sz w:val="20"/>
          <w:szCs w:val="20"/>
        </w:rPr>
        <w:t>ISO/IEC 144960-1.</w:t>
      </w:r>
    </w:p>
    <w:bookmarkEnd w:id="8"/>
    <w:bookmarkEnd w:id="9"/>
    <w:bookmarkEnd w:id="10"/>
    <w:p w14:paraId="4DCC187A" w14:textId="77777777" w:rsidR="007C50A0" w:rsidRDefault="007C50A0" w:rsidP="007C50A0">
      <w:pPr>
        <w:outlineLvl w:val="0"/>
        <w:rPr>
          <w:b/>
          <w:bCs/>
          <w:lang w:val="en-GB"/>
        </w:rPr>
      </w:pPr>
    </w:p>
    <w:p w14:paraId="29D3ED58" w14:textId="77777777" w:rsidR="007C50A0" w:rsidRDefault="007C50A0" w:rsidP="007C50A0">
      <w:pPr>
        <w:pStyle w:val="Figure"/>
        <w:spacing w:before="0"/>
        <w:rPr>
          <w:rFonts w:eastAsia="Times New Roman" w:cs="Times New Roman"/>
        </w:rPr>
      </w:pPr>
      <w:r>
        <w:rPr>
          <w:rFonts w:eastAsia="Times New Roman" w:cs="Times New Roman"/>
          <w:noProof/>
        </w:rPr>
        <w:drawing>
          <wp:inline distT="0" distB="0" distL="0" distR="0" wp14:anchorId="2A298249" wp14:editId="1577F527">
            <wp:extent cx="5303520" cy="637303"/>
            <wp:effectExtent l="0" t="0" r="0" b="0"/>
            <wp:docPr id="1975051875" name="Picture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051875" name="Picture 6" descr="A black and white 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03520" cy="637303"/>
                    </a:xfrm>
                    <a:prstGeom prst="rect">
                      <a:avLst/>
                    </a:prstGeom>
                    <a:noFill/>
                  </pic:spPr>
                </pic:pic>
              </a:graphicData>
            </a:graphic>
          </wp:inline>
        </w:drawing>
      </w:r>
      <w:r>
        <w:rPr>
          <w:rFonts w:eastAsia="Times New Roman" w:cs="Times New Roman"/>
        </w:rPr>
        <w:br/>
      </w:r>
      <w:r>
        <w:rPr>
          <w:rFonts w:eastAsia="Times New Roman" w:cs="Times New Roman"/>
        </w:rPr>
        <w:br/>
      </w:r>
      <w:r>
        <w:rPr>
          <w:rFonts w:eastAsia="Times New Roman" w:cs="Times New Roman"/>
        </w:rPr>
        <w:br/>
      </w:r>
    </w:p>
    <w:p w14:paraId="42450776" w14:textId="289CD9BE" w:rsidR="007C50A0" w:rsidRDefault="007C50A0" w:rsidP="007C50A0">
      <w:pPr>
        <w:pStyle w:val="Figuretitle"/>
        <w:spacing w:before="0"/>
        <w:rPr>
          <w:rFonts w:eastAsia="Times New Roman"/>
          <w:lang w:val="en-US"/>
        </w:rPr>
      </w:pPr>
      <w:bookmarkStart w:id="14" w:name="_Hlt441289791"/>
      <w:bookmarkStart w:id="15" w:name="_Ref436528739"/>
      <w:bookmarkStart w:id="16" w:name="_Toc417360998"/>
      <w:bookmarkStart w:id="17" w:name="_Toc420100761"/>
      <w:bookmarkStart w:id="18" w:name="_Toc504565931"/>
      <w:bookmarkEnd w:id="14"/>
      <w:r>
        <w:rPr>
          <w:rFonts w:eastAsia="Times New Roman"/>
          <w:lang w:val="en-US"/>
        </w:rPr>
        <w:t xml:space="preserve">Figure </w:t>
      </w:r>
      <w:r>
        <w:rPr>
          <w:rFonts w:eastAsia="Times New Roman"/>
          <w:lang w:val="en-US"/>
        </w:rPr>
        <w:fldChar w:fldCharType="begin"/>
      </w:r>
      <w:r>
        <w:rPr>
          <w:rFonts w:eastAsia="Times New Roman"/>
          <w:lang w:val="en-US"/>
        </w:rPr>
        <w:instrText xml:space="preserve"> SEQ Figure \* ARABIC </w:instrText>
      </w:r>
      <w:r>
        <w:rPr>
          <w:rFonts w:eastAsia="Times New Roman"/>
          <w:lang w:val="en-US"/>
        </w:rPr>
        <w:fldChar w:fldCharType="separate"/>
      </w:r>
      <w:r w:rsidR="00532FD0">
        <w:rPr>
          <w:rFonts w:eastAsia="Times New Roman"/>
          <w:noProof/>
          <w:lang w:val="en-US"/>
        </w:rPr>
        <w:t>3</w:t>
      </w:r>
      <w:r>
        <w:rPr>
          <w:rFonts w:eastAsia="Times New Roman"/>
          <w:lang w:val="en-US"/>
        </w:rPr>
        <w:fldChar w:fldCharType="end"/>
      </w:r>
      <w:bookmarkEnd w:id="15"/>
      <w:r>
        <w:rPr>
          <w:rFonts w:eastAsia="Times New Roman"/>
          <w:lang w:val="en-US"/>
        </w:rPr>
        <w:t xml:space="preserve"> </w:t>
      </w:r>
      <w:r>
        <w:t>—</w:t>
      </w:r>
      <w:r>
        <w:rPr>
          <w:rFonts w:eastAsia="Times New Roman"/>
          <w:lang w:val="en-US"/>
        </w:rPr>
        <w:t xml:space="preserve"> Flow diagram for the systems decoder model</w:t>
      </w:r>
      <w:bookmarkEnd w:id="16"/>
      <w:bookmarkEnd w:id="17"/>
      <w:bookmarkEnd w:id="18"/>
    </w:p>
    <w:p w14:paraId="6D3C0013" w14:textId="77777777" w:rsidR="007C50A0" w:rsidRDefault="007C50A0" w:rsidP="007C50A0">
      <w:pPr>
        <w:pStyle w:val="BodyText"/>
        <w:keepNext/>
        <w:spacing w:after="220"/>
        <w:rPr>
          <w:rFonts w:eastAsia="Times New Roman"/>
          <w:lang w:eastAsia="ko-KR"/>
        </w:rPr>
      </w:pPr>
      <w:r>
        <w:rPr>
          <w:rFonts w:eastAsia="Times New Roman"/>
          <w:lang w:eastAsia="ko-KR"/>
        </w:rPr>
        <w:t>Legend:</w:t>
      </w:r>
    </w:p>
    <w:tbl>
      <w:tblPr>
        <w:tblW w:w="0" w:type="auto"/>
        <w:tblLayout w:type="fixed"/>
        <w:tblLook w:val="0000" w:firstRow="0" w:lastRow="0" w:firstColumn="0" w:lastColumn="0" w:noHBand="0" w:noVBand="0"/>
      </w:tblPr>
      <w:tblGrid>
        <w:gridCol w:w="828"/>
        <w:gridCol w:w="9026"/>
      </w:tblGrid>
      <w:tr w:rsidR="007C50A0" w14:paraId="41D3F103" w14:textId="77777777" w:rsidTr="00F1291B">
        <w:trPr>
          <w:trHeight w:hRule="exact" w:val="340"/>
        </w:trPr>
        <w:tc>
          <w:tcPr>
            <w:tcW w:w="828" w:type="dxa"/>
            <w:tcBorders>
              <w:top w:val="nil"/>
              <w:left w:val="nil"/>
              <w:bottom w:val="nil"/>
              <w:right w:val="nil"/>
            </w:tcBorders>
          </w:tcPr>
          <w:p w14:paraId="31DBBA4F" w14:textId="77777777" w:rsidR="007C50A0" w:rsidRDefault="007C50A0" w:rsidP="00F1291B">
            <w:pPr>
              <w:rPr>
                <w:rFonts w:eastAsia="Times New Roman"/>
                <w:sz w:val="18"/>
                <w:szCs w:val="18"/>
              </w:rPr>
            </w:pPr>
            <w:r>
              <w:rPr>
                <w:rFonts w:eastAsia="Times New Roman"/>
                <w:sz w:val="18"/>
                <w:szCs w:val="18"/>
              </w:rPr>
              <w:t>DB</w:t>
            </w:r>
          </w:p>
        </w:tc>
        <w:tc>
          <w:tcPr>
            <w:tcW w:w="9026" w:type="dxa"/>
            <w:tcBorders>
              <w:top w:val="nil"/>
              <w:left w:val="nil"/>
              <w:bottom w:val="nil"/>
              <w:right w:val="nil"/>
            </w:tcBorders>
          </w:tcPr>
          <w:p w14:paraId="558747A2" w14:textId="77777777" w:rsidR="007C50A0" w:rsidRDefault="007C50A0" w:rsidP="00F1291B">
            <w:pPr>
              <w:pStyle w:val="List"/>
              <w:spacing w:after="0"/>
              <w:rPr>
                <w:rFonts w:eastAsia="Times New Roman"/>
                <w:sz w:val="18"/>
                <w:szCs w:val="18"/>
              </w:rPr>
            </w:pPr>
            <w:r>
              <w:rPr>
                <w:rFonts w:eastAsia="Times New Roman"/>
                <w:sz w:val="18"/>
                <w:szCs w:val="18"/>
              </w:rPr>
              <w:t>Decoding buffer for the elementary stream.</w:t>
            </w:r>
          </w:p>
        </w:tc>
      </w:tr>
      <w:tr w:rsidR="007C50A0" w14:paraId="28805C75" w14:textId="77777777" w:rsidTr="00F1291B">
        <w:trPr>
          <w:trHeight w:hRule="exact" w:val="340"/>
        </w:trPr>
        <w:tc>
          <w:tcPr>
            <w:tcW w:w="828" w:type="dxa"/>
            <w:tcBorders>
              <w:top w:val="nil"/>
              <w:left w:val="nil"/>
              <w:bottom w:val="nil"/>
              <w:right w:val="nil"/>
            </w:tcBorders>
          </w:tcPr>
          <w:p w14:paraId="7AD1CDCA" w14:textId="77777777" w:rsidR="007C50A0" w:rsidRDefault="007C50A0" w:rsidP="00F1291B">
            <w:pPr>
              <w:rPr>
                <w:rFonts w:eastAsia="Times New Roman"/>
                <w:sz w:val="18"/>
                <w:szCs w:val="18"/>
              </w:rPr>
            </w:pPr>
            <w:r>
              <w:rPr>
                <w:rFonts w:eastAsia="Times New Roman"/>
                <w:sz w:val="18"/>
                <w:szCs w:val="18"/>
              </w:rPr>
              <w:t xml:space="preserve">CM </w:t>
            </w:r>
          </w:p>
        </w:tc>
        <w:tc>
          <w:tcPr>
            <w:tcW w:w="9026" w:type="dxa"/>
            <w:tcBorders>
              <w:top w:val="nil"/>
              <w:left w:val="nil"/>
              <w:bottom w:val="nil"/>
              <w:right w:val="nil"/>
            </w:tcBorders>
          </w:tcPr>
          <w:p w14:paraId="5DD0A615" w14:textId="77777777" w:rsidR="007C50A0" w:rsidRDefault="007C50A0" w:rsidP="00F1291B">
            <w:pPr>
              <w:pStyle w:val="List"/>
              <w:spacing w:after="0"/>
              <w:rPr>
                <w:rFonts w:eastAsia="Times New Roman"/>
                <w:sz w:val="18"/>
                <w:szCs w:val="18"/>
              </w:rPr>
            </w:pPr>
            <w:r>
              <w:rPr>
                <w:rFonts w:eastAsia="Times New Roman"/>
                <w:sz w:val="18"/>
                <w:szCs w:val="18"/>
              </w:rPr>
              <w:t>Composition memory for the elementary stream.</w:t>
            </w:r>
          </w:p>
        </w:tc>
      </w:tr>
      <w:tr w:rsidR="007C50A0" w14:paraId="6ABB277F" w14:textId="77777777" w:rsidTr="00F1291B">
        <w:trPr>
          <w:trHeight w:hRule="exact" w:val="340"/>
        </w:trPr>
        <w:tc>
          <w:tcPr>
            <w:tcW w:w="828" w:type="dxa"/>
            <w:tcBorders>
              <w:top w:val="nil"/>
              <w:left w:val="nil"/>
              <w:bottom w:val="nil"/>
              <w:right w:val="nil"/>
            </w:tcBorders>
          </w:tcPr>
          <w:p w14:paraId="5F67AC66" w14:textId="77777777" w:rsidR="007C50A0" w:rsidRDefault="007C50A0" w:rsidP="00F1291B">
            <w:pPr>
              <w:rPr>
                <w:rFonts w:eastAsia="Times New Roman"/>
                <w:sz w:val="18"/>
                <w:szCs w:val="18"/>
              </w:rPr>
            </w:pPr>
            <w:r>
              <w:rPr>
                <w:rFonts w:eastAsia="Times New Roman"/>
                <w:sz w:val="18"/>
                <w:szCs w:val="18"/>
              </w:rPr>
              <w:t>AU</w:t>
            </w:r>
          </w:p>
        </w:tc>
        <w:tc>
          <w:tcPr>
            <w:tcW w:w="9026" w:type="dxa"/>
            <w:tcBorders>
              <w:top w:val="nil"/>
              <w:left w:val="nil"/>
              <w:bottom w:val="nil"/>
              <w:right w:val="nil"/>
            </w:tcBorders>
          </w:tcPr>
          <w:p w14:paraId="274DB23A" w14:textId="77777777" w:rsidR="007C50A0" w:rsidRDefault="007C50A0" w:rsidP="00F1291B">
            <w:pPr>
              <w:pStyle w:val="List"/>
              <w:spacing w:after="0"/>
              <w:rPr>
                <w:rFonts w:eastAsia="Times New Roman"/>
                <w:sz w:val="18"/>
                <w:szCs w:val="18"/>
              </w:rPr>
            </w:pPr>
            <w:r>
              <w:rPr>
                <w:rFonts w:eastAsia="Times New Roman"/>
                <w:sz w:val="18"/>
                <w:szCs w:val="18"/>
              </w:rPr>
              <w:t>The current access unit input to the decoder.</w:t>
            </w:r>
          </w:p>
        </w:tc>
      </w:tr>
      <w:tr w:rsidR="007C50A0" w14:paraId="66DA37DB" w14:textId="77777777" w:rsidTr="00F1291B">
        <w:trPr>
          <w:trHeight w:hRule="exact" w:val="569"/>
        </w:trPr>
        <w:tc>
          <w:tcPr>
            <w:tcW w:w="828" w:type="dxa"/>
            <w:tcBorders>
              <w:top w:val="nil"/>
              <w:left w:val="nil"/>
              <w:bottom w:val="nil"/>
              <w:right w:val="nil"/>
            </w:tcBorders>
          </w:tcPr>
          <w:p w14:paraId="28E71778" w14:textId="77777777" w:rsidR="007C50A0" w:rsidRDefault="007C50A0" w:rsidP="00F1291B">
            <w:pPr>
              <w:rPr>
                <w:rFonts w:eastAsia="Times New Roman"/>
                <w:sz w:val="18"/>
                <w:szCs w:val="18"/>
              </w:rPr>
            </w:pPr>
            <w:r>
              <w:rPr>
                <w:rFonts w:eastAsia="Times New Roman"/>
                <w:sz w:val="18"/>
                <w:szCs w:val="18"/>
              </w:rPr>
              <w:t>CU</w:t>
            </w:r>
          </w:p>
        </w:tc>
        <w:tc>
          <w:tcPr>
            <w:tcW w:w="9026" w:type="dxa"/>
            <w:tcBorders>
              <w:top w:val="nil"/>
              <w:left w:val="nil"/>
              <w:bottom w:val="nil"/>
              <w:right w:val="nil"/>
            </w:tcBorders>
          </w:tcPr>
          <w:p w14:paraId="447C1263" w14:textId="77777777" w:rsidR="007C50A0" w:rsidRDefault="007C50A0" w:rsidP="00F1291B">
            <w:pPr>
              <w:pStyle w:val="List"/>
              <w:spacing w:after="0"/>
              <w:ind w:left="0" w:firstLine="0"/>
              <w:rPr>
                <w:rFonts w:eastAsia="Times New Roman"/>
                <w:sz w:val="18"/>
                <w:szCs w:val="18"/>
              </w:rPr>
            </w:pPr>
            <w:r>
              <w:rPr>
                <w:rFonts w:eastAsia="Times New Roman"/>
                <w:sz w:val="18"/>
                <w:szCs w:val="18"/>
              </w:rPr>
              <w:t>The current</w:t>
            </w:r>
            <w:r>
              <w:rPr>
                <w:rFonts w:eastAsia="Times New Roman"/>
                <w:sz w:val="18"/>
                <w:szCs w:val="18"/>
                <w:vertAlign w:val="superscript"/>
              </w:rPr>
              <w:t xml:space="preserve"> </w:t>
            </w:r>
            <w:r>
              <w:rPr>
                <w:rFonts w:eastAsia="Times New Roman"/>
                <w:sz w:val="18"/>
                <w:szCs w:val="18"/>
              </w:rPr>
              <w:t>composition unit input to the composition memory. CU results from decoding AU. There may be several composition units resulting from decoding one access unit.</w:t>
            </w:r>
          </w:p>
        </w:tc>
      </w:tr>
    </w:tbl>
    <w:p w14:paraId="5C9DA8DE" w14:textId="77777777" w:rsidR="007C50A0" w:rsidRPr="0047549A" w:rsidRDefault="007C50A0" w:rsidP="0047549A">
      <w:pPr>
        <w:widowControl/>
        <w:autoSpaceDE/>
        <w:autoSpaceDN/>
        <w:jc w:val="both"/>
        <w:rPr>
          <w:rFonts w:ascii="Times New Roman" w:eastAsiaTheme="minorEastAsia" w:hAnsi="Times New Roman"/>
        </w:rPr>
      </w:pPr>
    </w:p>
    <w:p w14:paraId="13611122" w14:textId="77777777" w:rsidR="007C50A0" w:rsidRPr="00DC5339" w:rsidRDefault="007C50A0" w:rsidP="0047549A">
      <w:pPr>
        <w:widowControl/>
        <w:autoSpaceDE/>
        <w:autoSpaceDN/>
        <w:spacing w:after="180"/>
        <w:rPr>
          <w:rFonts w:ascii="Times New Roman" w:eastAsia="Times New Roman" w:hAnsi="Times New Roman" w:cs="Times New Roman"/>
          <w:sz w:val="20"/>
          <w:szCs w:val="20"/>
        </w:rPr>
      </w:pPr>
    </w:p>
    <w:p w14:paraId="5473F8C2" w14:textId="61EB0EB9" w:rsidR="00200A87" w:rsidRDefault="00200A87" w:rsidP="0047549A">
      <w:pPr>
        <w:pStyle w:val="Heading2"/>
      </w:pPr>
      <w:r>
        <w:lastRenderedPageBreak/>
        <w:t xml:space="preserve">VDI </w:t>
      </w:r>
      <w:r w:rsidRPr="00820034">
        <w:t>HRD</w:t>
      </w:r>
    </w:p>
    <w:p w14:paraId="03F14083" w14:textId="44A13B40" w:rsidR="00200A87" w:rsidRDefault="00996B34" w:rsidP="0047549A">
      <w:pPr>
        <w:pStyle w:val="Heading3"/>
      </w:pPr>
      <w:r>
        <w:t>Key extensions</w:t>
      </w:r>
    </w:p>
    <w:p w14:paraId="36578D36" w14:textId="77777777" w:rsidR="00996B34" w:rsidRDefault="00996B34" w:rsidP="00996B34">
      <w:pPr>
        <w:rPr>
          <w:lang w:val="en-GB"/>
        </w:rPr>
      </w:pPr>
    </w:p>
    <w:p w14:paraId="21FE9600" w14:textId="67C07875" w:rsidR="00545A0D" w:rsidRPr="00545A0D" w:rsidRDefault="00545A0D" w:rsidP="00545A0D">
      <w:pPr>
        <w:widowControl/>
        <w:autoSpaceDE/>
        <w:autoSpaceDN/>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Assume there are N video streams that are concurrently decoded on the same device for the same application. Each of the N video streams follows some profile/level/tier requirements and HRD requirements and parameters specified along with the bitstream.</w:t>
      </w:r>
    </w:p>
    <w:p w14:paraId="3ECD53DE" w14:textId="77777777" w:rsidR="00545A0D" w:rsidRPr="00545A0D" w:rsidRDefault="00545A0D" w:rsidP="00545A0D">
      <w:pPr>
        <w:widowControl/>
        <w:autoSpaceDE/>
        <w:autoSpaceDN/>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Three key models are to be considered</w:t>
      </w:r>
    </w:p>
    <w:p w14:paraId="66174BA1" w14:textId="1214A93A" w:rsidR="00545A0D" w:rsidRPr="00545A0D" w:rsidRDefault="00545A0D" w:rsidP="00545A0D">
      <w:pPr>
        <w:widowControl/>
        <w:numPr>
          <w:ilvl w:val="0"/>
          <w:numId w:val="15"/>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Configuration 1: Decoding Buffer, Decoder and Composition Memory run independently for each of the N video streams.</w:t>
      </w:r>
    </w:p>
    <w:p w14:paraId="26BD537B" w14:textId="77777777" w:rsidR="00545A0D" w:rsidRPr="00545A0D" w:rsidRDefault="00545A0D" w:rsidP="00545A0D">
      <w:pPr>
        <w:widowControl/>
        <w:numPr>
          <w:ilvl w:val="1"/>
          <w:numId w:val="15"/>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Core Issue:</w:t>
      </w:r>
    </w:p>
    <w:p w14:paraId="4838500D" w14:textId="16D711CA" w:rsidR="00545A0D" w:rsidRPr="00545A0D" w:rsidRDefault="00545A0D" w:rsidP="0047549A">
      <w:pPr>
        <w:widowControl/>
        <w:numPr>
          <w:ilvl w:val="2"/>
          <w:numId w:val="15"/>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Aggregate bitrate, decoding complexity, Composition Memory size, and possibly other characteristics, must not exceed the limits of the VDE</w:t>
      </w:r>
    </w:p>
    <w:p w14:paraId="3363EFAB" w14:textId="7B97CD93" w:rsidR="00545A0D" w:rsidRPr="00545A0D" w:rsidRDefault="00545A0D" w:rsidP="00545A0D">
      <w:pPr>
        <w:widowControl/>
        <w:numPr>
          <w:ilvl w:val="0"/>
          <w:numId w:val="15"/>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Configuration 2: Decoding Buffers are independent, but a common Composition Memory is used so that it ensures that the output of the N decoders can be provided with a proper timing in a synchronous manner to the next level:</w:t>
      </w:r>
    </w:p>
    <w:p w14:paraId="1BEE5102" w14:textId="77777777" w:rsidR="00545A0D" w:rsidRPr="00545A0D" w:rsidRDefault="00545A0D" w:rsidP="00545A0D">
      <w:pPr>
        <w:widowControl/>
        <w:numPr>
          <w:ilvl w:val="1"/>
          <w:numId w:val="15"/>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Core Issues: </w:t>
      </w:r>
    </w:p>
    <w:p w14:paraId="20A6840F" w14:textId="77777777" w:rsidR="00545A0D" w:rsidRPr="00545A0D" w:rsidRDefault="00545A0D" w:rsidP="00545A0D">
      <w:pPr>
        <w:widowControl/>
        <w:numPr>
          <w:ilvl w:val="2"/>
          <w:numId w:val="15"/>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The core issue from configuration 1</w:t>
      </w:r>
    </w:p>
    <w:p w14:paraId="2F24EE1F" w14:textId="5CA164D1" w:rsidR="00545A0D" w:rsidRPr="00545A0D" w:rsidRDefault="00545A0D" w:rsidP="00545A0D">
      <w:pPr>
        <w:widowControl/>
        <w:numPr>
          <w:ilvl w:val="2"/>
          <w:numId w:val="15"/>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the common Composition Memory not only follows the aggregate requirements, but also requires that all composition units (containing decoded pictures) need to be stored in the Composition Memory until every composition unit from all N decoders with the same composition time stamp has arrived</w:t>
      </w:r>
    </w:p>
    <w:p w14:paraId="36CFD75B" w14:textId="62BB3297" w:rsidR="00545A0D" w:rsidRPr="00545A0D" w:rsidRDefault="00545A0D" w:rsidP="00545A0D">
      <w:pPr>
        <w:widowControl/>
        <w:numPr>
          <w:ilvl w:val="2"/>
          <w:numId w:val="15"/>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Each elementary stream any have different HRD parameters </w:t>
      </w:r>
    </w:p>
    <w:p w14:paraId="5E858B75" w14:textId="3C6AFE5C" w:rsidR="00545A0D" w:rsidRPr="00545A0D" w:rsidRDefault="00545A0D" w:rsidP="0047549A">
      <w:pPr>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NOTE</w:t>
      </w:r>
      <w:r w:rsidRPr="00545A0D">
        <w:rPr>
          <w:rFonts w:ascii="Times New Roman" w:eastAsia="Times New Roman" w:hAnsi="Times New Roman" w:cs="Times New Roman"/>
          <w:sz w:val="20"/>
          <w:szCs w:val="20"/>
        </w:rPr>
        <w:tab/>
        <w:t>The case where a common Decoding Buffer would be used for N video streams would violate the fundamental design of the SDM in MPEG-4 part 1 which is one Decoding Buffer is connected to a single Decoder and a Decoder can have one or more Decoding Buffers.</w:t>
      </w:r>
    </w:p>
    <w:p w14:paraId="2CA0DA35" w14:textId="5983A9FC" w:rsidR="00545A0D" w:rsidRPr="00545A0D" w:rsidRDefault="00545A0D" w:rsidP="00545A0D">
      <w:pPr>
        <w:numPr>
          <w:ilvl w:val="3"/>
          <w:numId w:val="0"/>
        </w:numPr>
        <w:ind w:left="1728" w:hanging="648"/>
        <w:outlineLvl w:val="2"/>
        <w:rPr>
          <w:b/>
          <w:bCs/>
          <w:sz w:val="24"/>
          <w:szCs w:val="24"/>
          <w:lang w:val="en-GB"/>
        </w:rPr>
      </w:pPr>
      <w:r w:rsidRPr="00545A0D">
        <w:rPr>
          <w:b/>
          <w:bCs/>
          <w:sz w:val="24"/>
          <w:szCs w:val="24"/>
          <w:lang w:val="en-GB"/>
        </w:rPr>
        <w:t>Option 1: Individual Decoding Buffer and Composition Memory</w:t>
      </w:r>
    </w:p>
    <w:p w14:paraId="31DFF7D9" w14:textId="77777777" w:rsidR="00545A0D" w:rsidRPr="00545A0D" w:rsidRDefault="00545A0D" w:rsidP="00545A0D">
      <w:pPr>
        <w:rPr>
          <w:lang w:val="en-GB"/>
        </w:rPr>
      </w:pPr>
    </w:p>
    <w:p w14:paraId="78341C71" w14:textId="23B6A958" w:rsidR="00545A0D" w:rsidRPr="00545A0D" w:rsidRDefault="00545A0D" w:rsidP="00545A0D">
      <w:pPr>
        <w:widowControl/>
        <w:autoSpaceDE/>
        <w:autoSpaceDN/>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In Option 1, the Decoding Buffer and the Composition Memory for each elementary stream are treated individually. This is the case when the decoder inputs and outputs are operated independently which corresponds to the current situation without specific synchronization by the application.</w:t>
      </w:r>
    </w:p>
    <w:p w14:paraId="02340860" w14:textId="318B50D6" w:rsidR="00545A0D" w:rsidRPr="00545A0D" w:rsidRDefault="00545A0D" w:rsidP="00545A0D">
      <w:pPr>
        <w:keepNext/>
        <w:widowControl/>
        <w:autoSpaceDE/>
        <w:autoSpaceDN/>
        <w:spacing w:after="180"/>
        <w:jc w:val="center"/>
      </w:pPr>
      <w:r w:rsidRPr="00545A0D">
        <w:rPr>
          <w:noProof/>
        </w:rPr>
        <w:lastRenderedPageBreak/>
        <w:drawing>
          <wp:inline distT="0" distB="0" distL="0" distR="0" wp14:anchorId="3AB8C191" wp14:editId="5CE6B808">
            <wp:extent cx="5682653" cy="2664277"/>
            <wp:effectExtent l="0" t="0" r="0" b="0"/>
            <wp:docPr id="240285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97067" cy="2671035"/>
                    </a:xfrm>
                    <a:prstGeom prst="rect">
                      <a:avLst/>
                    </a:prstGeom>
                    <a:noFill/>
                  </pic:spPr>
                </pic:pic>
              </a:graphicData>
            </a:graphic>
          </wp:inline>
        </w:drawing>
      </w:r>
    </w:p>
    <w:p w14:paraId="2131FEF4" w14:textId="0A32E93E" w:rsidR="00545A0D" w:rsidRPr="00545A0D" w:rsidRDefault="00545A0D" w:rsidP="00545A0D">
      <w:pPr>
        <w:spacing w:after="200"/>
        <w:jc w:val="center"/>
        <w:rPr>
          <w:i/>
          <w:iCs/>
          <w:color w:val="1F497D" w:themeColor="text2"/>
          <w:sz w:val="18"/>
          <w:szCs w:val="18"/>
          <w:lang w:eastAsia="zh-CN"/>
        </w:rPr>
      </w:pPr>
      <w:r w:rsidRPr="00545A0D">
        <w:rPr>
          <w:i/>
          <w:iCs/>
          <w:color w:val="1F497D" w:themeColor="text2"/>
          <w:sz w:val="18"/>
          <w:szCs w:val="18"/>
        </w:rPr>
        <w:t xml:space="preserve">Figure </w:t>
      </w:r>
      <w:r w:rsidRPr="00545A0D">
        <w:rPr>
          <w:i/>
          <w:iCs/>
          <w:color w:val="1F497D" w:themeColor="text2"/>
          <w:sz w:val="18"/>
          <w:szCs w:val="18"/>
        </w:rPr>
        <w:fldChar w:fldCharType="begin"/>
      </w:r>
      <w:r w:rsidRPr="00545A0D">
        <w:rPr>
          <w:i/>
          <w:iCs/>
          <w:color w:val="1F497D" w:themeColor="text2"/>
          <w:sz w:val="18"/>
          <w:szCs w:val="18"/>
        </w:rPr>
        <w:instrText xml:space="preserve"> SEQ Figure \* ARABIC </w:instrText>
      </w:r>
      <w:r w:rsidRPr="00545A0D">
        <w:rPr>
          <w:i/>
          <w:iCs/>
          <w:color w:val="1F497D" w:themeColor="text2"/>
          <w:sz w:val="18"/>
          <w:szCs w:val="18"/>
        </w:rPr>
        <w:fldChar w:fldCharType="separate"/>
      </w:r>
      <w:r w:rsidR="00532FD0">
        <w:rPr>
          <w:i/>
          <w:iCs/>
          <w:noProof/>
          <w:color w:val="1F497D" w:themeColor="text2"/>
          <w:sz w:val="18"/>
          <w:szCs w:val="18"/>
        </w:rPr>
        <w:t>4</w:t>
      </w:r>
      <w:r w:rsidRPr="00545A0D">
        <w:rPr>
          <w:i/>
          <w:iCs/>
          <w:color w:val="1F497D" w:themeColor="text2"/>
          <w:sz w:val="18"/>
          <w:szCs w:val="18"/>
        </w:rPr>
        <w:fldChar w:fldCharType="end"/>
      </w:r>
      <w:r w:rsidRPr="00545A0D">
        <w:rPr>
          <w:i/>
          <w:iCs/>
          <w:color w:val="1F497D" w:themeColor="text2"/>
          <w:sz w:val="18"/>
          <w:szCs w:val="18"/>
        </w:rPr>
        <w:t xml:space="preserve"> </w:t>
      </w:r>
      <w:r w:rsidRPr="00545A0D">
        <w:rPr>
          <w:i/>
          <w:iCs/>
          <w:color w:val="1F497D" w:themeColor="text2"/>
          <w:sz w:val="18"/>
          <w:szCs w:val="18"/>
          <w:lang w:eastAsia="zh-CN"/>
        </w:rPr>
        <w:t>Option 1: Individual Decoding Buffer and Composition Memory</w:t>
      </w:r>
      <w:r w:rsidRPr="00545A0D" w:rsidDel="00A201CC">
        <w:rPr>
          <w:i/>
          <w:iCs/>
          <w:color w:val="1F497D" w:themeColor="text2"/>
          <w:sz w:val="18"/>
          <w:szCs w:val="18"/>
          <w:lang w:eastAsia="zh-CN"/>
        </w:rPr>
        <w:t xml:space="preserve"> </w:t>
      </w:r>
    </w:p>
    <w:p w14:paraId="160E9356" w14:textId="77777777" w:rsidR="00545A0D" w:rsidRPr="00545A0D" w:rsidRDefault="00545A0D" w:rsidP="00545A0D">
      <w:pPr>
        <w:widowControl/>
        <w:autoSpaceDE/>
        <w:autoSpaceDN/>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The operation is as follows:</w:t>
      </w:r>
    </w:p>
    <w:p w14:paraId="483719AA" w14:textId="5B224135" w:rsidR="00545A0D" w:rsidRPr="00545A0D" w:rsidRDefault="00545A0D" w:rsidP="00545A0D">
      <w:pPr>
        <w:widowControl/>
        <w:numPr>
          <w:ilvl w:val="0"/>
          <w:numId w:val="17"/>
        </w:numPr>
        <w:tabs>
          <w:tab w:val="num" w:pos="72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Data associated with each access units flow into the Decoder of each elementary stream according to a specific arrival time. For each access unit:</w:t>
      </w:r>
    </w:p>
    <w:p w14:paraId="04E07D48" w14:textId="2665CD98" w:rsidR="00545A0D" w:rsidRPr="00545A0D" w:rsidRDefault="00545A0D" w:rsidP="00545A0D">
      <w:pPr>
        <w:widowControl/>
        <w:numPr>
          <w:ilvl w:val="1"/>
          <w:numId w:val="17"/>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all data associated with an access unit is removed from its Decoding Buffer and decoded instantaneously by the instantaneous decoding process at the time of the Decoding Time Stamp (DTS) of this access unit.</w:t>
      </w:r>
    </w:p>
    <w:p w14:paraId="3332E390" w14:textId="0C09DB14" w:rsidR="00545A0D" w:rsidRPr="00545A0D" w:rsidRDefault="00545A0D" w:rsidP="00545A0D">
      <w:pPr>
        <w:widowControl/>
        <w:numPr>
          <w:ilvl w:val="1"/>
          <w:numId w:val="17"/>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Each composition unit (from the decoding of an access unit) is guaranteed to be available in the Composition Memory (CM) at the time of Composition Time Stamp (CTS). </w:t>
      </w:r>
    </w:p>
    <w:p w14:paraId="4250CBD3" w14:textId="61D7BD29" w:rsidR="00545A0D" w:rsidRPr="00545A0D" w:rsidRDefault="00545A0D" w:rsidP="00545A0D">
      <w:pPr>
        <w:widowControl/>
        <w:numPr>
          <w:ilvl w:val="1"/>
          <w:numId w:val="17"/>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A composition unit is available up to the time of the Composition Time Stamp (CTS) of the next composition unit. After this time, the composition unit may </w:t>
      </w:r>
      <w:proofErr w:type="spellStart"/>
      <w:r w:rsidRPr="00545A0D">
        <w:rPr>
          <w:rFonts w:ascii="Times New Roman" w:eastAsia="Times New Roman" w:hAnsi="Times New Roman" w:cs="Times New Roman"/>
          <w:sz w:val="20"/>
          <w:szCs w:val="20"/>
        </w:rPr>
        <w:t>replaced</w:t>
      </w:r>
      <w:proofErr w:type="spellEnd"/>
      <w:r w:rsidRPr="00545A0D">
        <w:rPr>
          <w:rFonts w:ascii="Times New Roman" w:eastAsia="Times New Roman" w:hAnsi="Times New Roman" w:cs="Times New Roman"/>
          <w:sz w:val="20"/>
          <w:szCs w:val="20"/>
        </w:rPr>
        <w:t xml:space="preserve"> by the new composition unit.</w:t>
      </w:r>
    </w:p>
    <w:p w14:paraId="30A8468E" w14:textId="77777777" w:rsidR="00545A0D" w:rsidRPr="00545A0D" w:rsidRDefault="00545A0D" w:rsidP="00545A0D">
      <w:pPr>
        <w:widowControl/>
        <w:numPr>
          <w:ilvl w:val="0"/>
          <w:numId w:val="17"/>
        </w:numPr>
        <w:tabs>
          <w:tab w:val="num" w:pos="72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At any point time, </w:t>
      </w:r>
    </w:p>
    <w:p w14:paraId="42A77473" w14:textId="77777777" w:rsidR="00545A0D" w:rsidRPr="00545A0D" w:rsidRDefault="00545A0D" w:rsidP="00545A0D">
      <w:pPr>
        <w:widowControl/>
        <w:numPr>
          <w:ilvl w:val="1"/>
          <w:numId w:val="17"/>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each of the individual elementary streams conforms to the signaled profile/level/tier and HRD parameters of the individual elementary stream</w:t>
      </w:r>
    </w:p>
    <w:p w14:paraId="2D2B48D4" w14:textId="77777777" w:rsidR="00545A0D" w:rsidRPr="00545A0D" w:rsidRDefault="00545A0D" w:rsidP="00545A0D">
      <w:pPr>
        <w:widowControl/>
        <w:numPr>
          <w:ilvl w:val="1"/>
          <w:numId w:val="17"/>
        </w:numPr>
        <w:autoSpaceDE/>
        <w:autoSpaceDN/>
        <w:contextualSpacing/>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Aggregate bitrate, decoding complexity, Composition Memory size, and possibly other characteristics, must not exceed the limits of the VDE</w:t>
      </w:r>
    </w:p>
    <w:p w14:paraId="7917B298" w14:textId="77777777" w:rsidR="00545A0D" w:rsidRPr="00545A0D" w:rsidRDefault="00545A0D" w:rsidP="00545A0D">
      <w:pPr>
        <w:tabs>
          <w:tab w:val="num" w:pos="720"/>
        </w:tabs>
        <w:spacing w:after="180"/>
        <w:ind w:left="720" w:hanging="36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Common HRD parameters for initial delay may be specified</w:t>
      </w:r>
    </w:p>
    <w:p w14:paraId="1D2B6270" w14:textId="77777777" w:rsidR="00545A0D" w:rsidRPr="00545A0D" w:rsidRDefault="00545A0D" w:rsidP="00545A0D">
      <w:pPr>
        <w:rPr>
          <w:lang w:val="en-GB"/>
        </w:rPr>
      </w:pPr>
    </w:p>
    <w:p w14:paraId="246C27D9" w14:textId="087D9187" w:rsidR="00545A0D" w:rsidRPr="00545A0D" w:rsidRDefault="00545A0D" w:rsidP="00545A0D">
      <w:pPr>
        <w:widowControl/>
        <w:numPr>
          <w:ilvl w:val="3"/>
          <w:numId w:val="9"/>
        </w:numPr>
        <w:autoSpaceDE/>
        <w:autoSpaceDN/>
        <w:jc w:val="both"/>
        <w:outlineLvl w:val="2"/>
        <w:rPr>
          <w:b/>
          <w:bCs/>
          <w:sz w:val="24"/>
          <w:szCs w:val="24"/>
          <w:lang w:val="en-GB"/>
        </w:rPr>
      </w:pPr>
      <w:r w:rsidRPr="00545A0D">
        <w:rPr>
          <w:b/>
          <w:bCs/>
          <w:sz w:val="24"/>
          <w:szCs w:val="24"/>
          <w:lang w:val="en-GB"/>
        </w:rPr>
        <w:t>Option 2: Individual Decoding Buffer – joint Composition Memory</w:t>
      </w:r>
    </w:p>
    <w:p w14:paraId="64417C68" w14:textId="528C0183" w:rsidR="00545A0D" w:rsidRPr="00545A0D" w:rsidRDefault="00545A0D" w:rsidP="00545A0D">
      <w:pPr>
        <w:widowControl/>
        <w:autoSpaceDE/>
        <w:autoSpaceDN/>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In Option 2, which is likely the most relevant one, a set of elementary streams has individual Decoding Buffers, but they share a common Composition Memory.</w:t>
      </w:r>
    </w:p>
    <w:p w14:paraId="3F4E940C" w14:textId="77777777" w:rsidR="00545A0D" w:rsidRPr="00545A0D" w:rsidRDefault="00545A0D" w:rsidP="00545A0D">
      <w:pPr>
        <w:rPr>
          <w:lang w:eastAsia="zh-CN"/>
        </w:rPr>
      </w:pPr>
      <w:r w:rsidRPr="00545A0D">
        <w:rPr>
          <w:rFonts w:ascii="Times New Roman" w:eastAsiaTheme="minorEastAsia" w:hAnsi="Times New Roman"/>
          <w:noProof/>
          <w:sz w:val="24"/>
          <w:szCs w:val="24"/>
        </w:rPr>
        <w:lastRenderedPageBreak/>
        <w:drawing>
          <wp:inline distT="0" distB="0" distL="0" distR="0" wp14:anchorId="1A2EFB60" wp14:editId="176E5E01">
            <wp:extent cx="5727700" cy="2685440"/>
            <wp:effectExtent l="0" t="0" r="6350" b="0"/>
            <wp:docPr id="888376727" name="Picture 888376727"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388986" name="Picture 3" descr="A black background with white tex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27700" cy="2685440"/>
                    </a:xfrm>
                    <a:prstGeom prst="rect">
                      <a:avLst/>
                    </a:prstGeom>
                    <a:noFill/>
                  </pic:spPr>
                </pic:pic>
              </a:graphicData>
            </a:graphic>
          </wp:inline>
        </w:drawing>
      </w:r>
    </w:p>
    <w:p w14:paraId="44926A46" w14:textId="0A456310" w:rsidR="00545A0D" w:rsidRPr="00545A0D" w:rsidRDefault="00545A0D" w:rsidP="00545A0D">
      <w:pPr>
        <w:keepNext/>
        <w:widowControl/>
        <w:autoSpaceDE/>
        <w:autoSpaceDN/>
        <w:spacing w:after="180"/>
        <w:jc w:val="center"/>
      </w:pPr>
    </w:p>
    <w:p w14:paraId="4003D812" w14:textId="286E7794" w:rsidR="00545A0D" w:rsidRPr="00545A0D" w:rsidRDefault="00545A0D" w:rsidP="00545A0D">
      <w:pPr>
        <w:spacing w:after="200"/>
        <w:jc w:val="center"/>
        <w:rPr>
          <w:i/>
          <w:iCs/>
          <w:color w:val="1F497D" w:themeColor="text2"/>
          <w:sz w:val="18"/>
          <w:szCs w:val="18"/>
          <w:lang w:eastAsia="zh-CN"/>
        </w:rPr>
      </w:pPr>
      <w:r w:rsidRPr="00545A0D">
        <w:rPr>
          <w:i/>
          <w:iCs/>
          <w:color w:val="1F497D" w:themeColor="text2"/>
          <w:sz w:val="18"/>
          <w:szCs w:val="18"/>
        </w:rPr>
        <w:t xml:space="preserve">Figure </w:t>
      </w:r>
      <w:r w:rsidRPr="00545A0D">
        <w:rPr>
          <w:i/>
          <w:iCs/>
          <w:color w:val="1F497D" w:themeColor="text2"/>
          <w:sz w:val="18"/>
          <w:szCs w:val="18"/>
        </w:rPr>
        <w:fldChar w:fldCharType="begin"/>
      </w:r>
      <w:r w:rsidRPr="00545A0D">
        <w:rPr>
          <w:i/>
          <w:iCs/>
          <w:color w:val="1F497D" w:themeColor="text2"/>
          <w:sz w:val="18"/>
          <w:szCs w:val="18"/>
        </w:rPr>
        <w:instrText xml:space="preserve"> SEQ Figure \* ARABIC </w:instrText>
      </w:r>
      <w:r w:rsidRPr="00545A0D">
        <w:rPr>
          <w:i/>
          <w:iCs/>
          <w:color w:val="1F497D" w:themeColor="text2"/>
          <w:sz w:val="18"/>
          <w:szCs w:val="18"/>
        </w:rPr>
        <w:fldChar w:fldCharType="separate"/>
      </w:r>
      <w:r w:rsidR="00532FD0">
        <w:rPr>
          <w:i/>
          <w:iCs/>
          <w:noProof/>
          <w:color w:val="1F497D" w:themeColor="text2"/>
          <w:sz w:val="18"/>
          <w:szCs w:val="18"/>
        </w:rPr>
        <w:t>5</w:t>
      </w:r>
      <w:r w:rsidRPr="00545A0D">
        <w:rPr>
          <w:i/>
          <w:iCs/>
          <w:color w:val="1F497D" w:themeColor="text2"/>
          <w:sz w:val="18"/>
          <w:szCs w:val="18"/>
        </w:rPr>
        <w:fldChar w:fldCharType="end"/>
      </w:r>
      <w:r w:rsidRPr="00545A0D">
        <w:rPr>
          <w:i/>
          <w:iCs/>
          <w:color w:val="1F497D" w:themeColor="text2"/>
          <w:sz w:val="18"/>
          <w:szCs w:val="18"/>
        </w:rPr>
        <w:t xml:space="preserve"> </w:t>
      </w:r>
      <w:r w:rsidRPr="00545A0D">
        <w:rPr>
          <w:i/>
          <w:iCs/>
          <w:color w:val="1F497D" w:themeColor="text2"/>
          <w:sz w:val="18"/>
          <w:szCs w:val="18"/>
          <w:lang w:eastAsia="zh-CN"/>
        </w:rPr>
        <w:t>Individual Decoding Buffers – common Composition Memory</w:t>
      </w:r>
    </w:p>
    <w:p w14:paraId="248112C2" w14:textId="77777777" w:rsidR="0063512F" w:rsidRPr="0063512F" w:rsidRDefault="0063512F" w:rsidP="0063512F">
      <w:pPr>
        <w:widowControl/>
        <w:tabs>
          <w:tab w:val="num" w:pos="720"/>
        </w:tabs>
        <w:autoSpaceDE/>
        <w:autoSpaceDN/>
        <w:spacing w:after="180"/>
        <w:jc w:val="both"/>
        <w:rPr>
          <w:ins w:id="19" w:author="Emmanouil Potetsianakis" w:date="2023-10-25T16:31:00Z"/>
          <w:rFonts w:ascii="Times New Roman" w:eastAsia="Times New Roman" w:hAnsi="Times New Roman" w:cs="Times New Roman"/>
          <w:sz w:val="20"/>
          <w:szCs w:val="20"/>
        </w:rPr>
      </w:pPr>
      <w:ins w:id="20" w:author="Emmanouil Potetsianakis" w:date="2023-10-25T16:31:00Z">
        <w:r w:rsidRPr="0063512F">
          <w:rPr>
            <w:rFonts w:ascii="Times New Roman" w:eastAsia="Times New Roman" w:hAnsi="Times New Roman" w:cs="Times New Roman"/>
            <w:sz w:val="20"/>
            <w:szCs w:val="20"/>
          </w:rPr>
          <w:t>Compared to the MPEG-4 part 1 flow diagram, the flow of data introduces a Common Composition Memory as opposed to the original Composition Memory:</w:t>
        </w:r>
      </w:ins>
    </w:p>
    <w:p w14:paraId="06B95C65" w14:textId="77777777" w:rsidR="0063512F" w:rsidRPr="0063512F" w:rsidRDefault="0063512F" w:rsidP="0063512F">
      <w:pPr>
        <w:widowControl/>
        <w:tabs>
          <w:tab w:val="num" w:pos="720"/>
        </w:tabs>
        <w:autoSpaceDE/>
        <w:autoSpaceDN/>
        <w:spacing w:after="180"/>
        <w:jc w:val="both"/>
        <w:rPr>
          <w:ins w:id="21" w:author="Emmanouil Potetsianakis" w:date="2023-10-25T16:31:00Z"/>
          <w:rFonts w:ascii="Times New Roman" w:eastAsia="Times New Roman" w:hAnsi="Times New Roman" w:cs="Times New Roman"/>
          <w:sz w:val="20"/>
          <w:szCs w:val="20"/>
        </w:rPr>
      </w:pPr>
    </w:p>
    <w:p w14:paraId="101A3FD9" w14:textId="77777777" w:rsidR="0063512F" w:rsidRPr="0063512F" w:rsidRDefault="0063512F" w:rsidP="0063512F">
      <w:pPr>
        <w:widowControl/>
        <w:tabs>
          <w:tab w:val="num" w:pos="720"/>
        </w:tabs>
        <w:autoSpaceDE/>
        <w:autoSpaceDN/>
        <w:spacing w:after="180"/>
        <w:jc w:val="both"/>
        <w:rPr>
          <w:ins w:id="22" w:author="Emmanouil Potetsianakis" w:date="2023-10-25T16:31:00Z"/>
          <w:rFonts w:ascii="Times New Roman" w:eastAsia="Times New Roman" w:hAnsi="Times New Roman" w:cs="Times New Roman"/>
          <w:sz w:val="20"/>
          <w:szCs w:val="20"/>
        </w:rPr>
      </w:pPr>
      <w:ins w:id="23" w:author="Emmanouil Potetsianakis" w:date="2023-10-25T16:31:00Z">
        <w:r w:rsidRPr="0063512F">
          <w:rPr>
            <w:rFonts w:ascii="Times New Roman" w:eastAsia="Times New Roman" w:hAnsi="Times New Roman" w:cs="Times New Roman"/>
            <w:noProof/>
            <w:sz w:val="20"/>
            <w:szCs w:val="20"/>
          </w:rPr>
          <w:drawing>
            <wp:inline distT="0" distB="0" distL="0" distR="0" wp14:anchorId="37DA6D07" wp14:editId="51956827">
              <wp:extent cx="5440376" cy="681346"/>
              <wp:effectExtent l="0" t="0" r="0" b="5080"/>
              <wp:docPr id="1723083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7322" cy="687225"/>
                      </a:xfrm>
                      <a:prstGeom prst="rect">
                        <a:avLst/>
                      </a:prstGeom>
                      <a:noFill/>
                    </pic:spPr>
                  </pic:pic>
                </a:graphicData>
              </a:graphic>
            </wp:inline>
          </w:drawing>
        </w:r>
      </w:ins>
    </w:p>
    <w:p w14:paraId="5A10214D" w14:textId="4F848EA3" w:rsidR="0063512F" w:rsidRPr="0063512F" w:rsidRDefault="0063512F" w:rsidP="0063512F">
      <w:pPr>
        <w:widowControl/>
        <w:tabs>
          <w:tab w:val="num" w:pos="720"/>
        </w:tabs>
        <w:autoSpaceDE/>
        <w:autoSpaceDN/>
        <w:spacing w:after="180"/>
        <w:jc w:val="both"/>
        <w:rPr>
          <w:ins w:id="24" w:author="Emmanouil Potetsianakis" w:date="2023-10-25T16:31:00Z"/>
          <w:rFonts w:ascii="Times New Roman" w:eastAsia="Times New Roman" w:hAnsi="Times New Roman" w:cs="Times New Roman"/>
          <w:sz w:val="20"/>
          <w:szCs w:val="20"/>
        </w:rPr>
      </w:pPr>
      <w:ins w:id="25" w:author="Emmanouil Potetsianakis" w:date="2023-10-25T16:31:00Z">
        <w:r w:rsidRPr="0063512F">
          <w:rPr>
            <w:rFonts w:ascii="Times New Roman" w:eastAsia="Times New Roman" w:hAnsi="Times New Roman" w:cs="Times New Roman"/>
            <w:sz w:val="20"/>
            <w:szCs w:val="20"/>
          </w:rPr>
          <w:t>NOTE that in this mode, each AU when decoded constitute a single CU as opposed to the MPEG-4 System D</w:t>
        </w:r>
      </w:ins>
      <w:r w:rsidRPr="0063512F">
        <w:rPr>
          <w:rFonts w:ascii="Times New Roman" w:eastAsia="Times New Roman" w:hAnsi="Times New Roman" w:cs="Times New Roman"/>
          <w:sz w:val="20"/>
          <w:szCs w:val="20"/>
        </w:rPr>
        <w:t>e</w:t>
      </w:r>
      <w:ins w:id="26" w:author="Emmanouil Potetsianakis" w:date="2023-10-25T16:31:00Z">
        <w:r w:rsidRPr="0063512F">
          <w:rPr>
            <w:rFonts w:ascii="Times New Roman" w:eastAsia="Times New Roman" w:hAnsi="Times New Roman" w:cs="Times New Roman"/>
            <w:sz w:val="20"/>
            <w:szCs w:val="20"/>
          </w:rPr>
          <w:t>coder</w:t>
        </w:r>
      </w:ins>
    </w:p>
    <w:p w14:paraId="6E84FFCE" w14:textId="642E9FEA" w:rsidR="00545A0D" w:rsidRPr="00545A0D" w:rsidRDefault="00545A0D" w:rsidP="00545A0D">
      <w:pPr>
        <w:widowControl/>
        <w:tabs>
          <w:tab w:val="num" w:pos="720"/>
        </w:tabs>
        <w:autoSpaceDE/>
        <w:autoSpaceDN/>
        <w:spacing w:after="18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The operation is as follows</w:t>
      </w:r>
    </w:p>
    <w:p w14:paraId="7F5676CC" w14:textId="77777777" w:rsidR="00545A0D" w:rsidRPr="00545A0D" w:rsidRDefault="00545A0D" w:rsidP="00545A0D">
      <w:pPr>
        <w:widowControl/>
        <w:numPr>
          <w:ilvl w:val="0"/>
          <w:numId w:val="19"/>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Data associated with each access units flow into the Decoder of each elementary stream according to a specific arrival time. For each access unit:</w:t>
      </w:r>
    </w:p>
    <w:p w14:paraId="48F8DD12" w14:textId="77777777" w:rsidR="00545A0D" w:rsidRPr="00545A0D" w:rsidRDefault="00545A0D" w:rsidP="00545A0D">
      <w:pPr>
        <w:numPr>
          <w:ilvl w:val="1"/>
          <w:numId w:val="0"/>
        </w:numPr>
        <w:tabs>
          <w:tab w:val="num" w:pos="1440"/>
        </w:tabs>
        <w:spacing w:after="180"/>
        <w:ind w:left="1440" w:hanging="36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all data associated with an access unit is removed from its Decoding Buffer and decoded instantaneously by the instantaneous decoding process at the time of the Decoding Time Stamp (DTS) of this access unit.</w:t>
      </w:r>
    </w:p>
    <w:p w14:paraId="29DB079C" w14:textId="77777777" w:rsidR="00545A0D" w:rsidRPr="00545A0D" w:rsidRDefault="00545A0D" w:rsidP="00545A0D">
      <w:pPr>
        <w:numPr>
          <w:ilvl w:val="1"/>
          <w:numId w:val="0"/>
        </w:numPr>
        <w:tabs>
          <w:tab w:val="num" w:pos="1440"/>
        </w:tabs>
        <w:spacing w:after="180"/>
        <w:ind w:left="1440" w:hanging="36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Each composition unit (from the decoding of an access unit) is guaranteed to be available in the Composition Memory (CM) at the time of Composition Time Stamp (CTS). </w:t>
      </w:r>
    </w:p>
    <w:p w14:paraId="1CFE5E55" w14:textId="40088BC3" w:rsidR="00545A0D" w:rsidRPr="00545A0D" w:rsidRDefault="00545A0D" w:rsidP="00545A0D">
      <w:pPr>
        <w:numPr>
          <w:ilvl w:val="1"/>
          <w:numId w:val="0"/>
        </w:numPr>
        <w:tabs>
          <w:tab w:val="num" w:pos="1440"/>
        </w:tabs>
        <w:spacing w:after="180"/>
        <w:ind w:left="1440" w:hanging="360"/>
        <w:rPr>
          <w:rFonts w:ascii="Times New Roman" w:eastAsia="Times New Roman" w:hAnsi="Times New Roman" w:cs="Times New Roman"/>
          <w:color w:val="FF0000"/>
          <w:sz w:val="20"/>
          <w:szCs w:val="20"/>
        </w:rPr>
      </w:pPr>
      <w:r w:rsidRPr="00545A0D">
        <w:rPr>
          <w:rFonts w:ascii="Times New Roman" w:eastAsia="Times New Roman" w:hAnsi="Times New Roman" w:cs="Times New Roman"/>
          <w:sz w:val="20"/>
          <w:szCs w:val="20"/>
        </w:rPr>
        <w:t xml:space="preserve">A composition unit is available up to the time of the Composition Time Stamp (CTS) of the next composition unit. After this time, the composition unit may </w:t>
      </w:r>
      <w:proofErr w:type="spellStart"/>
      <w:r w:rsidRPr="00545A0D">
        <w:rPr>
          <w:rFonts w:ascii="Times New Roman" w:eastAsia="Times New Roman" w:hAnsi="Times New Roman" w:cs="Times New Roman"/>
          <w:sz w:val="20"/>
          <w:szCs w:val="20"/>
        </w:rPr>
        <w:t>replaced</w:t>
      </w:r>
      <w:proofErr w:type="spellEnd"/>
      <w:r w:rsidRPr="00545A0D">
        <w:rPr>
          <w:rFonts w:ascii="Times New Roman" w:eastAsia="Times New Roman" w:hAnsi="Times New Roman" w:cs="Times New Roman"/>
          <w:sz w:val="20"/>
          <w:szCs w:val="20"/>
        </w:rPr>
        <w:t xml:space="preserve"> by the new composition unit. </w:t>
      </w:r>
      <w:r w:rsidRPr="0047549A">
        <w:rPr>
          <w:rFonts w:ascii="Times New Roman" w:eastAsia="Times New Roman" w:hAnsi="Times New Roman" w:cs="Times New Roman"/>
          <w:color w:val="FF0000"/>
          <w:sz w:val="20"/>
          <w:szCs w:val="20"/>
        </w:rPr>
        <w:t xml:space="preserve">In addition, </w:t>
      </w:r>
      <w:r w:rsidRPr="00545A0D">
        <w:rPr>
          <w:rFonts w:ascii="Times New Roman" w:eastAsia="Times New Roman" w:hAnsi="Times New Roman" w:cs="Times New Roman"/>
          <w:color w:val="FF0000"/>
          <w:sz w:val="20"/>
          <w:szCs w:val="20"/>
        </w:rPr>
        <w:t xml:space="preserve">DTSs across all the access units as well as </w:t>
      </w:r>
      <w:r w:rsidRPr="0047549A">
        <w:rPr>
          <w:rFonts w:ascii="Times New Roman" w:eastAsia="Times New Roman" w:hAnsi="Times New Roman" w:cs="Times New Roman"/>
          <w:color w:val="FF0000"/>
          <w:sz w:val="20"/>
          <w:szCs w:val="20"/>
        </w:rPr>
        <w:t xml:space="preserve">CTSs across all the composition units share the same </w:t>
      </w:r>
      <w:r w:rsidRPr="00545A0D">
        <w:rPr>
          <w:rFonts w:ascii="Times New Roman" w:eastAsia="Times New Roman" w:hAnsi="Times New Roman" w:cs="Times New Roman"/>
          <w:color w:val="FF0000"/>
          <w:sz w:val="20"/>
          <w:szCs w:val="20"/>
        </w:rPr>
        <w:t>clock reference (i.e. timeline).</w:t>
      </w:r>
      <w:r w:rsidRPr="00545A0D">
        <w:rPr>
          <w:rFonts w:ascii="Times New Roman" w:eastAsia="Times New Roman" w:hAnsi="Times New Roman" w:cs="Times New Roman"/>
          <w:sz w:val="20"/>
          <w:szCs w:val="20"/>
        </w:rPr>
        <w:t xml:space="preserve"> </w:t>
      </w:r>
    </w:p>
    <w:p w14:paraId="65759ED2" w14:textId="77777777" w:rsidR="00545A0D" w:rsidRPr="00545A0D" w:rsidRDefault="00545A0D" w:rsidP="00545A0D">
      <w:pPr>
        <w:widowControl/>
        <w:numPr>
          <w:ilvl w:val="0"/>
          <w:numId w:val="19"/>
        </w:numPr>
        <w:tabs>
          <w:tab w:val="num" w:pos="72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At any point time, </w:t>
      </w:r>
    </w:p>
    <w:p w14:paraId="6C5AC41D" w14:textId="77777777" w:rsidR="00545A0D" w:rsidRPr="00545A0D" w:rsidRDefault="00545A0D" w:rsidP="00545A0D">
      <w:pPr>
        <w:widowControl/>
        <w:numPr>
          <w:ilvl w:val="1"/>
          <w:numId w:val="19"/>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 xml:space="preserve">The same requirements as for configuration 1 </w:t>
      </w:r>
    </w:p>
    <w:p w14:paraId="712286F7" w14:textId="00532A33" w:rsidR="00545A0D" w:rsidRPr="00545A0D" w:rsidRDefault="00545A0D" w:rsidP="00545A0D">
      <w:pPr>
        <w:widowControl/>
        <w:numPr>
          <w:ilvl w:val="1"/>
          <w:numId w:val="19"/>
        </w:numPr>
        <w:tabs>
          <w:tab w:val="num" w:pos="144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The common Composition Memory size</w:t>
      </w:r>
      <w:r w:rsidRPr="00545A0D" w:rsidDel="009D2186">
        <w:rPr>
          <w:rFonts w:ascii="Times New Roman" w:eastAsia="Times New Roman" w:hAnsi="Times New Roman" w:cs="Times New Roman"/>
          <w:sz w:val="20"/>
          <w:szCs w:val="20"/>
        </w:rPr>
        <w:t xml:space="preserve"> </w:t>
      </w:r>
      <w:r w:rsidRPr="00545A0D">
        <w:rPr>
          <w:rFonts w:ascii="Times New Roman" w:eastAsia="Times New Roman" w:hAnsi="Times New Roman" w:cs="Times New Roman"/>
          <w:sz w:val="20"/>
          <w:szCs w:val="20"/>
        </w:rPr>
        <w:t>conforms to common aggregate requirements.</w:t>
      </w:r>
    </w:p>
    <w:p w14:paraId="54A0AA70" w14:textId="77777777" w:rsidR="00545A0D" w:rsidRPr="00545A0D" w:rsidRDefault="00545A0D" w:rsidP="00545A0D">
      <w:pPr>
        <w:widowControl/>
        <w:numPr>
          <w:ilvl w:val="0"/>
          <w:numId w:val="19"/>
        </w:numPr>
        <w:tabs>
          <w:tab w:val="num" w:pos="720"/>
        </w:tabs>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Again common HRD parameters for initial delay may be specified</w:t>
      </w:r>
    </w:p>
    <w:p w14:paraId="7DCC626D" w14:textId="1EB3D674" w:rsidR="00545A0D" w:rsidRPr="00545A0D" w:rsidRDefault="00545A0D" w:rsidP="00545A0D">
      <w:pPr>
        <w:numPr>
          <w:ilvl w:val="3"/>
          <w:numId w:val="0"/>
        </w:numPr>
        <w:ind w:left="1728" w:hanging="648"/>
        <w:outlineLvl w:val="2"/>
        <w:rPr>
          <w:b/>
          <w:bCs/>
          <w:sz w:val="24"/>
          <w:szCs w:val="24"/>
          <w:lang w:val="en-GB"/>
        </w:rPr>
      </w:pPr>
      <w:r w:rsidRPr="00545A0D">
        <w:rPr>
          <w:b/>
          <w:bCs/>
          <w:sz w:val="24"/>
          <w:szCs w:val="24"/>
          <w:lang w:val="en-GB"/>
        </w:rPr>
        <w:t>Timing model</w:t>
      </w:r>
    </w:p>
    <w:p w14:paraId="0DFD1AC7" w14:textId="77777777" w:rsidR="005F2BFF" w:rsidRPr="005F2BFF" w:rsidRDefault="005F2BFF" w:rsidP="005F2BFF">
      <w:pPr>
        <w:widowControl/>
        <w:autoSpaceDE/>
        <w:autoSpaceDN/>
        <w:jc w:val="both"/>
        <w:rPr>
          <w:ins w:id="27" w:author="Emmanouil Potetsianakis" w:date="2023-10-25T16:30:00Z"/>
          <w:rFonts w:ascii="Times New Roman" w:eastAsiaTheme="minorEastAsia" w:hAnsi="Times New Roman"/>
          <w:sz w:val="24"/>
          <w:szCs w:val="24"/>
          <w:lang w:val="en-GB" w:eastAsia="zh-CN"/>
        </w:rPr>
      </w:pPr>
      <w:ins w:id="28" w:author="Emmanouil Potetsianakis" w:date="2023-10-25T16:30:00Z">
        <w:r w:rsidRPr="005F2BFF">
          <w:rPr>
            <w:rFonts w:ascii="Times New Roman" w:eastAsiaTheme="minorEastAsia" w:hAnsi="Times New Roman"/>
            <w:sz w:val="24"/>
            <w:szCs w:val="24"/>
            <w:lang w:val="en-GB" w:eastAsia="zh-CN"/>
          </w:rPr>
          <w:lastRenderedPageBreak/>
          <w:t xml:space="preserve">The key aspect of the timing model is that the decoding time of the AU from the different elementary streams is identical. However, the </w:t>
        </w:r>
        <w:proofErr w:type="spellStart"/>
        <w:r w:rsidRPr="005F2BFF">
          <w:rPr>
            <w:rFonts w:ascii="Times New Roman" w:eastAsiaTheme="minorEastAsia" w:hAnsi="Times New Roman"/>
            <w:sz w:val="24"/>
            <w:szCs w:val="24"/>
            <w:lang w:val="en-GB" w:eastAsia="zh-CN"/>
          </w:rPr>
          <w:t>Aus</w:t>
        </w:r>
        <w:proofErr w:type="spellEnd"/>
        <w:r w:rsidRPr="005F2BFF">
          <w:rPr>
            <w:rFonts w:ascii="Times New Roman" w:eastAsiaTheme="minorEastAsia" w:hAnsi="Times New Roman"/>
            <w:sz w:val="24"/>
            <w:szCs w:val="24"/>
            <w:lang w:val="en-GB" w:eastAsia="zh-CN"/>
          </w:rPr>
          <w:t xml:space="preserve"> may have different arrival time in the respective Decoding Buffers.</w:t>
        </w:r>
      </w:ins>
    </w:p>
    <w:p w14:paraId="41F8FDD7" w14:textId="77777777" w:rsidR="005F2BFF" w:rsidRPr="005F2BFF" w:rsidRDefault="005F2BFF" w:rsidP="005F2BFF">
      <w:pPr>
        <w:widowControl/>
        <w:autoSpaceDE/>
        <w:autoSpaceDN/>
        <w:jc w:val="both"/>
        <w:rPr>
          <w:ins w:id="29" w:author="Emmanouil Potetsianakis" w:date="2023-10-25T16:30:00Z"/>
          <w:rFonts w:ascii="Times New Roman" w:eastAsiaTheme="minorEastAsia" w:hAnsi="Times New Roman"/>
          <w:sz w:val="24"/>
          <w:szCs w:val="24"/>
          <w:lang w:val="en-GB" w:eastAsia="zh-CN"/>
        </w:rPr>
      </w:pPr>
    </w:p>
    <w:p w14:paraId="082EE7C4" w14:textId="77777777" w:rsidR="005F2BFF" w:rsidRPr="005F2BFF" w:rsidRDefault="005F2BFF" w:rsidP="005F2BFF">
      <w:pPr>
        <w:widowControl/>
        <w:autoSpaceDE/>
        <w:autoSpaceDN/>
        <w:jc w:val="center"/>
        <w:rPr>
          <w:ins w:id="30" w:author="Emmanouil Potetsianakis" w:date="2023-10-25T16:30:00Z"/>
          <w:rFonts w:ascii="Times New Roman" w:eastAsiaTheme="minorEastAsia" w:hAnsi="Times New Roman"/>
          <w:sz w:val="24"/>
          <w:szCs w:val="24"/>
          <w:lang w:val="en-GB" w:eastAsia="zh-CN"/>
        </w:rPr>
      </w:pPr>
      <w:ins w:id="31" w:author="Emmanouil Potetsianakis" w:date="2023-10-25T16:30:00Z">
        <w:r w:rsidRPr="005F2BFF">
          <w:rPr>
            <w:rFonts w:ascii="Times New Roman" w:eastAsiaTheme="minorEastAsia" w:hAnsi="Times New Roman"/>
            <w:noProof/>
            <w:sz w:val="24"/>
            <w:szCs w:val="24"/>
            <w:lang w:val="en-GB" w:eastAsia="zh-CN"/>
          </w:rPr>
          <w:drawing>
            <wp:inline distT="0" distB="0" distL="0" distR="0" wp14:anchorId="051EEA9C" wp14:editId="0E1B255D">
              <wp:extent cx="5685892" cy="3656659"/>
              <wp:effectExtent l="0" t="0" r="0" b="0"/>
              <wp:docPr id="1487510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00324" cy="3665941"/>
                      </a:xfrm>
                      <a:prstGeom prst="rect">
                        <a:avLst/>
                      </a:prstGeom>
                      <a:noFill/>
                    </pic:spPr>
                  </pic:pic>
                </a:graphicData>
              </a:graphic>
            </wp:inline>
          </w:drawing>
        </w:r>
      </w:ins>
    </w:p>
    <w:p w14:paraId="0A7E08B2" w14:textId="77777777" w:rsidR="005F2BFF" w:rsidRPr="005F2BFF" w:rsidRDefault="005F2BFF" w:rsidP="005F2BFF">
      <w:pPr>
        <w:widowControl/>
        <w:autoSpaceDE/>
        <w:autoSpaceDN/>
        <w:jc w:val="center"/>
        <w:rPr>
          <w:ins w:id="32" w:author="Emmanouil Potetsianakis" w:date="2023-10-25T16:30:00Z"/>
          <w:rFonts w:ascii="Times New Roman" w:eastAsiaTheme="minorEastAsia" w:hAnsi="Times New Roman"/>
          <w:sz w:val="24"/>
          <w:szCs w:val="24"/>
          <w:lang w:val="en-GB" w:eastAsia="zh-CN"/>
        </w:rPr>
      </w:pPr>
    </w:p>
    <w:p w14:paraId="20205AE0" w14:textId="77777777" w:rsidR="005F2BFF" w:rsidRPr="005F2BFF" w:rsidRDefault="005F2BFF" w:rsidP="005F2BFF">
      <w:pPr>
        <w:keepNext/>
        <w:widowControl/>
        <w:autoSpaceDE/>
        <w:autoSpaceDN/>
        <w:spacing w:before="1" w:after="220"/>
        <w:jc w:val="both"/>
        <w:rPr>
          <w:ins w:id="33" w:author="Emmanouil Potetsianakis" w:date="2023-10-25T16:30:00Z"/>
          <w:rFonts w:ascii="Times New Roman" w:eastAsia="Times New Roman" w:hAnsi="Times New Roman"/>
          <w:sz w:val="24"/>
          <w:szCs w:val="24"/>
          <w:lang w:eastAsia="ko-KR"/>
        </w:rPr>
      </w:pPr>
      <w:ins w:id="34" w:author="Emmanouil Potetsianakis" w:date="2023-10-25T16:30:00Z">
        <w:r w:rsidRPr="005F2BFF">
          <w:rPr>
            <w:rFonts w:ascii="Times New Roman" w:eastAsia="Times New Roman" w:hAnsi="Times New Roman"/>
            <w:sz w:val="24"/>
            <w:szCs w:val="24"/>
            <w:lang w:eastAsia="ko-KR"/>
          </w:rPr>
          <w:t>Legend:</w:t>
        </w:r>
      </w:ins>
    </w:p>
    <w:tbl>
      <w:tblPr>
        <w:tblW w:w="9854" w:type="dxa"/>
        <w:tblLayout w:type="fixed"/>
        <w:tblLook w:val="0000" w:firstRow="0" w:lastRow="0" w:firstColumn="0" w:lastColumn="0" w:noHBand="0" w:noVBand="0"/>
      </w:tblPr>
      <w:tblGrid>
        <w:gridCol w:w="828"/>
        <w:gridCol w:w="9026"/>
      </w:tblGrid>
      <w:tr w:rsidR="005F2BFF" w:rsidRPr="005F2BFF" w14:paraId="0D5D1700" w14:textId="77777777" w:rsidTr="00A042FA">
        <w:trPr>
          <w:ins w:id="35" w:author="Emmanouil Potetsianakis" w:date="2023-10-25T16:30:00Z"/>
        </w:trPr>
        <w:tc>
          <w:tcPr>
            <w:tcW w:w="828" w:type="dxa"/>
            <w:tcBorders>
              <w:top w:val="nil"/>
              <w:left w:val="nil"/>
              <w:bottom w:val="nil"/>
              <w:right w:val="nil"/>
            </w:tcBorders>
          </w:tcPr>
          <w:p w14:paraId="144AFE6C" w14:textId="77777777" w:rsidR="005F2BFF" w:rsidRPr="005F2BFF" w:rsidRDefault="005F2BFF" w:rsidP="005F2BFF">
            <w:pPr>
              <w:widowControl/>
              <w:autoSpaceDE/>
              <w:autoSpaceDN/>
              <w:spacing w:before="60" w:after="60"/>
              <w:jc w:val="both"/>
              <w:rPr>
                <w:ins w:id="36" w:author="Emmanouil Potetsianakis" w:date="2023-10-25T16:30:00Z"/>
                <w:rFonts w:ascii="Times New Roman" w:eastAsia="Times New Roman" w:hAnsi="Times New Roman"/>
                <w:sz w:val="18"/>
                <w:szCs w:val="18"/>
              </w:rPr>
            </w:pPr>
            <w:ins w:id="37"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1</w:t>
              </w:r>
            </w:ins>
          </w:p>
        </w:tc>
        <w:tc>
          <w:tcPr>
            <w:tcW w:w="9026" w:type="dxa"/>
            <w:tcBorders>
              <w:top w:val="nil"/>
              <w:left w:val="nil"/>
              <w:bottom w:val="nil"/>
              <w:right w:val="nil"/>
            </w:tcBorders>
          </w:tcPr>
          <w:p w14:paraId="1C0F2DCF" w14:textId="77777777" w:rsidR="005F2BFF" w:rsidRPr="005F2BFF" w:rsidRDefault="005F2BFF" w:rsidP="005F2BFF">
            <w:pPr>
              <w:widowControl/>
              <w:autoSpaceDE/>
              <w:autoSpaceDN/>
              <w:spacing w:before="60" w:after="60" w:line="230" w:lineRule="atLeast"/>
              <w:ind w:left="283" w:hanging="283"/>
              <w:jc w:val="both"/>
              <w:rPr>
                <w:ins w:id="38" w:author="Emmanouil Potetsianakis" w:date="2023-10-25T16:30:00Z"/>
                <w:rFonts w:eastAsia="Times New Roman" w:cs="Times New Roman"/>
                <w:sz w:val="18"/>
                <w:szCs w:val="18"/>
                <w:lang w:val="en-GB" w:eastAsia="ja-JP"/>
              </w:rPr>
            </w:pPr>
            <w:ins w:id="39" w:author="Emmanouil Potetsianakis" w:date="2023-10-25T16:30:00Z">
              <w:r w:rsidRPr="005F2BFF">
                <w:rPr>
                  <w:rFonts w:eastAsia="Times New Roman" w:cs="Times New Roman"/>
                  <w:sz w:val="18"/>
                  <w:szCs w:val="18"/>
                  <w:lang w:val="en-GB" w:eastAsia="ja-JP"/>
                </w:rPr>
                <w:t>Arrival time of AU1</w:t>
              </w:r>
              <w:r w:rsidRPr="005F2BFF">
                <w:rPr>
                  <w:rFonts w:eastAsia="Times New Roman" w:cs="Times New Roman"/>
                  <w:sz w:val="18"/>
                  <w:szCs w:val="18"/>
                  <w:vertAlign w:val="subscript"/>
                  <w:lang w:val="en-GB" w:eastAsia="ja-JP"/>
                </w:rPr>
                <w:t>0</w:t>
              </w:r>
              <w:r w:rsidRPr="005F2BFF">
                <w:rPr>
                  <w:rFonts w:eastAsia="Times New Roman" w:cs="Times New Roman"/>
                  <w:sz w:val="18"/>
                  <w:szCs w:val="18"/>
                  <w:lang w:val="en-GB" w:eastAsia="ja-JP"/>
                </w:rPr>
                <w:t xml:space="preserve"> in Decoding Buffer</w:t>
              </w:r>
              <w:r w:rsidRPr="005F2BFF">
                <w:rPr>
                  <w:rFonts w:eastAsia="Times New Roman" w:cs="Times New Roman"/>
                  <w:sz w:val="18"/>
                  <w:szCs w:val="18"/>
                  <w:vertAlign w:val="subscript"/>
                  <w:lang w:val="en-GB" w:eastAsia="ja-JP"/>
                </w:rPr>
                <w:t xml:space="preserve"> </w:t>
              </w:r>
              <w:r w:rsidRPr="005F2BFF">
                <w:rPr>
                  <w:rFonts w:eastAsia="Times New Roman" w:cs="Times New Roman"/>
                  <w:sz w:val="18"/>
                  <w:szCs w:val="18"/>
                  <w:lang w:val="en-GB" w:eastAsia="ja-JP"/>
                </w:rPr>
                <w:t>1</w:t>
              </w:r>
            </w:ins>
          </w:p>
        </w:tc>
      </w:tr>
      <w:tr w:rsidR="005F2BFF" w:rsidRPr="005F2BFF" w14:paraId="668EFA60" w14:textId="77777777" w:rsidTr="00A042FA">
        <w:trPr>
          <w:ins w:id="40" w:author="Emmanouil Potetsianakis" w:date="2023-10-25T16:30:00Z"/>
        </w:trPr>
        <w:tc>
          <w:tcPr>
            <w:tcW w:w="828" w:type="dxa"/>
            <w:tcBorders>
              <w:top w:val="nil"/>
              <w:left w:val="nil"/>
              <w:bottom w:val="nil"/>
              <w:right w:val="nil"/>
            </w:tcBorders>
          </w:tcPr>
          <w:p w14:paraId="47480256" w14:textId="77777777" w:rsidR="005F2BFF" w:rsidRPr="005F2BFF" w:rsidRDefault="005F2BFF" w:rsidP="005F2BFF">
            <w:pPr>
              <w:widowControl/>
              <w:autoSpaceDE/>
              <w:autoSpaceDN/>
              <w:spacing w:before="60" w:after="60"/>
              <w:jc w:val="both"/>
              <w:rPr>
                <w:ins w:id="41" w:author="Emmanouil Potetsianakis" w:date="2023-10-25T16:30:00Z"/>
                <w:rFonts w:ascii="Times New Roman" w:eastAsia="Times New Roman" w:hAnsi="Times New Roman"/>
                <w:sz w:val="18"/>
                <w:szCs w:val="18"/>
              </w:rPr>
            </w:pPr>
            <w:ins w:id="42"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2</w:t>
              </w:r>
            </w:ins>
          </w:p>
        </w:tc>
        <w:tc>
          <w:tcPr>
            <w:tcW w:w="9026" w:type="dxa"/>
            <w:tcBorders>
              <w:top w:val="nil"/>
              <w:left w:val="nil"/>
              <w:bottom w:val="nil"/>
              <w:right w:val="nil"/>
            </w:tcBorders>
          </w:tcPr>
          <w:p w14:paraId="308E84F2" w14:textId="77777777" w:rsidR="005F2BFF" w:rsidRPr="005F2BFF" w:rsidRDefault="005F2BFF" w:rsidP="005F2BFF">
            <w:pPr>
              <w:widowControl/>
              <w:autoSpaceDE/>
              <w:autoSpaceDN/>
              <w:spacing w:before="60" w:after="60" w:line="230" w:lineRule="atLeast"/>
              <w:ind w:left="283" w:hanging="283"/>
              <w:jc w:val="both"/>
              <w:rPr>
                <w:ins w:id="43" w:author="Emmanouil Potetsianakis" w:date="2023-10-25T16:30:00Z"/>
                <w:rFonts w:eastAsia="Times New Roman" w:cs="Times New Roman"/>
                <w:sz w:val="18"/>
                <w:szCs w:val="18"/>
                <w:lang w:val="en-GB" w:eastAsia="ja-JP"/>
              </w:rPr>
            </w:pPr>
            <w:ins w:id="44" w:author="Emmanouil Potetsianakis" w:date="2023-10-25T16:30:00Z">
              <w:r w:rsidRPr="005F2BFF">
                <w:rPr>
                  <w:rFonts w:eastAsia="Times New Roman" w:cs="Times New Roman"/>
                  <w:sz w:val="18"/>
                  <w:szCs w:val="18"/>
                  <w:lang w:val="en-GB" w:eastAsia="ja-JP"/>
                </w:rPr>
                <w:t>Arrival time of AU2</w:t>
              </w:r>
              <w:r w:rsidRPr="005F2BFF">
                <w:rPr>
                  <w:rFonts w:eastAsia="Times New Roman" w:cs="Times New Roman"/>
                  <w:sz w:val="18"/>
                  <w:szCs w:val="18"/>
                  <w:vertAlign w:val="subscript"/>
                  <w:lang w:val="en-GB" w:eastAsia="ja-JP"/>
                </w:rPr>
                <w:t>0</w:t>
              </w:r>
              <w:r w:rsidRPr="005F2BFF">
                <w:rPr>
                  <w:rFonts w:eastAsia="Times New Roman" w:cs="Times New Roman"/>
                  <w:sz w:val="18"/>
                  <w:szCs w:val="18"/>
                  <w:lang w:val="en-GB" w:eastAsia="ja-JP"/>
                </w:rPr>
                <w:t xml:space="preserve"> in Decoding Buffer 2</w:t>
              </w:r>
            </w:ins>
          </w:p>
        </w:tc>
      </w:tr>
      <w:tr w:rsidR="005F2BFF" w:rsidRPr="005F2BFF" w14:paraId="45E89D1B" w14:textId="77777777" w:rsidTr="00A042FA">
        <w:trPr>
          <w:ins w:id="45" w:author="Emmanouil Potetsianakis" w:date="2023-10-25T16:30:00Z"/>
        </w:trPr>
        <w:tc>
          <w:tcPr>
            <w:tcW w:w="828" w:type="dxa"/>
            <w:tcBorders>
              <w:top w:val="nil"/>
              <w:left w:val="nil"/>
              <w:bottom w:val="nil"/>
              <w:right w:val="nil"/>
            </w:tcBorders>
          </w:tcPr>
          <w:p w14:paraId="16281323" w14:textId="77777777" w:rsidR="005F2BFF" w:rsidRPr="005F2BFF" w:rsidRDefault="005F2BFF" w:rsidP="005F2BFF">
            <w:pPr>
              <w:widowControl/>
              <w:autoSpaceDE/>
              <w:autoSpaceDN/>
              <w:spacing w:before="60" w:after="60"/>
              <w:jc w:val="both"/>
              <w:rPr>
                <w:ins w:id="46" w:author="Emmanouil Potetsianakis" w:date="2023-10-25T16:30:00Z"/>
                <w:rFonts w:ascii="Times New Roman" w:eastAsia="Times New Roman" w:hAnsi="Times New Roman"/>
                <w:sz w:val="18"/>
                <w:szCs w:val="18"/>
              </w:rPr>
            </w:pPr>
            <w:ins w:id="47"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3</w:t>
              </w:r>
            </w:ins>
          </w:p>
        </w:tc>
        <w:tc>
          <w:tcPr>
            <w:tcW w:w="9026" w:type="dxa"/>
            <w:tcBorders>
              <w:top w:val="nil"/>
              <w:left w:val="nil"/>
              <w:bottom w:val="nil"/>
              <w:right w:val="nil"/>
            </w:tcBorders>
          </w:tcPr>
          <w:p w14:paraId="1A72EC86" w14:textId="77777777" w:rsidR="005F2BFF" w:rsidRPr="005F2BFF" w:rsidRDefault="005F2BFF" w:rsidP="005F2BFF">
            <w:pPr>
              <w:widowControl/>
              <w:autoSpaceDE/>
              <w:autoSpaceDN/>
              <w:spacing w:before="60" w:after="60" w:line="230" w:lineRule="atLeast"/>
              <w:ind w:left="283" w:hanging="283"/>
              <w:jc w:val="both"/>
              <w:rPr>
                <w:ins w:id="48" w:author="Emmanouil Potetsianakis" w:date="2023-10-25T16:30:00Z"/>
                <w:rFonts w:eastAsia="Times New Roman" w:cs="Times New Roman"/>
                <w:sz w:val="18"/>
                <w:szCs w:val="18"/>
                <w:lang w:val="en-GB" w:eastAsia="ja-JP"/>
              </w:rPr>
            </w:pPr>
            <w:ins w:id="49" w:author="Emmanouil Potetsianakis" w:date="2023-10-25T16:30:00Z">
              <w:r w:rsidRPr="005F2BFF">
                <w:rPr>
                  <w:rFonts w:eastAsia="Times New Roman" w:cs="Times New Roman"/>
                  <w:sz w:val="18"/>
                  <w:szCs w:val="18"/>
                  <w:lang w:val="en-GB" w:eastAsia="ja-JP"/>
                </w:rPr>
                <w:t>Arrival time of AU1</w:t>
              </w:r>
              <w:r w:rsidRPr="005F2BFF">
                <w:rPr>
                  <w:rFonts w:eastAsia="Times New Roman" w:cs="Times New Roman"/>
                  <w:sz w:val="18"/>
                  <w:szCs w:val="18"/>
                  <w:vertAlign w:val="subscript"/>
                  <w:lang w:val="en-GB" w:eastAsia="ja-JP"/>
                </w:rPr>
                <w:t>1</w:t>
              </w:r>
              <w:r w:rsidRPr="005F2BFF">
                <w:rPr>
                  <w:rFonts w:eastAsia="Times New Roman" w:cs="Times New Roman"/>
                  <w:sz w:val="18"/>
                  <w:szCs w:val="18"/>
                  <w:lang w:val="en-GB" w:eastAsia="ja-JP"/>
                </w:rPr>
                <w:t xml:space="preserve"> in Decoding Buffer 1</w:t>
              </w:r>
            </w:ins>
          </w:p>
        </w:tc>
      </w:tr>
      <w:tr w:rsidR="005F2BFF" w:rsidRPr="005F2BFF" w14:paraId="723363E6" w14:textId="77777777" w:rsidTr="00A042FA">
        <w:trPr>
          <w:ins w:id="50" w:author="Emmanouil Potetsianakis" w:date="2023-10-25T16:30:00Z"/>
        </w:trPr>
        <w:tc>
          <w:tcPr>
            <w:tcW w:w="828" w:type="dxa"/>
            <w:tcBorders>
              <w:top w:val="nil"/>
              <w:left w:val="nil"/>
              <w:bottom w:val="nil"/>
              <w:right w:val="nil"/>
            </w:tcBorders>
          </w:tcPr>
          <w:p w14:paraId="07DFF924" w14:textId="77777777" w:rsidR="005F2BFF" w:rsidRPr="005F2BFF" w:rsidRDefault="005F2BFF" w:rsidP="005F2BFF">
            <w:pPr>
              <w:widowControl/>
              <w:autoSpaceDE/>
              <w:autoSpaceDN/>
              <w:spacing w:before="60" w:after="60"/>
              <w:jc w:val="both"/>
              <w:rPr>
                <w:ins w:id="51" w:author="Emmanouil Potetsianakis" w:date="2023-10-25T16:30:00Z"/>
                <w:rFonts w:ascii="Times New Roman" w:eastAsia="Times New Roman" w:hAnsi="Times New Roman"/>
                <w:sz w:val="18"/>
                <w:szCs w:val="18"/>
              </w:rPr>
            </w:pPr>
            <w:ins w:id="52"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4</w:t>
              </w:r>
            </w:ins>
          </w:p>
        </w:tc>
        <w:tc>
          <w:tcPr>
            <w:tcW w:w="9026" w:type="dxa"/>
            <w:tcBorders>
              <w:top w:val="nil"/>
              <w:left w:val="nil"/>
              <w:bottom w:val="nil"/>
              <w:right w:val="nil"/>
            </w:tcBorders>
          </w:tcPr>
          <w:p w14:paraId="366595DF" w14:textId="77777777" w:rsidR="005F2BFF" w:rsidRPr="005F2BFF" w:rsidRDefault="005F2BFF" w:rsidP="005F2BFF">
            <w:pPr>
              <w:widowControl/>
              <w:autoSpaceDE/>
              <w:autoSpaceDN/>
              <w:spacing w:before="60" w:after="60" w:line="230" w:lineRule="atLeast"/>
              <w:ind w:left="283" w:hanging="283"/>
              <w:jc w:val="both"/>
              <w:rPr>
                <w:ins w:id="53" w:author="Emmanouil Potetsianakis" w:date="2023-10-25T16:30:00Z"/>
                <w:rFonts w:eastAsia="Times New Roman" w:cs="Times New Roman"/>
                <w:sz w:val="18"/>
                <w:szCs w:val="18"/>
                <w:lang w:val="en-GB" w:eastAsia="ja-JP"/>
              </w:rPr>
            </w:pPr>
            <w:ins w:id="54" w:author="Emmanouil Potetsianakis" w:date="2023-10-25T16:30:00Z">
              <w:r w:rsidRPr="005F2BFF">
                <w:rPr>
                  <w:rFonts w:eastAsia="Times New Roman" w:cs="Times New Roman"/>
                  <w:sz w:val="18"/>
                  <w:szCs w:val="18"/>
                  <w:lang w:val="en-GB" w:eastAsia="ja-JP"/>
                </w:rPr>
                <w:t>Arrival time of AU2</w:t>
              </w:r>
              <w:r w:rsidRPr="005F2BFF">
                <w:rPr>
                  <w:rFonts w:eastAsia="Times New Roman" w:cs="Times New Roman"/>
                  <w:sz w:val="18"/>
                  <w:szCs w:val="18"/>
                  <w:vertAlign w:val="subscript"/>
                  <w:lang w:val="en-GB" w:eastAsia="ja-JP"/>
                </w:rPr>
                <w:t>1</w:t>
              </w:r>
              <w:r w:rsidRPr="005F2BFF">
                <w:rPr>
                  <w:rFonts w:eastAsia="Times New Roman" w:cs="Times New Roman"/>
                  <w:sz w:val="18"/>
                  <w:szCs w:val="18"/>
                  <w:lang w:val="en-GB" w:eastAsia="ja-JP"/>
                </w:rPr>
                <w:t xml:space="preserve"> in Decoding Buffer 2</w:t>
              </w:r>
            </w:ins>
          </w:p>
        </w:tc>
      </w:tr>
      <w:tr w:rsidR="005F2BFF" w:rsidRPr="005F2BFF" w14:paraId="762F4C3A" w14:textId="77777777" w:rsidTr="00A042FA">
        <w:trPr>
          <w:ins w:id="55" w:author="Emmanouil Potetsianakis" w:date="2023-10-25T16:30:00Z"/>
        </w:trPr>
        <w:tc>
          <w:tcPr>
            <w:tcW w:w="828" w:type="dxa"/>
            <w:tcBorders>
              <w:top w:val="nil"/>
              <w:left w:val="nil"/>
              <w:bottom w:val="nil"/>
              <w:right w:val="nil"/>
            </w:tcBorders>
          </w:tcPr>
          <w:p w14:paraId="388C713B" w14:textId="77777777" w:rsidR="005F2BFF" w:rsidRPr="005F2BFF" w:rsidRDefault="005F2BFF" w:rsidP="005F2BFF">
            <w:pPr>
              <w:widowControl/>
              <w:autoSpaceDE/>
              <w:autoSpaceDN/>
              <w:spacing w:before="60" w:after="60"/>
              <w:jc w:val="both"/>
              <w:rPr>
                <w:ins w:id="56" w:author="Emmanouil Potetsianakis" w:date="2023-10-25T16:30:00Z"/>
                <w:rFonts w:ascii="Times New Roman" w:eastAsia="Times New Roman" w:hAnsi="Times New Roman"/>
                <w:sz w:val="18"/>
                <w:szCs w:val="18"/>
              </w:rPr>
            </w:pPr>
            <w:ins w:id="57"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5</w:t>
              </w:r>
            </w:ins>
          </w:p>
        </w:tc>
        <w:tc>
          <w:tcPr>
            <w:tcW w:w="9026" w:type="dxa"/>
            <w:tcBorders>
              <w:top w:val="nil"/>
              <w:left w:val="nil"/>
              <w:bottom w:val="nil"/>
              <w:right w:val="nil"/>
            </w:tcBorders>
          </w:tcPr>
          <w:p w14:paraId="7EE0B5E1" w14:textId="77777777" w:rsidR="005F2BFF" w:rsidRPr="005F2BFF" w:rsidRDefault="005F2BFF" w:rsidP="005F2BFF">
            <w:pPr>
              <w:widowControl/>
              <w:autoSpaceDE/>
              <w:autoSpaceDN/>
              <w:spacing w:before="60" w:after="60" w:line="230" w:lineRule="atLeast"/>
              <w:ind w:left="283" w:hanging="283"/>
              <w:jc w:val="both"/>
              <w:rPr>
                <w:ins w:id="58" w:author="Emmanouil Potetsianakis" w:date="2023-10-25T16:30:00Z"/>
                <w:rFonts w:eastAsia="Times New Roman" w:cs="Times New Roman"/>
                <w:sz w:val="18"/>
                <w:szCs w:val="18"/>
                <w:vertAlign w:val="subscript"/>
                <w:lang w:val="en-GB" w:eastAsia="ja-JP"/>
              </w:rPr>
            </w:pPr>
            <w:ins w:id="59" w:author="Emmanouil Potetsianakis" w:date="2023-10-25T16:30:00Z">
              <w:r w:rsidRPr="005F2BFF">
                <w:rPr>
                  <w:rFonts w:eastAsia="Times New Roman" w:cs="Times New Roman"/>
                  <w:sz w:val="18"/>
                  <w:szCs w:val="18"/>
                  <w:lang w:val="en-GB" w:eastAsia="ja-JP"/>
                </w:rPr>
                <w:t>Decoding time of AU1</w:t>
              </w:r>
              <w:r w:rsidRPr="005F2BFF">
                <w:rPr>
                  <w:rFonts w:eastAsia="Times New Roman" w:cs="Times New Roman"/>
                  <w:sz w:val="18"/>
                  <w:szCs w:val="18"/>
                  <w:vertAlign w:val="subscript"/>
                  <w:lang w:val="en-GB" w:eastAsia="ja-JP"/>
                </w:rPr>
                <w:t>0</w:t>
              </w:r>
            </w:ins>
          </w:p>
          <w:p w14:paraId="0DAE6397" w14:textId="77777777" w:rsidR="005F2BFF" w:rsidRPr="005F2BFF" w:rsidRDefault="005F2BFF" w:rsidP="005F2BFF">
            <w:pPr>
              <w:widowControl/>
              <w:autoSpaceDE/>
              <w:autoSpaceDN/>
              <w:spacing w:before="60" w:after="60" w:line="230" w:lineRule="atLeast"/>
              <w:ind w:left="283" w:hanging="283"/>
              <w:jc w:val="both"/>
              <w:rPr>
                <w:ins w:id="60" w:author="Emmanouil Potetsianakis" w:date="2023-10-25T16:30:00Z"/>
                <w:rFonts w:eastAsia="Times New Roman" w:cs="Times New Roman"/>
                <w:sz w:val="18"/>
                <w:szCs w:val="18"/>
                <w:vertAlign w:val="subscript"/>
                <w:lang w:val="en-GB" w:eastAsia="ja-JP"/>
              </w:rPr>
            </w:pPr>
            <w:ins w:id="61" w:author="Emmanouil Potetsianakis" w:date="2023-10-25T16:30:00Z">
              <w:r w:rsidRPr="005F2BFF">
                <w:rPr>
                  <w:rFonts w:eastAsia="Times New Roman" w:cs="Times New Roman"/>
                  <w:sz w:val="18"/>
                  <w:szCs w:val="18"/>
                  <w:lang w:val="en-GB" w:eastAsia="ja-JP"/>
                </w:rPr>
                <w:t>Decoding time of AU2</w:t>
              </w:r>
              <w:r w:rsidRPr="005F2BFF">
                <w:rPr>
                  <w:rFonts w:eastAsia="Times New Roman" w:cs="Times New Roman"/>
                  <w:sz w:val="18"/>
                  <w:szCs w:val="18"/>
                  <w:vertAlign w:val="subscript"/>
                  <w:lang w:val="en-GB" w:eastAsia="ja-JP"/>
                </w:rPr>
                <w:t>0</w:t>
              </w:r>
            </w:ins>
          </w:p>
        </w:tc>
      </w:tr>
      <w:tr w:rsidR="005F2BFF" w:rsidRPr="005F2BFF" w14:paraId="529C9E6F" w14:textId="77777777" w:rsidTr="00A042FA">
        <w:trPr>
          <w:ins w:id="62" w:author="Emmanouil Potetsianakis" w:date="2023-10-25T16:30:00Z"/>
        </w:trPr>
        <w:tc>
          <w:tcPr>
            <w:tcW w:w="828" w:type="dxa"/>
            <w:tcBorders>
              <w:top w:val="nil"/>
              <w:left w:val="nil"/>
              <w:bottom w:val="nil"/>
              <w:right w:val="nil"/>
            </w:tcBorders>
          </w:tcPr>
          <w:p w14:paraId="0F8C4C01" w14:textId="77777777" w:rsidR="005F2BFF" w:rsidRPr="005F2BFF" w:rsidRDefault="005F2BFF" w:rsidP="005F2BFF">
            <w:pPr>
              <w:widowControl/>
              <w:autoSpaceDE/>
              <w:autoSpaceDN/>
              <w:spacing w:before="60" w:after="60"/>
              <w:jc w:val="both"/>
              <w:rPr>
                <w:ins w:id="63" w:author="Emmanouil Potetsianakis" w:date="2023-10-25T16:30:00Z"/>
                <w:rFonts w:ascii="Times New Roman" w:eastAsia="Times New Roman" w:hAnsi="Times New Roman"/>
                <w:sz w:val="18"/>
                <w:szCs w:val="18"/>
              </w:rPr>
            </w:pPr>
            <w:ins w:id="64"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6</w:t>
              </w:r>
            </w:ins>
          </w:p>
        </w:tc>
        <w:tc>
          <w:tcPr>
            <w:tcW w:w="9026" w:type="dxa"/>
            <w:tcBorders>
              <w:top w:val="nil"/>
              <w:left w:val="nil"/>
              <w:bottom w:val="nil"/>
              <w:right w:val="nil"/>
            </w:tcBorders>
          </w:tcPr>
          <w:p w14:paraId="144C6A74" w14:textId="77777777" w:rsidR="005F2BFF" w:rsidRPr="005F2BFF" w:rsidRDefault="005F2BFF" w:rsidP="005F2BFF">
            <w:pPr>
              <w:widowControl/>
              <w:autoSpaceDE/>
              <w:autoSpaceDN/>
              <w:spacing w:before="60" w:after="60" w:line="230" w:lineRule="atLeast"/>
              <w:ind w:left="283" w:hanging="283"/>
              <w:jc w:val="both"/>
              <w:rPr>
                <w:ins w:id="65" w:author="Emmanouil Potetsianakis" w:date="2023-10-25T16:30:00Z"/>
                <w:rFonts w:eastAsia="Times New Roman" w:cs="Times New Roman"/>
                <w:sz w:val="18"/>
                <w:szCs w:val="18"/>
                <w:lang w:val="en-GB" w:eastAsia="ja-JP"/>
              </w:rPr>
            </w:pPr>
            <w:ins w:id="66" w:author="Emmanouil Potetsianakis" w:date="2023-10-25T16:30:00Z">
              <w:r w:rsidRPr="005F2BFF">
                <w:rPr>
                  <w:rFonts w:eastAsia="Times New Roman" w:cs="Times New Roman"/>
                  <w:sz w:val="18"/>
                  <w:szCs w:val="18"/>
                  <w:lang w:val="en-GB" w:eastAsia="ja-JP"/>
                </w:rPr>
                <w:t>Composition time of CU</w:t>
              </w:r>
              <w:r w:rsidRPr="005F2BFF">
                <w:rPr>
                  <w:rFonts w:eastAsia="Times New Roman" w:cs="Times New Roman"/>
                  <w:sz w:val="18"/>
                  <w:szCs w:val="18"/>
                  <w:vertAlign w:val="subscript"/>
                  <w:lang w:val="en-GB" w:eastAsia="ja-JP"/>
                </w:rPr>
                <w:t>0</w:t>
              </w:r>
            </w:ins>
          </w:p>
        </w:tc>
      </w:tr>
      <w:tr w:rsidR="005F2BFF" w:rsidRPr="005F2BFF" w14:paraId="01193746" w14:textId="77777777" w:rsidTr="00A042FA">
        <w:trPr>
          <w:ins w:id="67" w:author="Emmanouil Potetsianakis" w:date="2023-10-25T16:30:00Z"/>
        </w:trPr>
        <w:tc>
          <w:tcPr>
            <w:tcW w:w="828" w:type="dxa"/>
            <w:tcBorders>
              <w:top w:val="nil"/>
              <w:left w:val="nil"/>
              <w:bottom w:val="nil"/>
              <w:right w:val="nil"/>
            </w:tcBorders>
          </w:tcPr>
          <w:p w14:paraId="5D76EE4D" w14:textId="77777777" w:rsidR="005F2BFF" w:rsidRPr="005F2BFF" w:rsidRDefault="005F2BFF" w:rsidP="005F2BFF">
            <w:pPr>
              <w:widowControl/>
              <w:autoSpaceDE/>
              <w:autoSpaceDN/>
              <w:spacing w:before="60" w:after="60"/>
              <w:jc w:val="both"/>
              <w:rPr>
                <w:ins w:id="68" w:author="Emmanouil Potetsianakis" w:date="2023-10-25T16:30:00Z"/>
                <w:rFonts w:ascii="Times New Roman" w:eastAsia="Times New Roman" w:hAnsi="Times New Roman"/>
                <w:sz w:val="18"/>
                <w:szCs w:val="18"/>
              </w:rPr>
            </w:pPr>
            <w:ins w:id="69"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7</w:t>
              </w:r>
            </w:ins>
          </w:p>
        </w:tc>
        <w:tc>
          <w:tcPr>
            <w:tcW w:w="9026" w:type="dxa"/>
            <w:tcBorders>
              <w:top w:val="nil"/>
              <w:left w:val="nil"/>
              <w:bottom w:val="nil"/>
              <w:right w:val="nil"/>
            </w:tcBorders>
          </w:tcPr>
          <w:p w14:paraId="36A0E1FB" w14:textId="77777777" w:rsidR="005F2BFF" w:rsidRPr="005F2BFF" w:rsidRDefault="005F2BFF" w:rsidP="005F2BFF">
            <w:pPr>
              <w:widowControl/>
              <w:autoSpaceDE/>
              <w:autoSpaceDN/>
              <w:spacing w:before="60" w:after="60" w:line="230" w:lineRule="atLeast"/>
              <w:ind w:left="283" w:hanging="283"/>
              <w:jc w:val="both"/>
              <w:rPr>
                <w:ins w:id="70" w:author="Emmanouil Potetsianakis" w:date="2023-10-25T16:30:00Z"/>
                <w:rFonts w:eastAsia="Times New Roman" w:cs="Times New Roman"/>
                <w:sz w:val="18"/>
                <w:szCs w:val="18"/>
                <w:vertAlign w:val="subscript"/>
                <w:lang w:val="en-GB" w:eastAsia="ja-JP"/>
              </w:rPr>
            </w:pPr>
            <w:ins w:id="71" w:author="Emmanouil Potetsianakis" w:date="2023-10-25T16:30:00Z">
              <w:r w:rsidRPr="005F2BFF">
                <w:rPr>
                  <w:rFonts w:eastAsia="Times New Roman" w:cs="Times New Roman"/>
                  <w:sz w:val="18"/>
                  <w:szCs w:val="18"/>
                  <w:lang w:val="en-GB" w:eastAsia="ja-JP"/>
                </w:rPr>
                <w:t>Decoding time of AU1</w:t>
              </w:r>
              <w:r w:rsidRPr="005F2BFF">
                <w:rPr>
                  <w:rFonts w:eastAsia="Times New Roman" w:cs="Times New Roman"/>
                  <w:sz w:val="18"/>
                  <w:szCs w:val="18"/>
                  <w:vertAlign w:val="subscript"/>
                  <w:lang w:val="en-GB" w:eastAsia="ja-JP"/>
                </w:rPr>
                <w:t>1</w:t>
              </w:r>
            </w:ins>
          </w:p>
          <w:p w14:paraId="550A2423" w14:textId="77777777" w:rsidR="005F2BFF" w:rsidRPr="005F2BFF" w:rsidRDefault="005F2BFF" w:rsidP="005F2BFF">
            <w:pPr>
              <w:widowControl/>
              <w:autoSpaceDE/>
              <w:autoSpaceDN/>
              <w:spacing w:before="60" w:after="60" w:line="230" w:lineRule="atLeast"/>
              <w:ind w:left="283" w:hanging="283"/>
              <w:jc w:val="both"/>
              <w:rPr>
                <w:ins w:id="72" w:author="Emmanouil Potetsianakis" w:date="2023-10-25T16:30:00Z"/>
                <w:rFonts w:eastAsia="Times New Roman" w:cs="Times New Roman"/>
                <w:sz w:val="18"/>
                <w:szCs w:val="18"/>
                <w:lang w:val="en-GB" w:eastAsia="ja-JP"/>
              </w:rPr>
            </w:pPr>
            <w:ins w:id="73" w:author="Emmanouil Potetsianakis" w:date="2023-10-25T16:30:00Z">
              <w:r w:rsidRPr="005F2BFF">
                <w:rPr>
                  <w:rFonts w:eastAsia="Times New Roman" w:cs="Times New Roman"/>
                  <w:sz w:val="18"/>
                  <w:szCs w:val="18"/>
                  <w:lang w:val="en-GB" w:eastAsia="ja-JP"/>
                </w:rPr>
                <w:t>Decoding time of AU2</w:t>
              </w:r>
              <w:r w:rsidRPr="005F2BFF">
                <w:rPr>
                  <w:rFonts w:eastAsia="Times New Roman" w:cs="Times New Roman"/>
                  <w:sz w:val="18"/>
                  <w:szCs w:val="18"/>
                  <w:vertAlign w:val="subscript"/>
                  <w:lang w:val="en-GB" w:eastAsia="ja-JP"/>
                </w:rPr>
                <w:t>1</w:t>
              </w:r>
            </w:ins>
          </w:p>
        </w:tc>
      </w:tr>
      <w:tr w:rsidR="005F2BFF" w:rsidRPr="005F2BFF" w14:paraId="3F24E2D5" w14:textId="77777777" w:rsidTr="00A042FA">
        <w:trPr>
          <w:ins w:id="74" w:author="Emmanouil Potetsianakis" w:date="2023-10-25T16:30:00Z"/>
        </w:trPr>
        <w:tc>
          <w:tcPr>
            <w:tcW w:w="828" w:type="dxa"/>
            <w:tcBorders>
              <w:top w:val="nil"/>
              <w:left w:val="nil"/>
              <w:bottom w:val="nil"/>
              <w:right w:val="nil"/>
            </w:tcBorders>
          </w:tcPr>
          <w:p w14:paraId="3F6A22C4" w14:textId="77777777" w:rsidR="005F2BFF" w:rsidRPr="005F2BFF" w:rsidRDefault="005F2BFF" w:rsidP="005F2BFF">
            <w:pPr>
              <w:widowControl/>
              <w:autoSpaceDE/>
              <w:autoSpaceDN/>
              <w:spacing w:before="60" w:after="60"/>
              <w:jc w:val="both"/>
              <w:rPr>
                <w:ins w:id="75" w:author="Emmanouil Potetsianakis" w:date="2023-10-25T16:30:00Z"/>
                <w:rFonts w:ascii="Times New Roman" w:eastAsia="Times New Roman" w:hAnsi="Times New Roman"/>
                <w:sz w:val="18"/>
                <w:szCs w:val="18"/>
              </w:rPr>
            </w:pPr>
            <w:ins w:id="76" w:author="Emmanouil Potetsianakis" w:date="2023-10-25T16:30:00Z">
              <w:r w:rsidRPr="005F2BFF">
                <w:rPr>
                  <w:rFonts w:ascii="Times New Roman" w:eastAsia="Times New Roman" w:hAnsi="Times New Roman"/>
                  <w:sz w:val="18"/>
                  <w:szCs w:val="18"/>
                </w:rPr>
                <w:t>t</w:t>
              </w:r>
              <w:r w:rsidRPr="005F2BFF">
                <w:rPr>
                  <w:rFonts w:ascii="Times New Roman" w:eastAsia="Times New Roman" w:hAnsi="Times New Roman"/>
                  <w:sz w:val="18"/>
                  <w:szCs w:val="18"/>
                  <w:vertAlign w:val="subscript"/>
                </w:rPr>
                <w:t>8</w:t>
              </w:r>
            </w:ins>
          </w:p>
        </w:tc>
        <w:tc>
          <w:tcPr>
            <w:tcW w:w="9026" w:type="dxa"/>
            <w:tcBorders>
              <w:top w:val="nil"/>
              <w:left w:val="nil"/>
              <w:bottom w:val="nil"/>
              <w:right w:val="nil"/>
            </w:tcBorders>
          </w:tcPr>
          <w:p w14:paraId="65C484BB" w14:textId="77777777" w:rsidR="005F2BFF" w:rsidRPr="005F2BFF" w:rsidRDefault="005F2BFF" w:rsidP="005F2BFF">
            <w:pPr>
              <w:widowControl/>
              <w:autoSpaceDE/>
              <w:autoSpaceDN/>
              <w:spacing w:before="60" w:after="60" w:line="230" w:lineRule="atLeast"/>
              <w:ind w:left="283" w:hanging="283"/>
              <w:jc w:val="both"/>
              <w:rPr>
                <w:ins w:id="77" w:author="Emmanouil Potetsianakis" w:date="2023-10-25T16:30:00Z"/>
                <w:rFonts w:eastAsia="Times New Roman" w:cs="Times New Roman"/>
                <w:sz w:val="18"/>
                <w:szCs w:val="18"/>
                <w:lang w:val="en-GB" w:eastAsia="ja-JP"/>
              </w:rPr>
            </w:pPr>
            <w:ins w:id="78" w:author="Emmanouil Potetsianakis" w:date="2023-10-25T16:30:00Z">
              <w:r w:rsidRPr="005F2BFF">
                <w:rPr>
                  <w:rFonts w:eastAsia="Times New Roman" w:cs="Times New Roman"/>
                  <w:sz w:val="18"/>
                  <w:szCs w:val="18"/>
                  <w:lang w:val="en-GB" w:eastAsia="ja-JP"/>
                </w:rPr>
                <w:t>Composition time of CU</w:t>
              </w:r>
              <w:r w:rsidRPr="005F2BFF">
                <w:rPr>
                  <w:rFonts w:eastAsia="Times New Roman" w:cs="Times New Roman"/>
                  <w:sz w:val="18"/>
                  <w:szCs w:val="18"/>
                  <w:vertAlign w:val="subscript"/>
                  <w:lang w:val="en-GB" w:eastAsia="ja-JP"/>
                </w:rPr>
                <w:t>1</w:t>
              </w:r>
            </w:ins>
          </w:p>
        </w:tc>
      </w:tr>
    </w:tbl>
    <w:p w14:paraId="24E8DFB1" w14:textId="102C491A" w:rsidR="00545A0D" w:rsidRPr="005F2BFF" w:rsidRDefault="00545A0D" w:rsidP="00545A0D">
      <w:pPr>
        <w:widowControl/>
        <w:autoSpaceDE/>
        <w:autoSpaceDN/>
        <w:jc w:val="both"/>
        <w:rPr>
          <w:rFonts w:ascii="Times New Roman" w:eastAsiaTheme="minorEastAsia" w:hAnsi="Times New Roman"/>
        </w:rPr>
      </w:pPr>
      <w:del w:id="79" w:author="Emmanouil Potetsianakis" w:date="2023-10-25T16:30:00Z">
        <w:r w:rsidRPr="005F2BFF" w:rsidDel="005F2BFF">
          <w:rPr>
            <w:rFonts w:ascii="Times New Roman" w:eastAsiaTheme="minorEastAsia" w:hAnsi="Times New Roman"/>
          </w:rPr>
          <w:delText>[</w:delText>
        </w:r>
        <w:r w:rsidRPr="005F2BFF" w:rsidDel="005F2BFF">
          <w:rPr>
            <w:rFonts w:ascii="Times New Roman" w:eastAsiaTheme="minorEastAsia" w:hAnsi="Times New Roman"/>
            <w:highlight w:val="yellow"/>
          </w:rPr>
          <w:delText>Editor’s note: To be formalized based on ISO/IEC 14496-12 part 1 7.1.3</w:delText>
        </w:r>
        <w:r w:rsidRPr="005F2BFF" w:rsidDel="005F2BFF">
          <w:rPr>
            <w:rFonts w:ascii="Times New Roman" w:eastAsiaTheme="minorEastAsia" w:hAnsi="Times New Roman"/>
            <w:highlight w:val="yellow"/>
          </w:rPr>
          <w:tab/>
          <w:delText>Timing Model Specification</w:delText>
        </w:r>
        <w:r w:rsidRPr="005F2BFF" w:rsidDel="005F2BFF">
          <w:rPr>
            <w:rFonts w:ascii="Times New Roman" w:eastAsiaTheme="minorEastAsia" w:hAnsi="Times New Roman"/>
          </w:rPr>
          <w:delText>]</w:delText>
        </w:r>
      </w:del>
    </w:p>
    <w:p w14:paraId="14DA58F4" w14:textId="77777777" w:rsidR="00545A0D" w:rsidRPr="005F2BFF" w:rsidRDefault="00545A0D" w:rsidP="0047549A">
      <w:pPr>
        <w:widowControl/>
        <w:autoSpaceDE/>
        <w:autoSpaceDN/>
        <w:jc w:val="both"/>
        <w:rPr>
          <w:rFonts w:ascii="Times New Roman" w:eastAsiaTheme="minorEastAsia" w:hAnsi="Times New Roman"/>
        </w:rPr>
      </w:pPr>
    </w:p>
    <w:p w14:paraId="17933F57" w14:textId="77777777" w:rsidR="00545A0D" w:rsidRPr="005F2BFF" w:rsidRDefault="00545A0D" w:rsidP="00545A0D">
      <w:pPr>
        <w:widowControl/>
        <w:numPr>
          <w:ilvl w:val="3"/>
          <w:numId w:val="9"/>
        </w:numPr>
        <w:autoSpaceDE/>
        <w:autoSpaceDN/>
        <w:jc w:val="both"/>
        <w:outlineLvl w:val="2"/>
        <w:rPr>
          <w:b/>
          <w:bCs/>
          <w:sz w:val="24"/>
          <w:szCs w:val="24"/>
          <w:lang w:val="en-GB"/>
        </w:rPr>
      </w:pPr>
      <w:r w:rsidRPr="005F2BFF">
        <w:rPr>
          <w:b/>
          <w:bCs/>
          <w:sz w:val="24"/>
          <w:szCs w:val="24"/>
          <w:lang w:val="en-GB"/>
        </w:rPr>
        <w:t>Elementary stream conformance</w:t>
      </w:r>
    </w:p>
    <w:p w14:paraId="06F1B703" w14:textId="7436D184" w:rsidR="00545A0D" w:rsidRPr="005F2BFF" w:rsidRDefault="00545A0D" w:rsidP="00545A0D">
      <w:pPr>
        <w:widowControl/>
        <w:tabs>
          <w:tab w:val="num" w:pos="720"/>
        </w:tabs>
        <w:autoSpaceDE/>
        <w:autoSpaceDN/>
        <w:spacing w:after="180"/>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 xml:space="preserve">The elementary stream conformance is defined as follows </w:t>
      </w:r>
    </w:p>
    <w:p w14:paraId="0206AFBB" w14:textId="7610A9B0" w:rsidR="00545A0D" w:rsidRPr="005F2BFF" w:rsidRDefault="00545A0D" w:rsidP="00545A0D">
      <w:pPr>
        <w:widowControl/>
        <w:numPr>
          <w:ilvl w:val="0"/>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A set of elementary streams of coded data conforming to the specification shall fulfil all requirements specified in this clause</w:t>
      </w:r>
    </w:p>
    <w:p w14:paraId="559050E7" w14:textId="784AC523" w:rsidR="00545A0D" w:rsidRPr="005F2BFF" w:rsidRDefault="00545A0D" w:rsidP="00545A0D">
      <w:pPr>
        <w:widowControl/>
        <w:numPr>
          <w:ilvl w:val="0"/>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The set of elementary stream is tested by the VDI HRD for conformance</w:t>
      </w:r>
    </w:p>
    <w:p w14:paraId="1C7CA210" w14:textId="6779C7D3" w:rsidR="00545A0D" w:rsidRPr="005F2BFF" w:rsidRDefault="00545A0D" w:rsidP="00545A0D">
      <w:pPr>
        <w:widowControl/>
        <w:numPr>
          <w:ilvl w:val="0"/>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 xml:space="preserve">The set of elementary stream may be annotated with </w:t>
      </w:r>
    </w:p>
    <w:p w14:paraId="7461F8C1" w14:textId="77777777" w:rsidR="00545A0D" w:rsidRPr="005F2BFF"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lastRenderedPageBreak/>
        <w:t>Common profile/level/tier information</w:t>
      </w:r>
    </w:p>
    <w:p w14:paraId="6D91061D" w14:textId="77777777" w:rsidR="00545A0D" w:rsidRPr="005F2BFF"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Common HRD parameters, in particular for initial delay</w:t>
      </w:r>
    </w:p>
    <w:p w14:paraId="10EC8ACC" w14:textId="4FC00EE7" w:rsidR="00545A0D" w:rsidRPr="005F2BFF" w:rsidRDefault="00545A0D" w:rsidP="00545A0D">
      <w:pPr>
        <w:numPr>
          <w:ilvl w:val="1"/>
          <w:numId w:val="0"/>
        </w:numPr>
        <w:tabs>
          <w:tab w:val="num" w:pos="1440"/>
        </w:tabs>
        <w:spacing w:after="180"/>
        <w:ind w:left="1440" w:hanging="360"/>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Whether they have a common or separate Composition Memory</w:t>
      </w:r>
    </w:p>
    <w:p w14:paraId="5D9567E2" w14:textId="6463786B" w:rsidR="00545A0D" w:rsidRPr="005F2BFF" w:rsidRDefault="00545A0D" w:rsidP="00545A0D">
      <w:pPr>
        <w:widowControl/>
        <w:numPr>
          <w:ilvl w:val="0"/>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The set of elementary streams may even have different profiles or they may be different codecs even. In this case some common terminology across codecs needs to be defined.</w:t>
      </w:r>
    </w:p>
    <w:p w14:paraId="47BF36A6" w14:textId="78AFE308" w:rsidR="00545A0D" w:rsidRPr="005F2BFF" w:rsidRDefault="00545A0D" w:rsidP="00545A0D">
      <w:pPr>
        <w:widowControl/>
        <w:numPr>
          <w:ilvl w:val="3"/>
          <w:numId w:val="9"/>
        </w:numPr>
        <w:autoSpaceDE/>
        <w:autoSpaceDN/>
        <w:jc w:val="both"/>
        <w:outlineLvl w:val="2"/>
        <w:rPr>
          <w:b/>
          <w:bCs/>
          <w:sz w:val="24"/>
          <w:szCs w:val="24"/>
          <w:lang w:val="en-GB"/>
        </w:rPr>
      </w:pPr>
      <w:r w:rsidRPr="005F2BFF">
        <w:rPr>
          <w:b/>
          <w:bCs/>
          <w:sz w:val="24"/>
          <w:szCs w:val="24"/>
          <w:lang w:val="en-GB"/>
        </w:rPr>
        <w:t>Elementary stream generation scenarios</w:t>
      </w:r>
    </w:p>
    <w:p w14:paraId="0DA04737" w14:textId="0EA5AC0F" w:rsidR="00545A0D" w:rsidRPr="005F2BFF" w:rsidRDefault="00545A0D" w:rsidP="00545A0D">
      <w:pPr>
        <w:widowControl/>
        <w:tabs>
          <w:tab w:val="num" w:pos="720"/>
        </w:tabs>
        <w:autoSpaceDE/>
        <w:autoSpaceDN/>
        <w:spacing w:after="180"/>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There are a couple of scenarios that may be considered for elementary stream generation</w:t>
      </w:r>
    </w:p>
    <w:p w14:paraId="58D8B257" w14:textId="77777777" w:rsidR="00545A0D" w:rsidRPr="005F2BFF" w:rsidRDefault="00545A0D" w:rsidP="00545A0D">
      <w:pPr>
        <w:widowControl/>
        <w:numPr>
          <w:ilvl w:val="0"/>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Scenario 1: joint generation</w:t>
      </w:r>
    </w:p>
    <w:p w14:paraId="0C3E97A3" w14:textId="04C6828F" w:rsidR="00545A0D" w:rsidRPr="005F2BFF"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Elementary streams are encoded with VDI decoding in mind</w:t>
      </w:r>
    </w:p>
    <w:p w14:paraId="584C0E7F" w14:textId="77777777" w:rsidR="00545A0D" w:rsidRPr="00545A0D"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F2BFF">
        <w:rPr>
          <w:rFonts w:ascii="Times New Roman" w:eastAsia="Times New Roman" w:hAnsi="Times New Roman" w:cs="Times New Roman"/>
          <w:sz w:val="20"/>
          <w:szCs w:val="20"/>
        </w:rPr>
        <w:t>Overall HRD parameters</w:t>
      </w:r>
      <w:r w:rsidRPr="00545A0D">
        <w:rPr>
          <w:rFonts w:ascii="Times New Roman" w:eastAsia="Times New Roman" w:hAnsi="Times New Roman" w:cs="Times New Roman"/>
          <w:sz w:val="20"/>
          <w:szCs w:val="20"/>
        </w:rPr>
        <w:t xml:space="preserve"> need to be defined</w:t>
      </w:r>
    </w:p>
    <w:p w14:paraId="78D50682" w14:textId="77777777" w:rsidR="00545A0D" w:rsidRPr="00545A0D"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Overall a set of encoders is controlled ensure that the common HRD parameters are maintained</w:t>
      </w:r>
    </w:p>
    <w:p w14:paraId="1F67AA68" w14:textId="77777777" w:rsidR="00545A0D" w:rsidRPr="00545A0D" w:rsidRDefault="00545A0D" w:rsidP="00545A0D">
      <w:pPr>
        <w:widowControl/>
        <w:numPr>
          <w:ilvl w:val="0"/>
          <w:numId w:val="21"/>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Scenario 2: individual generation</w:t>
      </w:r>
    </w:p>
    <w:p w14:paraId="670110F3" w14:textId="4E8B69E3" w:rsidR="00545A0D" w:rsidRPr="00545A0D"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Elementary stream are encoded independently</w:t>
      </w:r>
    </w:p>
    <w:p w14:paraId="2EF42AD2" w14:textId="5569FD4F" w:rsidR="00545A0D" w:rsidRPr="00545A0D"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Each elementary stream is annotated with individual profile/level/tier and HRD parameters</w:t>
      </w:r>
    </w:p>
    <w:p w14:paraId="681B8D62" w14:textId="5E27A35A" w:rsidR="00545A0D" w:rsidRPr="00545A0D"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Additional information may be provided for each elementary stream to support joint decoding (for example decoded pictures)</w:t>
      </w:r>
    </w:p>
    <w:p w14:paraId="040BD34E" w14:textId="77777777" w:rsidR="00545A0D" w:rsidRPr="00545A0D" w:rsidRDefault="00545A0D" w:rsidP="00545A0D">
      <w:pPr>
        <w:widowControl/>
        <w:numPr>
          <w:ilvl w:val="1"/>
          <w:numId w:val="21"/>
        </w:numPr>
        <w:autoSpaceDE/>
        <w:autoSpaceDN/>
        <w:spacing w:after="180"/>
        <w:jc w:val="both"/>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From individual annotation, a common HRD operation may be derived by the decoder</w:t>
      </w:r>
    </w:p>
    <w:p w14:paraId="64CFB5FE" w14:textId="0EE6AE82" w:rsidR="00545A0D" w:rsidRPr="00545A0D" w:rsidRDefault="00545A0D" w:rsidP="00545A0D">
      <w:pPr>
        <w:tabs>
          <w:tab w:val="num" w:pos="720"/>
        </w:tabs>
        <w:spacing w:after="180"/>
        <w:ind w:left="720" w:hanging="360"/>
        <w:rPr>
          <w:rFonts w:ascii="Times New Roman" w:eastAsia="Times New Roman" w:hAnsi="Times New Roman" w:cs="Times New Roman"/>
          <w:sz w:val="20"/>
          <w:szCs w:val="20"/>
        </w:rPr>
      </w:pPr>
      <w:r w:rsidRPr="00545A0D">
        <w:rPr>
          <w:rFonts w:ascii="Times New Roman" w:eastAsia="Times New Roman" w:hAnsi="Times New Roman" w:cs="Times New Roman"/>
          <w:sz w:val="20"/>
          <w:szCs w:val="20"/>
        </w:rPr>
        <w:t>Scenario 3: Extension to scenario 2 for which each elementary stream includes encoding metadata such that HRD parameters can be derived on the fly at the decoding instance.</w:t>
      </w:r>
    </w:p>
    <w:p w14:paraId="121CBED9" w14:textId="77777777" w:rsidR="0001524B" w:rsidRPr="003220A5" w:rsidRDefault="0001524B" w:rsidP="0001524B">
      <w:pPr>
        <w:rPr>
          <w:rFonts w:ascii="Times New Roman" w:hAnsi="Times New Roman" w:cs="Times New Roman"/>
          <w:sz w:val="24"/>
          <w:lang w:val="en-GB"/>
        </w:rPr>
      </w:pPr>
    </w:p>
    <w:p w14:paraId="73D236BD" w14:textId="77777777" w:rsidR="0001524B" w:rsidRPr="003220A5" w:rsidRDefault="0001524B" w:rsidP="0001524B">
      <w:pPr>
        <w:rPr>
          <w:rFonts w:ascii="Times New Roman" w:hAnsi="Times New Roman" w:cs="Times New Roman"/>
          <w:sz w:val="24"/>
          <w:lang w:val="en-GB"/>
        </w:rPr>
      </w:pPr>
    </w:p>
    <w:p w14:paraId="628ADB6E" w14:textId="491F0232" w:rsidR="0001524B" w:rsidRDefault="0001524B" w:rsidP="0001524B">
      <w:pPr>
        <w:pStyle w:val="Heading1"/>
        <w:numPr>
          <w:ilvl w:val="0"/>
          <w:numId w:val="9"/>
        </w:numPr>
      </w:pPr>
      <w:bookmarkStart w:id="80" w:name="_Toc149144895"/>
      <w:r w:rsidRPr="0001524B">
        <w:t>Levels for the VDI system decoder model</w:t>
      </w:r>
      <w:bookmarkEnd w:id="80"/>
    </w:p>
    <w:p w14:paraId="45A40E5E" w14:textId="41C81858" w:rsidR="0001524B" w:rsidRDefault="0001524B" w:rsidP="0001524B">
      <w:pPr>
        <w:pStyle w:val="Heading1"/>
      </w:pPr>
    </w:p>
    <w:p w14:paraId="79CF9E70" w14:textId="769CFD21" w:rsidR="0001524B" w:rsidRPr="0047549A" w:rsidRDefault="0001524B" w:rsidP="0001524B">
      <w:pPr>
        <w:widowControl/>
        <w:autoSpaceDE/>
        <w:autoSpaceDN/>
        <w:jc w:val="both"/>
        <w:rPr>
          <w:rFonts w:ascii="Times New Roman" w:eastAsia="SimSun" w:hAnsi="Times New Roman" w:cs="Times New Roman"/>
          <w:bCs/>
          <w:sz w:val="20"/>
          <w:szCs w:val="20"/>
          <w:lang w:val="en-GB" w:eastAsia="zh-CN"/>
        </w:rPr>
      </w:pPr>
      <w:r w:rsidRPr="0047549A">
        <w:rPr>
          <w:rFonts w:ascii="Times New Roman" w:eastAsia="SimSun" w:hAnsi="Times New Roman" w:cs="Times New Roman"/>
          <w:bCs/>
          <w:sz w:val="20"/>
          <w:szCs w:val="20"/>
          <w:lang w:val="en-GB" w:eastAsia="zh-CN"/>
        </w:rPr>
        <w:t xml:space="preserve">At the MPEG meeting #142, the Technologies under consideration on ISO/IEC 23090-13 VDI (N0903) </w:t>
      </w:r>
      <w:r w:rsidRPr="0047549A">
        <w:rPr>
          <w:rFonts w:ascii="Times New Roman" w:eastAsia="SimSun" w:hAnsi="Times New Roman" w:cs="Times New Roman"/>
          <w:bCs/>
          <w:sz w:val="20"/>
          <w:szCs w:val="20"/>
          <w:lang w:val="en-GB" w:eastAsia="zh-CN"/>
        </w:rPr>
        <w:fldChar w:fldCharType="begin"/>
      </w:r>
      <w:r w:rsidRPr="0047549A">
        <w:rPr>
          <w:rFonts w:ascii="Times New Roman" w:eastAsia="SimSun" w:hAnsi="Times New Roman" w:cs="Times New Roman"/>
          <w:bCs/>
          <w:sz w:val="20"/>
          <w:szCs w:val="20"/>
          <w:lang w:val="en-GB" w:eastAsia="zh-CN"/>
        </w:rPr>
        <w:instrText xml:space="preserve"> REF _Ref139547680 \r \h  \* MERGEFORMAT </w:instrText>
      </w:r>
      <w:r w:rsidRPr="0047549A">
        <w:rPr>
          <w:rFonts w:ascii="Times New Roman" w:eastAsia="SimSun" w:hAnsi="Times New Roman" w:cs="Times New Roman"/>
          <w:bCs/>
          <w:sz w:val="20"/>
          <w:szCs w:val="20"/>
          <w:lang w:val="en-GB" w:eastAsia="zh-CN"/>
        </w:rPr>
      </w:r>
      <w:r w:rsidRPr="0047549A">
        <w:rPr>
          <w:rFonts w:ascii="Times New Roman" w:eastAsia="SimSun" w:hAnsi="Times New Roman" w:cs="Times New Roman"/>
          <w:bCs/>
          <w:sz w:val="20"/>
          <w:szCs w:val="20"/>
          <w:lang w:val="en-GB" w:eastAsia="zh-CN"/>
        </w:rPr>
        <w:fldChar w:fldCharType="separate"/>
      </w:r>
      <w:r w:rsidR="00532FD0">
        <w:rPr>
          <w:rFonts w:ascii="Times New Roman" w:eastAsia="SimSun" w:hAnsi="Times New Roman" w:cs="Times New Roman"/>
          <w:b/>
          <w:sz w:val="20"/>
          <w:szCs w:val="20"/>
          <w:lang w:eastAsia="zh-CN"/>
        </w:rPr>
        <w:t>Error! Reference source not found.</w:t>
      </w:r>
      <w:r w:rsidRPr="0047549A">
        <w:rPr>
          <w:rFonts w:ascii="Times New Roman" w:eastAsia="SimSun" w:hAnsi="Times New Roman" w:cs="Times New Roman"/>
          <w:bCs/>
          <w:sz w:val="20"/>
          <w:szCs w:val="20"/>
          <w:lang w:val="en-GB" w:eastAsia="zh-CN"/>
        </w:rPr>
        <w:fldChar w:fldCharType="end"/>
      </w:r>
      <w:r w:rsidRPr="0047549A">
        <w:rPr>
          <w:rFonts w:ascii="Times New Roman" w:eastAsia="SimSun" w:hAnsi="Times New Roman" w:cs="Times New Roman"/>
          <w:bCs/>
          <w:sz w:val="20"/>
          <w:szCs w:val="20"/>
          <w:lang w:val="en-GB" w:eastAsia="zh-CN"/>
        </w:rPr>
        <w:t xml:space="preserve"> was published with a clause on the hypothetical reference systems decoder model.</w:t>
      </w:r>
    </w:p>
    <w:p w14:paraId="2CFE1B1C" w14:textId="77777777" w:rsidR="0001524B" w:rsidRPr="0047549A" w:rsidRDefault="0001524B" w:rsidP="0001524B">
      <w:pPr>
        <w:widowControl/>
        <w:autoSpaceDE/>
        <w:autoSpaceDN/>
        <w:jc w:val="both"/>
        <w:rPr>
          <w:rFonts w:ascii="Times New Roman" w:eastAsia="SimSun" w:hAnsi="Times New Roman" w:cs="Times New Roman"/>
          <w:bCs/>
          <w:sz w:val="20"/>
          <w:szCs w:val="20"/>
          <w:lang w:val="en-GB" w:eastAsia="zh-CN"/>
        </w:rPr>
      </w:pPr>
    </w:p>
    <w:p w14:paraId="2B62D4B8" w14:textId="77777777" w:rsidR="0001524B" w:rsidRPr="0047549A" w:rsidRDefault="0001524B" w:rsidP="0001524B">
      <w:pPr>
        <w:widowControl/>
        <w:autoSpaceDE/>
        <w:autoSpaceDN/>
        <w:jc w:val="both"/>
        <w:rPr>
          <w:rFonts w:ascii="Times New Roman" w:eastAsia="SimSun" w:hAnsi="Times New Roman" w:cs="Times New Roman"/>
          <w:bCs/>
          <w:sz w:val="20"/>
          <w:szCs w:val="20"/>
          <w:lang w:val="en-GB" w:eastAsia="zh-CN"/>
        </w:rPr>
      </w:pPr>
      <w:r w:rsidRPr="0047549A">
        <w:rPr>
          <w:rFonts w:ascii="Times New Roman" w:eastAsia="SimSun" w:hAnsi="Times New Roman" w:cs="Times New Roman"/>
          <w:bCs/>
          <w:sz w:val="20"/>
          <w:szCs w:val="20"/>
          <w:lang w:val="en-GB" w:eastAsia="zh-CN"/>
        </w:rPr>
        <w:t>This hypothetical reference systems decoder model is a new concept on top of the VDI Video Decoding Engine such that performances of this engine can be defined similarly as the performances of a standardised video decoder.</w:t>
      </w:r>
    </w:p>
    <w:p w14:paraId="09875EA1" w14:textId="77777777" w:rsidR="0001524B" w:rsidRPr="0047549A" w:rsidRDefault="0001524B" w:rsidP="0001524B">
      <w:pPr>
        <w:widowControl/>
        <w:autoSpaceDE/>
        <w:autoSpaceDN/>
        <w:jc w:val="both"/>
        <w:rPr>
          <w:rFonts w:ascii="Times New Roman" w:eastAsia="SimSun" w:hAnsi="Times New Roman" w:cs="Times New Roman"/>
          <w:bCs/>
          <w:sz w:val="20"/>
          <w:szCs w:val="20"/>
          <w:lang w:val="en-GB" w:eastAsia="zh-CN"/>
        </w:rPr>
      </w:pPr>
    </w:p>
    <w:p w14:paraId="2945FA6A" w14:textId="77777777" w:rsidR="0001524B" w:rsidRPr="0047549A" w:rsidRDefault="0001524B" w:rsidP="0001524B">
      <w:pPr>
        <w:widowControl/>
        <w:autoSpaceDE/>
        <w:autoSpaceDN/>
        <w:jc w:val="both"/>
        <w:rPr>
          <w:rFonts w:ascii="Times New Roman" w:eastAsia="SimSun" w:hAnsi="Times New Roman" w:cs="Times New Roman"/>
          <w:bCs/>
          <w:sz w:val="20"/>
          <w:szCs w:val="20"/>
          <w:lang w:val="en-GB" w:eastAsia="zh-CN"/>
        </w:rPr>
      </w:pPr>
      <w:r w:rsidRPr="0047549A">
        <w:rPr>
          <w:rFonts w:ascii="Times New Roman" w:eastAsia="SimSun" w:hAnsi="Times New Roman" w:cs="Times New Roman"/>
          <w:bCs/>
          <w:sz w:val="20"/>
          <w:szCs w:val="20"/>
          <w:lang w:val="en-GB" w:eastAsia="zh-CN"/>
        </w:rPr>
        <w:t>This contribution proposes the following:</w:t>
      </w:r>
    </w:p>
    <w:p w14:paraId="7CA4899F" w14:textId="77777777" w:rsidR="0001524B" w:rsidRPr="0047549A" w:rsidRDefault="0001524B" w:rsidP="0001524B">
      <w:pPr>
        <w:widowControl/>
        <w:autoSpaceDE/>
        <w:autoSpaceDN/>
        <w:jc w:val="both"/>
        <w:rPr>
          <w:rFonts w:ascii="Times New Roman" w:eastAsia="SimSun" w:hAnsi="Times New Roman" w:cs="Times New Roman"/>
          <w:bCs/>
          <w:sz w:val="20"/>
          <w:szCs w:val="20"/>
          <w:lang w:val="en-GB" w:eastAsia="zh-CN"/>
        </w:rPr>
      </w:pPr>
    </w:p>
    <w:p w14:paraId="4F40A627" w14:textId="77777777" w:rsidR="0001524B" w:rsidRPr="0047549A" w:rsidRDefault="0001524B" w:rsidP="0001524B">
      <w:pPr>
        <w:widowControl/>
        <w:numPr>
          <w:ilvl w:val="0"/>
          <w:numId w:val="25"/>
        </w:numPr>
        <w:autoSpaceDE/>
        <w:autoSpaceDN/>
        <w:contextualSpacing/>
        <w:jc w:val="both"/>
        <w:rPr>
          <w:rFonts w:ascii="Times New Roman" w:eastAsia="SimSun" w:hAnsi="Times New Roman" w:cs="Times New Roman"/>
          <w:bCs/>
          <w:sz w:val="20"/>
          <w:szCs w:val="20"/>
          <w:lang w:val="en-GB" w:eastAsia="zh-CN"/>
        </w:rPr>
      </w:pPr>
      <w:r w:rsidRPr="0047549A">
        <w:rPr>
          <w:rFonts w:ascii="Times New Roman" w:eastAsia="SimSun" w:hAnsi="Times New Roman" w:cs="Times New Roman"/>
          <w:bCs/>
          <w:sz w:val="20"/>
          <w:szCs w:val="20"/>
          <w:lang w:val="en-GB" w:eastAsia="zh-CN"/>
        </w:rPr>
        <w:t>Define the parameters of a VDE level aligned with the relevant parameters definition in AVC, HEVC, VVC, etc.</w:t>
      </w:r>
    </w:p>
    <w:p w14:paraId="7E32F6B6" w14:textId="6D9A2DDD" w:rsidR="0001524B" w:rsidRDefault="0001524B" w:rsidP="0001524B">
      <w:pPr>
        <w:widowControl/>
        <w:numPr>
          <w:ilvl w:val="0"/>
          <w:numId w:val="25"/>
        </w:numPr>
        <w:autoSpaceDE/>
        <w:autoSpaceDN/>
        <w:contextualSpacing/>
        <w:jc w:val="both"/>
        <w:rPr>
          <w:rFonts w:ascii="Times New Roman" w:eastAsia="SimSun" w:hAnsi="Times New Roman" w:cs="Times New Roman"/>
          <w:bCs/>
          <w:sz w:val="20"/>
          <w:szCs w:val="20"/>
          <w:lang w:val="en-GB" w:eastAsia="zh-CN"/>
        </w:rPr>
      </w:pPr>
      <w:r w:rsidRPr="0047549A">
        <w:rPr>
          <w:rFonts w:ascii="Times New Roman" w:eastAsia="SimSun" w:hAnsi="Times New Roman" w:cs="Times New Roman"/>
          <w:bCs/>
          <w:sz w:val="20"/>
          <w:szCs w:val="20"/>
          <w:lang w:val="en-GB" w:eastAsia="zh-CN"/>
        </w:rPr>
        <w:t>Define three VDE levels as starting point based on levels corresponding to 1080p, 4K and 8K resolutions.</w:t>
      </w:r>
    </w:p>
    <w:p w14:paraId="4EDE5685" w14:textId="42AA010F" w:rsidR="004A1F94" w:rsidRDefault="004A1F94" w:rsidP="004A1F94">
      <w:pPr>
        <w:widowControl/>
        <w:autoSpaceDE/>
        <w:autoSpaceDN/>
        <w:contextualSpacing/>
        <w:jc w:val="both"/>
        <w:rPr>
          <w:rFonts w:ascii="Times New Roman" w:eastAsia="SimSun" w:hAnsi="Times New Roman" w:cs="Times New Roman"/>
          <w:bCs/>
          <w:sz w:val="20"/>
          <w:szCs w:val="20"/>
          <w:lang w:val="en-GB" w:eastAsia="zh-CN"/>
        </w:rPr>
      </w:pPr>
    </w:p>
    <w:p w14:paraId="0EF78700" w14:textId="5EC79918" w:rsidR="004A1F94" w:rsidRPr="0047549A" w:rsidRDefault="009B635B" w:rsidP="0047549A">
      <w:pPr>
        <w:widowControl/>
        <w:autoSpaceDE/>
        <w:autoSpaceDN/>
        <w:contextualSpacing/>
        <w:jc w:val="both"/>
        <w:rPr>
          <w:rFonts w:eastAsia="SimSun"/>
          <w:b/>
          <w:sz w:val="24"/>
          <w:szCs w:val="24"/>
          <w:lang w:val="en-GB" w:eastAsia="zh-CN"/>
        </w:rPr>
      </w:pPr>
      <w:r w:rsidRPr="0047549A">
        <w:rPr>
          <w:rFonts w:eastAsia="SimSun"/>
          <w:b/>
          <w:sz w:val="24"/>
          <w:szCs w:val="24"/>
          <w:lang w:val="en-GB" w:eastAsia="zh-CN"/>
        </w:rPr>
        <w:t>Background</w:t>
      </w:r>
    </w:p>
    <w:p w14:paraId="25E2B23D" w14:textId="77777777" w:rsidR="0001524B" w:rsidRPr="0001524B" w:rsidRDefault="0001524B" w:rsidP="0001524B">
      <w:pPr>
        <w:keepNext/>
        <w:widowControl/>
        <w:numPr>
          <w:ilvl w:val="1"/>
          <w:numId w:val="9"/>
        </w:numPr>
        <w:tabs>
          <w:tab w:val="num" w:pos="360"/>
        </w:tabs>
        <w:autoSpaceDE/>
        <w:autoSpaceDN/>
        <w:spacing w:before="240" w:after="60"/>
        <w:ind w:left="576" w:hanging="576"/>
        <w:jc w:val="both"/>
        <w:outlineLvl w:val="1"/>
        <w:rPr>
          <w:rFonts w:ascii="Cambria" w:eastAsia="MS Gothic" w:hAnsi="Cambria" w:cs="Times New Roman"/>
          <w:b/>
          <w:bCs/>
          <w:i/>
          <w:iCs/>
          <w:sz w:val="28"/>
          <w:szCs w:val="28"/>
          <w:lang w:val="en-GB" w:eastAsia="zh-CN"/>
        </w:rPr>
      </w:pPr>
      <w:r w:rsidRPr="0001524B">
        <w:rPr>
          <w:rFonts w:ascii="Cambria" w:eastAsia="MS Gothic" w:hAnsi="Cambria" w:cs="Times New Roman"/>
          <w:b/>
          <w:bCs/>
          <w:i/>
          <w:iCs/>
          <w:sz w:val="28"/>
          <w:szCs w:val="28"/>
          <w:lang w:val="en-GB" w:eastAsia="zh-CN"/>
        </w:rPr>
        <w:t>Levels in HEVC</w:t>
      </w:r>
    </w:p>
    <w:p w14:paraId="04DCA05C"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p w14:paraId="1F00A6DE" w14:textId="77777777" w:rsidR="0001524B" w:rsidRPr="0001524B" w:rsidRDefault="0001524B" w:rsidP="0001524B">
      <w:pPr>
        <w:widowControl/>
        <w:suppressAutoHyphens/>
        <w:autoSpaceDE/>
        <w:autoSpaceDN/>
        <w:spacing w:before="120" w:after="120" w:line="240" w:lineRule="atLeast"/>
        <w:jc w:val="center"/>
        <w:rPr>
          <w:rFonts w:ascii="Cambria" w:eastAsia="Calibri" w:hAnsi="Cambria" w:cs="Times New Roman"/>
          <w:b/>
          <w:lang w:val="en-GB"/>
        </w:rPr>
      </w:pPr>
      <w:r w:rsidRPr="0001524B">
        <w:rPr>
          <w:rFonts w:ascii="Cambria" w:eastAsia="Calibri" w:hAnsi="Cambria" w:cs="Times New Roman"/>
          <w:b/>
          <w:lang w:val="en-GB"/>
        </w:rPr>
        <w:t>Table A.8 — General tier and level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362"/>
        <w:gridCol w:w="1094"/>
        <w:gridCol w:w="1094"/>
        <w:gridCol w:w="1316"/>
        <w:gridCol w:w="990"/>
        <w:gridCol w:w="1348"/>
      </w:tblGrid>
      <w:tr w:rsidR="0001524B" w:rsidRPr="0001524B" w14:paraId="6E1ADBFC" w14:textId="77777777" w:rsidTr="0001524B">
        <w:trPr>
          <w:cantSplit/>
          <w:trHeight w:val="1142"/>
          <w:jc w:val="center"/>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770E4406"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lastRenderedPageBreak/>
              <w:t>Level</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14:paraId="79548EEA"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 xml:space="preserve">Max luma picture size </w:t>
            </w:r>
            <w:proofErr w:type="spellStart"/>
            <w:r w:rsidRPr="0001524B">
              <w:rPr>
                <w:rFonts w:ascii="Cambria" w:eastAsia="Calibri" w:hAnsi="Cambria" w:cs="Times New Roman"/>
                <w:b/>
                <w:sz w:val="20"/>
                <w:lang w:val="en-GB"/>
              </w:rPr>
              <w:t>MaxLumaPs</w:t>
            </w:r>
            <w:proofErr w:type="spellEnd"/>
            <w:r w:rsidRPr="0001524B">
              <w:rPr>
                <w:rFonts w:ascii="Cambria" w:eastAsia="Calibri" w:hAnsi="Cambria" w:cs="Times New Roman"/>
                <w:b/>
                <w:sz w:val="20"/>
                <w:lang w:val="en-GB"/>
              </w:rPr>
              <w:t xml:space="preserve"> (samples)</w:t>
            </w:r>
          </w:p>
        </w:tc>
        <w:tc>
          <w:tcPr>
            <w:tcW w:w="2188" w:type="dxa"/>
            <w:gridSpan w:val="2"/>
            <w:tcBorders>
              <w:top w:val="single" w:sz="4" w:space="0" w:color="auto"/>
              <w:left w:val="single" w:sz="4" w:space="0" w:color="auto"/>
              <w:bottom w:val="single" w:sz="4" w:space="0" w:color="auto"/>
              <w:right w:val="single" w:sz="4" w:space="0" w:color="auto"/>
            </w:tcBorders>
            <w:vAlign w:val="center"/>
            <w:hideMark/>
          </w:tcPr>
          <w:p w14:paraId="3BFBA736"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CPB size </w:t>
            </w:r>
            <w:proofErr w:type="spellStart"/>
            <w:r w:rsidRPr="0001524B">
              <w:rPr>
                <w:rFonts w:ascii="Cambria" w:eastAsia="Calibri" w:hAnsi="Cambria" w:cs="Times New Roman"/>
                <w:b/>
                <w:sz w:val="20"/>
                <w:lang w:val="en-GB"/>
              </w:rPr>
              <w:t>MaxCPB</w:t>
            </w:r>
            <w:proofErr w:type="spellEnd"/>
            <w:r w:rsidRPr="0001524B">
              <w:rPr>
                <w:rFonts w:ascii="Cambria" w:eastAsia="Calibri" w:hAnsi="Cambria" w:cs="Times New Roman"/>
                <w:b/>
                <w:sz w:val="20"/>
                <w:lang w:val="en-GB"/>
              </w:rPr>
              <w:t xml:space="preserve"> (</w:t>
            </w:r>
            <w:proofErr w:type="spellStart"/>
            <w:r w:rsidRPr="0001524B">
              <w:rPr>
                <w:rFonts w:ascii="Cambria" w:eastAsia="Calibri" w:hAnsi="Cambria" w:cs="Times New Roman"/>
                <w:b/>
                <w:sz w:val="20"/>
                <w:lang w:val="en-GB"/>
              </w:rPr>
              <w:t>CpbVclFactor</w:t>
            </w:r>
            <w:proofErr w:type="spellEnd"/>
            <w:r w:rsidRPr="0001524B">
              <w:rPr>
                <w:rFonts w:ascii="Cambria" w:eastAsia="Calibri" w:hAnsi="Cambria" w:cs="Times New Roman"/>
                <w:b/>
                <w:sz w:val="20"/>
                <w:lang w:val="en-GB"/>
              </w:rPr>
              <w:t xml:space="preserve"> or </w:t>
            </w:r>
            <w:proofErr w:type="spellStart"/>
            <w:r w:rsidRPr="0001524B">
              <w:rPr>
                <w:rFonts w:ascii="Cambria" w:eastAsia="Calibri" w:hAnsi="Cambria" w:cs="Times New Roman"/>
                <w:b/>
                <w:sz w:val="20"/>
                <w:lang w:val="en-GB"/>
              </w:rPr>
              <w:t>CpbNalFactor</w:t>
            </w:r>
            <w:proofErr w:type="spellEnd"/>
            <w:r w:rsidRPr="0001524B">
              <w:rPr>
                <w:rFonts w:ascii="Cambria" w:eastAsia="Calibri" w:hAnsi="Cambria" w:cs="Times New Roman"/>
                <w:b/>
                <w:sz w:val="20"/>
                <w:lang w:val="en-GB"/>
              </w:rPr>
              <w:t xml:space="preserve"> bits)</w:t>
            </w:r>
          </w:p>
        </w:tc>
        <w:tc>
          <w:tcPr>
            <w:tcW w:w="1316" w:type="dxa"/>
            <w:vMerge w:val="restart"/>
            <w:tcBorders>
              <w:top w:val="single" w:sz="4" w:space="0" w:color="auto"/>
              <w:left w:val="single" w:sz="4" w:space="0" w:color="auto"/>
              <w:bottom w:val="single" w:sz="4" w:space="0" w:color="auto"/>
              <w:right w:val="single" w:sz="4" w:space="0" w:color="auto"/>
            </w:tcBorders>
            <w:vAlign w:val="center"/>
            <w:hideMark/>
          </w:tcPr>
          <w:p w14:paraId="404A945D"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slice segments per picture </w:t>
            </w:r>
            <w:proofErr w:type="spellStart"/>
            <w:r w:rsidRPr="0001524B">
              <w:rPr>
                <w:rFonts w:ascii="Cambria" w:eastAsia="Calibri" w:hAnsi="Cambria" w:cs="Times New Roman"/>
                <w:b/>
                <w:sz w:val="20"/>
                <w:lang w:val="en-GB"/>
              </w:rPr>
              <w:t>MaxSlice</w:t>
            </w:r>
            <w:proofErr w:type="spellEnd"/>
            <w:r w:rsidRPr="0001524B">
              <w:rPr>
                <w:rFonts w:ascii="Cambria" w:eastAsia="Calibri" w:hAnsi="Cambria" w:cs="Times New Roman"/>
                <w:b/>
                <w:sz w:val="20"/>
                <w:lang w:val="en-GB"/>
              </w:rPr>
              <w:br/>
              <w:t>Segments</w:t>
            </w:r>
            <w:r w:rsidRPr="0001524B">
              <w:rPr>
                <w:rFonts w:ascii="Cambria" w:eastAsia="Calibri" w:hAnsi="Cambria" w:cs="Times New Roman"/>
                <w:b/>
                <w:sz w:val="20"/>
                <w:lang w:val="en-GB"/>
              </w:rPr>
              <w:br/>
            </w:r>
            <w:proofErr w:type="spellStart"/>
            <w:r w:rsidRPr="0001524B">
              <w:rPr>
                <w:rFonts w:ascii="Cambria" w:eastAsia="Calibri" w:hAnsi="Cambria" w:cs="Times New Roman"/>
                <w:b/>
                <w:sz w:val="20"/>
                <w:lang w:val="en-GB"/>
              </w:rPr>
              <w:t>PerPicture</w:t>
            </w:r>
            <w:proofErr w:type="spellEnd"/>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082A9426"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 of tile rows </w:t>
            </w:r>
            <w:proofErr w:type="spellStart"/>
            <w:r w:rsidRPr="0001524B">
              <w:rPr>
                <w:rFonts w:ascii="Cambria" w:eastAsia="Calibri" w:hAnsi="Cambria" w:cs="Times New Roman"/>
                <w:b/>
                <w:sz w:val="20"/>
                <w:lang w:val="en-GB"/>
              </w:rPr>
              <w:t>MaxTileRows</w:t>
            </w:r>
            <w:proofErr w:type="spellEnd"/>
          </w:p>
        </w:tc>
        <w:tc>
          <w:tcPr>
            <w:tcW w:w="1348" w:type="dxa"/>
            <w:vMerge w:val="restart"/>
            <w:tcBorders>
              <w:top w:val="single" w:sz="4" w:space="0" w:color="auto"/>
              <w:left w:val="single" w:sz="4" w:space="0" w:color="auto"/>
              <w:bottom w:val="single" w:sz="4" w:space="0" w:color="auto"/>
              <w:right w:val="single" w:sz="4" w:space="0" w:color="auto"/>
            </w:tcBorders>
            <w:vAlign w:val="center"/>
            <w:hideMark/>
          </w:tcPr>
          <w:p w14:paraId="6482198B"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 of tile columns </w:t>
            </w:r>
            <w:proofErr w:type="spellStart"/>
            <w:r w:rsidRPr="0001524B">
              <w:rPr>
                <w:rFonts w:ascii="Cambria" w:eastAsia="Calibri" w:hAnsi="Cambria" w:cs="Times New Roman"/>
                <w:b/>
                <w:sz w:val="20"/>
                <w:lang w:val="en-GB"/>
              </w:rPr>
              <w:t>MaxTileCols</w:t>
            </w:r>
            <w:proofErr w:type="spellEnd"/>
          </w:p>
        </w:tc>
      </w:tr>
      <w:tr w:rsidR="0001524B" w:rsidRPr="0001524B" w14:paraId="5F0E4126" w14:textId="77777777" w:rsidTr="0001524B">
        <w:trPr>
          <w:cantSplit/>
          <w:trHeight w:val="431"/>
          <w:jc w:val="center"/>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1776415E" w14:textId="77777777" w:rsidR="0001524B" w:rsidRPr="0001524B" w:rsidRDefault="0001524B" w:rsidP="0001524B">
            <w:pPr>
              <w:widowControl/>
              <w:autoSpaceDE/>
              <w:autoSpaceDN/>
              <w:rPr>
                <w:rFonts w:ascii="Times New Roman" w:eastAsia="Calibri" w:hAnsi="Times New Roman" w:cs="Times New Roman"/>
                <w:b/>
                <w:sz w:val="18"/>
                <w:szCs w:val="18"/>
                <w:lang w:val="fr-CH" w:eastAsia="fr-CH"/>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14:paraId="2EB67F80" w14:textId="77777777" w:rsidR="0001524B" w:rsidRPr="0001524B" w:rsidRDefault="0001524B" w:rsidP="0001524B">
            <w:pPr>
              <w:widowControl/>
              <w:autoSpaceDE/>
              <w:autoSpaceDN/>
              <w:rPr>
                <w:rFonts w:ascii="Times New Roman" w:eastAsia="Calibri" w:hAnsi="Times New Roman" w:cs="Times New Roman"/>
                <w:b/>
                <w:sz w:val="18"/>
                <w:szCs w:val="18"/>
                <w:lang w:val="fr-CH" w:eastAsia="fr-CH"/>
              </w:rPr>
            </w:pPr>
          </w:p>
        </w:tc>
        <w:tc>
          <w:tcPr>
            <w:tcW w:w="1094" w:type="dxa"/>
            <w:tcBorders>
              <w:top w:val="single" w:sz="4" w:space="0" w:color="auto"/>
              <w:left w:val="single" w:sz="4" w:space="0" w:color="auto"/>
              <w:bottom w:val="single" w:sz="4" w:space="0" w:color="auto"/>
              <w:right w:val="single" w:sz="4" w:space="0" w:color="auto"/>
            </w:tcBorders>
            <w:vAlign w:val="center"/>
            <w:hideMark/>
          </w:tcPr>
          <w:p w14:paraId="2A462EDD"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Main tier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1809433"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High tier</w:t>
            </w:r>
          </w:p>
        </w:tc>
        <w:tc>
          <w:tcPr>
            <w:tcW w:w="1316" w:type="dxa"/>
            <w:vMerge/>
            <w:tcBorders>
              <w:top w:val="single" w:sz="4" w:space="0" w:color="auto"/>
              <w:left w:val="single" w:sz="4" w:space="0" w:color="auto"/>
              <w:bottom w:val="single" w:sz="4" w:space="0" w:color="auto"/>
              <w:right w:val="single" w:sz="4" w:space="0" w:color="auto"/>
            </w:tcBorders>
            <w:vAlign w:val="center"/>
            <w:hideMark/>
          </w:tcPr>
          <w:p w14:paraId="1CC2400C" w14:textId="77777777" w:rsidR="0001524B" w:rsidRPr="0001524B" w:rsidRDefault="0001524B" w:rsidP="0001524B">
            <w:pPr>
              <w:widowControl/>
              <w:autoSpaceDE/>
              <w:autoSpaceDN/>
              <w:rPr>
                <w:rFonts w:ascii="Times New Roman" w:eastAsia="Calibri" w:hAnsi="Times New Roman" w:cs="Times New Roman"/>
                <w:b/>
                <w:sz w:val="18"/>
                <w:szCs w:val="18"/>
                <w:lang w:eastAsia="fr-CH"/>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31FC5D4" w14:textId="77777777" w:rsidR="0001524B" w:rsidRPr="0001524B" w:rsidRDefault="0001524B" w:rsidP="0001524B">
            <w:pPr>
              <w:widowControl/>
              <w:autoSpaceDE/>
              <w:autoSpaceDN/>
              <w:rPr>
                <w:rFonts w:ascii="Times New Roman" w:eastAsia="Calibri" w:hAnsi="Times New Roman" w:cs="Times New Roman"/>
                <w:b/>
                <w:sz w:val="18"/>
                <w:szCs w:val="18"/>
                <w:lang w:eastAsia="fr-CH"/>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14:paraId="54F53C11" w14:textId="77777777" w:rsidR="0001524B" w:rsidRPr="0001524B" w:rsidRDefault="0001524B" w:rsidP="0001524B">
            <w:pPr>
              <w:widowControl/>
              <w:autoSpaceDE/>
              <w:autoSpaceDN/>
              <w:rPr>
                <w:rFonts w:ascii="Times New Roman" w:eastAsia="Calibri" w:hAnsi="Times New Roman" w:cs="Times New Roman"/>
                <w:b/>
                <w:sz w:val="18"/>
                <w:szCs w:val="18"/>
                <w:lang w:eastAsia="fr-CH"/>
              </w:rPr>
            </w:pPr>
          </w:p>
        </w:tc>
      </w:tr>
      <w:tr w:rsidR="0001524B" w:rsidRPr="0001524B" w14:paraId="48DFCBF9"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40E63B00"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w:t>
            </w:r>
          </w:p>
        </w:tc>
        <w:tc>
          <w:tcPr>
            <w:tcW w:w="1362" w:type="dxa"/>
            <w:tcBorders>
              <w:top w:val="single" w:sz="4" w:space="0" w:color="auto"/>
              <w:left w:val="single" w:sz="4" w:space="0" w:color="auto"/>
              <w:bottom w:val="single" w:sz="4" w:space="0" w:color="auto"/>
              <w:right w:val="single" w:sz="4" w:space="0" w:color="auto"/>
            </w:tcBorders>
            <w:hideMark/>
          </w:tcPr>
          <w:p w14:paraId="5B7253E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36 864</w:t>
            </w:r>
          </w:p>
        </w:tc>
        <w:tc>
          <w:tcPr>
            <w:tcW w:w="1094" w:type="dxa"/>
            <w:tcBorders>
              <w:top w:val="single" w:sz="4" w:space="0" w:color="auto"/>
              <w:left w:val="single" w:sz="4" w:space="0" w:color="auto"/>
              <w:bottom w:val="single" w:sz="4" w:space="0" w:color="auto"/>
              <w:right w:val="single" w:sz="4" w:space="0" w:color="auto"/>
            </w:tcBorders>
            <w:hideMark/>
          </w:tcPr>
          <w:p w14:paraId="4C0A9EA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350</w:t>
            </w:r>
          </w:p>
        </w:tc>
        <w:tc>
          <w:tcPr>
            <w:tcW w:w="1094" w:type="dxa"/>
            <w:tcBorders>
              <w:top w:val="single" w:sz="4" w:space="0" w:color="auto"/>
              <w:left w:val="single" w:sz="4" w:space="0" w:color="auto"/>
              <w:bottom w:val="single" w:sz="4" w:space="0" w:color="auto"/>
              <w:right w:val="single" w:sz="4" w:space="0" w:color="auto"/>
            </w:tcBorders>
            <w:hideMark/>
          </w:tcPr>
          <w:p w14:paraId="4E74B080"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1316" w:type="dxa"/>
            <w:tcBorders>
              <w:top w:val="single" w:sz="4" w:space="0" w:color="auto"/>
              <w:left w:val="single" w:sz="4" w:space="0" w:color="auto"/>
              <w:bottom w:val="single" w:sz="4" w:space="0" w:color="auto"/>
              <w:right w:val="single" w:sz="4" w:space="0" w:color="auto"/>
            </w:tcBorders>
            <w:hideMark/>
          </w:tcPr>
          <w:p w14:paraId="6DA3FDC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16</w:t>
            </w:r>
          </w:p>
        </w:tc>
        <w:tc>
          <w:tcPr>
            <w:tcW w:w="990" w:type="dxa"/>
            <w:tcBorders>
              <w:top w:val="single" w:sz="4" w:space="0" w:color="auto"/>
              <w:left w:val="single" w:sz="4" w:space="0" w:color="auto"/>
              <w:bottom w:val="single" w:sz="4" w:space="0" w:color="auto"/>
              <w:right w:val="single" w:sz="4" w:space="0" w:color="auto"/>
            </w:tcBorders>
            <w:hideMark/>
          </w:tcPr>
          <w:p w14:paraId="474CC9D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w:t>
            </w:r>
          </w:p>
        </w:tc>
        <w:tc>
          <w:tcPr>
            <w:tcW w:w="1348" w:type="dxa"/>
            <w:tcBorders>
              <w:top w:val="single" w:sz="4" w:space="0" w:color="auto"/>
              <w:left w:val="single" w:sz="4" w:space="0" w:color="auto"/>
              <w:bottom w:val="single" w:sz="4" w:space="0" w:color="auto"/>
              <w:right w:val="single" w:sz="4" w:space="0" w:color="auto"/>
            </w:tcBorders>
            <w:hideMark/>
          </w:tcPr>
          <w:p w14:paraId="67E7F64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w:t>
            </w:r>
          </w:p>
        </w:tc>
      </w:tr>
      <w:tr w:rsidR="0001524B" w:rsidRPr="0001524B" w14:paraId="399EF990"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4CA0E28D"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1362" w:type="dxa"/>
            <w:tcBorders>
              <w:top w:val="single" w:sz="4" w:space="0" w:color="auto"/>
              <w:left w:val="single" w:sz="4" w:space="0" w:color="auto"/>
              <w:bottom w:val="single" w:sz="4" w:space="0" w:color="auto"/>
              <w:right w:val="single" w:sz="4" w:space="0" w:color="auto"/>
            </w:tcBorders>
            <w:hideMark/>
          </w:tcPr>
          <w:p w14:paraId="532025E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122 880</w:t>
            </w:r>
          </w:p>
        </w:tc>
        <w:tc>
          <w:tcPr>
            <w:tcW w:w="1094" w:type="dxa"/>
            <w:tcBorders>
              <w:top w:val="single" w:sz="4" w:space="0" w:color="auto"/>
              <w:left w:val="single" w:sz="4" w:space="0" w:color="auto"/>
              <w:bottom w:val="single" w:sz="4" w:space="0" w:color="auto"/>
              <w:right w:val="single" w:sz="4" w:space="0" w:color="auto"/>
            </w:tcBorders>
            <w:hideMark/>
          </w:tcPr>
          <w:p w14:paraId="135B9B6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1 500</w:t>
            </w:r>
          </w:p>
        </w:tc>
        <w:tc>
          <w:tcPr>
            <w:tcW w:w="1094" w:type="dxa"/>
            <w:tcBorders>
              <w:top w:val="single" w:sz="4" w:space="0" w:color="auto"/>
              <w:left w:val="single" w:sz="4" w:space="0" w:color="auto"/>
              <w:bottom w:val="single" w:sz="4" w:space="0" w:color="auto"/>
              <w:right w:val="single" w:sz="4" w:space="0" w:color="auto"/>
            </w:tcBorders>
            <w:hideMark/>
          </w:tcPr>
          <w:p w14:paraId="3C64F7D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1316" w:type="dxa"/>
            <w:tcBorders>
              <w:top w:val="single" w:sz="4" w:space="0" w:color="auto"/>
              <w:left w:val="single" w:sz="4" w:space="0" w:color="auto"/>
              <w:bottom w:val="single" w:sz="4" w:space="0" w:color="auto"/>
              <w:right w:val="single" w:sz="4" w:space="0" w:color="auto"/>
            </w:tcBorders>
            <w:hideMark/>
          </w:tcPr>
          <w:p w14:paraId="0884A28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16</w:t>
            </w:r>
          </w:p>
        </w:tc>
        <w:tc>
          <w:tcPr>
            <w:tcW w:w="990" w:type="dxa"/>
            <w:tcBorders>
              <w:top w:val="single" w:sz="4" w:space="0" w:color="auto"/>
              <w:left w:val="single" w:sz="4" w:space="0" w:color="auto"/>
              <w:bottom w:val="single" w:sz="4" w:space="0" w:color="auto"/>
              <w:right w:val="single" w:sz="4" w:space="0" w:color="auto"/>
            </w:tcBorders>
            <w:hideMark/>
          </w:tcPr>
          <w:p w14:paraId="635C3AC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w:t>
            </w:r>
          </w:p>
        </w:tc>
        <w:tc>
          <w:tcPr>
            <w:tcW w:w="1348" w:type="dxa"/>
            <w:tcBorders>
              <w:top w:val="single" w:sz="4" w:space="0" w:color="auto"/>
              <w:left w:val="single" w:sz="4" w:space="0" w:color="auto"/>
              <w:bottom w:val="single" w:sz="4" w:space="0" w:color="auto"/>
              <w:right w:val="single" w:sz="4" w:space="0" w:color="auto"/>
            </w:tcBorders>
            <w:hideMark/>
          </w:tcPr>
          <w:p w14:paraId="644802C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w:t>
            </w:r>
          </w:p>
        </w:tc>
      </w:tr>
      <w:tr w:rsidR="0001524B" w:rsidRPr="0001524B" w14:paraId="6A18D61F"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22D8D36B"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2.1</w:t>
            </w:r>
          </w:p>
        </w:tc>
        <w:tc>
          <w:tcPr>
            <w:tcW w:w="1362" w:type="dxa"/>
            <w:tcBorders>
              <w:top w:val="single" w:sz="4" w:space="0" w:color="auto"/>
              <w:left w:val="single" w:sz="4" w:space="0" w:color="auto"/>
              <w:bottom w:val="single" w:sz="4" w:space="0" w:color="auto"/>
              <w:right w:val="single" w:sz="4" w:space="0" w:color="auto"/>
            </w:tcBorders>
            <w:hideMark/>
          </w:tcPr>
          <w:p w14:paraId="73337BFF"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245 760</w:t>
            </w:r>
          </w:p>
        </w:tc>
        <w:tc>
          <w:tcPr>
            <w:tcW w:w="1094" w:type="dxa"/>
            <w:tcBorders>
              <w:top w:val="single" w:sz="4" w:space="0" w:color="auto"/>
              <w:left w:val="single" w:sz="4" w:space="0" w:color="auto"/>
              <w:bottom w:val="single" w:sz="4" w:space="0" w:color="auto"/>
              <w:right w:val="single" w:sz="4" w:space="0" w:color="auto"/>
            </w:tcBorders>
            <w:hideMark/>
          </w:tcPr>
          <w:p w14:paraId="1928D475" w14:textId="77777777" w:rsidR="0001524B" w:rsidRPr="0001524B" w:rsidRDefault="0001524B" w:rsidP="0001524B">
            <w:pPr>
              <w:widowControl/>
              <w:autoSpaceDE/>
              <w:autoSpaceDN/>
              <w:spacing w:before="60" w:after="60" w:line="210" w:lineRule="atLeast"/>
              <w:jc w:val="right"/>
              <w:rPr>
                <w:rFonts w:ascii="TimesNewRomanPSMT" w:eastAsia="Calibri" w:hAnsi="TimesNewRomanPSMT" w:cs="TimesNewRomanPSMT"/>
                <w:sz w:val="18"/>
                <w:szCs w:val="18"/>
                <w:lang w:val="en-GB" w:eastAsia="en-GB"/>
              </w:rPr>
            </w:pPr>
            <w:r w:rsidRPr="0001524B">
              <w:rPr>
                <w:rFonts w:ascii="Cambria" w:eastAsia="Calibri" w:hAnsi="Cambria" w:cs="Times New Roman"/>
                <w:sz w:val="20"/>
                <w:lang w:val="en-GB"/>
              </w:rPr>
              <w:t>3 000</w:t>
            </w:r>
          </w:p>
        </w:tc>
        <w:tc>
          <w:tcPr>
            <w:tcW w:w="1094" w:type="dxa"/>
            <w:tcBorders>
              <w:top w:val="single" w:sz="4" w:space="0" w:color="auto"/>
              <w:left w:val="single" w:sz="4" w:space="0" w:color="auto"/>
              <w:bottom w:val="single" w:sz="4" w:space="0" w:color="auto"/>
              <w:right w:val="single" w:sz="4" w:space="0" w:color="auto"/>
            </w:tcBorders>
            <w:hideMark/>
          </w:tcPr>
          <w:p w14:paraId="4E6B58DB" w14:textId="77777777" w:rsidR="0001524B" w:rsidRPr="0001524B" w:rsidRDefault="0001524B" w:rsidP="0001524B">
            <w:pPr>
              <w:widowControl/>
              <w:autoSpaceDE/>
              <w:autoSpaceDN/>
              <w:spacing w:before="60" w:after="60" w:line="210" w:lineRule="atLeast"/>
              <w:jc w:val="right"/>
              <w:rPr>
                <w:rFonts w:ascii="TimesNewRomanPSMT" w:eastAsia="Calibri" w:hAnsi="TimesNewRomanPSMT" w:cs="TimesNewRomanPSMT"/>
                <w:sz w:val="18"/>
                <w:szCs w:val="18"/>
                <w:lang w:val="en-GB" w:eastAsia="en-GB"/>
              </w:rPr>
            </w:pPr>
            <w:r w:rsidRPr="0001524B">
              <w:rPr>
                <w:rFonts w:ascii="Cambria" w:eastAsia="Calibri" w:hAnsi="Cambria" w:cs="Times New Roman"/>
                <w:sz w:val="20"/>
                <w:lang w:val="en-GB"/>
              </w:rPr>
              <w:t>—</w:t>
            </w:r>
          </w:p>
        </w:tc>
        <w:tc>
          <w:tcPr>
            <w:tcW w:w="1316" w:type="dxa"/>
            <w:tcBorders>
              <w:top w:val="single" w:sz="4" w:space="0" w:color="auto"/>
              <w:left w:val="single" w:sz="4" w:space="0" w:color="auto"/>
              <w:bottom w:val="single" w:sz="4" w:space="0" w:color="auto"/>
              <w:right w:val="single" w:sz="4" w:space="0" w:color="auto"/>
            </w:tcBorders>
            <w:hideMark/>
          </w:tcPr>
          <w:p w14:paraId="073CA6E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w:t>
            </w:r>
          </w:p>
        </w:tc>
        <w:tc>
          <w:tcPr>
            <w:tcW w:w="990" w:type="dxa"/>
            <w:tcBorders>
              <w:top w:val="single" w:sz="4" w:space="0" w:color="auto"/>
              <w:left w:val="single" w:sz="4" w:space="0" w:color="auto"/>
              <w:bottom w:val="single" w:sz="4" w:space="0" w:color="auto"/>
              <w:right w:val="single" w:sz="4" w:space="0" w:color="auto"/>
            </w:tcBorders>
            <w:hideMark/>
          </w:tcPr>
          <w:p w14:paraId="3CDC6BA6" w14:textId="77777777" w:rsidR="0001524B" w:rsidRPr="0001524B" w:rsidRDefault="0001524B" w:rsidP="0001524B">
            <w:pPr>
              <w:widowControl/>
              <w:autoSpaceDE/>
              <w:autoSpaceDN/>
              <w:spacing w:before="60" w:after="60" w:line="210" w:lineRule="atLeast"/>
              <w:jc w:val="right"/>
              <w:rPr>
                <w:rFonts w:ascii="TimesNewRomanPSMT" w:eastAsia="Calibri" w:hAnsi="TimesNewRomanPSMT" w:cs="TimesNewRomanPSMT"/>
                <w:sz w:val="18"/>
                <w:szCs w:val="18"/>
                <w:lang w:val="en-GB" w:eastAsia="en-GB"/>
              </w:rPr>
            </w:pPr>
            <w:r w:rsidRPr="0001524B">
              <w:rPr>
                <w:rFonts w:ascii="Cambria" w:eastAsia="Calibri" w:hAnsi="Cambria" w:cs="Times New Roman"/>
                <w:sz w:val="20"/>
                <w:lang w:val="en-GB"/>
              </w:rPr>
              <w:t>1</w:t>
            </w:r>
          </w:p>
        </w:tc>
        <w:tc>
          <w:tcPr>
            <w:tcW w:w="1348" w:type="dxa"/>
            <w:tcBorders>
              <w:top w:val="single" w:sz="4" w:space="0" w:color="auto"/>
              <w:left w:val="single" w:sz="4" w:space="0" w:color="auto"/>
              <w:bottom w:val="single" w:sz="4" w:space="0" w:color="auto"/>
              <w:right w:val="single" w:sz="4" w:space="0" w:color="auto"/>
            </w:tcBorders>
            <w:hideMark/>
          </w:tcPr>
          <w:p w14:paraId="6F1A96D2" w14:textId="77777777" w:rsidR="0001524B" w:rsidRPr="0001524B" w:rsidRDefault="0001524B" w:rsidP="0001524B">
            <w:pPr>
              <w:widowControl/>
              <w:autoSpaceDE/>
              <w:autoSpaceDN/>
              <w:spacing w:before="60" w:after="60" w:line="210" w:lineRule="atLeast"/>
              <w:jc w:val="right"/>
              <w:rPr>
                <w:rFonts w:ascii="TimesNewRomanPSMT" w:eastAsia="Calibri" w:hAnsi="TimesNewRomanPSMT" w:cs="TimesNewRomanPSMT"/>
                <w:sz w:val="18"/>
                <w:szCs w:val="18"/>
                <w:lang w:val="en-GB" w:eastAsia="en-GB"/>
              </w:rPr>
            </w:pPr>
            <w:r w:rsidRPr="0001524B">
              <w:rPr>
                <w:rFonts w:ascii="Cambria" w:eastAsia="Calibri" w:hAnsi="Cambria" w:cs="Times New Roman"/>
                <w:sz w:val="20"/>
                <w:lang w:val="en-GB"/>
              </w:rPr>
              <w:t>1</w:t>
            </w:r>
          </w:p>
        </w:tc>
      </w:tr>
      <w:tr w:rsidR="0001524B" w:rsidRPr="0001524B" w14:paraId="481867D1"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55DB4963"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w:t>
            </w:r>
          </w:p>
        </w:tc>
        <w:tc>
          <w:tcPr>
            <w:tcW w:w="1362" w:type="dxa"/>
            <w:tcBorders>
              <w:top w:val="single" w:sz="4" w:space="0" w:color="auto"/>
              <w:left w:val="single" w:sz="4" w:space="0" w:color="auto"/>
              <w:bottom w:val="single" w:sz="4" w:space="0" w:color="auto"/>
              <w:right w:val="single" w:sz="4" w:space="0" w:color="auto"/>
            </w:tcBorders>
            <w:hideMark/>
          </w:tcPr>
          <w:p w14:paraId="589B4AE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552 960</w:t>
            </w:r>
          </w:p>
        </w:tc>
        <w:tc>
          <w:tcPr>
            <w:tcW w:w="1094" w:type="dxa"/>
            <w:tcBorders>
              <w:top w:val="single" w:sz="4" w:space="0" w:color="auto"/>
              <w:left w:val="single" w:sz="4" w:space="0" w:color="auto"/>
              <w:bottom w:val="single" w:sz="4" w:space="0" w:color="auto"/>
              <w:right w:val="single" w:sz="4" w:space="0" w:color="auto"/>
            </w:tcBorders>
            <w:hideMark/>
          </w:tcPr>
          <w:p w14:paraId="58958E5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6 000</w:t>
            </w:r>
          </w:p>
        </w:tc>
        <w:tc>
          <w:tcPr>
            <w:tcW w:w="1094" w:type="dxa"/>
            <w:tcBorders>
              <w:top w:val="single" w:sz="4" w:space="0" w:color="auto"/>
              <w:left w:val="single" w:sz="4" w:space="0" w:color="auto"/>
              <w:bottom w:val="single" w:sz="4" w:space="0" w:color="auto"/>
              <w:right w:val="single" w:sz="4" w:space="0" w:color="auto"/>
            </w:tcBorders>
            <w:hideMark/>
          </w:tcPr>
          <w:p w14:paraId="7C831E5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1316" w:type="dxa"/>
            <w:tcBorders>
              <w:top w:val="single" w:sz="4" w:space="0" w:color="auto"/>
              <w:left w:val="single" w:sz="4" w:space="0" w:color="auto"/>
              <w:bottom w:val="single" w:sz="4" w:space="0" w:color="auto"/>
              <w:right w:val="single" w:sz="4" w:space="0" w:color="auto"/>
            </w:tcBorders>
            <w:hideMark/>
          </w:tcPr>
          <w:p w14:paraId="4D309F70"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30</w:t>
            </w:r>
          </w:p>
        </w:tc>
        <w:tc>
          <w:tcPr>
            <w:tcW w:w="990" w:type="dxa"/>
            <w:tcBorders>
              <w:top w:val="single" w:sz="4" w:space="0" w:color="auto"/>
              <w:left w:val="single" w:sz="4" w:space="0" w:color="auto"/>
              <w:bottom w:val="single" w:sz="4" w:space="0" w:color="auto"/>
              <w:right w:val="single" w:sz="4" w:space="0" w:color="auto"/>
            </w:tcBorders>
            <w:hideMark/>
          </w:tcPr>
          <w:p w14:paraId="5D617AC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1348" w:type="dxa"/>
            <w:tcBorders>
              <w:top w:val="single" w:sz="4" w:space="0" w:color="auto"/>
              <w:left w:val="single" w:sz="4" w:space="0" w:color="auto"/>
              <w:bottom w:val="single" w:sz="4" w:space="0" w:color="auto"/>
              <w:right w:val="single" w:sz="4" w:space="0" w:color="auto"/>
            </w:tcBorders>
            <w:hideMark/>
          </w:tcPr>
          <w:p w14:paraId="7FB118F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r>
      <w:tr w:rsidR="0001524B" w:rsidRPr="0001524B" w14:paraId="2E237EE0"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6B53A8E5"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3.1</w:t>
            </w:r>
          </w:p>
        </w:tc>
        <w:tc>
          <w:tcPr>
            <w:tcW w:w="1362" w:type="dxa"/>
            <w:tcBorders>
              <w:top w:val="single" w:sz="4" w:space="0" w:color="auto"/>
              <w:left w:val="single" w:sz="4" w:space="0" w:color="auto"/>
              <w:bottom w:val="single" w:sz="4" w:space="0" w:color="auto"/>
              <w:right w:val="single" w:sz="4" w:space="0" w:color="auto"/>
            </w:tcBorders>
            <w:hideMark/>
          </w:tcPr>
          <w:p w14:paraId="03834F9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983 040</w:t>
            </w:r>
          </w:p>
        </w:tc>
        <w:tc>
          <w:tcPr>
            <w:tcW w:w="1094" w:type="dxa"/>
            <w:tcBorders>
              <w:top w:val="single" w:sz="4" w:space="0" w:color="auto"/>
              <w:left w:val="single" w:sz="4" w:space="0" w:color="auto"/>
              <w:bottom w:val="single" w:sz="4" w:space="0" w:color="auto"/>
              <w:right w:val="single" w:sz="4" w:space="0" w:color="auto"/>
            </w:tcBorders>
            <w:hideMark/>
          </w:tcPr>
          <w:p w14:paraId="5F90BA4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10 000</w:t>
            </w:r>
          </w:p>
        </w:tc>
        <w:tc>
          <w:tcPr>
            <w:tcW w:w="1094" w:type="dxa"/>
            <w:tcBorders>
              <w:top w:val="single" w:sz="4" w:space="0" w:color="auto"/>
              <w:left w:val="single" w:sz="4" w:space="0" w:color="auto"/>
              <w:bottom w:val="single" w:sz="4" w:space="0" w:color="auto"/>
              <w:right w:val="single" w:sz="4" w:space="0" w:color="auto"/>
            </w:tcBorders>
            <w:hideMark/>
          </w:tcPr>
          <w:p w14:paraId="4E481E7F"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1316" w:type="dxa"/>
            <w:tcBorders>
              <w:top w:val="single" w:sz="4" w:space="0" w:color="auto"/>
              <w:left w:val="single" w:sz="4" w:space="0" w:color="auto"/>
              <w:bottom w:val="single" w:sz="4" w:space="0" w:color="auto"/>
              <w:right w:val="single" w:sz="4" w:space="0" w:color="auto"/>
            </w:tcBorders>
            <w:hideMark/>
          </w:tcPr>
          <w:p w14:paraId="3FC6D80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40</w:t>
            </w:r>
          </w:p>
        </w:tc>
        <w:tc>
          <w:tcPr>
            <w:tcW w:w="990" w:type="dxa"/>
            <w:tcBorders>
              <w:top w:val="single" w:sz="4" w:space="0" w:color="auto"/>
              <w:left w:val="single" w:sz="4" w:space="0" w:color="auto"/>
              <w:bottom w:val="single" w:sz="4" w:space="0" w:color="auto"/>
              <w:right w:val="single" w:sz="4" w:space="0" w:color="auto"/>
            </w:tcBorders>
            <w:hideMark/>
          </w:tcPr>
          <w:p w14:paraId="4A59B7D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w:t>
            </w:r>
          </w:p>
        </w:tc>
        <w:tc>
          <w:tcPr>
            <w:tcW w:w="1348" w:type="dxa"/>
            <w:tcBorders>
              <w:top w:val="single" w:sz="4" w:space="0" w:color="auto"/>
              <w:left w:val="single" w:sz="4" w:space="0" w:color="auto"/>
              <w:bottom w:val="single" w:sz="4" w:space="0" w:color="auto"/>
              <w:right w:val="single" w:sz="4" w:space="0" w:color="auto"/>
            </w:tcBorders>
            <w:hideMark/>
          </w:tcPr>
          <w:p w14:paraId="6EEDA6C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w:t>
            </w:r>
          </w:p>
        </w:tc>
      </w:tr>
      <w:tr w:rsidR="0001524B" w:rsidRPr="0001524B" w14:paraId="6ABE3BF7"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22C730EB"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c>
          <w:tcPr>
            <w:tcW w:w="1362" w:type="dxa"/>
            <w:tcBorders>
              <w:top w:val="single" w:sz="4" w:space="0" w:color="auto"/>
              <w:left w:val="single" w:sz="4" w:space="0" w:color="auto"/>
              <w:bottom w:val="single" w:sz="4" w:space="0" w:color="auto"/>
              <w:right w:val="single" w:sz="4" w:space="0" w:color="auto"/>
            </w:tcBorders>
            <w:hideMark/>
          </w:tcPr>
          <w:p w14:paraId="4EAC5D2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2 228 224</w:t>
            </w:r>
          </w:p>
        </w:tc>
        <w:tc>
          <w:tcPr>
            <w:tcW w:w="1094" w:type="dxa"/>
            <w:tcBorders>
              <w:top w:val="single" w:sz="4" w:space="0" w:color="auto"/>
              <w:left w:val="single" w:sz="4" w:space="0" w:color="auto"/>
              <w:bottom w:val="single" w:sz="4" w:space="0" w:color="auto"/>
              <w:right w:val="single" w:sz="4" w:space="0" w:color="auto"/>
            </w:tcBorders>
            <w:hideMark/>
          </w:tcPr>
          <w:p w14:paraId="457F247F"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12 000</w:t>
            </w:r>
          </w:p>
        </w:tc>
        <w:tc>
          <w:tcPr>
            <w:tcW w:w="1094" w:type="dxa"/>
            <w:tcBorders>
              <w:top w:val="single" w:sz="4" w:space="0" w:color="auto"/>
              <w:left w:val="single" w:sz="4" w:space="0" w:color="auto"/>
              <w:bottom w:val="single" w:sz="4" w:space="0" w:color="auto"/>
              <w:right w:val="single" w:sz="4" w:space="0" w:color="auto"/>
            </w:tcBorders>
            <w:hideMark/>
          </w:tcPr>
          <w:p w14:paraId="39A7E8D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30 000</w:t>
            </w:r>
          </w:p>
        </w:tc>
        <w:tc>
          <w:tcPr>
            <w:tcW w:w="1316" w:type="dxa"/>
            <w:tcBorders>
              <w:top w:val="single" w:sz="4" w:space="0" w:color="auto"/>
              <w:left w:val="single" w:sz="4" w:space="0" w:color="auto"/>
              <w:bottom w:val="single" w:sz="4" w:space="0" w:color="auto"/>
              <w:right w:val="single" w:sz="4" w:space="0" w:color="auto"/>
            </w:tcBorders>
            <w:hideMark/>
          </w:tcPr>
          <w:p w14:paraId="799D401F"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75</w:t>
            </w:r>
          </w:p>
        </w:tc>
        <w:tc>
          <w:tcPr>
            <w:tcW w:w="990" w:type="dxa"/>
            <w:tcBorders>
              <w:top w:val="single" w:sz="4" w:space="0" w:color="auto"/>
              <w:left w:val="single" w:sz="4" w:space="0" w:color="auto"/>
              <w:bottom w:val="single" w:sz="4" w:space="0" w:color="auto"/>
              <w:right w:val="single" w:sz="4" w:space="0" w:color="auto"/>
            </w:tcBorders>
            <w:hideMark/>
          </w:tcPr>
          <w:p w14:paraId="20B1DD4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w:t>
            </w:r>
          </w:p>
        </w:tc>
        <w:tc>
          <w:tcPr>
            <w:tcW w:w="1348" w:type="dxa"/>
            <w:tcBorders>
              <w:top w:val="single" w:sz="4" w:space="0" w:color="auto"/>
              <w:left w:val="single" w:sz="4" w:space="0" w:color="auto"/>
              <w:bottom w:val="single" w:sz="4" w:space="0" w:color="auto"/>
              <w:right w:val="single" w:sz="4" w:space="0" w:color="auto"/>
            </w:tcBorders>
            <w:hideMark/>
          </w:tcPr>
          <w:p w14:paraId="6283862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w:t>
            </w:r>
          </w:p>
        </w:tc>
      </w:tr>
      <w:tr w:rsidR="0001524B" w:rsidRPr="0001524B" w14:paraId="08ED1101"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1F0F5C9B"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4.1</w:t>
            </w:r>
          </w:p>
        </w:tc>
        <w:tc>
          <w:tcPr>
            <w:tcW w:w="1362" w:type="dxa"/>
            <w:tcBorders>
              <w:top w:val="single" w:sz="4" w:space="0" w:color="auto"/>
              <w:left w:val="single" w:sz="4" w:space="0" w:color="auto"/>
              <w:bottom w:val="single" w:sz="4" w:space="0" w:color="auto"/>
              <w:right w:val="single" w:sz="4" w:space="0" w:color="auto"/>
            </w:tcBorders>
            <w:hideMark/>
          </w:tcPr>
          <w:p w14:paraId="2B60730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2 228 224</w:t>
            </w:r>
          </w:p>
        </w:tc>
        <w:tc>
          <w:tcPr>
            <w:tcW w:w="1094" w:type="dxa"/>
            <w:tcBorders>
              <w:top w:val="single" w:sz="4" w:space="0" w:color="auto"/>
              <w:left w:val="single" w:sz="4" w:space="0" w:color="auto"/>
              <w:bottom w:val="single" w:sz="4" w:space="0" w:color="auto"/>
              <w:right w:val="single" w:sz="4" w:space="0" w:color="auto"/>
            </w:tcBorders>
            <w:hideMark/>
          </w:tcPr>
          <w:p w14:paraId="2E29FA1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20 000</w:t>
            </w:r>
          </w:p>
        </w:tc>
        <w:tc>
          <w:tcPr>
            <w:tcW w:w="1094" w:type="dxa"/>
            <w:tcBorders>
              <w:top w:val="single" w:sz="4" w:space="0" w:color="auto"/>
              <w:left w:val="single" w:sz="4" w:space="0" w:color="auto"/>
              <w:bottom w:val="single" w:sz="4" w:space="0" w:color="auto"/>
              <w:right w:val="single" w:sz="4" w:space="0" w:color="auto"/>
            </w:tcBorders>
            <w:hideMark/>
          </w:tcPr>
          <w:p w14:paraId="1B6CD5D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50 000</w:t>
            </w:r>
          </w:p>
        </w:tc>
        <w:tc>
          <w:tcPr>
            <w:tcW w:w="1316" w:type="dxa"/>
            <w:tcBorders>
              <w:top w:val="single" w:sz="4" w:space="0" w:color="auto"/>
              <w:left w:val="single" w:sz="4" w:space="0" w:color="auto"/>
              <w:bottom w:val="single" w:sz="4" w:space="0" w:color="auto"/>
              <w:right w:val="single" w:sz="4" w:space="0" w:color="auto"/>
            </w:tcBorders>
            <w:hideMark/>
          </w:tcPr>
          <w:p w14:paraId="395498D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75</w:t>
            </w:r>
          </w:p>
        </w:tc>
        <w:tc>
          <w:tcPr>
            <w:tcW w:w="990" w:type="dxa"/>
            <w:tcBorders>
              <w:top w:val="single" w:sz="4" w:space="0" w:color="auto"/>
              <w:left w:val="single" w:sz="4" w:space="0" w:color="auto"/>
              <w:bottom w:val="single" w:sz="4" w:space="0" w:color="auto"/>
              <w:right w:val="single" w:sz="4" w:space="0" w:color="auto"/>
            </w:tcBorders>
            <w:hideMark/>
          </w:tcPr>
          <w:p w14:paraId="7D78FE2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w:t>
            </w:r>
          </w:p>
        </w:tc>
        <w:tc>
          <w:tcPr>
            <w:tcW w:w="1348" w:type="dxa"/>
            <w:tcBorders>
              <w:top w:val="single" w:sz="4" w:space="0" w:color="auto"/>
              <w:left w:val="single" w:sz="4" w:space="0" w:color="auto"/>
              <w:bottom w:val="single" w:sz="4" w:space="0" w:color="auto"/>
              <w:right w:val="single" w:sz="4" w:space="0" w:color="auto"/>
            </w:tcBorders>
            <w:hideMark/>
          </w:tcPr>
          <w:p w14:paraId="25BAC38F"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w:t>
            </w:r>
          </w:p>
        </w:tc>
      </w:tr>
      <w:tr w:rsidR="0001524B" w:rsidRPr="0001524B" w14:paraId="449D4689"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09B214DB"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w:t>
            </w:r>
          </w:p>
        </w:tc>
        <w:tc>
          <w:tcPr>
            <w:tcW w:w="1362" w:type="dxa"/>
            <w:tcBorders>
              <w:top w:val="single" w:sz="4" w:space="0" w:color="auto"/>
              <w:left w:val="single" w:sz="4" w:space="0" w:color="auto"/>
              <w:bottom w:val="single" w:sz="4" w:space="0" w:color="auto"/>
              <w:right w:val="single" w:sz="4" w:space="0" w:color="auto"/>
            </w:tcBorders>
            <w:hideMark/>
          </w:tcPr>
          <w:p w14:paraId="0FD6BF9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8 912 896</w:t>
            </w:r>
          </w:p>
        </w:tc>
        <w:tc>
          <w:tcPr>
            <w:tcW w:w="1094" w:type="dxa"/>
            <w:tcBorders>
              <w:top w:val="single" w:sz="4" w:space="0" w:color="auto"/>
              <w:left w:val="single" w:sz="4" w:space="0" w:color="auto"/>
              <w:bottom w:val="single" w:sz="4" w:space="0" w:color="auto"/>
              <w:right w:val="single" w:sz="4" w:space="0" w:color="auto"/>
            </w:tcBorders>
            <w:hideMark/>
          </w:tcPr>
          <w:p w14:paraId="3C81003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25 000</w:t>
            </w:r>
          </w:p>
        </w:tc>
        <w:tc>
          <w:tcPr>
            <w:tcW w:w="1094" w:type="dxa"/>
            <w:tcBorders>
              <w:top w:val="single" w:sz="4" w:space="0" w:color="auto"/>
              <w:left w:val="single" w:sz="4" w:space="0" w:color="auto"/>
              <w:bottom w:val="single" w:sz="4" w:space="0" w:color="auto"/>
              <w:right w:val="single" w:sz="4" w:space="0" w:color="auto"/>
            </w:tcBorders>
            <w:hideMark/>
          </w:tcPr>
          <w:p w14:paraId="3BF2EBB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100 000</w:t>
            </w:r>
          </w:p>
        </w:tc>
        <w:tc>
          <w:tcPr>
            <w:tcW w:w="1316" w:type="dxa"/>
            <w:tcBorders>
              <w:top w:val="single" w:sz="4" w:space="0" w:color="auto"/>
              <w:left w:val="single" w:sz="4" w:space="0" w:color="auto"/>
              <w:bottom w:val="single" w:sz="4" w:space="0" w:color="auto"/>
              <w:right w:val="single" w:sz="4" w:space="0" w:color="auto"/>
            </w:tcBorders>
            <w:hideMark/>
          </w:tcPr>
          <w:p w14:paraId="7149B73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200</w:t>
            </w:r>
          </w:p>
        </w:tc>
        <w:tc>
          <w:tcPr>
            <w:tcW w:w="990" w:type="dxa"/>
            <w:tcBorders>
              <w:top w:val="single" w:sz="4" w:space="0" w:color="auto"/>
              <w:left w:val="single" w:sz="4" w:space="0" w:color="auto"/>
              <w:bottom w:val="single" w:sz="4" w:space="0" w:color="auto"/>
              <w:right w:val="single" w:sz="4" w:space="0" w:color="auto"/>
            </w:tcBorders>
            <w:hideMark/>
          </w:tcPr>
          <w:p w14:paraId="34070D8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11</w:t>
            </w:r>
          </w:p>
        </w:tc>
        <w:tc>
          <w:tcPr>
            <w:tcW w:w="1348" w:type="dxa"/>
            <w:tcBorders>
              <w:top w:val="single" w:sz="4" w:space="0" w:color="auto"/>
              <w:left w:val="single" w:sz="4" w:space="0" w:color="auto"/>
              <w:bottom w:val="single" w:sz="4" w:space="0" w:color="auto"/>
              <w:right w:val="single" w:sz="4" w:space="0" w:color="auto"/>
            </w:tcBorders>
            <w:hideMark/>
          </w:tcPr>
          <w:p w14:paraId="0D9FC03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w:t>
            </w:r>
          </w:p>
        </w:tc>
      </w:tr>
      <w:tr w:rsidR="0001524B" w:rsidRPr="0001524B" w14:paraId="31CFE53F"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60A7BFB9"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5.1</w:t>
            </w:r>
          </w:p>
        </w:tc>
        <w:tc>
          <w:tcPr>
            <w:tcW w:w="1362" w:type="dxa"/>
            <w:tcBorders>
              <w:top w:val="single" w:sz="4" w:space="0" w:color="auto"/>
              <w:left w:val="single" w:sz="4" w:space="0" w:color="auto"/>
              <w:bottom w:val="single" w:sz="4" w:space="0" w:color="auto"/>
              <w:right w:val="single" w:sz="4" w:space="0" w:color="auto"/>
            </w:tcBorders>
            <w:hideMark/>
          </w:tcPr>
          <w:p w14:paraId="1E7300C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8 912 896</w:t>
            </w:r>
          </w:p>
        </w:tc>
        <w:tc>
          <w:tcPr>
            <w:tcW w:w="1094" w:type="dxa"/>
            <w:tcBorders>
              <w:top w:val="single" w:sz="4" w:space="0" w:color="auto"/>
              <w:left w:val="single" w:sz="4" w:space="0" w:color="auto"/>
              <w:bottom w:val="single" w:sz="4" w:space="0" w:color="auto"/>
              <w:right w:val="single" w:sz="4" w:space="0" w:color="auto"/>
            </w:tcBorders>
            <w:hideMark/>
          </w:tcPr>
          <w:p w14:paraId="3CF1098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40 000</w:t>
            </w:r>
          </w:p>
        </w:tc>
        <w:tc>
          <w:tcPr>
            <w:tcW w:w="1094" w:type="dxa"/>
            <w:tcBorders>
              <w:top w:val="single" w:sz="4" w:space="0" w:color="auto"/>
              <w:left w:val="single" w:sz="4" w:space="0" w:color="auto"/>
              <w:bottom w:val="single" w:sz="4" w:space="0" w:color="auto"/>
              <w:right w:val="single" w:sz="4" w:space="0" w:color="auto"/>
            </w:tcBorders>
            <w:hideMark/>
          </w:tcPr>
          <w:p w14:paraId="0607BEA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160 000</w:t>
            </w:r>
          </w:p>
        </w:tc>
        <w:tc>
          <w:tcPr>
            <w:tcW w:w="1316" w:type="dxa"/>
            <w:tcBorders>
              <w:top w:val="single" w:sz="4" w:space="0" w:color="auto"/>
              <w:left w:val="single" w:sz="4" w:space="0" w:color="auto"/>
              <w:bottom w:val="single" w:sz="4" w:space="0" w:color="auto"/>
              <w:right w:val="single" w:sz="4" w:space="0" w:color="auto"/>
            </w:tcBorders>
            <w:hideMark/>
          </w:tcPr>
          <w:p w14:paraId="722A36D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200</w:t>
            </w:r>
          </w:p>
        </w:tc>
        <w:tc>
          <w:tcPr>
            <w:tcW w:w="990" w:type="dxa"/>
            <w:tcBorders>
              <w:top w:val="single" w:sz="4" w:space="0" w:color="auto"/>
              <w:left w:val="single" w:sz="4" w:space="0" w:color="auto"/>
              <w:bottom w:val="single" w:sz="4" w:space="0" w:color="auto"/>
              <w:right w:val="single" w:sz="4" w:space="0" w:color="auto"/>
            </w:tcBorders>
            <w:hideMark/>
          </w:tcPr>
          <w:p w14:paraId="5886504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11</w:t>
            </w:r>
          </w:p>
        </w:tc>
        <w:tc>
          <w:tcPr>
            <w:tcW w:w="1348" w:type="dxa"/>
            <w:tcBorders>
              <w:top w:val="single" w:sz="4" w:space="0" w:color="auto"/>
              <w:left w:val="single" w:sz="4" w:space="0" w:color="auto"/>
              <w:bottom w:val="single" w:sz="4" w:space="0" w:color="auto"/>
              <w:right w:val="single" w:sz="4" w:space="0" w:color="auto"/>
            </w:tcBorders>
            <w:hideMark/>
          </w:tcPr>
          <w:p w14:paraId="33C1EDE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w:t>
            </w:r>
          </w:p>
        </w:tc>
      </w:tr>
      <w:tr w:rsidR="0001524B" w:rsidRPr="0001524B" w14:paraId="3728C734"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0F9A7C2E"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5.2</w:t>
            </w:r>
          </w:p>
        </w:tc>
        <w:tc>
          <w:tcPr>
            <w:tcW w:w="1362" w:type="dxa"/>
            <w:tcBorders>
              <w:top w:val="single" w:sz="4" w:space="0" w:color="auto"/>
              <w:left w:val="single" w:sz="4" w:space="0" w:color="auto"/>
              <w:bottom w:val="single" w:sz="4" w:space="0" w:color="auto"/>
              <w:right w:val="single" w:sz="4" w:space="0" w:color="auto"/>
            </w:tcBorders>
            <w:hideMark/>
          </w:tcPr>
          <w:p w14:paraId="349A9F7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8 912 896</w:t>
            </w:r>
          </w:p>
        </w:tc>
        <w:tc>
          <w:tcPr>
            <w:tcW w:w="1094" w:type="dxa"/>
            <w:tcBorders>
              <w:top w:val="single" w:sz="4" w:space="0" w:color="auto"/>
              <w:left w:val="single" w:sz="4" w:space="0" w:color="auto"/>
              <w:bottom w:val="single" w:sz="4" w:space="0" w:color="auto"/>
              <w:right w:val="single" w:sz="4" w:space="0" w:color="auto"/>
            </w:tcBorders>
            <w:hideMark/>
          </w:tcPr>
          <w:p w14:paraId="2AE47F42"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60 000</w:t>
            </w:r>
          </w:p>
        </w:tc>
        <w:tc>
          <w:tcPr>
            <w:tcW w:w="1094" w:type="dxa"/>
            <w:tcBorders>
              <w:top w:val="single" w:sz="4" w:space="0" w:color="auto"/>
              <w:left w:val="single" w:sz="4" w:space="0" w:color="auto"/>
              <w:bottom w:val="single" w:sz="4" w:space="0" w:color="auto"/>
              <w:right w:val="single" w:sz="4" w:space="0" w:color="auto"/>
            </w:tcBorders>
            <w:hideMark/>
          </w:tcPr>
          <w:p w14:paraId="1AF2D77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240 000</w:t>
            </w:r>
          </w:p>
        </w:tc>
        <w:tc>
          <w:tcPr>
            <w:tcW w:w="1316" w:type="dxa"/>
            <w:tcBorders>
              <w:top w:val="single" w:sz="4" w:space="0" w:color="auto"/>
              <w:left w:val="single" w:sz="4" w:space="0" w:color="auto"/>
              <w:bottom w:val="single" w:sz="4" w:space="0" w:color="auto"/>
              <w:right w:val="single" w:sz="4" w:space="0" w:color="auto"/>
            </w:tcBorders>
            <w:hideMark/>
          </w:tcPr>
          <w:p w14:paraId="714033C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200</w:t>
            </w:r>
          </w:p>
        </w:tc>
        <w:tc>
          <w:tcPr>
            <w:tcW w:w="990" w:type="dxa"/>
            <w:tcBorders>
              <w:top w:val="single" w:sz="4" w:space="0" w:color="auto"/>
              <w:left w:val="single" w:sz="4" w:space="0" w:color="auto"/>
              <w:bottom w:val="single" w:sz="4" w:space="0" w:color="auto"/>
              <w:right w:val="single" w:sz="4" w:space="0" w:color="auto"/>
            </w:tcBorders>
            <w:hideMark/>
          </w:tcPr>
          <w:p w14:paraId="470EA9A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11</w:t>
            </w:r>
          </w:p>
        </w:tc>
        <w:tc>
          <w:tcPr>
            <w:tcW w:w="1348" w:type="dxa"/>
            <w:tcBorders>
              <w:top w:val="single" w:sz="4" w:space="0" w:color="auto"/>
              <w:left w:val="single" w:sz="4" w:space="0" w:color="auto"/>
              <w:bottom w:val="single" w:sz="4" w:space="0" w:color="auto"/>
              <w:right w:val="single" w:sz="4" w:space="0" w:color="auto"/>
            </w:tcBorders>
            <w:hideMark/>
          </w:tcPr>
          <w:p w14:paraId="188EBE57"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w:t>
            </w:r>
          </w:p>
        </w:tc>
      </w:tr>
      <w:tr w:rsidR="0001524B" w:rsidRPr="0001524B" w14:paraId="1C898B84"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326EE730"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w:t>
            </w:r>
          </w:p>
        </w:tc>
        <w:tc>
          <w:tcPr>
            <w:tcW w:w="1362" w:type="dxa"/>
            <w:tcBorders>
              <w:top w:val="single" w:sz="4" w:space="0" w:color="auto"/>
              <w:left w:val="single" w:sz="4" w:space="0" w:color="auto"/>
              <w:bottom w:val="single" w:sz="4" w:space="0" w:color="auto"/>
              <w:right w:val="single" w:sz="4" w:space="0" w:color="auto"/>
            </w:tcBorders>
            <w:hideMark/>
          </w:tcPr>
          <w:p w14:paraId="63A7F95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35 651 584</w:t>
            </w:r>
          </w:p>
        </w:tc>
        <w:tc>
          <w:tcPr>
            <w:tcW w:w="1094" w:type="dxa"/>
            <w:tcBorders>
              <w:top w:val="single" w:sz="4" w:space="0" w:color="auto"/>
              <w:left w:val="single" w:sz="4" w:space="0" w:color="auto"/>
              <w:bottom w:val="single" w:sz="4" w:space="0" w:color="auto"/>
              <w:right w:val="single" w:sz="4" w:space="0" w:color="auto"/>
            </w:tcBorders>
            <w:hideMark/>
          </w:tcPr>
          <w:p w14:paraId="3E15AE2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60 000</w:t>
            </w:r>
          </w:p>
        </w:tc>
        <w:tc>
          <w:tcPr>
            <w:tcW w:w="1094" w:type="dxa"/>
            <w:tcBorders>
              <w:top w:val="single" w:sz="4" w:space="0" w:color="auto"/>
              <w:left w:val="single" w:sz="4" w:space="0" w:color="auto"/>
              <w:bottom w:val="single" w:sz="4" w:space="0" w:color="auto"/>
              <w:right w:val="single" w:sz="4" w:space="0" w:color="auto"/>
            </w:tcBorders>
            <w:hideMark/>
          </w:tcPr>
          <w:p w14:paraId="60C74B2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240 000</w:t>
            </w:r>
          </w:p>
        </w:tc>
        <w:tc>
          <w:tcPr>
            <w:tcW w:w="1316" w:type="dxa"/>
            <w:tcBorders>
              <w:top w:val="single" w:sz="4" w:space="0" w:color="auto"/>
              <w:left w:val="single" w:sz="4" w:space="0" w:color="auto"/>
              <w:bottom w:val="single" w:sz="4" w:space="0" w:color="auto"/>
              <w:right w:val="single" w:sz="4" w:space="0" w:color="auto"/>
            </w:tcBorders>
            <w:hideMark/>
          </w:tcPr>
          <w:p w14:paraId="589A5B4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600</w:t>
            </w:r>
          </w:p>
        </w:tc>
        <w:tc>
          <w:tcPr>
            <w:tcW w:w="990" w:type="dxa"/>
            <w:tcBorders>
              <w:top w:val="single" w:sz="4" w:space="0" w:color="auto"/>
              <w:left w:val="single" w:sz="4" w:space="0" w:color="auto"/>
              <w:bottom w:val="single" w:sz="4" w:space="0" w:color="auto"/>
              <w:right w:val="single" w:sz="4" w:space="0" w:color="auto"/>
            </w:tcBorders>
            <w:hideMark/>
          </w:tcPr>
          <w:p w14:paraId="34AD6DC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22</w:t>
            </w:r>
          </w:p>
        </w:tc>
        <w:tc>
          <w:tcPr>
            <w:tcW w:w="1348" w:type="dxa"/>
            <w:tcBorders>
              <w:top w:val="single" w:sz="4" w:space="0" w:color="auto"/>
              <w:left w:val="single" w:sz="4" w:space="0" w:color="auto"/>
              <w:bottom w:val="single" w:sz="4" w:space="0" w:color="auto"/>
              <w:right w:val="single" w:sz="4" w:space="0" w:color="auto"/>
            </w:tcBorders>
            <w:hideMark/>
          </w:tcPr>
          <w:p w14:paraId="7C59CFE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w:t>
            </w:r>
          </w:p>
        </w:tc>
      </w:tr>
      <w:tr w:rsidR="0001524B" w:rsidRPr="0001524B" w14:paraId="5192B7F4"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63B9FC3A"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6.1</w:t>
            </w:r>
          </w:p>
        </w:tc>
        <w:tc>
          <w:tcPr>
            <w:tcW w:w="1362" w:type="dxa"/>
            <w:tcBorders>
              <w:top w:val="single" w:sz="4" w:space="0" w:color="auto"/>
              <w:left w:val="single" w:sz="4" w:space="0" w:color="auto"/>
              <w:bottom w:val="single" w:sz="4" w:space="0" w:color="auto"/>
              <w:right w:val="single" w:sz="4" w:space="0" w:color="auto"/>
            </w:tcBorders>
            <w:hideMark/>
          </w:tcPr>
          <w:p w14:paraId="710E1C87"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35 651 584</w:t>
            </w:r>
          </w:p>
        </w:tc>
        <w:tc>
          <w:tcPr>
            <w:tcW w:w="1094" w:type="dxa"/>
            <w:tcBorders>
              <w:top w:val="single" w:sz="4" w:space="0" w:color="auto"/>
              <w:left w:val="single" w:sz="4" w:space="0" w:color="auto"/>
              <w:bottom w:val="single" w:sz="4" w:space="0" w:color="auto"/>
              <w:right w:val="single" w:sz="4" w:space="0" w:color="auto"/>
            </w:tcBorders>
            <w:hideMark/>
          </w:tcPr>
          <w:p w14:paraId="4569509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120 000</w:t>
            </w:r>
          </w:p>
        </w:tc>
        <w:tc>
          <w:tcPr>
            <w:tcW w:w="1094" w:type="dxa"/>
            <w:tcBorders>
              <w:top w:val="single" w:sz="4" w:space="0" w:color="auto"/>
              <w:left w:val="single" w:sz="4" w:space="0" w:color="auto"/>
              <w:bottom w:val="single" w:sz="4" w:space="0" w:color="auto"/>
              <w:right w:val="single" w:sz="4" w:space="0" w:color="auto"/>
            </w:tcBorders>
            <w:hideMark/>
          </w:tcPr>
          <w:p w14:paraId="744694B0"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480 000</w:t>
            </w:r>
          </w:p>
        </w:tc>
        <w:tc>
          <w:tcPr>
            <w:tcW w:w="1316" w:type="dxa"/>
            <w:tcBorders>
              <w:top w:val="single" w:sz="4" w:space="0" w:color="auto"/>
              <w:left w:val="single" w:sz="4" w:space="0" w:color="auto"/>
              <w:bottom w:val="single" w:sz="4" w:space="0" w:color="auto"/>
              <w:right w:val="single" w:sz="4" w:space="0" w:color="auto"/>
            </w:tcBorders>
            <w:hideMark/>
          </w:tcPr>
          <w:p w14:paraId="52C3153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600</w:t>
            </w:r>
          </w:p>
        </w:tc>
        <w:tc>
          <w:tcPr>
            <w:tcW w:w="990" w:type="dxa"/>
            <w:tcBorders>
              <w:top w:val="single" w:sz="4" w:space="0" w:color="auto"/>
              <w:left w:val="single" w:sz="4" w:space="0" w:color="auto"/>
              <w:bottom w:val="single" w:sz="4" w:space="0" w:color="auto"/>
              <w:right w:val="single" w:sz="4" w:space="0" w:color="auto"/>
            </w:tcBorders>
            <w:hideMark/>
          </w:tcPr>
          <w:p w14:paraId="2112447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22</w:t>
            </w:r>
          </w:p>
        </w:tc>
        <w:tc>
          <w:tcPr>
            <w:tcW w:w="1348" w:type="dxa"/>
            <w:tcBorders>
              <w:top w:val="single" w:sz="4" w:space="0" w:color="auto"/>
              <w:left w:val="single" w:sz="4" w:space="0" w:color="auto"/>
              <w:bottom w:val="single" w:sz="4" w:space="0" w:color="auto"/>
              <w:right w:val="single" w:sz="4" w:space="0" w:color="auto"/>
            </w:tcBorders>
            <w:hideMark/>
          </w:tcPr>
          <w:p w14:paraId="54DA30E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w:t>
            </w:r>
          </w:p>
        </w:tc>
      </w:tr>
      <w:tr w:rsidR="0001524B" w:rsidRPr="0001524B" w14:paraId="07E7826C" w14:textId="77777777" w:rsidTr="0001524B">
        <w:trPr>
          <w:jc w:val="center"/>
        </w:trPr>
        <w:tc>
          <w:tcPr>
            <w:tcW w:w="884" w:type="dxa"/>
            <w:tcBorders>
              <w:top w:val="single" w:sz="4" w:space="0" w:color="auto"/>
              <w:left w:val="single" w:sz="4" w:space="0" w:color="auto"/>
              <w:bottom w:val="single" w:sz="4" w:space="0" w:color="auto"/>
              <w:right w:val="single" w:sz="4" w:space="0" w:color="auto"/>
            </w:tcBorders>
            <w:hideMark/>
          </w:tcPr>
          <w:p w14:paraId="04A7E1AA"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6.2</w:t>
            </w:r>
          </w:p>
        </w:tc>
        <w:tc>
          <w:tcPr>
            <w:tcW w:w="1362" w:type="dxa"/>
            <w:tcBorders>
              <w:top w:val="single" w:sz="4" w:space="0" w:color="auto"/>
              <w:left w:val="single" w:sz="4" w:space="0" w:color="auto"/>
              <w:bottom w:val="single" w:sz="4" w:space="0" w:color="auto"/>
              <w:right w:val="single" w:sz="4" w:space="0" w:color="auto"/>
            </w:tcBorders>
            <w:hideMark/>
          </w:tcPr>
          <w:p w14:paraId="3788D7F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35 651 584</w:t>
            </w:r>
          </w:p>
        </w:tc>
        <w:tc>
          <w:tcPr>
            <w:tcW w:w="1094" w:type="dxa"/>
            <w:tcBorders>
              <w:top w:val="single" w:sz="4" w:space="0" w:color="auto"/>
              <w:left w:val="single" w:sz="4" w:space="0" w:color="auto"/>
              <w:bottom w:val="single" w:sz="4" w:space="0" w:color="auto"/>
              <w:right w:val="single" w:sz="4" w:space="0" w:color="auto"/>
            </w:tcBorders>
            <w:hideMark/>
          </w:tcPr>
          <w:p w14:paraId="17D17107"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240 000</w:t>
            </w:r>
          </w:p>
        </w:tc>
        <w:tc>
          <w:tcPr>
            <w:tcW w:w="1094" w:type="dxa"/>
            <w:tcBorders>
              <w:top w:val="single" w:sz="4" w:space="0" w:color="auto"/>
              <w:left w:val="single" w:sz="4" w:space="0" w:color="auto"/>
              <w:bottom w:val="single" w:sz="4" w:space="0" w:color="auto"/>
              <w:right w:val="single" w:sz="4" w:space="0" w:color="auto"/>
            </w:tcBorders>
            <w:hideMark/>
          </w:tcPr>
          <w:p w14:paraId="58E9D4A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800 000</w:t>
            </w:r>
          </w:p>
        </w:tc>
        <w:tc>
          <w:tcPr>
            <w:tcW w:w="1316" w:type="dxa"/>
            <w:tcBorders>
              <w:top w:val="single" w:sz="4" w:space="0" w:color="auto"/>
              <w:left w:val="single" w:sz="4" w:space="0" w:color="auto"/>
              <w:bottom w:val="single" w:sz="4" w:space="0" w:color="auto"/>
              <w:right w:val="single" w:sz="4" w:space="0" w:color="auto"/>
            </w:tcBorders>
            <w:hideMark/>
          </w:tcPr>
          <w:p w14:paraId="1D903D4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600</w:t>
            </w:r>
          </w:p>
        </w:tc>
        <w:tc>
          <w:tcPr>
            <w:tcW w:w="990" w:type="dxa"/>
            <w:tcBorders>
              <w:top w:val="single" w:sz="4" w:space="0" w:color="auto"/>
              <w:left w:val="single" w:sz="4" w:space="0" w:color="auto"/>
              <w:bottom w:val="single" w:sz="4" w:space="0" w:color="auto"/>
              <w:right w:val="single" w:sz="4" w:space="0" w:color="auto"/>
            </w:tcBorders>
            <w:hideMark/>
          </w:tcPr>
          <w:p w14:paraId="418C67A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22</w:t>
            </w:r>
          </w:p>
        </w:tc>
        <w:tc>
          <w:tcPr>
            <w:tcW w:w="1348" w:type="dxa"/>
            <w:tcBorders>
              <w:top w:val="single" w:sz="4" w:space="0" w:color="auto"/>
              <w:left w:val="single" w:sz="4" w:space="0" w:color="auto"/>
              <w:bottom w:val="single" w:sz="4" w:space="0" w:color="auto"/>
              <w:right w:val="single" w:sz="4" w:space="0" w:color="auto"/>
            </w:tcBorders>
            <w:hideMark/>
          </w:tcPr>
          <w:p w14:paraId="4271196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w:t>
            </w:r>
          </w:p>
        </w:tc>
      </w:tr>
    </w:tbl>
    <w:p w14:paraId="57831717"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p w14:paraId="5B19AD7D" w14:textId="77777777" w:rsidR="0001524B" w:rsidRPr="0001524B" w:rsidRDefault="0001524B" w:rsidP="0001524B">
      <w:pPr>
        <w:widowControl/>
        <w:suppressAutoHyphens/>
        <w:autoSpaceDE/>
        <w:autoSpaceDN/>
        <w:spacing w:before="120" w:after="120" w:line="240" w:lineRule="atLeast"/>
        <w:jc w:val="center"/>
        <w:rPr>
          <w:rFonts w:ascii="Cambria" w:eastAsia="Calibri" w:hAnsi="Cambria" w:cs="Times New Roman"/>
          <w:b/>
          <w:lang w:val="en-GB"/>
        </w:rPr>
      </w:pPr>
      <w:r w:rsidRPr="0001524B">
        <w:rPr>
          <w:rFonts w:ascii="Cambria" w:eastAsia="Calibri" w:hAnsi="Cambria" w:cs="Times New Roman"/>
          <w:b/>
          <w:lang w:val="en-GB"/>
        </w:rPr>
        <w:t>Table A.9 — Tier and level limits for the video profiles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530"/>
        <w:gridCol w:w="990"/>
        <w:gridCol w:w="997"/>
        <w:gridCol w:w="720"/>
        <w:gridCol w:w="720"/>
      </w:tblGrid>
      <w:tr w:rsidR="0001524B" w:rsidRPr="0001524B" w14:paraId="25E0E2BC" w14:textId="77777777" w:rsidTr="0001524B">
        <w:trPr>
          <w:cantSplit/>
          <w:trHeight w:val="1727"/>
          <w:jc w:val="center"/>
        </w:trPr>
        <w:tc>
          <w:tcPr>
            <w:tcW w:w="721" w:type="dxa"/>
            <w:vMerge w:val="restart"/>
            <w:tcBorders>
              <w:top w:val="single" w:sz="4" w:space="0" w:color="auto"/>
              <w:left w:val="single" w:sz="4" w:space="0" w:color="auto"/>
              <w:bottom w:val="single" w:sz="4" w:space="0" w:color="auto"/>
              <w:right w:val="single" w:sz="4" w:space="0" w:color="auto"/>
            </w:tcBorders>
            <w:vAlign w:val="center"/>
            <w:hideMark/>
          </w:tcPr>
          <w:p w14:paraId="03216FFA"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Level</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14:paraId="34D17BF3"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 xml:space="preserve">Max luma sample rate </w:t>
            </w:r>
            <w:proofErr w:type="spellStart"/>
            <w:r w:rsidRPr="0001524B">
              <w:rPr>
                <w:rFonts w:ascii="Cambria" w:eastAsia="Calibri" w:hAnsi="Cambria" w:cs="Times New Roman"/>
                <w:b/>
                <w:sz w:val="20"/>
                <w:lang w:val="en-GB"/>
              </w:rPr>
              <w:t>MaxLumaSr</w:t>
            </w:r>
            <w:proofErr w:type="spellEnd"/>
            <w:r w:rsidRPr="0001524B">
              <w:rPr>
                <w:rFonts w:ascii="Cambria" w:eastAsia="Calibri" w:hAnsi="Cambria" w:cs="Times New Roman"/>
                <w:b/>
                <w:sz w:val="20"/>
                <w:lang w:val="en-GB"/>
              </w:rPr>
              <w:br/>
              <w:t>(samples/sec)</w:t>
            </w:r>
          </w:p>
        </w:tc>
        <w:tc>
          <w:tcPr>
            <w:tcW w:w="1987" w:type="dxa"/>
            <w:gridSpan w:val="2"/>
            <w:tcBorders>
              <w:top w:val="single" w:sz="4" w:space="0" w:color="auto"/>
              <w:left w:val="single" w:sz="4" w:space="0" w:color="auto"/>
              <w:bottom w:val="single" w:sz="4" w:space="0" w:color="auto"/>
              <w:right w:val="single" w:sz="4" w:space="0" w:color="auto"/>
            </w:tcBorders>
            <w:vAlign w:val="center"/>
            <w:hideMark/>
          </w:tcPr>
          <w:p w14:paraId="638CE09C"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bit rate </w:t>
            </w:r>
            <w:proofErr w:type="spellStart"/>
            <w:r w:rsidRPr="0001524B">
              <w:rPr>
                <w:rFonts w:ascii="Cambria" w:eastAsia="Calibri" w:hAnsi="Cambria" w:cs="Times New Roman"/>
                <w:b/>
                <w:sz w:val="20"/>
                <w:lang w:val="en-GB"/>
              </w:rPr>
              <w:t>MaxBR</w:t>
            </w:r>
            <w:proofErr w:type="spellEnd"/>
            <w:r w:rsidRPr="0001524B">
              <w:rPr>
                <w:rFonts w:ascii="Cambria" w:eastAsia="Calibri" w:hAnsi="Cambria" w:cs="Times New Roman"/>
                <w:b/>
                <w:sz w:val="20"/>
                <w:lang w:val="en-GB"/>
              </w:rPr>
              <w:t xml:space="preserve"> (</w:t>
            </w:r>
            <w:proofErr w:type="spellStart"/>
            <w:r w:rsidRPr="0001524B">
              <w:rPr>
                <w:rFonts w:ascii="Cambria" w:eastAsia="Calibri" w:hAnsi="Cambria" w:cs="Times New Roman"/>
                <w:b/>
                <w:sz w:val="20"/>
                <w:lang w:val="en-GB"/>
              </w:rPr>
              <w:t>BrVclFactor</w:t>
            </w:r>
            <w:proofErr w:type="spellEnd"/>
            <w:r w:rsidRPr="0001524B">
              <w:rPr>
                <w:rFonts w:ascii="Cambria" w:eastAsia="Calibri" w:hAnsi="Cambria" w:cs="Times New Roman"/>
                <w:b/>
                <w:sz w:val="20"/>
                <w:lang w:val="en-GB"/>
              </w:rPr>
              <w:t xml:space="preserve"> or </w:t>
            </w:r>
            <w:proofErr w:type="spellStart"/>
            <w:r w:rsidRPr="0001524B">
              <w:rPr>
                <w:rFonts w:ascii="Cambria" w:eastAsia="Calibri" w:hAnsi="Cambria" w:cs="Times New Roman"/>
                <w:b/>
                <w:sz w:val="20"/>
                <w:lang w:val="en-GB"/>
              </w:rPr>
              <w:t>BrNalFactor</w:t>
            </w:r>
            <w:proofErr w:type="spellEnd"/>
            <w:r w:rsidRPr="0001524B">
              <w:rPr>
                <w:rFonts w:ascii="Cambria" w:eastAsia="Calibri" w:hAnsi="Cambria" w:cs="Times New Roman"/>
                <w:b/>
                <w:sz w:val="20"/>
                <w:lang w:val="en-GB"/>
              </w:rPr>
              <w:t xml:space="preserve"> bits/s)</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E91AE85"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 xml:space="preserve">Min compression ratio </w:t>
            </w:r>
            <w:proofErr w:type="spellStart"/>
            <w:r w:rsidRPr="0001524B">
              <w:rPr>
                <w:rFonts w:ascii="Cambria" w:eastAsia="Calibri" w:hAnsi="Cambria" w:cs="Times New Roman"/>
                <w:b/>
                <w:sz w:val="20"/>
                <w:lang w:val="en-GB"/>
              </w:rPr>
              <w:t>MinCrBase</w:t>
            </w:r>
            <w:proofErr w:type="spellEnd"/>
          </w:p>
        </w:tc>
      </w:tr>
      <w:tr w:rsidR="0001524B" w:rsidRPr="0001524B" w14:paraId="04492F22" w14:textId="77777777" w:rsidTr="0001524B">
        <w:trPr>
          <w:cantSplit/>
          <w:trHeight w:val="566"/>
          <w:jc w:val="center"/>
        </w:trPr>
        <w:tc>
          <w:tcPr>
            <w:tcW w:w="721" w:type="dxa"/>
            <w:vMerge/>
            <w:tcBorders>
              <w:top w:val="single" w:sz="4" w:space="0" w:color="auto"/>
              <w:left w:val="single" w:sz="4" w:space="0" w:color="auto"/>
              <w:bottom w:val="single" w:sz="4" w:space="0" w:color="auto"/>
              <w:right w:val="single" w:sz="4" w:space="0" w:color="auto"/>
            </w:tcBorders>
            <w:vAlign w:val="center"/>
            <w:hideMark/>
          </w:tcPr>
          <w:p w14:paraId="3F670589" w14:textId="77777777" w:rsidR="0001524B" w:rsidRPr="0001524B" w:rsidRDefault="0001524B" w:rsidP="0001524B">
            <w:pPr>
              <w:widowControl/>
              <w:autoSpaceDE/>
              <w:autoSpaceDN/>
              <w:rPr>
                <w:rFonts w:ascii="Times New Roman" w:eastAsia="Calibri" w:hAnsi="Times New Roman" w:cs="Times New Roman"/>
                <w:b/>
                <w:sz w:val="18"/>
                <w:szCs w:val="18"/>
                <w:lang w:val="fr-CH" w:eastAsia="fr-CH"/>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6E4C3E4B" w14:textId="77777777" w:rsidR="0001524B" w:rsidRPr="0001524B" w:rsidRDefault="0001524B" w:rsidP="0001524B">
            <w:pPr>
              <w:widowControl/>
              <w:autoSpaceDE/>
              <w:autoSpaceDN/>
              <w:rPr>
                <w:rFonts w:ascii="Times New Roman" w:eastAsia="Calibri" w:hAnsi="Times New Roman" w:cs="Times New Roman"/>
                <w:b/>
                <w:sz w:val="18"/>
                <w:szCs w:val="18"/>
                <w:lang w:val="fr-CH" w:eastAsia="fr-CH"/>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7DFEC82A"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Main tier</w:t>
            </w:r>
          </w:p>
        </w:tc>
        <w:tc>
          <w:tcPr>
            <w:tcW w:w="997" w:type="dxa"/>
            <w:tcBorders>
              <w:top w:val="single" w:sz="4" w:space="0" w:color="auto"/>
              <w:left w:val="single" w:sz="4" w:space="0" w:color="auto"/>
              <w:bottom w:val="single" w:sz="4" w:space="0" w:color="auto"/>
              <w:right w:val="single" w:sz="4" w:space="0" w:color="auto"/>
            </w:tcBorders>
            <w:vAlign w:val="center"/>
            <w:hideMark/>
          </w:tcPr>
          <w:p w14:paraId="3251FC74"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High tier</w:t>
            </w:r>
          </w:p>
        </w:tc>
        <w:tc>
          <w:tcPr>
            <w:tcW w:w="720" w:type="dxa"/>
            <w:tcBorders>
              <w:top w:val="single" w:sz="4" w:space="0" w:color="auto"/>
              <w:left w:val="single" w:sz="4" w:space="0" w:color="auto"/>
              <w:bottom w:val="single" w:sz="4" w:space="0" w:color="auto"/>
              <w:right w:val="single" w:sz="4" w:space="0" w:color="auto"/>
            </w:tcBorders>
            <w:vAlign w:val="center"/>
            <w:hideMark/>
          </w:tcPr>
          <w:p w14:paraId="0E4EB819"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Main tier</w:t>
            </w:r>
          </w:p>
        </w:tc>
        <w:tc>
          <w:tcPr>
            <w:tcW w:w="720" w:type="dxa"/>
            <w:tcBorders>
              <w:top w:val="single" w:sz="4" w:space="0" w:color="auto"/>
              <w:left w:val="single" w:sz="4" w:space="0" w:color="auto"/>
              <w:bottom w:val="single" w:sz="4" w:space="0" w:color="auto"/>
              <w:right w:val="single" w:sz="4" w:space="0" w:color="auto"/>
            </w:tcBorders>
            <w:vAlign w:val="center"/>
            <w:hideMark/>
          </w:tcPr>
          <w:p w14:paraId="7CF95545"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High tier</w:t>
            </w:r>
          </w:p>
        </w:tc>
      </w:tr>
      <w:tr w:rsidR="0001524B" w:rsidRPr="0001524B" w14:paraId="316B6D9A"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06A1D098"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w:t>
            </w:r>
          </w:p>
        </w:tc>
        <w:tc>
          <w:tcPr>
            <w:tcW w:w="1530" w:type="dxa"/>
            <w:tcBorders>
              <w:top w:val="single" w:sz="4" w:space="0" w:color="auto"/>
              <w:left w:val="single" w:sz="4" w:space="0" w:color="auto"/>
              <w:bottom w:val="single" w:sz="4" w:space="0" w:color="auto"/>
              <w:right w:val="single" w:sz="4" w:space="0" w:color="auto"/>
            </w:tcBorders>
            <w:hideMark/>
          </w:tcPr>
          <w:p w14:paraId="08CC154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552 960</w:t>
            </w:r>
          </w:p>
        </w:tc>
        <w:tc>
          <w:tcPr>
            <w:tcW w:w="990" w:type="dxa"/>
            <w:tcBorders>
              <w:top w:val="single" w:sz="4" w:space="0" w:color="auto"/>
              <w:left w:val="single" w:sz="4" w:space="0" w:color="auto"/>
              <w:bottom w:val="single" w:sz="4" w:space="0" w:color="auto"/>
              <w:right w:val="single" w:sz="4" w:space="0" w:color="auto"/>
            </w:tcBorders>
            <w:hideMark/>
          </w:tcPr>
          <w:p w14:paraId="18586E1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128</w:t>
            </w:r>
          </w:p>
        </w:tc>
        <w:tc>
          <w:tcPr>
            <w:tcW w:w="997" w:type="dxa"/>
            <w:tcBorders>
              <w:top w:val="single" w:sz="4" w:space="0" w:color="auto"/>
              <w:left w:val="single" w:sz="4" w:space="0" w:color="auto"/>
              <w:bottom w:val="single" w:sz="4" w:space="0" w:color="auto"/>
              <w:right w:val="single" w:sz="4" w:space="0" w:color="auto"/>
            </w:tcBorders>
            <w:hideMark/>
          </w:tcPr>
          <w:p w14:paraId="1384AF3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720" w:type="dxa"/>
            <w:tcBorders>
              <w:top w:val="single" w:sz="4" w:space="0" w:color="auto"/>
              <w:left w:val="single" w:sz="4" w:space="0" w:color="auto"/>
              <w:bottom w:val="single" w:sz="4" w:space="0" w:color="auto"/>
              <w:right w:val="single" w:sz="4" w:space="0" w:color="auto"/>
            </w:tcBorders>
            <w:hideMark/>
          </w:tcPr>
          <w:p w14:paraId="6442ADA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720" w:type="dxa"/>
            <w:tcBorders>
              <w:top w:val="single" w:sz="4" w:space="0" w:color="auto"/>
              <w:left w:val="single" w:sz="4" w:space="0" w:color="auto"/>
              <w:bottom w:val="single" w:sz="4" w:space="0" w:color="auto"/>
              <w:right w:val="single" w:sz="4" w:space="0" w:color="auto"/>
            </w:tcBorders>
            <w:hideMark/>
          </w:tcPr>
          <w:p w14:paraId="6D0D470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r>
      <w:tr w:rsidR="0001524B" w:rsidRPr="0001524B" w14:paraId="34EF81EC"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0158897C"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1530" w:type="dxa"/>
            <w:tcBorders>
              <w:top w:val="single" w:sz="4" w:space="0" w:color="auto"/>
              <w:left w:val="single" w:sz="4" w:space="0" w:color="auto"/>
              <w:bottom w:val="single" w:sz="4" w:space="0" w:color="auto"/>
              <w:right w:val="single" w:sz="4" w:space="0" w:color="auto"/>
            </w:tcBorders>
            <w:hideMark/>
          </w:tcPr>
          <w:p w14:paraId="3C9F1A0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3 686 400</w:t>
            </w:r>
          </w:p>
        </w:tc>
        <w:tc>
          <w:tcPr>
            <w:tcW w:w="990" w:type="dxa"/>
            <w:tcBorders>
              <w:top w:val="single" w:sz="4" w:space="0" w:color="auto"/>
              <w:left w:val="single" w:sz="4" w:space="0" w:color="auto"/>
              <w:bottom w:val="single" w:sz="4" w:space="0" w:color="auto"/>
              <w:right w:val="single" w:sz="4" w:space="0" w:color="auto"/>
            </w:tcBorders>
            <w:hideMark/>
          </w:tcPr>
          <w:p w14:paraId="3EB6A9C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1 500</w:t>
            </w:r>
          </w:p>
        </w:tc>
        <w:tc>
          <w:tcPr>
            <w:tcW w:w="997" w:type="dxa"/>
            <w:tcBorders>
              <w:top w:val="single" w:sz="4" w:space="0" w:color="auto"/>
              <w:left w:val="single" w:sz="4" w:space="0" w:color="auto"/>
              <w:bottom w:val="single" w:sz="4" w:space="0" w:color="auto"/>
              <w:right w:val="single" w:sz="4" w:space="0" w:color="auto"/>
            </w:tcBorders>
            <w:hideMark/>
          </w:tcPr>
          <w:p w14:paraId="009B384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720" w:type="dxa"/>
            <w:tcBorders>
              <w:top w:val="single" w:sz="4" w:space="0" w:color="auto"/>
              <w:left w:val="single" w:sz="4" w:space="0" w:color="auto"/>
              <w:bottom w:val="single" w:sz="4" w:space="0" w:color="auto"/>
              <w:right w:val="single" w:sz="4" w:space="0" w:color="auto"/>
            </w:tcBorders>
            <w:hideMark/>
          </w:tcPr>
          <w:p w14:paraId="5DCB4D4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720" w:type="dxa"/>
            <w:tcBorders>
              <w:top w:val="single" w:sz="4" w:space="0" w:color="auto"/>
              <w:left w:val="single" w:sz="4" w:space="0" w:color="auto"/>
              <w:bottom w:val="single" w:sz="4" w:space="0" w:color="auto"/>
              <w:right w:val="single" w:sz="4" w:space="0" w:color="auto"/>
            </w:tcBorders>
            <w:hideMark/>
          </w:tcPr>
          <w:p w14:paraId="5B610AF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r>
      <w:tr w:rsidR="0001524B" w:rsidRPr="0001524B" w14:paraId="7105810E"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635817CB"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2.1</w:t>
            </w:r>
          </w:p>
        </w:tc>
        <w:tc>
          <w:tcPr>
            <w:tcW w:w="1530" w:type="dxa"/>
            <w:tcBorders>
              <w:top w:val="single" w:sz="4" w:space="0" w:color="auto"/>
              <w:left w:val="single" w:sz="4" w:space="0" w:color="auto"/>
              <w:bottom w:val="single" w:sz="4" w:space="0" w:color="auto"/>
              <w:right w:val="single" w:sz="4" w:space="0" w:color="auto"/>
            </w:tcBorders>
            <w:hideMark/>
          </w:tcPr>
          <w:p w14:paraId="4595B78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7 372 800</w:t>
            </w:r>
          </w:p>
        </w:tc>
        <w:tc>
          <w:tcPr>
            <w:tcW w:w="990" w:type="dxa"/>
            <w:tcBorders>
              <w:top w:val="single" w:sz="4" w:space="0" w:color="auto"/>
              <w:left w:val="single" w:sz="4" w:space="0" w:color="auto"/>
              <w:bottom w:val="single" w:sz="4" w:space="0" w:color="auto"/>
              <w:right w:val="single" w:sz="4" w:space="0" w:color="auto"/>
            </w:tcBorders>
            <w:hideMark/>
          </w:tcPr>
          <w:p w14:paraId="1BAE0498" w14:textId="77777777" w:rsidR="0001524B" w:rsidRPr="0001524B" w:rsidRDefault="0001524B" w:rsidP="0001524B">
            <w:pPr>
              <w:widowControl/>
              <w:autoSpaceDE/>
              <w:autoSpaceDN/>
              <w:spacing w:before="60" w:after="60" w:line="210" w:lineRule="atLeast"/>
              <w:jc w:val="right"/>
              <w:rPr>
                <w:rFonts w:ascii="TimesNewRomanPSMT" w:eastAsia="Calibri" w:hAnsi="TimesNewRomanPSMT" w:cs="TimesNewRomanPSMT"/>
                <w:sz w:val="18"/>
                <w:szCs w:val="18"/>
                <w:lang w:val="en-GB" w:eastAsia="en-GB"/>
              </w:rPr>
            </w:pPr>
            <w:r w:rsidRPr="0001524B">
              <w:rPr>
                <w:rFonts w:ascii="Cambria" w:eastAsia="Calibri" w:hAnsi="Cambria" w:cs="Times New Roman"/>
                <w:sz w:val="20"/>
                <w:lang w:val="en-GB"/>
              </w:rPr>
              <w:t>3 000</w:t>
            </w:r>
          </w:p>
        </w:tc>
        <w:tc>
          <w:tcPr>
            <w:tcW w:w="997" w:type="dxa"/>
            <w:tcBorders>
              <w:top w:val="single" w:sz="4" w:space="0" w:color="auto"/>
              <w:left w:val="single" w:sz="4" w:space="0" w:color="auto"/>
              <w:bottom w:val="single" w:sz="4" w:space="0" w:color="auto"/>
              <w:right w:val="single" w:sz="4" w:space="0" w:color="auto"/>
            </w:tcBorders>
            <w:hideMark/>
          </w:tcPr>
          <w:p w14:paraId="7DF2F330"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720" w:type="dxa"/>
            <w:tcBorders>
              <w:top w:val="single" w:sz="4" w:space="0" w:color="auto"/>
              <w:left w:val="single" w:sz="4" w:space="0" w:color="auto"/>
              <w:bottom w:val="single" w:sz="4" w:space="0" w:color="auto"/>
              <w:right w:val="single" w:sz="4" w:space="0" w:color="auto"/>
            </w:tcBorders>
            <w:hideMark/>
          </w:tcPr>
          <w:p w14:paraId="6C686C93"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720" w:type="dxa"/>
            <w:tcBorders>
              <w:top w:val="single" w:sz="4" w:space="0" w:color="auto"/>
              <w:left w:val="single" w:sz="4" w:space="0" w:color="auto"/>
              <w:bottom w:val="single" w:sz="4" w:space="0" w:color="auto"/>
              <w:right w:val="single" w:sz="4" w:space="0" w:color="auto"/>
            </w:tcBorders>
            <w:hideMark/>
          </w:tcPr>
          <w:p w14:paraId="7D1A3238" w14:textId="77777777" w:rsidR="0001524B" w:rsidRPr="0001524B" w:rsidRDefault="0001524B" w:rsidP="0001524B">
            <w:pPr>
              <w:widowControl/>
              <w:autoSpaceDE/>
              <w:autoSpaceDN/>
              <w:spacing w:before="60" w:after="60" w:line="210" w:lineRule="atLeast"/>
              <w:jc w:val="right"/>
              <w:rPr>
                <w:rFonts w:ascii="TimesNewRomanPSMT" w:eastAsia="Calibri" w:hAnsi="TimesNewRomanPSMT" w:cs="TimesNewRomanPSMT"/>
                <w:sz w:val="18"/>
                <w:szCs w:val="18"/>
                <w:lang w:val="en-GB" w:eastAsia="en-GB"/>
              </w:rPr>
            </w:pPr>
            <w:r w:rsidRPr="0001524B">
              <w:rPr>
                <w:rFonts w:ascii="Cambria" w:eastAsia="Calibri" w:hAnsi="Cambria" w:cs="Times New Roman"/>
                <w:sz w:val="20"/>
                <w:lang w:val="en-GB"/>
              </w:rPr>
              <w:t>2</w:t>
            </w:r>
          </w:p>
        </w:tc>
      </w:tr>
      <w:tr w:rsidR="0001524B" w:rsidRPr="0001524B" w14:paraId="0B78572A"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7B34F9E2"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w:t>
            </w:r>
          </w:p>
        </w:tc>
        <w:tc>
          <w:tcPr>
            <w:tcW w:w="1530" w:type="dxa"/>
            <w:tcBorders>
              <w:top w:val="single" w:sz="4" w:space="0" w:color="auto"/>
              <w:left w:val="single" w:sz="4" w:space="0" w:color="auto"/>
              <w:bottom w:val="single" w:sz="4" w:space="0" w:color="auto"/>
              <w:right w:val="single" w:sz="4" w:space="0" w:color="auto"/>
            </w:tcBorders>
            <w:hideMark/>
          </w:tcPr>
          <w:p w14:paraId="3A63406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16 588 800</w:t>
            </w:r>
          </w:p>
        </w:tc>
        <w:tc>
          <w:tcPr>
            <w:tcW w:w="990" w:type="dxa"/>
            <w:tcBorders>
              <w:top w:val="single" w:sz="4" w:space="0" w:color="auto"/>
              <w:left w:val="single" w:sz="4" w:space="0" w:color="auto"/>
              <w:bottom w:val="single" w:sz="4" w:space="0" w:color="auto"/>
              <w:right w:val="single" w:sz="4" w:space="0" w:color="auto"/>
            </w:tcBorders>
            <w:hideMark/>
          </w:tcPr>
          <w:p w14:paraId="0CAB49A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6 000</w:t>
            </w:r>
          </w:p>
        </w:tc>
        <w:tc>
          <w:tcPr>
            <w:tcW w:w="997" w:type="dxa"/>
            <w:tcBorders>
              <w:top w:val="single" w:sz="4" w:space="0" w:color="auto"/>
              <w:left w:val="single" w:sz="4" w:space="0" w:color="auto"/>
              <w:bottom w:val="single" w:sz="4" w:space="0" w:color="auto"/>
              <w:right w:val="single" w:sz="4" w:space="0" w:color="auto"/>
            </w:tcBorders>
            <w:hideMark/>
          </w:tcPr>
          <w:p w14:paraId="22362E8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720" w:type="dxa"/>
            <w:tcBorders>
              <w:top w:val="single" w:sz="4" w:space="0" w:color="auto"/>
              <w:left w:val="single" w:sz="4" w:space="0" w:color="auto"/>
              <w:bottom w:val="single" w:sz="4" w:space="0" w:color="auto"/>
              <w:right w:val="single" w:sz="4" w:space="0" w:color="auto"/>
            </w:tcBorders>
            <w:hideMark/>
          </w:tcPr>
          <w:p w14:paraId="13A442E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720" w:type="dxa"/>
            <w:tcBorders>
              <w:top w:val="single" w:sz="4" w:space="0" w:color="auto"/>
              <w:left w:val="single" w:sz="4" w:space="0" w:color="auto"/>
              <w:bottom w:val="single" w:sz="4" w:space="0" w:color="auto"/>
              <w:right w:val="single" w:sz="4" w:space="0" w:color="auto"/>
            </w:tcBorders>
            <w:hideMark/>
          </w:tcPr>
          <w:p w14:paraId="1FA8029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r>
      <w:tr w:rsidR="0001524B" w:rsidRPr="0001524B" w14:paraId="1E3A26A3"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22B4A6D9"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3.1</w:t>
            </w:r>
          </w:p>
        </w:tc>
        <w:tc>
          <w:tcPr>
            <w:tcW w:w="1530" w:type="dxa"/>
            <w:tcBorders>
              <w:top w:val="single" w:sz="4" w:space="0" w:color="auto"/>
              <w:left w:val="single" w:sz="4" w:space="0" w:color="auto"/>
              <w:bottom w:val="single" w:sz="4" w:space="0" w:color="auto"/>
              <w:right w:val="single" w:sz="4" w:space="0" w:color="auto"/>
            </w:tcBorders>
            <w:hideMark/>
          </w:tcPr>
          <w:p w14:paraId="07719C57"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33 177 600</w:t>
            </w:r>
          </w:p>
        </w:tc>
        <w:tc>
          <w:tcPr>
            <w:tcW w:w="990" w:type="dxa"/>
            <w:tcBorders>
              <w:top w:val="single" w:sz="4" w:space="0" w:color="auto"/>
              <w:left w:val="single" w:sz="4" w:space="0" w:color="auto"/>
              <w:bottom w:val="single" w:sz="4" w:space="0" w:color="auto"/>
              <w:right w:val="single" w:sz="4" w:space="0" w:color="auto"/>
            </w:tcBorders>
            <w:hideMark/>
          </w:tcPr>
          <w:p w14:paraId="2C87705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10 000</w:t>
            </w:r>
          </w:p>
        </w:tc>
        <w:tc>
          <w:tcPr>
            <w:tcW w:w="997" w:type="dxa"/>
            <w:tcBorders>
              <w:top w:val="single" w:sz="4" w:space="0" w:color="auto"/>
              <w:left w:val="single" w:sz="4" w:space="0" w:color="auto"/>
              <w:bottom w:val="single" w:sz="4" w:space="0" w:color="auto"/>
              <w:right w:val="single" w:sz="4" w:space="0" w:color="auto"/>
            </w:tcBorders>
            <w:hideMark/>
          </w:tcPr>
          <w:p w14:paraId="62EDEFC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w:t>
            </w:r>
          </w:p>
        </w:tc>
        <w:tc>
          <w:tcPr>
            <w:tcW w:w="720" w:type="dxa"/>
            <w:tcBorders>
              <w:top w:val="single" w:sz="4" w:space="0" w:color="auto"/>
              <w:left w:val="single" w:sz="4" w:space="0" w:color="auto"/>
              <w:bottom w:val="single" w:sz="4" w:space="0" w:color="auto"/>
              <w:right w:val="single" w:sz="4" w:space="0" w:color="auto"/>
            </w:tcBorders>
            <w:hideMark/>
          </w:tcPr>
          <w:p w14:paraId="5D13AEC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c>
          <w:tcPr>
            <w:tcW w:w="720" w:type="dxa"/>
            <w:tcBorders>
              <w:top w:val="single" w:sz="4" w:space="0" w:color="auto"/>
              <w:left w:val="single" w:sz="4" w:space="0" w:color="auto"/>
              <w:bottom w:val="single" w:sz="4" w:space="0" w:color="auto"/>
              <w:right w:val="single" w:sz="4" w:space="0" w:color="auto"/>
            </w:tcBorders>
            <w:hideMark/>
          </w:tcPr>
          <w:p w14:paraId="572414A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w:t>
            </w:r>
          </w:p>
        </w:tc>
      </w:tr>
      <w:tr w:rsidR="0001524B" w:rsidRPr="0001524B" w14:paraId="4313202F"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37E9035F"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c>
          <w:tcPr>
            <w:tcW w:w="1530" w:type="dxa"/>
            <w:tcBorders>
              <w:top w:val="single" w:sz="4" w:space="0" w:color="auto"/>
              <w:left w:val="single" w:sz="4" w:space="0" w:color="auto"/>
              <w:bottom w:val="single" w:sz="4" w:space="0" w:color="auto"/>
              <w:right w:val="single" w:sz="4" w:space="0" w:color="auto"/>
            </w:tcBorders>
            <w:hideMark/>
          </w:tcPr>
          <w:p w14:paraId="01332A4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66 846 720</w:t>
            </w:r>
          </w:p>
        </w:tc>
        <w:tc>
          <w:tcPr>
            <w:tcW w:w="990" w:type="dxa"/>
            <w:tcBorders>
              <w:top w:val="single" w:sz="4" w:space="0" w:color="auto"/>
              <w:left w:val="single" w:sz="4" w:space="0" w:color="auto"/>
              <w:bottom w:val="single" w:sz="4" w:space="0" w:color="auto"/>
              <w:right w:val="single" w:sz="4" w:space="0" w:color="auto"/>
            </w:tcBorders>
            <w:hideMark/>
          </w:tcPr>
          <w:p w14:paraId="22E9CCA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12 000</w:t>
            </w:r>
          </w:p>
        </w:tc>
        <w:tc>
          <w:tcPr>
            <w:tcW w:w="997" w:type="dxa"/>
            <w:tcBorders>
              <w:top w:val="single" w:sz="4" w:space="0" w:color="auto"/>
              <w:left w:val="single" w:sz="4" w:space="0" w:color="auto"/>
              <w:bottom w:val="single" w:sz="4" w:space="0" w:color="auto"/>
              <w:right w:val="single" w:sz="4" w:space="0" w:color="auto"/>
            </w:tcBorders>
            <w:hideMark/>
          </w:tcPr>
          <w:p w14:paraId="7E5DA50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30 000</w:t>
            </w:r>
          </w:p>
        </w:tc>
        <w:tc>
          <w:tcPr>
            <w:tcW w:w="720" w:type="dxa"/>
            <w:tcBorders>
              <w:top w:val="single" w:sz="4" w:space="0" w:color="auto"/>
              <w:left w:val="single" w:sz="4" w:space="0" w:color="auto"/>
              <w:bottom w:val="single" w:sz="4" w:space="0" w:color="auto"/>
              <w:right w:val="single" w:sz="4" w:space="0" w:color="auto"/>
            </w:tcBorders>
            <w:hideMark/>
          </w:tcPr>
          <w:p w14:paraId="6990A18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c>
          <w:tcPr>
            <w:tcW w:w="720" w:type="dxa"/>
            <w:tcBorders>
              <w:top w:val="single" w:sz="4" w:space="0" w:color="auto"/>
              <w:left w:val="single" w:sz="4" w:space="0" w:color="auto"/>
              <w:bottom w:val="single" w:sz="4" w:space="0" w:color="auto"/>
              <w:right w:val="single" w:sz="4" w:space="0" w:color="auto"/>
            </w:tcBorders>
            <w:hideMark/>
          </w:tcPr>
          <w:p w14:paraId="6C92494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0CBF251B"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4FC685D0"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4.1</w:t>
            </w:r>
          </w:p>
        </w:tc>
        <w:tc>
          <w:tcPr>
            <w:tcW w:w="1530" w:type="dxa"/>
            <w:tcBorders>
              <w:top w:val="single" w:sz="4" w:space="0" w:color="auto"/>
              <w:left w:val="single" w:sz="4" w:space="0" w:color="auto"/>
              <w:bottom w:val="single" w:sz="4" w:space="0" w:color="auto"/>
              <w:right w:val="single" w:sz="4" w:space="0" w:color="auto"/>
            </w:tcBorders>
            <w:hideMark/>
          </w:tcPr>
          <w:p w14:paraId="0E085522"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133 693 440</w:t>
            </w:r>
          </w:p>
        </w:tc>
        <w:tc>
          <w:tcPr>
            <w:tcW w:w="990" w:type="dxa"/>
            <w:tcBorders>
              <w:top w:val="single" w:sz="4" w:space="0" w:color="auto"/>
              <w:left w:val="single" w:sz="4" w:space="0" w:color="auto"/>
              <w:bottom w:val="single" w:sz="4" w:space="0" w:color="auto"/>
              <w:right w:val="single" w:sz="4" w:space="0" w:color="auto"/>
            </w:tcBorders>
            <w:hideMark/>
          </w:tcPr>
          <w:p w14:paraId="70B6A14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20 000</w:t>
            </w:r>
          </w:p>
        </w:tc>
        <w:tc>
          <w:tcPr>
            <w:tcW w:w="997" w:type="dxa"/>
            <w:tcBorders>
              <w:top w:val="single" w:sz="4" w:space="0" w:color="auto"/>
              <w:left w:val="single" w:sz="4" w:space="0" w:color="auto"/>
              <w:bottom w:val="single" w:sz="4" w:space="0" w:color="auto"/>
              <w:right w:val="single" w:sz="4" w:space="0" w:color="auto"/>
            </w:tcBorders>
            <w:hideMark/>
          </w:tcPr>
          <w:p w14:paraId="2956669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50 000</w:t>
            </w:r>
          </w:p>
        </w:tc>
        <w:tc>
          <w:tcPr>
            <w:tcW w:w="720" w:type="dxa"/>
            <w:tcBorders>
              <w:top w:val="single" w:sz="4" w:space="0" w:color="auto"/>
              <w:left w:val="single" w:sz="4" w:space="0" w:color="auto"/>
              <w:bottom w:val="single" w:sz="4" w:space="0" w:color="auto"/>
              <w:right w:val="single" w:sz="4" w:space="0" w:color="auto"/>
            </w:tcBorders>
            <w:hideMark/>
          </w:tcPr>
          <w:p w14:paraId="72AB102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c>
          <w:tcPr>
            <w:tcW w:w="720" w:type="dxa"/>
            <w:tcBorders>
              <w:top w:val="single" w:sz="4" w:space="0" w:color="auto"/>
              <w:left w:val="single" w:sz="4" w:space="0" w:color="auto"/>
              <w:bottom w:val="single" w:sz="4" w:space="0" w:color="auto"/>
              <w:right w:val="single" w:sz="4" w:space="0" w:color="auto"/>
            </w:tcBorders>
            <w:hideMark/>
          </w:tcPr>
          <w:p w14:paraId="2797FC8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4A26390E"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1BFF256C"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w:t>
            </w:r>
          </w:p>
        </w:tc>
        <w:tc>
          <w:tcPr>
            <w:tcW w:w="1530" w:type="dxa"/>
            <w:tcBorders>
              <w:top w:val="single" w:sz="4" w:space="0" w:color="auto"/>
              <w:left w:val="single" w:sz="4" w:space="0" w:color="auto"/>
              <w:bottom w:val="single" w:sz="4" w:space="0" w:color="auto"/>
              <w:right w:val="single" w:sz="4" w:space="0" w:color="auto"/>
            </w:tcBorders>
            <w:hideMark/>
          </w:tcPr>
          <w:p w14:paraId="264B64F2"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267 386 880</w:t>
            </w:r>
          </w:p>
        </w:tc>
        <w:tc>
          <w:tcPr>
            <w:tcW w:w="990" w:type="dxa"/>
            <w:tcBorders>
              <w:top w:val="single" w:sz="4" w:space="0" w:color="auto"/>
              <w:left w:val="single" w:sz="4" w:space="0" w:color="auto"/>
              <w:bottom w:val="single" w:sz="4" w:space="0" w:color="auto"/>
              <w:right w:val="single" w:sz="4" w:space="0" w:color="auto"/>
            </w:tcBorders>
            <w:hideMark/>
          </w:tcPr>
          <w:p w14:paraId="356C610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25 000</w:t>
            </w:r>
          </w:p>
        </w:tc>
        <w:tc>
          <w:tcPr>
            <w:tcW w:w="997" w:type="dxa"/>
            <w:tcBorders>
              <w:top w:val="single" w:sz="4" w:space="0" w:color="auto"/>
              <w:left w:val="single" w:sz="4" w:space="0" w:color="auto"/>
              <w:bottom w:val="single" w:sz="4" w:space="0" w:color="auto"/>
              <w:right w:val="single" w:sz="4" w:space="0" w:color="auto"/>
            </w:tcBorders>
            <w:hideMark/>
          </w:tcPr>
          <w:p w14:paraId="19D3C7A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100 000</w:t>
            </w:r>
          </w:p>
        </w:tc>
        <w:tc>
          <w:tcPr>
            <w:tcW w:w="720" w:type="dxa"/>
            <w:tcBorders>
              <w:top w:val="single" w:sz="4" w:space="0" w:color="auto"/>
              <w:left w:val="single" w:sz="4" w:space="0" w:color="auto"/>
              <w:bottom w:val="single" w:sz="4" w:space="0" w:color="auto"/>
              <w:right w:val="single" w:sz="4" w:space="0" w:color="auto"/>
            </w:tcBorders>
            <w:hideMark/>
          </w:tcPr>
          <w:p w14:paraId="6C9E1CC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w:t>
            </w:r>
          </w:p>
        </w:tc>
        <w:tc>
          <w:tcPr>
            <w:tcW w:w="720" w:type="dxa"/>
            <w:tcBorders>
              <w:top w:val="single" w:sz="4" w:space="0" w:color="auto"/>
              <w:left w:val="single" w:sz="4" w:space="0" w:color="auto"/>
              <w:bottom w:val="single" w:sz="4" w:space="0" w:color="auto"/>
              <w:right w:val="single" w:sz="4" w:space="0" w:color="auto"/>
            </w:tcBorders>
            <w:hideMark/>
          </w:tcPr>
          <w:p w14:paraId="08C35F2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61BC9E6A"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3767986A"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5.1</w:t>
            </w:r>
          </w:p>
        </w:tc>
        <w:tc>
          <w:tcPr>
            <w:tcW w:w="1530" w:type="dxa"/>
            <w:tcBorders>
              <w:top w:val="single" w:sz="4" w:space="0" w:color="auto"/>
              <w:left w:val="single" w:sz="4" w:space="0" w:color="auto"/>
              <w:bottom w:val="single" w:sz="4" w:space="0" w:color="auto"/>
              <w:right w:val="single" w:sz="4" w:space="0" w:color="auto"/>
            </w:tcBorders>
            <w:hideMark/>
          </w:tcPr>
          <w:p w14:paraId="1C4EFB8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534 773 760</w:t>
            </w:r>
          </w:p>
        </w:tc>
        <w:tc>
          <w:tcPr>
            <w:tcW w:w="990" w:type="dxa"/>
            <w:tcBorders>
              <w:top w:val="single" w:sz="4" w:space="0" w:color="auto"/>
              <w:left w:val="single" w:sz="4" w:space="0" w:color="auto"/>
              <w:bottom w:val="single" w:sz="4" w:space="0" w:color="auto"/>
              <w:right w:val="single" w:sz="4" w:space="0" w:color="auto"/>
            </w:tcBorders>
            <w:hideMark/>
          </w:tcPr>
          <w:p w14:paraId="1D14BF97"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40 000</w:t>
            </w:r>
          </w:p>
        </w:tc>
        <w:tc>
          <w:tcPr>
            <w:tcW w:w="997" w:type="dxa"/>
            <w:tcBorders>
              <w:top w:val="single" w:sz="4" w:space="0" w:color="auto"/>
              <w:left w:val="single" w:sz="4" w:space="0" w:color="auto"/>
              <w:bottom w:val="single" w:sz="4" w:space="0" w:color="auto"/>
              <w:right w:val="single" w:sz="4" w:space="0" w:color="auto"/>
            </w:tcBorders>
            <w:hideMark/>
          </w:tcPr>
          <w:p w14:paraId="4006D142"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160 000</w:t>
            </w:r>
          </w:p>
        </w:tc>
        <w:tc>
          <w:tcPr>
            <w:tcW w:w="720" w:type="dxa"/>
            <w:tcBorders>
              <w:top w:val="single" w:sz="4" w:space="0" w:color="auto"/>
              <w:left w:val="single" w:sz="4" w:space="0" w:color="auto"/>
              <w:bottom w:val="single" w:sz="4" w:space="0" w:color="auto"/>
              <w:right w:val="single" w:sz="4" w:space="0" w:color="auto"/>
            </w:tcBorders>
            <w:hideMark/>
          </w:tcPr>
          <w:p w14:paraId="60969CC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w:t>
            </w:r>
          </w:p>
        </w:tc>
        <w:tc>
          <w:tcPr>
            <w:tcW w:w="720" w:type="dxa"/>
            <w:tcBorders>
              <w:top w:val="single" w:sz="4" w:space="0" w:color="auto"/>
              <w:left w:val="single" w:sz="4" w:space="0" w:color="auto"/>
              <w:bottom w:val="single" w:sz="4" w:space="0" w:color="auto"/>
              <w:right w:val="single" w:sz="4" w:space="0" w:color="auto"/>
            </w:tcBorders>
            <w:hideMark/>
          </w:tcPr>
          <w:p w14:paraId="0D0A5DC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184877D4"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1C1643C4"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5.2</w:t>
            </w:r>
          </w:p>
        </w:tc>
        <w:tc>
          <w:tcPr>
            <w:tcW w:w="1530" w:type="dxa"/>
            <w:tcBorders>
              <w:top w:val="single" w:sz="4" w:space="0" w:color="auto"/>
              <w:left w:val="single" w:sz="4" w:space="0" w:color="auto"/>
              <w:bottom w:val="single" w:sz="4" w:space="0" w:color="auto"/>
              <w:right w:val="single" w:sz="4" w:space="0" w:color="auto"/>
            </w:tcBorders>
            <w:hideMark/>
          </w:tcPr>
          <w:p w14:paraId="1D32885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1 069 547 520</w:t>
            </w:r>
          </w:p>
        </w:tc>
        <w:tc>
          <w:tcPr>
            <w:tcW w:w="990" w:type="dxa"/>
            <w:tcBorders>
              <w:top w:val="single" w:sz="4" w:space="0" w:color="auto"/>
              <w:left w:val="single" w:sz="4" w:space="0" w:color="auto"/>
              <w:bottom w:val="single" w:sz="4" w:space="0" w:color="auto"/>
              <w:right w:val="single" w:sz="4" w:space="0" w:color="auto"/>
            </w:tcBorders>
            <w:hideMark/>
          </w:tcPr>
          <w:p w14:paraId="36A4B4FD"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60 000</w:t>
            </w:r>
          </w:p>
        </w:tc>
        <w:tc>
          <w:tcPr>
            <w:tcW w:w="997" w:type="dxa"/>
            <w:tcBorders>
              <w:top w:val="single" w:sz="4" w:space="0" w:color="auto"/>
              <w:left w:val="single" w:sz="4" w:space="0" w:color="auto"/>
              <w:bottom w:val="single" w:sz="4" w:space="0" w:color="auto"/>
              <w:right w:val="single" w:sz="4" w:space="0" w:color="auto"/>
            </w:tcBorders>
            <w:hideMark/>
          </w:tcPr>
          <w:p w14:paraId="67C029C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240 000</w:t>
            </w:r>
          </w:p>
        </w:tc>
        <w:tc>
          <w:tcPr>
            <w:tcW w:w="720" w:type="dxa"/>
            <w:tcBorders>
              <w:top w:val="single" w:sz="4" w:space="0" w:color="auto"/>
              <w:left w:val="single" w:sz="4" w:space="0" w:color="auto"/>
              <w:bottom w:val="single" w:sz="4" w:space="0" w:color="auto"/>
              <w:right w:val="single" w:sz="4" w:space="0" w:color="auto"/>
            </w:tcBorders>
            <w:hideMark/>
          </w:tcPr>
          <w:p w14:paraId="520F5EEE"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w:t>
            </w:r>
          </w:p>
        </w:tc>
        <w:tc>
          <w:tcPr>
            <w:tcW w:w="720" w:type="dxa"/>
            <w:tcBorders>
              <w:top w:val="single" w:sz="4" w:space="0" w:color="auto"/>
              <w:left w:val="single" w:sz="4" w:space="0" w:color="auto"/>
              <w:bottom w:val="single" w:sz="4" w:space="0" w:color="auto"/>
              <w:right w:val="single" w:sz="4" w:space="0" w:color="auto"/>
            </w:tcBorders>
            <w:hideMark/>
          </w:tcPr>
          <w:p w14:paraId="32B9ADA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4C993BD4"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2F29B969"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w:t>
            </w:r>
          </w:p>
        </w:tc>
        <w:tc>
          <w:tcPr>
            <w:tcW w:w="1530" w:type="dxa"/>
            <w:tcBorders>
              <w:top w:val="single" w:sz="4" w:space="0" w:color="auto"/>
              <w:left w:val="single" w:sz="4" w:space="0" w:color="auto"/>
              <w:bottom w:val="single" w:sz="4" w:space="0" w:color="auto"/>
              <w:right w:val="single" w:sz="4" w:space="0" w:color="auto"/>
            </w:tcBorders>
            <w:hideMark/>
          </w:tcPr>
          <w:p w14:paraId="6EBAD03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1 069 547 520</w:t>
            </w:r>
          </w:p>
        </w:tc>
        <w:tc>
          <w:tcPr>
            <w:tcW w:w="990" w:type="dxa"/>
            <w:tcBorders>
              <w:top w:val="single" w:sz="4" w:space="0" w:color="auto"/>
              <w:left w:val="single" w:sz="4" w:space="0" w:color="auto"/>
              <w:bottom w:val="single" w:sz="4" w:space="0" w:color="auto"/>
              <w:right w:val="single" w:sz="4" w:space="0" w:color="auto"/>
            </w:tcBorders>
            <w:hideMark/>
          </w:tcPr>
          <w:p w14:paraId="0FD32E2B"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60 000</w:t>
            </w:r>
          </w:p>
        </w:tc>
        <w:tc>
          <w:tcPr>
            <w:tcW w:w="997" w:type="dxa"/>
            <w:tcBorders>
              <w:top w:val="single" w:sz="4" w:space="0" w:color="auto"/>
              <w:left w:val="single" w:sz="4" w:space="0" w:color="auto"/>
              <w:bottom w:val="single" w:sz="4" w:space="0" w:color="auto"/>
              <w:right w:val="single" w:sz="4" w:space="0" w:color="auto"/>
            </w:tcBorders>
            <w:hideMark/>
          </w:tcPr>
          <w:p w14:paraId="339EED1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240 000</w:t>
            </w:r>
          </w:p>
        </w:tc>
        <w:tc>
          <w:tcPr>
            <w:tcW w:w="720" w:type="dxa"/>
            <w:tcBorders>
              <w:top w:val="single" w:sz="4" w:space="0" w:color="auto"/>
              <w:left w:val="single" w:sz="4" w:space="0" w:color="auto"/>
              <w:bottom w:val="single" w:sz="4" w:space="0" w:color="auto"/>
              <w:right w:val="single" w:sz="4" w:space="0" w:color="auto"/>
            </w:tcBorders>
            <w:hideMark/>
          </w:tcPr>
          <w:p w14:paraId="72FA00B6"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w:t>
            </w:r>
          </w:p>
        </w:tc>
        <w:tc>
          <w:tcPr>
            <w:tcW w:w="720" w:type="dxa"/>
            <w:tcBorders>
              <w:top w:val="single" w:sz="4" w:space="0" w:color="auto"/>
              <w:left w:val="single" w:sz="4" w:space="0" w:color="auto"/>
              <w:bottom w:val="single" w:sz="4" w:space="0" w:color="auto"/>
              <w:right w:val="single" w:sz="4" w:space="0" w:color="auto"/>
            </w:tcBorders>
            <w:hideMark/>
          </w:tcPr>
          <w:p w14:paraId="7BFA4E42"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4EE3C1A4"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2D99059D"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lastRenderedPageBreak/>
              <w:t>6.1</w:t>
            </w:r>
          </w:p>
        </w:tc>
        <w:tc>
          <w:tcPr>
            <w:tcW w:w="1530" w:type="dxa"/>
            <w:tcBorders>
              <w:top w:val="single" w:sz="4" w:space="0" w:color="auto"/>
              <w:left w:val="single" w:sz="4" w:space="0" w:color="auto"/>
              <w:bottom w:val="single" w:sz="4" w:space="0" w:color="auto"/>
              <w:right w:val="single" w:sz="4" w:space="0" w:color="auto"/>
            </w:tcBorders>
            <w:hideMark/>
          </w:tcPr>
          <w:p w14:paraId="62792A7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2 139 095 040</w:t>
            </w:r>
          </w:p>
        </w:tc>
        <w:tc>
          <w:tcPr>
            <w:tcW w:w="990" w:type="dxa"/>
            <w:tcBorders>
              <w:top w:val="single" w:sz="4" w:space="0" w:color="auto"/>
              <w:left w:val="single" w:sz="4" w:space="0" w:color="auto"/>
              <w:bottom w:val="single" w:sz="4" w:space="0" w:color="auto"/>
              <w:right w:val="single" w:sz="4" w:space="0" w:color="auto"/>
            </w:tcBorders>
            <w:hideMark/>
          </w:tcPr>
          <w:p w14:paraId="5D5E9CD9"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120 000</w:t>
            </w:r>
          </w:p>
        </w:tc>
        <w:tc>
          <w:tcPr>
            <w:tcW w:w="997" w:type="dxa"/>
            <w:tcBorders>
              <w:top w:val="single" w:sz="4" w:space="0" w:color="auto"/>
              <w:left w:val="single" w:sz="4" w:space="0" w:color="auto"/>
              <w:bottom w:val="single" w:sz="4" w:space="0" w:color="auto"/>
              <w:right w:val="single" w:sz="4" w:space="0" w:color="auto"/>
            </w:tcBorders>
            <w:hideMark/>
          </w:tcPr>
          <w:p w14:paraId="11B42294"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480 000</w:t>
            </w:r>
          </w:p>
        </w:tc>
        <w:tc>
          <w:tcPr>
            <w:tcW w:w="720" w:type="dxa"/>
            <w:tcBorders>
              <w:top w:val="single" w:sz="4" w:space="0" w:color="auto"/>
              <w:left w:val="single" w:sz="4" w:space="0" w:color="auto"/>
              <w:bottom w:val="single" w:sz="4" w:space="0" w:color="auto"/>
              <w:right w:val="single" w:sz="4" w:space="0" w:color="auto"/>
            </w:tcBorders>
            <w:hideMark/>
          </w:tcPr>
          <w:p w14:paraId="469F30E7"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w:t>
            </w:r>
          </w:p>
        </w:tc>
        <w:tc>
          <w:tcPr>
            <w:tcW w:w="720" w:type="dxa"/>
            <w:tcBorders>
              <w:top w:val="single" w:sz="4" w:space="0" w:color="auto"/>
              <w:left w:val="single" w:sz="4" w:space="0" w:color="auto"/>
              <w:bottom w:val="single" w:sz="4" w:space="0" w:color="auto"/>
              <w:right w:val="single" w:sz="4" w:space="0" w:color="auto"/>
            </w:tcBorders>
            <w:hideMark/>
          </w:tcPr>
          <w:p w14:paraId="6423DD0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r w:rsidR="0001524B" w:rsidRPr="0001524B" w14:paraId="28B8D858" w14:textId="77777777" w:rsidTr="0001524B">
        <w:trPr>
          <w:jc w:val="center"/>
        </w:trPr>
        <w:tc>
          <w:tcPr>
            <w:tcW w:w="721" w:type="dxa"/>
            <w:tcBorders>
              <w:top w:val="single" w:sz="4" w:space="0" w:color="auto"/>
              <w:left w:val="single" w:sz="4" w:space="0" w:color="auto"/>
              <w:bottom w:val="single" w:sz="4" w:space="0" w:color="auto"/>
              <w:right w:val="single" w:sz="4" w:space="0" w:color="auto"/>
            </w:tcBorders>
            <w:hideMark/>
          </w:tcPr>
          <w:p w14:paraId="128897D5" w14:textId="77777777" w:rsidR="0001524B" w:rsidRPr="0001524B" w:rsidRDefault="0001524B" w:rsidP="0001524B">
            <w:pPr>
              <w:widowControl/>
              <w:autoSpaceDE/>
              <w:autoSpaceDN/>
              <w:spacing w:before="60" w:after="60" w:line="210" w:lineRule="atLeast"/>
              <w:rPr>
                <w:rFonts w:ascii="Times New Roman" w:eastAsia="Malgun Gothic" w:hAnsi="Times New Roman" w:cs="Times New Roman"/>
                <w:sz w:val="18"/>
                <w:szCs w:val="18"/>
                <w:lang w:val="fr-CH" w:eastAsia="fr-CH"/>
              </w:rPr>
            </w:pPr>
            <w:r w:rsidRPr="0001524B">
              <w:rPr>
                <w:rFonts w:ascii="Cambria" w:eastAsia="Malgun Gothic" w:hAnsi="Cambria" w:cs="Times New Roman"/>
                <w:sz w:val="20"/>
                <w:szCs w:val="24"/>
                <w:lang w:val="en-GB"/>
              </w:rPr>
              <w:t>6.2</w:t>
            </w:r>
          </w:p>
        </w:tc>
        <w:tc>
          <w:tcPr>
            <w:tcW w:w="1530" w:type="dxa"/>
            <w:tcBorders>
              <w:top w:val="single" w:sz="4" w:space="0" w:color="auto"/>
              <w:left w:val="single" w:sz="4" w:space="0" w:color="auto"/>
              <w:bottom w:val="single" w:sz="4" w:space="0" w:color="auto"/>
              <w:right w:val="single" w:sz="4" w:space="0" w:color="auto"/>
            </w:tcBorders>
            <w:hideMark/>
          </w:tcPr>
          <w:p w14:paraId="1D358565"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4 278 190 080</w:t>
            </w:r>
          </w:p>
        </w:tc>
        <w:tc>
          <w:tcPr>
            <w:tcW w:w="990" w:type="dxa"/>
            <w:tcBorders>
              <w:top w:val="single" w:sz="4" w:space="0" w:color="auto"/>
              <w:left w:val="single" w:sz="4" w:space="0" w:color="auto"/>
              <w:bottom w:val="single" w:sz="4" w:space="0" w:color="auto"/>
              <w:right w:val="single" w:sz="4" w:space="0" w:color="auto"/>
            </w:tcBorders>
            <w:hideMark/>
          </w:tcPr>
          <w:p w14:paraId="294B445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240 000</w:t>
            </w:r>
          </w:p>
        </w:tc>
        <w:tc>
          <w:tcPr>
            <w:tcW w:w="997" w:type="dxa"/>
            <w:tcBorders>
              <w:top w:val="single" w:sz="4" w:space="0" w:color="auto"/>
              <w:left w:val="single" w:sz="4" w:space="0" w:color="auto"/>
              <w:bottom w:val="single" w:sz="4" w:space="0" w:color="auto"/>
              <w:right w:val="single" w:sz="4" w:space="0" w:color="auto"/>
            </w:tcBorders>
            <w:hideMark/>
          </w:tcPr>
          <w:p w14:paraId="47889BFC"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800 000</w:t>
            </w:r>
          </w:p>
        </w:tc>
        <w:tc>
          <w:tcPr>
            <w:tcW w:w="720" w:type="dxa"/>
            <w:tcBorders>
              <w:top w:val="single" w:sz="4" w:space="0" w:color="auto"/>
              <w:left w:val="single" w:sz="4" w:space="0" w:color="auto"/>
              <w:bottom w:val="single" w:sz="4" w:space="0" w:color="auto"/>
              <w:right w:val="single" w:sz="4" w:space="0" w:color="auto"/>
            </w:tcBorders>
            <w:hideMark/>
          </w:tcPr>
          <w:p w14:paraId="5ED4F41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6</w:t>
            </w:r>
          </w:p>
        </w:tc>
        <w:tc>
          <w:tcPr>
            <w:tcW w:w="720" w:type="dxa"/>
            <w:tcBorders>
              <w:top w:val="single" w:sz="4" w:space="0" w:color="auto"/>
              <w:left w:val="single" w:sz="4" w:space="0" w:color="auto"/>
              <w:bottom w:val="single" w:sz="4" w:space="0" w:color="auto"/>
              <w:right w:val="single" w:sz="4" w:space="0" w:color="auto"/>
            </w:tcBorders>
            <w:hideMark/>
          </w:tcPr>
          <w:p w14:paraId="2AA57651"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4</w:t>
            </w:r>
          </w:p>
        </w:tc>
      </w:tr>
    </w:tbl>
    <w:p w14:paraId="5650766B" w14:textId="17DBFC59" w:rsidR="0001524B" w:rsidRDefault="0001524B" w:rsidP="0001524B">
      <w:pPr>
        <w:widowControl/>
        <w:autoSpaceDE/>
        <w:autoSpaceDN/>
        <w:jc w:val="both"/>
        <w:rPr>
          <w:rFonts w:ascii="Times New Roman" w:eastAsia="MS Mincho" w:hAnsi="Times New Roman"/>
          <w:sz w:val="24"/>
          <w:szCs w:val="24"/>
          <w:lang w:val="en-GB" w:eastAsia="zh-CN"/>
        </w:rPr>
      </w:pPr>
    </w:p>
    <w:p w14:paraId="140AA6A4" w14:textId="77777777" w:rsidR="00CF7748" w:rsidRDefault="00CF7748" w:rsidP="0001524B">
      <w:pPr>
        <w:widowControl/>
        <w:autoSpaceDE/>
        <w:autoSpaceDN/>
        <w:jc w:val="both"/>
        <w:rPr>
          <w:rFonts w:eastAsia="MS Mincho"/>
          <w:b/>
          <w:bCs/>
          <w:sz w:val="24"/>
          <w:szCs w:val="24"/>
          <w:lang w:val="en-GB" w:eastAsia="zh-CN"/>
        </w:rPr>
      </w:pPr>
    </w:p>
    <w:p w14:paraId="6D6CA83D" w14:textId="3EC12DE6" w:rsidR="00CF7748" w:rsidRPr="0047549A" w:rsidRDefault="00CF7748" w:rsidP="0001524B">
      <w:pPr>
        <w:widowControl/>
        <w:autoSpaceDE/>
        <w:autoSpaceDN/>
        <w:jc w:val="both"/>
        <w:rPr>
          <w:rFonts w:eastAsia="MS Mincho"/>
          <w:b/>
          <w:bCs/>
          <w:sz w:val="24"/>
          <w:szCs w:val="24"/>
          <w:lang w:val="en-GB" w:eastAsia="zh-CN"/>
        </w:rPr>
      </w:pPr>
      <w:r w:rsidRPr="0047549A">
        <w:rPr>
          <w:rFonts w:eastAsia="MS Mincho"/>
          <w:b/>
          <w:bCs/>
          <w:sz w:val="24"/>
          <w:szCs w:val="24"/>
          <w:lang w:val="en-GB" w:eastAsia="zh-CN"/>
        </w:rPr>
        <w:t>Proposed VDE level definition</w:t>
      </w:r>
    </w:p>
    <w:p w14:paraId="75826C04" w14:textId="77777777" w:rsidR="0001524B" w:rsidRPr="0001524B" w:rsidRDefault="0001524B" w:rsidP="0001524B">
      <w:pPr>
        <w:keepNext/>
        <w:widowControl/>
        <w:numPr>
          <w:ilvl w:val="1"/>
          <w:numId w:val="9"/>
        </w:numPr>
        <w:tabs>
          <w:tab w:val="num" w:pos="360"/>
        </w:tabs>
        <w:autoSpaceDE/>
        <w:autoSpaceDN/>
        <w:spacing w:before="240" w:after="60"/>
        <w:ind w:left="576" w:hanging="576"/>
        <w:jc w:val="both"/>
        <w:outlineLvl w:val="1"/>
        <w:rPr>
          <w:rFonts w:ascii="Cambria" w:eastAsia="MS Gothic" w:hAnsi="Cambria" w:cs="Times New Roman"/>
          <w:b/>
          <w:bCs/>
          <w:i/>
          <w:iCs/>
          <w:sz w:val="28"/>
          <w:szCs w:val="28"/>
          <w:lang w:val="en-GB" w:eastAsia="zh-CN"/>
        </w:rPr>
      </w:pPr>
      <w:r w:rsidRPr="0001524B">
        <w:rPr>
          <w:rFonts w:ascii="Cambria" w:eastAsia="MS Gothic" w:hAnsi="Cambria" w:cs="Times New Roman"/>
          <w:b/>
          <w:bCs/>
          <w:i/>
          <w:iCs/>
          <w:sz w:val="28"/>
          <w:szCs w:val="28"/>
          <w:lang w:val="en-GB" w:eastAsia="zh-CN"/>
        </w:rPr>
        <w:t>Level definition template</w:t>
      </w:r>
    </w:p>
    <w:p w14:paraId="2776DDD3"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665"/>
        <w:gridCol w:w="1779"/>
        <w:gridCol w:w="1779"/>
        <w:gridCol w:w="1908"/>
        <w:gridCol w:w="1137"/>
      </w:tblGrid>
      <w:tr w:rsidR="0001524B" w:rsidRPr="0001524B" w14:paraId="744B2CCD" w14:textId="77777777" w:rsidTr="0001524B">
        <w:trPr>
          <w:cantSplit/>
          <w:trHeight w:val="1761"/>
          <w:jc w:val="center"/>
        </w:trPr>
        <w:tc>
          <w:tcPr>
            <w:tcW w:w="412" w:type="pct"/>
            <w:tcBorders>
              <w:top w:val="single" w:sz="4" w:space="0" w:color="auto"/>
              <w:left w:val="single" w:sz="4" w:space="0" w:color="auto"/>
              <w:bottom w:val="single" w:sz="4" w:space="0" w:color="auto"/>
              <w:right w:val="single" w:sz="4" w:space="0" w:color="auto"/>
            </w:tcBorders>
            <w:vAlign w:val="center"/>
            <w:hideMark/>
          </w:tcPr>
          <w:p w14:paraId="1628B19C"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2326BDD"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 xml:space="preserve">Max aggregated luma picture size </w:t>
            </w:r>
            <w:proofErr w:type="spellStart"/>
            <w:r w:rsidRPr="0001524B">
              <w:rPr>
                <w:rFonts w:ascii="Cambria" w:eastAsia="Calibri" w:hAnsi="Cambria" w:cs="Times New Roman"/>
                <w:b/>
                <w:sz w:val="20"/>
                <w:lang w:val="en-GB"/>
              </w:rPr>
              <w:t>MaxAggLumaPs</w:t>
            </w:r>
            <w:proofErr w:type="spellEnd"/>
            <w:r w:rsidRPr="0001524B">
              <w:rPr>
                <w:rFonts w:ascii="Cambria" w:eastAsia="Calibri" w:hAnsi="Cambria" w:cs="Times New Roman"/>
                <w:b/>
                <w:sz w:val="20"/>
                <w:lang w:val="en-GB"/>
              </w:rPr>
              <w:t xml:space="preserve">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5360CDFB" w14:textId="77777777" w:rsidR="0001524B" w:rsidRPr="0001524B" w:rsidRDefault="0001524B" w:rsidP="0001524B">
            <w:pPr>
              <w:widowControl/>
              <w:autoSpaceDE/>
              <w:autoSpaceDN/>
              <w:spacing w:before="60" w:after="60" w:line="210" w:lineRule="atLeast"/>
              <w:jc w:val="center"/>
              <w:rPr>
                <w:rFonts w:ascii="Cambria" w:eastAsia="Calibri" w:hAnsi="Cambria" w:cs="Times New Roman"/>
                <w:b/>
                <w:sz w:val="20"/>
                <w:lang w:val="en-GB"/>
              </w:rPr>
            </w:pPr>
            <w:r w:rsidRPr="0001524B">
              <w:rPr>
                <w:rFonts w:ascii="Cambria" w:eastAsia="Calibri" w:hAnsi="Cambria" w:cs="Times New Roman"/>
                <w:b/>
                <w:sz w:val="20"/>
                <w:lang w:val="en-GB"/>
              </w:rPr>
              <w:t xml:space="preserve">Max aggregated bit rate </w:t>
            </w:r>
            <w:proofErr w:type="spellStart"/>
            <w:r w:rsidRPr="0001524B">
              <w:rPr>
                <w:rFonts w:ascii="Cambria" w:eastAsia="Calibri" w:hAnsi="Cambria" w:cs="Times New Roman"/>
                <w:b/>
                <w:sz w:val="20"/>
                <w:lang w:val="en-GB"/>
              </w:rPr>
              <w:t>MaxAggBR</w:t>
            </w:r>
            <w:proofErr w:type="spellEnd"/>
            <w:r w:rsidRPr="0001524B">
              <w:rPr>
                <w:rFonts w:ascii="Cambria" w:eastAsia="Calibri" w:hAnsi="Cambria" w:cs="Times New Roman"/>
                <w:b/>
                <w:sz w:val="20"/>
                <w:lang w:val="en-GB"/>
              </w:rPr>
              <w:t xml:space="preserve">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43CB0813" w14:textId="77777777" w:rsidR="0001524B" w:rsidRPr="0001524B" w:rsidRDefault="0001524B" w:rsidP="0001524B">
            <w:pPr>
              <w:widowControl/>
              <w:autoSpaceDE/>
              <w:autoSpaceDN/>
              <w:spacing w:before="60" w:after="60" w:line="210" w:lineRule="atLeast"/>
              <w:jc w:val="center"/>
              <w:rPr>
                <w:rFonts w:ascii="Cambria" w:eastAsia="Calibri" w:hAnsi="Cambria" w:cs="Times New Roman"/>
                <w:b/>
                <w:sz w:val="20"/>
                <w:lang w:val="en-GB"/>
              </w:rPr>
            </w:pPr>
            <w:r w:rsidRPr="0001524B">
              <w:rPr>
                <w:rFonts w:ascii="Cambria" w:eastAsia="Calibri" w:hAnsi="Cambria" w:cs="Times New Roman"/>
                <w:b/>
                <w:sz w:val="20"/>
                <w:lang w:val="en-GB"/>
              </w:rPr>
              <w:t xml:space="preserve">Max aggregated luma sample rate </w:t>
            </w:r>
            <w:proofErr w:type="spellStart"/>
            <w:r w:rsidRPr="0001524B">
              <w:rPr>
                <w:rFonts w:ascii="Cambria" w:eastAsia="Calibri" w:hAnsi="Cambria" w:cs="Times New Roman"/>
                <w:b/>
                <w:sz w:val="20"/>
                <w:lang w:val="en-GB"/>
              </w:rPr>
              <w:t>MaxAggLumaSr</w:t>
            </w:r>
            <w:proofErr w:type="spellEnd"/>
            <w:r w:rsidRPr="0001524B">
              <w:rPr>
                <w:rFonts w:ascii="Cambria" w:eastAsia="Calibri" w:hAnsi="Cambria" w:cs="Times New Roman"/>
                <w:b/>
                <w:sz w:val="20"/>
                <w:lang w:val="en-GB"/>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5F019E56"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w:t>
            </w:r>
            <w:proofErr w:type="spellStart"/>
            <w:r w:rsidRPr="0001524B">
              <w:rPr>
                <w:rFonts w:ascii="Cambria" w:eastAsia="Calibri" w:hAnsi="Cambria" w:cs="Times New Roman"/>
                <w:b/>
                <w:sz w:val="20"/>
                <w:lang w:val="en-GB"/>
              </w:rPr>
              <w:t>aggregrated</w:t>
            </w:r>
            <w:proofErr w:type="spellEnd"/>
            <w:r w:rsidRPr="0001524B">
              <w:rPr>
                <w:rFonts w:ascii="Cambria" w:eastAsia="Calibri" w:hAnsi="Cambria" w:cs="Times New Roman"/>
                <w:b/>
                <w:sz w:val="20"/>
                <w:lang w:val="en-GB"/>
              </w:rPr>
              <w:t xml:space="preserve"> DB size </w:t>
            </w:r>
            <w:proofErr w:type="spellStart"/>
            <w:r w:rsidRPr="0001524B">
              <w:rPr>
                <w:rFonts w:ascii="Cambria" w:eastAsia="Calibri" w:hAnsi="Cambria" w:cs="Times New Roman"/>
                <w:b/>
                <w:sz w:val="20"/>
                <w:lang w:val="en-GB"/>
              </w:rPr>
              <w:t>MaxAggBB</w:t>
            </w:r>
            <w:proofErr w:type="spellEnd"/>
            <w:r w:rsidRPr="0001524B">
              <w:rPr>
                <w:rFonts w:ascii="Cambria" w:eastAsia="Calibri" w:hAnsi="Cambria" w:cs="Times New Roman"/>
                <w:b/>
                <w:sz w:val="20"/>
                <w:lang w:val="en-GB"/>
              </w:rPr>
              <w:t xml:space="preserve"> (1000 bits)</w:t>
            </w:r>
          </w:p>
        </w:tc>
        <w:tc>
          <w:tcPr>
            <w:tcW w:w="632" w:type="pct"/>
            <w:tcBorders>
              <w:top w:val="single" w:sz="4" w:space="0" w:color="auto"/>
              <w:left w:val="single" w:sz="4" w:space="0" w:color="auto"/>
              <w:bottom w:val="single" w:sz="4" w:space="0" w:color="auto"/>
              <w:right w:val="single" w:sz="4" w:space="0" w:color="auto"/>
            </w:tcBorders>
            <w:vAlign w:val="center"/>
            <w:hideMark/>
          </w:tcPr>
          <w:p w14:paraId="5C24367C" w14:textId="77777777" w:rsidR="0001524B" w:rsidRPr="0001524B" w:rsidRDefault="0001524B" w:rsidP="0001524B">
            <w:pPr>
              <w:widowControl/>
              <w:autoSpaceDE/>
              <w:autoSpaceDN/>
              <w:spacing w:before="60" w:after="60" w:line="210" w:lineRule="atLeast"/>
              <w:jc w:val="center"/>
              <w:rPr>
                <w:rFonts w:ascii="Cambria" w:eastAsia="Calibri" w:hAnsi="Cambria" w:cs="Times New Roman"/>
                <w:b/>
                <w:sz w:val="20"/>
                <w:lang w:val="en-GB"/>
              </w:rPr>
            </w:pPr>
            <w:r w:rsidRPr="0001524B">
              <w:rPr>
                <w:rFonts w:ascii="Cambria" w:eastAsia="Calibri" w:hAnsi="Cambria" w:cs="Times New Roman"/>
                <w:b/>
                <w:sz w:val="20"/>
                <w:lang w:val="en-GB"/>
              </w:rPr>
              <w:t>Max number of decoder instances</w:t>
            </w:r>
          </w:p>
        </w:tc>
      </w:tr>
      <w:tr w:rsidR="0001524B" w:rsidRPr="0001524B" w14:paraId="362C3885" w14:textId="77777777" w:rsidTr="0001524B">
        <w:trPr>
          <w:jc w:val="center"/>
        </w:trPr>
        <w:tc>
          <w:tcPr>
            <w:tcW w:w="412" w:type="pct"/>
            <w:tcBorders>
              <w:top w:val="single" w:sz="4" w:space="0" w:color="auto"/>
              <w:left w:val="single" w:sz="4" w:space="0" w:color="auto"/>
              <w:bottom w:val="single" w:sz="4" w:space="0" w:color="auto"/>
              <w:right w:val="single" w:sz="4" w:space="0" w:color="auto"/>
            </w:tcBorders>
            <w:hideMark/>
          </w:tcPr>
          <w:p w14:paraId="0302BB0C" w14:textId="77777777" w:rsidR="0001524B" w:rsidRPr="0001524B" w:rsidRDefault="0001524B" w:rsidP="0001524B">
            <w:pPr>
              <w:widowControl/>
              <w:autoSpaceDE/>
              <w:autoSpaceDN/>
              <w:spacing w:before="60" w:after="60" w:line="210" w:lineRule="atLeas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n</w:t>
            </w:r>
          </w:p>
        </w:tc>
        <w:tc>
          <w:tcPr>
            <w:tcW w:w="924" w:type="pct"/>
            <w:tcBorders>
              <w:top w:val="single" w:sz="4" w:space="0" w:color="auto"/>
              <w:left w:val="single" w:sz="4" w:space="0" w:color="auto"/>
              <w:bottom w:val="single" w:sz="4" w:space="0" w:color="auto"/>
              <w:right w:val="single" w:sz="4" w:space="0" w:color="auto"/>
            </w:tcBorders>
            <w:hideMark/>
          </w:tcPr>
          <w:p w14:paraId="1ACE7788"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integer</w:t>
            </w:r>
          </w:p>
        </w:tc>
        <w:tc>
          <w:tcPr>
            <w:tcW w:w="987" w:type="pct"/>
            <w:tcBorders>
              <w:top w:val="single" w:sz="4" w:space="0" w:color="auto"/>
              <w:left w:val="single" w:sz="4" w:space="0" w:color="auto"/>
              <w:bottom w:val="single" w:sz="4" w:space="0" w:color="auto"/>
              <w:right w:val="single" w:sz="4" w:space="0" w:color="auto"/>
            </w:tcBorders>
            <w:hideMark/>
          </w:tcPr>
          <w:p w14:paraId="7DCC4A69" w14:textId="77777777" w:rsidR="0001524B" w:rsidRPr="0001524B" w:rsidRDefault="0001524B" w:rsidP="0001524B">
            <w:pPr>
              <w:widowControl/>
              <w:autoSpaceDE/>
              <w:autoSpaceDN/>
              <w:spacing w:before="60" w:after="60" w:line="210" w:lineRule="atLeast"/>
              <w:jc w:val="right"/>
              <w:rPr>
                <w:rFonts w:ascii="Cambria" w:eastAsia="Calibri" w:hAnsi="Cambria" w:cs="Times New Roman"/>
                <w:sz w:val="20"/>
                <w:lang w:val="en-GB"/>
              </w:rPr>
            </w:pPr>
            <w:r w:rsidRPr="0001524B">
              <w:rPr>
                <w:rFonts w:ascii="Cambria" w:eastAsia="Calibri" w:hAnsi="Cambria" w:cs="Times New Roman"/>
                <w:sz w:val="20"/>
                <w:lang w:val="en-GB"/>
              </w:rPr>
              <w:t>integer</w:t>
            </w:r>
          </w:p>
        </w:tc>
        <w:tc>
          <w:tcPr>
            <w:tcW w:w="987" w:type="pct"/>
            <w:tcBorders>
              <w:top w:val="single" w:sz="4" w:space="0" w:color="auto"/>
              <w:left w:val="single" w:sz="4" w:space="0" w:color="auto"/>
              <w:bottom w:val="single" w:sz="4" w:space="0" w:color="auto"/>
              <w:right w:val="single" w:sz="4" w:space="0" w:color="auto"/>
            </w:tcBorders>
            <w:hideMark/>
          </w:tcPr>
          <w:p w14:paraId="214FA338" w14:textId="77777777" w:rsidR="0001524B" w:rsidRPr="0001524B" w:rsidRDefault="0001524B" w:rsidP="0001524B">
            <w:pPr>
              <w:widowControl/>
              <w:autoSpaceDE/>
              <w:autoSpaceDN/>
              <w:spacing w:before="60" w:after="60" w:line="210" w:lineRule="atLeast"/>
              <w:jc w:val="right"/>
              <w:rPr>
                <w:rFonts w:ascii="Cambria" w:eastAsia="Calibri" w:hAnsi="Cambria" w:cs="Times New Roman"/>
                <w:sz w:val="20"/>
                <w:lang w:val="en-GB"/>
              </w:rPr>
            </w:pPr>
            <w:r w:rsidRPr="0001524B">
              <w:rPr>
                <w:rFonts w:ascii="Cambria" w:eastAsia="Calibri" w:hAnsi="Cambria" w:cs="Times New Roman"/>
                <w:sz w:val="20"/>
                <w:lang w:val="en-GB"/>
              </w:rPr>
              <w:t>integer</w:t>
            </w:r>
          </w:p>
        </w:tc>
        <w:tc>
          <w:tcPr>
            <w:tcW w:w="1059" w:type="pct"/>
            <w:tcBorders>
              <w:top w:val="single" w:sz="4" w:space="0" w:color="auto"/>
              <w:left w:val="single" w:sz="4" w:space="0" w:color="auto"/>
              <w:bottom w:val="single" w:sz="4" w:space="0" w:color="auto"/>
              <w:right w:val="single" w:sz="4" w:space="0" w:color="auto"/>
            </w:tcBorders>
            <w:hideMark/>
          </w:tcPr>
          <w:p w14:paraId="0735659A" w14:textId="77777777" w:rsidR="0001524B" w:rsidRPr="0001524B" w:rsidRDefault="0001524B" w:rsidP="0001524B">
            <w:pPr>
              <w:widowControl/>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integer</w:t>
            </w:r>
          </w:p>
        </w:tc>
        <w:tc>
          <w:tcPr>
            <w:tcW w:w="632" w:type="pct"/>
            <w:tcBorders>
              <w:top w:val="single" w:sz="4" w:space="0" w:color="auto"/>
              <w:left w:val="single" w:sz="4" w:space="0" w:color="auto"/>
              <w:bottom w:val="single" w:sz="4" w:space="0" w:color="auto"/>
              <w:right w:val="single" w:sz="4" w:space="0" w:color="auto"/>
            </w:tcBorders>
            <w:hideMark/>
          </w:tcPr>
          <w:p w14:paraId="268778A6" w14:textId="77777777" w:rsidR="0001524B" w:rsidRPr="0001524B" w:rsidRDefault="0001524B" w:rsidP="0001524B">
            <w:pPr>
              <w:widowControl/>
              <w:tabs>
                <w:tab w:val="center" w:pos="460"/>
                <w:tab w:val="right" w:pos="921"/>
              </w:tabs>
              <w:autoSpaceDE/>
              <w:autoSpaceDN/>
              <w:spacing w:before="60" w:after="60" w:line="210" w:lineRule="atLeast"/>
              <w:jc w:val="right"/>
              <w:rPr>
                <w:rFonts w:ascii="Times New Roman" w:eastAsia="Calibri" w:hAnsi="Times New Roman" w:cs="Times New Roman"/>
                <w:sz w:val="18"/>
                <w:szCs w:val="18"/>
                <w:lang w:val="fr-CH" w:eastAsia="fr-CH"/>
              </w:rPr>
            </w:pPr>
            <w:r w:rsidRPr="0001524B">
              <w:rPr>
                <w:rFonts w:ascii="Cambria" w:eastAsia="Calibri" w:hAnsi="Cambria" w:cs="Times New Roman"/>
                <w:sz w:val="20"/>
                <w:lang w:val="en-GB"/>
              </w:rPr>
              <w:t>integer</w:t>
            </w:r>
          </w:p>
        </w:tc>
      </w:tr>
    </w:tbl>
    <w:p w14:paraId="59811357" w14:textId="3C477C40" w:rsidR="0001524B" w:rsidRDefault="0001524B" w:rsidP="0001524B">
      <w:pPr>
        <w:widowControl/>
        <w:autoSpaceDE/>
        <w:autoSpaceDN/>
        <w:jc w:val="both"/>
        <w:rPr>
          <w:rFonts w:ascii="Times New Roman" w:eastAsia="MS Mincho" w:hAnsi="Times New Roman"/>
          <w:sz w:val="24"/>
          <w:szCs w:val="24"/>
          <w:lang w:val="en-GB" w:eastAsia="zh-CN"/>
        </w:rPr>
      </w:pPr>
    </w:p>
    <w:p w14:paraId="18F382E0" w14:textId="77777777" w:rsidR="00BC2BA1" w:rsidRPr="00BC2BA1" w:rsidRDefault="00BC2BA1" w:rsidP="00BC2BA1">
      <w:pPr>
        <w:widowControl/>
        <w:autoSpaceDE/>
        <w:autoSpaceDN/>
        <w:jc w:val="both"/>
        <w:rPr>
          <w:ins w:id="81" w:author="Emmanouil Potetsianakis" w:date="2023-10-25T16:42:00Z"/>
          <w:rFonts w:ascii="Times New Roman" w:eastAsia="MS Mincho" w:hAnsi="Times New Roman"/>
          <w:sz w:val="24"/>
          <w:szCs w:val="24"/>
          <w:lang w:eastAsia="zh-CN"/>
        </w:rPr>
      </w:pPr>
      <w:ins w:id="82" w:author="Emmanouil Potetsianakis" w:date="2023-10-25T16:42:00Z">
        <w:r w:rsidRPr="00BC2BA1">
          <w:rPr>
            <w:rFonts w:ascii="Times New Roman" w:eastAsia="Times New Roman" w:hAnsi="Times New Roman" w:cs="Times New Roman"/>
            <w:sz w:val="20"/>
            <w:szCs w:val="20"/>
          </w:rPr>
          <w:t xml:space="preserve">The levels are mainly used from an application to signal the requirements that the content has from an application. Therefore, by describing the content, a client application, using that description, will be able to identify whether the content is suitable for consumption, by means of comparing with the capabilities of the underlying device. </w:t>
        </w:r>
      </w:ins>
    </w:p>
    <w:p w14:paraId="1D767347" w14:textId="77777777" w:rsidR="00BC2BA1" w:rsidRPr="00BC2BA1" w:rsidRDefault="00BC2BA1" w:rsidP="0001524B">
      <w:pPr>
        <w:widowControl/>
        <w:autoSpaceDE/>
        <w:autoSpaceDN/>
        <w:jc w:val="both"/>
        <w:rPr>
          <w:rFonts w:ascii="Times New Roman" w:eastAsia="MS Mincho" w:hAnsi="Times New Roman"/>
          <w:sz w:val="24"/>
          <w:szCs w:val="24"/>
          <w:lang w:eastAsia="zh-CN"/>
        </w:rPr>
      </w:pPr>
    </w:p>
    <w:p w14:paraId="47CFE651"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p w14:paraId="0DC398FB" w14:textId="77777777" w:rsidR="0001524B" w:rsidRPr="0001524B" w:rsidRDefault="0001524B" w:rsidP="0001524B">
      <w:pPr>
        <w:keepNext/>
        <w:widowControl/>
        <w:numPr>
          <w:ilvl w:val="1"/>
          <w:numId w:val="9"/>
        </w:numPr>
        <w:tabs>
          <w:tab w:val="num" w:pos="360"/>
        </w:tabs>
        <w:autoSpaceDE/>
        <w:autoSpaceDN/>
        <w:spacing w:before="240" w:after="60"/>
        <w:ind w:left="576" w:hanging="576"/>
        <w:jc w:val="both"/>
        <w:outlineLvl w:val="1"/>
        <w:rPr>
          <w:rFonts w:ascii="Cambria" w:eastAsia="MS Gothic" w:hAnsi="Cambria" w:cs="Times New Roman"/>
          <w:b/>
          <w:bCs/>
          <w:i/>
          <w:iCs/>
          <w:sz w:val="28"/>
          <w:szCs w:val="28"/>
          <w:lang w:val="en-GB" w:eastAsia="zh-CN"/>
        </w:rPr>
      </w:pPr>
      <w:r w:rsidRPr="0001524B">
        <w:rPr>
          <w:rFonts w:ascii="Cambria" w:eastAsia="MS Gothic" w:hAnsi="Cambria" w:cs="Times New Roman"/>
          <w:b/>
          <w:bCs/>
          <w:i/>
          <w:iCs/>
          <w:sz w:val="28"/>
          <w:szCs w:val="28"/>
          <w:lang w:val="en-GB" w:eastAsia="zh-CN"/>
        </w:rPr>
        <w:t>Proposed VDE levels</w:t>
      </w:r>
    </w:p>
    <w:p w14:paraId="23D089B6"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665"/>
        <w:gridCol w:w="1779"/>
        <w:gridCol w:w="1779"/>
        <w:gridCol w:w="1908"/>
        <w:gridCol w:w="1137"/>
      </w:tblGrid>
      <w:tr w:rsidR="0001524B" w:rsidRPr="0001524B" w14:paraId="2492FF45" w14:textId="77777777" w:rsidTr="0001524B">
        <w:trPr>
          <w:cantSplit/>
          <w:trHeight w:val="1761"/>
          <w:jc w:val="center"/>
        </w:trPr>
        <w:tc>
          <w:tcPr>
            <w:tcW w:w="412" w:type="pct"/>
            <w:tcBorders>
              <w:top w:val="single" w:sz="4" w:space="0" w:color="auto"/>
              <w:left w:val="single" w:sz="4" w:space="0" w:color="auto"/>
              <w:bottom w:val="single" w:sz="4" w:space="0" w:color="auto"/>
              <w:right w:val="single" w:sz="4" w:space="0" w:color="auto"/>
            </w:tcBorders>
            <w:vAlign w:val="center"/>
            <w:hideMark/>
          </w:tcPr>
          <w:p w14:paraId="123FCB42"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Level</w:t>
            </w:r>
          </w:p>
        </w:tc>
        <w:tc>
          <w:tcPr>
            <w:tcW w:w="924" w:type="pct"/>
            <w:tcBorders>
              <w:top w:val="single" w:sz="4" w:space="0" w:color="auto"/>
              <w:left w:val="single" w:sz="4" w:space="0" w:color="auto"/>
              <w:bottom w:val="single" w:sz="4" w:space="0" w:color="auto"/>
              <w:right w:val="single" w:sz="4" w:space="0" w:color="auto"/>
            </w:tcBorders>
            <w:vAlign w:val="center"/>
            <w:hideMark/>
          </w:tcPr>
          <w:p w14:paraId="34656909"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val="fr-CH" w:eastAsia="fr-CH"/>
              </w:rPr>
            </w:pPr>
            <w:r w:rsidRPr="0001524B">
              <w:rPr>
                <w:rFonts w:ascii="Cambria" w:eastAsia="Calibri" w:hAnsi="Cambria" w:cs="Times New Roman"/>
                <w:b/>
                <w:sz w:val="20"/>
                <w:lang w:val="en-GB"/>
              </w:rPr>
              <w:t xml:space="preserve">Max aggregated luma picture size </w:t>
            </w:r>
            <w:proofErr w:type="spellStart"/>
            <w:r w:rsidRPr="0001524B">
              <w:rPr>
                <w:rFonts w:ascii="Cambria" w:eastAsia="Calibri" w:hAnsi="Cambria" w:cs="Times New Roman"/>
                <w:b/>
                <w:sz w:val="20"/>
                <w:lang w:val="en-GB"/>
              </w:rPr>
              <w:t>MaxAggLumaPs</w:t>
            </w:r>
            <w:proofErr w:type="spellEnd"/>
            <w:r w:rsidRPr="0001524B">
              <w:rPr>
                <w:rFonts w:ascii="Cambria" w:eastAsia="Calibri" w:hAnsi="Cambria" w:cs="Times New Roman"/>
                <w:b/>
                <w:sz w:val="20"/>
                <w:lang w:val="en-GB"/>
              </w:rPr>
              <w:t xml:space="preserve"> (samples)</w:t>
            </w:r>
          </w:p>
        </w:tc>
        <w:tc>
          <w:tcPr>
            <w:tcW w:w="987" w:type="pct"/>
            <w:tcBorders>
              <w:top w:val="single" w:sz="4" w:space="0" w:color="auto"/>
              <w:left w:val="single" w:sz="4" w:space="0" w:color="auto"/>
              <w:bottom w:val="single" w:sz="4" w:space="0" w:color="auto"/>
              <w:right w:val="single" w:sz="4" w:space="0" w:color="auto"/>
            </w:tcBorders>
            <w:vAlign w:val="center"/>
            <w:hideMark/>
          </w:tcPr>
          <w:p w14:paraId="317B51BE" w14:textId="77777777" w:rsidR="0001524B" w:rsidRPr="0001524B" w:rsidRDefault="0001524B" w:rsidP="0001524B">
            <w:pPr>
              <w:widowControl/>
              <w:autoSpaceDE/>
              <w:autoSpaceDN/>
              <w:spacing w:before="60" w:after="60" w:line="210" w:lineRule="atLeast"/>
              <w:jc w:val="center"/>
              <w:rPr>
                <w:rFonts w:ascii="Cambria" w:eastAsia="Calibri" w:hAnsi="Cambria" w:cs="Times New Roman"/>
                <w:b/>
                <w:sz w:val="20"/>
                <w:lang w:val="en-GB"/>
              </w:rPr>
            </w:pPr>
            <w:r w:rsidRPr="0001524B">
              <w:rPr>
                <w:rFonts w:ascii="Cambria" w:eastAsia="Calibri" w:hAnsi="Cambria" w:cs="Times New Roman"/>
                <w:b/>
                <w:sz w:val="20"/>
                <w:lang w:val="en-GB"/>
              </w:rPr>
              <w:t xml:space="preserve">Max aggregated bit rate </w:t>
            </w:r>
            <w:proofErr w:type="spellStart"/>
            <w:r w:rsidRPr="0001524B">
              <w:rPr>
                <w:rFonts w:ascii="Cambria" w:eastAsia="Calibri" w:hAnsi="Cambria" w:cs="Times New Roman"/>
                <w:b/>
                <w:sz w:val="20"/>
                <w:lang w:val="en-GB"/>
              </w:rPr>
              <w:t>MaxAggBR</w:t>
            </w:r>
            <w:proofErr w:type="spellEnd"/>
            <w:r w:rsidRPr="0001524B">
              <w:rPr>
                <w:rFonts w:ascii="Cambria" w:eastAsia="Calibri" w:hAnsi="Cambria" w:cs="Times New Roman"/>
                <w:b/>
                <w:sz w:val="20"/>
                <w:lang w:val="en-GB"/>
              </w:rPr>
              <w:t xml:space="preserve"> (1000 bits/s)</w:t>
            </w:r>
          </w:p>
        </w:tc>
        <w:tc>
          <w:tcPr>
            <w:tcW w:w="987" w:type="pct"/>
            <w:tcBorders>
              <w:top w:val="single" w:sz="4" w:space="0" w:color="auto"/>
              <w:left w:val="single" w:sz="4" w:space="0" w:color="auto"/>
              <w:bottom w:val="single" w:sz="4" w:space="0" w:color="auto"/>
              <w:right w:val="single" w:sz="4" w:space="0" w:color="auto"/>
            </w:tcBorders>
            <w:vAlign w:val="center"/>
            <w:hideMark/>
          </w:tcPr>
          <w:p w14:paraId="62FBA6D6" w14:textId="77777777" w:rsidR="0001524B" w:rsidRPr="0001524B" w:rsidRDefault="0001524B" w:rsidP="0001524B">
            <w:pPr>
              <w:widowControl/>
              <w:autoSpaceDE/>
              <w:autoSpaceDN/>
              <w:spacing w:before="60" w:after="60" w:line="210" w:lineRule="atLeast"/>
              <w:jc w:val="center"/>
              <w:rPr>
                <w:rFonts w:ascii="Cambria" w:eastAsia="Calibri" w:hAnsi="Cambria" w:cs="Times New Roman"/>
                <w:b/>
                <w:sz w:val="20"/>
                <w:lang w:val="en-GB"/>
              </w:rPr>
            </w:pPr>
            <w:r w:rsidRPr="0001524B">
              <w:rPr>
                <w:rFonts w:ascii="Cambria" w:eastAsia="Calibri" w:hAnsi="Cambria" w:cs="Times New Roman"/>
                <w:b/>
                <w:sz w:val="20"/>
                <w:lang w:val="en-GB"/>
              </w:rPr>
              <w:t xml:space="preserve">Max aggregated luma sample rate </w:t>
            </w:r>
            <w:proofErr w:type="spellStart"/>
            <w:r w:rsidRPr="0001524B">
              <w:rPr>
                <w:rFonts w:ascii="Cambria" w:eastAsia="Calibri" w:hAnsi="Cambria" w:cs="Times New Roman"/>
                <w:b/>
                <w:sz w:val="20"/>
                <w:lang w:val="en-GB"/>
              </w:rPr>
              <w:t>MaxAggLumaSr</w:t>
            </w:r>
            <w:proofErr w:type="spellEnd"/>
            <w:r w:rsidRPr="0001524B">
              <w:rPr>
                <w:rFonts w:ascii="Cambria" w:eastAsia="Calibri" w:hAnsi="Cambria" w:cs="Times New Roman"/>
                <w:b/>
                <w:sz w:val="20"/>
                <w:lang w:val="en-GB"/>
              </w:rPr>
              <w:br/>
              <w:t>(samples/sec)</w:t>
            </w:r>
          </w:p>
        </w:tc>
        <w:tc>
          <w:tcPr>
            <w:tcW w:w="1059" w:type="pct"/>
            <w:tcBorders>
              <w:top w:val="single" w:sz="4" w:space="0" w:color="auto"/>
              <w:left w:val="single" w:sz="4" w:space="0" w:color="auto"/>
              <w:bottom w:val="single" w:sz="4" w:space="0" w:color="auto"/>
              <w:right w:val="single" w:sz="4" w:space="0" w:color="auto"/>
            </w:tcBorders>
            <w:vAlign w:val="center"/>
            <w:hideMark/>
          </w:tcPr>
          <w:p w14:paraId="6B3C3E26" w14:textId="77777777" w:rsidR="0001524B" w:rsidRPr="0001524B" w:rsidRDefault="0001524B" w:rsidP="0001524B">
            <w:pPr>
              <w:widowControl/>
              <w:autoSpaceDE/>
              <w:autoSpaceDN/>
              <w:spacing w:before="60" w:after="60" w:line="210" w:lineRule="atLeast"/>
              <w:jc w:val="center"/>
              <w:rPr>
                <w:rFonts w:ascii="Times New Roman" w:eastAsia="Calibri" w:hAnsi="Times New Roman" w:cs="Times New Roman"/>
                <w:b/>
                <w:sz w:val="18"/>
                <w:szCs w:val="18"/>
                <w:lang w:eastAsia="fr-CH"/>
              </w:rPr>
            </w:pPr>
            <w:r w:rsidRPr="0001524B">
              <w:rPr>
                <w:rFonts w:ascii="Cambria" w:eastAsia="Calibri" w:hAnsi="Cambria" w:cs="Times New Roman"/>
                <w:b/>
                <w:sz w:val="20"/>
                <w:lang w:val="en-GB"/>
              </w:rPr>
              <w:t xml:space="preserve">Max </w:t>
            </w:r>
            <w:proofErr w:type="spellStart"/>
            <w:r w:rsidRPr="0001524B">
              <w:rPr>
                <w:rFonts w:ascii="Cambria" w:eastAsia="Calibri" w:hAnsi="Cambria" w:cs="Times New Roman"/>
                <w:b/>
                <w:sz w:val="20"/>
                <w:lang w:val="en-GB"/>
              </w:rPr>
              <w:t>aggregrated</w:t>
            </w:r>
            <w:proofErr w:type="spellEnd"/>
            <w:r w:rsidRPr="0001524B">
              <w:rPr>
                <w:rFonts w:ascii="Cambria" w:eastAsia="Calibri" w:hAnsi="Cambria" w:cs="Times New Roman"/>
                <w:b/>
                <w:sz w:val="20"/>
                <w:lang w:val="en-GB"/>
              </w:rPr>
              <w:t xml:space="preserve"> DB size </w:t>
            </w:r>
            <w:proofErr w:type="spellStart"/>
            <w:r w:rsidRPr="0001524B">
              <w:rPr>
                <w:rFonts w:ascii="Cambria" w:eastAsia="Calibri" w:hAnsi="Cambria" w:cs="Times New Roman"/>
                <w:b/>
                <w:sz w:val="20"/>
                <w:lang w:val="en-GB"/>
              </w:rPr>
              <w:t>MaxAggDB</w:t>
            </w:r>
            <w:proofErr w:type="spellEnd"/>
            <w:r w:rsidRPr="0001524B">
              <w:rPr>
                <w:rFonts w:ascii="Cambria" w:eastAsia="Calibri" w:hAnsi="Cambria" w:cs="Times New Roman"/>
                <w:b/>
                <w:sz w:val="20"/>
                <w:lang w:val="en-GB"/>
              </w:rPr>
              <w:t xml:space="preserve"> (1000 bits)</w:t>
            </w:r>
          </w:p>
        </w:tc>
        <w:tc>
          <w:tcPr>
            <w:tcW w:w="631" w:type="pct"/>
            <w:tcBorders>
              <w:top w:val="single" w:sz="4" w:space="0" w:color="auto"/>
              <w:left w:val="single" w:sz="4" w:space="0" w:color="auto"/>
              <w:bottom w:val="single" w:sz="4" w:space="0" w:color="auto"/>
              <w:right w:val="single" w:sz="4" w:space="0" w:color="auto"/>
            </w:tcBorders>
            <w:vAlign w:val="center"/>
            <w:hideMark/>
          </w:tcPr>
          <w:p w14:paraId="012932EB" w14:textId="77777777" w:rsidR="0001524B" w:rsidRPr="0001524B" w:rsidRDefault="0001524B" w:rsidP="0001524B">
            <w:pPr>
              <w:widowControl/>
              <w:autoSpaceDE/>
              <w:autoSpaceDN/>
              <w:spacing w:before="60" w:after="60" w:line="210" w:lineRule="atLeast"/>
              <w:jc w:val="center"/>
              <w:rPr>
                <w:rFonts w:ascii="Cambria" w:eastAsia="Calibri" w:hAnsi="Cambria" w:cs="Times New Roman"/>
                <w:b/>
                <w:sz w:val="20"/>
                <w:lang w:val="en-GB"/>
              </w:rPr>
            </w:pPr>
            <w:r w:rsidRPr="0001524B">
              <w:rPr>
                <w:rFonts w:ascii="Cambria" w:eastAsia="Calibri" w:hAnsi="Cambria" w:cs="Times New Roman"/>
                <w:b/>
                <w:sz w:val="20"/>
                <w:lang w:val="en-GB"/>
              </w:rPr>
              <w:t>Max number of decoder instances</w:t>
            </w:r>
          </w:p>
        </w:tc>
      </w:tr>
      <w:tr w:rsidR="00BC2BA1" w:rsidRPr="009E3CEC" w14:paraId="68CDACA2" w14:textId="77777777" w:rsidTr="00BC2BA1">
        <w:trPr>
          <w:jc w:val="center"/>
        </w:trPr>
        <w:tc>
          <w:tcPr>
            <w:tcW w:w="412" w:type="pct"/>
            <w:tcBorders>
              <w:top w:val="single" w:sz="4" w:space="0" w:color="auto"/>
              <w:left w:val="single" w:sz="4" w:space="0" w:color="auto"/>
              <w:bottom w:val="single" w:sz="4" w:space="0" w:color="auto"/>
              <w:right w:val="single" w:sz="4" w:space="0" w:color="auto"/>
            </w:tcBorders>
          </w:tcPr>
          <w:p w14:paraId="6BD984E9" w14:textId="2C3FE7D4" w:rsidR="00BC2BA1" w:rsidRPr="009E3CEC" w:rsidRDefault="00BC2BA1" w:rsidP="00BC2BA1">
            <w:pPr>
              <w:spacing w:before="60" w:after="60" w:line="210" w:lineRule="atLeast"/>
              <w:rPr>
                <w:rFonts w:eastAsia="Calibri" w:cs="Times New Roman"/>
                <w:sz w:val="18"/>
                <w:szCs w:val="18"/>
                <w:lang w:val="fr-CH" w:eastAsia="fr-CH"/>
              </w:rPr>
            </w:pPr>
            <w:ins w:id="83" w:author="Emmanouil Potetsianakis" w:date="2023-10-25T16:45:00Z">
              <w:r w:rsidRPr="009E3CEC">
                <w:rPr>
                  <w:rFonts w:ascii="Cambria" w:eastAsia="Calibri" w:hAnsi="Cambria" w:cs="Times New Roman"/>
                  <w:sz w:val="20"/>
                  <w:szCs w:val="18"/>
                  <w:lang w:val="en-GB" w:eastAsia="fr-CH"/>
                </w:rPr>
                <w:t>1.0</w:t>
              </w:r>
            </w:ins>
          </w:p>
        </w:tc>
        <w:tc>
          <w:tcPr>
            <w:tcW w:w="924" w:type="pct"/>
            <w:tcBorders>
              <w:top w:val="single" w:sz="4" w:space="0" w:color="auto"/>
              <w:left w:val="single" w:sz="4" w:space="0" w:color="auto"/>
              <w:bottom w:val="single" w:sz="4" w:space="0" w:color="auto"/>
              <w:right w:val="single" w:sz="4" w:space="0" w:color="auto"/>
            </w:tcBorders>
          </w:tcPr>
          <w:p w14:paraId="12CCC287" w14:textId="2AAD8835" w:rsidR="00BC2BA1" w:rsidRPr="009E3CEC" w:rsidRDefault="00BC2BA1" w:rsidP="00BC2BA1">
            <w:pPr>
              <w:spacing w:before="60" w:after="60" w:line="210" w:lineRule="atLeast"/>
              <w:jc w:val="right"/>
              <w:rPr>
                <w:rFonts w:eastAsia="Calibri" w:cs="Times New Roman"/>
                <w:sz w:val="18"/>
                <w:szCs w:val="18"/>
                <w:lang w:val="fr-CH" w:eastAsia="fr-CH"/>
              </w:rPr>
            </w:pPr>
            <w:ins w:id="84" w:author="Emmanouil Potetsianakis" w:date="2023-10-25T16:45:00Z">
              <w:r w:rsidRPr="009E3CEC">
                <w:rPr>
                  <w:rFonts w:ascii="Cambria" w:eastAsia="Calibri" w:hAnsi="Cambria" w:cs="Times New Roman"/>
                  <w:sz w:val="20"/>
                  <w:lang w:val="en-GB"/>
                </w:rPr>
                <w:t>2 073 600</w:t>
              </w:r>
            </w:ins>
          </w:p>
        </w:tc>
        <w:tc>
          <w:tcPr>
            <w:tcW w:w="987" w:type="pct"/>
            <w:tcBorders>
              <w:top w:val="single" w:sz="4" w:space="0" w:color="auto"/>
              <w:left w:val="single" w:sz="4" w:space="0" w:color="auto"/>
              <w:bottom w:val="single" w:sz="4" w:space="0" w:color="auto"/>
              <w:right w:val="single" w:sz="4" w:space="0" w:color="auto"/>
            </w:tcBorders>
          </w:tcPr>
          <w:p w14:paraId="544F6D77" w14:textId="5E4F2B13" w:rsidR="00BC2BA1" w:rsidRPr="009E3CEC" w:rsidRDefault="00BC2BA1" w:rsidP="00BC2BA1">
            <w:pPr>
              <w:spacing w:before="60" w:after="60" w:line="210" w:lineRule="atLeast"/>
              <w:jc w:val="right"/>
              <w:rPr>
                <w:rFonts w:ascii="Cambria" w:eastAsia="Calibri" w:hAnsi="Cambria" w:cs="Times New Roman"/>
                <w:sz w:val="20"/>
                <w:lang w:val="en-GB"/>
              </w:rPr>
            </w:pPr>
            <w:ins w:id="85" w:author="Emmanouil Potetsianakis" w:date="2023-10-25T16:45:00Z">
              <w:r w:rsidRPr="009E3CEC">
                <w:rPr>
                  <w:rFonts w:ascii="Cambria" w:eastAsia="Calibri" w:hAnsi="Cambria" w:cs="Times New Roman"/>
                  <w:sz w:val="20"/>
                  <w:lang w:val="en-GB"/>
                </w:rPr>
                <w:t>50 000</w:t>
              </w:r>
            </w:ins>
          </w:p>
        </w:tc>
        <w:tc>
          <w:tcPr>
            <w:tcW w:w="987" w:type="pct"/>
            <w:tcBorders>
              <w:top w:val="single" w:sz="4" w:space="0" w:color="auto"/>
              <w:left w:val="single" w:sz="4" w:space="0" w:color="auto"/>
              <w:bottom w:val="single" w:sz="4" w:space="0" w:color="auto"/>
              <w:right w:val="single" w:sz="4" w:space="0" w:color="auto"/>
            </w:tcBorders>
          </w:tcPr>
          <w:p w14:paraId="06273F75" w14:textId="1E345F3B" w:rsidR="00BC2BA1" w:rsidRPr="009E3CEC" w:rsidRDefault="00BC2BA1" w:rsidP="00BC2BA1">
            <w:pPr>
              <w:spacing w:before="60" w:after="60" w:line="210" w:lineRule="atLeast"/>
              <w:jc w:val="right"/>
              <w:rPr>
                <w:rFonts w:ascii="Cambria" w:eastAsia="Calibri" w:hAnsi="Cambria" w:cs="Times New Roman"/>
                <w:sz w:val="20"/>
                <w:lang w:val="en-GB"/>
              </w:rPr>
            </w:pPr>
            <w:ins w:id="86" w:author="Emmanouil Potetsianakis" w:date="2023-10-25T16:45:00Z">
              <w:r w:rsidRPr="009E3CEC">
                <w:rPr>
                  <w:rFonts w:ascii="Cambria" w:eastAsia="Calibri" w:hAnsi="Cambria" w:cs="Times New Roman"/>
                  <w:sz w:val="20"/>
                  <w:lang w:val="en-GB"/>
                </w:rPr>
                <w:t>133 693 440</w:t>
              </w:r>
            </w:ins>
          </w:p>
        </w:tc>
        <w:tc>
          <w:tcPr>
            <w:tcW w:w="1059" w:type="pct"/>
            <w:tcBorders>
              <w:top w:val="single" w:sz="4" w:space="0" w:color="auto"/>
              <w:left w:val="single" w:sz="4" w:space="0" w:color="auto"/>
              <w:bottom w:val="single" w:sz="4" w:space="0" w:color="auto"/>
              <w:right w:val="single" w:sz="4" w:space="0" w:color="auto"/>
            </w:tcBorders>
          </w:tcPr>
          <w:p w14:paraId="2ABA1B16" w14:textId="5A36206A" w:rsidR="00BC2BA1" w:rsidRPr="009E3CEC" w:rsidRDefault="00BC2BA1" w:rsidP="00BC2BA1">
            <w:pPr>
              <w:spacing w:before="60" w:after="60" w:line="210" w:lineRule="atLeast"/>
              <w:jc w:val="right"/>
              <w:rPr>
                <w:rFonts w:eastAsia="Calibri" w:cs="Times New Roman"/>
                <w:sz w:val="18"/>
                <w:szCs w:val="18"/>
                <w:lang w:val="fr-CH" w:eastAsia="fr-CH"/>
              </w:rPr>
            </w:pPr>
            <w:ins w:id="87" w:author="Emmanouil Potetsianakis" w:date="2023-10-25T16:45:00Z">
              <w:r w:rsidRPr="009E3CEC">
                <w:rPr>
                  <w:rFonts w:ascii="Cambria" w:eastAsia="Calibri" w:hAnsi="Cambria" w:cs="Times New Roman"/>
                  <w:sz w:val="20"/>
                  <w:lang w:val="en-GB"/>
                </w:rPr>
                <w:t>50 000</w:t>
              </w:r>
            </w:ins>
          </w:p>
        </w:tc>
        <w:tc>
          <w:tcPr>
            <w:tcW w:w="631" w:type="pct"/>
            <w:tcBorders>
              <w:top w:val="single" w:sz="4" w:space="0" w:color="auto"/>
              <w:left w:val="single" w:sz="4" w:space="0" w:color="auto"/>
              <w:bottom w:val="single" w:sz="4" w:space="0" w:color="auto"/>
              <w:right w:val="single" w:sz="4" w:space="0" w:color="auto"/>
            </w:tcBorders>
          </w:tcPr>
          <w:p w14:paraId="40ADDB95" w14:textId="6986755F" w:rsidR="00BC2BA1" w:rsidRPr="009E3CEC" w:rsidRDefault="00BC2BA1" w:rsidP="00BC2BA1">
            <w:pPr>
              <w:tabs>
                <w:tab w:val="center" w:pos="460"/>
                <w:tab w:val="right" w:pos="921"/>
              </w:tabs>
              <w:spacing w:before="60" w:after="60" w:line="210" w:lineRule="atLeast"/>
              <w:jc w:val="right"/>
              <w:rPr>
                <w:rFonts w:eastAsia="Calibri" w:cs="Times New Roman"/>
                <w:sz w:val="18"/>
                <w:szCs w:val="18"/>
                <w:lang w:val="fr-CH" w:eastAsia="fr-CH"/>
              </w:rPr>
            </w:pPr>
            <w:ins w:id="88" w:author="Emmanouil Potetsianakis" w:date="2023-10-25T16:45:00Z">
              <w:r w:rsidRPr="009E3CEC">
                <w:rPr>
                  <w:rFonts w:eastAsia="Calibri" w:cs="Times New Roman"/>
                  <w:sz w:val="18"/>
                  <w:szCs w:val="18"/>
                  <w:lang w:val="fr-CH" w:eastAsia="fr-CH"/>
                </w:rPr>
                <w:t>2</w:t>
              </w:r>
            </w:ins>
          </w:p>
        </w:tc>
      </w:tr>
      <w:tr w:rsidR="00BC2BA1" w:rsidRPr="009E3CEC" w14:paraId="3F6094EB" w14:textId="77777777" w:rsidTr="00A042FA">
        <w:trPr>
          <w:jc w:val="center"/>
        </w:trPr>
        <w:tc>
          <w:tcPr>
            <w:tcW w:w="412" w:type="pct"/>
            <w:tcBorders>
              <w:top w:val="single" w:sz="4" w:space="0" w:color="auto"/>
              <w:left w:val="single" w:sz="4" w:space="0" w:color="auto"/>
              <w:bottom w:val="single" w:sz="4" w:space="0" w:color="auto"/>
              <w:right w:val="single" w:sz="4" w:space="0" w:color="auto"/>
            </w:tcBorders>
            <w:hideMark/>
          </w:tcPr>
          <w:p w14:paraId="3564A3F6" w14:textId="77777777" w:rsidR="00BC2BA1" w:rsidRPr="009E3CEC" w:rsidRDefault="00BC2BA1" w:rsidP="00BC2BA1">
            <w:pPr>
              <w:spacing w:before="60" w:after="60" w:line="210" w:lineRule="atLeast"/>
              <w:rPr>
                <w:rFonts w:ascii="Cambria" w:eastAsia="Calibri" w:hAnsi="Cambria" w:cs="Times New Roman"/>
                <w:sz w:val="20"/>
                <w:szCs w:val="18"/>
                <w:lang w:val="en-GB" w:eastAsia="fr-CH"/>
              </w:rPr>
            </w:pPr>
            <w:r w:rsidRPr="009E3CEC">
              <w:rPr>
                <w:rFonts w:ascii="Cambria" w:eastAsia="Calibri" w:hAnsi="Cambria" w:cs="Times New Roman"/>
                <w:sz w:val="20"/>
                <w:szCs w:val="18"/>
                <w:lang w:val="en-GB" w:eastAsia="fr-CH"/>
              </w:rPr>
              <w:t>2.0</w:t>
            </w:r>
          </w:p>
        </w:tc>
        <w:tc>
          <w:tcPr>
            <w:tcW w:w="924" w:type="pct"/>
            <w:tcBorders>
              <w:top w:val="single" w:sz="4" w:space="0" w:color="auto"/>
              <w:left w:val="single" w:sz="4" w:space="0" w:color="auto"/>
              <w:bottom w:val="single" w:sz="4" w:space="0" w:color="auto"/>
              <w:right w:val="single" w:sz="4" w:space="0" w:color="auto"/>
            </w:tcBorders>
            <w:hideMark/>
          </w:tcPr>
          <w:p w14:paraId="70F2D76D"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8 294 400</w:t>
            </w:r>
          </w:p>
        </w:tc>
        <w:tc>
          <w:tcPr>
            <w:tcW w:w="987" w:type="pct"/>
            <w:tcBorders>
              <w:top w:val="single" w:sz="4" w:space="0" w:color="auto"/>
              <w:left w:val="single" w:sz="4" w:space="0" w:color="auto"/>
              <w:bottom w:val="single" w:sz="4" w:space="0" w:color="auto"/>
              <w:right w:val="single" w:sz="4" w:space="0" w:color="auto"/>
            </w:tcBorders>
            <w:hideMark/>
          </w:tcPr>
          <w:p w14:paraId="2F3F603E"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160 000</w:t>
            </w:r>
          </w:p>
        </w:tc>
        <w:tc>
          <w:tcPr>
            <w:tcW w:w="987" w:type="pct"/>
            <w:tcBorders>
              <w:top w:val="single" w:sz="4" w:space="0" w:color="auto"/>
              <w:left w:val="single" w:sz="4" w:space="0" w:color="auto"/>
              <w:bottom w:val="single" w:sz="4" w:space="0" w:color="auto"/>
              <w:right w:val="single" w:sz="4" w:space="0" w:color="auto"/>
            </w:tcBorders>
            <w:hideMark/>
          </w:tcPr>
          <w:p w14:paraId="2D5BF6E0"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534 773 760</w:t>
            </w:r>
          </w:p>
        </w:tc>
        <w:tc>
          <w:tcPr>
            <w:tcW w:w="1059" w:type="pct"/>
            <w:tcBorders>
              <w:top w:val="single" w:sz="4" w:space="0" w:color="auto"/>
              <w:left w:val="single" w:sz="4" w:space="0" w:color="auto"/>
              <w:bottom w:val="single" w:sz="4" w:space="0" w:color="auto"/>
              <w:right w:val="single" w:sz="4" w:space="0" w:color="auto"/>
            </w:tcBorders>
            <w:hideMark/>
          </w:tcPr>
          <w:p w14:paraId="3C1ACCBC"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160 000</w:t>
            </w:r>
          </w:p>
        </w:tc>
        <w:tc>
          <w:tcPr>
            <w:tcW w:w="631" w:type="pct"/>
            <w:tcBorders>
              <w:top w:val="single" w:sz="4" w:space="0" w:color="auto"/>
              <w:left w:val="single" w:sz="4" w:space="0" w:color="auto"/>
              <w:bottom w:val="single" w:sz="4" w:space="0" w:color="auto"/>
              <w:right w:val="single" w:sz="4" w:space="0" w:color="auto"/>
            </w:tcBorders>
            <w:hideMark/>
          </w:tcPr>
          <w:p w14:paraId="6B2D2E92" w14:textId="77777777" w:rsidR="00BC2BA1" w:rsidRPr="009E3CEC" w:rsidRDefault="00BC2BA1" w:rsidP="00BC2BA1">
            <w:pPr>
              <w:tabs>
                <w:tab w:val="center" w:pos="460"/>
                <w:tab w:val="right" w:pos="921"/>
              </w:tabs>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2</w:t>
            </w:r>
          </w:p>
        </w:tc>
      </w:tr>
      <w:tr w:rsidR="00BC2BA1" w:rsidRPr="009E3CEC" w14:paraId="5EE4759D" w14:textId="77777777" w:rsidTr="00A042FA">
        <w:trPr>
          <w:jc w:val="center"/>
        </w:trPr>
        <w:tc>
          <w:tcPr>
            <w:tcW w:w="412" w:type="pct"/>
            <w:tcBorders>
              <w:top w:val="single" w:sz="4" w:space="0" w:color="auto"/>
              <w:left w:val="single" w:sz="4" w:space="0" w:color="auto"/>
              <w:bottom w:val="single" w:sz="4" w:space="0" w:color="auto"/>
              <w:right w:val="single" w:sz="4" w:space="0" w:color="auto"/>
            </w:tcBorders>
          </w:tcPr>
          <w:p w14:paraId="773DDB34" w14:textId="610ED294" w:rsidR="00BC2BA1" w:rsidRPr="009E3CEC" w:rsidRDefault="00BC2BA1" w:rsidP="00BC2BA1">
            <w:pPr>
              <w:spacing w:before="60" w:after="60" w:line="210" w:lineRule="atLeast"/>
              <w:rPr>
                <w:rFonts w:ascii="Cambria" w:eastAsia="Calibri" w:hAnsi="Cambria" w:cs="Times New Roman"/>
                <w:sz w:val="20"/>
                <w:szCs w:val="18"/>
                <w:lang w:val="en-GB" w:eastAsia="fr-CH"/>
              </w:rPr>
            </w:pPr>
            <w:ins w:id="89" w:author="Emmanouil Potetsianakis" w:date="2023-10-25T16:45:00Z">
              <w:r w:rsidRPr="009E3CEC">
                <w:rPr>
                  <w:rFonts w:ascii="Cambria" w:eastAsia="Calibri" w:hAnsi="Cambria" w:cs="Times New Roman"/>
                  <w:sz w:val="20"/>
                  <w:szCs w:val="18"/>
                  <w:lang w:val="en-GB" w:eastAsia="fr-CH"/>
                </w:rPr>
                <w:t>2.</w:t>
              </w:r>
              <w:r>
                <w:rPr>
                  <w:rFonts w:ascii="Cambria" w:eastAsia="Calibri" w:hAnsi="Cambria" w:cs="Times New Roman"/>
                  <w:sz w:val="20"/>
                  <w:szCs w:val="18"/>
                  <w:lang w:val="en-GB" w:eastAsia="fr-CH"/>
                </w:rPr>
                <w:t>1</w:t>
              </w:r>
            </w:ins>
          </w:p>
        </w:tc>
        <w:tc>
          <w:tcPr>
            <w:tcW w:w="924" w:type="pct"/>
            <w:tcBorders>
              <w:top w:val="single" w:sz="4" w:space="0" w:color="auto"/>
              <w:left w:val="single" w:sz="4" w:space="0" w:color="auto"/>
              <w:bottom w:val="single" w:sz="4" w:space="0" w:color="auto"/>
              <w:right w:val="single" w:sz="4" w:space="0" w:color="auto"/>
            </w:tcBorders>
          </w:tcPr>
          <w:p w14:paraId="1B0F3FF2" w14:textId="10B168D6" w:rsidR="00BC2BA1" w:rsidRPr="009E3CEC" w:rsidRDefault="00BC2BA1" w:rsidP="00BC2BA1">
            <w:pPr>
              <w:spacing w:before="60" w:after="60" w:line="210" w:lineRule="atLeast"/>
              <w:jc w:val="right"/>
              <w:rPr>
                <w:rFonts w:ascii="Cambria" w:eastAsia="Calibri" w:hAnsi="Cambria" w:cs="Times New Roman"/>
                <w:sz w:val="20"/>
                <w:lang w:val="en-GB"/>
              </w:rPr>
            </w:pPr>
            <w:ins w:id="90" w:author="Emmanouil Potetsianakis" w:date="2023-10-25T16:45:00Z">
              <w:r w:rsidRPr="009E3CEC">
                <w:rPr>
                  <w:rFonts w:ascii="Cambria" w:eastAsia="Calibri" w:hAnsi="Cambria" w:cs="Times New Roman"/>
                  <w:sz w:val="20"/>
                  <w:lang w:val="en-GB"/>
                </w:rPr>
                <w:t>8 294 400</w:t>
              </w:r>
            </w:ins>
          </w:p>
        </w:tc>
        <w:tc>
          <w:tcPr>
            <w:tcW w:w="987" w:type="pct"/>
            <w:tcBorders>
              <w:top w:val="single" w:sz="4" w:space="0" w:color="auto"/>
              <w:left w:val="single" w:sz="4" w:space="0" w:color="auto"/>
              <w:bottom w:val="single" w:sz="4" w:space="0" w:color="auto"/>
              <w:right w:val="single" w:sz="4" w:space="0" w:color="auto"/>
            </w:tcBorders>
          </w:tcPr>
          <w:p w14:paraId="3314E9AD" w14:textId="010F90E5" w:rsidR="00BC2BA1" w:rsidRPr="009E3CEC" w:rsidRDefault="00BC2BA1" w:rsidP="00BC2BA1">
            <w:pPr>
              <w:spacing w:before="60" w:after="60" w:line="210" w:lineRule="atLeast"/>
              <w:jc w:val="right"/>
              <w:rPr>
                <w:rFonts w:ascii="Cambria" w:eastAsia="Calibri" w:hAnsi="Cambria" w:cs="Times New Roman"/>
                <w:sz w:val="20"/>
                <w:lang w:val="en-GB"/>
              </w:rPr>
            </w:pPr>
            <w:ins w:id="91" w:author="Emmanouil Potetsianakis" w:date="2023-10-25T16:45:00Z">
              <w:r w:rsidRPr="009E3CEC">
                <w:rPr>
                  <w:rFonts w:ascii="Cambria" w:eastAsia="Calibri" w:hAnsi="Cambria" w:cs="Times New Roman"/>
                  <w:sz w:val="20"/>
                  <w:lang w:val="en-GB"/>
                </w:rPr>
                <w:t>160 000</w:t>
              </w:r>
            </w:ins>
          </w:p>
        </w:tc>
        <w:tc>
          <w:tcPr>
            <w:tcW w:w="987" w:type="pct"/>
            <w:tcBorders>
              <w:top w:val="single" w:sz="4" w:space="0" w:color="auto"/>
              <w:left w:val="single" w:sz="4" w:space="0" w:color="auto"/>
              <w:bottom w:val="single" w:sz="4" w:space="0" w:color="auto"/>
              <w:right w:val="single" w:sz="4" w:space="0" w:color="auto"/>
            </w:tcBorders>
          </w:tcPr>
          <w:p w14:paraId="4455659E" w14:textId="4D3648AE" w:rsidR="00BC2BA1" w:rsidRPr="009E3CEC" w:rsidRDefault="00BC2BA1" w:rsidP="00BC2BA1">
            <w:pPr>
              <w:spacing w:before="60" w:after="60" w:line="210" w:lineRule="atLeast"/>
              <w:jc w:val="right"/>
              <w:rPr>
                <w:rFonts w:ascii="Cambria" w:eastAsia="Calibri" w:hAnsi="Cambria" w:cs="Times New Roman"/>
                <w:sz w:val="20"/>
                <w:lang w:val="en-GB"/>
              </w:rPr>
            </w:pPr>
            <w:ins w:id="92" w:author="Emmanouil Potetsianakis" w:date="2023-10-25T16:45:00Z">
              <w:r w:rsidRPr="009E3CEC">
                <w:rPr>
                  <w:rFonts w:ascii="Cambria" w:eastAsia="Calibri" w:hAnsi="Cambria" w:cs="Times New Roman"/>
                  <w:sz w:val="20"/>
                  <w:lang w:val="en-GB"/>
                </w:rPr>
                <w:t>534 773 760</w:t>
              </w:r>
            </w:ins>
          </w:p>
        </w:tc>
        <w:tc>
          <w:tcPr>
            <w:tcW w:w="1059" w:type="pct"/>
            <w:tcBorders>
              <w:top w:val="single" w:sz="4" w:space="0" w:color="auto"/>
              <w:left w:val="single" w:sz="4" w:space="0" w:color="auto"/>
              <w:bottom w:val="single" w:sz="4" w:space="0" w:color="auto"/>
              <w:right w:val="single" w:sz="4" w:space="0" w:color="auto"/>
            </w:tcBorders>
          </w:tcPr>
          <w:p w14:paraId="1B283B16" w14:textId="368F0A7D" w:rsidR="00BC2BA1" w:rsidRPr="009E3CEC" w:rsidRDefault="00BC2BA1" w:rsidP="00BC2BA1">
            <w:pPr>
              <w:spacing w:before="60" w:after="60" w:line="210" w:lineRule="atLeast"/>
              <w:jc w:val="right"/>
              <w:rPr>
                <w:rFonts w:ascii="Cambria" w:eastAsia="Calibri" w:hAnsi="Cambria" w:cs="Times New Roman"/>
                <w:sz w:val="20"/>
                <w:lang w:val="en-GB"/>
              </w:rPr>
            </w:pPr>
            <w:ins w:id="93" w:author="Emmanouil Potetsianakis" w:date="2023-10-25T16:45:00Z">
              <w:r w:rsidRPr="009E3CEC">
                <w:rPr>
                  <w:rFonts w:ascii="Cambria" w:eastAsia="Calibri" w:hAnsi="Cambria" w:cs="Times New Roman"/>
                  <w:sz w:val="20"/>
                  <w:lang w:val="en-GB"/>
                </w:rPr>
                <w:t>160 000</w:t>
              </w:r>
            </w:ins>
          </w:p>
        </w:tc>
        <w:tc>
          <w:tcPr>
            <w:tcW w:w="631" w:type="pct"/>
            <w:tcBorders>
              <w:top w:val="single" w:sz="4" w:space="0" w:color="auto"/>
              <w:left w:val="single" w:sz="4" w:space="0" w:color="auto"/>
              <w:bottom w:val="single" w:sz="4" w:space="0" w:color="auto"/>
              <w:right w:val="single" w:sz="4" w:space="0" w:color="auto"/>
            </w:tcBorders>
          </w:tcPr>
          <w:p w14:paraId="716F88EA" w14:textId="28922318" w:rsidR="00BC2BA1" w:rsidRPr="009E3CEC" w:rsidRDefault="00BC2BA1" w:rsidP="00BC2BA1">
            <w:pPr>
              <w:tabs>
                <w:tab w:val="center" w:pos="460"/>
                <w:tab w:val="right" w:pos="921"/>
              </w:tabs>
              <w:spacing w:before="60" w:after="60" w:line="210" w:lineRule="atLeast"/>
              <w:jc w:val="right"/>
              <w:rPr>
                <w:rFonts w:ascii="Cambria" w:eastAsia="Calibri" w:hAnsi="Cambria" w:cs="Times New Roman"/>
                <w:sz w:val="20"/>
                <w:lang w:val="en-GB"/>
              </w:rPr>
            </w:pPr>
            <w:ins w:id="94" w:author="Emmanouil Potetsianakis" w:date="2023-10-25T16:45:00Z">
              <w:r>
                <w:rPr>
                  <w:rFonts w:ascii="Cambria" w:eastAsia="Calibri" w:hAnsi="Cambria" w:cs="Times New Roman"/>
                  <w:sz w:val="20"/>
                  <w:lang w:val="en-GB"/>
                </w:rPr>
                <w:t>4</w:t>
              </w:r>
            </w:ins>
          </w:p>
        </w:tc>
      </w:tr>
      <w:tr w:rsidR="00BC2BA1" w:rsidRPr="009E3CEC" w14:paraId="37089F34" w14:textId="77777777" w:rsidTr="00A042FA">
        <w:trPr>
          <w:jc w:val="center"/>
        </w:trPr>
        <w:tc>
          <w:tcPr>
            <w:tcW w:w="412" w:type="pct"/>
            <w:tcBorders>
              <w:top w:val="single" w:sz="4" w:space="0" w:color="auto"/>
              <w:left w:val="single" w:sz="4" w:space="0" w:color="auto"/>
              <w:bottom w:val="single" w:sz="4" w:space="0" w:color="auto"/>
              <w:right w:val="single" w:sz="4" w:space="0" w:color="auto"/>
            </w:tcBorders>
            <w:hideMark/>
          </w:tcPr>
          <w:p w14:paraId="7D80E491" w14:textId="77777777" w:rsidR="00BC2BA1" w:rsidRPr="009E3CEC" w:rsidRDefault="00BC2BA1" w:rsidP="00BC2BA1">
            <w:pPr>
              <w:spacing w:before="60" w:after="60" w:line="210" w:lineRule="atLeast"/>
              <w:rPr>
                <w:rFonts w:ascii="Cambria" w:eastAsia="Calibri" w:hAnsi="Cambria" w:cs="Times New Roman"/>
                <w:sz w:val="20"/>
                <w:szCs w:val="18"/>
                <w:lang w:val="en-GB" w:eastAsia="fr-CH"/>
              </w:rPr>
            </w:pPr>
            <w:r w:rsidRPr="009E3CEC">
              <w:rPr>
                <w:rFonts w:ascii="Cambria" w:eastAsia="Calibri" w:hAnsi="Cambria" w:cs="Times New Roman"/>
                <w:sz w:val="20"/>
                <w:szCs w:val="18"/>
                <w:lang w:val="en-GB" w:eastAsia="fr-CH"/>
              </w:rPr>
              <w:t>3.0</w:t>
            </w:r>
          </w:p>
        </w:tc>
        <w:tc>
          <w:tcPr>
            <w:tcW w:w="924" w:type="pct"/>
            <w:tcBorders>
              <w:top w:val="single" w:sz="4" w:space="0" w:color="auto"/>
              <w:left w:val="single" w:sz="4" w:space="0" w:color="auto"/>
              <w:bottom w:val="single" w:sz="4" w:space="0" w:color="auto"/>
              <w:right w:val="single" w:sz="4" w:space="0" w:color="auto"/>
            </w:tcBorders>
            <w:hideMark/>
          </w:tcPr>
          <w:p w14:paraId="54CD9B64"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35 389 440</w:t>
            </w:r>
          </w:p>
        </w:tc>
        <w:tc>
          <w:tcPr>
            <w:tcW w:w="987" w:type="pct"/>
            <w:tcBorders>
              <w:top w:val="single" w:sz="4" w:space="0" w:color="auto"/>
              <w:left w:val="single" w:sz="4" w:space="0" w:color="auto"/>
              <w:bottom w:val="single" w:sz="4" w:space="0" w:color="auto"/>
              <w:right w:val="single" w:sz="4" w:space="0" w:color="auto"/>
            </w:tcBorders>
            <w:hideMark/>
          </w:tcPr>
          <w:p w14:paraId="6ECF29F6"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800 000</w:t>
            </w:r>
          </w:p>
        </w:tc>
        <w:tc>
          <w:tcPr>
            <w:tcW w:w="987" w:type="pct"/>
            <w:tcBorders>
              <w:top w:val="single" w:sz="4" w:space="0" w:color="auto"/>
              <w:left w:val="single" w:sz="4" w:space="0" w:color="auto"/>
              <w:bottom w:val="single" w:sz="4" w:space="0" w:color="auto"/>
              <w:right w:val="single" w:sz="4" w:space="0" w:color="auto"/>
            </w:tcBorders>
            <w:hideMark/>
          </w:tcPr>
          <w:p w14:paraId="1C89AC05"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4 278 190 080</w:t>
            </w:r>
          </w:p>
        </w:tc>
        <w:tc>
          <w:tcPr>
            <w:tcW w:w="1059" w:type="pct"/>
            <w:tcBorders>
              <w:top w:val="single" w:sz="4" w:space="0" w:color="auto"/>
              <w:left w:val="single" w:sz="4" w:space="0" w:color="auto"/>
              <w:bottom w:val="single" w:sz="4" w:space="0" w:color="auto"/>
              <w:right w:val="single" w:sz="4" w:space="0" w:color="auto"/>
            </w:tcBorders>
            <w:hideMark/>
          </w:tcPr>
          <w:p w14:paraId="6898F3C9" w14:textId="77777777" w:rsidR="00BC2BA1" w:rsidRPr="009E3CEC" w:rsidRDefault="00BC2BA1" w:rsidP="00BC2BA1">
            <w:pPr>
              <w:spacing w:before="60" w:after="60" w:line="210" w:lineRule="atLeast"/>
              <w:jc w:val="right"/>
              <w:rPr>
                <w:rFonts w:ascii="Cambria" w:eastAsia="Calibri" w:hAnsi="Cambria" w:cs="Times New Roman"/>
                <w:sz w:val="20"/>
                <w:lang w:val="en-GB"/>
              </w:rPr>
            </w:pPr>
            <w:r w:rsidRPr="009E3CEC">
              <w:rPr>
                <w:rFonts w:ascii="Cambria" w:eastAsia="Calibri" w:hAnsi="Cambria" w:cs="Times New Roman"/>
                <w:sz w:val="20"/>
                <w:lang w:val="en-GB"/>
              </w:rPr>
              <w:t>800 000</w:t>
            </w:r>
          </w:p>
        </w:tc>
        <w:tc>
          <w:tcPr>
            <w:tcW w:w="631" w:type="pct"/>
            <w:tcBorders>
              <w:top w:val="single" w:sz="4" w:space="0" w:color="auto"/>
              <w:left w:val="single" w:sz="4" w:space="0" w:color="auto"/>
              <w:bottom w:val="single" w:sz="4" w:space="0" w:color="auto"/>
              <w:right w:val="single" w:sz="4" w:space="0" w:color="auto"/>
            </w:tcBorders>
            <w:hideMark/>
          </w:tcPr>
          <w:p w14:paraId="4ECD5A28" w14:textId="77777777" w:rsidR="00BC2BA1" w:rsidRPr="009E3CEC" w:rsidRDefault="00BC2BA1" w:rsidP="00BC2BA1">
            <w:pPr>
              <w:tabs>
                <w:tab w:val="center" w:pos="460"/>
                <w:tab w:val="right" w:pos="921"/>
              </w:tabs>
              <w:spacing w:before="60" w:after="60" w:line="210" w:lineRule="atLeast"/>
              <w:rPr>
                <w:rFonts w:ascii="Cambria" w:eastAsia="Calibri" w:hAnsi="Cambria" w:cs="Times New Roman"/>
                <w:sz w:val="20"/>
                <w:lang w:val="en-GB"/>
              </w:rPr>
            </w:pPr>
            <w:r w:rsidRPr="009E3CEC">
              <w:rPr>
                <w:rFonts w:ascii="Cambria" w:eastAsia="Calibri" w:hAnsi="Cambria" w:cs="Times New Roman"/>
                <w:sz w:val="20"/>
                <w:lang w:val="en-GB"/>
              </w:rPr>
              <w:tab/>
            </w:r>
            <w:r w:rsidRPr="009E3CEC">
              <w:rPr>
                <w:rFonts w:ascii="Cambria" w:eastAsia="Calibri" w:hAnsi="Cambria" w:cs="Times New Roman"/>
                <w:sz w:val="20"/>
                <w:lang w:val="en-GB"/>
              </w:rPr>
              <w:tab/>
            </w:r>
            <w:r>
              <w:rPr>
                <w:rFonts w:ascii="Cambria" w:eastAsia="Calibri" w:hAnsi="Cambria" w:cs="Times New Roman"/>
                <w:sz w:val="20"/>
                <w:lang w:val="en-GB"/>
              </w:rPr>
              <w:t>2</w:t>
            </w:r>
          </w:p>
        </w:tc>
      </w:tr>
      <w:tr w:rsidR="00BC2BA1" w:rsidRPr="009E3CEC" w14:paraId="69DCA0D2" w14:textId="77777777" w:rsidTr="00BC2BA1">
        <w:trPr>
          <w:jc w:val="center"/>
        </w:trPr>
        <w:tc>
          <w:tcPr>
            <w:tcW w:w="412" w:type="pct"/>
            <w:tcBorders>
              <w:top w:val="single" w:sz="4" w:space="0" w:color="auto"/>
              <w:left w:val="single" w:sz="4" w:space="0" w:color="auto"/>
              <w:bottom w:val="single" w:sz="4" w:space="0" w:color="auto"/>
              <w:right w:val="single" w:sz="4" w:space="0" w:color="auto"/>
            </w:tcBorders>
          </w:tcPr>
          <w:p w14:paraId="60D04C3B" w14:textId="7E95CF0D" w:rsidR="00BC2BA1" w:rsidRPr="009E3CEC" w:rsidRDefault="00BC2BA1" w:rsidP="00BC2BA1">
            <w:pPr>
              <w:spacing w:before="60" w:after="60" w:line="210" w:lineRule="atLeast"/>
              <w:rPr>
                <w:rFonts w:ascii="Cambria" w:eastAsia="Calibri" w:hAnsi="Cambria" w:cs="Times New Roman"/>
                <w:sz w:val="20"/>
                <w:szCs w:val="18"/>
                <w:lang w:val="en-GB" w:eastAsia="fr-CH"/>
              </w:rPr>
            </w:pPr>
            <w:ins w:id="95" w:author="Emmanouil Potetsianakis" w:date="2023-10-25T16:45:00Z">
              <w:r w:rsidRPr="009E3CEC">
                <w:rPr>
                  <w:rFonts w:ascii="Cambria" w:eastAsia="Calibri" w:hAnsi="Cambria" w:cs="Times New Roman"/>
                  <w:sz w:val="20"/>
                  <w:szCs w:val="18"/>
                  <w:lang w:val="en-GB" w:eastAsia="fr-CH"/>
                </w:rPr>
                <w:t>3.</w:t>
              </w:r>
              <w:r>
                <w:rPr>
                  <w:rFonts w:ascii="Cambria" w:eastAsia="Calibri" w:hAnsi="Cambria" w:cs="Times New Roman"/>
                  <w:sz w:val="20"/>
                  <w:szCs w:val="18"/>
                  <w:lang w:val="en-GB" w:eastAsia="fr-CH"/>
                </w:rPr>
                <w:t>1</w:t>
              </w:r>
            </w:ins>
          </w:p>
        </w:tc>
        <w:tc>
          <w:tcPr>
            <w:tcW w:w="924" w:type="pct"/>
            <w:tcBorders>
              <w:top w:val="single" w:sz="4" w:space="0" w:color="auto"/>
              <w:left w:val="single" w:sz="4" w:space="0" w:color="auto"/>
              <w:bottom w:val="single" w:sz="4" w:space="0" w:color="auto"/>
              <w:right w:val="single" w:sz="4" w:space="0" w:color="auto"/>
            </w:tcBorders>
          </w:tcPr>
          <w:p w14:paraId="32095212" w14:textId="54351AAF" w:rsidR="00BC2BA1" w:rsidRPr="009E3CEC" w:rsidRDefault="00BC2BA1" w:rsidP="00BC2BA1">
            <w:pPr>
              <w:spacing w:before="60" w:after="60" w:line="210" w:lineRule="atLeast"/>
              <w:jc w:val="right"/>
              <w:rPr>
                <w:rFonts w:ascii="Cambria" w:eastAsia="Calibri" w:hAnsi="Cambria" w:cs="Times New Roman"/>
                <w:sz w:val="20"/>
                <w:lang w:val="en-GB"/>
              </w:rPr>
            </w:pPr>
            <w:ins w:id="96" w:author="Emmanouil Potetsianakis" w:date="2023-10-25T16:45:00Z">
              <w:r w:rsidRPr="009E3CEC">
                <w:rPr>
                  <w:rFonts w:ascii="Cambria" w:eastAsia="Calibri" w:hAnsi="Cambria" w:cs="Times New Roman"/>
                  <w:sz w:val="20"/>
                  <w:lang w:val="en-GB"/>
                </w:rPr>
                <w:t>35 389 440</w:t>
              </w:r>
            </w:ins>
          </w:p>
        </w:tc>
        <w:tc>
          <w:tcPr>
            <w:tcW w:w="987" w:type="pct"/>
            <w:tcBorders>
              <w:top w:val="single" w:sz="4" w:space="0" w:color="auto"/>
              <w:left w:val="single" w:sz="4" w:space="0" w:color="auto"/>
              <w:bottom w:val="single" w:sz="4" w:space="0" w:color="auto"/>
              <w:right w:val="single" w:sz="4" w:space="0" w:color="auto"/>
            </w:tcBorders>
          </w:tcPr>
          <w:p w14:paraId="2A9E3FD4" w14:textId="144D9A3F" w:rsidR="00BC2BA1" w:rsidRPr="009E3CEC" w:rsidRDefault="00BC2BA1" w:rsidP="00BC2BA1">
            <w:pPr>
              <w:spacing w:before="60" w:after="60" w:line="210" w:lineRule="atLeast"/>
              <w:jc w:val="right"/>
              <w:rPr>
                <w:rFonts w:ascii="Cambria" w:eastAsia="Calibri" w:hAnsi="Cambria" w:cs="Times New Roman"/>
                <w:sz w:val="20"/>
                <w:lang w:val="en-GB"/>
              </w:rPr>
            </w:pPr>
            <w:ins w:id="97" w:author="Emmanouil Potetsianakis" w:date="2023-10-25T16:45:00Z">
              <w:r w:rsidRPr="009E3CEC">
                <w:rPr>
                  <w:rFonts w:ascii="Cambria" w:eastAsia="Calibri" w:hAnsi="Cambria" w:cs="Times New Roman"/>
                  <w:sz w:val="20"/>
                  <w:lang w:val="en-GB"/>
                </w:rPr>
                <w:t>800 000</w:t>
              </w:r>
            </w:ins>
          </w:p>
        </w:tc>
        <w:tc>
          <w:tcPr>
            <w:tcW w:w="987" w:type="pct"/>
            <w:tcBorders>
              <w:top w:val="single" w:sz="4" w:space="0" w:color="auto"/>
              <w:left w:val="single" w:sz="4" w:space="0" w:color="auto"/>
              <w:bottom w:val="single" w:sz="4" w:space="0" w:color="auto"/>
              <w:right w:val="single" w:sz="4" w:space="0" w:color="auto"/>
            </w:tcBorders>
          </w:tcPr>
          <w:p w14:paraId="14035FD7" w14:textId="0023213B" w:rsidR="00BC2BA1" w:rsidRPr="009E3CEC" w:rsidRDefault="00BC2BA1" w:rsidP="00BC2BA1">
            <w:pPr>
              <w:spacing w:before="60" w:after="60" w:line="210" w:lineRule="atLeast"/>
              <w:jc w:val="right"/>
              <w:rPr>
                <w:rFonts w:ascii="Cambria" w:eastAsia="Calibri" w:hAnsi="Cambria" w:cs="Times New Roman"/>
                <w:sz w:val="20"/>
                <w:lang w:val="en-GB"/>
              </w:rPr>
            </w:pPr>
            <w:ins w:id="98" w:author="Emmanouil Potetsianakis" w:date="2023-10-25T16:45:00Z">
              <w:r w:rsidRPr="009E3CEC">
                <w:rPr>
                  <w:rFonts w:ascii="Cambria" w:eastAsia="Calibri" w:hAnsi="Cambria" w:cs="Times New Roman"/>
                  <w:sz w:val="20"/>
                  <w:lang w:val="en-GB"/>
                </w:rPr>
                <w:t>4 278 190 080</w:t>
              </w:r>
            </w:ins>
          </w:p>
        </w:tc>
        <w:tc>
          <w:tcPr>
            <w:tcW w:w="1059" w:type="pct"/>
            <w:tcBorders>
              <w:top w:val="single" w:sz="4" w:space="0" w:color="auto"/>
              <w:left w:val="single" w:sz="4" w:space="0" w:color="auto"/>
              <w:bottom w:val="single" w:sz="4" w:space="0" w:color="auto"/>
              <w:right w:val="single" w:sz="4" w:space="0" w:color="auto"/>
            </w:tcBorders>
          </w:tcPr>
          <w:p w14:paraId="60807AF1" w14:textId="5EBE8CB4" w:rsidR="00BC2BA1" w:rsidRPr="009E3CEC" w:rsidRDefault="00BC2BA1" w:rsidP="00BC2BA1">
            <w:pPr>
              <w:spacing w:before="60" w:after="60" w:line="210" w:lineRule="atLeast"/>
              <w:jc w:val="right"/>
              <w:rPr>
                <w:rFonts w:ascii="Cambria" w:eastAsia="Calibri" w:hAnsi="Cambria" w:cs="Times New Roman"/>
                <w:sz w:val="20"/>
                <w:lang w:val="en-GB"/>
              </w:rPr>
            </w:pPr>
            <w:ins w:id="99" w:author="Emmanouil Potetsianakis" w:date="2023-10-25T16:45:00Z">
              <w:r w:rsidRPr="009E3CEC">
                <w:rPr>
                  <w:rFonts w:ascii="Cambria" w:eastAsia="Calibri" w:hAnsi="Cambria" w:cs="Times New Roman"/>
                  <w:sz w:val="20"/>
                  <w:lang w:val="en-GB"/>
                </w:rPr>
                <w:t>800 000</w:t>
              </w:r>
            </w:ins>
          </w:p>
        </w:tc>
        <w:tc>
          <w:tcPr>
            <w:tcW w:w="631" w:type="pct"/>
            <w:tcBorders>
              <w:top w:val="single" w:sz="4" w:space="0" w:color="auto"/>
              <w:left w:val="single" w:sz="4" w:space="0" w:color="auto"/>
              <w:bottom w:val="single" w:sz="4" w:space="0" w:color="auto"/>
              <w:right w:val="single" w:sz="4" w:space="0" w:color="auto"/>
            </w:tcBorders>
          </w:tcPr>
          <w:p w14:paraId="3BF96676" w14:textId="4F28BF0A" w:rsidR="00BC2BA1" w:rsidRPr="009E3CEC" w:rsidRDefault="00BC2BA1" w:rsidP="00BC2BA1">
            <w:pPr>
              <w:tabs>
                <w:tab w:val="center" w:pos="460"/>
                <w:tab w:val="right" w:pos="921"/>
              </w:tabs>
              <w:spacing w:before="60" w:after="60" w:line="210" w:lineRule="atLeast"/>
              <w:rPr>
                <w:rFonts w:ascii="Cambria" w:eastAsia="Calibri" w:hAnsi="Cambria" w:cs="Times New Roman"/>
                <w:sz w:val="20"/>
                <w:lang w:val="en-GB"/>
              </w:rPr>
            </w:pPr>
            <w:ins w:id="100" w:author="Emmanouil Potetsianakis" w:date="2023-10-25T16:45:00Z">
              <w:r w:rsidRPr="009E3CEC">
                <w:rPr>
                  <w:rFonts w:ascii="Cambria" w:eastAsia="Calibri" w:hAnsi="Cambria" w:cs="Times New Roman"/>
                  <w:sz w:val="20"/>
                  <w:lang w:val="en-GB"/>
                </w:rPr>
                <w:tab/>
              </w:r>
              <w:r w:rsidRPr="009E3CEC">
                <w:rPr>
                  <w:rFonts w:ascii="Cambria" w:eastAsia="Calibri" w:hAnsi="Cambria" w:cs="Times New Roman"/>
                  <w:sz w:val="20"/>
                  <w:lang w:val="en-GB"/>
                </w:rPr>
                <w:tab/>
                <w:t>4</w:t>
              </w:r>
            </w:ins>
          </w:p>
        </w:tc>
      </w:tr>
      <w:tr w:rsidR="00BC2BA1" w:rsidRPr="009E3CEC" w14:paraId="0BA0A5E5" w14:textId="77777777" w:rsidTr="00A042FA">
        <w:trPr>
          <w:jc w:val="center"/>
        </w:trPr>
        <w:tc>
          <w:tcPr>
            <w:tcW w:w="412" w:type="pct"/>
            <w:tcBorders>
              <w:top w:val="single" w:sz="4" w:space="0" w:color="auto"/>
              <w:left w:val="single" w:sz="4" w:space="0" w:color="auto"/>
              <w:bottom w:val="single" w:sz="4" w:space="0" w:color="auto"/>
              <w:right w:val="single" w:sz="4" w:space="0" w:color="auto"/>
            </w:tcBorders>
          </w:tcPr>
          <w:p w14:paraId="50127DF7" w14:textId="6935CF34" w:rsidR="00BC2BA1" w:rsidRPr="009E3CEC" w:rsidRDefault="00BC2BA1" w:rsidP="00BC2BA1">
            <w:pPr>
              <w:spacing w:before="60" w:after="60" w:line="210" w:lineRule="atLeast"/>
              <w:rPr>
                <w:rFonts w:ascii="Cambria" w:eastAsia="Calibri" w:hAnsi="Cambria" w:cs="Times New Roman"/>
                <w:sz w:val="20"/>
                <w:szCs w:val="18"/>
                <w:lang w:val="en-GB" w:eastAsia="fr-CH"/>
              </w:rPr>
            </w:pPr>
            <w:ins w:id="101" w:author="Emmanouil Potetsianakis" w:date="2023-10-25T16:45:00Z">
              <w:r w:rsidRPr="009E3CEC">
                <w:rPr>
                  <w:rFonts w:ascii="Cambria" w:eastAsia="Calibri" w:hAnsi="Cambria" w:cs="Times New Roman"/>
                  <w:sz w:val="20"/>
                  <w:szCs w:val="18"/>
                  <w:lang w:val="en-GB" w:eastAsia="fr-CH"/>
                </w:rPr>
                <w:t>3.</w:t>
              </w:r>
              <w:r>
                <w:rPr>
                  <w:rFonts w:ascii="Cambria" w:eastAsia="Calibri" w:hAnsi="Cambria" w:cs="Times New Roman"/>
                  <w:sz w:val="20"/>
                  <w:szCs w:val="18"/>
                  <w:lang w:val="en-GB" w:eastAsia="fr-CH"/>
                </w:rPr>
                <w:t>2</w:t>
              </w:r>
            </w:ins>
          </w:p>
        </w:tc>
        <w:tc>
          <w:tcPr>
            <w:tcW w:w="924" w:type="pct"/>
            <w:tcBorders>
              <w:top w:val="single" w:sz="4" w:space="0" w:color="auto"/>
              <w:left w:val="single" w:sz="4" w:space="0" w:color="auto"/>
              <w:bottom w:val="single" w:sz="4" w:space="0" w:color="auto"/>
              <w:right w:val="single" w:sz="4" w:space="0" w:color="auto"/>
            </w:tcBorders>
          </w:tcPr>
          <w:p w14:paraId="70775939" w14:textId="505ADF4C" w:rsidR="00BC2BA1" w:rsidRPr="009E3CEC" w:rsidRDefault="00BC2BA1" w:rsidP="00BC2BA1">
            <w:pPr>
              <w:spacing w:before="60" w:after="60" w:line="210" w:lineRule="atLeast"/>
              <w:jc w:val="right"/>
              <w:rPr>
                <w:rFonts w:ascii="Cambria" w:eastAsia="Calibri" w:hAnsi="Cambria" w:cs="Times New Roman"/>
                <w:sz w:val="20"/>
                <w:lang w:val="en-GB"/>
              </w:rPr>
            </w:pPr>
            <w:ins w:id="102" w:author="Emmanouil Potetsianakis" w:date="2023-10-25T16:45:00Z">
              <w:r w:rsidRPr="009E3CEC">
                <w:rPr>
                  <w:rFonts w:ascii="Cambria" w:eastAsia="Calibri" w:hAnsi="Cambria" w:cs="Times New Roman"/>
                  <w:sz w:val="20"/>
                  <w:lang w:val="en-GB"/>
                </w:rPr>
                <w:t>35 389 440</w:t>
              </w:r>
            </w:ins>
          </w:p>
        </w:tc>
        <w:tc>
          <w:tcPr>
            <w:tcW w:w="987" w:type="pct"/>
            <w:tcBorders>
              <w:top w:val="single" w:sz="4" w:space="0" w:color="auto"/>
              <w:left w:val="single" w:sz="4" w:space="0" w:color="auto"/>
              <w:bottom w:val="single" w:sz="4" w:space="0" w:color="auto"/>
              <w:right w:val="single" w:sz="4" w:space="0" w:color="auto"/>
            </w:tcBorders>
          </w:tcPr>
          <w:p w14:paraId="2DA6E083" w14:textId="4935458B" w:rsidR="00BC2BA1" w:rsidRPr="009E3CEC" w:rsidRDefault="00BC2BA1" w:rsidP="00BC2BA1">
            <w:pPr>
              <w:spacing w:before="60" w:after="60" w:line="210" w:lineRule="atLeast"/>
              <w:jc w:val="right"/>
              <w:rPr>
                <w:rFonts w:ascii="Cambria" w:eastAsia="Calibri" w:hAnsi="Cambria" w:cs="Times New Roman"/>
                <w:sz w:val="20"/>
                <w:lang w:val="en-GB"/>
              </w:rPr>
            </w:pPr>
            <w:ins w:id="103" w:author="Emmanouil Potetsianakis" w:date="2023-10-25T16:45:00Z">
              <w:r w:rsidRPr="009E3CEC">
                <w:rPr>
                  <w:rFonts w:ascii="Cambria" w:eastAsia="Calibri" w:hAnsi="Cambria" w:cs="Times New Roman"/>
                  <w:sz w:val="20"/>
                  <w:lang w:val="en-GB"/>
                </w:rPr>
                <w:t>800 000</w:t>
              </w:r>
            </w:ins>
          </w:p>
        </w:tc>
        <w:tc>
          <w:tcPr>
            <w:tcW w:w="987" w:type="pct"/>
            <w:tcBorders>
              <w:top w:val="single" w:sz="4" w:space="0" w:color="auto"/>
              <w:left w:val="single" w:sz="4" w:space="0" w:color="auto"/>
              <w:bottom w:val="single" w:sz="4" w:space="0" w:color="auto"/>
              <w:right w:val="single" w:sz="4" w:space="0" w:color="auto"/>
            </w:tcBorders>
          </w:tcPr>
          <w:p w14:paraId="75FFBE5B" w14:textId="1BB9C4A8" w:rsidR="00BC2BA1" w:rsidRPr="009E3CEC" w:rsidRDefault="00BC2BA1" w:rsidP="00BC2BA1">
            <w:pPr>
              <w:spacing w:before="60" w:after="60" w:line="210" w:lineRule="atLeast"/>
              <w:jc w:val="right"/>
              <w:rPr>
                <w:rFonts w:ascii="Cambria" w:eastAsia="Calibri" w:hAnsi="Cambria" w:cs="Times New Roman"/>
                <w:sz w:val="20"/>
                <w:lang w:val="en-GB"/>
              </w:rPr>
            </w:pPr>
            <w:ins w:id="104" w:author="Emmanouil Potetsianakis" w:date="2023-10-25T16:45:00Z">
              <w:r w:rsidRPr="009E3CEC">
                <w:rPr>
                  <w:rFonts w:ascii="Cambria" w:eastAsia="Calibri" w:hAnsi="Cambria" w:cs="Times New Roman"/>
                  <w:sz w:val="20"/>
                  <w:lang w:val="en-GB"/>
                </w:rPr>
                <w:t>4 278 190 080</w:t>
              </w:r>
            </w:ins>
          </w:p>
        </w:tc>
        <w:tc>
          <w:tcPr>
            <w:tcW w:w="1059" w:type="pct"/>
            <w:tcBorders>
              <w:top w:val="single" w:sz="4" w:space="0" w:color="auto"/>
              <w:left w:val="single" w:sz="4" w:space="0" w:color="auto"/>
              <w:bottom w:val="single" w:sz="4" w:space="0" w:color="auto"/>
              <w:right w:val="single" w:sz="4" w:space="0" w:color="auto"/>
            </w:tcBorders>
          </w:tcPr>
          <w:p w14:paraId="6F368ECF" w14:textId="40BA2EBB" w:rsidR="00BC2BA1" w:rsidRPr="009E3CEC" w:rsidRDefault="00BC2BA1" w:rsidP="00BC2BA1">
            <w:pPr>
              <w:spacing w:before="60" w:after="60" w:line="210" w:lineRule="atLeast"/>
              <w:jc w:val="right"/>
              <w:rPr>
                <w:rFonts w:ascii="Cambria" w:eastAsia="Calibri" w:hAnsi="Cambria" w:cs="Times New Roman"/>
                <w:sz w:val="20"/>
                <w:lang w:val="en-GB"/>
              </w:rPr>
            </w:pPr>
            <w:ins w:id="105" w:author="Emmanouil Potetsianakis" w:date="2023-10-25T16:45:00Z">
              <w:r w:rsidRPr="009E3CEC">
                <w:rPr>
                  <w:rFonts w:ascii="Cambria" w:eastAsia="Calibri" w:hAnsi="Cambria" w:cs="Times New Roman"/>
                  <w:sz w:val="20"/>
                  <w:lang w:val="en-GB"/>
                </w:rPr>
                <w:t>800 000</w:t>
              </w:r>
            </w:ins>
          </w:p>
        </w:tc>
        <w:tc>
          <w:tcPr>
            <w:tcW w:w="631" w:type="pct"/>
            <w:tcBorders>
              <w:top w:val="single" w:sz="4" w:space="0" w:color="auto"/>
              <w:left w:val="single" w:sz="4" w:space="0" w:color="auto"/>
              <w:bottom w:val="single" w:sz="4" w:space="0" w:color="auto"/>
              <w:right w:val="single" w:sz="4" w:space="0" w:color="auto"/>
            </w:tcBorders>
          </w:tcPr>
          <w:p w14:paraId="1B118ED1" w14:textId="419FA3A2" w:rsidR="00BC2BA1" w:rsidRPr="009E3CEC" w:rsidRDefault="00BC2BA1" w:rsidP="00BC2BA1">
            <w:pPr>
              <w:tabs>
                <w:tab w:val="center" w:pos="460"/>
                <w:tab w:val="right" w:pos="921"/>
              </w:tabs>
              <w:spacing w:before="60" w:after="60" w:line="210" w:lineRule="atLeast"/>
              <w:rPr>
                <w:rFonts w:ascii="Cambria" w:eastAsia="Calibri" w:hAnsi="Cambria" w:cs="Times New Roman"/>
                <w:sz w:val="20"/>
                <w:lang w:val="en-GB"/>
              </w:rPr>
            </w:pPr>
            <w:ins w:id="106" w:author="Emmanouil Potetsianakis" w:date="2023-10-25T16:45:00Z">
              <w:r w:rsidRPr="009E3CEC">
                <w:rPr>
                  <w:rFonts w:ascii="Cambria" w:eastAsia="Calibri" w:hAnsi="Cambria" w:cs="Times New Roman"/>
                  <w:sz w:val="20"/>
                  <w:lang w:val="en-GB"/>
                </w:rPr>
                <w:tab/>
              </w:r>
              <w:r w:rsidRPr="009E3CEC">
                <w:rPr>
                  <w:rFonts w:ascii="Cambria" w:eastAsia="Calibri" w:hAnsi="Cambria" w:cs="Times New Roman"/>
                  <w:sz w:val="20"/>
                  <w:lang w:val="en-GB"/>
                </w:rPr>
                <w:tab/>
              </w:r>
              <w:r>
                <w:rPr>
                  <w:rFonts w:ascii="Cambria" w:eastAsia="Calibri" w:hAnsi="Cambria" w:cs="Times New Roman"/>
                  <w:sz w:val="20"/>
                  <w:lang w:val="en-GB"/>
                </w:rPr>
                <w:t>8</w:t>
              </w:r>
            </w:ins>
          </w:p>
        </w:tc>
      </w:tr>
    </w:tbl>
    <w:p w14:paraId="1FECF9F3"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p w14:paraId="613DB2D2"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r w:rsidRPr="0001524B">
        <w:rPr>
          <w:rFonts w:ascii="Times New Roman" w:eastAsia="MS Mincho" w:hAnsi="Times New Roman"/>
          <w:sz w:val="24"/>
          <w:szCs w:val="24"/>
          <w:lang w:val="en-GB" w:eastAsia="zh-CN"/>
        </w:rPr>
        <w:t>NOTE 1</w:t>
      </w:r>
      <w:r w:rsidRPr="0001524B">
        <w:rPr>
          <w:rFonts w:ascii="Times New Roman" w:eastAsia="MS Mincho" w:hAnsi="Times New Roman"/>
          <w:sz w:val="24"/>
          <w:szCs w:val="24"/>
          <w:lang w:val="en-GB" w:eastAsia="zh-CN"/>
        </w:rPr>
        <w:tab/>
        <w:t>The following HEVC levels were used to derive aggregated parameters:</w:t>
      </w:r>
    </w:p>
    <w:p w14:paraId="17021070" w14:textId="7246625F" w:rsidR="0001524B" w:rsidRPr="0001524B" w:rsidRDefault="0001524B" w:rsidP="0001524B">
      <w:pPr>
        <w:widowControl/>
        <w:numPr>
          <w:ilvl w:val="0"/>
          <w:numId w:val="25"/>
        </w:numPr>
        <w:autoSpaceDE/>
        <w:autoSpaceDN/>
        <w:ind w:left="2268"/>
        <w:contextualSpacing/>
        <w:jc w:val="both"/>
        <w:rPr>
          <w:rFonts w:ascii="Times New Roman" w:eastAsia="MS Mincho" w:hAnsi="Times New Roman"/>
          <w:sz w:val="24"/>
          <w:szCs w:val="24"/>
          <w:lang w:val="en-GB" w:eastAsia="zh-CN"/>
        </w:rPr>
      </w:pPr>
      <w:r w:rsidRPr="0001524B">
        <w:rPr>
          <w:rFonts w:ascii="Times New Roman" w:eastAsia="MS Mincho" w:hAnsi="Times New Roman"/>
          <w:sz w:val="24"/>
          <w:szCs w:val="24"/>
          <w:lang w:val="en-GB" w:eastAsia="zh-CN"/>
        </w:rPr>
        <w:t>Level 1: Level 4.1 (high tier)</w:t>
      </w:r>
      <w:r w:rsidR="00561674">
        <w:rPr>
          <w:rFonts w:ascii="Times New Roman" w:eastAsia="MS Mincho" w:hAnsi="Times New Roman"/>
          <w:sz w:val="24"/>
          <w:szCs w:val="24"/>
          <w:lang w:val="en-GB" w:eastAsia="zh-CN"/>
        </w:rPr>
        <w:t xml:space="preserve"> </w:t>
      </w:r>
      <w:ins w:id="107" w:author="Emmanouil Potetsianakis" w:date="2023-10-25T16:45:00Z">
        <w:r w:rsidR="00561674" w:rsidRPr="00561674">
          <w:rPr>
            <w:rFonts w:ascii="Times New Roman" w:eastAsia="MS Mincho" w:hAnsi="Times New Roman"/>
            <w:sz w:val="24"/>
            <w:szCs w:val="24"/>
            <w:lang w:val="en-GB" w:eastAsia="zh-CN"/>
          </w:rPr>
          <w:t>@ 1,920×1,080</w:t>
        </w:r>
      </w:ins>
    </w:p>
    <w:p w14:paraId="453D4C9D" w14:textId="2DF0EF33" w:rsidR="0001524B" w:rsidRPr="0001524B" w:rsidRDefault="0001524B" w:rsidP="0001524B">
      <w:pPr>
        <w:widowControl/>
        <w:numPr>
          <w:ilvl w:val="0"/>
          <w:numId w:val="25"/>
        </w:numPr>
        <w:autoSpaceDE/>
        <w:autoSpaceDN/>
        <w:ind w:left="2268"/>
        <w:contextualSpacing/>
        <w:jc w:val="both"/>
        <w:rPr>
          <w:rFonts w:ascii="Times New Roman" w:eastAsia="MS Mincho" w:hAnsi="Times New Roman"/>
          <w:sz w:val="24"/>
          <w:szCs w:val="24"/>
          <w:lang w:val="en-GB" w:eastAsia="zh-CN"/>
        </w:rPr>
      </w:pPr>
      <w:r w:rsidRPr="0001524B">
        <w:rPr>
          <w:rFonts w:ascii="Times New Roman" w:eastAsia="MS Mincho" w:hAnsi="Times New Roman"/>
          <w:sz w:val="24"/>
          <w:szCs w:val="24"/>
          <w:lang w:val="en-GB" w:eastAsia="zh-CN"/>
        </w:rPr>
        <w:t>Level 2: Level 5.1 (high tier)</w:t>
      </w:r>
      <w:ins w:id="108" w:author="Emmanouil Potetsianakis" w:date="2023-10-25T16:45:00Z">
        <w:r w:rsidR="00561674">
          <w:rPr>
            <w:rFonts w:ascii="Times New Roman" w:eastAsia="MS Mincho" w:hAnsi="Times New Roman"/>
            <w:sz w:val="24"/>
            <w:szCs w:val="24"/>
            <w:lang w:val="en-GB" w:eastAsia="zh-CN"/>
          </w:rPr>
          <w:t xml:space="preserve"> </w:t>
        </w:r>
      </w:ins>
      <w:ins w:id="109" w:author="Emmanouil Potetsianakis" w:date="2023-10-25T16:46:00Z">
        <w:r w:rsidR="00561674" w:rsidRPr="00561674">
          <w:rPr>
            <w:rFonts w:ascii="Times New Roman" w:eastAsia="MS Mincho" w:hAnsi="Times New Roman"/>
            <w:sz w:val="24"/>
            <w:szCs w:val="24"/>
            <w:lang w:val="en-GB" w:eastAsia="zh-CN"/>
          </w:rPr>
          <w:t>@ 3,840×2,160</w:t>
        </w:r>
      </w:ins>
    </w:p>
    <w:p w14:paraId="68CFF874" w14:textId="4716556D" w:rsidR="00161D00" w:rsidRDefault="0001524B" w:rsidP="00161D00">
      <w:pPr>
        <w:widowControl/>
        <w:numPr>
          <w:ilvl w:val="0"/>
          <w:numId w:val="25"/>
        </w:numPr>
        <w:autoSpaceDE/>
        <w:autoSpaceDN/>
        <w:ind w:left="2268"/>
        <w:contextualSpacing/>
        <w:jc w:val="both"/>
        <w:rPr>
          <w:rFonts w:ascii="Times New Roman" w:eastAsia="MS Mincho" w:hAnsi="Times New Roman"/>
          <w:sz w:val="24"/>
          <w:szCs w:val="24"/>
          <w:lang w:val="en-GB" w:eastAsia="zh-CN"/>
        </w:rPr>
      </w:pPr>
      <w:r w:rsidRPr="0001524B">
        <w:rPr>
          <w:rFonts w:ascii="Times New Roman" w:eastAsia="MS Mincho" w:hAnsi="Times New Roman"/>
          <w:sz w:val="24"/>
          <w:szCs w:val="24"/>
          <w:lang w:val="en-GB" w:eastAsia="zh-CN"/>
        </w:rPr>
        <w:t>Level 3: Level 6.2 (high tier)</w:t>
      </w:r>
      <w:ins w:id="110" w:author="Emmanouil Potetsianakis" w:date="2023-10-25T16:46:00Z">
        <w:r w:rsidR="00561674">
          <w:rPr>
            <w:rFonts w:ascii="Times New Roman" w:eastAsia="MS Mincho" w:hAnsi="Times New Roman"/>
            <w:sz w:val="24"/>
            <w:szCs w:val="24"/>
            <w:lang w:val="en-GB" w:eastAsia="zh-CN"/>
          </w:rPr>
          <w:t xml:space="preserve"> </w:t>
        </w:r>
        <w:r w:rsidR="00561674" w:rsidRPr="00561674">
          <w:rPr>
            <w:rFonts w:ascii="Times New Roman" w:eastAsia="MS Mincho" w:hAnsi="Times New Roman"/>
            <w:sz w:val="24"/>
            <w:szCs w:val="24"/>
            <w:lang w:val="en-GB" w:eastAsia="zh-CN"/>
          </w:rPr>
          <w:t>@ 8,192×4,320</w:t>
        </w:r>
      </w:ins>
    </w:p>
    <w:p w14:paraId="3ED81B27" w14:textId="3B45A62B" w:rsidR="00161D00" w:rsidRPr="00161D00" w:rsidRDefault="00161D00" w:rsidP="00161D00">
      <w:pPr>
        <w:widowControl/>
        <w:autoSpaceDE/>
        <w:autoSpaceDN/>
        <w:contextualSpacing/>
        <w:jc w:val="both"/>
        <w:rPr>
          <w:rFonts w:ascii="Times New Roman" w:eastAsia="MS Mincho" w:hAnsi="Times New Roman"/>
          <w:sz w:val="24"/>
          <w:szCs w:val="24"/>
          <w:lang w:val="en-GB" w:eastAsia="zh-CN"/>
        </w:rPr>
      </w:pPr>
      <w:ins w:id="111" w:author="Emmanouil Potetsianakis" w:date="2023-10-25T16:46:00Z">
        <w:r w:rsidRPr="00161D00">
          <w:rPr>
            <w:rFonts w:ascii="Times New Roman" w:eastAsia="MS Mincho" w:hAnsi="Times New Roman"/>
            <w:sz w:val="24"/>
            <w:szCs w:val="24"/>
            <w:lang w:val="en-GB" w:eastAsia="zh-CN"/>
          </w:rPr>
          <w:t>The Max aggregated luma picture size in HEVC is calculated to be dividable by 16, this is a constraint that is ignored as not relevant for the VDE levels.</w:t>
        </w:r>
      </w:ins>
    </w:p>
    <w:p w14:paraId="2F2CD732" w14:textId="77777777" w:rsidR="0001524B" w:rsidRPr="0001524B" w:rsidRDefault="0001524B" w:rsidP="0001524B">
      <w:pPr>
        <w:widowControl/>
        <w:autoSpaceDE/>
        <w:autoSpaceDN/>
        <w:jc w:val="both"/>
        <w:rPr>
          <w:rFonts w:ascii="Times New Roman" w:eastAsia="MS Mincho" w:hAnsi="Times New Roman"/>
          <w:sz w:val="24"/>
          <w:szCs w:val="24"/>
          <w:lang w:val="en-GB" w:eastAsia="zh-CN"/>
        </w:rPr>
      </w:pPr>
    </w:p>
    <w:p w14:paraId="664869A3" w14:textId="39771900" w:rsidR="0001524B" w:rsidRPr="0001524B" w:rsidRDefault="0001524B" w:rsidP="0001524B">
      <w:pPr>
        <w:widowControl/>
        <w:autoSpaceDE/>
        <w:autoSpaceDN/>
        <w:jc w:val="both"/>
        <w:rPr>
          <w:rFonts w:ascii="Times New Roman" w:eastAsia="MS Mincho" w:hAnsi="Times New Roman"/>
          <w:sz w:val="24"/>
          <w:szCs w:val="24"/>
          <w:lang w:val="en-GB" w:eastAsia="zh-CN"/>
        </w:rPr>
      </w:pPr>
      <w:r w:rsidRPr="0001524B">
        <w:rPr>
          <w:rFonts w:ascii="Times New Roman" w:eastAsia="MS Mincho" w:hAnsi="Times New Roman"/>
          <w:sz w:val="24"/>
          <w:szCs w:val="24"/>
          <w:lang w:val="en-GB" w:eastAsia="zh-CN"/>
        </w:rPr>
        <w:lastRenderedPageBreak/>
        <w:t>NOTE 2</w:t>
      </w:r>
      <w:r w:rsidRPr="0001524B">
        <w:rPr>
          <w:rFonts w:ascii="Times New Roman" w:eastAsia="MS Mincho" w:hAnsi="Times New Roman"/>
          <w:sz w:val="24"/>
          <w:szCs w:val="24"/>
          <w:lang w:val="en-GB" w:eastAsia="zh-CN"/>
        </w:rPr>
        <w:tab/>
        <w:t>The number of instance has been defined in such a way that each instance may operate at minimum at 30fps</w:t>
      </w:r>
      <w:ins w:id="112" w:author="Emmanouil Potetsianakis" w:date="2023-10-25T16:46:00Z">
        <w:r w:rsidR="008D1E92" w:rsidRPr="008D1E92">
          <w:rPr>
            <w:rFonts w:ascii="Times New Roman" w:eastAsia="MS Mincho" w:hAnsi="Times New Roman"/>
            <w:sz w:val="24"/>
            <w:szCs w:val="24"/>
            <w:lang w:val="en-GB" w:eastAsia="zh-CN"/>
          </w:rPr>
          <w:t xml:space="preserve"> - 1080p.</w:t>
        </w:r>
      </w:ins>
      <w:r w:rsidRPr="0001524B">
        <w:rPr>
          <w:rFonts w:ascii="Times New Roman" w:eastAsia="MS Mincho" w:hAnsi="Times New Roman"/>
          <w:sz w:val="24"/>
          <w:szCs w:val="24"/>
          <w:lang w:val="en-GB" w:eastAsia="zh-CN"/>
        </w:rPr>
        <w:t>.</w:t>
      </w:r>
    </w:p>
    <w:p w14:paraId="6FFB1EFA" w14:textId="2D2D3961" w:rsidR="004E6B75" w:rsidRDefault="004E6B75" w:rsidP="00545A0D">
      <w:pPr>
        <w:widowControl/>
        <w:autoSpaceDE/>
        <w:autoSpaceDN/>
        <w:spacing w:after="180"/>
        <w:rPr>
          <w:lang w:val="en-GB"/>
        </w:rPr>
      </w:pPr>
    </w:p>
    <w:p w14:paraId="3AFF0F03" w14:textId="65EFB895" w:rsidR="00347E6A" w:rsidRDefault="00347E6A" w:rsidP="00545A0D">
      <w:pPr>
        <w:widowControl/>
        <w:autoSpaceDE/>
        <w:autoSpaceDN/>
        <w:spacing w:after="180"/>
        <w:rPr>
          <w:lang w:val="en-GB"/>
        </w:rPr>
      </w:pPr>
    </w:p>
    <w:p w14:paraId="01626B76" w14:textId="77777777" w:rsidR="00347E6A" w:rsidRPr="003220A5" w:rsidRDefault="00347E6A" w:rsidP="00347E6A">
      <w:pPr>
        <w:rPr>
          <w:rFonts w:ascii="Times New Roman" w:hAnsi="Times New Roman" w:cs="Times New Roman"/>
          <w:sz w:val="24"/>
          <w:lang w:val="en-GB"/>
        </w:rPr>
      </w:pPr>
    </w:p>
    <w:p w14:paraId="37C13761" w14:textId="77777777" w:rsidR="00347E6A" w:rsidRPr="003220A5" w:rsidRDefault="00347E6A" w:rsidP="00347E6A">
      <w:pPr>
        <w:rPr>
          <w:rFonts w:ascii="Times New Roman" w:hAnsi="Times New Roman" w:cs="Times New Roman"/>
          <w:sz w:val="24"/>
          <w:lang w:val="en-GB"/>
        </w:rPr>
      </w:pPr>
    </w:p>
    <w:p w14:paraId="664EB2DA" w14:textId="77777777" w:rsidR="00347E6A" w:rsidRDefault="00347E6A" w:rsidP="00347E6A">
      <w:pPr>
        <w:pStyle w:val="Heading1"/>
        <w:numPr>
          <w:ilvl w:val="0"/>
          <w:numId w:val="9"/>
        </w:numPr>
        <w:rPr>
          <w:ins w:id="113" w:author="Emmanouil Potetsianakis" w:date="2023-10-25T16:33:00Z"/>
        </w:rPr>
      </w:pPr>
      <w:bookmarkStart w:id="114" w:name="_Toc149144896"/>
      <w:ins w:id="115" w:author="Emmanouil Potetsianakis" w:date="2023-10-25T16:33:00Z">
        <w:r>
          <w:t>Fixes For Inserting Function</w:t>
        </w:r>
        <w:bookmarkEnd w:id="114"/>
      </w:ins>
    </w:p>
    <w:p w14:paraId="77E1DAF8" w14:textId="19AEB2EF" w:rsidR="00347E6A" w:rsidRDefault="00347E6A" w:rsidP="00347E6A">
      <w:pPr>
        <w:pStyle w:val="Heading1"/>
      </w:pPr>
    </w:p>
    <w:p w14:paraId="15F7D54D" w14:textId="519EF03B" w:rsidR="00B2283F" w:rsidRDefault="00B2283F" w:rsidP="00862A33">
      <w:pPr>
        <w:widowControl/>
        <w:autoSpaceDE/>
        <w:autoSpaceDN/>
        <w:jc w:val="both"/>
        <w:rPr>
          <w:rFonts w:ascii="Times New Roman" w:eastAsia="MS Mincho" w:hAnsi="Times New Roman"/>
          <w:sz w:val="24"/>
          <w:szCs w:val="24"/>
          <w:lang w:val="en-GB" w:eastAsia="zh-CN"/>
        </w:rPr>
      </w:pPr>
      <w:r>
        <w:rPr>
          <w:rFonts w:ascii="Times New Roman" w:eastAsia="MS Mincho" w:hAnsi="Times New Roman"/>
          <w:sz w:val="24"/>
          <w:szCs w:val="24"/>
          <w:lang w:val="en-GB" w:eastAsia="zh-CN"/>
        </w:rPr>
        <w:t>[</w:t>
      </w:r>
      <w:r w:rsidRPr="00B2283F">
        <w:rPr>
          <w:rFonts w:ascii="Times New Roman" w:eastAsia="MS Mincho" w:hAnsi="Times New Roman"/>
          <w:sz w:val="24"/>
          <w:szCs w:val="24"/>
          <w:highlight w:val="yellow"/>
          <w:lang w:val="en-GB" w:eastAsia="zh-CN"/>
        </w:rPr>
        <w:t xml:space="preserve">Editor’s Note: This Section demonstrates a problem in the definitions and invites for further study. Two possible lines of actions are documented, but not a solution per </w:t>
      </w:r>
      <w:proofErr w:type="spellStart"/>
      <w:r w:rsidRPr="00B2283F">
        <w:rPr>
          <w:rFonts w:ascii="Times New Roman" w:eastAsia="MS Mincho" w:hAnsi="Times New Roman"/>
          <w:sz w:val="24"/>
          <w:szCs w:val="24"/>
          <w:highlight w:val="yellow"/>
          <w:lang w:val="en-GB" w:eastAsia="zh-CN"/>
        </w:rPr>
        <w:t>ce</w:t>
      </w:r>
      <w:proofErr w:type="spellEnd"/>
      <w:r w:rsidRPr="00B2283F">
        <w:rPr>
          <w:rFonts w:ascii="Times New Roman" w:eastAsia="MS Mincho" w:hAnsi="Times New Roman"/>
          <w:sz w:val="24"/>
          <w:szCs w:val="24"/>
          <w:highlight w:val="yellow"/>
          <w:lang w:val="en-GB" w:eastAsia="zh-CN"/>
        </w:rPr>
        <w:t>.</w:t>
      </w:r>
      <w:r>
        <w:rPr>
          <w:rFonts w:ascii="Times New Roman" w:eastAsia="MS Mincho" w:hAnsi="Times New Roman"/>
          <w:sz w:val="24"/>
          <w:szCs w:val="24"/>
          <w:lang w:val="en-GB" w:eastAsia="zh-CN"/>
        </w:rPr>
        <w:t>]</w:t>
      </w:r>
    </w:p>
    <w:p w14:paraId="320DA877" w14:textId="77777777" w:rsidR="00B2283F" w:rsidRDefault="00B2283F" w:rsidP="00862A33">
      <w:pPr>
        <w:widowControl/>
        <w:autoSpaceDE/>
        <w:autoSpaceDN/>
        <w:jc w:val="both"/>
        <w:rPr>
          <w:rFonts w:ascii="Times New Roman" w:eastAsia="MS Mincho" w:hAnsi="Times New Roman"/>
          <w:sz w:val="24"/>
          <w:szCs w:val="24"/>
          <w:lang w:val="en-GB" w:eastAsia="zh-CN"/>
        </w:rPr>
      </w:pPr>
    </w:p>
    <w:p w14:paraId="19F8E1E2" w14:textId="1FF85C40" w:rsidR="00862A33" w:rsidRPr="0001524B" w:rsidRDefault="002818BA" w:rsidP="00862A33">
      <w:pPr>
        <w:widowControl/>
        <w:autoSpaceDE/>
        <w:autoSpaceDN/>
        <w:jc w:val="both"/>
        <w:rPr>
          <w:ins w:id="116" w:author="Emmanouil Potetsianakis" w:date="2023-10-25T16:36:00Z"/>
          <w:rFonts w:ascii="Times New Roman" w:eastAsia="MS Mincho" w:hAnsi="Times New Roman"/>
          <w:sz w:val="24"/>
          <w:szCs w:val="24"/>
          <w:lang w:val="en-GB" w:eastAsia="zh-CN"/>
        </w:rPr>
      </w:pPr>
      <w:ins w:id="117" w:author="Emmanouil Potetsianakis" w:date="2023-10-25T16:37:00Z">
        <w:r>
          <w:rPr>
            <w:rFonts w:ascii="Times New Roman" w:eastAsia="MS Mincho" w:hAnsi="Times New Roman"/>
            <w:sz w:val="24"/>
            <w:szCs w:val="24"/>
            <w:lang w:val="en-GB" w:eastAsia="zh-CN"/>
          </w:rPr>
          <w:t xml:space="preserve">There is </w:t>
        </w:r>
        <w:r w:rsidRPr="002818BA">
          <w:rPr>
            <w:rFonts w:ascii="Times New Roman" w:eastAsia="MS Mincho" w:hAnsi="Times New Roman"/>
            <w:sz w:val="24"/>
            <w:szCs w:val="24"/>
            <w:lang w:val="en-GB" w:eastAsia="zh-CN"/>
          </w:rPr>
          <w:t>an inconsistency between the definition of the inserting function and the constraints on the media streams resulting of this inserting function.</w:t>
        </w:r>
      </w:ins>
    </w:p>
    <w:p w14:paraId="7BFE4834" w14:textId="77777777" w:rsidR="00862A33" w:rsidRPr="00DF4648" w:rsidRDefault="00862A33" w:rsidP="00862A33">
      <w:pPr>
        <w:pStyle w:val="ListParagraph"/>
        <w:keepNext/>
        <w:widowControl/>
        <w:numPr>
          <w:ilvl w:val="1"/>
          <w:numId w:val="30"/>
        </w:numPr>
        <w:autoSpaceDE/>
        <w:autoSpaceDN/>
        <w:spacing w:before="240" w:after="60"/>
        <w:jc w:val="both"/>
        <w:outlineLvl w:val="1"/>
        <w:rPr>
          <w:ins w:id="118" w:author="Emmanouil Potetsianakis" w:date="2023-10-25T16:36:00Z"/>
          <w:rFonts w:ascii="Cambria" w:eastAsia="MS Gothic" w:hAnsi="Cambria" w:cs="Times New Roman"/>
          <w:b/>
          <w:bCs/>
          <w:i/>
          <w:iCs/>
          <w:sz w:val="28"/>
          <w:szCs w:val="28"/>
          <w:lang w:val="en-GB" w:eastAsia="zh-CN"/>
        </w:rPr>
      </w:pPr>
      <w:ins w:id="119" w:author="Emmanouil Potetsianakis" w:date="2023-10-25T16:36:00Z">
        <w:r w:rsidRPr="00DF4648">
          <w:rPr>
            <w:rFonts w:ascii="Cambria" w:eastAsia="MS Gothic" w:hAnsi="Cambria" w:cs="Times New Roman"/>
            <w:b/>
            <w:bCs/>
            <w:i/>
            <w:iCs/>
            <w:sz w:val="28"/>
            <w:szCs w:val="28"/>
            <w:lang w:val="en-GB" w:eastAsia="zh-CN"/>
          </w:rPr>
          <w:t>Pro</w:t>
        </w:r>
        <w:r>
          <w:rPr>
            <w:rFonts w:ascii="Cambria" w:eastAsia="MS Gothic" w:hAnsi="Cambria" w:cs="Times New Roman"/>
            <w:b/>
            <w:bCs/>
            <w:i/>
            <w:iCs/>
            <w:sz w:val="28"/>
            <w:szCs w:val="28"/>
            <w:lang w:val="en-GB" w:eastAsia="zh-CN"/>
          </w:rPr>
          <w:t>blem</w:t>
        </w:r>
      </w:ins>
    </w:p>
    <w:p w14:paraId="6525006E" w14:textId="77777777" w:rsidR="00862A33" w:rsidRDefault="00862A33" w:rsidP="00862A33">
      <w:pPr>
        <w:pStyle w:val="Heading1"/>
        <w:rPr>
          <w:ins w:id="120" w:author="Emmanouil Potetsianakis" w:date="2023-10-25T16:36:00Z"/>
        </w:rPr>
      </w:pPr>
    </w:p>
    <w:p w14:paraId="578E5A72" w14:textId="77777777" w:rsidR="00862A33" w:rsidRPr="00DF4648" w:rsidRDefault="00862A33" w:rsidP="00862A33">
      <w:pPr>
        <w:widowControl/>
        <w:autoSpaceDE/>
        <w:autoSpaceDN/>
        <w:spacing w:after="180"/>
        <w:rPr>
          <w:ins w:id="121" w:author="Emmanouil Potetsianakis" w:date="2023-10-25T16:36:00Z"/>
          <w:rFonts w:ascii="Times New Roman" w:eastAsia="SimSun" w:hAnsi="Times New Roman" w:cs="Times New Roman"/>
          <w:b/>
          <w:bCs/>
          <w:sz w:val="24"/>
          <w:szCs w:val="24"/>
          <w:lang w:val="en-GB" w:eastAsia="zh-CN"/>
        </w:rPr>
      </w:pPr>
      <w:ins w:id="122" w:author="Emmanouil Potetsianakis" w:date="2023-10-25T16:36:00Z">
        <w:r w:rsidRPr="00DF4648">
          <w:rPr>
            <w:rFonts w:ascii="Times New Roman" w:eastAsia="SimSun" w:hAnsi="Times New Roman" w:cs="Times New Roman"/>
            <w:b/>
            <w:bCs/>
            <w:sz w:val="24"/>
            <w:szCs w:val="24"/>
            <w:lang w:val="en-GB" w:eastAsia="zh-CN"/>
          </w:rPr>
          <w:t>Problem</w:t>
        </w:r>
      </w:ins>
    </w:p>
    <w:p w14:paraId="0B30A321" w14:textId="77777777" w:rsidR="00862A33" w:rsidRPr="00DF4648" w:rsidRDefault="00862A33" w:rsidP="00862A33">
      <w:pPr>
        <w:widowControl/>
        <w:autoSpaceDE/>
        <w:autoSpaceDN/>
        <w:spacing w:after="180"/>
        <w:rPr>
          <w:ins w:id="123" w:author="Emmanouil Potetsianakis" w:date="2023-10-25T16:36:00Z"/>
          <w:rFonts w:ascii="Times New Roman" w:eastAsia="SimSun" w:hAnsi="Times New Roman" w:cs="Times New Roman"/>
          <w:bCs/>
          <w:sz w:val="24"/>
          <w:szCs w:val="24"/>
          <w:lang w:val="en-GB" w:eastAsia="zh-CN"/>
        </w:rPr>
      </w:pPr>
      <w:ins w:id="124" w:author="Emmanouil Potetsianakis" w:date="2023-10-25T16:36:00Z">
        <w:r w:rsidRPr="00DF4648">
          <w:rPr>
            <w:rFonts w:ascii="Times New Roman" w:eastAsia="SimSun" w:hAnsi="Times New Roman" w:cs="Times New Roman"/>
            <w:bCs/>
            <w:sz w:val="24"/>
            <w:szCs w:val="24"/>
            <w:lang w:val="en-GB" w:eastAsia="zh-CN"/>
          </w:rPr>
          <w:t>In clause 7.2.4, the inserting function is defined as the merging of two input media streams. The end of the process is further defined as “</w:t>
        </w:r>
        <w:r w:rsidRPr="00DF4648">
          <w:rPr>
            <w:rFonts w:ascii="Times New Roman" w:eastAsia="SimSun" w:hAnsi="Times New Roman" w:cs="Times New Roman"/>
            <w:bCs/>
            <w:sz w:val="24"/>
            <w:szCs w:val="24"/>
            <w:lang w:eastAsia="zh-CN"/>
          </w:rPr>
          <w:tab/>
          <w:t>The inserting operation stops as soon as one of the two input media streams ends.</w:t>
        </w:r>
        <w:r w:rsidRPr="00DF4648">
          <w:rPr>
            <w:rFonts w:ascii="Times New Roman" w:eastAsia="SimSun" w:hAnsi="Times New Roman" w:cs="Times New Roman"/>
            <w:bCs/>
            <w:sz w:val="24"/>
            <w:szCs w:val="24"/>
            <w:lang w:val="en-GB" w:eastAsia="zh-CN"/>
          </w:rPr>
          <w:t>”</w:t>
        </w:r>
      </w:ins>
    </w:p>
    <w:p w14:paraId="63EEE90D" w14:textId="77777777" w:rsidR="00862A33" w:rsidRPr="00DF4648" w:rsidRDefault="00862A33" w:rsidP="00862A33">
      <w:pPr>
        <w:widowControl/>
        <w:autoSpaceDE/>
        <w:autoSpaceDN/>
        <w:spacing w:after="180"/>
        <w:rPr>
          <w:ins w:id="125" w:author="Emmanouil Potetsianakis" w:date="2023-10-25T16:36:00Z"/>
          <w:rFonts w:ascii="Times New Roman" w:eastAsia="SimSun" w:hAnsi="Times New Roman" w:cs="Times New Roman"/>
          <w:bCs/>
          <w:sz w:val="24"/>
          <w:szCs w:val="24"/>
          <w:lang w:val="en-GB" w:eastAsia="zh-CN"/>
        </w:rPr>
      </w:pPr>
      <w:ins w:id="126" w:author="Emmanouil Potetsianakis" w:date="2023-10-25T16:36:00Z">
        <w:r w:rsidRPr="00DF4648">
          <w:rPr>
            <w:rFonts w:ascii="Times New Roman" w:eastAsia="SimSun" w:hAnsi="Times New Roman" w:cs="Times New Roman"/>
            <w:bCs/>
            <w:sz w:val="24"/>
            <w:szCs w:val="24"/>
            <w:lang w:val="en-GB" w:eastAsia="zh-CN"/>
          </w:rPr>
          <w:t>However, the media streams constraints for the inserting function are defined as follows:</w:t>
        </w:r>
      </w:ins>
    </w:p>
    <w:p w14:paraId="5F6F7D2D" w14:textId="77777777" w:rsidR="00862A33" w:rsidRPr="00DF4648" w:rsidRDefault="00862A33" w:rsidP="00862A33">
      <w:pPr>
        <w:widowControl/>
        <w:autoSpaceDE/>
        <w:autoSpaceDN/>
        <w:spacing w:after="180"/>
        <w:rPr>
          <w:ins w:id="127" w:author="Emmanouil Potetsianakis" w:date="2023-10-25T16:36:00Z"/>
          <w:rFonts w:ascii="Times New Roman" w:eastAsia="SimSun" w:hAnsi="Times New Roman" w:cs="Times New Roman"/>
          <w:bCs/>
          <w:i/>
          <w:iCs/>
          <w:sz w:val="24"/>
          <w:szCs w:val="24"/>
          <w:lang w:val="en-GB" w:eastAsia="zh-CN"/>
        </w:rPr>
      </w:pPr>
      <w:ins w:id="128" w:author="Emmanouil Potetsianakis" w:date="2023-10-25T16:36:00Z">
        <w:r w:rsidRPr="00DF4648">
          <w:rPr>
            <w:rFonts w:ascii="Times New Roman" w:eastAsia="SimSun" w:hAnsi="Times New Roman" w:cs="Times New Roman"/>
            <w:bCs/>
            <w:i/>
            <w:iCs/>
            <w:sz w:val="24"/>
            <w:szCs w:val="24"/>
            <w:lang w:val="en-GB" w:eastAsia="zh-CN"/>
          </w:rPr>
          <w:t>(In clause 7.4.2.2.2 Constraints for the inserting function)</w:t>
        </w:r>
      </w:ins>
    </w:p>
    <w:p w14:paraId="5321FEF0" w14:textId="77777777" w:rsidR="00862A33" w:rsidRPr="00DF4648" w:rsidRDefault="00862A33" w:rsidP="00862A33">
      <w:pPr>
        <w:widowControl/>
        <w:autoSpaceDE/>
        <w:autoSpaceDN/>
        <w:spacing w:after="180"/>
        <w:rPr>
          <w:ins w:id="129" w:author="Emmanouil Potetsianakis" w:date="2023-10-25T16:36:00Z"/>
          <w:rFonts w:ascii="Times New Roman" w:eastAsia="SimSun" w:hAnsi="Times New Roman" w:cs="Times New Roman"/>
          <w:bCs/>
          <w:sz w:val="24"/>
          <w:szCs w:val="24"/>
          <w:lang w:eastAsia="zh-CN"/>
        </w:rPr>
      </w:pPr>
      <w:ins w:id="130" w:author="Emmanouil Potetsianakis" w:date="2023-10-25T16:36:00Z">
        <w:r w:rsidRPr="00DF4648">
          <w:rPr>
            <w:rFonts w:ascii="Times New Roman" w:eastAsia="SimSun" w:hAnsi="Times New Roman" w:cs="Times New Roman"/>
            <w:bCs/>
            <w:sz w:val="24"/>
            <w:szCs w:val="24"/>
            <w:lang w:eastAsia="zh-CN"/>
          </w:rPr>
          <w:t>A VVC media stream generated as output of the inserting function shall comply to these rules in addition to the rules in 7.2.2:</w:t>
        </w:r>
      </w:ins>
    </w:p>
    <w:p w14:paraId="5A3E23FD" w14:textId="77777777" w:rsidR="00862A33" w:rsidRPr="00DF4648" w:rsidRDefault="00862A33" w:rsidP="00862A33">
      <w:pPr>
        <w:widowControl/>
        <w:numPr>
          <w:ilvl w:val="0"/>
          <w:numId w:val="28"/>
        </w:numPr>
        <w:autoSpaceDE/>
        <w:autoSpaceDN/>
        <w:spacing w:after="180"/>
        <w:rPr>
          <w:ins w:id="131" w:author="Emmanouil Potetsianakis" w:date="2023-10-25T16:36:00Z"/>
          <w:rFonts w:ascii="Times New Roman" w:eastAsia="SimSun" w:hAnsi="Times New Roman" w:cs="Times New Roman"/>
          <w:bCs/>
          <w:sz w:val="24"/>
          <w:szCs w:val="24"/>
          <w:lang w:eastAsia="zh-CN"/>
        </w:rPr>
      </w:pPr>
      <w:ins w:id="132" w:author="Emmanouil Potetsianakis" w:date="2023-10-25T16:36:00Z">
        <w:r w:rsidRPr="00DF4648">
          <w:rPr>
            <w:rFonts w:ascii="Times New Roman" w:eastAsia="SimSun" w:hAnsi="Times New Roman" w:cs="Times New Roman"/>
            <w:bCs/>
            <w:sz w:val="24"/>
            <w:szCs w:val="24"/>
            <w:lang w:eastAsia="zh-CN"/>
          </w:rPr>
          <w:t xml:space="preserve">The number of VCL NAL units in the output media stream is </w:t>
        </w:r>
        <w:r w:rsidRPr="00DF4648">
          <w:rPr>
            <w:rFonts w:ascii="Times New Roman" w:eastAsia="SimSun" w:hAnsi="Times New Roman" w:cs="Times New Roman"/>
            <w:bCs/>
            <w:sz w:val="24"/>
            <w:szCs w:val="24"/>
            <w:highlight w:val="yellow"/>
            <w:lang w:eastAsia="zh-CN"/>
          </w:rPr>
          <w:t>equal to the sum</w:t>
        </w:r>
        <w:r w:rsidRPr="00DF4648">
          <w:rPr>
            <w:rFonts w:ascii="Times New Roman" w:eastAsia="SimSun" w:hAnsi="Times New Roman" w:cs="Times New Roman"/>
            <w:bCs/>
            <w:sz w:val="24"/>
            <w:szCs w:val="24"/>
            <w:lang w:eastAsia="zh-CN"/>
          </w:rPr>
          <w:t xml:space="preserve"> of the number of VCL NAL units in both input media streams.</w:t>
        </w:r>
      </w:ins>
    </w:p>
    <w:p w14:paraId="1CF782D8" w14:textId="77777777" w:rsidR="00862A33" w:rsidRPr="00DF4648" w:rsidRDefault="00862A33" w:rsidP="00862A33">
      <w:pPr>
        <w:widowControl/>
        <w:numPr>
          <w:ilvl w:val="0"/>
          <w:numId w:val="27"/>
        </w:numPr>
        <w:autoSpaceDE/>
        <w:autoSpaceDN/>
        <w:spacing w:after="180"/>
        <w:rPr>
          <w:ins w:id="133" w:author="Emmanouil Potetsianakis" w:date="2023-10-25T16:36:00Z"/>
          <w:rFonts w:ascii="Times New Roman" w:eastAsia="SimSun" w:hAnsi="Times New Roman" w:cs="Times New Roman"/>
          <w:bCs/>
          <w:sz w:val="24"/>
          <w:szCs w:val="24"/>
          <w:lang w:eastAsia="zh-CN"/>
        </w:rPr>
      </w:pPr>
      <w:ins w:id="134" w:author="Emmanouil Potetsianakis" w:date="2023-10-25T16:36:00Z">
        <w:r w:rsidRPr="00DF4648">
          <w:rPr>
            <w:rFonts w:ascii="Times New Roman" w:eastAsia="SimSun" w:hAnsi="Times New Roman" w:cs="Times New Roman"/>
            <w:bCs/>
            <w:sz w:val="24"/>
            <w:szCs w:val="24"/>
            <w:lang w:eastAsia="zh-CN"/>
          </w:rPr>
          <w:t>For each VCL NAL unit in the output media stream, there shall exist a VCL NAL unit in of one of the two input media streams that is bit exact identical.</w:t>
        </w:r>
      </w:ins>
    </w:p>
    <w:p w14:paraId="5E635B74" w14:textId="77777777" w:rsidR="00862A33" w:rsidRPr="00DF4648" w:rsidRDefault="00862A33" w:rsidP="00862A33">
      <w:pPr>
        <w:widowControl/>
        <w:autoSpaceDE/>
        <w:autoSpaceDN/>
        <w:spacing w:after="180"/>
        <w:rPr>
          <w:ins w:id="135" w:author="Emmanouil Potetsianakis" w:date="2023-10-25T16:36:00Z"/>
          <w:rFonts w:ascii="Times New Roman" w:eastAsia="SimSun" w:hAnsi="Times New Roman" w:cs="Times New Roman"/>
          <w:bCs/>
          <w:sz w:val="24"/>
          <w:szCs w:val="24"/>
          <w:lang w:val="en-GB" w:eastAsia="zh-CN"/>
        </w:rPr>
      </w:pPr>
      <w:ins w:id="136" w:author="Emmanouil Potetsianakis" w:date="2023-10-25T16:36:00Z">
        <w:r w:rsidRPr="00DF4648">
          <w:rPr>
            <w:rFonts w:ascii="Times New Roman" w:eastAsia="SimSun" w:hAnsi="Times New Roman" w:cs="Times New Roman"/>
            <w:bCs/>
            <w:sz w:val="24"/>
            <w:szCs w:val="24"/>
            <w:lang w:val="en-GB" w:eastAsia="zh-CN"/>
          </w:rPr>
          <w:t>The same goes for other codec bindings.</w:t>
        </w:r>
      </w:ins>
    </w:p>
    <w:p w14:paraId="24B859D1" w14:textId="77777777" w:rsidR="00862A33" w:rsidRPr="0001524B" w:rsidRDefault="00862A33" w:rsidP="00862A33">
      <w:pPr>
        <w:widowControl/>
        <w:autoSpaceDE/>
        <w:autoSpaceDN/>
        <w:jc w:val="both"/>
        <w:rPr>
          <w:ins w:id="137" w:author="Emmanouil Potetsianakis" w:date="2023-10-25T16:36:00Z"/>
          <w:rFonts w:ascii="Times New Roman" w:eastAsia="MS Mincho" w:hAnsi="Times New Roman"/>
          <w:sz w:val="24"/>
          <w:szCs w:val="24"/>
          <w:lang w:val="en-GB" w:eastAsia="zh-CN"/>
        </w:rPr>
      </w:pPr>
    </w:p>
    <w:p w14:paraId="4F5A7740" w14:textId="77777777" w:rsidR="00862A33" w:rsidRPr="00DF4648" w:rsidRDefault="00862A33" w:rsidP="00862A33">
      <w:pPr>
        <w:pStyle w:val="ListParagraph"/>
        <w:keepNext/>
        <w:widowControl/>
        <w:numPr>
          <w:ilvl w:val="1"/>
          <w:numId w:val="30"/>
        </w:numPr>
        <w:autoSpaceDE/>
        <w:autoSpaceDN/>
        <w:spacing w:before="240" w:after="60"/>
        <w:jc w:val="both"/>
        <w:outlineLvl w:val="1"/>
        <w:rPr>
          <w:ins w:id="138" w:author="Emmanouil Potetsianakis" w:date="2023-10-25T16:36:00Z"/>
          <w:rFonts w:ascii="Cambria" w:eastAsia="MS Gothic" w:hAnsi="Cambria" w:cs="Times New Roman"/>
          <w:b/>
          <w:bCs/>
          <w:i/>
          <w:iCs/>
          <w:sz w:val="28"/>
          <w:szCs w:val="28"/>
          <w:lang w:val="en-GB" w:eastAsia="zh-CN"/>
        </w:rPr>
      </w:pPr>
      <w:ins w:id="139" w:author="Emmanouil Potetsianakis" w:date="2023-10-25T16:36:00Z">
        <w:r w:rsidRPr="00DF4648">
          <w:rPr>
            <w:rFonts w:ascii="Cambria" w:eastAsia="MS Gothic" w:hAnsi="Cambria" w:cs="Times New Roman"/>
            <w:b/>
            <w:bCs/>
            <w:i/>
            <w:iCs/>
            <w:sz w:val="28"/>
            <w:szCs w:val="28"/>
            <w:lang w:val="en-GB" w:eastAsia="zh-CN"/>
          </w:rPr>
          <w:t>Pro</w:t>
        </w:r>
        <w:r>
          <w:rPr>
            <w:rFonts w:ascii="Cambria" w:eastAsia="MS Gothic" w:hAnsi="Cambria" w:cs="Times New Roman"/>
            <w:b/>
            <w:bCs/>
            <w:i/>
            <w:iCs/>
            <w:sz w:val="28"/>
            <w:szCs w:val="28"/>
            <w:lang w:val="en-GB" w:eastAsia="zh-CN"/>
          </w:rPr>
          <w:t>posal</w:t>
        </w:r>
      </w:ins>
    </w:p>
    <w:p w14:paraId="5C9DA14C" w14:textId="77777777" w:rsidR="00862A33" w:rsidRPr="00DF4648" w:rsidRDefault="00862A33" w:rsidP="00862A33">
      <w:pPr>
        <w:widowControl/>
        <w:autoSpaceDE/>
        <w:autoSpaceDN/>
        <w:spacing w:after="180"/>
        <w:rPr>
          <w:ins w:id="140" w:author="Emmanouil Potetsianakis" w:date="2023-10-25T16:36:00Z"/>
          <w:rFonts w:ascii="Times New Roman" w:eastAsia="SimSun" w:hAnsi="Times New Roman" w:cs="Times New Roman"/>
          <w:bCs/>
          <w:sz w:val="24"/>
          <w:szCs w:val="24"/>
          <w:lang w:val="en-GB" w:eastAsia="zh-CN"/>
        </w:rPr>
      </w:pPr>
      <w:ins w:id="141" w:author="Emmanouil Potetsianakis" w:date="2023-10-25T16:36:00Z">
        <w:r w:rsidRPr="00DF4648">
          <w:rPr>
            <w:rFonts w:ascii="Times New Roman" w:eastAsia="SimSun" w:hAnsi="Times New Roman" w:cs="Times New Roman"/>
            <w:bCs/>
            <w:sz w:val="24"/>
            <w:szCs w:val="24"/>
            <w:lang w:val="en-GB" w:eastAsia="zh-CN"/>
          </w:rPr>
          <w:t>To solve the inconsistency, there exist thus two options:</w:t>
        </w:r>
      </w:ins>
    </w:p>
    <w:p w14:paraId="2641D2A7" w14:textId="77777777" w:rsidR="00862A33" w:rsidRPr="00DF4648" w:rsidRDefault="00862A33" w:rsidP="00862A33">
      <w:pPr>
        <w:widowControl/>
        <w:numPr>
          <w:ilvl w:val="0"/>
          <w:numId w:val="29"/>
        </w:numPr>
        <w:autoSpaceDE/>
        <w:autoSpaceDN/>
        <w:spacing w:after="180"/>
        <w:rPr>
          <w:ins w:id="142" w:author="Emmanouil Potetsianakis" w:date="2023-10-25T16:36:00Z"/>
          <w:rFonts w:ascii="Times New Roman" w:eastAsia="SimSun" w:hAnsi="Times New Roman" w:cs="Times New Roman"/>
          <w:bCs/>
          <w:sz w:val="24"/>
          <w:szCs w:val="24"/>
          <w:lang w:val="en-GB" w:eastAsia="zh-CN"/>
        </w:rPr>
      </w:pPr>
      <w:ins w:id="143" w:author="Emmanouil Potetsianakis" w:date="2023-10-25T16:36:00Z">
        <w:r w:rsidRPr="00DF4648">
          <w:rPr>
            <w:rFonts w:ascii="Times New Roman" w:eastAsia="SimSun" w:hAnsi="Times New Roman" w:cs="Times New Roman"/>
            <w:bCs/>
            <w:sz w:val="24"/>
            <w:szCs w:val="24"/>
            <w:lang w:val="en-GB" w:eastAsia="zh-CN"/>
          </w:rPr>
          <w:t>Option 1: The inserting function ends with the longest input media stream</w:t>
        </w:r>
      </w:ins>
    </w:p>
    <w:p w14:paraId="38892BCF" w14:textId="30E4CB1F" w:rsidR="00347E6A" w:rsidRPr="008631D4" w:rsidRDefault="00862A33" w:rsidP="008631D4">
      <w:pPr>
        <w:widowControl/>
        <w:numPr>
          <w:ilvl w:val="0"/>
          <w:numId w:val="29"/>
        </w:numPr>
        <w:autoSpaceDE/>
        <w:autoSpaceDN/>
        <w:spacing w:after="180"/>
        <w:rPr>
          <w:rFonts w:ascii="Times New Roman" w:eastAsia="SimSun" w:hAnsi="Times New Roman" w:cs="Times New Roman"/>
          <w:bCs/>
          <w:sz w:val="24"/>
          <w:szCs w:val="24"/>
          <w:lang w:val="en-GB" w:eastAsia="zh-CN"/>
        </w:rPr>
      </w:pPr>
      <w:ins w:id="144" w:author="Emmanouil Potetsianakis" w:date="2023-10-25T16:36:00Z">
        <w:r w:rsidRPr="00DF4648">
          <w:rPr>
            <w:rFonts w:ascii="Times New Roman" w:eastAsia="SimSun" w:hAnsi="Times New Roman" w:cs="Times New Roman"/>
            <w:bCs/>
            <w:sz w:val="24"/>
            <w:szCs w:val="24"/>
            <w:lang w:val="en-GB" w:eastAsia="zh-CN"/>
          </w:rPr>
          <w:t>Option 2: The output media streams length constraint align on the shortest input media stream</w:t>
        </w:r>
      </w:ins>
    </w:p>
    <w:sectPr w:rsidR="00347E6A" w:rsidRPr="008631D4" w:rsidSect="00BC1590">
      <w:headerReference w:type="default" r:id="rId20"/>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817C3" w14:textId="77777777" w:rsidR="00DB2AE1" w:rsidRDefault="00DB2AE1" w:rsidP="009E784A">
      <w:r>
        <w:separator/>
      </w:r>
    </w:p>
  </w:endnote>
  <w:endnote w:type="continuationSeparator" w:id="0">
    <w:p w14:paraId="2EE93433" w14:textId="77777777" w:rsidR="00DB2AE1" w:rsidRDefault="00DB2AE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AE7F54" w:rsidRPr="00E0681D" w:rsidRDefault="00AE7F54"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004A4" w14:textId="77777777" w:rsidR="00DB2AE1" w:rsidRDefault="00DB2AE1" w:rsidP="009E784A">
      <w:r>
        <w:separator/>
      </w:r>
    </w:p>
  </w:footnote>
  <w:footnote w:type="continuationSeparator" w:id="0">
    <w:p w14:paraId="4B32EC70" w14:textId="77777777" w:rsidR="00DB2AE1" w:rsidRDefault="00DB2AE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AE7F54" w:rsidRPr="00E0681D" w:rsidRDefault="00AE7F54"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31B1"/>
    <w:multiLevelType w:val="multilevel"/>
    <w:tmpl w:val="5396169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0F26C48"/>
    <w:multiLevelType w:val="multilevel"/>
    <w:tmpl w:val="C30AE89C"/>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A662AB3"/>
    <w:multiLevelType w:val="hybridMultilevel"/>
    <w:tmpl w:val="AADAFF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4"/>
  </w:num>
  <w:num w:numId="4">
    <w:abstractNumId w:val="20"/>
  </w:num>
  <w:num w:numId="5">
    <w:abstractNumId w:val="15"/>
  </w:num>
  <w:num w:numId="6">
    <w:abstractNumId w:val="18"/>
  </w:num>
  <w:num w:numId="7">
    <w:abstractNumId w:val="15"/>
  </w:num>
  <w:num w:numId="8">
    <w:abstractNumId w:val="2"/>
  </w:num>
  <w:num w:numId="9">
    <w:abstractNumId w:val="0"/>
  </w:num>
  <w:num w:numId="10">
    <w:abstractNumId w:val="8"/>
  </w:num>
  <w:num w:numId="11">
    <w:abstractNumId w:val="6"/>
  </w:num>
  <w:num w:numId="12">
    <w:abstractNumId w:val="5"/>
  </w:num>
  <w:num w:numId="13">
    <w:abstractNumId w:val="3"/>
  </w:num>
  <w:num w:numId="14">
    <w:abstractNumId w:val="17"/>
  </w:num>
  <w:num w:numId="15">
    <w:abstractNumId w:val="4"/>
  </w:num>
  <w:num w:numId="16">
    <w:abstractNumId w:val="0"/>
  </w:num>
  <w:num w:numId="17">
    <w:abstractNumId w:val="1"/>
  </w:num>
  <w:num w:numId="18">
    <w:abstractNumId w:val="0"/>
  </w:num>
  <w:num w:numId="19">
    <w:abstractNumId w:val="22"/>
  </w:num>
  <w:num w:numId="20">
    <w:abstractNumId w:val="0"/>
  </w:num>
  <w:num w:numId="21">
    <w:abstractNumId w:val="11"/>
  </w:num>
  <w:num w:numId="22">
    <w:abstractNumId w:val="21"/>
  </w:num>
  <w:num w:numId="23">
    <w:abstractNumId w:val="0"/>
  </w:num>
  <w:num w:numId="24">
    <w:abstractNumId w:val="0"/>
  </w:num>
  <w:num w:numId="25">
    <w:abstractNumId w:val="7"/>
  </w:num>
  <w:num w:numId="26">
    <w:abstractNumId w:val="7"/>
  </w:num>
  <w:num w:numId="27">
    <w:abstractNumId w:val="19"/>
  </w:num>
  <w:num w:numId="28">
    <w:abstractNumId w:val="9"/>
  </w:num>
  <w:num w:numId="29">
    <w:abstractNumId w:val="16"/>
  </w:num>
  <w:num w:numId="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ouil Potetsianakis">
    <w15:presenceInfo w15:providerId="None" w15:userId="Emmanouil Potetsianak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827"/>
    <w:rsid w:val="0001524B"/>
    <w:rsid w:val="000968DA"/>
    <w:rsid w:val="000C78E6"/>
    <w:rsid w:val="000E7D99"/>
    <w:rsid w:val="0011283F"/>
    <w:rsid w:val="00153C9F"/>
    <w:rsid w:val="00161D00"/>
    <w:rsid w:val="0017051E"/>
    <w:rsid w:val="00174635"/>
    <w:rsid w:val="0018563E"/>
    <w:rsid w:val="00195FF0"/>
    <w:rsid w:val="00196997"/>
    <w:rsid w:val="001E18A9"/>
    <w:rsid w:val="00200907"/>
    <w:rsid w:val="00200A87"/>
    <w:rsid w:val="00225DFA"/>
    <w:rsid w:val="00263789"/>
    <w:rsid w:val="002714E8"/>
    <w:rsid w:val="002818BA"/>
    <w:rsid w:val="003220A5"/>
    <w:rsid w:val="003226C8"/>
    <w:rsid w:val="00347E6A"/>
    <w:rsid w:val="00385C5D"/>
    <w:rsid w:val="00387E51"/>
    <w:rsid w:val="003B0FC6"/>
    <w:rsid w:val="003C0721"/>
    <w:rsid w:val="003F4C08"/>
    <w:rsid w:val="00467AF8"/>
    <w:rsid w:val="0047549A"/>
    <w:rsid w:val="004A1F94"/>
    <w:rsid w:val="004B68A1"/>
    <w:rsid w:val="004C352E"/>
    <w:rsid w:val="004E459B"/>
    <w:rsid w:val="004E45B6"/>
    <w:rsid w:val="004E6B75"/>
    <w:rsid w:val="004F5473"/>
    <w:rsid w:val="0050788C"/>
    <w:rsid w:val="0051349E"/>
    <w:rsid w:val="00532FD0"/>
    <w:rsid w:val="0053384C"/>
    <w:rsid w:val="00540DEA"/>
    <w:rsid w:val="00545A0D"/>
    <w:rsid w:val="00555A9E"/>
    <w:rsid w:val="005612C2"/>
    <w:rsid w:val="00561674"/>
    <w:rsid w:val="00580FF7"/>
    <w:rsid w:val="00596734"/>
    <w:rsid w:val="005C2A51"/>
    <w:rsid w:val="005F2BFF"/>
    <w:rsid w:val="00622C6C"/>
    <w:rsid w:val="00630149"/>
    <w:rsid w:val="0063127E"/>
    <w:rsid w:val="0063512F"/>
    <w:rsid w:val="00635159"/>
    <w:rsid w:val="006515EF"/>
    <w:rsid w:val="00651912"/>
    <w:rsid w:val="006600E8"/>
    <w:rsid w:val="00663474"/>
    <w:rsid w:val="00683E3C"/>
    <w:rsid w:val="00714927"/>
    <w:rsid w:val="00744AB3"/>
    <w:rsid w:val="007714FD"/>
    <w:rsid w:val="007A7DDD"/>
    <w:rsid w:val="007B10D3"/>
    <w:rsid w:val="007C50A0"/>
    <w:rsid w:val="007F537F"/>
    <w:rsid w:val="00800AC7"/>
    <w:rsid w:val="00804D88"/>
    <w:rsid w:val="00805670"/>
    <w:rsid w:val="00820034"/>
    <w:rsid w:val="00827179"/>
    <w:rsid w:val="008602BF"/>
    <w:rsid w:val="00862A33"/>
    <w:rsid w:val="008631D4"/>
    <w:rsid w:val="00881CCB"/>
    <w:rsid w:val="008D1E92"/>
    <w:rsid w:val="008D5C1E"/>
    <w:rsid w:val="008E7795"/>
    <w:rsid w:val="00935199"/>
    <w:rsid w:val="00943A34"/>
    <w:rsid w:val="00954B0D"/>
    <w:rsid w:val="009636E0"/>
    <w:rsid w:val="00980E7B"/>
    <w:rsid w:val="00981A05"/>
    <w:rsid w:val="0098688F"/>
    <w:rsid w:val="00996B34"/>
    <w:rsid w:val="009B09C2"/>
    <w:rsid w:val="009B5FB4"/>
    <w:rsid w:val="009B635B"/>
    <w:rsid w:val="009C464E"/>
    <w:rsid w:val="009C5AAC"/>
    <w:rsid w:val="009D5D9F"/>
    <w:rsid w:val="009E784A"/>
    <w:rsid w:val="00A1162C"/>
    <w:rsid w:val="00A12D34"/>
    <w:rsid w:val="00A60751"/>
    <w:rsid w:val="00A6358E"/>
    <w:rsid w:val="00A708EF"/>
    <w:rsid w:val="00A82E4B"/>
    <w:rsid w:val="00A86C95"/>
    <w:rsid w:val="00AE5DED"/>
    <w:rsid w:val="00AE7F54"/>
    <w:rsid w:val="00B07303"/>
    <w:rsid w:val="00B07FAE"/>
    <w:rsid w:val="00B10D58"/>
    <w:rsid w:val="00B152DB"/>
    <w:rsid w:val="00B2283F"/>
    <w:rsid w:val="00B24CCE"/>
    <w:rsid w:val="00B36F0D"/>
    <w:rsid w:val="00B607DC"/>
    <w:rsid w:val="00B62642"/>
    <w:rsid w:val="00BA0F27"/>
    <w:rsid w:val="00BA60FC"/>
    <w:rsid w:val="00BC1590"/>
    <w:rsid w:val="00BC2BA1"/>
    <w:rsid w:val="00C00EE5"/>
    <w:rsid w:val="00C42727"/>
    <w:rsid w:val="00C44FC4"/>
    <w:rsid w:val="00C55926"/>
    <w:rsid w:val="00C777FD"/>
    <w:rsid w:val="00C9086C"/>
    <w:rsid w:val="00C955C7"/>
    <w:rsid w:val="00CB798F"/>
    <w:rsid w:val="00CD36BE"/>
    <w:rsid w:val="00CD694A"/>
    <w:rsid w:val="00CE7E88"/>
    <w:rsid w:val="00CF1629"/>
    <w:rsid w:val="00CF7748"/>
    <w:rsid w:val="00D437AA"/>
    <w:rsid w:val="00D709E9"/>
    <w:rsid w:val="00D7540E"/>
    <w:rsid w:val="00DB2AE1"/>
    <w:rsid w:val="00DB5E08"/>
    <w:rsid w:val="00DE4BCC"/>
    <w:rsid w:val="00DF4648"/>
    <w:rsid w:val="00DF5BBD"/>
    <w:rsid w:val="00E05FF3"/>
    <w:rsid w:val="00E174DC"/>
    <w:rsid w:val="00E320F0"/>
    <w:rsid w:val="00E565AB"/>
    <w:rsid w:val="00E843CE"/>
    <w:rsid w:val="00E939F8"/>
    <w:rsid w:val="00E9507F"/>
    <w:rsid w:val="00E965CC"/>
    <w:rsid w:val="00EA12EF"/>
    <w:rsid w:val="00EC3E08"/>
    <w:rsid w:val="00EF2D59"/>
    <w:rsid w:val="00F00827"/>
    <w:rsid w:val="00F03F9B"/>
    <w:rsid w:val="00F419DA"/>
    <w:rsid w:val="00F5590C"/>
    <w:rsid w:val="00F6733D"/>
    <w:rsid w:val="00F73309"/>
    <w:rsid w:val="00F85EED"/>
    <w:rsid w:val="00F85F60"/>
    <w:rsid w:val="00FB0E9B"/>
    <w:rsid w:val="00FB2F28"/>
    <w:rsid w:val="00FC389A"/>
    <w:rsid w:val="00FE1334"/>
    <w:rsid w:val="00FF0777"/>
    <w:rsid w:val="00FF0E9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9B5FB4"/>
    <w:pPr>
      <w:tabs>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customStyle="1" w:styleId="Figuretitle">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customStyle="1" w:styleId="Figure">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7" ma:contentTypeDescription="Create a new document." ma:contentTypeScope="" ma:versionID="611b22b68886be7c199d9f1d077d20c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b9e1b981315d0e4e5facf24e37da91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807BE-18A4-47BB-96ED-2E5E893B6B76}">
  <ds:schemaRefs>
    <ds:schemaRef ds:uri="http://purl.org/dc/dcmitype/"/>
    <ds:schemaRef ds:uri="http://purl.org/dc/elements/1.1/"/>
    <ds:schemaRef ds:uri="http://schemas.microsoft.com/office/2006/documentManagement/types"/>
    <ds:schemaRef ds:uri="http://schemas.microsoft.com/office/infopath/2007/PartnerControls"/>
    <ds:schemaRef ds:uri="c872df49-ebad-488d-a324-025e4f6ab39d"/>
    <ds:schemaRef ds:uri="http://schemas.microsoft.com/office/2006/metadata/properties"/>
    <ds:schemaRef ds:uri="http://schemas.openxmlformats.org/package/2006/metadata/core-properties"/>
    <ds:schemaRef ds:uri="229579ab-57a9-4bef-bc1b-2624410c5e1c"/>
    <ds:schemaRef ds:uri="http://www.w3.org/XML/1998/namespace"/>
    <ds:schemaRef ds:uri="http://purl.org/dc/terms/"/>
  </ds:schemaRefs>
</ds:datastoreItem>
</file>

<file path=customXml/itemProps2.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customXml/itemProps3.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4.xml><?xml version="1.0" encoding="utf-8"?>
<ds:datastoreItem xmlns:ds="http://schemas.openxmlformats.org/officeDocument/2006/customXml" ds:itemID="{20A19F9D-9318-4F5E-BA47-7DD016702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3381</Words>
  <Characters>19275</Characters>
  <Application>Microsoft Office Word</Application>
  <DocSecurity>0</DocSecurity>
  <Lines>160</Lines>
  <Paragraphs>45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on ISO/IEC 23090-13 VDI</vt:lpstr>
      <vt:lpstr/>
    </vt:vector>
  </TitlesOfParts>
  <Manager/>
  <Company/>
  <LinksUpToDate>false</LinksUpToDate>
  <CharactersWithSpaces>22611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on ISO/IEC 23090-13 VDI</dc:title>
  <dc:subject/>
  <dc:creator>Emmanouil Potetsianakis</dc:creator>
  <cp:keywords/>
  <dc:description/>
  <cp:lastModifiedBy>Emmanouil Potetsianakis</cp:lastModifiedBy>
  <cp:revision>31</cp:revision>
  <dcterms:created xsi:type="dcterms:W3CDTF">2023-07-27T09:59:00Z</dcterms:created>
  <dcterms:modified xsi:type="dcterms:W3CDTF">2023-10-26T14:55:00Z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1044</vt:lpwstr>
  </property>
  <property fmtid="{D5CDD505-2E9C-101B-9397-08002B2CF9AE}" pid="3" name="MDMSNumber">
    <vt:lpwstr>23197</vt:lpwstr>
  </property>
  <property fmtid="{D5CDD505-2E9C-101B-9397-08002B2CF9AE}" pid="4" name="ContentTypeId">
    <vt:lpwstr>0x010100598371A9B2F58942932503DC52E58014</vt:lpwstr>
  </property>
  <property fmtid="{D5CDD505-2E9C-101B-9397-08002B2CF9AE}" pid="5" name="MediaServiceImageTags">
    <vt:lpwstr/>
  </property>
</Properties>
</file>