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C76187E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 WGNumber  \* MERGEFORMAT </w:instrTex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0C7EF1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01410</w:t>
      </w:r>
      <w:r w:rsidR="00E57D74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23F8F68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begin"/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instrText xml:space="preserve"> TITLE  \* MERGEFORMAT </w:instrTex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separate"/>
      </w:r>
      <w:r w:rsidR="00057796">
        <w:rPr>
          <w:rFonts w:ascii="Times New Roman" w:hAnsi="Times New Roman" w:cs="Times New Roman"/>
          <w:snapToGrid w:val="0"/>
          <w:highlight w:val="yellow"/>
          <w:lang w:val="en-GB"/>
        </w:rPr>
        <w:t>CD</w:t>
      </w:r>
      <w:r w:rsidR="00FF4F14">
        <w:rPr>
          <w:rFonts w:ascii="Times New Roman" w:hAnsi="Times New Roman" w:cs="Times New Roman"/>
          <w:snapToGrid w:val="0"/>
          <w:highlight w:val="yellow"/>
          <w:lang w:val="en-GB"/>
        </w:rPr>
        <w:t xml:space="preserve"> of ISO/IEC 23001-11 AMD 2 Energy-efficient media consumption for new display power reduction metadata</w:t>
      </w:r>
      <w:r w:rsidR="004C352E" w:rsidRPr="004C352E">
        <w:rPr>
          <w:rFonts w:ascii="Times New Roman" w:hAnsi="Times New Roman" w:cs="Times New Roman"/>
          <w:snapToGrid w:val="0"/>
          <w:highlight w:val="yellow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9A52CA1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057796">
        <w:rPr>
          <w:rFonts w:ascii="Times New Roman" w:hAnsi="Times New Roman" w:cs="Times New Roman"/>
          <w:noProof/>
          <w:snapToGrid w:val="0"/>
          <w:sz w:val="24"/>
          <w:szCs w:val="24"/>
          <w:highlight w:val="yellow"/>
          <w:lang w:val="en-GB"/>
        </w:rPr>
        <w:t>2023-11-27</w:t>
      </w:r>
      <w:r w:rsidR="00C955C7" w:rsidRPr="004C352E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223C9B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25CD9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448E91F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BF85EF8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begin"/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057796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01410</w:t>
      </w:r>
      <w:r w:rsidR="004C352E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40403B12" w14:textId="160E00C0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057796">
        <w:rPr>
          <w:rFonts w:ascii="Times New Roman" w:eastAsia="SimSun" w:hAnsi="Times New Roman" w:cs="Times New Roman"/>
          <w:b/>
          <w:noProof/>
          <w:sz w:val="28"/>
          <w:szCs w:val="24"/>
          <w:highlight w:val="yellow"/>
          <w:lang w:val="en-GB" w:eastAsia="zh-CN"/>
        </w:rPr>
        <w:t>November 2023</w:t>
      </w:r>
      <w:r w:rsidRPr="004C352E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D9A5837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2D259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CD</w:t>
            </w:r>
            <w:r w:rsidR="00FF4F1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 xml:space="preserve"> of ISO/IEC 23001-11 AMD 2 Energy-efficient media consumption for new display power reduction metadata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765DF88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2D259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t>23194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5A6B35AB" w:rsidR="0054468B" w:rsidRDefault="00BC1590" w:rsidP="00081700">
      <w:pPr>
        <w:pStyle w:val="Heading1"/>
        <w:spacing w:before="960"/>
        <w:ind w:left="432" w:hanging="432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578D77EE" w14:textId="5102AA5F" w:rsidR="00081700" w:rsidRPr="00156F65" w:rsidRDefault="00081700" w:rsidP="003F6970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lastRenderedPageBreak/>
        <w:t xml:space="preserve">Introduction to </w:t>
      </w:r>
      <w:r w:rsidR="002D2597">
        <w:rPr>
          <w:rFonts w:ascii="Times New Roman" w:hAnsi="Times New Roman" w:cs="Times New Roman"/>
          <w:b/>
          <w:bCs/>
          <w:sz w:val="24"/>
          <w:lang w:val="en-GB"/>
        </w:rPr>
        <w:t>CD</w:t>
      </w:r>
      <w:r w:rsidR="007D037F" w:rsidRPr="007D037F">
        <w:rPr>
          <w:rFonts w:ascii="Times New Roman" w:hAnsi="Times New Roman" w:cs="Times New Roman"/>
          <w:b/>
          <w:bCs/>
          <w:sz w:val="24"/>
          <w:lang w:val="en-GB"/>
        </w:rPr>
        <w:t xml:space="preserve"> of ISO/IEC 23001-11 AMD 2 Energy-efficient media consumption for new display power reduction metadata</w:t>
      </w:r>
    </w:p>
    <w:p w14:paraId="40E5FBC1" w14:textId="7D675EB3" w:rsidR="008D0934" w:rsidRPr="009B01FF" w:rsidRDefault="008D0934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attached </w:t>
      </w:r>
      <w:r w:rsidRPr="008D0934">
        <w:rPr>
          <w:rFonts w:ascii="Times New Roman" w:hAnsi="Times New Roman" w:cs="Times New Roman"/>
          <w:sz w:val="24"/>
          <w:lang w:val="en-GB"/>
        </w:rPr>
        <w:t xml:space="preserve">document is the </w:t>
      </w:r>
      <w:r w:rsidR="002D2597">
        <w:rPr>
          <w:rFonts w:ascii="Times New Roman" w:hAnsi="Times New Roman" w:cs="Times New Roman"/>
          <w:sz w:val="24"/>
          <w:lang w:val="en-GB"/>
        </w:rPr>
        <w:t>CD</w:t>
      </w:r>
      <w:r w:rsidR="009B01FF">
        <w:rPr>
          <w:rFonts w:ascii="Times New Roman" w:hAnsi="Times New Roman" w:cs="Times New Roman"/>
          <w:sz w:val="24"/>
          <w:lang w:val="en-GB"/>
        </w:rPr>
        <w:t xml:space="preserve"> of </w:t>
      </w:r>
      <w:r w:rsidR="009B01FF" w:rsidRPr="009B01FF">
        <w:rPr>
          <w:rFonts w:ascii="Times New Roman" w:hAnsi="Times New Roman" w:cs="Times New Roman"/>
          <w:sz w:val="24"/>
          <w:lang w:val="en-GB"/>
        </w:rPr>
        <w:t>ISO/IEC 23001-11 AMD 2 Energy-efficient media consumption for new display power reduction metadata</w:t>
      </w:r>
      <w:r w:rsidR="009B01FF">
        <w:rPr>
          <w:rFonts w:ascii="Times New Roman" w:hAnsi="Times New Roman" w:cs="Times New Roman"/>
          <w:sz w:val="24"/>
          <w:lang w:val="en-GB"/>
        </w:rPr>
        <w:t>.</w:t>
      </w:r>
    </w:p>
    <w:p w14:paraId="502E978A" w14:textId="7243D7A1" w:rsidR="00CC20A3" w:rsidRDefault="00780CD9" w:rsidP="00CC20A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3092E992">
        <w:rPr>
          <w:rFonts w:ascii="Times New Roman" w:hAnsi="Times New Roman" w:cs="Times New Roman"/>
          <w:sz w:val="24"/>
          <w:szCs w:val="24"/>
          <w:lang w:val="en-GB"/>
        </w:rPr>
        <w:t>Compared to the previous edition of ISO/IEC 23001-11, t</w:t>
      </w:r>
      <w:r w:rsidR="007660C6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his new 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amendment extends Green SEI metadata by inserting new display power reduction metadata. These metadata rely on the use of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ttenuation </w:t>
      </w:r>
      <w:r w:rsidR="00302788" w:rsidRPr="3092E992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>aps transmitted thanks to auxiliary pictures conveyed along with the base video pictures</w:t>
      </w:r>
      <w:r w:rsidR="002D2597">
        <w:rPr>
          <w:rFonts w:ascii="Times New Roman" w:hAnsi="Times New Roman" w:cs="Times New Roman"/>
          <w:sz w:val="24"/>
          <w:szCs w:val="24"/>
          <w:lang w:val="en-GB"/>
        </w:rPr>
        <w:t xml:space="preserve"> as well as </w:t>
      </w:r>
      <w:r w:rsidR="00B300FB" w:rsidRPr="00775845">
        <w:rPr>
          <w:rFonts w:ascii="Times New Roman" w:hAnsi="Times New Roman" w:cs="Times New Roman"/>
          <w:sz w:val="24"/>
          <w:szCs w:val="24"/>
          <w:lang w:val="en-GB"/>
        </w:rPr>
        <w:t>new syntax elements allowing interactive signalling for remote display-power reduction</w:t>
      </w:r>
      <w:r w:rsidR="00775845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. Additionally, this new edition introduces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new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>interactive signalling for remote decoder-power reduction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E0E27">
        <w:rPr>
          <w:rFonts w:ascii="Times New Roman" w:hAnsi="Times New Roman" w:cs="Times New Roman"/>
          <w:sz w:val="24"/>
          <w:szCs w:val="24"/>
          <w:lang w:val="en-GB"/>
        </w:rPr>
        <w:t>This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corresponds to new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syntax elements allowing 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>request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069E8" w:rsidRPr="00775845">
        <w:rPr>
          <w:rFonts w:ascii="Times New Roman" w:hAnsi="Times New Roman" w:cs="Times New Roman"/>
          <w:sz w:val="24"/>
          <w:szCs w:val="24"/>
          <w:lang w:val="en-GB"/>
        </w:rPr>
        <w:t>the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 cancellation of previous decoding operation reduction requests from the decoder and </w:t>
      </w:r>
      <w:r w:rsidR="008C12A4" w:rsidRPr="00775845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="009A46AE" w:rsidRPr="00775845">
        <w:rPr>
          <w:rFonts w:ascii="Times New Roman" w:hAnsi="Times New Roman" w:cs="Times New Roman"/>
          <w:sz w:val="24"/>
          <w:szCs w:val="24"/>
          <w:lang w:val="en-GB"/>
        </w:rPr>
        <w:t>allowing a response from the encoder to acknowledge decoder power reduction requests</w:t>
      </w:r>
      <w:r w:rsidR="00CE084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C20A3" w:rsidRPr="3092E99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3687CE7" w14:textId="77777777" w:rsidR="00CC20A3" w:rsidRPr="007F0683" w:rsidRDefault="00CC20A3" w:rsidP="00CC20A3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7F0683">
        <w:rPr>
          <w:rFonts w:ascii="Times New Roman" w:hAnsi="Times New Roman" w:cs="Times New Roman"/>
          <w:sz w:val="24"/>
          <w:lang w:val="en-GB"/>
        </w:rPr>
        <w:t>The project does not expand the scope of the original project.</w:t>
      </w:r>
    </w:p>
    <w:p w14:paraId="5FC52623" w14:textId="476DFEC5" w:rsidR="00081700" w:rsidRDefault="00880182" w:rsidP="00EA3FB0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081700">
        <w:rPr>
          <w:rFonts w:ascii="Times New Roman" w:hAnsi="Times New Roman" w:cs="Times New Roman"/>
          <w:sz w:val="24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e </w:t>
      </w:r>
      <w:r w:rsidR="00775845">
        <w:rPr>
          <w:rFonts w:ascii="Times New Roman" w:hAnsi="Times New Roman" w:cs="Times New Roman"/>
          <w:sz w:val="24"/>
          <w:lang w:val="en-GB"/>
        </w:rPr>
        <w:t>C</w:t>
      </w:r>
      <w:r>
        <w:rPr>
          <w:rFonts w:ascii="Times New Roman" w:hAnsi="Times New Roman" w:cs="Times New Roman"/>
          <w:sz w:val="24"/>
          <w:lang w:val="en-GB"/>
        </w:rPr>
        <w:t xml:space="preserve">D </w:t>
      </w:r>
      <w:r w:rsidR="0000445E">
        <w:rPr>
          <w:rFonts w:ascii="Times New Roman" w:hAnsi="Times New Roman" w:cs="Times New Roman"/>
          <w:sz w:val="24"/>
          <w:lang w:val="en-GB"/>
        </w:rPr>
        <w:t>text is attached to this contribution.</w:t>
      </w:r>
      <w:r w:rsidR="008B45EC">
        <w:rPr>
          <w:rFonts w:ascii="Times New Roman" w:hAnsi="Times New Roman" w:cs="Times New Roman"/>
          <w:sz w:val="24"/>
          <w:lang w:val="en-GB"/>
        </w:rPr>
        <w:t xml:space="preserve"> Changes compared to the </w:t>
      </w:r>
      <w:r w:rsidR="00B540B9">
        <w:rPr>
          <w:rFonts w:ascii="Times New Roman" w:hAnsi="Times New Roman" w:cs="Times New Roman"/>
          <w:sz w:val="24"/>
          <w:lang w:val="en-GB"/>
        </w:rPr>
        <w:t>actual spec</w:t>
      </w:r>
      <w:r w:rsidR="00FB6DA4">
        <w:rPr>
          <w:rFonts w:ascii="Times New Roman" w:hAnsi="Times New Roman" w:cs="Times New Roman"/>
          <w:sz w:val="24"/>
          <w:lang w:val="en-GB"/>
        </w:rPr>
        <w:t xml:space="preserve">ification </w:t>
      </w:r>
      <w:r w:rsidR="008B45EC">
        <w:rPr>
          <w:rFonts w:ascii="Times New Roman" w:hAnsi="Times New Roman" w:cs="Times New Roman"/>
          <w:sz w:val="24"/>
          <w:lang w:val="en-GB"/>
        </w:rPr>
        <w:t xml:space="preserve">are </w:t>
      </w:r>
      <w:r w:rsidR="00775845">
        <w:rPr>
          <w:rFonts w:ascii="Times New Roman" w:hAnsi="Times New Roman" w:cs="Times New Roman"/>
          <w:sz w:val="24"/>
          <w:lang w:val="en-GB"/>
        </w:rPr>
        <w:t>highlighted in yellow</w:t>
      </w:r>
      <w:r w:rsidR="008B45EC">
        <w:rPr>
          <w:rFonts w:ascii="Times New Roman" w:hAnsi="Times New Roman" w:cs="Times New Roman"/>
          <w:sz w:val="24"/>
          <w:lang w:val="en-GB"/>
        </w:rPr>
        <w:t>.</w:t>
      </w:r>
    </w:p>
    <w:p w14:paraId="3CD23C95" w14:textId="77777777" w:rsidR="00081700" w:rsidRDefault="00081700" w:rsidP="00EA3FB0">
      <w:pPr>
        <w:jc w:val="both"/>
        <w:rPr>
          <w:rFonts w:ascii="Times New Roman" w:hAnsi="Times New Roman" w:cs="Times New Roman"/>
          <w:sz w:val="24"/>
          <w:lang w:val="en-GB"/>
        </w:rPr>
      </w:pPr>
    </w:p>
    <w:sectPr w:rsidR="00081700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E8C3D" w14:textId="77777777" w:rsidR="00531375" w:rsidRDefault="00531375" w:rsidP="009E784A">
      <w:r>
        <w:separator/>
      </w:r>
    </w:p>
  </w:endnote>
  <w:endnote w:type="continuationSeparator" w:id="0">
    <w:p w14:paraId="460A7E30" w14:textId="77777777" w:rsidR="00531375" w:rsidRDefault="00531375" w:rsidP="009E784A">
      <w:r>
        <w:continuationSeparator/>
      </w:r>
    </w:p>
  </w:endnote>
  <w:endnote w:type="continuationNotice" w:id="1">
    <w:p w14:paraId="2ACB7C63" w14:textId="77777777" w:rsidR="00531375" w:rsidRDefault="00531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DE04AA" w:rsidRPr="00E0681D" w:rsidRDefault="00DE0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CDC6" w14:textId="77777777" w:rsidR="00531375" w:rsidRDefault="00531375" w:rsidP="009E784A">
      <w:r>
        <w:separator/>
      </w:r>
    </w:p>
  </w:footnote>
  <w:footnote w:type="continuationSeparator" w:id="0">
    <w:p w14:paraId="20114521" w14:textId="77777777" w:rsidR="00531375" w:rsidRDefault="00531375" w:rsidP="009E784A">
      <w:r>
        <w:continuationSeparator/>
      </w:r>
    </w:p>
  </w:footnote>
  <w:footnote w:type="continuationNotice" w:id="1">
    <w:p w14:paraId="7AA20113" w14:textId="77777777" w:rsidR="00531375" w:rsidRDefault="005313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DE04AA" w:rsidRPr="00E0681D" w:rsidRDefault="00DE04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F1F47"/>
    <w:multiLevelType w:val="hybridMultilevel"/>
    <w:tmpl w:val="78F01C4C"/>
    <w:lvl w:ilvl="0" w:tplc="EC680CB2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2879071">
    <w:abstractNumId w:val="1"/>
  </w:num>
  <w:num w:numId="2" w16cid:durableId="532500839">
    <w:abstractNumId w:val="2"/>
  </w:num>
  <w:num w:numId="3" w16cid:durableId="1290404420">
    <w:abstractNumId w:val="3"/>
  </w:num>
  <w:num w:numId="4" w16cid:durableId="24451132">
    <w:abstractNumId w:val="4"/>
  </w:num>
  <w:num w:numId="5" w16cid:durableId="138078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45E"/>
    <w:rsid w:val="0001175E"/>
    <w:rsid w:val="00025CD9"/>
    <w:rsid w:val="00057796"/>
    <w:rsid w:val="00057FD6"/>
    <w:rsid w:val="00072A80"/>
    <w:rsid w:val="00081700"/>
    <w:rsid w:val="000968DA"/>
    <w:rsid w:val="000C78E6"/>
    <w:rsid w:val="000C7EF1"/>
    <w:rsid w:val="00156F65"/>
    <w:rsid w:val="0017051E"/>
    <w:rsid w:val="0018563E"/>
    <w:rsid w:val="00195FF0"/>
    <w:rsid w:val="00196997"/>
    <w:rsid w:val="001E18A9"/>
    <w:rsid w:val="001F26C0"/>
    <w:rsid w:val="00210D30"/>
    <w:rsid w:val="00263789"/>
    <w:rsid w:val="002B40C0"/>
    <w:rsid w:val="002B62A5"/>
    <w:rsid w:val="002D2597"/>
    <w:rsid w:val="002D5B76"/>
    <w:rsid w:val="002E5862"/>
    <w:rsid w:val="00302788"/>
    <w:rsid w:val="003150E3"/>
    <w:rsid w:val="003226C8"/>
    <w:rsid w:val="00342CE2"/>
    <w:rsid w:val="0035773F"/>
    <w:rsid w:val="00371E04"/>
    <w:rsid w:val="00385C5D"/>
    <w:rsid w:val="003B0FC6"/>
    <w:rsid w:val="003F6970"/>
    <w:rsid w:val="00431800"/>
    <w:rsid w:val="00434FDA"/>
    <w:rsid w:val="004C352E"/>
    <w:rsid w:val="004D3179"/>
    <w:rsid w:val="004E45B6"/>
    <w:rsid w:val="004F5473"/>
    <w:rsid w:val="00531375"/>
    <w:rsid w:val="00540DEA"/>
    <w:rsid w:val="0054468B"/>
    <w:rsid w:val="005612C2"/>
    <w:rsid w:val="005925D1"/>
    <w:rsid w:val="005C2A51"/>
    <w:rsid w:val="006069E8"/>
    <w:rsid w:val="00622C6C"/>
    <w:rsid w:val="0063127E"/>
    <w:rsid w:val="0064526C"/>
    <w:rsid w:val="00651912"/>
    <w:rsid w:val="006D413F"/>
    <w:rsid w:val="007660C6"/>
    <w:rsid w:val="00775845"/>
    <w:rsid w:val="00780CD9"/>
    <w:rsid w:val="007D037F"/>
    <w:rsid w:val="007F537F"/>
    <w:rsid w:val="00804D88"/>
    <w:rsid w:val="00805670"/>
    <w:rsid w:val="00816652"/>
    <w:rsid w:val="00825EE2"/>
    <w:rsid w:val="00835737"/>
    <w:rsid w:val="00880182"/>
    <w:rsid w:val="00881CCB"/>
    <w:rsid w:val="008A649D"/>
    <w:rsid w:val="008B45EC"/>
    <w:rsid w:val="008C12A4"/>
    <w:rsid w:val="008D0934"/>
    <w:rsid w:val="008E7795"/>
    <w:rsid w:val="009459D0"/>
    <w:rsid w:val="00954B0D"/>
    <w:rsid w:val="009636E0"/>
    <w:rsid w:val="00980E7B"/>
    <w:rsid w:val="009A46AE"/>
    <w:rsid w:val="009B01FF"/>
    <w:rsid w:val="009B09C2"/>
    <w:rsid w:val="009C464E"/>
    <w:rsid w:val="009C5AAC"/>
    <w:rsid w:val="009D5D9F"/>
    <w:rsid w:val="009E0E27"/>
    <w:rsid w:val="009E784A"/>
    <w:rsid w:val="00A06995"/>
    <w:rsid w:val="00A438DD"/>
    <w:rsid w:val="00AC18BA"/>
    <w:rsid w:val="00B10D58"/>
    <w:rsid w:val="00B24CCE"/>
    <w:rsid w:val="00B300FB"/>
    <w:rsid w:val="00B44EAF"/>
    <w:rsid w:val="00B540B9"/>
    <w:rsid w:val="00B62642"/>
    <w:rsid w:val="00BA60FC"/>
    <w:rsid w:val="00BC1590"/>
    <w:rsid w:val="00C61268"/>
    <w:rsid w:val="00C955C7"/>
    <w:rsid w:val="00CA6C4F"/>
    <w:rsid w:val="00CB798F"/>
    <w:rsid w:val="00CC20A3"/>
    <w:rsid w:val="00CD36BE"/>
    <w:rsid w:val="00CE084F"/>
    <w:rsid w:val="00CF1629"/>
    <w:rsid w:val="00D20EA2"/>
    <w:rsid w:val="00D21162"/>
    <w:rsid w:val="00D437AA"/>
    <w:rsid w:val="00D57F79"/>
    <w:rsid w:val="00D61099"/>
    <w:rsid w:val="00D709E9"/>
    <w:rsid w:val="00DA3781"/>
    <w:rsid w:val="00DD3A50"/>
    <w:rsid w:val="00DE04AA"/>
    <w:rsid w:val="00E019C0"/>
    <w:rsid w:val="00E320F0"/>
    <w:rsid w:val="00E565AB"/>
    <w:rsid w:val="00E57D74"/>
    <w:rsid w:val="00E843CE"/>
    <w:rsid w:val="00E9507F"/>
    <w:rsid w:val="00E965CC"/>
    <w:rsid w:val="00E973F2"/>
    <w:rsid w:val="00EA12EF"/>
    <w:rsid w:val="00EA3FB0"/>
    <w:rsid w:val="00EB0163"/>
    <w:rsid w:val="00EB6E32"/>
    <w:rsid w:val="00EF2D59"/>
    <w:rsid w:val="00EF77C1"/>
    <w:rsid w:val="00F03F9B"/>
    <w:rsid w:val="00F14A75"/>
    <w:rsid w:val="00F419DA"/>
    <w:rsid w:val="00F51B29"/>
    <w:rsid w:val="00F73309"/>
    <w:rsid w:val="00F87B72"/>
    <w:rsid w:val="00F93D8E"/>
    <w:rsid w:val="00FB6DA4"/>
    <w:rsid w:val="00FF2653"/>
    <w:rsid w:val="00FF4F14"/>
    <w:rsid w:val="3092E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52FD8743-DEE2-473F-8614-21B7C5FB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6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15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50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50E3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0E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2D2A4A242AE42BDAF81C838822722" ma:contentTypeVersion="17" ma:contentTypeDescription="Create a new document." ma:contentTypeScope="" ma:versionID="d4c401eed6a386e652785a8d7a137879">
  <xsd:schema xmlns:xsd="http://www.w3.org/2001/XMLSchema" xmlns:xs="http://www.w3.org/2001/XMLSchema" xmlns:p="http://schemas.microsoft.com/office/2006/metadata/properties" xmlns:ns2="338854f1-8d39-46d1-911b-70ff831f908b" xmlns:ns3="c465507f-7f6b-4d88-8fa1-f90a41479c83" targetNamespace="http://schemas.microsoft.com/office/2006/metadata/properties" ma:root="true" ma:fieldsID="74e30b67715444018cd6f130cd1e368b" ns2:_="" ns3:_="">
    <xsd:import namespace="338854f1-8d39-46d1-911b-70ff831f908b"/>
    <xsd:import namespace="c465507f-7f6b-4d88-8fa1-f90a41479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854f1-8d39-46d1-911b-70ff831f9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5507f-7f6b-4d88-8fa1-f90a41479c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bbb407b-18b7-42cc-a904-9ac14403c451}" ma:internalName="TaxCatchAll" ma:showField="CatchAllData" ma:web="c465507f-7f6b-4d88-8fa1-f90a41479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8854f1-8d39-46d1-911b-70ff831f908b">
      <Terms xmlns="http://schemas.microsoft.com/office/infopath/2007/PartnerControls"/>
    </lcf76f155ced4ddcb4097134ff3c332f>
    <TaxCatchAll xmlns="c465507f-7f6b-4d88-8fa1-f90a41479c83" xsi:nil="true"/>
  </documentManagement>
</p:properties>
</file>

<file path=customXml/itemProps1.xml><?xml version="1.0" encoding="utf-8"?>
<ds:datastoreItem xmlns:ds="http://schemas.openxmlformats.org/officeDocument/2006/customXml" ds:itemID="{5171C6DA-7F00-4D82-8CF9-6D2B5A9DD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68749-4557-4F0E-9E27-D102A09B4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854f1-8d39-46d1-911b-70ff831f908b"/>
    <ds:schemaRef ds:uri="c465507f-7f6b-4d88-8fa1-f90a41479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CFA7A-E0A9-4120-BA65-A085823FAA81}">
  <ds:schemaRefs>
    <ds:schemaRef ds:uri="http://schemas.microsoft.com/office/2006/metadata/properties"/>
    <ds:schemaRef ds:uri="http://schemas.microsoft.com/office/infopath/2007/PartnerControls"/>
    <ds:schemaRef ds:uri="338854f1-8d39-46d1-911b-70ff831f908b"/>
    <ds:schemaRef ds:uri="c465507f-7f6b-4d88-8fa1-f90a41479c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320</Words>
  <Characters>1960</Characters>
  <Application>Microsoft Office Word</Application>
  <DocSecurity>0</DocSecurity>
  <Lines>72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23001-11 AMD 2 Energy-efficient media consumption for new display power reduction metadata</vt:lpstr>
      <vt:lpstr>WD of ISO/IEC 23001-11 3rd edition Energy-Efficient Media Consumption (Green Metadata)</vt:lpstr>
      <vt:lpstr/>
    </vt:vector>
  </TitlesOfParts>
  <Manager/>
  <Company/>
  <LinksUpToDate>false</LinksUpToDate>
  <CharactersWithSpaces>2235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23001-11 AMD 2 Energy-efficient media consumption for new display power reduction metadata</dc:title>
  <dc:subject/>
  <dc:creator>Olivier LE MEUR</dc:creator>
  <cp:keywords/>
  <dc:description/>
  <cp:lastModifiedBy>Olivier Le Meur</cp:lastModifiedBy>
  <cp:revision>32</cp:revision>
  <dcterms:created xsi:type="dcterms:W3CDTF">2023-06-02T09:15:00Z</dcterms:created>
  <dcterms:modified xsi:type="dcterms:W3CDTF">2023-11-27T12:35:00Z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01410</vt:lpwstr>
  </property>
  <property fmtid="{D5CDD505-2E9C-101B-9397-08002B2CF9AE}" pid="3" name="MDMSNumber">
    <vt:lpwstr>23194</vt:lpwstr>
  </property>
  <property fmtid="{D5CDD505-2E9C-101B-9397-08002B2CF9AE}" pid="4" name="ContentTypeId">
    <vt:lpwstr>0x0101003212D2A4A242AE42BDAF81C838822722</vt:lpwstr>
  </property>
  <property fmtid="{D5CDD505-2E9C-101B-9397-08002B2CF9AE}" pid="5" name="MediaServiceImageTags">
    <vt:lpwstr/>
  </property>
</Properties>
</file>