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F4A20" w:rsidRDefault="00000000">
      <w:pPr>
        <w:pStyle w:val="Title"/>
        <w:tabs>
          <w:tab w:val="left" w:pos="4589"/>
        </w:tabs>
        <w:ind w:firstLine="1194"/>
        <w:jc w:val="right"/>
        <w:rPr>
          <w:sz w:val="28"/>
          <w:szCs w:val="28"/>
          <w:u w:val="none"/>
        </w:rPr>
      </w:pPr>
      <w:r>
        <w:rPr>
          <w:sz w:val="28"/>
          <w:szCs w:val="28"/>
        </w:rPr>
        <w:t xml:space="preserve">ISO/IEC JTC 1/SC 29/WG 03 </w:t>
      </w:r>
      <w:r>
        <w:rPr>
          <w:sz w:val="48"/>
          <w:szCs w:val="48"/>
        </w:rPr>
        <w:t>N</w:t>
      </w:r>
      <w:r>
        <w:fldChar w:fldCharType="begin"/>
      </w:r>
      <w:r>
        <w:instrText xml:space="preserve"> DOCPROPERTY "WGNumber"</w:instrText>
      </w:r>
      <w:r>
        <w:fldChar w:fldCharType="separate"/>
      </w:r>
      <w:r>
        <w:rPr>
          <w:sz w:val="48"/>
          <w:szCs w:val="48"/>
        </w:rPr>
        <w:t>0994</w:t>
      </w:r>
      <w:r>
        <w:fldChar w:fldCharType="end"/>
      </w:r>
      <w:r>
        <w:rPr>
          <w:noProof/>
        </w:rPr>
        <w:drawing>
          <wp:anchor distT="0" distB="0" distL="114300" distR="114300" simplePos="0" relativeHeight="251658240" behindDoc="0" locked="0" layoutInCell="1" hidden="0" allowOverlap="1" wp14:anchorId="2DE86F61" wp14:editId="4905A48B">
            <wp:simplePos x="0" y="0"/>
            <wp:positionH relativeFrom="column">
              <wp:posOffset>-2438</wp:posOffset>
            </wp:positionH>
            <wp:positionV relativeFrom="paragraph">
              <wp:posOffset>59830</wp:posOffset>
            </wp:positionV>
            <wp:extent cx="1239520" cy="537845"/>
            <wp:effectExtent l="0" t="0" r="0" b="0"/>
            <wp:wrapNone/>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1239520" cy="537845"/>
                    </a:xfrm>
                    <a:prstGeom prst="rect">
                      <a:avLst/>
                    </a:prstGeom>
                    <a:ln/>
                  </pic:spPr>
                </pic:pic>
              </a:graphicData>
            </a:graphic>
          </wp:anchor>
        </w:drawing>
      </w:r>
    </w:p>
    <w:p w14:paraId="00000002" w14:textId="77777777" w:rsidR="001F4A20" w:rsidRDefault="001F4A20">
      <w:pPr>
        <w:rPr>
          <w:b/>
          <w:sz w:val="20"/>
          <w:szCs w:val="20"/>
        </w:rPr>
      </w:pPr>
    </w:p>
    <w:p w14:paraId="00000003" w14:textId="77777777" w:rsidR="001F4A20" w:rsidRDefault="001F4A20">
      <w:pPr>
        <w:rPr>
          <w:b/>
          <w:sz w:val="20"/>
          <w:szCs w:val="20"/>
        </w:rPr>
      </w:pPr>
    </w:p>
    <w:p w14:paraId="00000004" w14:textId="77777777" w:rsidR="001F4A20" w:rsidRDefault="00000000">
      <w:pPr>
        <w:spacing w:before="3"/>
        <w:rPr>
          <w:b/>
          <w:sz w:val="23"/>
          <w:szCs w:val="23"/>
        </w:rPr>
      </w:pPr>
      <w:r>
        <w:rPr>
          <w:noProof/>
        </w:rPr>
        <mc:AlternateContent>
          <mc:Choice Requires="wpg">
            <w:drawing>
              <wp:anchor distT="0" distB="0" distL="0" distR="0" simplePos="0" relativeHeight="251659264" behindDoc="0" locked="0" layoutInCell="1" hidden="0" allowOverlap="1" wp14:anchorId="78864D32" wp14:editId="534C7C29">
                <wp:simplePos x="0" y="0"/>
                <wp:positionH relativeFrom="column">
                  <wp:posOffset>63500</wp:posOffset>
                </wp:positionH>
                <wp:positionV relativeFrom="paragraph">
                  <wp:posOffset>190500</wp:posOffset>
                </wp:positionV>
                <wp:extent cx="6164805" cy="981300"/>
                <wp:effectExtent l="0" t="0" r="0" b="0"/>
                <wp:wrapTopAndBottom distT="0" distB="0"/>
                <wp:docPr id="1" name="Rectangle 1"/>
                <wp:cNvGraphicFramePr/>
                <a:graphic xmlns:a="http://schemas.openxmlformats.org/drawingml/2006/main">
                  <a:graphicData uri="http://schemas.microsoft.com/office/word/2010/wordprocessingShape">
                    <wps:wsp>
                      <wps:cNvSpPr/>
                      <wps:spPr>
                        <a:xfrm>
                          <a:off x="2268473" y="3294225"/>
                          <a:ext cx="6155055" cy="971550"/>
                        </a:xfrm>
                        <a:prstGeom prst="rect">
                          <a:avLst/>
                        </a:prstGeom>
                        <a:noFill/>
                        <a:ln w="9750" cap="flat" cmpd="sng">
                          <a:solidFill>
                            <a:srgbClr val="000000"/>
                          </a:solidFill>
                          <a:prstDash val="solid"/>
                          <a:miter lim="800000"/>
                          <a:headEnd type="none" w="sm" len="sm"/>
                          <a:tailEnd type="none" w="sm" len="sm"/>
                        </a:ln>
                      </wps:spPr>
                      <wps:txbx>
                        <w:txbxContent>
                          <w:p w14:paraId="213B0641" w14:textId="77777777" w:rsidR="001F4A20" w:rsidRDefault="00000000">
                            <w:pPr>
                              <w:spacing w:before="80" w:line="360" w:lineRule="auto"/>
                              <w:ind w:right="50"/>
                              <w:jc w:val="center"/>
                              <w:textDirection w:val="btLr"/>
                            </w:pPr>
                            <w:r>
                              <w:rPr>
                                <w:b/>
                                <w:color w:val="000000"/>
                                <w:sz w:val="28"/>
                              </w:rPr>
                              <w:t>ISO/IEC JTC 1/SC 29/WG 03</w:t>
                            </w:r>
                            <w:r>
                              <w:rPr>
                                <w:b/>
                                <w:color w:val="000000"/>
                                <w:sz w:val="28"/>
                              </w:rPr>
                              <w:br/>
                              <w:t xml:space="preserve">MPEG Systems </w:t>
                            </w:r>
                            <w:r>
                              <w:rPr>
                                <w:b/>
                                <w:color w:val="000000"/>
                                <w:sz w:val="28"/>
                              </w:rPr>
                              <w:br/>
                              <w:t>Convenorship: KATS (Korea, Republic of)</w:t>
                            </w:r>
                          </w:p>
                        </w:txbxContent>
                      </wps:txbx>
                      <wps:bodyPr spcFirstLastPara="1" wrap="square" lIns="0" tIns="0" rIns="0" bIns="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63500</wp:posOffset>
                </wp:positionH>
                <wp:positionV relativeFrom="paragraph">
                  <wp:posOffset>190500</wp:posOffset>
                </wp:positionV>
                <wp:extent cx="6164805" cy="981300"/>
                <wp:effectExtent b="0" l="0" r="0" t="0"/>
                <wp:wrapTopAndBottom distB="0" distT="0"/>
                <wp:docPr id="1" name="image2.png"/>
                <a:graphic>
                  <a:graphicData uri="http://schemas.openxmlformats.org/drawingml/2006/picture">
                    <pic:pic>
                      <pic:nvPicPr>
                        <pic:cNvPr id="0" name="image2.png"/>
                        <pic:cNvPicPr preferRelativeResize="0"/>
                      </pic:nvPicPr>
                      <pic:blipFill>
                        <a:blip r:embed="rId10"/>
                        <a:srcRect/>
                        <a:stretch>
                          <a:fillRect/>
                        </a:stretch>
                      </pic:blipFill>
                      <pic:spPr>
                        <a:xfrm>
                          <a:off x="0" y="0"/>
                          <a:ext cx="6164805" cy="981300"/>
                        </a:xfrm>
                        <a:prstGeom prst="rect"/>
                        <a:ln/>
                      </pic:spPr>
                    </pic:pic>
                  </a:graphicData>
                </a:graphic>
              </wp:anchor>
            </w:drawing>
          </mc:Fallback>
        </mc:AlternateContent>
      </w:r>
    </w:p>
    <w:p w14:paraId="00000005" w14:textId="77777777" w:rsidR="001F4A20" w:rsidRDefault="00000000">
      <w:pPr>
        <w:tabs>
          <w:tab w:val="left" w:pos="3099"/>
        </w:tabs>
        <w:spacing w:before="240"/>
        <w:ind w:left="104"/>
      </w:pPr>
      <w:r>
        <w:rPr>
          <w:b/>
        </w:rPr>
        <w:t>Document type:</w:t>
      </w:r>
      <w:r>
        <w:tab/>
        <w:t>Output Document</w:t>
      </w:r>
    </w:p>
    <w:p w14:paraId="00000006" w14:textId="77777777" w:rsidR="001F4A20" w:rsidRDefault="00000000">
      <w:pPr>
        <w:pBdr>
          <w:top w:val="nil"/>
          <w:left w:val="nil"/>
          <w:bottom w:val="nil"/>
          <w:right w:val="nil"/>
          <w:between w:val="nil"/>
        </w:pBdr>
        <w:tabs>
          <w:tab w:val="left" w:pos="3099"/>
        </w:tabs>
        <w:spacing w:before="240"/>
        <w:ind w:left="3099" w:right="214" w:hanging="2996"/>
        <w:rPr>
          <w:color w:val="000000"/>
        </w:rPr>
      </w:pPr>
      <w:r>
        <w:rPr>
          <w:b/>
          <w:color w:val="000000"/>
        </w:rPr>
        <w:t>Title:</w:t>
      </w:r>
      <w:r>
        <w:rPr>
          <w:color w:val="000000"/>
        </w:rPr>
        <w:tab/>
        <w:t>Exploration on low-overhead HEIF-compatible image file format</w:t>
      </w:r>
    </w:p>
    <w:p w14:paraId="00000007" w14:textId="77777777" w:rsidR="001F4A20" w:rsidRDefault="00000000">
      <w:pPr>
        <w:pBdr>
          <w:top w:val="nil"/>
          <w:left w:val="nil"/>
          <w:bottom w:val="nil"/>
          <w:right w:val="nil"/>
          <w:between w:val="nil"/>
        </w:pBdr>
        <w:tabs>
          <w:tab w:val="left" w:pos="3099"/>
        </w:tabs>
        <w:spacing w:before="240"/>
        <w:ind w:left="3099" w:right="214" w:hanging="2996"/>
        <w:rPr>
          <w:color w:val="000000"/>
        </w:rPr>
      </w:pPr>
      <w:r>
        <w:rPr>
          <w:b/>
          <w:color w:val="000000"/>
        </w:rPr>
        <w:t>Status:</w:t>
      </w:r>
      <w:r>
        <w:rPr>
          <w:color w:val="000000"/>
        </w:rPr>
        <w:tab/>
        <w:t>Approved</w:t>
      </w:r>
    </w:p>
    <w:p w14:paraId="00000008" w14:textId="77777777" w:rsidR="001F4A20" w:rsidRDefault="00000000">
      <w:pPr>
        <w:tabs>
          <w:tab w:val="left" w:pos="3099"/>
        </w:tabs>
        <w:spacing w:before="240"/>
        <w:ind w:left="104"/>
      </w:pPr>
      <w:r>
        <w:rPr>
          <w:b/>
        </w:rPr>
        <w:t>Date of document:</w:t>
      </w:r>
      <w:r>
        <w:tab/>
        <w:t>2023-08-11</w:t>
      </w:r>
    </w:p>
    <w:p w14:paraId="00000009" w14:textId="77777777" w:rsidR="001F4A20" w:rsidRDefault="00000000">
      <w:pPr>
        <w:tabs>
          <w:tab w:val="left" w:pos="3099"/>
        </w:tabs>
        <w:spacing w:before="240"/>
        <w:ind w:left="104"/>
      </w:pPr>
      <w:r>
        <w:rPr>
          <w:b/>
        </w:rPr>
        <w:t>Source:</w:t>
      </w:r>
      <w:r>
        <w:tab/>
        <w:t>ISO/IEC JTC 1/SC 29/WG 03</w:t>
      </w:r>
    </w:p>
    <w:p w14:paraId="0000000A" w14:textId="7B5F1C34" w:rsidR="001F4A20" w:rsidRDefault="00000000">
      <w:pPr>
        <w:tabs>
          <w:tab w:val="left" w:pos="3099"/>
        </w:tabs>
        <w:spacing w:before="240"/>
        <w:ind w:left="104"/>
      </w:pPr>
      <w:r>
        <w:rPr>
          <w:b/>
        </w:rPr>
        <w:t>No. of pages:</w:t>
      </w:r>
      <w:r>
        <w:tab/>
      </w:r>
      <w:r w:rsidR="001948A5">
        <w:t>1</w:t>
      </w:r>
      <w:r>
        <w:fldChar w:fldCharType="begin"/>
      </w:r>
      <w:r>
        <w:instrText>NUMPAGES</w:instrText>
      </w:r>
      <w:r>
        <w:fldChar w:fldCharType="separate"/>
      </w:r>
      <w:r>
        <w:fldChar w:fldCharType="end"/>
      </w:r>
      <w:r>
        <w:t>7 (with cover page)</w:t>
      </w:r>
    </w:p>
    <w:p w14:paraId="0000000B" w14:textId="77777777" w:rsidR="001F4A20" w:rsidRDefault="00000000">
      <w:pPr>
        <w:tabs>
          <w:tab w:val="left" w:pos="3099"/>
        </w:tabs>
        <w:spacing w:before="240"/>
        <w:ind w:left="104"/>
      </w:pPr>
      <w:r>
        <w:rPr>
          <w:b/>
        </w:rPr>
        <w:t>Email of Convenor:</w:t>
      </w:r>
      <w:r>
        <w:tab/>
      </w:r>
      <w:proofErr w:type="spellStart"/>
      <w:proofErr w:type="gramStart"/>
      <w:r>
        <w:t>young.L</w:t>
      </w:r>
      <w:proofErr w:type="spellEnd"/>
      <w:proofErr w:type="gramEnd"/>
      <w:r>
        <w:t xml:space="preserve"> @ </w:t>
      </w:r>
      <w:proofErr w:type="spellStart"/>
      <w:r>
        <w:t>samsung</w:t>
      </w:r>
      <w:proofErr w:type="spellEnd"/>
      <w:r>
        <w:t xml:space="preserve"> . com</w:t>
      </w:r>
    </w:p>
    <w:p w14:paraId="0000000C" w14:textId="77777777" w:rsidR="001F4A20" w:rsidRDefault="00000000">
      <w:pPr>
        <w:tabs>
          <w:tab w:val="left" w:pos="3099"/>
        </w:tabs>
        <w:spacing w:before="240"/>
        <w:ind w:left="104"/>
        <w:rPr>
          <w:color w:val="0000EE"/>
        </w:rPr>
      </w:pPr>
      <w:r>
        <w:rPr>
          <w:b/>
        </w:rPr>
        <w:t>Committee URL:</w:t>
      </w:r>
      <w:r>
        <w:tab/>
      </w:r>
      <w:hyperlink r:id="rId11">
        <w:r>
          <w:rPr>
            <w:color w:val="0000FF"/>
          </w:rPr>
          <w:t>https://isotc.iso.org/livelink/livelink/open/jtc1sc29wg3</w:t>
        </w:r>
      </w:hyperlink>
    </w:p>
    <w:p w14:paraId="0000000D" w14:textId="77777777" w:rsidR="001F4A20" w:rsidRDefault="001F4A20">
      <w:pPr>
        <w:tabs>
          <w:tab w:val="left" w:pos="3099"/>
        </w:tabs>
        <w:ind w:left="104"/>
        <w:rPr>
          <w:color w:val="0000EE"/>
          <w:u w:val="single"/>
        </w:rPr>
        <w:sectPr w:rsidR="001F4A20">
          <w:pgSz w:w="11900" w:h="16840"/>
          <w:pgMar w:top="540" w:right="980" w:bottom="280" w:left="1000" w:header="720" w:footer="720" w:gutter="0"/>
          <w:pgNumType w:start="1"/>
          <w:cols w:space="720"/>
        </w:sectPr>
      </w:pPr>
    </w:p>
    <w:p w14:paraId="0000000E" w14:textId="77777777" w:rsidR="001F4A20" w:rsidRDefault="00000000">
      <w:pPr>
        <w:jc w:val="center"/>
        <w:rPr>
          <w:b/>
          <w:sz w:val="28"/>
          <w:szCs w:val="28"/>
        </w:rPr>
      </w:pPr>
      <w:r>
        <w:rPr>
          <w:b/>
          <w:sz w:val="28"/>
          <w:szCs w:val="28"/>
        </w:rPr>
        <w:lastRenderedPageBreak/>
        <w:t>INTERNATIONAL ORGANIZATION FOR STANDARDIZATION</w:t>
      </w:r>
    </w:p>
    <w:p w14:paraId="0000000F" w14:textId="77777777" w:rsidR="001F4A20" w:rsidRDefault="00000000">
      <w:pPr>
        <w:jc w:val="center"/>
        <w:rPr>
          <w:b/>
          <w:sz w:val="28"/>
          <w:szCs w:val="28"/>
        </w:rPr>
      </w:pPr>
      <w:r>
        <w:rPr>
          <w:b/>
          <w:sz w:val="28"/>
          <w:szCs w:val="28"/>
        </w:rPr>
        <w:t>ORGANISATION INTERNATIONALE DE NORMALISATION</w:t>
      </w:r>
    </w:p>
    <w:p w14:paraId="00000010" w14:textId="77777777" w:rsidR="001F4A20" w:rsidRDefault="00000000">
      <w:pPr>
        <w:jc w:val="center"/>
        <w:rPr>
          <w:b/>
          <w:sz w:val="28"/>
          <w:szCs w:val="28"/>
        </w:rPr>
      </w:pPr>
      <w:r>
        <w:rPr>
          <w:b/>
          <w:sz w:val="28"/>
          <w:szCs w:val="28"/>
        </w:rPr>
        <w:t>ISO/IEC JTC 1/SC 29/WG 03 MPEG SYSTEMS</w:t>
      </w:r>
    </w:p>
    <w:p w14:paraId="00000011" w14:textId="77777777" w:rsidR="001F4A20" w:rsidRDefault="00000000">
      <w:pPr>
        <w:jc w:val="right"/>
        <w:rPr>
          <w:b/>
          <w:sz w:val="48"/>
          <w:szCs w:val="48"/>
        </w:rPr>
      </w:pPr>
      <w:r>
        <w:rPr>
          <w:b/>
          <w:sz w:val="28"/>
          <w:szCs w:val="28"/>
        </w:rPr>
        <w:t xml:space="preserve">ISO/IEC JTC 1/SC 29/WG 03 </w:t>
      </w:r>
      <w:r>
        <w:rPr>
          <w:b/>
          <w:sz w:val="48"/>
          <w:szCs w:val="48"/>
        </w:rPr>
        <w:t>N</w:t>
      </w:r>
      <w:r>
        <w:fldChar w:fldCharType="begin"/>
      </w:r>
      <w:r>
        <w:instrText xml:space="preserve"> DOCPROPERTY "WGNumber"</w:instrText>
      </w:r>
      <w:r>
        <w:fldChar w:fldCharType="separate"/>
      </w:r>
      <w:r>
        <w:rPr>
          <w:b/>
          <w:sz w:val="48"/>
          <w:szCs w:val="48"/>
        </w:rPr>
        <w:t>0994</w:t>
      </w:r>
      <w:r>
        <w:fldChar w:fldCharType="end"/>
      </w:r>
    </w:p>
    <w:p w14:paraId="00000012" w14:textId="77777777" w:rsidR="001F4A20" w:rsidRDefault="00000000">
      <w:pPr>
        <w:spacing w:after="480"/>
        <w:jc w:val="right"/>
        <w:rPr>
          <w:b/>
          <w:sz w:val="28"/>
          <w:szCs w:val="28"/>
        </w:rPr>
      </w:pPr>
      <w:r>
        <w:rPr>
          <w:b/>
          <w:sz w:val="28"/>
          <w:szCs w:val="28"/>
        </w:rPr>
        <w:t>July 2023 – Geneva, CH</w:t>
      </w:r>
    </w:p>
    <w:tbl>
      <w:tblPr>
        <w:tblStyle w:val="a"/>
        <w:tblW w:w="10169" w:type="dxa"/>
        <w:tblLayout w:type="fixed"/>
        <w:tblLook w:val="0000" w:firstRow="0" w:lastRow="0" w:firstColumn="0" w:lastColumn="0" w:noHBand="0" w:noVBand="0"/>
      </w:tblPr>
      <w:tblGrid>
        <w:gridCol w:w="1890"/>
        <w:gridCol w:w="8279"/>
      </w:tblGrid>
      <w:tr w:rsidR="001F4A20" w14:paraId="706BBC02" w14:textId="77777777">
        <w:tc>
          <w:tcPr>
            <w:tcW w:w="1890" w:type="dxa"/>
          </w:tcPr>
          <w:p w14:paraId="00000013" w14:textId="77777777" w:rsidR="001F4A20" w:rsidRDefault="00000000">
            <w:pPr>
              <w:rPr>
                <w:b/>
              </w:rPr>
            </w:pPr>
            <w:r>
              <w:rPr>
                <w:b/>
              </w:rPr>
              <w:t>Title</w:t>
            </w:r>
          </w:p>
        </w:tc>
        <w:tc>
          <w:tcPr>
            <w:tcW w:w="8279" w:type="dxa"/>
          </w:tcPr>
          <w:p w14:paraId="00000014" w14:textId="77777777" w:rsidR="001F4A20" w:rsidRDefault="00000000">
            <w:pPr>
              <w:rPr>
                <w:b/>
                <w:highlight w:val="yellow"/>
              </w:rPr>
            </w:pPr>
            <w:r>
              <w:rPr>
                <w:b/>
              </w:rPr>
              <w:t>Exploration on low-overhead HEIF-compatible image file format</w:t>
            </w:r>
          </w:p>
        </w:tc>
      </w:tr>
      <w:tr w:rsidR="001F4A20" w14:paraId="7018951B" w14:textId="77777777">
        <w:tc>
          <w:tcPr>
            <w:tcW w:w="1890" w:type="dxa"/>
          </w:tcPr>
          <w:p w14:paraId="00000015" w14:textId="77777777" w:rsidR="001F4A20" w:rsidRDefault="00000000">
            <w:pPr>
              <w:rPr>
                <w:b/>
              </w:rPr>
            </w:pPr>
            <w:r>
              <w:rPr>
                <w:b/>
              </w:rPr>
              <w:t>Source</w:t>
            </w:r>
          </w:p>
        </w:tc>
        <w:tc>
          <w:tcPr>
            <w:tcW w:w="8279" w:type="dxa"/>
          </w:tcPr>
          <w:p w14:paraId="00000016" w14:textId="77777777" w:rsidR="001F4A20" w:rsidRDefault="00000000">
            <w:pPr>
              <w:rPr>
                <w:b/>
              </w:rPr>
            </w:pPr>
            <w:r>
              <w:rPr>
                <w:b/>
              </w:rPr>
              <w:t>WG 03, MPEG Systems</w:t>
            </w:r>
          </w:p>
        </w:tc>
      </w:tr>
      <w:tr w:rsidR="001F4A20" w14:paraId="7A1D1ABA" w14:textId="77777777">
        <w:tc>
          <w:tcPr>
            <w:tcW w:w="1890" w:type="dxa"/>
          </w:tcPr>
          <w:p w14:paraId="00000017" w14:textId="77777777" w:rsidR="001F4A20" w:rsidRDefault="00000000">
            <w:pPr>
              <w:rPr>
                <w:b/>
              </w:rPr>
            </w:pPr>
            <w:r>
              <w:rPr>
                <w:b/>
              </w:rPr>
              <w:t>Status</w:t>
            </w:r>
          </w:p>
        </w:tc>
        <w:tc>
          <w:tcPr>
            <w:tcW w:w="8279" w:type="dxa"/>
          </w:tcPr>
          <w:p w14:paraId="00000018" w14:textId="77777777" w:rsidR="001F4A20" w:rsidRDefault="00000000">
            <w:pPr>
              <w:rPr>
                <w:b/>
              </w:rPr>
            </w:pPr>
            <w:r>
              <w:rPr>
                <w:b/>
              </w:rPr>
              <w:t>Approved</w:t>
            </w:r>
          </w:p>
        </w:tc>
      </w:tr>
      <w:tr w:rsidR="001F4A20" w14:paraId="49973D64" w14:textId="77777777">
        <w:tc>
          <w:tcPr>
            <w:tcW w:w="1890" w:type="dxa"/>
          </w:tcPr>
          <w:p w14:paraId="00000019" w14:textId="77777777" w:rsidR="001F4A20" w:rsidRDefault="00000000">
            <w:pPr>
              <w:rPr>
                <w:b/>
              </w:rPr>
            </w:pPr>
            <w:r>
              <w:rPr>
                <w:b/>
              </w:rPr>
              <w:t>Serial Number</w:t>
            </w:r>
          </w:p>
        </w:tc>
        <w:tc>
          <w:tcPr>
            <w:tcW w:w="8279" w:type="dxa"/>
          </w:tcPr>
          <w:p w14:paraId="0000001A" w14:textId="77777777" w:rsidR="001F4A20" w:rsidRDefault="00000000">
            <w:pPr>
              <w:rPr>
                <w:b/>
              </w:rPr>
            </w:pPr>
            <w:r>
              <w:fldChar w:fldCharType="begin"/>
            </w:r>
            <w:r>
              <w:instrText xml:space="preserve"> DOCPROPERTY "MDMSNumber"</w:instrText>
            </w:r>
            <w:r>
              <w:fldChar w:fldCharType="separate"/>
            </w:r>
            <w:r>
              <w:rPr>
                <w:b/>
              </w:rPr>
              <w:t>22997</w:t>
            </w:r>
            <w:r>
              <w:fldChar w:fldCharType="end"/>
            </w:r>
          </w:p>
        </w:tc>
      </w:tr>
    </w:tbl>
    <w:p w14:paraId="0000001B" w14:textId="77777777" w:rsidR="001F4A20" w:rsidRDefault="001F4A20"/>
    <w:p w14:paraId="0000001C" w14:textId="77777777" w:rsidR="001F4A20" w:rsidRDefault="001F4A20"/>
    <w:p w14:paraId="0000001D" w14:textId="77777777" w:rsidR="001F4A20" w:rsidRDefault="001F4A20"/>
    <w:p w14:paraId="0000001E" w14:textId="77777777" w:rsidR="001F4A20" w:rsidRDefault="001F4A20"/>
    <w:p w14:paraId="0000001F" w14:textId="77777777" w:rsidR="001F4A20" w:rsidRDefault="00000000">
      <w:pPr>
        <w:pStyle w:val="Heading1"/>
        <w:numPr>
          <w:ilvl w:val="0"/>
          <w:numId w:val="5"/>
        </w:numPr>
      </w:pPr>
      <w:r>
        <w:br w:type="page"/>
      </w:r>
      <w:r>
        <w:lastRenderedPageBreak/>
        <w:t>Introduction</w:t>
      </w:r>
    </w:p>
    <w:p w14:paraId="00000020" w14:textId="77777777" w:rsidR="001F4A20" w:rsidRDefault="00000000">
      <w:bookmarkStart w:id="0" w:name="bookmark=id.30j0zll" w:colFirst="0" w:colLast="0"/>
      <w:bookmarkStart w:id="1" w:name="bookmark=id.gjdgxs" w:colFirst="0" w:colLast="0"/>
      <w:bookmarkEnd w:id="0"/>
      <w:bookmarkEnd w:id="1"/>
      <w:r>
        <w:t>The High Efficiency Image Format (HEIF) [1] is based on ISOBMFF [2] and provides generic structures for the storage of image items and sequences. These can be compressed using any codec, and HEIF defines metadata necessary for a wide range of applications, making it a perfect foundation for many platforms.</w:t>
      </w:r>
    </w:p>
    <w:p w14:paraId="00000021" w14:textId="77777777" w:rsidR="001F4A20" w:rsidRDefault="00000000">
      <w:r>
        <w:t xml:space="preserve">However, as with all technologies, there is always room for improvement. While HEIF's initial design was impressively versatile, it didn't anticipate every potential use-case. A clear inefficiency emerges when considering its header size, which remains large even for smaller images. This results in unnecessary overhead for such image files. To put this into perspective, GitHub </w:t>
      </w:r>
      <w:hyperlink r:id="rId12">
        <w:r>
          <w:rPr>
            <w:color w:val="0000FF"/>
            <w:u w:val="single"/>
          </w:rPr>
          <w:t>Issue#59</w:t>
        </w:r>
      </w:hyperlink>
      <w:r>
        <w:t xml:space="preserve"> highlighted the issue with HEIF headers, which consistently remain at a minimum of 300 bytes. For smaller images, this becomes a significant portion of the file. In this exploration, our goal is to gather and thoroughly evaluate potential solutions to this challenge. Additionally, we'll be identifying relevant use-cases and requirements. Through a systematic approach, we aim to pinpoint the most appropriate solution that enhances the HEIF framework, optimizing it further for compact image formats.</w:t>
      </w:r>
    </w:p>
    <w:p w14:paraId="00000022" w14:textId="77777777" w:rsidR="001F4A20" w:rsidRDefault="00000000">
      <w:pPr>
        <w:pStyle w:val="Heading1"/>
        <w:numPr>
          <w:ilvl w:val="0"/>
          <w:numId w:val="5"/>
        </w:numPr>
      </w:pPr>
      <w:bookmarkStart w:id="2" w:name="bookmark=id.1fob9te" w:colFirst="0" w:colLast="0"/>
      <w:bookmarkStart w:id="3" w:name="bookmark=id.3znysh7" w:colFirst="0" w:colLast="0"/>
      <w:bookmarkEnd w:id="2"/>
      <w:bookmarkEnd w:id="3"/>
      <w:r>
        <w:t>Use-cases</w:t>
      </w:r>
    </w:p>
    <w:p w14:paraId="00000023" w14:textId="77777777" w:rsidR="001F4A20" w:rsidRDefault="00000000">
      <w:r>
        <w:t>In this section we collect a potential list of use-cases. Such use cases include:</w:t>
      </w:r>
    </w:p>
    <w:p w14:paraId="00000024" w14:textId="77777777" w:rsidR="001F4A20" w:rsidRDefault="00000000">
      <w:pPr>
        <w:numPr>
          <w:ilvl w:val="0"/>
          <w:numId w:val="1"/>
        </w:numPr>
        <w:pBdr>
          <w:top w:val="nil"/>
          <w:left w:val="nil"/>
          <w:bottom w:val="nil"/>
          <w:right w:val="nil"/>
          <w:between w:val="nil"/>
        </w:pBdr>
        <w:rPr>
          <w:color w:val="000000"/>
        </w:rPr>
      </w:pPr>
      <w:r>
        <w:rPr>
          <w:b/>
          <w:color w:val="000000"/>
        </w:rPr>
        <w:t>Web Applications with Numerous Icons and Thumbnails</w:t>
      </w:r>
      <w:r>
        <w:rPr>
          <w:color w:val="000000"/>
        </w:rPr>
        <w:t>: Modern web applications use a wide variety of icons, thumbnails, and small images. When these images are stored in HEIF, the accumulated overhead from each image's header can result in significantly wasted storage and bandwidth.</w:t>
      </w:r>
    </w:p>
    <w:p w14:paraId="00000025" w14:textId="77777777" w:rsidR="001F4A20" w:rsidRDefault="00000000">
      <w:pPr>
        <w:numPr>
          <w:ilvl w:val="0"/>
          <w:numId w:val="1"/>
        </w:numPr>
        <w:pBdr>
          <w:top w:val="nil"/>
          <w:left w:val="nil"/>
          <w:bottom w:val="nil"/>
          <w:right w:val="nil"/>
          <w:between w:val="nil"/>
        </w:pBdr>
        <w:rPr>
          <w:color w:val="000000"/>
        </w:rPr>
      </w:pPr>
      <w:r>
        <w:rPr>
          <w:b/>
          <w:color w:val="000000"/>
        </w:rPr>
        <w:t>Mobile Applications</w:t>
      </w:r>
      <w:r>
        <w:rPr>
          <w:color w:val="000000"/>
        </w:rPr>
        <w:t>: Many mobile applications frequently utilize small icons and thumbnail images for a better user interface and experience. These applications would greatly benefit from a compact HEIF header, allowing for faster loading times and reduced bandwidth consumption when fetching these images. Additionally, some mobile applications operate in environments with limited bandwidth, making the efficiency provided by a compact HEIF format even more valuable.</w:t>
      </w:r>
    </w:p>
    <w:p w14:paraId="00000026" w14:textId="77777777" w:rsidR="001F4A20" w:rsidRDefault="00000000">
      <w:pPr>
        <w:numPr>
          <w:ilvl w:val="0"/>
          <w:numId w:val="1"/>
        </w:numPr>
        <w:pBdr>
          <w:top w:val="nil"/>
          <w:left w:val="nil"/>
          <w:bottom w:val="nil"/>
          <w:right w:val="nil"/>
          <w:between w:val="nil"/>
        </w:pBdr>
        <w:rPr>
          <w:color w:val="000000"/>
        </w:rPr>
      </w:pPr>
      <w:r>
        <w:rPr>
          <w:b/>
          <w:color w:val="000000"/>
        </w:rPr>
        <w:t>Embedded Systems and IoT</w:t>
      </w:r>
      <w:r>
        <w:rPr>
          <w:color w:val="000000"/>
        </w:rPr>
        <w:t>: Devices with limited storage capabilities, such as certain embedded systems and IoT devices, can benefit from reduced HEIF headers, allowing them to store more images in the same space.</w:t>
      </w:r>
    </w:p>
    <w:p w14:paraId="00000027" w14:textId="77777777" w:rsidR="001F4A20" w:rsidRDefault="00000000">
      <w:pPr>
        <w:numPr>
          <w:ilvl w:val="0"/>
          <w:numId w:val="1"/>
        </w:numPr>
        <w:pBdr>
          <w:top w:val="nil"/>
          <w:left w:val="nil"/>
          <w:bottom w:val="nil"/>
          <w:right w:val="nil"/>
          <w:between w:val="nil"/>
        </w:pBdr>
        <w:rPr>
          <w:color w:val="000000"/>
        </w:rPr>
      </w:pPr>
      <w:r>
        <w:rPr>
          <w:b/>
          <w:color w:val="000000"/>
        </w:rPr>
        <w:t>Instant Messaging and Social Media Apps</w:t>
      </w:r>
      <w:r>
        <w:rPr>
          <w:color w:val="000000"/>
        </w:rPr>
        <w:t>: Users share billions of emojis, stickers, and GIFs daily. If these are stored or shared in HEIF format, even a minor reduction in header size can lead to huge savings in bandwidth and storage on a global scale.</w:t>
      </w:r>
    </w:p>
    <w:p w14:paraId="4BC80F1D" w14:textId="6F208E97" w:rsidR="001948A5" w:rsidRPr="001948A5" w:rsidRDefault="001948A5" w:rsidP="001948A5">
      <w:pPr>
        <w:numPr>
          <w:ilvl w:val="0"/>
          <w:numId w:val="1"/>
        </w:numPr>
        <w:pBdr>
          <w:top w:val="nil"/>
          <w:left w:val="nil"/>
          <w:bottom w:val="nil"/>
          <w:right w:val="nil"/>
          <w:between w:val="nil"/>
        </w:pBdr>
        <w:rPr>
          <w:color w:val="000000"/>
        </w:rPr>
      </w:pPr>
      <w:r w:rsidRPr="001948A5">
        <w:rPr>
          <w:b/>
          <w:bCs/>
          <w:color w:val="000000"/>
        </w:rPr>
        <w:t>Content Delivery Networks and Content Management Systems</w:t>
      </w:r>
      <w:r w:rsidRPr="001948A5">
        <w:rPr>
          <w:color w:val="000000"/>
        </w:rPr>
        <w:t xml:space="preserve">: Servers and web deployment services manipulate vast quantities of images, often without decoding the pixels but needing metadata such as image dimensions. A trivially </w:t>
      </w:r>
      <w:proofErr w:type="spellStart"/>
      <w:r w:rsidRPr="001948A5">
        <w:rPr>
          <w:color w:val="000000"/>
        </w:rPr>
        <w:t>parseable</w:t>
      </w:r>
      <w:proofErr w:type="spellEnd"/>
      <w:r w:rsidRPr="001948A5">
        <w:rPr>
          <w:color w:val="000000"/>
        </w:rPr>
        <w:t xml:space="preserve"> header would save resources at scale and may improve security.</w:t>
      </w:r>
    </w:p>
    <w:p w14:paraId="7B69AF4B" w14:textId="5247BBDF" w:rsidR="001948A5" w:rsidRDefault="001948A5">
      <w:pPr>
        <w:numPr>
          <w:ilvl w:val="0"/>
          <w:numId w:val="1"/>
        </w:numPr>
        <w:pBdr>
          <w:top w:val="nil"/>
          <w:left w:val="nil"/>
          <w:bottom w:val="nil"/>
          <w:right w:val="nil"/>
          <w:between w:val="nil"/>
        </w:pBdr>
        <w:rPr>
          <w:color w:val="000000"/>
        </w:rPr>
      </w:pPr>
      <w:r w:rsidRPr="001948A5">
        <w:rPr>
          <w:b/>
          <w:bCs/>
          <w:color w:val="000000"/>
        </w:rPr>
        <w:t>Extended Reality (XR) Applications</w:t>
      </w:r>
      <w:r w:rsidRPr="001948A5">
        <w:rPr>
          <w:color w:val="000000"/>
        </w:rPr>
        <w:t xml:space="preserve">: XR applications often use small images or icons over real-world views. The efficiency of these small images can be useful for maintaining XR application </w:t>
      </w:r>
      <w:proofErr w:type="gramStart"/>
      <w:r w:rsidRPr="001948A5">
        <w:rPr>
          <w:color w:val="000000"/>
        </w:rPr>
        <w:t>performance</w:t>
      </w:r>
      <w:proofErr w:type="gramEnd"/>
    </w:p>
    <w:p w14:paraId="0000002A" w14:textId="77777777" w:rsidR="001F4A20" w:rsidRDefault="00000000">
      <w:pPr>
        <w:pStyle w:val="Heading1"/>
        <w:numPr>
          <w:ilvl w:val="0"/>
          <w:numId w:val="5"/>
        </w:numPr>
        <w:rPr>
          <w:ins w:id="4" w:author="Dimitri Podborski" w:date="2023-08-21T12:51:00Z"/>
        </w:rPr>
      </w:pPr>
      <w:r>
        <w:lastRenderedPageBreak/>
        <w:t>Requirements</w:t>
      </w:r>
    </w:p>
    <w:p w14:paraId="57DDF73E" w14:textId="7FE1BA70" w:rsidR="00F47C0E" w:rsidRPr="00F47C0E" w:rsidRDefault="00F47C0E" w:rsidP="00F47C0E">
      <w:pPr>
        <w:pPrChange w:id="5" w:author="Dimitri Podborski" w:date="2023-08-21T12:51:00Z">
          <w:pPr>
            <w:pStyle w:val="Heading1"/>
            <w:numPr>
              <w:numId w:val="5"/>
            </w:numPr>
          </w:pPr>
        </w:pPrChange>
      </w:pPr>
      <w:ins w:id="6" w:author="Dimitri Podborski" w:date="2023-08-21T12:51:00Z">
        <w:r>
          <w:t xml:space="preserve">Below is a </w:t>
        </w:r>
      </w:ins>
      <w:ins w:id="7" w:author="Dimitri Podborski" w:date="2023-08-21T12:52:00Z">
        <w:r>
          <w:t xml:space="preserve">list of tentative requirements </w:t>
        </w:r>
      </w:ins>
      <w:ins w:id="8" w:author="Dimitri Podborski" w:date="2023-08-21T12:55:00Z">
        <w:r>
          <w:t>that</w:t>
        </w:r>
      </w:ins>
      <w:ins w:id="9" w:author="Dimitri Podborski" w:date="2023-08-21T12:52:00Z">
        <w:r>
          <w:t xml:space="preserve"> </w:t>
        </w:r>
      </w:ins>
      <w:ins w:id="10" w:author="Dimitri Podborski" w:date="2023-08-21T12:55:00Z">
        <w:r>
          <w:t>will be</w:t>
        </w:r>
      </w:ins>
      <w:ins w:id="11" w:author="Dimitri Podborski" w:date="2023-08-21T12:52:00Z">
        <w:r>
          <w:t xml:space="preserve"> </w:t>
        </w:r>
      </w:ins>
      <w:ins w:id="12" w:author="Dimitri Podborski" w:date="2023-08-21T12:55:00Z">
        <w:r>
          <w:t>discussed</w:t>
        </w:r>
      </w:ins>
      <w:ins w:id="13" w:author="Dimitri Podborski" w:date="2023-08-21T12:52:00Z">
        <w:r>
          <w:t xml:space="preserve"> by the group </w:t>
        </w:r>
      </w:ins>
      <w:ins w:id="14" w:author="Dimitri Podborski" w:date="2023-08-21T12:56:00Z">
        <w:r>
          <w:t>in</w:t>
        </w:r>
      </w:ins>
      <w:ins w:id="15" w:author="Dimitri Podborski" w:date="2023-08-21T12:52:00Z">
        <w:r>
          <w:t xml:space="preserve"> </w:t>
        </w:r>
      </w:ins>
      <w:ins w:id="16" w:author="Dimitri Podborski" w:date="2023-08-21T12:56:00Z">
        <w:r>
          <w:t>subsequent</w:t>
        </w:r>
      </w:ins>
      <w:ins w:id="17" w:author="Dimitri Podborski" w:date="2023-08-21T12:53:00Z">
        <w:r>
          <w:t xml:space="preserve"> meeting</w:t>
        </w:r>
      </w:ins>
      <w:ins w:id="18" w:author="Dimitri Podborski" w:date="2023-08-21T12:57:00Z">
        <w:r>
          <w:t>s:</w:t>
        </w:r>
      </w:ins>
    </w:p>
    <w:p w14:paraId="0000002B" w14:textId="77777777" w:rsidR="001F4A20" w:rsidRDefault="00000000">
      <w:pPr>
        <w:numPr>
          <w:ilvl w:val="0"/>
          <w:numId w:val="3"/>
        </w:numPr>
        <w:pBdr>
          <w:top w:val="nil"/>
          <w:left w:val="nil"/>
          <w:bottom w:val="nil"/>
          <w:right w:val="nil"/>
          <w:between w:val="nil"/>
        </w:pBdr>
        <w:rPr>
          <w:color w:val="000000"/>
        </w:rPr>
      </w:pPr>
      <w:r>
        <w:rPr>
          <w:b/>
          <w:color w:val="000000"/>
        </w:rPr>
        <w:t>Header Size Reduction</w:t>
      </w:r>
      <w:r>
        <w:rPr>
          <w:color w:val="000000"/>
        </w:rPr>
        <w:t>: The primary requirement is to substantially reduce the HEIF header size for small images, aiming for a size considerably less than the current 300 bytes.</w:t>
      </w:r>
    </w:p>
    <w:p w14:paraId="0000002C" w14:textId="77777777" w:rsidR="001F4A20" w:rsidRDefault="00000000">
      <w:pPr>
        <w:numPr>
          <w:ilvl w:val="0"/>
          <w:numId w:val="3"/>
        </w:numPr>
        <w:pBdr>
          <w:top w:val="nil"/>
          <w:left w:val="nil"/>
          <w:bottom w:val="nil"/>
          <w:right w:val="nil"/>
          <w:between w:val="nil"/>
        </w:pBdr>
        <w:rPr>
          <w:color w:val="000000"/>
        </w:rPr>
      </w:pPr>
      <w:r>
        <w:rPr>
          <w:b/>
          <w:color w:val="000000"/>
        </w:rPr>
        <w:t>Compatibility</w:t>
      </w:r>
      <w:r>
        <w:rPr>
          <w:color w:val="000000"/>
        </w:rPr>
        <w:t>: Even with a reduced header, files should still be identifiable as HEIF.</w:t>
      </w:r>
    </w:p>
    <w:p w14:paraId="0000002D" w14:textId="77777777" w:rsidR="001F4A20" w:rsidRDefault="00000000">
      <w:pPr>
        <w:numPr>
          <w:ilvl w:val="0"/>
          <w:numId w:val="3"/>
        </w:numPr>
        <w:pBdr>
          <w:top w:val="nil"/>
          <w:left w:val="nil"/>
          <w:bottom w:val="nil"/>
          <w:right w:val="nil"/>
          <w:between w:val="nil"/>
        </w:pBdr>
        <w:rPr>
          <w:color w:val="000000"/>
        </w:rPr>
      </w:pPr>
      <w:r>
        <w:rPr>
          <w:b/>
          <w:color w:val="000000"/>
        </w:rPr>
        <w:t>Simplicity</w:t>
      </w:r>
      <w:r>
        <w:rPr>
          <w:color w:val="000000"/>
        </w:rPr>
        <w:t>: The header should only cater to the most common use-cases for small images. This includes supporting a single coded item with 1, 3, and potentially 4 channels. It should also support an optional second coded item for alpha and NCLX colour.</w:t>
      </w:r>
    </w:p>
    <w:p w14:paraId="0000002E" w14:textId="061BAD0F" w:rsidR="001F4A20" w:rsidRDefault="00000000">
      <w:pPr>
        <w:numPr>
          <w:ilvl w:val="0"/>
          <w:numId w:val="3"/>
        </w:numPr>
        <w:pBdr>
          <w:top w:val="nil"/>
          <w:left w:val="nil"/>
          <w:bottom w:val="nil"/>
          <w:right w:val="nil"/>
          <w:between w:val="nil"/>
        </w:pBdr>
        <w:rPr>
          <w:color w:val="000000"/>
        </w:rPr>
      </w:pPr>
      <w:sdt>
        <w:sdtPr>
          <w:tag w:val="goog_rdk_5"/>
          <w:id w:val="1200053200"/>
        </w:sdtPr>
        <w:sdtContent/>
      </w:sdt>
      <w:r>
        <w:rPr>
          <w:b/>
          <w:color w:val="000000"/>
        </w:rPr>
        <w:t>Exclusion of Non-Essential Features</w:t>
      </w:r>
      <w:r>
        <w:rPr>
          <w:color w:val="000000"/>
        </w:rPr>
        <w:t xml:space="preserve">: The </w:t>
      </w:r>
      <w:r w:rsidR="008764EC">
        <w:rPr>
          <w:color w:val="000000"/>
        </w:rPr>
        <w:t xml:space="preserve">base format of </w:t>
      </w:r>
      <w:r>
        <w:rPr>
          <w:color w:val="000000"/>
        </w:rPr>
        <w:t xml:space="preserve">reduced header mode should </w:t>
      </w:r>
      <w:r w:rsidR="008764EC">
        <w:rPr>
          <w:color w:val="000000"/>
        </w:rPr>
        <w:t xml:space="preserve">omit non-essential features like </w:t>
      </w:r>
      <w:r>
        <w:rPr>
          <w:color w:val="000000"/>
        </w:rPr>
        <w:t>tiling/overlay, image collections/sequences, auxiliary images (excluding alpha), and groups.</w:t>
      </w:r>
      <w:r w:rsidR="008764EC">
        <w:rPr>
          <w:color w:val="000000"/>
        </w:rPr>
        <w:t xml:space="preserve"> It can be constructed in a manner that allows for future extensibility to incorporate additional features that are reasonable for such a reduced header representation.</w:t>
      </w:r>
    </w:p>
    <w:p w14:paraId="0000002F" w14:textId="3471E9D1" w:rsidR="001F4A20" w:rsidRDefault="00000000">
      <w:pPr>
        <w:numPr>
          <w:ilvl w:val="0"/>
          <w:numId w:val="3"/>
        </w:numPr>
        <w:pBdr>
          <w:top w:val="nil"/>
          <w:left w:val="nil"/>
          <w:bottom w:val="nil"/>
          <w:right w:val="nil"/>
          <w:between w:val="nil"/>
        </w:pBdr>
        <w:rPr>
          <w:color w:val="000000"/>
        </w:rPr>
      </w:pPr>
      <w:r>
        <w:rPr>
          <w:b/>
          <w:color w:val="000000"/>
        </w:rPr>
        <w:t>Optional Exclusion of Additional Features</w:t>
      </w:r>
      <w:r>
        <w:rPr>
          <w:color w:val="000000"/>
        </w:rPr>
        <w:t>: If these requirements do not significantly impact the header size, they may be considered. However, for utmost efficiency, thumbnails</w:t>
      </w:r>
      <w:r w:rsidR="00721BC3">
        <w:rPr>
          <w:color w:val="000000"/>
        </w:rPr>
        <w:t xml:space="preserve"> and other non-essential</w:t>
      </w:r>
      <w:r>
        <w:rPr>
          <w:color w:val="000000"/>
        </w:rPr>
        <w:t xml:space="preserve"> metadata</w:t>
      </w:r>
      <w:r w:rsidR="00721BC3">
        <w:rPr>
          <w:color w:val="000000"/>
        </w:rPr>
        <w:t xml:space="preserve"> </w:t>
      </w:r>
      <w:r>
        <w:rPr>
          <w:color w:val="000000"/>
        </w:rPr>
        <w:t>should probably be excluded.</w:t>
      </w:r>
    </w:p>
    <w:p w14:paraId="595CFFC1" w14:textId="33B7AC3B" w:rsidR="00721BC3" w:rsidRDefault="00721BC3">
      <w:pPr>
        <w:numPr>
          <w:ilvl w:val="0"/>
          <w:numId w:val="3"/>
        </w:numPr>
        <w:pBdr>
          <w:top w:val="nil"/>
          <w:left w:val="nil"/>
          <w:bottom w:val="nil"/>
          <w:right w:val="nil"/>
          <w:between w:val="nil"/>
        </w:pBdr>
        <w:rPr>
          <w:color w:val="000000"/>
        </w:rPr>
      </w:pPr>
      <w:r w:rsidRPr="00721BC3">
        <w:rPr>
          <w:b/>
          <w:bCs/>
          <w:color w:val="000000"/>
        </w:rPr>
        <w:t xml:space="preserve">Structured Layout for Streamed Decoding: </w:t>
      </w:r>
      <w:r>
        <w:rPr>
          <w:color w:val="000000"/>
        </w:rPr>
        <w:t>For optimized streamed or incremental decoding, the format might enforce a specific sequence, such as placing alpha first.</w:t>
      </w:r>
    </w:p>
    <w:p w14:paraId="00000030" w14:textId="77777777" w:rsidR="001F4A20" w:rsidRDefault="00000000">
      <w:pPr>
        <w:pStyle w:val="Heading1"/>
        <w:numPr>
          <w:ilvl w:val="0"/>
          <w:numId w:val="5"/>
        </w:numPr>
      </w:pPr>
      <w:r>
        <w:t>Initial proposals</w:t>
      </w:r>
    </w:p>
    <w:p w14:paraId="00000031" w14:textId="77777777" w:rsidR="001F4A20" w:rsidRDefault="00000000">
      <w:r>
        <w:t>At MPEG#143, the File Format group received two distinct proposals aiming to resolve this problem. These are detailed in the following subsections.</w:t>
      </w:r>
    </w:p>
    <w:p w14:paraId="00000032" w14:textId="77777777" w:rsidR="001F4A20" w:rsidRDefault="00000000">
      <w:pPr>
        <w:pStyle w:val="Heading2"/>
        <w:numPr>
          <w:ilvl w:val="1"/>
          <w:numId w:val="5"/>
        </w:numPr>
      </w:pPr>
      <w:proofErr w:type="spellStart"/>
      <w:r>
        <w:t>MetaBox</w:t>
      </w:r>
      <w:proofErr w:type="spellEnd"/>
      <w:r>
        <w:t xml:space="preserve"> extension and a new normative Annex</w:t>
      </w:r>
    </w:p>
    <w:p w14:paraId="00000033" w14:textId="77777777" w:rsidR="001F4A20" w:rsidRDefault="00000000">
      <w:r>
        <w:t xml:space="preserve">Nokia, in </w:t>
      </w:r>
      <w:hyperlink r:id="rId13">
        <w:r>
          <w:rPr>
            <w:color w:val="0000FF"/>
            <w:u w:val="single"/>
          </w:rPr>
          <w:t>m64322</w:t>
        </w:r>
      </w:hyperlink>
      <w:r>
        <w:t xml:space="preserve">, introduced a proposal centered on the extension of the </w:t>
      </w:r>
      <w:proofErr w:type="spellStart"/>
      <w:r>
        <w:rPr>
          <w:rFonts w:ascii="Courier" w:eastAsia="Courier" w:hAnsi="Courier" w:cs="Courier"/>
        </w:rPr>
        <w:t>MetaBox</w:t>
      </w:r>
      <w:proofErr w:type="spellEnd"/>
      <w:r>
        <w:t xml:space="preserve"> which allows to create a file without an </w:t>
      </w:r>
      <w:proofErr w:type="spellStart"/>
      <w:r>
        <w:rPr>
          <w:rFonts w:ascii="Courier" w:eastAsia="Courier" w:hAnsi="Courier" w:cs="Courier"/>
        </w:rPr>
        <w:t>ItemLocationBox</w:t>
      </w:r>
      <w:proofErr w:type="spellEnd"/>
      <w:r>
        <w:t>, and a definition of a new normative Annex, which describes the reduced header mode including the file structure and the reader/player operation for a single image item and an optional auxiliary image item.</w:t>
      </w:r>
    </w:p>
    <w:p w14:paraId="00000034" w14:textId="77777777" w:rsidR="001F4A20" w:rsidRDefault="00000000">
      <w:r>
        <w:t xml:space="preserve">Initial discussion on this proposal is gathered in the </w:t>
      </w:r>
      <w:hyperlink r:id="rId14">
        <w:r>
          <w:rPr>
            <w:color w:val="0000FF"/>
            <w:u w:val="single"/>
          </w:rPr>
          <w:t>GitLab issue #104</w:t>
        </w:r>
      </w:hyperlink>
      <w:r>
        <w:t>.</w:t>
      </w:r>
    </w:p>
    <w:p w14:paraId="00000035" w14:textId="77777777" w:rsidR="001F4A20" w:rsidRDefault="00000000">
      <w:pPr>
        <w:pStyle w:val="Heading3"/>
        <w:numPr>
          <w:ilvl w:val="2"/>
          <w:numId w:val="5"/>
        </w:numPr>
      </w:pPr>
      <w:r>
        <w:t>Proposal</w:t>
      </w:r>
    </w:p>
    <w:p w14:paraId="00000036" w14:textId="77777777" w:rsidR="001F4A20" w:rsidRDefault="00000000">
      <w:pPr>
        <w:pStyle w:val="Heading4"/>
        <w:numPr>
          <w:ilvl w:val="3"/>
          <w:numId w:val="5"/>
        </w:numPr>
      </w:pPr>
      <w:r>
        <w:t xml:space="preserve">Changes to </w:t>
      </w:r>
      <w:proofErr w:type="spellStart"/>
      <w:r>
        <w:t>MetaBox</w:t>
      </w:r>
      <w:proofErr w:type="spellEnd"/>
    </w:p>
    <w:p w14:paraId="00000037" w14:textId="77777777" w:rsidR="001F4A20" w:rsidRDefault="00000000">
      <w:r>
        <w:t xml:space="preserve">Define </w:t>
      </w:r>
      <w:proofErr w:type="spellStart"/>
      <w:r>
        <w:rPr>
          <w:rFonts w:ascii="Courier" w:eastAsia="Courier" w:hAnsi="Courier" w:cs="Courier"/>
        </w:rPr>
        <w:t>MetaBox</w:t>
      </w:r>
      <w:proofErr w:type="spellEnd"/>
      <w:r>
        <w:t xml:space="preserve"> with a new </w:t>
      </w:r>
      <w:r>
        <w:rPr>
          <w:rFonts w:ascii="Courier" w:eastAsia="Courier" w:hAnsi="Courier" w:cs="Courier"/>
        </w:rPr>
        <w:t>version=1</w:t>
      </w:r>
      <w:r>
        <w:t xml:space="preserve">. This version allows to create a file without an </w:t>
      </w:r>
      <w:proofErr w:type="spellStart"/>
      <w:r>
        <w:rPr>
          <w:rFonts w:ascii="Courier" w:eastAsia="Courier" w:hAnsi="Courier" w:cs="Courier"/>
        </w:rPr>
        <w:t>ItemLocationBox</w:t>
      </w:r>
      <w:proofErr w:type="spellEnd"/>
      <w:r>
        <w:t xml:space="preserve"> and requires readers to handle files without </w:t>
      </w:r>
      <w:proofErr w:type="spellStart"/>
      <w:r>
        <w:rPr>
          <w:rFonts w:ascii="Courier" w:eastAsia="Courier" w:hAnsi="Courier" w:cs="Courier"/>
        </w:rPr>
        <w:t>ItemLocationBox</w:t>
      </w:r>
      <w:proofErr w:type="spellEnd"/>
      <w:r>
        <w:t>.</w:t>
      </w:r>
    </w:p>
    <w:p w14:paraId="00000038" w14:textId="77777777" w:rsidR="001F4A20" w:rsidRDefault="00000000">
      <w:pPr>
        <w:pStyle w:val="Heading5"/>
        <w:numPr>
          <w:ilvl w:val="4"/>
          <w:numId w:val="5"/>
        </w:numPr>
      </w:pPr>
      <w:r>
        <w:t>Definition</w:t>
      </w:r>
    </w:p>
    <w:p w14:paraId="00000039" w14:textId="77777777" w:rsidR="001F4A20" w:rsidRDefault="00000000">
      <w:pPr>
        <w:keepNext/>
        <w:keepLines/>
        <w:spacing w:after="220"/>
        <w:jc w:val="left"/>
        <w:rPr>
          <w:rFonts w:ascii="Cambria" w:eastAsia="Cambria" w:hAnsi="Cambria" w:cs="Cambria"/>
        </w:rPr>
      </w:pPr>
      <w:bookmarkStart w:id="19" w:name="_heading=h.2et92p0" w:colFirst="0" w:colLast="0"/>
      <w:bookmarkEnd w:id="19"/>
      <w:r>
        <w:rPr>
          <w:rFonts w:ascii="Cambria" w:eastAsia="Cambria" w:hAnsi="Cambria" w:cs="Cambria"/>
        </w:rPr>
        <w:lastRenderedPageBreak/>
        <w:t>Box Type:</w:t>
      </w:r>
      <w:r>
        <w:rPr>
          <w:rFonts w:ascii="Cambria" w:eastAsia="Cambria" w:hAnsi="Cambria" w:cs="Cambria"/>
        </w:rPr>
        <w:tab/>
      </w:r>
      <w:r>
        <w:rPr>
          <w:rFonts w:ascii="Courier New" w:eastAsia="Courier New" w:hAnsi="Courier New" w:cs="Courier New"/>
        </w:rPr>
        <w:t>'meta'</w:t>
      </w:r>
      <w:r>
        <w:rPr>
          <w:rFonts w:ascii="Courier New" w:eastAsia="Courier New" w:hAnsi="Courier New" w:cs="Courier New"/>
        </w:rPr>
        <w:br/>
      </w:r>
      <w:r>
        <w:rPr>
          <w:rFonts w:ascii="Cambria" w:eastAsia="Cambria" w:hAnsi="Cambria" w:cs="Cambria"/>
        </w:rPr>
        <w:t>Container:</w:t>
      </w:r>
      <w:r>
        <w:rPr>
          <w:rFonts w:ascii="Cambria" w:eastAsia="Cambria" w:hAnsi="Cambria" w:cs="Cambria"/>
        </w:rPr>
        <w:tab/>
        <w:t xml:space="preserve">File, Segment, </w:t>
      </w:r>
      <w:proofErr w:type="spellStart"/>
      <w:r>
        <w:rPr>
          <w:rFonts w:ascii="Courier New" w:eastAsia="Courier New" w:hAnsi="Courier New" w:cs="Courier New"/>
        </w:rPr>
        <w:t>MovieBox</w:t>
      </w:r>
      <w:proofErr w:type="spellEnd"/>
      <w:r>
        <w:rPr>
          <w:rFonts w:ascii="Cambria" w:eastAsia="Cambria" w:hAnsi="Cambria" w:cs="Cambria"/>
        </w:rPr>
        <w:t xml:space="preserve">, </w:t>
      </w:r>
      <w:proofErr w:type="spellStart"/>
      <w:r>
        <w:rPr>
          <w:rFonts w:ascii="Courier New" w:eastAsia="Courier New" w:hAnsi="Courier New" w:cs="Courier New"/>
        </w:rPr>
        <w:t>TrackBox</w:t>
      </w:r>
      <w:proofErr w:type="spellEnd"/>
      <w:r>
        <w:rPr>
          <w:rFonts w:ascii="Cambria" w:eastAsia="Cambria" w:hAnsi="Cambria" w:cs="Cambria"/>
        </w:rPr>
        <w:t xml:space="preserve">, </w:t>
      </w:r>
      <w:proofErr w:type="spellStart"/>
      <w:r>
        <w:rPr>
          <w:rFonts w:ascii="Courier New" w:eastAsia="Courier New" w:hAnsi="Courier New" w:cs="Courier New"/>
        </w:rPr>
        <w:t>MovieFragmentBox</w:t>
      </w:r>
      <w:proofErr w:type="spellEnd"/>
      <w:r>
        <w:rPr>
          <w:rFonts w:ascii="Courier New" w:eastAsia="Courier New" w:hAnsi="Courier New" w:cs="Courier New"/>
        </w:rPr>
        <w:t xml:space="preserve"> </w:t>
      </w:r>
      <w:r>
        <w:rPr>
          <w:rFonts w:ascii="Cambria" w:eastAsia="Cambria" w:hAnsi="Cambria" w:cs="Cambria"/>
        </w:rPr>
        <w:t xml:space="preserve">or </w:t>
      </w:r>
      <w:proofErr w:type="spellStart"/>
      <w:r>
        <w:rPr>
          <w:rFonts w:ascii="Courier New" w:eastAsia="Courier New" w:hAnsi="Courier New" w:cs="Courier New"/>
        </w:rPr>
        <w:t>TrackFragmentBox</w:t>
      </w:r>
      <w:proofErr w:type="spellEnd"/>
      <w:r>
        <w:rPr>
          <w:rFonts w:ascii="Courier New" w:eastAsia="Courier New" w:hAnsi="Courier New" w:cs="Courier New"/>
        </w:rPr>
        <w:br/>
      </w:r>
      <w:r>
        <w:rPr>
          <w:rFonts w:ascii="Cambria" w:eastAsia="Cambria" w:hAnsi="Cambria" w:cs="Cambria"/>
        </w:rPr>
        <w:t>Mandatory:</w:t>
      </w:r>
      <w:r>
        <w:rPr>
          <w:rFonts w:ascii="Cambria" w:eastAsia="Cambria" w:hAnsi="Cambria" w:cs="Cambria"/>
        </w:rPr>
        <w:tab/>
        <w:t>No</w:t>
      </w:r>
      <w:r>
        <w:rPr>
          <w:rFonts w:ascii="Cambria" w:eastAsia="Cambria" w:hAnsi="Cambria" w:cs="Cambria"/>
        </w:rPr>
        <w:br/>
        <w:t>Quantity:</w:t>
      </w:r>
      <w:r>
        <w:rPr>
          <w:rFonts w:ascii="Cambria" w:eastAsia="Cambria" w:hAnsi="Cambria" w:cs="Cambria"/>
        </w:rPr>
        <w:tab/>
        <w:t xml:space="preserve">Zero or one (in File, </w:t>
      </w:r>
      <w:proofErr w:type="spellStart"/>
      <w:r>
        <w:rPr>
          <w:rFonts w:ascii="Courier New" w:eastAsia="Courier New" w:hAnsi="Courier New" w:cs="Courier New"/>
        </w:rPr>
        <w:t>MovieBox</w:t>
      </w:r>
      <w:proofErr w:type="spellEnd"/>
      <w:r>
        <w:rPr>
          <w:rFonts w:ascii="Cambria" w:eastAsia="Cambria" w:hAnsi="Cambria" w:cs="Cambria"/>
        </w:rPr>
        <w:t xml:space="preserve">, and </w:t>
      </w:r>
      <w:proofErr w:type="spellStart"/>
      <w:r>
        <w:rPr>
          <w:rFonts w:ascii="Courier New" w:eastAsia="Courier New" w:hAnsi="Courier New" w:cs="Courier New"/>
        </w:rPr>
        <w:t>TrackBox</w:t>
      </w:r>
      <w:proofErr w:type="spellEnd"/>
      <w:r>
        <w:rPr>
          <w:rFonts w:ascii="Cambria" w:eastAsia="Cambria" w:hAnsi="Cambria" w:cs="Cambria"/>
        </w:rPr>
        <w:t>),</w:t>
      </w:r>
      <w:r>
        <w:rPr>
          <w:rFonts w:ascii="Cambria" w:eastAsia="Cambria" w:hAnsi="Cambria" w:cs="Cambria"/>
        </w:rPr>
        <w:br/>
      </w:r>
      <w:r>
        <w:rPr>
          <w:rFonts w:ascii="Cambria" w:eastAsia="Cambria" w:hAnsi="Cambria" w:cs="Cambria"/>
        </w:rPr>
        <w:tab/>
      </w:r>
      <w:r>
        <w:rPr>
          <w:rFonts w:ascii="Cambria" w:eastAsia="Cambria" w:hAnsi="Cambria" w:cs="Cambria"/>
        </w:rPr>
        <w:tab/>
        <w:t xml:space="preserve">Zero or one (in Segment, </w:t>
      </w:r>
      <w:proofErr w:type="spellStart"/>
      <w:r>
        <w:rPr>
          <w:rFonts w:ascii="Courier New" w:eastAsia="Courier New" w:hAnsi="Courier New" w:cs="Courier New"/>
        </w:rPr>
        <w:t>MovieFragmentBox</w:t>
      </w:r>
      <w:proofErr w:type="spellEnd"/>
      <w:r>
        <w:rPr>
          <w:rFonts w:ascii="Courier New" w:eastAsia="Courier New" w:hAnsi="Courier New" w:cs="Courier New"/>
        </w:rPr>
        <w:t xml:space="preserve"> </w:t>
      </w:r>
      <w:r>
        <w:rPr>
          <w:rFonts w:ascii="Cambria" w:eastAsia="Cambria" w:hAnsi="Cambria" w:cs="Cambria"/>
        </w:rPr>
        <w:t xml:space="preserve">or </w:t>
      </w:r>
      <w:proofErr w:type="spellStart"/>
      <w:r>
        <w:rPr>
          <w:rFonts w:ascii="Courier New" w:eastAsia="Courier New" w:hAnsi="Courier New" w:cs="Courier New"/>
        </w:rPr>
        <w:t>TrackFragmentBox</w:t>
      </w:r>
      <w:proofErr w:type="spellEnd"/>
      <w:r>
        <w:rPr>
          <w:rFonts w:ascii="Cambria" w:eastAsia="Cambria" w:hAnsi="Cambria" w:cs="Cambria"/>
        </w:rPr>
        <w:t>)</w:t>
      </w:r>
    </w:p>
    <w:p w14:paraId="0000003A" w14:textId="77777777" w:rsidR="001F4A20" w:rsidRDefault="00000000">
      <w:r>
        <w:t xml:space="preserve">A common base structure is used to contain general untimed metadata. This structure is called the </w:t>
      </w:r>
      <w:proofErr w:type="spellStart"/>
      <w:r>
        <w:rPr>
          <w:rFonts w:ascii="Courier New" w:eastAsia="Courier New" w:hAnsi="Courier New" w:cs="Courier New"/>
        </w:rPr>
        <w:t>MetaBox</w:t>
      </w:r>
      <w:proofErr w:type="spellEnd"/>
      <w:r>
        <w:t xml:space="preserve"> as it was originally designed to carry metadata, </w:t>
      </w:r>
      <w:proofErr w:type="gramStart"/>
      <w:r>
        <w:t>i.e.</w:t>
      </w:r>
      <w:proofErr w:type="gramEnd"/>
      <w:r>
        <w:t xml:space="preserve"> data that is annotating other data. However, it is now used for a variety of purposes including the carriage of data that is not annotating other data, especially when present at ‘file level’. The handling of metadata in movie fragments is described in 8.8.17.</w:t>
      </w:r>
    </w:p>
    <w:p w14:paraId="0000003B" w14:textId="77777777" w:rsidR="001F4A20" w:rsidRDefault="00000000">
      <w:r>
        <w:t xml:space="preserve">When a </w:t>
      </w:r>
      <w:proofErr w:type="spellStart"/>
      <w:r>
        <w:rPr>
          <w:rFonts w:ascii="Courier New" w:eastAsia="Courier New" w:hAnsi="Courier New" w:cs="Courier New"/>
        </w:rPr>
        <w:t>HandlerBox</w:t>
      </w:r>
      <w:proofErr w:type="spellEnd"/>
      <w:r>
        <w:t xml:space="preserve"> is present, it applies to all items without a </w:t>
      </w:r>
      <w:proofErr w:type="spellStart"/>
      <w:r>
        <w:rPr>
          <w:rFonts w:ascii="Courier New" w:eastAsia="Courier New" w:hAnsi="Courier New" w:cs="Courier New"/>
        </w:rPr>
        <w:t>HandlerProperty</w:t>
      </w:r>
      <w:proofErr w:type="spellEnd"/>
      <w:r>
        <w:t xml:space="preserve"> and may provide additional requirements on items with a </w:t>
      </w:r>
      <w:proofErr w:type="spellStart"/>
      <w:r>
        <w:rPr>
          <w:rFonts w:ascii="Courier New" w:eastAsia="Courier New" w:hAnsi="Courier New" w:cs="Courier New"/>
        </w:rPr>
        <w:t>HandlerProperty</w:t>
      </w:r>
      <w:proofErr w:type="spellEnd"/>
      <w:r>
        <w:t xml:space="preserve"> with different </w:t>
      </w:r>
      <w:proofErr w:type="spellStart"/>
      <w:r>
        <w:t>handler_type</w:t>
      </w:r>
      <w:proofErr w:type="spellEnd"/>
      <w:r>
        <w:t xml:space="preserve"> than the one in the </w:t>
      </w:r>
      <w:proofErr w:type="spellStart"/>
      <w:r>
        <w:rPr>
          <w:rFonts w:ascii="Courier New" w:eastAsia="Courier New" w:hAnsi="Courier New" w:cs="Courier New"/>
        </w:rPr>
        <w:t>HandlerBox</w:t>
      </w:r>
      <w:proofErr w:type="spellEnd"/>
      <w:r>
        <w:t>.</w:t>
      </w:r>
    </w:p>
    <w:p w14:paraId="0000003C" w14:textId="77777777" w:rsidR="001F4A20" w:rsidRDefault="00000000">
      <w:r>
        <w:t xml:space="preserve">When the </w:t>
      </w:r>
      <w:proofErr w:type="spellStart"/>
      <w:r>
        <w:rPr>
          <w:rFonts w:ascii="Courier New" w:eastAsia="Courier New" w:hAnsi="Courier New" w:cs="Courier New"/>
        </w:rPr>
        <w:t>MetaBox</w:t>
      </w:r>
      <w:proofErr w:type="spellEnd"/>
      <w:r>
        <w:t xml:space="preserve"> contains a </w:t>
      </w:r>
      <w:proofErr w:type="spellStart"/>
      <w:r>
        <w:rPr>
          <w:rFonts w:ascii="Courier New" w:eastAsia="Courier New" w:hAnsi="Courier New" w:cs="Courier New"/>
        </w:rPr>
        <w:t>PrimaryItemBox</w:t>
      </w:r>
      <w:proofErr w:type="spellEnd"/>
      <w:r>
        <w:t xml:space="preserve"> and a </w:t>
      </w:r>
      <w:proofErr w:type="spellStart"/>
      <w:r>
        <w:rPr>
          <w:rFonts w:ascii="Courier New" w:eastAsia="Courier New" w:hAnsi="Courier New" w:cs="Courier New"/>
        </w:rPr>
        <w:t>HandlerBox</w:t>
      </w:r>
      <w:proofErr w:type="spellEnd"/>
      <w:r>
        <w:t xml:space="preserve">, and the item indicated by the </w:t>
      </w:r>
      <w:proofErr w:type="spellStart"/>
      <w:r>
        <w:rPr>
          <w:rFonts w:ascii="Courier New" w:eastAsia="Courier New" w:hAnsi="Courier New" w:cs="Courier New"/>
        </w:rPr>
        <w:t>PrimaryItemBox</w:t>
      </w:r>
      <w:proofErr w:type="spellEnd"/>
      <w:r>
        <w:t xml:space="preserve"> has a </w:t>
      </w:r>
      <w:proofErr w:type="spellStart"/>
      <w:r>
        <w:rPr>
          <w:rFonts w:ascii="Courier New" w:eastAsia="Courier New" w:hAnsi="Courier New" w:cs="Courier New"/>
        </w:rPr>
        <w:t>HandlerProperty</w:t>
      </w:r>
      <w:proofErr w:type="spellEnd"/>
      <w:r>
        <w:t xml:space="preserve">, the </w:t>
      </w:r>
      <w:proofErr w:type="spellStart"/>
      <w:r>
        <w:rPr>
          <w:rFonts w:ascii="Courier New" w:eastAsia="Courier New" w:hAnsi="Courier New" w:cs="Courier New"/>
        </w:rPr>
        <w:t>HandlerBox</w:t>
      </w:r>
      <w:proofErr w:type="spellEnd"/>
      <w:r>
        <w:t xml:space="preserve"> and the </w:t>
      </w:r>
      <w:proofErr w:type="spellStart"/>
      <w:r>
        <w:rPr>
          <w:rFonts w:ascii="Courier New" w:eastAsia="Courier New" w:hAnsi="Courier New" w:cs="Courier New"/>
        </w:rPr>
        <w:t>HandlerProperty</w:t>
      </w:r>
      <w:proofErr w:type="spellEnd"/>
      <w:r>
        <w:t xml:space="preserve"> of the primary item shall identify the same handler type.</w:t>
      </w:r>
    </w:p>
    <w:p w14:paraId="0000003D" w14:textId="77777777" w:rsidR="001F4A20" w:rsidRDefault="00000000">
      <w:r>
        <w:t xml:space="preserve">When the </w:t>
      </w:r>
      <w:proofErr w:type="spellStart"/>
      <w:r>
        <w:rPr>
          <w:rFonts w:ascii="Courier New" w:eastAsia="Courier New" w:hAnsi="Courier New" w:cs="Courier New"/>
        </w:rPr>
        <w:t>MetaBox</w:t>
      </w:r>
      <w:proofErr w:type="spellEnd"/>
      <w:r>
        <w:t xml:space="preserve"> does not contain a </w:t>
      </w:r>
      <w:proofErr w:type="spellStart"/>
      <w:r>
        <w:rPr>
          <w:rFonts w:ascii="Courier New" w:eastAsia="Courier New" w:hAnsi="Courier New" w:cs="Courier New"/>
        </w:rPr>
        <w:t>PrimaryItemBox</w:t>
      </w:r>
      <w:proofErr w:type="spellEnd"/>
      <w:r>
        <w:t xml:space="preserve">, then </w:t>
      </w:r>
      <w:proofErr w:type="spellStart"/>
      <w:r>
        <w:rPr>
          <w:rFonts w:ascii="Courier New" w:eastAsia="Courier New" w:hAnsi="Courier New" w:cs="Courier New"/>
        </w:rPr>
        <w:t>MetaBox</w:t>
      </w:r>
      <w:proofErr w:type="spellEnd"/>
      <w:r>
        <w:t xml:space="preserve"> is required to contain a </w:t>
      </w:r>
      <w:proofErr w:type="spellStart"/>
      <w:r>
        <w:rPr>
          <w:rFonts w:ascii="Courier New" w:eastAsia="Courier New" w:hAnsi="Courier New" w:cs="Courier New"/>
        </w:rPr>
        <w:t>HandlerBox</w:t>
      </w:r>
      <w:proofErr w:type="spellEnd"/>
      <w:r>
        <w:t xml:space="preserve"> indicating the structure or format of the </w:t>
      </w:r>
      <w:proofErr w:type="spellStart"/>
      <w:r>
        <w:rPr>
          <w:rFonts w:ascii="Courier New" w:eastAsia="Courier New" w:hAnsi="Courier New" w:cs="Courier New"/>
        </w:rPr>
        <w:t>MetaBox</w:t>
      </w:r>
      <w:proofErr w:type="spellEnd"/>
      <w:r>
        <w:t xml:space="preserve"> contents.</w:t>
      </w:r>
    </w:p>
    <w:p w14:paraId="0000003E" w14:textId="77777777" w:rsidR="001F4A20" w:rsidRDefault="00000000">
      <w:r>
        <w:t xml:space="preserve">When the item indicated by </w:t>
      </w:r>
      <w:proofErr w:type="spellStart"/>
      <w:r>
        <w:rPr>
          <w:rFonts w:ascii="Courier New" w:eastAsia="Courier New" w:hAnsi="Courier New" w:cs="Courier New"/>
        </w:rPr>
        <w:t>PrimaryItemBox</w:t>
      </w:r>
      <w:proofErr w:type="spellEnd"/>
      <w:r>
        <w:t xml:space="preserve"> does not have a </w:t>
      </w:r>
      <w:proofErr w:type="spellStart"/>
      <w:r>
        <w:rPr>
          <w:rFonts w:ascii="Courier New" w:eastAsia="Courier New" w:hAnsi="Courier New" w:cs="Courier New"/>
        </w:rPr>
        <w:t>HandlerProperty</w:t>
      </w:r>
      <w:proofErr w:type="spellEnd"/>
      <w:r>
        <w:t xml:space="preserve">, but has an </w:t>
      </w:r>
      <w:proofErr w:type="spellStart"/>
      <w:r>
        <w:rPr>
          <w:rFonts w:ascii="Courier New" w:eastAsia="Courier New" w:hAnsi="Courier New" w:cs="Courier New"/>
        </w:rPr>
        <w:t>ItemInfoEntry</w:t>
      </w:r>
      <w:proofErr w:type="spellEnd"/>
      <w:r>
        <w:t xml:space="preserve"> with an </w:t>
      </w:r>
      <w:proofErr w:type="spellStart"/>
      <w:r>
        <w:rPr>
          <w:rFonts w:ascii="Courier New" w:eastAsia="Courier New" w:hAnsi="Courier New" w:cs="Courier New"/>
        </w:rPr>
        <w:t>item_type</w:t>
      </w:r>
      <w:proofErr w:type="spellEnd"/>
      <w:r>
        <w:t xml:space="preserve">, the handler type in </w:t>
      </w:r>
      <w:proofErr w:type="spellStart"/>
      <w:r>
        <w:rPr>
          <w:rFonts w:ascii="Courier New" w:eastAsia="Courier New" w:hAnsi="Courier New" w:cs="Courier New"/>
        </w:rPr>
        <w:t>HandlerBox</w:t>
      </w:r>
      <w:proofErr w:type="spellEnd"/>
      <w:r>
        <w:t xml:space="preserve"> may be the same as the </w:t>
      </w:r>
      <w:proofErr w:type="spellStart"/>
      <w:r>
        <w:rPr>
          <w:rFonts w:ascii="Courier New" w:eastAsia="Courier New" w:hAnsi="Courier New" w:cs="Courier New"/>
        </w:rPr>
        <w:t>item_type</w:t>
      </w:r>
      <w:proofErr w:type="spellEnd"/>
      <w:r>
        <w:t>.</w:t>
      </w:r>
    </w:p>
    <w:p w14:paraId="0000003F" w14:textId="77777777" w:rsidR="001F4A20" w:rsidRDefault="00000000">
      <w:r>
        <w:t xml:space="preserve">The other boxes defined here may be defined as optional or mandatory for a given format. If they are used, then they shall take the form specified here. These optional boxes include a </w:t>
      </w:r>
      <w:proofErr w:type="spellStart"/>
      <w:r>
        <w:rPr>
          <w:rFonts w:ascii="Courier New" w:eastAsia="Courier New" w:hAnsi="Courier New" w:cs="Courier New"/>
        </w:rPr>
        <w:t>DataInformationBox</w:t>
      </w:r>
      <w:proofErr w:type="spellEnd"/>
      <w:r>
        <w:t>, which documents other files in which metadata values (</w:t>
      </w:r>
      <w:proofErr w:type="gramStart"/>
      <w:r>
        <w:t>e.g.</w:t>
      </w:r>
      <w:proofErr w:type="gramEnd"/>
      <w:r>
        <w:t xml:space="preserve"> pictures) are placed, and an </w:t>
      </w:r>
      <w:proofErr w:type="spellStart"/>
      <w:r>
        <w:rPr>
          <w:rFonts w:ascii="Courier New" w:eastAsia="Courier New" w:hAnsi="Courier New" w:cs="Courier New"/>
        </w:rPr>
        <w:t>ItemLocationBox</w:t>
      </w:r>
      <w:proofErr w:type="spellEnd"/>
      <w:r>
        <w:t>, which documents where in those files each item is located (e.g. in the common case of multiple pictures stored in the same file).</w:t>
      </w:r>
    </w:p>
    <w:p w14:paraId="00000040" w14:textId="77777777" w:rsidR="001F4A20" w:rsidRDefault="00000000">
      <w:bookmarkStart w:id="20" w:name="_heading=h.tyjcwt" w:colFirst="0" w:colLast="0"/>
      <w:bookmarkEnd w:id="20"/>
      <w:r>
        <w:t xml:space="preserve">At most one </w:t>
      </w:r>
      <w:proofErr w:type="spellStart"/>
      <w:r>
        <w:rPr>
          <w:rFonts w:ascii="Courier New" w:eastAsia="Courier New" w:hAnsi="Courier New" w:cs="Courier New"/>
        </w:rPr>
        <w:t>MetaBox</w:t>
      </w:r>
      <w:proofErr w:type="spellEnd"/>
      <w:r>
        <w:rPr>
          <w:rFonts w:ascii="Courier New" w:eastAsia="Courier New" w:hAnsi="Courier New" w:cs="Courier New"/>
        </w:rPr>
        <w:t xml:space="preserve"> </w:t>
      </w:r>
      <w:r>
        <w:t>may occur at each of the file level, segment, movie level, or track level.</w:t>
      </w:r>
    </w:p>
    <w:p w14:paraId="00000041" w14:textId="77777777" w:rsidR="001F4A20" w:rsidRDefault="00000000">
      <w:r>
        <w:t xml:space="preserve">If an </w:t>
      </w:r>
      <w:proofErr w:type="spellStart"/>
      <w:r>
        <w:rPr>
          <w:rFonts w:ascii="Courier New" w:eastAsia="Courier New" w:hAnsi="Courier New" w:cs="Courier New"/>
        </w:rPr>
        <w:t>ItemProtectionBox</w:t>
      </w:r>
      <w:proofErr w:type="spellEnd"/>
      <w:r>
        <w:t xml:space="preserve"> occurs, then some or </w:t>
      </w:r>
      <w:proofErr w:type="gramStart"/>
      <w:r>
        <w:t>all of</w:t>
      </w:r>
      <w:proofErr w:type="gramEnd"/>
      <w:r>
        <w:t xml:space="preserve"> the metadata, including possibly the primary resource, may have been protected and be un-readable unless the protection system is taken into account.</w:t>
      </w:r>
    </w:p>
    <w:p w14:paraId="00000042" w14:textId="77777777" w:rsidR="001F4A20" w:rsidRDefault="00000000">
      <w:pPr>
        <w:tabs>
          <w:tab w:val="left" w:pos="1685"/>
          <w:tab w:val="left" w:pos="2160"/>
        </w:tabs>
        <w:spacing w:after="240"/>
        <w:ind w:right="720"/>
        <w:rPr>
          <w:rFonts w:ascii="Cambria" w:eastAsia="Cambria" w:hAnsi="Cambria" w:cs="Cambria"/>
          <w:sz w:val="18"/>
          <w:szCs w:val="18"/>
        </w:rPr>
      </w:pPr>
      <w:r>
        <w:rPr>
          <w:rFonts w:ascii="Cambria" w:eastAsia="Cambria" w:hAnsi="Cambria" w:cs="Cambria"/>
          <w:sz w:val="18"/>
          <w:szCs w:val="18"/>
        </w:rPr>
        <w:t xml:space="preserve">NOTE   The </w:t>
      </w:r>
      <w:proofErr w:type="spellStart"/>
      <w:r>
        <w:rPr>
          <w:rFonts w:ascii="Courier New" w:eastAsia="Courier New" w:hAnsi="Courier New" w:cs="Courier New"/>
          <w:sz w:val="18"/>
          <w:szCs w:val="18"/>
        </w:rPr>
        <w:t>MetaBox</w:t>
      </w:r>
      <w:proofErr w:type="spellEnd"/>
      <w:r>
        <w:rPr>
          <w:rFonts w:ascii="Cambria" w:eastAsia="Cambria" w:hAnsi="Cambria" w:cs="Cambria"/>
          <w:sz w:val="18"/>
          <w:szCs w:val="18"/>
        </w:rPr>
        <w:t xml:space="preserve"> is unusual in that it is a container box yet extends </w:t>
      </w:r>
      <w:proofErr w:type="spellStart"/>
      <w:r>
        <w:rPr>
          <w:rFonts w:ascii="Courier New" w:eastAsia="Courier New" w:hAnsi="Courier New" w:cs="Courier New"/>
          <w:sz w:val="18"/>
          <w:szCs w:val="18"/>
        </w:rPr>
        <w:t>FullBox</w:t>
      </w:r>
      <w:proofErr w:type="spellEnd"/>
      <w:r>
        <w:rPr>
          <w:rFonts w:ascii="Cambria" w:eastAsia="Cambria" w:hAnsi="Cambria" w:cs="Cambria"/>
          <w:sz w:val="18"/>
          <w:szCs w:val="18"/>
        </w:rPr>
        <w:t xml:space="preserve">, not </w:t>
      </w:r>
      <w:r>
        <w:rPr>
          <w:rFonts w:ascii="Courier New" w:eastAsia="Courier New" w:hAnsi="Courier New" w:cs="Courier New"/>
          <w:sz w:val="18"/>
          <w:szCs w:val="18"/>
        </w:rPr>
        <w:t>Box</w:t>
      </w:r>
      <w:r>
        <w:rPr>
          <w:rFonts w:ascii="Cambria" w:eastAsia="Cambria" w:hAnsi="Cambria" w:cs="Cambria"/>
          <w:sz w:val="18"/>
          <w:szCs w:val="18"/>
        </w:rPr>
        <w:t>.</w:t>
      </w:r>
    </w:p>
    <w:p w14:paraId="00000043" w14:textId="77777777" w:rsidR="001F4A20" w:rsidRDefault="00000000">
      <w:r>
        <w:t xml:space="preserve">Metadata items are identified by </w:t>
      </w:r>
      <w:proofErr w:type="spellStart"/>
      <w:r>
        <w:rPr>
          <w:rFonts w:ascii="Courier New" w:eastAsia="Courier New" w:hAnsi="Courier New" w:cs="Courier New"/>
        </w:rPr>
        <w:t>item_ID</w:t>
      </w:r>
      <w:proofErr w:type="spellEnd"/>
      <w:r>
        <w:t xml:space="preserve">. Within a given </w:t>
      </w:r>
      <w:proofErr w:type="spellStart"/>
      <w:r>
        <w:rPr>
          <w:rFonts w:ascii="Courier New" w:eastAsia="Courier New" w:hAnsi="Courier New" w:cs="Courier New"/>
        </w:rPr>
        <w:t>MetaBox</w:t>
      </w:r>
      <w:proofErr w:type="spellEnd"/>
      <w:r>
        <w:t xml:space="preserve">, a given </w:t>
      </w:r>
      <w:proofErr w:type="spellStart"/>
      <w:r>
        <w:rPr>
          <w:rFonts w:ascii="Courier New" w:eastAsia="Courier New" w:hAnsi="Courier New" w:cs="Courier New"/>
        </w:rPr>
        <w:t>item_ID</w:t>
      </w:r>
      <w:proofErr w:type="spellEnd"/>
      <w:r>
        <w:t xml:space="preserve"> shall uniquely refer to a single item. When an item is updated in movie fragments, the </w:t>
      </w:r>
      <w:proofErr w:type="spellStart"/>
      <w:r>
        <w:rPr>
          <w:rFonts w:ascii="Courier New" w:eastAsia="Courier New" w:hAnsi="Courier New" w:cs="Courier New"/>
        </w:rPr>
        <w:t>item_ID</w:t>
      </w:r>
      <w:proofErr w:type="spellEnd"/>
      <w:r>
        <w:t xml:space="preserve"> refers to the latest received version.</w:t>
      </w:r>
    </w:p>
    <w:p w14:paraId="00000044" w14:textId="77777777" w:rsidR="001F4A20" w:rsidRDefault="00000000">
      <w:r>
        <w:t xml:space="preserve">Derived specifications may further restrict the criteria for uniqueness: unique among the </w:t>
      </w:r>
      <w:proofErr w:type="spellStart"/>
      <w:r>
        <w:rPr>
          <w:rFonts w:ascii="Courier New" w:eastAsia="Courier New" w:hAnsi="Courier New" w:cs="Courier New"/>
        </w:rPr>
        <w:t>item_IDs</w:t>
      </w:r>
      <w:proofErr w:type="spellEnd"/>
      <w:r>
        <w:t xml:space="preserve"> in both file and movie-level boxes, or unique within that set extended with the </w:t>
      </w:r>
      <w:proofErr w:type="spellStart"/>
      <w:r>
        <w:rPr>
          <w:rFonts w:ascii="Courier New" w:eastAsia="Courier New" w:hAnsi="Courier New" w:cs="Courier New"/>
        </w:rPr>
        <w:t>track_ID</w:t>
      </w:r>
      <w:proofErr w:type="spellEnd"/>
      <w:r>
        <w:rPr>
          <w:rFonts w:ascii="Courier New" w:eastAsia="Courier New" w:hAnsi="Courier New" w:cs="Courier New"/>
        </w:rPr>
        <w:t xml:space="preserve"> </w:t>
      </w:r>
      <w:r>
        <w:t xml:space="preserve">of the tracks in a movie box. The </w:t>
      </w:r>
      <w:proofErr w:type="spellStart"/>
      <w:r>
        <w:rPr>
          <w:rFonts w:ascii="Courier New" w:eastAsia="Courier New" w:hAnsi="Courier New" w:cs="Courier New"/>
        </w:rPr>
        <w:t>item_ID</w:t>
      </w:r>
      <w:proofErr w:type="spellEnd"/>
      <w:r>
        <w:t xml:space="preserve"> value of 0 should not be </w:t>
      </w:r>
      <w:proofErr w:type="gramStart"/>
      <w:r>
        <w:t>used, and</w:t>
      </w:r>
      <w:proofErr w:type="gramEnd"/>
      <w:r>
        <w:t xml:space="preserve"> shall not be used when the set is extended to include </w:t>
      </w:r>
      <w:proofErr w:type="spellStart"/>
      <w:r>
        <w:rPr>
          <w:rFonts w:ascii="Courier New" w:eastAsia="Courier New" w:hAnsi="Courier New" w:cs="Courier New"/>
        </w:rPr>
        <w:t>track_IDs</w:t>
      </w:r>
      <w:proofErr w:type="spellEnd"/>
      <w:r>
        <w:t>.</w:t>
      </w:r>
    </w:p>
    <w:p w14:paraId="00000045" w14:textId="77777777" w:rsidR="001F4A20" w:rsidRDefault="00000000">
      <w:r>
        <w:lastRenderedPageBreak/>
        <w:t xml:space="preserve">There are three scopes for </w:t>
      </w:r>
      <w:proofErr w:type="spellStart"/>
      <w:r>
        <w:rPr>
          <w:rFonts w:ascii="Courier New" w:eastAsia="Courier New" w:hAnsi="Courier New" w:cs="Courier New"/>
        </w:rPr>
        <w:t>item_ID</w:t>
      </w:r>
      <w:r>
        <w:t>s</w:t>
      </w:r>
      <w:proofErr w:type="spellEnd"/>
      <w:r>
        <w:t xml:space="preserve">: file and segments; </w:t>
      </w:r>
      <w:proofErr w:type="spellStart"/>
      <w:r>
        <w:rPr>
          <w:rFonts w:ascii="Courier New" w:eastAsia="Courier New" w:hAnsi="Courier New" w:cs="Courier New"/>
        </w:rPr>
        <w:t>MovieBox</w:t>
      </w:r>
      <w:proofErr w:type="spellEnd"/>
      <w:r>
        <w:t xml:space="preserve"> and </w:t>
      </w:r>
      <w:proofErr w:type="spellStart"/>
      <w:r>
        <w:rPr>
          <w:rFonts w:ascii="Courier New" w:eastAsia="Courier New" w:hAnsi="Courier New" w:cs="Courier New"/>
        </w:rPr>
        <w:t>MovieFragmentBox</w:t>
      </w:r>
      <w:proofErr w:type="spellEnd"/>
      <w:r>
        <w:t xml:space="preserve">; and </w:t>
      </w:r>
      <w:proofErr w:type="spellStart"/>
      <w:r>
        <w:rPr>
          <w:rFonts w:ascii="Courier New" w:eastAsia="Courier New" w:hAnsi="Courier New" w:cs="Courier New"/>
        </w:rPr>
        <w:t>TrackBox</w:t>
      </w:r>
      <w:proofErr w:type="spellEnd"/>
      <w:r>
        <w:t xml:space="preserve"> and </w:t>
      </w:r>
      <w:proofErr w:type="spellStart"/>
      <w:r>
        <w:rPr>
          <w:rFonts w:ascii="Courier New" w:eastAsia="Courier New" w:hAnsi="Courier New" w:cs="Courier New"/>
        </w:rPr>
        <w:t>TrackFragmentBox</w:t>
      </w:r>
      <w:proofErr w:type="spellEnd"/>
      <w:r>
        <w:t xml:space="preserve">. In other words, there shall be only one item with a given </w:t>
      </w:r>
      <w:proofErr w:type="spellStart"/>
      <w:r>
        <w:rPr>
          <w:rFonts w:ascii="Courier New" w:eastAsia="Courier New" w:hAnsi="Courier New" w:cs="Courier New"/>
        </w:rPr>
        <w:t>item_ID</w:t>
      </w:r>
      <w:proofErr w:type="spellEnd"/>
      <w:r>
        <w:t xml:space="preserve"> within a given scope (</w:t>
      </w:r>
      <w:proofErr w:type="gramStart"/>
      <w:r>
        <w:t>e.g.</w:t>
      </w:r>
      <w:proofErr w:type="gramEnd"/>
      <w:r>
        <w:t xml:space="preserve"> in the </w:t>
      </w:r>
      <w:proofErr w:type="spellStart"/>
      <w:r>
        <w:rPr>
          <w:rFonts w:ascii="Courier New" w:eastAsia="Courier New" w:hAnsi="Courier New" w:cs="Courier New"/>
        </w:rPr>
        <w:t>TrackBox</w:t>
      </w:r>
      <w:proofErr w:type="spellEnd"/>
      <w:r>
        <w:t xml:space="preserve"> and all </w:t>
      </w:r>
      <w:proofErr w:type="spellStart"/>
      <w:r>
        <w:rPr>
          <w:rFonts w:ascii="Courier New" w:eastAsia="Courier New" w:hAnsi="Courier New" w:cs="Courier New"/>
        </w:rPr>
        <w:t>TrackFragmentBox</w:t>
      </w:r>
      <w:proofErr w:type="spellEnd"/>
      <w:r>
        <w:t xml:space="preserve"> with the same </w:t>
      </w:r>
      <w:proofErr w:type="spellStart"/>
      <w:r>
        <w:rPr>
          <w:rFonts w:ascii="Courier New" w:eastAsia="Courier New" w:hAnsi="Courier New" w:cs="Courier New"/>
        </w:rPr>
        <w:t>track_ID</w:t>
      </w:r>
      <w:proofErr w:type="spellEnd"/>
      <w:r>
        <w:t>).</w:t>
      </w:r>
    </w:p>
    <w:p w14:paraId="00000046" w14:textId="77777777" w:rsidR="001F4A20" w:rsidRDefault="00000000">
      <w:pPr>
        <w:rPr>
          <w:highlight w:val="yellow"/>
        </w:rPr>
      </w:pPr>
      <w:r>
        <w:rPr>
          <w:rFonts w:ascii="Courier New" w:eastAsia="Courier New" w:hAnsi="Courier New" w:cs="Courier New"/>
          <w:highlight w:val="yellow"/>
        </w:rPr>
        <w:t>version</w:t>
      </w:r>
      <w:r>
        <w:rPr>
          <w:highlight w:val="yellow"/>
        </w:rPr>
        <w:t xml:space="preserve"> shall not be equal to 1 in a movie-level or track-level </w:t>
      </w:r>
      <w:proofErr w:type="spellStart"/>
      <w:r>
        <w:rPr>
          <w:rFonts w:ascii="Courier New" w:eastAsia="Courier New" w:hAnsi="Courier New" w:cs="Courier New"/>
          <w:highlight w:val="yellow"/>
        </w:rPr>
        <w:t>MetaBox</w:t>
      </w:r>
      <w:proofErr w:type="spellEnd"/>
      <w:r>
        <w:rPr>
          <w:highlight w:val="yellow"/>
        </w:rPr>
        <w:t>.</w:t>
      </w:r>
    </w:p>
    <w:p w14:paraId="00000047" w14:textId="77777777" w:rsidR="001F4A20" w:rsidRDefault="00000000">
      <w:pPr>
        <w:rPr>
          <w:highlight w:val="yellow"/>
        </w:rPr>
      </w:pPr>
      <w:r>
        <w:rPr>
          <w:highlight w:val="yellow"/>
        </w:rPr>
        <w:t xml:space="preserve">When </w:t>
      </w:r>
      <w:r>
        <w:rPr>
          <w:rFonts w:ascii="Courier New" w:eastAsia="Courier New" w:hAnsi="Courier New" w:cs="Courier New"/>
          <w:highlight w:val="yellow"/>
        </w:rPr>
        <w:t>version</w:t>
      </w:r>
      <w:r>
        <w:rPr>
          <w:highlight w:val="yellow"/>
        </w:rPr>
        <w:t xml:space="preserve"> is equal to 1 and the </w:t>
      </w:r>
      <w:proofErr w:type="spellStart"/>
      <w:r>
        <w:rPr>
          <w:rFonts w:ascii="Courier New" w:eastAsia="Courier New" w:hAnsi="Courier New" w:cs="Courier New"/>
          <w:highlight w:val="yellow"/>
        </w:rPr>
        <w:t>ItemLocationBox</w:t>
      </w:r>
      <w:proofErr w:type="spellEnd"/>
      <w:r>
        <w:rPr>
          <w:highlight w:val="yellow"/>
        </w:rPr>
        <w:t xml:space="preserve"> is absent, the file shall obey the following constraints: </w:t>
      </w:r>
    </w:p>
    <w:p w14:paraId="00000048" w14:textId="77777777" w:rsidR="001F4A20" w:rsidRDefault="00000000">
      <w:pPr>
        <w:rPr>
          <w:highlight w:val="yellow"/>
        </w:rPr>
      </w:pPr>
      <w:r>
        <w:rPr>
          <w:highlight w:val="yellow"/>
        </w:rPr>
        <w:t xml:space="preserve">The file shall contain one and only one </w:t>
      </w:r>
      <w:proofErr w:type="spellStart"/>
      <w:r>
        <w:rPr>
          <w:rFonts w:ascii="Courier New" w:eastAsia="Courier New" w:hAnsi="Courier New" w:cs="Courier New"/>
          <w:highlight w:val="yellow"/>
        </w:rPr>
        <w:t>MediaDataBox</w:t>
      </w:r>
      <w:proofErr w:type="spellEnd"/>
      <w:r>
        <w:rPr>
          <w:highlight w:val="yellow"/>
        </w:rPr>
        <w:t xml:space="preserve"> or </w:t>
      </w:r>
      <w:proofErr w:type="spellStart"/>
      <w:r>
        <w:rPr>
          <w:rFonts w:ascii="Courier New" w:eastAsia="Courier New" w:hAnsi="Courier New" w:cs="Courier New"/>
          <w:highlight w:val="yellow"/>
        </w:rPr>
        <w:t>IdentifiedMediaDataBox</w:t>
      </w:r>
      <w:proofErr w:type="spellEnd"/>
      <w:r>
        <w:rPr>
          <w:highlight w:val="yellow"/>
        </w:rPr>
        <w:t xml:space="preserve"> per each item.</w:t>
      </w:r>
    </w:p>
    <w:p w14:paraId="00000049" w14:textId="77777777" w:rsidR="001F4A20" w:rsidRDefault="00000000">
      <w:pPr>
        <w:numPr>
          <w:ilvl w:val="0"/>
          <w:numId w:val="7"/>
        </w:numPr>
        <w:pBdr>
          <w:top w:val="nil"/>
          <w:left w:val="nil"/>
          <w:bottom w:val="nil"/>
          <w:right w:val="nil"/>
          <w:between w:val="nil"/>
        </w:pBdr>
        <w:rPr>
          <w:color w:val="000000"/>
          <w:highlight w:val="yellow"/>
        </w:rPr>
      </w:pPr>
      <w:r>
        <w:rPr>
          <w:color w:val="000000"/>
          <w:highlight w:val="yellow"/>
        </w:rPr>
        <w:t xml:space="preserve">The file shall not contain </w:t>
      </w:r>
      <w:proofErr w:type="spellStart"/>
      <w:r>
        <w:rPr>
          <w:rFonts w:ascii="Courier New" w:eastAsia="Courier New" w:hAnsi="Courier New" w:cs="Courier New"/>
          <w:color w:val="000000"/>
          <w:highlight w:val="yellow"/>
        </w:rPr>
        <w:t>MediaDataBox</w:t>
      </w:r>
      <w:proofErr w:type="spellEnd"/>
      <w:r>
        <w:rPr>
          <w:color w:val="000000"/>
          <w:highlight w:val="yellow"/>
        </w:rPr>
        <w:t xml:space="preserve">(es) or </w:t>
      </w:r>
      <w:proofErr w:type="spellStart"/>
      <w:r>
        <w:rPr>
          <w:rFonts w:ascii="Courier New" w:eastAsia="Courier New" w:hAnsi="Courier New" w:cs="Courier New"/>
          <w:color w:val="000000"/>
          <w:highlight w:val="yellow"/>
        </w:rPr>
        <w:t>IdentifiedMediaDataBox</w:t>
      </w:r>
      <w:proofErr w:type="spellEnd"/>
      <w:r>
        <w:rPr>
          <w:color w:val="000000"/>
          <w:highlight w:val="yellow"/>
        </w:rPr>
        <w:t>(es) that contain data other than item data.</w:t>
      </w:r>
    </w:p>
    <w:p w14:paraId="0000004A" w14:textId="77777777" w:rsidR="001F4A20" w:rsidRDefault="00000000">
      <w:pPr>
        <w:numPr>
          <w:ilvl w:val="0"/>
          <w:numId w:val="7"/>
        </w:numPr>
        <w:pBdr>
          <w:top w:val="nil"/>
          <w:left w:val="nil"/>
          <w:bottom w:val="nil"/>
          <w:right w:val="nil"/>
          <w:between w:val="nil"/>
        </w:pBdr>
        <w:rPr>
          <w:color w:val="000000"/>
          <w:highlight w:val="yellow"/>
        </w:rPr>
      </w:pPr>
      <w:r>
        <w:rPr>
          <w:color w:val="000000"/>
          <w:highlight w:val="yellow"/>
        </w:rPr>
        <w:t xml:space="preserve">The order of </w:t>
      </w:r>
      <w:proofErr w:type="spellStart"/>
      <w:r>
        <w:rPr>
          <w:rFonts w:ascii="Courier New" w:eastAsia="Courier New" w:hAnsi="Courier New" w:cs="Courier New"/>
          <w:color w:val="000000"/>
          <w:highlight w:val="yellow"/>
        </w:rPr>
        <w:t>MediaDataBox</w:t>
      </w:r>
      <w:proofErr w:type="spellEnd"/>
      <w:r>
        <w:rPr>
          <w:color w:val="000000"/>
          <w:highlight w:val="yellow"/>
        </w:rPr>
        <w:t xml:space="preserve">(es) and </w:t>
      </w:r>
      <w:proofErr w:type="spellStart"/>
      <w:r>
        <w:rPr>
          <w:rFonts w:ascii="Courier New" w:eastAsia="Courier New" w:hAnsi="Courier New" w:cs="Courier New"/>
          <w:color w:val="000000"/>
          <w:highlight w:val="yellow"/>
        </w:rPr>
        <w:t>IdentifiedMediaDataBox</w:t>
      </w:r>
      <w:proofErr w:type="spellEnd"/>
      <w:r>
        <w:rPr>
          <w:color w:val="000000"/>
          <w:highlight w:val="yellow"/>
        </w:rPr>
        <w:t>(es) in the file shall be in ascending order of item IDs.</w:t>
      </w:r>
    </w:p>
    <w:p w14:paraId="0000004B" w14:textId="77777777" w:rsidR="001F4A20" w:rsidRDefault="00000000">
      <w:pPr>
        <w:numPr>
          <w:ilvl w:val="0"/>
          <w:numId w:val="7"/>
        </w:numPr>
        <w:pBdr>
          <w:top w:val="nil"/>
          <w:left w:val="nil"/>
          <w:bottom w:val="nil"/>
          <w:right w:val="nil"/>
          <w:between w:val="nil"/>
        </w:pBdr>
        <w:rPr>
          <w:color w:val="000000"/>
          <w:highlight w:val="yellow"/>
        </w:rPr>
      </w:pPr>
      <w:r>
        <w:rPr>
          <w:color w:val="000000"/>
          <w:highlight w:val="yellow"/>
        </w:rPr>
        <w:t xml:space="preserve">The item data for the primary item shall be present in the first </w:t>
      </w:r>
      <w:proofErr w:type="spellStart"/>
      <w:r>
        <w:rPr>
          <w:rFonts w:ascii="Courier New" w:eastAsia="Courier New" w:hAnsi="Courier New" w:cs="Courier New"/>
          <w:color w:val="000000"/>
          <w:highlight w:val="yellow"/>
        </w:rPr>
        <w:t>MediaDataBox</w:t>
      </w:r>
      <w:proofErr w:type="spellEnd"/>
      <w:r>
        <w:rPr>
          <w:color w:val="000000"/>
          <w:highlight w:val="yellow"/>
        </w:rPr>
        <w:t xml:space="preserve"> (when present) or </w:t>
      </w:r>
      <w:proofErr w:type="spellStart"/>
      <w:r>
        <w:rPr>
          <w:rFonts w:ascii="Courier New" w:eastAsia="Courier New" w:hAnsi="Courier New" w:cs="Courier New"/>
          <w:color w:val="000000"/>
          <w:highlight w:val="yellow"/>
        </w:rPr>
        <w:t>IdentifiedMediaDataBox</w:t>
      </w:r>
      <w:proofErr w:type="spellEnd"/>
      <w:r>
        <w:rPr>
          <w:color w:val="000000"/>
          <w:highlight w:val="yellow"/>
        </w:rPr>
        <w:t xml:space="preserve"> (when present), whichever is earlier in the file.</w:t>
      </w:r>
    </w:p>
    <w:p w14:paraId="0000004C" w14:textId="77777777" w:rsidR="001F4A20" w:rsidRDefault="00000000">
      <w:pPr>
        <w:numPr>
          <w:ilvl w:val="0"/>
          <w:numId w:val="7"/>
        </w:numPr>
        <w:pBdr>
          <w:top w:val="nil"/>
          <w:left w:val="nil"/>
          <w:bottom w:val="nil"/>
          <w:right w:val="nil"/>
          <w:between w:val="nil"/>
        </w:pBdr>
        <w:rPr>
          <w:color w:val="000000"/>
          <w:highlight w:val="yellow"/>
        </w:rPr>
      </w:pPr>
      <w:r>
        <w:rPr>
          <w:color w:val="000000"/>
          <w:highlight w:val="yellow"/>
        </w:rPr>
        <w:t>Each item shall have only one extent.</w:t>
      </w:r>
    </w:p>
    <w:p w14:paraId="0000004D" w14:textId="77777777" w:rsidR="001F4A20" w:rsidRDefault="00000000">
      <w:pPr>
        <w:numPr>
          <w:ilvl w:val="0"/>
          <w:numId w:val="7"/>
        </w:numPr>
        <w:pBdr>
          <w:top w:val="nil"/>
          <w:left w:val="nil"/>
          <w:bottom w:val="nil"/>
          <w:right w:val="nil"/>
          <w:between w:val="nil"/>
        </w:pBdr>
        <w:rPr>
          <w:color w:val="000000"/>
          <w:highlight w:val="yellow"/>
        </w:rPr>
      </w:pPr>
      <w:r>
        <w:rPr>
          <w:color w:val="000000"/>
          <w:highlight w:val="yellow"/>
        </w:rPr>
        <w:t xml:space="preserve">There shall be no other data than the item data in the </w:t>
      </w:r>
      <w:proofErr w:type="spellStart"/>
      <w:r>
        <w:rPr>
          <w:rFonts w:ascii="Courier New" w:eastAsia="Courier New" w:hAnsi="Courier New" w:cs="Courier New"/>
          <w:color w:val="000000"/>
          <w:highlight w:val="yellow"/>
        </w:rPr>
        <w:t>MediaDataBox</w:t>
      </w:r>
      <w:proofErr w:type="spellEnd"/>
      <w:r>
        <w:rPr>
          <w:color w:val="000000"/>
          <w:highlight w:val="yellow"/>
        </w:rPr>
        <w:t xml:space="preserve"> or </w:t>
      </w:r>
      <w:proofErr w:type="spellStart"/>
      <w:r>
        <w:rPr>
          <w:rFonts w:ascii="Courier New" w:eastAsia="Courier New" w:hAnsi="Courier New" w:cs="Courier New"/>
          <w:color w:val="000000"/>
          <w:highlight w:val="yellow"/>
        </w:rPr>
        <w:t>IdentifiedMediaDataBox</w:t>
      </w:r>
      <w:proofErr w:type="spellEnd"/>
      <w:r>
        <w:rPr>
          <w:color w:val="000000"/>
          <w:highlight w:val="yellow"/>
        </w:rPr>
        <w:t xml:space="preserve">. </w:t>
      </w:r>
    </w:p>
    <w:p w14:paraId="0000004E" w14:textId="77777777" w:rsidR="001F4A20" w:rsidRDefault="00000000">
      <w:pPr>
        <w:rPr>
          <w:highlight w:val="yellow"/>
        </w:rPr>
      </w:pPr>
      <w:r>
        <w:rPr>
          <w:highlight w:val="yellow"/>
        </w:rPr>
        <w:t xml:space="preserve">When </w:t>
      </w:r>
      <w:r>
        <w:rPr>
          <w:rFonts w:ascii="Courier New" w:eastAsia="Courier New" w:hAnsi="Courier New" w:cs="Courier New"/>
          <w:highlight w:val="yellow"/>
        </w:rPr>
        <w:t>version</w:t>
      </w:r>
      <w:r>
        <w:rPr>
          <w:highlight w:val="yellow"/>
        </w:rPr>
        <w:t xml:space="preserve"> is equal to 1 and the </w:t>
      </w:r>
      <w:proofErr w:type="spellStart"/>
      <w:r>
        <w:rPr>
          <w:rFonts w:ascii="Courier New" w:eastAsia="Courier New" w:hAnsi="Courier New" w:cs="Courier New"/>
          <w:highlight w:val="yellow"/>
        </w:rPr>
        <w:t>ItemLocationBox</w:t>
      </w:r>
      <w:proofErr w:type="spellEnd"/>
      <w:r>
        <w:rPr>
          <w:highlight w:val="yellow"/>
        </w:rPr>
        <w:t xml:space="preserve"> is absent, a file reader shall resolve the item data as follows:</w:t>
      </w:r>
    </w:p>
    <w:p w14:paraId="0000004F" w14:textId="77777777" w:rsidR="001F4A20" w:rsidRDefault="00000000">
      <w:pPr>
        <w:numPr>
          <w:ilvl w:val="0"/>
          <w:numId w:val="9"/>
        </w:numPr>
        <w:pBdr>
          <w:top w:val="nil"/>
          <w:left w:val="nil"/>
          <w:bottom w:val="nil"/>
          <w:right w:val="nil"/>
          <w:between w:val="nil"/>
        </w:pBdr>
        <w:rPr>
          <w:color w:val="000000"/>
          <w:highlight w:val="yellow"/>
        </w:rPr>
      </w:pPr>
      <w:r>
        <w:rPr>
          <w:color w:val="000000"/>
          <w:highlight w:val="yellow"/>
        </w:rPr>
        <w:t xml:space="preserve">The list of item ID values in ascending order is obtained from the </w:t>
      </w:r>
      <w:proofErr w:type="spellStart"/>
      <w:r>
        <w:rPr>
          <w:rFonts w:ascii="Courier New" w:eastAsia="Courier New" w:hAnsi="Courier New" w:cs="Courier New"/>
          <w:color w:val="000000"/>
          <w:highlight w:val="yellow"/>
        </w:rPr>
        <w:t>ItemInfoBox</w:t>
      </w:r>
      <w:proofErr w:type="spellEnd"/>
      <w:r>
        <w:rPr>
          <w:color w:val="000000"/>
          <w:highlight w:val="yellow"/>
        </w:rPr>
        <w:t>.</w:t>
      </w:r>
    </w:p>
    <w:p w14:paraId="00000050" w14:textId="77777777" w:rsidR="001F4A20" w:rsidRDefault="00000000">
      <w:pPr>
        <w:numPr>
          <w:ilvl w:val="0"/>
          <w:numId w:val="9"/>
        </w:numPr>
        <w:pBdr>
          <w:top w:val="nil"/>
          <w:left w:val="nil"/>
          <w:bottom w:val="nil"/>
          <w:right w:val="nil"/>
          <w:between w:val="nil"/>
        </w:pBdr>
        <w:rPr>
          <w:color w:val="000000"/>
          <w:highlight w:val="yellow"/>
        </w:rPr>
      </w:pPr>
      <w:r>
        <w:rPr>
          <w:color w:val="000000"/>
          <w:highlight w:val="yellow"/>
        </w:rPr>
        <w:t xml:space="preserve">The item data for the first item in the list of item ID values </w:t>
      </w:r>
      <w:proofErr w:type="gramStart"/>
      <w:r>
        <w:rPr>
          <w:color w:val="000000"/>
          <w:highlight w:val="yellow"/>
        </w:rPr>
        <w:t>is located in</w:t>
      </w:r>
      <w:proofErr w:type="gramEnd"/>
      <w:r>
        <w:rPr>
          <w:color w:val="000000"/>
          <w:highlight w:val="yellow"/>
        </w:rPr>
        <w:t xml:space="preserve"> the first </w:t>
      </w:r>
      <w:proofErr w:type="spellStart"/>
      <w:r>
        <w:rPr>
          <w:rFonts w:ascii="Courier New" w:eastAsia="Courier New" w:hAnsi="Courier New" w:cs="Courier New"/>
          <w:color w:val="000000"/>
          <w:highlight w:val="yellow"/>
        </w:rPr>
        <w:t>MediaDataBox</w:t>
      </w:r>
      <w:proofErr w:type="spellEnd"/>
      <w:r>
        <w:rPr>
          <w:color w:val="000000"/>
          <w:highlight w:val="yellow"/>
        </w:rPr>
        <w:t xml:space="preserve"> (when present) or </w:t>
      </w:r>
      <w:proofErr w:type="spellStart"/>
      <w:r>
        <w:rPr>
          <w:rFonts w:ascii="Courier New" w:eastAsia="Courier New" w:hAnsi="Courier New" w:cs="Courier New"/>
          <w:color w:val="000000"/>
          <w:highlight w:val="yellow"/>
        </w:rPr>
        <w:t>IdentifiedMediaDataBox</w:t>
      </w:r>
      <w:proofErr w:type="spellEnd"/>
      <w:r>
        <w:rPr>
          <w:color w:val="000000"/>
          <w:highlight w:val="yellow"/>
        </w:rPr>
        <w:t xml:space="preserve"> (when present), whichever is earlier in the file. Item data for each subsequent item in the list of item ID values is resolved to be the box payload of the next </w:t>
      </w:r>
      <w:proofErr w:type="spellStart"/>
      <w:r>
        <w:rPr>
          <w:rFonts w:ascii="Courier New" w:eastAsia="Courier New" w:hAnsi="Courier New" w:cs="Courier New"/>
          <w:color w:val="000000"/>
          <w:highlight w:val="yellow"/>
        </w:rPr>
        <w:t>MediaDataBox</w:t>
      </w:r>
      <w:proofErr w:type="spellEnd"/>
      <w:r>
        <w:rPr>
          <w:color w:val="000000"/>
          <w:highlight w:val="yellow"/>
        </w:rPr>
        <w:t xml:space="preserve"> or </w:t>
      </w:r>
      <w:proofErr w:type="spellStart"/>
      <w:r>
        <w:rPr>
          <w:rFonts w:ascii="Courier New" w:eastAsia="Courier New" w:hAnsi="Courier New" w:cs="Courier New"/>
          <w:color w:val="000000"/>
          <w:highlight w:val="yellow"/>
        </w:rPr>
        <w:t>IdentifiedMediaDataBox</w:t>
      </w:r>
      <w:proofErr w:type="spellEnd"/>
      <w:r>
        <w:rPr>
          <w:color w:val="000000"/>
          <w:highlight w:val="yellow"/>
        </w:rPr>
        <w:t xml:space="preserve"> in file order.</w:t>
      </w:r>
    </w:p>
    <w:p w14:paraId="00000051" w14:textId="77777777" w:rsidR="001F4A20" w:rsidRDefault="00000000">
      <w:pPr>
        <w:pBdr>
          <w:top w:val="nil"/>
          <w:left w:val="nil"/>
          <w:bottom w:val="nil"/>
          <w:right w:val="nil"/>
          <w:between w:val="nil"/>
        </w:pBdr>
        <w:tabs>
          <w:tab w:val="left" w:pos="1584"/>
        </w:tabs>
        <w:spacing w:before="0" w:after="240"/>
        <w:ind w:right="720"/>
        <w:rPr>
          <w:rFonts w:ascii="Cambria" w:eastAsia="Cambria" w:hAnsi="Cambria" w:cs="Cambria"/>
          <w:color w:val="000000"/>
          <w:sz w:val="20"/>
          <w:szCs w:val="20"/>
        </w:rPr>
      </w:pPr>
      <w:r>
        <w:rPr>
          <w:rFonts w:ascii="Cambria" w:eastAsia="Cambria" w:hAnsi="Cambria" w:cs="Cambria"/>
          <w:color w:val="000000"/>
          <w:sz w:val="20"/>
          <w:szCs w:val="20"/>
          <w:highlight w:val="yellow"/>
        </w:rPr>
        <w:t xml:space="preserve">NOTE   </w:t>
      </w:r>
      <w:proofErr w:type="spellStart"/>
      <w:r>
        <w:rPr>
          <w:rFonts w:ascii="Courier New" w:eastAsia="Courier New" w:hAnsi="Courier New" w:cs="Courier New"/>
          <w:color w:val="000000"/>
          <w:sz w:val="20"/>
          <w:szCs w:val="20"/>
          <w:highlight w:val="yellow"/>
        </w:rPr>
        <w:t>MetaBox</w:t>
      </w:r>
      <w:proofErr w:type="spellEnd"/>
      <w:r>
        <w:rPr>
          <w:rFonts w:ascii="Cambria" w:eastAsia="Cambria" w:hAnsi="Cambria" w:cs="Cambria"/>
          <w:color w:val="000000"/>
          <w:sz w:val="20"/>
          <w:szCs w:val="20"/>
          <w:highlight w:val="yellow"/>
        </w:rPr>
        <w:t xml:space="preserve"> with </w:t>
      </w:r>
      <w:r>
        <w:rPr>
          <w:rFonts w:ascii="Courier New" w:eastAsia="Courier New" w:hAnsi="Courier New" w:cs="Courier New"/>
          <w:color w:val="000000"/>
          <w:sz w:val="20"/>
          <w:szCs w:val="20"/>
          <w:highlight w:val="yellow"/>
        </w:rPr>
        <w:t>version</w:t>
      </w:r>
      <w:r>
        <w:rPr>
          <w:rFonts w:ascii="Cambria" w:eastAsia="Cambria" w:hAnsi="Cambria" w:cs="Cambria"/>
          <w:color w:val="000000"/>
          <w:sz w:val="20"/>
          <w:szCs w:val="20"/>
          <w:highlight w:val="yellow"/>
        </w:rPr>
        <w:t xml:space="preserve"> equal to 1 can be used in an item file, such as a HEIF file with a single image item, to avoid the overhead for an </w:t>
      </w:r>
      <w:proofErr w:type="spellStart"/>
      <w:r>
        <w:rPr>
          <w:rFonts w:ascii="Courier New" w:eastAsia="Courier New" w:hAnsi="Courier New" w:cs="Courier New"/>
          <w:color w:val="000000"/>
          <w:sz w:val="20"/>
          <w:szCs w:val="20"/>
          <w:highlight w:val="yellow"/>
        </w:rPr>
        <w:t>ItemLocationBox</w:t>
      </w:r>
      <w:proofErr w:type="spellEnd"/>
      <w:r>
        <w:rPr>
          <w:rFonts w:ascii="Cambria" w:eastAsia="Cambria" w:hAnsi="Cambria" w:cs="Cambria"/>
          <w:color w:val="000000"/>
          <w:sz w:val="20"/>
          <w:szCs w:val="20"/>
          <w:highlight w:val="yellow"/>
        </w:rPr>
        <w:t>.</w:t>
      </w:r>
    </w:p>
    <w:p w14:paraId="00000052" w14:textId="77777777" w:rsidR="001F4A20" w:rsidRDefault="00000000">
      <w:pPr>
        <w:pStyle w:val="Heading5"/>
        <w:numPr>
          <w:ilvl w:val="4"/>
          <w:numId w:val="5"/>
        </w:numPr>
      </w:pPr>
      <w:r>
        <w:t>Syntax</w:t>
      </w:r>
    </w:p>
    <w:p w14:paraId="00000053" w14:textId="77777777" w:rsidR="001F4A20" w:rsidRDefault="00000000">
      <w:pPr>
        <w:keepLines/>
        <w:pBdr>
          <w:top w:val="nil"/>
          <w:left w:val="nil"/>
          <w:bottom w:val="nil"/>
          <w:right w:val="nil"/>
          <w:between w:val="nil"/>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jc w:val="left"/>
        <w:rPr>
          <w:rFonts w:ascii="Courier" w:eastAsia="Courier" w:hAnsi="Courier" w:cs="Courier"/>
          <w:color w:val="000000"/>
          <w:sz w:val="20"/>
          <w:szCs w:val="20"/>
        </w:rPr>
      </w:pPr>
      <w:bookmarkStart w:id="21" w:name="_heading=h.3dy6vkm" w:colFirst="0" w:colLast="0"/>
      <w:bookmarkEnd w:id="21"/>
      <w:r>
        <w:rPr>
          <w:rFonts w:ascii="Courier" w:eastAsia="Courier" w:hAnsi="Courier" w:cs="Courier"/>
          <w:color w:val="000000"/>
          <w:sz w:val="20"/>
          <w:szCs w:val="20"/>
        </w:rPr>
        <w:t xml:space="preserve">aligned(8) class </w:t>
      </w:r>
      <w:proofErr w:type="spellStart"/>
      <w:r>
        <w:rPr>
          <w:rFonts w:ascii="Courier" w:eastAsia="Courier" w:hAnsi="Courier" w:cs="Courier"/>
          <w:color w:val="000000"/>
          <w:sz w:val="20"/>
          <w:szCs w:val="20"/>
        </w:rPr>
        <w:t>MetaBox</w:t>
      </w:r>
      <w:proofErr w:type="spellEnd"/>
      <w:r>
        <w:rPr>
          <w:rFonts w:ascii="Courier" w:eastAsia="Courier" w:hAnsi="Courier" w:cs="Courier"/>
          <w:color w:val="000000"/>
          <w:sz w:val="20"/>
          <w:szCs w:val="20"/>
        </w:rPr>
        <w:t xml:space="preserve"> (</w:t>
      </w:r>
      <w:proofErr w:type="spellStart"/>
      <w:r>
        <w:rPr>
          <w:rFonts w:ascii="Courier" w:eastAsia="Courier" w:hAnsi="Courier" w:cs="Courier"/>
          <w:color w:val="000000"/>
          <w:sz w:val="20"/>
          <w:szCs w:val="20"/>
        </w:rPr>
        <w:t>handler_type</w:t>
      </w:r>
      <w:proofErr w:type="spellEnd"/>
      <w:r>
        <w:rPr>
          <w:rFonts w:ascii="Courier" w:eastAsia="Courier" w:hAnsi="Courier" w:cs="Courier"/>
          <w:color w:val="000000"/>
          <w:sz w:val="20"/>
          <w:szCs w:val="20"/>
        </w:rPr>
        <w:t>)</w:t>
      </w:r>
      <w:r>
        <w:rPr>
          <w:rFonts w:ascii="Courier" w:eastAsia="Courier" w:hAnsi="Courier" w:cs="Courier"/>
          <w:color w:val="000000"/>
          <w:sz w:val="20"/>
          <w:szCs w:val="20"/>
        </w:rPr>
        <w:br/>
      </w:r>
      <w:r>
        <w:rPr>
          <w:rFonts w:ascii="Courier" w:eastAsia="Courier" w:hAnsi="Courier" w:cs="Courier"/>
          <w:color w:val="000000"/>
          <w:sz w:val="20"/>
          <w:szCs w:val="20"/>
        </w:rPr>
        <w:tab/>
        <w:t xml:space="preserve">extends </w:t>
      </w:r>
      <w:proofErr w:type="spellStart"/>
      <w:r>
        <w:rPr>
          <w:rFonts w:ascii="Courier" w:eastAsia="Courier" w:hAnsi="Courier" w:cs="Courier"/>
          <w:color w:val="000000"/>
          <w:sz w:val="20"/>
          <w:szCs w:val="20"/>
        </w:rPr>
        <w:t>FullBox</w:t>
      </w:r>
      <w:proofErr w:type="spellEnd"/>
      <w:r>
        <w:rPr>
          <w:rFonts w:ascii="Courier" w:eastAsia="Courier" w:hAnsi="Courier" w:cs="Courier"/>
          <w:color w:val="000000"/>
          <w:sz w:val="20"/>
          <w:szCs w:val="20"/>
        </w:rPr>
        <w:t xml:space="preserve">('meta', </w:t>
      </w:r>
      <w:r>
        <w:rPr>
          <w:rFonts w:ascii="Courier" w:eastAsia="Courier" w:hAnsi="Courier" w:cs="Courier"/>
          <w:color w:val="000000"/>
          <w:sz w:val="20"/>
          <w:szCs w:val="20"/>
          <w:highlight w:val="yellow"/>
        </w:rPr>
        <w:t>version</w:t>
      </w:r>
      <w:r>
        <w:rPr>
          <w:rFonts w:ascii="Courier" w:eastAsia="Courier" w:hAnsi="Courier" w:cs="Courier"/>
          <w:color w:val="000000"/>
          <w:sz w:val="20"/>
          <w:szCs w:val="20"/>
        </w:rPr>
        <w:t xml:space="preserve">, 0) </w:t>
      </w:r>
      <w:r>
        <w:rPr>
          <w:rFonts w:ascii="Courier" w:eastAsia="Courier" w:hAnsi="Courier" w:cs="Courier"/>
          <w:color w:val="000000"/>
          <w:sz w:val="20"/>
          <w:szCs w:val="20"/>
        </w:rPr>
        <w:br/>
        <w:t>{</w:t>
      </w:r>
      <w:r>
        <w:rPr>
          <w:rFonts w:ascii="Courier" w:eastAsia="Courier" w:hAnsi="Courier" w:cs="Courier"/>
          <w:color w:val="000000"/>
          <w:sz w:val="20"/>
          <w:szCs w:val="20"/>
        </w:rPr>
        <w:br/>
      </w:r>
      <w:r>
        <w:rPr>
          <w:rFonts w:ascii="Courier" w:eastAsia="Courier" w:hAnsi="Courier" w:cs="Courier"/>
          <w:color w:val="000000"/>
          <w:sz w:val="20"/>
          <w:szCs w:val="20"/>
        </w:rPr>
        <w:tab/>
      </w:r>
      <w:proofErr w:type="spellStart"/>
      <w:r>
        <w:rPr>
          <w:rFonts w:ascii="Courier" w:eastAsia="Courier" w:hAnsi="Courier" w:cs="Courier"/>
          <w:color w:val="000000"/>
          <w:sz w:val="20"/>
          <w:szCs w:val="20"/>
        </w:rPr>
        <w:t>HandlerBox</w:t>
      </w:r>
      <w:proofErr w:type="spellEnd"/>
      <w:r>
        <w:rPr>
          <w:rFonts w:ascii="Courier" w:eastAsia="Courier" w:hAnsi="Courier" w:cs="Courier"/>
          <w:color w:val="000000"/>
          <w:sz w:val="20"/>
          <w:szCs w:val="20"/>
        </w:rPr>
        <w:t>(</w:t>
      </w:r>
      <w:proofErr w:type="spellStart"/>
      <w:r>
        <w:rPr>
          <w:rFonts w:ascii="Courier" w:eastAsia="Courier" w:hAnsi="Courier" w:cs="Courier"/>
          <w:color w:val="000000"/>
          <w:sz w:val="20"/>
          <w:szCs w:val="20"/>
        </w:rPr>
        <w:t>handler_type</w:t>
      </w:r>
      <w:proofErr w:type="spellEnd"/>
      <w:r>
        <w:rPr>
          <w:rFonts w:ascii="Courier" w:eastAsia="Courier" w:hAnsi="Courier" w:cs="Courier"/>
          <w:color w:val="000000"/>
          <w:sz w:val="20"/>
          <w:szCs w:val="20"/>
        </w:rPr>
        <w:t>)</w:t>
      </w:r>
      <w:r>
        <w:rPr>
          <w:rFonts w:ascii="Courier" w:eastAsia="Courier" w:hAnsi="Courier" w:cs="Courier"/>
          <w:color w:val="000000"/>
          <w:sz w:val="20"/>
          <w:szCs w:val="20"/>
        </w:rPr>
        <w:tab/>
      </w:r>
      <w:proofErr w:type="spellStart"/>
      <w:r>
        <w:rPr>
          <w:rFonts w:ascii="Courier" w:eastAsia="Courier" w:hAnsi="Courier" w:cs="Courier"/>
          <w:color w:val="000000"/>
          <w:sz w:val="20"/>
          <w:szCs w:val="20"/>
        </w:rPr>
        <w:t>theHandler</w:t>
      </w:r>
      <w:proofErr w:type="spellEnd"/>
      <w:r>
        <w:rPr>
          <w:rFonts w:ascii="Courier" w:eastAsia="Courier" w:hAnsi="Courier" w:cs="Courier"/>
          <w:color w:val="000000"/>
          <w:sz w:val="20"/>
          <w:szCs w:val="20"/>
        </w:rPr>
        <w:t>;</w:t>
      </w:r>
      <w:r>
        <w:rPr>
          <w:rFonts w:ascii="Courier" w:eastAsia="Courier" w:hAnsi="Courier" w:cs="Courier"/>
          <w:color w:val="000000"/>
          <w:sz w:val="20"/>
          <w:szCs w:val="20"/>
        </w:rPr>
        <w:br/>
      </w:r>
      <w:r>
        <w:rPr>
          <w:rFonts w:ascii="Courier" w:eastAsia="Courier" w:hAnsi="Courier" w:cs="Courier"/>
          <w:color w:val="000000"/>
          <w:sz w:val="20"/>
          <w:szCs w:val="20"/>
        </w:rPr>
        <w:tab/>
      </w:r>
      <w:proofErr w:type="spellStart"/>
      <w:r>
        <w:rPr>
          <w:rFonts w:ascii="Courier" w:eastAsia="Courier" w:hAnsi="Courier" w:cs="Courier"/>
          <w:color w:val="000000"/>
          <w:sz w:val="20"/>
          <w:szCs w:val="20"/>
        </w:rPr>
        <w:t>PrimaryItemBox</w:t>
      </w:r>
      <w:proofErr w:type="spellEnd"/>
      <w:r>
        <w:rPr>
          <w:rFonts w:ascii="Courier" w:eastAsia="Courier" w:hAnsi="Courier" w:cs="Courier"/>
          <w:color w:val="000000"/>
          <w:sz w:val="20"/>
          <w:szCs w:val="20"/>
        </w:rPr>
        <w:tab/>
      </w:r>
      <w:r>
        <w:rPr>
          <w:rFonts w:ascii="Courier" w:eastAsia="Courier" w:hAnsi="Courier" w:cs="Courier"/>
          <w:color w:val="000000"/>
          <w:sz w:val="20"/>
          <w:szCs w:val="20"/>
        </w:rPr>
        <w:tab/>
      </w:r>
      <w:proofErr w:type="spellStart"/>
      <w:r>
        <w:rPr>
          <w:rFonts w:ascii="Courier" w:eastAsia="Courier" w:hAnsi="Courier" w:cs="Courier"/>
          <w:color w:val="000000"/>
          <w:sz w:val="20"/>
          <w:szCs w:val="20"/>
        </w:rPr>
        <w:t>primary_resource</w:t>
      </w:r>
      <w:proofErr w:type="spellEnd"/>
      <w:r>
        <w:rPr>
          <w:rFonts w:ascii="Courier" w:eastAsia="Courier" w:hAnsi="Courier" w:cs="Courier"/>
          <w:color w:val="000000"/>
          <w:sz w:val="20"/>
          <w:szCs w:val="20"/>
        </w:rPr>
        <w:t xml:space="preserve">; </w:t>
      </w:r>
      <w:r>
        <w:rPr>
          <w:rFonts w:ascii="Courier" w:eastAsia="Courier" w:hAnsi="Courier" w:cs="Courier"/>
          <w:color w:val="000000"/>
          <w:sz w:val="20"/>
          <w:szCs w:val="20"/>
        </w:rPr>
        <w:tab/>
        <w:t>// optional</w:t>
      </w:r>
      <w:r>
        <w:rPr>
          <w:rFonts w:ascii="Courier" w:eastAsia="Courier" w:hAnsi="Courier" w:cs="Courier"/>
          <w:color w:val="000000"/>
          <w:sz w:val="20"/>
          <w:szCs w:val="20"/>
        </w:rPr>
        <w:br/>
      </w:r>
      <w:r>
        <w:rPr>
          <w:rFonts w:ascii="Courier" w:eastAsia="Courier" w:hAnsi="Courier" w:cs="Courier"/>
          <w:color w:val="000000"/>
          <w:sz w:val="20"/>
          <w:szCs w:val="20"/>
        </w:rPr>
        <w:tab/>
      </w:r>
      <w:proofErr w:type="spellStart"/>
      <w:r>
        <w:rPr>
          <w:rFonts w:ascii="Courier" w:eastAsia="Courier" w:hAnsi="Courier" w:cs="Courier"/>
          <w:color w:val="000000"/>
          <w:sz w:val="20"/>
          <w:szCs w:val="20"/>
        </w:rPr>
        <w:t>DataInformationBox</w:t>
      </w:r>
      <w:proofErr w:type="spellEnd"/>
      <w:r>
        <w:rPr>
          <w:rFonts w:ascii="Courier" w:eastAsia="Courier" w:hAnsi="Courier" w:cs="Courier"/>
          <w:color w:val="000000"/>
          <w:sz w:val="20"/>
          <w:szCs w:val="20"/>
        </w:rPr>
        <w:tab/>
      </w:r>
      <w:proofErr w:type="spellStart"/>
      <w:r>
        <w:rPr>
          <w:rFonts w:ascii="Courier" w:eastAsia="Courier" w:hAnsi="Courier" w:cs="Courier"/>
          <w:color w:val="000000"/>
          <w:sz w:val="20"/>
          <w:szCs w:val="20"/>
        </w:rPr>
        <w:t>file_locations</w:t>
      </w:r>
      <w:proofErr w:type="spellEnd"/>
      <w:r>
        <w:rPr>
          <w:rFonts w:ascii="Courier" w:eastAsia="Courier" w:hAnsi="Courier" w:cs="Courier"/>
          <w:color w:val="000000"/>
          <w:sz w:val="20"/>
          <w:szCs w:val="20"/>
        </w:rPr>
        <w:t>;</w:t>
      </w:r>
      <w:r>
        <w:rPr>
          <w:rFonts w:ascii="Courier" w:eastAsia="Courier" w:hAnsi="Courier" w:cs="Courier"/>
          <w:color w:val="000000"/>
          <w:sz w:val="20"/>
          <w:szCs w:val="20"/>
        </w:rPr>
        <w:tab/>
      </w:r>
      <w:r>
        <w:rPr>
          <w:rFonts w:ascii="Courier" w:eastAsia="Courier" w:hAnsi="Courier" w:cs="Courier"/>
          <w:color w:val="000000"/>
          <w:sz w:val="20"/>
          <w:szCs w:val="20"/>
        </w:rPr>
        <w:tab/>
        <w:t>// optional</w:t>
      </w:r>
      <w:r>
        <w:rPr>
          <w:rFonts w:ascii="Courier" w:eastAsia="Courier" w:hAnsi="Courier" w:cs="Courier"/>
          <w:color w:val="000000"/>
          <w:sz w:val="20"/>
          <w:szCs w:val="20"/>
        </w:rPr>
        <w:br/>
      </w:r>
      <w:r>
        <w:rPr>
          <w:rFonts w:ascii="Courier" w:eastAsia="Courier" w:hAnsi="Courier" w:cs="Courier"/>
          <w:color w:val="000000"/>
          <w:sz w:val="20"/>
          <w:szCs w:val="20"/>
        </w:rPr>
        <w:tab/>
      </w:r>
      <w:proofErr w:type="spellStart"/>
      <w:r>
        <w:rPr>
          <w:rFonts w:ascii="Courier" w:eastAsia="Courier" w:hAnsi="Courier" w:cs="Courier"/>
          <w:color w:val="000000"/>
          <w:sz w:val="20"/>
          <w:szCs w:val="20"/>
        </w:rPr>
        <w:t>ItemLocationBox</w:t>
      </w:r>
      <w:proofErr w:type="spellEnd"/>
      <w:r>
        <w:rPr>
          <w:rFonts w:ascii="Courier" w:eastAsia="Courier" w:hAnsi="Courier" w:cs="Courier"/>
          <w:color w:val="000000"/>
          <w:sz w:val="20"/>
          <w:szCs w:val="20"/>
        </w:rPr>
        <w:tab/>
      </w:r>
      <w:r>
        <w:rPr>
          <w:rFonts w:ascii="Courier" w:eastAsia="Courier" w:hAnsi="Courier" w:cs="Courier"/>
          <w:color w:val="000000"/>
          <w:sz w:val="20"/>
          <w:szCs w:val="20"/>
        </w:rPr>
        <w:tab/>
      </w:r>
      <w:proofErr w:type="spellStart"/>
      <w:r>
        <w:rPr>
          <w:rFonts w:ascii="Courier" w:eastAsia="Courier" w:hAnsi="Courier" w:cs="Courier"/>
          <w:color w:val="000000"/>
          <w:sz w:val="20"/>
          <w:szCs w:val="20"/>
        </w:rPr>
        <w:t>item_locations</w:t>
      </w:r>
      <w:proofErr w:type="spellEnd"/>
      <w:r>
        <w:rPr>
          <w:rFonts w:ascii="Courier" w:eastAsia="Courier" w:hAnsi="Courier" w:cs="Courier"/>
          <w:color w:val="000000"/>
          <w:sz w:val="20"/>
          <w:szCs w:val="20"/>
        </w:rPr>
        <w:t>;</w:t>
      </w:r>
      <w:r>
        <w:rPr>
          <w:rFonts w:ascii="Courier" w:eastAsia="Courier" w:hAnsi="Courier" w:cs="Courier"/>
          <w:color w:val="000000"/>
          <w:sz w:val="20"/>
          <w:szCs w:val="20"/>
        </w:rPr>
        <w:tab/>
      </w:r>
      <w:r>
        <w:rPr>
          <w:rFonts w:ascii="Courier" w:eastAsia="Courier" w:hAnsi="Courier" w:cs="Courier"/>
          <w:color w:val="000000"/>
          <w:sz w:val="20"/>
          <w:szCs w:val="20"/>
        </w:rPr>
        <w:tab/>
        <w:t>// optional</w:t>
      </w:r>
      <w:r>
        <w:rPr>
          <w:rFonts w:ascii="Courier" w:eastAsia="Courier" w:hAnsi="Courier" w:cs="Courier"/>
          <w:color w:val="000000"/>
          <w:sz w:val="20"/>
          <w:szCs w:val="20"/>
        </w:rPr>
        <w:br/>
      </w:r>
      <w:r>
        <w:rPr>
          <w:rFonts w:ascii="Courier" w:eastAsia="Courier" w:hAnsi="Courier" w:cs="Courier"/>
          <w:color w:val="000000"/>
          <w:sz w:val="20"/>
          <w:szCs w:val="20"/>
        </w:rPr>
        <w:tab/>
      </w:r>
      <w:proofErr w:type="spellStart"/>
      <w:r>
        <w:rPr>
          <w:rFonts w:ascii="Courier" w:eastAsia="Courier" w:hAnsi="Courier" w:cs="Courier"/>
          <w:color w:val="000000"/>
          <w:sz w:val="20"/>
          <w:szCs w:val="20"/>
        </w:rPr>
        <w:t>ItemProtectionBox</w:t>
      </w:r>
      <w:proofErr w:type="spellEnd"/>
      <w:r>
        <w:rPr>
          <w:rFonts w:ascii="Courier" w:eastAsia="Courier" w:hAnsi="Courier" w:cs="Courier"/>
          <w:color w:val="000000"/>
          <w:sz w:val="20"/>
          <w:szCs w:val="20"/>
        </w:rPr>
        <w:tab/>
        <w:t>protections;</w:t>
      </w:r>
      <w:r>
        <w:rPr>
          <w:rFonts w:ascii="Courier" w:eastAsia="Courier" w:hAnsi="Courier" w:cs="Courier"/>
          <w:color w:val="000000"/>
          <w:sz w:val="20"/>
          <w:szCs w:val="20"/>
        </w:rPr>
        <w:tab/>
      </w:r>
      <w:r>
        <w:rPr>
          <w:rFonts w:ascii="Courier" w:eastAsia="Courier" w:hAnsi="Courier" w:cs="Courier"/>
          <w:color w:val="000000"/>
          <w:sz w:val="20"/>
          <w:szCs w:val="20"/>
        </w:rPr>
        <w:tab/>
        <w:t>// optional</w:t>
      </w:r>
      <w:r>
        <w:rPr>
          <w:rFonts w:ascii="Courier" w:eastAsia="Courier" w:hAnsi="Courier" w:cs="Courier"/>
          <w:color w:val="000000"/>
          <w:sz w:val="20"/>
          <w:szCs w:val="20"/>
        </w:rPr>
        <w:br/>
      </w:r>
      <w:r>
        <w:rPr>
          <w:rFonts w:ascii="Courier" w:eastAsia="Courier" w:hAnsi="Courier" w:cs="Courier"/>
          <w:color w:val="000000"/>
          <w:sz w:val="20"/>
          <w:szCs w:val="20"/>
        </w:rPr>
        <w:tab/>
      </w:r>
      <w:proofErr w:type="spellStart"/>
      <w:r>
        <w:rPr>
          <w:rFonts w:ascii="Courier" w:eastAsia="Courier" w:hAnsi="Courier" w:cs="Courier"/>
          <w:color w:val="000000"/>
          <w:sz w:val="20"/>
          <w:szCs w:val="20"/>
        </w:rPr>
        <w:t>ItemInfoBox</w:t>
      </w:r>
      <w:proofErr w:type="spellEnd"/>
      <w:r>
        <w:rPr>
          <w:rFonts w:ascii="Courier" w:eastAsia="Courier" w:hAnsi="Courier" w:cs="Courier"/>
          <w:color w:val="000000"/>
          <w:sz w:val="20"/>
          <w:szCs w:val="20"/>
        </w:rPr>
        <w:tab/>
      </w:r>
      <w:r>
        <w:rPr>
          <w:rFonts w:ascii="Courier" w:eastAsia="Courier" w:hAnsi="Courier" w:cs="Courier"/>
          <w:color w:val="000000"/>
          <w:sz w:val="20"/>
          <w:szCs w:val="20"/>
        </w:rPr>
        <w:tab/>
      </w:r>
      <w:r>
        <w:rPr>
          <w:rFonts w:ascii="Courier" w:eastAsia="Courier" w:hAnsi="Courier" w:cs="Courier"/>
          <w:color w:val="000000"/>
          <w:sz w:val="20"/>
          <w:szCs w:val="20"/>
        </w:rPr>
        <w:tab/>
      </w:r>
      <w:proofErr w:type="spellStart"/>
      <w:r>
        <w:rPr>
          <w:rFonts w:ascii="Courier" w:eastAsia="Courier" w:hAnsi="Courier" w:cs="Courier"/>
          <w:color w:val="000000"/>
          <w:sz w:val="20"/>
          <w:szCs w:val="20"/>
        </w:rPr>
        <w:t>item_infos</w:t>
      </w:r>
      <w:proofErr w:type="spellEnd"/>
      <w:r>
        <w:rPr>
          <w:rFonts w:ascii="Courier" w:eastAsia="Courier" w:hAnsi="Courier" w:cs="Courier"/>
          <w:color w:val="000000"/>
          <w:sz w:val="20"/>
          <w:szCs w:val="20"/>
        </w:rPr>
        <w:t>;</w:t>
      </w:r>
      <w:r>
        <w:rPr>
          <w:rFonts w:ascii="Courier" w:eastAsia="Courier" w:hAnsi="Courier" w:cs="Courier"/>
          <w:color w:val="000000"/>
          <w:sz w:val="20"/>
          <w:szCs w:val="20"/>
        </w:rPr>
        <w:tab/>
      </w:r>
      <w:r>
        <w:rPr>
          <w:rFonts w:ascii="Courier" w:eastAsia="Courier" w:hAnsi="Courier" w:cs="Courier"/>
          <w:color w:val="000000"/>
          <w:sz w:val="20"/>
          <w:szCs w:val="20"/>
        </w:rPr>
        <w:tab/>
        <w:t>// optional</w:t>
      </w:r>
      <w:r>
        <w:rPr>
          <w:rFonts w:ascii="Courier" w:eastAsia="Courier" w:hAnsi="Courier" w:cs="Courier"/>
          <w:color w:val="000000"/>
          <w:sz w:val="20"/>
          <w:szCs w:val="20"/>
        </w:rPr>
        <w:br/>
      </w:r>
      <w:r>
        <w:rPr>
          <w:rFonts w:ascii="Courier" w:eastAsia="Courier" w:hAnsi="Courier" w:cs="Courier"/>
          <w:color w:val="000000"/>
          <w:sz w:val="20"/>
          <w:szCs w:val="20"/>
        </w:rPr>
        <w:tab/>
      </w:r>
      <w:proofErr w:type="spellStart"/>
      <w:r>
        <w:rPr>
          <w:rFonts w:ascii="Courier" w:eastAsia="Courier" w:hAnsi="Courier" w:cs="Courier"/>
          <w:color w:val="000000"/>
          <w:sz w:val="20"/>
          <w:szCs w:val="20"/>
        </w:rPr>
        <w:t>IPMPControlBox</w:t>
      </w:r>
      <w:proofErr w:type="spellEnd"/>
      <w:r>
        <w:rPr>
          <w:rFonts w:ascii="Courier" w:eastAsia="Courier" w:hAnsi="Courier" w:cs="Courier"/>
          <w:color w:val="000000"/>
          <w:sz w:val="20"/>
          <w:szCs w:val="20"/>
        </w:rPr>
        <w:tab/>
      </w:r>
      <w:r>
        <w:rPr>
          <w:rFonts w:ascii="Courier" w:eastAsia="Courier" w:hAnsi="Courier" w:cs="Courier"/>
          <w:color w:val="000000"/>
          <w:sz w:val="20"/>
          <w:szCs w:val="20"/>
        </w:rPr>
        <w:tab/>
      </w:r>
      <w:proofErr w:type="spellStart"/>
      <w:r>
        <w:rPr>
          <w:rFonts w:ascii="Courier" w:eastAsia="Courier" w:hAnsi="Courier" w:cs="Courier"/>
          <w:color w:val="000000"/>
          <w:sz w:val="20"/>
          <w:szCs w:val="20"/>
        </w:rPr>
        <w:t>IPMP_control</w:t>
      </w:r>
      <w:proofErr w:type="spellEnd"/>
      <w:r>
        <w:rPr>
          <w:rFonts w:ascii="Courier" w:eastAsia="Courier" w:hAnsi="Courier" w:cs="Courier"/>
          <w:color w:val="000000"/>
          <w:sz w:val="20"/>
          <w:szCs w:val="20"/>
        </w:rPr>
        <w:t>;</w:t>
      </w:r>
      <w:r>
        <w:rPr>
          <w:rFonts w:ascii="Courier" w:eastAsia="Courier" w:hAnsi="Courier" w:cs="Courier"/>
          <w:color w:val="000000"/>
          <w:sz w:val="20"/>
          <w:szCs w:val="20"/>
        </w:rPr>
        <w:tab/>
      </w:r>
      <w:r>
        <w:rPr>
          <w:rFonts w:ascii="Courier" w:eastAsia="Courier" w:hAnsi="Courier" w:cs="Courier"/>
          <w:color w:val="000000"/>
          <w:sz w:val="20"/>
          <w:szCs w:val="20"/>
        </w:rPr>
        <w:tab/>
        <w:t>// optional</w:t>
      </w:r>
      <w:r>
        <w:rPr>
          <w:rFonts w:ascii="Courier" w:eastAsia="Courier" w:hAnsi="Courier" w:cs="Courier"/>
          <w:color w:val="000000"/>
          <w:sz w:val="20"/>
          <w:szCs w:val="20"/>
        </w:rPr>
        <w:br/>
      </w:r>
      <w:r>
        <w:rPr>
          <w:rFonts w:ascii="Courier" w:eastAsia="Courier" w:hAnsi="Courier" w:cs="Courier"/>
          <w:color w:val="000000"/>
          <w:sz w:val="20"/>
          <w:szCs w:val="20"/>
        </w:rPr>
        <w:tab/>
      </w:r>
      <w:proofErr w:type="spellStart"/>
      <w:r>
        <w:rPr>
          <w:rFonts w:ascii="Courier" w:eastAsia="Courier" w:hAnsi="Courier" w:cs="Courier"/>
          <w:color w:val="000000"/>
          <w:sz w:val="20"/>
          <w:szCs w:val="20"/>
        </w:rPr>
        <w:t>ItemReferenceBox</w:t>
      </w:r>
      <w:proofErr w:type="spellEnd"/>
      <w:r>
        <w:rPr>
          <w:rFonts w:ascii="Courier" w:eastAsia="Courier" w:hAnsi="Courier" w:cs="Courier"/>
          <w:color w:val="000000"/>
          <w:sz w:val="20"/>
          <w:szCs w:val="20"/>
        </w:rPr>
        <w:tab/>
      </w:r>
      <w:r>
        <w:rPr>
          <w:rFonts w:ascii="Courier" w:eastAsia="Courier" w:hAnsi="Courier" w:cs="Courier"/>
          <w:color w:val="000000"/>
          <w:sz w:val="20"/>
          <w:szCs w:val="20"/>
        </w:rPr>
        <w:tab/>
      </w:r>
      <w:proofErr w:type="spellStart"/>
      <w:r>
        <w:rPr>
          <w:rFonts w:ascii="Courier" w:eastAsia="Courier" w:hAnsi="Courier" w:cs="Courier"/>
          <w:color w:val="000000"/>
          <w:sz w:val="20"/>
          <w:szCs w:val="20"/>
        </w:rPr>
        <w:t>item_refs</w:t>
      </w:r>
      <w:proofErr w:type="spellEnd"/>
      <w:r>
        <w:rPr>
          <w:rFonts w:ascii="Courier" w:eastAsia="Courier" w:hAnsi="Courier" w:cs="Courier"/>
          <w:color w:val="000000"/>
          <w:sz w:val="20"/>
          <w:szCs w:val="20"/>
        </w:rPr>
        <w:t>;</w:t>
      </w:r>
      <w:r>
        <w:rPr>
          <w:rFonts w:ascii="Courier" w:eastAsia="Courier" w:hAnsi="Courier" w:cs="Courier"/>
          <w:color w:val="000000"/>
          <w:sz w:val="20"/>
          <w:szCs w:val="20"/>
        </w:rPr>
        <w:tab/>
      </w:r>
      <w:r>
        <w:rPr>
          <w:rFonts w:ascii="Courier" w:eastAsia="Courier" w:hAnsi="Courier" w:cs="Courier"/>
          <w:color w:val="000000"/>
          <w:sz w:val="20"/>
          <w:szCs w:val="20"/>
        </w:rPr>
        <w:tab/>
      </w:r>
      <w:r>
        <w:rPr>
          <w:rFonts w:ascii="Courier" w:eastAsia="Courier" w:hAnsi="Courier" w:cs="Courier"/>
          <w:color w:val="000000"/>
          <w:sz w:val="20"/>
          <w:szCs w:val="20"/>
        </w:rPr>
        <w:tab/>
        <w:t>// optional</w:t>
      </w:r>
      <w:r>
        <w:rPr>
          <w:rFonts w:ascii="Courier" w:eastAsia="Courier" w:hAnsi="Courier" w:cs="Courier"/>
          <w:color w:val="000000"/>
          <w:sz w:val="20"/>
          <w:szCs w:val="20"/>
        </w:rPr>
        <w:br/>
      </w:r>
      <w:r>
        <w:rPr>
          <w:rFonts w:ascii="Courier" w:eastAsia="Courier" w:hAnsi="Courier" w:cs="Courier"/>
          <w:color w:val="000000"/>
          <w:sz w:val="20"/>
          <w:szCs w:val="20"/>
        </w:rPr>
        <w:tab/>
      </w:r>
      <w:proofErr w:type="spellStart"/>
      <w:r>
        <w:rPr>
          <w:rFonts w:ascii="Courier" w:eastAsia="Courier" w:hAnsi="Courier" w:cs="Courier"/>
          <w:color w:val="000000"/>
          <w:sz w:val="20"/>
          <w:szCs w:val="20"/>
        </w:rPr>
        <w:t>ItemDataBox</w:t>
      </w:r>
      <w:proofErr w:type="spellEnd"/>
      <w:r>
        <w:rPr>
          <w:rFonts w:ascii="Courier" w:eastAsia="Courier" w:hAnsi="Courier" w:cs="Courier"/>
          <w:color w:val="000000"/>
          <w:sz w:val="20"/>
          <w:szCs w:val="20"/>
        </w:rPr>
        <w:tab/>
      </w:r>
      <w:r>
        <w:rPr>
          <w:rFonts w:ascii="Courier" w:eastAsia="Courier" w:hAnsi="Courier" w:cs="Courier"/>
          <w:color w:val="000000"/>
          <w:sz w:val="20"/>
          <w:szCs w:val="20"/>
        </w:rPr>
        <w:tab/>
      </w:r>
      <w:r>
        <w:rPr>
          <w:rFonts w:ascii="Courier" w:eastAsia="Courier" w:hAnsi="Courier" w:cs="Courier"/>
          <w:color w:val="000000"/>
          <w:sz w:val="20"/>
          <w:szCs w:val="20"/>
        </w:rPr>
        <w:tab/>
      </w:r>
      <w:proofErr w:type="spellStart"/>
      <w:r>
        <w:rPr>
          <w:rFonts w:ascii="Courier" w:eastAsia="Courier" w:hAnsi="Courier" w:cs="Courier"/>
          <w:color w:val="000000"/>
          <w:sz w:val="20"/>
          <w:szCs w:val="20"/>
        </w:rPr>
        <w:t>item_data</w:t>
      </w:r>
      <w:proofErr w:type="spellEnd"/>
      <w:r>
        <w:rPr>
          <w:rFonts w:ascii="Courier" w:eastAsia="Courier" w:hAnsi="Courier" w:cs="Courier"/>
          <w:color w:val="000000"/>
          <w:sz w:val="20"/>
          <w:szCs w:val="20"/>
        </w:rPr>
        <w:t>;</w:t>
      </w:r>
      <w:r>
        <w:rPr>
          <w:rFonts w:ascii="Courier" w:eastAsia="Courier" w:hAnsi="Courier" w:cs="Courier"/>
          <w:color w:val="000000"/>
          <w:sz w:val="20"/>
          <w:szCs w:val="20"/>
        </w:rPr>
        <w:tab/>
      </w:r>
      <w:r>
        <w:rPr>
          <w:rFonts w:ascii="Courier" w:eastAsia="Courier" w:hAnsi="Courier" w:cs="Courier"/>
          <w:color w:val="000000"/>
          <w:sz w:val="20"/>
          <w:szCs w:val="20"/>
        </w:rPr>
        <w:tab/>
      </w:r>
      <w:r>
        <w:rPr>
          <w:rFonts w:ascii="Courier" w:eastAsia="Courier" w:hAnsi="Courier" w:cs="Courier"/>
          <w:color w:val="000000"/>
          <w:sz w:val="20"/>
          <w:szCs w:val="20"/>
        </w:rPr>
        <w:tab/>
        <w:t>// optional</w:t>
      </w:r>
      <w:r>
        <w:rPr>
          <w:rFonts w:ascii="Courier" w:eastAsia="Courier" w:hAnsi="Courier" w:cs="Courier"/>
          <w:color w:val="000000"/>
          <w:sz w:val="20"/>
          <w:szCs w:val="20"/>
        </w:rPr>
        <w:br/>
      </w:r>
      <w:r>
        <w:rPr>
          <w:rFonts w:ascii="Courier" w:eastAsia="Courier" w:hAnsi="Courier" w:cs="Courier"/>
          <w:color w:val="000000"/>
          <w:sz w:val="20"/>
          <w:szCs w:val="20"/>
        </w:rPr>
        <w:tab/>
        <w:t>Box</w:t>
      </w:r>
      <w:r>
        <w:rPr>
          <w:rFonts w:ascii="Courier" w:eastAsia="Courier" w:hAnsi="Courier" w:cs="Courier"/>
          <w:color w:val="000000"/>
          <w:sz w:val="20"/>
          <w:szCs w:val="20"/>
        </w:rPr>
        <w:tab/>
      </w:r>
      <w:proofErr w:type="spellStart"/>
      <w:r>
        <w:rPr>
          <w:rFonts w:ascii="Courier" w:eastAsia="Courier" w:hAnsi="Courier" w:cs="Courier"/>
          <w:color w:val="000000"/>
          <w:sz w:val="20"/>
          <w:szCs w:val="20"/>
        </w:rPr>
        <w:t>other_boxes</w:t>
      </w:r>
      <w:proofErr w:type="spellEnd"/>
      <w:r>
        <w:rPr>
          <w:rFonts w:ascii="Courier" w:eastAsia="Courier" w:hAnsi="Courier" w:cs="Courier"/>
          <w:color w:val="000000"/>
          <w:sz w:val="20"/>
          <w:szCs w:val="20"/>
        </w:rPr>
        <w:t>[];</w:t>
      </w:r>
      <w:r>
        <w:rPr>
          <w:rFonts w:ascii="Courier" w:eastAsia="Courier" w:hAnsi="Courier" w:cs="Courier"/>
          <w:color w:val="000000"/>
          <w:sz w:val="20"/>
          <w:szCs w:val="20"/>
        </w:rPr>
        <w:tab/>
      </w:r>
      <w:r>
        <w:rPr>
          <w:rFonts w:ascii="Courier" w:eastAsia="Courier" w:hAnsi="Courier" w:cs="Courier"/>
          <w:color w:val="000000"/>
          <w:sz w:val="20"/>
          <w:szCs w:val="20"/>
        </w:rPr>
        <w:tab/>
      </w:r>
      <w:r>
        <w:rPr>
          <w:rFonts w:ascii="Courier" w:eastAsia="Courier" w:hAnsi="Courier" w:cs="Courier"/>
          <w:color w:val="000000"/>
          <w:sz w:val="20"/>
          <w:szCs w:val="20"/>
        </w:rPr>
        <w:tab/>
      </w:r>
      <w:r>
        <w:rPr>
          <w:rFonts w:ascii="Courier" w:eastAsia="Courier" w:hAnsi="Courier" w:cs="Courier"/>
          <w:color w:val="000000"/>
          <w:sz w:val="20"/>
          <w:szCs w:val="20"/>
        </w:rPr>
        <w:tab/>
      </w:r>
      <w:r>
        <w:rPr>
          <w:rFonts w:ascii="Courier" w:eastAsia="Courier" w:hAnsi="Courier" w:cs="Courier"/>
          <w:color w:val="000000"/>
          <w:sz w:val="20"/>
          <w:szCs w:val="20"/>
        </w:rPr>
        <w:tab/>
      </w:r>
      <w:r>
        <w:rPr>
          <w:rFonts w:ascii="Courier" w:eastAsia="Courier" w:hAnsi="Courier" w:cs="Courier"/>
          <w:color w:val="000000"/>
          <w:sz w:val="20"/>
          <w:szCs w:val="20"/>
        </w:rPr>
        <w:tab/>
        <w:t>// optional</w:t>
      </w:r>
      <w:r>
        <w:rPr>
          <w:rFonts w:ascii="Courier" w:eastAsia="Courier" w:hAnsi="Courier" w:cs="Courier"/>
          <w:color w:val="000000"/>
          <w:sz w:val="20"/>
          <w:szCs w:val="20"/>
        </w:rPr>
        <w:br/>
        <w:t>}</w:t>
      </w:r>
    </w:p>
    <w:p w14:paraId="00000054" w14:textId="77777777" w:rsidR="001F4A20" w:rsidRDefault="00000000">
      <w:pPr>
        <w:pStyle w:val="Heading4"/>
        <w:numPr>
          <w:ilvl w:val="3"/>
          <w:numId w:val="5"/>
        </w:numPr>
      </w:pPr>
      <w:r>
        <w:lastRenderedPageBreak/>
        <w:t>Guidelines for reduced header mode (Annex O)</w:t>
      </w:r>
    </w:p>
    <w:p w14:paraId="00000055" w14:textId="77777777" w:rsidR="001F4A20" w:rsidRDefault="00000000">
      <w:pPr>
        <w:jc w:val="center"/>
      </w:pPr>
      <w:r>
        <w:t>(normative)</w:t>
      </w:r>
      <w:r>
        <w:br/>
      </w:r>
      <w:r>
        <w:rPr>
          <w:b/>
          <w:sz w:val="28"/>
          <w:szCs w:val="28"/>
        </w:rPr>
        <w:t>Guidelines for reduced header mode</w:t>
      </w:r>
    </w:p>
    <w:p w14:paraId="00000056" w14:textId="77777777" w:rsidR="001F4A20" w:rsidRDefault="00000000">
      <w:pPr>
        <w:rPr>
          <w:b/>
          <w:sz w:val="28"/>
          <w:szCs w:val="28"/>
        </w:rPr>
      </w:pPr>
      <w:bookmarkStart w:id="22" w:name="_heading=h.1t3h5sf" w:colFirst="0" w:colLast="0"/>
      <w:bookmarkEnd w:id="22"/>
      <w:r>
        <w:rPr>
          <w:b/>
          <w:sz w:val="28"/>
          <w:szCs w:val="28"/>
        </w:rPr>
        <w:t>Overview</w:t>
      </w:r>
    </w:p>
    <w:p w14:paraId="00000057" w14:textId="77777777" w:rsidR="001F4A20" w:rsidRDefault="00000000">
      <w:r>
        <w:t>This annex gives guidelines to enable the compact item header or reduced header mode in file structures and the reader/player operation for reduced header mode. The reduced header mode enables storage of a single image item and optionally an auxiliary image item for alpha planes with a compact representation of the image file format.</w:t>
      </w:r>
    </w:p>
    <w:p w14:paraId="00000058" w14:textId="77777777" w:rsidR="001F4A20" w:rsidRDefault="00000000">
      <w:pPr>
        <w:rPr>
          <w:b/>
          <w:sz w:val="28"/>
          <w:szCs w:val="28"/>
        </w:rPr>
      </w:pPr>
      <w:bookmarkStart w:id="23" w:name="_heading=h.4d34og8" w:colFirst="0" w:colLast="0"/>
      <w:bookmarkEnd w:id="23"/>
      <w:r>
        <w:rPr>
          <w:b/>
          <w:sz w:val="28"/>
          <w:szCs w:val="28"/>
        </w:rPr>
        <w:t>File structure</w:t>
      </w:r>
    </w:p>
    <w:p w14:paraId="00000059" w14:textId="77777777" w:rsidR="001F4A20" w:rsidRDefault="00000000">
      <w:r>
        <w:t>The following file creation guidelines enable the reduced header mode.</w:t>
      </w:r>
    </w:p>
    <w:p w14:paraId="0000005A" w14:textId="77777777" w:rsidR="001F4A20" w:rsidRDefault="00000000">
      <w:r>
        <w:t xml:space="preserve">The brands with which a file is compatible are recorded in the file in the usual way using the </w:t>
      </w:r>
      <w:proofErr w:type="spellStart"/>
      <w:r>
        <w:rPr>
          <w:rFonts w:ascii="Courier New" w:eastAsia="Courier New" w:hAnsi="Courier New" w:cs="Courier New"/>
        </w:rPr>
        <w:t>FileTypeBox</w:t>
      </w:r>
      <w:proofErr w:type="spellEnd"/>
      <w:r>
        <w:t xml:space="preserve">. The file-level </w:t>
      </w:r>
      <w:proofErr w:type="spellStart"/>
      <w:r>
        <w:rPr>
          <w:rFonts w:ascii="Courier New" w:eastAsia="Courier New" w:hAnsi="Courier New" w:cs="Courier New"/>
        </w:rPr>
        <w:t>MetaBox</w:t>
      </w:r>
      <w:proofErr w:type="spellEnd"/>
      <w:r>
        <w:t xml:space="preserve"> should precede the </w:t>
      </w:r>
      <w:proofErr w:type="spellStart"/>
      <w:r>
        <w:rPr>
          <w:rFonts w:ascii="Courier New" w:eastAsia="Courier New" w:hAnsi="Courier New" w:cs="Courier New"/>
        </w:rPr>
        <w:t>MediaDataBox</w:t>
      </w:r>
      <w:proofErr w:type="spellEnd"/>
      <w:r>
        <w:t xml:space="preserve">(es) or </w:t>
      </w:r>
      <w:proofErr w:type="spellStart"/>
      <w:r>
        <w:rPr>
          <w:rFonts w:ascii="Courier New" w:eastAsia="Courier New" w:hAnsi="Courier New" w:cs="Courier New"/>
        </w:rPr>
        <w:t>IdentifiedMediaDataBox</w:t>
      </w:r>
      <w:proofErr w:type="spellEnd"/>
      <w:r>
        <w:t xml:space="preserve">(es), whichever is earlier in file. The file-level </w:t>
      </w:r>
      <w:proofErr w:type="spellStart"/>
      <w:r>
        <w:rPr>
          <w:rFonts w:ascii="Courier New" w:eastAsia="Courier New" w:hAnsi="Courier New" w:cs="Courier New"/>
        </w:rPr>
        <w:t>MetaBox</w:t>
      </w:r>
      <w:proofErr w:type="spellEnd"/>
      <w:r>
        <w:t xml:space="preserve"> shall be with </w:t>
      </w:r>
      <w:r>
        <w:rPr>
          <w:rFonts w:ascii="Courier" w:eastAsia="Courier" w:hAnsi="Courier" w:cs="Courier"/>
        </w:rPr>
        <w:t>version=1</w:t>
      </w:r>
      <w:r>
        <w:t xml:space="preserve">.  </w:t>
      </w:r>
    </w:p>
    <w:p w14:paraId="0000005B" w14:textId="77777777" w:rsidR="001F4A20" w:rsidRDefault="00000000">
      <w:r>
        <w:t xml:space="preserve">The </w:t>
      </w:r>
      <w:proofErr w:type="spellStart"/>
      <w:r>
        <w:rPr>
          <w:rFonts w:ascii="Courier New" w:eastAsia="Courier New" w:hAnsi="Courier New" w:cs="Courier New"/>
        </w:rPr>
        <w:t>MetaBox</w:t>
      </w:r>
      <w:proofErr w:type="spellEnd"/>
      <w:r>
        <w:t xml:space="preserve"> documents the information related to a single image item and optionally an auxiliary image item for alpha planes. </w:t>
      </w:r>
    </w:p>
    <w:p w14:paraId="0000005C" w14:textId="77777777" w:rsidR="001F4A20" w:rsidRDefault="00000000">
      <w:r>
        <w:t>The</w:t>
      </w:r>
      <w:r>
        <w:rPr>
          <w:rFonts w:ascii="Courier New" w:eastAsia="Courier New" w:hAnsi="Courier New" w:cs="Courier New"/>
        </w:rPr>
        <w:t xml:space="preserve"> </w:t>
      </w:r>
      <w:proofErr w:type="spellStart"/>
      <w:r>
        <w:rPr>
          <w:rFonts w:ascii="Courier New" w:eastAsia="Courier New" w:hAnsi="Courier New" w:cs="Courier New"/>
        </w:rPr>
        <w:t>MetaBox</w:t>
      </w:r>
      <w:proofErr w:type="spellEnd"/>
      <w:r>
        <w:t xml:space="preserve"> contains the</w:t>
      </w:r>
      <w:r>
        <w:rPr>
          <w:rFonts w:ascii="Courier New" w:eastAsia="Courier New" w:hAnsi="Courier New" w:cs="Courier New"/>
        </w:rPr>
        <w:t xml:space="preserve"> </w:t>
      </w:r>
      <w:proofErr w:type="spellStart"/>
      <w:r>
        <w:rPr>
          <w:rFonts w:ascii="Courier New" w:eastAsia="Courier New" w:hAnsi="Courier New" w:cs="Courier New"/>
        </w:rPr>
        <w:t>ItemProtectionBox</w:t>
      </w:r>
      <w:proofErr w:type="spellEnd"/>
      <w:r>
        <w:rPr>
          <w:rFonts w:ascii="Courier New" w:eastAsia="Courier New" w:hAnsi="Courier New" w:cs="Courier New"/>
        </w:rPr>
        <w:t xml:space="preserve"> </w:t>
      </w:r>
      <w:r>
        <w:t xml:space="preserve">if either the single image item or the auxiliary image item or both are protected. </w:t>
      </w:r>
    </w:p>
    <w:p w14:paraId="0000005D" w14:textId="77777777" w:rsidR="001F4A20" w:rsidRDefault="00000000">
      <w:r>
        <w:t>The</w:t>
      </w:r>
      <w:r>
        <w:rPr>
          <w:rFonts w:ascii="Courier New" w:eastAsia="Courier New" w:hAnsi="Courier New" w:cs="Courier New"/>
        </w:rPr>
        <w:t xml:space="preserve"> </w:t>
      </w:r>
      <w:proofErr w:type="spellStart"/>
      <w:r>
        <w:rPr>
          <w:rFonts w:ascii="Courier New" w:eastAsia="Courier New" w:hAnsi="Courier New" w:cs="Courier New"/>
        </w:rPr>
        <w:t>MetaBox</w:t>
      </w:r>
      <w:proofErr w:type="spellEnd"/>
      <w:r>
        <w:t xml:space="preserve"> contains the</w:t>
      </w:r>
      <w:r>
        <w:rPr>
          <w:rFonts w:ascii="Courier New" w:eastAsia="Courier New" w:hAnsi="Courier New" w:cs="Courier New"/>
        </w:rPr>
        <w:t xml:space="preserve"> </w:t>
      </w:r>
      <w:proofErr w:type="spellStart"/>
      <w:r>
        <w:rPr>
          <w:rFonts w:ascii="Courier New" w:eastAsia="Courier New" w:hAnsi="Courier New" w:cs="Courier New"/>
        </w:rPr>
        <w:t>ItemInfoBox</w:t>
      </w:r>
      <w:proofErr w:type="spellEnd"/>
      <w:r>
        <w:rPr>
          <w:rFonts w:ascii="Courier New" w:eastAsia="Courier New" w:hAnsi="Courier New" w:cs="Courier New"/>
        </w:rPr>
        <w:t>,</w:t>
      </w:r>
      <w:r>
        <w:t xml:space="preserve"> which provides information about the single image item and optionally an auxiliary image item for alpha planes. The </w:t>
      </w:r>
      <w:proofErr w:type="spellStart"/>
      <w:r>
        <w:rPr>
          <w:rFonts w:ascii="Courier New" w:eastAsia="Courier New" w:hAnsi="Courier New" w:cs="Courier New"/>
        </w:rPr>
        <w:t>item_IDs</w:t>
      </w:r>
      <w:proofErr w:type="spellEnd"/>
      <w:r>
        <w:t xml:space="preserve"> in </w:t>
      </w:r>
      <w:proofErr w:type="spellStart"/>
      <w:r>
        <w:rPr>
          <w:rFonts w:ascii="Courier New" w:eastAsia="Courier New" w:hAnsi="Courier New" w:cs="Courier New"/>
        </w:rPr>
        <w:t>ItemInfoBox</w:t>
      </w:r>
      <w:proofErr w:type="spellEnd"/>
      <w:r>
        <w:t xml:space="preserve"> uniquely refer to image items in </w:t>
      </w:r>
      <w:proofErr w:type="spellStart"/>
      <w:r>
        <w:rPr>
          <w:rFonts w:ascii="Courier New" w:eastAsia="Courier New" w:hAnsi="Courier New" w:cs="Courier New"/>
        </w:rPr>
        <w:t>MetaBox</w:t>
      </w:r>
      <w:proofErr w:type="spellEnd"/>
      <w:r>
        <w:t xml:space="preserve">. </w:t>
      </w:r>
    </w:p>
    <w:p w14:paraId="0000005E" w14:textId="77777777" w:rsidR="001F4A20" w:rsidRDefault="00000000">
      <w:r>
        <w:t xml:space="preserve">When both the single image item and the auxiliary image item for alpha planes are present in </w:t>
      </w:r>
      <w:proofErr w:type="spellStart"/>
      <w:r>
        <w:rPr>
          <w:rFonts w:ascii="Courier New" w:eastAsia="Courier New" w:hAnsi="Courier New" w:cs="Courier New"/>
        </w:rPr>
        <w:t>MetaBox</w:t>
      </w:r>
      <w:proofErr w:type="spellEnd"/>
      <w:r>
        <w:t xml:space="preserve"> the </w:t>
      </w:r>
      <w:proofErr w:type="spellStart"/>
      <w:r>
        <w:rPr>
          <w:rFonts w:ascii="Courier New" w:eastAsia="Courier New" w:hAnsi="Courier New" w:cs="Courier New"/>
        </w:rPr>
        <w:t>item_IDs</w:t>
      </w:r>
      <w:proofErr w:type="spellEnd"/>
      <w:r>
        <w:t xml:space="preserve"> in </w:t>
      </w:r>
      <w:proofErr w:type="spellStart"/>
      <w:r>
        <w:rPr>
          <w:rFonts w:ascii="Courier New" w:eastAsia="Courier New" w:hAnsi="Courier New" w:cs="Courier New"/>
        </w:rPr>
        <w:t>ItemInfoBox</w:t>
      </w:r>
      <w:proofErr w:type="spellEnd"/>
      <w:r>
        <w:t xml:space="preserve"> are set such that the single image item has the lowest </w:t>
      </w:r>
      <w:proofErr w:type="spellStart"/>
      <w:r>
        <w:rPr>
          <w:rFonts w:ascii="Courier New" w:eastAsia="Courier New" w:hAnsi="Courier New" w:cs="Courier New"/>
        </w:rPr>
        <w:t>item_ID</w:t>
      </w:r>
      <w:proofErr w:type="spellEnd"/>
      <w:r>
        <w:t xml:space="preserve"> value among the image items. </w:t>
      </w:r>
    </w:p>
    <w:p w14:paraId="0000005F" w14:textId="77777777" w:rsidR="001F4A20" w:rsidRDefault="00000000">
      <w:r>
        <w:t xml:space="preserve">When only a single image item or both the single image item and the auxiliary image item for alpha planes are present in </w:t>
      </w:r>
      <w:proofErr w:type="spellStart"/>
      <w:r>
        <w:rPr>
          <w:rFonts w:ascii="Courier New" w:eastAsia="Courier New" w:hAnsi="Courier New" w:cs="Courier New"/>
        </w:rPr>
        <w:t>MetaBox</w:t>
      </w:r>
      <w:proofErr w:type="spellEnd"/>
      <w:r>
        <w:rPr>
          <w:rFonts w:ascii="Courier New" w:eastAsia="Courier New" w:hAnsi="Courier New" w:cs="Courier New"/>
        </w:rPr>
        <w:t xml:space="preserve"> </w:t>
      </w:r>
      <w:r>
        <w:t>they have only one extent.</w:t>
      </w:r>
    </w:p>
    <w:p w14:paraId="00000060" w14:textId="77777777" w:rsidR="001F4A20" w:rsidRDefault="00000000">
      <w:r>
        <w:t xml:space="preserve">When only a single image item is present, the file contains one and only one </w:t>
      </w:r>
      <w:proofErr w:type="spellStart"/>
      <w:r>
        <w:rPr>
          <w:rFonts w:ascii="Courier New" w:eastAsia="Courier New" w:hAnsi="Courier New" w:cs="Courier New"/>
        </w:rPr>
        <w:t>MediaDataBox</w:t>
      </w:r>
      <w:proofErr w:type="spellEnd"/>
      <w:r>
        <w:rPr>
          <w:rFonts w:ascii="Courier New" w:eastAsia="Courier New" w:hAnsi="Courier New" w:cs="Courier New"/>
        </w:rPr>
        <w:t xml:space="preserve"> </w:t>
      </w:r>
      <w:r>
        <w:t>or</w:t>
      </w:r>
      <w:r>
        <w:rPr>
          <w:rFonts w:ascii="Courier New" w:eastAsia="Courier New" w:hAnsi="Courier New" w:cs="Courier New"/>
        </w:rPr>
        <w:t xml:space="preserve"> </w:t>
      </w:r>
      <w:proofErr w:type="spellStart"/>
      <w:r>
        <w:rPr>
          <w:rFonts w:ascii="Courier New" w:eastAsia="Courier New" w:hAnsi="Courier New" w:cs="Courier New"/>
        </w:rPr>
        <w:t>IdentifiedMediaDataBox</w:t>
      </w:r>
      <w:proofErr w:type="spellEnd"/>
      <w:r>
        <w:t xml:space="preserve">, the item data for the item is present in the </w:t>
      </w:r>
      <w:proofErr w:type="spellStart"/>
      <w:r>
        <w:rPr>
          <w:rFonts w:ascii="Courier New" w:eastAsia="Courier New" w:hAnsi="Courier New" w:cs="Courier New"/>
        </w:rPr>
        <w:t>MediaDataBox</w:t>
      </w:r>
      <w:proofErr w:type="spellEnd"/>
      <w:r>
        <w:rPr>
          <w:rFonts w:ascii="Courier New" w:eastAsia="Courier New" w:hAnsi="Courier New" w:cs="Courier New"/>
        </w:rPr>
        <w:t xml:space="preserve"> </w:t>
      </w:r>
      <w:r>
        <w:t>or</w:t>
      </w:r>
      <w:r>
        <w:rPr>
          <w:rFonts w:ascii="Courier New" w:eastAsia="Courier New" w:hAnsi="Courier New" w:cs="Courier New"/>
        </w:rPr>
        <w:t xml:space="preserve"> </w:t>
      </w:r>
      <w:proofErr w:type="spellStart"/>
      <w:r>
        <w:rPr>
          <w:rFonts w:ascii="Courier New" w:eastAsia="Courier New" w:hAnsi="Courier New" w:cs="Courier New"/>
        </w:rPr>
        <w:t>IdentifiedMediaDataBox</w:t>
      </w:r>
      <w:proofErr w:type="spellEnd"/>
      <w:r>
        <w:t xml:space="preserve">, and there is no other data than the item data in the </w:t>
      </w:r>
      <w:proofErr w:type="spellStart"/>
      <w:r>
        <w:rPr>
          <w:rFonts w:ascii="Courier New" w:eastAsia="Courier New" w:hAnsi="Courier New" w:cs="Courier New"/>
        </w:rPr>
        <w:t>MediaDataBox</w:t>
      </w:r>
      <w:proofErr w:type="spellEnd"/>
      <w:r>
        <w:rPr>
          <w:rFonts w:ascii="Courier New" w:eastAsia="Courier New" w:hAnsi="Courier New" w:cs="Courier New"/>
        </w:rPr>
        <w:t xml:space="preserve"> </w:t>
      </w:r>
      <w:r>
        <w:t>or</w:t>
      </w:r>
      <w:r>
        <w:rPr>
          <w:rFonts w:ascii="Courier New" w:eastAsia="Courier New" w:hAnsi="Courier New" w:cs="Courier New"/>
        </w:rPr>
        <w:t xml:space="preserve"> </w:t>
      </w:r>
      <w:proofErr w:type="spellStart"/>
      <w:r>
        <w:rPr>
          <w:rFonts w:ascii="Courier New" w:eastAsia="Courier New" w:hAnsi="Courier New" w:cs="Courier New"/>
        </w:rPr>
        <w:t>IdentifiedMediaDataBox</w:t>
      </w:r>
      <w:proofErr w:type="spellEnd"/>
      <w:r>
        <w:t xml:space="preserve">. </w:t>
      </w:r>
    </w:p>
    <w:p w14:paraId="00000061" w14:textId="77777777" w:rsidR="001F4A20" w:rsidRDefault="00000000">
      <w:r>
        <w:t xml:space="preserve">When both the single image item and the auxiliary image item for alpha planes are present, the file contains two </w:t>
      </w:r>
      <w:proofErr w:type="spellStart"/>
      <w:r>
        <w:rPr>
          <w:rFonts w:ascii="Courier New" w:eastAsia="Courier New" w:hAnsi="Courier New" w:cs="Courier New"/>
        </w:rPr>
        <w:t>MediaDataBoxes</w:t>
      </w:r>
      <w:proofErr w:type="spellEnd"/>
      <w:r>
        <w:rPr>
          <w:rFonts w:ascii="Courier New" w:eastAsia="Courier New" w:hAnsi="Courier New" w:cs="Courier New"/>
        </w:rPr>
        <w:t xml:space="preserve"> </w:t>
      </w:r>
      <w:r>
        <w:t>or two</w:t>
      </w:r>
      <w:r>
        <w:rPr>
          <w:rFonts w:ascii="Courier New" w:eastAsia="Courier New" w:hAnsi="Courier New" w:cs="Courier New"/>
        </w:rPr>
        <w:t xml:space="preserve"> </w:t>
      </w:r>
      <w:proofErr w:type="spellStart"/>
      <w:r>
        <w:rPr>
          <w:rFonts w:ascii="Courier New" w:eastAsia="Courier New" w:hAnsi="Courier New" w:cs="Courier New"/>
        </w:rPr>
        <w:t>IdentifiedMediaDataBoxes</w:t>
      </w:r>
      <w:proofErr w:type="spellEnd"/>
      <w:r>
        <w:rPr>
          <w:rFonts w:ascii="Courier New" w:eastAsia="Courier New" w:hAnsi="Courier New" w:cs="Courier New"/>
        </w:rPr>
        <w:t xml:space="preserve">. </w:t>
      </w:r>
      <w:r>
        <w:t xml:space="preserve">The </w:t>
      </w:r>
      <w:proofErr w:type="spellStart"/>
      <w:r>
        <w:rPr>
          <w:rFonts w:ascii="Courier New" w:eastAsia="Courier New" w:hAnsi="Courier New" w:cs="Courier New"/>
        </w:rPr>
        <w:t>MediaDataBox</w:t>
      </w:r>
      <w:proofErr w:type="spellEnd"/>
      <w:r>
        <w:t xml:space="preserve"> or </w:t>
      </w:r>
      <w:proofErr w:type="spellStart"/>
      <w:r>
        <w:rPr>
          <w:rFonts w:ascii="Courier New" w:eastAsia="Courier New" w:hAnsi="Courier New" w:cs="Courier New"/>
        </w:rPr>
        <w:t>IdentifiedMediaDataBox</w:t>
      </w:r>
      <w:proofErr w:type="spellEnd"/>
      <w:r>
        <w:t xml:space="preserve"> of the primary item should precede the </w:t>
      </w:r>
      <w:proofErr w:type="spellStart"/>
      <w:r>
        <w:rPr>
          <w:rFonts w:ascii="Courier New" w:eastAsia="Courier New" w:hAnsi="Courier New" w:cs="Courier New"/>
        </w:rPr>
        <w:t>MediaDataBox</w:t>
      </w:r>
      <w:proofErr w:type="spellEnd"/>
      <w:r>
        <w:rPr>
          <w:rFonts w:ascii="Courier New" w:eastAsia="Courier New" w:hAnsi="Courier New" w:cs="Courier New"/>
        </w:rPr>
        <w:t xml:space="preserve"> </w:t>
      </w:r>
      <w:r>
        <w:t>or</w:t>
      </w:r>
      <w:r>
        <w:rPr>
          <w:rFonts w:ascii="Courier New" w:eastAsia="Courier New" w:hAnsi="Courier New" w:cs="Courier New"/>
        </w:rPr>
        <w:t xml:space="preserve"> </w:t>
      </w:r>
      <w:proofErr w:type="spellStart"/>
      <w:r>
        <w:rPr>
          <w:rFonts w:ascii="Courier New" w:eastAsia="Courier New" w:hAnsi="Courier New" w:cs="Courier New"/>
        </w:rPr>
        <w:t>IdentifiedMediaDataBox</w:t>
      </w:r>
      <w:proofErr w:type="spellEnd"/>
      <w:r>
        <w:t xml:space="preserve"> of the auxiliary item in the file.</w:t>
      </w:r>
    </w:p>
    <w:p w14:paraId="00000062" w14:textId="77777777" w:rsidR="001F4A20" w:rsidRDefault="00000000">
      <w:r>
        <w:t>The</w:t>
      </w:r>
      <w:r>
        <w:rPr>
          <w:rFonts w:ascii="Courier New" w:eastAsia="Courier New" w:hAnsi="Courier New" w:cs="Courier New"/>
        </w:rPr>
        <w:t xml:space="preserve"> </w:t>
      </w:r>
      <w:proofErr w:type="spellStart"/>
      <w:r>
        <w:rPr>
          <w:rFonts w:ascii="Courier New" w:eastAsia="Courier New" w:hAnsi="Courier New" w:cs="Courier New"/>
        </w:rPr>
        <w:t>MetaBox</w:t>
      </w:r>
      <w:proofErr w:type="spellEnd"/>
      <w:r>
        <w:t xml:space="preserve"> contains the</w:t>
      </w:r>
      <w:r>
        <w:rPr>
          <w:rFonts w:ascii="Courier New" w:eastAsia="Courier New" w:hAnsi="Courier New" w:cs="Courier New"/>
        </w:rPr>
        <w:t xml:space="preserve"> </w:t>
      </w:r>
      <w:proofErr w:type="spellStart"/>
      <w:r>
        <w:rPr>
          <w:rFonts w:ascii="Courier New" w:eastAsia="Courier New" w:hAnsi="Courier New" w:cs="Courier New"/>
        </w:rPr>
        <w:t>ItemPropertiesBox</w:t>
      </w:r>
      <w:proofErr w:type="spellEnd"/>
      <w:r>
        <w:rPr>
          <w:rFonts w:ascii="Courier New" w:eastAsia="Courier New" w:hAnsi="Courier New" w:cs="Courier New"/>
        </w:rPr>
        <w:t xml:space="preserve"> </w:t>
      </w:r>
      <w:r>
        <w:t xml:space="preserve">to associate items with item properties. </w:t>
      </w:r>
    </w:p>
    <w:p w14:paraId="00000063" w14:textId="77777777" w:rsidR="001F4A20" w:rsidRDefault="00000000">
      <w:pPr>
        <w:rPr>
          <w:b/>
          <w:sz w:val="28"/>
          <w:szCs w:val="28"/>
        </w:rPr>
      </w:pPr>
      <w:bookmarkStart w:id="24" w:name="_heading=h.2s8eyo1" w:colFirst="0" w:colLast="0"/>
      <w:bookmarkEnd w:id="24"/>
      <w:r>
        <w:rPr>
          <w:b/>
          <w:sz w:val="28"/>
          <w:szCs w:val="28"/>
        </w:rPr>
        <w:t>Reader/Player operation</w:t>
      </w:r>
    </w:p>
    <w:p w14:paraId="00000064" w14:textId="77777777" w:rsidR="001F4A20" w:rsidRDefault="00000000">
      <w:r>
        <w:t>This clause provides guidelines for readers/players that use reduced header mode.</w:t>
      </w:r>
    </w:p>
    <w:p w14:paraId="00000065" w14:textId="77777777" w:rsidR="001F4A20" w:rsidRDefault="00000000">
      <w:r>
        <w:t xml:space="preserve">If a file contains the </w:t>
      </w:r>
      <w:proofErr w:type="spellStart"/>
      <w:r>
        <w:rPr>
          <w:rFonts w:ascii="Courier New" w:eastAsia="Courier New" w:hAnsi="Courier New" w:cs="Courier New"/>
        </w:rPr>
        <w:t>MetaBox</w:t>
      </w:r>
      <w:proofErr w:type="spellEnd"/>
      <w:r>
        <w:t xml:space="preserve"> with </w:t>
      </w:r>
      <w:r>
        <w:rPr>
          <w:rFonts w:ascii="Courier" w:eastAsia="Courier" w:hAnsi="Courier" w:cs="Courier"/>
        </w:rPr>
        <w:t>version=1</w:t>
      </w:r>
      <w:r>
        <w:t xml:space="preserve">, then a reader/player concludes that the file is in reduced header mode </w:t>
      </w:r>
    </w:p>
    <w:p w14:paraId="00000066" w14:textId="77777777" w:rsidR="001F4A20" w:rsidRDefault="00000000">
      <w:r>
        <w:lastRenderedPageBreak/>
        <w:t xml:space="preserve">When a file is in reduced header mode and does not contain the </w:t>
      </w:r>
      <w:proofErr w:type="spellStart"/>
      <w:r>
        <w:rPr>
          <w:rFonts w:ascii="Courier New" w:eastAsia="Courier New" w:hAnsi="Courier New" w:cs="Courier New"/>
        </w:rPr>
        <w:t>ItemLocationBox</w:t>
      </w:r>
      <w:proofErr w:type="spellEnd"/>
      <w:r>
        <w:t xml:space="preserve"> the reader/player concludes that the items have only one extent.  The reader/player obtains the list of </w:t>
      </w:r>
      <w:proofErr w:type="spellStart"/>
      <w:proofErr w:type="gramStart"/>
      <w:r>
        <w:rPr>
          <w:rFonts w:ascii="Courier New" w:eastAsia="Courier New" w:hAnsi="Courier New" w:cs="Courier New"/>
        </w:rPr>
        <w:t>item</w:t>
      </w:r>
      <w:proofErr w:type="gramEnd"/>
      <w:r>
        <w:rPr>
          <w:rFonts w:ascii="Courier New" w:eastAsia="Courier New" w:hAnsi="Courier New" w:cs="Courier New"/>
        </w:rPr>
        <w:t>_ID</w:t>
      </w:r>
      <w:proofErr w:type="spellEnd"/>
      <w:r>
        <w:t xml:space="preserve"> values in ascending order from the </w:t>
      </w:r>
      <w:proofErr w:type="spellStart"/>
      <w:r>
        <w:rPr>
          <w:rFonts w:ascii="Courier New" w:eastAsia="Courier New" w:hAnsi="Courier New" w:cs="Courier New"/>
        </w:rPr>
        <w:t>ItemInfoBox</w:t>
      </w:r>
      <w:proofErr w:type="spellEnd"/>
      <w:r>
        <w:t xml:space="preserve">.  The reader/player obtains the item data for the first item from the list of </w:t>
      </w:r>
      <w:proofErr w:type="spellStart"/>
      <w:proofErr w:type="gramStart"/>
      <w:r>
        <w:rPr>
          <w:rFonts w:ascii="Courier New" w:eastAsia="Courier New" w:hAnsi="Courier New" w:cs="Courier New"/>
        </w:rPr>
        <w:t>item</w:t>
      </w:r>
      <w:proofErr w:type="gramEnd"/>
      <w:r>
        <w:rPr>
          <w:rFonts w:ascii="Courier New" w:eastAsia="Courier New" w:hAnsi="Courier New" w:cs="Courier New"/>
        </w:rPr>
        <w:t>_ID</w:t>
      </w:r>
      <w:proofErr w:type="spellEnd"/>
      <w:r>
        <w:t xml:space="preserve"> values from the first </w:t>
      </w:r>
      <w:proofErr w:type="spellStart"/>
      <w:r>
        <w:rPr>
          <w:rFonts w:ascii="Courier New" w:eastAsia="Courier New" w:hAnsi="Courier New" w:cs="Courier New"/>
        </w:rPr>
        <w:t>MediaDataBox</w:t>
      </w:r>
      <w:proofErr w:type="spellEnd"/>
      <w:r>
        <w:t xml:space="preserve"> (when present) or </w:t>
      </w:r>
      <w:proofErr w:type="spellStart"/>
      <w:r>
        <w:rPr>
          <w:rFonts w:ascii="Courier New" w:eastAsia="Courier New" w:hAnsi="Courier New" w:cs="Courier New"/>
        </w:rPr>
        <w:t>IdentifiedMediaDataBox</w:t>
      </w:r>
      <w:proofErr w:type="spellEnd"/>
      <w:r>
        <w:t xml:space="preserve"> (when present), whichever is earlier in the file. The reader/player obtains the item data for each subsequent item in the list of </w:t>
      </w:r>
      <w:proofErr w:type="spellStart"/>
      <w:proofErr w:type="gramStart"/>
      <w:r>
        <w:rPr>
          <w:rFonts w:ascii="Courier New" w:eastAsia="Courier New" w:hAnsi="Courier New" w:cs="Courier New"/>
        </w:rPr>
        <w:t>item</w:t>
      </w:r>
      <w:proofErr w:type="gramEnd"/>
      <w:r>
        <w:rPr>
          <w:rFonts w:ascii="Courier New" w:eastAsia="Courier New" w:hAnsi="Courier New" w:cs="Courier New"/>
        </w:rPr>
        <w:t>_ID</w:t>
      </w:r>
      <w:proofErr w:type="spellEnd"/>
      <w:r>
        <w:t xml:space="preserve"> values from the resolved box payload of the next </w:t>
      </w:r>
      <w:proofErr w:type="spellStart"/>
      <w:r>
        <w:rPr>
          <w:rFonts w:ascii="Courier New" w:eastAsia="Courier New" w:hAnsi="Courier New" w:cs="Courier New"/>
        </w:rPr>
        <w:t>MediaDataBox</w:t>
      </w:r>
      <w:proofErr w:type="spellEnd"/>
      <w:r>
        <w:t xml:space="preserve"> or </w:t>
      </w:r>
      <w:proofErr w:type="spellStart"/>
      <w:r>
        <w:rPr>
          <w:rFonts w:ascii="Courier New" w:eastAsia="Courier New" w:hAnsi="Courier New" w:cs="Courier New"/>
        </w:rPr>
        <w:t>IdentifiedMediaDataBox</w:t>
      </w:r>
      <w:proofErr w:type="spellEnd"/>
      <w:r>
        <w:t xml:space="preserve"> in file order.</w:t>
      </w:r>
    </w:p>
    <w:p w14:paraId="00000067" w14:textId="77777777" w:rsidR="001F4A20" w:rsidRDefault="00000000">
      <w:pPr>
        <w:pStyle w:val="Heading2"/>
        <w:numPr>
          <w:ilvl w:val="1"/>
          <w:numId w:val="5"/>
        </w:numPr>
      </w:pPr>
      <w:r>
        <w:t>Condensed image item</w:t>
      </w:r>
    </w:p>
    <w:p w14:paraId="00000068" w14:textId="77777777" w:rsidR="001F4A20" w:rsidRDefault="00000000">
      <w:r>
        <w:t xml:space="preserve">In </w:t>
      </w:r>
      <w:hyperlink r:id="rId15">
        <w:r>
          <w:rPr>
            <w:color w:val="0000FF"/>
            <w:u w:val="single"/>
          </w:rPr>
          <w:t>m64572</w:t>
        </w:r>
      </w:hyperlink>
      <w:r>
        <w:t>, Apple Inc. and Google LLC proposed a different approach. They introduced a new condensed image item designed to represent the essential information for small images, with the goal to maintain the format's performance and capability. If required, that essential information can be used to expand the condensed image item into a regular HEIF file.</w:t>
      </w:r>
    </w:p>
    <w:p w14:paraId="00000069" w14:textId="77777777" w:rsidR="001F4A20" w:rsidRDefault="00000000">
      <w:r>
        <w:t xml:space="preserve">Initial discussion on this proposal is gathered in the </w:t>
      </w:r>
      <w:hyperlink r:id="rId16">
        <w:r>
          <w:rPr>
            <w:color w:val="0000FF"/>
            <w:u w:val="single"/>
          </w:rPr>
          <w:t>GitLab issue #105</w:t>
        </w:r>
      </w:hyperlink>
      <w:r>
        <w:t>.</w:t>
      </w:r>
    </w:p>
    <w:p w14:paraId="0000006A" w14:textId="7F019932" w:rsidR="001F4A20" w:rsidRDefault="00000000">
      <w:r>
        <w:t xml:space="preserve">A </w:t>
      </w:r>
      <w:sdt>
        <w:sdtPr>
          <w:tag w:val="goog_rdk_6"/>
          <w:id w:val="-909299938"/>
          <w:showingPlcHdr/>
        </w:sdtPr>
        <w:sdtContent>
          <w:r w:rsidR="001948A5">
            <w:t xml:space="preserve">     </w:t>
          </w:r>
        </w:sdtContent>
      </w:sdt>
      <w:r>
        <w:t xml:space="preserve">prototype of this proposal can be found in this </w:t>
      </w:r>
      <w:hyperlink r:id="rId17">
        <w:r>
          <w:rPr>
            <w:color w:val="0000FF"/>
            <w:u w:val="single"/>
          </w:rPr>
          <w:t>pull request</w:t>
        </w:r>
      </w:hyperlink>
      <w:r>
        <w:t>.</w:t>
      </w:r>
    </w:p>
    <w:p w14:paraId="0000006B" w14:textId="77777777" w:rsidR="001F4A20" w:rsidRDefault="00000000">
      <w:pPr>
        <w:pStyle w:val="Heading3"/>
        <w:numPr>
          <w:ilvl w:val="2"/>
          <w:numId w:val="5"/>
        </w:numPr>
      </w:pPr>
      <w:r>
        <w:t>Overview</w:t>
      </w:r>
    </w:p>
    <w:p w14:paraId="0000006C" w14:textId="77777777" w:rsidR="001F4A20" w:rsidRDefault="00000000">
      <w:r>
        <w:t>The following are example payload sizes for a medium quality image at various resolutions:</w:t>
      </w:r>
    </w:p>
    <w:p w14:paraId="0000006D" w14:textId="77777777" w:rsidR="001F4A20" w:rsidRDefault="00000000">
      <w:pPr>
        <w:numPr>
          <w:ilvl w:val="0"/>
          <w:numId w:val="8"/>
        </w:numPr>
        <w:pBdr>
          <w:top w:val="nil"/>
          <w:left w:val="nil"/>
          <w:bottom w:val="nil"/>
          <w:right w:val="nil"/>
          <w:between w:val="nil"/>
        </w:pBdr>
        <w:spacing w:after="0"/>
        <w:rPr>
          <w:color w:val="000000"/>
        </w:rPr>
      </w:pPr>
      <w:r>
        <w:rPr>
          <w:color w:val="000000"/>
        </w:rPr>
        <w:t>640x480:</w:t>
      </w:r>
      <w:r>
        <w:rPr>
          <w:color w:val="000000"/>
        </w:rPr>
        <w:tab/>
        <w:t>10.5 kB</w:t>
      </w:r>
    </w:p>
    <w:p w14:paraId="0000006E" w14:textId="77777777" w:rsidR="001F4A20" w:rsidRDefault="00000000">
      <w:pPr>
        <w:numPr>
          <w:ilvl w:val="0"/>
          <w:numId w:val="8"/>
        </w:numPr>
        <w:pBdr>
          <w:top w:val="nil"/>
          <w:left w:val="nil"/>
          <w:bottom w:val="nil"/>
          <w:right w:val="nil"/>
          <w:between w:val="nil"/>
        </w:pBdr>
        <w:spacing w:before="0" w:after="0"/>
        <w:rPr>
          <w:color w:val="000000"/>
        </w:rPr>
      </w:pPr>
      <w:r>
        <w:rPr>
          <w:color w:val="000000"/>
        </w:rPr>
        <w:t>320x240:</w:t>
      </w:r>
      <w:r>
        <w:rPr>
          <w:color w:val="000000"/>
        </w:rPr>
        <w:tab/>
        <w:t>4.4 kB</w:t>
      </w:r>
    </w:p>
    <w:p w14:paraId="0000006F" w14:textId="77777777" w:rsidR="001F4A20" w:rsidRDefault="00000000">
      <w:pPr>
        <w:numPr>
          <w:ilvl w:val="0"/>
          <w:numId w:val="8"/>
        </w:numPr>
        <w:pBdr>
          <w:top w:val="nil"/>
          <w:left w:val="nil"/>
          <w:bottom w:val="nil"/>
          <w:right w:val="nil"/>
          <w:between w:val="nil"/>
        </w:pBdr>
        <w:spacing w:before="0" w:after="0"/>
        <w:rPr>
          <w:color w:val="000000"/>
        </w:rPr>
      </w:pPr>
      <w:r>
        <w:rPr>
          <w:color w:val="000000"/>
        </w:rPr>
        <w:t>160x120:</w:t>
      </w:r>
      <w:r>
        <w:rPr>
          <w:color w:val="000000"/>
        </w:rPr>
        <w:tab/>
        <w:t>1.7 kB</w:t>
      </w:r>
    </w:p>
    <w:p w14:paraId="00000070" w14:textId="77777777" w:rsidR="001F4A20" w:rsidRDefault="00000000">
      <w:pPr>
        <w:numPr>
          <w:ilvl w:val="0"/>
          <w:numId w:val="8"/>
        </w:numPr>
        <w:pBdr>
          <w:top w:val="nil"/>
          <w:left w:val="nil"/>
          <w:bottom w:val="nil"/>
          <w:right w:val="nil"/>
          <w:between w:val="nil"/>
        </w:pBdr>
        <w:spacing w:before="0" w:after="0"/>
        <w:rPr>
          <w:color w:val="000000"/>
        </w:rPr>
      </w:pPr>
      <w:r>
        <w:rPr>
          <w:color w:val="000000"/>
        </w:rPr>
        <w:t>80x60:</w:t>
      </w:r>
      <w:r>
        <w:rPr>
          <w:color w:val="000000"/>
        </w:rPr>
        <w:tab/>
      </w:r>
      <w:r>
        <w:rPr>
          <w:color w:val="000000"/>
        </w:rPr>
        <w:tab/>
        <w:t>0.6 kB</w:t>
      </w:r>
    </w:p>
    <w:p w14:paraId="00000071" w14:textId="77777777" w:rsidR="001F4A20" w:rsidRDefault="00000000">
      <w:pPr>
        <w:numPr>
          <w:ilvl w:val="0"/>
          <w:numId w:val="8"/>
        </w:numPr>
        <w:pBdr>
          <w:top w:val="nil"/>
          <w:left w:val="nil"/>
          <w:bottom w:val="nil"/>
          <w:right w:val="nil"/>
          <w:between w:val="nil"/>
        </w:pBdr>
        <w:spacing w:before="0"/>
        <w:rPr>
          <w:color w:val="000000"/>
        </w:rPr>
      </w:pPr>
      <w:r>
        <w:rPr>
          <w:color w:val="000000"/>
        </w:rPr>
        <w:t>40x30:</w:t>
      </w:r>
      <w:r>
        <w:rPr>
          <w:color w:val="000000"/>
        </w:rPr>
        <w:tab/>
      </w:r>
      <w:r>
        <w:rPr>
          <w:color w:val="000000"/>
        </w:rPr>
        <w:tab/>
        <w:t>0.3 kB</w:t>
      </w:r>
    </w:p>
    <w:p w14:paraId="00000072" w14:textId="77777777" w:rsidR="001F4A20" w:rsidRDefault="00000000">
      <w:r>
        <w:t>The current HEIF file structure adds around 300 bytes of headers to the payload. For example, for images with a 40x30 resolution, this could lead to a ~2x file-size increase [4].</w:t>
      </w:r>
    </w:p>
    <w:p w14:paraId="00000073" w14:textId="77777777" w:rsidR="001F4A20" w:rsidRDefault="00000000">
      <w:r>
        <w:t>This contribution proposes a new Condensed Image Item Box (</w:t>
      </w:r>
      <w:r>
        <w:rPr>
          <w:rFonts w:ascii="Courier" w:eastAsia="Courier" w:hAnsi="Courier" w:cs="Courier"/>
          <w:sz w:val="20"/>
          <w:szCs w:val="20"/>
        </w:rPr>
        <w:t>'coni'</w:t>
      </w:r>
      <w:r>
        <w:t>), which is intended to minimize data overhead in the structure of a HEIF file. The goal is to allow minimal overhead for the following very common file types:</w:t>
      </w:r>
    </w:p>
    <w:p w14:paraId="00000074" w14:textId="77777777" w:rsidR="001F4A20" w:rsidRDefault="00000000">
      <w:pPr>
        <w:numPr>
          <w:ilvl w:val="0"/>
          <w:numId w:val="6"/>
        </w:numPr>
        <w:pBdr>
          <w:top w:val="nil"/>
          <w:left w:val="nil"/>
          <w:bottom w:val="nil"/>
          <w:right w:val="nil"/>
          <w:between w:val="nil"/>
        </w:pBdr>
        <w:spacing w:after="0"/>
        <w:rPr>
          <w:color w:val="000000"/>
        </w:rPr>
      </w:pPr>
      <w:r>
        <w:rPr>
          <w:color w:val="000000"/>
        </w:rPr>
        <w:t>1/3-channel opaque images</w:t>
      </w:r>
    </w:p>
    <w:p w14:paraId="00000075" w14:textId="77777777" w:rsidR="001F4A20" w:rsidRDefault="00000000">
      <w:pPr>
        <w:numPr>
          <w:ilvl w:val="0"/>
          <w:numId w:val="6"/>
        </w:numPr>
        <w:pBdr>
          <w:top w:val="nil"/>
          <w:left w:val="nil"/>
          <w:bottom w:val="nil"/>
          <w:right w:val="nil"/>
          <w:between w:val="nil"/>
        </w:pBdr>
        <w:spacing w:before="0" w:after="0"/>
        <w:rPr>
          <w:color w:val="000000"/>
        </w:rPr>
      </w:pPr>
      <w:r>
        <w:rPr>
          <w:color w:val="000000"/>
        </w:rPr>
        <w:t>1/3-channel translucent images with alpha (supporting codecs with native alpha channel support that can handle interleaved alpha)</w:t>
      </w:r>
    </w:p>
    <w:p w14:paraId="00000076" w14:textId="77777777" w:rsidR="001F4A20" w:rsidRDefault="00000000">
      <w:pPr>
        <w:numPr>
          <w:ilvl w:val="0"/>
          <w:numId w:val="6"/>
        </w:numPr>
        <w:pBdr>
          <w:top w:val="nil"/>
          <w:left w:val="nil"/>
          <w:bottom w:val="nil"/>
          <w:right w:val="nil"/>
          <w:between w:val="nil"/>
        </w:pBdr>
        <w:spacing w:before="0" w:after="0"/>
        <w:rPr>
          <w:color w:val="000000"/>
        </w:rPr>
      </w:pPr>
      <w:sdt>
        <w:sdtPr>
          <w:tag w:val="goog_rdk_7"/>
          <w:id w:val="-317115646"/>
        </w:sdtPr>
        <w:sdtContent/>
      </w:sdt>
      <w:r>
        <w:rPr>
          <w:color w:val="000000"/>
        </w:rPr>
        <w:t>Images with Exif and XMP metadata</w:t>
      </w:r>
    </w:p>
    <w:p w14:paraId="00000077" w14:textId="77777777" w:rsidR="001F4A20" w:rsidRDefault="00000000">
      <w:pPr>
        <w:numPr>
          <w:ilvl w:val="0"/>
          <w:numId w:val="6"/>
        </w:numPr>
        <w:pBdr>
          <w:top w:val="nil"/>
          <w:left w:val="nil"/>
          <w:bottom w:val="nil"/>
          <w:right w:val="nil"/>
          <w:between w:val="nil"/>
        </w:pBdr>
        <w:spacing w:before="0"/>
        <w:rPr>
          <w:color w:val="000000"/>
        </w:rPr>
      </w:pPr>
      <w:r>
        <w:rPr>
          <w:color w:val="000000"/>
        </w:rPr>
        <w:t>Images with NCLX or ICC profiles</w:t>
      </w:r>
    </w:p>
    <w:p w14:paraId="00000078" w14:textId="77777777" w:rsidR="001F4A20" w:rsidRDefault="00000000">
      <w:r>
        <w:t xml:space="preserve">Transformative item properties like </w:t>
      </w:r>
      <w:r>
        <w:rPr>
          <w:rFonts w:ascii="Courier" w:eastAsia="Courier" w:hAnsi="Courier" w:cs="Courier"/>
          <w:sz w:val="20"/>
          <w:szCs w:val="20"/>
        </w:rPr>
        <w:t>'</w:t>
      </w:r>
      <w:proofErr w:type="spellStart"/>
      <w:r>
        <w:rPr>
          <w:rFonts w:ascii="Courier" w:eastAsia="Courier" w:hAnsi="Courier" w:cs="Courier"/>
          <w:sz w:val="20"/>
          <w:szCs w:val="20"/>
        </w:rPr>
        <w:t>imir</w:t>
      </w:r>
      <w:proofErr w:type="spellEnd"/>
      <w:r>
        <w:rPr>
          <w:rFonts w:ascii="Courier" w:eastAsia="Courier" w:hAnsi="Courier" w:cs="Courier"/>
          <w:sz w:val="20"/>
          <w:szCs w:val="20"/>
        </w:rPr>
        <w:t>'</w:t>
      </w:r>
      <w:r>
        <w:t xml:space="preserve">, </w:t>
      </w:r>
      <w:r>
        <w:rPr>
          <w:rFonts w:ascii="Courier" w:eastAsia="Courier" w:hAnsi="Courier" w:cs="Courier"/>
          <w:sz w:val="20"/>
          <w:szCs w:val="20"/>
        </w:rPr>
        <w:t>'</w:t>
      </w:r>
      <w:proofErr w:type="spellStart"/>
      <w:r>
        <w:rPr>
          <w:rFonts w:ascii="Courier" w:eastAsia="Courier" w:hAnsi="Courier" w:cs="Courier"/>
          <w:sz w:val="20"/>
          <w:szCs w:val="20"/>
        </w:rPr>
        <w:t>irot</w:t>
      </w:r>
      <w:proofErr w:type="spellEnd"/>
      <w:r>
        <w:rPr>
          <w:rFonts w:ascii="Courier" w:eastAsia="Courier" w:hAnsi="Courier" w:cs="Courier"/>
          <w:sz w:val="20"/>
          <w:szCs w:val="20"/>
        </w:rPr>
        <w:t>',</w:t>
      </w:r>
      <w:r>
        <w:t xml:space="preserve"> and </w:t>
      </w:r>
      <w:r>
        <w:rPr>
          <w:rFonts w:ascii="Courier" w:eastAsia="Courier" w:hAnsi="Courier" w:cs="Courier"/>
          <w:sz w:val="20"/>
          <w:szCs w:val="20"/>
        </w:rPr>
        <w:t>'clap'</w:t>
      </w:r>
      <w:r>
        <w:t xml:space="preserve"> </w:t>
      </w:r>
      <w:r>
        <w:rPr>
          <w:i/>
        </w:rPr>
        <w:t>can</w:t>
      </w:r>
      <w:r>
        <w:t xml:space="preserve"> be used via the </w:t>
      </w:r>
      <w:r>
        <w:rPr>
          <w:rFonts w:ascii="Courier" w:eastAsia="Courier" w:hAnsi="Courier" w:cs="Courier"/>
          <w:sz w:val="20"/>
          <w:szCs w:val="20"/>
        </w:rPr>
        <w:t>'</w:t>
      </w:r>
      <w:proofErr w:type="spellStart"/>
      <w:r>
        <w:rPr>
          <w:rFonts w:ascii="Courier" w:eastAsia="Courier" w:hAnsi="Courier" w:cs="Courier"/>
          <w:sz w:val="20"/>
          <w:szCs w:val="20"/>
        </w:rPr>
        <w:t>hasExtendedMeta</w:t>
      </w:r>
      <w:proofErr w:type="spellEnd"/>
      <w:r>
        <w:rPr>
          <w:rFonts w:ascii="Courier" w:eastAsia="Courier" w:hAnsi="Courier" w:cs="Courier"/>
          <w:sz w:val="20"/>
          <w:szCs w:val="20"/>
        </w:rPr>
        <w:t>'</w:t>
      </w:r>
      <w:r>
        <w:t xml:space="preserve"> field. But since the main goal of this contribution is to achieve small file sizes, rotation and cropping should be baked in rather than done at decode time. Therefore, they don't get explicit fields in the syntax structure defined.</w:t>
      </w:r>
    </w:p>
    <w:p w14:paraId="00000079" w14:textId="77777777" w:rsidR="001F4A20" w:rsidRDefault="00000000">
      <w:r>
        <w:t xml:space="preserve">Below is an example file structure, which shows how the </w:t>
      </w:r>
      <w:proofErr w:type="spellStart"/>
      <w:r>
        <w:rPr>
          <w:rFonts w:ascii="Courier" w:eastAsia="Courier" w:hAnsi="Courier" w:cs="Courier"/>
          <w:sz w:val="20"/>
          <w:szCs w:val="20"/>
        </w:rPr>
        <w:t>CondensedImageBox</w:t>
      </w:r>
      <w:proofErr w:type="spellEnd"/>
      <w:r>
        <w:t xml:space="preserve"> is used in a file:</w:t>
      </w:r>
    </w:p>
    <w:p w14:paraId="0000007A" w14:textId="77777777" w:rsidR="001F4A20" w:rsidRDefault="00000000">
      <w:pPr>
        <w:keepLines/>
        <w:pBdr>
          <w:top w:val="nil"/>
          <w:left w:val="nil"/>
          <w:bottom w:val="nil"/>
          <w:right w:val="nil"/>
          <w:between w:val="nil"/>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jc w:val="left"/>
        <w:rPr>
          <w:rFonts w:ascii="Courier" w:eastAsia="Courier" w:hAnsi="Courier" w:cs="Courier"/>
          <w:color w:val="000000"/>
          <w:sz w:val="20"/>
          <w:szCs w:val="20"/>
        </w:rPr>
      </w:pPr>
      <w:r>
        <w:rPr>
          <w:rFonts w:ascii="Courier" w:eastAsia="Courier" w:hAnsi="Courier" w:cs="Courier"/>
          <w:color w:val="000000"/>
          <w:sz w:val="20"/>
          <w:szCs w:val="20"/>
        </w:rPr>
        <w:lastRenderedPageBreak/>
        <w:t>{</w:t>
      </w:r>
      <w:r>
        <w:rPr>
          <w:rFonts w:ascii="Courier" w:eastAsia="Courier" w:hAnsi="Courier" w:cs="Courier"/>
          <w:color w:val="000000"/>
          <w:sz w:val="20"/>
          <w:szCs w:val="20"/>
        </w:rPr>
        <w:br/>
      </w:r>
      <w:r>
        <w:rPr>
          <w:rFonts w:ascii="Courier" w:eastAsia="Courier" w:hAnsi="Courier" w:cs="Courier"/>
          <w:color w:val="000000"/>
          <w:sz w:val="20"/>
          <w:szCs w:val="20"/>
        </w:rPr>
        <w:tab/>
        <w:t>('</w:t>
      </w:r>
      <w:proofErr w:type="spellStart"/>
      <w:r>
        <w:rPr>
          <w:rFonts w:ascii="Courier" w:eastAsia="Courier" w:hAnsi="Courier" w:cs="Courier"/>
          <w:color w:val="000000"/>
          <w:sz w:val="20"/>
          <w:szCs w:val="20"/>
        </w:rPr>
        <w:t>ftyp</w:t>
      </w:r>
      <w:proofErr w:type="spellEnd"/>
      <w:r>
        <w:rPr>
          <w:rFonts w:ascii="Courier" w:eastAsia="Courier" w:hAnsi="Courier" w:cs="Courier"/>
          <w:color w:val="000000"/>
          <w:sz w:val="20"/>
          <w:szCs w:val="20"/>
        </w:rPr>
        <w:t>' "File Type Box", size = 20) {</w:t>
      </w:r>
      <w:r>
        <w:rPr>
          <w:rFonts w:ascii="Courier" w:eastAsia="Courier" w:hAnsi="Courier" w:cs="Courier"/>
          <w:color w:val="000000"/>
          <w:sz w:val="20"/>
          <w:szCs w:val="20"/>
        </w:rPr>
        <w:br/>
      </w:r>
      <w:r>
        <w:rPr>
          <w:rFonts w:ascii="Courier" w:eastAsia="Courier" w:hAnsi="Courier" w:cs="Courier"/>
          <w:color w:val="000000"/>
          <w:sz w:val="20"/>
          <w:szCs w:val="20"/>
        </w:rPr>
        <w:tab/>
      </w:r>
      <w:r>
        <w:rPr>
          <w:rFonts w:ascii="Courier" w:eastAsia="Courier" w:hAnsi="Courier" w:cs="Courier"/>
          <w:color w:val="000000"/>
          <w:sz w:val="20"/>
          <w:szCs w:val="20"/>
        </w:rPr>
        <w:tab/>
        <w:t>Major brand: '</w:t>
      </w:r>
      <w:proofErr w:type="spellStart"/>
      <w:r>
        <w:rPr>
          <w:rFonts w:ascii="Courier" w:eastAsia="Courier" w:hAnsi="Courier" w:cs="Courier"/>
          <w:color w:val="000000"/>
          <w:sz w:val="20"/>
          <w:szCs w:val="20"/>
        </w:rPr>
        <w:t>abcd</w:t>
      </w:r>
      <w:proofErr w:type="spellEnd"/>
      <w:r>
        <w:rPr>
          <w:rFonts w:ascii="Courier" w:eastAsia="Courier" w:hAnsi="Courier" w:cs="Courier"/>
          <w:color w:val="000000"/>
          <w:sz w:val="20"/>
          <w:szCs w:val="20"/>
        </w:rPr>
        <w:t>'</w:t>
      </w:r>
      <w:r>
        <w:rPr>
          <w:rFonts w:ascii="Courier" w:eastAsia="Courier" w:hAnsi="Courier" w:cs="Courier"/>
          <w:color w:val="000000"/>
          <w:sz w:val="20"/>
          <w:szCs w:val="20"/>
        </w:rPr>
        <w:br/>
      </w:r>
      <w:r>
        <w:rPr>
          <w:rFonts w:ascii="Courier" w:eastAsia="Courier" w:hAnsi="Courier" w:cs="Courier"/>
          <w:color w:val="000000"/>
          <w:sz w:val="20"/>
          <w:szCs w:val="20"/>
        </w:rPr>
        <w:tab/>
      </w:r>
      <w:r>
        <w:rPr>
          <w:rFonts w:ascii="Courier" w:eastAsia="Courier" w:hAnsi="Courier" w:cs="Courier"/>
          <w:color w:val="000000"/>
          <w:sz w:val="20"/>
          <w:szCs w:val="20"/>
        </w:rPr>
        <w:tab/>
        <w:t>Minor version: 0</w:t>
      </w:r>
      <w:r>
        <w:rPr>
          <w:rFonts w:ascii="Courier" w:eastAsia="Courier" w:hAnsi="Courier" w:cs="Courier"/>
          <w:color w:val="000000"/>
          <w:sz w:val="20"/>
          <w:szCs w:val="20"/>
        </w:rPr>
        <w:br/>
      </w:r>
      <w:r>
        <w:rPr>
          <w:rFonts w:ascii="Courier" w:eastAsia="Courier" w:hAnsi="Courier" w:cs="Courier"/>
          <w:color w:val="000000"/>
          <w:sz w:val="20"/>
          <w:szCs w:val="20"/>
        </w:rPr>
        <w:tab/>
      </w:r>
      <w:r>
        <w:rPr>
          <w:rFonts w:ascii="Courier" w:eastAsia="Courier" w:hAnsi="Courier" w:cs="Courier"/>
          <w:color w:val="000000"/>
          <w:sz w:val="20"/>
          <w:szCs w:val="20"/>
        </w:rPr>
        <w:tab/>
        <w:t>Compatible brands: '</w:t>
      </w:r>
      <w:proofErr w:type="spellStart"/>
      <w:r>
        <w:rPr>
          <w:rFonts w:ascii="Courier" w:eastAsia="Courier" w:hAnsi="Courier" w:cs="Courier"/>
          <w:color w:val="000000"/>
          <w:sz w:val="20"/>
          <w:szCs w:val="20"/>
        </w:rPr>
        <w:t>abcd</w:t>
      </w:r>
      <w:proofErr w:type="spellEnd"/>
      <w:r>
        <w:rPr>
          <w:rFonts w:ascii="Courier" w:eastAsia="Courier" w:hAnsi="Courier" w:cs="Courier"/>
          <w:color w:val="000000"/>
          <w:sz w:val="20"/>
          <w:szCs w:val="20"/>
        </w:rPr>
        <w:t>'</w:t>
      </w:r>
      <w:r>
        <w:rPr>
          <w:rFonts w:ascii="Courier" w:eastAsia="Courier" w:hAnsi="Courier" w:cs="Courier"/>
          <w:color w:val="000000"/>
          <w:sz w:val="20"/>
          <w:szCs w:val="20"/>
        </w:rPr>
        <w:br/>
        <w:t xml:space="preserve">  }</w:t>
      </w:r>
      <w:r>
        <w:rPr>
          <w:rFonts w:ascii="Courier" w:eastAsia="Courier" w:hAnsi="Courier" w:cs="Courier"/>
          <w:color w:val="000000"/>
          <w:sz w:val="20"/>
          <w:szCs w:val="20"/>
        </w:rPr>
        <w:br/>
      </w:r>
      <w:r>
        <w:rPr>
          <w:rFonts w:ascii="Courier" w:eastAsia="Courier" w:hAnsi="Courier" w:cs="Courier"/>
          <w:color w:val="000000"/>
          <w:sz w:val="20"/>
          <w:szCs w:val="20"/>
        </w:rPr>
        <w:tab/>
        <w:t xml:space="preserve">('coni' "Condensed Image Item Box", size = </w:t>
      </w:r>
      <w:proofErr w:type="spellStart"/>
      <w:r>
        <w:rPr>
          <w:rFonts w:ascii="Courier" w:eastAsia="Courier" w:hAnsi="Courier" w:cs="Courier"/>
          <w:color w:val="000000"/>
          <w:sz w:val="20"/>
          <w:szCs w:val="20"/>
        </w:rPr>
        <w:t>nnn</w:t>
      </w:r>
      <w:proofErr w:type="spellEnd"/>
      <w:r>
        <w:rPr>
          <w:rFonts w:ascii="Courier" w:eastAsia="Courier" w:hAnsi="Courier" w:cs="Courier"/>
          <w:color w:val="000000"/>
          <w:sz w:val="20"/>
          <w:szCs w:val="20"/>
        </w:rPr>
        <w:t>) {</w:t>
      </w:r>
      <w:r>
        <w:rPr>
          <w:rFonts w:ascii="Courier" w:eastAsia="Courier" w:hAnsi="Courier" w:cs="Courier"/>
          <w:color w:val="000000"/>
          <w:sz w:val="20"/>
          <w:szCs w:val="20"/>
        </w:rPr>
        <w:br/>
      </w:r>
      <w:r>
        <w:rPr>
          <w:rFonts w:ascii="Courier" w:eastAsia="Courier" w:hAnsi="Courier" w:cs="Courier"/>
          <w:color w:val="000000"/>
          <w:sz w:val="20"/>
          <w:szCs w:val="20"/>
        </w:rPr>
        <w:tab/>
      </w:r>
      <w:r>
        <w:rPr>
          <w:rFonts w:ascii="Courier" w:eastAsia="Courier" w:hAnsi="Courier" w:cs="Courier"/>
          <w:color w:val="000000"/>
          <w:sz w:val="20"/>
          <w:szCs w:val="20"/>
        </w:rPr>
        <w:tab/>
        <w:t>...</w:t>
      </w:r>
      <w:r>
        <w:rPr>
          <w:rFonts w:ascii="Courier" w:eastAsia="Courier" w:hAnsi="Courier" w:cs="Courier"/>
          <w:color w:val="000000"/>
          <w:sz w:val="20"/>
          <w:szCs w:val="20"/>
        </w:rPr>
        <w:br/>
      </w:r>
      <w:r>
        <w:rPr>
          <w:rFonts w:ascii="Courier" w:eastAsia="Courier" w:hAnsi="Courier" w:cs="Courier"/>
          <w:color w:val="000000"/>
          <w:sz w:val="20"/>
          <w:szCs w:val="20"/>
        </w:rPr>
        <w:tab/>
        <w:t>}</w:t>
      </w:r>
      <w:r>
        <w:rPr>
          <w:rFonts w:ascii="Courier" w:eastAsia="Courier" w:hAnsi="Courier" w:cs="Courier"/>
          <w:color w:val="000000"/>
          <w:sz w:val="20"/>
          <w:szCs w:val="20"/>
        </w:rPr>
        <w:br/>
      </w:r>
      <w:r>
        <w:rPr>
          <w:rFonts w:ascii="Courier" w:eastAsia="Courier" w:hAnsi="Courier" w:cs="Courier"/>
          <w:color w:val="000000"/>
          <w:sz w:val="20"/>
          <w:szCs w:val="20"/>
        </w:rPr>
        <w:tab/>
        <w:t>(Optional '</w:t>
      </w:r>
      <w:proofErr w:type="spellStart"/>
      <w:r>
        <w:rPr>
          <w:rFonts w:ascii="Courier" w:eastAsia="Courier" w:hAnsi="Courier" w:cs="Courier"/>
          <w:color w:val="000000"/>
          <w:sz w:val="20"/>
          <w:szCs w:val="20"/>
        </w:rPr>
        <w:t>moov</w:t>
      </w:r>
      <w:proofErr w:type="spellEnd"/>
      <w:r>
        <w:rPr>
          <w:rFonts w:ascii="Courier" w:eastAsia="Courier" w:hAnsi="Courier" w:cs="Courier"/>
          <w:color w:val="000000"/>
          <w:sz w:val="20"/>
          <w:szCs w:val="20"/>
        </w:rPr>
        <w:t>'/'</w:t>
      </w:r>
      <w:proofErr w:type="spellStart"/>
      <w:r>
        <w:rPr>
          <w:rFonts w:ascii="Courier" w:eastAsia="Courier" w:hAnsi="Courier" w:cs="Courier"/>
          <w:color w:val="000000"/>
          <w:sz w:val="20"/>
          <w:szCs w:val="20"/>
        </w:rPr>
        <w:t>mdat</w:t>
      </w:r>
      <w:proofErr w:type="spellEnd"/>
      <w:r>
        <w:rPr>
          <w:rFonts w:ascii="Courier" w:eastAsia="Courier" w:hAnsi="Courier" w:cs="Courier"/>
          <w:color w:val="000000"/>
          <w:sz w:val="20"/>
          <w:szCs w:val="20"/>
        </w:rPr>
        <w:t>')</w:t>
      </w:r>
      <w:r>
        <w:rPr>
          <w:rFonts w:ascii="Courier" w:eastAsia="Courier" w:hAnsi="Courier" w:cs="Courier"/>
          <w:color w:val="000000"/>
          <w:sz w:val="20"/>
          <w:szCs w:val="20"/>
        </w:rPr>
        <w:br/>
        <w:t>}</w:t>
      </w:r>
    </w:p>
    <w:p w14:paraId="0000007B" w14:textId="77777777" w:rsidR="001F4A20" w:rsidRDefault="00000000">
      <w:r>
        <w:t xml:space="preserve">The </w:t>
      </w:r>
      <w:r>
        <w:rPr>
          <w:rFonts w:ascii="Courier" w:eastAsia="Courier" w:hAnsi="Courier" w:cs="Courier"/>
          <w:sz w:val="20"/>
          <w:szCs w:val="20"/>
        </w:rPr>
        <w:t>'coni</w:t>
      </w:r>
      <w:r>
        <w:t>' box in this structure serves as the primary container for the image-specific data, housing everything from colour characteristics to codec configurations, and from alpha channel presence to the image data itself.</w:t>
      </w:r>
    </w:p>
    <w:p w14:paraId="0000007C" w14:textId="77777777" w:rsidR="001F4A20" w:rsidRDefault="00000000">
      <w:bookmarkStart w:id="25" w:name="bookmark=id.17dp8vu" w:colFirst="0" w:colLast="0"/>
      <w:bookmarkStart w:id="26" w:name="bookmark=id.3rdcrjn" w:colFirst="0" w:colLast="0"/>
      <w:bookmarkEnd w:id="25"/>
      <w:bookmarkEnd w:id="26"/>
      <w:r>
        <w:t xml:space="preserve">The file begins with the </w:t>
      </w:r>
      <w:r>
        <w:rPr>
          <w:rFonts w:ascii="Courier" w:eastAsia="Courier" w:hAnsi="Courier" w:cs="Courier"/>
          <w:sz w:val="20"/>
          <w:szCs w:val="20"/>
        </w:rPr>
        <w:t>'</w:t>
      </w:r>
      <w:proofErr w:type="spellStart"/>
      <w:r>
        <w:rPr>
          <w:rFonts w:ascii="Courier" w:eastAsia="Courier" w:hAnsi="Courier" w:cs="Courier"/>
          <w:sz w:val="20"/>
          <w:szCs w:val="20"/>
        </w:rPr>
        <w:t>ftyp</w:t>
      </w:r>
      <w:proofErr w:type="spellEnd"/>
      <w:r>
        <w:rPr>
          <w:rFonts w:ascii="Courier" w:eastAsia="Courier" w:hAnsi="Courier" w:cs="Courier"/>
          <w:sz w:val="20"/>
          <w:szCs w:val="20"/>
        </w:rPr>
        <w:t>'</w:t>
      </w:r>
      <w:r>
        <w:t xml:space="preserve"> box that carries a brand identifier. To further compress and prevent redundant signalling, the major brand can implicitly signal the codec type and a codec configuration type. This concept can be employed by derived specifications to define their own </w:t>
      </w:r>
      <w:proofErr w:type="spellStart"/>
      <w:r>
        <w:t>presets</w:t>
      </w:r>
      <w:proofErr w:type="spellEnd"/>
      <w:r>
        <w:t xml:space="preserve">. However, if no codec specific brand exists, the </w:t>
      </w:r>
      <w:r>
        <w:rPr>
          <w:rFonts w:ascii="Courier" w:eastAsia="Courier" w:hAnsi="Courier" w:cs="Courier"/>
          <w:sz w:val="20"/>
          <w:szCs w:val="20"/>
        </w:rPr>
        <w:t>'coni'</w:t>
      </w:r>
      <w:r>
        <w:t xml:space="preserve"> brand may be used, in which case </w:t>
      </w:r>
      <w:r>
        <w:rPr>
          <w:rFonts w:ascii="Courier" w:eastAsia="Courier" w:hAnsi="Courier" w:cs="Courier"/>
          <w:sz w:val="20"/>
          <w:szCs w:val="20"/>
        </w:rPr>
        <w:t>'</w:t>
      </w:r>
      <w:proofErr w:type="spellStart"/>
      <w:r>
        <w:rPr>
          <w:rFonts w:ascii="Courier" w:eastAsia="Courier" w:hAnsi="Courier" w:cs="Courier"/>
          <w:sz w:val="20"/>
          <w:szCs w:val="20"/>
        </w:rPr>
        <w:t>hasExplicitCodecTypes</w:t>
      </w:r>
      <w:proofErr w:type="spellEnd"/>
      <w:r>
        <w:rPr>
          <w:rFonts w:ascii="Courier" w:eastAsia="Courier" w:hAnsi="Courier" w:cs="Courier"/>
          <w:sz w:val="20"/>
          <w:szCs w:val="20"/>
        </w:rPr>
        <w:t>'</w:t>
      </w:r>
      <w:r>
        <w:t xml:space="preserve"> shall be set to true. This allows for the box to be codec agnostic but also allows optimized codec specific brands to save 8 bytes.</w:t>
      </w:r>
    </w:p>
    <w:p w14:paraId="0000007D" w14:textId="77777777" w:rsidR="001F4A20" w:rsidRDefault="00000000">
      <w:r>
        <w:t xml:space="preserve">The optional </w:t>
      </w:r>
      <w:r>
        <w:rPr>
          <w:rFonts w:ascii="Courier" w:eastAsia="Courier" w:hAnsi="Courier" w:cs="Courier"/>
          <w:sz w:val="20"/>
          <w:szCs w:val="20"/>
        </w:rPr>
        <w:t>'</w:t>
      </w:r>
      <w:proofErr w:type="spellStart"/>
      <w:r>
        <w:rPr>
          <w:rFonts w:ascii="Courier" w:eastAsia="Courier" w:hAnsi="Courier" w:cs="Courier"/>
          <w:sz w:val="20"/>
          <w:szCs w:val="20"/>
        </w:rPr>
        <w:t>moov</w:t>
      </w:r>
      <w:proofErr w:type="spellEnd"/>
      <w:r>
        <w:rPr>
          <w:rFonts w:ascii="Courier" w:eastAsia="Courier" w:hAnsi="Courier" w:cs="Courier"/>
          <w:sz w:val="20"/>
          <w:szCs w:val="20"/>
        </w:rPr>
        <w:t>'/'</w:t>
      </w:r>
      <w:proofErr w:type="spellStart"/>
      <w:r>
        <w:rPr>
          <w:rFonts w:ascii="Courier" w:eastAsia="Courier" w:hAnsi="Courier" w:cs="Courier"/>
          <w:sz w:val="20"/>
          <w:szCs w:val="20"/>
        </w:rPr>
        <w:t>mdat</w:t>
      </w:r>
      <w:proofErr w:type="spellEnd"/>
      <w:r>
        <w:rPr>
          <w:rFonts w:ascii="Courier" w:eastAsia="Courier" w:hAnsi="Courier" w:cs="Courier"/>
          <w:sz w:val="20"/>
          <w:szCs w:val="20"/>
        </w:rPr>
        <w:t>'</w:t>
      </w:r>
      <w:r>
        <w:t xml:space="preserve"> boxes can be used when a flag </w:t>
      </w:r>
      <w:proofErr w:type="spellStart"/>
      <w:r>
        <w:rPr>
          <w:rFonts w:ascii="Courier" w:eastAsia="Courier" w:hAnsi="Courier" w:cs="Courier"/>
          <w:sz w:val="20"/>
          <w:szCs w:val="20"/>
        </w:rPr>
        <w:t>hasExtendedMeta</w:t>
      </w:r>
      <w:proofErr w:type="spellEnd"/>
      <w:r>
        <w:t xml:space="preserve"> is set to true and allows for adding additional image items and/or grouping image items to tracks.</w:t>
      </w:r>
    </w:p>
    <w:p w14:paraId="0000007E" w14:textId="77777777" w:rsidR="001F4A20" w:rsidRDefault="00000000">
      <w:pPr>
        <w:pStyle w:val="Heading3"/>
        <w:numPr>
          <w:ilvl w:val="2"/>
          <w:numId w:val="5"/>
        </w:numPr>
      </w:pPr>
      <w:r>
        <w:t>Experimental results</w:t>
      </w:r>
    </w:p>
    <w:p w14:paraId="0000007F" w14:textId="77777777" w:rsidR="001F4A20" w:rsidRDefault="00000000">
      <w:r>
        <w:t xml:space="preserve">Below is an example image with a 40x30 P3D65 [3] payload of 300 bytes that has a codec specific </w:t>
      </w:r>
      <w:r>
        <w:rPr>
          <w:rFonts w:ascii="Courier" w:eastAsia="Courier" w:hAnsi="Courier" w:cs="Courier"/>
          <w:sz w:val="20"/>
          <w:szCs w:val="20"/>
        </w:rPr>
        <w:t>'coni'</w:t>
      </w:r>
      <w:r>
        <w:t xml:space="preserve"> brand, the overhead on top of the payload and codec config box is:</w:t>
      </w:r>
    </w:p>
    <w:p w14:paraId="00000080" w14:textId="77777777" w:rsidR="001F4A20" w:rsidRDefault="00000000">
      <w:pPr>
        <w:keepLines/>
        <w:pBdr>
          <w:top w:val="nil"/>
          <w:left w:val="nil"/>
          <w:bottom w:val="nil"/>
          <w:right w:val="nil"/>
          <w:between w:val="nil"/>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jc w:val="left"/>
        <w:rPr>
          <w:rFonts w:ascii="Courier" w:eastAsia="Courier" w:hAnsi="Courier" w:cs="Courier"/>
          <w:color w:val="000000"/>
          <w:sz w:val="20"/>
          <w:szCs w:val="20"/>
        </w:rPr>
      </w:pPr>
      <w:proofErr w:type="spellStart"/>
      <w:r>
        <w:rPr>
          <w:rFonts w:ascii="Courier" w:eastAsia="Courier" w:hAnsi="Courier" w:cs="Courier"/>
          <w:color w:val="000000"/>
          <w:sz w:val="20"/>
          <w:szCs w:val="20"/>
        </w:rPr>
        <w:t>ftyp</w:t>
      </w:r>
      <w:proofErr w:type="spellEnd"/>
      <w:r>
        <w:rPr>
          <w:rFonts w:ascii="Courier" w:eastAsia="Courier" w:hAnsi="Courier" w:cs="Courier"/>
          <w:color w:val="000000"/>
          <w:sz w:val="20"/>
          <w:szCs w:val="20"/>
        </w:rPr>
        <w:t>: 20 bytes</w:t>
      </w:r>
      <w:r>
        <w:rPr>
          <w:rFonts w:ascii="Courier" w:eastAsia="Courier" w:hAnsi="Courier" w:cs="Courier"/>
          <w:color w:val="000000"/>
          <w:sz w:val="20"/>
          <w:szCs w:val="20"/>
        </w:rPr>
        <w:br/>
      </w:r>
      <w:r>
        <w:rPr>
          <w:rFonts w:ascii="Courier" w:eastAsia="Courier" w:hAnsi="Courier" w:cs="Courier"/>
          <w:color w:val="000000"/>
          <w:sz w:val="20"/>
          <w:szCs w:val="20"/>
        </w:rPr>
        <w:tab/>
        <w:t>- 8 bytes box header</w:t>
      </w:r>
      <w:r>
        <w:rPr>
          <w:rFonts w:ascii="Courier" w:eastAsia="Courier" w:hAnsi="Courier" w:cs="Courier"/>
          <w:color w:val="000000"/>
          <w:sz w:val="20"/>
          <w:szCs w:val="20"/>
        </w:rPr>
        <w:br/>
      </w:r>
      <w:r>
        <w:rPr>
          <w:rFonts w:ascii="Courier" w:eastAsia="Courier" w:hAnsi="Courier" w:cs="Courier"/>
          <w:color w:val="000000"/>
          <w:sz w:val="20"/>
          <w:szCs w:val="20"/>
        </w:rPr>
        <w:tab/>
        <w:t>- 4 bytes major brand (codec specific ‘</w:t>
      </w:r>
      <w:proofErr w:type="spellStart"/>
      <w:r>
        <w:rPr>
          <w:rFonts w:ascii="Courier" w:eastAsia="Courier" w:hAnsi="Courier" w:cs="Courier"/>
          <w:color w:val="000000"/>
          <w:sz w:val="20"/>
          <w:szCs w:val="20"/>
        </w:rPr>
        <w:t>coni’brand</w:t>
      </w:r>
      <w:proofErr w:type="spellEnd"/>
      <w:r>
        <w:rPr>
          <w:rFonts w:ascii="Courier" w:eastAsia="Courier" w:hAnsi="Courier" w:cs="Courier"/>
          <w:color w:val="000000"/>
          <w:sz w:val="20"/>
          <w:szCs w:val="20"/>
        </w:rPr>
        <w:t>)</w:t>
      </w:r>
      <w:r>
        <w:rPr>
          <w:rFonts w:ascii="Courier" w:eastAsia="Courier" w:hAnsi="Courier" w:cs="Courier"/>
          <w:color w:val="000000"/>
          <w:sz w:val="20"/>
          <w:szCs w:val="20"/>
        </w:rPr>
        <w:br/>
      </w:r>
      <w:r>
        <w:rPr>
          <w:rFonts w:ascii="Courier" w:eastAsia="Courier" w:hAnsi="Courier" w:cs="Courier"/>
          <w:color w:val="000000"/>
          <w:sz w:val="20"/>
          <w:szCs w:val="20"/>
        </w:rPr>
        <w:tab/>
        <w:t>- 4 bytes minor version</w:t>
      </w:r>
      <w:r>
        <w:rPr>
          <w:rFonts w:ascii="Courier" w:eastAsia="Courier" w:hAnsi="Courier" w:cs="Courier"/>
          <w:color w:val="000000"/>
          <w:sz w:val="20"/>
          <w:szCs w:val="20"/>
        </w:rPr>
        <w:br/>
      </w:r>
      <w:r>
        <w:rPr>
          <w:rFonts w:ascii="Courier" w:eastAsia="Courier" w:hAnsi="Courier" w:cs="Courier"/>
          <w:color w:val="000000"/>
          <w:sz w:val="20"/>
          <w:szCs w:val="20"/>
        </w:rPr>
        <w:tab/>
        <w:t>- 4 bytes compatible brands (codec specific ‘</w:t>
      </w:r>
      <w:proofErr w:type="spellStart"/>
      <w:r>
        <w:rPr>
          <w:rFonts w:ascii="Courier" w:eastAsia="Courier" w:hAnsi="Courier" w:cs="Courier"/>
          <w:color w:val="000000"/>
          <w:sz w:val="20"/>
          <w:szCs w:val="20"/>
        </w:rPr>
        <w:t>coni’brand</w:t>
      </w:r>
      <w:proofErr w:type="spellEnd"/>
      <w:r>
        <w:rPr>
          <w:rFonts w:ascii="Courier" w:eastAsia="Courier" w:hAnsi="Courier" w:cs="Courier"/>
          <w:color w:val="000000"/>
          <w:sz w:val="20"/>
          <w:szCs w:val="20"/>
        </w:rPr>
        <w:t xml:space="preserve"> repeated)</w:t>
      </w:r>
      <w:r>
        <w:rPr>
          <w:rFonts w:ascii="Courier" w:eastAsia="Courier" w:hAnsi="Courier" w:cs="Courier"/>
          <w:color w:val="000000"/>
          <w:sz w:val="20"/>
          <w:szCs w:val="20"/>
        </w:rPr>
        <w:br/>
        <w:t>coni: 17 bytes</w:t>
      </w:r>
      <w:r>
        <w:rPr>
          <w:rFonts w:ascii="Courier" w:eastAsia="Courier" w:hAnsi="Courier" w:cs="Courier"/>
          <w:color w:val="000000"/>
          <w:sz w:val="20"/>
          <w:szCs w:val="20"/>
        </w:rPr>
        <w:br/>
      </w:r>
      <w:r>
        <w:rPr>
          <w:rFonts w:ascii="Courier" w:eastAsia="Courier" w:hAnsi="Courier" w:cs="Courier"/>
          <w:color w:val="000000"/>
          <w:sz w:val="20"/>
          <w:szCs w:val="20"/>
        </w:rPr>
        <w:tab/>
        <w:t>- 64 bits (8 bytes) for box header</w:t>
      </w:r>
      <w:r>
        <w:rPr>
          <w:rFonts w:ascii="Courier" w:eastAsia="Courier" w:hAnsi="Courier" w:cs="Courier"/>
          <w:color w:val="000000"/>
          <w:sz w:val="20"/>
          <w:szCs w:val="20"/>
        </w:rPr>
        <w:br/>
      </w:r>
      <w:r>
        <w:rPr>
          <w:rFonts w:ascii="Courier" w:eastAsia="Courier" w:hAnsi="Courier" w:cs="Courier"/>
          <w:color w:val="000000"/>
          <w:sz w:val="20"/>
          <w:szCs w:val="20"/>
        </w:rPr>
        <w:tab/>
        <w:t>- 2 bits version</w:t>
      </w:r>
      <w:r>
        <w:rPr>
          <w:rFonts w:ascii="Courier" w:eastAsia="Courier" w:hAnsi="Courier" w:cs="Courier"/>
          <w:color w:val="000000"/>
          <w:sz w:val="20"/>
          <w:szCs w:val="20"/>
        </w:rPr>
        <w:br/>
      </w:r>
      <w:r>
        <w:rPr>
          <w:rFonts w:ascii="Courier" w:eastAsia="Courier" w:hAnsi="Courier" w:cs="Courier"/>
          <w:color w:val="000000"/>
          <w:sz w:val="20"/>
          <w:szCs w:val="20"/>
        </w:rPr>
        <w:tab/>
        <w:t>- 8 bits width</w:t>
      </w:r>
      <w:r>
        <w:rPr>
          <w:rFonts w:ascii="Courier" w:eastAsia="Courier" w:hAnsi="Courier" w:cs="Courier"/>
          <w:color w:val="000000"/>
          <w:sz w:val="20"/>
          <w:szCs w:val="20"/>
        </w:rPr>
        <w:br/>
      </w:r>
      <w:r>
        <w:rPr>
          <w:rFonts w:ascii="Courier" w:eastAsia="Courier" w:hAnsi="Courier" w:cs="Courier"/>
          <w:color w:val="000000"/>
          <w:sz w:val="20"/>
          <w:szCs w:val="20"/>
        </w:rPr>
        <w:tab/>
        <w:t>- 8 bits height</w:t>
      </w:r>
      <w:r>
        <w:rPr>
          <w:rFonts w:ascii="Courier" w:eastAsia="Courier" w:hAnsi="Courier" w:cs="Courier"/>
          <w:color w:val="000000"/>
          <w:sz w:val="20"/>
          <w:szCs w:val="20"/>
        </w:rPr>
        <w:br/>
      </w:r>
      <w:r>
        <w:rPr>
          <w:rFonts w:ascii="Courier" w:eastAsia="Courier" w:hAnsi="Courier" w:cs="Courier"/>
          <w:color w:val="000000"/>
          <w:sz w:val="20"/>
          <w:szCs w:val="20"/>
        </w:rPr>
        <w:tab/>
        <w:t xml:space="preserve">- 1 bits </w:t>
      </w:r>
      <w:proofErr w:type="spellStart"/>
      <w:r>
        <w:rPr>
          <w:rFonts w:ascii="Courier" w:eastAsia="Courier" w:hAnsi="Courier" w:cs="Courier"/>
          <w:color w:val="000000"/>
          <w:sz w:val="20"/>
          <w:szCs w:val="20"/>
        </w:rPr>
        <w:t>isFloat</w:t>
      </w:r>
      <w:proofErr w:type="spellEnd"/>
      <w:r>
        <w:rPr>
          <w:rFonts w:ascii="Courier" w:eastAsia="Courier" w:hAnsi="Courier" w:cs="Courier"/>
          <w:color w:val="000000"/>
          <w:sz w:val="20"/>
          <w:szCs w:val="20"/>
        </w:rPr>
        <w:br/>
      </w:r>
      <w:r>
        <w:rPr>
          <w:rFonts w:ascii="Courier" w:eastAsia="Courier" w:hAnsi="Courier" w:cs="Courier"/>
          <w:color w:val="000000"/>
          <w:sz w:val="20"/>
          <w:szCs w:val="20"/>
        </w:rPr>
        <w:tab/>
        <w:t xml:space="preserve">- 4 bits </w:t>
      </w:r>
      <w:proofErr w:type="spellStart"/>
      <w:r>
        <w:rPr>
          <w:rFonts w:ascii="Courier" w:eastAsia="Courier" w:hAnsi="Courier" w:cs="Courier"/>
          <w:color w:val="000000"/>
          <w:sz w:val="20"/>
          <w:szCs w:val="20"/>
        </w:rPr>
        <w:t>bitdepth</w:t>
      </w:r>
      <w:proofErr w:type="spellEnd"/>
      <w:r>
        <w:rPr>
          <w:rFonts w:ascii="Courier" w:eastAsia="Courier" w:hAnsi="Courier" w:cs="Courier"/>
          <w:color w:val="000000"/>
          <w:sz w:val="20"/>
          <w:szCs w:val="20"/>
        </w:rPr>
        <w:br/>
      </w:r>
      <w:r>
        <w:rPr>
          <w:rFonts w:ascii="Courier" w:eastAsia="Courier" w:hAnsi="Courier" w:cs="Courier"/>
          <w:color w:val="000000"/>
          <w:sz w:val="20"/>
          <w:szCs w:val="20"/>
        </w:rPr>
        <w:tab/>
        <w:t xml:space="preserve">- 1 bits </w:t>
      </w:r>
      <w:proofErr w:type="spellStart"/>
      <w:r>
        <w:rPr>
          <w:rFonts w:ascii="Courier" w:eastAsia="Courier" w:hAnsi="Courier" w:cs="Courier"/>
          <w:color w:val="000000"/>
          <w:sz w:val="20"/>
          <w:szCs w:val="20"/>
        </w:rPr>
        <w:t>isMonochrome</w:t>
      </w:r>
      <w:proofErr w:type="spellEnd"/>
      <w:r>
        <w:rPr>
          <w:rFonts w:ascii="Courier" w:eastAsia="Courier" w:hAnsi="Courier" w:cs="Courier"/>
          <w:color w:val="000000"/>
          <w:sz w:val="20"/>
          <w:szCs w:val="20"/>
        </w:rPr>
        <w:br/>
      </w:r>
      <w:r>
        <w:rPr>
          <w:rFonts w:ascii="Courier" w:eastAsia="Courier" w:hAnsi="Courier" w:cs="Courier"/>
          <w:color w:val="000000"/>
          <w:sz w:val="20"/>
          <w:szCs w:val="20"/>
        </w:rPr>
        <w:tab/>
        <w:t xml:space="preserve">- 1 bits </w:t>
      </w:r>
      <w:proofErr w:type="spellStart"/>
      <w:r>
        <w:rPr>
          <w:rFonts w:ascii="Courier" w:eastAsia="Courier" w:hAnsi="Courier" w:cs="Courier"/>
          <w:color w:val="000000"/>
          <w:sz w:val="20"/>
          <w:szCs w:val="20"/>
        </w:rPr>
        <w:t>isFullRange</w:t>
      </w:r>
      <w:proofErr w:type="spellEnd"/>
      <w:r>
        <w:rPr>
          <w:rFonts w:ascii="Courier" w:eastAsia="Courier" w:hAnsi="Courier" w:cs="Courier"/>
          <w:color w:val="000000"/>
          <w:sz w:val="20"/>
          <w:szCs w:val="20"/>
        </w:rPr>
        <w:br/>
      </w:r>
      <w:r>
        <w:rPr>
          <w:rFonts w:ascii="Courier" w:eastAsia="Courier" w:hAnsi="Courier" w:cs="Courier"/>
          <w:color w:val="000000"/>
          <w:sz w:val="20"/>
          <w:szCs w:val="20"/>
        </w:rPr>
        <w:tab/>
        <w:t xml:space="preserve">- 2 bits </w:t>
      </w:r>
      <w:proofErr w:type="spellStart"/>
      <w:r>
        <w:rPr>
          <w:rFonts w:ascii="Courier" w:eastAsia="Courier" w:hAnsi="Courier" w:cs="Courier"/>
          <w:color w:val="000000"/>
          <w:sz w:val="20"/>
          <w:szCs w:val="20"/>
        </w:rPr>
        <w:t>colourType</w:t>
      </w:r>
      <w:proofErr w:type="spellEnd"/>
      <w:r>
        <w:rPr>
          <w:rFonts w:ascii="Courier" w:eastAsia="Courier" w:hAnsi="Courier" w:cs="Courier"/>
          <w:color w:val="000000"/>
          <w:sz w:val="20"/>
          <w:szCs w:val="20"/>
        </w:rPr>
        <w:br/>
      </w:r>
      <w:r>
        <w:rPr>
          <w:rFonts w:ascii="Courier" w:eastAsia="Courier" w:hAnsi="Courier" w:cs="Courier"/>
          <w:color w:val="000000"/>
          <w:sz w:val="20"/>
          <w:szCs w:val="20"/>
        </w:rPr>
        <w:tab/>
        <w:t>- 15 bits NCLX</w:t>
      </w:r>
      <w:r>
        <w:rPr>
          <w:rFonts w:ascii="Courier" w:eastAsia="Courier" w:hAnsi="Courier" w:cs="Courier"/>
          <w:color w:val="000000"/>
          <w:sz w:val="20"/>
          <w:szCs w:val="20"/>
        </w:rPr>
        <w:br/>
      </w:r>
      <w:r>
        <w:rPr>
          <w:rFonts w:ascii="Courier" w:eastAsia="Courier" w:hAnsi="Courier" w:cs="Courier"/>
          <w:color w:val="000000"/>
          <w:sz w:val="20"/>
          <w:szCs w:val="20"/>
        </w:rPr>
        <w:tab/>
        <w:t xml:space="preserve">- 1 bits </w:t>
      </w:r>
      <w:proofErr w:type="spellStart"/>
      <w:r>
        <w:rPr>
          <w:rFonts w:ascii="Courier" w:eastAsia="Courier" w:hAnsi="Courier" w:cs="Courier"/>
          <w:color w:val="000000"/>
          <w:sz w:val="20"/>
          <w:szCs w:val="20"/>
        </w:rPr>
        <w:t>hasExplicitCodecTypes</w:t>
      </w:r>
      <w:proofErr w:type="spellEnd"/>
      <w:r>
        <w:rPr>
          <w:rFonts w:ascii="Courier" w:eastAsia="Courier" w:hAnsi="Courier" w:cs="Courier"/>
          <w:color w:val="000000"/>
          <w:sz w:val="20"/>
          <w:szCs w:val="20"/>
        </w:rPr>
        <w:br/>
      </w:r>
      <w:r>
        <w:rPr>
          <w:rFonts w:ascii="Courier" w:eastAsia="Courier" w:hAnsi="Courier" w:cs="Courier"/>
          <w:color w:val="000000"/>
          <w:sz w:val="20"/>
          <w:szCs w:val="20"/>
        </w:rPr>
        <w:tab/>
        <w:t xml:space="preserve">- 8 bits </w:t>
      </w:r>
      <w:proofErr w:type="spellStart"/>
      <w:r>
        <w:rPr>
          <w:rFonts w:ascii="Courier" w:eastAsia="Courier" w:hAnsi="Courier" w:cs="Courier"/>
          <w:color w:val="000000"/>
          <w:sz w:val="20"/>
          <w:szCs w:val="20"/>
        </w:rPr>
        <w:t>mainItemCodecConfigSize</w:t>
      </w:r>
      <w:proofErr w:type="spellEnd"/>
      <w:r>
        <w:rPr>
          <w:rFonts w:ascii="Courier" w:eastAsia="Courier" w:hAnsi="Courier" w:cs="Courier"/>
          <w:color w:val="000000"/>
          <w:sz w:val="20"/>
          <w:szCs w:val="20"/>
        </w:rPr>
        <w:br/>
      </w:r>
      <w:r>
        <w:rPr>
          <w:rFonts w:ascii="Courier" w:eastAsia="Courier" w:hAnsi="Courier" w:cs="Courier"/>
          <w:color w:val="000000"/>
          <w:sz w:val="20"/>
          <w:szCs w:val="20"/>
        </w:rPr>
        <w:tab/>
        <w:t xml:space="preserve">- 16 bits </w:t>
      </w:r>
      <w:proofErr w:type="spellStart"/>
      <w:r>
        <w:rPr>
          <w:rFonts w:ascii="Courier" w:eastAsia="Courier" w:hAnsi="Courier" w:cs="Courier"/>
          <w:color w:val="000000"/>
          <w:sz w:val="20"/>
          <w:szCs w:val="20"/>
        </w:rPr>
        <w:t>mainItemDataSize</w:t>
      </w:r>
      <w:proofErr w:type="spellEnd"/>
      <w:r>
        <w:rPr>
          <w:rFonts w:ascii="Courier" w:eastAsia="Courier" w:hAnsi="Courier" w:cs="Courier"/>
          <w:color w:val="000000"/>
          <w:sz w:val="20"/>
          <w:szCs w:val="20"/>
        </w:rPr>
        <w:br/>
      </w:r>
      <w:r>
        <w:rPr>
          <w:rFonts w:ascii="Courier" w:eastAsia="Courier" w:hAnsi="Courier" w:cs="Courier"/>
          <w:color w:val="000000"/>
          <w:sz w:val="20"/>
          <w:szCs w:val="20"/>
        </w:rPr>
        <w:tab/>
        <w:t xml:space="preserve">- 1 bits </w:t>
      </w:r>
      <w:proofErr w:type="spellStart"/>
      <w:r>
        <w:rPr>
          <w:rFonts w:ascii="Courier" w:eastAsia="Courier" w:hAnsi="Courier" w:cs="Courier"/>
          <w:color w:val="000000"/>
          <w:sz w:val="20"/>
          <w:szCs w:val="20"/>
        </w:rPr>
        <w:t>hasAlpha</w:t>
      </w:r>
      <w:proofErr w:type="spellEnd"/>
      <w:r>
        <w:rPr>
          <w:rFonts w:ascii="Courier" w:eastAsia="Courier" w:hAnsi="Courier" w:cs="Courier"/>
          <w:color w:val="000000"/>
          <w:sz w:val="20"/>
          <w:szCs w:val="20"/>
        </w:rPr>
        <w:br/>
      </w:r>
      <w:r>
        <w:rPr>
          <w:rFonts w:ascii="Courier" w:eastAsia="Courier" w:hAnsi="Courier" w:cs="Courier"/>
          <w:color w:val="000000"/>
          <w:sz w:val="20"/>
          <w:szCs w:val="20"/>
        </w:rPr>
        <w:tab/>
        <w:t xml:space="preserve">- 1 bits </w:t>
      </w:r>
      <w:proofErr w:type="spellStart"/>
      <w:r>
        <w:rPr>
          <w:rFonts w:ascii="Courier" w:eastAsia="Courier" w:hAnsi="Courier" w:cs="Courier"/>
          <w:color w:val="000000"/>
          <w:sz w:val="20"/>
          <w:szCs w:val="20"/>
        </w:rPr>
        <w:t>hasExtendedMeta</w:t>
      </w:r>
      <w:proofErr w:type="spellEnd"/>
      <w:r>
        <w:rPr>
          <w:rFonts w:ascii="Courier" w:eastAsia="Courier" w:hAnsi="Courier" w:cs="Courier"/>
          <w:color w:val="000000"/>
          <w:sz w:val="20"/>
          <w:szCs w:val="20"/>
        </w:rPr>
        <w:br/>
      </w:r>
      <w:r>
        <w:rPr>
          <w:rFonts w:ascii="Courier" w:eastAsia="Courier" w:hAnsi="Courier" w:cs="Courier"/>
          <w:color w:val="000000"/>
          <w:sz w:val="20"/>
          <w:szCs w:val="20"/>
        </w:rPr>
        <w:tab/>
        <w:t xml:space="preserve">- 1 bits </w:t>
      </w:r>
      <w:proofErr w:type="spellStart"/>
      <w:r>
        <w:rPr>
          <w:rFonts w:ascii="Courier" w:eastAsia="Courier" w:hAnsi="Courier" w:cs="Courier"/>
          <w:color w:val="000000"/>
          <w:sz w:val="20"/>
          <w:szCs w:val="20"/>
        </w:rPr>
        <w:t>hasExif</w:t>
      </w:r>
      <w:proofErr w:type="spellEnd"/>
      <w:r>
        <w:rPr>
          <w:rFonts w:ascii="Courier" w:eastAsia="Courier" w:hAnsi="Courier" w:cs="Courier"/>
          <w:color w:val="000000"/>
          <w:sz w:val="20"/>
          <w:szCs w:val="20"/>
        </w:rPr>
        <w:br/>
      </w:r>
      <w:r>
        <w:rPr>
          <w:rFonts w:ascii="Courier" w:eastAsia="Courier" w:hAnsi="Courier" w:cs="Courier"/>
          <w:color w:val="000000"/>
          <w:sz w:val="20"/>
          <w:szCs w:val="20"/>
        </w:rPr>
        <w:tab/>
        <w:t xml:space="preserve">- 1 bits </w:t>
      </w:r>
      <w:proofErr w:type="spellStart"/>
      <w:r>
        <w:rPr>
          <w:rFonts w:ascii="Courier" w:eastAsia="Courier" w:hAnsi="Courier" w:cs="Courier"/>
          <w:color w:val="000000"/>
          <w:sz w:val="20"/>
          <w:szCs w:val="20"/>
        </w:rPr>
        <w:t>hasXMP</w:t>
      </w:r>
      <w:proofErr w:type="spellEnd"/>
      <w:r>
        <w:rPr>
          <w:rFonts w:ascii="Courier" w:eastAsia="Courier" w:hAnsi="Courier" w:cs="Courier"/>
          <w:color w:val="000000"/>
          <w:sz w:val="20"/>
          <w:szCs w:val="20"/>
        </w:rPr>
        <w:br/>
      </w:r>
      <w:r>
        <w:rPr>
          <w:rFonts w:ascii="Courier" w:eastAsia="Courier" w:hAnsi="Courier" w:cs="Courier"/>
          <w:color w:val="000000"/>
          <w:sz w:val="20"/>
          <w:szCs w:val="20"/>
        </w:rPr>
        <w:tab/>
        <w:t>- 1 bits trailing to get byte alignment</w:t>
      </w:r>
    </w:p>
    <w:p w14:paraId="00000081" w14:textId="77777777" w:rsidR="001F4A20" w:rsidRDefault="001F4A20"/>
    <w:p w14:paraId="00000082" w14:textId="77777777" w:rsidR="001F4A20" w:rsidRDefault="00000000">
      <w:r>
        <w:t xml:space="preserve">The table below provides further example payload </w:t>
      </w:r>
      <w:sdt>
        <w:sdtPr>
          <w:tag w:val="goog_rdk_8"/>
          <w:id w:val="-178359123"/>
        </w:sdtPr>
        <w:sdtContent/>
      </w:sdt>
      <w:r>
        <w:t>sizes for various resolutions:</w:t>
      </w:r>
    </w:p>
    <w:tbl>
      <w:tblPr>
        <w:tblStyle w:val="a0"/>
        <w:tblW w:w="9004" w:type="dxa"/>
        <w:tblLayout w:type="fixed"/>
        <w:tblLook w:val="0400" w:firstRow="0" w:lastRow="0" w:firstColumn="0" w:lastColumn="0" w:noHBand="0" w:noVBand="1"/>
      </w:tblPr>
      <w:tblGrid>
        <w:gridCol w:w="3177"/>
        <w:gridCol w:w="1977"/>
        <w:gridCol w:w="1908"/>
        <w:gridCol w:w="1942"/>
      </w:tblGrid>
      <w:tr w:rsidR="001F4A20" w14:paraId="4310B7BD" w14:textId="77777777">
        <w:trPr>
          <w:trHeight w:val="360"/>
        </w:trPr>
        <w:tc>
          <w:tcPr>
            <w:tcW w:w="3177"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tcPr>
          <w:p w14:paraId="00000083" w14:textId="77777777" w:rsidR="001F4A20" w:rsidRDefault="00000000">
            <w:r>
              <w:rPr>
                <w:b/>
              </w:rPr>
              <w:lastRenderedPageBreak/>
              <w:t>Compressed size (8-bit 4:2:0)</w:t>
            </w:r>
          </w:p>
        </w:tc>
        <w:tc>
          <w:tcPr>
            <w:tcW w:w="1977"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tcPr>
          <w:p w14:paraId="00000084" w14:textId="77777777" w:rsidR="001F4A20" w:rsidRDefault="00000000">
            <w:r>
              <w:rPr>
                <w:b/>
              </w:rPr>
              <w:t>Lossless</w:t>
            </w:r>
          </w:p>
        </w:tc>
        <w:tc>
          <w:tcPr>
            <w:tcW w:w="1908"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tcPr>
          <w:p w14:paraId="00000085" w14:textId="77777777" w:rsidR="001F4A20" w:rsidRDefault="00000000">
            <w:r>
              <w:rPr>
                <w:b/>
              </w:rPr>
              <w:t>CQ 16</w:t>
            </w:r>
          </w:p>
        </w:tc>
        <w:tc>
          <w:tcPr>
            <w:tcW w:w="1942" w:type="dxa"/>
            <w:tcBorders>
              <w:top w:val="single" w:sz="6" w:space="0" w:color="000000"/>
              <w:left w:val="single" w:sz="6" w:space="0" w:color="000000"/>
              <w:bottom w:val="single" w:sz="6" w:space="0" w:color="000000"/>
              <w:right w:val="single" w:sz="6" w:space="0" w:color="000000"/>
            </w:tcBorders>
            <w:shd w:val="clear" w:color="auto" w:fill="B0B3B2"/>
            <w:tcMar>
              <w:top w:w="60" w:type="dxa"/>
              <w:left w:w="60" w:type="dxa"/>
              <w:bottom w:w="60" w:type="dxa"/>
              <w:right w:w="60" w:type="dxa"/>
            </w:tcMar>
          </w:tcPr>
          <w:p w14:paraId="00000086" w14:textId="77777777" w:rsidR="001F4A20" w:rsidRDefault="00000000">
            <w:r>
              <w:rPr>
                <w:b/>
              </w:rPr>
              <w:t>CQ 32</w:t>
            </w:r>
          </w:p>
        </w:tc>
      </w:tr>
      <w:tr w:rsidR="001F4A20" w14:paraId="7365AF24" w14:textId="77777777">
        <w:trPr>
          <w:trHeight w:val="375"/>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87" w14:textId="77777777" w:rsidR="001F4A20" w:rsidRDefault="00000000">
            <w:r>
              <w:rPr>
                <w:b/>
              </w:rPr>
              <w:t>640x480</w:t>
            </w:r>
          </w:p>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88" w14:textId="77777777" w:rsidR="001F4A20" w:rsidRDefault="00000000">
            <w:r>
              <w:t>152.6K</w:t>
            </w:r>
          </w:p>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89" w14:textId="77777777" w:rsidR="001F4A20" w:rsidRDefault="00000000">
            <w:r>
              <w:t>24.7K</w:t>
            </w:r>
          </w:p>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8A" w14:textId="77777777" w:rsidR="001F4A20" w:rsidRDefault="00000000">
            <w:r>
              <w:t>10.5K</w:t>
            </w:r>
          </w:p>
        </w:tc>
      </w:tr>
      <w:tr w:rsidR="001F4A20" w14:paraId="1EFCDDFC" w14:textId="77777777">
        <w:trPr>
          <w:trHeight w:val="360"/>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8B" w14:textId="77777777" w:rsidR="001F4A20" w:rsidRDefault="00000000">
            <w:r>
              <w:rPr>
                <w:b/>
              </w:rPr>
              <w:t>320x240</w:t>
            </w:r>
          </w:p>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8C" w14:textId="77777777" w:rsidR="001F4A20" w:rsidRDefault="00000000">
            <w:r>
              <w:t>41.9K</w:t>
            </w:r>
          </w:p>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8D" w14:textId="77777777" w:rsidR="001F4A20" w:rsidRDefault="00000000">
            <w:r>
              <w:t>8.6K</w:t>
            </w:r>
          </w:p>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8E" w14:textId="77777777" w:rsidR="001F4A20" w:rsidRDefault="00000000">
            <w:r>
              <w:t>4.4K</w:t>
            </w:r>
          </w:p>
        </w:tc>
      </w:tr>
      <w:tr w:rsidR="001F4A20" w14:paraId="65DCC138" w14:textId="77777777">
        <w:trPr>
          <w:trHeight w:val="360"/>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8F" w14:textId="77777777" w:rsidR="001F4A20" w:rsidRDefault="00000000">
            <w:r>
              <w:rPr>
                <w:b/>
              </w:rPr>
              <w:t>160x120</w:t>
            </w:r>
          </w:p>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90" w14:textId="77777777" w:rsidR="001F4A20" w:rsidRDefault="00000000">
            <w:r>
              <w:t>12.6K</w:t>
            </w:r>
          </w:p>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91" w14:textId="77777777" w:rsidR="001F4A20" w:rsidRDefault="00000000">
            <w:r>
              <w:t>3.1K</w:t>
            </w:r>
          </w:p>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92" w14:textId="77777777" w:rsidR="001F4A20" w:rsidRDefault="00000000">
            <w:r>
              <w:t>1.7K</w:t>
            </w:r>
          </w:p>
        </w:tc>
      </w:tr>
      <w:tr w:rsidR="001F4A20" w14:paraId="60ED75C8" w14:textId="77777777">
        <w:trPr>
          <w:trHeight w:val="360"/>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93" w14:textId="77777777" w:rsidR="001F4A20" w:rsidRDefault="00000000">
            <w:r>
              <w:rPr>
                <w:b/>
              </w:rPr>
              <w:t>80x60</w:t>
            </w:r>
          </w:p>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94" w14:textId="77777777" w:rsidR="001F4A20" w:rsidRDefault="00000000">
            <w:r>
              <w:t>3.9K</w:t>
            </w:r>
          </w:p>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95" w14:textId="77777777" w:rsidR="001F4A20" w:rsidRDefault="00000000">
            <w:r>
              <w:t>1.2K</w:t>
            </w:r>
          </w:p>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96" w14:textId="77777777" w:rsidR="001F4A20" w:rsidRDefault="00000000">
            <w:r>
              <w:t>0.6K</w:t>
            </w:r>
          </w:p>
        </w:tc>
      </w:tr>
      <w:tr w:rsidR="001F4A20" w14:paraId="10CC5DD7" w14:textId="77777777">
        <w:trPr>
          <w:trHeight w:val="360"/>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97" w14:textId="77777777" w:rsidR="001F4A20" w:rsidRDefault="00000000">
            <w:r>
              <w:rPr>
                <w:b/>
              </w:rPr>
              <w:t>40x30</w:t>
            </w:r>
          </w:p>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98" w14:textId="77777777" w:rsidR="001F4A20" w:rsidRDefault="00000000">
            <w:r>
              <w:t>1.2K</w:t>
            </w:r>
          </w:p>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99" w14:textId="77777777" w:rsidR="001F4A20" w:rsidRDefault="00000000">
            <w:r>
              <w:t>0.4K</w:t>
            </w:r>
          </w:p>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9A" w14:textId="77777777" w:rsidR="001F4A20" w:rsidRDefault="00000000">
            <w:r>
              <w:t>0.3K</w:t>
            </w:r>
          </w:p>
        </w:tc>
      </w:tr>
      <w:tr w:rsidR="001F4A20" w14:paraId="0B38AEF7" w14:textId="77777777">
        <w:trPr>
          <w:trHeight w:val="360"/>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9B" w14:textId="77777777" w:rsidR="001F4A20" w:rsidRDefault="001F4A20"/>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9C" w14:textId="77777777" w:rsidR="001F4A20" w:rsidRDefault="001F4A20"/>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9D" w14:textId="77777777" w:rsidR="001F4A20" w:rsidRDefault="001F4A20"/>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9E" w14:textId="77777777" w:rsidR="001F4A20" w:rsidRDefault="001F4A20"/>
        </w:tc>
      </w:tr>
      <w:tr w:rsidR="001F4A20" w14:paraId="189CF381" w14:textId="77777777">
        <w:trPr>
          <w:trHeight w:val="375"/>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9F" w14:textId="77777777" w:rsidR="001F4A20" w:rsidRDefault="00000000">
            <w:r>
              <w:rPr>
                <w:b/>
              </w:rPr>
              <w:t>% increase 300 bytes headers</w:t>
            </w:r>
          </w:p>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A0" w14:textId="77777777" w:rsidR="001F4A20" w:rsidRDefault="001F4A20"/>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A1" w14:textId="77777777" w:rsidR="001F4A20" w:rsidRDefault="001F4A20"/>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A2" w14:textId="77777777" w:rsidR="001F4A20" w:rsidRDefault="001F4A20"/>
        </w:tc>
      </w:tr>
      <w:tr w:rsidR="001F4A20" w14:paraId="58365110" w14:textId="77777777">
        <w:trPr>
          <w:trHeight w:val="360"/>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A3" w14:textId="77777777" w:rsidR="001F4A20" w:rsidRDefault="00000000">
            <w:r>
              <w:rPr>
                <w:b/>
              </w:rPr>
              <w:t>640x480</w:t>
            </w:r>
          </w:p>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A4" w14:textId="77777777" w:rsidR="001F4A20" w:rsidRDefault="00000000">
            <w:r>
              <w:t>0.2%</w:t>
            </w:r>
          </w:p>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A5" w14:textId="77777777" w:rsidR="001F4A20" w:rsidRDefault="00000000">
            <w:r>
              <w:t>1.2%</w:t>
            </w:r>
          </w:p>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A6" w14:textId="77777777" w:rsidR="001F4A20" w:rsidRDefault="00000000">
            <w:r>
              <w:t>2.8%</w:t>
            </w:r>
          </w:p>
        </w:tc>
      </w:tr>
      <w:tr w:rsidR="001F4A20" w14:paraId="36D0AB4E" w14:textId="77777777">
        <w:trPr>
          <w:trHeight w:val="360"/>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A7" w14:textId="77777777" w:rsidR="001F4A20" w:rsidRDefault="00000000">
            <w:r>
              <w:rPr>
                <w:b/>
              </w:rPr>
              <w:t>320x240</w:t>
            </w:r>
          </w:p>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A8" w14:textId="77777777" w:rsidR="001F4A20" w:rsidRDefault="00000000">
            <w:r>
              <w:t>0.7%</w:t>
            </w:r>
          </w:p>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A9" w14:textId="77777777" w:rsidR="001F4A20" w:rsidRDefault="00000000">
            <w:r>
              <w:t>3.5%</w:t>
            </w:r>
          </w:p>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AA" w14:textId="77777777" w:rsidR="001F4A20" w:rsidRDefault="00000000">
            <w:r>
              <w:t>6.8%</w:t>
            </w:r>
          </w:p>
        </w:tc>
      </w:tr>
      <w:tr w:rsidR="001F4A20" w14:paraId="7E4896AA" w14:textId="77777777">
        <w:trPr>
          <w:trHeight w:val="360"/>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AB" w14:textId="77777777" w:rsidR="001F4A20" w:rsidRDefault="00000000">
            <w:r>
              <w:rPr>
                <w:b/>
              </w:rPr>
              <w:t>160x120</w:t>
            </w:r>
          </w:p>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AC" w14:textId="77777777" w:rsidR="001F4A20" w:rsidRDefault="00000000">
            <w:r>
              <w:t>2.4%</w:t>
            </w:r>
          </w:p>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AD" w14:textId="77777777" w:rsidR="001F4A20" w:rsidRDefault="00000000">
            <w:r>
              <w:t>9.6%</w:t>
            </w:r>
          </w:p>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AE" w14:textId="77777777" w:rsidR="001F4A20" w:rsidRDefault="00000000">
            <w:r>
              <w:t>17.8%</w:t>
            </w:r>
          </w:p>
        </w:tc>
      </w:tr>
      <w:tr w:rsidR="001F4A20" w14:paraId="41C8F4F7" w14:textId="77777777">
        <w:trPr>
          <w:trHeight w:val="360"/>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AF" w14:textId="77777777" w:rsidR="001F4A20" w:rsidRDefault="00000000">
            <w:r>
              <w:rPr>
                <w:b/>
              </w:rPr>
              <w:t>80x60</w:t>
            </w:r>
          </w:p>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B0" w14:textId="77777777" w:rsidR="001F4A20" w:rsidRDefault="00000000">
            <w:r>
              <w:t>7.6%</w:t>
            </w:r>
          </w:p>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B1" w14:textId="77777777" w:rsidR="001F4A20" w:rsidRDefault="00000000">
            <w:r>
              <w:t>25.4%</w:t>
            </w:r>
          </w:p>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B2" w14:textId="77777777" w:rsidR="001F4A20" w:rsidRDefault="00000000">
            <w:r>
              <w:t>47.1%</w:t>
            </w:r>
          </w:p>
        </w:tc>
      </w:tr>
      <w:tr w:rsidR="001F4A20" w14:paraId="556A6F49" w14:textId="77777777">
        <w:trPr>
          <w:trHeight w:val="360"/>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B3" w14:textId="77777777" w:rsidR="001F4A20" w:rsidRDefault="00000000">
            <w:r>
              <w:rPr>
                <w:b/>
              </w:rPr>
              <w:t>40x30</w:t>
            </w:r>
          </w:p>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B4" w14:textId="77777777" w:rsidR="001F4A20" w:rsidRDefault="00000000">
            <w:r>
              <w:t>24.9%</w:t>
            </w:r>
          </w:p>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B5" w14:textId="77777777" w:rsidR="001F4A20" w:rsidRDefault="00000000">
            <w:r>
              <w:t>67.9%</w:t>
            </w:r>
          </w:p>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B6" w14:textId="77777777" w:rsidR="001F4A20" w:rsidRDefault="00000000">
            <w:r>
              <w:t>111.5%</w:t>
            </w:r>
          </w:p>
        </w:tc>
      </w:tr>
      <w:tr w:rsidR="001F4A20" w14:paraId="6F3C2F44" w14:textId="77777777">
        <w:trPr>
          <w:trHeight w:val="360"/>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B7" w14:textId="77777777" w:rsidR="001F4A20" w:rsidRDefault="001F4A20"/>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B8" w14:textId="77777777" w:rsidR="001F4A20" w:rsidRDefault="001F4A20"/>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B9" w14:textId="77777777" w:rsidR="001F4A20" w:rsidRDefault="001F4A20"/>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BA" w14:textId="77777777" w:rsidR="001F4A20" w:rsidRDefault="001F4A20"/>
        </w:tc>
      </w:tr>
      <w:tr w:rsidR="001F4A20" w14:paraId="72EE252F" w14:textId="77777777">
        <w:trPr>
          <w:trHeight w:val="360"/>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BB" w14:textId="77777777" w:rsidR="001F4A20" w:rsidRDefault="00000000">
            <w:r>
              <w:rPr>
                <w:b/>
              </w:rPr>
              <w:t>% increase 40 bytes headers</w:t>
            </w:r>
          </w:p>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BC" w14:textId="77777777" w:rsidR="001F4A20" w:rsidRDefault="001F4A20"/>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BD" w14:textId="77777777" w:rsidR="001F4A20" w:rsidRDefault="001F4A20"/>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BE" w14:textId="77777777" w:rsidR="001F4A20" w:rsidRDefault="001F4A20"/>
        </w:tc>
      </w:tr>
      <w:tr w:rsidR="001F4A20" w14:paraId="3515620D" w14:textId="77777777">
        <w:trPr>
          <w:trHeight w:val="375"/>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BF" w14:textId="77777777" w:rsidR="001F4A20" w:rsidRDefault="00000000">
            <w:r>
              <w:rPr>
                <w:b/>
              </w:rPr>
              <w:t>640x480</w:t>
            </w:r>
          </w:p>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C0" w14:textId="77777777" w:rsidR="001F4A20" w:rsidRDefault="00000000">
            <w:r>
              <w:t>0.0%</w:t>
            </w:r>
          </w:p>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C1" w14:textId="77777777" w:rsidR="001F4A20" w:rsidRDefault="00000000">
            <w:r>
              <w:t>0.2%</w:t>
            </w:r>
          </w:p>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C2" w14:textId="77777777" w:rsidR="001F4A20" w:rsidRDefault="00000000">
            <w:r>
              <w:t>0.4%</w:t>
            </w:r>
          </w:p>
        </w:tc>
      </w:tr>
      <w:tr w:rsidR="001F4A20" w14:paraId="105F6ECF" w14:textId="77777777">
        <w:trPr>
          <w:trHeight w:val="360"/>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C3" w14:textId="77777777" w:rsidR="001F4A20" w:rsidRDefault="00000000">
            <w:r>
              <w:rPr>
                <w:b/>
              </w:rPr>
              <w:t>320x240</w:t>
            </w:r>
          </w:p>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C4" w14:textId="77777777" w:rsidR="001F4A20" w:rsidRDefault="00000000">
            <w:r>
              <w:t>0.1%</w:t>
            </w:r>
          </w:p>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C5" w14:textId="77777777" w:rsidR="001F4A20" w:rsidRDefault="00000000">
            <w:r>
              <w:t>0.5%</w:t>
            </w:r>
          </w:p>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C6" w14:textId="77777777" w:rsidR="001F4A20" w:rsidRDefault="00000000">
            <w:r>
              <w:t>0.9%</w:t>
            </w:r>
          </w:p>
        </w:tc>
      </w:tr>
      <w:tr w:rsidR="001F4A20" w14:paraId="382AA5C2" w14:textId="77777777">
        <w:trPr>
          <w:trHeight w:val="360"/>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C7" w14:textId="77777777" w:rsidR="001F4A20" w:rsidRDefault="00000000">
            <w:r>
              <w:rPr>
                <w:b/>
              </w:rPr>
              <w:t>160x120</w:t>
            </w:r>
          </w:p>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C8" w14:textId="77777777" w:rsidR="001F4A20" w:rsidRDefault="00000000">
            <w:r>
              <w:t>0.3%</w:t>
            </w:r>
          </w:p>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C9" w14:textId="77777777" w:rsidR="001F4A20" w:rsidRDefault="00000000">
            <w:r>
              <w:t>1.3%</w:t>
            </w:r>
          </w:p>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CA" w14:textId="77777777" w:rsidR="001F4A20" w:rsidRDefault="00000000">
            <w:r>
              <w:t>2.4%</w:t>
            </w:r>
          </w:p>
        </w:tc>
      </w:tr>
      <w:tr w:rsidR="001F4A20" w14:paraId="5725E3E8" w14:textId="77777777">
        <w:trPr>
          <w:trHeight w:val="360"/>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CB" w14:textId="77777777" w:rsidR="001F4A20" w:rsidRDefault="00000000">
            <w:r>
              <w:rPr>
                <w:b/>
              </w:rPr>
              <w:t>80x60</w:t>
            </w:r>
          </w:p>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CC" w14:textId="77777777" w:rsidR="001F4A20" w:rsidRDefault="00000000">
            <w:r>
              <w:t>1.0%</w:t>
            </w:r>
          </w:p>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CD" w14:textId="77777777" w:rsidR="001F4A20" w:rsidRDefault="00000000">
            <w:r>
              <w:t>3.4%</w:t>
            </w:r>
          </w:p>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CE" w14:textId="77777777" w:rsidR="001F4A20" w:rsidRDefault="00000000">
            <w:r>
              <w:t>6.3%</w:t>
            </w:r>
          </w:p>
        </w:tc>
      </w:tr>
      <w:tr w:rsidR="001F4A20" w14:paraId="63A532B7" w14:textId="77777777">
        <w:trPr>
          <w:trHeight w:val="360"/>
        </w:trPr>
        <w:tc>
          <w:tcPr>
            <w:tcW w:w="3177" w:type="dxa"/>
            <w:tcBorders>
              <w:top w:val="single" w:sz="6" w:space="0" w:color="000000"/>
              <w:left w:val="single" w:sz="6" w:space="0" w:color="000000"/>
              <w:bottom w:val="single" w:sz="6" w:space="0" w:color="000000"/>
              <w:right w:val="single" w:sz="6" w:space="0" w:color="000000"/>
            </w:tcBorders>
            <w:shd w:val="clear" w:color="auto" w:fill="D4D4D4"/>
            <w:tcMar>
              <w:top w:w="60" w:type="dxa"/>
              <w:left w:w="60" w:type="dxa"/>
              <w:bottom w:w="60" w:type="dxa"/>
              <w:right w:w="60" w:type="dxa"/>
            </w:tcMar>
          </w:tcPr>
          <w:p w14:paraId="000000CF" w14:textId="77777777" w:rsidR="001F4A20" w:rsidRDefault="00000000">
            <w:r>
              <w:rPr>
                <w:b/>
              </w:rPr>
              <w:t>40x30</w:t>
            </w:r>
          </w:p>
        </w:tc>
        <w:tc>
          <w:tcPr>
            <w:tcW w:w="1977"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D0" w14:textId="77777777" w:rsidR="001F4A20" w:rsidRDefault="00000000">
            <w:r>
              <w:t>3.3%</w:t>
            </w:r>
          </w:p>
        </w:tc>
        <w:tc>
          <w:tcPr>
            <w:tcW w:w="1908"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D1" w14:textId="77777777" w:rsidR="001F4A20" w:rsidRDefault="00000000">
            <w:r>
              <w:t>9.0%</w:t>
            </w:r>
          </w:p>
        </w:tc>
        <w:tc>
          <w:tcPr>
            <w:tcW w:w="1942" w:type="dxa"/>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tcPr>
          <w:p w14:paraId="000000D2" w14:textId="77777777" w:rsidR="001F4A20" w:rsidRDefault="00000000">
            <w:r>
              <w:t>14.9%</w:t>
            </w:r>
          </w:p>
        </w:tc>
      </w:tr>
    </w:tbl>
    <w:p w14:paraId="000000D3" w14:textId="77777777" w:rsidR="001F4A20" w:rsidRDefault="001F4A20"/>
    <w:p w14:paraId="000000D4" w14:textId="77777777" w:rsidR="001F4A20" w:rsidRDefault="00000000">
      <w:pPr>
        <w:pStyle w:val="Heading3"/>
        <w:numPr>
          <w:ilvl w:val="2"/>
          <w:numId w:val="5"/>
        </w:numPr>
      </w:pPr>
      <w:bookmarkStart w:id="27" w:name="_heading=h.26in1rg" w:colFirst="0" w:colLast="0"/>
      <w:bookmarkEnd w:id="27"/>
      <w:r>
        <w:lastRenderedPageBreak/>
        <w:t>Proposal</w:t>
      </w:r>
    </w:p>
    <w:p w14:paraId="000000D5" w14:textId="77777777" w:rsidR="001F4A20" w:rsidRDefault="00000000">
      <w:pPr>
        <w:pStyle w:val="Heading4"/>
        <w:numPr>
          <w:ilvl w:val="3"/>
          <w:numId w:val="5"/>
        </w:numPr>
      </w:pPr>
      <w:r>
        <w:t>Condensed Image Item Box</w:t>
      </w:r>
    </w:p>
    <w:p w14:paraId="000000D6" w14:textId="77777777" w:rsidR="001F4A20" w:rsidRDefault="00000000">
      <w:pPr>
        <w:pStyle w:val="Heading5"/>
        <w:numPr>
          <w:ilvl w:val="4"/>
          <w:numId w:val="5"/>
        </w:numPr>
      </w:pPr>
      <w:r>
        <w:t>Definition</w:t>
      </w:r>
    </w:p>
    <w:tbl>
      <w:tblPr>
        <w:tblStyle w:val="a1"/>
        <w:tblW w:w="9752" w:type="dxa"/>
        <w:tblLayout w:type="fixed"/>
        <w:tblLook w:val="0400" w:firstRow="0" w:lastRow="0" w:firstColumn="0" w:lastColumn="0" w:noHBand="0" w:noVBand="1"/>
      </w:tblPr>
      <w:tblGrid>
        <w:gridCol w:w="1890"/>
        <w:gridCol w:w="7862"/>
      </w:tblGrid>
      <w:tr w:rsidR="001F4A20" w14:paraId="539784D9" w14:textId="77777777">
        <w:tc>
          <w:tcPr>
            <w:tcW w:w="1890" w:type="dxa"/>
          </w:tcPr>
          <w:p w14:paraId="000000D7" w14:textId="77777777" w:rsidR="001F4A20" w:rsidRDefault="00000000">
            <w:pPr>
              <w:keepNext/>
              <w:keepLines/>
              <w:spacing w:before="0" w:after="0"/>
              <w:jc w:val="left"/>
              <w:rPr>
                <w:rFonts w:ascii="Calibri" w:eastAsia="Calibri" w:hAnsi="Calibri" w:cs="Calibri"/>
              </w:rPr>
            </w:pPr>
            <w:r>
              <w:rPr>
                <w:rFonts w:ascii="Calibri" w:eastAsia="Calibri" w:hAnsi="Calibri" w:cs="Calibri"/>
              </w:rPr>
              <w:t xml:space="preserve">Box type: </w:t>
            </w:r>
          </w:p>
        </w:tc>
        <w:tc>
          <w:tcPr>
            <w:tcW w:w="7862" w:type="dxa"/>
          </w:tcPr>
          <w:p w14:paraId="000000D8" w14:textId="77777777" w:rsidR="001F4A20" w:rsidRDefault="00000000">
            <w:pPr>
              <w:keepNext/>
              <w:keepLines/>
              <w:spacing w:before="0" w:after="0"/>
              <w:jc w:val="left"/>
              <w:rPr>
                <w:rFonts w:ascii="Courier New" w:eastAsia="Courier New" w:hAnsi="Courier New" w:cs="Courier New"/>
              </w:rPr>
            </w:pPr>
            <w:r>
              <w:rPr>
                <w:rFonts w:ascii="Courier New" w:eastAsia="Courier New" w:hAnsi="Courier New" w:cs="Courier New"/>
              </w:rPr>
              <w:t>'coni'</w:t>
            </w:r>
          </w:p>
        </w:tc>
      </w:tr>
      <w:tr w:rsidR="001F4A20" w14:paraId="76D06806" w14:textId="77777777">
        <w:tc>
          <w:tcPr>
            <w:tcW w:w="1890" w:type="dxa"/>
          </w:tcPr>
          <w:p w14:paraId="000000D9" w14:textId="77777777" w:rsidR="001F4A20" w:rsidRDefault="00000000">
            <w:pPr>
              <w:keepNext/>
              <w:keepLines/>
              <w:spacing w:before="0" w:after="0"/>
              <w:jc w:val="left"/>
              <w:rPr>
                <w:rFonts w:ascii="Calibri" w:eastAsia="Calibri" w:hAnsi="Calibri" w:cs="Calibri"/>
              </w:rPr>
            </w:pPr>
            <w:r>
              <w:rPr>
                <w:rFonts w:ascii="Calibri" w:eastAsia="Calibri" w:hAnsi="Calibri" w:cs="Calibri"/>
              </w:rPr>
              <w:t xml:space="preserve">Container: </w:t>
            </w:r>
          </w:p>
        </w:tc>
        <w:tc>
          <w:tcPr>
            <w:tcW w:w="7862" w:type="dxa"/>
          </w:tcPr>
          <w:p w14:paraId="000000DA" w14:textId="77777777" w:rsidR="001F4A20" w:rsidRDefault="00000000">
            <w:pPr>
              <w:keepNext/>
              <w:keepLines/>
              <w:spacing w:before="0" w:after="0"/>
              <w:jc w:val="left"/>
              <w:rPr>
                <w:rFonts w:ascii="Courier New" w:eastAsia="Courier New" w:hAnsi="Courier New" w:cs="Courier New"/>
              </w:rPr>
            </w:pPr>
            <w:r>
              <w:rPr>
                <w:rFonts w:ascii="Courier New" w:eastAsia="Courier New" w:hAnsi="Courier New" w:cs="Courier New"/>
              </w:rPr>
              <w:t>file</w:t>
            </w:r>
          </w:p>
        </w:tc>
      </w:tr>
      <w:tr w:rsidR="001F4A20" w14:paraId="34339D4D" w14:textId="77777777">
        <w:tc>
          <w:tcPr>
            <w:tcW w:w="1890" w:type="dxa"/>
          </w:tcPr>
          <w:p w14:paraId="000000DB" w14:textId="77777777" w:rsidR="001F4A20" w:rsidRDefault="00000000">
            <w:pPr>
              <w:keepNext/>
              <w:keepLines/>
              <w:spacing w:before="0" w:after="0"/>
              <w:jc w:val="left"/>
              <w:rPr>
                <w:rFonts w:ascii="Calibri" w:eastAsia="Calibri" w:hAnsi="Calibri" w:cs="Calibri"/>
              </w:rPr>
            </w:pPr>
            <w:r>
              <w:rPr>
                <w:rFonts w:ascii="Calibri" w:eastAsia="Calibri" w:hAnsi="Calibri" w:cs="Calibri"/>
              </w:rPr>
              <w:t xml:space="preserve">Mandatory: </w:t>
            </w:r>
          </w:p>
        </w:tc>
        <w:tc>
          <w:tcPr>
            <w:tcW w:w="7862" w:type="dxa"/>
          </w:tcPr>
          <w:p w14:paraId="000000DC" w14:textId="77777777" w:rsidR="001F4A20" w:rsidRDefault="00000000">
            <w:pPr>
              <w:keepNext/>
              <w:keepLines/>
              <w:spacing w:before="0" w:after="0"/>
              <w:jc w:val="left"/>
              <w:rPr>
                <w:rFonts w:ascii="Calibri" w:eastAsia="Calibri" w:hAnsi="Calibri" w:cs="Calibri"/>
              </w:rPr>
            </w:pPr>
            <w:r>
              <w:rPr>
                <w:rFonts w:ascii="Calibri" w:eastAsia="Calibri" w:hAnsi="Calibri" w:cs="Calibri"/>
              </w:rPr>
              <w:t>No</w:t>
            </w:r>
          </w:p>
        </w:tc>
      </w:tr>
      <w:tr w:rsidR="001F4A20" w14:paraId="3B2654D6" w14:textId="77777777">
        <w:tc>
          <w:tcPr>
            <w:tcW w:w="1890" w:type="dxa"/>
          </w:tcPr>
          <w:p w14:paraId="000000DD" w14:textId="77777777" w:rsidR="001F4A20" w:rsidRDefault="00000000">
            <w:pPr>
              <w:keepNext/>
              <w:keepLines/>
              <w:spacing w:before="0" w:after="0"/>
              <w:jc w:val="left"/>
              <w:rPr>
                <w:rFonts w:ascii="Calibri" w:eastAsia="Calibri" w:hAnsi="Calibri" w:cs="Calibri"/>
              </w:rPr>
            </w:pPr>
            <w:r>
              <w:rPr>
                <w:rFonts w:ascii="Calibri" w:eastAsia="Calibri" w:hAnsi="Calibri" w:cs="Calibri"/>
              </w:rPr>
              <w:t>Quantity:</w:t>
            </w:r>
          </w:p>
        </w:tc>
        <w:tc>
          <w:tcPr>
            <w:tcW w:w="7862" w:type="dxa"/>
          </w:tcPr>
          <w:p w14:paraId="000000DE" w14:textId="77777777" w:rsidR="001F4A20" w:rsidRDefault="00000000">
            <w:pPr>
              <w:keepNext/>
              <w:keepLines/>
              <w:spacing w:before="0" w:after="0"/>
              <w:jc w:val="left"/>
              <w:rPr>
                <w:rFonts w:ascii="Calibri" w:eastAsia="Calibri" w:hAnsi="Calibri" w:cs="Calibri"/>
              </w:rPr>
            </w:pPr>
            <w:r>
              <w:rPr>
                <w:rFonts w:ascii="Calibri" w:eastAsia="Calibri" w:hAnsi="Calibri" w:cs="Calibri"/>
              </w:rPr>
              <w:t>At most one</w:t>
            </w:r>
          </w:p>
        </w:tc>
      </w:tr>
    </w:tbl>
    <w:p w14:paraId="000000DF" w14:textId="77777777" w:rsidR="001F4A20" w:rsidRDefault="00000000">
      <w:r>
        <w:t xml:space="preserve">The condensed image item box provides a more compact way to represent carriage of image items in a file. Its main use case is for very small images where the usage of traditional carriage using the </w:t>
      </w:r>
      <w:proofErr w:type="spellStart"/>
      <w:r>
        <w:rPr>
          <w:rFonts w:ascii="Courier" w:eastAsia="Courier" w:hAnsi="Courier" w:cs="Courier"/>
          <w:sz w:val="20"/>
          <w:szCs w:val="20"/>
        </w:rPr>
        <w:t>MetaBox</w:t>
      </w:r>
      <w:proofErr w:type="spellEnd"/>
      <w:r>
        <w:t xml:space="preserve"> would result in considerable overhead compared to the image data payload.</w:t>
      </w:r>
    </w:p>
    <w:p w14:paraId="000000E0" w14:textId="77777777" w:rsidR="001F4A20" w:rsidRDefault="00000000">
      <w:r>
        <w:t xml:space="preserve">When </w:t>
      </w:r>
      <w:proofErr w:type="spellStart"/>
      <w:r>
        <w:rPr>
          <w:rFonts w:ascii="Courier" w:eastAsia="Courier" w:hAnsi="Courier" w:cs="Courier"/>
          <w:sz w:val="20"/>
          <w:szCs w:val="20"/>
        </w:rPr>
        <w:t>CondensedImageBox</w:t>
      </w:r>
      <w:proofErr w:type="spellEnd"/>
      <w:r>
        <w:t xml:space="preserve"> is present, a file-level </w:t>
      </w:r>
      <w:proofErr w:type="spellStart"/>
      <w:r>
        <w:rPr>
          <w:rFonts w:ascii="Courier" w:eastAsia="Courier" w:hAnsi="Courier" w:cs="Courier"/>
          <w:sz w:val="20"/>
          <w:szCs w:val="20"/>
        </w:rPr>
        <w:t>MetaBox</w:t>
      </w:r>
      <w:proofErr w:type="spellEnd"/>
      <w:r>
        <w:t xml:space="preserve"> shall not be present in the file. However, </w:t>
      </w:r>
      <w:sdt>
        <w:sdtPr>
          <w:tag w:val="goog_rdk_9"/>
          <w:id w:val="-1860036350"/>
        </w:sdtPr>
        <w:sdtContent/>
      </w:sdt>
      <w:r>
        <w:t xml:space="preserve">the body of a </w:t>
      </w:r>
      <w:proofErr w:type="spellStart"/>
      <w:r>
        <w:rPr>
          <w:rFonts w:ascii="Courier" w:eastAsia="Courier" w:hAnsi="Courier" w:cs="Courier"/>
          <w:sz w:val="20"/>
          <w:szCs w:val="20"/>
        </w:rPr>
        <w:t>MetaBox</w:t>
      </w:r>
      <w:proofErr w:type="spellEnd"/>
      <w:r>
        <w:t xml:space="preserve"> may be embedded in the </w:t>
      </w:r>
      <w:proofErr w:type="spellStart"/>
      <w:r>
        <w:rPr>
          <w:rFonts w:ascii="Courier" w:eastAsia="Courier" w:hAnsi="Courier" w:cs="Courier"/>
          <w:sz w:val="20"/>
          <w:szCs w:val="20"/>
        </w:rPr>
        <w:t>CondensedImageBox</w:t>
      </w:r>
      <w:proofErr w:type="spellEnd"/>
      <w:r>
        <w:t xml:space="preserve"> when the </w:t>
      </w:r>
      <w:proofErr w:type="spellStart"/>
      <w:r>
        <w:rPr>
          <w:rFonts w:ascii="Courier" w:eastAsia="Courier" w:hAnsi="Courier" w:cs="Courier"/>
          <w:sz w:val="20"/>
          <w:szCs w:val="20"/>
        </w:rPr>
        <w:t>hasExtendedMeta</w:t>
      </w:r>
      <w:proofErr w:type="spellEnd"/>
      <w:r>
        <w:t xml:space="preserve"> flag is set to one.</w:t>
      </w:r>
    </w:p>
    <w:p w14:paraId="000000E1" w14:textId="77777777" w:rsidR="001F4A20" w:rsidRDefault="00000000">
      <w:r>
        <w:t xml:space="preserve">The </w:t>
      </w:r>
      <w:proofErr w:type="spellStart"/>
      <w:r>
        <w:rPr>
          <w:rFonts w:ascii="Courier" w:eastAsia="Courier" w:hAnsi="Courier" w:cs="Courier"/>
          <w:sz w:val="20"/>
          <w:szCs w:val="20"/>
        </w:rPr>
        <w:t>major_brand</w:t>
      </w:r>
      <w:proofErr w:type="spellEnd"/>
      <w:r>
        <w:t xml:space="preserve"> of the </w:t>
      </w:r>
      <w:proofErr w:type="spellStart"/>
      <w:r>
        <w:rPr>
          <w:rFonts w:ascii="Courier" w:eastAsia="Courier" w:hAnsi="Courier" w:cs="Courier"/>
          <w:sz w:val="20"/>
          <w:szCs w:val="20"/>
        </w:rPr>
        <w:t>FileTypeBox</w:t>
      </w:r>
      <w:proofErr w:type="spellEnd"/>
      <w:r>
        <w:t xml:space="preserve"> may be specified in derived specifications to signal pre-defined values for </w:t>
      </w:r>
      <w:proofErr w:type="spellStart"/>
      <w:r>
        <w:rPr>
          <w:rFonts w:ascii="Courier" w:eastAsia="Courier" w:hAnsi="Courier" w:cs="Courier"/>
          <w:sz w:val="20"/>
          <w:szCs w:val="20"/>
        </w:rPr>
        <w:t>infeType</w:t>
      </w:r>
      <w:proofErr w:type="spellEnd"/>
      <w:r>
        <w:t xml:space="preserve"> and </w:t>
      </w:r>
      <w:proofErr w:type="spellStart"/>
      <w:r>
        <w:rPr>
          <w:rFonts w:ascii="Courier" w:eastAsia="Courier" w:hAnsi="Courier" w:cs="Courier"/>
          <w:sz w:val="20"/>
          <w:szCs w:val="20"/>
        </w:rPr>
        <w:t>codecConfigType</w:t>
      </w:r>
      <w:proofErr w:type="spellEnd"/>
      <w:r>
        <w:t xml:space="preserve">. However, if no such codec specific brand exists, the </w:t>
      </w:r>
      <w:r>
        <w:rPr>
          <w:rFonts w:ascii="Courier" w:eastAsia="Courier" w:hAnsi="Courier" w:cs="Courier"/>
          <w:sz w:val="20"/>
          <w:szCs w:val="20"/>
        </w:rPr>
        <w:t>'coni'</w:t>
      </w:r>
      <w:r>
        <w:t xml:space="preserve"> brand may be used, in which case </w:t>
      </w:r>
      <w:proofErr w:type="spellStart"/>
      <w:r>
        <w:rPr>
          <w:rFonts w:ascii="Courier" w:eastAsia="Courier" w:hAnsi="Courier" w:cs="Courier"/>
          <w:sz w:val="20"/>
          <w:szCs w:val="20"/>
        </w:rPr>
        <w:t>hasExplicitCodecTypes</w:t>
      </w:r>
      <w:proofErr w:type="spellEnd"/>
      <w:r>
        <w:t xml:space="preserve"> shall be set to 1.</w:t>
      </w:r>
    </w:p>
    <w:p w14:paraId="000000E2" w14:textId="77777777" w:rsidR="001F4A20" w:rsidRDefault="00000000">
      <w:sdt>
        <w:sdtPr>
          <w:tag w:val="goog_rdk_10"/>
          <w:id w:val="853228231"/>
        </w:sdtPr>
        <w:sdtContent/>
      </w:sdt>
      <w:r>
        <w:t xml:space="preserve">The </w:t>
      </w:r>
      <w:proofErr w:type="spellStart"/>
      <w:r>
        <w:rPr>
          <w:rFonts w:ascii="Courier" w:eastAsia="Courier" w:hAnsi="Courier" w:cs="Courier"/>
          <w:sz w:val="20"/>
          <w:szCs w:val="20"/>
        </w:rPr>
        <w:t>CondensedImageBox</w:t>
      </w:r>
      <w:proofErr w:type="spellEnd"/>
      <w:r>
        <w:t xml:space="preserve"> may be followed by a </w:t>
      </w:r>
      <w:proofErr w:type="spellStart"/>
      <w:r>
        <w:rPr>
          <w:rFonts w:ascii="Courier" w:eastAsia="Courier" w:hAnsi="Courier" w:cs="Courier"/>
          <w:sz w:val="20"/>
          <w:szCs w:val="20"/>
        </w:rPr>
        <w:t>MovieBox</w:t>
      </w:r>
      <w:proofErr w:type="spellEnd"/>
      <w:r>
        <w:t>.</w:t>
      </w:r>
    </w:p>
    <w:p w14:paraId="000000E3" w14:textId="77777777" w:rsidR="001F4A20" w:rsidRDefault="00000000">
      <w:r>
        <w:t xml:space="preserve">The </w:t>
      </w:r>
      <w:proofErr w:type="spellStart"/>
      <w:r>
        <w:rPr>
          <w:rFonts w:ascii="Courier" w:eastAsia="Courier" w:hAnsi="Courier" w:cs="Courier"/>
          <w:sz w:val="20"/>
          <w:szCs w:val="20"/>
        </w:rPr>
        <w:t>CondensedImageBox</w:t>
      </w:r>
      <w:proofErr w:type="spellEnd"/>
      <w:r>
        <w:t xml:space="preserve"> may be followed by a </w:t>
      </w:r>
      <w:proofErr w:type="spellStart"/>
      <w:r>
        <w:rPr>
          <w:rFonts w:ascii="Courier" w:eastAsia="Courier" w:hAnsi="Courier" w:cs="Courier"/>
          <w:sz w:val="20"/>
          <w:szCs w:val="20"/>
        </w:rPr>
        <w:t>MediaDataBox</w:t>
      </w:r>
      <w:proofErr w:type="spellEnd"/>
      <w:r>
        <w:t>.</w:t>
      </w:r>
    </w:p>
    <w:p w14:paraId="000000E4" w14:textId="77777777" w:rsidR="001F4A20" w:rsidRDefault="00000000">
      <w:sdt>
        <w:sdtPr>
          <w:tag w:val="goog_rdk_11"/>
          <w:id w:val="-400213398"/>
        </w:sdtPr>
        <w:sdtContent/>
      </w:sdt>
      <w:sdt>
        <w:sdtPr>
          <w:tag w:val="goog_rdk_12"/>
          <w:id w:val="1297795077"/>
        </w:sdtPr>
        <w:sdtContent/>
      </w:sdt>
      <w:r>
        <w:t xml:space="preserve">When processing the </w:t>
      </w:r>
      <w:proofErr w:type="spellStart"/>
      <w:r>
        <w:rPr>
          <w:rFonts w:ascii="Courier" w:eastAsia="Courier" w:hAnsi="Courier" w:cs="Courier"/>
          <w:sz w:val="20"/>
          <w:szCs w:val="20"/>
        </w:rPr>
        <w:t>CondensedImageBox</w:t>
      </w:r>
      <w:proofErr w:type="spellEnd"/>
      <w:r>
        <w:t xml:space="preserve"> it is expanded to a full </w:t>
      </w:r>
      <w:proofErr w:type="spellStart"/>
      <w:r>
        <w:rPr>
          <w:rFonts w:ascii="Courier" w:eastAsia="Courier" w:hAnsi="Courier" w:cs="Courier"/>
          <w:sz w:val="20"/>
          <w:szCs w:val="20"/>
        </w:rPr>
        <w:t>MetaBox</w:t>
      </w:r>
      <w:proofErr w:type="spellEnd"/>
      <w:r>
        <w:t xml:space="preserve"> containing the following boxes:</w:t>
      </w:r>
    </w:p>
    <w:p w14:paraId="000000E5" w14:textId="77777777" w:rsidR="001F4A20" w:rsidRDefault="00000000">
      <w:pPr>
        <w:numPr>
          <w:ilvl w:val="0"/>
          <w:numId w:val="10"/>
        </w:numPr>
        <w:pBdr>
          <w:top w:val="nil"/>
          <w:left w:val="nil"/>
          <w:bottom w:val="nil"/>
          <w:right w:val="nil"/>
          <w:between w:val="nil"/>
        </w:pBdr>
        <w:spacing w:after="0"/>
        <w:rPr>
          <w:color w:val="000000"/>
        </w:rPr>
      </w:pPr>
      <w:proofErr w:type="spellStart"/>
      <w:r>
        <w:rPr>
          <w:rFonts w:ascii="Courier" w:eastAsia="Courier" w:hAnsi="Courier" w:cs="Courier"/>
          <w:color w:val="000000"/>
          <w:sz w:val="20"/>
          <w:szCs w:val="20"/>
        </w:rPr>
        <w:t>HandlerBox</w:t>
      </w:r>
      <w:proofErr w:type="spellEnd"/>
      <w:r>
        <w:rPr>
          <w:color w:val="000000"/>
        </w:rPr>
        <w:t xml:space="preserve"> with </w:t>
      </w:r>
      <w:proofErr w:type="spellStart"/>
      <w:r>
        <w:rPr>
          <w:rFonts w:ascii="Courier" w:eastAsia="Courier" w:hAnsi="Courier" w:cs="Courier"/>
          <w:color w:val="000000"/>
          <w:sz w:val="20"/>
          <w:szCs w:val="20"/>
        </w:rPr>
        <w:t>handler_type</w:t>
      </w:r>
      <w:proofErr w:type="spellEnd"/>
      <w:r>
        <w:rPr>
          <w:color w:val="000000"/>
        </w:rPr>
        <w:t xml:space="preserve"> equal to </w:t>
      </w:r>
      <w:r>
        <w:rPr>
          <w:rFonts w:ascii="Courier" w:eastAsia="Courier" w:hAnsi="Courier" w:cs="Courier"/>
          <w:color w:val="000000"/>
          <w:sz w:val="20"/>
          <w:szCs w:val="20"/>
        </w:rPr>
        <w:t>'</w:t>
      </w:r>
      <w:proofErr w:type="spellStart"/>
      <w:r>
        <w:rPr>
          <w:rFonts w:ascii="Courier" w:eastAsia="Courier" w:hAnsi="Courier" w:cs="Courier"/>
          <w:color w:val="000000"/>
          <w:sz w:val="20"/>
          <w:szCs w:val="20"/>
        </w:rPr>
        <w:t>pict</w:t>
      </w:r>
      <w:proofErr w:type="spellEnd"/>
      <w:r>
        <w:rPr>
          <w:rFonts w:ascii="Courier" w:eastAsia="Courier" w:hAnsi="Courier" w:cs="Courier"/>
          <w:color w:val="000000"/>
          <w:sz w:val="20"/>
          <w:szCs w:val="20"/>
        </w:rPr>
        <w:t>'</w:t>
      </w:r>
      <w:r>
        <w:rPr>
          <w:color w:val="000000"/>
        </w:rPr>
        <w:t>.</w:t>
      </w:r>
    </w:p>
    <w:p w14:paraId="000000E6" w14:textId="77777777" w:rsidR="001F4A20" w:rsidRDefault="00000000">
      <w:pPr>
        <w:numPr>
          <w:ilvl w:val="0"/>
          <w:numId w:val="10"/>
        </w:numPr>
        <w:pBdr>
          <w:top w:val="nil"/>
          <w:left w:val="nil"/>
          <w:bottom w:val="nil"/>
          <w:right w:val="nil"/>
          <w:between w:val="nil"/>
        </w:pBdr>
        <w:spacing w:before="0" w:after="0"/>
        <w:rPr>
          <w:color w:val="000000"/>
        </w:rPr>
      </w:pPr>
      <w:proofErr w:type="spellStart"/>
      <w:r>
        <w:rPr>
          <w:rFonts w:ascii="Courier" w:eastAsia="Courier" w:hAnsi="Courier" w:cs="Courier"/>
          <w:color w:val="000000"/>
          <w:sz w:val="20"/>
          <w:szCs w:val="20"/>
        </w:rPr>
        <w:t>PrimaryItemBox</w:t>
      </w:r>
      <w:proofErr w:type="spellEnd"/>
      <w:r>
        <w:rPr>
          <w:color w:val="000000"/>
        </w:rPr>
        <w:t xml:space="preserve"> with </w:t>
      </w:r>
      <w:proofErr w:type="spellStart"/>
      <w:r>
        <w:rPr>
          <w:rFonts w:ascii="Courier" w:eastAsia="Courier" w:hAnsi="Courier" w:cs="Courier"/>
          <w:color w:val="000000"/>
          <w:sz w:val="20"/>
          <w:szCs w:val="20"/>
        </w:rPr>
        <w:t>item_ID</w:t>
      </w:r>
      <w:proofErr w:type="spellEnd"/>
      <w:r>
        <w:rPr>
          <w:color w:val="000000"/>
        </w:rPr>
        <w:t xml:space="preserve"> set to 1.</w:t>
      </w:r>
    </w:p>
    <w:p w14:paraId="000000E7" w14:textId="77777777" w:rsidR="001F4A20" w:rsidRDefault="00000000">
      <w:pPr>
        <w:numPr>
          <w:ilvl w:val="0"/>
          <w:numId w:val="10"/>
        </w:numPr>
        <w:pBdr>
          <w:top w:val="nil"/>
          <w:left w:val="nil"/>
          <w:bottom w:val="nil"/>
          <w:right w:val="nil"/>
          <w:between w:val="nil"/>
        </w:pBdr>
        <w:spacing w:before="0" w:after="0"/>
        <w:rPr>
          <w:color w:val="000000"/>
        </w:rPr>
      </w:pPr>
      <w:proofErr w:type="spellStart"/>
      <w:r>
        <w:rPr>
          <w:rFonts w:ascii="Courier" w:eastAsia="Courier" w:hAnsi="Courier" w:cs="Courier"/>
          <w:color w:val="000000"/>
          <w:sz w:val="20"/>
          <w:szCs w:val="20"/>
        </w:rPr>
        <w:t>ItemInfoBox</w:t>
      </w:r>
      <w:proofErr w:type="spellEnd"/>
      <w:r>
        <w:rPr>
          <w:color w:val="000000"/>
        </w:rPr>
        <w:t xml:space="preserve"> containing the following entries:</w:t>
      </w:r>
    </w:p>
    <w:p w14:paraId="000000E8" w14:textId="77777777" w:rsidR="001F4A20" w:rsidRDefault="00000000">
      <w:pPr>
        <w:numPr>
          <w:ilvl w:val="1"/>
          <w:numId w:val="10"/>
        </w:numPr>
        <w:pBdr>
          <w:top w:val="nil"/>
          <w:left w:val="nil"/>
          <w:bottom w:val="nil"/>
          <w:right w:val="nil"/>
          <w:between w:val="nil"/>
        </w:pBdr>
        <w:spacing w:before="0" w:after="0"/>
        <w:rPr>
          <w:color w:val="000000"/>
        </w:rPr>
      </w:pPr>
      <w:proofErr w:type="spellStart"/>
      <w:r>
        <w:rPr>
          <w:rFonts w:ascii="Courier" w:eastAsia="Courier" w:hAnsi="Courier" w:cs="Courier"/>
          <w:color w:val="000000"/>
          <w:sz w:val="20"/>
          <w:szCs w:val="20"/>
        </w:rPr>
        <w:t>ItemInfoEntry</w:t>
      </w:r>
      <w:proofErr w:type="spellEnd"/>
      <w:r>
        <w:rPr>
          <w:color w:val="000000"/>
        </w:rPr>
        <w:t xml:space="preserve"> with </w:t>
      </w:r>
      <w:proofErr w:type="spellStart"/>
      <w:r>
        <w:rPr>
          <w:rFonts w:ascii="Courier" w:eastAsia="Courier" w:hAnsi="Courier" w:cs="Courier"/>
          <w:color w:val="000000"/>
          <w:sz w:val="20"/>
          <w:szCs w:val="20"/>
        </w:rPr>
        <w:t>item_ID</w:t>
      </w:r>
      <w:proofErr w:type="spellEnd"/>
      <w:r>
        <w:rPr>
          <w:color w:val="000000"/>
        </w:rPr>
        <w:t xml:space="preserve"> set to 1 and </w:t>
      </w:r>
      <w:sdt>
        <w:sdtPr>
          <w:tag w:val="goog_rdk_13"/>
          <w:id w:val="1998446125"/>
        </w:sdtPr>
        <w:sdtContent/>
      </w:sdt>
      <w:proofErr w:type="spellStart"/>
      <w:r>
        <w:rPr>
          <w:rFonts w:ascii="Courier" w:eastAsia="Courier" w:hAnsi="Courier" w:cs="Courier"/>
          <w:color w:val="000000"/>
          <w:sz w:val="20"/>
          <w:szCs w:val="20"/>
        </w:rPr>
        <w:t>item_type</w:t>
      </w:r>
      <w:proofErr w:type="spellEnd"/>
      <w:r>
        <w:rPr>
          <w:color w:val="000000"/>
        </w:rPr>
        <w:t xml:space="preserve"> set to </w:t>
      </w:r>
      <w:proofErr w:type="spellStart"/>
      <w:r>
        <w:rPr>
          <w:rFonts w:ascii="Courier" w:eastAsia="Courier" w:hAnsi="Courier" w:cs="Courier"/>
          <w:color w:val="000000"/>
          <w:sz w:val="20"/>
          <w:szCs w:val="20"/>
        </w:rPr>
        <w:t>infeType</w:t>
      </w:r>
      <w:proofErr w:type="spellEnd"/>
      <w:r>
        <w:rPr>
          <w:rFonts w:ascii="Cambria" w:eastAsia="Cambria" w:hAnsi="Cambria" w:cs="Cambria"/>
          <w:color w:val="000000"/>
          <w:sz w:val="22"/>
          <w:szCs w:val="22"/>
        </w:rPr>
        <w:t>.</w:t>
      </w:r>
    </w:p>
    <w:p w14:paraId="000000E9" w14:textId="77777777" w:rsidR="001F4A20" w:rsidRDefault="00000000">
      <w:pPr>
        <w:numPr>
          <w:ilvl w:val="1"/>
          <w:numId w:val="10"/>
        </w:numPr>
        <w:pBdr>
          <w:top w:val="nil"/>
          <w:left w:val="nil"/>
          <w:bottom w:val="nil"/>
          <w:right w:val="nil"/>
          <w:between w:val="nil"/>
        </w:pBdr>
        <w:spacing w:before="0" w:after="0"/>
        <w:rPr>
          <w:color w:val="000000"/>
        </w:rPr>
      </w:pPr>
      <w:r>
        <w:rPr>
          <w:color w:val="000000"/>
        </w:rPr>
        <w:t>Optional</w:t>
      </w:r>
      <w:r>
        <w:rPr>
          <w:rFonts w:ascii="Courier" w:eastAsia="Courier" w:hAnsi="Courier" w:cs="Courier"/>
          <w:color w:val="000000"/>
          <w:sz w:val="20"/>
          <w:szCs w:val="20"/>
        </w:rPr>
        <w:t xml:space="preserve"> </w:t>
      </w:r>
      <w:proofErr w:type="spellStart"/>
      <w:r>
        <w:rPr>
          <w:rFonts w:ascii="Courier" w:eastAsia="Courier" w:hAnsi="Courier" w:cs="Courier"/>
          <w:color w:val="000000"/>
          <w:sz w:val="20"/>
          <w:szCs w:val="20"/>
        </w:rPr>
        <w:t>ItemInfoEntry</w:t>
      </w:r>
      <w:proofErr w:type="spellEnd"/>
      <w:r>
        <w:rPr>
          <w:color w:val="000000"/>
        </w:rPr>
        <w:t xml:space="preserve"> with </w:t>
      </w:r>
      <w:proofErr w:type="spellStart"/>
      <w:r>
        <w:rPr>
          <w:rFonts w:ascii="Courier" w:eastAsia="Courier" w:hAnsi="Courier" w:cs="Courier"/>
          <w:color w:val="000000"/>
          <w:sz w:val="20"/>
          <w:szCs w:val="20"/>
        </w:rPr>
        <w:t>item_ID</w:t>
      </w:r>
      <w:proofErr w:type="spellEnd"/>
      <w:r>
        <w:rPr>
          <w:color w:val="000000"/>
        </w:rPr>
        <w:t xml:space="preserve"> set to 2 and </w:t>
      </w:r>
      <w:proofErr w:type="spellStart"/>
      <w:r>
        <w:rPr>
          <w:rFonts w:ascii="Courier" w:eastAsia="Courier" w:hAnsi="Courier" w:cs="Courier"/>
          <w:color w:val="000000"/>
          <w:sz w:val="20"/>
          <w:szCs w:val="20"/>
        </w:rPr>
        <w:t>item_type</w:t>
      </w:r>
      <w:proofErr w:type="spellEnd"/>
      <w:r>
        <w:rPr>
          <w:color w:val="000000"/>
        </w:rPr>
        <w:t xml:space="preserve"> set to </w:t>
      </w:r>
      <w:proofErr w:type="spellStart"/>
      <w:r>
        <w:rPr>
          <w:rFonts w:ascii="Courier" w:eastAsia="Courier" w:hAnsi="Courier" w:cs="Courier"/>
          <w:color w:val="000000"/>
          <w:sz w:val="20"/>
          <w:szCs w:val="20"/>
        </w:rPr>
        <w:t>infeType</w:t>
      </w:r>
      <w:proofErr w:type="spellEnd"/>
      <w:r>
        <w:rPr>
          <w:rFonts w:ascii="Cambria" w:eastAsia="Cambria" w:hAnsi="Cambria" w:cs="Cambria"/>
          <w:color w:val="000000"/>
          <w:sz w:val="22"/>
          <w:szCs w:val="22"/>
        </w:rPr>
        <w:t>.</w:t>
      </w:r>
    </w:p>
    <w:p w14:paraId="000000EA" w14:textId="77777777" w:rsidR="001F4A20" w:rsidRDefault="00000000">
      <w:pPr>
        <w:numPr>
          <w:ilvl w:val="1"/>
          <w:numId w:val="10"/>
        </w:numPr>
        <w:pBdr>
          <w:top w:val="nil"/>
          <w:left w:val="nil"/>
          <w:bottom w:val="nil"/>
          <w:right w:val="nil"/>
          <w:between w:val="nil"/>
        </w:pBdr>
        <w:spacing w:before="0" w:after="0"/>
        <w:rPr>
          <w:color w:val="000000"/>
        </w:rPr>
      </w:pPr>
      <w:r>
        <w:rPr>
          <w:color w:val="000000"/>
        </w:rPr>
        <w:t>Optional</w:t>
      </w:r>
      <w:r>
        <w:rPr>
          <w:rFonts w:ascii="Courier" w:eastAsia="Courier" w:hAnsi="Courier" w:cs="Courier"/>
          <w:color w:val="000000"/>
          <w:sz w:val="20"/>
          <w:szCs w:val="20"/>
        </w:rPr>
        <w:t xml:space="preserve"> </w:t>
      </w:r>
      <w:proofErr w:type="spellStart"/>
      <w:r>
        <w:rPr>
          <w:rFonts w:ascii="Courier" w:eastAsia="Courier" w:hAnsi="Courier" w:cs="Courier"/>
          <w:color w:val="000000"/>
          <w:sz w:val="20"/>
          <w:szCs w:val="20"/>
        </w:rPr>
        <w:t>ItemInfoEntry</w:t>
      </w:r>
      <w:proofErr w:type="spellEnd"/>
      <w:r>
        <w:rPr>
          <w:color w:val="000000"/>
        </w:rPr>
        <w:t xml:space="preserve"> with </w:t>
      </w:r>
      <w:proofErr w:type="spellStart"/>
      <w:r>
        <w:rPr>
          <w:rFonts w:ascii="Courier" w:eastAsia="Courier" w:hAnsi="Courier" w:cs="Courier"/>
          <w:color w:val="000000"/>
          <w:sz w:val="20"/>
          <w:szCs w:val="20"/>
        </w:rPr>
        <w:t>item_ID</w:t>
      </w:r>
      <w:proofErr w:type="spellEnd"/>
      <w:r>
        <w:rPr>
          <w:color w:val="000000"/>
        </w:rPr>
        <w:t xml:space="preserve"> set to 3 and </w:t>
      </w:r>
      <w:proofErr w:type="spellStart"/>
      <w:r>
        <w:rPr>
          <w:rFonts w:ascii="Courier" w:eastAsia="Courier" w:hAnsi="Courier" w:cs="Courier"/>
          <w:color w:val="000000"/>
          <w:sz w:val="20"/>
          <w:szCs w:val="20"/>
        </w:rPr>
        <w:t>item_type</w:t>
      </w:r>
      <w:proofErr w:type="spellEnd"/>
      <w:r>
        <w:rPr>
          <w:color w:val="000000"/>
        </w:rPr>
        <w:t xml:space="preserve"> set to </w:t>
      </w:r>
      <w:r>
        <w:rPr>
          <w:rFonts w:ascii="Courier" w:eastAsia="Courier" w:hAnsi="Courier" w:cs="Courier"/>
          <w:color w:val="000000"/>
          <w:sz w:val="20"/>
          <w:szCs w:val="20"/>
        </w:rPr>
        <w:t>Exif</w:t>
      </w:r>
      <w:r>
        <w:rPr>
          <w:rFonts w:ascii="Cambria" w:eastAsia="Cambria" w:hAnsi="Cambria" w:cs="Cambria"/>
          <w:color w:val="000000"/>
          <w:sz w:val="22"/>
          <w:szCs w:val="22"/>
        </w:rPr>
        <w:t>.</w:t>
      </w:r>
    </w:p>
    <w:p w14:paraId="000000EB" w14:textId="77777777" w:rsidR="001F4A20" w:rsidRDefault="00000000">
      <w:pPr>
        <w:numPr>
          <w:ilvl w:val="1"/>
          <w:numId w:val="10"/>
        </w:numPr>
        <w:pBdr>
          <w:top w:val="nil"/>
          <w:left w:val="nil"/>
          <w:bottom w:val="nil"/>
          <w:right w:val="nil"/>
          <w:between w:val="nil"/>
        </w:pBdr>
        <w:spacing w:before="0" w:after="0"/>
        <w:rPr>
          <w:color w:val="000000"/>
        </w:rPr>
      </w:pPr>
      <w:r>
        <w:rPr>
          <w:color w:val="000000"/>
        </w:rPr>
        <w:t>Optional</w:t>
      </w:r>
      <w:r>
        <w:rPr>
          <w:rFonts w:ascii="Courier" w:eastAsia="Courier" w:hAnsi="Courier" w:cs="Courier"/>
          <w:color w:val="000000"/>
          <w:sz w:val="20"/>
          <w:szCs w:val="20"/>
        </w:rPr>
        <w:t xml:space="preserve"> </w:t>
      </w:r>
      <w:proofErr w:type="spellStart"/>
      <w:r>
        <w:rPr>
          <w:rFonts w:ascii="Courier" w:eastAsia="Courier" w:hAnsi="Courier" w:cs="Courier"/>
          <w:color w:val="000000"/>
          <w:sz w:val="20"/>
          <w:szCs w:val="20"/>
        </w:rPr>
        <w:t>ItemInfoEntry</w:t>
      </w:r>
      <w:proofErr w:type="spellEnd"/>
      <w:r>
        <w:rPr>
          <w:color w:val="000000"/>
        </w:rPr>
        <w:t xml:space="preserve"> with </w:t>
      </w:r>
      <w:proofErr w:type="spellStart"/>
      <w:r>
        <w:rPr>
          <w:rFonts w:ascii="Courier" w:eastAsia="Courier" w:hAnsi="Courier" w:cs="Courier"/>
          <w:color w:val="000000"/>
          <w:sz w:val="20"/>
          <w:szCs w:val="20"/>
        </w:rPr>
        <w:t>item_ID</w:t>
      </w:r>
      <w:proofErr w:type="spellEnd"/>
      <w:r>
        <w:rPr>
          <w:color w:val="000000"/>
        </w:rPr>
        <w:t xml:space="preserve"> set to 4 and </w:t>
      </w:r>
      <w:proofErr w:type="spellStart"/>
      <w:r>
        <w:rPr>
          <w:rFonts w:ascii="Courier" w:eastAsia="Courier" w:hAnsi="Courier" w:cs="Courier"/>
          <w:color w:val="000000"/>
          <w:sz w:val="20"/>
          <w:szCs w:val="20"/>
        </w:rPr>
        <w:t>item_type</w:t>
      </w:r>
      <w:proofErr w:type="spellEnd"/>
      <w:r>
        <w:rPr>
          <w:color w:val="000000"/>
        </w:rPr>
        <w:t xml:space="preserve"> set to </w:t>
      </w:r>
      <w:r>
        <w:rPr>
          <w:rFonts w:ascii="Courier" w:eastAsia="Courier" w:hAnsi="Courier" w:cs="Courier"/>
          <w:color w:val="000000"/>
          <w:sz w:val="20"/>
          <w:szCs w:val="20"/>
        </w:rPr>
        <w:t>mime</w:t>
      </w:r>
      <w:r>
        <w:rPr>
          <w:color w:val="000000"/>
        </w:rPr>
        <w:t xml:space="preserve"> and</w:t>
      </w:r>
      <w:r>
        <w:rPr>
          <w:rFonts w:ascii="Courier" w:eastAsia="Courier" w:hAnsi="Courier" w:cs="Courier"/>
          <w:color w:val="000000"/>
          <w:sz w:val="20"/>
          <w:szCs w:val="20"/>
        </w:rPr>
        <w:t xml:space="preserve"> </w:t>
      </w:r>
      <w:proofErr w:type="spellStart"/>
      <w:r>
        <w:rPr>
          <w:rFonts w:ascii="Courier" w:eastAsia="Courier" w:hAnsi="Courier" w:cs="Courier"/>
          <w:color w:val="000000"/>
          <w:sz w:val="20"/>
          <w:szCs w:val="20"/>
        </w:rPr>
        <w:t>content_type</w:t>
      </w:r>
      <w:proofErr w:type="spellEnd"/>
      <w:r>
        <w:rPr>
          <w:rFonts w:ascii="Cambria" w:eastAsia="Cambria" w:hAnsi="Cambria" w:cs="Cambria"/>
          <w:color w:val="000000"/>
          <w:sz w:val="22"/>
          <w:szCs w:val="22"/>
        </w:rPr>
        <w:t xml:space="preserve"> set to </w:t>
      </w:r>
      <w:r>
        <w:rPr>
          <w:rFonts w:ascii="Courier" w:eastAsia="Courier" w:hAnsi="Courier" w:cs="Courier"/>
          <w:color w:val="000000"/>
          <w:sz w:val="20"/>
          <w:szCs w:val="20"/>
        </w:rPr>
        <w:t>'application/</w:t>
      </w:r>
      <w:proofErr w:type="spellStart"/>
      <w:r>
        <w:rPr>
          <w:rFonts w:ascii="Courier" w:eastAsia="Courier" w:hAnsi="Courier" w:cs="Courier"/>
          <w:color w:val="000000"/>
          <w:sz w:val="20"/>
          <w:szCs w:val="20"/>
        </w:rPr>
        <w:t>rdf+xml</w:t>
      </w:r>
      <w:proofErr w:type="spellEnd"/>
      <w:r>
        <w:rPr>
          <w:rFonts w:ascii="Courier" w:eastAsia="Courier" w:hAnsi="Courier" w:cs="Courier"/>
          <w:color w:val="000000"/>
          <w:sz w:val="20"/>
          <w:szCs w:val="20"/>
        </w:rPr>
        <w:t>'</w:t>
      </w:r>
      <w:r>
        <w:rPr>
          <w:rFonts w:ascii="Cambria" w:eastAsia="Cambria" w:hAnsi="Cambria" w:cs="Cambria"/>
          <w:color w:val="000000"/>
          <w:sz w:val="22"/>
          <w:szCs w:val="22"/>
        </w:rPr>
        <w:t>.</w:t>
      </w:r>
    </w:p>
    <w:p w14:paraId="000000EC" w14:textId="77777777" w:rsidR="001F4A20" w:rsidRDefault="00000000">
      <w:pPr>
        <w:numPr>
          <w:ilvl w:val="0"/>
          <w:numId w:val="10"/>
        </w:numPr>
        <w:pBdr>
          <w:top w:val="nil"/>
          <w:left w:val="nil"/>
          <w:bottom w:val="nil"/>
          <w:right w:val="nil"/>
          <w:between w:val="nil"/>
        </w:pBdr>
        <w:spacing w:before="0" w:after="0"/>
        <w:rPr>
          <w:color w:val="000000"/>
        </w:rPr>
      </w:pPr>
      <w:proofErr w:type="spellStart"/>
      <w:r>
        <w:rPr>
          <w:rFonts w:ascii="Courier" w:eastAsia="Courier" w:hAnsi="Courier" w:cs="Courier"/>
          <w:color w:val="000000"/>
          <w:sz w:val="20"/>
          <w:szCs w:val="20"/>
        </w:rPr>
        <w:t>ItemReferenceBox</w:t>
      </w:r>
      <w:proofErr w:type="spellEnd"/>
      <w:r>
        <w:rPr>
          <w:color w:val="000000"/>
        </w:rPr>
        <w:t xml:space="preserve"> containing the following entries:</w:t>
      </w:r>
    </w:p>
    <w:p w14:paraId="000000ED" w14:textId="77777777" w:rsidR="001F4A20" w:rsidRDefault="00000000">
      <w:pPr>
        <w:numPr>
          <w:ilvl w:val="1"/>
          <w:numId w:val="10"/>
        </w:numPr>
        <w:pBdr>
          <w:top w:val="nil"/>
          <w:left w:val="nil"/>
          <w:bottom w:val="nil"/>
          <w:right w:val="nil"/>
          <w:between w:val="nil"/>
        </w:pBdr>
        <w:spacing w:before="0" w:after="0"/>
        <w:rPr>
          <w:color w:val="000000"/>
        </w:rPr>
      </w:pPr>
      <w:r>
        <w:rPr>
          <w:color w:val="000000"/>
        </w:rPr>
        <w:t xml:space="preserve">Optional item type reference with </w:t>
      </w:r>
      <w:proofErr w:type="spellStart"/>
      <w:r>
        <w:rPr>
          <w:rFonts w:ascii="Courier" w:eastAsia="Courier" w:hAnsi="Courier" w:cs="Courier"/>
          <w:color w:val="000000"/>
          <w:sz w:val="20"/>
          <w:szCs w:val="20"/>
        </w:rPr>
        <w:t>referenceType</w:t>
      </w:r>
      <w:proofErr w:type="spellEnd"/>
      <w:r>
        <w:rPr>
          <w:color w:val="000000"/>
        </w:rPr>
        <w:t xml:space="preserve"> set to </w:t>
      </w:r>
      <w:r>
        <w:rPr>
          <w:rFonts w:ascii="Courier" w:eastAsia="Courier" w:hAnsi="Courier" w:cs="Courier"/>
          <w:color w:val="000000"/>
          <w:sz w:val="20"/>
          <w:szCs w:val="20"/>
        </w:rPr>
        <w:t>'</w:t>
      </w:r>
      <w:proofErr w:type="spellStart"/>
      <w:r>
        <w:rPr>
          <w:rFonts w:ascii="Courier" w:eastAsia="Courier" w:hAnsi="Courier" w:cs="Courier"/>
          <w:color w:val="000000"/>
          <w:sz w:val="20"/>
          <w:szCs w:val="20"/>
        </w:rPr>
        <w:t>auxl</w:t>
      </w:r>
      <w:proofErr w:type="spellEnd"/>
      <w:r>
        <w:rPr>
          <w:rFonts w:ascii="Courier" w:eastAsia="Courier" w:hAnsi="Courier" w:cs="Courier"/>
          <w:color w:val="000000"/>
          <w:sz w:val="20"/>
          <w:szCs w:val="20"/>
        </w:rPr>
        <w:t>'</w:t>
      </w:r>
      <w:r>
        <w:rPr>
          <w:color w:val="000000"/>
        </w:rPr>
        <w:t xml:space="preserve">, </w:t>
      </w:r>
      <w:proofErr w:type="spellStart"/>
      <w:r>
        <w:rPr>
          <w:rFonts w:ascii="Courier" w:eastAsia="Courier" w:hAnsi="Courier" w:cs="Courier"/>
          <w:color w:val="000000"/>
          <w:sz w:val="20"/>
          <w:szCs w:val="20"/>
        </w:rPr>
        <w:t>reference_count</w:t>
      </w:r>
      <w:proofErr w:type="spellEnd"/>
      <w:r>
        <w:rPr>
          <w:color w:val="000000"/>
        </w:rPr>
        <w:t xml:space="preserve"> set to 1, </w:t>
      </w:r>
      <w:proofErr w:type="spellStart"/>
      <w:r>
        <w:rPr>
          <w:rFonts w:ascii="Courier" w:eastAsia="Courier" w:hAnsi="Courier" w:cs="Courier"/>
          <w:color w:val="000000"/>
          <w:sz w:val="20"/>
          <w:szCs w:val="20"/>
        </w:rPr>
        <w:t>from_item_ID</w:t>
      </w:r>
      <w:proofErr w:type="spellEnd"/>
      <w:r>
        <w:rPr>
          <w:color w:val="000000"/>
        </w:rPr>
        <w:t xml:space="preserve"> set to 2 and </w:t>
      </w:r>
      <w:proofErr w:type="spellStart"/>
      <w:r>
        <w:rPr>
          <w:rFonts w:ascii="Courier" w:eastAsia="Courier" w:hAnsi="Courier" w:cs="Courier"/>
          <w:color w:val="000000"/>
          <w:sz w:val="20"/>
          <w:szCs w:val="20"/>
        </w:rPr>
        <w:t>to_item_ID</w:t>
      </w:r>
      <w:proofErr w:type="spellEnd"/>
      <w:r>
        <w:rPr>
          <w:color w:val="000000"/>
        </w:rPr>
        <w:t xml:space="preserve"> set to 1.</w:t>
      </w:r>
    </w:p>
    <w:p w14:paraId="000000EE" w14:textId="77777777" w:rsidR="001F4A20" w:rsidRDefault="00000000">
      <w:pPr>
        <w:numPr>
          <w:ilvl w:val="1"/>
          <w:numId w:val="10"/>
        </w:numPr>
        <w:pBdr>
          <w:top w:val="nil"/>
          <w:left w:val="nil"/>
          <w:bottom w:val="nil"/>
          <w:right w:val="nil"/>
          <w:between w:val="nil"/>
        </w:pBdr>
        <w:spacing w:before="0" w:after="0"/>
        <w:rPr>
          <w:color w:val="000000"/>
        </w:rPr>
      </w:pPr>
      <w:r>
        <w:rPr>
          <w:color w:val="000000"/>
        </w:rPr>
        <w:t xml:space="preserve">Optional item type reference with </w:t>
      </w:r>
      <w:proofErr w:type="spellStart"/>
      <w:r>
        <w:rPr>
          <w:rFonts w:ascii="Courier" w:eastAsia="Courier" w:hAnsi="Courier" w:cs="Courier"/>
          <w:color w:val="000000"/>
          <w:sz w:val="20"/>
          <w:szCs w:val="20"/>
        </w:rPr>
        <w:t>referenceType</w:t>
      </w:r>
      <w:proofErr w:type="spellEnd"/>
      <w:r>
        <w:rPr>
          <w:color w:val="000000"/>
        </w:rPr>
        <w:t xml:space="preserve"> set to </w:t>
      </w:r>
      <w:r>
        <w:rPr>
          <w:rFonts w:ascii="Courier" w:eastAsia="Courier" w:hAnsi="Courier" w:cs="Courier"/>
          <w:color w:val="000000"/>
          <w:sz w:val="20"/>
          <w:szCs w:val="20"/>
        </w:rPr>
        <w:t>'</w:t>
      </w:r>
      <w:proofErr w:type="spellStart"/>
      <w:r>
        <w:rPr>
          <w:rFonts w:ascii="Courier" w:eastAsia="Courier" w:hAnsi="Courier" w:cs="Courier"/>
          <w:color w:val="000000"/>
          <w:sz w:val="20"/>
          <w:szCs w:val="20"/>
        </w:rPr>
        <w:t>cdsc</w:t>
      </w:r>
      <w:proofErr w:type="spellEnd"/>
      <w:r>
        <w:rPr>
          <w:rFonts w:ascii="Courier" w:eastAsia="Courier" w:hAnsi="Courier" w:cs="Courier"/>
          <w:color w:val="000000"/>
          <w:sz w:val="20"/>
          <w:szCs w:val="20"/>
        </w:rPr>
        <w:t>'</w:t>
      </w:r>
      <w:r>
        <w:rPr>
          <w:color w:val="000000"/>
        </w:rPr>
        <w:t xml:space="preserve">, </w:t>
      </w:r>
      <w:proofErr w:type="spellStart"/>
      <w:r>
        <w:rPr>
          <w:rFonts w:ascii="Courier" w:eastAsia="Courier" w:hAnsi="Courier" w:cs="Courier"/>
          <w:color w:val="000000"/>
          <w:sz w:val="20"/>
          <w:szCs w:val="20"/>
        </w:rPr>
        <w:t>reference_count</w:t>
      </w:r>
      <w:proofErr w:type="spellEnd"/>
      <w:r>
        <w:rPr>
          <w:color w:val="000000"/>
        </w:rPr>
        <w:t xml:space="preserve"> set to 1, </w:t>
      </w:r>
      <w:proofErr w:type="spellStart"/>
      <w:r>
        <w:rPr>
          <w:rFonts w:ascii="Courier" w:eastAsia="Courier" w:hAnsi="Courier" w:cs="Courier"/>
          <w:color w:val="000000"/>
          <w:sz w:val="20"/>
          <w:szCs w:val="20"/>
        </w:rPr>
        <w:t>from_item_ID</w:t>
      </w:r>
      <w:proofErr w:type="spellEnd"/>
      <w:r>
        <w:rPr>
          <w:color w:val="000000"/>
        </w:rPr>
        <w:t xml:space="preserve"> set to 3 and </w:t>
      </w:r>
      <w:proofErr w:type="spellStart"/>
      <w:r>
        <w:rPr>
          <w:rFonts w:ascii="Courier" w:eastAsia="Courier" w:hAnsi="Courier" w:cs="Courier"/>
          <w:color w:val="000000"/>
          <w:sz w:val="20"/>
          <w:szCs w:val="20"/>
        </w:rPr>
        <w:t>to_item_ID</w:t>
      </w:r>
      <w:proofErr w:type="spellEnd"/>
      <w:r>
        <w:rPr>
          <w:color w:val="000000"/>
        </w:rPr>
        <w:t xml:space="preserve"> set to 1.</w:t>
      </w:r>
    </w:p>
    <w:p w14:paraId="000000EF" w14:textId="77777777" w:rsidR="001F4A20" w:rsidRDefault="00000000">
      <w:pPr>
        <w:numPr>
          <w:ilvl w:val="1"/>
          <w:numId w:val="10"/>
        </w:numPr>
        <w:pBdr>
          <w:top w:val="nil"/>
          <w:left w:val="nil"/>
          <w:bottom w:val="nil"/>
          <w:right w:val="nil"/>
          <w:between w:val="nil"/>
        </w:pBdr>
        <w:spacing w:before="0" w:after="0"/>
        <w:rPr>
          <w:color w:val="000000"/>
        </w:rPr>
      </w:pPr>
      <w:r>
        <w:rPr>
          <w:color w:val="000000"/>
        </w:rPr>
        <w:t xml:space="preserve">Optional item type reference with </w:t>
      </w:r>
      <w:proofErr w:type="spellStart"/>
      <w:r>
        <w:rPr>
          <w:rFonts w:ascii="Courier" w:eastAsia="Courier" w:hAnsi="Courier" w:cs="Courier"/>
          <w:color w:val="000000"/>
          <w:sz w:val="20"/>
          <w:szCs w:val="20"/>
        </w:rPr>
        <w:t>referenceType</w:t>
      </w:r>
      <w:proofErr w:type="spellEnd"/>
      <w:r>
        <w:rPr>
          <w:color w:val="000000"/>
        </w:rPr>
        <w:t xml:space="preserve"> set to </w:t>
      </w:r>
      <w:r>
        <w:rPr>
          <w:rFonts w:ascii="Courier" w:eastAsia="Courier" w:hAnsi="Courier" w:cs="Courier"/>
          <w:color w:val="000000"/>
          <w:sz w:val="20"/>
          <w:szCs w:val="20"/>
        </w:rPr>
        <w:t>'</w:t>
      </w:r>
      <w:proofErr w:type="spellStart"/>
      <w:r>
        <w:rPr>
          <w:rFonts w:ascii="Courier" w:eastAsia="Courier" w:hAnsi="Courier" w:cs="Courier"/>
          <w:color w:val="000000"/>
          <w:sz w:val="20"/>
          <w:szCs w:val="20"/>
        </w:rPr>
        <w:t>auxl</w:t>
      </w:r>
      <w:proofErr w:type="spellEnd"/>
      <w:r>
        <w:rPr>
          <w:rFonts w:ascii="Courier" w:eastAsia="Courier" w:hAnsi="Courier" w:cs="Courier"/>
          <w:color w:val="000000"/>
          <w:sz w:val="20"/>
          <w:szCs w:val="20"/>
        </w:rPr>
        <w:t>'</w:t>
      </w:r>
      <w:r>
        <w:rPr>
          <w:color w:val="000000"/>
        </w:rPr>
        <w:t xml:space="preserve">, </w:t>
      </w:r>
      <w:proofErr w:type="spellStart"/>
      <w:r>
        <w:rPr>
          <w:rFonts w:ascii="Courier" w:eastAsia="Courier" w:hAnsi="Courier" w:cs="Courier"/>
          <w:color w:val="000000"/>
          <w:sz w:val="20"/>
          <w:szCs w:val="20"/>
        </w:rPr>
        <w:t>reference_count</w:t>
      </w:r>
      <w:proofErr w:type="spellEnd"/>
      <w:r>
        <w:rPr>
          <w:color w:val="000000"/>
        </w:rPr>
        <w:t xml:space="preserve"> set to 1, </w:t>
      </w:r>
      <w:proofErr w:type="spellStart"/>
      <w:r>
        <w:rPr>
          <w:rFonts w:ascii="Courier" w:eastAsia="Courier" w:hAnsi="Courier" w:cs="Courier"/>
          <w:color w:val="000000"/>
          <w:sz w:val="20"/>
          <w:szCs w:val="20"/>
        </w:rPr>
        <w:t>from_item_ID</w:t>
      </w:r>
      <w:proofErr w:type="spellEnd"/>
      <w:r>
        <w:rPr>
          <w:color w:val="000000"/>
        </w:rPr>
        <w:t xml:space="preserve"> set to 4 and </w:t>
      </w:r>
      <w:proofErr w:type="spellStart"/>
      <w:r>
        <w:rPr>
          <w:rFonts w:ascii="Courier" w:eastAsia="Courier" w:hAnsi="Courier" w:cs="Courier"/>
          <w:color w:val="000000"/>
          <w:sz w:val="20"/>
          <w:szCs w:val="20"/>
        </w:rPr>
        <w:t>to_item_ID</w:t>
      </w:r>
      <w:proofErr w:type="spellEnd"/>
      <w:r>
        <w:rPr>
          <w:color w:val="000000"/>
        </w:rPr>
        <w:t xml:space="preserve"> set to 1.</w:t>
      </w:r>
    </w:p>
    <w:p w14:paraId="000000F0" w14:textId="77777777" w:rsidR="001F4A20" w:rsidRDefault="00000000">
      <w:pPr>
        <w:numPr>
          <w:ilvl w:val="0"/>
          <w:numId w:val="10"/>
        </w:numPr>
        <w:pBdr>
          <w:top w:val="nil"/>
          <w:left w:val="nil"/>
          <w:bottom w:val="nil"/>
          <w:right w:val="nil"/>
          <w:between w:val="nil"/>
        </w:pBdr>
        <w:spacing w:before="0" w:after="0"/>
        <w:rPr>
          <w:color w:val="000000"/>
        </w:rPr>
      </w:pPr>
      <w:proofErr w:type="spellStart"/>
      <w:r>
        <w:rPr>
          <w:rFonts w:ascii="Courier" w:eastAsia="Courier" w:hAnsi="Courier" w:cs="Courier"/>
          <w:color w:val="000000"/>
          <w:sz w:val="20"/>
          <w:szCs w:val="20"/>
        </w:rPr>
        <w:t>ItemPropertiesBox</w:t>
      </w:r>
      <w:proofErr w:type="spellEnd"/>
      <w:r>
        <w:rPr>
          <w:color w:val="000000"/>
        </w:rPr>
        <w:t xml:space="preserve"> with the following entries:</w:t>
      </w:r>
    </w:p>
    <w:p w14:paraId="000000F1" w14:textId="77777777" w:rsidR="001F4A20" w:rsidRDefault="00000000">
      <w:pPr>
        <w:numPr>
          <w:ilvl w:val="1"/>
          <w:numId w:val="10"/>
        </w:numPr>
        <w:pBdr>
          <w:top w:val="nil"/>
          <w:left w:val="nil"/>
          <w:bottom w:val="nil"/>
          <w:right w:val="nil"/>
          <w:between w:val="nil"/>
        </w:pBdr>
        <w:spacing w:before="0" w:after="0"/>
        <w:rPr>
          <w:color w:val="000000"/>
        </w:rPr>
      </w:pPr>
      <w:proofErr w:type="spellStart"/>
      <w:r>
        <w:rPr>
          <w:rFonts w:ascii="Courier" w:eastAsia="Courier" w:hAnsi="Courier" w:cs="Courier"/>
          <w:color w:val="000000"/>
          <w:sz w:val="20"/>
          <w:szCs w:val="20"/>
        </w:rPr>
        <w:t>ItemPropertyContainerBox</w:t>
      </w:r>
      <w:proofErr w:type="spellEnd"/>
      <w:r>
        <w:rPr>
          <w:color w:val="000000"/>
        </w:rPr>
        <w:t xml:space="preserve"> with the following properties:</w:t>
      </w:r>
    </w:p>
    <w:p w14:paraId="000000F2" w14:textId="77777777" w:rsidR="001F4A20" w:rsidRDefault="00000000">
      <w:pPr>
        <w:numPr>
          <w:ilvl w:val="2"/>
          <w:numId w:val="10"/>
        </w:numPr>
        <w:pBdr>
          <w:top w:val="nil"/>
          <w:left w:val="nil"/>
          <w:bottom w:val="nil"/>
          <w:right w:val="nil"/>
          <w:between w:val="nil"/>
        </w:pBdr>
        <w:spacing w:before="0" w:after="0"/>
        <w:rPr>
          <w:color w:val="000000"/>
        </w:rPr>
      </w:pPr>
      <w:r>
        <w:rPr>
          <w:color w:val="000000"/>
        </w:rPr>
        <w:t xml:space="preserve">Property with the </w:t>
      </w:r>
      <w:proofErr w:type="gramStart"/>
      <w:r>
        <w:rPr>
          <w:rFonts w:ascii="Courier" w:eastAsia="Courier" w:hAnsi="Courier" w:cs="Courier"/>
          <w:color w:val="000000"/>
          <w:sz w:val="20"/>
          <w:szCs w:val="20"/>
        </w:rPr>
        <w:t>type</w:t>
      </w:r>
      <w:proofErr w:type="gramEnd"/>
      <w:r>
        <w:rPr>
          <w:color w:val="000000"/>
        </w:rPr>
        <w:t xml:space="preserve"> set to </w:t>
      </w:r>
      <w:proofErr w:type="spellStart"/>
      <w:r>
        <w:rPr>
          <w:rFonts w:ascii="Courier" w:eastAsia="Courier" w:hAnsi="Courier" w:cs="Courier"/>
          <w:color w:val="000000"/>
          <w:sz w:val="20"/>
          <w:szCs w:val="20"/>
        </w:rPr>
        <w:t>codecConfigType</w:t>
      </w:r>
      <w:proofErr w:type="spellEnd"/>
      <w:r>
        <w:rPr>
          <w:color w:val="000000"/>
        </w:rPr>
        <w:t xml:space="preserve"> and with contents from </w:t>
      </w:r>
      <w:proofErr w:type="spellStart"/>
      <w:r>
        <w:rPr>
          <w:rFonts w:ascii="Courier" w:eastAsia="Courier" w:hAnsi="Courier" w:cs="Courier"/>
          <w:color w:val="000000"/>
          <w:sz w:val="20"/>
          <w:szCs w:val="20"/>
        </w:rPr>
        <w:t>mainItemCodecConfig</w:t>
      </w:r>
      <w:proofErr w:type="spellEnd"/>
    </w:p>
    <w:p w14:paraId="000000F3" w14:textId="77777777" w:rsidR="001F4A20" w:rsidRDefault="00000000">
      <w:pPr>
        <w:numPr>
          <w:ilvl w:val="2"/>
          <w:numId w:val="10"/>
        </w:numPr>
        <w:pBdr>
          <w:top w:val="nil"/>
          <w:left w:val="nil"/>
          <w:bottom w:val="nil"/>
          <w:right w:val="nil"/>
          <w:between w:val="nil"/>
        </w:pBdr>
        <w:spacing w:before="0" w:after="0"/>
        <w:rPr>
          <w:rFonts w:ascii="Courier" w:eastAsia="Courier" w:hAnsi="Courier" w:cs="Courier"/>
          <w:color w:val="000000"/>
          <w:sz w:val="20"/>
          <w:szCs w:val="20"/>
        </w:rPr>
      </w:pPr>
      <w:proofErr w:type="spellStart"/>
      <w:r>
        <w:rPr>
          <w:rFonts w:ascii="Courier" w:eastAsia="Courier" w:hAnsi="Courier" w:cs="Courier"/>
          <w:color w:val="000000"/>
          <w:sz w:val="20"/>
          <w:szCs w:val="20"/>
        </w:rPr>
        <w:t>ImageSpatialExtentsProperty</w:t>
      </w:r>
      <w:proofErr w:type="spellEnd"/>
      <w:r>
        <w:rPr>
          <w:color w:val="000000"/>
        </w:rPr>
        <w:t xml:space="preserve"> with </w:t>
      </w:r>
      <w:proofErr w:type="spellStart"/>
      <w:r>
        <w:rPr>
          <w:rFonts w:ascii="Courier" w:eastAsia="Courier" w:hAnsi="Courier" w:cs="Courier"/>
          <w:color w:val="000000"/>
          <w:sz w:val="20"/>
          <w:szCs w:val="20"/>
        </w:rPr>
        <w:t>image_width</w:t>
      </w:r>
      <w:proofErr w:type="spellEnd"/>
      <w:r>
        <w:rPr>
          <w:color w:val="000000"/>
        </w:rPr>
        <w:t xml:space="preserve"> set to </w:t>
      </w:r>
      <w:r>
        <w:rPr>
          <w:rFonts w:ascii="Courier" w:eastAsia="Courier" w:hAnsi="Courier" w:cs="Courier"/>
          <w:color w:val="000000"/>
          <w:sz w:val="20"/>
          <w:szCs w:val="20"/>
        </w:rPr>
        <w:t>width</w:t>
      </w:r>
      <w:r>
        <w:rPr>
          <w:color w:val="000000"/>
        </w:rPr>
        <w:t xml:space="preserve"> and </w:t>
      </w:r>
      <w:proofErr w:type="spellStart"/>
      <w:r>
        <w:rPr>
          <w:rFonts w:ascii="Courier" w:eastAsia="Courier" w:hAnsi="Courier" w:cs="Courier"/>
          <w:color w:val="000000"/>
          <w:sz w:val="20"/>
          <w:szCs w:val="20"/>
        </w:rPr>
        <w:t>image_height</w:t>
      </w:r>
      <w:proofErr w:type="spellEnd"/>
      <w:r>
        <w:rPr>
          <w:color w:val="000000"/>
        </w:rPr>
        <w:t xml:space="preserve"> set to </w:t>
      </w:r>
      <w:r>
        <w:rPr>
          <w:rFonts w:ascii="Courier" w:eastAsia="Courier" w:hAnsi="Courier" w:cs="Courier"/>
          <w:color w:val="000000"/>
          <w:sz w:val="20"/>
          <w:szCs w:val="20"/>
        </w:rPr>
        <w:t>height</w:t>
      </w:r>
      <w:r>
        <w:rPr>
          <w:color w:val="000000"/>
        </w:rPr>
        <w:t xml:space="preserve"> from the </w:t>
      </w:r>
      <w:proofErr w:type="spellStart"/>
      <w:proofErr w:type="gramStart"/>
      <w:r>
        <w:rPr>
          <w:rFonts w:ascii="Courier" w:eastAsia="Courier" w:hAnsi="Courier" w:cs="Courier"/>
          <w:color w:val="000000"/>
          <w:sz w:val="20"/>
          <w:szCs w:val="20"/>
        </w:rPr>
        <w:t>CondensedImageBox</w:t>
      </w:r>
      <w:proofErr w:type="spellEnd"/>
      <w:proofErr w:type="gramEnd"/>
    </w:p>
    <w:p w14:paraId="000000F4" w14:textId="77777777" w:rsidR="001F4A20" w:rsidRDefault="00000000">
      <w:pPr>
        <w:numPr>
          <w:ilvl w:val="2"/>
          <w:numId w:val="10"/>
        </w:numPr>
        <w:pBdr>
          <w:top w:val="nil"/>
          <w:left w:val="nil"/>
          <w:bottom w:val="nil"/>
          <w:right w:val="nil"/>
          <w:between w:val="nil"/>
        </w:pBdr>
        <w:spacing w:before="0" w:after="0"/>
        <w:rPr>
          <w:color w:val="000000"/>
        </w:rPr>
      </w:pPr>
      <w:proofErr w:type="spellStart"/>
      <w:r>
        <w:rPr>
          <w:rFonts w:ascii="Courier" w:eastAsia="Courier" w:hAnsi="Courier" w:cs="Courier"/>
          <w:color w:val="000000"/>
          <w:sz w:val="20"/>
          <w:szCs w:val="20"/>
        </w:rPr>
        <w:lastRenderedPageBreak/>
        <w:t>PixelInformationProperty</w:t>
      </w:r>
      <w:proofErr w:type="spellEnd"/>
      <w:sdt>
        <w:sdtPr>
          <w:tag w:val="goog_rdk_14"/>
          <w:id w:val="-1096554093"/>
        </w:sdtPr>
        <w:sdtContent/>
      </w:sdt>
      <w:r>
        <w:rPr>
          <w:color w:val="000000"/>
        </w:rPr>
        <w:t xml:space="preserve"> with the values from the </w:t>
      </w:r>
      <w:proofErr w:type="spellStart"/>
      <w:r>
        <w:rPr>
          <w:rFonts w:ascii="Courier" w:eastAsia="Courier" w:hAnsi="Courier" w:cs="Courier"/>
          <w:color w:val="000000"/>
          <w:sz w:val="20"/>
          <w:szCs w:val="20"/>
        </w:rPr>
        <w:t>CondensedImageBox</w:t>
      </w:r>
      <w:proofErr w:type="spellEnd"/>
      <w:r>
        <w:rPr>
          <w:rFonts w:ascii="Courier" w:eastAsia="Courier" w:hAnsi="Courier" w:cs="Courier"/>
          <w:color w:val="000000"/>
        </w:rPr>
        <w:t>:</w:t>
      </w:r>
      <w:r>
        <w:rPr>
          <w:rFonts w:ascii="Courier" w:eastAsia="Courier" w:hAnsi="Courier" w:cs="Courier"/>
          <w:color w:val="000000"/>
        </w:rPr>
        <w:br/>
      </w:r>
      <w:proofErr w:type="spellStart"/>
      <w:r>
        <w:rPr>
          <w:rFonts w:ascii="Courier" w:eastAsia="Courier" w:hAnsi="Courier" w:cs="Courier"/>
          <w:color w:val="000000"/>
          <w:sz w:val="20"/>
          <w:szCs w:val="20"/>
        </w:rPr>
        <w:t>num_channels</w:t>
      </w:r>
      <w:proofErr w:type="spellEnd"/>
      <w:r>
        <w:rPr>
          <w:color w:val="000000"/>
        </w:rPr>
        <w:t xml:space="preserve"> </w:t>
      </w:r>
      <w:proofErr w:type="gramStart"/>
      <w:r>
        <w:rPr>
          <w:color w:val="000000"/>
        </w:rPr>
        <w:t>is</w:t>
      </w:r>
      <w:proofErr w:type="gramEnd"/>
      <w:r>
        <w:rPr>
          <w:color w:val="000000"/>
        </w:rPr>
        <w:t xml:space="preserve"> set to 1 if </w:t>
      </w:r>
      <w:proofErr w:type="spellStart"/>
      <w:r>
        <w:rPr>
          <w:rFonts w:ascii="Courier" w:eastAsia="Courier" w:hAnsi="Courier" w:cs="Courier"/>
          <w:color w:val="000000"/>
          <w:sz w:val="20"/>
          <w:szCs w:val="20"/>
        </w:rPr>
        <w:t>isMonochrome</w:t>
      </w:r>
      <w:proofErr w:type="spellEnd"/>
      <w:r>
        <w:rPr>
          <w:color w:val="000000"/>
        </w:rPr>
        <w:t xml:space="preserve"> is 1 and </w:t>
      </w:r>
      <w:proofErr w:type="spellStart"/>
      <w:r>
        <w:rPr>
          <w:rFonts w:ascii="Courier" w:eastAsia="Courier" w:hAnsi="Courier" w:cs="Courier"/>
          <w:color w:val="000000"/>
          <w:sz w:val="20"/>
          <w:szCs w:val="20"/>
        </w:rPr>
        <w:t>num_channels</w:t>
      </w:r>
      <w:proofErr w:type="spellEnd"/>
      <w:r>
        <w:rPr>
          <w:color w:val="000000"/>
        </w:rPr>
        <w:t xml:space="preserve"> is set to 3 otherwise. 1 is added to </w:t>
      </w:r>
      <w:proofErr w:type="spellStart"/>
      <w:r>
        <w:rPr>
          <w:rFonts w:ascii="Courier" w:eastAsia="Courier" w:hAnsi="Courier" w:cs="Courier"/>
          <w:color w:val="000000"/>
          <w:sz w:val="20"/>
          <w:szCs w:val="20"/>
        </w:rPr>
        <w:t>num_channels</w:t>
      </w:r>
      <w:proofErr w:type="spellEnd"/>
      <w:r>
        <w:rPr>
          <w:color w:val="000000"/>
        </w:rPr>
        <w:t xml:space="preserve"> if </w:t>
      </w:r>
      <w:proofErr w:type="spellStart"/>
      <w:r>
        <w:rPr>
          <w:rFonts w:ascii="Courier" w:eastAsia="Courier" w:hAnsi="Courier" w:cs="Courier"/>
          <w:color w:val="000000"/>
          <w:sz w:val="20"/>
          <w:szCs w:val="20"/>
        </w:rPr>
        <w:t>hasAlpha</w:t>
      </w:r>
      <w:proofErr w:type="spellEnd"/>
      <w:r>
        <w:rPr>
          <w:color w:val="000000"/>
        </w:rPr>
        <w:t xml:space="preserve"> is 1 and </w:t>
      </w:r>
      <w:proofErr w:type="spellStart"/>
      <w:r>
        <w:rPr>
          <w:rFonts w:ascii="Courier" w:eastAsia="Courier" w:hAnsi="Courier" w:cs="Courier"/>
          <w:color w:val="000000"/>
          <w:sz w:val="20"/>
          <w:szCs w:val="20"/>
        </w:rPr>
        <w:t>alphaItemDataSize</w:t>
      </w:r>
      <w:proofErr w:type="spellEnd"/>
      <w:r>
        <w:rPr>
          <w:color w:val="000000"/>
        </w:rPr>
        <w:t xml:space="preserve"> is 0 (meaning the codec supports native alpha channels).</w:t>
      </w:r>
      <w:r>
        <w:rPr>
          <w:color w:val="000000"/>
        </w:rPr>
        <w:br/>
      </w:r>
      <w:sdt>
        <w:sdtPr>
          <w:tag w:val="goog_rdk_15"/>
          <w:id w:val="629289314"/>
        </w:sdtPr>
        <w:sdtContent/>
      </w:sdt>
      <w:r>
        <w:rPr>
          <w:color w:val="000000"/>
        </w:rPr>
        <w:t xml:space="preserve">If </w:t>
      </w:r>
      <w:proofErr w:type="spellStart"/>
      <w:r>
        <w:rPr>
          <w:rFonts w:ascii="Courier" w:eastAsia="Courier" w:hAnsi="Courier" w:cs="Courier"/>
          <w:color w:val="000000"/>
          <w:sz w:val="20"/>
          <w:szCs w:val="20"/>
        </w:rPr>
        <w:t>isFloat</w:t>
      </w:r>
      <w:proofErr w:type="spellEnd"/>
      <w:r>
        <w:rPr>
          <w:color w:val="000000"/>
        </w:rPr>
        <w:t xml:space="preserve"> is 0, </w:t>
      </w:r>
      <w:proofErr w:type="spellStart"/>
      <w:r>
        <w:rPr>
          <w:rFonts w:ascii="Courier" w:eastAsia="Courier" w:hAnsi="Courier" w:cs="Courier"/>
          <w:color w:val="000000"/>
          <w:sz w:val="20"/>
          <w:szCs w:val="20"/>
        </w:rPr>
        <w:t>bits_per_channel</w:t>
      </w:r>
      <w:proofErr w:type="spellEnd"/>
      <w:r>
        <w:rPr>
          <w:color w:val="000000"/>
        </w:rPr>
        <w:t xml:space="preserve"> is set to </w:t>
      </w:r>
      <w:r>
        <w:rPr>
          <w:rFonts w:ascii="Courier" w:eastAsia="Courier" w:hAnsi="Courier" w:cs="Courier"/>
          <w:color w:val="000000"/>
          <w:sz w:val="20"/>
          <w:szCs w:val="20"/>
        </w:rPr>
        <w:t>bitDepthMinusOne+1</w:t>
      </w:r>
      <w:r>
        <w:rPr>
          <w:color w:val="000000"/>
        </w:rPr>
        <w:t xml:space="preserve"> for each channel. Otherwise, </w:t>
      </w:r>
      <w:proofErr w:type="spellStart"/>
      <w:r>
        <w:rPr>
          <w:rFonts w:ascii="Courier" w:eastAsia="Courier" w:hAnsi="Courier" w:cs="Courier"/>
          <w:color w:val="000000"/>
          <w:sz w:val="20"/>
          <w:szCs w:val="20"/>
        </w:rPr>
        <w:t>bits_per_channel</w:t>
      </w:r>
      <w:proofErr w:type="spellEnd"/>
      <w:r>
        <w:rPr>
          <w:color w:val="000000"/>
        </w:rPr>
        <w:t xml:space="preserve"> is set to 16, 32, or 64 for each channel for </w:t>
      </w:r>
      <w:proofErr w:type="spellStart"/>
      <w:r>
        <w:rPr>
          <w:rFonts w:ascii="Courier" w:eastAsia="Courier" w:hAnsi="Courier" w:cs="Courier"/>
          <w:color w:val="000000"/>
          <w:sz w:val="20"/>
          <w:szCs w:val="20"/>
        </w:rPr>
        <w:t>floatPrecision</w:t>
      </w:r>
      <w:proofErr w:type="spellEnd"/>
      <w:r>
        <w:rPr>
          <w:color w:val="000000"/>
        </w:rPr>
        <w:t xml:space="preserve"> respectively being 0, 1, or 2.</w:t>
      </w:r>
    </w:p>
    <w:p w14:paraId="000000F5" w14:textId="77777777" w:rsidR="001F4A20" w:rsidRDefault="00000000">
      <w:pPr>
        <w:numPr>
          <w:ilvl w:val="2"/>
          <w:numId w:val="10"/>
        </w:numPr>
        <w:pBdr>
          <w:top w:val="nil"/>
          <w:left w:val="nil"/>
          <w:bottom w:val="nil"/>
          <w:right w:val="nil"/>
          <w:between w:val="nil"/>
        </w:pBdr>
        <w:spacing w:before="0"/>
        <w:rPr>
          <w:color w:val="000000"/>
        </w:rPr>
      </w:pPr>
      <w:proofErr w:type="spellStart"/>
      <w:r>
        <w:rPr>
          <w:rFonts w:ascii="Courier" w:eastAsia="Courier" w:hAnsi="Courier" w:cs="Courier"/>
          <w:color w:val="000000"/>
          <w:sz w:val="20"/>
          <w:szCs w:val="20"/>
        </w:rPr>
        <w:t>ColourInformationBox</w:t>
      </w:r>
      <w:proofErr w:type="spellEnd"/>
      <w:r>
        <w:rPr>
          <w:color w:val="000000"/>
        </w:rPr>
        <w:t xml:space="preserve"> with the values from the </w:t>
      </w:r>
      <w:proofErr w:type="spellStart"/>
      <w:r>
        <w:rPr>
          <w:rFonts w:ascii="Courier" w:eastAsia="Courier" w:hAnsi="Courier" w:cs="Courier"/>
          <w:color w:val="000000"/>
          <w:sz w:val="20"/>
          <w:szCs w:val="20"/>
        </w:rPr>
        <w:t>CondensedImageBox</w:t>
      </w:r>
      <w:proofErr w:type="spellEnd"/>
      <w:r>
        <w:rPr>
          <w:rFonts w:ascii="Courier" w:eastAsia="Courier" w:hAnsi="Courier" w:cs="Courier"/>
          <w:color w:val="000000"/>
        </w:rPr>
        <w:t>:</w:t>
      </w:r>
      <w:r>
        <w:rPr>
          <w:rFonts w:ascii="Courier" w:eastAsia="Courier" w:hAnsi="Courier" w:cs="Courier"/>
          <w:color w:val="000000"/>
        </w:rPr>
        <w:br/>
      </w:r>
      <w:proofErr w:type="spellStart"/>
      <w:r>
        <w:rPr>
          <w:rFonts w:ascii="Courier" w:eastAsia="Courier" w:hAnsi="Courier" w:cs="Courier"/>
          <w:color w:val="000000"/>
          <w:sz w:val="20"/>
          <w:szCs w:val="20"/>
        </w:rPr>
        <w:t>colour_type</w:t>
      </w:r>
      <w:proofErr w:type="spellEnd"/>
      <w:r>
        <w:rPr>
          <w:color w:val="000000"/>
        </w:rPr>
        <w:t xml:space="preserve"> is set to </w:t>
      </w:r>
      <w:r>
        <w:rPr>
          <w:rFonts w:ascii="Courier" w:eastAsia="Courier" w:hAnsi="Courier" w:cs="Courier"/>
          <w:color w:val="000000"/>
          <w:sz w:val="20"/>
          <w:szCs w:val="20"/>
        </w:rPr>
        <w:t>'</w:t>
      </w:r>
      <w:proofErr w:type="spellStart"/>
      <w:r>
        <w:rPr>
          <w:rFonts w:ascii="Courier" w:eastAsia="Courier" w:hAnsi="Courier" w:cs="Courier"/>
          <w:color w:val="000000"/>
          <w:sz w:val="20"/>
          <w:szCs w:val="20"/>
        </w:rPr>
        <w:t>nclx</w:t>
      </w:r>
      <w:proofErr w:type="spellEnd"/>
      <w:r>
        <w:rPr>
          <w:rFonts w:ascii="Courier" w:eastAsia="Courier" w:hAnsi="Courier" w:cs="Courier"/>
          <w:color w:val="000000"/>
          <w:sz w:val="20"/>
          <w:szCs w:val="20"/>
        </w:rPr>
        <w:t>'</w:t>
      </w:r>
      <w:r>
        <w:rPr>
          <w:color w:val="000000"/>
        </w:rPr>
        <w:t>.</w:t>
      </w:r>
      <w:r>
        <w:rPr>
          <w:color w:val="000000"/>
        </w:rPr>
        <w:br/>
        <w:t xml:space="preserve">If </w:t>
      </w:r>
      <w:proofErr w:type="spellStart"/>
      <w:r>
        <w:rPr>
          <w:rFonts w:ascii="Courier" w:eastAsia="Courier" w:hAnsi="Courier" w:cs="Courier"/>
          <w:color w:val="000000"/>
          <w:sz w:val="20"/>
          <w:szCs w:val="20"/>
        </w:rPr>
        <w:t>colourType</w:t>
      </w:r>
      <w:proofErr w:type="spellEnd"/>
      <w:r>
        <w:rPr>
          <w:color w:val="000000"/>
        </w:rPr>
        <w:t xml:space="preserve"> is set to 0, the colour space is considered to be sRGB and the </w:t>
      </w:r>
      <w:proofErr w:type="spellStart"/>
      <w:r>
        <w:rPr>
          <w:rFonts w:ascii="Courier" w:eastAsia="Courier" w:hAnsi="Courier" w:cs="Courier"/>
          <w:color w:val="000000"/>
          <w:sz w:val="20"/>
          <w:szCs w:val="20"/>
        </w:rPr>
        <w:t>colour_primaries</w:t>
      </w:r>
      <w:proofErr w:type="spellEnd"/>
      <w:r>
        <w:rPr>
          <w:color w:val="000000"/>
        </w:rPr>
        <w:t xml:space="preserve">, </w:t>
      </w:r>
      <w:proofErr w:type="spellStart"/>
      <w:r>
        <w:rPr>
          <w:rFonts w:ascii="Courier" w:eastAsia="Courier" w:hAnsi="Courier" w:cs="Courier"/>
          <w:color w:val="000000"/>
          <w:sz w:val="20"/>
          <w:szCs w:val="20"/>
        </w:rPr>
        <w:t>transfer_characteristics</w:t>
      </w:r>
      <w:proofErr w:type="spellEnd"/>
      <w:r>
        <w:rPr>
          <w:rFonts w:ascii="Courier" w:eastAsia="Courier" w:hAnsi="Courier" w:cs="Courier"/>
          <w:color w:val="000000"/>
          <w:sz w:val="20"/>
          <w:szCs w:val="20"/>
        </w:rPr>
        <w:t>,</w:t>
      </w:r>
      <w:r>
        <w:rPr>
          <w:color w:val="000000"/>
        </w:rPr>
        <w:t xml:space="preserve"> and </w:t>
      </w:r>
      <w:proofErr w:type="spellStart"/>
      <w:r>
        <w:rPr>
          <w:rFonts w:ascii="Courier" w:eastAsia="Courier" w:hAnsi="Courier" w:cs="Courier"/>
          <w:color w:val="000000"/>
          <w:sz w:val="20"/>
          <w:szCs w:val="20"/>
        </w:rPr>
        <w:t>matrix_coefficients</w:t>
      </w:r>
      <w:proofErr w:type="spellEnd"/>
      <w:r>
        <w:rPr>
          <w:color w:val="000000"/>
        </w:rPr>
        <w:t xml:space="preserve"> are set to 1, 13 and 6 respectively.</w:t>
      </w:r>
      <w:r>
        <w:rPr>
          <w:color w:val="000000"/>
        </w:rPr>
        <w:br/>
        <w:t xml:space="preserve">If </w:t>
      </w:r>
      <w:proofErr w:type="spellStart"/>
      <w:r>
        <w:rPr>
          <w:rFonts w:ascii="Courier" w:eastAsia="Courier" w:hAnsi="Courier" w:cs="Courier"/>
          <w:color w:val="000000"/>
          <w:sz w:val="20"/>
          <w:szCs w:val="20"/>
        </w:rPr>
        <w:t>colourType</w:t>
      </w:r>
      <w:proofErr w:type="spellEnd"/>
      <w:r>
        <w:rPr>
          <w:color w:val="000000"/>
        </w:rPr>
        <w:t xml:space="preserve"> is set to 1 or 2, the </w:t>
      </w:r>
      <w:proofErr w:type="spellStart"/>
      <w:r>
        <w:rPr>
          <w:rFonts w:ascii="Courier" w:eastAsia="Courier" w:hAnsi="Courier" w:cs="Courier"/>
          <w:color w:val="000000"/>
          <w:sz w:val="20"/>
          <w:szCs w:val="20"/>
        </w:rPr>
        <w:t>colour_primaries</w:t>
      </w:r>
      <w:proofErr w:type="spellEnd"/>
      <w:r>
        <w:rPr>
          <w:color w:val="000000"/>
        </w:rPr>
        <w:t xml:space="preserve">, </w:t>
      </w:r>
      <w:proofErr w:type="spellStart"/>
      <w:r>
        <w:rPr>
          <w:rFonts w:ascii="Courier" w:eastAsia="Courier" w:hAnsi="Courier" w:cs="Courier"/>
          <w:color w:val="000000"/>
          <w:sz w:val="20"/>
          <w:szCs w:val="20"/>
        </w:rPr>
        <w:t>transfer_characteristics</w:t>
      </w:r>
      <w:proofErr w:type="spellEnd"/>
      <w:r>
        <w:rPr>
          <w:color w:val="000000"/>
        </w:rPr>
        <w:t xml:space="preserve"> and </w:t>
      </w:r>
      <w:proofErr w:type="spellStart"/>
      <w:r>
        <w:rPr>
          <w:rFonts w:ascii="Courier" w:eastAsia="Courier" w:hAnsi="Courier" w:cs="Courier"/>
          <w:color w:val="000000"/>
          <w:sz w:val="20"/>
          <w:szCs w:val="20"/>
        </w:rPr>
        <w:t>matrix_coefficients</w:t>
      </w:r>
      <w:proofErr w:type="spellEnd"/>
      <w:r>
        <w:rPr>
          <w:color w:val="000000"/>
        </w:rPr>
        <w:t xml:space="preserve"> are set to </w:t>
      </w:r>
      <w:proofErr w:type="spellStart"/>
      <w:r>
        <w:rPr>
          <w:rFonts w:ascii="Courier" w:eastAsia="Courier" w:hAnsi="Courier" w:cs="Courier"/>
          <w:color w:val="000000"/>
          <w:sz w:val="20"/>
          <w:szCs w:val="20"/>
        </w:rPr>
        <w:t>colourPrimaries</w:t>
      </w:r>
      <w:proofErr w:type="spellEnd"/>
      <w:r>
        <w:rPr>
          <w:color w:val="000000"/>
        </w:rPr>
        <w:t xml:space="preserve">, </w:t>
      </w:r>
      <w:proofErr w:type="spellStart"/>
      <w:r>
        <w:rPr>
          <w:rFonts w:ascii="Courier" w:eastAsia="Courier" w:hAnsi="Courier" w:cs="Courier"/>
          <w:color w:val="000000"/>
          <w:sz w:val="20"/>
          <w:szCs w:val="20"/>
        </w:rPr>
        <w:t>transferCharacteristics</w:t>
      </w:r>
      <w:proofErr w:type="spellEnd"/>
      <w:r>
        <w:rPr>
          <w:color w:val="000000"/>
        </w:rPr>
        <w:t xml:space="preserve"> and </w:t>
      </w:r>
      <w:proofErr w:type="spellStart"/>
      <w:r>
        <w:rPr>
          <w:rFonts w:ascii="Courier" w:eastAsia="Courier" w:hAnsi="Courier" w:cs="Courier"/>
          <w:color w:val="000000"/>
          <w:sz w:val="20"/>
          <w:szCs w:val="20"/>
        </w:rPr>
        <w:t>matrixCoefficients</w:t>
      </w:r>
      <w:proofErr w:type="spellEnd"/>
      <w:r>
        <w:rPr>
          <w:color w:val="000000"/>
        </w:rPr>
        <w:t xml:space="preserve"> respectively.</w:t>
      </w:r>
      <w:r>
        <w:rPr>
          <w:color w:val="000000"/>
        </w:rPr>
        <w:br/>
        <w:t xml:space="preserve">If </w:t>
      </w:r>
      <w:proofErr w:type="spellStart"/>
      <w:r>
        <w:rPr>
          <w:rFonts w:ascii="Courier" w:eastAsia="Courier" w:hAnsi="Courier" w:cs="Courier"/>
          <w:color w:val="000000"/>
          <w:sz w:val="20"/>
          <w:szCs w:val="20"/>
        </w:rPr>
        <w:t>colourType</w:t>
      </w:r>
      <w:proofErr w:type="spellEnd"/>
      <w:r>
        <w:rPr>
          <w:color w:val="000000"/>
        </w:rPr>
        <w:t xml:space="preserve"> is set to 3, the </w:t>
      </w:r>
      <w:proofErr w:type="spellStart"/>
      <w:r>
        <w:rPr>
          <w:rFonts w:ascii="Courier" w:eastAsia="Courier" w:hAnsi="Courier" w:cs="Courier"/>
          <w:color w:val="000000"/>
          <w:sz w:val="20"/>
          <w:szCs w:val="20"/>
        </w:rPr>
        <w:t>colour_primaries</w:t>
      </w:r>
      <w:proofErr w:type="spellEnd"/>
      <w:r>
        <w:rPr>
          <w:color w:val="000000"/>
        </w:rPr>
        <w:t xml:space="preserve"> and </w:t>
      </w:r>
      <w:proofErr w:type="spellStart"/>
      <w:r>
        <w:rPr>
          <w:rFonts w:ascii="Courier" w:eastAsia="Courier" w:hAnsi="Courier" w:cs="Courier"/>
          <w:color w:val="000000"/>
          <w:sz w:val="20"/>
          <w:szCs w:val="20"/>
        </w:rPr>
        <w:t>transfer_characteristics</w:t>
      </w:r>
      <w:proofErr w:type="spellEnd"/>
      <w:r>
        <w:rPr>
          <w:color w:val="000000"/>
        </w:rPr>
        <w:t xml:space="preserve"> are set to 2 (unspecified). The </w:t>
      </w:r>
      <w:proofErr w:type="spellStart"/>
      <w:r>
        <w:rPr>
          <w:rFonts w:ascii="Courier" w:eastAsia="Courier" w:hAnsi="Courier" w:cs="Courier"/>
          <w:color w:val="000000"/>
          <w:sz w:val="20"/>
          <w:szCs w:val="20"/>
        </w:rPr>
        <w:t>matrix_coefficients</w:t>
      </w:r>
      <w:proofErr w:type="spellEnd"/>
      <w:r>
        <w:rPr>
          <w:color w:val="000000"/>
        </w:rPr>
        <w:t xml:space="preserve"> is set to </w:t>
      </w:r>
      <w:proofErr w:type="spellStart"/>
      <w:r>
        <w:rPr>
          <w:rFonts w:ascii="Courier" w:eastAsia="Courier" w:hAnsi="Courier" w:cs="Courier"/>
          <w:color w:val="000000"/>
          <w:sz w:val="20"/>
          <w:szCs w:val="20"/>
        </w:rPr>
        <w:t>matrixCoefficients</w:t>
      </w:r>
      <w:proofErr w:type="spellEnd"/>
      <w:r>
        <w:rPr>
          <w:color w:val="000000"/>
        </w:rPr>
        <w:t>.</w:t>
      </w:r>
    </w:p>
    <w:p w14:paraId="000000F6" w14:textId="77777777" w:rsidR="001F4A20" w:rsidRDefault="00000000">
      <w:pPr>
        <w:numPr>
          <w:ilvl w:val="2"/>
          <w:numId w:val="4"/>
        </w:numPr>
        <w:pBdr>
          <w:top w:val="nil"/>
          <w:left w:val="nil"/>
          <w:bottom w:val="nil"/>
          <w:right w:val="nil"/>
          <w:between w:val="nil"/>
        </w:pBdr>
        <w:spacing w:before="0" w:after="0"/>
        <w:rPr>
          <w:color w:val="000000"/>
        </w:rPr>
      </w:pPr>
      <w:r>
        <w:t>Either another</w:t>
      </w:r>
      <w:r>
        <w:rPr>
          <w:rFonts w:ascii="Courier" w:eastAsia="Courier" w:hAnsi="Courier" w:cs="Courier"/>
          <w:color w:val="000000"/>
        </w:rPr>
        <w:t xml:space="preserve"> </w:t>
      </w:r>
      <w:proofErr w:type="spellStart"/>
      <w:r>
        <w:rPr>
          <w:rFonts w:ascii="Courier" w:eastAsia="Courier" w:hAnsi="Courier" w:cs="Courier"/>
          <w:color w:val="000000"/>
          <w:sz w:val="20"/>
          <w:szCs w:val="20"/>
        </w:rPr>
        <w:t>ColourInformationBox</w:t>
      </w:r>
      <w:proofErr w:type="spellEnd"/>
      <w:r>
        <w:rPr>
          <w:rFonts w:ascii="Courier" w:eastAsia="Courier" w:hAnsi="Courier" w:cs="Courier"/>
          <w:color w:val="000000"/>
        </w:rPr>
        <w:t xml:space="preserve"> </w:t>
      </w:r>
      <w:r>
        <w:t>with</w:t>
      </w:r>
      <w:r>
        <w:rPr>
          <w:rFonts w:ascii="Courier" w:eastAsia="Courier" w:hAnsi="Courier" w:cs="Courier"/>
          <w:color w:val="000000"/>
        </w:rPr>
        <w:t xml:space="preserve"> </w:t>
      </w:r>
      <w:r>
        <w:rPr>
          <w:color w:val="000000"/>
        </w:rPr>
        <w:t>the</w:t>
      </w:r>
      <w:r>
        <w:rPr>
          <w:rFonts w:ascii="Courier" w:eastAsia="Courier" w:hAnsi="Courier" w:cs="Courier"/>
          <w:color w:val="000000"/>
        </w:rPr>
        <w:t xml:space="preserve"> </w:t>
      </w:r>
      <w:proofErr w:type="spellStart"/>
      <w:r>
        <w:rPr>
          <w:rFonts w:ascii="Courier" w:eastAsia="Courier" w:hAnsi="Courier" w:cs="Courier"/>
          <w:color w:val="000000"/>
          <w:sz w:val="20"/>
          <w:szCs w:val="20"/>
        </w:rPr>
        <w:t>colour_type</w:t>
      </w:r>
      <w:proofErr w:type="spellEnd"/>
      <w:r>
        <w:t xml:space="preserve"> set to </w:t>
      </w:r>
      <w:r>
        <w:rPr>
          <w:rFonts w:ascii="Courier" w:eastAsia="Courier" w:hAnsi="Courier" w:cs="Courier"/>
          <w:color w:val="000000"/>
          <w:sz w:val="20"/>
          <w:szCs w:val="20"/>
        </w:rPr>
        <w:t>'</w:t>
      </w:r>
      <w:proofErr w:type="spellStart"/>
      <w:r>
        <w:rPr>
          <w:rFonts w:ascii="Courier" w:eastAsia="Courier" w:hAnsi="Courier" w:cs="Courier"/>
          <w:color w:val="000000"/>
          <w:sz w:val="20"/>
          <w:szCs w:val="20"/>
        </w:rPr>
        <w:t>rICC</w:t>
      </w:r>
      <w:proofErr w:type="spellEnd"/>
      <w:r>
        <w:rPr>
          <w:rFonts w:ascii="Courier" w:eastAsia="Courier" w:hAnsi="Courier" w:cs="Courier"/>
          <w:color w:val="000000"/>
          <w:sz w:val="20"/>
          <w:szCs w:val="20"/>
        </w:rPr>
        <w:t>'</w:t>
      </w:r>
      <w:r>
        <w:t xml:space="preserve"> and with </w:t>
      </w:r>
      <w:proofErr w:type="spellStart"/>
      <w:r>
        <w:rPr>
          <w:rFonts w:ascii="Courier" w:eastAsia="Courier" w:hAnsi="Courier" w:cs="Courier"/>
          <w:color w:val="000000"/>
          <w:sz w:val="20"/>
          <w:szCs w:val="20"/>
        </w:rPr>
        <w:t>ICC_profile</w:t>
      </w:r>
      <w:proofErr w:type="spellEnd"/>
      <w:r>
        <w:t xml:space="preserve"> contents being </w:t>
      </w:r>
      <w:proofErr w:type="spellStart"/>
      <w:r>
        <w:rPr>
          <w:rFonts w:ascii="Courier" w:eastAsia="Courier" w:hAnsi="Courier" w:cs="Courier"/>
          <w:color w:val="000000"/>
          <w:sz w:val="20"/>
          <w:szCs w:val="20"/>
        </w:rPr>
        <w:t>iccData</w:t>
      </w:r>
      <w:proofErr w:type="spellEnd"/>
      <w:r>
        <w:rPr>
          <w:rFonts w:ascii="Courier" w:eastAsia="Courier" w:hAnsi="Courier" w:cs="Courier"/>
          <w:color w:val="000000"/>
        </w:rPr>
        <w:t>,</w:t>
      </w:r>
      <w:r>
        <w:t xml:space="preserve"> or a </w:t>
      </w:r>
      <w:proofErr w:type="spellStart"/>
      <w:r>
        <w:rPr>
          <w:rFonts w:ascii="Courier" w:eastAsia="Courier" w:hAnsi="Courier" w:cs="Courier"/>
          <w:color w:val="000000"/>
          <w:sz w:val="20"/>
          <w:szCs w:val="20"/>
        </w:rPr>
        <w:t>FreeSpaceBox</w:t>
      </w:r>
      <w:proofErr w:type="spellEnd"/>
      <w:r>
        <w:rPr>
          <w:rFonts w:ascii="Courier" w:eastAsia="Courier" w:hAnsi="Courier" w:cs="Courier"/>
          <w:color w:val="000000"/>
        </w:rPr>
        <w:t xml:space="preserve"> </w:t>
      </w:r>
      <w:r>
        <w:t>if</w:t>
      </w:r>
      <w:r>
        <w:rPr>
          <w:rFonts w:ascii="Courier" w:eastAsia="Courier" w:hAnsi="Courier" w:cs="Courier"/>
          <w:color w:val="000000"/>
        </w:rPr>
        <w:t xml:space="preserve"> </w:t>
      </w:r>
      <w:proofErr w:type="spellStart"/>
      <w:r>
        <w:rPr>
          <w:rFonts w:ascii="Courier" w:eastAsia="Courier" w:hAnsi="Courier" w:cs="Courier"/>
          <w:color w:val="000000"/>
          <w:sz w:val="20"/>
          <w:szCs w:val="20"/>
        </w:rPr>
        <w:t>colourType</w:t>
      </w:r>
      <w:proofErr w:type="spellEnd"/>
      <w:r>
        <w:t xml:space="preserve"> is not 3.</w:t>
      </w:r>
    </w:p>
    <w:p w14:paraId="000000F7" w14:textId="77777777" w:rsidR="001F4A20" w:rsidRDefault="00000000">
      <w:pPr>
        <w:numPr>
          <w:ilvl w:val="2"/>
          <w:numId w:val="10"/>
        </w:numPr>
        <w:pBdr>
          <w:top w:val="nil"/>
          <w:left w:val="nil"/>
          <w:bottom w:val="nil"/>
          <w:right w:val="nil"/>
          <w:between w:val="nil"/>
        </w:pBdr>
        <w:spacing w:after="0"/>
        <w:rPr>
          <w:color w:val="000000"/>
        </w:rPr>
      </w:pPr>
      <w:r>
        <w:rPr>
          <w:color w:val="000000"/>
        </w:rPr>
        <w:t xml:space="preserve">Either a property with the </w:t>
      </w:r>
      <w:proofErr w:type="gramStart"/>
      <w:r>
        <w:rPr>
          <w:rFonts w:ascii="Courier" w:eastAsia="Courier" w:hAnsi="Courier" w:cs="Courier"/>
          <w:color w:val="000000"/>
          <w:sz w:val="20"/>
          <w:szCs w:val="20"/>
        </w:rPr>
        <w:t>type</w:t>
      </w:r>
      <w:proofErr w:type="gramEnd"/>
      <w:r>
        <w:rPr>
          <w:color w:val="000000"/>
        </w:rPr>
        <w:t xml:space="preserve"> set to </w:t>
      </w:r>
      <w:proofErr w:type="spellStart"/>
      <w:r>
        <w:rPr>
          <w:rFonts w:ascii="Courier" w:eastAsia="Courier" w:hAnsi="Courier" w:cs="Courier"/>
          <w:color w:val="000000"/>
          <w:sz w:val="20"/>
          <w:szCs w:val="20"/>
        </w:rPr>
        <w:t>codecConfigType</w:t>
      </w:r>
      <w:proofErr w:type="spellEnd"/>
      <w:r>
        <w:rPr>
          <w:color w:val="000000"/>
        </w:rPr>
        <w:t xml:space="preserve"> and with contents from </w:t>
      </w:r>
      <w:proofErr w:type="spellStart"/>
      <w:r>
        <w:rPr>
          <w:rFonts w:ascii="Courier" w:eastAsia="Courier" w:hAnsi="Courier" w:cs="Courier"/>
          <w:color w:val="000000"/>
          <w:sz w:val="20"/>
          <w:szCs w:val="20"/>
        </w:rPr>
        <w:t>alphaItemCodecConfig</w:t>
      </w:r>
      <w:proofErr w:type="spellEnd"/>
      <w:r>
        <w:rPr>
          <w:color w:val="000000"/>
        </w:rPr>
        <w:t xml:space="preserve">, or a </w:t>
      </w:r>
      <w:proofErr w:type="spellStart"/>
      <w:r>
        <w:rPr>
          <w:rFonts w:ascii="Courier" w:eastAsia="Courier" w:hAnsi="Courier" w:cs="Courier"/>
          <w:color w:val="000000"/>
          <w:sz w:val="20"/>
          <w:szCs w:val="20"/>
        </w:rPr>
        <w:t>FreeSpaceBox</w:t>
      </w:r>
      <w:proofErr w:type="spellEnd"/>
      <w:r>
        <w:rPr>
          <w:color w:val="000000"/>
        </w:rPr>
        <w:t xml:space="preserve"> if either </w:t>
      </w:r>
      <w:proofErr w:type="spellStart"/>
      <w:r>
        <w:rPr>
          <w:rFonts w:ascii="Courier" w:eastAsia="Courier" w:hAnsi="Courier" w:cs="Courier"/>
          <w:color w:val="000000"/>
          <w:sz w:val="20"/>
          <w:szCs w:val="20"/>
        </w:rPr>
        <w:t>hasAlpha</w:t>
      </w:r>
      <w:proofErr w:type="spellEnd"/>
      <w:r>
        <w:rPr>
          <w:color w:val="000000"/>
        </w:rPr>
        <w:t xml:space="preserve"> or </w:t>
      </w:r>
      <w:proofErr w:type="spellStart"/>
      <w:r>
        <w:rPr>
          <w:rFonts w:ascii="Courier" w:eastAsia="Courier" w:hAnsi="Courier" w:cs="Courier"/>
          <w:color w:val="000000"/>
          <w:sz w:val="20"/>
          <w:szCs w:val="20"/>
        </w:rPr>
        <w:t>alphaItemDataSize</w:t>
      </w:r>
      <w:proofErr w:type="spellEnd"/>
      <w:r>
        <w:rPr>
          <w:color w:val="000000"/>
        </w:rPr>
        <w:t xml:space="preserve"> is 0.</w:t>
      </w:r>
    </w:p>
    <w:p w14:paraId="000000F8" w14:textId="77777777" w:rsidR="001F4A20" w:rsidRDefault="00000000">
      <w:pPr>
        <w:numPr>
          <w:ilvl w:val="2"/>
          <w:numId w:val="10"/>
        </w:numPr>
        <w:pBdr>
          <w:top w:val="nil"/>
          <w:left w:val="nil"/>
          <w:bottom w:val="nil"/>
          <w:right w:val="nil"/>
          <w:between w:val="nil"/>
        </w:pBdr>
        <w:spacing w:before="0" w:after="0"/>
        <w:rPr>
          <w:color w:val="000000"/>
        </w:rPr>
      </w:pPr>
      <w:r>
        <w:rPr>
          <w:color w:val="000000"/>
        </w:rPr>
        <w:t xml:space="preserve">Either an </w:t>
      </w:r>
      <w:proofErr w:type="spellStart"/>
      <w:r>
        <w:rPr>
          <w:rFonts w:ascii="Courier" w:eastAsia="Courier" w:hAnsi="Courier" w:cs="Courier"/>
          <w:color w:val="000000"/>
          <w:sz w:val="20"/>
          <w:szCs w:val="20"/>
        </w:rPr>
        <w:t>AuxiliaryTypeProperty</w:t>
      </w:r>
      <w:proofErr w:type="spellEnd"/>
      <w:r>
        <w:rPr>
          <w:color w:val="000000"/>
        </w:rPr>
        <w:t xml:space="preserve"> with </w:t>
      </w:r>
      <w:proofErr w:type="spellStart"/>
      <w:r>
        <w:rPr>
          <w:rFonts w:ascii="Courier" w:eastAsia="Courier" w:hAnsi="Courier" w:cs="Courier"/>
          <w:color w:val="000000"/>
          <w:sz w:val="20"/>
          <w:szCs w:val="20"/>
        </w:rPr>
        <w:t>aux_type</w:t>
      </w:r>
      <w:proofErr w:type="spellEnd"/>
      <w:r>
        <w:rPr>
          <w:color w:val="000000"/>
        </w:rPr>
        <w:t xml:space="preserve"> </w:t>
      </w:r>
      <w:sdt>
        <w:sdtPr>
          <w:tag w:val="goog_rdk_16"/>
          <w:id w:val="-744257857"/>
        </w:sdtPr>
        <w:sdtContent/>
      </w:sdt>
      <w:r>
        <w:rPr>
          <w:color w:val="000000"/>
        </w:rPr>
        <w:t xml:space="preserve">set to </w:t>
      </w:r>
      <w:proofErr w:type="spellStart"/>
      <w:r>
        <w:rPr>
          <w:rFonts w:ascii="Courier" w:eastAsia="Courier" w:hAnsi="Courier" w:cs="Courier"/>
          <w:color w:val="000000"/>
          <w:sz w:val="20"/>
          <w:szCs w:val="20"/>
        </w:rPr>
        <w:t>urn:</w:t>
      </w:r>
      <w:proofErr w:type="gramStart"/>
      <w:r>
        <w:rPr>
          <w:rFonts w:ascii="Courier" w:eastAsia="Courier" w:hAnsi="Courier" w:cs="Courier"/>
          <w:color w:val="000000"/>
          <w:sz w:val="20"/>
          <w:szCs w:val="20"/>
        </w:rPr>
        <w:t>mpeg:mpegB</w:t>
      </w:r>
      <w:proofErr w:type="gramEnd"/>
      <w:r>
        <w:rPr>
          <w:rFonts w:ascii="Courier" w:eastAsia="Courier" w:hAnsi="Courier" w:cs="Courier"/>
          <w:color w:val="000000"/>
          <w:sz w:val="20"/>
          <w:szCs w:val="20"/>
        </w:rPr>
        <w:t>:cicp:systems:auxiliary:alpha</w:t>
      </w:r>
      <w:proofErr w:type="spellEnd"/>
      <w:r>
        <w:rPr>
          <w:color w:val="000000"/>
        </w:rPr>
        <w:t xml:space="preserve">, or a </w:t>
      </w:r>
      <w:proofErr w:type="spellStart"/>
      <w:r>
        <w:rPr>
          <w:rFonts w:ascii="Courier" w:eastAsia="Courier" w:hAnsi="Courier" w:cs="Courier"/>
          <w:color w:val="000000"/>
          <w:sz w:val="20"/>
          <w:szCs w:val="20"/>
        </w:rPr>
        <w:t>FreeSpaceBox</w:t>
      </w:r>
      <w:proofErr w:type="spellEnd"/>
      <w:r>
        <w:rPr>
          <w:color w:val="000000"/>
        </w:rPr>
        <w:t xml:space="preserve"> if either </w:t>
      </w:r>
      <w:proofErr w:type="spellStart"/>
      <w:r>
        <w:rPr>
          <w:rFonts w:ascii="Courier" w:eastAsia="Courier" w:hAnsi="Courier" w:cs="Courier"/>
          <w:color w:val="000000"/>
          <w:sz w:val="20"/>
          <w:szCs w:val="20"/>
        </w:rPr>
        <w:t>hasAlpha</w:t>
      </w:r>
      <w:proofErr w:type="spellEnd"/>
      <w:r>
        <w:rPr>
          <w:color w:val="000000"/>
        </w:rPr>
        <w:t xml:space="preserve"> or </w:t>
      </w:r>
      <w:proofErr w:type="spellStart"/>
      <w:r>
        <w:rPr>
          <w:rFonts w:ascii="Courier" w:eastAsia="Courier" w:hAnsi="Courier" w:cs="Courier"/>
          <w:color w:val="000000"/>
          <w:sz w:val="20"/>
          <w:szCs w:val="20"/>
        </w:rPr>
        <w:t>alphaItemDataSize</w:t>
      </w:r>
      <w:proofErr w:type="spellEnd"/>
      <w:r>
        <w:rPr>
          <w:color w:val="000000"/>
        </w:rPr>
        <w:t xml:space="preserve"> is 0.</w:t>
      </w:r>
    </w:p>
    <w:p w14:paraId="000000F9" w14:textId="77777777" w:rsidR="001F4A20" w:rsidRDefault="00000000">
      <w:pPr>
        <w:numPr>
          <w:ilvl w:val="2"/>
          <w:numId w:val="10"/>
        </w:numPr>
        <w:pBdr>
          <w:top w:val="nil"/>
          <w:left w:val="nil"/>
          <w:bottom w:val="nil"/>
          <w:right w:val="nil"/>
          <w:between w:val="nil"/>
        </w:pBdr>
        <w:spacing w:before="0" w:after="0"/>
        <w:rPr>
          <w:color w:val="000000"/>
        </w:rPr>
      </w:pPr>
      <w:r>
        <w:rPr>
          <w:color w:val="000000"/>
        </w:rPr>
        <w:t xml:space="preserve">Either a </w:t>
      </w:r>
      <w:proofErr w:type="spellStart"/>
      <w:r>
        <w:rPr>
          <w:rFonts w:ascii="Courier" w:eastAsia="Courier" w:hAnsi="Courier" w:cs="Courier"/>
          <w:color w:val="000000"/>
          <w:sz w:val="20"/>
          <w:szCs w:val="20"/>
        </w:rPr>
        <w:t>FreeSpaceBox</w:t>
      </w:r>
      <w:proofErr w:type="spellEnd"/>
      <w:r>
        <w:rPr>
          <w:color w:val="000000"/>
        </w:rPr>
        <w:t xml:space="preserve"> if either </w:t>
      </w:r>
      <w:proofErr w:type="spellStart"/>
      <w:r>
        <w:rPr>
          <w:rFonts w:ascii="Courier" w:eastAsia="Courier" w:hAnsi="Courier" w:cs="Courier"/>
          <w:color w:val="000000"/>
          <w:sz w:val="20"/>
          <w:szCs w:val="20"/>
        </w:rPr>
        <w:t>hasAlpha</w:t>
      </w:r>
      <w:proofErr w:type="spellEnd"/>
      <w:r>
        <w:rPr>
          <w:color w:val="000000"/>
        </w:rPr>
        <w:t xml:space="preserve"> or </w:t>
      </w:r>
      <w:proofErr w:type="spellStart"/>
      <w:r>
        <w:rPr>
          <w:rFonts w:ascii="Courier" w:eastAsia="Courier" w:hAnsi="Courier" w:cs="Courier"/>
          <w:color w:val="000000"/>
          <w:sz w:val="20"/>
          <w:szCs w:val="20"/>
        </w:rPr>
        <w:t>alphaItemDataSize</w:t>
      </w:r>
      <w:proofErr w:type="spellEnd"/>
      <w:r>
        <w:rPr>
          <w:color w:val="000000"/>
        </w:rPr>
        <w:t xml:space="preserve"> is 0, or a </w:t>
      </w:r>
      <w:proofErr w:type="spellStart"/>
      <w:r>
        <w:rPr>
          <w:rFonts w:ascii="Courier" w:eastAsia="Courier" w:hAnsi="Courier" w:cs="Courier"/>
          <w:color w:val="000000"/>
          <w:sz w:val="20"/>
          <w:szCs w:val="20"/>
        </w:rPr>
        <w:t>PixelInformationProperty</w:t>
      </w:r>
      <w:proofErr w:type="spellEnd"/>
      <w:r>
        <w:rPr>
          <w:color w:val="000000"/>
        </w:rPr>
        <w:t xml:space="preserve"> with the values from the </w:t>
      </w:r>
      <w:proofErr w:type="spellStart"/>
      <w:r>
        <w:rPr>
          <w:rFonts w:ascii="Courier" w:eastAsia="Courier" w:hAnsi="Courier" w:cs="Courier"/>
          <w:color w:val="000000"/>
          <w:sz w:val="20"/>
          <w:szCs w:val="20"/>
        </w:rPr>
        <w:t>CondensedImageBox</w:t>
      </w:r>
      <w:proofErr w:type="spellEnd"/>
      <w:r>
        <w:rPr>
          <w:color w:val="000000"/>
        </w:rPr>
        <w:t xml:space="preserve"> for alpha:</w:t>
      </w:r>
      <w:r>
        <w:rPr>
          <w:color w:val="000000"/>
        </w:rPr>
        <w:br/>
      </w:r>
      <w:proofErr w:type="spellStart"/>
      <w:r>
        <w:rPr>
          <w:rFonts w:ascii="Courier" w:eastAsia="Courier" w:hAnsi="Courier" w:cs="Courier"/>
          <w:color w:val="000000"/>
          <w:sz w:val="20"/>
          <w:szCs w:val="20"/>
        </w:rPr>
        <w:t>num_channels</w:t>
      </w:r>
      <w:proofErr w:type="spellEnd"/>
      <w:r>
        <w:rPr>
          <w:color w:val="000000"/>
        </w:rPr>
        <w:t xml:space="preserve"> </w:t>
      </w:r>
      <w:proofErr w:type="gramStart"/>
      <w:r>
        <w:rPr>
          <w:color w:val="000000"/>
        </w:rPr>
        <w:t>is</w:t>
      </w:r>
      <w:proofErr w:type="gramEnd"/>
      <w:r>
        <w:rPr>
          <w:color w:val="000000"/>
        </w:rPr>
        <w:t xml:space="preserve"> set to 1.</w:t>
      </w:r>
      <w:r>
        <w:rPr>
          <w:color w:val="000000"/>
        </w:rPr>
        <w:br/>
        <w:t xml:space="preserve">If </w:t>
      </w:r>
      <w:proofErr w:type="spellStart"/>
      <w:r>
        <w:rPr>
          <w:rFonts w:ascii="Courier" w:eastAsia="Courier" w:hAnsi="Courier" w:cs="Courier"/>
          <w:color w:val="000000"/>
          <w:sz w:val="20"/>
          <w:szCs w:val="20"/>
        </w:rPr>
        <w:t>isFloat</w:t>
      </w:r>
      <w:proofErr w:type="spellEnd"/>
      <w:r>
        <w:rPr>
          <w:color w:val="000000"/>
        </w:rPr>
        <w:t xml:space="preserve"> is 0, </w:t>
      </w:r>
      <w:proofErr w:type="spellStart"/>
      <w:r>
        <w:rPr>
          <w:rFonts w:ascii="Courier" w:eastAsia="Courier" w:hAnsi="Courier" w:cs="Courier"/>
          <w:color w:val="000000"/>
          <w:sz w:val="20"/>
          <w:szCs w:val="20"/>
        </w:rPr>
        <w:t>bits_per_channels</w:t>
      </w:r>
      <w:proofErr w:type="spellEnd"/>
      <w:r>
        <w:rPr>
          <w:color w:val="000000"/>
        </w:rPr>
        <w:t xml:space="preserve"> is set to </w:t>
      </w:r>
      <w:r>
        <w:rPr>
          <w:rFonts w:ascii="Courier" w:eastAsia="Courier" w:hAnsi="Courier" w:cs="Courier"/>
          <w:color w:val="000000"/>
          <w:sz w:val="20"/>
          <w:szCs w:val="20"/>
        </w:rPr>
        <w:t>bitDepthMinusOne+1</w:t>
      </w:r>
      <w:r>
        <w:rPr>
          <w:color w:val="000000"/>
        </w:rPr>
        <w:t xml:space="preserve">. Otherwise, </w:t>
      </w:r>
      <w:proofErr w:type="spellStart"/>
      <w:r>
        <w:rPr>
          <w:rFonts w:ascii="Courier" w:eastAsia="Courier" w:hAnsi="Courier" w:cs="Courier"/>
          <w:color w:val="000000"/>
          <w:sz w:val="20"/>
          <w:szCs w:val="20"/>
        </w:rPr>
        <w:t>bits_per_channels</w:t>
      </w:r>
      <w:proofErr w:type="spellEnd"/>
      <w:r>
        <w:rPr>
          <w:color w:val="000000"/>
        </w:rPr>
        <w:t xml:space="preserve"> </w:t>
      </w:r>
      <w:proofErr w:type="gramStart"/>
      <w:r>
        <w:rPr>
          <w:color w:val="000000"/>
        </w:rPr>
        <w:t>is</w:t>
      </w:r>
      <w:proofErr w:type="gramEnd"/>
      <w:r>
        <w:rPr>
          <w:color w:val="000000"/>
        </w:rPr>
        <w:t xml:space="preserve"> set to 16, 32, or 64 for </w:t>
      </w:r>
      <w:proofErr w:type="spellStart"/>
      <w:r>
        <w:rPr>
          <w:rFonts w:ascii="Courier" w:eastAsia="Courier" w:hAnsi="Courier" w:cs="Courier"/>
          <w:color w:val="000000"/>
          <w:sz w:val="20"/>
          <w:szCs w:val="20"/>
        </w:rPr>
        <w:t>floatPrecision</w:t>
      </w:r>
      <w:proofErr w:type="spellEnd"/>
      <w:r>
        <w:rPr>
          <w:color w:val="000000"/>
        </w:rPr>
        <w:t xml:space="preserve"> respectively being 0, 1, or 2.</w:t>
      </w:r>
    </w:p>
    <w:p w14:paraId="000000FA" w14:textId="77777777" w:rsidR="001F4A20" w:rsidRDefault="00000000">
      <w:pPr>
        <w:numPr>
          <w:ilvl w:val="1"/>
          <w:numId w:val="10"/>
        </w:numPr>
        <w:pBdr>
          <w:top w:val="nil"/>
          <w:left w:val="nil"/>
          <w:bottom w:val="nil"/>
          <w:right w:val="nil"/>
          <w:between w:val="nil"/>
        </w:pBdr>
        <w:spacing w:before="0" w:after="0"/>
        <w:rPr>
          <w:color w:val="000000"/>
        </w:rPr>
      </w:pPr>
      <w:proofErr w:type="spellStart"/>
      <w:r>
        <w:rPr>
          <w:rFonts w:ascii="Courier" w:eastAsia="Courier" w:hAnsi="Courier" w:cs="Courier"/>
          <w:color w:val="000000"/>
          <w:sz w:val="20"/>
          <w:szCs w:val="20"/>
        </w:rPr>
        <w:t>ItemPropertyAssociationBox</w:t>
      </w:r>
      <w:proofErr w:type="spellEnd"/>
      <w:r>
        <w:rPr>
          <w:color w:val="000000"/>
        </w:rPr>
        <w:t xml:space="preserve"> with the following entries:</w:t>
      </w:r>
    </w:p>
    <w:p w14:paraId="000000FB" w14:textId="77777777" w:rsidR="001F4A20" w:rsidRDefault="00000000">
      <w:pPr>
        <w:numPr>
          <w:ilvl w:val="2"/>
          <w:numId w:val="10"/>
        </w:numPr>
        <w:pBdr>
          <w:top w:val="nil"/>
          <w:left w:val="nil"/>
          <w:bottom w:val="nil"/>
          <w:right w:val="nil"/>
          <w:between w:val="nil"/>
        </w:pBdr>
        <w:spacing w:before="0" w:after="0"/>
        <w:rPr>
          <w:color w:val="000000"/>
        </w:rPr>
      </w:pPr>
      <w:r>
        <w:rPr>
          <w:color w:val="000000"/>
        </w:rPr>
        <w:t xml:space="preserve">Item 1 associated with entries 1, 2, 3, 4, 5; all with </w:t>
      </w:r>
      <w:r>
        <w:rPr>
          <w:rFonts w:ascii="Courier" w:eastAsia="Courier" w:hAnsi="Courier" w:cs="Courier"/>
          <w:color w:val="000000"/>
          <w:sz w:val="20"/>
          <w:szCs w:val="20"/>
        </w:rPr>
        <w:t>essential</w:t>
      </w:r>
      <w:r>
        <w:rPr>
          <w:color w:val="000000"/>
        </w:rPr>
        <w:t xml:space="preserve"> set to 1.</w:t>
      </w:r>
    </w:p>
    <w:p w14:paraId="000000FC" w14:textId="77777777" w:rsidR="001F4A20" w:rsidRDefault="00000000">
      <w:pPr>
        <w:numPr>
          <w:ilvl w:val="2"/>
          <w:numId w:val="10"/>
        </w:numPr>
        <w:pBdr>
          <w:top w:val="nil"/>
          <w:left w:val="nil"/>
          <w:bottom w:val="nil"/>
          <w:right w:val="nil"/>
          <w:between w:val="nil"/>
        </w:pBdr>
        <w:spacing w:before="0" w:after="0"/>
        <w:rPr>
          <w:color w:val="000000"/>
        </w:rPr>
      </w:pPr>
      <w:r>
        <w:rPr>
          <w:color w:val="000000"/>
        </w:rPr>
        <w:t xml:space="preserve">Optional item 2 associated with entries 2, 6, 7, 8; all with </w:t>
      </w:r>
      <w:r>
        <w:rPr>
          <w:rFonts w:ascii="Courier" w:eastAsia="Courier" w:hAnsi="Courier" w:cs="Courier"/>
          <w:color w:val="000000"/>
          <w:sz w:val="20"/>
          <w:szCs w:val="20"/>
        </w:rPr>
        <w:t>essential</w:t>
      </w:r>
      <w:r>
        <w:rPr>
          <w:color w:val="000000"/>
        </w:rPr>
        <w:t xml:space="preserve"> set to 1.</w:t>
      </w:r>
    </w:p>
    <w:p w14:paraId="000000FD" w14:textId="77777777" w:rsidR="001F4A20" w:rsidRDefault="00000000">
      <w:pPr>
        <w:numPr>
          <w:ilvl w:val="0"/>
          <w:numId w:val="10"/>
        </w:numPr>
        <w:pBdr>
          <w:top w:val="nil"/>
          <w:left w:val="nil"/>
          <w:bottom w:val="nil"/>
          <w:right w:val="nil"/>
          <w:between w:val="nil"/>
        </w:pBdr>
        <w:spacing w:before="0" w:after="0"/>
        <w:rPr>
          <w:color w:val="000000"/>
        </w:rPr>
      </w:pPr>
      <w:proofErr w:type="spellStart"/>
      <w:r>
        <w:rPr>
          <w:rFonts w:ascii="Courier" w:eastAsia="Courier" w:hAnsi="Courier" w:cs="Courier"/>
          <w:color w:val="000000"/>
          <w:sz w:val="20"/>
          <w:szCs w:val="20"/>
        </w:rPr>
        <w:t>ItemLocationBox</w:t>
      </w:r>
      <w:proofErr w:type="spellEnd"/>
      <w:r>
        <w:rPr>
          <w:color w:val="000000"/>
        </w:rPr>
        <w:t xml:space="preserve"> with the following entries</w:t>
      </w:r>
    </w:p>
    <w:p w14:paraId="000000FE" w14:textId="77777777" w:rsidR="001F4A20" w:rsidRDefault="00000000">
      <w:pPr>
        <w:numPr>
          <w:ilvl w:val="1"/>
          <w:numId w:val="10"/>
        </w:numPr>
        <w:pBdr>
          <w:top w:val="nil"/>
          <w:left w:val="nil"/>
          <w:bottom w:val="nil"/>
          <w:right w:val="nil"/>
          <w:between w:val="nil"/>
        </w:pBdr>
        <w:spacing w:before="0" w:after="0"/>
        <w:rPr>
          <w:color w:val="000000"/>
        </w:rPr>
      </w:pPr>
      <w:r>
        <w:rPr>
          <w:color w:val="000000"/>
        </w:rPr>
        <w:t xml:space="preserve">ID 1, with </w:t>
      </w:r>
      <w:proofErr w:type="spellStart"/>
      <w:r>
        <w:rPr>
          <w:rFonts w:ascii="Courier" w:eastAsia="Courier" w:hAnsi="Courier" w:cs="Courier"/>
          <w:color w:val="000000"/>
          <w:sz w:val="20"/>
          <w:szCs w:val="20"/>
        </w:rPr>
        <w:t>construction_method</w:t>
      </w:r>
      <w:proofErr w:type="spellEnd"/>
      <w:r>
        <w:rPr>
          <w:color w:val="000000"/>
        </w:rPr>
        <w:t xml:space="preserve"> set to 1, offset set to </w:t>
      </w:r>
      <w:proofErr w:type="spellStart"/>
      <w:r>
        <w:rPr>
          <w:rFonts w:ascii="Courier" w:eastAsia="Courier" w:hAnsi="Courier" w:cs="Courier"/>
          <w:color w:val="000000"/>
          <w:sz w:val="20"/>
          <w:szCs w:val="20"/>
        </w:rPr>
        <w:t>alphaItemDataSize</w:t>
      </w:r>
      <w:proofErr w:type="spellEnd"/>
      <w:r>
        <w:rPr>
          <w:color w:val="000000"/>
        </w:rPr>
        <w:t xml:space="preserve"> and length set to </w:t>
      </w:r>
      <w:proofErr w:type="spellStart"/>
      <w:r>
        <w:rPr>
          <w:rFonts w:ascii="Courier" w:eastAsia="Courier" w:hAnsi="Courier" w:cs="Courier"/>
          <w:color w:val="000000"/>
          <w:sz w:val="20"/>
          <w:szCs w:val="20"/>
        </w:rPr>
        <w:t>mainItemDataSize</w:t>
      </w:r>
      <w:proofErr w:type="spellEnd"/>
      <w:r>
        <w:rPr>
          <w:color w:val="000000"/>
        </w:rPr>
        <w:t>.</w:t>
      </w:r>
    </w:p>
    <w:p w14:paraId="000000FF" w14:textId="77777777" w:rsidR="001F4A20" w:rsidRDefault="00000000">
      <w:pPr>
        <w:numPr>
          <w:ilvl w:val="1"/>
          <w:numId w:val="10"/>
        </w:numPr>
        <w:pBdr>
          <w:top w:val="nil"/>
          <w:left w:val="nil"/>
          <w:bottom w:val="nil"/>
          <w:right w:val="nil"/>
          <w:between w:val="nil"/>
        </w:pBdr>
        <w:spacing w:before="0" w:after="0"/>
        <w:rPr>
          <w:color w:val="000000"/>
        </w:rPr>
      </w:pPr>
      <w:r>
        <w:rPr>
          <w:color w:val="000000"/>
        </w:rPr>
        <w:t xml:space="preserve">Optional ID 2, with </w:t>
      </w:r>
      <w:proofErr w:type="spellStart"/>
      <w:r>
        <w:rPr>
          <w:rFonts w:ascii="Courier" w:eastAsia="Courier" w:hAnsi="Courier" w:cs="Courier"/>
          <w:color w:val="000000"/>
          <w:sz w:val="20"/>
          <w:szCs w:val="20"/>
        </w:rPr>
        <w:t>construction_method</w:t>
      </w:r>
      <w:proofErr w:type="spellEnd"/>
      <w:r>
        <w:rPr>
          <w:color w:val="000000"/>
        </w:rPr>
        <w:t xml:space="preserve"> set to 1, offset set to 0 and length set to </w:t>
      </w:r>
      <w:proofErr w:type="spellStart"/>
      <w:proofErr w:type="gramStart"/>
      <w:r>
        <w:rPr>
          <w:rFonts w:ascii="Courier" w:eastAsia="Courier" w:hAnsi="Courier" w:cs="Courier"/>
          <w:color w:val="000000"/>
          <w:sz w:val="20"/>
          <w:szCs w:val="20"/>
        </w:rPr>
        <w:t>alphaItemDataSize</w:t>
      </w:r>
      <w:proofErr w:type="spellEnd"/>
      <w:proofErr w:type="gramEnd"/>
    </w:p>
    <w:p w14:paraId="00000100" w14:textId="77777777" w:rsidR="001F4A20" w:rsidRDefault="00000000">
      <w:pPr>
        <w:numPr>
          <w:ilvl w:val="1"/>
          <w:numId w:val="10"/>
        </w:numPr>
        <w:pBdr>
          <w:top w:val="nil"/>
          <w:left w:val="nil"/>
          <w:bottom w:val="nil"/>
          <w:right w:val="nil"/>
          <w:between w:val="nil"/>
        </w:pBdr>
        <w:spacing w:before="0" w:after="0"/>
        <w:rPr>
          <w:color w:val="000000"/>
        </w:rPr>
      </w:pPr>
      <w:r>
        <w:rPr>
          <w:color w:val="000000"/>
        </w:rPr>
        <w:lastRenderedPageBreak/>
        <w:t xml:space="preserve">Optional ID 3, with </w:t>
      </w:r>
      <w:proofErr w:type="spellStart"/>
      <w:r>
        <w:rPr>
          <w:rFonts w:ascii="Courier" w:eastAsia="Courier" w:hAnsi="Courier" w:cs="Courier"/>
          <w:color w:val="000000"/>
          <w:sz w:val="20"/>
          <w:szCs w:val="20"/>
        </w:rPr>
        <w:t>construction_method</w:t>
      </w:r>
      <w:proofErr w:type="spellEnd"/>
      <w:r>
        <w:rPr>
          <w:color w:val="000000"/>
        </w:rPr>
        <w:t xml:space="preserve"> set to 1, offset set to </w:t>
      </w:r>
      <w:proofErr w:type="spellStart"/>
      <w:r>
        <w:rPr>
          <w:rFonts w:ascii="Courier" w:eastAsia="Courier" w:hAnsi="Courier" w:cs="Courier"/>
          <w:color w:val="000000"/>
          <w:sz w:val="20"/>
          <w:szCs w:val="20"/>
        </w:rPr>
        <w:t>mainItemDataSize</w:t>
      </w:r>
      <w:r>
        <w:rPr>
          <w:rFonts w:ascii="Courier" w:eastAsia="Courier" w:hAnsi="Courier" w:cs="Courier"/>
          <w:color w:val="000000"/>
        </w:rPr>
        <w:t>+</w:t>
      </w:r>
      <w:r>
        <w:rPr>
          <w:rFonts w:ascii="Courier" w:eastAsia="Courier" w:hAnsi="Courier" w:cs="Courier"/>
          <w:color w:val="000000"/>
          <w:sz w:val="20"/>
          <w:szCs w:val="20"/>
        </w:rPr>
        <w:t>alphaItemDataSize</w:t>
      </w:r>
      <w:proofErr w:type="spellEnd"/>
      <w:r>
        <w:rPr>
          <w:color w:val="000000"/>
        </w:rPr>
        <w:t xml:space="preserve">, and length set to </w:t>
      </w:r>
      <w:proofErr w:type="spellStart"/>
      <w:r>
        <w:rPr>
          <w:rFonts w:ascii="Courier" w:eastAsia="Courier" w:hAnsi="Courier" w:cs="Courier"/>
          <w:color w:val="000000"/>
          <w:sz w:val="20"/>
          <w:szCs w:val="20"/>
        </w:rPr>
        <w:t>exifDataSize</w:t>
      </w:r>
      <w:proofErr w:type="spellEnd"/>
      <w:r>
        <w:rPr>
          <w:color w:val="000000"/>
        </w:rPr>
        <w:t>.</w:t>
      </w:r>
    </w:p>
    <w:p w14:paraId="00000101" w14:textId="77777777" w:rsidR="001F4A20" w:rsidRDefault="00000000">
      <w:pPr>
        <w:numPr>
          <w:ilvl w:val="1"/>
          <w:numId w:val="10"/>
        </w:numPr>
        <w:pBdr>
          <w:top w:val="nil"/>
          <w:left w:val="nil"/>
          <w:bottom w:val="nil"/>
          <w:right w:val="nil"/>
          <w:between w:val="nil"/>
        </w:pBdr>
        <w:spacing w:before="0" w:after="0"/>
        <w:rPr>
          <w:color w:val="000000"/>
        </w:rPr>
      </w:pPr>
      <w:r>
        <w:rPr>
          <w:color w:val="000000"/>
        </w:rPr>
        <w:t xml:space="preserve">Optional ID 4, with </w:t>
      </w:r>
      <w:proofErr w:type="spellStart"/>
      <w:r>
        <w:rPr>
          <w:rFonts w:ascii="Courier" w:eastAsia="Courier" w:hAnsi="Courier" w:cs="Courier"/>
          <w:color w:val="000000"/>
          <w:sz w:val="20"/>
          <w:szCs w:val="20"/>
        </w:rPr>
        <w:t>construction_method</w:t>
      </w:r>
      <w:proofErr w:type="spellEnd"/>
      <w:r>
        <w:rPr>
          <w:color w:val="000000"/>
        </w:rPr>
        <w:t xml:space="preserve"> set to 1, offset set to </w:t>
      </w:r>
      <w:proofErr w:type="spellStart"/>
      <w:r>
        <w:rPr>
          <w:rFonts w:ascii="Courier" w:eastAsia="Courier" w:hAnsi="Courier" w:cs="Courier"/>
          <w:color w:val="000000"/>
          <w:sz w:val="20"/>
          <w:szCs w:val="20"/>
        </w:rPr>
        <w:t>mainItemDataSize</w:t>
      </w:r>
      <w:r>
        <w:rPr>
          <w:rFonts w:ascii="Courier" w:eastAsia="Courier" w:hAnsi="Courier" w:cs="Courier"/>
          <w:color w:val="000000"/>
        </w:rPr>
        <w:t>+</w:t>
      </w:r>
      <w:r>
        <w:rPr>
          <w:rFonts w:ascii="Courier" w:eastAsia="Courier" w:hAnsi="Courier" w:cs="Courier"/>
          <w:color w:val="000000"/>
          <w:sz w:val="20"/>
          <w:szCs w:val="20"/>
        </w:rPr>
        <w:t>alphaItemDataSize</w:t>
      </w:r>
      <w:r>
        <w:rPr>
          <w:rFonts w:ascii="Courier" w:eastAsia="Courier" w:hAnsi="Courier" w:cs="Courier"/>
          <w:color w:val="000000"/>
        </w:rPr>
        <w:t>+</w:t>
      </w:r>
      <w:r>
        <w:rPr>
          <w:rFonts w:ascii="Courier" w:eastAsia="Courier" w:hAnsi="Courier" w:cs="Courier"/>
          <w:color w:val="000000"/>
          <w:sz w:val="20"/>
          <w:szCs w:val="20"/>
        </w:rPr>
        <w:t>exifDataSize</w:t>
      </w:r>
      <w:proofErr w:type="spellEnd"/>
      <w:r>
        <w:rPr>
          <w:rFonts w:ascii="Courier" w:eastAsia="Courier" w:hAnsi="Courier" w:cs="Courier"/>
          <w:color w:val="000000"/>
        </w:rPr>
        <w:t>,</w:t>
      </w:r>
      <w:r>
        <w:rPr>
          <w:color w:val="000000"/>
        </w:rPr>
        <w:t xml:space="preserve"> and length set to </w:t>
      </w:r>
      <w:proofErr w:type="spellStart"/>
      <w:r>
        <w:rPr>
          <w:rFonts w:ascii="Courier" w:eastAsia="Courier" w:hAnsi="Courier" w:cs="Courier"/>
          <w:color w:val="000000"/>
          <w:sz w:val="20"/>
          <w:szCs w:val="20"/>
        </w:rPr>
        <w:t>xmpDataSize</w:t>
      </w:r>
      <w:proofErr w:type="spellEnd"/>
      <w:r>
        <w:rPr>
          <w:color w:val="000000"/>
        </w:rPr>
        <w:t>.</w:t>
      </w:r>
    </w:p>
    <w:p w14:paraId="00000102" w14:textId="77777777" w:rsidR="001F4A20" w:rsidRDefault="00000000">
      <w:pPr>
        <w:numPr>
          <w:ilvl w:val="0"/>
          <w:numId w:val="10"/>
        </w:numPr>
        <w:pBdr>
          <w:top w:val="nil"/>
          <w:left w:val="nil"/>
          <w:bottom w:val="nil"/>
          <w:right w:val="nil"/>
          <w:between w:val="nil"/>
        </w:pBdr>
        <w:spacing w:before="0"/>
        <w:rPr>
          <w:color w:val="000000"/>
        </w:rPr>
      </w:pPr>
      <w:proofErr w:type="spellStart"/>
      <w:r>
        <w:rPr>
          <w:rFonts w:ascii="Courier" w:eastAsia="Courier" w:hAnsi="Courier" w:cs="Courier"/>
          <w:color w:val="000000"/>
          <w:sz w:val="20"/>
          <w:szCs w:val="20"/>
        </w:rPr>
        <w:t>ItemDataBox</w:t>
      </w:r>
      <w:proofErr w:type="spellEnd"/>
      <w:r>
        <w:rPr>
          <w:color w:val="000000"/>
        </w:rPr>
        <w:t xml:space="preserve"> containing </w:t>
      </w:r>
      <w:sdt>
        <w:sdtPr>
          <w:tag w:val="goog_rdk_17"/>
          <w:id w:val="1192496563"/>
        </w:sdtPr>
        <w:sdtContent/>
      </w:sdt>
      <w:proofErr w:type="spellStart"/>
      <w:r>
        <w:rPr>
          <w:rFonts w:ascii="Courier" w:eastAsia="Courier" w:hAnsi="Courier" w:cs="Courier"/>
          <w:color w:val="000000"/>
          <w:sz w:val="20"/>
          <w:szCs w:val="20"/>
        </w:rPr>
        <w:t>alphaData</w:t>
      </w:r>
      <w:proofErr w:type="spellEnd"/>
      <w:r>
        <w:rPr>
          <w:color w:val="000000"/>
        </w:rPr>
        <w:t xml:space="preserve">, </w:t>
      </w:r>
      <w:proofErr w:type="spellStart"/>
      <w:r>
        <w:rPr>
          <w:rFonts w:ascii="Courier" w:eastAsia="Courier" w:hAnsi="Courier" w:cs="Courier"/>
          <w:color w:val="000000"/>
        </w:rPr>
        <w:t>mainData</w:t>
      </w:r>
      <w:proofErr w:type="spellEnd"/>
      <w:r>
        <w:rPr>
          <w:color w:val="000000"/>
        </w:rPr>
        <w:t xml:space="preserve">, </w:t>
      </w:r>
      <w:proofErr w:type="spellStart"/>
      <w:r>
        <w:rPr>
          <w:rFonts w:ascii="Courier" w:eastAsia="Courier" w:hAnsi="Courier" w:cs="Courier"/>
          <w:color w:val="000000"/>
          <w:sz w:val="20"/>
          <w:szCs w:val="20"/>
        </w:rPr>
        <w:t>exifData</w:t>
      </w:r>
      <w:proofErr w:type="spellEnd"/>
      <w:r>
        <w:rPr>
          <w:color w:val="000000"/>
        </w:rPr>
        <w:t xml:space="preserve">, and </w:t>
      </w:r>
      <w:proofErr w:type="spellStart"/>
      <w:r>
        <w:rPr>
          <w:rFonts w:ascii="Courier" w:eastAsia="Courier" w:hAnsi="Courier" w:cs="Courier"/>
          <w:color w:val="000000"/>
          <w:sz w:val="20"/>
          <w:szCs w:val="20"/>
        </w:rPr>
        <w:t>xmpData</w:t>
      </w:r>
      <w:proofErr w:type="spellEnd"/>
      <w:r>
        <w:rPr>
          <w:color w:val="000000"/>
        </w:rPr>
        <w:t xml:space="preserve"> concatenated in that order.</w:t>
      </w:r>
    </w:p>
    <w:p w14:paraId="00000103" w14:textId="77777777" w:rsidR="001F4A20" w:rsidRDefault="00000000">
      <w:r>
        <w:t xml:space="preserve">When extended </w:t>
      </w:r>
      <w:proofErr w:type="spellStart"/>
      <w:r>
        <w:rPr>
          <w:rFonts w:ascii="Courier" w:eastAsia="Courier" w:hAnsi="Courier" w:cs="Courier"/>
          <w:sz w:val="20"/>
          <w:szCs w:val="20"/>
        </w:rPr>
        <w:t>MetaBox</w:t>
      </w:r>
      <w:proofErr w:type="spellEnd"/>
      <w:r>
        <w:t xml:space="preserve"> is present in </w:t>
      </w:r>
      <w:proofErr w:type="spellStart"/>
      <w:r>
        <w:rPr>
          <w:rFonts w:ascii="Courier New" w:eastAsia="Courier New" w:hAnsi="Courier New" w:cs="Courier New"/>
          <w:sz w:val="20"/>
          <w:szCs w:val="20"/>
        </w:rPr>
        <w:t>CondensedImageBox</w:t>
      </w:r>
      <w:proofErr w:type="spellEnd"/>
      <w:r>
        <w:t xml:space="preserve"> it may not contain:</w:t>
      </w:r>
    </w:p>
    <w:p w14:paraId="00000104" w14:textId="77777777" w:rsidR="001F4A20" w:rsidRDefault="00000000">
      <w:pPr>
        <w:numPr>
          <w:ilvl w:val="0"/>
          <w:numId w:val="11"/>
        </w:numPr>
        <w:pBdr>
          <w:top w:val="nil"/>
          <w:left w:val="nil"/>
          <w:bottom w:val="nil"/>
          <w:right w:val="nil"/>
          <w:between w:val="nil"/>
        </w:pBdr>
        <w:spacing w:after="0"/>
        <w:rPr>
          <w:color w:val="000000"/>
        </w:rPr>
      </w:pPr>
      <w:proofErr w:type="spellStart"/>
      <w:r>
        <w:rPr>
          <w:rFonts w:ascii="Courier" w:eastAsia="Courier" w:hAnsi="Courier" w:cs="Courier"/>
          <w:color w:val="000000"/>
          <w:sz w:val="20"/>
          <w:szCs w:val="20"/>
        </w:rPr>
        <w:t>ItemInfoBox</w:t>
      </w:r>
      <w:proofErr w:type="spellEnd"/>
      <w:r>
        <w:rPr>
          <w:color w:val="000000"/>
        </w:rPr>
        <w:t xml:space="preserve"> entries for items </w:t>
      </w:r>
      <w:sdt>
        <w:sdtPr>
          <w:tag w:val="goog_rdk_18"/>
          <w:id w:val="430403226"/>
        </w:sdtPr>
        <w:sdtContent/>
      </w:sdt>
      <w:r>
        <w:rPr>
          <w:color w:val="000000"/>
        </w:rPr>
        <w:t>1, 2, 3 and 4</w:t>
      </w:r>
    </w:p>
    <w:p w14:paraId="00000105" w14:textId="77777777" w:rsidR="001F4A20" w:rsidRDefault="00000000">
      <w:pPr>
        <w:numPr>
          <w:ilvl w:val="0"/>
          <w:numId w:val="11"/>
        </w:numPr>
        <w:pBdr>
          <w:top w:val="nil"/>
          <w:left w:val="nil"/>
          <w:bottom w:val="nil"/>
          <w:right w:val="nil"/>
          <w:between w:val="nil"/>
        </w:pBdr>
        <w:spacing w:before="0" w:after="0"/>
        <w:rPr>
          <w:color w:val="000000"/>
        </w:rPr>
      </w:pPr>
      <w:proofErr w:type="spellStart"/>
      <w:r>
        <w:rPr>
          <w:rFonts w:ascii="Courier" w:eastAsia="Courier" w:hAnsi="Courier" w:cs="Courier"/>
          <w:color w:val="000000"/>
          <w:sz w:val="20"/>
          <w:szCs w:val="20"/>
        </w:rPr>
        <w:t>ItemLocationBox</w:t>
      </w:r>
      <w:proofErr w:type="spellEnd"/>
      <w:r>
        <w:rPr>
          <w:color w:val="000000"/>
        </w:rPr>
        <w:t xml:space="preserve"> entries for items 1, 2, 3 and 4</w:t>
      </w:r>
    </w:p>
    <w:p w14:paraId="00000106" w14:textId="77777777" w:rsidR="001F4A20" w:rsidRDefault="00000000">
      <w:pPr>
        <w:numPr>
          <w:ilvl w:val="0"/>
          <w:numId w:val="11"/>
        </w:numPr>
        <w:pBdr>
          <w:top w:val="nil"/>
          <w:left w:val="nil"/>
          <w:bottom w:val="nil"/>
          <w:right w:val="nil"/>
          <w:between w:val="nil"/>
        </w:pBdr>
        <w:spacing w:before="0" w:after="0"/>
        <w:rPr>
          <w:color w:val="000000"/>
        </w:rPr>
      </w:pPr>
      <w:proofErr w:type="spellStart"/>
      <w:proofErr w:type="gramStart"/>
      <w:r>
        <w:rPr>
          <w:rFonts w:ascii="Courier" w:eastAsia="Courier" w:hAnsi="Courier" w:cs="Courier"/>
          <w:color w:val="000000"/>
          <w:sz w:val="20"/>
          <w:szCs w:val="20"/>
        </w:rPr>
        <w:t>ItemLocationBox</w:t>
      </w:r>
      <w:proofErr w:type="spellEnd"/>
      <w:r>
        <w:rPr>
          <w:color w:val="000000"/>
        </w:rPr>
        <w:t xml:space="preserve">  entries</w:t>
      </w:r>
      <w:proofErr w:type="gramEnd"/>
      <w:r>
        <w:rPr>
          <w:color w:val="000000"/>
        </w:rPr>
        <w:t xml:space="preserve"> for other items using construction method 1</w:t>
      </w:r>
    </w:p>
    <w:p w14:paraId="00000107" w14:textId="77777777" w:rsidR="001F4A20" w:rsidRDefault="00000000">
      <w:pPr>
        <w:numPr>
          <w:ilvl w:val="0"/>
          <w:numId w:val="11"/>
        </w:numPr>
        <w:pBdr>
          <w:top w:val="nil"/>
          <w:left w:val="nil"/>
          <w:bottom w:val="nil"/>
          <w:right w:val="nil"/>
          <w:between w:val="nil"/>
        </w:pBdr>
        <w:spacing w:before="0" w:after="0"/>
        <w:rPr>
          <w:color w:val="000000"/>
        </w:rPr>
      </w:pPr>
      <w:proofErr w:type="spellStart"/>
      <w:r>
        <w:rPr>
          <w:rFonts w:ascii="Courier" w:eastAsia="Courier" w:hAnsi="Courier" w:cs="Courier"/>
          <w:color w:val="000000"/>
          <w:sz w:val="20"/>
          <w:szCs w:val="20"/>
        </w:rPr>
        <w:t>HandlerBox</w:t>
      </w:r>
      <w:proofErr w:type="spellEnd"/>
    </w:p>
    <w:p w14:paraId="00000108" w14:textId="77777777" w:rsidR="001F4A20" w:rsidRDefault="00000000">
      <w:pPr>
        <w:numPr>
          <w:ilvl w:val="0"/>
          <w:numId w:val="11"/>
        </w:numPr>
        <w:pBdr>
          <w:top w:val="nil"/>
          <w:left w:val="nil"/>
          <w:bottom w:val="nil"/>
          <w:right w:val="nil"/>
          <w:between w:val="nil"/>
        </w:pBdr>
        <w:spacing w:before="0" w:after="0"/>
        <w:rPr>
          <w:color w:val="000000"/>
        </w:rPr>
      </w:pPr>
      <w:proofErr w:type="spellStart"/>
      <w:r>
        <w:rPr>
          <w:rFonts w:ascii="Courier" w:eastAsia="Courier" w:hAnsi="Courier" w:cs="Courier"/>
          <w:color w:val="000000"/>
          <w:sz w:val="20"/>
          <w:szCs w:val="20"/>
        </w:rPr>
        <w:t>DataInformationBox</w:t>
      </w:r>
      <w:proofErr w:type="spellEnd"/>
    </w:p>
    <w:p w14:paraId="00000109" w14:textId="77777777" w:rsidR="001F4A20" w:rsidRDefault="00000000">
      <w:pPr>
        <w:numPr>
          <w:ilvl w:val="0"/>
          <w:numId w:val="11"/>
        </w:numPr>
        <w:pBdr>
          <w:top w:val="nil"/>
          <w:left w:val="nil"/>
          <w:bottom w:val="nil"/>
          <w:right w:val="nil"/>
          <w:between w:val="nil"/>
        </w:pBdr>
        <w:spacing w:before="0" w:after="0"/>
        <w:rPr>
          <w:color w:val="000000"/>
        </w:rPr>
      </w:pPr>
      <w:proofErr w:type="spellStart"/>
      <w:r>
        <w:rPr>
          <w:rFonts w:ascii="Courier" w:eastAsia="Courier" w:hAnsi="Courier" w:cs="Courier"/>
          <w:color w:val="000000"/>
          <w:sz w:val="20"/>
          <w:szCs w:val="20"/>
        </w:rPr>
        <w:t>ItemDataBox</w:t>
      </w:r>
      <w:proofErr w:type="spellEnd"/>
    </w:p>
    <w:p w14:paraId="0000010A" w14:textId="77777777" w:rsidR="001F4A20" w:rsidRDefault="00000000">
      <w:pPr>
        <w:numPr>
          <w:ilvl w:val="0"/>
          <w:numId w:val="11"/>
        </w:numPr>
        <w:pBdr>
          <w:top w:val="nil"/>
          <w:left w:val="nil"/>
          <w:bottom w:val="nil"/>
          <w:right w:val="nil"/>
          <w:between w:val="nil"/>
        </w:pBdr>
        <w:spacing w:before="0" w:after="0"/>
        <w:rPr>
          <w:rFonts w:ascii="Courier" w:eastAsia="Courier" w:hAnsi="Courier" w:cs="Courier"/>
          <w:color w:val="000000"/>
          <w:sz w:val="20"/>
          <w:szCs w:val="20"/>
        </w:rPr>
      </w:pPr>
      <w:proofErr w:type="spellStart"/>
      <w:r>
        <w:rPr>
          <w:rFonts w:ascii="Courier" w:eastAsia="Courier" w:hAnsi="Courier" w:cs="Courier"/>
          <w:color w:val="000000"/>
          <w:sz w:val="20"/>
          <w:szCs w:val="20"/>
        </w:rPr>
        <w:t>PrimaryItemBox</w:t>
      </w:r>
      <w:proofErr w:type="spellEnd"/>
    </w:p>
    <w:p w14:paraId="0000010B" w14:textId="77777777" w:rsidR="001F4A20" w:rsidRDefault="00000000">
      <w:pPr>
        <w:numPr>
          <w:ilvl w:val="0"/>
          <w:numId w:val="11"/>
        </w:numPr>
        <w:pBdr>
          <w:top w:val="nil"/>
          <w:left w:val="nil"/>
          <w:bottom w:val="nil"/>
          <w:right w:val="nil"/>
          <w:between w:val="nil"/>
        </w:pBdr>
        <w:spacing w:before="0"/>
        <w:rPr>
          <w:color w:val="000000"/>
        </w:rPr>
      </w:pPr>
      <w:r>
        <w:rPr>
          <w:color w:val="000000"/>
        </w:rPr>
        <w:t>An alpha image item auxiliary to the primary item 1</w:t>
      </w:r>
    </w:p>
    <w:p w14:paraId="0000010C" w14:textId="77777777" w:rsidR="001F4A20" w:rsidRDefault="00000000">
      <w:r>
        <w:t xml:space="preserve">If the extended </w:t>
      </w:r>
      <w:proofErr w:type="spellStart"/>
      <w:r>
        <w:rPr>
          <w:rFonts w:ascii="Courier" w:eastAsia="Courier" w:hAnsi="Courier" w:cs="Courier"/>
          <w:sz w:val="20"/>
          <w:szCs w:val="20"/>
        </w:rPr>
        <w:t>MetaBox</w:t>
      </w:r>
      <w:proofErr w:type="spellEnd"/>
      <w:r>
        <w:t xml:space="preserve"> contains </w:t>
      </w:r>
      <w:proofErr w:type="spellStart"/>
      <w:r>
        <w:rPr>
          <w:rFonts w:ascii="Courier" w:eastAsia="Courier" w:hAnsi="Courier" w:cs="Courier"/>
          <w:sz w:val="20"/>
          <w:szCs w:val="20"/>
        </w:rPr>
        <w:t>ItemPropertyContainerBox</w:t>
      </w:r>
      <w:proofErr w:type="spellEnd"/>
      <w:r>
        <w:t xml:space="preserve"> (inside </w:t>
      </w:r>
      <w:proofErr w:type="spellStart"/>
      <w:r>
        <w:rPr>
          <w:rFonts w:ascii="Courier" w:eastAsia="Courier" w:hAnsi="Courier" w:cs="Courier"/>
          <w:sz w:val="20"/>
          <w:szCs w:val="20"/>
        </w:rPr>
        <w:t>ItemPropertiesBox</w:t>
      </w:r>
      <w:proofErr w:type="spellEnd"/>
      <w:r>
        <w:t>), the following rules apply:</w:t>
      </w:r>
    </w:p>
    <w:p w14:paraId="0000010D" w14:textId="77777777" w:rsidR="001F4A20" w:rsidRDefault="00000000">
      <w:pPr>
        <w:numPr>
          <w:ilvl w:val="0"/>
          <w:numId w:val="12"/>
        </w:numPr>
        <w:pBdr>
          <w:top w:val="nil"/>
          <w:left w:val="nil"/>
          <w:bottom w:val="nil"/>
          <w:right w:val="nil"/>
          <w:between w:val="nil"/>
        </w:pBdr>
        <w:rPr>
          <w:color w:val="000000"/>
        </w:rPr>
      </w:pPr>
      <w:r>
        <w:rPr>
          <w:color w:val="000000"/>
        </w:rPr>
        <w:t xml:space="preserve">All properties are appended to the </w:t>
      </w:r>
      <w:proofErr w:type="spellStart"/>
      <w:r>
        <w:rPr>
          <w:rFonts w:ascii="Courier" w:eastAsia="Courier" w:hAnsi="Courier" w:cs="Courier"/>
          <w:color w:val="000000"/>
          <w:sz w:val="20"/>
          <w:szCs w:val="20"/>
        </w:rPr>
        <w:t>ItemPropertyContainerBox</w:t>
      </w:r>
      <w:proofErr w:type="spellEnd"/>
      <w:r>
        <w:rPr>
          <w:color w:val="000000"/>
        </w:rPr>
        <w:t xml:space="preserve"> in the extended </w:t>
      </w:r>
      <w:proofErr w:type="spellStart"/>
      <w:r>
        <w:rPr>
          <w:rFonts w:ascii="Courier" w:eastAsia="Courier" w:hAnsi="Courier" w:cs="Courier"/>
          <w:color w:val="000000"/>
          <w:sz w:val="20"/>
          <w:szCs w:val="20"/>
        </w:rPr>
        <w:t>MetaBox</w:t>
      </w:r>
      <w:proofErr w:type="spellEnd"/>
      <w:r>
        <w:rPr>
          <w:color w:val="000000"/>
        </w:rPr>
        <w:t xml:space="preserve"> described above.</w:t>
      </w:r>
    </w:p>
    <w:p w14:paraId="0000010E" w14:textId="77777777" w:rsidR="001F4A20" w:rsidRDefault="00000000">
      <w:r>
        <w:t xml:space="preserve">If the extended </w:t>
      </w:r>
      <w:proofErr w:type="spellStart"/>
      <w:r>
        <w:rPr>
          <w:rFonts w:ascii="Courier" w:eastAsia="Courier" w:hAnsi="Courier" w:cs="Courier"/>
          <w:sz w:val="20"/>
          <w:szCs w:val="20"/>
        </w:rPr>
        <w:t>MetaBox</w:t>
      </w:r>
      <w:proofErr w:type="spellEnd"/>
      <w:r>
        <w:t xml:space="preserve"> contains </w:t>
      </w:r>
      <w:proofErr w:type="spellStart"/>
      <w:r>
        <w:rPr>
          <w:rFonts w:ascii="Courier" w:eastAsia="Courier" w:hAnsi="Courier" w:cs="Courier"/>
          <w:sz w:val="20"/>
          <w:szCs w:val="20"/>
        </w:rPr>
        <w:t>ItemPropertyAssociationBox</w:t>
      </w:r>
      <w:proofErr w:type="spellEnd"/>
      <w:r>
        <w:t xml:space="preserve"> (inside </w:t>
      </w:r>
      <w:proofErr w:type="spellStart"/>
      <w:r>
        <w:rPr>
          <w:rFonts w:ascii="Courier" w:eastAsia="Courier" w:hAnsi="Courier" w:cs="Courier"/>
          <w:sz w:val="20"/>
          <w:szCs w:val="20"/>
        </w:rPr>
        <w:t>ItemPropertiesBox</w:t>
      </w:r>
      <w:proofErr w:type="spellEnd"/>
      <w:r>
        <w:t>), the following rules apply:</w:t>
      </w:r>
    </w:p>
    <w:p w14:paraId="0000010F" w14:textId="77777777" w:rsidR="001F4A20" w:rsidRDefault="00000000">
      <w:pPr>
        <w:numPr>
          <w:ilvl w:val="0"/>
          <w:numId w:val="12"/>
        </w:numPr>
        <w:pBdr>
          <w:top w:val="nil"/>
          <w:left w:val="nil"/>
          <w:bottom w:val="nil"/>
          <w:right w:val="nil"/>
          <w:between w:val="nil"/>
        </w:pBdr>
        <w:spacing w:after="0"/>
        <w:rPr>
          <w:color w:val="000000"/>
        </w:rPr>
      </w:pPr>
      <w:r>
        <w:rPr>
          <w:color w:val="000000"/>
        </w:rPr>
        <w:t xml:space="preserve">All item property indices refer to the concatenated </w:t>
      </w:r>
      <w:proofErr w:type="spellStart"/>
      <w:r>
        <w:rPr>
          <w:rFonts w:ascii="Courier" w:eastAsia="Courier" w:hAnsi="Courier" w:cs="Courier"/>
          <w:color w:val="000000"/>
          <w:sz w:val="20"/>
          <w:szCs w:val="20"/>
        </w:rPr>
        <w:t>ItemPropertyContainerBox</w:t>
      </w:r>
      <w:proofErr w:type="spellEnd"/>
      <w:r>
        <w:rPr>
          <w:color w:val="000000"/>
        </w:rPr>
        <w:t xml:space="preserve"> as synthesized from the </w:t>
      </w:r>
      <w:proofErr w:type="spellStart"/>
      <w:proofErr w:type="gramStart"/>
      <w:r>
        <w:rPr>
          <w:rFonts w:ascii="Courier New" w:eastAsia="Courier New" w:hAnsi="Courier New" w:cs="Courier New"/>
          <w:color w:val="000000"/>
          <w:sz w:val="20"/>
          <w:szCs w:val="20"/>
        </w:rPr>
        <w:t>CondensedImageBox</w:t>
      </w:r>
      <w:proofErr w:type="spellEnd"/>
      <w:r>
        <w:rPr>
          <w:color w:val="000000"/>
        </w:rPr>
        <w:t xml:space="preserve">  and</w:t>
      </w:r>
      <w:proofErr w:type="gramEnd"/>
      <w:r>
        <w:rPr>
          <w:color w:val="000000"/>
        </w:rPr>
        <w:t xml:space="preserve"> the extended </w:t>
      </w:r>
      <w:proofErr w:type="spellStart"/>
      <w:r>
        <w:rPr>
          <w:rFonts w:ascii="Courier" w:eastAsia="Courier" w:hAnsi="Courier" w:cs="Courier"/>
          <w:color w:val="000000"/>
          <w:sz w:val="20"/>
          <w:szCs w:val="20"/>
        </w:rPr>
        <w:t>MetaBox</w:t>
      </w:r>
      <w:proofErr w:type="spellEnd"/>
      <w:r>
        <w:rPr>
          <w:color w:val="000000"/>
        </w:rPr>
        <w:t xml:space="preserve"> as described above.</w:t>
      </w:r>
    </w:p>
    <w:p w14:paraId="00000110" w14:textId="77777777" w:rsidR="001F4A20" w:rsidRDefault="00000000">
      <w:pPr>
        <w:numPr>
          <w:ilvl w:val="0"/>
          <w:numId w:val="12"/>
        </w:numPr>
        <w:pBdr>
          <w:top w:val="nil"/>
          <w:left w:val="nil"/>
          <w:bottom w:val="nil"/>
          <w:right w:val="nil"/>
          <w:between w:val="nil"/>
        </w:pBdr>
        <w:spacing w:before="0" w:after="0"/>
        <w:rPr>
          <w:color w:val="000000"/>
        </w:rPr>
      </w:pPr>
      <w:r>
        <w:rPr>
          <w:color w:val="000000"/>
        </w:rPr>
        <w:t xml:space="preserve">The </w:t>
      </w:r>
      <w:proofErr w:type="spellStart"/>
      <w:proofErr w:type="gramStart"/>
      <w:r>
        <w:rPr>
          <w:rFonts w:ascii="Courier New" w:eastAsia="Courier New" w:hAnsi="Courier New" w:cs="Courier New"/>
          <w:color w:val="000000"/>
          <w:sz w:val="20"/>
          <w:szCs w:val="20"/>
        </w:rPr>
        <w:t>CondensedImageBox</w:t>
      </w:r>
      <w:proofErr w:type="spellEnd"/>
      <w:r>
        <w:rPr>
          <w:color w:val="000000"/>
        </w:rPr>
        <w:t xml:space="preserve">  will</w:t>
      </w:r>
      <w:proofErr w:type="gramEnd"/>
      <w:r>
        <w:rPr>
          <w:color w:val="000000"/>
        </w:rPr>
        <w:t xml:space="preserve"> always create 8 item properties, so to refer to the first property in the extended </w:t>
      </w:r>
      <w:proofErr w:type="spellStart"/>
      <w:r>
        <w:rPr>
          <w:rFonts w:ascii="Courier" w:eastAsia="Courier" w:hAnsi="Courier" w:cs="Courier"/>
          <w:color w:val="000000"/>
          <w:sz w:val="20"/>
          <w:szCs w:val="20"/>
        </w:rPr>
        <w:t>MetaBox</w:t>
      </w:r>
      <w:proofErr w:type="spellEnd"/>
      <w:r>
        <w:rPr>
          <w:color w:val="000000"/>
        </w:rPr>
        <w:t xml:space="preserve">, </w:t>
      </w:r>
      <w:proofErr w:type="spellStart"/>
      <w:r>
        <w:rPr>
          <w:rFonts w:ascii="Courier" w:eastAsia="Courier" w:hAnsi="Courier" w:cs="Courier"/>
          <w:color w:val="000000"/>
          <w:sz w:val="20"/>
          <w:szCs w:val="20"/>
        </w:rPr>
        <w:t>ItemPropertyContainerBox</w:t>
      </w:r>
      <w:proofErr w:type="spellEnd"/>
      <w:r>
        <w:rPr>
          <w:color w:val="000000"/>
        </w:rPr>
        <w:t>, use index 9.</w:t>
      </w:r>
    </w:p>
    <w:p w14:paraId="00000111" w14:textId="77777777" w:rsidR="001F4A20" w:rsidRDefault="00000000">
      <w:pPr>
        <w:numPr>
          <w:ilvl w:val="0"/>
          <w:numId w:val="12"/>
        </w:numPr>
        <w:pBdr>
          <w:top w:val="nil"/>
          <w:left w:val="nil"/>
          <w:bottom w:val="nil"/>
          <w:right w:val="nil"/>
          <w:between w:val="nil"/>
        </w:pBdr>
        <w:spacing w:before="0"/>
        <w:rPr>
          <w:color w:val="000000"/>
        </w:rPr>
      </w:pPr>
      <w:r>
        <w:rPr>
          <w:color w:val="000000"/>
        </w:rPr>
        <w:t xml:space="preserve">Any entries for items 1, 2, 3, and 4 are merged into the entries in the extended </w:t>
      </w:r>
      <w:proofErr w:type="spellStart"/>
      <w:r>
        <w:rPr>
          <w:rFonts w:ascii="Courier" w:eastAsia="Courier" w:hAnsi="Courier" w:cs="Courier"/>
          <w:color w:val="000000"/>
          <w:sz w:val="20"/>
          <w:szCs w:val="20"/>
        </w:rPr>
        <w:t>MetaBox</w:t>
      </w:r>
      <w:proofErr w:type="spellEnd"/>
      <w:r>
        <w:rPr>
          <w:color w:val="000000"/>
        </w:rPr>
        <w:t xml:space="preserve"> described above.</w:t>
      </w:r>
    </w:p>
    <w:p w14:paraId="00000112" w14:textId="77777777" w:rsidR="001F4A20" w:rsidRDefault="00000000">
      <w:r>
        <w:t xml:space="preserve">If the extended </w:t>
      </w:r>
      <w:proofErr w:type="spellStart"/>
      <w:r>
        <w:rPr>
          <w:rFonts w:ascii="Courier" w:eastAsia="Courier" w:hAnsi="Courier" w:cs="Courier"/>
          <w:sz w:val="20"/>
          <w:szCs w:val="20"/>
        </w:rPr>
        <w:t>MetaBox</w:t>
      </w:r>
      <w:proofErr w:type="spellEnd"/>
      <w:r>
        <w:t xml:space="preserve"> contains </w:t>
      </w:r>
      <w:proofErr w:type="spellStart"/>
      <w:r>
        <w:rPr>
          <w:rFonts w:ascii="Courier" w:eastAsia="Courier" w:hAnsi="Courier" w:cs="Courier"/>
          <w:sz w:val="20"/>
          <w:szCs w:val="20"/>
        </w:rPr>
        <w:t>ItemLocationBox</w:t>
      </w:r>
      <w:proofErr w:type="spellEnd"/>
      <w:r>
        <w:t>, the following rules apply:</w:t>
      </w:r>
    </w:p>
    <w:p w14:paraId="00000113" w14:textId="77777777" w:rsidR="001F4A20" w:rsidRDefault="00000000">
      <w:pPr>
        <w:numPr>
          <w:ilvl w:val="0"/>
          <w:numId w:val="13"/>
        </w:numPr>
        <w:pBdr>
          <w:top w:val="nil"/>
          <w:left w:val="nil"/>
          <w:bottom w:val="nil"/>
          <w:right w:val="nil"/>
          <w:between w:val="nil"/>
        </w:pBdr>
        <w:rPr>
          <w:color w:val="000000"/>
        </w:rPr>
      </w:pPr>
      <w:r>
        <w:rPr>
          <w:color w:val="000000"/>
        </w:rPr>
        <w:t>File offsets are offsets in the real file and not in the synthesized file.</w:t>
      </w:r>
    </w:p>
    <w:p w14:paraId="00000114" w14:textId="77777777" w:rsidR="001F4A20" w:rsidRDefault="00000000">
      <w:pPr>
        <w:spacing w:before="0" w:after="80"/>
        <w:jc w:val="left"/>
      </w:pPr>
      <w:r>
        <w:br w:type="page"/>
      </w:r>
    </w:p>
    <w:p w14:paraId="00000115" w14:textId="77777777" w:rsidR="001F4A20" w:rsidRDefault="00000000">
      <w:pPr>
        <w:pStyle w:val="Heading5"/>
        <w:numPr>
          <w:ilvl w:val="4"/>
          <w:numId w:val="5"/>
        </w:numPr>
      </w:pPr>
      <w:r>
        <w:lastRenderedPageBreak/>
        <w:t>Syntax</w:t>
      </w:r>
    </w:p>
    <w:p w14:paraId="00000116" w14:textId="77777777" w:rsidR="001F4A20" w:rsidRDefault="0000000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160"/>
        <w:jc w:val="left"/>
        <w:rPr>
          <w:rFonts w:ascii="Courier New" w:eastAsia="Courier New" w:hAnsi="Courier New" w:cs="Courier New"/>
          <w:sz w:val="20"/>
          <w:szCs w:val="20"/>
        </w:rPr>
      </w:pPr>
      <w:r>
        <w:rPr>
          <w:rFonts w:ascii="Courier New" w:eastAsia="Courier New" w:hAnsi="Courier New" w:cs="Courier New"/>
          <w:sz w:val="20"/>
          <w:szCs w:val="20"/>
        </w:rPr>
        <w:t xml:space="preserve">aligned(8) class </w:t>
      </w:r>
      <w:proofErr w:type="spellStart"/>
      <w:r>
        <w:rPr>
          <w:rFonts w:ascii="Courier New" w:eastAsia="Courier New" w:hAnsi="Courier New" w:cs="Courier New"/>
          <w:sz w:val="20"/>
          <w:szCs w:val="20"/>
        </w:rPr>
        <w:t>CondensedImageBox</w:t>
      </w:r>
      <w:proofErr w:type="spellEnd"/>
      <w:r>
        <w:rPr>
          <w:rFonts w:ascii="Courier New" w:eastAsia="Courier New" w:hAnsi="Courier New" w:cs="Courier New"/>
          <w:sz w:val="20"/>
          <w:szCs w:val="20"/>
        </w:rPr>
        <w:t xml:space="preserve"> extends Box('coni') {</w:t>
      </w:r>
      <w:r>
        <w:rPr>
          <w:rFonts w:ascii="Courier New" w:eastAsia="Courier New" w:hAnsi="Courier New" w:cs="Courier New"/>
          <w:sz w:val="20"/>
          <w:szCs w:val="20"/>
        </w:rPr>
        <w:br/>
      </w:r>
      <w:r>
        <w:rPr>
          <w:rFonts w:ascii="Courier New" w:eastAsia="Courier New" w:hAnsi="Courier New" w:cs="Courier New"/>
          <w:sz w:val="20"/>
          <w:szCs w:val="20"/>
        </w:rPr>
        <w:tab/>
        <w:t>bit(2) version;</w:t>
      </w:r>
      <w:r>
        <w:rPr>
          <w:rFonts w:ascii="Courier New" w:eastAsia="Courier New" w:hAnsi="Courier New" w:cs="Courier New"/>
          <w:sz w:val="20"/>
          <w:szCs w:val="20"/>
        </w:rPr>
        <w:br/>
      </w:r>
      <w:r>
        <w:rPr>
          <w:rFonts w:ascii="Courier New" w:eastAsia="Courier New" w:hAnsi="Courier New" w:cs="Courier New"/>
          <w:sz w:val="20"/>
          <w:szCs w:val="20"/>
        </w:rPr>
        <w:tab/>
        <w:t xml:space="preserve">width = </w:t>
      </w:r>
      <w:proofErr w:type="spellStart"/>
      <w:r>
        <w:rPr>
          <w:rFonts w:ascii="Courier New" w:eastAsia="Courier New" w:hAnsi="Courier New" w:cs="Courier New"/>
          <w:sz w:val="20"/>
          <w:szCs w:val="20"/>
        </w:rPr>
        <w:t>sqlite_varint</w:t>
      </w:r>
      <w:proofErr w:type="spellEnd"/>
      <w:r>
        <w:rPr>
          <w:rFonts w:ascii="Courier New" w:eastAsia="Courier New" w:hAnsi="Courier New" w:cs="Courier New"/>
          <w:sz w:val="20"/>
          <w:szCs w:val="20"/>
        </w:rPr>
        <w:t>() + 1;</w:t>
      </w:r>
      <w:r>
        <w:rPr>
          <w:rFonts w:ascii="Courier New" w:eastAsia="Courier New" w:hAnsi="Courier New" w:cs="Courier New"/>
          <w:sz w:val="20"/>
          <w:szCs w:val="20"/>
        </w:rPr>
        <w:br/>
      </w:r>
      <w:r>
        <w:rPr>
          <w:rFonts w:ascii="Courier New" w:eastAsia="Courier New" w:hAnsi="Courier New" w:cs="Courier New"/>
          <w:sz w:val="20"/>
          <w:szCs w:val="20"/>
        </w:rPr>
        <w:tab/>
        <w:t xml:space="preserve">height = </w:t>
      </w:r>
      <w:proofErr w:type="spellStart"/>
      <w:r>
        <w:rPr>
          <w:rFonts w:ascii="Courier New" w:eastAsia="Courier New" w:hAnsi="Courier New" w:cs="Courier New"/>
          <w:sz w:val="20"/>
          <w:szCs w:val="20"/>
        </w:rPr>
        <w:t>sqlite_varint</w:t>
      </w:r>
      <w:proofErr w:type="spellEnd"/>
      <w:r>
        <w:rPr>
          <w:rFonts w:ascii="Courier New" w:eastAsia="Courier New" w:hAnsi="Courier New" w:cs="Courier New"/>
          <w:sz w:val="20"/>
          <w:szCs w:val="20"/>
        </w:rPr>
        <w:t>() + 1;</w:t>
      </w:r>
      <w:r>
        <w:rPr>
          <w:rFonts w:ascii="Courier New" w:eastAsia="Courier New" w:hAnsi="Courier New" w:cs="Courier New"/>
          <w:sz w:val="20"/>
          <w:szCs w:val="20"/>
        </w:rPr>
        <w:br/>
      </w:r>
      <w:r>
        <w:rPr>
          <w:rFonts w:ascii="Courier New" w:eastAsia="Courier New" w:hAnsi="Courier New" w:cs="Courier New"/>
          <w:sz w:val="20"/>
          <w:szCs w:val="20"/>
        </w:rPr>
        <w:br/>
      </w:r>
      <w:r>
        <w:rPr>
          <w:rFonts w:ascii="Courier New" w:eastAsia="Courier New" w:hAnsi="Courier New" w:cs="Courier New"/>
          <w:sz w:val="20"/>
          <w:szCs w:val="20"/>
        </w:rPr>
        <w:tab/>
        <w:t>// Colour and bit-depth</w:t>
      </w:r>
      <w:r>
        <w:rPr>
          <w:rFonts w:ascii="Courier New" w:eastAsia="Courier New" w:hAnsi="Courier New" w:cs="Courier New"/>
          <w:sz w:val="20"/>
          <w:szCs w:val="20"/>
        </w:rPr>
        <w:br/>
      </w:r>
      <w:r>
        <w:rPr>
          <w:rFonts w:ascii="Courier New" w:eastAsia="Courier New" w:hAnsi="Courier New" w:cs="Courier New"/>
          <w:sz w:val="20"/>
          <w:szCs w:val="20"/>
        </w:rPr>
        <w:tab/>
        <w:t xml:space="preserve">bit(1) </w:t>
      </w:r>
      <w:sdt>
        <w:sdtPr>
          <w:tag w:val="goog_rdk_19"/>
          <w:id w:val="-147125480"/>
        </w:sdtPr>
        <w:sdtContent/>
      </w:sdt>
      <w:proofErr w:type="spellStart"/>
      <w:r>
        <w:rPr>
          <w:rFonts w:ascii="Courier New" w:eastAsia="Courier New" w:hAnsi="Courier New" w:cs="Courier New"/>
          <w:sz w:val="20"/>
          <w:szCs w:val="20"/>
        </w:rPr>
        <w:t>isFloat</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t>if (</w:t>
      </w:r>
      <w:proofErr w:type="spellStart"/>
      <w:r>
        <w:rPr>
          <w:rFonts w:ascii="Courier New" w:eastAsia="Courier New" w:hAnsi="Courier New" w:cs="Courier New"/>
          <w:sz w:val="20"/>
          <w:szCs w:val="20"/>
        </w:rPr>
        <w:t>isFloat</w:t>
      </w:r>
      <w:proofErr w:type="spellEnd"/>
      <w:r>
        <w:rPr>
          <w:rFonts w:ascii="Courier New" w:eastAsia="Courier New" w:hAnsi="Courier New" w:cs="Courier New"/>
          <w:sz w:val="20"/>
          <w:szCs w:val="20"/>
        </w:rPr>
        <w:t>) {</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xml:space="preserve">bit(2) </w:t>
      </w:r>
      <w:proofErr w:type="spellStart"/>
      <w:r>
        <w:rPr>
          <w:rFonts w:ascii="Courier New" w:eastAsia="Courier New" w:hAnsi="Courier New" w:cs="Courier New"/>
          <w:sz w:val="20"/>
          <w:szCs w:val="20"/>
        </w:rPr>
        <w:t>floatPrecision</w:t>
      </w:r>
      <w:proofErr w:type="spellEnd"/>
      <w:r>
        <w:rPr>
          <w:rFonts w:ascii="Courier New" w:eastAsia="Courier New" w:hAnsi="Courier New" w:cs="Courier New"/>
          <w:sz w:val="20"/>
          <w:szCs w:val="20"/>
        </w:rPr>
        <w:t>; // 0==half-float, 1==float, 2==double, 3==?</w:t>
      </w:r>
      <w:r>
        <w:rPr>
          <w:rFonts w:ascii="Courier New" w:eastAsia="Courier New" w:hAnsi="Courier New" w:cs="Courier New"/>
          <w:sz w:val="20"/>
          <w:szCs w:val="20"/>
        </w:rPr>
        <w:br/>
      </w:r>
      <w:r>
        <w:rPr>
          <w:rFonts w:ascii="Courier New" w:eastAsia="Courier New" w:hAnsi="Courier New" w:cs="Courier New"/>
          <w:sz w:val="20"/>
          <w:szCs w:val="20"/>
        </w:rPr>
        <w:tab/>
        <w:t>}</w:t>
      </w:r>
      <w:r>
        <w:rPr>
          <w:rFonts w:ascii="Courier New" w:eastAsia="Courier New" w:hAnsi="Courier New" w:cs="Courier New"/>
          <w:sz w:val="20"/>
          <w:szCs w:val="20"/>
        </w:rPr>
        <w:br/>
      </w:r>
      <w:r>
        <w:rPr>
          <w:rFonts w:ascii="Courier New" w:eastAsia="Courier New" w:hAnsi="Courier New" w:cs="Courier New"/>
          <w:sz w:val="20"/>
          <w:szCs w:val="20"/>
        </w:rPr>
        <w:tab/>
        <w:t>else {</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xml:space="preserve">bit(4) </w:t>
      </w:r>
      <w:proofErr w:type="spellStart"/>
      <w:r>
        <w:rPr>
          <w:rFonts w:ascii="Courier New" w:eastAsia="Courier New" w:hAnsi="Courier New" w:cs="Courier New"/>
          <w:sz w:val="20"/>
          <w:szCs w:val="20"/>
        </w:rPr>
        <w:t>bitDepthMinusOne</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t>}</w:t>
      </w:r>
      <w:r>
        <w:rPr>
          <w:rFonts w:ascii="Courier New" w:eastAsia="Courier New" w:hAnsi="Courier New" w:cs="Courier New"/>
          <w:sz w:val="20"/>
          <w:szCs w:val="20"/>
        </w:rPr>
        <w:br/>
      </w:r>
      <w:r>
        <w:rPr>
          <w:rFonts w:ascii="Courier New" w:eastAsia="Courier New" w:hAnsi="Courier New" w:cs="Courier New"/>
          <w:sz w:val="20"/>
          <w:szCs w:val="20"/>
        </w:rPr>
        <w:tab/>
        <w:t xml:space="preserve">bit(1) </w:t>
      </w:r>
      <w:proofErr w:type="spellStart"/>
      <w:r>
        <w:rPr>
          <w:rFonts w:ascii="Courier New" w:eastAsia="Courier New" w:hAnsi="Courier New" w:cs="Courier New"/>
          <w:sz w:val="20"/>
          <w:szCs w:val="20"/>
        </w:rPr>
        <w:t>isMonochrome</w:t>
      </w:r>
      <w:proofErr w:type="spellEnd"/>
      <w:r>
        <w:rPr>
          <w:rFonts w:ascii="Courier New" w:eastAsia="Courier New" w:hAnsi="Courier New" w:cs="Courier New"/>
          <w:sz w:val="20"/>
          <w:szCs w:val="20"/>
        </w:rPr>
        <w:t>;</w:t>
      </w:r>
      <w:sdt>
        <w:sdtPr>
          <w:tag w:val="goog_rdk_20"/>
          <w:id w:val="962308520"/>
        </w:sdtPr>
        <w:sdtContent/>
      </w:sdt>
      <w:r>
        <w:rPr>
          <w:rFonts w:ascii="Courier New" w:eastAsia="Courier New" w:hAnsi="Courier New" w:cs="Courier New"/>
          <w:sz w:val="20"/>
          <w:szCs w:val="20"/>
        </w:rPr>
        <w:br/>
      </w:r>
      <w:r>
        <w:rPr>
          <w:rFonts w:ascii="Courier New" w:eastAsia="Courier New" w:hAnsi="Courier New" w:cs="Courier New"/>
          <w:sz w:val="20"/>
          <w:szCs w:val="20"/>
        </w:rPr>
        <w:tab/>
        <w:t>if (</w:t>
      </w:r>
      <w:proofErr w:type="spellStart"/>
      <w:r>
        <w:rPr>
          <w:rFonts w:ascii="Courier New" w:eastAsia="Courier New" w:hAnsi="Courier New" w:cs="Courier New"/>
          <w:sz w:val="20"/>
          <w:szCs w:val="20"/>
        </w:rPr>
        <w:t>isMonochrome</w:t>
      </w:r>
      <w:proofErr w:type="spellEnd"/>
      <w:r>
        <w:rPr>
          <w:rFonts w:ascii="Courier New" w:eastAsia="Courier New" w:hAnsi="Courier New" w:cs="Courier New"/>
          <w:sz w:val="20"/>
          <w:szCs w:val="20"/>
        </w:rPr>
        <w:t xml:space="preserve"> == 0) {</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xml:space="preserve">bit(1) </w:t>
      </w:r>
      <w:proofErr w:type="spellStart"/>
      <w:r>
        <w:rPr>
          <w:rFonts w:ascii="Courier New" w:eastAsia="Courier New" w:hAnsi="Courier New" w:cs="Courier New"/>
          <w:sz w:val="20"/>
          <w:szCs w:val="20"/>
        </w:rPr>
        <w:t>isSubsampled</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t>}</w:t>
      </w:r>
      <w:r>
        <w:rPr>
          <w:rFonts w:ascii="Courier New" w:eastAsia="Courier New" w:hAnsi="Courier New" w:cs="Courier New"/>
          <w:sz w:val="20"/>
          <w:szCs w:val="20"/>
        </w:rPr>
        <w:br/>
      </w:r>
      <w:r>
        <w:rPr>
          <w:rFonts w:ascii="Courier New" w:eastAsia="Courier New" w:hAnsi="Courier New" w:cs="Courier New"/>
          <w:sz w:val="20"/>
          <w:szCs w:val="20"/>
        </w:rPr>
        <w:tab/>
      </w:r>
      <w:sdt>
        <w:sdtPr>
          <w:tag w:val="goog_rdk_21"/>
          <w:id w:val="41952852"/>
        </w:sdtPr>
        <w:sdtContent/>
      </w:sdt>
      <w:r>
        <w:rPr>
          <w:rFonts w:ascii="Courier New" w:eastAsia="Courier New" w:hAnsi="Courier New" w:cs="Courier New"/>
          <w:sz w:val="20"/>
          <w:szCs w:val="20"/>
        </w:rPr>
        <w:t xml:space="preserve">bit(1) </w:t>
      </w:r>
      <w:proofErr w:type="spellStart"/>
      <w:r>
        <w:rPr>
          <w:rFonts w:ascii="Courier New" w:eastAsia="Courier New" w:hAnsi="Courier New" w:cs="Courier New"/>
          <w:sz w:val="20"/>
          <w:szCs w:val="20"/>
        </w:rPr>
        <w:t>fullRange</w:t>
      </w:r>
      <w:proofErr w:type="spellEnd"/>
      <w:r>
        <w:rPr>
          <w:rFonts w:ascii="Courier New" w:eastAsia="Courier New" w:hAnsi="Courier New" w:cs="Courier New"/>
          <w:sz w:val="20"/>
          <w:szCs w:val="20"/>
        </w:rPr>
        <w:t>;</w:t>
      </w:r>
    </w:p>
    <w:p w14:paraId="00000117" w14:textId="77777777" w:rsidR="001F4A20" w:rsidRDefault="0000000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160"/>
        <w:jc w:val="left"/>
        <w:rPr>
          <w:rFonts w:ascii="Courier New" w:eastAsia="Courier New" w:hAnsi="Courier New" w:cs="Courier New"/>
          <w:sz w:val="20"/>
          <w:szCs w:val="20"/>
        </w:rPr>
      </w:pPr>
      <w:r>
        <w:rPr>
          <w:rFonts w:ascii="Courier New" w:eastAsia="Courier New" w:hAnsi="Courier New" w:cs="Courier New"/>
          <w:sz w:val="20"/>
          <w:szCs w:val="20"/>
        </w:rPr>
        <w:tab/>
        <w:t xml:space="preserve">bit(2) </w:t>
      </w:r>
      <w:proofErr w:type="spellStart"/>
      <w:r>
        <w:rPr>
          <w:rFonts w:ascii="Courier New" w:eastAsia="Courier New" w:hAnsi="Courier New" w:cs="Courier New"/>
          <w:sz w:val="20"/>
          <w:szCs w:val="20"/>
        </w:rPr>
        <w:t>colourType</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t>if (</w:t>
      </w:r>
      <w:proofErr w:type="spellStart"/>
      <w:r>
        <w:rPr>
          <w:rFonts w:ascii="Courier New" w:eastAsia="Courier New" w:hAnsi="Courier New" w:cs="Courier New"/>
          <w:sz w:val="20"/>
          <w:szCs w:val="20"/>
        </w:rPr>
        <w:t>colourType</w:t>
      </w:r>
      <w:proofErr w:type="spellEnd"/>
      <w:r>
        <w:rPr>
          <w:rFonts w:ascii="Courier New" w:eastAsia="Courier New" w:hAnsi="Courier New" w:cs="Courier New"/>
          <w:sz w:val="20"/>
          <w:szCs w:val="20"/>
        </w:rPr>
        <w:t xml:space="preserve"> == 0) {</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sRGB colour space</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r>
      <w:proofErr w:type="spellStart"/>
      <w:r>
        <w:rPr>
          <w:rFonts w:ascii="Courier New" w:eastAsia="Courier New" w:hAnsi="Courier New" w:cs="Courier New"/>
          <w:sz w:val="20"/>
          <w:szCs w:val="20"/>
        </w:rPr>
        <w:t>colourPrimaries</w:t>
      </w:r>
      <w:proofErr w:type="spellEnd"/>
      <w:r>
        <w:rPr>
          <w:rFonts w:ascii="Courier New" w:eastAsia="Courier New" w:hAnsi="Courier New" w:cs="Courier New"/>
          <w:sz w:val="20"/>
          <w:szCs w:val="20"/>
        </w:rPr>
        <w:t xml:space="preserve"> = 1;</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r>
      <w:proofErr w:type="spellStart"/>
      <w:r>
        <w:rPr>
          <w:rFonts w:ascii="Courier New" w:eastAsia="Courier New" w:hAnsi="Courier New" w:cs="Courier New"/>
          <w:sz w:val="20"/>
          <w:szCs w:val="20"/>
        </w:rPr>
        <w:t>transferCharacteristics</w:t>
      </w:r>
      <w:proofErr w:type="spellEnd"/>
      <w:r>
        <w:rPr>
          <w:rFonts w:ascii="Courier New" w:eastAsia="Courier New" w:hAnsi="Courier New" w:cs="Courier New"/>
          <w:sz w:val="20"/>
          <w:szCs w:val="20"/>
        </w:rPr>
        <w:t xml:space="preserve"> = 13;</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r>
      <w:proofErr w:type="spellStart"/>
      <w:r>
        <w:rPr>
          <w:rFonts w:ascii="Courier New" w:eastAsia="Courier New" w:hAnsi="Courier New" w:cs="Courier New"/>
          <w:sz w:val="20"/>
          <w:szCs w:val="20"/>
        </w:rPr>
        <w:t>matrixCoefficients</w:t>
      </w:r>
      <w:proofErr w:type="spellEnd"/>
      <w:r>
        <w:rPr>
          <w:rFonts w:ascii="Courier New" w:eastAsia="Courier New" w:hAnsi="Courier New" w:cs="Courier New"/>
          <w:sz w:val="20"/>
          <w:szCs w:val="20"/>
        </w:rPr>
        <w:t xml:space="preserve"> = 6;</w:t>
      </w:r>
      <w:r>
        <w:rPr>
          <w:rFonts w:ascii="Courier New" w:eastAsia="Courier New" w:hAnsi="Courier New" w:cs="Courier New"/>
          <w:sz w:val="20"/>
          <w:szCs w:val="20"/>
        </w:rPr>
        <w:br/>
      </w:r>
      <w:r>
        <w:rPr>
          <w:rFonts w:ascii="Courier New" w:eastAsia="Courier New" w:hAnsi="Courier New" w:cs="Courier New"/>
          <w:sz w:val="20"/>
          <w:szCs w:val="20"/>
        </w:rPr>
        <w:tab/>
        <w:t>}</w:t>
      </w:r>
      <w:r>
        <w:rPr>
          <w:rFonts w:ascii="Courier New" w:eastAsia="Courier New" w:hAnsi="Courier New" w:cs="Courier New"/>
          <w:sz w:val="20"/>
          <w:szCs w:val="20"/>
        </w:rPr>
        <w:br/>
      </w:r>
      <w:r>
        <w:rPr>
          <w:rFonts w:ascii="Courier New" w:eastAsia="Courier New" w:hAnsi="Courier New" w:cs="Courier New"/>
          <w:sz w:val="20"/>
          <w:szCs w:val="20"/>
        </w:rPr>
        <w:tab/>
        <w:t>else if (</w:t>
      </w:r>
      <w:proofErr w:type="spellStart"/>
      <w:r>
        <w:rPr>
          <w:rFonts w:ascii="Courier New" w:eastAsia="Courier New" w:hAnsi="Courier New" w:cs="Courier New"/>
          <w:sz w:val="20"/>
          <w:szCs w:val="20"/>
        </w:rPr>
        <w:t>colourType</w:t>
      </w:r>
      <w:proofErr w:type="spellEnd"/>
      <w:r>
        <w:rPr>
          <w:rFonts w:ascii="Courier New" w:eastAsia="Courier New" w:hAnsi="Courier New" w:cs="Courier New"/>
          <w:sz w:val="20"/>
          <w:szCs w:val="20"/>
        </w:rPr>
        <w:t xml:space="preserve"> == 1) {</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xml:space="preserve">bit(5) </w:t>
      </w:r>
      <w:proofErr w:type="spellStart"/>
      <w:r>
        <w:rPr>
          <w:rFonts w:ascii="Courier New" w:eastAsia="Courier New" w:hAnsi="Courier New" w:cs="Courier New"/>
          <w:sz w:val="20"/>
          <w:szCs w:val="20"/>
        </w:rPr>
        <w:t>colourPrimaries</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xml:space="preserve">bit(5) </w:t>
      </w:r>
      <w:proofErr w:type="spellStart"/>
      <w:r>
        <w:rPr>
          <w:rFonts w:ascii="Courier New" w:eastAsia="Courier New" w:hAnsi="Courier New" w:cs="Courier New"/>
          <w:sz w:val="20"/>
          <w:szCs w:val="20"/>
        </w:rPr>
        <w:t>transferCharacteristics</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xml:space="preserve">bit(5) </w:t>
      </w:r>
      <w:proofErr w:type="spellStart"/>
      <w:r>
        <w:rPr>
          <w:rFonts w:ascii="Courier New" w:eastAsia="Courier New" w:hAnsi="Courier New" w:cs="Courier New"/>
          <w:sz w:val="20"/>
          <w:szCs w:val="20"/>
        </w:rPr>
        <w:t>matrixCoefficients</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t>}</w:t>
      </w:r>
      <w:r>
        <w:rPr>
          <w:rFonts w:ascii="Courier New" w:eastAsia="Courier New" w:hAnsi="Courier New" w:cs="Courier New"/>
          <w:sz w:val="20"/>
          <w:szCs w:val="20"/>
        </w:rPr>
        <w:br/>
      </w:r>
      <w:r>
        <w:rPr>
          <w:rFonts w:ascii="Courier New" w:eastAsia="Courier New" w:hAnsi="Courier New" w:cs="Courier New"/>
          <w:sz w:val="20"/>
          <w:szCs w:val="20"/>
        </w:rPr>
        <w:tab/>
        <w:t>else if (</w:t>
      </w:r>
      <w:proofErr w:type="spellStart"/>
      <w:r>
        <w:rPr>
          <w:rFonts w:ascii="Courier New" w:eastAsia="Courier New" w:hAnsi="Courier New" w:cs="Courier New"/>
          <w:sz w:val="20"/>
          <w:szCs w:val="20"/>
        </w:rPr>
        <w:t>colourType</w:t>
      </w:r>
      <w:proofErr w:type="spellEnd"/>
      <w:r>
        <w:rPr>
          <w:rFonts w:ascii="Courier New" w:eastAsia="Courier New" w:hAnsi="Courier New" w:cs="Courier New"/>
          <w:sz w:val="20"/>
          <w:szCs w:val="20"/>
        </w:rPr>
        <w:t xml:space="preserve"> == 2) {</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xml:space="preserve">bit(8) </w:t>
      </w:r>
      <w:proofErr w:type="spellStart"/>
      <w:r>
        <w:rPr>
          <w:rFonts w:ascii="Courier New" w:eastAsia="Courier New" w:hAnsi="Courier New" w:cs="Courier New"/>
          <w:sz w:val="20"/>
          <w:szCs w:val="20"/>
        </w:rPr>
        <w:t>colourPrimaries</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xml:space="preserve">bit(8) </w:t>
      </w:r>
      <w:proofErr w:type="spellStart"/>
      <w:r>
        <w:rPr>
          <w:rFonts w:ascii="Courier New" w:eastAsia="Courier New" w:hAnsi="Courier New" w:cs="Courier New"/>
          <w:sz w:val="20"/>
          <w:szCs w:val="20"/>
        </w:rPr>
        <w:t>transferCharacteristics</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xml:space="preserve">bit(8) </w:t>
      </w:r>
      <w:proofErr w:type="spellStart"/>
      <w:r>
        <w:rPr>
          <w:rFonts w:ascii="Courier New" w:eastAsia="Courier New" w:hAnsi="Courier New" w:cs="Courier New"/>
          <w:sz w:val="20"/>
          <w:szCs w:val="20"/>
        </w:rPr>
        <w:t>matrixCoefficients</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t>}</w:t>
      </w:r>
      <w:r>
        <w:rPr>
          <w:rFonts w:ascii="Courier New" w:eastAsia="Courier New" w:hAnsi="Courier New" w:cs="Courier New"/>
          <w:sz w:val="20"/>
          <w:szCs w:val="20"/>
        </w:rPr>
        <w:br/>
      </w:r>
      <w:r>
        <w:rPr>
          <w:rFonts w:ascii="Courier New" w:eastAsia="Courier New" w:hAnsi="Courier New" w:cs="Courier New"/>
          <w:sz w:val="20"/>
          <w:szCs w:val="20"/>
        </w:rPr>
        <w:tab/>
        <w:t>else {</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xml:space="preserve">bit(8) </w:t>
      </w:r>
      <w:proofErr w:type="spellStart"/>
      <w:r>
        <w:rPr>
          <w:rFonts w:ascii="Courier New" w:eastAsia="Courier New" w:hAnsi="Courier New" w:cs="Courier New"/>
          <w:sz w:val="20"/>
          <w:szCs w:val="20"/>
        </w:rPr>
        <w:t>matrixCoefficients</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r>
      <w:proofErr w:type="spellStart"/>
      <w:r>
        <w:rPr>
          <w:rFonts w:ascii="Courier New" w:eastAsia="Courier New" w:hAnsi="Courier New" w:cs="Courier New"/>
          <w:sz w:val="20"/>
          <w:szCs w:val="20"/>
        </w:rPr>
        <w:t>iccDataSize</w:t>
      </w:r>
      <w:proofErr w:type="spellEnd"/>
      <w:r>
        <w:rPr>
          <w:rFonts w:ascii="Courier New" w:eastAsia="Courier New" w:hAnsi="Courier New" w:cs="Courier New"/>
          <w:sz w:val="20"/>
          <w:szCs w:val="20"/>
        </w:rPr>
        <w:t xml:space="preserve"> = </w:t>
      </w:r>
      <w:proofErr w:type="spellStart"/>
      <w:r>
        <w:rPr>
          <w:rFonts w:ascii="Courier New" w:eastAsia="Courier New" w:hAnsi="Courier New" w:cs="Courier New"/>
          <w:sz w:val="20"/>
          <w:szCs w:val="20"/>
        </w:rPr>
        <w:t>sqlite_varint</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t>}</w:t>
      </w:r>
      <w:r>
        <w:rPr>
          <w:rFonts w:ascii="Courier New" w:eastAsia="Courier New" w:hAnsi="Courier New" w:cs="Courier New"/>
          <w:sz w:val="20"/>
          <w:szCs w:val="20"/>
        </w:rPr>
        <w:br/>
      </w:r>
      <w:r>
        <w:rPr>
          <w:rFonts w:ascii="Courier New" w:eastAsia="Courier New" w:hAnsi="Courier New" w:cs="Courier New"/>
          <w:sz w:val="20"/>
          <w:szCs w:val="20"/>
        </w:rPr>
        <w:br/>
      </w:r>
      <w:r>
        <w:rPr>
          <w:rFonts w:ascii="Courier New" w:eastAsia="Courier New" w:hAnsi="Courier New" w:cs="Courier New"/>
          <w:sz w:val="20"/>
          <w:szCs w:val="20"/>
        </w:rPr>
        <w:tab/>
        <w:t>// Item metadata</w:t>
      </w:r>
      <w:r>
        <w:rPr>
          <w:rFonts w:ascii="Courier New" w:eastAsia="Courier New" w:hAnsi="Courier New" w:cs="Courier New"/>
          <w:sz w:val="20"/>
          <w:szCs w:val="20"/>
        </w:rPr>
        <w:br/>
      </w:r>
      <w:r>
        <w:rPr>
          <w:rFonts w:ascii="Courier New" w:eastAsia="Courier New" w:hAnsi="Courier New" w:cs="Courier New"/>
          <w:sz w:val="20"/>
          <w:szCs w:val="20"/>
        </w:rPr>
        <w:tab/>
        <w:t xml:space="preserve">bit(1) </w:t>
      </w:r>
      <w:proofErr w:type="spellStart"/>
      <w:r>
        <w:rPr>
          <w:rFonts w:ascii="Courier New" w:eastAsia="Courier New" w:hAnsi="Courier New" w:cs="Courier New"/>
          <w:sz w:val="20"/>
          <w:szCs w:val="20"/>
        </w:rPr>
        <w:t>hasExplicitCodecTypes</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t>if (</w:t>
      </w:r>
      <w:proofErr w:type="spellStart"/>
      <w:r>
        <w:rPr>
          <w:rFonts w:ascii="Courier New" w:eastAsia="Courier New" w:hAnsi="Courier New" w:cs="Courier New"/>
          <w:sz w:val="20"/>
          <w:szCs w:val="20"/>
        </w:rPr>
        <w:t>hasExplicitCodecTypes</w:t>
      </w:r>
      <w:proofErr w:type="spellEnd"/>
      <w:r>
        <w:rPr>
          <w:rFonts w:ascii="Courier New" w:eastAsia="Courier New" w:hAnsi="Courier New" w:cs="Courier New"/>
          <w:sz w:val="20"/>
          <w:szCs w:val="20"/>
        </w:rPr>
        <w:t>) {</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xml:space="preserve">unsigned int(32) </w:t>
      </w:r>
      <w:proofErr w:type="spellStart"/>
      <w:r>
        <w:rPr>
          <w:rFonts w:ascii="Courier New" w:eastAsia="Courier New" w:hAnsi="Courier New" w:cs="Courier New"/>
          <w:sz w:val="20"/>
          <w:szCs w:val="20"/>
        </w:rPr>
        <w:t>infeType</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xml:space="preserve">unsigned int(32) </w:t>
      </w:r>
      <w:proofErr w:type="spellStart"/>
      <w:r>
        <w:rPr>
          <w:rFonts w:ascii="Courier New" w:eastAsia="Courier New" w:hAnsi="Courier New" w:cs="Courier New"/>
          <w:sz w:val="20"/>
          <w:szCs w:val="20"/>
        </w:rPr>
        <w:t>codecConfigType</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t>}</w:t>
      </w:r>
      <w:r>
        <w:rPr>
          <w:rFonts w:ascii="Courier New" w:eastAsia="Courier New" w:hAnsi="Courier New" w:cs="Courier New"/>
          <w:sz w:val="20"/>
          <w:szCs w:val="20"/>
        </w:rPr>
        <w:br/>
      </w:r>
      <w:r>
        <w:rPr>
          <w:rFonts w:ascii="Courier New" w:eastAsia="Courier New" w:hAnsi="Courier New" w:cs="Courier New"/>
          <w:sz w:val="20"/>
          <w:szCs w:val="20"/>
        </w:rPr>
        <w:tab/>
      </w:r>
      <w:proofErr w:type="spellStart"/>
      <w:r>
        <w:rPr>
          <w:rFonts w:ascii="Courier New" w:eastAsia="Courier New" w:hAnsi="Courier New" w:cs="Courier New"/>
          <w:sz w:val="20"/>
          <w:szCs w:val="20"/>
        </w:rPr>
        <w:t>mainItemCodecConfigSize</w:t>
      </w:r>
      <w:proofErr w:type="spellEnd"/>
      <w:r>
        <w:rPr>
          <w:rFonts w:ascii="Courier New" w:eastAsia="Courier New" w:hAnsi="Courier New" w:cs="Courier New"/>
          <w:sz w:val="20"/>
          <w:szCs w:val="20"/>
        </w:rPr>
        <w:t xml:space="preserve"> = </w:t>
      </w:r>
      <w:proofErr w:type="spellStart"/>
      <w:r>
        <w:rPr>
          <w:rFonts w:ascii="Courier New" w:eastAsia="Courier New" w:hAnsi="Courier New" w:cs="Courier New"/>
          <w:sz w:val="20"/>
          <w:szCs w:val="20"/>
        </w:rPr>
        <w:t>sqlite_varint</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r>
      <w:proofErr w:type="spellStart"/>
      <w:r>
        <w:rPr>
          <w:rFonts w:ascii="Courier New" w:eastAsia="Courier New" w:hAnsi="Courier New" w:cs="Courier New"/>
          <w:sz w:val="20"/>
          <w:szCs w:val="20"/>
        </w:rPr>
        <w:t>mainItemDataSize</w:t>
      </w:r>
      <w:proofErr w:type="spellEnd"/>
      <w:r>
        <w:rPr>
          <w:rFonts w:ascii="Courier New" w:eastAsia="Courier New" w:hAnsi="Courier New" w:cs="Courier New"/>
          <w:sz w:val="20"/>
          <w:szCs w:val="20"/>
        </w:rPr>
        <w:t xml:space="preserve"> = </w:t>
      </w:r>
      <w:proofErr w:type="spellStart"/>
      <w:r>
        <w:rPr>
          <w:rFonts w:ascii="Courier New" w:eastAsia="Courier New" w:hAnsi="Courier New" w:cs="Courier New"/>
          <w:sz w:val="20"/>
          <w:szCs w:val="20"/>
        </w:rPr>
        <w:t>sqlite_varint</w:t>
      </w:r>
      <w:proofErr w:type="spellEnd"/>
      <w:r>
        <w:rPr>
          <w:rFonts w:ascii="Courier New" w:eastAsia="Courier New" w:hAnsi="Courier New" w:cs="Courier New"/>
          <w:sz w:val="20"/>
          <w:szCs w:val="20"/>
        </w:rPr>
        <w:t>() + 1;</w:t>
      </w:r>
      <w:r>
        <w:rPr>
          <w:rFonts w:ascii="Courier New" w:eastAsia="Courier New" w:hAnsi="Courier New" w:cs="Courier New"/>
          <w:sz w:val="20"/>
          <w:szCs w:val="20"/>
        </w:rPr>
        <w:br/>
      </w:r>
    </w:p>
    <w:p w14:paraId="00000118" w14:textId="77777777" w:rsidR="001F4A20" w:rsidRDefault="0000000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160"/>
        <w:jc w:val="left"/>
        <w:rPr>
          <w:rFonts w:ascii="Courier New" w:eastAsia="Courier New" w:hAnsi="Courier New" w:cs="Courier New"/>
          <w:sz w:val="20"/>
          <w:szCs w:val="20"/>
        </w:rPr>
      </w:pPr>
      <w:r>
        <w:rPr>
          <w:rFonts w:ascii="Courier New" w:eastAsia="Courier New" w:hAnsi="Courier New" w:cs="Courier New"/>
          <w:sz w:val="20"/>
          <w:szCs w:val="20"/>
        </w:rPr>
        <w:lastRenderedPageBreak/>
        <w:br/>
      </w:r>
      <w:r>
        <w:rPr>
          <w:rFonts w:ascii="Courier New" w:eastAsia="Courier New" w:hAnsi="Courier New" w:cs="Courier New"/>
          <w:sz w:val="20"/>
          <w:szCs w:val="20"/>
        </w:rPr>
        <w:tab/>
        <w:t>// Other items</w:t>
      </w:r>
      <w:r>
        <w:rPr>
          <w:rFonts w:ascii="Courier New" w:eastAsia="Courier New" w:hAnsi="Courier New" w:cs="Courier New"/>
          <w:sz w:val="20"/>
          <w:szCs w:val="20"/>
        </w:rPr>
        <w:br/>
      </w:r>
      <w:r>
        <w:rPr>
          <w:rFonts w:ascii="Courier New" w:eastAsia="Courier New" w:hAnsi="Courier New" w:cs="Courier New"/>
          <w:sz w:val="20"/>
          <w:szCs w:val="20"/>
        </w:rPr>
        <w:tab/>
        <w:t xml:space="preserve">bit(1) </w:t>
      </w:r>
      <w:proofErr w:type="spellStart"/>
      <w:r>
        <w:rPr>
          <w:rFonts w:ascii="Courier New" w:eastAsia="Courier New" w:hAnsi="Courier New" w:cs="Courier New"/>
          <w:sz w:val="20"/>
          <w:szCs w:val="20"/>
        </w:rPr>
        <w:t>hasAlpha</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t>if (</w:t>
      </w:r>
      <w:proofErr w:type="spellStart"/>
      <w:r>
        <w:rPr>
          <w:rFonts w:ascii="Courier New" w:eastAsia="Courier New" w:hAnsi="Courier New" w:cs="Courier New"/>
          <w:sz w:val="20"/>
          <w:szCs w:val="20"/>
        </w:rPr>
        <w:t>hasAlpha</w:t>
      </w:r>
      <w:proofErr w:type="spellEnd"/>
      <w:r>
        <w:rPr>
          <w:rFonts w:ascii="Courier New" w:eastAsia="Courier New" w:hAnsi="Courier New" w:cs="Courier New"/>
          <w:sz w:val="20"/>
          <w:szCs w:val="20"/>
        </w:rPr>
        <w:t>) {</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Alpha has the following requirements:</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Same dimensions, bit depth, codec as main</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Monochrome</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xml:space="preserve">// If </w:t>
      </w:r>
      <w:proofErr w:type="spellStart"/>
      <w:r>
        <w:rPr>
          <w:rFonts w:ascii="Courier New" w:eastAsia="Courier New" w:hAnsi="Courier New" w:cs="Courier New"/>
          <w:sz w:val="20"/>
          <w:szCs w:val="20"/>
        </w:rPr>
        <w:t>hasAlpha</w:t>
      </w:r>
      <w:proofErr w:type="spellEnd"/>
      <w:r>
        <w:rPr>
          <w:rFonts w:ascii="Courier New" w:eastAsia="Courier New" w:hAnsi="Courier New" w:cs="Courier New"/>
          <w:sz w:val="20"/>
          <w:szCs w:val="20"/>
        </w:rPr>
        <w:t xml:space="preserve"> is 1 and alpha size is 0, it means that main image codec </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supports interleaved alpha</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t xml:space="preserve">bit(1) </w:t>
      </w:r>
      <w:proofErr w:type="spellStart"/>
      <w:r>
        <w:rPr>
          <w:rFonts w:ascii="Courier New" w:eastAsia="Courier New" w:hAnsi="Courier New" w:cs="Courier New"/>
          <w:sz w:val="20"/>
          <w:szCs w:val="20"/>
        </w:rPr>
        <w:t>alphaIsPremultiplied</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r>
      <w:proofErr w:type="spellStart"/>
      <w:r>
        <w:rPr>
          <w:rFonts w:ascii="Courier New" w:eastAsia="Courier New" w:hAnsi="Courier New" w:cs="Courier New"/>
          <w:sz w:val="20"/>
          <w:szCs w:val="20"/>
        </w:rPr>
        <w:t>alphaItemCodecConfigSize</w:t>
      </w:r>
      <w:proofErr w:type="spellEnd"/>
      <w:r>
        <w:rPr>
          <w:rFonts w:ascii="Courier New" w:eastAsia="Courier New" w:hAnsi="Courier New" w:cs="Courier New"/>
          <w:sz w:val="20"/>
          <w:szCs w:val="20"/>
        </w:rPr>
        <w:t xml:space="preserve"> = </w:t>
      </w:r>
      <w:proofErr w:type="spellStart"/>
      <w:r>
        <w:rPr>
          <w:rFonts w:ascii="Courier New" w:eastAsia="Courier New" w:hAnsi="Courier New" w:cs="Courier New"/>
          <w:sz w:val="20"/>
          <w:szCs w:val="20"/>
        </w:rPr>
        <w:t>sqlite_varint</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r>
      <w:proofErr w:type="spellStart"/>
      <w:r>
        <w:rPr>
          <w:rFonts w:ascii="Courier New" w:eastAsia="Courier New" w:hAnsi="Courier New" w:cs="Courier New"/>
          <w:sz w:val="20"/>
          <w:szCs w:val="20"/>
        </w:rPr>
        <w:t>alphaItemDataSize</w:t>
      </w:r>
      <w:proofErr w:type="spellEnd"/>
      <w:r>
        <w:rPr>
          <w:rFonts w:ascii="Courier New" w:eastAsia="Courier New" w:hAnsi="Courier New" w:cs="Courier New"/>
          <w:sz w:val="20"/>
          <w:szCs w:val="20"/>
        </w:rPr>
        <w:t xml:space="preserve"> = </w:t>
      </w:r>
      <w:proofErr w:type="spellStart"/>
      <w:r>
        <w:rPr>
          <w:rFonts w:ascii="Courier New" w:eastAsia="Courier New" w:hAnsi="Courier New" w:cs="Courier New"/>
          <w:sz w:val="20"/>
          <w:szCs w:val="20"/>
        </w:rPr>
        <w:t>sqlite_varint</w:t>
      </w:r>
      <w:proofErr w:type="spellEnd"/>
      <w:r>
        <w:rPr>
          <w:rFonts w:ascii="Courier New" w:eastAsia="Courier New" w:hAnsi="Courier New" w:cs="Courier New"/>
          <w:sz w:val="20"/>
          <w:szCs w:val="20"/>
        </w:rPr>
        <w:t>()</w:t>
      </w:r>
      <w:sdt>
        <w:sdtPr>
          <w:tag w:val="goog_rdk_22"/>
          <w:id w:val="-2066016947"/>
        </w:sdtPr>
        <w:sdtContent/>
      </w:sdt>
      <w:r>
        <w:rPr>
          <w:rFonts w:ascii="Courier New" w:eastAsia="Courier New" w:hAnsi="Courier New" w:cs="Courier New"/>
          <w:sz w:val="20"/>
          <w:szCs w:val="20"/>
        </w:rPr>
        <w:t xml:space="preserve"> + 1;</w:t>
      </w:r>
      <w:r>
        <w:rPr>
          <w:rFonts w:ascii="Courier New" w:eastAsia="Courier New" w:hAnsi="Courier New" w:cs="Courier New"/>
          <w:sz w:val="20"/>
          <w:szCs w:val="20"/>
        </w:rPr>
        <w:br/>
      </w:r>
      <w:r>
        <w:rPr>
          <w:rFonts w:ascii="Courier New" w:eastAsia="Courier New" w:hAnsi="Courier New" w:cs="Courier New"/>
          <w:sz w:val="20"/>
          <w:szCs w:val="20"/>
        </w:rPr>
        <w:tab/>
        <w:t>}</w:t>
      </w:r>
    </w:p>
    <w:p w14:paraId="00000119" w14:textId="77777777" w:rsidR="001F4A20" w:rsidRDefault="0000000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160"/>
        <w:jc w:val="left"/>
        <w:rPr>
          <w:rFonts w:ascii="Courier New" w:eastAsia="Courier New" w:hAnsi="Courier New" w:cs="Courier New"/>
          <w:sz w:val="20"/>
          <w:szCs w:val="20"/>
        </w:rPr>
      </w:pPr>
      <w:r>
        <w:rPr>
          <w:rFonts w:ascii="Courier New" w:eastAsia="Courier New" w:hAnsi="Courier New" w:cs="Courier New"/>
          <w:sz w:val="20"/>
          <w:szCs w:val="20"/>
        </w:rPr>
        <w:tab/>
        <w:t xml:space="preserve">bit(1) </w:t>
      </w:r>
      <w:proofErr w:type="spellStart"/>
      <w:r>
        <w:rPr>
          <w:rFonts w:ascii="Courier New" w:eastAsia="Courier New" w:hAnsi="Courier New" w:cs="Courier New"/>
          <w:sz w:val="20"/>
          <w:szCs w:val="20"/>
        </w:rPr>
        <w:t>hasExtendedMeta</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t>if (</w:t>
      </w:r>
      <w:proofErr w:type="spellStart"/>
      <w:r>
        <w:rPr>
          <w:rFonts w:ascii="Courier New" w:eastAsia="Courier New" w:hAnsi="Courier New" w:cs="Courier New"/>
          <w:sz w:val="20"/>
          <w:szCs w:val="20"/>
        </w:rPr>
        <w:t>hasExtendedMeta</w:t>
      </w:r>
      <w:proofErr w:type="spellEnd"/>
      <w:r>
        <w:rPr>
          <w:rFonts w:ascii="Courier New" w:eastAsia="Courier New" w:hAnsi="Courier New" w:cs="Courier New"/>
          <w:sz w:val="20"/>
          <w:szCs w:val="20"/>
        </w:rPr>
        <w:t>) {</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r>
      <w:proofErr w:type="spellStart"/>
      <w:r>
        <w:rPr>
          <w:rFonts w:ascii="Courier New" w:eastAsia="Courier New" w:hAnsi="Courier New" w:cs="Courier New"/>
          <w:sz w:val="20"/>
          <w:szCs w:val="20"/>
        </w:rPr>
        <w:t>extendedMetaSize</w:t>
      </w:r>
      <w:proofErr w:type="spellEnd"/>
      <w:r>
        <w:rPr>
          <w:rFonts w:ascii="Courier New" w:eastAsia="Courier New" w:hAnsi="Courier New" w:cs="Courier New"/>
          <w:sz w:val="20"/>
          <w:szCs w:val="20"/>
        </w:rPr>
        <w:t xml:space="preserve"> = </w:t>
      </w:r>
      <w:proofErr w:type="spellStart"/>
      <w:r>
        <w:rPr>
          <w:rFonts w:ascii="Courier New" w:eastAsia="Courier New" w:hAnsi="Courier New" w:cs="Courier New"/>
          <w:sz w:val="20"/>
          <w:szCs w:val="20"/>
        </w:rPr>
        <w:t>sqlite_varint</w:t>
      </w:r>
      <w:proofErr w:type="spellEnd"/>
      <w:r>
        <w:rPr>
          <w:rFonts w:ascii="Courier New" w:eastAsia="Courier New" w:hAnsi="Courier New" w:cs="Courier New"/>
          <w:sz w:val="20"/>
          <w:szCs w:val="20"/>
        </w:rPr>
        <w:t xml:space="preserve">() + 1; </w:t>
      </w:r>
      <w:r>
        <w:rPr>
          <w:rFonts w:ascii="Courier New" w:eastAsia="Courier New" w:hAnsi="Courier New" w:cs="Courier New"/>
          <w:sz w:val="20"/>
          <w:szCs w:val="20"/>
        </w:rPr>
        <w:br/>
      </w:r>
      <w:r>
        <w:rPr>
          <w:rFonts w:ascii="Courier New" w:eastAsia="Courier New" w:hAnsi="Courier New" w:cs="Courier New"/>
          <w:sz w:val="20"/>
          <w:szCs w:val="20"/>
        </w:rPr>
        <w:tab/>
        <w:t>}</w:t>
      </w:r>
      <w:r>
        <w:rPr>
          <w:rFonts w:ascii="Courier New" w:eastAsia="Courier New" w:hAnsi="Courier New" w:cs="Courier New"/>
          <w:sz w:val="20"/>
          <w:szCs w:val="20"/>
        </w:rPr>
        <w:br/>
      </w:r>
      <w:r>
        <w:rPr>
          <w:rFonts w:ascii="Courier New" w:eastAsia="Courier New" w:hAnsi="Courier New" w:cs="Courier New"/>
          <w:sz w:val="20"/>
          <w:szCs w:val="20"/>
        </w:rPr>
        <w:br/>
      </w:r>
      <w:r>
        <w:rPr>
          <w:rFonts w:ascii="Courier New" w:eastAsia="Courier New" w:hAnsi="Courier New" w:cs="Courier New"/>
          <w:sz w:val="20"/>
          <w:szCs w:val="20"/>
        </w:rPr>
        <w:tab/>
        <w:t xml:space="preserve">bit(1) </w:t>
      </w:r>
      <w:proofErr w:type="spellStart"/>
      <w:r>
        <w:rPr>
          <w:rFonts w:ascii="Courier New" w:eastAsia="Courier New" w:hAnsi="Courier New" w:cs="Courier New"/>
          <w:sz w:val="20"/>
          <w:szCs w:val="20"/>
        </w:rPr>
        <w:t>hasExif</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t>if (</w:t>
      </w:r>
      <w:proofErr w:type="spellStart"/>
      <w:r>
        <w:rPr>
          <w:rFonts w:ascii="Courier New" w:eastAsia="Courier New" w:hAnsi="Courier New" w:cs="Courier New"/>
          <w:sz w:val="20"/>
          <w:szCs w:val="20"/>
        </w:rPr>
        <w:t>hasExif</w:t>
      </w:r>
      <w:proofErr w:type="spellEnd"/>
      <w:r>
        <w:rPr>
          <w:rFonts w:ascii="Courier New" w:eastAsia="Courier New" w:hAnsi="Courier New" w:cs="Courier New"/>
          <w:sz w:val="20"/>
          <w:szCs w:val="20"/>
        </w:rPr>
        <w:t>) {</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r>
      <w:proofErr w:type="spellStart"/>
      <w:r>
        <w:rPr>
          <w:rFonts w:ascii="Courier New" w:eastAsia="Courier New" w:hAnsi="Courier New" w:cs="Courier New"/>
          <w:sz w:val="20"/>
          <w:szCs w:val="20"/>
        </w:rPr>
        <w:t>exifDataSize</w:t>
      </w:r>
      <w:proofErr w:type="spellEnd"/>
      <w:r>
        <w:rPr>
          <w:rFonts w:ascii="Courier New" w:eastAsia="Courier New" w:hAnsi="Courier New" w:cs="Courier New"/>
          <w:sz w:val="20"/>
          <w:szCs w:val="20"/>
        </w:rPr>
        <w:t xml:space="preserve"> = </w:t>
      </w:r>
      <w:proofErr w:type="spellStart"/>
      <w:r>
        <w:rPr>
          <w:rFonts w:ascii="Courier New" w:eastAsia="Courier New" w:hAnsi="Courier New" w:cs="Courier New"/>
          <w:sz w:val="20"/>
          <w:szCs w:val="20"/>
        </w:rPr>
        <w:t>sqlite_varint</w:t>
      </w:r>
      <w:proofErr w:type="spellEnd"/>
      <w:r>
        <w:rPr>
          <w:rFonts w:ascii="Courier New" w:eastAsia="Courier New" w:hAnsi="Courier New" w:cs="Courier New"/>
          <w:sz w:val="20"/>
          <w:szCs w:val="20"/>
        </w:rPr>
        <w:t>() + 1;</w:t>
      </w:r>
      <w:r>
        <w:rPr>
          <w:rFonts w:ascii="Courier New" w:eastAsia="Courier New" w:hAnsi="Courier New" w:cs="Courier New"/>
          <w:sz w:val="20"/>
          <w:szCs w:val="20"/>
        </w:rPr>
        <w:br/>
      </w:r>
      <w:r>
        <w:rPr>
          <w:rFonts w:ascii="Courier New" w:eastAsia="Courier New" w:hAnsi="Courier New" w:cs="Courier New"/>
          <w:sz w:val="20"/>
          <w:szCs w:val="20"/>
        </w:rPr>
        <w:tab/>
        <w:t>}</w:t>
      </w:r>
      <w:r>
        <w:rPr>
          <w:rFonts w:ascii="Courier New" w:eastAsia="Courier New" w:hAnsi="Courier New" w:cs="Courier New"/>
          <w:sz w:val="20"/>
          <w:szCs w:val="20"/>
        </w:rPr>
        <w:br/>
      </w:r>
      <w:r>
        <w:rPr>
          <w:rFonts w:ascii="Courier New" w:eastAsia="Courier New" w:hAnsi="Courier New" w:cs="Courier New"/>
          <w:sz w:val="20"/>
          <w:szCs w:val="20"/>
        </w:rPr>
        <w:br/>
      </w:r>
      <w:r>
        <w:rPr>
          <w:rFonts w:ascii="Courier New" w:eastAsia="Courier New" w:hAnsi="Courier New" w:cs="Courier New"/>
          <w:sz w:val="20"/>
          <w:szCs w:val="20"/>
        </w:rPr>
        <w:tab/>
        <w:t xml:space="preserve">bit(1) </w:t>
      </w:r>
      <w:proofErr w:type="spellStart"/>
      <w:r>
        <w:rPr>
          <w:rFonts w:ascii="Courier New" w:eastAsia="Courier New" w:hAnsi="Courier New" w:cs="Courier New"/>
          <w:sz w:val="20"/>
          <w:szCs w:val="20"/>
        </w:rPr>
        <w:t>hasXMP</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tab/>
        <w:t>if (</w:t>
      </w:r>
      <w:proofErr w:type="spellStart"/>
      <w:r>
        <w:rPr>
          <w:rFonts w:ascii="Courier New" w:eastAsia="Courier New" w:hAnsi="Courier New" w:cs="Courier New"/>
          <w:sz w:val="20"/>
          <w:szCs w:val="20"/>
        </w:rPr>
        <w:t>hasXMP</w:t>
      </w:r>
      <w:proofErr w:type="spellEnd"/>
      <w:r>
        <w:rPr>
          <w:rFonts w:ascii="Courier New" w:eastAsia="Courier New" w:hAnsi="Courier New" w:cs="Courier New"/>
          <w:sz w:val="20"/>
          <w:szCs w:val="20"/>
        </w:rPr>
        <w:t>) {</w:t>
      </w:r>
      <w:r>
        <w:rPr>
          <w:rFonts w:ascii="Courier New" w:eastAsia="Courier New" w:hAnsi="Courier New" w:cs="Courier New"/>
          <w:sz w:val="20"/>
          <w:szCs w:val="20"/>
        </w:rPr>
        <w:br/>
      </w:r>
      <w:r>
        <w:rPr>
          <w:rFonts w:ascii="Courier New" w:eastAsia="Courier New" w:hAnsi="Courier New" w:cs="Courier New"/>
          <w:sz w:val="20"/>
          <w:szCs w:val="20"/>
        </w:rPr>
        <w:tab/>
      </w:r>
      <w:r>
        <w:rPr>
          <w:rFonts w:ascii="Courier New" w:eastAsia="Courier New" w:hAnsi="Courier New" w:cs="Courier New"/>
          <w:sz w:val="20"/>
          <w:szCs w:val="20"/>
        </w:rPr>
        <w:tab/>
      </w:r>
      <w:proofErr w:type="spellStart"/>
      <w:r>
        <w:rPr>
          <w:rFonts w:ascii="Courier New" w:eastAsia="Courier New" w:hAnsi="Courier New" w:cs="Courier New"/>
          <w:sz w:val="20"/>
          <w:szCs w:val="20"/>
        </w:rPr>
        <w:t>xmpDataSize</w:t>
      </w:r>
      <w:proofErr w:type="spellEnd"/>
      <w:r>
        <w:rPr>
          <w:rFonts w:ascii="Courier New" w:eastAsia="Courier New" w:hAnsi="Courier New" w:cs="Courier New"/>
          <w:sz w:val="20"/>
          <w:szCs w:val="20"/>
        </w:rPr>
        <w:t xml:space="preserve"> = </w:t>
      </w:r>
      <w:proofErr w:type="spellStart"/>
      <w:r>
        <w:rPr>
          <w:rFonts w:ascii="Courier New" w:eastAsia="Courier New" w:hAnsi="Courier New" w:cs="Courier New"/>
          <w:sz w:val="20"/>
          <w:szCs w:val="20"/>
        </w:rPr>
        <w:t>sqlite_varint</w:t>
      </w:r>
      <w:proofErr w:type="spellEnd"/>
      <w:r>
        <w:rPr>
          <w:rFonts w:ascii="Courier New" w:eastAsia="Courier New" w:hAnsi="Courier New" w:cs="Courier New"/>
          <w:sz w:val="20"/>
          <w:szCs w:val="20"/>
        </w:rPr>
        <w:t>() + 1;</w:t>
      </w:r>
      <w:r>
        <w:rPr>
          <w:rFonts w:ascii="Courier New" w:eastAsia="Courier New" w:hAnsi="Courier New" w:cs="Courier New"/>
          <w:sz w:val="20"/>
          <w:szCs w:val="20"/>
        </w:rPr>
        <w:br/>
      </w:r>
      <w:r>
        <w:rPr>
          <w:rFonts w:ascii="Courier New" w:eastAsia="Courier New" w:hAnsi="Courier New" w:cs="Courier New"/>
          <w:sz w:val="20"/>
          <w:szCs w:val="20"/>
        </w:rPr>
        <w:tab/>
        <w:t>}</w:t>
      </w:r>
      <w:r>
        <w:rPr>
          <w:rFonts w:ascii="Courier New" w:eastAsia="Courier New" w:hAnsi="Courier New" w:cs="Courier New"/>
          <w:sz w:val="20"/>
          <w:szCs w:val="20"/>
        </w:rPr>
        <w:br/>
      </w:r>
      <w:r>
        <w:rPr>
          <w:rFonts w:ascii="Courier New" w:eastAsia="Courier New" w:hAnsi="Courier New" w:cs="Courier New"/>
          <w:sz w:val="20"/>
          <w:szCs w:val="20"/>
        </w:rPr>
        <w:br/>
      </w:r>
      <w:r>
        <w:rPr>
          <w:rFonts w:ascii="Courier New" w:eastAsia="Courier New" w:hAnsi="Courier New" w:cs="Courier New"/>
          <w:sz w:val="20"/>
          <w:szCs w:val="20"/>
        </w:rPr>
        <w:tab/>
        <w:t>// Pad bits until byte-aligned</w:t>
      </w:r>
      <w:r>
        <w:rPr>
          <w:rFonts w:ascii="Courier New" w:eastAsia="Courier New" w:hAnsi="Courier New" w:cs="Courier New"/>
          <w:sz w:val="20"/>
          <w:szCs w:val="20"/>
        </w:rPr>
        <w:br/>
      </w:r>
      <w:r>
        <w:rPr>
          <w:rFonts w:ascii="Courier New" w:eastAsia="Courier New" w:hAnsi="Courier New" w:cs="Courier New"/>
          <w:sz w:val="20"/>
          <w:szCs w:val="20"/>
        </w:rPr>
        <w:tab/>
      </w:r>
      <w:proofErr w:type="spellStart"/>
      <w:r>
        <w:rPr>
          <w:rFonts w:ascii="Courier New" w:eastAsia="Courier New" w:hAnsi="Courier New" w:cs="Courier New"/>
          <w:sz w:val="20"/>
          <w:szCs w:val="20"/>
        </w:rPr>
        <w:t>trailing_bits</w:t>
      </w:r>
      <w:proofErr w:type="spellEnd"/>
      <w:r>
        <w:rPr>
          <w:rFonts w:ascii="Courier New" w:eastAsia="Courier New" w:hAnsi="Courier New" w:cs="Courier New"/>
          <w:sz w:val="20"/>
          <w:szCs w:val="20"/>
        </w:rPr>
        <w:t>();</w:t>
      </w:r>
      <w:r>
        <w:rPr>
          <w:rFonts w:ascii="Courier New" w:eastAsia="Courier New" w:hAnsi="Courier New" w:cs="Courier New"/>
          <w:sz w:val="20"/>
          <w:szCs w:val="20"/>
        </w:rPr>
        <w:br/>
      </w:r>
      <w:r>
        <w:rPr>
          <w:rFonts w:ascii="Courier New" w:eastAsia="Courier New" w:hAnsi="Courier New" w:cs="Courier New"/>
          <w:sz w:val="20"/>
          <w:szCs w:val="20"/>
        </w:rPr>
        <w:br/>
      </w:r>
      <w:r>
        <w:rPr>
          <w:rFonts w:ascii="Courier New" w:eastAsia="Courier New" w:hAnsi="Courier New" w:cs="Courier New"/>
          <w:sz w:val="20"/>
          <w:szCs w:val="20"/>
        </w:rPr>
        <w:tab/>
        <w:t>// Actual data</w:t>
      </w:r>
      <w:r>
        <w:rPr>
          <w:rFonts w:ascii="Courier New" w:eastAsia="Courier New" w:hAnsi="Courier New" w:cs="Courier New"/>
          <w:sz w:val="20"/>
          <w:szCs w:val="20"/>
        </w:rPr>
        <w:br/>
      </w:r>
      <w:r>
        <w:rPr>
          <w:rFonts w:ascii="Courier New" w:eastAsia="Courier New" w:hAnsi="Courier New" w:cs="Courier New"/>
          <w:sz w:val="20"/>
          <w:szCs w:val="20"/>
        </w:rPr>
        <w:tab/>
        <w:t xml:space="preserve">unsigned int(8) </w:t>
      </w:r>
      <w:proofErr w:type="spellStart"/>
      <w:r>
        <w:rPr>
          <w:rFonts w:ascii="Courier New" w:eastAsia="Courier New" w:hAnsi="Courier New" w:cs="Courier New"/>
          <w:sz w:val="20"/>
          <w:szCs w:val="20"/>
        </w:rPr>
        <w:t>alphaItemCodecConfig</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alphaItemCodecConfigSize</w:t>
      </w:r>
      <w:proofErr w:type="spellEnd"/>
      <w:r>
        <w:rPr>
          <w:rFonts w:ascii="Courier New" w:eastAsia="Courier New" w:hAnsi="Courier New" w:cs="Courier New"/>
          <w:sz w:val="20"/>
          <w:szCs w:val="20"/>
        </w:rPr>
        <w:t>]; // Codec config body data</w:t>
      </w:r>
      <w:r>
        <w:rPr>
          <w:rFonts w:ascii="Courier New" w:eastAsia="Courier New" w:hAnsi="Courier New" w:cs="Courier New"/>
          <w:sz w:val="20"/>
          <w:szCs w:val="20"/>
        </w:rPr>
        <w:br/>
      </w:r>
      <w:r>
        <w:rPr>
          <w:rFonts w:ascii="Courier New" w:eastAsia="Courier New" w:hAnsi="Courier New" w:cs="Courier New"/>
          <w:sz w:val="20"/>
          <w:szCs w:val="20"/>
        </w:rPr>
        <w:tab/>
        <w:t xml:space="preserve">unsigned int(8) </w:t>
      </w:r>
      <w:proofErr w:type="spellStart"/>
      <w:r>
        <w:rPr>
          <w:rFonts w:ascii="Courier New" w:eastAsia="Courier New" w:hAnsi="Courier New" w:cs="Courier New"/>
          <w:sz w:val="20"/>
          <w:szCs w:val="20"/>
        </w:rPr>
        <w:t>mainItemCodecConfig</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mainItemCodecConfigSize</w:t>
      </w:r>
      <w:proofErr w:type="spellEnd"/>
      <w:r>
        <w:rPr>
          <w:rFonts w:ascii="Courier New" w:eastAsia="Courier New" w:hAnsi="Courier New" w:cs="Courier New"/>
          <w:sz w:val="20"/>
          <w:szCs w:val="20"/>
        </w:rPr>
        <w:t>]; // Codec config body data</w:t>
      </w:r>
      <w:r>
        <w:rPr>
          <w:rFonts w:ascii="Courier New" w:eastAsia="Courier New" w:hAnsi="Courier New" w:cs="Courier New"/>
          <w:sz w:val="20"/>
          <w:szCs w:val="20"/>
        </w:rPr>
        <w:br/>
      </w:r>
      <w:r>
        <w:rPr>
          <w:rFonts w:ascii="Courier New" w:eastAsia="Courier New" w:hAnsi="Courier New" w:cs="Courier New"/>
          <w:sz w:val="20"/>
          <w:szCs w:val="20"/>
        </w:rPr>
        <w:tab/>
        <w:t xml:space="preserve">unsigned int(8) </w:t>
      </w:r>
      <w:proofErr w:type="spellStart"/>
      <w:r>
        <w:rPr>
          <w:rFonts w:ascii="Courier New" w:eastAsia="Courier New" w:hAnsi="Courier New" w:cs="Courier New"/>
          <w:sz w:val="20"/>
          <w:szCs w:val="20"/>
        </w:rPr>
        <w:t>extendedMeta</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extendedMetaSize</w:t>
      </w:r>
      <w:proofErr w:type="spellEnd"/>
      <w:r>
        <w:rPr>
          <w:rFonts w:ascii="Courier New" w:eastAsia="Courier New" w:hAnsi="Courier New" w:cs="Courier New"/>
          <w:sz w:val="20"/>
          <w:szCs w:val="20"/>
        </w:rPr>
        <w:t>]; // Embedded 'meta' box</w:t>
      </w:r>
      <w:r>
        <w:rPr>
          <w:rFonts w:ascii="Courier New" w:eastAsia="Courier New" w:hAnsi="Courier New" w:cs="Courier New"/>
          <w:sz w:val="20"/>
          <w:szCs w:val="20"/>
        </w:rPr>
        <w:br/>
      </w:r>
      <w:r>
        <w:rPr>
          <w:rFonts w:ascii="Courier New" w:eastAsia="Courier New" w:hAnsi="Courier New" w:cs="Courier New"/>
          <w:sz w:val="20"/>
          <w:szCs w:val="20"/>
        </w:rPr>
        <w:tab/>
        <w:t xml:space="preserve">unsigned int(8) </w:t>
      </w:r>
      <w:proofErr w:type="spellStart"/>
      <w:r>
        <w:rPr>
          <w:rFonts w:ascii="Courier New" w:eastAsia="Courier New" w:hAnsi="Courier New" w:cs="Courier New"/>
          <w:sz w:val="20"/>
          <w:szCs w:val="20"/>
        </w:rPr>
        <w:t>iccData</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iccDataSize</w:t>
      </w:r>
      <w:proofErr w:type="spellEnd"/>
      <w:r>
        <w:rPr>
          <w:rFonts w:ascii="Courier New" w:eastAsia="Courier New" w:hAnsi="Courier New" w:cs="Courier New"/>
          <w:sz w:val="20"/>
          <w:szCs w:val="20"/>
        </w:rPr>
        <w:t>]; // ICC profile data</w:t>
      </w:r>
      <w:r>
        <w:rPr>
          <w:rFonts w:ascii="Courier New" w:eastAsia="Courier New" w:hAnsi="Courier New" w:cs="Courier New"/>
          <w:sz w:val="20"/>
          <w:szCs w:val="20"/>
        </w:rPr>
        <w:br/>
      </w:r>
      <w:r>
        <w:rPr>
          <w:rFonts w:ascii="Courier New" w:eastAsia="Courier New" w:hAnsi="Courier New" w:cs="Courier New"/>
          <w:sz w:val="20"/>
          <w:szCs w:val="20"/>
        </w:rPr>
        <w:tab/>
        <w:t xml:space="preserve">unsigned int(8) </w:t>
      </w:r>
      <w:proofErr w:type="spellStart"/>
      <w:r>
        <w:rPr>
          <w:rFonts w:ascii="Courier New" w:eastAsia="Courier New" w:hAnsi="Courier New" w:cs="Courier New"/>
          <w:sz w:val="20"/>
          <w:szCs w:val="20"/>
        </w:rPr>
        <w:t>alphaData</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alphaItemDataSize</w:t>
      </w:r>
      <w:proofErr w:type="spellEnd"/>
      <w:r>
        <w:rPr>
          <w:rFonts w:ascii="Courier New" w:eastAsia="Courier New" w:hAnsi="Courier New" w:cs="Courier New"/>
          <w:sz w:val="20"/>
          <w:szCs w:val="20"/>
        </w:rPr>
        <w:t>]; // Alpha elementary stream</w:t>
      </w:r>
      <w:r>
        <w:rPr>
          <w:rFonts w:ascii="Courier New" w:eastAsia="Courier New" w:hAnsi="Courier New" w:cs="Courier New"/>
          <w:sz w:val="20"/>
          <w:szCs w:val="20"/>
        </w:rPr>
        <w:br/>
      </w:r>
      <w:r>
        <w:rPr>
          <w:rFonts w:ascii="Courier New" w:eastAsia="Courier New" w:hAnsi="Courier New" w:cs="Courier New"/>
          <w:sz w:val="20"/>
          <w:szCs w:val="20"/>
        </w:rPr>
        <w:tab/>
        <w:t xml:space="preserve">unsigned int(8) </w:t>
      </w:r>
      <w:proofErr w:type="spellStart"/>
      <w:r>
        <w:rPr>
          <w:rFonts w:ascii="Courier New" w:eastAsia="Courier New" w:hAnsi="Courier New" w:cs="Courier New"/>
          <w:sz w:val="20"/>
          <w:szCs w:val="20"/>
        </w:rPr>
        <w:t>mainData</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mainItemDataSize</w:t>
      </w:r>
      <w:proofErr w:type="spellEnd"/>
      <w:r>
        <w:rPr>
          <w:rFonts w:ascii="Courier New" w:eastAsia="Courier New" w:hAnsi="Courier New" w:cs="Courier New"/>
          <w:sz w:val="20"/>
          <w:szCs w:val="20"/>
        </w:rPr>
        <w:t>]; // Main image elementary stream</w:t>
      </w:r>
      <w:r>
        <w:rPr>
          <w:rFonts w:ascii="Courier New" w:eastAsia="Courier New" w:hAnsi="Courier New" w:cs="Courier New"/>
          <w:sz w:val="20"/>
          <w:szCs w:val="20"/>
        </w:rPr>
        <w:br/>
      </w:r>
      <w:r>
        <w:rPr>
          <w:rFonts w:ascii="Courier New" w:eastAsia="Courier New" w:hAnsi="Courier New" w:cs="Courier New"/>
          <w:sz w:val="20"/>
          <w:szCs w:val="20"/>
        </w:rPr>
        <w:tab/>
        <w:t xml:space="preserve">unsigned int(8) </w:t>
      </w:r>
      <w:proofErr w:type="spellStart"/>
      <w:r>
        <w:rPr>
          <w:rFonts w:ascii="Courier New" w:eastAsia="Courier New" w:hAnsi="Courier New" w:cs="Courier New"/>
          <w:sz w:val="20"/>
          <w:szCs w:val="20"/>
        </w:rPr>
        <w:t>exifData</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exifDataSize</w:t>
      </w:r>
      <w:proofErr w:type="spellEnd"/>
      <w:r>
        <w:rPr>
          <w:rFonts w:ascii="Courier New" w:eastAsia="Courier New" w:hAnsi="Courier New" w:cs="Courier New"/>
          <w:sz w:val="20"/>
          <w:szCs w:val="20"/>
        </w:rPr>
        <w:t>]; // Exif metadata</w:t>
      </w:r>
      <w:r>
        <w:rPr>
          <w:rFonts w:ascii="Courier New" w:eastAsia="Courier New" w:hAnsi="Courier New" w:cs="Courier New"/>
          <w:sz w:val="20"/>
          <w:szCs w:val="20"/>
        </w:rPr>
        <w:br/>
      </w:r>
      <w:r>
        <w:rPr>
          <w:rFonts w:ascii="Courier New" w:eastAsia="Courier New" w:hAnsi="Courier New" w:cs="Courier New"/>
          <w:sz w:val="20"/>
          <w:szCs w:val="20"/>
        </w:rPr>
        <w:tab/>
        <w:t xml:space="preserve">unsigned int(8) </w:t>
      </w:r>
      <w:proofErr w:type="spellStart"/>
      <w:r>
        <w:rPr>
          <w:rFonts w:ascii="Courier New" w:eastAsia="Courier New" w:hAnsi="Courier New" w:cs="Courier New"/>
          <w:sz w:val="20"/>
          <w:szCs w:val="20"/>
        </w:rPr>
        <w:t>xmpData</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xmpDataSize</w:t>
      </w:r>
      <w:proofErr w:type="spellEnd"/>
      <w:r>
        <w:rPr>
          <w:rFonts w:ascii="Courier New" w:eastAsia="Courier New" w:hAnsi="Courier New" w:cs="Courier New"/>
          <w:sz w:val="20"/>
          <w:szCs w:val="20"/>
        </w:rPr>
        <w:t>]; // XMP metadata</w:t>
      </w:r>
      <w:r>
        <w:rPr>
          <w:rFonts w:ascii="Courier New" w:eastAsia="Courier New" w:hAnsi="Courier New" w:cs="Courier New"/>
          <w:sz w:val="20"/>
          <w:szCs w:val="20"/>
        </w:rPr>
        <w:br/>
        <w:t>}</w:t>
      </w:r>
    </w:p>
    <w:p w14:paraId="0000011A" w14:textId="77777777" w:rsidR="001F4A20" w:rsidRDefault="00000000">
      <w:pPr>
        <w:pStyle w:val="Heading5"/>
        <w:numPr>
          <w:ilvl w:val="4"/>
          <w:numId w:val="5"/>
        </w:numPr>
      </w:pPr>
      <w:r>
        <w:t>Semantics</w:t>
      </w:r>
    </w:p>
    <w:p w14:paraId="0000011B" w14:textId="77777777" w:rsidR="001F4A20" w:rsidRDefault="00000000">
      <w:pPr>
        <w:tabs>
          <w:tab w:val="left" w:pos="1440"/>
          <w:tab w:val="left" w:pos="8010"/>
        </w:tabs>
        <w:spacing w:before="0" w:after="0"/>
        <w:ind w:left="720" w:hanging="360"/>
        <w:jc w:val="left"/>
        <w:rPr>
          <w:rFonts w:ascii="Cambria" w:eastAsia="Cambria" w:hAnsi="Cambria" w:cs="Cambria"/>
        </w:rPr>
      </w:pPr>
      <w:r>
        <w:rPr>
          <w:rFonts w:ascii="Courier New" w:eastAsia="Courier New" w:hAnsi="Courier New" w:cs="Courier New"/>
        </w:rPr>
        <w:t>version</w:t>
      </w:r>
      <w:r>
        <w:rPr>
          <w:rFonts w:ascii="Cambria" w:eastAsia="Cambria" w:hAnsi="Cambria" w:cs="Cambria"/>
        </w:rPr>
        <w:t>:</w:t>
      </w:r>
      <w:r>
        <w:rPr>
          <w:rFonts w:ascii="Cambria" w:eastAsia="Cambria" w:hAnsi="Cambria" w:cs="Cambria"/>
        </w:rPr>
        <w:tab/>
      </w:r>
      <w:r>
        <w:t xml:space="preserve"> version of the </w:t>
      </w:r>
      <w:proofErr w:type="spellStart"/>
      <w:r>
        <w:rPr>
          <w:rFonts w:ascii="Courier" w:eastAsia="Courier" w:hAnsi="Courier" w:cs="Courier"/>
          <w:sz w:val="20"/>
          <w:szCs w:val="20"/>
        </w:rPr>
        <w:t>CondensedImageBox</w:t>
      </w:r>
      <w:proofErr w:type="spellEnd"/>
      <w:r>
        <w:t>. The current version shall be set to 0.</w:t>
      </w:r>
    </w:p>
    <w:p w14:paraId="0000011C" w14:textId="77777777" w:rsidR="001F4A20" w:rsidRDefault="00000000">
      <w:pPr>
        <w:tabs>
          <w:tab w:val="left" w:pos="1440"/>
          <w:tab w:val="left" w:pos="8010"/>
        </w:tabs>
        <w:spacing w:before="0" w:after="0"/>
        <w:ind w:left="720" w:hanging="360"/>
        <w:jc w:val="left"/>
        <w:rPr>
          <w:rFonts w:ascii="Cambria" w:eastAsia="Cambria" w:hAnsi="Cambria" w:cs="Cambria"/>
        </w:rPr>
      </w:pPr>
      <w:r>
        <w:rPr>
          <w:rFonts w:ascii="Courier New" w:eastAsia="Courier New" w:hAnsi="Courier New" w:cs="Courier New"/>
        </w:rPr>
        <w:t>width</w:t>
      </w:r>
      <w:r>
        <w:rPr>
          <w:rFonts w:ascii="Cambria" w:eastAsia="Cambria" w:hAnsi="Cambria" w:cs="Cambria"/>
        </w:rPr>
        <w:t>:</w:t>
      </w:r>
      <w:r>
        <w:t xml:space="preserve"> specifies the width of the reconstructed image in pixels, as specified in </w:t>
      </w:r>
      <w:proofErr w:type="spellStart"/>
      <w:r>
        <w:rPr>
          <w:rFonts w:ascii="Courier" w:eastAsia="Courier" w:hAnsi="Courier" w:cs="Courier"/>
          <w:sz w:val="20"/>
          <w:szCs w:val="20"/>
        </w:rPr>
        <w:t>ImageSpatialExtentsProperty</w:t>
      </w:r>
      <w:proofErr w:type="spellEnd"/>
      <w:r>
        <w:t xml:space="preserve"> in clause 6.5.3</w:t>
      </w:r>
    </w:p>
    <w:p w14:paraId="0000011D" w14:textId="77777777" w:rsidR="001F4A20" w:rsidRDefault="00000000">
      <w:pPr>
        <w:tabs>
          <w:tab w:val="left" w:pos="1440"/>
          <w:tab w:val="left" w:pos="8010"/>
        </w:tabs>
        <w:spacing w:before="0" w:after="0"/>
        <w:ind w:left="720" w:hanging="360"/>
        <w:jc w:val="left"/>
        <w:rPr>
          <w:rFonts w:ascii="Cambria" w:eastAsia="Cambria" w:hAnsi="Cambria" w:cs="Cambria"/>
        </w:rPr>
      </w:pPr>
      <w:r>
        <w:rPr>
          <w:rFonts w:ascii="Courier New" w:eastAsia="Courier New" w:hAnsi="Courier New" w:cs="Courier New"/>
        </w:rPr>
        <w:t>height:</w:t>
      </w:r>
      <w:r>
        <w:t xml:space="preserve"> specifies the height of the reconstructed image in pixels, as specified in </w:t>
      </w:r>
      <w:proofErr w:type="spellStart"/>
      <w:r>
        <w:rPr>
          <w:rFonts w:ascii="Courier" w:eastAsia="Courier" w:hAnsi="Courier" w:cs="Courier"/>
          <w:sz w:val="20"/>
          <w:szCs w:val="20"/>
        </w:rPr>
        <w:t>ImageSpatialExtentsProperty</w:t>
      </w:r>
      <w:proofErr w:type="spellEnd"/>
      <w:r>
        <w:t xml:space="preserve"> in clause 6.5.3</w:t>
      </w:r>
    </w:p>
    <w:p w14:paraId="0000011E" w14:textId="77777777" w:rsidR="001F4A20" w:rsidRDefault="00000000">
      <w:pPr>
        <w:tabs>
          <w:tab w:val="left" w:pos="1440"/>
          <w:tab w:val="left" w:pos="8010"/>
        </w:tabs>
        <w:spacing w:before="0" w:after="0"/>
        <w:ind w:left="720" w:hanging="360"/>
        <w:jc w:val="left"/>
        <w:rPr>
          <w:rFonts w:ascii="Cambria" w:eastAsia="Cambria" w:hAnsi="Cambria" w:cs="Cambria"/>
        </w:rPr>
      </w:pPr>
      <w:proofErr w:type="spellStart"/>
      <w:r>
        <w:rPr>
          <w:rFonts w:ascii="Courier New" w:eastAsia="Courier New" w:hAnsi="Courier New" w:cs="Courier New"/>
        </w:rPr>
        <w:t>isFloat</w:t>
      </w:r>
      <w:proofErr w:type="spellEnd"/>
      <w:r>
        <w:rPr>
          <w:rFonts w:ascii="Courier New" w:eastAsia="Courier New" w:hAnsi="Courier New" w:cs="Courier New"/>
        </w:rPr>
        <w:t>:</w:t>
      </w:r>
      <w:r>
        <w:t xml:space="preserve"> specifies whether </w:t>
      </w:r>
      <w:proofErr w:type="spellStart"/>
      <w:r>
        <w:rPr>
          <w:rFonts w:ascii="Courier New" w:eastAsia="Courier New" w:hAnsi="Courier New" w:cs="Courier New"/>
        </w:rPr>
        <w:t>floatPrecision</w:t>
      </w:r>
      <w:proofErr w:type="spellEnd"/>
      <w:r>
        <w:t xml:space="preserve"> or </w:t>
      </w:r>
      <w:proofErr w:type="spellStart"/>
      <w:r>
        <w:rPr>
          <w:rFonts w:ascii="Courier New" w:eastAsia="Courier New" w:hAnsi="Courier New" w:cs="Courier New"/>
        </w:rPr>
        <w:t>bitDepthMinusOne</w:t>
      </w:r>
      <w:proofErr w:type="spellEnd"/>
      <w:r>
        <w:t xml:space="preserve"> are signalled. If </w:t>
      </w:r>
      <w:proofErr w:type="spellStart"/>
      <w:r>
        <w:rPr>
          <w:rFonts w:ascii="Courier New" w:eastAsia="Courier New" w:hAnsi="Courier New" w:cs="Courier New"/>
        </w:rPr>
        <w:t>isFloat</w:t>
      </w:r>
      <w:proofErr w:type="spellEnd"/>
      <w:r>
        <w:t xml:space="preserve"> is set to 1 indicates that the </w:t>
      </w:r>
      <w:proofErr w:type="spellStart"/>
      <w:r>
        <w:rPr>
          <w:rFonts w:ascii="Courier New" w:eastAsia="Courier New" w:hAnsi="Courier New" w:cs="Courier New"/>
        </w:rPr>
        <w:t>floatPrecision</w:t>
      </w:r>
      <w:proofErr w:type="spellEnd"/>
      <w:r>
        <w:t xml:space="preserve"> is signalled, otherwise </w:t>
      </w:r>
      <w:proofErr w:type="spellStart"/>
      <w:r>
        <w:rPr>
          <w:rFonts w:ascii="Courier" w:eastAsia="Courier" w:hAnsi="Courier" w:cs="Courier"/>
          <w:sz w:val="20"/>
          <w:szCs w:val="20"/>
        </w:rPr>
        <w:t>bitDepthMinusOne</w:t>
      </w:r>
      <w:proofErr w:type="spellEnd"/>
      <w:r>
        <w:t xml:space="preserve"> </w:t>
      </w:r>
      <w:proofErr w:type="gramStart"/>
      <w:r>
        <w:t>is  signalled</w:t>
      </w:r>
      <w:proofErr w:type="gramEnd"/>
      <w:r>
        <w:t>.</w:t>
      </w:r>
    </w:p>
    <w:p w14:paraId="0000011F" w14:textId="77777777" w:rsidR="001F4A20" w:rsidRDefault="00000000">
      <w:pPr>
        <w:tabs>
          <w:tab w:val="left" w:pos="1440"/>
          <w:tab w:val="left" w:pos="8010"/>
        </w:tabs>
        <w:spacing w:before="0" w:after="0"/>
        <w:ind w:left="720" w:hanging="360"/>
        <w:jc w:val="left"/>
        <w:rPr>
          <w:rFonts w:ascii="Cambria" w:eastAsia="Cambria" w:hAnsi="Cambria" w:cs="Cambria"/>
        </w:rPr>
      </w:pPr>
      <w:proofErr w:type="spellStart"/>
      <w:r>
        <w:rPr>
          <w:rFonts w:ascii="Courier New" w:eastAsia="Courier New" w:hAnsi="Courier New" w:cs="Courier New"/>
        </w:rPr>
        <w:lastRenderedPageBreak/>
        <w:t>floatPrecision</w:t>
      </w:r>
      <w:proofErr w:type="spellEnd"/>
      <w:r>
        <w:rPr>
          <w:rFonts w:ascii="Courier New" w:eastAsia="Courier New" w:hAnsi="Courier New" w:cs="Courier New"/>
        </w:rPr>
        <w:t>:</w:t>
      </w:r>
      <w:r>
        <w:t xml:space="preserve"> specifies the format of floating-point numbers used for the pixel values </w:t>
      </w:r>
      <w:r>
        <w:rPr>
          <w:color w:val="000000"/>
        </w:rPr>
        <w:t>as defined by IEEE 754-2008</w:t>
      </w:r>
      <w:r>
        <w:t xml:space="preserve">. The values 0, 1, and 2 correspond to half-precision float </w:t>
      </w:r>
      <w:r>
        <w:rPr>
          <w:color w:val="000000"/>
        </w:rPr>
        <w:t>(binary16)</w:t>
      </w:r>
      <w:r>
        <w:t xml:space="preserve">, single-precision float </w:t>
      </w:r>
      <w:r>
        <w:rPr>
          <w:color w:val="000000"/>
        </w:rPr>
        <w:t>(binary32)</w:t>
      </w:r>
      <w:r>
        <w:t xml:space="preserve">, and double-precision float </w:t>
      </w:r>
      <w:r>
        <w:rPr>
          <w:color w:val="000000"/>
        </w:rPr>
        <w:t>(binary64)</w:t>
      </w:r>
      <w:r>
        <w:t xml:space="preserve"> formats, respectively. Other values are reserved for a future specification. When </w:t>
      </w:r>
      <w:proofErr w:type="spellStart"/>
      <w:r>
        <w:rPr>
          <w:rFonts w:ascii="Courier" w:eastAsia="Courier" w:hAnsi="Courier" w:cs="Courier"/>
          <w:sz w:val="20"/>
          <w:szCs w:val="20"/>
        </w:rPr>
        <w:t>isFloat</w:t>
      </w:r>
      <w:proofErr w:type="spellEnd"/>
      <w:r>
        <w:t xml:space="preserve"> is set to 0, the value is undefined.</w:t>
      </w:r>
    </w:p>
    <w:p w14:paraId="00000120" w14:textId="77777777" w:rsidR="001F4A20" w:rsidRDefault="00000000">
      <w:pPr>
        <w:tabs>
          <w:tab w:val="left" w:pos="1440"/>
          <w:tab w:val="left" w:pos="8010"/>
        </w:tabs>
        <w:spacing w:before="0" w:after="0"/>
        <w:ind w:left="720" w:hanging="360"/>
        <w:jc w:val="left"/>
        <w:rPr>
          <w:rFonts w:ascii="Cambria" w:eastAsia="Cambria" w:hAnsi="Cambria" w:cs="Cambria"/>
        </w:rPr>
      </w:pPr>
      <w:proofErr w:type="spellStart"/>
      <w:r>
        <w:rPr>
          <w:rFonts w:ascii="Courier New" w:eastAsia="Courier New" w:hAnsi="Courier New" w:cs="Courier New"/>
        </w:rPr>
        <w:t>bitDepthMinusOne</w:t>
      </w:r>
      <w:proofErr w:type="spellEnd"/>
      <w:r>
        <w:rPr>
          <w:rFonts w:ascii="Courier New" w:eastAsia="Courier New" w:hAnsi="Courier New" w:cs="Courier New"/>
        </w:rPr>
        <w:t>:</w:t>
      </w:r>
      <w:r>
        <w:t xml:space="preserve"> plus 1 indicates the maximum number of bits per channel for the pixels of the reconstructed image of every associated image item.</w:t>
      </w:r>
    </w:p>
    <w:p w14:paraId="00000121"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isMonochrome</w:t>
      </w:r>
      <w:proofErr w:type="spellEnd"/>
      <w:r>
        <w:rPr>
          <w:rFonts w:ascii="Courier New" w:eastAsia="Courier New" w:hAnsi="Courier New" w:cs="Courier New"/>
        </w:rPr>
        <w:t>:</w:t>
      </w:r>
      <w:r>
        <w:t xml:space="preserve"> when set to 1 indicates that there is exactly one channel of coded colour samples, otherwise </w:t>
      </w:r>
      <w:r>
        <w:rPr>
          <w:color w:val="000000"/>
        </w:rPr>
        <w:t>there are exactly three channels of coded colour samples</w:t>
      </w:r>
      <w:r>
        <w:t>.</w:t>
      </w:r>
    </w:p>
    <w:p w14:paraId="00000122" w14:textId="77777777" w:rsidR="001F4A20" w:rsidRDefault="00000000">
      <w:pPr>
        <w:tabs>
          <w:tab w:val="left" w:pos="1440"/>
          <w:tab w:val="left" w:pos="8010"/>
        </w:tabs>
        <w:spacing w:before="0" w:after="0"/>
        <w:ind w:left="720" w:hanging="360"/>
        <w:jc w:val="left"/>
        <w:rPr>
          <w:rFonts w:ascii="Cambria" w:eastAsia="Cambria" w:hAnsi="Cambria" w:cs="Cambria"/>
        </w:rPr>
      </w:pPr>
      <w:sdt>
        <w:sdtPr>
          <w:tag w:val="goog_rdk_23"/>
          <w:id w:val="1618014712"/>
        </w:sdtPr>
        <w:sdtContent/>
      </w:sdt>
      <w:proofErr w:type="spellStart"/>
      <w:r>
        <w:rPr>
          <w:rFonts w:ascii="Courier New" w:eastAsia="Courier New" w:hAnsi="Courier New" w:cs="Courier New"/>
        </w:rPr>
        <w:t>isSubsampled</w:t>
      </w:r>
      <w:proofErr w:type="spellEnd"/>
      <w:r>
        <w:rPr>
          <w:rFonts w:ascii="Courier New" w:eastAsia="Courier New" w:hAnsi="Courier New" w:cs="Courier New"/>
        </w:rPr>
        <w:t>:</w:t>
      </w:r>
      <w:r>
        <w:t xml:space="preserve"> 0 indicates that there is the same number of samples in each colour channel. 1 indicates that the chroma planes are subsampled compared to the luma plane (4:2:0). Set to 0 if </w:t>
      </w:r>
      <w:proofErr w:type="spellStart"/>
      <w:r>
        <w:rPr>
          <w:rFonts w:ascii="Courier" w:eastAsia="Courier" w:hAnsi="Courier" w:cs="Courier"/>
          <w:sz w:val="20"/>
          <w:szCs w:val="20"/>
        </w:rPr>
        <w:t>isMonochrome</w:t>
      </w:r>
      <w:proofErr w:type="spellEnd"/>
      <w:r>
        <w:t xml:space="preserve"> is 1. The meaning of the value of </w:t>
      </w:r>
      <w:proofErr w:type="spellStart"/>
      <w:r>
        <w:rPr>
          <w:rFonts w:ascii="Courier" w:eastAsia="Courier" w:hAnsi="Courier" w:cs="Courier"/>
          <w:sz w:val="20"/>
          <w:szCs w:val="20"/>
        </w:rPr>
        <w:t>isSubsampled</w:t>
      </w:r>
      <w:proofErr w:type="spellEnd"/>
      <w:r>
        <w:t xml:space="preserve"> shall match the contents of the </w:t>
      </w:r>
      <w:proofErr w:type="spellStart"/>
      <w:r>
        <w:rPr>
          <w:rFonts w:ascii="Courier" w:eastAsia="Courier" w:hAnsi="Courier" w:cs="Courier"/>
          <w:sz w:val="20"/>
          <w:szCs w:val="20"/>
        </w:rPr>
        <w:t>mainItemCodecConfig</w:t>
      </w:r>
      <w:proofErr w:type="spellEnd"/>
      <w:r>
        <w:t>.</w:t>
      </w:r>
    </w:p>
    <w:p w14:paraId="00000123" w14:textId="77777777" w:rsidR="001F4A20" w:rsidRDefault="00000000">
      <w:pPr>
        <w:tabs>
          <w:tab w:val="left" w:pos="1440"/>
          <w:tab w:val="left" w:pos="8010"/>
        </w:tabs>
        <w:spacing w:before="0" w:after="0"/>
        <w:ind w:left="720" w:hanging="360"/>
        <w:jc w:val="left"/>
      </w:pPr>
      <w:sdt>
        <w:sdtPr>
          <w:tag w:val="goog_rdk_24"/>
          <w:id w:val="-1589078002"/>
        </w:sdtPr>
        <w:sdtContent/>
      </w:sdt>
      <w:proofErr w:type="spellStart"/>
      <w:r>
        <w:rPr>
          <w:rFonts w:ascii="Courier New" w:eastAsia="Courier New" w:hAnsi="Courier New" w:cs="Courier New"/>
        </w:rPr>
        <w:t>fullRange</w:t>
      </w:r>
      <w:proofErr w:type="spellEnd"/>
      <w:r>
        <w:rPr>
          <w:rFonts w:ascii="Courier New" w:eastAsia="Courier New" w:hAnsi="Courier New" w:cs="Courier New"/>
        </w:rPr>
        <w:t>:</w:t>
      </w:r>
      <w:r>
        <w:t xml:space="preserve"> carries a </w:t>
      </w:r>
      <w:proofErr w:type="spellStart"/>
      <w:r>
        <w:t>VideoFullRangeFlag</w:t>
      </w:r>
      <w:proofErr w:type="spellEnd"/>
      <w:r>
        <w:t xml:space="preserve"> value as defined in ISO/IEC 23091-2</w:t>
      </w:r>
    </w:p>
    <w:p w14:paraId="00000124"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colourType</w:t>
      </w:r>
      <w:proofErr w:type="spellEnd"/>
      <w:r>
        <w:rPr>
          <w:rFonts w:ascii="Courier New" w:eastAsia="Courier New" w:hAnsi="Courier New" w:cs="Courier New"/>
        </w:rPr>
        <w:t>:</w:t>
      </w:r>
      <w:r>
        <w:t xml:space="preserve"> specifies the colour encoding type. When set to 0 indicates sRGB. When set to 1 or 2 it implies the on-screen colours as signalled in </w:t>
      </w:r>
      <w:proofErr w:type="spellStart"/>
      <w:r>
        <w:rPr>
          <w:rFonts w:ascii="Courier" w:eastAsia="Courier" w:hAnsi="Courier" w:cs="Courier"/>
          <w:sz w:val="20"/>
          <w:szCs w:val="20"/>
        </w:rPr>
        <w:t>ColourInformationBox</w:t>
      </w:r>
      <w:proofErr w:type="spellEnd"/>
      <w:r>
        <w:t xml:space="preserve"> with </w:t>
      </w:r>
      <w:proofErr w:type="spellStart"/>
      <w:r>
        <w:rPr>
          <w:rFonts w:ascii="Courier" w:eastAsia="Courier" w:hAnsi="Courier" w:cs="Courier"/>
          <w:sz w:val="20"/>
          <w:szCs w:val="20"/>
        </w:rPr>
        <w:t>colour_type</w:t>
      </w:r>
      <w:proofErr w:type="spellEnd"/>
      <w:r>
        <w:rPr>
          <w:rFonts w:ascii="Courier" w:eastAsia="Courier" w:hAnsi="Courier" w:cs="Courier"/>
          <w:sz w:val="20"/>
          <w:szCs w:val="20"/>
        </w:rPr>
        <w:t>='</w:t>
      </w:r>
      <w:proofErr w:type="spellStart"/>
      <w:r>
        <w:rPr>
          <w:rFonts w:ascii="Courier" w:eastAsia="Courier" w:hAnsi="Courier" w:cs="Courier"/>
          <w:sz w:val="20"/>
          <w:szCs w:val="20"/>
        </w:rPr>
        <w:t>nclx</w:t>
      </w:r>
      <w:proofErr w:type="spellEnd"/>
      <w:r>
        <w:rPr>
          <w:rFonts w:ascii="Courier" w:eastAsia="Courier" w:hAnsi="Courier" w:cs="Courier"/>
          <w:sz w:val="20"/>
          <w:szCs w:val="20"/>
        </w:rPr>
        <w:t>'</w:t>
      </w:r>
      <w:r>
        <w:t>. When set to 3 it indicates that an ICC Profile is present.</w:t>
      </w:r>
    </w:p>
    <w:p w14:paraId="00000125"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colourPrimaries</w:t>
      </w:r>
      <w:proofErr w:type="spellEnd"/>
      <w:r>
        <w:rPr>
          <w:rFonts w:ascii="Courier New" w:eastAsia="Courier New" w:hAnsi="Courier New" w:cs="Courier New"/>
        </w:rPr>
        <w:t>:</w:t>
      </w:r>
      <w:r>
        <w:t xml:space="preserve"> carries a </w:t>
      </w:r>
      <w:proofErr w:type="spellStart"/>
      <w:r>
        <w:t>ColourPrimaries</w:t>
      </w:r>
      <w:proofErr w:type="spellEnd"/>
      <w:r>
        <w:t xml:space="preserve"> value as defined in ISO/IEC 23091-2</w:t>
      </w:r>
    </w:p>
    <w:p w14:paraId="00000126"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transferCharacteristics</w:t>
      </w:r>
      <w:proofErr w:type="spellEnd"/>
      <w:r>
        <w:rPr>
          <w:rFonts w:ascii="Courier New" w:eastAsia="Courier New" w:hAnsi="Courier New" w:cs="Courier New"/>
        </w:rPr>
        <w:t>:</w:t>
      </w:r>
      <w:r>
        <w:t xml:space="preserve"> carries a </w:t>
      </w:r>
      <w:proofErr w:type="spellStart"/>
      <w:r>
        <w:t>TransferCharacteristics</w:t>
      </w:r>
      <w:proofErr w:type="spellEnd"/>
      <w:r>
        <w:t xml:space="preserve"> value as defined in ISO/IEC 23091-2</w:t>
      </w:r>
    </w:p>
    <w:p w14:paraId="00000127"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matrixCoefficients</w:t>
      </w:r>
      <w:proofErr w:type="spellEnd"/>
      <w:r>
        <w:rPr>
          <w:rFonts w:ascii="Courier New" w:eastAsia="Courier New" w:hAnsi="Courier New" w:cs="Courier New"/>
        </w:rPr>
        <w:t>:</w:t>
      </w:r>
      <w:r>
        <w:t xml:space="preserve"> carries a </w:t>
      </w:r>
      <w:proofErr w:type="spellStart"/>
      <w:r>
        <w:t>MatrixCoefficients</w:t>
      </w:r>
      <w:proofErr w:type="spellEnd"/>
      <w:r>
        <w:t xml:space="preserve"> value as defined in ISO/IEC 23091-2</w:t>
      </w:r>
    </w:p>
    <w:p w14:paraId="00000128"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iccDataSize</w:t>
      </w:r>
      <w:proofErr w:type="spellEnd"/>
      <w:r>
        <w:rPr>
          <w:rFonts w:ascii="Courier New" w:eastAsia="Courier New" w:hAnsi="Courier New" w:cs="Courier New"/>
        </w:rPr>
        <w:t>:</w:t>
      </w:r>
      <w:r>
        <w:t xml:space="preserve"> specifies the size of ICC profile data when the </w:t>
      </w:r>
      <w:proofErr w:type="spellStart"/>
      <w:r>
        <w:rPr>
          <w:rFonts w:ascii="Courier" w:eastAsia="Courier" w:hAnsi="Courier" w:cs="Courier"/>
          <w:sz w:val="20"/>
          <w:szCs w:val="20"/>
        </w:rPr>
        <w:t>colourType</w:t>
      </w:r>
      <w:proofErr w:type="spellEnd"/>
      <w:r>
        <w:t xml:space="preserve"> field indicates it is present in bytes. Set to 0 unless </w:t>
      </w:r>
      <w:proofErr w:type="spellStart"/>
      <w:r>
        <w:rPr>
          <w:rFonts w:ascii="Courier" w:eastAsia="Courier" w:hAnsi="Courier" w:cs="Courier"/>
          <w:sz w:val="20"/>
          <w:szCs w:val="20"/>
        </w:rPr>
        <w:t>colourType</w:t>
      </w:r>
      <w:proofErr w:type="spellEnd"/>
      <w:r>
        <w:t xml:space="preserve"> is 3.</w:t>
      </w:r>
    </w:p>
    <w:p w14:paraId="00000129"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hasExplicitCodecTypes</w:t>
      </w:r>
      <w:proofErr w:type="spellEnd"/>
      <w:r>
        <w:rPr>
          <w:rFonts w:ascii="Courier New" w:eastAsia="Courier New" w:hAnsi="Courier New" w:cs="Courier New"/>
        </w:rPr>
        <w:t>:</w:t>
      </w:r>
      <w:r>
        <w:t xml:space="preserve"> when set to 1 indicates that both </w:t>
      </w:r>
      <w:proofErr w:type="spellStart"/>
      <w:r>
        <w:rPr>
          <w:rFonts w:ascii="Courier New" w:eastAsia="Courier New" w:hAnsi="Courier New" w:cs="Courier New"/>
        </w:rPr>
        <w:t>infeType</w:t>
      </w:r>
      <w:proofErr w:type="spellEnd"/>
      <w:r>
        <w:t xml:space="preserve"> and </w:t>
      </w:r>
      <w:proofErr w:type="spellStart"/>
      <w:r>
        <w:rPr>
          <w:rFonts w:ascii="Courier New" w:eastAsia="Courier New" w:hAnsi="Courier New" w:cs="Courier New"/>
        </w:rPr>
        <w:t>codecConfigType</w:t>
      </w:r>
      <w:proofErr w:type="spellEnd"/>
      <w:r>
        <w:t xml:space="preserve"> are explicitly signalled, otherwise their types are implied from the </w:t>
      </w:r>
      <w:proofErr w:type="spellStart"/>
      <w:r>
        <w:rPr>
          <w:rFonts w:ascii="Courier" w:eastAsia="Courier" w:hAnsi="Courier" w:cs="Courier"/>
          <w:sz w:val="20"/>
          <w:szCs w:val="20"/>
        </w:rPr>
        <w:t>major_brand</w:t>
      </w:r>
      <w:proofErr w:type="spellEnd"/>
      <w:r>
        <w:t xml:space="preserve"> of the </w:t>
      </w:r>
      <w:proofErr w:type="spellStart"/>
      <w:r>
        <w:rPr>
          <w:rFonts w:ascii="Courier" w:eastAsia="Courier" w:hAnsi="Courier" w:cs="Courier"/>
          <w:sz w:val="20"/>
          <w:szCs w:val="20"/>
        </w:rPr>
        <w:t>FileTypeBox</w:t>
      </w:r>
      <w:proofErr w:type="spellEnd"/>
      <w:r>
        <w:t>.</w:t>
      </w:r>
    </w:p>
    <w:p w14:paraId="0000012A"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infeType</w:t>
      </w:r>
      <w:proofErr w:type="spellEnd"/>
      <w:r>
        <w:rPr>
          <w:rFonts w:ascii="Courier New" w:eastAsia="Courier New" w:hAnsi="Courier New" w:cs="Courier New"/>
        </w:rPr>
        <w:t>:</w:t>
      </w:r>
      <w:r>
        <w:t xml:space="preserve"> corresponds to the </w:t>
      </w:r>
      <w:proofErr w:type="spellStart"/>
      <w:r>
        <w:rPr>
          <w:rFonts w:ascii="Courier" w:eastAsia="Courier" w:hAnsi="Courier" w:cs="Courier"/>
          <w:sz w:val="20"/>
          <w:szCs w:val="20"/>
        </w:rPr>
        <w:t>item_type</w:t>
      </w:r>
      <w:proofErr w:type="spellEnd"/>
      <w:r>
        <w:t xml:space="preserve"> field of the version 2 of the </w:t>
      </w:r>
      <w:proofErr w:type="spellStart"/>
      <w:r>
        <w:rPr>
          <w:rFonts w:ascii="Courier" w:eastAsia="Courier" w:hAnsi="Courier" w:cs="Courier"/>
          <w:sz w:val="20"/>
          <w:szCs w:val="20"/>
        </w:rPr>
        <w:t>ItemInfoEntry</w:t>
      </w:r>
      <w:proofErr w:type="spellEnd"/>
      <w:r>
        <w:t xml:space="preserve"> box. Defined by the major brand if </w:t>
      </w:r>
      <w:proofErr w:type="spellStart"/>
      <w:r>
        <w:rPr>
          <w:rFonts w:ascii="Courier" w:eastAsia="Courier" w:hAnsi="Courier" w:cs="Courier"/>
          <w:sz w:val="20"/>
          <w:szCs w:val="20"/>
        </w:rPr>
        <w:t>hasExplicitCodecTypes</w:t>
      </w:r>
      <w:proofErr w:type="spellEnd"/>
      <w:r>
        <w:t xml:space="preserve"> is set to 0.</w:t>
      </w:r>
    </w:p>
    <w:p w14:paraId="0000012B"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codecConfigType</w:t>
      </w:r>
      <w:proofErr w:type="spellEnd"/>
      <w:r>
        <w:rPr>
          <w:rFonts w:ascii="Courier New" w:eastAsia="Courier New" w:hAnsi="Courier New" w:cs="Courier New"/>
        </w:rPr>
        <w:t>:</w:t>
      </w:r>
      <w:r>
        <w:t xml:space="preserve"> corresponds to the codec configuration box type. Defined by the major brand if </w:t>
      </w:r>
      <w:proofErr w:type="spellStart"/>
      <w:r>
        <w:rPr>
          <w:rFonts w:ascii="Courier" w:eastAsia="Courier" w:hAnsi="Courier" w:cs="Courier"/>
          <w:sz w:val="20"/>
          <w:szCs w:val="20"/>
        </w:rPr>
        <w:t>hasExplicitCodecTypes</w:t>
      </w:r>
      <w:proofErr w:type="spellEnd"/>
      <w:r>
        <w:t xml:space="preserve"> is set to 0.</w:t>
      </w:r>
    </w:p>
    <w:p w14:paraId="0000012C"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mainItemCodecConfigSize</w:t>
      </w:r>
      <w:proofErr w:type="spellEnd"/>
      <w:r>
        <w:rPr>
          <w:rFonts w:ascii="Courier New" w:eastAsia="Courier New" w:hAnsi="Courier New" w:cs="Courier New"/>
        </w:rPr>
        <w:t>:</w:t>
      </w:r>
      <w:r>
        <w:t xml:space="preserve"> specifies the size of the configuration for the main image item.</w:t>
      </w:r>
    </w:p>
    <w:p w14:paraId="0000012D"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mainItemDataSize</w:t>
      </w:r>
      <w:proofErr w:type="spellEnd"/>
      <w:r>
        <w:rPr>
          <w:rFonts w:ascii="Courier New" w:eastAsia="Courier New" w:hAnsi="Courier New" w:cs="Courier New"/>
        </w:rPr>
        <w:t>:</w:t>
      </w:r>
      <w:r>
        <w:t xml:space="preserve"> specifies the size of the data for the main image item in bytes.</w:t>
      </w:r>
    </w:p>
    <w:p w14:paraId="0000012E"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hasAlpha</w:t>
      </w:r>
      <w:proofErr w:type="spellEnd"/>
      <w:r>
        <w:rPr>
          <w:rFonts w:ascii="Courier New" w:eastAsia="Courier New" w:hAnsi="Courier New" w:cs="Courier New"/>
        </w:rPr>
        <w:t>:</w:t>
      </w:r>
      <w:r>
        <w:t xml:space="preserve"> when set to 0 indicates that the image is opaque, otherwise the image has an alpha layer, whether the codec has native translucency </w:t>
      </w:r>
      <w:proofErr w:type="gramStart"/>
      <w:r>
        <w:t>support</w:t>
      </w:r>
      <w:proofErr w:type="gramEnd"/>
      <w:r>
        <w:t xml:space="preserve"> or an auxiliary image item is used.</w:t>
      </w:r>
    </w:p>
    <w:p w14:paraId="0000012F"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alphaIsPremultiplied</w:t>
      </w:r>
      <w:proofErr w:type="spellEnd"/>
      <w:r>
        <w:rPr>
          <w:rFonts w:ascii="Courier New" w:eastAsia="Courier New" w:hAnsi="Courier New" w:cs="Courier New"/>
        </w:rPr>
        <w:t>:</w:t>
      </w:r>
      <w:r>
        <w:t xml:space="preserve"> when set to 1 indicates that alpha values are pre-multiplied, otherwise alpha values are not pre-multiplied.</w:t>
      </w:r>
    </w:p>
    <w:p w14:paraId="00000130"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alphaItemCodecConfigSize</w:t>
      </w:r>
      <w:proofErr w:type="spellEnd"/>
      <w:r>
        <w:rPr>
          <w:rFonts w:ascii="Courier New" w:eastAsia="Courier New" w:hAnsi="Courier New" w:cs="Courier New"/>
        </w:rPr>
        <w:t>:</w:t>
      </w:r>
      <w:r>
        <w:t xml:space="preserve"> specifies the size of the configuration for the alpha image item in bytes. When set to 0 indicates that the codec does not need any configuration data for alpha or can reuse the one from the main image. The value is set to 0 if </w:t>
      </w:r>
      <w:proofErr w:type="spellStart"/>
      <w:r>
        <w:rPr>
          <w:rFonts w:ascii="Courier" w:eastAsia="Courier" w:hAnsi="Courier" w:cs="Courier"/>
          <w:sz w:val="20"/>
          <w:szCs w:val="20"/>
        </w:rPr>
        <w:t>hasAlpha</w:t>
      </w:r>
      <w:proofErr w:type="spellEnd"/>
      <w:r>
        <w:t xml:space="preserve"> is 0. The value shall be 0 if </w:t>
      </w:r>
      <w:proofErr w:type="spellStart"/>
      <w:r>
        <w:rPr>
          <w:rFonts w:ascii="Courier" w:eastAsia="Courier" w:hAnsi="Courier" w:cs="Courier"/>
          <w:sz w:val="20"/>
          <w:szCs w:val="20"/>
        </w:rPr>
        <w:t>alphaItemDataSize</w:t>
      </w:r>
      <w:proofErr w:type="spellEnd"/>
      <w:r>
        <w:t xml:space="preserve"> is 0.</w:t>
      </w:r>
    </w:p>
    <w:p w14:paraId="00000131"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alphaItemDataSize</w:t>
      </w:r>
      <w:proofErr w:type="spellEnd"/>
      <w:r>
        <w:rPr>
          <w:rFonts w:ascii="Courier New" w:eastAsia="Courier New" w:hAnsi="Courier New" w:cs="Courier New"/>
        </w:rPr>
        <w:t>:</w:t>
      </w:r>
      <w:r>
        <w:t xml:space="preserve"> specifies the size of the data for the alpha image item in bytes. If </w:t>
      </w:r>
      <w:proofErr w:type="spellStart"/>
      <w:r>
        <w:rPr>
          <w:rFonts w:ascii="Courier" w:eastAsia="Courier" w:hAnsi="Courier" w:cs="Courier"/>
          <w:sz w:val="20"/>
          <w:szCs w:val="20"/>
        </w:rPr>
        <w:t>hasAlpha</w:t>
      </w:r>
      <w:proofErr w:type="spellEnd"/>
      <w:r>
        <w:t xml:space="preserve"> is set to 1, the value 0 indicates that the codec has native translucency support and that the alpha samples are coded alongside the colour samples in the </w:t>
      </w:r>
      <w:proofErr w:type="spellStart"/>
      <w:r>
        <w:rPr>
          <w:rFonts w:ascii="Courier" w:eastAsia="Courier" w:hAnsi="Courier" w:cs="Courier"/>
          <w:sz w:val="20"/>
          <w:szCs w:val="20"/>
        </w:rPr>
        <w:t>mainData</w:t>
      </w:r>
      <w:proofErr w:type="spellEnd"/>
      <w:r>
        <w:t xml:space="preserve"> chunk. Shall be set to 0 if </w:t>
      </w:r>
      <w:proofErr w:type="spellStart"/>
      <w:r>
        <w:rPr>
          <w:rFonts w:ascii="Courier" w:eastAsia="Courier" w:hAnsi="Courier" w:cs="Courier"/>
          <w:sz w:val="20"/>
          <w:szCs w:val="20"/>
        </w:rPr>
        <w:t>hasAlpha</w:t>
      </w:r>
      <w:proofErr w:type="spellEnd"/>
      <w:r>
        <w:t xml:space="preserve"> is 0.</w:t>
      </w:r>
    </w:p>
    <w:p w14:paraId="00000132"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lastRenderedPageBreak/>
        <w:t>hasExtendedMeta</w:t>
      </w:r>
      <w:proofErr w:type="spellEnd"/>
      <w:r>
        <w:rPr>
          <w:rFonts w:ascii="Courier New" w:eastAsia="Courier New" w:hAnsi="Courier New" w:cs="Courier New"/>
        </w:rPr>
        <w:t>:</w:t>
      </w:r>
      <w:r>
        <w:t xml:space="preserve"> when set to 1 indicates the presence of an extended </w:t>
      </w:r>
      <w:proofErr w:type="spellStart"/>
      <w:r>
        <w:rPr>
          <w:rFonts w:ascii="Courier" w:eastAsia="Courier" w:hAnsi="Courier" w:cs="Courier"/>
          <w:sz w:val="20"/>
          <w:szCs w:val="20"/>
        </w:rPr>
        <w:t>MetaBox</w:t>
      </w:r>
      <w:proofErr w:type="spellEnd"/>
      <w:r>
        <w:t xml:space="preserve"> within the </w:t>
      </w:r>
      <w:proofErr w:type="spellStart"/>
      <w:r>
        <w:rPr>
          <w:rFonts w:ascii="Courier New" w:eastAsia="Courier New" w:hAnsi="Courier New" w:cs="Courier New"/>
        </w:rPr>
        <w:t>CondensedImageBox</w:t>
      </w:r>
      <w:proofErr w:type="spellEnd"/>
      <w:r>
        <w:t>, otherwise it indicates the absence of it.</w:t>
      </w:r>
    </w:p>
    <w:p w14:paraId="00000133"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extendedMetaSize</w:t>
      </w:r>
      <w:proofErr w:type="spellEnd"/>
      <w:r>
        <w:rPr>
          <w:rFonts w:ascii="Courier New" w:eastAsia="Courier New" w:hAnsi="Courier New" w:cs="Courier New"/>
        </w:rPr>
        <w:t>:</w:t>
      </w:r>
      <w:r>
        <w:t xml:space="preserve"> specifies the size of the extended metadata in bytes.</w:t>
      </w:r>
    </w:p>
    <w:p w14:paraId="00000134"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hasExif</w:t>
      </w:r>
      <w:proofErr w:type="spellEnd"/>
      <w:r>
        <w:rPr>
          <w:rFonts w:ascii="Courier New" w:eastAsia="Courier New" w:hAnsi="Courier New" w:cs="Courier New"/>
        </w:rPr>
        <w:t>:</w:t>
      </w:r>
      <w:r>
        <w:t xml:space="preserve"> when set to 1 indicates the presence of an Exif metadata chunk, otherwise it indicates the absence of it.</w:t>
      </w:r>
    </w:p>
    <w:p w14:paraId="00000135"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exifDataSize</w:t>
      </w:r>
      <w:proofErr w:type="spellEnd"/>
      <w:r>
        <w:rPr>
          <w:rFonts w:ascii="Courier New" w:eastAsia="Courier New" w:hAnsi="Courier New" w:cs="Courier New"/>
        </w:rPr>
        <w:t>:</w:t>
      </w:r>
      <w:r>
        <w:t xml:space="preserve"> specifies the size of the Exif metadata in bytes.</w:t>
      </w:r>
    </w:p>
    <w:p w14:paraId="00000136"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hasXMP</w:t>
      </w:r>
      <w:proofErr w:type="spellEnd"/>
      <w:r>
        <w:rPr>
          <w:rFonts w:ascii="Courier New" w:eastAsia="Courier New" w:hAnsi="Courier New" w:cs="Courier New"/>
        </w:rPr>
        <w:t>:</w:t>
      </w:r>
      <w:r>
        <w:t xml:space="preserve"> when set to 1 indicates the presence of an XMP metadata chunk, otherwise it indicates the absence of it.</w:t>
      </w:r>
    </w:p>
    <w:p w14:paraId="00000137"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xmpDataSize</w:t>
      </w:r>
      <w:proofErr w:type="spellEnd"/>
      <w:r>
        <w:rPr>
          <w:rFonts w:ascii="Courier New" w:eastAsia="Courier New" w:hAnsi="Courier New" w:cs="Courier New"/>
        </w:rPr>
        <w:t>:</w:t>
      </w:r>
      <w:r>
        <w:t xml:space="preserve"> specifies the size of the XMP metadata in bytes.</w:t>
      </w:r>
    </w:p>
    <w:p w14:paraId="00000138" w14:textId="77777777" w:rsidR="001F4A20" w:rsidRDefault="00000000">
      <w:pPr>
        <w:tabs>
          <w:tab w:val="left" w:pos="1440"/>
          <w:tab w:val="left" w:pos="8010"/>
        </w:tabs>
        <w:spacing w:before="0" w:after="0"/>
        <w:ind w:left="720" w:hanging="360"/>
        <w:jc w:val="left"/>
      </w:pPr>
      <w:proofErr w:type="spellStart"/>
      <w:r>
        <w:rPr>
          <w:rFonts w:ascii="Courier" w:eastAsia="Courier" w:hAnsi="Courier" w:cs="Courier"/>
          <w:sz w:val="20"/>
          <w:szCs w:val="20"/>
        </w:rPr>
        <w:t>trailing_bits</w:t>
      </w:r>
      <w:proofErr w:type="spellEnd"/>
      <w:r>
        <w:t>: shall be 0.</w:t>
      </w:r>
    </w:p>
    <w:p w14:paraId="00000139"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alphaItemCodecConfig</w:t>
      </w:r>
      <w:proofErr w:type="spellEnd"/>
      <w:r>
        <w:rPr>
          <w:rFonts w:ascii="Courier New" w:eastAsia="Courier New" w:hAnsi="Courier New" w:cs="Courier New"/>
        </w:rPr>
        <w:t>:</w:t>
      </w:r>
      <w:r>
        <w:t xml:space="preserve"> specifies the optional alpha image codec configuration data. When </w:t>
      </w:r>
      <w:proofErr w:type="spellStart"/>
      <w:r>
        <w:rPr>
          <w:rFonts w:ascii="Courier" w:eastAsia="Courier" w:hAnsi="Courier" w:cs="Courier"/>
          <w:sz w:val="20"/>
          <w:szCs w:val="20"/>
        </w:rPr>
        <w:t>hasAlpha</w:t>
      </w:r>
      <w:proofErr w:type="spellEnd"/>
      <w:r>
        <w:t xml:space="preserve"> is set to 0 </w:t>
      </w:r>
      <w:proofErr w:type="spellStart"/>
      <w:r>
        <w:rPr>
          <w:rFonts w:ascii="Courier New" w:eastAsia="Courier New" w:hAnsi="Courier New" w:cs="Courier New"/>
        </w:rPr>
        <w:t>alphaItemCodecConfig</w:t>
      </w:r>
      <w:proofErr w:type="spellEnd"/>
      <w:r>
        <w:t xml:space="preserve"> is not present.</w:t>
      </w:r>
    </w:p>
    <w:p w14:paraId="0000013A"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mainItemCodecConfig</w:t>
      </w:r>
      <w:proofErr w:type="spellEnd"/>
      <w:r>
        <w:rPr>
          <w:rFonts w:ascii="Courier New" w:eastAsia="Courier New" w:hAnsi="Courier New" w:cs="Courier New"/>
        </w:rPr>
        <w:t>:</w:t>
      </w:r>
      <w:r>
        <w:t xml:space="preserve"> specifies the main image item codec configuration data.</w:t>
      </w:r>
    </w:p>
    <w:p w14:paraId="0000013B"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extendedMeta</w:t>
      </w:r>
      <w:proofErr w:type="spellEnd"/>
      <w:r>
        <w:rPr>
          <w:rFonts w:ascii="Courier New" w:eastAsia="Courier New" w:hAnsi="Courier New" w:cs="Courier New"/>
        </w:rPr>
        <w:t>:</w:t>
      </w:r>
      <w:r>
        <w:t xml:space="preserve"> specifies the optional extended metadata. When </w:t>
      </w:r>
      <w:proofErr w:type="spellStart"/>
      <w:r>
        <w:rPr>
          <w:rFonts w:ascii="Courier" w:eastAsia="Courier" w:hAnsi="Courier" w:cs="Courier"/>
        </w:rPr>
        <w:t>hasExtendedMeta</w:t>
      </w:r>
      <w:proofErr w:type="spellEnd"/>
      <w:r>
        <w:rPr>
          <w:rFonts w:ascii="Courier" w:eastAsia="Courier" w:hAnsi="Courier" w:cs="Courier"/>
        </w:rPr>
        <w:t xml:space="preserve"> </w:t>
      </w:r>
      <w:r>
        <w:t xml:space="preserve">is set to 0, </w:t>
      </w:r>
      <w:proofErr w:type="spellStart"/>
      <w:r>
        <w:rPr>
          <w:rFonts w:ascii="Courier New" w:eastAsia="Courier New" w:hAnsi="Courier New" w:cs="Courier New"/>
        </w:rPr>
        <w:t>extendedMeta</w:t>
      </w:r>
      <w:proofErr w:type="spellEnd"/>
      <w:r>
        <w:t xml:space="preserve"> is not present.</w:t>
      </w:r>
    </w:p>
    <w:p w14:paraId="0000013C"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iccData</w:t>
      </w:r>
      <w:proofErr w:type="spellEnd"/>
      <w:r>
        <w:rPr>
          <w:rFonts w:ascii="Courier New" w:eastAsia="Courier New" w:hAnsi="Courier New" w:cs="Courier New"/>
        </w:rPr>
        <w:t>:</w:t>
      </w:r>
      <w:r>
        <w:t xml:space="preserve"> specifies the optional ICC profile data. When </w:t>
      </w:r>
      <w:sdt>
        <w:sdtPr>
          <w:tag w:val="goog_rdk_25"/>
          <w:id w:val="429011354"/>
        </w:sdtPr>
        <w:sdtContent/>
      </w:sdt>
      <w:proofErr w:type="spellStart"/>
      <w:r>
        <w:rPr>
          <w:rFonts w:ascii="Courier New" w:eastAsia="Courier New" w:hAnsi="Courier New" w:cs="Courier New"/>
        </w:rPr>
        <w:t>colourType</w:t>
      </w:r>
      <w:proofErr w:type="spellEnd"/>
      <w:r>
        <w:t xml:space="preserve"> is not set to 3 </w:t>
      </w:r>
      <w:proofErr w:type="spellStart"/>
      <w:r>
        <w:rPr>
          <w:rFonts w:ascii="Courier New" w:eastAsia="Courier New" w:hAnsi="Courier New" w:cs="Courier New"/>
        </w:rPr>
        <w:t>iccData</w:t>
      </w:r>
      <w:proofErr w:type="spellEnd"/>
      <w:r>
        <w:t xml:space="preserve"> is not present.</w:t>
      </w:r>
    </w:p>
    <w:p w14:paraId="0000013D"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alphaData</w:t>
      </w:r>
      <w:proofErr w:type="spellEnd"/>
      <w:r>
        <w:rPr>
          <w:rFonts w:ascii="Courier New" w:eastAsia="Courier New" w:hAnsi="Courier New" w:cs="Courier New"/>
        </w:rPr>
        <w:t>:</w:t>
      </w:r>
      <w:r>
        <w:t xml:space="preserve"> specifies the optional alpha image data. When </w:t>
      </w:r>
      <w:proofErr w:type="spellStart"/>
      <w:r>
        <w:rPr>
          <w:rFonts w:ascii="Courier" w:eastAsia="Courier" w:hAnsi="Courier" w:cs="Courier"/>
          <w:sz w:val="20"/>
          <w:szCs w:val="20"/>
        </w:rPr>
        <w:t>hasAlpha</w:t>
      </w:r>
      <w:proofErr w:type="spellEnd"/>
      <w:r>
        <w:t xml:space="preserve"> is set to 0 </w:t>
      </w:r>
      <w:proofErr w:type="spellStart"/>
      <w:r>
        <w:rPr>
          <w:rFonts w:ascii="Courier New" w:eastAsia="Courier New" w:hAnsi="Courier New" w:cs="Courier New"/>
        </w:rPr>
        <w:t>alphaData</w:t>
      </w:r>
      <w:proofErr w:type="spellEnd"/>
      <w:r>
        <w:t xml:space="preserve"> is not present.</w:t>
      </w:r>
    </w:p>
    <w:p w14:paraId="0000013E"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mainData</w:t>
      </w:r>
      <w:proofErr w:type="spellEnd"/>
      <w:r>
        <w:rPr>
          <w:rFonts w:ascii="Courier New" w:eastAsia="Courier New" w:hAnsi="Courier New" w:cs="Courier New"/>
        </w:rPr>
        <w:t>:</w:t>
      </w:r>
      <w:r>
        <w:t xml:space="preserve"> specifies the main image data.</w:t>
      </w:r>
    </w:p>
    <w:p w14:paraId="0000013F" w14:textId="77777777" w:rsidR="001F4A20" w:rsidRDefault="00000000">
      <w:pPr>
        <w:tabs>
          <w:tab w:val="left" w:pos="1440"/>
          <w:tab w:val="left" w:pos="8010"/>
        </w:tabs>
        <w:spacing w:before="0" w:after="0"/>
        <w:ind w:left="720" w:hanging="360"/>
        <w:jc w:val="left"/>
      </w:pPr>
      <w:proofErr w:type="spellStart"/>
      <w:r>
        <w:rPr>
          <w:rFonts w:ascii="Courier New" w:eastAsia="Courier New" w:hAnsi="Courier New" w:cs="Courier New"/>
        </w:rPr>
        <w:t>exifData</w:t>
      </w:r>
      <w:proofErr w:type="spellEnd"/>
      <w:r>
        <w:rPr>
          <w:rFonts w:ascii="Courier New" w:eastAsia="Courier New" w:hAnsi="Courier New" w:cs="Courier New"/>
        </w:rPr>
        <w:t>:</w:t>
      </w:r>
      <w:r>
        <w:t xml:space="preserve"> specifies the optional Exif metadata. When </w:t>
      </w:r>
      <w:proofErr w:type="spellStart"/>
      <w:r>
        <w:rPr>
          <w:rFonts w:ascii="Courier" w:eastAsia="Courier" w:hAnsi="Courier" w:cs="Courier"/>
        </w:rPr>
        <w:t>hasExif</w:t>
      </w:r>
      <w:proofErr w:type="spellEnd"/>
      <w:r>
        <w:t xml:space="preserve"> is set to 0 </w:t>
      </w:r>
      <w:proofErr w:type="spellStart"/>
      <w:r>
        <w:rPr>
          <w:rFonts w:ascii="Courier New" w:eastAsia="Courier New" w:hAnsi="Courier New" w:cs="Courier New"/>
        </w:rPr>
        <w:t>exifData</w:t>
      </w:r>
      <w:proofErr w:type="spellEnd"/>
      <w:r>
        <w:t xml:space="preserve"> is not present.</w:t>
      </w:r>
    </w:p>
    <w:p w14:paraId="00000140" w14:textId="77777777" w:rsidR="001F4A20" w:rsidRDefault="00000000">
      <w:pPr>
        <w:tabs>
          <w:tab w:val="left" w:pos="1440"/>
          <w:tab w:val="left" w:pos="8010"/>
        </w:tabs>
        <w:spacing w:before="0" w:after="0"/>
        <w:ind w:left="720" w:hanging="360"/>
        <w:jc w:val="left"/>
        <w:rPr>
          <w:rFonts w:ascii="Cambria" w:eastAsia="Cambria" w:hAnsi="Cambria" w:cs="Cambria"/>
        </w:rPr>
      </w:pPr>
      <w:proofErr w:type="spellStart"/>
      <w:r>
        <w:rPr>
          <w:rFonts w:ascii="Courier New" w:eastAsia="Courier New" w:hAnsi="Courier New" w:cs="Courier New"/>
        </w:rPr>
        <w:t>xmpData</w:t>
      </w:r>
      <w:proofErr w:type="spellEnd"/>
      <w:r>
        <w:rPr>
          <w:rFonts w:ascii="Courier New" w:eastAsia="Courier New" w:hAnsi="Courier New" w:cs="Courier New"/>
        </w:rPr>
        <w:t>:</w:t>
      </w:r>
      <w:r>
        <w:t xml:space="preserve"> specifies the optional XMP metadata. When </w:t>
      </w:r>
      <w:proofErr w:type="spellStart"/>
      <w:r>
        <w:rPr>
          <w:rFonts w:ascii="Courier" w:eastAsia="Courier" w:hAnsi="Courier" w:cs="Courier"/>
        </w:rPr>
        <w:t>hasXMP</w:t>
      </w:r>
      <w:proofErr w:type="spellEnd"/>
      <w:r>
        <w:t xml:space="preserve"> is set to 0 </w:t>
      </w:r>
      <w:proofErr w:type="spellStart"/>
      <w:r>
        <w:rPr>
          <w:rFonts w:ascii="Courier New" w:eastAsia="Courier New" w:hAnsi="Courier New" w:cs="Courier New"/>
        </w:rPr>
        <w:t>xmpData</w:t>
      </w:r>
      <w:proofErr w:type="spellEnd"/>
      <w:r>
        <w:t xml:space="preserve"> is not present.</w:t>
      </w:r>
    </w:p>
    <w:p w14:paraId="00000141" w14:textId="77777777" w:rsidR="001F4A20" w:rsidRDefault="001F4A20">
      <w:pPr>
        <w:spacing w:before="0"/>
      </w:pPr>
    </w:p>
    <w:p w14:paraId="00000142" w14:textId="77777777" w:rsidR="001F4A20" w:rsidRDefault="00000000">
      <w:sdt>
        <w:sdtPr>
          <w:tag w:val="goog_rdk_26"/>
          <w:id w:val="1345597998"/>
        </w:sdtPr>
        <w:sdtContent/>
      </w:sdt>
      <w:proofErr w:type="spellStart"/>
      <w:r>
        <w:t>sqlite_</w:t>
      </w:r>
      <w:proofErr w:type="gramStart"/>
      <w:r>
        <w:t>varint</w:t>
      </w:r>
      <w:proofErr w:type="spellEnd"/>
      <w:r>
        <w:t>(</w:t>
      </w:r>
      <w:proofErr w:type="gramEnd"/>
      <w:r>
        <w:t xml:space="preserve">) function reads a </w:t>
      </w:r>
      <w:proofErr w:type="spellStart"/>
      <w:r>
        <w:t>varint</w:t>
      </w:r>
      <w:proofErr w:type="spellEnd"/>
      <w:r>
        <w:t xml:space="preserve"> coded according to https://www.sqlite.org/src4/doc/trunk/www/varint.wiki</w:t>
      </w:r>
    </w:p>
    <w:p w14:paraId="00000143" w14:textId="77777777" w:rsidR="001F4A20" w:rsidRDefault="001F4A20"/>
    <w:p w14:paraId="00000144" w14:textId="77777777" w:rsidR="001F4A20" w:rsidRDefault="00000000">
      <w:pPr>
        <w:pStyle w:val="Heading1"/>
        <w:numPr>
          <w:ilvl w:val="0"/>
          <w:numId w:val="5"/>
        </w:numPr>
      </w:pPr>
      <w:r>
        <w:t>References</w:t>
      </w:r>
    </w:p>
    <w:p w14:paraId="00000145" w14:textId="77777777" w:rsidR="001F4A20" w:rsidRDefault="00000000">
      <w:pPr>
        <w:numPr>
          <w:ilvl w:val="0"/>
          <w:numId w:val="2"/>
        </w:numPr>
        <w:pBdr>
          <w:top w:val="nil"/>
          <w:left w:val="nil"/>
          <w:bottom w:val="nil"/>
          <w:right w:val="nil"/>
          <w:between w:val="nil"/>
        </w:pBdr>
        <w:spacing w:after="0"/>
        <w:rPr>
          <w:color w:val="000000"/>
        </w:rPr>
      </w:pPr>
      <w:bookmarkStart w:id="28" w:name="_heading=h.lnxbz9" w:colFirst="0" w:colLast="0"/>
      <w:bookmarkEnd w:id="28"/>
      <w:r>
        <w:rPr>
          <w:color w:val="000000"/>
        </w:rPr>
        <w:t>ISO/IEC 23008-12, Information technology — High efficiency coding and media delivery in heterogeneous environments — Part 12: Image File Format</w:t>
      </w:r>
    </w:p>
    <w:p w14:paraId="00000146" w14:textId="77777777" w:rsidR="001F4A20" w:rsidRDefault="00000000">
      <w:pPr>
        <w:numPr>
          <w:ilvl w:val="0"/>
          <w:numId w:val="2"/>
        </w:numPr>
        <w:pBdr>
          <w:top w:val="nil"/>
          <w:left w:val="nil"/>
          <w:bottom w:val="nil"/>
          <w:right w:val="nil"/>
          <w:between w:val="nil"/>
        </w:pBdr>
        <w:spacing w:before="0" w:after="0"/>
        <w:rPr>
          <w:color w:val="000000"/>
        </w:rPr>
      </w:pPr>
      <w:bookmarkStart w:id="29" w:name="_heading=h.35nkun2" w:colFirst="0" w:colLast="0"/>
      <w:bookmarkEnd w:id="29"/>
      <w:r>
        <w:rPr>
          <w:color w:val="000000"/>
        </w:rPr>
        <w:t>ISO/IEC 14496-12, Information technology — Coding of audio-visual objects — Part 12: ISO base media file format</w:t>
      </w:r>
    </w:p>
    <w:p w14:paraId="00000147" w14:textId="77777777" w:rsidR="001F4A20" w:rsidRDefault="00000000">
      <w:pPr>
        <w:numPr>
          <w:ilvl w:val="0"/>
          <w:numId w:val="2"/>
        </w:numPr>
        <w:pBdr>
          <w:top w:val="nil"/>
          <w:left w:val="nil"/>
          <w:bottom w:val="nil"/>
          <w:right w:val="nil"/>
          <w:between w:val="nil"/>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rPr>
          <w:color w:val="000000"/>
        </w:rPr>
      </w:pPr>
      <w:bookmarkStart w:id="30" w:name="_heading=h.1ksv4uv" w:colFirst="0" w:colLast="0"/>
      <w:bookmarkEnd w:id="30"/>
      <w:r>
        <w:rPr>
          <w:color w:val="000000"/>
        </w:rPr>
        <w:t xml:space="preserve">SMPTE ST 2113(2019), </w:t>
      </w:r>
      <w:r>
        <w:rPr>
          <w:i/>
          <w:color w:val="000000"/>
        </w:rPr>
        <w:t>Colorimetry of P3 Color Spaces</w:t>
      </w:r>
    </w:p>
    <w:p w14:paraId="00000148" w14:textId="77777777" w:rsidR="001F4A20" w:rsidRDefault="00000000">
      <w:pPr>
        <w:numPr>
          <w:ilvl w:val="0"/>
          <w:numId w:val="2"/>
        </w:numPr>
        <w:pBdr>
          <w:top w:val="nil"/>
          <w:left w:val="nil"/>
          <w:bottom w:val="nil"/>
          <w:right w:val="nil"/>
          <w:between w:val="nil"/>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after="0"/>
        <w:rPr>
          <w:color w:val="000000"/>
        </w:rPr>
      </w:pPr>
      <w:bookmarkStart w:id="31" w:name="_heading=h.44sinio" w:colFirst="0" w:colLast="0"/>
      <w:bookmarkEnd w:id="31"/>
      <w:proofErr w:type="spellStart"/>
      <w:r>
        <w:rPr>
          <w:color w:val="000000"/>
        </w:rPr>
        <w:t>MPEGGroup</w:t>
      </w:r>
      <w:proofErr w:type="spellEnd"/>
      <w:r>
        <w:rPr>
          <w:color w:val="000000"/>
        </w:rPr>
        <w:t>/</w:t>
      </w:r>
      <w:proofErr w:type="spellStart"/>
      <w:r>
        <w:rPr>
          <w:color w:val="000000"/>
        </w:rPr>
        <w:t>Fileformat</w:t>
      </w:r>
      <w:proofErr w:type="spellEnd"/>
      <w:r>
        <w:rPr>
          <w:color w:val="000000"/>
        </w:rPr>
        <w:t xml:space="preserve"> GitHub issue tracker, “</w:t>
      </w:r>
      <w:r>
        <w:rPr>
          <w:i/>
          <w:color w:val="000000"/>
        </w:rPr>
        <w:t xml:space="preserve">HEIF needs a reduced header mode”, </w:t>
      </w:r>
      <w:hyperlink r:id="rId18">
        <w:r>
          <w:rPr>
            <w:color w:val="0000FF"/>
            <w:u w:val="single"/>
          </w:rPr>
          <w:t>https://github.com/MPEGGroup/FileFormat/issues/59</w:t>
        </w:r>
      </w:hyperlink>
      <w:r>
        <w:rPr>
          <w:color w:val="000000"/>
        </w:rPr>
        <w:t xml:space="preserve"> </w:t>
      </w:r>
    </w:p>
    <w:p w14:paraId="00000149" w14:textId="77777777" w:rsidR="001F4A20" w:rsidRDefault="00000000">
      <w:pPr>
        <w:numPr>
          <w:ilvl w:val="0"/>
          <w:numId w:val="2"/>
        </w:numPr>
        <w:pBdr>
          <w:top w:val="nil"/>
          <w:left w:val="nil"/>
          <w:bottom w:val="nil"/>
          <w:right w:val="nil"/>
          <w:between w:val="nil"/>
        </w:pBd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0"/>
        <w:rPr>
          <w:color w:val="000000"/>
        </w:rPr>
      </w:pPr>
      <w:r>
        <w:rPr>
          <w:color w:val="000000"/>
        </w:rPr>
        <w:t xml:space="preserve">ISO/IEC 23091-2:2019: </w:t>
      </w:r>
      <w:r>
        <w:rPr>
          <w:i/>
          <w:color w:val="000000"/>
        </w:rPr>
        <w:t>Information technology — Coding-independent code points — Part 2: Video</w:t>
      </w:r>
    </w:p>
    <w:sectPr w:rsidR="001F4A20">
      <w:headerReference w:type="default" r:id="rId19"/>
      <w:footerReference w:type="default" r:id="rId20"/>
      <w:pgSz w:w="11900" w:h="16840"/>
      <w:pgMar w:top="1701"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0983A" w14:textId="77777777" w:rsidR="002A7C37" w:rsidRDefault="002A7C37">
      <w:pPr>
        <w:spacing w:before="0" w:after="0"/>
      </w:pPr>
      <w:r>
        <w:separator/>
      </w:r>
    </w:p>
  </w:endnote>
  <w:endnote w:type="continuationSeparator" w:id="0">
    <w:p w14:paraId="6327E37D" w14:textId="77777777" w:rsidR="002A7C37" w:rsidRDefault="002A7C3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4B" w14:textId="77777777" w:rsidR="001F4A20" w:rsidRDefault="001F4A20">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9679D" w14:textId="77777777" w:rsidR="002A7C37" w:rsidRDefault="002A7C37">
      <w:pPr>
        <w:spacing w:before="0" w:after="0"/>
      </w:pPr>
      <w:r>
        <w:separator/>
      </w:r>
    </w:p>
  </w:footnote>
  <w:footnote w:type="continuationSeparator" w:id="0">
    <w:p w14:paraId="74ED35B4" w14:textId="77777777" w:rsidR="002A7C37" w:rsidRDefault="002A7C3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4A" w14:textId="77777777" w:rsidR="001F4A20" w:rsidRDefault="001F4A20">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712E9"/>
    <w:multiLevelType w:val="multilevel"/>
    <w:tmpl w:val="2B76BA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500DDC"/>
    <w:multiLevelType w:val="multilevel"/>
    <w:tmpl w:val="C200FDE8"/>
    <w:lvl w:ilvl="0">
      <w:start w:val="1"/>
      <w:numFmt w:val="decimal"/>
      <w:lvlText w:val="[%1]"/>
      <w:lvlJc w:val="left"/>
      <w:pPr>
        <w:ind w:left="397" w:hanging="397"/>
      </w:pPr>
      <w:rPr>
        <w:rFonts w:ascii="Calibri" w:eastAsia="Calibri" w:hAnsi="Calibri" w:cs="Calibri"/>
        <w:b w:val="0"/>
        <w:i w:val="0"/>
        <w:sz w:val="24"/>
        <w:szCs w:val="24"/>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F91497"/>
    <w:multiLevelType w:val="multilevel"/>
    <w:tmpl w:val="4F7836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8F0440F"/>
    <w:multiLevelType w:val="multilevel"/>
    <w:tmpl w:val="7FB270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D7C246A"/>
    <w:multiLevelType w:val="multilevel"/>
    <w:tmpl w:val="490CE7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D80368F"/>
    <w:multiLevelType w:val="multilevel"/>
    <w:tmpl w:val="8558EC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50B2997"/>
    <w:multiLevelType w:val="multilevel"/>
    <w:tmpl w:val="9B3027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C4E3C0E"/>
    <w:multiLevelType w:val="multilevel"/>
    <w:tmpl w:val="557E5A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C2D0F8C"/>
    <w:multiLevelType w:val="multilevel"/>
    <w:tmpl w:val="37A876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DC70C45"/>
    <w:multiLevelType w:val="multilevel"/>
    <w:tmpl w:val="DFA412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51F43BDC"/>
    <w:multiLevelType w:val="multilevel"/>
    <w:tmpl w:val="72326A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BD06669"/>
    <w:multiLevelType w:val="multilevel"/>
    <w:tmpl w:val="12BE80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2D77682"/>
    <w:multiLevelType w:val="multilevel"/>
    <w:tmpl w:val="3AD6B5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47050716">
    <w:abstractNumId w:val="9"/>
  </w:num>
  <w:num w:numId="2" w16cid:durableId="1852835484">
    <w:abstractNumId w:val="1"/>
  </w:num>
  <w:num w:numId="3" w16cid:durableId="2079285374">
    <w:abstractNumId w:val="0"/>
  </w:num>
  <w:num w:numId="4" w16cid:durableId="1902590537">
    <w:abstractNumId w:val="3"/>
  </w:num>
  <w:num w:numId="5" w16cid:durableId="978531123">
    <w:abstractNumId w:val="6"/>
  </w:num>
  <w:num w:numId="6" w16cid:durableId="1879317844">
    <w:abstractNumId w:val="4"/>
  </w:num>
  <w:num w:numId="7" w16cid:durableId="240025199">
    <w:abstractNumId w:val="5"/>
  </w:num>
  <w:num w:numId="8" w16cid:durableId="1999654999">
    <w:abstractNumId w:val="10"/>
  </w:num>
  <w:num w:numId="9" w16cid:durableId="1483544649">
    <w:abstractNumId w:val="2"/>
  </w:num>
  <w:num w:numId="10" w16cid:durableId="884103286">
    <w:abstractNumId w:val="7"/>
  </w:num>
  <w:num w:numId="11" w16cid:durableId="1263338511">
    <w:abstractNumId w:val="11"/>
  </w:num>
  <w:num w:numId="12" w16cid:durableId="117341440">
    <w:abstractNumId w:val="8"/>
  </w:num>
  <w:num w:numId="13" w16cid:durableId="79884486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A20"/>
    <w:rsid w:val="001948A5"/>
    <w:rsid w:val="001F4A20"/>
    <w:rsid w:val="002175D6"/>
    <w:rsid w:val="002A7C37"/>
    <w:rsid w:val="0045658D"/>
    <w:rsid w:val="006E2C97"/>
    <w:rsid w:val="00721BC3"/>
    <w:rsid w:val="008764EC"/>
    <w:rsid w:val="00E54ABD"/>
    <w:rsid w:val="00F36644"/>
    <w:rsid w:val="00F47C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C82B0B1"/>
  <w15:docId w15:val="{BF98FC41-A1E9-8C4B-86EF-F3657D04A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CA" w:eastAsia="en-US"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spacing w:before="240" w:after="60"/>
      <w:ind w:left="432" w:hanging="432"/>
      <w:outlineLvl w:val="0"/>
    </w:pPr>
    <w:rPr>
      <w:b/>
      <w:sz w:val="28"/>
      <w:szCs w:val="28"/>
    </w:rPr>
  </w:style>
  <w:style w:type="paragraph" w:styleId="Heading2">
    <w:name w:val="heading 2"/>
    <w:basedOn w:val="Normal"/>
    <w:next w:val="Normal"/>
    <w:uiPriority w:val="9"/>
    <w:unhideWhenUsed/>
    <w:qFormat/>
    <w:pPr>
      <w:keepNext/>
      <w:spacing w:before="240" w:after="60"/>
      <w:ind w:left="576" w:hanging="576"/>
      <w:outlineLvl w:val="1"/>
    </w:pPr>
    <w:rPr>
      <w:rFonts w:ascii="Calibri" w:eastAsia="Calibri" w:hAnsi="Calibri" w:cs="Calibri"/>
      <w:b/>
      <w:sz w:val="28"/>
      <w:szCs w:val="28"/>
    </w:rPr>
  </w:style>
  <w:style w:type="paragraph" w:styleId="Heading3">
    <w:name w:val="heading 3"/>
    <w:basedOn w:val="Normal"/>
    <w:next w:val="Normal"/>
    <w:uiPriority w:val="9"/>
    <w:unhideWhenUsed/>
    <w:qFormat/>
    <w:pPr>
      <w:keepNext/>
      <w:spacing w:before="240" w:after="60"/>
      <w:ind w:left="720" w:hanging="720"/>
      <w:outlineLvl w:val="2"/>
    </w:pPr>
    <w:rPr>
      <w:b/>
      <w:sz w:val="28"/>
      <w:szCs w:val="28"/>
    </w:rPr>
  </w:style>
  <w:style w:type="paragraph" w:styleId="Heading4">
    <w:name w:val="heading 4"/>
    <w:basedOn w:val="Normal"/>
    <w:next w:val="Normal"/>
    <w:uiPriority w:val="9"/>
    <w:unhideWhenUsed/>
    <w:qFormat/>
    <w:pPr>
      <w:keepNext/>
      <w:spacing w:before="240" w:after="60"/>
      <w:ind w:left="864" w:hanging="864"/>
      <w:outlineLvl w:val="3"/>
    </w:pPr>
    <w:rPr>
      <w:rFonts w:ascii="Calibri" w:eastAsia="Calibri" w:hAnsi="Calibri" w:cs="Calibri"/>
      <w:b/>
      <w:sz w:val="28"/>
      <w:szCs w:val="28"/>
    </w:rPr>
  </w:style>
  <w:style w:type="paragraph" w:styleId="Heading5">
    <w:name w:val="heading 5"/>
    <w:basedOn w:val="Normal"/>
    <w:next w:val="Normal"/>
    <w:uiPriority w:val="9"/>
    <w:unhideWhenUsed/>
    <w:qFormat/>
    <w:pPr>
      <w:spacing w:before="240" w:after="60"/>
      <w:ind w:left="1008" w:hanging="1008"/>
      <w:outlineLvl w:val="4"/>
    </w:pPr>
    <w:rPr>
      <w:rFonts w:ascii="Calibri" w:eastAsia="Calibri" w:hAnsi="Calibri" w:cs="Calibri"/>
      <w:b/>
    </w:rPr>
  </w:style>
  <w:style w:type="paragraph" w:styleId="Heading6">
    <w:name w:val="heading 6"/>
    <w:basedOn w:val="Normal"/>
    <w:next w:val="Normal"/>
    <w:uiPriority w:val="9"/>
    <w:semiHidden/>
    <w:unhideWhenUsed/>
    <w:qFormat/>
    <w:pPr>
      <w:spacing w:before="240" w:after="60"/>
      <w:outlineLvl w:val="5"/>
    </w:pPr>
    <w:rPr>
      <w:rFonts w:ascii="Calibri" w:eastAsia="Calibri" w:hAnsi="Calibri" w:cs="Calibr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90"/>
      <w:ind w:left="1194"/>
    </w:pPr>
    <w:rPr>
      <w:b/>
      <w:sz w:val="29"/>
      <w:szCs w:val="29"/>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1948A5"/>
    <w:pPr>
      <w:spacing w:before="0" w:after="0"/>
      <w:jc w:val="left"/>
    </w:pPr>
  </w:style>
  <w:style w:type="paragraph" w:styleId="CommentSubject">
    <w:name w:val="annotation subject"/>
    <w:basedOn w:val="CommentText"/>
    <w:next w:val="CommentText"/>
    <w:link w:val="CommentSubjectChar"/>
    <w:uiPriority w:val="99"/>
    <w:semiHidden/>
    <w:unhideWhenUsed/>
    <w:rsid w:val="00721BC3"/>
    <w:rPr>
      <w:b/>
      <w:bCs/>
    </w:rPr>
  </w:style>
  <w:style w:type="character" w:customStyle="1" w:styleId="CommentSubjectChar">
    <w:name w:val="Comment Subject Char"/>
    <w:basedOn w:val="CommentTextChar"/>
    <w:link w:val="CommentSubject"/>
    <w:uiPriority w:val="99"/>
    <w:semiHidden/>
    <w:rsid w:val="00721BC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dms.mpeg.expert/doc_end_user/current_document.php?id=88666&amp;id_meeting=195" TargetMode="External"/><Relationship Id="rId18" Type="http://schemas.openxmlformats.org/officeDocument/2006/relationships/hyperlink" Target="https://github.com/MPEGGroup/FileFormat/issues/59"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thub.com/MPEGGroup/FileFormat/issues/59" TargetMode="External"/><Relationship Id="rId17" Type="http://schemas.openxmlformats.org/officeDocument/2006/relationships/hyperlink" Target="https://github.com/AOMediaCodec/libavif/pull/1432" TargetMode="External"/><Relationship Id="rId2" Type="http://schemas.openxmlformats.org/officeDocument/2006/relationships/numbering" Target="numbering.xml"/><Relationship Id="rId16" Type="http://schemas.openxmlformats.org/officeDocument/2006/relationships/hyperlink" Target="https://mpeg.expert/software/MPEG/Systems/FileFormat/HEIF/-/issues/105"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sotc.iso.org/livelink/livelink/open/jtc1sc29wg3" TargetMode="External"/><Relationship Id="rId5" Type="http://schemas.openxmlformats.org/officeDocument/2006/relationships/webSettings" Target="webSettings.xml"/><Relationship Id="rId15" Type="http://schemas.openxmlformats.org/officeDocument/2006/relationships/hyperlink" Target="https://dms.mpeg.expert/doc_end_user/current_document.php?id=88916"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14" Type="http://schemas.openxmlformats.org/officeDocument/2006/relationships/hyperlink" Target="https://mpeg.expert/software/MPEG/Systems/FileFormat/HEIF/-/issues/104"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dvhTOQ8QrA9OezpsToxA7+SAsA==">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17</Pages>
  <Words>5071</Words>
  <Characters>28909</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Dimitri Podborski</cp:lastModifiedBy>
  <cp:revision>5</cp:revision>
  <dcterms:created xsi:type="dcterms:W3CDTF">2023-08-11T17:35:00Z</dcterms:created>
  <dcterms:modified xsi:type="dcterms:W3CDTF">2023-08-21T19:57:00Z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0994</vt:lpwstr>
  </property>
  <property fmtid="{D5CDD505-2E9C-101B-9397-08002B2CF9AE}" pid="3" name="MDMSNumber">
    <vt:lpwstr>22997</vt:lpwstr>
  </property>
</Properties>
</file>