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86D6DC6" w:rsidR="00CB798F" w:rsidRPr="003220A5" w:rsidRDefault="00E843CE" w:rsidP="00385C5D">
      <w:pPr>
        <w:pStyle w:val="Title"/>
        <w:tabs>
          <w:tab w:val="left" w:pos="4589"/>
        </w:tabs>
        <w:jc w:val="right"/>
        <w:rPr>
          <w:rFonts w:ascii="Times New Roman" w:hAnsi="Times New Roman" w:cs="Times New Roman"/>
          <w:sz w:val="28"/>
          <w:szCs w:val="28"/>
          <w:u w:val="none"/>
          <w:lang w:val="en-GB"/>
        </w:rPr>
      </w:pPr>
      <w:r w:rsidRPr="003220A5">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220A5">
        <w:rPr>
          <w:rFonts w:ascii="Times New Roman" w:hAnsi="Times New Roman" w:cs="Times New Roman"/>
          <w:w w:val="115"/>
          <w:sz w:val="28"/>
          <w:szCs w:val="28"/>
          <w:u w:val="thick"/>
          <w:lang w:val="en-GB"/>
        </w:rPr>
        <w:t>ISO/IEC JTC 1/SC</w:t>
      </w:r>
      <w:r w:rsidR="004E45B6" w:rsidRPr="003220A5">
        <w:rPr>
          <w:rFonts w:ascii="Times New Roman" w:hAnsi="Times New Roman" w:cs="Times New Roman"/>
          <w:spacing w:val="-25"/>
          <w:w w:val="115"/>
          <w:sz w:val="28"/>
          <w:szCs w:val="28"/>
          <w:u w:val="thick"/>
          <w:lang w:val="en-GB"/>
        </w:rPr>
        <w:t xml:space="preserve"> </w:t>
      </w:r>
      <w:r w:rsidR="004E45B6" w:rsidRPr="003220A5">
        <w:rPr>
          <w:rFonts w:ascii="Times New Roman" w:hAnsi="Times New Roman" w:cs="Times New Roman"/>
          <w:w w:val="115"/>
          <w:sz w:val="28"/>
          <w:szCs w:val="28"/>
          <w:u w:val="thick"/>
          <w:lang w:val="en-GB"/>
        </w:rPr>
        <w:t>29/</w:t>
      </w:r>
      <w:r w:rsidR="00540DEA" w:rsidRPr="003220A5">
        <w:rPr>
          <w:rFonts w:ascii="Times New Roman" w:hAnsi="Times New Roman" w:cs="Times New Roman"/>
          <w:w w:val="115"/>
          <w:sz w:val="28"/>
          <w:szCs w:val="28"/>
          <w:u w:val="thick"/>
          <w:lang w:val="en-GB"/>
        </w:rPr>
        <w:t>WG 03</w:t>
      </w:r>
      <w:r w:rsidR="00263789" w:rsidRPr="003220A5">
        <w:rPr>
          <w:rFonts w:ascii="Times New Roman" w:hAnsi="Times New Roman" w:cs="Times New Roman"/>
          <w:w w:val="115"/>
          <w:sz w:val="28"/>
          <w:szCs w:val="28"/>
          <w:u w:val="thick"/>
          <w:lang w:val="en-GB"/>
        </w:rPr>
        <w:t xml:space="preserve"> </w:t>
      </w:r>
      <w:r w:rsidR="004E45B6" w:rsidRPr="003220A5">
        <w:rPr>
          <w:rFonts w:ascii="Times New Roman" w:hAnsi="Times New Roman" w:cs="Times New Roman"/>
          <w:w w:val="115"/>
          <w:sz w:val="48"/>
          <w:szCs w:val="48"/>
          <w:u w:val="thick"/>
          <w:lang w:val="en-GB"/>
        </w:rPr>
        <w:t>N</w:t>
      </w:r>
      <w:r w:rsidR="004C352E" w:rsidRPr="003220A5">
        <w:rPr>
          <w:rFonts w:ascii="Times New Roman" w:hAnsi="Times New Roman" w:cs="Times New Roman"/>
          <w:spacing w:val="28"/>
          <w:w w:val="115"/>
          <w:sz w:val="48"/>
          <w:szCs w:val="48"/>
          <w:u w:val="thick"/>
          <w:lang w:val="en-GB"/>
        </w:rPr>
        <w:fldChar w:fldCharType="begin"/>
      </w:r>
      <w:r w:rsidR="004C352E" w:rsidRPr="003220A5">
        <w:rPr>
          <w:rFonts w:ascii="Times New Roman" w:hAnsi="Times New Roman" w:cs="Times New Roman"/>
          <w:spacing w:val="28"/>
          <w:w w:val="115"/>
          <w:sz w:val="48"/>
          <w:szCs w:val="48"/>
          <w:u w:val="thick"/>
          <w:lang w:val="en-GB"/>
        </w:rPr>
        <w:instrText xml:space="preserve"> DOCPROPERTY "WGNumber" \* MERGEFORMAT </w:instrText>
      </w:r>
      <w:r w:rsidR="004C352E" w:rsidRPr="003220A5">
        <w:rPr>
          <w:rFonts w:ascii="Times New Roman" w:hAnsi="Times New Roman" w:cs="Times New Roman"/>
          <w:spacing w:val="28"/>
          <w:w w:val="115"/>
          <w:sz w:val="48"/>
          <w:szCs w:val="48"/>
          <w:u w:val="thick"/>
          <w:lang w:val="en-GB"/>
        </w:rPr>
        <w:fldChar w:fldCharType="separate"/>
      </w:r>
      <w:r w:rsidR="00F85EED">
        <w:rPr>
          <w:rFonts w:ascii="Times New Roman" w:hAnsi="Times New Roman" w:cs="Times New Roman"/>
          <w:spacing w:val="28"/>
          <w:w w:val="115"/>
          <w:sz w:val="48"/>
          <w:szCs w:val="48"/>
          <w:u w:val="thick"/>
          <w:lang w:val="en-GB"/>
        </w:rPr>
        <w:t>0970</w:t>
      </w:r>
      <w:r w:rsidR="004C352E" w:rsidRPr="003220A5">
        <w:rPr>
          <w:rFonts w:ascii="Times New Roman" w:hAnsi="Times New Roman" w:cs="Times New Roman"/>
          <w:spacing w:val="28"/>
          <w:w w:val="115"/>
          <w:sz w:val="48"/>
          <w:szCs w:val="48"/>
          <w:u w:val="thick"/>
          <w:lang w:val="en-GB"/>
        </w:rPr>
        <w:fldChar w:fldCharType="end"/>
      </w:r>
    </w:p>
    <w:p w14:paraId="7296C136" w14:textId="33B9E07C" w:rsidR="00CB798F" w:rsidRPr="003220A5" w:rsidRDefault="00CB798F">
      <w:pPr>
        <w:rPr>
          <w:b/>
          <w:sz w:val="20"/>
          <w:lang w:val="en-GB"/>
        </w:rPr>
      </w:pPr>
    </w:p>
    <w:p w14:paraId="1C7F2D41" w14:textId="3CA79274" w:rsidR="00CB798F" w:rsidRPr="003220A5" w:rsidRDefault="00CB798F">
      <w:pPr>
        <w:rPr>
          <w:b/>
          <w:sz w:val="20"/>
          <w:lang w:val="en-GB"/>
        </w:rPr>
      </w:pPr>
    </w:p>
    <w:p w14:paraId="55F7DB2C" w14:textId="25F357F6" w:rsidR="00CB798F" w:rsidRPr="003220A5" w:rsidRDefault="00E843CE">
      <w:pPr>
        <w:spacing w:before="3"/>
        <w:rPr>
          <w:b/>
          <w:sz w:val="23"/>
          <w:lang w:val="en-GB"/>
        </w:rPr>
      </w:pPr>
      <w:r w:rsidRPr="003220A5">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Document</w:t>
      </w:r>
      <w:r w:rsidRPr="003220A5">
        <w:rPr>
          <w:rFonts w:ascii="Times New Roman" w:hAnsi="Times New Roman" w:cs="Times New Roman"/>
          <w:b/>
          <w:snapToGrid w:val="0"/>
          <w:spacing w:val="14"/>
          <w:sz w:val="24"/>
          <w:szCs w:val="24"/>
          <w:lang w:val="en-GB"/>
        </w:rPr>
        <w:t xml:space="preserve"> </w:t>
      </w:r>
      <w:r w:rsidRPr="003220A5">
        <w:rPr>
          <w:rFonts w:ascii="Times New Roman" w:hAnsi="Times New Roman" w:cs="Times New Roman"/>
          <w:b/>
          <w:snapToGrid w:val="0"/>
          <w:sz w:val="24"/>
          <w:szCs w:val="24"/>
          <w:lang w:val="en-GB"/>
        </w:rPr>
        <w:t>type:</w:t>
      </w:r>
      <w:r w:rsidRPr="003220A5">
        <w:rPr>
          <w:rFonts w:ascii="Times New Roman" w:hAnsi="Times New Roman" w:cs="Times New Roman"/>
          <w:snapToGrid w:val="0"/>
          <w:sz w:val="24"/>
          <w:szCs w:val="24"/>
          <w:lang w:val="en-GB"/>
        </w:rPr>
        <w:tab/>
      </w:r>
      <w:r w:rsidR="00385C5D" w:rsidRPr="003220A5">
        <w:rPr>
          <w:rFonts w:ascii="Times New Roman" w:hAnsi="Times New Roman" w:cs="Times New Roman"/>
          <w:snapToGrid w:val="0"/>
          <w:sz w:val="24"/>
          <w:szCs w:val="24"/>
          <w:lang w:val="en-GB"/>
        </w:rPr>
        <w:t>Output Document</w:t>
      </w:r>
    </w:p>
    <w:p w14:paraId="19E086F8" w14:textId="4E03D969" w:rsidR="00CB798F" w:rsidRPr="003220A5"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Title:</w:t>
      </w:r>
      <w:r w:rsidRPr="003220A5">
        <w:rPr>
          <w:rFonts w:ascii="Times New Roman" w:hAnsi="Times New Roman" w:cs="Times New Roman"/>
          <w:snapToGrid w:val="0"/>
          <w:lang w:val="en-GB"/>
        </w:rPr>
        <w:tab/>
      </w:r>
      <w:r w:rsidR="004C352E" w:rsidRPr="003220A5">
        <w:rPr>
          <w:rFonts w:ascii="Times New Roman" w:hAnsi="Times New Roman" w:cs="Times New Roman"/>
          <w:snapToGrid w:val="0"/>
          <w:lang w:val="en-GB"/>
        </w:rPr>
        <w:fldChar w:fldCharType="begin"/>
      </w:r>
      <w:r w:rsidR="004C352E" w:rsidRPr="003220A5">
        <w:rPr>
          <w:rFonts w:ascii="Times New Roman" w:hAnsi="Times New Roman" w:cs="Times New Roman"/>
          <w:snapToGrid w:val="0"/>
          <w:lang w:val="en-GB"/>
        </w:rPr>
        <w:instrText xml:space="preserve"> TITLE  \* MERGEFORMAT </w:instrText>
      </w:r>
      <w:r w:rsidR="004C352E" w:rsidRPr="003220A5">
        <w:rPr>
          <w:rFonts w:ascii="Times New Roman" w:hAnsi="Times New Roman" w:cs="Times New Roman"/>
          <w:snapToGrid w:val="0"/>
          <w:lang w:val="en-GB"/>
        </w:rPr>
        <w:fldChar w:fldCharType="separate"/>
      </w:r>
      <w:r w:rsidR="00F85EED">
        <w:rPr>
          <w:rFonts w:ascii="Times New Roman" w:hAnsi="Times New Roman" w:cs="Times New Roman"/>
          <w:snapToGrid w:val="0"/>
          <w:lang w:val="en-GB"/>
        </w:rPr>
        <w:t>Technologies under consideration on ISO/IEC 23090-13 VDI</w:t>
      </w:r>
      <w:r w:rsidR="004C352E" w:rsidRPr="003220A5">
        <w:rPr>
          <w:rFonts w:ascii="Times New Roman" w:hAnsi="Times New Roman" w:cs="Times New Roman"/>
          <w:snapToGrid w:val="0"/>
          <w:lang w:val="en-GB"/>
        </w:rPr>
        <w:fldChar w:fldCharType="end"/>
      </w:r>
    </w:p>
    <w:p w14:paraId="5C1A346D" w14:textId="189819F4" w:rsidR="00FF2653" w:rsidRPr="003220A5"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Status:</w:t>
      </w:r>
      <w:r w:rsidRPr="003220A5">
        <w:rPr>
          <w:rFonts w:ascii="Times New Roman" w:hAnsi="Times New Roman" w:cs="Times New Roman"/>
          <w:snapToGrid w:val="0"/>
          <w:lang w:val="en-GB"/>
        </w:rPr>
        <w:tab/>
      </w:r>
      <w:r w:rsidR="00385C5D" w:rsidRPr="003220A5">
        <w:rPr>
          <w:rFonts w:ascii="Times New Roman" w:hAnsi="Times New Roman" w:cs="Times New Roman"/>
          <w:snapToGrid w:val="0"/>
          <w:lang w:val="en-GB"/>
        </w:rPr>
        <w:t>Approved</w:t>
      </w:r>
    </w:p>
    <w:p w14:paraId="1718C661" w14:textId="78F88F8F"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Date</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document:</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SAVEDATE  \@ "yyyy-MM-dd" </w:instrText>
      </w:r>
      <w:r w:rsidR="00C955C7" w:rsidRPr="003220A5">
        <w:rPr>
          <w:rFonts w:ascii="Times New Roman" w:hAnsi="Times New Roman" w:cs="Times New Roman"/>
          <w:snapToGrid w:val="0"/>
          <w:sz w:val="24"/>
          <w:szCs w:val="24"/>
          <w:lang w:val="en-GB"/>
        </w:rPr>
        <w:fldChar w:fldCharType="separate"/>
      </w:r>
      <w:r w:rsidR="00F85EED">
        <w:rPr>
          <w:rFonts w:ascii="Times New Roman" w:hAnsi="Times New Roman" w:cs="Times New Roman"/>
          <w:noProof/>
          <w:snapToGrid w:val="0"/>
          <w:sz w:val="24"/>
          <w:szCs w:val="24"/>
          <w:lang w:val="en-GB"/>
        </w:rPr>
        <w:t>2023-07-27</w:t>
      </w:r>
      <w:r w:rsidR="00C955C7" w:rsidRPr="003220A5">
        <w:rPr>
          <w:rFonts w:ascii="Times New Roman" w:hAnsi="Times New Roman" w:cs="Times New Roman"/>
          <w:snapToGrid w:val="0"/>
          <w:sz w:val="24"/>
          <w:szCs w:val="24"/>
          <w:lang w:val="en-GB"/>
        </w:rPr>
        <w:fldChar w:fldCharType="end"/>
      </w:r>
    </w:p>
    <w:p w14:paraId="254323E8" w14:textId="322B67C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Source:</w:t>
      </w:r>
      <w:r w:rsidRPr="003220A5">
        <w:rPr>
          <w:rFonts w:ascii="Times New Roman" w:hAnsi="Times New Roman" w:cs="Times New Roman"/>
          <w:snapToGrid w:val="0"/>
          <w:sz w:val="24"/>
          <w:szCs w:val="24"/>
          <w:lang w:val="en-GB"/>
        </w:rPr>
        <w:tab/>
        <w:t>ISO/IEC JTC 1/SC 29/</w:t>
      </w:r>
      <w:r w:rsidR="00540DEA" w:rsidRPr="003220A5">
        <w:rPr>
          <w:rFonts w:ascii="Times New Roman" w:hAnsi="Times New Roman" w:cs="Times New Roman"/>
          <w:snapToGrid w:val="0"/>
          <w:sz w:val="24"/>
          <w:szCs w:val="24"/>
          <w:lang w:val="en-GB"/>
        </w:rPr>
        <w:t>WG 03</w:t>
      </w:r>
    </w:p>
    <w:p w14:paraId="6AB1DF60" w14:textId="7526BF2B"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No.</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pages:</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NUMPAGES  \* Arabic </w:instrText>
      </w:r>
      <w:r w:rsidR="00C955C7" w:rsidRPr="003220A5">
        <w:rPr>
          <w:rFonts w:ascii="Times New Roman" w:hAnsi="Times New Roman" w:cs="Times New Roman"/>
          <w:snapToGrid w:val="0"/>
          <w:sz w:val="24"/>
          <w:szCs w:val="24"/>
          <w:lang w:val="en-GB"/>
        </w:rPr>
        <w:fldChar w:fldCharType="separate"/>
      </w:r>
      <w:r w:rsidR="00F85EED">
        <w:rPr>
          <w:rFonts w:ascii="Times New Roman" w:hAnsi="Times New Roman" w:cs="Times New Roman"/>
          <w:noProof/>
          <w:snapToGrid w:val="0"/>
          <w:sz w:val="24"/>
          <w:szCs w:val="24"/>
          <w:lang w:val="en-GB"/>
        </w:rPr>
        <w:t>12</w:t>
      </w:r>
      <w:r w:rsidR="00C955C7" w:rsidRPr="003220A5">
        <w:rPr>
          <w:rFonts w:ascii="Times New Roman" w:hAnsi="Times New Roman" w:cs="Times New Roman"/>
          <w:snapToGrid w:val="0"/>
          <w:sz w:val="24"/>
          <w:szCs w:val="24"/>
          <w:lang w:val="en-GB"/>
        </w:rPr>
        <w:fldChar w:fldCharType="end"/>
      </w:r>
      <w:r w:rsidRPr="003220A5">
        <w:rPr>
          <w:rFonts w:ascii="Times New Roman" w:hAnsi="Times New Roman" w:cs="Times New Roman"/>
          <w:snapToGrid w:val="0"/>
          <w:sz w:val="24"/>
          <w:szCs w:val="24"/>
          <w:lang w:val="en-GB"/>
        </w:rPr>
        <w:t xml:space="preserve"> (with cover</w:t>
      </w:r>
      <w:r w:rsidRPr="003220A5">
        <w:rPr>
          <w:rFonts w:ascii="Times New Roman" w:hAnsi="Times New Roman" w:cs="Times New Roman"/>
          <w:snapToGrid w:val="0"/>
          <w:spacing w:val="-10"/>
          <w:sz w:val="24"/>
          <w:szCs w:val="24"/>
          <w:lang w:val="en-GB"/>
        </w:rPr>
        <w:t xml:space="preserve"> </w:t>
      </w:r>
      <w:r w:rsidRPr="003220A5">
        <w:rPr>
          <w:rFonts w:ascii="Times New Roman" w:hAnsi="Times New Roman" w:cs="Times New Roman"/>
          <w:snapToGrid w:val="0"/>
          <w:sz w:val="24"/>
          <w:szCs w:val="24"/>
          <w:lang w:val="en-GB"/>
        </w:rPr>
        <w:t>page)</w:t>
      </w:r>
    </w:p>
    <w:p w14:paraId="60A86B64" w14:textId="0CFFD4C0" w:rsidR="00FF2653" w:rsidRPr="003220A5" w:rsidRDefault="00FF2653"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Email</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Convenor:</w:t>
      </w:r>
      <w:r w:rsidRPr="003220A5">
        <w:rPr>
          <w:rFonts w:ascii="Times New Roman" w:hAnsi="Times New Roman" w:cs="Times New Roman"/>
          <w:snapToGrid w:val="0"/>
          <w:sz w:val="24"/>
          <w:szCs w:val="24"/>
          <w:lang w:val="en-GB"/>
        </w:rPr>
        <w:tab/>
      </w:r>
      <w:r w:rsidR="000C78E6" w:rsidRPr="003220A5">
        <w:rPr>
          <w:rFonts w:ascii="Times New Roman" w:hAnsi="Times New Roman" w:cs="Times New Roman"/>
          <w:snapToGrid w:val="0"/>
          <w:sz w:val="24"/>
          <w:szCs w:val="24"/>
          <w:lang w:val="en-GB"/>
        </w:rPr>
        <w:t>young.L</w:t>
      </w:r>
      <w:r w:rsidR="00196997" w:rsidRPr="003220A5">
        <w:rPr>
          <w:rFonts w:ascii="Times New Roman" w:hAnsi="Times New Roman" w:cs="Times New Roman"/>
          <w:snapToGrid w:val="0"/>
          <w:sz w:val="24"/>
          <w:szCs w:val="24"/>
          <w:lang w:val="en-GB"/>
        </w:rPr>
        <w:t xml:space="preserve"> </w:t>
      </w:r>
      <w:r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samsung </w:t>
      </w:r>
      <w:r w:rsidR="000C78E6"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com</w:t>
      </w:r>
    </w:p>
    <w:p w14:paraId="1FFAF59B" w14:textId="6A80C34A" w:rsidR="00CB798F" w:rsidRPr="003220A5"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3220A5">
        <w:rPr>
          <w:rFonts w:ascii="Times New Roman" w:hAnsi="Times New Roman" w:cs="Times New Roman"/>
          <w:b/>
          <w:snapToGrid w:val="0"/>
          <w:sz w:val="24"/>
          <w:szCs w:val="24"/>
          <w:lang w:val="en-GB"/>
        </w:rPr>
        <w:t>Committee</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URL:</w:t>
      </w:r>
      <w:r w:rsidRPr="003220A5">
        <w:rPr>
          <w:rFonts w:ascii="Times New Roman" w:hAnsi="Times New Roman" w:cs="Times New Roman"/>
          <w:snapToGrid w:val="0"/>
          <w:sz w:val="24"/>
          <w:szCs w:val="24"/>
          <w:lang w:val="en-GB"/>
        </w:rPr>
        <w:tab/>
      </w:r>
      <w:hyperlink r:id="rId11" w:history="1">
        <w:r w:rsidR="000C78E6" w:rsidRPr="003220A5">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3220A5" w:rsidRDefault="00F03F9B">
      <w:pPr>
        <w:tabs>
          <w:tab w:val="left" w:pos="3099"/>
        </w:tabs>
        <w:ind w:left="104"/>
        <w:rPr>
          <w:color w:val="0000EE"/>
          <w:w w:val="120"/>
          <w:sz w:val="24"/>
          <w:u w:val="single" w:color="0000EE"/>
          <w:lang w:val="en-GB"/>
        </w:rPr>
      </w:pPr>
    </w:p>
    <w:p w14:paraId="71F3EE19" w14:textId="77777777" w:rsidR="00F03F9B" w:rsidRPr="003220A5" w:rsidRDefault="00F03F9B">
      <w:pPr>
        <w:tabs>
          <w:tab w:val="left" w:pos="3099"/>
        </w:tabs>
        <w:ind w:left="104"/>
        <w:rPr>
          <w:color w:val="0000EE"/>
          <w:w w:val="120"/>
          <w:sz w:val="24"/>
          <w:u w:val="single" w:color="0000EE"/>
          <w:lang w:val="en-GB"/>
        </w:rPr>
        <w:sectPr w:rsidR="00F03F9B" w:rsidRPr="003220A5">
          <w:type w:val="continuous"/>
          <w:pgSz w:w="11900" w:h="16840"/>
          <w:pgMar w:top="540" w:right="980" w:bottom="280" w:left="1000" w:header="720" w:footer="720" w:gutter="0"/>
          <w:cols w:space="720"/>
        </w:sectPr>
      </w:pPr>
    </w:p>
    <w:p w14:paraId="5D542300" w14:textId="30A58F6B"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lastRenderedPageBreak/>
        <w:t>INTERNATIONAL ORGANI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 FOR STANDARDI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w:t>
      </w:r>
    </w:p>
    <w:p w14:paraId="7FCF95DB" w14:textId="77777777"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ORGANISATION INTERNATIONALE DE NORMALISATION</w:t>
      </w:r>
    </w:p>
    <w:p w14:paraId="0D92B76F" w14:textId="2C7DB9CE"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00EF2D59" w:rsidRPr="003220A5">
        <w:rPr>
          <w:rFonts w:ascii="Times New Roman" w:eastAsia="SimSun" w:hAnsi="Times New Roman" w:cs="Times New Roman"/>
          <w:b/>
          <w:sz w:val="28"/>
          <w:szCs w:val="24"/>
          <w:lang w:val="en-GB" w:eastAsia="zh-CN"/>
        </w:rPr>
        <w:t xml:space="preserve"> MPEG SYSTEMS</w:t>
      </w:r>
    </w:p>
    <w:p w14:paraId="54CED6D6" w14:textId="2E2E8300" w:rsidR="00385C5D" w:rsidRPr="003220A5" w:rsidRDefault="00385C5D" w:rsidP="00385C5D">
      <w:pPr>
        <w:widowControl/>
        <w:jc w:val="right"/>
        <w:rPr>
          <w:rFonts w:ascii="Times New Roman" w:eastAsia="SimSun" w:hAnsi="Times New Roman" w:cs="Times New Roman"/>
          <w:b/>
          <w:sz w:val="4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Pr="003220A5">
        <w:rPr>
          <w:rFonts w:ascii="Times New Roman" w:eastAsia="SimSun" w:hAnsi="Times New Roman" w:cs="Times New Roman"/>
          <w:b/>
          <w:sz w:val="28"/>
          <w:szCs w:val="24"/>
          <w:lang w:val="en-GB" w:eastAsia="zh-CN"/>
        </w:rPr>
        <w:t xml:space="preserve"> </w:t>
      </w:r>
      <w:r w:rsidRPr="003220A5">
        <w:rPr>
          <w:rFonts w:ascii="Times New Roman" w:eastAsia="SimSun" w:hAnsi="Times New Roman" w:cs="Times New Roman"/>
          <w:b/>
          <w:sz w:val="48"/>
          <w:szCs w:val="24"/>
          <w:lang w:val="en-GB" w:eastAsia="zh-CN"/>
        </w:rPr>
        <w:t>N</w:t>
      </w:r>
      <w:r w:rsidR="004C352E" w:rsidRPr="003220A5">
        <w:rPr>
          <w:rFonts w:ascii="Times New Roman" w:eastAsia="SimSun" w:hAnsi="Times New Roman" w:cs="Times New Roman"/>
          <w:b/>
          <w:sz w:val="48"/>
          <w:szCs w:val="24"/>
          <w:lang w:val="en-GB" w:eastAsia="zh-CN"/>
        </w:rPr>
        <w:fldChar w:fldCharType="begin"/>
      </w:r>
      <w:r w:rsidR="004C352E" w:rsidRPr="003220A5">
        <w:rPr>
          <w:rFonts w:ascii="Times New Roman" w:eastAsia="SimSun" w:hAnsi="Times New Roman" w:cs="Times New Roman"/>
          <w:b/>
          <w:sz w:val="48"/>
          <w:szCs w:val="24"/>
          <w:lang w:val="en-GB" w:eastAsia="zh-CN"/>
        </w:rPr>
        <w:instrText xml:space="preserve"> DOCPROPERTY "WGNumber" \* MERGEFORMAT </w:instrText>
      </w:r>
      <w:r w:rsidR="004C352E" w:rsidRPr="003220A5">
        <w:rPr>
          <w:rFonts w:ascii="Times New Roman" w:eastAsia="SimSun" w:hAnsi="Times New Roman" w:cs="Times New Roman"/>
          <w:b/>
          <w:sz w:val="48"/>
          <w:szCs w:val="24"/>
          <w:lang w:val="en-GB" w:eastAsia="zh-CN"/>
        </w:rPr>
        <w:fldChar w:fldCharType="separate"/>
      </w:r>
      <w:r w:rsidR="00F85EED">
        <w:rPr>
          <w:rFonts w:ascii="Times New Roman" w:eastAsia="SimSun" w:hAnsi="Times New Roman" w:cs="Times New Roman"/>
          <w:b/>
          <w:sz w:val="48"/>
          <w:szCs w:val="24"/>
          <w:lang w:val="en-GB" w:eastAsia="zh-CN"/>
        </w:rPr>
        <w:t>0970</w:t>
      </w:r>
      <w:r w:rsidR="004C352E" w:rsidRPr="003220A5">
        <w:rPr>
          <w:rFonts w:ascii="Times New Roman" w:eastAsia="SimSun" w:hAnsi="Times New Roman" w:cs="Times New Roman"/>
          <w:b/>
          <w:sz w:val="48"/>
          <w:szCs w:val="24"/>
          <w:lang w:val="en-GB" w:eastAsia="zh-CN"/>
        </w:rPr>
        <w:fldChar w:fldCharType="end"/>
      </w:r>
    </w:p>
    <w:p w14:paraId="40403B12" w14:textId="2D23455B" w:rsidR="00954B0D" w:rsidRPr="003220A5" w:rsidRDefault="00BC1590" w:rsidP="004C352E">
      <w:pPr>
        <w:widowControl/>
        <w:spacing w:after="480"/>
        <w:jc w:val="right"/>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fldChar w:fldCharType="begin"/>
      </w:r>
      <w:r w:rsidRPr="003220A5">
        <w:rPr>
          <w:rFonts w:ascii="Times New Roman" w:eastAsia="SimSun" w:hAnsi="Times New Roman" w:cs="Times New Roman"/>
          <w:b/>
          <w:sz w:val="28"/>
          <w:szCs w:val="24"/>
          <w:lang w:val="en-GB" w:eastAsia="zh-CN"/>
        </w:rPr>
        <w:instrText xml:space="preserve"> SAVEDATE \@ "MMMM yyyy" \* MERGEFORMAT </w:instrText>
      </w:r>
      <w:r w:rsidRPr="003220A5">
        <w:rPr>
          <w:rFonts w:ascii="Times New Roman" w:eastAsia="SimSun" w:hAnsi="Times New Roman" w:cs="Times New Roman"/>
          <w:b/>
          <w:sz w:val="28"/>
          <w:szCs w:val="24"/>
          <w:lang w:val="en-GB" w:eastAsia="zh-CN"/>
        </w:rPr>
        <w:fldChar w:fldCharType="separate"/>
      </w:r>
      <w:r w:rsidR="00F85EED">
        <w:rPr>
          <w:rFonts w:ascii="Times New Roman" w:eastAsia="SimSun" w:hAnsi="Times New Roman" w:cs="Times New Roman"/>
          <w:b/>
          <w:noProof/>
          <w:sz w:val="28"/>
          <w:szCs w:val="24"/>
          <w:lang w:val="en-GB" w:eastAsia="zh-CN"/>
        </w:rPr>
        <w:t>July 2023</w:t>
      </w:r>
      <w:r w:rsidRPr="003220A5">
        <w:rPr>
          <w:rFonts w:ascii="Times New Roman" w:eastAsia="SimSun" w:hAnsi="Times New Roman" w:cs="Times New Roman"/>
          <w:b/>
          <w:sz w:val="28"/>
          <w:szCs w:val="24"/>
          <w:lang w:val="en-GB" w:eastAsia="zh-CN"/>
        </w:rPr>
        <w:fldChar w:fldCharType="end"/>
      </w:r>
      <w:r w:rsidR="00954B0D" w:rsidRPr="003220A5">
        <w:rPr>
          <w:rFonts w:ascii="Times New Roman" w:eastAsia="SimSun" w:hAnsi="Times New Roman" w:cs="Times New Roman"/>
          <w:b/>
          <w:sz w:val="28"/>
          <w:szCs w:val="24"/>
          <w:lang w:val="en-GB" w:eastAsia="zh-CN"/>
        </w:rPr>
        <w:t xml:space="preserve">, </w:t>
      </w:r>
      <w:r w:rsidR="00FE1334">
        <w:rPr>
          <w:rFonts w:ascii="Times New Roman" w:eastAsia="SimSun" w:hAnsi="Times New Roman" w:cs="Times New Roman"/>
          <w:b/>
          <w:sz w:val="28"/>
          <w:szCs w:val="24"/>
          <w:lang w:val="en-GB" w:eastAsia="zh-CN"/>
        </w:rPr>
        <w:t>Geneva</w:t>
      </w:r>
      <w:r w:rsidR="00B152DB">
        <w:rPr>
          <w:rFonts w:ascii="Times New Roman" w:eastAsia="SimSun" w:hAnsi="Times New Roman" w:cs="Times New Roman"/>
          <w:b/>
          <w:sz w:val="28"/>
          <w:szCs w:val="24"/>
          <w:lang w:val="en-GB" w:eastAsia="zh-CN"/>
        </w:rPr>
        <w:t xml:space="preserve">, </w:t>
      </w:r>
      <w:r w:rsidR="00FE1334">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3220A5" w14:paraId="643E3AD1" w14:textId="77777777" w:rsidTr="00954B0D">
        <w:tc>
          <w:tcPr>
            <w:tcW w:w="1890" w:type="dxa"/>
            <w:hideMark/>
          </w:tcPr>
          <w:p w14:paraId="08C6B0FD"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Title</w:t>
            </w:r>
          </w:p>
        </w:tc>
        <w:tc>
          <w:tcPr>
            <w:tcW w:w="8279" w:type="dxa"/>
            <w:hideMark/>
          </w:tcPr>
          <w:p w14:paraId="498090C2" w14:textId="56B90F28" w:rsidR="00954B0D" w:rsidRPr="003220A5" w:rsidRDefault="004C352E">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TITLE  \* MERGEFORMAT </w:instrText>
            </w:r>
            <w:r w:rsidRPr="003220A5">
              <w:rPr>
                <w:rFonts w:ascii="Times New Roman" w:hAnsi="Times New Roman" w:cs="Times New Roman"/>
                <w:b/>
                <w:sz w:val="24"/>
                <w:szCs w:val="24"/>
                <w:lang w:val="en-GB"/>
              </w:rPr>
              <w:fldChar w:fldCharType="separate"/>
            </w:r>
            <w:r w:rsidR="00F85EED">
              <w:rPr>
                <w:rFonts w:ascii="Times New Roman" w:hAnsi="Times New Roman" w:cs="Times New Roman"/>
                <w:b/>
                <w:sz w:val="24"/>
                <w:szCs w:val="24"/>
                <w:lang w:val="en-GB"/>
              </w:rPr>
              <w:t>Technologies under consideration on ISO/IEC 23090-13 VDI</w:t>
            </w:r>
            <w:r w:rsidRPr="003220A5">
              <w:rPr>
                <w:rFonts w:ascii="Times New Roman" w:hAnsi="Times New Roman" w:cs="Times New Roman"/>
                <w:b/>
                <w:sz w:val="24"/>
                <w:szCs w:val="24"/>
                <w:lang w:val="en-GB"/>
              </w:rPr>
              <w:fldChar w:fldCharType="end"/>
            </w:r>
          </w:p>
        </w:tc>
      </w:tr>
      <w:tr w:rsidR="00954B0D" w:rsidRPr="003220A5" w14:paraId="4B5EB911" w14:textId="77777777" w:rsidTr="00954B0D">
        <w:tc>
          <w:tcPr>
            <w:tcW w:w="1890" w:type="dxa"/>
            <w:hideMark/>
          </w:tcPr>
          <w:p w14:paraId="47775072"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Source</w:t>
            </w:r>
          </w:p>
        </w:tc>
        <w:tc>
          <w:tcPr>
            <w:tcW w:w="8279" w:type="dxa"/>
            <w:hideMark/>
          </w:tcPr>
          <w:p w14:paraId="47560DDD" w14:textId="01F3D45C" w:rsidR="00954B0D" w:rsidRPr="003220A5" w:rsidRDefault="00540DEA">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WG 03</w:t>
            </w:r>
            <w:r w:rsidR="00954B0D" w:rsidRPr="003220A5">
              <w:rPr>
                <w:rFonts w:ascii="Times New Roman" w:hAnsi="Times New Roman" w:cs="Times New Roman"/>
                <w:b/>
                <w:sz w:val="24"/>
                <w:szCs w:val="24"/>
                <w:lang w:val="en-GB"/>
              </w:rPr>
              <w:t xml:space="preserve">, MPEG </w:t>
            </w:r>
            <w:r w:rsidR="00F419DA" w:rsidRPr="003220A5">
              <w:rPr>
                <w:rFonts w:ascii="Times New Roman" w:hAnsi="Times New Roman" w:cs="Times New Roman"/>
                <w:b/>
                <w:sz w:val="24"/>
                <w:szCs w:val="24"/>
                <w:lang w:val="en-GB"/>
              </w:rPr>
              <w:t>Systems</w:t>
            </w:r>
          </w:p>
        </w:tc>
      </w:tr>
      <w:tr w:rsidR="00954B0D" w:rsidRPr="003220A5" w14:paraId="2460E6B8" w14:textId="77777777" w:rsidTr="00954B0D">
        <w:tc>
          <w:tcPr>
            <w:tcW w:w="1890" w:type="dxa"/>
            <w:hideMark/>
          </w:tcPr>
          <w:p w14:paraId="0BEE9C9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Status</w:t>
            </w:r>
          </w:p>
        </w:tc>
        <w:tc>
          <w:tcPr>
            <w:tcW w:w="8279" w:type="dxa"/>
            <w:hideMark/>
          </w:tcPr>
          <w:p w14:paraId="5BFA176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Approved</w:t>
            </w:r>
          </w:p>
        </w:tc>
      </w:tr>
      <w:tr w:rsidR="00954B0D" w:rsidRPr="003220A5" w14:paraId="21EE3B70" w14:textId="77777777" w:rsidTr="00954B0D">
        <w:tc>
          <w:tcPr>
            <w:tcW w:w="1890" w:type="dxa"/>
            <w:hideMark/>
          </w:tcPr>
          <w:p w14:paraId="05DB2EE2" w14:textId="77777777" w:rsidR="00954B0D" w:rsidRPr="003220A5" w:rsidRDefault="00954B0D"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Serial Number</w:t>
            </w:r>
          </w:p>
        </w:tc>
        <w:tc>
          <w:tcPr>
            <w:tcW w:w="8279" w:type="dxa"/>
            <w:hideMark/>
          </w:tcPr>
          <w:p w14:paraId="44A25045" w14:textId="29965CD1" w:rsidR="00954B0D" w:rsidRPr="003220A5" w:rsidRDefault="004C352E"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DOCPROPERTY "MDMSNumber" \* MERGEFORMAT </w:instrText>
            </w:r>
            <w:r w:rsidRPr="003220A5">
              <w:rPr>
                <w:rFonts w:ascii="Times New Roman" w:hAnsi="Times New Roman" w:cs="Times New Roman"/>
                <w:b/>
                <w:sz w:val="24"/>
                <w:szCs w:val="24"/>
                <w:lang w:val="en-GB"/>
              </w:rPr>
              <w:fldChar w:fldCharType="separate"/>
            </w:r>
            <w:r w:rsidR="00F85EED">
              <w:rPr>
                <w:rFonts w:ascii="Times New Roman" w:hAnsi="Times New Roman" w:cs="Times New Roman"/>
                <w:b/>
                <w:sz w:val="24"/>
                <w:szCs w:val="24"/>
                <w:lang w:val="en-GB"/>
              </w:rPr>
              <w:t>22964</w:t>
            </w:r>
            <w:r w:rsidRPr="003220A5">
              <w:rPr>
                <w:rFonts w:ascii="Times New Roman" w:hAnsi="Times New Roman" w:cs="Times New Roman"/>
                <w:b/>
                <w:sz w:val="24"/>
                <w:szCs w:val="24"/>
                <w:lang w:val="en-GB"/>
              </w:rPr>
              <w:fldChar w:fldCharType="end"/>
            </w:r>
          </w:p>
        </w:tc>
      </w:tr>
    </w:tbl>
    <w:p w14:paraId="0F0DC0D2" w14:textId="3F4AF3BE" w:rsidR="00FF2653" w:rsidRPr="003220A5" w:rsidRDefault="00FF2653" w:rsidP="0018563E">
      <w:pPr>
        <w:rPr>
          <w:rFonts w:ascii="Times New Roman" w:hAnsi="Times New Roman" w:cs="Times New Roman"/>
          <w:sz w:val="24"/>
          <w:lang w:val="en-GB"/>
        </w:rPr>
      </w:pPr>
    </w:p>
    <w:p w14:paraId="39759106" w14:textId="6E495437" w:rsidR="00BA60FC" w:rsidRPr="003220A5" w:rsidRDefault="00BA60FC" w:rsidP="0018563E">
      <w:pPr>
        <w:rPr>
          <w:rFonts w:ascii="Times New Roman" w:hAnsi="Times New Roman" w:cs="Times New Roman"/>
          <w:sz w:val="24"/>
          <w:lang w:val="en-GB"/>
        </w:rPr>
      </w:pPr>
    </w:p>
    <w:p w14:paraId="10FF98CD" w14:textId="77777777" w:rsidR="00BA60FC" w:rsidRPr="003220A5" w:rsidRDefault="00BA60FC" w:rsidP="0018563E">
      <w:pPr>
        <w:rPr>
          <w:rFonts w:ascii="Times New Roman" w:hAnsi="Times New Roman" w:cs="Times New Roman"/>
          <w:sz w:val="24"/>
          <w:lang w:val="en-GB"/>
        </w:rPr>
      </w:pPr>
    </w:p>
    <w:p w14:paraId="634BCA15" w14:textId="77777777" w:rsidR="00BC1590" w:rsidRPr="003220A5" w:rsidRDefault="00BC1590" w:rsidP="0018563E">
      <w:pPr>
        <w:rPr>
          <w:rFonts w:ascii="Times New Roman" w:hAnsi="Times New Roman" w:cs="Times New Roman"/>
          <w:sz w:val="24"/>
          <w:lang w:val="en-GB"/>
        </w:rPr>
      </w:pPr>
    </w:p>
    <w:p w14:paraId="676A55EF" w14:textId="7966E91B" w:rsidR="00D7540E" w:rsidRPr="003220A5" w:rsidRDefault="00D7540E" w:rsidP="00D7540E">
      <w:pPr>
        <w:pStyle w:val="Heading1"/>
      </w:pPr>
      <w:bookmarkStart w:id="0" w:name="_Toc133577446"/>
      <w:bookmarkStart w:id="1" w:name="_Toc141351746"/>
      <w:r w:rsidRPr="003220A5">
        <w:t>Introduction</w:t>
      </w:r>
      <w:bookmarkEnd w:id="0"/>
      <w:bookmarkEnd w:id="1"/>
    </w:p>
    <w:p w14:paraId="756F9F97" w14:textId="77777777" w:rsidR="00D7540E" w:rsidRPr="00D7540E" w:rsidRDefault="00D7540E" w:rsidP="00D7540E">
      <w:pPr>
        <w:rPr>
          <w:rFonts w:ascii="Times New Roman" w:hAnsi="Times New Roman" w:cs="Times New Roman"/>
          <w:sz w:val="24"/>
          <w:lang w:val="en-GB"/>
        </w:rPr>
      </w:pPr>
    </w:p>
    <w:p w14:paraId="564A6807" w14:textId="67CCF333" w:rsidR="00D7540E" w:rsidRPr="00D7540E" w:rsidRDefault="00D7540E" w:rsidP="00D7540E">
      <w:pPr>
        <w:rPr>
          <w:rFonts w:ascii="Times New Roman" w:hAnsi="Times New Roman" w:cs="Times New Roman"/>
          <w:sz w:val="24"/>
          <w:lang w:val="en-GB"/>
        </w:rPr>
      </w:pPr>
      <w:r w:rsidRPr="00D7540E">
        <w:rPr>
          <w:rFonts w:ascii="Times New Roman" w:hAnsi="Times New Roman" w:cs="Times New Roman"/>
          <w:sz w:val="24"/>
          <w:lang w:val="en-GB"/>
        </w:rPr>
        <w:t xml:space="preserve">This document collects technologies being under study for consideration in the development of the standard ISO/IEC </w:t>
      </w:r>
      <w:r w:rsidR="00DF5BBD" w:rsidRPr="00DF5BBD">
        <w:rPr>
          <w:rFonts w:ascii="Times New Roman" w:hAnsi="Times New Roman" w:cs="Times New Roman"/>
          <w:sz w:val="24"/>
          <w:lang w:val="en-GB"/>
        </w:rPr>
        <w:t>23090-13</w:t>
      </w:r>
      <w:r w:rsidRPr="00D7540E">
        <w:rPr>
          <w:rFonts w:ascii="Times New Roman" w:hAnsi="Times New Roman" w:cs="Times New Roman"/>
          <w:sz w:val="24"/>
          <w:lang w:val="en-GB"/>
        </w:rPr>
        <w:t xml:space="preserve"> </w:t>
      </w:r>
      <w:r w:rsidR="00DF5BBD">
        <w:rPr>
          <w:rFonts w:ascii="Times New Roman" w:hAnsi="Times New Roman" w:cs="Times New Roman"/>
          <w:sz w:val="24"/>
          <w:lang w:val="en-GB"/>
        </w:rPr>
        <w:t>Video Decoder Interface</w:t>
      </w:r>
    </w:p>
    <w:p w14:paraId="7F85BE43" w14:textId="77777777" w:rsidR="00D7540E" w:rsidRPr="00D7540E" w:rsidRDefault="00D7540E" w:rsidP="00D7540E">
      <w:pPr>
        <w:rPr>
          <w:rFonts w:ascii="Times New Roman" w:hAnsi="Times New Roman" w:cs="Times New Roman"/>
          <w:sz w:val="24"/>
          <w:lang w:val="en-GB"/>
        </w:rPr>
      </w:pPr>
    </w:p>
    <w:p w14:paraId="48E11BDB" w14:textId="77777777" w:rsidR="00D7540E" w:rsidRPr="00D7540E" w:rsidRDefault="00D7540E" w:rsidP="00D7540E">
      <w:pPr>
        <w:rPr>
          <w:rFonts w:ascii="Times New Roman" w:hAnsi="Times New Roman" w:cs="Times New Roman"/>
          <w:sz w:val="24"/>
          <w:lang w:val="en-GB"/>
        </w:rPr>
      </w:pPr>
    </w:p>
    <w:p w14:paraId="7EF682C9" w14:textId="10B12D87" w:rsidR="00D7540E" w:rsidRPr="003220A5" w:rsidRDefault="00D7540E" w:rsidP="00D7540E">
      <w:pPr>
        <w:pStyle w:val="Heading1"/>
      </w:pPr>
      <w:bookmarkStart w:id="2" w:name="_Toc133577447"/>
      <w:bookmarkStart w:id="3" w:name="_Toc141351747"/>
      <w:r w:rsidRPr="003220A5">
        <w:t>Table of content</w:t>
      </w:r>
      <w:bookmarkEnd w:id="2"/>
      <w:bookmarkEnd w:id="3"/>
    </w:p>
    <w:p w14:paraId="701AE744" w14:textId="77777777" w:rsidR="00D7540E" w:rsidRPr="003220A5" w:rsidRDefault="00D7540E" w:rsidP="00D7540E">
      <w:pPr>
        <w:pStyle w:val="Heading1"/>
      </w:pPr>
    </w:p>
    <w:p w14:paraId="56595F56" w14:textId="37ED1A4A" w:rsidR="00F85EED" w:rsidRDefault="00D7540E">
      <w:pPr>
        <w:pStyle w:val="TOC1"/>
        <w:rPr>
          <w:rFonts w:asciiTheme="minorHAnsi" w:eastAsiaTheme="minorEastAsia" w:hAnsiTheme="minorHAnsi" w:cstheme="minorBidi"/>
          <w:noProof/>
          <w:lang w:val="en-NL" w:eastAsia="zh-CN"/>
        </w:rPr>
      </w:pPr>
      <w:r w:rsidRPr="003220A5">
        <w:rPr>
          <w:rFonts w:ascii="Times New Roman" w:hAnsi="Times New Roman" w:cs="Times New Roman"/>
          <w:sz w:val="24"/>
          <w:lang w:val="en-GB"/>
        </w:rPr>
        <w:fldChar w:fldCharType="begin"/>
      </w:r>
      <w:r w:rsidRPr="003220A5">
        <w:rPr>
          <w:rFonts w:ascii="Times New Roman" w:hAnsi="Times New Roman" w:cs="Times New Roman"/>
          <w:sz w:val="24"/>
          <w:lang w:val="en-GB"/>
        </w:rPr>
        <w:instrText xml:space="preserve"> TOC \o "1-1" \h \z \u </w:instrText>
      </w:r>
      <w:r w:rsidRPr="003220A5">
        <w:rPr>
          <w:rFonts w:ascii="Times New Roman" w:hAnsi="Times New Roman" w:cs="Times New Roman"/>
          <w:sz w:val="24"/>
          <w:lang w:val="en-GB"/>
        </w:rPr>
        <w:fldChar w:fldCharType="separate"/>
      </w:r>
      <w:hyperlink w:anchor="_Toc141351746" w:history="1">
        <w:r w:rsidR="00F85EED" w:rsidRPr="007658ED">
          <w:rPr>
            <w:rStyle w:val="Hyperlink"/>
            <w:noProof/>
          </w:rPr>
          <w:t>Introduction</w:t>
        </w:r>
        <w:r w:rsidR="00F85EED">
          <w:rPr>
            <w:noProof/>
            <w:webHidden/>
          </w:rPr>
          <w:tab/>
        </w:r>
        <w:r w:rsidR="00F85EED">
          <w:rPr>
            <w:noProof/>
            <w:webHidden/>
          </w:rPr>
          <w:fldChar w:fldCharType="begin"/>
        </w:r>
        <w:r w:rsidR="00F85EED">
          <w:rPr>
            <w:noProof/>
            <w:webHidden/>
          </w:rPr>
          <w:instrText xml:space="preserve"> PAGEREF _Toc141351746 \h </w:instrText>
        </w:r>
        <w:r w:rsidR="00F85EED">
          <w:rPr>
            <w:noProof/>
            <w:webHidden/>
          </w:rPr>
        </w:r>
        <w:r w:rsidR="00F85EED">
          <w:rPr>
            <w:noProof/>
            <w:webHidden/>
          </w:rPr>
          <w:fldChar w:fldCharType="separate"/>
        </w:r>
        <w:r w:rsidR="00F85EED">
          <w:rPr>
            <w:noProof/>
            <w:webHidden/>
          </w:rPr>
          <w:t>1</w:t>
        </w:r>
        <w:r w:rsidR="00F85EED">
          <w:rPr>
            <w:noProof/>
            <w:webHidden/>
          </w:rPr>
          <w:fldChar w:fldCharType="end"/>
        </w:r>
      </w:hyperlink>
    </w:p>
    <w:p w14:paraId="3DAB5031" w14:textId="6C593A50" w:rsidR="00F85EED" w:rsidRDefault="00F85EED">
      <w:pPr>
        <w:pStyle w:val="TOC1"/>
        <w:rPr>
          <w:rFonts w:asciiTheme="minorHAnsi" w:eastAsiaTheme="minorEastAsia" w:hAnsiTheme="minorHAnsi" w:cstheme="minorBidi"/>
          <w:noProof/>
          <w:lang w:val="en-NL" w:eastAsia="zh-CN"/>
        </w:rPr>
      </w:pPr>
      <w:hyperlink w:anchor="_Toc141351747" w:history="1">
        <w:r w:rsidRPr="007658ED">
          <w:rPr>
            <w:rStyle w:val="Hyperlink"/>
            <w:noProof/>
          </w:rPr>
          <w:t>Table of content</w:t>
        </w:r>
        <w:r>
          <w:rPr>
            <w:noProof/>
            <w:webHidden/>
          </w:rPr>
          <w:tab/>
        </w:r>
        <w:r>
          <w:rPr>
            <w:noProof/>
            <w:webHidden/>
          </w:rPr>
          <w:fldChar w:fldCharType="begin"/>
        </w:r>
        <w:r>
          <w:rPr>
            <w:noProof/>
            <w:webHidden/>
          </w:rPr>
          <w:instrText xml:space="preserve"> PAGEREF _Toc141351747 \h </w:instrText>
        </w:r>
        <w:r>
          <w:rPr>
            <w:noProof/>
            <w:webHidden/>
          </w:rPr>
        </w:r>
        <w:r>
          <w:rPr>
            <w:noProof/>
            <w:webHidden/>
          </w:rPr>
          <w:fldChar w:fldCharType="separate"/>
        </w:r>
        <w:r>
          <w:rPr>
            <w:noProof/>
            <w:webHidden/>
          </w:rPr>
          <w:t>1</w:t>
        </w:r>
        <w:r>
          <w:rPr>
            <w:noProof/>
            <w:webHidden/>
          </w:rPr>
          <w:fldChar w:fldCharType="end"/>
        </w:r>
      </w:hyperlink>
    </w:p>
    <w:p w14:paraId="70303B7E" w14:textId="21AC488A" w:rsidR="00F85EED" w:rsidRDefault="00F85EED">
      <w:pPr>
        <w:pStyle w:val="TOC1"/>
        <w:tabs>
          <w:tab w:val="left" w:pos="440"/>
        </w:tabs>
        <w:rPr>
          <w:rFonts w:asciiTheme="minorHAnsi" w:eastAsiaTheme="minorEastAsia" w:hAnsiTheme="minorHAnsi" w:cstheme="minorBidi"/>
          <w:noProof/>
          <w:lang w:val="en-NL" w:eastAsia="zh-CN"/>
        </w:rPr>
      </w:pPr>
      <w:hyperlink w:anchor="_Toc141351748" w:history="1">
        <w:r w:rsidRPr="007658ED">
          <w:rPr>
            <w:rStyle w:val="Hyperlink"/>
            <w:noProof/>
          </w:rPr>
          <w:t>1.</w:t>
        </w:r>
        <w:r>
          <w:rPr>
            <w:rFonts w:asciiTheme="minorHAnsi" w:eastAsiaTheme="minorEastAsia" w:hAnsiTheme="minorHAnsi" w:cstheme="minorBidi"/>
            <w:noProof/>
            <w:lang w:val="en-NL" w:eastAsia="zh-CN"/>
          </w:rPr>
          <w:tab/>
        </w:r>
        <w:r w:rsidRPr="007658ED">
          <w:rPr>
            <w:rStyle w:val="Hyperlink"/>
            <w:noProof/>
          </w:rPr>
          <w:t>Improvements and fixes on the API extension definition (m62994)</w:t>
        </w:r>
        <w:r>
          <w:rPr>
            <w:noProof/>
            <w:webHidden/>
          </w:rPr>
          <w:tab/>
        </w:r>
        <w:r>
          <w:rPr>
            <w:noProof/>
            <w:webHidden/>
          </w:rPr>
          <w:fldChar w:fldCharType="begin"/>
        </w:r>
        <w:r>
          <w:rPr>
            <w:noProof/>
            <w:webHidden/>
          </w:rPr>
          <w:instrText xml:space="preserve"> PAGEREF _Toc141351748 \h </w:instrText>
        </w:r>
        <w:r>
          <w:rPr>
            <w:noProof/>
            <w:webHidden/>
          </w:rPr>
        </w:r>
        <w:r>
          <w:rPr>
            <w:noProof/>
            <w:webHidden/>
          </w:rPr>
          <w:fldChar w:fldCharType="separate"/>
        </w:r>
        <w:r>
          <w:rPr>
            <w:noProof/>
            <w:webHidden/>
          </w:rPr>
          <w:t>1</w:t>
        </w:r>
        <w:r>
          <w:rPr>
            <w:noProof/>
            <w:webHidden/>
          </w:rPr>
          <w:fldChar w:fldCharType="end"/>
        </w:r>
      </w:hyperlink>
    </w:p>
    <w:p w14:paraId="05674CDC" w14:textId="34668934" w:rsidR="00F85EED" w:rsidRDefault="00F85EED">
      <w:pPr>
        <w:pStyle w:val="TOC1"/>
        <w:tabs>
          <w:tab w:val="left" w:pos="440"/>
        </w:tabs>
        <w:rPr>
          <w:rFonts w:asciiTheme="minorHAnsi" w:eastAsiaTheme="minorEastAsia" w:hAnsiTheme="minorHAnsi" w:cstheme="minorBidi"/>
          <w:noProof/>
          <w:lang w:val="en-NL" w:eastAsia="zh-CN"/>
        </w:rPr>
      </w:pPr>
      <w:hyperlink w:anchor="_Toc141351749" w:history="1">
        <w:r w:rsidRPr="007658ED">
          <w:rPr>
            <w:rStyle w:val="Hyperlink"/>
            <w:noProof/>
          </w:rPr>
          <w:t>2.</w:t>
        </w:r>
        <w:r>
          <w:rPr>
            <w:rFonts w:asciiTheme="minorHAnsi" w:eastAsiaTheme="minorEastAsia" w:hAnsiTheme="minorHAnsi" w:cstheme="minorBidi"/>
            <w:noProof/>
            <w:lang w:val="en-NL" w:eastAsia="zh-CN"/>
          </w:rPr>
          <w:tab/>
        </w:r>
        <w:r w:rsidRPr="007658ED">
          <w:rPr>
            <w:rStyle w:val="Hyperlink"/>
            <w:noProof/>
          </w:rPr>
          <w:t>About a hypothetical reference systems decoder model</w:t>
        </w:r>
        <w:r>
          <w:rPr>
            <w:noProof/>
            <w:webHidden/>
          </w:rPr>
          <w:tab/>
        </w:r>
        <w:r>
          <w:rPr>
            <w:noProof/>
            <w:webHidden/>
          </w:rPr>
          <w:fldChar w:fldCharType="begin"/>
        </w:r>
        <w:r>
          <w:rPr>
            <w:noProof/>
            <w:webHidden/>
          </w:rPr>
          <w:instrText xml:space="preserve"> PAGEREF _Toc141351749 \h </w:instrText>
        </w:r>
        <w:r>
          <w:rPr>
            <w:noProof/>
            <w:webHidden/>
          </w:rPr>
        </w:r>
        <w:r>
          <w:rPr>
            <w:noProof/>
            <w:webHidden/>
          </w:rPr>
          <w:fldChar w:fldCharType="separate"/>
        </w:r>
        <w:r>
          <w:rPr>
            <w:noProof/>
            <w:webHidden/>
          </w:rPr>
          <w:t>1</w:t>
        </w:r>
        <w:r>
          <w:rPr>
            <w:noProof/>
            <w:webHidden/>
          </w:rPr>
          <w:fldChar w:fldCharType="end"/>
        </w:r>
      </w:hyperlink>
    </w:p>
    <w:p w14:paraId="66FC3F9A" w14:textId="44B5CC40" w:rsidR="00F85EED" w:rsidRDefault="00F85EED">
      <w:pPr>
        <w:pStyle w:val="TOC1"/>
        <w:tabs>
          <w:tab w:val="left" w:pos="440"/>
        </w:tabs>
        <w:rPr>
          <w:rFonts w:asciiTheme="minorHAnsi" w:eastAsiaTheme="minorEastAsia" w:hAnsiTheme="minorHAnsi" w:cstheme="minorBidi"/>
          <w:noProof/>
          <w:lang w:val="en-NL" w:eastAsia="zh-CN"/>
        </w:rPr>
      </w:pPr>
      <w:hyperlink w:anchor="_Toc141351750" w:history="1">
        <w:r w:rsidRPr="007658ED">
          <w:rPr>
            <w:rStyle w:val="Hyperlink"/>
            <w:noProof/>
          </w:rPr>
          <w:t>3.</w:t>
        </w:r>
        <w:r>
          <w:rPr>
            <w:rFonts w:asciiTheme="minorHAnsi" w:eastAsiaTheme="minorEastAsia" w:hAnsiTheme="minorHAnsi" w:cstheme="minorBidi"/>
            <w:noProof/>
            <w:lang w:val="en-NL" w:eastAsia="zh-CN"/>
          </w:rPr>
          <w:tab/>
        </w:r>
        <w:r w:rsidRPr="007658ED">
          <w:rPr>
            <w:rStyle w:val="Hyperlink"/>
            <w:noProof/>
          </w:rPr>
          <w:t>Starting point for a HRD-like model for VDI</w:t>
        </w:r>
        <w:r>
          <w:rPr>
            <w:noProof/>
            <w:webHidden/>
          </w:rPr>
          <w:tab/>
        </w:r>
        <w:r>
          <w:rPr>
            <w:noProof/>
            <w:webHidden/>
          </w:rPr>
          <w:fldChar w:fldCharType="begin"/>
        </w:r>
        <w:r>
          <w:rPr>
            <w:noProof/>
            <w:webHidden/>
          </w:rPr>
          <w:instrText xml:space="preserve"> PAGEREF _Toc141351750 \h </w:instrText>
        </w:r>
        <w:r>
          <w:rPr>
            <w:noProof/>
            <w:webHidden/>
          </w:rPr>
        </w:r>
        <w:r>
          <w:rPr>
            <w:noProof/>
            <w:webHidden/>
          </w:rPr>
          <w:fldChar w:fldCharType="separate"/>
        </w:r>
        <w:r>
          <w:rPr>
            <w:noProof/>
            <w:webHidden/>
          </w:rPr>
          <w:t>3</w:t>
        </w:r>
        <w:r>
          <w:rPr>
            <w:noProof/>
            <w:webHidden/>
          </w:rPr>
          <w:fldChar w:fldCharType="end"/>
        </w:r>
      </w:hyperlink>
    </w:p>
    <w:p w14:paraId="7620F32C" w14:textId="64965A44" w:rsidR="00F85EED" w:rsidRDefault="00F85EED">
      <w:pPr>
        <w:pStyle w:val="TOC1"/>
        <w:tabs>
          <w:tab w:val="left" w:pos="440"/>
        </w:tabs>
        <w:rPr>
          <w:rFonts w:asciiTheme="minorHAnsi" w:eastAsiaTheme="minorEastAsia" w:hAnsiTheme="minorHAnsi" w:cstheme="minorBidi"/>
          <w:noProof/>
          <w:lang w:val="en-NL" w:eastAsia="zh-CN"/>
        </w:rPr>
      </w:pPr>
      <w:hyperlink w:anchor="_Toc141351751" w:history="1">
        <w:r w:rsidRPr="007658ED">
          <w:rPr>
            <w:rStyle w:val="Hyperlink"/>
            <w:noProof/>
          </w:rPr>
          <w:t>4.</w:t>
        </w:r>
        <w:r>
          <w:rPr>
            <w:rFonts w:asciiTheme="minorHAnsi" w:eastAsiaTheme="minorEastAsia" w:hAnsiTheme="minorHAnsi" w:cstheme="minorBidi"/>
            <w:noProof/>
            <w:lang w:val="en-NL" w:eastAsia="zh-CN"/>
          </w:rPr>
          <w:tab/>
        </w:r>
        <w:r w:rsidRPr="007658ED">
          <w:rPr>
            <w:rStyle w:val="Hyperlink"/>
            <w:noProof/>
          </w:rPr>
          <w:t>Levels for the VDI system decoder model</w:t>
        </w:r>
        <w:r>
          <w:rPr>
            <w:noProof/>
            <w:webHidden/>
          </w:rPr>
          <w:tab/>
        </w:r>
        <w:r>
          <w:rPr>
            <w:noProof/>
            <w:webHidden/>
          </w:rPr>
          <w:fldChar w:fldCharType="begin"/>
        </w:r>
        <w:r>
          <w:rPr>
            <w:noProof/>
            <w:webHidden/>
          </w:rPr>
          <w:instrText xml:space="preserve"> PAGEREF _Toc141351751 \h </w:instrText>
        </w:r>
        <w:r>
          <w:rPr>
            <w:noProof/>
            <w:webHidden/>
          </w:rPr>
        </w:r>
        <w:r>
          <w:rPr>
            <w:noProof/>
            <w:webHidden/>
          </w:rPr>
          <w:fldChar w:fldCharType="separate"/>
        </w:r>
        <w:r>
          <w:rPr>
            <w:noProof/>
            <w:webHidden/>
          </w:rPr>
          <w:t>9</w:t>
        </w:r>
        <w:r>
          <w:rPr>
            <w:noProof/>
            <w:webHidden/>
          </w:rPr>
          <w:fldChar w:fldCharType="end"/>
        </w:r>
      </w:hyperlink>
    </w:p>
    <w:p w14:paraId="2E3E7174" w14:textId="691DE554" w:rsidR="00BC1590" w:rsidRPr="003220A5" w:rsidRDefault="00D7540E">
      <w:pPr>
        <w:rPr>
          <w:rFonts w:ascii="Times New Roman" w:hAnsi="Times New Roman" w:cs="Times New Roman"/>
          <w:sz w:val="24"/>
          <w:lang w:val="en-GB"/>
        </w:rPr>
      </w:pPr>
      <w:r w:rsidRPr="003220A5">
        <w:rPr>
          <w:rFonts w:ascii="Times New Roman" w:hAnsi="Times New Roman" w:cs="Times New Roman"/>
          <w:sz w:val="24"/>
          <w:lang w:val="en-GB"/>
        </w:rPr>
        <w:fldChar w:fldCharType="end"/>
      </w:r>
    </w:p>
    <w:p w14:paraId="0405C3C2" w14:textId="2375D5B4" w:rsidR="00A12D34" w:rsidRPr="003220A5" w:rsidRDefault="00CD694A" w:rsidP="009B5FB4">
      <w:pPr>
        <w:pStyle w:val="Heading1"/>
        <w:numPr>
          <w:ilvl w:val="0"/>
          <w:numId w:val="9"/>
        </w:numPr>
      </w:pPr>
      <w:bookmarkStart w:id="4" w:name="_Toc141351748"/>
      <w:r w:rsidRPr="003220A5">
        <w:t>Improvements and fixes on the API extension definition</w:t>
      </w:r>
      <w:r w:rsidR="00174635" w:rsidRPr="003220A5">
        <w:t xml:space="preserve"> (</w:t>
      </w:r>
      <w:r w:rsidR="00FF0E91" w:rsidRPr="003220A5">
        <w:t>m62994</w:t>
      </w:r>
      <w:r w:rsidR="00174635" w:rsidRPr="003220A5">
        <w:t>)</w:t>
      </w:r>
      <w:bookmarkEnd w:id="4"/>
    </w:p>
    <w:p w14:paraId="424813BB" w14:textId="77777777" w:rsidR="00B07FAE" w:rsidRPr="003220A5" w:rsidRDefault="00B07FAE">
      <w:pPr>
        <w:rPr>
          <w:rFonts w:ascii="Times New Roman" w:hAnsi="Times New Roman" w:cs="Times New Roman"/>
          <w:sz w:val="24"/>
          <w:lang w:val="en-GB"/>
        </w:rPr>
      </w:pPr>
    </w:p>
    <w:p w14:paraId="39B4B021" w14:textId="77777777" w:rsidR="00B07FAE" w:rsidRPr="003220A5" w:rsidRDefault="00B07FAE" w:rsidP="00B07FAE">
      <w:pPr>
        <w:rPr>
          <w:rFonts w:ascii="Times New Roman" w:hAnsi="Times New Roman" w:cs="Times New Roman"/>
          <w:sz w:val="24"/>
          <w:lang w:val="en-GB"/>
        </w:rPr>
      </w:pPr>
      <w:r w:rsidRPr="003220A5">
        <w:rPr>
          <w:rFonts w:ascii="Times New Roman" w:hAnsi="Times New Roman" w:cs="Times New Roman"/>
          <w:sz w:val="24"/>
          <w:lang w:val="en-GB"/>
        </w:rPr>
        <w:t xml:space="preserve">ISO/IEC 23090-13 defines extensions to video decoding engine (VDE) APIs in a generic manner to address the needs of immersive applications. </w:t>
      </w:r>
    </w:p>
    <w:p w14:paraId="7FA36B16" w14:textId="77777777" w:rsidR="00B07FAE" w:rsidRPr="003220A5" w:rsidRDefault="00B07FAE" w:rsidP="00B07FAE">
      <w:pPr>
        <w:rPr>
          <w:rFonts w:ascii="Times New Roman" w:hAnsi="Times New Roman" w:cs="Times New Roman"/>
          <w:sz w:val="24"/>
          <w:lang w:val="en-GB"/>
        </w:rPr>
      </w:pPr>
    </w:p>
    <w:p w14:paraId="42AB7CD6" w14:textId="77777777" w:rsidR="0011283F" w:rsidRPr="003220A5" w:rsidRDefault="00B07FAE" w:rsidP="00B07FAE">
      <w:pPr>
        <w:rPr>
          <w:rFonts w:ascii="Times New Roman" w:hAnsi="Times New Roman" w:cs="Times New Roman"/>
          <w:sz w:val="24"/>
          <w:lang w:val="en-GB"/>
        </w:rPr>
      </w:pPr>
      <w:r w:rsidRPr="003220A5">
        <w:rPr>
          <w:rFonts w:ascii="Times New Roman" w:hAnsi="Times New Roman" w:cs="Times New Roman"/>
          <w:sz w:val="24"/>
          <w:lang w:val="en-GB"/>
        </w:rPr>
        <w:t xml:space="preserve">I has been identified some possible improvement an fixes </w:t>
      </w:r>
      <w:r w:rsidR="0011283F" w:rsidRPr="003220A5">
        <w:rPr>
          <w:rFonts w:ascii="Times New Roman" w:hAnsi="Times New Roman" w:cs="Times New Roman"/>
          <w:sz w:val="24"/>
          <w:lang w:val="en-GB"/>
        </w:rPr>
        <w:t>on:</w:t>
      </w:r>
    </w:p>
    <w:p w14:paraId="1EF6A4BD" w14:textId="77777777" w:rsidR="0011283F" w:rsidRPr="003220A5" w:rsidRDefault="0011283F" w:rsidP="00B07FAE">
      <w:pPr>
        <w:rPr>
          <w:rFonts w:ascii="Times New Roman" w:hAnsi="Times New Roman" w:cs="Times New Roman"/>
          <w:sz w:val="24"/>
          <w:lang w:val="en-GB"/>
        </w:rPr>
      </w:pPr>
    </w:p>
    <w:p w14:paraId="1942CEFE" w14:textId="77777777" w:rsidR="0011283F" w:rsidRPr="003220A5" w:rsidRDefault="0011283F" w:rsidP="0011283F">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additional</w:t>
      </w:r>
      <w:r w:rsidR="00B07FAE" w:rsidRPr="003220A5">
        <w:rPr>
          <w:rFonts w:ascii="Times New Roman" w:hAnsi="Times New Roman" w:cs="Times New Roman"/>
          <w:sz w:val="24"/>
          <w:lang w:val="en-GB"/>
        </w:rPr>
        <w:t xml:space="preserve"> structure definitions and their semantics</w:t>
      </w:r>
    </w:p>
    <w:p w14:paraId="60AE5A0E" w14:textId="0F7D1AE7" w:rsidR="0011283F" w:rsidRPr="003220A5" w:rsidRDefault="0011283F" w:rsidP="0011283F">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editorial improvements</w:t>
      </w:r>
    </w:p>
    <w:p w14:paraId="7520899A" w14:textId="520D2D93" w:rsidR="00B07FAE" w:rsidRPr="003220A5" w:rsidRDefault="0011283F" w:rsidP="00833E16">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 xml:space="preserve">improve </w:t>
      </w:r>
      <w:r w:rsidR="00B07FAE" w:rsidRPr="003220A5">
        <w:rPr>
          <w:rFonts w:ascii="Times New Roman" w:hAnsi="Times New Roman" w:cs="Times New Roman"/>
          <w:sz w:val="24"/>
          <w:lang w:val="en-GB"/>
        </w:rPr>
        <w:t xml:space="preserve">definition of the API extensions </w:t>
      </w:r>
    </w:p>
    <w:p w14:paraId="6198E193" w14:textId="77777777" w:rsidR="0011283F" w:rsidRPr="003220A5" w:rsidRDefault="0011283F" w:rsidP="0011283F">
      <w:pPr>
        <w:rPr>
          <w:rFonts w:ascii="Times New Roman" w:hAnsi="Times New Roman" w:cs="Times New Roman"/>
          <w:sz w:val="24"/>
          <w:lang w:val="en-GB"/>
        </w:rPr>
      </w:pPr>
    </w:p>
    <w:p w14:paraId="293F0E04" w14:textId="59443876" w:rsidR="0011283F" w:rsidRPr="003220A5" w:rsidRDefault="00FF0E91" w:rsidP="0011283F">
      <w:pPr>
        <w:rPr>
          <w:rFonts w:ascii="Times New Roman" w:hAnsi="Times New Roman" w:cs="Times New Roman"/>
          <w:sz w:val="24"/>
          <w:lang w:val="en-GB"/>
        </w:rPr>
      </w:pPr>
      <w:r w:rsidRPr="003220A5">
        <w:rPr>
          <w:rFonts w:ascii="Times New Roman" w:hAnsi="Times New Roman" w:cs="Times New Roman"/>
          <w:sz w:val="24"/>
          <w:lang w:val="en-GB"/>
        </w:rPr>
        <w:t xml:space="preserve">For references, the proposed </w:t>
      </w:r>
      <w:r w:rsidR="00CD694A" w:rsidRPr="003220A5">
        <w:rPr>
          <w:rFonts w:ascii="Times New Roman" w:hAnsi="Times New Roman" w:cs="Times New Roman"/>
          <w:sz w:val="24"/>
          <w:lang w:val="en-GB"/>
        </w:rPr>
        <w:t xml:space="preserve">text </w:t>
      </w:r>
      <w:r w:rsidR="00174635" w:rsidRPr="003220A5">
        <w:rPr>
          <w:rFonts w:ascii="Times New Roman" w:hAnsi="Times New Roman" w:cs="Times New Roman"/>
          <w:sz w:val="24"/>
          <w:lang w:val="en-GB"/>
        </w:rPr>
        <w:t>changes</w:t>
      </w:r>
      <w:r w:rsidRPr="003220A5">
        <w:rPr>
          <w:rFonts w:ascii="Times New Roman" w:hAnsi="Times New Roman" w:cs="Times New Roman"/>
          <w:sz w:val="24"/>
          <w:lang w:val="en-GB"/>
        </w:rPr>
        <w:t xml:space="preserve"> were provided in m62994 and are also attached with the present document.</w:t>
      </w:r>
    </w:p>
    <w:p w14:paraId="09201EBD" w14:textId="77777777" w:rsidR="00FF0777" w:rsidRPr="003220A5" w:rsidRDefault="00FF0777" w:rsidP="0011283F">
      <w:pPr>
        <w:rPr>
          <w:rFonts w:ascii="Times New Roman" w:hAnsi="Times New Roman" w:cs="Times New Roman"/>
          <w:sz w:val="24"/>
          <w:lang w:val="en-GB"/>
        </w:rPr>
      </w:pPr>
    </w:p>
    <w:p w14:paraId="5D037628" w14:textId="77777777" w:rsidR="009B5FB4" w:rsidRPr="003220A5" w:rsidRDefault="00200907" w:rsidP="009B5FB4">
      <w:pPr>
        <w:pStyle w:val="Heading1"/>
        <w:numPr>
          <w:ilvl w:val="0"/>
          <w:numId w:val="9"/>
        </w:numPr>
      </w:pPr>
      <w:bookmarkStart w:id="5" w:name="_Toc141351749"/>
      <w:r w:rsidRPr="003220A5">
        <w:t xml:space="preserve">About a hypothetical </w:t>
      </w:r>
      <w:r w:rsidR="007714FD" w:rsidRPr="003220A5">
        <w:t>reference systems</w:t>
      </w:r>
      <w:r w:rsidRPr="003220A5">
        <w:t xml:space="preserve"> decoder </w:t>
      </w:r>
      <w:r w:rsidR="007714FD" w:rsidRPr="003220A5">
        <w:t>model</w:t>
      </w:r>
      <w:bookmarkEnd w:id="5"/>
    </w:p>
    <w:p w14:paraId="7923FEC1" w14:textId="3027D9FA" w:rsidR="009B5FB4" w:rsidRPr="003220A5" w:rsidRDefault="003C0721" w:rsidP="009B5FB4">
      <w:pPr>
        <w:pStyle w:val="Heading2"/>
      </w:pPr>
      <w:r w:rsidRPr="003220A5">
        <w:t>A concrete use case</w:t>
      </w:r>
    </w:p>
    <w:p w14:paraId="046D1A22"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 concrete use case for using VDI is the usage of in an AR split rendering context. As an example, 4 bitstreams may be available</w:t>
      </w:r>
    </w:p>
    <w:p w14:paraId="6890477E"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 separate video stream for left and right eye</w:t>
      </w:r>
    </w:p>
    <w:p w14:paraId="02138F02"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An alpha channel for blending</w:t>
      </w:r>
    </w:p>
    <w:p w14:paraId="4361F839"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Depth information</w:t>
      </w:r>
    </w:p>
    <w:p w14:paraId="207C7AE7"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The information then can directly processed in an XR Runtime that conforms to an OpenXR API. However, such an interface typically requires RGBA data, i.e. YUV data may be converted to RGB directly.</w:t>
      </w:r>
    </w:p>
    <w:p w14:paraId="6283B261"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In order to be referenced in an external specification, VDI needs to be combined as follows:</w:t>
      </w:r>
    </w:p>
    <w:p w14:paraId="715F117F"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A </w:t>
      </w:r>
      <w:r w:rsidRPr="003220A5">
        <w:rPr>
          <w:rFonts w:ascii="Times New Roman" w:eastAsia="Times New Roman" w:hAnsi="Times New Roman" w:cs="Times New Roman"/>
          <w:i/>
          <w:iCs/>
          <w:sz w:val="20"/>
          <w:szCs w:val="20"/>
        </w:rPr>
        <w:t xml:space="preserve">video decoding interface </w:t>
      </w:r>
      <w:r w:rsidRPr="003220A5">
        <w:rPr>
          <w:rFonts w:ascii="Times New Roman" w:eastAsia="Times New Roman" w:hAnsi="Times New Roman" w:cs="Times New Roman"/>
          <w:sz w:val="20"/>
          <w:szCs w:val="20"/>
        </w:rPr>
        <w:t>shall be supported with the following parameters</w:t>
      </w:r>
    </w:p>
    <w:p w14:paraId="672F224E"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“Profile”: sub-sampling, bit depth (example: 4:2:0, 10 bit) </w:t>
      </w:r>
    </w:p>
    <w:p w14:paraId="1643FD34"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Aggregate level capabilities: MB/s, bitrate, output constraints (level 6.1)</w:t>
      </w:r>
    </w:p>
    <w:p w14:paraId="495578D3"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Number of instances (for example 16)</w:t>
      </w:r>
    </w:p>
    <w:p w14:paraId="6F0914AF"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Codecs included: (AVC and HEVC), i.e. bitstreams may have different codecs</w:t>
      </w:r>
    </w:p>
    <w:p w14:paraId="4A6B7C34"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Functionalities of the </w:t>
      </w:r>
      <w:r w:rsidRPr="003220A5">
        <w:rPr>
          <w:rFonts w:ascii="Times New Roman" w:eastAsia="Times New Roman" w:hAnsi="Times New Roman" w:cs="Times New Roman"/>
          <w:i/>
          <w:iCs/>
          <w:sz w:val="20"/>
          <w:szCs w:val="20"/>
        </w:rPr>
        <w:t>video decoding interface</w:t>
      </w:r>
      <w:r w:rsidRPr="003220A5">
        <w:rPr>
          <w:rFonts w:ascii="Times New Roman" w:eastAsia="Times New Roman" w:hAnsi="Times New Roman" w:cs="Times New Roman"/>
          <w:sz w:val="20"/>
          <w:szCs w:val="20"/>
        </w:rPr>
        <w:t>:</w:t>
      </w:r>
    </w:p>
    <w:p w14:paraId="1888AFD5"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Decoding of conforming video bitstreams</w:t>
      </w:r>
    </w:p>
    <w:p w14:paraId="4ECE4928"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Common coded picture buffer for a group of decoders</w:t>
      </w:r>
    </w:p>
    <w:p w14:paraId="5AD96802"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Associated access units across bitstreams provided at the same time to the coded picture buffer are provided synchronously at the output for a group of decoders</w:t>
      </w:r>
    </w:p>
    <w:p w14:paraId="617804D1"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SEI and other metadata messages associated the access unit are provided synchronously at the decoder output</w:t>
      </w:r>
    </w:p>
    <w:p w14:paraId="545DBBF0"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Conversion to colour spaces</w:t>
      </w:r>
    </w:p>
    <w:p w14:paraId="2AFFC340"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Signaling in content:</w:t>
      </w:r>
    </w:p>
    <w:p w14:paraId="30F238A8"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Max capabilities of each bitstream (regular profile/level signaling)</w:t>
      </w:r>
    </w:p>
    <w:p w14:paraId="577446AB"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Group of coded bitstreams are associated to a group with max capabilities</w:t>
      </w:r>
    </w:p>
    <w:p w14:paraId="12FFD646" w14:textId="77777777" w:rsidR="003C0721" w:rsidRPr="003C0721" w:rsidRDefault="003C0721" w:rsidP="003C0721">
      <w:pPr>
        <w:rPr>
          <w:lang w:val="en-GB"/>
        </w:rPr>
      </w:pPr>
    </w:p>
    <w:p w14:paraId="0FA6A2FA" w14:textId="44460115" w:rsidR="007714FD" w:rsidRDefault="003220A5" w:rsidP="003220A5">
      <w:pPr>
        <w:pStyle w:val="Heading2"/>
      </w:pPr>
      <w:r>
        <w:t>Summary of possible additions</w:t>
      </w:r>
    </w:p>
    <w:p w14:paraId="19177415" w14:textId="18EFC1B8" w:rsidR="009B5FB4" w:rsidRDefault="009B5FB4" w:rsidP="007714FD"/>
    <w:p w14:paraId="79FBFEBE" w14:textId="77777777" w:rsidR="00F6733D" w:rsidRPr="00AF6074" w:rsidRDefault="00F6733D" w:rsidP="00F6733D">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On a high-level, the proposed additions are</w:t>
      </w:r>
    </w:p>
    <w:p w14:paraId="5368B75C"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VDI is only document from an API perspective.</w:t>
      </w:r>
    </w:p>
    <w:p w14:paraId="734F2A65"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It addresses aggregate capabilities, but those are not related to a video decoding pipeline that included:</w:t>
      </w:r>
    </w:p>
    <w:p w14:paraId="3F1A6D10" w14:textId="77777777" w:rsidR="00F6733D" w:rsidRPr="00BA2301" w:rsidRDefault="00F6733D" w:rsidP="00F6733D">
      <w:pPr>
        <w:pStyle w:val="ListParagraph"/>
        <w:widowControl/>
        <w:numPr>
          <w:ilvl w:val="1"/>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Scheduling of input data provided to the decoder</w:t>
      </w:r>
    </w:p>
    <w:p w14:paraId="73D6C8C4" w14:textId="77777777" w:rsidR="00F6733D" w:rsidRPr="00BA2301" w:rsidRDefault="00F6733D" w:rsidP="00F6733D">
      <w:pPr>
        <w:pStyle w:val="ListParagraph"/>
        <w:widowControl/>
        <w:numPr>
          <w:ilvl w:val="1"/>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Memory and bandwidth of the decoder on the output</w:t>
      </w:r>
    </w:p>
    <w:p w14:paraId="11E0EBC3"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conforming set</w:t>
      </w:r>
      <w:r>
        <w:rPr>
          <w:rFonts w:ascii="Times New Roman" w:eastAsia="Times New Roman" w:hAnsi="Times New Roman" w:cs="Times New Roman"/>
          <w:sz w:val="20"/>
          <w:szCs w:val="20"/>
          <w:lang w:val="en-GB"/>
        </w:rPr>
        <w:t>/group</w:t>
      </w:r>
      <w:r w:rsidRPr="00BA2301">
        <w:rPr>
          <w:rFonts w:ascii="Times New Roman" w:eastAsia="Times New Roman" w:hAnsi="Times New Roman" w:cs="Times New Roman"/>
          <w:sz w:val="20"/>
          <w:szCs w:val="20"/>
          <w:lang w:val="en-GB"/>
        </w:rPr>
        <w:t xml:space="preserve"> of bitstreams</w:t>
      </w:r>
      <w:r>
        <w:rPr>
          <w:rFonts w:ascii="Times New Roman" w:eastAsia="Times New Roman" w:hAnsi="Times New Roman" w:cs="Times New Roman"/>
          <w:sz w:val="20"/>
          <w:szCs w:val="20"/>
          <w:lang w:val="en-GB"/>
        </w:rPr>
        <w:t xml:space="preserve"> treated by one video decoding engine</w:t>
      </w:r>
    </w:p>
    <w:p w14:paraId="7CC14252"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conforming video decoding platform with multiple concurrent decoders</w:t>
      </w:r>
    </w:p>
    <w:p w14:paraId="1D1A439F"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provisioning of signaling in order to annotate one bitstream or a set of bitstream for conformance</w:t>
      </w:r>
    </w:p>
    <w:p w14:paraId="13A0D9BF" w14:textId="77777777" w:rsidR="00F6733D" w:rsidRPr="00F74283"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Hypothetical Reference Decoder for the Video Decoding interface</w:t>
      </w:r>
    </w:p>
    <w:p w14:paraId="1CCE2398" w14:textId="77777777" w:rsidR="00F6733D"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The potential ability to add well-defined post-processing such as colour space transform</w:t>
      </w:r>
    </w:p>
    <w:p w14:paraId="2B384255" w14:textId="77777777" w:rsidR="00F6733D" w:rsidRPr="00580FF7"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580FF7">
        <w:rPr>
          <w:rFonts w:ascii="Times New Roman" w:eastAsia="Times New Roman" w:hAnsi="Times New Roman" w:cs="Times New Roman"/>
          <w:sz w:val="20"/>
          <w:szCs w:val="20"/>
          <w:lang w:val="en-GB"/>
        </w:rPr>
        <w:t>The provisioning of associated data which each decoded picture, such as timing information or rendering poses</w:t>
      </w:r>
    </w:p>
    <w:p w14:paraId="159788A6" w14:textId="77777777" w:rsidR="00580FF7" w:rsidRPr="00580FF7" w:rsidRDefault="00580FF7" w:rsidP="00580FF7">
      <w:pPr>
        <w:spacing w:after="180"/>
        <w:rPr>
          <w:ins w:id="6" w:author="Emmanouil Potetsianakis" w:date="2023-07-27T11:23:00Z"/>
          <w:rFonts w:ascii="Times New Roman" w:eastAsia="Times New Roman" w:hAnsi="Times New Roman" w:cs="Times New Roman"/>
          <w:sz w:val="20"/>
          <w:szCs w:val="20"/>
          <w:lang w:val="en-GB"/>
        </w:rPr>
      </w:pPr>
      <w:ins w:id="7" w:author="Emmanouil Potetsianakis" w:date="2023-07-27T11:23:00Z">
        <w:r w:rsidRPr="00580FF7">
          <w:rPr>
            <w:rFonts w:ascii="Times New Roman" w:eastAsia="Times New Roman" w:hAnsi="Times New Roman" w:cs="Times New Roman"/>
            <w:sz w:val="20"/>
            <w:szCs w:val="20"/>
            <w:lang w:val="en-GB"/>
          </w:rPr>
          <w:t>Concretely, in the VDI HRD:</w:t>
        </w:r>
      </w:ins>
    </w:p>
    <w:p w14:paraId="7161F3C3" w14:textId="77777777" w:rsidR="00580FF7" w:rsidRPr="00580FF7" w:rsidRDefault="00580FF7" w:rsidP="00580FF7">
      <w:pPr>
        <w:numPr>
          <w:ilvl w:val="0"/>
          <w:numId w:val="13"/>
        </w:numPr>
        <w:spacing w:after="180"/>
        <w:rPr>
          <w:ins w:id="8" w:author="Emmanouil Potetsianakis" w:date="2023-07-27T11:23:00Z"/>
          <w:rFonts w:ascii="Times New Roman" w:eastAsia="Times New Roman" w:hAnsi="Times New Roman" w:cs="Times New Roman"/>
          <w:sz w:val="20"/>
          <w:szCs w:val="20"/>
        </w:rPr>
      </w:pPr>
      <w:ins w:id="9" w:author="Emmanouil Potetsianakis" w:date="2023-07-27T11:23:00Z">
        <w:del w:id="10" w:author="Emmanuel Thomas" w:date="2023-07-07T15:15:00Z">
          <w:r w:rsidRPr="00580FF7" w:rsidDel="00221EA6">
            <w:rPr>
              <w:rFonts w:ascii="Times New Roman" w:eastAsia="Times New Roman" w:hAnsi="Times New Roman" w:cs="Times New Roman"/>
              <w:sz w:val="20"/>
              <w:szCs w:val="20"/>
            </w:rPr>
            <w:delText xml:space="preserve">Extension </w:delText>
          </w:r>
        </w:del>
        <w:r w:rsidRPr="00580FF7">
          <w:rPr>
            <w:rFonts w:ascii="Times New Roman" w:eastAsia="Times New Roman" w:hAnsi="Times New Roman" w:cs="Times New Roman"/>
            <w:sz w:val="20"/>
            <w:szCs w:val="20"/>
          </w:rPr>
          <w:t xml:space="preserve">Inspired by the </w:t>
        </w:r>
        <w:del w:id="11" w:author="Emmanuel Thomas" w:date="2023-07-07T15:15:00Z">
          <w:r w:rsidRPr="00580FF7" w:rsidDel="00221EA6">
            <w:rPr>
              <w:rFonts w:ascii="Times New Roman" w:eastAsia="Times New Roman" w:hAnsi="Times New Roman" w:cs="Times New Roman"/>
              <w:sz w:val="20"/>
              <w:szCs w:val="20"/>
            </w:rPr>
            <w:delText xml:space="preserve">to </w:delText>
          </w:r>
        </w:del>
        <w:r w:rsidRPr="00580FF7">
          <w:rPr>
            <w:rFonts w:ascii="Times New Roman" w:eastAsia="Times New Roman" w:hAnsi="Times New Roman" w:cs="Times New Roman"/>
            <w:sz w:val="20"/>
            <w:szCs w:val="20"/>
          </w:rPr>
          <w:t>Hypothetical Reference Decoder of H.265/HEVC, the following are:</w:t>
        </w:r>
      </w:ins>
    </w:p>
    <w:p w14:paraId="55D1672A" w14:textId="77777777" w:rsidR="00580FF7" w:rsidRPr="00580FF7" w:rsidRDefault="00580FF7" w:rsidP="00580FF7">
      <w:pPr>
        <w:numPr>
          <w:ilvl w:val="1"/>
          <w:numId w:val="13"/>
        </w:numPr>
        <w:spacing w:after="180"/>
        <w:rPr>
          <w:ins w:id="12" w:author="Emmanouil Potetsianakis" w:date="2023-07-27T11:23:00Z"/>
          <w:rFonts w:ascii="Times New Roman" w:eastAsia="Times New Roman" w:hAnsi="Times New Roman" w:cs="Times New Roman"/>
          <w:sz w:val="20"/>
          <w:szCs w:val="20"/>
        </w:rPr>
      </w:pPr>
      <w:ins w:id="13" w:author="Emmanouil Potetsianakis" w:date="2023-07-27T11:23:00Z">
        <w:del w:id="14" w:author="Emmanuel Thomas" w:date="2023-07-07T15:17:00Z">
          <w:r w:rsidRPr="00580FF7" w:rsidDel="008461F6">
            <w:rPr>
              <w:rFonts w:ascii="Times New Roman" w:eastAsia="Times New Roman" w:hAnsi="Times New Roman" w:cs="Times New Roman"/>
              <w:sz w:val="20"/>
              <w:szCs w:val="20"/>
            </w:rPr>
            <w:delText xml:space="preserve">Bitstream </w:delText>
          </w:r>
        </w:del>
        <w:r w:rsidRPr="00580FF7">
          <w:rPr>
            <w:rFonts w:ascii="Times New Roman" w:eastAsia="Times New Roman" w:hAnsi="Times New Roman" w:cs="Times New Roman"/>
            <w:sz w:val="20"/>
            <w:szCs w:val="20"/>
          </w:rPr>
          <w:t>Elementary stream conformance</w:t>
        </w:r>
      </w:ins>
    </w:p>
    <w:p w14:paraId="5D6FA2AD" w14:textId="77777777" w:rsidR="00580FF7" w:rsidRPr="00580FF7" w:rsidRDefault="00580FF7" w:rsidP="00580FF7">
      <w:pPr>
        <w:numPr>
          <w:ilvl w:val="2"/>
          <w:numId w:val="13"/>
        </w:numPr>
        <w:spacing w:after="180"/>
        <w:rPr>
          <w:ins w:id="15" w:author="Emmanouil Potetsianakis" w:date="2023-07-27T11:23:00Z"/>
          <w:rFonts w:ascii="Times New Roman" w:eastAsia="Times New Roman" w:hAnsi="Times New Roman" w:cs="Times New Roman"/>
          <w:sz w:val="20"/>
          <w:szCs w:val="20"/>
        </w:rPr>
      </w:pPr>
      <w:ins w:id="16" w:author="Emmanouil Potetsianakis" w:date="2023-07-27T11:23:00Z">
        <w:r w:rsidRPr="00580FF7">
          <w:rPr>
            <w:rFonts w:ascii="Times New Roman" w:eastAsia="Times New Roman" w:hAnsi="Times New Roman" w:cs="Times New Roman"/>
            <w:sz w:val="20"/>
            <w:szCs w:val="20"/>
          </w:rPr>
          <w:t xml:space="preserve">Single elementary stream conformance </w:t>
        </w:r>
        <w:del w:id="17" w:author="Emmanuel Thomas" w:date="2023-07-07T15:16:00Z">
          <w:r w:rsidRPr="00580FF7" w:rsidDel="009333E7">
            <w:rPr>
              <w:rFonts w:ascii="Times New Roman" w:eastAsia="Times New Roman" w:hAnsi="Times New Roman" w:cs="Times New Roman"/>
              <w:sz w:val="20"/>
              <w:szCs w:val="20"/>
            </w:rPr>
            <w:delText xml:space="preserve"> </w:delText>
          </w:r>
        </w:del>
        <w:r w:rsidRPr="00580FF7">
          <w:rPr>
            <w:rFonts w:ascii="Times New Roman" w:eastAsia="Times New Roman" w:hAnsi="Times New Roman" w:cs="Times New Roman"/>
            <w:sz w:val="20"/>
            <w:szCs w:val="20"/>
          </w:rPr>
          <w:t xml:space="preserve">based on </w:t>
        </w:r>
        <w:del w:id="18" w:author="Emmanuel Thomas" w:date="2023-07-07T15:16:00Z">
          <w:r w:rsidRPr="00580FF7" w:rsidDel="009333E7">
            <w:rPr>
              <w:rFonts w:ascii="Times New Roman" w:eastAsia="Times New Roman" w:hAnsi="Times New Roman" w:cs="Times New Roman"/>
              <w:sz w:val="20"/>
              <w:szCs w:val="20"/>
            </w:rPr>
            <w:delText>according to</w:delText>
          </w:r>
        </w:del>
        <w:r w:rsidRPr="00580FF7">
          <w:rPr>
            <w:rFonts w:ascii="Times New Roman" w:eastAsia="Times New Roman" w:hAnsi="Times New Roman" w:cs="Times New Roman"/>
            <w:sz w:val="20"/>
            <w:szCs w:val="20"/>
          </w:rPr>
          <w:t xml:space="preserve">existing HRD (e.g. </w:t>
        </w:r>
        <w:del w:id="19" w:author="Emmanuel Thomas" w:date="2023-07-07T15:16:00Z">
          <w:r w:rsidRPr="00580FF7" w:rsidDel="009333E7">
            <w:rPr>
              <w:rFonts w:ascii="Times New Roman" w:eastAsia="Times New Roman" w:hAnsi="Times New Roman" w:cs="Times New Roman"/>
              <w:sz w:val="20"/>
              <w:szCs w:val="20"/>
            </w:rPr>
            <w:delText xml:space="preserve"> </w:delText>
          </w:r>
        </w:del>
        <w:r w:rsidRPr="00580FF7">
          <w:rPr>
            <w:rFonts w:ascii="Times New Roman" w:eastAsia="Times New Roman" w:hAnsi="Times New Roman" w:cs="Times New Roman"/>
            <w:sz w:val="20"/>
            <w:szCs w:val="20"/>
          </w:rPr>
          <w:t>C.</w:t>
        </w:r>
        <w:del w:id="20" w:author="Emmanuel Thomas" w:date="2023-07-07T15:16:00Z">
          <w:r w:rsidRPr="00580FF7" w:rsidDel="009333E7">
            <w:rPr>
              <w:rFonts w:ascii="Times New Roman" w:eastAsia="Times New Roman" w:hAnsi="Times New Roman" w:cs="Times New Roman"/>
              <w:sz w:val="20"/>
              <w:szCs w:val="20"/>
            </w:rPr>
            <w:delText>2</w:delText>
          </w:r>
        </w:del>
        <w:r w:rsidRPr="00580FF7">
          <w:rPr>
            <w:rFonts w:ascii="Times New Roman" w:eastAsia="Times New Roman" w:hAnsi="Times New Roman" w:cs="Times New Roman"/>
            <w:sz w:val="20"/>
            <w:szCs w:val="20"/>
          </w:rPr>
          <w:t>4 in HEVC)</w:t>
        </w:r>
      </w:ins>
    </w:p>
    <w:p w14:paraId="1EC0C0AF" w14:textId="77777777" w:rsidR="00580FF7" w:rsidRPr="00580FF7" w:rsidRDefault="00580FF7" w:rsidP="00580FF7">
      <w:pPr>
        <w:pStyle w:val="ListParagraph"/>
        <w:numPr>
          <w:ilvl w:val="2"/>
          <w:numId w:val="13"/>
        </w:numPr>
        <w:spacing w:after="180"/>
        <w:contextualSpacing/>
        <w:rPr>
          <w:ins w:id="21" w:author="Emmanouil Potetsianakis" w:date="2023-07-27T11:23:00Z"/>
          <w:rFonts w:ascii="Times New Roman" w:eastAsia="Times New Roman" w:hAnsi="Times New Roman" w:cs="Times New Roman"/>
          <w:sz w:val="20"/>
          <w:szCs w:val="20"/>
        </w:rPr>
        <w:pPrChange w:id="22" w:author="Emmanuel Thomas" w:date="2023-07-07T15:16:00Z">
          <w:pPr>
            <w:numPr>
              <w:ilvl w:val="1"/>
              <w:numId w:val="13"/>
            </w:numPr>
            <w:tabs>
              <w:tab w:val="num" w:pos="1440"/>
            </w:tabs>
            <w:spacing w:after="180"/>
            <w:ind w:left="1440" w:hanging="360"/>
          </w:pPr>
        </w:pPrChange>
      </w:pPr>
      <w:ins w:id="23" w:author="Emmanouil Potetsianakis" w:date="2023-07-27T11:23:00Z">
        <w:r w:rsidRPr="00580FF7">
          <w:rPr>
            <w:rFonts w:ascii="Times New Roman" w:eastAsia="Times New Roman" w:hAnsi="Times New Roman" w:cs="Times New Roman"/>
            <w:sz w:val="20"/>
            <w:szCs w:val="20"/>
          </w:rPr>
          <w:t>Multiple elementary stream conformance, possibly to be extended based on the existing one defined in VDI in each codec instantiation (e.g. 7.3.2 Media and elementary stream constraints in VDI)</w:t>
        </w:r>
      </w:ins>
    </w:p>
    <w:p w14:paraId="63ACBA63" w14:textId="77777777" w:rsidR="00580FF7" w:rsidRPr="00580FF7" w:rsidDel="009D62CE" w:rsidRDefault="00580FF7" w:rsidP="00580FF7">
      <w:pPr>
        <w:numPr>
          <w:ilvl w:val="1"/>
          <w:numId w:val="13"/>
        </w:numPr>
        <w:spacing w:after="180"/>
        <w:rPr>
          <w:ins w:id="24" w:author="Emmanouil Potetsianakis" w:date="2023-07-27T11:23:00Z"/>
          <w:del w:id="25" w:author="Emmanuel Thomas" w:date="2023-07-07T15:49:00Z"/>
          <w:rFonts w:ascii="Times New Roman" w:eastAsia="Times New Roman" w:hAnsi="Times New Roman" w:cs="Times New Roman"/>
          <w:sz w:val="20"/>
          <w:szCs w:val="20"/>
        </w:rPr>
      </w:pPr>
      <w:ins w:id="26" w:author="Emmanouil Potetsianakis" w:date="2023-07-27T11:23:00Z">
        <w:del w:id="27" w:author="Emmanuel Thomas" w:date="2023-07-07T15:49:00Z">
          <w:r w:rsidRPr="00580FF7" w:rsidDel="009D62CE">
            <w:rPr>
              <w:rFonts w:ascii="Times New Roman" w:eastAsia="Times New Roman" w:hAnsi="Times New Roman" w:cs="Times New Roman"/>
              <w:sz w:val="20"/>
              <w:szCs w:val="20"/>
            </w:rPr>
            <w:delText>Bitstream conformance aligned with C.4</w:delText>
          </w:r>
        </w:del>
      </w:ins>
    </w:p>
    <w:p w14:paraId="7477465F" w14:textId="77777777" w:rsidR="00580FF7" w:rsidRPr="00580FF7" w:rsidDel="009D62CE" w:rsidRDefault="00580FF7" w:rsidP="00580FF7">
      <w:pPr>
        <w:numPr>
          <w:ilvl w:val="1"/>
          <w:numId w:val="13"/>
        </w:numPr>
        <w:spacing w:after="180"/>
        <w:rPr>
          <w:ins w:id="28" w:author="Emmanouil Potetsianakis" w:date="2023-07-27T11:23:00Z"/>
          <w:del w:id="29" w:author="Emmanuel Thomas" w:date="2023-07-07T15:49:00Z"/>
          <w:rFonts w:ascii="Times New Roman" w:eastAsia="Times New Roman" w:hAnsi="Times New Roman" w:cs="Times New Roman"/>
          <w:sz w:val="20"/>
          <w:szCs w:val="20"/>
        </w:rPr>
      </w:pPr>
      <w:ins w:id="30" w:author="Emmanouil Potetsianakis" w:date="2023-07-27T11:23:00Z">
        <w:del w:id="31" w:author="Emmanuel Thomas" w:date="2023-07-07T15:49:00Z">
          <w:r w:rsidRPr="00580FF7" w:rsidDel="009D62CE">
            <w:rPr>
              <w:rFonts w:ascii="Times New Roman" w:eastAsia="Times New Roman" w:hAnsi="Times New Roman" w:cs="Times New Roman"/>
              <w:sz w:val="20"/>
              <w:szCs w:val="20"/>
            </w:rPr>
            <w:delText>Not a single bitstream but a group of bitstream</w:delText>
          </w:r>
        </w:del>
      </w:ins>
    </w:p>
    <w:p w14:paraId="1ED3A59F" w14:textId="77777777" w:rsidR="00580FF7" w:rsidRPr="00580FF7" w:rsidDel="009D62CE" w:rsidRDefault="00580FF7" w:rsidP="00580FF7">
      <w:pPr>
        <w:numPr>
          <w:ilvl w:val="1"/>
          <w:numId w:val="13"/>
        </w:numPr>
        <w:spacing w:after="180"/>
        <w:rPr>
          <w:ins w:id="32" w:author="Emmanouil Potetsianakis" w:date="2023-07-27T11:23:00Z"/>
          <w:del w:id="33" w:author="Emmanuel Thomas" w:date="2023-07-07T15:49:00Z"/>
          <w:rFonts w:ascii="Times New Roman" w:eastAsia="Times New Roman" w:hAnsi="Times New Roman" w:cs="Times New Roman"/>
          <w:sz w:val="20"/>
          <w:szCs w:val="20"/>
        </w:rPr>
      </w:pPr>
      <w:ins w:id="34" w:author="Emmanouil Potetsianakis" w:date="2023-07-27T11:23:00Z">
        <w:del w:id="35" w:author="Emmanuel Thomas" w:date="2023-07-07T15:49:00Z">
          <w:r w:rsidRPr="00580FF7" w:rsidDel="009D62CE">
            <w:rPr>
              <w:rFonts w:ascii="Times New Roman" w:eastAsia="Times New Roman" w:hAnsi="Times New Roman" w:cs="Times New Roman"/>
              <w:sz w:val="20"/>
              <w:szCs w:val="20"/>
            </w:rPr>
            <w:delText>Their aggregate needs to within boundaries</w:delText>
          </w:r>
        </w:del>
      </w:ins>
    </w:p>
    <w:p w14:paraId="38858906" w14:textId="77777777" w:rsidR="00580FF7" w:rsidRPr="00580FF7" w:rsidRDefault="00580FF7" w:rsidP="00580FF7">
      <w:pPr>
        <w:numPr>
          <w:ilvl w:val="1"/>
          <w:numId w:val="13"/>
        </w:numPr>
        <w:spacing w:after="180"/>
        <w:rPr>
          <w:ins w:id="36" w:author="Emmanouil Potetsianakis" w:date="2023-07-27T11:23:00Z"/>
          <w:rFonts w:ascii="Times New Roman" w:eastAsia="Times New Roman" w:hAnsi="Times New Roman" w:cs="Times New Roman"/>
          <w:sz w:val="20"/>
          <w:szCs w:val="20"/>
        </w:rPr>
      </w:pPr>
      <w:ins w:id="37" w:author="Emmanouil Potetsianakis" w:date="2023-07-27T11:23:00Z">
        <w:r w:rsidRPr="00580FF7">
          <w:rPr>
            <w:rFonts w:ascii="Times New Roman" w:eastAsia="Times New Roman" w:hAnsi="Times New Roman" w:cs="Times New Roman"/>
            <w:sz w:val="20"/>
            <w:szCs w:val="20"/>
          </w:rPr>
          <w:t>Decoder group</w:t>
        </w:r>
        <w:del w:id="38" w:author="Emmanuel Thomas" w:date="2023-07-07T15:50:00Z">
          <w:r w:rsidRPr="00580FF7" w:rsidDel="0045411B">
            <w:rPr>
              <w:rFonts w:ascii="Times New Roman" w:eastAsia="Times New Roman" w:hAnsi="Times New Roman" w:cs="Times New Roman"/>
              <w:sz w:val="20"/>
              <w:szCs w:val="20"/>
            </w:rPr>
            <w:delText>conformance aligned with C.5</w:delText>
          </w:r>
        </w:del>
      </w:ins>
    </w:p>
    <w:p w14:paraId="75E670DC" w14:textId="77777777" w:rsidR="00580FF7" w:rsidRPr="00580FF7" w:rsidRDefault="00580FF7" w:rsidP="00580FF7">
      <w:pPr>
        <w:numPr>
          <w:ilvl w:val="2"/>
          <w:numId w:val="13"/>
        </w:numPr>
        <w:spacing w:after="180"/>
        <w:rPr>
          <w:ins w:id="39" w:author="Emmanouil Potetsianakis" w:date="2023-07-27T11:23:00Z"/>
          <w:rFonts w:ascii="Times New Roman" w:eastAsia="Times New Roman" w:hAnsi="Times New Roman" w:cs="Times New Roman"/>
          <w:sz w:val="20"/>
          <w:szCs w:val="20"/>
        </w:rPr>
      </w:pPr>
      <w:ins w:id="40" w:author="Emmanouil Potetsianakis" w:date="2023-07-27T11:23:00Z">
        <w:r w:rsidRPr="00580FF7">
          <w:rPr>
            <w:rFonts w:ascii="Times New Roman" w:eastAsia="Times New Roman" w:hAnsi="Times New Roman" w:cs="Times New Roman"/>
            <w:sz w:val="20"/>
            <w:szCs w:val="20"/>
          </w:rPr>
          <w:t>Single decoder conformance based on existing HRD (e.g. C.5 in HEVC)</w:t>
        </w:r>
        <w:del w:id="41" w:author="Emmanuel Thomas" w:date="2023-07-07T15:50:00Z">
          <w:r w:rsidRPr="00580FF7" w:rsidDel="00722A9E">
            <w:rPr>
              <w:rFonts w:ascii="Times New Roman" w:eastAsia="Times New Roman" w:hAnsi="Times New Roman" w:cs="Times New Roman"/>
              <w:sz w:val="20"/>
              <w:szCs w:val="20"/>
            </w:rPr>
            <w:delText>Not a single bitstream but a group of bitstream</w:delText>
          </w:r>
        </w:del>
      </w:ins>
    </w:p>
    <w:p w14:paraId="2484A547" w14:textId="77777777" w:rsidR="00580FF7" w:rsidRPr="00580FF7" w:rsidRDefault="00580FF7" w:rsidP="00580FF7">
      <w:pPr>
        <w:numPr>
          <w:ilvl w:val="2"/>
          <w:numId w:val="13"/>
        </w:numPr>
        <w:spacing w:after="180"/>
        <w:rPr>
          <w:ins w:id="42" w:author="Emmanouil Potetsianakis" w:date="2023-07-27T11:23:00Z"/>
          <w:rFonts w:ascii="Times New Roman" w:eastAsia="Times New Roman" w:hAnsi="Times New Roman" w:cs="Times New Roman"/>
          <w:sz w:val="20"/>
          <w:szCs w:val="20"/>
        </w:rPr>
      </w:pPr>
      <w:ins w:id="43" w:author="Emmanouil Potetsianakis" w:date="2023-07-27T11:23:00Z">
        <w:r w:rsidRPr="00580FF7">
          <w:rPr>
            <w:rFonts w:ascii="Times New Roman" w:eastAsia="Times New Roman" w:hAnsi="Times New Roman" w:cs="Times New Roman"/>
            <w:sz w:val="20"/>
            <w:szCs w:val="20"/>
          </w:rPr>
          <w:t>Multiple decoder conformance, in the same group in VDI term, to be defined</w:t>
        </w:r>
      </w:ins>
    </w:p>
    <w:p w14:paraId="0FC56A4A" w14:textId="77777777" w:rsidR="00580FF7" w:rsidRPr="00580FF7" w:rsidDel="00722A9E" w:rsidRDefault="00580FF7" w:rsidP="00580FF7">
      <w:pPr>
        <w:numPr>
          <w:ilvl w:val="0"/>
          <w:numId w:val="13"/>
        </w:numPr>
        <w:spacing w:after="180"/>
        <w:rPr>
          <w:ins w:id="44" w:author="Emmanouil Potetsianakis" w:date="2023-07-27T11:23:00Z"/>
          <w:del w:id="45" w:author="Emmanuel Thomas" w:date="2023-07-07T15:51:00Z"/>
          <w:rFonts w:ascii="Times New Roman" w:eastAsia="Times New Roman" w:hAnsi="Times New Roman" w:cs="Times New Roman"/>
          <w:sz w:val="20"/>
          <w:szCs w:val="20"/>
        </w:rPr>
      </w:pPr>
      <w:ins w:id="46" w:author="Emmanouil Potetsianakis" w:date="2023-07-27T11:23:00Z">
        <w:del w:id="47" w:author="Emmanuel Thomas" w:date="2023-07-07T15:51:00Z">
          <w:r w:rsidRPr="00580FF7" w:rsidDel="00722A9E">
            <w:rPr>
              <w:rFonts w:ascii="Times New Roman" w:eastAsia="Times New Roman" w:hAnsi="Times New Roman" w:cs="Times New Roman"/>
              <w:sz w:val="20"/>
              <w:szCs w:val="20"/>
            </w:rPr>
            <w:delText>Their aggregate needs to within boundaries</w:delText>
          </w:r>
        </w:del>
      </w:ins>
    </w:p>
    <w:p w14:paraId="238B5607" w14:textId="77777777" w:rsidR="00580FF7" w:rsidRPr="00580FF7" w:rsidRDefault="00580FF7" w:rsidP="00580FF7">
      <w:pPr>
        <w:numPr>
          <w:ilvl w:val="0"/>
          <w:numId w:val="13"/>
        </w:numPr>
        <w:spacing w:after="180"/>
        <w:rPr>
          <w:ins w:id="48" w:author="Emmanouil Potetsianakis" w:date="2023-07-27T11:23:00Z"/>
          <w:rFonts w:ascii="Times New Roman" w:eastAsia="Times New Roman" w:hAnsi="Times New Roman" w:cs="Times New Roman"/>
          <w:sz w:val="20"/>
          <w:szCs w:val="20"/>
        </w:rPr>
      </w:pPr>
      <w:ins w:id="49" w:author="Emmanouil Potetsianakis" w:date="2023-07-27T11:23:00Z">
        <w:r w:rsidRPr="00580FF7">
          <w:rPr>
            <w:rFonts w:ascii="Times New Roman" w:eastAsia="Times New Roman" w:hAnsi="Times New Roman" w:cs="Times New Roman"/>
            <w:sz w:val="20"/>
            <w:szCs w:val="20"/>
          </w:rPr>
          <w:t>Profile/level restrictions apply to a set of concurrent decoders running in the same group</w:t>
        </w:r>
        <w:del w:id="50" w:author="Emmanuel Thomas" w:date="2023-07-07T15:51:00Z">
          <w:r w:rsidRPr="00580FF7" w:rsidDel="00396535">
            <w:rPr>
              <w:rFonts w:ascii="Times New Roman" w:eastAsia="Times New Roman" w:hAnsi="Times New Roman" w:cs="Times New Roman"/>
              <w:sz w:val="20"/>
              <w:szCs w:val="20"/>
            </w:rPr>
            <w:delText>in parallel</w:delText>
          </w:r>
        </w:del>
      </w:ins>
    </w:p>
    <w:p w14:paraId="28556EA1" w14:textId="3B56B28E" w:rsidR="00F6733D" w:rsidRPr="00580FF7" w:rsidDel="00580FF7" w:rsidRDefault="00F6733D" w:rsidP="00F6733D">
      <w:pPr>
        <w:widowControl/>
        <w:autoSpaceDE/>
        <w:autoSpaceDN/>
        <w:spacing w:after="180"/>
        <w:rPr>
          <w:del w:id="51" w:author="Emmanouil Potetsianakis" w:date="2023-07-27T11:23:00Z"/>
          <w:rFonts w:ascii="Times New Roman" w:eastAsia="Times New Roman" w:hAnsi="Times New Roman" w:cs="Times New Roman"/>
          <w:sz w:val="20"/>
          <w:szCs w:val="20"/>
          <w:lang w:val="en-GB"/>
        </w:rPr>
      </w:pPr>
      <w:del w:id="52" w:author="Emmanouil Potetsianakis" w:date="2023-07-27T11:23:00Z">
        <w:r w:rsidRPr="00580FF7" w:rsidDel="00580FF7">
          <w:rPr>
            <w:rFonts w:ascii="Times New Roman" w:eastAsia="Times New Roman" w:hAnsi="Times New Roman" w:cs="Times New Roman"/>
            <w:sz w:val="20"/>
            <w:szCs w:val="20"/>
            <w:lang w:val="en-GB"/>
          </w:rPr>
          <w:delText>Concretely, in the HRD</w:delText>
        </w:r>
      </w:del>
    </w:p>
    <w:p w14:paraId="7081CF5B" w14:textId="6BE25D6B" w:rsidR="00F6733D" w:rsidRPr="00580FF7" w:rsidDel="00580FF7" w:rsidRDefault="00F6733D" w:rsidP="00F6733D">
      <w:pPr>
        <w:widowControl/>
        <w:numPr>
          <w:ilvl w:val="0"/>
          <w:numId w:val="13"/>
        </w:numPr>
        <w:autoSpaceDE/>
        <w:autoSpaceDN/>
        <w:spacing w:after="180"/>
        <w:rPr>
          <w:del w:id="53" w:author="Emmanouil Potetsianakis" w:date="2023-07-27T11:23:00Z"/>
          <w:rFonts w:ascii="Times New Roman" w:eastAsia="Times New Roman" w:hAnsi="Times New Roman" w:cs="Times New Roman"/>
          <w:sz w:val="20"/>
          <w:szCs w:val="20"/>
        </w:rPr>
      </w:pPr>
      <w:del w:id="54" w:author="Emmanouil Potetsianakis" w:date="2023-07-27T11:23:00Z">
        <w:r w:rsidRPr="00580FF7" w:rsidDel="00580FF7">
          <w:rPr>
            <w:rFonts w:ascii="Times New Roman" w:eastAsia="Times New Roman" w:hAnsi="Times New Roman" w:cs="Times New Roman"/>
            <w:sz w:val="20"/>
            <w:szCs w:val="20"/>
          </w:rPr>
          <w:delText>Extension to Hypothetical Reference Decoder of H.265/HEVC</w:delText>
        </w:r>
      </w:del>
    </w:p>
    <w:p w14:paraId="3EFCD117" w14:textId="75D54895" w:rsidR="00F6733D" w:rsidRPr="00580FF7" w:rsidDel="00580FF7" w:rsidRDefault="00F6733D" w:rsidP="00F6733D">
      <w:pPr>
        <w:widowControl/>
        <w:numPr>
          <w:ilvl w:val="1"/>
          <w:numId w:val="13"/>
        </w:numPr>
        <w:autoSpaceDE/>
        <w:autoSpaceDN/>
        <w:spacing w:after="180"/>
        <w:rPr>
          <w:del w:id="55" w:author="Emmanouil Potetsianakis" w:date="2023-07-27T11:23:00Z"/>
          <w:rFonts w:ascii="Times New Roman" w:eastAsia="Times New Roman" w:hAnsi="Times New Roman" w:cs="Times New Roman"/>
          <w:sz w:val="20"/>
          <w:szCs w:val="20"/>
        </w:rPr>
      </w:pPr>
      <w:del w:id="56" w:author="Emmanouil Potetsianakis" w:date="2023-07-27T11:23:00Z">
        <w:r w:rsidRPr="00580FF7" w:rsidDel="00580FF7">
          <w:rPr>
            <w:rFonts w:ascii="Times New Roman" w:eastAsia="Times New Roman" w:hAnsi="Times New Roman" w:cs="Times New Roman"/>
            <w:sz w:val="20"/>
            <w:szCs w:val="20"/>
          </w:rPr>
          <w:delText>Bitstream conformance according to C.2</w:delText>
        </w:r>
      </w:del>
    </w:p>
    <w:p w14:paraId="03EE4317" w14:textId="64BA6097" w:rsidR="00F6733D" w:rsidRPr="00580FF7" w:rsidDel="00580FF7" w:rsidRDefault="00F6733D" w:rsidP="00F6733D">
      <w:pPr>
        <w:widowControl/>
        <w:numPr>
          <w:ilvl w:val="1"/>
          <w:numId w:val="13"/>
        </w:numPr>
        <w:autoSpaceDE/>
        <w:autoSpaceDN/>
        <w:spacing w:after="180"/>
        <w:rPr>
          <w:del w:id="57" w:author="Emmanouil Potetsianakis" w:date="2023-07-27T11:23:00Z"/>
          <w:rFonts w:ascii="Times New Roman" w:eastAsia="Times New Roman" w:hAnsi="Times New Roman" w:cs="Times New Roman"/>
          <w:sz w:val="20"/>
          <w:szCs w:val="20"/>
        </w:rPr>
      </w:pPr>
      <w:del w:id="58" w:author="Emmanouil Potetsianakis" w:date="2023-07-27T11:23:00Z">
        <w:r w:rsidRPr="00580FF7" w:rsidDel="00580FF7">
          <w:rPr>
            <w:rFonts w:ascii="Times New Roman" w:eastAsia="Times New Roman" w:hAnsi="Times New Roman" w:cs="Times New Roman"/>
            <w:sz w:val="20"/>
            <w:szCs w:val="20"/>
          </w:rPr>
          <w:delText>Bitstream conformance aligned with C.4</w:delText>
        </w:r>
      </w:del>
    </w:p>
    <w:p w14:paraId="669073C3" w14:textId="44102462" w:rsidR="00F6733D" w:rsidRPr="00580FF7" w:rsidDel="00580FF7" w:rsidRDefault="00F6733D" w:rsidP="00F6733D">
      <w:pPr>
        <w:widowControl/>
        <w:numPr>
          <w:ilvl w:val="2"/>
          <w:numId w:val="13"/>
        </w:numPr>
        <w:autoSpaceDE/>
        <w:autoSpaceDN/>
        <w:spacing w:after="180"/>
        <w:rPr>
          <w:del w:id="59" w:author="Emmanouil Potetsianakis" w:date="2023-07-27T11:23:00Z"/>
          <w:rFonts w:ascii="Times New Roman" w:eastAsia="Times New Roman" w:hAnsi="Times New Roman" w:cs="Times New Roman"/>
          <w:sz w:val="20"/>
          <w:szCs w:val="20"/>
        </w:rPr>
      </w:pPr>
      <w:del w:id="60" w:author="Emmanouil Potetsianakis" w:date="2023-07-27T11:23:00Z">
        <w:r w:rsidRPr="00580FF7" w:rsidDel="00580FF7">
          <w:rPr>
            <w:rFonts w:ascii="Times New Roman" w:eastAsia="Times New Roman" w:hAnsi="Times New Roman" w:cs="Times New Roman"/>
            <w:sz w:val="20"/>
            <w:szCs w:val="20"/>
          </w:rPr>
          <w:delText>Not a single bitstream but a group of bitstream</w:delText>
        </w:r>
      </w:del>
    </w:p>
    <w:p w14:paraId="4EB5F8B3" w14:textId="40B7D51B" w:rsidR="00F6733D" w:rsidRPr="00580FF7" w:rsidDel="00580FF7" w:rsidRDefault="00F6733D" w:rsidP="00F6733D">
      <w:pPr>
        <w:widowControl/>
        <w:numPr>
          <w:ilvl w:val="2"/>
          <w:numId w:val="13"/>
        </w:numPr>
        <w:autoSpaceDE/>
        <w:autoSpaceDN/>
        <w:spacing w:after="180"/>
        <w:rPr>
          <w:del w:id="61" w:author="Emmanouil Potetsianakis" w:date="2023-07-27T11:23:00Z"/>
          <w:rFonts w:ascii="Times New Roman" w:eastAsia="Times New Roman" w:hAnsi="Times New Roman" w:cs="Times New Roman"/>
          <w:sz w:val="20"/>
          <w:szCs w:val="20"/>
        </w:rPr>
      </w:pPr>
      <w:del w:id="62" w:author="Emmanouil Potetsianakis" w:date="2023-07-27T11:23:00Z">
        <w:r w:rsidRPr="00580FF7" w:rsidDel="00580FF7">
          <w:rPr>
            <w:rFonts w:ascii="Times New Roman" w:eastAsia="Times New Roman" w:hAnsi="Times New Roman" w:cs="Times New Roman"/>
            <w:sz w:val="20"/>
            <w:szCs w:val="20"/>
          </w:rPr>
          <w:delText>Their aggregate needs to within boundaries</w:delText>
        </w:r>
      </w:del>
    </w:p>
    <w:p w14:paraId="3612C458" w14:textId="62A804F6" w:rsidR="00F6733D" w:rsidRPr="00580FF7" w:rsidDel="00580FF7" w:rsidRDefault="00F6733D" w:rsidP="00F6733D">
      <w:pPr>
        <w:widowControl/>
        <w:numPr>
          <w:ilvl w:val="1"/>
          <w:numId w:val="13"/>
        </w:numPr>
        <w:autoSpaceDE/>
        <w:autoSpaceDN/>
        <w:spacing w:after="180"/>
        <w:rPr>
          <w:del w:id="63" w:author="Emmanouil Potetsianakis" w:date="2023-07-27T11:23:00Z"/>
          <w:rFonts w:ascii="Times New Roman" w:eastAsia="Times New Roman" w:hAnsi="Times New Roman" w:cs="Times New Roman"/>
          <w:sz w:val="20"/>
          <w:szCs w:val="20"/>
        </w:rPr>
      </w:pPr>
      <w:del w:id="64" w:author="Emmanouil Potetsianakis" w:date="2023-07-27T11:23:00Z">
        <w:r w:rsidRPr="00580FF7" w:rsidDel="00580FF7">
          <w:rPr>
            <w:rFonts w:ascii="Times New Roman" w:eastAsia="Times New Roman" w:hAnsi="Times New Roman" w:cs="Times New Roman"/>
            <w:sz w:val="20"/>
            <w:szCs w:val="20"/>
          </w:rPr>
          <w:delText>Decoder conformance aligned with C.5</w:delText>
        </w:r>
      </w:del>
    </w:p>
    <w:p w14:paraId="09032B3B" w14:textId="5E43B2D9" w:rsidR="00F6733D" w:rsidRPr="00580FF7" w:rsidDel="00580FF7" w:rsidRDefault="00F6733D" w:rsidP="00F6733D">
      <w:pPr>
        <w:widowControl/>
        <w:numPr>
          <w:ilvl w:val="2"/>
          <w:numId w:val="13"/>
        </w:numPr>
        <w:autoSpaceDE/>
        <w:autoSpaceDN/>
        <w:spacing w:after="180"/>
        <w:rPr>
          <w:del w:id="65" w:author="Emmanouil Potetsianakis" w:date="2023-07-27T11:23:00Z"/>
          <w:rFonts w:ascii="Times New Roman" w:eastAsia="Times New Roman" w:hAnsi="Times New Roman" w:cs="Times New Roman"/>
          <w:sz w:val="20"/>
          <w:szCs w:val="20"/>
        </w:rPr>
      </w:pPr>
      <w:del w:id="66" w:author="Emmanouil Potetsianakis" w:date="2023-07-27T11:23:00Z">
        <w:r w:rsidRPr="00580FF7" w:rsidDel="00580FF7">
          <w:rPr>
            <w:rFonts w:ascii="Times New Roman" w:eastAsia="Times New Roman" w:hAnsi="Times New Roman" w:cs="Times New Roman"/>
            <w:sz w:val="20"/>
            <w:szCs w:val="20"/>
          </w:rPr>
          <w:delText>Not a single bitstream but a group of bitstream</w:delText>
        </w:r>
      </w:del>
    </w:p>
    <w:p w14:paraId="599E1FF1" w14:textId="073F8572" w:rsidR="00F6733D" w:rsidRPr="00580FF7" w:rsidDel="00580FF7" w:rsidRDefault="00F6733D" w:rsidP="00F6733D">
      <w:pPr>
        <w:widowControl/>
        <w:numPr>
          <w:ilvl w:val="2"/>
          <w:numId w:val="13"/>
        </w:numPr>
        <w:autoSpaceDE/>
        <w:autoSpaceDN/>
        <w:spacing w:after="180"/>
        <w:rPr>
          <w:del w:id="67" w:author="Emmanouil Potetsianakis" w:date="2023-07-27T11:23:00Z"/>
          <w:rFonts w:ascii="Times New Roman" w:eastAsia="Times New Roman" w:hAnsi="Times New Roman" w:cs="Times New Roman"/>
          <w:sz w:val="20"/>
          <w:szCs w:val="20"/>
        </w:rPr>
      </w:pPr>
      <w:del w:id="68" w:author="Emmanouil Potetsianakis" w:date="2023-07-27T11:23:00Z">
        <w:r w:rsidRPr="00580FF7" w:rsidDel="00580FF7">
          <w:rPr>
            <w:rFonts w:ascii="Times New Roman" w:eastAsia="Times New Roman" w:hAnsi="Times New Roman" w:cs="Times New Roman"/>
            <w:sz w:val="20"/>
            <w:szCs w:val="20"/>
          </w:rPr>
          <w:delText>Their aggregate needs to within boundaries</w:delText>
        </w:r>
      </w:del>
    </w:p>
    <w:p w14:paraId="223C5285" w14:textId="33030304" w:rsidR="00F6733D" w:rsidRPr="00580FF7" w:rsidDel="00580FF7" w:rsidRDefault="00F6733D" w:rsidP="00F6733D">
      <w:pPr>
        <w:widowControl/>
        <w:numPr>
          <w:ilvl w:val="0"/>
          <w:numId w:val="13"/>
        </w:numPr>
        <w:autoSpaceDE/>
        <w:autoSpaceDN/>
        <w:spacing w:after="180"/>
        <w:rPr>
          <w:del w:id="69" w:author="Emmanouil Potetsianakis" w:date="2023-07-27T11:23:00Z"/>
          <w:rFonts w:ascii="Times New Roman" w:eastAsia="Times New Roman" w:hAnsi="Times New Roman" w:cs="Times New Roman"/>
          <w:sz w:val="20"/>
          <w:szCs w:val="20"/>
        </w:rPr>
      </w:pPr>
      <w:del w:id="70" w:author="Emmanouil Potetsianakis" w:date="2023-07-27T11:23:00Z">
        <w:r w:rsidRPr="00580FF7" w:rsidDel="00580FF7">
          <w:rPr>
            <w:rFonts w:ascii="Times New Roman" w:eastAsia="Times New Roman" w:hAnsi="Times New Roman" w:cs="Times New Roman"/>
            <w:sz w:val="20"/>
            <w:szCs w:val="20"/>
          </w:rPr>
          <w:delText>Profile/level restrictions apply to a set of decoders running in parallel</w:delText>
        </w:r>
      </w:del>
    </w:p>
    <w:p w14:paraId="7F36765A" w14:textId="77777777" w:rsidR="00F6733D" w:rsidRPr="00580FF7" w:rsidRDefault="00F6733D" w:rsidP="00F6733D">
      <w:pPr>
        <w:widowControl/>
        <w:numPr>
          <w:ilvl w:val="0"/>
          <w:numId w:val="13"/>
        </w:numPr>
        <w:autoSpaceDE/>
        <w:autoSpaceDN/>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Additional efforts</w:t>
      </w:r>
    </w:p>
    <w:p w14:paraId="67676A2E" w14:textId="77777777" w:rsidR="00F6733D" w:rsidRPr="007B2942"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Creation of test and conformance test vectors for VDI</w:t>
      </w:r>
    </w:p>
    <w:p w14:paraId="056160EC" w14:textId="77777777" w:rsidR="00F6733D" w:rsidRPr="006407ED"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Creation of a test regime for a multi-decoder functionality</w:t>
      </w:r>
    </w:p>
    <w:p w14:paraId="5AD376F8" w14:textId="77777777" w:rsidR="003220A5" w:rsidRDefault="003220A5" w:rsidP="007714FD"/>
    <w:p w14:paraId="15713F30" w14:textId="77777777" w:rsidR="00820034" w:rsidRDefault="00FC389A" w:rsidP="00935199">
      <w:pPr>
        <w:pStyle w:val="Heading1"/>
        <w:numPr>
          <w:ilvl w:val="0"/>
          <w:numId w:val="9"/>
        </w:numPr>
        <w:pPrChange w:id="71" w:author="Emmanouil Potetsianakis" w:date="2023-07-27T11:51:00Z">
          <w:pPr>
            <w:pStyle w:val="Heading2"/>
          </w:pPr>
        </w:pPrChange>
      </w:pPr>
      <w:bookmarkStart w:id="72" w:name="_Toc141351750"/>
      <w:r>
        <w:t>Starting point for a HRD-like model for VDI</w:t>
      </w:r>
      <w:bookmarkEnd w:id="72"/>
    </w:p>
    <w:p w14:paraId="350B34E4" w14:textId="793A38FF" w:rsidR="00FC389A" w:rsidRDefault="00A708EF" w:rsidP="00714927">
      <w:pPr>
        <w:pStyle w:val="Heading2"/>
        <w:pPrChange w:id="73" w:author="Emmanouil Potetsianakis" w:date="2023-07-27T11:41:00Z">
          <w:pPr>
            <w:pStyle w:val="Heading3"/>
          </w:pPr>
        </w:pPrChange>
      </w:pPr>
      <w:ins w:id="74" w:author="Emmanouil Potetsianakis" w:date="2023-07-27T11:25:00Z">
        <w:r>
          <w:t xml:space="preserve">Reminder of </w:t>
        </w:r>
        <w:del w:id="75" w:author="Emmanuel Thomas" w:date="2023-07-07T15:52:00Z">
          <w:r w:rsidRPr="000B5DD8" w:rsidDel="00396535">
            <w:delText xml:space="preserve">Example of </w:delText>
          </w:r>
        </w:del>
        <w:r w:rsidRPr="000B5DD8">
          <w:t>HEVC</w:t>
        </w:r>
        <w:r w:rsidRPr="00820034" w:rsidDel="00A708EF">
          <w:t xml:space="preserve"> </w:t>
        </w:r>
      </w:ins>
      <w:del w:id="76" w:author="Emmanouil Potetsianakis" w:date="2023-07-27T11:25:00Z">
        <w:r w:rsidR="00820034" w:rsidRPr="00820034" w:rsidDel="00A708EF">
          <w:delText xml:space="preserve">Example of HEVC </w:delText>
        </w:r>
      </w:del>
      <w:r w:rsidR="00820034" w:rsidRPr="00820034">
        <w:t>HRD</w:t>
      </w:r>
    </w:p>
    <w:p w14:paraId="1D25C9AD" w14:textId="77777777" w:rsidR="00820034" w:rsidRDefault="00820034" w:rsidP="00820034">
      <w:pPr>
        <w:rPr>
          <w:lang w:val="en-GB"/>
        </w:rPr>
      </w:pPr>
    </w:p>
    <w:p w14:paraId="638CFCB0" w14:textId="214F7BCD" w:rsidR="002714E8" w:rsidRDefault="002714E8" w:rsidP="002714E8">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No tutorial of the complex HEVC HRD is provided, but the basic functionalities of the HRD are provided in </w:t>
      </w:r>
      <w:r>
        <w:rPr>
          <w:rFonts w:ascii="Times New Roman" w:eastAsia="Times New Roman" w:hAnsi="Times New Roman" w:cs="Times New Roman"/>
          <w:sz w:val="20"/>
          <w:szCs w:val="20"/>
          <w:lang w:val="en-GB"/>
        </w:rPr>
        <w:fldChar w:fldCharType="begin"/>
      </w:r>
      <w:r>
        <w:rPr>
          <w:rFonts w:ascii="Times New Roman" w:eastAsia="Times New Roman" w:hAnsi="Times New Roman" w:cs="Times New Roman"/>
          <w:sz w:val="20"/>
          <w:szCs w:val="20"/>
          <w:lang w:val="en-GB"/>
        </w:rPr>
        <w:instrText xml:space="preserve"> REF _Ref132838712 \h  \* MERGEFORMAT </w:instrText>
      </w:r>
      <w:r>
        <w:rPr>
          <w:rFonts w:ascii="Times New Roman" w:eastAsia="Times New Roman" w:hAnsi="Times New Roman" w:cs="Times New Roman"/>
          <w:sz w:val="20"/>
          <w:szCs w:val="20"/>
          <w:lang w:val="en-GB"/>
        </w:rPr>
      </w:r>
      <w:r>
        <w:rPr>
          <w:rFonts w:ascii="Times New Roman" w:eastAsia="Times New Roman" w:hAnsi="Times New Roman" w:cs="Times New Roman"/>
          <w:sz w:val="20"/>
          <w:szCs w:val="20"/>
          <w:lang w:val="en-GB"/>
        </w:rPr>
        <w:fldChar w:fldCharType="separate"/>
      </w:r>
      <w:r w:rsidR="00F85EED" w:rsidRPr="00F85EED">
        <w:rPr>
          <w:rFonts w:ascii="Times New Roman" w:eastAsia="Times New Roman" w:hAnsi="Times New Roman" w:cs="Times New Roman"/>
          <w:sz w:val="20"/>
          <w:szCs w:val="20"/>
          <w:lang w:val="en-GB"/>
        </w:rPr>
        <w:t>Figure 1</w:t>
      </w:r>
      <w:r>
        <w:rPr>
          <w:rFonts w:ascii="Times New Roman" w:eastAsia="Times New Roman" w:hAnsi="Times New Roman" w:cs="Times New Roman"/>
          <w:sz w:val="20"/>
          <w:szCs w:val="20"/>
          <w:lang w:val="en-GB"/>
        </w:rPr>
        <w:fldChar w:fldCharType="end"/>
      </w:r>
      <w:r>
        <w:rPr>
          <w:rFonts w:ascii="Times New Roman" w:eastAsia="Times New Roman" w:hAnsi="Times New Roman" w:cs="Times New Roman"/>
          <w:sz w:val="20"/>
          <w:szCs w:val="20"/>
          <w:lang w:val="en-GB"/>
        </w:rPr>
        <w:t>.</w:t>
      </w:r>
    </w:p>
    <w:p w14:paraId="32C6EACB" w14:textId="77777777" w:rsidR="002714E8" w:rsidRDefault="002714E8" w:rsidP="002714E8">
      <w:pPr>
        <w:keepNext/>
        <w:widowControl/>
        <w:autoSpaceDE/>
        <w:autoSpaceDN/>
        <w:spacing w:after="180"/>
        <w:jc w:val="center"/>
      </w:pPr>
      <w:r>
        <w:rPr>
          <w:rFonts w:ascii="Times New Roman" w:eastAsia="Times New Roman" w:hAnsi="Times New Roman" w:cs="Times New Roman"/>
          <w:noProof/>
          <w:sz w:val="20"/>
          <w:szCs w:val="20"/>
          <w:lang w:val="en-GB"/>
        </w:rPr>
        <w:drawing>
          <wp:inline distT="0" distB="0" distL="0" distR="0" wp14:anchorId="75AAC5FE" wp14:editId="337A93D7">
            <wp:extent cx="5707955" cy="509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8200" cy="518779"/>
                    </a:xfrm>
                    <a:prstGeom prst="rect">
                      <a:avLst/>
                    </a:prstGeom>
                    <a:noFill/>
                  </pic:spPr>
                </pic:pic>
              </a:graphicData>
            </a:graphic>
          </wp:inline>
        </w:drawing>
      </w:r>
    </w:p>
    <w:p w14:paraId="142A3515" w14:textId="7DAFBA05" w:rsidR="002714E8" w:rsidRPr="00200A87" w:rsidRDefault="002714E8" w:rsidP="00200A87">
      <w:pPr>
        <w:pStyle w:val="Caption"/>
        <w:jc w:val="center"/>
      </w:pPr>
      <w:bookmarkStart w:id="77" w:name="_Ref132838712"/>
      <w:r w:rsidRPr="00200A87">
        <w:t xml:space="preserve">Figure </w:t>
      </w:r>
      <w:fldSimple w:instr=" SEQ Figure \* ARABIC ">
        <w:r w:rsidR="00F85EED">
          <w:rPr>
            <w:noProof/>
          </w:rPr>
          <w:t>1</w:t>
        </w:r>
      </w:fldSimple>
      <w:bookmarkEnd w:id="77"/>
      <w:r w:rsidRPr="00200A87">
        <w:t xml:space="preserve"> HEVC HRD</w:t>
      </w:r>
    </w:p>
    <w:p w14:paraId="3243171C" w14:textId="77777777" w:rsidR="002714E8" w:rsidRPr="0049769C" w:rsidRDefault="002714E8" w:rsidP="002714E8">
      <w:pPr>
        <w:widowControl/>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HRD operates as follows:</w:t>
      </w:r>
    </w:p>
    <w:p w14:paraId="52DA54A7"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HRD is initialized at decoding unit 0, with both the CPB and the DPB being set to be empty (the DPB fullness is set equal to 0).</w:t>
      </w:r>
    </w:p>
    <w:p w14:paraId="1CEE6F73"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Data associated with decoding units that flow into the CPB according to a specified arrival schedule are delivered by the hypothetical stream scheduler (HSS).</w:t>
      </w:r>
    </w:p>
    <w:p w14:paraId="02364E05"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data associated with each decoding unit are removed and decoded instantaneously by the instantaneous decoding process at the CPB removal time of the decoding unit.</w:t>
      </w:r>
    </w:p>
    <w:p w14:paraId="785BD4FA"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Each decoded picture is placed in the DPB.</w:t>
      </w:r>
    </w:p>
    <w:p w14:paraId="76067FBE" w14:textId="77777777" w:rsidR="002714E8" w:rsidRPr="009E48CD"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A decoded picture is removed from the DPB when it becomes no longer needed for inter prediction reference and no longer needed for output.</w:t>
      </w:r>
    </w:p>
    <w:p w14:paraId="725F95C7" w14:textId="77777777" w:rsidR="002714E8" w:rsidRPr="00431A50" w:rsidRDefault="002714E8" w:rsidP="002714E8">
      <w:pPr>
        <w:widowControl/>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bitstream is tested by the HRD for conformance as specified in clause C.1</w:t>
      </w:r>
    </w:p>
    <w:p w14:paraId="5801F9F0" w14:textId="77777777" w:rsidR="002714E8" w:rsidRPr="00431A50" w:rsidRDefault="002714E8" w:rsidP="002714E8">
      <w:pPr>
        <w:widowControl/>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All of the following conditions shall be fulfilled </w:t>
      </w:r>
    </w:p>
    <w:p w14:paraId="5EDE55C3"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initial removal delay needs to be such that each AU is available in the buffer when it is removed.</w:t>
      </w:r>
    </w:p>
    <w:p w14:paraId="128CF10F"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CPB shall never overflow, i.e. the total number of bits in the CPB shall be smaller than or equal to CBP size</w:t>
      </w:r>
    </w:p>
    <w:p w14:paraId="44089069"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In case of no low delay, the CPB shall never underflow, i.e. </w:t>
      </w:r>
    </w:p>
    <w:p w14:paraId="1798DC52" w14:textId="77777777" w:rsidR="002714E8" w:rsidRPr="00431A50" w:rsidRDefault="002714E8" w:rsidP="002714E8">
      <w:pPr>
        <w:widowControl/>
        <w:numPr>
          <w:ilvl w:val="1"/>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AuNominalRemovalTime[ n ] &gt;= AuFinalArrivalTime[ n ]</w:t>
      </w:r>
    </w:p>
    <w:p w14:paraId="5E48F6E6" w14:textId="77777777" w:rsidR="002714E8" w:rsidRPr="00431A50" w:rsidRDefault="002714E8" w:rsidP="002714E8">
      <w:pPr>
        <w:widowControl/>
        <w:numPr>
          <w:ilvl w:val="1"/>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DuNominalRemovalTime[ m ] &gt;= DuFinalArrivalTime[ m ]</w:t>
      </w:r>
    </w:p>
    <w:p w14:paraId="3034CFD7"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In case of low delay, if DuNominalRemovalTime[ m ] &lt; DuFinalArrivalTime[ m ], then AuNominalRemovalTime[ n ] &lt; AuFinalArrivalTime[ n ]</w:t>
      </w:r>
    </w:p>
    <w:p w14:paraId="75162F5D"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Profile/level specific requirements for cpb removal times ávoiding to process too many samples at the output.</w:t>
      </w:r>
    </w:p>
    <w:p w14:paraId="6F23EED4"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number of decoded pictures in the DPB shall be less than or equal to sps_max_dec_pic_buffering_minus1[ HighestTid ]</w:t>
      </w:r>
    </w:p>
    <w:p w14:paraId="508E3885"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All reference pictures shall be present in the DPB when needed for prediction. </w:t>
      </w:r>
    </w:p>
    <w:p w14:paraId="7B1B29BE"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Difference of maxPicOrderCnt − minPicOrderCnt is restricted</w:t>
      </w:r>
    </w:p>
    <w:p w14:paraId="5C1D5FA6"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Profile/level specific requirements for decoded picture output interval</w:t>
      </w:r>
    </w:p>
    <w:p w14:paraId="6DEB466F"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decoding units need to match the access unit delays, but this seems to be buggy in the spec</w:t>
      </w:r>
    </w:p>
    <w:p w14:paraId="75F9F613"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If DpbOutputTime[ m ] is greater than DpbOutputTime[ n ], then PicOrderCntVal[ m ] &gt; PicOrderCntVal[ n ]</w:t>
      </w:r>
    </w:p>
    <w:p w14:paraId="11622A85"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To check conformance of a decoder, test bitstreams conforming to the claimed profile, tier and level, as specified in clause C.4 are delivered by a hypothetical stream scheduler (HSS) both to the HRD and to the decoder under test (DUT). </w:t>
      </w:r>
    </w:p>
    <w:p w14:paraId="7E05EE47"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14:paraId="44932250"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w:t>
      </w:r>
    </w:p>
    <w:p w14:paraId="5B982F1A" w14:textId="77777777" w:rsidR="002714E8"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The same delivery schedule is used for both the HRD and the DUT.</w:t>
      </w:r>
    </w:p>
    <w:p w14:paraId="7853E2B1" w14:textId="77777777" w:rsidR="002714E8" w:rsidRDefault="002714E8" w:rsidP="002714E8">
      <w:pPr>
        <w:widowControl/>
        <w:autoSpaceDE/>
        <w:autoSpaceDN/>
        <w:spacing w:after="180"/>
        <w:rPr>
          <w:rFonts w:ascii="Times New Roman" w:eastAsia="Times New Roman" w:hAnsi="Times New Roman" w:cs="Times New Roman"/>
          <w:sz w:val="20"/>
          <w:szCs w:val="20"/>
        </w:rPr>
      </w:pPr>
      <w:r>
        <w:rPr>
          <w:rFonts w:ascii="Times New Roman" w:eastAsia="Times New Roman" w:hAnsi="Times New Roman" w:cs="Times New Roman"/>
          <w:sz w:val="20"/>
          <w:szCs w:val="20"/>
        </w:rPr>
        <w:t>In summary, the HRD specification is as follows</w:t>
      </w:r>
    </w:p>
    <w:p w14:paraId="452C8FDE" w14:textId="77777777" w:rsidR="002714E8" w:rsidRPr="00B33199" w:rsidRDefault="002714E8" w:rsidP="002714E8">
      <w:pPr>
        <w:widowControl/>
        <w:numPr>
          <w:ilvl w:val="0"/>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For a bitstream conforming to a profile/level/tier and for given HRD parameters under HSS operation, the following holds</w:t>
      </w:r>
    </w:p>
    <w:p w14:paraId="59982352"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lang w:val="de-DE"/>
        </w:rPr>
        <w:t>CBP does never overflow</w:t>
      </w:r>
    </w:p>
    <w:p w14:paraId="3C8FDB4E"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lang w:val="de-DE"/>
        </w:rPr>
        <w:t>CBP does never underflow</w:t>
      </w:r>
    </w:p>
    <w:p w14:paraId="75DD02FE"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Maximum sample processing rate at the decoder output is not exceeded</w:t>
      </w:r>
    </w:p>
    <w:p w14:paraId="3AC8CB4D"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Number of decoded pictures that need to be stored in DPB is not exceeded</w:t>
      </w:r>
    </w:p>
    <w:p w14:paraId="442C1AB8"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The decoded picture output interval is not below a specified limit</w:t>
      </w:r>
    </w:p>
    <w:p w14:paraId="6B09E533" w14:textId="6854AC40" w:rsidR="002714E8" w:rsidRDefault="002714E8" w:rsidP="002714E8">
      <w:pPr>
        <w:widowControl/>
        <w:numPr>
          <w:ilvl w:val="0"/>
          <w:numId w:val="15"/>
        </w:numPr>
        <w:autoSpaceDE/>
        <w:autoSpaceDN/>
        <w:spacing w:after="180"/>
        <w:rPr>
          <w:ins w:id="78" w:author="Emmanouil Potetsianakis" w:date="2023-07-27T11:26:00Z"/>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For a decoder conforming to a profile/level/tier and for given HRD parameters under HSS operation, any bitstream conforming to the HRD constraints shall be decodable</w:t>
      </w:r>
    </w:p>
    <w:p w14:paraId="0DDAFED3" w14:textId="77777777" w:rsidR="007C50A0" w:rsidRPr="000B5DD8" w:rsidRDefault="007C50A0" w:rsidP="007C50A0">
      <w:pPr>
        <w:spacing w:after="180"/>
        <w:rPr>
          <w:ins w:id="79" w:author="Emmanouil Potetsianakis" w:date="2023-07-27T11:26:00Z"/>
          <w:rFonts w:eastAsia="Times New Roman" w:cs="Times New Roman"/>
          <w:sz w:val="20"/>
          <w:szCs w:val="20"/>
        </w:rPr>
        <w:pPrChange w:id="80" w:author="Emmanouil Potetsianakis" w:date="2023-07-27T11:26:00Z">
          <w:pPr>
            <w:numPr>
              <w:numId w:val="15"/>
            </w:numPr>
            <w:tabs>
              <w:tab w:val="num" w:pos="720"/>
            </w:tabs>
            <w:spacing w:after="180"/>
            <w:ind w:left="720" w:hanging="360"/>
          </w:pPr>
        </w:pPrChange>
      </w:pPr>
    </w:p>
    <w:p w14:paraId="256EA458" w14:textId="77777777" w:rsidR="007C50A0" w:rsidRDefault="007C50A0" w:rsidP="00714927">
      <w:pPr>
        <w:pStyle w:val="Heading2"/>
        <w:rPr>
          <w:ins w:id="81" w:author="Emmanouil Potetsianakis" w:date="2023-07-27T11:26:00Z"/>
        </w:rPr>
        <w:pPrChange w:id="82" w:author="Emmanouil Potetsianakis" w:date="2023-07-27T11:41:00Z">
          <w:pPr>
            <w:numPr>
              <w:ilvl w:val="1"/>
              <w:numId w:val="9"/>
            </w:numPr>
            <w:ind w:left="792" w:hanging="432"/>
            <w:outlineLvl w:val="0"/>
          </w:pPr>
        </w:pPrChange>
      </w:pPr>
      <w:ins w:id="83" w:author="Emmanouil Potetsianakis" w:date="2023-07-27T11:26:00Z">
        <w:r>
          <w:t>Reminder of MPEG-4 and VDI System Decoder Model</w:t>
        </w:r>
      </w:ins>
    </w:p>
    <w:p w14:paraId="20A38695" w14:textId="77777777" w:rsidR="007C50A0" w:rsidRDefault="007C50A0" w:rsidP="007C50A0">
      <w:pPr>
        <w:outlineLvl w:val="0"/>
        <w:rPr>
          <w:ins w:id="84" w:author="Emmanouil Potetsianakis" w:date="2023-07-27T11:26:00Z"/>
          <w:b/>
          <w:bCs/>
          <w:lang w:val="en-GB"/>
        </w:rPr>
      </w:pPr>
    </w:p>
    <w:p w14:paraId="3C6EC7F6" w14:textId="77777777" w:rsidR="007C50A0" w:rsidRDefault="007C50A0" w:rsidP="007C50A0">
      <w:pPr>
        <w:spacing w:after="180"/>
        <w:rPr>
          <w:ins w:id="85" w:author="Emmanouil Potetsianakis" w:date="2023-07-27T11:26:00Z"/>
          <w:rFonts w:eastAsia="Times New Roman" w:cs="Times New Roman"/>
          <w:sz w:val="20"/>
          <w:szCs w:val="20"/>
        </w:rPr>
      </w:pPr>
      <w:ins w:id="86" w:author="Emmanouil Potetsianakis" w:date="2023-07-27T11:26:00Z">
        <w:r w:rsidRPr="000B5FA2">
          <w:rPr>
            <w:rFonts w:ascii="Times New Roman" w:eastAsia="Times New Roman" w:hAnsi="Times New Roman" w:cs="Times New Roman"/>
            <w:sz w:val="20"/>
            <w:szCs w:val="20"/>
            <w:rPrChange w:id="87" w:author="Emmanuel Thomas" w:date="2023-07-07T15:55:00Z">
              <w:rPr>
                <w:b/>
                <w:bCs/>
                <w:lang w:val="en-GB"/>
              </w:rPr>
            </w:rPrChange>
          </w:rPr>
          <w:t xml:space="preserve">The </w:t>
        </w:r>
        <w:r>
          <w:rPr>
            <w:rFonts w:eastAsia="Times New Roman" w:cs="Times New Roman"/>
            <w:sz w:val="20"/>
            <w:szCs w:val="20"/>
          </w:rPr>
          <w:t>MPEG-4 System Decoder Model is defined as illustrated in Figure 2 below from ISO/IEC 144960-1.</w:t>
        </w:r>
      </w:ins>
    </w:p>
    <w:p w14:paraId="00FA0D4D" w14:textId="77777777" w:rsidR="007C50A0" w:rsidRDefault="007C50A0" w:rsidP="007C50A0">
      <w:pPr>
        <w:spacing w:after="180"/>
        <w:rPr>
          <w:ins w:id="88" w:author="Emmanouil Potetsianakis" w:date="2023-07-27T11:26:00Z"/>
          <w:rFonts w:eastAsia="Times New Roman" w:cs="Times New Roman"/>
          <w:sz w:val="20"/>
          <w:szCs w:val="20"/>
        </w:rPr>
      </w:pPr>
    </w:p>
    <w:p w14:paraId="13DCE9CA" w14:textId="77777777" w:rsidR="007C50A0" w:rsidRDefault="007C50A0" w:rsidP="007C50A0">
      <w:pPr>
        <w:pStyle w:val="Figure"/>
        <w:rPr>
          <w:ins w:id="89" w:author="Emmanouil Potetsianakis" w:date="2023-07-27T11:26:00Z"/>
          <w:rFonts w:eastAsia="Times New Roman" w:cs="Times New Roman"/>
        </w:rPr>
      </w:pPr>
      <w:bookmarkStart w:id="90" w:name="_Toc417360997"/>
      <w:bookmarkStart w:id="91" w:name="_Toc420100760"/>
      <w:bookmarkStart w:id="92" w:name="_Ref418529803"/>
      <w:ins w:id="93" w:author="Emmanouil Potetsianakis" w:date="2023-07-27T11:26:00Z">
        <w:r>
          <w:rPr>
            <w:rFonts w:eastAsia="Times New Roman" w:cs="Times New Roman"/>
            <w:noProof/>
          </w:rPr>
          <w:drawing>
            <wp:inline distT="0" distB="0" distL="0" distR="0" wp14:anchorId="27644476" wp14:editId="4CA3275A">
              <wp:extent cx="5961503" cy="2593621"/>
              <wp:effectExtent l="0" t="0" r="1270" b="0"/>
              <wp:docPr id="1794417455" name="Picture 4" descr="A diagram of a decode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417455" name="Picture 4" descr="A diagram of a decodeder&#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88858" cy="2605522"/>
                      </a:xfrm>
                      <a:prstGeom prst="rect">
                        <a:avLst/>
                      </a:prstGeom>
                      <a:noFill/>
                    </pic:spPr>
                  </pic:pic>
                </a:graphicData>
              </a:graphic>
            </wp:inline>
          </w:drawing>
        </w:r>
      </w:ins>
    </w:p>
    <w:p w14:paraId="1D01A14F" w14:textId="3405A5D8" w:rsidR="007C50A0" w:rsidRDefault="007C50A0" w:rsidP="007C50A0">
      <w:pPr>
        <w:pStyle w:val="Figuretitle"/>
        <w:rPr>
          <w:ins w:id="94" w:author="Emmanouil Potetsianakis" w:date="2023-07-27T11:26:00Z"/>
        </w:rPr>
      </w:pPr>
      <w:bookmarkStart w:id="95" w:name="_Hlt441289126"/>
      <w:bookmarkStart w:id="96" w:name="_Ref435769235"/>
      <w:bookmarkStart w:id="97" w:name="_Toc504565929"/>
      <w:bookmarkEnd w:id="95"/>
      <w:ins w:id="98" w:author="Emmanouil Potetsianakis" w:date="2023-07-27T11:26:00Z">
        <w:r>
          <w:t xml:space="preserve">Figure </w:t>
        </w:r>
        <w:r>
          <w:fldChar w:fldCharType="begin"/>
        </w:r>
        <w:r>
          <w:instrText xml:space="preserve"> SEQ Figure \* ARABIC </w:instrText>
        </w:r>
        <w:r>
          <w:fldChar w:fldCharType="separate"/>
        </w:r>
      </w:ins>
      <w:r w:rsidR="00F85EED">
        <w:rPr>
          <w:noProof/>
        </w:rPr>
        <w:t>2</w:t>
      </w:r>
      <w:ins w:id="99" w:author="Emmanouil Potetsianakis" w:date="2023-07-27T11:26:00Z">
        <w:r>
          <w:fldChar w:fldCharType="end"/>
        </w:r>
        <w:bookmarkEnd w:id="96"/>
        <w:r>
          <w:t xml:space="preserve"> — Systems Decoder Model</w:t>
        </w:r>
        <w:bookmarkEnd w:id="97"/>
      </w:ins>
    </w:p>
    <w:p w14:paraId="62961825" w14:textId="77777777" w:rsidR="007C50A0" w:rsidRDefault="007C50A0" w:rsidP="007C50A0">
      <w:pPr>
        <w:rPr>
          <w:ins w:id="100" w:author="Emmanouil Potetsianakis" w:date="2023-07-27T11:26:00Z"/>
          <w:lang w:val="en-GB" w:eastAsia="ja-JP"/>
        </w:rPr>
      </w:pPr>
    </w:p>
    <w:p w14:paraId="33292DBA" w14:textId="77777777" w:rsidR="007C50A0" w:rsidRPr="000C63AE" w:rsidRDefault="007C50A0" w:rsidP="007C50A0">
      <w:pPr>
        <w:spacing w:after="180"/>
        <w:rPr>
          <w:ins w:id="101" w:author="Emmanouil Potetsianakis" w:date="2023-07-27T11:26:00Z"/>
          <w:rFonts w:ascii="Times New Roman" w:eastAsia="Times New Roman" w:hAnsi="Times New Roman"/>
          <w:sz w:val="24"/>
          <w:szCs w:val="24"/>
          <w:rPrChange w:id="102" w:author="Emmanuel Thomas" w:date="2023-07-07T16:01:00Z">
            <w:rPr>
              <w:ins w:id="103" w:author="Emmanouil Potetsianakis" w:date="2023-07-27T11:26:00Z"/>
            </w:rPr>
          </w:rPrChange>
        </w:rPr>
        <w:pPrChange w:id="104" w:author="Emmanuel Thomas" w:date="2023-07-07T16:01:00Z">
          <w:pPr>
            <w:pStyle w:val="Figuretitle"/>
          </w:pPr>
        </w:pPrChange>
      </w:pPr>
      <w:ins w:id="105" w:author="Emmanouil Potetsianakis" w:date="2023-07-27T11:26:00Z">
        <w:r w:rsidRPr="000C63AE">
          <w:rPr>
            <w:rFonts w:ascii="Times New Roman" w:eastAsia="Times New Roman" w:hAnsi="Times New Roman" w:cs="Times New Roman"/>
            <w:sz w:val="20"/>
            <w:szCs w:val="20"/>
            <w:rPrChange w:id="106" w:author="Emmanuel Thomas" w:date="2023-07-07T16:01:00Z">
              <w:rPr/>
            </w:rPrChange>
          </w:rPr>
          <w:t xml:space="preserve">The buffering model is using the conventions based on one branch of the SDM above a shown on Figure 4 below from </w:t>
        </w:r>
        <w:r>
          <w:rPr>
            <w:rFonts w:eastAsia="Times New Roman" w:cs="Times New Roman"/>
            <w:sz w:val="20"/>
            <w:szCs w:val="20"/>
          </w:rPr>
          <w:t>ISO/IEC 144960-1.</w:t>
        </w:r>
      </w:ins>
    </w:p>
    <w:bookmarkEnd w:id="90"/>
    <w:bookmarkEnd w:id="91"/>
    <w:bookmarkEnd w:id="92"/>
    <w:p w14:paraId="4DCC187A" w14:textId="77777777" w:rsidR="007C50A0" w:rsidRDefault="007C50A0" w:rsidP="007C50A0">
      <w:pPr>
        <w:outlineLvl w:val="0"/>
        <w:rPr>
          <w:ins w:id="107" w:author="Emmanouil Potetsianakis" w:date="2023-07-27T11:26:00Z"/>
          <w:b/>
          <w:bCs/>
          <w:lang w:val="en-GB"/>
        </w:rPr>
      </w:pPr>
    </w:p>
    <w:p w14:paraId="29D3ED58" w14:textId="77777777" w:rsidR="007C50A0" w:rsidRDefault="007C50A0" w:rsidP="007C50A0">
      <w:pPr>
        <w:pStyle w:val="Figure"/>
        <w:spacing w:before="0"/>
        <w:rPr>
          <w:ins w:id="108" w:author="Emmanouil Potetsianakis" w:date="2023-07-27T11:26:00Z"/>
          <w:rFonts w:eastAsia="Times New Roman" w:cs="Times New Roman"/>
        </w:rPr>
      </w:pPr>
      <w:ins w:id="109" w:author="Emmanouil Potetsianakis" w:date="2023-07-27T11:26:00Z">
        <w:r>
          <w:rPr>
            <w:rFonts w:eastAsia="Times New Roman" w:cs="Times New Roman"/>
            <w:noProof/>
          </w:rPr>
          <w:drawing>
            <wp:inline distT="0" distB="0" distL="0" distR="0" wp14:anchorId="2A298249" wp14:editId="1577F527">
              <wp:extent cx="5303520" cy="637303"/>
              <wp:effectExtent l="0" t="0" r="0" b="0"/>
              <wp:docPr id="1975051875" name="Picture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051875" name="Picture 6" descr="A black and white 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03520" cy="637303"/>
                      </a:xfrm>
                      <a:prstGeom prst="rect">
                        <a:avLst/>
                      </a:prstGeom>
                      <a:noFill/>
                    </pic:spPr>
                  </pic:pic>
                </a:graphicData>
              </a:graphic>
            </wp:inline>
          </w:drawing>
        </w:r>
        <w:r>
          <w:rPr>
            <w:rFonts w:eastAsia="Times New Roman" w:cs="Times New Roman"/>
          </w:rPr>
          <w:br/>
        </w:r>
        <w:r>
          <w:rPr>
            <w:rFonts w:eastAsia="Times New Roman" w:cs="Times New Roman"/>
          </w:rPr>
          <w:br/>
        </w:r>
        <w:r>
          <w:rPr>
            <w:rFonts w:eastAsia="Times New Roman" w:cs="Times New Roman"/>
          </w:rPr>
          <w:br/>
        </w:r>
      </w:ins>
    </w:p>
    <w:p w14:paraId="42450776" w14:textId="357BB70C" w:rsidR="007C50A0" w:rsidRDefault="007C50A0" w:rsidP="007C50A0">
      <w:pPr>
        <w:pStyle w:val="Figuretitle"/>
        <w:spacing w:before="0"/>
        <w:rPr>
          <w:ins w:id="110" w:author="Emmanouil Potetsianakis" w:date="2023-07-27T11:26:00Z"/>
          <w:rFonts w:eastAsia="Times New Roman"/>
          <w:lang w:val="en-US"/>
        </w:rPr>
      </w:pPr>
      <w:bookmarkStart w:id="111" w:name="_Hlt441289791"/>
      <w:bookmarkStart w:id="112" w:name="_Ref436528739"/>
      <w:bookmarkStart w:id="113" w:name="_Toc417360998"/>
      <w:bookmarkStart w:id="114" w:name="_Toc420100761"/>
      <w:bookmarkStart w:id="115" w:name="_Toc504565931"/>
      <w:bookmarkEnd w:id="111"/>
      <w:ins w:id="116" w:author="Emmanouil Potetsianakis" w:date="2023-07-27T11:26:00Z">
        <w:r>
          <w:rPr>
            <w:rFonts w:eastAsia="Times New Roman"/>
            <w:lang w:val="en-US"/>
          </w:rPr>
          <w:t xml:space="preserve">Figure </w:t>
        </w:r>
        <w:r>
          <w:rPr>
            <w:rFonts w:eastAsia="Times New Roman"/>
            <w:lang w:val="en-US"/>
          </w:rPr>
          <w:fldChar w:fldCharType="begin"/>
        </w:r>
        <w:r>
          <w:rPr>
            <w:rFonts w:eastAsia="Times New Roman"/>
            <w:lang w:val="en-US"/>
          </w:rPr>
          <w:instrText xml:space="preserve"> SEQ Figure \* ARABIC </w:instrText>
        </w:r>
        <w:r>
          <w:rPr>
            <w:rFonts w:eastAsia="Times New Roman"/>
            <w:lang w:val="en-US"/>
          </w:rPr>
          <w:fldChar w:fldCharType="separate"/>
        </w:r>
      </w:ins>
      <w:r w:rsidR="00F85EED">
        <w:rPr>
          <w:rFonts w:eastAsia="Times New Roman"/>
          <w:noProof/>
          <w:lang w:val="en-US"/>
        </w:rPr>
        <w:t>3</w:t>
      </w:r>
      <w:ins w:id="117" w:author="Emmanouil Potetsianakis" w:date="2023-07-27T11:26:00Z">
        <w:r>
          <w:rPr>
            <w:rFonts w:eastAsia="Times New Roman"/>
            <w:lang w:val="en-US"/>
          </w:rPr>
          <w:fldChar w:fldCharType="end"/>
        </w:r>
        <w:bookmarkEnd w:id="112"/>
        <w:r>
          <w:rPr>
            <w:rFonts w:eastAsia="Times New Roman"/>
            <w:lang w:val="en-US"/>
          </w:rPr>
          <w:t xml:space="preserve"> </w:t>
        </w:r>
        <w:r>
          <w:t>—</w:t>
        </w:r>
        <w:r>
          <w:rPr>
            <w:rFonts w:eastAsia="Times New Roman"/>
            <w:lang w:val="en-US"/>
          </w:rPr>
          <w:t xml:space="preserve"> Flow diagram for the systems decoder model</w:t>
        </w:r>
        <w:bookmarkEnd w:id="113"/>
        <w:bookmarkEnd w:id="114"/>
        <w:bookmarkEnd w:id="115"/>
      </w:ins>
    </w:p>
    <w:p w14:paraId="6D3C0013" w14:textId="77777777" w:rsidR="007C50A0" w:rsidRDefault="007C50A0" w:rsidP="007C50A0">
      <w:pPr>
        <w:pStyle w:val="BodyText"/>
        <w:keepNext/>
        <w:spacing w:after="220"/>
        <w:rPr>
          <w:ins w:id="118" w:author="Emmanouil Potetsianakis" w:date="2023-07-27T11:26:00Z"/>
          <w:rFonts w:eastAsia="Times New Roman"/>
          <w:lang w:eastAsia="ko-KR"/>
        </w:rPr>
      </w:pPr>
      <w:ins w:id="119" w:author="Emmanouil Potetsianakis" w:date="2023-07-27T11:26:00Z">
        <w:r>
          <w:rPr>
            <w:rFonts w:eastAsia="Times New Roman"/>
            <w:lang w:eastAsia="ko-KR"/>
          </w:rPr>
          <w:t>Legend:</w:t>
        </w:r>
      </w:ins>
    </w:p>
    <w:tbl>
      <w:tblPr>
        <w:tblW w:w="0" w:type="auto"/>
        <w:tblLayout w:type="fixed"/>
        <w:tblLook w:val="0000" w:firstRow="0" w:lastRow="0" w:firstColumn="0" w:lastColumn="0" w:noHBand="0" w:noVBand="0"/>
      </w:tblPr>
      <w:tblGrid>
        <w:gridCol w:w="828"/>
        <w:gridCol w:w="9026"/>
      </w:tblGrid>
      <w:tr w:rsidR="007C50A0" w14:paraId="41D3F103" w14:textId="77777777" w:rsidTr="00F1291B">
        <w:trPr>
          <w:trHeight w:hRule="exact" w:val="340"/>
          <w:ins w:id="120" w:author="Emmanouil Potetsianakis" w:date="2023-07-27T11:26:00Z"/>
        </w:trPr>
        <w:tc>
          <w:tcPr>
            <w:tcW w:w="828" w:type="dxa"/>
            <w:tcBorders>
              <w:top w:val="nil"/>
              <w:left w:val="nil"/>
              <w:bottom w:val="nil"/>
              <w:right w:val="nil"/>
            </w:tcBorders>
          </w:tcPr>
          <w:p w14:paraId="31DBBA4F" w14:textId="77777777" w:rsidR="007C50A0" w:rsidRDefault="007C50A0" w:rsidP="00F1291B">
            <w:pPr>
              <w:rPr>
                <w:ins w:id="121" w:author="Emmanouil Potetsianakis" w:date="2023-07-27T11:26:00Z"/>
                <w:rFonts w:eastAsia="Times New Roman"/>
                <w:sz w:val="18"/>
                <w:szCs w:val="18"/>
              </w:rPr>
            </w:pPr>
            <w:ins w:id="122" w:author="Emmanouil Potetsianakis" w:date="2023-07-27T11:26:00Z">
              <w:r>
                <w:rPr>
                  <w:rFonts w:eastAsia="Times New Roman"/>
                  <w:sz w:val="18"/>
                  <w:szCs w:val="18"/>
                </w:rPr>
                <w:t>DB</w:t>
              </w:r>
            </w:ins>
          </w:p>
        </w:tc>
        <w:tc>
          <w:tcPr>
            <w:tcW w:w="9026" w:type="dxa"/>
            <w:tcBorders>
              <w:top w:val="nil"/>
              <w:left w:val="nil"/>
              <w:bottom w:val="nil"/>
              <w:right w:val="nil"/>
            </w:tcBorders>
          </w:tcPr>
          <w:p w14:paraId="558747A2" w14:textId="77777777" w:rsidR="007C50A0" w:rsidRDefault="007C50A0" w:rsidP="00F1291B">
            <w:pPr>
              <w:pStyle w:val="List"/>
              <w:spacing w:after="0"/>
              <w:rPr>
                <w:ins w:id="123" w:author="Emmanouil Potetsianakis" w:date="2023-07-27T11:26:00Z"/>
                <w:rFonts w:eastAsia="Times New Roman"/>
                <w:sz w:val="18"/>
                <w:szCs w:val="18"/>
              </w:rPr>
            </w:pPr>
            <w:ins w:id="124" w:author="Emmanouil Potetsianakis" w:date="2023-07-27T11:26:00Z">
              <w:r>
                <w:rPr>
                  <w:rFonts w:eastAsia="Times New Roman"/>
                  <w:sz w:val="18"/>
                  <w:szCs w:val="18"/>
                </w:rPr>
                <w:t>Decoding buffer for the elementary stream.</w:t>
              </w:r>
            </w:ins>
          </w:p>
        </w:tc>
      </w:tr>
      <w:tr w:rsidR="007C50A0" w14:paraId="28805C75" w14:textId="77777777" w:rsidTr="00F1291B">
        <w:trPr>
          <w:trHeight w:hRule="exact" w:val="340"/>
          <w:ins w:id="125" w:author="Emmanouil Potetsianakis" w:date="2023-07-27T11:26:00Z"/>
        </w:trPr>
        <w:tc>
          <w:tcPr>
            <w:tcW w:w="828" w:type="dxa"/>
            <w:tcBorders>
              <w:top w:val="nil"/>
              <w:left w:val="nil"/>
              <w:bottom w:val="nil"/>
              <w:right w:val="nil"/>
            </w:tcBorders>
          </w:tcPr>
          <w:p w14:paraId="7AD1CDCA" w14:textId="77777777" w:rsidR="007C50A0" w:rsidRDefault="007C50A0" w:rsidP="00F1291B">
            <w:pPr>
              <w:rPr>
                <w:ins w:id="126" w:author="Emmanouil Potetsianakis" w:date="2023-07-27T11:26:00Z"/>
                <w:rFonts w:eastAsia="Times New Roman"/>
                <w:sz w:val="18"/>
                <w:szCs w:val="18"/>
              </w:rPr>
            </w:pPr>
            <w:ins w:id="127" w:author="Emmanouil Potetsianakis" w:date="2023-07-27T11:26:00Z">
              <w:r>
                <w:rPr>
                  <w:rFonts w:eastAsia="Times New Roman"/>
                  <w:sz w:val="18"/>
                  <w:szCs w:val="18"/>
                </w:rPr>
                <w:t xml:space="preserve">CM </w:t>
              </w:r>
            </w:ins>
          </w:p>
        </w:tc>
        <w:tc>
          <w:tcPr>
            <w:tcW w:w="9026" w:type="dxa"/>
            <w:tcBorders>
              <w:top w:val="nil"/>
              <w:left w:val="nil"/>
              <w:bottom w:val="nil"/>
              <w:right w:val="nil"/>
            </w:tcBorders>
          </w:tcPr>
          <w:p w14:paraId="5DD0A615" w14:textId="77777777" w:rsidR="007C50A0" w:rsidRDefault="007C50A0" w:rsidP="00F1291B">
            <w:pPr>
              <w:pStyle w:val="List"/>
              <w:spacing w:after="0"/>
              <w:rPr>
                <w:ins w:id="128" w:author="Emmanouil Potetsianakis" w:date="2023-07-27T11:26:00Z"/>
                <w:rFonts w:eastAsia="Times New Roman"/>
                <w:sz w:val="18"/>
                <w:szCs w:val="18"/>
              </w:rPr>
            </w:pPr>
            <w:ins w:id="129" w:author="Emmanouil Potetsianakis" w:date="2023-07-27T11:26:00Z">
              <w:r>
                <w:rPr>
                  <w:rFonts w:eastAsia="Times New Roman"/>
                  <w:sz w:val="18"/>
                  <w:szCs w:val="18"/>
                </w:rPr>
                <w:t>Composition memory for the elementary stream.</w:t>
              </w:r>
            </w:ins>
          </w:p>
        </w:tc>
      </w:tr>
      <w:tr w:rsidR="007C50A0" w14:paraId="6ABB277F" w14:textId="77777777" w:rsidTr="00F1291B">
        <w:trPr>
          <w:trHeight w:hRule="exact" w:val="340"/>
          <w:ins w:id="130" w:author="Emmanouil Potetsianakis" w:date="2023-07-27T11:26:00Z"/>
        </w:trPr>
        <w:tc>
          <w:tcPr>
            <w:tcW w:w="828" w:type="dxa"/>
            <w:tcBorders>
              <w:top w:val="nil"/>
              <w:left w:val="nil"/>
              <w:bottom w:val="nil"/>
              <w:right w:val="nil"/>
            </w:tcBorders>
          </w:tcPr>
          <w:p w14:paraId="5F67AC66" w14:textId="77777777" w:rsidR="007C50A0" w:rsidRDefault="007C50A0" w:rsidP="00F1291B">
            <w:pPr>
              <w:rPr>
                <w:ins w:id="131" w:author="Emmanouil Potetsianakis" w:date="2023-07-27T11:26:00Z"/>
                <w:rFonts w:eastAsia="Times New Roman"/>
                <w:sz w:val="18"/>
                <w:szCs w:val="18"/>
              </w:rPr>
            </w:pPr>
            <w:ins w:id="132" w:author="Emmanouil Potetsianakis" w:date="2023-07-27T11:26:00Z">
              <w:r>
                <w:rPr>
                  <w:rFonts w:eastAsia="Times New Roman"/>
                  <w:sz w:val="18"/>
                  <w:szCs w:val="18"/>
                </w:rPr>
                <w:t>AU</w:t>
              </w:r>
            </w:ins>
          </w:p>
        </w:tc>
        <w:tc>
          <w:tcPr>
            <w:tcW w:w="9026" w:type="dxa"/>
            <w:tcBorders>
              <w:top w:val="nil"/>
              <w:left w:val="nil"/>
              <w:bottom w:val="nil"/>
              <w:right w:val="nil"/>
            </w:tcBorders>
          </w:tcPr>
          <w:p w14:paraId="274DB23A" w14:textId="77777777" w:rsidR="007C50A0" w:rsidRDefault="007C50A0" w:rsidP="00F1291B">
            <w:pPr>
              <w:pStyle w:val="List"/>
              <w:spacing w:after="0"/>
              <w:rPr>
                <w:ins w:id="133" w:author="Emmanouil Potetsianakis" w:date="2023-07-27T11:26:00Z"/>
                <w:rFonts w:eastAsia="Times New Roman"/>
                <w:sz w:val="18"/>
                <w:szCs w:val="18"/>
              </w:rPr>
            </w:pPr>
            <w:ins w:id="134" w:author="Emmanouil Potetsianakis" w:date="2023-07-27T11:26:00Z">
              <w:r>
                <w:rPr>
                  <w:rFonts w:eastAsia="Times New Roman"/>
                  <w:sz w:val="18"/>
                  <w:szCs w:val="18"/>
                </w:rPr>
                <w:t>The current access unit input to the decoder.</w:t>
              </w:r>
            </w:ins>
          </w:p>
        </w:tc>
      </w:tr>
      <w:tr w:rsidR="007C50A0" w14:paraId="66DA37DB" w14:textId="77777777" w:rsidTr="00F1291B">
        <w:trPr>
          <w:trHeight w:hRule="exact" w:val="569"/>
          <w:ins w:id="135" w:author="Emmanouil Potetsianakis" w:date="2023-07-27T11:26:00Z"/>
        </w:trPr>
        <w:tc>
          <w:tcPr>
            <w:tcW w:w="828" w:type="dxa"/>
            <w:tcBorders>
              <w:top w:val="nil"/>
              <w:left w:val="nil"/>
              <w:bottom w:val="nil"/>
              <w:right w:val="nil"/>
            </w:tcBorders>
          </w:tcPr>
          <w:p w14:paraId="28E71778" w14:textId="77777777" w:rsidR="007C50A0" w:rsidRDefault="007C50A0" w:rsidP="00F1291B">
            <w:pPr>
              <w:rPr>
                <w:ins w:id="136" w:author="Emmanouil Potetsianakis" w:date="2023-07-27T11:26:00Z"/>
                <w:rFonts w:eastAsia="Times New Roman"/>
                <w:sz w:val="18"/>
                <w:szCs w:val="18"/>
              </w:rPr>
            </w:pPr>
            <w:ins w:id="137" w:author="Emmanouil Potetsianakis" w:date="2023-07-27T11:26:00Z">
              <w:r>
                <w:rPr>
                  <w:rFonts w:eastAsia="Times New Roman"/>
                  <w:sz w:val="18"/>
                  <w:szCs w:val="18"/>
                </w:rPr>
                <w:t>CU</w:t>
              </w:r>
            </w:ins>
          </w:p>
        </w:tc>
        <w:tc>
          <w:tcPr>
            <w:tcW w:w="9026" w:type="dxa"/>
            <w:tcBorders>
              <w:top w:val="nil"/>
              <w:left w:val="nil"/>
              <w:bottom w:val="nil"/>
              <w:right w:val="nil"/>
            </w:tcBorders>
          </w:tcPr>
          <w:p w14:paraId="447C1263" w14:textId="77777777" w:rsidR="007C50A0" w:rsidRDefault="007C50A0" w:rsidP="00F1291B">
            <w:pPr>
              <w:pStyle w:val="List"/>
              <w:spacing w:after="0"/>
              <w:ind w:left="0" w:firstLine="0"/>
              <w:rPr>
                <w:ins w:id="138" w:author="Emmanouil Potetsianakis" w:date="2023-07-27T11:26:00Z"/>
                <w:rFonts w:eastAsia="Times New Roman"/>
                <w:sz w:val="18"/>
                <w:szCs w:val="18"/>
              </w:rPr>
            </w:pPr>
            <w:ins w:id="139" w:author="Emmanouil Potetsianakis" w:date="2023-07-27T11:26:00Z">
              <w:r>
                <w:rPr>
                  <w:rFonts w:eastAsia="Times New Roman"/>
                  <w:sz w:val="18"/>
                  <w:szCs w:val="18"/>
                </w:rPr>
                <w:t>The current</w:t>
              </w:r>
              <w:r>
                <w:rPr>
                  <w:rFonts w:eastAsia="Times New Roman"/>
                  <w:sz w:val="18"/>
                  <w:szCs w:val="18"/>
                  <w:vertAlign w:val="superscript"/>
                </w:rPr>
                <w:t xml:space="preserve"> </w:t>
              </w:r>
              <w:r>
                <w:rPr>
                  <w:rFonts w:eastAsia="Times New Roman"/>
                  <w:sz w:val="18"/>
                  <w:szCs w:val="18"/>
                </w:rPr>
                <w:t>composition unit input to the composition memory. CU results from decoding AU. There may be several composition units resulting from decoding one access unit.</w:t>
              </w:r>
            </w:ins>
          </w:p>
        </w:tc>
      </w:tr>
    </w:tbl>
    <w:p w14:paraId="5C9DA8DE" w14:textId="77777777" w:rsidR="007C50A0" w:rsidRPr="000C63AE" w:rsidRDefault="007C50A0" w:rsidP="007C50A0">
      <w:pPr>
        <w:widowControl/>
        <w:autoSpaceDE/>
        <w:autoSpaceDN/>
        <w:jc w:val="both"/>
        <w:rPr>
          <w:ins w:id="140" w:author="Emmanouil Potetsianakis" w:date="2023-07-27T11:26:00Z"/>
          <w:rFonts w:ascii="Times New Roman" w:eastAsiaTheme="minorEastAsia" w:hAnsi="Times New Roman"/>
          <w:rPrChange w:id="141" w:author="Emmanuel Thomas" w:date="2023-07-07T16:01:00Z">
            <w:rPr>
              <w:ins w:id="142" w:author="Emmanouil Potetsianakis" w:date="2023-07-27T11:26:00Z"/>
              <w:b/>
              <w:bCs/>
              <w:lang w:val="en-GB"/>
            </w:rPr>
          </w:rPrChange>
        </w:rPr>
        <w:pPrChange w:id="143" w:author="Emmanuel Thomas" w:date="2023-07-07T16:01:00Z">
          <w:pPr>
            <w:numPr>
              <w:ilvl w:val="1"/>
              <w:numId w:val="9"/>
            </w:numPr>
            <w:ind w:left="792" w:hanging="432"/>
            <w:outlineLvl w:val="0"/>
          </w:pPr>
        </w:pPrChange>
      </w:pPr>
    </w:p>
    <w:p w14:paraId="13611122" w14:textId="77777777" w:rsidR="007C50A0" w:rsidRPr="00DC5339" w:rsidRDefault="007C50A0" w:rsidP="007C50A0">
      <w:pPr>
        <w:widowControl/>
        <w:autoSpaceDE/>
        <w:autoSpaceDN/>
        <w:spacing w:after="180"/>
        <w:rPr>
          <w:rFonts w:ascii="Times New Roman" w:eastAsia="Times New Roman" w:hAnsi="Times New Roman" w:cs="Times New Roman"/>
          <w:sz w:val="20"/>
          <w:szCs w:val="20"/>
        </w:rPr>
        <w:pPrChange w:id="144" w:author="Emmanouil Potetsianakis" w:date="2023-07-27T11:26:00Z">
          <w:pPr>
            <w:widowControl/>
            <w:numPr>
              <w:numId w:val="15"/>
            </w:numPr>
            <w:tabs>
              <w:tab w:val="num" w:pos="720"/>
            </w:tabs>
            <w:autoSpaceDE/>
            <w:autoSpaceDN/>
            <w:spacing w:after="180"/>
            <w:ind w:left="720" w:hanging="360"/>
          </w:pPr>
        </w:pPrChange>
      </w:pPr>
    </w:p>
    <w:p w14:paraId="5473F8C2" w14:textId="61EB0EB9" w:rsidR="00200A87" w:rsidRDefault="00200A87" w:rsidP="00153C9F">
      <w:pPr>
        <w:pStyle w:val="Heading2"/>
        <w:pPrChange w:id="145" w:author="Emmanouil Potetsianakis" w:date="2023-07-27T11:26:00Z">
          <w:pPr>
            <w:pStyle w:val="Heading3"/>
          </w:pPr>
        </w:pPrChange>
      </w:pPr>
      <w:r>
        <w:t xml:space="preserve">VDI </w:t>
      </w:r>
      <w:r w:rsidRPr="00820034">
        <w:t>HRD</w:t>
      </w:r>
    </w:p>
    <w:p w14:paraId="03F14083" w14:textId="44A13B40" w:rsidR="00200A87" w:rsidRDefault="00996B34" w:rsidP="00153C9F">
      <w:pPr>
        <w:pStyle w:val="Heading3"/>
        <w:pPrChange w:id="146" w:author="Emmanouil Potetsianakis" w:date="2023-07-27T11:26:00Z">
          <w:pPr>
            <w:pStyle w:val="Heading3"/>
            <w:numPr>
              <w:ilvl w:val="3"/>
            </w:numPr>
            <w:ind w:left="1728" w:hanging="648"/>
          </w:pPr>
        </w:pPrChange>
      </w:pPr>
      <w:r>
        <w:t>Key extensions</w:t>
      </w:r>
    </w:p>
    <w:p w14:paraId="36578D36" w14:textId="77777777" w:rsidR="00996B34" w:rsidRDefault="00996B34" w:rsidP="00996B34">
      <w:pPr>
        <w:rPr>
          <w:lang w:val="en-GB"/>
        </w:rPr>
      </w:pPr>
    </w:p>
    <w:p w14:paraId="21FE9600" w14:textId="77777777" w:rsidR="00545A0D" w:rsidRPr="00545A0D" w:rsidRDefault="00545A0D" w:rsidP="00545A0D">
      <w:pPr>
        <w:widowControl/>
        <w:autoSpaceDE/>
        <w:autoSpaceDN/>
        <w:spacing w:after="180"/>
        <w:rPr>
          <w:ins w:id="147" w:author="Emmanouil Potetsianakis" w:date="2023-07-27T11:27:00Z"/>
          <w:rFonts w:ascii="Times New Roman" w:eastAsia="Times New Roman" w:hAnsi="Times New Roman" w:cs="Times New Roman"/>
          <w:sz w:val="20"/>
          <w:szCs w:val="20"/>
        </w:rPr>
      </w:pPr>
      <w:ins w:id="148" w:author="Emmanouil Potetsianakis" w:date="2023-07-27T11:27:00Z">
        <w:r w:rsidRPr="00545A0D">
          <w:rPr>
            <w:rFonts w:ascii="Times New Roman" w:eastAsia="Times New Roman" w:hAnsi="Times New Roman" w:cs="Times New Roman"/>
            <w:sz w:val="20"/>
            <w:szCs w:val="20"/>
          </w:rPr>
          <w:t xml:space="preserve">Assume there are N video streams that </w:t>
        </w:r>
        <w:del w:id="149" w:author="Emmanuel Thomas" w:date="2023-07-07T16:02:00Z">
          <w:r w:rsidRPr="00545A0D" w:rsidDel="004275F6">
            <w:rPr>
              <w:rFonts w:ascii="Times New Roman" w:eastAsia="Times New Roman" w:hAnsi="Times New Roman" w:cs="Times New Roman"/>
              <w:sz w:val="20"/>
              <w:szCs w:val="20"/>
            </w:rPr>
            <w:delText>need to be</w:delText>
          </w:r>
        </w:del>
        <w:r w:rsidRPr="00545A0D">
          <w:rPr>
            <w:rFonts w:ascii="Times New Roman" w:eastAsia="Times New Roman" w:hAnsi="Times New Roman" w:cs="Times New Roman"/>
            <w:sz w:val="20"/>
            <w:szCs w:val="20"/>
          </w:rPr>
          <w:t>are concurrently decoded on the same device for the same application</w:t>
        </w:r>
        <w:del w:id="150" w:author="Emmanuel Thomas" w:date="2023-07-07T16:02:00Z">
          <w:r w:rsidRPr="00545A0D" w:rsidDel="004275F6">
            <w:rPr>
              <w:rFonts w:ascii="Times New Roman" w:eastAsia="Times New Roman" w:hAnsi="Times New Roman" w:cs="Times New Roman"/>
              <w:sz w:val="20"/>
              <w:szCs w:val="20"/>
            </w:rPr>
            <w:delText xml:space="preserve"> concurrently</w:delText>
          </w:r>
        </w:del>
        <w:r w:rsidRPr="00545A0D">
          <w:rPr>
            <w:rFonts w:ascii="Times New Roman" w:eastAsia="Times New Roman" w:hAnsi="Times New Roman" w:cs="Times New Roman"/>
            <w:sz w:val="20"/>
            <w:szCs w:val="20"/>
          </w:rPr>
          <w:t>. Each of the N video streams follows some profile/level/tier requirements and HRD requirements and parameters specified along with the bitstream.</w:t>
        </w:r>
      </w:ins>
    </w:p>
    <w:p w14:paraId="3ECD53DE" w14:textId="77777777" w:rsidR="00545A0D" w:rsidRPr="00545A0D" w:rsidRDefault="00545A0D" w:rsidP="00545A0D">
      <w:pPr>
        <w:widowControl/>
        <w:autoSpaceDE/>
        <w:autoSpaceDN/>
        <w:spacing w:after="180"/>
        <w:rPr>
          <w:ins w:id="151" w:author="Emmanouil Potetsianakis" w:date="2023-07-27T11:27:00Z"/>
          <w:rFonts w:ascii="Times New Roman" w:eastAsia="Times New Roman" w:hAnsi="Times New Roman" w:cs="Times New Roman"/>
          <w:sz w:val="20"/>
          <w:szCs w:val="20"/>
        </w:rPr>
      </w:pPr>
      <w:ins w:id="152" w:author="Emmanouil Potetsianakis" w:date="2023-07-27T11:27:00Z">
        <w:r w:rsidRPr="00545A0D">
          <w:rPr>
            <w:rFonts w:ascii="Times New Roman" w:eastAsia="Times New Roman" w:hAnsi="Times New Roman" w:cs="Times New Roman"/>
            <w:sz w:val="20"/>
            <w:szCs w:val="20"/>
          </w:rPr>
          <w:t>Three key models are to be considered</w:t>
        </w:r>
      </w:ins>
    </w:p>
    <w:p w14:paraId="66174BA1" w14:textId="77777777" w:rsidR="00545A0D" w:rsidRPr="00545A0D" w:rsidRDefault="00545A0D" w:rsidP="00545A0D">
      <w:pPr>
        <w:widowControl/>
        <w:numPr>
          <w:ilvl w:val="0"/>
          <w:numId w:val="15"/>
        </w:numPr>
        <w:tabs>
          <w:tab w:val="num" w:pos="1440"/>
        </w:tabs>
        <w:autoSpaceDE/>
        <w:autoSpaceDN/>
        <w:spacing w:after="180"/>
        <w:jc w:val="both"/>
        <w:rPr>
          <w:ins w:id="153" w:author="Emmanouil Potetsianakis" w:date="2023-07-27T11:27:00Z"/>
          <w:rFonts w:ascii="Times New Roman" w:eastAsia="Times New Roman" w:hAnsi="Times New Roman" w:cs="Times New Roman"/>
          <w:sz w:val="20"/>
          <w:szCs w:val="20"/>
        </w:rPr>
      </w:pPr>
      <w:ins w:id="154" w:author="Emmanouil Potetsianakis" w:date="2023-07-27T11:27:00Z">
        <w:r w:rsidRPr="00545A0D">
          <w:rPr>
            <w:rFonts w:ascii="Times New Roman" w:eastAsia="Times New Roman" w:hAnsi="Times New Roman" w:cs="Times New Roman"/>
            <w:sz w:val="20"/>
            <w:szCs w:val="20"/>
          </w:rPr>
          <w:t xml:space="preserve">Configuration 1: </w:t>
        </w:r>
        <w:del w:id="155" w:author="Emmanuel Thomas" w:date="2023-07-07T16:02:00Z">
          <w:r w:rsidRPr="00545A0D" w:rsidDel="004275F6">
            <w:rPr>
              <w:rFonts w:ascii="Times New Roman" w:eastAsia="Times New Roman" w:hAnsi="Times New Roman" w:cs="Times New Roman"/>
              <w:sz w:val="20"/>
              <w:szCs w:val="20"/>
            </w:rPr>
            <w:delText xml:space="preserve">CPB and DPB </w:delText>
          </w:r>
        </w:del>
        <w:r w:rsidRPr="00545A0D">
          <w:rPr>
            <w:rFonts w:ascii="Times New Roman" w:eastAsia="Times New Roman" w:hAnsi="Times New Roman" w:cs="Times New Roman"/>
            <w:sz w:val="20"/>
            <w:szCs w:val="20"/>
          </w:rPr>
          <w:t xml:space="preserve">Decoding Buffer, Decoder and Composition Memory run independently for each of the N video </w:t>
        </w:r>
        <w:del w:id="156" w:author="Emmanuel Thomas" w:date="2023-07-07T16:03:00Z">
          <w:r w:rsidRPr="00545A0D" w:rsidDel="004275F6">
            <w:rPr>
              <w:rFonts w:ascii="Times New Roman" w:eastAsia="Times New Roman" w:hAnsi="Times New Roman" w:cs="Times New Roman"/>
              <w:sz w:val="20"/>
              <w:szCs w:val="20"/>
            </w:rPr>
            <w:delText>decoders</w:delText>
          </w:r>
        </w:del>
        <w:r w:rsidRPr="00545A0D">
          <w:rPr>
            <w:rFonts w:ascii="Times New Roman" w:eastAsia="Times New Roman" w:hAnsi="Times New Roman" w:cs="Times New Roman"/>
            <w:sz w:val="20"/>
            <w:szCs w:val="20"/>
          </w:rPr>
          <w:t>streams.</w:t>
        </w:r>
      </w:ins>
    </w:p>
    <w:p w14:paraId="26BD537B" w14:textId="77777777" w:rsidR="00545A0D" w:rsidRPr="00545A0D" w:rsidRDefault="00545A0D" w:rsidP="00545A0D">
      <w:pPr>
        <w:widowControl/>
        <w:numPr>
          <w:ilvl w:val="1"/>
          <w:numId w:val="15"/>
        </w:numPr>
        <w:autoSpaceDE/>
        <w:autoSpaceDN/>
        <w:spacing w:after="180"/>
        <w:jc w:val="both"/>
        <w:rPr>
          <w:ins w:id="157" w:author="Emmanouil Potetsianakis" w:date="2023-07-27T11:27:00Z"/>
          <w:rFonts w:ascii="Times New Roman" w:eastAsia="Times New Roman" w:hAnsi="Times New Roman" w:cs="Times New Roman"/>
          <w:sz w:val="20"/>
          <w:szCs w:val="20"/>
        </w:rPr>
      </w:pPr>
      <w:ins w:id="158" w:author="Emmanouil Potetsianakis" w:date="2023-07-27T11:27:00Z">
        <w:r w:rsidRPr="00545A0D">
          <w:rPr>
            <w:rFonts w:ascii="Times New Roman" w:eastAsia="Times New Roman" w:hAnsi="Times New Roman" w:cs="Times New Roman"/>
            <w:sz w:val="20"/>
            <w:szCs w:val="20"/>
          </w:rPr>
          <w:t>Core Issue:</w:t>
        </w:r>
      </w:ins>
    </w:p>
    <w:p w14:paraId="4838500D" w14:textId="77777777" w:rsidR="00545A0D" w:rsidRPr="00545A0D" w:rsidRDefault="00545A0D" w:rsidP="00545A0D">
      <w:pPr>
        <w:widowControl/>
        <w:numPr>
          <w:ilvl w:val="2"/>
          <w:numId w:val="15"/>
        </w:numPr>
        <w:autoSpaceDE/>
        <w:autoSpaceDN/>
        <w:spacing w:after="180"/>
        <w:jc w:val="both"/>
        <w:rPr>
          <w:ins w:id="159" w:author="Emmanouil Potetsianakis" w:date="2023-07-27T11:27:00Z"/>
          <w:rFonts w:ascii="Times New Roman" w:eastAsia="Times New Roman" w:hAnsi="Times New Roman" w:cs="Times New Roman"/>
          <w:sz w:val="20"/>
          <w:szCs w:val="20"/>
        </w:rPr>
        <w:pPrChange w:id="160" w:author="Emmanuel Thomas" w:date="2023-07-07T16:46:00Z">
          <w:pPr>
            <w:numPr>
              <w:ilvl w:val="1"/>
              <w:numId w:val="15"/>
            </w:numPr>
            <w:tabs>
              <w:tab w:val="num" w:pos="1440"/>
            </w:tabs>
            <w:spacing w:after="180"/>
            <w:ind w:left="1440" w:hanging="360"/>
          </w:pPr>
        </w:pPrChange>
      </w:pPr>
      <w:ins w:id="161" w:author="Emmanouil Potetsianakis" w:date="2023-07-27T11:27:00Z">
        <w:del w:id="162" w:author="Emmanuel Thomas" w:date="2023-07-07T16:46:00Z">
          <w:r w:rsidRPr="00545A0D" w:rsidDel="00C74AA6">
            <w:rPr>
              <w:rFonts w:ascii="Times New Roman" w:eastAsia="Times New Roman" w:hAnsi="Times New Roman" w:cs="Times New Roman"/>
              <w:sz w:val="20"/>
              <w:szCs w:val="20"/>
            </w:rPr>
            <w:delText xml:space="preserve"> a</w:delText>
          </w:r>
        </w:del>
        <w:r w:rsidRPr="00545A0D">
          <w:rPr>
            <w:rFonts w:ascii="Times New Roman" w:eastAsia="Times New Roman" w:hAnsi="Times New Roman" w:cs="Times New Roman"/>
            <w:sz w:val="20"/>
            <w:szCs w:val="20"/>
          </w:rPr>
          <w:t xml:space="preserve">Aggregate </w:t>
        </w:r>
        <w:del w:id="163" w:author="Emmanuel Thomas" w:date="2023-07-07T16:54:00Z">
          <w:r w:rsidRPr="00545A0D" w:rsidDel="00DB4C2A">
            <w:rPr>
              <w:rFonts w:ascii="Times New Roman" w:eastAsia="Times New Roman" w:hAnsi="Times New Roman" w:cs="Times New Roman"/>
              <w:sz w:val="20"/>
              <w:szCs w:val="20"/>
            </w:rPr>
            <w:delText>CBP</w:delText>
          </w:r>
        </w:del>
        <w:r w:rsidRPr="00545A0D">
          <w:rPr>
            <w:rFonts w:ascii="Times New Roman" w:eastAsia="Times New Roman" w:hAnsi="Times New Roman" w:cs="Times New Roman"/>
            <w:sz w:val="20"/>
            <w:szCs w:val="20"/>
          </w:rPr>
          <w:t xml:space="preserve">bitrate, decoding complexity, Composition Memory size, and possibly other characteristics, </w:t>
        </w:r>
        <w:del w:id="164" w:author="Emmanuel Thomas" w:date="2023-07-07T16:55:00Z">
          <w:r w:rsidRPr="00545A0D" w:rsidDel="00377A67">
            <w:rPr>
              <w:rFonts w:ascii="Times New Roman" w:eastAsia="Times New Roman" w:hAnsi="Times New Roman" w:cs="Times New Roman"/>
              <w:sz w:val="20"/>
              <w:szCs w:val="20"/>
            </w:rPr>
            <w:delText xml:space="preserve"> and DBP </w:delText>
          </w:r>
        </w:del>
        <w:r w:rsidRPr="00545A0D">
          <w:rPr>
            <w:rFonts w:ascii="Times New Roman" w:eastAsia="Times New Roman" w:hAnsi="Times New Roman" w:cs="Times New Roman"/>
            <w:sz w:val="20"/>
            <w:szCs w:val="20"/>
          </w:rPr>
          <w:t>must not exceed the limits of the VDE</w:t>
        </w:r>
        <w:del w:id="165" w:author="Emmanuel Thomas" w:date="2023-07-07T16:55:00Z">
          <w:r w:rsidRPr="00545A0D" w:rsidDel="00D23050">
            <w:rPr>
              <w:rFonts w:ascii="Times New Roman" w:eastAsia="Times New Roman" w:hAnsi="Times New Roman" w:cs="Times New Roman"/>
              <w:sz w:val="20"/>
              <w:szCs w:val="20"/>
            </w:rPr>
            <w:delText>a single decoder HRD with the same parameters</w:delText>
          </w:r>
        </w:del>
      </w:ins>
    </w:p>
    <w:p w14:paraId="3363EFAB" w14:textId="77777777" w:rsidR="00545A0D" w:rsidRPr="00545A0D" w:rsidRDefault="00545A0D" w:rsidP="00545A0D">
      <w:pPr>
        <w:widowControl/>
        <w:numPr>
          <w:ilvl w:val="0"/>
          <w:numId w:val="15"/>
        </w:numPr>
        <w:tabs>
          <w:tab w:val="num" w:pos="1440"/>
        </w:tabs>
        <w:autoSpaceDE/>
        <w:autoSpaceDN/>
        <w:spacing w:after="180"/>
        <w:jc w:val="both"/>
        <w:rPr>
          <w:ins w:id="166" w:author="Emmanouil Potetsianakis" w:date="2023-07-27T11:27:00Z"/>
          <w:rFonts w:ascii="Times New Roman" w:eastAsia="Times New Roman" w:hAnsi="Times New Roman" w:cs="Times New Roman"/>
          <w:sz w:val="20"/>
          <w:szCs w:val="20"/>
        </w:rPr>
      </w:pPr>
      <w:ins w:id="167" w:author="Emmanouil Potetsianakis" w:date="2023-07-27T11:27:00Z">
        <w:r w:rsidRPr="00545A0D">
          <w:rPr>
            <w:rFonts w:ascii="Times New Roman" w:eastAsia="Times New Roman" w:hAnsi="Times New Roman" w:cs="Times New Roman"/>
            <w:sz w:val="20"/>
            <w:szCs w:val="20"/>
          </w:rPr>
          <w:t xml:space="preserve">Configuration 2: Decoding Buffers are </w:t>
        </w:r>
        <w:del w:id="168" w:author="Emmanuel Thomas" w:date="2023-07-07T16:45:00Z">
          <w:r w:rsidRPr="00545A0D" w:rsidDel="00876ADE">
            <w:rPr>
              <w:rFonts w:ascii="Times New Roman" w:eastAsia="Times New Roman" w:hAnsi="Times New Roman" w:cs="Times New Roman"/>
              <w:sz w:val="20"/>
              <w:szCs w:val="20"/>
            </w:rPr>
            <w:delText xml:space="preserve">CPB </w:delText>
          </w:r>
        </w:del>
        <w:r w:rsidRPr="00545A0D">
          <w:rPr>
            <w:rFonts w:ascii="Times New Roman" w:eastAsia="Times New Roman" w:hAnsi="Times New Roman" w:cs="Times New Roman"/>
            <w:sz w:val="20"/>
            <w:szCs w:val="20"/>
          </w:rPr>
          <w:t>independent</w:t>
        </w:r>
        <w:del w:id="169" w:author="Emmanuel Thomas" w:date="2023-07-07T16:45:00Z">
          <w:r w:rsidRPr="00545A0D" w:rsidDel="00876ADE">
            <w:rPr>
              <w:rFonts w:ascii="Times New Roman" w:eastAsia="Times New Roman" w:hAnsi="Times New Roman" w:cs="Times New Roman"/>
              <w:sz w:val="20"/>
              <w:szCs w:val="20"/>
            </w:rPr>
            <w:delText>ly</w:delText>
          </w:r>
        </w:del>
        <w:r w:rsidRPr="00545A0D">
          <w:rPr>
            <w:rFonts w:ascii="Times New Roman" w:eastAsia="Times New Roman" w:hAnsi="Times New Roman" w:cs="Times New Roman"/>
            <w:sz w:val="20"/>
            <w:szCs w:val="20"/>
          </w:rPr>
          <w:t xml:space="preserve">, but a </w:t>
        </w:r>
        <w:del w:id="170" w:author="Emmanuel Thomas" w:date="2023-07-07T16:45:00Z">
          <w:r w:rsidRPr="00545A0D" w:rsidDel="00876ADE">
            <w:rPr>
              <w:rFonts w:ascii="Times New Roman" w:eastAsia="Times New Roman" w:hAnsi="Times New Roman" w:cs="Times New Roman"/>
              <w:sz w:val="20"/>
              <w:szCs w:val="20"/>
            </w:rPr>
            <w:delText>combined DPB</w:delText>
          </w:r>
        </w:del>
        <w:r w:rsidRPr="00545A0D">
          <w:rPr>
            <w:rFonts w:ascii="Times New Roman" w:eastAsia="Times New Roman" w:hAnsi="Times New Roman" w:cs="Times New Roman"/>
            <w:sz w:val="20"/>
            <w:szCs w:val="20"/>
          </w:rPr>
          <w:t xml:space="preserve">common Composition Memory is used so that it ensures that the output of the N decoders can be provided with a proper timing in a </w:t>
        </w:r>
        <w:del w:id="171" w:author="Emmanuel Thomas" w:date="2023-07-07T16:55:00Z">
          <w:r w:rsidRPr="00545A0D" w:rsidDel="00D23050">
            <w:rPr>
              <w:rFonts w:ascii="Times New Roman" w:eastAsia="Times New Roman" w:hAnsi="Times New Roman" w:cs="Times New Roman"/>
              <w:sz w:val="20"/>
              <w:szCs w:val="20"/>
            </w:rPr>
            <w:delText>synchronuous</w:delText>
          </w:r>
        </w:del>
        <w:r w:rsidRPr="00545A0D">
          <w:rPr>
            <w:rFonts w:ascii="Times New Roman" w:eastAsia="Times New Roman" w:hAnsi="Times New Roman" w:cs="Times New Roman"/>
            <w:sz w:val="20"/>
            <w:szCs w:val="20"/>
          </w:rPr>
          <w:t>synchronous manner to the next level:</w:t>
        </w:r>
      </w:ins>
    </w:p>
    <w:p w14:paraId="1BEE5102" w14:textId="77777777" w:rsidR="00545A0D" w:rsidRPr="00545A0D" w:rsidRDefault="00545A0D" w:rsidP="00545A0D">
      <w:pPr>
        <w:widowControl/>
        <w:numPr>
          <w:ilvl w:val="1"/>
          <w:numId w:val="15"/>
        </w:numPr>
        <w:autoSpaceDE/>
        <w:autoSpaceDN/>
        <w:spacing w:after="180"/>
        <w:jc w:val="both"/>
        <w:rPr>
          <w:ins w:id="172" w:author="Emmanouil Potetsianakis" w:date="2023-07-27T11:27:00Z"/>
          <w:rFonts w:ascii="Times New Roman" w:eastAsia="Times New Roman" w:hAnsi="Times New Roman" w:cs="Times New Roman"/>
          <w:sz w:val="20"/>
          <w:szCs w:val="20"/>
        </w:rPr>
      </w:pPr>
      <w:ins w:id="173" w:author="Emmanouil Potetsianakis" w:date="2023-07-27T11:27:00Z">
        <w:r w:rsidRPr="00545A0D">
          <w:rPr>
            <w:rFonts w:ascii="Times New Roman" w:eastAsia="Times New Roman" w:hAnsi="Times New Roman" w:cs="Times New Roman"/>
            <w:sz w:val="20"/>
            <w:szCs w:val="20"/>
          </w:rPr>
          <w:t xml:space="preserve">Core Issues: </w:t>
        </w:r>
      </w:ins>
    </w:p>
    <w:p w14:paraId="20A6840F" w14:textId="77777777" w:rsidR="00545A0D" w:rsidRPr="00545A0D" w:rsidRDefault="00545A0D" w:rsidP="00545A0D">
      <w:pPr>
        <w:widowControl/>
        <w:numPr>
          <w:ilvl w:val="2"/>
          <w:numId w:val="15"/>
        </w:numPr>
        <w:autoSpaceDE/>
        <w:autoSpaceDN/>
        <w:spacing w:after="180"/>
        <w:jc w:val="both"/>
        <w:rPr>
          <w:ins w:id="174" w:author="Emmanouil Potetsianakis" w:date="2023-07-27T11:27:00Z"/>
          <w:rFonts w:ascii="Times New Roman" w:eastAsia="Times New Roman" w:hAnsi="Times New Roman" w:cs="Times New Roman"/>
          <w:sz w:val="20"/>
          <w:szCs w:val="20"/>
        </w:rPr>
      </w:pPr>
      <w:ins w:id="175" w:author="Emmanouil Potetsianakis" w:date="2023-07-27T11:27:00Z">
        <w:r w:rsidRPr="00545A0D">
          <w:rPr>
            <w:rFonts w:ascii="Times New Roman" w:eastAsia="Times New Roman" w:hAnsi="Times New Roman" w:cs="Times New Roman"/>
            <w:sz w:val="20"/>
            <w:szCs w:val="20"/>
          </w:rPr>
          <w:t>The core issue from configuration 1</w:t>
        </w:r>
      </w:ins>
    </w:p>
    <w:p w14:paraId="2F24EE1F" w14:textId="77777777" w:rsidR="00545A0D" w:rsidRPr="00545A0D" w:rsidRDefault="00545A0D" w:rsidP="00545A0D">
      <w:pPr>
        <w:widowControl/>
        <w:numPr>
          <w:ilvl w:val="2"/>
          <w:numId w:val="15"/>
        </w:numPr>
        <w:autoSpaceDE/>
        <w:autoSpaceDN/>
        <w:spacing w:after="180"/>
        <w:jc w:val="both"/>
        <w:rPr>
          <w:ins w:id="176" w:author="Emmanouil Potetsianakis" w:date="2023-07-27T11:27:00Z"/>
          <w:rFonts w:ascii="Times New Roman" w:eastAsia="Times New Roman" w:hAnsi="Times New Roman" w:cs="Times New Roman"/>
          <w:sz w:val="20"/>
          <w:szCs w:val="20"/>
        </w:rPr>
      </w:pPr>
      <w:ins w:id="177" w:author="Emmanouil Potetsianakis" w:date="2023-07-27T11:27:00Z">
        <w:r w:rsidRPr="00545A0D">
          <w:rPr>
            <w:rFonts w:ascii="Times New Roman" w:eastAsia="Times New Roman" w:hAnsi="Times New Roman" w:cs="Times New Roman"/>
            <w:sz w:val="20"/>
            <w:szCs w:val="20"/>
          </w:rPr>
          <w:t xml:space="preserve">the </w:t>
        </w:r>
        <w:del w:id="178" w:author="Emmanuel Thomas" w:date="2023-07-07T16:46:00Z">
          <w:r w:rsidRPr="00545A0D" w:rsidDel="00D2652F">
            <w:rPr>
              <w:rFonts w:ascii="Times New Roman" w:eastAsia="Times New Roman" w:hAnsi="Times New Roman" w:cs="Times New Roman"/>
              <w:sz w:val="20"/>
              <w:szCs w:val="20"/>
            </w:rPr>
            <w:delText xml:space="preserve">combined </w:delText>
          </w:r>
        </w:del>
        <w:r w:rsidRPr="00545A0D">
          <w:rPr>
            <w:rFonts w:ascii="Times New Roman" w:eastAsia="Times New Roman" w:hAnsi="Times New Roman" w:cs="Times New Roman"/>
            <w:sz w:val="20"/>
            <w:szCs w:val="20"/>
          </w:rPr>
          <w:t xml:space="preserve">common Composition Memory </w:t>
        </w:r>
        <w:del w:id="179" w:author="Emmanuel Thomas" w:date="2023-07-07T16:46:00Z">
          <w:r w:rsidRPr="00545A0D" w:rsidDel="00D2652F">
            <w:rPr>
              <w:rFonts w:ascii="Times New Roman" w:eastAsia="Times New Roman" w:hAnsi="Times New Roman" w:cs="Times New Roman"/>
              <w:sz w:val="20"/>
              <w:szCs w:val="20"/>
            </w:rPr>
            <w:delText xml:space="preserve">DPB </w:delText>
          </w:r>
        </w:del>
        <w:r w:rsidRPr="00545A0D">
          <w:rPr>
            <w:rFonts w:ascii="Times New Roman" w:eastAsia="Times New Roman" w:hAnsi="Times New Roman" w:cs="Times New Roman"/>
            <w:sz w:val="20"/>
            <w:szCs w:val="20"/>
          </w:rPr>
          <w:t xml:space="preserve">not only follows the aggregate requirements, but also requires that all </w:t>
        </w:r>
        <w:del w:id="180" w:author="Emmanuel Thomas" w:date="2023-07-07T17:01:00Z">
          <w:r w:rsidRPr="00545A0D" w:rsidDel="00EC4BD1">
            <w:rPr>
              <w:rFonts w:ascii="Times New Roman" w:eastAsia="Times New Roman" w:hAnsi="Times New Roman" w:cs="Times New Roman"/>
              <w:sz w:val="20"/>
              <w:szCs w:val="20"/>
            </w:rPr>
            <w:delText>decoded pictures</w:delText>
          </w:r>
        </w:del>
        <w:r w:rsidRPr="00545A0D">
          <w:rPr>
            <w:rFonts w:ascii="Times New Roman" w:eastAsia="Times New Roman" w:hAnsi="Times New Roman" w:cs="Times New Roman"/>
            <w:sz w:val="20"/>
            <w:szCs w:val="20"/>
          </w:rPr>
          <w:t xml:space="preserve">composition units (containing decoded pictures) need to be stored in the </w:t>
        </w:r>
        <w:del w:id="181" w:author="Emmanuel Thomas" w:date="2023-07-07T16:56:00Z">
          <w:r w:rsidRPr="00545A0D" w:rsidDel="00D00084">
            <w:rPr>
              <w:rFonts w:ascii="Times New Roman" w:eastAsia="Times New Roman" w:hAnsi="Times New Roman" w:cs="Times New Roman"/>
              <w:sz w:val="20"/>
              <w:szCs w:val="20"/>
            </w:rPr>
            <w:delText xml:space="preserve">DPB </w:delText>
          </w:r>
        </w:del>
        <w:r w:rsidRPr="00545A0D">
          <w:rPr>
            <w:rFonts w:ascii="Times New Roman" w:eastAsia="Times New Roman" w:hAnsi="Times New Roman" w:cs="Times New Roman"/>
            <w:sz w:val="20"/>
            <w:szCs w:val="20"/>
          </w:rPr>
          <w:t xml:space="preserve">Composition Memory until </w:t>
        </w:r>
        <w:del w:id="182" w:author="Emmanuel Thomas" w:date="2023-07-07T17:02:00Z">
          <w:r w:rsidRPr="00545A0D" w:rsidDel="000B3270">
            <w:rPr>
              <w:rFonts w:ascii="Times New Roman" w:eastAsia="Times New Roman" w:hAnsi="Times New Roman" w:cs="Times New Roman"/>
              <w:sz w:val="20"/>
              <w:szCs w:val="20"/>
            </w:rPr>
            <w:delText xml:space="preserve">the </w:delText>
          </w:r>
        </w:del>
        <w:r w:rsidRPr="00545A0D">
          <w:rPr>
            <w:rFonts w:ascii="Times New Roman" w:eastAsia="Times New Roman" w:hAnsi="Times New Roman" w:cs="Times New Roman"/>
            <w:sz w:val="20"/>
            <w:szCs w:val="20"/>
          </w:rPr>
          <w:t xml:space="preserve">every composition unit </w:t>
        </w:r>
        <w:del w:id="183" w:author="Emmanuel Thomas" w:date="2023-07-07T17:02:00Z">
          <w:r w:rsidRPr="00545A0D" w:rsidDel="000B3270">
            <w:rPr>
              <w:rFonts w:ascii="Times New Roman" w:eastAsia="Times New Roman" w:hAnsi="Times New Roman" w:cs="Times New Roman"/>
              <w:sz w:val="20"/>
              <w:szCs w:val="20"/>
            </w:rPr>
            <w:delText xml:space="preserve">decoded pictures </w:delText>
          </w:r>
        </w:del>
        <w:r w:rsidRPr="00545A0D">
          <w:rPr>
            <w:rFonts w:ascii="Times New Roman" w:eastAsia="Times New Roman" w:hAnsi="Times New Roman" w:cs="Times New Roman"/>
            <w:sz w:val="20"/>
            <w:szCs w:val="20"/>
          </w:rPr>
          <w:t xml:space="preserve">from all N decoders with </w:t>
        </w:r>
        <w:del w:id="184" w:author="Emmanuel Thomas" w:date="2023-07-07T17:02:00Z">
          <w:r w:rsidRPr="00545A0D" w:rsidDel="000660F2">
            <w:rPr>
              <w:rFonts w:ascii="Times New Roman" w:eastAsia="Times New Roman" w:hAnsi="Times New Roman" w:cs="Times New Roman"/>
              <w:sz w:val="20"/>
              <w:szCs w:val="20"/>
            </w:rPr>
            <w:delText>a common</w:delText>
          </w:r>
        </w:del>
        <w:r w:rsidRPr="00545A0D">
          <w:rPr>
            <w:rFonts w:ascii="Times New Roman" w:eastAsia="Times New Roman" w:hAnsi="Times New Roman" w:cs="Times New Roman"/>
            <w:sz w:val="20"/>
            <w:szCs w:val="20"/>
          </w:rPr>
          <w:t xml:space="preserve">the same composition time stamp </w:t>
        </w:r>
        <w:del w:id="185" w:author="Emmanuel Thomas" w:date="2023-07-07T16:56:00Z">
          <w:r w:rsidRPr="00545A0D" w:rsidDel="00EB735E">
            <w:rPr>
              <w:rFonts w:ascii="Times New Roman" w:eastAsia="Times New Roman" w:hAnsi="Times New Roman" w:cs="Times New Roman"/>
              <w:sz w:val="20"/>
              <w:szCs w:val="20"/>
            </w:rPr>
            <w:delText xml:space="preserve">timeline </w:delText>
          </w:r>
        </w:del>
        <w:r w:rsidRPr="00545A0D">
          <w:rPr>
            <w:rFonts w:ascii="Times New Roman" w:eastAsia="Times New Roman" w:hAnsi="Times New Roman" w:cs="Times New Roman"/>
            <w:sz w:val="20"/>
            <w:szCs w:val="20"/>
          </w:rPr>
          <w:t xml:space="preserve">has </w:t>
        </w:r>
        <w:del w:id="186" w:author="Emmanuel Thomas" w:date="2023-07-07T16:56:00Z">
          <w:r w:rsidRPr="00545A0D" w:rsidDel="00D00084">
            <w:rPr>
              <w:rFonts w:ascii="Times New Roman" w:eastAsia="Times New Roman" w:hAnsi="Times New Roman" w:cs="Times New Roman"/>
              <w:sz w:val="20"/>
              <w:szCs w:val="20"/>
            </w:rPr>
            <w:delText>can be released</w:delText>
          </w:r>
        </w:del>
        <w:r w:rsidRPr="00545A0D">
          <w:rPr>
            <w:rFonts w:ascii="Times New Roman" w:eastAsia="Times New Roman" w:hAnsi="Times New Roman" w:cs="Times New Roman"/>
            <w:sz w:val="20"/>
            <w:szCs w:val="20"/>
          </w:rPr>
          <w:t>arrived</w:t>
        </w:r>
      </w:ins>
    </w:p>
    <w:p w14:paraId="36CFD75B" w14:textId="77777777" w:rsidR="00545A0D" w:rsidRPr="00545A0D" w:rsidRDefault="00545A0D" w:rsidP="00545A0D">
      <w:pPr>
        <w:widowControl/>
        <w:numPr>
          <w:ilvl w:val="2"/>
          <w:numId w:val="15"/>
        </w:numPr>
        <w:autoSpaceDE/>
        <w:autoSpaceDN/>
        <w:spacing w:after="180"/>
        <w:jc w:val="both"/>
        <w:rPr>
          <w:ins w:id="187" w:author="Emmanouil Potetsianakis" w:date="2023-07-27T11:27:00Z"/>
          <w:rFonts w:ascii="Times New Roman" w:eastAsia="Times New Roman" w:hAnsi="Times New Roman" w:cs="Times New Roman"/>
          <w:sz w:val="20"/>
          <w:szCs w:val="20"/>
        </w:rPr>
      </w:pPr>
      <w:ins w:id="188" w:author="Emmanouil Potetsianakis" w:date="2023-07-27T11:27:00Z">
        <w:del w:id="189" w:author="Emmanuel Thomas" w:date="2023-07-07T17:04:00Z">
          <w:r w:rsidRPr="00545A0D" w:rsidDel="00C51D8A">
            <w:rPr>
              <w:rFonts w:ascii="Times New Roman" w:eastAsia="Times New Roman" w:hAnsi="Times New Roman" w:cs="Times New Roman"/>
              <w:sz w:val="20"/>
              <w:szCs w:val="20"/>
            </w:rPr>
            <w:delText xml:space="preserve">There </w:delText>
          </w:r>
          <w:r w:rsidRPr="00545A0D" w:rsidDel="0009344D">
            <w:rPr>
              <w:rFonts w:ascii="Times New Roman" w:eastAsia="Times New Roman" w:hAnsi="Times New Roman" w:cs="Times New Roman"/>
              <w:sz w:val="20"/>
              <w:szCs w:val="20"/>
            </w:rPr>
            <w:delText xml:space="preserve">are </w:delText>
          </w:r>
          <w:r w:rsidRPr="00545A0D" w:rsidDel="00C51D8A">
            <w:rPr>
              <w:rFonts w:ascii="Times New Roman" w:eastAsia="Times New Roman" w:hAnsi="Times New Roman" w:cs="Times New Roman"/>
              <w:sz w:val="20"/>
              <w:szCs w:val="20"/>
            </w:rPr>
            <w:delText>HRD parameters needed for e</w:delText>
          </w:r>
        </w:del>
        <w:r w:rsidRPr="00545A0D">
          <w:rPr>
            <w:rFonts w:ascii="Times New Roman" w:eastAsia="Times New Roman" w:hAnsi="Times New Roman" w:cs="Times New Roman"/>
            <w:sz w:val="20"/>
            <w:szCs w:val="20"/>
          </w:rPr>
          <w:t xml:space="preserve">Each </w:t>
        </w:r>
        <w:del w:id="190" w:author="Emmanuel Thomas" w:date="2023-07-07T17:04:00Z">
          <w:r w:rsidRPr="00545A0D" w:rsidDel="00C51D8A">
            <w:rPr>
              <w:rFonts w:ascii="Times New Roman" w:eastAsia="Times New Roman" w:hAnsi="Times New Roman" w:cs="Times New Roman"/>
              <w:sz w:val="20"/>
              <w:szCs w:val="20"/>
            </w:rPr>
            <w:delText xml:space="preserve">ach </w:delText>
          </w:r>
        </w:del>
        <w:r w:rsidRPr="00545A0D">
          <w:rPr>
            <w:rFonts w:ascii="Times New Roman" w:eastAsia="Times New Roman" w:hAnsi="Times New Roman" w:cs="Times New Roman"/>
            <w:sz w:val="20"/>
            <w:szCs w:val="20"/>
          </w:rPr>
          <w:t xml:space="preserve">elementary stream </w:t>
        </w:r>
        <w:del w:id="191" w:author="Emmanuel Thomas" w:date="2023-07-07T17:04:00Z">
          <w:r w:rsidRPr="00545A0D" w:rsidDel="00C51D8A">
            <w:rPr>
              <w:rFonts w:ascii="Times New Roman" w:eastAsia="Times New Roman" w:hAnsi="Times New Roman" w:cs="Times New Roman"/>
              <w:sz w:val="20"/>
              <w:szCs w:val="20"/>
            </w:rPr>
            <w:delText>bitstream that m</w:delText>
          </w:r>
        </w:del>
        <w:r w:rsidRPr="00545A0D">
          <w:rPr>
            <w:rFonts w:ascii="Times New Roman" w:eastAsia="Times New Roman" w:hAnsi="Times New Roman" w:cs="Times New Roman"/>
            <w:sz w:val="20"/>
            <w:szCs w:val="20"/>
          </w:rPr>
          <w:t xml:space="preserve">any </w:t>
        </w:r>
        <w:del w:id="192" w:author="Emmanuel Thomas" w:date="2023-07-07T17:04:00Z">
          <w:r w:rsidRPr="00545A0D" w:rsidDel="00C51D8A">
            <w:rPr>
              <w:rFonts w:ascii="Times New Roman" w:eastAsia="Times New Roman" w:hAnsi="Times New Roman" w:cs="Times New Roman"/>
              <w:sz w:val="20"/>
              <w:szCs w:val="20"/>
            </w:rPr>
            <w:delText>b</w:delText>
          </w:r>
        </w:del>
        <w:r w:rsidRPr="00545A0D">
          <w:rPr>
            <w:rFonts w:ascii="Times New Roman" w:eastAsia="Times New Roman" w:hAnsi="Times New Roman" w:cs="Times New Roman"/>
            <w:sz w:val="20"/>
            <w:szCs w:val="20"/>
          </w:rPr>
          <w:t xml:space="preserve">have </w:t>
        </w:r>
        <w:del w:id="193" w:author="Emmanuel Thomas" w:date="2023-07-07T17:04:00Z">
          <w:r w:rsidRPr="00545A0D" w:rsidDel="00C51D8A">
            <w:rPr>
              <w:rFonts w:ascii="Times New Roman" w:eastAsia="Times New Roman" w:hAnsi="Times New Roman" w:cs="Times New Roman"/>
              <w:sz w:val="20"/>
              <w:szCs w:val="20"/>
            </w:rPr>
            <w:delText xml:space="preserve">e </w:delText>
          </w:r>
        </w:del>
        <w:r w:rsidRPr="00545A0D">
          <w:rPr>
            <w:rFonts w:ascii="Times New Roman" w:eastAsia="Times New Roman" w:hAnsi="Times New Roman" w:cs="Times New Roman"/>
            <w:sz w:val="20"/>
            <w:szCs w:val="20"/>
          </w:rPr>
          <w:t xml:space="preserve">different HRD parameters </w:t>
        </w:r>
        <w:del w:id="194" w:author="Emmanuel Thomas" w:date="2023-07-07T17:04:00Z">
          <w:r w:rsidRPr="00545A0D" w:rsidDel="00C51D8A">
            <w:rPr>
              <w:rFonts w:ascii="Times New Roman" w:eastAsia="Times New Roman" w:hAnsi="Times New Roman" w:cs="Times New Roman"/>
              <w:sz w:val="20"/>
              <w:szCs w:val="20"/>
            </w:rPr>
            <w:delText>in case of operating multiple decoders in parallel</w:delText>
          </w:r>
        </w:del>
      </w:ins>
    </w:p>
    <w:p w14:paraId="5E858B75" w14:textId="3C6AFE5C" w:rsidR="00545A0D" w:rsidRPr="00545A0D" w:rsidRDefault="00545A0D" w:rsidP="00545A0D">
      <w:pPr>
        <w:spacing w:after="180"/>
        <w:rPr>
          <w:ins w:id="195" w:author="Emmanouil Potetsianakis" w:date="2023-07-27T11:27:00Z"/>
          <w:rFonts w:ascii="Times New Roman" w:eastAsia="Times New Roman" w:hAnsi="Times New Roman" w:cs="Times New Roman"/>
          <w:sz w:val="20"/>
          <w:szCs w:val="20"/>
        </w:rPr>
        <w:pPrChange w:id="196" w:author="Emmanuel Thomas" w:date="2023-07-07T17:06:00Z">
          <w:pPr>
            <w:numPr>
              <w:ilvl w:val="2"/>
              <w:numId w:val="15"/>
            </w:numPr>
            <w:tabs>
              <w:tab w:val="num" w:pos="2160"/>
            </w:tabs>
            <w:spacing w:after="180"/>
            <w:ind w:left="2160" w:hanging="360"/>
          </w:pPr>
        </w:pPrChange>
      </w:pPr>
      <w:ins w:id="197" w:author="Emmanouil Potetsianakis" w:date="2023-07-27T11:27:00Z">
        <w:r w:rsidRPr="00545A0D">
          <w:rPr>
            <w:rFonts w:ascii="Times New Roman" w:eastAsia="Times New Roman" w:hAnsi="Times New Roman" w:cs="Times New Roman"/>
            <w:sz w:val="20"/>
            <w:szCs w:val="20"/>
          </w:rPr>
          <w:t>NOTE</w:t>
        </w:r>
        <w:r w:rsidRPr="00545A0D">
          <w:rPr>
            <w:rFonts w:ascii="Times New Roman" w:eastAsia="Times New Roman" w:hAnsi="Times New Roman" w:cs="Times New Roman"/>
            <w:sz w:val="20"/>
            <w:szCs w:val="20"/>
          </w:rPr>
          <w:tab/>
          <w:t>The case where a common Decoding Buffer would be used for N video streams would violate the fundamental design of the SDM in MPEG-4 part 1 which is one Decoding Buffer is connected to a single Decoder and a Decoder can have one or more Decoding Buffers.</w:t>
        </w:r>
      </w:ins>
    </w:p>
    <w:p w14:paraId="4443F9B2" w14:textId="77777777" w:rsidR="00545A0D" w:rsidRPr="00545A0D" w:rsidDel="0032257A" w:rsidRDefault="00545A0D" w:rsidP="00545A0D">
      <w:pPr>
        <w:numPr>
          <w:ilvl w:val="3"/>
          <w:numId w:val="9"/>
        </w:numPr>
        <w:outlineLvl w:val="2"/>
        <w:rPr>
          <w:ins w:id="198" w:author="Emmanouil Potetsianakis" w:date="2023-07-27T11:27:00Z"/>
          <w:del w:id="199" w:author="Emmanuel Thomas" w:date="2023-07-07T17:06:00Z"/>
          <w:rFonts w:ascii="Times New Roman" w:eastAsia="Times New Roman" w:hAnsi="Times New Roman" w:cs="Times New Roman"/>
          <w:sz w:val="20"/>
          <w:szCs w:val="20"/>
        </w:rPr>
      </w:pPr>
      <w:ins w:id="200" w:author="Emmanouil Potetsianakis" w:date="2023-07-27T11:27:00Z">
        <w:del w:id="201" w:author="Emmanuel Thomas" w:date="2023-07-07T17:06:00Z">
          <w:r w:rsidRPr="00545A0D" w:rsidDel="0032257A">
            <w:rPr>
              <w:rFonts w:ascii="Times New Roman" w:eastAsia="Times New Roman" w:hAnsi="Times New Roman" w:cs="Times New Roman"/>
              <w:sz w:val="20"/>
              <w:szCs w:val="20"/>
            </w:rPr>
            <w:delText xml:space="preserve">Configuration 3: In addition to Config 2, also the </w:delText>
          </w:r>
        </w:del>
        <w:del w:id="202" w:author="Emmanuel Thomas" w:date="2023-07-07T17:04:00Z">
          <w:r w:rsidRPr="00545A0D" w:rsidDel="00C51D8A">
            <w:rPr>
              <w:rFonts w:ascii="Times New Roman" w:eastAsia="Times New Roman" w:hAnsi="Times New Roman" w:cs="Times New Roman"/>
              <w:sz w:val="20"/>
              <w:szCs w:val="20"/>
            </w:rPr>
            <w:delText xml:space="preserve">Coded Picture buffer </w:delText>
          </w:r>
        </w:del>
        <w:del w:id="203" w:author="Emmanuel Thomas" w:date="2023-07-07T17:06:00Z">
          <w:r w:rsidRPr="00545A0D" w:rsidDel="0032257A">
            <w:rPr>
              <w:rFonts w:ascii="Times New Roman" w:eastAsia="Times New Roman" w:hAnsi="Times New Roman" w:cs="Times New Roman"/>
              <w:sz w:val="20"/>
              <w:szCs w:val="20"/>
            </w:rPr>
            <w:delText>operate</w:delText>
          </w:r>
        </w:del>
        <w:del w:id="204" w:author="Emmanuel Thomas" w:date="2023-07-07T17:04:00Z">
          <w:r w:rsidRPr="00545A0D" w:rsidDel="00C51D8A">
            <w:rPr>
              <w:rFonts w:ascii="Times New Roman" w:eastAsia="Times New Roman" w:hAnsi="Times New Roman" w:cs="Times New Roman"/>
              <w:sz w:val="20"/>
              <w:szCs w:val="20"/>
            </w:rPr>
            <w:delText>s</w:delText>
          </w:r>
        </w:del>
        <w:del w:id="205" w:author="Emmanuel Thomas" w:date="2023-07-07T17:06:00Z">
          <w:r w:rsidRPr="00545A0D" w:rsidDel="0032257A">
            <w:rPr>
              <w:rFonts w:ascii="Times New Roman" w:eastAsia="Times New Roman" w:hAnsi="Times New Roman" w:cs="Times New Roman"/>
              <w:sz w:val="20"/>
              <w:szCs w:val="20"/>
            </w:rPr>
            <w:delText xml:space="preserve"> jointly.</w:delText>
          </w:r>
        </w:del>
      </w:ins>
    </w:p>
    <w:p w14:paraId="7ECEF49B" w14:textId="77777777" w:rsidR="00545A0D" w:rsidRPr="00545A0D" w:rsidDel="0032257A" w:rsidRDefault="00545A0D" w:rsidP="00545A0D">
      <w:pPr>
        <w:numPr>
          <w:ilvl w:val="3"/>
          <w:numId w:val="0"/>
        </w:numPr>
        <w:ind w:left="1728" w:hanging="648"/>
        <w:outlineLvl w:val="2"/>
        <w:rPr>
          <w:ins w:id="206" w:author="Emmanouil Potetsianakis" w:date="2023-07-27T11:27:00Z"/>
          <w:del w:id="207" w:author="Emmanuel Thomas" w:date="2023-07-07T17:06:00Z"/>
          <w:rFonts w:ascii="Times New Roman" w:eastAsia="Times New Roman" w:hAnsi="Times New Roman" w:cs="Times New Roman"/>
          <w:sz w:val="20"/>
          <w:szCs w:val="20"/>
        </w:rPr>
      </w:pPr>
      <w:ins w:id="208" w:author="Emmanouil Potetsianakis" w:date="2023-07-27T11:27:00Z">
        <w:del w:id="209" w:author="Emmanuel Thomas" w:date="2023-07-07T17:06:00Z">
          <w:r w:rsidRPr="00545A0D" w:rsidDel="0032257A">
            <w:rPr>
              <w:rFonts w:ascii="Times New Roman" w:eastAsia="Times New Roman" w:hAnsi="Times New Roman" w:cs="Times New Roman"/>
              <w:sz w:val="20"/>
              <w:szCs w:val="20"/>
            </w:rPr>
            <w:delText xml:space="preserve">Core Issues: </w:delText>
          </w:r>
        </w:del>
      </w:ins>
    </w:p>
    <w:p w14:paraId="648AE16E" w14:textId="77777777" w:rsidR="00545A0D" w:rsidRPr="00545A0D" w:rsidDel="0032257A" w:rsidRDefault="00545A0D" w:rsidP="00545A0D">
      <w:pPr>
        <w:numPr>
          <w:ilvl w:val="3"/>
          <w:numId w:val="0"/>
        </w:numPr>
        <w:ind w:left="1728" w:hanging="648"/>
        <w:outlineLvl w:val="2"/>
        <w:rPr>
          <w:ins w:id="210" w:author="Emmanouil Potetsianakis" w:date="2023-07-27T11:27:00Z"/>
          <w:del w:id="211" w:author="Emmanuel Thomas" w:date="2023-07-07T17:06:00Z"/>
          <w:rFonts w:ascii="Times New Roman" w:eastAsia="Times New Roman" w:hAnsi="Times New Roman" w:cs="Times New Roman"/>
          <w:sz w:val="20"/>
          <w:szCs w:val="20"/>
        </w:rPr>
      </w:pPr>
      <w:ins w:id="212" w:author="Emmanouil Potetsianakis" w:date="2023-07-27T11:27:00Z">
        <w:del w:id="213" w:author="Emmanuel Thomas" w:date="2023-07-07T17:06:00Z">
          <w:r w:rsidRPr="00545A0D" w:rsidDel="0032257A">
            <w:rPr>
              <w:rFonts w:ascii="Times New Roman" w:eastAsia="Times New Roman" w:hAnsi="Times New Roman" w:cs="Times New Roman"/>
              <w:sz w:val="20"/>
              <w:szCs w:val="20"/>
            </w:rPr>
            <w:delText>The core issues from configuration 2</w:delText>
          </w:r>
        </w:del>
      </w:ins>
    </w:p>
    <w:p w14:paraId="3EF7345E" w14:textId="77777777" w:rsidR="00545A0D" w:rsidRPr="00545A0D" w:rsidDel="0032257A" w:rsidRDefault="00545A0D" w:rsidP="00545A0D">
      <w:pPr>
        <w:numPr>
          <w:ilvl w:val="3"/>
          <w:numId w:val="0"/>
        </w:numPr>
        <w:ind w:left="1728" w:hanging="648"/>
        <w:outlineLvl w:val="2"/>
        <w:rPr>
          <w:ins w:id="214" w:author="Emmanouil Potetsianakis" w:date="2023-07-27T11:27:00Z"/>
          <w:del w:id="215" w:author="Emmanuel Thomas" w:date="2023-07-07T17:06:00Z"/>
          <w:rFonts w:ascii="Times New Roman" w:eastAsia="Times New Roman" w:hAnsi="Times New Roman" w:cs="Times New Roman"/>
          <w:sz w:val="20"/>
          <w:szCs w:val="20"/>
        </w:rPr>
      </w:pPr>
      <w:ins w:id="216" w:author="Emmanouil Potetsianakis" w:date="2023-07-27T11:27:00Z">
        <w:del w:id="217" w:author="Emmanuel Thomas" w:date="2023-07-07T17:06:00Z">
          <w:r w:rsidRPr="00545A0D" w:rsidDel="0032257A">
            <w:rPr>
              <w:rFonts w:ascii="Times New Roman" w:eastAsia="Times New Roman" w:hAnsi="Times New Roman" w:cs="Times New Roman"/>
              <w:sz w:val="20"/>
              <w:szCs w:val="20"/>
            </w:rPr>
            <w:delText>The coded picture buffer operates sequentially on well defined decode timing of decoding units across different streams</w:delText>
          </w:r>
        </w:del>
      </w:ins>
    </w:p>
    <w:p w14:paraId="2CA0DA35" w14:textId="77777777" w:rsidR="00545A0D" w:rsidRPr="00545A0D" w:rsidRDefault="00545A0D" w:rsidP="00545A0D">
      <w:pPr>
        <w:numPr>
          <w:ilvl w:val="3"/>
          <w:numId w:val="0"/>
        </w:numPr>
        <w:ind w:left="1728" w:hanging="648"/>
        <w:outlineLvl w:val="2"/>
        <w:rPr>
          <w:ins w:id="218" w:author="Emmanouil Potetsianakis" w:date="2023-07-27T11:27:00Z"/>
          <w:b/>
          <w:bCs/>
          <w:sz w:val="24"/>
          <w:szCs w:val="24"/>
          <w:lang w:val="en-GB"/>
        </w:rPr>
      </w:pPr>
      <w:ins w:id="219" w:author="Emmanouil Potetsianakis" w:date="2023-07-27T11:27:00Z">
        <w:r w:rsidRPr="00545A0D">
          <w:rPr>
            <w:b/>
            <w:bCs/>
            <w:sz w:val="24"/>
            <w:szCs w:val="24"/>
            <w:lang w:val="en-GB"/>
          </w:rPr>
          <w:t xml:space="preserve">Option 1: Individual </w:t>
        </w:r>
        <w:del w:id="220" w:author="Emmanuel Thomas" w:date="2023-07-07T17:08:00Z">
          <w:r w:rsidRPr="00545A0D" w:rsidDel="00727DC4">
            <w:rPr>
              <w:b/>
              <w:bCs/>
              <w:sz w:val="24"/>
              <w:szCs w:val="24"/>
              <w:lang w:val="en-GB"/>
            </w:rPr>
            <w:delText xml:space="preserve">CBP </w:delText>
          </w:r>
        </w:del>
        <w:r w:rsidRPr="00545A0D">
          <w:rPr>
            <w:b/>
            <w:bCs/>
            <w:sz w:val="24"/>
            <w:szCs w:val="24"/>
            <w:lang w:val="en-GB"/>
          </w:rPr>
          <w:t xml:space="preserve">Decoding Buffer and </w:t>
        </w:r>
        <w:del w:id="221" w:author="Emmanuel Thomas" w:date="2023-07-07T17:08:00Z">
          <w:r w:rsidRPr="00545A0D" w:rsidDel="00727DC4">
            <w:rPr>
              <w:b/>
              <w:bCs/>
              <w:sz w:val="24"/>
              <w:szCs w:val="24"/>
              <w:lang w:val="en-GB"/>
            </w:rPr>
            <w:delText>DPB</w:delText>
          </w:r>
        </w:del>
        <w:r w:rsidRPr="00545A0D">
          <w:rPr>
            <w:b/>
            <w:bCs/>
            <w:sz w:val="24"/>
            <w:szCs w:val="24"/>
            <w:lang w:val="en-GB"/>
          </w:rPr>
          <w:t>Composition Memory</w:t>
        </w:r>
      </w:ins>
    </w:p>
    <w:p w14:paraId="31DFF7D9" w14:textId="77777777" w:rsidR="00545A0D" w:rsidRPr="00545A0D" w:rsidRDefault="00545A0D" w:rsidP="00545A0D">
      <w:pPr>
        <w:rPr>
          <w:ins w:id="222" w:author="Emmanouil Potetsianakis" w:date="2023-07-27T11:27:00Z"/>
          <w:lang w:val="en-GB"/>
        </w:rPr>
      </w:pPr>
    </w:p>
    <w:p w14:paraId="78341C71" w14:textId="77777777" w:rsidR="00545A0D" w:rsidRPr="00545A0D" w:rsidRDefault="00545A0D" w:rsidP="00545A0D">
      <w:pPr>
        <w:widowControl/>
        <w:autoSpaceDE/>
        <w:autoSpaceDN/>
        <w:spacing w:after="180"/>
        <w:rPr>
          <w:ins w:id="223" w:author="Emmanouil Potetsianakis" w:date="2023-07-27T11:27:00Z"/>
          <w:rFonts w:ascii="Times New Roman" w:eastAsia="Times New Roman" w:hAnsi="Times New Roman" w:cs="Times New Roman"/>
          <w:sz w:val="20"/>
          <w:szCs w:val="20"/>
        </w:rPr>
      </w:pPr>
      <w:ins w:id="224" w:author="Emmanouil Potetsianakis" w:date="2023-07-27T11:27:00Z">
        <w:r w:rsidRPr="00545A0D">
          <w:rPr>
            <w:rFonts w:ascii="Times New Roman" w:eastAsia="Times New Roman" w:hAnsi="Times New Roman" w:cs="Times New Roman"/>
            <w:sz w:val="20"/>
            <w:szCs w:val="20"/>
          </w:rPr>
          <w:t xml:space="preserve">In Option 1, the </w:t>
        </w:r>
        <w:del w:id="225" w:author="Emmanuel Thomas" w:date="2023-07-07T17:08:00Z">
          <w:r w:rsidRPr="00545A0D" w:rsidDel="00727DC4">
            <w:rPr>
              <w:rFonts w:ascii="Times New Roman" w:eastAsia="Times New Roman" w:hAnsi="Times New Roman" w:cs="Times New Roman"/>
              <w:sz w:val="20"/>
              <w:szCs w:val="20"/>
            </w:rPr>
            <w:delText xml:space="preserve">CBP </w:delText>
          </w:r>
        </w:del>
        <w:r w:rsidRPr="00545A0D">
          <w:rPr>
            <w:rFonts w:ascii="Times New Roman" w:eastAsia="Times New Roman" w:hAnsi="Times New Roman" w:cs="Times New Roman"/>
            <w:sz w:val="20"/>
            <w:szCs w:val="20"/>
          </w:rPr>
          <w:t xml:space="preserve">Decoding Buffer and the </w:t>
        </w:r>
        <w:del w:id="226" w:author="Emmanuel Thomas" w:date="2023-07-07T17:08:00Z">
          <w:r w:rsidRPr="00545A0D" w:rsidDel="00E71F3F">
            <w:rPr>
              <w:rFonts w:ascii="Times New Roman" w:eastAsia="Times New Roman" w:hAnsi="Times New Roman" w:cs="Times New Roman"/>
              <w:sz w:val="20"/>
              <w:szCs w:val="20"/>
            </w:rPr>
            <w:delText xml:space="preserve">DPB </w:delText>
          </w:r>
        </w:del>
        <w:r w:rsidRPr="00545A0D">
          <w:rPr>
            <w:rFonts w:ascii="Times New Roman" w:eastAsia="Times New Roman" w:hAnsi="Times New Roman" w:cs="Times New Roman"/>
            <w:sz w:val="20"/>
            <w:szCs w:val="20"/>
          </w:rPr>
          <w:t xml:space="preserve">Composition Memory for each elementary stream are treated individually. This is the case when the decoder inputs and outputs are </w:t>
        </w:r>
        <w:del w:id="227" w:author="Emmanuel Thomas" w:date="2023-07-07T17:09:00Z">
          <w:r w:rsidRPr="00545A0D" w:rsidDel="00DD72BD">
            <w:rPr>
              <w:rFonts w:ascii="Times New Roman" w:eastAsia="Times New Roman" w:hAnsi="Times New Roman" w:cs="Times New Roman"/>
              <w:sz w:val="20"/>
              <w:szCs w:val="20"/>
            </w:rPr>
            <w:delText xml:space="preserve">completely </w:delText>
          </w:r>
        </w:del>
        <w:r w:rsidRPr="00545A0D">
          <w:rPr>
            <w:rFonts w:ascii="Times New Roman" w:eastAsia="Times New Roman" w:hAnsi="Times New Roman" w:cs="Times New Roman"/>
            <w:sz w:val="20"/>
            <w:szCs w:val="20"/>
          </w:rPr>
          <w:t>operated independently which corresponds to the current situation without specific synchronization by the application.</w:t>
        </w:r>
        <w:del w:id="228" w:author="Emmanuel Thomas" w:date="2023-07-07T17:12:00Z">
          <w:r w:rsidRPr="00545A0D" w:rsidDel="00AF5C82">
            <w:rPr>
              <w:rFonts w:ascii="Times New Roman" w:eastAsia="Times New Roman" w:hAnsi="Times New Roman" w:cs="Times New Roman"/>
              <w:sz w:val="20"/>
              <w:szCs w:val="20"/>
            </w:rPr>
            <w:delText>.</w:delText>
          </w:r>
        </w:del>
      </w:ins>
    </w:p>
    <w:p w14:paraId="02340860" w14:textId="77777777" w:rsidR="00545A0D" w:rsidRPr="00545A0D" w:rsidRDefault="00545A0D" w:rsidP="00545A0D">
      <w:pPr>
        <w:keepNext/>
        <w:widowControl/>
        <w:autoSpaceDE/>
        <w:autoSpaceDN/>
        <w:spacing w:after="180"/>
        <w:jc w:val="center"/>
        <w:rPr>
          <w:ins w:id="229" w:author="Emmanouil Potetsianakis" w:date="2023-07-27T11:27:00Z"/>
        </w:rPr>
      </w:pPr>
      <w:ins w:id="230" w:author="Emmanouil Potetsianakis" w:date="2023-07-27T11:27:00Z">
        <w:del w:id="231" w:author="Emmanuel Thomas" w:date="2023-07-07T17:10:00Z">
          <w:r w:rsidRPr="00545A0D" w:rsidDel="00AF751D">
            <w:rPr>
              <w:noProof/>
              <w:lang w:eastAsia="zh-CN"/>
            </w:rPr>
            <w:drawing>
              <wp:inline distT="0" distB="0" distL="0" distR="0" wp14:anchorId="0F85CD6F" wp14:editId="1B26CDFA">
                <wp:extent cx="5613532" cy="2382582"/>
                <wp:effectExtent l="0" t="0" r="0" b="0"/>
                <wp:docPr id="10" name="Picture 10" descr="Treemap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reemap chart&#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22693" cy="2386470"/>
                        </a:xfrm>
                        <a:prstGeom prst="rect">
                          <a:avLst/>
                        </a:prstGeom>
                        <a:noFill/>
                      </pic:spPr>
                    </pic:pic>
                  </a:graphicData>
                </a:graphic>
              </wp:inline>
            </w:drawing>
          </w:r>
        </w:del>
        <w:r w:rsidRPr="00545A0D">
          <w:rPr>
            <w:noProof/>
          </w:rPr>
          <w:drawing>
            <wp:inline distT="0" distB="0" distL="0" distR="0" wp14:anchorId="3AB8C191" wp14:editId="5CE6B808">
              <wp:extent cx="5682653" cy="2664277"/>
              <wp:effectExtent l="0" t="0" r="0" b="0"/>
              <wp:docPr id="240285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97067" cy="2671035"/>
                      </a:xfrm>
                      <a:prstGeom prst="rect">
                        <a:avLst/>
                      </a:prstGeom>
                      <a:noFill/>
                    </pic:spPr>
                  </pic:pic>
                </a:graphicData>
              </a:graphic>
            </wp:inline>
          </w:drawing>
        </w:r>
      </w:ins>
    </w:p>
    <w:p w14:paraId="2131FEF4" w14:textId="15CE7B5A" w:rsidR="00545A0D" w:rsidRPr="00545A0D" w:rsidRDefault="00545A0D" w:rsidP="00545A0D">
      <w:pPr>
        <w:spacing w:after="200"/>
        <w:jc w:val="center"/>
        <w:rPr>
          <w:ins w:id="232" w:author="Emmanouil Potetsianakis" w:date="2023-07-27T11:27:00Z"/>
          <w:i/>
          <w:iCs/>
          <w:color w:val="1F497D" w:themeColor="text2"/>
          <w:sz w:val="18"/>
          <w:szCs w:val="18"/>
          <w:lang w:eastAsia="zh-CN"/>
        </w:rPr>
      </w:pPr>
      <w:ins w:id="233" w:author="Emmanouil Potetsianakis" w:date="2023-07-27T11:27:00Z">
        <w:r w:rsidRPr="00545A0D">
          <w:rPr>
            <w:i/>
            <w:iCs/>
            <w:color w:val="1F497D" w:themeColor="text2"/>
            <w:sz w:val="18"/>
            <w:szCs w:val="18"/>
          </w:rPr>
          <w:t xml:space="preserve">Figure </w:t>
        </w:r>
        <w:r w:rsidRPr="00545A0D">
          <w:rPr>
            <w:i/>
            <w:iCs/>
            <w:color w:val="1F497D" w:themeColor="text2"/>
            <w:sz w:val="18"/>
            <w:szCs w:val="18"/>
          </w:rPr>
          <w:fldChar w:fldCharType="begin"/>
        </w:r>
        <w:r w:rsidRPr="00545A0D">
          <w:rPr>
            <w:i/>
            <w:iCs/>
            <w:color w:val="1F497D" w:themeColor="text2"/>
            <w:sz w:val="18"/>
            <w:szCs w:val="18"/>
          </w:rPr>
          <w:instrText xml:space="preserve"> SEQ Figure \* ARABIC </w:instrText>
        </w:r>
        <w:r w:rsidRPr="00545A0D">
          <w:rPr>
            <w:i/>
            <w:iCs/>
            <w:color w:val="1F497D" w:themeColor="text2"/>
            <w:sz w:val="18"/>
            <w:szCs w:val="18"/>
          </w:rPr>
          <w:fldChar w:fldCharType="separate"/>
        </w:r>
      </w:ins>
      <w:r w:rsidR="00F85EED">
        <w:rPr>
          <w:i/>
          <w:iCs/>
          <w:noProof/>
          <w:color w:val="1F497D" w:themeColor="text2"/>
          <w:sz w:val="18"/>
          <w:szCs w:val="18"/>
        </w:rPr>
        <w:t>4</w:t>
      </w:r>
      <w:ins w:id="234" w:author="Emmanouil Potetsianakis" w:date="2023-07-27T11:27:00Z">
        <w:r w:rsidRPr="00545A0D">
          <w:rPr>
            <w:i/>
            <w:iCs/>
            <w:color w:val="1F497D" w:themeColor="text2"/>
            <w:sz w:val="18"/>
            <w:szCs w:val="18"/>
          </w:rPr>
          <w:fldChar w:fldCharType="end"/>
        </w:r>
        <w:r w:rsidRPr="00545A0D">
          <w:rPr>
            <w:i/>
            <w:iCs/>
            <w:color w:val="1F497D" w:themeColor="text2"/>
            <w:sz w:val="18"/>
            <w:szCs w:val="18"/>
          </w:rPr>
          <w:t xml:space="preserve"> </w:t>
        </w:r>
        <w:r w:rsidRPr="00545A0D">
          <w:rPr>
            <w:i/>
            <w:iCs/>
            <w:color w:val="1F497D" w:themeColor="text2"/>
            <w:sz w:val="18"/>
            <w:szCs w:val="18"/>
            <w:lang w:eastAsia="zh-CN"/>
          </w:rPr>
          <w:t>Option 1: Individual Decoding Buffer and Composition Memory</w:t>
        </w:r>
        <w:r w:rsidRPr="00545A0D" w:rsidDel="00A201CC">
          <w:rPr>
            <w:i/>
            <w:iCs/>
            <w:color w:val="1F497D" w:themeColor="text2"/>
            <w:sz w:val="18"/>
            <w:szCs w:val="18"/>
            <w:lang w:eastAsia="zh-CN"/>
          </w:rPr>
          <w:t xml:space="preserve"> </w:t>
        </w:r>
        <w:del w:id="235" w:author="Emmanuel Thomas" w:date="2023-07-07T17:10:00Z">
          <w:r w:rsidRPr="00545A0D" w:rsidDel="00A201CC">
            <w:rPr>
              <w:i/>
              <w:iCs/>
              <w:color w:val="1F497D" w:themeColor="text2"/>
              <w:sz w:val="18"/>
              <w:szCs w:val="18"/>
              <w:lang w:eastAsia="zh-CN"/>
            </w:rPr>
            <w:delText>CBP and DPB</w:delText>
          </w:r>
        </w:del>
      </w:ins>
    </w:p>
    <w:p w14:paraId="160E9356" w14:textId="77777777" w:rsidR="00545A0D" w:rsidRPr="00545A0D" w:rsidRDefault="00545A0D" w:rsidP="00545A0D">
      <w:pPr>
        <w:widowControl/>
        <w:autoSpaceDE/>
        <w:autoSpaceDN/>
        <w:spacing w:after="180"/>
        <w:rPr>
          <w:ins w:id="236" w:author="Emmanouil Potetsianakis" w:date="2023-07-27T11:27:00Z"/>
          <w:rFonts w:ascii="Times New Roman" w:eastAsia="Times New Roman" w:hAnsi="Times New Roman" w:cs="Times New Roman"/>
          <w:sz w:val="20"/>
          <w:szCs w:val="20"/>
        </w:rPr>
      </w:pPr>
      <w:ins w:id="237" w:author="Emmanouil Potetsianakis" w:date="2023-07-27T11:27:00Z">
        <w:r w:rsidRPr="00545A0D">
          <w:rPr>
            <w:rFonts w:ascii="Times New Roman" w:eastAsia="Times New Roman" w:hAnsi="Times New Roman" w:cs="Times New Roman"/>
            <w:sz w:val="20"/>
            <w:szCs w:val="20"/>
          </w:rPr>
          <w:t>The operation is as follows:</w:t>
        </w:r>
      </w:ins>
    </w:p>
    <w:p w14:paraId="483719AA" w14:textId="77777777" w:rsidR="00545A0D" w:rsidRPr="00545A0D" w:rsidRDefault="00545A0D" w:rsidP="00545A0D">
      <w:pPr>
        <w:widowControl/>
        <w:numPr>
          <w:ilvl w:val="0"/>
          <w:numId w:val="17"/>
        </w:numPr>
        <w:tabs>
          <w:tab w:val="num" w:pos="720"/>
        </w:tabs>
        <w:autoSpaceDE/>
        <w:autoSpaceDN/>
        <w:spacing w:after="180"/>
        <w:jc w:val="both"/>
        <w:rPr>
          <w:ins w:id="238" w:author="Emmanouil Potetsianakis" w:date="2023-07-27T11:27:00Z"/>
          <w:rFonts w:ascii="Times New Roman" w:eastAsia="Times New Roman" w:hAnsi="Times New Roman" w:cs="Times New Roman"/>
          <w:sz w:val="20"/>
          <w:szCs w:val="20"/>
        </w:rPr>
      </w:pPr>
      <w:ins w:id="239" w:author="Emmanouil Potetsianakis" w:date="2023-07-27T11:27:00Z">
        <w:r w:rsidRPr="00545A0D">
          <w:rPr>
            <w:rFonts w:ascii="Times New Roman" w:eastAsia="Times New Roman" w:hAnsi="Times New Roman" w:cs="Times New Roman"/>
            <w:sz w:val="20"/>
            <w:szCs w:val="20"/>
          </w:rPr>
          <w:t xml:space="preserve">Data associated with each access units </w:t>
        </w:r>
        <w:del w:id="240" w:author="Emmanuel Thomas" w:date="2023-07-07T17:13:00Z">
          <w:r w:rsidRPr="00545A0D" w:rsidDel="0012042E">
            <w:rPr>
              <w:rFonts w:ascii="Times New Roman" w:eastAsia="Times New Roman" w:hAnsi="Times New Roman" w:cs="Times New Roman"/>
              <w:sz w:val="20"/>
              <w:szCs w:val="20"/>
            </w:rPr>
            <w:delText xml:space="preserve">decoding units that </w:delText>
          </w:r>
        </w:del>
        <w:r w:rsidRPr="00545A0D">
          <w:rPr>
            <w:rFonts w:ascii="Times New Roman" w:eastAsia="Times New Roman" w:hAnsi="Times New Roman" w:cs="Times New Roman"/>
            <w:sz w:val="20"/>
            <w:szCs w:val="20"/>
          </w:rPr>
          <w:t xml:space="preserve">flow into the </w:t>
        </w:r>
        <w:del w:id="241" w:author="Emmanuel Thomas" w:date="2023-07-07T17:13:00Z">
          <w:r w:rsidRPr="00545A0D" w:rsidDel="0012042E">
            <w:rPr>
              <w:rFonts w:ascii="Times New Roman" w:eastAsia="Times New Roman" w:hAnsi="Times New Roman" w:cs="Times New Roman"/>
              <w:sz w:val="20"/>
              <w:szCs w:val="20"/>
            </w:rPr>
            <w:delText xml:space="preserve">CPB </w:delText>
          </w:r>
        </w:del>
        <w:r w:rsidRPr="00545A0D">
          <w:rPr>
            <w:rFonts w:ascii="Times New Roman" w:eastAsia="Times New Roman" w:hAnsi="Times New Roman" w:cs="Times New Roman"/>
            <w:sz w:val="20"/>
            <w:szCs w:val="20"/>
          </w:rPr>
          <w:t xml:space="preserve">Decoder of each elementary stream according to a </w:t>
        </w:r>
        <w:del w:id="242" w:author="Emmanuel Thomas" w:date="2023-07-07T17:17:00Z">
          <w:r w:rsidRPr="00545A0D" w:rsidDel="00024F40">
            <w:rPr>
              <w:rFonts w:ascii="Times New Roman" w:eastAsia="Times New Roman" w:hAnsi="Times New Roman" w:cs="Times New Roman"/>
              <w:sz w:val="20"/>
              <w:szCs w:val="20"/>
            </w:rPr>
            <w:delText>speci</w:delText>
          </w:r>
        </w:del>
        <w:r w:rsidRPr="00545A0D">
          <w:rPr>
            <w:rFonts w:ascii="Times New Roman" w:eastAsia="Times New Roman" w:hAnsi="Times New Roman" w:cs="Times New Roman"/>
            <w:sz w:val="20"/>
            <w:szCs w:val="20"/>
          </w:rPr>
          <w:t>specific</w:t>
        </w:r>
        <w:del w:id="243" w:author="Emmanuel Thomas" w:date="2023-07-07T17:17:00Z">
          <w:r w:rsidRPr="00545A0D" w:rsidDel="00024F40">
            <w:rPr>
              <w:rFonts w:ascii="Times New Roman" w:eastAsia="Times New Roman" w:hAnsi="Times New Roman" w:cs="Times New Roman"/>
              <w:sz w:val="20"/>
              <w:szCs w:val="20"/>
            </w:rPr>
            <w:delText>fied</w:delText>
          </w:r>
        </w:del>
        <w:r w:rsidRPr="00545A0D">
          <w:rPr>
            <w:rFonts w:ascii="Times New Roman" w:eastAsia="Times New Roman" w:hAnsi="Times New Roman" w:cs="Times New Roman"/>
            <w:sz w:val="20"/>
            <w:szCs w:val="20"/>
          </w:rPr>
          <w:t xml:space="preserve"> arrival </w:t>
        </w:r>
        <w:del w:id="244" w:author="Emmanuel Thomas" w:date="2023-07-07T17:17:00Z">
          <w:r w:rsidRPr="00545A0D" w:rsidDel="00024F40">
            <w:rPr>
              <w:rFonts w:ascii="Times New Roman" w:eastAsia="Times New Roman" w:hAnsi="Times New Roman" w:cs="Times New Roman"/>
              <w:sz w:val="20"/>
              <w:szCs w:val="20"/>
            </w:rPr>
            <w:delText>schedule</w:delText>
          </w:r>
        </w:del>
        <w:r w:rsidRPr="00545A0D">
          <w:rPr>
            <w:rFonts w:ascii="Times New Roman" w:eastAsia="Times New Roman" w:hAnsi="Times New Roman" w:cs="Times New Roman"/>
            <w:sz w:val="20"/>
            <w:szCs w:val="20"/>
          </w:rPr>
          <w:t>time</w:t>
        </w:r>
        <w:del w:id="245" w:author="Emmanuel Thomas" w:date="2023-07-07T17:14:00Z">
          <w:r w:rsidRPr="00545A0D" w:rsidDel="00453E1D">
            <w:rPr>
              <w:rFonts w:ascii="Times New Roman" w:eastAsia="Times New Roman" w:hAnsi="Times New Roman" w:cs="Times New Roman"/>
              <w:sz w:val="20"/>
              <w:szCs w:val="20"/>
            </w:rPr>
            <w:delText xml:space="preserve"> are delivered by the common Hypothetical Stream Scheduler (HSS) that scheduled the N bitstreams for decoding each of the units</w:delText>
          </w:r>
        </w:del>
        <w:r w:rsidRPr="00545A0D">
          <w:rPr>
            <w:rFonts w:ascii="Times New Roman" w:eastAsia="Times New Roman" w:hAnsi="Times New Roman" w:cs="Times New Roman"/>
            <w:sz w:val="20"/>
            <w:szCs w:val="20"/>
          </w:rPr>
          <w:t>. For each access unit:</w:t>
        </w:r>
      </w:ins>
    </w:p>
    <w:p w14:paraId="04E07D48" w14:textId="77777777" w:rsidR="00545A0D" w:rsidRPr="00545A0D" w:rsidRDefault="00545A0D" w:rsidP="00545A0D">
      <w:pPr>
        <w:widowControl/>
        <w:numPr>
          <w:ilvl w:val="1"/>
          <w:numId w:val="17"/>
        </w:numPr>
        <w:tabs>
          <w:tab w:val="num" w:pos="1440"/>
        </w:tabs>
        <w:autoSpaceDE/>
        <w:autoSpaceDN/>
        <w:spacing w:after="180"/>
        <w:jc w:val="both"/>
        <w:rPr>
          <w:ins w:id="246" w:author="Emmanouil Potetsianakis" w:date="2023-07-27T11:27:00Z"/>
          <w:rFonts w:ascii="Times New Roman" w:eastAsia="Times New Roman" w:hAnsi="Times New Roman" w:cs="Times New Roman"/>
          <w:sz w:val="20"/>
          <w:szCs w:val="20"/>
        </w:rPr>
      </w:pPr>
      <w:ins w:id="247" w:author="Emmanouil Potetsianakis" w:date="2023-07-27T11:27:00Z">
        <w:r w:rsidRPr="00545A0D">
          <w:rPr>
            <w:rFonts w:ascii="Times New Roman" w:eastAsia="Times New Roman" w:hAnsi="Times New Roman" w:cs="Times New Roman"/>
            <w:sz w:val="20"/>
            <w:szCs w:val="20"/>
          </w:rPr>
          <w:t xml:space="preserve">all data associated with an access unit is removed from its Decoding Buffer and decoded instantaneously by the instantaneous decoding process at </w:t>
        </w:r>
        <w:del w:id="248" w:author="Emmanuel Thomas" w:date="2023-07-07T17:17:00Z">
          <w:r w:rsidRPr="00545A0D" w:rsidDel="00EC3E8B">
            <w:rPr>
              <w:rFonts w:ascii="Times New Roman" w:eastAsia="Times New Roman" w:hAnsi="Times New Roman" w:cs="Times New Roman"/>
              <w:sz w:val="20"/>
              <w:szCs w:val="20"/>
            </w:rPr>
            <w:delText xml:space="preserve">CPB removal </w:delText>
          </w:r>
        </w:del>
        <w:r w:rsidRPr="00545A0D">
          <w:rPr>
            <w:rFonts w:ascii="Times New Roman" w:eastAsia="Times New Roman" w:hAnsi="Times New Roman" w:cs="Times New Roman"/>
            <w:sz w:val="20"/>
            <w:szCs w:val="20"/>
          </w:rPr>
          <w:t>the time of the Decoding Time Stamp (DTS) of t</w:t>
        </w:r>
        <w:del w:id="249" w:author="Emmanuel Thomas" w:date="2023-07-07T17:18:00Z">
          <w:r w:rsidRPr="00545A0D" w:rsidDel="00EC3E8B">
            <w:rPr>
              <w:rFonts w:ascii="Times New Roman" w:eastAsia="Times New Roman" w:hAnsi="Times New Roman" w:cs="Times New Roman"/>
              <w:sz w:val="20"/>
              <w:szCs w:val="20"/>
            </w:rPr>
            <w:delText>time of t</w:delText>
          </w:r>
        </w:del>
        <w:r w:rsidRPr="00545A0D">
          <w:rPr>
            <w:rFonts w:ascii="Times New Roman" w:eastAsia="Times New Roman" w:hAnsi="Times New Roman" w:cs="Times New Roman"/>
            <w:sz w:val="20"/>
            <w:szCs w:val="20"/>
          </w:rPr>
          <w:t>his</w:t>
        </w:r>
        <w:del w:id="250" w:author="Emmanuel Thomas" w:date="2023-07-07T17:18:00Z">
          <w:r w:rsidRPr="00545A0D" w:rsidDel="00E654C2">
            <w:rPr>
              <w:rFonts w:ascii="Times New Roman" w:eastAsia="Times New Roman" w:hAnsi="Times New Roman" w:cs="Times New Roman"/>
              <w:sz w:val="20"/>
              <w:szCs w:val="20"/>
            </w:rPr>
            <w:delText>e</w:delText>
          </w:r>
        </w:del>
        <w:r w:rsidRPr="00545A0D">
          <w:rPr>
            <w:rFonts w:ascii="Times New Roman" w:eastAsia="Times New Roman" w:hAnsi="Times New Roman" w:cs="Times New Roman"/>
            <w:sz w:val="20"/>
            <w:szCs w:val="20"/>
          </w:rPr>
          <w:t xml:space="preserve"> access unit.</w:t>
        </w:r>
      </w:ins>
    </w:p>
    <w:p w14:paraId="3332E390" w14:textId="77777777" w:rsidR="00545A0D" w:rsidRPr="00545A0D" w:rsidRDefault="00545A0D" w:rsidP="00545A0D">
      <w:pPr>
        <w:widowControl/>
        <w:numPr>
          <w:ilvl w:val="1"/>
          <w:numId w:val="17"/>
        </w:numPr>
        <w:tabs>
          <w:tab w:val="num" w:pos="1440"/>
        </w:tabs>
        <w:autoSpaceDE/>
        <w:autoSpaceDN/>
        <w:spacing w:after="180"/>
        <w:jc w:val="both"/>
        <w:rPr>
          <w:ins w:id="251" w:author="Emmanouil Potetsianakis" w:date="2023-07-27T11:27:00Z"/>
          <w:rFonts w:ascii="Times New Roman" w:eastAsia="Times New Roman" w:hAnsi="Times New Roman" w:cs="Times New Roman"/>
          <w:sz w:val="20"/>
          <w:szCs w:val="20"/>
        </w:rPr>
      </w:pPr>
      <w:ins w:id="252" w:author="Emmanouil Potetsianakis" w:date="2023-07-27T11:27:00Z">
        <w:r w:rsidRPr="00545A0D">
          <w:rPr>
            <w:rFonts w:ascii="Times New Roman" w:eastAsia="Times New Roman" w:hAnsi="Times New Roman" w:cs="Times New Roman"/>
            <w:sz w:val="20"/>
            <w:szCs w:val="20"/>
          </w:rPr>
          <w:t>Each composition unit (from the decoding of an access unit</w:t>
        </w:r>
        <w:del w:id="253" w:author="Emmanuel Thomas" w:date="2023-07-07T17:19:00Z">
          <w:r w:rsidRPr="00545A0D" w:rsidDel="00020579">
            <w:rPr>
              <w:rFonts w:ascii="Times New Roman" w:eastAsia="Times New Roman" w:hAnsi="Times New Roman" w:cs="Times New Roman"/>
              <w:sz w:val="20"/>
              <w:szCs w:val="20"/>
            </w:rPr>
            <w:delText xml:space="preserve">decoded picture </w:delText>
          </w:r>
        </w:del>
        <w:r w:rsidRPr="00545A0D">
          <w:rPr>
            <w:rFonts w:ascii="Times New Roman" w:eastAsia="Times New Roman" w:hAnsi="Times New Roman" w:cs="Times New Roman"/>
            <w:sz w:val="20"/>
            <w:szCs w:val="20"/>
          </w:rPr>
          <w:t xml:space="preserve">) is guaranteed to be available </w:t>
        </w:r>
        <w:del w:id="254" w:author="Emmanuel Thomas" w:date="2023-07-07T17:30:00Z">
          <w:r w:rsidRPr="00545A0D" w:rsidDel="0068546D">
            <w:rPr>
              <w:rFonts w:ascii="Times New Roman" w:eastAsia="Times New Roman" w:hAnsi="Times New Roman" w:cs="Times New Roman"/>
              <w:sz w:val="20"/>
              <w:szCs w:val="20"/>
            </w:rPr>
            <w:delText xml:space="preserve">placed </w:delText>
          </w:r>
        </w:del>
        <w:r w:rsidRPr="00545A0D">
          <w:rPr>
            <w:rFonts w:ascii="Times New Roman" w:eastAsia="Times New Roman" w:hAnsi="Times New Roman" w:cs="Times New Roman"/>
            <w:sz w:val="20"/>
            <w:szCs w:val="20"/>
          </w:rPr>
          <w:t xml:space="preserve">in the </w:t>
        </w:r>
        <w:del w:id="255" w:author="Emmanuel Thomas" w:date="2023-07-07T17:19:00Z">
          <w:r w:rsidRPr="00545A0D" w:rsidDel="00020579">
            <w:rPr>
              <w:rFonts w:ascii="Times New Roman" w:eastAsia="Times New Roman" w:hAnsi="Times New Roman" w:cs="Times New Roman"/>
              <w:sz w:val="20"/>
              <w:szCs w:val="20"/>
            </w:rPr>
            <w:delText>Decoded Picture Buffer</w:delText>
          </w:r>
        </w:del>
        <w:r w:rsidRPr="00545A0D">
          <w:rPr>
            <w:rFonts w:ascii="Times New Roman" w:eastAsia="Times New Roman" w:hAnsi="Times New Roman" w:cs="Times New Roman"/>
            <w:sz w:val="20"/>
            <w:szCs w:val="20"/>
          </w:rPr>
          <w:t>Composition Memory (</w:t>
        </w:r>
        <w:del w:id="256" w:author="Emmanuel Thomas" w:date="2023-07-07T17:20:00Z">
          <w:r w:rsidRPr="00545A0D" w:rsidDel="004F79AF">
            <w:rPr>
              <w:rFonts w:ascii="Times New Roman" w:eastAsia="Times New Roman" w:hAnsi="Times New Roman" w:cs="Times New Roman"/>
              <w:sz w:val="20"/>
              <w:szCs w:val="20"/>
            </w:rPr>
            <w:delText>DPB</w:delText>
          </w:r>
        </w:del>
        <w:r w:rsidRPr="00545A0D">
          <w:rPr>
            <w:rFonts w:ascii="Times New Roman" w:eastAsia="Times New Roman" w:hAnsi="Times New Roman" w:cs="Times New Roman"/>
            <w:sz w:val="20"/>
            <w:szCs w:val="20"/>
          </w:rPr>
          <w:t>CM) at the time of Composition Time Stamp (CTS)</w:t>
        </w:r>
        <w:del w:id="257" w:author="Emmanuel Thomas" w:date="2023-07-07T17:22:00Z">
          <w:r w:rsidRPr="00545A0D" w:rsidDel="008F484E">
            <w:rPr>
              <w:rFonts w:ascii="Times New Roman" w:eastAsia="Times New Roman" w:hAnsi="Times New Roman" w:cs="Times New Roman"/>
              <w:sz w:val="20"/>
              <w:szCs w:val="20"/>
            </w:rPr>
            <w:delText>f</w:delText>
          </w:r>
          <w:r w:rsidRPr="00545A0D" w:rsidDel="00381930">
            <w:rPr>
              <w:rFonts w:ascii="Times New Roman" w:eastAsia="Times New Roman" w:hAnsi="Times New Roman" w:cs="Times New Roman"/>
              <w:sz w:val="20"/>
              <w:szCs w:val="20"/>
            </w:rPr>
            <w:delText>or being referenced by the decoding process of this stream as well as for output and cropping</w:delText>
          </w:r>
        </w:del>
        <w:r w:rsidRPr="00545A0D">
          <w:rPr>
            <w:rFonts w:ascii="Times New Roman" w:eastAsia="Times New Roman" w:hAnsi="Times New Roman" w:cs="Times New Roman"/>
            <w:sz w:val="20"/>
            <w:szCs w:val="20"/>
          </w:rPr>
          <w:t xml:space="preserve">. </w:t>
        </w:r>
      </w:ins>
    </w:p>
    <w:p w14:paraId="4250CBD3" w14:textId="77777777" w:rsidR="00545A0D" w:rsidRPr="00545A0D" w:rsidRDefault="00545A0D" w:rsidP="00545A0D">
      <w:pPr>
        <w:widowControl/>
        <w:numPr>
          <w:ilvl w:val="1"/>
          <w:numId w:val="17"/>
        </w:numPr>
        <w:tabs>
          <w:tab w:val="num" w:pos="1440"/>
        </w:tabs>
        <w:autoSpaceDE/>
        <w:autoSpaceDN/>
        <w:spacing w:after="180"/>
        <w:jc w:val="both"/>
        <w:rPr>
          <w:ins w:id="258" w:author="Emmanouil Potetsianakis" w:date="2023-07-27T11:27:00Z"/>
          <w:rFonts w:ascii="Times New Roman" w:eastAsia="Times New Roman" w:hAnsi="Times New Roman" w:cs="Times New Roman"/>
          <w:sz w:val="20"/>
          <w:szCs w:val="20"/>
        </w:rPr>
      </w:pPr>
      <w:ins w:id="259" w:author="Emmanouil Potetsianakis" w:date="2023-07-27T11:27:00Z">
        <w:r w:rsidRPr="00545A0D">
          <w:rPr>
            <w:rFonts w:ascii="Times New Roman" w:eastAsia="Times New Roman" w:hAnsi="Times New Roman" w:cs="Times New Roman"/>
            <w:sz w:val="20"/>
            <w:szCs w:val="20"/>
          </w:rPr>
          <w:t>A composition unit is available up to the time of the Composition Time Stamp (CTS) of the next composition unit</w:t>
        </w:r>
        <w:del w:id="260" w:author="Emmanuel Thomas" w:date="2023-07-07T17:24:00Z">
          <w:r w:rsidRPr="00545A0D" w:rsidDel="00FB4CC6">
            <w:rPr>
              <w:rFonts w:ascii="Times New Roman" w:eastAsia="Times New Roman" w:hAnsi="Times New Roman" w:cs="Times New Roman"/>
              <w:sz w:val="20"/>
              <w:szCs w:val="20"/>
            </w:rPr>
            <w:delText>decoded picture is removed from the DPB at the time that it becomes no longer needed for inter-prediction reference as well as the output time of the access unit</w:delText>
          </w:r>
        </w:del>
        <w:r w:rsidRPr="00545A0D">
          <w:rPr>
            <w:rFonts w:ascii="Times New Roman" w:eastAsia="Times New Roman" w:hAnsi="Times New Roman" w:cs="Times New Roman"/>
            <w:sz w:val="20"/>
            <w:szCs w:val="20"/>
          </w:rPr>
          <w:t>. After this time, the composition unit may replaced by the new composition unit.</w:t>
        </w:r>
      </w:ins>
    </w:p>
    <w:p w14:paraId="30A8468E" w14:textId="77777777" w:rsidR="00545A0D" w:rsidRPr="00545A0D" w:rsidRDefault="00545A0D" w:rsidP="00545A0D">
      <w:pPr>
        <w:widowControl/>
        <w:numPr>
          <w:ilvl w:val="0"/>
          <w:numId w:val="17"/>
        </w:numPr>
        <w:tabs>
          <w:tab w:val="num" w:pos="720"/>
        </w:tabs>
        <w:autoSpaceDE/>
        <w:autoSpaceDN/>
        <w:spacing w:after="180"/>
        <w:jc w:val="both"/>
        <w:rPr>
          <w:ins w:id="261" w:author="Emmanouil Potetsianakis" w:date="2023-07-27T11:27:00Z"/>
          <w:rFonts w:ascii="Times New Roman" w:eastAsia="Times New Roman" w:hAnsi="Times New Roman" w:cs="Times New Roman"/>
          <w:sz w:val="20"/>
          <w:szCs w:val="20"/>
        </w:rPr>
      </w:pPr>
      <w:ins w:id="262" w:author="Emmanouil Potetsianakis" w:date="2023-07-27T11:27:00Z">
        <w:r w:rsidRPr="00545A0D">
          <w:rPr>
            <w:rFonts w:ascii="Times New Roman" w:eastAsia="Times New Roman" w:hAnsi="Times New Roman" w:cs="Times New Roman"/>
            <w:sz w:val="20"/>
            <w:szCs w:val="20"/>
          </w:rPr>
          <w:t xml:space="preserve">At any point time, </w:t>
        </w:r>
      </w:ins>
    </w:p>
    <w:p w14:paraId="42A77473" w14:textId="77777777" w:rsidR="00545A0D" w:rsidRPr="00545A0D" w:rsidRDefault="00545A0D" w:rsidP="00545A0D">
      <w:pPr>
        <w:widowControl/>
        <w:numPr>
          <w:ilvl w:val="1"/>
          <w:numId w:val="17"/>
        </w:numPr>
        <w:tabs>
          <w:tab w:val="num" w:pos="1440"/>
        </w:tabs>
        <w:autoSpaceDE/>
        <w:autoSpaceDN/>
        <w:spacing w:after="180"/>
        <w:jc w:val="both"/>
        <w:rPr>
          <w:ins w:id="263" w:author="Emmanouil Potetsianakis" w:date="2023-07-27T11:27:00Z"/>
          <w:rFonts w:ascii="Times New Roman" w:eastAsia="Times New Roman" w:hAnsi="Times New Roman" w:cs="Times New Roman"/>
          <w:sz w:val="20"/>
          <w:szCs w:val="20"/>
        </w:rPr>
      </w:pPr>
      <w:ins w:id="264" w:author="Emmanouil Potetsianakis" w:date="2023-07-27T11:27:00Z">
        <w:r w:rsidRPr="00545A0D">
          <w:rPr>
            <w:rFonts w:ascii="Times New Roman" w:eastAsia="Times New Roman" w:hAnsi="Times New Roman" w:cs="Times New Roman"/>
            <w:sz w:val="20"/>
            <w:szCs w:val="20"/>
          </w:rPr>
          <w:t>each of the individual elementary streams conforms to the signaled profile/level/tier and HRD parameters of the individual elementary stream</w:t>
        </w:r>
      </w:ins>
    </w:p>
    <w:p w14:paraId="2D2B48D4" w14:textId="77777777" w:rsidR="00545A0D" w:rsidRPr="00545A0D" w:rsidRDefault="00545A0D" w:rsidP="00545A0D">
      <w:pPr>
        <w:widowControl/>
        <w:numPr>
          <w:ilvl w:val="1"/>
          <w:numId w:val="17"/>
        </w:numPr>
        <w:autoSpaceDE/>
        <w:autoSpaceDN/>
        <w:contextualSpacing/>
        <w:jc w:val="both"/>
        <w:rPr>
          <w:ins w:id="265" w:author="Emmanouil Potetsianakis" w:date="2023-07-27T11:27:00Z"/>
          <w:rFonts w:ascii="Times New Roman" w:eastAsia="Times New Roman" w:hAnsi="Times New Roman" w:cs="Times New Roman"/>
          <w:sz w:val="20"/>
          <w:szCs w:val="20"/>
        </w:rPr>
      </w:pPr>
      <w:ins w:id="266" w:author="Emmanouil Potetsianakis" w:date="2023-07-27T11:27:00Z">
        <w:r w:rsidRPr="00545A0D">
          <w:rPr>
            <w:rFonts w:ascii="Times New Roman" w:eastAsia="Times New Roman" w:hAnsi="Times New Roman" w:cs="Times New Roman"/>
            <w:sz w:val="20"/>
            <w:szCs w:val="20"/>
          </w:rPr>
          <w:t>Aggregate bitrate, decoding complexity, Composition Memory size, and possibly other characteristics, must not exceed the limits of the VDE</w:t>
        </w:r>
      </w:ins>
    </w:p>
    <w:p w14:paraId="7095B9D1" w14:textId="77777777" w:rsidR="00545A0D" w:rsidRPr="00545A0D" w:rsidDel="00AE2468" w:rsidRDefault="00545A0D" w:rsidP="00545A0D">
      <w:pPr>
        <w:numPr>
          <w:ilvl w:val="0"/>
          <w:numId w:val="16"/>
        </w:numPr>
        <w:tabs>
          <w:tab w:val="num" w:pos="720"/>
        </w:tabs>
        <w:spacing w:after="180"/>
        <w:ind w:left="720"/>
        <w:rPr>
          <w:ins w:id="267" w:author="Emmanouil Potetsianakis" w:date="2023-07-27T11:27:00Z"/>
          <w:del w:id="268" w:author="Emmanuel Thomas" w:date="2023-07-07T17:51:00Z"/>
          <w:rFonts w:ascii="Times New Roman" w:eastAsia="Times New Roman" w:hAnsi="Times New Roman" w:cs="Times New Roman"/>
          <w:sz w:val="20"/>
          <w:szCs w:val="20"/>
        </w:rPr>
      </w:pPr>
      <w:ins w:id="269" w:author="Emmanouil Potetsianakis" w:date="2023-07-27T11:27:00Z">
        <w:del w:id="270" w:author="Emmanuel Thomas" w:date="2023-07-07T17:51:00Z">
          <w:r w:rsidRPr="00545A0D" w:rsidDel="00AE2468">
            <w:rPr>
              <w:rFonts w:ascii="Times New Roman" w:eastAsia="Times New Roman" w:hAnsi="Times New Roman" w:cs="Times New Roman"/>
              <w:sz w:val="20"/>
              <w:szCs w:val="20"/>
            </w:rPr>
            <w:delText>The sum of the CPB size conforms to common profile/level/tier signaling</w:delText>
          </w:r>
        </w:del>
      </w:ins>
    </w:p>
    <w:p w14:paraId="3B0667BC" w14:textId="77777777" w:rsidR="00545A0D" w:rsidRPr="00545A0D" w:rsidDel="00AE2468" w:rsidRDefault="00545A0D" w:rsidP="00545A0D">
      <w:pPr>
        <w:tabs>
          <w:tab w:val="num" w:pos="720"/>
        </w:tabs>
        <w:spacing w:after="180"/>
        <w:ind w:left="720" w:hanging="360"/>
        <w:rPr>
          <w:ins w:id="271" w:author="Emmanouil Potetsianakis" w:date="2023-07-27T11:27:00Z"/>
          <w:del w:id="272" w:author="Emmanuel Thomas" w:date="2023-07-07T17:51:00Z"/>
          <w:rFonts w:ascii="Times New Roman" w:eastAsia="Times New Roman" w:hAnsi="Times New Roman" w:cs="Times New Roman"/>
          <w:sz w:val="20"/>
          <w:szCs w:val="20"/>
        </w:rPr>
      </w:pPr>
      <w:ins w:id="273" w:author="Emmanouil Potetsianakis" w:date="2023-07-27T11:27:00Z">
        <w:del w:id="274" w:author="Emmanuel Thomas" w:date="2023-07-07T17:51:00Z">
          <w:r w:rsidRPr="00545A0D" w:rsidDel="00AE2468">
            <w:rPr>
              <w:rFonts w:ascii="Times New Roman" w:eastAsia="Times New Roman" w:hAnsi="Times New Roman" w:cs="Times New Roman"/>
              <w:sz w:val="20"/>
              <w:szCs w:val="20"/>
            </w:rPr>
            <w:delText xml:space="preserve">The aggregate decoder processing speed (samples per seconds) conforms to common profile/level/tier signaling </w:delText>
          </w:r>
        </w:del>
      </w:ins>
    </w:p>
    <w:p w14:paraId="7FC664D8" w14:textId="77777777" w:rsidR="00545A0D" w:rsidRPr="00545A0D" w:rsidDel="00AE2468" w:rsidRDefault="00545A0D" w:rsidP="00545A0D">
      <w:pPr>
        <w:tabs>
          <w:tab w:val="num" w:pos="720"/>
        </w:tabs>
        <w:spacing w:after="180"/>
        <w:ind w:left="720" w:hanging="360"/>
        <w:rPr>
          <w:ins w:id="275" w:author="Emmanouil Potetsianakis" w:date="2023-07-27T11:27:00Z"/>
          <w:del w:id="276" w:author="Emmanuel Thomas" w:date="2023-07-07T17:51:00Z"/>
          <w:rFonts w:ascii="Times New Roman" w:eastAsia="Times New Roman" w:hAnsi="Times New Roman" w:cs="Times New Roman"/>
          <w:sz w:val="20"/>
          <w:szCs w:val="20"/>
        </w:rPr>
      </w:pPr>
      <w:ins w:id="277" w:author="Emmanouil Potetsianakis" w:date="2023-07-27T11:27:00Z">
        <w:del w:id="278" w:author="Emmanuel Thomas" w:date="2023-07-07T17:51:00Z">
          <w:r w:rsidRPr="00545A0D" w:rsidDel="00AE2468">
            <w:rPr>
              <w:rFonts w:ascii="Times New Roman" w:eastAsia="Times New Roman" w:hAnsi="Times New Roman" w:cs="Times New Roman"/>
              <w:sz w:val="20"/>
              <w:szCs w:val="20"/>
            </w:rPr>
            <w:delText>The sum of the DPB size conforms to common profile/level/tier signaling</w:delText>
          </w:r>
        </w:del>
      </w:ins>
    </w:p>
    <w:p w14:paraId="7917B298" w14:textId="77777777" w:rsidR="00545A0D" w:rsidRPr="00545A0D" w:rsidRDefault="00545A0D" w:rsidP="00545A0D">
      <w:pPr>
        <w:tabs>
          <w:tab w:val="num" w:pos="720"/>
        </w:tabs>
        <w:spacing w:after="180"/>
        <w:ind w:left="720" w:hanging="360"/>
        <w:rPr>
          <w:ins w:id="279" w:author="Emmanouil Potetsianakis" w:date="2023-07-27T11:27:00Z"/>
          <w:rFonts w:ascii="Times New Roman" w:eastAsia="Times New Roman" w:hAnsi="Times New Roman" w:cs="Times New Roman"/>
          <w:sz w:val="20"/>
          <w:szCs w:val="20"/>
        </w:rPr>
      </w:pPr>
      <w:ins w:id="280" w:author="Emmanouil Potetsianakis" w:date="2023-07-27T11:27:00Z">
        <w:r w:rsidRPr="00545A0D">
          <w:rPr>
            <w:rFonts w:ascii="Times New Roman" w:eastAsia="Times New Roman" w:hAnsi="Times New Roman" w:cs="Times New Roman"/>
            <w:sz w:val="20"/>
            <w:szCs w:val="20"/>
          </w:rPr>
          <w:t>Common HRD parameters for initial delay may be specified</w:t>
        </w:r>
      </w:ins>
    </w:p>
    <w:p w14:paraId="1D2B6270" w14:textId="77777777" w:rsidR="00545A0D" w:rsidRPr="00545A0D" w:rsidRDefault="00545A0D" w:rsidP="00545A0D">
      <w:pPr>
        <w:rPr>
          <w:ins w:id="281" w:author="Emmanouil Potetsianakis" w:date="2023-07-27T11:27:00Z"/>
          <w:lang w:val="en-GB"/>
        </w:rPr>
      </w:pPr>
    </w:p>
    <w:p w14:paraId="246C27D9" w14:textId="77777777" w:rsidR="00545A0D" w:rsidRPr="00545A0D" w:rsidRDefault="00545A0D" w:rsidP="00545A0D">
      <w:pPr>
        <w:widowControl/>
        <w:numPr>
          <w:ilvl w:val="3"/>
          <w:numId w:val="9"/>
        </w:numPr>
        <w:autoSpaceDE/>
        <w:autoSpaceDN/>
        <w:jc w:val="both"/>
        <w:outlineLvl w:val="2"/>
        <w:rPr>
          <w:ins w:id="282" w:author="Emmanouil Potetsianakis" w:date="2023-07-27T11:27:00Z"/>
          <w:b/>
          <w:bCs/>
          <w:sz w:val="24"/>
          <w:szCs w:val="24"/>
          <w:lang w:val="en-GB"/>
        </w:rPr>
      </w:pPr>
      <w:ins w:id="283" w:author="Emmanouil Potetsianakis" w:date="2023-07-27T11:27:00Z">
        <w:r w:rsidRPr="00545A0D">
          <w:rPr>
            <w:b/>
            <w:bCs/>
            <w:sz w:val="24"/>
            <w:szCs w:val="24"/>
            <w:lang w:val="en-GB"/>
          </w:rPr>
          <w:t xml:space="preserve">Option 2: Individual </w:t>
        </w:r>
        <w:del w:id="284" w:author="Emmanuel Thomas" w:date="2023-07-07T17:53:00Z">
          <w:r w:rsidRPr="00545A0D" w:rsidDel="00501F80">
            <w:rPr>
              <w:b/>
              <w:bCs/>
              <w:sz w:val="24"/>
              <w:szCs w:val="24"/>
              <w:lang w:val="en-GB"/>
            </w:rPr>
            <w:delText xml:space="preserve">CBP </w:delText>
          </w:r>
        </w:del>
        <w:r w:rsidRPr="00545A0D">
          <w:rPr>
            <w:b/>
            <w:bCs/>
            <w:sz w:val="24"/>
            <w:szCs w:val="24"/>
            <w:lang w:val="en-GB"/>
          </w:rPr>
          <w:t xml:space="preserve">Decoding Buffer – joint </w:t>
        </w:r>
        <w:del w:id="285" w:author="Emmanuel Thomas" w:date="2023-07-07T17:53:00Z">
          <w:r w:rsidRPr="00545A0D" w:rsidDel="00501F80">
            <w:rPr>
              <w:b/>
              <w:bCs/>
              <w:sz w:val="24"/>
              <w:szCs w:val="24"/>
              <w:lang w:val="en-GB"/>
            </w:rPr>
            <w:delText>DPB</w:delText>
          </w:r>
        </w:del>
        <w:r w:rsidRPr="00545A0D">
          <w:rPr>
            <w:b/>
            <w:bCs/>
            <w:sz w:val="24"/>
            <w:szCs w:val="24"/>
            <w:lang w:val="en-GB"/>
          </w:rPr>
          <w:t>Composition Memory</w:t>
        </w:r>
      </w:ins>
    </w:p>
    <w:p w14:paraId="64417C68" w14:textId="77777777" w:rsidR="00545A0D" w:rsidRPr="00545A0D" w:rsidRDefault="00545A0D" w:rsidP="00545A0D">
      <w:pPr>
        <w:widowControl/>
        <w:autoSpaceDE/>
        <w:autoSpaceDN/>
        <w:spacing w:after="180"/>
        <w:rPr>
          <w:ins w:id="286" w:author="Emmanouil Potetsianakis" w:date="2023-07-27T11:27:00Z"/>
          <w:rFonts w:ascii="Times New Roman" w:eastAsia="Times New Roman" w:hAnsi="Times New Roman" w:cs="Times New Roman"/>
          <w:sz w:val="20"/>
          <w:szCs w:val="20"/>
        </w:rPr>
      </w:pPr>
      <w:ins w:id="287" w:author="Emmanouil Potetsianakis" w:date="2023-07-27T11:27:00Z">
        <w:r w:rsidRPr="00545A0D">
          <w:rPr>
            <w:rFonts w:ascii="Times New Roman" w:eastAsia="Times New Roman" w:hAnsi="Times New Roman" w:cs="Times New Roman"/>
            <w:sz w:val="20"/>
            <w:szCs w:val="20"/>
          </w:rPr>
          <w:t xml:space="preserve">In Option 2, which is likely the most relevant one, a set of </w:t>
        </w:r>
        <w:del w:id="288" w:author="Emmanuel Thomas" w:date="2023-07-07T17:52:00Z">
          <w:r w:rsidRPr="00545A0D" w:rsidDel="00AE2468">
            <w:rPr>
              <w:rFonts w:ascii="Times New Roman" w:eastAsia="Times New Roman" w:hAnsi="Times New Roman" w:cs="Times New Roman"/>
              <w:sz w:val="20"/>
              <w:szCs w:val="20"/>
            </w:rPr>
            <w:delText xml:space="preserve">bit </w:delText>
          </w:r>
        </w:del>
        <w:r w:rsidRPr="00545A0D">
          <w:rPr>
            <w:rFonts w:ascii="Times New Roman" w:eastAsia="Times New Roman" w:hAnsi="Times New Roman" w:cs="Times New Roman"/>
            <w:sz w:val="20"/>
            <w:szCs w:val="20"/>
          </w:rPr>
          <w:t xml:space="preserve">elementary streams has individual </w:t>
        </w:r>
        <w:del w:id="289" w:author="Emmanuel Thomas" w:date="2023-07-07T17:52:00Z">
          <w:r w:rsidRPr="00545A0D" w:rsidDel="00AE2468">
            <w:rPr>
              <w:rFonts w:ascii="Times New Roman" w:eastAsia="Times New Roman" w:hAnsi="Times New Roman" w:cs="Times New Roman"/>
              <w:sz w:val="20"/>
              <w:szCs w:val="20"/>
            </w:rPr>
            <w:delText>input</w:delText>
          </w:r>
        </w:del>
        <w:r w:rsidRPr="00545A0D">
          <w:rPr>
            <w:rFonts w:ascii="Times New Roman" w:eastAsia="Times New Roman" w:hAnsi="Times New Roman" w:cs="Times New Roman"/>
            <w:sz w:val="20"/>
            <w:szCs w:val="20"/>
          </w:rPr>
          <w:t>Decoding Buffers, but th</w:t>
        </w:r>
        <w:del w:id="290" w:author="Emmanuel Thomas" w:date="2023-07-07T17:52:00Z">
          <w:r w:rsidRPr="00545A0D" w:rsidDel="00AE2468">
            <w:rPr>
              <w:rFonts w:ascii="Times New Roman" w:eastAsia="Times New Roman" w:hAnsi="Times New Roman" w:cs="Times New Roman"/>
              <w:sz w:val="20"/>
              <w:szCs w:val="20"/>
            </w:rPr>
            <w:delText>ere are dependencies on the DPB</w:delText>
          </w:r>
          <w:r w:rsidRPr="00545A0D" w:rsidDel="00501F80">
            <w:rPr>
              <w:rFonts w:ascii="Times New Roman" w:eastAsia="Times New Roman" w:hAnsi="Times New Roman" w:cs="Times New Roman"/>
              <w:sz w:val="20"/>
              <w:szCs w:val="20"/>
            </w:rPr>
            <w:delText>s</w:delText>
          </w:r>
        </w:del>
        <w:r w:rsidRPr="00545A0D">
          <w:rPr>
            <w:rFonts w:ascii="Times New Roman" w:eastAsia="Times New Roman" w:hAnsi="Times New Roman" w:cs="Times New Roman"/>
            <w:sz w:val="20"/>
            <w:szCs w:val="20"/>
          </w:rPr>
          <w:t>ey share a common Composition Memory.</w:t>
        </w:r>
      </w:ins>
    </w:p>
    <w:p w14:paraId="3F4E940C" w14:textId="77777777" w:rsidR="00545A0D" w:rsidRPr="00545A0D" w:rsidRDefault="00545A0D" w:rsidP="00545A0D">
      <w:pPr>
        <w:rPr>
          <w:ins w:id="291" w:author="Emmanouil Potetsianakis" w:date="2023-07-27T11:27:00Z"/>
          <w:lang w:eastAsia="zh-CN"/>
        </w:rPr>
      </w:pPr>
      <w:ins w:id="292" w:author="Emmanouil Potetsianakis" w:date="2023-07-27T11:27:00Z">
        <w:r w:rsidRPr="00545A0D">
          <w:rPr>
            <w:rFonts w:ascii="Times New Roman" w:eastAsiaTheme="minorEastAsia" w:hAnsi="Times New Roman"/>
            <w:noProof/>
            <w:sz w:val="24"/>
            <w:szCs w:val="24"/>
          </w:rPr>
          <w:drawing>
            <wp:inline distT="0" distB="0" distL="0" distR="0" wp14:anchorId="1A2EFB60" wp14:editId="176E5E01">
              <wp:extent cx="5727700" cy="2685440"/>
              <wp:effectExtent l="0" t="0" r="6350" b="0"/>
              <wp:docPr id="888376727" name="Picture 888376727"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388986" name="Picture 3" descr="A black background with white tex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27700" cy="2685440"/>
                      </a:xfrm>
                      <a:prstGeom prst="rect">
                        <a:avLst/>
                      </a:prstGeom>
                      <a:noFill/>
                    </pic:spPr>
                  </pic:pic>
                </a:graphicData>
              </a:graphic>
            </wp:inline>
          </w:drawing>
        </w:r>
      </w:ins>
    </w:p>
    <w:p w14:paraId="44926A46" w14:textId="77777777" w:rsidR="00545A0D" w:rsidRPr="00545A0D" w:rsidRDefault="00545A0D" w:rsidP="00545A0D">
      <w:pPr>
        <w:keepNext/>
        <w:widowControl/>
        <w:autoSpaceDE/>
        <w:autoSpaceDN/>
        <w:spacing w:after="180"/>
        <w:jc w:val="center"/>
        <w:rPr>
          <w:ins w:id="293" w:author="Emmanouil Potetsianakis" w:date="2023-07-27T11:27:00Z"/>
        </w:rPr>
      </w:pPr>
      <w:ins w:id="294" w:author="Emmanouil Potetsianakis" w:date="2023-07-27T11:27:00Z">
        <w:del w:id="295" w:author="Emmanuel Thomas" w:date="2023-07-07T17:52:00Z">
          <w:r w:rsidRPr="00545A0D" w:rsidDel="00501F80">
            <w:rPr>
              <w:noProof/>
            </w:rPr>
            <w:drawing>
              <wp:inline distT="0" distB="0" distL="0" distR="0" wp14:anchorId="001914D3" wp14:editId="5D408891">
                <wp:extent cx="5701496" cy="2485917"/>
                <wp:effectExtent l="0" t="0" r="0" b="0"/>
                <wp:docPr id="11" name="Picture 11" descr="Treemap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reemap chart&#10;&#10;Description automatically generated with low confidenc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2681" cy="2495154"/>
                        </a:xfrm>
                        <a:prstGeom prst="rect">
                          <a:avLst/>
                        </a:prstGeom>
                        <a:noFill/>
                      </pic:spPr>
                    </pic:pic>
                  </a:graphicData>
                </a:graphic>
              </wp:inline>
            </w:drawing>
          </w:r>
        </w:del>
      </w:ins>
    </w:p>
    <w:p w14:paraId="4003D812" w14:textId="3C0C5CCA" w:rsidR="00545A0D" w:rsidRPr="00545A0D" w:rsidRDefault="00545A0D" w:rsidP="00545A0D">
      <w:pPr>
        <w:spacing w:after="200"/>
        <w:jc w:val="center"/>
        <w:rPr>
          <w:ins w:id="296" w:author="Emmanouil Potetsianakis" w:date="2023-07-27T11:27:00Z"/>
          <w:i/>
          <w:iCs/>
          <w:color w:val="1F497D" w:themeColor="text2"/>
          <w:sz w:val="18"/>
          <w:szCs w:val="18"/>
          <w:lang w:eastAsia="zh-CN"/>
        </w:rPr>
      </w:pPr>
      <w:ins w:id="297" w:author="Emmanouil Potetsianakis" w:date="2023-07-27T11:27:00Z">
        <w:r w:rsidRPr="00545A0D">
          <w:rPr>
            <w:i/>
            <w:iCs/>
            <w:color w:val="1F497D" w:themeColor="text2"/>
            <w:sz w:val="18"/>
            <w:szCs w:val="18"/>
          </w:rPr>
          <w:t xml:space="preserve">Figure </w:t>
        </w:r>
        <w:r w:rsidRPr="00545A0D">
          <w:rPr>
            <w:i/>
            <w:iCs/>
            <w:color w:val="1F497D" w:themeColor="text2"/>
            <w:sz w:val="18"/>
            <w:szCs w:val="18"/>
          </w:rPr>
          <w:fldChar w:fldCharType="begin"/>
        </w:r>
        <w:r w:rsidRPr="00545A0D">
          <w:rPr>
            <w:i/>
            <w:iCs/>
            <w:color w:val="1F497D" w:themeColor="text2"/>
            <w:sz w:val="18"/>
            <w:szCs w:val="18"/>
          </w:rPr>
          <w:instrText xml:space="preserve"> SEQ Figure \* ARABIC </w:instrText>
        </w:r>
        <w:r w:rsidRPr="00545A0D">
          <w:rPr>
            <w:i/>
            <w:iCs/>
            <w:color w:val="1F497D" w:themeColor="text2"/>
            <w:sz w:val="18"/>
            <w:szCs w:val="18"/>
          </w:rPr>
          <w:fldChar w:fldCharType="separate"/>
        </w:r>
      </w:ins>
      <w:r w:rsidR="00F85EED">
        <w:rPr>
          <w:i/>
          <w:iCs/>
          <w:noProof/>
          <w:color w:val="1F497D" w:themeColor="text2"/>
          <w:sz w:val="18"/>
          <w:szCs w:val="18"/>
        </w:rPr>
        <w:t>5</w:t>
      </w:r>
      <w:ins w:id="298" w:author="Emmanouil Potetsianakis" w:date="2023-07-27T11:27:00Z">
        <w:r w:rsidRPr="00545A0D">
          <w:rPr>
            <w:i/>
            <w:iCs/>
            <w:color w:val="1F497D" w:themeColor="text2"/>
            <w:sz w:val="18"/>
            <w:szCs w:val="18"/>
          </w:rPr>
          <w:fldChar w:fldCharType="end"/>
        </w:r>
        <w:r w:rsidRPr="00545A0D">
          <w:rPr>
            <w:i/>
            <w:iCs/>
            <w:color w:val="1F497D" w:themeColor="text2"/>
            <w:sz w:val="18"/>
            <w:szCs w:val="18"/>
          </w:rPr>
          <w:t xml:space="preserve"> </w:t>
        </w:r>
        <w:r w:rsidRPr="00545A0D">
          <w:rPr>
            <w:i/>
            <w:iCs/>
            <w:color w:val="1F497D" w:themeColor="text2"/>
            <w:sz w:val="18"/>
            <w:szCs w:val="18"/>
            <w:lang w:eastAsia="zh-CN"/>
          </w:rPr>
          <w:t xml:space="preserve">Individual </w:t>
        </w:r>
        <w:del w:id="299" w:author="Emmanuel Thomas" w:date="2023-07-07T17:53:00Z">
          <w:r w:rsidRPr="00545A0D" w:rsidDel="00501F80">
            <w:rPr>
              <w:i/>
              <w:iCs/>
              <w:color w:val="1F497D" w:themeColor="text2"/>
              <w:sz w:val="18"/>
              <w:szCs w:val="18"/>
              <w:lang w:eastAsia="zh-CN"/>
            </w:rPr>
            <w:delText xml:space="preserve">CBP </w:delText>
          </w:r>
        </w:del>
        <w:r w:rsidRPr="00545A0D">
          <w:rPr>
            <w:i/>
            <w:iCs/>
            <w:color w:val="1F497D" w:themeColor="text2"/>
            <w:sz w:val="18"/>
            <w:szCs w:val="18"/>
            <w:lang w:eastAsia="zh-CN"/>
          </w:rPr>
          <w:t>Decoding Buffers – common Composition Memory</w:t>
        </w:r>
        <w:del w:id="300" w:author="Emmanuel Thomas" w:date="2023-07-07T17:53:00Z">
          <w:r w:rsidRPr="00545A0D" w:rsidDel="00501F80">
            <w:rPr>
              <w:i/>
              <w:iCs/>
              <w:color w:val="1F497D" w:themeColor="text2"/>
              <w:sz w:val="18"/>
              <w:szCs w:val="18"/>
              <w:lang w:eastAsia="zh-CN"/>
            </w:rPr>
            <w:delText>joint DPB</w:delText>
          </w:r>
        </w:del>
      </w:ins>
    </w:p>
    <w:p w14:paraId="6E84FFCE" w14:textId="77777777" w:rsidR="00545A0D" w:rsidRPr="00545A0D" w:rsidRDefault="00545A0D" w:rsidP="00545A0D">
      <w:pPr>
        <w:widowControl/>
        <w:tabs>
          <w:tab w:val="num" w:pos="720"/>
        </w:tabs>
        <w:autoSpaceDE/>
        <w:autoSpaceDN/>
        <w:spacing w:after="180"/>
        <w:rPr>
          <w:ins w:id="301" w:author="Emmanouil Potetsianakis" w:date="2023-07-27T11:27:00Z"/>
          <w:rFonts w:ascii="Times New Roman" w:eastAsia="Times New Roman" w:hAnsi="Times New Roman" w:cs="Times New Roman"/>
          <w:sz w:val="20"/>
          <w:szCs w:val="20"/>
        </w:rPr>
      </w:pPr>
      <w:ins w:id="302" w:author="Emmanouil Potetsianakis" w:date="2023-07-27T11:27:00Z">
        <w:r w:rsidRPr="00545A0D">
          <w:rPr>
            <w:rFonts w:ascii="Times New Roman" w:eastAsia="Times New Roman" w:hAnsi="Times New Roman" w:cs="Times New Roman"/>
            <w:sz w:val="20"/>
            <w:szCs w:val="20"/>
          </w:rPr>
          <w:t>The operation is as follows</w:t>
        </w:r>
      </w:ins>
    </w:p>
    <w:p w14:paraId="7F5676CC" w14:textId="77777777" w:rsidR="00545A0D" w:rsidRPr="00545A0D" w:rsidRDefault="00545A0D" w:rsidP="00545A0D">
      <w:pPr>
        <w:widowControl/>
        <w:numPr>
          <w:ilvl w:val="0"/>
          <w:numId w:val="19"/>
        </w:numPr>
        <w:autoSpaceDE/>
        <w:autoSpaceDN/>
        <w:spacing w:after="180"/>
        <w:jc w:val="both"/>
        <w:rPr>
          <w:ins w:id="303" w:author="Emmanouil Potetsianakis" w:date="2023-07-27T11:27:00Z"/>
          <w:rFonts w:ascii="Times New Roman" w:eastAsia="Times New Roman" w:hAnsi="Times New Roman" w:cs="Times New Roman"/>
          <w:sz w:val="20"/>
          <w:szCs w:val="20"/>
        </w:rPr>
      </w:pPr>
      <w:ins w:id="304" w:author="Emmanouil Potetsianakis" w:date="2023-07-27T11:27:00Z">
        <w:r w:rsidRPr="00545A0D">
          <w:rPr>
            <w:rFonts w:ascii="Times New Roman" w:eastAsia="Times New Roman" w:hAnsi="Times New Roman" w:cs="Times New Roman"/>
            <w:sz w:val="20"/>
            <w:szCs w:val="20"/>
          </w:rPr>
          <w:t>Data associated with each access units flow into the Decoder of each elementary stream according to a specific arrival time. For each access unit:</w:t>
        </w:r>
      </w:ins>
    </w:p>
    <w:p w14:paraId="33185EC8" w14:textId="77777777" w:rsidR="00545A0D" w:rsidRPr="00545A0D" w:rsidDel="00501F80" w:rsidRDefault="00545A0D" w:rsidP="00545A0D">
      <w:pPr>
        <w:numPr>
          <w:ilvl w:val="1"/>
          <w:numId w:val="16"/>
        </w:numPr>
        <w:tabs>
          <w:tab w:val="num" w:pos="1440"/>
        </w:tabs>
        <w:spacing w:after="180"/>
        <w:ind w:left="1440" w:hanging="360"/>
        <w:rPr>
          <w:ins w:id="305" w:author="Emmanouil Potetsianakis" w:date="2023-07-27T11:27:00Z"/>
          <w:del w:id="306" w:author="Emmanuel Thomas" w:date="2023-07-07T17:54:00Z"/>
          <w:rFonts w:ascii="Times New Roman" w:eastAsia="Times New Roman" w:hAnsi="Times New Roman" w:cs="Times New Roman"/>
          <w:sz w:val="20"/>
          <w:szCs w:val="20"/>
        </w:rPr>
      </w:pPr>
      <w:ins w:id="307" w:author="Emmanouil Potetsianakis" w:date="2023-07-27T11:27:00Z">
        <w:del w:id="308" w:author="Emmanuel Thomas" w:date="2023-07-07T17:54:00Z">
          <w:r w:rsidRPr="00545A0D" w:rsidDel="00501F80">
            <w:rPr>
              <w:rFonts w:ascii="Times New Roman" w:eastAsia="Times New Roman" w:hAnsi="Times New Roman" w:cs="Times New Roman"/>
              <w:sz w:val="20"/>
              <w:szCs w:val="20"/>
            </w:rPr>
            <w:delText>Data associated with decoding units that flow into the CPB of each stream according to a specified arrival schedule are delivered by the common Hypothetical Stream Scheduler (HSS) that scheduled the N bitstreams for decoding each of the units. For each access unit</w:delText>
          </w:r>
        </w:del>
      </w:ins>
    </w:p>
    <w:p w14:paraId="48F8DD12" w14:textId="77777777" w:rsidR="00545A0D" w:rsidRPr="00545A0D" w:rsidRDefault="00545A0D" w:rsidP="00545A0D">
      <w:pPr>
        <w:numPr>
          <w:ilvl w:val="1"/>
          <w:numId w:val="0"/>
        </w:numPr>
        <w:tabs>
          <w:tab w:val="num" w:pos="1440"/>
        </w:tabs>
        <w:spacing w:after="180"/>
        <w:ind w:left="1440" w:hanging="360"/>
        <w:rPr>
          <w:ins w:id="309" w:author="Emmanouil Potetsianakis" w:date="2023-07-27T11:27:00Z"/>
          <w:rFonts w:ascii="Times New Roman" w:eastAsia="Times New Roman" w:hAnsi="Times New Roman" w:cs="Times New Roman"/>
          <w:sz w:val="20"/>
          <w:szCs w:val="20"/>
        </w:rPr>
      </w:pPr>
      <w:ins w:id="310" w:author="Emmanouil Potetsianakis" w:date="2023-07-27T11:27:00Z">
        <w:r w:rsidRPr="00545A0D">
          <w:rPr>
            <w:rFonts w:ascii="Times New Roman" w:eastAsia="Times New Roman" w:hAnsi="Times New Roman" w:cs="Times New Roman"/>
            <w:sz w:val="20"/>
            <w:szCs w:val="20"/>
          </w:rPr>
          <w:t>all data associated with an access unit is removed from its Decoding Buffer and decoded instantaneously by the instantaneous decoding process at the time of the Decoding Time Stamp (DTS) of this access unit.</w:t>
        </w:r>
      </w:ins>
    </w:p>
    <w:p w14:paraId="0E45E125" w14:textId="77777777" w:rsidR="00545A0D" w:rsidRPr="00545A0D" w:rsidDel="00501F80" w:rsidRDefault="00545A0D" w:rsidP="00545A0D">
      <w:pPr>
        <w:numPr>
          <w:ilvl w:val="1"/>
          <w:numId w:val="16"/>
        </w:numPr>
        <w:tabs>
          <w:tab w:val="num" w:pos="1440"/>
        </w:tabs>
        <w:spacing w:after="180"/>
        <w:ind w:left="1440" w:hanging="360"/>
        <w:rPr>
          <w:ins w:id="311" w:author="Emmanouil Potetsianakis" w:date="2023-07-27T11:27:00Z"/>
          <w:del w:id="312" w:author="Emmanuel Thomas" w:date="2023-07-07T17:54:00Z"/>
          <w:rFonts w:ascii="Times New Roman" w:eastAsia="Times New Roman" w:hAnsi="Times New Roman" w:cs="Times New Roman"/>
          <w:sz w:val="20"/>
          <w:szCs w:val="20"/>
        </w:rPr>
      </w:pPr>
      <w:ins w:id="313" w:author="Emmanouil Potetsianakis" w:date="2023-07-27T11:27:00Z">
        <w:del w:id="314" w:author="Emmanuel Thomas" w:date="2023-07-07T17:54:00Z">
          <w:r w:rsidRPr="00545A0D" w:rsidDel="00501F80">
            <w:rPr>
              <w:rFonts w:ascii="Times New Roman" w:eastAsia="Times New Roman" w:hAnsi="Times New Roman" w:cs="Times New Roman"/>
              <w:sz w:val="20"/>
              <w:szCs w:val="20"/>
            </w:rPr>
            <w:delText>all data associated with an access unit is removed and decoded instantaneously by the instantaneous decoding process at CPB removal time of the access unit.</w:delText>
          </w:r>
        </w:del>
      </w:ins>
    </w:p>
    <w:p w14:paraId="29DB079C" w14:textId="77777777" w:rsidR="00545A0D" w:rsidRPr="00545A0D" w:rsidRDefault="00545A0D" w:rsidP="00545A0D">
      <w:pPr>
        <w:numPr>
          <w:ilvl w:val="1"/>
          <w:numId w:val="0"/>
        </w:numPr>
        <w:tabs>
          <w:tab w:val="num" w:pos="1440"/>
        </w:tabs>
        <w:spacing w:after="180"/>
        <w:ind w:left="1440" w:hanging="360"/>
        <w:rPr>
          <w:ins w:id="315" w:author="Emmanouil Potetsianakis" w:date="2023-07-27T11:27:00Z"/>
          <w:rFonts w:ascii="Times New Roman" w:eastAsia="Times New Roman" w:hAnsi="Times New Roman" w:cs="Times New Roman"/>
          <w:sz w:val="20"/>
          <w:szCs w:val="20"/>
        </w:rPr>
      </w:pPr>
      <w:ins w:id="316" w:author="Emmanouil Potetsianakis" w:date="2023-07-27T11:27:00Z">
        <w:r w:rsidRPr="00545A0D">
          <w:rPr>
            <w:rFonts w:ascii="Times New Roman" w:eastAsia="Times New Roman" w:hAnsi="Times New Roman" w:cs="Times New Roman"/>
            <w:sz w:val="20"/>
            <w:szCs w:val="20"/>
          </w:rPr>
          <w:t xml:space="preserve">Each composition unit (from the decoding of an access unit) is guaranteed to be available in the Composition Memory (CM) at the time of Composition Time Stamp (CTS). </w:t>
        </w:r>
      </w:ins>
    </w:p>
    <w:p w14:paraId="52BFA3DE" w14:textId="77777777" w:rsidR="00545A0D" w:rsidRPr="00545A0D" w:rsidDel="00501F80" w:rsidRDefault="00545A0D" w:rsidP="00545A0D">
      <w:pPr>
        <w:numPr>
          <w:ilvl w:val="1"/>
          <w:numId w:val="17"/>
        </w:numPr>
        <w:tabs>
          <w:tab w:val="num" w:pos="1440"/>
        </w:tabs>
        <w:spacing w:after="180"/>
        <w:rPr>
          <w:ins w:id="317" w:author="Emmanouil Potetsianakis" w:date="2023-07-27T11:27:00Z"/>
          <w:del w:id="318" w:author="Emmanuel Thomas" w:date="2023-07-07T17:54:00Z"/>
          <w:rFonts w:ascii="Times New Roman" w:eastAsia="Times New Roman" w:hAnsi="Times New Roman" w:cs="Times New Roman"/>
          <w:sz w:val="20"/>
          <w:szCs w:val="20"/>
        </w:rPr>
      </w:pPr>
      <w:ins w:id="319" w:author="Emmanouil Potetsianakis" w:date="2023-07-27T11:27:00Z">
        <w:del w:id="320" w:author="Emmanuel Thomas" w:date="2023-07-07T17:54:00Z">
          <w:r w:rsidRPr="00545A0D" w:rsidDel="00501F80">
            <w:rPr>
              <w:rFonts w:ascii="Times New Roman" w:eastAsia="Times New Roman" w:hAnsi="Times New Roman" w:cs="Times New Roman"/>
              <w:sz w:val="20"/>
              <w:szCs w:val="20"/>
            </w:rPr>
            <w:delText xml:space="preserve">Each decoded picture is placed in the Decoded Picture Buffer (DPB) for being referenced by the decoding process of this stream as well as for output and cropping. </w:delText>
          </w:r>
        </w:del>
      </w:ins>
    </w:p>
    <w:p w14:paraId="1CFE5E55" w14:textId="77777777" w:rsidR="00545A0D" w:rsidRPr="00545A0D" w:rsidRDefault="00545A0D" w:rsidP="00545A0D">
      <w:pPr>
        <w:numPr>
          <w:ilvl w:val="1"/>
          <w:numId w:val="0"/>
        </w:numPr>
        <w:tabs>
          <w:tab w:val="num" w:pos="1440"/>
        </w:tabs>
        <w:spacing w:after="180"/>
        <w:ind w:left="1440" w:hanging="360"/>
        <w:rPr>
          <w:ins w:id="321" w:author="Emmanouil Potetsianakis" w:date="2023-07-27T11:27:00Z"/>
          <w:rFonts w:ascii="Times New Roman" w:eastAsia="Times New Roman" w:hAnsi="Times New Roman" w:cs="Times New Roman"/>
          <w:color w:val="FF0000"/>
          <w:sz w:val="20"/>
          <w:szCs w:val="20"/>
        </w:rPr>
      </w:pPr>
      <w:ins w:id="322" w:author="Emmanouil Potetsianakis" w:date="2023-07-27T11:27:00Z">
        <w:r w:rsidRPr="00545A0D">
          <w:rPr>
            <w:rFonts w:ascii="Times New Roman" w:eastAsia="Times New Roman" w:hAnsi="Times New Roman" w:cs="Times New Roman"/>
            <w:sz w:val="20"/>
            <w:szCs w:val="20"/>
          </w:rPr>
          <w:t>A composition unit is available up to the time of the Composition Time Stamp (CTS) of the next composition unit. After this time, the composition unit may replaced by the new composition unit.</w:t>
        </w:r>
        <w:del w:id="323" w:author="Emmanuel Thomas" w:date="2023-07-07T17:54:00Z">
          <w:r w:rsidRPr="00545A0D" w:rsidDel="00824329">
            <w:rPr>
              <w:rFonts w:ascii="Times New Roman" w:eastAsia="Times New Roman" w:hAnsi="Times New Roman" w:cs="Times New Roman"/>
              <w:sz w:val="20"/>
              <w:szCs w:val="20"/>
            </w:rPr>
            <w:delText xml:space="preserve">A decoded picture is removed from the DPB at the time that it becomes no longer needed for inter-prediction reference </w:delText>
          </w:r>
        </w:del>
        <w:r w:rsidRPr="00545A0D">
          <w:rPr>
            <w:rFonts w:ascii="Times New Roman" w:eastAsia="Times New Roman" w:hAnsi="Times New Roman" w:cs="Times New Roman"/>
            <w:sz w:val="20"/>
            <w:szCs w:val="20"/>
          </w:rPr>
          <w:t xml:space="preserve"> </w:t>
        </w:r>
        <w:r w:rsidRPr="00545A0D">
          <w:rPr>
            <w:rFonts w:ascii="Times New Roman" w:eastAsia="Times New Roman" w:hAnsi="Times New Roman" w:cs="Times New Roman"/>
            <w:color w:val="FF0000"/>
            <w:sz w:val="20"/>
            <w:szCs w:val="20"/>
            <w:rPrChange w:id="324" w:author="Emmanuel Thomas" w:date="2023-07-07T17:58:00Z">
              <w:rPr>
                <w:rFonts w:eastAsia="Times New Roman" w:cs="Times New Roman"/>
                <w:sz w:val="20"/>
                <w:szCs w:val="20"/>
              </w:rPr>
            </w:rPrChange>
          </w:rPr>
          <w:t xml:space="preserve">In addition, </w:t>
        </w:r>
        <w:r w:rsidRPr="00545A0D">
          <w:rPr>
            <w:rFonts w:ascii="Times New Roman" w:eastAsia="Times New Roman" w:hAnsi="Times New Roman" w:cs="Times New Roman"/>
            <w:color w:val="FF0000"/>
            <w:sz w:val="20"/>
            <w:szCs w:val="20"/>
          </w:rPr>
          <w:t xml:space="preserve">DTSs across all the access units as well as </w:t>
        </w:r>
        <w:r w:rsidRPr="00545A0D">
          <w:rPr>
            <w:rFonts w:ascii="Times New Roman" w:eastAsia="Times New Roman" w:hAnsi="Times New Roman" w:cs="Times New Roman"/>
            <w:color w:val="FF0000"/>
            <w:sz w:val="20"/>
            <w:szCs w:val="20"/>
            <w:rPrChange w:id="325" w:author="Emmanuel Thomas" w:date="2023-07-07T17:58:00Z">
              <w:rPr>
                <w:rFonts w:eastAsia="Times New Roman" w:cs="Times New Roman"/>
                <w:sz w:val="20"/>
                <w:szCs w:val="20"/>
              </w:rPr>
            </w:rPrChange>
          </w:rPr>
          <w:t xml:space="preserve">CTSs across all the composition units share the same </w:t>
        </w:r>
        <w:r w:rsidRPr="00545A0D">
          <w:rPr>
            <w:rFonts w:ascii="Times New Roman" w:eastAsia="Times New Roman" w:hAnsi="Times New Roman" w:cs="Times New Roman"/>
            <w:color w:val="FF0000"/>
            <w:sz w:val="20"/>
            <w:szCs w:val="20"/>
          </w:rPr>
          <w:t>clock reference (i.e. timeline).</w:t>
        </w:r>
        <w:r w:rsidRPr="00545A0D">
          <w:rPr>
            <w:rFonts w:ascii="Times New Roman" w:eastAsia="Times New Roman" w:hAnsi="Times New Roman" w:cs="Times New Roman"/>
            <w:sz w:val="20"/>
            <w:szCs w:val="20"/>
          </w:rPr>
          <w:t xml:space="preserve"> </w:t>
        </w:r>
        <w:del w:id="326" w:author="Emmanuel Thomas" w:date="2023-07-07T17:54:00Z">
          <w:r w:rsidRPr="00545A0D" w:rsidDel="00824329">
            <w:rPr>
              <w:rFonts w:ascii="Times New Roman" w:eastAsia="Times New Roman" w:hAnsi="Times New Roman" w:cs="Times New Roman"/>
              <w:sz w:val="20"/>
              <w:szCs w:val="20"/>
            </w:rPr>
            <w:delText>a</w:delText>
          </w:r>
        </w:del>
        <w:del w:id="327" w:author="Emmanuel Thomas" w:date="2023-07-07T17:56:00Z">
          <w:r w:rsidRPr="00545A0D" w:rsidDel="00982715">
            <w:rPr>
              <w:rFonts w:ascii="Times New Roman" w:eastAsia="Times New Roman" w:hAnsi="Times New Roman" w:cs="Times New Roman"/>
              <w:sz w:val="20"/>
              <w:szCs w:val="20"/>
            </w:rPr>
            <w:delText xml:space="preserve">s well as the output time of the access unit is </w:delText>
          </w:r>
          <w:r w:rsidRPr="00545A0D" w:rsidDel="00982715">
            <w:rPr>
              <w:rFonts w:ascii="Times New Roman" w:eastAsia="Times New Roman" w:hAnsi="Times New Roman" w:cs="Times New Roman"/>
              <w:color w:val="FF0000"/>
              <w:sz w:val="20"/>
              <w:szCs w:val="20"/>
            </w:rPr>
            <w:delText>the largest of all decoded pictures remaining in the group of decoders</w:delText>
          </w:r>
        </w:del>
      </w:ins>
    </w:p>
    <w:p w14:paraId="65759ED2" w14:textId="77777777" w:rsidR="00545A0D" w:rsidRPr="00545A0D" w:rsidRDefault="00545A0D" w:rsidP="00545A0D">
      <w:pPr>
        <w:widowControl/>
        <w:numPr>
          <w:ilvl w:val="0"/>
          <w:numId w:val="19"/>
        </w:numPr>
        <w:tabs>
          <w:tab w:val="num" w:pos="720"/>
        </w:tabs>
        <w:autoSpaceDE/>
        <w:autoSpaceDN/>
        <w:spacing w:after="180"/>
        <w:jc w:val="both"/>
        <w:rPr>
          <w:ins w:id="328" w:author="Emmanouil Potetsianakis" w:date="2023-07-27T11:27:00Z"/>
          <w:rFonts w:ascii="Times New Roman" w:eastAsia="Times New Roman" w:hAnsi="Times New Roman" w:cs="Times New Roman"/>
          <w:sz w:val="20"/>
          <w:szCs w:val="20"/>
        </w:rPr>
      </w:pPr>
      <w:ins w:id="329" w:author="Emmanouil Potetsianakis" w:date="2023-07-27T11:27:00Z">
        <w:r w:rsidRPr="00545A0D">
          <w:rPr>
            <w:rFonts w:ascii="Times New Roman" w:eastAsia="Times New Roman" w:hAnsi="Times New Roman" w:cs="Times New Roman"/>
            <w:sz w:val="20"/>
            <w:szCs w:val="20"/>
          </w:rPr>
          <w:t xml:space="preserve">At any point time, </w:t>
        </w:r>
      </w:ins>
    </w:p>
    <w:p w14:paraId="6C5AC41D" w14:textId="77777777" w:rsidR="00545A0D" w:rsidRPr="00545A0D" w:rsidRDefault="00545A0D" w:rsidP="00545A0D">
      <w:pPr>
        <w:widowControl/>
        <w:numPr>
          <w:ilvl w:val="1"/>
          <w:numId w:val="19"/>
        </w:numPr>
        <w:tabs>
          <w:tab w:val="num" w:pos="1440"/>
        </w:tabs>
        <w:autoSpaceDE/>
        <w:autoSpaceDN/>
        <w:spacing w:after="180"/>
        <w:jc w:val="both"/>
        <w:rPr>
          <w:ins w:id="330" w:author="Emmanouil Potetsianakis" w:date="2023-07-27T11:27:00Z"/>
          <w:rFonts w:ascii="Times New Roman" w:eastAsia="Times New Roman" w:hAnsi="Times New Roman" w:cs="Times New Roman"/>
          <w:sz w:val="20"/>
          <w:szCs w:val="20"/>
        </w:rPr>
      </w:pPr>
      <w:ins w:id="331" w:author="Emmanouil Potetsianakis" w:date="2023-07-27T11:27:00Z">
        <w:r w:rsidRPr="00545A0D">
          <w:rPr>
            <w:rFonts w:ascii="Times New Roman" w:eastAsia="Times New Roman" w:hAnsi="Times New Roman" w:cs="Times New Roman"/>
            <w:sz w:val="20"/>
            <w:szCs w:val="20"/>
          </w:rPr>
          <w:t xml:space="preserve">The same requirements as for configuration 1 </w:t>
        </w:r>
      </w:ins>
    </w:p>
    <w:p w14:paraId="712286F7" w14:textId="77777777" w:rsidR="00545A0D" w:rsidRPr="00545A0D" w:rsidRDefault="00545A0D" w:rsidP="00545A0D">
      <w:pPr>
        <w:widowControl/>
        <w:numPr>
          <w:ilvl w:val="1"/>
          <w:numId w:val="19"/>
        </w:numPr>
        <w:tabs>
          <w:tab w:val="num" w:pos="1440"/>
        </w:tabs>
        <w:autoSpaceDE/>
        <w:autoSpaceDN/>
        <w:spacing w:after="180"/>
        <w:jc w:val="both"/>
        <w:rPr>
          <w:ins w:id="332" w:author="Emmanouil Potetsianakis" w:date="2023-07-27T11:27:00Z"/>
          <w:rFonts w:ascii="Times New Roman" w:eastAsia="Times New Roman" w:hAnsi="Times New Roman" w:cs="Times New Roman"/>
          <w:sz w:val="20"/>
          <w:szCs w:val="20"/>
        </w:rPr>
      </w:pPr>
      <w:ins w:id="333" w:author="Emmanouil Potetsianakis" w:date="2023-07-27T11:27:00Z">
        <w:r w:rsidRPr="00545A0D">
          <w:rPr>
            <w:rFonts w:ascii="Times New Roman" w:eastAsia="Times New Roman" w:hAnsi="Times New Roman" w:cs="Times New Roman"/>
            <w:sz w:val="20"/>
            <w:szCs w:val="20"/>
          </w:rPr>
          <w:t>The common Composition Memory size</w:t>
        </w:r>
        <w:r w:rsidRPr="00545A0D" w:rsidDel="009D2186">
          <w:rPr>
            <w:rFonts w:ascii="Times New Roman" w:eastAsia="Times New Roman" w:hAnsi="Times New Roman" w:cs="Times New Roman"/>
            <w:sz w:val="20"/>
            <w:szCs w:val="20"/>
          </w:rPr>
          <w:t xml:space="preserve"> </w:t>
        </w:r>
        <w:del w:id="334" w:author="Emmanuel Thomas" w:date="2023-07-07T17:58:00Z">
          <w:r w:rsidRPr="00545A0D" w:rsidDel="009D2186">
            <w:rPr>
              <w:rFonts w:ascii="Times New Roman" w:eastAsia="Times New Roman" w:hAnsi="Times New Roman" w:cs="Times New Roman"/>
              <w:sz w:val="20"/>
              <w:szCs w:val="20"/>
            </w:rPr>
            <w:delText xml:space="preserve">DPB size </w:delText>
          </w:r>
        </w:del>
        <w:r w:rsidRPr="00545A0D">
          <w:rPr>
            <w:rFonts w:ascii="Times New Roman" w:eastAsia="Times New Roman" w:hAnsi="Times New Roman" w:cs="Times New Roman"/>
            <w:sz w:val="20"/>
            <w:szCs w:val="20"/>
          </w:rPr>
          <w:t xml:space="preserve">conforms to common </w:t>
        </w:r>
        <w:del w:id="335" w:author="Emmanuel Thomas" w:date="2023-07-07T17:58:00Z">
          <w:r w:rsidRPr="00545A0D" w:rsidDel="009D2186">
            <w:rPr>
              <w:rFonts w:ascii="Times New Roman" w:eastAsia="Times New Roman" w:hAnsi="Times New Roman" w:cs="Times New Roman"/>
              <w:sz w:val="20"/>
              <w:szCs w:val="20"/>
            </w:rPr>
            <w:delText>profile/level/tier signaling</w:delText>
          </w:r>
        </w:del>
        <w:r w:rsidRPr="00545A0D">
          <w:rPr>
            <w:rFonts w:ascii="Times New Roman" w:eastAsia="Times New Roman" w:hAnsi="Times New Roman" w:cs="Times New Roman"/>
            <w:sz w:val="20"/>
            <w:szCs w:val="20"/>
          </w:rPr>
          <w:t>aggregate requirements.</w:t>
        </w:r>
      </w:ins>
    </w:p>
    <w:p w14:paraId="54A0AA70" w14:textId="77777777" w:rsidR="00545A0D" w:rsidRPr="00545A0D" w:rsidRDefault="00545A0D" w:rsidP="00545A0D">
      <w:pPr>
        <w:widowControl/>
        <w:numPr>
          <w:ilvl w:val="0"/>
          <w:numId w:val="19"/>
        </w:numPr>
        <w:tabs>
          <w:tab w:val="num" w:pos="720"/>
        </w:tabs>
        <w:autoSpaceDE/>
        <w:autoSpaceDN/>
        <w:spacing w:after="180"/>
        <w:jc w:val="both"/>
        <w:rPr>
          <w:ins w:id="336" w:author="Emmanouil Potetsianakis" w:date="2023-07-27T11:27:00Z"/>
          <w:rFonts w:ascii="Times New Roman" w:eastAsia="Times New Roman" w:hAnsi="Times New Roman" w:cs="Times New Roman"/>
          <w:sz w:val="20"/>
          <w:szCs w:val="20"/>
        </w:rPr>
      </w:pPr>
      <w:ins w:id="337" w:author="Emmanouil Potetsianakis" w:date="2023-07-27T11:27:00Z">
        <w:r w:rsidRPr="00545A0D">
          <w:rPr>
            <w:rFonts w:ascii="Times New Roman" w:eastAsia="Times New Roman" w:hAnsi="Times New Roman" w:cs="Times New Roman"/>
            <w:sz w:val="20"/>
            <w:szCs w:val="20"/>
          </w:rPr>
          <w:t>Again common HRD parameters for initial delay may be specified</w:t>
        </w:r>
      </w:ins>
    </w:p>
    <w:p w14:paraId="32B77C81" w14:textId="77777777" w:rsidR="00545A0D" w:rsidRPr="00545A0D" w:rsidDel="009D2186" w:rsidRDefault="00545A0D" w:rsidP="00545A0D">
      <w:pPr>
        <w:numPr>
          <w:ilvl w:val="3"/>
          <w:numId w:val="9"/>
        </w:numPr>
        <w:outlineLvl w:val="2"/>
        <w:rPr>
          <w:ins w:id="338" w:author="Emmanouil Potetsianakis" w:date="2023-07-27T11:27:00Z"/>
          <w:del w:id="339" w:author="Emmanuel Thomas" w:date="2023-07-07T17:59:00Z"/>
          <w:b/>
          <w:bCs/>
          <w:sz w:val="24"/>
          <w:szCs w:val="24"/>
          <w:lang w:val="en-GB"/>
        </w:rPr>
      </w:pPr>
      <w:ins w:id="340" w:author="Emmanouil Potetsianakis" w:date="2023-07-27T11:27:00Z">
        <w:del w:id="341" w:author="Emmanuel Thomas" w:date="2023-07-07T17:59:00Z">
          <w:r w:rsidRPr="00545A0D" w:rsidDel="009D2186">
            <w:rPr>
              <w:b/>
              <w:bCs/>
              <w:sz w:val="24"/>
              <w:szCs w:val="24"/>
              <w:lang w:val="en-GB"/>
            </w:rPr>
            <w:delText>Option 3: Common CPB and DPB</w:delText>
          </w:r>
        </w:del>
      </w:ins>
    </w:p>
    <w:p w14:paraId="44303755" w14:textId="77777777" w:rsidR="00545A0D" w:rsidRPr="00545A0D" w:rsidDel="009D2186" w:rsidRDefault="00545A0D" w:rsidP="00545A0D">
      <w:pPr>
        <w:numPr>
          <w:ilvl w:val="3"/>
          <w:numId w:val="0"/>
        </w:numPr>
        <w:ind w:left="1728" w:hanging="648"/>
        <w:outlineLvl w:val="2"/>
        <w:rPr>
          <w:ins w:id="342" w:author="Emmanouil Potetsianakis" w:date="2023-07-27T11:27:00Z"/>
          <w:del w:id="343" w:author="Emmanuel Thomas" w:date="2023-07-07T17:59:00Z"/>
          <w:lang w:val="en-GB"/>
        </w:rPr>
      </w:pPr>
    </w:p>
    <w:p w14:paraId="08C782E3" w14:textId="77777777" w:rsidR="00545A0D" w:rsidRPr="00545A0D" w:rsidDel="009D2186" w:rsidRDefault="00545A0D" w:rsidP="00545A0D">
      <w:pPr>
        <w:numPr>
          <w:ilvl w:val="3"/>
          <w:numId w:val="0"/>
        </w:numPr>
        <w:ind w:left="1728" w:hanging="648"/>
        <w:outlineLvl w:val="2"/>
        <w:rPr>
          <w:ins w:id="344" w:author="Emmanouil Potetsianakis" w:date="2023-07-27T11:27:00Z"/>
          <w:del w:id="345" w:author="Emmanuel Thomas" w:date="2023-07-07T17:59:00Z"/>
          <w:rFonts w:ascii="Times New Roman" w:eastAsia="Times New Roman" w:hAnsi="Times New Roman" w:cs="Times New Roman"/>
          <w:sz w:val="20"/>
          <w:szCs w:val="20"/>
        </w:rPr>
      </w:pPr>
      <w:ins w:id="346" w:author="Emmanouil Potetsianakis" w:date="2023-07-27T11:27:00Z">
        <w:del w:id="347" w:author="Emmanuel Thomas" w:date="2023-07-07T17:59:00Z">
          <w:r w:rsidRPr="00545A0D" w:rsidDel="009D2186">
            <w:rPr>
              <w:rFonts w:ascii="Times New Roman" w:eastAsia="Times New Roman" w:hAnsi="Times New Roman" w:cs="Times New Roman"/>
              <w:sz w:val="20"/>
              <w:szCs w:val="20"/>
            </w:rPr>
            <w:delText>In Option 3, also the coded picture buffer is shared, i.e. data can only be removed according to a sequence of decoding units shared across bitstreams.</w:delText>
          </w:r>
        </w:del>
      </w:ins>
    </w:p>
    <w:p w14:paraId="68F4EB1F" w14:textId="77777777" w:rsidR="00545A0D" w:rsidRPr="00545A0D" w:rsidDel="009D2186" w:rsidRDefault="00545A0D" w:rsidP="00545A0D">
      <w:pPr>
        <w:numPr>
          <w:ilvl w:val="3"/>
          <w:numId w:val="0"/>
        </w:numPr>
        <w:ind w:left="1728" w:hanging="648"/>
        <w:outlineLvl w:val="2"/>
        <w:rPr>
          <w:ins w:id="348" w:author="Emmanouil Potetsianakis" w:date="2023-07-27T11:27:00Z"/>
          <w:del w:id="349" w:author="Emmanuel Thomas" w:date="2023-07-07T17:59:00Z"/>
          <w:rFonts w:ascii="Times New Roman" w:eastAsia="Times New Roman" w:hAnsi="Times New Roman" w:cs="Times New Roman"/>
          <w:sz w:val="20"/>
          <w:szCs w:val="20"/>
        </w:rPr>
      </w:pPr>
      <w:ins w:id="350" w:author="Emmanouil Potetsianakis" w:date="2023-07-27T11:27:00Z">
        <w:del w:id="351" w:author="Emmanuel Thomas" w:date="2023-07-07T17:59:00Z">
          <w:r w:rsidRPr="00545A0D" w:rsidDel="009D2186">
            <w:rPr>
              <w:rFonts w:ascii="Times New Roman" w:eastAsia="Times New Roman" w:hAnsi="Times New Roman" w:cs="Times New Roman"/>
              <w:sz w:val="20"/>
              <w:szCs w:val="20"/>
              <w:highlight w:val="yellow"/>
            </w:rPr>
            <w:delText>[Editor’s note: The figure below has been identified to be update to align on the text, the left side (Coded Picture Buffer VDI) should show a combined CPB]</w:delText>
          </w:r>
        </w:del>
      </w:ins>
    </w:p>
    <w:p w14:paraId="16ECE7FE" w14:textId="77777777" w:rsidR="00545A0D" w:rsidRPr="00545A0D" w:rsidDel="009D2186" w:rsidRDefault="00545A0D" w:rsidP="00545A0D">
      <w:pPr>
        <w:numPr>
          <w:ilvl w:val="3"/>
          <w:numId w:val="0"/>
        </w:numPr>
        <w:ind w:left="1728" w:hanging="648"/>
        <w:outlineLvl w:val="2"/>
        <w:rPr>
          <w:ins w:id="352" w:author="Emmanouil Potetsianakis" w:date="2023-07-27T11:27:00Z"/>
          <w:del w:id="353" w:author="Emmanuel Thomas" w:date="2023-07-07T17:59:00Z"/>
        </w:rPr>
      </w:pPr>
      <w:ins w:id="354" w:author="Emmanouil Potetsianakis" w:date="2023-07-27T11:27:00Z">
        <w:del w:id="355" w:author="Emmanuel Thomas" w:date="2023-07-07T17:59:00Z">
          <w:r w:rsidRPr="00545A0D" w:rsidDel="009D2186">
            <w:rPr>
              <w:noProof/>
            </w:rPr>
            <w:drawing>
              <wp:inline distT="0" distB="0" distL="0" distR="0" wp14:anchorId="0FC3F913" wp14:editId="6C36F935">
                <wp:extent cx="5701496" cy="2485917"/>
                <wp:effectExtent l="0" t="0" r="0" b="0"/>
                <wp:docPr id="12" name="Picture 12" descr="Treemap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reemap chart&#10;&#10;Description automatically generated with low confidenc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2681" cy="2495154"/>
                        </a:xfrm>
                        <a:prstGeom prst="rect">
                          <a:avLst/>
                        </a:prstGeom>
                        <a:noFill/>
                      </pic:spPr>
                    </pic:pic>
                  </a:graphicData>
                </a:graphic>
              </wp:inline>
            </w:drawing>
          </w:r>
        </w:del>
      </w:ins>
    </w:p>
    <w:p w14:paraId="198CCC0C" w14:textId="77777777" w:rsidR="00545A0D" w:rsidRPr="00545A0D" w:rsidDel="009D2186" w:rsidRDefault="00545A0D" w:rsidP="00545A0D">
      <w:pPr>
        <w:numPr>
          <w:ilvl w:val="3"/>
          <w:numId w:val="0"/>
        </w:numPr>
        <w:ind w:left="1728" w:hanging="648"/>
        <w:outlineLvl w:val="2"/>
        <w:rPr>
          <w:ins w:id="356" w:author="Emmanouil Potetsianakis" w:date="2023-07-27T11:27:00Z"/>
          <w:del w:id="357" w:author="Emmanuel Thomas" w:date="2023-07-07T17:59:00Z"/>
          <w:i/>
          <w:iCs/>
          <w:color w:val="1F497D" w:themeColor="text2"/>
          <w:sz w:val="18"/>
          <w:szCs w:val="18"/>
          <w:lang w:eastAsia="zh-CN"/>
        </w:rPr>
      </w:pPr>
      <w:ins w:id="358" w:author="Emmanouil Potetsianakis" w:date="2023-07-27T11:27:00Z">
        <w:del w:id="359" w:author="Emmanuel Thomas" w:date="2023-07-07T17:59:00Z">
          <w:r w:rsidRPr="00545A0D" w:rsidDel="009D2186">
            <w:rPr>
              <w:i/>
              <w:iCs/>
              <w:color w:val="1F497D" w:themeColor="text2"/>
              <w:sz w:val="18"/>
              <w:szCs w:val="18"/>
            </w:rPr>
            <w:delText xml:space="preserve">Figure </w:delText>
          </w:r>
          <w:r w:rsidRPr="00545A0D" w:rsidDel="009D2186">
            <w:rPr>
              <w:i/>
              <w:iCs/>
              <w:color w:val="1F497D" w:themeColor="text2"/>
              <w:sz w:val="18"/>
              <w:szCs w:val="18"/>
            </w:rPr>
            <w:fldChar w:fldCharType="begin"/>
          </w:r>
          <w:r w:rsidRPr="00545A0D" w:rsidDel="009D2186">
            <w:rPr>
              <w:i/>
              <w:iCs/>
              <w:color w:val="1F497D" w:themeColor="text2"/>
              <w:sz w:val="18"/>
              <w:szCs w:val="18"/>
            </w:rPr>
            <w:delInstrText xml:space="preserve"> SEQ Figure \* ARABIC </w:delInstrText>
          </w:r>
          <w:r w:rsidRPr="00545A0D" w:rsidDel="009D2186">
            <w:rPr>
              <w:i/>
              <w:iCs/>
              <w:color w:val="1F497D" w:themeColor="text2"/>
              <w:sz w:val="18"/>
              <w:szCs w:val="18"/>
            </w:rPr>
            <w:fldChar w:fldCharType="separate"/>
          </w:r>
          <w:r w:rsidRPr="00545A0D" w:rsidDel="009D2186">
            <w:rPr>
              <w:i/>
              <w:iCs/>
              <w:noProof/>
              <w:color w:val="1F497D" w:themeColor="text2"/>
              <w:sz w:val="18"/>
              <w:szCs w:val="18"/>
            </w:rPr>
            <w:delText>5</w:delText>
          </w:r>
          <w:r w:rsidRPr="00545A0D" w:rsidDel="009D2186">
            <w:rPr>
              <w:i/>
              <w:iCs/>
              <w:color w:val="1F497D" w:themeColor="text2"/>
              <w:sz w:val="18"/>
              <w:szCs w:val="18"/>
            </w:rPr>
            <w:fldChar w:fldCharType="end"/>
          </w:r>
          <w:r w:rsidRPr="00545A0D" w:rsidDel="009D2186">
            <w:rPr>
              <w:i/>
              <w:iCs/>
              <w:color w:val="1F497D" w:themeColor="text2"/>
              <w:sz w:val="18"/>
              <w:szCs w:val="18"/>
            </w:rPr>
            <w:delText xml:space="preserve"> </w:delText>
          </w:r>
          <w:r w:rsidRPr="00545A0D" w:rsidDel="009D2186">
            <w:rPr>
              <w:i/>
              <w:iCs/>
              <w:color w:val="1F497D" w:themeColor="text2"/>
              <w:sz w:val="18"/>
              <w:szCs w:val="18"/>
              <w:lang w:eastAsia="zh-CN"/>
            </w:rPr>
            <w:delText>Common CPB and DPB</w:delText>
          </w:r>
        </w:del>
      </w:ins>
    </w:p>
    <w:p w14:paraId="497CBADB" w14:textId="77777777" w:rsidR="00545A0D" w:rsidRPr="00545A0D" w:rsidDel="009D2186" w:rsidRDefault="00545A0D" w:rsidP="00545A0D">
      <w:pPr>
        <w:numPr>
          <w:ilvl w:val="3"/>
          <w:numId w:val="0"/>
        </w:numPr>
        <w:ind w:left="1728" w:hanging="648"/>
        <w:outlineLvl w:val="2"/>
        <w:rPr>
          <w:ins w:id="360" w:author="Emmanouil Potetsianakis" w:date="2023-07-27T11:27:00Z"/>
          <w:del w:id="361" w:author="Emmanuel Thomas" w:date="2023-07-07T17:59:00Z"/>
          <w:rFonts w:ascii="Times New Roman" w:eastAsia="Times New Roman" w:hAnsi="Times New Roman" w:cs="Times New Roman"/>
          <w:sz w:val="20"/>
          <w:szCs w:val="20"/>
        </w:rPr>
      </w:pPr>
      <w:ins w:id="362" w:author="Emmanouil Potetsianakis" w:date="2023-07-27T11:27:00Z">
        <w:del w:id="363" w:author="Emmanuel Thomas" w:date="2023-07-07T17:59:00Z">
          <w:r w:rsidRPr="00545A0D" w:rsidDel="009D2186">
            <w:rPr>
              <w:rFonts w:ascii="Times New Roman" w:eastAsia="Times New Roman" w:hAnsi="Times New Roman" w:cs="Times New Roman"/>
              <w:sz w:val="20"/>
              <w:szCs w:val="20"/>
            </w:rPr>
            <w:delText>The operation is as follows:</w:delText>
          </w:r>
        </w:del>
      </w:ins>
    </w:p>
    <w:p w14:paraId="51193CDF" w14:textId="77777777" w:rsidR="00545A0D" w:rsidRPr="00545A0D" w:rsidDel="009D2186" w:rsidRDefault="00545A0D" w:rsidP="00545A0D">
      <w:pPr>
        <w:numPr>
          <w:ilvl w:val="3"/>
          <w:numId w:val="0"/>
        </w:numPr>
        <w:ind w:left="1728" w:hanging="648"/>
        <w:outlineLvl w:val="2"/>
        <w:rPr>
          <w:ins w:id="364" w:author="Emmanouil Potetsianakis" w:date="2023-07-27T11:27:00Z"/>
          <w:del w:id="365" w:author="Emmanuel Thomas" w:date="2023-07-07T17:59:00Z"/>
          <w:rFonts w:ascii="Times New Roman" w:eastAsia="Times New Roman" w:hAnsi="Times New Roman" w:cs="Times New Roman"/>
          <w:sz w:val="20"/>
          <w:szCs w:val="20"/>
        </w:rPr>
      </w:pPr>
      <w:ins w:id="366" w:author="Emmanouil Potetsianakis" w:date="2023-07-27T11:27:00Z">
        <w:del w:id="367" w:author="Emmanuel Thomas" w:date="2023-07-07T17:59:00Z">
          <w:r w:rsidRPr="00545A0D" w:rsidDel="009D2186">
            <w:rPr>
              <w:rFonts w:ascii="Times New Roman" w:eastAsia="Times New Roman" w:hAnsi="Times New Roman" w:cs="Times New Roman"/>
              <w:sz w:val="20"/>
              <w:szCs w:val="20"/>
            </w:rPr>
            <w:delText>Data associated with decoding units that flow into the CPB of each stream according to a specified arrival schedule are delivered by the common Hypothetical Stream Scheduler (HSS) that scheduled the N bitstreams for decoding each of the units. The addition of each decoding unit is done according to the common HSS. For each access unit</w:delText>
          </w:r>
        </w:del>
      </w:ins>
    </w:p>
    <w:p w14:paraId="504124A2" w14:textId="77777777" w:rsidR="00545A0D" w:rsidRPr="00545A0D" w:rsidDel="009D2186" w:rsidRDefault="00545A0D" w:rsidP="00545A0D">
      <w:pPr>
        <w:numPr>
          <w:ilvl w:val="3"/>
          <w:numId w:val="0"/>
        </w:numPr>
        <w:ind w:left="1728" w:hanging="648"/>
        <w:outlineLvl w:val="2"/>
        <w:rPr>
          <w:ins w:id="368" w:author="Emmanouil Potetsianakis" w:date="2023-07-27T11:27:00Z"/>
          <w:del w:id="369" w:author="Emmanuel Thomas" w:date="2023-07-07T17:59:00Z"/>
          <w:rFonts w:ascii="Times New Roman" w:eastAsia="Times New Roman" w:hAnsi="Times New Roman" w:cs="Times New Roman"/>
          <w:sz w:val="20"/>
          <w:szCs w:val="20"/>
        </w:rPr>
      </w:pPr>
      <w:ins w:id="370" w:author="Emmanouil Potetsianakis" w:date="2023-07-27T11:27:00Z">
        <w:del w:id="371" w:author="Emmanuel Thomas" w:date="2023-07-07T17:59:00Z">
          <w:r w:rsidRPr="00545A0D" w:rsidDel="009D2186">
            <w:rPr>
              <w:rFonts w:ascii="Times New Roman" w:eastAsia="Times New Roman" w:hAnsi="Times New Roman" w:cs="Times New Roman"/>
              <w:sz w:val="20"/>
              <w:szCs w:val="20"/>
            </w:rPr>
            <w:delText>all data associated with an access unit is removed and decoded instantaneously by the instantaneous decoding process at CPB removal time of the access unit.</w:delText>
          </w:r>
        </w:del>
      </w:ins>
    </w:p>
    <w:p w14:paraId="6E272AB9" w14:textId="77777777" w:rsidR="00545A0D" w:rsidRPr="00545A0D" w:rsidDel="009D2186" w:rsidRDefault="00545A0D" w:rsidP="00545A0D">
      <w:pPr>
        <w:numPr>
          <w:ilvl w:val="3"/>
          <w:numId w:val="0"/>
        </w:numPr>
        <w:ind w:left="1728" w:hanging="648"/>
        <w:outlineLvl w:val="2"/>
        <w:rPr>
          <w:ins w:id="372" w:author="Emmanouil Potetsianakis" w:date="2023-07-27T11:27:00Z"/>
          <w:del w:id="373" w:author="Emmanuel Thomas" w:date="2023-07-07T17:59:00Z"/>
          <w:rFonts w:ascii="Times New Roman" w:eastAsia="Times New Roman" w:hAnsi="Times New Roman" w:cs="Times New Roman"/>
          <w:sz w:val="20"/>
          <w:szCs w:val="20"/>
        </w:rPr>
      </w:pPr>
      <w:ins w:id="374" w:author="Emmanouil Potetsianakis" w:date="2023-07-27T11:27:00Z">
        <w:del w:id="375" w:author="Emmanuel Thomas" w:date="2023-07-07T17:59:00Z">
          <w:r w:rsidRPr="00545A0D" w:rsidDel="009D2186">
            <w:rPr>
              <w:rFonts w:ascii="Times New Roman" w:eastAsia="Times New Roman" w:hAnsi="Times New Roman" w:cs="Times New Roman"/>
              <w:sz w:val="20"/>
              <w:szCs w:val="20"/>
            </w:rPr>
            <w:delText xml:space="preserve">Each decoded picture is placed in the Decoded Picture Buffer (DPB) for being referenced by the decoding process of this stream as well as for output and cropping. </w:delText>
          </w:r>
        </w:del>
      </w:ins>
    </w:p>
    <w:p w14:paraId="6F9EED2C" w14:textId="77777777" w:rsidR="00545A0D" w:rsidRPr="00545A0D" w:rsidDel="009D2186" w:rsidRDefault="00545A0D" w:rsidP="00545A0D">
      <w:pPr>
        <w:numPr>
          <w:ilvl w:val="3"/>
          <w:numId w:val="0"/>
        </w:numPr>
        <w:ind w:left="1728" w:hanging="648"/>
        <w:outlineLvl w:val="2"/>
        <w:rPr>
          <w:ins w:id="376" w:author="Emmanouil Potetsianakis" w:date="2023-07-27T11:27:00Z"/>
          <w:del w:id="377" w:author="Emmanuel Thomas" w:date="2023-07-07T17:59:00Z"/>
          <w:rFonts w:ascii="Times New Roman" w:eastAsia="Times New Roman" w:hAnsi="Times New Roman" w:cs="Times New Roman"/>
          <w:sz w:val="20"/>
          <w:szCs w:val="20"/>
        </w:rPr>
      </w:pPr>
      <w:ins w:id="378" w:author="Emmanouil Potetsianakis" w:date="2023-07-27T11:27:00Z">
        <w:del w:id="379" w:author="Emmanuel Thomas" w:date="2023-07-07T17:59:00Z">
          <w:r w:rsidRPr="00545A0D" w:rsidDel="009D2186">
            <w:rPr>
              <w:rFonts w:ascii="Times New Roman" w:eastAsia="Times New Roman" w:hAnsi="Times New Roman" w:cs="Times New Roman"/>
              <w:sz w:val="20"/>
              <w:szCs w:val="20"/>
            </w:rPr>
            <w:delText>A decoded picture is removed from the DPB at the time that it becomes no longer needed for inter-prediction reference as well as the output time of the access unit is the largest of all decoded pictures remaining in the group of decoders</w:delText>
          </w:r>
        </w:del>
      </w:ins>
    </w:p>
    <w:p w14:paraId="3EFD9577" w14:textId="77777777" w:rsidR="00545A0D" w:rsidRPr="00545A0D" w:rsidDel="009D2186" w:rsidRDefault="00545A0D" w:rsidP="00545A0D">
      <w:pPr>
        <w:numPr>
          <w:ilvl w:val="3"/>
          <w:numId w:val="0"/>
        </w:numPr>
        <w:ind w:left="1728" w:hanging="648"/>
        <w:outlineLvl w:val="2"/>
        <w:rPr>
          <w:ins w:id="380" w:author="Emmanouil Potetsianakis" w:date="2023-07-27T11:27:00Z"/>
          <w:del w:id="381" w:author="Emmanuel Thomas" w:date="2023-07-07T17:59:00Z"/>
          <w:rFonts w:ascii="Times New Roman" w:eastAsia="Times New Roman" w:hAnsi="Times New Roman" w:cs="Times New Roman"/>
          <w:sz w:val="20"/>
          <w:szCs w:val="20"/>
        </w:rPr>
      </w:pPr>
      <w:ins w:id="382" w:author="Emmanouil Potetsianakis" w:date="2023-07-27T11:27:00Z">
        <w:del w:id="383" w:author="Emmanuel Thomas" w:date="2023-07-07T17:59:00Z">
          <w:r w:rsidRPr="00545A0D" w:rsidDel="009D2186">
            <w:rPr>
              <w:rFonts w:ascii="Times New Roman" w:eastAsia="Times New Roman" w:hAnsi="Times New Roman" w:cs="Times New Roman"/>
              <w:sz w:val="20"/>
              <w:szCs w:val="20"/>
            </w:rPr>
            <w:delText xml:space="preserve">At any point time, </w:delText>
          </w:r>
        </w:del>
      </w:ins>
    </w:p>
    <w:p w14:paraId="215BC009" w14:textId="77777777" w:rsidR="00545A0D" w:rsidRPr="00545A0D" w:rsidDel="009D2186" w:rsidRDefault="00545A0D" w:rsidP="00545A0D">
      <w:pPr>
        <w:numPr>
          <w:ilvl w:val="3"/>
          <w:numId w:val="0"/>
        </w:numPr>
        <w:ind w:left="1728" w:hanging="648"/>
        <w:outlineLvl w:val="2"/>
        <w:rPr>
          <w:ins w:id="384" w:author="Emmanouil Potetsianakis" w:date="2023-07-27T11:27:00Z"/>
          <w:del w:id="385" w:author="Emmanuel Thomas" w:date="2023-07-07T17:59:00Z"/>
          <w:rFonts w:ascii="Times New Roman" w:eastAsia="Times New Roman" w:hAnsi="Times New Roman" w:cs="Times New Roman"/>
          <w:sz w:val="20"/>
          <w:szCs w:val="20"/>
        </w:rPr>
      </w:pPr>
      <w:ins w:id="386" w:author="Emmanouil Potetsianakis" w:date="2023-07-27T11:27:00Z">
        <w:del w:id="387" w:author="Emmanuel Thomas" w:date="2023-07-07T17:59:00Z">
          <w:r w:rsidRPr="00545A0D" w:rsidDel="009D2186">
            <w:rPr>
              <w:rFonts w:ascii="Times New Roman" w:eastAsia="Times New Roman" w:hAnsi="Times New Roman" w:cs="Times New Roman"/>
              <w:sz w:val="20"/>
              <w:szCs w:val="20"/>
            </w:rPr>
            <w:delText xml:space="preserve">The same requirements as for configuration 1 </w:delText>
          </w:r>
        </w:del>
      </w:ins>
    </w:p>
    <w:p w14:paraId="57E2EFE3" w14:textId="77777777" w:rsidR="00545A0D" w:rsidRPr="00545A0D" w:rsidDel="009D2186" w:rsidRDefault="00545A0D" w:rsidP="00545A0D">
      <w:pPr>
        <w:numPr>
          <w:ilvl w:val="3"/>
          <w:numId w:val="0"/>
        </w:numPr>
        <w:ind w:left="1728" w:hanging="648"/>
        <w:outlineLvl w:val="2"/>
        <w:rPr>
          <w:ins w:id="388" w:author="Emmanouil Potetsianakis" w:date="2023-07-27T11:27:00Z"/>
          <w:del w:id="389" w:author="Emmanuel Thomas" w:date="2023-07-07T17:59:00Z"/>
          <w:rFonts w:ascii="Times New Roman" w:eastAsia="Times New Roman" w:hAnsi="Times New Roman" w:cs="Times New Roman"/>
          <w:sz w:val="20"/>
          <w:szCs w:val="20"/>
        </w:rPr>
      </w:pPr>
      <w:ins w:id="390" w:author="Emmanouil Potetsianakis" w:date="2023-07-27T11:27:00Z">
        <w:del w:id="391" w:author="Emmanuel Thomas" w:date="2023-07-07T17:59:00Z">
          <w:r w:rsidRPr="00545A0D" w:rsidDel="009D2186">
            <w:rPr>
              <w:rFonts w:ascii="Times New Roman" w:eastAsia="Times New Roman" w:hAnsi="Times New Roman" w:cs="Times New Roman"/>
              <w:sz w:val="20"/>
              <w:szCs w:val="20"/>
            </w:rPr>
            <w:delText>The common DPB size conforms to common profile/level/tier signaling</w:delText>
          </w:r>
        </w:del>
      </w:ins>
    </w:p>
    <w:p w14:paraId="3819B068" w14:textId="77777777" w:rsidR="00545A0D" w:rsidRPr="00545A0D" w:rsidDel="009D2186" w:rsidRDefault="00545A0D" w:rsidP="00545A0D">
      <w:pPr>
        <w:numPr>
          <w:ilvl w:val="3"/>
          <w:numId w:val="0"/>
        </w:numPr>
        <w:ind w:left="1728" w:hanging="648"/>
        <w:outlineLvl w:val="2"/>
        <w:rPr>
          <w:ins w:id="392" w:author="Emmanouil Potetsianakis" w:date="2023-07-27T11:27:00Z"/>
          <w:del w:id="393" w:author="Emmanuel Thomas" w:date="2023-07-07T17:59:00Z"/>
          <w:rFonts w:ascii="Times New Roman" w:eastAsia="Times New Roman" w:hAnsi="Times New Roman" w:cs="Times New Roman"/>
          <w:sz w:val="20"/>
          <w:szCs w:val="20"/>
        </w:rPr>
      </w:pPr>
      <w:ins w:id="394" w:author="Emmanouil Potetsianakis" w:date="2023-07-27T11:27:00Z">
        <w:del w:id="395" w:author="Emmanuel Thomas" w:date="2023-07-07T17:59:00Z">
          <w:r w:rsidRPr="00545A0D" w:rsidDel="009D2186">
            <w:rPr>
              <w:rFonts w:ascii="Times New Roman" w:eastAsia="Times New Roman" w:hAnsi="Times New Roman" w:cs="Times New Roman"/>
              <w:sz w:val="20"/>
              <w:szCs w:val="20"/>
            </w:rPr>
            <w:delText>The common CPB operation is conforms to common profile/level/tier signaling</w:delText>
          </w:r>
        </w:del>
      </w:ins>
    </w:p>
    <w:p w14:paraId="4C91508F" w14:textId="77777777" w:rsidR="00545A0D" w:rsidRPr="00545A0D" w:rsidDel="009D2186" w:rsidRDefault="00545A0D" w:rsidP="00545A0D">
      <w:pPr>
        <w:numPr>
          <w:ilvl w:val="3"/>
          <w:numId w:val="0"/>
        </w:numPr>
        <w:ind w:left="1728" w:hanging="648"/>
        <w:outlineLvl w:val="2"/>
        <w:rPr>
          <w:ins w:id="396" w:author="Emmanouil Potetsianakis" w:date="2023-07-27T11:27:00Z"/>
          <w:del w:id="397" w:author="Emmanuel Thomas" w:date="2023-07-07T17:59:00Z"/>
          <w:rFonts w:ascii="Times New Roman" w:eastAsia="Times New Roman" w:hAnsi="Times New Roman" w:cs="Times New Roman"/>
          <w:sz w:val="20"/>
          <w:szCs w:val="20"/>
        </w:rPr>
      </w:pPr>
      <w:ins w:id="398" w:author="Emmanouil Potetsianakis" w:date="2023-07-27T11:27:00Z">
        <w:del w:id="399" w:author="Emmanuel Thomas" w:date="2023-07-07T17:59:00Z">
          <w:r w:rsidRPr="00545A0D" w:rsidDel="009D2186">
            <w:rPr>
              <w:rFonts w:ascii="Times New Roman" w:eastAsia="Times New Roman" w:hAnsi="Times New Roman" w:cs="Times New Roman"/>
              <w:sz w:val="20"/>
              <w:szCs w:val="20"/>
            </w:rPr>
            <w:delText>Again common HRD parameters for initial delay may be specified</w:delText>
          </w:r>
        </w:del>
      </w:ins>
    </w:p>
    <w:p w14:paraId="7DCC626D" w14:textId="77777777" w:rsidR="00545A0D" w:rsidRPr="00545A0D" w:rsidRDefault="00545A0D" w:rsidP="00545A0D">
      <w:pPr>
        <w:numPr>
          <w:ilvl w:val="3"/>
          <w:numId w:val="0"/>
        </w:numPr>
        <w:ind w:left="1728" w:hanging="648"/>
        <w:outlineLvl w:val="2"/>
        <w:rPr>
          <w:ins w:id="400" w:author="Emmanouil Potetsianakis" w:date="2023-07-27T11:27:00Z"/>
          <w:b/>
          <w:bCs/>
          <w:sz w:val="24"/>
          <w:szCs w:val="24"/>
          <w:lang w:val="en-GB"/>
        </w:rPr>
      </w:pPr>
      <w:ins w:id="401" w:author="Emmanouil Potetsianakis" w:date="2023-07-27T11:27:00Z">
        <w:del w:id="402" w:author="Emmanuel Thomas" w:date="2023-07-07T17:59:00Z">
          <w:r w:rsidRPr="00545A0D" w:rsidDel="009D2186">
            <w:rPr>
              <w:b/>
              <w:bCs/>
              <w:sz w:val="24"/>
              <w:szCs w:val="24"/>
              <w:lang w:val="en-GB"/>
            </w:rPr>
            <w:delText>Bitstream</w:delText>
          </w:r>
        </w:del>
        <w:r w:rsidRPr="00545A0D">
          <w:rPr>
            <w:b/>
            <w:bCs/>
            <w:sz w:val="24"/>
            <w:szCs w:val="24"/>
            <w:lang w:val="en-GB"/>
          </w:rPr>
          <w:t>Timing model</w:t>
        </w:r>
        <w:del w:id="403" w:author="Emmanuel Thomas" w:date="2023-07-07T18:04:00Z">
          <w:r w:rsidRPr="00545A0D" w:rsidDel="005E32E2">
            <w:rPr>
              <w:b/>
              <w:bCs/>
              <w:sz w:val="24"/>
              <w:szCs w:val="24"/>
              <w:lang w:val="en-GB"/>
            </w:rPr>
            <w:delText xml:space="preserve"> conformance</w:delText>
          </w:r>
        </w:del>
      </w:ins>
    </w:p>
    <w:p w14:paraId="24E8DFB1" w14:textId="77777777" w:rsidR="00545A0D" w:rsidRPr="00545A0D" w:rsidRDefault="00545A0D" w:rsidP="00545A0D">
      <w:pPr>
        <w:widowControl/>
        <w:autoSpaceDE/>
        <w:autoSpaceDN/>
        <w:jc w:val="both"/>
        <w:rPr>
          <w:ins w:id="404" w:author="Emmanouil Potetsianakis" w:date="2023-07-27T11:27:00Z"/>
          <w:rFonts w:ascii="Times New Roman" w:eastAsiaTheme="minorEastAsia" w:hAnsi="Times New Roman"/>
        </w:rPr>
      </w:pPr>
      <w:ins w:id="405" w:author="Emmanouil Potetsianakis" w:date="2023-07-27T11:27:00Z">
        <w:r w:rsidRPr="00545A0D">
          <w:rPr>
            <w:rFonts w:ascii="Times New Roman" w:eastAsiaTheme="minorEastAsia" w:hAnsi="Times New Roman"/>
            <w:highlight w:val="yellow"/>
            <w:rPrChange w:id="406" w:author="Emmanuel Thomas" w:date="2023-07-12T14:54:00Z">
              <w:rPr>
                <w:color w:val="FF0000"/>
                <w:sz w:val="40"/>
                <w:szCs w:val="40"/>
              </w:rPr>
            </w:rPrChange>
          </w:rPr>
          <w:t xml:space="preserve">[Editor’s note: To be </w:t>
        </w:r>
        <w:r w:rsidRPr="00545A0D">
          <w:rPr>
            <w:rFonts w:ascii="Times New Roman" w:eastAsiaTheme="minorEastAsia" w:hAnsi="Times New Roman"/>
            <w:highlight w:val="yellow"/>
            <w:rPrChange w:id="407" w:author="Emmanuel Thomas" w:date="2023-07-12T14:54:00Z">
              <w:rPr>
                <w:highlight w:val="yellow"/>
              </w:rPr>
            </w:rPrChange>
          </w:rPr>
          <w:t>formalized</w:t>
        </w:r>
        <w:r w:rsidRPr="00545A0D">
          <w:rPr>
            <w:rFonts w:ascii="Times New Roman" w:eastAsiaTheme="minorEastAsia" w:hAnsi="Times New Roman"/>
            <w:highlight w:val="yellow"/>
            <w:rPrChange w:id="408" w:author="Emmanuel Thomas" w:date="2023-07-12T14:54:00Z">
              <w:rPr>
                <w:color w:val="FF0000"/>
                <w:sz w:val="40"/>
                <w:szCs w:val="40"/>
              </w:rPr>
            </w:rPrChange>
          </w:rPr>
          <w:t xml:space="preserve"> based on ISO/IEC 14496-12 part 1 7.1.3</w:t>
        </w:r>
        <w:r w:rsidRPr="00545A0D">
          <w:rPr>
            <w:rFonts w:ascii="Times New Roman" w:eastAsiaTheme="minorEastAsia" w:hAnsi="Times New Roman"/>
            <w:highlight w:val="yellow"/>
            <w:rPrChange w:id="409" w:author="Emmanuel Thomas" w:date="2023-07-12T14:54:00Z">
              <w:rPr>
                <w:color w:val="FF0000"/>
                <w:sz w:val="40"/>
                <w:szCs w:val="40"/>
              </w:rPr>
            </w:rPrChange>
          </w:rPr>
          <w:tab/>
          <w:t>Timing Model Specification]</w:t>
        </w:r>
      </w:ins>
    </w:p>
    <w:p w14:paraId="14DA58F4" w14:textId="77777777" w:rsidR="00545A0D" w:rsidRPr="00545A0D" w:rsidRDefault="00545A0D" w:rsidP="00545A0D">
      <w:pPr>
        <w:widowControl/>
        <w:autoSpaceDE/>
        <w:autoSpaceDN/>
        <w:jc w:val="both"/>
        <w:rPr>
          <w:ins w:id="410" w:author="Emmanouil Potetsianakis" w:date="2023-07-27T11:27:00Z"/>
          <w:rFonts w:ascii="Times New Roman" w:eastAsiaTheme="minorEastAsia" w:hAnsi="Times New Roman"/>
          <w:rPrChange w:id="411" w:author="Emmanuel Thomas" w:date="2023-07-12T14:54:00Z">
            <w:rPr>
              <w:ins w:id="412" w:author="Emmanouil Potetsianakis" w:date="2023-07-27T11:27:00Z"/>
              <w:b/>
              <w:bCs/>
              <w:lang w:val="en-GB"/>
            </w:rPr>
          </w:rPrChange>
        </w:rPr>
        <w:pPrChange w:id="413" w:author="Emmanuel Thomas" w:date="2023-07-07T18:04:00Z">
          <w:pPr>
            <w:numPr>
              <w:ilvl w:val="3"/>
              <w:numId w:val="9"/>
            </w:numPr>
            <w:ind w:left="1728" w:hanging="648"/>
            <w:outlineLvl w:val="2"/>
          </w:pPr>
        </w:pPrChange>
      </w:pPr>
    </w:p>
    <w:p w14:paraId="17933F57" w14:textId="77777777" w:rsidR="00545A0D" w:rsidRPr="00545A0D" w:rsidRDefault="00545A0D" w:rsidP="00545A0D">
      <w:pPr>
        <w:widowControl/>
        <w:numPr>
          <w:ilvl w:val="3"/>
          <w:numId w:val="9"/>
        </w:numPr>
        <w:autoSpaceDE/>
        <w:autoSpaceDN/>
        <w:jc w:val="both"/>
        <w:outlineLvl w:val="2"/>
        <w:rPr>
          <w:ins w:id="414" w:author="Emmanouil Potetsianakis" w:date="2023-07-27T11:27:00Z"/>
          <w:b/>
          <w:bCs/>
          <w:sz w:val="24"/>
          <w:szCs w:val="24"/>
          <w:lang w:val="en-GB"/>
        </w:rPr>
      </w:pPr>
      <w:ins w:id="415" w:author="Emmanouil Potetsianakis" w:date="2023-07-27T11:27:00Z">
        <w:r w:rsidRPr="00545A0D">
          <w:rPr>
            <w:b/>
            <w:bCs/>
            <w:sz w:val="24"/>
            <w:szCs w:val="24"/>
            <w:lang w:val="en-GB"/>
          </w:rPr>
          <w:t>Elementary stream conformance</w:t>
        </w:r>
      </w:ins>
    </w:p>
    <w:p w14:paraId="06F1B703" w14:textId="77777777" w:rsidR="00545A0D" w:rsidRPr="00545A0D" w:rsidRDefault="00545A0D" w:rsidP="00545A0D">
      <w:pPr>
        <w:widowControl/>
        <w:tabs>
          <w:tab w:val="num" w:pos="720"/>
        </w:tabs>
        <w:autoSpaceDE/>
        <w:autoSpaceDN/>
        <w:spacing w:after="180"/>
        <w:rPr>
          <w:ins w:id="416" w:author="Emmanouil Potetsianakis" w:date="2023-07-27T11:27:00Z"/>
          <w:rFonts w:ascii="Times New Roman" w:eastAsia="Times New Roman" w:hAnsi="Times New Roman" w:cs="Times New Roman"/>
          <w:sz w:val="20"/>
          <w:szCs w:val="20"/>
        </w:rPr>
      </w:pPr>
      <w:ins w:id="417" w:author="Emmanouil Potetsianakis" w:date="2023-07-27T11:27:00Z">
        <w:r w:rsidRPr="00545A0D">
          <w:rPr>
            <w:rFonts w:ascii="Times New Roman" w:eastAsia="Times New Roman" w:hAnsi="Times New Roman" w:cs="Times New Roman"/>
            <w:sz w:val="20"/>
            <w:szCs w:val="20"/>
          </w:rPr>
          <w:t xml:space="preserve">The </w:t>
        </w:r>
        <w:del w:id="418" w:author="Emmanuel Thomas" w:date="2023-07-07T17:59:00Z">
          <w:r w:rsidRPr="00545A0D" w:rsidDel="009D2186">
            <w:rPr>
              <w:rFonts w:ascii="Times New Roman" w:eastAsia="Times New Roman" w:hAnsi="Times New Roman" w:cs="Times New Roman"/>
              <w:sz w:val="20"/>
              <w:szCs w:val="20"/>
            </w:rPr>
            <w:delText xml:space="preserve">bitstream </w:delText>
          </w:r>
        </w:del>
        <w:r w:rsidRPr="00545A0D">
          <w:rPr>
            <w:rFonts w:ascii="Times New Roman" w:eastAsia="Times New Roman" w:hAnsi="Times New Roman" w:cs="Times New Roman"/>
            <w:sz w:val="20"/>
            <w:szCs w:val="20"/>
          </w:rPr>
          <w:t xml:space="preserve">elementary stream conformance is defined as follows </w:t>
        </w:r>
      </w:ins>
    </w:p>
    <w:p w14:paraId="0206AFBB" w14:textId="77777777" w:rsidR="00545A0D" w:rsidRPr="00545A0D" w:rsidRDefault="00545A0D" w:rsidP="00545A0D">
      <w:pPr>
        <w:widowControl/>
        <w:numPr>
          <w:ilvl w:val="0"/>
          <w:numId w:val="21"/>
        </w:numPr>
        <w:autoSpaceDE/>
        <w:autoSpaceDN/>
        <w:spacing w:after="180"/>
        <w:jc w:val="both"/>
        <w:rPr>
          <w:ins w:id="419" w:author="Emmanouil Potetsianakis" w:date="2023-07-27T11:27:00Z"/>
          <w:rFonts w:ascii="Times New Roman" w:eastAsia="Times New Roman" w:hAnsi="Times New Roman" w:cs="Times New Roman"/>
          <w:sz w:val="20"/>
          <w:szCs w:val="20"/>
        </w:rPr>
      </w:pPr>
      <w:ins w:id="420" w:author="Emmanouil Potetsianakis" w:date="2023-07-27T11:27:00Z">
        <w:r w:rsidRPr="00545A0D">
          <w:rPr>
            <w:rFonts w:ascii="Times New Roman" w:eastAsia="Times New Roman" w:hAnsi="Times New Roman" w:cs="Times New Roman"/>
            <w:sz w:val="20"/>
            <w:szCs w:val="20"/>
          </w:rPr>
          <w:t xml:space="preserve">A set of elementary streams </w:t>
        </w:r>
        <w:del w:id="421" w:author="Emmanuel Thomas" w:date="2023-07-07T17:59:00Z">
          <w:r w:rsidRPr="00545A0D" w:rsidDel="009D2186">
            <w:rPr>
              <w:rFonts w:ascii="Times New Roman" w:eastAsia="Times New Roman" w:hAnsi="Times New Roman" w:cs="Times New Roman"/>
              <w:sz w:val="20"/>
              <w:szCs w:val="20"/>
            </w:rPr>
            <w:delText xml:space="preserve">bitstreams </w:delText>
          </w:r>
        </w:del>
        <w:r w:rsidRPr="00545A0D">
          <w:rPr>
            <w:rFonts w:ascii="Times New Roman" w:eastAsia="Times New Roman" w:hAnsi="Times New Roman" w:cs="Times New Roman"/>
            <w:sz w:val="20"/>
            <w:szCs w:val="20"/>
          </w:rPr>
          <w:t>of coded data conforming to the specification shall fulfil all requirements specified in this clause</w:t>
        </w:r>
      </w:ins>
    </w:p>
    <w:p w14:paraId="559050E7" w14:textId="77777777" w:rsidR="00545A0D" w:rsidRPr="00545A0D" w:rsidRDefault="00545A0D" w:rsidP="00545A0D">
      <w:pPr>
        <w:widowControl/>
        <w:numPr>
          <w:ilvl w:val="0"/>
          <w:numId w:val="21"/>
        </w:numPr>
        <w:autoSpaceDE/>
        <w:autoSpaceDN/>
        <w:spacing w:after="180"/>
        <w:jc w:val="both"/>
        <w:rPr>
          <w:ins w:id="422" w:author="Emmanouil Potetsianakis" w:date="2023-07-27T11:27:00Z"/>
          <w:rFonts w:ascii="Times New Roman" w:eastAsia="Times New Roman" w:hAnsi="Times New Roman" w:cs="Times New Roman"/>
          <w:sz w:val="20"/>
          <w:szCs w:val="20"/>
        </w:rPr>
      </w:pPr>
      <w:ins w:id="423" w:author="Emmanouil Potetsianakis" w:date="2023-07-27T11:27:00Z">
        <w:r w:rsidRPr="00545A0D">
          <w:rPr>
            <w:rFonts w:ascii="Times New Roman" w:eastAsia="Times New Roman" w:hAnsi="Times New Roman" w:cs="Times New Roman"/>
            <w:sz w:val="20"/>
            <w:szCs w:val="20"/>
          </w:rPr>
          <w:t xml:space="preserve">The set of elementary stream </w:t>
        </w:r>
        <w:del w:id="424" w:author="Emmanuel Thomas" w:date="2023-07-07T17:59:00Z">
          <w:r w:rsidRPr="00545A0D" w:rsidDel="009D2186">
            <w:rPr>
              <w:rFonts w:ascii="Times New Roman" w:eastAsia="Times New Roman" w:hAnsi="Times New Roman" w:cs="Times New Roman"/>
              <w:sz w:val="20"/>
              <w:szCs w:val="20"/>
            </w:rPr>
            <w:delText xml:space="preserve">bitstreams </w:delText>
          </w:r>
        </w:del>
        <w:r w:rsidRPr="00545A0D">
          <w:rPr>
            <w:rFonts w:ascii="Times New Roman" w:eastAsia="Times New Roman" w:hAnsi="Times New Roman" w:cs="Times New Roman"/>
            <w:sz w:val="20"/>
            <w:szCs w:val="20"/>
          </w:rPr>
          <w:t>is tested by the VDI HRD for conformance</w:t>
        </w:r>
      </w:ins>
    </w:p>
    <w:p w14:paraId="1C7CA210" w14:textId="77777777" w:rsidR="00545A0D" w:rsidRPr="00545A0D" w:rsidRDefault="00545A0D" w:rsidP="00545A0D">
      <w:pPr>
        <w:widowControl/>
        <w:numPr>
          <w:ilvl w:val="0"/>
          <w:numId w:val="21"/>
        </w:numPr>
        <w:autoSpaceDE/>
        <w:autoSpaceDN/>
        <w:spacing w:after="180"/>
        <w:jc w:val="both"/>
        <w:rPr>
          <w:ins w:id="425" w:author="Emmanouil Potetsianakis" w:date="2023-07-27T11:27:00Z"/>
          <w:rFonts w:ascii="Times New Roman" w:eastAsia="Times New Roman" w:hAnsi="Times New Roman" w:cs="Times New Roman"/>
          <w:sz w:val="20"/>
          <w:szCs w:val="20"/>
        </w:rPr>
      </w:pPr>
      <w:ins w:id="426" w:author="Emmanouil Potetsianakis" w:date="2023-07-27T11:27:00Z">
        <w:r w:rsidRPr="00545A0D">
          <w:rPr>
            <w:rFonts w:ascii="Times New Roman" w:eastAsia="Times New Roman" w:hAnsi="Times New Roman" w:cs="Times New Roman"/>
            <w:sz w:val="20"/>
            <w:szCs w:val="20"/>
          </w:rPr>
          <w:t xml:space="preserve">The set of elementary stream </w:t>
        </w:r>
        <w:del w:id="427" w:author="Emmanuel Thomas" w:date="2023-07-07T17:59:00Z">
          <w:r w:rsidRPr="00545A0D" w:rsidDel="009D2186">
            <w:rPr>
              <w:rFonts w:ascii="Times New Roman" w:eastAsia="Times New Roman" w:hAnsi="Times New Roman" w:cs="Times New Roman"/>
              <w:sz w:val="20"/>
              <w:szCs w:val="20"/>
            </w:rPr>
            <w:delText xml:space="preserve">bitstreams </w:delText>
          </w:r>
        </w:del>
        <w:r w:rsidRPr="00545A0D">
          <w:rPr>
            <w:rFonts w:ascii="Times New Roman" w:eastAsia="Times New Roman" w:hAnsi="Times New Roman" w:cs="Times New Roman"/>
            <w:sz w:val="20"/>
            <w:szCs w:val="20"/>
          </w:rPr>
          <w:t xml:space="preserve">may be annotated with </w:t>
        </w:r>
      </w:ins>
    </w:p>
    <w:p w14:paraId="7461F8C1" w14:textId="77777777" w:rsidR="00545A0D" w:rsidRPr="00545A0D" w:rsidRDefault="00545A0D" w:rsidP="00545A0D">
      <w:pPr>
        <w:widowControl/>
        <w:numPr>
          <w:ilvl w:val="1"/>
          <w:numId w:val="21"/>
        </w:numPr>
        <w:autoSpaceDE/>
        <w:autoSpaceDN/>
        <w:spacing w:after="180"/>
        <w:jc w:val="both"/>
        <w:rPr>
          <w:ins w:id="428" w:author="Emmanouil Potetsianakis" w:date="2023-07-27T11:27:00Z"/>
          <w:rFonts w:ascii="Times New Roman" w:eastAsia="Times New Roman" w:hAnsi="Times New Roman" w:cs="Times New Roman"/>
          <w:sz w:val="20"/>
          <w:szCs w:val="20"/>
        </w:rPr>
      </w:pPr>
      <w:ins w:id="429" w:author="Emmanouil Potetsianakis" w:date="2023-07-27T11:27:00Z">
        <w:r w:rsidRPr="00545A0D">
          <w:rPr>
            <w:rFonts w:ascii="Times New Roman" w:eastAsia="Times New Roman" w:hAnsi="Times New Roman" w:cs="Times New Roman"/>
            <w:sz w:val="20"/>
            <w:szCs w:val="20"/>
          </w:rPr>
          <w:t>Common profile/level/tier information</w:t>
        </w:r>
      </w:ins>
    </w:p>
    <w:p w14:paraId="6D91061D" w14:textId="77777777" w:rsidR="00545A0D" w:rsidRPr="00545A0D" w:rsidRDefault="00545A0D" w:rsidP="00545A0D">
      <w:pPr>
        <w:widowControl/>
        <w:numPr>
          <w:ilvl w:val="1"/>
          <w:numId w:val="21"/>
        </w:numPr>
        <w:autoSpaceDE/>
        <w:autoSpaceDN/>
        <w:spacing w:after="180"/>
        <w:jc w:val="both"/>
        <w:rPr>
          <w:ins w:id="430" w:author="Emmanouil Potetsianakis" w:date="2023-07-27T11:27:00Z"/>
          <w:rFonts w:ascii="Times New Roman" w:eastAsia="Times New Roman" w:hAnsi="Times New Roman" w:cs="Times New Roman"/>
          <w:sz w:val="20"/>
          <w:szCs w:val="20"/>
        </w:rPr>
      </w:pPr>
      <w:ins w:id="431" w:author="Emmanouil Potetsianakis" w:date="2023-07-27T11:27:00Z">
        <w:r w:rsidRPr="00545A0D">
          <w:rPr>
            <w:rFonts w:ascii="Times New Roman" w:eastAsia="Times New Roman" w:hAnsi="Times New Roman" w:cs="Times New Roman"/>
            <w:sz w:val="20"/>
            <w:szCs w:val="20"/>
          </w:rPr>
          <w:t>Common HRD parameters, in particular for initial delay</w:t>
        </w:r>
      </w:ins>
    </w:p>
    <w:p w14:paraId="6FA46611" w14:textId="77777777" w:rsidR="00545A0D" w:rsidRPr="00545A0D" w:rsidDel="006D785B" w:rsidRDefault="00545A0D" w:rsidP="00545A0D">
      <w:pPr>
        <w:numPr>
          <w:ilvl w:val="1"/>
          <w:numId w:val="7"/>
        </w:numPr>
        <w:tabs>
          <w:tab w:val="num" w:pos="1440"/>
        </w:tabs>
        <w:spacing w:after="180"/>
        <w:ind w:left="1440" w:hanging="360"/>
        <w:rPr>
          <w:ins w:id="432" w:author="Emmanouil Potetsianakis" w:date="2023-07-27T11:27:00Z"/>
          <w:del w:id="433" w:author="Emmanuel Thomas" w:date="2023-07-07T17:59:00Z"/>
          <w:rFonts w:ascii="Times New Roman" w:eastAsia="Times New Roman" w:hAnsi="Times New Roman" w:cs="Times New Roman"/>
          <w:sz w:val="20"/>
          <w:szCs w:val="20"/>
        </w:rPr>
      </w:pPr>
      <w:ins w:id="434" w:author="Emmanouil Potetsianakis" w:date="2023-07-27T11:27:00Z">
        <w:del w:id="435" w:author="Emmanuel Thomas" w:date="2023-07-07T17:59:00Z">
          <w:r w:rsidRPr="00545A0D" w:rsidDel="006D785B">
            <w:rPr>
              <w:rFonts w:ascii="Times New Roman" w:eastAsia="Times New Roman" w:hAnsi="Times New Roman" w:cs="Times New Roman"/>
              <w:sz w:val="20"/>
              <w:szCs w:val="20"/>
            </w:rPr>
            <w:delText>Whether they have a common or separate CPB</w:delText>
          </w:r>
        </w:del>
      </w:ins>
    </w:p>
    <w:p w14:paraId="10EC8ACC" w14:textId="77777777" w:rsidR="00545A0D" w:rsidRPr="00545A0D" w:rsidRDefault="00545A0D" w:rsidP="00545A0D">
      <w:pPr>
        <w:numPr>
          <w:ilvl w:val="1"/>
          <w:numId w:val="0"/>
        </w:numPr>
        <w:tabs>
          <w:tab w:val="num" w:pos="1440"/>
        </w:tabs>
        <w:spacing w:after="180"/>
        <w:ind w:left="1440" w:hanging="360"/>
        <w:rPr>
          <w:ins w:id="436" w:author="Emmanouil Potetsianakis" w:date="2023-07-27T11:27:00Z"/>
          <w:rFonts w:ascii="Times New Roman" w:eastAsia="Times New Roman" w:hAnsi="Times New Roman" w:cs="Times New Roman"/>
          <w:sz w:val="20"/>
          <w:szCs w:val="20"/>
        </w:rPr>
      </w:pPr>
      <w:ins w:id="437" w:author="Emmanouil Potetsianakis" w:date="2023-07-27T11:27:00Z">
        <w:r w:rsidRPr="00545A0D">
          <w:rPr>
            <w:rFonts w:ascii="Times New Roman" w:eastAsia="Times New Roman" w:hAnsi="Times New Roman" w:cs="Times New Roman"/>
            <w:sz w:val="20"/>
            <w:szCs w:val="20"/>
          </w:rPr>
          <w:t xml:space="preserve">Whether they have a common or separate </w:t>
        </w:r>
        <w:del w:id="438" w:author="Emmanuel Thomas" w:date="2023-07-07T17:59:00Z">
          <w:r w:rsidRPr="00545A0D" w:rsidDel="006D785B">
            <w:rPr>
              <w:rFonts w:ascii="Times New Roman" w:eastAsia="Times New Roman" w:hAnsi="Times New Roman" w:cs="Times New Roman"/>
              <w:sz w:val="20"/>
              <w:szCs w:val="20"/>
            </w:rPr>
            <w:delText>DPB</w:delText>
          </w:r>
        </w:del>
        <w:r w:rsidRPr="00545A0D">
          <w:rPr>
            <w:rFonts w:ascii="Times New Roman" w:eastAsia="Times New Roman" w:hAnsi="Times New Roman" w:cs="Times New Roman"/>
            <w:sz w:val="20"/>
            <w:szCs w:val="20"/>
          </w:rPr>
          <w:t>Composition Memory</w:t>
        </w:r>
      </w:ins>
    </w:p>
    <w:p w14:paraId="5D9567E2" w14:textId="77777777" w:rsidR="00545A0D" w:rsidRPr="00545A0D" w:rsidRDefault="00545A0D" w:rsidP="00545A0D">
      <w:pPr>
        <w:widowControl/>
        <w:numPr>
          <w:ilvl w:val="0"/>
          <w:numId w:val="21"/>
        </w:numPr>
        <w:autoSpaceDE/>
        <w:autoSpaceDN/>
        <w:spacing w:after="180"/>
        <w:jc w:val="both"/>
        <w:rPr>
          <w:ins w:id="439" w:author="Emmanouil Potetsianakis" w:date="2023-07-27T11:27:00Z"/>
          <w:rFonts w:ascii="Times New Roman" w:eastAsia="Times New Roman" w:hAnsi="Times New Roman" w:cs="Times New Roman"/>
          <w:sz w:val="20"/>
          <w:szCs w:val="20"/>
        </w:rPr>
      </w:pPr>
      <w:ins w:id="440" w:author="Emmanouil Potetsianakis" w:date="2023-07-27T11:27:00Z">
        <w:r w:rsidRPr="00545A0D">
          <w:rPr>
            <w:rFonts w:ascii="Times New Roman" w:eastAsia="Times New Roman" w:hAnsi="Times New Roman" w:cs="Times New Roman"/>
            <w:sz w:val="20"/>
            <w:szCs w:val="20"/>
          </w:rPr>
          <w:t xml:space="preserve">The set of elementary streams </w:t>
        </w:r>
        <w:del w:id="441" w:author="Emmanuel Thomas" w:date="2023-07-07T18:00:00Z">
          <w:r w:rsidRPr="00545A0D" w:rsidDel="006D785B">
            <w:rPr>
              <w:rFonts w:ascii="Times New Roman" w:eastAsia="Times New Roman" w:hAnsi="Times New Roman" w:cs="Times New Roman"/>
              <w:sz w:val="20"/>
              <w:szCs w:val="20"/>
            </w:rPr>
            <w:delText xml:space="preserve">bitstreams </w:delText>
          </w:r>
        </w:del>
        <w:r w:rsidRPr="00545A0D">
          <w:rPr>
            <w:rFonts w:ascii="Times New Roman" w:eastAsia="Times New Roman" w:hAnsi="Times New Roman" w:cs="Times New Roman"/>
            <w:sz w:val="20"/>
            <w:szCs w:val="20"/>
          </w:rPr>
          <w:t xml:space="preserve">may </w:t>
        </w:r>
        <w:del w:id="442" w:author="Emmanuel Thomas" w:date="2023-07-07T18:00:00Z">
          <w:r w:rsidRPr="00545A0D" w:rsidDel="006D785B">
            <w:rPr>
              <w:rFonts w:ascii="Times New Roman" w:eastAsia="Times New Roman" w:hAnsi="Times New Roman" w:cs="Times New Roman"/>
              <w:sz w:val="20"/>
              <w:szCs w:val="20"/>
            </w:rPr>
            <w:delText>be even be</w:delText>
          </w:r>
        </w:del>
        <w:r w:rsidRPr="00545A0D">
          <w:rPr>
            <w:rFonts w:ascii="Times New Roman" w:eastAsia="Times New Roman" w:hAnsi="Times New Roman" w:cs="Times New Roman"/>
            <w:sz w:val="20"/>
            <w:szCs w:val="20"/>
          </w:rPr>
          <w:t>even have different profiles or they may be different codecs even. In this case some common terminology across codecs needs to be defined.</w:t>
        </w:r>
      </w:ins>
    </w:p>
    <w:p w14:paraId="47BF36A6" w14:textId="77777777" w:rsidR="00545A0D" w:rsidRPr="00545A0D" w:rsidRDefault="00545A0D" w:rsidP="00545A0D">
      <w:pPr>
        <w:widowControl/>
        <w:numPr>
          <w:ilvl w:val="3"/>
          <w:numId w:val="9"/>
        </w:numPr>
        <w:autoSpaceDE/>
        <w:autoSpaceDN/>
        <w:jc w:val="both"/>
        <w:outlineLvl w:val="2"/>
        <w:rPr>
          <w:ins w:id="443" w:author="Emmanouil Potetsianakis" w:date="2023-07-27T11:27:00Z"/>
          <w:b/>
          <w:bCs/>
          <w:sz w:val="24"/>
          <w:szCs w:val="24"/>
          <w:lang w:val="en-GB"/>
        </w:rPr>
      </w:pPr>
      <w:ins w:id="444" w:author="Emmanouil Potetsianakis" w:date="2023-07-27T11:27:00Z">
        <w:del w:id="445" w:author="Emmanuel Thomas" w:date="2023-07-07T18:00:00Z">
          <w:r w:rsidRPr="00545A0D" w:rsidDel="00713E44">
            <w:rPr>
              <w:b/>
              <w:bCs/>
              <w:sz w:val="24"/>
              <w:szCs w:val="24"/>
              <w:lang w:val="en-GB"/>
            </w:rPr>
            <w:delText xml:space="preserve">Bitstream </w:delText>
          </w:r>
        </w:del>
        <w:r w:rsidRPr="00545A0D">
          <w:rPr>
            <w:b/>
            <w:bCs/>
            <w:sz w:val="24"/>
            <w:szCs w:val="24"/>
            <w:lang w:val="en-GB"/>
          </w:rPr>
          <w:t xml:space="preserve">Elementary stream </w:t>
        </w:r>
        <w:del w:id="446" w:author="Emmanuel Thomas" w:date="2023-07-07T18:00:00Z">
          <w:r w:rsidRPr="00545A0D" w:rsidDel="00713E44">
            <w:rPr>
              <w:b/>
              <w:bCs/>
              <w:sz w:val="24"/>
              <w:szCs w:val="24"/>
              <w:lang w:val="en-GB"/>
            </w:rPr>
            <w:delText>G</w:delText>
          </w:r>
        </w:del>
        <w:r w:rsidRPr="00545A0D">
          <w:rPr>
            <w:b/>
            <w:bCs/>
            <w:sz w:val="24"/>
            <w:szCs w:val="24"/>
            <w:lang w:val="en-GB"/>
          </w:rPr>
          <w:t xml:space="preserve">generation </w:t>
        </w:r>
        <w:del w:id="447" w:author="Emmanuel Thomas" w:date="2023-07-07T18:00:00Z">
          <w:r w:rsidRPr="00545A0D" w:rsidDel="00713E44">
            <w:rPr>
              <w:b/>
              <w:bCs/>
              <w:sz w:val="24"/>
              <w:szCs w:val="24"/>
              <w:lang w:val="en-GB"/>
            </w:rPr>
            <w:delText>S</w:delText>
          </w:r>
        </w:del>
        <w:r w:rsidRPr="00545A0D">
          <w:rPr>
            <w:b/>
            <w:bCs/>
            <w:sz w:val="24"/>
            <w:szCs w:val="24"/>
            <w:lang w:val="en-GB"/>
          </w:rPr>
          <w:t>scenarios</w:t>
        </w:r>
      </w:ins>
    </w:p>
    <w:p w14:paraId="0DA04737" w14:textId="77777777" w:rsidR="00545A0D" w:rsidRPr="00545A0D" w:rsidRDefault="00545A0D" w:rsidP="00545A0D">
      <w:pPr>
        <w:widowControl/>
        <w:tabs>
          <w:tab w:val="num" w:pos="720"/>
        </w:tabs>
        <w:autoSpaceDE/>
        <w:autoSpaceDN/>
        <w:spacing w:after="180"/>
        <w:rPr>
          <w:ins w:id="448" w:author="Emmanouil Potetsianakis" w:date="2023-07-27T11:27:00Z"/>
          <w:rFonts w:ascii="Times New Roman" w:eastAsia="Times New Roman" w:hAnsi="Times New Roman" w:cs="Times New Roman"/>
          <w:sz w:val="20"/>
          <w:szCs w:val="20"/>
        </w:rPr>
      </w:pPr>
      <w:ins w:id="449" w:author="Emmanouil Potetsianakis" w:date="2023-07-27T11:27:00Z">
        <w:r w:rsidRPr="00545A0D">
          <w:rPr>
            <w:rFonts w:ascii="Times New Roman" w:eastAsia="Times New Roman" w:hAnsi="Times New Roman" w:cs="Times New Roman"/>
            <w:sz w:val="20"/>
            <w:szCs w:val="20"/>
          </w:rPr>
          <w:t xml:space="preserve">There are a couple of scenarios that may be considered for elementary stream </w:t>
        </w:r>
        <w:del w:id="450" w:author="Emmanuel Thomas" w:date="2023-07-07T18:00:00Z">
          <w:r w:rsidRPr="00545A0D" w:rsidDel="00713E44">
            <w:rPr>
              <w:rFonts w:ascii="Times New Roman" w:eastAsia="Times New Roman" w:hAnsi="Times New Roman" w:cs="Times New Roman"/>
              <w:sz w:val="20"/>
              <w:szCs w:val="20"/>
            </w:rPr>
            <w:delText xml:space="preserve">bitstream </w:delText>
          </w:r>
        </w:del>
        <w:r w:rsidRPr="00545A0D">
          <w:rPr>
            <w:rFonts w:ascii="Times New Roman" w:eastAsia="Times New Roman" w:hAnsi="Times New Roman" w:cs="Times New Roman"/>
            <w:sz w:val="20"/>
            <w:szCs w:val="20"/>
          </w:rPr>
          <w:t>generation</w:t>
        </w:r>
      </w:ins>
    </w:p>
    <w:p w14:paraId="58D8B257" w14:textId="77777777" w:rsidR="00545A0D" w:rsidRPr="00545A0D" w:rsidRDefault="00545A0D" w:rsidP="00545A0D">
      <w:pPr>
        <w:widowControl/>
        <w:numPr>
          <w:ilvl w:val="0"/>
          <w:numId w:val="21"/>
        </w:numPr>
        <w:autoSpaceDE/>
        <w:autoSpaceDN/>
        <w:spacing w:after="180"/>
        <w:jc w:val="both"/>
        <w:rPr>
          <w:ins w:id="451" w:author="Emmanouil Potetsianakis" w:date="2023-07-27T11:27:00Z"/>
          <w:rFonts w:ascii="Times New Roman" w:eastAsia="Times New Roman" w:hAnsi="Times New Roman" w:cs="Times New Roman"/>
          <w:sz w:val="20"/>
          <w:szCs w:val="20"/>
        </w:rPr>
      </w:pPr>
      <w:ins w:id="452" w:author="Emmanouil Potetsianakis" w:date="2023-07-27T11:27:00Z">
        <w:r w:rsidRPr="00545A0D">
          <w:rPr>
            <w:rFonts w:ascii="Times New Roman" w:eastAsia="Times New Roman" w:hAnsi="Times New Roman" w:cs="Times New Roman"/>
            <w:sz w:val="20"/>
            <w:szCs w:val="20"/>
          </w:rPr>
          <w:t>Scenario 1: joint generation</w:t>
        </w:r>
      </w:ins>
    </w:p>
    <w:p w14:paraId="0C3E97A3" w14:textId="77777777" w:rsidR="00545A0D" w:rsidRPr="00545A0D" w:rsidRDefault="00545A0D" w:rsidP="00545A0D">
      <w:pPr>
        <w:widowControl/>
        <w:numPr>
          <w:ilvl w:val="1"/>
          <w:numId w:val="21"/>
        </w:numPr>
        <w:autoSpaceDE/>
        <w:autoSpaceDN/>
        <w:spacing w:after="180"/>
        <w:jc w:val="both"/>
        <w:rPr>
          <w:ins w:id="453" w:author="Emmanouil Potetsianakis" w:date="2023-07-27T11:27:00Z"/>
          <w:rFonts w:ascii="Times New Roman" w:eastAsia="Times New Roman" w:hAnsi="Times New Roman" w:cs="Times New Roman"/>
          <w:sz w:val="20"/>
          <w:szCs w:val="20"/>
        </w:rPr>
      </w:pPr>
      <w:ins w:id="454" w:author="Emmanouil Potetsianakis" w:date="2023-07-27T11:27:00Z">
        <w:r w:rsidRPr="00545A0D">
          <w:rPr>
            <w:rFonts w:ascii="Times New Roman" w:eastAsia="Times New Roman" w:hAnsi="Times New Roman" w:cs="Times New Roman"/>
            <w:sz w:val="20"/>
            <w:szCs w:val="20"/>
          </w:rPr>
          <w:t xml:space="preserve">Elementary streams </w:t>
        </w:r>
        <w:del w:id="455" w:author="Emmanuel Thomas" w:date="2023-07-07T18:00:00Z">
          <w:r w:rsidRPr="00545A0D" w:rsidDel="00713E44">
            <w:rPr>
              <w:rFonts w:ascii="Times New Roman" w:eastAsia="Times New Roman" w:hAnsi="Times New Roman" w:cs="Times New Roman"/>
              <w:sz w:val="20"/>
              <w:szCs w:val="20"/>
            </w:rPr>
            <w:delText xml:space="preserve">Streams </w:delText>
          </w:r>
        </w:del>
        <w:r w:rsidRPr="00545A0D">
          <w:rPr>
            <w:rFonts w:ascii="Times New Roman" w:eastAsia="Times New Roman" w:hAnsi="Times New Roman" w:cs="Times New Roman"/>
            <w:sz w:val="20"/>
            <w:szCs w:val="20"/>
          </w:rPr>
          <w:t>are encoded with VDI decoding in mind</w:t>
        </w:r>
      </w:ins>
    </w:p>
    <w:p w14:paraId="584C0E7F" w14:textId="77777777" w:rsidR="00545A0D" w:rsidRPr="00545A0D" w:rsidRDefault="00545A0D" w:rsidP="00545A0D">
      <w:pPr>
        <w:widowControl/>
        <w:numPr>
          <w:ilvl w:val="1"/>
          <w:numId w:val="21"/>
        </w:numPr>
        <w:autoSpaceDE/>
        <w:autoSpaceDN/>
        <w:spacing w:after="180"/>
        <w:jc w:val="both"/>
        <w:rPr>
          <w:ins w:id="456" w:author="Emmanouil Potetsianakis" w:date="2023-07-27T11:27:00Z"/>
          <w:rFonts w:ascii="Times New Roman" w:eastAsia="Times New Roman" w:hAnsi="Times New Roman" w:cs="Times New Roman"/>
          <w:sz w:val="20"/>
          <w:szCs w:val="20"/>
        </w:rPr>
      </w:pPr>
      <w:ins w:id="457" w:author="Emmanouil Potetsianakis" w:date="2023-07-27T11:27:00Z">
        <w:r w:rsidRPr="00545A0D">
          <w:rPr>
            <w:rFonts w:ascii="Times New Roman" w:eastAsia="Times New Roman" w:hAnsi="Times New Roman" w:cs="Times New Roman"/>
            <w:sz w:val="20"/>
            <w:szCs w:val="20"/>
          </w:rPr>
          <w:t>Overall HRD parameters need to be defined</w:t>
        </w:r>
      </w:ins>
    </w:p>
    <w:p w14:paraId="78D50682" w14:textId="77777777" w:rsidR="00545A0D" w:rsidRPr="00545A0D" w:rsidRDefault="00545A0D" w:rsidP="00545A0D">
      <w:pPr>
        <w:widowControl/>
        <w:numPr>
          <w:ilvl w:val="1"/>
          <w:numId w:val="21"/>
        </w:numPr>
        <w:autoSpaceDE/>
        <w:autoSpaceDN/>
        <w:spacing w:after="180"/>
        <w:jc w:val="both"/>
        <w:rPr>
          <w:ins w:id="458" w:author="Emmanouil Potetsianakis" w:date="2023-07-27T11:27:00Z"/>
          <w:rFonts w:ascii="Times New Roman" w:eastAsia="Times New Roman" w:hAnsi="Times New Roman" w:cs="Times New Roman"/>
          <w:sz w:val="20"/>
          <w:szCs w:val="20"/>
        </w:rPr>
      </w:pPr>
      <w:ins w:id="459" w:author="Emmanouil Potetsianakis" w:date="2023-07-27T11:27:00Z">
        <w:r w:rsidRPr="00545A0D">
          <w:rPr>
            <w:rFonts w:ascii="Times New Roman" w:eastAsia="Times New Roman" w:hAnsi="Times New Roman" w:cs="Times New Roman"/>
            <w:sz w:val="20"/>
            <w:szCs w:val="20"/>
          </w:rPr>
          <w:t>Overall a set of encoders is controlled ensure that the common HRD parameters are maintained</w:t>
        </w:r>
      </w:ins>
    </w:p>
    <w:p w14:paraId="1F67AA68" w14:textId="77777777" w:rsidR="00545A0D" w:rsidRPr="00545A0D" w:rsidRDefault="00545A0D" w:rsidP="00545A0D">
      <w:pPr>
        <w:widowControl/>
        <w:numPr>
          <w:ilvl w:val="0"/>
          <w:numId w:val="21"/>
        </w:numPr>
        <w:autoSpaceDE/>
        <w:autoSpaceDN/>
        <w:spacing w:after="180"/>
        <w:jc w:val="both"/>
        <w:rPr>
          <w:ins w:id="460" w:author="Emmanouil Potetsianakis" w:date="2023-07-27T11:27:00Z"/>
          <w:rFonts w:ascii="Times New Roman" w:eastAsia="Times New Roman" w:hAnsi="Times New Roman" w:cs="Times New Roman"/>
          <w:sz w:val="20"/>
          <w:szCs w:val="20"/>
        </w:rPr>
      </w:pPr>
      <w:ins w:id="461" w:author="Emmanouil Potetsianakis" w:date="2023-07-27T11:27:00Z">
        <w:r w:rsidRPr="00545A0D">
          <w:rPr>
            <w:rFonts w:ascii="Times New Roman" w:eastAsia="Times New Roman" w:hAnsi="Times New Roman" w:cs="Times New Roman"/>
            <w:sz w:val="20"/>
            <w:szCs w:val="20"/>
          </w:rPr>
          <w:t>Scenario 2: individual generation</w:t>
        </w:r>
      </w:ins>
    </w:p>
    <w:p w14:paraId="670110F3" w14:textId="77777777" w:rsidR="00545A0D" w:rsidRPr="00545A0D" w:rsidRDefault="00545A0D" w:rsidP="00545A0D">
      <w:pPr>
        <w:widowControl/>
        <w:numPr>
          <w:ilvl w:val="1"/>
          <w:numId w:val="21"/>
        </w:numPr>
        <w:autoSpaceDE/>
        <w:autoSpaceDN/>
        <w:spacing w:after="180"/>
        <w:jc w:val="both"/>
        <w:rPr>
          <w:ins w:id="462" w:author="Emmanouil Potetsianakis" w:date="2023-07-27T11:27:00Z"/>
          <w:rFonts w:ascii="Times New Roman" w:eastAsia="Times New Roman" w:hAnsi="Times New Roman" w:cs="Times New Roman"/>
          <w:sz w:val="20"/>
          <w:szCs w:val="20"/>
        </w:rPr>
      </w:pPr>
      <w:ins w:id="463" w:author="Emmanouil Potetsianakis" w:date="2023-07-27T11:27:00Z">
        <w:r w:rsidRPr="00545A0D">
          <w:rPr>
            <w:rFonts w:ascii="Times New Roman" w:eastAsia="Times New Roman" w:hAnsi="Times New Roman" w:cs="Times New Roman"/>
            <w:sz w:val="20"/>
            <w:szCs w:val="20"/>
          </w:rPr>
          <w:t xml:space="preserve">Elementary stream </w:t>
        </w:r>
        <w:del w:id="464" w:author="Emmanuel Thomas" w:date="2023-07-07T18:00:00Z">
          <w:r w:rsidRPr="00545A0D" w:rsidDel="00713E44">
            <w:rPr>
              <w:rFonts w:ascii="Times New Roman" w:eastAsia="Times New Roman" w:hAnsi="Times New Roman" w:cs="Times New Roman"/>
              <w:sz w:val="20"/>
              <w:szCs w:val="20"/>
            </w:rPr>
            <w:delText xml:space="preserve">Streams </w:delText>
          </w:r>
        </w:del>
        <w:r w:rsidRPr="00545A0D">
          <w:rPr>
            <w:rFonts w:ascii="Times New Roman" w:eastAsia="Times New Roman" w:hAnsi="Times New Roman" w:cs="Times New Roman"/>
            <w:sz w:val="20"/>
            <w:szCs w:val="20"/>
          </w:rPr>
          <w:t>are encoded independently</w:t>
        </w:r>
      </w:ins>
    </w:p>
    <w:p w14:paraId="2EF42AD2" w14:textId="77777777" w:rsidR="00545A0D" w:rsidRPr="00545A0D" w:rsidRDefault="00545A0D" w:rsidP="00545A0D">
      <w:pPr>
        <w:widowControl/>
        <w:numPr>
          <w:ilvl w:val="1"/>
          <w:numId w:val="21"/>
        </w:numPr>
        <w:autoSpaceDE/>
        <w:autoSpaceDN/>
        <w:spacing w:after="180"/>
        <w:jc w:val="both"/>
        <w:rPr>
          <w:ins w:id="465" w:author="Emmanouil Potetsianakis" w:date="2023-07-27T11:27:00Z"/>
          <w:rFonts w:ascii="Times New Roman" w:eastAsia="Times New Roman" w:hAnsi="Times New Roman" w:cs="Times New Roman"/>
          <w:sz w:val="20"/>
          <w:szCs w:val="20"/>
        </w:rPr>
      </w:pPr>
      <w:ins w:id="466" w:author="Emmanouil Potetsianakis" w:date="2023-07-27T11:27:00Z">
        <w:r w:rsidRPr="00545A0D">
          <w:rPr>
            <w:rFonts w:ascii="Times New Roman" w:eastAsia="Times New Roman" w:hAnsi="Times New Roman" w:cs="Times New Roman"/>
            <w:sz w:val="20"/>
            <w:szCs w:val="20"/>
          </w:rPr>
          <w:t xml:space="preserve">Each elementary stream </w:t>
        </w:r>
        <w:del w:id="467" w:author="Emmanuel Thomas" w:date="2023-07-07T18:00:00Z">
          <w:r w:rsidRPr="00545A0D" w:rsidDel="00713E44">
            <w:rPr>
              <w:rFonts w:ascii="Times New Roman" w:eastAsia="Times New Roman" w:hAnsi="Times New Roman" w:cs="Times New Roman"/>
              <w:sz w:val="20"/>
              <w:szCs w:val="20"/>
            </w:rPr>
            <w:delText xml:space="preserve">stream </w:delText>
          </w:r>
        </w:del>
        <w:r w:rsidRPr="00545A0D">
          <w:rPr>
            <w:rFonts w:ascii="Times New Roman" w:eastAsia="Times New Roman" w:hAnsi="Times New Roman" w:cs="Times New Roman"/>
            <w:sz w:val="20"/>
            <w:szCs w:val="20"/>
          </w:rPr>
          <w:t>is annotated with individual profile/level/tier and HRD parameters</w:t>
        </w:r>
      </w:ins>
    </w:p>
    <w:p w14:paraId="681B8D62" w14:textId="77777777" w:rsidR="00545A0D" w:rsidRPr="00545A0D" w:rsidRDefault="00545A0D" w:rsidP="00545A0D">
      <w:pPr>
        <w:widowControl/>
        <w:numPr>
          <w:ilvl w:val="1"/>
          <w:numId w:val="21"/>
        </w:numPr>
        <w:autoSpaceDE/>
        <w:autoSpaceDN/>
        <w:spacing w:after="180"/>
        <w:jc w:val="both"/>
        <w:rPr>
          <w:ins w:id="468" w:author="Emmanouil Potetsianakis" w:date="2023-07-27T11:27:00Z"/>
          <w:rFonts w:ascii="Times New Roman" w:eastAsia="Times New Roman" w:hAnsi="Times New Roman" w:cs="Times New Roman"/>
          <w:sz w:val="20"/>
          <w:szCs w:val="20"/>
        </w:rPr>
      </w:pPr>
      <w:ins w:id="469" w:author="Emmanouil Potetsianakis" w:date="2023-07-27T11:27:00Z">
        <w:r w:rsidRPr="00545A0D">
          <w:rPr>
            <w:rFonts w:ascii="Times New Roman" w:eastAsia="Times New Roman" w:hAnsi="Times New Roman" w:cs="Times New Roman"/>
            <w:sz w:val="20"/>
            <w:szCs w:val="20"/>
          </w:rPr>
          <w:t xml:space="preserve">Additional information may be provided for each elementary stream </w:t>
        </w:r>
        <w:del w:id="470" w:author="Emmanuel Thomas" w:date="2023-07-07T18:00:00Z">
          <w:r w:rsidRPr="00545A0D" w:rsidDel="00713E44">
            <w:rPr>
              <w:rFonts w:ascii="Times New Roman" w:eastAsia="Times New Roman" w:hAnsi="Times New Roman" w:cs="Times New Roman"/>
              <w:sz w:val="20"/>
              <w:szCs w:val="20"/>
            </w:rPr>
            <w:delText xml:space="preserve">bitstream </w:delText>
          </w:r>
        </w:del>
        <w:r w:rsidRPr="00545A0D">
          <w:rPr>
            <w:rFonts w:ascii="Times New Roman" w:eastAsia="Times New Roman" w:hAnsi="Times New Roman" w:cs="Times New Roman"/>
            <w:sz w:val="20"/>
            <w:szCs w:val="20"/>
          </w:rPr>
          <w:t>to support joint decoding (for example decoded pictures)</w:t>
        </w:r>
      </w:ins>
    </w:p>
    <w:p w14:paraId="040BD34E" w14:textId="77777777" w:rsidR="00545A0D" w:rsidRPr="00545A0D" w:rsidRDefault="00545A0D" w:rsidP="00545A0D">
      <w:pPr>
        <w:widowControl/>
        <w:numPr>
          <w:ilvl w:val="1"/>
          <w:numId w:val="21"/>
        </w:numPr>
        <w:autoSpaceDE/>
        <w:autoSpaceDN/>
        <w:spacing w:after="180"/>
        <w:jc w:val="both"/>
        <w:rPr>
          <w:ins w:id="471" w:author="Emmanouil Potetsianakis" w:date="2023-07-27T11:27:00Z"/>
          <w:rFonts w:ascii="Times New Roman" w:eastAsia="Times New Roman" w:hAnsi="Times New Roman" w:cs="Times New Roman"/>
          <w:sz w:val="20"/>
          <w:szCs w:val="20"/>
        </w:rPr>
      </w:pPr>
      <w:ins w:id="472" w:author="Emmanouil Potetsianakis" w:date="2023-07-27T11:27:00Z">
        <w:r w:rsidRPr="00545A0D">
          <w:rPr>
            <w:rFonts w:ascii="Times New Roman" w:eastAsia="Times New Roman" w:hAnsi="Times New Roman" w:cs="Times New Roman"/>
            <w:sz w:val="20"/>
            <w:szCs w:val="20"/>
          </w:rPr>
          <w:t>From individual annotation, a common HRD operation may be derived by the decoder</w:t>
        </w:r>
      </w:ins>
    </w:p>
    <w:p w14:paraId="54B5FDA0" w14:textId="77777777" w:rsidR="00545A0D" w:rsidRPr="00545A0D" w:rsidDel="00713E44" w:rsidRDefault="00545A0D" w:rsidP="00545A0D">
      <w:pPr>
        <w:numPr>
          <w:ilvl w:val="0"/>
          <w:numId w:val="7"/>
        </w:numPr>
        <w:tabs>
          <w:tab w:val="num" w:pos="720"/>
        </w:tabs>
        <w:spacing w:after="180"/>
        <w:ind w:left="720"/>
        <w:rPr>
          <w:ins w:id="473" w:author="Emmanouil Potetsianakis" w:date="2023-07-27T11:27:00Z"/>
          <w:del w:id="474" w:author="Emmanuel Thomas" w:date="2023-07-07T18:01:00Z"/>
          <w:rFonts w:ascii="Times New Roman" w:eastAsia="Times New Roman" w:hAnsi="Times New Roman" w:cs="Times New Roman"/>
          <w:sz w:val="20"/>
          <w:szCs w:val="20"/>
        </w:rPr>
      </w:pPr>
      <w:ins w:id="475" w:author="Emmanouil Potetsianakis" w:date="2023-07-27T11:27:00Z">
        <w:del w:id="476" w:author="Emmanuel Thomas" w:date="2023-07-07T18:01:00Z">
          <w:r w:rsidRPr="00545A0D" w:rsidDel="00713E44">
            <w:rPr>
              <w:rFonts w:ascii="Times New Roman" w:eastAsia="Times New Roman" w:hAnsi="Times New Roman" w:cs="Times New Roman"/>
              <w:sz w:val="20"/>
              <w:szCs w:val="20"/>
            </w:rPr>
            <w:delText>Scenario 3: Stream scheduler picks streams according to annotation parameters.</w:delText>
          </w:r>
        </w:del>
      </w:ins>
    </w:p>
    <w:p w14:paraId="64CFB5FE" w14:textId="77777777" w:rsidR="00545A0D" w:rsidRPr="00545A0D" w:rsidRDefault="00545A0D" w:rsidP="00545A0D">
      <w:pPr>
        <w:tabs>
          <w:tab w:val="num" w:pos="720"/>
        </w:tabs>
        <w:spacing w:after="180"/>
        <w:ind w:left="720" w:hanging="360"/>
        <w:rPr>
          <w:ins w:id="477" w:author="Emmanouil Potetsianakis" w:date="2023-07-27T11:27:00Z"/>
          <w:rFonts w:ascii="Times New Roman" w:eastAsia="Times New Roman" w:hAnsi="Times New Roman" w:cs="Times New Roman"/>
          <w:sz w:val="20"/>
          <w:szCs w:val="20"/>
        </w:rPr>
      </w:pPr>
      <w:ins w:id="478" w:author="Emmanouil Potetsianakis" w:date="2023-07-27T11:27:00Z">
        <w:r w:rsidRPr="00545A0D">
          <w:rPr>
            <w:rFonts w:ascii="Times New Roman" w:eastAsia="Times New Roman" w:hAnsi="Times New Roman" w:cs="Times New Roman"/>
            <w:sz w:val="20"/>
            <w:szCs w:val="20"/>
          </w:rPr>
          <w:t xml:space="preserve">Scenario </w:t>
        </w:r>
        <w:del w:id="479" w:author="Emmanuel Thomas" w:date="2023-07-07T18:01:00Z">
          <w:r w:rsidRPr="00545A0D" w:rsidDel="00713E44">
            <w:rPr>
              <w:rFonts w:ascii="Times New Roman" w:eastAsia="Times New Roman" w:hAnsi="Times New Roman" w:cs="Times New Roman"/>
              <w:sz w:val="20"/>
              <w:szCs w:val="20"/>
            </w:rPr>
            <w:delText>4</w:delText>
          </w:r>
        </w:del>
        <w:r w:rsidRPr="00545A0D">
          <w:rPr>
            <w:rFonts w:ascii="Times New Roman" w:eastAsia="Times New Roman" w:hAnsi="Times New Roman" w:cs="Times New Roman"/>
            <w:sz w:val="20"/>
            <w:szCs w:val="20"/>
          </w:rPr>
          <w:t xml:space="preserve">3: Extension to scenario 2 for which each elementary stream </w:t>
        </w:r>
        <w:del w:id="480" w:author="Emmanuel Thomas" w:date="2023-07-07T18:01:00Z">
          <w:r w:rsidRPr="00545A0D" w:rsidDel="00713E44">
            <w:rPr>
              <w:rFonts w:ascii="Times New Roman" w:eastAsia="Times New Roman" w:hAnsi="Times New Roman" w:cs="Times New Roman"/>
              <w:sz w:val="20"/>
              <w:szCs w:val="20"/>
            </w:rPr>
            <w:delText xml:space="preserve">bitstream </w:delText>
          </w:r>
        </w:del>
        <w:r w:rsidRPr="00545A0D">
          <w:rPr>
            <w:rFonts w:ascii="Times New Roman" w:eastAsia="Times New Roman" w:hAnsi="Times New Roman" w:cs="Times New Roman"/>
            <w:sz w:val="20"/>
            <w:szCs w:val="20"/>
          </w:rPr>
          <w:t>includes encoding metadata such that HRD parameters can be derived on the fly at the decoding instance.</w:t>
        </w:r>
      </w:ins>
    </w:p>
    <w:p w14:paraId="121CBED9" w14:textId="77777777" w:rsidR="0001524B" w:rsidRPr="003220A5" w:rsidRDefault="0001524B" w:rsidP="0001524B">
      <w:pPr>
        <w:rPr>
          <w:ins w:id="481" w:author="Emmanouil Potetsianakis" w:date="2023-07-27T11:30:00Z"/>
          <w:rFonts w:ascii="Times New Roman" w:hAnsi="Times New Roman" w:cs="Times New Roman"/>
          <w:sz w:val="24"/>
          <w:lang w:val="en-GB"/>
        </w:rPr>
      </w:pPr>
    </w:p>
    <w:p w14:paraId="73D236BD" w14:textId="77777777" w:rsidR="0001524B" w:rsidRPr="003220A5" w:rsidRDefault="0001524B" w:rsidP="0001524B">
      <w:pPr>
        <w:rPr>
          <w:ins w:id="482" w:author="Emmanouil Potetsianakis" w:date="2023-07-27T11:30:00Z"/>
          <w:rFonts w:ascii="Times New Roman" w:hAnsi="Times New Roman" w:cs="Times New Roman"/>
          <w:sz w:val="24"/>
          <w:lang w:val="en-GB"/>
        </w:rPr>
      </w:pPr>
    </w:p>
    <w:p w14:paraId="628ADB6E" w14:textId="491F0232" w:rsidR="0001524B" w:rsidRDefault="0001524B" w:rsidP="0001524B">
      <w:pPr>
        <w:pStyle w:val="Heading1"/>
        <w:numPr>
          <w:ilvl w:val="0"/>
          <w:numId w:val="9"/>
        </w:numPr>
        <w:rPr>
          <w:ins w:id="483" w:author="Emmanouil Potetsianakis" w:date="2023-07-27T11:31:00Z"/>
        </w:rPr>
      </w:pPr>
      <w:bookmarkStart w:id="484" w:name="_Toc141351751"/>
      <w:ins w:id="485" w:author="Emmanouil Potetsianakis" w:date="2023-07-27T11:31:00Z">
        <w:r w:rsidRPr="0001524B">
          <w:t>Levels for the VDI system decoder model</w:t>
        </w:r>
        <w:bookmarkEnd w:id="484"/>
      </w:ins>
    </w:p>
    <w:p w14:paraId="45A40E5E" w14:textId="41C81858" w:rsidR="0001524B" w:rsidRDefault="0001524B" w:rsidP="0001524B">
      <w:pPr>
        <w:pStyle w:val="Heading1"/>
        <w:rPr>
          <w:ins w:id="486" w:author="Emmanouil Potetsianakis" w:date="2023-07-27T11:31:00Z"/>
        </w:rPr>
      </w:pPr>
    </w:p>
    <w:p w14:paraId="79CF9E70" w14:textId="7083FFA0" w:rsidR="0001524B" w:rsidRPr="0001524B" w:rsidRDefault="0001524B" w:rsidP="0001524B">
      <w:pPr>
        <w:widowControl/>
        <w:autoSpaceDE/>
        <w:autoSpaceDN/>
        <w:jc w:val="both"/>
        <w:rPr>
          <w:ins w:id="487" w:author="Emmanouil Potetsianakis" w:date="2023-07-27T11:32:00Z"/>
          <w:rFonts w:ascii="Times New Roman" w:eastAsia="SimSun" w:hAnsi="Times New Roman" w:cs="Times New Roman"/>
          <w:bCs/>
          <w:sz w:val="20"/>
          <w:szCs w:val="20"/>
          <w:lang w:val="en-GB" w:eastAsia="zh-CN"/>
          <w:rPrChange w:id="488" w:author="Emmanouil Potetsianakis" w:date="2023-07-27T11:32:00Z">
            <w:rPr>
              <w:ins w:id="489" w:author="Emmanouil Potetsianakis" w:date="2023-07-27T11:32:00Z"/>
              <w:rFonts w:ascii="Times New Roman" w:eastAsia="SimSun" w:hAnsi="Times New Roman" w:cs="Times New Roman"/>
              <w:bCs/>
              <w:sz w:val="24"/>
              <w:szCs w:val="24"/>
              <w:lang w:val="en-GB" w:eastAsia="zh-CN"/>
            </w:rPr>
          </w:rPrChange>
        </w:rPr>
      </w:pPr>
      <w:ins w:id="490" w:author="Emmanouil Potetsianakis" w:date="2023-07-27T11:32:00Z">
        <w:r w:rsidRPr="0001524B">
          <w:rPr>
            <w:rFonts w:ascii="Times New Roman" w:eastAsia="SimSun" w:hAnsi="Times New Roman" w:cs="Times New Roman"/>
            <w:bCs/>
            <w:sz w:val="20"/>
            <w:szCs w:val="20"/>
            <w:lang w:val="en-GB" w:eastAsia="zh-CN"/>
            <w:rPrChange w:id="491" w:author="Emmanouil Potetsianakis" w:date="2023-07-27T11:32:00Z">
              <w:rPr>
                <w:rFonts w:ascii="Times New Roman" w:eastAsia="SimSun" w:hAnsi="Times New Roman" w:cs="Times New Roman"/>
                <w:bCs/>
                <w:sz w:val="24"/>
                <w:szCs w:val="24"/>
                <w:lang w:val="en-GB" w:eastAsia="zh-CN"/>
              </w:rPr>
            </w:rPrChange>
          </w:rPr>
          <w:t xml:space="preserve">At the MPEG meeting #142, the Technologies under consideration on ISO/IEC 23090-13 VDI (N0903) </w:t>
        </w:r>
        <w:r w:rsidRPr="0001524B">
          <w:rPr>
            <w:rFonts w:ascii="Times New Roman" w:eastAsia="SimSun" w:hAnsi="Times New Roman" w:cs="Times New Roman"/>
            <w:bCs/>
            <w:sz w:val="20"/>
            <w:szCs w:val="20"/>
            <w:lang w:val="en-GB" w:eastAsia="zh-CN"/>
            <w:rPrChange w:id="492" w:author="Emmanouil Potetsianakis" w:date="2023-07-27T11:32:00Z">
              <w:rPr>
                <w:rFonts w:ascii="Times New Roman" w:eastAsia="SimSun" w:hAnsi="Times New Roman" w:cs="Times New Roman"/>
                <w:bCs/>
                <w:sz w:val="24"/>
                <w:szCs w:val="24"/>
                <w:lang w:val="en-GB" w:eastAsia="zh-CN"/>
              </w:rPr>
            </w:rPrChange>
          </w:rPr>
          <w:fldChar w:fldCharType="begin"/>
        </w:r>
        <w:r w:rsidRPr="0001524B">
          <w:rPr>
            <w:rFonts w:ascii="Times New Roman" w:eastAsia="SimSun" w:hAnsi="Times New Roman" w:cs="Times New Roman"/>
            <w:bCs/>
            <w:sz w:val="20"/>
            <w:szCs w:val="20"/>
            <w:lang w:val="en-GB" w:eastAsia="zh-CN"/>
            <w:rPrChange w:id="493" w:author="Emmanouil Potetsianakis" w:date="2023-07-27T11:32:00Z">
              <w:rPr>
                <w:rFonts w:ascii="Times New Roman" w:eastAsia="SimSun" w:hAnsi="Times New Roman" w:cs="Times New Roman"/>
                <w:bCs/>
                <w:sz w:val="24"/>
                <w:szCs w:val="24"/>
                <w:lang w:val="en-GB" w:eastAsia="zh-CN"/>
              </w:rPr>
            </w:rPrChange>
          </w:rPr>
          <w:instrText xml:space="preserve"> REF _Ref139547680 \r \h  \* MERGEFORMAT </w:instrText>
        </w:r>
        <w:r w:rsidRPr="0001524B">
          <w:rPr>
            <w:rFonts w:ascii="Times New Roman" w:eastAsia="SimSun" w:hAnsi="Times New Roman" w:cs="Times New Roman"/>
            <w:bCs/>
            <w:sz w:val="20"/>
            <w:szCs w:val="20"/>
            <w:lang w:val="en-GB" w:eastAsia="zh-CN"/>
            <w:rPrChange w:id="494" w:author="Emmanouil Potetsianakis" w:date="2023-07-27T11:32:00Z">
              <w:rPr>
                <w:rFonts w:ascii="Times New Roman" w:eastAsia="SimSun" w:hAnsi="Times New Roman" w:cs="Times New Roman"/>
                <w:bCs/>
                <w:sz w:val="24"/>
                <w:szCs w:val="24"/>
                <w:lang w:val="en-GB" w:eastAsia="zh-CN"/>
              </w:rPr>
            </w:rPrChange>
          </w:rPr>
          <w:fldChar w:fldCharType="separate"/>
        </w:r>
      </w:ins>
      <w:r w:rsidR="00F85EED">
        <w:rPr>
          <w:rFonts w:ascii="Times New Roman" w:eastAsia="SimSun" w:hAnsi="Times New Roman" w:cs="Times New Roman"/>
          <w:b/>
          <w:sz w:val="20"/>
          <w:szCs w:val="20"/>
          <w:lang w:eastAsia="zh-CN"/>
        </w:rPr>
        <w:t>Error! Reference source not found.</w:t>
      </w:r>
      <w:ins w:id="495" w:author="Emmanouil Potetsianakis" w:date="2023-07-27T11:32:00Z">
        <w:r w:rsidRPr="0001524B">
          <w:rPr>
            <w:rFonts w:ascii="Times New Roman" w:eastAsia="SimSun" w:hAnsi="Times New Roman" w:cs="Times New Roman"/>
            <w:bCs/>
            <w:sz w:val="20"/>
            <w:szCs w:val="20"/>
            <w:lang w:val="en-GB" w:eastAsia="zh-CN"/>
            <w:rPrChange w:id="496" w:author="Emmanouil Potetsianakis" w:date="2023-07-27T11:32:00Z">
              <w:rPr>
                <w:rFonts w:ascii="Times New Roman" w:eastAsia="SimSun" w:hAnsi="Times New Roman" w:cs="Times New Roman"/>
                <w:bCs/>
                <w:sz w:val="24"/>
                <w:szCs w:val="24"/>
                <w:lang w:val="en-GB" w:eastAsia="zh-CN"/>
              </w:rPr>
            </w:rPrChange>
          </w:rPr>
          <w:fldChar w:fldCharType="end"/>
        </w:r>
        <w:r w:rsidRPr="0001524B">
          <w:rPr>
            <w:rFonts w:ascii="Times New Roman" w:eastAsia="SimSun" w:hAnsi="Times New Roman" w:cs="Times New Roman"/>
            <w:bCs/>
            <w:sz w:val="20"/>
            <w:szCs w:val="20"/>
            <w:lang w:val="en-GB" w:eastAsia="zh-CN"/>
            <w:rPrChange w:id="497" w:author="Emmanouil Potetsianakis" w:date="2023-07-27T11:32:00Z">
              <w:rPr>
                <w:rFonts w:ascii="Times New Roman" w:eastAsia="SimSun" w:hAnsi="Times New Roman" w:cs="Times New Roman"/>
                <w:bCs/>
                <w:sz w:val="24"/>
                <w:szCs w:val="24"/>
                <w:lang w:val="en-GB" w:eastAsia="zh-CN"/>
              </w:rPr>
            </w:rPrChange>
          </w:rPr>
          <w:t xml:space="preserve"> was published with a clause on the hypothetical reference systems decoder model.</w:t>
        </w:r>
      </w:ins>
    </w:p>
    <w:p w14:paraId="2CFE1B1C" w14:textId="77777777" w:rsidR="0001524B" w:rsidRPr="0001524B" w:rsidRDefault="0001524B" w:rsidP="0001524B">
      <w:pPr>
        <w:widowControl/>
        <w:autoSpaceDE/>
        <w:autoSpaceDN/>
        <w:jc w:val="both"/>
        <w:rPr>
          <w:ins w:id="498" w:author="Emmanouil Potetsianakis" w:date="2023-07-27T11:32:00Z"/>
          <w:rFonts w:ascii="Times New Roman" w:eastAsia="SimSun" w:hAnsi="Times New Roman" w:cs="Times New Roman"/>
          <w:bCs/>
          <w:sz w:val="20"/>
          <w:szCs w:val="20"/>
          <w:lang w:val="en-GB" w:eastAsia="zh-CN"/>
          <w:rPrChange w:id="499" w:author="Emmanouil Potetsianakis" w:date="2023-07-27T11:32:00Z">
            <w:rPr>
              <w:ins w:id="500" w:author="Emmanouil Potetsianakis" w:date="2023-07-27T11:32:00Z"/>
              <w:rFonts w:ascii="Times New Roman" w:eastAsia="SimSun" w:hAnsi="Times New Roman" w:cs="Times New Roman"/>
              <w:bCs/>
              <w:sz w:val="24"/>
              <w:szCs w:val="24"/>
              <w:lang w:val="en-GB" w:eastAsia="zh-CN"/>
            </w:rPr>
          </w:rPrChange>
        </w:rPr>
      </w:pPr>
    </w:p>
    <w:p w14:paraId="2B62D4B8" w14:textId="77777777" w:rsidR="0001524B" w:rsidRPr="0001524B" w:rsidRDefault="0001524B" w:rsidP="0001524B">
      <w:pPr>
        <w:widowControl/>
        <w:autoSpaceDE/>
        <w:autoSpaceDN/>
        <w:jc w:val="both"/>
        <w:rPr>
          <w:ins w:id="501" w:author="Emmanouil Potetsianakis" w:date="2023-07-27T11:32:00Z"/>
          <w:rFonts w:ascii="Times New Roman" w:eastAsia="SimSun" w:hAnsi="Times New Roman" w:cs="Times New Roman"/>
          <w:bCs/>
          <w:sz w:val="20"/>
          <w:szCs w:val="20"/>
          <w:lang w:val="en-GB" w:eastAsia="zh-CN"/>
          <w:rPrChange w:id="502" w:author="Emmanouil Potetsianakis" w:date="2023-07-27T11:32:00Z">
            <w:rPr>
              <w:ins w:id="503" w:author="Emmanouil Potetsianakis" w:date="2023-07-27T11:32:00Z"/>
              <w:rFonts w:ascii="Times New Roman" w:eastAsia="SimSun" w:hAnsi="Times New Roman" w:cs="Times New Roman"/>
              <w:bCs/>
              <w:sz w:val="24"/>
              <w:szCs w:val="24"/>
              <w:lang w:val="en-GB" w:eastAsia="zh-CN"/>
            </w:rPr>
          </w:rPrChange>
        </w:rPr>
      </w:pPr>
      <w:ins w:id="504" w:author="Emmanouil Potetsianakis" w:date="2023-07-27T11:32:00Z">
        <w:r w:rsidRPr="0001524B">
          <w:rPr>
            <w:rFonts w:ascii="Times New Roman" w:eastAsia="SimSun" w:hAnsi="Times New Roman" w:cs="Times New Roman"/>
            <w:bCs/>
            <w:sz w:val="20"/>
            <w:szCs w:val="20"/>
            <w:lang w:val="en-GB" w:eastAsia="zh-CN"/>
            <w:rPrChange w:id="505" w:author="Emmanouil Potetsianakis" w:date="2023-07-27T11:32:00Z">
              <w:rPr>
                <w:rFonts w:ascii="Times New Roman" w:eastAsia="SimSun" w:hAnsi="Times New Roman" w:cs="Times New Roman"/>
                <w:bCs/>
                <w:sz w:val="24"/>
                <w:szCs w:val="24"/>
                <w:lang w:val="en-GB" w:eastAsia="zh-CN"/>
              </w:rPr>
            </w:rPrChange>
          </w:rPr>
          <w:t>This hypothetical reference systems decoder model is a new concept on top of the VDI Video Decoding Engine such that performances of this engine can be defined similarly as the performances of a standardised video decoder.</w:t>
        </w:r>
      </w:ins>
    </w:p>
    <w:p w14:paraId="09875EA1" w14:textId="77777777" w:rsidR="0001524B" w:rsidRPr="0001524B" w:rsidRDefault="0001524B" w:rsidP="0001524B">
      <w:pPr>
        <w:widowControl/>
        <w:autoSpaceDE/>
        <w:autoSpaceDN/>
        <w:jc w:val="both"/>
        <w:rPr>
          <w:ins w:id="506" w:author="Emmanouil Potetsianakis" w:date="2023-07-27T11:32:00Z"/>
          <w:rFonts w:ascii="Times New Roman" w:eastAsia="SimSun" w:hAnsi="Times New Roman" w:cs="Times New Roman"/>
          <w:bCs/>
          <w:sz w:val="20"/>
          <w:szCs w:val="20"/>
          <w:lang w:val="en-GB" w:eastAsia="zh-CN"/>
          <w:rPrChange w:id="507" w:author="Emmanouil Potetsianakis" w:date="2023-07-27T11:32:00Z">
            <w:rPr>
              <w:ins w:id="508" w:author="Emmanouil Potetsianakis" w:date="2023-07-27T11:32:00Z"/>
              <w:rFonts w:ascii="Times New Roman" w:eastAsia="SimSun" w:hAnsi="Times New Roman" w:cs="Times New Roman"/>
              <w:bCs/>
              <w:sz w:val="24"/>
              <w:szCs w:val="24"/>
              <w:lang w:val="en-GB" w:eastAsia="zh-CN"/>
            </w:rPr>
          </w:rPrChange>
        </w:rPr>
      </w:pPr>
    </w:p>
    <w:p w14:paraId="2945FA6A" w14:textId="77777777" w:rsidR="0001524B" w:rsidRPr="0001524B" w:rsidRDefault="0001524B" w:rsidP="0001524B">
      <w:pPr>
        <w:widowControl/>
        <w:autoSpaceDE/>
        <w:autoSpaceDN/>
        <w:jc w:val="both"/>
        <w:rPr>
          <w:ins w:id="509" w:author="Emmanouil Potetsianakis" w:date="2023-07-27T11:32:00Z"/>
          <w:rFonts w:ascii="Times New Roman" w:eastAsia="SimSun" w:hAnsi="Times New Roman" w:cs="Times New Roman"/>
          <w:bCs/>
          <w:sz w:val="20"/>
          <w:szCs w:val="20"/>
          <w:lang w:val="en-GB" w:eastAsia="zh-CN"/>
          <w:rPrChange w:id="510" w:author="Emmanouil Potetsianakis" w:date="2023-07-27T11:32:00Z">
            <w:rPr>
              <w:ins w:id="511" w:author="Emmanouil Potetsianakis" w:date="2023-07-27T11:32:00Z"/>
              <w:rFonts w:ascii="Times New Roman" w:eastAsia="SimSun" w:hAnsi="Times New Roman" w:cs="Times New Roman"/>
              <w:bCs/>
              <w:sz w:val="24"/>
              <w:szCs w:val="24"/>
              <w:lang w:val="en-GB" w:eastAsia="zh-CN"/>
            </w:rPr>
          </w:rPrChange>
        </w:rPr>
      </w:pPr>
      <w:ins w:id="512" w:author="Emmanouil Potetsianakis" w:date="2023-07-27T11:32:00Z">
        <w:r w:rsidRPr="0001524B">
          <w:rPr>
            <w:rFonts w:ascii="Times New Roman" w:eastAsia="SimSun" w:hAnsi="Times New Roman" w:cs="Times New Roman"/>
            <w:bCs/>
            <w:sz w:val="20"/>
            <w:szCs w:val="20"/>
            <w:lang w:val="en-GB" w:eastAsia="zh-CN"/>
            <w:rPrChange w:id="513" w:author="Emmanouil Potetsianakis" w:date="2023-07-27T11:32:00Z">
              <w:rPr>
                <w:rFonts w:ascii="Times New Roman" w:eastAsia="SimSun" w:hAnsi="Times New Roman" w:cs="Times New Roman"/>
                <w:bCs/>
                <w:sz w:val="24"/>
                <w:szCs w:val="24"/>
                <w:lang w:val="en-GB" w:eastAsia="zh-CN"/>
              </w:rPr>
            </w:rPrChange>
          </w:rPr>
          <w:t>This contribution proposes the following:</w:t>
        </w:r>
      </w:ins>
    </w:p>
    <w:p w14:paraId="7CA4899F" w14:textId="77777777" w:rsidR="0001524B" w:rsidRPr="0001524B" w:rsidRDefault="0001524B" w:rsidP="0001524B">
      <w:pPr>
        <w:widowControl/>
        <w:autoSpaceDE/>
        <w:autoSpaceDN/>
        <w:jc w:val="both"/>
        <w:rPr>
          <w:ins w:id="514" w:author="Emmanouil Potetsianakis" w:date="2023-07-27T11:32:00Z"/>
          <w:rFonts w:ascii="Times New Roman" w:eastAsia="SimSun" w:hAnsi="Times New Roman" w:cs="Times New Roman"/>
          <w:bCs/>
          <w:sz w:val="20"/>
          <w:szCs w:val="20"/>
          <w:lang w:val="en-GB" w:eastAsia="zh-CN"/>
          <w:rPrChange w:id="515" w:author="Emmanouil Potetsianakis" w:date="2023-07-27T11:32:00Z">
            <w:rPr>
              <w:ins w:id="516" w:author="Emmanouil Potetsianakis" w:date="2023-07-27T11:32:00Z"/>
              <w:rFonts w:ascii="Times New Roman" w:eastAsia="SimSun" w:hAnsi="Times New Roman" w:cs="Times New Roman"/>
              <w:bCs/>
              <w:sz w:val="24"/>
              <w:szCs w:val="24"/>
              <w:lang w:val="en-GB" w:eastAsia="zh-CN"/>
            </w:rPr>
          </w:rPrChange>
        </w:rPr>
      </w:pPr>
    </w:p>
    <w:p w14:paraId="4F40A627" w14:textId="77777777" w:rsidR="0001524B" w:rsidRPr="0001524B" w:rsidRDefault="0001524B" w:rsidP="0001524B">
      <w:pPr>
        <w:widowControl/>
        <w:numPr>
          <w:ilvl w:val="0"/>
          <w:numId w:val="25"/>
        </w:numPr>
        <w:autoSpaceDE/>
        <w:autoSpaceDN/>
        <w:contextualSpacing/>
        <w:jc w:val="both"/>
        <w:rPr>
          <w:ins w:id="517" w:author="Emmanouil Potetsianakis" w:date="2023-07-27T11:32:00Z"/>
          <w:rFonts w:ascii="Times New Roman" w:eastAsia="SimSun" w:hAnsi="Times New Roman" w:cs="Times New Roman"/>
          <w:bCs/>
          <w:sz w:val="20"/>
          <w:szCs w:val="20"/>
          <w:lang w:val="en-GB" w:eastAsia="zh-CN"/>
          <w:rPrChange w:id="518" w:author="Emmanouil Potetsianakis" w:date="2023-07-27T11:32:00Z">
            <w:rPr>
              <w:ins w:id="519" w:author="Emmanouil Potetsianakis" w:date="2023-07-27T11:32:00Z"/>
              <w:rFonts w:ascii="Times New Roman" w:eastAsia="SimSun" w:hAnsi="Times New Roman" w:cs="Times New Roman"/>
              <w:bCs/>
              <w:sz w:val="24"/>
              <w:szCs w:val="24"/>
              <w:lang w:val="en-GB" w:eastAsia="zh-CN"/>
            </w:rPr>
          </w:rPrChange>
        </w:rPr>
      </w:pPr>
      <w:ins w:id="520" w:author="Emmanouil Potetsianakis" w:date="2023-07-27T11:32:00Z">
        <w:r w:rsidRPr="0001524B">
          <w:rPr>
            <w:rFonts w:ascii="Times New Roman" w:eastAsia="SimSun" w:hAnsi="Times New Roman" w:cs="Times New Roman"/>
            <w:bCs/>
            <w:sz w:val="20"/>
            <w:szCs w:val="20"/>
            <w:lang w:val="en-GB" w:eastAsia="zh-CN"/>
            <w:rPrChange w:id="521" w:author="Emmanouil Potetsianakis" w:date="2023-07-27T11:32:00Z">
              <w:rPr>
                <w:rFonts w:ascii="Times New Roman" w:eastAsia="SimSun" w:hAnsi="Times New Roman" w:cs="Times New Roman"/>
                <w:bCs/>
                <w:sz w:val="24"/>
                <w:szCs w:val="24"/>
                <w:lang w:val="en-GB" w:eastAsia="zh-CN"/>
              </w:rPr>
            </w:rPrChange>
          </w:rPr>
          <w:t>Define the parameters of a VDE level aligned with the relevant parameters definition in AVC, HEVC, VVC, etc.</w:t>
        </w:r>
      </w:ins>
    </w:p>
    <w:p w14:paraId="7E32F6B6" w14:textId="6D9A2DDD" w:rsidR="0001524B" w:rsidRDefault="0001524B" w:rsidP="0001524B">
      <w:pPr>
        <w:widowControl/>
        <w:numPr>
          <w:ilvl w:val="0"/>
          <w:numId w:val="25"/>
        </w:numPr>
        <w:autoSpaceDE/>
        <w:autoSpaceDN/>
        <w:contextualSpacing/>
        <w:jc w:val="both"/>
        <w:rPr>
          <w:ins w:id="522" w:author="Emmanouil Potetsianakis" w:date="2023-07-27T11:47:00Z"/>
          <w:rFonts w:ascii="Times New Roman" w:eastAsia="SimSun" w:hAnsi="Times New Roman" w:cs="Times New Roman"/>
          <w:bCs/>
          <w:sz w:val="20"/>
          <w:szCs w:val="20"/>
          <w:lang w:val="en-GB" w:eastAsia="zh-CN"/>
        </w:rPr>
      </w:pPr>
      <w:ins w:id="523" w:author="Emmanouil Potetsianakis" w:date="2023-07-27T11:32:00Z">
        <w:r w:rsidRPr="0001524B">
          <w:rPr>
            <w:rFonts w:ascii="Times New Roman" w:eastAsia="SimSun" w:hAnsi="Times New Roman" w:cs="Times New Roman"/>
            <w:bCs/>
            <w:sz w:val="20"/>
            <w:szCs w:val="20"/>
            <w:lang w:val="en-GB" w:eastAsia="zh-CN"/>
            <w:rPrChange w:id="524" w:author="Emmanouil Potetsianakis" w:date="2023-07-27T11:32:00Z">
              <w:rPr>
                <w:rFonts w:ascii="Times New Roman" w:eastAsia="SimSun" w:hAnsi="Times New Roman" w:cs="Times New Roman"/>
                <w:bCs/>
                <w:sz w:val="24"/>
                <w:szCs w:val="24"/>
                <w:lang w:val="en-GB" w:eastAsia="zh-CN"/>
              </w:rPr>
            </w:rPrChange>
          </w:rPr>
          <w:t>Define three VDE levels as starting point based on levels corresponding to 1080p, 4K and 8K resolutions.</w:t>
        </w:r>
      </w:ins>
    </w:p>
    <w:p w14:paraId="4EDE5685" w14:textId="42AA010F" w:rsidR="004A1F94" w:rsidRDefault="004A1F94" w:rsidP="004A1F94">
      <w:pPr>
        <w:widowControl/>
        <w:autoSpaceDE/>
        <w:autoSpaceDN/>
        <w:contextualSpacing/>
        <w:jc w:val="both"/>
        <w:rPr>
          <w:ins w:id="525" w:author="Emmanouil Potetsianakis" w:date="2023-07-27T11:47:00Z"/>
          <w:rFonts w:ascii="Times New Roman" w:eastAsia="SimSun" w:hAnsi="Times New Roman" w:cs="Times New Roman"/>
          <w:bCs/>
          <w:sz w:val="20"/>
          <w:szCs w:val="20"/>
          <w:lang w:val="en-GB" w:eastAsia="zh-CN"/>
        </w:rPr>
      </w:pPr>
    </w:p>
    <w:p w14:paraId="0EF78700" w14:textId="5EC79918" w:rsidR="004A1F94" w:rsidRPr="009B635B" w:rsidRDefault="009B635B" w:rsidP="004A1F94">
      <w:pPr>
        <w:widowControl/>
        <w:autoSpaceDE/>
        <w:autoSpaceDN/>
        <w:contextualSpacing/>
        <w:jc w:val="both"/>
        <w:rPr>
          <w:ins w:id="526" w:author="Emmanouil Potetsianakis" w:date="2023-07-27T11:32:00Z"/>
          <w:rFonts w:eastAsia="SimSun"/>
          <w:b/>
          <w:sz w:val="24"/>
          <w:szCs w:val="24"/>
          <w:lang w:val="en-GB" w:eastAsia="zh-CN"/>
          <w:rPrChange w:id="527" w:author="Emmanouil Potetsianakis" w:date="2023-07-27T11:49:00Z">
            <w:rPr>
              <w:ins w:id="528" w:author="Emmanouil Potetsianakis" w:date="2023-07-27T11:32:00Z"/>
              <w:rFonts w:ascii="Times New Roman" w:eastAsia="SimSun" w:hAnsi="Times New Roman" w:cs="Times New Roman"/>
              <w:bCs/>
              <w:sz w:val="24"/>
              <w:szCs w:val="24"/>
              <w:lang w:val="en-GB" w:eastAsia="zh-CN"/>
            </w:rPr>
          </w:rPrChange>
        </w:rPr>
        <w:pPrChange w:id="529" w:author="Emmanouil Potetsianakis" w:date="2023-07-27T11:47:00Z">
          <w:pPr>
            <w:widowControl/>
            <w:numPr>
              <w:numId w:val="25"/>
            </w:numPr>
            <w:autoSpaceDE/>
            <w:autoSpaceDN/>
            <w:ind w:left="720" w:hanging="360"/>
            <w:contextualSpacing/>
            <w:jc w:val="both"/>
          </w:pPr>
        </w:pPrChange>
      </w:pPr>
      <w:ins w:id="530" w:author="Emmanouil Potetsianakis" w:date="2023-07-27T11:49:00Z">
        <w:r w:rsidRPr="009B635B">
          <w:rPr>
            <w:rFonts w:eastAsia="SimSun"/>
            <w:b/>
            <w:sz w:val="24"/>
            <w:szCs w:val="24"/>
            <w:lang w:val="en-GB" w:eastAsia="zh-CN"/>
            <w:rPrChange w:id="531" w:author="Emmanouil Potetsianakis" w:date="2023-07-27T11:49:00Z">
              <w:rPr>
                <w:rFonts w:ascii="Times New Roman" w:eastAsia="SimSun" w:hAnsi="Times New Roman" w:cs="Times New Roman"/>
                <w:bCs/>
                <w:sz w:val="20"/>
                <w:szCs w:val="20"/>
                <w:lang w:val="en-GB" w:eastAsia="zh-CN"/>
              </w:rPr>
            </w:rPrChange>
          </w:rPr>
          <w:t>Background</w:t>
        </w:r>
      </w:ins>
    </w:p>
    <w:p w14:paraId="25E2B23D" w14:textId="77777777" w:rsidR="0001524B" w:rsidRPr="0001524B" w:rsidRDefault="0001524B" w:rsidP="0001524B">
      <w:pPr>
        <w:keepNext/>
        <w:widowControl/>
        <w:numPr>
          <w:ilvl w:val="1"/>
          <w:numId w:val="9"/>
        </w:numPr>
        <w:tabs>
          <w:tab w:val="num" w:pos="360"/>
        </w:tabs>
        <w:autoSpaceDE/>
        <w:autoSpaceDN/>
        <w:spacing w:before="240" w:after="60"/>
        <w:ind w:left="576" w:hanging="576"/>
        <w:jc w:val="both"/>
        <w:outlineLvl w:val="1"/>
        <w:rPr>
          <w:ins w:id="532" w:author="Emmanouil Potetsianakis" w:date="2023-07-27T11:32:00Z"/>
          <w:rFonts w:ascii="Cambria" w:eastAsia="MS Gothic" w:hAnsi="Cambria" w:cs="Times New Roman"/>
          <w:b/>
          <w:bCs/>
          <w:i/>
          <w:iCs/>
          <w:sz w:val="28"/>
          <w:szCs w:val="28"/>
          <w:lang w:val="en-GB" w:eastAsia="zh-CN"/>
        </w:rPr>
      </w:pPr>
      <w:ins w:id="533" w:author="Emmanouil Potetsianakis" w:date="2023-07-27T11:32:00Z">
        <w:r w:rsidRPr="0001524B">
          <w:rPr>
            <w:rFonts w:ascii="Cambria" w:eastAsia="MS Gothic" w:hAnsi="Cambria" w:cs="Times New Roman"/>
            <w:b/>
            <w:bCs/>
            <w:i/>
            <w:iCs/>
            <w:sz w:val="28"/>
            <w:szCs w:val="28"/>
            <w:lang w:val="en-GB" w:eastAsia="zh-CN"/>
          </w:rPr>
          <w:t>Levels in HEVC</w:t>
        </w:r>
      </w:ins>
    </w:p>
    <w:p w14:paraId="04DCA05C" w14:textId="77777777" w:rsidR="0001524B" w:rsidRPr="0001524B" w:rsidRDefault="0001524B" w:rsidP="0001524B">
      <w:pPr>
        <w:widowControl/>
        <w:autoSpaceDE/>
        <w:autoSpaceDN/>
        <w:jc w:val="both"/>
        <w:rPr>
          <w:ins w:id="534" w:author="Emmanouil Potetsianakis" w:date="2023-07-27T11:32:00Z"/>
          <w:rFonts w:ascii="Times New Roman" w:eastAsia="MS Mincho" w:hAnsi="Times New Roman"/>
          <w:sz w:val="24"/>
          <w:szCs w:val="24"/>
          <w:lang w:val="en-GB" w:eastAsia="zh-CN"/>
        </w:rPr>
      </w:pPr>
    </w:p>
    <w:p w14:paraId="1F00A6DE" w14:textId="77777777" w:rsidR="0001524B" w:rsidRPr="0001524B" w:rsidRDefault="0001524B" w:rsidP="0001524B">
      <w:pPr>
        <w:widowControl/>
        <w:suppressAutoHyphens/>
        <w:autoSpaceDE/>
        <w:autoSpaceDN/>
        <w:spacing w:before="120" w:after="120" w:line="240" w:lineRule="atLeast"/>
        <w:jc w:val="center"/>
        <w:rPr>
          <w:ins w:id="535" w:author="Emmanouil Potetsianakis" w:date="2023-07-27T11:32:00Z"/>
          <w:rFonts w:ascii="Cambria" w:eastAsia="Calibri" w:hAnsi="Cambria" w:cs="Times New Roman"/>
          <w:b/>
          <w:lang w:val="en-GB"/>
        </w:rPr>
      </w:pPr>
      <w:ins w:id="536" w:author="Emmanouil Potetsianakis" w:date="2023-07-27T11:32:00Z">
        <w:r w:rsidRPr="0001524B">
          <w:rPr>
            <w:rFonts w:ascii="Cambria" w:eastAsia="Calibri" w:hAnsi="Cambria" w:cs="Times New Roman"/>
            <w:b/>
            <w:lang w:val="en-GB"/>
          </w:rPr>
          <w:t>Table A.8 — General tier and level limits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62"/>
        <w:gridCol w:w="1094"/>
        <w:gridCol w:w="1094"/>
        <w:gridCol w:w="1316"/>
        <w:gridCol w:w="990"/>
        <w:gridCol w:w="1348"/>
      </w:tblGrid>
      <w:tr w:rsidR="0001524B" w:rsidRPr="0001524B" w14:paraId="6E1ADBFC" w14:textId="77777777" w:rsidTr="0001524B">
        <w:trPr>
          <w:cantSplit/>
          <w:trHeight w:val="1142"/>
          <w:jc w:val="center"/>
          <w:ins w:id="537" w:author="Emmanouil Potetsianakis" w:date="2023-07-27T11:32:00Z"/>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770E4406" w14:textId="77777777" w:rsidR="0001524B" w:rsidRPr="0001524B" w:rsidRDefault="0001524B" w:rsidP="0001524B">
            <w:pPr>
              <w:widowControl/>
              <w:autoSpaceDE/>
              <w:autoSpaceDN/>
              <w:spacing w:before="60" w:after="60" w:line="210" w:lineRule="atLeast"/>
              <w:jc w:val="center"/>
              <w:rPr>
                <w:ins w:id="538" w:author="Emmanouil Potetsianakis" w:date="2023-07-27T11:32:00Z"/>
                <w:rFonts w:ascii="Times New Roman" w:eastAsia="Calibri" w:hAnsi="Times New Roman" w:cs="Times New Roman"/>
                <w:b/>
                <w:sz w:val="18"/>
                <w:szCs w:val="18"/>
                <w:lang w:val="fr-CH" w:eastAsia="fr-CH"/>
              </w:rPr>
            </w:pPr>
            <w:ins w:id="539" w:author="Emmanouil Potetsianakis" w:date="2023-07-27T11:32:00Z">
              <w:r w:rsidRPr="0001524B">
                <w:rPr>
                  <w:rFonts w:ascii="Cambria" w:eastAsia="Calibri" w:hAnsi="Cambria" w:cs="Times New Roman"/>
                  <w:b/>
                  <w:sz w:val="20"/>
                  <w:lang w:val="en-GB"/>
                </w:rPr>
                <w:t>Level</w:t>
              </w:r>
            </w:ins>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14:paraId="79548EEA" w14:textId="77777777" w:rsidR="0001524B" w:rsidRPr="0001524B" w:rsidRDefault="0001524B" w:rsidP="0001524B">
            <w:pPr>
              <w:widowControl/>
              <w:autoSpaceDE/>
              <w:autoSpaceDN/>
              <w:spacing w:before="60" w:after="60" w:line="210" w:lineRule="atLeast"/>
              <w:jc w:val="center"/>
              <w:rPr>
                <w:ins w:id="540" w:author="Emmanouil Potetsianakis" w:date="2023-07-27T11:32:00Z"/>
                <w:rFonts w:ascii="Times New Roman" w:eastAsia="Calibri" w:hAnsi="Times New Roman" w:cs="Times New Roman"/>
                <w:b/>
                <w:sz w:val="18"/>
                <w:szCs w:val="18"/>
                <w:lang w:val="fr-CH" w:eastAsia="fr-CH"/>
              </w:rPr>
            </w:pPr>
            <w:ins w:id="541" w:author="Emmanouil Potetsianakis" w:date="2023-07-27T11:32:00Z">
              <w:r w:rsidRPr="0001524B">
                <w:rPr>
                  <w:rFonts w:ascii="Cambria" w:eastAsia="Calibri" w:hAnsi="Cambria" w:cs="Times New Roman"/>
                  <w:b/>
                  <w:sz w:val="20"/>
                  <w:lang w:val="en-GB"/>
                </w:rPr>
                <w:t>Max luma picture size MaxLumaPs (samples)</w:t>
              </w:r>
            </w:ins>
          </w:p>
        </w:tc>
        <w:tc>
          <w:tcPr>
            <w:tcW w:w="2188" w:type="dxa"/>
            <w:gridSpan w:val="2"/>
            <w:tcBorders>
              <w:top w:val="single" w:sz="4" w:space="0" w:color="auto"/>
              <w:left w:val="single" w:sz="4" w:space="0" w:color="auto"/>
              <w:bottom w:val="single" w:sz="4" w:space="0" w:color="auto"/>
              <w:right w:val="single" w:sz="4" w:space="0" w:color="auto"/>
            </w:tcBorders>
            <w:vAlign w:val="center"/>
            <w:hideMark/>
          </w:tcPr>
          <w:p w14:paraId="3BFBA736" w14:textId="77777777" w:rsidR="0001524B" w:rsidRPr="0001524B" w:rsidRDefault="0001524B" w:rsidP="0001524B">
            <w:pPr>
              <w:widowControl/>
              <w:autoSpaceDE/>
              <w:autoSpaceDN/>
              <w:spacing w:before="60" w:after="60" w:line="210" w:lineRule="atLeast"/>
              <w:jc w:val="center"/>
              <w:rPr>
                <w:ins w:id="542" w:author="Emmanouil Potetsianakis" w:date="2023-07-27T11:32:00Z"/>
                <w:rFonts w:ascii="Times New Roman" w:eastAsia="Calibri" w:hAnsi="Times New Roman" w:cs="Times New Roman"/>
                <w:b/>
                <w:sz w:val="18"/>
                <w:szCs w:val="18"/>
                <w:lang w:eastAsia="fr-CH"/>
              </w:rPr>
            </w:pPr>
            <w:ins w:id="543" w:author="Emmanouil Potetsianakis" w:date="2023-07-27T11:32:00Z">
              <w:r w:rsidRPr="0001524B">
                <w:rPr>
                  <w:rFonts w:ascii="Cambria" w:eastAsia="Calibri" w:hAnsi="Cambria" w:cs="Times New Roman"/>
                  <w:b/>
                  <w:sz w:val="20"/>
                  <w:lang w:val="en-GB"/>
                </w:rPr>
                <w:t>Max CPB size MaxCPB (CpbVclFactor or CpbNalFactor bits)</w:t>
              </w:r>
            </w:ins>
          </w:p>
        </w:tc>
        <w:tc>
          <w:tcPr>
            <w:tcW w:w="1316" w:type="dxa"/>
            <w:vMerge w:val="restart"/>
            <w:tcBorders>
              <w:top w:val="single" w:sz="4" w:space="0" w:color="auto"/>
              <w:left w:val="single" w:sz="4" w:space="0" w:color="auto"/>
              <w:bottom w:val="single" w:sz="4" w:space="0" w:color="auto"/>
              <w:right w:val="single" w:sz="4" w:space="0" w:color="auto"/>
            </w:tcBorders>
            <w:vAlign w:val="center"/>
            <w:hideMark/>
          </w:tcPr>
          <w:p w14:paraId="404A945D" w14:textId="77777777" w:rsidR="0001524B" w:rsidRPr="0001524B" w:rsidRDefault="0001524B" w:rsidP="0001524B">
            <w:pPr>
              <w:widowControl/>
              <w:autoSpaceDE/>
              <w:autoSpaceDN/>
              <w:spacing w:before="60" w:after="60" w:line="210" w:lineRule="atLeast"/>
              <w:jc w:val="center"/>
              <w:rPr>
                <w:ins w:id="544" w:author="Emmanouil Potetsianakis" w:date="2023-07-27T11:32:00Z"/>
                <w:rFonts w:ascii="Times New Roman" w:eastAsia="Calibri" w:hAnsi="Times New Roman" w:cs="Times New Roman"/>
                <w:b/>
                <w:sz w:val="18"/>
                <w:szCs w:val="18"/>
                <w:lang w:eastAsia="fr-CH"/>
              </w:rPr>
            </w:pPr>
            <w:ins w:id="545" w:author="Emmanouil Potetsianakis" w:date="2023-07-27T11:32:00Z">
              <w:r w:rsidRPr="0001524B">
                <w:rPr>
                  <w:rFonts w:ascii="Cambria" w:eastAsia="Calibri" w:hAnsi="Cambria" w:cs="Times New Roman"/>
                  <w:b/>
                  <w:sz w:val="20"/>
                  <w:lang w:val="en-GB"/>
                </w:rPr>
                <w:t>Max slice segments per picture MaxSlice</w:t>
              </w:r>
              <w:r w:rsidRPr="0001524B">
                <w:rPr>
                  <w:rFonts w:ascii="Cambria" w:eastAsia="Calibri" w:hAnsi="Cambria" w:cs="Times New Roman"/>
                  <w:b/>
                  <w:sz w:val="20"/>
                  <w:lang w:val="en-GB"/>
                </w:rPr>
                <w:br/>
                <w:t>Segments</w:t>
              </w:r>
              <w:r w:rsidRPr="0001524B">
                <w:rPr>
                  <w:rFonts w:ascii="Cambria" w:eastAsia="Calibri" w:hAnsi="Cambria" w:cs="Times New Roman"/>
                  <w:b/>
                  <w:sz w:val="20"/>
                  <w:lang w:val="en-GB"/>
                </w:rPr>
                <w:br/>
                <w:t>PerPicture</w:t>
              </w:r>
            </w:ins>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082A9426" w14:textId="77777777" w:rsidR="0001524B" w:rsidRPr="0001524B" w:rsidRDefault="0001524B" w:rsidP="0001524B">
            <w:pPr>
              <w:widowControl/>
              <w:autoSpaceDE/>
              <w:autoSpaceDN/>
              <w:spacing w:before="60" w:after="60" w:line="210" w:lineRule="atLeast"/>
              <w:jc w:val="center"/>
              <w:rPr>
                <w:ins w:id="546" w:author="Emmanouil Potetsianakis" w:date="2023-07-27T11:32:00Z"/>
                <w:rFonts w:ascii="Times New Roman" w:eastAsia="Calibri" w:hAnsi="Times New Roman" w:cs="Times New Roman"/>
                <w:b/>
                <w:sz w:val="18"/>
                <w:szCs w:val="18"/>
                <w:lang w:eastAsia="fr-CH"/>
              </w:rPr>
            </w:pPr>
            <w:ins w:id="547" w:author="Emmanouil Potetsianakis" w:date="2023-07-27T11:32:00Z">
              <w:r w:rsidRPr="0001524B">
                <w:rPr>
                  <w:rFonts w:ascii="Cambria" w:eastAsia="Calibri" w:hAnsi="Cambria" w:cs="Times New Roman"/>
                  <w:b/>
                  <w:sz w:val="20"/>
                  <w:lang w:val="en-GB"/>
                </w:rPr>
                <w:t>Max # of tile rows MaxTileRows</w:t>
              </w:r>
            </w:ins>
          </w:p>
        </w:tc>
        <w:tc>
          <w:tcPr>
            <w:tcW w:w="1348" w:type="dxa"/>
            <w:vMerge w:val="restart"/>
            <w:tcBorders>
              <w:top w:val="single" w:sz="4" w:space="0" w:color="auto"/>
              <w:left w:val="single" w:sz="4" w:space="0" w:color="auto"/>
              <w:bottom w:val="single" w:sz="4" w:space="0" w:color="auto"/>
              <w:right w:val="single" w:sz="4" w:space="0" w:color="auto"/>
            </w:tcBorders>
            <w:vAlign w:val="center"/>
            <w:hideMark/>
          </w:tcPr>
          <w:p w14:paraId="6482198B" w14:textId="77777777" w:rsidR="0001524B" w:rsidRPr="0001524B" w:rsidRDefault="0001524B" w:rsidP="0001524B">
            <w:pPr>
              <w:widowControl/>
              <w:autoSpaceDE/>
              <w:autoSpaceDN/>
              <w:spacing w:before="60" w:after="60" w:line="210" w:lineRule="atLeast"/>
              <w:jc w:val="center"/>
              <w:rPr>
                <w:ins w:id="548" w:author="Emmanouil Potetsianakis" w:date="2023-07-27T11:32:00Z"/>
                <w:rFonts w:ascii="Times New Roman" w:eastAsia="Calibri" w:hAnsi="Times New Roman" w:cs="Times New Roman"/>
                <w:b/>
                <w:sz w:val="18"/>
                <w:szCs w:val="18"/>
                <w:lang w:eastAsia="fr-CH"/>
              </w:rPr>
            </w:pPr>
            <w:ins w:id="549" w:author="Emmanouil Potetsianakis" w:date="2023-07-27T11:32:00Z">
              <w:r w:rsidRPr="0001524B">
                <w:rPr>
                  <w:rFonts w:ascii="Cambria" w:eastAsia="Calibri" w:hAnsi="Cambria" w:cs="Times New Roman"/>
                  <w:b/>
                  <w:sz w:val="20"/>
                  <w:lang w:val="en-GB"/>
                </w:rPr>
                <w:t>Max # of tile columns MaxTileCols</w:t>
              </w:r>
            </w:ins>
          </w:p>
        </w:tc>
      </w:tr>
      <w:tr w:rsidR="0001524B" w:rsidRPr="0001524B" w14:paraId="5F0E4126" w14:textId="77777777" w:rsidTr="0001524B">
        <w:trPr>
          <w:cantSplit/>
          <w:trHeight w:val="431"/>
          <w:jc w:val="center"/>
          <w:ins w:id="550" w:author="Emmanouil Potetsianakis" w:date="2023-07-27T11:32:00Z"/>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1776415E" w14:textId="77777777" w:rsidR="0001524B" w:rsidRPr="0001524B" w:rsidRDefault="0001524B" w:rsidP="0001524B">
            <w:pPr>
              <w:widowControl/>
              <w:autoSpaceDE/>
              <w:autoSpaceDN/>
              <w:rPr>
                <w:ins w:id="551" w:author="Emmanouil Potetsianakis" w:date="2023-07-27T11:32:00Z"/>
                <w:rFonts w:ascii="Times New Roman" w:eastAsia="Calibri" w:hAnsi="Times New Roman" w:cs="Times New Roman"/>
                <w:b/>
                <w:sz w:val="18"/>
                <w:szCs w:val="18"/>
                <w:lang w:val="fr-CH" w:eastAsia="fr-CH"/>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14:paraId="2EB67F80" w14:textId="77777777" w:rsidR="0001524B" w:rsidRPr="0001524B" w:rsidRDefault="0001524B" w:rsidP="0001524B">
            <w:pPr>
              <w:widowControl/>
              <w:autoSpaceDE/>
              <w:autoSpaceDN/>
              <w:rPr>
                <w:ins w:id="552" w:author="Emmanouil Potetsianakis" w:date="2023-07-27T11:32:00Z"/>
                <w:rFonts w:ascii="Times New Roman" w:eastAsia="Calibri" w:hAnsi="Times New Roman" w:cs="Times New Roman"/>
                <w:b/>
                <w:sz w:val="18"/>
                <w:szCs w:val="18"/>
                <w:lang w:val="fr-CH" w:eastAsia="fr-CH"/>
              </w:rPr>
            </w:pPr>
          </w:p>
        </w:tc>
        <w:tc>
          <w:tcPr>
            <w:tcW w:w="1094" w:type="dxa"/>
            <w:tcBorders>
              <w:top w:val="single" w:sz="4" w:space="0" w:color="auto"/>
              <w:left w:val="single" w:sz="4" w:space="0" w:color="auto"/>
              <w:bottom w:val="single" w:sz="4" w:space="0" w:color="auto"/>
              <w:right w:val="single" w:sz="4" w:space="0" w:color="auto"/>
            </w:tcBorders>
            <w:vAlign w:val="center"/>
            <w:hideMark/>
          </w:tcPr>
          <w:p w14:paraId="2A462EDD" w14:textId="77777777" w:rsidR="0001524B" w:rsidRPr="0001524B" w:rsidRDefault="0001524B" w:rsidP="0001524B">
            <w:pPr>
              <w:widowControl/>
              <w:autoSpaceDE/>
              <w:autoSpaceDN/>
              <w:spacing w:before="60" w:after="60" w:line="210" w:lineRule="atLeast"/>
              <w:jc w:val="center"/>
              <w:rPr>
                <w:ins w:id="553" w:author="Emmanouil Potetsianakis" w:date="2023-07-27T11:32:00Z"/>
                <w:rFonts w:ascii="Times New Roman" w:eastAsia="Calibri" w:hAnsi="Times New Roman" w:cs="Times New Roman"/>
                <w:b/>
                <w:sz w:val="18"/>
                <w:szCs w:val="18"/>
                <w:lang w:val="fr-CH" w:eastAsia="fr-CH"/>
              </w:rPr>
            </w:pPr>
            <w:ins w:id="554" w:author="Emmanouil Potetsianakis" w:date="2023-07-27T11:32:00Z">
              <w:r w:rsidRPr="0001524B">
                <w:rPr>
                  <w:rFonts w:ascii="Cambria" w:eastAsia="Calibri" w:hAnsi="Cambria" w:cs="Times New Roman"/>
                  <w:b/>
                  <w:sz w:val="20"/>
                  <w:lang w:val="en-GB"/>
                </w:rPr>
                <w:t>Main tier</w:t>
              </w:r>
            </w:ins>
          </w:p>
        </w:tc>
        <w:tc>
          <w:tcPr>
            <w:tcW w:w="1094" w:type="dxa"/>
            <w:tcBorders>
              <w:top w:val="single" w:sz="4" w:space="0" w:color="auto"/>
              <w:left w:val="single" w:sz="4" w:space="0" w:color="auto"/>
              <w:bottom w:val="single" w:sz="4" w:space="0" w:color="auto"/>
              <w:right w:val="single" w:sz="4" w:space="0" w:color="auto"/>
            </w:tcBorders>
            <w:vAlign w:val="center"/>
            <w:hideMark/>
          </w:tcPr>
          <w:p w14:paraId="61809433" w14:textId="77777777" w:rsidR="0001524B" w:rsidRPr="0001524B" w:rsidRDefault="0001524B" w:rsidP="0001524B">
            <w:pPr>
              <w:widowControl/>
              <w:autoSpaceDE/>
              <w:autoSpaceDN/>
              <w:spacing w:before="60" w:after="60" w:line="210" w:lineRule="atLeast"/>
              <w:jc w:val="center"/>
              <w:rPr>
                <w:ins w:id="555" w:author="Emmanouil Potetsianakis" w:date="2023-07-27T11:32:00Z"/>
                <w:rFonts w:ascii="Times New Roman" w:eastAsia="Calibri" w:hAnsi="Times New Roman" w:cs="Times New Roman"/>
                <w:b/>
                <w:sz w:val="18"/>
                <w:szCs w:val="18"/>
                <w:lang w:val="fr-CH" w:eastAsia="fr-CH"/>
              </w:rPr>
            </w:pPr>
            <w:ins w:id="556" w:author="Emmanouil Potetsianakis" w:date="2023-07-27T11:32:00Z">
              <w:r w:rsidRPr="0001524B">
                <w:rPr>
                  <w:rFonts w:ascii="Cambria" w:eastAsia="Calibri" w:hAnsi="Cambria" w:cs="Times New Roman"/>
                  <w:b/>
                  <w:sz w:val="20"/>
                  <w:lang w:val="en-GB"/>
                </w:rPr>
                <w:t>High tier</w:t>
              </w:r>
            </w:ins>
          </w:p>
        </w:tc>
        <w:tc>
          <w:tcPr>
            <w:tcW w:w="1316" w:type="dxa"/>
            <w:vMerge/>
            <w:tcBorders>
              <w:top w:val="single" w:sz="4" w:space="0" w:color="auto"/>
              <w:left w:val="single" w:sz="4" w:space="0" w:color="auto"/>
              <w:bottom w:val="single" w:sz="4" w:space="0" w:color="auto"/>
              <w:right w:val="single" w:sz="4" w:space="0" w:color="auto"/>
            </w:tcBorders>
            <w:vAlign w:val="center"/>
            <w:hideMark/>
          </w:tcPr>
          <w:p w14:paraId="1CC2400C" w14:textId="77777777" w:rsidR="0001524B" w:rsidRPr="0001524B" w:rsidRDefault="0001524B" w:rsidP="0001524B">
            <w:pPr>
              <w:widowControl/>
              <w:autoSpaceDE/>
              <w:autoSpaceDN/>
              <w:rPr>
                <w:ins w:id="557" w:author="Emmanouil Potetsianakis" w:date="2023-07-27T11:32:00Z"/>
                <w:rFonts w:ascii="Times New Roman" w:eastAsia="Calibri" w:hAnsi="Times New Roman" w:cs="Times New Roman"/>
                <w:b/>
                <w:sz w:val="18"/>
                <w:szCs w:val="18"/>
                <w:lang w:eastAsia="fr-CH"/>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31FC5D4" w14:textId="77777777" w:rsidR="0001524B" w:rsidRPr="0001524B" w:rsidRDefault="0001524B" w:rsidP="0001524B">
            <w:pPr>
              <w:widowControl/>
              <w:autoSpaceDE/>
              <w:autoSpaceDN/>
              <w:rPr>
                <w:ins w:id="558" w:author="Emmanouil Potetsianakis" w:date="2023-07-27T11:32:00Z"/>
                <w:rFonts w:ascii="Times New Roman" w:eastAsia="Calibri" w:hAnsi="Times New Roman" w:cs="Times New Roman"/>
                <w:b/>
                <w:sz w:val="18"/>
                <w:szCs w:val="18"/>
                <w:lang w:eastAsia="fr-CH"/>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14:paraId="54F53C11" w14:textId="77777777" w:rsidR="0001524B" w:rsidRPr="0001524B" w:rsidRDefault="0001524B" w:rsidP="0001524B">
            <w:pPr>
              <w:widowControl/>
              <w:autoSpaceDE/>
              <w:autoSpaceDN/>
              <w:rPr>
                <w:ins w:id="559" w:author="Emmanouil Potetsianakis" w:date="2023-07-27T11:32:00Z"/>
                <w:rFonts w:ascii="Times New Roman" w:eastAsia="Calibri" w:hAnsi="Times New Roman" w:cs="Times New Roman"/>
                <w:b/>
                <w:sz w:val="18"/>
                <w:szCs w:val="18"/>
                <w:lang w:eastAsia="fr-CH"/>
              </w:rPr>
            </w:pPr>
          </w:p>
        </w:tc>
      </w:tr>
      <w:tr w:rsidR="0001524B" w:rsidRPr="0001524B" w14:paraId="48DFCBF9" w14:textId="77777777" w:rsidTr="0001524B">
        <w:trPr>
          <w:jc w:val="center"/>
          <w:ins w:id="56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40E63B00" w14:textId="77777777" w:rsidR="0001524B" w:rsidRPr="0001524B" w:rsidRDefault="0001524B" w:rsidP="0001524B">
            <w:pPr>
              <w:widowControl/>
              <w:autoSpaceDE/>
              <w:autoSpaceDN/>
              <w:spacing w:before="60" w:after="60" w:line="210" w:lineRule="atLeast"/>
              <w:rPr>
                <w:ins w:id="561" w:author="Emmanouil Potetsianakis" w:date="2023-07-27T11:32:00Z"/>
                <w:rFonts w:ascii="Times New Roman" w:eastAsia="Calibri" w:hAnsi="Times New Roman" w:cs="Times New Roman"/>
                <w:sz w:val="18"/>
                <w:szCs w:val="18"/>
                <w:lang w:val="fr-CH" w:eastAsia="fr-CH"/>
              </w:rPr>
            </w:pPr>
            <w:ins w:id="562" w:author="Emmanouil Potetsianakis" w:date="2023-07-27T11:32:00Z">
              <w:r w:rsidRPr="0001524B">
                <w:rPr>
                  <w:rFonts w:ascii="Cambria" w:eastAsia="Calibri" w:hAnsi="Cambria" w:cs="Times New Roman"/>
                  <w:sz w:val="20"/>
                  <w:lang w:val="en-GB"/>
                </w:rPr>
                <w:t>1</w:t>
              </w:r>
            </w:ins>
          </w:p>
        </w:tc>
        <w:tc>
          <w:tcPr>
            <w:tcW w:w="1362" w:type="dxa"/>
            <w:tcBorders>
              <w:top w:val="single" w:sz="4" w:space="0" w:color="auto"/>
              <w:left w:val="single" w:sz="4" w:space="0" w:color="auto"/>
              <w:bottom w:val="single" w:sz="4" w:space="0" w:color="auto"/>
              <w:right w:val="single" w:sz="4" w:space="0" w:color="auto"/>
            </w:tcBorders>
            <w:hideMark/>
          </w:tcPr>
          <w:p w14:paraId="5B7253ED" w14:textId="77777777" w:rsidR="0001524B" w:rsidRPr="0001524B" w:rsidRDefault="0001524B" w:rsidP="0001524B">
            <w:pPr>
              <w:widowControl/>
              <w:autoSpaceDE/>
              <w:autoSpaceDN/>
              <w:spacing w:before="60" w:after="60" w:line="210" w:lineRule="atLeast"/>
              <w:jc w:val="right"/>
              <w:rPr>
                <w:ins w:id="563" w:author="Emmanouil Potetsianakis" w:date="2023-07-27T11:32:00Z"/>
                <w:rFonts w:ascii="Times New Roman" w:eastAsia="Calibri" w:hAnsi="Times New Roman" w:cs="Times New Roman"/>
                <w:sz w:val="18"/>
                <w:szCs w:val="18"/>
                <w:lang w:val="fr-CH" w:eastAsia="fr-CH"/>
              </w:rPr>
            </w:pPr>
            <w:ins w:id="564" w:author="Emmanouil Potetsianakis" w:date="2023-07-27T11:32:00Z">
              <w:r w:rsidRPr="0001524B">
                <w:rPr>
                  <w:rFonts w:ascii="Cambria" w:eastAsia="Calibri" w:hAnsi="Cambria" w:cs="Times New Roman"/>
                  <w:sz w:val="20"/>
                  <w:lang w:val="en-GB"/>
                </w:rPr>
                <w:t>36 864</w:t>
              </w:r>
            </w:ins>
          </w:p>
        </w:tc>
        <w:tc>
          <w:tcPr>
            <w:tcW w:w="1094" w:type="dxa"/>
            <w:tcBorders>
              <w:top w:val="single" w:sz="4" w:space="0" w:color="auto"/>
              <w:left w:val="single" w:sz="4" w:space="0" w:color="auto"/>
              <w:bottom w:val="single" w:sz="4" w:space="0" w:color="auto"/>
              <w:right w:val="single" w:sz="4" w:space="0" w:color="auto"/>
            </w:tcBorders>
            <w:hideMark/>
          </w:tcPr>
          <w:p w14:paraId="4C0A9EA3" w14:textId="77777777" w:rsidR="0001524B" w:rsidRPr="0001524B" w:rsidRDefault="0001524B" w:rsidP="0001524B">
            <w:pPr>
              <w:widowControl/>
              <w:autoSpaceDE/>
              <w:autoSpaceDN/>
              <w:spacing w:before="60" w:after="60" w:line="210" w:lineRule="atLeast"/>
              <w:jc w:val="right"/>
              <w:rPr>
                <w:ins w:id="565" w:author="Emmanouil Potetsianakis" w:date="2023-07-27T11:32:00Z"/>
                <w:rFonts w:ascii="Times New Roman" w:eastAsia="Calibri" w:hAnsi="Times New Roman" w:cs="Times New Roman"/>
                <w:sz w:val="18"/>
                <w:szCs w:val="18"/>
                <w:lang w:val="fr-CH" w:eastAsia="fr-CH"/>
              </w:rPr>
            </w:pPr>
            <w:ins w:id="566" w:author="Emmanouil Potetsianakis" w:date="2023-07-27T11:32:00Z">
              <w:r w:rsidRPr="0001524B">
                <w:rPr>
                  <w:rFonts w:ascii="Cambria" w:eastAsia="Calibri" w:hAnsi="Cambria" w:cs="Times New Roman"/>
                  <w:sz w:val="20"/>
                  <w:lang w:val="en-GB"/>
                </w:rPr>
                <w:t>350</w:t>
              </w:r>
            </w:ins>
          </w:p>
        </w:tc>
        <w:tc>
          <w:tcPr>
            <w:tcW w:w="1094" w:type="dxa"/>
            <w:tcBorders>
              <w:top w:val="single" w:sz="4" w:space="0" w:color="auto"/>
              <w:left w:val="single" w:sz="4" w:space="0" w:color="auto"/>
              <w:bottom w:val="single" w:sz="4" w:space="0" w:color="auto"/>
              <w:right w:val="single" w:sz="4" w:space="0" w:color="auto"/>
            </w:tcBorders>
            <w:hideMark/>
          </w:tcPr>
          <w:p w14:paraId="4E74B080" w14:textId="77777777" w:rsidR="0001524B" w:rsidRPr="0001524B" w:rsidRDefault="0001524B" w:rsidP="0001524B">
            <w:pPr>
              <w:widowControl/>
              <w:autoSpaceDE/>
              <w:autoSpaceDN/>
              <w:spacing w:before="60" w:after="60" w:line="210" w:lineRule="atLeast"/>
              <w:jc w:val="right"/>
              <w:rPr>
                <w:ins w:id="567" w:author="Emmanouil Potetsianakis" w:date="2023-07-27T11:32:00Z"/>
                <w:rFonts w:ascii="Times New Roman" w:eastAsia="Calibri" w:hAnsi="Times New Roman" w:cs="Times New Roman"/>
                <w:sz w:val="18"/>
                <w:szCs w:val="18"/>
                <w:lang w:val="fr-CH" w:eastAsia="fr-CH"/>
              </w:rPr>
            </w:pPr>
            <w:ins w:id="568" w:author="Emmanouil Potetsianakis" w:date="2023-07-27T11:32:00Z">
              <w:r w:rsidRPr="0001524B">
                <w:rPr>
                  <w:rFonts w:ascii="Cambria" w:eastAsia="Calibri" w:hAnsi="Cambria" w:cs="Times New Roman"/>
                  <w:sz w:val="20"/>
                  <w:lang w:val="en-GB"/>
                </w:rPr>
                <w:t>—</w:t>
              </w:r>
            </w:ins>
          </w:p>
        </w:tc>
        <w:tc>
          <w:tcPr>
            <w:tcW w:w="1316" w:type="dxa"/>
            <w:tcBorders>
              <w:top w:val="single" w:sz="4" w:space="0" w:color="auto"/>
              <w:left w:val="single" w:sz="4" w:space="0" w:color="auto"/>
              <w:bottom w:val="single" w:sz="4" w:space="0" w:color="auto"/>
              <w:right w:val="single" w:sz="4" w:space="0" w:color="auto"/>
            </w:tcBorders>
            <w:hideMark/>
          </w:tcPr>
          <w:p w14:paraId="6DA3FDCE" w14:textId="77777777" w:rsidR="0001524B" w:rsidRPr="0001524B" w:rsidRDefault="0001524B" w:rsidP="0001524B">
            <w:pPr>
              <w:widowControl/>
              <w:autoSpaceDE/>
              <w:autoSpaceDN/>
              <w:spacing w:before="60" w:after="60" w:line="210" w:lineRule="atLeast"/>
              <w:jc w:val="right"/>
              <w:rPr>
                <w:ins w:id="569" w:author="Emmanouil Potetsianakis" w:date="2023-07-27T11:32:00Z"/>
                <w:rFonts w:ascii="Times New Roman" w:eastAsia="Calibri" w:hAnsi="Times New Roman" w:cs="Times New Roman"/>
                <w:sz w:val="18"/>
                <w:szCs w:val="18"/>
                <w:lang w:val="fr-CH" w:eastAsia="fr-CH"/>
              </w:rPr>
            </w:pPr>
            <w:ins w:id="570" w:author="Emmanouil Potetsianakis" w:date="2023-07-27T11:32:00Z">
              <w:r w:rsidRPr="0001524B">
                <w:rPr>
                  <w:rFonts w:ascii="Cambria" w:eastAsia="Calibri" w:hAnsi="Cambria" w:cs="Times New Roman"/>
                  <w:sz w:val="20"/>
                  <w:lang w:val="en-GB"/>
                </w:rPr>
                <w:t>16</w:t>
              </w:r>
            </w:ins>
          </w:p>
        </w:tc>
        <w:tc>
          <w:tcPr>
            <w:tcW w:w="990" w:type="dxa"/>
            <w:tcBorders>
              <w:top w:val="single" w:sz="4" w:space="0" w:color="auto"/>
              <w:left w:val="single" w:sz="4" w:space="0" w:color="auto"/>
              <w:bottom w:val="single" w:sz="4" w:space="0" w:color="auto"/>
              <w:right w:val="single" w:sz="4" w:space="0" w:color="auto"/>
            </w:tcBorders>
            <w:hideMark/>
          </w:tcPr>
          <w:p w14:paraId="474CC9D6" w14:textId="77777777" w:rsidR="0001524B" w:rsidRPr="0001524B" w:rsidRDefault="0001524B" w:rsidP="0001524B">
            <w:pPr>
              <w:widowControl/>
              <w:autoSpaceDE/>
              <w:autoSpaceDN/>
              <w:spacing w:before="60" w:after="60" w:line="210" w:lineRule="atLeast"/>
              <w:jc w:val="right"/>
              <w:rPr>
                <w:ins w:id="571" w:author="Emmanouil Potetsianakis" w:date="2023-07-27T11:32:00Z"/>
                <w:rFonts w:ascii="Times New Roman" w:eastAsia="Calibri" w:hAnsi="Times New Roman" w:cs="Times New Roman"/>
                <w:sz w:val="18"/>
                <w:szCs w:val="18"/>
                <w:lang w:val="fr-CH" w:eastAsia="fr-CH"/>
              </w:rPr>
            </w:pPr>
            <w:ins w:id="572" w:author="Emmanouil Potetsianakis" w:date="2023-07-27T11:32:00Z">
              <w:r w:rsidRPr="0001524B">
                <w:rPr>
                  <w:rFonts w:ascii="Cambria" w:eastAsia="Calibri" w:hAnsi="Cambria" w:cs="Times New Roman"/>
                  <w:sz w:val="20"/>
                  <w:lang w:val="en-GB"/>
                </w:rPr>
                <w:t>1</w:t>
              </w:r>
            </w:ins>
          </w:p>
        </w:tc>
        <w:tc>
          <w:tcPr>
            <w:tcW w:w="1348" w:type="dxa"/>
            <w:tcBorders>
              <w:top w:val="single" w:sz="4" w:space="0" w:color="auto"/>
              <w:left w:val="single" w:sz="4" w:space="0" w:color="auto"/>
              <w:bottom w:val="single" w:sz="4" w:space="0" w:color="auto"/>
              <w:right w:val="single" w:sz="4" w:space="0" w:color="auto"/>
            </w:tcBorders>
            <w:hideMark/>
          </w:tcPr>
          <w:p w14:paraId="67E7F646" w14:textId="77777777" w:rsidR="0001524B" w:rsidRPr="0001524B" w:rsidRDefault="0001524B" w:rsidP="0001524B">
            <w:pPr>
              <w:widowControl/>
              <w:autoSpaceDE/>
              <w:autoSpaceDN/>
              <w:spacing w:before="60" w:after="60" w:line="210" w:lineRule="atLeast"/>
              <w:jc w:val="right"/>
              <w:rPr>
                <w:ins w:id="573" w:author="Emmanouil Potetsianakis" w:date="2023-07-27T11:32:00Z"/>
                <w:rFonts w:ascii="Times New Roman" w:eastAsia="Calibri" w:hAnsi="Times New Roman" w:cs="Times New Roman"/>
                <w:sz w:val="18"/>
                <w:szCs w:val="18"/>
                <w:lang w:val="fr-CH" w:eastAsia="fr-CH"/>
              </w:rPr>
            </w:pPr>
            <w:ins w:id="574" w:author="Emmanouil Potetsianakis" w:date="2023-07-27T11:32:00Z">
              <w:r w:rsidRPr="0001524B">
                <w:rPr>
                  <w:rFonts w:ascii="Cambria" w:eastAsia="Calibri" w:hAnsi="Cambria" w:cs="Times New Roman"/>
                  <w:sz w:val="20"/>
                  <w:lang w:val="en-GB"/>
                </w:rPr>
                <w:t>1</w:t>
              </w:r>
            </w:ins>
          </w:p>
        </w:tc>
      </w:tr>
      <w:tr w:rsidR="0001524B" w:rsidRPr="0001524B" w14:paraId="399EF990" w14:textId="77777777" w:rsidTr="0001524B">
        <w:trPr>
          <w:jc w:val="center"/>
          <w:ins w:id="575"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4CA0E28D" w14:textId="77777777" w:rsidR="0001524B" w:rsidRPr="0001524B" w:rsidRDefault="0001524B" w:rsidP="0001524B">
            <w:pPr>
              <w:widowControl/>
              <w:autoSpaceDE/>
              <w:autoSpaceDN/>
              <w:spacing w:before="60" w:after="60" w:line="210" w:lineRule="atLeast"/>
              <w:rPr>
                <w:ins w:id="576" w:author="Emmanouil Potetsianakis" w:date="2023-07-27T11:32:00Z"/>
                <w:rFonts w:ascii="Times New Roman" w:eastAsia="Calibri" w:hAnsi="Times New Roman" w:cs="Times New Roman"/>
                <w:sz w:val="18"/>
                <w:szCs w:val="18"/>
                <w:lang w:val="fr-CH" w:eastAsia="fr-CH"/>
              </w:rPr>
            </w:pPr>
            <w:ins w:id="577" w:author="Emmanouil Potetsianakis" w:date="2023-07-27T11:32:00Z">
              <w:r w:rsidRPr="0001524B">
                <w:rPr>
                  <w:rFonts w:ascii="Cambria" w:eastAsia="Calibri" w:hAnsi="Cambria" w:cs="Times New Roman"/>
                  <w:sz w:val="20"/>
                  <w:lang w:val="en-GB"/>
                </w:rPr>
                <w:t>2</w:t>
              </w:r>
            </w:ins>
          </w:p>
        </w:tc>
        <w:tc>
          <w:tcPr>
            <w:tcW w:w="1362" w:type="dxa"/>
            <w:tcBorders>
              <w:top w:val="single" w:sz="4" w:space="0" w:color="auto"/>
              <w:left w:val="single" w:sz="4" w:space="0" w:color="auto"/>
              <w:bottom w:val="single" w:sz="4" w:space="0" w:color="auto"/>
              <w:right w:val="single" w:sz="4" w:space="0" w:color="auto"/>
            </w:tcBorders>
            <w:hideMark/>
          </w:tcPr>
          <w:p w14:paraId="532025EB" w14:textId="77777777" w:rsidR="0001524B" w:rsidRPr="0001524B" w:rsidRDefault="0001524B" w:rsidP="0001524B">
            <w:pPr>
              <w:widowControl/>
              <w:autoSpaceDE/>
              <w:autoSpaceDN/>
              <w:spacing w:before="60" w:after="60" w:line="210" w:lineRule="atLeast"/>
              <w:jc w:val="right"/>
              <w:rPr>
                <w:ins w:id="578" w:author="Emmanouil Potetsianakis" w:date="2023-07-27T11:32:00Z"/>
                <w:rFonts w:ascii="Times New Roman" w:eastAsia="Calibri" w:hAnsi="Times New Roman" w:cs="Times New Roman"/>
                <w:sz w:val="18"/>
                <w:szCs w:val="18"/>
                <w:lang w:val="fr-CH" w:eastAsia="fr-CH"/>
              </w:rPr>
            </w:pPr>
            <w:ins w:id="579" w:author="Emmanouil Potetsianakis" w:date="2023-07-27T11:32:00Z">
              <w:r w:rsidRPr="0001524B">
                <w:rPr>
                  <w:rFonts w:ascii="Cambria" w:eastAsia="Calibri" w:hAnsi="Cambria" w:cs="Times New Roman"/>
                  <w:sz w:val="20"/>
                  <w:lang w:val="en-GB"/>
                </w:rPr>
                <w:t>122 880</w:t>
              </w:r>
            </w:ins>
          </w:p>
        </w:tc>
        <w:tc>
          <w:tcPr>
            <w:tcW w:w="1094" w:type="dxa"/>
            <w:tcBorders>
              <w:top w:val="single" w:sz="4" w:space="0" w:color="auto"/>
              <w:left w:val="single" w:sz="4" w:space="0" w:color="auto"/>
              <w:bottom w:val="single" w:sz="4" w:space="0" w:color="auto"/>
              <w:right w:val="single" w:sz="4" w:space="0" w:color="auto"/>
            </w:tcBorders>
            <w:hideMark/>
          </w:tcPr>
          <w:p w14:paraId="135B9B64" w14:textId="77777777" w:rsidR="0001524B" w:rsidRPr="0001524B" w:rsidRDefault="0001524B" w:rsidP="0001524B">
            <w:pPr>
              <w:widowControl/>
              <w:autoSpaceDE/>
              <w:autoSpaceDN/>
              <w:spacing w:before="60" w:after="60" w:line="210" w:lineRule="atLeast"/>
              <w:jc w:val="right"/>
              <w:rPr>
                <w:ins w:id="580" w:author="Emmanouil Potetsianakis" w:date="2023-07-27T11:32:00Z"/>
                <w:rFonts w:ascii="Times New Roman" w:eastAsia="Calibri" w:hAnsi="Times New Roman" w:cs="Times New Roman"/>
                <w:sz w:val="18"/>
                <w:szCs w:val="18"/>
                <w:lang w:val="fr-CH" w:eastAsia="fr-CH"/>
              </w:rPr>
            </w:pPr>
            <w:ins w:id="581" w:author="Emmanouil Potetsianakis" w:date="2023-07-27T11:32:00Z">
              <w:r w:rsidRPr="0001524B">
                <w:rPr>
                  <w:rFonts w:ascii="Cambria" w:eastAsia="Calibri" w:hAnsi="Cambria" w:cs="Times New Roman"/>
                  <w:sz w:val="20"/>
                  <w:lang w:val="en-GB"/>
                </w:rPr>
                <w:t>1 500</w:t>
              </w:r>
            </w:ins>
          </w:p>
        </w:tc>
        <w:tc>
          <w:tcPr>
            <w:tcW w:w="1094" w:type="dxa"/>
            <w:tcBorders>
              <w:top w:val="single" w:sz="4" w:space="0" w:color="auto"/>
              <w:left w:val="single" w:sz="4" w:space="0" w:color="auto"/>
              <w:bottom w:val="single" w:sz="4" w:space="0" w:color="auto"/>
              <w:right w:val="single" w:sz="4" w:space="0" w:color="auto"/>
            </w:tcBorders>
            <w:hideMark/>
          </w:tcPr>
          <w:p w14:paraId="3C64F7D6" w14:textId="77777777" w:rsidR="0001524B" w:rsidRPr="0001524B" w:rsidRDefault="0001524B" w:rsidP="0001524B">
            <w:pPr>
              <w:widowControl/>
              <w:autoSpaceDE/>
              <w:autoSpaceDN/>
              <w:spacing w:before="60" w:after="60" w:line="210" w:lineRule="atLeast"/>
              <w:jc w:val="right"/>
              <w:rPr>
                <w:ins w:id="582" w:author="Emmanouil Potetsianakis" w:date="2023-07-27T11:32:00Z"/>
                <w:rFonts w:ascii="Times New Roman" w:eastAsia="Calibri" w:hAnsi="Times New Roman" w:cs="Times New Roman"/>
                <w:sz w:val="18"/>
                <w:szCs w:val="18"/>
                <w:lang w:val="fr-CH" w:eastAsia="fr-CH"/>
              </w:rPr>
            </w:pPr>
            <w:ins w:id="583" w:author="Emmanouil Potetsianakis" w:date="2023-07-27T11:32:00Z">
              <w:r w:rsidRPr="0001524B">
                <w:rPr>
                  <w:rFonts w:ascii="Cambria" w:eastAsia="Calibri" w:hAnsi="Cambria" w:cs="Times New Roman"/>
                  <w:sz w:val="20"/>
                  <w:lang w:val="en-GB"/>
                </w:rPr>
                <w:t>—</w:t>
              </w:r>
            </w:ins>
          </w:p>
        </w:tc>
        <w:tc>
          <w:tcPr>
            <w:tcW w:w="1316" w:type="dxa"/>
            <w:tcBorders>
              <w:top w:val="single" w:sz="4" w:space="0" w:color="auto"/>
              <w:left w:val="single" w:sz="4" w:space="0" w:color="auto"/>
              <w:bottom w:val="single" w:sz="4" w:space="0" w:color="auto"/>
              <w:right w:val="single" w:sz="4" w:space="0" w:color="auto"/>
            </w:tcBorders>
            <w:hideMark/>
          </w:tcPr>
          <w:p w14:paraId="0884A28A" w14:textId="77777777" w:rsidR="0001524B" w:rsidRPr="0001524B" w:rsidRDefault="0001524B" w:rsidP="0001524B">
            <w:pPr>
              <w:widowControl/>
              <w:autoSpaceDE/>
              <w:autoSpaceDN/>
              <w:spacing w:before="60" w:after="60" w:line="210" w:lineRule="atLeast"/>
              <w:jc w:val="right"/>
              <w:rPr>
                <w:ins w:id="584" w:author="Emmanouil Potetsianakis" w:date="2023-07-27T11:32:00Z"/>
                <w:rFonts w:ascii="Times New Roman" w:eastAsia="Calibri" w:hAnsi="Times New Roman" w:cs="Times New Roman"/>
                <w:sz w:val="18"/>
                <w:szCs w:val="18"/>
                <w:lang w:val="fr-CH" w:eastAsia="fr-CH"/>
              </w:rPr>
            </w:pPr>
            <w:ins w:id="585" w:author="Emmanouil Potetsianakis" w:date="2023-07-27T11:32:00Z">
              <w:r w:rsidRPr="0001524B">
                <w:rPr>
                  <w:rFonts w:ascii="Cambria" w:eastAsia="Calibri" w:hAnsi="Cambria" w:cs="Times New Roman"/>
                  <w:sz w:val="20"/>
                  <w:lang w:val="en-GB"/>
                </w:rPr>
                <w:t>16</w:t>
              </w:r>
            </w:ins>
          </w:p>
        </w:tc>
        <w:tc>
          <w:tcPr>
            <w:tcW w:w="990" w:type="dxa"/>
            <w:tcBorders>
              <w:top w:val="single" w:sz="4" w:space="0" w:color="auto"/>
              <w:left w:val="single" w:sz="4" w:space="0" w:color="auto"/>
              <w:bottom w:val="single" w:sz="4" w:space="0" w:color="auto"/>
              <w:right w:val="single" w:sz="4" w:space="0" w:color="auto"/>
            </w:tcBorders>
            <w:hideMark/>
          </w:tcPr>
          <w:p w14:paraId="635C3AC8" w14:textId="77777777" w:rsidR="0001524B" w:rsidRPr="0001524B" w:rsidRDefault="0001524B" w:rsidP="0001524B">
            <w:pPr>
              <w:widowControl/>
              <w:autoSpaceDE/>
              <w:autoSpaceDN/>
              <w:spacing w:before="60" w:after="60" w:line="210" w:lineRule="atLeast"/>
              <w:jc w:val="right"/>
              <w:rPr>
                <w:ins w:id="586" w:author="Emmanouil Potetsianakis" w:date="2023-07-27T11:32:00Z"/>
                <w:rFonts w:ascii="Times New Roman" w:eastAsia="Calibri" w:hAnsi="Times New Roman" w:cs="Times New Roman"/>
                <w:sz w:val="18"/>
                <w:szCs w:val="18"/>
                <w:lang w:val="fr-CH" w:eastAsia="fr-CH"/>
              </w:rPr>
            </w:pPr>
            <w:ins w:id="587" w:author="Emmanouil Potetsianakis" w:date="2023-07-27T11:32:00Z">
              <w:r w:rsidRPr="0001524B">
                <w:rPr>
                  <w:rFonts w:ascii="Cambria" w:eastAsia="Calibri" w:hAnsi="Cambria" w:cs="Times New Roman"/>
                  <w:sz w:val="20"/>
                  <w:lang w:val="en-GB"/>
                </w:rPr>
                <w:t>1</w:t>
              </w:r>
            </w:ins>
          </w:p>
        </w:tc>
        <w:tc>
          <w:tcPr>
            <w:tcW w:w="1348" w:type="dxa"/>
            <w:tcBorders>
              <w:top w:val="single" w:sz="4" w:space="0" w:color="auto"/>
              <w:left w:val="single" w:sz="4" w:space="0" w:color="auto"/>
              <w:bottom w:val="single" w:sz="4" w:space="0" w:color="auto"/>
              <w:right w:val="single" w:sz="4" w:space="0" w:color="auto"/>
            </w:tcBorders>
            <w:hideMark/>
          </w:tcPr>
          <w:p w14:paraId="644802C4" w14:textId="77777777" w:rsidR="0001524B" w:rsidRPr="0001524B" w:rsidRDefault="0001524B" w:rsidP="0001524B">
            <w:pPr>
              <w:widowControl/>
              <w:autoSpaceDE/>
              <w:autoSpaceDN/>
              <w:spacing w:before="60" w:after="60" w:line="210" w:lineRule="atLeast"/>
              <w:jc w:val="right"/>
              <w:rPr>
                <w:ins w:id="588" w:author="Emmanouil Potetsianakis" w:date="2023-07-27T11:32:00Z"/>
                <w:rFonts w:ascii="Times New Roman" w:eastAsia="Calibri" w:hAnsi="Times New Roman" w:cs="Times New Roman"/>
                <w:sz w:val="18"/>
                <w:szCs w:val="18"/>
                <w:lang w:val="fr-CH" w:eastAsia="fr-CH"/>
              </w:rPr>
            </w:pPr>
            <w:ins w:id="589" w:author="Emmanouil Potetsianakis" w:date="2023-07-27T11:32:00Z">
              <w:r w:rsidRPr="0001524B">
                <w:rPr>
                  <w:rFonts w:ascii="Cambria" w:eastAsia="Calibri" w:hAnsi="Cambria" w:cs="Times New Roman"/>
                  <w:sz w:val="20"/>
                  <w:lang w:val="en-GB"/>
                </w:rPr>
                <w:t>1</w:t>
              </w:r>
            </w:ins>
          </w:p>
        </w:tc>
      </w:tr>
      <w:tr w:rsidR="0001524B" w:rsidRPr="0001524B" w14:paraId="6A18D61F" w14:textId="77777777" w:rsidTr="0001524B">
        <w:trPr>
          <w:jc w:val="center"/>
          <w:ins w:id="59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22D8D36B" w14:textId="77777777" w:rsidR="0001524B" w:rsidRPr="0001524B" w:rsidRDefault="0001524B" w:rsidP="0001524B">
            <w:pPr>
              <w:widowControl/>
              <w:autoSpaceDE/>
              <w:autoSpaceDN/>
              <w:spacing w:before="60" w:after="60" w:line="210" w:lineRule="atLeast"/>
              <w:rPr>
                <w:ins w:id="591" w:author="Emmanouil Potetsianakis" w:date="2023-07-27T11:32:00Z"/>
                <w:rFonts w:ascii="Times New Roman" w:eastAsia="Malgun Gothic" w:hAnsi="Times New Roman" w:cs="Times New Roman"/>
                <w:sz w:val="18"/>
                <w:szCs w:val="18"/>
                <w:lang w:val="fr-CH" w:eastAsia="fr-CH"/>
              </w:rPr>
            </w:pPr>
            <w:ins w:id="592" w:author="Emmanouil Potetsianakis" w:date="2023-07-27T11:32:00Z">
              <w:r w:rsidRPr="0001524B">
                <w:rPr>
                  <w:rFonts w:ascii="Cambria" w:eastAsia="Malgun Gothic" w:hAnsi="Cambria" w:cs="Times New Roman"/>
                  <w:sz w:val="20"/>
                  <w:szCs w:val="24"/>
                  <w:lang w:val="en-GB"/>
                </w:rPr>
                <w:t>2.1</w:t>
              </w:r>
            </w:ins>
          </w:p>
        </w:tc>
        <w:tc>
          <w:tcPr>
            <w:tcW w:w="1362" w:type="dxa"/>
            <w:tcBorders>
              <w:top w:val="single" w:sz="4" w:space="0" w:color="auto"/>
              <w:left w:val="single" w:sz="4" w:space="0" w:color="auto"/>
              <w:bottom w:val="single" w:sz="4" w:space="0" w:color="auto"/>
              <w:right w:val="single" w:sz="4" w:space="0" w:color="auto"/>
            </w:tcBorders>
            <w:hideMark/>
          </w:tcPr>
          <w:p w14:paraId="73337BFF" w14:textId="77777777" w:rsidR="0001524B" w:rsidRPr="0001524B" w:rsidRDefault="0001524B" w:rsidP="0001524B">
            <w:pPr>
              <w:widowControl/>
              <w:autoSpaceDE/>
              <w:autoSpaceDN/>
              <w:spacing w:before="60" w:after="60" w:line="210" w:lineRule="atLeast"/>
              <w:jc w:val="right"/>
              <w:rPr>
                <w:ins w:id="593" w:author="Emmanouil Potetsianakis" w:date="2023-07-27T11:32:00Z"/>
                <w:rFonts w:ascii="Times New Roman" w:eastAsia="Calibri" w:hAnsi="Times New Roman" w:cs="Times New Roman"/>
                <w:sz w:val="18"/>
                <w:szCs w:val="18"/>
                <w:lang w:val="fr-CH" w:eastAsia="fr-CH"/>
              </w:rPr>
            </w:pPr>
            <w:ins w:id="594" w:author="Emmanouil Potetsianakis" w:date="2023-07-27T11:32:00Z">
              <w:r w:rsidRPr="0001524B">
                <w:rPr>
                  <w:rFonts w:ascii="Cambria" w:eastAsia="Calibri" w:hAnsi="Cambria" w:cs="Times New Roman"/>
                  <w:sz w:val="20"/>
                  <w:lang w:val="en-GB"/>
                </w:rPr>
                <w:t>245 760</w:t>
              </w:r>
            </w:ins>
          </w:p>
        </w:tc>
        <w:tc>
          <w:tcPr>
            <w:tcW w:w="1094" w:type="dxa"/>
            <w:tcBorders>
              <w:top w:val="single" w:sz="4" w:space="0" w:color="auto"/>
              <w:left w:val="single" w:sz="4" w:space="0" w:color="auto"/>
              <w:bottom w:val="single" w:sz="4" w:space="0" w:color="auto"/>
              <w:right w:val="single" w:sz="4" w:space="0" w:color="auto"/>
            </w:tcBorders>
            <w:hideMark/>
          </w:tcPr>
          <w:p w14:paraId="1928D475" w14:textId="77777777" w:rsidR="0001524B" w:rsidRPr="0001524B" w:rsidRDefault="0001524B" w:rsidP="0001524B">
            <w:pPr>
              <w:widowControl/>
              <w:autoSpaceDE/>
              <w:autoSpaceDN/>
              <w:spacing w:before="60" w:after="60" w:line="210" w:lineRule="atLeast"/>
              <w:jc w:val="right"/>
              <w:rPr>
                <w:ins w:id="595" w:author="Emmanouil Potetsianakis" w:date="2023-07-27T11:32:00Z"/>
                <w:rFonts w:ascii="TimesNewRomanPSMT" w:eastAsia="Calibri" w:hAnsi="TimesNewRomanPSMT" w:cs="TimesNewRomanPSMT"/>
                <w:sz w:val="18"/>
                <w:szCs w:val="18"/>
                <w:lang w:val="en-GB" w:eastAsia="en-GB"/>
              </w:rPr>
            </w:pPr>
            <w:ins w:id="596" w:author="Emmanouil Potetsianakis" w:date="2023-07-27T11:32:00Z">
              <w:r w:rsidRPr="0001524B">
                <w:rPr>
                  <w:rFonts w:ascii="Cambria" w:eastAsia="Calibri" w:hAnsi="Cambria" w:cs="Times New Roman"/>
                  <w:sz w:val="20"/>
                  <w:lang w:val="en-GB"/>
                </w:rPr>
                <w:t>3 000</w:t>
              </w:r>
            </w:ins>
          </w:p>
        </w:tc>
        <w:tc>
          <w:tcPr>
            <w:tcW w:w="1094" w:type="dxa"/>
            <w:tcBorders>
              <w:top w:val="single" w:sz="4" w:space="0" w:color="auto"/>
              <w:left w:val="single" w:sz="4" w:space="0" w:color="auto"/>
              <w:bottom w:val="single" w:sz="4" w:space="0" w:color="auto"/>
              <w:right w:val="single" w:sz="4" w:space="0" w:color="auto"/>
            </w:tcBorders>
            <w:hideMark/>
          </w:tcPr>
          <w:p w14:paraId="4E6B58DB" w14:textId="77777777" w:rsidR="0001524B" w:rsidRPr="0001524B" w:rsidRDefault="0001524B" w:rsidP="0001524B">
            <w:pPr>
              <w:widowControl/>
              <w:autoSpaceDE/>
              <w:autoSpaceDN/>
              <w:spacing w:before="60" w:after="60" w:line="210" w:lineRule="atLeast"/>
              <w:jc w:val="right"/>
              <w:rPr>
                <w:ins w:id="597" w:author="Emmanouil Potetsianakis" w:date="2023-07-27T11:32:00Z"/>
                <w:rFonts w:ascii="TimesNewRomanPSMT" w:eastAsia="Calibri" w:hAnsi="TimesNewRomanPSMT" w:cs="TimesNewRomanPSMT"/>
                <w:sz w:val="18"/>
                <w:szCs w:val="18"/>
                <w:lang w:val="en-GB" w:eastAsia="en-GB"/>
              </w:rPr>
            </w:pPr>
            <w:ins w:id="598" w:author="Emmanouil Potetsianakis" w:date="2023-07-27T11:32:00Z">
              <w:r w:rsidRPr="0001524B">
                <w:rPr>
                  <w:rFonts w:ascii="Cambria" w:eastAsia="Calibri" w:hAnsi="Cambria" w:cs="Times New Roman"/>
                  <w:sz w:val="20"/>
                  <w:lang w:val="en-GB"/>
                </w:rPr>
                <w:t>—</w:t>
              </w:r>
            </w:ins>
          </w:p>
        </w:tc>
        <w:tc>
          <w:tcPr>
            <w:tcW w:w="1316" w:type="dxa"/>
            <w:tcBorders>
              <w:top w:val="single" w:sz="4" w:space="0" w:color="auto"/>
              <w:left w:val="single" w:sz="4" w:space="0" w:color="auto"/>
              <w:bottom w:val="single" w:sz="4" w:space="0" w:color="auto"/>
              <w:right w:val="single" w:sz="4" w:space="0" w:color="auto"/>
            </w:tcBorders>
            <w:hideMark/>
          </w:tcPr>
          <w:p w14:paraId="073CA6EC" w14:textId="77777777" w:rsidR="0001524B" w:rsidRPr="0001524B" w:rsidRDefault="0001524B" w:rsidP="0001524B">
            <w:pPr>
              <w:widowControl/>
              <w:autoSpaceDE/>
              <w:autoSpaceDN/>
              <w:spacing w:before="60" w:after="60" w:line="210" w:lineRule="atLeast"/>
              <w:jc w:val="right"/>
              <w:rPr>
                <w:ins w:id="599" w:author="Emmanouil Potetsianakis" w:date="2023-07-27T11:32:00Z"/>
                <w:rFonts w:ascii="Times New Roman" w:eastAsia="Calibri" w:hAnsi="Times New Roman" w:cs="Times New Roman"/>
                <w:sz w:val="18"/>
                <w:szCs w:val="18"/>
                <w:lang w:val="fr-CH" w:eastAsia="fr-CH"/>
              </w:rPr>
            </w:pPr>
            <w:ins w:id="600" w:author="Emmanouil Potetsianakis" w:date="2023-07-27T11:32:00Z">
              <w:r w:rsidRPr="0001524B">
                <w:rPr>
                  <w:rFonts w:ascii="Cambria" w:eastAsia="Calibri" w:hAnsi="Cambria" w:cs="Times New Roman"/>
                  <w:sz w:val="20"/>
                  <w:lang w:val="en-GB"/>
                </w:rPr>
                <w:t>20</w:t>
              </w:r>
            </w:ins>
          </w:p>
        </w:tc>
        <w:tc>
          <w:tcPr>
            <w:tcW w:w="990" w:type="dxa"/>
            <w:tcBorders>
              <w:top w:val="single" w:sz="4" w:space="0" w:color="auto"/>
              <w:left w:val="single" w:sz="4" w:space="0" w:color="auto"/>
              <w:bottom w:val="single" w:sz="4" w:space="0" w:color="auto"/>
              <w:right w:val="single" w:sz="4" w:space="0" w:color="auto"/>
            </w:tcBorders>
            <w:hideMark/>
          </w:tcPr>
          <w:p w14:paraId="3CDC6BA6" w14:textId="77777777" w:rsidR="0001524B" w:rsidRPr="0001524B" w:rsidRDefault="0001524B" w:rsidP="0001524B">
            <w:pPr>
              <w:widowControl/>
              <w:autoSpaceDE/>
              <w:autoSpaceDN/>
              <w:spacing w:before="60" w:after="60" w:line="210" w:lineRule="atLeast"/>
              <w:jc w:val="right"/>
              <w:rPr>
                <w:ins w:id="601" w:author="Emmanouil Potetsianakis" w:date="2023-07-27T11:32:00Z"/>
                <w:rFonts w:ascii="TimesNewRomanPSMT" w:eastAsia="Calibri" w:hAnsi="TimesNewRomanPSMT" w:cs="TimesNewRomanPSMT"/>
                <w:sz w:val="18"/>
                <w:szCs w:val="18"/>
                <w:lang w:val="en-GB" w:eastAsia="en-GB"/>
              </w:rPr>
            </w:pPr>
            <w:ins w:id="602" w:author="Emmanouil Potetsianakis" w:date="2023-07-27T11:32:00Z">
              <w:r w:rsidRPr="0001524B">
                <w:rPr>
                  <w:rFonts w:ascii="Cambria" w:eastAsia="Calibri" w:hAnsi="Cambria" w:cs="Times New Roman"/>
                  <w:sz w:val="20"/>
                  <w:lang w:val="en-GB"/>
                </w:rPr>
                <w:t>1</w:t>
              </w:r>
            </w:ins>
          </w:p>
        </w:tc>
        <w:tc>
          <w:tcPr>
            <w:tcW w:w="1348" w:type="dxa"/>
            <w:tcBorders>
              <w:top w:val="single" w:sz="4" w:space="0" w:color="auto"/>
              <w:left w:val="single" w:sz="4" w:space="0" w:color="auto"/>
              <w:bottom w:val="single" w:sz="4" w:space="0" w:color="auto"/>
              <w:right w:val="single" w:sz="4" w:space="0" w:color="auto"/>
            </w:tcBorders>
            <w:hideMark/>
          </w:tcPr>
          <w:p w14:paraId="6F1A96D2" w14:textId="77777777" w:rsidR="0001524B" w:rsidRPr="0001524B" w:rsidRDefault="0001524B" w:rsidP="0001524B">
            <w:pPr>
              <w:widowControl/>
              <w:autoSpaceDE/>
              <w:autoSpaceDN/>
              <w:spacing w:before="60" w:after="60" w:line="210" w:lineRule="atLeast"/>
              <w:jc w:val="right"/>
              <w:rPr>
                <w:ins w:id="603" w:author="Emmanouil Potetsianakis" w:date="2023-07-27T11:32:00Z"/>
                <w:rFonts w:ascii="TimesNewRomanPSMT" w:eastAsia="Calibri" w:hAnsi="TimesNewRomanPSMT" w:cs="TimesNewRomanPSMT"/>
                <w:sz w:val="18"/>
                <w:szCs w:val="18"/>
                <w:lang w:val="en-GB" w:eastAsia="en-GB"/>
              </w:rPr>
            </w:pPr>
            <w:ins w:id="604" w:author="Emmanouil Potetsianakis" w:date="2023-07-27T11:32:00Z">
              <w:r w:rsidRPr="0001524B">
                <w:rPr>
                  <w:rFonts w:ascii="Cambria" w:eastAsia="Calibri" w:hAnsi="Cambria" w:cs="Times New Roman"/>
                  <w:sz w:val="20"/>
                  <w:lang w:val="en-GB"/>
                </w:rPr>
                <w:t>1</w:t>
              </w:r>
            </w:ins>
          </w:p>
        </w:tc>
      </w:tr>
      <w:tr w:rsidR="0001524B" w:rsidRPr="0001524B" w14:paraId="481867D1" w14:textId="77777777" w:rsidTr="0001524B">
        <w:trPr>
          <w:jc w:val="center"/>
          <w:ins w:id="605"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55DB4963" w14:textId="77777777" w:rsidR="0001524B" w:rsidRPr="0001524B" w:rsidRDefault="0001524B" w:rsidP="0001524B">
            <w:pPr>
              <w:widowControl/>
              <w:autoSpaceDE/>
              <w:autoSpaceDN/>
              <w:spacing w:before="60" w:after="60" w:line="210" w:lineRule="atLeast"/>
              <w:rPr>
                <w:ins w:id="606" w:author="Emmanouil Potetsianakis" w:date="2023-07-27T11:32:00Z"/>
                <w:rFonts w:ascii="Times New Roman" w:eastAsia="Calibri" w:hAnsi="Times New Roman" w:cs="Times New Roman"/>
                <w:sz w:val="18"/>
                <w:szCs w:val="18"/>
                <w:lang w:val="fr-CH" w:eastAsia="fr-CH"/>
              </w:rPr>
            </w:pPr>
            <w:ins w:id="607" w:author="Emmanouil Potetsianakis" w:date="2023-07-27T11:32:00Z">
              <w:r w:rsidRPr="0001524B">
                <w:rPr>
                  <w:rFonts w:ascii="Cambria" w:eastAsia="Calibri" w:hAnsi="Cambria" w:cs="Times New Roman"/>
                  <w:sz w:val="20"/>
                  <w:lang w:val="en-GB"/>
                </w:rPr>
                <w:t>3</w:t>
              </w:r>
            </w:ins>
          </w:p>
        </w:tc>
        <w:tc>
          <w:tcPr>
            <w:tcW w:w="1362" w:type="dxa"/>
            <w:tcBorders>
              <w:top w:val="single" w:sz="4" w:space="0" w:color="auto"/>
              <w:left w:val="single" w:sz="4" w:space="0" w:color="auto"/>
              <w:bottom w:val="single" w:sz="4" w:space="0" w:color="auto"/>
              <w:right w:val="single" w:sz="4" w:space="0" w:color="auto"/>
            </w:tcBorders>
            <w:hideMark/>
          </w:tcPr>
          <w:p w14:paraId="589B4AE8" w14:textId="77777777" w:rsidR="0001524B" w:rsidRPr="0001524B" w:rsidRDefault="0001524B" w:rsidP="0001524B">
            <w:pPr>
              <w:widowControl/>
              <w:autoSpaceDE/>
              <w:autoSpaceDN/>
              <w:spacing w:before="60" w:after="60" w:line="210" w:lineRule="atLeast"/>
              <w:jc w:val="right"/>
              <w:rPr>
                <w:ins w:id="608" w:author="Emmanouil Potetsianakis" w:date="2023-07-27T11:32:00Z"/>
                <w:rFonts w:ascii="Times New Roman" w:eastAsia="Calibri" w:hAnsi="Times New Roman" w:cs="Times New Roman"/>
                <w:sz w:val="18"/>
                <w:szCs w:val="18"/>
                <w:lang w:val="fr-CH" w:eastAsia="fr-CH"/>
              </w:rPr>
            </w:pPr>
            <w:ins w:id="609" w:author="Emmanouil Potetsianakis" w:date="2023-07-27T11:32:00Z">
              <w:r w:rsidRPr="0001524B">
                <w:rPr>
                  <w:rFonts w:ascii="Cambria" w:eastAsia="Calibri" w:hAnsi="Cambria" w:cs="Times New Roman"/>
                  <w:sz w:val="20"/>
                  <w:lang w:val="en-GB"/>
                </w:rPr>
                <w:t>552 960</w:t>
              </w:r>
            </w:ins>
          </w:p>
        </w:tc>
        <w:tc>
          <w:tcPr>
            <w:tcW w:w="1094" w:type="dxa"/>
            <w:tcBorders>
              <w:top w:val="single" w:sz="4" w:space="0" w:color="auto"/>
              <w:left w:val="single" w:sz="4" w:space="0" w:color="auto"/>
              <w:bottom w:val="single" w:sz="4" w:space="0" w:color="auto"/>
              <w:right w:val="single" w:sz="4" w:space="0" w:color="auto"/>
            </w:tcBorders>
            <w:hideMark/>
          </w:tcPr>
          <w:p w14:paraId="58958E5B" w14:textId="77777777" w:rsidR="0001524B" w:rsidRPr="0001524B" w:rsidRDefault="0001524B" w:rsidP="0001524B">
            <w:pPr>
              <w:widowControl/>
              <w:autoSpaceDE/>
              <w:autoSpaceDN/>
              <w:spacing w:before="60" w:after="60" w:line="210" w:lineRule="atLeast"/>
              <w:jc w:val="right"/>
              <w:rPr>
                <w:ins w:id="610" w:author="Emmanouil Potetsianakis" w:date="2023-07-27T11:32:00Z"/>
                <w:rFonts w:ascii="Times New Roman" w:eastAsia="Calibri" w:hAnsi="Times New Roman" w:cs="Times New Roman"/>
                <w:sz w:val="18"/>
                <w:szCs w:val="18"/>
                <w:lang w:val="fr-CH" w:eastAsia="fr-CH"/>
              </w:rPr>
            </w:pPr>
            <w:ins w:id="611" w:author="Emmanouil Potetsianakis" w:date="2023-07-27T11:32:00Z">
              <w:r w:rsidRPr="0001524B">
                <w:rPr>
                  <w:rFonts w:ascii="Cambria" w:eastAsia="Calibri" w:hAnsi="Cambria" w:cs="Times New Roman"/>
                  <w:sz w:val="20"/>
                  <w:lang w:val="en-GB"/>
                </w:rPr>
                <w:t>6 000</w:t>
              </w:r>
            </w:ins>
          </w:p>
        </w:tc>
        <w:tc>
          <w:tcPr>
            <w:tcW w:w="1094" w:type="dxa"/>
            <w:tcBorders>
              <w:top w:val="single" w:sz="4" w:space="0" w:color="auto"/>
              <w:left w:val="single" w:sz="4" w:space="0" w:color="auto"/>
              <w:bottom w:val="single" w:sz="4" w:space="0" w:color="auto"/>
              <w:right w:val="single" w:sz="4" w:space="0" w:color="auto"/>
            </w:tcBorders>
            <w:hideMark/>
          </w:tcPr>
          <w:p w14:paraId="7C831E5C" w14:textId="77777777" w:rsidR="0001524B" w:rsidRPr="0001524B" w:rsidRDefault="0001524B" w:rsidP="0001524B">
            <w:pPr>
              <w:widowControl/>
              <w:autoSpaceDE/>
              <w:autoSpaceDN/>
              <w:spacing w:before="60" w:after="60" w:line="210" w:lineRule="atLeast"/>
              <w:jc w:val="right"/>
              <w:rPr>
                <w:ins w:id="612" w:author="Emmanouil Potetsianakis" w:date="2023-07-27T11:32:00Z"/>
                <w:rFonts w:ascii="Times New Roman" w:eastAsia="Calibri" w:hAnsi="Times New Roman" w:cs="Times New Roman"/>
                <w:sz w:val="18"/>
                <w:szCs w:val="18"/>
                <w:lang w:val="fr-CH" w:eastAsia="fr-CH"/>
              </w:rPr>
            </w:pPr>
            <w:ins w:id="613" w:author="Emmanouil Potetsianakis" w:date="2023-07-27T11:32:00Z">
              <w:r w:rsidRPr="0001524B">
                <w:rPr>
                  <w:rFonts w:ascii="Cambria" w:eastAsia="Calibri" w:hAnsi="Cambria" w:cs="Times New Roman"/>
                  <w:sz w:val="20"/>
                  <w:lang w:val="en-GB"/>
                </w:rPr>
                <w:t>—</w:t>
              </w:r>
            </w:ins>
          </w:p>
        </w:tc>
        <w:tc>
          <w:tcPr>
            <w:tcW w:w="1316" w:type="dxa"/>
            <w:tcBorders>
              <w:top w:val="single" w:sz="4" w:space="0" w:color="auto"/>
              <w:left w:val="single" w:sz="4" w:space="0" w:color="auto"/>
              <w:bottom w:val="single" w:sz="4" w:space="0" w:color="auto"/>
              <w:right w:val="single" w:sz="4" w:space="0" w:color="auto"/>
            </w:tcBorders>
            <w:hideMark/>
          </w:tcPr>
          <w:p w14:paraId="4D309F70" w14:textId="77777777" w:rsidR="0001524B" w:rsidRPr="0001524B" w:rsidRDefault="0001524B" w:rsidP="0001524B">
            <w:pPr>
              <w:widowControl/>
              <w:autoSpaceDE/>
              <w:autoSpaceDN/>
              <w:spacing w:before="60" w:after="60" w:line="210" w:lineRule="atLeast"/>
              <w:jc w:val="right"/>
              <w:rPr>
                <w:ins w:id="614" w:author="Emmanouil Potetsianakis" w:date="2023-07-27T11:32:00Z"/>
                <w:rFonts w:ascii="Times New Roman" w:eastAsia="Calibri" w:hAnsi="Times New Roman" w:cs="Times New Roman"/>
                <w:sz w:val="18"/>
                <w:szCs w:val="18"/>
                <w:lang w:val="fr-CH" w:eastAsia="fr-CH"/>
              </w:rPr>
            </w:pPr>
            <w:ins w:id="615" w:author="Emmanouil Potetsianakis" w:date="2023-07-27T11:32:00Z">
              <w:r w:rsidRPr="0001524B">
                <w:rPr>
                  <w:rFonts w:ascii="Cambria" w:eastAsia="Calibri" w:hAnsi="Cambria" w:cs="Times New Roman"/>
                  <w:sz w:val="20"/>
                  <w:lang w:val="en-GB"/>
                </w:rPr>
                <w:t>30</w:t>
              </w:r>
            </w:ins>
          </w:p>
        </w:tc>
        <w:tc>
          <w:tcPr>
            <w:tcW w:w="990" w:type="dxa"/>
            <w:tcBorders>
              <w:top w:val="single" w:sz="4" w:space="0" w:color="auto"/>
              <w:left w:val="single" w:sz="4" w:space="0" w:color="auto"/>
              <w:bottom w:val="single" w:sz="4" w:space="0" w:color="auto"/>
              <w:right w:val="single" w:sz="4" w:space="0" w:color="auto"/>
            </w:tcBorders>
            <w:hideMark/>
          </w:tcPr>
          <w:p w14:paraId="5D617ACE" w14:textId="77777777" w:rsidR="0001524B" w:rsidRPr="0001524B" w:rsidRDefault="0001524B" w:rsidP="0001524B">
            <w:pPr>
              <w:widowControl/>
              <w:autoSpaceDE/>
              <w:autoSpaceDN/>
              <w:spacing w:before="60" w:after="60" w:line="210" w:lineRule="atLeast"/>
              <w:jc w:val="right"/>
              <w:rPr>
                <w:ins w:id="616" w:author="Emmanouil Potetsianakis" w:date="2023-07-27T11:32:00Z"/>
                <w:rFonts w:ascii="Times New Roman" w:eastAsia="Calibri" w:hAnsi="Times New Roman" w:cs="Times New Roman"/>
                <w:sz w:val="18"/>
                <w:szCs w:val="18"/>
                <w:lang w:val="fr-CH" w:eastAsia="fr-CH"/>
              </w:rPr>
            </w:pPr>
            <w:ins w:id="617" w:author="Emmanouil Potetsianakis" w:date="2023-07-27T11:32:00Z">
              <w:r w:rsidRPr="0001524B">
                <w:rPr>
                  <w:rFonts w:ascii="Cambria" w:eastAsia="Calibri" w:hAnsi="Cambria" w:cs="Times New Roman"/>
                  <w:sz w:val="20"/>
                  <w:lang w:val="en-GB"/>
                </w:rPr>
                <w:t>2</w:t>
              </w:r>
            </w:ins>
          </w:p>
        </w:tc>
        <w:tc>
          <w:tcPr>
            <w:tcW w:w="1348" w:type="dxa"/>
            <w:tcBorders>
              <w:top w:val="single" w:sz="4" w:space="0" w:color="auto"/>
              <w:left w:val="single" w:sz="4" w:space="0" w:color="auto"/>
              <w:bottom w:val="single" w:sz="4" w:space="0" w:color="auto"/>
              <w:right w:val="single" w:sz="4" w:space="0" w:color="auto"/>
            </w:tcBorders>
            <w:hideMark/>
          </w:tcPr>
          <w:p w14:paraId="7FB118FC" w14:textId="77777777" w:rsidR="0001524B" w:rsidRPr="0001524B" w:rsidRDefault="0001524B" w:rsidP="0001524B">
            <w:pPr>
              <w:widowControl/>
              <w:autoSpaceDE/>
              <w:autoSpaceDN/>
              <w:spacing w:before="60" w:after="60" w:line="210" w:lineRule="atLeast"/>
              <w:jc w:val="right"/>
              <w:rPr>
                <w:ins w:id="618" w:author="Emmanouil Potetsianakis" w:date="2023-07-27T11:32:00Z"/>
                <w:rFonts w:ascii="Times New Roman" w:eastAsia="Calibri" w:hAnsi="Times New Roman" w:cs="Times New Roman"/>
                <w:sz w:val="18"/>
                <w:szCs w:val="18"/>
                <w:lang w:val="fr-CH" w:eastAsia="fr-CH"/>
              </w:rPr>
            </w:pPr>
            <w:ins w:id="619" w:author="Emmanouil Potetsianakis" w:date="2023-07-27T11:32:00Z">
              <w:r w:rsidRPr="0001524B">
                <w:rPr>
                  <w:rFonts w:ascii="Cambria" w:eastAsia="Calibri" w:hAnsi="Cambria" w:cs="Times New Roman"/>
                  <w:sz w:val="20"/>
                  <w:lang w:val="en-GB"/>
                </w:rPr>
                <w:t>2</w:t>
              </w:r>
            </w:ins>
          </w:p>
        </w:tc>
      </w:tr>
      <w:tr w:rsidR="0001524B" w:rsidRPr="0001524B" w14:paraId="2E237EE0" w14:textId="77777777" w:rsidTr="0001524B">
        <w:trPr>
          <w:jc w:val="center"/>
          <w:ins w:id="62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6B53A8E5" w14:textId="77777777" w:rsidR="0001524B" w:rsidRPr="0001524B" w:rsidRDefault="0001524B" w:rsidP="0001524B">
            <w:pPr>
              <w:widowControl/>
              <w:autoSpaceDE/>
              <w:autoSpaceDN/>
              <w:spacing w:before="60" w:after="60" w:line="210" w:lineRule="atLeast"/>
              <w:rPr>
                <w:ins w:id="621" w:author="Emmanouil Potetsianakis" w:date="2023-07-27T11:32:00Z"/>
                <w:rFonts w:ascii="Times New Roman" w:eastAsia="Malgun Gothic" w:hAnsi="Times New Roman" w:cs="Times New Roman"/>
                <w:sz w:val="18"/>
                <w:szCs w:val="18"/>
                <w:lang w:val="fr-CH" w:eastAsia="fr-CH"/>
              </w:rPr>
            </w:pPr>
            <w:ins w:id="622" w:author="Emmanouil Potetsianakis" w:date="2023-07-27T11:32:00Z">
              <w:r w:rsidRPr="0001524B">
                <w:rPr>
                  <w:rFonts w:ascii="Cambria" w:eastAsia="Malgun Gothic" w:hAnsi="Cambria" w:cs="Times New Roman"/>
                  <w:sz w:val="20"/>
                  <w:szCs w:val="24"/>
                  <w:lang w:val="en-GB"/>
                </w:rPr>
                <w:t>3.1</w:t>
              </w:r>
            </w:ins>
          </w:p>
        </w:tc>
        <w:tc>
          <w:tcPr>
            <w:tcW w:w="1362" w:type="dxa"/>
            <w:tcBorders>
              <w:top w:val="single" w:sz="4" w:space="0" w:color="auto"/>
              <w:left w:val="single" w:sz="4" w:space="0" w:color="auto"/>
              <w:bottom w:val="single" w:sz="4" w:space="0" w:color="auto"/>
              <w:right w:val="single" w:sz="4" w:space="0" w:color="auto"/>
            </w:tcBorders>
            <w:hideMark/>
          </w:tcPr>
          <w:p w14:paraId="03834F95" w14:textId="77777777" w:rsidR="0001524B" w:rsidRPr="0001524B" w:rsidRDefault="0001524B" w:rsidP="0001524B">
            <w:pPr>
              <w:widowControl/>
              <w:autoSpaceDE/>
              <w:autoSpaceDN/>
              <w:spacing w:before="60" w:after="60" w:line="210" w:lineRule="atLeast"/>
              <w:jc w:val="right"/>
              <w:rPr>
                <w:ins w:id="623" w:author="Emmanouil Potetsianakis" w:date="2023-07-27T11:32:00Z"/>
                <w:rFonts w:ascii="Times New Roman" w:eastAsia="Calibri" w:hAnsi="Times New Roman" w:cs="Times New Roman"/>
                <w:sz w:val="18"/>
                <w:szCs w:val="18"/>
                <w:lang w:val="fr-CH" w:eastAsia="fr-CH"/>
              </w:rPr>
            </w:pPr>
            <w:ins w:id="624" w:author="Emmanouil Potetsianakis" w:date="2023-07-27T11:32:00Z">
              <w:r w:rsidRPr="0001524B">
                <w:rPr>
                  <w:rFonts w:ascii="Cambria" w:eastAsia="Calibri" w:hAnsi="Cambria" w:cs="Times New Roman"/>
                  <w:sz w:val="20"/>
                  <w:lang w:val="en-GB"/>
                </w:rPr>
                <w:t>983 040</w:t>
              </w:r>
            </w:ins>
          </w:p>
        </w:tc>
        <w:tc>
          <w:tcPr>
            <w:tcW w:w="1094" w:type="dxa"/>
            <w:tcBorders>
              <w:top w:val="single" w:sz="4" w:space="0" w:color="auto"/>
              <w:left w:val="single" w:sz="4" w:space="0" w:color="auto"/>
              <w:bottom w:val="single" w:sz="4" w:space="0" w:color="auto"/>
              <w:right w:val="single" w:sz="4" w:space="0" w:color="auto"/>
            </w:tcBorders>
            <w:hideMark/>
          </w:tcPr>
          <w:p w14:paraId="5F90BA4E" w14:textId="77777777" w:rsidR="0001524B" w:rsidRPr="0001524B" w:rsidRDefault="0001524B" w:rsidP="0001524B">
            <w:pPr>
              <w:widowControl/>
              <w:autoSpaceDE/>
              <w:autoSpaceDN/>
              <w:spacing w:before="60" w:after="60" w:line="210" w:lineRule="atLeast"/>
              <w:jc w:val="right"/>
              <w:rPr>
                <w:ins w:id="625" w:author="Emmanouil Potetsianakis" w:date="2023-07-27T11:32:00Z"/>
                <w:rFonts w:ascii="Times New Roman" w:eastAsia="Calibri" w:hAnsi="Times New Roman" w:cs="Times New Roman"/>
                <w:sz w:val="18"/>
                <w:szCs w:val="18"/>
                <w:lang w:val="fr-CH" w:eastAsia="fr-CH"/>
              </w:rPr>
            </w:pPr>
            <w:ins w:id="626" w:author="Emmanouil Potetsianakis" w:date="2023-07-27T11:32:00Z">
              <w:r w:rsidRPr="0001524B">
                <w:rPr>
                  <w:rFonts w:ascii="Cambria" w:eastAsia="Calibri" w:hAnsi="Cambria" w:cs="Times New Roman"/>
                  <w:sz w:val="20"/>
                  <w:lang w:val="en-GB"/>
                </w:rPr>
                <w:t>10 000</w:t>
              </w:r>
            </w:ins>
          </w:p>
        </w:tc>
        <w:tc>
          <w:tcPr>
            <w:tcW w:w="1094" w:type="dxa"/>
            <w:tcBorders>
              <w:top w:val="single" w:sz="4" w:space="0" w:color="auto"/>
              <w:left w:val="single" w:sz="4" w:space="0" w:color="auto"/>
              <w:bottom w:val="single" w:sz="4" w:space="0" w:color="auto"/>
              <w:right w:val="single" w:sz="4" w:space="0" w:color="auto"/>
            </w:tcBorders>
            <w:hideMark/>
          </w:tcPr>
          <w:p w14:paraId="4E481E7F" w14:textId="77777777" w:rsidR="0001524B" w:rsidRPr="0001524B" w:rsidRDefault="0001524B" w:rsidP="0001524B">
            <w:pPr>
              <w:widowControl/>
              <w:autoSpaceDE/>
              <w:autoSpaceDN/>
              <w:spacing w:before="60" w:after="60" w:line="210" w:lineRule="atLeast"/>
              <w:jc w:val="right"/>
              <w:rPr>
                <w:ins w:id="627" w:author="Emmanouil Potetsianakis" w:date="2023-07-27T11:32:00Z"/>
                <w:rFonts w:ascii="Times New Roman" w:eastAsia="Calibri" w:hAnsi="Times New Roman" w:cs="Times New Roman"/>
                <w:sz w:val="18"/>
                <w:szCs w:val="18"/>
                <w:lang w:val="fr-CH" w:eastAsia="fr-CH"/>
              </w:rPr>
            </w:pPr>
            <w:ins w:id="628" w:author="Emmanouil Potetsianakis" w:date="2023-07-27T11:32:00Z">
              <w:r w:rsidRPr="0001524B">
                <w:rPr>
                  <w:rFonts w:ascii="Cambria" w:eastAsia="Calibri" w:hAnsi="Cambria" w:cs="Times New Roman"/>
                  <w:sz w:val="20"/>
                  <w:lang w:val="en-GB"/>
                </w:rPr>
                <w:t>—</w:t>
              </w:r>
            </w:ins>
          </w:p>
        </w:tc>
        <w:tc>
          <w:tcPr>
            <w:tcW w:w="1316" w:type="dxa"/>
            <w:tcBorders>
              <w:top w:val="single" w:sz="4" w:space="0" w:color="auto"/>
              <w:left w:val="single" w:sz="4" w:space="0" w:color="auto"/>
              <w:bottom w:val="single" w:sz="4" w:space="0" w:color="auto"/>
              <w:right w:val="single" w:sz="4" w:space="0" w:color="auto"/>
            </w:tcBorders>
            <w:hideMark/>
          </w:tcPr>
          <w:p w14:paraId="3FC6D803" w14:textId="77777777" w:rsidR="0001524B" w:rsidRPr="0001524B" w:rsidRDefault="0001524B" w:rsidP="0001524B">
            <w:pPr>
              <w:widowControl/>
              <w:autoSpaceDE/>
              <w:autoSpaceDN/>
              <w:spacing w:before="60" w:after="60" w:line="210" w:lineRule="atLeast"/>
              <w:jc w:val="right"/>
              <w:rPr>
                <w:ins w:id="629" w:author="Emmanouil Potetsianakis" w:date="2023-07-27T11:32:00Z"/>
                <w:rFonts w:ascii="Times New Roman" w:eastAsia="Calibri" w:hAnsi="Times New Roman" w:cs="Times New Roman"/>
                <w:sz w:val="18"/>
                <w:szCs w:val="18"/>
                <w:lang w:val="fr-CH" w:eastAsia="fr-CH"/>
              </w:rPr>
            </w:pPr>
            <w:ins w:id="630" w:author="Emmanouil Potetsianakis" w:date="2023-07-27T11:32:00Z">
              <w:r w:rsidRPr="0001524B">
                <w:rPr>
                  <w:rFonts w:ascii="Cambria" w:eastAsia="Calibri" w:hAnsi="Cambria" w:cs="Times New Roman"/>
                  <w:sz w:val="20"/>
                  <w:lang w:val="en-GB"/>
                </w:rPr>
                <w:t>40</w:t>
              </w:r>
            </w:ins>
          </w:p>
        </w:tc>
        <w:tc>
          <w:tcPr>
            <w:tcW w:w="990" w:type="dxa"/>
            <w:tcBorders>
              <w:top w:val="single" w:sz="4" w:space="0" w:color="auto"/>
              <w:left w:val="single" w:sz="4" w:space="0" w:color="auto"/>
              <w:bottom w:val="single" w:sz="4" w:space="0" w:color="auto"/>
              <w:right w:val="single" w:sz="4" w:space="0" w:color="auto"/>
            </w:tcBorders>
            <w:hideMark/>
          </w:tcPr>
          <w:p w14:paraId="4A59B7D1" w14:textId="77777777" w:rsidR="0001524B" w:rsidRPr="0001524B" w:rsidRDefault="0001524B" w:rsidP="0001524B">
            <w:pPr>
              <w:widowControl/>
              <w:autoSpaceDE/>
              <w:autoSpaceDN/>
              <w:spacing w:before="60" w:after="60" w:line="210" w:lineRule="atLeast"/>
              <w:jc w:val="right"/>
              <w:rPr>
                <w:ins w:id="631" w:author="Emmanouil Potetsianakis" w:date="2023-07-27T11:32:00Z"/>
                <w:rFonts w:ascii="Times New Roman" w:eastAsia="Calibri" w:hAnsi="Times New Roman" w:cs="Times New Roman"/>
                <w:sz w:val="18"/>
                <w:szCs w:val="18"/>
                <w:lang w:val="fr-CH" w:eastAsia="fr-CH"/>
              </w:rPr>
            </w:pPr>
            <w:ins w:id="632" w:author="Emmanouil Potetsianakis" w:date="2023-07-27T11:32:00Z">
              <w:r w:rsidRPr="0001524B">
                <w:rPr>
                  <w:rFonts w:ascii="Cambria" w:eastAsia="Calibri" w:hAnsi="Cambria" w:cs="Times New Roman"/>
                  <w:sz w:val="20"/>
                  <w:lang w:val="en-GB"/>
                </w:rPr>
                <w:t>3</w:t>
              </w:r>
            </w:ins>
          </w:p>
        </w:tc>
        <w:tc>
          <w:tcPr>
            <w:tcW w:w="1348" w:type="dxa"/>
            <w:tcBorders>
              <w:top w:val="single" w:sz="4" w:space="0" w:color="auto"/>
              <w:left w:val="single" w:sz="4" w:space="0" w:color="auto"/>
              <w:bottom w:val="single" w:sz="4" w:space="0" w:color="auto"/>
              <w:right w:val="single" w:sz="4" w:space="0" w:color="auto"/>
            </w:tcBorders>
            <w:hideMark/>
          </w:tcPr>
          <w:p w14:paraId="6EEDA6C3" w14:textId="77777777" w:rsidR="0001524B" w:rsidRPr="0001524B" w:rsidRDefault="0001524B" w:rsidP="0001524B">
            <w:pPr>
              <w:widowControl/>
              <w:autoSpaceDE/>
              <w:autoSpaceDN/>
              <w:spacing w:before="60" w:after="60" w:line="210" w:lineRule="atLeast"/>
              <w:jc w:val="right"/>
              <w:rPr>
                <w:ins w:id="633" w:author="Emmanouil Potetsianakis" w:date="2023-07-27T11:32:00Z"/>
                <w:rFonts w:ascii="Times New Roman" w:eastAsia="Calibri" w:hAnsi="Times New Roman" w:cs="Times New Roman"/>
                <w:sz w:val="18"/>
                <w:szCs w:val="18"/>
                <w:lang w:val="fr-CH" w:eastAsia="fr-CH"/>
              </w:rPr>
            </w:pPr>
            <w:ins w:id="634" w:author="Emmanouil Potetsianakis" w:date="2023-07-27T11:32:00Z">
              <w:r w:rsidRPr="0001524B">
                <w:rPr>
                  <w:rFonts w:ascii="Cambria" w:eastAsia="Calibri" w:hAnsi="Cambria" w:cs="Times New Roman"/>
                  <w:sz w:val="20"/>
                  <w:lang w:val="en-GB"/>
                </w:rPr>
                <w:t>3</w:t>
              </w:r>
            </w:ins>
          </w:p>
        </w:tc>
      </w:tr>
      <w:tr w:rsidR="0001524B" w:rsidRPr="0001524B" w14:paraId="6ABE3BF7" w14:textId="77777777" w:rsidTr="0001524B">
        <w:trPr>
          <w:jc w:val="center"/>
          <w:ins w:id="635"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22C730EB" w14:textId="77777777" w:rsidR="0001524B" w:rsidRPr="0001524B" w:rsidRDefault="0001524B" w:rsidP="0001524B">
            <w:pPr>
              <w:widowControl/>
              <w:autoSpaceDE/>
              <w:autoSpaceDN/>
              <w:spacing w:before="60" w:after="60" w:line="210" w:lineRule="atLeast"/>
              <w:rPr>
                <w:ins w:id="636" w:author="Emmanouil Potetsianakis" w:date="2023-07-27T11:32:00Z"/>
                <w:rFonts w:ascii="Times New Roman" w:eastAsia="Calibri" w:hAnsi="Times New Roman" w:cs="Times New Roman"/>
                <w:sz w:val="18"/>
                <w:szCs w:val="18"/>
                <w:lang w:val="fr-CH" w:eastAsia="fr-CH"/>
              </w:rPr>
            </w:pPr>
            <w:ins w:id="637" w:author="Emmanouil Potetsianakis" w:date="2023-07-27T11:32:00Z">
              <w:r w:rsidRPr="0001524B">
                <w:rPr>
                  <w:rFonts w:ascii="Cambria" w:eastAsia="Calibri" w:hAnsi="Cambria" w:cs="Times New Roman"/>
                  <w:sz w:val="20"/>
                  <w:lang w:val="en-GB"/>
                </w:rPr>
                <w:t>4</w:t>
              </w:r>
            </w:ins>
          </w:p>
        </w:tc>
        <w:tc>
          <w:tcPr>
            <w:tcW w:w="1362" w:type="dxa"/>
            <w:tcBorders>
              <w:top w:val="single" w:sz="4" w:space="0" w:color="auto"/>
              <w:left w:val="single" w:sz="4" w:space="0" w:color="auto"/>
              <w:bottom w:val="single" w:sz="4" w:space="0" w:color="auto"/>
              <w:right w:val="single" w:sz="4" w:space="0" w:color="auto"/>
            </w:tcBorders>
            <w:hideMark/>
          </w:tcPr>
          <w:p w14:paraId="4EAC5D2B" w14:textId="77777777" w:rsidR="0001524B" w:rsidRPr="0001524B" w:rsidRDefault="0001524B" w:rsidP="0001524B">
            <w:pPr>
              <w:widowControl/>
              <w:autoSpaceDE/>
              <w:autoSpaceDN/>
              <w:spacing w:before="60" w:after="60" w:line="210" w:lineRule="atLeast"/>
              <w:jc w:val="right"/>
              <w:rPr>
                <w:ins w:id="638" w:author="Emmanouil Potetsianakis" w:date="2023-07-27T11:32:00Z"/>
                <w:rFonts w:ascii="Times New Roman" w:eastAsia="Calibri" w:hAnsi="Times New Roman" w:cs="Times New Roman"/>
                <w:sz w:val="18"/>
                <w:szCs w:val="18"/>
                <w:lang w:val="fr-CH" w:eastAsia="fr-CH"/>
              </w:rPr>
            </w:pPr>
            <w:ins w:id="639" w:author="Emmanouil Potetsianakis" w:date="2023-07-27T11:32:00Z">
              <w:r w:rsidRPr="0001524B">
                <w:rPr>
                  <w:rFonts w:ascii="Cambria" w:eastAsia="Calibri" w:hAnsi="Cambria" w:cs="Times New Roman"/>
                  <w:sz w:val="20"/>
                  <w:lang w:val="en-GB"/>
                </w:rPr>
                <w:t>2 228 224</w:t>
              </w:r>
            </w:ins>
          </w:p>
        </w:tc>
        <w:tc>
          <w:tcPr>
            <w:tcW w:w="1094" w:type="dxa"/>
            <w:tcBorders>
              <w:top w:val="single" w:sz="4" w:space="0" w:color="auto"/>
              <w:left w:val="single" w:sz="4" w:space="0" w:color="auto"/>
              <w:bottom w:val="single" w:sz="4" w:space="0" w:color="auto"/>
              <w:right w:val="single" w:sz="4" w:space="0" w:color="auto"/>
            </w:tcBorders>
            <w:hideMark/>
          </w:tcPr>
          <w:p w14:paraId="457F247F" w14:textId="77777777" w:rsidR="0001524B" w:rsidRPr="0001524B" w:rsidRDefault="0001524B" w:rsidP="0001524B">
            <w:pPr>
              <w:widowControl/>
              <w:autoSpaceDE/>
              <w:autoSpaceDN/>
              <w:spacing w:before="60" w:after="60" w:line="210" w:lineRule="atLeast"/>
              <w:jc w:val="right"/>
              <w:rPr>
                <w:ins w:id="640" w:author="Emmanouil Potetsianakis" w:date="2023-07-27T11:32:00Z"/>
                <w:rFonts w:ascii="Times New Roman" w:eastAsia="Calibri" w:hAnsi="Times New Roman" w:cs="Times New Roman"/>
                <w:sz w:val="18"/>
                <w:szCs w:val="18"/>
                <w:lang w:val="fr-CH" w:eastAsia="fr-CH"/>
              </w:rPr>
            </w:pPr>
            <w:ins w:id="641" w:author="Emmanouil Potetsianakis" w:date="2023-07-27T11:32:00Z">
              <w:r w:rsidRPr="0001524B">
                <w:rPr>
                  <w:rFonts w:ascii="Cambria" w:eastAsia="Calibri" w:hAnsi="Cambria" w:cs="Times New Roman"/>
                  <w:sz w:val="20"/>
                  <w:lang w:val="en-GB"/>
                </w:rPr>
                <w:t>12 000</w:t>
              </w:r>
            </w:ins>
          </w:p>
        </w:tc>
        <w:tc>
          <w:tcPr>
            <w:tcW w:w="1094" w:type="dxa"/>
            <w:tcBorders>
              <w:top w:val="single" w:sz="4" w:space="0" w:color="auto"/>
              <w:left w:val="single" w:sz="4" w:space="0" w:color="auto"/>
              <w:bottom w:val="single" w:sz="4" w:space="0" w:color="auto"/>
              <w:right w:val="single" w:sz="4" w:space="0" w:color="auto"/>
            </w:tcBorders>
            <w:hideMark/>
          </w:tcPr>
          <w:p w14:paraId="39A7E8DD" w14:textId="77777777" w:rsidR="0001524B" w:rsidRPr="0001524B" w:rsidRDefault="0001524B" w:rsidP="0001524B">
            <w:pPr>
              <w:widowControl/>
              <w:autoSpaceDE/>
              <w:autoSpaceDN/>
              <w:spacing w:before="60" w:after="60" w:line="210" w:lineRule="atLeast"/>
              <w:jc w:val="right"/>
              <w:rPr>
                <w:ins w:id="642" w:author="Emmanouil Potetsianakis" w:date="2023-07-27T11:32:00Z"/>
                <w:rFonts w:ascii="Times New Roman" w:eastAsia="Calibri" w:hAnsi="Times New Roman" w:cs="Times New Roman"/>
                <w:sz w:val="18"/>
                <w:szCs w:val="18"/>
                <w:lang w:val="fr-CH" w:eastAsia="fr-CH"/>
              </w:rPr>
            </w:pPr>
            <w:ins w:id="643" w:author="Emmanouil Potetsianakis" w:date="2023-07-27T11:32:00Z">
              <w:r w:rsidRPr="0001524B">
                <w:rPr>
                  <w:rFonts w:ascii="Cambria" w:eastAsia="Calibri" w:hAnsi="Cambria" w:cs="Times New Roman"/>
                  <w:sz w:val="20"/>
                  <w:lang w:val="en-GB"/>
                </w:rPr>
                <w:t>30 000</w:t>
              </w:r>
            </w:ins>
          </w:p>
        </w:tc>
        <w:tc>
          <w:tcPr>
            <w:tcW w:w="1316" w:type="dxa"/>
            <w:tcBorders>
              <w:top w:val="single" w:sz="4" w:space="0" w:color="auto"/>
              <w:left w:val="single" w:sz="4" w:space="0" w:color="auto"/>
              <w:bottom w:val="single" w:sz="4" w:space="0" w:color="auto"/>
              <w:right w:val="single" w:sz="4" w:space="0" w:color="auto"/>
            </w:tcBorders>
            <w:hideMark/>
          </w:tcPr>
          <w:p w14:paraId="799D401F" w14:textId="77777777" w:rsidR="0001524B" w:rsidRPr="0001524B" w:rsidRDefault="0001524B" w:rsidP="0001524B">
            <w:pPr>
              <w:widowControl/>
              <w:autoSpaceDE/>
              <w:autoSpaceDN/>
              <w:spacing w:before="60" w:after="60" w:line="210" w:lineRule="atLeast"/>
              <w:jc w:val="right"/>
              <w:rPr>
                <w:ins w:id="644" w:author="Emmanouil Potetsianakis" w:date="2023-07-27T11:32:00Z"/>
                <w:rFonts w:ascii="Times New Roman" w:eastAsia="Calibri" w:hAnsi="Times New Roman" w:cs="Times New Roman"/>
                <w:sz w:val="18"/>
                <w:szCs w:val="18"/>
                <w:lang w:val="fr-CH" w:eastAsia="fr-CH"/>
              </w:rPr>
            </w:pPr>
            <w:ins w:id="645" w:author="Emmanouil Potetsianakis" w:date="2023-07-27T11:32:00Z">
              <w:r w:rsidRPr="0001524B">
                <w:rPr>
                  <w:rFonts w:ascii="Cambria" w:eastAsia="Calibri" w:hAnsi="Cambria" w:cs="Times New Roman"/>
                  <w:sz w:val="20"/>
                  <w:lang w:val="en-GB"/>
                </w:rPr>
                <w:t>75</w:t>
              </w:r>
            </w:ins>
          </w:p>
        </w:tc>
        <w:tc>
          <w:tcPr>
            <w:tcW w:w="990" w:type="dxa"/>
            <w:tcBorders>
              <w:top w:val="single" w:sz="4" w:space="0" w:color="auto"/>
              <w:left w:val="single" w:sz="4" w:space="0" w:color="auto"/>
              <w:bottom w:val="single" w:sz="4" w:space="0" w:color="auto"/>
              <w:right w:val="single" w:sz="4" w:space="0" w:color="auto"/>
            </w:tcBorders>
            <w:hideMark/>
          </w:tcPr>
          <w:p w14:paraId="20B1DD4D" w14:textId="77777777" w:rsidR="0001524B" w:rsidRPr="0001524B" w:rsidRDefault="0001524B" w:rsidP="0001524B">
            <w:pPr>
              <w:widowControl/>
              <w:autoSpaceDE/>
              <w:autoSpaceDN/>
              <w:spacing w:before="60" w:after="60" w:line="210" w:lineRule="atLeast"/>
              <w:jc w:val="right"/>
              <w:rPr>
                <w:ins w:id="646" w:author="Emmanouil Potetsianakis" w:date="2023-07-27T11:32:00Z"/>
                <w:rFonts w:ascii="Times New Roman" w:eastAsia="Calibri" w:hAnsi="Times New Roman" w:cs="Times New Roman"/>
                <w:sz w:val="18"/>
                <w:szCs w:val="18"/>
                <w:lang w:val="fr-CH" w:eastAsia="fr-CH"/>
              </w:rPr>
            </w:pPr>
            <w:ins w:id="647" w:author="Emmanouil Potetsianakis" w:date="2023-07-27T11:32:00Z">
              <w:r w:rsidRPr="0001524B">
                <w:rPr>
                  <w:rFonts w:ascii="Cambria" w:eastAsia="Calibri" w:hAnsi="Cambria" w:cs="Times New Roman"/>
                  <w:sz w:val="20"/>
                  <w:lang w:val="en-GB"/>
                </w:rPr>
                <w:t>5</w:t>
              </w:r>
            </w:ins>
          </w:p>
        </w:tc>
        <w:tc>
          <w:tcPr>
            <w:tcW w:w="1348" w:type="dxa"/>
            <w:tcBorders>
              <w:top w:val="single" w:sz="4" w:space="0" w:color="auto"/>
              <w:left w:val="single" w:sz="4" w:space="0" w:color="auto"/>
              <w:bottom w:val="single" w:sz="4" w:space="0" w:color="auto"/>
              <w:right w:val="single" w:sz="4" w:space="0" w:color="auto"/>
            </w:tcBorders>
            <w:hideMark/>
          </w:tcPr>
          <w:p w14:paraId="62838626" w14:textId="77777777" w:rsidR="0001524B" w:rsidRPr="0001524B" w:rsidRDefault="0001524B" w:rsidP="0001524B">
            <w:pPr>
              <w:widowControl/>
              <w:autoSpaceDE/>
              <w:autoSpaceDN/>
              <w:spacing w:before="60" w:after="60" w:line="210" w:lineRule="atLeast"/>
              <w:jc w:val="right"/>
              <w:rPr>
                <w:ins w:id="648" w:author="Emmanouil Potetsianakis" w:date="2023-07-27T11:32:00Z"/>
                <w:rFonts w:ascii="Times New Roman" w:eastAsia="Calibri" w:hAnsi="Times New Roman" w:cs="Times New Roman"/>
                <w:sz w:val="18"/>
                <w:szCs w:val="18"/>
                <w:lang w:val="fr-CH" w:eastAsia="fr-CH"/>
              </w:rPr>
            </w:pPr>
            <w:ins w:id="649" w:author="Emmanouil Potetsianakis" w:date="2023-07-27T11:32:00Z">
              <w:r w:rsidRPr="0001524B">
                <w:rPr>
                  <w:rFonts w:ascii="Cambria" w:eastAsia="Calibri" w:hAnsi="Cambria" w:cs="Times New Roman"/>
                  <w:sz w:val="20"/>
                  <w:lang w:val="en-GB"/>
                </w:rPr>
                <w:t>5</w:t>
              </w:r>
            </w:ins>
          </w:p>
        </w:tc>
      </w:tr>
      <w:tr w:rsidR="0001524B" w:rsidRPr="0001524B" w14:paraId="08ED1101" w14:textId="77777777" w:rsidTr="0001524B">
        <w:trPr>
          <w:jc w:val="center"/>
          <w:ins w:id="65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1F0F5C9B" w14:textId="77777777" w:rsidR="0001524B" w:rsidRPr="0001524B" w:rsidRDefault="0001524B" w:rsidP="0001524B">
            <w:pPr>
              <w:widowControl/>
              <w:autoSpaceDE/>
              <w:autoSpaceDN/>
              <w:spacing w:before="60" w:after="60" w:line="210" w:lineRule="atLeast"/>
              <w:rPr>
                <w:ins w:id="651" w:author="Emmanouil Potetsianakis" w:date="2023-07-27T11:32:00Z"/>
                <w:rFonts w:ascii="Times New Roman" w:eastAsia="Malgun Gothic" w:hAnsi="Times New Roman" w:cs="Times New Roman"/>
                <w:sz w:val="18"/>
                <w:szCs w:val="18"/>
                <w:lang w:val="fr-CH" w:eastAsia="fr-CH"/>
              </w:rPr>
            </w:pPr>
            <w:ins w:id="652" w:author="Emmanouil Potetsianakis" w:date="2023-07-27T11:32:00Z">
              <w:r w:rsidRPr="0001524B">
                <w:rPr>
                  <w:rFonts w:ascii="Cambria" w:eastAsia="Malgun Gothic" w:hAnsi="Cambria" w:cs="Times New Roman"/>
                  <w:sz w:val="20"/>
                  <w:szCs w:val="24"/>
                  <w:lang w:val="en-GB"/>
                </w:rPr>
                <w:t>4.1</w:t>
              </w:r>
            </w:ins>
          </w:p>
        </w:tc>
        <w:tc>
          <w:tcPr>
            <w:tcW w:w="1362" w:type="dxa"/>
            <w:tcBorders>
              <w:top w:val="single" w:sz="4" w:space="0" w:color="auto"/>
              <w:left w:val="single" w:sz="4" w:space="0" w:color="auto"/>
              <w:bottom w:val="single" w:sz="4" w:space="0" w:color="auto"/>
              <w:right w:val="single" w:sz="4" w:space="0" w:color="auto"/>
            </w:tcBorders>
            <w:hideMark/>
          </w:tcPr>
          <w:p w14:paraId="2B607309" w14:textId="77777777" w:rsidR="0001524B" w:rsidRPr="0001524B" w:rsidRDefault="0001524B" w:rsidP="0001524B">
            <w:pPr>
              <w:widowControl/>
              <w:autoSpaceDE/>
              <w:autoSpaceDN/>
              <w:spacing w:before="60" w:after="60" w:line="210" w:lineRule="atLeast"/>
              <w:jc w:val="right"/>
              <w:rPr>
                <w:ins w:id="653" w:author="Emmanouil Potetsianakis" w:date="2023-07-27T11:32:00Z"/>
                <w:rFonts w:ascii="Times New Roman" w:eastAsia="Calibri" w:hAnsi="Times New Roman" w:cs="Times New Roman"/>
                <w:sz w:val="18"/>
                <w:szCs w:val="18"/>
                <w:lang w:val="fr-CH" w:eastAsia="fr-CH"/>
              </w:rPr>
            </w:pPr>
            <w:ins w:id="654" w:author="Emmanouil Potetsianakis" w:date="2023-07-27T11:32:00Z">
              <w:r w:rsidRPr="0001524B">
                <w:rPr>
                  <w:rFonts w:ascii="Cambria" w:eastAsia="Calibri" w:hAnsi="Cambria" w:cs="Times New Roman"/>
                  <w:sz w:val="20"/>
                  <w:lang w:val="en-GB"/>
                </w:rPr>
                <w:t>2 228 224</w:t>
              </w:r>
            </w:ins>
          </w:p>
        </w:tc>
        <w:tc>
          <w:tcPr>
            <w:tcW w:w="1094" w:type="dxa"/>
            <w:tcBorders>
              <w:top w:val="single" w:sz="4" w:space="0" w:color="auto"/>
              <w:left w:val="single" w:sz="4" w:space="0" w:color="auto"/>
              <w:bottom w:val="single" w:sz="4" w:space="0" w:color="auto"/>
              <w:right w:val="single" w:sz="4" w:space="0" w:color="auto"/>
            </w:tcBorders>
            <w:hideMark/>
          </w:tcPr>
          <w:p w14:paraId="2E29FA1C" w14:textId="77777777" w:rsidR="0001524B" w:rsidRPr="0001524B" w:rsidRDefault="0001524B" w:rsidP="0001524B">
            <w:pPr>
              <w:widowControl/>
              <w:autoSpaceDE/>
              <w:autoSpaceDN/>
              <w:spacing w:before="60" w:after="60" w:line="210" w:lineRule="atLeast"/>
              <w:jc w:val="right"/>
              <w:rPr>
                <w:ins w:id="655" w:author="Emmanouil Potetsianakis" w:date="2023-07-27T11:32:00Z"/>
                <w:rFonts w:ascii="Times New Roman" w:eastAsia="Calibri" w:hAnsi="Times New Roman" w:cs="Times New Roman"/>
                <w:sz w:val="18"/>
                <w:szCs w:val="18"/>
                <w:lang w:val="fr-CH" w:eastAsia="fr-CH"/>
              </w:rPr>
            </w:pPr>
            <w:ins w:id="656" w:author="Emmanouil Potetsianakis" w:date="2023-07-27T11:32:00Z">
              <w:r w:rsidRPr="0001524B">
                <w:rPr>
                  <w:rFonts w:ascii="Cambria" w:eastAsia="Calibri" w:hAnsi="Cambria" w:cs="Times New Roman"/>
                  <w:sz w:val="20"/>
                  <w:lang w:val="en-GB"/>
                </w:rPr>
                <w:t>20 000</w:t>
              </w:r>
            </w:ins>
          </w:p>
        </w:tc>
        <w:tc>
          <w:tcPr>
            <w:tcW w:w="1094" w:type="dxa"/>
            <w:tcBorders>
              <w:top w:val="single" w:sz="4" w:space="0" w:color="auto"/>
              <w:left w:val="single" w:sz="4" w:space="0" w:color="auto"/>
              <w:bottom w:val="single" w:sz="4" w:space="0" w:color="auto"/>
              <w:right w:val="single" w:sz="4" w:space="0" w:color="auto"/>
            </w:tcBorders>
            <w:hideMark/>
          </w:tcPr>
          <w:p w14:paraId="1B6CD5D9" w14:textId="77777777" w:rsidR="0001524B" w:rsidRPr="0001524B" w:rsidRDefault="0001524B" w:rsidP="0001524B">
            <w:pPr>
              <w:widowControl/>
              <w:autoSpaceDE/>
              <w:autoSpaceDN/>
              <w:spacing w:before="60" w:after="60" w:line="210" w:lineRule="atLeast"/>
              <w:jc w:val="right"/>
              <w:rPr>
                <w:ins w:id="657" w:author="Emmanouil Potetsianakis" w:date="2023-07-27T11:32:00Z"/>
                <w:rFonts w:ascii="Times New Roman" w:eastAsia="Calibri" w:hAnsi="Times New Roman" w:cs="Times New Roman"/>
                <w:sz w:val="18"/>
                <w:szCs w:val="18"/>
                <w:lang w:val="fr-CH" w:eastAsia="fr-CH"/>
              </w:rPr>
            </w:pPr>
            <w:ins w:id="658" w:author="Emmanouil Potetsianakis" w:date="2023-07-27T11:32:00Z">
              <w:r w:rsidRPr="0001524B">
                <w:rPr>
                  <w:rFonts w:ascii="Cambria" w:eastAsia="Calibri" w:hAnsi="Cambria" w:cs="Times New Roman"/>
                  <w:sz w:val="20"/>
                  <w:lang w:val="en-GB"/>
                </w:rPr>
                <w:t>50 000</w:t>
              </w:r>
            </w:ins>
          </w:p>
        </w:tc>
        <w:tc>
          <w:tcPr>
            <w:tcW w:w="1316" w:type="dxa"/>
            <w:tcBorders>
              <w:top w:val="single" w:sz="4" w:space="0" w:color="auto"/>
              <w:left w:val="single" w:sz="4" w:space="0" w:color="auto"/>
              <w:bottom w:val="single" w:sz="4" w:space="0" w:color="auto"/>
              <w:right w:val="single" w:sz="4" w:space="0" w:color="auto"/>
            </w:tcBorders>
            <w:hideMark/>
          </w:tcPr>
          <w:p w14:paraId="395498DC" w14:textId="77777777" w:rsidR="0001524B" w:rsidRPr="0001524B" w:rsidRDefault="0001524B" w:rsidP="0001524B">
            <w:pPr>
              <w:widowControl/>
              <w:autoSpaceDE/>
              <w:autoSpaceDN/>
              <w:spacing w:before="60" w:after="60" w:line="210" w:lineRule="atLeast"/>
              <w:jc w:val="right"/>
              <w:rPr>
                <w:ins w:id="659" w:author="Emmanouil Potetsianakis" w:date="2023-07-27T11:32:00Z"/>
                <w:rFonts w:ascii="Times New Roman" w:eastAsia="Calibri" w:hAnsi="Times New Roman" w:cs="Times New Roman"/>
                <w:sz w:val="18"/>
                <w:szCs w:val="18"/>
                <w:lang w:val="fr-CH" w:eastAsia="fr-CH"/>
              </w:rPr>
            </w:pPr>
            <w:ins w:id="660" w:author="Emmanouil Potetsianakis" w:date="2023-07-27T11:32:00Z">
              <w:r w:rsidRPr="0001524B">
                <w:rPr>
                  <w:rFonts w:ascii="Cambria" w:eastAsia="Calibri" w:hAnsi="Cambria" w:cs="Times New Roman"/>
                  <w:sz w:val="20"/>
                  <w:lang w:val="en-GB"/>
                </w:rPr>
                <w:t>75</w:t>
              </w:r>
            </w:ins>
          </w:p>
        </w:tc>
        <w:tc>
          <w:tcPr>
            <w:tcW w:w="990" w:type="dxa"/>
            <w:tcBorders>
              <w:top w:val="single" w:sz="4" w:space="0" w:color="auto"/>
              <w:left w:val="single" w:sz="4" w:space="0" w:color="auto"/>
              <w:bottom w:val="single" w:sz="4" w:space="0" w:color="auto"/>
              <w:right w:val="single" w:sz="4" w:space="0" w:color="auto"/>
            </w:tcBorders>
            <w:hideMark/>
          </w:tcPr>
          <w:p w14:paraId="7D78FE25" w14:textId="77777777" w:rsidR="0001524B" w:rsidRPr="0001524B" w:rsidRDefault="0001524B" w:rsidP="0001524B">
            <w:pPr>
              <w:widowControl/>
              <w:autoSpaceDE/>
              <w:autoSpaceDN/>
              <w:spacing w:before="60" w:after="60" w:line="210" w:lineRule="atLeast"/>
              <w:jc w:val="right"/>
              <w:rPr>
                <w:ins w:id="661" w:author="Emmanouil Potetsianakis" w:date="2023-07-27T11:32:00Z"/>
                <w:rFonts w:ascii="Times New Roman" w:eastAsia="Calibri" w:hAnsi="Times New Roman" w:cs="Times New Roman"/>
                <w:sz w:val="18"/>
                <w:szCs w:val="18"/>
                <w:lang w:val="fr-CH" w:eastAsia="fr-CH"/>
              </w:rPr>
            </w:pPr>
            <w:ins w:id="662" w:author="Emmanouil Potetsianakis" w:date="2023-07-27T11:32:00Z">
              <w:r w:rsidRPr="0001524B">
                <w:rPr>
                  <w:rFonts w:ascii="Cambria" w:eastAsia="Calibri" w:hAnsi="Cambria" w:cs="Times New Roman"/>
                  <w:sz w:val="20"/>
                  <w:lang w:val="en-GB"/>
                </w:rPr>
                <w:t>5</w:t>
              </w:r>
            </w:ins>
          </w:p>
        </w:tc>
        <w:tc>
          <w:tcPr>
            <w:tcW w:w="1348" w:type="dxa"/>
            <w:tcBorders>
              <w:top w:val="single" w:sz="4" w:space="0" w:color="auto"/>
              <w:left w:val="single" w:sz="4" w:space="0" w:color="auto"/>
              <w:bottom w:val="single" w:sz="4" w:space="0" w:color="auto"/>
              <w:right w:val="single" w:sz="4" w:space="0" w:color="auto"/>
            </w:tcBorders>
            <w:hideMark/>
          </w:tcPr>
          <w:p w14:paraId="25BAC38F" w14:textId="77777777" w:rsidR="0001524B" w:rsidRPr="0001524B" w:rsidRDefault="0001524B" w:rsidP="0001524B">
            <w:pPr>
              <w:widowControl/>
              <w:autoSpaceDE/>
              <w:autoSpaceDN/>
              <w:spacing w:before="60" w:after="60" w:line="210" w:lineRule="atLeast"/>
              <w:jc w:val="right"/>
              <w:rPr>
                <w:ins w:id="663" w:author="Emmanouil Potetsianakis" w:date="2023-07-27T11:32:00Z"/>
                <w:rFonts w:ascii="Times New Roman" w:eastAsia="Calibri" w:hAnsi="Times New Roman" w:cs="Times New Roman"/>
                <w:sz w:val="18"/>
                <w:szCs w:val="18"/>
                <w:lang w:val="fr-CH" w:eastAsia="fr-CH"/>
              </w:rPr>
            </w:pPr>
            <w:ins w:id="664" w:author="Emmanouil Potetsianakis" w:date="2023-07-27T11:32:00Z">
              <w:r w:rsidRPr="0001524B">
                <w:rPr>
                  <w:rFonts w:ascii="Cambria" w:eastAsia="Calibri" w:hAnsi="Cambria" w:cs="Times New Roman"/>
                  <w:sz w:val="20"/>
                  <w:lang w:val="en-GB"/>
                </w:rPr>
                <w:t>5</w:t>
              </w:r>
            </w:ins>
          </w:p>
        </w:tc>
      </w:tr>
      <w:tr w:rsidR="0001524B" w:rsidRPr="0001524B" w14:paraId="449D4689" w14:textId="77777777" w:rsidTr="0001524B">
        <w:trPr>
          <w:jc w:val="center"/>
          <w:ins w:id="665"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09B214DB" w14:textId="77777777" w:rsidR="0001524B" w:rsidRPr="0001524B" w:rsidRDefault="0001524B" w:rsidP="0001524B">
            <w:pPr>
              <w:widowControl/>
              <w:autoSpaceDE/>
              <w:autoSpaceDN/>
              <w:spacing w:before="60" w:after="60" w:line="210" w:lineRule="atLeast"/>
              <w:rPr>
                <w:ins w:id="666" w:author="Emmanouil Potetsianakis" w:date="2023-07-27T11:32:00Z"/>
                <w:rFonts w:ascii="Times New Roman" w:eastAsia="Calibri" w:hAnsi="Times New Roman" w:cs="Times New Roman"/>
                <w:sz w:val="18"/>
                <w:szCs w:val="18"/>
                <w:lang w:val="fr-CH" w:eastAsia="fr-CH"/>
              </w:rPr>
            </w:pPr>
            <w:ins w:id="667" w:author="Emmanouil Potetsianakis" w:date="2023-07-27T11:32:00Z">
              <w:r w:rsidRPr="0001524B">
                <w:rPr>
                  <w:rFonts w:ascii="Cambria" w:eastAsia="Calibri" w:hAnsi="Cambria" w:cs="Times New Roman"/>
                  <w:sz w:val="20"/>
                  <w:lang w:val="en-GB"/>
                </w:rPr>
                <w:t>5</w:t>
              </w:r>
            </w:ins>
          </w:p>
        </w:tc>
        <w:tc>
          <w:tcPr>
            <w:tcW w:w="1362" w:type="dxa"/>
            <w:tcBorders>
              <w:top w:val="single" w:sz="4" w:space="0" w:color="auto"/>
              <w:left w:val="single" w:sz="4" w:space="0" w:color="auto"/>
              <w:bottom w:val="single" w:sz="4" w:space="0" w:color="auto"/>
              <w:right w:val="single" w:sz="4" w:space="0" w:color="auto"/>
            </w:tcBorders>
            <w:hideMark/>
          </w:tcPr>
          <w:p w14:paraId="0FD6BF99" w14:textId="77777777" w:rsidR="0001524B" w:rsidRPr="0001524B" w:rsidRDefault="0001524B" w:rsidP="0001524B">
            <w:pPr>
              <w:widowControl/>
              <w:autoSpaceDE/>
              <w:autoSpaceDN/>
              <w:spacing w:before="60" w:after="60" w:line="210" w:lineRule="atLeast"/>
              <w:jc w:val="right"/>
              <w:rPr>
                <w:ins w:id="668" w:author="Emmanouil Potetsianakis" w:date="2023-07-27T11:32:00Z"/>
                <w:rFonts w:ascii="Times New Roman" w:eastAsia="Calibri" w:hAnsi="Times New Roman" w:cs="Times New Roman"/>
                <w:sz w:val="18"/>
                <w:szCs w:val="18"/>
                <w:lang w:val="fr-CH" w:eastAsia="fr-CH"/>
              </w:rPr>
            </w:pPr>
            <w:ins w:id="669" w:author="Emmanouil Potetsianakis" w:date="2023-07-27T11:32:00Z">
              <w:r w:rsidRPr="0001524B">
                <w:rPr>
                  <w:rFonts w:ascii="Cambria" w:eastAsia="Calibri" w:hAnsi="Cambria" w:cs="Times New Roman"/>
                  <w:sz w:val="20"/>
                  <w:lang w:val="en-GB"/>
                </w:rPr>
                <w:t>8 912 896</w:t>
              </w:r>
            </w:ins>
          </w:p>
        </w:tc>
        <w:tc>
          <w:tcPr>
            <w:tcW w:w="1094" w:type="dxa"/>
            <w:tcBorders>
              <w:top w:val="single" w:sz="4" w:space="0" w:color="auto"/>
              <w:left w:val="single" w:sz="4" w:space="0" w:color="auto"/>
              <w:bottom w:val="single" w:sz="4" w:space="0" w:color="auto"/>
              <w:right w:val="single" w:sz="4" w:space="0" w:color="auto"/>
            </w:tcBorders>
            <w:hideMark/>
          </w:tcPr>
          <w:p w14:paraId="3C81003D" w14:textId="77777777" w:rsidR="0001524B" w:rsidRPr="0001524B" w:rsidRDefault="0001524B" w:rsidP="0001524B">
            <w:pPr>
              <w:widowControl/>
              <w:autoSpaceDE/>
              <w:autoSpaceDN/>
              <w:spacing w:before="60" w:after="60" w:line="210" w:lineRule="atLeast"/>
              <w:jc w:val="right"/>
              <w:rPr>
                <w:ins w:id="670" w:author="Emmanouil Potetsianakis" w:date="2023-07-27T11:32:00Z"/>
                <w:rFonts w:ascii="Times New Roman" w:eastAsia="Calibri" w:hAnsi="Times New Roman" w:cs="Times New Roman"/>
                <w:sz w:val="18"/>
                <w:szCs w:val="18"/>
                <w:lang w:val="fr-CH" w:eastAsia="fr-CH"/>
              </w:rPr>
            </w:pPr>
            <w:ins w:id="671" w:author="Emmanouil Potetsianakis" w:date="2023-07-27T11:32:00Z">
              <w:r w:rsidRPr="0001524B">
                <w:rPr>
                  <w:rFonts w:ascii="Cambria" w:eastAsia="Calibri" w:hAnsi="Cambria" w:cs="Times New Roman"/>
                  <w:sz w:val="20"/>
                  <w:lang w:val="en-GB"/>
                </w:rPr>
                <w:t>25 000</w:t>
              </w:r>
            </w:ins>
          </w:p>
        </w:tc>
        <w:tc>
          <w:tcPr>
            <w:tcW w:w="1094" w:type="dxa"/>
            <w:tcBorders>
              <w:top w:val="single" w:sz="4" w:space="0" w:color="auto"/>
              <w:left w:val="single" w:sz="4" w:space="0" w:color="auto"/>
              <w:bottom w:val="single" w:sz="4" w:space="0" w:color="auto"/>
              <w:right w:val="single" w:sz="4" w:space="0" w:color="auto"/>
            </w:tcBorders>
            <w:hideMark/>
          </w:tcPr>
          <w:p w14:paraId="3BF2EBB8" w14:textId="77777777" w:rsidR="0001524B" w:rsidRPr="0001524B" w:rsidRDefault="0001524B" w:rsidP="0001524B">
            <w:pPr>
              <w:widowControl/>
              <w:autoSpaceDE/>
              <w:autoSpaceDN/>
              <w:spacing w:before="60" w:after="60" w:line="210" w:lineRule="atLeast"/>
              <w:jc w:val="right"/>
              <w:rPr>
                <w:ins w:id="672" w:author="Emmanouil Potetsianakis" w:date="2023-07-27T11:32:00Z"/>
                <w:rFonts w:ascii="Times New Roman" w:eastAsia="Calibri" w:hAnsi="Times New Roman" w:cs="Times New Roman"/>
                <w:sz w:val="18"/>
                <w:szCs w:val="18"/>
                <w:lang w:val="fr-CH" w:eastAsia="fr-CH"/>
              </w:rPr>
            </w:pPr>
            <w:ins w:id="673" w:author="Emmanouil Potetsianakis" w:date="2023-07-27T11:32:00Z">
              <w:r w:rsidRPr="0001524B">
                <w:rPr>
                  <w:rFonts w:ascii="Cambria" w:eastAsia="Calibri" w:hAnsi="Cambria" w:cs="Times New Roman"/>
                  <w:sz w:val="20"/>
                  <w:lang w:val="en-GB"/>
                </w:rPr>
                <w:t>100 000</w:t>
              </w:r>
            </w:ins>
          </w:p>
        </w:tc>
        <w:tc>
          <w:tcPr>
            <w:tcW w:w="1316" w:type="dxa"/>
            <w:tcBorders>
              <w:top w:val="single" w:sz="4" w:space="0" w:color="auto"/>
              <w:left w:val="single" w:sz="4" w:space="0" w:color="auto"/>
              <w:bottom w:val="single" w:sz="4" w:space="0" w:color="auto"/>
              <w:right w:val="single" w:sz="4" w:space="0" w:color="auto"/>
            </w:tcBorders>
            <w:hideMark/>
          </w:tcPr>
          <w:p w14:paraId="7149B73A" w14:textId="77777777" w:rsidR="0001524B" w:rsidRPr="0001524B" w:rsidRDefault="0001524B" w:rsidP="0001524B">
            <w:pPr>
              <w:widowControl/>
              <w:autoSpaceDE/>
              <w:autoSpaceDN/>
              <w:spacing w:before="60" w:after="60" w:line="210" w:lineRule="atLeast"/>
              <w:jc w:val="right"/>
              <w:rPr>
                <w:ins w:id="674" w:author="Emmanouil Potetsianakis" w:date="2023-07-27T11:32:00Z"/>
                <w:rFonts w:ascii="Times New Roman" w:eastAsia="Calibri" w:hAnsi="Times New Roman" w:cs="Times New Roman"/>
                <w:sz w:val="18"/>
                <w:szCs w:val="18"/>
                <w:lang w:val="fr-CH" w:eastAsia="fr-CH"/>
              </w:rPr>
            </w:pPr>
            <w:ins w:id="675" w:author="Emmanouil Potetsianakis" w:date="2023-07-27T11:32:00Z">
              <w:r w:rsidRPr="0001524B">
                <w:rPr>
                  <w:rFonts w:ascii="Cambria" w:eastAsia="Calibri" w:hAnsi="Cambria" w:cs="Times New Roman"/>
                  <w:sz w:val="20"/>
                  <w:lang w:val="en-GB"/>
                </w:rPr>
                <w:t>200</w:t>
              </w:r>
            </w:ins>
          </w:p>
        </w:tc>
        <w:tc>
          <w:tcPr>
            <w:tcW w:w="990" w:type="dxa"/>
            <w:tcBorders>
              <w:top w:val="single" w:sz="4" w:space="0" w:color="auto"/>
              <w:left w:val="single" w:sz="4" w:space="0" w:color="auto"/>
              <w:bottom w:val="single" w:sz="4" w:space="0" w:color="auto"/>
              <w:right w:val="single" w:sz="4" w:space="0" w:color="auto"/>
            </w:tcBorders>
            <w:hideMark/>
          </w:tcPr>
          <w:p w14:paraId="34070D8E" w14:textId="77777777" w:rsidR="0001524B" w:rsidRPr="0001524B" w:rsidRDefault="0001524B" w:rsidP="0001524B">
            <w:pPr>
              <w:widowControl/>
              <w:autoSpaceDE/>
              <w:autoSpaceDN/>
              <w:spacing w:before="60" w:after="60" w:line="210" w:lineRule="atLeast"/>
              <w:jc w:val="right"/>
              <w:rPr>
                <w:ins w:id="676" w:author="Emmanouil Potetsianakis" w:date="2023-07-27T11:32:00Z"/>
                <w:rFonts w:ascii="Times New Roman" w:eastAsia="Calibri" w:hAnsi="Times New Roman" w:cs="Times New Roman"/>
                <w:sz w:val="18"/>
                <w:szCs w:val="18"/>
                <w:lang w:val="fr-CH" w:eastAsia="fr-CH"/>
              </w:rPr>
            </w:pPr>
            <w:ins w:id="677" w:author="Emmanouil Potetsianakis" w:date="2023-07-27T11:32:00Z">
              <w:r w:rsidRPr="0001524B">
                <w:rPr>
                  <w:rFonts w:ascii="Cambria" w:eastAsia="Calibri" w:hAnsi="Cambria" w:cs="Times New Roman"/>
                  <w:sz w:val="20"/>
                  <w:lang w:val="en-GB"/>
                </w:rPr>
                <w:t>11</w:t>
              </w:r>
            </w:ins>
          </w:p>
        </w:tc>
        <w:tc>
          <w:tcPr>
            <w:tcW w:w="1348" w:type="dxa"/>
            <w:tcBorders>
              <w:top w:val="single" w:sz="4" w:space="0" w:color="auto"/>
              <w:left w:val="single" w:sz="4" w:space="0" w:color="auto"/>
              <w:bottom w:val="single" w:sz="4" w:space="0" w:color="auto"/>
              <w:right w:val="single" w:sz="4" w:space="0" w:color="auto"/>
            </w:tcBorders>
            <w:hideMark/>
          </w:tcPr>
          <w:p w14:paraId="0D9FC034" w14:textId="77777777" w:rsidR="0001524B" w:rsidRPr="0001524B" w:rsidRDefault="0001524B" w:rsidP="0001524B">
            <w:pPr>
              <w:widowControl/>
              <w:autoSpaceDE/>
              <w:autoSpaceDN/>
              <w:spacing w:before="60" w:after="60" w:line="210" w:lineRule="atLeast"/>
              <w:jc w:val="right"/>
              <w:rPr>
                <w:ins w:id="678" w:author="Emmanouil Potetsianakis" w:date="2023-07-27T11:32:00Z"/>
                <w:rFonts w:ascii="Times New Roman" w:eastAsia="Calibri" w:hAnsi="Times New Roman" w:cs="Times New Roman"/>
                <w:sz w:val="18"/>
                <w:szCs w:val="18"/>
                <w:lang w:val="fr-CH" w:eastAsia="fr-CH"/>
              </w:rPr>
            </w:pPr>
            <w:ins w:id="679" w:author="Emmanouil Potetsianakis" w:date="2023-07-27T11:32:00Z">
              <w:r w:rsidRPr="0001524B">
                <w:rPr>
                  <w:rFonts w:ascii="Cambria" w:eastAsia="Calibri" w:hAnsi="Cambria" w:cs="Times New Roman"/>
                  <w:sz w:val="20"/>
                  <w:lang w:val="en-GB"/>
                </w:rPr>
                <w:t>10</w:t>
              </w:r>
            </w:ins>
          </w:p>
        </w:tc>
      </w:tr>
      <w:tr w:rsidR="0001524B" w:rsidRPr="0001524B" w14:paraId="31CFE53F" w14:textId="77777777" w:rsidTr="0001524B">
        <w:trPr>
          <w:jc w:val="center"/>
          <w:ins w:id="68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60A7BFB9" w14:textId="77777777" w:rsidR="0001524B" w:rsidRPr="0001524B" w:rsidRDefault="0001524B" w:rsidP="0001524B">
            <w:pPr>
              <w:widowControl/>
              <w:autoSpaceDE/>
              <w:autoSpaceDN/>
              <w:spacing w:before="60" w:after="60" w:line="210" w:lineRule="atLeast"/>
              <w:rPr>
                <w:ins w:id="681" w:author="Emmanouil Potetsianakis" w:date="2023-07-27T11:32:00Z"/>
                <w:rFonts w:ascii="Times New Roman" w:eastAsia="Malgun Gothic" w:hAnsi="Times New Roman" w:cs="Times New Roman"/>
                <w:sz w:val="18"/>
                <w:szCs w:val="18"/>
                <w:lang w:val="fr-CH" w:eastAsia="fr-CH"/>
              </w:rPr>
            </w:pPr>
            <w:ins w:id="682" w:author="Emmanouil Potetsianakis" w:date="2023-07-27T11:32:00Z">
              <w:r w:rsidRPr="0001524B">
                <w:rPr>
                  <w:rFonts w:ascii="Cambria" w:eastAsia="Malgun Gothic" w:hAnsi="Cambria" w:cs="Times New Roman"/>
                  <w:sz w:val="20"/>
                  <w:szCs w:val="24"/>
                  <w:lang w:val="en-GB"/>
                </w:rPr>
                <w:t>5.1</w:t>
              </w:r>
            </w:ins>
          </w:p>
        </w:tc>
        <w:tc>
          <w:tcPr>
            <w:tcW w:w="1362" w:type="dxa"/>
            <w:tcBorders>
              <w:top w:val="single" w:sz="4" w:space="0" w:color="auto"/>
              <w:left w:val="single" w:sz="4" w:space="0" w:color="auto"/>
              <w:bottom w:val="single" w:sz="4" w:space="0" w:color="auto"/>
              <w:right w:val="single" w:sz="4" w:space="0" w:color="auto"/>
            </w:tcBorders>
            <w:hideMark/>
          </w:tcPr>
          <w:p w14:paraId="1E7300C3" w14:textId="77777777" w:rsidR="0001524B" w:rsidRPr="0001524B" w:rsidRDefault="0001524B" w:rsidP="0001524B">
            <w:pPr>
              <w:widowControl/>
              <w:autoSpaceDE/>
              <w:autoSpaceDN/>
              <w:spacing w:before="60" w:after="60" w:line="210" w:lineRule="atLeast"/>
              <w:jc w:val="right"/>
              <w:rPr>
                <w:ins w:id="683" w:author="Emmanouil Potetsianakis" w:date="2023-07-27T11:32:00Z"/>
                <w:rFonts w:ascii="Times New Roman" w:eastAsia="Calibri" w:hAnsi="Times New Roman" w:cs="Times New Roman"/>
                <w:sz w:val="18"/>
                <w:szCs w:val="18"/>
                <w:lang w:val="fr-CH" w:eastAsia="fr-CH"/>
              </w:rPr>
            </w:pPr>
            <w:ins w:id="684" w:author="Emmanouil Potetsianakis" w:date="2023-07-27T11:32:00Z">
              <w:r w:rsidRPr="0001524B">
                <w:rPr>
                  <w:rFonts w:ascii="Cambria" w:eastAsia="Calibri" w:hAnsi="Cambria" w:cs="Times New Roman"/>
                  <w:sz w:val="20"/>
                  <w:lang w:val="en-GB"/>
                </w:rPr>
                <w:t>8 912 896</w:t>
              </w:r>
            </w:ins>
          </w:p>
        </w:tc>
        <w:tc>
          <w:tcPr>
            <w:tcW w:w="1094" w:type="dxa"/>
            <w:tcBorders>
              <w:top w:val="single" w:sz="4" w:space="0" w:color="auto"/>
              <w:left w:val="single" w:sz="4" w:space="0" w:color="auto"/>
              <w:bottom w:val="single" w:sz="4" w:space="0" w:color="auto"/>
              <w:right w:val="single" w:sz="4" w:space="0" w:color="auto"/>
            </w:tcBorders>
            <w:hideMark/>
          </w:tcPr>
          <w:p w14:paraId="3CF1098A" w14:textId="77777777" w:rsidR="0001524B" w:rsidRPr="0001524B" w:rsidRDefault="0001524B" w:rsidP="0001524B">
            <w:pPr>
              <w:widowControl/>
              <w:autoSpaceDE/>
              <w:autoSpaceDN/>
              <w:spacing w:before="60" w:after="60" w:line="210" w:lineRule="atLeast"/>
              <w:jc w:val="right"/>
              <w:rPr>
                <w:ins w:id="685" w:author="Emmanouil Potetsianakis" w:date="2023-07-27T11:32:00Z"/>
                <w:rFonts w:ascii="Times New Roman" w:eastAsia="Calibri" w:hAnsi="Times New Roman" w:cs="Times New Roman"/>
                <w:sz w:val="18"/>
                <w:szCs w:val="18"/>
                <w:lang w:val="fr-CH" w:eastAsia="fr-CH"/>
              </w:rPr>
            </w:pPr>
            <w:ins w:id="686" w:author="Emmanouil Potetsianakis" w:date="2023-07-27T11:32:00Z">
              <w:r w:rsidRPr="0001524B">
                <w:rPr>
                  <w:rFonts w:ascii="Cambria" w:eastAsia="Calibri" w:hAnsi="Cambria" w:cs="Times New Roman"/>
                  <w:sz w:val="20"/>
                  <w:lang w:val="en-GB"/>
                </w:rPr>
                <w:t>40 000</w:t>
              </w:r>
            </w:ins>
          </w:p>
        </w:tc>
        <w:tc>
          <w:tcPr>
            <w:tcW w:w="1094" w:type="dxa"/>
            <w:tcBorders>
              <w:top w:val="single" w:sz="4" w:space="0" w:color="auto"/>
              <w:left w:val="single" w:sz="4" w:space="0" w:color="auto"/>
              <w:bottom w:val="single" w:sz="4" w:space="0" w:color="auto"/>
              <w:right w:val="single" w:sz="4" w:space="0" w:color="auto"/>
            </w:tcBorders>
            <w:hideMark/>
          </w:tcPr>
          <w:p w14:paraId="0607BEAA" w14:textId="77777777" w:rsidR="0001524B" w:rsidRPr="0001524B" w:rsidRDefault="0001524B" w:rsidP="0001524B">
            <w:pPr>
              <w:widowControl/>
              <w:autoSpaceDE/>
              <w:autoSpaceDN/>
              <w:spacing w:before="60" w:after="60" w:line="210" w:lineRule="atLeast"/>
              <w:jc w:val="right"/>
              <w:rPr>
                <w:ins w:id="687" w:author="Emmanouil Potetsianakis" w:date="2023-07-27T11:32:00Z"/>
                <w:rFonts w:ascii="Times New Roman" w:eastAsia="Calibri" w:hAnsi="Times New Roman" w:cs="Times New Roman"/>
                <w:sz w:val="18"/>
                <w:szCs w:val="18"/>
                <w:lang w:val="fr-CH" w:eastAsia="fr-CH"/>
              </w:rPr>
            </w:pPr>
            <w:ins w:id="688" w:author="Emmanouil Potetsianakis" w:date="2023-07-27T11:32:00Z">
              <w:r w:rsidRPr="0001524B">
                <w:rPr>
                  <w:rFonts w:ascii="Cambria" w:eastAsia="Calibri" w:hAnsi="Cambria" w:cs="Times New Roman"/>
                  <w:sz w:val="20"/>
                  <w:lang w:val="en-GB"/>
                </w:rPr>
                <w:t>160 000</w:t>
              </w:r>
            </w:ins>
          </w:p>
        </w:tc>
        <w:tc>
          <w:tcPr>
            <w:tcW w:w="1316" w:type="dxa"/>
            <w:tcBorders>
              <w:top w:val="single" w:sz="4" w:space="0" w:color="auto"/>
              <w:left w:val="single" w:sz="4" w:space="0" w:color="auto"/>
              <w:bottom w:val="single" w:sz="4" w:space="0" w:color="auto"/>
              <w:right w:val="single" w:sz="4" w:space="0" w:color="auto"/>
            </w:tcBorders>
            <w:hideMark/>
          </w:tcPr>
          <w:p w14:paraId="722A36D4" w14:textId="77777777" w:rsidR="0001524B" w:rsidRPr="0001524B" w:rsidRDefault="0001524B" w:rsidP="0001524B">
            <w:pPr>
              <w:widowControl/>
              <w:autoSpaceDE/>
              <w:autoSpaceDN/>
              <w:spacing w:before="60" w:after="60" w:line="210" w:lineRule="atLeast"/>
              <w:jc w:val="right"/>
              <w:rPr>
                <w:ins w:id="689" w:author="Emmanouil Potetsianakis" w:date="2023-07-27T11:32:00Z"/>
                <w:rFonts w:ascii="Times New Roman" w:eastAsia="Calibri" w:hAnsi="Times New Roman" w:cs="Times New Roman"/>
                <w:sz w:val="18"/>
                <w:szCs w:val="18"/>
                <w:lang w:val="fr-CH" w:eastAsia="fr-CH"/>
              </w:rPr>
            </w:pPr>
            <w:ins w:id="690" w:author="Emmanouil Potetsianakis" w:date="2023-07-27T11:32:00Z">
              <w:r w:rsidRPr="0001524B">
                <w:rPr>
                  <w:rFonts w:ascii="Cambria" w:eastAsia="Calibri" w:hAnsi="Cambria" w:cs="Times New Roman"/>
                  <w:sz w:val="20"/>
                  <w:lang w:val="en-GB"/>
                </w:rPr>
                <w:t>200</w:t>
              </w:r>
            </w:ins>
          </w:p>
        </w:tc>
        <w:tc>
          <w:tcPr>
            <w:tcW w:w="990" w:type="dxa"/>
            <w:tcBorders>
              <w:top w:val="single" w:sz="4" w:space="0" w:color="auto"/>
              <w:left w:val="single" w:sz="4" w:space="0" w:color="auto"/>
              <w:bottom w:val="single" w:sz="4" w:space="0" w:color="auto"/>
              <w:right w:val="single" w:sz="4" w:space="0" w:color="auto"/>
            </w:tcBorders>
            <w:hideMark/>
          </w:tcPr>
          <w:p w14:paraId="58865043" w14:textId="77777777" w:rsidR="0001524B" w:rsidRPr="0001524B" w:rsidRDefault="0001524B" w:rsidP="0001524B">
            <w:pPr>
              <w:widowControl/>
              <w:autoSpaceDE/>
              <w:autoSpaceDN/>
              <w:spacing w:before="60" w:after="60" w:line="210" w:lineRule="atLeast"/>
              <w:jc w:val="right"/>
              <w:rPr>
                <w:ins w:id="691" w:author="Emmanouil Potetsianakis" w:date="2023-07-27T11:32:00Z"/>
                <w:rFonts w:ascii="Times New Roman" w:eastAsia="Calibri" w:hAnsi="Times New Roman" w:cs="Times New Roman"/>
                <w:sz w:val="18"/>
                <w:szCs w:val="18"/>
                <w:lang w:val="fr-CH" w:eastAsia="fr-CH"/>
              </w:rPr>
            </w:pPr>
            <w:ins w:id="692" w:author="Emmanouil Potetsianakis" w:date="2023-07-27T11:32:00Z">
              <w:r w:rsidRPr="0001524B">
                <w:rPr>
                  <w:rFonts w:ascii="Cambria" w:eastAsia="Calibri" w:hAnsi="Cambria" w:cs="Times New Roman"/>
                  <w:sz w:val="20"/>
                  <w:lang w:val="en-GB"/>
                </w:rPr>
                <w:t>11</w:t>
              </w:r>
            </w:ins>
          </w:p>
        </w:tc>
        <w:tc>
          <w:tcPr>
            <w:tcW w:w="1348" w:type="dxa"/>
            <w:tcBorders>
              <w:top w:val="single" w:sz="4" w:space="0" w:color="auto"/>
              <w:left w:val="single" w:sz="4" w:space="0" w:color="auto"/>
              <w:bottom w:val="single" w:sz="4" w:space="0" w:color="auto"/>
              <w:right w:val="single" w:sz="4" w:space="0" w:color="auto"/>
            </w:tcBorders>
            <w:hideMark/>
          </w:tcPr>
          <w:p w14:paraId="33C1EDE3" w14:textId="77777777" w:rsidR="0001524B" w:rsidRPr="0001524B" w:rsidRDefault="0001524B" w:rsidP="0001524B">
            <w:pPr>
              <w:widowControl/>
              <w:autoSpaceDE/>
              <w:autoSpaceDN/>
              <w:spacing w:before="60" w:after="60" w:line="210" w:lineRule="atLeast"/>
              <w:jc w:val="right"/>
              <w:rPr>
                <w:ins w:id="693" w:author="Emmanouil Potetsianakis" w:date="2023-07-27T11:32:00Z"/>
                <w:rFonts w:ascii="Times New Roman" w:eastAsia="Calibri" w:hAnsi="Times New Roman" w:cs="Times New Roman"/>
                <w:sz w:val="18"/>
                <w:szCs w:val="18"/>
                <w:lang w:val="fr-CH" w:eastAsia="fr-CH"/>
              </w:rPr>
            </w:pPr>
            <w:ins w:id="694" w:author="Emmanouil Potetsianakis" w:date="2023-07-27T11:32:00Z">
              <w:r w:rsidRPr="0001524B">
                <w:rPr>
                  <w:rFonts w:ascii="Cambria" w:eastAsia="Calibri" w:hAnsi="Cambria" w:cs="Times New Roman"/>
                  <w:sz w:val="20"/>
                  <w:lang w:val="en-GB"/>
                </w:rPr>
                <w:t>10</w:t>
              </w:r>
            </w:ins>
          </w:p>
        </w:tc>
      </w:tr>
      <w:tr w:rsidR="0001524B" w:rsidRPr="0001524B" w14:paraId="3728C734" w14:textId="77777777" w:rsidTr="0001524B">
        <w:trPr>
          <w:jc w:val="center"/>
          <w:ins w:id="695"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0F9A7C2E" w14:textId="77777777" w:rsidR="0001524B" w:rsidRPr="0001524B" w:rsidRDefault="0001524B" w:rsidP="0001524B">
            <w:pPr>
              <w:widowControl/>
              <w:autoSpaceDE/>
              <w:autoSpaceDN/>
              <w:spacing w:before="60" w:after="60" w:line="210" w:lineRule="atLeast"/>
              <w:rPr>
                <w:ins w:id="696" w:author="Emmanouil Potetsianakis" w:date="2023-07-27T11:32:00Z"/>
                <w:rFonts w:ascii="Times New Roman" w:eastAsia="Malgun Gothic" w:hAnsi="Times New Roman" w:cs="Times New Roman"/>
                <w:sz w:val="18"/>
                <w:szCs w:val="18"/>
                <w:lang w:val="fr-CH" w:eastAsia="fr-CH"/>
              </w:rPr>
            </w:pPr>
            <w:ins w:id="697" w:author="Emmanouil Potetsianakis" w:date="2023-07-27T11:32:00Z">
              <w:r w:rsidRPr="0001524B">
                <w:rPr>
                  <w:rFonts w:ascii="Cambria" w:eastAsia="Malgun Gothic" w:hAnsi="Cambria" w:cs="Times New Roman"/>
                  <w:sz w:val="20"/>
                  <w:szCs w:val="24"/>
                  <w:lang w:val="en-GB"/>
                </w:rPr>
                <w:t>5.2</w:t>
              </w:r>
            </w:ins>
          </w:p>
        </w:tc>
        <w:tc>
          <w:tcPr>
            <w:tcW w:w="1362" w:type="dxa"/>
            <w:tcBorders>
              <w:top w:val="single" w:sz="4" w:space="0" w:color="auto"/>
              <w:left w:val="single" w:sz="4" w:space="0" w:color="auto"/>
              <w:bottom w:val="single" w:sz="4" w:space="0" w:color="auto"/>
              <w:right w:val="single" w:sz="4" w:space="0" w:color="auto"/>
            </w:tcBorders>
            <w:hideMark/>
          </w:tcPr>
          <w:p w14:paraId="349A9F78" w14:textId="77777777" w:rsidR="0001524B" w:rsidRPr="0001524B" w:rsidRDefault="0001524B" w:rsidP="0001524B">
            <w:pPr>
              <w:widowControl/>
              <w:autoSpaceDE/>
              <w:autoSpaceDN/>
              <w:spacing w:before="60" w:after="60" w:line="210" w:lineRule="atLeast"/>
              <w:jc w:val="right"/>
              <w:rPr>
                <w:ins w:id="698" w:author="Emmanouil Potetsianakis" w:date="2023-07-27T11:32:00Z"/>
                <w:rFonts w:ascii="Times New Roman" w:eastAsia="Calibri" w:hAnsi="Times New Roman" w:cs="Times New Roman"/>
                <w:sz w:val="18"/>
                <w:szCs w:val="18"/>
                <w:lang w:val="fr-CH" w:eastAsia="fr-CH"/>
              </w:rPr>
            </w:pPr>
            <w:ins w:id="699" w:author="Emmanouil Potetsianakis" w:date="2023-07-27T11:32:00Z">
              <w:r w:rsidRPr="0001524B">
                <w:rPr>
                  <w:rFonts w:ascii="Cambria" w:eastAsia="Calibri" w:hAnsi="Cambria" w:cs="Times New Roman"/>
                  <w:sz w:val="20"/>
                  <w:lang w:val="en-GB"/>
                </w:rPr>
                <w:t>8 912 896</w:t>
              </w:r>
            </w:ins>
          </w:p>
        </w:tc>
        <w:tc>
          <w:tcPr>
            <w:tcW w:w="1094" w:type="dxa"/>
            <w:tcBorders>
              <w:top w:val="single" w:sz="4" w:space="0" w:color="auto"/>
              <w:left w:val="single" w:sz="4" w:space="0" w:color="auto"/>
              <w:bottom w:val="single" w:sz="4" w:space="0" w:color="auto"/>
              <w:right w:val="single" w:sz="4" w:space="0" w:color="auto"/>
            </w:tcBorders>
            <w:hideMark/>
          </w:tcPr>
          <w:p w14:paraId="2AE47F42" w14:textId="77777777" w:rsidR="0001524B" w:rsidRPr="0001524B" w:rsidRDefault="0001524B" w:rsidP="0001524B">
            <w:pPr>
              <w:widowControl/>
              <w:autoSpaceDE/>
              <w:autoSpaceDN/>
              <w:spacing w:before="60" w:after="60" w:line="210" w:lineRule="atLeast"/>
              <w:jc w:val="right"/>
              <w:rPr>
                <w:ins w:id="700" w:author="Emmanouil Potetsianakis" w:date="2023-07-27T11:32:00Z"/>
                <w:rFonts w:ascii="Times New Roman" w:eastAsia="Calibri" w:hAnsi="Times New Roman" w:cs="Times New Roman"/>
                <w:sz w:val="18"/>
                <w:szCs w:val="18"/>
                <w:lang w:val="fr-CH" w:eastAsia="fr-CH"/>
              </w:rPr>
            </w:pPr>
            <w:ins w:id="701" w:author="Emmanouil Potetsianakis" w:date="2023-07-27T11:32:00Z">
              <w:r w:rsidRPr="0001524B">
                <w:rPr>
                  <w:rFonts w:ascii="Cambria" w:eastAsia="Calibri" w:hAnsi="Cambria" w:cs="Times New Roman"/>
                  <w:sz w:val="20"/>
                  <w:lang w:val="en-GB"/>
                </w:rPr>
                <w:t>60 000</w:t>
              </w:r>
            </w:ins>
          </w:p>
        </w:tc>
        <w:tc>
          <w:tcPr>
            <w:tcW w:w="1094" w:type="dxa"/>
            <w:tcBorders>
              <w:top w:val="single" w:sz="4" w:space="0" w:color="auto"/>
              <w:left w:val="single" w:sz="4" w:space="0" w:color="auto"/>
              <w:bottom w:val="single" w:sz="4" w:space="0" w:color="auto"/>
              <w:right w:val="single" w:sz="4" w:space="0" w:color="auto"/>
            </w:tcBorders>
            <w:hideMark/>
          </w:tcPr>
          <w:p w14:paraId="1AF2D774" w14:textId="77777777" w:rsidR="0001524B" w:rsidRPr="0001524B" w:rsidRDefault="0001524B" w:rsidP="0001524B">
            <w:pPr>
              <w:widowControl/>
              <w:autoSpaceDE/>
              <w:autoSpaceDN/>
              <w:spacing w:before="60" w:after="60" w:line="210" w:lineRule="atLeast"/>
              <w:jc w:val="right"/>
              <w:rPr>
                <w:ins w:id="702" w:author="Emmanouil Potetsianakis" w:date="2023-07-27T11:32:00Z"/>
                <w:rFonts w:ascii="Times New Roman" w:eastAsia="Calibri" w:hAnsi="Times New Roman" w:cs="Times New Roman"/>
                <w:sz w:val="18"/>
                <w:szCs w:val="18"/>
                <w:lang w:val="fr-CH" w:eastAsia="fr-CH"/>
              </w:rPr>
            </w:pPr>
            <w:ins w:id="703" w:author="Emmanouil Potetsianakis" w:date="2023-07-27T11:32:00Z">
              <w:r w:rsidRPr="0001524B">
                <w:rPr>
                  <w:rFonts w:ascii="Cambria" w:eastAsia="Calibri" w:hAnsi="Cambria" w:cs="Times New Roman"/>
                  <w:sz w:val="20"/>
                  <w:lang w:val="en-GB"/>
                </w:rPr>
                <w:t>240 000</w:t>
              </w:r>
            </w:ins>
          </w:p>
        </w:tc>
        <w:tc>
          <w:tcPr>
            <w:tcW w:w="1316" w:type="dxa"/>
            <w:tcBorders>
              <w:top w:val="single" w:sz="4" w:space="0" w:color="auto"/>
              <w:left w:val="single" w:sz="4" w:space="0" w:color="auto"/>
              <w:bottom w:val="single" w:sz="4" w:space="0" w:color="auto"/>
              <w:right w:val="single" w:sz="4" w:space="0" w:color="auto"/>
            </w:tcBorders>
            <w:hideMark/>
          </w:tcPr>
          <w:p w14:paraId="714033C3" w14:textId="77777777" w:rsidR="0001524B" w:rsidRPr="0001524B" w:rsidRDefault="0001524B" w:rsidP="0001524B">
            <w:pPr>
              <w:widowControl/>
              <w:autoSpaceDE/>
              <w:autoSpaceDN/>
              <w:spacing w:before="60" w:after="60" w:line="210" w:lineRule="atLeast"/>
              <w:jc w:val="right"/>
              <w:rPr>
                <w:ins w:id="704" w:author="Emmanouil Potetsianakis" w:date="2023-07-27T11:32:00Z"/>
                <w:rFonts w:ascii="Times New Roman" w:eastAsia="Calibri" w:hAnsi="Times New Roman" w:cs="Times New Roman"/>
                <w:sz w:val="18"/>
                <w:szCs w:val="18"/>
                <w:lang w:val="fr-CH" w:eastAsia="fr-CH"/>
              </w:rPr>
            </w:pPr>
            <w:ins w:id="705" w:author="Emmanouil Potetsianakis" w:date="2023-07-27T11:32:00Z">
              <w:r w:rsidRPr="0001524B">
                <w:rPr>
                  <w:rFonts w:ascii="Cambria" w:eastAsia="Calibri" w:hAnsi="Cambria" w:cs="Times New Roman"/>
                  <w:sz w:val="20"/>
                  <w:lang w:val="en-GB"/>
                </w:rPr>
                <w:t>200</w:t>
              </w:r>
            </w:ins>
          </w:p>
        </w:tc>
        <w:tc>
          <w:tcPr>
            <w:tcW w:w="990" w:type="dxa"/>
            <w:tcBorders>
              <w:top w:val="single" w:sz="4" w:space="0" w:color="auto"/>
              <w:left w:val="single" w:sz="4" w:space="0" w:color="auto"/>
              <w:bottom w:val="single" w:sz="4" w:space="0" w:color="auto"/>
              <w:right w:val="single" w:sz="4" w:space="0" w:color="auto"/>
            </w:tcBorders>
            <w:hideMark/>
          </w:tcPr>
          <w:p w14:paraId="470EA9A3" w14:textId="77777777" w:rsidR="0001524B" w:rsidRPr="0001524B" w:rsidRDefault="0001524B" w:rsidP="0001524B">
            <w:pPr>
              <w:widowControl/>
              <w:autoSpaceDE/>
              <w:autoSpaceDN/>
              <w:spacing w:before="60" w:after="60" w:line="210" w:lineRule="atLeast"/>
              <w:jc w:val="right"/>
              <w:rPr>
                <w:ins w:id="706" w:author="Emmanouil Potetsianakis" w:date="2023-07-27T11:32:00Z"/>
                <w:rFonts w:ascii="Times New Roman" w:eastAsia="Calibri" w:hAnsi="Times New Roman" w:cs="Times New Roman"/>
                <w:sz w:val="18"/>
                <w:szCs w:val="18"/>
                <w:lang w:val="fr-CH" w:eastAsia="fr-CH"/>
              </w:rPr>
            </w:pPr>
            <w:ins w:id="707" w:author="Emmanouil Potetsianakis" w:date="2023-07-27T11:32:00Z">
              <w:r w:rsidRPr="0001524B">
                <w:rPr>
                  <w:rFonts w:ascii="Cambria" w:eastAsia="Calibri" w:hAnsi="Cambria" w:cs="Times New Roman"/>
                  <w:sz w:val="20"/>
                  <w:lang w:val="en-GB"/>
                </w:rPr>
                <w:t>11</w:t>
              </w:r>
            </w:ins>
          </w:p>
        </w:tc>
        <w:tc>
          <w:tcPr>
            <w:tcW w:w="1348" w:type="dxa"/>
            <w:tcBorders>
              <w:top w:val="single" w:sz="4" w:space="0" w:color="auto"/>
              <w:left w:val="single" w:sz="4" w:space="0" w:color="auto"/>
              <w:bottom w:val="single" w:sz="4" w:space="0" w:color="auto"/>
              <w:right w:val="single" w:sz="4" w:space="0" w:color="auto"/>
            </w:tcBorders>
            <w:hideMark/>
          </w:tcPr>
          <w:p w14:paraId="188EBE57" w14:textId="77777777" w:rsidR="0001524B" w:rsidRPr="0001524B" w:rsidRDefault="0001524B" w:rsidP="0001524B">
            <w:pPr>
              <w:widowControl/>
              <w:autoSpaceDE/>
              <w:autoSpaceDN/>
              <w:spacing w:before="60" w:after="60" w:line="210" w:lineRule="atLeast"/>
              <w:jc w:val="right"/>
              <w:rPr>
                <w:ins w:id="708" w:author="Emmanouil Potetsianakis" w:date="2023-07-27T11:32:00Z"/>
                <w:rFonts w:ascii="Times New Roman" w:eastAsia="Calibri" w:hAnsi="Times New Roman" w:cs="Times New Roman"/>
                <w:sz w:val="18"/>
                <w:szCs w:val="18"/>
                <w:lang w:val="fr-CH" w:eastAsia="fr-CH"/>
              </w:rPr>
            </w:pPr>
            <w:ins w:id="709" w:author="Emmanouil Potetsianakis" w:date="2023-07-27T11:32:00Z">
              <w:r w:rsidRPr="0001524B">
                <w:rPr>
                  <w:rFonts w:ascii="Cambria" w:eastAsia="Calibri" w:hAnsi="Cambria" w:cs="Times New Roman"/>
                  <w:sz w:val="20"/>
                  <w:lang w:val="en-GB"/>
                </w:rPr>
                <w:t>10</w:t>
              </w:r>
            </w:ins>
          </w:p>
        </w:tc>
      </w:tr>
      <w:tr w:rsidR="0001524B" w:rsidRPr="0001524B" w14:paraId="1C898B84" w14:textId="77777777" w:rsidTr="0001524B">
        <w:trPr>
          <w:jc w:val="center"/>
          <w:ins w:id="71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326EE730" w14:textId="77777777" w:rsidR="0001524B" w:rsidRPr="0001524B" w:rsidRDefault="0001524B" w:rsidP="0001524B">
            <w:pPr>
              <w:widowControl/>
              <w:autoSpaceDE/>
              <w:autoSpaceDN/>
              <w:spacing w:before="60" w:after="60" w:line="210" w:lineRule="atLeast"/>
              <w:rPr>
                <w:ins w:id="711" w:author="Emmanouil Potetsianakis" w:date="2023-07-27T11:32:00Z"/>
                <w:rFonts w:ascii="Times New Roman" w:eastAsia="Calibri" w:hAnsi="Times New Roman" w:cs="Times New Roman"/>
                <w:sz w:val="18"/>
                <w:szCs w:val="18"/>
                <w:lang w:val="fr-CH" w:eastAsia="fr-CH"/>
              </w:rPr>
            </w:pPr>
            <w:ins w:id="712" w:author="Emmanouil Potetsianakis" w:date="2023-07-27T11:32:00Z">
              <w:r w:rsidRPr="0001524B">
                <w:rPr>
                  <w:rFonts w:ascii="Cambria" w:eastAsia="Calibri" w:hAnsi="Cambria" w:cs="Times New Roman"/>
                  <w:sz w:val="20"/>
                  <w:lang w:val="en-GB"/>
                </w:rPr>
                <w:t>6</w:t>
              </w:r>
            </w:ins>
          </w:p>
        </w:tc>
        <w:tc>
          <w:tcPr>
            <w:tcW w:w="1362" w:type="dxa"/>
            <w:tcBorders>
              <w:top w:val="single" w:sz="4" w:space="0" w:color="auto"/>
              <w:left w:val="single" w:sz="4" w:space="0" w:color="auto"/>
              <w:bottom w:val="single" w:sz="4" w:space="0" w:color="auto"/>
              <w:right w:val="single" w:sz="4" w:space="0" w:color="auto"/>
            </w:tcBorders>
            <w:hideMark/>
          </w:tcPr>
          <w:p w14:paraId="63A7F959" w14:textId="77777777" w:rsidR="0001524B" w:rsidRPr="0001524B" w:rsidRDefault="0001524B" w:rsidP="0001524B">
            <w:pPr>
              <w:widowControl/>
              <w:autoSpaceDE/>
              <w:autoSpaceDN/>
              <w:spacing w:before="60" w:after="60" w:line="210" w:lineRule="atLeast"/>
              <w:jc w:val="right"/>
              <w:rPr>
                <w:ins w:id="713" w:author="Emmanouil Potetsianakis" w:date="2023-07-27T11:32:00Z"/>
                <w:rFonts w:ascii="Times New Roman" w:eastAsia="Calibri" w:hAnsi="Times New Roman" w:cs="Times New Roman"/>
                <w:sz w:val="18"/>
                <w:szCs w:val="18"/>
                <w:lang w:val="fr-CH" w:eastAsia="fr-CH"/>
              </w:rPr>
            </w:pPr>
            <w:ins w:id="714" w:author="Emmanouil Potetsianakis" w:date="2023-07-27T11:32:00Z">
              <w:r w:rsidRPr="0001524B">
                <w:rPr>
                  <w:rFonts w:ascii="Cambria" w:eastAsia="Calibri" w:hAnsi="Cambria" w:cs="Times New Roman"/>
                  <w:sz w:val="20"/>
                  <w:lang w:val="en-GB"/>
                </w:rPr>
                <w:t>35 651 584</w:t>
              </w:r>
            </w:ins>
          </w:p>
        </w:tc>
        <w:tc>
          <w:tcPr>
            <w:tcW w:w="1094" w:type="dxa"/>
            <w:tcBorders>
              <w:top w:val="single" w:sz="4" w:space="0" w:color="auto"/>
              <w:left w:val="single" w:sz="4" w:space="0" w:color="auto"/>
              <w:bottom w:val="single" w:sz="4" w:space="0" w:color="auto"/>
              <w:right w:val="single" w:sz="4" w:space="0" w:color="auto"/>
            </w:tcBorders>
            <w:hideMark/>
          </w:tcPr>
          <w:p w14:paraId="3E15AE2A" w14:textId="77777777" w:rsidR="0001524B" w:rsidRPr="0001524B" w:rsidRDefault="0001524B" w:rsidP="0001524B">
            <w:pPr>
              <w:widowControl/>
              <w:autoSpaceDE/>
              <w:autoSpaceDN/>
              <w:spacing w:before="60" w:after="60" w:line="210" w:lineRule="atLeast"/>
              <w:jc w:val="right"/>
              <w:rPr>
                <w:ins w:id="715" w:author="Emmanouil Potetsianakis" w:date="2023-07-27T11:32:00Z"/>
                <w:rFonts w:ascii="Times New Roman" w:eastAsia="Calibri" w:hAnsi="Times New Roman" w:cs="Times New Roman"/>
                <w:sz w:val="18"/>
                <w:szCs w:val="18"/>
                <w:lang w:val="fr-CH" w:eastAsia="fr-CH"/>
              </w:rPr>
            </w:pPr>
            <w:ins w:id="716" w:author="Emmanouil Potetsianakis" w:date="2023-07-27T11:32:00Z">
              <w:r w:rsidRPr="0001524B">
                <w:rPr>
                  <w:rFonts w:ascii="Cambria" w:eastAsia="Calibri" w:hAnsi="Cambria" w:cs="Times New Roman"/>
                  <w:sz w:val="20"/>
                  <w:lang w:val="en-GB"/>
                </w:rPr>
                <w:t>60 000</w:t>
              </w:r>
            </w:ins>
          </w:p>
        </w:tc>
        <w:tc>
          <w:tcPr>
            <w:tcW w:w="1094" w:type="dxa"/>
            <w:tcBorders>
              <w:top w:val="single" w:sz="4" w:space="0" w:color="auto"/>
              <w:left w:val="single" w:sz="4" w:space="0" w:color="auto"/>
              <w:bottom w:val="single" w:sz="4" w:space="0" w:color="auto"/>
              <w:right w:val="single" w:sz="4" w:space="0" w:color="auto"/>
            </w:tcBorders>
            <w:hideMark/>
          </w:tcPr>
          <w:p w14:paraId="60C74B23" w14:textId="77777777" w:rsidR="0001524B" w:rsidRPr="0001524B" w:rsidRDefault="0001524B" w:rsidP="0001524B">
            <w:pPr>
              <w:widowControl/>
              <w:autoSpaceDE/>
              <w:autoSpaceDN/>
              <w:spacing w:before="60" w:after="60" w:line="210" w:lineRule="atLeast"/>
              <w:jc w:val="right"/>
              <w:rPr>
                <w:ins w:id="717" w:author="Emmanouil Potetsianakis" w:date="2023-07-27T11:32:00Z"/>
                <w:rFonts w:ascii="Times New Roman" w:eastAsia="Calibri" w:hAnsi="Times New Roman" w:cs="Times New Roman"/>
                <w:sz w:val="18"/>
                <w:szCs w:val="18"/>
                <w:lang w:val="fr-CH" w:eastAsia="fr-CH"/>
              </w:rPr>
            </w:pPr>
            <w:ins w:id="718" w:author="Emmanouil Potetsianakis" w:date="2023-07-27T11:32:00Z">
              <w:r w:rsidRPr="0001524B">
                <w:rPr>
                  <w:rFonts w:ascii="Cambria" w:eastAsia="Calibri" w:hAnsi="Cambria" w:cs="Times New Roman"/>
                  <w:sz w:val="20"/>
                  <w:lang w:val="en-GB"/>
                </w:rPr>
                <w:t>240 000</w:t>
              </w:r>
            </w:ins>
          </w:p>
        </w:tc>
        <w:tc>
          <w:tcPr>
            <w:tcW w:w="1316" w:type="dxa"/>
            <w:tcBorders>
              <w:top w:val="single" w:sz="4" w:space="0" w:color="auto"/>
              <w:left w:val="single" w:sz="4" w:space="0" w:color="auto"/>
              <w:bottom w:val="single" w:sz="4" w:space="0" w:color="auto"/>
              <w:right w:val="single" w:sz="4" w:space="0" w:color="auto"/>
            </w:tcBorders>
            <w:hideMark/>
          </w:tcPr>
          <w:p w14:paraId="589A5B4D" w14:textId="77777777" w:rsidR="0001524B" w:rsidRPr="0001524B" w:rsidRDefault="0001524B" w:rsidP="0001524B">
            <w:pPr>
              <w:widowControl/>
              <w:autoSpaceDE/>
              <w:autoSpaceDN/>
              <w:spacing w:before="60" w:after="60" w:line="210" w:lineRule="atLeast"/>
              <w:jc w:val="right"/>
              <w:rPr>
                <w:ins w:id="719" w:author="Emmanouil Potetsianakis" w:date="2023-07-27T11:32:00Z"/>
                <w:rFonts w:ascii="Times New Roman" w:eastAsia="Calibri" w:hAnsi="Times New Roman" w:cs="Times New Roman"/>
                <w:sz w:val="18"/>
                <w:szCs w:val="18"/>
                <w:lang w:val="fr-CH" w:eastAsia="fr-CH"/>
              </w:rPr>
            </w:pPr>
            <w:ins w:id="720" w:author="Emmanouil Potetsianakis" w:date="2023-07-27T11:32:00Z">
              <w:r w:rsidRPr="0001524B">
                <w:rPr>
                  <w:rFonts w:ascii="Cambria" w:eastAsia="Calibri" w:hAnsi="Cambria" w:cs="Times New Roman"/>
                  <w:sz w:val="20"/>
                  <w:lang w:val="en-GB"/>
                </w:rPr>
                <w:t>600</w:t>
              </w:r>
            </w:ins>
          </w:p>
        </w:tc>
        <w:tc>
          <w:tcPr>
            <w:tcW w:w="990" w:type="dxa"/>
            <w:tcBorders>
              <w:top w:val="single" w:sz="4" w:space="0" w:color="auto"/>
              <w:left w:val="single" w:sz="4" w:space="0" w:color="auto"/>
              <w:bottom w:val="single" w:sz="4" w:space="0" w:color="auto"/>
              <w:right w:val="single" w:sz="4" w:space="0" w:color="auto"/>
            </w:tcBorders>
            <w:hideMark/>
          </w:tcPr>
          <w:p w14:paraId="34AD6DCB" w14:textId="77777777" w:rsidR="0001524B" w:rsidRPr="0001524B" w:rsidRDefault="0001524B" w:rsidP="0001524B">
            <w:pPr>
              <w:widowControl/>
              <w:autoSpaceDE/>
              <w:autoSpaceDN/>
              <w:spacing w:before="60" w:after="60" w:line="210" w:lineRule="atLeast"/>
              <w:jc w:val="right"/>
              <w:rPr>
                <w:ins w:id="721" w:author="Emmanouil Potetsianakis" w:date="2023-07-27T11:32:00Z"/>
                <w:rFonts w:ascii="Times New Roman" w:eastAsia="Calibri" w:hAnsi="Times New Roman" w:cs="Times New Roman"/>
                <w:sz w:val="18"/>
                <w:szCs w:val="18"/>
                <w:lang w:val="fr-CH" w:eastAsia="fr-CH"/>
              </w:rPr>
            </w:pPr>
            <w:ins w:id="722" w:author="Emmanouil Potetsianakis" w:date="2023-07-27T11:32:00Z">
              <w:r w:rsidRPr="0001524B">
                <w:rPr>
                  <w:rFonts w:ascii="Cambria" w:eastAsia="Calibri" w:hAnsi="Cambria" w:cs="Times New Roman"/>
                  <w:sz w:val="20"/>
                  <w:lang w:val="en-GB"/>
                </w:rPr>
                <w:t>22</w:t>
              </w:r>
            </w:ins>
          </w:p>
        </w:tc>
        <w:tc>
          <w:tcPr>
            <w:tcW w:w="1348" w:type="dxa"/>
            <w:tcBorders>
              <w:top w:val="single" w:sz="4" w:space="0" w:color="auto"/>
              <w:left w:val="single" w:sz="4" w:space="0" w:color="auto"/>
              <w:bottom w:val="single" w:sz="4" w:space="0" w:color="auto"/>
              <w:right w:val="single" w:sz="4" w:space="0" w:color="auto"/>
            </w:tcBorders>
            <w:hideMark/>
          </w:tcPr>
          <w:p w14:paraId="7C59CFE5" w14:textId="77777777" w:rsidR="0001524B" w:rsidRPr="0001524B" w:rsidRDefault="0001524B" w:rsidP="0001524B">
            <w:pPr>
              <w:widowControl/>
              <w:autoSpaceDE/>
              <w:autoSpaceDN/>
              <w:spacing w:before="60" w:after="60" w:line="210" w:lineRule="atLeast"/>
              <w:jc w:val="right"/>
              <w:rPr>
                <w:ins w:id="723" w:author="Emmanouil Potetsianakis" w:date="2023-07-27T11:32:00Z"/>
                <w:rFonts w:ascii="Times New Roman" w:eastAsia="Calibri" w:hAnsi="Times New Roman" w:cs="Times New Roman"/>
                <w:sz w:val="18"/>
                <w:szCs w:val="18"/>
                <w:lang w:val="fr-CH" w:eastAsia="fr-CH"/>
              </w:rPr>
            </w:pPr>
            <w:ins w:id="724" w:author="Emmanouil Potetsianakis" w:date="2023-07-27T11:32:00Z">
              <w:r w:rsidRPr="0001524B">
                <w:rPr>
                  <w:rFonts w:ascii="Cambria" w:eastAsia="Calibri" w:hAnsi="Cambria" w:cs="Times New Roman"/>
                  <w:sz w:val="20"/>
                  <w:lang w:val="en-GB"/>
                </w:rPr>
                <w:t>20</w:t>
              </w:r>
            </w:ins>
          </w:p>
        </w:tc>
      </w:tr>
      <w:tr w:rsidR="0001524B" w:rsidRPr="0001524B" w14:paraId="5192B7F4" w14:textId="77777777" w:rsidTr="0001524B">
        <w:trPr>
          <w:jc w:val="center"/>
          <w:ins w:id="725"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63B9FC3A" w14:textId="77777777" w:rsidR="0001524B" w:rsidRPr="0001524B" w:rsidRDefault="0001524B" w:rsidP="0001524B">
            <w:pPr>
              <w:widowControl/>
              <w:autoSpaceDE/>
              <w:autoSpaceDN/>
              <w:spacing w:before="60" w:after="60" w:line="210" w:lineRule="atLeast"/>
              <w:rPr>
                <w:ins w:id="726" w:author="Emmanouil Potetsianakis" w:date="2023-07-27T11:32:00Z"/>
                <w:rFonts w:ascii="Times New Roman" w:eastAsia="Malgun Gothic" w:hAnsi="Times New Roman" w:cs="Times New Roman"/>
                <w:sz w:val="18"/>
                <w:szCs w:val="18"/>
                <w:lang w:val="fr-CH" w:eastAsia="fr-CH"/>
              </w:rPr>
            </w:pPr>
            <w:ins w:id="727" w:author="Emmanouil Potetsianakis" w:date="2023-07-27T11:32:00Z">
              <w:r w:rsidRPr="0001524B">
                <w:rPr>
                  <w:rFonts w:ascii="Cambria" w:eastAsia="Malgun Gothic" w:hAnsi="Cambria" w:cs="Times New Roman"/>
                  <w:sz w:val="20"/>
                  <w:szCs w:val="24"/>
                  <w:lang w:val="en-GB"/>
                </w:rPr>
                <w:t>6.1</w:t>
              </w:r>
            </w:ins>
          </w:p>
        </w:tc>
        <w:tc>
          <w:tcPr>
            <w:tcW w:w="1362" w:type="dxa"/>
            <w:tcBorders>
              <w:top w:val="single" w:sz="4" w:space="0" w:color="auto"/>
              <w:left w:val="single" w:sz="4" w:space="0" w:color="auto"/>
              <w:bottom w:val="single" w:sz="4" w:space="0" w:color="auto"/>
              <w:right w:val="single" w:sz="4" w:space="0" w:color="auto"/>
            </w:tcBorders>
            <w:hideMark/>
          </w:tcPr>
          <w:p w14:paraId="710E1C87" w14:textId="77777777" w:rsidR="0001524B" w:rsidRPr="0001524B" w:rsidRDefault="0001524B" w:rsidP="0001524B">
            <w:pPr>
              <w:widowControl/>
              <w:autoSpaceDE/>
              <w:autoSpaceDN/>
              <w:spacing w:before="60" w:after="60" w:line="210" w:lineRule="atLeast"/>
              <w:jc w:val="right"/>
              <w:rPr>
                <w:ins w:id="728" w:author="Emmanouil Potetsianakis" w:date="2023-07-27T11:32:00Z"/>
                <w:rFonts w:ascii="Times New Roman" w:eastAsia="Calibri" w:hAnsi="Times New Roman" w:cs="Times New Roman"/>
                <w:sz w:val="18"/>
                <w:szCs w:val="18"/>
                <w:lang w:val="fr-CH" w:eastAsia="fr-CH"/>
              </w:rPr>
            </w:pPr>
            <w:ins w:id="729" w:author="Emmanouil Potetsianakis" w:date="2023-07-27T11:32:00Z">
              <w:r w:rsidRPr="0001524B">
                <w:rPr>
                  <w:rFonts w:ascii="Cambria" w:eastAsia="Calibri" w:hAnsi="Cambria" w:cs="Times New Roman"/>
                  <w:sz w:val="20"/>
                  <w:lang w:val="en-GB"/>
                </w:rPr>
                <w:t>35 651 584</w:t>
              </w:r>
            </w:ins>
          </w:p>
        </w:tc>
        <w:tc>
          <w:tcPr>
            <w:tcW w:w="1094" w:type="dxa"/>
            <w:tcBorders>
              <w:top w:val="single" w:sz="4" w:space="0" w:color="auto"/>
              <w:left w:val="single" w:sz="4" w:space="0" w:color="auto"/>
              <w:bottom w:val="single" w:sz="4" w:space="0" w:color="auto"/>
              <w:right w:val="single" w:sz="4" w:space="0" w:color="auto"/>
            </w:tcBorders>
            <w:hideMark/>
          </w:tcPr>
          <w:p w14:paraId="4569509E" w14:textId="77777777" w:rsidR="0001524B" w:rsidRPr="0001524B" w:rsidRDefault="0001524B" w:rsidP="0001524B">
            <w:pPr>
              <w:widowControl/>
              <w:autoSpaceDE/>
              <w:autoSpaceDN/>
              <w:spacing w:before="60" w:after="60" w:line="210" w:lineRule="atLeast"/>
              <w:jc w:val="right"/>
              <w:rPr>
                <w:ins w:id="730" w:author="Emmanouil Potetsianakis" w:date="2023-07-27T11:32:00Z"/>
                <w:rFonts w:ascii="Times New Roman" w:eastAsia="Calibri" w:hAnsi="Times New Roman" w:cs="Times New Roman"/>
                <w:sz w:val="18"/>
                <w:szCs w:val="18"/>
                <w:lang w:val="fr-CH" w:eastAsia="fr-CH"/>
              </w:rPr>
            </w:pPr>
            <w:ins w:id="731" w:author="Emmanouil Potetsianakis" w:date="2023-07-27T11:32:00Z">
              <w:r w:rsidRPr="0001524B">
                <w:rPr>
                  <w:rFonts w:ascii="Cambria" w:eastAsia="Calibri" w:hAnsi="Cambria" w:cs="Times New Roman"/>
                  <w:sz w:val="20"/>
                  <w:lang w:val="en-GB"/>
                </w:rPr>
                <w:t>120 000</w:t>
              </w:r>
            </w:ins>
          </w:p>
        </w:tc>
        <w:tc>
          <w:tcPr>
            <w:tcW w:w="1094" w:type="dxa"/>
            <w:tcBorders>
              <w:top w:val="single" w:sz="4" w:space="0" w:color="auto"/>
              <w:left w:val="single" w:sz="4" w:space="0" w:color="auto"/>
              <w:bottom w:val="single" w:sz="4" w:space="0" w:color="auto"/>
              <w:right w:val="single" w:sz="4" w:space="0" w:color="auto"/>
            </w:tcBorders>
            <w:hideMark/>
          </w:tcPr>
          <w:p w14:paraId="744694B0" w14:textId="77777777" w:rsidR="0001524B" w:rsidRPr="0001524B" w:rsidRDefault="0001524B" w:rsidP="0001524B">
            <w:pPr>
              <w:widowControl/>
              <w:autoSpaceDE/>
              <w:autoSpaceDN/>
              <w:spacing w:before="60" w:after="60" w:line="210" w:lineRule="atLeast"/>
              <w:jc w:val="right"/>
              <w:rPr>
                <w:ins w:id="732" w:author="Emmanouil Potetsianakis" w:date="2023-07-27T11:32:00Z"/>
                <w:rFonts w:ascii="Times New Roman" w:eastAsia="Calibri" w:hAnsi="Times New Roman" w:cs="Times New Roman"/>
                <w:sz w:val="18"/>
                <w:szCs w:val="18"/>
                <w:lang w:val="fr-CH" w:eastAsia="fr-CH"/>
              </w:rPr>
            </w:pPr>
            <w:ins w:id="733" w:author="Emmanouil Potetsianakis" w:date="2023-07-27T11:32:00Z">
              <w:r w:rsidRPr="0001524B">
                <w:rPr>
                  <w:rFonts w:ascii="Cambria" w:eastAsia="Calibri" w:hAnsi="Cambria" w:cs="Times New Roman"/>
                  <w:sz w:val="20"/>
                  <w:lang w:val="en-GB"/>
                </w:rPr>
                <w:t>480 000</w:t>
              </w:r>
            </w:ins>
          </w:p>
        </w:tc>
        <w:tc>
          <w:tcPr>
            <w:tcW w:w="1316" w:type="dxa"/>
            <w:tcBorders>
              <w:top w:val="single" w:sz="4" w:space="0" w:color="auto"/>
              <w:left w:val="single" w:sz="4" w:space="0" w:color="auto"/>
              <w:bottom w:val="single" w:sz="4" w:space="0" w:color="auto"/>
              <w:right w:val="single" w:sz="4" w:space="0" w:color="auto"/>
            </w:tcBorders>
            <w:hideMark/>
          </w:tcPr>
          <w:p w14:paraId="52C3153A" w14:textId="77777777" w:rsidR="0001524B" w:rsidRPr="0001524B" w:rsidRDefault="0001524B" w:rsidP="0001524B">
            <w:pPr>
              <w:widowControl/>
              <w:autoSpaceDE/>
              <w:autoSpaceDN/>
              <w:spacing w:before="60" w:after="60" w:line="210" w:lineRule="atLeast"/>
              <w:jc w:val="right"/>
              <w:rPr>
                <w:ins w:id="734" w:author="Emmanouil Potetsianakis" w:date="2023-07-27T11:32:00Z"/>
                <w:rFonts w:ascii="Times New Roman" w:eastAsia="Calibri" w:hAnsi="Times New Roman" w:cs="Times New Roman"/>
                <w:sz w:val="18"/>
                <w:szCs w:val="18"/>
                <w:lang w:val="fr-CH" w:eastAsia="fr-CH"/>
              </w:rPr>
            </w:pPr>
            <w:ins w:id="735" w:author="Emmanouil Potetsianakis" w:date="2023-07-27T11:32:00Z">
              <w:r w:rsidRPr="0001524B">
                <w:rPr>
                  <w:rFonts w:ascii="Cambria" w:eastAsia="Calibri" w:hAnsi="Cambria" w:cs="Times New Roman"/>
                  <w:sz w:val="20"/>
                  <w:lang w:val="en-GB"/>
                </w:rPr>
                <w:t>600</w:t>
              </w:r>
            </w:ins>
          </w:p>
        </w:tc>
        <w:tc>
          <w:tcPr>
            <w:tcW w:w="990" w:type="dxa"/>
            <w:tcBorders>
              <w:top w:val="single" w:sz="4" w:space="0" w:color="auto"/>
              <w:left w:val="single" w:sz="4" w:space="0" w:color="auto"/>
              <w:bottom w:val="single" w:sz="4" w:space="0" w:color="auto"/>
              <w:right w:val="single" w:sz="4" w:space="0" w:color="auto"/>
            </w:tcBorders>
            <w:hideMark/>
          </w:tcPr>
          <w:p w14:paraId="2112447D" w14:textId="77777777" w:rsidR="0001524B" w:rsidRPr="0001524B" w:rsidRDefault="0001524B" w:rsidP="0001524B">
            <w:pPr>
              <w:widowControl/>
              <w:autoSpaceDE/>
              <w:autoSpaceDN/>
              <w:spacing w:before="60" w:after="60" w:line="210" w:lineRule="atLeast"/>
              <w:jc w:val="right"/>
              <w:rPr>
                <w:ins w:id="736" w:author="Emmanouil Potetsianakis" w:date="2023-07-27T11:32:00Z"/>
                <w:rFonts w:ascii="Times New Roman" w:eastAsia="Calibri" w:hAnsi="Times New Roman" w:cs="Times New Roman"/>
                <w:sz w:val="18"/>
                <w:szCs w:val="18"/>
                <w:lang w:val="fr-CH" w:eastAsia="fr-CH"/>
              </w:rPr>
            </w:pPr>
            <w:ins w:id="737" w:author="Emmanouil Potetsianakis" w:date="2023-07-27T11:32:00Z">
              <w:r w:rsidRPr="0001524B">
                <w:rPr>
                  <w:rFonts w:ascii="Cambria" w:eastAsia="Calibri" w:hAnsi="Cambria" w:cs="Times New Roman"/>
                  <w:sz w:val="20"/>
                  <w:lang w:val="en-GB"/>
                </w:rPr>
                <w:t>22</w:t>
              </w:r>
            </w:ins>
          </w:p>
        </w:tc>
        <w:tc>
          <w:tcPr>
            <w:tcW w:w="1348" w:type="dxa"/>
            <w:tcBorders>
              <w:top w:val="single" w:sz="4" w:space="0" w:color="auto"/>
              <w:left w:val="single" w:sz="4" w:space="0" w:color="auto"/>
              <w:bottom w:val="single" w:sz="4" w:space="0" w:color="auto"/>
              <w:right w:val="single" w:sz="4" w:space="0" w:color="auto"/>
            </w:tcBorders>
            <w:hideMark/>
          </w:tcPr>
          <w:p w14:paraId="54DA30E6" w14:textId="77777777" w:rsidR="0001524B" w:rsidRPr="0001524B" w:rsidRDefault="0001524B" w:rsidP="0001524B">
            <w:pPr>
              <w:widowControl/>
              <w:autoSpaceDE/>
              <w:autoSpaceDN/>
              <w:spacing w:before="60" w:after="60" w:line="210" w:lineRule="atLeast"/>
              <w:jc w:val="right"/>
              <w:rPr>
                <w:ins w:id="738" w:author="Emmanouil Potetsianakis" w:date="2023-07-27T11:32:00Z"/>
                <w:rFonts w:ascii="Times New Roman" w:eastAsia="Calibri" w:hAnsi="Times New Roman" w:cs="Times New Roman"/>
                <w:sz w:val="18"/>
                <w:szCs w:val="18"/>
                <w:lang w:val="fr-CH" w:eastAsia="fr-CH"/>
              </w:rPr>
            </w:pPr>
            <w:ins w:id="739" w:author="Emmanouil Potetsianakis" w:date="2023-07-27T11:32:00Z">
              <w:r w:rsidRPr="0001524B">
                <w:rPr>
                  <w:rFonts w:ascii="Cambria" w:eastAsia="Calibri" w:hAnsi="Cambria" w:cs="Times New Roman"/>
                  <w:sz w:val="20"/>
                  <w:lang w:val="en-GB"/>
                </w:rPr>
                <w:t>20</w:t>
              </w:r>
            </w:ins>
          </w:p>
        </w:tc>
      </w:tr>
      <w:tr w:rsidR="0001524B" w:rsidRPr="0001524B" w14:paraId="07E7826C" w14:textId="77777777" w:rsidTr="0001524B">
        <w:trPr>
          <w:jc w:val="center"/>
          <w:ins w:id="740" w:author="Emmanouil Potetsianakis" w:date="2023-07-27T11:32:00Z"/>
        </w:trPr>
        <w:tc>
          <w:tcPr>
            <w:tcW w:w="884" w:type="dxa"/>
            <w:tcBorders>
              <w:top w:val="single" w:sz="4" w:space="0" w:color="auto"/>
              <w:left w:val="single" w:sz="4" w:space="0" w:color="auto"/>
              <w:bottom w:val="single" w:sz="4" w:space="0" w:color="auto"/>
              <w:right w:val="single" w:sz="4" w:space="0" w:color="auto"/>
            </w:tcBorders>
            <w:hideMark/>
          </w:tcPr>
          <w:p w14:paraId="04A7E1AA" w14:textId="77777777" w:rsidR="0001524B" w:rsidRPr="0001524B" w:rsidRDefault="0001524B" w:rsidP="0001524B">
            <w:pPr>
              <w:widowControl/>
              <w:autoSpaceDE/>
              <w:autoSpaceDN/>
              <w:spacing w:before="60" w:after="60" w:line="210" w:lineRule="atLeast"/>
              <w:rPr>
                <w:ins w:id="741" w:author="Emmanouil Potetsianakis" w:date="2023-07-27T11:32:00Z"/>
                <w:rFonts w:ascii="Times New Roman" w:eastAsia="Malgun Gothic" w:hAnsi="Times New Roman" w:cs="Times New Roman"/>
                <w:sz w:val="18"/>
                <w:szCs w:val="18"/>
                <w:lang w:val="fr-CH" w:eastAsia="fr-CH"/>
              </w:rPr>
            </w:pPr>
            <w:ins w:id="742" w:author="Emmanouil Potetsianakis" w:date="2023-07-27T11:32:00Z">
              <w:r w:rsidRPr="0001524B">
                <w:rPr>
                  <w:rFonts w:ascii="Cambria" w:eastAsia="Malgun Gothic" w:hAnsi="Cambria" w:cs="Times New Roman"/>
                  <w:sz w:val="20"/>
                  <w:szCs w:val="24"/>
                  <w:lang w:val="en-GB"/>
                </w:rPr>
                <w:t>6.2</w:t>
              </w:r>
            </w:ins>
          </w:p>
        </w:tc>
        <w:tc>
          <w:tcPr>
            <w:tcW w:w="1362" w:type="dxa"/>
            <w:tcBorders>
              <w:top w:val="single" w:sz="4" w:space="0" w:color="auto"/>
              <w:left w:val="single" w:sz="4" w:space="0" w:color="auto"/>
              <w:bottom w:val="single" w:sz="4" w:space="0" w:color="auto"/>
              <w:right w:val="single" w:sz="4" w:space="0" w:color="auto"/>
            </w:tcBorders>
            <w:hideMark/>
          </w:tcPr>
          <w:p w14:paraId="3788D7F4" w14:textId="77777777" w:rsidR="0001524B" w:rsidRPr="0001524B" w:rsidRDefault="0001524B" w:rsidP="0001524B">
            <w:pPr>
              <w:widowControl/>
              <w:autoSpaceDE/>
              <w:autoSpaceDN/>
              <w:spacing w:before="60" w:after="60" w:line="210" w:lineRule="atLeast"/>
              <w:jc w:val="right"/>
              <w:rPr>
                <w:ins w:id="743" w:author="Emmanouil Potetsianakis" w:date="2023-07-27T11:32:00Z"/>
                <w:rFonts w:ascii="Times New Roman" w:eastAsia="Calibri" w:hAnsi="Times New Roman" w:cs="Times New Roman"/>
                <w:sz w:val="18"/>
                <w:szCs w:val="18"/>
                <w:lang w:val="fr-CH" w:eastAsia="fr-CH"/>
              </w:rPr>
            </w:pPr>
            <w:ins w:id="744" w:author="Emmanouil Potetsianakis" w:date="2023-07-27T11:32:00Z">
              <w:r w:rsidRPr="0001524B">
                <w:rPr>
                  <w:rFonts w:ascii="Cambria" w:eastAsia="Calibri" w:hAnsi="Cambria" w:cs="Times New Roman"/>
                  <w:sz w:val="20"/>
                  <w:lang w:val="en-GB"/>
                </w:rPr>
                <w:t>35 651 584</w:t>
              </w:r>
            </w:ins>
          </w:p>
        </w:tc>
        <w:tc>
          <w:tcPr>
            <w:tcW w:w="1094" w:type="dxa"/>
            <w:tcBorders>
              <w:top w:val="single" w:sz="4" w:space="0" w:color="auto"/>
              <w:left w:val="single" w:sz="4" w:space="0" w:color="auto"/>
              <w:bottom w:val="single" w:sz="4" w:space="0" w:color="auto"/>
              <w:right w:val="single" w:sz="4" w:space="0" w:color="auto"/>
            </w:tcBorders>
            <w:hideMark/>
          </w:tcPr>
          <w:p w14:paraId="17D17107" w14:textId="77777777" w:rsidR="0001524B" w:rsidRPr="0001524B" w:rsidRDefault="0001524B" w:rsidP="0001524B">
            <w:pPr>
              <w:widowControl/>
              <w:autoSpaceDE/>
              <w:autoSpaceDN/>
              <w:spacing w:before="60" w:after="60" w:line="210" w:lineRule="atLeast"/>
              <w:jc w:val="right"/>
              <w:rPr>
                <w:ins w:id="745" w:author="Emmanouil Potetsianakis" w:date="2023-07-27T11:32:00Z"/>
                <w:rFonts w:ascii="Times New Roman" w:eastAsia="Calibri" w:hAnsi="Times New Roman" w:cs="Times New Roman"/>
                <w:sz w:val="18"/>
                <w:szCs w:val="18"/>
                <w:lang w:val="fr-CH" w:eastAsia="fr-CH"/>
              </w:rPr>
            </w:pPr>
            <w:ins w:id="746" w:author="Emmanouil Potetsianakis" w:date="2023-07-27T11:32:00Z">
              <w:r w:rsidRPr="0001524B">
                <w:rPr>
                  <w:rFonts w:ascii="Cambria" w:eastAsia="Calibri" w:hAnsi="Cambria" w:cs="Times New Roman"/>
                  <w:sz w:val="20"/>
                  <w:lang w:val="en-GB"/>
                </w:rPr>
                <w:t>240 000</w:t>
              </w:r>
            </w:ins>
          </w:p>
        </w:tc>
        <w:tc>
          <w:tcPr>
            <w:tcW w:w="1094" w:type="dxa"/>
            <w:tcBorders>
              <w:top w:val="single" w:sz="4" w:space="0" w:color="auto"/>
              <w:left w:val="single" w:sz="4" w:space="0" w:color="auto"/>
              <w:bottom w:val="single" w:sz="4" w:space="0" w:color="auto"/>
              <w:right w:val="single" w:sz="4" w:space="0" w:color="auto"/>
            </w:tcBorders>
            <w:hideMark/>
          </w:tcPr>
          <w:p w14:paraId="58E9D4A9" w14:textId="77777777" w:rsidR="0001524B" w:rsidRPr="0001524B" w:rsidRDefault="0001524B" w:rsidP="0001524B">
            <w:pPr>
              <w:widowControl/>
              <w:autoSpaceDE/>
              <w:autoSpaceDN/>
              <w:spacing w:before="60" w:after="60" w:line="210" w:lineRule="atLeast"/>
              <w:jc w:val="right"/>
              <w:rPr>
                <w:ins w:id="747" w:author="Emmanouil Potetsianakis" w:date="2023-07-27T11:32:00Z"/>
                <w:rFonts w:ascii="Times New Roman" w:eastAsia="Calibri" w:hAnsi="Times New Roman" w:cs="Times New Roman"/>
                <w:sz w:val="18"/>
                <w:szCs w:val="18"/>
                <w:lang w:val="fr-CH" w:eastAsia="fr-CH"/>
              </w:rPr>
            </w:pPr>
            <w:ins w:id="748" w:author="Emmanouil Potetsianakis" w:date="2023-07-27T11:32:00Z">
              <w:r w:rsidRPr="0001524B">
                <w:rPr>
                  <w:rFonts w:ascii="Cambria" w:eastAsia="Calibri" w:hAnsi="Cambria" w:cs="Times New Roman"/>
                  <w:sz w:val="20"/>
                  <w:lang w:val="en-GB"/>
                </w:rPr>
                <w:t>800 000</w:t>
              </w:r>
            </w:ins>
          </w:p>
        </w:tc>
        <w:tc>
          <w:tcPr>
            <w:tcW w:w="1316" w:type="dxa"/>
            <w:tcBorders>
              <w:top w:val="single" w:sz="4" w:space="0" w:color="auto"/>
              <w:left w:val="single" w:sz="4" w:space="0" w:color="auto"/>
              <w:bottom w:val="single" w:sz="4" w:space="0" w:color="auto"/>
              <w:right w:val="single" w:sz="4" w:space="0" w:color="auto"/>
            </w:tcBorders>
            <w:hideMark/>
          </w:tcPr>
          <w:p w14:paraId="1D903D4D" w14:textId="77777777" w:rsidR="0001524B" w:rsidRPr="0001524B" w:rsidRDefault="0001524B" w:rsidP="0001524B">
            <w:pPr>
              <w:widowControl/>
              <w:autoSpaceDE/>
              <w:autoSpaceDN/>
              <w:spacing w:before="60" w:after="60" w:line="210" w:lineRule="atLeast"/>
              <w:jc w:val="right"/>
              <w:rPr>
                <w:ins w:id="749" w:author="Emmanouil Potetsianakis" w:date="2023-07-27T11:32:00Z"/>
                <w:rFonts w:ascii="Times New Roman" w:eastAsia="Calibri" w:hAnsi="Times New Roman" w:cs="Times New Roman"/>
                <w:sz w:val="18"/>
                <w:szCs w:val="18"/>
                <w:lang w:val="fr-CH" w:eastAsia="fr-CH"/>
              </w:rPr>
            </w:pPr>
            <w:ins w:id="750" w:author="Emmanouil Potetsianakis" w:date="2023-07-27T11:32:00Z">
              <w:r w:rsidRPr="0001524B">
                <w:rPr>
                  <w:rFonts w:ascii="Cambria" w:eastAsia="Calibri" w:hAnsi="Cambria" w:cs="Times New Roman"/>
                  <w:sz w:val="20"/>
                  <w:lang w:val="en-GB"/>
                </w:rPr>
                <w:t>600</w:t>
              </w:r>
            </w:ins>
          </w:p>
        </w:tc>
        <w:tc>
          <w:tcPr>
            <w:tcW w:w="990" w:type="dxa"/>
            <w:tcBorders>
              <w:top w:val="single" w:sz="4" w:space="0" w:color="auto"/>
              <w:left w:val="single" w:sz="4" w:space="0" w:color="auto"/>
              <w:bottom w:val="single" w:sz="4" w:space="0" w:color="auto"/>
              <w:right w:val="single" w:sz="4" w:space="0" w:color="auto"/>
            </w:tcBorders>
            <w:hideMark/>
          </w:tcPr>
          <w:p w14:paraId="418C67A6" w14:textId="77777777" w:rsidR="0001524B" w:rsidRPr="0001524B" w:rsidRDefault="0001524B" w:rsidP="0001524B">
            <w:pPr>
              <w:widowControl/>
              <w:autoSpaceDE/>
              <w:autoSpaceDN/>
              <w:spacing w:before="60" w:after="60" w:line="210" w:lineRule="atLeast"/>
              <w:jc w:val="right"/>
              <w:rPr>
                <w:ins w:id="751" w:author="Emmanouil Potetsianakis" w:date="2023-07-27T11:32:00Z"/>
                <w:rFonts w:ascii="Times New Roman" w:eastAsia="Calibri" w:hAnsi="Times New Roman" w:cs="Times New Roman"/>
                <w:sz w:val="18"/>
                <w:szCs w:val="18"/>
                <w:lang w:val="fr-CH" w:eastAsia="fr-CH"/>
              </w:rPr>
            </w:pPr>
            <w:ins w:id="752" w:author="Emmanouil Potetsianakis" w:date="2023-07-27T11:32:00Z">
              <w:r w:rsidRPr="0001524B">
                <w:rPr>
                  <w:rFonts w:ascii="Cambria" w:eastAsia="Calibri" w:hAnsi="Cambria" w:cs="Times New Roman"/>
                  <w:sz w:val="20"/>
                  <w:lang w:val="en-GB"/>
                </w:rPr>
                <w:t>22</w:t>
              </w:r>
            </w:ins>
          </w:p>
        </w:tc>
        <w:tc>
          <w:tcPr>
            <w:tcW w:w="1348" w:type="dxa"/>
            <w:tcBorders>
              <w:top w:val="single" w:sz="4" w:space="0" w:color="auto"/>
              <w:left w:val="single" w:sz="4" w:space="0" w:color="auto"/>
              <w:bottom w:val="single" w:sz="4" w:space="0" w:color="auto"/>
              <w:right w:val="single" w:sz="4" w:space="0" w:color="auto"/>
            </w:tcBorders>
            <w:hideMark/>
          </w:tcPr>
          <w:p w14:paraId="42711961" w14:textId="77777777" w:rsidR="0001524B" w:rsidRPr="0001524B" w:rsidRDefault="0001524B" w:rsidP="0001524B">
            <w:pPr>
              <w:widowControl/>
              <w:autoSpaceDE/>
              <w:autoSpaceDN/>
              <w:spacing w:before="60" w:after="60" w:line="210" w:lineRule="atLeast"/>
              <w:jc w:val="right"/>
              <w:rPr>
                <w:ins w:id="753" w:author="Emmanouil Potetsianakis" w:date="2023-07-27T11:32:00Z"/>
                <w:rFonts w:ascii="Times New Roman" w:eastAsia="Calibri" w:hAnsi="Times New Roman" w:cs="Times New Roman"/>
                <w:sz w:val="18"/>
                <w:szCs w:val="18"/>
                <w:lang w:val="fr-CH" w:eastAsia="fr-CH"/>
              </w:rPr>
            </w:pPr>
            <w:ins w:id="754" w:author="Emmanouil Potetsianakis" w:date="2023-07-27T11:32:00Z">
              <w:r w:rsidRPr="0001524B">
                <w:rPr>
                  <w:rFonts w:ascii="Cambria" w:eastAsia="Calibri" w:hAnsi="Cambria" w:cs="Times New Roman"/>
                  <w:sz w:val="20"/>
                  <w:lang w:val="en-GB"/>
                </w:rPr>
                <w:t>20</w:t>
              </w:r>
            </w:ins>
          </w:p>
        </w:tc>
      </w:tr>
    </w:tbl>
    <w:p w14:paraId="57831717" w14:textId="77777777" w:rsidR="0001524B" w:rsidRPr="0001524B" w:rsidRDefault="0001524B" w:rsidP="0001524B">
      <w:pPr>
        <w:widowControl/>
        <w:autoSpaceDE/>
        <w:autoSpaceDN/>
        <w:jc w:val="both"/>
        <w:rPr>
          <w:ins w:id="755" w:author="Emmanouil Potetsianakis" w:date="2023-07-27T11:32:00Z"/>
          <w:rFonts w:ascii="Times New Roman" w:eastAsia="MS Mincho" w:hAnsi="Times New Roman"/>
          <w:sz w:val="24"/>
          <w:szCs w:val="24"/>
          <w:lang w:val="en-GB" w:eastAsia="zh-CN"/>
        </w:rPr>
      </w:pPr>
    </w:p>
    <w:p w14:paraId="5B19AD7D" w14:textId="77777777" w:rsidR="0001524B" w:rsidRPr="0001524B" w:rsidRDefault="0001524B" w:rsidP="0001524B">
      <w:pPr>
        <w:widowControl/>
        <w:suppressAutoHyphens/>
        <w:autoSpaceDE/>
        <w:autoSpaceDN/>
        <w:spacing w:before="120" w:after="120" w:line="240" w:lineRule="atLeast"/>
        <w:jc w:val="center"/>
        <w:rPr>
          <w:ins w:id="756" w:author="Emmanouil Potetsianakis" w:date="2023-07-27T11:32:00Z"/>
          <w:rFonts w:ascii="Cambria" w:eastAsia="Calibri" w:hAnsi="Cambria" w:cs="Times New Roman"/>
          <w:b/>
          <w:lang w:val="en-GB"/>
        </w:rPr>
      </w:pPr>
      <w:ins w:id="757" w:author="Emmanouil Potetsianakis" w:date="2023-07-27T11:32:00Z">
        <w:r w:rsidRPr="0001524B">
          <w:rPr>
            <w:rFonts w:ascii="Cambria" w:eastAsia="Calibri" w:hAnsi="Cambria" w:cs="Times New Roman"/>
            <w:b/>
            <w:lang w:val="en-GB"/>
          </w:rPr>
          <w:t>Table A.9 — Tier and level limits for the video profiles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530"/>
        <w:gridCol w:w="990"/>
        <w:gridCol w:w="997"/>
        <w:gridCol w:w="720"/>
        <w:gridCol w:w="720"/>
      </w:tblGrid>
      <w:tr w:rsidR="0001524B" w:rsidRPr="0001524B" w14:paraId="25E0E2BC" w14:textId="77777777" w:rsidTr="0001524B">
        <w:trPr>
          <w:cantSplit/>
          <w:trHeight w:val="1727"/>
          <w:jc w:val="center"/>
          <w:ins w:id="758" w:author="Emmanouil Potetsianakis" w:date="2023-07-27T11:32:00Z"/>
        </w:trPr>
        <w:tc>
          <w:tcPr>
            <w:tcW w:w="721" w:type="dxa"/>
            <w:vMerge w:val="restart"/>
            <w:tcBorders>
              <w:top w:val="single" w:sz="4" w:space="0" w:color="auto"/>
              <w:left w:val="single" w:sz="4" w:space="0" w:color="auto"/>
              <w:bottom w:val="single" w:sz="4" w:space="0" w:color="auto"/>
              <w:right w:val="single" w:sz="4" w:space="0" w:color="auto"/>
            </w:tcBorders>
            <w:vAlign w:val="center"/>
            <w:hideMark/>
          </w:tcPr>
          <w:p w14:paraId="03216FFA" w14:textId="77777777" w:rsidR="0001524B" w:rsidRPr="0001524B" w:rsidRDefault="0001524B" w:rsidP="0001524B">
            <w:pPr>
              <w:widowControl/>
              <w:autoSpaceDE/>
              <w:autoSpaceDN/>
              <w:spacing w:before="60" w:after="60" w:line="210" w:lineRule="atLeast"/>
              <w:jc w:val="center"/>
              <w:rPr>
                <w:ins w:id="759" w:author="Emmanouil Potetsianakis" w:date="2023-07-27T11:32:00Z"/>
                <w:rFonts w:ascii="Times New Roman" w:eastAsia="Calibri" w:hAnsi="Times New Roman" w:cs="Times New Roman"/>
                <w:b/>
                <w:sz w:val="18"/>
                <w:szCs w:val="18"/>
                <w:lang w:val="fr-CH" w:eastAsia="fr-CH"/>
              </w:rPr>
            </w:pPr>
            <w:ins w:id="760" w:author="Emmanouil Potetsianakis" w:date="2023-07-27T11:32:00Z">
              <w:r w:rsidRPr="0001524B">
                <w:rPr>
                  <w:rFonts w:ascii="Cambria" w:eastAsia="Calibri" w:hAnsi="Cambria" w:cs="Times New Roman"/>
                  <w:b/>
                  <w:sz w:val="20"/>
                  <w:lang w:val="en-GB"/>
                </w:rPr>
                <w:t>Level</w:t>
              </w:r>
            </w:ins>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34D17BF3" w14:textId="77777777" w:rsidR="0001524B" w:rsidRPr="0001524B" w:rsidRDefault="0001524B" w:rsidP="0001524B">
            <w:pPr>
              <w:widowControl/>
              <w:autoSpaceDE/>
              <w:autoSpaceDN/>
              <w:spacing w:before="60" w:after="60" w:line="210" w:lineRule="atLeast"/>
              <w:jc w:val="center"/>
              <w:rPr>
                <w:ins w:id="761" w:author="Emmanouil Potetsianakis" w:date="2023-07-27T11:32:00Z"/>
                <w:rFonts w:ascii="Times New Roman" w:eastAsia="Calibri" w:hAnsi="Times New Roman" w:cs="Times New Roman"/>
                <w:b/>
                <w:sz w:val="18"/>
                <w:szCs w:val="18"/>
                <w:lang w:val="fr-CH" w:eastAsia="fr-CH"/>
              </w:rPr>
            </w:pPr>
            <w:ins w:id="762" w:author="Emmanouil Potetsianakis" w:date="2023-07-27T11:32:00Z">
              <w:r w:rsidRPr="0001524B">
                <w:rPr>
                  <w:rFonts w:ascii="Cambria" w:eastAsia="Calibri" w:hAnsi="Cambria" w:cs="Times New Roman"/>
                  <w:b/>
                  <w:sz w:val="20"/>
                  <w:lang w:val="en-GB"/>
                </w:rPr>
                <w:t>Max luma sample rate MaxLumaSr</w:t>
              </w:r>
              <w:r w:rsidRPr="0001524B">
                <w:rPr>
                  <w:rFonts w:ascii="Cambria" w:eastAsia="Calibri" w:hAnsi="Cambria" w:cs="Times New Roman"/>
                  <w:b/>
                  <w:sz w:val="20"/>
                  <w:lang w:val="en-GB"/>
                </w:rPr>
                <w:br/>
                <w:t>(samples/sec)</w:t>
              </w:r>
            </w:ins>
          </w:p>
        </w:tc>
        <w:tc>
          <w:tcPr>
            <w:tcW w:w="1987" w:type="dxa"/>
            <w:gridSpan w:val="2"/>
            <w:tcBorders>
              <w:top w:val="single" w:sz="4" w:space="0" w:color="auto"/>
              <w:left w:val="single" w:sz="4" w:space="0" w:color="auto"/>
              <w:bottom w:val="single" w:sz="4" w:space="0" w:color="auto"/>
              <w:right w:val="single" w:sz="4" w:space="0" w:color="auto"/>
            </w:tcBorders>
            <w:vAlign w:val="center"/>
            <w:hideMark/>
          </w:tcPr>
          <w:p w14:paraId="638CE09C" w14:textId="77777777" w:rsidR="0001524B" w:rsidRPr="0001524B" w:rsidRDefault="0001524B" w:rsidP="0001524B">
            <w:pPr>
              <w:widowControl/>
              <w:autoSpaceDE/>
              <w:autoSpaceDN/>
              <w:spacing w:before="60" w:after="60" w:line="210" w:lineRule="atLeast"/>
              <w:jc w:val="center"/>
              <w:rPr>
                <w:ins w:id="763" w:author="Emmanouil Potetsianakis" w:date="2023-07-27T11:32:00Z"/>
                <w:rFonts w:ascii="Times New Roman" w:eastAsia="Calibri" w:hAnsi="Times New Roman" w:cs="Times New Roman"/>
                <w:b/>
                <w:sz w:val="18"/>
                <w:szCs w:val="18"/>
                <w:lang w:eastAsia="fr-CH"/>
              </w:rPr>
            </w:pPr>
            <w:ins w:id="764" w:author="Emmanouil Potetsianakis" w:date="2023-07-27T11:32:00Z">
              <w:r w:rsidRPr="0001524B">
                <w:rPr>
                  <w:rFonts w:ascii="Cambria" w:eastAsia="Calibri" w:hAnsi="Cambria" w:cs="Times New Roman"/>
                  <w:b/>
                  <w:sz w:val="20"/>
                  <w:lang w:val="en-GB"/>
                </w:rPr>
                <w:t>Max bit rate MaxBR (BrVclFactor or BrNalFactor bits/s)</w:t>
              </w:r>
            </w:ins>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E91AE85" w14:textId="77777777" w:rsidR="0001524B" w:rsidRPr="0001524B" w:rsidRDefault="0001524B" w:rsidP="0001524B">
            <w:pPr>
              <w:widowControl/>
              <w:autoSpaceDE/>
              <w:autoSpaceDN/>
              <w:spacing w:before="60" w:after="60" w:line="210" w:lineRule="atLeast"/>
              <w:jc w:val="center"/>
              <w:rPr>
                <w:ins w:id="765" w:author="Emmanouil Potetsianakis" w:date="2023-07-27T11:32:00Z"/>
                <w:rFonts w:ascii="Times New Roman" w:eastAsia="Calibri" w:hAnsi="Times New Roman" w:cs="Times New Roman"/>
                <w:b/>
                <w:sz w:val="18"/>
                <w:szCs w:val="18"/>
                <w:lang w:val="fr-CH" w:eastAsia="fr-CH"/>
              </w:rPr>
            </w:pPr>
            <w:ins w:id="766" w:author="Emmanouil Potetsianakis" w:date="2023-07-27T11:32:00Z">
              <w:r w:rsidRPr="0001524B">
                <w:rPr>
                  <w:rFonts w:ascii="Cambria" w:eastAsia="Calibri" w:hAnsi="Cambria" w:cs="Times New Roman"/>
                  <w:b/>
                  <w:sz w:val="20"/>
                  <w:lang w:val="en-GB"/>
                </w:rPr>
                <w:t>Min compression ratio MinCrBase</w:t>
              </w:r>
            </w:ins>
          </w:p>
        </w:tc>
      </w:tr>
      <w:tr w:rsidR="0001524B" w:rsidRPr="0001524B" w14:paraId="04492F22" w14:textId="77777777" w:rsidTr="0001524B">
        <w:trPr>
          <w:cantSplit/>
          <w:trHeight w:val="566"/>
          <w:jc w:val="center"/>
          <w:ins w:id="767" w:author="Emmanouil Potetsianakis" w:date="2023-07-27T11:32:00Z"/>
        </w:trPr>
        <w:tc>
          <w:tcPr>
            <w:tcW w:w="721" w:type="dxa"/>
            <w:vMerge/>
            <w:tcBorders>
              <w:top w:val="single" w:sz="4" w:space="0" w:color="auto"/>
              <w:left w:val="single" w:sz="4" w:space="0" w:color="auto"/>
              <w:bottom w:val="single" w:sz="4" w:space="0" w:color="auto"/>
              <w:right w:val="single" w:sz="4" w:space="0" w:color="auto"/>
            </w:tcBorders>
            <w:vAlign w:val="center"/>
            <w:hideMark/>
          </w:tcPr>
          <w:p w14:paraId="3F670589" w14:textId="77777777" w:rsidR="0001524B" w:rsidRPr="0001524B" w:rsidRDefault="0001524B" w:rsidP="0001524B">
            <w:pPr>
              <w:widowControl/>
              <w:autoSpaceDE/>
              <w:autoSpaceDN/>
              <w:rPr>
                <w:ins w:id="768" w:author="Emmanouil Potetsianakis" w:date="2023-07-27T11:32:00Z"/>
                <w:rFonts w:ascii="Times New Roman" w:eastAsia="Calibri" w:hAnsi="Times New Roman" w:cs="Times New Roman"/>
                <w:b/>
                <w:sz w:val="18"/>
                <w:szCs w:val="18"/>
                <w:lang w:val="fr-CH" w:eastAsia="fr-CH"/>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E4C3E4B" w14:textId="77777777" w:rsidR="0001524B" w:rsidRPr="0001524B" w:rsidRDefault="0001524B" w:rsidP="0001524B">
            <w:pPr>
              <w:widowControl/>
              <w:autoSpaceDE/>
              <w:autoSpaceDN/>
              <w:rPr>
                <w:ins w:id="769" w:author="Emmanouil Potetsianakis" w:date="2023-07-27T11:32:00Z"/>
                <w:rFonts w:ascii="Times New Roman" w:eastAsia="Calibri" w:hAnsi="Times New Roman" w:cs="Times New Roman"/>
                <w:b/>
                <w:sz w:val="18"/>
                <w:szCs w:val="18"/>
                <w:lang w:val="fr-CH" w:eastAsia="fr-CH"/>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7DFEC82A" w14:textId="77777777" w:rsidR="0001524B" w:rsidRPr="0001524B" w:rsidRDefault="0001524B" w:rsidP="0001524B">
            <w:pPr>
              <w:widowControl/>
              <w:autoSpaceDE/>
              <w:autoSpaceDN/>
              <w:spacing w:before="60" w:after="60" w:line="210" w:lineRule="atLeast"/>
              <w:jc w:val="center"/>
              <w:rPr>
                <w:ins w:id="770" w:author="Emmanouil Potetsianakis" w:date="2023-07-27T11:32:00Z"/>
                <w:rFonts w:ascii="Times New Roman" w:eastAsia="Calibri" w:hAnsi="Times New Roman" w:cs="Times New Roman"/>
                <w:b/>
                <w:sz w:val="18"/>
                <w:szCs w:val="18"/>
                <w:lang w:val="fr-CH" w:eastAsia="fr-CH"/>
              </w:rPr>
            </w:pPr>
            <w:ins w:id="771" w:author="Emmanouil Potetsianakis" w:date="2023-07-27T11:32:00Z">
              <w:r w:rsidRPr="0001524B">
                <w:rPr>
                  <w:rFonts w:ascii="Cambria" w:eastAsia="Calibri" w:hAnsi="Cambria" w:cs="Times New Roman"/>
                  <w:b/>
                  <w:sz w:val="20"/>
                  <w:lang w:val="en-GB"/>
                </w:rPr>
                <w:t>Main tier</w:t>
              </w:r>
            </w:ins>
          </w:p>
        </w:tc>
        <w:tc>
          <w:tcPr>
            <w:tcW w:w="997" w:type="dxa"/>
            <w:tcBorders>
              <w:top w:val="single" w:sz="4" w:space="0" w:color="auto"/>
              <w:left w:val="single" w:sz="4" w:space="0" w:color="auto"/>
              <w:bottom w:val="single" w:sz="4" w:space="0" w:color="auto"/>
              <w:right w:val="single" w:sz="4" w:space="0" w:color="auto"/>
            </w:tcBorders>
            <w:vAlign w:val="center"/>
            <w:hideMark/>
          </w:tcPr>
          <w:p w14:paraId="3251FC74" w14:textId="77777777" w:rsidR="0001524B" w:rsidRPr="0001524B" w:rsidRDefault="0001524B" w:rsidP="0001524B">
            <w:pPr>
              <w:widowControl/>
              <w:autoSpaceDE/>
              <w:autoSpaceDN/>
              <w:spacing w:before="60" w:after="60" w:line="210" w:lineRule="atLeast"/>
              <w:jc w:val="center"/>
              <w:rPr>
                <w:ins w:id="772" w:author="Emmanouil Potetsianakis" w:date="2023-07-27T11:32:00Z"/>
                <w:rFonts w:ascii="Times New Roman" w:eastAsia="Calibri" w:hAnsi="Times New Roman" w:cs="Times New Roman"/>
                <w:b/>
                <w:sz w:val="18"/>
                <w:szCs w:val="18"/>
                <w:lang w:val="fr-CH" w:eastAsia="fr-CH"/>
              </w:rPr>
            </w:pPr>
            <w:ins w:id="773" w:author="Emmanouil Potetsianakis" w:date="2023-07-27T11:32:00Z">
              <w:r w:rsidRPr="0001524B">
                <w:rPr>
                  <w:rFonts w:ascii="Cambria" w:eastAsia="Calibri" w:hAnsi="Cambria" w:cs="Times New Roman"/>
                  <w:b/>
                  <w:sz w:val="20"/>
                  <w:lang w:val="en-GB"/>
                </w:rPr>
                <w:t>High tier</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0E4EB819" w14:textId="77777777" w:rsidR="0001524B" w:rsidRPr="0001524B" w:rsidRDefault="0001524B" w:rsidP="0001524B">
            <w:pPr>
              <w:widowControl/>
              <w:autoSpaceDE/>
              <w:autoSpaceDN/>
              <w:spacing w:before="60" w:after="60" w:line="210" w:lineRule="atLeast"/>
              <w:jc w:val="center"/>
              <w:rPr>
                <w:ins w:id="774" w:author="Emmanouil Potetsianakis" w:date="2023-07-27T11:32:00Z"/>
                <w:rFonts w:ascii="Times New Roman" w:eastAsia="Calibri" w:hAnsi="Times New Roman" w:cs="Times New Roman"/>
                <w:b/>
                <w:sz w:val="18"/>
                <w:szCs w:val="18"/>
                <w:lang w:val="fr-CH" w:eastAsia="fr-CH"/>
              </w:rPr>
            </w:pPr>
            <w:ins w:id="775" w:author="Emmanouil Potetsianakis" w:date="2023-07-27T11:32:00Z">
              <w:r w:rsidRPr="0001524B">
                <w:rPr>
                  <w:rFonts w:ascii="Cambria" w:eastAsia="Calibri" w:hAnsi="Cambria" w:cs="Times New Roman"/>
                  <w:b/>
                  <w:sz w:val="20"/>
                  <w:lang w:val="en-GB"/>
                </w:rPr>
                <w:t>Main tier</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7CF95545" w14:textId="77777777" w:rsidR="0001524B" w:rsidRPr="0001524B" w:rsidRDefault="0001524B" w:rsidP="0001524B">
            <w:pPr>
              <w:widowControl/>
              <w:autoSpaceDE/>
              <w:autoSpaceDN/>
              <w:spacing w:before="60" w:after="60" w:line="210" w:lineRule="atLeast"/>
              <w:jc w:val="center"/>
              <w:rPr>
                <w:ins w:id="776" w:author="Emmanouil Potetsianakis" w:date="2023-07-27T11:32:00Z"/>
                <w:rFonts w:ascii="Times New Roman" w:eastAsia="Calibri" w:hAnsi="Times New Roman" w:cs="Times New Roman"/>
                <w:b/>
                <w:sz w:val="18"/>
                <w:szCs w:val="18"/>
                <w:lang w:val="fr-CH" w:eastAsia="fr-CH"/>
              </w:rPr>
            </w:pPr>
            <w:ins w:id="777" w:author="Emmanouil Potetsianakis" w:date="2023-07-27T11:32:00Z">
              <w:r w:rsidRPr="0001524B">
                <w:rPr>
                  <w:rFonts w:ascii="Cambria" w:eastAsia="Calibri" w:hAnsi="Cambria" w:cs="Times New Roman"/>
                  <w:b/>
                  <w:sz w:val="20"/>
                  <w:lang w:val="en-GB"/>
                </w:rPr>
                <w:t>High tier</w:t>
              </w:r>
            </w:ins>
          </w:p>
        </w:tc>
      </w:tr>
      <w:tr w:rsidR="0001524B" w:rsidRPr="0001524B" w14:paraId="316B6D9A" w14:textId="77777777" w:rsidTr="0001524B">
        <w:trPr>
          <w:jc w:val="center"/>
          <w:ins w:id="778"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06A1D098" w14:textId="77777777" w:rsidR="0001524B" w:rsidRPr="0001524B" w:rsidRDefault="0001524B" w:rsidP="0001524B">
            <w:pPr>
              <w:widowControl/>
              <w:autoSpaceDE/>
              <w:autoSpaceDN/>
              <w:spacing w:before="60" w:after="60" w:line="210" w:lineRule="atLeast"/>
              <w:rPr>
                <w:ins w:id="779" w:author="Emmanouil Potetsianakis" w:date="2023-07-27T11:32:00Z"/>
                <w:rFonts w:ascii="Times New Roman" w:eastAsia="Calibri" w:hAnsi="Times New Roman" w:cs="Times New Roman"/>
                <w:sz w:val="18"/>
                <w:szCs w:val="18"/>
                <w:lang w:val="fr-CH" w:eastAsia="fr-CH"/>
              </w:rPr>
            </w:pPr>
            <w:ins w:id="780" w:author="Emmanouil Potetsianakis" w:date="2023-07-27T11:32:00Z">
              <w:r w:rsidRPr="0001524B">
                <w:rPr>
                  <w:rFonts w:ascii="Cambria" w:eastAsia="Calibri" w:hAnsi="Cambria" w:cs="Times New Roman"/>
                  <w:sz w:val="20"/>
                  <w:lang w:val="en-GB"/>
                </w:rPr>
                <w:t>1</w:t>
              </w:r>
            </w:ins>
          </w:p>
        </w:tc>
        <w:tc>
          <w:tcPr>
            <w:tcW w:w="1530" w:type="dxa"/>
            <w:tcBorders>
              <w:top w:val="single" w:sz="4" w:space="0" w:color="auto"/>
              <w:left w:val="single" w:sz="4" w:space="0" w:color="auto"/>
              <w:bottom w:val="single" w:sz="4" w:space="0" w:color="auto"/>
              <w:right w:val="single" w:sz="4" w:space="0" w:color="auto"/>
            </w:tcBorders>
            <w:hideMark/>
          </w:tcPr>
          <w:p w14:paraId="08CC1543" w14:textId="77777777" w:rsidR="0001524B" w:rsidRPr="0001524B" w:rsidRDefault="0001524B" w:rsidP="0001524B">
            <w:pPr>
              <w:widowControl/>
              <w:autoSpaceDE/>
              <w:autoSpaceDN/>
              <w:spacing w:before="60" w:after="60" w:line="210" w:lineRule="atLeast"/>
              <w:jc w:val="right"/>
              <w:rPr>
                <w:ins w:id="781" w:author="Emmanouil Potetsianakis" w:date="2023-07-27T11:32:00Z"/>
                <w:rFonts w:ascii="Times New Roman" w:eastAsia="Calibri" w:hAnsi="Times New Roman" w:cs="Times New Roman"/>
                <w:sz w:val="18"/>
                <w:szCs w:val="18"/>
                <w:lang w:val="fr-CH" w:eastAsia="fr-CH"/>
              </w:rPr>
            </w:pPr>
            <w:ins w:id="782" w:author="Emmanouil Potetsianakis" w:date="2023-07-27T11:32:00Z">
              <w:r w:rsidRPr="0001524B">
                <w:rPr>
                  <w:rFonts w:ascii="Cambria" w:eastAsia="Calibri" w:hAnsi="Cambria" w:cs="Times New Roman"/>
                  <w:sz w:val="20"/>
                  <w:lang w:val="en-GB"/>
                </w:rPr>
                <w:t>552 960</w:t>
              </w:r>
            </w:ins>
          </w:p>
        </w:tc>
        <w:tc>
          <w:tcPr>
            <w:tcW w:w="990" w:type="dxa"/>
            <w:tcBorders>
              <w:top w:val="single" w:sz="4" w:space="0" w:color="auto"/>
              <w:left w:val="single" w:sz="4" w:space="0" w:color="auto"/>
              <w:bottom w:val="single" w:sz="4" w:space="0" w:color="auto"/>
              <w:right w:val="single" w:sz="4" w:space="0" w:color="auto"/>
            </w:tcBorders>
            <w:hideMark/>
          </w:tcPr>
          <w:p w14:paraId="18586E1B" w14:textId="77777777" w:rsidR="0001524B" w:rsidRPr="0001524B" w:rsidRDefault="0001524B" w:rsidP="0001524B">
            <w:pPr>
              <w:widowControl/>
              <w:autoSpaceDE/>
              <w:autoSpaceDN/>
              <w:spacing w:before="60" w:after="60" w:line="210" w:lineRule="atLeast"/>
              <w:jc w:val="right"/>
              <w:rPr>
                <w:ins w:id="783" w:author="Emmanouil Potetsianakis" w:date="2023-07-27T11:32:00Z"/>
                <w:rFonts w:ascii="Times New Roman" w:eastAsia="Calibri" w:hAnsi="Times New Roman" w:cs="Times New Roman"/>
                <w:sz w:val="18"/>
                <w:szCs w:val="18"/>
                <w:lang w:val="fr-CH" w:eastAsia="fr-CH"/>
              </w:rPr>
            </w:pPr>
            <w:ins w:id="784" w:author="Emmanouil Potetsianakis" w:date="2023-07-27T11:32:00Z">
              <w:r w:rsidRPr="0001524B">
                <w:rPr>
                  <w:rFonts w:ascii="Cambria" w:eastAsia="Calibri" w:hAnsi="Cambria" w:cs="Times New Roman"/>
                  <w:sz w:val="20"/>
                  <w:lang w:val="en-GB"/>
                </w:rPr>
                <w:t>128</w:t>
              </w:r>
            </w:ins>
          </w:p>
        </w:tc>
        <w:tc>
          <w:tcPr>
            <w:tcW w:w="997" w:type="dxa"/>
            <w:tcBorders>
              <w:top w:val="single" w:sz="4" w:space="0" w:color="auto"/>
              <w:left w:val="single" w:sz="4" w:space="0" w:color="auto"/>
              <w:bottom w:val="single" w:sz="4" w:space="0" w:color="auto"/>
              <w:right w:val="single" w:sz="4" w:space="0" w:color="auto"/>
            </w:tcBorders>
            <w:hideMark/>
          </w:tcPr>
          <w:p w14:paraId="1384AF38" w14:textId="77777777" w:rsidR="0001524B" w:rsidRPr="0001524B" w:rsidRDefault="0001524B" w:rsidP="0001524B">
            <w:pPr>
              <w:widowControl/>
              <w:autoSpaceDE/>
              <w:autoSpaceDN/>
              <w:spacing w:before="60" w:after="60" w:line="210" w:lineRule="atLeast"/>
              <w:jc w:val="right"/>
              <w:rPr>
                <w:ins w:id="785" w:author="Emmanouil Potetsianakis" w:date="2023-07-27T11:32:00Z"/>
                <w:rFonts w:ascii="Times New Roman" w:eastAsia="Calibri" w:hAnsi="Times New Roman" w:cs="Times New Roman"/>
                <w:sz w:val="18"/>
                <w:szCs w:val="18"/>
                <w:lang w:val="fr-CH" w:eastAsia="fr-CH"/>
              </w:rPr>
            </w:pPr>
            <w:ins w:id="786" w:author="Emmanouil Potetsianakis" w:date="2023-07-27T11:32:00Z">
              <w:r w:rsidRPr="0001524B">
                <w:rPr>
                  <w:rFonts w:ascii="Cambria" w:eastAsia="Calibri" w:hAnsi="Cambria" w:cs="Times New Roman"/>
                  <w:sz w:val="20"/>
                  <w:lang w:val="en-GB"/>
                </w:rPr>
                <w:t>-</w:t>
              </w:r>
            </w:ins>
          </w:p>
        </w:tc>
        <w:tc>
          <w:tcPr>
            <w:tcW w:w="720" w:type="dxa"/>
            <w:tcBorders>
              <w:top w:val="single" w:sz="4" w:space="0" w:color="auto"/>
              <w:left w:val="single" w:sz="4" w:space="0" w:color="auto"/>
              <w:bottom w:val="single" w:sz="4" w:space="0" w:color="auto"/>
              <w:right w:val="single" w:sz="4" w:space="0" w:color="auto"/>
            </w:tcBorders>
            <w:hideMark/>
          </w:tcPr>
          <w:p w14:paraId="6442ADAA" w14:textId="77777777" w:rsidR="0001524B" w:rsidRPr="0001524B" w:rsidRDefault="0001524B" w:rsidP="0001524B">
            <w:pPr>
              <w:widowControl/>
              <w:autoSpaceDE/>
              <w:autoSpaceDN/>
              <w:spacing w:before="60" w:after="60" w:line="210" w:lineRule="atLeast"/>
              <w:jc w:val="right"/>
              <w:rPr>
                <w:ins w:id="787" w:author="Emmanouil Potetsianakis" w:date="2023-07-27T11:32:00Z"/>
                <w:rFonts w:ascii="Times New Roman" w:eastAsia="Calibri" w:hAnsi="Times New Roman" w:cs="Times New Roman"/>
                <w:sz w:val="18"/>
                <w:szCs w:val="18"/>
                <w:lang w:val="fr-CH" w:eastAsia="fr-CH"/>
              </w:rPr>
            </w:pPr>
            <w:ins w:id="788" w:author="Emmanouil Potetsianakis" w:date="2023-07-27T11:32:00Z">
              <w:r w:rsidRPr="0001524B">
                <w:rPr>
                  <w:rFonts w:ascii="Cambria" w:eastAsia="Calibri" w:hAnsi="Cambria" w:cs="Times New Roman"/>
                  <w:sz w:val="20"/>
                  <w:lang w:val="en-GB"/>
                </w:rPr>
                <w:t>2</w:t>
              </w:r>
            </w:ins>
          </w:p>
        </w:tc>
        <w:tc>
          <w:tcPr>
            <w:tcW w:w="720" w:type="dxa"/>
            <w:tcBorders>
              <w:top w:val="single" w:sz="4" w:space="0" w:color="auto"/>
              <w:left w:val="single" w:sz="4" w:space="0" w:color="auto"/>
              <w:bottom w:val="single" w:sz="4" w:space="0" w:color="auto"/>
              <w:right w:val="single" w:sz="4" w:space="0" w:color="auto"/>
            </w:tcBorders>
            <w:hideMark/>
          </w:tcPr>
          <w:p w14:paraId="6D0D470B" w14:textId="77777777" w:rsidR="0001524B" w:rsidRPr="0001524B" w:rsidRDefault="0001524B" w:rsidP="0001524B">
            <w:pPr>
              <w:widowControl/>
              <w:autoSpaceDE/>
              <w:autoSpaceDN/>
              <w:spacing w:before="60" w:after="60" w:line="210" w:lineRule="atLeast"/>
              <w:jc w:val="right"/>
              <w:rPr>
                <w:ins w:id="789" w:author="Emmanouil Potetsianakis" w:date="2023-07-27T11:32:00Z"/>
                <w:rFonts w:ascii="Times New Roman" w:eastAsia="Calibri" w:hAnsi="Times New Roman" w:cs="Times New Roman"/>
                <w:sz w:val="18"/>
                <w:szCs w:val="18"/>
                <w:lang w:val="fr-CH" w:eastAsia="fr-CH"/>
              </w:rPr>
            </w:pPr>
            <w:ins w:id="790" w:author="Emmanouil Potetsianakis" w:date="2023-07-27T11:32:00Z">
              <w:r w:rsidRPr="0001524B">
                <w:rPr>
                  <w:rFonts w:ascii="Cambria" w:eastAsia="Calibri" w:hAnsi="Cambria" w:cs="Times New Roman"/>
                  <w:sz w:val="20"/>
                  <w:lang w:val="en-GB"/>
                </w:rPr>
                <w:t>2</w:t>
              </w:r>
            </w:ins>
          </w:p>
        </w:tc>
      </w:tr>
      <w:tr w:rsidR="0001524B" w:rsidRPr="0001524B" w14:paraId="34EF81EC" w14:textId="77777777" w:rsidTr="0001524B">
        <w:trPr>
          <w:jc w:val="center"/>
          <w:ins w:id="791"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0158897C" w14:textId="77777777" w:rsidR="0001524B" w:rsidRPr="0001524B" w:rsidRDefault="0001524B" w:rsidP="0001524B">
            <w:pPr>
              <w:widowControl/>
              <w:autoSpaceDE/>
              <w:autoSpaceDN/>
              <w:spacing w:before="60" w:after="60" w:line="210" w:lineRule="atLeast"/>
              <w:rPr>
                <w:ins w:id="792" w:author="Emmanouil Potetsianakis" w:date="2023-07-27T11:32:00Z"/>
                <w:rFonts w:ascii="Times New Roman" w:eastAsia="Calibri" w:hAnsi="Times New Roman" w:cs="Times New Roman"/>
                <w:sz w:val="18"/>
                <w:szCs w:val="18"/>
                <w:lang w:val="fr-CH" w:eastAsia="fr-CH"/>
              </w:rPr>
            </w:pPr>
            <w:ins w:id="793" w:author="Emmanouil Potetsianakis" w:date="2023-07-27T11:32:00Z">
              <w:r w:rsidRPr="0001524B">
                <w:rPr>
                  <w:rFonts w:ascii="Cambria" w:eastAsia="Calibri" w:hAnsi="Cambria" w:cs="Times New Roman"/>
                  <w:sz w:val="20"/>
                  <w:lang w:val="en-GB"/>
                </w:rPr>
                <w:t>2</w:t>
              </w:r>
            </w:ins>
          </w:p>
        </w:tc>
        <w:tc>
          <w:tcPr>
            <w:tcW w:w="1530" w:type="dxa"/>
            <w:tcBorders>
              <w:top w:val="single" w:sz="4" w:space="0" w:color="auto"/>
              <w:left w:val="single" w:sz="4" w:space="0" w:color="auto"/>
              <w:bottom w:val="single" w:sz="4" w:space="0" w:color="auto"/>
              <w:right w:val="single" w:sz="4" w:space="0" w:color="auto"/>
            </w:tcBorders>
            <w:hideMark/>
          </w:tcPr>
          <w:p w14:paraId="3C9F1A09" w14:textId="77777777" w:rsidR="0001524B" w:rsidRPr="0001524B" w:rsidRDefault="0001524B" w:rsidP="0001524B">
            <w:pPr>
              <w:widowControl/>
              <w:autoSpaceDE/>
              <w:autoSpaceDN/>
              <w:spacing w:before="60" w:after="60" w:line="210" w:lineRule="atLeast"/>
              <w:jc w:val="right"/>
              <w:rPr>
                <w:ins w:id="794" w:author="Emmanouil Potetsianakis" w:date="2023-07-27T11:32:00Z"/>
                <w:rFonts w:ascii="Times New Roman" w:eastAsia="Calibri" w:hAnsi="Times New Roman" w:cs="Times New Roman"/>
                <w:sz w:val="18"/>
                <w:szCs w:val="18"/>
                <w:lang w:val="fr-CH" w:eastAsia="fr-CH"/>
              </w:rPr>
            </w:pPr>
            <w:ins w:id="795" w:author="Emmanouil Potetsianakis" w:date="2023-07-27T11:32:00Z">
              <w:r w:rsidRPr="0001524B">
                <w:rPr>
                  <w:rFonts w:ascii="Cambria" w:eastAsia="Calibri" w:hAnsi="Cambria" w:cs="Times New Roman"/>
                  <w:sz w:val="20"/>
                  <w:lang w:val="en-GB"/>
                </w:rPr>
                <w:t>3 686 400</w:t>
              </w:r>
            </w:ins>
          </w:p>
        </w:tc>
        <w:tc>
          <w:tcPr>
            <w:tcW w:w="990" w:type="dxa"/>
            <w:tcBorders>
              <w:top w:val="single" w:sz="4" w:space="0" w:color="auto"/>
              <w:left w:val="single" w:sz="4" w:space="0" w:color="auto"/>
              <w:bottom w:val="single" w:sz="4" w:space="0" w:color="auto"/>
              <w:right w:val="single" w:sz="4" w:space="0" w:color="auto"/>
            </w:tcBorders>
            <w:hideMark/>
          </w:tcPr>
          <w:p w14:paraId="3EB6A9C1" w14:textId="77777777" w:rsidR="0001524B" w:rsidRPr="0001524B" w:rsidRDefault="0001524B" w:rsidP="0001524B">
            <w:pPr>
              <w:widowControl/>
              <w:autoSpaceDE/>
              <w:autoSpaceDN/>
              <w:spacing w:before="60" w:after="60" w:line="210" w:lineRule="atLeast"/>
              <w:jc w:val="right"/>
              <w:rPr>
                <w:ins w:id="796" w:author="Emmanouil Potetsianakis" w:date="2023-07-27T11:32:00Z"/>
                <w:rFonts w:ascii="Times New Roman" w:eastAsia="Calibri" w:hAnsi="Times New Roman" w:cs="Times New Roman"/>
                <w:sz w:val="18"/>
                <w:szCs w:val="18"/>
                <w:lang w:val="fr-CH" w:eastAsia="fr-CH"/>
              </w:rPr>
            </w:pPr>
            <w:ins w:id="797" w:author="Emmanouil Potetsianakis" w:date="2023-07-27T11:32:00Z">
              <w:r w:rsidRPr="0001524B">
                <w:rPr>
                  <w:rFonts w:ascii="Cambria" w:eastAsia="Calibri" w:hAnsi="Cambria" w:cs="Times New Roman"/>
                  <w:sz w:val="20"/>
                  <w:lang w:val="en-GB"/>
                </w:rPr>
                <w:t>1 500</w:t>
              </w:r>
            </w:ins>
          </w:p>
        </w:tc>
        <w:tc>
          <w:tcPr>
            <w:tcW w:w="997" w:type="dxa"/>
            <w:tcBorders>
              <w:top w:val="single" w:sz="4" w:space="0" w:color="auto"/>
              <w:left w:val="single" w:sz="4" w:space="0" w:color="auto"/>
              <w:bottom w:val="single" w:sz="4" w:space="0" w:color="auto"/>
              <w:right w:val="single" w:sz="4" w:space="0" w:color="auto"/>
            </w:tcBorders>
            <w:hideMark/>
          </w:tcPr>
          <w:p w14:paraId="009B384B" w14:textId="77777777" w:rsidR="0001524B" w:rsidRPr="0001524B" w:rsidRDefault="0001524B" w:rsidP="0001524B">
            <w:pPr>
              <w:widowControl/>
              <w:autoSpaceDE/>
              <w:autoSpaceDN/>
              <w:spacing w:before="60" w:after="60" w:line="210" w:lineRule="atLeast"/>
              <w:jc w:val="right"/>
              <w:rPr>
                <w:ins w:id="798" w:author="Emmanouil Potetsianakis" w:date="2023-07-27T11:32:00Z"/>
                <w:rFonts w:ascii="Times New Roman" w:eastAsia="Calibri" w:hAnsi="Times New Roman" w:cs="Times New Roman"/>
                <w:sz w:val="18"/>
                <w:szCs w:val="18"/>
                <w:lang w:val="fr-CH" w:eastAsia="fr-CH"/>
              </w:rPr>
            </w:pPr>
            <w:ins w:id="799" w:author="Emmanouil Potetsianakis" w:date="2023-07-27T11:32:00Z">
              <w:r w:rsidRPr="0001524B">
                <w:rPr>
                  <w:rFonts w:ascii="Cambria" w:eastAsia="Calibri" w:hAnsi="Cambria" w:cs="Times New Roman"/>
                  <w:sz w:val="20"/>
                  <w:lang w:val="en-GB"/>
                </w:rPr>
                <w:t>-</w:t>
              </w:r>
            </w:ins>
          </w:p>
        </w:tc>
        <w:tc>
          <w:tcPr>
            <w:tcW w:w="720" w:type="dxa"/>
            <w:tcBorders>
              <w:top w:val="single" w:sz="4" w:space="0" w:color="auto"/>
              <w:left w:val="single" w:sz="4" w:space="0" w:color="auto"/>
              <w:bottom w:val="single" w:sz="4" w:space="0" w:color="auto"/>
              <w:right w:val="single" w:sz="4" w:space="0" w:color="auto"/>
            </w:tcBorders>
            <w:hideMark/>
          </w:tcPr>
          <w:p w14:paraId="5DCB4D4A" w14:textId="77777777" w:rsidR="0001524B" w:rsidRPr="0001524B" w:rsidRDefault="0001524B" w:rsidP="0001524B">
            <w:pPr>
              <w:widowControl/>
              <w:autoSpaceDE/>
              <w:autoSpaceDN/>
              <w:spacing w:before="60" w:after="60" w:line="210" w:lineRule="atLeast"/>
              <w:jc w:val="right"/>
              <w:rPr>
                <w:ins w:id="800" w:author="Emmanouil Potetsianakis" w:date="2023-07-27T11:32:00Z"/>
                <w:rFonts w:ascii="Times New Roman" w:eastAsia="Calibri" w:hAnsi="Times New Roman" w:cs="Times New Roman"/>
                <w:sz w:val="18"/>
                <w:szCs w:val="18"/>
                <w:lang w:val="fr-CH" w:eastAsia="fr-CH"/>
              </w:rPr>
            </w:pPr>
            <w:ins w:id="801" w:author="Emmanouil Potetsianakis" w:date="2023-07-27T11:32:00Z">
              <w:r w:rsidRPr="0001524B">
                <w:rPr>
                  <w:rFonts w:ascii="Cambria" w:eastAsia="Calibri" w:hAnsi="Cambria" w:cs="Times New Roman"/>
                  <w:sz w:val="20"/>
                  <w:lang w:val="en-GB"/>
                </w:rPr>
                <w:t>2</w:t>
              </w:r>
            </w:ins>
          </w:p>
        </w:tc>
        <w:tc>
          <w:tcPr>
            <w:tcW w:w="720" w:type="dxa"/>
            <w:tcBorders>
              <w:top w:val="single" w:sz="4" w:space="0" w:color="auto"/>
              <w:left w:val="single" w:sz="4" w:space="0" w:color="auto"/>
              <w:bottom w:val="single" w:sz="4" w:space="0" w:color="auto"/>
              <w:right w:val="single" w:sz="4" w:space="0" w:color="auto"/>
            </w:tcBorders>
            <w:hideMark/>
          </w:tcPr>
          <w:p w14:paraId="5B610AFD" w14:textId="77777777" w:rsidR="0001524B" w:rsidRPr="0001524B" w:rsidRDefault="0001524B" w:rsidP="0001524B">
            <w:pPr>
              <w:widowControl/>
              <w:autoSpaceDE/>
              <w:autoSpaceDN/>
              <w:spacing w:before="60" w:after="60" w:line="210" w:lineRule="atLeast"/>
              <w:jc w:val="right"/>
              <w:rPr>
                <w:ins w:id="802" w:author="Emmanouil Potetsianakis" w:date="2023-07-27T11:32:00Z"/>
                <w:rFonts w:ascii="Times New Roman" w:eastAsia="Calibri" w:hAnsi="Times New Roman" w:cs="Times New Roman"/>
                <w:sz w:val="18"/>
                <w:szCs w:val="18"/>
                <w:lang w:val="fr-CH" w:eastAsia="fr-CH"/>
              </w:rPr>
            </w:pPr>
            <w:ins w:id="803" w:author="Emmanouil Potetsianakis" w:date="2023-07-27T11:32:00Z">
              <w:r w:rsidRPr="0001524B">
                <w:rPr>
                  <w:rFonts w:ascii="Cambria" w:eastAsia="Calibri" w:hAnsi="Cambria" w:cs="Times New Roman"/>
                  <w:sz w:val="20"/>
                  <w:lang w:val="en-GB"/>
                </w:rPr>
                <w:t>2</w:t>
              </w:r>
            </w:ins>
          </w:p>
        </w:tc>
      </w:tr>
      <w:tr w:rsidR="0001524B" w:rsidRPr="0001524B" w14:paraId="7105810E" w14:textId="77777777" w:rsidTr="0001524B">
        <w:trPr>
          <w:jc w:val="center"/>
          <w:ins w:id="804"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635817CB" w14:textId="77777777" w:rsidR="0001524B" w:rsidRPr="0001524B" w:rsidRDefault="0001524B" w:rsidP="0001524B">
            <w:pPr>
              <w:widowControl/>
              <w:autoSpaceDE/>
              <w:autoSpaceDN/>
              <w:spacing w:before="60" w:after="60" w:line="210" w:lineRule="atLeast"/>
              <w:rPr>
                <w:ins w:id="805" w:author="Emmanouil Potetsianakis" w:date="2023-07-27T11:32:00Z"/>
                <w:rFonts w:ascii="Times New Roman" w:eastAsia="Malgun Gothic" w:hAnsi="Times New Roman" w:cs="Times New Roman"/>
                <w:sz w:val="18"/>
                <w:szCs w:val="18"/>
                <w:lang w:val="fr-CH" w:eastAsia="fr-CH"/>
              </w:rPr>
            </w:pPr>
            <w:ins w:id="806" w:author="Emmanouil Potetsianakis" w:date="2023-07-27T11:32:00Z">
              <w:r w:rsidRPr="0001524B">
                <w:rPr>
                  <w:rFonts w:ascii="Cambria" w:eastAsia="Malgun Gothic" w:hAnsi="Cambria" w:cs="Times New Roman"/>
                  <w:sz w:val="20"/>
                  <w:szCs w:val="24"/>
                  <w:lang w:val="en-GB"/>
                </w:rPr>
                <w:t>2.1</w:t>
              </w:r>
            </w:ins>
          </w:p>
        </w:tc>
        <w:tc>
          <w:tcPr>
            <w:tcW w:w="1530" w:type="dxa"/>
            <w:tcBorders>
              <w:top w:val="single" w:sz="4" w:space="0" w:color="auto"/>
              <w:left w:val="single" w:sz="4" w:space="0" w:color="auto"/>
              <w:bottom w:val="single" w:sz="4" w:space="0" w:color="auto"/>
              <w:right w:val="single" w:sz="4" w:space="0" w:color="auto"/>
            </w:tcBorders>
            <w:hideMark/>
          </w:tcPr>
          <w:p w14:paraId="4595B783" w14:textId="77777777" w:rsidR="0001524B" w:rsidRPr="0001524B" w:rsidRDefault="0001524B" w:rsidP="0001524B">
            <w:pPr>
              <w:widowControl/>
              <w:autoSpaceDE/>
              <w:autoSpaceDN/>
              <w:spacing w:before="60" w:after="60" w:line="210" w:lineRule="atLeast"/>
              <w:jc w:val="right"/>
              <w:rPr>
                <w:ins w:id="807" w:author="Emmanouil Potetsianakis" w:date="2023-07-27T11:32:00Z"/>
                <w:rFonts w:ascii="Times New Roman" w:eastAsia="Calibri" w:hAnsi="Times New Roman" w:cs="Times New Roman"/>
                <w:sz w:val="18"/>
                <w:szCs w:val="18"/>
                <w:lang w:val="fr-CH" w:eastAsia="fr-CH"/>
              </w:rPr>
            </w:pPr>
            <w:ins w:id="808" w:author="Emmanouil Potetsianakis" w:date="2023-07-27T11:32:00Z">
              <w:r w:rsidRPr="0001524B">
                <w:rPr>
                  <w:rFonts w:ascii="Cambria" w:eastAsia="Calibri" w:hAnsi="Cambria" w:cs="Times New Roman"/>
                  <w:sz w:val="20"/>
                  <w:lang w:val="en-GB"/>
                </w:rPr>
                <w:t>7 372 800</w:t>
              </w:r>
            </w:ins>
          </w:p>
        </w:tc>
        <w:tc>
          <w:tcPr>
            <w:tcW w:w="990" w:type="dxa"/>
            <w:tcBorders>
              <w:top w:val="single" w:sz="4" w:space="0" w:color="auto"/>
              <w:left w:val="single" w:sz="4" w:space="0" w:color="auto"/>
              <w:bottom w:val="single" w:sz="4" w:space="0" w:color="auto"/>
              <w:right w:val="single" w:sz="4" w:space="0" w:color="auto"/>
            </w:tcBorders>
            <w:hideMark/>
          </w:tcPr>
          <w:p w14:paraId="1BAE0498" w14:textId="77777777" w:rsidR="0001524B" w:rsidRPr="0001524B" w:rsidRDefault="0001524B" w:rsidP="0001524B">
            <w:pPr>
              <w:widowControl/>
              <w:autoSpaceDE/>
              <w:autoSpaceDN/>
              <w:spacing w:before="60" w:after="60" w:line="210" w:lineRule="atLeast"/>
              <w:jc w:val="right"/>
              <w:rPr>
                <w:ins w:id="809" w:author="Emmanouil Potetsianakis" w:date="2023-07-27T11:32:00Z"/>
                <w:rFonts w:ascii="TimesNewRomanPSMT" w:eastAsia="Calibri" w:hAnsi="TimesNewRomanPSMT" w:cs="TimesNewRomanPSMT"/>
                <w:sz w:val="18"/>
                <w:szCs w:val="18"/>
                <w:lang w:val="en-GB" w:eastAsia="en-GB"/>
              </w:rPr>
            </w:pPr>
            <w:ins w:id="810" w:author="Emmanouil Potetsianakis" w:date="2023-07-27T11:32:00Z">
              <w:r w:rsidRPr="0001524B">
                <w:rPr>
                  <w:rFonts w:ascii="Cambria" w:eastAsia="Calibri" w:hAnsi="Cambria" w:cs="Times New Roman"/>
                  <w:sz w:val="20"/>
                  <w:lang w:val="en-GB"/>
                </w:rPr>
                <w:t>3 000</w:t>
              </w:r>
            </w:ins>
          </w:p>
        </w:tc>
        <w:tc>
          <w:tcPr>
            <w:tcW w:w="997" w:type="dxa"/>
            <w:tcBorders>
              <w:top w:val="single" w:sz="4" w:space="0" w:color="auto"/>
              <w:left w:val="single" w:sz="4" w:space="0" w:color="auto"/>
              <w:bottom w:val="single" w:sz="4" w:space="0" w:color="auto"/>
              <w:right w:val="single" w:sz="4" w:space="0" w:color="auto"/>
            </w:tcBorders>
            <w:hideMark/>
          </w:tcPr>
          <w:p w14:paraId="7DF2F330" w14:textId="77777777" w:rsidR="0001524B" w:rsidRPr="0001524B" w:rsidRDefault="0001524B" w:rsidP="0001524B">
            <w:pPr>
              <w:widowControl/>
              <w:autoSpaceDE/>
              <w:autoSpaceDN/>
              <w:spacing w:before="60" w:after="60" w:line="210" w:lineRule="atLeast"/>
              <w:jc w:val="right"/>
              <w:rPr>
                <w:ins w:id="811" w:author="Emmanouil Potetsianakis" w:date="2023-07-27T11:32:00Z"/>
                <w:rFonts w:ascii="Times New Roman" w:eastAsia="Calibri" w:hAnsi="Times New Roman" w:cs="Times New Roman"/>
                <w:sz w:val="18"/>
                <w:szCs w:val="18"/>
                <w:lang w:val="fr-CH" w:eastAsia="fr-CH"/>
              </w:rPr>
            </w:pPr>
            <w:ins w:id="812" w:author="Emmanouil Potetsianakis" w:date="2023-07-27T11:32:00Z">
              <w:r w:rsidRPr="0001524B">
                <w:rPr>
                  <w:rFonts w:ascii="Cambria" w:eastAsia="Calibri" w:hAnsi="Cambria" w:cs="Times New Roman"/>
                  <w:sz w:val="20"/>
                  <w:lang w:val="en-GB"/>
                </w:rPr>
                <w:t>-</w:t>
              </w:r>
            </w:ins>
          </w:p>
        </w:tc>
        <w:tc>
          <w:tcPr>
            <w:tcW w:w="720" w:type="dxa"/>
            <w:tcBorders>
              <w:top w:val="single" w:sz="4" w:space="0" w:color="auto"/>
              <w:left w:val="single" w:sz="4" w:space="0" w:color="auto"/>
              <w:bottom w:val="single" w:sz="4" w:space="0" w:color="auto"/>
              <w:right w:val="single" w:sz="4" w:space="0" w:color="auto"/>
            </w:tcBorders>
            <w:hideMark/>
          </w:tcPr>
          <w:p w14:paraId="6C686C93" w14:textId="77777777" w:rsidR="0001524B" w:rsidRPr="0001524B" w:rsidRDefault="0001524B" w:rsidP="0001524B">
            <w:pPr>
              <w:widowControl/>
              <w:autoSpaceDE/>
              <w:autoSpaceDN/>
              <w:spacing w:before="60" w:after="60" w:line="210" w:lineRule="atLeast"/>
              <w:jc w:val="right"/>
              <w:rPr>
                <w:ins w:id="813" w:author="Emmanouil Potetsianakis" w:date="2023-07-27T11:32:00Z"/>
                <w:rFonts w:ascii="Times New Roman" w:eastAsia="Calibri" w:hAnsi="Times New Roman" w:cs="Times New Roman"/>
                <w:sz w:val="18"/>
                <w:szCs w:val="18"/>
                <w:lang w:val="fr-CH" w:eastAsia="fr-CH"/>
              </w:rPr>
            </w:pPr>
            <w:ins w:id="814" w:author="Emmanouil Potetsianakis" w:date="2023-07-27T11:32:00Z">
              <w:r w:rsidRPr="0001524B">
                <w:rPr>
                  <w:rFonts w:ascii="Cambria" w:eastAsia="Calibri" w:hAnsi="Cambria" w:cs="Times New Roman"/>
                  <w:sz w:val="20"/>
                  <w:lang w:val="en-GB"/>
                </w:rPr>
                <w:t>2</w:t>
              </w:r>
            </w:ins>
          </w:p>
        </w:tc>
        <w:tc>
          <w:tcPr>
            <w:tcW w:w="720" w:type="dxa"/>
            <w:tcBorders>
              <w:top w:val="single" w:sz="4" w:space="0" w:color="auto"/>
              <w:left w:val="single" w:sz="4" w:space="0" w:color="auto"/>
              <w:bottom w:val="single" w:sz="4" w:space="0" w:color="auto"/>
              <w:right w:val="single" w:sz="4" w:space="0" w:color="auto"/>
            </w:tcBorders>
            <w:hideMark/>
          </w:tcPr>
          <w:p w14:paraId="7D1A3238" w14:textId="77777777" w:rsidR="0001524B" w:rsidRPr="0001524B" w:rsidRDefault="0001524B" w:rsidP="0001524B">
            <w:pPr>
              <w:widowControl/>
              <w:autoSpaceDE/>
              <w:autoSpaceDN/>
              <w:spacing w:before="60" w:after="60" w:line="210" w:lineRule="atLeast"/>
              <w:jc w:val="right"/>
              <w:rPr>
                <w:ins w:id="815" w:author="Emmanouil Potetsianakis" w:date="2023-07-27T11:32:00Z"/>
                <w:rFonts w:ascii="TimesNewRomanPSMT" w:eastAsia="Calibri" w:hAnsi="TimesNewRomanPSMT" w:cs="TimesNewRomanPSMT"/>
                <w:sz w:val="18"/>
                <w:szCs w:val="18"/>
                <w:lang w:val="en-GB" w:eastAsia="en-GB"/>
              </w:rPr>
            </w:pPr>
            <w:ins w:id="816" w:author="Emmanouil Potetsianakis" w:date="2023-07-27T11:32:00Z">
              <w:r w:rsidRPr="0001524B">
                <w:rPr>
                  <w:rFonts w:ascii="Cambria" w:eastAsia="Calibri" w:hAnsi="Cambria" w:cs="Times New Roman"/>
                  <w:sz w:val="20"/>
                  <w:lang w:val="en-GB"/>
                </w:rPr>
                <w:t>2</w:t>
              </w:r>
            </w:ins>
          </w:p>
        </w:tc>
      </w:tr>
      <w:tr w:rsidR="0001524B" w:rsidRPr="0001524B" w14:paraId="0B78572A" w14:textId="77777777" w:rsidTr="0001524B">
        <w:trPr>
          <w:jc w:val="center"/>
          <w:ins w:id="817"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7B34F9E2" w14:textId="77777777" w:rsidR="0001524B" w:rsidRPr="0001524B" w:rsidRDefault="0001524B" w:rsidP="0001524B">
            <w:pPr>
              <w:widowControl/>
              <w:autoSpaceDE/>
              <w:autoSpaceDN/>
              <w:spacing w:before="60" w:after="60" w:line="210" w:lineRule="atLeast"/>
              <w:rPr>
                <w:ins w:id="818" w:author="Emmanouil Potetsianakis" w:date="2023-07-27T11:32:00Z"/>
                <w:rFonts w:ascii="Times New Roman" w:eastAsia="Calibri" w:hAnsi="Times New Roman" w:cs="Times New Roman"/>
                <w:sz w:val="18"/>
                <w:szCs w:val="18"/>
                <w:lang w:val="fr-CH" w:eastAsia="fr-CH"/>
              </w:rPr>
            </w:pPr>
            <w:ins w:id="819" w:author="Emmanouil Potetsianakis" w:date="2023-07-27T11:32:00Z">
              <w:r w:rsidRPr="0001524B">
                <w:rPr>
                  <w:rFonts w:ascii="Cambria" w:eastAsia="Calibri" w:hAnsi="Cambria" w:cs="Times New Roman"/>
                  <w:sz w:val="20"/>
                  <w:lang w:val="en-GB"/>
                </w:rPr>
                <w:t>3</w:t>
              </w:r>
            </w:ins>
          </w:p>
        </w:tc>
        <w:tc>
          <w:tcPr>
            <w:tcW w:w="1530" w:type="dxa"/>
            <w:tcBorders>
              <w:top w:val="single" w:sz="4" w:space="0" w:color="auto"/>
              <w:left w:val="single" w:sz="4" w:space="0" w:color="auto"/>
              <w:bottom w:val="single" w:sz="4" w:space="0" w:color="auto"/>
              <w:right w:val="single" w:sz="4" w:space="0" w:color="auto"/>
            </w:tcBorders>
            <w:hideMark/>
          </w:tcPr>
          <w:p w14:paraId="3A63406C" w14:textId="77777777" w:rsidR="0001524B" w:rsidRPr="0001524B" w:rsidRDefault="0001524B" w:rsidP="0001524B">
            <w:pPr>
              <w:widowControl/>
              <w:autoSpaceDE/>
              <w:autoSpaceDN/>
              <w:spacing w:before="60" w:after="60" w:line="210" w:lineRule="atLeast"/>
              <w:jc w:val="right"/>
              <w:rPr>
                <w:ins w:id="820" w:author="Emmanouil Potetsianakis" w:date="2023-07-27T11:32:00Z"/>
                <w:rFonts w:ascii="Times New Roman" w:eastAsia="Calibri" w:hAnsi="Times New Roman" w:cs="Times New Roman"/>
                <w:sz w:val="18"/>
                <w:szCs w:val="18"/>
                <w:lang w:val="fr-CH" w:eastAsia="fr-CH"/>
              </w:rPr>
            </w:pPr>
            <w:ins w:id="821" w:author="Emmanouil Potetsianakis" w:date="2023-07-27T11:32:00Z">
              <w:r w:rsidRPr="0001524B">
                <w:rPr>
                  <w:rFonts w:ascii="Cambria" w:eastAsia="Calibri" w:hAnsi="Cambria" w:cs="Times New Roman"/>
                  <w:sz w:val="20"/>
                  <w:lang w:val="en-GB"/>
                </w:rPr>
                <w:t>16 588 800</w:t>
              </w:r>
            </w:ins>
          </w:p>
        </w:tc>
        <w:tc>
          <w:tcPr>
            <w:tcW w:w="990" w:type="dxa"/>
            <w:tcBorders>
              <w:top w:val="single" w:sz="4" w:space="0" w:color="auto"/>
              <w:left w:val="single" w:sz="4" w:space="0" w:color="auto"/>
              <w:bottom w:val="single" w:sz="4" w:space="0" w:color="auto"/>
              <w:right w:val="single" w:sz="4" w:space="0" w:color="auto"/>
            </w:tcBorders>
            <w:hideMark/>
          </w:tcPr>
          <w:p w14:paraId="0CAB49AD" w14:textId="77777777" w:rsidR="0001524B" w:rsidRPr="0001524B" w:rsidRDefault="0001524B" w:rsidP="0001524B">
            <w:pPr>
              <w:widowControl/>
              <w:autoSpaceDE/>
              <w:autoSpaceDN/>
              <w:spacing w:before="60" w:after="60" w:line="210" w:lineRule="atLeast"/>
              <w:jc w:val="right"/>
              <w:rPr>
                <w:ins w:id="822" w:author="Emmanouil Potetsianakis" w:date="2023-07-27T11:32:00Z"/>
                <w:rFonts w:ascii="Times New Roman" w:eastAsia="Calibri" w:hAnsi="Times New Roman" w:cs="Times New Roman"/>
                <w:sz w:val="18"/>
                <w:szCs w:val="18"/>
                <w:lang w:val="fr-CH" w:eastAsia="fr-CH"/>
              </w:rPr>
            </w:pPr>
            <w:ins w:id="823" w:author="Emmanouil Potetsianakis" w:date="2023-07-27T11:32:00Z">
              <w:r w:rsidRPr="0001524B">
                <w:rPr>
                  <w:rFonts w:ascii="Cambria" w:eastAsia="Calibri" w:hAnsi="Cambria" w:cs="Times New Roman"/>
                  <w:sz w:val="20"/>
                  <w:lang w:val="en-GB"/>
                </w:rPr>
                <w:t>6 000</w:t>
              </w:r>
            </w:ins>
          </w:p>
        </w:tc>
        <w:tc>
          <w:tcPr>
            <w:tcW w:w="997" w:type="dxa"/>
            <w:tcBorders>
              <w:top w:val="single" w:sz="4" w:space="0" w:color="auto"/>
              <w:left w:val="single" w:sz="4" w:space="0" w:color="auto"/>
              <w:bottom w:val="single" w:sz="4" w:space="0" w:color="auto"/>
              <w:right w:val="single" w:sz="4" w:space="0" w:color="auto"/>
            </w:tcBorders>
            <w:hideMark/>
          </w:tcPr>
          <w:p w14:paraId="22362E8B" w14:textId="77777777" w:rsidR="0001524B" w:rsidRPr="0001524B" w:rsidRDefault="0001524B" w:rsidP="0001524B">
            <w:pPr>
              <w:widowControl/>
              <w:autoSpaceDE/>
              <w:autoSpaceDN/>
              <w:spacing w:before="60" w:after="60" w:line="210" w:lineRule="atLeast"/>
              <w:jc w:val="right"/>
              <w:rPr>
                <w:ins w:id="824" w:author="Emmanouil Potetsianakis" w:date="2023-07-27T11:32:00Z"/>
                <w:rFonts w:ascii="Times New Roman" w:eastAsia="Calibri" w:hAnsi="Times New Roman" w:cs="Times New Roman"/>
                <w:sz w:val="18"/>
                <w:szCs w:val="18"/>
                <w:lang w:val="fr-CH" w:eastAsia="fr-CH"/>
              </w:rPr>
            </w:pPr>
            <w:ins w:id="825" w:author="Emmanouil Potetsianakis" w:date="2023-07-27T11:32:00Z">
              <w:r w:rsidRPr="0001524B">
                <w:rPr>
                  <w:rFonts w:ascii="Cambria" w:eastAsia="Calibri" w:hAnsi="Cambria" w:cs="Times New Roman"/>
                  <w:sz w:val="20"/>
                  <w:lang w:val="en-GB"/>
                </w:rPr>
                <w:t>-</w:t>
              </w:r>
            </w:ins>
          </w:p>
        </w:tc>
        <w:tc>
          <w:tcPr>
            <w:tcW w:w="720" w:type="dxa"/>
            <w:tcBorders>
              <w:top w:val="single" w:sz="4" w:space="0" w:color="auto"/>
              <w:left w:val="single" w:sz="4" w:space="0" w:color="auto"/>
              <w:bottom w:val="single" w:sz="4" w:space="0" w:color="auto"/>
              <w:right w:val="single" w:sz="4" w:space="0" w:color="auto"/>
            </w:tcBorders>
            <w:hideMark/>
          </w:tcPr>
          <w:p w14:paraId="13A442EC" w14:textId="77777777" w:rsidR="0001524B" w:rsidRPr="0001524B" w:rsidRDefault="0001524B" w:rsidP="0001524B">
            <w:pPr>
              <w:widowControl/>
              <w:autoSpaceDE/>
              <w:autoSpaceDN/>
              <w:spacing w:before="60" w:after="60" w:line="210" w:lineRule="atLeast"/>
              <w:jc w:val="right"/>
              <w:rPr>
                <w:ins w:id="826" w:author="Emmanouil Potetsianakis" w:date="2023-07-27T11:32:00Z"/>
                <w:rFonts w:ascii="Times New Roman" w:eastAsia="Calibri" w:hAnsi="Times New Roman" w:cs="Times New Roman"/>
                <w:sz w:val="18"/>
                <w:szCs w:val="18"/>
                <w:lang w:val="fr-CH" w:eastAsia="fr-CH"/>
              </w:rPr>
            </w:pPr>
            <w:ins w:id="827" w:author="Emmanouil Potetsianakis" w:date="2023-07-27T11:32:00Z">
              <w:r w:rsidRPr="0001524B">
                <w:rPr>
                  <w:rFonts w:ascii="Cambria" w:eastAsia="Calibri" w:hAnsi="Cambria" w:cs="Times New Roman"/>
                  <w:sz w:val="20"/>
                  <w:lang w:val="en-GB"/>
                </w:rPr>
                <w:t>2</w:t>
              </w:r>
            </w:ins>
          </w:p>
        </w:tc>
        <w:tc>
          <w:tcPr>
            <w:tcW w:w="720" w:type="dxa"/>
            <w:tcBorders>
              <w:top w:val="single" w:sz="4" w:space="0" w:color="auto"/>
              <w:left w:val="single" w:sz="4" w:space="0" w:color="auto"/>
              <w:bottom w:val="single" w:sz="4" w:space="0" w:color="auto"/>
              <w:right w:val="single" w:sz="4" w:space="0" w:color="auto"/>
            </w:tcBorders>
            <w:hideMark/>
          </w:tcPr>
          <w:p w14:paraId="1FA80298" w14:textId="77777777" w:rsidR="0001524B" w:rsidRPr="0001524B" w:rsidRDefault="0001524B" w:rsidP="0001524B">
            <w:pPr>
              <w:widowControl/>
              <w:autoSpaceDE/>
              <w:autoSpaceDN/>
              <w:spacing w:before="60" w:after="60" w:line="210" w:lineRule="atLeast"/>
              <w:jc w:val="right"/>
              <w:rPr>
                <w:ins w:id="828" w:author="Emmanouil Potetsianakis" w:date="2023-07-27T11:32:00Z"/>
                <w:rFonts w:ascii="Times New Roman" w:eastAsia="Calibri" w:hAnsi="Times New Roman" w:cs="Times New Roman"/>
                <w:sz w:val="18"/>
                <w:szCs w:val="18"/>
                <w:lang w:val="fr-CH" w:eastAsia="fr-CH"/>
              </w:rPr>
            </w:pPr>
            <w:ins w:id="829" w:author="Emmanouil Potetsianakis" w:date="2023-07-27T11:32:00Z">
              <w:r w:rsidRPr="0001524B">
                <w:rPr>
                  <w:rFonts w:ascii="Cambria" w:eastAsia="Calibri" w:hAnsi="Cambria" w:cs="Times New Roman"/>
                  <w:sz w:val="20"/>
                  <w:lang w:val="en-GB"/>
                </w:rPr>
                <w:t>2</w:t>
              </w:r>
            </w:ins>
          </w:p>
        </w:tc>
      </w:tr>
      <w:tr w:rsidR="0001524B" w:rsidRPr="0001524B" w14:paraId="1E3A26A3" w14:textId="77777777" w:rsidTr="0001524B">
        <w:trPr>
          <w:jc w:val="center"/>
          <w:ins w:id="830"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22B4A6D9" w14:textId="77777777" w:rsidR="0001524B" w:rsidRPr="0001524B" w:rsidRDefault="0001524B" w:rsidP="0001524B">
            <w:pPr>
              <w:widowControl/>
              <w:autoSpaceDE/>
              <w:autoSpaceDN/>
              <w:spacing w:before="60" w:after="60" w:line="210" w:lineRule="atLeast"/>
              <w:rPr>
                <w:ins w:id="831" w:author="Emmanouil Potetsianakis" w:date="2023-07-27T11:32:00Z"/>
                <w:rFonts w:ascii="Times New Roman" w:eastAsia="Malgun Gothic" w:hAnsi="Times New Roman" w:cs="Times New Roman"/>
                <w:sz w:val="18"/>
                <w:szCs w:val="18"/>
                <w:lang w:val="fr-CH" w:eastAsia="fr-CH"/>
              </w:rPr>
            </w:pPr>
            <w:ins w:id="832" w:author="Emmanouil Potetsianakis" w:date="2023-07-27T11:32:00Z">
              <w:r w:rsidRPr="0001524B">
                <w:rPr>
                  <w:rFonts w:ascii="Cambria" w:eastAsia="Malgun Gothic" w:hAnsi="Cambria" w:cs="Times New Roman"/>
                  <w:sz w:val="20"/>
                  <w:szCs w:val="24"/>
                  <w:lang w:val="en-GB"/>
                </w:rPr>
                <w:t>3.1</w:t>
              </w:r>
            </w:ins>
          </w:p>
        </w:tc>
        <w:tc>
          <w:tcPr>
            <w:tcW w:w="1530" w:type="dxa"/>
            <w:tcBorders>
              <w:top w:val="single" w:sz="4" w:space="0" w:color="auto"/>
              <w:left w:val="single" w:sz="4" w:space="0" w:color="auto"/>
              <w:bottom w:val="single" w:sz="4" w:space="0" w:color="auto"/>
              <w:right w:val="single" w:sz="4" w:space="0" w:color="auto"/>
            </w:tcBorders>
            <w:hideMark/>
          </w:tcPr>
          <w:p w14:paraId="07719C57" w14:textId="77777777" w:rsidR="0001524B" w:rsidRPr="0001524B" w:rsidRDefault="0001524B" w:rsidP="0001524B">
            <w:pPr>
              <w:widowControl/>
              <w:autoSpaceDE/>
              <w:autoSpaceDN/>
              <w:spacing w:before="60" w:after="60" w:line="210" w:lineRule="atLeast"/>
              <w:jc w:val="right"/>
              <w:rPr>
                <w:ins w:id="833" w:author="Emmanouil Potetsianakis" w:date="2023-07-27T11:32:00Z"/>
                <w:rFonts w:ascii="Times New Roman" w:eastAsia="Calibri" w:hAnsi="Times New Roman" w:cs="Times New Roman"/>
                <w:sz w:val="18"/>
                <w:szCs w:val="18"/>
                <w:lang w:val="fr-CH" w:eastAsia="fr-CH"/>
              </w:rPr>
            </w:pPr>
            <w:ins w:id="834" w:author="Emmanouil Potetsianakis" w:date="2023-07-27T11:32:00Z">
              <w:r w:rsidRPr="0001524B">
                <w:rPr>
                  <w:rFonts w:ascii="Cambria" w:eastAsia="Calibri" w:hAnsi="Cambria" w:cs="Times New Roman"/>
                  <w:sz w:val="20"/>
                  <w:lang w:val="en-GB"/>
                </w:rPr>
                <w:t>33 177 600</w:t>
              </w:r>
            </w:ins>
          </w:p>
        </w:tc>
        <w:tc>
          <w:tcPr>
            <w:tcW w:w="990" w:type="dxa"/>
            <w:tcBorders>
              <w:top w:val="single" w:sz="4" w:space="0" w:color="auto"/>
              <w:left w:val="single" w:sz="4" w:space="0" w:color="auto"/>
              <w:bottom w:val="single" w:sz="4" w:space="0" w:color="auto"/>
              <w:right w:val="single" w:sz="4" w:space="0" w:color="auto"/>
            </w:tcBorders>
            <w:hideMark/>
          </w:tcPr>
          <w:p w14:paraId="2C87705A" w14:textId="77777777" w:rsidR="0001524B" w:rsidRPr="0001524B" w:rsidRDefault="0001524B" w:rsidP="0001524B">
            <w:pPr>
              <w:widowControl/>
              <w:autoSpaceDE/>
              <w:autoSpaceDN/>
              <w:spacing w:before="60" w:after="60" w:line="210" w:lineRule="atLeast"/>
              <w:jc w:val="right"/>
              <w:rPr>
                <w:ins w:id="835" w:author="Emmanouil Potetsianakis" w:date="2023-07-27T11:32:00Z"/>
                <w:rFonts w:ascii="Times New Roman" w:eastAsia="Calibri" w:hAnsi="Times New Roman" w:cs="Times New Roman"/>
                <w:sz w:val="18"/>
                <w:szCs w:val="18"/>
                <w:lang w:val="fr-CH" w:eastAsia="fr-CH"/>
              </w:rPr>
            </w:pPr>
            <w:ins w:id="836" w:author="Emmanouil Potetsianakis" w:date="2023-07-27T11:32:00Z">
              <w:r w:rsidRPr="0001524B">
                <w:rPr>
                  <w:rFonts w:ascii="Cambria" w:eastAsia="Calibri" w:hAnsi="Cambria" w:cs="Times New Roman"/>
                  <w:sz w:val="20"/>
                  <w:lang w:val="en-GB"/>
                </w:rPr>
                <w:t>10 000</w:t>
              </w:r>
            </w:ins>
          </w:p>
        </w:tc>
        <w:tc>
          <w:tcPr>
            <w:tcW w:w="997" w:type="dxa"/>
            <w:tcBorders>
              <w:top w:val="single" w:sz="4" w:space="0" w:color="auto"/>
              <w:left w:val="single" w:sz="4" w:space="0" w:color="auto"/>
              <w:bottom w:val="single" w:sz="4" w:space="0" w:color="auto"/>
              <w:right w:val="single" w:sz="4" w:space="0" w:color="auto"/>
            </w:tcBorders>
            <w:hideMark/>
          </w:tcPr>
          <w:p w14:paraId="62EDEFC1" w14:textId="77777777" w:rsidR="0001524B" w:rsidRPr="0001524B" w:rsidRDefault="0001524B" w:rsidP="0001524B">
            <w:pPr>
              <w:widowControl/>
              <w:autoSpaceDE/>
              <w:autoSpaceDN/>
              <w:spacing w:before="60" w:after="60" w:line="210" w:lineRule="atLeast"/>
              <w:jc w:val="right"/>
              <w:rPr>
                <w:ins w:id="837" w:author="Emmanouil Potetsianakis" w:date="2023-07-27T11:32:00Z"/>
                <w:rFonts w:ascii="Times New Roman" w:eastAsia="Calibri" w:hAnsi="Times New Roman" w:cs="Times New Roman"/>
                <w:sz w:val="18"/>
                <w:szCs w:val="18"/>
                <w:lang w:val="fr-CH" w:eastAsia="fr-CH"/>
              </w:rPr>
            </w:pPr>
            <w:ins w:id="838" w:author="Emmanouil Potetsianakis" w:date="2023-07-27T11:32:00Z">
              <w:r w:rsidRPr="0001524B">
                <w:rPr>
                  <w:rFonts w:ascii="Cambria" w:eastAsia="Calibri" w:hAnsi="Cambria" w:cs="Times New Roman"/>
                  <w:sz w:val="20"/>
                  <w:lang w:val="en-GB"/>
                </w:rPr>
                <w:t>-</w:t>
              </w:r>
            </w:ins>
          </w:p>
        </w:tc>
        <w:tc>
          <w:tcPr>
            <w:tcW w:w="720" w:type="dxa"/>
            <w:tcBorders>
              <w:top w:val="single" w:sz="4" w:space="0" w:color="auto"/>
              <w:left w:val="single" w:sz="4" w:space="0" w:color="auto"/>
              <w:bottom w:val="single" w:sz="4" w:space="0" w:color="auto"/>
              <w:right w:val="single" w:sz="4" w:space="0" w:color="auto"/>
            </w:tcBorders>
            <w:hideMark/>
          </w:tcPr>
          <w:p w14:paraId="5D13AEC1" w14:textId="77777777" w:rsidR="0001524B" w:rsidRPr="0001524B" w:rsidRDefault="0001524B" w:rsidP="0001524B">
            <w:pPr>
              <w:widowControl/>
              <w:autoSpaceDE/>
              <w:autoSpaceDN/>
              <w:spacing w:before="60" w:after="60" w:line="210" w:lineRule="atLeast"/>
              <w:jc w:val="right"/>
              <w:rPr>
                <w:ins w:id="839" w:author="Emmanouil Potetsianakis" w:date="2023-07-27T11:32:00Z"/>
                <w:rFonts w:ascii="Times New Roman" w:eastAsia="Calibri" w:hAnsi="Times New Roman" w:cs="Times New Roman"/>
                <w:sz w:val="18"/>
                <w:szCs w:val="18"/>
                <w:lang w:val="fr-CH" w:eastAsia="fr-CH"/>
              </w:rPr>
            </w:pPr>
            <w:ins w:id="840" w:author="Emmanouil Potetsianakis" w:date="2023-07-27T11:32:00Z">
              <w:r w:rsidRPr="0001524B">
                <w:rPr>
                  <w:rFonts w:ascii="Cambria" w:eastAsia="Calibri" w:hAnsi="Cambria" w:cs="Times New Roman"/>
                  <w:sz w:val="20"/>
                  <w:lang w:val="en-GB"/>
                </w:rPr>
                <w:t>2</w:t>
              </w:r>
            </w:ins>
          </w:p>
        </w:tc>
        <w:tc>
          <w:tcPr>
            <w:tcW w:w="720" w:type="dxa"/>
            <w:tcBorders>
              <w:top w:val="single" w:sz="4" w:space="0" w:color="auto"/>
              <w:left w:val="single" w:sz="4" w:space="0" w:color="auto"/>
              <w:bottom w:val="single" w:sz="4" w:space="0" w:color="auto"/>
              <w:right w:val="single" w:sz="4" w:space="0" w:color="auto"/>
            </w:tcBorders>
            <w:hideMark/>
          </w:tcPr>
          <w:p w14:paraId="572414AD" w14:textId="77777777" w:rsidR="0001524B" w:rsidRPr="0001524B" w:rsidRDefault="0001524B" w:rsidP="0001524B">
            <w:pPr>
              <w:widowControl/>
              <w:autoSpaceDE/>
              <w:autoSpaceDN/>
              <w:spacing w:before="60" w:after="60" w:line="210" w:lineRule="atLeast"/>
              <w:jc w:val="right"/>
              <w:rPr>
                <w:ins w:id="841" w:author="Emmanouil Potetsianakis" w:date="2023-07-27T11:32:00Z"/>
                <w:rFonts w:ascii="Times New Roman" w:eastAsia="Calibri" w:hAnsi="Times New Roman" w:cs="Times New Roman"/>
                <w:sz w:val="18"/>
                <w:szCs w:val="18"/>
                <w:lang w:val="fr-CH" w:eastAsia="fr-CH"/>
              </w:rPr>
            </w:pPr>
            <w:ins w:id="842" w:author="Emmanouil Potetsianakis" w:date="2023-07-27T11:32:00Z">
              <w:r w:rsidRPr="0001524B">
                <w:rPr>
                  <w:rFonts w:ascii="Cambria" w:eastAsia="Calibri" w:hAnsi="Cambria" w:cs="Times New Roman"/>
                  <w:sz w:val="20"/>
                  <w:lang w:val="en-GB"/>
                </w:rPr>
                <w:t>2</w:t>
              </w:r>
            </w:ins>
          </w:p>
        </w:tc>
      </w:tr>
      <w:tr w:rsidR="0001524B" w:rsidRPr="0001524B" w14:paraId="4313202F" w14:textId="77777777" w:rsidTr="0001524B">
        <w:trPr>
          <w:jc w:val="center"/>
          <w:ins w:id="843"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37E9035F" w14:textId="77777777" w:rsidR="0001524B" w:rsidRPr="0001524B" w:rsidRDefault="0001524B" w:rsidP="0001524B">
            <w:pPr>
              <w:widowControl/>
              <w:autoSpaceDE/>
              <w:autoSpaceDN/>
              <w:spacing w:before="60" w:after="60" w:line="210" w:lineRule="atLeast"/>
              <w:rPr>
                <w:ins w:id="844" w:author="Emmanouil Potetsianakis" w:date="2023-07-27T11:32:00Z"/>
                <w:rFonts w:ascii="Times New Roman" w:eastAsia="Calibri" w:hAnsi="Times New Roman" w:cs="Times New Roman"/>
                <w:sz w:val="18"/>
                <w:szCs w:val="18"/>
                <w:lang w:val="fr-CH" w:eastAsia="fr-CH"/>
              </w:rPr>
            </w:pPr>
            <w:ins w:id="845" w:author="Emmanouil Potetsianakis" w:date="2023-07-27T11:32:00Z">
              <w:r w:rsidRPr="0001524B">
                <w:rPr>
                  <w:rFonts w:ascii="Cambria" w:eastAsia="Calibri" w:hAnsi="Cambria" w:cs="Times New Roman"/>
                  <w:sz w:val="20"/>
                  <w:lang w:val="en-GB"/>
                </w:rPr>
                <w:t>4</w:t>
              </w:r>
            </w:ins>
          </w:p>
        </w:tc>
        <w:tc>
          <w:tcPr>
            <w:tcW w:w="1530" w:type="dxa"/>
            <w:tcBorders>
              <w:top w:val="single" w:sz="4" w:space="0" w:color="auto"/>
              <w:left w:val="single" w:sz="4" w:space="0" w:color="auto"/>
              <w:bottom w:val="single" w:sz="4" w:space="0" w:color="auto"/>
              <w:right w:val="single" w:sz="4" w:space="0" w:color="auto"/>
            </w:tcBorders>
            <w:hideMark/>
          </w:tcPr>
          <w:p w14:paraId="01332A48" w14:textId="77777777" w:rsidR="0001524B" w:rsidRPr="0001524B" w:rsidRDefault="0001524B" w:rsidP="0001524B">
            <w:pPr>
              <w:widowControl/>
              <w:autoSpaceDE/>
              <w:autoSpaceDN/>
              <w:spacing w:before="60" w:after="60" w:line="210" w:lineRule="atLeast"/>
              <w:jc w:val="right"/>
              <w:rPr>
                <w:ins w:id="846" w:author="Emmanouil Potetsianakis" w:date="2023-07-27T11:32:00Z"/>
                <w:rFonts w:ascii="Times New Roman" w:eastAsia="Calibri" w:hAnsi="Times New Roman" w:cs="Times New Roman"/>
                <w:sz w:val="18"/>
                <w:szCs w:val="18"/>
                <w:lang w:val="fr-CH" w:eastAsia="fr-CH"/>
              </w:rPr>
            </w:pPr>
            <w:ins w:id="847" w:author="Emmanouil Potetsianakis" w:date="2023-07-27T11:32:00Z">
              <w:r w:rsidRPr="0001524B">
                <w:rPr>
                  <w:rFonts w:ascii="Cambria" w:eastAsia="Calibri" w:hAnsi="Cambria" w:cs="Times New Roman"/>
                  <w:sz w:val="20"/>
                  <w:lang w:val="en-GB"/>
                </w:rPr>
                <w:t>66 846 720</w:t>
              </w:r>
            </w:ins>
          </w:p>
        </w:tc>
        <w:tc>
          <w:tcPr>
            <w:tcW w:w="990" w:type="dxa"/>
            <w:tcBorders>
              <w:top w:val="single" w:sz="4" w:space="0" w:color="auto"/>
              <w:left w:val="single" w:sz="4" w:space="0" w:color="auto"/>
              <w:bottom w:val="single" w:sz="4" w:space="0" w:color="auto"/>
              <w:right w:val="single" w:sz="4" w:space="0" w:color="auto"/>
            </w:tcBorders>
            <w:hideMark/>
          </w:tcPr>
          <w:p w14:paraId="22E9CCAC" w14:textId="77777777" w:rsidR="0001524B" w:rsidRPr="0001524B" w:rsidRDefault="0001524B" w:rsidP="0001524B">
            <w:pPr>
              <w:widowControl/>
              <w:autoSpaceDE/>
              <w:autoSpaceDN/>
              <w:spacing w:before="60" w:after="60" w:line="210" w:lineRule="atLeast"/>
              <w:jc w:val="right"/>
              <w:rPr>
                <w:ins w:id="848" w:author="Emmanouil Potetsianakis" w:date="2023-07-27T11:32:00Z"/>
                <w:rFonts w:ascii="Times New Roman" w:eastAsia="Calibri" w:hAnsi="Times New Roman" w:cs="Times New Roman"/>
                <w:sz w:val="18"/>
                <w:szCs w:val="18"/>
                <w:lang w:val="fr-CH" w:eastAsia="fr-CH"/>
              </w:rPr>
            </w:pPr>
            <w:ins w:id="849" w:author="Emmanouil Potetsianakis" w:date="2023-07-27T11:32:00Z">
              <w:r w:rsidRPr="0001524B">
                <w:rPr>
                  <w:rFonts w:ascii="Cambria" w:eastAsia="Calibri" w:hAnsi="Cambria" w:cs="Times New Roman"/>
                  <w:sz w:val="20"/>
                  <w:lang w:val="en-GB"/>
                </w:rPr>
                <w:t>12 000</w:t>
              </w:r>
            </w:ins>
          </w:p>
        </w:tc>
        <w:tc>
          <w:tcPr>
            <w:tcW w:w="997" w:type="dxa"/>
            <w:tcBorders>
              <w:top w:val="single" w:sz="4" w:space="0" w:color="auto"/>
              <w:left w:val="single" w:sz="4" w:space="0" w:color="auto"/>
              <w:bottom w:val="single" w:sz="4" w:space="0" w:color="auto"/>
              <w:right w:val="single" w:sz="4" w:space="0" w:color="auto"/>
            </w:tcBorders>
            <w:hideMark/>
          </w:tcPr>
          <w:p w14:paraId="7E5DA505" w14:textId="77777777" w:rsidR="0001524B" w:rsidRPr="0001524B" w:rsidRDefault="0001524B" w:rsidP="0001524B">
            <w:pPr>
              <w:widowControl/>
              <w:autoSpaceDE/>
              <w:autoSpaceDN/>
              <w:spacing w:before="60" w:after="60" w:line="210" w:lineRule="atLeast"/>
              <w:jc w:val="right"/>
              <w:rPr>
                <w:ins w:id="850" w:author="Emmanouil Potetsianakis" w:date="2023-07-27T11:32:00Z"/>
                <w:rFonts w:ascii="Times New Roman" w:eastAsia="Calibri" w:hAnsi="Times New Roman" w:cs="Times New Roman"/>
                <w:sz w:val="18"/>
                <w:szCs w:val="18"/>
                <w:lang w:val="fr-CH" w:eastAsia="fr-CH"/>
              </w:rPr>
            </w:pPr>
            <w:ins w:id="851" w:author="Emmanouil Potetsianakis" w:date="2023-07-27T11:32:00Z">
              <w:r w:rsidRPr="0001524B">
                <w:rPr>
                  <w:rFonts w:ascii="Cambria" w:eastAsia="Calibri" w:hAnsi="Cambria" w:cs="Times New Roman"/>
                  <w:sz w:val="20"/>
                  <w:lang w:val="en-GB"/>
                </w:rPr>
                <w:t>30 000</w:t>
              </w:r>
            </w:ins>
          </w:p>
        </w:tc>
        <w:tc>
          <w:tcPr>
            <w:tcW w:w="720" w:type="dxa"/>
            <w:tcBorders>
              <w:top w:val="single" w:sz="4" w:space="0" w:color="auto"/>
              <w:left w:val="single" w:sz="4" w:space="0" w:color="auto"/>
              <w:bottom w:val="single" w:sz="4" w:space="0" w:color="auto"/>
              <w:right w:val="single" w:sz="4" w:space="0" w:color="auto"/>
            </w:tcBorders>
            <w:hideMark/>
          </w:tcPr>
          <w:p w14:paraId="6990A18B" w14:textId="77777777" w:rsidR="0001524B" w:rsidRPr="0001524B" w:rsidRDefault="0001524B" w:rsidP="0001524B">
            <w:pPr>
              <w:widowControl/>
              <w:autoSpaceDE/>
              <w:autoSpaceDN/>
              <w:spacing w:before="60" w:after="60" w:line="210" w:lineRule="atLeast"/>
              <w:jc w:val="right"/>
              <w:rPr>
                <w:ins w:id="852" w:author="Emmanouil Potetsianakis" w:date="2023-07-27T11:32:00Z"/>
                <w:rFonts w:ascii="Times New Roman" w:eastAsia="Calibri" w:hAnsi="Times New Roman" w:cs="Times New Roman"/>
                <w:sz w:val="18"/>
                <w:szCs w:val="18"/>
                <w:lang w:val="fr-CH" w:eastAsia="fr-CH"/>
              </w:rPr>
            </w:pPr>
            <w:ins w:id="853" w:author="Emmanouil Potetsianakis" w:date="2023-07-27T11:32:00Z">
              <w:r w:rsidRPr="0001524B">
                <w:rPr>
                  <w:rFonts w:ascii="Cambria" w:eastAsia="Calibri" w:hAnsi="Cambria" w:cs="Times New Roman"/>
                  <w:sz w:val="20"/>
                  <w:lang w:val="en-GB"/>
                </w:rPr>
                <w:t>4</w:t>
              </w:r>
            </w:ins>
          </w:p>
        </w:tc>
        <w:tc>
          <w:tcPr>
            <w:tcW w:w="720" w:type="dxa"/>
            <w:tcBorders>
              <w:top w:val="single" w:sz="4" w:space="0" w:color="auto"/>
              <w:left w:val="single" w:sz="4" w:space="0" w:color="auto"/>
              <w:bottom w:val="single" w:sz="4" w:space="0" w:color="auto"/>
              <w:right w:val="single" w:sz="4" w:space="0" w:color="auto"/>
            </w:tcBorders>
            <w:hideMark/>
          </w:tcPr>
          <w:p w14:paraId="6C92494E" w14:textId="77777777" w:rsidR="0001524B" w:rsidRPr="0001524B" w:rsidRDefault="0001524B" w:rsidP="0001524B">
            <w:pPr>
              <w:widowControl/>
              <w:autoSpaceDE/>
              <w:autoSpaceDN/>
              <w:spacing w:before="60" w:after="60" w:line="210" w:lineRule="atLeast"/>
              <w:jc w:val="right"/>
              <w:rPr>
                <w:ins w:id="854" w:author="Emmanouil Potetsianakis" w:date="2023-07-27T11:32:00Z"/>
                <w:rFonts w:ascii="Times New Roman" w:eastAsia="Calibri" w:hAnsi="Times New Roman" w:cs="Times New Roman"/>
                <w:sz w:val="18"/>
                <w:szCs w:val="18"/>
                <w:lang w:val="fr-CH" w:eastAsia="fr-CH"/>
              </w:rPr>
            </w:pPr>
            <w:ins w:id="855" w:author="Emmanouil Potetsianakis" w:date="2023-07-27T11:32:00Z">
              <w:r w:rsidRPr="0001524B">
                <w:rPr>
                  <w:rFonts w:ascii="Cambria" w:eastAsia="Calibri" w:hAnsi="Cambria" w:cs="Times New Roman"/>
                  <w:sz w:val="20"/>
                  <w:lang w:val="en-GB"/>
                </w:rPr>
                <w:t>4</w:t>
              </w:r>
            </w:ins>
          </w:p>
        </w:tc>
      </w:tr>
      <w:tr w:rsidR="0001524B" w:rsidRPr="0001524B" w14:paraId="0CBF251B" w14:textId="77777777" w:rsidTr="0001524B">
        <w:trPr>
          <w:jc w:val="center"/>
          <w:ins w:id="856"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4FC685D0" w14:textId="77777777" w:rsidR="0001524B" w:rsidRPr="0001524B" w:rsidRDefault="0001524B" w:rsidP="0001524B">
            <w:pPr>
              <w:widowControl/>
              <w:autoSpaceDE/>
              <w:autoSpaceDN/>
              <w:spacing w:before="60" w:after="60" w:line="210" w:lineRule="atLeast"/>
              <w:rPr>
                <w:ins w:id="857" w:author="Emmanouil Potetsianakis" w:date="2023-07-27T11:32:00Z"/>
                <w:rFonts w:ascii="Times New Roman" w:eastAsia="Malgun Gothic" w:hAnsi="Times New Roman" w:cs="Times New Roman"/>
                <w:sz w:val="18"/>
                <w:szCs w:val="18"/>
                <w:lang w:val="fr-CH" w:eastAsia="fr-CH"/>
              </w:rPr>
            </w:pPr>
            <w:ins w:id="858" w:author="Emmanouil Potetsianakis" w:date="2023-07-27T11:32:00Z">
              <w:r w:rsidRPr="0001524B">
                <w:rPr>
                  <w:rFonts w:ascii="Cambria" w:eastAsia="Malgun Gothic" w:hAnsi="Cambria" w:cs="Times New Roman"/>
                  <w:sz w:val="20"/>
                  <w:szCs w:val="24"/>
                  <w:lang w:val="en-GB"/>
                </w:rPr>
                <w:t>4.1</w:t>
              </w:r>
            </w:ins>
          </w:p>
        </w:tc>
        <w:tc>
          <w:tcPr>
            <w:tcW w:w="1530" w:type="dxa"/>
            <w:tcBorders>
              <w:top w:val="single" w:sz="4" w:space="0" w:color="auto"/>
              <w:left w:val="single" w:sz="4" w:space="0" w:color="auto"/>
              <w:bottom w:val="single" w:sz="4" w:space="0" w:color="auto"/>
              <w:right w:val="single" w:sz="4" w:space="0" w:color="auto"/>
            </w:tcBorders>
            <w:hideMark/>
          </w:tcPr>
          <w:p w14:paraId="0E085522" w14:textId="77777777" w:rsidR="0001524B" w:rsidRPr="0001524B" w:rsidRDefault="0001524B" w:rsidP="0001524B">
            <w:pPr>
              <w:widowControl/>
              <w:autoSpaceDE/>
              <w:autoSpaceDN/>
              <w:spacing w:before="60" w:after="60" w:line="210" w:lineRule="atLeast"/>
              <w:jc w:val="right"/>
              <w:rPr>
                <w:ins w:id="859" w:author="Emmanouil Potetsianakis" w:date="2023-07-27T11:32:00Z"/>
                <w:rFonts w:ascii="Times New Roman" w:eastAsia="Calibri" w:hAnsi="Times New Roman" w:cs="Times New Roman"/>
                <w:sz w:val="18"/>
                <w:szCs w:val="18"/>
                <w:lang w:val="fr-CH" w:eastAsia="fr-CH"/>
              </w:rPr>
            </w:pPr>
            <w:ins w:id="860" w:author="Emmanouil Potetsianakis" w:date="2023-07-27T11:32:00Z">
              <w:r w:rsidRPr="0001524B">
                <w:rPr>
                  <w:rFonts w:ascii="Cambria" w:eastAsia="Calibri" w:hAnsi="Cambria" w:cs="Times New Roman"/>
                  <w:sz w:val="20"/>
                  <w:lang w:val="en-GB"/>
                </w:rPr>
                <w:t>133 693 440</w:t>
              </w:r>
            </w:ins>
          </w:p>
        </w:tc>
        <w:tc>
          <w:tcPr>
            <w:tcW w:w="990" w:type="dxa"/>
            <w:tcBorders>
              <w:top w:val="single" w:sz="4" w:space="0" w:color="auto"/>
              <w:left w:val="single" w:sz="4" w:space="0" w:color="auto"/>
              <w:bottom w:val="single" w:sz="4" w:space="0" w:color="auto"/>
              <w:right w:val="single" w:sz="4" w:space="0" w:color="auto"/>
            </w:tcBorders>
            <w:hideMark/>
          </w:tcPr>
          <w:p w14:paraId="70B6A149" w14:textId="77777777" w:rsidR="0001524B" w:rsidRPr="0001524B" w:rsidRDefault="0001524B" w:rsidP="0001524B">
            <w:pPr>
              <w:widowControl/>
              <w:autoSpaceDE/>
              <w:autoSpaceDN/>
              <w:spacing w:before="60" w:after="60" w:line="210" w:lineRule="atLeast"/>
              <w:jc w:val="right"/>
              <w:rPr>
                <w:ins w:id="861" w:author="Emmanouil Potetsianakis" w:date="2023-07-27T11:32:00Z"/>
                <w:rFonts w:ascii="Times New Roman" w:eastAsia="Calibri" w:hAnsi="Times New Roman" w:cs="Times New Roman"/>
                <w:sz w:val="18"/>
                <w:szCs w:val="18"/>
                <w:lang w:val="fr-CH" w:eastAsia="fr-CH"/>
              </w:rPr>
            </w:pPr>
            <w:ins w:id="862" w:author="Emmanouil Potetsianakis" w:date="2023-07-27T11:32:00Z">
              <w:r w:rsidRPr="0001524B">
                <w:rPr>
                  <w:rFonts w:ascii="Cambria" w:eastAsia="Calibri" w:hAnsi="Cambria" w:cs="Times New Roman"/>
                  <w:sz w:val="20"/>
                  <w:lang w:val="en-GB"/>
                </w:rPr>
                <w:t>20 000</w:t>
              </w:r>
            </w:ins>
          </w:p>
        </w:tc>
        <w:tc>
          <w:tcPr>
            <w:tcW w:w="997" w:type="dxa"/>
            <w:tcBorders>
              <w:top w:val="single" w:sz="4" w:space="0" w:color="auto"/>
              <w:left w:val="single" w:sz="4" w:space="0" w:color="auto"/>
              <w:bottom w:val="single" w:sz="4" w:space="0" w:color="auto"/>
              <w:right w:val="single" w:sz="4" w:space="0" w:color="auto"/>
            </w:tcBorders>
            <w:hideMark/>
          </w:tcPr>
          <w:p w14:paraId="2956669B" w14:textId="77777777" w:rsidR="0001524B" w:rsidRPr="0001524B" w:rsidRDefault="0001524B" w:rsidP="0001524B">
            <w:pPr>
              <w:widowControl/>
              <w:autoSpaceDE/>
              <w:autoSpaceDN/>
              <w:spacing w:before="60" w:after="60" w:line="210" w:lineRule="atLeast"/>
              <w:jc w:val="right"/>
              <w:rPr>
                <w:ins w:id="863" w:author="Emmanouil Potetsianakis" w:date="2023-07-27T11:32:00Z"/>
                <w:rFonts w:ascii="Times New Roman" w:eastAsia="Calibri" w:hAnsi="Times New Roman" w:cs="Times New Roman"/>
                <w:sz w:val="18"/>
                <w:szCs w:val="18"/>
                <w:lang w:val="fr-CH" w:eastAsia="fr-CH"/>
              </w:rPr>
            </w:pPr>
            <w:ins w:id="864" w:author="Emmanouil Potetsianakis" w:date="2023-07-27T11:32:00Z">
              <w:r w:rsidRPr="0001524B">
                <w:rPr>
                  <w:rFonts w:ascii="Cambria" w:eastAsia="Calibri" w:hAnsi="Cambria" w:cs="Times New Roman"/>
                  <w:sz w:val="20"/>
                  <w:lang w:val="en-GB"/>
                </w:rPr>
                <w:t>50 000</w:t>
              </w:r>
            </w:ins>
          </w:p>
        </w:tc>
        <w:tc>
          <w:tcPr>
            <w:tcW w:w="720" w:type="dxa"/>
            <w:tcBorders>
              <w:top w:val="single" w:sz="4" w:space="0" w:color="auto"/>
              <w:left w:val="single" w:sz="4" w:space="0" w:color="auto"/>
              <w:bottom w:val="single" w:sz="4" w:space="0" w:color="auto"/>
              <w:right w:val="single" w:sz="4" w:space="0" w:color="auto"/>
            </w:tcBorders>
            <w:hideMark/>
          </w:tcPr>
          <w:p w14:paraId="72AB1029" w14:textId="77777777" w:rsidR="0001524B" w:rsidRPr="0001524B" w:rsidRDefault="0001524B" w:rsidP="0001524B">
            <w:pPr>
              <w:widowControl/>
              <w:autoSpaceDE/>
              <w:autoSpaceDN/>
              <w:spacing w:before="60" w:after="60" w:line="210" w:lineRule="atLeast"/>
              <w:jc w:val="right"/>
              <w:rPr>
                <w:ins w:id="865" w:author="Emmanouil Potetsianakis" w:date="2023-07-27T11:32:00Z"/>
                <w:rFonts w:ascii="Times New Roman" w:eastAsia="Calibri" w:hAnsi="Times New Roman" w:cs="Times New Roman"/>
                <w:sz w:val="18"/>
                <w:szCs w:val="18"/>
                <w:lang w:val="fr-CH" w:eastAsia="fr-CH"/>
              </w:rPr>
            </w:pPr>
            <w:ins w:id="866" w:author="Emmanouil Potetsianakis" w:date="2023-07-27T11:32:00Z">
              <w:r w:rsidRPr="0001524B">
                <w:rPr>
                  <w:rFonts w:ascii="Cambria" w:eastAsia="Calibri" w:hAnsi="Cambria" w:cs="Times New Roman"/>
                  <w:sz w:val="20"/>
                  <w:lang w:val="en-GB"/>
                </w:rPr>
                <w:t>4</w:t>
              </w:r>
            </w:ins>
          </w:p>
        </w:tc>
        <w:tc>
          <w:tcPr>
            <w:tcW w:w="720" w:type="dxa"/>
            <w:tcBorders>
              <w:top w:val="single" w:sz="4" w:space="0" w:color="auto"/>
              <w:left w:val="single" w:sz="4" w:space="0" w:color="auto"/>
              <w:bottom w:val="single" w:sz="4" w:space="0" w:color="auto"/>
              <w:right w:val="single" w:sz="4" w:space="0" w:color="auto"/>
            </w:tcBorders>
            <w:hideMark/>
          </w:tcPr>
          <w:p w14:paraId="2797FC84" w14:textId="77777777" w:rsidR="0001524B" w:rsidRPr="0001524B" w:rsidRDefault="0001524B" w:rsidP="0001524B">
            <w:pPr>
              <w:widowControl/>
              <w:autoSpaceDE/>
              <w:autoSpaceDN/>
              <w:spacing w:before="60" w:after="60" w:line="210" w:lineRule="atLeast"/>
              <w:jc w:val="right"/>
              <w:rPr>
                <w:ins w:id="867" w:author="Emmanouil Potetsianakis" w:date="2023-07-27T11:32:00Z"/>
                <w:rFonts w:ascii="Times New Roman" w:eastAsia="Calibri" w:hAnsi="Times New Roman" w:cs="Times New Roman"/>
                <w:sz w:val="18"/>
                <w:szCs w:val="18"/>
                <w:lang w:val="fr-CH" w:eastAsia="fr-CH"/>
              </w:rPr>
            </w:pPr>
            <w:ins w:id="868" w:author="Emmanouil Potetsianakis" w:date="2023-07-27T11:32:00Z">
              <w:r w:rsidRPr="0001524B">
                <w:rPr>
                  <w:rFonts w:ascii="Cambria" w:eastAsia="Calibri" w:hAnsi="Cambria" w:cs="Times New Roman"/>
                  <w:sz w:val="20"/>
                  <w:lang w:val="en-GB"/>
                </w:rPr>
                <w:t>4</w:t>
              </w:r>
            </w:ins>
          </w:p>
        </w:tc>
      </w:tr>
      <w:tr w:rsidR="0001524B" w:rsidRPr="0001524B" w14:paraId="4A26390E" w14:textId="77777777" w:rsidTr="0001524B">
        <w:trPr>
          <w:jc w:val="center"/>
          <w:ins w:id="869"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1BFF256C" w14:textId="77777777" w:rsidR="0001524B" w:rsidRPr="0001524B" w:rsidRDefault="0001524B" w:rsidP="0001524B">
            <w:pPr>
              <w:widowControl/>
              <w:autoSpaceDE/>
              <w:autoSpaceDN/>
              <w:spacing w:before="60" w:after="60" w:line="210" w:lineRule="atLeast"/>
              <w:rPr>
                <w:ins w:id="870" w:author="Emmanouil Potetsianakis" w:date="2023-07-27T11:32:00Z"/>
                <w:rFonts w:ascii="Times New Roman" w:eastAsia="Calibri" w:hAnsi="Times New Roman" w:cs="Times New Roman"/>
                <w:sz w:val="18"/>
                <w:szCs w:val="18"/>
                <w:lang w:val="fr-CH" w:eastAsia="fr-CH"/>
              </w:rPr>
            </w:pPr>
            <w:ins w:id="871" w:author="Emmanouil Potetsianakis" w:date="2023-07-27T11:32:00Z">
              <w:r w:rsidRPr="0001524B">
                <w:rPr>
                  <w:rFonts w:ascii="Cambria" w:eastAsia="Calibri" w:hAnsi="Cambria" w:cs="Times New Roman"/>
                  <w:sz w:val="20"/>
                  <w:lang w:val="en-GB"/>
                </w:rPr>
                <w:t>5</w:t>
              </w:r>
            </w:ins>
          </w:p>
        </w:tc>
        <w:tc>
          <w:tcPr>
            <w:tcW w:w="1530" w:type="dxa"/>
            <w:tcBorders>
              <w:top w:val="single" w:sz="4" w:space="0" w:color="auto"/>
              <w:left w:val="single" w:sz="4" w:space="0" w:color="auto"/>
              <w:bottom w:val="single" w:sz="4" w:space="0" w:color="auto"/>
              <w:right w:val="single" w:sz="4" w:space="0" w:color="auto"/>
            </w:tcBorders>
            <w:hideMark/>
          </w:tcPr>
          <w:p w14:paraId="264B64F2" w14:textId="77777777" w:rsidR="0001524B" w:rsidRPr="0001524B" w:rsidRDefault="0001524B" w:rsidP="0001524B">
            <w:pPr>
              <w:widowControl/>
              <w:autoSpaceDE/>
              <w:autoSpaceDN/>
              <w:spacing w:before="60" w:after="60" w:line="210" w:lineRule="atLeast"/>
              <w:jc w:val="right"/>
              <w:rPr>
                <w:ins w:id="872" w:author="Emmanouil Potetsianakis" w:date="2023-07-27T11:32:00Z"/>
                <w:rFonts w:ascii="Times New Roman" w:eastAsia="Calibri" w:hAnsi="Times New Roman" w:cs="Times New Roman"/>
                <w:sz w:val="18"/>
                <w:szCs w:val="18"/>
                <w:lang w:val="fr-CH" w:eastAsia="fr-CH"/>
              </w:rPr>
            </w:pPr>
            <w:ins w:id="873" w:author="Emmanouil Potetsianakis" w:date="2023-07-27T11:32:00Z">
              <w:r w:rsidRPr="0001524B">
                <w:rPr>
                  <w:rFonts w:ascii="Cambria" w:eastAsia="Calibri" w:hAnsi="Cambria" w:cs="Times New Roman"/>
                  <w:sz w:val="20"/>
                  <w:lang w:val="en-GB"/>
                </w:rPr>
                <w:t>267 386 880</w:t>
              </w:r>
            </w:ins>
          </w:p>
        </w:tc>
        <w:tc>
          <w:tcPr>
            <w:tcW w:w="990" w:type="dxa"/>
            <w:tcBorders>
              <w:top w:val="single" w:sz="4" w:space="0" w:color="auto"/>
              <w:left w:val="single" w:sz="4" w:space="0" w:color="auto"/>
              <w:bottom w:val="single" w:sz="4" w:space="0" w:color="auto"/>
              <w:right w:val="single" w:sz="4" w:space="0" w:color="auto"/>
            </w:tcBorders>
            <w:hideMark/>
          </w:tcPr>
          <w:p w14:paraId="356C610C" w14:textId="77777777" w:rsidR="0001524B" w:rsidRPr="0001524B" w:rsidRDefault="0001524B" w:rsidP="0001524B">
            <w:pPr>
              <w:widowControl/>
              <w:autoSpaceDE/>
              <w:autoSpaceDN/>
              <w:spacing w:before="60" w:after="60" w:line="210" w:lineRule="atLeast"/>
              <w:jc w:val="right"/>
              <w:rPr>
                <w:ins w:id="874" w:author="Emmanouil Potetsianakis" w:date="2023-07-27T11:32:00Z"/>
                <w:rFonts w:ascii="Times New Roman" w:eastAsia="Calibri" w:hAnsi="Times New Roman" w:cs="Times New Roman"/>
                <w:sz w:val="18"/>
                <w:szCs w:val="18"/>
                <w:lang w:val="fr-CH" w:eastAsia="fr-CH"/>
              </w:rPr>
            </w:pPr>
            <w:ins w:id="875" w:author="Emmanouil Potetsianakis" w:date="2023-07-27T11:32:00Z">
              <w:r w:rsidRPr="0001524B">
                <w:rPr>
                  <w:rFonts w:ascii="Cambria" w:eastAsia="Calibri" w:hAnsi="Cambria" w:cs="Times New Roman"/>
                  <w:sz w:val="20"/>
                  <w:lang w:val="en-GB"/>
                </w:rPr>
                <w:t>25 000</w:t>
              </w:r>
            </w:ins>
          </w:p>
        </w:tc>
        <w:tc>
          <w:tcPr>
            <w:tcW w:w="997" w:type="dxa"/>
            <w:tcBorders>
              <w:top w:val="single" w:sz="4" w:space="0" w:color="auto"/>
              <w:left w:val="single" w:sz="4" w:space="0" w:color="auto"/>
              <w:bottom w:val="single" w:sz="4" w:space="0" w:color="auto"/>
              <w:right w:val="single" w:sz="4" w:space="0" w:color="auto"/>
            </w:tcBorders>
            <w:hideMark/>
          </w:tcPr>
          <w:p w14:paraId="19D3C7A1" w14:textId="77777777" w:rsidR="0001524B" w:rsidRPr="0001524B" w:rsidRDefault="0001524B" w:rsidP="0001524B">
            <w:pPr>
              <w:widowControl/>
              <w:autoSpaceDE/>
              <w:autoSpaceDN/>
              <w:spacing w:before="60" w:after="60" w:line="210" w:lineRule="atLeast"/>
              <w:jc w:val="right"/>
              <w:rPr>
                <w:ins w:id="876" w:author="Emmanouil Potetsianakis" w:date="2023-07-27T11:32:00Z"/>
                <w:rFonts w:ascii="Times New Roman" w:eastAsia="Calibri" w:hAnsi="Times New Roman" w:cs="Times New Roman"/>
                <w:sz w:val="18"/>
                <w:szCs w:val="18"/>
                <w:lang w:val="fr-CH" w:eastAsia="fr-CH"/>
              </w:rPr>
            </w:pPr>
            <w:ins w:id="877" w:author="Emmanouil Potetsianakis" w:date="2023-07-27T11:32:00Z">
              <w:r w:rsidRPr="0001524B">
                <w:rPr>
                  <w:rFonts w:ascii="Cambria" w:eastAsia="Calibri" w:hAnsi="Cambria" w:cs="Times New Roman"/>
                  <w:sz w:val="20"/>
                  <w:lang w:val="en-GB"/>
                </w:rPr>
                <w:t>100 000</w:t>
              </w:r>
            </w:ins>
          </w:p>
        </w:tc>
        <w:tc>
          <w:tcPr>
            <w:tcW w:w="720" w:type="dxa"/>
            <w:tcBorders>
              <w:top w:val="single" w:sz="4" w:space="0" w:color="auto"/>
              <w:left w:val="single" w:sz="4" w:space="0" w:color="auto"/>
              <w:bottom w:val="single" w:sz="4" w:space="0" w:color="auto"/>
              <w:right w:val="single" w:sz="4" w:space="0" w:color="auto"/>
            </w:tcBorders>
            <w:hideMark/>
          </w:tcPr>
          <w:p w14:paraId="6C9E1CCA" w14:textId="77777777" w:rsidR="0001524B" w:rsidRPr="0001524B" w:rsidRDefault="0001524B" w:rsidP="0001524B">
            <w:pPr>
              <w:widowControl/>
              <w:autoSpaceDE/>
              <w:autoSpaceDN/>
              <w:spacing w:before="60" w:after="60" w:line="210" w:lineRule="atLeast"/>
              <w:jc w:val="right"/>
              <w:rPr>
                <w:ins w:id="878" w:author="Emmanouil Potetsianakis" w:date="2023-07-27T11:32:00Z"/>
                <w:rFonts w:ascii="Times New Roman" w:eastAsia="Calibri" w:hAnsi="Times New Roman" w:cs="Times New Roman"/>
                <w:sz w:val="18"/>
                <w:szCs w:val="18"/>
                <w:lang w:val="fr-CH" w:eastAsia="fr-CH"/>
              </w:rPr>
            </w:pPr>
            <w:ins w:id="879" w:author="Emmanouil Potetsianakis" w:date="2023-07-27T11:32:00Z">
              <w:r w:rsidRPr="0001524B">
                <w:rPr>
                  <w:rFonts w:ascii="Cambria" w:eastAsia="Calibri" w:hAnsi="Cambria" w:cs="Times New Roman"/>
                  <w:sz w:val="20"/>
                  <w:lang w:val="en-GB"/>
                </w:rPr>
                <w:t>6</w:t>
              </w:r>
            </w:ins>
          </w:p>
        </w:tc>
        <w:tc>
          <w:tcPr>
            <w:tcW w:w="720" w:type="dxa"/>
            <w:tcBorders>
              <w:top w:val="single" w:sz="4" w:space="0" w:color="auto"/>
              <w:left w:val="single" w:sz="4" w:space="0" w:color="auto"/>
              <w:bottom w:val="single" w:sz="4" w:space="0" w:color="auto"/>
              <w:right w:val="single" w:sz="4" w:space="0" w:color="auto"/>
            </w:tcBorders>
            <w:hideMark/>
          </w:tcPr>
          <w:p w14:paraId="08C35F28" w14:textId="77777777" w:rsidR="0001524B" w:rsidRPr="0001524B" w:rsidRDefault="0001524B" w:rsidP="0001524B">
            <w:pPr>
              <w:widowControl/>
              <w:autoSpaceDE/>
              <w:autoSpaceDN/>
              <w:spacing w:before="60" w:after="60" w:line="210" w:lineRule="atLeast"/>
              <w:jc w:val="right"/>
              <w:rPr>
                <w:ins w:id="880" w:author="Emmanouil Potetsianakis" w:date="2023-07-27T11:32:00Z"/>
                <w:rFonts w:ascii="Times New Roman" w:eastAsia="Calibri" w:hAnsi="Times New Roman" w:cs="Times New Roman"/>
                <w:sz w:val="18"/>
                <w:szCs w:val="18"/>
                <w:lang w:val="fr-CH" w:eastAsia="fr-CH"/>
              </w:rPr>
            </w:pPr>
            <w:ins w:id="881" w:author="Emmanouil Potetsianakis" w:date="2023-07-27T11:32:00Z">
              <w:r w:rsidRPr="0001524B">
                <w:rPr>
                  <w:rFonts w:ascii="Cambria" w:eastAsia="Calibri" w:hAnsi="Cambria" w:cs="Times New Roman"/>
                  <w:sz w:val="20"/>
                  <w:lang w:val="en-GB"/>
                </w:rPr>
                <w:t>4</w:t>
              </w:r>
            </w:ins>
          </w:p>
        </w:tc>
      </w:tr>
      <w:tr w:rsidR="0001524B" w:rsidRPr="0001524B" w14:paraId="61BC9E6A" w14:textId="77777777" w:rsidTr="0001524B">
        <w:trPr>
          <w:jc w:val="center"/>
          <w:ins w:id="882"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3767986A" w14:textId="77777777" w:rsidR="0001524B" w:rsidRPr="0001524B" w:rsidRDefault="0001524B" w:rsidP="0001524B">
            <w:pPr>
              <w:widowControl/>
              <w:autoSpaceDE/>
              <w:autoSpaceDN/>
              <w:spacing w:before="60" w:after="60" w:line="210" w:lineRule="atLeast"/>
              <w:rPr>
                <w:ins w:id="883" w:author="Emmanouil Potetsianakis" w:date="2023-07-27T11:32:00Z"/>
                <w:rFonts w:ascii="Times New Roman" w:eastAsia="Malgun Gothic" w:hAnsi="Times New Roman" w:cs="Times New Roman"/>
                <w:sz w:val="18"/>
                <w:szCs w:val="18"/>
                <w:lang w:val="fr-CH" w:eastAsia="fr-CH"/>
              </w:rPr>
            </w:pPr>
            <w:ins w:id="884" w:author="Emmanouil Potetsianakis" w:date="2023-07-27T11:32:00Z">
              <w:r w:rsidRPr="0001524B">
                <w:rPr>
                  <w:rFonts w:ascii="Cambria" w:eastAsia="Malgun Gothic" w:hAnsi="Cambria" w:cs="Times New Roman"/>
                  <w:sz w:val="20"/>
                  <w:szCs w:val="24"/>
                  <w:lang w:val="en-GB"/>
                </w:rPr>
                <w:t>5.1</w:t>
              </w:r>
            </w:ins>
          </w:p>
        </w:tc>
        <w:tc>
          <w:tcPr>
            <w:tcW w:w="1530" w:type="dxa"/>
            <w:tcBorders>
              <w:top w:val="single" w:sz="4" w:space="0" w:color="auto"/>
              <w:left w:val="single" w:sz="4" w:space="0" w:color="auto"/>
              <w:bottom w:val="single" w:sz="4" w:space="0" w:color="auto"/>
              <w:right w:val="single" w:sz="4" w:space="0" w:color="auto"/>
            </w:tcBorders>
            <w:hideMark/>
          </w:tcPr>
          <w:p w14:paraId="1C4EFB8B" w14:textId="77777777" w:rsidR="0001524B" w:rsidRPr="0001524B" w:rsidRDefault="0001524B" w:rsidP="0001524B">
            <w:pPr>
              <w:widowControl/>
              <w:autoSpaceDE/>
              <w:autoSpaceDN/>
              <w:spacing w:before="60" w:after="60" w:line="210" w:lineRule="atLeast"/>
              <w:jc w:val="right"/>
              <w:rPr>
                <w:ins w:id="885" w:author="Emmanouil Potetsianakis" w:date="2023-07-27T11:32:00Z"/>
                <w:rFonts w:ascii="Times New Roman" w:eastAsia="Calibri" w:hAnsi="Times New Roman" w:cs="Times New Roman"/>
                <w:sz w:val="18"/>
                <w:szCs w:val="18"/>
                <w:lang w:val="fr-CH" w:eastAsia="fr-CH"/>
              </w:rPr>
            </w:pPr>
            <w:ins w:id="886" w:author="Emmanouil Potetsianakis" w:date="2023-07-27T11:32:00Z">
              <w:r w:rsidRPr="0001524B">
                <w:rPr>
                  <w:rFonts w:ascii="Cambria" w:eastAsia="Calibri" w:hAnsi="Cambria" w:cs="Times New Roman"/>
                  <w:sz w:val="20"/>
                  <w:lang w:val="en-GB"/>
                </w:rPr>
                <w:t>534 773 760</w:t>
              </w:r>
            </w:ins>
          </w:p>
        </w:tc>
        <w:tc>
          <w:tcPr>
            <w:tcW w:w="990" w:type="dxa"/>
            <w:tcBorders>
              <w:top w:val="single" w:sz="4" w:space="0" w:color="auto"/>
              <w:left w:val="single" w:sz="4" w:space="0" w:color="auto"/>
              <w:bottom w:val="single" w:sz="4" w:space="0" w:color="auto"/>
              <w:right w:val="single" w:sz="4" w:space="0" w:color="auto"/>
            </w:tcBorders>
            <w:hideMark/>
          </w:tcPr>
          <w:p w14:paraId="1D14BF97" w14:textId="77777777" w:rsidR="0001524B" w:rsidRPr="0001524B" w:rsidRDefault="0001524B" w:rsidP="0001524B">
            <w:pPr>
              <w:widowControl/>
              <w:autoSpaceDE/>
              <w:autoSpaceDN/>
              <w:spacing w:before="60" w:after="60" w:line="210" w:lineRule="atLeast"/>
              <w:jc w:val="right"/>
              <w:rPr>
                <w:ins w:id="887" w:author="Emmanouil Potetsianakis" w:date="2023-07-27T11:32:00Z"/>
                <w:rFonts w:ascii="Times New Roman" w:eastAsia="Calibri" w:hAnsi="Times New Roman" w:cs="Times New Roman"/>
                <w:sz w:val="18"/>
                <w:szCs w:val="18"/>
                <w:lang w:val="fr-CH" w:eastAsia="fr-CH"/>
              </w:rPr>
            </w:pPr>
            <w:ins w:id="888" w:author="Emmanouil Potetsianakis" w:date="2023-07-27T11:32:00Z">
              <w:r w:rsidRPr="0001524B">
                <w:rPr>
                  <w:rFonts w:ascii="Cambria" w:eastAsia="Calibri" w:hAnsi="Cambria" w:cs="Times New Roman"/>
                  <w:sz w:val="20"/>
                  <w:lang w:val="en-GB"/>
                </w:rPr>
                <w:t>40 000</w:t>
              </w:r>
            </w:ins>
          </w:p>
        </w:tc>
        <w:tc>
          <w:tcPr>
            <w:tcW w:w="997" w:type="dxa"/>
            <w:tcBorders>
              <w:top w:val="single" w:sz="4" w:space="0" w:color="auto"/>
              <w:left w:val="single" w:sz="4" w:space="0" w:color="auto"/>
              <w:bottom w:val="single" w:sz="4" w:space="0" w:color="auto"/>
              <w:right w:val="single" w:sz="4" w:space="0" w:color="auto"/>
            </w:tcBorders>
            <w:hideMark/>
          </w:tcPr>
          <w:p w14:paraId="4006D142" w14:textId="77777777" w:rsidR="0001524B" w:rsidRPr="0001524B" w:rsidRDefault="0001524B" w:rsidP="0001524B">
            <w:pPr>
              <w:widowControl/>
              <w:autoSpaceDE/>
              <w:autoSpaceDN/>
              <w:spacing w:before="60" w:after="60" w:line="210" w:lineRule="atLeast"/>
              <w:jc w:val="right"/>
              <w:rPr>
                <w:ins w:id="889" w:author="Emmanouil Potetsianakis" w:date="2023-07-27T11:32:00Z"/>
                <w:rFonts w:ascii="Times New Roman" w:eastAsia="Calibri" w:hAnsi="Times New Roman" w:cs="Times New Roman"/>
                <w:sz w:val="18"/>
                <w:szCs w:val="18"/>
                <w:lang w:val="fr-CH" w:eastAsia="fr-CH"/>
              </w:rPr>
            </w:pPr>
            <w:ins w:id="890" w:author="Emmanouil Potetsianakis" w:date="2023-07-27T11:32:00Z">
              <w:r w:rsidRPr="0001524B">
                <w:rPr>
                  <w:rFonts w:ascii="Cambria" w:eastAsia="Calibri" w:hAnsi="Cambria" w:cs="Times New Roman"/>
                  <w:sz w:val="20"/>
                  <w:lang w:val="en-GB"/>
                </w:rPr>
                <w:t>160 000</w:t>
              </w:r>
            </w:ins>
          </w:p>
        </w:tc>
        <w:tc>
          <w:tcPr>
            <w:tcW w:w="720" w:type="dxa"/>
            <w:tcBorders>
              <w:top w:val="single" w:sz="4" w:space="0" w:color="auto"/>
              <w:left w:val="single" w:sz="4" w:space="0" w:color="auto"/>
              <w:bottom w:val="single" w:sz="4" w:space="0" w:color="auto"/>
              <w:right w:val="single" w:sz="4" w:space="0" w:color="auto"/>
            </w:tcBorders>
            <w:hideMark/>
          </w:tcPr>
          <w:p w14:paraId="60969CCD" w14:textId="77777777" w:rsidR="0001524B" w:rsidRPr="0001524B" w:rsidRDefault="0001524B" w:rsidP="0001524B">
            <w:pPr>
              <w:widowControl/>
              <w:autoSpaceDE/>
              <w:autoSpaceDN/>
              <w:spacing w:before="60" w:after="60" w:line="210" w:lineRule="atLeast"/>
              <w:jc w:val="right"/>
              <w:rPr>
                <w:ins w:id="891" w:author="Emmanouil Potetsianakis" w:date="2023-07-27T11:32:00Z"/>
                <w:rFonts w:ascii="Times New Roman" w:eastAsia="Calibri" w:hAnsi="Times New Roman" w:cs="Times New Roman"/>
                <w:sz w:val="18"/>
                <w:szCs w:val="18"/>
                <w:lang w:val="fr-CH" w:eastAsia="fr-CH"/>
              </w:rPr>
            </w:pPr>
            <w:ins w:id="892" w:author="Emmanouil Potetsianakis" w:date="2023-07-27T11:32:00Z">
              <w:r w:rsidRPr="0001524B">
                <w:rPr>
                  <w:rFonts w:ascii="Cambria" w:eastAsia="Calibri" w:hAnsi="Cambria" w:cs="Times New Roman"/>
                  <w:sz w:val="20"/>
                  <w:lang w:val="en-GB"/>
                </w:rPr>
                <w:t>8</w:t>
              </w:r>
            </w:ins>
          </w:p>
        </w:tc>
        <w:tc>
          <w:tcPr>
            <w:tcW w:w="720" w:type="dxa"/>
            <w:tcBorders>
              <w:top w:val="single" w:sz="4" w:space="0" w:color="auto"/>
              <w:left w:val="single" w:sz="4" w:space="0" w:color="auto"/>
              <w:bottom w:val="single" w:sz="4" w:space="0" w:color="auto"/>
              <w:right w:val="single" w:sz="4" w:space="0" w:color="auto"/>
            </w:tcBorders>
            <w:hideMark/>
          </w:tcPr>
          <w:p w14:paraId="0D0A5DC9" w14:textId="77777777" w:rsidR="0001524B" w:rsidRPr="0001524B" w:rsidRDefault="0001524B" w:rsidP="0001524B">
            <w:pPr>
              <w:widowControl/>
              <w:autoSpaceDE/>
              <w:autoSpaceDN/>
              <w:spacing w:before="60" w:after="60" w:line="210" w:lineRule="atLeast"/>
              <w:jc w:val="right"/>
              <w:rPr>
                <w:ins w:id="893" w:author="Emmanouil Potetsianakis" w:date="2023-07-27T11:32:00Z"/>
                <w:rFonts w:ascii="Times New Roman" w:eastAsia="Calibri" w:hAnsi="Times New Roman" w:cs="Times New Roman"/>
                <w:sz w:val="18"/>
                <w:szCs w:val="18"/>
                <w:lang w:val="fr-CH" w:eastAsia="fr-CH"/>
              </w:rPr>
            </w:pPr>
            <w:ins w:id="894" w:author="Emmanouil Potetsianakis" w:date="2023-07-27T11:32:00Z">
              <w:r w:rsidRPr="0001524B">
                <w:rPr>
                  <w:rFonts w:ascii="Cambria" w:eastAsia="Calibri" w:hAnsi="Cambria" w:cs="Times New Roman"/>
                  <w:sz w:val="20"/>
                  <w:lang w:val="en-GB"/>
                </w:rPr>
                <w:t>4</w:t>
              </w:r>
            </w:ins>
          </w:p>
        </w:tc>
      </w:tr>
      <w:tr w:rsidR="0001524B" w:rsidRPr="0001524B" w14:paraId="184877D4" w14:textId="77777777" w:rsidTr="0001524B">
        <w:trPr>
          <w:jc w:val="center"/>
          <w:ins w:id="895"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1C1643C4" w14:textId="77777777" w:rsidR="0001524B" w:rsidRPr="0001524B" w:rsidRDefault="0001524B" w:rsidP="0001524B">
            <w:pPr>
              <w:widowControl/>
              <w:autoSpaceDE/>
              <w:autoSpaceDN/>
              <w:spacing w:before="60" w:after="60" w:line="210" w:lineRule="atLeast"/>
              <w:rPr>
                <w:ins w:id="896" w:author="Emmanouil Potetsianakis" w:date="2023-07-27T11:32:00Z"/>
                <w:rFonts w:ascii="Times New Roman" w:eastAsia="Malgun Gothic" w:hAnsi="Times New Roman" w:cs="Times New Roman"/>
                <w:sz w:val="18"/>
                <w:szCs w:val="18"/>
                <w:lang w:val="fr-CH" w:eastAsia="fr-CH"/>
              </w:rPr>
            </w:pPr>
            <w:ins w:id="897" w:author="Emmanouil Potetsianakis" w:date="2023-07-27T11:32:00Z">
              <w:r w:rsidRPr="0001524B">
                <w:rPr>
                  <w:rFonts w:ascii="Cambria" w:eastAsia="Malgun Gothic" w:hAnsi="Cambria" w:cs="Times New Roman"/>
                  <w:sz w:val="20"/>
                  <w:szCs w:val="24"/>
                  <w:lang w:val="en-GB"/>
                </w:rPr>
                <w:t>5.2</w:t>
              </w:r>
            </w:ins>
          </w:p>
        </w:tc>
        <w:tc>
          <w:tcPr>
            <w:tcW w:w="1530" w:type="dxa"/>
            <w:tcBorders>
              <w:top w:val="single" w:sz="4" w:space="0" w:color="auto"/>
              <w:left w:val="single" w:sz="4" w:space="0" w:color="auto"/>
              <w:bottom w:val="single" w:sz="4" w:space="0" w:color="auto"/>
              <w:right w:val="single" w:sz="4" w:space="0" w:color="auto"/>
            </w:tcBorders>
            <w:hideMark/>
          </w:tcPr>
          <w:p w14:paraId="1D328854" w14:textId="77777777" w:rsidR="0001524B" w:rsidRPr="0001524B" w:rsidRDefault="0001524B" w:rsidP="0001524B">
            <w:pPr>
              <w:widowControl/>
              <w:autoSpaceDE/>
              <w:autoSpaceDN/>
              <w:spacing w:before="60" w:after="60" w:line="210" w:lineRule="atLeast"/>
              <w:jc w:val="right"/>
              <w:rPr>
                <w:ins w:id="898" w:author="Emmanouil Potetsianakis" w:date="2023-07-27T11:32:00Z"/>
                <w:rFonts w:ascii="Times New Roman" w:eastAsia="Calibri" w:hAnsi="Times New Roman" w:cs="Times New Roman"/>
                <w:sz w:val="18"/>
                <w:szCs w:val="18"/>
                <w:lang w:val="fr-CH" w:eastAsia="fr-CH"/>
              </w:rPr>
            </w:pPr>
            <w:ins w:id="899" w:author="Emmanouil Potetsianakis" w:date="2023-07-27T11:32:00Z">
              <w:r w:rsidRPr="0001524B">
                <w:rPr>
                  <w:rFonts w:ascii="Cambria" w:eastAsia="Calibri" w:hAnsi="Cambria" w:cs="Times New Roman"/>
                  <w:sz w:val="20"/>
                  <w:lang w:val="en-GB"/>
                </w:rPr>
                <w:t>1 069 547 520</w:t>
              </w:r>
            </w:ins>
          </w:p>
        </w:tc>
        <w:tc>
          <w:tcPr>
            <w:tcW w:w="990" w:type="dxa"/>
            <w:tcBorders>
              <w:top w:val="single" w:sz="4" w:space="0" w:color="auto"/>
              <w:left w:val="single" w:sz="4" w:space="0" w:color="auto"/>
              <w:bottom w:val="single" w:sz="4" w:space="0" w:color="auto"/>
              <w:right w:val="single" w:sz="4" w:space="0" w:color="auto"/>
            </w:tcBorders>
            <w:hideMark/>
          </w:tcPr>
          <w:p w14:paraId="36A4B4FD" w14:textId="77777777" w:rsidR="0001524B" w:rsidRPr="0001524B" w:rsidRDefault="0001524B" w:rsidP="0001524B">
            <w:pPr>
              <w:widowControl/>
              <w:autoSpaceDE/>
              <w:autoSpaceDN/>
              <w:spacing w:before="60" w:after="60" w:line="210" w:lineRule="atLeast"/>
              <w:jc w:val="right"/>
              <w:rPr>
                <w:ins w:id="900" w:author="Emmanouil Potetsianakis" w:date="2023-07-27T11:32:00Z"/>
                <w:rFonts w:ascii="Times New Roman" w:eastAsia="Calibri" w:hAnsi="Times New Roman" w:cs="Times New Roman"/>
                <w:sz w:val="18"/>
                <w:szCs w:val="18"/>
                <w:lang w:val="fr-CH" w:eastAsia="fr-CH"/>
              </w:rPr>
            </w:pPr>
            <w:ins w:id="901" w:author="Emmanouil Potetsianakis" w:date="2023-07-27T11:32:00Z">
              <w:r w:rsidRPr="0001524B">
                <w:rPr>
                  <w:rFonts w:ascii="Cambria" w:eastAsia="Calibri" w:hAnsi="Cambria" w:cs="Times New Roman"/>
                  <w:sz w:val="20"/>
                  <w:lang w:val="en-GB"/>
                </w:rPr>
                <w:t>60 000</w:t>
              </w:r>
            </w:ins>
          </w:p>
        </w:tc>
        <w:tc>
          <w:tcPr>
            <w:tcW w:w="997" w:type="dxa"/>
            <w:tcBorders>
              <w:top w:val="single" w:sz="4" w:space="0" w:color="auto"/>
              <w:left w:val="single" w:sz="4" w:space="0" w:color="auto"/>
              <w:bottom w:val="single" w:sz="4" w:space="0" w:color="auto"/>
              <w:right w:val="single" w:sz="4" w:space="0" w:color="auto"/>
            </w:tcBorders>
            <w:hideMark/>
          </w:tcPr>
          <w:p w14:paraId="67C029C5" w14:textId="77777777" w:rsidR="0001524B" w:rsidRPr="0001524B" w:rsidRDefault="0001524B" w:rsidP="0001524B">
            <w:pPr>
              <w:widowControl/>
              <w:autoSpaceDE/>
              <w:autoSpaceDN/>
              <w:spacing w:before="60" w:after="60" w:line="210" w:lineRule="atLeast"/>
              <w:jc w:val="right"/>
              <w:rPr>
                <w:ins w:id="902" w:author="Emmanouil Potetsianakis" w:date="2023-07-27T11:32:00Z"/>
                <w:rFonts w:ascii="Times New Roman" w:eastAsia="Calibri" w:hAnsi="Times New Roman" w:cs="Times New Roman"/>
                <w:sz w:val="18"/>
                <w:szCs w:val="18"/>
                <w:lang w:val="fr-CH" w:eastAsia="fr-CH"/>
              </w:rPr>
            </w:pPr>
            <w:ins w:id="903" w:author="Emmanouil Potetsianakis" w:date="2023-07-27T11:32:00Z">
              <w:r w:rsidRPr="0001524B">
                <w:rPr>
                  <w:rFonts w:ascii="Cambria" w:eastAsia="Calibri" w:hAnsi="Cambria" w:cs="Times New Roman"/>
                  <w:sz w:val="20"/>
                  <w:lang w:val="en-GB"/>
                </w:rPr>
                <w:t>240 000</w:t>
              </w:r>
            </w:ins>
          </w:p>
        </w:tc>
        <w:tc>
          <w:tcPr>
            <w:tcW w:w="720" w:type="dxa"/>
            <w:tcBorders>
              <w:top w:val="single" w:sz="4" w:space="0" w:color="auto"/>
              <w:left w:val="single" w:sz="4" w:space="0" w:color="auto"/>
              <w:bottom w:val="single" w:sz="4" w:space="0" w:color="auto"/>
              <w:right w:val="single" w:sz="4" w:space="0" w:color="auto"/>
            </w:tcBorders>
            <w:hideMark/>
          </w:tcPr>
          <w:p w14:paraId="520F5EEE" w14:textId="77777777" w:rsidR="0001524B" w:rsidRPr="0001524B" w:rsidRDefault="0001524B" w:rsidP="0001524B">
            <w:pPr>
              <w:widowControl/>
              <w:autoSpaceDE/>
              <w:autoSpaceDN/>
              <w:spacing w:before="60" w:after="60" w:line="210" w:lineRule="atLeast"/>
              <w:jc w:val="right"/>
              <w:rPr>
                <w:ins w:id="904" w:author="Emmanouil Potetsianakis" w:date="2023-07-27T11:32:00Z"/>
                <w:rFonts w:ascii="Times New Roman" w:eastAsia="Calibri" w:hAnsi="Times New Roman" w:cs="Times New Roman"/>
                <w:sz w:val="18"/>
                <w:szCs w:val="18"/>
                <w:lang w:val="fr-CH" w:eastAsia="fr-CH"/>
              </w:rPr>
            </w:pPr>
            <w:ins w:id="905" w:author="Emmanouil Potetsianakis" w:date="2023-07-27T11:32:00Z">
              <w:r w:rsidRPr="0001524B">
                <w:rPr>
                  <w:rFonts w:ascii="Cambria" w:eastAsia="Calibri" w:hAnsi="Cambria" w:cs="Times New Roman"/>
                  <w:sz w:val="20"/>
                  <w:lang w:val="en-GB"/>
                </w:rPr>
                <w:t>8</w:t>
              </w:r>
            </w:ins>
          </w:p>
        </w:tc>
        <w:tc>
          <w:tcPr>
            <w:tcW w:w="720" w:type="dxa"/>
            <w:tcBorders>
              <w:top w:val="single" w:sz="4" w:space="0" w:color="auto"/>
              <w:left w:val="single" w:sz="4" w:space="0" w:color="auto"/>
              <w:bottom w:val="single" w:sz="4" w:space="0" w:color="auto"/>
              <w:right w:val="single" w:sz="4" w:space="0" w:color="auto"/>
            </w:tcBorders>
            <w:hideMark/>
          </w:tcPr>
          <w:p w14:paraId="32B9ADAC" w14:textId="77777777" w:rsidR="0001524B" w:rsidRPr="0001524B" w:rsidRDefault="0001524B" w:rsidP="0001524B">
            <w:pPr>
              <w:widowControl/>
              <w:autoSpaceDE/>
              <w:autoSpaceDN/>
              <w:spacing w:before="60" w:after="60" w:line="210" w:lineRule="atLeast"/>
              <w:jc w:val="right"/>
              <w:rPr>
                <w:ins w:id="906" w:author="Emmanouil Potetsianakis" w:date="2023-07-27T11:32:00Z"/>
                <w:rFonts w:ascii="Times New Roman" w:eastAsia="Calibri" w:hAnsi="Times New Roman" w:cs="Times New Roman"/>
                <w:sz w:val="18"/>
                <w:szCs w:val="18"/>
                <w:lang w:val="fr-CH" w:eastAsia="fr-CH"/>
              </w:rPr>
            </w:pPr>
            <w:ins w:id="907" w:author="Emmanouil Potetsianakis" w:date="2023-07-27T11:32:00Z">
              <w:r w:rsidRPr="0001524B">
                <w:rPr>
                  <w:rFonts w:ascii="Cambria" w:eastAsia="Calibri" w:hAnsi="Cambria" w:cs="Times New Roman"/>
                  <w:sz w:val="20"/>
                  <w:lang w:val="en-GB"/>
                </w:rPr>
                <w:t>4</w:t>
              </w:r>
            </w:ins>
          </w:p>
        </w:tc>
      </w:tr>
      <w:tr w:rsidR="0001524B" w:rsidRPr="0001524B" w14:paraId="4C993BD4" w14:textId="77777777" w:rsidTr="0001524B">
        <w:trPr>
          <w:jc w:val="center"/>
          <w:ins w:id="908"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2F29B969" w14:textId="77777777" w:rsidR="0001524B" w:rsidRPr="0001524B" w:rsidRDefault="0001524B" w:rsidP="0001524B">
            <w:pPr>
              <w:widowControl/>
              <w:autoSpaceDE/>
              <w:autoSpaceDN/>
              <w:spacing w:before="60" w:after="60" w:line="210" w:lineRule="atLeast"/>
              <w:rPr>
                <w:ins w:id="909" w:author="Emmanouil Potetsianakis" w:date="2023-07-27T11:32:00Z"/>
                <w:rFonts w:ascii="Times New Roman" w:eastAsia="Calibri" w:hAnsi="Times New Roman" w:cs="Times New Roman"/>
                <w:sz w:val="18"/>
                <w:szCs w:val="18"/>
                <w:lang w:val="fr-CH" w:eastAsia="fr-CH"/>
              </w:rPr>
            </w:pPr>
            <w:ins w:id="910" w:author="Emmanouil Potetsianakis" w:date="2023-07-27T11:32:00Z">
              <w:r w:rsidRPr="0001524B">
                <w:rPr>
                  <w:rFonts w:ascii="Cambria" w:eastAsia="Calibri" w:hAnsi="Cambria" w:cs="Times New Roman"/>
                  <w:sz w:val="20"/>
                  <w:lang w:val="en-GB"/>
                </w:rPr>
                <w:t>6</w:t>
              </w:r>
            </w:ins>
          </w:p>
        </w:tc>
        <w:tc>
          <w:tcPr>
            <w:tcW w:w="1530" w:type="dxa"/>
            <w:tcBorders>
              <w:top w:val="single" w:sz="4" w:space="0" w:color="auto"/>
              <w:left w:val="single" w:sz="4" w:space="0" w:color="auto"/>
              <w:bottom w:val="single" w:sz="4" w:space="0" w:color="auto"/>
              <w:right w:val="single" w:sz="4" w:space="0" w:color="auto"/>
            </w:tcBorders>
            <w:hideMark/>
          </w:tcPr>
          <w:p w14:paraId="6EBAD03A" w14:textId="77777777" w:rsidR="0001524B" w:rsidRPr="0001524B" w:rsidRDefault="0001524B" w:rsidP="0001524B">
            <w:pPr>
              <w:widowControl/>
              <w:autoSpaceDE/>
              <w:autoSpaceDN/>
              <w:spacing w:before="60" w:after="60" w:line="210" w:lineRule="atLeast"/>
              <w:jc w:val="right"/>
              <w:rPr>
                <w:ins w:id="911" w:author="Emmanouil Potetsianakis" w:date="2023-07-27T11:32:00Z"/>
                <w:rFonts w:ascii="Times New Roman" w:eastAsia="Calibri" w:hAnsi="Times New Roman" w:cs="Times New Roman"/>
                <w:sz w:val="18"/>
                <w:szCs w:val="18"/>
                <w:lang w:val="fr-CH" w:eastAsia="fr-CH"/>
              </w:rPr>
            </w:pPr>
            <w:ins w:id="912" w:author="Emmanouil Potetsianakis" w:date="2023-07-27T11:32:00Z">
              <w:r w:rsidRPr="0001524B">
                <w:rPr>
                  <w:rFonts w:ascii="Cambria" w:eastAsia="Calibri" w:hAnsi="Cambria" w:cs="Times New Roman"/>
                  <w:sz w:val="20"/>
                  <w:lang w:val="en-GB"/>
                </w:rPr>
                <w:t>1 069 547 520</w:t>
              </w:r>
            </w:ins>
          </w:p>
        </w:tc>
        <w:tc>
          <w:tcPr>
            <w:tcW w:w="990" w:type="dxa"/>
            <w:tcBorders>
              <w:top w:val="single" w:sz="4" w:space="0" w:color="auto"/>
              <w:left w:val="single" w:sz="4" w:space="0" w:color="auto"/>
              <w:bottom w:val="single" w:sz="4" w:space="0" w:color="auto"/>
              <w:right w:val="single" w:sz="4" w:space="0" w:color="auto"/>
            </w:tcBorders>
            <w:hideMark/>
          </w:tcPr>
          <w:p w14:paraId="0FD32E2B" w14:textId="77777777" w:rsidR="0001524B" w:rsidRPr="0001524B" w:rsidRDefault="0001524B" w:rsidP="0001524B">
            <w:pPr>
              <w:widowControl/>
              <w:autoSpaceDE/>
              <w:autoSpaceDN/>
              <w:spacing w:before="60" w:after="60" w:line="210" w:lineRule="atLeast"/>
              <w:jc w:val="right"/>
              <w:rPr>
                <w:ins w:id="913" w:author="Emmanouil Potetsianakis" w:date="2023-07-27T11:32:00Z"/>
                <w:rFonts w:ascii="Times New Roman" w:eastAsia="Calibri" w:hAnsi="Times New Roman" w:cs="Times New Roman"/>
                <w:sz w:val="18"/>
                <w:szCs w:val="18"/>
                <w:lang w:val="fr-CH" w:eastAsia="fr-CH"/>
              </w:rPr>
            </w:pPr>
            <w:ins w:id="914" w:author="Emmanouil Potetsianakis" w:date="2023-07-27T11:32:00Z">
              <w:r w:rsidRPr="0001524B">
                <w:rPr>
                  <w:rFonts w:ascii="Cambria" w:eastAsia="Calibri" w:hAnsi="Cambria" w:cs="Times New Roman"/>
                  <w:sz w:val="20"/>
                  <w:lang w:val="en-GB"/>
                </w:rPr>
                <w:t>60 000</w:t>
              </w:r>
            </w:ins>
          </w:p>
        </w:tc>
        <w:tc>
          <w:tcPr>
            <w:tcW w:w="997" w:type="dxa"/>
            <w:tcBorders>
              <w:top w:val="single" w:sz="4" w:space="0" w:color="auto"/>
              <w:left w:val="single" w:sz="4" w:space="0" w:color="auto"/>
              <w:bottom w:val="single" w:sz="4" w:space="0" w:color="auto"/>
              <w:right w:val="single" w:sz="4" w:space="0" w:color="auto"/>
            </w:tcBorders>
            <w:hideMark/>
          </w:tcPr>
          <w:p w14:paraId="339EED15" w14:textId="77777777" w:rsidR="0001524B" w:rsidRPr="0001524B" w:rsidRDefault="0001524B" w:rsidP="0001524B">
            <w:pPr>
              <w:widowControl/>
              <w:autoSpaceDE/>
              <w:autoSpaceDN/>
              <w:spacing w:before="60" w:after="60" w:line="210" w:lineRule="atLeast"/>
              <w:jc w:val="right"/>
              <w:rPr>
                <w:ins w:id="915" w:author="Emmanouil Potetsianakis" w:date="2023-07-27T11:32:00Z"/>
                <w:rFonts w:ascii="Times New Roman" w:eastAsia="Calibri" w:hAnsi="Times New Roman" w:cs="Times New Roman"/>
                <w:sz w:val="18"/>
                <w:szCs w:val="18"/>
                <w:lang w:val="fr-CH" w:eastAsia="fr-CH"/>
              </w:rPr>
            </w:pPr>
            <w:ins w:id="916" w:author="Emmanouil Potetsianakis" w:date="2023-07-27T11:32:00Z">
              <w:r w:rsidRPr="0001524B">
                <w:rPr>
                  <w:rFonts w:ascii="Cambria" w:eastAsia="Calibri" w:hAnsi="Cambria" w:cs="Times New Roman"/>
                  <w:sz w:val="20"/>
                  <w:lang w:val="en-GB"/>
                </w:rPr>
                <w:t>240 000</w:t>
              </w:r>
            </w:ins>
          </w:p>
        </w:tc>
        <w:tc>
          <w:tcPr>
            <w:tcW w:w="720" w:type="dxa"/>
            <w:tcBorders>
              <w:top w:val="single" w:sz="4" w:space="0" w:color="auto"/>
              <w:left w:val="single" w:sz="4" w:space="0" w:color="auto"/>
              <w:bottom w:val="single" w:sz="4" w:space="0" w:color="auto"/>
              <w:right w:val="single" w:sz="4" w:space="0" w:color="auto"/>
            </w:tcBorders>
            <w:hideMark/>
          </w:tcPr>
          <w:p w14:paraId="72FA00B6" w14:textId="77777777" w:rsidR="0001524B" w:rsidRPr="0001524B" w:rsidRDefault="0001524B" w:rsidP="0001524B">
            <w:pPr>
              <w:widowControl/>
              <w:autoSpaceDE/>
              <w:autoSpaceDN/>
              <w:spacing w:before="60" w:after="60" w:line="210" w:lineRule="atLeast"/>
              <w:jc w:val="right"/>
              <w:rPr>
                <w:ins w:id="917" w:author="Emmanouil Potetsianakis" w:date="2023-07-27T11:32:00Z"/>
                <w:rFonts w:ascii="Times New Roman" w:eastAsia="Calibri" w:hAnsi="Times New Roman" w:cs="Times New Roman"/>
                <w:sz w:val="18"/>
                <w:szCs w:val="18"/>
                <w:lang w:val="fr-CH" w:eastAsia="fr-CH"/>
              </w:rPr>
            </w:pPr>
            <w:ins w:id="918" w:author="Emmanouil Potetsianakis" w:date="2023-07-27T11:32:00Z">
              <w:r w:rsidRPr="0001524B">
                <w:rPr>
                  <w:rFonts w:ascii="Cambria" w:eastAsia="Calibri" w:hAnsi="Cambria" w:cs="Times New Roman"/>
                  <w:sz w:val="20"/>
                  <w:lang w:val="en-GB"/>
                </w:rPr>
                <w:t>8</w:t>
              </w:r>
            </w:ins>
          </w:p>
        </w:tc>
        <w:tc>
          <w:tcPr>
            <w:tcW w:w="720" w:type="dxa"/>
            <w:tcBorders>
              <w:top w:val="single" w:sz="4" w:space="0" w:color="auto"/>
              <w:left w:val="single" w:sz="4" w:space="0" w:color="auto"/>
              <w:bottom w:val="single" w:sz="4" w:space="0" w:color="auto"/>
              <w:right w:val="single" w:sz="4" w:space="0" w:color="auto"/>
            </w:tcBorders>
            <w:hideMark/>
          </w:tcPr>
          <w:p w14:paraId="7BFA4E42" w14:textId="77777777" w:rsidR="0001524B" w:rsidRPr="0001524B" w:rsidRDefault="0001524B" w:rsidP="0001524B">
            <w:pPr>
              <w:widowControl/>
              <w:autoSpaceDE/>
              <w:autoSpaceDN/>
              <w:spacing w:before="60" w:after="60" w:line="210" w:lineRule="atLeast"/>
              <w:jc w:val="right"/>
              <w:rPr>
                <w:ins w:id="919" w:author="Emmanouil Potetsianakis" w:date="2023-07-27T11:32:00Z"/>
                <w:rFonts w:ascii="Times New Roman" w:eastAsia="Calibri" w:hAnsi="Times New Roman" w:cs="Times New Roman"/>
                <w:sz w:val="18"/>
                <w:szCs w:val="18"/>
                <w:lang w:val="fr-CH" w:eastAsia="fr-CH"/>
              </w:rPr>
            </w:pPr>
            <w:ins w:id="920" w:author="Emmanouil Potetsianakis" w:date="2023-07-27T11:32:00Z">
              <w:r w:rsidRPr="0001524B">
                <w:rPr>
                  <w:rFonts w:ascii="Cambria" w:eastAsia="Calibri" w:hAnsi="Cambria" w:cs="Times New Roman"/>
                  <w:sz w:val="20"/>
                  <w:lang w:val="en-GB"/>
                </w:rPr>
                <w:t>4</w:t>
              </w:r>
            </w:ins>
          </w:p>
        </w:tc>
      </w:tr>
      <w:tr w:rsidR="0001524B" w:rsidRPr="0001524B" w14:paraId="4EE3C1A4" w14:textId="77777777" w:rsidTr="0001524B">
        <w:trPr>
          <w:jc w:val="center"/>
          <w:ins w:id="921"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2D99059D" w14:textId="77777777" w:rsidR="0001524B" w:rsidRPr="0001524B" w:rsidRDefault="0001524B" w:rsidP="0001524B">
            <w:pPr>
              <w:widowControl/>
              <w:autoSpaceDE/>
              <w:autoSpaceDN/>
              <w:spacing w:before="60" w:after="60" w:line="210" w:lineRule="atLeast"/>
              <w:rPr>
                <w:ins w:id="922" w:author="Emmanouil Potetsianakis" w:date="2023-07-27T11:32:00Z"/>
                <w:rFonts w:ascii="Times New Roman" w:eastAsia="Malgun Gothic" w:hAnsi="Times New Roman" w:cs="Times New Roman"/>
                <w:sz w:val="18"/>
                <w:szCs w:val="18"/>
                <w:lang w:val="fr-CH" w:eastAsia="fr-CH"/>
              </w:rPr>
            </w:pPr>
            <w:ins w:id="923" w:author="Emmanouil Potetsianakis" w:date="2023-07-27T11:32:00Z">
              <w:r w:rsidRPr="0001524B">
                <w:rPr>
                  <w:rFonts w:ascii="Cambria" w:eastAsia="Malgun Gothic" w:hAnsi="Cambria" w:cs="Times New Roman"/>
                  <w:sz w:val="20"/>
                  <w:szCs w:val="24"/>
                  <w:lang w:val="en-GB"/>
                </w:rPr>
                <w:t>6.1</w:t>
              </w:r>
            </w:ins>
          </w:p>
        </w:tc>
        <w:tc>
          <w:tcPr>
            <w:tcW w:w="1530" w:type="dxa"/>
            <w:tcBorders>
              <w:top w:val="single" w:sz="4" w:space="0" w:color="auto"/>
              <w:left w:val="single" w:sz="4" w:space="0" w:color="auto"/>
              <w:bottom w:val="single" w:sz="4" w:space="0" w:color="auto"/>
              <w:right w:val="single" w:sz="4" w:space="0" w:color="auto"/>
            </w:tcBorders>
            <w:hideMark/>
          </w:tcPr>
          <w:p w14:paraId="62792A74" w14:textId="77777777" w:rsidR="0001524B" w:rsidRPr="0001524B" w:rsidRDefault="0001524B" w:rsidP="0001524B">
            <w:pPr>
              <w:widowControl/>
              <w:autoSpaceDE/>
              <w:autoSpaceDN/>
              <w:spacing w:before="60" w:after="60" w:line="210" w:lineRule="atLeast"/>
              <w:jc w:val="right"/>
              <w:rPr>
                <w:ins w:id="924" w:author="Emmanouil Potetsianakis" w:date="2023-07-27T11:32:00Z"/>
                <w:rFonts w:ascii="Times New Roman" w:eastAsia="Calibri" w:hAnsi="Times New Roman" w:cs="Times New Roman"/>
                <w:sz w:val="18"/>
                <w:szCs w:val="18"/>
                <w:lang w:val="fr-CH" w:eastAsia="fr-CH"/>
              </w:rPr>
            </w:pPr>
            <w:ins w:id="925" w:author="Emmanouil Potetsianakis" w:date="2023-07-27T11:32:00Z">
              <w:r w:rsidRPr="0001524B">
                <w:rPr>
                  <w:rFonts w:ascii="Cambria" w:eastAsia="Calibri" w:hAnsi="Cambria" w:cs="Times New Roman"/>
                  <w:sz w:val="20"/>
                  <w:lang w:val="en-GB"/>
                </w:rPr>
                <w:t>2 139 095 040</w:t>
              </w:r>
            </w:ins>
          </w:p>
        </w:tc>
        <w:tc>
          <w:tcPr>
            <w:tcW w:w="990" w:type="dxa"/>
            <w:tcBorders>
              <w:top w:val="single" w:sz="4" w:space="0" w:color="auto"/>
              <w:left w:val="single" w:sz="4" w:space="0" w:color="auto"/>
              <w:bottom w:val="single" w:sz="4" w:space="0" w:color="auto"/>
              <w:right w:val="single" w:sz="4" w:space="0" w:color="auto"/>
            </w:tcBorders>
            <w:hideMark/>
          </w:tcPr>
          <w:p w14:paraId="5D5E9CD9" w14:textId="77777777" w:rsidR="0001524B" w:rsidRPr="0001524B" w:rsidRDefault="0001524B" w:rsidP="0001524B">
            <w:pPr>
              <w:widowControl/>
              <w:autoSpaceDE/>
              <w:autoSpaceDN/>
              <w:spacing w:before="60" w:after="60" w:line="210" w:lineRule="atLeast"/>
              <w:jc w:val="right"/>
              <w:rPr>
                <w:ins w:id="926" w:author="Emmanouil Potetsianakis" w:date="2023-07-27T11:32:00Z"/>
                <w:rFonts w:ascii="Times New Roman" w:eastAsia="Calibri" w:hAnsi="Times New Roman" w:cs="Times New Roman"/>
                <w:sz w:val="18"/>
                <w:szCs w:val="18"/>
                <w:lang w:val="fr-CH" w:eastAsia="fr-CH"/>
              </w:rPr>
            </w:pPr>
            <w:ins w:id="927" w:author="Emmanouil Potetsianakis" w:date="2023-07-27T11:32:00Z">
              <w:r w:rsidRPr="0001524B">
                <w:rPr>
                  <w:rFonts w:ascii="Cambria" w:eastAsia="Calibri" w:hAnsi="Cambria" w:cs="Times New Roman"/>
                  <w:sz w:val="20"/>
                  <w:lang w:val="en-GB"/>
                </w:rPr>
                <w:t>120 000</w:t>
              </w:r>
            </w:ins>
          </w:p>
        </w:tc>
        <w:tc>
          <w:tcPr>
            <w:tcW w:w="997" w:type="dxa"/>
            <w:tcBorders>
              <w:top w:val="single" w:sz="4" w:space="0" w:color="auto"/>
              <w:left w:val="single" w:sz="4" w:space="0" w:color="auto"/>
              <w:bottom w:val="single" w:sz="4" w:space="0" w:color="auto"/>
              <w:right w:val="single" w:sz="4" w:space="0" w:color="auto"/>
            </w:tcBorders>
            <w:hideMark/>
          </w:tcPr>
          <w:p w14:paraId="11B42294" w14:textId="77777777" w:rsidR="0001524B" w:rsidRPr="0001524B" w:rsidRDefault="0001524B" w:rsidP="0001524B">
            <w:pPr>
              <w:widowControl/>
              <w:autoSpaceDE/>
              <w:autoSpaceDN/>
              <w:spacing w:before="60" w:after="60" w:line="210" w:lineRule="atLeast"/>
              <w:jc w:val="right"/>
              <w:rPr>
                <w:ins w:id="928" w:author="Emmanouil Potetsianakis" w:date="2023-07-27T11:32:00Z"/>
                <w:rFonts w:ascii="Times New Roman" w:eastAsia="Calibri" w:hAnsi="Times New Roman" w:cs="Times New Roman"/>
                <w:sz w:val="18"/>
                <w:szCs w:val="18"/>
                <w:lang w:val="fr-CH" w:eastAsia="fr-CH"/>
              </w:rPr>
            </w:pPr>
            <w:ins w:id="929" w:author="Emmanouil Potetsianakis" w:date="2023-07-27T11:32:00Z">
              <w:r w:rsidRPr="0001524B">
                <w:rPr>
                  <w:rFonts w:ascii="Cambria" w:eastAsia="Calibri" w:hAnsi="Cambria" w:cs="Times New Roman"/>
                  <w:sz w:val="20"/>
                  <w:lang w:val="en-GB"/>
                </w:rPr>
                <w:t>480 000</w:t>
              </w:r>
            </w:ins>
          </w:p>
        </w:tc>
        <w:tc>
          <w:tcPr>
            <w:tcW w:w="720" w:type="dxa"/>
            <w:tcBorders>
              <w:top w:val="single" w:sz="4" w:space="0" w:color="auto"/>
              <w:left w:val="single" w:sz="4" w:space="0" w:color="auto"/>
              <w:bottom w:val="single" w:sz="4" w:space="0" w:color="auto"/>
              <w:right w:val="single" w:sz="4" w:space="0" w:color="auto"/>
            </w:tcBorders>
            <w:hideMark/>
          </w:tcPr>
          <w:p w14:paraId="469F30E7" w14:textId="77777777" w:rsidR="0001524B" w:rsidRPr="0001524B" w:rsidRDefault="0001524B" w:rsidP="0001524B">
            <w:pPr>
              <w:widowControl/>
              <w:autoSpaceDE/>
              <w:autoSpaceDN/>
              <w:spacing w:before="60" w:after="60" w:line="210" w:lineRule="atLeast"/>
              <w:jc w:val="right"/>
              <w:rPr>
                <w:ins w:id="930" w:author="Emmanouil Potetsianakis" w:date="2023-07-27T11:32:00Z"/>
                <w:rFonts w:ascii="Times New Roman" w:eastAsia="Calibri" w:hAnsi="Times New Roman" w:cs="Times New Roman"/>
                <w:sz w:val="18"/>
                <w:szCs w:val="18"/>
                <w:lang w:val="fr-CH" w:eastAsia="fr-CH"/>
              </w:rPr>
            </w:pPr>
            <w:ins w:id="931" w:author="Emmanouil Potetsianakis" w:date="2023-07-27T11:32:00Z">
              <w:r w:rsidRPr="0001524B">
                <w:rPr>
                  <w:rFonts w:ascii="Cambria" w:eastAsia="Calibri" w:hAnsi="Cambria" w:cs="Times New Roman"/>
                  <w:sz w:val="20"/>
                  <w:lang w:val="en-GB"/>
                </w:rPr>
                <w:t>8</w:t>
              </w:r>
            </w:ins>
          </w:p>
        </w:tc>
        <w:tc>
          <w:tcPr>
            <w:tcW w:w="720" w:type="dxa"/>
            <w:tcBorders>
              <w:top w:val="single" w:sz="4" w:space="0" w:color="auto"/>
              <w:left w:val="single" w:sz="4" w:space="0" w:color="auto"/>
              <w:bottom w:val="single" w:sz="4" w:space="0" w:color="auto"/>
              <w:right w:val="single" w:sz="4" w:space="0" w:color="auto"/>
            </w:tcBorders>
            <w:hideMark/>
          </w:tcPr>
          <w:p w14:paraId="6423DD0A" w14:textId="77777777" w:rsidR="0001524B" w:rsidRPr="0001524B" w:rsidRDefault="0001524B" w:rsidP="0001524B">
            <w:pPr>
              <w:widowControl/>
              <w:autoSpaceDE/>
              <w:autoSpaceDN/>
              <w:spacing w:before="60" w:after="60" w:line="210" w:lineRule="atLeast"/>
              <w:jc w:val="right"/>
              <w:rPr>
                <w:ins w:id="932" w:author="Emmanouil Potetsianakis" w:date="2023-07-27T11:32:00Z"/>
                <w:rFonts w:ascii="Times New Roman" w:eastAsia="Calibri" w:hAnsi="Times New Roman" w:cs="Times New Roman"/>
                <w:sz w:val="18"/>
                <w:szCs w:val="18"/>
                <w:lang w:val="fr-CH" w:eastAsia="fr-CH"/>
              </w:rPr>
            </w:pPr>
            <w:ins w:id="933" w:author="Emmanouil Potetsianakis" w:date="2023-07-27T11:32:00Z">
              <w:r w:rsidRPr="0001524B">
                <w:rPr>
                  <w:rFonts w:ascii="Cambria" w:eastAsia="Calibri" w:hAnsi="Cambria" w:cs="Times New Roman"/>
                  <w:sz w:val="20"/>
                  <w:lang w:val="en-GB"/>
                </w:rPr>
                <w:t>4</w:t>
              </w:r>
            </w:ins>
          </w:p>
        </w:tc>
      </w:tr>
      <w:tr w:rsidR="0001524B" w:rsidRPr="0001524B" w14:paraId="28B8D858" w14:textId="77777777" w:rsidTr="0001524B">
        <w:trPr>
          <w:jc w:val="center"/>
          <w:ins w:id="934" w:author="Emmanouil Potetsianakis" w:date="2023-07-27T11:32:00Z"/>
        </w:trPr>
        <w:tc>
          <w:tcPr>
            <w:tcW w:w="721" w:type="dxa"/>
            <w:tcBorders>
              <w:top w:val="single" w:sz="4" w:space="0" w:color="auto"/>
              <w:left w:val="single" w:sz="4" w:space="0" w:color="auto"/>
              <w:bottom w:val="single" w:sz="4" w:space="0" w:color="auto"/>
              <w:right w:val="single" w:sz="4" w:space="0" w:color="auto"/>
            </w:tcBorders>
            <w:hideMark/>
          </w:tcPr>
          <w:p w14:paraId="128897D5" w14:textId="77777777" w:rsidR="0001524B" w:rsidRPr="0001524B" w:rsidRDefault="0001524B" w:rsidP="0001524B">
            <w:pPr>
              <w:widowControl/>
              <w:autoSpaceDE/>
              <w:autoSpaceDN/>
              <w:spacing w:before="60" w:after="60" w:line="210" w:lineRule="atLeast"/>
              <w:rPr>
                <w:ins w:id="935" w:author="Emmanouil Potetsianakis" w:date="2023-07-27T11:32:00Z"/>
                <w:rFonts w:ascii="Times New Roman" w:eastAsia="Malgun Gothic" w:hAnsi="Times New Roman" w:cs="Times New Roman"/>
                <w:sz w:val="18"/>
                <w:szCs w:val="18"/>
                <w:lang w:val="fr-CH" w:eastAsia="fr-CH"/>
              </w:rPr>
            </w:pPr>
            <w:ins w:id="936" w:author="Emmanouil Potetsianakis" w:date="2023-07-27T11:32:00Z">
              <w:r w:rsidRPr="0001524B">
                <w:rPr>
                  <w:rFonts w:ascii="Cambria" w:eastAsia="Malgun Gothic" w:hAnsi="Cambria" w:cs="Times New Roman"/>
                  <w:sz w:val="20"/>
                  <w:szCs w:val="24"/>
                  <w:lang w:val="en-GB"/>
                </w:rPr>
                <w:t>6.2</w:t>
              </w:r>
            </w:ins>
          </w:p>
        </w:tc>
        <w:tc>
          <w:tcPr>
            <w:tcW w:w="1530" w:type="dxa"/>
            <w:tcBorders>
              <w:top w:val="single" w:sz="4" w:space="0" w:color="auto"/>
              <w:left w:val="single" w:sz="4" w:space="0" w:color="auto"/>
              <w:bottom w:val="single" w:sz="4" w:space="0" w:color="auto"/>
              <w:right w:val="single" w:sz="4" w:space="0" w:color="auto"/>
            </w:tcBorders>
            <w:hideMark/>
          </w:tcPr>
          <w:p w14:paraId="1D358565" w14:textId="77777777" w:rsidR="0001524B" w:rsidRPr="0001524B" w:rsidRDefault="0001524B" w:rsidP="0001524B">
            <w:pPr>
              <w:widowControl/>
              <w:autoSpaceDE/>
              <w:autoSpaceDN/>
              <w:spacing w:before="60" w:after="60" w:line="210" w:lineRule="atLeast"/>
              <w:jc w:val="right"/>
              <w:rPr>
                <w:ins w:id="937" w:author="Emmanouil Potetsianakis" w:date="2023-07-27T11:32:00Z"/>
                <w:rFonts w:ascii="Times New Roman" w:eastAsia="Calibri" w:hAnsi="Times New Roman" w:cs="Times New Roman"/>
                <w:sz w:val="18"/>
                <w:szCs w:val="18"/>
                <w:lang w:val="fr-CH" w:eastAsia="fr-CH"/>
              </w:rPr>
            </w:pPr>
            <w:ins w:id="938" w:author="Emmanouil Potetsianakis" w:date="2023-07-27T11:32:00Z">
              <w:r w:rsidRPr="0001524B">
                <w:rPr>
                  <w:rFonts w:ascii="Cambria" w:eastAsia="Calibri" w:hAnsi="Cambria" w:cs="Times New Roman"/>
                  <w:sz w:val="20"/>
                  <w:lang w:val="en-GB"/>
                </w:rPr>
                <w:t>4 278 190 080</w:t>
              </w:r>
            </w:ins>
          </w:p>
        </w:tc>
        <w:tc>
          <w:tcPr>
            <w:tcW w:w="990" w:type="dxa"/>
            <w:tcBorders>
              <w:top w:val="single" w:sz="4" w:space="0" w:color="auto"/>
              <w:left w:val="single" w:sz="4" w:space="0" w:color="auto"/>
              <w:bottom w:val="single" w:sz="4" w:space="0" w:color="auto"/>
              <w:right w:val="single" w:sz="4" w:space="0" w:color="auto"/>
            </w:tcBorders>
            <w:hideMark/>
          </w:tcPr>
          <w:p w14:paraId="294B4451" w14:textId="77777777" w:rsidR="0001524B" w:rsidRPr="0001524B" w:rsidRDefault="0001524B" w:rsidP="0001524B">
            <w:pPr>
              <w:widowControl/>
              <w:autoSpaceDE/>
              <w:autoSpaceDN/>
              <w:spacing w:before="60" w:after="60" w:line="210" w:lineRule="atLeast"/>
              <w:jc w:val="right"/>
              <w:rPr>
                <w:ins w:id="939" w:author="Emmanouil Potetsianakis" w:date="2023-07-27T11:32:00Z"/>
                <w:rFonts w:ascii="Times New Roman" w:eastAsia="Calibri" w:hAnsi="Times New Roman" w:cs="Times New Roman"/>
                <w:sz w:val="18"/>
                <w:szCs w:val="18"/>
                <w:lang w:val="fr-CH" w:eastAsia="fr-CH"/>
              </w:rPr>
            </w:pPr>
            <w:ins w:id="940" w:author="Emmanouil Potetsianakis" w:date="2023-07-27T11:32:00Z">
              <w:r w:rsidRPr="0001524B">
                <w:rPr>
                  <w:rFonts w:ascii="Cambria" w:eastAsia="Calibri" w:hAnsi="Cambria" w:cs="Times New Roman"/>
                  <w:sz w:val="20"/>
                  <w:lang w:val="en-GB"/>
                </w:rPr>
                <w:t>240 000</w:t>
              </w:r>
            </w:ins>
          </w:p>
        </w:tc>
        <w:tc>
          <w:tcPr>
            <w:tcW w:w="997" w:type="dxa"/>
            <w:tcBorders>
              <w:top w:val="single" w:sz="4" w:space="0" w:color="auto"/>
              <w:left w:val="single" w:sz="4" w:space="0" w:color="auto"/>
              <w:bottom w:val="single" w:sz="4" w:space="0" w:color="auto"/>
              <w:right w:val="single" w:sz="4" w:space="0" w:color="auto"/>
            </w:tcBorders>
            <w:hideMark/>
          </w:tcPr>
          <w:p w14:paraId="47889BFC" w14:textId="77777777" w:rsidR="0001524B" w:rsidRPr="0001524B" w:rsidRDefault="0001524B" w:rsidP="0001524B">
            <w:pPr>
              <w:widowControl/>
              <w:autoSpaceDE/>
              <w:autoSpaceDN/>
              <w:spacing w:before="60" w:after="60" w:line="210" w:lineRule="atLeast"/>
              <w:jc w:val="right"/>
              <w:rPr>
                <w:ins w:id="941" w:author="Emmanouil Potetsianakis" w:date="2023-07-27T11:32:00Z"/>
                <w:rFonts w:ascii="Times New Roman" w:eastAsia="Calibri" w:hAnsi="Times New Roman" w:cs="Times New Roman"/>
                <w:sz w:val="18"/>
                <w:szCs w:val="18"/>
                <w:lang w:val="fr-CH" w:eastAsia="fr-CH"/>
              </w:rPr>
            </w:pPr>
            <w:ins w:id="942" w:author="Emmanouil Potetsianakis" w:date="2023-07-27T11:32:00Z">
              <w:r w:rsidRPr="0001524B">
                <w:rPr>
                  <w:rFonts w:ascii="Cambria" w:eastAsia="Calibri" w:hAnsi="Cambria" w:cs="Times New Roman"/>
                  <w:sz w:val="20"/>
                  <w:lang w:val="en-GB"/>
                </w:rPr>
                <w:t>800 000</w:t>
              </w:r>
            </w:ins>
          </w:p>
        </w:tc>
        <w:tc>
          <w:tcPr>
            <w:tcW w:w="720" w:type="dxa"/>
            <w:tcBorders>
              <w:top w:val="single" w:sz="4" w:space="0" w:color="auto"/>
              <w:left w:val="single" w:sz="4" w:space="0" w:color="auto"/>
              <w:bottom w:val="single" w:sz="4" w:space="0" w:color="auto"/>
              <w:right w:val="single" w:sz="4" w:space="0" w:color="auto"/>
            </w:tcBorders>
            <w:hideMark/>
          </w:tcPr>
          <w:p w14:paraId="5ED4F41A" w14:textId="77777777" w:rsidR="0001524B" w:rsidRPr="0001524B" w:rsidRDefault="0001524B" w:rsidP="0001524B">
            <w:pPr>
              <w:widowControl/>
              <w:autoSpaceDE/>
              <w:autoSpaceDN/>
              <w:spacing w:before="60" w:after="60" w:line="210" w:lineRule="atLeast"/>
              <w:jc w:val="right"/>
              <w:rPr>
                <w:ins w:id="943" w:author="Emmanouil Potetsianakis" w:date="2023-07-27T11:32:00Z"/>
                <w:rFonts w:ascii="Times New Roman" w:eastAsia="Calibri" w:hAnsi="Times New Roman" w:cs="Times New Roman"/>
                <w:sz w:val="18"/>
                <w:szCs w:val="18"/>
                <w:lang w:val="fr-CH" w:eastAsia="fr-CH"/>
              </w:rPr>
            </w:pPr>
            <w:ins w:id="944" w:author="Emmanouil Potetsianakis" w:date="2023-07-27T11:32:00Z">
              <w:r w:rsidRPr="0001524B">
                <w:rPr>
                  <w:rFonts w:ascii="Cambria" w:eastAsia="Calibri" w:hAnsi="Cambria" w:cs="Times New Roman"/>
                  <w:sz w:val="20"/>
                  <w:lang w:val="en-GB"/>
                </w:rPr>
                <w:t>6</w:t>
              </w:r>
            </w:ins>
          </w:p>
        </w:tc>
        <w:tc>
          <w:tcPr>
            <w:tcW w:w="720" w:type="dxa"/>
            <w:tcBorders>
              <w:top w:val="single" w:sz="4" w:space="0" w:color="auto"/>
              <w:left w:val="single" w:sz="4" w:space="0" w:color="auto"/>
              <w:bottom w:val="single" w:sz="4" w:space="0" w:color="auto"/>
              <w:right w:val="single" w:sz="4" w:space="0" w:color="auto"/>
            </w:tcBorders>
            <w:hideMark/>
          </w:tcPr>
          <w:p w14:paraId="2AA57651" w14:textId="77777777" w:rsidR="0001524B" w:rsidRPr="0001524B" w:rsidRDefault="0001524B" w:rsidP="0001524B">
            <w:pPr>
              <w:widowControl/>
              <w:autoSpaceDE/>
              <w:autoSpaceDN/>
              <w:spacing w:before="60" w:after="60" w:line="210" w:lineRule="atLeast"/>
              <w:jc w:val="right"/>
              <w:rPr>
                <w:ins w:id="945" w:author="Emmanouil Potetsianakis" w:date="2023-07-27T11:32:00Z"/>
                <w:rFonts w:ascii="Times New Roman" w:eastAsia="Calibri" w:hAnsi="Times New Roman" w:cs="Times New Roman"/>
                <w:sz w:val="18"/>
                <w:szCs w:val="18"/>
                <w:lang w:val="fr-CH" w:eastAsia="fr-CH"/>
              </w:rPr>
            </w:pPr>
            <w:ins w:id="946" w:author="Emmanouil Potetsianakis" w:date="2023-07-27T11:32:00Z">
              <w:r w:rsidRPr="0001524B">
                <w:rPr>
                  <w:rFonts w:ascii="Cambria" w:eastAsia="Calibri" w:hAnsi="Cambria" w:cs="Times New Roman"/>
                  <w:sz w:val="20"/>
                  <w:lang w:val="en-GB"/>
                </w:rPr>
                <w:t>4</w:t>
              </w:r>
            </w:ins>
          </w:p>
        </w:tc>
      </w:tr>
    </w:tbl>
    <w:p w14:paraId="5650766B" w14:textId="17DBFC59" w:rsidR="0001524B" w:rsidRDefault="0001524B" w:rsidP="0001524B">
      <w:pPr>
        <w:widowControl/>
        <w:autoSpaceDE/>
        <w:autoSpaceDN/>
        <w:jc w:val="both"/>
        <w:rPr>
          <w:ins w:id="947" w:author="Emmanouil Potetsianakis" w:date="2023-07-27T11:49:00Z"/>
          <w:rFonts w:ascii="Times New Roman" w:eastAsia="MS Mincho" w:hAnsi="Times New Roman"/>
          <w:sz w:val="24"/>
          <w:szCs w:val="24"/>
          <w:lang w:val="en-GB" w:eastAsia="zh-CN"/>
        </w:rPr>
      </w:pPr>
    </w:p>
    <w:p w14:paraId="140AA6A4" w14:textId="77777777" w:rsidR="00CF7748" w:rsidRDefault="00CF7748" w:rsidP="0001524B">
      <w:pPr>
        <w:widowControl/>
        <w:autoSpaceDE/>
        <w:autoSpaceDN/>
        <w:jc w:val="both"/>
        <w:rPr>
          <w:ins w:id="948" w:author="Emmanouil Potetsianakis" w:date="2023-07-27T11:49:00Z"/>
          <w:rFonts w:eastAsia="MS Mincho"/>
          <w:b/>
          <w:bCs/>
          <w:sz w:val="24"/>
          <w:szCs w:val="24"/>
          <w:lang w:val="en-GB" w:eastAsia="zh-CN"/>
        </w:rPr>
      </w:pPr>
    </w:p>
    <w:p w14:paraId="6D6CA83D" w14:textId="3EC12DE6" w:rsidR="00CF7748" w:rsidRPr="00CF7748" w:rsidRDefault="00CF7748" w:rsidP="0001524B">
      <w:pPr>
        <w:widowControl/>
        <w:autoSpaceDE/>
        <w:autoSpaceDN/>
        <w:jc w:val="both"/>
        <w:rPr>
          <w:ins w:id="949" w:author="Emmanouil Potetsianakis" w:date="2023-07-27T11:32:00Z"/>
          <w:rFonts w:eastAsia="MS Mincho"/>
          <w:b/>
          <w:bCs/>
          <w:sz w:val="24"/>
          <w:szCs w:val="24"/>
          <w:lang w:val="en-GB" w:eastAsia="zh-CN"/>
          <w:rPrChange w:id="950" w:author="Emmanouil Potetsianakis" w:date="2023-07-27T11:49:00Z">
            <w:rPr>
              <w:ins w:id="951" w:author="Emmanouil Potetsianakis" w:date="2023-07-27T11:32:00Z"/>
              <w:rFonts w:ascii="Times New Roman" w:eastAsia="MS Mincho" w:hAnsi="Times New Roman"/>
              <w:sz w:val="24"/>
              <w:szCs w:val="24"/>
              <w:lang w:val="en-GB" w:eastAsia="zh-CN"/>
            </w:rPr>
          </w:rPrChange>
        </w:rPr>
      </w:pPr>
      <w:ins w:id="952" w:author="Emmanouil Potetsianakis" w:date="2023-07-27T11:49:00Z">
        <w:r w:rsidRPr="00CF7748">
          <w:rPr>
            <w:rFonts w:eastAsia="MS Mincho"/>
            <w:b/>
            <w:bCs/>
            <w:sz w:val="24"/>
            <w:szCs w:val="24"/>
            <w:lang w:val="en-GB" w:eastAsia="zh-CN"/>
            <w:rPrChange w:id="953" w:author="Emmanouil Potetsianakis" w:date="2023-07-27T11:49:00Z">
              <w:rPr>
                <w:rFonts w:ascii="Times New Roman" w:eastAsia="MS Mincho" w:hAnsi="Times New Roman"/>
                <w:sz w:val="24"/>
                <w:szCs w:val="24"/>
                <w:lang w:val="en-GB" w:eastAsia="zh-CN"/>
              </w:rPr>
            </w:rPrChange>
          </w:rPr>
          <w:t>Proposed VDE level definition</w:t>
        </w:r>
      </w:ins>
    </w:p>
    <w:p w14:paraId="75826C04" w14:textId="77777777" w:rsidR="0001524B" w:rsidRPr="0001524B" w:rsidRDefault="0001524B" w:rsidP="0001524B">
      <w:pPr>
        <w:keepNext/>
        <w:widowControl/>
        <w:numPr>
          <w:ilvl w:val="1"/>
          <w:numId w:val="9"/>
        </w:numPr>
        <w:tabs>
          <w:tab w:val="num" w:pos="360"/>
        </w:tabs>
        <w:autoSpaceDE/>
        <w:autoSpaceDN/>
        <w:spacing w:before="240" w:after="60"/>
        <w:ind w:left="576" w:hanging="576"/>
        <w:jc w:val="both"/>
        <w:outlineLvl w:val="1"/>
        <w:rPr>
          <w:ins w:id="954" w:author="Emmanouil Potetsianakis" w:date="2023-07-27T11:32:00Z"/>
          <w:rFonts w:ascii="Cambria" w:eastAsia="MS Gothic" w:hAnsi="Cambria" w:cs="Times New Roman"/>
          <w:b/>
          <w:bCs/>
          <w:i/>
          <w:iCs/>
          <w:sz w:val="28"/>
          <w:szCs w:val="28"/>
          <w:lang w:val="en-GB" w:eastAsia="zh-CN"/>
        </w:rPr>
      </w:pPr>
      <w:ins w:id="955" w:author="Emmanouil Potetsianakis" w:date="2023-07-27T11:32:00Z">
        <w:r w:rsidRPr="0001524B">
          <w:rPr>
            <w:rFonts w:ascii="Cambria" w:eastAsia="MS Gothic" w:hAnsi="Cambria" w:cs="Times New Roman"/>
            <w:b/>
            <w:bCs/>
            <w:i/>
            <w:iCs/>
            <w:sz w:val="28"/>
            <w:szCs w:val="28"/>
            <w:lang w:val="en-GB" w:eastAsia="zh-CN"/>
          </w:rPr>
          <w:t>Level definition template</w:t>
        </w:r>
      </w:ins>
    </w:p>
    <w:p w14:paraId="2776DDD3" w14:textId="77777777" w:rsidR="0001524B" w:rsidRPr="0001524B" w:rsidRDefault="0001524B" w:rsidP="0001524B">
      <w:pPr>
        <w:widowControl/>
        <w:autoSpaceDE/>
        <w:autoSpaceDN/>
        <w:jc w:val="both"/>
        <w:rPr>
          <w:ins w:id="956" w:author="Emmanouil Potetsianakis" w:date="2023-07-27T11:32:00Z"/>
          <w:rFonts w:ascii="Times New Roman" w:eastAsia="MS Mincho" w:hAnsi="Times New Roman"/>
          <w:sz w:val="24"/>
          <w:szCs w:val="24"/>
          <w:lang w:val="en-GB"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665"/>
        <w:gridCol w:w="1779"/>
        <w:gridCol w:w="1779"/>
        <w:gridCol w:w="1908"/>
        <w:gridCol w:w="1137"/>
      </w:tblGrid>
      <w:tr w:rsidR="0001524B" w:rsidRPr="0001524B" w14:paraId="744B2CCD" w14:textId="77777777" w:rsidTr="0001524B">
        <w:trPr>
          <w:cantSplit/>
          <w:trHeight w:val="1761"/>
          <w:jc w:val="center"/>
          <w:ins w:id="957" w:author="Emmanouil Potetsianakis" w:date="2023-07-27T11:32:00Z"/>
        </w:trPr>
        <w:tc>
          <w:tcPr>
            <w:tcW w:w="412" w:type="pct"/>
            <w:tcBorders>
              <w:top w:val="single" w:sz="4" w:space="0" w:color="auto"/>
              <w:left w:val="single" w:sz="4" w:space="0" w:color="auto"/>
              <w:bottom w:val="single" w:sz="4" w:space="0" w:color="auto"/>
              <w:right w:val="single" w:sz="4" w:space="0" w:color="auto"/>
            </w:tcBorders>
            <w:vAlign w:val="center"/>
            <w:hideMark/>
          </w:tcPr>
          <w:p w14:paraId="1628B19C" w14:textId="77777777" w:rsidR="0001524B" w:rsidRPr="0001524B" w:rsidRDefault="0001524B" w:rsidP="0001524B">
            <w:pPr>
              <w:widowControl/>
              <w:autoSpaceDE/>
              <w:autoSpaceDN/>
              <w:spacing w:before="60" w:after="60" w:line="210" w:lineRule="atLeast"/>
              <w:jc w:val="center"/>
              <w:rPr>
                <w:ins w:id="958" w:author="Emmanouil Potetsianakis" w:date="2023-07-27T11:32:00Z"/>
                <w:rFonts w:ascii="Times New Roman" w:eastAsia="Calibri" w:hAnsi="Times New Roman" w:cs="Times New Roman"/>
                <w:b/>
                <w:sz w:val="18"/>
                <w:szCs w:val="18"/>
                <w:lang w:val="fr-CH" w:eastAsia="fr-CH"/>
              </w:rPr>
            </w:pPr>
            <w:ins w:id="959" w:author="Emmanouil Potetsianakis" w:date="2023-07-27T11:32:00Z">
              <w:r w:rsidRPr="0001524B">
                <w:rPr>
                  <w:rFonts w:ascii="Cambria" w:eastAsia="Calibri" w:hAnsi="Cambria" w:cs="Times New Roman"/>
                  <w:b/>
                  <w:sz w:val="20"/>
                  <w:lang w:val="en-GB"/>
                </w:rPr>
                <w:t>Level</w:t>
              </w:r>
            </w:ins>
          </w:p>
        </w:tc>
        <w:tc>
          <w:tcPr>
            <w:tcW w:w="924" w:type="pct"/>
            <w:tcBorders>
              <w:top w:val="single" w:sz="4" w:space="0" w:color="auto"/>
              <w:left w:val="single" w:sz="4" w:space="0" w:color="auto"/>
              <w:bottom w:val="single" w:sz="4" w:space="0" w:color="auto"/>
              <w:right w:val="single" w:sz="4" w:space="0" w:color="auto"/>
            </w:tcBorders>
            <w:vAlign w:val="center"/>
            <w:hideMark/>
          </w:tcPr>
          <w:p w14:paraId="32326BDD" w14:textId="77777777" w:rsidR="0001524B" w:rsidRPr="0001524B" w:rsidRDefault="0001524B" w:rsidP="0001524B">
            <w:pPr>
              <w:widowControl/>
              <w:autoSpaceDE/>
              <w:autoSpaceDN/>
              <w:spacing w:before="60" w:after="60" w:line="210" w:lineRule="atLeast"/>
              <w:jc w:val="center"/>
              <w:rPr>
                <w:ins w:id="960" w:author="Emmanouil Potetsianakis" w:date="2023-07-27T11:32:00Z"/>
                <w:rFonts w:ascii="Times New Roman" w:eastAsia="Calibri" w:hAnsi="Times New Roman" w:cs="Times New Roman"/>
                <w:b/>
                <w:sz w:val="18"/>
                <w:szCs w:val="18"/>
                <w:lang w:val="fr-CH" w:eastAsia="fr-CH"/>
              </w:rPr>
            </w:pPr>
            <w:ins w:id="961" w:author="Emmanouil Potetsianakis" w:date="2023-07-27T11:32:00Z">
              <w:r w:rsidRPr="0001524B">
                <w:rPr>
                  <w:rFonts w:ascii="Cambria" w:eastAsia="Calibri" w:hAnsi="Cambria" w:cs="Times New Roman"/>
                  <w:b/>
                  <w:sz w:val="20"/>
                  <w:lang w:val="en-GB"/>
                </w:rPr>
                <w:t>Max aggregated luma picture size MaxAggLumaPs (samples)</w:t>
              </w:r>
            </w:ins>
          </w:p>
        </w:tc>
        <w:tc>
          <w:tcPr>
            <w:tcW w:w="987" w:type="pct"/>
            <w:tcBorders>
              <w:top w:val="single" w:sz="4" w:space="0" w:color="auto"/>
              <w:left w:val="single" w:sz="4" w:space="0" w:color="auto"/>
              <w:bottom w:val="single" w:sz="4" w:space="0" w:color="auto"/>
              <w:right w:val="single" w:sz="4" w:space="0" w:color="auto"/>
            </w:tcBorders>
            <w:vAlign w:val="center"/>
            <w:hideMark/>
          </w:tcPr>
          <w:p w14:paraId="5360CDFB" w14:textId="77777777" w:rsidR="0001524B" w:rsidRPr="0001524B" w:rsidRDefault="0001524B" w:rsidP="0001524B">
            <w:pPr>
              <w:widowControl/>
              <w:autoSpaceDE/>
              <w:autoSpaceDN/>
              <w:spacing w:before="60" w:after="60" w:line="210" w:lineRule="atLeast"/>
              <w:jc w:val="center"/>
              <w:rPr>
                <w:ins w:id="962" w:author="Emmanouil Potetsianakis" w:date="2023-07-27T11:32:00Z"/>
                <w:rFonts w:ascii="Cambria" w:eastAsia="Calibri" w:hAnsi="Cambria" w:cs="Times New Roman"/>
                <w:b/>
                <w:sz w:val="20"/>
                <w:lang w:val="en-GB"/>
              </w:rPr>
            </w:pPr>
            <w:ins w:id="963" w:author="Emmanouil Potetsianakis" w:date="2023-07-27T11:32:00Z">
              <w:r w:rsidRPr="0001524B">
                <w:rPr>
                  <w:rFonts w:ascii="Cambria" w:eastAsia="Calibri" w:hAnsi="Cambria" w:cs="Times New Roman"/>
                  <w:b/>
                  <w:sz w:val="20"/>
                  <w:lang w:val="en-GB"/>
                </w:rPr>
                <w:t>Max aggregated bit rate MaxAggBR (1000 bits/s)</w:t>
              </w:r>
            </w:ins>
          </w:p>
        </w:tc>
        <w:tc>
          <w:tcPr>
            <w:tcW w:w="987" w:type="pct"/>
            <w:tcBorders>
              <w:top w:val="single" w:sz="4" w:space="0" w:color="auto"/>
              <w:left w:val="single" w:sz="4" w:space="0" w:color="auto"/>
              <w:bottom w:val="single" w:sz="4" w:space="0" w:color="auto"/>
              <w:right w:val="single" w:sz="4" w:space="0" w:color="auto"/>
            </w:tcBorders>
            <w:vAlign w:val="center"/>
            <w:hideMark/>
          </w:tcPr>
          <w:p w14:paraId="43CB0813" w14:textId="77777777" w:rsidR="0001524B" w:rsidRPr="0001524B" w:rsidRDefault="0001524B" w:rsidP="0001524B">
            <w:pPr>
              <w:widowControl/>
              <w:autoSpaceDE/>
              <w:autoSpaceDN/>
              <w:spacing w:before="60" w:after="60" w:line="210" w:lineRule="atLeast"/>
              <w:jc w:val="center"/>
              <w:rPr>
                <w:ins w:id="964" w:author="Emmanouil Potetsianakis" w:date="2023-07-27T11:32:00Z"/>
                <w:rFonts w:ascii="Cambria" w:eastAsia="Calibri" w:hAnsi="Cambria" w:cs="Times New Roman"/>
                <w:b/>
                <w:sz w:val="20"/>
                <w:lang w:val="en-GB"/>
              </w:rPr>
            </w:pPr>
            <w:ins w:id="965" w:author="Emmanouil Potetsianakis" w:date="2023-07-27T11:32:00Z">
              <w:r w:rsidRPr="0001524B">
                <w:rPr>
                  <w:rFonts w:ascii="Cambria" w:eastAsia="Calibri" w:hAnsi="Cambria" w:cs="Times New Roman"/>
                  <w:b/>
                  <w:sz w:val="20"/>
                  <w:lang w:val="en-GB"/>
                </w:rPr>
                <w:t>Max aggregated luma sample rate MaxAggLumaSr</w:t>
              </w:r>
              <w:r w:rsidRPr="0001524B">
                <w:rPr>
                  <w:rFonts w:ascii="Cambria" w:eastAsia="Calibri" w:hAnsi="Cambria" w:cs="Times New Roman"/>
                  <w:b/>
                  <w:sz w:val="20"/>
                  <w:lang w:val="en-GB"/>
                </w:rPr>
                <w:br/>
                <w:t>(samples/sec)</w:t>
              </w:r>
            </w:ins>
          </w:p>
        </w:tc>
        <w:tc>
          <w:tcPr>
            <w:tcW w:w="1059" w:type="pct"/>
            <w:tcBorders>
              <w:top w:val="single" w:sz="4" w:space="0" w:color="auto"/>
              <w:left w:val="single" w:sz="4" w:space="0" w:color="auto"/>
              <w:bottom w:val="single" w:sz="4" w:space="0" w:color="auto"/>
              <w:right w:val="single" w:sz="4" w:space="0" w:color="auto"/>
            </w:tcBorders>
            <w:vAlign w:val="center"/>
            <w:hideMark/>
          </w:tcPr>
          <w:p w14:paraId="5F019E56" w14:textId="77777777" w:rsidR="0001524B" w:rsidRPr="0001524B" w:rsidRDefault="0001524B" w:rsidP="0001524B">
            <w:pPr>
              <w:widowControl/>
              <w:autoSpaceDE/>
              <w:autoSpaceDN/>
              <w:spacing w:before="60" w:after="60" w:line="210" w:lineRule="atLeast"/>
              <w:jc w:val="center"/>
              <w:rPr>
                <w:ins w:id="966" w:author="Emmanouil Potetsianakis" w:date="2023-07-27T11:32:00Z"/>
                <w:rFonts w:ascii="Times New Roman" w:eastAsia="Calibri" w:hAnsi="Times New Roman" w:cs="Times New Roman"/>
                <w:b/>
                <w:sz w:val="18"/>
                <w:szCs w:val="18"/>
                <w:lang w:eastAsia="fr-CH"/>
              </w:rPr>
            </w:pPr>
            <w:ins w:id="967" w:author="Emmanouil Potetsianakis" w:date="2023-07-27T11:32:00Z">
              <w:r w:rsidRPr="0001524B">
                <w:rPr>
                  <w:rFonts w:ascii="Cambria" w:eastAsia="Calibri" w:hAnsi="Cambria" w:cs="Times New Roman"/>
                  <w:b/>
                  <w:sz w:val="20"/>
                  <w:lang w:val="en-GB"/>
                </w:rPr>
                <w:t>Max aggregrated DB size MaxAggBB (1000 bits)</w:t>
              </w:r>
            </w:ins>
          </w:p>
        </w:tc>
        <w:tc>
          <w:tcPr>
            <w:tcW w:w="632" w:type="pct"/>
            <w:tcBorders>
              <w:top w:val="single" w:sz="4" w:space="0" w:color="auto"/>
              <w:left w:val="single" w:sz="4" w:space="0" w:color="auto"/>
              <w:bottom w:val="single" w:sz="4" w:space="0" w:color="auto"/>
              <w:right w:val="single" w:sz="4" w:space="0" w:color="auto"/>
            </w:tcBorders>
            <w:vAlign w:val="center"/>
            <w:hideMark/>
          </w:tcPr>
          <w:p w14:paraId="5C24367C" w14:textId="77777777" w:rsidR="0001524B" w:rsidRPr="0001524B" w:rsidRDefault="0001524B" w:rsidP="0001524B">
            <w:pPr>
              <w:widowControl/>
              <w:autoSpaceDE/>
              <w:autoSpaceDN/>
              <w:spacing w:before="60" w:after="60" w:line="210" w:lineRule="atLeast"/>
              <w:jc w:val="center"/>
              <w:rPr>
                <w:ins w:id="968" w:author="Emmanouil Potetsianakis" w:date="2023-07-27T11:32:00Z"/>
                <w:rFonts w:ascii="Cambria" w:eastAsia="Calibri" w:hAnsi="Cambria" w:cs="Times New Roman"/>
                <w:b/>
                <w:sz w:val="20"/>
                <w:lang w:val="en-GB"/>
              </w:rPr>
            </w:pPr>
            <w:ins w:id="969" w:author="Emmanouil Potetsianakis" w:date="2023-07-27T11:32:00Z">
              <w:r w:rsidRPr="0001524B">
                <w:rPr>
                  <w:rFonts w:ascii="Cambria" w:eastAsia="Calibri" w:hAnsi="Cambria" w:cs="Times New Roman"/>
                  <w:b/>
                  <w:sz w:val="20"/>
                  <w:lang w:val="en-GB"/>
                </w:rPr>
                <w:t>Max number of decoder instances</w:t>
              </w:r>
            </w:ins>
          </w:p>
        </w:tc>
      </w:tr>
      <w:tr w:rsidR="0001524B" w:rsidRPr="0001524B" w14:paraId="362C3885" w14:textId="77777777" w:rsidTr="0001524B">
        <w:trPr>
          <w:jc w:val="center"/>
          <w:ins w:id="970" w:author="Emmanouil Potetsianakis" w:date="2023-07-27T11:32:00Z"/>
        </w:trPr>
        <w:tc>
          <w:tcPr>
            <w:tcW w:w="412" w:type="pct"/>
            <w:tcBorders>
              <w:top w:val="single" w:sz="4" w:space="0" w:color="auto"/>
              <w:left w:val="single" w:sz="4" w:space="0" w:color="auto"/>
              <w:bottom w:val="single" w:sz="4" w:space="0" w:color="auto"/>
              <w:right w:val="single" w:sz="4" w:space="0" w:color="auto"/>
            </w:tcBorders>
            <w:hideMark/>
          </w:tcPr>
          <w:p w14:paraId="0302BB0C" w14:textId="77777777" w:rsidR="0001524B" w:rsidRPr="0001524B" w:rsidRDefault="0001524B" w:rsidP="0001524B">
            <w:pPr>
              <w:widowControl/>
              <w:autoSpaceDE/>
              <w:autoSpaceDN/>
              <w:spacing w:before="60" w:after="60" w:line="210" w:lineRule="atLeast"/>
              <w:rPr>
                <w:ins w:id="971" w:author="Emmanouil Potetsianakis" w:date="2023-07-27T11:32:00Z"/>
                <w:rFonts w:ascii="Times New Roman" w:eastAsia="Calibri" w:hAnsi="Times New Roman" w:cs="Times New Roman"/>
                <w:sz w:val="18"/>
                <w:szCs w:val="18"/>
                <w:lang w:val="fr-CH" w:eastAsia="fr-CH"/>
              </w:rPr>
            </w:pPr>
            <w:ins w:id="972" w:author="Emmanouil Potetsianakis" w:date="2023-07-27T11:32:00Z">
              <w:r w:rsidRPr="0001524B">
                <w:rPr>
                  <w:rFonts w:ascii="Cambria" w:eastAsia="Calibri" w:hAnsi="Cambria" w:cs="Times New Roman"/>
                  <w:sz w:val="20"/>
                  <w:lang w:val="en-GB"/>
                </w:rPr>
                <w:t>n</w:t>
              </w:r>
            </w:ins>
          </w:p>
        </w:tc>
        <w:tc>
          <w:tcPr>
            <w:tcW w:w="924" w:type="pct"/>
            <w:tcBorders>
              <w:top w:val="single" w:sz="4" w:space="0" w:color="auto"/>
              <w:left w:val="single" w:sz="4" w:space="0" w:color="auto"/>
              <w:bottom w:val="single" w:sz="4" w:space="0" w:color="auto"/>
              <w:right w:val="single" w:sz="4" w:space="0" w:color="auto"/>
            </w:tcBorders>
            <w:hideMark/>
          </w:tcPr>
          <w:p w14:paraId="1ACE7788" w14:textId="77777777" w:rsidR="0001524B" w:rsidRPr="0001524B" w:rsidRDefault="0001524B" w:rsidP="0001524B">
            <w:pPr>
              <w:widowControl/>
              <w:autoSpaceDE/>
              <w:autoSpaceDN/>
              <w:spacing w:before="60" w:after="60" w:line="210" w:lineRule="atLeast"/>
              <w:jc w:val="right"/>
              <w:rPr>
                <w:ins w:id="973" w:author="Emmanouil Potetsianakis" w:date="2023-07-27T11:32:00Z"/>
                <w:rFonts w:ascii="Times New Roman" w:eastAsia="Calibri" w:hAnsi="Times New Roman" w:cs="Times New Roman"/>
                <w:sz w:val="18"/>
                <w:szCs w:val="18"/>
                <w:lang w:val="fr-CH" w:eastAsia="fr-CH"/>
              </w:rPr>
            </w:pPr>
            <w:ins w:id="974" w:author="Emmanouil Potetsianakis" w:date="2023-07-27T11:32:00Z">
              <w:r w:rsidRPr="0001524B">
                <w:rPr>
                  <w:rFonts w:ascii="Cambria" w:eastAsia="Calibri" w:hAnsi="Cambria" w:cs="Times New Roman"/>
                  <w:sz w:val="20"/>
                  <w:lang w:val="en-GB"/>
                </w:rPr>
                <w:t>integer</w:t>
              </w:r>
            </w:ins>
          </w:p>
        </w:tc>
        <w:tc>
          <w:tcPr>
            <w:tcW w:w="987" w:type="pct"/>
            <w:tcBorders>
              <w:top w:val="single" w:sz="4" w:space="0" w:color="auto"/>
              <w:left w:val="single" w:sz="4" w:space="0" w:color="auto"/>
              <w:bottom w:val="single" w:sz="4" w:space="0" w:color="auto"/>
              <w:right w:val="single" w:sz="4" w:space="0" w:color="auto"/>
            </w:tcBorders>
            <w:hideMark/>
          </w:tcPr>
          <w:p w14:paraId="7DCC4A69" w14:textId="77777777" w:rsidR="0001524B" w:rsidRPr="0001524B" w:rsidRDefault="0001524B" w:rsidP="0001524B">
            <w:pPr>
              <w:widowControl/>
              <w:autoSpaceDE/>
              <w:autoSpaceDN/>
              <w:spacing w:before="60" w:after="60" w:line="210" w:lineRule="atLeast"/>
              <w:jc w:val="right"/>
              <w:rPr>
                <w:ins w:id="975" w:author="Emmanouil Potetsianakis" w:date="2023-07-27T11:32:00Z"/>
                <w:rFonts w:ascii="Cambria" w:eastAsia="Calibri" w:hAnsi="Cambria" w:cs="Times New Roman"/>
                <w:sz w:val="20"/>
                <w:lang w:val="en-GB"/>
              </w:rPr>
            </w:pPr>
            <w:ins w:id="976" w:author="Emmanouil Potetsianakis" w:date="2023-07-27T11:32:00Z">
              <w:r w:rsidRPr="0001524B">
                <w:rPr>
                  <w:rFonts w:ascii="Cambria" w:eastAsia="Calibri" w:hAnsi="Cambria" w:cs="Times New Roman"/>
                  <w:sz w:val="20"/>
                  <w:lang w:val="en-GB"/>
                </w:rPr>
                <w:t>integer</w:t>
              </w:r>
            </w:ins>
          </w:p>
        </w:tc>
        <w:tc>
          <w:tcPr>
            <w:tcW w:w="987" w:type="pct"/>
            <w:tcBorders>
              <w:top w:val="single" w:sz="4" w:space="0" w:color="auto"/>
              <w:left w:val="single" w:sz="4" w:space="0" w:color="auto"/>
              <w:bottom w:val="single" w:sz="4" w:space="0" w:color="auto"/>
              <w:right w:val="single" w:sz="4" w:space="0" w:color="auto"/>
            </w:tcBorders>
            <w:hideMark/>
          </w:tcPr>
          <w:p w14:paraId="214FA338" w14:textId="77777777" w:rsidR="0001524B" w:rsidRPr="0001524B" w:rsidRDefault="0001524B" w:rsidP="0001524B">
            <w:pPr>
              <w:widowControl/>
              <w:autoSpaceDE/>
              <w:autoSpaceDN/>
              <w:spacing w:before="60" w:after="60" w:line="210" w:lineRule="atLeast"/>
              <w:jc w:val="right"/>
              <w:rPr>
                <w:ins w:id="977" w:author="Emmanouil Potetsianakis" w:date="2023-07-27T11:32:00Z"/>
                <w:rFonts w:ascii="Cambria" w:eastAsia="Calibri" w:hAnsi="Cambria" w:cs="Times New Roman"/>
                <w:sz w:val="20"/>
                <w:lang w:val="en-GB"/>
              </w:rPr>
            </w:pPr>
            <w:ins w:id="978" w:author="Emmanouil Potetsianakis" w:date="2023-07-27T11:32:00Z">
              <w:r w:rsidRPr="0001524B">
                <w:rPr>
                  <w:rFonts w:ascii="Cambria" w:eastAsia="Calibri" w:hAnsi="Cambria" w:cs="Times New Roman"/>
                  <w:sz w:val="20"/>
                  <w:lang w:val="en-GB"/>
                </w:rPr>
                <w:t>integer</w:t>
              </w:r>
            </w:ins>
          </w:p>
        </w:tc>
        <w:tc>
          <w:tcPr>
            <w:tcW w:w="1059" w:type="pct"/>
            <w:tcBorders>
              <w:top w:val="single" w:sz="4" w:space="0" w:color="auto"/>
              <w:left w:val="single" w:sz="4" w:space="0" w:color="auto"/>
              <w:bottom w:val="single" w:sz="4" w:space="0" w:color="auto"/>
              <w:right w:val="single" w:sz="4" w:space="0" w:color="auto"/>
            </w:tcBorders>
            <w:hideMark/>
          </w:tcPr>
          <w:p w14:paraId="0735659A" w14:textId="77777777" w:rsidR="0001524B" w:rsidRPr="0001524B" w:rsidRDefault="0001524B" w:rsidP="0001524B">
            <w:pPr>
              <w:widowControl/>
              <w:autoSpaceDE/>
              <w:autoSpaceDN/>
              <w:spacing w:before="60" w:after="60" w:line="210" w:lineRule="atLeast"/>
              <w:jc w:val="right"/>
              <w:rPr>
                <w:ins w:id="979" w:author="Emmanouil Potetsianakis" w:date="2023-07-27T11:32:00Z"/>
                <w:rFonts w:ascii="Times New Roman" w:eastAsia="Calibri" w:hAnsi="Times New Roman" w:cs="Times New Roman"/>
                <w:sz w:val="18"/>
                <w:szCs w:val="18"/>
                <w:lang w:val="fr-CH" w:eastAsia="fr-CH"/>
              </w:rPr>
            </w:pPr>
            <w:ins w:id="980" w:author="Emmanouil Potetsianakis" w:date="2023-07-27T11:32:00Z">
              <w:r w:rsidRPr="0001524B">
                <w:rPr>
                  <w:rFonts w:ascii="Cambria" w:eastAsia="Calibri" w:hAnsi="Cambria" w:cs="Times New Roman"/>
                  <w:sz w:val="20"/>
                  <w:lang w:val="en-GB"/>
                </w:rPr>
                <w:t>integer</w:t>
              </w:r>
            </w:ins>
          </w:p>
        </w:tc>
        <w:tc>
          <w:tcPr>
            <w:tcW w:w="632" w:type="pct"/>
            <w:tcBorders>
              <w:top w:val="single" w:sz="4" w:space="0" w:color="auto"/>
              <w:left w:val="single" w:sz="4" w:space="0" w:color="auto"/>
              <w:bottom w:val="single" w:sz="4" w:space="0" w:color="auto"/>
              <w:right w:val="single" w:sz="4" w:space="0" w:color="auto"/>
            </w:tcBorders>
            <w:hideMark/>
          </w:tcPr>
          <w:p w14:paraId="268778A6" w14:textId="77777777" w:rsidR="0001524B" w:rsidRPr="0001524B" w:rsidRDefault="0001524B" w:rsidP="0001524B">
            <w:pPr>
              <w:widowControl/>
              <w:tabs>
                <w:tab w:val="center" w:pos="460"/>
                <w:tab w:val="right" w:pos="921"/>
              </w:tabs>
              <w:autoSpaceDE/>
              <w:autoSpaceDN/>
              <w:spacing w:before="60" w:after="60" w:line="210" w:lineRule="atLeast"/>
              <w:jc w:val="right"/>
              <w:rPr>
                <w:ins w:id="981" w:author="Emmanouil Potetsianakis" w:date="2023-07-27T11:32:00Z"/>
                <w:rFonts w:ascii="Times New Roman" w:eastAsia="Calibri" w:hAnsi="Times New Roman" w:cs="Times New Roman"/>
                <w:sz w:val="18"/>
                <w:szCs w:val="18"/>
                <w:lang w:val="fr-CH" w:eastAsia="fr-CH"/>
              </w:rPr>
            </w:pPr>
            <w:ins w:id="982" w:author="Emmanouil Potetsianakis" w:date="2023-07-27T11:32:00Z">
              <w:r w:rsidRPr="0001524B">
                <w:rPr>
                  <w:rFonts w:ascii="Cambria" w:eastAsia="Calibri" w:hAnsi="Cambria" w:cs="Times New Roman"/>
                  <w:sz w:val="20"/>
                  <w:lang w:val="en-GB"/>
                </w:rPr>
                <w:t>integer</w:t>
              </w:r>
            </w:ins>
          </w:p>
        </w:tc>
      </w:tr>
    </w:tbl>
    <w:p w14:paraId="59811357" w14:textId="77777777" w:rsidR="0001524B" w:rsidRPr="0001524B" w:rsidRDefault="0001524B" w:rsidP="0001524B">
      <w:pPr>
        <w:widowControl/>
        <w:autoSpaceDE/>
        <w:autoSpaceDN/>
        <w:jc w:val="both"/>
        <w:rPr>
          <w:ins w:id="983" w:author="Emmanouil Potetsianakis" w:date="2023-07-27T11:32:00Z"/>
          <w:rFonts w:ascii="Times New Roman" w:eastAsia="MS Mincho" w:hAnsi="Times New Roman"/>
          <w:sz w:val="24"/>
          <w:szCs w:val="24"/>
          <w:lang w:val="en-GB" w:eastAsia="zh-CN"/>
        </w:rPr>
      </w:pPr>
    </w:p>
    <w:p w14:paraId="47CFE651" w14:textId="77777777" w:rsidR="0001524B" w:rsidRPr="0001524B" w:rsidRDefault="0001524B" w:rsidP="0001524B">
      <w:pPr>
        <w:widowControl/>
        <w:autoSpaceDE/>
        <w:autoSpaceDN/>
        <w:jc w:val="both"/>
        <w:rPr>
          <w:ins w:id="984" w:author="Emmanouil Potetsianakis" w:date="2023-07-27T11:32:00Z"/>
          <w:rFonts w:ascii="Times New Roman" w:eastAsia="MS Mincho" w:hAnsi="Times New Roman"/>
          <w:sz w:val="24"/>
          <w:szCs w:val="24"/>
          <w:lang w:val="en-GB" w:eastAsia="zh-CN"/>
        </w:rPr>
      </w:pPr>
    </w:p>
    <w:p w14:paraId="0DC398FB" w14:textId="77777777" w:rsidR="0001524B" w:rsidRPr="0001524B" w:rsidRDefault="0001524B" w:rsidP="0001524B">
      <w:pPr>
        <w:keepNext/>
        <w:widowControl/>
        <w:numPr>
          <w:ilvl w:val="1"/>
          <w:numId w:val="9"/>
        </w:numPr>
        <w:tabs>
          <w:tab w:val="num" w:pos="360"/>
        </w:tabs>
        <w:autoSpaceDE/>
        <w:autoSpaceDN/>
        <w:spacing w:before="240" w:after="60"/>
        <w:ind w:left="576" w:hanging="576"/>
        <w:jc w:val="both"/>
        <w:outlineLvl w:val="1"/>
        <w:rPr>
          <w:ins w:id="985" w:author="Emmanouil Potetsianakis" w:date="2023-07-27T11:32:00Z"/>
          <w:rFonts w:ascii="Cambria" w:eastAsia="MS Gothic" w:hAnsi="Cambria" w:cs="Times New Roman"/>
          <w:b/>
          <w:bCs/>
          <w:i/>
          <w:iCs/>
          <w:sz w:val="28"/>
          <w:szCs w:val="28"/>
          <w:lang w:val="en-GB" w:eastAsia="zh-CN"/>
        </w:rPr>
      </w:pPr>
      <w:ins w:id="986" w:author="Emmanouil Potetsianakis" w:date="2023-07-27T11:32:00Z">
        <w:r w:rsidRPr="0001524B">
          <w:rPr>
            <w:rFonts w:ascii="Cambria" w:eastAsia="MS Gothic" w:hAnsi="Cambria" w:cs="Times New Roman"/>
            <w:b/>
            <w:bCs/>
            <w:i/>
            <w:iCs/>
            <w:sz w:val="28"/>
            <w:szCs w:val="28"/>
            <w:lang w:val="en-GB" w:eastAsia="zh-CN"/>
          </w:rPr>
          <w:t>Proposed VDE levels</w:t>
        </w:r>
      </w:ins>
    </w:p>
    <w:p w14:paraId="23D089B6" w14:textId="77777777" w:rsidR="0001524B" w:rsidRPr="0001524B" w:rsidRDefault="0001524B" w:rsidP="0001524B">
      <w:pPr>
        <w:widowControl/>
        <w:autoSpaceDE/>
        <w:autoSpaceDN/>
        <w:jc w:val="both"/>
        <w:rPr>
          <w:ins w:id="987" w:author="Emmanouil Potetsianakis" w:date="2023-07-27T11:32:00Z"/>
          <w:rFonts w:ascii="Times New Roman" w:eastAsia="MS Mincho" w:hAnsi="Times New Roman"/>
          <w:sz w:val="24"/>
          <w:szCs w:val="24"/>
          <w:lang w:val="en-GB"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665"/>
        <w:gridCol w:w="1779"/>
        <w:gridCol w:w="1779"/>
        <w:gridCol w:w="1908"/>
        <w:gridCol w:w="1137"/>
      </w:tblGrid>
      <w:tr w:rsidR="0001524B" w:rsidRPr="0001524B" w14:paraId="2492FF45" w14:textId="77777777" w:rsidTr="0001524B">
        <w:trPr>
          <w:cantSplit/>
          <w:trHeight w:val="1761"/>
          <w:jc w:val="center"/>
          <w:ins w:id="988" w:author="Emmanouil Potetsianakis" w:date="2023-07-27T11:32:00Z"/>
        </w:trPr>
        <w:tc>
          <w:tcPr>
            <w:tcW w:w="412" w:type="pct"/>
            <w:tcBorders>
              <w:top w:val="single" w:sz="4" w:space="0" w:color="auto"/>
              <w:left w:val="single" w:sz="4" w:space="0" w:color="auto"/>
              <w:bottom w:val="single" w:sz="4" w:space="0" w:color="auto"/>
              <w:right w:val="single" w:sz="4" w:space="0" w:color="auto"/>
            </w:tcBorders>
            <w:vAlign w:val="center"/>
            <w:hideMark/>
          </w:tcPr>
          <w:p w14:paraId="123FCB42" w14:textId="77777777" w:rsidR="0001524B" w:rsidRPr="0001524B" w:rsidRDefault="0001524B" w:rsidP="0001524B">
            <w:pPr>
              <w:widowControl/>
              <w:autoSpaceDE/>
              <w:autoSpaceDN/>
              <w:spacing w:before="60" w:after="60" w:line="210" w:lineRule="atLeast"/>
              <w:jc w:val="center"/>
              <w:rPr>
                <w:ins w:id="989" w:author="Emmanouil Potetsianakis" w:date="2023-07-27T11:32:00Z"/>
                <w:rFonts w:ascii="Times New Roman" w:eastAsia="Calibri" w:hAnsi="Times New Roman" w:cs="Times New Roman"/>
                <w:b/>
                <w:sz w:val="18"/>
                <w:szCs w:val="18"/>
                <w:lang w:val="fr-CH" w:eastAsia="fr-CH"/>
              </w:rPr>
            </w:pPr>
            <w:ins w:id="990" w:author="Emmanouil Potetsianakis" w:date="2023-07-27T11:32:00Z">
              <w:r w:rsidRPr="0001524B">
                <w:rPr>
                  <w:rFonts w:ascii="Cambria" w:eastAsia="Calibri" w:hAnsi="Cambria" w:cs="Times New Roman"/>
                  <w:b/>
                  <w:sz w:val="20"/>
                  <w:lang w:val="en-GB"/>
                </w:rPr>
                <w:t>Level</w:t>
              </w:r>
            </w:ins>
          </w:p>
        </w:tc>
        <w:tc>
          <w:tcPr>
            <w:tcW w:w="924" w:type="pct"/>
            <w:tcBorders>
              <w:top w:val="single" w:sz="4" w:space="0" w:color="auto"/>
              <w:left w:val="single" w:sz="4" w:space="0" w:color="auto"/>
              <w:bottom w:val="single" w:sz="4" w:space="0" w:color="auto"/>
              <w:right w:val="single" w:sz="4" w:space="0" w:color="auto"/>
            </w:tcBorders>
            <w:vAlign w:val="center"/>
            <w:hideMark/>
          </w:tcPr>
          <w:p w14:paraId="34656909" w14:textId="77777777" w:rsidR="0001524B" w:rsidRPr="0001524B" w:rsidRDefault="0001524B" w:rsidP="0001524B">
            <w:pPr>
              <w:widowControl/>
              <w:autoSpaceDE/>
              <w:autoSpaceDN/>
              <w:spacing w:before="60" w:after="60" w:line="210" w:lineRule="atLeast"/>
              <w:jc w:val="center"/>
              <w:rPr>
                <w:ins w:id="991" w:author="Emmanouil Potetsianakis" w:date="2023-07-27T11:32:00Z"/>
                <w:rFonts w:ascii="Times New Roman" w:eastAsia="Calibri" w:hAnsi="Times New Roman" w:cs="Times New Roman"/>
                <w:b/>
                <w:sz w:val="18"/>
                <w:szCs w:val="18"/>
                <w:lang w:val="fr-CH" w:eastAsia="fr-CH"/>
              </w:rPr>
            </w:pPr>
            <w:ins w:id="992" w:author="Emmanouil Potetsianakis" w:date="2023-07-27T11:32:00Z">
              <w:r w:rsidRPr="0001524B">
                <w:rPr>
                  <w:rFonts w:ascii="Cambria" w:eastAsia="Calibri" w:hAnsi="Cambria" w:cs="Times New Roman"/>
                  <w:b/>
                  <w:sz w:val="20"/>
                  <w:lang w:val="en-GB"/>
                </w:rPr>
                <w:t>Max aggregated luma picture size MaxAggLumaPs (samples)</w:t>
              </w:r>
            </w:ins>
          </w:p>
        </w:tc>
        <w:tc>
          <w:tcPr>
            <w:tcW w:w="987" w:type="pct"/>
            <w:tcBorders>
              <w:top w:val="single" w:sz="4" w:space="0" w:color="auto"/>
              <w:left w:val="single" w:sz="4" w:space="0" w:color="auto"/>
              <w:bottom w:val="single" w:sz="4" w:space="0" w:color="auto"/>
              <w:right w:val="single" w:sz="4" w:space="0" w:color="auto"/>
            </w:tcBorders>
            <w:vAlign w:val="center"/>
            <w:hideMark/>
          </w:tcPr>
          <w:p w14:paraId="317B51BE" w14:textId="77777777" w:rsidR="0001524B" w:rsidRPr="0001524B" w:rsidRDefault="0001524B" w:rsidP="0001524B">
            <w:pPr>
              <w:widowControl/>
              <w:autoSpaceDE/>
              <w:autoSpaceDN/>
              <w:spacing w:before="60" w:after="60" w:line="210" w:lineRule="atLeast"/>
              <w:jc w:val="center"/>
              <w:rPr>
                <w:ins w:id="993" w:author="Emmanouil Potetsianakis" w:date="2023-07-27T11:32:00Z"/>
                <w:rFonts w:ascii="Cambria" w:eastAsia="Calibri" w:hAnsi="Cambria" w:cs="Times New Roman"/>
                <w:b/>
                <w:sz w:val="20"/>
                <w:lang w:val="en-GB"/>
              </w:rPr>
            </w:pPr>
            <w:ins w:id="994" w:author="Emmanouil Potetsianakis" w:date="2023-07-27T11:32:00Z">
              <w:r w:rsidRPr="0001524B">
                <w:rPr>
                  <w:rFonts w:ascii="Cambria" w:eastAsia="Calibri" w:hAnsi="Cambria" w:cs="Times New Roman"/>
                  <w:b/>
                  <w:sz w:val="20"/>
                  <w:lang w:val="en-GB"/>
                </w:rPr>
                <w:t>Max aggregated bit rate MaxAggBR (1000 bits/s)</w:t>
              </w:r>
            </w:ins>
          </w:p>
        </w:tc>
        <w:tc>
          <w:tcPr>
            <w:tcW w:w="987" w:type="pct"/>
            <w:tcBorders>
              <w:top w:val="single" w:sz="4" w:space="0" w:color="auto"/>
              <w:left w:val="single" w:sz="4" w:space="0" w:color="auto"/>
              <w:bottom w:val="single" w:sz="4" w:space="0" w:color="auto"/>
              <w:right w:val="single" w:sz="4" w:space="0" w:color="auto"/>
            </w:tcBorders>
            <w:vAlign w:val="center"/>
            <w:hideMark/>
          </w:tcPr>
          <w:p w14:paraId="62FBA6D6" w14:textId="77777777" w:rsidR="0001524B" w:rsidRPr="0001524B" w:rsidRDefault="0001524B" w:rsidP="0001524B">
            <w:pPr>
              <w:widowControl/>
              <w:autoSpaceDE/>
              <w:autoSpaceDN/>
              <w:spacing w:before="60" w:after="60" w:line="210" w:lineRule="atLeast"/>
              <w:jc w:val="center"/>
              <w:rPr>
                <w:ins w:id="995" w:author="Emmanouil Potetsianakis" w:date="2023-07-27T11:32:00Z"/>
                <w:rFonts w:ascii="Cambria" w:eastAsia="Calibri" w:hAnsi="Cambria" w:cs="Times New Roman"/>
                <w:b/>
                <w:sz w:val="20"/>
                <w:lang w:val="en-GB"/>
              </w:rPr>
            </w:pPr>
            <w:ins w:id="996" w:author="Emmanouil Potetsianakis" w:date="2023-07-27T11:32:00Z">
              <w:r w:rsidRPr="0001524B">
                <w:rPr>
                  <w:rFonts w:ascii="Cambria" w:eastAsia="Calibri" w:hAnsi="Cambria" w:cs="Times New Roman"/>
                  <w:b/>
                  <w:sz w:val="20"/>
                  <w:lang w:val="en-GB"/>
                </w:rPr>
                <w:t>Max aggregated luma sample rate MaxAggLumaSr</w:t>
              </w:r>
              <w:r w:rsidRPr="0001524B">
                <w:rPr>
                  <w:rFonts w:ascii="Cambria" w:eastAsia="Calibri" w:hAnsi="Cambria" w:cs="Times New Roman"/>
                  <w:b/>
                  <w:sz w:val="20"/>
                  <w:lang w:val="en-GB"/>
                </w:rPr>
                <w:br/>
                <w:t>(samples/sec)</w:t>
              </w:r>
            </w:ins>
          </w:p>
        </w:tc>
        <w:tc>
          <w:tcPr>
            <w:tcW w:w="1059" w:type="pct"/>
            <w:tcBorders>
              <w:top w:val="single" w:sz="4" w:space="0" w:color="auto"/>
              <w:left w:val="single" w:sz="4" w:space="0" w:color="auto"/>
              <w:bottom w:val="single" w:sz="4" w:space="0" w:color="auto"/>
              <w:right w:val="single" w:sz="4" w:space="0" w:color="auto"/>
            </w:tcBorders>
            <w:vAlign w:val="center"/>
            <w:hideMark/>
          </w:tcPr>
          <w:p w14:paraId="6B3C3E26" w14:textId="77777777" w:rsidR="0001524B" w:rsidRPr="0001524B" w:rsidRDefault="0001524B" w:rsidP="0001524B">
            <w:pPr>
              <w:widowControl/>
              <w:autoSpaceDE/>
              <w:autoSpaceDN/>
              <w:spacing w:before="60" w:after="60" w:line="210" w:lineRule="atLeast"/>
              <w:jc w:val="center"/>
              <w:rPr>
                <w:ins w:id="997" w:author="Emmanouil Potetsianakis" w:date="2023-07-27T11:32:00Z"/>
                <w:rFonts w:ascii="Times New Roman" w:eastAsia="Calibri" w:hAnsi="Times New Roman" w:cs="Times New Roman"/>
                <w:b/>
                <w:sz w:val="18"/>
                <w:szCs w:val="18"/>
                <w:lang w:eastAsia="fr-CH"/>
              </w:rPr>
            </w:pPr>
            <w:ins w:id="998" w:author="Emmanouil Potetsianakis" w:date="2023-07-27T11:32:00Z">
              <w:r w:rsidRPr="0001524B">
                <w:rPr>
                  <w:rFonts w:ascii="Cambria" w:eastAsia="Calibri" w:hAnsi="Cambria" w:cs="Times New Roman"/>
                  <w:b/>
                  <w:sz w:val="20"/>
                  <w:lang w:val="en-GB"/>
                </w:rPr>
                <w:t>Max aggregrated DB size MaxAggDB (1000 bits)</w:t>
              </w:r>
            </w:ins>
          </w:p>
        </w:tc>
        <w:tc>
          <w:tcPr>
            <w:tcW w:w="631" w:type="pct"/>
            <w:tcBorders>
              <w:top w:val="single" w:sz="4" w:space="0" w:color="auto"/>
              <w:left w:val="single" w:sz="4" w:space="0" w:color="auto"/>
              <w:bottom w:val="single" w:sz="4" w:space="0" w:color="auto"/>
              <w:right w:val="single" w:sz="4" w:space="0" w:color="auto"/>
            </w:tcBorders>
            <w:vAlign w:val="center"/>
            <w:hideMark/>
          </w:tcPr>
          <w:p w14:paraId="012932EB" w14:textId="77777777" w:rsidR="0001524B" w:rsidRPr="0001524B" w:rsidRDefault="0001524B" w:rsidP="0001524B">
            <w:pPr>
              <w:widowControl/>
              <w:autoSpaceDE/>
              <w:autoSpaceDN/>
              <w:spacing w:before="60" w:after="60" w:line="210" w:lineRule="atLeast"/>
              <w:jc w:val="center"/>
              <w:rPr>
                <w:ins w:id="999" w:author="Emmanouil Potetsianakis" w:date="2023-07-27T11:32:00Z"/>
                <w:rFonts w:ascii="Cambria" w:eastAsia="Calibri" w:hAnsi="Cambria" w:cs="Times New Roman"/>
                <w:b/>
                <w:sz w:val="20"/>
                <w:lang w:val="en-GB"/>
              </w:rPr>
            </w:pPr>
            <w:ins w:id="1000" w:author="Emmanouil Potetsianakis" w:date="2023-07-27T11:32:00Z">
              <w:r w:rsidRPr="0001524B">
                <w:rPr>
                  <w:rFonts w:ascii="Cambria" w:eastAsia="Calibri" w:hAnsi="Cambria" w:cs="Times New Roman"/>
                  <w:b/>
                  <w:sz w:val="20"/>
                  <w:lang w:val="en-GB"/>
                </w:rPr>
                <w:t>Max number of decoder instances</w:t>
              </w:r>
            </w:ins>
          </w:p>
        </w:tc>
      </w:tr>
      <w:tr w:rsidR="0001524B" w:rsidRPr="0001524B" w14:paraId="65EEDA40" w14:textId="77777777" w:rsidTr="0001524B">
        <w:trPr>
          <w:jc w:val="center"/>
          <w:ins w:id="1001" w:author="Emmanouil Potetsianakis" w:date="2023-07-27T11:32:00Z"/>
        </w:trPr>
        <w:tc>
          <w:tcPr>
            <w:tcW w:w="412" w:type="pct"/>
            <w:tcBorders>
              <w:top w:val="single" w:sz="4" w:space="0" w:color="auto"/>
              <w:left w:val="single" w:sz="4" w:space="0" w:color="auto"/>
              <w:bottom w:val="single" w:sz="4" w:space="0" w:color="auto"/>
              <w:right w:val="single" w:sz="4" w:space="0" w:color="auto"/>
            </w:tcBorders>
            <w:hideMark/>
          </w:tcPr>
          <w:p w14:paraId="3657BFC0" w14:textId="77777777" w:rsidR="0001524B" w:rsidRPr="0001524B" w:rsidRDefault="0001524B" w:rsidP="0001524B">
            <w:pPr>
              <w:widowControl/>
              <w:autoSpaceDE/>
              <w:autoSpaceDN/>
              <w:spacing w:before="60" w:after="60" w:line="210" w:lineRule="atLeast"/>
              <w:rPr>
                <w:ins w:id="1002" w:author="Emmanouil Potetsianakis" w:date="2023-07-27T11:32:00Z"/>
                <w:rFonts w:ascii="Times New Roman" w:eastAsia="Calibri" w:hAnsi="Times New Roman" w:cs="Times New Roman"/>
                <w:sz w:val="18"/>
                <w:szCs w:val="18"/>
                <w:lang w:val="fr-CH" w:eastAsia="fr-CH"/>
              </w:rPr>
            </w:pPr>
            <w:ins w:id="1003" w:author="Emmanouil Potetsianakis" w:date="2023-07-27T11:32:00Z">
              <w:r w:rsidRPr="0001524B">
                <w:rPr>
                  <w:rFonts w:ascii="Cambria" w:eastAsia="Calibri" w:hAnsi="Cambria" w:cs="Times New Roman"/>
                  <w:sz w:val="20"/>
                  <w:szCs w:val="18"/>
                  <w:lang w:val="en-GB" w:eastAsia="fr-CH"/>
                </w:rPr>
                <w:t>1.0</w:t>
              </w:r>
            </w:ins>
          </w:p>
        </w:tc>
        <w:tc>
          <w:tcPr>
            <w:tcW w:w="924" w:type="pct"/>
            <w:tcBorders>
              <w:top w:val="single" w:sz="4" w:space="0" w:color="auto"/>
              <w:left w:val="single" w:sz="4" w:space="0" w:color="auto"/>
              <w:bottom w:val="single" w:sz="4" w:space="0" w:color="auto"/>
              <w:right w:val="single" w:sz="4" w:space="0" w:color="auto"/>
            </w:tcBorders>
            <w:hideMark/>
          </w:tcPr>
          <w:p w14:paraId="5F640B3E" w14:textId="77777777" w:rsidR="0001524B" w:rsidRPr="0001524B" w:rsidRDefault="0001524B" w:rsidP="0001524B">
            <w:pPr>
              <w:widowControl/>
              <w:autoSpaceDE/>
              <w:autoSpaceDN/>
              <w:spacing w:before="60" w:after="60" w:line="210" w:lineRule="atLeast"/>
              <w:jc w:val="right"/>
              <w:rPr>
                <w:ins w:id="1004" w:author="Emmanouil Potetsianakis" w:date="2023-07-27T11:32:00Z"/>
                <w:rFonts w:ascii="Times New Roman" w:eastAsia="Calibri" w:hAnsi="Times New Roman" w:cs="Times New Roman"/>
                <w:sz w:val="18"/>
                <w:szCs w:val="18"/>
                <w:lang w:val="fr-CH" w:eastAsia="fr-CH"/>
              </w:rPr>
            </w:pPr>
            <w:ins w:id="1005" w:author="Emmanouil Potetsianakis" w:date="2023-07-27T11:32:00Z">
              <w:r w:rsidRPr="0001524B">
                <w:rPr>
                  <w:rFonts w:ascii="Cambria" w:eastAsia="Calibri" w:hAnsi="Cambria" w:cs="Times New Roman"/>
                  <w:sz w:val="20"/>
                  <w:lang w:val="en-GB"/>
                </w:rPr>
                <w:t>2 073 600</w:t>
              </w:r>
            </w:ins>
          </w:p>
        </w:tc>
        <w:tc>
          <w:tcPr>
            <w:tcW w:w="987" w:type="pct"/>
            <w:tcBorders>
              <w:top w:val="single" w:sz="4" w:space="0" w:color="auto"/>
              <w:left w:val="single" w:sz="4" w:space="0" w:color="auto"/>
              <w:bottom w:val="single" w:sz="4" w:space="0" w:color="auto"/>
              <w:right w:val="single" w:sz="4" w:space="0" w:color="auto"/>
            </w:tcBorders>
            <w:hideMark/>
          </w:tcPr>
          <w:p w14:paraId="1C102DA1" w14:textId="77777777" w:rsidR="0001524B" w:rsidRPr="0001524B" w:rsidRDefault="0001524B" w:rsidP="0001524B">
            <w:pPr>
              <w:widowControl/>
              <w:autoSpaceDE/>
              <w:autoSpaceDN/>
              <w:spacing w:before="60" w:after="60" w:line="210" w:lineRule="atLeast"/>
              <w:jc w:val="right"/>
              <w:rPr>
                <w:ins w:id="1006" w:author="Emmanouil Potetsianakis" w:date="2023-07-27T11:32:00Z"/>
                <w:rFonts w:ascii="Cambria" w:eastAsia="Calibri" w:hAnsi="Cambria" w:cs="Times New Roman"/>
                <w:sz w:val="20"/>
                <w:lang w:val="en-GB"/>
              </w:rPr>
            </w:pPr>
            <w:ins w:id="1007" w:author="Emmanouil Potetsianakis" w:date="2023-07-27T11:32:00Z">
              <w:r w:rsidRPr="0001524B">
                <w:rPr>
                  <w:rFonts w:ascii="Cambria" w:eastAsia="Calibri" w:hAnsi="Cambria" w:cs="Times New Roman"/>
                  <w:sz w:val="20"/>
                  <w:lang w:val="en-GB"/>
                </w:rPr>
                <w:t>50 000</w:t>
              </w:r>
            </w:ins>
          </w:p>
        </w:tc>
        <w:tc>
          <w:tcPr>
            <w:tcW w:w="987" w:type="pct"/>
            <w:tcBorders>
              <w:top w:val="single" w:sz="4" w:space="0" w:color="auto"/>
              <w:left w:val="single" w:sz="4" w:space="0" w:color="auto"/>
              <w:bottom w:val="single" w:sz="4" w:space="0" w:color="auto"/>
              <w:right w:val="single" w:sz="4" w:space="0" w:color="auto"/>
            </w:tcBorders>
            <w:hideMark/>
          </w:tcPr>
          <w:p w14:paraId="33B346BE" w14:textId="77777777" w:rsidR="0001524B" w:rsidRPr="0001524B" w:rsidRDefault="0001524B" w:rsidP="0001524B">
            <w:pPr>
              <w:widowControl/>
              <w:autoSpaceDE/>
              <w:autoSpaceDN/>
              <w:spacing w:before="60" w:after="60" w:line="210" w:lineRule="atLeast"/>
              <w:jc w:val="right"/>
              <w:rPr>
                <w:ins w:id="1008" w:author="Emmanouil Potetsianakis" w:date="2023-07-27T11:32:00Z"/>
                <w:rFonts w:ascii="Cambria" w:eastAsia="Calibri" w:hAnsi="Cambria" w:cs="Times New Roman"/>
                <w:sz w:val="20"/>
                <w:lang w:val="en-GB"/>
              </w:rPr>
            </w:pPr>
            <w:ins w:id="1009" w:author="Emmanouil Potetsianakis" w:date="2023-07-27T11:32:00Z">
              <w:r w:rsidRPr="0001524B">
                <w:rPr>
                  <w:rFonts w:ascii="Cambria" w:eastAsia="Calibri" w:hAnsi="Cambria" w:cs="Times New Roman"/>
                  <w:sz w:val="20"/>
                  <w:lang w:val="en-GB"/>
                </w:rPr>
                <w:t>133 693 440</w:t>
              </w:r>
            </w:ins>
          </w:p>
        </w:tc>
        <w:tc>
          <w:tcPr>
            <w:tcW w:w="1059" w:type="pct"/>
            <w:tcBorders>
              <w:top w:val="single" w:sz="4" w:space="0" w:color="auto"/>
              <w:left w:val="single" w:sz="4" w:space="0" w:color="auto"/>
              <w:bottom w:val="single" w:sz="4" w:space="0" w:color="auto"/>
              <w:right w:val="single" w:sz="4" w:space="0" w:color="auto"/>
            </w:tcBorders>
            <w:hideMark/>
          </w:tcPr>
          <w:p w14:paraId="7FADA4E9" w14:textId="77777777" w:rsidR="0001524B" w:rsidRPr="0001524B" w:rsidRDefault="0001524B" w:rsidP="0001524B">
            <w:pPr>
              <w:widowControl/>
              <w:autoSpaceDE/>
              <w:autoSpaceDN/>
              <w:spacing w:before="60" w:after="60" w:line="210" w:lineRule="atLeast"/>
              <w:jc w:val="right"/>
              <w:rPr>
                <w:ins w:id="1010" w:author="Emmanouil Potetsianakis" w:date="2023-07-27T11:32:00Z"/>
                <w:rFonts w:ascii="Times New Roman" w:eastAsia="Calibri" w:hAnsi="Times New Roman" w:cs="Times New Roman"/>
                <w:sz w:val="18"/>
                <w:szCs w:val="18"/>
                <w:lang w:val="fr-CH" w:eastAsia="fr-CH"/>
              </w:rPr>
            </w:pPr>
            <w:ins w:id="1011" w:author="Emmanouil Potetsianakis" w:date="2023-07-27T11:32:00Z">
              <w:r w:rsidRPr="0001524B">
                <w:rPr>
                  <w:rFonts w:ascii="Cambria" w:eastAsia="Calibri" w:hAnsi="Cambria" w:cs="Times New Roman"/>
                  <w:sz w:val="20"/>
                  <w:lang w:val="en-GB"/>
                </w:rPr>
                <w:t>50 000</w:t>
              </w:r>
            </w:ins>
          </w:p>
        </w:tc>
        <w:tc>
          <w:tcPr>
            <w:tcW w:w="631" w:type="pct"/>
            <w:tcBorders>
              <w:top w:val="single" w:sz="4" w:space="0" w:color="auto"/>
              <w:left w:val="single" w:sz="4" w:space="0" w:color="auto"/>
              <w:bottom w:val="single" w:sz="4" w:space="0" w:color="auto"/>
              <w:right w:val="single" w:sz="4" w:space="0" w:color="auto"/>
            </w:tcBorders>
            <w:hideMark/>
          </w:tcPr>
          <w:p w14:paraId="439C8032" w14:textId="77777777" w:rsidR="0001524B" w:rsidRPr="0001524B" w:rsidRDefault="0001524B" w:rsidP="0001524B">
            <w:pPr>
              <w:widowControl/>
              <w:tabs>
                <w:tab w:val="center" w:pos="460"/>
                <w:tab w:val="right" w:pos="921"/>
              </w:tabs>
              <w:autoSpaceDE/>
              <w:autoSpaceDN/>
              <w:spacing w:before="60" w:after="60" w:line="210" w:lineRule="atLeast"/>
              <w:jc w:val="right"/>
              <w:rPr>
                <w:ins w:id="1012" w:author="Emmanouil Potetsianakis" w:date="2023-07-27T11:32:00Z"/>
                <w:rFonts w:ascii="Times New Roman" w:eastAsia="Calibri" w:hAnsi="Times New Roman" w:cs="Times New Roman"/>
                <w:sz w:val="18"/>
                <w:szCs w:val="18"/>
                <w:lang w:val="fr-CH" w:eastAsia="fr-CH"/>
              </w:rPr>
            </w:pPr>
            <w:ins w:id="1013" w:author="Emmanouil Potetsianakis" w:date="2023-07-27T11:32:00Z">
              <w:r w:rsidRPr="0001524B">
                <w:rPr>
                  <w:rFonts w:ascii="Times New Roman" w:eastAsia="Calibri" w:hAnsi="Times New Roman" w:cs="Times New Roman"/>
                  <w:sz w:val="18"/>
                  <w:szCs w:val="18"/>
                  <w:lang w:val="fr-CH" w:eastAsia="fr-CH"/>
                </w:rPr>
                <w:t>2</w:t>
              </w:r>
            </w:ins>
          </w:p>
        </w:tc>
      </w:tr>
      <w:tr w:rsidR="0001524B" w:rsidRPr="0001524B" w14:paraId="6086782E" w14:textId="77777777" w:rsidTr="0001524B">
        <w:trPr>
          <w:jc w:val="center"/>
          <w:ins w:id="1014" w:author="Emmanouil Potetsianakis" w:date="2023-07-27T11:32:00Z"/>
        </w:trPr>
        <w:tc>
          <w:tcPr>
            <w:tcW w:w="412" w:type="pct"/>
            <w:tcBorders>
              <w:top w:val="single" w:sz="4" w:space="0" w:color="auto"/>
              <w:left w:val="single" w:sz="4" w:space="0" w:color="auto"/>
              <w:bottom w:val="single" w:sz="4" w:space="0" w:color="auto"/>
              <w:right w:val="single" w:sz="4" w:space="0" w:color="auto"/>
            </w:tcBorders>
            <w:hideMark/>
          </w:tcPr>
          <w:p w14:paraId="1737AC28" w14:textId="77777777" w:rsidR="0001524B" w:rsidRPr="0001524B" w:rsidRDefault="0001524B" w:rsidP="0001524B">
            <w:pPr>
              <w:widowControl/>
              <w:autoSpaceDE/>
              <w:autoSpaceDN/>
              <w:spacing w:before="60" w:after="60" w:line="210" w:lineRule="atLeast"/>
              <w:rPr>
                <w:ins w:id="1015" w:author="Emmanouil Potetsianakis" w:date="2023-07-27T11:32:00Z"/>
                <w:rFonts w:ascii="Cambria" w:eastAsia="Calibri" w:hAnsi="Cambria" w:cs="Times New Roman"/>
                <w:sz w:val="20"/>
                <w:szCs w:val="18"/>
                <w:lang w:val="en-GB" w:eastAsia="fr-CH"/>
              </w:rPr>
            </w:pPr>
            <w:ins w:id="1016" w:author="Emmanouil Potetsianakis" w:date="2023-07-27T11:32:00Z">
              <w:r w:rsidRPr="0001524B">
                <w:rPr>
                  <w:rFonts w:ascii="Cambria" w:eastAsia="Calibri" w:hAnsi="Cambria" w:cs="Times New Roman"/>
                  <w:sz w:val="20"/>
                  <w:szCs w:val="18"/>
                  <w:lang w:val="en-GB" w:eastAsia="fr-CH"/>
                </w:rPr>
                <w:t>2.0</w:t>
              </w:r>
            </w:ins>
          </w:p>
        </w:tc>
        <w:tc>
          <w:tcPr>
            <w:tcW w:w="924" w:type="pct"/>
            <w:tcBorders>
              <w:top w:val="single" w:sz="4" w:space="0" w:color="auto"/>
              <w:left w:val="single" w:sz="4" w:space="0" w:color="auto"/>
              <w:bottom w:val="single" w:sz="4" w:space="0" w:color="auto"/>
              <w:right w:val="single" w:sz="4" w:space="0" w:color="auto"/>
            </w:tcBorders>
            <w:hideMark/>
          </w:tcPr>
          <w:p w14:paraId="4DD44B61" w14:textId="77777777" w:rsidR="0001524B" w:rsidRPr="0001524B" w:rsidRDefault="0001524B" w:rsidP="0001524B">
            <w:pPr>
              <w:widowControl/>
              <w:autoSpaceDE/>
              <w:autoSpaceDN/>
              <w:spacing w:before="60" w:after="60" w:line="210" w:lineRule="atLeast"/>
              <w:jc w:val="right"/>
              <w:rPr>
                <w:ins w:id="1017" w:author="Emmanouil Potetsianakis" w:date="2023-07-27T11:32:00Z"/>
                <w:rFonts w:ascii="Cambria" w:eastAsia="Calibri" w:hAnsi="Cambria" w:cs="Times New Roman"/>
                <w:sz w:val="20"/>
                <w:lang w:val="en-GB"/>
              </w:rPr>
            </w:pPr>
            <w:ins w:id="1018" w:author="Emmanouil Potetsianakis" w:date="2023-07-27T11:32:00Z">
              <w:r w:rsidRPr="0001524B">
                <w:rPr>
                  <w:rFonts w:ascii="Cambria" w:eastAsia="Calibri" w:hAnsi="Cambria" w:cs="Times New Roman"/>
                  <w:sz w:val="20"/>
                  <w:lang w:val="en-GB"/>
                </w:rPr>
                <w:t>8 294 400</w:t>
              </w:r>
            </w:ins>
          </w:p>
        </w:tc>
        <w:tc>
          <w:tcPr>
            <w:tcW w:w="987" w:type="pct"/>
            <w:tcBorders>
              <w:top w:val="single" w:sz="4" w:space="0" w:color="auto"/>
              <w:left w:val="single" w:sz="4" w:space="0" w:color="auto"/>
              <w:bottom w:val="single" w:sz="4" w:space="0" w:color="auto"/>
              <w:right w:val="single" w:sz="4" w:space="0" w:color="auto"/>
            </w:tcBorders>
            <w:hideMark/>
          </w:tcPr>
          <w:p w14:paraId="645CA1B3" w14:textId="77777777" w:rsidR="0001524B" w:rsidRPr="0001524B" w:rsidRDefault="0001524B" w:rsidP="0001524B">
            <w:pPr>
              <w:widowControl/>
              <w:autoSpaceDE/>
              <w:autoSpaceDN/>
              <w:spacing w:before="60" w:after="60" w:line="210" w:lineRule="atLeast"/>
              <w:jc w:val="right"/>
              <w:rPr>
                <w:ins w:id="1019" w:author="Emmanouil Potetsianakis" w:date="2023-07-27T11:32:00Z"/>
                <w:rFonts w:ascii="Cambria" w:eastAsia="Calibri" w:hAnsi="Cambria" w:cs="Times New Roman"/>
                <w:sz w:val="20"/>
                <w:lang w:val="en-GB"/>
              </w:rPr>
            </w:pPr>
            <w:ins w:id="1020" w:author="Emmanouil Potetsianakis" w:date="2023-07-27T11:32:00Z">
              <w:r w:rsidRPr="0001524B">
                <w:rPr>
                  <w:rFonts w:ascii="Cambria" w:eastAsia="Calibri" w:hAnsi="Cambria" w:cs="Times New Roman"/>
                  <w:sz w:val="20"/>
                  <w:lang w:val="en-GB"/>
                </w:rPr>
                <w:t>160 000</w:t>
              </w:r>
            </w:ins>
          </w:p>
        </w:tc>
        <w:tc>
          <w:tcPr>
            <w:tcW w:w="987" w:type="pct"/>
            <w:tcBorders>
              <w:top w:val="single" w:sz="4" w:space="0" w:color="auto"/>
              <w:left w:val="single" w:sz="4" w:space="0" w:color="auto"/>
              <w:bottom w:val="single" w:sz="4" w:space="0" w:color="auto"/>
              <w:right w:val="single" w:sz="4" w:space="0" w:color="auto"/>
            </w:tcBorders>
            <w:hideMark/>
          </w:tcPr>
          <w:p w14:paraId="50B44B95" w14:textId="77777777" w:rsidR="0001524B" w:rsidRPr="0001524B" w:rsidRDefault="0001524B" w:rsidP="0001524B">
            <w:pPr>
              <w:widowControl/>
              <w:autoSpaceDE/>
              <w:autoSpaceDN/>
              <w:spacing w:before="60" w:after="60" w:line="210" w:lineRule="atLeast"/>
              <w:jc w:val="right"/>
              <w:rPr>
                <w:ins w:id="1021" w:author="Emmanouil Potetsianakis" w:date="2023-07-27T11:32:00Z"/>
                <w:rFonts w:ascii="Cambria" w:eastAsia="Calibri" w:hAnsi="Cambria" w:cs="Times New Roman"/>
                <w:sz w:val="20"/>
                <w:lang w:val="en-GB"/>
              </w:rPr>
            </w:pPr>
            <w:ins w:id="1022" w:author="Emmanouil Potetsianakis" w:date="2023-07-27T11:32:00Z">
              <w:r w:rsidRPr="0001524B">
                <w:rPr>
                  <w:rFonts w:ascii="Cambria" w:eastAsia="Calibri" w:hAnsi="Cambria" w:cs="Times New Roman"/>
                  <w:sz w:val="20"/>
                  <w:lang w:val="en-GB"/>
                </w:rPr>
                <w:t>534 773 760</w:t>
              </w:r>
            </w:ins>
          </w:p>
        </w:tc>
        <w:tc>
          <w:tcPr>
            <w:tcW w:w="1059" w:type="pct"/>
            <w:tcBorders>
              <w:top w:val="single" w:sz="4" w:space="0" w:color="auto"/>
              <w:left w:val="single" w:sz="4" w:space="0" w:color="auto"/>
              <w:bottom w:val="single" w:sz="4" w:space="0" w:color="auto"/>
              <w:right w:val="single" w:sz="4" w:space="0" w:color="auto"/>
            </w:tcBorders>
            <w:hideMark/>
          </w:tcPr>
          <w:p w14:paraId="2FC48120" w14:textId="77777777" w:rsidR="0001524B" w:rsidRPr="0001524B" w:rsidRDefault="0001524B" w:rsidP="0001524B">
            <w:pPr>
              <w:widowControl/>
              <w:autoSpaceDE/>
              <w:autoSpaceDN/>
              <w:spacing w:before="60" w:after="60" w:line="210" w:lineRule="atLeast"/>
              <w:jc w:val="right"/>
              <w:rPr>
                <w:ins w:id="1023" w:author="Emmanouil Potetsianakis" w:date="2023-07-27T11:32:00Z"/>
                <w:rFonts w:ascii="Cambria" w:eastAsia="Calibri" w:hAnsi="Cambria" w:cs="Times New Roman"/>
                <w:sz w:val="20"/>
                <w:lang w:val="en-GB"/>
              </w:rPr>
            </w:pPr>
            <w:ins w:id="1024" w:author="Emmanouil Potetsianakis" w:date="2023-07-27T11:32:00Z">
              <w:r w:rsidRPr="0001524B">
                <w:rPr>
                  <w:rFonts w:ascii="Cambria" w:eastAsia="Calibri" w:hAnsi="Cambria" w:cs="Times New Roman"/>
                  <w:sz w:val="20"/>
                  <w:lang w:val="en-GB"/>
                </w:rPr>
                <w:t>160 000</w:t>
              </w:r>
            </w:ins>
          </w:p>
        </w:tc>
        <w:tc>
          <w:tcPr>
            <w:tcW w:w="631" w:type="pct"/>
            <w:tcBorders>
              <w:top w:val="single" w:sz="4" w:space="0" w:color="auto"/>
              <w:left w:val="single" w:sz="4" w:space="0" w:color="auto"/>
              <w:bottom w:val="single" w:sz="4" w:space="0" w:color="auto"/>
              <w:right w:val="single" w:sz="4" w:space="0" w:color="auto"/>
            </w:tcBorders>
            <w:hideMark/>
          </w:tcPr>
          <w:p w14:paraId="209A74FB" w14:textId="77777777" w:rsidR="0001524B" w:rsidRPr="0001524B" w:rsidRDefault="0001524B" w:rsidP="0001524B">
            <w:pPr>
              <w:widowControl/>
              <w:tabs>
                <w:tab w:val="center" w:pos="460"/>
                <w:tab w:val="right" w:pos="921"/>
              </w:tabs>
              <w:autoSpaceDE/>
              <w:autoSpaceDN/>
              <w:spacing w:before="60" w:after="60" w:line="210" w:lineRule="atLeast"/>
              <w:jc w:val="right"/>
              <w:rPr>
                <w:ins w:id="1025" w:author="Emmanouil Potetsianakis" w:date="2023-07-27T11:32:00Z"/>
                <w:rFonts w:ascii="Cambria" w:eastAsia="Calibri" w:hAnsi="Cambria" w:cs="Times New Roman"/>
                <w:sz w:val="20"/>
                <w:lang w:val="en-GB"/>
              </w:rPr>
            </w:pPr>
            <w:ins w:id="1026" w:author="Emmanouil Potetsianakis" w:date="2023-07-27T11:32:00Z">
              <w:r w:rsidRPr="0001524B">
                <w:rPr>
                  <w:rFonts w:ascii="Cambria" w:eastAsia="Calibri" w:hAnsi="Cambria" w:cs="Times New Roman"/>
                  <w:sz w:val="20"/>
                  <w:lang w:val="en-GB"/>
                </w:rPr>
                <w:t>2</w:t>
              </w:r>
            </w:ins>
          </w:p>
        </w:tc>
      </w:tr>
      <w:tr w:rsidR="0001524B" w:rsidRPr="0001524B" w14:paraId="61EB6E22" w14:textId="77777777" w:rsidTr="0001524B">
        <w:trPr>
          <w:jc w:val="center"/>
          <w:ins w:id="1027" w:author="Emmanouil Potetsianakis" w:date="2023-07-27T11:32:00Z"/>
        </w:trPr>
        <w:tc>
          <w:tcPr>
            <w:tcW w:w="412" w:type="pct"/>
            <w:tcBorders>
              <w:top w:val="single" w:sz="4" w:space="0" w:color="auto"/>
              <w:left w:val="single" w:sz="4" w:space="0" w:color="auto"/>
              <w:bottom w:val="single" w:sz="4" w:space="0" w:color="auto"/>
              <w:right w:val="single" w:sz="4" w:space="0" w:color="auto"/>
            </w:tcBorders>
            <w:hideMark/>
          </w:tcPr>
          <w:p w14:paraId="21BD62FD" w14:textId="77777777" w:rsidR="0001524B" w:rsidRPr="0001524B" w:rsidRDefault="0001524B" w:rsidP="0001524B">
            <w:pPr>
              <w:widowControl/>
              <w:autoSpaceDE/>
              <w:autoSpaceDN/>
              <w:spacing w:before="60" w:after="60" w:line="210" w:lineRule="atLeast"/>
              <w:rPr>
                <w:ins w:id="1028" w:author="Emmanouil Potetsianakis" w:date="2023-07-27T11:32:00Z"/>
                <w:rFonts w:ascii="Cambria" w:eastAsia="Calibri" w:hAnsi="Cambria" w:cs="Times New Roman"/>
                <w:sz w:val="20"/>
                <w:szCs w:val="18"/>
                <w:lang w:val="en-GB" w:eastAsia="fr-CH"/>
              </w:rPr>
            </w:pPr>
            <w:ins w:id="1029" w:author="Emmanouil Potetsianakis" w:date="2023-07-27T11:32:00Z">
              <w:r w:rsidRPr="0001524B">
                <w:rPr>
                  <w:rFonts w:ascii="Cambria" w:eastAsia="Calibri" w:hAnsi="Cambria" w:cs="Times New Roman"/>
                  <w:sz w:val="20"/>
                  <w:szCs w:val="18"/>
                  <w:lang w:val="en-GB" w:eastAsia="fr-CH"/>
                </w:rPr>
                <w:t>3.0</w:t>
              </w:r>
            </w:ins>
          </w:p>
        </w:tc>
        <w:tc>
          <w:tcPr>
            <w:tcW w:w="924" w:type="pct"/>
            <w:tcBorders>
              <w:top w:val="single" w:sz="4" w:space="0" w:color="auto"/>
              <w:left w:val="single" w:sz="4" w:space="0" w:color="auto"/>
              <w:bottom w:val="single" w:sz="4" w:space="0" w:color="auto"/>
              <w:right w:val="single" w:sz="4" w:space="0" w:color="auto"/>
            </w:tcBorders>
            <w:hideMark/>
          </w:tcPr>
          <w:p w14:paraId="798B5B6C" w14:textId="77777777" w:rsidR="0001524B" w:rsidRPr="0001524B" w:rsidRDefault="0001524B" w:rsidP="0001524B">
            <w:pPr>
              <w:widowControl/>
              <w:autoSpaceDE/>
              <w:autoSpaceDN/>
              <w:spacing w:before="60" w:after="60" w:line="210" w:lineRule="atLeast"/>
              <w:jc w:val="right"/>
              <w:rPr>
                <w:ins w:id="1030" w:author="Emmanouil Potetsianakis" w:date="2023-07-27T11:32:00Z"/>
                <w:rFonts w:ascii="Cambria" w:eastAsia="Calibri" w:hAnsi="Cambria" w:cs="Times New Roman"/>
                <w:sz w:val="20"/>
                <w:lang w:val="en-GB"/>
              </w:rPr>
            </w:pPr>
            <w:ins w:id="1031" w:author="Emmanouil Potetsianakis" w:date="2023-07-27T11:32:00Z">
              <w:r w:rsidRPr="0001524B">
                <w:rPr>
                  <w:rFonts w:ascii="Cambria" w:eastAsia="Calibri" w:hAnsi="Cambria" w:cs="Times New Roman"/>
                  <w:sz w:val="20"/>
                  <w:lang w:val="en-GB"/>
                </w:rPr>
                <w:t>35 389 440</w:t>
              </w:r>
            </w:ins>
          </w:p>
        </w:tc>
        <w:tc>
          <w:tcPr>
            <w:tcW w:w="987" w:type="pct"/>
            <w:tcBorders>
              <w:top w:val="single" w:sz="4" w:space="0" w:color="auto"/>
              <w:left w:val="single" w:sz="4" w:space="0" w:color="auto"/>
              <w:bottom w:val="single" w:sz="4" w:space="0" w:color="auto"/>
              <w:right w:val="single" w:sz="4" w:space="0" w:color="auto"/>
            </w:tcBorders>
            <w:hideMark/>
          </w:tcPr>
          <w:p w14:paraId="723F446E" w14:textId="77777777" w:rsidR="0001524B" w:rsidRPr="0001524B" w:rsidRDefault="0001524B" w:rsidP="0001524B">
            <w:pPr>
              <w:widowControl/>
              <w:autoSpaceDE/>
              <w:autoSpaceDN/>
              <w:spacing w:before="60" w:after="60" w:line="210" w:lineRule="atLeast"/>
              <w:jc w:val="right"/>
              <w:rPr>
                <w:ins w:id="1032" w:author="Emmanouil Potetsianakis" w:date="2023-07-27T11:32:00Z"/>
                <w:rFonts w:ascii="Cambria" w:eastAsia="Calibri" w:hAnsi="Cambria" w:cs="Times New Roman"/>
                <w:sz w:val="20"/>
                <w:lang w:val="en-GB"/>
              </w:rPr>
            </w:pPr>
            <w:ins w:id="1033" w:author="Emmanouil Potetsianakis" w:date="2023-07-27T11:32:00Z">
              <w:r w:rsidRPr="0001524B">
                <w:rPr>
                  <w:rFonts w:ascii="Cambria" w:eastAsia="Calibri" w:hAnsi="Cambria" w:cs="Times New Roman"/>
                  <w:sz w:val="20"/>
                  <w:lang w:val="en-GB"/>
                </w:rPr>
                <w:t>800 000</w:t>
              </w:r>
            </w:ins>
          </w:p>
        </w:tc>
        <w:tc>
          <w:tcPr>
            <w:tcW w:w="987" w:type="pct"/>
            <w:tcBorders>
              <w:top w:val="single" w:sz="4" w:space="0" w:color="auto"/>
              <w:left w:val="single" w:sz="4" w:space="0" w:color="auto"/>
              <w:bottom w:val="single" w:sz="4" w:space="0" w:color="auto"/>
              <w:right w:val="single" w:sz="4" w:space="0" w:color="auto"/>
            </w:tcBorders>
            <w:hideMark/>
          </w:tcPr>
          <w:p w14:paraId="00311618" w14:textId="77777777" w:rsidR="0001524B" w:rsidRPr="0001524B" w:rsidRDefault="0001524B" w:rsidP="0001524B">
            <w:pPr>
              <w:widowControl/>
              <w:autoSpaceDE/>
              <w:autoSpaceDN/>
              <w:spacing w:before="60" w:after="60" w:line="210" w:lineRule="atLeast"/>
              <w:jc w:val="right"/>
              <w:rPr>
                <w:ins w:id="1034" w:author="Emmanouil Potetsianakis" w:date="2023-07-27T11:32:00Z"/>
                <w:rFonts w:ascii="Cambria" w:eastAsia="Calibri" w:hAnsi="Cambria" w:cs="Times New Roman"/>
                <w:sz w:val="20"/>
                <w:lang w:val="en-GB"/>
              </w:rPr>
            </w:pPr>
            <w:ins w:id="1035" w:author="Emmanouil Potetsianakis" w:date="2023-07-27T11:32:00Z">
              <w:r w:rsidRPr="0001524B">
                <w:rPr>
                  <w:rFonts w:ascii="Cambria" w:eastAsia="Calibri" w:hAnsi="Cambria" w:cs="Times New Roman"/>
                  <w:sz w:val="20"/>
                  <w:lang w:val="en-GB"/>
                </w:rPr>
                <w:t>4 278 190 080</w:t>
              </w:r>
            </w:ins>
          </w:p>
        </w:tc>
        <w:tc>
          <w:tcPr>
            <w:tcW w:w="1059" w:type="pct"/>
            <w:tcBorders>
              <w:top w:val="single" w:sz="4" w:space="0" w:color="auto"/>
              <w:left w:val="single" w:sz="4" w:space="0" w:color="auto"/>
              <w:bottom w:val="single" w:sz="4" w:space="0" w:color="auto"/>
              <w:right w:val="single" w:sz="4" w:space="0" w:color="auto"/>
            </w:tcBorders>
            <w:hideMark/>
          </w:tcPr>
          <w:p w14:paraId="76293A02" w14:textId="77777777" w:rsidR="0001524B" w:rsidRPr="0001524B" w:rsidRDefault="0001524B" w:rsidP="0001524B">
            <w:pPr>
              <w:widowControl/>
              <w:autoSpaceDE/>
              <w:autoSpaceDN/>
              <w:spacing w:before="60" w:after="60" w:line="210" w:lineRule="atLeast"/>
              <w:jc w:val="right"/>
              <w:rPr>
                <w:ins w:id="1036" w:author="Emmanouil Potetsianakis" w:date="2023-07-27T11:32:00Z"/>
                <w:rFonts w:ascii="Cambria" w:eastAsia="Calibri" w:hAnsi="Cambria" w:cs="Times New Roman"/>
                <w:sz w:val="20"/>
                <w:lang w:val="en-GB"/>
              </w:rPr>
            </w:pPr>
            <w:ins w:id="1037" w:author="Emmanouil Potetsianakis" w:date="2023-07-27T11:32:00Z">
              <w:r w:rsidRPr="0001524B">
                <w:rPr>
                  <w:rFonts w:ascii="Cambria" w:eastAsia="Calibri" w:hAnsi="Cambria" w:cs="Times New Roman"/>
                  <w:sz w:val="20"/>
                  <w:lang w:val="en-GB"/>
                </w:rPr>
                <w:t>800 000</w:t>
              </w:r>
            </w:ins>
          </w:p>
        </w:tc>
        <w:tc>
          <w:tcPr>
            <w:tcW w:w="631" w:type="pct"/>
            <w:tcBorders>
              <w:top w:val="single" w:sz="4" w:space="0" w:color="auto"/>
              <w:left w:val="single" w:sz="4" w:space="0" w:color="auto"/>
              <w:bottom w:val="single" w:sz="4" w:space="0" w:color="auto"/>
              <w:right w:val="single" w:sz="4" w:space="0" w:color="auto"/>
            </w:tcBorders>
            <w:hideMark/>
          </w:tcPr>
          <w:p w14:paraId="26A34DC6" w14:textId="77777777" w:rsidR="0001524B" w:rsidRPr="0001524B" w:rsidRDefault="0001524B" w:rsidP="0001524B">
            <w:pPr>
              <w:widowControl/>
              <w:tabs>
                <w:tab w:val="center" w:pos="460"/>
                <w:tab w:val="right" w:pos="921"/>
              </w:tabs>
              <w:autoSpaceDE/>
              <w:autoSpaceDN/>
              <w:spacing w:before="60" w:after="60" w:line="210" w:lineRule="atLeast"/>
              <w:rPr>
                <w:ins w:id="1038" w:author="Emmanouil Potetsianakis" w:date="2023-07-27T11:32:00Z"/>
                <w:rFonts w:ascii="Cambria" w:eastAsia="Calibri" w:hAnsi="Cambria" w:cs="Times New Roman"/>
                <w:sz w:val="20"/>
                <w:lang w:val="en-GB"/>
              </w:rPr>
            </w:pPr>
            <w:ins w:id="1039" w:author="Emmanouil Potetsianakis" w:date="2023-07-27T11:32:00Z">
              <w:r w:rsidRPr="0001524B">
                <w:rPr>
                  <w:rFonts w:ascii="Cambria" w:eastAsia="Calibri" w:hAnsi="Cambria" w:cs="Times New Roman"/>
                  <w:sz w:val="20"/>
                  <w:lang w:val="en-GB"/>
                </w:rPr>
                <w:tab/>
              </w:r>
              <w:r w:rsidRPr="0001524B">
                <w:rPr>
                  <w:rFonts w:ascii="Cambria" w:eastAsia="Calibri" w:hAnsi="Cambria" w:cs="Times New Roman"/>
                  <w:sz w:val="20"/>
                  <w:lang w:val="en-GB"/>
                </w:rPr>
                <w:tab/>
                <w:t>4</w:t>
              </w:r>
            </w:ins>
          </w:p>
        </w:tc>
      </w:tr>
    </w:tbl>
    <w:p w14:paraId="1FECF9F3" w14:textId="77777777" w:rsidR="0001524B" w:rsidRPr="0001524B" w:rsidRDefault="0001524B" w:rsidP="0001524B">
      <w:pPr>
        <w:widowControl/>
        <w:autoSpaceDE/>
        <w:autoSpaceDN/>
        <w:jc w:val="both"/>
        <w:rPr>
          <w:ins w:id="1040" w:author="Emmanouil Potetsianakis" w:date="2023-07-27T11:32:00Z"/>
          <w:rFonts w:ascii="Times New Roman" w:eastAsia="MS Mincho" w:hAnsi="Times New Roman"/>
          <w:sz w:val="24"/>
          <w:szCs w:val="24"/>
          <w:lang w:val="en-GB" w:eastAsia="zh-CN"/>
        </w:rPr>
      </w:pPr>
    </w:p>
    <w:p w14:paraId="613DB2D2" w14:textId="77777777" w:rsidR="0001524B" w:rsidRPr="0001524B" w:rsidRDefault="0001524B" w:rsidP="0001524B">
      <w:pPr>
        <w:widowControl/>
        <w:autoSpaceDE/>
        <w:autoSpaceDN/>
        <w:jc w:val="both"/>
        <w:rPr>
          <w:ins w:id="1041" w:author="Emmanouil Potetsianakis" w:date="2023-07-27T11:32:00Z"/>
          <w:rFonts w:ascii="Times New Roman" w:eastAsia="MS Mincho" w:hAnsi="Times New Roman"/>
          <w:sz w:val="24"/>
          <w:szCs w:val="24"/>
          <w:lang w:val="en-GB" w:eastAsia="zh-CN"/>
        </w:rPr>
      </w:pPr>
      <w:ins w:id="1042" w:author="Emmanouil Potetsianakis" w:date="2023-07-27T11:32:00Z">
        <w:r w:rsidRPr="0001524B">
          <w:rPr>
            <w:rFonts w:ascii="Times New Roman" w:eastAsia="MS Mincho" w:hAnsi="Times New Roman"/>
            <w:sz w:val="24"/>
            <w:szCs w:val="24"/>
            <w:lang w:val="en-GB" w:eastAsia="zh-CN"/>
          </w:rPr>
          <w:t>NOTE 1</w:t>
        </w:r>
        <w:r w:rsidRPr="0001524B">
          <w:rPr>
            <w:rFonts w:ascii="Times New Roman" w:eastAsia="MS Mincho" w:hAnsi="Times New Roman"/>
            <w:sz w:val="24"/>
            <w:szCs w:val="24"/>
            <w:lang w:val="en-GB" w:eastAsia="zh-CN"/>
          </w:rPr>
          <w:tab/>
          <w:t>The following HEVC levels were used to derive aggregated parameters:</w:t>
        </w:r>
      </w:ins>
    </w:p>
    <w:p w14:paraId="17021070" w14:textId="77777777" w:rsidR="0001524B" w:rsidRPr="0001524B" w:rsidRDefault="0001524B" w:rsidP="0001524B">
      <w:pPr>
        <w:widowControl/>
        <w:numPr>
          <w:ilvl w:val="0"/>
          <w:numId w:val="25"/>
        </w:numPr>
        <w:autoSpaceDE/>
        <w:autoSpaceDN/>
        <w:ind w:left="2268"/>
        <w:contextualSpacing/>
        <w:jc w:val="both"/>
        <w:rPr>
          <w:ins w:id="1043" w:author="Emmanouil Potetsianakis" w:date="2023-07-27T11:32:00Z"/>
          <w:rFonts w:ascii="Times New Roman" w:eastAsia="MS Mincho" w:hAnsi="Times New Roman"/>
          <w:sz w:val="24"/>
          <w:szCs w:val="24"/>
          <w:lang w:val="en-GB" w:eastAsia="zh-CN"/>
        </w:rPr>
      </w:pPr>
      <w:ins w:id="1044" w:author="Emmanouil Potetsianakis" w:date="2023-07-27T11:32:00Z">
        <w:r w:rsidRPr="0001524B">
          <w:rPr>
            <w:rFonts w:ascii="Times New Roman" w:eastAsia="MS Mincho" w:hAnsi="Times New Roman"/>
            <w:sz w:val="24"/>
            <w:szCs w:val="24"/>
            <w:lang w:val="en-GB" w:eastAsia="zh-CN"/>
          </w:rPr>
          <w:t>Level 1: Level 4.1 (high tier)</w:t>
        </w:r>
      </w:ins>
    </w:p>
    <w:p w14:paraId="453D4C9D" w14:textId="77777777" w:rsidR="0001524B" w:rsidRPr="0001524B" w:rsidRDefault="0001524B" w:rsidP="0001524B">
      <w:pPr>
        <w:widowControl/>
        <w:numPr>
          <w:ilvl w:val="0"/>
          <w:numId w:val="25"/>
        </w:numPr>
        <w:autoSpaceDE/>
        <w:autoSpaceDN/>
        <w:ind w:left="2268"/>
        <w:contextualSpacing/>
        <w:jc w:val="both"/>
        <w:rPr>
          <w:ins w:id="1045" w:author="Emmanouil Potetsianakis" w:date="2023-07-27T11:32:00Z"/>
          <w:rFonts w:ascii="Times New Roman" w:eastAsia="MS Mincho" w:hAnsi="Times New Roman"/>
          <w:sz w:val="24"/>
          <w:szCs w:val="24"/>
          <w:lang w:val="en-GB" w:eastAsia="zh-CN"/>
        </w:rPr>
      </w:pPr>
      <w:ins w:id="1046" w:author="Emmanouil Potetsianakis" w:date="2023-07-27T11:32:00Z">
        <w:r w:rsidRPr="0001524B">
          <w:rPr>
            <w:rFonts w:ascii="Times New Roman" w:eastAsia="MS Mincho" w:hAnsi="Times New Roman"/>
            <w:sz w:val="24"/>
            <w:szCs w:val="24"/>
            <w:lang w:val="en-GB" w:eastAsia="zh-CN"/>
          </w:rPr>
          <w:t>Level 2: Level 5.1 (high tier)</w:t>
        </w:r>
      </w:ins>
    </w:p>
    <w:p w14:paraId="5BB0F827" w14:textId="77777777" w:rsidR="0001524B" w:rsidRPr="0001524B" w:rsidRDefault="0001524B" w:rsidP="0001524B">
      <w:pPr>
        <w:widowControl/>
        <w:numPr>
          <w:ilvl w:val="0"/>
          <w:numId w:val="25"/>
        </w:numPr>
        <w:autoSpaceDE/>
        <w:autoSpaceDN/>
        <w:ind w:left="2268"/>
        <w:contextualSpacing/>
        <w:jc w:val="both"/>
        <w:rPr>
          <w:ins w:id="1047" w:author="Emmanouil Potetsianakis" w:date="2023-07-27T11:32:00Z"/>
          <w:rFonts w:ascii="Times New Roman" w:eastAsia="MS Mincho" w:hAnsi="Times New Roman"/>
          <w:sz w:val="24"/>
          <w:szCs w:val="24"/>
          <w:lang w:val="en-GB" w:eastAsia="zh-CN"/>
        </w:rPr>
      </w:pPr>
      <w:ins w:id="1048" w:author="Emmanouil Potetsianakis" w:date="2023-07-27T11:32:00Z">
        <w:r w:rsidRPr="0001524B">
          <w:rPr>
            <w:rFonts w:ascii="Times New Roman" w:eastAsia="MS Mincho" w:hAnsi="Times New Roman"/>
            <w:sz w:val="24"/>
            <w:szCs w:val="24"/>
            <w:lang w:val="en-GB" w:eastAsia="zh-CN"/>
          </w:rPr>
          <w:t>Level 3: Level 6.2 (high tier)</w:t>
        </w:r>
      </w:ins>
    </w:p>
    <w:p w14:paraId="2F2CD732" w14:textId="77777777" w:rsidR="0001524B" w:rsidRPr="0001524B" w:rsidRDefault="0001524B" w:rsidP="0001524B">
      <w:pPr>
        <w:widowControl/>
        <w:autoSpaceDE/>
        <w:autoSpaceDN/>
        <w:jc w:val="both"/>
        <w:rPr>
          <w:ins w:id="1049" w:author="Emmanouil Potetsianakis" w:date="2023-07-27T11:32:00Z"/>
          <w:rFonts w:ascii="Times New Roman" w:eastAsia="MS Mincho" w:hAnsi="Times New Roman"/>
          <w:sz w:val="24"/>
          <w:szCs w:val="24"/>
          <w:lang w:val="en-GB" w:eastAsia="zh-CN"/>
        </w:rPr>
      </w:pPr>
    </w:p>
    <w:p w14:paraId="664869A3" w14:textId="77777777" w:rsidR="0001524B" w:rsidRPr="0001524B" w:rsidRDefault="0001524B" w:rsidP="0001524B">
      <w:pPr>
        <w:widowControl/>
        <w:autoSpaceDE/>
        <w:autoSpaceDN/>
        <w:jc w:val="both"/>
        <w:rPr>
          <w:ins w:id="1050" w:author="Emmanouil Potetsianakis" w:date="2023-07-27T11:32:00Z"/>
          <w:rFonts w:ascii="Times New Roman" w:eastAsia="MS Mincho" w:hAnsi="Times New Roman"/>
          <w:sz w:val="24"/>
          <w:szCs w:val="24"/>
          <w:lang w:val="en-GB" w:eastAsia="zh-CN"/>
        </w:rPr>
      </w:pPr>
      <w:ins w:id="1051" w:author="Emmanouil Potetsianakis" w:date="2023-07-27T11:32:00Z">
        <w:r w:rsidRPr="0001524B">
          <w:rPr>
            <w:rFonts w:ascii="Times New Roman" w:eastAsia="MS Mincho" w:hAnsi="Times New Roman"/>
            <w:sz w:val="24"/>
            <w:szCs w:val="24"/>
            <w:lang w:val="en-GB" w:eastAsia="zh-CN"/>
          </w:rPr>
          <w:t>NOTE 2</w:t>
        </w:r>
        <w:r w:rsidRPr="0001524B">
          <w:rPr>
            <w:rFonts w:ascii="Times New Roman" w:eastAsia="MS Mincho" w:hAnsi="Times New Roman"/>
            <w:sz w:val="24"/>
            <w:szCs w:val="24"/>
            <w:lang w:val="en-GB" w:eastAsia="zh-CN"/>
          </w:rPr>
          <w:tab/>
          <w:t>The number of instance has been defined in such a way that each instance may operate at minimum at 30fps.</w:t>
        </w:r>
      </w:ins>
    </w:p>
    <w:p w14:paraId="0D80F78B" w14:textId="46CAE238" w:rsidR="0051349E" w:rsidDel="00545A0D" w:rsidRDefault="0051349E" w:rsidP="00545A0D">
      <w:pPr>
        <w:widowControl/>
        <w:autoSpaceDE/>
        <w:autoSpaceDN/>
        <w:spacing w:after="180"/>
        <w:rPr>
          <w:del w:id="1052" w:author="Emmanouil Potetsianakis" w:date="2023-07-27T11:27:00Z"/>
          <w:rFonts w:ascii="Times New Roman" w:eastAsia="Times New Roman" w:hAnsi="Times New Roman" w:cs="Times New Roman"/>
          <w:sz w:val="20"/>
          <w:szCs w:val="20"/>
        </w:rPr>
      </w:pPr>
      <w:del w:id="1053" w:author="Emmanouil Potetsianakis" w:date="2023-07-27T11:27:00Z">
        <w:r w:rsidRPr="009B0C2E" w:rsidDel="00545A0D">
          <w:rPr>
            <w:rFonts w:ascii="Times New Roman" w:eastAsia="Times New Roman" w:hAnsi="Times New Roman" w:cs="Times New Roman"/>
            <w:sz w:val="20"/>
            <w:szCs w:val="20"/>
          </w:rPr>
          <w:delText>Assume there are N video streams that need to be decoded concurrently</w:delText>
        </w:r>
        <w:r w:rsidDel="00545A0D">
          <w:rPr>
            <w:rFonts w:ascii="Times New Roman" w:eastAsia="Times New Roman" w:hAnsi="Times New Roman" w:cs="Times New Roman"/>
            <w:sz w:val="20"/>
            <w:szCs w:val="20"/>
          </w:rPr>
          <w:delText>. E</w:delText>
        </w:r>
        <w:r w:rsidRPr="009B0C2E" w:rsidDel="00545A0D">
          <w:rPr>
            <w:rFonts w:ascii="Times New Roman" w:eastAsia="Times New Roman" w:hAnsi="Times New Roman" w:cs="Times New Roman"/>
            <w:sz w:val="20"/>
            <w:szCs w:val="20"/>
          </w:rPr>
          <w:delText>ach of the N video streams follows some profile/level/tier requirements and HRD requirements and parameters specified along with the bitstream</w:delText>
        </w:r>
        <w:r w:rsidDel="00545A0D">
          <w:rPr>
            <w:rFonts w:ascii="Times New Roman" w:eastAsia="Times New Roman" w:hAnsi="Times New Roman" w:cs="Times New Roman"/>
            <w:sz w:val="20"/>
            <w:szCs w:val="20"/>
          </w:rPr>
          <w:delText>.</w:delText>
        </w:r>
      </w:del>
    </w:p>
    <w:p w14:paraId="27A53A5B" w14:textId="143BFF39" w:rsidR="0051349E" w:rsidRPr="009B0C2E" w:rsidDel="00545A0D" w:rsidRDefault="0051349E" w:rsidP="00545A0D">
      <w:pPr>
        <w:widowControl/>
        <w:autoSpaceDE/>
        <w:autoSpaceDN/>
        <w:spacing w:after="180"/>
        <w:rPr>
          <w:del w:id="1054" w:author="Emmanouil Potetsianakis" w:date="2023-07-27T11:27:00Z"/>
          <w:rFonts w:ascii="Times New Roman" w:eastAsia="Times New Roman" w:hAnsi="Times New Roman" w:cs="Times New Roman"/>
          <w:sz w:val="20"/>
          <w:szCs w:val="20"/>
        </w:rPr>
      </w:pPr>
      <w:del w:id="1055" w:author="Emmanouil Potetsianakis" w:date="2023-07-27T11:27:00Z">
        <w:r w:rsidRPr="009B0C2E" w:rsidDel="00545A0D">
          <w:rPr>
            <w:rFonts w:ascii="Times New Roman" w:eastAsia="Times New Roman" w:hAnsi="Times New Roman" w:cs="Times New Roman"/>
            <w:sz w:val="20"/>
            <w:szCs w:val="20"/>
          </w:rPr>
          <w:delText>Three key models are to be considered</w:delText>
        </w:r>
      </w:del>
    </w:p>
    <w:p w14:paraId="08BC8B01" w14:textId="0C572BF8" w:rsidR="0051349E" w:rsidRPr="009B0C2E" w:rsidDel="00545A0D" w:rsidRDefault="0051349E" w:rsidP="00545A0D">
      <w:pPr>
        <w:widowControl/>
        <w:autoSpaceDE/>
        <w:autoSpaceDN/>
        <w:spacing w:after="180"/>
        <w:rPr>
          <w:del w:id="1056" w:author="Emmanouil Potetsianakis" w:date="2023-07-27T11:27:00Z"/>
          <w:rFonts w:ascii="Times New Roman" w:eastAsia="Times New Roman" w:hAnsi="Times New Roman" w:cs="Times New Roman"/>
          <w:sz w:val="20"/>
          <w:szCs w:val="20"/>
        </w:rPr>
      </w:pPr>
      <w:del w:id="1057" w:author="Emmanouil Potetsianakis" w:date="2023-07-27T11:27:00Z">
        <w:r w:rsidRPr="009B0C2E" w:rsidDel="00545A0D">
          <w:rPr>
            <w:rFonts w:ascii="Times New Roman" w:eastAsia="Times New Roman" w:hAnsi="Times New Roman" w:cs="Times New Roman"/>
            <w:sz w:val="20"/>
            <w:szCs w:val="20"/>
          </w:rPr>
          <w:delText>Configuration 1: CPB and DPB run independently for each of the N decoders</w:delText>
        </w:r>
      </w:del>
    </w:p>
    <w:p w14:paraId="442D65F4" w14:textId="5549DFB1" w:rsidR="0051349E" w:rsidRPr="009B0C2E" w:rsidDel="00545A0D" w:rsidRDefault="0051349E" w:rsidP="00545A0D">
      <w:pPr>
        <w:widowControl/>
        <w:autoSpaceDE/>
        <w:autoSpaceDN/>
        <w:spacing w:after="180"/>
        <w:rPr>
          <w:del w:id="1058" w:author="Emmanouil Potetsianakis" w:date="2023-07-27T11:27:00Z"/>
          <w:rFonts w:ascii="Times New Roman" w:eastAsia="Times New Roman" w:hAnsi="Times New Roman" w:cs="Times New Roman"/>
          <w:sz w:val="20"/>
          <w:szCs w:val="20"/>
        </w:rPr>
      </w:pPr>
      <w:del w:id="1059" w:author="Emmanouil Potetsianakis" w:date="2023-07-27T11:27:00Z">
        <w:r w:rsidRPr="009B0C2E" w:rsidDel="00545A0D">
          <w:rPr>
            <w:rFonts w:ascii="Times New Roman" w:eastAsia="Times New Roman" w:hAnsi="Times New Roman" w:cs="Times New Roman"/>
            <w:sz w:val="20"/>
            <w:szCs w:val="20"/>
          </w:rPr>
          <w:delText>Core Issue: aggregate CBP, decoding complexity and DBP must not exceed the limits of a single decoder HRD with the same parameters</w:delText>
        </w:r>
      </w:del>
    </w:p>
    <w:p w14:paraId="1CAD0B26" w14:textId="0E61BE57" w:rsidR="0051349E" w:rsidRPr="009B0C2E" w:rsidDel="00545A0D" w:rsidRDefault="0051349E" w:rsidP="00545A0D">
      <w:pPr>
        <w:widowControl/>
        <w:autoSpaceDE/>
        <w:autoSpaceDN/>
        <w:spacing w:after="180"/>
        <w:rPr>
          <w:del w:id="1060" w:author="Emmanouil Potetsianakis" w:date="2023-07-27T11:27:00Z"/>
          <w:rFonts w:ascii="Times New Roman" w:eastAsia="Times New Roman" w:hAnsi="Times New Roman" w:cs="Times New Roman"/>
          <w:sz w:val="20"/>
          <w:szCs w:val="20"/>
        </w:rPr>
      </w:pPr>
      <w:del w:id="1061" w:author="Emmanouil Potetsianakis" w:date="2023-07-27T11:27:00Z">
        <w:r w:rsidRPr="009B0C2E" w:rsidDel="00545A0D">
          <w:rPr>
            <w:rFonts w:ascii="Times New Roman" w:eastAsia="Times New Roman" w:hAnsi="Times New Roman" w:cs="Times New Roman"/>
            <w:sz w:val="20"/>
            <w:szCs w:val="20"/>
          </w:rPr>
          <w:delText>Configuration 2: CPB independently, but a combined DPB that ensures that the output of the N decoders can be provided with a proper timing in a synchronuous manner to the next level</w:delText>
        </w:r>
      </w:del>
    </w:p>
    <w:p w14:paraId="35916B8D" w14:textId="7CCC1F2B" w:rsidR="0051349E" w:rsidRPr="009B0C2E" w:rsidDel="00545A0D" w:rsidRDefault="0051349E" w:rsidP="00545A0D">
      <w:pPr>
        <w:widowControl/>
        <w:autoSpaceDE/>
        <w:autoSpaceDN/>
        <w:spacing w:after="180"/>
        <w:rPr>
          <w:del w:id="1062" w:author="Emmanouil Potetsianakis" w:date="2023-07-27T11:27:00Z"/>
          <w:rFonts w:ascii="Times New Roman" w:eastAsia="Times New Roman" w:hAnsi="Times New Roman" w:cs="Times New Roman"/>
          <w:sz w:val="20"/>
          <w:szCs w:val="20"/>
        </w:rPr>
      </w:pPr>
      <w:del w:id="1063" w:author="Emmanouil Potetsianakis" w:date="2023-07-27T11:27:00Z">
        <w:r w:rsidRPr="009B0C2E" w:rsidDel="00545A0D">
          <w:rPr>
            <w:rFonts w:ascii="Times New Roman" w:eastAsia="Times New Roman" w:hAnsi="Times New Roman" w:cs="Times New Roman"/>
            <w:sz w:val="20"/>
            <w:szCs w:val="20"/>
          </w:rPr>
          <w:delText xml:space="preserve">Core Issues: </w:delText>
        </w:r>
      </w:del>
    </w:p>
    <w:p w14:paraId="26D7C349" w14:textId="20D41AE3" w:rsidR="0051349E" w:rsidRPr="009B0C2E" w:rsidDel="00545A0D" w:rsidRDefault="0051349E" w:rsidP="00545A0D">
      <w:pPr>
        <w:widowControl/>
        <w:autoSpaceDE/>
        <w:autoSpaceDN/>
        <w:spacing w:after="180"/>
        <w:rPr>
          <w:del w:id="1064" w:author="Emmanouil Potetsianakis" w:date="2023-07-27T11:27:00Z"/>
          <w:rFonts w:ascii="Times New Roman" w:eastAsia="Times New Roman" w:hAnsi="Times New Roman" w:cs="Times New Roman"/>
          <w:sz w:val="20"/>
          <w:szCs w:val="20"/>
        </w:rPr>
      </w:pPr>
      <w:del w:id="1065" w:author="Emmanouil Potetsianakis" w:date="2023-07-27T11:27:00Z">
        <w:r w:rsidRPr="009B0C2E" w:rsidDel="00545A0D">
          <w:rPr>
            <w:rFonts w:ascii="Times New Roman" w:eastAsia="Times New Roman" w:hAnsi="Times New Roman" w:cs="Times New Roman"/>
            <w:sz w:val="20"/>
            <w:szCs w:val="20"/>
          </w:rPr>
          <w:delText>The core issue from configuration 1</w:delText>
        </w:r>
      </w:del>
    </w:p>
    <w:p w14:paraId="3E6B90CD" w14:textId="519B97C6" w:rsidR="0051349E" w:rsidRPr="009B0C2E" w:rsidDel="00545A0D" w:rsidRDefault="0051349E" w:rsidP="00545A0D">
      <w:pPr>
        <w:widowControl/>
        <w:autoSpaceDE/>
        <w:autoSpaceDN/>
        <w:spacing w:after="180"/>
        <w:rPr>
          <w:del w:id="1066" w:author="Emmanouil Potetsianakis" w:date="2023-07-27T11:27:00Z"/>
          <w:rFonts w:ascii="Times New Roman" w:eastAsia="Times New Roman" w:hAnsi="Times New Roman" w:cs="Times New Roman"/>
          <w:sz w:val="20"/>
          <w:szCs w:val="20"/>
        </w:rPr>
      </w:pPr>
      <w:del w:id="1067" w:author="Emmanouil Potetsianakis" w:date="2023-07-27T11:27:00Z">
        <w:r w:rsidRPr="009B0C2E" w:rsidDel="00545A0D">
          <w:rPr>
            <w:rFonts w:ascii="Times New Roman" w:eastAsia="Times New Roman" w:hAnsi="Times New Roman" w:cs="Times New Roman"/>
            <w:sz w:val="20"/>
            <w:szCs w:val="20"/>
          </w:rPr>
          <w:delText>the combined DPB not only follows the aggregate requirements, but also requires that all decoded pictures need to be stored in the DPB until the decoded pictures from all N decoders with a common timeline can be released</w:delText>
        </w:r>
      </w:del>
    </w:p>
    <w:p w14:paraId="3F9ED4AD" w14:textId="63DCB8CA" w:rsidR="0051349E" w:rsidRPr="009B0C2E" w:rsidDel="00545A0D" w:rsidRDefault="0051349E" w:rsidP="00545A0D">
      <w:pPr>
        <w:widowControl/>
        <w:autoSpaceDE/>
        <w:autoSpaceDN/>
        <w:spacing w:after="180"/>
        <w:rPr>
          <w:del w:id="1068" w:author="Emmanouil Potetsianakis" w:date="2023-07-27T11:27:00Z"/>
          <w:rFonts w:ascii="Times New Roman" w:eastAsia="Times New Roman" w:hAnsi="Times New Roman" w:cs="Times New Roman"/>
          <w:sz w:val="20"/>
          <w:szCs w:val="20"/>
        </w:rPr>
      </w:pPr>
      <w:del w:id="1069" w:author="Emmanouil Potetsianakis" w:date="2023-07-27T11:27:00Z">
        <w:r w:rsidRPr="009B0C2E" w:rsidDel="00545A0D">
          <w:rPr>
            <w:rFonts w:ascii="Times New Roman" w:eastAsia="Times New Roman" w:hAnsi="Times New Roman" w:cs="Times New Roman"/>
            <w:sz w:val="20"/>
            <w:szCs w:val="20"/>
          </w:rPr>
          <w:delText>There are HRD parameters needed for each bitstream that may be different in case of operating multiple decoders in parallel</w:delText>
        </w:r>
      </w:del>
    </w:p>
    <w:p w14:paraId="4B51C045" w14:textId="06164505" w:rsidR="0051349E" w:rsidRPr="009B0C2E" w:rsidDel="00545A0D" w:rsidRDefault="0051349E" w:rsidP="00545A0D">
      <w:pPr>
        <w:widowControl/>
        <w:autoSpaceDE/>
        <w:autoSpaceDN/>
        <w:spacing w:after="180"/>
        <w:rPr>
          <w:del w:id="1070" w:author="Emmanouil Potetsianakis" w:date="2023-07-27T11:27:00Z"/>
          <w:rFonts w:ascii="Times New Roman" w:eastAsia="Times New Roman" w:hAnsi="Times New Roman" w:cs="Times New Roman"/>
          <w:sz w:val="20"/>
          <w:szCs w:val="20"/>
        </w:rPr>
      </w:pPr>
      <w:del w:id="1071" w:author="Emmanouil Potetsianakis" w:date="2023-07-27T11:27:00Z">
        <w:r w:rsidRPr="009B0C2E" w:rsidDel="00545A0D">
          <w:rPr>
            <w:rFonts w:ascii="Times New Roman" w:eastAsia="Times New Roman" w:hAnsi="Times New Roman" w:cs="Times New Roman"/>
            <w:sz w:val="20"/>
            <w:szCs w:val="20"/>
          </w:rPr>
          <w:delText>Configuration 3: In addition to Config 2, also the Coded Picture buffer operates jointly.</w:delText>
        </w:r>
      </w:del>
    </w:p>
    <w:p w14:paraId="1A4A0597" w14:textId="4B6689A1" w:rsidR="0051349E" w:rsidRPr="009B0C2E" w:rsidDel="00545A0D" w:rsidRDefault="0051349E" w:rsidP="00545A0D">
      <w:pPr>
        <w:widowControl/>
        <w:autoSpaceDE/>
        <w:autoSpaceDN/>
        <w:spacing w:after="180"/>
        <w:rPr>
          <w:del w:id="1072" w:author="Emmanouil Potetsianakis" w:date="2023-07-27T11:27:00Z"/>
          <w:rFonts w:ascii="Times New Roman" w:eastAsia="Times New Roman" w:hAnsi="Times New Roman" w:cs="Times New Roman"/>
          <w:sz w:val="20"/>
          <w:szCs w:val="20"/>
        </w:rPr>
      </w:pPr>
      <w:del w:id="1073" w:author="Emmanouil Potetsianakis" w:date="2023-07-27T11:27:00Z">
        <w:r w:rsidRPr="009B0C2E" w:rsidDel="00545A0D">
          <w:rPr>
            <w:rFonts w:ascii="Times New Roman" w:eastAsia="Times New Roman" w:hAnsi="Times New Roman" w:cs="Times New Roman"/>
            <w:sz w:val="20"/>
            <w:szCs w:val="20"/>
          </w:rPr>
          <w:delText xml:space="preserve">Core Issues: </w:delText>
        </w:r>
      </w:del>
    </w:p>
    <w:p w14:paraId="24C52243" w14:textId="146A12BF" w:rsidR="0051349E" w:rsidRPr="009B0C2E" w:rsidDel="00545A0D" w:rsidRDefault="0051349E" w:rsidP="00545A0D">
      <w:pPr>
        <w:widowControl/>
        <w:autoSpaceDE/>
        <w:autoSpaceDN/>
        <w:spacing w:after="180"/>
        <w:rPr>
          <w:del w:id="1074" w:author="Emmanouil Potetsianakis" w:date="2023-07-27T11:27:00Z"/>
          <w:rFonts w:ascii="Times New Roman" w:eastAsia="Times New Roman" w:hAnsi="Times New Roman" w:cs="Times New Roman"/>
          <w:sz w:val="20"/>
          <w:szCs w:val="20"/>
        </w:rPr>
      </w:pPr>
      <w:del w:id="1075" w:author="Emmanouil Potetsianakis" w:date="2023-07-27T11:27:00Z">
        <w:r w:rsidRPr="009B0C2E" w:rsidDel="00545A0D">
          <w:rPr>
            <w:rFonts w:ascii="Times New Roman" w:eastAsia="Times New Roman" w:hAnsi="Times New Roman" w:cs="Times New Roman"/>
            <w:sz w:val="20"/>
            <w:szCs w:val="20"/>
          </w:rPr>
          <w:delText>The core issues from configuration 2</w:delText>
        </w:r>
      </w:del>
    </w:p>
    <w:p w14:paraId="39C024DB" w14:textId="63DFCE90" w:rsidR="0051349E" w:rsidRPr="009B0C2E" w:rsidDel="00545A0D" w:rsidRDefault="0051349E" w:rsidP="00545A0D">
      <w:pPr>
        <w:widowControl/>
        <w:autoSpaceDE/>
        <w:autoSpaceDN/>
        <w:spacing w:after="180"/>
        <w:rPr>
          <w:del w:id="1076" w:author="Emmanouil Potetsianakis" w:date="2023-07-27T11:27:00Z"/>
          <w:rFonts w:ascii="Times New Roman" w:eastAsia="Times New Roman" w:hAnsi="Times New Roman" w:cs="Times New Roman"/>
          <w:sz w:val="20"/>
          <w:szCs w:val="20"/>
        </w:rPr>
      </w:pPr>
      <w:del w:id="1077" w:author="Emmanouil Potetsianakis" w:date="2023-07-27T11:27:00Z">
        <w:r w:rsidRPr="009B0C2E" w:rsidDel="00545A0D">
          <w:rPr>
            <w:rFonts w:ascii="Times New Roman" w:eastAsia="Times New Roman" w:hAnsi="Times New Roman" w:cs="Times New Roman"/>
            <w:sz w:val="20"/>
            <w:szCs w:val="20"/>
          </w:rPr>
          <w:delText>The coded picture buffer operates sequentially on well defined decode timing of decoding units across different streams</w:delText>
        </w:r>
      </w:del>
    </w:p>
    <w:p w14:paraId="0C233587" w14:textId="6C582B16" w:rsidR="00996B34" w:rsidRPr="00996B34" w:rsidDel="00545A0D" w:rsidRDefault="00011827" w:rsidP="00545A0D">
      <w:pPr>
        <w:widowControl/>
        <w:autoSpaceDE/>
        <w:autoSpaceDN/>
        <w:spacing w:after="180"/>
        <w:rPr>
          <w:del w:id="1078" w:author="Emmanouil Potetsianakis" w:date="2023-07-27T11:27:00Z"/>
        </w:rPr>
      </w:pPr>
      <w:del w:id="1079" w:author="Emmanouil Potetsianakis" w:date="2023-07-27T11:27:00Z">
        <w:r w:rsidRPr="00011827" w:rsidDel="00545A0D">
          <w:delText>Option 1: Individual CBP and DPB</w:delText>
        </w:r>
      </w:del>
    </w:p>
    <w:p w14:paraId="4A48739F" w14:textId="0D79D4A5" w:rsidR="00200A87" w:rsidRPr="00200A87" w:rsidDel="00545A0D" w:rsidRDefault="00200A87" w:rsidP="00545A0D">
      <w:pPr>
        <w:widowControl/>
        <w:autoSpaceDE/>
        <w:autoSpaceDN/>
        <w:spacing w:after="180"/>
        <w:rPr>
          <w:del w:id="1080" w:author="Emmanouil Potetsianakis" w:date="2023-07-27T11:27:00Z"/>
          <w:lang w:val="en-GB"/>
        </w:rPr>
      </w:pPr>
    </w:p>
    <w:p w14:paraId="0AAD2386" w14:textId="1939D6DC" w:rsidR="00630149" w:rsidRPr="00785611" w:rsidDel="00545A0D" w:rsidRDefault="00630149" w:rsidP="00545A0D">
      <w:pPr>
        <w:widowControl/>
        <w:autoSpaceDE/>
        <w:autoSpaceDN/>
        <w:spacing w:after="180"/>
        <w:rPr>
          <w:del w:id="1081" w:author="Emmanouil Potetsianakis" w:date="2023-07-27T11:27:00Z"/>
          <w:rFonts w:ascii="Times New Roman" w:eastAsia="Times New Roman" w:hAnsi="Times New Roman" w:cs="Times New Roman"/>
          <w:sz w:val="20"/>
          <w:szCs w:val="20"/>
        </w:rPr>
      </w:pPr>
      <w:del w:id="1082" w:author="Emmanouil Potetsianakis" w:date="2023-07-27T11:27:00Z">
        <w:r w:rsidRPr="007D2485" w:rsidDel="00545A0D">
          <w:rPr>
            <w:rFonts w:ascii="Times New Roman" w:eastAsia="Times New Roman" w:hAnsi="Times New Roman" w:cs="Times New Roman"/>
            <w:sz w:val="20"/>
            <w:szCs w:val="20"/>
          </w:rPr>
          <w:delText>In</w:delText>
        </w:r>
        <w:r w:rsidDel="00545A0D">
          <w:rPr>
            <w:rFonts w:ascii="Times New Roman" w:eastAsia="Times New Roman" w:hAnsi="Times New Roman" w:cs="Times New Roman"/>
            <w:sz w:val="20"/>
            <w:szCs w:val="20"/>
          </w:rPr>
          <w:delText xml:space="preserve"> Option 1, the CBP and the DPB for each stream are treated individually. This is the case when the decoder inputs and outputs are completely independent.</w:delText>
        </w:r>
      </w:del>
    </w:p>
    <w:p w14:paraId="2F389556" w14:textId="6E343772" w:rsidR="00630149" w:rsidDel="00545A0D" w:rsidRDefault="00630149" w:rsidP="00545A0D">
      <w:pPr>
        <w:widowControl/>
        <w:autoSpaceDE/>
        <w:autoSpaceDN/>
        <w:spacing w:after="180"/>
        <w:rPr>
          <w:del w:id="1083" w:author="Emmanouil Potetsianakis" w:date="2023-07-27T11:27:00Z"/>
        </w:rPr>
      </w:pPr>
      <w:del w:id="1084" w:author="Emmanouil Potetsianakis" w:date="2023-07-27T11:27:00Z">
        <w:r w:rsidDel="00545A0D">
          <w:rPr>
            <w:noProof/>
            <w:lang w:eastAsia="zh-CN"/>
          </w:rPr>
          <w:drawing>
            <wp:inline distT="0" distB="0" distL="0" distR="0" wp14:anchorId="7F911BA8" wp14:editId="7CDEF290">
              <wp:extent cx="5613532" cy="2382582"/>
              <wp:effectExtent l="0" t="0" r="0" b="0"/>
              <wp:docPr id="3" name="Picture 3" descr="Treemap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reemap chart&#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22693" cy="2386470"/>
                      </a:xfrm>
                      <a:prstGeom prst="rect">
                        <a:avLst/>
                      </a:prstGeom>
                      <a:noFill/>
                    </pic:spPr>
                  </pic:pic>
                </a:graphicData>
              </a:graphic>
            </wp:inline>
          </w:drawing>
        </w:r>
      </w:del>
    </w:p>
    <w:p w14:paraId="28C5D86D" w14:textId="2FAAAEE1" w:rsidR="00630149" w:rsidDel="00545A0D" w:rsidRDefault="00630149" w:rsidP="00545A0D">
      <w:pPr>
        <w:widowControl/>
        <w:autoSpaceDE/>
        <w:autoSpaceDN/>
        <w:spacing w:after="180"/>
        <w:rPr>
          <w:del w:id="1085" w:author="Emmanouil Potetsianakis" w:date="2023-07-27T11:27:00Z"/>
          <w:lang w:eastAsia="zh-CN"/>
        </w:rPr>
      </w:pPr>
      <w:del w:id="1086" w:author="Emmanouil Potetsianakis" w:date="2023-07-27T11:27:00Z">
        <w:r w:rsidDel="00545A0D">
          <w:delText xml:space="preserve">Figure </w:delText>
        </w:r>
        <w:r w:rsidDel="00545A0D">
          <w:fldChar w:fldCharType="begin"/>
        </w:r>
        <w:r w:rsidDel="00545A0D">
          <w:delInstrText xml:space="preserve"> SEQ Figure \* ARABIC </w:delInstrText>
        </w:r>
        <w:r w:rsidDel="00545A0D">
          <w:fldChar w:fldCharType="separate"/>
        </w:r>
        <w:r w:rsidDel="00545A0D">
          <w:rPr>
            <w:noProof/>
          </w:rPr>
          <w:delText>3</w:delText>
        </w:r>
        <w:r w:rsidDel="00545A0D">
          <w:fldChar w:fldCharType="end"/>
        </w:r>
        <w:r w:rsidDel="00545A0D">
          <w:delText xml:space="preserve"> </w:delText>
        </w:r>
        <w:r w:rsidRPr="00AC63A9" w:rsidDel="00545A0D">
          <w:rPr>
            <w:lang w:eastAsia="zh-CN"/>
          </w:rPr>
          <w:delText>Option 1: Individual CBP and DPB</w:delText>
        </w:r>
      </w:del>
    </w:p>
    <w:p w14:paraId="490C9711" w14:textId="26DE0665" w:rsidR="00630149" w:rsidRPr="00BB3850" w:rsidDel="00545A0D" w:rsidRDefault="00630149" w:rsidP="00545A0D">
      <w:pPr>
        <w:widowControl/>
        <w:autoSpaceDE/>
        <w:autoSpaceDN/>
        <w:spacing w:after="180"/>
        <w:rPr>
          <w:del w:id="1087" w:author="Emmanouil Potetsianakis" w:date="2023-07-27T11:27:00Z"/>
          <w:rFonts w:ascii="Times New Roman" w:eastAsia="Times New Roman" w:hAnsi="Times New Roman" w:cs="Times New Roman"/>
          <w:sz w:val="20"/>
          <w:szCs w:val="20"/>
        </w:rPr>
      </w:pPr>
      <w:del w:id="1088" w:author="Emmanouil Potetsianakis" w:date="2023-07-27T11:27:00Z">
        <w:r w:rsidRPr="00BB3850" w:rsidDel="00545A0D">
          <w:rPr>
            <w:rFonts w:ascii="Times New Roman" w:eastAsia="Times New Roman" w:hAnsi="Times New Roman" w:cs="Times New Roman"/>
            <w:sz w:val="20"/>
            <w:szCs w:val="20"/>
          </w:rPr>
          <w:delText>The operation is as follows</w:delText>
        </w:r>
        <w:r w:rsidR="00BA0F27" w:rsidDel="00545A0D">
          <w:rPr>
            <w:rFonts w:ascii="Times New Roman" w:eastAsia="Times New Roman" w:hAnsi="Times New Roman" w:cs="Times New Roman"/>
            <w:sz w:val="20"/>
            <w:szCs w:val="20"/>
          </w:rPr>
          <w:delText>:</w:delText>
        </w:r>
      </w:del>
    </w:p>
    <w:p w14:paraId="030C319F" w14:textId="30CA0028" w:rsidR="00630149" w:rsidRPr="00BB3850" w:rsidDel="00545A0D" w:rsidRDefault="00630149" w:rsidP="00545A0D">
      <w:pPr>
        <w:widowControl/>
        <w:autoSpaceDE/>
        <w:autoSpaceDN/>
        <w:spacing w:after="180"/>
        <w:rPr>
          <w:del w:id="1089" w:author="Emmanouil Potetsianakis" w:date="2023-07-27T11:27:00Z"/>
          <w:rFonts w:ascii="Times New Roman" w:eastAsia="Times New Roman" w:hAnsi="Times New Roman" w:cs="Times New Roman"/>
          <w:sz w:val="20"/>
          <w:szCs w:val="20"/>
        </w:rPr>
      </w:pPr>
      <w:del w:id="1090" w:author="Emmanouil Potetsianakis" w:date="2023-07-27T11:27:00Z">
        <w:r w:rsidRPr="00BB3850" w:rsidDel="00545A0D">
          <w:rPr>
            <w:rFonts w:ascii="Times New Roman" w:eastAsia="Times New Roman" w:hAnsi="Times New Roman" w:cs="Times New Roman"/>
            <w:sz w:val="20"/>
            <w:szCs w:val="20"/>
          </w:rPr>
          <w:delText>Data associated with decoding units that flow into the CPB of each stream according to a specified arrival schedule are delivered by the common Hypothetical Stream Scheduler (HSS) that scheduled the N bitstreams for decoding each of the units. For each access unit</w:delText>
        </w:r>
      </w:del>
    </w:p>
    <w:p w14:paraId="05D852AB" w14:textId="40AFA9C5" w:rsidR="00630149" w:rsidRPr="00BB3850" w:rsidDel="00545A0D" w:rsidRDefault="00630149" w:rsidP="00545A0D">
      <w:pPr>
        <w:widowControl/>
        <w:autoSpaceDE/>
        <w:autoSpaceDN/>
        <w:spacing w:after="180"/>
        <w:rPr>
          <w:del w:id="1091" w:author="Emmanouil Potetsianakis" w:date="2023-07-27T11:27:00Z"/>
          <w:rFonts w:ascii="Times New Roman" w:eastAsia="Times New Roman" w:hAnsi="Times New Roman" w:cs="Times New Roman"/>
          <w:sz w:val="20"/>
          <w:szCs w:val="20"/>
        </w:rPr>
      </w:pPr>
      <w:del w:id="1092" w:author="Emmanouil Potetsianakis" w:date="2023-07-27T11:27:00Z">
        <w:r w:rsidRPr="00BB3850" w:rsidDel="00545A0D">
          <w:rPr>
            <w:rFonts w:ascii="Times New Roman" w:eastAsia="Times New Roman" w:hAnsi="Times New Roman" w:cs="Times New Roman"/>
            <w:sz w:val="20"/>
            <w:szCs w:val="20"/>
          </w:rPr>
          <w:delText>all data associated with an access unit is removed and decoded instantaneously by the instantaneous decoding process at CPB removal time of the access unit.</w:delText>
        </w:r>
      </w:del>
    </w:p>
    <w:p w14:paraId="56E81C8D" w14:textId="4013720D" w:rsidR="00630149" w:rsidRPr="00BB3850" w:rsidDel="00545A0D" w:rsidRDefault="00630149" w:rsidP="00545A0D">
      <w:pPr>
        <w:widowControl/>
        <w:autoSpaceDE/>
        <w:autoSpaceDN/>
        <w:spacing w:after="180"/>
        <w:rPr>
          <w:del w:id="1093" w:author="Emmanouil Potetsianakis" w:date="2023-07-27T11:27:00Z"/>
          <w:rFonts w:ascii="Times New Roman" w:eastAsia="Times New Roman" w:hAnsi="Times New Roman" w:cs="Times New Roman"/>
          <w:sz w:val="20"/>
          <w:szCs w:val="20"/>
        </w:rPr>
      </w:pPr>
      <w:del w:id="1094" w:author="Emmanouil Potetsianakis" w:date="2023-07-27T11:27:00Z">
        <w:r w:rsidRPr="00BB3850" w:rsidDel="00545A0D">
          <w:rPr>
            <w:rFonts w:ascii="Times New Roman" w:eastAsia="Times New Roman" w:hAnsi="Times New Roman" w:cs="Times New Roman"/>
            <w:sz w:val="20"/>
            <w:szCs w:val="20"/>
          </w:rPr>
          <w:delText xml:space="preserve">Each decoded picture is placed in the Decoded Picture Buffer (DPB) for being referenced by the decoding process of this stream as well as for output and cropping. </w:delText>
        </w:r>
      </w:del>
    </w:p>
    <w:p w14:paraId="219C210F" w14:textId="5C38ACF7" w:rsidR="00630149" w:rsidRPr="00BB3850" w:rsidDel="00545A0D" w:rsidRDefault="00630149" w:rsidP="00545A0D">
      <w:pPr>
        <w:widowControl/>
        <w:autoSpaceDE/>
        <w:autoSpaceDN/>
        <w:spacing w:after="180"/>
        <w:rPr>
          <w:del w:id="1095" w:author="Emmanouil Potetsianakis" w:date="2023-07-27T11:27:00Z"/>
          <w:rFonts w:ascii="Times New Roman" w:eastAsia="Times New Roman" w:hAnsi="Times New Roman" w:cs="Times New Roman"/>
          <w:sz w:val="20"/>
          <w:szCs w:val="20"/>
        </w:rPr>
      </w:pPr>
      <w:del w:id="1096" w:author="Emmanouil Potetsianakis" w:date="2023-07-27T11:27:00Z">
        <w:r w:rsidRPr="00BB3850" w:rsidDel="00545A0D">
          <w:rPr>
            <w:rFonts w:ascii="Times New Roman" w:eastAsia="Times New Roman" w:hAnsi="Times New Roman" w:cs="Times New Roman"/>
            <w:sz w:val="20"/>
            <w:szCs w:val="20"/>
          </w:rPr>
          <w:delText>A decoded picture is removed from the DPB at the time that it becomes no longer needed for inter-prediction reference as well as the output time of the access unit.</w:delText>
        </w:r>
      </w:del>
    </w:p>
    <w:p w14:paraId="7DAD10D1" w14:textId="75C59081" w:rsidR="00630149" w:rsidRPr="00BB3850" w:rsidDel="00545A0D" w:rsidRDefault="00630149" w:rsidP="00545A0D">
      <w:pPr>
        <w:widowControl/>
        <w:autoSpaceDE/>
        <w:autoSpaceDN/>
        <w:spacing w:after="180"/>
        <w:rPr>
          <w:del w:id="1097" w:author="Emmanouil Potetsianakis" w:date="2023-07-27T11:27:00Z"/>
          <w:rFonts w:ascii="Times New Roman" w:eastAsia="Times New Roman" w:hAnsi="Times New Roman" w:cs="Times New Roman"/>
          <w:sz w:val="20"/>
          <w:szCs w:val="20"/>
        </w:rPr>
      </w:pPr>
      <w:del w:id="1098" w:author="Emmanouil Potetsianakis" w:date="2023-07-27T11:27:00Z">
        <w:r w:rsidRPr="00BB3850" w:rsidDel="00545A0D">
          <w:rPr>
            <w:rFonts w:ascii="Times New Roman" w:eastAsia="Times New Roman" w:hAnsi="Times New Roman" w:cs="Times New Roman"/>
            <w:sz w:val="20"/>
            <w:szCs w:val="20"/>
          </w:rPr>
          <w:delText xml:space="preserve">At any point time, </w:delText>
        </w:r>
      </w:del>
    </w:p>
    <w:p w14:paraId="736B0FFE" w14:textId="3380D7AC" w:rsidR="00630149" w:rsidRPr="00BB3850" w:rsidDel="00545A0D" w:rsidRDefault="00630149" w:rsidP="00545A0D">
      <w:pPr>
        <w:widowControl/>
        <w:autoSpaceDE/>
        <w:autoSpaceDN/>
        <w:spacing w:after="180"/>
        <w:rPr>
          <w:del w:id="1099" w:author="Emmanouil Potetsianakis" w:date="2023-07-27T11:27:00Z"/>
          <w:rFonts w:ascii="Times New Roman" w:eastAsia="Times New Roman" w:hAnsi="Times New Roman" w:cs="Times New Roman"/>
          <w:sz w:val="20"/>
          <w:szCs w:val="20"/>
        </w:rPr>
      </w:pPr>
      <w:del w:id="1100" w:author="Emmanouil Potetsianakis" w:date="2023-07-27T11:27:00Z">
        <w:r w:rsidRPr="00BB3850" w:rsidDel="00545A0D">
          <w:rPr>
            <w:rFonts w:ascii="Times New Roman" w:eastAsia="Times New Roman" w:hAnsi="Times New Roman" w:cs="Times New Roman"/>
            <w:sz w:val="20"/>
            <w:szCs w:val="20"/>
          </w:rPr>
          <w:delText>each of the individual streams conforms to the signaled profile/level/tier and HRD parameters of the individual stream</w:delText>
        </w:r>
      </w:del>
    </w:p>
    <w:p w14:paraId="6D517D08" w14:textId="2C15C435" w:rsidR="00630149" w:rsidRPr="00BB3850" w:rsidDel="00545A0D" w:rsidRDefault="00630149" w:rsidP="00545A0D">
      <w:pPr>
        <w:widowControl/>
        <w:autoSpaceDE/>
        <w:autoSpaceDN/>
        <w:spacing w:after="180"/>
        <w:rPr>
          <w:del w:id="1101" w:author="Emmanouil Potetsianakis" w:date="2023-07-27T11:27:00Z"/>
          <w:rFonts w:ascii="Times New Roman" w:eastAsia="Times New Roman" w:hAnsi="Times New Roman" w:cs="Times New Roman"/>
          <w:sz w:val="20"/>
          <w:szCs w:val="20"/>
        </w:rPr>
      </w:pPr>
      <w:del w:id="1102" w:author="Emmanouil Potetsianakis" w:date="2023-07-27T11:27:00Z">
        <w:r w:rsidRPr="00BB3850" w:rsidDel="00545A0D">
          <w:rPr>
            <w:rFonts w:ascii="Times New Roman" w:eastAsia="Times New Roman" w:hAnsi="Times New Roman" w:cs="Times New Roman"/>
            <w:sz w:val="20"/>
            <w:szCs w:val="20"/>
          </w:rPr>
          <w:delText>The sum of the CPB size conforms to common profile/level/tier signaling</w:delText>
        </w:r>
      </w:del>
    </w:p>
    <w:p w14:paraId="6A367C30" w14:textId="5BCBC8EE" w:rsidR="00630149" w:rsidRPr="00BB3850" w:rsidDel="00545A0D" w:rsidRDefault="00630149" w:rsidP="00545A0D">
      <w:pPr>
        <w:widowControl/>
        <w:autoSpaceDE/>
        <w:autoSpaceDN/>
        <w:spacing w:after="180"/>
        <w:rPr>
          <w:del w:id="1103" w:author="Emmanouil Potetsianakis" w:date="2023-07-27T11:27:00Z"/>
          <w:rFonts w:ascii="Times New Roman" w:eastAsia="Times New Roman" w:hAnsi="Times New Roman" w:cs="Times New Roman"/>
          <w:sz w:val="20"/>
          <w:szCs w:val="20"/>
        </w:rPr>
      </w:pPr>
      <w:del w:id="1104" w:author="Emmanouil Potetsianakis" w:date="2023-07-27T11:27:00Z">
        <w:r w:rsidRPr="00BB3850" w:rsidDel="00545A0D">
          <w:rPr>
            <w:rFonts w:ascii="Times New Roman" w:eastAsia="Times New Roman" w:hAnsi="Times New Roman" w:cs="Times New Roman"/>
            <w:sz w:val="20"/>
            <w:szCs w:val="20"/>
          </w:rPr>
          <w:delText xml:space="preserve">The aggregate decoder processing speed (samples per seconds) conforms to common profile/level/tier signaling </w:delText>
        </w:r>
      </w:del>
    </w:p>
    <w:p w14:paraId="47472703" w14:textId="6F70BB31" w:rsidR="00630149" w:rsidRPr="00BB3850" w:rsidDel="00545A0D" w:rsidRDefault="00630149" w:rsidP="00545A0D">
      <w:pPr>
        <w:widowControl/>
        <w:autoSpaceDE/>
        <w:autoSpaceDN/>
        <w:spacing w:after="180"/>
        <w:rPr>
          <w:del w:id="1105" w:author="Emmanouil Potetsianakis" w:date="2023-07-27T11:27:00Z"/>
          <w:rFonts w:ascii="Times New Roman" w:eastAsia="Times New Roman" w:hAnsi="Times New Roman" w:cs="Times New Roman"/>
          <w:sz w:val="20"/>
          <w:szCs w:val="20"/>
        </w:rPr>
      </w:pPr>
      <w:del w:id="1106" w:author="Emmanouil Potetsianakis" w:date="2023-07-27T11:27:00Z">
        <w:r w:rsidRPr="00BB3850" w:rsidDel="00545A0D">
          <w:rPr>
            <w:rFonts w:ascii="Times New Roman" w:eastAsia="Times New Roman" w:hAnsi="Times New Roman" w:cs="Times New Roman"/>
            <w:sz w:val="20"/>
            <w:szCs w:val="20"/>
          </w:rPr>
          <w:delText>The sum of the DPB size conforms to common profile/level/tier signaling</w:delText>
        </w:r>
      </w:del>
    </w:p>
    <w:p w14:paraId="0FB0754F" w14:textId="315E2DCA" w:rsidR="00630149" w:rsidRPr="00BB3850" w:rsidDel="00545A0D" w:rsidRDefault="00630149" w:rsidP="00545A0D">
      <w:pPr>
        <w:widowControl/>
        <w:autoSpaceDE/>
        <w:autoSpaceDN/>
        <w:spacing w:after="180"/>
        <w:rPr>
          <w:del w:id="1107" w:author="Emmanouil Potetsianakis" w:date="2023-07-27T11:27:00Z"/>
          <w:rFonts w:ascii="Times New Roman" w:eastAsia="Times New Roman" w:hAnsi="Times New Roman" w:cs="Times New Roman"/>
          <w:sz w:val="20"/>
          <w:szCs w:val="20"/>
        </w:rPr>
      </w:pPr>
      <w:del w:id="1108" w:author="Emmanouil Potetsianakis" w:date="2023-07-27T11:27:00Z">
        <w:r w:rsidRPr="00BB3850" w:rsidDel="00545A0D">
          <w:rPr>
            <w:rFonts w:ascii="Times New Roman" w:eastAsia="Times New Roman" w:hAnsi="Times New Roman" w:cs="Times New Roman"/>
            <w:sz w:val="20"/>
            <w:szCs w:val="20"/>
          </w:rPr>
          <w:delText>Common HRD parameters for initial delay may be specified</w:delText>
        </w:r>
      </w:del>
    </w:p>
    <w:p w14:paraId="656B85D3" w14:textId="050F699D" w:rsidR="00200A87" w:rsidDel="00545A0D" w:rsidRDefault="00200A87" w:rsidP="00545A0D">
      <w:pPr>
        <w:widowControl/>
        <w:autoSpaceDE/>
        <w:autoSpaceDN/>
        <w:spacing w:after="180"/>
        <w:rPr>
          <w:del w:id="1109" w:author="Emmanouil Potetsianakis" w:date="2023-07-27T11:27:00Z"/>
          <w:lang w:val="en-GB"/>
        </w:rPr>
      </w:pPr>
    </w:p>
    <w:p w14:paraId="4A303A19" w14:textId="0AA05DF4" w:rsidR="00BA0F27" w:rsidDel="00545A0D" w:rsidRDefault="00BA0F27" w:rsidP="00545A0D">
      <w:pPr>
        <w:widowControl/>
        <w:autoSpaceDE/>
        <w:autoSpaceDN/>
        <w:spacing w:after="180"/>
        <w:rPr>
          <w:del w:id="1110" w:author="Emmanouil Potetsianakis" w:date="2023-07-27T11:27:00Z"/>
        </w:rPr>
      </w:pPr>
      <w:del w:id="1111" w:author="Emmanouil Potetsianakis" w:date="2023-07-27T11:27:00Z">
        <w:r w:rsidRPr="00BA0F27" w:rsidDel="00545A0D">
          <w:delText>Option 2: Individual CBP – joint DPB</w:delText>
        </w:r>
      </w:del>
    </w:p>
    <w:p w14:paraId="125B9BE4" w14:textId="5CD2B7B1" w:rsidR="0053384C" w:rsidRPr="007D2485" w:rsidDel="00545A0D" w:rsidRDefault="0053384C" w:rsidP="00545A0D">
      <w:pPr>
        <w:widowControl/>
        <w:autoSpaceDE/>
        <w:autoSpaceDN/>
        <w:spacing w:after="180"/>
        <w:rPr>
          <w:del w:id="1112" w:author="Emmanouil Potetsianakis" w:date="2023-07-27T11:27:00Z"/>
          <w:rFonts w:ascii="Times New Roman" w:eastAsia="Times New Roman" w:hAnsi="Times New Roman" w:cs="Times New Roman"/>
          <w:sz w:val="20"/>
          <w:szCs w:val="20"/>
        </w:rPr>
      </w:pPr>
      <w:del w:id="1113" w:author="Emmanouil Potetsianakis" w:date="2023-07-27T11:27:00Z">
        <w:r w:rsidRPr="007D2485" w:rsidDel="00545A0D">
          <w:rPr>
            <w:rFonts w:ascii="Times New Roman" w:eastAsia="Times New Roman" w:hAnsi="Times New Roman" w:cs="Times New Roman"/>
            <w:sz w:val="20"/>
            <w:szCs w:val="20"/>
          </w:rPr>
          <w:delText xml:space="preserve">In Option </w:delText>
        </w:r>
        <w:r w:rsidDel="00545A0D">
          <w:rPr>
            <w:rFonts w:ascii="Times New Roman" w:eastAsia="Times New Roman" w:hAnsi="Times New Roman" w:cs="Times New Roman"/>
            <w:sz w:val="20"/>
            <w:szCs w:val="20"/>
          </w:rPr>
          <w:delText>2, which is likely the most relevant one, a set of bit streams has individual input, but there are dependencies on the DPBs.</w:delText>
        </w:r>
      </w:del>
    </w:p>
    <w:p w14:paraId="5F783E76" w14:textId="1ADDE93B" w:rsidR="0053384C" w:rsidRPr="00BD1B1A" w:rsidDel="00545A0D" w:rsidRDefault="0053384C" w:rsidP="00545A0D">
      <w:pPr>
        <w:widowControl/>
        <w:autoSpaceDE/>
        <w:autoSpaceDN/>
        <w:spacing w:after="180"/>
        <w:rPr>
          <w:del w:id="1114" w:author="Emmanouil Potetsianakis" w:date="2023-07-27T11:27:00Z"/>
          <w:lang w:eastAsia="zh-CN"/>
        </w:rPr>
      </w:pPr>
    </w:p>
    <w:p w14:paraId="23011D65" w14:textId="6860F395" w:rsidR="0053384C" w:rsidDel="00545A0D" w:rsidRDefault="0053384C" w:rsidP="00545A0D">
      <w:pPr>
        <w:widowControl/>
        <w:autoSpaceDE/>
        <w:autoSpaceDN/>
        <w:spacing w:after="180"/>
        <w:rPr>
          <w:del w:id="1115" w:author="Emmanouil Potetsianakis" w:date="2023-07-27T11:27:00Z"/>
        </w:rPr>
      </w:pPr>
      <w:del w:id="1116" w:author="Emmanouil Potetsianakis" w:date="2023-07-27T11:27:00Z">
        <w:r w:rsidDel="00545A0D">
          <w:rPr>
            <w:noProof/>
          </w:rPr>
          <w:lastRenderedPageBreak/>
          <w:drawing>
            <wp:inline distT="0" distB="0" distL="0" distR="0" wp14:anchorId="1BA83A7F" wp14:editId="1FD8D82E">
              <wp:extent cx="5701496" cy="2485917"/>
              <wp:effectExtent l="0" t="0" r="0" b="0"/>
              <wp:docPr id="4" name="Picture 4" descr="Treemap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reemap chart&#10;&#10;Description automatically generated with low confidenc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2681" cy="2495154"/>
                      </a:xfrm>
                      <a:prstGeom prst="rect">
                        <a:avLst/>
                      </a:prstGeom>
                      <a:noFill/>
                    </pic:spPr>
                  </pic:pic>
                </a:graphicData>
              </a:graphic>
            </wp:inline>
          </w:drawing>
        </w:r>
      </w:del>
    </w:p>
    <w:p w14:paraId="7CD16E13" w14:textId="5D121488" w:rsidR="0053384C" w:rsidDel="00545A0D" w:rsidRDefault="0053384C" w:rsidP="00545A0D">
      <w:pPr>
        <w:widowControl/>
        <w:autoSpaceDE/>
        <w:autoSpaceDN/>
        <w:spacing w:after="180"/>
        <w:rPr>
          <w:del w:id="1117" w:author="Emmanouil Potetsianakis" w:date="2023-07-27T11:27:00Z"/>
          <w:lang w:eastAsia="zh-CN"/>
        </w:rPr>
      </w:pPr>
      <w:del w:id="1118" w:author="Emmanouil Potetsianakis" w:date="2023-07-27T11:27:00Z">
        <w:r w:rsidDel="00545A0D">
          <w:delText xml:space="preserve">Figure </w:delText>
        </w:r>
        <w:r w:rsidDel="00545A0D">
          <w:fldChar w:fldCharType="begin"/>
        </w:r>
        <w:r w:rsidDel="00545A0D">
          <w:delInstrText xml:space="preserve"> SEQ Figure \* ARABIC </w:delInstrText>
        </w:r>
        <w:r w:rsidDel="00545A0D">
          <w:fldChar w:fldCharType="separate"/>
        </w:r>
        <w:r w:rsidDel="00545A0D">
          <w:rPr>
            <w:noProof/>
          </w:rPr>
          <w:delText>4</w:delText>
        </w:r>
        <w:r w:rsidDel="00545A0D">
          <w:fldChar w:fldCharType="end"/>
        </w:r>
        <w:r w:rsidDel="00545A0D">
          <w:delText xml:space="preserve"> </w:delText>
        </w:r>
        <w:r w:rsidRPr="005243CF" w:rsidDel="00545A0D">
          <w:rPr>
            <w:lang w:eastAsia="zh-CN"/>
          </w:rPr>
          <w:delText>Individual CBP – joint DPB</w:delText>
        </w:r>
      </w:del>
    </w:p>
    <w:p w14:paraId="0978CC90" w14:textId="3FF9C1DD" w:rsidR="0053384C" w:rsidDel="00545A0D" w:rsidRDefault="0053384C" w:rsidP="00545A0D">
      <w:pPr>
        <w:widowControl/>
        <w:autoSpaceDE/>
        <w:autoSpaceDN/>
        <w:spacing w:after="180"/>
        <w:rPr>
          <w:del w:id="1119" w:author="Emmanouil Potetsianakis" w:date="2023-07-27T11:27:00Z"/>
          <w:rFonts w:ascii="Times New Roman" w:eastAsia="Times New Roman" w:hAnsi="Times New Roman" w:cs="Times New Roman"/>
          <w:sz w:val="20"/>
          <w:szCs w:val="20"/>
        </w:rPr>
      </w:pPr>
      <w:del w:id="1120" w:author="Emmanouil Potetsianakis" w:date="2023-07-27T11:27:00Z">
        <w:r w:rsidDel="00545A0D">
          <w:rPr>
            <w:rFonts w:ascii="Times New Roman" w:eastAsia="Times New Roman" w:hAnsi="Times New Roman" w:cs="Times New Roman"/>
            <w:sz w:val="20"/>
            <w:szCs w:val="20"/>
          </w:rPr>
          <w:delText>The operation is as follows</w:delText>
        </w:r>
      </w:del>
    </w:p>
    <w:p w14:paraId="7A4C54F3" w14:textId="4280BBF9" w:rsidR="0053384C" w:rsidRPr="001851BA" w:rsidDel="00545A0D" w:rsidRDefault="0053384C" w:rsidP="00545A0D">
      <w:pPr>
        <w:widowControl/>
        <w:autoSpaceDE/>
        <w:autoSpaceDN/>
        <w:spacing w:after="180"/>
        <w:rPr>
          <w:del w:id="1121" w:author="Emmanouil Potetsianakis" w:date="2023-07-27T11:27:00Z"/>
          <w:rFonts w:ascii="Times New Roman" w:eastAsia="Times New Roman" w:hAnsi="Times New Roman" w:cs="Times New Roman"/>
          <w:sz w:val="20"/>
          <w:szCs w:val="20"/>
        </w:rPr>
      </w:pPr>
      <w:del w:id="1122" w:author="Emmanouil Potetsianakis" w:date="2023-07-27T11:27:00Z">
        <w:r w:rsidRPr="001851BA" w:rsidDel="00545A0D">
          <w:rPr>
            <w:rFonts w:ascii="Times New Roman" w:eastAsia="Times New Roman" w:hAnsi="Times New Roman" w:cs="Times New Roman"/>
            <w:sz w:val="20"/>
            <w:szCs w:val="20"/>
          </w:rPr>
          <w:delText>Data associated with decoding units that flow into the CPB of each stream according to a specified arrival schedule are delivered by the common Hypothetical Stream Scheduler (HSS) that scheduled the N bitstreams for decoding each of the units. For each access unit</w:delText>
        </w:r>
      </w:del>
    </w:p>
    <w:p w14:paraId="5D63E7A9" w14:textId="23DDE73E" w:rsidR="0053384C" w:rsidRPr="001851BA" w:rsidDel="00545A0D" w:rsidRDefault="0053384C" w:rsidP="00545A0D">
      <w:pPr>
        <w:widowControl/>
        <w:autoSpaceDE/>
        <w:autoSpaceDN/>
        <w:spacing w:after="180"/>
        <w:rPr>
          <w:del w:id="1123" w:author="Emmanouil Potetsianakis" w:date="2023-07-27T11:27:00Z"/>
          <w:rFonts w:ascii="Times New Roman" w:eastAsia="Times New Roman" w:hAnsi="Times New Roman" w:cs="Times New Roman"/>
          <w:sz w:val="20"/>
          <w:szCs w:val="20"/>
        </w:rPr>
      </w:pPr>
      <w:del w:id="1124" w:author="Emmanouil Potetsianakis" w:date="2023-07-27T11:27:00Z">
        <w:r w:rsidRPr="001851BA" w:rsidDel="00545A0D">
          <w:rPr>
            <w:rFonts w:ascii="Times New Roman" w:eastAsia="Times New Roman" w:hAnsi="Times New Roman" w:cs="Times New Roman"/>
            <w:sz w:val="20"/>
            <w:szCs w:val="20"/>
          </w:rPr>
          <w:delText>all data associated with an access unit is removed and decoded instantaneously by the instantaneous decoding process at CPB removal time of the access unit.</w:delText>
        </w:r>
      </w:del>
    </w:p>
    <w:p w14:paraId="5CBB221F" w14:textId="0F7A2906" w:rsidR="0053384C" w:rsidRPr="001851BA" w:rsidDel="00545A0D" w:rsidRDefault="0053384C" w:rsidP="00545A0D">
      <w:pPr>
        <w:widowControl/>
        <w:autoSpaceDE/>
        <w:autoSpaceDN/>
        <w:spacing w:after="180"/>
        <w:rPr>
          <w:del w:id="1125" w:author="Emmanouil Potetsianakis" w:date="2023-07-27T11:27:00Z"/>
          <w:rFonts w:ascii="Times New Roman" w:eastAsia="Times New Roman" w:hAnsi="Times New Roman" w:cs="Times New Roman"/>
          <w:sz w:val="20"/>
          <w:szCs w:val="20"/>
        </w:rPr>
      </w:pPr>
      <w:del w:id="1126" w:author="Emmanouil Potetsianakis" w:date="2023-07-27T11:27:00Z">
        <w:r w:rsidRPr="001851BA" w:rsidDel="00545A0D">
          <w:rPr>
            <w:rFonts w:ascii="Times New Roman" w:eastAsia="Times New Roman" w:hAnsi="Times New Roman" w:cs="Times New Roman"/>
            <w:sz w:val="20"/>
            <w:szCs w:val="20"/>
          </w:rPr>
          <w:delText xml:space="preserve">Each decoded picture is placed in the Decoded Picture Buffer (DPB) for being referenced by the decoding process of this stream as well as for output and cropping. </w:delText>
        </w:r>
      </w:del>
    </w:p>
    <w:p w14:paraId="1218F667" w14:textId="5F9DEBFA" w:rsidR="0053384C" w:rsidRPr="001851BA" w:rsidDel="00545A0D" w:rsidRDefault="0053384C" w:rsidP="00545A0D">
      <w:pPr>
        <w:widowControl/>
        <w:autoSpaceDE/>
        <w:autoSpaceDN/>
        <w:spacing w:after="180"/>
        <w:rPr>
          <w:del w:id="1127" w:author="Emmanouil Potetsianakis" w:date="2023-07-27T11:27:00Z"/>
          <w:rFonts w:ascii="Times New Roman" w:eastAsia="Times New Roman" w:hAnsi="Times New Roman" w:cs="Times New Roman"/>
          <w:color w:val="FF0000"/>
          <w:sz w:val="20"/>
          <w:szCs w:val="20"/>
        </w:rPr>
      </w:pPr>
      <w:del w:id="1128" w:author="Emmanouil Potetsianakis" w:date="2023-07-27T11:27:00Z">
        <w:r w:rsidRPr="001851BA" w:rsidDel="00545A0D">
          <w:rPr>
            <w:rFonts w:ascii="Times New Roman" w:eastAsia="Times New Roman" w:hAnsi="Times New Roman" w:cs="Times New Roman"/>
            <w:sz w:val="20"/>
            <w:szCs w:val="20"/>
          </w:rPr>
          <w:delText xml:space="preserve">A decoded picture is removed from the DPB at the time that it becomes no longer needed for inter-prediction reference as well as the output time of the access unit is </w:delText>
        </w:r>
        <w:r w:rsidRPr="001851BA" w:rsidDel="00545A0D">
          <w:rPr>
            <w:rFonts w:ascii="Times New Roman" w:eastAsia="Times New Roman" w:hAnsi="Times New Roman" w:cs="Times New Roman"/>
            <w:color w:val="FF0000"/>
            <w:sz w:val="20"/>
            <w:szCs w:val="20"/>
          </w:rPr>
          <w:delText>the largest of all decoded pictures remaining in the group of decoders</w:delText>
        </w:r>
      </w:del>
    </w:p>
    <w:p w14:paraId="62B1798D" w14:textId="7533BC42" w:rsidR="0053384C" w:rsidRPr="001851BA" w:rsidDel="00545A0D" w:rsidRDefault="0053384C" w:rsidP="00545A0D">
      <w:pPr>
        <w:widowControl/>
        <w:autoSpaceDE/>
        <w:autoSpaceDN/>
        <w:spacing w:after="180"/>
        <w:rPr>
          <w:del w:id="1129" w:author="Emmanouil Potetsianakis" w:date="2023-07-27T11:27:00Z"/>
          <w:rFonts w:ascii="Times New Roman" w:eastAsia="Times New Roman" w:hAnsi="Times New Roman" w:cs="Times New Roman"/>
          <w:sz w:val="20"/>
          <w:szCs w:val="20"/>
        </w:rPr>
      </w:pPr>
      <w:del w:id="1130" w:author="Emmanouil Potetsianakis" w:date="2023-07-27T11:27:00Z">
        <w:r w:rsidRPr="001851BA" w:rsidDel="00545A0D">
          <w:rPr>
            <w:rFonts w:ascii="Times New Roman" w:eastAsia="Times New Roman" w:hAnsi="Times New Roman" w:cs="Times New Roman"/>
            <w:sz w:val="20"/>
            <w:szCs w:val="20"/>
          </w:rPr>
          <w:delText xml:space="preserve">At any point time, </w:delText>
        </w:r>
      </w:del>
    </w:p>
    <w:p w14:paraId="4D90EF89" w14:textId="1D579702" w:rsidR="0053384C" w:rsidRPr="001851BA" w:rsidDel="00545A0D" w:rsidRDefault="0053384C" w:rsidP="00545A0D">
      <w:pPr>
        <w:widowControl/>
        <w:autoSpaceDE/>
        <w:autoSpaceDN/>
        <w:spacing w:after="180"/>
        <w:rPr>
          <w:del w:id="1131" w:author="Emmanouil Potetsianakis" w:date="2023-07-27T11:27:00Z"/>
          <w:rFonts w:ascii="Times New Roman" w:eastAsia="Times New Roman" w:hAnsi="Times New Roman" w:cs="Times New Roman"/>
          <w:sz w:val="20"/>
          <w:szCs w:val="20"/>
        </w:rPr>
      </w:pPr>
      <w:del w:id="1132" w:author="Emmanouil Potetsianakis" w:date="2023-07-27T11:27:00Z">
        <w:r w:rsidRPr="001851BA" w:rsidDel="00545A0D">
          <w:rPr>
            <w:rFonts w:ascii="Times New Roman" w:eastAsia="Times New Roman" w:hAnsi="Times New Roman" w:cs="Times New Roman"/>
            <w:sz w:val="20"/>
            <w:szCs w:val="20"/>
          </w:rPr>
          <w:delText xml:space="preserve">The same requirements as for configuration 1 </w:delText>
        </w:r>
      </w:del>
    </w:p>
    <w:p w14:paraId="4C424864" w14:textId="3AF9E0F5" w:rsidR="0053384C" w:rsidRPr="001851BA" w:rsidDel="00545A0D" w:rsidRDefault="0053384C" w:rsidP="00545A0D">
      <w:pPr>
        <w:widowControl/>
        <w:autoSpaceDE/>
        <w:autoSpaceDN/>
        <w:spacing w:after="180"/>
        <w:rPr>
          <w:del w:id="1133" w:author="Emmanouil Potetsianakis" w:date="2023-07-27T11:27:00Z"/>
          <w:rFonts w:ascii="Times New Roman" w:eastAsia="Times New Roman" w:hAnsi="Times New Roman" w:cs="Times New Roman"/>
          <w:sz w:val="20"/>
          <w:szCs w:val="20"/>
        </w:rPr>
      </w:pPr>
      <w:del w:id="1134" w:author="Emmanouil Potetsianakis" w:date="2023-07-27T11:27:00Z">
        <w:r w:rsidRPr="001851BA" w:rsidDel="00545A0D">
          <w:rPr>
            <w:rFonts w:ascii="Times New Roman" w:eastAsia="Times New Roman" w:hAnsi="Times New Roman" w:cs="Times New Roman"/>
            <w:sz w:val="20"/>
            <w:szCs w:val="20"/>
          </w:rPr>
          <w:delText>The common DPB size conforms to common profile/level/tier signaling</w:delText>
        </w:r>
      </w:del>
    </w:p>
    <w:p w14:paraId="25DFF434" w14:textId="4127D43E" w:rsidR="0053384C" w:rsidRPr="001851BA" w:rsidDel="00545A0D" w:rsidRDefault="0053384C" w:rsidP="00545A0D">
      <w:pPr>
        <w:widowControl/>
        <w:autoSpaceDE/>
        <w:autoSpaceDN/>
        <w:spacing w:after="180"/>
        <w:rPr>
          <w:del w:id="1135" w:author="Emmanouil Potetsianakis" w:date="2023-07-27T11:27:00Z"/>
          <w:rFonts w:ascii="Times New Roman" w:eastAsia="Times New Roman" w:hAnsi="Times New Roman" w:cs="Times New Roman"/>
          <w:sz w:val="20"/>
          <w:szCs w:val="20"/>
        </w:rPr>
      </w:pPr>
      <w:del w:id="1136" w:author="Emmanouil Potetsianakis" w:date="2023-07-27T11:27:00Z">
        <w:r w:rsidRPr="001851BA" w:rsidDel="00545A0D">
          <w:rPr>
            <w:rFonts w:ascii="Times New Roman" w:eastAsia="Times New Roman" w:hAnsi="Times New Roman" w:cs="Times New Roman"/>
            <w:sz w:val="20"/>
            <w:szCs w:val="20"/>
          </w:rPr>
          <w:delText>Again common HRD parameters for initial delay may be specified</w:delText>
        </w:r>
      </w:del>
    </w:p>
    <w:p w14:paraId="7369ED64" w14:textId="77E28278" w:rsidR="00820034" w:rsidDel="00545A0D" w:rsidRDefault="00E939F8" w:rsidP="00545A0D">
      <w:pPr>
        <w:widowControl/>
        <w:autoSpaceDE/>
        <w:autoSpaceDN/>
        <w:spacing w:after="180"/>
        <w:rPr>
          <w:del w:id="1137" w:author="Emmanouil Potetsianakis" w:date="2023-07-27T11:27:00Z"/>
        </w:rPr>
      </w:pPr>
      <w:del w:id="1138" w:author="Emmanouil Potetsianakis" w:date="2023-07-27T11:27:00Z">
        <w:r w:rsidRPr="00E939F8" w:rsidDel="00545A0D">
          <w:delText>Option 3: Common CPB and DPB</w:delText>
        </w:r>
      </w:del>
    </w:p>
    <w:p w14:paraId="579CCFB9" w14:textId="47B43CFD" w:rsidR="00E939F8" w:rsidDel="00545A0D" w:rsidRDefault="00E939F8" w:rsidP="00545A0D">
      <w:pPr>
        <w:widowControl/>
        <w:autoSpaceDE/>
        <w:autoSpaceDN/>
        <w:spacing w:after="180"/>
        <w:rPr>
          <w:del w:id="1139" w:author="Emmanouil Potetsianakis" w:date="2023-07-27T11:27:00Z"/>
          <w:lang w:val="en-GB"/>
        </w:rPr>
      </w:pPr>
    </w:p>
    <w:p w14:paraId="483F8C82" w14:textId="6B3661DE" w:rsidR="00683E3C" w:rsidDel="00545A0D" w:rsidRDefault="00683E3C" w:rsidP="00545A0D">
      <w:pPr>
        <w:widowControl/>
        <w:autoSpaceDE/>
        <w:autoSpaceDN/>
        <w:spacing w:after="180"/>
        <w:rPr>
          <w:del w:id="1140" w:author="Emmanouil Potetsianakis" w:date="2023-07-27T11:27:00Z"/>
          <w:rFonts w:ascii="Times New Roman" w:eastAsia="Times New Roman" w:hAnsi="Times New Roman" w:cs="Times New Roman"/>
          <w:sz w:val="20"/>
          <w:szCs w:val="20"/>
        </w:rPr>
      </w:pPr>
      <w:del w:id="1141" w:author="Emmanouil Potetsianakis" w:date="2023-07-27T11:27:00Z">
        <w:r w:rsidRPr="007D2485" w:rsidDel="00545A0D">
          <w:rPr>
            <w:rFonts w:ascii="Times New Roman" w:eastAsia="Times New Roman" w:hAnsi="Times New Roman" w:cs="Times New Roman"/>
            <w:sz w:val="20"/>
            <w:szCs w:val="20"/>
          </w:rPr>
          <w:delText xml:space="preserve">In Option </w:delText>
        </w:r>
        <w:r w:rsidDel="00545A0D">
          <w:rPr>
            <w:rFonts w:ascii="Times New Roman" w:eastAsia="Times New Roman" w:hAnsi="Times New Roman" w:cs="Times New Roman"/>
            <w:sz w:val="20"/>
            <w:szCs w:val="20"/>
          </w:rPr>
          <w:delText>3, also the coded picture buffer is shared, i.e. data can only be removed according to a sequence of decoding units shared across bitstreams.</w:delText>
        </w:r>
      </w:del>
    </w:p>
    <w:p w14:paraId="5BE7406F" w14:textId="5D9D7335" w:rsidR="008602BF" w:rsidRPr="0049769C" w:rsidDel="00545A0D" w:rsidRDefault="008602BF" w:rsidP="00545A0D">
      <w:pPr>
        <w:widowControl/>
        <w:autoSpaceDE/>
        <w:autoSpaceDN/>
        <w:spacing w:after="180"/>
        <w:rPr>
          <w:del w:id="1142" w:author="Emmanouil Potetsianakis" w:date="2023-07-27T11:27:00Z"/>
          <w:rFonts w:ascii="Times New Roman" w:eastAsia="Times New Roman" w:hAnsi="Times New Roman" w:cs="Times New Roman"/>
          <w:sz w:val="20"/>
          <w:szCs w:val="20"/>
        </w:rPr>
      </w:pPr>
      <w:del w:id="1143" w:author="Emmanouil Potetsianakis" w:date="2023-07-27T11:27:00Z">
        <w:r w:rsidRPr="00744AB3" w:rsidDel="00545A0D">
          <w:rPr>
            <w:rFonts w:ascii="Times New Roman" w:eastAsia="Times New Roman" w:hAnsi="Times New Roman" w:cs="Times New Roman"/>
            <w:sz w:val="20"/>
            <w:szCs w:val="20"/>
            <w:highlight w:val="yellow"/>
          </w:rPr>
          <w:delText xml:space="preserve">[Editor’s note: The </w:delText>
        </w:r>
        <w:r w:rsidR="00744AB3" w:rsidRPr="00744AB3" w:rsidDel="00545A0D">
          <w:rPr>
            <w:rFonts w:ascii="Times New Roman" w:eastAsia="Times New Roman" w:hAnsi="Times New Roman" w:cs="Times New Roman"/>
            <w:sz w:val="20"/>
            <w:szCs w:val="20"/>
            <w:highlight w:val="yellow"/>
          </w:rPr>
          <w:delText>figure</w:delText>
        </w:r>
        <w:r w:rsidRPr="00744AB3" w:rsidDel="00545A0D">
          <w:rPr>
            <w:rFonts w:ascii="Times New Roman" w:eastAsia="Times New Roman" w:hAnsi="Times New Roman" w:cs="Times New Roman"/>
            <w:sz w:val="20"/>
            <w:szCs w:val="20"/>
            <w:highlight w:val="yellow"/>
          </w:rPr>
          <w:delText xml:space="preserve"> below has been </w:delText>
        </w:r>
        <w:r w:rsidR="00744AB3" w:rsidRPr="00744AB3" w:rsidDel="00545A0D">
          <w:rPr>
            <w:rFonts w:ascii="Times New Roman" w:eastAsia="Times New Roman" w:hAnsi="Times New Roman" w:cs="Times New Roman"/>
            <w:sz w:val="20"/>
            <w:szCs w:val="20"/>
            <w:highlight w:val="yellow"/>
          </w:rPr>
          <w:delText>identified</w:delText>
        </w:r>
        <w:r w:rsidRPr="00744AB3" w:rsidDel="00545A0D">
          <w:rPr>
            <w:rFonts w:ascii="Times New Roman" w:eastAsia="Times New Roman" w:hAnsi="Times New Roman" w:cs="Times New Roman"/>
            <w:sz w:val="20"/>
            <w:szCs w:val="20"/>
            <w:highlight w:val="yellow"/>
          </w:rPr>
          <w:delText xml:space="preserve"> to be</w:delText>
        </w:r>
        <w:r w:rsidR="00744AB3" w:rsidRPr="00744AB3" w:rsidDel="00545A0D">
          <w:rPr>
            <w:rFonts w:ascii="Times New Roman" w:eastAsia="Times New Roman" w:hAnsi="Times New Roman" w:cs="Times New Roman"/>
            <w:sz w:val="20"/>
            <w:szCs w:val="20"/>
            <w:highlight w:val="yellow"/>
          </w:rPr>
          <w:delText xml:space="preserve"> update to align on the text, the left side (Coded Picture Buffer VDI) should show a combined CPB</w:delText>
        </w:r>
        <w:r w:rsidRPr="00744AB3" w:rsidDel="00545A0D">
          <w:rPr>
            <w:rFonts w:ascii="Times New Roman" w:eastAsia="Times New Roman" w:hAnsi="Times New Roman" w:cs="Times New Roman"/>
            <w:sz w:val="20"/>
            <w:szCs w:val="20"/>
            <w:highlight w:val="yellow"/>
          </w:rPr>
          <w:delText>]</w:delText>
        </w:r>
      </w:del>
    </w:p>
    <w:p w14:paraId="48FE4572" w14:textId="14E461C5" w:rsidR="00683E3C" w:rsidDel="00545A0D" w:rsidRDefault="00683E3C" w:rsidP="00545A0D">
      <w:pPr>
        <w:widowControl/>
        <w:autoSpaceDE/>
        <w:autoSpaceDN/>
        <w:spacing w:after="180"/>
        <w:rPr>
          <w:del w:id="1144" w:author="Emmanouil Potetsianakis" w:date="2023-07-27T11:27:00Z"/>
        </w:rPr>
      </w:pPr>
      <w:del w:id="1145" w:author="Emmanouil Potetsianakis" w:date="2023-07-27T11:27:00Z">
        <w:r w:rsidDel="00545A0D">
          <w:rPr>
            <w:noProof/>
          </w:rPr>
          <w:lastRenderedPageBreak/>
          <w:drawing>
            <wp:inline distT="0" distB="0" distL="0" distR="0" wp14:anchorId="3963D228" wp14:editId="458213E9">
              <wp:extent cx="5701496" cy="2485917"/>
              <wp:effectExtent l="0" t="0" r="0" b="0"/>
              <wp:docPr id="5" name="Picture 5" descr="Treemap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reemap chart&#10;&#10;Description automatically generated with low confidenc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2681" cy="2495154"/>
                      </a:xfrm>
                      <a:prstGeom prst="rect">
                        <a:avLst/>
                      </a:prstGeom>
                      <a:noFill/>
                    </pic:spPr>
                  </pic:pic>
                </a:graphicData>
              </a:graphic>
            </wp:inline>
          </w:drawing>
        </w:r>
      </w:del>
    </w:p>
    <w:p w14:paraId="5F2FAB98" w14:textId="2E2C8F75" w:rsidR="008602BF" w:rsidRPr="008602BF" w:rsidDel="00545A0D" w:rsidRDefault="00683E3C" w:rsidP="00545A0D">
      <w:pPr>
        <w:widowControl/>
        <w:autoSpaceDE/>
        <w:autoSpaceDN/>
        <w:spacing w:after="180"/>
        <w:rPr>
          <w:del w:id="1146" w:author="Emmanouil Potetsianakis" w:date="2023-07-27T11:27:00Z"/>
          <w:lang w:eastAsia="zh-CN"/>
        </w:rPr>
      </w:pPr>
      <w:del w:id="1147" w:author="Emmanouil Potetsianakis" w:date="2023-07-27T11:27:00Z">
        <w:r w:rsidDel="00545A0D">
          <w:delText xml:space="preserve">Figure </w:delText>
        </w:r>
        <w:r w:rsidDel="00545A0D">
          <w:fldChar w:fldCharType="begin"/>
        </w:r>
        <w:r w:rsidDel="00545A0D">
          <w:delInstrText xml:space="preserve"> SEQ Figure \* ARABIC </w:delInstrText>
        </w:r>
        <w:r w:rsidDel="00545A0D">
          <w:fldChar w:fldCharType="separate"/>
        </w:r>
        <w:r w:rsidDel="00545A0D">
          <w:rPr>
            <w:noProof/>
          </w:rPr>
          <w:delText>5</w:delText>
        </w:r>
        <w:r w:rsidDel="00545A0D">
          <w:fldChar w:fldCharType="end"/>
        </w:r>
        <w:r w:rsidDel="00545A0D">
          <w:delText xml:space="preserve"> </w:delText>
        </w:r>
        <w:r w:rsidRPr="005243CF" w:rsidDel="00545A0D">
          <w:rPr>
            <w:lang w:eastAsia="zh-CN"/>
          </w:rPr>
          <w:delText>Common CPB and DPB</w:delText>
        </w:r>
      </w:del>
    </w:p>
    <w:p w14:paraId="6B22227B" w14:textId="4F0B24F8" w:rsidR="00683E3C" w:rsidRPr="00510156" w:rsidDel="00545A0D" w:rsidRDefault="00683E3C" w:rsidP="00545A0D">
      <w:pPr>
        <w:widowControl/>
        <w:autoSpaceDE/>
        <w:autoSpaceDN/>
        <w:spacing w:after="180"/>
        <w:rPr>
          <w:del w:id="1148" w:author="Emmanouil Potetsianakis" w:date="2023-07-27T11:27:00Z"/>
          <w:rFonts w:ascii="Times New Roman" w:eastAsia="Times New Roman" w:hAnsi="Times New Roman" w:cs="Times New Roman"/>
          <w:sz w:val="20"/>
          <w:szCs w:val="20"/>
        </w:rPr>
      </w:pPr>
      <w:del w:id="1149" w:author="Emmanouil Potetsianakis" w:date="2023-07-27T11:27:00Z">
        <w:r w:rsidRPr="00510156" w:rsidDel="00545A0D">
          <w:rPr>
            <w:rFonts w:ascii="Times New Roman" w:eastAsia="Times New Roman" w:hAnsi="Times New Roman" w:cs="Times New Roman"/>
            <w:sz w:val="20"/>
            <w:szCs w:val="20"/>
          </w:rPr>
          <w:delText>The operation is as follows:</w:delText>
        </w:r>
      </w:del>
    </w:p>
    <w:p w14:paraId="1791B016" w14:textId="67A93F0C" w:rsidR="00683E3C" w:rsidRPr="00510156" w:rsidDel="00545A0D" w:rsidRDefault="00683E3C" w:rsidP="00545A0D">
      <w:pPr>
        <w:widowControl/>
        <w:autoSpaceDE/>
        <w:autoSpaceDN/>
        <w:spacing w:after="180"/>
        <w:rPr>
          <w:del w:id="1150" w:author="Emmanouil Potetsianakis" w:date="2023-07-27T11:27:00Z"/>
          <w:rFonts w:ascii="Times New Roman" w:eastAsia="Times New Roman" w:hAnsi="Times New Roman" w:cs="Times New Roman"/>
          <w:sz w:val="20"/>
          <w:szCs w:val="20"/>
        </w:rPr>
      </w:pPr>
      <w:del w:id="1151" w:author="Emmanouil Potetsianakis" w:date="2023-07-27T11:27:00Z">
        <w:r w:rsidRPr="00510156" w:rsidDel="00545A0D">
          <w:rPr>
            <w:rFonts w:ascii="Times New Roman" w:eastAsia="Times New Roman" w:hAnsi="Times New Roman" w:cs="Times New Roman"/>
            <w:sz w:val="20"/>
            <w:szCs w:val="20"/>
          </w:rPr>
          <w:delText>Data associated with decoding units that flow into the CPB of each stream according to a specified arrival schedule are delivered by the common Hypothetical Stream Scheduler (HSS) that scheduled the N bitstreams for decoding each of the units. The addition of each decoding unit is done according to the common HSS. For each access unit</w:delText>
        </w:r>
      </w:del>
    </w:p>
    <w:p w14:paraId="4B1D08F1" w14:textId="50F3CD6A" w:rsidR="00683E3C" w:rsidRPr="00510156" w:rsidDel="00545A0D" w:rsidRDefault="00683E3C" w:rsidP="00545A0D">
      <w:pPr>
        <w:widowControl/>
        <w:autoSpaceDE/>
        <w:autoSpaceDN/>
        <w:spacing w:after="180"/>
        <w:rPr>
          <w:del w:id="1152" w:author="Emmanouil Potetsianakis" w:date="2023-07-27T11:27:00Z"/>
          <w:rFonts w:ascii="Times New Roman" w:eastAsia="Times New Roman" w:hAnsi="Times New Roman" w:cs="Times New Roman"/>
          <w:sz w:val="20"/>
          <w:szCs w:val="20"/>
        </w:rPr>
      </w:pPr>
      <w:del w:id="1153" w:author="Emmanouil Potetsianakis" w:date="2023-07-27T11:27:00Z">
        <w:r w:rsidRPr="00510156" w:rsidDel="00545A0D">
          <w:rPr>
            <w:rFonts w:ascii="Times New Roman" w:eastAsia="Times New Roman" w:hAnsi="Times New Roman" w:cs="Times New Roman"/>
            <w:sz w:val="20"/>
            <w:szCs w:val="20"/>
          </w:rPr>
          <w:delText>all data associated with an access unit is removed and decoded instantaneously by the instantaneous decoding process at CPB removal time of the access unit.</w:delText>
        </w:r>
      </w:del>
    </w:p>
    <w:p w14:paraId="33ECF44C" w14:textId="397C65E7" w:rsidR="00683E3C" w:rsidRPr="00510156" w:rsidDel="00545A0D" w:rsidRDefault="00683E3C" w:rsidP="00545A0D">
      <w:pPr>
        <w:widowControl/>
        <w:autoSpaceDE/>
        <w:autoSpaceDN/>
        <w:spacing w:after="180"/>
        <w:rPr>
          <w:del w:id="1154" w:author="Emmanouil Potetsianakis" w:date="2023-07-27T11:27:00Z"/>
          <w:rFonts w:ascii="Times New Roman" w:eastAsia="Times New Roman" w:hAnsi="Times New Roman" w:cs="Times New Roman"/>
          <w:sz w:val="20"/>
          <w:szCs w:val="20"/>
        </w:rPr>
      </w:pPr>
      <w:del w:id="1155" w:author="Emmanouil Potetsianakis" w:date="2023-07-27T11:27:00Z">
        <w:r w:rsidRPr="00510156" w:rsidDel="00545A0D">
          <w:rPr>
            <w:rFonts w:ascii="Times New Roman" w:eastAsia="Times New Roman" w:hAnsi="Times New Roman" w:cs="Times New Roman"/>
            <w:sz w:val="20"/>
            <w:szCs w:val="20"/>
          </w:rPr>
          <w:delText xml:space="preserve">Each decoded picture is placed in the Decoded Picture Buffer (DPB) for being referenced by the decoding process of this stream as well as for output and cropping. </w:delText>
        </w:r>
      </w:del>
    </w:p>
    <w:p w14:paraId="2464CCEC" w14:textId="5386DC37" w:rsidR="00683E3C" w:rsidRPr="00510156" w:rsidDel="00545A0D" w:rsidRDefault="00683E3C" w:rsidP="00545A0D">
      <w:pPr>
        <w:widowControl/>
        <w:autoSpaceDE/>
        <w:autoSpaceDN/>
        <w:spacing w:after="180"/>
        <w:rPr>
          <w:del w:id="1156" w:author="Emmanouil Potetsianakis" w:date="2023-07-27T11:27:00Z"/>
          <w:rFonts w:ascii="Times New Roman" w:eastAsia="Times New Roman" w:hAnsi="Times New Roman" w:cs="Times New Roman"/>
          <w:sz w:val="20"/>
          <w:szCs w:val="20"/>
        </w:rPr>
      </w:pPr>
      <w:del w:id="1157" w:author="Emmanouil Potetsianakis" w:date="2023-07-27T11:27:00Z">
        <w:r w:rsidRPr="00510156" w:rsidDel="00545A0D">
          <w:rPr>
            <w:rFonts w:ascii="Times New Roman" w:eastAsia="Times New Roman" w:hAnsi="Times New Roman" w:cs="Times New Roman"/>
            <w:sz w:val="20"/>
            <w:szCs w:val="20"/>
          </w:rPr>
          <w:delText>A decoded picture is removed from the DPB at the time that it becomes no longer needed for inter-prediction reference as well as the output time of the access unit is the largest of all decoded pictures remaining in the group of decoders</w:delText>
        </w:r>
      </w:del>
    </w:p>
    <w:p w14:paraId="4A162DE2" w14:textId="5B1B91A5" w:rsidR="00683E3C" w:rsidRPr="00510156" w:rsidDel="00545A0D" w:rsidRDefault="00683E3C" w:rsidP="00545A0D">
      <w:pPr>
        <w:widowControl/>
        <w:autoSpaceDE/>
        <w:autoSpaceDN/>
        <w:spacing w:after="180"/>
        <w:rPr>
          <w:del w:id="1158" w:author="Emmanouil Potetsianakis" w:date="2023-07-27T11:27:00Z"/>
          <w:rFonts w:ascii="Times New Roman" w:eastAsia="Times New Roman" w:hAnsi="Times New Roman" w:cs="Times New Roman"/>
          <w:sz w:val="20"/>
          <w:szCs w:val="20"/>
        </w:rPr>
      </w:pPr>
      <w:del w:id="1159" w:author="Emmanouil Potetsianakis" w:date="2023-07-27T11:27:00Z">
        <w:r w:rsidRPr="00510156" w:rsidDel="00545A0D">
          <w:rPr>
            <w:rFonts w:ascii="Times New Roman" w:eastAsia="Times New Roman" w:hAnsi="Times New Roman" w:cs="Times New Roman"/>
            <w:sz w:val="20"/>
            <w:szCs w:val="20"/>
          </w:rPr>
          <w:delText xml:space="preserve">At any point time, </w:delText>
        </w:r>
      </w:del>
    </w:p>
    <w:p w14:paraId="4FEB2120" w14:textId="4905CE6F" w:rsidR="00683E3C" w:rsidRPr="00510156" w:rsidDel="00545A0D" w:rsidRDefault="00683E3C" w:rsidP="00545A0D">
      <w:pPr>
        <w:widowControl/>
        <w:autoSpaceDE/>
        <w:autoSpaceDN/>
        <w:spacing w:after="180"/>
        <w:rPr>
          <w:del w:id="1160" w:author="Emmanouil Potetsianakis" w:date="2023-07-27T11:27:00Z"/>
          <w:rFonts w:ascii="Times New Roman" w:eastAsia="Times New Roman" w:hAnsi="Times New Roman" w:cs="Times New Roman"/>
          <w:sz w:val="20"/>
          <w:szCs w:val="20"/>
        </w:rPr>
      </w:pPr>
      <w:del w:id="1161" w:author="Emmanouil Potetsianakis" w:date="2023-07-27T11:27:00Z">
        <w:r w:rsidRPr="00510156" w:rsidDel="00545A0D">
          <w:rPr>
            <w:rFonts w:ascii="Times New Roman" w:eastAsia="Times New Roman" w:hAnsi="Times New Roman" w:cs="Times New Roman"/>
            <w:sz w:val="20"/>
            <w:szCs w:val="20"/>
          </w:rPr>
          <w:delText xml:space="preserve">The same requirements as for configuration 1 </w:delText>
        </w:r>
      </w:del>
    </w:p>
    <w:p w14:paraId="0A62A34B" w14:textId="25770B33" w:rsidR="00683E3C" w:rsidRPr="00510156" w:rsidDel="00545A0D" w:rsidRDefault="00683E3C" w:rsidP="00545A0D">
      <w:pPr>
        <w:widowControl/>
        <w:autoSpaceDE/>
        <w:autoSpaceDN/>
        <w:spacing w:after="180"/>
        <w:rPr>
          <w:del w:id="1162" w:author="Emmanouil Potetsianakis" w:date="2023-07-27T11:27:00Z"/>
          <w:rFonts w:ascii="Times New Roman" w:eastAsia="Times New Roman" w:hAnsi="Times New Roman" w:cs="Times New Roman"/>
          <w:sz w:val="20"/>
          <w:szCs w:val="20"/>
        </w:rPr>
      </w:pPr>
      <w:del w:id="1163" w:author="Emmanouil Potetsianakis" w:date="2023-07-27T11:27:00Z">
        <w:r w:rsidRPr="00510156" w:rsidDel="00545A0D">
          <w:rPr>
            <w:rFonts w:ascii="Times New Roman" w:eastAsia="Times New Roman" w:hAnsi="Times New Roman" w:cs="Times New Roman"/>
            <w:sz w:val="20"/>
            <w:szCs w:val="20"/>
          </w:rPr>
          <w:delText>The common DPB size conforms to common profile/level/tier signaling</w:delText>
        </w:r>
      </w:del>
    </w:p>
    <w:p w14:paraId="051F1F7C" w14:textId="7C2B2F99" w:rsidR="00683E3C" w:rsidRPr="00510156" w:rsidDel="00545A0D" w:rsidRDefault="00683E3C" w:rsidP="00545A0D">
      <w:pPr>
        <w:widowControl/>
        <w:autoSpaceDE/>
        <w:autoSpaceDN/>
        <w:spacing w:after="180"/>
        <w:rPr>
          <w:del w:id="1164" w:author="Emmanouil Potetsianakis" w:date="2023-07-27T11:27:00Z"/>
          <w:rFonts w:ascii="Times New Roman" w:eastAsia="Times New Roman" w:hAnsi="Times New Roman" w:cs="Times New Roman"/>
          <w:sz w:val="20"/>
          <w:szCs w:val="20"/>
        </w:rPr>
      </w:pPr>
      <w:del w:id="1165" w:author="Emmanouil Potetsianakis" w:date="2023-07-27T11:27:00Z">
        <w:r w:rsidRPr="00510156" w:rsidDel="00545A0D">
          <w:rPr>
            <w:rFonts w:ascii="Times New Roman" w:eastAsia="Times New Roman" w:hAnsi="Times New Roman" w:cs="Times New Roman"/>
            <w:sz w:val="20"/>
            <w:szCs w:val="20"/>
          </w:rPr>
          <w:delText>The common CPB operation is conforms to common profile/level/tier signaling</w:delText>
        </w:r>
      </w:del>
    </w:p>
    <w:p w14:paraId="1607841C" w14:textId="3A718E41" w:rsidR="00683E3C" w:rsidRPr="00510156" w:rsidDel="00545A0D" w:rsidRDefault="00683E3C" w:rsidP="00545A0D">
      <w:pPr>
        <w:widowControl/>
        <w:autoSpaceDE/>
        <w:autoSpaceDN/>
        <w:spacing w:after="180"/>
        <w:rPr>
          <w:del w:id="1166" w:author="Emmanouil Potetsianakis" w:date="2023-07-27T11:27:00Z"/>
          <w:rFonts w:ascii="Times New Roman" w:eastAsia="Times New Roman" w:hAnsi="Times New Roman" w:cs="Times New Roman"/>
          <w:sz w:val="20"/>
          <w:szCs w:val="20"/>
        </w:rPr>
      </w:pPr>
      <w:del w:id="1167" w:author="Emmanouil Potetsianakis" w:date="2023-07-27T11:27:00Z">
        <w:r w:rsidRPr="00510156" w:rsidDel="00545A0D">
          <w:rPr>
            <w:rFonts w:ascii="Times New Roman" w:eastAsia="Times New Roman" w:hAnsi="Times New Roman" w:cs="Times New Roman"/>
            <w:sz w:val="20"/>
            <w:szCs w:val="20"/>
          </w:rPr>
          <w:delText>Again common HRD parameters for initial delay may be specified</w:delText>
        </w:r>
      </w:del>
    </w:p>
    <w:p w14:paraId="02584074" w14:textId="75CA432F" w:rsidR="00E939F8" w:rsidDel="00545A0D" w:rsidRDefault="00555A9E" w:rsidP="00545A0D">
      <w:pPr>
        <w:widowControl/>
        <w:autoSpaceDE/>
        <w:autoSpaceDN/>
        <w:spacing w:after="180"/>
        <w:rPr>
          <w:del w:id="1168" w:author="Emmanouil Potetsianakis" w:date="2023-07-27T11:27:00Z"/>
        </w:rPr>
      </w:pPr>
      <w:del w:id="1169" w:author="Emmanouil Potetsianakis" w:date="2023-07-27T11:27:00Z">
        <w:r w:rsidRPr="00555A9E" w:rsidDel="00545A0D">
          <w:delText>Bitstream conformance</w:delText>
        </w:r>
      </w:del>
    </w:p>
    <w:p w14:paraId="73219B20" w14:textId="3EB5E274" w:rsidR="00E174DC" w:rsidRPr="00E109DB" w:rsidDel="00545A0D" w:rsidRDefault="00E174DC" w:rsidP="00545A0D">
      <w:pPr>
        <w:widowControl/>
        <w:autoSpaceDE/>
        <w:autoSpaceDN/>
        <w:spacing w:after="180"/>
        <w:rPr>
          <w:del w:id="1170" w:author="Emmanouil Potetsianakis" w:date="2023-07-27T11:27:00Z"/>
          <w:rFonts w:ascii="Times New Roman" w:eastAsia="Times New Roman" w:hAnsi="Times New Roman" w:cs="Times New Roman"/>
          <w:sz w:val="20"/>
          <w:szCs w:val="20"/>
        </w:rPr>
      </w:pPr>
      <w:del w:id="1171" w:author="Emmanouil Potetsianakis" w:date="2023-07-27T11:27:00Z">
        <w:r w:rsidRPr="00E109DB" w:rsidDel="00545A0D">
          <w:rPr>
            <w:rFonts w:ascii="Times New Roman" w:eastAsia="Times New Roman" w:hAnsi="Times New Roman" w:cs="Times New Roman"/>
            <w:sz w:val="20"/>
            <w:szCs w:val="20"/>
          </w:rPr>
          <w:delText>The</w:delText>
        </w:r>
        <w:r w:rsidDel="00545A0D">
          <w:rPr>
            <w:rFonts w:ascii="Times New Roman" w:eastAsia="Times New Roman" w:hAnsi="Times New Roman" w:cs="Times New Roman"/>
            <w:sz w:val="20"/>
            <w:szCs w:val="20"/>
          </w:rPr>
          <w:delText xml:space="preserve"> bitstream conformance is defined as follows</w:delText>
        </w:r>
        <w:r w:rsidRPr="00E109DB" w:rsidDel="00545A0D">
          <w:rPr>
            <w:rFonts w:ascii="Times New Roman" w:eastAsia="Times New Roman" w:hAnsi="Times New Roman" w:cs="Times New Roman"/>
            <w:sz w:val="20"/>
            <w:szCs w:val="20"/>
          </w:rPr>
          <w:delText xml:space="preserve"> </w:delText>
        </w:r>
      </w:del>
    </w:p>
    <w:p w14:paraId="6B491D39" w14:textId="1276286E" w:rsidR="00E174DC" w:rsidRPr="00E109DB" w:rsidDel="00545A0D" w:rsidRDefault="00E174DC" w:rsidP="00545A0D">
      <w:pPr>
        <w:widowControl/>
        <w:autoSpaceDE/>
        <w:autoSpaceDN/>
        <w:spacing w:after="180"/>
        <w:rPr>
          <w:del w:id="1172" w:author="Emmanouil Potetsianakis" w:date="2023-07-27T11:27:00Z"/>
          <w:rFonts w:ascii="Times New Roman" w:eastAsia="Times New Roman" w:hAnsi="Times New Roman" w:cs="Times New Roman"/>
          <w:sz w:val="20"/>
          <w:szCs w:val="20"/>
        </w:rPr>
      </w:pPr>
      <w:del w:id="1173" w:author="Emmanouil Potetsianakis" w:date="2023-07-27T11:27:00Z">
        <w:r w:rsidRPr="00E109DB" w:rsidDel="00545A0D">
          <w:rPr>
            <w:rFonts w:ascii="Times New Roman" w:eastAsia="Times New Roman" w:hAnsi="Times New Roman" w:cs="Times New Roman"/>
            <w:sz w:val="20"/>
            <w:szCs w:val="20"/>
          </w:rPr>
          <w:delText>A set of bitstreams of coded data conforming to the specification shall fulfil all requirements specified in this clause</w:delText>
        </w:r>
      </w:del>
    </w:p>
    <w:p w14:paraId="6EF3049F" w14:textId="5E497AFA" w:rsidR="00E174DC" w:rsidRPr="00E109DB" w:rsidDel="00545A0D" w:rsidRDefault="00E174DC" w:rsidP="00545A0D">
      <w:pPr>
        <w:widowControl/>
        <w:autoSpaceDE/>
        <w:autoSpaceDN/>
        <w:spacing w:after="180"/>
        <w:rPr>
          <w:del w:id="1174" w:author="Emmanouil Potetsianakis" w:date="2023-07-27T11:27:00Z"/>
          <w:rFonts w:ascii="Times New Roman" w:eastAsia="Times New Roman" w:hAnsi="Times New Roman" w:cs="Times New Roman"/>
          <w:sz w:val="20"/>
          <w:szCs w:val="20"/>
        </w:rPr>
      </w:pPr>
      <w:del w:id="1175" w:author="Emmanouil Potetsianakis" w:date="2023-07-27T11:27:00Z">
        <w:r w:rsidRPr="00E109DB" w:rsidDel="00545A0D">
          <w:rPr>
            <w:rFonts w:ascii="Times New Roman" w:eastAsia="Times New Roman" w:hAnsi="Times New Roman" w:cs="Times New Roman"/>
            <w:sz w:val="20"/>
            <w:szCs w:val="20"/>
          </w:rPr>
          <w:delText>The set of bitstreams is tested by the VDI HRD for conformance</w:delText>
        </w:r>
      </w:del>
    </w:p>
    <w:p w14:paraId="7C053DC5" w14:textId="7C2CC068" w:rsidR="00E174DC" w:rsidRPr="00E109DB" w:rsidDel="00545A0D" w:rsidRDefault="00E174DC" w:rsidP="00545A0D">
      <w:pPr>
        <w:widowControl/>
        <w:autoSpaceDE/>
        <w:autoSpaceDN/>
        <w:spacing w:after="180"/>
        <w:rPr>
          <w:del w:id="1176" w:author="Emmanouil Potetsianakis" w:date="2023-07-27T11:27:00Z"/>
          <w:rFonts w:ascii="Times New Roman" w:eastAsia="Times New Roman" w:hAnsi="Times New Roman" w:cs="Times New Roman"/>
          <w:sz w:val="20"/>
          <w:szCs w:val="20"/>
        </w:rPr>
      </w:pPr>
      <w:del w:id="1177" w:author="Emmanouil Potetsianakis" w:date="2023-07-27T11:27:00Z">
        <w:r w:rsidRPr="00E109DB" w:rsidDel="00545A0D">
          <w:rPr>
            <w:rFonts w:ascii="Times New Roman" w:eastAsia="Times New Roman" w:hAnsi="Times New Roman" w:cs="Times New Roman"/>
            <w:sz w:val="20"/>
            <w:szCs w:val="20"/>
          </w:rPr>
          <w:delText xml:space="preserve">The set of bitstreams may be annotated with </w:delText>
        </w:r>
      </w:del>
    </w:p>
    <w:p w14:paraId="701FB210" w14:textId="7BFA11D7" w:rsidR="00E174DC" w:rsidRPr="00E109DB" w:rsidDel="00545A0D" w:rsidRDefault="00E174DC" w:rsidP="00545A0D">
      <w:pPr>
        <w:widowControl/>
        <w:autoSpaceDE/>
        <w:autoSpaceDN/>
        <w:spacing w:after="180"/>
        <w:rPr>
          <w:del w:id="1178" w:author="Emmanouil Potetsianakis" w:date="2023-07-27T11:27:00Z"/>
          <w:rFonts w:ascii="Times New Roman" w:eastAsia="Times New Roman" w:hAnsi="Times New Roman" w:cs="Times New Roman"/>
          <w:sz w:val="20"/>
          <w:szCs w:val="20"/>
        </w:rPr>
      </w:pPr>
      <w:del w:id="1179" w:author="Emmanouil Potetsianakis" w:date="2023-07-27T11:27:00Z">
        <w:r w:rsidRPr="00E109DB" w:rsidDel="00545A0D">
          <w:rPr>
            <w:rFonts w:ascii="Times New Roman" w:eastAsia="Times New Roman" w:hAnsi="Times New Roman" w:cs="Times New Roman"/>
            <w:sz w:val="20"/>
            <w:szCs w:val="20"/>
          </w:rPr>
          <w:delText>Common profile/level/tier information</w:delText>
        </w:r>
      </w:del>
    </w:p>
    <w:p w14:paraId="0AFF07A0" w14:textId="5361948D" w:rsidR="00E174DC" w:rsidRPr="00E109DB" w:rsidDel="00545A0D" w:rsidRDefault="00E174DC" w:rsidP="00545A0D">
      <w:pPr>
        <w:widowControl/>
        <w:autoSpaceDE/>
        <w:autoSpaceDN/>
        <w:spacing w:after="180"/>
        <w:rPr>
          <w:del w:id="1180" w:author="Emmanouil Potetsianakis" w:date="2023-07-27T11:27:00Z"/>
          <w:rFonts w:ascii="Times New Roman" w:eastAsia="Times New Roman" w:hAnsi="Times New Roman" w:cs="Times New Roman"/>
          <w:sz w:val="20"/>
          <w:szCs w:val="20"/>
        </w:rPr>
      </w:pPr>
      <w:del w:id="1181" w:author="Emmanouil Potetsianakis" w:date="2023-07-27T11:27:00Z">
        <w:r w:rsidRPr="00E109DB" w:rsidDel="00545A0D">
          <w:rPr>
            <w:rFonts w:ascii="Times New Roman" w:eastAsia="Times New Roman" w:hAnsi="Times New Roman" w:cs="Times New Roman"/>
            <w:sz w:val="20"/>
            <w:szCs w:val="20"/>
          </w:rPr>
          <w:delText>Common HRD parameters, in particular for initial delay</w:delText>
        </w:r>
      </w:del>
    </w:p>
    <w:p w14:paraId="74D449AE" w14:textId="6E68478B" w:rsidR="00E174DC" w:rsidRPr="00E109DB" w:rsidDel="00545A0D" w:rsidRDefault="00E174DC" w:rsidP="00545A0D">
      <w:pPr>
        <w:widowControl/>
        <w:autoSpaceDE/>
        <w:autoSpaceDN/>
        <w:spacing w:after="180"/>
        <w:rPr>
          <w:del w:id="1182" w:author="Emmanouil Potetsianakis" w:date="2023-07-27T11:27:00Z"/>
          <w:rFonts w:ascii="Times New Roman" w:eastAsia="Times New Roman" w:hAnsi="Times New Roman" w:cs="Times New Roman"/>
          <w:sz w:val="20"/>
          <w:szCs w:val="20"/>
        </w:rPr>
      </w:pPr>
      <w:del w:id="1183" w:author="Emmanouil Potetsianakis" w:date="2023-07-27T11:27:00Z">
        <w:r w:rsidRPr="00E109DB" w:rsidDel="00545A0D">
          <w:rPr>
            <w:rFonts w:ascii="Times New Roman" w:eastAsia="Times New Roman" w:hAnsi="Times New Roman" w:cs="Times New Roman"/>
            <w:sz w:val="20"/>
            <w:szCs w:val="20"/>
          </w:rPr>
          <w:delText>Whether they have a common or separate CPB</w:delText>
        </w:r>
      </w:del>
    </w:p>
    <w:p w14:paraId="0F1BA022" w14:textId="2045D26F" w:rsidR="00E174DC" w:rsidRPr="00E109DB" w:rsidDel="00545A0D" w:rsidRDefault="00E174DC" w:rsidP="00545A0D">
      <w:pPr>
        <w:widowControl/>
        <w:autoSpaceDE/>
        <w:autoSpaceDN/>
        <w:spacing w:after="180"/>
        <w:rPr>
          <w:del w:id="1184" w:author="Emmanouil Potetsianakis" w:date="2023-07-27T11:27:00Z"/>
          <w:rFonts w:ascii="Times New Roman" w:eastAsia="Times New Roman" w:hAnsi="Times New Roman" w:cs="Times New Roman"/>
          <w:sz w:val="20"/>
          <w:szCs w:val="20"/>
        </w:rPr>
      </w:pPr>
      <w:del w:id="1185" w:author="Emmanouil Potetsianakis" w:date="2023-07-27T11:27:00Z">
        <w:r w:rsidRPr="00E109DB" w:rsidDel="00545A0D">
          <w:rPr>
            <w:rFonts w:ascii="Times New Roman" w:eastAsia="Times New Roman" w:hAnsi="Times New Roman" w:cs="Times New Roman"/>
            <w:sz w:val="20"/>
            <w:szCs w:val="20"/>
          </w:rPr>
          <w:lastRenderedPageBreak/>
          <w:delText>Whether they have a common or separate DPB</w:delText>
        </w:r>
      </w:del>
    </w:p>
    <w:p w14:paraId="31DAFF03" w14:textId="01EEE136" w:rsidR="00E174DC" w:rsidDel="00545A0D" w:rsidRDefault="00E174DC" w:rsidP="00545A0D">
      <w:pPr>
        <w:widowControl/>
        <w:autoSpaceDE/>
        <w:autoSpaceDN/>
        <w:spacing w:after="180"/>
        <w:rPr>
          <w:del w:id="1186" w:author="Emmanouil Potetsianakis" w:date="2023-07-27T11:27:00Z"/>
          <w:rFonts w:ascii="Times New Roman" w:eastAsia="Times New Roman" w:hAnsi="Times New Roman" w:cs="Times New Roman"/>
          <w:sz w:val="20"/>
          <w:szCs w:val="20"/>
        </w:rPr>
      </w:pPr>
      <w:del w:id="1187" w:author="Emmanouil Potetsianakis" w:date="2023-07-27T11:27:00Z">
        <w:r w:rsidRPr="00E109DB" w:rsidDel="00545A0D">
          <w:rPr>
            <w:rFonts w:ascii="Times New Roman" w:eastAsia="Times New Roman" w:hAnsi="Times New Roman" w:cs="Times New Roman"/>
            <w:sz w:val="20"/>
            <w:szCs w:val="20"/>
          </w:rPr>
          <w:delText>The set of bitstreams may be even be different profiles or they may be different codecs even. In this case some common terminology across codecs needs to be defined.</w:delText>
        </w:r>
      </w:del>
    </w:p>
    <w:p w14:paraId="2FAA8FE0" w14:textId="48ADC3E9" w:rsidR="00555A9E" w:rsidDel="00545A0D" w:rsidRDefault="004E6B75" w:rsidP="00545A0D">
      <w:pPr>
        <w:widowControl/>
        <w:autoSpaceDE/>
        <w:autoSpaceDN/>
        <w:spacing w:after="180"/>
        <w:rPr>
          <w:del w:id="1188" w:author="Emmanouil Potetsianakis" w:date="2023-07-27T11:27:00Z"/>
        </w:rPr>
      </w:pPr>
      <w:del w:id="1189" w:author="Emmanouil Potetsianakis" w:date="2023-07-27T11:27:00Z">
        <w:r w:rsidRPr="004E6B75" w:rsidDel="00545A0D">
          <w:delText>Bitstream Generation Scenarios</w:delText>
        </w:r>
      </w:del>
    </w:p>
    <w:p w14:paraId="0F478B63" w14:textId="1336480E" w:rsidR="00DB5E08" w:rsidRPr="0092405A" w:rsidDel="00545A0D" w:rsidRDefault="00DB5E08" w:rsidP="00545A0D">
      <w:pPr>
        <w:widowControl/>
        <w:autoSpaceDE/>
        <w:autoSpaceDN/>
        <w:spacing w:after="180"/>
        <w:rPr>
          <w:del w:id="1190" w:author="Emmanouil Potetsianakis" w:date="2023-07-27T11:27:00Z"/>
          <w:rFonts w:ascii="Times New Roman" w:eastAsia="Times New Roman" w:hAnsi="Times New Roman" w:cs="Times New Roman"/>
          <w:sz w:val="20"/>
          <w:szCs w:val="20"/>
        </w:rPr>
      </w:pPr>
      <w:del w:id="1191" w:author="Emmanouil Potetsianakis" w:date="2023-07-27T11:27:00Z">
        <w:r w:rsidRPr="0092405A" w:rsidDel="00545A0D">
          <w:rPr>
            <w:rFonts w:ascii="Times New Roman" w:eastAsia="Times New Roman" w:hAnsi="Times New Roman" w:cs="Times New Roman"/>
            <w:sz w:val="20"/>
            <w:szCs w:val="20"/>
          </w:rPr>
          <w:delText xml:space="preserve">There </w:delText>
        </w:r>
        <w:r w:rsidDel="00545A0D">
          <w:rPr>
            <w:rFonts w:ascii="Times New Roman" w:eastAsia="Times New Roman" w:hAnsi="Times New Roman" w:cs="Times New Roman"/>
            <w:sz w:val="20"/>
            <w:szCs w:val="20"/>
          </w:rPr>
          <w:delText>are a couple of scenarios that may be considered for bitstream generation</w:delText>
        </w:r>
      </w:del>
    </w:p>
    <w:p w14:paraId="46BB1C4C" w14:textId="08E2A30B" w:rsidR="00DB5E08" w:rsidRPr="0092405A" w:rsidDel="00545A0D" w:rsidRDefault="00DB5E08" w:rsidP="00545A0D">
      <w:pPr>
        <w:widowControl/>
        <w:autoSpaceDE/>
        <w:autoSpaceDN/>
        <w:spacing w:after="180"/>
        <w:rPr>
          <w:del w:id="1192" w:author="Emmanouil Potetsianakis" w:date="2023-07-27T11:27:00Z"/>
          <w:rFonts w:ascii="Times New Roman" w:eastAsia="Times New Roman" w:hAnsi="Times New Roman" w:cs="Times New Roman"/>
          <w:sz w:val="20"/>
          <w:szCs w:val="20"/>
        </w:rPr>
      </w:pPr>
      <w:del w:id="1193" w:author="Emmanouil Potetsianakis" w:date="2023-07-27T11:27:00Z">
        <w:r w:rsidRPr="0092405A" w:rsidDel="00545A0D">
          <w:rPr>
            <w:rFonts w:ascii="Times New Roman" w:eastAsia="Times New Roman" w:hAnsi="Times New Roman" w:cs="Times New Roman"/>
            <w:sz w:val="20"/>
            <w:szCs w:val="20"/>
          </w:rPr>
          <w:delText>Scenario 1: joint generation</w:delText>
        </w:r>
      </w:del>
    </w:p>
    <w:p w14:paraId="13396674" w14:textId="7A66DD08" w:rsidR="00DB5E08" w:rsidRPr="0092405A" w:rsidDel="00545A0D" w:rsidRDefault="00DB5E08" w:rsidP="00545A0D">
      <w:pPr>
        <w:widowControl/>
        <w:autoSpaceDE/>
        <w:autoSpaceDN/>
        <w:spacing w:after="180"/>
        <w:rPr>
          <w:del w:id="1194" w:author="Emmanouil Potetsianakis" w:date="2023-07-27T11:27:00Z"/>
          <w:rFonts w:ascii="Times New Roman" w:eastAsia="Times New Roman" w:hAnsi="Times New Roman" w:cs="Times New Roman"/>
          <w:sz w:val="20"/>
          <w:szCs w:val="20"/>
        </w:rPr>
      </w:pPr>
      <w:del w:id="1195" w:author="Emmanouil Potetsianakis" w:date="2023-07-27T11:27:00Z">
        <w:r w:rsidRPr="0092405A" w:rsidDel="00545A0D">
          <w:rPr>
            <w:rFonts w:ascii="Times New Roman" w:eastAsia="Times New Roman" w:hAnsi="Times New Roman" w:cs="Times New Roman"/>
            <w:sz w:val="20"/>
            <w:szCs w:val="20"/>
          </w:rPr>
          <w:delText>Streams are encoded with VDI decoding in mind</w:delText>
        </w:r>
      </w:del>
    </w:p>
    <w:p w14:paraId="1C1C37A0" w14:textId="76E9703F" w:rsidR="00DB5E08" w:rsidRPr="0092405A" w:rsidDel="00545A0D" w:rsidRDefault="00DB5E08" w:rsidP="00545A0D">
      <w:pPr>
        <w:widowControl/>
        <w:autoSpaceDE/>
        <w:autoSpaceDN/>
        <w:spacing w:after="180"/>
        <w:rPr>
          <w:del w:id="1196" w:author="Emmanouil Potetsianakis" w:date="2023-07-27T11:27:00Z"/>
          <w:rFonts w:ascii="Times New Roman" w:eastAsia="Times New Roman" w:hAnsi="Times New Roman" w:cs="Times New Roman"/>
          <w:sz w:val="20"/>
          <w:szCs w:val="20"/>
        </w:rPr>
      </w:pPr>
      <w:del w:id="1197" w:author="Emmanouil Potetsianakis" w:date="2023-07-27T11:27:00Z">
        <w:r w:rsidRPr="0092405A" w:rsidDel="00545A0D">
          <w:rPr>
            <w:rFonts w:ascii="Times New Roman" w:eastAsia="Times New Roman" w:hAnsi="Times New Roman" w:cs="Times New Roman"/>
            <w:sz w:val="20"/>
            <w:szCs w:val="20"/>
          </w:rPr>
          <w:delText>Overall HRD parameters need to be defined</w:delText>
        </w:r>
      </w:del>
    </w:p>
    <w:p w14:paraId="018EB38B" w14:textId="0C1B9F59" w:rsidR="00DB5E08" w:rsidRPr="0092405A" w:rsidDel="00545A0D" w:rsidRDefault="00DB5E08" w:rsidP="00545A0D">
      <w:pPr>
        <w:widowControl/>
        <w:autoSpaceDE/>
        <w:autoSpaceDN/>
        <w:spacing w:after="180"/>
        <w:rPr>
          <w:del w:id="1198" w:author="Emmanouil Potetsianakis" w:date="2023-07-27T11:27:00Z"/>
          <w:rFonts w:ascii="Times New Roman" w:eastAsia="Times New Roman" w:hAnsi="Times New Roman" w:cs="Times New Roman"/>
          <w:sz w:val="20"/>
          <w:szCs w:val="20"/>
        </w:rPr>
      </w:pPr>
      <w:del w:id="1199" w:author="Emmanouil Potetsianakis" w:date="2023-07-27T11:27:00Z">
        <w:r w:rsidRPr="0092405A" w:rsidDel="00545A0D">
          <w:rPr>
            <w:rFonts w:ascii="Times New Roman" w:eastAsia="Times New Roman" w:hAnsi="Times New Roman" w:cs="Times New Roman"/>
            <w:sz w:val="20"/>
            <w:szCs w:val="20"/>
          </w:rPr>
          <w:delText>Overall a set of encoders is controlled ensure that the common HRD parameters are maintained</w:delText>
        </w:r>
      </w:del>
    </w:p>
    <w:p w14:paraId="5A8A9ABC" w14:textId="5B73CB8E" w:rsidR="00DB5E08" w:rsidRPr="0092405A" w:rsidDel="00545A0D" w:rsidRDefault="00DB5E08" w:rsidP="00545A0D">
      <w:pPr>
        <w:widowControl/>
        <w:autoSpaceDE/>
        <w:autoSpaceDN/>
        <w:spacing w:after="180"/>
        <w:rPr>
          <w:del w:id="1200" w:author="Emmanouil Potetsianakis" w:date="2023-07-27T11:27:00Z"/>
          <w:rFonts w:ascii="Times New Roman" w:eastAsia="Times New Roman" w:hAnsi="Times New Roman" w:cs="Times New Roman"/>
          <w:sz w:val="20"/>
          <w:szCs w:val="20"/>
        </w:rPr>
      </w:pPr>
      <w:del w:id="1201" w:author="Emmanouil Potetsianakis" w:date="2023-07-27T11:27:00Z">
        <w:r w:rsidRPr="0092405A" w:rsidDel="00545A0D">
          <w:rPr>
            <w:rFonts w:ascii="Times New Roman" w:eastAsia="Times New Roman" w:hAnsi="Times New Roman" w:cs="Times New Roman"/>
            <w:sz w:val="20"/>
            <w:szCs w:val="20"/>
          </w:rPr>
          <w:delText>Scenario 2: individual generation</w:delText>
        </w:r>
      </w:del>
    </w:p>
    <w:p w14:paraId="125F03D4" w14:textId="333E8CDF" w:rsidR="00DB5E08" w:rsidRPr="0092405A" w:rsidDel="00545A0D" w:rsidRDefault="00DB5E08" w:rsidP="00545A0D">
      <w:pPr>
        <w:widowControl/>
        <w:autoSpaceDE/>
        <w:autoSpaceDN/>
        <w:spacing w:after="180"/>
        <w:rPr>
          <w:del w:id="1202" w:author="Emmanouil Potetsianakis" w:date="2023-07-27T11:27:00Z"/>
          <w:rFonts w:ascii="Times New Roman" w:eastAsia="Times New Roman" w:hAnsi="Times New Roman" w:cs="Times New Roman"/>
          <w:sz w:val="20"/>
          <w:szCs w:val="20"/>
        </w:rPr>
      </w:pPr>
      <w:del w:id="1203" w:author="Emmanouil Potetsianakis" w:date="2023-07-27T11:27:00Z">
        <w:r w:rsidRPr="0092405A" w:rsidDel="00545A0D">
          <w:rPr>
            <w:rFonts w:ascii="Times New Roman" w:eastAsia="Times New Roman" w:hAnsi="Times New Roman" w:cs="Times New Roman"/>
            <w:sz w:val="20"/>
            <w:szCs w:val="20"/>
          </w:rPr>
          <w:delText>Streams are encoded independently</w:delText>
        </w:r>
      </w:del>
    </w:p>
    <w:p w14:paraId="62229FAD" w14:textId="32DA676B" w:rsidR="00DB5E08" w:rsidRPr="0092405A" w:rsidDel="00545A0D" w:rsidRDefault="00DB5E08" w:rsidP="00545A0D">
      <w:pPr>
        <w:widowControl/>
        <w:autoSpaceDE/>
        <w:autoSpaceDN/>
        <w:spacing w:after="180"/>
        <w:rPr>
          <w:del w:id="1204" w:author="Emmanouil Potetsianakis" w:date="2023-07-27T11:27:00Z"/>
          <w:rFonts w:ascii="Times New Roman" w:eastAsia="Times New Roman" w:hAnsi="Times New Roman" w:cs="Times New Roman"/>
          <w:sz w:val="20"/>
          <w:szCs w:val="20"/>
        </w:rPr>
      </w:pPr>
      <w:del w:id="1205" w:author="Emmanouil Potetsianakis" w:date="2023-07-27T11:27:00Z">
        <w:r w:rsidRPr="0092405A" w:rsidDel="00545A0D">
          <w:rPr>
            <w:rFonts w:ascii="Times New Roman" w:eastAsia="Times New Roman" w:hAnsi="Times New Roman" w:cs="Times New Roman"/>
            <w:sz w:val="20"/>
            <w:szCs w:val="20"/>
          </w:rPr>
          <w:delText>Each stream is annotated with individual profile/level/tier and HRD parameters</w:delText>
        </w:r>
      </w:del>
    </w:p>
    <w:p w14:paraId="65548A82" w14:textId="3EDE3427" w:rsidR="00DB5E08" w:rsidRPr="0092405A" w:rsidDel="00545A0D" w:rsidRDefault="00DB5E08" w:rsidP="00545A0D">
      <w:pPr>
        <w:widowControl/>
        <w:autoSpaceDE/>
        <w:autoSpaceDN/>
        <w:spacing w:after="180"/>
        <w:rPr>
          <w:del w:id="1206" w:author="Emmanouil Potetsianakis" w:date="2023-07-27T11:27:00Z"/>
          <w:rFonts w:ascii="Times New Roman" w:eastAsia="Times New Roman" w:hAnsi="Times New Roman" w:cs="Times New Roman"/>
          <w:sz w:val="20"/>
          <w:szCs w:val="20"/>
        </w:rPr>
      </w:pPr>
      <w:del w:id="1207" w:author="Emmanouil Potetsianakis" w:date="2023-07-27T11:27:00Z">
        <w:r w:rsidRPr="0092405A" w:rsidDel="00545A0D">
          <w:rPr>
            <w:rFonts w:ascii="Times New Roman" w:eastAsia="Times New Roman" w:hAnsi="Times New Roman" w:cs="Times New Roman"/>
            <w:sz w:val="20"/>
            <w:szCs w:val="20"/>
          </w:rPr>
          <w:delText>Additional information may be provided for each bitstream to support joint decoding (for example decoded pictures)</w:delText>
        </w:r>
      </w:del>
    </w:p>
    <w:p w14:paraId="7752952F" w14:textId="0D466CE7" w:rsidR="00DB5E08" w:rsidRPr="0092405A" w:rsidDel="00545A0D" w:rsidRDefault="00DB5E08" w:rsidP="00545A0D">
      <w:pPr>
        <w:widowControl/>
        <w:autoSpaceDE/>
        <w:autoSpaceDN/>
        <w:spacing w:after="180"/>
        <w:rPr>
          <w:del w:id="1208" w:author="Emmanouil Potetsianakis" w:date="2023-07-27T11:27:00Z"/>
          <w:rFonts w:ascii="Times New Roman" w:eastAsia="Times New Roman" w:hAnsi="Times New Roman" w:cs="Times New Roman"/>
          <w:sz w:val="20"/>
          <w:szCs w:val="20"/>
        </w:rPr>
      </w:pPr>
      <w:del w:id="1209" w:author="Emmanouil Potetsianakis" w:date="2023-07-27T11:27:00Z">
        <w:r w:rsidRPr="0092405A" w:rsidDel="00545A0D">
          <w:rPr>
            <w:rFonts w:ascii="Times New Roman" w:eastAsia="Times New Roman" w:hAnsi="Times New Roman" w:cs="Times New Roman"/>
            <w:sz w:val="20"/>
            <w:szCs w:val="20"/>
          </w:rPr>
          <w:delText>From individual annotation, a common HRD operation may be derived by the decoder</w:delText>
        </w:r>
      </w:del>
    </w:p>
    <w:p w14:paraId="363224DC" w14:textId="7FBDC8D5" w:rsidR="00DB5E08" w:rsidRPr="0092405A" w:rsidDel="00545A0D" w:rsidRDefault="00DB5E08" w:rsidP="00545A0D">
      <w:pPr>
        <w:widowControl/>
        <w:autoSpaceDE/>
        <w:autoSpaceDN/>
        <w:spacing w:after="180"/>
        <w:rPr>
          <w:del w:id="1210" w:author="Emmanouil Potetsianakis" w:date="2023-07-27T11:27:00Z"/>
          <w:rFonts w:ascii="Times New Roman" w:eastAsia="Times New Roman" w:hAnsi="Times New Roman" w:cs="Times New Roman"/>
          <w:sz w:val="20"/>
          <w:szCs w:val="20"/>
        </w:rPr>
      </w:pPr>
      <w:del w:id="1211" w:author="Emmanouil Potetsianakis" w:date="2023-07-27T11:27:00Z">
        <w:r w:rsidRPr="0092405A" w:rsidDel="00545A0D">
          <w:rPr>
            <w:rFonts w:ascii="Times New Roman" w:eastAsia="Times New Roman" w:hAnsi="Times New Roman" w:cs="Times New Roman"/>
            <w:sz w:val="20"/>
            <w:szCs w:val="20"/>
          </w:rPr>
          <w:delText>Scenario 3: Stream scheduler picks streams according to annotation parameters.</w:delText>
        </w:r>
      </w:del>
    </w:p>
    <w:p w14:paraId="3CBCDE45" w14:textId="30FE2C84" w:rsidR="00DB5E08" w:rsidRPr="0092405A" w:rsidDel="00545A0D" w:rsidRDefault="00DB5E08" w:rsidP="00545A0D">
      <w:pPr>
        <w:widowControl/>
        <w:autoSpaceDE/>
        <w:autoSpaceDN/>
        <w:spacing w:after="180"/>
        <w:rPr>
          <w:del w:id="1212" w:author="Emmanouil Potetsianakis" w:date="2023-07-27T11:27:00Z"/>
          <w:rFonts w:ascii="Times New Roman" w:eastAsia="Times New Roman" w:hAnsi="Times New Roman" w:cs="Times New Roman"/>
          <w:sz w:val="20"/>
          <w:szCs w:val="20"/>
        </w:rPr>
      </w:pPr>
      <w:del w:id="1213" w:author="Emmanouil Potetsianakis" w:date="2023-07-27T11:27:00Z">
        <w:r w:rsidRPr="0092405A" w:rsidDel="00545A0D">
          <w:rPr>
            <w:rFonts w:ascii="Times New Roman" w:eastAsia="Times New Roman" w:hAnsi="Times New Roman" w:cs="Times New Roman"/>
            <w:sz w:val="20"/>
            <w:szCs w:val="20"/>
          </w:rPr>
          <w:delText xml:space="preserve">Scenario 4: Extension to scenario 2 for which each bitstream includes encoding metadata such that HRD </w:delText>
        </w:r>
        <w:r w:rsidR="007A7DDD" w:rsidRPr="0092405A" w:rsidDel="00545A0D">
          <w:rPr>
            <w:rFonts w:ascii="Times New Roman" w:eastAsia="Times New Roman" w:hAnsi="Times New Roman" w:cs="Times New Roman"/>
            <w:sz w:val="20"/>
            <w:szCs w:val="20"/>
          </w:rPr>
          <w:delText>parameters</w:delText>
        </w:r>
        <w:r w:rsidRPr="0092405A" w:rsidDel="00545A0D">
          <w:rPr>
            <w:rFonts w:ascii="Times New Roman" w:eastAsia="Times New Roman" w:hAnsi="Times New Roman" w:cs="Times New Roman"/>
            <w:sz w:val="20"/>
            <w:szCs w:val="20"/>
          </w:rPr>
          <w:delText xml:space="preserve"> can be derived on the fly at the decoding instance.</w:delText>
        </w:r>
      </w:del>
    </w:p>
    <w:p w14:paraId="6FFB1EFA" w14:textId="77777777" w:rsidR="004E6B75" w:rsidRPr="00E939F8" w:rsidRDefault="004E6B75" w:rsidP="00545A0D">
      <w:pPr>
        <w:widowControl/>
        <w:autoSpaceDE/>
        <w:autoSpaceDN/>
        <w:spacing w:after="180"/>
        <w:rPr>
          <w:lang w:val="en-GB"/>
        </w:rPr>
      </w:pPr>
    </w:p>
    <w:sectPr w:rsidR="004E6B75" w:rsidRPr="00E939F8" w:rsidSect="00BC1590">
      <w:headerReference w:type="default" r:id="rId19"/>
      <w:footerReference w:type="default" r:id="rId2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DF5BBD"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DF5BBD"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31B1"/>
    <w:multiLevelType w:val="multilevel"/>
    <w:tmpl w:val="5396169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6"/>
  </w:num>
  <w:num w:numId="5">
    <w:abstractNumId w:val="13"/>
  </w:num>
  <w:num w:numId="6">
    <w:abstractNumId w:val="15"/>
  </w:num>
  <w:num w:numId="7">
    <w:abstractNumId w:val="13"/>
  </w:num>
  <w:num w:numId="8">
    <w:abstractNumId w:val="2"/>
  </w:num>
  <w:num w:numId="9">
    <w:abstractNumId w:val="0"/>
  </w:num>
  <w:num w:numId="10">
    <w:abstractNumId w:val="8"/>
  </w:num>
  <w:num w:numId="11">
    <w:abstractNumId w:val="6"/>
  </w:num>
  <w:num w:numId="12">
    <w:abstractNumId w:val="5"/>
  </w:num>
  <w:num w:numId="13">
    <w:abstractNumId w:val="3"/>
  </w:num>
  <w:num w:numId="14">
    <w:abstractNumId w:val="14"/>
  </w:num>
  <w:num w:numId="15">
    <w:abstractNumId w:val="4"/>
  </w:num>
  <w:num w:numId="16">
    <w:abstractNumId w:val="0"/>
  </w:num>
  <w:num w:numId="17">
    <w:abstractNumId w:val="1"/>
  </w:num>
  <w:num w:numId="18">
    <w:abstractNumId w:val="0"/>
  </w:num>
  <w:num w:numId="19">
    <w:abstractNumId w:val="18"/>
  </w:num>
  <w:num w:numId="20">
    <w:abstractNumId w:val="0"/>
  </w:num>
  <w:num w:numId="21">
    <w:abstractNumId w:val="9"/>
  </w:num>
  <w:num w:numId="22">
    <w:abstractNumId w:val="17"/>
  </w:num>
  <w:num w:numId="23">
    <w:abstractNumId w:val="0"/>
  </w:num>
  <w:num w:numId="24">
    <w:abstractNumId w:val="0"/>
  </w:num>
  <w:num w:numId="25">
    <w:abstractNumId w:val="7"/>
    <w:lvlOverride w:ilvl="0"/>
    <w:lvlOverride w:ilvl="1"/>
    <w:lvlOverride w:ilvl="2"/>
    <w:lvlOverride w:ilvl="3"/>
    <w:lvlOverride w:ilvl="4"/>
    <w:lvlOverride w:ilvl="5"/>
    <w:lvlOverride w:ilvl="6"/>
    <w:lvlOverride w:ilvl="7"/>
    <w:lvlOverride w:ilvl="8"/>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ouil Potetsianakis">
    <w15:presenceInfo w15:providerId="None" w15:userId="Emmanouil Potetsianakis"/>
  </w15:person>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827"/>
    <w:rsid w:val="0001524B"/>
    <w:rsid w:val="000968DA"/>
    <w:rsid w:val="000C78E6"/>
    <w:rsid w:val="000E7D99"/>
    <w:rsid w:val="0011283F"/>
    <w:rsid w:val="00153C9F"/>
    <w:rsid w:val="0017051E"/>
    <w:rsid w:val="00174635"/>
    <w:rsid w:val="0018563E"/>
    <w:rsid w:val="00195FF0"/>
    <w:rsid w:val="00196997"/>
    <w:rsid w:val="001E18A9"/>
    <w:rsid w:val="00200907"/>
    <w:rsid w:val="00200A87"/>
    <w:rsid w:val="00225DFA"/>
    <w:rsid w:val="00263789"/>
    <w:rsid w:val="002714E8"/>
    <w:rsid w:val="003220A5"/>
    <w:rsid w:val="003226C8"/>
    <w:rsid w:val="00385C5D"/>
    <w:rsid w:val="00387E51"/>
    <w:rsid w:val="003B0FC6"/>
    <w:rsid w:val="003C0721"/>
    <w:rsid w:val="003F4C08"/>
    <w:rsid w:val="00467AF8"/>
    <w:rsid w:val="004A1F94"/>
    <w:rsid w:val="004B68A1"/>
    <w:rsid w:val="004C352E"/>
    <w:rsid w:val="004E459B"/>
    <w:rsid w:val="004E45B6"/>
    <w:rsid w:val="004E6B75"/>
    <w:rsid w:val="004F5473"/>
    <w:rsid w:val="0050788C"/>
    <w:rsid w:val="0051349E"/>
    <w:rsid w:val="0053384C"/>
    <w:rsid w:val="00540DEA"/>
    <w:rsid w:val="00545A0D"/>
    <w:rsid w:val="00555A9E"/>
    <w:rsid w:val="005612C2"/>
    <w:rsid w:val="00580FF7"/>
    <w:rsid w:val="00596734"/>
    <w:rsid w:val="005C2A51"/>
    <w:rsid w:val="00622C6C"/>
    <w:rsid w:val="00630149"/>
    <w:rsid w:val="0063127E"/>
    <w:rsid w:val="00635159"/>
    <w:rsid w:val="00651912"/>
    <w:rsid w:val="006600E8"/>
    <w:rsid w:val="00683E3C"/>
    <w:rsid w:val="00714927"/>
    <w:rsid w:val="00744AB3"/>
    <w:rsid w:val="007714FD"/>
    <w:rsid w:val="007A7DDD"/>
    <w:rsid w:val="007B10D3"/>
    <w:rsid w:val="007C50A0"/>
    <w:rsid w:val="007F537F"/>
    <w:rsid w:val="00800AC7"/>
    <w:rsid w:val="00804D88"/>
    <w:rsid w:val="00805670"/>
    <w:rsid w:val="00820034"/>
    <w:rsid w:val="00827179"/>
    <w:rsid w:val="008602BF"/>
    <w:rsid w:val="00881CCB"/>
    <w:rsid w:val="008D5C1E"/>
    <w:rsid w:val="008E7795"/>
    <w:rsid w:val="00935199"/>
    <w:rsid w:val="00943A34"/>
    <w:rsid w:val="00954B0D"/>
    <w:rsid w:val="009636E0"/>
    <w:rsid w:val="00980E7B"/>
    <w:rsid w:val="00981A05"/>
    <w:rsid w:val="00996B34"/>
    <w:rsid w:val="009B09C2"/>
    <w:rsid w:val="009B5FB4"/>
    <w:rsid w:val="009B635B"/>
    <w:rsid w:val="009C464E"/>
    <w:rsid w:val="009C5AAC"/>
    <w:rsid w:val="009D5D9F"/>
    <w:rsid w:val="009E784A"/>
    <w:rsid w:val="00A1162C"/>
    <w:rsid w:val="00A12D34"/>
    <w:rsid w:val="00A60751"/>
    <w:rsid w:val="00A6358E"/>
    <w:rsid w:val="00A708EF"/>
    <w:rsid w:val="00A82E4B"/>
    <w:rsid w:val="00A86C95"/>
    <w:rsid w:val="00AE5DED"/>
    <w:rsid w:val="00B07303"/>
    <w:rsid w:val="00B07FAE"/>
    <w:rsid w:val="00B10D58"/>
    <w:rsid w:val="00B152DB"/>
    <w:rsid w:val="00B24CCE"/>
    <w:rsid w:val="00B36F0D"/>
    <w:rsid w:val="00B607DC"/>
    <w:rsid w:val="00B62642"/>
    <w:rsid w:val="00BA0F27"/>
    <w:rsid w:val="00BA60FC"/>
    <w:rsid w:val="00BC1590"/>
    <w:rsid w:val="00C00EE5"/>
    <w:rsid w:val="00C42727"/>
    <w:rsid w:val="00C777FD"/>
    <w:rsid w:val="00C9086C"/>
    <w:rsid w:val="00C955C7"/>
    <w:rsid w:val="00CB798F"/>
    <w:rsid w:val="00CD36BE"/>
    <w:rsid w:val="00CD694A"/>
    <w:rsid w:val="00CE7E88"/>
    <w:rsid w:val="00CF1629"/>
    <w:rsid w:val="00CF7748"/>
    <w:rsid w:val="00D437AA"/>
    <w:rsid w:val="00D709E9"/>
    <w:rsid w:val="00D7540E"/>
    <w:rsid w:val="00DB5E08"/>
    <w:rsid w:val="00DE4BCC"/>
    <w:rsid w:val="00DF5BBD"/>
    <w:rsid w:val="00E174DC"/>
    <w:rsid w:val="00E320F0"/>
    <w:rsid w:val="00E565AB"/>
    <w:rsid w:val="00E843CE"/>
    <w:rsid w:val="00E939F8"/>
    <w:rsid w:val="00E9507F"/>
    <w:rsid w:val="00E965CC"/>
    <w:rsid w:val="00EA12EF"/>
    <w:rsid w:val="00EF2D59"/>
    <w:rsid w:val="00F00827"/>
    <w:rsid w:val="00F03F9B"/>
    <w:rsid w:val="00F419DA"/>
    <w:rsid w:val="00F5590C"/>
    <w:rsid w:val="00F6733D"/>
    <w:rsid w:val="00F73309"/>
    <w:rsid w:val="00F85EED"/>
    <w:rsid w:val="00FB0E9B"/>
    <w:rsid w:val="00FC389A"/>
    <w:rsid w:val="00FE1334"/>
    <w:rsid w:val="00FF0777"/>
    <w:rsid w:val="00FF0E9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9B5FB4"/>
    <w:pPr>
      <w:tabs>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customStyle="1" w:styleId="Figuretitle">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customStyle="1" w:styleId="Figure">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C9F93-3B8E-47A0-BFEB-CA212ACEF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3.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4739</Words>
  <Characters>27017</Characters>
  <Application>Microsoft Office Word</Application>
  <DocSecurity>0</DocSecurity>
  <Lines>225</Lines>
  <Paragraphs>63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on ISO/IEC 23090-13 VDI</vt:lpstr>
      <vt:lpstr/>
    </vt:vector>
  </TitlesOfParts>
  <Manager/>
  <Company/>
  <LinksUpToDate>false</LinksUpToDate>
  <CharactersWithSpaces>31693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on ISO/IEC 23090-13 VDI</dc:title>
  <dc:subject/>
  <dc:creator>Emmanouil Potetsianakis</dc:creator>
  <cp:keywords/>
  <dc:description/>
  <cp:lastModifiedBy>Emmanouil Potetsianakis</cp:lastModifiedBy>
  <cp:revision>8</cp:revision>
  <dcterms:created xsi:type="dcterms:W3CDTF">2023-07-27T09:59:00Z</dcterms:created>
  <dcterms:modified xsi:type="dcterms:W3CDTF">2023-07-27T12:08:00Z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0970</vt:lpwstr>
  </property>
  <property fmtid="{D5CDD505-2E9C-101B-9397-08002B2CF9AE}" pid="3" name="MDMSNumber">
    <vt:lpwstr>22964</vt:lpwstr>
  </property>
</Properties>
</file>