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B031CF9"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423112">
        <w:rPr>
          <w:rFonts w:ascii="Times New Roman" w:hAnsi="Times New Roman" w:cs="Times New Roman"/>
          <w:spacing w:val="28"/>
          <w:w w:val="115"/>
          <w:sz w:val="48"/>
          <w:szCs w:val="48"/>
          <w:highlight w:val="yellow"/>
          <w:u w:val="thick"/>
          <w:lang w:val="en-GB"/>
        </w:rPr>
        <w:t>00967</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19C24B89"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2068B0">
        <w:rPr>
          <w:rFonts w:ascii="Times New Roman" w:hAnsi="Times New Roman" w:cs="Times New Roman"/>
          <w:snapToGrid w:val="0"/>
          <w:highlight w:val="yellow"/>
          <w:lang w:val="en-GB"/>
        </w:rPr>
        <w:t>Text of ISO_IEC 23090-7 CAMD Common Metadata for Immersive Media</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7069C16B"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830349">
        <w:rPr>
          <w:rFonts w:ascii="Times New Roman" w:hAnsi="Times New Roman" w:cs="Times New Roman"/>
          <w:noProof/>
          <w:snapToGrid w:val="0"/>
          <w:sz w:val="24"/>
          <w:szCs w:val="24"/>
          <w:highlight w:val="yellow"/>
          <w:lang w:val="en-GB"/>
        </w:rPr>
        <w:t>2023-08-09</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gramStart"/>
      <w:r w:rsidR="000C78E6" w:rsidRPr="00C955C7">
        <w:rPr>
          <w:rFonts w:ascii="Times New Roman" w:hAnsi="Times New Roman" w:cs="Times New Roman"/>
          <w:snapToGrid w:val="0"/>
          <w:sz w:val="24"/>
          <w:szCs w:val="24"/>
          <w:lang w:val="en-GB"/>
        </w:rPr>
        <w:t>young.L</w:t>
      </w:r>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56243231"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423112">
        <w:rPr>
          <w:rFonts w:ascii="Times New Roman" w:eastAsia="SimSun" w:hAnsi="Times New Roman" w:cs="Times New Roman"/>
          <w:b/>
          <w:sz w:val="48"/>
          <w:szCs w:val="24"/>
          <w:highlight w:val="yellow"/>
          <w:lang w:val="en-GB" w:eastAsia="zh-CN"/>
        </w:rPr>
        <w:t>00967</w:t>
      </w:r>
      <w:r w:rsidR="004C352E">
        <w:rPr>
          <w:rFonts w:ascii="Times New Roman" w:eastAsia="SimSun" w:hAnsi="Times New Roman" w:cs="Times New Roman"/>
          <w:b/>
          <w:sz w:val="48"/>
          <w:szCs w:val="24"/>
          <w:highlight w:val="yellow"/>
          <w:lang w:val="en-GB" w:eastAsia="zh-CN"/>
        </w:rPr>
        <w:fldChar w:fldCharType="end"/>
      </w:r>
    </w:p>
    <w:p w14:paraId="40403B12" w14:textId="16FD4A9E"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830349">
        <w:rPr>
          <w:rFonts w:ascii="Times New Roman" w:eastAsia="SimSun" w:hAnsi="Times New Roman" w:cs="Times New Roman"/>
          <w:b/>
          <w:noProof/>
          <w:sz w:val="28"/>
          <w:szCs w:val="24"/>
          <w:highlight w:val="yellow"/>
          <w:lang w:val="en-GB" w:eastAsia="zh-CN"/>
        </w:rPr>
        <w:t>August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423112">
        <w:rPr>
          <w:rFonts w:ascii="Times New Roman" w:eastAsia="SimSun" w:hAnsi="Times New Roman" w:cs="Times New Roman"/>
          <w:b/>
          <w:sz w:val="28"/>
          <w:szCs w:val="24"/>
          <w:lang w:val="en-GB" w:eastAsia="zh-CN"/>
        </w:rPr>
        <w:t>Geneva CH</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0FB01642"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2068B0">
              <w:rPr>
                <w:rFonts w:ascii="Times New Roman" w:hAnsi="Times New Roman" w:cs="Times New Roman"/>
                <w:b/>
                <w:sz w:val="24"/>
                <w:szCs w:val="24"/>
                <w:highlight w:val="yellow"/>
                <w:lang w:val="en-GB"/>
              </w:rPr>
              <w:t>Text of ISO_IEC 23090-7 CAMD Common Metadata for Immersive Media</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63171A57"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423112">
              <w:rPr>
                <w:rFonts w:ascii="Times New Roman" w:hAnsi="Times New Roman" w:cs="Times New Roman"/>
                <w:b/>
                <w:sz w:val="24"/>
                <w:szCs w:val="24"/>
                <w:highlight w:val="yellow"/>
                <w:lang w:val="en-GB"/>
              </w:rPr>
              <w:t>22961</w:t>
            </w:r>
            <w:r>
              <w:rPr>
                <w:rFonts w:ascii="Times New Roman" w:hAnsi="Times New Roman" w:cs="Times New Roman"/>
                <w:b/>
                <w:sz w:val="24"/>
                <w:szCs w:val="24"/>
                <w:highlight w:val="yellow"/>
                <w:lang w:val="en-GB"/>
              </w:rPr>
              <w:fldChar w:fldCharType="end"/>
            </w:r>
          </w:p>
        </w:tc>
      </w:tr>
    </w:tbl>
    <w:p w14:paraId="0F0DC0D2" w14:textId="55E32932" w:rsidR="00FF2653" w:rsidRDefault="00FF2653" w:rsidP="0018563E">
      <w:pPr>
        <w:rPr>
          <w:rFonts w:ascii="Times New Roman" w:hAnsi="Times New Roman" w:cs="Times New Roman"/>
          <w:sz w:val="24"/>
          <w:lang w:val="en-GB"/>
        </w:rPr>
      </w:pPr>
    </w:p>
    <w:p w14:paraId="06B03A16" w14:textId="77777777" w:rsidR="00732F0E" w:rsidRDefault="00732F0E"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A811DCC" w14:textId="77777777" w:rsidR="002068B0" w:rsidRDefault="002068B0" w:rsidP="00B12A12">
      <w:pPr>
        <w:pStyle w:val="Title"/>
        <w:ind w:leftChars="-1" w:left="-2" w:firstLine="2"/>
        <w:rPr>
          <w:u w:val="none"/>
        </w:rPr>
      </w:pPr>
    </w:p>
    <w:p w14:paraId="2F93AC1B" w14:textId="77777777" w:rsidR="002068B0" w:rsidRDefault="002068B0" w:rsidP="00B12A12">
      <w:pPr>
        <w:pStyle w:val="Title"/>
        <w:ind w:leftChars="-1" w:left="-2" w:firstLine="2"/>
        <w:rPr>
          <w:u w:val="none"/>
        </w:rPr>
      </w:pPr>
    </w:p>
    <w:p w14:paraId="27B3694A" w14:textId="77777777" w:rsidR="002068B0" w:rsidRDefault="002068B0" w:rsidP="00B12A12">
      <w:pPr>
        <w:pStyle w:val="Title"/>
        <w:ind w:leftChars="-1" w:left="-2" w:firstLine="2"/>
        <w:rPr>
          <w:u w:val="none"/>
        </w:rPr>
      </w:pPr>
    </w:p>
    <w:p w14:paraId="739E9CC3" w14:textId="77777777" w:rsidR="002068B0" w:rsidRDefault="002068B0" w:rsidP="00B12A12">
      <w:pPr>
        <w:pStyle w:val="Title"/>
        <w:ind w:leftChars="-1" w:left="-2" w:firstLine="2"/>
        <w:rPr>
          <w:u w:val="none"/>
        </w:rPr>
      </w:pPr>
    </w:p>
    <w:p w14:paraId="0039C3A6" w14:textId="77777777" w:rsidR="002068B0" w:rsidRDefault="002068B0" w:rsidP="00B12A12">
      <w:pPr>
        <w:pStyle w:val="Title"/>
        <w:ind w:leftChars="-1" w:left="-2" w:firstLine="2"/>
        <w:rPr>
          <w:u w:val="none"/>
        </w:rPr>
      </w:pPr>
    </w:p>
    <w:p w14:paraId="58288C88" w14:textId="77777777" w:rsidR="002068B0" w:rsidRDefault="002068B0" w:rsidP="00B12A12">
      <w:pPr>
        <w:pStyle w:val="Title"/>
        <w:ind w:leftChars="-1" w:left="-2" w:firstLine="2"/>
        <w:rPr>
          <w:u w:val="none"/>
        </w:rPr>
      </w:pPr>
    </w:p>
    <w:p w14:paraId="00C07631" w14:textId="77777777" w:rsidR="002068B0" w:rsidRDefault="002068B0" w:rsidP="00B12A12">
      <w:pPr>
        <w:pStyle w:val="Title"/>
        <w:ind w:leftChars="-1" w:left="-2" w:firstLine="2"/>
        <w:rPr>
          <w:u w:val="none"/>
        </w:rPr>
      </w:pPr>
    </w:p>
    <w:p w14:paraId="2275C364" w14:textId="77777777" w:rsidR="002068B0" w:rsidRDefault="002068B0" w:rsidP="00B12A12">
      <w:pPr>
        <w:pStyle w:val="Title"/>
        <w:ind w:leftChars="-1" w:left="-2" w:firstLine="2"/>
        <w:rPr>
          <w:u w:val="none"/>
        </w:rPr>
      </w:pPr>
    </w:p>
    <w:p w14:paraId="10AC2FF4" w14:textId="77777777" w:rsidR="002068B0" w:rsidRDefault="002068B0" w:rsidP="00B12A12">
      <w:pPr>
        <w:pStyle w:val="Title"/>
        <w:ind w:leftChars="-1" w:left="-2" w:firstLine="2"/>
        <w:rPr>
          <w:u w:val="none"/>
        </w:rPr>
      </w:pPr>
    </w:p>
    <w:p w14:paraId="14C4969F" w14:textId="77777777" w:rsidR="002068B0" w:rsidRDefault="002068B0" w:rsidP="00B12A12">
      <w:pPr>
        <w:pStyle w:val="Title"/>
        <w:ind w:leftChars="-1" w:left="-2" w:firstLine="2"/>
        <w:rPr>
          <w:u w:val="none"/>
        </w:rPr>
      </w:pPr>
    </w:p>
    <w:p w14:paraId="41DB2009" w14:textId="77777777" w:rsidR="002068B0" w:rsidRDefault="002068B0" w:rsidP="00B12A12">
      <w:pPr>
        <w:pStyle w:val="Title"/>
        <w:ind w:leftChars="-1" w:left="-2" w:firstLine="2"/>
        <w:rPr>
          <w:u w:val="none"/>
        </w:rPr>
      </w:pPr>
    </w:p>
    <w:p w14:paraId="6518FA9F" w14:textId="77777777" w:rsidR="002068B0" w:rsidRDefault="002068B0" w:rsidP="00B12A12">
      <w:pPr>
        <w:pStyle w:val="Title"/>
        <w:ind w:leftChars="-1" w:left="-2" w:firstLine="2"/>
        <w:rPr>
          <w:u w:val="none"/>
        </w:rPr>
      </w:pPr>
    </w:p>
    <w:p w14:paraId="40DD0269" w14:textId="77777777" w:rsidR="002068B0" w:rsidRDefault="002068B0" w:rsidP="00B12A12">
      <w:pPr>
        <w:pStyle w:val="Title"/>
        <w:ind w:leftChars="-1" w:left="-2" w:firstLine="2"/>
        <w:rPr>
          <w:u w:val="none"/>
        </w:rPr>
      </w:pPr>
    </w:p>
    <w:p w14:paraId="47BC1357" w14:textId="77777777" w:rsidR="002068B0" w:rsidRDefault="002068B0" w:rsidP="00B12A12">
      <w:pPr>
        <w:pStyle w:val="Title"/>
        <w:ind w:leftChars="-1" w:left="-2" w:firstLine="2"/>
        <w:rPr>
          <w:u w:val="none"/>
        </w:rPr>
      </w:pPr>
    </w:p>
    <w:p w14:paraId="2636BA16" w14:textId="77777777" w:rsidR="002068B0" w:rsidRDefault="002068B0" w:rsidP="00B12A12">
      <w:pPr>
        <w:pStyle w:val="Title"/>
        <w:ind w:leftChars="-1" w:left="-2" w:firstLine="2"/>
        <w:rPr>
          <w:u w:val="none"/>
        </w:rPr>
      </w:pPr>
    </w:p>
    <w:p w14:paraId="011A975A" w14:textId="77777777" w:rsidR="002068B0" w:rsidRDefault="002068B0" w:rsidP="00B12A12">
      <w:pPr>
        <w:pStyle w:val="Title"/>
        <w:ind w:leftChars="-1" w:left="-2" w:firstLine="2"/>
        <w:rPr>
          <w:u w:val="none"/>
        </w:rPr>
      </w:pPr>
    </w:p>
    <w:p w14:paraId="7EFB69B0" w14:textId="77777777" w:rsidR="002068B0" w:rsidRDefault="002068B0" w:rsidP="00B12A12">
      <w:pPr>
        <w:pStyle w:val="Title"/>
        <w:ind w:leftChars="-1" w:left="-2" w:firstLine="2"/>
        <w:rPr>
          <w:u w:val="none"/>
        </w:rPr>
      </w:pPr>
    </w:p>
    <w:p w14:paraId="7864FDFE" w14:textId="77777777" w:rsidR="002068B0" w:rsidRDefault="002068B0" w:rsidP="00B12A12">
      <w:pPr>
        <w:pStyle w:val="Title"/>
        <w:ind w:leftChars="-1" w:left="-2" w:firstLine="2"/>
        <w:rPr>
          <w:u w:val="none"/>
        </w:rPr>
      </w:pPr>
    </w:p>
    <w:p w14:paraId="6A282EC0" w14:textId="77777777" w:rsidR="002068B0" w:rsidRDefault="002068B0" w:rsidP="00B12A12">
      <w:pPr>
        <w:pStyle w:val="Title"/>
        <w:ind w:leftChars="-1" w:left="-2" w:firstLine="2"/>
        <w:rPr>
          <w:u w:val="none"/>
        </w:rPr>
      </w:pPr>
    </w:p>
    <w:p w14:paraId="02492F60" w14:textId="77777777" w:rsidR="002068B0" w:rsidRDefault="002068B0" w:rsidP="00B12A12">
      <w:pPr>
        <w:pStyle w:val="Title"/>
        <w:ind w:leftChars="-1" w:left="-2" w:firstLine="2"/>
        <w:rPr>
          <w:u w:val="none"/>
        </w:rPr>
      </w:pPr>
    </w:p>
    <w:p w14:paraId="5F88FA68" w14:textId="77777777" w:rsidR="002068B0" w:rsidRDefault="002068B0" w:rsidP="00B12A12">
      <w:pPr>
        <w:pStyle w:val="Title"/>
        <w:ind w:leftChars="-1" w:left="-2" w:firstLine="2"/>
        <w:rPr>
          <w:u w:val="none"/>
        </w:rPr>
      </w:pPr>
    </w:p>
    <w:p w14:paraId="5AFC49CA" w14:textId="77777777" w:rsidR="002068B0" w:rsidRDefault="002068B0" w:rsidP="00B12A12">
      <w:pPr>
        <w:pStyle w:val="Title"/>
        <w:ind w:leftChars="-1" w:left="-2" w:firstLine="2"/>
        <w:rPr>
          <w:u w:val="none"/>
        </w:rPr>
      </w:pPr>
    </w:p>
    <w:p w14:paraId="4EBE47E2" w14:textId="77777777" w:rsidR="008229E1" w:rsidRDefault="008229E1" w:rsidP="008229E1">
      <w:pPr>
        <w:jc w:val="right"/>
        <w:rPr>
          <w:rFonts w:ascii="Cambria" w:hAnsi="Cambria"/>
          <w:b/>
          <w:noProof/>
          <w:sz w:val="28"/>
          <w:szCs w:val="28"/>
        </w:rPr>
      </w:pPr>
    </w:p>
    <w:p w14:paraId="2FD3D85B" w14:textId="77777777" w:rsidR="008229E1" w:rsidRDefault="008229E1" w:rsidP="008229E1">
      <w:pPr>
        <w:jc w:val="right"/>
        <w:rPr>
          <w:rFonts w:ascii="Cambria" w:hAnsi="Cambria"/>
          <w:b/>
          <w:noProof/>
          <w:sz w:val="28"/>
          <w:szCs w:val="28"/>
        </w:rPr>
      </w:pPr>
    </w:p>
    <w:p w14:paraId="79323DB0" w14:textId="58B88706" w:rsidR="008229E1" w:rsidRPr="00DE4599" w:rsidRDefault="008229E1" w:rsidP="008229E1">
      <w:pPr>
        <w:jc w:val="right"/>
        <w:rPr>
          <w:rFonts w:ascii="Cambria" w:hAnsi="Cambria"/>
          <w:b/>
          <w:sz w:val="28"/>
          <w:szCs w:val="28"/>
        </w:rPr>
      </w:pPr>
      <w:r w:rsidRPr="00DE4599">
        <w:rPr>
          <w:rFonts w:ascii="Cambria" w:hAnsi="Cambria"/>
          <w:b/>
          <w:noProof/>
          <w:sz w:val="28"/>
          <w:szCs w:val="28"/>
        </w:rPr>
        <w:lastRenderedPageBreak/>
        <w:t>ISO/IEC 23090-</w:t>
      </w:r>
      <w:r>
        <w:rPr>
          <w:rFonts w:ascii="Cambria" w:hAnsi="Cambria"/>
          <w:b/>
          <w:noProof/>
          <w:sz w:val="28"/>
          <w:szCs w:val="28"/>
        </w:rPr>
        <w:t>7</w:t>
      </w:r>
      <w:r w:rsidRPr="00DE4599">
        <w:rPr>
          <w:rFonts w:ascii="Cambria" w:hAnsi="Cambria"/>
          <w:b/>
          <w:noProof/>
          <w:sz w:val="28"/>
          <w:szCs w:val="28"/>
        </w:rPr>
        <w:t>:202</w:t>
      </w:r>
      <w:r>
        <w:rPr>
          <w:rFonts w:ascii="Cambria" w:hAnsi="Cambria"/>
          <w:b/>
          <w:noProof/>
          <w:sz w:val="28"/>
          <w:szCs w:val="28"/>
        </w:rPr>
        <w:t>3</w:t>
      </w:r>
      <w:r w:rsidRPr="00DE4599">
        <w:rPr>
          <w:rFonts w:ascii="Cambria" w:hAnsi="Cambria"/>
          <w:b/>
          <w:noProof/>
          <w:sz w:val="28"/>
          <w:szCs w:val="28"/>
        </w:rPr>
        <w:t>/AMD1</w:t>
      </w:r>
    </w:p>
    <w:p w14:paraId="177582D9" w14:textId="77777777" w:rsidR="008229E1" w:rsidRDefault="008229E1" w:rsidP="008229E1">
      <w:pPr>
        <w:jc w:val="right"/>
        <w:rPr>
          <w:noProof/>
        </w:rPr>
      </w:pPr>
    </w:p>
    <w:p w14:paraId="122986B1" w14:textId="77777777" w:rsidR="008229E1" w:rsidRPr="00BC394B" w:rsidRDefault="008229E1" w:rsidP="008229E1">
      <w:pPr>
        <w:jc w:val="right"/>
      </w:pPr>
      <w:r w:rsidRPr="00D534D6">
        <w:rPr>
          <w:noProof/>
        </w:rPr>
        <w:t>ISO/IEC TC JTC 1/SC 29/</w:t>
      </w:r>
      <w:r>
        <w:rPr>
          <w:noProof/>
        </w:rPr>
        <w:t>WG3</w:t>
      </w:r>
    </w:p>
    <w:p w14:paraId="5E20EF31" w14:textId="77777777" w:rsidR="008229E1" w:rsidRPr="00BC394B" w:rsidRDefault="008229E1" w:rsidP="008229E1">
      <w:pPr>
        <w:spacing w:after="2000"/>
        <w:jc w:val="right"/>
      </w:pPr>
      <w:bookmarkStart w:id="0" w:name="CVP_Secretariat_Loca"/>
      <w:r w:rsidRPr="00BC394B">
        <w:t>Secretariat</w:t>
      </w:r>
      <w:bookmarkEnd w:id="0"/>
      <w:r w:rsidRPr="00BC394B">
        <w:t xml:space="preserve">: </w:t>
      </w:r>
      <w:r>
        <w:rPr>
          <w:noProof/>
        </w:rPr>
        <w:t>JISC</w:t>
      </w:r>
    </w:p>
    <w:p w14:paraId="3085222A" w14:textId="451CC5C0" w:rsidR="008229E1" w:rsidRPr="00BC394B" w:rsidRDefault="008229E1" w:rsidP="008229E1">
      <w:pPr>
        <w:spacing w:line="360" w:lineRule="atLeast"/>
        <w:rPr>
          <w:b/>
          <w:sz w:val="32"/>
          <w:szCs w:val="32"/>
        </w:rPr>
      </w:pPr>
      <w:r w:rsidRPr="00D905B6">
        <w:rPr>
          <w:rFonts w:asciiTheme="majorHAnsi" w:hAnsiTheme="majorHAnsi"/>
          <w:b/>
          <w:sz w:val="32"/>
          <w:szCs w:val="32"/>
        </w:rPr>
        <w:t xml:space="preserve">Information technology </w:t>
      </w:r>
      <w:r w:rsidRPr="00D905B6">
        <w:rPr>
          <w:rFonts w:asciiTheme="majorHAnsi" w:hAnsiTheme="majorHAnsi"/>
          <w:sz w:val="32"/>
          <w:szCs w:val="32"/>
        </w:rPr>
        <w:t xml:space="preserve">— </w:t>
      </w:r>
      <w:r w:rsidRPr="00D905B6">
        <w:rPr>
          <w:rFonts w:asciiTheme="majorHAnsi" w:hAnsiTheme="majorHAnsi"/>
          <w:b/>
          <w:sz w:val="32"/>
          <w:szCs w:val="32"/>
        </w:rPr>
        <w:t>Coded representation of immersive media (MPEG-I) — Part </w:t>
      </w:r>
      <w:r>
        <w:rPr>
          <w:rFonts w:asciiTheme="majorHAnsi" w:hAnsiTheme="majorHAnsi"/>
          <w:b/>
          <w:sz w:val="32"/>
          <w:szCs w:val="32"/>
        </w:rPr>
        <w:t>7</w:t>
      </w:r>
      <w:r w:rsidRPr="00D905B6">
        <w:rPr>
          <w:rFonts w:asciiTheme="majorHAnsi" w:hAnsiTheme="majorHAnsi"/>
          <w:b/>
          <w:sz w:val="32"/>
          <w:szCs w:val="32"/>
        </w:rPr>
        <w:t xml:space="preserve">: </w:t>
      </w:r>
      <w:r w:rsidRPr="008229E1">
        <w:rPr>
          <w:rFonts w:asciiTheme="majorHAnsi" w:hAnsiTheme="majorHAnsi"/>
          <w:b/>
          <w:sz w:val="32"/>
          <w:szCs w:val="32"/>
        </w:rPr>
        <w:t>Metadata for Immersive Media</w:t>
      </w:r>
      <w:r w:rsidRPr="00D905B6">
        <w:rPr>
          <w:rFonts w:asciiTheme="majorHAnsi" w:hAnsiTheme="majorHAnsi"/>
          <w:b/>
          <w:sz w:val="32"/>
          <w:szCs w:val="32"/>
        </w:rPr>
        <w:t xml:space="preserve"> —</w:t>
      </w:r>
      <w:r>
        <w:rPr>
          <w:rFonts w:asciiTheme="majorHAnsi" w:hAnsiTheme="majorHAnsi"/>
          <w:b/>
          <w:sz w:val="32"/>
          <w:szCs w:val="32"/>
        </w:rPr>
        <w:t xml:space="preserve"> Amendment 1: </w:t>
      </w:r>
      <w:r w:rsidRPr="008229E1">
        <w:rPr>
          <w:rFonts w:asciiTheme="majorHAnsi" w:hAnsiTheme="majorHAnsi"/>
          <w:b/>
          <w:sz w:val="32"/>
          <w:szCs w:val="32"/>
        </w:rPr>
        <w:t>Common Metadata for Immersive Media</w:t>
      </w:r>
      <w:r>
        <w:rPr>
          <w:rFonts w:asciiTheme="majorHAnsi" w:hAnsiTheme="majorHAnsi"/>
          <w:b/>
          <w:sz w:val="32"/>
          <w:szCs w:val="32"/>
        </w:rPr>
        <w:t xml:space="preserve"> </w:t>
      </w:r>
    </w:p>
    <w:p w14:paraId="7E7C664B" w14:textId="77777777" w:rsidR="008229E1" w:rsidRPr="00BC394B" w:rsidRDefault="008229E1" w:rsidP="008229E1">
      <w:pPr>
        <w:spacing w:before="2000"/>
      </w:pPr>
    </w:p>
    <w:p w14:paraId="056D3E91" w14:textId="77777777" w:rsidR="008229E1" w:rsidRPr="00DE4599" w:rsidRDefault="008229E1" w:rsidP="008229E1">
      <w:pPr>
        <w:pBdr>
          <w:top w:val="single" w:sz="4" w:space="1" w:color="auto"/>
          <w:left w:val="single" w:sz="4" w:space="4" w:color="auto"/>
          <w:bottom w:val="single" w:sz="4" w:space="1" w:color="auto"/>
          <w:right w:val="single" w:sz="4" w:space="4" w:color="auto"/>
        </w:pBdr>
        <w:ind w:left="85" w:right="85"/>
        <w:jc w:val="center"/>
        <w:rPr>
          <w:rFonts w:ascii="Cambria" w:hAnsi="Cambria"/>
          <w:sz w:val="80"/>
          <w:szCs w:val="80"/>
        </w:rPr>
      </w:pPr>
      <w:r>
        <w:rPr>
          <w:rFonts w:ascii="Cambria" w:hAnsi="Cambria"/>
          <w:sz w:val="80"/>
          <w:szCs w:val="80"/>
        </w:rPr>
        <w:t>C</w:t>
      </w:r>
      <w:r w:rsidRPr="00DE4599">
        <w:rPr>
          <w:rFonts w:ascii="Cambria" w:hAnsi="Cambria"/>
          <w:sz w:val="80"/>
          <w:szCs w:val="80"/>
        </w:rPr>
        <w:t>D stage</w:t>
      </w:r>
    </w:p>
    <w:p w14:paraId="4B05E2C5" w14:textId="77777777" w:rsidR="008229E1" w:rsidRPr="00BC394B" w:rsidRDefault="008229E1" w:rsidP="008229E1">
      <w:pPr>
        <w:spacing w:after="120"/>
      </w:pPr>
    </w:p>
    <w:p w14:paraId="3BD96BD8" w14:textId="77777777" w:rsidR="008229E1" w:rsidRPr="00D905B6" w:rsidRDefault="008229E1" w:rsidP="008229E1">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
          <w:sz w:val="20"/>
        </w:rPr>
      </w:pPr>
      <w:r w:rsidRPr="00D905B6">
        <w:rPr>
          <w:rFonts w:asciiTheme="majorHAnsi" w:hAnsiTheme="majorHAnsi"/>
          <w:b/>
          <w:sz w:val="20"/>
        </w:rPr>
        <w:t>Warning for WDs and CDs</w:t>
      </w:r>
    </w:p>
    <w:p w14:paraId="1F0B13DD" w14:textId="77777777" w:rsidR="008229E1" w:rsidRPr="00D905B6" w:rsidRDefault="008229E1" w:rsidP="008229E1">
      <w:pPr>
        <w:pBdr>
          <w:top w:val="single" w:sz="4" w:space="1" w:color="auto"/>
          <w:left w:val="single" w:sz="4" w:space="4" w:color="auto"/>
          <w:bottom w:val="single" w:sz="4" w:space="31" w:color="auto"/>
          <w:right w:val="single" w:sz="4" w:space="4" w:color="auto"/>
        </w:pBdr>
        <w:spacing w:after="120"/>
        <w:ind w:left="85" w:right="85"/>
        <w:jc w:val="both"/>
        <w:rPr>
          <w:rFonts w:asciiTheme="majorHAnsi" w:hAnsiTheme="majorHAnsi"/>
          <w:bCs/>
          <w:sz w:val="20"/>
        </w:rPr>
      </w:pPr>
      <w:r w:rsidRPr="00D905B6">
        <w:rPr>
          <w:rFonts w:asciiTheme="majorHAnsi" w:hAnsiTheme="majorHAnsi"/>
          <w:bCs/>
          <w:sz w:val="20"/>
        </w:rPr>
        <w:t>This document is not an ISO International Standard. It is distributed for review and comment. It is subject to change without notice and may not be referred to as an International Standard.</w:t>
      </w:r>
    </w:p>
    <w:p w14:paraId="0705C953" w14:textId="77777777" w:rsidR="008229E1" w:rsidRPr="00D905B6" w:rsidRDefault="008229E1" w:rsidP="008229E1">
      <w:pPr>
        <w:pBdr>
          <w:top w:val="single" w:sz="4" w:space="1" w:color="auto"/>
          <w:left w:val="single" w:sz="4" w:space="4" w:color="auto"/>
          <w:bottom w:val="single" w:sz="4" w:space="31" w:color="auto"/>
          <w:right w:val="single" w:sz="4" w:space="4" w:color="auto"/>
        </w:pBdr>
        <w:ind w:left="85" w:right="85"/>
        <w:jc w:val="both"/>
        <w:rPr>
          <w:rFonts w:asciiTheme="majorHAnsi" w:hAnsiTheme="majorHAnsi"/>
          <w:sz w:val="20"/>
        </w:rPr>
      </w:pPr>
      <w:r w:rsidRPr="00D905B6">
        <w:rPr>
          <w:rFonts w:asciiTheme="majorHAnsi" w:hAnsiTheme="majorHAnsi"/>
          <w:bCs/>
          <w:sz w:val="20"/>
        </w:rPr>
        <w:t>Recipients of this draft are invited to submit, with their comments, notification of any relevant patent rights of which they are aware and to provide supporting documentation.</w:t>
      </w:r>
    </w:p>
    <w:p w14:paraId="040925EF" w14:textId="77777777" w:rsidR="008229E1" w:rsidRPr="00BC394B" w:rsidRDefault="008229E1" w:rsidP="008229E1">
      <w:pPr>
        <w:spacing w:before="1200" w:after="120"/>
        <w:rPr>
          <w:rStyle w:val="Hyperlink"/>
          <w:i/>
          <w:color w:val="0070C0"/>
          <w:sz w:val="20"/>
          <w:szCs w:val="20"/>
          <w:lang w:val="en-GB"/>
        </w:rPr>
      </w:pPr>
      <w:r w:rsidRPr="00BC394B">
        <w:rPr>
          <w:i/>
          <w:color w:val="0070C0"/>
          <w:sz w:val="20"/>
          <w:szCs w:val="20"/>
        </w:rPr>
        <w:t xml:space="preserve">To help you, this guide on writing standards was produced by the ISO/TMB and is available at </w:t>
      </w:r>
      <w:hyperlink r:id="rId15" w:history="1">
        <w:r w:rsidRPr="00BC394B">
          <w:rPr>
            <w:rStyle w:val="Hyperlink"/>
            <w:i/>
            <w:sz w:val="20"/>
            <w:szCs w:val="20"/>
            <w:lang w:val="en-GB"/>
          </w:rPr>
          <w:t>https://www.iso.org/iso/how-to-write-standards.pdf</w:t>
        </w:r>
      </w:hyperlink>
    </w:p>
    <w:p w14:paraId="6E00FED0" w14:textId="77777777" w:rsidR="008229E1" w:rsidRPr="00BC394B" w:rsidRDefault="008229E1" w:rsidP="008229E1">
      <w:pPr>
        <w:spacing w:before="240" w:after="120"/>
        <w:rPr>
          <w:rStyle w:val="Hyperlink"/>
          <w:i/>
          <w:color w:val="0070C0"/>
          <w:sz w:val="20"/>
          <w:szCs w:val="20"/>
          <w:lang w:val="en-GB"/>
        </w:rPr>
      </w:pPr>
      <w:r w:rsidRPr="00BC394B">
        <w:rPr>
          <w:i/>
          <w:color w:val="0070C0"/>
          <w:sz w:val="20"/>
          <w:szCs w:val="20"/>
        </w:rPr>
        <w:t xml:space="preserve">A model manuscript of a draft International Standard (known as “The Rice Model”) is available at </w:t>
      </w:r>
      <w:hyperlink r:id="rId16" w:history="1">
        <w:r w:rsidRPr="00BC394B">
          <w:rPr>
            <w:rStyle w:val="Hyperlink"/>
            <w:rFonts w:eastAsia="Times New Roman"/>
            <w:i/>
            <w:sz w:val="20"/>
            <w:szCs w:val="20"/>
            <w:lang w:val="en-GB"/>
          </w:rPr>
          <w:t>https://www.iso.org/iso/model_document-rice_model.pdf</w:t>
        </w:r>
      </w:hyperlink>
    </w:p>
    <w:p w14:paraId="373C6C39" w14:textId="77777777" w:rsidR="008229E1" w:rsidRPr="00BC394B" w:rsidRDefault="008229E1" w:rsidP="008229E1"/>
    <w:p w14:paraId="24108786" w14:textId="77777777" w:rsidR="008229E1" w:rsidRPr="00BC394B" w:rsidRDefault="008229E1" w:rsidP="008229E1">
      <w:pPr>
        <w:sectPr w:rsidR="008229E1" w:rsidRPr="00BC394B" w:rsidSect="00263031">
          <w:headerReference w:type="even" r:id="rId17"/>
          <w:headerReference w:type="default" r:id="rId18"/>
          <w:footerReference w:type="even" r:id="rId19"/>
          <w:footerReference w:type="default" r:id="rId20"/>
          <w:headerReference w:type="first" r:id="rId21"/>
          <w:footerReference w:type="first" r:id="rId22"/>
          <w:pgSz w:w="11906" w:h="16838" w:code="9"/>
          <w:pgMar w:top="794" w:right="737" w:bottom="284" w:left="851" w:header="709" w:footer="0" w:gutter="567"/>
          <w:cols w:space="720"/>
        </w:sectPr>
      </w:pPr>
    </w:p>
    <w:p w14:paraId="292BD7BA" w14:textId="21CD0F13" w:rsidR="008229E1" w:rsidRPr="00BC394B" w:rsidRDefault="008229E1" w:rsidP="008229E1">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Pr>
          <w:color w:val="auto"/>
        </w:rPr>
        <w:t>23</w:t>
      </w:r>
    </w:p>
    <w:p w14:paraId="11FFCF51" w14:textId="77777777" w:rsidR="008229E1" w:rsidRPr="00BC394B" w:rsidRDefault="008229E1" w:rsidP="008229E1">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DC11A9D" w14:textId="77777777" w:rsidR="008229E1" w:rsidRPr="00BC394B" w:rsidRDefault="008229E1" w:rsidP="008229E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1426B7C1" w14:textId="77777777" w:rsidR="008229E1" w:rsidRPr="00BC394B" w:rsidRDefault="008229E1" w:rsidP="008229E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 xml:space="preserve">CP 401 • Ch. de </w:t>
      </w:r>
      <w:proofErr w:type="spellStart"/>
      <w:r w:rsidRPr="00BC394B">
        <w:rPr>
          <w:color w:val="auto"/>
          <w:sz w:val="20"/>
        </w:rPr>
        <w:t>Blandonnet</w:t>
      </w:r>
      <w:proofErr w:type="spellEnd"/>
      <w:r w:rsidRPr="00BC394B">
        <w:rPr>
          <w:color w:val="auto"/>
          <w:sz w:val="20"/>
        </w:rPr>
        <w:t xml:space="preserve"> 8</w:t>
      </w:r>
    </w:p>
    <w:p w14:paraId="2C641BDD" w14:textId="77777777" w:rsidR="008229E1" w:rsidRPr="00BC394B" w:rsidRDefault="008229E1" w:rsidP="008229E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178DC255" w14:textId="77777777" w:rsidR="008229E1" w:rsidRPr="00DF121D" w:rsidRDefault="008229E1" w:rsidP="008229E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Phone: +41 22 749 01 11</w:t>
      </w:r>
    </w:p>
    <w:p w14:paraId="3464F093" w14:textId="77777777" w:rsidR="008229E1" w:rsidRPr="00DF121D" w:rsidRDefault="008229E1" w:rsidP="008229E1">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Email: copyright@iso.org</w:t>
      </w:r>
    </w:p>
    <w:p w14:paraId="1F6E0C00" w14:textId="77777777" w:rsidR="008229E1" w:rsidRPr="00BC394B" w:rsidRDefault="008229E1" w:rsidP="008229E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BC394B">
        <w:rPr>
          <w:color w:val="auto"/>
          <w:sz w:val="20"/>
        </w:rPr>
        <w:t>Website: www.iso.org</w:t>
      </w:r>
    </w:p>
    <w:p w14:paraId="5BCF123F" w14:textId="77777777" w:rsidR="008229E1" w:rsidRPr="00BC394B" w:rsidRDefault="008229E1" w:rsidP="008229E1">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rPr>
      </w:pPr>
      <w:r w:rsidRPr="00BC394B">
        <w:rPr>
          <w:color w:val="auto"/>
          <w:sz w:val="20"/>
        </w:rPr>
        <w:t>Published in Switzerland</w:t>
      </w:r>
    </w:p>
    <w:p w14:paraId="7A402326" w14:textId="77777777" w:rsidR="000E7C3B" w:rsidRDefault="008229E1" w:rsidP="005E64C4">
      <w:pPr>
        <w:pStyle w:val="Heading1"/>
        <w:numPr>
          <w:ilvl w:val="0"/>
          <w:numId w:val="0"/>
        </w:numPr>
        <w:ind w:left="432" w:hanging="432"/>
        <w:rPr>
          <w:rFonts w:ascii="Times New Roman" w:hAnsi="Times New Roman" w:cs="Times New Roman"/>
          <w:szCs w:val="21"/>
          <w:lang w:val="en-GB"/>
        </w:rPr>
      </w:pPr>
      <w:r w:rsidRPr="00101DC5">
        <w:rPr>
          <w:rFonts w:ascii="Times New Roman" w:hAnsi="Times New Roman" w:cs="Times New Roman"/>
          <w:szCs w:val="21"/>
          <w:lang w:val="en-GB"/>
        </w:rPr>
        <w:br w:type="page"/>
      </w:r>
    </w:p>
    <w:p w14:paraId="06CDF864" w14:textId="77777777" w:rsidR="00A65A6A" w:rsidRDefault="00A65A6A" w:rsidP="005E64C4">
      <w:pPr>
        <w:pStyle w:val="Heading1"/>
        <w:numPr>
          <w:ilvl w:val="0"/>
          <w:numId w:val="0"/>
        </w:numPr>
        <w:ind w:left="432" w:hanging="432"/>
        <w:rPr>
          <w:ins w:id="1" w:author="XinWang MediaTek" w:date="2023-08-09T13:46:00Z"/>
          <w:i/>
          <w:iCs/>
          <w:u w:val="single"/>
        </w:rPr>
      </w:pPr>
    </w:p>
    <w:p w14:paraId="19172A0D" w14:textId="5F510916" w:rsidR="00A65A6A" w:rsidRDefault="00A65A6A" w:rsidP="005E64C4">
      <w:pPr>
        <w:pStyle w:val="Heading1"/>
        <w:numPr>
          <w:ilvl w:val="0"/>
          <w:numId w:val="0"/>
        </w:numPr>
        <w:ind w:left="432" w:hanging="432"/>
        <w:rPr>
          <w:ins w:id="2" w:author="XinWang MediaTek" w:date="2023-08-09T13:46:00Z"/>
          <w:i/>
          <w:iCs/>
          <w:u w:val="single"/>
        </w:rPr>
      </w:pPr>
      <w:ins w:id="3" w:author="XinWang MediaTek" w:date="2023-08-09T13:46:00Z">
        <w:r>
          <w:rPr>
            <w:i/>
            <w:iCs/>
            <w:u w:val="single"/>
          </w:rPr>
          <w:t>Change 1: Normative References</w:t>
        </w:r>
      </w:ins>
    </w:p>
    <w:p w14:paraId="42D6765F" w14:textId="17A5266D" w:rsidR="00A65A6A" w:rsidRDefault="00A65A6A" w:rsidP="005E64C4">
      <w:pPr>
        <w:pStyle w:val="Heading1"/>
        <w:numPr>
          <w:ilvl w:val="0"/>
          <w:numId w:val="0"/>
        </w:numPr>
        <w:ind w:left="432" w:hanging="432"/>
        <w:rPr>
          <w:ins w:id="4" w:author="XinWang MediaTek" w:date="2023-08-09T13:46:00Z"/>
          <w:i/>
          <w:iCs/>
          <w:u w:val="single"/>
        </w:rPr>
      </w:pPr>
    </w:p>
    <w:p w14:paraId="35BFE53C" w14:textId="23138379" w:rsidR="00A65A6A" w:rsidRPr="003440D6" w:rsidRDefault="00A65A6A" w:rsidP="00A65A6A">
      <w:pPr>
        <w:rPr>
          <w:ins w:id="5" w:author="XinWang MediaTek" w:date="2023-08-09T13:46:00Z"/>
          <w:rFonts w:ascii="Times New Roman" w:hAnsi="Times New Roman" w:cs="Times New Roman"/>
          <w:i/>
          <w:iCs/>
          <w:color w:val="FF0000"/>
          <w:lang w:val="en-GB"/>
        </w:rPr>
      </w:pPr>
      <w:ins w:id="6" w:author="XinWang MediaTek" w:date="2023-08-09T13:46:00Z">
        <w:r w:rsidRPr="003440D6">
          <w:rPr>
            <w:rFonts w:ascii="Times New Roman" w:hAnsi="Times New Roman" w:cs="Times New Roman"/>
            <w:i/>
            <w:iCs/>
            <w:color w:val="FF0000"/>
            <w:lang w:val="en-GB"/>
          </w:rPr>
          <w:t>Add the following reference to the end of the reference list</w:t>
        </w:r>
      </w:ins>
    </w:p>
    <w:p w14:paraId="64AE64F2" w14:textId="4043F2B7" w:rsidR="00A65A6A" w:rsidRDefault="00A65A6A" w:rsidP="005E64C4">
      <w:pPr>
        <w:pStyle w:val="Heading1"/>
        <w:numPr>
          <w:ilvl w:val="0"/>
          <w:numId w:val="0"/>
        </w:numPr>
        <w:ind w:left="432" w:hanging="432"/>
        <w:rPr>
          <w:ins w:id="7" w:author="XinWang MediaTek" w:date="2023-08-09T13:48:00Z"/>
          <w:i/>
          <w:iCs/>
          <w:u w:val="single"/>
        </w:rPr>
      </w:pPr>
    </w:p>
    <w:p w14:paraId="09C33FFC" w14:textId="6798233C" w:rsidR="00A65A6A" w:rsidRDefault="00A65A6A" w:rsidP="005E64C4">
      <w:pPr>
        <w:pStyle w:val="Heading1"/>
        <w:numPr>
          <w:ilvl w:val="0"/>
          <w:numId w:val="0"/>
        </w:numPr>
        <w:ind w:left="432" w:hanging="432"/>
        <w:rPr>
          <w:ins w:id="8" w:author="XinWang MediaTek" w:date="2023-08-09T13:50:00Z"/>
          <w:rFonts w:ascii="Times New Roman" w:eastAsia="Candara" w:hAnsi="Times New Roman" w:cs="Times New Roman"/>
          <w:b w:val="0"/>
          <w:bCs w:val="0"/>
          <w:sz w:val="20"/>
          <w:szCs w:val="20"/>
        </w:rPr>
      </w:pPr>
      <w:ins w:id="9" w:author="XinWang MediaTek" w:date="2023-08-09T13:49:00Z">
        <w:r w:rsidRPr="00A65A6A">
          <w:rPr>
            <w:rFonts w:ascii="Times New Roman" w:eastAsia="Candara" w:hAnsi="Times New Roman" w:cs="Times New Roman"/>
            <w:b w:val="0"/>
            <w:bCs w:val="0"/>
            <w:sz w:val="20"/>
            <w:szCs w:val="20"/>
          </w:rPr>
          <w:t>IEEE STD 754-2019</w:t>
        </w:r>
        <w:r>
          <w:rPr>
            <w:rFonts w:ascii="Times New Roman" w:eastAsia="Candara" w:hAnsi="Times New Roman" w:cs="Times New Roman"/>
            <w:b w:val="0"/>
            <w:bCs w:val="0"/>
            <w:sz w:val="20"/>
            <w:szCs w:val="20"/>
          </w:rPr>
          <w:t xml:space="preserve">. </w:t>
        </w:r>
      </w:ins>
      <w:ins w:id="10" w:author="XinWang MediaTek" w:date="2023-08-09T13:48:00Z">
        <w:r w:rsidRPr="00A65A6A">
          <w:rPr>
            <w:rFonts w:ascii="Times New Roman" w:eastAsia="Candara" w:hAnsi="Times New Roman" w:cs="Times New Roman"/>
            <w:b w:val="0"/>
            <w:bCs w:val="0"/>
            <w:i/>
            <w:iCs/>
            <w:sz w:val="20"/>
            <w:szCs w:val="20"/>
          </w:rPr>
          <w:t>IEEE Standard for Floating-Point Arithmetic</w:t>
        </w:r>
      </w:ins>
      <w:ins w:id="11" w:author="XinWang MediaTek" w:date="2023-08-09T13:50:00Z">
        <w:r w:rsidRPr="00A65A6A">
          <w:rPr>
            <w:rFonts w:ascii="Times New Roman" w:eastAsia="Candara" w:hAnsi="Times New Roman" w:cs="Times New Roman"/>
            <w:b w:val="0"/>
            <w:bCs w:val="0"/>
            <w:i/>
            <w:iCs/>
            <w:sz w:val="20"/>
            <w:szCs w:val="20"/>
          </w:rPr>
          <w:t>.</w:t>
        </w:r>
        <w:r>
          <w:rPr>
            <w:rFonts w:ascii="Times New Roman" w:eastAsia="Candara" w:hAnsi="Times New Roman" w:cs="Times New Roman"/>
            <w:b w:val="0"/>
            <w:bCs w:val="0"/>
            <w:sz w:val="20"/>
            <w:szCs w:val="20"/>
          </w:rPr>
          <w:t xml:space="preserve"> </w:t>
        </w:r>
        <w:r w:rsidRPr="00A65A6A">
          <w:rPr>
            <w:rFonts w:ascii="Times New Roman" w:eastAsia="Candara" w:hAnsi="Times New Roman" w:cs="Times New Roman"/>
            <w:b w:val="0"/>
            <w:bCs w:val="0"/>
            <w:sz w:val="20"/>
            <w:szCs w:val="20"/>
          </w:rPr>
          <w:t>IEEE Computer Society (2019-07-22)</w:t>
        </w:r>
      </w:ins>
      <w:ins w:id="12" w:author="XinWang MediaTek" w:date="2023-08-09T13:48:00Z">
        <w:r w:rsidRPr="00A65A6A">
          <w:rPr>
            <w:rFonts w:ascii="Times New Roman" w:eastAsia="Candara" w:hAnsi="Times New Roman" w:cs="Times New Roman"/>
            <w:b w:val="0"/>
            <w:bCs w:val="0"/>
            <w:sz w:val="20"/>
            <w:szCs w:val="20"/>
          </w:rPr>
          <w:t>.</w:t>
        </w:r>
      </w:ins>
    </w:p>
    <w:p w14:paraId="528C9228" w14:textId="6C81A8B0" w:rsidR="00A65A6A" w:rsidRDefault="00A65A6A" w:rsidP="005E64C4">
      <w:pPr>
        <w:pStyle w:val="Heading1"/>
        <w:numPr>
          <w:ilvl w:val="0"/>
          <w:numId w:val="0"/>
        </w:numPr>
        <w:ind w:left="432" w:hanging="432"/>
        <w:rPr>
          <w:ins w:id="13" w:author="XinWang MediaTek" w:date="2023-09-05T15:01:00Z"/>
          <w:rFonts w:ascii="Times New Roman" w:eastAsia="Candara" w:hAnsi="Times New Roman" w:cs="Times New Roman"/>
          <w:b w:val="0"/>
          <w:bCs w:val="0"/>
          <w:sz w:val="20"/>
          <w:szCs w:val="20"/>
        </w:rPr>
      </w:pPr>
    </w:p>
    <w:p w14:paraId="453151A9" w14:textId="07BC8F9C" w:rsidR="00830349" w:rsidRDefault="00830349" w:rsidP="005E64C4">
      <w:pPr>
        <w:pStyle w:val="Heading1"/>
        <w:numPr>
          <w:ilvl w:val="0"/>
          <w:numId w:val="0"/>
        </w:numPr>
        <w:ind w:left="432" w:hanging="432"/>
        <w:rPr>
          <w:ins w:id="14" w:author="XinWang MediaTek" w:date="2023-09-05T15:01:00Z"/>
          <w:rFonts w:ascii="Times New Roman" w:eastAsia="Candara" w:hAnsi="Times New Roman" w:cs="Times New Roman"/>
          <w:b w:val="0"/>
          <w:bCs w:val="0"/>
          <w:sz w:val="20"/>
          <w:szCs w:val="20"/>
        </w:rPr>
      </w:pPr>
    </w:p>
    <w:p w14:paraId="03E902C2" w14:textId="65300D1D" w:rsidR="004003A8" w:rsidRDefault="004003A8" w:rsidP="004003A8">
      <w:pPr>
        <w:pStyle w:val="Heading1"/>
        <w:numPr>
          <w:ilvl w:val="0"/>
          <w:numId w:val="0"/>
        </w:numPr>
        <w:ind w:left="432" w:hanging="432"/>
        <w:rPr>
          <w:ins w:id="15" w:author="XinWang MediaTek" w:date="2023-09-05T15:31:00Z"/>
          <w:i/>
          <w:iCs/>
          <w:u w:val="single"/>
        </w:rPr>
      </w:pPr>
      <w:ins w:id="16" w:author="XinWang MediaTek" w:date="2023-09-05T15:31:00Z">
        <w:r>
          <w:rPr>
            <w:i/>
            <w:iCs/>
            <w:u w:val="single"/>
          </w:rPr>
          <w:t xml:space="preserve">Change </w:t>
        </w:r>
        <w:r>
          <w:rPr>
            <w:i/>
            <w:iCs/>
            <w:u w:val="single"/>
          </w:rPr>
          <w:t>2</w:t>
        </w:r>
        <w:r>
          <w:rPr>
            <w:i/>
            <w:iCs/>
            <w:u w:val="single"/>
          </w:rPr>
          <w:t xml:space="preserve">: </w:t>
        </w:r>
        <w:r w:rsidRPr="004003A8">
          <w:rPr>
            <w:i/>
            <w:iCs/>
            <w:u w:val="single"/>
          </w:rPr>
          <w:t>Terms and Definitions</w:t>
        </w:r>
      </w:ins>
    </w:p>
    <w:p w14:paraId="1D1B70F8" w14:textId="77777777" w:rsidR="004003A8" w:rsidRDefault="004003A8" w:rsidP="004003A8">
      <w:pPr>
        <w:pStyle w:val="Heading1"/>
        <w:numPr>
          <w:ilvl w:val="0"/>
          <w:numId w:val="0"/>
        </w:numPr>
        <w:ind w:left="432" w:hanging="432"/>
        <w:rPr>
          <w:ins w:id="17" w:author="XinWang MediaTek" w:date="2023-09-05T15:31:00Z"/>
          <w:i/>
          <w:iCs/>
          <w:u w:val="single"/>
        </w:rPr>
      </w:pPr>
    </w:p>
    <w:p w14:paraId="697BABBD" w14:textId="59F8489C" w:rsidR="00F96A72" w:rsidRPr="003440D6" w:rsidRDefault="00F96A72" w:rsidP="00F96A72">
      <w:pPr>
        <w:rPr>
          <w:ins w:id="18" w:author="XinWang MediaTek" w:date="2023-09-05T15:38:00Z"/>
          <w:rFonts w:ascii="Times New Roman" w:hAnsi="Times New Roman" w:cs="Times New Roman"/>
          <w:i/>
          <w:iCs/>
          <w:color w:val="FF0000"/>
          <w:lang w:val="en-GB"/>
        </w:rPr>
      </w:pPr>
      <w:ins w:id="19" w:author="XinWang MediaTek" w:date="2023-09-05T15:38:00Z">
        <w:r w:rsidRPr="003440D6">
          <w:rPr>
            <w:rFonts w:ascii="Times New Roman" w:hAnsi="Times New Roman" w:cs="Times New Roman"/>
            <w:i/>
            <w:iCs/>
            <w:color w:val="FF0000"/>
            <w:lang w:val="en-GB"/>
          </w:rPr>
          <w:t>Re</w:t>
        </w:r>
      </w:ins>
      <w:ins w:id="20" w:author="Xin Wang" w:date="2023-09-05T20:20:00Z">
        <w:r w:rsidR="00EB75EE" w:rsidRPr="003440D6">
          <w:rPr>
            <w:rFonts w:ascii="Times New Roman" w:hAnsi="Times New Roman" w:cs="Times New Roman"/>
            <w:i/>
            <w:iCs/>
            <w:color w:val="FF0000"/>
            <w:lang w:val="en-GB"/>
          </w:rPr>
          <w:t>name</w:t>
        </w:r>
      </w:ins>
      <w:ins w:id="21" w:author="XinWang MediaTek" w:date="2023-09-05T15:38:00Z">
        <w:r w:rsidRPr="003440D6">
          <w:rPr>
            <w:rFonts w:ascii="Times New Roman" w:hAnsi="Times New Roman" w:cs="Times New Roman"/>
            <w:i/>
            <w:iCs/>
            <w:color w:val="FF0000"/>
            <w:lang w:val="en-GB"/>
          </w:rPr>
          <w:t xml:space="preserve"> the following term</w:t>
        </w:r>
      </w:ins>
    </w:p>
    <w:p w14:paraId="4BB2CB20" w14:textId="77777777" w:rsidR="00F96A72" w:rsidRPr="00F96A72" w:rsidRDefault="00F96A72" w:rsidP="00F96A72">
      <w:pPr>
        <w:pStyle w:val="Heading3"/>
        <w:widowControl/>
        <w:autoSpaceDE/>
        <w:autoSpaceDN/>
        <w:spacing w:before="240" w:after="120" w:line="240" w:lineRule="atLeast"/>
        <w:ind w:left="1492" w:hanging="772"/>
        <w:jc w:val="both"/>
        <w:rPr>
          <w:ins w:id="22" w:author="XinWang MediaTek" w:date="2023-09-05T15:38:00Z"/>
          <w:rFonts w:ascii="Times New Roman" w:eastAsia="Times New Roman" w:hAnsi="Times New Roman" w:cs="Times New Roman"/>
          <w:b/>
          <w:color w:val="auto"/>
          <w:kern w:val="20"/>
          <w:sz w:val="20"/>
        </w:rPr>
      </w:pPr>
      <w:ins w:id="23" w:author="XinWang MediaTek" w:date="2023-09-05T15:38:00Z">
        <w:r w:rsidRPr="00F96A72">
          <w:rPr>
            <w:rFonts w:ascii="Times New Roman" w:eastAsia="Times New Roman" w:hAnsi="Times New Roman" w:cs="Times New Roman"/>
            <w:b/>
            <w:color w:val="auto"/>
            <w:kern w:val="20"/>
            <w:sz w:val="20"/>
          </w:rPr>
          <w:t>viewing orientation</w:t>
        </w:r>
      </w:ins>
    </w:p>
    <w:p w14:paraId="75374487" w14:textId="41719C38" w:rsidR="00F96A72" w:rsidRDefault="00F96A72" w:rsidP="00F96A72">
      <w:pPr>
        <w:rPr>
          <w:ins w:id="24" w:author="XinWang MediaTek" w:date="2023-09-05T15:38:00Z"/>
          <w:rFonts w:ascii="Times New Roman" w:eastAsia="Candara" w:hAnsi="Times New Roman" w:cs="Times New Roman"/>
          <w:sz w:val="20"/>
          <w:szCs w:val="20"/>
        </w:rPr>
      </w:pPr>
      <w:ins w:id="25" w:author="XinWang MediaTek" w:date="2023-09-05T15:38:00Z">
        <w:r w:rsidRPr="003440D6">
          <w:rPr>
            <w:rFonts w:ascii="Times New Roman" w:hAnsi="Times New Roman" w:cs="Times New Roman"/>
            <w:i/>
            <w:iCs/>
            <w:color w:val="FF0000"/>
            <w:lang w:val="en-GB"/>
          </w:rPr>
          <w:t>with the following term</w:t>
        </w:r>
      </w:ins>
      <w:ins w:id="26" w:author="XinWang MediaTek" w:date="2023-09-05T15:40:00Z">
        <w:r w:rsidRPr="003440D6">
          <w:rPr>
            <w:rFonts w:ascii="Times New Roman" w:hAnsi="Times New Roman" w:cs="Times New Roman"/>
            <w:i/>
            <w:iCs/>
            <w:color w:val="FF0000"/>
            <w:lang w:val="en-GB"/>
          </w:rPr>
          <w:t xml:space="preserve"> (</w:t>
        </w:r>
      </w:ins>
      <w:ins w:id="27" w:author="XinWang MediaTek" w:date="2023-09-05T15:41:00Z">
        <w:r w:rsidRPr="003440D6">
          <w:rPr>
            <w:rFonts w:ascii="Times New Roman" w:hAnsi="Times New Roman" w:cs="Times New Roman"/>
            <w:i/>
            <w:iCs/>
            <w:color w:val="FF0000"/>
            <w:lang w:val="en-GB"/>
          </w:rPr>
          <w:t>with the same definition)</w:t>
        </w:r>
      </w:ins>
    </w:p>
    <w:p w14:paraId="73165D26" w14:textId="77777777" w:rsidR="00F96A72" w:rsidRPr="00F96A72" w:rsidRDefault="00F96A72" w:rsidP="00F96A72">
      <w:pPr>
        <w:pStyle w:val="Heading3"/>
        <w:widowControl/>
        <w:autoSpaceDE/>
        <w:autoSpaceDN/>
        <w:spacing w:before="240" w:after="120" w:line="240" w:lineRule="atLeast"/>
        <w:ind w:left="1492" w:hanging="772"/>
        <w:jc w:val="both"/>
        <w:rPr>
          <w:ins w:id="28" w:author="XinWang MediaTek" w:date="2023-09-05T15:38:00Z"/>
          <w:rFonts w:ascii="Times New Roman" w:eastAsia="Times New Roman" w:hAnsi="Times New Roman" w:cs="Times New Roman"/>
          <w:b/>
          <w:color w:val="auto"/>
          <w:kern w:val="20"/>
          <w:sz w:val="20"/>
        </w:rPr>
      </w:pPr>
      <w:ins w:id="29" w:author="XinWang MediaTek" w:date="2023-09-05T15:38:00Z">
        <w:r w:rsidRPr="00F96A72">
          <w:rPr>
            <w:rFonts w:ascii="Times New Roman" w:eastAsia="Times New Roman" w:hAnsi="Times New Roman" w:cs="Times New Roman"/>
            <w:b/>
            <w:color w:val="auto"/>
            <w:kern w:val="20"/>
            <w:sz w:val="20"/>
          </w:rPr>
          <w:t>viewing orientation - spherical</w:t>
        </w:r>
      </w:ins>
    </w:p>
    <w:p w14:paraId="3F1A1810" w14:textId="19D451F2" w:rsidR="004003A8" w:rsidRDefault="004003A8" w:rsidP="004003A8">
      <w:pPr>
        <w:rPr>
          <w:ins w:id="30" w:author="XinWang MediaTek" w:date="2023-09-05T15:38:00Z"/>
          <w:rFonts w:ascii="Times New Roman" w:hAnsi="Times New Roman" w:cs="Times New Roman"/>
          <w:i/>
          <w:iCs/>
          <w:lang w:val="en-GB"/>
        </w:rPr>
      </w:pPr>
    </w:p>
    <w:p w14:paraId="1AB48AEC" w14:textId="2EA86882" w:rsidR="00F96A72" w:rsidRPr="003440D6" w:rsidRDefault="00F96A72" w:rsidP="00F96A72">
      <w:pPr>
        <w:rPr>
          <w:ins w:id="31" w:author="XinWang MediaTek" w:date="2023-09-05T15:40:00Z"/>
          <w:rFonts w:ascii="Times New Roman" w:hAnsi="Times New Roman" w:cs="Times New Roman"/>
          <w:i/>
          <w:iCs/>
          <w:color w:val="FF0000"/>
          <w:lang w:val="en-GB"/>
        </w:rPr>
      </w:pPr>
      <w:ins w:id="32" w:author="XinWang MediaTek" w:date="2023-09-05T15:40:00Z">
        <w:r w:rsidRPr="003440D6">
          <w:rPr>
            <w:rFonts w:ascii="Times New Roman" w:hAnsi="Times New Roman" w:cs="Times New Roman"/>
            <w:i/>
            <w:iCs/>
            <w:color w:val="FF0000"/>
            <w:lang w:val="en-GB"/>
          </w:rPr>
          <w:t>Re</w:t>
        </w:r>
      </w:ins>
      <w:ins w:id="33" w:author="Xin Wang" w:date="2023-09-05T20:20:00Z">
        <w:r w:rsidR="00EB75EE" w:rsidRPr="003440D6">
          <w:rPr>
            <w:rFonts w:ascii="Times New Roman" w:hAnsi="Times New Roman" w:cs="Times New Roman"/>
            <w:i/>
            <w:iCs/>
            <w:color w:val="FF0000"/>
            <w:lang w:val="en-GB"/>
          </w:rPr>
          <w:t>name</w:t>
        </w:r>
      </w:ins>
      <w:ins w:id="34" w:author="XinWang MediaTek" w:date="2023-09-05T15:40:00Z">
        <w:r w:rsidRPr="003440D6">
          <w:rPr>
            <w:rFonts w:ascii="Times New Roman" w:hAnsi="Times New Roman" w:cs="Times New Roman"/>
            <w:i/>
            <w:iCs/>
            <w:color w:val="FF0000"/>
            <w:lang w:val="en-GB"/>
          </w:rPr>
          <w:t xml:space="preserve"> the following term</w:t>
        </w:r>
      </w:ins>
    </w:p>
    <w:p w14:paraId="59064A02" w14:textId="5DC2D570" w:rsidR="00F96A72" w:rsidRPr="00F96A72" w:rsidRDefault="00F96A72" w:rsidP="00F96A72">
      <w:pPr>
        <w:pStyle w:val="Heading3"/>
        <w:widowControl/>
        <w:autoSpaceDE/>
        <w:autoSpaceDN/>
        <w:spacing w:before="240" w:after="120" w:line="240" w:lineRule="atLeast"/>
        <w:ind w:left="1492" w:hanging="772"/>
        <w:jc w:val="both"/>
        <w:rPr>
          <w:ins w:id="35" w:author="XinWang MediaTek" w:date="2023-09-05T15:40:00Z"/>
          <w:rFonts w:ascii="Times New Roman" w:eastAsia="Times New Roman" w:hAnsi="Times New Roman" w:cs="Times New Roman"/>
          <w:b/>
          <w:color w:val="auto"/>
          <w:kern w:val="20"/>
          <w:sz w:val="20"/>
        </w:rPr>
      </w:pPr>
      <w:ins w:id="36" w:author="XinWang MediaTek" w:date="2023-09-05T15:40:00Z">
        <w:r w:rsidRPr="00F96A72">
          <w:rPr>
            <w:rFonts w:ascii="Times New Roman" w:eastAsia="Times New Roman" w:hAnsi="Times New Roman" w:cs="Times New Roman"/>
            <w:b/>
            <w:color w:val="auto"/>
            <w:kern w:val="20"/>
            <w:sz w:val="20"/>
          </w:rPr>
          <w:t>view</w:t>
        </w:r>
      </w:ins>
      <w:ins w:id="37" w:author="XinWang MediaTek" w:date="2023-09-05T15:45:00Z">
        <w:r>
          <w:rPr>
            <w:rFonts w:ascii="Times New Roman" w:eastAsia="Times New Roman" w:hAnsi="Times New Roman" w:cs="Times New Roman"/>
            <w:b/>
            <w:color w:val="auto"/>
            <w:kern w:val="20"/>
            <w:sz w:val="20"/>
          </w:rPr>
          <w:t>port</w:t>
        </w:r>
      </w:ins>
    </w:p>
    <w:p w14:paraId="243927AD" w14:textId="1B14E514" w:rsidR="00F96A72" w:rsidRPr="003440D6" w:rsidRDefault="00F96A72" w:rsidP="00F96A72">
      <w:pPr>
        <w:rPr>
          <w:ins w:id="38" w:author="XinWang MediaTek" w:date="2023-09-05T15:40:00Z"/>
          <w:rFonts w:ascii="Times New Roman" w:eastAsia="Candara" w:hAnsi="Times New Roman" w:cs="Times New Roman"/>
          <w:color w:val="FF0000"/>
          <w:sz w:val="20"/>
          <w:szCs w:val="20"/>
        </w:rPr>
      </w:pPr>
      <w:ins w:id="39" w:author="XinWang MediaTek" w:date="2023-09-05T15:40:00Z">
        <w:r w:rsidRPr="003440D6">
          <w:rPr>
            <w:rFonts w:ascii="Times New Roman" w:hAnsi="Times New Roman" w:cs="Times New Roman"/>
            <w:i/>
            <w:iCs/>
            <w:color w:val="FF0000"/>
            <w:lang w:val="en-GB"/>
          </w:rPr>
          <w:t>with the following term</w:t>
        </w:r>
      </w:ins>
      <w:ins w:id="40" w:author="Xin Wang" w:date="2023-09-05T20:20:00Z">
        <w:r w:rsidR="00EB75EE" w:rsidRPr="003440D6">
          <w:rPr>
            <w:rFonts w:ascii="Times New Roman" w:hAnsi="Times New Roman" w:cs="Times New Roman"/>
            <w:i/>
            <w:iCs/>
            <w:color w:val="FF0000"/>
            <w:lang w:val="en-GB"/>
          </w:rPr>
          <w:t xml:space="preserve"> </w:t>
        </w:r>
        <w:r w:rsidR="00EB75EE" w:rsidRPr="003440D6">
          <w:rPr>
            <w:rFonts w:ascii="Times New Roman" w:hAnsi="Times New Roman" w:cs="Times New Roman"/>
            <w:i/>
            <w:iCs/>
            <w:color w:val="FF0000"/>
            <w:lang w:val="en-GB"/>
          </w:rPr>
          <w:t>(with the same definition)</w:t>
        </w:r>
      </w:ins>
    </w:p>
    <w:p w14:paraId="7232624D" w14:textId="6088220A" w:rsidR="00F96A72" w:rsidRDefault="00F96A72" w:rsidP="00F96A72">
      <w:pPr>
        <w:pStyle w:val="Heading3"/>
        <w:widowControl/>
        <w:autoSpaceDE/>
        <w:autoSpaceDN/>
        <w:spacing w:before="240" w:after="120" w:line="240" w:lineRule="atLeast"/>
        <w:ind w:left="1492" w:hanging="772"/>
        <w:jc w:val="both"/>
        <w:rPr>
          <w:ins w:id="41" w:author="XinWang MediaTek" w:date="2023-09-05T15:40:00Z"/>
          <w:rFonts w:ascii="Times New Roman" w:eastAsia="Candara" w:hAnsi="Times New Roman" w:cs="Times New Roman"/>
          <w:sz w:val="20"/>
          <w:szCs w:val="20"/>
        </w:rPr>
      </w:pPr>
      <w:ins w:id="42" w:author="XinWang MediaTek" w:date="2023-09-05T15:40:00Z">
        <w:r w:rsidRPr="00F96A72">
          <w:rPr>
            <w:rFonts w:ascii="Times New Roman" w:eastAsia="Times New Roman" w:hAnsi="Times New Roman" w:cs="Times New Roman"/>
            <w:b/>
            <w:color w:val="auto"/>
            <w:kern w:val="20"/>
            <w:sz w:val="20"/>
          </w:rPr>
          <w:t>view</w:t>
        </w:r>
      </w:ins>
      <w:ins w:id="43" w:author="XinWang MediaTek" w:date="2023-09-05T15:45:00Z">
        <w:r>
          <w:rPr>
            <w:rFonts w:ascii="Times New Roman" w:eastAsia="Times New Roman" w:hAnsi="Times New Roman" w:cs="Times New Roman"/>
            <w:b/>
            <w:color w:val="auto"/>
            <w:kern w:val="20"/>
            <w:sz w:val="20"/>
          </w:rPr>
          <w:t>port</w:t>
        </w:r>
      </w:ins>
      <w:ins w:id="44" w:author="XinWang MediaTek" w:date="2023-09-05T15:40:00Z">
        <w:r w:rsidRPr="00F96A72">
          <w:rPr>
            <w:rFonts w:ascii="Times New Roman" w:eastAsia="Times New Roman" w:hAnsi="Times New Roman" w:cs="Times New Roman"/>
            <w:b/>
            <w:color w:val="auto"/>
            <w:kern w:val="20"/>
            <w:sz w:val="20"/>
          </w:rPr>
          <w:t xml:space="preserve"> - spherical</w:t>
        </w:r>
      </w:ins>
    </w:p>
    <w:p w14:paraId="01586F42" w14:textId="77777777" w:rsidR="00F96A72" w:rsidRDefault="00F96A72" w:rsidP="004003A8">
      <w:pPr>
        <w:rPr>
          <w:ins w:id="45" w:author="XinWang MediaTek" w:date="2023-09-05T15:35:00Z"/>
          <w:rFonts w:ascii="Times New Roman" w:hAnsi="Times New Roman" w:cs="Times New Roman"/>
          <w:i/>
          <w:iCs/>
          <w:lang w:val="en-GB"/>
        </w:rPr>
      </w:pPr>
    </w:p>
    <w:p w14:paraId="40C99F2E" w14:textId="5843D567" w:rsidR="004003A8" w:rsidRPr="003440D6" w:rsidRDefault="004003A8" w:rsidP="004003A8">
      <w:pPr>
        <w:rPr>
          <w:ins w:id="46" w:author="XinWang MediaTek" w:date="2023-09-05T15:31:00Z"/>
          <w:rFonts w:ascii="Times New Roman" w:hAnsi="Times New Roman" w:cs="Times New Roman"/>
          <w:i/>
          <w:iCs/>
          <w:color w:val="FF0000"/>
          <w:lang w:val="en-GB"/>
        </w:rPr>
      </w:pPr>
      <w:ins w:id="47" w:author="XinWang MediaTek" w:date="2023-09-05T15:31:00Z">
        <w:r w:rsidRPr="003440D6">
          <w:rPr>
            <w:rFonts w:ascii="Times New Roman" w:hAnsi="Times New Roman" w:cs="Times New Roman"/>
            <w:i/>
            <w:iCs/>
            <w:color w:val="FF0000"/>
            <w:lang w:val="en-GB"/>
          </w:rPr>
          <w:t>Add the following the terms and definitions list in Clause 3</w:t>
        </w:r>
      </w:ins>
    </w:p>
    <w:p w14:paraId="6F8C954F" w14:textId="65D1040E" w:rsidR="004003A8" w:rsidRPr="00F47238" w:rsidRDefault="00F96A72" w:rsidP="00F96A72">
      <w:pPr>
        <w:pStyle w:val="Heading3"/>
        <w:widowControl/>
        <w:autoSpaceDE/>
        <w:autoSpaceDN/>
        <w:spacing w:before="240" w:after="120" w:line="240" w:lineRule="atLeast"/>
        <w:ind w:left="1492" w:hanging="772"/>
        <w:jc w:val="both"/>
        <w:rPr>
          <w:ins w:id="48" w:author="XinWang MediaTek" w:date="2023-09-05T15:31:00Z"/>
          <w:rFonts w:ascii="Times New Roman" w:eastAsia="MS Mincho" w:hAnsi="Times New Roman" w:cs="Times New Roman"/>
          <w:b/>
          <w:bCs/>
          <w:iCs/>
          <w:sz w:val="26"/>
          <w:szCs w:val="26"/>
          <w:lang w:eastAsia="ja-JP"/>
        </w:rPr>
      </w:pPr>
      <w:ins w:id="49" w:author="XinWang MediaTek" w:date="2023-09-05T15:46:00Z">
        <w:r>
          <w:rPr>
            <w:rFonts w:ascii="Times New Roman" w:eastAsia="Times New Roman" w:hAnsi="Times New Roman" w:cs="Times New Roman"/>
            <w:b/>
            <w:color w:val="auto"/>
            <w:kern w:val="20"/>
            <w:sz w:val="20"/>
          </w:rPr>
          <w:t xml:space="preserve">3.1.x </w:t>
        </w:r>
      </w:ins>
      <w:ins w:id="50" w:author="XinWang MediaTek" w:date="2023-09-05T15:31:00Z">
        <w:r w:rsidR="004003A8" w:rsidRPr="00F96A72">
          <w:rPr>
            <w:rFonts w:ascii="Times New Roman" w:eastAsia="Times New Roman" w:hAnsi="Times New Roman" w:cs="Times New Roman"/>
            <w:b/>
            <w:color w:val="auto"/>
            <w:kern w:val="20"/>
            <w:sz w:val="20"/>
          </w:rPr>
          <w:t>viewing position</w:t>
        </w:r>
      </w:ins>
    </w:p>
    <w:p w14:paraId="7F48EFBB" w14:textId="72CD24FE" w:rsidR="004003A8" w:rsidRDefault="004003A8" w:rsidP="00F96A72">
      <w:pPr>
        <w:widowControl/>
        <w:autoSpaceDE/>
        <w:autoSpaceDN/>
        <w:spacing w:before="120" w:after="120"/>
        <w:ind w:left="720"/>
        <w:contextualSpacing/>
        <w:jc w:val="both"/>
        <w:rPr>
          <w:ins w:id="51" w:author="XinWang MediaTek" w:date="2023-09-05T15:59:00Z"/>
          <w:rFonts w:ascii="Times New Roman" w:eastAsia="MS Mincho" w:hAnsi="Times New Roman" w:cs="Times New Roman"/>
          <w:sz w:val="20"/>
          <w:szCs w:val="20"/>
        </w:rPr>
      </w:pPr>
      <w:ins w:id="52" w:author="XinWang MediaTek" w:date="2023-09-05T15:31:00Z">
        <w:r w:rsidRPr="00F96A72">
          <w:rPr>
            <w:rFonts w:ascii="Times New Roman" w:eastAsia="MS Mincho" w:hAnsi="Times New Roman" w:cs="Times New Roman"/>
            <w:sz w:val="20"/>
            <w:szCs w:val="20"/>
          </w:rPr>
          <w:t>triple of x, y, z characterizing the position in the global reference coordinate system of a user who is consuming the audio-visual content; in case of image or video, characterizing the position of the viewport.</w:t>
        </w:r>
      </w:ins>
    </w:p>
    <w:p w14:paraId="6738A21A" w14:textId="0FEB6639" w:rsidR="00BE5AB0" w:rsidRPr="00BE5AB0" w:rsidRDefault="00BE5AB0" w:rsidP="00BE5AB0">
      <w:pPr>
        <w:pStyle w:val="Heading3"/>
        <w:widowControl/>
        <w:autoSpaceDE/>
        <w:autoSpaceDN/>
        <w:spacing w:before="240" w:after="120" w:line="240" w:lineRule="atLeast"/>
        <w:ind w:left="1492" w:hanging="772"/>
        <w:jc w:val="both"/>
        <w:rPr>
          <w:ins w:id="53" w:author="XinWang MediaTek" w:date="2023-09-05T15:59:00Z"/>
          <w:rFonts w:ascii="Times New Roman" w:eastAsia="Times New Roman" w:hAnsi="Times New Roman" w:cs="Times New Roman"/>
          <w:b/>
          <w:color w:val="auto"/>
          <w:kern w:val="20"/>
          <w:sz w:val="20"/>
        </w:rPr>
      </w:pPr>
      <w:bookmarkStart w:id="54" w:name="_Toc109574460"/>
      <w:ins w:id="55" w:author="XinWang MediaTek" w:date="2023-09-05T15:59:00Z">
        <w:r>
          <w:rPr>
            <w:rFonts w:ascii="Times New Roman" w:eastAsia="Times New Roman" w:hAnsi="Times New Roman" w:cs="Times New Roman"/>
            <w:b/>
            <w:color w:val="auto"/>
            <w:kern w:val="20"/>
            <w:sz w:val="20"/>
          </w:rPr>
          <w:t xml:space="preserve">3.1.xx </w:t>
        </w:r>
        <w:r w:rsidRPr="00BE5AB0">
          <w:rPr>
            <w:rFonts w:ascii="Times New Roman" w:eastAsia="Times New Roman" w:hAnsi="Times New Roman" w:cs="Times New Roman"/>
            <w:b/>
            <w:color w:val="auto"/>
            <w:kern w:val="20"/>
            <w:sz w:val="20"/>
          </w:rPr>
          <w:t>viewing orientation – quaternionic</w:t>
        </w:r>
        <w:bookmarkEnd w:id="54"/>
      </w:ins>
    </w:p>
    <w:p w14:paraId="02AFACD8" w14:textId="77777777" w:rsidR="00BE5AB0" w:rsidRPr="00BE5AB0" w:rsidRDefault="00BE5AB0" w:rsidP="00BE5AB0">
      <w:pPr>
        <w:widowControl/>
        <w:autoSpaceDE/>
        <w:autoSpaceDN/>
        <w:spacing w:before="120" w:after="120"/>
        <w:ind w:left="720"/>
        <w:contextualSpacing/>
        <w:jc w:val="both"/>
        <w:rPr>
          <w:ins w:id="56" w:author="XinWang MediaTek" w:date="2023-09-05T15:59:00Z"/>
          <w:rFonts w:ascii="Times New Roman" w:eastAsia="MS Mincho" w:hAnsi="Times New Roman" w:cs="Times New Roman"/>
          <w:sz w:val="20"/>
          <w:szCs w:val="20"/>
        </w:rPr>
      </w:pPr>
      <w:ins w:id="57" w:author="XinWang MediaTek" w:date="2023-09-05T15:59:00Z">
        <w:r w:rsidRPr="00BE5AB0">
          <w:rPr>
            <w:rFonts w:ascii="Times New Roman" w:eastAsia="MS Mincho" w:hAnsi="Times New Roman" w:cs="Times New Roman"/>
            <w:sz w:val="20"/>
            <w:szCs w:val="20"/>
          </w:rPr>
          <w:t xml:space="preserve">triple of </w:t>
        </w:r>
        <w:proofErr w:type="spellStart"/>
        <w:r w:rsidRPr="00BE5AB0">
          <w:rPr>
            <w:rFonts w:ascii="Times New Roman" w:eastAsia="MS Mincho" w:hAnsi="Times New Roman" w:cs="Times New Roman"/>
            <w:sz w:val="20"/>
            <w:szCs w:val="20"/>
          </w:rPr>
          <w:t>quat_x</w:t>
        </w:r>
        <w:proofErr w:type="spellEnd"/>
        <w:r w:rsidRPr="00BE5AB0">
          <w:rPr>
            <w:rFonts w:ascii="Times New Roman" w:eastAsia="MS Mincho" w:hAnsi="Times New Roman" w:cs="Times New Roman"/>
            <w:sz w:val="20"/>
            <w:szCs w:val="20"/>
          </w:rPr>
          <w:t xml:space="preserve">, </w:t>
        </w:r>
        <w:proofErr w:type="spellStart"/>
        <w:r w:rsidRPr="00BE5AB0">
          <w:rPr>
            <w:rFonts w:ascii="Times New Roman" w:eastAsia="MS Mincho" w:hAnsi="Times New Roman" w:cs="Times New Roman"/>
            <w:sz w:val="20"/>
            <w:szCs w:val="20"/>
          </w:rPr>
          <w:t>quat_y</w:t>
        </w:r>
        <w:proofErr w:type="spellEnd"/>
        <w:r w:rsidRPr="00BE5AB0">
          <w:rPr>
            <w:rFonts w:ascii="Times New Roman" w:eastAsia="MS Mincho" w:hAnsi="Times New Roman" w:cs="Times New Roman"/>
            <w:sz w:val="20"/>
            <w:szCs w:val="20"/>
          </w:rPr>
          <w:t xml:space="preserve">, </w:t>
        </w:r>
        <w:proofErr w:type="spellStart"/>
        <w:r w:rsidRPr="00BE5AB0">
          <w:rPr>
            <w:rFonts w:ascii="Times New Roman" w:eastAsia="MS Mincho" w:hAnsi="Times New Roman" w:cs="Times New Roman"/>
            <w:sz w:val="20"/>
            <w:szCs w:val="20"/>
          </w:rPr>
          <w:t>quat_z</w:t>
        </w:r>
        <w:proofErr w:type="spellEnd"/>
        <w:r w:rsidRPr="00BE5AB0">
          <w:rPr>
            <w:rFonts w:ascii="Times New Roman" w:eastAsia="MS Mincho" w:hAnsi="Times New Roman" w:cs="Times New Roman"/>
            <w:sz w:val="20"/>
            <w:szCs w:val="20"/>
          </w:rPr>
          <w:t xml:space="preserve"> characterizing the quaternion representation of the orientation that a user is consuming the audio-visual content; in case of image or video, characterizing the orientation of the viewport</w:t>
        </w:r>
      </w:ins>
    </w:p>
    <w:p w14:paraId="2C21D8D6" w14:textId="6A1480D8" w:rsidR="004003A8" w:rsidRPr="00F96A72" w:rsidRDefault="00F96A72" w:rsidP="00F96A72">
      <w:pPr>
        <w:pStyle w:val="Heading3"/>
        <w:widowControl/>
        <w:autoSpaceDE/>
        <w:autoSpaceDN/>
        <w:spacing w:before="240" w:after="120" w:line="240" w:lineRule="atLeast"/>
        <w:ind w:left="1492" w:hanging="772"/>
        <w:jc w:val="both"/>
        <w:rPr>
          <w:ins w:id="58" w:author="XinWang MediaTek" w:date="2023-09-05T15:31:00Z"/>
          <w:rFonts w:ascii="Times New Roman" w:eastAsia="Times New Roman" w:hAnsi="Times New Roman" w:cs="Times New Roman"/>
          <w:b/>
          <w:color w:val="auto"/>
          <w:kern w:val="20"/>
          <w:sz w:val="20"/>
        </w:rPr>
      </w:pPr>
      <w:ins w:id="59" w:author="XinWang MediaTek" w:date="2023-09-05T15:46:00Z">
        <w:r>
          <w:rPr>
            <w:rFonts w:ascii="Times New Roman" w:eastAsia="Times New Roman" w:hAnsi="Times New Roman" w:cs="Times New Roman"/>
            <w:b/>
            <w:color w:val="auto"/>
            <w:kern w:val="20"/>
            <w:sz w:val="20"/>
          </w:rPr>
          <w:t>3.1.</w:t>
        </w:r>
      </w:ins>
      <w:ins w:id="60" w:author="XinWang MediaTek" w:date="2023-09-05T15:52:00Z">
        <w:r w:rsidR="0042116B">
          <w:rPr>
            <w:rFonts w:ascii="Times New Roman" w:eastAsia="Times New Roman" w:hAnsi="Times New Roman" w:cs="Times New Roman"/>
            <w:b/>
            <w:color w:val="auto"/>
            <w:kern w:val="20"/>
            <w:sz w:val="20"/>
          </w:rPr>
          <w:t>xx</w:t>
        </w:r>
      </w:ins>
      <w:ins w:id="61" w:author="XinWang MediaTek" w:date="2023-09-05T15:59:00Z">
        <w:r w:rsidR="00BE5AB0">
          <w:rPr>
            <w:rFonts w:ascii="Times New Roman" w:eastAsia="Times New Roman" w:hAnsi="Times New Roman" w:cs="Times New Roman"/>
            <w:b/>
            <w:color w:val="auto"/>
            <w:kern w:val="20"/>
            <w:sz w:val="20"/>
          </w:rPr>
          <w:t>x</w:t>
        </w:r>
      </w:ins>
      <w:ins w:id="62" w:author="XinWang MediaTek" w:date="2023-09-05T15:46:00Z">
        <w:r>
          <w:rPr>
            <w:rFonts w:ascii="Times New Roman" w:eastAsia="Times New Roman" w:hAnsi="Times New Roman" w:cs="Times New Roman"/>
            <w:b/>
            <w:color w:val="auto"/>
            <w:kern w:val="20"/>
            <w:sz w:val="20"/>
          </w:rPr>
          <w:t xml:space="preserve"> </w:t>
        </w:r>
      </w:ins>
      <w:ins w:id="63" w:author="XinWang MediaTek" w:date="2023-09-05T15:31:00Z">
        <w:r w:rsidR="004003A8" w:rsidRPr="00F96A72">
          <w:rPr>
            <w:rFonts w:ascii="Times New Roman" w:eastAsia="Times New Roman" w:hAnsi="Times New Roman" w:cs="Times New Roman"/>
            <w:b/>
            <w:color w:val="auto"/>
            <w:kern w:val="20"/>
            <w:sz w:val="20"/>
          </w:rPr>
          <w:t>viewport</w:t>
        </w:r>
      </w:ins>
      <w:ins w:id="64" w:author="XinWang MediaTek" w:date="2023-09-05T15:46:00Z">
        <w:r>
          <w:rPr>
            <w:rFonts w:ascii="Times New Roman" w:eastAsia="Times New Roman" w:hAnsi="Times New Roman" w:cs="Times New Roman"/>
            <w:b/>
            <w:color w:val="auto"/>
            <w:kern w:val="20"/>
            <w:sz w:val="20"/>
          </w:rPr>
          <w:t xml:space="preserve"> </w:t>
        </w:r>
      </w:ins>
      <w:ins w:id="65" w:author="XinWang MediaTek" w:date="2023-09-05T15:47:00Z">
        <w:r>
          <w:rPr>
            <w:rFonts w:ascii="Times New Roman" w:eastAsia="Times New Roman" w:hAnsi="Times New Roman" w:cs="Times New Roman"/>
            <w:b/>
            <w:color w:val="auto"/>
            <w:kern w:val="20"/>
            <w:sz w:val="20"/>
          </w:rPr>
          <w:t>–</w:t>
        </w:r>
      </w:ins>
      <w:ins w:id="66" w:author="XinWang MediaTek" w:date="2023-09-05T15:46:00Z">
        <w:r>
          <w:rPr>
            <w:rFonts w:ascii="Times New Roman" w:eastAsia="Times New Roman" w:hAnsi="Times New Roman" w:cs="Times New Roman"/>
            <w:b/>
            <w:color w:val="auto"/>
            <w:kern w:val="20"/>
            <w:sz w:val="20"/>
          </w:rPr>
          <w:t xml:space="preserve"> </w:t>
        </w:r>
      </w:ins>
      <w:ins w:id="67" w:author="XinWang MediaTek" w:date="2023-09-05T15:47:00Z">
        <w:r>
          <w:rPr>
            <w:rFonts w:ascii="Times New Roman" w:eastAsia="Times New Roman" w:hAnsi="Times New Roman" w:cs="Times New Roman"/>
            <w:b/>
            <w:color w:val="auto"/>
            <w:kern w:val="20"/>
            <w:sz w:val="20"/>
          </w:rPr>
          <w:t>3D</w:t>
        </w:r>
      </w:ins>
    </w:p>
    <w:p w14:paraId="298865FB" w14:textId="77777777" w:rsidR="004003A8" w:rsidRPr="0042116B" w:rsidRDefault="004003A8" w:rsidP="0042116B">
      <w:pPr>
        <w:widowControl/>
        <w:autoSpaceDE/>
        <w:autoSpaceDN/>
        <w:spacing w:before="120" w:after="120"/>
        <w:ind w:left="720"/>
        <w:contextualSpacing/>
        <w:jc w:val="both"/>
        <w:rPr>
          <w:ins w:id="68" w:author="XinWang MediaTek" w:date="2023-09-05T15:31:00Z"/>
          <w:rFonts w:ascii="Times New Roman" w:eastAsia="MS Mincho" w:hAnsi="Times New Roman" w:cs="Times New Roman"/>
          <w:sz w:val="20"/>
          <w:szCs w:val="20"/>
        </w:rPr>
      </w:pPr>
      <w:ins w:id="69" w:author="XinWang MediaTek" w:date="2023-09-05T15:31:00Z">
        <w:r w:rsidRPr="0042116B">
          <w:rPr>
            <w:rFonts w:ascii="Times New Roman" w:eastAsia="MS Mincho" w:hAnsi="Times New Roman" w:cs="Times New Roman"/>
            <w:sz w:val="20"/>
            <w:szCs w:val="20"/>
          </w:rPr>
          <w:t>projection of texture onto a planar surface of a field of view of an omnidirectional or 3D image or video suitable for display and viewing by the user with a particular viewing orientation and viewing position.</w:t>
        </w:r>
      </w:ins>
    </w:p>
    <w:p w14:paraId="70BD18A9" w14:textId="4E23436E" w:rsidR="004003A8" w:rsidRPr="0042116B" w:rsidRDefault="0042116B" w:rsidP="0042116B">
      <w:pPr>
        <w:pStyle w:val="Heading3"/>
        <w:widowControl/>
        <w:autoSpaceDE/>
        <w:autoSpaceDN/>
        <w:spacing w:before="240" w:after="120" w:line="240" w:lineRule="atLeast"/>
        <w:ind w:left="1492" w:hanging="772"/>
        <w:jc w:val="both"/>
        <w:rPr>
          <w:ins w:id="70" w:author="XinWang MediaTek" w:date="2023-09-05T15:31:00Z"/>
          <w:rFonts w:ascii="Times New Roman" w:eastAsia="Times New Roman" w:hAnsi="Times New Roman" w:cs="Times New Roman"/>
          <w:b/>
          <w:color w:val="auto"/>
          <w:kern w:val="20"/>
          <w:sz w:val="20"/>
        </w:rPr>
      </w:pPr>
      <w:ins w:id="71" w:author="XinWang MediaTek" w:date="2023-09-05T15:52:00Z">
        <w:r>
          <w:rPr>
            <w:rFonts w:ascii="Times New Roman" w:eastAsia="Times New Roman" w:hAnsi="Times New Roman" w:cs="Times New Roman"/>
            <w:b/>
            <w:color w:val="auto"/>
            <w:kern w:val="20"/>
            <w:sz w:val="20"/>
          </w:rPr>
          <w:t>3.</w:t>
        </w:r>
        <w:proofErr w:type="gramStart"/>
        <w:r>
          <w:rPr>
            <w:rFonts w:ascii="Times New Roman" w:eastAsia="Times New Roman" w:hAnsi="Times New Roman" w:cs="Times New Roman"/>
            <w:b/>
            <w:color w:val="auto"/>
            <w:kern w:val="20"/>
            <w:sz w:val="20"/>
          </w:rPr>
          <w:t>1.xxx</w:t>
        </w:r>
      </w:ins>
      <w:ins w:id="72" w:author="XinWang MediaTek" w:date="2023-09-05T16:00:00Z">
        <w:r w:rsidR="00BE5AB0">
          <w:rPr>
            <w:rFonts w:ascii="Times New Roman" w:eastAsia="Times New Roman" w:hAnsi="Times New Roman" w:cs="Times New Roman"/>
            <w:b/>
            <w:color w:val="auto"/>
            <w:kern w:val="20"/>
            <w:sz w:val="20"/>
          </w:rPr>
          <w:t>x</w:t>
        </w:r>
      </w:ins>
      <w:proofErr w:type="gramEnd"/>
      <w:ins w:id="73" w:author="XinWang MediaTek" w:date="2023-09-05T15:52:00Z">
        <w:r>
          <w:rPr>
            <w:rFonts w:ascii="Times New Roman" w:eastAsia="Times New Roman" w:hAnsi="Times New Roman" w:cs="Times New Roman"/>
            <w:b/>
            <w:color w:val="auto"/>
            <w:kern w:val="20"/>
            <w:sz w:val="20"/>
          </w:rPr>
          <w:t xml:space="preserve"> 3D s</w:t>
        </w:r>
      </w:ins>
      <w:ins w:id="74" w:author="XinWang MediaTek" w:date="2023-09-05T15:31:00Z">
        <w:r w:rsidR="004003A8" w:rsidRPr="0042116B">
          <w:rPr>
            <w:rFonts w:ascii="Times New Roman" w:eastAsia="Times New Roman" w:hAnsi="Times New Roman" w:cs="Times New Roman"/>
            <w:b/>
            <w:color w:val="auto"/>
            <w:kern w:val="20"/>
            <w:sz w:val="20"/>
          </w:rPr>
          <w:t>patial region</w:t>
        </w:r>
      </w:ins>
    </w:p>
    <w:p w14:paraId="2167FA5E" w14:textId="7EC25A59" w:rsidR="004003A8" w:rsidRPr="0042116B" w:rsidRDefault="0042116B" w:rsidP="0042116B">
      <w:pPr>
        <w:widowControl/>
        <w:autoSpaceDE/>
        <w:autoSpaceDN/>
        <w:spacing w:before="120" w:after="120"/>
        <w:ind w:left="720"/>
        <w:contextualSpacing/>
        <w:jc w:val="both"/>
        <w:rPr>
          <w:ins w:id="75" w:author="XinWang MediaTek" w:date="2023-09-05T15:31:00Z"/>
          <w:rFonts w:ascii="Times New Roman" w:eastAsia="MS Mincho" w:hAnsi="Times New Roman" w:cs="Times New Roman"/>
          <w:sz w:val="20"/>
          <w:szCs w:val="20"/>
        </w:rPr>
      </w:pPr>
      <w:ins w:id="76" w:author="XinWang MediaTek" w:date="2023-09-05T15:55:00Z">
        <w:r w:rsidRPr="0042116B">
          <w:rPr>
            <w:rFonts w:ascii="Times New Roman" w:eastAsia="MS Mincho" w:hAnsi="Times New Roman" w:cs="Times New Roman"/>
            <w:sz w:val="20"/>
            <w:szCs w:val="20"/>
          </w:rPr>
          <w:t xml:space="preserve">a region in </w:t>
        </w:r>
      </w:ins>
      <w:ins w:id="77" w:author="XinWang MediaTek" w:date="2023-09-05T15:56:00Z">
        <w:r>
          <w:rPr>
            <w:rFonts w:ascii="Times New Roman" w:eastAsia="MS Mincho" w:hAnsi="Times New Roman" w:cs="Times New Roman"/>
            <w:sz w:val="20"/>
            <w:szCs w:val="20"/>
          </w:rPr>
          <w:t xml:space="preserve">the 3D </w:t>
        </w:r>
      </w:ins>
      <w:ins w:id="78" w:author="XinWang MediaTek" w:date="2023-09-05T15:55:00Z">
        <w:r w:rsidRPr="0042116B">
          <w:rPr>
            <w:rFonts w:ascii="Times New Roman" w:eastAsia="MS Mincho" w:hAnsi="Times New Roman" w:cs="Times New Roman"/>
            <w:sz w:val="20"/>
            <w:szCs w:val="20"/>
          </w:rPr>
          <w:t>Cartesian space using an anchor point and a scale along the three axes</w:t>
        </w:r>
        <w:r w:rsidRPr="0042116B">
          <w:rPr>
            <w:rFonts w:ascii="Times New Roman" w:eastAsia="MS Mincho" w:hAnsi="Times New Roman" w:cs="Times New Roman"/>
            <w:sz w:val="20"/>
            <w:szCs w:val="20"/>
          </w:rPr>
          <w:t xml:space="preserve"> </w:t>
        </w:r>
      </w:ins>
    </w:p>
    <w:p w14:paraId="791658D7" w14:textId="563339AA" w:rsidR="004003A8" w:rsidRPr="0042116B" w:rsidRDefault="0042116B" w:rsidP="0042116B">
      <w:pPr>
        <w:pStyle w:val="Heading3"/>
        <w:widowControl/>
        <w:autoSpaceDE/>
        <w:autoSpaceDN/>
        <w:spacing w:before="240" w:after="120" w:line="240" w:lineRule="atLeast"/>
        <w:ind w:left="1492" w:hanging="772"/>
        <w:jc w:val="both"/>
        <w:rPr>
          <w:ins w:id="79" w:author="XinWang MediaTek" w:date="2023-09-05T15:31:00Z"/>
          <w:rFonts w:ascii="Times New Roman" w:eastAsia="Times New Roman" w:hAnsi="Times New Roman" w:cs="Times New Roman"/>
          <w:b/>
          <w:color w:val="auto"/>
          <w:kern w:val="20"/>
          <w:sz w:val="20"/>
        </w:rPr>
      </w:pPr>
      <w:ins w:id="80" w:author="XinWang MediaTek" w:date="2023-09-05T15:57:00Z">
        <w:r>
          <w:rPr>
            <w:rFonts w:ascii="Times New Roman" w:eastAsia="Times New Roman" w:hAnsi="Times New Roman" w:cs="Times New Roman"/>
            <w:b/>
            <w:color w:val="auto"/>
            <w:kern w:val="20"/>
            <w:sz w:val="20"/>
          </w:rPr>
          <w:t>3.</w:t>
        </w:r>
        <w:proofErr w:type="gramStart"/>
        <w:r>
          <w:rPr>
            <w:rFonts w:ascii="Times New Roman" w:eastAsia="Times New Roman" w:hAnsi="Times New Roman" w:cs="Times New Roman"/>
            <w:b/>
            <w:color w:val="auto"/>
            <w:kern w:val="20"/>
            <w:sz w:val="20"/>
          </w:rPr>
          <w:t>1.xxxx</w:t>
        </w:r>
      </w:ins>
      <w:ins w:id="81" w:author="XinWang MediaTek" w:date="2023-09-05T16:00:00Z">
        <w:r w:rsidR="00BE5AB0">
          <w:rPr>
            <w:rFonts w:ascii="Times New Roman" w:eastAsia="Times New Roman" w:hAnsi="Times New Roman" w:cs="Times New Roman"/>
            <w:b/>
            <w:color w:val="auto"/>
            <w:kern w:val="20"/>
            <w:sz w:val="20"/>
          </w:rPr>
          <w:t>x</w:t>
        </w:r>
      </w:ins>
      <w:proofErr w:type="gramEnd"/>
      <w:ins w:id="82" w:author="XinWang MediaTek" w:date="2023-09-05T15:57:00Z">
        <w:r>
          <w:rPr>
            <w:rFonts w:ascii="Times New Roman" w:eastAsia="Times New Roman" w:hAnsi="Times New Roman" w:cs="Times New Roman"/>
            <w:b/>
            <w:color w:val="auto"/>
            <w:kern w:val="20"/>
            <w:sz w:val="20"/>
          </w:rPr>
          <w:t xml:space="preserve"> s</w:t>
        </w:r>
      </w:ins>
      <w:ins w:id="83" w:author="XinWang MediaTek" w:date="2023-09-05T15:31:00Z">
        <w:r w:rsidR="004003A8" w:rsidRPr="0042116B">
          <w:rPr>
            <w:rFonts w:ascii="Times New Roman" w:eastAsia="Times New Roman" w:hAnsi="Times New Roman" w:cs="Times New Roman"/>
            <w:b/>
            <w:color w:val="auto"/>
            <w:kern w:val="20"/>
            <w:sz w:val="20"/>
          </w:rPr>
          <w:t>patial region</w:t>
        </w:r>
      </w:ins>
    </w:p>
    <w:p w14:paraId="695B2704" w14:textId="1500A033" w:rsidR="004003A8" w:rsidRPr="0042116B" w:rsidRDefault="004003A8" w:rsidP="0042116B">
      <w:pPr>
        <w:widowControl/>
        <w:autoSpaceDE/>
        <w:autoSpaceDN/>
        <w:spacing w:before="120" w:after="120"/>
        <w:ind w:left="720"/>
        <w:contextualSpacing/>
        <w:jc w:val="both"/>
        <w:rPr>
          <w:ins w:id="84" w:author="XinWang MediaTek" w:date="2023-09-05T15:31:00Z"/>
          <w:rFonts w:ascii="Times New Roman" w:eastAsia="MS Mincho" w:hAnsi="Times New Roman" w:cs="Times New Roman"/>
          <w:sz w:val="20"/>
          <w:szCs w:val="20"/>
        </w:rPr>
      </w:pPr>
      <w:ins w:id="85" w:author="XinWang MediaTek" w:date="2023-09-05T15:31:00Z">
        <w:r w:rsidRPr="0042116B">
          <w:rPr>
            <w:rFonts w:ascii="Times New Roman" w:eastAsia="MS Mincho" w:hAnsi="Times New Roman" w:cs="Times New Roman"/>
            <w:sz w:val="20"/>
            <w:szCs w:val="20"/>
          </w:rPr>
          <w:t xml:space="preserve">a </w:t>
        </w:r>
      </w:ins>
      <w:ins w:id="86" w:author="XinWang MediaTek" w:date="2023-09-05T15:50:00Z">
        <w:r w:rsidR="0042116B" w:rsidRPr="0042116B">
          <w:rPr>
            <w:rFonts w:ascii="Times New Roman" w:eastAsia="MS Mincho" w:hAnsi="Times New Roman" w:cs="Times New Roman"/>
            <w:sz w:val="20"/>
            <w:szCs w:val="20"/>
          </w:rPr>
          <w:t>sphere</w:t>
        </w:r>
      </w:ins>
      <w:ins w:id="87" w:author="XinWang MediaTek" w:date="2023-09-05T15:31:00Z">
        <w:r w:rsidRPr="0042116B">
          <w:rPr>
            <w:rFonts w:ascii="Times New Roman" w:eastAsia="MS Mincho" w:hAnsi="Times New Roman" w:cs="Times New Roman"/>
            <w:sz w:val="20"/>
            <w:szCs w:val="20"/>
          </w:rPr>
          <w:t xml:space="preserve"> region</w:t>
        </w:r>
      </w:ins>
      <w:ins w:id="88" w:author="XinWang MediaTek" w:date="2023-09-05T15:50:00Z">
        <w:r w:rsidR="0042116B" w:rsidRPr="0042116B">
          <w:rPr>
            <w:rFonts w:ascii="Times New Roman" w:eastAsia="MS Mincho" w:hAnsi="Times New Roman" w:cs="Times New Roman"/>
            <w:sz w:val="20"/>
            <w:szCs w:val="20"/>
          </w:rPr>
          <w:t xml:space="preserve"> (3.1.24) or a 3D </w:t>
        </w:r>
      </w:ins>
      <w:ins w:id="89" w:author="XinWang MediaTek" w:date="2023-09-05T15:51:00Z">
        <w:r w:rsidR="0042116B" w:rsidRPr="0042116B">
          <w:rPr>
            <w:rFonts w:ascii="Times New Roman" w:eastAsia="MS Mincho" w:hAnsi="Times New Roman" w:cs="Times New Roman"/>
            <w:sz w:val="20"/>
            <w:szCs w:val="20"/>
          </w:rPr>
          <w:t>spatial region (3.</w:t>
        </w:r>
        <w:proofErr w:type="gramStart"/>
        <w:r w:rsidR="0042116B" w:rsidRPr="0042116B">
          <w:rPr>
            <w:rFonts w:ascii="Times New Roman" w:eastAsia="MS Mincho" w:hAnsi="Times New Roman" w:cs="Times New Roman"/>
            <w:sz w:val="20"/>
            <w:szCs w:val="20"/>
          </w:rPr>
          <w:t>1.xxx</w:t>
        </w:r>
      </w:ins>
      <w:ins w:id="90" w:author="XinWang MediaTek" w:date="2023-09-05T16:00:00Z">
        <w:r w:rsidR="00BE5AB0">
          <w:rPr>
            <w:rFonts w:ascii="Times New Roman" w:eastAsia="MS Mincho" w:hAnsi="Times New Roman" w:cs="Times New Roman"/>
            <w:sz w:val="20"/>
            <w:szCs w:val="20"/>
          </w:rPr>
          <w:t>x</w:t>
        </w:r>
      </w:ins>
      <w:proofErr w:type="gramEnd"/>
      <w:ins w:id="91" w:author="XinWang MediaTek" w:date="2023-09-05T15:51:00Z">
        <w:r w:rsidR="0042116B" w:rsidRPr="0042116B">
          <w:rPr>
            <w:rFonts w:ascii="Times New Roman" w:eastAsia="MS Mincho" w:hAnsi="Times New Roman" w:cs="Times New Roman"/>
            <w:sz w:val="20"/>
            <w:szCs w:val="20"/>
          </w:rPr>
          <w:t>)</w:t>
        </w:r>
      </w:ins>
      <w:ins w:id="92" w:author="XinWang MediaTek" w:date="2023-09-05T15:31:00Z">
        <w:r w:rsidRPr="0042116B">
          <w:rPr>
            <w:rFonts w:ascii="Times New Roman" w:eastAsia="MS Mincho" w:hAnsi="Times New Roman" w:cs="Times New Roman"/>
            <w:sz w:val="20"/>
            <w:szCs w:val="20"/>
          </w:rPr>
          <w:t xml:space="preserve"> </w:t>
        </w:r>
      </w:ins>
    </w:p>
    <w:p w14:paraId="1BD1C986" w14:textId="721EE027" w:rsidR="004003A8" w:rsidRDefault="004003A8" w:rsidP="00830349">
      <w:pPr>
        <w:pStyle w:val="Heading1"/>
        <w:numPr>
          <w:ilvl w:val="0"/>
          <w:numId w:val="0"/>
        </w:numPr>
        <w:ind w:left="432" w:hanging="432"/>
        <w:rPr>
          <w:ins w:id="93" w:author="XinWang MediaTek" w:date="2023-09-05T15:31:00Z"/>
          <w:i/>
          <w:iCs/>
          <w:u w:val="single"/>
        </w:rPr>
      </w:pPr>
    </w:p>
    <w:p w14:paraId="6C68AE9B" w14:textId="77777777" w:rsidR="004003A8" w:rsidRDefault="004003A8" w:rsidP="00830349">
      <w:pPr>
        <w:pStyle w:val="Heading1"/>
        <w:numPr>
          <w:ilvl w:val="0"/>
          <w:numId w:val="0"/>
        </w:numPr>
        <w:ind w:left="432" w:hanging="432"/>
        <w:rPr>
          <w:ins w:id="94" w:author="XinWang MediaTek" w:date="2023-09-05T15:31:00Z"/>
          <w:i/>
          <w:iCs/>
          <w:u w:val="single"/>
        </w:rPr>
      </w:pPr>
    </w:p>
    <w:p w14:paraId="0E36D6B5" w14:textId="413F12B8" w:rsidR="00830349" w:rsidRDefault="00830349" w:rsidP="00830349">
      <w:pPr>
        <w:pStyle w:val="Heading1"/>
        <w:numPr>
          <w:ilvl w:val="0"/>
          <w:numId w:val="0"/>
        </w:numPr>
        <w:ind w:left="432" w:hanging="432"/>
        <w:rPr>
          <w:ins w:id="95" w:author="XinWang MediaTek" w:date="2023-09-05T15:02:00Z"/>
          <w:i/>
          <w:iCs/>
          <w:u w:val="single"/>
        </w:rPr>
      </w:pPr>
      <w:ins w:id="96" w:author="XinWang MediaTek" w:date="2023-09-05T15:01:00Z">
        <w:r>
          <w:rPr>
            <w:i/>
            <w:iCs/>
            <w:u w:val="single"/>
          </w:rPr>
          <w:t xml:space="preserve">Change </w:t>
        </w:r>
      </w:ins>
      <w:ins w:id="97" w:author="XinWang MediaTek" w:date="2023-09-05T15:48:00Z">
        <w:r w:rsidR="0042116B">
          <w:rPr>
            <w:i/>
            <w:iCs/>
            <w:u w:val="single"/>
          </w:rPr>
          <w:t>3</w:t>
        </w:r>
      </w:ins>
      <w:ins w:id="98" w:author="XinWang MediaTek" w:date="2023-09-05T15:01:00Z">
        <w:r>
          <w:rPr>
            <w:i/>
            <w:iCs/>
            <w:u w:val="single"/>
          </w:rPr>
          <w:t xml:space="preserve">: </w:t>
        </w:r>
        <w:r>
          <w:rPr>
            <w:i/>
            <w:iCs/>
            <w:u w:val="single"/>
          </w:rPr>
          <w:t>Org</w:t>
        </w:r>
      </w:ins>
      <w:ins w:id="99" w:author="XinWang MediaTek" w:date="2023-09-05T15:02:00Z">
        <w:r>
          <w:rPr>
            <w:i/>
            <w:iCs/>
            <w:u w:val="single"/>
          </w:rPr>
          <w:t>anization of this document</w:t>
        </w:r>
      </w:ins>
    </w:p>
    <w:p w14:paraId="574A59B1" w14:textId="3FAE0B84" w:rsidR="00830349" w:rsidRDefault="00830349" w:rsidP="00830349">
      <w:pPr>
        <w:pStyle w:val="Heading1"/>
        <w:numPr>
          <w:ilvl w:val="0"/>
          <w:numId w:val="0"/>
        </w:numPr>
        <w:ind w:left="432" w:hanging="432"/>
        <w:rPr>
          <w:ins w:id="100" w:author="XinWang MediaTek" w:date="2023-09-05T15:02:00Z"/>
          <w:i/>
          <w:iCs/>
          <w:u w:val="single"/>
        </w:rPr>
      </w:pPr>
    </w:p>
    <w:p w14:paraId="12FC8F30" w14:textId="79F73E6B" w:rsidR="00830349" w:rsidRDefault="00B2799D" w:rsidP="00B2799D">
      <w:pPr>
        <w:rPr>
          <w:ins w:id="101" w:author="XinWang MediaTek" w:date="2023-09-05T15:05:00Z"/>
          <w:rFonts w:ascii="Times New Roman" w:hAnsi="Times New Roman" w:cs="Times New Roman"/>
          <w:i/>
          <w:iCs/>
          <w:lang w:val="en-GB"/>
        </w:rPr>
      </w:pPr>
      <w:ins w:id="102" w:author="XinWang MediaTek" w:date="2023-09-05T15:06:00Z">
        <w:r w:rsidRPr="003440D6">
          <w:rPr>
            <w:rFonts w:ascii="Times New Roman" w:hAnsi="Times New Roman" w:cs="Times New Roman"/>
            <w:i/>
            <w:iCs/>
            <w:color w:val="FF0000"/>
            <w:lang w:val="en-GB"/>
          </w:rPr>
          <w:t>Replace</w:t>
        </w:r>
      </w:ins>
      <w:ins w:id="103" w:author="XinWang MediaTek" w:date="2023-09-05T15:02:00Z">
        <w:r w:rsidR="00830349" w:rsidRPr="003440D6">
          <w:rPr>
            <w:rFonts w:ascii="Times New Roman" w:hAnsi="Times New Roman" w:cs="Times New Roman"/>
            <w:i/>
            <w:iCs/>
            <w:color w:val="FF0000"/>
            <w:lang w:val="en-GB"/>
          </w:rPr>
          <w:t xml:space="preserve"> the following </w:t>
        </w:r>
        <w:r w:rsidR="00830349" w:rsidRPr="003440D6">
          <w:rPr>
            <w:rFonts w:ascii="Times New Roman" w:hAnsi="Times New Roman" w:cs="Times New Roman"/>
            <w:i/>
            <w:iCs/>
            <w:color w:val="FF0000"/>
            <w:lang w:val="en-GB"/>
          </w:rPr>
          <w:t xml:space="preserve">document organization </w:t>
        </w:r>
        <w:r w:rsidR="00830349" w:rsidRPr="003440D6">
          <w:rPr>
            <w:rFonts w:ascii="Times New Roman" w:hAnsi="Times New Roman" w:cs="Times New Roman"/>
            <w:i/>
            <w:iCs/>
            <w:color w:val="FF0000"/>
            <w:lang w:val="en-GB"/>
          </w:rPr>
          <w:t>list</w:t>
        </w:r>
      </w:ins>
    </w:p>
    <w:p w14:paraId="60F2CD02" w14:textId="03592C7F" w:rsidR="00B2799D" w:rsidRDefault="00B2799D" w:rsidP="00B2799D">
      <w:pPr>
        <w:rPr>
          <w:ins w:id="104" w:author="XinWang MediaTek" w:date="2023-09-05T15:05:00Z"/>
          <w:rFonts w:ascii="Times New Roman" w:hAnsi="Times New Roman" w:cs="Times New Roman"/>
          <w:i/>
          <w:iCs/>
          <w:lang w:val="en-GB"/>
        </w:rPr>
      </w:pPr>
    </w:p>
    <w:p w14:paraId="3F4D83D6" w14:textId="2B0CDB27" w:rsidR="00B2799D" w:rsidRPr="00EB75EE" w:rsidRDefault="00B2799D" w:rsidP="00733573">
      <w:pPr>
        <w:numPr>
          <w:ilvl w:val="0"/>
          <w:numId w:val="4"/>
        </w:numPr>
        <w:tabs>
          <w:tab w:val="left" w:pos="851"/>
          <w:tab w:val="left" w:pos="8010"/>
        </w:tabs>
        <w:spacing w:after="160"/>
        <w:jc w:val="both"/>
        <w:rPr>
          <w:ins w:id="105" w:author="XinWang MediaTek" w:date="2023-09-05T15:06:00Z"/>
          <w:rFonts w:ascii="Times New Roman" w:eastAsia="Malgun Gothic" w:hAnsi="Times New Roman" w:cs="Times New Roman"/>
          <w:sz w:val="20"/>
          <w:szCs w:val="20"/>
          <w:lang w:val="en-CA" w:eastAsia="ko-KR"/>
        </w:rPr>
      </w:pPr>
      <w:ins w:id="106" w:author="XinWang MediaTek" w:date="2023-09-05T15:06:00Z">
        <w:r w:rsidRPr="00EB75EE">
          <w:rPr>
            <w:rFonts w:ascii="Times New Roman" w:eastAsia="Malgun Gothic" w:hAnsi="Times New Roman" w:cs="Times New Roman"/>
            <w:sz w:val="20"/>
            <w:szCs w:val="20"/>
            <w:lang w:val="en-CA" w:eastAsia="ko-KR"/>
          </w:rPr>
          <w:t xml:space="preserve">Clause </w:t>
        </w:r>
      </w:ins>
      <w:r w:rsidRPr="00EB75EE">
        <w:rPr>
          <w:rFonts w:ascii="Times New Roman" w:eastAsia="Malgun Gothic" w:hAnsi="Times New Roman" w:cs="Times New Roman"/>
          <w:sz w:val="20"/>
          <w:szCs w:val="20"/>
          <w:lang w:val="en-CA" w:eastAsia="ko-KR"/>
        </w:rPr>
        <w:fldChar w:fldCharType="begin"/>
      </w:r>
      <w:r w:rsidRPr="00EB75EE">
        <w:rPr>
          <w:rFonts w:ascii="Times New Roman" w:eastAsia="Malgun Gothic" w:hAnsi="Times New Roman" w:cs="Times New Roman"/>
          <w:sz w:val="20"/>
          <w:szCs w:val="20"/>
          <w:lang w:val="en-CA" w:eastAsia="ko-KR"/>
        </w:rPr>
        <w:instrText xml:space="preserve"> REF _Ref504670734 \r \h </w:instrText>
      </w:r>
      <w:r w:rsidRPr="00EB75EE">
        <w:rPr>
          <w:rFonts w:ascii="Times New Roman" w:eastAsia="Malgun Gothic" w:hAnsi="Times New Roman" w:cs="Times New Roman"/>
          <w:sz w:val="20"/>
          <w:szCs w:val="20"/>
          <w:lang w:val="en-CA" w:eastAsia="ko-KR"/>
        </w:rPr>
      </w:r>
      <w:r w:rsidR="00EB75EE">
        <w:rPr>
          <w:rFonts w:ascii="Times New Roman" w:eastAsia="Malgun Gothic" w:hAnsi="Times New Roman" w:cs="Times New Roman"/>
          <w:sz w:val="20"/>
          <w:szCs w:val="20"/>
          <w:lang w:val="en-CA" w:eastAsia="ko-KR"/>
        </w:rPr>
        <w:instrText xml:space="preserve"> \* MERGEFORMAT </w:instrText>
      </w:r>
      <w:r w:rsidRPr="00EB75EE">
        <w:rPr>
          <w:rFonts w:ascii="Times New Roman" w:eastAsia="Malgun Gothic" w:hAnsi="Times New Roman" w:cs="Times New Roman"/>
          <w:sz w:val="20"/>
          <w:szCs w:val="20"/>
          <w:lang w:val="en-CA" w:eastAsia="ko-KR"/>
        </w:rPr>
        <w:fldChar w:fldCharType="separate"/>
      </w:r>
      <w:ins w:id="107" w:author="XinWang MediaTek" w:date="2023-09-05T15:06:00Z">
        <w:r w:rsidRPr="00EB75EE">
          <w:rPr>
            <w:rFonts w:ascii="Times New Roman" w:eastAsia="Malgun Gothic" w:hAnsi="Times New Roman" w:cs="Times New Roman"/>
            <w:sz w:val="20"/>
            <w:szCs w:val="20"/>
            <w:lang w:val="en-CA" w:eastAsia="ko-KR"/>
          </w:rPr>
          <w:t>5</w:t>
        </w:r>
        <w:r w:rsidRPr="00EB75EE">
          <w:rPr>
            <w:rFonts w:ascii="Times New Roman" w:eastAsia="Malgun Gothic" w:hAnsi="Times New Roman" w:cs="Times New Roman"/>
            <w:sz w:val="20"/>
            <w:szCs w:val="20"/>
            <w:lang w:val="en-CA" w:eastAsia="ko-KR"/>
          </w:rPr>
          <w:fldChar w:fldCharType="end"/>
        </w:r>
        <w:r w:rsidRPr="00EB75EE">
          <w:rPr>
            <w:rFonts w:ascii="Times New Roman" w:eastAsia="Malgun Gothic" w:hAnsi="Times New Roman" w:cs="Times New Roman"/>
            <w:sz w:val="20"/>
            <w:szCs w:val="20"/>
            <w:lang w:val="en-CA" w:eastAsia="ko-KR"/>
          </w:rPr>
          <w:t xml:space="preserve"> describes common metadata applicable to immersive media.  This includes reference co-ordinate system related metadata and other common metadata syntax and semantics.</w:t>
        </w:r>
      </w:ins>
    </w:p>
    <w:p w14:paraId="1BC7917F" w14:textId="27403D90" w:rsidR="00B2799D" w:rsidRPr="00EB75EE" w:rsidRDefault="00B2799D" w:rsidP="00733573">
      <w:pPr>
        <w:numPr>
          <w:ilvl w:val="0"/>
          <w:numId w:val="4"/>
        </w:numPr>
        <w:tabs>
          <w:tab w:val="left" w:pos="851"/>
          <w:tab w:val="left" w:pos="8010"/>
        </w:tabs>
        <w:spacing w:after="160"/>
        <w:jc w:val="both"/>
        <w:rPr>
          <w:ins w:id="108" w:author="XinWang MediaTek" w:date="2023-09-05T15:06:00Z"/>
          <w:rFonts w:ascii="Times New Roman" w:eastAsia="Malgun Gothic" w:hAnsi="Times New Roman" w:cs="Times New Roman"/>
          <w:sz w:val="20"/>
          <w:szCs w:val="20"/>
          <w:lang w:val="en-CA" w:eastAsia="ko-KR"/>
        </w:rPr>
      </w:pPr>
      <w:ins w:id="109" w:author="XinWang MediaTek" w:date="2023-09-05T15:06:00Z">
        <w:r w:rsidRPr="00EB75EE">
          <w:rPr>
            <w:rFonts w:ascii="Times New Roman" w:eastAsia="Malgun Gothic" w:hAnsi="Times New Roman" w:cs="Times New Roman"/>
            <w:sz w:val="20"/>
            <w:szCs w:val="20"/>
            <w:lang w:val="en-CA" w:eastAsia="ko-KR"/>
          </w:rPr>
          <w:t xml:space="preserve">Clause </w:t>
        </w:r>
      </w:ins>
      <w:r w:rsidRPr="00EB75EE">
        <w:rPr>
          <w:rFonts w:ascii="Times New Roman" w:eastAsia="Malgun Gothic" w:hAnsi="Times New Roman" w:cs="Times New Roman"/>
          <w:sz w:val="20"/>
          <w:szCs w:val="20"/>
          <w:lang w:val="en-CA" w:eastAsia="ko-KR"/>
        </w:rPr>
        <w:fldChar w:fldCharType="begin"/>
      </w:r>
      <w:r w:rsidRPr="00EB75EE">
        <w:rPr>
          <w:rFonts w:ascii="Times New Roman" w:eastAsia="Malgun Gothic" w:hAnsi="Times New Roman" w:cs="Times New Roman"/>
          <w:sz w:val="20"/>
          <w:szCs w:val="20"/>
          <w:lang w:val="en-CA" w:eastAsia="ko-KR"/>
        </w:rPr>
        <w:instrText xml:space="preserve"> REF _Ref504670924 \r \h </w:instrText>
      </w:r>
      <w:r w:rsidRPr="00EB75EE">
        <w:rPr>
          <w:rFonts w:ascii="Times New Roman" w:eastAsia="Malgun Gothic" w:hAnsi="Times New Roman" w:cs="Times New Roman"/>
          <w:sz w:val="20"/>
          <w:szCs w:val="20"/>
          <w:lang w:val="en-CA" w:eastAsia="ko-KR"/>
        </w:rPr>
      </w:r>
      <w:r w:rsidR="00EB75EE">
        <w:rPr>
          <w:rFonts w:ascii="Times New Roman" w:eastAsia="Malgun Gothic" w:hAnsi="Times New Roman" w:cs="Times New Roman"/>
          <w:sz w:val="20"/>
          <w:szCs w:val="20"/>
          <w:lang w:val="en-CA" w:eastAsia="ko-KR"/>
        </w:rPr>
        <w:instrText xml:space="preserve"> \* MERGEFORMAT </w:instrText>
      </w:r>
      <w:r w:rsidRPr="00EB75EE">
        <w:rPr>
          <w:rFonts w:ascii="Times New Roman" w:eastAsia="Malgun Gothic" w:hAnsi="Times New Roman" w:cs="Times New Roman"/>
          <w:sz w:val="20"/>
          <w:szCs w:val="20"/>
          <w:lang w:val="en-CA" w:eastAsia="ko-KR"/>
        </w:rPr>
        <w:fldChar w:fldCharType="separate"/>
      </w:r>
      <w:ins w:id="110" w:author="XinWang MediaTek" w:date="2023-09-05T15:06:00Z">
        <w:r w:rsidRPr="00EB75EE">
          <w:rPr>
            <w:rFonts w:ascii="Times New Roman" w:eastAsia="Malgun Gothic" w:hAnsi="Times New Roman" w:cs="Times New Roman"/>
            <w:sz w:val="20"/>
            <w:szCs w:val="20"/>
            <w:lang w:val="en-CA" w:eastAsia="ko-KR"/>
          </w:rPr>
          <w:t>6</w:t>
        </w:r>
        <w:r w:rsidRPr="00EB75EE">
          <w:rPr>
            <w:rFonts w:ascii="Times New Roman" w:eastAsia="Malgun Gothic" w:hAnsi="Times New Roman" w:cs="Times New Roman"/>
            <w:sz w:val="20"/>
            <w:szCs w:val="20"/>
            <w:lang w:val="en-CA" w:eastAsia="ko-KR"/>
          </w:rPr>
          <w:fldChar w:fldCharType="end"/>
        </w:r>
        <w:r w:rsidRPr="00EB75EE">
          <w:rPr>
            <w:rFonts w:ascii="Times New Roman" w:eastAsia="Malgun Gothic" w:hAnsi="Times New Roman" w:cs="Times New Roman"/>
            <w:sz w:val="20"/>
            <w:szCs w:val="20"/>
            <w:lang w:val="en-CA" w:eastAsia="ko-KR"/>
          </w:rPr>
          <w:t xml:space="preserve"> describes metadata that applies to video and images.  This includes projection formats and region-wise packing metadata </w:t>
        </w:r>
        <w:proofErr w:type="spellStart"/>
        <w:r w:rsidRPr="00EB75EE">
          <w:rPr>
            <w:rFonts w:ascii="Times New Roman" w:eastAsia="Malgun Gothic" w:hAnsi="Times New Roman" w:cs="Times New Roman"/>
            <w:sz w:val="20"/>
            <w:szCs w:val="20"/>
            <w:lang w:val="en-CA" w:eastAsia="ko-KR"/>
          </w:rPr>
          <w:t>metadata</w:t>
        </w:r>
        <w:proofErr w:type="spellEnd"/>
        <w:r w:rsidRPr="00EB75EE">
          <w:rPr>
            <w:rFonts w:ascii="Times New Roman" w:eastAsia="Malgun Gothic" w:hAnsi="Times New Roman" w:cs="Times New Roman"/>
            <w:sz w:val="20"/>
            <w:szCs w:val="20"/>
            <w:lang w:val="en-CA" w:eastAsia="ko-KR"/>
          </w:rPr>
          <w:t xml:space="preserve"> which applies to video and images.</w:t>
        </w:r>
      </w:ins>
    </w:p>
    <w:p w14:paraId="0F0CBEBC" w14:textId="53AD4052" w:rsidR="00B2799D" w:rsidRPr="003440D6" w:rsidRDefault="00B2799D" w:rsidP="00B2799D">
      <w:pPr>
        <w:rPr>
          <w:ins w:id="111" w:author="XinWang MediaTek" w:date="2023-09-05T15:01:00Z"/>
          <w:rFonts w:ascii="Times New Roman" w:hAnsi="Times New Roman" w:cs="Times New Roman"/>
          <w:i/>
          <w:iCs/>
          <w:color w:val="FF0000"/>
          <w:lang w:val="en-CA"/>
        </w:rPr>
      </w:pPr>
      <w:ins w:id="112" w:author="XinWang MediaTek" w:date="2023-09-05T15:07:00Z">
        <w:r w:rsidRPr="003440D6">
          <w:rPr>
            <w:rFonts w:ascii="Times New Roman" w:hAnsi="Times New Roman" w:cs="Times New Roman"/>
            <w:i/>
            <w:iCs/>
            <w:color w:val="FF0000"/>
            <w:lang w:val="en-CA"/>
          </w:rPr>
          <w:t>with the following document organization list</w:t>
        </w:r>
      </w:ins>
    </w:p>
    <w:p w14:paraId="67DDFD41" w14:textId="3C3D6520" w:rsidR="00830349" w:rsidRDefault="00830349" w:rsidP="005E64C4">
      <w:pPr>
        <w:pStyle w:val="Heading1"/>
        <w:numPr>
          <w:ilvl w:val="0"/>
          <w:numId w:val="0"/>
        </w:numPr>
        <w:ind w:left="432" w:hanging="432"/>
        <w:rPr>
          <w:ins w:id="113" w:author="XinWang MediaTek" w:date="2023-09-05T15:03:00Z"/>
          <w:rFonts w:ascii="Times New Roman" w:eastAsia="Candara" w:hAnsi="Times New Roman" w:cs="Times New Roman"/>
          <w:b w:val="0"/>
          <w:bCs w:val="0"/>
          <w:sz w:val="20"/>
          <w:szCs w:val="20"/>
        </w:rPr>
      </w:pPr>
    </w:p>
    <w:p w14:paraId="53C25126" w14:textId="6AF649D4" w:rsidR="00B2799D" w:rsidRPr="00EB75EE" w:rsidRDefault="00B2799D" w:rsidP="00733573">
      <w:pPr>
        <w:numPr>
          <w:ilvl w:val="0"/>
          <w:numId w:val="4"/>
        </w:numPr>
        <w:tabs>
          <w:tab w:val="left" w:pos="851"/>
          <w:tab w:val="left" w:pos="8010"/>
        </w:tabs>
        <w:spacing w:after="160"/>
        <w:jc w:val="both"/>
        <w:rPr>
          <w:ins w:id="114" w:author="XinWang MediaTek" w:date="2023-09-05T15:07:00Z"/>
          <w:rFonts w:ascii="Times New Roman" w:eastAsia="Malgun Gothic" w:hAnsi="Times New Roman" w:cs="Times New Roman"/>
          <w:sz w:val="20"/>
          <w:szCs w:val="20"/>
          <w:lang w:val="en-CA" w:eastAsia="ko-KR"/>
        </w:rPr>
      </w:pPr>
      <w:ins w:id="115" w:author="XinWang MediaTek" w:date="2023-09-05T15:07:00Z">
        <w:r w:rsidRPr="00EB75EE">
          <w:rPr>
            <w:rFonts w:ascii="Times New Roman" w:eastAsia="Malgun Gothic" w:hAnsi="Times New Roman" w:cs="Times New Roman"/>
            <w:sz w:val="20"/>
            <w:szCs w:val="20"/>
            <w:lang w:val="en-CA" w:eastAsia="ko-KR"/>
          </w:rPr>
          <w:t xml:space="preserve">Clause </w:t>
        </w:r>
      </w:ins>
      <w:r w:rsidRPr="00EB75EE">
        <w:rPr>
          <w:rFonts w:ascii="Times New Roman" w:eastAsia="Malgun Gothic" w:hAnsi="Times New Roman" w:cs="Times New Roman"/>
          <w:sz w:val="20"/>
          <w:szCs w:val="20"/>
          <w:lang w:val="en-CA" w:eastAsia="ko-KR"/>
        </w:rPr>
        <w:fldChar w:fldCharType="begin"/>
      </w:r>
      <w:r w:rsidRPr="00EB75EE">
        <w:rPr>
          <w:rFonts w:ascii="Times New Roman" w:eastAsia="Malgun Gothic" w:hAnsi="Times New Roman" w:cs="Times New Roman"/>
          <w:sz w:val="20"/>
          <w:szCs w:val="20"/>
          <w:lang w:val="en-CA" w:eastAsia="ko-KR"/>
        </w:rPr>
        <w:instrText xml:space="preserve"> REF _Ref504670734 \r \h </w:instrText>
      </w:r>
      <w:r w:rsidRPr="00EB75EE">
        <w:rPr>
          <w:rFonts w:ascii="Times New Roman" w:eastAsia="Malgun Gothic" w:hAnsi="Times New Roman" w:cs="Times New Roman"/>
          <w:sz w:val="20"/>
          <w:szCs w:val="20"/>
          <w:lang w:val="en-CA" w:eastAsia="ko-KR"/>
        </w:rPr>
      </w:r>
      <w:r w:rsidR="00EB75EE">
        <w:rPr>
          <w:rFonts w:ascii="Times New Roman" w:eastAsia="Malgun Gothic" w:hAnsi="Times New Roman" w:cs="Times New Roman"/>
          <w:sz w:val="20"/>
          <w:szCs w:val="20"/>
          <w:lang w:val="en-CA" w:eastAsia="ko-KR"/>
        </w:rPr>
        <w:instrText xml:space="preserve"> \* MERGEFORMAT </w:instrText>
      </w:r>
      <w:r w:rsidRPr="00EB75EE">
        <w:rPr>
          <w:rFonts w:ascii="Times New Roman" w:eastAsia="Malgun Gothic" w:hAnsi="Times New Roman" w:cs="Times New Roman"/>
          <w:sz w:val="20"/>
          <w:szCs w:val="20"/>
          <w:lang w:val="en-CA" w:eastAsia="ko-KR"/>
        </w:rPr>
        <w:fldChar w:fldCharType="separate"/>
      </w:r>
      <w:ins w:id="116" w:author="XinWang MediaTek" w:date="2023-09-05T15:07:00Z">
        <w:r w:rsidRPr="00EB75EE">
          <w:rPr>
            <w:rFonts w:ascii="Times New Roman" w:eastAsia="Malgun Gothic" w:hAnsi="Times New Roman" w:cs="Times New Roman"/>
            <w:sz w:val="20"/>
            <w:szCs w:val="20"/>
            <w:lang w:val="en-CA" w:eastAsia="ko-KR"/>
          </w:rPr>
          <w:t>5</w:t>
        </w:r>
        <w:r w:rsidRPr="00EB75EE">
          <w:rPr>
            <w:rFonts w:ascii="Times New Roman" w:eastAsia="Malgun Gothic" w:hAnsi="Times New Roman" w:cs="Times New Roman"/>
            <w:sz w:val="20"/>
            <w:szCs w:val="20"/>
            <w:lang w:val="en-CA" w:eastAsia="ko-KR"/>
          </w:rPr>
          <w:fldChar w:fldCharType="end"/>
        </w:r>
        <w:r w:rsidRPr="00EB75EE">
          <w:rPr>
            <w:rFonts w:ascii="Times New Roman" w:eastAsia="Malgun Gothic" w:hAnsi="Times New Roman" w:cs="Times New Roman"/>
            <w:sz w:val="20"/>
            <w:szCs w:val="20"/>
            <w:lang w:val="en-CA" w:eastAsia="ko-KR"/>
          </w:rPr>
          <w:t xml:space="preserve"> describes common metadata applicable to immersive media</w:t>
        </w:r>
      </w:ins>
      <w:ins w:id="117" w:author="XinWang MediaTek" w:date="2023-09-05T15:08:00Z">
        <w:r w:rsidRPr="00EB75EE">
          <w:rPr>
            <w:rFonts w:ascii="Times New Roman" w:eastAsia="Malgun Gothic" w:hAnsi="Times New Roman" w:cs="Times New Roman"/>
            <w:sz w:val="20"/>
            <w:szCs w:val="20"/>
            <w:lang w:val="en-CA" w:eastAsia="ko-KR"/>
          </w:rPr>
          <w:t>,</w:t>
        </w:r>
      </w:ins>
      <w:ins w:id="118" w:author="XinWang MediaTek" w:date="2023-09-05T15:07:00Z">
        <w:r w:rsidRPr="00EB75EE">
          <w:rPr>
            <w:rFonts w:ascii="Times New Roman" w:eastAsia="Malgun Gothic" w:hAnsi="Times New Roman" w:cs="Times New Roman"/>
            <w:sz w:val="20"/>
            <w:szCs w:val="20"/>
            <w:lang w:val="en-CA" w:eastAsia="ko-KR"/>
          </w:rPr>
          <w:t xml:space="preserve"> with omnidirectional </w:t>
        </w:r>
      </w:ins>
      <w:proofErr w:type="gramStart"/>
      <w:ins w:id="119" w:author="XinWang MediaTek" w:date="2023-09-05T15:08:00Z">
        <w:r w:rsidRPr="00EB75EE">
          <w:rPr>
            <w:rFonts w:ascii="Times New Roman" w:eastAsia="Malgun Gothic" w:hAnsi="Times New Roman" w:cs="Times New Roman"/>
            <w:sz w:val="20"/>
            <w:szCs w:val="20"/>
            <w:lang w:val="en-CA" w:eastAsia="ko-KR"/>
          </w:rPr>
          <w:t>media in particular</w:t>
        </w:r>
      </w:ins>
      <w:proofErr w:type="gramEnd"/>
      <w:ins w:id="120" w:author="XinWang MediaTek" w:date="2023-09-05T15:07:00Z">
        <w:r w:rsidRPr="00EB75EE">
          <w:rPr>
            <w:rFonts w:ascii="Times New Roman" w:eastAsia="Malgun Gothic" w:hAnsi="Times New Roman" w:cs="Times New Roman"/>
            <w:sz w:val="20"/>
            <w:szCs w:val="20"/>
            <w:lang w:val="en-CA" w:eastAsia="ko-KR"/>
          </w:rPr>
          <w:t>. This includes reference co-ordinate system related metadata and other common metadata syntax and semantics.</w:t>
        </w:r>
      </w:ins>
    </w:p>
    <w:p w14:paraId="60B009CD" w14:textId="057B280E" w:rsidR="00B2799D" w:rsidRPr="00EB75EE" w:rsidRDefault="00B2799D" w:rsidP="00733573">
      <w:pPr>
        <w:numPr>
          <w:ilvl w:val="0"/>
          <w:numId w:val="4"/>
        </w:numPr>
        <w:tabs>
          <w:tab w:val="left" w:pos="851"/>
          <w:tab w:val="left" w:pos="8010"/>
        </w:tabs>
        <w:spacing w:after="160"/>
        <w:jc w:val="both"/>
        <w:rPr>
          <w:ins w:id="121" w:author="XinWang MediaTek" w:date="2023-09-05T15:08:00Z"/>
          <w:rFonts w:ascii="Times New Roman" w:eastAsia="Malgun Gothic" w:hAnsi="Times New Roman" w:cs="Times New Roman"/>
          <w:sz w:val="20"/>
          <w:szCs w:val="20"/>
          <w:lang w:val="en-CA" w:eastAsia="ko-KR"/>
        </w:rPr>
      </w:pPr>
      <w:ins w:id="122" w:author="XinWang MediaTek" w:date="2023-09-05T15:07:00Z">
        <w:r w:rsidRPr="00EB75EE">
          <w:rPr>
            <w:rFonts w:ascii="Times New Roman" w:eastAsia="Malgun Gothic" w:hAnsi="Times New Roman" w:cs="Times New Roman"/>
            <w:sz w:val="20"/>
            <w:szCs w:val="20"/>
            <w:lang w:val="en-CA" w:eastAsia="ko-KR"/>
          </w:rPr>
          <w:t xml:space="preserve">Clause </w:t>
        </w:r>
      </w:ins>
      <w:r w:rsidRPr="00EB75EE">
        <w:rPr>
          <w:rFonts w:ascii="Times New Roman" w:eastAsia="Malgun Gothic" w:hAnsi="Times New Roman" w:cs="Times New Roman"/>
          <w:sz w:val="20"/>
          <w:szCs w:val="20"/>
          <w:lang w:val="en-CA" w:eastAsia="ko-KR"/>
        </w:rPr>
        <w:fldChar w:fldCharType="begin"/>
      </w:r>
      <w:r w:rsidRPr="00EB75EE">
        <w:rPr>
          <w:rFonts w:ascii="Times New Roman" w:eastAsia="Malgun Gothic" w:hAnsi="Times New Roman" w:cs="Times New Roman"/>
          <w:sz w:val="20"/>
          <w:szCs w:val="20"/>
          <w:lang w:val="en-CA" w:eastAsia="ko-KR"/>
        </w:rPr>
        <w:instrText xml:space="preserve"> REF _Ref504670924 \r \h </w:instrText>
      </w:r>
      <w:r w:rsidRPr="00EB75EE">
        <w:rPr>
          <w:rFonts w:ascii="Times New Roman" w:eastAsia="Malgun Gothic" w:hAnsi="Times New Roman" w:cs="Times New Roman"/>
          <w:sz w:val="20"/>
          <w:szCs w:val="20"/>
          <w:lang w:val="en-CA" w:eastAsia="ko-KR"/>
        </w:rPr>
      </w:r>
      <w:r w:rsidR="00EB75EE">
        <w:rPr>
          <w:rFonts w:ascii="Times New Roman" w:eastAsia="Malgun Gothic" w:hAnsi="Times New Roman" w:cs="Times New Roman"/>
          <w:sz w:val="20"/>
          <w:szCs w:val="20"/>
          <w:lang w:val="en-CA" w:eastAsia="ko-KR"/>
        </w:rPr>
        <w:instrText xml:space="preserve"> \* MERGEFORMAT </w:instrText>
      </w:r>
      <w:r w:rsidRPr="00EB75EE">
        <w:rPr>
          <w:rFonts w:ascii="Times New Roman" w:eastAsia="Malgun Gothic" w:hAnsi="Times New Roman" w:cs="Times New Roman"/>
          <w:sz w:val="20"/>
          <w:szCs w:val="20"/>
          <w:lang w:val="en-CA" w:eastAsia="ko-KR"/>
        </w:rPr>
        <w:fldChar w:fldCharType="separate"/>
      </w:r>
      <w:ins w:id="123" w:author="XinWang MediaTek" w:date="2023-09-05T15:07:00Z">
        <w:r w:rsidRPr="00EB75EE">
          <w:rPr>
            <w:rFonts w:ascii="Times New Roman" w:eastAsia="Malgun Gothic" w:hAnsi="Times New Roman" w:cs="Times New Roman"/>
            <w:sz w:val="20"/>
            <w:szCs w:val="20"/>
            <w:lang w:val="en-CA" w:eastAsia="ko-KR"/>
          </w:rPr>
          <w:t>6</w:t>
        </w:r>
        <w:r w:rsidRPr="00EB75EE">
          <w:rPr>
            <w:rFonts w:ascii="Times New Roman" w:eastAsia="Malgun Gothic" w:hAnsi="Times New Roman" w:cs="Times New Roman"/>
            <w:sz w:val="20"/>
            <w:szCs w:val="20"/>
            <w:lang w:val="en-CA" w:eastAsia="ko-KR"/>
          </w:rPr>
          <w:fldChar w:fldCharType="end"/>
        </w:r>
        <w:r w:rsidRPr="00EB75EE">
          <w:rPr>
            <w:rFonts w:ascii="Times New Roman" w:eastAsia="Malgun Gothic" w:hAnsi="Times New Roman" w:cs="Times New Roman"/>
            <w:sz w:val="20"/>
            <w:szCs w:val="20"/>
            <w:lang w:val="en-CA" w:eastAsia="ko-KR"/>
          </w:rPr>
          <w:t xml:space="preserve"> describes metadata that applies to video and images</w:t>
        </w:r>
      </w:ins>
      <w:ins w:id="124" w:author="XinWang MediaTek" w:date="2023-09-05T15:08:00Z">
        <w:r w:rsidRPr="00EB75EE">
          <w:rPr>
            <w:rFonts w:ascii="Times New Roman" w:eastAsia="Malgun Gothic" w:hAnsi="Times New Roman" w:cs="Times New Roman"/>
            <w:sz w:val="20"/>
            <w:szCs w:val="20"/>
            <w:lang w:val="en-CA" w:eastAsia="ko-KR"/>
          </w:rPr>
          <w:t xml:space="preserve">, with omnidirectional </w:t>
        </w:r>
        <w:proofErr w:type="gramStart"/>
        <w:r w:rsidRPr="00EB75EE">
          <w:rPr>
            <w:rFonts w:ascii="Times New Roman" w:eastAsia="Malgun Gothic" w:hAnsi="Times New Roman" w:cs="Times New Roman"/>
            <w:sz w:val="20"/>
            <w:szCs w:val="20"/>
            <w:lang w:val="en-CA" w:eastAsia="ko-KR"/>
          </w:rPr>
          <w:t>media in particular</w:t>
        </w:r>
      </w:ins>
      <w:proofErr w:type="gramEnd"/>
      <w:ins w:id="125" w:author="XinWang MediaTek" w:date="2023-09-05T15:07:00Z">
        <w:r w:rsidRPr="00EB75EE">
          <w:rPr>
            <w:rFonts w:ascii="Times New Roman" w:eastAsia="Malgun Gothic" w:hAnsi="Times New Roman" w:cs="Times New Roman"/>
            <w:sz w:val="20"/>
            <w:szCs w:val="20"/>
            <w:lang w:val="en-CA" w:eastAsia="ko-KR"/>
          </w:rPr>
          <w:t xml:space="preserve">. This includes projection formats and region-wise packing metadata </w:t>
        </w:r>
        <w:proofErr w:type="spellStart"/>
        <w:r w:rsidRPr="00EB75EE">
          <w:rPr>
            <w:rFonts w:ascii="Times New Roman" w:eastAsia="Malgun Gothic" w:hAnsi="Times New Roman" w:cs="Times New Roman"/>
            <w:sz w:val="20"/>
            <w:szCs w:val="20"/>
            <w:lang w:val="en-CA" w:eastAsia="ko-KR"/>
          </w:rPr>
          <w:t>metadata</w:t>
        </w:r>
        <w:proofErr w:type="spellEnd"/>
        <w:r w:rsidRPr="00EB75EE">
          <w:rPr>
            <w:rFonts w:ascii="Times New Roman" w:eastAsia="Malgun Gothic" w:hAnsi="Times New Roman" w:cs="Times New Roman"/>
            <w:sz w:val="20"/>
            <w:szCs w:val="20"/>
            <w:lang w:val="en-CA" w:eastAsia="ko-KR"/>
          </w:rPr>
          <w:t xml:space="preserve"> which applies to video and images.</w:t>
        </w:r>
      </w:ins>
    </w:p>
    <w:p w14:paraId="4F1D1857" w14:textId="3362F324" w:rsidR="00B2799D" w:rsidRPr="00EB75EE" w:rsidRDefault="00B2799D" w:rsidP="00733573">
      <w:pPr>
        <w:numPr>
          <w:ilvl w:val="0"/>
          <w:numId w:val="4"/>
        </w:numPr>
        <w:tabs>
          <w:tab w:val="left" w:pos="851"/>
          <w:tab w:val="left" w:pos="8010"/>
        </w:tabs>
        <w:spacing w:after="160"/>
        <w:jc w:val="both"/>
        <w:rPr>
          <w:ins w:id="126" w:author="XinWang MediaTek" w:date="2023-09-05T15:08:00Z"/>
          <w:rFonts w:ascii="Times New Roman" w:eastAsia="Malgun Gothic" w:hAnsi="Times New Roman" w:cs="Times New Roman"/>
          <w:sz w:val="20"/>
          <w:szCs w:val="20"/>
          <w:lang w:val="en-CA" w:eastAsia="ko-KR"/>
        </w:rPr>
      </w:pPr>
      <w:ins w:id="127" w:author="XinWang MediaTek" w:date="2023-09-05T15:08:00Z">
        <w:r w:rsidRPr="00EB75EE">
          <w:rPr>
            <w:rFonts w:ascii="Times New Roman" w:eastAsia="Malgun Gothic" w:hAnsi="Times New Roman" w:cs="Times New Roman"/>
            <w:sz w:val="20"/>
            <w:szCs w:val="20"/>
            <w:lang w:val="en-CA" w:eastAsia="ko-KR"/>
          </w:rPr>
          <w:t xml:space="preserve">Clause </w:t>
        </w:r>
        <w:r w:rsidRPr="00EB75EE">
          <w:rPr>
            <w:rFonts w:ascii="Times New Roman" w:eastAsia="Malgun Gothic" w:hAnsi="Times New Roman" w:cs="Times New Roman"/>
            <w:sz w:val="20"/>
            <w:szCs w:val="20"/>
            <w:lang w:val="en-CA" w:eastAsia="ko-KR"/>
          </w:rPr>
          <w:t>7</w:t>
        </w:r>
        <w:r w:rsidRPr="00EB75EE">
          <w:rPr>
            <w:rFonts w:ascii="Times New Roman" w:eastAsia="Malgun Gothic" w:hAnsi="Times New Roman" w:cs="Times New Roman"/>
            <w:sz w:val="20"/>
            <w:szCs w:val="20"/>
            <w:lang w:val="en-CA" w:eastAsia="ko-KR"/>
          </w:rPr>
          <w:t xml:space="preserve"> describes common metadata applicable to immersive media, with </w:t>
        </w:r>
      </w:ins>
      <w:ins w:id="128" w:author="XinWang MediaTek" w:date="2023-09-05T15:11:00Z">
        <w:r w:rsidRPr="00EB75EE">
          <w:rPr>
            <w:rFonts w:ascii="Times New Roman" w:eastAsia="Malgun Gothic" w:hAnsi="Times New Roman" w:cs="Times New Roman"/>
            <w:sz w:val="20"/>
            <w:szCs w:val="20"/>
            <w:lang w:val="en-CA" w:eastAsia="ko-KR"/>
          </w:rPr>
          <w:t>Visual Volumetric Video-based Coding (V3C) and Video-based Point Cloud Compression (V-PCC)</w:t>
        </w:r>
      </w:ins>
      <w:ins w:id="129" w:author="XinWang MediaTek" w:date="2023-09-05T15:08:00Z">
        <w:r w:rsidRPr="00EB75EE">
          <w:rPr>
            <w:rFonts w:ascii="Times New Roman" w:eastAsia="Malgun Gothic" w:hAnsi="Times New Roman" w:cs="Times New Roman"/>
            <w:sz w:val="20"/>
            <w:szCs w:val="20"/>
            <w:lang w:val="en-CA" w:eastAsia="ko-KR"/>
          </w:rPr>
          <w:t xml:space="preserve"> in particular.  This includes </w:t>
        </w:r>
      </w:ins>
      <w:ins w:id="130" w:author="XinWang MediaTek" w:date="2023-09-05T15:12:00Z">
        <w:r w:rsidRPr="00EB75EE">
          <w:rPr>
            <w:rFonts w:ascii="Times New Roman" w:eastAsia="Malgun Gothic" w:hAnsi="Times New Roman" w:cs="Times New Roman"/>
            <w:sz w:val="20"/>
            <w:szCs w:val="20"/>
            <w:lang w:val="en-CA" w:eastAsia="ko-KR"/>
          </w:rPr>
          <w:t>e</w:t>
        </w:r>
        <w:r w:rsidRPr="00EB75EE">
          <w:rPr>
            <w:rFonts w:ascii="Times New Roman" w:eastAsia="Malgun Gothic" w:hAnsi="Times New Roman" w:cs="Times New Roman"/>
            <w:sz w:val="20"/>
            <w:szCs w:val="20"/>
            <w:lang w:val="en-CA" w:eastAsia="ko-KR"/>
          </w:rPr>
          <w:t xml:space="preserve">xtrinsic </w:t>
        </w:r>
        <w:r w:rsidRPr="00EB75EE">
          <w:rPr>
            <w:rFonts w:ascii="Times New Roman" w:eastAsia="Malgun Gothic" w:hAnsi="Times New Roman" w:cs="Times New Roman"/>
            <w:sz w:val="20"/>
            <w:szCs w:val="20"/>
            <w:lang w:val="en-CA" w:eastAsia="ko-KR"/>
          </w:rPr>
          <w:t>c</w:t>
        </w:r>
        <w:r w:rsidRPr="00EB75EE">
          <w:rPr>
            <w:rFonts w:ascii="Times New Roman" w:eastAsia="Malgun Gothic" w:hAnsi="Times New Roman" w:cs="Times New Roman"/>
            <w:sz w:val="20"/>
            <w:szCs w:val="20"/>
            <w:lang w:val="en-CA" w:eastAsia="ko-KR"/>
          </w:rPr>
          <w:t xml:space="preserve">amera </w:t>
        </w:r>
        <w:r w:rsidRPr="00EB75EE">
          <w:rPr>
            <w:rFonts w:ascii="Times New Roman" w:eastAsia="Malgun Gothic" w:hAnsi="Times New Roman" w:cs="Times New Roman"/>
            <w:sz w:val="20"/>
            <w:szCs w:val="20"/>
            <w:lang w:val="en-CA" w:eastAsia="ko-KR"/>
          </w:rPr>
          <w:t>i</w:t>
        </w:r>
        <w:r w:rsidRPr="00EB75EE">
          <w:rPr>
            <w:rFonts w:ascii="Times New Roman" w:eastAsia="Malgun Gothic" w:hAnsi="Times New Roman" w:cs="Times New Roman"/>
            <w:sz w:val="20"/>
            <w:szCs w:val="20"/>
            <w:lang w:val="en-CA" w:eastAsia="ko-KR"/>
          </w:rPr>
          <w:t>nformation</w:t>
        </w:r>
        <w:r w:rsidRPr="00EB75EE">
          <w:rPr>
            <w:rFonts w:ascii="Times New Roman" w:eastAsia="Malgun Gothic" w:hAnsi="Times New Roman" w:cs="Times New Roman"/>
            <w:sz w:val="20"/>
            <w:szCs w:val="20"/>
            <w:lang w:val="en-CA" w:eastAsia="ko-KR"/>
          </w:rPr>
          <w:t xml:space="preserve">, </w:t>
        </w:r>
        <w:r w:rsidRPr="00EB75EE">
          <w:rPr>
            <w:rFonts w:ascii="Times New Roman" w:eastAsia="Malgun Gothic" w:hAnsi="Times New Roman" w:cs="Times New Roman"/>
            <w:sz w:val="20"/>
            <w:szCs w:val="20"/>
            <w:lang w:val="en-CA" w:eastAsia="ko-KR"/>
          </w:rPr>
          <w:t>in</w:t>
        </w:r>
        <w:r w:rsidRPr="00EB75EE">
          <w:rPr>
            <w:rFonts w:ascii="Times New Roman" w:eastAsia="Malgun Gothic" w:hAnsi="Times New Roman" w:cs="Times New Roman"/>
            <w:sz w:val="20"/>
            <w:szCs w:val="20"/>
            <w:lang w:val="en-CA" w:eastAsia="ko-KR"/>
          </w:rPr>
          <w:t>trin</w:t>
        </w:r>
        <w:r w:rsidRPr="00EB75EE">
          <w:rPr>
            <w:rFonts w:ascii="Times New Roman" w:eastAsia="Malgun Gothic" w:hAnsi="Times New Roman" w:cs="Times New Roman"/>
            <w:sz w:val="20"/>
            <w:szCs w:val="20"/>
            <w:lang w:val="en-CA" w:eastAsia="ko-KR"/>
          </w:rPr>
          <w:t>sic camera information</w:t>
        </w:r>
        <w:r w:rsidRPr="00EB75EE">
          <w:rPr>
            <w:rFonts w:ascii="Times New Roman" w:eastAsia="Malgun Gothic" w:hAnsi="Times New Roman" w:cs="Times New Roman"/>
            <w:sz w:val="20"/>
            <w:szCs w:val="20"/>
            <w:lang w:val="en-CA" w:eastAsia="ko-KR"/>
          </w:rPr>
          <w:t xml:space="preserve">, </w:t>
        </w:r>
      </w:ins>
      <w:ins w:id="131" w:author="XinWang MediaTek" w:date="2023-09-05T15:08:00Z">
        <w:r w:rsidRPr="00EB75EE">
          <w:rPr>
            <w:rFonts w:ascii="Times New Roman" w:eastAsia="Malgun Gothic" w:hAnsi="Times New Roman" w:cs="Times New Roman"/>
            <w:sz w:val="20"/>
            <w:szCs w:val="20"/>
            <w:lang w:val="en-CA" w:eastAsia="ko-KR"/>
          </w:rPr>
          <w:t xml:space="preserve">and other </w:t>
        </w:r>
      </w:ins>
      <w:ins w:id="132" w:author="XinWang MediaTek" w:date="2023-09-05T15:13:00Z">
        <w:r w:rsidRPr="00EB75EE">
          <w:rPr>
            <w:rFonts w:ascii="Times New Roman" w:eastAsia="Malgun Gothic" w:hAnsi="Times New Roman" w:cs="Times New Roman"/>
            <w:sz w:val="20"/>
            <w:szCs w:val="20"/>
            <w:lang w:val="en-CA" w:eastAsia="ko-KR"/>
          </w:rPr>
          <w:t xml:space="preserve">3D </w:t>
        </w:r>
      </w:ins>
      <w:ins w:id="133" w:author="XinWang MediaTek" w:date="2023-09-05T15:08:00Z">
        <w:r w:rsidRPr="00EB75EE">
          <w:rPr>
            <w:rFonts w:ascii="Times New Roman" w:eastAsia="Malgun Gothic" w:hAnsi="Times New Roman" w:cs="Times New Roman"/>
            <w:sz w:val="20"/>
            <w:szCs w:val="20"/>
            <w:lang w:val="en-CA" w:eastAsia="ko-KR"/>
          </w:rPr>
          <w:t>common metadata syntax and semantics.</w:t>
        </w:r>
      </w:ins>
    </w:p>
    <w:p w14:paraId="174ABD76" w14:textId="1B372D7A" w:rsidR="00B2799D" w:rsidRPr="00EB75EE" w:rsidRDefault="00B2799D" w:rsidP="00733573">
      <w:pPr>
        <w:numPr>
          <w:ilvl w:val="0"/>
          <w:numId w:val="4"/>
        </w:numPr>
        <w:tabs>
          <w:tab w:val="left" w:pos="851"/>
          <w:tab w:val="left" w:pos="8010"/>
        </w:tabs>
        <w:spacing w:after="160"/>
        <w:jc w:val="both"/>
        <w:rPr>
          <w:ins w:id="134" w:author="XinWang MediaTek" w:date="2023-09-05T15:07:00Z"/>
          <w:rFonts w:ascii="Times New Roman" w:eastAsia="Malgun Gothic" w:hAnsi="Times New Roman" w:cs="Times New Roman"/>
          <w:sz w:val="20"/>
          <w:szCs w:val="20"/>
          <w:lang w:val="en-CA" w:eastAsia="ko-KR"/>
        </w:rPr>
      </w:pPr>
      <w:ins w:id="135" w:author="XinWang MediaTek" w:date="2023-09-05T15:13:00Z">
        <w:r w:rsidRPr="00EB75EE">
          <w:rPr>
            <w:rFonts w:ascii="Times New Roman" w:eastAsia="Malgun Gothic" w:hAnsi="Times New Roman" w:cs="Times New Roman"/>
            <w:sz w:val="20"/>
            <w:szCs w:val="20"/>
            <w:lang w:val="en-CA" w:eastAsia="ko-KR"/>
          </w:rPr>
          <w:t>Appendi</w:t>
        </w:r>
      </w:ins>
      <w:ins w:id="136" w:author="Xin Wang" w:date="2023-09-05T20:22:00Z">
        <w:r w:rsidR="00EB75EE" w:rsidRPr="00EB75EE">
          <w:rPr>
            <w:rFonts w:ascii="Times New Roman" w:eastAsia="Malgun Gothic" w:hAnsi="Times New Roman" w:cs="Times New Roman"/>
            <w:sz w:val="20"/>
            <w:szCs w:val="20"/>
            <w:lang w:val="en-CA" w:eastAsia="ko-KR"/>
          </w:rPr>
          <w:t xml:space="preserve">ces A and B on </w:t>
        </w:r>
        <w:r w:rsidR="00EB75EE" w:rsidRPr="00EB75EE">
          <w:rPr>
            <w:rFonts w:ascii="Times New Roman" w:eastAsia="Malgun Gothic" w:hAnsi="Times New Roman" w:cs="Times New Roman"/>
            <w:sz w:val="20"/>
            <w:szCs w:val="20"/>
            <w:lang w:val="en-CA" w:eastAsia="ko-KR"/>
          </w:rPr>
          <w:t>Annotation</w:t>
        </w:r>
        <w:r w:rsidR="00EB75EE" w:rsidRPr="00EB75EE">
          <w:rPr>
            <w:rFonts w:ascii="Times New Roman" w:eastAsia="Malgun Gothic" w:hAnsi="Times New Roman" w:cs="Times New Roman"/>
            <w:sz w:val="20"/>
            <w:szCs w:val="20"/>
            <w:lang w:val="en-CA" w:eastAsia="ko-KR"/>
          </w:rPr>
          <w:t>s</w:t>
        </w:r>
        <w:r w:rsidR="00EB75EE" w:rsidRPr="00EB75EE">
          <w:rPr>
            <w:rFonts w:ascii="Times New Roman" w:eastAsia="Malgun Gothic" w:hAnsi="Times New Roman" w:cs="Times New Roman"/>
            <w:sz w:val="20"/>
            <w:szCs w:val="20"/>
            <w:lang w:val="en-CA" w:eastAsia="ko-KR"/>
          </w:rPr>
          <w:t xml:space="preserve"> of non-timed visual volumetric data</w:t>
        </w:r>
        <w:r w:rsidR="00EB75EE" w:rsidRPr="00EB75EE" w:rsidDel="00EB75EE">
          <w:rPr>
            <w:rFonts w:ascii="Times New Roman" w:eastAsia="Malgun Gothic" w:hAnsi="Times New Roman" w:cs="Times New Roman"/>
            <w:sz w:val="20"/>
            <w:szCs w:val="20"/>
            <w:lang w:val="en-CA" w:eastAsia="ko-KR"/>
          </w:rPr>
          <w:t xml:space="preserve"> </w:t>
        </w:r>
        <w:r w:rsidR="00EB75EE" w:rsidRPr="00EB75EE">
          <w:rPr>
            <w:rFonts w:ascii="Times New Roman" w:eastAsia="Malgun Gothic" w:hAnsi="Times New Roman" w:cs="Times New Roman"/>
            <w:sz w:val="20"/>
            <w:szCs w:val="20"/>
            <w:lang w:val="en-CA" w:eastAsia="ko-KR"/>
          </w:rPr>
          <w:t xml:space="preserve">and </w:t>
        </w:r>
      </w:ins>
      <w:ins w:id="137" w:author="Xin Wang" w:date="2023-09-05T20:23:00Z">
        <w:r w:rsidR="00EB75EE" w:rsidRPr="00EB75EE">
          <w:rPr>
            <w:rFonts w:ascii="Times New Roman" w:eastAsia="Malgun Gothic" w:hAnsi="Times New Roman" w:cs="Times New Roman"/>
            <w:sz w:val="20"/>
            <w:szCs w:val="20"/>
            <w:lang w:val="en-CA" w:eastAsia="ko-KR"/>
          </w:rPr>
          <w:t>G-PCC data.</w:t>
        </w:r>
      </w:ins>
      <w:ins w:id="138" w:author="XinWang MediaTek" w:date="2023-09-05T15:13:00Z">
        <w:r w:rsidRPr="00EB75EE">
          <w:rPr>
            <w:rFonts w:ascii="Times New Roman" w:eastAsia="Malgun Gothic" w:hAnsi="Times New Roman" w:cs="Times New Roman"/>
            <w:sz w:val="20"/>
            <w:szCs w:val="20"/>
            <w:lang w:val="en-CA" w:eastAsia="ko-KR"/>
          </w:rPr>
          <w:t xml:space="preserve"> </w:t>
        </w:r>
      </w:ins>
    </w:p>
    <w:p w14:paraId="1A5D5B56" w14:textId="1892006D" w:rsidR="00830349" w:rsidRPr="00B2799D" w:rsidRDefault="00830349" w:rsidP="005E64C4">
      <w:pPr>
        <w:pStyle w:val="Heading1"/>
        <w:numPr>
          <w:ilvl w:val="0"/>
          <w:numId w:val="0"/>
        </w:numPr>
        <w:ind w:left="432" w:hanging="432"/>
        <w:rPr>
          <w:ins w:id="139" w:author="XinWang MediaTek" w:date="2023-09-05T15:07:00Z"/>
          <w:rFonts w:ascii="Times New Roman" w:eastAsia="Candara" w:hAnsi="Times New Roman" w:cs="Times New Roman"/>
          <w:b w:val="0"/>
          <w:bCs w:val="0"/>
          <w:sz w:val="20"/>
          <w:szCs w:val="20"/>
          <w:lang w:val="en-CA"/>
        </w:rPr>
      </w:pPr>
    </w:p>
    <w:p w14:paraId="342709E6" w14:textId="555C21DC" w:rsidR="00B2799D" w:rsidRPr="003440D6" w:rsidRDefault="00160D07" w:rsidP="005E64C4">
      <w:pPr>
        <w:pStyle w:val="Heading1"/>
        <w:numPr>
          <w:ilvl w:val="0"/>
          <w:numId w:val="0"/>
        </w:numPr>
        <w:ind w:left="432" w:hanging="432"/>
        <w:rPr>
          <w:ins w:id="140" w:author="XinWang MediaTek" w:date="2023-09-05T15:15:00Z"/>
          <w:rFonts w:ascii="Times New Roman" w:hAnsi="Times New Roman" w:cs="Times New Roman"/>
          <w:b w:val="0"/>
          <w:bCs w:val="0"/>
          <w:i/>
          <w:iCs/>
          <w:color w:val="FF0000"/>
          <w:sz w:val="22"/>
          <w:szCs w:val="22"/>
          <w:lang w:val="en-CA"/>
        </w:rPr>
      </w:pPr>
      <w:ins w:id="141" w:author="XinWang MediaTek" w:date="2023-09-05T15:14:00Z">
        <w:r w:rsidRPr="003440D6">
          <w:rPr>
            <w:rFonts w:ascii="Times New Roman" w:hAnsi="Times New Roman" w:cs="Times New Roman"/>
            <w:b w:val="0"/>
            <w:bCs w:val="0"/>
            <w:i/>
            <w:iCs/>
            <w:color w:val="FF0000"/>
            <w:sz w:val="22"/>
            <w:szCs w:val="22"/>
            <w:lang w:val="en-CA"/>
          </w:rPr>
          <w:t>Add the following paragraphs after the document organizati</w:t>
        </w:r>
      </w:ins>
      <w:ins w:id="142" w:author="XinWang MediaTek" w:date="2023-09-05T15:15:00Z">
        <w:r w:rsidRPr="003440D6">
          <w:rPr>
            <w:rFonts w:ascii="Times New Roman" w:hAnsi="Times New Roman" w:cs="Times New Roman"/>
            <w:b w:val="0"/>
            <w:bCs w:val="0"/>
            <w:i/>
            <w:iCs/>
            <w:color w:val="FF0000"/>
            <w:sz w:val="22"/>
            <w:szCs w:val="22"/>
            <w:lang w:val="en-CA"/>
          </w:rPr>
          <w:t>on list</w:t>
        </w:r>
      </w:ins>
    </w:p>
    <w:p w14:paraId="4A8BD701" w14:textId="0B7924C1" w:rsidR="00160D07" w:rsidRDefault="00160D07" w:rsidP="005E64C4">
      <w:pPr>
        <w:pStyle w:val="Heading1"/>
        <w:numPr>
          <w:ilvl w:val="0"/>
          <w:numId w:val="0"/>
        </w:numPr>
        <w:ind w:left="432" w:hanging="432"/>
        <w:rPr>
          <w:ins w:id="143" w:author="XinWang MediaTek" w:date="2023-09-05T15:15:00Z"/>
          <w:rFonts w:ascii="Times New Roman" w:eastAsia="Candara" w:hAnsi="Times New Roman" w:cs="Times New Roman"/>
          <w:b w:val="0"/>
          <w:bCs w:val="0"/>
          <w:sz w:val="20"/>
          <w:szCs w:val="20"/>
        </w:rPr>
      </w:pPr>
    </w:p>
    <w:p w14:paraId="1DFE4447" w14:textId="047AFD41" w:rsidR="00160D07" w:rsidRPr="00160D07" w:rsidRDefault="00160D07" w:rsidP="00160D07">
      <w:pPr>
        <w:pStyle w:val="Heading1"/>
        <w:numPr>
          <w:ilvl w:val="0"/>
          <w:numId w:val="0"/>
        </w:numPr>
        <w:rPr>
          <w:ins w:id="144" w:author="XinWang MediaTek" w:date="2023-09-05T15:15:00Z"/>
          <w:rFonts w:ascii="Times New Roman" w:eastAsia="Candara" w:hAnsi="Times New Roman" w:cs="Times New Roman"/>
          <w:b w:val="0"/>
          <w:bCs w:val="0"/>
          <w:sz w:val="20"/>
          <w:szCs w:val="20"/>
        </w:rPr>
      </w:pPr>
      <w:commentRangeStart w:id="145"/>
      <w:ins w:id="146" w:author="XinWang MediaTek" w:date="2023-09-05T15:17:00Z">
        <w:r>
          <w:rPr>
            <w:rFonts w:ascii="Times New Roman" w:eastAsia="Candara" w:hAnsi="Times New Roman" w:cs="Times New Roman"/>
            <w:b w:val="0"/>
            <w:bCs w:val="0"/>
            <w:sz w:val="20"/>
            <w:szCs w:val="20"/>
          </w:rPr>
          <w:t>This document follows the following g</w:t>
        </w:r>
      </w:ins>
      <w:ins w:id="147" w:author="XinWang MediaTek" w:date="2023-09-05T15:15:00Z">
        <w:r w:rsidRPr="00160D07">
          <w:rPr>
            <w:rFonts w:ascii="Times New Roman" w:eastAsia="Candara" w:hAnsi="Times New Roman" w:cs="Times New Roman"/>
            <w:b w:val="0"/>
            <w:bCs w:val="0"/>
            <w:sz w:val="20"/>
            <w:szCs w:val="20"/>
          </w:rPr>
          <w:t>uiding principles</w:t>
        </w:r>
      </w:ins>
      <w:ins w:id="148" w:author="XinWang MediaTek" w:date="2023-09-05T15:17:00Z">
        <w:r>
          <w:rPr>
            <w:rFonts w:ascii="Times New Roman" w:eastAsia="Candara" w:hAnsi="Times New Roman" w:cs="Times New Roman"/>
            <w:b w:val="0"/>
            <w:bCs w:val="0"/>
            <w:sz w:val="20"/>
            <w:szCs w:val="20"/>
          </w:rPr>
          <w:t>:</w:t>
        </w:r>
      </w:ins>
      <w:ins w:id="149" w:author="XinWang MediaTek" w:date="2023-09-05T15:15:00Z">
        <w:r w:rsidRPr="00160D07">
          <w:rPr>
            <w:rFonts w:ascii="Times New Roman" w:eastAsia="Candara" w:hAnsi="Times New Roman" w:cs="Times New Roman"/>
            <w:b w:val="0"/>
            <w:bCs w:val="0"/>
            <w:sz w:val="20"/>
            <w:szCs w:val="20"/>
          </w:rPr>
          <w:t xml:space="preserve"> </w:t>
        </w:r>
      </w:ins>
    </w:p>
    <w:p w14:paraId="3E8E1C0E" w14:textId="35831226" w:rsidR="00160D07" w:rsidRPr="00160D07" w:rsidRDefault="00160D07" w:rsidP="00733573">
      <w:pPr>
        <w:pStyle w:val="Heading1"/>
        <w:numPr>
          <w:ilvl w:val="0"/>
          <w:numId w:val="5"/>
        </w:numPr>
        <w:rPr>
          <w:ins w:id="150" w:author="XinWang MediaTek" w:date="2023-09-05T15:15:00Z"/>
          <w:rFonts w:ascii="Times New Roman" w:eastAsia="Candara" w:hAnsi="Times New Roman" w:cs="Times New Roman"/>
          <w:b w:val="0"/>
          <w:bCs w:val="0"/>
          <w:sz w:val="20"/>
          <w:szCs w:val="20"/>
        </w:rPr>
      </w:pPr>
      <w:ins w:id="151" w:author="XinWang MediaTek" w:date="2023-09-05T15:15:00Z">
        <w:r w:rsidRPr="00160D07">
          <w:rPr>
            <w:rFonts w:ascii="Times New Roman" w:eastAsia="Candara" w:hAnsi="Times New Roman" w:cs="Times New Roman"/>
            <w:b w:val="0"/>
            <w:bCs w:val="0"/>
            <w:sz w:val="20"/>
            <w:szCs w:val="20"/>
          </w:rPr>
          <w:t xml:space="preserve">Common metadata and their data structures shall be defined for both 3DoF and 6DoF immersive content, separately as well as jointly, </w:t>
        </w:r>
        <w:proofErr w:type="gramStart"/>
        <w:r w:rsidRPr="00160D07">
          <w:rPr>
            <w:rFonts w:ascii="Times New Roman" w:eastAsia="Candara" w:hAnsi="Times New Roman" w:cs="Times New Roman"/>
            <w:b w:val="0"/>
            <w:bCs w:val="0"/>
            <w:sz w:val="20"/>
            <w:szCs w:val="20"/>
          </w:rPr>
          <w:t>in order to</w:t>
        </w:r>
        <w:proofErr w:type="gramEnd"/>
        <w:r w:rsidRPr="00160D07">
          <w:rPr>
            <w:rFonts w:ascii="Times New Roman" w:eastAsia="Candara" w:hAnsi="Times New Roman" w:cs="Times New Roman"/>
            <w:b w:val="0"/>
            <w:bCs w:val="0"/>
            <w:sz w:val="20"/>
            <w:szCs w:val="20"/>
          </w:rPr>
          <w:t xml:space="preserve"> be used for applications that are either specific to separate 3DoF and 6DoF immersive content or general to mixed 3DoF and 6DoF immersive content.</w:t>
        </w:r>
      </w:ins>
    </w:p>
    <w:p w14:paraId="6CD71867" w14:textId="58957FC8" w:rsidR="00160D07" w:rsidRPr="00160D07" w:rsidRDefault="00160D07" w:rsidP="00733573">
      <w:pPr>
        <w:pStyle w:val="Heading1"/>
        <w:numPr>
          <w:ilvl w:val="0"/>
          <w:numId w:val="5"/>
        </w:numPr>
        <w:rPr>
          <w:ins w:id="152" w:author="XinWang MediaTek" w:date="2023-09-05T15:15:00Z"/>
          <w:rFonts w:ascii="Times New Roman" w:eastAsia="Candara" w:hAnsi="Times New Roman" w:cs="Times New Roman"/>
          <w:b w:val="0"/>
          <w:bCs w:val="0"/>
          <w:sz w:val="20"/>
          <w:szCs w:val="20"/>
        </w:rPr>
      </w:pPr>
      <w:ins w:id="153" w:author="XinWang MediaTek" w:date="2023-09-05T15:15:00Z">
        <w:r w:rsidRPr="00160D07">
          <w:rPr>
            <w:rFonts w:ascii="Times New Roman" w:eastAsia="Candara" w:hAnsi="Times New Roman" w:cs="Times New Roman"/>
            <w:b w:val="0"/>
            <w:bCs w:val="0"/>
            <w:sz w:val="20"/>
            <w:szCs w:val="20"/>
          </w:rPr>
          <w:t>Basic and common data structures are defined for simple metadata, and extend and enhanced data structures are defined as extensions of basic and common metadata (e.g., viewport is an extension of viewpoint)</w:t>
        </w:r>
      </w:ins>
      <w:commentRangeEnd w:id="145"/>
      <w:ins w:id="154" w:author="XinWang MediaTek" w:date="2023-09-05T15:21:00Z">
        <w:r>
          <w:rPr>
            <w:rStyle w:val="CommentReference"/>
            <w:b w:val="0"/>
            <w:bCs w:val="0"/>
          </w:rPr>
          <w:commentReference w:id="145"/>
        </w:r>
      </w:ins>
    </w:p>
    <w:p w14:paraId="5675D18B" w14:textId="77777777" w:rsidR="00160D07" w:rsidRPr="00160D07" w:rsidRDefault="00160D07" w:rsidP="00733573">
      <w:pPr>
        <w:pStyle w:val="Heading1"/>
        <w:numPr>
          <w:ilvl w:val="0"/>
          <w:numId w:val="5"/>
        </w:numPr>
        <w:rPr>
          <w:ins w:id="155" w:author="XinWang MediaTek" w:date="2023-09-05T15:15:00Z"/>
          <w:rFonts w:ascii="Times New Roman" w:eastAsia="Candara" w:hAnsi="Times New Roman" w:cs="Times New Roman"/>
          <w:b w:val="0"/>
          <w:bCs w:val="0"/>
          <w:sz w:val="20"/>
          <w:szCs w:val="20"/>
        </w:rPr>
      </w:pPr>
      <w:commentRangeStart w:id="156"/>
      <w:ins w:id="157" w:author="XinWang MediaTek" w:date="2023-09-05T15:15:00Z">
        <w:r w:rsidRPr="00160D07">
          <w:rPr>
            <w:rFonts w:ascii="Times New Roman" w:eastAsia="Candara" w:hAnsi="Times New Roman" w:cs="Times New Roman"/>
            <w:b w:val="0"/>
            <w:bCs w:val="0"/>
            <w:sz w:val="20"/>
            <w:szCs w:val="20"/>
          </w:rPr>
          <w:t>Metadata structures shall be defined in a way to allow their encapsulation in ISOBMFF:</w:t>
        </w:r>
      </w:ins>
    </w:p>
    <w:p w14:paraId="00F49C77" w14:textId="068B3098" w:rsidR="00160D07" w:rsidRPr="00160D07" w:rsidRDefault="00160D07" w:rsidP="00733573">
      <w:pPr>
        <w:pStyle w:val="Heading1"/>
        <w:numPr>
          <w:ilvl w:val="0"/>
          <w:numId w:val="6"/>
        </w:numPr>
        <w:rPr>
          <w:ins w:id="158" w:author="XinWang MediaTek" w:date="2023-09-05T15:15:00Z"/>
          <w:rFonts w:ascii="Times New Roman" w:eastAsia="Candara" w:hAnsi="Times New Roman" w:cs="Times New Roman"/>
          <w:b w:val="0"/>
          <w:bCs w:val="0"/>
          <w:sz w:val="20"/>
          <w:szCs w:val="20"/>
        </w:rPr>
      </w:pPr>
      <w:ins w:id="159" w:author="XinWang MediaTek" w:date="2023-09-05T15:15:00Z">
        <w:r w:rsidRPr="00160D07">
          <w:rPr>
            <w:rFonts w:ascii="Times New Roman" w:eastAsia="Candara" w:hAnsi="Times New Roman" w:cs="Times New Roman"/>
            <w:b w:val="0"/>
            <w:bCs w:val="0"/>
            <w:sz w:val="20"/>
            <w:szCs w:val="20"/>
          </w:rPr>
          <w:t>Static: extension of containing boxes</w:t>
        </w:r>
      </w:ins>
    </w:p>
    <w:p w14:paraId="4183C0ED" w14:textId="55275425" w:rsidR="00160D07" w:rsidRDefault="00160D07" w:rsidP="00733573">
      <w:pPr>
        <w:pStyle w:val="Heading1"/>
        <w:numPr>
          <w:ilvl w:val="0"/>
          <w:numId w:val="6"/>
        </w:numPr>
        <w:rPr>
          <w:ins w:id="160" w:author="XinWang MediaTek" w:date="2023-09-05T15:14:00Z"/>
          <w:rFonts w:ascii="Times New Roman" w:eastAsia="Candara" w:hAnsi="Times New Roman" w:cs="Times New Roman"/>
          <w:b w:val="0"/>
          <w:bCs w:val="0"/>
          <w:sz w:val="20"/>
          <w:szCs w:val="20"/>
        </w:rPr>
      </w:pPr>
      <w:ins w:id="161" w:author="XinWang MediaTek" w:date="2023-09-05T15:15:00Z">
        <w:r w:rsidRPr="00160D07">
          <w:rPr>
            <w:rFonts w:ascii="Times New Roman" w:eastAsia="Candara" w:hAnsi="Times New Roman" w:cs="Times New Roman"/>
            <w:b w:val="0"/>
            <w:bCs w:val="0"/>
            <w:sz w:val="20"/>
            <w:szCs w:val="20"/>
          </w:rPr>
          <w:t>Dynamic: timed metadata tracks</w:t>
        </w:r>
      </w:ins>
      <w:commentRangeEnd w:id="156"/>
      <w:ins w:id="162" w:author="XinWang MediaTek" w:date="2023-09-05T15:20:00Z">
        <w:r>
          <w:rPr>
            <w:rStyle w:val="CommentReference"/>
            <w:b w:val="0"/>
            <w:bCs w:val="0"/>
          </w:rPr>
          <w:commentReference w:id="156"/>
        </w:r>
      </w:ins>
    </w:p>
    <w:p w14:paraId="11327A6F" w14:textId="413010EF" w:rsidR="00160D07" w:rsidRDefault="00160D07" w:rsidP="005E64C4">
      <w:pPr>
        <w:pStyle w:val="Heading1"/>
        <w:numPr>
          <w:ilvl w:val="0"/>
          <w:numId w:val="0"/>
        </w:numPr>
        <w:ind w:left="432" w:hanging="432"/>
        <w:rPr>
          <w:ins w:id="163" w:author="XinWang MediaTek" w:date="2023-09-05T15:28:00Z"/>
          <w:rFonts w:ascii="Times New Roman" w:eastAsia="Candara" w:hAnsi="Times New Roman" w:cs="Times New Roman"/>
          <w:b w:val="0"/>
          <w:bCs w:val="0"/>
          <w:sz w:val="20"/>
          <w:szCs w:val="20"/>
        </w:rPr>
      </w:pPr>
    </w:p>
    <w:p w14:paraId="6C067378" w14:textId="1318AB84" w:rsidR="004003A8" w:rsidRDefault="004003A8" w:rsidP="005E64C4">
      <w:pPr>
        <w:pStyle w:val="Heading1"/>
        <w:numPr>
          <w:ilvl w:val="0"/>
          <w:numId w:val="0"/>
        </w:numPr>
        <w:ind w:left="432" w:hanging="432"/>
        <w:rPr>
          <w:ins w:id="164" w:author="XinWang MediaTek" w:date="2023-09-05T15:28:00Z"/>
          <w:rFonts w:ascii="Times New Roman" w:eastAsia="Candara" w:hAnsi="Times New Roman" w:cs="Times New Roman"/>
          <w:b w:val="0"/>
          <w:bCs w:val="0"/>
          <w:sz w:val="20"/>
          <w:szCs w:val="20"/>
        </w:rPr>
      </w:pPr>
    </w:p>
    <w:p w14:paraId="0EEBA3C2" w14:textId="77777777" w:rsidR="004003A8" w:rsidRPr="00A65A6A" w:rsidRDefault="004003A8" w:rsidP="005E64C4">
      <w:pPr>
        <w:pStyle w:val="Heading1"/>
        <w:numPr>
          <w:ilvl w:val="0"/>
          <w:numId w:val="0"/>
        </w:numPr>
        <w:ind w:left="432" w:hanging="432"/>
        <w:rPr>
          <w:ins w:id="165" w:author="XinWang MediaTek" w:date="2023-08-09T13:46:00Z"/>
          <w:rFonts w:ascii="Times New Roman" w:eastAsia="Candara" w:hAnsi="Times New Roman" w:cs="Times New Roman"/>
          <w:b w:val="0"/>
          <w:bCs w:val="0"/>
          <w:sz w:val="20"/>
          <w:szCs w:val="20"/>
        </w:rPr>
      </w:pPr>
    </w:p>
    <w:p w14:paraId="728A0CFE" w14:textId="77777777" w:rsidR="00A65A6A" w:rsidRDefault="00A65A6A" w:rsidP="005E64C4">
      <w:pPr>
        <w:pStyle w:val="Heading1"/>
        <w:numPr>
          <w:ilvl w:val="0"/>
          <w:numId w:val="0"/>
        </w:numPr>
        <w:ind w:left="432" w:hanging="432"/>
        <w:rPr>
          <w:ins w:id="166" w:author="XinWang MediaTek" w:date="2023-08-09T13:46:00Z"/>
          <w:i/>
          <w:iCs/>
          <w:u w:val="single"/>
        </w:rPr>
      </w:pPr>
    </w:p>
    <w:p w14:paraId="25C485B0" w14:textId="417D7D48" w:rsidR="008229E1" w:rsidRPr="00CE475E" w:rsidRDefault="008229E1" w:rsidP="005E64C4">
      <w:pPr>
        <w:pStyle w:val="Heading1"/>
        <w:numPr>
          <w:ilvl w:val="0"/>
          <w:numId w:val="0"/>
        </w:numPr>
        <w:ind w:left="432" w:hanging="432"/>
        <w:rPr>
          <w:rFonts w:ascii="Malgun Gothic" w:eastAsia="Malgun Gothic" w:hAnsi="Malgun Gothic" w:cs="Malgun Gothic"/>
          <w:i/>
          <w:iCs/>
          <w:u w:val="single"/>
          <w:lang w:eastAsia="ko-KR"/>
        </w:rPr>
      </w:pPr>
      <w:r w:rsidRPr="00CE475E">
        <w:rPr>
          <w:i/>
          <w:iCs/>
          <w:u w:val="single"/>
        </w:rPr>
        <w:t xml:space="preserve">Change </w:t>
      </w:r>
      <w:ins w:id="167" w:author="XinWang MediaTek" w:date="2023-09-05T16:00:00Z">
        <w:r w:rsidR="007E1E0D">
          <w:rPr>
            <w:i/>
            <w:iCs/>
            <w:u w:val="single"/>
          </w:rPr>
          <w:t>4</w:t>
        </w:r>
      </w:ins>
      <w:del w:id="168" w:author="Xin Wang" w:date="2023-09-05T14:54:00Z">
        <w:r w:rsidRPr="00CE475E" w:rsidDel="00830349">
          <w:rPr>
            <w:i/>
            <w:iCs/>
            <w:u w:val="single"/>
          </w:rPr>
          <w:delText>1</w:delText>
        </w:r>
      </w:del>
      <w:r w:rsidRPr="00CE475E">
        <w:rPr>
          <w:i/>
          <w:iCs/>
          <w:u w:val="single"/>
        </w:rPr>
        <w:t>:</w:t>
      </w:r>
      <w:bookmarkStart w:id="169" w:name="_Toc39010819"/>
      <w:r w:rsidRPr="00CE475E">
        <w:rPr>
          <w:i/>
          <w:iCs/>
          <w:u w:val="single"/>
        </w:rPr>
        <w:t xml:space="preserve"> </w:t>
      </w:r>
      <w:bookmarkStart w:id="170" w:name="_Hlk135338110"/>
      <w:r>
        <w:rPr>
          <w:i/>
          <w:iCs/>
          <w:u w:val="single"/>
        </w:rPr>
        <w:t>Common Metadata for Immersive Media</w:t>
      </w:r>
      <w:bookmarkEnd w:id="170"/>
      <w:r w:rsidRPr="00CE475E">
        <w:rPr>
          <w:i/>
          <w:iCs/>
          <w:u w:val="single"/>
        </w:rPr>
        <w:t xml:space="preserve"> </w:t>
      </w:r>
      <w:bookmarkEnd w:id="169"/>
    </w:p>
    <w:p w14:paraId="7F4968E8" w14:textId="0758CF29" w:rsidR="008229E1" w:rsidRPr="005568D2" w:rsidRDefault="008229E1" w:rsidP="008229E1">
      <w:pPr>
        <w:spacing w:before="240" w:after="240"/>
        <w:rPr>
          <w:rFonts w:ascii="Times New Roman" w:hAnsi="Times New Roman" w:cs="Times New Roman"/>
          <w:i/>
          <w:iCs/>
          <w:color w:val="FF0000"/>
          <w:lang w:val="en-GB"/>
        </w:rPr>
      </w:pPr>
      <w:r w:rsidRPr="00BA50BB">
        <w:rPr>
          <w:rFonts w:ascii="Times New Roman" w:hAnsi="Times New Roman" w:cs="Times New Roman"/>
          <w:i/>
          <w:iCs/>
          <w:color w:val="FF0000"/>
          <w:lang w:val="en-GB"/>
        </w:rPr>
        <w:t xml:space="preserve">Add </w:t>
      </w:r>
      <w:r w:rsidR="000E7C3B">
        <w:rPr>
          <w:rFonts w:ascii="Times New Roman" w:hAnsi="Times New Roman" w:cs="Times New Roman"/>
          <w:i/>
          <w:iCs/>
          <w:color w:val="FF0000"/>
          <w:lang w:val="en-GB"/>
        </w:rPr>
        <w:t xml:space="preserve">the </w:t>
      </w:r>
      <w:r>
        <w:rPr>
          <w:rFonts w:ascii="Times New Roman" w:hAnsi="Times New Roman" w:cs="Times New Roman"/>
          <w:i/>
          <w:iCs/>
          <w:color w:val="FF0000"/>
          <w:lang w:val="en-GB"/>
        </w:rPr>
        <w:t>following clause</w:t>
      </w:r>
      <w:r w:rsidR="000E7C3B">
        <w:rPr>
          <w:rFonts w:ascii="Times New Roman" w:hAnsi="Times New Roman" w:cs="Times New Roman"/>
          <w:i/>
          <w:iCs/>
          <w:color w:val="FF0000"/>
          <w:lang w:val="en-GB"/>
        </w:rPr>
        <w:t xml:space="preserve"> 7</w:t>
      </w:r>
      <w:r>
        <w:rPr>
          <w:rFonts w:ascii="Times New Roman" w:hAnsi="Times New Roman" w:cs="Times New Roman"/>
          <w:i/>
          <w:iCs/>
          <w:color w:val="FF0000"/>
          <w:lang w:val="en-GB"/>
        </w:rPr>
        <w:t xml:space="preserve"> </w:t>
      </w:r>
      <w:r w:rsidRPr="00BA50BB">
        <w:rPr>
          <w:rFonts w:ascii="Times New Roman" w:hAnsi="Times New Roman" w:cs="Times New Roman"/>
          <w:i/>
          <w:iCs/>
          <w:color w:val="FF0000"/>
          <w:lang w:val="en-GB"/>
        </w:rPr>
        <w:t xml:space="preserve">after clause </w:t>
      </w:r>
      <w:r>
        <w:rPr>
          <w:rFonts w:ascii="Times New Roman" w:hAnsi="Times New Roman" w:cs="Times New Roman"/>
          <w:i/>
          <w:iCs/>
          <w:color w:val="FF0000"/>
          <w:lang w:val="en-GB"/>
        </w:rPr>
        <w:t>6.</w:t>
      </w:r>
    </w:p>
    <w:p w14:paraId="31FBE835" w14:textId="7D61F4F0" w:rsidR="008229E1" w:rsidRPr="00C16009" w:rsidRDefault="008229E1" w:rsidP="008229E1">
      <w:pPr>
        <w:rPr>
          <w:rFonts w:ascii="Times New Roman" w:hAnsi="Times New Roman" w:cs="Times New Roman"/>
          <w:sz w:val="20"/>
          <w:szCs w:val="20"/>
          <w:lang w:val="en-GB"/>
        </w:rPr>
      </w:pPr>
    </w:p>
    <w:p w14:paraId="517300DB" w14:textId="77A7E66A" w:rsidR="005E64C4" w:rsidRPr="005E64C4" w:rsidRDefault="005E64C4" w:rsidP="00733573">
      <w:pPr>
        <w:pStyle w:val="Heading1"/>
      </w:pPr>
      <w:bookmarkStart w:id="171" w:name="_Toc92189717"/>
      <w:r w:rsidRPr="005E64C4">
        <w:t>Common Metadata for Immersive Media</w:t>
      </w:r>
      <w:bookmarkEnd w:id="171"/>
    </w:p>
    <w:p w14:paraId="31FEA85B" w14:textId="77777777" w:rsidR="005E64C4" w:rsidRPr="00C16009" w:rsidRDefault="005E64C4" w:rsidP="008229E1">
      <w:pPr>
        <w:rPr>
          <w:rFonts w:ascii="Times New Roman" w:hAnsi="Times New Roman" w:cs="Times New Roman"/>
          <w:sz w:val="20"/>
          <w:szCs w:val="20"/>
          <w:lang w:val="en-GB"/>
        </w:rPr>
      </w:pPr>
    </w:p>
    <w:p w14:paraId="406AF4A4" w14:textId="77777777" w:rsidR="005E64C4" w:rsidRPr="00D75A30" w:rsidRDefault="005E64C4" w:rsidP="00733573">
      <w:pPr>
        <w:pStyle w:val="Heading2"/>
        <w:widowControl/>
        <w:numPr>
          <w:ilvl w:val="1"/>
          <w:numId w:val="2"/>
        </w:numPr>
        <w:autoSpaceDE/>
        <w:autoSpaceDN/>
        <w:spacing w:before="240" w:after="120" w:line="360" w:lineRule="auto"/>
        <w:ind w:left="540"/>
        <w:rPr>
          <w:rFonts w:ascii="Times New Roman" w:eastAsia="Times New Roman" w:hAnsi="Times New Roman" w:cs="Times New Roman"/>
          <w:b/>
          <w:color w:val="auto"/>
          <w:spacing w:val="10"/>
          <w:kern w:val="20"/>
          <w:sz w:val="22"/>
          <w:szCs w:val="22"/>
          <w:lang w:eastAsia="ko-KR"/>
        </w:rPr>
      </w:pPr>
      <w:bookmarkStart w:id="172" w:name="_Toc109574466"/>
      <w:r w:rsidRPr="00D75A30">
        <w:rPr>
          <w:rFonts w:ascii="Times New Roman" w:eastAsia="Times New Roman" w:hAnsi="Times New Roman" w:cs="Times New Roman"/>
          <w:b/>
          <w:color w:val="auto"/>
          <w:spacing w:val="10"/>
          <w:kern w:val="20"/>
          <w:sz w:val="22"/>
          <w:szCs w:val="22"/>
          <w:lang w:eastAsia="ko-KR"/>
        </w:rPr>
        <w:t>Vector3</w:t>
      </w:r>
      <w:bookmarkEnd w:id="172"/>
    </w:p>
    <w:p w14:paraId="62381ED4" w14:textId="226B8EE4" w:rsidR="005E64C4" w:rsidRPr="005E64C4" w:rsidRDefault="005E64C4" w:rsidP="00BC351B">
      <w:pPr>
        <w:widowControl/>
        <w:autoSpaceDE/>
        <w:autoSpaceDN/>
        <w:spacing w:before="120" w:after="120"/>
        <w:contextualSpacing/>
        <w:jc w:val="both"/>
        <w:rPr>
          <w:rFonts w:ascii="Times New Roman" w:eastAsia="MS Mincho" w:hAnsi="Times New Roman" w:cs="Times New Roman"/>
          <w:sz w:val="20"/>
          <w:szCs w:val="20"/>
        </w:rPr>
      </w:pPr>
      <w:bookmarkStart w:id="173" w:name="_Toc80301694"/>
      <w:r w:rsidRPr="005E64C4">
        <w:rPr>
          <w:rFonts w:ascii="Times New Roman" w:eastAsia="MS Mincho" w:hAnsi="Times New Roman" w:cs="Times New Roman"/>
          <w:sz w:val="20"/>
          <w:szCs w:val="20"/>
        </w:rPr>
        <w:t xml:space="preserve">Dimensions, positions, sizes </w:t>
      </w:r>
      <w:r w:rsidRPr="00D75A30">
        <w:rPr>
          <w:rFonts w:ascii="Times New Roman" w:eastAsia="MS Mincho" w:hAnsi="Times New Roman" w:cs="Times New Roman"/>
          <w:sz w:val="20"/>
          <w:szCs w:val="20"/>
        </w:rPr>
        <w:t xml:space="preserve">for 3D immersive media </w:t>
      </w:r>
      <w:r w:rsidRPr="005E64C4">
        <w:rPr>
          <w:rFonts w:ascii="Times New Roman" w:eastAsia="MS Mincho" w:hAnsi="Times New Roman" w:cs="Times New Roman"/>
          <w:sz w:val="20"/>
          <w:szCs w:val="20"/>
        </w:rPr>
        <w:t>can be defined using the following 3D vector</w:t>
      </w:r>
      <w:bookmarkEnd w:id="173"/>
      <w:r w:rsidRPr="005E64C4">
        <w:rPr>
          <w:rFonts w:ascii="Times New Roman" w:eastAsia="MS Mincho" w:hAnsi="Times New Roman" w:cs="Times New Roman"/>
          <w:sz w:val="20"/>
          <w:szCs w:val="20"/>
        </w:rPr>
        <w:t xml:space="preserve"> data structure.</w:t>
      </w:r>
    </w:p>
    <w:p w14:paraId="1E039065" w14:textId="745AA8CF" w:rsidR="005E64C4" w:rsidRPr="005E64C4" w:rsidRDefault="005E64C4" w:rsidP="00733573">
      <w:pPr>
        <w:pStyle w:val="Heading2"/>
        <w:numPr>
          <w:ilvl w:val="2"/>
          <w:numId w:val="3"/>
        </w:numPr>
        <w:rPr>
          <w:rFonts w:ascii="Times New Roman" w:eastAsia="Times New Roman" w:hAnsi="Times New Roman" w:cs="Times New Roman"/>
          <w:b/>
          <w:color w:val="auto"/>
          <w:kern w:val="20"/>
          <w:sz w:val="20"/>
          <w:szCs w:val="24"/>
        </w:rPr>
      </w:pPr>
      <w:r w:rsidRPr="005E64C4">
        <w:rPr>
          <w:rFonts w:ascii="Times New Roman" w:eastAsia="Times New Roman" w:hAnsi="Times New Roman" w:cs="Times New Roman"/>
          <w:b/>
          <w:color w:val="auto"/>
          <w:kern w:val="20"/>
          <w:sz w:val="20"/>
          <w:szCs w:val="24"/>
        </w:rPr>
        <w:lastRenderedPageBreak/>
        <w:t>Syntax</w:t>
      </w:r>
    </w:p>
    <w:p w14:paraId="09C74351" w14:textId="795F16EB" w:rsidR="005E64C4" w:rsidRPr="005E64C4" w:rsidRDefault="005E64C4" w:rsidP="005E64C4">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5E64C4">
        <w:rPr>
          <w:rFonts w:ascii="Courier" w:eastAsia="MS Mincho" w:hAnsi="Courier" w:cs="Times New Roman"/>
          <w:noProof/>
          <w:sz w:val="20"/>
          <w:lang w:val="en-GB"/>
        </w:rPr>
        <w:t>aligned(8) class Vector3(</w:t>
      </w:r>
      <w:r w:rsidR="00B040DD" w:rsidRPr="00B040DD">
        <w:rPr>
          <w:rFonts w:ascii="Courier" w:eastAsia="MS Mincho" w:hAnsi="Courier" w:cs="Times New Roman"/>
          <w:noProof/>
          <w:sz w:val="20"/>
          <w:lang w:val="en-GB"/>
        </w:rPr>
        <w:t xml:space="preserve">unsigned char </w:t>
      </w:r>
      <w:r w:rsidRPr="005E64C4">
        <w:rPr>
          <w:rFonts w:ascii="Courier" w:eastAsia="MS Mincho" w:hAnsi="Courier" w:cs="Times New Roman"/>
          <w:noProof/>
          <w:sz w:val="20"/>
          <w:lang w:val="en-GB"/>
        </w:rPr>
        <w:t>precision_bytes_minus1) {</w:t>
      </w:r>
      <w:r w:rsidRPr="005E64C4">
        <w:rPr>
          <w:rFonts w:ascii="Courier" w:eastAsia="MS Mincho" w:hAnsi="Courier" w:cs="Times New Roman"/>
          <w:noProof/>
          <w:sz w:val="20"/>
          <w:lang w:val="en-GB"/>
        </w:rPr>
        <w:br/>
      </w:r>
      <w:r w:rsidRPr="005E64C4">
        <w:rPr>
          <w:rFonts w:ascii="Courier" w:eastAsia="MS Mincho" w:hAnsi="Courier" w:cs="Times New Roman"/>
          <w:noProof/>
          <w:sz w:val="20"/>
          <w:lang w:val="en-GB"/>
        </w:rPr>
        <w:tab/>
        <w:t>signed int((precision_bytes_minus1+1)*8) x;</w:t>
      </w:r>
      <w:r w:rsidRPr="005E64C4">
        <w:rPr>
          <w:rFonts w:ascii="Courier" w:eastAsia="MS Mincho" w:hAnsi="Courier" w:cs="Times New Roman"/>
          <w:noProof/>
          <w:sz w:val="20"/>
          <w:lang w:val="en-GB"/>
        </w:rPr>
        <w:br/>
      </w:r>
      <w:r w:rsidRPr="005E64C4">
        <w:rPr>
          <w:rFonts w:ascii="Courier" w:eastAsia="MS Mincho" w:hAnsi="Courier" w:cs="Times New Roman"/>
          <w:noProof/>
          <w:sz w:val="20"/>
          <w:lang w:val="en-GB"/>
        </w:rPr>
        <w:tab/>
        <w:t>signed int((precision_bytes_minus1+1)*8) y;</w:t>
      </w:r>
      <w:r w:rsidRPr="005E64C4">
        <w:rPr>
          <w:rFonts w:ascii="Courier" w:eastAsia="MS Mincho" w:hAnsi="Courier" w:cs="Times New Roman"/>
          <w:noProof/>
          <w:sz w:val="20"/>
          <w:lang w:val="en-GB"/>
        </w:rPr>
        <w:br/>
      </w:r>
      <w:r w:rsidRPr="005E64C4">
        <w:rPr>
          <w:rFonts w:ascii="Courier" w:eastAsia="MS Mincho" w:hAnsi="Courier" w:cs="Times New Roman"/>
          <w:noProof/>
          <w:sz w:val="20"/>
          <w:lang w:val="en-GB"/>
        </w:rPr>
        <w:tab/>
        <w:t>signed int((precision_bytes_minus1+1)*8) z;</w:t>
      </w:r>
      <w:r w:rsidRPr="005E64C4">
        <w:rPr>
          <w:rFonts w:ascii="Courier" w:eastAsia="MS Mincho" w:hAnsi="Courier" w:cs="Times New Roman"/>
          <w:noProof/>
          <w:sz w:val="20"/>
          <w:lang w:val="en-GB"/>
        </w:rPr>
        <w:br/>
        <w:t>}</w:t>
      </w:r>
    </w:p>
    <w:p w14:paraId="3C6E3EFC" w14:textId="77777777" w:rsidR="005E64C4" w:rsidRPr="005E64C4" w:rsidRDefault="005E64C4" w:rsidP="00733573">
      <w:pPr>
        <w:pStyle w:val="Heading2"/>
        <w:numPr>
          <w:ilvl w:val="2"/>
          <w:numId w:val="3"/>
        </w:numPr>
        <w:rPr>
          <w:rFonts w:ascii="Times New Roman" w:eastAsia="Times New Roman" w:hAnsi="Times New Roman" w:cs="Times New Roman"/>
          <w:b/>
          <w:color w:val="auto"/>
          <w:kern w:val="20"/>
          <w:sz w:val="20"/>
          <w:szCs w:val="24"/>
        </w:rPr>
      </w:pPr>
      <w:r w:rsidRPr="005E64C4">
        <w:rPr>
          <w:rFonts w:ascii="Times New Roman" w:eastAsia="Times New Roman" w:hAnsi="Times New Roman" w:cs="Times New Roman"/>
          <w:b/>
          <w:color w:val="auto"/>
          <w:kern w:val="20"/>
          <w:sz w:val="20"/>
          <w:szCs w:val="24"/>
        </w:rPr>
        <w:t>Semantics</w:t>
      </w:r>
    </w:p>
    <w:p w14:paraId="6C732B1A" w14:textId="40278DC9" w:rsidR="005E64C4" w:rsidRPr="005E64C4" w:rsidRDefault="005E64C4"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lang w:eastAsia="ja-JP"/>
        </w:rPr>
      </w:pPr>
      <w:bookmarkStart w:id="174" w:name="_Hlk135339072"/>
      <w:r w:rsidRPr="005E64C4">
        <w:rPr>
          <w:rFonts w:ascii="Courier" w:eastAsia="MS Mincho" w:hAnsi="Courier" w:cs="Times New Roman"/>
          <w:noProof/>
          <w:sz w:val="20"/>
          <w:szCs w:val="20"/>
          <w:lang w:val="en-GB"/>
        </w:rPr>
        <w:t>precision_bytes_minus1</w:t>
      </w:r>
      <w:r w:rsidRPr="005E64C4">
        <w:rPr>
          <w:rFonts w:ascii="Times New Roman" w:eastAsia="MS Mincho" w:hAnsi="Times New Roman" w:cs="Times New Roman"/>
          <w:sz w:val="20"/>
          <w:szCs w:val="20"/>
          <w:lang w:eastAsia="ja-JP"/>
        </w:rPr>
        <w:t>: Plus 1, specifies the precision of Vector3 components in bytes.</w:t>
      </w:r>
      <w:r w:rsidR="00B040DD">
        <w:rPr>
          <w:rFonts w:ascii="Times New Roman" w:eastAsia="MS Mincho" w:hAnsi="Times New Roman" w:cs="Times New Roman"/>
          <w:sz w:val="20"/>
          <w:szCs w:val="20"/>
          <w:lang w:eastAsia="ja-JP"/>
        </w:rPr>
        <w:t xml:space="preserve"> </w:t>
      </w:r>
      <w:r w:rsidR="00B040DD" w:rsidRPr="0029338D">
        <w:rPr>
          <w:rFonts w:ascii="Times New Roman" w:eastAsia="Batang" w:hAnsi="Times New Roman" w:cs="Times New Roman"/>
          <w:sz w:val="20"/>
          <w:szCs w:val="20"/>
          <w:lang w:val="en-GB" w:eastAsia="ko-KR"/>
        </w:rPr>
        <w:t xml:space="preserve">Valid values are in the range from </w:t>
      </w:r>
      <w:r w:rsidR="00B040DD" w:rsidRPr="0029338D">
        <w:rPr>
          <w:rFonts w:ascii="Courier" w:eastAsia="Batang" w:hAnsi="Courier" w:cs="Times New Roman"/>
          <w:noProof/>
          <w:sz w:val="20"/>
          <w:szCs w:val="20"/>
          <w:lang w:val="en-GB" w:eastAsia="ko-KR"/>
        </w:rPr>
        <w:t>[0, 3]</w:t>
      </w:r>
      <w:r w:rsidR="00B040DD" w:rsidRPr="0029338D">
        <w:rPr>
          <w:rFonts w:ascii="Times New Roman" w:eastAsia="Batang" w:hAnsi="Times New Roman" w:cs="Times New Roman"/>
          <w:sz w:val="20"/>
          <w:szCs w:val="20"/>
          <w:lang w:val="en-GB" w:eastAsia="ko-KR"/>
        </w:rPr>
        <w:t>.</w:t>
      </w:r>
    </w:p>
    <w:bookmarkEnd w:id="174"/>
    <w:p w14:paraId="19497152" w14:textId="77777777" w:rsidR="005E64C4" w:rsidRPr="005E64C4" w:rsidRDefault="005E64C4"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r w:rsidRPr="005E64C4">
        <w:rPr>
          <w:rFonts w:ascii="Courier" w:eastAsia="MS Mincho" w:hAnsi="Courier" w:cs="Times New Roman"/>
          <w:noProof/>
          <w:sz w:val="20"/>
          <w:szCs w:val="20"/>
          <w:lang w:val="en-GB"/>
        </w:rPr>
        <w:t>x</w:t>
      </w:r>
      <w:r w:rsidRPr="005E64C4">
        <w:rPr>
          <w:rFonts w:ascii="Times New Roman" w:eastAsia="MS Mincho" w:hAnsi="Times New Roman" w:cs="Times New Roman"/>
          <w:sz w:val="20"/>
          <w:szCs w:val="20"/>
          <w:lang w:eastAsia="ja-JP"/>
        </w:rPr>
        <w:t xml:space="preserve">, </w:t>
      </w:r>
      <w:r w:rsidRPr="005E64C4">
        <w:rPr>
          <w:rFonts w:ascii="Courier" w:eastAsia="MS Mincho" w:hAnsi="Courier" w:cs="Times New Roman"/>
          <w:noProof/>
          <w:sz w:val="20"/>
          <w:szCs w:val="20"/>
          <w:lang w:val="en-GB"/>
        </w:rPr>
        <w:t>y</w:t>
      </w:r>
      <w:r w:rsidRPr="005E64C4">
        <w:rPr>
          <w:rFonts w:ascii="Times New Roman" w:eastAsia="MS Mincho" w:hAnsi="Times New Roman" w:cs="Times New Roman"/>
          <w:sz w:val="20"/>
          <w:szCs w:val="20"/>
          <w:lang w:eastAsia="ja-JP"/>
        </w:rPr>
        <w:t xml:space="preserve"> and </w:t>
      </w:r>
      <w:r w:rsidRPr="005E64C4">
        <w:rPr>
          <w:rFonts w:ascii="Courier" w:eastAsia="MS Mincho" w:hAnsi="Courier" w:cs="Times New Roman"/>
          <w:noProof/>
          <w:sz w:val="20"/>
          <w:szCs w:val="20"/>
          <w:lang w:val="en-GB"/>
        </w:rPr>
        <w:t>z</w:t>
      </w:r>
      <w:r w:rsidRPr="005E64C4">
        <w:rPr>
          <w:rFonts w:ascii="Times New Roman" w:eastAsia="MS Mincho" w:hAnsi="Times New Roman" w:cs="Times New Roman"/>
          <w:sz w:val="20"/>
          <w:szCs w:val="20"/>
          <w:lang w:eastAsia="ja-JP"/>
        </w:rPr>
        <w:t xml:space="preserve">: </w:t>
      </w:r>
      <w:r w:rsidRPr="005E64C4">
        <w:rPr>
          <w:rFonts w:ascii="Times New Roman" w:eastAsia="MS Mincho" w:hAnsi="Times New Roman" w:cs="Times New Roman"/>
          <w:sz w:val="20"/>
          <w:szCs w:val="20"/>
        </w:rPr>
        <w:t>specify the x, y, and z coordinate values, respectively, of a 3D point in the Cartesian coordinate system</w:t>
      </w:r>
    </w:p>
    <w:p w14:paraId="2BE61605" w14:textId="77777777" w:rsidR="00BC351B" w:rsidRPr="00BC351B" w:rsidRDefault="00BC351B" w:rsidP="00733573">
      <w:pPr>
        <w:pStyle w:val="Heading2"/>
        <w:widowControl/>
        <w:numPr>
          <w:ilvl w:val="1"/>
          <w:numId w:val="2"/>
        </w:numPr>
        <w:autoSpaceDE/>
        <w:autoSpaceDN/>
        <w:spacing w:before="240" w:after="120" w:line="360" w:lineRule="auto"/>
        <w:ind w:left="540"/>
        <w:rPr>
          <w:rFonts w:ascii="Times New Roman" w:eastAsia="Times New Roman" w:hAnsi="Times New Roman" w:cs="Times New Roman"/>
          <w:b/>
          <w:color w:val="auto"/>
          <w:spacing w:val="10"/>
          <w:kern w:val="20"/>
          <w:sz w:val="22"/>
          <w:szCs w:val="22"/>
          <w:lang w:eastAsia="ko-KR"/>
        </w:rPr>
      </w:pPr>
      <w:bookmarkStart w:id="175" w:name="_Toc109574467"/>
      <w:r w:rsidRPr="00BC351B">
        <w:rPr>
          <w:rFonts w:ascii="Times New Roman" w:eastAsia="Times New Roman" w:hAnsi="Times New Roman" w:cs="Times New Roman"/>
          <w:b/>
          <w:color w:val="auto"/>
          <w:spacing w:val="10"/>
          <w:kern w:val="20"/>
          <w:sz w:val="22"/>
          <w:szCs w:val="22"/>
          <w:lang w:eastAsia="ko-KR"/>
        </w:rPr>
        <w:t>Scaling</w:t>
      </w:r>
      <w:bookmarkEnd w:id="175"/>
    </w:p>
    <w:p w14:paraId="34E7890C" w14:textId="77777777" w:rsidR="00BC351B" w:rsidRPr="00BC351B" w:rsidRDefault="00BC351B" w:rsidP="00BC351B">
      <w:pPr>
        <w:widowControl/>
        <w:autoSpaceDE/>
        <w:autoSpaceDN/>
        <w:spacing w:before="120" w:after="120"/>
        <w:contextualSpacing/>
        <w:jc w:val="both"/>
        <w:rPr>
          <w:rFonts w:ascii="Times New Roman" w:eastAsia="MS Mincho" w:hAnsi="Times New Roman" w:cs="Times New Roman"/>
          <w:sz w:val="20"/>
          <w:szCs w:val="20"/>
        </w:rPr>
      </w:pPr>
      <w:bookmarkStart w:id="176" w:name="_Toc94083885"/>
      <w:bookmarkEnd w:id="176"/>
      <w:r w:rsidRPr="00BC351B">
        <w:rPr>
          <w:rFonts w:ascii="Times New Roman" w:eastAsia="MS Mincho" w:hAnsi="Times New Roman" w:cs="Times New Roman"/>
          <w:sz w:val="20"/>
          <w:szCs w:val="20"/>
        </w:rPr>
        <w:t>Scaling in 3-dimension is defined using the following data structure:</w:t>
      </w:r>
    </w:p>
    <w:p w14:paraId="318152EC" w14:textId="6475B9B0" w:rsidR="00BC351B" w:rsidRPr="00D75A30" w:rsidRDefault="00BC351B" w:rsidP="00733573">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D75A30">
        <w:rPr>
          <w:rFonts w:ascii="Times New Roman" w:eastAsia="Times New Roman" w:hAnsi="Times New Roman" w:cs="Times New Roman"/>
          <w:b/>
          <w:color w:val="auto"/>
          <w:spacing w:val="10"/>
          <w:kern w:val="20"/>
          <w:sz w:val="20"/>
          <w:szCs w:val="20"/>
          <w:lang w:eastAsia="ko-KR"/>
        </w:rPr>
        <w:t>Syntax</w:t>
      </w:r>
    </w:p>
    <w:p w14:paraId="4956FF1A" w14:textId="434844B8" w:rsidR="00BC351B" w:rsidRPr="00BC351B" w:rsidRDefault="00BC351B" w:rsidP="00BC351B">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BC351B">
        <w:rPr>
          <w:rFonts w:ascii="Courier" w:eastAsia="MS Mincho" w:hAnsi="Courier" w:cs="Times New Roman"/>
          <w:noProof/>
          <w:sz w:val="20"/>
          <w:lang w:val="en-GB"/>
        </w:rPr>
        <w:t>aligned(8) class 3DScaling (</w:t>
      </w:r>
      <w:r w:rsidR="00B040DD" w:rsidRPr="00B040DD">
        <w:rPr>
          <w:rFonts w:ascii="Courier" w:eastAsia="MS Mincho" w:hAnsi="Courier" w:cs="Times New Roman"/>
          <w:noProof/>
          <w:sz w:val="20"/>
          <w:lang w:val="en-GB"/>
        </w:rPr>
        <w:t>unsigned char</w:t>
      </w:r>
      <w:r w:rsidRPr="005E64C4">
        <w:rPr>
          <w:rFonts w:ascii="Courier" w:eastAsia="MS Mincho" w:hAnsi="Courier" w:cs="Times New Roman"/>
          <w:noProof/>
          <w:sz w:val="20"/>
          <w:lang w:val="en-GB"/>
        </w:rPr>
        <w:t xml:space="preserve"> precision_bytes_minus1</w:t>
      </w:r>
      <w:r w:rsidRPr="00BC351B">
        <w:rPr>
          <w:rFonts w:ascii="Courier" w:eastAsia="MS Mincho" w:hAnsi="Courier" w:cs="Times New Roman"/>
          <w:noProof/>
          <w:sz w:val="20"/>
          <w:lang w:val="en-GB"/>
        </w:rPr>
        <w:t>) {</w:t>
      </w:r>
      <w:r w:rsidRPr="00BC351B">
        <w:rPr>
          <w:rFonts w:ascii="Courier" w:eastAsia="MS Mincho" w:hAnsi="Courier" w:cs="Times New Roman"/>
          <w:noProof/>
          <w:sz w:val="20"/>
          <w:lang w:val="en-GB"/>
        </w:rPr>
        <w:br/>
        <w:t xml:space="preserve">  Vector3 scale(</w:t>
      </w:r>
      <w:r w:rsidRPr="005E64C4">
        <w:rPr>
          <w:rFonts w:ascii="Courier" w:eastAsia="MS Mincho" w:hAnsi="Courier" w:cs="Times New Roman"/>
          <w:noProof/>
          <w:sz w:val="20"/>
          <w:lang w:val="en-GB"/>
        </w:rPr>
        <w:t>precision_bytes_minus1</w:t>
      </w:r>
      <w:r w:rsidRPr="00BC351B">
        <w:rPr>
          <w:rFonts w:ascii="Courier" w:eastAsia="MS Mincho" w:hAnsi="Courier" w:cs="Times New Roman"/>
          <w:noProof/>
          <w:sz w:val="20"/>
          <w:lang w:val="en-GB"/>
        </w:rPr>
        <w:t xml:space="preserve">); </w:t>
      </w:r>
      <w:r w:rsidRPr="00BC351B">
        <w:rPr>
          <w:rFonts w:ascii="Courier" w:eastAsia="MS Mincho" w:hAnsi="Courier" w:cs="Times New Roman"/>
          <w:noProof/>
          <w:sz w:val="20"/>
          <w:lang w:val="en-GB"/>
        </w:rPr>
        <w:br/>
      </w:r>
      <w:r w:rsidRPr="00BC351B">
        <w:rPr>
          <w:rFonts w:ascii="Courier New" w:eastAsia="MS Mincho" w:hAnsi="Courier New" w:cs="Times New Roman"/>
          <w:noProof/>
          <w:sz w:val="20"/>
          <w:lang w:val="en-GB"/>
        </w:rPr>
        <w:t>}</w:t>
      </w:r>
    </w:p>
    <w:p w14:paraId="29855A58" w14:textId="77777777" w:rsidR="00BC351B" w:rsidRPr="00BC351B" w:rsidRDefault="00BC351B" w:rsidP="00733573">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BC351B">
        <w:rPr>
          <w:rFonts w:ascii="Times New Roman" w:eastAsia="Times New Roman" w:hAnsi="Times New Roman" w:cs="Times New Roman"/>
          <w:b/>
          <w:color w:val="auto"/>
          <w:spacing w:val="10"/>
          <w:kern w:val="20"/>
          <w:sz w:val="20"/>
          <w:szCs w:val="20"/>
          <w:lang w:eastAsia="ko-KR"/>
        </w:rPr>
        <w:t>Semantics</w:t>
      </w:r>
    </w:p>
    <w:p w14:paraId="4D807E6C" w14:textId="390BEB9E" w:rsidR="00BC351B" w:rsidRPr="005E64C4" w:rsidRDefault="00BC351B"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lang w:eastAsia="ja-JP"/>
        </w:rPr>
      </w:pPr>
      <w:r w:rsidRPr="005E64C4">
        <w:rPr>
          <w:rFonts w:ascii="Courier" w:eastAsia="MS Mincho" w:hAnsi="Courier" w:cs="Times New Roman"/>
          <w:noProof/>
          <w:sz w:val="20"/>
          <w:szCs w:val="20"/>
          <w:lang w:val="en-GB"/>
        </w:rPr>
        <w:t>precision_bytes_minus1</w:t>
      </w:r>
      <w:r w:rsidRPr="005E64C4">
        <w:rPr>
          <w:rFonts w:ascii="Times New Roman" w:eastAsia="MS Mincho" w:hAnsi="Times New Roman" w:cs="Times New Roman"/>
          <w:sz w:val="20"/>
          <w:szCs w:val="20"/>
          <w:lang w:eastAsia="ja-JP"/>
        </w:rPr>
        <w:t xml:space="preserve">: Plus 1, specifies the precision of </w:t>
      </w:r>
      <w:r w:rsidRPr="00BC351B">
        <w:rPr>
          <w:rFonts w:ascii="Courier" w:eastAsia="MS Mincho" w:hAnsi="Courier" w:cs="Times New Roman"/>
          <w:sz w:val="20"/>
          <w:szCs w:val="24"/>
        </w:rPr>
        <w:t>scale</w:t>
      </w:r>
      <w:r w:rsidRPr="005E64C4">
        <w:rPr>
          <w:rFonts w:ascii="Times New Roman" w:eastAsia="MS Mincho" w:hAnsi="Times New Roman" w:cs="Times New Roman"/>
          <w:sz w:val="20"/>
          <w:szCs w:val="20"/>
          <w:lang w:eastAsia="ja-JP"/>
        </w:rPr>
        <w:t xml:space="preserve"> components in bytes.</w:t>
      </w:r>
      <w:r w:rsidR="00B040DD">
        <w:rPr>
          <w:rFonts w:ascii="Times New Roman" w:eastAsia="MS Mincho" w:hAnsi="Times New Roman" w:cs="Times New Roman"/>
          <w:sz w:val="20"/>
          <w:szCs w:val="20"/>
          <w:lang w:eastAsia="ja-JP"/>
        </w:rPr>
        <w:t xml:space="preserve"> </w:t>
      </w:r>
      <w:r w:rsidR="00B040DD" w:rsidRPr="0029338D">
        <w:rPr>
          <w:rFonts w:ascii="Times New Roman" w:eastAsia="Batang" w:hAnsi="Times New Roman" w:cs="Times New Roman"/>
          <w:sz w:val="20"/>
          <w:szCs w:val="20"/>
          <w:lang w:val="en-GB" w:eastAsia="ko-KR"/>
        </w:rPr>
        <w:t xml:space="preserve">Valid values are in the range from </w:t>
      </w:r>
      <w:r w:rsidR="00B040DD" w:rsidRPr="0029338D">
        <w:rPr>
          <w:rFonts w:ascii="Courier" w:eastAsia="Batang" w:hAnsi="Courier" w:cs="Times New Roman"/>
          <w:noProof/>
          <w:sz w:val="20"/>
          <w:szCs w:val="20"/>
          <w:lang w:val="en-GB" w:eastAsia="ko-KR"/>
        </w:rPr>
        <w:t>[0, 3]</w:t>
      </w:r>
      <w:r w:rsidR="00B040DD" w:rsidRPr="0029338D">
        <w:rPr>
          <w:rFonts w:ascii="Times New Roman" w:eastAsia="Batang" w:hAnsi="Times New Roman" w:cs="Times New Roman"/>
          <w:sz w:val="20"/>
          <w:szCs w:val="20"/>
          <w:lang w:val="en-GB" w:eastAsia="ko-KR"/>
        </w:rPr>
        <w:t>.</w:t>
      </w:r>
    </w:p>
    <w:p w14:paraId="016DC4C9" w14:textId="77777777" w:rsidR="00BC351B" w:rsidRPr="00BC351B" w:rsidRDefault="00BC351B"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BC351B">
        <w:rPr>
          <w:rFonts w:ascii="Courier" w:eastAsia="MS Mincho" w:hAnsi="Courier" w:cs="Times New Roman"/>
          <w:sz w:val="20"/>
          <w:szCs w:val="20"/>
        </w:rPr>
        <w:t>scale.x</w:t>
      </w:r>
      <w:proofErr w:type="spellEnd"/>
      <w:r w:rsidRPr="00BC351B">
        <w:rPr>
          <w:rFonts w:ascii="Times New Roman" w:eastAsia="MS Mincho" w:hAnsi="Times New Roman" w:cs="Times New Roman"/>
          <w:sz w:val="20"/>
          <w:szCs w:val="20"/>
        </w:rPr>
        <w:t xml:space="preserve">, </w:t>
      </w:r>
      <w:proofErr w:type="spellStart"/>
      <w:proofErr w:type="gramStart"/>
      <w:r w:rsidRPr="00BC351B">
        <w:rPr>
          <w:rFonts w:ascii="Courier" w:eastAsia="MS Mincho" w:hAnsi="Courier" w:cs="Times New Roman"/>
          <w:sz w:val="20"/>
          <w:szCs w:val="20"/>
        </w:rPr>
        <w:t>scale.y</w:t>
      </w:r>
      <w:proofErr w:type="spellEnd"/>
      <w:proofErr w:type="gramEnd"/>
      <w:r w:rsidRPr="00BC351B">
        <w:rPr>
          <w:rFonts w:ascii="Times New Roman" w:eastAsia="MS Mincho" w:hAnsi="Times New Roman" w:cs="Times New Roman"/>
          <w:sz w:val="20"/>
          <w:szCs w:val="20"/>
        </w:rPr>
        <w:t xml:space="preserve">, and </w:t>
      </w:r>
      <w:proofErr w:type="spellStart"/>
      <w:r w:rsidRPr="00BC351B">
        <w:rPr>
          <w:rFonts w:ascii="Courier" w:eastAsia="MS Mincho" w:hAnsi="Courier" w:cs="Times New Roman"/>
          <w:sz w:val="20"/>
          <w:szCs w:val="20"/>
        </w:rPr>
        <w:t>scale.z</w:t>
      </w:r>
      <w:proofErr w:type="spellEnd"/>
      <w:r w:rsidRPr="00BC351B">
        <w:rPr>
          <w:rFonts w:ascii="Times New Roman" w:eastAsia="MS Mincho" w:hAnsi="Times New Roman" w:cs="Times New Roman"/>
          <w:sz w:val="20"/>
          <w:szCs w:val="20"/>
        </w:rPr>
        <w:t xml:space="preserve"> indicate the scaling extension in the Cartesian coordinates along the x, y, and z axes, respectively, relative to the origin </w:t>
      </w:r>
      <w:r w:rsidRPr="00BC351B">
        <w:rPr>
          <w:rFonts w:ascii="Courier" w:eastAsia="MS Mincho" w:hAnsi="Courier" w:cs="Times New Roman"/>
          <w:sz w:val="20"/>
          <w:szCs w:val="20"/>
        </w:rPr>
        <w:t>(0,0,0)</w:t>
      </w:r>
      <w:r w:rsidRPr="00BC351B">
        <w:rPr>
          <w:rFonts w:ascii="Times New Roman" w:eastAsia="MS Mincho" w:hAnsi="Times New Roman" w:cs="Times New Roman"/>
          <w:sz w:val="20"/>
          <w:szCs w:val="20"/>
        </w:rPr>
        <w:t>.</w:t>
      </w:r>
    </w:p>
    <w:p w14:paraId="163EEDA8" w14:textId="4BB517BD" w:rsidR="00D75A30" w:rsidRPr="00BC351B" w:rsidRDefault="00D75A30" w:rsidP="00733573">
      <w:pPr>
        <w:pStyle w:val="Heading2"/>
        <w:widowControl/>
        <w:numPr>
          <w:ilvl w:val="1"/>
          <w:numId w:val="2"/>
        </w:numPr>
        <w:autoSpaceDE/>
        <w:autoSpaceDN/>
        <w:spacing w:before="240" w:after="120" w:line="360" w:lineRule="auto"/>
        <w:ind w:left="540"/>
        <w:rPr>
          <w:rFonts w:ascii="Times New Roman" w:eastAsia="Times New Roman" w:hAnsi="Times New Roman" w:cs="Times New Roman"/>
          <w:b/>
          <w:color w:val="auto"/>
          <w:spacing w:val="10"/>
          <w:kern w:val="20"/>
          <w:sz w:val="20"/>
          <w:szCs w:val="20"/>
          <w:lang w:eastAsia="ko-KR"/>
        </w:rPr>
      </w:pPr>
      <w:r w:rsidRPr="00D75A30">
        <w:rPr>
          <w:rFonts w:ascii="Times New Roman" w:eastAsia="Times New Roman" w:hAnsi="Times New Roman" w:cs="Times New Roman"/>
          <w:b/>
          <w:color w:val="auto"/>
          <w:spacing w:val="10"/>
          <w:kern w:val="20"/>
          <w:sz w:val="22"/>
          <w:szCs w:val="22"/>
          <w:lang w:eastAsia="ko-KR"/>
        </w:rPr>
        <w:t>Extrinsic Camera Information</w:t>
      </w:r>
    </w:p>
    <w:p w14:paraId="07300A98" w14:textId="53A57C60" w:rsidR="00D75A30" w:rsidRPr="00BC351B" w:rsidRDefault="00D75A30" w:rsidP="00D75A30">
      <w:pPr>
        <w:widowControl/>
        <w:autoSpaceDE/>
        <w:autoSpaceDN/>
        <w:spacing w:before="120" w:after="120"/>
        <w:contextualSpacing/>
        <w:jc w:val="both"/>
        <w:rPr>
          <w:rFonts w:ascii="Times New Roman" w:eastAsia="MS Mincho" w:hAnsi="Times New Roman" w:cs="Times New Roman"/>
          <w:sz w:val="20"/>
          <w:szCs w:val="20"/>
        </w:rPr>
      </w:pPr>
      <w:r>
        <w:rPr>
          <w:rFonts w:ascii="Times New Roman" w:eastAsia="MS Mincho" w:hAnsi="Times New Roman" w:cs="Times New Roman"/>
          <w:sz w:val="20"/>
          <w:szCs w:val="20"/>
        </w:rPr>
        <w:t xml:space="preserve">Extrinsic camera information </w:t>
      </w:r>
      <w:r w:rsidRPr="00BC351B">
        <w:rPr>
          <w:rFonts w:ascii="Times New Roman" w:eastAsia="MS Mincho" w:hAnsi="Times New Roman" w:cs="Times New Roman"/>
          <w:sz w:val="20"/>
          <w:szCs w:val="20"/>
        </w:rPr>
        <w:t>is defined using the following data structure</w:t>
      </w:r>
      <w:r w:rsidR="00F766B7">
        <w:rPr>
          <w:rFonts w:ascii="Times New Roman" w:eastAsia="MS Mincho" w:hAnsi="Times New Roman" w:cs="Times New Roman"/>
          <w:sz w:val="20"/>
          <w:szCs w:val="20"/>
        </w:rPr>
        <w:t>.</w:t>
      </w:r>
    </w:p>
    <w:p w14:paraId="59132469" w14:textId="77777777" w:rsidR="00D75A30" w:rsidRPr="00D75A30" w:rsidRDefault="00D75A30" w:rsidP="00733573">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D75A30">
        <w:rPr>
          <w:rFonts w:ascii="Times New Roman" w:eastAsia="Times New Roman" w:hAnsi="Times New Roman" w:cs="Times New Roman"/>
          <w:b/>
          <w:color w:val="auto"/>
          <w:spacing w:val="10"/>
          <w:kern w:val="20"/>
          <w:sz w:val="20"/>
          <w:szCs w:val="20"/>
          <w:lang w:eastAsia="ko-KR"/>
        </w:rPr>
        <w:t>Syntax</w:t>
      </w:r>
    </w:p>
    <w:p w14:paraId="0D2BD0CB" w14:textId="7EA19460" w:rsidR="00D75A30" w:rsidRPr="00335A7C" w:rsidRDefault="00D75A30" w:rsidP="00F766B7">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rPr>
      </w:pPr>
      <w:r w:rsidRPr="00335A7C">
        <w:rPr>
          <w:rFonts w:ascii="Courier" w:eastAsia="MS Mincho" w:hAnsi="Courier" w:cs="Times New Roman"/>
          <w:noProof/>
          <w:sz w:val="20"/>
          <w:lang w:val="en-GB"/>
        </w:rPr>
        <w:t>class CameraExtrinsics(unsigned char abs_flag, unsigned char mode, unsigned char pos_bytes_minus1, unsigned char pos_unit, unsigned char quat_bytes_minus1, unsigned char quat_den_bits_minus1) {</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t>if(mode &amp; 0x1)</w:t>
      </w:r>
      <w:r w:rsidRPr="00335A7C">
        <w:rPr>
          <w:rFonts w:ascii="Courier" w:eastAsia="MS Mincho" w:hAnsi="Courier" w:cs="Times New Roman"/>
          <w:noProof/>
          <w:sz w:val="20"/>
        </w:rPr>
        <w:t xml:space="preserve"> </w:t>
      </w:r>
      <w:r w:rsidRPr="00335A7C">
        <w:rPr>
          <w:rFonts w:ascii="Courier" w:eastAsia="MS Mincho" w:hAnsi="Courier" w:cs="Times New Roman"/>
          <w:noProof/>
          <w:sz w:val="20"/>
          <w:lang w:val="en-GB"/>
        </w:rPr>
        <w:t>{</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r>
      <w:r w:rsidRPr="00335A7C">
        <w:rPr>
          <w:rFonts w:ascii="Courier" w:eastAsia="MS Mincho" w:hAnsi="Courier" w:cs="Times New Roman"/>
          <w:noProof/>
          <w:sz w:val="20"/>
          <w:lang w:val="en-GB"/>
        </w:rPr>
        <w:tab/>
        <w:t>signed int((p</w:t>
      </w:r>
      <w:r w:rsidRPr="00335A7C">
        <w:rPr>
          <w:rFonts w:ascii="Courier" w:eastAsia="MS Mincho" w:hAnsi="Courier" w:cs="Times New Roman"/>
          <w:noProof/>
          <w:sz w:val="20"/>
        </w:rPr>
        <w:t>os</w:t>
      </w:r>
      <w:r w:rsidRPr="00335A7C">
        <w:rPr>
          <w:rFonts w:ascii="Courier" w:eastAsia="MS Mincho" w:hAnsi="Courier" w:cs="Times New Roman"/>
          <w:noProof/>
          <w:sz w:val="20"/>
          <w:lang w:val="en-GB"/>
        </w:rPr>
        <w:t xml:space="preserve">_bytes_minus1+1)*8) </w:t>
      </w:r>
      <w:r w:rsidRPr="00335A7C">
        <w:rPr>
          <w:rFonts w:ascii="Courier" w:eastAsia="MS Mincho" w:hAnsi="Courier" w:cs="Times New Roman"/>
          <w:noProof/>
          <w:sz w:val="20"/>
        </w:rPr>
        <w:t>pos_</w:t>
      </w:r>
      <w:r w:rsidRPr="00335A7C">
        <w:rPr>
          <w:rFonts w:ascii="Courier" w:eastAsia="MS Mincho" w:hAnsi="Courier" w:cs="Times New Roman"/>
          <w:noProof/>
          <w:sz w:val="20"/>
          <w:lang w:val="en-GB"/>
        </w:rPr>
        <w:t>x;</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t>}</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t>if(mode &amp; 0x2)</w:t>
      </w:r>
      <w:r w:rsidRPr="00335A7C">
        <w:rPr>
          <w:rFonts w:ascii="Courier" w:eastAsia="MS Mincho" w:hAnsi="Courier" w:cs="Times New Roman"/>
          <w:noProof/>
          <w:sz w:val="20"/>
        </w:rPr>
        <w:t xml:space="preserve"> </w:t>
      </w:r>
      <w:r w:rsidRPr="00335A7C">
        <w:rPr>
          <w:rFonts w:ascii="Courier" w:eastAsia="MS Mincho" w:hAnsi="Courier" w:cs="Times New Roman"/>
          <w:noProof/>
          <w:sz w:val="20"/>
          <w:lang w:val="en-GB"/>
        </w:rPr>
        <w:t>{</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r>
      <w:r w:rsidRPr="00335A7C">
        <w:rPr>
          <w:rFonts w:ascii="Courier" w:eastAsia="MS Mincho" w:hAnsi="Courier" w:cs="Times New Roman"/>
          <w:noProof/>
          <w:sz w:val="20"/>
          <w:lang w:val="en-GB"/>
        </w:rPr>
        <w:tab/>
        <w:t>signed int((p</w:t>
      </w:r>
      <w:r w:rsidRPr="00335A7C">
        <w:rPr>
          <w:rFonts w:ascii="Courier" w:eastAsia="MS Mincho" w:hAnsi="Courier" w:cs="Times New Roman"/>
          <w:noProof/>
          <w:sz w:val="20"/>
        </w:rPr>
        <w:t>os</w:t>
      </w:r>
      <w:r w:rsidRPr="00335A7C">
        <w:rPr>
          <w:rFonts w:ascii="Courier" w:eastAsia="MS Mincho" w:hAnsi="Courier" w:cs="Times New Roman"/>
          <w:noProof/>
          <w:sz w:val="20"/>
          <w:lang w:val="en-GB"/>
        </w:rPr>
        <w:t xml:space="preserve">_bytes_minus1+1)*8) </w:t>
      </w:r>
      <w:r w:rsidRPr="00335A7C">
        <w:rPr>
          <w:rFonts w:ascii="Courier" w:eastAsia="MS Mincho" w:hAnsi="Courier" w:cs="Times New Roman"/>
          <w:noProof/>
          <w:sz w:val="20"/>
        </w:rPr>
        <w:t>pos_</w:t>
      </w:r>
      <w:r w:rsidRPr="00335A7C">
        <w:rPr>
          <w:rFonts w:ascii="Courier" w:eastAsia="MS Mincho" w:hAnsi="Courier" w:cs="Times New Roman"/>
          <w:noProof/>
          <w:sz w:val="20"/>
          <w:lang w:val="en-GB"/>
        </w:rPr>
        <w:t>y;</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t>}</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t>if(mode &amp; 0x4)</w:t>
      </w:r>
      <w:r w:rsidRPr="00335A7C">
        <w:rPr>
          <w:rFonts w:ascii="Courier" w:eastAsia="MS Mincho" w:hAnsi="Courier" w:cs="Times New Roman"/>
          <w:noProof/>
          <w:sz w:val="20"/>
        </w:rPr>
        <w:t xml:space="preserve"> </w:t>
      </w:r>
      <w:r w:rsidRPr="00335A7C">
        <w:rPr>
          <w:rFonts w:ascii="Courier" w:eastAsia="MS Mincho" w:hAnsi="Courier" w:cs="Times New Roman"/>
          <w:noProof/>
          <w:sz w:val="20"/>
          <w:lang w:val="en-GB"/>
        </w:rPr>
        <w:t>{</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r>
      <w:r w:rsidRPr="00335A7C">
        <w:rPr>
          <w:rFonts w:ascii="Courier" w:eastAsia="MS Mincho" w:hAnsi="Courier" w:cs="Times New Roman"/>
          <w:noProof/>
          <w:sz w:val="20"/>
          <w:lang w:val="en-GB"/>
        </w:rPr>
        <w:tab/>
        <w:t>signed int((p</w:t>
      </w:r>
      <w:r w:rsidRPr="00335A7C">
        <w:rPr>
          <w:rFonts w:ascii="Courier" w:eastAsia="MS Mincho" w:hAnsi="Courier" w:cs="Times New Roman"/>
          <w:noProof/>
          <w:sz w:val="20"/>
        </w:rPr>
        <w:t>os</w:t>
      </w:r>
      <w:r w:rsidRPr="00335A7C">
        <w:rPr>
          <w:rFonts w:ascii="Courier" w:eastAsia="MS Mincho" w:hAnsi="Courier" w:cs="Times New Roman"/>
          <w:noProof/>
          <w:sz w:val="20"/>
          <w:lang w:val="en-GB"/>
        </w:rPr>
        <w:t xml:space="preserve">_bytes_minus1+1)*8) </w:t>
      </w:r>
      <w:r w:rsidRPr="00335A7C">
        <w:rPr>
          <w:rFonts w:ascii="Courier" w:eastAsia="MS Mincho" w:hAnsi="Courier" w:cs="Times New Roman"/>
          <w:noProof/>
          <w:sz w:val="20"/>
        </w:rPr>
        <w:t>pos_</w:t>
      </w:r>
      <w:r w:rsidRPr="00335A7C">
        <w:rPr>
          <w:rFonts w:ascii="Courier" w:eastAsia="MS Mincho" w:hAnsi="Courier" w:cs="Times New Roman"/>
          <w:noProof/>
          <w:sz w:val="20"/>
          <w:lang w:val="en-GB"/>
        </w:rPr>
        <w:t>z;</w:t>
      </w:r>
      <w:r w:rsidRPr="00335A7C">
        <w:rPr>
          <w:rFonts w:ascii="Courier" w:eastAsia="MS Mincho" w:hAnsi="Courier" w:cs="Times New Roman"/>
          <w:noProof/>
          <w:sz w:val="20"/>
          <w:lang w:val="en-GB"/>
        </w:rPr>
        <w:br/>
      </w:r>
      <w:r w:rsidRPr="00335A7C">
        <w:rPr>
          <w:rFonts w:ascii="Courier" w:eastAsia="MS Mincho" w:hAnsi="Courier" w:cs="Times New Roman"/>
          <w:noProof/>
          <w:sz w:val="20"/>
          <w:lang w:val="en-GB"/>
        </w:rPr>
        <w:tab/>
        <w:t>}</w:t>
      </w:r>
      <w:r w:rsidRPr="00335A7C">
        <w:rPr>
          <w:rFonts w:ascii="Courier" w:eastAsia="MS Mincho" w:hAnsi="Courier" w:cs="Times New Roman"/>
          <w:noProof/>
          <w:sz w:val="20"/>
          <w:lang w:val="en-GB"/>
        </w:rPr>
        <w:br/>
      </w:r>
      <w:r w:rsidR="00F766B7" w:rsidRPr="00335A7C">
        <w:rPr>
          <w:rFonts w:ascii="Courier" w:eastAsia="MS Mincho" w:hAnsi="Courier" w:cs="Times New Roman"/>
          <w:noProof/>
          <w:sz w:val="20"/>
          <w:lang w:val="en-GB"/>
        </w:rPr>
        <w:tab/>
        <w:t>if(mode &amp; 0x8) {</w:t>
      </w:r>
      <w:r w:rsidR="00F766B7" w:rsidRPr="00335A7C">
        <w:rPr>
          <w:rFonts w:ascii="Courier" w:eastAsia="MS Mincho" w:hAnsi="Courier" w:cs="Times New Roman"/>
          <w:noProof/>
          <w:sz w:val="20"/>
          <w:lang w:val="en-GB"/>
        </w:rPr>
        <w:br/>
      </w:r>
      <w:r w:rsidR="00F766B7" w:rsidRPr="00335A7C">
        <w:rPr>
          <w:rFonts w:ascii="Courier" w:eastAsia="MS Mincho" w:hAnsi="Courier" w:cs="Times New Roman"/>
          <w:noProof/>
          <w:sz w:val="20"/>
          <w:lang w:val="en-GB"/>
        </w:rPr>
        <w:tab/>
      </w:r>
      <w:r w:rsidR="00F766B7" w:rsidRPr="00335A7C">
        <w:rPr>
          <w:rFonts w:ascii="Courier" w:eastAsia="MS Mincho" w:hAnsi="Courier" w:cs="Times New Roman"/>
          <w:noProof/>
          <w:sz w:val="20"/>
          <w:lang w:val="en-GB"/>
        </w:rPr>
        <w:tab/>
        <w:t xml:space="preserve">Vector3 quat(quat_bytes_minus1); </w:t>
      </w:r>
      <w:r w:rsidR="00F766B7" w:rsidRPr="00335A7C">
        <w:rPr>
          <w:rFonts w:ascii="Courier" w:eastAsia="MS Mincho" w:hAnsi="Courier" w:cs="Times New Roman"/>
          <w:noProof/>
          <w:sz w:val="20"/>
          <w:lang w:val="en-GB"/>
        </w:rPr>
        <w:br/>
      </w:r>
      <w:r w:rsidR="00F766B7" w:rsidRPr="00335A7C">
        <w:rPr>
          <w:rFonts w:ascii="Courier" w:eastAsia="MS Mincho" w:hAnsi="Courier" w:cs="Times New Roman"/>
          <w:noProof/>
          <w:sz w:val="20"/>
          <w:lang w:val="en-GB"/>
        </w:rPr>
        <w:tab/>
        <w:t>}</w:t>
      </w:r>
      <w:r w:rsidRPr="00335A7C">
        <w:rPr>
          <w:rFonts w:ascii="Courier" w:eastAsia="MS Mincho" w:hAnsi="Courier" w:cs="Times New Roman"/>
          <w:noProof/>
          <w:sz w:val="20"/>
          <w:lang w:val="en-GB"/>
        </w:rPr>
        <w:br/>
        <w:t>}</w:t>
      </w:r>
    </w:p>
    <w:p w14:paraId="2328195F" w14:textId="77777777" w:rsidR="00D75A30" w:rsidRPr="00BC351B" w:rsidRDefault="00D75A30" w:rsidP="00733573">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BC351B">
        <w:rPr>
          <w:rFonts w:ascii="Times New Roman" w:eastAsia="Times New Roman" w:hAnsi="Times New Roman" w:cs="Times New Roman"/>
          <w:b/>
          <w:color w:val="auto"/>
          <w:spacing w:val="10"/>
          <w:kern w:val="20"/>
          <w:sz w:val="20"/>
          <w:szCs w:val="20"/>
          <w:lang w:eastAsia="ko-KR"/>
        </w:rPr>
        <w:t>Semantics</w:t>
      </w:r>
    </w:p>
    <w:p w14:paraId="17215FD0" w14:textId="77777777" w:rsidR="0029338D" w:rsidRPr="00335A7C"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r w:rsidRPr="00335A7C">
        <w:rPr>
          <w:rFonts w:ascii="Courier" w:eastAsia="Batang" w:hAnsi="Courier" w:cs="Times New Roman"/>
          <w:sz w:val="20"/>
          <w:szCs w:val="20"/>
          <w:lang w:val="en-GB" w:eastAsia="ja-JP"/>
        </w:rPr>
        <w:t>abs</w:t>
      </w:r>
      <w:r w:rsidRPr="00335A7C">
        <w:rPr>
          <w:rFonts w:ascii="Courier" w:eastAsia="Batang" w:hAnsi="Courier" w:cs="Times New Roman"/>
          <w:noProof/>
          <w:sz w:val="20"/>
          <w:szCs w:val="20"/>
          <w:lang w:val="en-GB" w:eastAsia="ko-KR"/>
        </w:rPr>
        <w:t>_flag</w:t>
      </w:r>
      <w:proofErr w:type="spellEnd"/>
      <w:r w:rsidRPr="00335A7C">
        <w:rPr>
          <w:rFonts w:ascii="Times New Roman" w:eastAsia="Batang" w:hAnsi="Times New Roman" w:cs="Times New Roman"/>
          <w:sz w:val="20"/>
          <w:szCs w:val="20"/>
          <w:lang w:val="en-GB" w:eastAsia="ko-KR"/>
        </w:rPr>
        <w:t>: If 1, absolute position and orientation is specified. If 0, the specified values are added relative to the previously coded position and orientation.</w:t>
      </w:r>
    </w:p>
    <w:p w14:paraId="7665693A" w14:textId="77777777" w:rsidR="0029338D" w:rsidRPr="00335A7C"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335A7C">
        <w:rPr>
          <w:rFonts w:ascii="Courier" w:eastAsia="Batang" w:hAnsi="Courier" w:cs="Times New Roman"/>
          <w:sz w:val="20"/>
          <w:szCs w:val="20"/>
          <w:lang w:val="en-GB" w:eastAsia="ja-JP"/>
        </w:rPr>
        <w:lastRenderedPageBreak/>
        <w:t>mode</w:t>
      </w:r>
      <w:r w:rsidRPr="00335A7C">
        <w:rPr>
          <w:rFonts w:ascii="Times New Roman" w:eastAsia="Batang" w:hAnsi="Times New Roman" w:cs="Times New Roman"/>
          <w:sz w:val="20"/>
          <w:szCs w:val="20"/>
          <w:lang w:val="en-GB" w:eastAsia="ko-KR"/>
        </w:rPr>
        <w:t>: Signalling mode; Valid values are:</w:t>
      </w:r>
    </w:p>
    <w:p w14:paraId="2B82DEE4" w14:textId="77777777" w:rsidR="0029338D" w:rsidRPr="0029338D" w:rsidRDefault="0029338D" w:rsidP="0029338D">
      <w:pPr>
        <w:widowControl/>
        <w:autoSpaceDE/>
        <w:autoSpaceDN/>
        <w:spacing w:before="120" w:after="120"/>
        <w:ind w:left="1080" w:hanging="540"/>
        <w:jc w:val="both"/>
        <w:rPr>
          <w:rFonts w:ascii="Courier" w:eastAsia="MS Mincho" w:hAnsi="Courier" w:cs="Times New Roman"/>
          <w:noProof/>
          <w:sz w:val="20"/>
          <w:szCs w:val="20"/>
          <w:lang w:val="en-GB"/>
        </w:rPr>
      </w:pPr>
      <w:r w:rsidRPr="0029338D">
        <w:rPr>
          <w:rFonts w:ascii="Courier" w:eastAsia="MS Mincho" w:hAnsi="Courier" w:cs="Times New Roman"/>
          <w:noProof/>
          <w:sz w:val="20"/>
          <w:szCs w:val="20"/>
          <w:lang w:val="en-GB"/>
        </w:rPr>
        <w:t>[1, 7]</w:t>
      </w:r>
      <w:r w:rsidRPr="0029338D">
        <w:rPr>
          <w:rFonts w:ascii="Times New Roman" w:eastAsia="MS Mincho" w:hAnsi="Times New Roman" w:cs="Times New Roman"/>
          <w:sz w:val="20"/>
          <w:szCs w:val="20"/>
          <w:lang w:val="en-GB"/>
        </w:rPr>
        <w:t>:</w:t>
      </w:r>
      <w:r w:rsidRPr="0029338D">
        <w:rPr>
          <w:rFonts w:ascii="Times New Roman" w:eastAsia="MS Mincho" w:hAnsi="Times New Roman" w:cs="Times New Roman"/>
          <w:sz w:val="20"/>
          <w:szCs w:val="20"/>
          <w:lang w:val="en-GB"/>
        </w:rPr>
        <w:tab/>
      </w:r>
      <w:r w:rsidRPr="0029338D">
        <w:rPr>
          <w:rFonts w:ascii="Times New Roman" w:eastAsia="MS Mincho" w:hAnsi="Times New Roman" w:cs="Times New Roman"/>
          <w:sz w:val="20"/>
          <w:szCs w:val="20"/>
          <w:lang w:val="en-GB"/>
        </w:rPr>
        <w:tab/>
        <w:t>Only the position is signalled</w:t>
      </w:r>
      <w:r w:rsidRPr="0029338D">
        <w:rPr>
          <w:rFonts w:ascii="Times New Roman" w:eastAsia="MS Mincho" w:hAnsi="Times New Roman" w:cs="Times New Roman"/>
          <w:sz w:val="20"/>
          <w:szCs w:val="20"/>
        </w:rPr>
        <w:t>.</w:t>
      </w:r>
    </w:p>
    <w:p w14:paraId="56AD9E61" w14:textId="77777777" w:rsidR="0029338D" w:rsidRPr="0029338D" w:rsidRDefault="0029338D" w:rsidP="0029338D">
      <w:pPr>
        <w:widowControl/>
        <w:autoSpaceDE/>
        <w:autoSpaceDN/>
        <w:spacing w:before="120" w:after="120"/>
        <w:ind w:left="1080" w:hanging="540"/>
        <w:jc w:val="both"/>
        <w:rPr>
          <w:rFonts w:ascii="Times New Roman" w:eastAsia="MS Mincho" w:hAnsi="Times New Roman" w:cs="Times New Roman"/>
          <w:sz w:val="20"/>
          <w:szCs w:val="20"/>
        </w:rPr>
      </w:pPr>
      <w:r w:rsidRPr="0029338D">
        <w:rPr>
          <w:rFonts w:ascii="Courier" w:eastAsia="MS Mincho" w:hAnsi="Courier" w:cs="Times New Roman"/>
          <w:noProof/>
          <w:sz w:val="20"/>
          <w:szCs w:val="20"/>
          <w:lang w:val="en-GB"/>
        </w:rPr>
        <w:t>8</w:t>
      </w:r>
      <w:r w:rsidRPr="0029338D">
        <w:rPr>
          <w:rFonts w:ascii="Times New Roman" w:eastAsia="MS Mincho" w:hAnsi="Times New Roman" w:cs="Times New Roman"/>
          <w:sz w:val="20"/>
          <w:szCs w:val="20"/>
        </w:rPr>
        <w:t>:</w:t>
      </w:r>
      <w:r w:rsidRPr="0029338D">
        <w:rPr>
          <w:rFonts w:ascii="Times New Roman" w:eastAsia="MS Mincho" w:hAnsi="Times New Roman" w:cs="Times New Roman"/>
          <w:sz w:val="20"/>
          <w:szCs w:val="20"/>
          <w:lang w:val="en-GB"/>
        </w:rPr>
        <w:tab/>
      </w:r>
      <w:r w:rsidRPr="0029338D">
        <w:rPr>
          <w:rFonts w:ascii="Times New Roman" w:eastAsia="MS Mincho" w:hAnsi="Times New Roman" w:cs="Times New Roman"/>
          <w:sz w:val="20"/>
          <w:szCs w:val="20"/>
          <w:lang w:val="en-GB"/>
        </w:rPr>
        <w:tab/>
      </w:r>
      <w:r w:rsidRPr="0029338D">
        <w:rPr>
          <w:rFonts w:ascii="Times New Roman" w:eastAsia="MS Mincho" w:hAnsi="Times New Roman" w:cs="Times New Roman"/>
          <w:sz w:val="20"/>
          <w:szCs w:val="20"/>
          <w:lang w:val="en-GB"/>
        </w:rPr>
        <w:tab/>
        <w:t>Only the orientation is signalled.</w:t>
      </w:r>
    </w:p>
    <w:p w14:paraId="5DA1C900" w14:textId="29F8290D" w:rsidR="0029338D" w:rsidRPr="0029338D" w:rsidRDefault="0029338D" w:rsidP="0029338D">
      <w:pPr>
        <w:widowControl/>
        <w:autoSpaceDE/>
        <w:autoSpaceDN/>
        <w:spacing w:before="120" w:after="120"/>
        <w:ind w:left="1080" w:hanging="540"/>
        <w:jc w:val="both"/>
        <w:rPr>
          <w:rFonts w:ascii="Times New Roman" w:eastAsia="MS Mincho" w:hAnsi="Times New Roman" w:cs="Times New Roman"/>
          <w:sz w:val="20"/>
          <w:szCs w:val="20"/>
          <w:lang w:val="en-GB"/>
        </w:rPr>
      </w:pPr>
      <w:r w:rsidRPr="0029338D">
        <w:rPr>
          <w:rFonts w:ascii="Courier" w:eastAsia="MS Mincho" w:hAnsi="Courier" w:cs="Times New Roman"/>
          <w:noProof/>
          <w:sz w:val="20"/>
          <w:szCs w:val="20"/>
          <w:lang w:val="en-GB"/>
        </w:rPr>
        <w:t>[9, 15]</w:t>
      </w:r>
      <w:r w:rsidRPr="0029338D">
        <w:rPr>
          <w:rFonts w:ascii="Times New Roman" w:eastAsia="MS Mincho" w:hAnsi="Times New Roman" w:cs="Times New Roman"/>
          <w:sz w:val="20"/>
          <w:szCs w:val="20"/>
        </w:rPr>
        <w:t>:</w:t>
      </w:r>
      <w:r w:rsidRPr="0029338D">
        <w:rPr>
          <w:rFonts w:ascii="Times New Roman" w:eastAsia="MS Mincho" w:hAnsi="Times New Roman" w:cs="Times New Roman"/>
          <w:sz w:val="20"/>
          <w:szCs w:val="20"/>
          <w:lang w:val="en-GB"/>
        </w:rPr>
        <w:tab/>
      </w:r>
      <w:ins w:id="177" w:author="Xin Wang" w:date="2023-09-05T21:23:00Z">
        <w:r w:rsidR="00252885">
          <w:rPr>
            <w:rFonts w:ascii="Times New Roman" w:eastAsia="MS Mincho" w:hAnsi="Times New Roman" w:cs="Times New Roman"/>
            <w:sz w:val="20"/>
            <w:szCs w:val="20"/>
            <w:lang w:val="en-GB"/>
          </w:rPr>
          <w:t xml:space="preserve">               </w:t>
        </w:r>
      </w:ins>
      <w:r w:rsidRPr="0029338D">
        <w:rPr>
          <w:rFonts w:ascii="Times New Roman" w:eastAsia="MS Mincho" w:hAnsi="Times New Roman" w:cs="Times New Roman"/>
          <w:sz w:val="20"/>
          <w:szCs w:val="20"/>
          <w:lang w:val="en-GB"/>
        </w:rPr>
        <w:t>Both, orientation and position are signalled.</w:t>
      </w:r>
    </w:p>
    <w:p w14:paraId="22A8F612"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29338D">
        <w:rPr>
          <w:rFonts w:ascii="Courier" w:eastAsia="Batang" w:hAnsi="Courier" w:cs="Times New Roman"/>
          <w:sz w:val="20"/>
          <w:szCs w:val="20"/>
          <w:lang w:val="en-GB" w:eastAsia="ja-JP"/>
        </w:rPr>
        <w:t>pos_bytes_minus1</w:t>
      </w:r>
      <w:r w:rsidRPr="0029338D">
        <w:rPr>
          <w:rFonts w:ascii="Times New Roman" w:eastAsia="Batang" w:hAnsi="Times New Roman" w:cs="Times New Roman"/>
          <w:sz w:val="20"/>
          <w:szCs w:val="20"/>
          <w:lang w:val="en-GB" w:eastAsia="ko-KR"/>
        </w:rPr>
        <w:t xml:space="preserve">: Plus 1 indicates the number of bytes to be read for </w:t>
      </w:r>
      <w:r w:rsidRPr="0029338D">
        <w:rPr>
          <w:rFonts w:ascii="Courier" w:eastAsia="Batang" w:hAnsi="Courier" w:cs="Times New Roman"/>
          <w:noProof/>
          <w:sz w:val="20"/>
          <w:szCs w:val="20"/>
          <w:lang w:val="en-GB" w:eastAsia="ko-KR"/>
        </w:rPr>
        <w:t>pos_x, pos_y</w:t>
      </w:r>
      <w:r w:rsidRPr="0029338D">
        <w:rPr>
          <w:rFonts w:ascii="Times New Roman" w:eastAsia="Batang" w:hAnsi="Times New Roman" w:cs="Times New Roman"/>
          <w:sz w:val="20"/>
          <w:szCs w:val="20"/>
          <w:lang w:val="en-GB" w:eastAsia="ko-KR"/>
        </w:rPr>
        <w:t xml:space="preserve"> and </w:t>
      </w:r>
      <w:r w:rsidRPr="0029338D">
        <w:rPr>
          <w:rFonts w:ascii="Courier" w:eastAsia="Batang" w:hAnsi="Courier" w:cs="Times New Roman"/>
          <w:noProof/>
          <w:sz w:val="20"/>
          <w:szCs w:val="20"/>
          <w:lang w:val="en-GB" w:eastAsia="ko-KR"/>
        </w:rPr>
        <w:t>pos_z</w:t>
      </w:r>
      <w:r w:rsidRPr="0029338D">
        <w:rPr>
          <w:rFonts w:ascii="Times New Roman" w:eastAsia="Batang" w:hAnsi="Times New Roman" w:cs="Times New Roman"/>
          <w:b/>
          <w:bCs/>
          <w:sz w:val="20"/>
          <w:szCs w:val="20"/>
          <w:lang w:val="en-GB" w:eastAsia="ko-KR"/>
        </w:rPr>
        <w:t>.</w:t>
      </w:r>
      <w:r w:rsidRPr="0029338D">
        <w:rPr>
          <w:rFonts w:ascii="Times New Roman" w:eastAsia="Batang" w:hAnsi="Times New Roman" w:cs="Times New Roman"/>
          <w:sz w:val="20"/>
          <w:szCs w:val="20"/>
          <w:lang w:val="en-GB" w:eastAsia="ko-KR"/>
        </w:rPr>
        <w:t xml:space="preserve"> </w:t>
      </w:r>
      <w:bookmarkStart w:id="178" w:name="_Hlk135390181"/>
      <w:r w:rsidRPr="0029338D">
        <w:rPr>
          <w:rFonts w:ascii="Times New Roman" w:eastAsia="Batang" w:hAnsi="Times New Roman" w:cs="Times New Roman"/>
          <w:sz w:val="20"/>
          <w:szCs w:val="20"/>
          <w:lang w:val="en-GB" w:eastAsia="ko-KR"/>
        </w:rPr>
        <w:t xml:space="preserve">Valid values are in the range from </w:t>
      </w:r>
      <w:r w:rsidRPr="0029338D">
        <w:rPr>
          <w:rFonts w:ascii="Courier" w:eastAsia="Batang" w:hAnsi="Courier" w:cs="Times New Roman"/>
          <w:noProof/>
          <w:sz w:val="20"/>
          <w:szCs w:val="20"/>
          <w:lang w:val="en-GB" w:eastAsia="ko-KR"/>
        </w:rPr>
        <w:t>[0, 3]</w:t>
      </w:r>
      <w:r w:rsidRPr="0029338D">
        <w:rPr>
          <w:rFonts w:ascii="Times New Roman" w:eastAsia="Batang" w:hAnsi="Times New Roman" w:cs="Times New Roman"/>
          <w:sz w:val="20"/>
          <w:szCs w:val="20"/>
          <w:lang w:val="en-GB" w:eastAsia="ko-KR"/>
        </w:rPr>
        <w:t>.</w:t>
      </w:r>
      <w:bookmarkEnd w:id="178"/>
    </w:p>
    <w:p w14:paraId="46F4C7B0"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r w:rsidRPr="0029338D">
        <w:rPr>
          <w:rFonts w:ascii="Courier" w:eastAsia="Batang" w:hAnsi="Courier" w:cs="Times New Roman"/>
          <w:sz w:val="20"/>
          <w:szCs w:val="20"/>
          <w:lang w:val="en-GB" w:eastAsia="ja-JP"/>
        </w:rPr>
        <w:t>pos</w:t>
      </w:r>
      <w:r w:rsidRPr="0029338D">
        <w:rPr>
          <w:rFonts w:ascii="Courier" w:eastAsia="Batang" w:hAnsi="Courier" w:cs="Times New Roman"/>
          <w:b/>
          <w:bCs/>
          <w:noProof/>
          <w:sz w:val="20"/>
          <w:szCs w:val="20"/>
          <w:lang w:val="en-GB" w:eastAsia="ko-KR"/>
        </w:rPr>
        <w:t>_unit</w:t>
      </w:r>
      <w:proofErr w:type="spellEnd"/>
      <w:r w:rsidRPr="0029338D">
        <w:rPr>
          <w:rFonts w:ascii="Times New Roman" w:eastAsia="Batang" w:hAnsi="Times New Roman" w:cs="Times New Roman"/>
          <w:b/>
          <w:bCs/>
          <w:sz w:val="20"/>
          <w:szCs w:val="20"/>
          <w:lang w:val="en-GB" w:eastAsia="ko-KR"/>
        </w:rPr>
        <w:t>:</w:t>
      </w:r>
      <w:r w:rsidRPr="0029338D">
        <w:rPr>
          <w:rFonts w:ascii="Times New Roman" w:eastAsia="Batang" w:hAnsi="Times New Roman" w:cs="Times New Roman"/>
          <w:sz w:val="20"/>
          <w:szCs w:val="20"/>
          <w:lang w:val="en-GB" w:eastAsia="ko-KR"/>
        </w:rPr>
        <w:t xml:space="preserve"> Unit of </w:t>
      </w:r>
      <w:r w:rsidRPr="0029338D">
        <w:rPr>
          <w:rFonts w:ascii="Courier" w:eastAsia="Batang" w:hAnsi="Courier" w:cs="Times New Roman"/>
          <w:noProof/>
          <w:sz w:val="20"/>
          <w:szCs w:val="20"/>
          <w:lang w:val="en-GB" w:eastAsia="ko-KR"/>
        </w:rPr>
        <w:t>pos_x, pos_y</w:t>
      </w:r>
      <w:r w:rsidRPr="0029338D">
        <w:rPr>
          <w:rFonts w:ascii="Times New Roman" w:eastAsia="Batang" w:hAnsi="Times New Roman" w:cs="Times New Roman"/>
          <w:sz w:val="20"/>
          <w:szCs w:val="20"/>
          <w:lang w:val="en-GB" w:eastAsia="ko-KR"/>
        </w:rPr>
        <w:t xml:space="preserve"> and </w:t>
      </w:r>
      <w:r w:rsidRPr="0029338D">
        <w:rPr>
          <w:rFonts w:ascii="Courier" w:eastAsia="Batang" w:hAnsi="Courier" w:cs="Times New Roman"/>
          <w:noProof/>
          <w:sz w:val="20"/>
          <w:szCs w:val="20"/>
          <w:lang w:val="en-GB" w:eastAsia="ko-KR"/>
        </w:rPr>
        <w:t>pos_z</w:t>
      </w:r>
      <w:r w:rsidRPr="0029338D">
        <w:rPr>
          <w:rFonts w:ascii="Times New Roman" w:eastAsia="Batang" w:hAnsi="Times New Roman" w:cs="Times New Roman"/>
          <w:sz w:val="20"/>
          <w:szCs w:val="20"/>
          <w:lang w:val="en-GB" w:eastAsia="ko-KR"/>
        </w:rPr>
        <w:t xml:space="preserve">. Valid values are in the range from </w:t>
      </w:r>
      <w:r w:rsidRPr="0029338D">
        <w:rPr>
          <w:rFonts w:ascii="Courier" w:eastAsia="Batang" w:hAnsi="Courier" w:cs="Times New Roman"/>
          <w:noProof/>
          <w:sz w:val="20"/>
          <w:szCs w:val="20"/>
          <w:lang w:val="en-GB" w:eastAsia="ko-KR"/>
        </w:rPr>
        <w:t>[0, 2]</w:t>
      </w:r>
      <w:r w:rsidRPr="0029338D">
        <w:rPr>
          <w:rFonts w:ascii="Times New Roman" w:eastAsia="Batang" w:hAnsi="Times New Roman" w:cs="Times New Roman"/>
          <w:sz w:val="20"/>
          <w:szCs w:val="20"/>
          <w:lang w:val="en-GB" w:eastAsia="ko-KR"/>
        </w:rPr>
        <w:t>, where</w:t>
      </w:r>
    </w:p>
    <w:p w14:paraId="379D78CA" w14:textId="77777777" w:rsidR="0029338D" w:rsidRPr="0029338D" w:rsidRDefault="0029338D" w:rsidP="0029338D">
      <w:pPr>
        <w:widowControl/>
        <w:autoSpaceDE/>
        <w:autoSpaceDN/>
        <w:spacing w:before="120" w:after="120"/>
        <w:jc w:val="both"/>
        <w:rPr>
          <w:rFonts w:ascii="Times New Roman" w:eastAsia="MS Mincho" w:hAnsi="Times New Roman" w:cs="Times New Roman"/>
          <w:sz w:val="20"/>
          <w:szCs w:val="20"/>
        </w:rPr>
      </w:pPr>
      <w:r w:rsidRPr="0029338D">
        <w:rPr>
          <w:rFonts w:ascii="Times New Roman" w:eastAsia="MS Mincho" w:hAnsi="Times New Roman" w:cs="Times New Roman"/>
          <w:sz w:val="20"/>
          <w:szCs w:val="20"/>
          <w:lang w:val="en-GB"/>
        </w:rPr>
        <w:tab/>
        <w:t xml:space="preserve">0: </w:t>
      </w:r>
      <w:r w:rsidRPr="0029338D">
        <w:rPr>
          <w:rFonts w:ascii="Times New Roman" w:eastAsia="MS Mincho" w:hAnsi="Times New Roman" w:cs="Times New Roman"/>
          <w:sz w:val="20"/>
          <w:szCs w:val="20"/>
        </w:rPr>
        <w:t>µm</w:t>
      </w:r>
    </w:p>
    <w:p w14:paraId="2F2FACA9" w14:textId="77777777" w:rsidR="0029338D" w:rsidRPr="0029338D" w:rsidRDefault="0029338D" w:rsidP="0029338D">
      <w:pPr>
        <w:widowControl/>
        <w:autoSpaceDE/>
        <w:autoSpaceDN/>
        <w:spacing w:before="120" w:after="120"/>
        <w:jc w:val="both"/>
        <w:rPr>
          <w:rFonts w:ascii="Times New Roman" w:eastAsia="MS Mincho" w:hAnsi="Times New Roman" w:cs="Times New Roman"/>
          <w:sz w:val="20"/>
          <w:szCs w:val="20"/>
        </w:rPr>
      </w:pPr>
      <w:r w:rsidRPr="0029338D">
        <w:rPr>
          <w:rFonts w:ascii="Times New Roman" w:eastAsia="MS Mincho" w:hAnsi="Times New Roman" w:cs="Times New Roman"/>
          <w:sz w:val="20"/>
          <w:szCs w:val="20"/>
        </w:rPr>
        <w:tab/>
        <w:t>1: mm</w:t>
      </w:r>
    </w:p>
    <w:p w14:paraId="52FF899D" w14:textId="77777777" w:rsidR="0029338D" w:rsidRPr="0029338D" w:rsidRDefault="0029338D" w:rsidP="0029338D">
      <w:pPr>
        <w:widowControl/>
        <w:autoSpaceDE/>
        <w:autoSpaceDN/>
        <w:spacing w:before="120" w:after="120"/>
        <w:jc w:val="both"/>
        <w:rPr>
          <w:rFonts w:ascii="Times New Roman" w:eastAsia="MS Mincho" w:hAnsi="Times New Roman" w:cs="Times New Roman"/>
          <w:sz w:val="20"/>
          <w:szCs w:val="20"/>
        </w:rPr>
      </w:pPr>
      <w:r w:rsidRPr="0029338D">
        <w:rPr>
          <w:rFonts w:ascii="Times New Roman" w:eastAsia="MS Mincho" w:hAnsi="Times New Roman" w:cs="Times New Roman"/>
          <w:sz w:val="20"/>
          <w:szCs w:val="20"/>
        </w:rPr>
        <w:tab/>
        <w:t>2: m</w:t>
      </w:r>
    </w:p>
    <w:p w14:paraId="304F2B0C" w14:textId="5BA53E25"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29338D">
        <w:rPr>
          <w:rFonts w:ascii="Courier" w:eastAsia="Batang" w:hAnsi="Courier" w:cs="Times New Roman"/>
          <w:sz w:val="20"/>
          <w:szCs w:val="20"/>
          <w:lang w:val="en-GB" w:eastAsia="ja-JP"/>
        </w:rPr>
        <w:t>quat_bytes_minus1</w:t>
      </w:r>
      <w:r w:rsidRPr="0029338D">
        <w:rPr>
          <w:rFonts w:ascii="Times New Roman" w:eastAsia="Batang" w:hAnsi="Times New Roman" w:cs="Times New Roman"/>
          <w:sz w:val="20"/>
          <w:szCs w:val="20"/>
          <w:lang w:val="en-GB" w:eastAsia="ko-KR"/>
        </w:rPr>
        <w:t xml:space="preserve">: Plus 1 indicates the number of bytes to be read for </w:t>
      </w:r>
      <w:r w:rsidRPr="0029338D">
        <w:rPr>
          <w:rFonts w:ascii="Courier" w:eastAsia="Batang" w:hAnsi="Courier" w:cs="Times New Roman"/>
          <w:noProof/>
          <w:sz w:val="20"/>
          <w:szCs w:val="20"/>
          <w:lang w:val="en-GB" w:eastAsia="ko-KR"/>
        </w:rPr>
        <w:t>quat</w:t>
      </w:r>
      <w:r w:rsidR="00F766B7">
        <w:rPr>
          <w:rFonts w:ascii="Courier" w:eastAsia="Batang" w:hAnsi="Courier" w:cs="Times New Roman"/>
          <w:noProof/>
          <w:sz w:val="20"/>
          <w:szCs w:val="20"/>
          <w:lang w:val="en-GB" w:eastAsia="ko-KR"/>
        </w:rPr>
        <w:t>.</w:t>
      </w:r>
      <w:r w:rsidRPr="0029338D">
        <w:rPr>
          <w:rFonts w:ascii="Courier" w:eastAsia="Batang" w:hAnsi="Courier" w:cs="Times New Roman"/>
          <w:noProof/>
          <w:sz w:val="20"/>
          <w:szCs w:val="20"/>
          <w:lang w:val="en-GB" w:eastAsia="ko-KR"/>
        </w:rPr>
        <w:t>x, quat</w:t>
      </w:r>
      <w:r w:rsidR="00F766B7">
        <w:rPr>
          <w:rFonts w:ascii="Courier" w:eastAsia="Batang" w:hAnsi="Courier" w:cs="Times New Roman"/>
          <w:noProof/>
          <w:sz w:val="20"/>
          <w:szCs w:val="20"/>
          <w:lang w:val="en-GB" w:eastAsia="ko-KR"/>
        </w:rPr>
        <w:t>.</w:t>
      </w:r>
      <w:r w:rsidRPr="0029338D">
        <w:rPr>
          <w:rFonts w:ascii="Courier" w:eastAsia="Batang" w:hAnsi="Courier" w:cs="Times New Roman"/>
          <w:noProof/>
          <w:sz w:val="20"/>
          <w:szCs w:val="20"/>
          <w:lang w:val="en-GB" w:eastAsia="ko-KR"/>
        </w:rPr>
        <w:t>y, quat</w:t>
      </w:r>
      <w:r w:rsidR="00F766B7">
        <w:rPr>
          <w:rFonts w:ascii="Courier" w:eastAsia="Batang" w:hAnsi="Courier" w:cs="Times New Roman"/>
          <w:noProof/>
          <w:sz w:val="20"/>
          <w:szCs w:val="20"/>
          <w:lang w:val="en-GB" w:eastAsia="ko-KR"/>
        </w:rPr>
        <w:t>.</w:t>
      </w:r>
      <w:r w:rsidRPr="0029338D">
        <w:rPr>
          <w:rFonts w:ascii="Courier" w:eastAsia="Batang" w:hAnsi="Courier" w:cs="Times New Roman"/>
          <w:noProof/>
          <w:sz w:val="20"/>
          <w:szCs w:val="20"/>
          <w:lang w:val="en-GB" w:eastAsia="ko-KR"/>
        </w:rPr>
        <w:t>z</w:t>
      </w:r>
      <w:r w:rsidRPr="0029338D">
        <w:rPr>
          <w:rFonts w:ascii="Times New Roman" w:eastAsia="Batang" w:hAnsi="Times New Roman" w:cs="Times New Roman"/>
          <w:b/>
          <w:bCs/>
          <w:sz w:val="20"/>
          <w:szCs w:val="20"/>
          <w:lang w:val="en-GB" w:eastAsia="ko-KR"/>
        </w:rPr>
        <w:t>.</w:t>
      </w:r>
      <w:r w:rsidRPr="0029338D">
        <w:rPr>
          <w:rFonts w:ascii="Times New Roman" w:eastAsia="Batang" w:hAnsi="Times New Roman" w:cs="Times New Roman"/>
          <w:sz w:val="20"/>
          <w:szCs w:val="20"/>
          <w:lang w:val="en-GB" w:eastAsia="ko-KR"/>
        </w:rPr>
        <w:t xml:space="preserve"> Valid values are in the range from </w:t>
      </w:r>
      <w:r w:rsidRPr="0029338D">
        <w:rPr>
          <w:rFonts w:ascii="Courier" w:eastAsia="Batang" w:hAnsi="Courier" w:cs="Times New Roman"/>
          <w:noProof/>
          <w:sz w:val="20"/>
          <w:szCs w:val="20"/>
          <w:lang w:val="en-GB" w:eastAsia="ko-KR"/>
        </w:rPr>
        <w:t>[0, 1]</w:t>
      </w:r>
      <w:r w:rsidRPr="0029338D">
        <w:rPr>
          <w:rFonts w:ascii="Times New Roman" w:eastAsia="Batang" w:hAnsi="Times New Roman" w:cs="Times New Roman"/>
          <w:sz w:val="20"/>
          <w:szCs w:val="20"/>
          <w:lang w:val="en-GB" w:eastAsia="ko-KR"/>
        </w:rPr>
        <w:t>.</w:t>
      </w:r>
    </w:p>
    <w:p w14:paraId="68332B1F" w14:textId="13D9579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29338D">
        <w:rPr>
          <w:rFonts w:ascii="Courier" w:eastAsia="Batang" w:hAnsi="Courier" w:cs="Times New Roman"/>
          <w:sz w:val="20"/>
          <w:szCs w:val="20"/>
          <w:lang w:val="en-GB" w:eastAsia="ja-JP"/>
        </w:rPr>
        <w:t>quat_den_bits_minus1</w:t>
      </w:r>
      <w:r w:rsidRPr="0029338D">
        <w:rPr>
          <w:rFonts w:ascii="Times New Roman" w:eastAsia="Batang" w:hAnsi="Times New Roman" w:cs="Times New Roman"/>
          <w:b/>
          <w:bCs/>
          <w:sz w:val="20"/>
          <w:szCs w:val="20"/>
          <w:lang w:val="en-GB" w:eastAsia="ko-KR"/>
        </w:rPr>
        <w:t xml:space="preserve">: </w:t>
      </w:r>
      <w:r w:rsidRPr="0029338D">
        <w:rPr>
          <w:rFonts w:ascii="Times New Roman" w:eastAsia="Batang" w:hAnsi="Times New Roman" w:cs="Times New Roman"/>
          <w:sz w:val="20"/>
          <w:szCs w:val="20"/>
          <w:lang w:val="en-GB" w:eastAsia="ko-KR"/>
        </w:rPr>
        <w:t xml:space="preserve">Specifies the denominator of </w:t>
      </w:r>
      <w:r w:rsidRPr="0029338D">
        <w:rPr>
          <w:rFonts w:ascii="Courier" w:eastAsia="Batang" w:hAnsi="Courier" w:cs="Times New Roman"/>
          <w:noProof/>
          <w:sz w:val="20"/>
          <w:szCs w:val="20"/>
          <w:lang w:val="en-GB" w:eastAsia="ko-KR"/>
        </w:rPr>
        <w:t>quat</w:t>
      </w:r>
      <w:r w:rsidR="00F766B7">
        <w:rPr>
          <w:rFonts w:ascii="Courier" w:eastAsia="Batang" w:hAnsi="Courier" w:cs="Times New Roman"/>
          <w:noProof/>
          <w:sz w:val="20"/>
          <w:szCs w:val="20"/>
          <w:lang w:val="en-GB" w:eastAsia="ko-KR"/>
        </w:rPr>
        <w:t>.</w:t>
      </w:r>
      <w:r w:rsidRPr="0029338D">
        <w:rPr>
          <w:rFonts w:ascii="Courier" w:eastAsia="Batang" w:hAnsi="Courier" w:cs="Times New Roman"/>
          <w:noProof/>
          <w:sz w:val="20"/>
          <w:szCs w:val="20"/>
          <w:lang w:val="en-GB" w:eastAsia="ko-KR"/>
        </w:rPr>
        <w:t>x, quat</w:t>
      </w:r>
      <w:r w:rsidR="00F766B7">
        <w:rPr>
          <w:rFonts w:ascii="Courier" w:eastAsia="Batang" w:hAnsi="Courier" w:cs="Times New Roman"/>
          <w:noProof/>
          <w:sz w:val="20"/>
          <w:szCs w:val="20"/>
          <w:lang w:val="en-GB" w:eastAsia="ko-KR"/>
        </w:rPr>
        <w:t>.</w:t>
      </w:r>
      <w:r w:rsidRPr="0029338D">
        <w:rPr>
          <w:rFonts w:ascii="Courier" w:eastAsia="Batang" w:hAnsi="Courier" w:cs="Times New Roman"/>
          <w:noProof/>
          <w:sz w:val="20"/>
          <w:szCs w:val="20"/>
          <w:lang w:val="en-GB" w:eastAsia="ko-KR"/>
        </w:rPr>
        <w:t>y</w:t>
      </w:r>
      <w:r w:rsidRPr="0029338D">
        <w:rPr>
          <w:rFonts w:ascii="Times New Roman" w:eastAsia="Batang" w:hAnsi="Times New Roman" w:cs="Times New Roman"/>
          <w:sz w:val="20"/>
          <w:szCs w:val="20"/>
          <w:lang w:val="en-GB" w:eastAsia="ko-KR"/>
        </w:rPr>
        <w:t xml:space="preserve"> and </w:t>
      </w:r>
      <w:r w:rsidRPr="0029338D">
        <w:rPr>
          <w:rFonts w:ascii="Courier" w:eastAsia="Batang" w:hAnsi="Courier" w:cs="Times New Roman"/>
          <w:noProof/>
          <w:sz w:val="20"/>
          <w:szCs w:val="20"/>
          <w:lang w:val="en-GB" w:eastAsia="ko-KR"/>
        </w:rPr>
        <w:t>quat</w:t>
      </w:r>
      <w:r w:rsidR="00F766B7">
        <w:rPr>
          <w:rFonts w:ascii="Courier" w:eastAsia="Batang" w:hAnsi="Courier" w:cs="Times New Roman"/>
          <w:noProof/>
          <w:sz w:val="20"/>
          <w:szCs w:val="20"/>
          <w:lang w:val="en-GB" w:eastAsia="ko-KR"/>
        </w:rPr>
        <w:t>.</w:t>
      </w:r>
      <w:r w:rsidRPr="0029338D">
        <w:rPr>
          <w:rFonts w:ascii="Courier" w:eastAsia="Batang" w:hAnsi="Courier" w:cs="Times New Roman"/>
          <w:noProof/>
          <w:sz w:val="20"/>
          <w:szCs w:val="20"/>
          <w:lang w:val="en-GB" w:eastAsia="ko-KR"/>
        </w:rPr>
        <w:t>z</w:t>
      </w:r>
      <w:r w:rsidRPr="0029338D">
        <w:rPr>
          <w:rFonts w:ascii="Times New Roman" w:eastAsia="Batang" w:hAnsi="Times New Roman" w:cs="Times New Roman"/>
          <w:sz w:val="20"/>
          <w:szCs w:val="20"/>
          <w:lang w:val="en-GB" w:eastAsia="ko-KR"/>
        </w:rPr>
        <w:t xml:space="preserve">. Valid values for </w:t>
      </w:r>
      <w:r w:rsidRPr="0029338D">
        <w:rPr>
          <w:rFonts w:ascii="Courier" w:eastAsia="Batang" w:hAnsi="Courier" w:cs="Times New Roman"/>
          <w:noProof/>
          <w:sz w:val="20"/>
          <w:szCs w:val="20"/>
          <w:lang w:val="en-GB" w:eastAsia="ko-KR"/>
        </w:rPr>
        <w:t>quat_den_bits_minus1</w:t>
      </w:r>
      <w:r w:rsidRPr="0029338D">
        <w:rPr>
          <w:rFonts w:ascii="Times New Roman" w:eastAsia="Batang" w:hAnsi="Times New Roman" w:cs="Times New Roman"/>
          <w:sz w:val="20"/>
          <w:szCs w:val="20"/>
          <w:lang w:val="en-GB" w:eastAsia="ko-KR"/>
        </w:rPr>
        <w:t xml:space="preserve"> are in the range from </w:t>
      </w:r>
      <w:r w:rsidRPr="0029338D">
        <w:rPr>
          <w:rFonts w:ascii="Courier" w:eastAsia="Batang" w:hAnsi="Courier" w:cs="Times New Roman"/>
          <w:noProof/>
          <w:sz w:val="20"/>
          <w:szCs w:val="20"/>
          <w:lang w:val="en-GB" w:eastAsia="ko-KR"/>
        </w:rPr>
        <w:t>[0, 13]</w:t>
      </w:r>
      <w:r w:rsidRPr="0029338D">
        <w:rPr>
          <w:rFonts w:ascii="Times New Roman" w:eastAsia="Batang" w:hAnsi="Times New Roman" w:cs="Times New Roman"/>
          <w:sz w:val="20"/>
          <w:szCs w:val="20"/>
          <w:lang w:val="en-GB" w:eastAsia="ko-KR"/>
        </w:rPr>
        <w:t>. The denominator is computed as follows:</w:t>
      </w:r>
    </w:p>
    <w:p w14:paraId="0E0A3435" w14:textId="77777777" w:rsidR="0029338D" w:rsidRPr="0029338D" w:rsidRDefault="0029338D" w:rsidP="0029338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ind w:left="357"/>
        <w:rPr>
          <w:rFonts w:ascii="Courier" w:eastAsia="MS PMincho" w:hAnsi="Courier" w:cs="Times New Roman"/>
          <w:noProof/>
          <w:sz w:val="20"/>
          <w:szCs w:val="20"/>
          <w:vertAlign w:val="superscript"/>
          <w:lang w:val="en-GB"/>
        </w:rPr>
      </w:pPr>
      <w:r w:rsidRPr="0029338D">
        <w:rPr>
          <w:rFonts w:ascii="Courier" w:eastAsia="MS PMincho" w:hAnsi="Courier" w:cs="Times New Roman"/>
          <w:noProof/>
          <w:sz w:val="20"/>
          <w:szCs w:val="20"/>
          <w:lang w:val="en-GB"/>
        </w:rPr>
        <w:t>denominator = 2</w:t>
      </w:r>
      <w:r w:rsidRPr="0029338D">
        <w:rPr>
          <w:rFonts w:ascii="Courier" w:eastAsia="MS PMincho" w:hAnsi="Courier" w:cs="Times New Roman"/>
          <w:b/>
          <w:bCs/>
          <w:noProof/>
          <w:sz w:val="20"/>
          <w:szCs w:val="20"/>
          <w:vertAlign w:val="superscript"/>
          <w:lang w:val="en-GB"/>
        </w:rPr>
        <w:t xml:space="preserve">quat_den_bits_minus1 </w:t>
      </w:r>
      <w:r w:rsidRPr="0029338D">
        <w:rPr>
          <w:rFonts w:ascii="Courier" w:eastAsia="MS PMincho" w:hAnsi="Courier" w:cs="Times New Roman"/>
          <w:noProof/>
          <w:sz w:val="20"/>
          <w:szCs w:val="20"/>
          <w:vertAlign w:val="superscript"/>
          <w:lang w:val="en-GB"/>
        </w:rPr>
        <w:t>+ 1</w:t>
      </w:r>
    </w:p>
    <w:p w14:paraId="388196F8"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r w:rsidRPr="0029338D">
        <w:rPr>
          <w:rFonts w:ascii="Courier" w:eastAsia="Batang" w:hAnsi="Courier" w:cs="Times New Roman"/>
          <w:sz w:val="20"/>
          <w:szCs w:val="20"/>
          <w:lang w:val="en-GB" w:eastAsia="ja-JP"/>
        </w:rPr>
        <w:t>pos</w:t>
      </w:r>
      <w:r w:rsidRPr="0029338D">
        <w:rPr>
          <w:rFonts w:ascii="Courier" w:eastAsia="Batang" w:hAnsi="Courier" w:cs="Times New Roman"/>
          <w:noProof/>
          <w:sz w:val="20"/>
          <w:szCs w:val="20"/>
          <w:lang w:val="en-GB" w:eastAsia="ko-KR"/>
        </w:rPr>
        <w:t>_x</w:t>
      </w:r>
      <w:proofErr w:type="spellEnd"/>
      <w:r w:rsidRPr="0029338D">
        <w:rPr>
          <w:rFonts w:ascii="Times New Roman" w:eastAsia="Batang" w:hAnsi="Times New Roman" w:cs="Times New Roman"/>
          <w:sz w:val="20"/>
          <w:szCs w:val="20"/>
          <w:lang w:val="en-GB" w:eastAsia="ko-KR"/>
        </w:rPr>
        <w:t xml:space="preserve">: Specifies the x-coordinate of the location of the camera in units specified by </w:t>
      </w:r>
      <w:r w:rsidRPr="0029338D">
        <w:rPr>
          <w:rFonts w:ascii="Courier" w:eastAsia="Batang" w:hAnsi="Courier" w:cs="Times New Roman"/>
          <w:noProof/>
          <w:sz w:val="20"/>
          <w:szCs w:val="20"/>
          <w:lang w:val="en-GB" w:eastAsia="ko-KR"/>
        </w:rPr>
        <w:t>pos_unit</w:t>
      </w:r>
      <w:r w:rsidRPr="0029338D">
        <w:rPr>
          <w:rFonts w:ascii="Times New Roman" w:eastAsia="Batang" w:hAnsi="Times New Roman" w:cs="Times New Roman"/>
          <w:sz w:val="20"/>
          <w:szCs w:val="20"/>
          <w:lang w:val="en-GB" w:eastAsia="ko-KR"/>
        </w:rPr>
        <w:t xml:space="preserve">. When not present, its value shall be inferred to be 0 if </w:t>
      </w:r>
      <w:r w:rsidRPr="0029338D">
        <w:rPr>
          <w:rFonts w:ascii="Courier" w:eastAsia="Batang" w:hAnsi="Courier" w:cs="Times New Roman"/>
          <w:noProof/>
          <w:sz w:val="20"/>
          <w:szCs w:val="20"/>
          <w:lang w:val="en-GB" w:eastAsia="ko-KR"/>
        </w:rPr>
        <w:t>abs_flag</w:t>
      </w:r>
      <w:r w:rsidRPr="0029338D">
        <w:rPr>
          <w:rFonts w:ascii="Times New Roman" w:eastAsia="Batang" w:hAnsi="Times New Roman" w:cs="Times New Roman"/>
          <w:sz w:val="20"/>
          <w:szCs w:val="20"/>
          <w:lang w:val="en-GB" w:eastAsia="ko-KR"/>
        </w:rPr>
        <w:t xml:space="preserve"> is 1.</w:t>
      </w:r>
    </w:p>
    <w:p w14:paraId="5E896708"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29338D">
        <w:rPr>
          <w:rFonts w:ascii="Courier" w:eastAsia="Batang" w:hAnsi="Courier" w:cs="Times New Roman"/>
          <w:noProof/>
          <w:sz w:val="20"/>
          <w:szCs w:val="20"/>
          <w:lang w:val="en-GB" w:eastAsia="ko-KR"/>
        </w:rPr>
        <w:t>pos_y</w:t>
      </w:r>
      <w:r w:rsidRPr="0029338D">
        <w:rPr>
          <w:rFonts w:ascii="Times New Roman" w:eastAsia="Batang" w:hAnsi="Times New Roman" w:cs="Times New Roman"/>
          <w:sz w:val="20"/>
          <w:szCs w:val="20"/>
          <w:lang w:val="en-GB" w:eastAsia="ko-KR"/>
        </w:rPr>
        <w:t xml:space="preserve">: Specifies the y-coordinate of the location of the camera in units specified by </w:t>
      </w:r>
      <w:r w:rsidRPr="0029338D">
        <w:rPr>
          <w:rFonts w:ascii="Courier" w:eastAsia="Batang" w:hAnsi="Courier" w:cs="Times New Roman"/>
          <w:noProof/>
          <w:sz w:val="20"/>
          <w:szCs w:val="20"/>
          <w:lang w:val="en-GB" w:eastAsia="ko-KR"/>
        </w:rPr>
        <w:t>pos_unit</w:t>
      </w:r>
      <w:r w:rsidRPr="0029338D">
        <w:rPr>
          <w:rFonts w:ascii="Times New Roman" w:eastAsia="Batang" w:hAnsi="Times New Roman" w:cs="Times New Roman"/>
          <w:sz w:val="20"/>
          <w:szCs w:val="20"/>
          <w:lang w:val="en-GB" w:eastAsia="ko-KR"/>
        </w:rPr>
        <w:t xml:space="preserve">. When not present, its value shall be inferred to be 0 if </w:t>
      </w:r>
      <w:r w:rsidRPr="0029338D">
        <w:rPr>
          <w:rFonts w:ascii="Courier" w:eastAsia="Batang" w:hAnsi="Courier" w:cs="Times New Roman"/>
          <w:noProof/>
          <w:sz w:val="20"/>
          <w:szCs w:val="20"/>
          <w:lang w:val="en-GB" w:eastAsia="ko-KR"/>
        </w:rPr>
        <w:t>abs_flag</w:t>
      </w:r>
      <w:r w:rsidRPr="0029338D">
        <w:rPr>
          <w:rFonts w:ascii="Times New Roman" w:eastAsia="Batang" w:hAnsi="Times New Roman" w:cs="Times New Roman"/>
          <w:sz w:val="20"/>
          <w:szCs w:val="20"/>
          <w:lang w:val="en-GB" w:eastAsia="ko-KR"/>
        </w:rPr>
        <w:t xml:space="preserve"> is 1.</w:t>
      </w:r>
    </w:p>
    <w:p w14:paraId="58428DEC"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r w:rsidRPr="0029338D">
        <w:rPr>
          <w:rFonts w:ascii="Courier" w:eastAsia="Batang" w:hAnsi="Courier" w:cs="Times New Roman"/>
          <w:sz w:val="20"/>
          <w:szCs w:val="20"/>
          <w:lang w:val="en-GB" w:eastAsia="ja-JP"/>
        </w:rPr>
        <w:t>pos</w:t>
      </w:r>
      <w:r w:rsidRPr="0029338D">
        <w:rPr>
          <w:rFonts w:ascii="Courier" w:eastAsia="Batang" w:hAnsi="Courier" w:cs="Times New Roman"/>
          <w:noProof/>
          <w:sz w:val="20"/>
          <w:szCs w:val="20"/>
          <w:lang w:val="en-GB" w:eastAsia="ko-KR"/>
        </w:rPr>
        <w:t>_z</w:t>
      </w:r>
      <w:proofErr w:type="spellEnd"/>
      <w:r w:rsidRPr="0029338D">
        <w:rPr>
          <w:rFonts w:ascii="Times New Roman" w:eastAsia="Batang" w:hAnsi="Times New Roman" w:cs="Times New Roman"/>
          <w:sz w:val="20"/>
          <w:szCs w:val="20"/>
          <w:lang w:val="en-GB" w:eastAsia="ko-KR"/>
        </w:rPr>
        <w:t xml:space="preserve">: Specifies the z-coordinate of the location of the camera in units specified by </w:t>
      </w:r>
      <w:r w:rsidRPr="0029338D">
        <w:rPr>
          <w:rFonts w:ascii="Courier" w:eastAsia="Batang" w:hAnsi="Courier" w:cs="Times New Roman"/>
          <w:noProof/>
          <w:sz w:val="20"/>
          <w:szCs w:val="20"/>
          <w:lang w:val="en-GB" w:eastAsia="ko-KR"/>
        </w:rPr>
        <w:t>pos_unit</w:t>
      </w:r>
      <w:r w:rsidRPr="0029338D">
        <w:rPr>
          <w:rFonts w:ascii="Times New Roman" w:eastAsia="Batang" w:hAnsi="Times New Roman" w:cs="Times New Roman"/>
          <w:sz w:val="20"/>
          <w:szCs w:val="20"/>
          <w:lang w:val="en-GB" w:eastAsia="ko-KR"/>
        </w:rPr>
        <w:t xml:space="preserve">. When not present, its value shall be inferred to be 0 if </w:t>
      </w:r>
      <w:r w:rsidRPr="0029338D">
        <w:rPr>
          <w:rFonts w:ascii="Courier" w:eastAsia="Batang" w:hAnsi="Courier" w:cs="Times New Roman"/>
          <w:noProof/>
          <w:sz w:val="20"/>
          <w:szCs w:val="20"/>
          <w:lang w:val="en-GB" w:eastAsia="ko-KR"/>
        </w:rPr>
        <w:t>abs_flag</w:t>
      </w:r>
      <w:r w:rsidRPr="0029338D">
        <w:rPr>
          <w:rFonts w:ascii="Times New Roman" w:eastAsia="Batang" w:hAnsi="Times New Roman" w:cs="Times New Roman"/>
          <w:sz w:val="20"/>
          <w:szCs w:val="20"/>
          <w:lang w:val="en-GB" w:eastAsia="ko-KR"/>
        </w:rPr>
        <w:t xml:space="preserve"> is 1.</w:t>
      </w:r>
    </w:p>
    <w:p w14:paraId="0C4B85C8"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r w:rsidRPr="0029338D">
        <w:rPr>
          <w:rFonts w:ascii="Courier" w:eastAsia="Batang" w:hAnsi="Courier" w:cs="Times New Roman"/>
          <w:sz w:val="20"/>
          <w:szCs w:val="20"/>
          <w:lang w:val="en-GB" w:eastAsia="ja-JP"/>
        </w:rPr>
        <w:t>quat</w:t>
      </w:r>
      <w:r w:rsidRPr="0029338D">
        <w:rPr>
          <w:rFonts w:ascii="Courier" w:eastAsia="Batang" w:hAnsi="Courier" w:cs="Times New Roman"/>
          <w:noProof/>
          <w:sz w:val="20"/>
          <w:szCs w:val="20"/>
          <w:lang w:val="en-GB" w:eastAsia="ko-KR"/>
        </w:rPr>
        <w:t>.x</w:t>
      </w:r>
      <w:proofErr w:type="spellEnd"/>
      <w:r w:rsidRPr="0029338D">
        <w:rPr>
          <w:rFonts w:ascii="Times New Roman" w:eastAsia="Batang" w:hAnsi="Times New Roman" w:cs="Times New Roman"/>
          <w:sz w:val="20"/>
          <w:szCs w:val="20"/>
          <w:lang w:val="en-GB" w:eastAsia="ko-KR"/>
        </w:rPr>
        <w:t xml:space="preserve">: Specifies the x component, </w:t>
      </w:r>
      <w:r w:rsidRPr="0029338D">
        <w:rPr>
          <w:rFonts w:ascii="Courier" w:eastAsia="Batang" w:hAnsi="Courier" w:cs="Times New Roman"/>
          <w:noProof/>
          <w:sz w:val="20"/>
          <w:szCs w:val="20"/>
          <w:lang w:val="en-GB" w:eastAsia="ko-KR"/>
        </w:rPr>
        <w:t>qX</w:t>
      </w:r>
      <w:r w:rsidRPr="0029338D">
        <w:rPr>
          <w:rFonts w:ascii="Times New Roman" w:eastAsia="Batang" w:hAnsi="Times New Roman" w:cs="Times New Roman"/>
          <w:sz w:val="20"/>
          <w:szCs w:val="20"/>
          <w:lang w:val="en-GB" w:eastAsia="ko-KR"/>
        </w:rPr>
        <w:t xml:space="preserve">, for the rotation of the camera using the quaternion representation. The range of </w:t>
      </w:r>
      <w:r w:rsidRPr="0029338D">
        <w:rPr>
          <w:rFonts w:ascii="Courier" w:eastAsia="Batang" w:hAnsi="Courier" w:cs="Times New Roman"/>
          <w:noProof/>
          <w:sz w:val="20"/>
          <w:szCs w:val="20"/>
          <w:lang w:val="en-GB" w:eastAsia="ko-KR"/>
        </w:rPr>
        <w:t>quat_x</w:t>
      </w:r>
      <w:r w:rsidRPr="0029338D">
        <w:rPr>
          <w:rFonts w:ascii="Times New Roman" w:eastAsia="Batang" w:hAnsi="Times New Roman" w:cs="Times New Roman"/>
          <w:sz w:val="20"/>
          <w:szCs w:val="20"/>
          <w:lang w:val="en-GB" w:eastAsia="ko-KR"/>
        </w:rPr>
        <w:t xml:space="preserve"> shall be in the range of -2</w:t>
      </w:r>
      <w:r w:rsidRPr="0029338D">
        <w:rPr>
          <w:rFonts w:ascii="Times New Roman" w:eastAsia="Batang" w:hAnsi="Times New Roman" w:cs="Times New Roman"/>
          <w:sz w:val="20"/>
          <w:szCs w:val="20"/>
          <w:vertAlign w:val="superscript"/>
          <w:lang w:val="en-GB" w:eastAsia="ko-KR"/>
        </w:rPr>
        <w:t>quat_den_bits_minus1+1</w:t>
      </w:r>
      <w:r w:rsidRPr="0029338D">
        <w:rPr>
          <w:rFonts w:ascii="Times New Roman" w:eastAsia="Batang" w:hAnsi="Times New Roman" w:cs="Times New Roman"/>
          <w:sz w:val="20"/>
          <w:szCs w:val="20"/>
          <w:lang w:val="en-GB" w:eastAsia="ko-KR"/>
        </w:rPr>
        <w:t xml:space="preserve"> to 2</w:t>
      </w:r>
      <w:r w:rsidRPr="0029338D">
        <w:rPr>
          <w:rFonts w:ascii="Times New Roman" w:eastAsia="Batang" w:hAnsi="Times New Roman" w:cs="Times New Roman"/>
          <w:sz w:val="20"/>
          <w:szCs w:val="20"/>
          <w:vertAlign w:val="superscript"/>
          <w:lang w:val="en-GB" w:eastAsia="ko-KR"/>
        </w:rPr>
        <w:t>quat_den_bits_minus1+1</w:t>
      </w:r>
      <w:r w:rsidRPr="0029338D">
        <w:rPr>
          <w:rFonts w:ascii="Times New Roman" w:eastAsia="Batang" w:hAnsi="Times New Roman" w:cs="Times New Roman"/>
          <w:sz w:val="20"/>
          <w:szCs w:val="20"/>
          <w:lang w:val="en-GB" w:eastAsia="ko-KR"/>
        </w:rPr>
        <w:t xml:space="preserve">, inclusive. When not present, its value shall be inferred to be 0 if </w:t>
      </w:r>
      <w:r w:rsidRPr="0029338D">
        <w:rPr>
          <w:rFonts w:ascii="Courier" w:eastAsia="Batang" w:hAnsi="Courier" w:cs="Times New Roman"/>
          <w:noProof/>
          <w:sz w:val="20"/>
          <w:szCs w:val="20"/>
          <w:lang w:val="en-GB" w:eastAsia="ko-KR"/>
        </w:rPr>
        <w:t>abs_flag</w:t>
      </w:r>
      <w:r w:rsidRPr="0029338D">
        <w:rPr>
          <w:rFonts w:ascii="Times New Roman" w:eastAsia="Batang" w:hAnsi="Times New Roman" w:cs="Times New Roman"/>
          <w:sz w:val="20"/>
          <w:szCs w:val="20"/>
          <w:lang w:val="en-GB" w:eastAsia="ko-KR"/>
        </w:rPr>
        <w:t xml:space="preserve"> is set to 1.</w:t>
      </w:r>
    </w:p>
    <w:p w14:paraId="4858047A"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proofErr w:type="gramStart"/>
      <w:r w:rsidRPr="0029338D">
        <w:rPr>
          <w:rFonts w:ascii="Courier" w:eastAsia="Batang" w:hAnsi="Courier" w:cs="Times New Roman"/>
          <w:sz w:val="20"/>
          <w:szCs w:val="20"/>
          <w:lang w:val="en-GB" w:eastAsia="ja-JP"/>
        </w:rPr>
        <w:t>quat</w:t>
      </w:r>
      <w:r w:rsidRPr="0029338D">
        <w:rPr>
          <w:rFonts w:ascii="Courier" w:eastAsia="Batang" w:hAnsi="Courier" w:cs="Times New Roman"/>
          <w:noProof/>
          <w:sz w:val="20"/>
          <w:szCs w:val="20"/>
          <w:lang w:val="en-GB" w:eastAsia="ko-KR"/>
        </w:rPr>
        <w:t>.y</w:t>
      </w:r>
      <w:proofErr w:type="spellEnd"/>
      <w:proofErr w:type="gramEnd"/>
      <w:r w:rsidRPr="0029338D">
        <w:rPr>
          <w:rFonts w:ascii="Times New Roman" w:eastAsia="Batang" w:hAnsi="Times New Roman" w:cs="Times New Roman"/>
          <w:sz w:val="20"/>
          <w:szCs w:val="20"/>
          <w:lang w:val="en-GB" w:eastAsia="ko-KR"/>
        </w:rPr>
        <w:t xml:space="preserve">: Specifies the y component, </w:t>
      </w:r>
      <w:r w:rsidRPr="0029338D">
        <w:rPr>
          <w:rFonts w:ascii="Courier" w:eastAsia="Batang" w:hAnsi="Courier" w:cs="Times New Roman"/>
          <w:noProof/>
          <w:sz w:val="20"/>
          <w:szCs w:val="20"/>
          <w:lang w:val="en-GB" w:eastAsia="ko-KR"/>
        </w:rPr>
        <w:t>qY</w:t>
      </w:r>
      <w:r w:rsidRPr="0029338D">
        <w:rPr>
          <w:rFonts w:ascii="Times New Roman" w:eastAsia="Batang" w:hAnsi="Times New Roman" w:cs="Times New Roman"/>
          <w:sz w:val="20"/>
          <w:szCs w:val="20"/>
          <w:lang w:val="en-GB" w:eastAsia="ko-KR"/>
        </w:rPr>
        <w:t xml:space="preserve">, for the rotation of the camera using the quaternion representation. The range of </w:t>
      </w:r>
      <w:r w:rsidRPr="0029338D">
        <w:rPr>
          <w:rFonts w:ascii="Courier" w:eastAsia="Batang" w:hAnsi="Courier" w:cs="Times New Roman"/>
          <w:noProof/>
          <w:sz w:val="20"/>
          <w:szCs w:val="20"/>
          <w:lang w:val="en-GB" w:eastAsia="ko-KR"/>
        </w:rPr>
        <w:t>quat_y</w:t>
      </w:r>
      <w:r w:rsidRPr="0029338D">
        <w:rPr>
          <w:rFonts w:ascii="Times New Roman" w:eastAsia="Batang" w:hAnsi="Times New Roman" w:cs="Times New Roman"/>
          <w:sz w:val="20"/>
          <w:szCs w:val="20"/>
          <w:lang w:val="en-GB" w:eastAsia="ko-KR"/>
        </w:rPr>
        <w:t xml:space="preserve"> shall be in the range of -2</w:t>
      </w:r>
      <w:r w:rsidRPr="0029338D">
        <w:rPr>
          <w:rFonts w:ascii="Times New Roman" w:eastAsia="Batang" w:hAnsi="Times New Roman" w:cs="Times New Roman"/>
          <w:sz w:val="20"/>
          <w:szCs w:val="20"/>
          <w:vertAlign w:val="superscript"/>
          <w:lang w:val="en-GB" w:eastAsia="ko-KR"/>
        </w:rPr>
        <w:t>quat_den_bits_minus1+1</w:t>
      </w:r>
      <w:r w:rsidRPr="0029338D">
        <w:rPr>
          <w:rFonts w:ascii="Times New Roman" w:eastAsia="Batang" w:hAnsi="Times New Roman" w:cs="Times New Roman"/>
          <w:sz w:val="20"/>
          <w:szCs w:val="20"/>
          <w:lang w:val="en-GB" w:eastAsia="ko-KR"/>
        </w:rPr>
        <w:t xml:space="preserve"> to 2</w:t>
      </w:r>
      <w:r w:rsidRPr="0029338D">
        <w:rPr>
          <w:rFonts w:ascii="Times New Roman" w:eastAsia="Batang" w:hAnsi="Times New Roman" w:cs="Times New Roman"/>
          <w:sz w:val="20"/>
          <w:szCs w:val="20"/>
          <w:vertAlign w:val="superscript"/>
          <w:lang w:val="en-GB" w:eastAsia="ko-KR"/>
        </w:rPr>
        <w:t>quat_den_bits_minus1+1</w:t>
      </w:r>
      <w:r w:rsidRPr="0029338D">
        <w:rPr>
          <w:rFonts w:ascii="Times New Roman" w:eastAsia="Batang" w:hAnsi="Times New Roman" w:cs="Times New Roman"/>
          <w:sz w:val="20"/>
          <w:szCs w:val="20"/>
          <w:lang w:val="en-GB" w:eastAsia="ko-KR"/>
        </w:rPr>
        <w:t xml:space="preserve">, inclusive. When not present, its value shall be inferred to be 0 if </w:t>
      </w:r>
      <w:r w:rsidRPr="0029338D">
        <w:rPr>
          <w:rFonts w:ascii="Courier" w:eastAsia="Batang" w:hAnsi="Courier" w:cs="Times New Roman"/>
          <w:noProof/>
          <w:sz w:val="20"/>
          <w:szCs w:val="20"/>
          <w:lang w:val="en-GB" w:eastAsia="ko-KR"/>
        </w:rPr>
        <w:t>abs_flag</w:t>
      </w:r>
      <w:r w:rsidRPr="0029338D">
        <w:rPr>
          <w:rFonts w:ascii="Times New Roman" w:eastAsia="Batang" w:hAnsi="Times New Roman" w:cs="Times New Roman"/>
          <w:sz w:val="20"/>
          <w:szCs w:val="20"/>
          <w:lang w:val="en-GB" w:eastAsia="ko-KR"/>
        </w:rPr>
        <w:t xml:space="preserve"> is set to 1.</w:t>
      </w:r>
    </w:p>
    <w:p w14:paraId="73B08659"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proofErr w:type="spellStart"/>
      <w:proofErr w:type="gramStart"/>
      <w:r w:rsidRPr="0029338D">
        <w:rPr>
          <w:rFonts w:ascii="Courier" w:eastAsia="Batang" w:hAnsi="Courier" w:cs="Times New Roman"/>
          <w:sz w:val="20"/>
          <w:szCs w:val="20"/>
          <w:lang w:val="en-GB" w:eastAsia="ja-JP"/>
        </w:rPr>
        <w:t>quat</w:t>
      </w:r>
      <w:r w:rsidRPr="0029338D">
        <w:rPr>
          <w:rFonts w:ascii="Courier" w:eastAsia="Batang" w:hAnsi="Courier" w:cs="Times New Roman"/>
          <w:noProof/>
          <w:sz w:val="20"/>
          <w:szCs w:val="20"/>
          <w:lang w:val="en-GB" w:eastAsia="ko-KR"/>
        </w:rPr>
        <w:t>.z</w:t>
      </w:r>
      <w:proofErr w:type="spellEnd"/>
      <w:proofErr w:type="gramEnd"/>
      <w:r w:rsidRPr="0029338D">
        <w:rPr>
          <w:rFonts w:ascii="Times New Roman" w:eastAsia="Batang" w:hAnsi="Times New Roman" w:cs="Times New Roman"/>
          <w:sz w:val="20"/>
          <w:szCs w:val="20"/>
          <w:lang w:val="en-GB" w:eastAsia="ko-KR"/>
        </w:rPr>
        <w:t xml:space="preserve">: Specifies the z component, </w:t>
      </w:r>
      <w:r w:rsidRPr="0029338D">
        <w:rPr>
          <w:rFonts w:ascii="Courier" w:eastAsia="Batang" w:hAnsi="Courier" w:cs="Times New Roman"/>
          <w:noProof/>
          <w:sz w:val="20"/>
          <w:szCs w:val="20"/>
          <w:lang w:val="en-GB" w:eastAsia="ko-KR"/>
        </w:rPr>
        <w:t>qZ</w:t>
      </w:r>
      <w:r w:rsidRPr="0029338D">
        <w:rPr>
          <w:rFonts w:ascii="Times New Roman" w:eastAsia="Batang" w:hAnsi="Times New Roman" w:cs="Times New Roman"/>
          <w:sz w:val="20"/>
          <w:szCs w:val="20"/>
          <w:lang w:val="en-GB" w:eastAsia="ko-KR"/>
        </w:rPr>
        <w:t xml:space="preserve">, for the rotation of the camera using the quaternion representation. The range of </w:t>
      </w:r>
      <w:r w:rsidRPr="0029338D">
        <w:rPr>
          <w:rFonts w:ascii="Courier" w:eastAsia="Batang" w:hAnsi="Courier" w:cs="Times New Roman"/>
          <w:noProof/>
          <w:sz w:val="20"/>
          <w:szCs w:val="20"/>
          <w:lang w:val="en-GB" w:eastAsia="ko-KR"/>
        </w:rPr>
        <w:t>quat_z</w:t>
      </w:r>
      <w:r w:rsidRPr="0029338D">
        <w:rPr>
          <w:rFonts w:ascii="Times New Roman" w:eastAsia="Batang" w:hAnsi="Times New Roman" w:cs="Times New Roman"/>
          <w:sz w:val="20"/>
          <w:szCs w:val="20"/>
          <w:lang w:val="en-GB" w:eastAsia="ko-KR"/>
        </w:rPr>
        <w:t xml:space="preserve"> shall be in the range of -2</w:t>
      </w:r>
      <w:r w:rsidRPr="0029338D">
        <w:rPr>
          <w:rFonts w:ascii="Times New Roman" w:eastAsia="Batang" w:hAnsi="Times New Roman" w:cs="Times New Roman"/>
          <w:sz w:val="20"/>
          <w:szCs w:val="20"/>
          <w:vertAlign w:val="superscript"/>
          <w:lang w:val="en-GB" w:eastAsia="ko-KR"/>
        </w:rPr>
        <w:t>quat_den_bits_minus1+1</w:t>
      </w:r>
      <w:r w:rsidRPr="0029338D">
        <w:rPr>
          <w:rFonts w:ascii="Times New Roman" w:eastAsia="Batang" w:hAnsi="Times New Roman" w:cs="Times New Roman"/>
          <w:sz w:val="20"/>
          <w:szCs w:val="20"/>
          <w:lang w:val="en-GB" w:eastAsia="ko-KR"/>
        </w:rPr>
        <w:t xml:space="preserve"> to 2</w:t>
      </w:r>
      <w:r w:rsidRPr="0029338D">
        <w:rPr>
          <w:rFonts w:ascii="Times New Roman" w:eastAsia="Batang" w:hAnsi="Times New Roman" w:cs="Times New Roman"/>
          <w:sz w:val="20"/>
          <w:szCs w:val="20"/>
          <w:vertAlign w:val="superscript"/>
          <w:lang w:val="en-GB" w:eastAsia="ko-KR"/>
        </w:rPr>
        <w:t>quat_den_bits_minus1+1</w:t>
      </w:r>
      <w:r w:rsidRPr="0029338D">
        <w:rPr>
          <w:rFonts w:ascii="Times New Roman" w:eastAsia="Batang" w:hAnsi="Times New Roman" w:cs="Times New Roman"/>
          <w:sz w:val="20"/>
          <w:szCs w:val="20"/>
          <w:lang w:val="en-GB" w:eastAsia="ko-KR"/>
        </w:rPr>
        <w:t xml:space="preserve">, inclusive. When not present, its value shall be inferred to be 0 if </w:t>
      </w:r>
      <w:r w:rsidRPr="0029338D">
        <w:rPr>
          <w:rFonts w:ascii="Courier" w:eastAsia="Batang" w:hAnsi="Courier" w:cs="Times New Roman"/>
          <w:noProof/>
          <w:sz w:val="20"/>
          <w:szCs w:val="20"/>
          <w:lang w:val="en-GB" w:eastAsia="ko-KR"/>
        </w:rPr>
        <w:t>abs_flag</w:t>
      </w:r>
      <w:r w:rsidRPr="0029338D">
        <w:rPr>
          <w:rFonts w:ascii="Times New Roman" w:eastAsia="Batang" w:hAnsi="Times New Roman" w:cs="Times New Roman"/>
          <w:sz w:val="20"/>
          <w:szCs w:val="20"/>
          <w:lang w:val="en-GB" w:eastAsia="ko-KR"/>
        </w:rPr>
        <w:t xml:space="preserve"> is set to 1.</w:t>
      </w:r>
    </w:p>
    <w:p w14:paraId="561EEFDA"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r w:rsidRPr="0029338D">
        <w:rPr>
          <w:rFonts w:ascii="Times New Roman" w:eastAsia="MS Mincho" w:hAnsi="Times New Roman" w:cs="Times New Roman"/>
          <w:sz w:val="20"/>
          <w:szCs w:val="20"/>
        </w:rPr>
        <w:t>The values of the quaternion representation are computed as follows:</w:t>
      </w:r>
    </w:p>
    <w:p w14:paraId="7BE47135" w14:textId="77777777" w:rsidR="0029338D" w:rsidRPr="0029338D" w:rsidRDefault="0029338D" w:rsidP="0029338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ind w:left="360"/>
        <w:rPr>
          <w:rFonts w:ascii="Courier" w:eastAsia="MS PMincho" w:hAnsi="Courier" w:cs="Times New Roman"/>
          <w:noProof/>
          <w:sz w:val="20"/>
          <w:szCs w:val="20"/>
          <w:lang w:val="en-GB"/>
        </w:rPr>
      </w:pPr>
      <w:r w:rsidRPr="0029338D">
        <w:rPr>
          <w:rFonts w:ascii="Courier" w:eastAsia="MS PMincho" w:hAnsi="Courier" w:cs="Times New Roman"/>
          <w:noProof/>
          <w:sz w:val="20"/>
          <w:szCs w:val="20"/>
          <w:lang w:val="en-GB"/>
        </w:rPr>
        <w:t>qX = quat.x / denominator</w:t>
      </w:r>
      <w:r w:rsidRPr="0029338D">
        <w:rPr>
          <w:rFonts w:ascii="Courier" w:eastAsia="MS PMincho" w:hAnsi="Courier" w:cs="Times New Roman"/>
          <w:noProof/>
          <w:sz w:val="20"/>
          <w:szCs w:val="20"/>
          <w:lang w:val="en-GB"/>
        </w:rPr>
        <w:br/>
        <w:t>qY = quat.y / denominator</w:t>
      </w:r>
      <w:r w:rsidRPr="0029338D">
        <w:rPr>
          <w:rFonts w:ascii="Courier" w:eastAsia="MS PMincho" w:hAnsi="Courier" w:cs="Times New Roman"/>
          <w:noProof/>
          <w:sz w:val="20"/>
          <w:szCs w:val="20"/>
          <w:lang w:val="en-GB"/>
        </w:rPr>
        <w:br/>
        <w:t>qZ = quat.z / denominator</w:t>
      </w:r>
    </w:p>
    <w:p w14:paraId="05D7F77E"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r w:rsidRPr="0029338D">
        <w:rPr>
          <w:rFonts w:ascii="Times New Roman" w:eastAsia="MS Mincho" w:hAnsi="Times New Roman" w:cs="Times New Roman"/>
          <w:sz w:val="20"/>
          <w:szCs w:val="20"/>
        </w:rPr>
        <w:t>It is a requirement of bitstream conformance that:</w:t>
      </w:r>
    </w:p>
    <w:p w14:paraId="493E4C5A" w14:textId="77777777" w:rsidR="0029338D" w:rsidRPr="0029338D" w:rsidRDefault="0029338D" w:rsidP="0029338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ind w:left="360"/>
        <w:rPr>
          <w:rFonts w:ascii="Courier" w:eastAsia="MS PMincho" w:hAnsi="Courier" w:cs="Times New Roman"/>
          <w:noProof/>
          <w:sz w:val="20"/>
          <w:szCs w:val="20"/>
          <w:lang w:val="en-GB"/>
        </w:rPr>
      </w:pPr>
      <w:r w:rsidRPr="0029338D">
        <w:rPr>
          <w:rFonts w:ascii="Courier" w:eastAsia="MS PMincho" w:hAnsi="Courier" w:cs="Times New Roman"/>
          <w:noProof/>
          <w:sz w:val="20"/>
          <w:szCs w:val="20"/>
          <w:lang w:val="en-GB"/>
        </w:rPr>
        <w:t>qX2 + qY2 +qZ2 &lt;= 1</w:t>
      </w:r>
    </w:p>
    <w:p w14:paraId="7603FFA5"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r w:rsidRPr="0029338D">
        <w:rPr>
          <w:rFonts w:ascii="Times New Roman" w:eastAsia="MS Mincho" w:hAnsi="Times New Roman" w:cs="Times New Roman"/>
          <w:sz w:val="20"/>
          <w:szCs w:val="20"/>
        </w:rPr>
        <w:t xml:space="preserve">The fourth component of the quaternion representation, </w:t>
      </w:r>
      <w:r w:rsidRPr="0029338D">
        <w:rPr>
          <w:rFonts w:ascii="Courier" w:eastAsia="MS Mincho" w:hAnsi="Courier" w:cs="Times New Roman"/>
          <w:noProof/>
          <w:sz w:val="20"/>
          <w:szCs w:val="20"/>
          <w:lang w:val="en-GB"/>
        </w:rPr>
        <w:t>qW</w:t>
      </w:r>
      <w:r w:rsidRPr="0029338D">
        <w:rPr>
          <w:rFonts w:ascii="Times New Roman" w:eastAsia="MS Mincho" w:hAnsi="Times New Roman" w:cs="Times New Roman"/>
          <w:sz w:val="20"/>
          <w:szCs w:val="20"/>
        </w:rPr>
        <w:t>, is computed as follows:</w:t>
      </w:r>
    </w:p>
    <w:p w14:paraId="12734CD0" w14:textId="77777777" w:rsidR="0029338D" w:rsidRPr="0029338D" w:rsidRDefault="0029338D" w:rsidP="0029338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ind w:left="357"/>
        <w:rPr>
          <w:rFonts w:ascii="Courier" w:eastAsia="MS PMincho" w:hAnsi="Courier" w:cs="Times New Roman"/>
          <w:noProof/>
          <w:sz w:val="20"/>
          <w:szCs w:val="20"/>
          <w:lang w:val="en-GB"/>
        </w:rPr>
      </w:pPr>
      <w:r w:rsidRPr="0029338D">
        <w:rPr>
          <w:rFonts w:ascii="Courier" w:eastAsia="MS PMincho" w:hAnsi="Courier" w:cs="Times New Roman"/>
          <w:noProof/>
          <w:sz w:val="20"/>
          <w:szCs w:val="20"/>
          <w:lang w:val="en-GB"/>
        </w:rPr>
        <w:t>qW = Sqrt( 1 – ( qX</w:t>
      </w:r>
      <w:r w:rsidRPr="0029338D">
        <w:rPr>
          <w:rFonts w:ascii="Courier" w:eastAsia="MS PMincho" w:hAnsi="Courier" w:cs="Times New Roman"/>
          <w:noProof/>
          <w:sz w:val="20"/>
          <w:szCs w:val="20"/>
          <w:vertAlign w:val="superscript"/>
          <w:lang w:val="en-GB"/>
        </w:rPr>
        <w:t>2</w:t>
      </w:r>
      <w:r w:rsidRPr="0029338D">
        <w:rPr>
          <w:rFonts w:ascii="Courier" w:eastAsia="MS PMincho" w:hAnsi="Courier" w:cs="Times New Roman"/>
          <w:noProof/>
          <w:sz w:val="20"/>
          <w:szCs w:val="20"/>
          <w:lang w:val="en-GB"/>
        </w:rPr>
        <w:t xml:space="preserve"> + qY</w:t>
      </w:r>
      <w:r w:rsidRPr="0029338D">
        <w:rPr>
          <w:rFonts w:ascii="Courier" w:eastAsia="MS PMincho" w:hAnsi="Courier" w:cs="Times New Roman"/>
          <w:noProof/>
          <w:sz w:val="20"/>
          <w:szCs w:val="20"/>
          <w:vertAlign w:val="superscript"/>
          <w:lang w:val="en-GB"/>
        </w:rPr>
        <w:t>2</w:t>
      </w:r>
      <w:r w:rsidRPr="0029338D">
        <w:rPr>
          <w:rFonts w:ascii="Courier" w:eastAsia="MS PMincho" w:hAnsi="Courier" w:cs="Times New Roman"/>
          <w:noProof/>
          <w:sz w:val="20"/>
          <w:szCs w:val="20"/>
          <w:lang w:val="en-GB"/>
        </w:rPr>
        <w:t xml:space="preserve"> + qZ</w:t>
      </w:r>
      <w:r w:rsidRPr="0029338D">
        <w:rPr>
          <w:rFonts w:ascii="Courier" w:eastAsia="MS PMincho" w:hAnsi="Courier" w:cs="Times New Roman"/>
          <w:noProof/>
          <w:sz w:val="20"/>
          <w:szCs w:val="20"/>
          <w:vertAlign w:val="superscript"/>
          <w:lang w:val="en-GB"/>
        </w:rPr>
        <w:t>2</w:t>
      </w:r>
      <w:r w:rsidRPr="0029338D">
        <w:rPr>
          <w:rFonts w:ascii="Courier" w:eastAsia="MS PMincho" w:hAnsi="Courier" w:cs="Times New Roman"/>
          <w:noProof/>
          <w:sz w:val="20"/>
          <w:szCs w:val="20"/>
          <w:lang w:val="en-GB"/>
        </w:rPr>
        <w:t xml:space="preserve"> ) )</w:t>
      </w:r>
    </w:p>
    <w:p w14:paraId="6C568261" w14:textId="77777777" w:rsidR="0029338D" w:rsidRPr="0029338D" w:rsidRDefault="0029338D" w:rsidP="00877DA2">
      <w:pPr>
        <w:widowControl/>
        <w:tabs>
          <w:tab w:val="left" w:pos="1701"/>
        </w:tabs>
        <w:autoSpaceDE/>
        <w:autoSpaceDN/>
        <w:spacing w:before="120" w:after="120"/>
        <w:ind w:left="357" w:hanging="357"/>
        <w:jc w:val="both"/>
        <w:rPr>
          <w:rFonts w:ascii="Times New Roman" w:eastAsia="MS Mincho" w:hAnsi="Times New Roman" w:cs="Times New Roman"/>
          <w:bCs/>
          <w:sz w:val="20"/>
          <w:szCs w:val="20"/>
        </w:rPr>
      </w:pPr>
      <w:r w:rsidRPr="0029338D">
        <w:rPr>
          <w:rFonts w:ascii="Times New Roman" w:eastAsia="MS Mincho" w:hAnsi="Times New Roman" w:cs="Times New Roman"/>
          <w:bCs/>
          <w:sz w:val="20"/>
          <w:szCs w:val="20"/>
        </w:rPr>
        <w:t xml:space="preserve">The point </w:t>
      </w:r>
      <w:r w:rsidRPr="0029338D">
        <w:rPr>
          <w:rFonts w:ascii="Courier" w:eastAsia="MS PMincho" w:hAnsi="Courier" w:cs="Times New Roman"/>
          <w:noProof/>
          <w:sz w:val="20"/>
          <w:szCs w:val="20"/>
          <w:lang w:val="en-GB"/>
        </w:rPr>
        <w:t>(w,</w:t>
      </w:r>
      <w:r w:rsidRPr="0029338D">
        <w:rPr>
          <w:rFonts w:ascii="Cambria Math" w:eastAsia="MS PMincho" w:hAnsi="Cambria Math" w:cs="Cambria Math"/>
          <w:noProof/>
          <w:sz w:val="20"/>
          <w:szCs w:val="20"/>
          <w:lang w:val="en-GB"/>
        </w:rPr>
        <w:t> </w:t>
      </w:r>
      <w:r w:rsidRPr="0029338D">
        <w:rPr>
          <w:rFonts w:ascii="Courier" w:eastAsia="MS PMincho" w:hAnsi="Courier" w:cs="Times New Roman"/>
          <w:noProof/>
          <w:sz w:val="20"/>
          <w:szCs w:val="20"/>
          <w:lang w:val="en-GB"/>
        </w:rPr>
        <w:t>x,</w:t>
      </w:r>
      <w:r w:rsidRPr="0029338D">
        <w:rPr>
          <w:rFonts w:ascii="Cambria Math" w:eastAsia="MS PMincho" w:hAnsi="Cambria Math" w:cs="Cambria Math"/>
          <w:noProof/>
          <w:sz w:val="20"/>
          <w:szCs w:val="20"/>
          <w:lang w:val="en-GB"/>
        </w:rPr>
        <w:t> </w:t>
      </w:r>
      <w:r w:rsidRPr="0029338D">
        <w:rPr>
          <w:rFonts w:ascii="Courier" w:eastAsia="MS PMincho" w:hAnsi="Courier" w:cs="Times New Roman"/>
          <w:noProof/>
          <w:sz w:val="20"/>
          <w:szCs w:val="20"/>
          <w:lang w:val="en-GB"/>
        </w:rPr>
        <w:t>y,</w:t>
      </w:r>
      <w:r w:rsidRPr="0029338D">
        <w:rPr>
          <w:rFonts w:ascii="Cambria Math" w:eastAsia="MS PMincho" w:hAnsi="Cambria Math" w:cs="Cambria Math"/>
          <w:noProof/>
          <w:sz w:val="20"/>
          <w:szCs w:val="20"/>
          <w:lang w:val="en-GB"/>
        </w:rPr>
        <w:t> </w:t>
      </w:r>
      <w:r w:rsidRPr="0029338D">
        <w:rPr>
          <w:rFonts w:ascii="Courier" w:eastAsia="MS PMincho" w:hAnsi="Courier" w:cs="Times New Roman"/>
          <w:noProof/>
          <w:sz w:val="20"/>
          <w:szCs w:val="20"/>
          <w:lang w:val="en-GB"/>
        </w:rPr>
        <w:t>z)</w:t>
      </w:r>
      <w:r w:rsidRPr="0029338D">
        <w:rPr>
          <w:rFonts w:ascii="Times New Roman" w:eastAsia="MS Mincho" w:hAnsi="Times New Roman" w:cs="Times New Roman"/>
          <w:bCs/>
          <w:sz w:val="20"/>
          <w:szCs w:val="20"/>
        </w:rPr>
        <w:t xml:space="preserve"> represents a rotation around the axis directed by the vector </w:t>
      </w:r>
      <w:r w:rsidRPr="0029338D">
        <w:rPr>
          <w:rFonts w:ascii="Courier" w:eastAsia="MS PMincho" w:hAnsi="Courier" w:cs="Times New Roman"/>
          <w:noProof/>
          <w:sz w:val="20"/>
          <w:szCs w:val="20"/>
          <w:lang w:val="en-GB"/>
        </w:rPr>
        <w:t>(x,</w:t>
      </w:r>
      <w:r w:rsidRPr="0029338D">
        <w:rPr>
          <w:rFonts w:ascii="Cambria Math" w:eastAsia="MS PMincho" w:hAnsi="Cambria Math" w:cs="Cambria Math"/>
          <w:noProof/>
          <w:sz w:val="20"/>
          <w:szCs w:val="20"/>
          <w:lang w:val="en-GB"/>
        </w:rPr>
        <w:t> </w:t>
      </w:r>
      <w:r w:rsidRPr="0029338D">
        <w:rPr>
          <w:rFonts w:ascii="Courier" w:eastAsia="MS PMincho" w:hAnsi="Courier" w:cs="Times New Roman"/>
          <w:noProof/>
          <w:sz w:val="20"/>
          <w:szCs w:val="20"/>
          <w:lang w:val="en-GB"/>
        </w:rPr>
        <w:t>y,</w:t>
      </w:r>
      <w:r w:rsidRPr="0029338D">
        <w:rPr>
          <w:rFonts w:ascii="Cambria Math" w:eastAsia="MS PMincho" w:hAnsi="Cambria Math" w:cs="Cambria Math"/>
          <w:noProof/>
          <w:sz w:val="20"/>
          <w:szCs w:val="20"/>
          <w:lang w:val="en-GB"/>
        </w:rPr>
        <w:t> </w:t>
      </w:r>
      <w:r w:rsidRPr="0029338D">
        <w:rPr>
          <w:rFonts w:ascii="Courier" w:eastAsia="MS PMincho" w:hAnsi="Courier" w:cs="Times New Roman"/>
          <w:noProof/>
          <w:sz w:val="20"/>
          <w:szCs w:val="20"/>
          <w:lang w:val="en-GB"/>
        </w:rPr>
        <w:t>z)</w:t>
      </w:r>
      <w:r w:rsidRPr="0029338D">
        <w:rPr>
          <w:rFonts w:ascii="Times New Roman" w:eastAsia="MS Mincho" w:hAnsi="Times New Roman" w:cs="Times New Roman"/>
          <w:bCs/>
          <w:sz w:val="20"/>
          <w:szCs w:val="20"/>
        </w:rPr>
        <w:t xml:space="preserve"> by an angle </w:t>
      </w:r>
      <w:r w:rsidRPr="0029338D">
        <w:rPr>
          <w:rFonts w:ascii="Courier" w:eastAsia="MS PMincho" w:hAnsi="Courier" w:cs="Times New Roman"/>
          <w:noProof/>
          <w:sz w:val="20"/>
          <w:szCs w:val="20"/>
          <w:lang w:val="en-GB"/>
        </w:rPr>
        <w:t>2*cos ^{-1}(w)=2*sin ^{-1}(sqrt(x^{2}+y^{2}+z^{2}))</w:t>
      </w:r>
      <w:r w:rsidRPr="0029338D">
        <w:rPr>
          <w:rFonts w:ascii="Times New Roman" w:eastAsia="MS Mincho" w:hAnsi="Times New Roman" w:cs="Times New Roman"/>
          <w:bCs/>
          <w:sz w:val="20"/>
          <w:szCs w:val="20"/>
        </w:rPr>
        <w:t>.</w:t>
      </w:r>
    </w:p>
    <w:p w14:paraId="53710106" w14:textId="6D4E025B" w:rsidR="00D75A30" w:rsidRPr="00F766B7" w:rsidRDefault="0029338D" w:rsidP="00877DA2">
      <w:pPr>
        <w:widowControl/>
        <w:tabs>
          <w:tab w:val="left" w:pos="1701"/>
        </w:tabs>
        <w:autoSpaceDE/>
        <w:autoSpaceDN/>
        <w:spacing w:before="120" w:after="120"/>
        <w:ind w:left="357" w:hanging="357"/>
        <w:jc w:val="both"/>
        <w:rPr>
          <w:rFonts w:ascii="Times New Roman" w:eastAsia="Calibri" w:hAnsi="Times New Roman" w:cs="Times New Roman"/>
          <w:sz w:val="18"/>
        </w:rPr>
      </w:pPr>
      <w:r w:rsidRPr="0029338D">
        <w:rPr>
          <w:rFonts w:ascii="Times New Roman" w:eastAsia="Calibri" w:hAnsi="Times New Roman" w:cs="Times New Roman"/>
          <w:sz w:val="18"/>
          <w:lang w:val="en-GB"/>
        </w:rPr>
        <w:t xml:space="preserve">NOTE. As aligned ISO/IEC FDIS 23090-5, </w:t>
      </w:r>
      <w:proofErr w:type="spellStart"/>
      <w:r w:rsidRPr="0029338D">
        <w:rPr>
          <w:rFonts w:ascii="Times New Roman" w:eastAsia="Calibri" w:hAnsi="Times New Roman" w:cs="Times New Roman"/>
          <w:sz w:val="18"/>
          <w:lang w:val="en-GB"/>
        </w:rPr>
        <w:t>qW</w:t>
      </w:r>
      <w:proofErr w:type="spellEnd"/>
      <w:r w:rsidRPr="0029338D">
        <w:rPr>
          <w:rFonts w:ascii="Times New Roman" w:eastAsia="Calibri" w:hAnsi="Times New Roman" w:cs="Times New Roman"/>
          <w:sz w:val="18"/>
          <w:lang w:val="en-GB"/>
        </w:rPr>
        <w:t xml:space="preserve"> is always positive. If a negative </w:t>
      </w:r>
      <w:proofErr w:type="spellStart"/>
      <w:r w:rsidRPr="0029338D">
        <w:rPr>
          <w:rFonts w:ascii="Times New Roman" w:eastAsia="Calibri" w:hAnsi="Times New Roman" w:cs="Times New Roman"/>
          <w:sz w:val="18"/>
          <w:lang w:val="en-GB"/>
        </w:rPr>
        <w:t>qW</w:t>
      </w:r>
      <w:proofErr w:type="spellEnd"/>
      <w:r w:rsidRPr="0029338D">
        <w:rPr>
          <w:rFonts w:ascii="Times New Roman" w:eastAsia="Calibri" w:hAnsi="Times New Roman" w:cs="Times New Roman"/>
          <w:sz w:val="18"/>
          <w:lang w:val="en-GB"/>
        </w:rPr>
        <w:t xml:space="preserve"> is desired, one can signal all three syntax elements, </w:t>
      </w:r>
      <w:proofErr w:type="spellStart"/>
      <w:r w:rsidRPr="0029338D">
        <w:rPr>
          <w:rFonts w:ascii="Times New Roman" w:eastAsia="Calibri" w:hAnsi="Times New Roman" w:cs="Times New Roman"/>
          <w:sz w:val="18"/>
          <w:lang w:val="en-GB"/>
        </w:rPr>
        <w:t>cam_quat_x</w:t>
      </w:r>
      <w:proofErr w:type="spellEnd"/>
      <w:r w:rsidRPr="0029338D">
        <w:rPr>
          <w:rFonts w:ascii="Times New Roman" w:eastAsia="Calibri" w:hAnsi="Times New Roman" w:cs="Times New Roman"/>
          <w:sz w:val="18"/>
          <w:lang w:val="en-GB"/>
        </w:rPr>
        <w:t xml:space="preserve">, </w:t>
      </w:r>
      <w:proofErr w:type="spellStart"/>
      <w:r w:rsidRPr="0029338D">
        <w:rPr>
          <w:rFonts w:ascii="Times New Roman" w:eastAsia="Calibri" w:hAnsi="Times New Roman" w:cs="Times New Roman"/>
          <w:sz w:val="18"/>
          <w:lang w:val="en-GB"/>
        </w:rPr>
        <w:t>cam_quat_y</w:t>
      </w:r>
      <w:proofErr w:type="spellEnd"/>
      <w:r w:rsidRPr="0029338D">
        <w:rPr>
          <w:rFonts w:ascii="Times New Roman" w:eastAsia="Calibri" w:hAnsi="Times New Roman" w:cs="Times New Roman"/>
          <w:sz w:val="18"/>
          <w:lang w:val="en-GB"/>
        </w:rPr>
        <w:t xml:space="preserve">, and </w:t>
      </w:r>
      <w:proofErr w:type="spellStart"/>
      <w:r w:rsidRPr="0029338D">
        <w:rPr>
          <w:rFonts w:ascii="Times New Roman" w:eastAsia="Calibri" w:hAnsi="Times New Roman" w:cs="Times New Roman"/>
          <w:sz w:val="18"/>
          <w:lang w:val="en-GB"/>
        </w:rPr>
        <w:t>cam_quat_z</w:t>
      </w:r>
      <w:proofErr w:type="spellEnd"/>
      <w:r w:rsidRPr="0029338D">
        <w:rPr>
          <w:rFonts w:ascii="Times New Roman" w:eastAsia="Calibri" w:hAnsi="Times New Roman" w:cs="Times New Roman"/>
          <w:sz w:val="18"/>
          <w:lang w:val="en-GB"/>
        </w:rPr>
        <w:t xml:space="preserve"> with an opposite sign, which is equivalent.</w:t>
      </w:r>
    </w:p>
    <w:p w14:paraId="39A996C7" w14:textId="0EA14F89" w:rsidR="00F766B7" w:rsidRPr="00F766B7" w:rsidRDefault="00F766B7" w:rsidP="00733573">
      <w:pPr>
        <w:pStyle w:val="Heading2"/>
        <w:widowControl/>
        <w:numPr>
          <w:ilvl w:val="1"/>
          <w:numId w:val="2"/>
        </w:numPr>
        <w:autoSpaceDE/>
        <w:autoSpaceDN/>
        <w:spacing w:before="240" w:after="120" w:line="360" w:lineRule="auto"/>
        <w:ind w:left="540"/>
        <w:rPr>
          <w:rFonts w:ascii="Times New Roman" w:eastAsia="Times New Roman" w:hAnsi="Times New Roman" w:cs="Times New Roman"/>
          <w:b/>
          <w:color w:val="auto"/>
          <w:spacing w:val="10"/>
          <w:kern w:val="20"/>
          <w:sz w:val="20"/>
          <w:szCs w:val="20"/>
          <w:lang w:eastAsia="ko-KR"/>
        </w:rPr>
      </w:pPr>
      <w:bookmarkStart w:id="179" w:name="_Toc57208314"/>
      <w:bookmarkStart w:id="180" w:name="_Toc80301779"/>
      <w:bookmarkStart w:id="181" w:name="_Toc109574469"/>
      <w:r w:rsidRPr="00F766B7">
        <w:rPr>
          <w:rFonts w:ascii="Times New Roman" w:eastAsia="Times New Roman" w:hAnsi="Times New Roman" w:cs="Times New Roman"/>
          <w:b/>
          <w:color w:val="auto"/>
          <w:spacing w:val="10"/>
          <w:kern w:val="20"/>
          <w:sz w:val="22"/>
          <w:szCs w:val="22"/>
          <w:lang w:eastAsia="ko-KR"/>
        </w:rPr>
        <w:lastRenderedPageBreak/>
        <w:t>Intrinsic Camera Information</w:t>
      </w:r>
      <w:bookmarkEnd w:id="179"/>
      <w:bookmarkEnd w:id="180"/>
      <w:bookmarkEnd w:id="181"/>
    </w:p>
    <w:p w14:paraId="5D74FA62" w14:textId="24F6ACC7" w:rsidR="00F766B7" w:rsidRPr="00F766B7" w:rsidRDefault="00F766B7" w:rsidP="00F766B7">
      <w:pPr>
        <w:rPr>
          <w:lang w:eastAsia="ko-KR"/>
        </w:rPr>
      </w:pPr>
      <w:r>
        <w:rPr>
          <w:rFonts w:ascii="Times New Roman" w:eastAsia="MS Mincho" w:hAnsi="Times New Roman" w:cs="Times New Roman"/>
          <w:sz w:val="20"/>
          <w:szCs w:val="20"/>
        </w:rPr>
        <w:t xml:space="preserve">Intrinsic camera information </w:t>
      </w:r>
      <w:r w:rsidRPr="00BC351B">
        <w:rPr>
          <w:rFonts w:ascii="Times New Roman" w:eastAsia="MS Mincho" w:hAnsi="Times New Roman" w:cs="Times New Roman"/>
          <w:sz w:val="20"/>
          <w:szCs w:val="20"/>
        </w:rPr>
        <w:t>is defined using the following data structure</w:t>
      </w:r>
      <w:r>
        <w:rPr>
          <w:rFonts w:ascii="Times New Roman" w:eastAsia="MS Mincho" w:hAnsi="Times New Roman" w:cs="Times New Roman"/>
          <w:sz w:val="20"/>
          <w:szCs w:val="20"/>
        </w:rPr>
        <w:t>.</w:t>
      </w:r>
    </w:p>
    <w:p w14:paraId="3A0A2AA8" w14:textId="77777777" w:rsidR="00F766B7" w:rsidRPr="00F766B7" w:rsidRDefault="00F766B7" w:rsidP="00733573">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bookmarkStart w:id="182" w:name="_Toc57208315"/>
      <w:r w:rsidRPr="00F766B7">
        <w:rPr>
          <w:rFonts w:ascii="Times New Roman" w:eastAsia="Times New Roman" w:hAnsi="Times New Roman" w:cs="Times New Roman"/>
          <w:b/>
          <w:color w:val="auto"/>
          <w:spacing w:val="10"/>
          <w:kern w:val="20"/>
          <w:sz w:val="20"/>
          <w:szCs w:val="20"/>
          <w:lang w:eastAsia="ko-KR"/>
        </w:rPr>
        <w:t>Syntax</w:t>
      </w:r>
      <w:bookmarkEnd w:id="182"/>
    </w:p>
    <w:p w14:paraId="33134B1F" w14:textId="6D532BEA" w:rsidR="00F766B7" w:rsidRPr="00F766B7" w:rsidRDefault="00F766B7" w:rsidP="00F766B7">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rPr>
      </w:pPr>
      <w:r w:rsidRPr="00F766B7">
        <w:rPr>
          <w:rFonts w:ascii="Courier" w:eastAsia="MS Mincho" w:hAnsi="Courier" w:cs="Times New Roman"/>
          <w:noProof/>
          <w:sz w:val="20"/>
          <w:lang w:val="en-GB"/>
        </w:rPr>
        <w:t>aligned(8) class IntCameraInfo (</w:t>
      </w:r>
      <w:r w:rsidR="001C5D58" w:rsidRPr="001C5D58">
        <w:rPr>
          <w:rFonts w:ascii="Courier" w:eastAsia="MS Mincho" w:hAnsi="Courier" w:cs="Times New Roman"/>
          <w:noProof/>
          <w:sz w:val="20"/>
          <w:lang w:val="en-GB"/>
        </w:rPr>
        <w:t>unsigned char p</w:t>
      </w:r>
      <w:r w:rsidR="001C5D58">
        <w:rPr>
          <w:rFonts w:ascii="Courier" w:eastAsia="MS Mincho" w:hAnsi="Courier" w:cs="Times New Roman"/>
          <w:noProof/>
          <w:sz w:val="20"/>
          <w:lang w:val="en-GB"/>
        </w:rPr>
        <w:t>recision</w:t>
      </w:r>
      <w:r w:rsidR="001C5D58" w:rsidRPr="001C5D58">
        <w:rPr>
          <w:rFonts w:ascii="Courier" w:eastAsia="MS Mincho" w:hAnsi="Courier" w:cs="Times New Roman"/>
          <w:noProof/>
          <w:sz w:val="20"/>
          <w:lang w:val="en-GB"/>
        </w:rPr>
        <w:t>_bytes_minus1</w:t>
      </w:r>
      <w:r w:rsidRPr="00F766B7">
        <w:rPr>
          <w:rFonts w:ascii="Courier" w:eastAsia="MS Mincho" w:hAnsi="Courier" w:cs="Times New Roman"/>
          <w:noProof/>
          <w:sz w:val="20"/>
          <w:lang w:val="en-GB"/>
        </w:rPr>
        <w:t>)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 xml:space="preserve">unsigned int(10) camera_id;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 xml:space="preserve">bit(3) reserved = 0;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 xml:space="preserve">unsigned int(3) camera_type;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if (camera_type == 0)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r>
      <w:r w:rsidRPr="00F766B7">
        <w:rPr>
          <w:rFonts w:ascii="Courier" w:eastAsia="MS Mincho" w:hAnsi="Courier" w:cs="Times New Roman"/>
          <w:noProof/>
          <w:sz w:val="20"/>
          <w:lang w:val="en-GB"/>
        </w:rPr>
        <w:tab/>
        <w:t>signed int(</w:t>
      </w:r>
      <w:r w:rsidR="001C5D58">
        <w:rPr>
          <w:rFonts w:ascii="Courier" w:eastAsia="MS Mincho" w:hAnsi="Courier" w:cs="Times New Roman"/>
          <w:noProof/>
          <w:sz w:val="20"/>
          <w:lang w:val="en-GB"/>
        </w:rPr>
        <w:t>(</w:t>
      </w:r>
      <w:r w:rsidR="001C5D58" w:rsidRPr="001C5D58">
        <w:rPr>
          <w:rFonts w:ascii="Courier" w:eastAsia="MS Mincho" w:hAnsi="Courier" w:cs="Times New Roman"/>
          <w:noProof/>
          <w:sz w:val="20"/>
          <w:lang w:val="en-GB"/>
        </w:rPr>
        <w:t>p</w:t>
      </w:r>
      <w:r w:rsidR="001C5D58">
        <w:rPr>
          <w:rFonts w:ascii="Courier" w:eastAsia="MS Mincho" w:hAnsi="Courier" w:cs="Times New Roman"/>
          <w:noProof/>
          <w:sz w:val="20"/>
          <w:lang w:val="en-GB"/>
        </w:rPr>
        <w:t>recision</w:t>
      </w:r>
      <w:r w:rsidR="001C5D58" w:rsidRPr="001C5D58">
        <w:rPr>
          <w:rFonts w:ascii="Courier" w:eastAsia="MS Mincho" w:hAnsi="Courier" w:cs="Times New Roman"/>
          <w:noProof/>
          <w:sz w:val="20"/>
          <w:lang w:val="en-GB"/>
        </w:rPr>
        <w:t>_bytes_minus1</w:t>
      </w:r>
      <w:r w:rsidR="001C5D58">
        <w:rPr>
          <w:rFonts w:ascii="Courier" w:eastAsia="MS Mincho" w:hAnsi="Courier" w:cs="Times New Roman"/>
          <w:noProof/>
          <w:sz w:val="20"/>
          <w:lang w:val="en-GB"/>
        </w:rPr>
        <w:t>+1)*8</w:t>
      </w:r>
      <w:r w:rsidRPr="00F766B7">
        <w:rPr>
          <w:rFonts w:ascii="Courier" w:eastAsia="MS Mincho" w:hAnsi="Courier" w:cs="Times New Roman"/>
          <w:noProof/>
          <w:sz w:val="20"/>
          <w:lang w:val="en-GB"/>
        </w:rPr>
        <w:t xml:space="preserve">) erp_horizontal_fov;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r>
      <w:r w:rsidRPr="00F766B7">
        <w:rPr>
          <w:rFonts w:ascii="Courier" w:eastAsia="MS Mincho" w:hAnsi="Courier" w:cs="Times New Roman"/>
          <w:noProof/>
          <w:sz w:val="20"/>
          <w:lang w:val="en-GB"/>
        </w:rPr>
        <w:tab/>
        <w:t>signed int(</w:t>
      </w:r>
      <w:r w:rsidR="001C5D58">
        <w:rPr>
          <w:rFonts w:ascii="Courier" w:eastAsia="MS Mincho" w:hAnsi="Courier" w:cs="Times New Roman"/>
          <w:noProof/>
          <w:sz w:val="20"/>
          <w:lang w:val="en-GB"/>
        </w:rPr>
        <w:t>(</w:t>
      </w:r>
      <w:r w:rsidR="001C5D58" w:rsidRPr="001C5D58">
        <w:rPr>
          <w:rFonts w:ascii="Courier" w:eastAsia="MS Mincho" w:hAnsi="Courier" w:cs="Times New Roman"/>
          <w:noProof/>
          <w:sz w:val="20"/>
          <w:lang w:val="en-GB"/>
        </w:rPr>
        <w:t>p</w:t>
      </w:r>
      <w:r w:rsidR="001C5D58">
        <w:rPr>
          <w:rFonts w:ascii="Courier" w:eastAsia="MS Mincho" w:hAnsi="Courier" w:cs="Times New Roman"/>
          <w:noProof/>
          <w:sz w:val="20"/>
          <w:lang w:val="en-GB"/>
        </w:rPr>
        <w:t>recision</w:t>
      </w:r>
      <w:r w:rsidR="001C5D58" w:rsidRPr="001C5D58">
        <w:rPr>
          <w:rFonts w:ascii="Courier" w:eastAsia="MS Mincho" w:hAnsi="Courier" w:cs="Times New Roman"/>
          <w:noProof/>
          <w:sz w:val="20"/>
          <w:lang w:val="en-GB"/>
        </w:rPr>
        <w:t>_bytes_minus1</w:t>
      </w:r>
      <w:r w:rsidR="001C5D58">
        <w:rPr>
          <w:rFonts w:ascii="Courier" w:eastAsia="MS Mincho" w:hAnsi="Courier" w:cs="Times New Roman"/>
          <w:noProof/>
          <w:sz w:val="20"/>
          <w:lang w:val="en-GB"/>
        </w:rPr>
        <w:t>+1)*8</w:t>
      </w:r>
      <w:r w:rsidRPr="00F766B7">
        <w:rPr>
          <w:rFonts w:ascii="Courier" w:eastAsia="MS Mincho" w:hAnsi="Courier" w:cs="Times New Roman"/>
          <w:noProof/>
          <w:sz w:val="20"/>
          <w:lang w:val="en-GB"/>
        </w:rPr>
        <w:t xml:space="preserve">) erp_vertical_fov;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if (camera_type == 1)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r>
      <w:r w:rsidRPr="00F766B7">
        <w:rPr>
          <w:rFonts w:ascii="Courier" w:eastAsia="MS Mincho" w:hAnsi="Courier" w:cs="Times New Roman"/>
          <w:noProof/>
          <w:sz w:val="20"/>
          <w:lang w:val="en-GB"/>
        </w:rPr>
        <w:tab/>
        <w:t>signed int(</w:t>
      </w:r>
      <w:bookmarkStart w:id="183" w:name="_Hlk135389381"/>
      <w:r w:rsidR="001C5D58">
        <w:rPr>
          <w:rFonts w:ascii="Courier" w:eastAsia="MS Mincho" w:hAnsi="Courier" w:cs="Times New Roman"/>
          <w:noProof/>
          <w:sz w:val="20"/>
          <w:lang w:val="en-GB"/>
        </w:rPr>
        <w:t>(</w:t>
      </w:r>
      <w:r w:rsidR="001C5D58" w:rsidRPr="001C5D58">
        <w:rPr>
          <w:rFonts w:ascii="Courier" w:eastAsia="MS Mincho" w:hAnsi="Courier" w:cs="Times New Roman"/>
          <w:noProof/>
          <w:sz w:val="20"/>
          <w:lang w:val="en-GB"/>
        </w:rPr>
        <w:t>p</w:t>
      </w:r>
      <w:r w:rsidR="001C5D58">
        <w:rPr>
          <w:rFonts w:ascii="Courier" w:eastAsia="MS Mincho" w:hAnsi="Courier" w:cs="Times New Roman"/>
          <w:noProof/>
          <w:sz w:val="20"/>
          <w:lang w:val="en-GB"/>
        </w:rPr>
        <w:t>recision</w:t>
      </w:r>
      <w:r w:rsidR="001C5D58" w:rsidRPr="001C5D58">
        <w:rPr>
          <w:rFonts w:ascii="Courier" w:eastAsia="MS Mincho" w:hAnsi="Courier" w:cs="Times New Roman"/>
          <w:noProof/>
          <w:sz w:val="20"/>
          <w:lang w:val="en-GB"/>
        </w:rPr>
        <w:t>_bytes_minus1</w:t>
      </w:r>
      <w:r w:rsidR="001C5D58">
        <w:rPr>
          <w:rFonts w:ascii="Courier" w:eastAsia="MS Mincho" w:hAnsi="Courier" w:cs="Times New Roman"/>
          <w:noProof/>
          <w:sz w:val="20"/>
          <w:lang w:val="en-GB"/>
        </w:rPr>
        <w:t>+1)*8</w:t>
      </w:r>
      <w:bookmarkEnd w:id="183"/>
      <w:r w:rsidRPr="00F766B7">
        <w:rPr>
          <w:rFonts w:ascii="Courier" w:eastAsia="MS Mincho" w:hAnsi="Courier" w:cs="Times New Roman"/>
          <w:noProof/>
          <w:sz w:val="20"/>
          <w:lang w:val="en-GB"/>
        </w:rPr>
        <w:t xml:space="preserve">) perspective_horizontal_fov;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r>
      <w:r w:rsidRPr="00F766B7">
        <w:rPr>
          <w:rFonts w:ascii="Courier" w:eastAsia="MS Mincho" w:hAnsi="Courier" w:cs="Times New Roman"/>
          <w:noProof/>
          <w:sz w:val="20"/>
          <w:lang w:val="en-GB"/>
        </w:rPr>
        <w:tab/>
        <w:t xml:space="preserve">unsigned int(8)[4] perspective_aspect_ratio;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if (camera_type == 2)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r>
      <w:r w:rsidRPr="00F766B7">
        <w:rPr>
          <w:rFonts w:ascii="Courier" w:eastAsia="MS Mincho" w:hAnsi="Courier" w:cs="Times New Roman"/>
          <w:noProof/>
          <w:sz w:val="20"/>
          <w:lang w:val="en-GB"/>
        </w:rPr>
        <w:tab/>
        <w:t xml:space="preserve">unsigned int(8)[4] ortho_aspect_ratio;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r>
      <w:r w:rsidRPr="00F766B7">
        <w:rPr>
          <w:rFonts w:ascii="Courier" w:eastAsia="MS Mincho" w:hAnsi="Courier" w:cs="Times New Roman"/>
          <w:noProof/>
          <w:sz w:val="20"/>
          <w:lang w:val="en-GB"/>
        </w:rPr>
        <w:tab/>
        <w:t xml:space="preserve">unsigned int(8)[4] ortho_horizontal_size;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 xml:space="preserve">unsigned int(8)[4] clipping_near_plane; </w:t>
      </w:r>
      <w:r w:rsidRPr="00F766B7">
        <w:rPr>
          <w:rFonts w:ascii="Courier" w:eastAsia="MS Mincho" w:hAnsi="Courier" w:cs="Times New Roman"/>
          <w:noProof/>
          <w:sz w:val="20"/>
          <w:lang w:val="en-GB"/>
        </w:rPr>
        <w:br/>
      </w:r>
      <w:r w:rsidRPr="00F766B7">
        <w:rPr>
          <w:rFonts w:ascii="Courier" w:eastAsia="MS Mincho" w:hAnsi="Courier" w:cs="Times New Roman"/>
          <w:noProof/>
          <w:sz w:val="20"/>
          <w:lang w:val="en-GB"/>
        </w:rPr>
        <w:tab/>
        <w:t xml:space="preserve">unsigned int(8)[4] clipping_far_plane; </w:t>
      </w:r>
      <w:r w:rsidRPr="00F766B7">
        <w:rPr>
          <w:rFonts w:ascii="Courier" w:eastAsia="MS Mincho" w:hAnsi="Courier" w:cs="Times New Roman"/>
          <w:noProof/>
          <w:sz w:val="20"/>
          <w:lang w:val="en-GB"/>
        </w:rPr>
        <w:br/>
        <w:t>}</w:t>
      </w:r>
    </w:p>
    <w:p w14:paraId="0635A0CF" w14:textId="77777777" w:rsidR="00F766B7" w:rsidRPr="00F766B7" w:rsidRDefault="00F766B7" w:rsidP="00733573">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bookmarkStart w:id="184" w:name="_Toc57208316"/>
      <w:r w:rsidRPr="00F766B7">
        <w:rPr>
          <w:rFonts w:ascii="Times New Roman" w:eastAsia="Times New Roman" w:hAnsi="Times New Roman" w:cs="Times New Roman"/>
          <w:b/>
          <w:color w:val="auto"/>
          <w:spacing w:val="10"/>
          <w:kern w:val="20"/>
          <w:sz w:val="20"/>
          <w:szCs w:val="20"/>
          <w:lang w:eastAsia="ko-KR"/>
        </w:rPr>
        <w:t>Semantics</w:t>
      </w:r>
      <w:bookmarkEnd w:id="184"/>
    </w:p>
    <w:p w14:paraId="5266CFAF" w14:textId="77777777" w:rsidR="00F766B7" w:rsidRPr="00F766B7" w:rsidRDefault="00F766B7" w:rsidP="00877DA2">
      <w:pPr>
        <w:widowControl/>
        <w:tabs>
          <w:tab w:val="left" w:pos="1701"/>
        </w:tabs>
        <w:autoSpaceDE/>
        <w:autoSpaceDN/>
        <w:spacing w:before="120" w:after="120"/>
        <w:ind w:left="357" w:hanging="357"/>
        <w:jc w:val="both"/>
        <w:rPr>
          <w:rFonts w:ascii="Times New Roman" w:eastAsiaTheme="minorEastAsia" w:hAnsi="Times New Roman" w:cs="Times New Roman"/>
          <w:sz w:val="20"/>
          <w:szCs w:val="20"/>
          <w:lang w:val="en-GB"/>
        </w:rPr>
      </w:pPr>
      <w:proofErr w:type="spellStart"/>
      <w:r w:rsidRPr="00F766B7">
        <w:rPr>
          <w:rFonts w:ascii="Courier" w:eastAsia="Batang" w:hAnsi="Courier" w:cs="Times New Roman"/>
          <w:sz w:val="20"/>
          <w:lang w:val="en-GB" w:eastAsia="ja-JP"/>
        </w:rPr>
        <w:t>camera_id</w:t>
      </w:r>
      <w:proofErr w:type="spellEnd"/>
      <w:r w:rsidRPr="00F766B7">
        <w:rPr>
          <w:rFonts w:ascii="Cambria" w:eastAsiaTheme="minorEastAsia" w:hAnsi="Cambria" w:cs="Times New Roman"/>
          <w:lang w:val="en-GB"/>
        </w:rPr>
        <w:t xml:space="preserve"> </w:t>
      </w:r>
      <w:r w:rsidRPr="00F766B7">
        <w:rPr>
          <w:rFonts w:ascii="Times New Roman" w:eastAsiaTheme="minorEastAsia" w:hAnsi="Times New Roman" w:cs="Times New Roman"/>
          <w:sz w:val="20"/>
          <w:szCs w:val="20"/>
          <w:lang w:val="en-GB"/>
        </w:rPr>
        <w:t>is an identifier number that is used to identify a given viewport camera parameters.</w:t>
      </w:r>
    </w:p>
    <w:p w14:paraId="4D3A460A" w14:textId="77777777" w:rsidR="00F766B7" w:rsidRPr="00F766B7" w:rsidRDefault="00F766B7" w:rsidP="00877DA2">
      <w:pPr>
        <w:widowControl/>
        <w:tabs>
          <w:tab w:val="left" w:pos="1701"/>
        </w:tabs>
        <w:autoSpaceDE/>
        <w:autoSpaceDN/>
        <w:spacing w:before="120" w:after="120"/>
        <w:ind w:left="357" w:hanging="357"/>
        <w:jc w:val="both"/>
        <w:rPr>
          <w:rFonts w:ascii="Times New Roman" w:eastAsia="Batang" w:hAnsi="Times New Roman" w:cs="Times New Roman"/>
          <w:sz w:val="18"/>
          <w:szCs w:val="20"/>
          <w:lang w:val="en-GB" w:eastAsia="ja-JP"/>
        </w:rPr>
      </w:pPr>
      <w:proofErr w:type="spellStart"/>
      <w:r w:rsidRPr="00F766B7">
        <w:rPr>
          <w:rFonts w:ascii="Courier" w:eastAsia="Batang" w:hAnsi="Courier" w:cs="Times New Roman"/>
          <w:sz w:val="20"/>
          <w:lang w:val="en-GB" w:eastAsia="ja-JP"/>
        </w:rPr>
        <w:t>camera_type</w:t>
      </w:r>
      <w:proofErr w:type="spellEnd"/>
      <w:r w:rsidRPr="00F766B7">
        <w:rPr>
          <w:rFonts w:ascii="Cambria" w:eastAsiaTheme="minorEastAsia" w:hAnsi="Cambria" w:cs="Times New Roman"/>
          <w:lang w:val="en-GB"/>
        </w:rPr>
        <w:t xml:space="preserve"> </w:t>
      </w:r>
      <w:r w:rsidRPr="00F766B7">
        <w:rPr>
          <w:rFonts w:ascii="Times New Roman" w:eastAsiaTheme="minorEastAsia" w:hAnsi="Times New Roman" w:cs="Times New Roman"/>
          <w:sz w:val="20"/>
          <w:szCs w:val="20"/>
          <w:lang w:val="en-GB"/>
        </w:rPr>
        <w:t xml:space="preserve">indicates the projection method of the viewport camera. The value 0 specifies ERP projection. The value 1 specifies a perspective projection. The value 2 specifies an orthographic projection. Values in the range 3 to 255 are reserved for future use by ISO/IEC. </w:t>
      </w:r>
    </w:p>
    <w:p w14:paraId="24BAD549" w14:textId="01B056BB" w:rsidR="00232F62" w:rsidRPr="0029338D" w:rsidRDefault="00877DA2"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1C5D58">
        <w:rPr>
          <w:rFonts w:ascii="Courier" w:eastAsia="MS Mincho" w:hAnsi="Courier" w:cs="Times New Roman"/>
          <w:noProof/>
          <w:sz w:val="20"/>
          <w:lang w:val="en-GB"/>
        </w:rPr>
        <w:t>p</w:t>
      </w:r>
      <w:r>
        <w:rPr>
          <w:rFonts w:ascii="Courier" w:eastAsia="MS Mincho" w:hAnsi="Courier" w:cs="Times New Roman"/>
          <w:noProof/>
          <w:sz w:val="20"/>
          <w:lang w:val="en-GB"/>
        </w:rPr>
        <w:t>recision</w:t>
      </w:r>
      <w:r w:rsidR="00232F62" w:rsidRPr="0029338D">
        <w:rPr>
          <w:rFonts w:ascii="Courier" w:eastAsia="Batang" w:hAnsi="Courier" w:cs="Times New Roman"/>
          <w:sz w:val="20"/>
          <w:szCs w:val="20"/>
          <w:lang w:val="en-GB" w:eastAsia="ja-JP"/>
        </w:rPr>
        <w:t>_bytes_minus1</w:t>
      </w:r>
      <w:r w:rsidR="00232F62" w:rsidRPr="0029338D">
        <w:rPr>
          <w:rFonts w:ascii="Times New Roman" w:eastAsia="Batang" w:hAnsi="Times New Roman" w:cs="Times New Roman"/>
          <w:sz w:val="20"/>
          <w:szCs w:val="20"/>
          <w:lang w:val="en-GB" w:eastAsia="ko-KR"/>
        </w:rPr>
        <w:t xml:space="preserve">: Plus 1 indicates the number of bytes to be read for </w:t>
      </w:r>
      <w:proofErr w:type="spellStart"/>
      <w:r w:rsidR="00232F62" w:rsidRPr="00F766B7">
        <w:rPr>
          <w:rFonts w:ascii="Courier" w:eastAsia="MS Mincho" w:hAnsi="Courier" w:cs="Times New Roman"/>
          <w:sz w:val="20"/>
          <w:szCs w:val="24"/>
          <w:lang w:val="en-GB" w:eastAsia="ja-JP"/>
        </w:rPr>
        <w:t>erp_horizontal_fov</w:t>
      </w:r>
      <w:proofErr w:type="spellEnd"/>
      <w:r w:rsidR="00232F62" w:rsidRPr="0029338D">
        <w:rPr>
          <w:rFonts w:ascii="Courier" w:eastAsia="Batang" w:hAnsi="Courier" w:cs="Times New Roman"/>
          <w:noProof/>
          <w:sz w:val="20"/>
          <w:szCs w:val="20"/>
          <w:lang w:val="en-GB" w:eastAsia="ko-KR"/>
        </w:rPr>
        <w:t xml:space="preserve">, </w:t>
      </w:r>
      <w:proofErr w:type="spellStart"/>
      <w:r w:rsidR="00232F62" w:rsidRPr="00F766B7">
        <w:rPr>
          <w:rFonts w:ascii="Courier" w:eastAsia="Batang" w:hAnsi="Courier" w:cs="Times New Roman"/>
          <w:sz w:val="20"/>
          <w:szCs w:val="24"/>
          <w:lang w:val="en-GB" w:eastAsia="ja-JP"/>
        </w:rPr>
        <w:t>erp_vertical_fov</w:t>
      </w:r>
      <w:proofErr w:type="spellEnd"/>
      <w:r w:rsidR="00232F62" w:rsidRPr="0029338D">
        <w:rPr>
          <w:rFonts w:ascii="Times New Roman" w:eastAsia="Batang" w:hAnsi="Times New Roman" w:cs="Times New Roman"/>
          <w:sz w:val="20"/>
          <w:szCs w:val="20"/>
          <w:lang w:val="en-GB" w:eastAsia="ko-KR"/>
        </w:rPr>
        <w:t xml:space="preserve"> and </w:t>
      </w:r>
      <w:proofErr w:type="spellStart"/>
      <w:r w:rsidR="00232F62" w:rsidRPr="00F766B7">
        <w:rPr>
          <w:rFonts w:ascii="Courier" w:eastAsia="Batang" w:hAnsi="Courier" w:cs="Times New Roman"/>
          <w:sz w:val="20"/>
          <w:szCs w:val="24"/>
          <w:lang w:val="en-GB" w:eastAsia="ja-JP"/>
        </w:rPr>
        <w:t>perspective_horizontal_fov</w:t>
      </w:r>
      <w:proofErr w:type="spellEnd"/>
      <w:r w:rsidR="00232F62" w:rsidRPr="0029338D">
        <w:rPr>
          <w:rFonts w:ascii="Times New Roman" w:eastAsia="Batang" w:hAnsi="Times New Roman" w:cs="Times New Roman"/>
          <w:b/>
          <w:bCs/>
          <w:sz w:val="20"/>
          <w:szCs w:val="20"/>
          <w:lang w:val="en-GB" w:eastAsia="ko-KR"/>
        </w:rPr>
        <w:t>.</w:t>
      </w:r>
      <w:r w:rsidR="00232F62" w:rsidRPr="0029338D">
        <w:rPr>
          <w:rFonts w:ascii="Times New Roman" w:eastAsia="Batang" w:hAnsi="Times New Roman" w:cs="Times New Roman"/>
          <w:sz w:val="20"/>
          <w:szCs w:val="20"/>
          <w:lang w:val="en-GB" w:eastAsia="ko-KR"/>
        </w:rPr>
        <w:t xml:space="preserve"> Valid values are in the range from </w:t>
      </w:r>
      <w:r w:rsidR="00232F62" w:rsidRPr="0029338D">
        <w:rPr>
          <w:rFonts w:ascii="Courier" w:eastAsia="Batang" w:hAnsi="Courier" w:cs="Times New Roman"/>
          <w:noProof/>
          <w:sz w:val="20"/>
          <w:szCs w:val="20"/>
          <w:lang w:val="en-GB" w:eastAsia="ko-KR"/>
        </w:rPr>
        <w:t>[0, 3]</w:t>
      </w:r>
      <w:r w:rsidR="00232F62" w:rsidRPr="0029338D">
        <w:rPr>
          <w:rFonts w:ascii="Times New Roman" w:eastAsia="Batang" w:hAnsi="Times New Roman" w:cs="Times New Roman"/>
          <w:sz w:val="20"/>
          <w:szCs w:val="20"/>
          <w:lang w:val="en-GB" w:eastAsia="ko-KR"/>
        </w:rPr>
        <w:t>.</w:t>
      </w:r>
    </w:p>
    <w:p w14:paraId="4F9DC2D3" w14:textId="77777777" w:rsidR="00F766B7" w:rsidRPr="00F766B7" w:rsidRDefault="00F766B7"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F766B7">
        <w:rPr>
          <w:rFonts w:ascii="Courier" w:eastAsia="MS Mincho" w:hAnsi="Courier" w:cs="Times New Roman"/>
          <w:sz w:val="20"/>
          <w:szCs w:val="24"/>
          <w:lang w:val="en-GB" w:eastAsia="ja-JP"/>
        </w:rPr>
        <w:t>erp_horizontal_fov</w:t>
      </w:r>
      <w:proofErr w:type="spellEnd"/>
      <w:r w:rsidRPr="00F766B7">
        <w:rPr>
          <w:rFonts w:ascii="Times New Roman" w:eastAsia="MS Mincho" w:hAnsi="Times New Roman" w:cs="Times New Roman"/>
          <w:sz w:val="24"/>
          <w:szCs w:val="24"/>
        </w:rPr>
        <w:t xml:space="preserve"> </w:t>
      </w:r>
      <w:r w:rsidRPr="00F766B7">
        <w:rPr>
          <w:rFonts w:ascii="Times New Roman" w:eastAsia="MS Mincho" w:hAnsi="Times New Roman" w:cs="Times New Roman"/>
          <w:sz w:val="20"/>
          <w:szCs w:val="20"/>
        </w:rPr>
        <w:t xml:space="preserve">specifies the longitude range for an ERP projection corresponding to the horizontal size of the viewport region, in units of radians. The value shall be in the range 0 to 2π. </w:t>
      </w:r>
    </w:p>
    <w:p w14:paraId="724806A5" w14:textId="77777777" w:rsidR="00F766B7" w:rsidRPr="00F766B7" w:rsidRDefault="00F766B7"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F766B7">
        <w:rPr>
          <w:rFonts w:ascii="Courier" w:eastAsia="Batang" w:hAnsi="Courier" w:cs="Times New Roman"/>
          <w:sz w:val="20"/>
          <w:szCs w:val="24"/>
          <w:lang w:val="en-GB" w:eastAsia="ja-JP"/>
        </w:rPr>
        <w:t>erp_vertical_fov</w:t>
      </w:r>
      <w:proofErr w:type="spellEnd"/>
      <w:r w:rsidRPr="00F766B7">
        <w:rPr>
          <w:rFonts w:ascii="Times New Roman" w:eastAsia="MS Mincho" w:hAnsi="Times New Roman" w:cs="Times New Roman"/>
          <w:sz w:val="24"/>
          <w:szCs w:val="24"/>
        </w:rPr>
        <w:t xml:space="preserve"> </w:t>
      </w:r>
      <w:r w:rsidRPr="00F766B7">
        <w:rPr>
          <w:rFonts w:ascii="Times New Roman" w:eastAsia="MS Mincho" w:hAnsi="Times New Roman" w:cs="Times New Roman"/>
          <w:sz w:val="20"/>
          <w:szCs w:val="20"/>
        </w:rPr>
        <w:t>specifies the latitude range for an ERP projection corresponding to the vertical size of the viewport region, in units of radians. The value shall be in the range 0 to π.</w:t>
      </w:r>
      <w:r w:rsidRPr="00F766B7">
        <w:rPr>
          <w:rFonts w:ascii="Courier" w:eastAsia="MS Mincho" w:hAnsi="Courier" w:cs="Times New Roman"/>
          <w:sz w:val="16"/>
          <w:szCs w:val="20"/>
          <w:lang w:val="en-GB" w:eastAsia="ja-JP"/>
        </w:rPr>
        <w:t xml:space="preserve"> </w:t>
      </w:r>
    </w:p>
    <w:p w14:paraId="5033DAA8" w14:textId="77777777" w:rsidR="00F766B7" w:rsidRPr="00F766B7" w:rsidRDefault="00F766B7"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F766B7">
        <w:rPr>
          <w:rFonts w:ascii="Courier" w:eastAsia="Batang" w:hAnsi="Courier" w:cs="Times New Roman"/>
          <w:sz w:val="20"/>
          <w:szCs w:val="24"/>
          <w:lang w:val="en-GB" w:eastAsia="ja-JP"/>
        </w:rPr>
        <w:t>perspective_horizontal_fov</w:t>
      </w:r>
      <w:proofErr w:type="spellEnd"/>
      <w:r w:rsidRPr="00F766B7">
        <w:rPr>
          <w:rFonts w:ascii="Times New Roman" w:eastAsia="MS Mincho" w:hAnsi="Times New Roman" w:cs="Times New Roman"/>
          <w:sz w:val="24"/>
          <w:szCs w:val="24"/>
        </w:rPr>
        <w:t xml:space="preserve"> </w:t>
      </w:r>
      <w:r w:rsidRPr="00F766B7">
        <w:rPr>
          <w:rFonts w:ascii="Times New Roman" w:eastAsia="MS Mincho" w:hAnsi="Times New Roman" w:cs="Times New Roman"/>
          <w:sz w:val="20"/>
          <w:szCs w:val="20"/>
        </w:rPr>
        <w:t xml:space="preserve">specifies the horizontal field of view for perspective projection in radians. The value of shall be in the range of 0 and π. </w:t>
      </w:r>
    </w:p>
    <w:p w14:paraId="70583C77" w14:textId="77777777" w:rsidR="00F766B7" w:rsidRPr="00F766B7" w:rsidRDefault="00F766B7" w:rsidP="00877DA2">
      <w:pPr>
        <w:widowControl/>
        <w:tabs>
          <w:tab w:val="left" w:pos="1701"/>
        </w:tabs>
        <w:autoSpaceDE/>
        <w:autoSpaceDN/>
        <w:spacing w:before="120" w:after="120"/>
        <w:ind w:left="357" w:hanging="357"/>
        <w:jc w:val="both"/>
        <w:rPr>
          <w:rFonts w:ascii="Courier" w:eastAsia="Batang" w:hAnsi="Courier" w:cs="Times New Roman"/>
          <w:sz w:val="18"/>
          <w:szCs w:val="20"/>
          <w:lang w:val="en-GB" w:eastAsia="ja-JP"/>
        </w:rPr>
      </w:pPr>
      <w:proofErr w:type="spellStart"/>
      <w:r w:rsidRPr="00F766B7">
        <w:rPr>
          <w:rFonts w:ascii="Courier" w:eastAsia="Batang" w:hAnsi="Courier" w:cs="Times New Roman"/>
          <w:sz w:val="20"/>
          <w:lang w:val="en-GB" w:eastAsia="ja-JP"/>
        </w:rPr>
        <w:t>perspective_aspect_ratio</w:t>
      </w:r>
      <w:proofErr w:type="spellEnd"/>
      <w:r w:rsidRPr="00F766B7">
        <w:rPr>
          <w:rFonts w:ascii="Cambria" w:eastAsiaTheme="minorEastAsia" w:hAnsi="Cambria" w:cs="Times New Roman"/>
          <w:lang w:val="en-GB"/>
        </w:rPr>
        <w:t xml:space="preserve"> </w:t>
      </w:r>
      <w:r w:rsidRPr="00F766B7">
        <w:rPr>
          <w:rFonts w:ascii="Cambria" w:eastAsiaTheme="minorEastAsia" w:hAnsi="Cambria" w:cs="Times New Roman"/>
          <w:sz w:val="20"/>
          <w:szCs w:val="20"/>
          <w:lang w:val="en-GB"/>
        </w:rPr>
        <w:t xml:space="preserve">specifies the relative aspect ratio of viewport for perspective projection (horizontal/vertical). </w:t>
      </w:r>
      <w:r w:rsidRPr="00F766B7">
        <w:rPr>
          <w:rFonts w:ascii="Cambria" w:eastAsia="Times New Roman" w:hAnsi="Cambria" w:cs="Times New Roman"/>
          <w:sz w:val="20"/>
          <w:szCs w:val="20"/>
          <w:lang w:val="en-GB"/>
        </w:rPr>
        <w:t xml:space="preserve">The value shall be expressed in 32-bit binary floating-point format with the </w:t>
      </w:r>
      <w:r w:rsidRPr="00F766B7">
        <w:rPr>
          <w:rFonts w:ascii="Cambria" w:eastAsia="Batang" w:hAnsi="Cambria" w:cs="Times New Roman"/>
          <w:sz w:val="20"/>
          <w:lang w:val="en-GB" w:eastAsia="ko-KR"/>
        </w:rPr>
        <w:t>4 bytes in big-endian order</w:t>
      </w:r>
      <w:r w:rsidRPr="00F766B7">
        <w:rPr>
          <w:rFonts w:ascii="Cambria" w:eastAsia="Times New Roman" w:hAnsi="Cambria" w:cs="Times New Roman"/>
          <w:sz w:val="20"/>
          <w:szCs w:val="20"/>
          <w:lang w:val="en-GB"/>
        </w:rPr>
        <w:t xml:space="preserve"> and with the parsing process as specified in IEEE 754.</w:t>
      </w:r>
    </w:p>
    <w:p w14:paraId="04148E7B" w14:textId="77777777" w:rsidR="00F766B7" w:rsidRPr="00F766B7" w:rsidRDefault="00F766B7" w:rsidP="00877DA2">
      <w:pPr>
        <w:widowControl/>
        <w:tabs>
          <w:tab w:val="left" w:pos="1701"/>
        </w:tabs>
        <w:autoSpaceDE/>
        <w:autoSpaceDN/>
        <w:spacing w:before="120" w:after="120"/>
        <w:ind w:left="357" w:hanging="357"/>
        <w:jc w:val="both"/>
        <w:rPr>
          <w:rFonts w:ascii="Courier" w:eastAsia="Batang" w:hAnsi="Courier" w:cs="Times New Roman"/>
          <w:sz w:val="18"/>
          <w:szCs w:val="20"/>
          <w:lang w:val="en-GB" w:eastAsia="ja-JP"/>
        </w:rPr>
      </w:pPr>
      <w:proofErr w:type="spellStart"/>
      <w:r w:rsidRPr="00F766B7">
        <w:rPr>
          <w:rFonts w:ascii="Courier" w:eastAsia="Batang" w:hAnsi="Courier" w:cs="Times New Roman"/>
          <w:sz w:val="20"/>
          <w:lang w:val="en-GB" w:eastAsia="ja-JP"/>
        </w:rPr>
        <w:t>ortho_aspect_ratio</w:t>
      </w:r>
      <w:proofErr w:type="spellEnd"/>
      <w:r w:rsidRPr="00F766B7">
        <w:rPr>
          <w:rFonts w:ascii="Cambria" w:eastAsiaTheme="minorEastAsia" w:hAnsi="Cambria" w:cs="Times New Roman"/>
          <w:lang w:val="en-GB"/>
        </w:rPr>
        <w:t xml:space="preserve"> </w:t>
      </w:r>
      <w:r w:rsidRPr="00F766B7">
        <w:rPr>
          <w:rFonts w:ascii="Cambria" w:eastAsiaTheme="minorEastAsia" w:hAnsi="Cambria" w:cs="Times New Roman"/>
          <w:sz w:val="20"/>
          <w:szCs w:val="20"/>
          <w:lang w:val="en-GB"/>
        </w:rPr>
        <w:t xml:space="preserve">specifies the relative aspect ratio of viewport for orthogonal projection (horizontal/vertical). </w:t>
      </w:r>
      <w:r w:rsidRPr="00F766B7">
        <w:rPr>
          <w:rFonts w:ascii="Cambria" w:eastAsia="Times New Roman" w:hAnsi="Cambria" w:cs="Times New Roman"/>
          <w:sz w:val="20"/>
          <w:szCs w:val="20"/>
          <w:lang w:val="en-GB"/>
        </w:rPr>
        <w:t xml:space="preserve">The value shall be expressed in 32-bit binary floating-point format with the </w:t>
      </w:r>
      <w:r w:rsidRPr="00F766B7">
        <w:rPr>
          <w:rFonts w:ascii="Cambria" w:eastAsia="Batang" w:hAnsi="Cambria" w:cs="Times New Roman"/>
          <w:sz w:val="20"/>
          <w:lang w:val="en-GB" w:eastAsia="ko-KR"/>
        </w:rPr>
        <w:t>4 bytes in big-endian order</w:t>
      </w:r>
      <w:r w:rsidRPr="00F766B7">
        <w:rPr>
          <w:rFonts w:ascii="Cambria" w:eastAsia="Times New Roman" w:hAnsi="Cambria" w:cs="Times New Roman"/>
          <w:sz w:val="20"/>
          <w:szCs w:val="20"/>
          <w:lang w:val="en-GB"/>
        </w:rPr>
        <w:t xml:space="preserve"> and with the parsing process as specified in IEEE 754.</w:t>
      </w:r>
    </w:p>
    <w:p w14:paraId="23AAB1DE" w14:textId="77777777" w:rsidR="00F766B7" w:rsidRPr="00F766B7" w:rsidRDefault="00F766B7" w:rsidP="00877DA2">
      <w:pPr>
        <w:widowControl/>
        <w:tabs>
          <w:tab w:val="left" w:pos="1701"/>
        </w:tabs>
        <w:autoSpaceDE/>
        <w:autoSpaceDN/>
        <w:spacing w:before="120" w:after="120"/>
        <w:ind w:left="357" w:hanging="357"/>
        <w:jc w:val="both"/>
        <w:rPr>
          <w:rFonts w:ascii="Courier" w:eastAsia="Batang" w:hAnsi="Courier" w:cs="Times New Roman"/>
          <w:sz w:val="18"/>
          <w:szCs w:val="20"/>
          <w:lang w:val="en-GB" w:eastAsia="ja-JP"/>
        </w:rPr>
      </w:pPr>
      <w:proofErr w:type="spellStart"/>
      <w:r w:rsidRPr="00F766B7">
        <w:rPr>
          <w:rFonts w:ascii="Courier" w:eastAsia="Batang" w:hAnsi="Courier" w:cs="Times New Roman"/>
          <w:sz w:val="20"/>
          <w:lang w:val="en-GB" w:eastAsia="ja-JP"/>
        </w:rPr>
        <w:t>ortho_horizontal_size</w:t>
      </w:r>
      <w:proofErr w:type="spellEnd"/>
      <w:r w:rsidRPr="00F766B7">
        <w:rPr>
          <w:rFonts w:ascii="Cambria" w:eastAsiaTheme="minorEastAsia" w:hAnsi="Cambria" w:cs="Times New Roman"/>
          <w:lang w:val="en-GB"/>
        </w:rPr>
        <w:t xml:space="preserve"> </w:t>
      </w:r>
      <w:r w:rsidRPr="00F766B7">
        <w:rPr>
          <w:rFonts w:ascii="Cambria" w:eastAsiaTheme="minorEastAsia" w:hAnsi="Cambria" w:cs="Times New Roman"/>
          <w:sz w:val="20"/>
          <w:szCs w:val="20"/>
          <w:lang w:val="en-GB"/>
        </w:rPr>
        <w:t xml:space="preserve">specifies the horizontal size of the orthogonal in metres. </w:t>
      </w:r>
      <w:r w:rsidRPr="00F766B7">
        <w:rPr>
          <w:rFonts w:ascii="Cambria" w:eastAsia="Times New Roman" w:hAnsi="Cambria" w:cs="Times New Roman"/>
          <w:sz w:val="20"/>
          <w:szCs w:val="20"/>
          <w:lang w:val="en-GB"/>
        </w:rPr>
        <w:t xml:space="preserve">The value shall be expressed in 32-bit binary floating-point format with the </w:t>
      </w:r>
      <w:r w:rsidRPr="00F766B7">
        <w:rPr>
          <w:rFonts w:ascii="Cambria" w:eastAsia="Batang" w:hAnsi="Cambria" w:cs="Times New Roman"/>
          <w:sz w:val="20"/>
          <w:lang w:val="en-GB" w:eastAsia="ko-KR"/>
        </w:rPr>
        <w:t>4 bytes in big-endian order</w:t>
      </w:r>
      <w:r w:rsidRPr="00F766B7">
        <w:rPr>
          <w:rFonts w:ascii="Cambria" w:eastAsia="Times New Roman" w:hAnsi="Cambria" w:cs="Times New Roman"/>
          <w:sz w:val="20"/>
          <w:szCs w:val="20"/>
          <w:lang w:val="en-GB"/>
        </w:rPr>
        <w:t xml:space="preserve"> and with the parsing process as specified in IEEE 754.</w:t>
      </w:r>
    </w:p>
    <w:p w14:paraId="6676596D" w14:textId="77777777" w:rsidR="00F766B7" w:rsidRPr="00F766B7" w:rsidRDefault="00F766B7" w:rsidP="00877DA2">
      <w:pPr>
        <w:widowControl/>
        <w:tabs>
          <w:tab w:val="left" w:pos="1701"/>
        </w:tabs>
        <w:autoSpaceDE/>
        <w:autoSpaceDN/>
        <w:spacing w:before="120" w:after="120"/>
        <w:ind w:left="357" w:hanging="357"/>
        <w:jc w:val="both"/>
        <w:rPr>
          <w:rFonts w:ascii="Cambria" w:eastAsia="Times New Roman" w:hAnsi="Cambria" w:cs="Times New Roman"/>
          <w:lang w:val="en-GB"/>
        </w:rPr>
      </w:pPr>
      <w:proofErr w:type="spellStart"/>
      <w:r w:rsidRPr="00F766B7">
        <w:rPr>
          <w:rFonts w:ascii="Courier" w:eastAsia="Batang" w:hAnsi="Courier" w:cs="Times New Roman"/>
          <w:sz w:val="20"/>
          <w:lang w:val="en-GB" w:eastAsia="ja-JP"/>
        </w:rPr>
        <w:t>clipping_near_plane</w:t>
      </w:r>
      <w:proofErr w:type="spellEnd"/>
      <w:r w:rsidRPr="00F766B7">
        <w:rPr>
          <w:rFonts w:ascii="Cambria" w:eastAsiaTheme="minorEastAsia" w:hAnsi="Cambria" w:cs="Times New Roman"/>
          <w:sz w:val="20"/>
          <w:szCs w:val="20"/>
          <w:lang w:val="en-GB"/>
        </w:rPr>
        <w:t xml:space="preserve"> and </w:t>
      </w:r>
      <w:proofErr w:type="spellStart"/>
      <w:r w:rsidRPr="00F766B7">
        <w:rPr>
          <w:rFonts w:ascii="Courier" w:eastAsia="Batang" w:hAnsi="Courier" w:cs="Times New Roman"/>
          <w:sz w:val="20"/>
          <w:lang w:val="en-GB" w:eastAsia="ja-JP"/>
        </w:rPr>
        <w:t>clipping_far_plane</w:t>
      </w:r>
      <w:proofErr w:type="spellEnd"/>
      <w:r w:rsidRPr="00F766B7">
        <w:rPr>
          <w:rFonts w:ascii="Cambria" w:eastAsiaTheme="minorEastAsia" w:hAnsi="Cambria" w:cs="Times New Roman"/>
          <w:sz w:val="20"/>
          <w:szCs w:val="20"/>
          <w:lang w:val="en-GB"/>
        </w:rPr>
        <w:t xml:space="preserve"> indicate the near and far depths (or distances) based on the near and far clipping planes of the viewport in metres. </w:t>
      </w:r>
      <w:r w:rsidRPr="00F766B7">
        <w:rPr>
          <w:rFonts w:ascii="Cambria" w:eastAsia="Times New Roman" w:hAnsi="Cambria" w:cs="Times New Roman"/>
          <w:sz w:val="20"/>
          <w:szCs w:val="20"/>
          <w:lang w:val="en-GB"/>
        </w:rPr>
        <w:t xml:space="preserve">The values shall be expressed in </w:t>
      </w:r>
      <w:r w:rsidRPr="00F766B7">
        <w:rPr>
          <w:rFonts w:ascii="Cambria" w:eastAsia="Times New Roman" w:hAnsi="Cambria" w:cs="Times New Roman"/>
          <w:sz w:val="20"/>
          <w:szCs w:val="20"/>
          <w:lang w:val="en-GB"/>
        </w:rPr>
        <w:lastRenderedPageBreak/>
        <w:t xml:space="preserve">32-bit binary floating-point format with the </w:t>
      </w:r>
      <w:r w:rsidRPr="00F766B7">
        <w:rPr>
          <w:rFonts w:ascii="Cambria" w:eastAsia="Batang" w:hAnsi="Cambria" w:cs="Times New Roman"/>
          <w:sz w:val="20"/>
          <w:lang w:val="en-GB" w:eastAsia="ko-KR"/>
        </w:rPr>
        <w:t>4 bytes in big-endian order</w:t>
      </w:r>
      <w:r w:rsidRPr="00F766B7">
        <w:rPr>
          <w:rFonts w:ascii="Cambria" w:eastAsia="Times New Roman" w:hAnsi="Cambria" w:cs="Times New Roman"/>
          <w:sz w:val="20"/>
          <w:szCs w:val="20"/>
          <w:lang w:val="en-GB"/>
        </w:rPr>
        <w:t xml:space="preserve"> and with the parsing process as specified in IEEE 754.</w:t>
      </w:r>
    </w:p>
    <w:p w14:paraId="7739D326" w14:textId="77777777" w:rsidR="008B204F" w:rsidRPr="008B204F" w:rsidRDefault="008B204F" w:rsidP="00733573">
      <w:pPr>
        <w:pStyle w:val="Heading2"/>
        <w:widowControl/>
        <w:numPr>
          <w:ilvl w:val="1"/>
          <w:numId w:val="2"/>
        </w:numPr>
        <w:autoSpaceDE/>
        <w:autoSpaceDN/>
        <w:spacing w:before="240" w:after="120" w:line="360" w:lineRule="auto"/>
        <w:ind w:left="540"/>
        <w:rPr>
          <w:rFonts w:ascii="Times New Roman" w:eastAsia="Times New Roman" w:hAnsi="Times New Roman" w:cs="Times New Roman"/>
          <w:b/>
          <w:color w:val="auto"/>
          <w:spacing w:val="10"/>
          <w:kern w:val="20"/>
          <w:sz w:val="22"/>
          <w:szCs w:val="22"/>
          <w:lang w:eastAsia="ko-KR"/>
        </w:rPr>
      </w:pPr>
      <w:bookmarkStart w:id="185" w:name="_Toc109574470"/>
      <w:r w:rsidRPr="008B204F">
        <w:rPr>
          <w:rFonts w:ascii="Times New Roman" w:eastAsia="Times New Roman" w:hAnsi="Times New Roman" w:cs="Times New Roman"/>
          <w:b/>
          <w:color w:val="auto"/>
          <w:spacing w:val="10"/>
          <w:kern w:val="20"/>
          <w:sz w:val="22"/>
          <w:szCs w:val="22"/>
          <w:lang w:eastAsia="ko-KR"/>
        </w:rPr>
        <w:t>Viewing Spaces</w:t>
      </w:r>
      <w:bookmarkEnd w:id="185"/>
    </w:p>
    <w:p w14:paraId="6ED69179" w14:textId="21380E73" w:rsidR="008B204F" w:rsidRPr="008B204F" w:rsidRDefault="008B204F" w:rsidP="008B204F">
      <w:pPr>
        <w:rPr>
          <w:rFonts w:ascii="Times New Roman" w:eastAsia="MS Mincho" w:hAnsi="Times New Roman" w:cs="Times New Roman"/>
          <w:sz w:val="20"/>
          <w:szCs w:val="20"/>
        </w:rPr>
      </w:pPr>
      <w:bookmarkStart w:id="186" w:name="_Toc94083889"/>
      <w:bookmarkStart w:id="187" w:name="_Toc94083891"/>
      <w:bookmarkEnd w:id="186"/>
      <w:bookmarkEnd w:id="187"/>
      <w:r w:rsidRPr="008B204F">
        <w:rPr>
          <w:rFonts w:ascii="Times New Roman" w:eastAsia="MS Mincho" w:hAnsi="Times New Roman" w:cs="Times New Roman"/>
          <w:sz w:val="20"/>
          <w:szCs w:val="20"/>
        </w:rPr>
        <w:t xml:space="preserve">A cuboid viewing space is defined using the following </w:t>
      </w:r>
      <w:r>
        <w:rPr>
          <w:rFonts w:ascii="Times New Roman" w:eastAsia="MS Mincho" w:hAnsi="Times New Roman" w:cs="Times New Roman"/>
          <w:sz w:val="20"/>
          <w:szCs w:val="20"/>
        </w:rPr>
        <w:t xml:space="preserve">data </w:t>
      </w:r>
      <w:r w:rsidRPr="008B204F">
        <w:rPr>
          <w:rFonts w:ascii="Times New Roman" w:eastAsia="MS Mincho" w:hAnsi="Times New Roman" w:cs="Times New Roman"/>
          <w:sz w:val="20"/>
          <w:szCs w:val="20"/>
        </w:rPr>
        <w:t>structure.</w:t>
      </w:r>
    </w:p>
    <w:p w14:paraId="3897D2AF" w14:textId="77777777" w:rsidR="008B204F" w:rsidRPr="008B204F" w:rsidRDefault="008B204F" w:rsidP="00733573">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8B204F">
        <w:rPr>
          <w:rFonts w:ascii="Times New Roman" w:eastAsia="Times New Roman" w:hAnsi="Times New Roman" w:cs="Times New Roman"/>
          <w:b/>
          <w:color w:val="auto"/>
          <w:spacing w:val="10"/>
          <w:kern w:val="20"/>
          <w:sz w:val="20"/>
          <w:szCs w:val="20"/>
          <w:lang w:eastAsia="ko-KR"/>
        </w:rPr>
        <w:t>Syntax</w:t>
      </w:r>
    </w:p>
    <w:p w14:paraId="337A51E0" w14:textId="24E7AF8D" w:rsidR="008B204F" w:rsidRPr="008B204F" w:rsidRDefault="008B204F" w:rsidP="008B204F">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8B204F">
        <w:rPr>
          <w:rFonts w:ascii="Courier" w:eastAsia="MS Mincho" w:hAnsi="Courier" w:cs="Times New Roman"/>
          <w:noProof/>
          <w:sz w:val="20"/>
          <w:lang w:val="en-GB"/>
        </w:rPr>
        <w:t>aligned(8) class ViewingSpace(</w:t>
      </w:r>
      <w:r w:rsidR="00C208A3" w:rsidRPr="001C5D58">
        <w:rPr>
          <w:rFonts w:ascii="Courier" w:eastAsia="MS Mincho" w:hAnsi="Courier" w:cs="Times New Roman"/>
          <w:noProof/>
          <w:sz w:val="20"/>
          <w:lang w:val="en-GB"/>
        </w:rPr>
        <w:t>unsigned char p</w:t>
      </w:r>
      <w:r w:rsidR="00C208A3">
        <w:rPr>
          <w:rFonts w:ascii="Courier" w:eastAsia="MS Mincho" w:hAnsi="Courier" w:cs="Times New Roman"/>
          <w:noProof/>
          <w:sz w:val="20"/>
          <w:lang w:val="en-GB"/>
        </w:rPr>
        <w:t>recision</w:t>
      </w:r>
      <w:r w:rsidR="00C208A3" w:rsidRPr="001C5D58">
        <w:rPr>
          <w:rFonts w:ascii="Courier" w:eastAsia="MS Mincho" w:hAnsi="Courier" w:cs="Times New Roman"/>
          <w:noProof/>
          <w:sz w:val="20"/>
          <w:lang w:val="en-GB"/>
        </w:rPr>
        <w:t>_bytes_minus1</w:t>
      </w:r>
      <w:r w:rsidRPr="008B204F">
        <w:rPr>
          <w:rFonts w:ascii="Courier" w:eastAsia="MS Mincho" w:hAnsi="Courier" w:cs="Times New Roman"/>
          <w:noProof/>
          <w:sz w:val="20"/>
          <w:lang w:val="en-GB"/>
        </w:rPr>
        <w:t>) {</w:t>
      </w:r>
      <w:r w:rsidRPr="008B204F">
        <w:rPr>
          <w:rFonts w:ascii="Courier" w:eastAsia="MS Mincho" w:hAnsi="Courier" w:cs="Times New Roman"/>
          <w:noProof/>
          <w:sz w:val="20"/>
          <w:lang w:val="en-GB"/>
        </w:rPr>
        <w:br/>
      </w:r>
      <w:r w:rsidRPr="008B204F">
        <w:rPr>
          <w:rFonts w:ascii="Courier" w:eastAsia="MS Mincho" w:hAnsi="Courier" w:cs="Times New Roman"/>
          <w:noProof/>
          <w:sz w:val="20"/>
          <w:lang w:val="en-GB"/>
        </w:rPr>
        <w:tab/>
        <w:t xml:space="preserve">Vector3 </w:t>
      </w:r>
      <w:bookmarkStart w:id="188" w:name="_Hlk92917845"/>
      <w:r w:rsidRPr="008B204F">
        <w:rPr>
          <w:rFonts w:ascii="Courier" w:eastAsia="MS Mincho" w:hAnsi="Courier" w:cs="Times New Roman"/>
          <w:noProof/>
          <w:sz w:val="20"/>
          <w:lang w:val="en-GB"/>
        </w:rPr>
        <w:t>anchor</w:t>
      </w:r>
      <w:bookmarkEnd w:id="188"/>
      <w:r w:rsidRPr="008B204F">
        <w:rPr>
          <w:rFonts w:ascii="Courier" w:eastAsia="MS Mincho" w:hAnsi="Courier" w:cs="Times New Roman"/>
          <w:noProof/>
          <w:sz w:val="20"/>
          <w:lang w:val="en-GB"/>
        </w:rPr>
        <w:t>(</w:t>
      </w:r>
      <w:r w:rsidR="00C208A3" w:rsidRPr="00C208A3">
        <w:rPr>
          <w:rFonts w:ascii="Courier" w:eastAsia="MS Mincho" w:hAnsi="Courier" w:cs="Times New Roman"/>
          <w:noProof/>
          <w:sz w:val="20"/>
          <w:lang w:val="en-GB" w:eastAsia="ja-JP"/>
        </w:rPr>
        <w:t>(precision_bytes_minus1+1)*8</w:t>
      </w:r>
      <w:r w:rsidRPr="008B204F">
        <w:rPr>
          <w:rFonts w:ascii="Courier" w:eastAsia="MS Mincho" w:hAnsi="Courier" w:cs="Times New Roman"/>
          <w:noProof/>
          <w:sz w:val="20"/>
          <w:lang w:val="en-GB" w:eastAsia="ja-JP"/>
        </w:rPr>
        <w:t>)</w:t>
      </w:r>
      <w:r w:rsidRPr="008B204F">
        <w:rPr>
          <w:rFonts w:ascii="Courier" w:eastAsia="MS Mincho" w:hAnsi="Courier" w:cs="Times New Roman"/>
          <w:noProof/>
          <w:sz w:val="20"/>
          <w:lang w:val="en-GB"/>
        </w:rPr>
        <w:t>;</w:t>
      </w:r>
      <w:r w:rsidRPr="008B204F">
        <w:rPr>
          <w:rFonts w:ascii="Courier" w:eastAsia="MS Mincho" w:hAnsi="Courier" w:cs="Times New Roman"/>
          <w:noProof/>
          <w:sz w:val="20"/>
          <w:lang w:val="en-GB"/>
        </w:rPr>
        <w:br/>
      </w:r>
      <w:r w:rsidRPr="008B204F">
        <w:rPr>
          <w:rFonts w:ascii="Courier" w:eastAsia="MS Mincho" w:hAnsi="Courier" w:cs="Times New Roman"/>
          <w:noProof/>
          <w:sz w:val="20"/>
          <w:lang w:val="en-GB"/>
        </w:rPr>
        <w:tab/>
        <w:t xml:space="preserve">Vector3 </w:t>
      </w:r>
      <w:bookmarkStart w:id="189" w:name="_Hlk92917979"/>
      <w:r w:rsidRPr="008B204F">
        <w:rPr>
          <w:rFonts w:ascii="Courier" w:eastAsia="MS Mincho" w:hAnsi="Courier" w:cs="Times New Roman"/>
          <w:noProof/>
          <w:sz w:val="20"/>
          <w:lang w:val="en-GB"/>
        </w:rPr>
        <w:t>dimensions</w:t>
      </w:r>
      <w:bookmarkEnd w:id="189"/>
      <w:r w:rsidRPr="008B204F">
        <w:rPr>
          <w:rFonts w:ascii="Courier" w:eastAsia="MS Mincho" w:hAnsi="Courier" w:cs="Times New Roman"/>
          <w:noProof/>
          <w:sz w:val="20"/>
          <w:lang w:val="en-GB"/>
        </w:rPr>
        <w:t>(</w:t>
      </w:r>
      <w:r w:rsidR="00C208A3" w:rsidRPr="00C208A3">
        <w:rPr>
          <w:rFonts w:ascii="Courier" w:eastAsia="MS Mincho" w:hAnsi="Courier" w:cs="Times New Roman"/>
          <w:noProof/>
          <w:sz w:val="20"/>
          <w:lang w:val="en-GB" w:eastAsia="ja-JP"/>
        </w:rPr>
        <w:t>(precision_bytes_minus1+1)*8</w:t>
      </w:r>
      <w:r w:rsidRPr="008B204F">
        <w:rPr>
          <w:rFonts w:ascii="Courier" w:eastAsia="MS Mincho" w:hAnsi="Courier" w:cs="Times New Roman"/>
          <w:noProof/>
          <w:sz w:val="20"/>
          <w:lang w:val="en-GB"/>
        </w:rPr>
        <w:t xml:space="preserve">); </w:t>
      </w:r>
      <w:r w:rsidRPr="008B204F">
        <w:rPr>
          <w:rFonts w:ascii="Courier" w:eastAsia="MS Mincho" w:hAnsi="Courier" w:cs="Times New Roman"/>
          <w:noProof/>
          <w:sz w:val="20"/>
          <w:lang w:val="en-GB"/>
        </w:rPr>
        <w:br/>
        <w:t>}</w:t>
      </w:r>
    </w:p>
    <w:p w14:paraId="76A3D118" w14:textId="77777777" w:rsidR="008B204F" w:rsidRPr="008B204F" w:rsidRDefault="008B204F" w:rsidP="00733573">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8B204F">
        <w:rPr>
          <w:rFonts w:ascii="Times New Roman" w:eastAsia="Times New Roman" w:hAnsi="Times New Roman" w:cs="Times New Roman"/>
          <w:b/>
          <w:color w:val="auto"/>
          <w:spacing w:val="10"/>
          <w:kern w:val="20"/>
          <w:sz w:val="20"/>
          <w:szCs w:val="20"/>
          <w:lang w:eastAsia="ko-KR"/>
        </w:rPr>
        <w:t>Semantics</w:t>
      </w:r>
    </w:p>
    <w:p w14:paraId="126E5321" w14:textId="4921AFC1" w:rsidR="00877DA2" w:rsidRPr="0029338D" w:rsidRDefault="00877DA2"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bookmarkStart w:id="190" w:name="_Hlk135389618"/>
      <w:bookmarkStart w:id="191" w:name="_Hlk135389455"/>
      <w:r w:rsidRPr="001C5D58">
        <w:rPr>
          <w:rFonts w:ascii="Courier" w:eastAsia="MS Mincho" w:hAnsi="Courier" w:cs="Times New Roman"/>
          <w:noProof/>
          <w:sz w:val="20"/>
          <w:lang w:val="en-GB"/>
        </w:rPr>
        <w:t>p</w:t>
      </w:r>
      <w:r>
        <w:rPr>
          <w:rFonts w:ascii="Courier" w:eastAsia="MS Mincho" w:hAnsi="Courier" w:cs="Times New Roman"/>
          <w:noProof/>
          <w:sz w:val="20"/>
          <w:lang w:val="en-GB"/>
        </w:rPr>
        <w:t>recision</w:t>
      </w:r>
      <w:r w:rsidRPr="0029338D">
        <w:rPr>
          <w:rFonts w:ascii="Courier" w:eastAsia="Batang" w:hAnsi="Courier" w:cs="Times New Roman"/>
          <w:sz w:val="20"/>
          <w:szCs w:val="20"/>
          <w:lang w:val="en-GB" w:eastAsia="ja-JP"/>
        </w:rPr>
        <w:t>_bytes_minus1</w:t>
      </w:r>
      <w:r w:rsidRPr="0029338D">
        <w:rPr>
          <w:rFonts w:ascii="Times New Roman" w:eastAsia="Batang" w:hAnsi="Times New Roman" w:cs="Times New Roman"/>
          <w:sz w:val="20"/>
          <w:szCs w:val="20"/>
          <w:lang w:val="en-GB" w:eastAsia="ko-KR"/>
        </w:rPr>
        <w:t xml:space="preserve">: Plus 1 indicates the number of bytes to be read for </w:t>
      </w:r>
      <w:r w:rsidRPr="00877DA2">
        <w:rPr>
          <w:rFonts w:ascii="Courier" w:eastAsia="MS Mincho" w:hAnsi="Courier" w:cs="Times New Roman"/>
          <w:sz w:val="20"/>
          <w:szCs w:val="24"/>
          <w:lang w:val="en-GB" w:eastAsia="ja-JP"/>
        </w:rPr>
        <w:t>anchor</w:t>
      </w:r>
      <w:r w:rsidRPr="00877DA2">
        <w:rPr>
          <w:rFonts w:ascii="Times New Roman" w:eastAsia="Batang" w:hAnsi="Times New Roman" w:cs="Times New Roman"/>
          <w:noProof/>
          <w:sz w:val="20"/>
          <w:szCs w:val="20"/>
          <w:lang w:val="en-GB" w:eastAsia="ko-KR"/>
        </w:rPr>
        <w:t>,</w:t>
      </w:r>
      <w:r w:rsidRPr="00877DA2">
        <w:rPr>
          <w:rFonts w:ascii="Times New Roman" w:eastAsia="Batang" w:hAnsi="Times New Roman" w:cs="Times New Roman"/>
          <w:sz w:val="20"/>
          <w:szCs w:val="20"/>
          <w:lang w:val="en-GB" w:eastAsia="ko-KR"/>
        </w:rPr>
        <w:t xml:space="preserve"> </w:t>
      </w:r>
      <w:r w:rsidRPr="0029338D">
        <w:rPr>
          <w:rFonts w:ascii="Times New Roman" w:eastAsia="Batang" w:hAnsi="Times New Roman" w:cs="Times New Roman"/>
          <w:sz w:val="20"/>
          <w:szCs w:val="20"/>
          <w:lang w:val="en-GB" w:eastAsia="ko-KR"/>
        </w:rPr>
        <w:t xml:space="preserve">and </w:t>
      </w:r>
      <w:r w:rsidRPr="00877DA2">
        <w:rPr>
          <w:rFonts w:ascii="Courier" w:eastAsia="Batang" w:hAnsi="Courier" w:cs="Times New Roman"/>
          <w:sz w:val="20"/>
          <w:szCs w:val="24"/>
          <w:lang w:val="en-GB" w:eastAsia="ja-JP"/>
        </w:rPr>
        <w:t>dimensions</w:t>
      </w:r>
      <w:r w:rsidRPr="0029338D">
        <w:rPr>
          <w:rFonts w:ascii="Times New Roman" w:eastAsia="Batang" w:hAnsi="Times New Roman" w:cs="Times New Roman"/>
          <w:b/>
          <w:bCs/>
          <w:sz w:val="20"/>
          <w:szCs w:val="20"/>
          <w:lang w:val="en-GB" w:eastAsia="ko-KR"/>
        </w:rPr>
        <w:t>.</w:t>
      </w:r>
      <w:r w:rsidRPr="0029338D">
        <w:rPr>
          <w:rFonts w:ascii="Times New Roman" w:eastAsia="Batang" w:hAnsi="Times New Roman" w:cs="Times New Roman"/>
          <w:sz w:val="20"/>
          <w:szCs w:val="20"/>
          <w:lang w:val="en-GB" w:eastAsia="ko-KR"/>
        </w:rPr>
        <w:t xml:space="preserve"> Valid values are in the range from </w:t>
      </w:r>
      <w:r w:rsidRPr="0029338D">
        <w:rPr>
          <w:rFonts w:ascii="Courier" w:eastAsia="Batang" w:hAnsi="Courier" w:cs="Times New Roman"/>
          <w:noProof/>
          <w:sz w:val="20"/>
          <w:szCs w:val="20"/>
          <w:lang w:val="en-GB" w:eastAsia="ko-KR"/>
        </w:rPr>
        <w:t>[0, 3]</w:t>
      </w:r>
      <w:r w:rsidRPr="0029338D">
        <w:rPr>
          <w:rFonts w:ascii="Times New Roman" w:eastAsia="Batang" w:hAnsi="Times New Roman" w:cs="Times New Roman"/>
          <w:sz w:val="20"/>
          <w:szCs w:val="20"/>
          <w:lang w:val="en-GB" w:eastAsia="ko-KR"/>
        </w:rPr>
        <w:t>.</w:t>
      </w:r>
    </w:p>
    <w:bookmarkEnd w:id="190"/>
    <w:p w14:paraId="059973F1" w14:textId="77777777" w:rsidR="008B204F" w:rsidRPr="008B204F" w:rsidRDefault="008B204F" w:rsidP="008B204F">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8B204F">
        <w:rPr>
          <w:rFonts w:ascii="Courier" w:eastAsia="MS Mincho" w:hAnsi="Courier" w:cs="Times New Roman"/>
          <w:sz w:val="20"/>
          <w:szCs w:val="20"/>
        </w:rPr>
        <w:t>anchor.x</w:t>
      </w:r>
      <w:proofErr w:type="spellEnd"/>
      <w:r w:rsidRPr="008B204F">
        <w:rPr>
          <w:rFonts w:ascii="Times New Roman" w:eastAsia="MS Mincho" w:hAnsi="Times New Roman" w:cs="Times New Roman"/>
          <w:sz w:val="20"/>
          <w:szCs w:val="20"/>
        </w:rPr>
        <w:t xml:space="preserve">, </w:t>
      </w:r>
      <w:proofErr w:type="spellStart"/>
      <w:proofErr w:type="gramStart"/>
      <w:r w:rsidRPr="008B204F">
        <w:rPr>
          <w:rFonts w:ascii="Courier" w:eastAsia="MS Mincho" w:hAnsi="Courier" w:cs="Times New Roman"/>
          <w:sz w:val="20"/>
          <w:szCs w:val="20"/>
        </w:rPr>
        <w:t>anchor.y</w:t>
      </w:r>
      <w:proofErr w:type="spellEnd"/>
      <w:proofErr w:type="gramEnd"/>
      <w:r w:rsidRPr="008B204F">
        <w:rPr>
          <w:rFonts w:ascii="Times New Roman" w:eastAsia="MS Mincho" w:hAnsi="Times New Roman" w:cs="Times New Roman"/>
          <w:sz w:val="20"/>
          <w:szCs w:val="20"/>
        </w:rPr>
        <w:t xml:space="preserve">, and </w:t>
      </w:r>
      <w:proofErr w:type="spellStart"/>
      <w:r w:rsidRPr="008B204F">
        <w:rPr>
          <w:rFonts w:ascii="Courier" w:eastAsia="MS Mincho" w:hAnsi="Courier" w:cs="Times New Roman"/>
          <w:sz w:val="20"/>
          <w:szCs w:val="20"/>
        </w:rPr>
        <w:t>anchor.z</w:t>
      </w:r>
      <w:proofErr w:type="spellEnd"/>
      <w:r w:rsidRPr="008B204F">
        <w:rPr>
          <w:rFonts w:ascii="Times New Roman" w:eastAsia="MS Mincho" w:hAnsi="Times New Roman" w:cs="Times New Roman"/>
          <w:sz w:val="20"/>
          <w:szCs w:val="20"/>
        </w:rPr>
        <w:t xml:space="preserve"> indicate the x, y, z position values of the anchor point of the viewing space, respectively, relative to the origin </w:t>
      </w:r>
      <w:r w:rsidRPr="008B204F">
        <w:rPr>
          <w:rFonts w:ascii="Courier" w:eastAsia="MS Mincho" w:hAnsi="Courier" w:cs="Times New Roman"/>
          <w:sz w:val="20"/>
          <w:szCs w:val="20"/>
        </w:rPr>
        <w:t>(0,0,0)</w:t>
      </w:r>
      <w:r w:rsidRPr="008B204F">
        <w:rPr>
          <w:rFonts w:ascii="Times New Roman" w:eastAsia="MS Mincho" w:hAnsi="Times New Roman" w:cs="Times New Roman"/>
          <w:sz w:val="20"/>
          <w:szCs w:val="20"/>
        </w:rPr>
        <w:t>.</w:t>
      </w:r>
    </w:p>
    <w:p w14:paraId="6B019F84" w14:textId="22415FBD" w:rsidR="008B204F" w:rsidRPr="008B204F" w:rsidRDefault="008B204F"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8B204F">
        <w:rPr>
          <w:rFonts w:ascii="Courier" w:eastAsia="MS Mincho" w:hAnsi="Courier" w:cs="Times New Roman"/>
          <w:sz w:val="20"/>
          <w:szCs w:val="20"/>
        </w:rPr>
        <w:t>dimensions.x</w:t>
      </w:r>
      <w:proofErr w:type="spellEnd"/>
      <w:r w:rsidRPr="008B204F">
        <w:rPr>
          <w:rFonts w:ascii="Times New Roman" w:eastAsia="MS Mincho" w:hAnsi="Times New Roman" w:cs="Times New Roman"/>
          <w:sz w:val="20"/>
          <w:szCs w:val="20"/>
        </w:rPr>
        <w:t xml:space="preserve">, </w:t>
      </w:r>
      <w:proofErr w:type="spellStart"/>
      <w:proofErr w:type="gramStart"/>
      <w:r w:rsidRPr="008B204F">
        <w:rPr>
          <w:rFonts w:ascii="Courier" w:eastAsia="MS Mincho" w:hAnsi="Courier" w:cs="Times New Roman"/>
          <w:sz w:val="20"/>
          <w:szCs w:val="20"/>
        </w:rPr>
        <w:t>dimensions.y</w:t>
      </w:r>
      <w:proofErr w:type="spellEnd"/>
      <w:proofErr w:type="gramEnd"/>
      <w:r w:rsidRPr="008B204F">
        <w:rPr>
          <w:rFonts w:ascii="Times New Roman" w:eastAsia="MS Mincho" w:hAnsi="Times New Roman" w:cs="Times New Roman"/>
          <w:sz w:val="20"/>
          <w:szCs w:val="20"/>
        </w:rPr>
        <w:t xml:space="preserve">, and </w:t>
      </w:r>
      <w:proofErr w:type="spellStart"/>
      <w:r w:rsidRPr="008B204F">
        <w:rPr>
          <w:rFonts w:ascii="Courier" w:eastAsia="MS Mincho" w:hAnsi="Courier" w:cs="Times New Roman"/>
          <w:sz w:val="20"/>
          <w:szCs w:val="20"/>
        </w:rPr>
        <w:t>dimensions.z</w:t>
      </w:r>
      <w:proofErr w:type="spellEnd"/>
      <w:r w:rsidRPr="008B204F">
        <w:rPr>
          <w:rFonts w:ascii="Times New Roman" w:eastAsia="MS Mincho" w:hAnsi="Times New Roman" w:cs="Times New Roman"/>
          <w:sz w:val="20"/>
          <w:szCs w:val="20"/>
        </w:rPr>
        <w:t xml:space="preserve"> indicate the dimensions (or ranges) in the Cartesian coordinates along the x, y, and z axes, respectively, from the anchor </w:t>
      </w:r>
      <w:r w:rsidRPr="008B204F">
        <w:rPr>
          <w:rFonts w:ascii="Courier" w:eastAsia="MS Mincho" w:hAnsi="Courier" w:cs="Times New Roman"/>
          <w:sz w:val="20"/>
          <w:szCs w:val="20"/>
        </w:rPr>
        <w:t>(</w:t>
      </w:r>
      <w:proofErr w:type="spellStart"/>
      <w:r w:rsidRPr="008B204F">
        <w:rPr>
          <w:rFonts w:ascii="Courier" w:eastAsia="MS Mincho" w:hAnsi="Courier" w:cs="Times New Roman"/>
          <w:sz w:val="20"/>
          <w:szCs w:val="20"/>
        </w:rPr>
        <w:t>anchor.x</w:t>
      </w:r>
      <w:proofErr w:type="spellEnd"/>
      <w:r w:rsidRPr="008B204F">
        <w:rPr>
          <w:rFonts w:ascii="Times New Roman" w:eastAsia="MS Mincho" w:hAnsi="Times New Roman" w:cs="Times New Roman"/>
          <w:sz w:val="20"/>
          <w:szCs w:val="20"/>
        </w:rPr>
        <w:t xml:space="preserve">, </w:t>
      </w:r>
      <w:proofErr w:type="spellStart"/>
      <w:r w:rsidRPr="008B204F">
        <w:rPr>
          <w:rFonts w:ascii="Courier" w:eastAsia="MS Mincho" w:hAnsi="Courier" w:cs="Times New Roman"/>
          <w:sz w:val="20"/>
          <w:szCs w:val="20"/>
        </w:rPr>
        <w:t>anchor.y</w:t>
      </w:r>
      <w:proofErr w:type="spellEnd"/>
      <w:r w:rsidRPr="008B204F">
        <w:rPr>
          <w:rFonts w:ascii="Times New Roman" w:eastAsia="MS Mincho" w:hAnsi="Times New Roman" w:cs="Times New Roman"/>
          <w:sz w:val="20"/>
          <w:szCs w:val="20"/>
        </w:rPr>
        <w:t xml:space="preserve">, </w:t>
      </w:r>
      <w:proofErr w:type="spellStart"/>
      <w:r w:rsidRPr="008B204F">
        <w:rPr>
          <w:rFonts w:ascii="Courier" w:eastAsia="MS Mincho" w:hAnsi="Courier" w:cs="Times New Roman"/>
          <w:sz w:val="20"/>
          <w:szCs w:val="20"/>
        </w:rPr>
        <w:t>anchor.z</w:t>
      </w:r>
      <w:proofErr w:type="spellEnd"/>
      <w:r w:rsidRPr="008B204F">
        <w:rPr>
          <w:rFonts w:ascii="Courier" w:eastAsia="MS Mincho" w:hAnsi="Courier" w:cs="Times New Roman"/>
          <w:sz w:val="20"/>
          <w:szCs w:val="20"/>
        </w:rPr>
        <w:t>)</w:t>
      </w:r>
      <w:r w:rsidRPr="008B204F">
        <w:rPr>
          <w:rFonts w:ascii="Times New Roman" w:eastAsia="MS Mincho" w:hAnsi="Times New Roman" w:cs="Times New Roman"/>
          <w:sz w:val="20"/>
          <w:szCs w:val="20"/>
        </w:rPr>
        <w:t>.</w:t>
      </w:r>
    </w:p>
    <w:p w14:paraId="1B804F1E" w14:textId="04EA6C05" w:rsidR="008B204F" w:rsidRDefault="008B204F" w:rsidP="00733573">
      <w:pPr>
        <w:pStyle w:val="Heading2"/>
        <w:widowControl/>
        <w:numPr>
          <w:ilvl w:val="1"/>
          <w:numId w:val="2"/>
        </w:numPr>
        <w:autoSpaceDE/>
        <w:autoSpaceDN/>
        <w:spacing w:before="240" w:after="120" w:line="360" w:lineRule="auto"/>
        <w:ind w:left="540"/>
        <w:rPr>
          <w:rFonts w:ascii="Times New Roman" w:eastAsia="Times New Roman" w:hAnsi="Times New Roman" w:cs="Times New Roman"/>
          <w:b/>
          <w:color w:val="auto"/>
          <w:spacing w:val="10"/>
          <w:kern w:val="20"/>
          <w:sz w:val="22"/>
          <w:szCs w:val="22"/>
          <w:lang w:eastAsia="ko-KR"/>
        </w:rPr>
      </w:pPr>
      <w:bookmarkStart w:id="192" w:name="_Toc109574473"/>
      <w:bookmarkEnd w:id="191"/>
      <w:r w:rsidRPr="008B204F">
        <w:rPr>
          <w:rFonts w:ascii="Times New Roman" w:eastAsia="Times New Roman" w:hAnsi="Times New Roman" w:cs="Times New Roman"/>
          <w:b/>
          <w:color w:val="auto"/>
          <w:spacing w:val="10"/>
          <w:kern w:val="20"/>
          <w:sz w:val="22"/>
          <w:szCs w:val="22"/>
          <w:lang w:eastAsia="ko-KR"/>
        </w:rPr>
        <w:t>Cuboid Regions</w:t>
      </w:r>
      <w:bookmarkStart w:id="193" w:name="_Hlk92919039"/>
      <w:bookmarkEnd w:id="192"/>
    </w:p>
    <w:p w14:paraId="303EA3E8" w14:textId="68384120" w:rsidR="00C208A3" w:rsidRPr="008B204F" w:rsidRDefault="00C208A3" w:rsidP="00C208A3">
      <w:pPr>
        <w:rPr>
          <w:rFonts w:ascii="Times New Roman" w:eastAsia="MS Mincho" w:hAnsi="Times New Roman" w:cs="Times New Roman"/>
          <w:sz w:val="20"/>
          <w:szCs w:val="20"/>
        </w:rPr>
      </w:pPr>
      <w:r w:rsidRPr="00C208A3">
        <w:rPr>
          <w:rFonts w:ascii="Times New Roman" w:eastAsia="MS Mincho" w:hAnsi="Times New Roman" w:cs="Times New Roman"/>
          <w:sz w:val="20"/>
          <w:szCs w:val="20"/>
        </w:rPr>
        <w:t xml:space="preserve">A cuboid </w:t>
      </w:r>
      <w:r>
        <w:rPr>
          <w:rFonts w:ascii="Times New Roman" w:eastAsia="MS Mincho" w:hAnsi="Times New Roman" w:cs="Times New Roman"/>
          <w:sz w:val="20"/>
          <w:szCs w:val="20"/>
        </w:rPr>
        <w:t>region</w:t>
      </w:r>
      <w:r w:rsidRPr="00C208A3">
        <w:rPr>
          <w:rFonts w:ascii="Times New Roman" w:eastAsia="MS Mincho" w:hAnsi="Times New Roman" w:cs="Times New Roman"/>
          <w:sz w:val="20"/>
          <w:szCs w:val="20"/>
        </w:rPr>
        <w:t xml:space="preserve"> is defined using the following data structure.</w:t>
      </w:r>
    </w:p>
    <w:bookmarkEnd w:id="193"/>
    <w:p w14:paraId="2467E11B" w14:textId="77777777" w:rsidR="008B204F" w:rsidRPr="008B204F" w:rsidRDefault="008B204F" w:rsidP="00733573">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8B204F">
        <w:rPr>
          <w:rFonts w:ascii="Times New Roman" w:eastAsia="Times New Roman" w:hAnsi="Times New Roman" w:cs="Times New Roman"/>
          <w:b/>
          <w:color w:val="auto"/>
          <w:spacing w:val="10"/>
          <w:kern w:val="20"/>
          <w:sz w:val="20"/>
          <w:szCs w:val="20"/>
          <w:lang w:eastAsia="ko-KR"/>
        </w:rPr>
        <w:t>Syntax</w:t>
      </w:r>
    </w:p>
    <w:p w14:paraId="40338CEB" w14:textId="6072801F" w:rsidR="008B204F" w:rsidRPr="008B204F" w:rsidRDefault="008B204F" w:rsidP="008B204F">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aligned(8) class Cub</w:t>
      </w:r>
      <w:del w:id="194" w:author="XinWang MediaTek" w:date="2023-08-09T13:20:00Z">
        <w:r w:rsidRPr="008B204F" w:rsidDel="00484E61">
          <w:rPr>
            <w:rFonts w:ascii="Courier" w:eastAsia="MS Mincho" w:hAnsi="Courier" w:cs="Times New Roman"/>
            <w:noProof/>
            <w:sz w:val="20"/>
            <w:lang w:val="en-GB" w:eastAsia="ja-JP"/>
          </w:rPr>
          <w:delText>i</w:delText>
        </w:r>
      </w:del>
      <w:r w:rsidRPr="008B204F">
        <w:rPr>
          <w:rFonts w:ascii="Courier" w:eastAsia="MS Mincho" w:hAnsi="Courier" w:cs="Times New Roman"/>
          <w:noProof/>
          <w:sz w:val="20"/>
          <w:lang w:val="en-GB" w:eastAsia="ja-JP"/>
        </w:rPr>
        <w:t>o</w:t>
      </w:r>
      <w:ins w:id="195" w:author="XinWang MediaTek" w:date="2023-08-09T13:20:00Z">
        <w:r w:rsidR="00484E61">
          <w:rPr>
            <w:rFonts w:ascii="Courier" w:eastAsia="MS Mincho" w:hAnsi="Courier" w:cs="Times New Roman"/>
            <w:noProof/>
            <w:sz w:val="20"/>
            <w:lang w:val="en-GB" w:eastAsia="ja-JP"/>
          </w:rPr>
          <w:t>i</w:t>
        </w:r>
      </w:ins>
      <w:r w:rsidRPr="008B204F">
        <w:rPr>
          <w:rFonts w:ascii="Courier" w:eastAsia="MS Mincho" w:hAnsi="Courier" w:cs="Times New Roman"/>
          <w:noProof/>
          <w:sz w:val="20"/>
          <w:lang w:val="en-GB" w:eastAsia="ja-JP"/>
        </w:rPr>
        <w:t>dRegion (</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t>unsigned int(1) anchor_included,</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t>unsigned int(1) scale_included,</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bookmarkStart w:id="196" w:name="_Hlk135390152"/>
      <w:r w:rsidR="00C208A3" w:rsidRPr="001C5D58">
        <w:rPr>
          <w:rFonts w:ascii="Courier" w:eastAsia="MS Mincho" w:hAnsi="Courier" w:cs="Times New Roman"/>
          <w:noProof/>
          <w:sz w:val="20"/>
          <w:lang w:val="en-GB"/>
        </w:rPr>
        <w:t xml:space="preserve">unsigned char </w:t>
      </w:r>
      <w:bookmarkEnd w:id="196"/>
      <w:r w:rsidR="00C208A3" w:rsidRPr="001C5D58">
        <w:rPr>
          <w:rFonts w:ascii="Courier" w:eastAsia="MS Mincho" w:hAnsi="Courier" w:cs="Times New Roman"/>
          <w:noProof/>
          <w:sz w:val="20"/>
          <w:lang w:val="en-GB"/>
        </w:rPr>
        <w:t>p</w:t>
      </w:r>
      <w:r w:rsidR="00C208A3">
        <w:rPr>
          <w:rFonts w:ascii="Courier" w:eastAsia="MS Mincho" w:hAnsi="Courier" w:cs="Times New Roman"/>
          <w:noProof/>
          <w:sz w:val="20"/>
          <w:lang w:val="en-GB"/>
        </w:rPr>
        <w:t>recision</w:t>
      </w:r>
      <w:r w:rsidR="00C208A3" w:rsidRPr="001C5D58">
        <w:rPr>
          <w:rFonts w:ascii="Courier" w:eastAsia="MS Mincho" w:hAnsi="Courier" w:cs="Times New Roman"/>
          <w:noProof/>
          <w:sz w:val="20"/>
          <w:lang w:val="en-GB"/>
        </w:rPr>
        <w:t>_bytes_minus1</w:t>
      </w:r>
      <w:r w:rsidRPr="008B204F">
        <w:rPr>
          <w:rFonts w:ascii="Courier" w:eastAsia="MS Mincho" w:hAnsi="Courier" w:cs="Times New Roman"/>
          <w:noProof/>
          <w:sz w:val="20"/>
          <w:lang w:val="en-GB" w:eastAsia="ja-JP"/>
        </w:rPr>
        <w:t>)</w:t>
      </w:r>
      <w:ins w:id="197" w:author="Xin Wang" w:date="2023-09-05T21:30:00Z">
        <w:r w:rsidR="005C597A">
          <w:rPr>
            <w:rFonts w:ascii="Courier" w:eastAsia="MS Mincho" w:hAnsi="Courier" w:cs="Times New Roman"/>
            <w:noProof/>
            <w:sz w:val="20"/>
            <w:lang w:val="en-GB" w:eastAsia="ja-JP"/>
          </w:rPr>
          <w:t xml:space="preserve"> </w:t>
        </w:r>
      </w:ins>
      <w:r w:rsidRPr="008B204F">
        <w:rPr>
          <w:rFonts w:ascii="Courier" w:eastAsia="MS Mincho" w:hAnsi="Courier" w:cs="Times New Roman"/>
          <w:noProof/>
          <w:sz w:val="20"/>
          <w:lang w:val="en-GB" w:eastAsia="ja-JP"/>
        </w:rPr>
        <w:t>{</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t>unsigned int(16) id;</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t xml:space="preserve">if (anchor_included) { // </w:t>
      </w:r>
      <w:r w:rsidR="00C208A3">
        <w:rPr>
          <w:rFonts w:ascii="Courier" w:eastAsia="MS Mincho" w:hAnsi="Courier" w:cs="Times New Roman"/>
          <w:noProof/>
          <w:sz w:val="20"/>
          <w:lang w:val="en-GB" w:eastAsia="ja-JP"/>
        </w:rPr>
        <w:t xml:space="preserve">when </w:t>
      </w:r>
      <w:r w:rsidRPr="008B204F">
        <w:rPr>
          <w:rFonts w:ascii="Courier" w:eastAsia="MS Mincho" w:hAnsi="Courier" w:cs="Times New Roman"/>
          <w:noProof/>
          <w:sz w:val="20"/>
          <w:lang w:val="en-GB" w:eastAsia="ja-JP"/>
        </w:rPr>
        <w:t>anchor is not 0,0,0</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t>Vector3 anchor(</w:t>
      </w:r>
      <w:r w:rsidR="00C208A3" w:rsidRPr="00C208A3">
        <w:rPr>
          <w:rFonts w:ascii="Courier" w:eastAsia="MS Mincho" w:hAnsi="Courier" w:cs="Times New Roman"/>
          <w:noProof/>
          <w:sz w:val="20"/>
          <w:lang w:val="en-GB" w:eastAsia="ja-JP"/>
        </w:rPr>
        <w:t>(precision_bytes_minus1+1)*8</w:t>
      </w:r>
      <w:r w:rsidRPr="008B204F">
        <w:rPr>
          <w:rFonts w:ascii="Courier" w:eastAsia="MS Mincho" w:hAnsi="Courier" w:cs="Times New Roman"/>
          <w:noProof/>
          <w:sz w:val="20"/>
          <w:lang w:val="en-GB" w:eastAsia="ja-JP"/>
        </w:rPr>
        <w:t>);</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t>}</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t xml:space="preserve">if (scale_included) { // </w:t>
      </w:r>
      <w:r w:rsidR="00C208A3">
        <w:rPr>
          <w:rFonts w:ascii="Courier" w:eastAsia="MS Mincho" w:hAnsi="Courier" w:cs="Times New Roman"/>
          <w:noProof/>
          <w:sz w:val="20"/>
          <w:lang w:val="en-GB" w:eastAsia="ja-JP"/>
        </w:rPr>
        <w:t xml:space="preserve">when </w:t>
      </w:r>
      <w:r w:rsidRPr="008B204F">
        <w:rPr>
          <w:rFonts w:ascii="Courier" w:eastAsia="MS Mincho" w:hAnsi="Courier" w:cs="Times New Roman"/>
          <w:noProof/>
          <w:sz w:val="20"/>
          <w:lang w:val="en-GB" w:eastAsia="ja-JP"/>
        </w:rPr>
        <w:t>scale is not (1,1,1)</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t>Vector3 scale(</w:t>
      </w:r>
      <w:r w:rsidR="00C208A3" w:rsidRPr="00C208A3">
        <w:rPr>
          <w:rFonts w:ascii="Courier" w:eastAsia="MS Mincho" w:hAnsi="Courier" w:cs="Times New Roman"/>
          <w:noProof/>
          <w:sz w:val="20"/>
          <w:lang w:val="en-GB" w:eastAsia="ja-JP"/>
        </w:rPr>
        <w:t>(precision_bytes_minus1+1)*8</w:t>
      </w:r>
      <w:r w:rsidRPr="008B204F">
        <w:rPr>
          <w:rFonts w:ascii="Courier" w:eastAsia="MS Mincho" w:hAnsi="Courier" w:cs="Times New Roman"/>
          <w:noProof/>
          <w:sz w:val="20"/>
          <w:lang w:val="en-GB" w:eastAsia="ja-JP"/>
        </w:rPr>
        <w:t>);</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t>}</w:t>
      </w:r>
      <w:r w:rsidRPr="008B204F">
        <w:rPr>
          <w:rFonts w:ascii="Courier" w:eastAsia="MS Mincho" w:hAnsi="Courier" w:cs="Times New Roman"/>
          <w:noProof/>
          <w:sz w:val="20"/>
          <w:lang w:val="en-GB" w:eastAsia="ja-JP"/>
        </w:rPr>
        <w:br/>
      </w:r>
      <w:r w:rsidRPr="008B204F">
        <w:rPr>
          <w:rFonts w:ascii="Courier" w:eastAsia="MS Mincho" w:hAnsi="Courier" w:cs="Times New Roman"/>
          <w:noProof/>
          <w:sz w:val="20"/>
          <w:lang w:val="en-GB" w:eastAsia="ja-JP"/>
        </w:rPr>
        <w:tab/>
        <w:t>Vector3 dimension</w:t>
      </w:r>
      <w:r w:rsidR="00877DA2">
        <w:rPr>
          <w:rFonts w:ascii="Courier" w:eastAsia="MS Mincho" w:hAnsi="Courier" w:cs="Times New Roman"/>
          <w:noProof/>
          <w:sz w:val="20"/>
          <w:lang w:val="en-GB" w:eastAsia="ja-JP"/>
        </w:rPr>
        <w:t>s</w:t>
      </w:r>
      <w:r w:rsidRPr="008B204F">
        <w:rPr>
          <w:rFonts w:ascii="Courier" w:eastAsia="MS Mincho" w:hAnsi="Courier" w:cs="Times New Roman"/>
          <w:noProof/>
          <w:sz w:val="20"/>
          <w:lang w:val="en-GB" w:eastAsia="ja-JP"/>
        </w:rPr>
        <w:t>(</w:t>
      </w:r>
      <w:r w:rsidR="00C208A3" w:rsidRPr="00C208A3">
        <w:rPr>
          <w:rFonts w:ascii="Courier" w:eastAsia="MS Mincho" w:hAnsi="Courier" w:cs="Times New Roman"/>
          <w:noProof/>
          <w:sz w:val="20"/>
          <w:lang w:val="en-GB" w:eastAsia="ja-JP"/>
        </w:rPr>
        <w:t>(precision_bytes_minus1+1)*8</w:t>
      </w:r>
      <w:r w:rsidRPr="008B204F">
        <w:rPr>
          <w:rFonts w:ascii="Courier" w:eastAsia="MS Mincho" w:hAnsi="Courier" w:cs="Times New Roman"/>
          <w:noProof/>
          <w:sz w:val="20"/>
          <w:lang w:val="en-GB" w:eastAsia="ja-JP"/>
        </w:rPr>
        <w:t>);</w:t>
      </w:r>
      <w:r w:rsidRPr="008B204F">
        <w:rPr>
          <w:rFonts w:ascii="Courier" w:eastAsia="MS Mincho" w:hAnsi="Courier" w:cs="Times New Roman"/>
          <w:noProof/>
          <w:sz w:val="20"/>
          <w:lang w:val="en-GB" w:eastAsia="ja-JP"/>
        </w:rPr>
        <w:br/>
        <w:t>}</w:t>
      </w:r>
    </w:p>
    <w:p w14:paraId="14B1F17C" w14:textId="77777777" w:rsidR="008B204F" w:rsidRPr="008B204F" w:rsidRDefault="008B204F" w:rsidP="00733573">
      <w:pPr>
        <w:pStyle w:val="Heading2"/>
        <w:widowControl/>
        <w:numPr>
          <w:ilvl w:val="2"/>
          <w:numId w:val="2"/>
        </w:numPr>
        <w:autoSpaceDE/>
        <w:autoSpaceDN/>
        <w:spacing w:before="240" w:after="120" w:line="360" w:lineRule="auto"/>
        <w:rPr>
          <w:rFonts w:ascii="Times New Roman" w:eastAsia="Times New Roman" w:hAnsi="Times New Roman" w:cs="Times New Roman"/>
          <w:b/>
          <w:color w:val="auto"/>
          <w:spacing w:val="10"/>
          <w:kern w:val="20"/>
          <w:sz w:val="20"/>
          <w:szCs w:val="20"/>
          <w:lang w:eastAsia="ko-KR"/>
        </w:rPr>
      </w:pPr>
      <w:r w:rsidRPr="008B204F">
        <w:rPr>
          <w:rFonts w:ascii="Times New Roman" w:eastAsia="Times New Roman" w:hAnsi="Times New Roman" w:cs="Times New Roman"/>
          <w:b/>
          <w:color w:val="auto"/>
          <w:spacing w:val="10"/>
          <w:kern w:val="20"/>
          <w:sz w:val="20"/>
          <w:szCs w:val="20"/>
          <w:lang w:eastAsia="ko-KR"/>
        </w:rPr>
        <w:t>Semantics</w:t>
      </w:r>
    </w:p>
    <w:p w14:paraId="2026F869" w14:textId="0838F25A" w:rsidR="00877DA2" w:rsidRPr="00877DA2" w:rsidRDefault="00877DA2"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Pr>
          <w:rFonts w:ascii="Courier" w:eastAsia="MS Mincho" w:hAnsi="Courier" w:cs="Times New Roman"/>
          <w:noProof/>
          <w:sz w:val="20"/>
          <w:lang w:val="en-GB"/>
        </w:rPr>
        <w:t>id</w:t>
      </w:r>
      <w:r w:rsidRPr="0029338D">
        <w:rPr>
          <w:rFonts w:ascii="Times New Roman" w:eastAsia="Batang" w:hAnsi="Times New Roman" w:cs="Times New Roman"/>
          <w:sz w:val="20"/>
          <w:szCs w:val="20"/>
          <w:lang w:val="en-GB" w:eastAsia="ko-KR"/>
        </w:rPr>
        <w:t xml:space="preserve">: </w:t>
      </w:r>
      <w:r w:rsidR="00B040DD">
        <w:rPr>
          <w:rFonts w:ascii="Times New Roman" w:eastAsia="Batang" w:hAnsi="Times New Roman" w:cs="Times New Roman"/>
          <w:sz w:val="20"/>
          <w:szCs w:val="20"/>
          <w:lang w:val="en-GB" w:eastAsia="ko-KR"/>
        </w:rPr>
        <w:t>is an i</w:t>
      </w:r>
      <w:r>
        <w:rPr>
          <w:rFonts w:ascii="Times New Roman" w:eastAsia="Batang" w:hAnsi="Times New Roman" w:cs="Times New Roman"/>
          <w:sz w:val="20"/>
          <w:szCs w:val="20"/>
          <w:lang w:val="en-GB" w:eastAsia="ko-KR"/>
        </w:rPr>
        <w:t>dentifi</w:t>
      </w:r>
      <w:r w:rsidR="00B040DD">
        <w:rPr>
          <w:rFonts w:ascii="Times New Roman" w:eastAsia="Batang" w:hAnsi="Times New Roman" w:cs="Times New Roman"/>
          <w:sz w:val="20"/>
          <w:szCs w:val="20"/>
          <w:lang w:val="en-GB" w:eastAsia="ko-KR"/>
        </w:rPr>
        <w:t>er</w:t>
      </w:r>
      <w:r>
        <w:rPr>
          <w:rFonts w:ascii="Times New Roman" w:eastAsia="Batang" w:hAnsi="Times New Roman" w:cs="Times New Roman"/>
          <w:sz w:val="20"/>
          <w:szCs w:val="20"/>
          <w:lang w:val="en-GB" w:eastAsia="ko-KR"/>
        </w:rPr>
        <w:t xml:space="preserve"> of </w:t>
      </w:r>
      <w:r w:rsidR="00B040DD">
        <w:rPr>
          <w:rFonts w:ascii="Times New Roman" w:eastAsia="Batang" w:hAnsi="Times New Roman" w:cs="Times New Roman"/>
          <w:sz w:val="20"/>
          <w:szCs w:val="20"/>
          <w:lang w:val="en-GB" w:eastAsia="ko-KR"/>
        </w:rPr>
        <w:t>the region.</w:t>
      </w:r>
    </w:p>
    <w:p w14:paraId="400AB8DA" w14:textId="7B13B1F7" w:rsidR="00877DA2" w:rsidRPr="00877DA2" w:rsidRDefault="00877DA2" w:rsidP="00877DA2">
      <w:pPr>
        <w:widowControl/>
        <w:tabs>
          <w:tab w:val="left" w:pos="1701"/>
        </w:tabs>
        <w:autoSpaceDE/>
        <w:autoSpaceDN/>
        <w:spacing w:before="120" w:after="120"/>
        <w:ind w:left="357" w:hanging="357"/>
        <w:jc w:val="both"/>
        <w:rPr>
          <w:rFonts w:ascii="Times New Roman" w:eastAsia="Batang" w:hAnsi="Times New Roman" w:cs="Times New Roman"/>
          <w:sz w:val="20"/>
          <w:szCs w:val="20"/>
          <w:lang w:val="en-GB" w:eastAsia="ko-KR"/>
        </w:rPr>
      </w:pPr>
      <w:r w:rsidRPr="001C5D58">
        <w:rPr>
          <w:rFonts w:ascii="Courier" w:eastAsia="MS Mincho" w:hAnsi="Courier" w:cs="Times New Roman"/>
          <w:noProof/>
          <w:sz w:val="20"/>
          <w:lang w:val="en-GB"/>
        </w:rPr>
        <w:t>p</w:t>
      </w:r>
      <w:r>
        <w:rPr>
          <w:rFonts w:ascii="Courier" w:eastAsia="MS Mincho" w:hAnsi="Courier" w:cs="Times New Roman"/>
          <w:noProof/>
          <w:sz w:val="20"/>
          <w:lang w:val="en-GB"/>
        </w:rPr>
        <w:t>recision</w:t>
      </w:r>
      <w:r w:rsidRPr="0029338D">
        <w:rPr>
          <w:rFonts w:ascii="Courier" w:eastAsia="Batang" w:hAnsi="Courier" w:cs="Times New Roman"/>
          <w:sz w:val="20"/>
          <w:szCs w:val="20"/>
          <w:lang w:val="en-GB" w:eastAsia="ja-JP"/>
        </w:rPr>
        <w:t>_bytes_minus1</w:t>
      </w:r>
      <w:r w:rsidRPr="0029338D">
        <w:rPr>
          <w:rFonts w:ascii="Times New Roman" w:eastAsia="Batang" w:hAnsi="Times New Roman" w:cs="Times New Roman"/>
          <w:sz w:val="20"/>
          <w:szCs w:val="20"/>
          <w:lang w:val="en-GB" w:eastAsia="ko-KR"/>
        </w:rPr>
        <w:t xml:space="preserve">: Plus 1 indicates the number of bytes to be read for </w:t>
      </w:r>
      <w:bookmarkStart w:id="198" w:name="_Hlk135389841"/>
      <w:r w:rsidRPr="00877DA2">
        <w:rPr>
          <w:rFonts w:ascii="Courier" w:eastAsia="MS Mincho" w:hAnsi="Courier" w:cs="Times New Roman"/>
          <w:sz w:val="20"/>
          <w:szCs w:val="24"/>
          <w:lang w:val="en-GB" w:eastAsia="ja-JP"/>
        </w:rPr>
        <w:t>anchor</w:t>
      </w:r>
      <w:bookmarkEnd w:id="198"/>
      <w:r w:rsidRPr="00877DA2">
        <w:rPr>
          <w:rFonts w:ascii="Times New Roman" w:eastAsia="Batang" w:hAnsi="Times New Roman" w:cs="Times New Roman"/>
          <w:noProof/>
          <w:sz w:val="20"/>
          <w:szCs w:val="20"/>
          <w:lang w:val="en-GB" w:eastAsia="ko-KR"/>
        </w:rPr>
        <w:t>,</w:t>
      </w:r>
      <w:r w:rsidRPr="00877DA2">
        <w:rPr>
          <w:rFonts w:ascii="Times New Roman" w:eastAsia="Batang" w:hAnsi="Times New Roman" w:cs="Times New Roman"/>
          <w:sz w:val="20"/>
          <w:szCs w:val="20"/>
          <w:lang w:val="en-GB" w:eastAsia="ko-KR"/>
        </w:rPr>
        <w:t xml:space="preserve"> </w:t>
      </w:r>
      <w:proofErr w:type="gramStart"/>
      <w:r w:rsidR="00B040DD">
        <w:rPr>
          <w:rFonts w:ascii="Courier" w:eastAsia="MS Mincho" w:hAnsi="Courier" w:cs="Times New Roman"/>
          <w:sz w:val="20"/>
          <w:szCs w:val="24"/>
          <w:lang w:val="en-GB" w:eastAsia="ja-JP"/>
        </w:rPr>
        <w:t>scale</w:t>
      </w:r>
      <w:proofErr w:type="gramEnd"/>
      <w:r w:rsidRPr="0029338D">
        <w:rPr>
          <w:rFonts w:ascii="Times New Roman" w:eastAsia="Batang" w:hAnsi="Times New Roman" w:cs="Times New Roman"/>
          <w:sz w:val="20"/>
          <w:szCs w:val="20"/>
          <w:lang w:val="en-GB" w:eastAsia="ko-KR"/>
        </w:rPr>
        <w:t xml:space="preserve"> and </w:t>
      </w:r>
      <w:r w:rsidRPr="00877DA2">
        <w:rPr>
          <w:rFonts w:ascii="Courier" w:eastAsia="Batang" w:hAnsi="Courier" w:cs="Times New Roman"/>
          <w:sz w:val="20"/>
          <w:szCs w:val="24"/>
          <w:lang w:val="en-GB" w:eastAsia="ja-JP"/>
        </w:rPr>
        <w:t>dimensions</w:t>
      </w:r>
      <w:r w:rsidRPr="0029338D">
        <w:rPr>
          <w:rFonts w:ascii="Times New Roman" w:eastAsia="Batang" w:hAnsi="Times New Roman" w:cs="Times New Roman"/>
          <w:b/>
          <w:bCs/>
          <w:sz w:val="20"/>
          <w:szCs w:val="20"/>
          <w:lang w:val="en-GB" w:eastAsia="ko-KR"/>
        </w:rPr>
        <w:t>.</w:t>
      </w:r>
      <w:r w:rsidRPr="0029338D">
        <w:rPr>
          <w:rFonts w:ascii="Times New Roman" w:eastAsia="Batang" w:hAnsi="Times New Roman" w:cs="Times New Roman"/>
          <w:sz w:val="20"/>
          <w:szCs w:val="20"/>
          <w:lang w:val="en-GB" w:eastAsia="ko-KR"/>
        </w:rPr>
        <w:t xml:space="preserve"> Valid values are in the range from </w:t>
      </w:r>
      <w:r w:rsidRPr="0029338D">
        <w:rPr>
          <w:rFonts w:ascii="Courier" w:eastAsia="Batang" w:hAnsi="Courier" w:cs="Times New Roman"/>
          <w:noProof/>
          <w:sz w:val="20"/>
          <w:szCs w:val="20"/>
          <w:lang w:val="en-GB" w:eastAsia="ko-KR"/>
        </w:rPr>
        <w:t>[0, 3]</w:t>
      </w:r>
      <w:r w:rsidRPr="00877DA2">
        <w:rPr>
          <w:rFonts w:ascii="Times New Roman" w:eastAsia="MS Mincho" w:hAnsi="Times New Roman" w:cs="Times New Roman"/>
          <w:sz w:val="20"/>
          <w:szCs w:val="20"/>
        </w:rPr>
        <w:t>.</w:t>
      </w:r>
    </w:p>
    <w:p w14:paraId="3340D71C" w14:textId="3676EB1D" w:rsidR="00877DA2" w:rsidRPr="008B204F" w:rsidRDefault="00877DA2"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8B204F">
        <w:rPr>
          <w:rFonts w:ascii="Courier" w:eastAsia="MS Mincho" w:hAnsi="Courier" w:cs="Times New Roman"/>
          <w:sz w:val="20"/>
          <w:szCs w:val="20"/>
        </w:rPr>
        <w:t>anchor.x</w:t>
      </w:r>
      <w:proofErr w:type="spellEnd"/>
      <w:r w:rsidRPr="008B204F">
        <w:rPr>
          <w:rFonts w:ascii="Times New Roman" w:eastAsia="MS Mincho" w:hAnsi="Times New Roman" w:cs="Times New Roman"/>
          <w:sz w:val="20"/>
          <w:szCs w:val="20"/>
        </w:rPr>
        <w:t xml:space="preserve">, </w:t>
      </w:r>
      <w:proofErr w:type="spellStart"/>
      <w:proofErr w:type="gramStart"/>
      <w:r w:rsidRPr="008B204F">
        <w:rPr>
          <w:rFonts w:ascii="Courier" w:eastAsia="MS Mincho" w:hAnsi="Courier" w:cs="Times New Roman"/>
          <w:sz w:val="20"/>
          <w:szCs w:val="20"/>
        </w:rPr>
        <w:t>anchor.y</w:t>
      </w:r>
      <w:proofErr w:type="spellEnd"/>
      <w:proofErr w:type="gramEnd"/>
      <w:r w:rsidRPr="008B204F">
        <w:rPr>
          <w:rFonts w:ascii="Times New Roman" w:eastAsia="MS Mincho" w:hAnsi="Times New Roman" w:cs="Times New Roman"/>
          <w:sz w:val="20"/>
          <w:szCs w:val="20"/>
        </w:rPr>
        <w:t xml:space="preserve">, and </w:t>
      </w:r>
      <w:proofErr w:type="spellStart"/>
      <w:r w:rsidRPr="008B204F">
        <w:rPr>
          <w:rFonts w:ascii="Courier" w:eastAsia="MS Mincho" w:hAnsi="Courier" w:cs="Times New Roman"/>
          <w:sz w:val="20"/>
          <w:szCs w:val="20"/>
        </w:rPr>
        <w:t>anchor.z</w:t>
      </w:r>
      <w:proofErr w:type="spellEnd"/>
      <w:r w:rsidRPr="008B204F">
        <w:rPr>
          <w:rFonts w:ascii="Times New Roman" w:eastAsia="MS Mincho" w:hAnsi="Times New Roman" w:cs="Times New Roman"/>
          <w:sz w:val="20"/>
          <w:szCs w:val="20"/>
        </w:rPr>
        <w:t xml:space="preserve"> indicate the x, y, z position values of the anchor point of the viewing space, respectively, relative to the origin </w:t>
      </w:r>
      <w:r w:rsidRPr="008B204F">
        <w:rPr>
          <w:rFonts w:ascii="Courier" w:eastAsia="MS Mincho" w:hAnsi="Courier" w:cs="Times New Roman"/>
          <w:sz w:val="20"/>
          <w:szCs w:val="20"/>
        </w:rPr>
        <w:t>(0,0,0)</w:t>
      </w:r>
      <w:r w:rsidRPr="008B204F">
        <w:rPr>
          <w:rFonts w:ascii="Times New Roman" w:eastAsia="MS Mincho" w:hAnsi="Times New Roman" w:cs="Times New Roman"/>
          <w:sz w:val="20"/>
          <w:szCs w:val="20"/>
        </w:rPr>
        <w:t>.</w:t>
      </w:r>
      <w:r w:rsidR="00B040DD">
        <w:rPr>
          <w:rFonts w:ascii="Times New Roman" w:eastAsia="MS Mincho" w:hAnsi="Times New Roman" w:cs="Times New Roman"/>
          <w:sz w:val="20"/>
          <w:szCs w:val="20"/>
        </w:rPr>
        <w:t xml:space="preserve"> The default is </w:t>
      </w:r>
      <w:r w:rsidR="00B040DD" w:rsidRPr="00BC351B">
        <w:rPr>
          <w:rFonts w:ascii="Courier" w:eastAsia="MS Mincho" w:hAnsi="Courier" w:cs="Times New Roman"/>
          <w:sz w:val="20"/>
          <w:szCs w:val="20"/>
        </w:rPr>
        <w:t>(</w:t>
      </w:r>
      <w:r w:rsidR="00B040DD">
        <w:rPr>
          <w:rFonts w:ascii="Courier" w:eastAsia="MS Mincho" w:hAnsi="Courier" w:cs="Times New Roman"/>
          <w:sz w:val="20"/>
          <w:szCs w:val="20"/>
        </w:rPr>
        <w:t>0</w:t>
      </w:r>
      <w:r w:rsidR="00B040DD" w:rsidRPr="00BC351B">
        <w:rPr>
          <w:rFonts w:ascii="Courier" w:eastAsia="MS Mincho" w:hAnsi="Courier" w:cs="Times New Roman"/>
          <w:sz w:val="20"/>
          <w:szCs w:val="20"/>
        </w:rPr>
        <w:t>,</w:t>
      </w:r>
      <w:r w:rsidR="00B040DD">
        <w:rPr>
          <w:rFonts w:ascii="Courier" w:eastAsia="MS Mincho" w:hAnsi="Courier" w:cs="Times New Roman"/>
          <w:sz w:val="20"/>
          <w:szCs w:val="20"/>
        </w:rPr>
        <w:t>0</w:t>
      </w:r>
      <w:r w:rsidR="00B040DD" w:rsidRPr="00BC351B">
        <w:rPr>
          <w:rFonts w:ascii="Courier" w:eastAsia="MS Mincho" w:hAnsi="Courier" w:cs="Times New Roman"/>
          <w:sz w:val="20"/>
          <w:szCs w:val="20"/>
        </w:rPr>
        <w:t>,</w:t>
      </w:r>
      <w:r w:rsidR="00B040DD">
        <w:rPr>
          <w:rFonts w:ascii="Courier" w:eastAsia="MS Mincho" w:hAnsi="Courier" w:cs="Times New Roman"/>
          <w:sz w:val="20"/>
          <w:szCs w:val="20"/>
        </w:rPr>
        <w:t>0</w:t>
      </w:r>
      <w:r w:rsidR="00B040DD" w:rsidRPr="00BC351B">
        <w:rPr>
          <w:rFonts w:ascii="Courier" w:eastAsia="MS Mincho" w:hAnsi="Courier" w:cs="Times New Roman"/>
          <w:sz w:val="20"/>
          <w:szCs w:val="20"/>
        </w:rPr>
        <w:t>)</w:t>
      </w:r>
      <w:r w:rsidR="00B040DD" w:rsidRPr="00877DA2">
        <w:rPr>
          <w:rFonts w:ascii="Times New Roman" w:eastAsia="MS Mincho" w:hAnsi="Times New Roman" w:cs="Times New Roman"/>
          <w:sz w:val="20"/>
          <w:szCs w:val="20"/>
        </w:rPr>
        <w:t>.</w:t>
      </w:r>
    </w:p>
    <w:p w14:paraId="3D7C8994" w14:textId="2D2E84B3" w:rsidR="00877DA2" w:rsidRPr="00BC351B" w:rsidRDefault="00877DA2"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BC351B">
        <w:rPr>
          <w:rFonts w:ascii="Courier" w:eastAsia="MS Mincho" w:hAnsi="Courier" w:cs="Times New Roman"/>
          <w:sz w:val="20"/>
          <w:szCs w:val="20"/>
        </w:rPr>
        <w:t>scale.x</w:t>
      </w:r>
      <w:proofErr w:type="spellEnd"/>
      <w:r w:rsidRPr="00BC351B">
        <w:rPr>
          <w:rFonts w:ascii="Times New Roman" w:eastAsia="MS Mincho" w:hAnsi="Times New Roman" w:cs="Times New Roman"/>
          <w:sz w:val="20"/>
          <w:szCs w:val="20"/>
        </w:rPr>
        <w:t xml:space="preserve">, </w:t>
      </w:r>
      <w:proofErr w:type="spellStart"/>
      <w:proofErr w:type="gramStart"/>
      <w:r w:rsidRPr="00BC351B">
        <w:rPr>
          <w:rFonts w:ascii="Courier" w:eastAsia="MS Mincho" w:hAnsi="Courier" w:cs="Times New Roman"/>
          <w:sz w:val="20"/>
          <w:szCs w:val="20"/>
        </w:rPr>
        <w:t>scale.y</w:t>
      </w:r>
      <w:proofErr w:type="spellEnd"/>
      <w:proofErr w:type="gramEnd"/>
      <w:r w:rsidRPr="00BC351B">
        <w:rPr>
          <w:rFonts w:ascii="Times New Roman" w:eastAsia="MS Mincho" w:hAnsi="Times New Roman" w:cs="Times New Roman"/>
          <w:sz w:val="20"/>
          <w:szCs w:val="20"/>
        </w:rPr>
        <w:t xml:space="preserve">, and </w:t>
      </w:r>
      <w:proofErr w:type="spellStart"/>
      <w:r w:rsidRPr="00BC351B">
        <w:rPr>
          <w:rFonts w:ascii="Courier" w:eastAsia="MS Mincho" w:hAnsi="Courier" w:cs="Times New Roman"/>
          <w:sz w:val="20"/>
          <w:szCs w:val="20"/>
        </w:rPr>
        <w:t>scale.z</w:t>
      </w:r>
      <w:proofErr w:type="spellEnd"/>
      <w:r w:rsidRPr="00BC351B">
        <w:rPr>
          <w:rFonts w:ascii="Times New Roman" w:eastAsia="MS Mincho" w:hAnsi="Times New Roman" w:cs="Times New Roman"/>
          <w:sz w:val="20"/>
          <w:szCs w:val="20"/>
        </w:rPr>
        <w:t xml:space="preserve"> indicate the scaling extension in the Cartesian coordinates along the x, y, and z axes, respectively, relative to the origin </w:t>
      </w:r>
      <w:r w:rsidRPr="00BC351B">
        <w:rPr>
          <w:rFonts w:ascii="Courier" w:eastAsia="MS Mincho" w:hAnsi="Courier" w:cs="Times New Roman"/>
          <w:sz w:val="20"/>
          <w:szCs w:val="20"/>
        </w:rPr>
        <w:t>(0,0,0)</w:t>
      </w:r>
      <w:r w:rsidRPr="00BC351B">
        <w:rPr>
          <w:rFonts w:ascii="Times New Roman" w:eastAsia="MS Mincho" w:hAnsi="Times New Roman" w:cs="Times New Roman"/>
          <w:sz w:val="20"/>
          <w:szCs w:val="20"/>
        </w:rPr>
        <w:t>.</w:t>
      </w:r>
      <w:r>
        <w:rPr>
          <w:rFonts w:ascii="Times New Roman" w:eastAsia="MS Mincho" w:hAnsi="Times New Roman" w:cs="Times New Roman"/>
          <w:sz w:val="20"/>
          <w:szCs w:val="20"/>
        </w:rPr>
        <w:t xml:space="preserve"> The default is </w:t>
      </w:r>
      <w:r w:rsidRPr="00BC351B">
        <w:rPr>
          <w:rFonts w:ascii="Courier" w:eastAsia="MS Mincho" w:hAnsi="Courier" w:cs="Times New Roman"/>
          <w:sz w:val="20"/>
          <w:szCs w:val="20"/>
        </w:rPr>
        <w:t>(</w:t>
      </w:r>
      <w:r>
        <w:rPr>
          <w:rFonts w:ascii="Courier" w:eastAsia="MS Mincho" w:hAnsi="Courier" w:cs="Times New Roman"/>
          <w:sz w:val="20"/>
          <w:szCs w:val="20"/>
        </w:rPr>
        <w:t>1</w:t>
      </w:r>
      <w:r w:rsidRPr="00BC351B">
        <w:rPr>
          <w:rFonts w:ascii="Courier" w:eastAsia="MS Mincho" w:hAnsi="Courier" w:cs="Times New Roman"/>
          <w:sz w:val="20"/>
          <w:szCs w:val="20"/>
        </w:rPr>
        <w:t>,</w:t>
      </w:r>
      <w:r>
        <w:rPr>
          <w:rFonts w:ascii="Courier" w:eastAsia="MS Mincho" w:hAnsi="Courier" w:cs="Times New Roman"/>
          <w:sz w:val="20"/>
          <w:szCs w:val="20"/>
        </w:rPr>
        <w:t>1</w:t>
      </w:r>
      <w:r w:rsidRPr="00BC351B">
        <w:rPr>
          <w:rFonts w:ascii="Courier" w:eastAsia="MS Mincho" w:hAnsi="Courier" w:cs="Times New Roman"/>
          <w:sz w:val="20"/>
          <w:szCs w:val="20"/>
        </w:rPr>
        <w:t>,</w:t>
      </w:r>
      <w:r>
        <w:rPr>
          <w:rFonts w:ascii="Courier" w:eastAsia="MS Mincho" w:hAnsi="Courier" w:cs="Times New Roman"/>
          <w:sz w:val="20"/>
          <w:szCs w:val="20"/>
        </w:rPr>
        <w:t>1</w:t>
      </w:r>
      <w:r w:rsidRPr="00BC351B">
        <w:rPr>
          <w:rFonts w:ascii="Courier" w:eastAsia="MS Mincho" w:hAnsi="Courier" w:cs="Times New Roman"/>
          <w:sz w:val="20"/>
          <w:szCs w:val="20"/>
        </w:rPr>
        <w:t>)</w:t>
      </w:r>
      <w:r w:rsidRPr="00877DA2">
        <w:rPr>
          <w:rFonts w:ascii="Times New Roman" w:eastAsia="MS Mincho" w:hAnsi="Times New Roman" w:cs="Times New Roman"/>
          <w:sz w:val="20"/>
          <w:szCs w:val="20"/>
        </w:rPr>
        <w:t>.</w:t>
      </w:r>
      <w:r>
        <w:rPr>
          <w:rFonts w:ascii="Times New Roman" w:eastAsia="MS Mincho" w:hAnsi="Times New Roman" w:cs="Times New Roman"/>
          <w:sz w:val="20"/>
          <w:szCs w:val="20"/>
        </w:rPr>
        <w:t xml:space="preserve"> </w:t>
      </w:r>
    </w:p>
    <w:p w14:paraId="59892596" w14:textId="77777777" w:rsidR="00877DA2" w:rsidRPr="008B204F" w:rsidRDefault="00877DA2" w:rsidP="00877DA2">
      <w:pPr>
        <w:widowControl/>
        <w:tabs>
          <w:tab w:val="left" w:pos="1701"/>
        </w:tabs>
        <w:autoSpaceDE/>
        <w:autoSpaceDN/>
        <w:spacing w:before="120" w:after="120"/>
        <w:ind w:left="357" w:hanging="357"/>
        <w:jc w:val="both"/>
        <w:rPr>
          <w:rFonts w:ascii="Times New Roman" w:eastAsia="MS Mincho" w:hAnsi="Times New Roman" w:cs="Times New Roman"/>
          <w:sz w:val="20"/>
          <w:szCs w:val="20"/>
        </w:rPr>
      </w:pPr>
      <w:proofErr w:type="spellStart"/>
      <w:r w:rsidRPr="008B204F">
        <w:rPr>
          <w:rFonts w:ascii="Courier" w:eastAsia="MS Mincho" w:hAnsi="Courier" w:cs="Times New Roman"/>
          <w:sz w:val="20"/>
          <w:szCs w:val="20"/>
        </w:rPr>
        <w:lastRenderedPageBreak/>
        <w:t>dimensions.x</w:t>
      </w:r>
      <w:proofErr w:type="spellEnd"/>
      <w:r w:rsidRPr="008B204F">
        <w:rPr>
          <w:rFonts w:ascii="Times New Roman" w:eastAsia="MS Mincho" w:hAnsi="Times New Roman" w:cs="Times New Roman"/>
          <w:sz w:val="20"/>
          <w:szCs w:val="20"/>
        </w:rPr>
        <w:t xml:space="preserve">, </w:t>
      </w:r>
      <w:proofErr w:type="spellStart"/>
      <w:proofErr w:type="gramStart"/>
      <w:r w:rsidRPr="008B204F">
        <w:rPr>
          <w:rFonts w:ascii="Courier" w:eastAsia="MS Mincho" w:hAnsi="Courier" w:cs="Times New Roman"/>
          <w:sz w:val="20"/>
          <w:szCs w:val="20"/>
        </w:rPr>
        <w:t>dimensions.y</w:t>
      </w:r>
      <w:proofErr w:type="spellEnd"/>
      <w:proofErr w:type="gramEnd"/>
      <w:r w:rsidRPr="008B204F">
        <w:rPr>
          <w:rFonts w:ascii="Times New Roman" w:eastAsia="MS Mincho" w:hAnsi="Times New Roman" w:cs="Times New Roman"/>
          <w:sz w:val="20"/>
          <w:szCs w:val="20"/>
        </w:rPr>
        <w:t xml:space="preserve">, and </w:t>
      </w:r>
      <w:proofErr w:type="spellStart"/>
      <w:r w:rsidRPr="008B204F">
        <w:rPr>
          <w:rFonts w:ascii="Courier" w:eastAsia="MS Mincho" w:hAnsi="Courier" w:cs="Times New Roman"/>
          <w:sz w:val="20"/>
          <w:szCs w:val="20"/>
        </w:rPr>
        <w:t>dimensions.z</w:t>
      </w:r>
      <w:proofErr w:type="spellEnd"/>
      <w:r w:rsidRPr="008B204F">
        <w:rPr>
          <w:rFonts w:ascii="Times New Roman" w:eastAsia="MS Mincho" w:hAnsi="Times New Roman" w:cs="Times New Roman"/>
          <w:sz w:val="20"/>
          <w:szCs w:val="20"/>
        </w:rPr>
        <w:t xml:space="preserve"> indicate the dimensions (or ranges) in the Cartesian coordinates along the x, y, and z axes, respectively, from to the anchor </w:t>
      </w:r>
      <w:r w:rsidRPr="008B204F">
        <w:rPr>
          <w:rFonts w:ascii="Courier" w:eastAsia="MS Mincho" w:hAnsi="Courier" w:cs="Times New Roman"/>
          <w:sz w:val="20"/>
          <w:szCs w:val="20"/>
        </w:rPr>
        <w:t>(</w:t>
      </w:r>
      <w:proofErr w:type="spellStart"/>
      <w:r w:rsidRPr="008B204F">
        <w:rPr>
          <w:rFonts w:ascii="Courier" w:eastAsia="MS Mincho" w:hAnsi="Courier" w:cs="Times New Roman"/>
          <w:sz w:val="20"/>
          <w:szCs w:val="20"/>
        </w:rPr>
        <w:t>anchor.x</w:t>
      </w:r>
      <w:proofErr w:type="spellEnd"/>
      <w:r w:rsidRPr="008B204F">
        <w:rPr>
          <w:rFonts w:ascii="Times New Roman" w:eastAsia="MS Mincho" w:hAnsi="Times New Roman" w:cs="Times New Roman"/>
          <w:sz w:val="20"/>
          <w:szCs w:val="20"/>
        </w:rPr>
        <w:t xml:space="preserve">, </w:t>
      </w:r>
      <w:proofErr w:type="spellStart"/>
      <w:r w:rsidRPr="008B204F">
        <w:rPr>
          <w:rFonts w:ascii="Courier" w:eastAsia="MS Mincho" w:hAnsi="Courier" w:cs="Times New Roman"/>
          <w:sz w:val="20"/>
          <w:szCs w:val="20"/>
        </w:rPr>
        <w:t>anchor.y</w:t>
      </w:r>
      <w:proofErr w:type="spellEnd"/>
      <w:r w:rsidRPr="008B204F">
        <w:rPr>
          <w:rFonts w:ascii="Times New Roman" w:eastAsia="MS Mincho" w:hAnsi="Times New Roman" w:cs="Times New Roman"/>
          <w:sz w:val="20"/>
          <w:szCs w:val="20"/>
        </w:rPr>
        <w:t xml:space="preserve">, </w:t>
      </w:r>
      <w:proofErr w:type="spellStart"/>
      <w:r w:rsidRPr="008B204F">
        <w:rPr>
          <w:rFonts w:ascii="Courier" w:eastAsia="MS Mincho" w:hAnsi="Courier" w:cs="Times New Roman"/>
          <w:sz w:val="20"/>
          <w:szCs w:val="20"/>
        </w:rPr>
        <w:t>anchor.z</w:t>
      </w:r>
      <w:proofErr w:type="spellEnd"/>
      <w:r w:rsidRPr="008B204F">
        <w:rPr>
          <w:rFonts w:ascii="Courier" w:eastAsia="MS Mincho" w:hAnsi="Courier" w:cs="Times New Roman"/>
          <w:sz w:val="20"/>
          <w:szCs w:val="20"/>
        </w:rPr>
        <w:t>)</w:t>
      </w:r>
      <w:r w:rsidRPr="008B204F">
        <w:rPr>
          <w:rFonts w:ascii="Times New Roman" w:eastAsia="MS Mincho" w:hAnsi="Times New Roman" w:cs="Times New Roman"/>
          <w:sz w:val="20"/>
          <w:szCs w:val="20"/>
        </w:rPr>
        <w:t>.</w:t>
      </w:r>
    </w:p>
    <w:p w14:paraId="4CB59B9F" w14:textId="7F265AA7" w:rsidR="00877DA2" w:rsidRPr="003440D6" w:rsidRDefault="00877DA2" w:rsidP="00877DA2">
      <w:pPr>
        <w:widowControl/>
        <w:tabs>
          <w:tab w:val="left" w:pos="403"/>
        </w:tabs>
        <w:autoSpaceDE/>
        <w:autoSpaceDN/>
        <w:spacing w:before="120" w:after="240" w:line="240" w:lineRule="atLeast"/>
        <w:contextualSpacing/>
        <w:jc w:val="both"/>
        <w:rPr>
          <w:rFonts w:ascii="Times New Roman" w:eastAsia="MS Mincho" w:hAnsi="Times New Roman" w:cs="Times New Roman"/>
          <w:sz w:val="20"/>
          <w:szCs w:val="20"/>
          <w:lang w:eastAsia="ja-JP"/>
        </w:rPr>
      </w:pPr>
    </w:p>
    <w:p w14:paraId="4009E6EB" w14:textId="77777777" w:rsidR="00265727" w:rsidRPr="001065BB" w:rsidRDefault="00265727" w:rsidP="00733573">
      <w:pPr>
        <w:pStyle w:val="Heading2"/>
        <w:widowControl/>
        <w:numPr>
          <w:ilvl w:val="1"/>
          <w:numId w:val="2"/>
        </w:numPr>
        <w:autoSpaceDE/>
        <w:autoSpaceDN/>
        <w:spacing w:before="240" w:after="120" w:line="360" w:lineRule="auto"/>
        <w:ind w:left="540"/>
        <w:rPr>
          <w:ins w:id="199" w:author="XinWang MediaTek" w:date="2023-09-05T16:07:00Z"/>
          <w:rFonts w:ascii="Times New Roman" w:eastAsia="Times New Roman" w:hAnsi="Times New Roman" w:cs="Times New Roman"/>
          <w:b/>
          <w:color w:val="auto"/>
          <w:spacing w:val="10"/>
          <w:kern w:val="20"/>
          <w:sz w:val="22"/>
          <w:szCs w:val="22"/>
          <w:lang w:eastAsia="ko-KR"/>
        </w:rPr>
      </w:pPr>
      <w:bookmarkStart w:id="200" w:name="_Toc109574480"/>
      <w:ins w:id="201" w:author="XinWang MediaTek" w:date="2023-09-05T16:07:00Z">
        <w:r w:rsidRPr="001065BB">
          <w:rPr>
            <w:rFonts w:ascii="Times New Roman" w:eastAsia="Times New Roman" w:hAnsi="Times New Roman" w:cs="Times New Roman"/>
            <w:b/>
            <w:color w:val="auto"/>
            <w:spacing w:val="10"/>
            <w:kern w:val="20"/>
            <w:sz w:val="22"/>
            <w:szCs w:val="22"/>
            <w:lang w:eastAsia="ko-KR"/>
          </w:rPr>
          <w:t>3D Region Set</w:t>
        </w:r>
        <w:bookmarkEnd w:id="200"/>
      </w:ins>
    </w:p>
    <w:p w14:paraId="56EC995D" w14:textId="77777777" w:rsidR="00265727" w:rsidRPr="001065BB" w:rsidRDefault="00265727" w:rsidP="00733573">
      <w:pPr>
        <w:pStyle w:val="Heading2"/>
        <w:widowControl/>
        <w:numPr>
          <w:ilvl w:val="2"/>
          <w:numId w:val="2"/>
        </w:numPr>
        <w:autoSpaceDE/>
        <w:autoSpaceDN/>
        <w:spacing w:before="240" w:after="120" w:line="360" w:lineRule="auto"/>
        <w:rPr>
          <w:ins w:id="202" w:author="XinWang MediaTek" w:date="2023-09-05T16:07:00Z"/>
          <w:rFonts w:ascii="Times New Roman" w:eastAsia="Times New Roman" w:hAnsi="Times New Roman" w:cs="Times New Roman"/>
          <w:b/>
          <w:color w:val="auto"/>
          <w:spacing w:val="10"/>
          <w:kern w:val="20"/>
          <w:sz w:val="20"/>
          <w:szCs w:val="20"/>
          <w:lang w:eastAsia="ko-KR"/>
        </w:rPr>
      </w:pPr>
      <w:bookmarkStart w:id="203" w:name="_Toc109574481"/>
      <w:ins w:id="204" w:author="XinWang MediaTek" w:date="2023-09-05T16:07:00Z">
        <w:r w:rsidRPr="001065BB">
          <w:rPr>
            <w:rFonts w:ascii="Times New Roman" w:eastAsia="Times New Roman" w:hAnsi="Times New Roman" w:cs="Times New Roman"/>
            <w:b/>
            <w:color w:val="auto"/>
            <w:spacing w:val="10"/>
            <w:kern w:val="20"/>
            <w:sz w:val="20"/>
            <w:szCs w:val="20"/>
            <w:lang w:eastAsia="ko-KR"/>
          </w:rPr>
          <w:t>Definition</w:t>
        </w:r>
        <w:bookmarkEnd w:id="203"/>
      </w:ins>
    </w:p>
    <w:p w14:paraId="4DC47660" w14:textId="77777777" w:rsidR="00265727" w:rsidRPr="001065BB" w:rsidRDefault="00265727" w:rsidP="001065BB">
      <w:pPr>
        <w:rPr>
          <w:ins w:id="205" w:author="XinWang MediaTek" w:date="2023-09-05T16:07:00Z"/>
          <w:rFonts w:ascii="Times New Roman" w:eastAsia="MS Mincho" w:hAnsi="Times New Roman" w:cs="Times New Roman"/>
          <w:sz w:val="20"/>
          <w:szCs w:val="20"/>
        </w:rPr>
      </w:pPr>
      <w:ins w:id="206" w:author="XinWang MediaTek" w:date="2023-09-05T16:07:00Z">
        <w:r w:rsidRPr="001065BB">
          <w:rPr>
            <w:rFonts w:ascii="Times New Roman" w:eastAsia="MS Mincho" w:hAnsi="Times New Roman" w:cs="Times New Roman"/>
            <w:sz w:val="20"/>
            <w:szCs w:val="20"/>
          </w:rPr>
          <w:t xml:space="preserve">A 3D region set is a structure that defines a part of a volumetric media as a set of one or more regions. Each region of the set is specified as a geometry that defines the shape, </w:t>
        </w:r>
        <w:proofErr w:type="gramStart"/>
        <w:r w:rsidRPr="001065BB">
          <w:rPr>
            <w:rFonts w:ascii="Times New Roman" w:eastAsia="MS Mincho" w:hAnsi="Times New Roman" w:cs="Times New Roman"/>
            <w:sz w:val="20"/>
            <w:szCs w:val="20"/>
          </w:rPr>
          <w:t>position</w:t>
        </w:r>
        <w:proofErr w:type="gramEnd"/>
        <w:r w:rsidRPr="001065BB">
          <w:rPr>
            <w:rFonts w:ascii="Times New Roman" w:eastAsia="MS Mincho" w:hAnsi="Times New Roman" w:cs="Times New Roman"/>
            <w:sz w:val="20"/>
            <w:szCs w:val="20"/>
          </w:rPr>
          <w:t xml:space="preserve"> and size of this region inside a reference space that is mapped to the volumetric media with which the 3D region set is associated. </w:t>
        </w:r>
      </w:ins>
    </w:p>
    <w:p w14:paraId="257017D7" w14:textId="77777777" w:rsidR="00265727" w:rsidRPr="001065BB" w:rsidRDefault="00265727" w:rsidP="00265727">
      <w:pPr>
        <w:widowControl/>
        <w:autoSpaceDE/>
        <w:autoSpaceDN/>
        <w:spacing w:before="120" w:after="120"/>
        <w:jc w:val="both"/>
        <w:rPr>
          <w:ins w:id="207" w:author="XinWang MediaTek" w:date="2023-09-05T16:07:00Z"/>
          <w:rFonts w:ascii="Times New Roman" w:eastAsia="MS Mincho" w:hAnsi="Times New Roman" w:cs="Times New Roman"/>
          <w:sz w:val="20"/>
          <w:szCs w:val="20"/>
        </w:rPr>
      </w:pPr>
      <w:ins w:id="208" w:author="XinWang MediaTek" w:date="2023-09-05T16:07:00Z">
        <w:r w:rsidRPr="001065BB">
          <w:rPr>
            <w:rFonts w:ascii="Times New Roman" w:eastAsia="MS Mincho" w:hAnsi="Times New Roman" w:cs="Times New Roman"/>
            <w:sz w:val="20"/>
            <w:szCs w:val="20"/>
          </w:rPr>
          <w:t>The geometry of a region described by the 3D region set can be represented either by:</w:t>
        </w:r>
      </w:ins>
    </w:p>
    <w:p w14:paraId="584F6500" w14:textId="77777777" w:rsidR="00265727" w:rsidRPr="001065BB" w:rsidRDefault="00265727" w:rsidP="00733573">
      <w:pPr>
        <w:widowControl/>
        <w:numPr>
          <w:ilvl w:val="0"/>
          <w:numId w:val="7"/>
        </w:numPr>
        <w:autoSpaceDE/>
        <w:autoSpaceDN/>
        <w:spacing w:before="120" w:after="120"/>
        <w:contextualSpacing/>
        <w:jc w:val="both"/>
        <w:rPr>
          <w:ins w:id="209" w:author="XinWang MediaTek" w:date="2023-09-05T16:07:00Z"/>
          <w:rFonts w:ascii="Times New Roman" w:eastAsia="MS Mincho" w:hAnsi="Times New Roman" w:cs="Times New Roman"/>
          <w:sz w:val="20"/>
          <w:szCs w:val="20"/>
        </w:rPr>
      </w:pPr>
      <w:ins w:id="210" w:author="XinWang MediaTek" w:date="2023-09-05T16:07:00Z">
        <w:r w:rsidRPr="001065BB">
          <w:rPr>
            <w:rFonts w:ascii="Times New Roman" w:eastAsia="MS Mincho" w:hAnsi="Times New Roman" w:cs="Times New Roman"/>
            <w:sz w:val="20"/>
            <w:szCs w:val="20"/>
          </w:rPr>
          <w:t>A point</w:t>
        </w:r>
      </w:ins>
    </w:p>
    <w:p w14:paraId="78E29F4B" w14:textId="77777777" w:rsidR="00265727" w:rsidRPr="001065BB" w:rsidRDefault="00265727" w:rsidP="00733573">
      <w:pPr>
        <w:widowControl/>
        <w:numPr>
          <w:ilvl w:val="0"/>
          <w:numId w:val="7"/>
        </w:numPr>
        <w:autoSpaceDE/>
        <w:autoSpaceDN/>
        <w:spacing w:before="120" w:after="120"/>
        <w:contextualSpacing/>
        <w:jc w:val="both"/>
        <w:rPr>
          <w:ins w:id="211" w:author="XinWang MediaTek" w:date="2023-09-05T16:07:00Z"/>
          <w:rFonts w:ascii="Times New Roman" w:eastAsia="MS Mincho" w:hAnsi="Times New Roman" w:cs="Times New Roman"/>
          <w:sz w:val="20"/>
          <w:szCs w:val="20"/>
        </w:rPr>
      </w:pPr>
      <w:ins w:id="212" w:author="XinWang MediaTek" w:date="2023-09-05T16:07:00Z">
        <w:r w:rsidRPr="001065BB">
          <w:rPr>
            <w:rFonts w:ascii="Times New Roman" w:eastAsia="MS Mincho" w:hAnsi="Times New Roman" w:cs="Times New Roman"/>
            <w:sz w:val="20"/>
            <w:szCs w:val="20"/>
          </w:rPr>
          <w:t>A polyline</w:t>
        </w:r>
      </w:ins>
    </w:p>
    <w:p w14:paraId="2905E879" w14:textId="77777777" w:rsidR="00265727" w:rsidRPr="001065BB" w:rsidRDefault="00265727" w:rsidP="00733573">
      <w:pPr>
        <w:widowControl/>
        <w:numPr>
          <w:ilvl w:val="0"/>
          <w:numId w:val="7"/>
        </w:numPr>
        <w:autoSpaceDE/>
        <w:autoSpaceDN/>
        <w:spacing w:before="120" w:after="120"/>
        <w:contextualSpacing/>
        <w:jc w:val="both"/>
        <w:rPr>
          <w:ins w:id="213" w:author="XinWang MediaTek" w:date="2023-09-05T16:07:00Z"/>
          <w:rFonts w:ascii="Times New Roman" w:eastAsia="MS Mincho" w:hAnsi="Times New Roman" w:cs="Times New Roman"/>
          <w:sz w:val="20"/>
          <w:szCs w:val="20"/>
        </w:rPr>
      </w:pPr>
      <w:ins w:id="214" w:author="XinWang MediaTek" w:date="2023-09-05T16:07:00Z">
        <w:r w:rsidRPr="001065BB">
          <w:rPr>
            <w:rFonts w:ascii="Times New Roman" w:eastAsia="MS Mincho" w:hAnsi="Times New Roman" w:cs="Times New Roman"/>
            <w:sz w:val="20"/>
            <w:szCs w:val="20"/>
          </w:rPr>
          <w:t>A plane</w:t>
        </w:r>
      </w:ins>
    </w:p>
    <w:p w14:paraId="62B436E8" w14:textId="77777777" w:rsidR="00265727" w:rsidRPr="001065BB" w:rsidRDefault="00265727" w:rsidP="00733573">
      <w:pPr>
        <w:widowControl/>
        <w:numPr>
          <w:ilvl w:val="0"/>
          <w:numId w:val="7"/>
        </w:numPr>
        <w:autoSpaceDE/>
        <w:autoSpaceDN/>
        <w:spacing w:before="120" w:after="120"/>
        <w:contextualSpacing/>
        <w:jc w:val="both"/>
        <w:rPr>
          <w:ins w:id="215" w:author="XinWang MediaTek" w:date="2023-09-05T16:07:00Z"/>
          <w:rFonts w:ascii="Times New Roman" w:eastAsia="MS Mincho" w:hAnsi="Times New Roman" w:cs="Times New Roman"/>
          <w:sz w:val="20"/>
          <w:szCs w:val="20"/>
        </w:rPr>
      </w:pPr>
      <w:ins w:id="216" w:author="XinWang MediaTek" w:date="2023-09-05T16:07:00Z">
        <w:r w:rsidRPr="001065BB">
          <w:rPr>
            <w:rFonts w:ascii="Times New Roman" w:eastAsia="MS Mincho" w:hAnsi="Times New Roman" w:cs="Times New Roman"/>
            <w:sz w:val="20"/>
            <w:szCs w:val="20"/>
          </w:rPr>
          <w:t>A rectangular cuboid</w:t>
        </w:r>
      </w:ins>
    </w:p>
    <w:p w14:paraId="36AB5107" w14:textId="77777777" w:rsidR="00265727" w:rsidRPr="001065BB" w:rsidRDefault="00265727" w:rsidP="00733573">
      <w:pPr>
        <w:widowControl/>
        <w:numPr>
          <w:ilvl w:val="0"/>
          <w:numId w:val="7"/>
        </w:numPr>
        <w:autoSpaceDE/>
        <w:autoSpaceDN/>
        <w:spacing w:before="120" w:after="120"/>
        <w:contextualSpacing/>
        <w:jc w:val="both"/>
        <w:rPr>
          <w:ins w:id="217" w:author="XinWang MediaTek" w:date="2023-09-05T16:07:00Z"/>
          <w:rFonts w:ascii="Times New Roman" w:eastAsia="MS Mincho" w:hAnsi="Times New Roman" w:cs="Times New Roman"/>
          <w:sz w:val="20"/>
          <w:szCs w:val="20"/>
        </w:rPr>
      </w:pPr>
      <w:ins w:id="218" w:author="XinWang MediaTek" w:date="2023-09-05T16:07:00Z">
        <w:r w:rsidRPr="001065BB">
          <w:rPr>
            <w:rFonts w:ascii="Times New Roman" w:eastAsia="MS Mincho" w:hAnsi="Times New Roman" w:cs="Times New Roman"/>
            <w:sz w:val="20"/>
            <w:szCs w:val="20"/>
          </w:rPr>
          <w:t>A value for an attribute of the volumetric media.</w:t>
        </w:r>
      </w:ins>
    </w:p>
    <w:p w14:paraId="60671C98" w14:textId="4781025A" w:rsidR="00265727" w:rsidRPr="001065BB" w:rsidRDefault="00265727" w:rsidP="001065BB">
      <w:pPr>
        <w:rPr>
          <w:ins w:id="219" w:author="XinWang MediaTek" w:date="2023-09-05T16:11:00Z"/>
          <w:rFonts w:ascii="Times New Roman" w:eastAsia="MS Mincho" w:hAnsi="Times New Roman" w:cs="Times New Roman"/>
          <w:sz w:val="20"/>
          <w:szCs w:val="20"/>
        </w:rPr>
      </w:pPr>
    </w:p>
    <w:p w14:paraId="65503EDA" w14:textId="36EA4FBC" w:rsidR="00265727" w:rsidRPr="001065BB" w:rsidRDefault="00265727" w:rsidP="001065BB">
      <w:pPr>
        <w:rPr>
          <w:ins w:id="220" w:author="XinWang MediaTek" w:date="2023-09-05T16:07:00Z"/>
          <w:rFonts w:ascii="Times New Roman" w:eastAsia="MS Mincho" w:hAnsi="Times New Roman" w:cs="Times New Roman"/>
          <w:sz w:val="20"/>
          <w:szCs w:val="20"/>
        </w:rPr>
      </w:pPr>
      <w:ins w:id="221" w:author="XinWang MediaTek" w:date="2023-09-05T16:07:00Z">
        <w:r w:rsidRPr="001065BB">
          <w:rPr>
            <w:rFonts w:ascii="Times New Roman" w:eastAsia="MS Mincho" w:hAnsi="Times New Roman" w:cs="Times New Roman"/>
            <w:sz w:val="20"/>
            <w:szCs w:val="20"/>
          </w:rPr>
          <w:t>The part of the volumetric media that is contained in a region depends on the geometry of the region as follows:</w:t>
        </w:r>
      </w:ins>
    </w:p>
    <w:p w14:paraId="52880BB5" w14:textId="77777777" w:rsidR="00265727" w:rsidRPr="001065BB" w:rsidRDefault="00265727" w:rsidP="00733573">
      <w:pPr>
        <w:widowControl/>
        <w:numPr>
          <w:ilvl w:val="0"/>
          <w:numId w:val="7"/>
        </w:numPr>
        <w:autoSpaceDE/>
        <w:autoSpaceDN/>
        <w:spacing w:before="120" w:after="120"/>
        <w:contextualSpacing/>
        <w:jc w:val="both"/>
        <w:rPr>
          <w:ins w:id="222" w:author="XinWang MediaTek" w:date="2023-09-05T16:07:00Z"/>
          <w:rFonts w:ascii="Times New Roman" w:eastAsia="MS Mincho" w:hAnsi="Times New Roman" w:cs="Times New Roman"/>
          <w:sz w:val="20"/>
          <w:szCs w:val="20"/>
        </w:rPr>
      </w:pPr>
      <w:ins w:id="223" w:author="XinWang MediaTek" w:date="2023-09-05T16:07:00Z">
        <w:r w:rsidRPr="001065BB">
          <w:rPr>
            <w:rFonts w:ascii="Times New Roman" w:eastAsia="MS Mincho" w:hAnsi="Times New Roman" w:cs="Times New Roman"/>
            <w:sz w:val="20"/>
            <w:szCs w:val="20"/>
          </w:rPr>
          <w:t>When the geometry of a region is represented by a point, the region contains the location of this point.</w:t>
        </w:r>
      </w:ins>
    </w:p>
    <w:p w14:paraId="483608C7" w14:textId="77777777" w:rsidR="00265727" w:rsidRPr="001065BB" w:rsidRDefault="00265727" w:rsidP="00733573">
      <w:pPr>
        <w:widowControl/>
        <w:numPr>
          <w:ilvl w:val="0"/>
          <w:numId w:val="7"/>
        </w:numPr>
        <w:autoSpaceDE/>
        <w:autoSpaceDN/>
        <w:spacing w:before="120" w:after="120"/>
        <w:contextualSpacing/>
        <w:jc w:val="both"/>
        <w:rPr>
          <w:ins w:id="224" w:author="XinWang MediaTek" w:date="2023-09-05T16:07:00Z"/>
          <w:rFonts w:ascii="Times New Roman" w:eastAsia="MS Mincho" w:hAnsi="Times New Roman" w:cs="Times New Roman"/>
          <w:sz w:val="20"/>
          <w:szCs w:val="20"/>
        </w:rPr>
      </w:pPr>
      <w:ins w:id="225" w:author="XinWang MediaTek" w:date="2023-09-05T16:07:00Z">
        <w:r w:rsidRPr="001065BB">
          <w:rPr>
            <w:rFonts w:ascii="Times New Roman" w:eastAsia="MS Mincho" w:hAnsi="Times New Roman" w:cs="Times New Roman"/>
            <w:sz w:val="20"/>
            <w:szCs w:val="20"/>
          </w:rPr>
          <w:t>When the geometry of a region is represented by a polyline, the region contains the lines that are part of the polyline.</w:t>
        </w:r>
      </w:ins>
    </w:p>
    <w:p w14:paraId="5BFB94F4" w14:textId="77777777" w:rsidR="00265727" w:rsidRPr="001065BB" w:rsidRDefault="00265727" w:rsidP="00733573">
      <w:pPr>
        <w:widowControl/>
        <w:numPr>
          <w:ilvl w:val="0"/>
          <w:numId w:val="7"/>
        </w:numPr>
        <w:autoSpaceDE/>
        <w:autoSpaceDN/>
        <w:spacing w:before="120" w:after="120"/>
        <w:contextualSpacing/>
        <w:jc w:val="both"/>
        <w:rPr>
          <w:ins w:id="226" w:author="XinWang MediaTek" w:date="2023-09-05T16:07:00Z"/>
          <w:rFonts w:ascii="Times New Roman" w:eastAsia="MS Mincho" w:hAnsi="Times New Roman" w:cs="Times New Roman"/>
          <w:sz w:val="20"/>
          <w:szCs w:val="20"/>
        </w:rPr>
      </w:pPr>
      <w:ins w:id="227" w:author="XinWang MediaTek" w:date="2023-09-05T16:07:00Z">
        <w:r w:rsidRPr="001065BB">
          <w:rPr>
            <w:rFonts w:ascii="Times New Roman" w:eastAsia="MS Mincho" w:hAnsi="Times New Roman" w:cs="Times New Roman"/>
            <w:sz w:val="20"/>
            <w:szCs w:val="20"/>
          </w:rPr>
          <w:t>When the geometry of a region is represented by a plane, the region contains the surface of the plane included in the bounding box of the volumetric media.</w:t>
        </w:r>
      </w:ins>
    </w:p>
    <w:p w14:paraId="5D8E4C99" w14:textId="77777777" w:rsidR="00265727" w:rsidRPr="001065BB" w:rsidRDefault="00265727" w:rsidP="00733573">
      <w:pPr>
        <w:widowControl/>
        <w:numPr>
          <w:ilvl w:val="0"/>
          <w:numId w:val="7"/>
        </w:numPr>
        <w:autoSpaceDE/>
        <w:autoSpaceDN/>
        <w:spacing w:before="120" w:after="120"/>
        <w:contextualSpacing/>
        <w:jc w:val="both"/>
        <w:rPr>
          <w:ins w:id="228" w:author="XinWang MediaTek" w:date="2023-09-05T16:07:00Z"/>
          <w:rFonts w:ascii="Times New Roman" w:eastAsia="MS Mincho" w:hAnsi="Times New Roman" w:cs="Times New Roman"/>
          <w:sz w:val="20"/>
          <w:szCs w:val="20"/>
        </w:rPr>
      </w:pPr>
      <w:ins w:id="229" w:author="XinWang MediaTek" w:date="2023-09-05T16:07:00Z">
        <w:r w:rsidRPr="001065BB">
          <w:rPr>
            <w:rFonts w:ascii="Times New Roman" w:eastAsia="MS Mincho" w:hAnsi="Times New Roman" w:cs="Times New Roman"/>
            <w:sz w:val="20"/>
            <w:szCs w:val="20"/>
          </w:rPr>
          <w:t>When the geometry of a region is represented by a rectangular cuboid, the region contains the volume inside this rectangular cuboid, including its faces.</w:t>
        </w:r>
      </w:ins>
    </w:p>
    <w:p w14:paraId="371D825E" w14:textId="28DBE69C" w:rsidR="00265727" w:rsidRDefault="00265727" w:rsidP="00733573">
      <w:pPr>
        <w:widowControl/>
        <w:numPr>
          <w:ilvl w:val="0"/>
          <w:numId w:val="7"/>
        </w:numPr>
        <w:autoSpaceDE/>
        <w:autoSpaceDN/>
        <w:spacing w:before="120" w:after="120"/>
        <w:contextualSpacing/>
        <w:jc w:val="both"/>
        <w:rPr>
          <w:ins w:id="230" w:author="XinWang MediaTek" w:date="2023-09-05T16:10:00Z"/>
          <w:rFonts w:ascii="Times New Roman" w:eastAsia="MS Mincho" w:hAnsi="Times New Roman" w:cs="Times New Roman"/>
          <w:sz w:val="20"/>
          <w:szCs w:val="20"/>
        </w:rPr>
      </w:pPr>
      <w:ins w:id="231" w:author="XinWang MediaTek" w:date="2023-09-05T16:07:00Z">
        <w:r w:rsidRPr="001065BB">
          <w:rPr>
            <w:rFonts w:ascii="Times New Roman" w:eastAsia="MS Mincho" w:hAnsi="Times New Roman" w:cs="Times New Roman"/>
            <w:sz w:val="20"/>
            <w:szCs w:val="20"/>
          </w:rPr>
          <w:t>When the geometry of a region is represented by a value for an attribute of the volumetric media, the region contains all the points from the volumetric media whose attribute’s value is the same as the value specified for the region</w:t>
        </w:r>
      </w:ins>
      <w:ins w:id="232" w:author="XinWang MediaTek" w:date="2023-09-05T16:10:00Z">
        <w:r>
          <w:rPr>
            <w:rFonts w:ascii="Times New Roman" w:eastAsia="MS Mincho" w:hAnsi="Times New Roman" w:cs="Times New Roman"/>
            <w:sz w:val="20"/>
            <w:szCs w:val="20"/>
          </w:rPr>
          <w:t>.</w:t>
        </w:r>
      </w:ins>
    </w:p>
    <w:p w14:paraId="172AA78C" w14:textId="77777777" w:rsidR="00265727" w:rsidRPr="001065BB" w:rsidRDefault="00265727" w:rsidP="001065BB">
      <w:pPr>
        <w:rPr>
          <w:ins w:id="233" w:author="XinWang MediaTek" w:date="2023-09-05T16:07:00Z"/>
          <w:rFonts w:ascii="Times New Roman" w:eastAsia="MS Mincho" w:hAnsi="Times New Roman" w:cs="Times New Roman"/>
          <w:sz w:val="20"/>
          <w:szCs w:val="20"/>
        </w:rPr>
      </w:pPr>
    </w:p>
    <w:p w14:paraId="7F7B2D83" w14:textId="77777777" w:rsidR="00265727" w:rsidRPr="001065BB" w:rsidRDefault="00265727" w:rsidP="001065BB">
      <w:pPr>
        <w:rPr>
          <w:ins w:id="234" w:author="XinWang MediaTek" w:date="2023-09-05T16:07:00Z"/>
          <w:rFonts w:ascii="Times New Roman" w:eastAsia="MS Mincho" w:hAnsi="Times New Roman" w:cs="Times New Roman"/>
          <w:sz w:val="20"/>
          <w:szCs w:val="20"/>
        </w:rPr>
      </w:pPr>
      <w:ins w:id="235" w:author="XinWang MediaTek" w:date="2023-09-05T16:07:00Z">
        <w:r w:rsidRPr="001065BB">
          <w:rPr>
            <w:rFonts w:ascii="Times New Roman" w:eastAsia="MS Mincho" w:hAnsi="Times New Roman" w:cs="Times New Roman"/>
            <w:sz w:val="20"/>
            <w:szCs w:val="20"/>
          </w:rPr>
          <w:t>A region may be empty if it falls entirely outside the bounding box of the volumetric media with which it is associated. An empty region should be ignored.</w:t>
        </w:r>
      </w:ins>
    </w:p>
    <w:p w14:paraId="338DF075" w14:textId="77777777" w:rsidR="00265727" w:rsidRPr="001065BB" w:rsidRDefault="00265727" w:rsidP="00733573">
      <w:pPr>
        <w:pStyle w:val="Heading2"/>
        <w:widowControl/>
        <w:numPr>
          <w:ilvl w:val="2"/>
          <w:numId w:val="2"/>
        </w:numPr>
        <w:autoSpaceDE/>
        <w:autoSpaceDN/>
        <w:spacing w:before="240" w:after="120" w:line="360" w:lineRule="auto"/>
        <w:rPr>
          <w:ins w:id="236" w:author="XinWang MediaTek" w:date="2023-09-05T16:07:00Z"/>
          <w:rFonts w:ascii="Times New Roman" w:eastAsia="Times New Roman" w:hAnsi="Times New Roman" w:cs="Times New Roman"/>
          <w:b/>
          <w:color w:val="auto"/>
          <w:spacing w:val="10"/>
          <w:kern w:val="20"/>
          <w:sz w:val="20"/>
          <w:szCs w:val="20"/>
          <w:lang w:eastAsia="ko-KR"/>
        </w:rPr>
      </w:pPr>
      <w:bookmarkStart w:id="237" w:name="_Toc109574482"/>
      <w:ins w:id="238" w:author="XinWang MediaTek" w:date="2023-09-05T16:07:00Z">
        <w:r w:rsidRPr="001065BB">
          <w:rPr>
            <w:rFonts w:ascii="Times New Roman" w:eastAsia="Times New Roman" w:hAnsi="Times New Roman" w:cs="Times New Roman"/>
            <w:b/>
            <w:color w:val="auto"/>
            <w:spacing w:val="10"/>
            <w:kern w:val="20"/>
            <w:sz w:val="20"/>
            <w:szCs w:val="20"/>
            <w:lang w:eastAsia="ko-KR"/>
          </w:rPr>
          <w:lastRenderedPageBreak/>
          <w:t>Syntax</w:t>
        </w:r>
        <w:bookmarkEnd w:id="237"/>
      </w:ins>
    </w:p>
    <w:p w14:paraId="674E7844" w14:textId="11C8C78A" w:rsidR="00265727" w:rsidRPr="009A32C9" w:rsidDel="009A32C9" w:rsidRDefault="0026572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39" w:author="XinWang MediaTek" w:date="2023-09-05T16:07:00Z"/>
          <w:del w:id="240" w:author="Xin Wang" w:date="2023-09-05T20:38:00Z"/>
          <w:rFonts w:ascii="Courier" w:eastAsia="MS Mincho" w:hAnsi="Courier" w:cs="Times New Roman"/>
          <w:noProof/>
          <w:sz w:val="20"/>
          <w:lang w:val="en-GB" w:eastAsia="ja-JP"/>
        </w:rPr>
      </w:pPr>
      <w:ins w:id="241" w:author="XinWang MediaTek" w:date="2023-09-05T16:07:00Z">
        <w:r w:rsidRPr="001065BB">
          <w:rPr>
            <w:rFonts w:ascii="Courier" w:eastAsia="MS Mincho" w:hAnsi="Courier" w:cs="Times New Roman"/>
            <w:noProof/>
            <w:sz w:val="20"/>
            <w:lang w:val="en-GB" w:eastAsia="ja-JP"/>
          </w:rPr>
          <w:t>aligned (8) class 3DRegionSet(version, flags) {</w:t>
        </w:r>
      </w:ins>
      <w:ins w:id="242" w:author="Xin Wang" w:date="2023-09-05T20:38:00Z">
        <w:r w:rsidR="009A32C9" w:rsidRPr="008B204F">
          <w:rPr>
            <w:rFonts w:ascii="Courier" w:eastAsia="MS Mincho" w:hAnsi="Courier" w:cs="Times New Roman"/>
            <w:noProof/>
            <w:sz w:val="20"/>
            <w:lang w:val="en-GB" w:eastAsia="ja-JP"/>
          </w:rPr>
          <w:br/>
        </w:r>
      </w:ins>
    </w:p>
    <w:p w14:paraId="4868B8A5" w14:textId="49094039"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43" w:author="XinWang MediaTek" w:date="2023-09-05T16:07:00Z"/>
          <w:del w:id="244" w:author="Xin Wang" w:date="2023-09-05T20:38: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45" w:author="XinWang MediaTek" w:date="2023-09-05T16:07:00Z">
        <w:r w:rsidR="00265727" w:rsidRPr="001065BB">
          <w:rPr>
            <w:rFonts w:ascii="Courier" w:eastAsia="MS Mincho" w:hAnsi="Courier" w:cs="Times New Roman"/>
            <w:noProof/>
            <w:sz w:val="20"/>
            <w:lang w:val="en-GB" w:eastAsia="ja-JP"/>
          </w:rPr>
          <w:t>unsigned int precision = flags &amp; 3;</w:t>
        </w:r>
      </w:ins>
      <w:r w:rsidRPr="009A32C9">
        <w:rPr>
          <w:rFonts w:ascii="Courier" w:eastAsia="MS Mincho" w:hAnsi="Courier" w:cs="Times New Roman"/>
          <w:noProof/>
          <w:sz w:val="20"/>
          <w:lang w:val="en-GB" w:eastAsia="ja-JP"/>
        </w:rPr>
        <w:t xml:space="preserve"> </w:t>
      </w:r>
      <w:r w:rsidRPr="008B204F">
        <w:rPr>
          <w:rFonts w:ascii="Courier" w:eastAsia="MS Mincho" w:hAnsi="Courier" w:cs="Times New Roman"/>
          <w:noProof/>
          <w:sz w:val="20"/>
          <w:lang w:val="en-GB" w:eastAsia="ja-JP"/>
        </w:rPr>
        <w:br/>
      </w:r>
    </w:p>
    <w:p w14:paraId="74807A04" w14:textId="295FDBEA"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46" w:author="XinWang MediaTek" w:date="2023-09-05T16:07:00Z"/>
          <w:del w:id="247" w:author="Xin Wang" w:date="2023-09-05T20:38: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48" w:author="XinWang MediaTek" w:date="2023-09-05T16:07:00Z">
        <w:r w:rsidR="00265727" w:rsidRPr="001065BB">
          <w:rPr>
            <w:rFonts w:ascii="Courier" w:eastAsia="MS Mincho" w:hAnsi="Courier" w:cs="Times New Roman"/>
            <w:noProof/>
            <w:sz w:val="20"/>
            <w:lang w:val="en-GB" w:eastAsia="ja-JP"/>
          </w:rPr>
          <w:t>unsigned int(8) region_count;</w:t>
        </w:r>
      </w:ins>
      <w:r w:rsidRPr="009A32C9">
        <w:rPr>
          <w:rFonts w:ascii="Courier" w:eastAsia="MS Mincho" w:hAnsi="Courier" w:cs="Times New Roman"/>
          <w:noProof/>
          <w:sz w:val="20"/>
          <w:lang w:val="en-GB" w:eastAsia="ja-JP"/>
        </w:rPr>
        <w:t xml:space="preserve"> </w:t>
      </w:r>
      <w:r w:rsidRPr="008B204F">
        <w:rPr>
          <w:rFonts w:ascii="Courier" w:eastAsia="MS Mincho" w:hAnsi="Courier" w:cs="Times New Roman"/>
          <w:noProof/>
          <w:sz w:val="20"/>
          <w:lang w:val="en-GB" w:eastAsia="ja-JP"/>
        </w:rPr>
        <w:br/>
      </w:r>
    </w:p>
    <w:p w14:paraId="7FD5D0C1" w14:textId="26070EDF"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49" w:author="XinWang MediaTek" w:date="2023-09-05T16:07:00Z"/>
          <w:del w:id="250"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51" w:author="XinWang MediaTek" w:date="2023-09-05T16:07:00Z">
        <w:r w:rsidR="00265727" w:rsidRPr="001065BB">
          <w:rPr>
            <w:rFonts w:ascii="Courier" w:eastAsia="MS Mincho" w:hAnsi="Courier" w:cs="Times New Roman"/>
            <w:noProof/>
            <w:sz w:val="20"/>
            <w:lang w:val="en-GB" w:eastAsia="ja-JP"/>
          </w:rPr>
          <w:t>for (r=0; r &lt; region_count; r++) {</w:t>
        </w:r>
      </w:ins>
      <w:ins w:id="252" w:author="Xin Wang" w:date="2023-09-05T20:39:00Z">
        <w:r w:rsidRPr="008B204F">
          <w:rPr>
            <w:rFonts w:ascii="Courier" w:eastAsia="MS Mincho" w:hAnsi="Courier" w:cs="Times New Roman"/>
            <w:noProof/>
            <w:sz w:val="20"/>
            <w:lang w:val="en-GB" w:eastAsia="ja-JP"/>
          </w:rPr>
          <w:br/>
        </w:r>
      </w:ins>
    </w:p>
    <w:p w14:paraId="48B66C22" w14:textId="0AD078A5"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53" w:author="XinWang MediaTek" w:date="2023-09-05T16:07:00Z"/>
          <w:del w:id="254"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55" w:author="XinWang MediaTek" w:date="2023-09-05T16:07:00Z">
        <w:r w:rsidR="00265727" w:rsidRPr="001065BB">
          <w:rPr>
            <w:rFonts w:ascii="Courier" w:eastAsia="MS Mincho" w:hAnsi="Courier" w:cs="Times New Roman"/>
            <w:noProof/>
            <w:sz w:val="20"/>
            <w:lang w:val="en-GB" w:eastAsia="ja-JP"/>
          </w:rPr>
          <w:t>unsigned int(8) geometry_type;</w:t>
        </w:r>
      </w:ins>
      <w:r w:rsidRPr="009A32C9">
        <w:rPr>
          <w:rFonts w:ascii="Courier" w:eastAsia="MS Mincho" w:hAnsi="Courier" w:cs="Times New Roman"/>
          <w:noProof/>
          <w:sz w:val="20"/>
          <w:lang w:val="en-GB" w:eastAsia="ja-JP"/>
        </w:rPr>
        <w:t xml:space="preserve"> </w:t>
      </w:r>
      <w:r w:rsidRPr="008B204F">
        <w:rPr>
          <w:rFonts w:ascii="Courier" w:eastAsia="MS Mincho" w:hAnsi="Courier" w:cs="Times New Roman"/>
          <w:noProof/>
          <w:sz w:val="20"/>
          <w:lang w:val="en-GB" w:eastAsia="ja-JP"/>
        </w:rPr>
        <w:br/>
      </w:r>
    </w:p>
    <w:p w14:paraId="195F1D1C" w14:textId="4589F5E6"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56" w:author="XinWang MediaTek" w:date="2023-09-05T16:07:00Z"/>
          <w:del w:id="257"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58" w:author="XinWang MediaTek" w:date="2023-09-05T16:07:00Z">
        <w:r w:rsidR="00265727" w:rsidRPr="001065BB">
          <w:rPr>
            <w:rFonts w:ascii="Courier" w:eastAsia="MS Mincho" w:hAnsi="Courier" w:cs="Times New Roman"/>
            <w:noProof/>
            <w:sz w:val="20"/>
            <w:lang w:val="en-GB" w:eastAsia="ja-JP"/>
          </w:rPr>
          <w:t>if (geometry_type == 0) {</w:t>
        </w:r>
      </w:ins>
      <w:ins w:id="259" w:author="Xin Wang" w:date="2023-09-05T20:39:00Z">
        <w:r w:rsidRPr="008B204F">
          <w:rPr>
            <w:rFonts w:ascii="Courier" w:eastAsia="MS Mincho" w:hAnsi="Courier" w:cs="Times New Roman"/>
            <w:noProof/>
            <w:sz w:val="20"/>
            <w:lang w:val="en-GB" w:eastAsia="ja-JP"/>
          </w:rPr>
          <w:br/>
        </w:r>
      </w:ins>
    </w:p>
    <w:p w14:paraId="70EC7CF5" w14:textId="5099B354"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60" w:author="XinWang MediaTek" w:date="2023-09-05T16:07:00Z"/>
          <w:del w:id="261"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62" w:author="XinWang MediaTek" w:date="2023-09-05T16:07:00Z">
        <w:r w:rsidR="00265727" w:rsidRPr="001065BB">
          <w:rPr>
            <w:rFonts w:ascii="Courier" w:eastAsia="MS Mincho" w:hAnsi="Courier" w:cs="Times New Roman"/>
            <w:noProof/>
            <w:sz w:val="20"/>
            <w:lang w:val="en-GB" w:eastAsia="ja-JP"/>
          </w:rPr>
          <w:t xml:space="preserve">// Use a 3D Point from Part-7. </w:t>
        </w:r>
      </w:ins>
      <w:ins w:id="263" w:author="Xin Wang" w:date="2023-09-05T20:39:00Z">
        <w:r w:rsidR="009A32C9" w:rsidRPr="008B204F">
          <w:rPr>
            <w:rFonts w:ascii="Courier" w:eastAsia="MS Mincho" w:hAnsi="Courier" w:cs="Times New Roman"/>
            <w:noProof/>
            <w:sz w:val="20"/>
            <w:lang w:val="en-GB" w:eastAsia="ja-JP"/>
          </w:rPr>
          <w:br/>
        </w:r>
      </w:ins>
    </w:p>
    <w:p w14:paraId="3B82AF47" w14:textId="2F183FAA"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64" w:author="XinWang MediaTek" w:date="2023-09-05T16:07:00Z"/>
          <w:del w:id="265"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66" w:author="XinWang MediaTek" w:date="2023-09-05T16:07:00Z">
        <w:r w:rsidR="00265727" w:rsidRPr="001065BB">
          <w:rPr>
            <w:rFonts w:ascii="Courier" w:eastAsia="MS Mincho" w:hAnsi="Courier" w:cs="Times New Roman"/>
            <w:noProof/>
            <w:sz w:val="20"/>
            <w:lang w:val="en-GB" w:eastAsia="ja-JP"/>
          </w:rPr>
          <w:t>Vector3 anchor(precision);</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1F8AFC67" w14:textId="4911E324"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67" w:author="XinWang MediaTek" w:date="2023-09-05T16:07:00Z"/>
          <w:del w:id="268"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69" w:author="XinWang MediaTek" w:date="2023-09-05T16:07:00Z">
        <w:r w:rsidR="00265727" w:rsidRPr="001065BB">
          <w:rPr>
            <w:rFonts w:ascii="Courier" w:eastAsia="MS Mincho" w:hAnsi="Courier" w:cs="Times New Roman"/>
            <w:noProof/>
            <w:sz w:val="20"/>
            <w:lang w:val="en-GB" w:eastAsia="ja-JP"/>
          </w:rPr>
          <w:t>}</w:t>
        </w:r>
      </w:ins>
      <w:ins w:id="270" w:author="Xin Wang" w:date="2023-09-05T20:39:00Z">
        <w:r w:rsidRPr="008B204F">
          <w:rPr>
            <w:rFonts w:ascii="Courier" w:eastAsia="MS Mincho" w:hAnsi="Courier" w:cs="Times New Roman"/>
            <w:noProof/>
            <w:sz w:val="20"/>
            <w:lang w:val="en-GB" w:eastAsia="ja-JP"/>
          </w:rPr>
          <w:br/>
        </w:r>
      </w:ins>
    </w:p>
    <w:p w14:paraId="3201CB71" w14:textId="35FB0D80"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71" w:author="XinWang MediaTek" w:date="2023-09-05T16:07:00Z"/>
          <w:del w:id="272"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73" w:author="XinWang MediaTek" w:date="2023-09-05T16:07:00Z">
        <w:r w:rsidR="00265727" w:rsidRPr="001065BB">
          <w:rPr>
            <w:rFonts w:ascii="Courier" w:eastAsia="MS Mincho" w:hAnsi="Courier" w:cs="Times New Roman"/>
            <w:noProof/>
            <w:sz w:val="20"/>
            <w:lang w:val="en-GB" w:eastAsia="ja-JP"/>
          </w:rPr>
          <w:t>if (geometry_type == 1) {</w:t>
        </w:r>
      </w:ins>
      <w:ins w:id="274" w:author="Xin Wang" w:date="2023-09-05T20:39:00Z">
        <w:r w:rsidRPr="008B204F">
          <w:rPr>
            <w:rFonts w:ascii="Courier" w:eastAsia="MS Mincho" w:hAnsi="Courier" w:cs="Times New Roman"/>
            <w:noProof/>
            <w:sz w:val="20"/>
            <w:lang w:val="en-GB" w:eastAsia="ja-JP"/>
          </w:rPr>
          <w:br/>
        </w:r>
      </w:ins>
    </w:p>
    <w:p w14:paraId="09E68798" w14:textId="2041EAED"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75" w:author="XinWang MediaTek" w:date="2023-09-05T16:07:00Z"/>
          <w:del w:id="276"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77" w:author="XinWang MediaTek" w:date="2023-09-05T16:07:00Z">
        <w:r w:rsidR="00265727" w:rsidRPr="001065BB">
          <w:rPr>
            <w:rFonts w:ascii="Courier" w:eastAsia="MS Mincho" w:hAnsi="Courier" w:cs="Times New Roman"/>
            <w:noProof/>
            <w:sz w:val="20"/>
            <w:lang w:val="en-GB" w:eastAsia="ja-JP"/>
          </w:rPr>
          <w:t>// polyline</w:t>
        </w:r>
      </w:ins>
      <w:ins w:id="278" w:author="Xin Wang" w:date="2023-09-05T20:39:00Z">
        <w:r w:rsidR="009A32C9" w:rsidRPr="008B204F">
          <w:rPr>
            <w:rFonts w:ascii="Courier" w:eastAsia="MS Mincho" w:hAnsi="Courier" w:cs="Times New Roman"/>
            <w:noProof/>
            <w:sz w:val="20"/>
            <w:lang w:val="en-GB" w:eastAsia="ja-JP"/>
          </w:rPr>
          <w:br/>
        </w:r>
      </w:ins>
    </w:p>
    <w:p w14:paraId="6BEC8804" w14:textId="31F897BA"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79" w:author="XinWang MediaTek" w:date="2023-09-05T16:07:00Z"/>
          <w:del w:id="280"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81" w:author="XinWang MediaTek" w:date="2023-09-05T16:07:00Z">
        <w:r w:rsidR="00265727" w:rsidRPr="001065BB">
          <w:rPr>
            <w:rFonts w:ascii="Courier" w:eastAsia="MS Mincho" w:hAnsi="Courier" w:cs="Times New Roman"/>
            <w:noProof/>
            <w:sz w:val="20"/>
            <w:lang w:val="en-GB" w:eastAsia="ja-JP"/>
          </w:rPr>
          <w:t>unsigned int(field_size) point_count;</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6C2AEB53" w14:textId="027E0943"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82" w:author="XinWang MediaTek" w:date="2023-09-05T16:07:00Z"/>
          <w:del w:id="283"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84" w:author="XinWang MediaTek" w:date="2023-09-05T16:07:00Z">
        <w:r w:rsidR="00265727" w:rsidRPr="001065BB">
          <w:rPr>
            <w:rFonts w:ascii="Courier" w:eastAsia="MS Mincho" w:hAnsi="Courier" w:cs="Times New Roman"/>
            <w:noProof/>
            <w:sz w:val="20"/>
            <w:lang w:val="en-GB" w:eastAsia="ja-JP"/>
          </w:rPr>
          <w:t>for (i=0; i &lt; point_count; i++) {</w:t>
        </w:r>
      </w:ins>
      <w:ins w:id="285" w:author="Xin Wang" w:date="2023-09-05T20:39:00Z">
        <w:r w:rsidR="009A32C9" w:rsidRPr="008B204F">
          <w:rPr>
            <w:rFonts w:ascii="Courier" w:eastAsia="MS Mincho" w:hAnsi="Courier" w:cs="Times New Roman"/>
            <w:noProof/>
            <w:sz w:val="20"/>
            <w:lang w:val="en-GB" w:eastAsia="ja-JP"/>
          </w:rPr>
          <w:br/>
        </w:r>
      </w:ins>
    </w:p>
    <w:p w14:paraId="4592C251" w14:textId="5B676419"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86" w:author="XinWang MediaTek" w:date="2023-09-05T16:07:00Z"/>
          <w:del w:id="287"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88" w:author="XinWang MediaTek" w:date="2023-09-05T16:07:00Z">
        <w:r w:rsidR="00265727" w:rsidRPr="001065BB">
          <w:rPr>
            <w:rFonts w:ascii="Courier" w:eastAsia="MS Mincho" w:hAnsi="Courier" w:cs="Times New Roman"/>
            <w:noProof/>
            <w:sz w:val="20"/>
            <w:lang w:val="en-GB" w:eastAsia="ja-JP"/>
          </w:rPr>
          <w:t xml:space="preserve">// Use a 3D Point from Part-7. </w:t>
        </w:r>
      </w:ins>
      <w:ins w:id="289" w:author="Xin Wang" w:date="2023-09-05T20:39:00Z">
        <w:r w:rsidR="009A32C9" w:rsidRPr="008B204F">
          <w:rPr>
            <w:rFonts w:ascii="Courier" w:eastAsia="MS Mincho" w:hAnsi="Courier" w:cs="Times New Roman"/>
            <w:noProof/>
            <w:sz w:val="20"/>
            <w:lang w:val="en-GB" w:eastAsia="ja-JP"/>
          </w:rPr>
          <w:br/>
        </w:r>
      </w:ins>
    </w:p>
    <w:p w14:paraId="2A357E4F" w14:textId="6474440E"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90" w:author="XinWang MediaTek" w:date="2023-09-05T16:07:00Z"/>
          <w:del w:id="291"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92" w:author="XinWang MediaTek" w:date="2023-09-05T16:07:00Z">
        <w:r w:rsidR="00265727" w:rsidRPr="001065BB">
          <w:rPr>
            <w:rFonts w:ascii="Courier" w:eastAsia="MS Mincho" w:hAnsi="Courier" w:cs="Times New Roman"/>
            <w:noProof/>
            <w:sz w:val="20"/>
            <w:lang w:val="en-GB" w:eastAsia="ja-JP"/>
          </w:rPr>
          <w:t>Vector3 point(precision);</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613B7137" w14:textId="10AADE3D"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93" w:author="XinWang MediaTek" w:date="2023-09-05T16:07:00Z"/>
          <w:del w:id="294"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295" w:author="XinWang MediaTek" w:date="2023-09-05T16:07:00Z">
        <w:r w:rsidR="00265727" w:rsidRPr="001065BB">
          <w:rPr>
            <w:rFonts w:ascii="Courier" w:eastAsia="MS Mincho" w:hAnsi="Courier" w:cs="Times New Roman"/>
            <w:noProof/>
            <w:sz w:val="20"/>
            <w:lang w:val="en-GB" w:eastAsia="ja-JP"/>
          </w:rPr>
          <w:t>}</w:t>
        </w:r>
      </w:ins>
      <w:ins w:id="296" w:author="Xin Wang" w:date="2023-09-05T20:39:00Z">
        <w:r w:rsidR="009A32C9" w:rsidRPr="008B204F">
          <w:rPr>
            <w:rFonts w:ascii="Courier" w:eastAsia="MS Mincho" w:hAnsi="Courier" w:cs="Times New Roman"/>
            <w:noProof/>
            <w:sz w:val="20"/>
            <w:lang w:val="en-GB" w:eastAsia="ja-JP"/>
          </w:rPr>
          <w:br/>
        </w:r>
      </w:ins>
    </w:p>
    <w:p w14:paraId="407346FD" w14:textId="0B05A36B"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297" w:author="XinWang MediaTek" w:date="2023-09-05T16:07:00Z"/>
          <w:del w:id="298"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299" w:author="XinWang MediaTek" w:date="2023-09-05T16:07:00Z">
        <w:r w:rsidR="00265727" w:rsidRPr="001065BB">
          <w:rPr>
            <w:rFonts w:ascii="Courier" w:eastAsia="MS Mincho" w:hAnsi="Courier" w:cs="Times New Roman"/>
            <w:noProof/>
            <w:sz w:val="20"/>
            <w:lang w:val="en-GB" w:eastAsia="ja-JP"/>
          </w:rPr>
          <w:t>}</w:t>
        </w:r>
      </w:ins>
      <w:ins w:id="300" w:author="Xin Wang" w:date="2023-09-05T20:39:00Z">
        <w:r w:rsidR="009A32C9" w:rsidRPr="008B204F">
          <w:rPr>
            <w:rFonts w:ascii="Courier" w:eastAsia="MS Mincho" w:hAnsi="Courier" w:cs="Times New Roman"/>
            <w:noProof/>
            <w:sz w:val="20"/>
            <w:lang w:val="en-GB" w:eastAsia="ja-JP"/>
          </w:rPr>
          <w:br/>
        </w:r>
      </w:ins>
    </w:p>
    <w:p w14:paraId="217722FE" w14:textId="1E1613A9"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01" w:author="XinWang MediaTek" w:date="2023-09-05T16:07:00Z"/>
          <w:del w:id="302"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303" w:author="XinWang MediaTek" w:date="2023-09-05T16:07:00Z">
        <w:r w:rsidR="00265727" w:rsidRPr="001065BB">
          <w:rPr>
            <w:rFonts w:ascii="Courier" w:eastAsia="MS Mincho" w:hAnsi="Courier" w:cs="Times New Roman"/>
            <w:noProof/>
            <w:sz w:val="20"/>
            <w:lang w:val="en-GB" w:eastAsia="ja-JP"/>
          </w:rPr>
          <w:t>if (geometry_type == 2) {</w:t>
        </w:r>
      </w:ins>
      <w:ins w:id="304" w:author="Xin Wang" w:date="2023-09-05T20:39:00Z">
        <w:r w:rsidRPr="008B204F">
          <w:rPr>
            <w:rFonts w:ascii="Courier" w:eastAsia="MS Mincho" w:hAnsi="Courier" w:cs="Times New Roman"/>
            <w:noProof/>
            <w:sz w:val="20"/>
            <w:lang w:val="en-GB" w:eastAsia="ja-JP"/>
          </w:rPr>
          <w:br/>
        </w:r>
      </w:ins>
    </w:p>
    <w:p w14:paraId="72861DE5" w14:textId="42ABBF7F"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05" w:author="XinWang MediaTek" w:date="2023-09-05T16:07:00Z"/>
          <w:del w:id="306"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07" w:author="XinWang MediaTek" w:date="2023-09-05T16:07:00Z">
        <w:r w:rsidR="00265727" w:rsidRPr="001065BB">
          <w:rPr>
            <w:rFonts w:ascii="Courier" w:eastAsia="MS Mincho" w:hAnsi="Courier" w:cs="Times New Roman"/>
            <w:noProof/>
            <w:sz w:val="20"/>
            <w:lang w:val="en-GB" w:eastAsia="ja-JP"/>
          </w:rPr>
          <w:t xml:space="preserve">// plane: to be defined in Part-7. </w:t>
        </w:r>
      </w:ins>
      <w:ins w:id="308" w:author="Xin Wang" w:date="2023-09-05T20:39:00Z">
        <w:r w:rsidR="009A32C9" w:rsidRPr="008B204F">
          <w:rPr>
            <w:rFonts w:ascii="Courier" w:eastAsia="MS Mincho" w:hAnsi="Courier" w:cs="Times New Roman"/>
            <w:noProof/>
            <w:sz w:val="20"/>
            <w:lang w:val="en-GB" w:eastAsia="ja-JP"/>
          </w:rPr>
          <w:br/>
        </w:r>
      </w:ins>
    </w:p>
    <w:p w14:paraId="1E35E02A" w14:textId="5BAD2736"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09" w:author="XinWang MediaTek" w:date="2023-09-05T16:07:00Z"/>
          <w:del w:id="310"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11" w:author="XinWang MediaTek" w:date="2023-09-05T16:07:00Z">
        <w:r w:rsidR="00265727" w:rsidRPr="001065BB">
          <w:rPr>
            <w:rFonts w:ascii="Courier" w:eastAsia="MS Mincho" w:hAnsi="Courier" w:cs="Times New Roman"/>
            <w:noProof/>
            <w:sz w:val="20"/>
            <w:lang w:val="en-GB" w:eastAsia="ja-JP"/>
          </w:rPr>
          <w:t>Vector3 anchor(precision);</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13E57C68" w14:textId="07A755CA"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12" w:author="XinWang MediaTek" w:date="2023-09-05T16:07:00Z"/>
          <w:del w:id="313" w:author="Xin Wang" w:date="2023-09-05T20:39: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14" w:author="XinWang MediaTek" w:date="2023-09-05T16:07:00Z">
        <w:r w:rsidR="00265727" w:rsidRPr="001065BB">
          <w:rPr>
            <w:rFonts w:ascii="Courier" w:eastAsia="MS Mincho" w:hAnsi="Courier" w:cs="Times New Roman"/>
            <w:noProof/>
            <w:sz w:val="20"/>
            <w:lang w:val="en-GB" w:eastAsia="ja-JP"/>
          </w:rPr>
          <w:t>Vector3 normal(precision);</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65E270C1" w14:textId="399BD9ED"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15" w:author="XinWang MediaTek" w:date="2023-09-05T16:07:00Z"/>
          <w:del w:id="316" w:author="Xin Wang" w:date="2023-09-05T20:40:00Z"/>
          <w:rFonts w:ascii="Courier" w:eastAsia="MS Mincho" w:hAnsi="Courier" w:cs="Times New Roman"/>
          <w:noProof/>
          <w:sz w:val="20"/>
          <w:lang w:val="en-GB" w:eastAsia="ja-JP"/>
        </w:rPr>
      </w:pPr>
      <w:bookmarkStart w:id="317" w:name="_Hlk144840353"/>
      <w:r w:rsidRPr="008B204F">
        <w:rPr>
          <w:rFonts w:ascii="Courier" w:eastAsia="MS Mincho" w:hAnsi="Courier" w:cs="Times New Roman"/>
          <w:noProof/>
          <w:sz w:val="20"/>
          <w:lang w:val="en-GB" w:eastAsia="ja-JP"/>
        </w:rPr>
        <w:tab/>
      </w:r>
      <w:bookmarkEnd w:id="317"/>
      <w:ins w:id="318" w:author="XinWang MediaTek" w:date="2023-09-05T16:07:00Z">
        <w:r w:rsidR="00265727" w:rsidRPr="001065BB">
          <w:rPr>
            <w:rFonts w:ascii="Courier" w:eastAsia="MS Mincho" w:hAnsi="Courier" w:cs="Times New Roman"/>
            <w:noProof/>
            <w:sz w:val="20"/>
            <w:lang w:val="en-GB" w:eastAsia="ja-JP"/>
          </w:rPr>
          <w:t>}</w:t>
        </w:r>
      </w:ins>
      <w:ins w:id="319" w:author="Xin Wang" w:date="2023-09-05T20:40:00Z">
        <w:r w:rsidRPr="008B204F">
          <w:rPr>
            <w:rFonts w:ascii="Courier" w:eastAsia="MS Mincho" w:hAnsi="Courier" w:cs="Times New Roman"/>
            <w:noProof/>
            <w:sz w:val="20"/>
            <w:lang w:val="en-GB" w:eastAsia="ja-JP"/>
          </w:rPr>
          <w:br/>
        </w:r>
      </w:ins>
    </w:p>
    <w:p w14:paraId="3B0C8730" w14:textId="5584060F"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20" w:author="XinWang MediaTek" w:date="2023-09-05T16:07:00Z"/>
          <w:del w:id="321"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322" w:author="XinWang MediaTek" w:date="2023-09-05T16:07:00Z">
        <w:r w:rsidR="00265727" w:rsidRPr="001065BB">
          <w:rPr>
            <w:rFonts w:ascii="Courier" w:eastAsia="MS Mincho" w:hAnsi="Courier" w:cs="Times New Roman"/>
            <w:noProof/>
            <w:sz w:val="20"/>
            <w:lang w:val="en-GB" w:eastAsia="ja-JP"/>
          </w:rPr>
          <w:t>if (geometry_type == 3) {</w:t>
        </w:r>
      </w:ins>
      <w:ins w:id="323" w:author="Xin Wang" w:date="2023-09-05T20:40:00Z">
        <w:r w:rsidR="009A32C9" w:rsidRPr="008B204F">
          <w:rPr>
            <w:rFonts w:ascii="Courier" w:eastAsia="MS Mincho" w:hAnsi="Courier" w:cs="Times New Roman"/>
            <w:noProof/>
            <w:sz w:val="20"/>
            <w:lang w:val="en-GB" w:eastAsia="ja-JP"/>
          </w:rPr>
          <w:br/>
        </w:r>
      </w:ins>
    </w:p>
    <w:p w14:paraId="6AAB0591" w14:textId="1E5ABE0E"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24" w:author="XinWang MediaTek" w:date="2023-09-05T16:07:00Z"/>
          <w:del w:id="325"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26" w:author="XinWang MediaTek" w:date="2023-09-05T16:07:00Z">
        <w:r w:rsidR="00265727" w:rsidRPr="001065BB">
          <w:rPr>
            <w:rFonts w:ascii="Courier" w:eastAsia="MS Mincho" w:hAnsi="Courier" w:cs="Times New Roman"/>
            <w:noProof/>
            <w:sz w:val="20"/>
            <w:lang w:val="en-GB" w:eastAsia="ja-JP"/>
          </w:rPr>
          <w:t>// rectangular cuboid</w:t>
        </w:r>
      </w:ins>
      <w:ins w:id="327" w:author="Xin Wang" w:date="2023-09-05T20:40:00Z">
        <w:r w:rsidR="009A32C9" w:rsidRPr="008B204F">
          <w:rPr>
            <w:rFonts w:ascii="Courier" w:eastAsia="MS Mincho" w:hAnsi="Courier" w:cs="Times New Roman"/>
            <w:noProof/>
            <w:sz w:val="20"/>
            <w:lang w:val="en-GB" w:eastAsia="ja-JP"/>
          </w:rPr>
          <w:br/>
        </w:r>
      </w:ins>
    </w:p>
    <w:p w14:paraId="3E01704E" w14:textId="1ACF4E06"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28" w:author="XinWang MediaTek" w:date="2023-09-05T16:07:00Z"/>
          <w:del w:id="329"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30" w:author="XinWang MediaTek" w:date="2023-09-05T16:07:00Z">
        <w:r w:rsidR="00265727" w:rsidRPr="001065BB">
          <w:rPr>
            <w:rFonts w:ascii="Courier" w:eastAsia="MS Mincho" w:hAnsi="Courier" w:cs="Times New Roman"/>
            <w:noProof/>
            <w:sz w:val="20"/>
            <w:lang w:val="en-GB" w:eastAsia="ja-JP"/>
          </w:rPr>
          <w:t xml:space="preserve">// Defined in Part-7. </w:t>
        </w:r>
      </w:ins>
      <w:ins w:id="331" w:author="Xin Wang" w:date="2023-09-05T20:40:00Z">
        <w:r w:rsidR="009A32C9" w:rsidRPr="008B204F">
          <w:rPr>
            <w:rFonts w:ascii="Courier" w:eastAsia="MS Mincho" w:hAnsi="Courier" w:cs="Times New Roman"/>
            <w:noProof/>
            <w:sz w:val="20"/>
            <w:lang w:val="en-GB" w:eastAsia="ja-JP"/>
          </w:rPr>
          <w:br/>
        </w:r>
      </w:ins>
    </w:p>
    <w:p w14:paraId="583E3800" w14:textId="12209D75"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32" w:author="XinWang MediaTek" w:date="2023-09-05T16:07:00Z"/>
          <w:del w:id="333"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34" w:author="XinWang MediaTek" w:date="2023-09-05T16:07:00Z">
        <w:r w:rsidR="00265727" w:rsidRPr="001065BB">
          <w:rPr>
            <w:rFonts w:ascii="Courier" w:eastAsia="MS Mincho" w:hAnsi="Courier" w:cs="Times New Roman"/>
            <w:noProof/>
            <w:sz w:val="20"/>
            <w:lang w:val="en-GB" w:eastAsia="ja-JP"/>
          </w:rPr>
          <w:t>CuboidRegion cuboid(1, 0, precision);</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65F745C5" w14:textId="1C807598"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35" w:author="XinWang MediaTek" w:date="2023-09-05T16:07:00Z"/>
          <w:del w:id="336"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37" w:author="XinWang MediaTek" w:date="2023-09-05T16:07:00Z">
        <w:r w:rsidR="00265727" w:rsidRPr="001065BB">
          <w:rPr>
            <w:rFonts w:ascii="Courier" w:eastAsia="MS Mincho" w:hAnsi="Courier" w:cs="Times New Roman"/>
            <w:noProof/>
            <w:sz w:val="20"/>
            <w:lang w:val="en-GB" w:eastAsia="ja-JP"/>
          </w:rPr>
          <w:t>QuaternionRotation rotation();</w:t>
        </w:r>
      </w:ins>
      <w:ins w:id="338" w:author="Xin Wang" w:date="2023-09-05T20:40:00Z">
        <w:r w:rsidR="009A32C9" w:rsidRPr="008B204F">
          <w:rPr>
            <w:rFonts w:ascii="Courier" w:eastAsia="MS Mincho" w:hAnsi="Courier" w:cs="Times New Roman"/>
            <w:noProof/>
            <w:sz w:val="20"/>
            <w:lang w:val="en-GB" w:eastAsia="ja-JP"/>
          </w:rPr>
          <w:br/>
        </w:r>
      </w:ins>
    </w:p>
    <w:p w14:paraId="5A3C7460" w14:textId="6CFB7577"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39" w:author="XinWang MediaTek" w:date="2023-09-05T16:07:00Z"/>
          <w:del w:id="340"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341" w:author="XinWang MediaTek" w:date="2023-09-05T16:07:00Z">
        <w:r w:rsidR="00265727" w:rsidRPr="001065BB">
          <w:rPr>
            <w:rFonts w:ascii="Courier" w:eastAsia="MS Mincho" w:hAnsi="Courier" w:cs="Times New Roman"/>
            <w:noProof/>
            <w:sz w:val="20"/>
            <w:lang w:val="en-GB" w:eastAsia="ja-JP"/>
          </w:rPr>
          <w:t>}</w:t>
        </w:r>
      </w:ins>
      <w:ins w:id="342" w:author="Xin Wang" w:date="2023-09-05T20:40:00Z">
        <w:r w:rsidRPr="008B204F">
          <w:rPr>
            <w:rFonts w:ascii="Courier" w:eastAsia="MS Mincho" w:hAnsi="Courier" w:cs="Times New Roman"/>
            <w:noProof/>
            <w:sz w:val="20"/>
            <w:lang w:val="en-GB" w:eastAsia="ja-JP"/>
          </w:rPr>
          <w:br/>
        </w:r>
      </w:ins>
    </w:p>
    <w:p w14:paraId="5C497099" w14:textId="697084DB"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43" w:author="XinWang MediaTek" w:date="2023-09-05T16:07:00Z"/>
          <w:del w:id="344"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345" w:author="XinWang MediaTek" w:date="2023-09-05T16:07:00Z">
        <w:r w:rsidR="00265727" w:rsidRPr="001065BB">
          <w:rPr>
            <w:rFonts w:ascii="Courier" w:eastAsia="MS Mincho" w:hAnsi="Courier" w:cs="Times New Roman"/>
            <w:noProof/>
            <w:sz w:val="20"/>
            <w:lang w:val="en-GB" w:eastAsia="ja-JP"/>
          </w:rPr>
          <w:t>// … possibly other 3D shapes</w:t>
        </w:r>
      </w:ins>
      <w:ins w:id="346" w:author="Xin Wang" w:date="2023-09-05T20:40:00Z">
        <w:r w:rsidR="009A32C9" w:rsidRPr="008B204F">
          <w:rPr>
            <w:rFonts w:ascii="Courier" w:eastAsia="MS Mincho" w:hAnsi="Courier" w:cs="Times New Roman"/>
            <w:noProof/>
            <w:sz w:val="20"/>
            <w:lang w:val="en-GB" w:eastAsia="ja-JP"/>
          </w:rPr>
          <w:br/>
        </w:r>
      </w:ins>
    </w:p>
    <w:p w14:paraId="087182BD" w14:textId="78E74561" w:rsidR="00265727" w:rsidRPr="001065BB" w:rsidDel="009A32C9" w:rsidRDefault="009A32C9"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47" w:author="XinWang MediaTek" w:date="2023-09-05T16:07:00Z"/>
          <w:del w:id="348"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349" w:author="XinWang MediaTek" w:date="2023-09-05T16:07:00Z">
        <w:r w:rsidR="00265727" w:rsidRPr="001065BB">
          <w:rPr>
            <w:rFonts w:ascii="Courier" w:eastAsia="MS Mincho" w:hAnsi="Courier" w:cs="Times New Roman"/>
            <w:noProof/>
            <w:sz w:val="20"/>
            <w:lang w:val="en-GB" w:eastAsia="ja-JP"/>
          </w:rPr>
          <w:t>if (geometry_type == 5) {</w:t>
        </w:r>
      </w:ins>
      <w:ins w:id="350" w:author="Xin Wang" w:date="2023-09-05T20:40:00Z">
        <w:r w:rsidRPr="008B204F">
          <w:rPr>
            <w:rFonts w:ascii="Courier" w:eastAsia="MS Mincho" w:hAnsi="Courier" w:cs="Times New Roman"/>
            <w:noProof/>
            <w:sz w:val="20"/>
            <w:lang w:val="en-GB" w:eastAsia="ja-JP"/>
          </w:rPr>
          <w:br/>
        </w:r>
      </w:ins>
    </w:p>
    <w:p w14:paraId="05B14862" w14:textId="7F1301B3"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51" w:author="XinWang MediaTek" w:date="2023-09-05T16:07:00Z"/>
          <w:del w:id="352"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53" w:author="XinWang MediaTek" w:date="2023-09-05T16:07:00Z">
        <w:r w:rsidR="00265727" w:rsidRPr="001065BB">
          <w:rPr>
            <w:rFonts w:ascii="Courier" w:eastAsia="MS Mincho" w:hAnsi="Courier" w:cs="Times New Roman"/>
            <w:noProof/>
            <w:sz w:val="20"/>
            <w:lang w:val="en-GB" w:eastAsia="ja-JP"/>
          </w:rPr>
          <w:t>// region defined by an attribute</w:t>
        </w:r>
      </w:ins>
      <w:ins w:id="354" w:author="Xin Wang" w:date="2023-09-05T20:40:00Z">
        <w:r w:rsidR="009A32C9" w:rsidRPr="008B204F">
          <w:rPr>
            <w:rFonts w:ascii="Courier" w:eastAsia="MS Mincho" w:hAnsi="Courier" w:cs="Times New Roman"/>
            <w:noProof/>
            <w:sz w:val="20"/>
            <w:lang w:val="en-GB" w:eastAsia="ja-JP"/>
          </w:rPr>
          <w:br/>
        </w:r>
      </w:ins>
    </w:p>
    <w:p w14:paraId="7D328228" w14:textId="260DD163"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55" w:author="XinWang MediaTek" w:date="2023-09-05T16:07:00Z"/>
          <w:del w:id="356"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57" w:author="XinWang MediaTek" w:date="2023-09-05T16:07:00Z">
        <w:r w:rsidR="00265727" w:rsidRPr="001065BB">
          <w:rPr>
            <w:rFonts w:ascii="Courier" w:eastAsia="MS Mincho" w:hAnsi="Courier" w:cs="Times New Roman"/>
            <w:noProof/>
            <w:sz w:val="20"/>
            <w:lang w:val="en-GB" w:eastAsia="ja-JP"/>
          </w:rPr>
          <w:t>// Bounding box of the region. Could be optional.</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15B83F55" w14:textId="4E9AB32B"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58" w:author="XinWang MediaTek" w:date="2023-09-05T16:07:00Z"/>
          <w:del w:id="359"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60" w:author="XinWang MediaTek" w:date="2023-09-05T16:07:00Z">
        <w:r w:rsidR="00265727" w:rsidRPr="001065BB">
          <w:rPr>
            <w:rFonts w:ascii="Courier" w:eastAsia="MS Mincho" w:hAnsi="Courier" w:cs="Times New Roman"/>
            <w:noProof/>
            <w:sz w:val="20"/>
            <w:lang w:val="en-GB" w:eastAsia="ja-JP"/>
          </w:rPr>
          <w:t>CuboidRegion cuboid(1, 0, precision)</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58624AA9" w14:textId="50BEEA18" w:rsidR="00265727" w:rsidRPr="001065BB" w:rsidDel="009A32C9"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61" w:author="XinWang MediaTek" w:date="2023-09-05T16:07:00Z"/>
          <w:del w:id="362"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r w:rsidRPr="008B204F">
        <w:rPr>
          <w:rFonts w:ascii="Courier" w:eastAsia="MS Mincho" w:hAnsi="Courier" w:cs="Times New Roman"/>
          <w:noProof/>
          <w:sz w:val="20"/>
          <w:lang w:val="en-GB" w:eastAsia="ja-JP"/>
        </w:rPr>
        <w:tab/>
      </w:r>
      <w:ins w:id="363" w:author="XinWang MediaTek" w:date="2023-09-05T16:07:00Z">
        <w:r w:rsidR="00265727" w:rsidRPr="001065BB">
          <w:rPr>
            <w:rFonts w:ascii="Courier" w:eastAsia="MS Mincho" w:hAnsi="Courier" w:cs="Times New Roman"/>
            <w:noProof/>
            <w:sz w:val="20"/>
            <w:lang w:val="en-GB" w:eastAsia="ja-JP"/>
          </w:rPr>
          <w:t>unsigned int(8) region_identifier_value;</w:t>
        </w:r>
      </w:ins>
      <w:r w:rsidR="009A32C9" w:rsidRPr="009A32C9">
        <w:rPr>
          <w:rFonts w:ascii="Courier" w:eastAsia="MS Mincho" w:hAnsi="Courier" w:cs="Times New Roman"/>
          <w:noProof/>
          <w:sz w:val="20"/>
          <w:lang w:val="en-GB" w:eastAsia="ja-JP"/>
        </w:rPr>
        <w:t xml:space="preserve"> </w:t>
      </w:r>
      <w:r w:rsidR="009A32C9" w:rsidRPr="008B204F">
        <w:rPr>
          <w:rFonts w:ascii="Courier" w:eastAsia="MS Mincho" w:hAnsi="Courier" w:cs="Times New Roman"/>
          <w:noProof/>
          <w:sz w:val="20"/>
          <w:lang w:val="en-GB" w:eastAsia="ja-JP"/>
        </w:rPr>
        <w:br/>
      </w:r>
    </w:p>
    <w:p w14:paraId="528F3301" w14:textId="558EE593" w:rsidR="00265727" w:rsidDel="00A83F47" w:rsidRDefault="009A32C9" w:rsidP="00A83F47">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del w:id="364" w:author="Xin Wang" w:date="2023-09-05T20:40:00Z"/>
          <w:rFonts w:ascii="Courier" w:eastAsia="MS Mincho" w:hAnsi="Courier" w:cs="Times New Roman"/>
          <w:noProof/>
          <w:sz w:val="20"/>
          <w:lang w:val="en-GB" w:eastAsia="ja-JP"/>
        </w:rPr>
      </w:pPr>
      <w:r w:rsidRPr="008B204F">
        <w:rPr>
          <w:rFonts w:ascii="Courier" w:eastAsia="MS Mincho" w:hAnsi="Courier" w:cs="Times New Roman"/>
          <w:noProof/>
          <w:sz w:val="20"/>
          <w:lang w:val="en-GB" w:eastAsia="ja-JP"/>
        </w:rPr>
        <w:tab/>
      </w:r>
      <w:ins w:id="365" w:author="XinWang MediaTek" w:date="2023-09-05T16:07:00Z">
        <w:r w:rsidR="00265727" w:rsidRPr="001065BB">
          <w:rPr>
            <w:rFonts w:ascii="Courier" w:eastAsia="MS Mincho" w:hAnsi="Courier" w:cs="Times New Roman"/>
            <w:noProof/>
            <w:sz w:val="20"/>
            <w:lang w:val="en-GB" w:eastAsia="ja-JP"/>
          </w:rPr>
          <w:t>}</w:t>
        </w:r>
      </w:ins>
      <w:ins w:id="366" w:author="Xin Wang" w:date="2023-09-05T20:40:00Z">
        <w:r w:rsidRPr="008B204F">
          <w:rPr>
            <w:rFonts w:ascii="Courier" w:eastAsia="MS Mincho" w:hAnsi="Courier" w:cs="Times New Roman"/>
            <w:noProof/>
            <w:sz w:val="20"/>
            <w:lang w:val="en-GB" w:eastAsia="ja-JP"/>
          </w:rPr>
          <w:br/>
        </w:r>
      </w:ins>
      <w:ins w:id="367" w:author="XinWang MediaTek" w:date="2023-09-05T16:07:00Z">
        <w:r w:rsidR="00265727" w:rsidRPr="001065BB">
          <w:rPr>
            <w:rFonts w:ascii="Courier" w:eastAsia="MS Mincho" w:hAnsi="Courier" w:cs="Times New Roman"/>
            <w:noProof/>
            <w:sz w:val="20"/>
            <w:lang w:val="en-GB" w:eastAsia="ja-JP"/>
          </w:rPr>
          <w:t>}</w:t>
        </w:r>
      </w:ins>
      <w:ins w:id="368" w:author="Xin Wang" w:date="2023-09-05T20:40:00Z">
        <w:r w:rsidRPr="008B204F">
          <w:rPr>
            <w:rFonts w:ascii="Courier" w:eastAsia="MS Mincho" w:hAnsi="Courier" w:cs="Times New Roman"/>
            <w:noProof/>
            <w:sz w:val="20"/>
            <w:lang w:val="en-GB" w:eastAsia="ja-JP"/>
          </w:rPr>
          <w:br/>
        </w:r>
      </w:ins>
    </w:p>
    <w:p w14:paraId="46BEA9DC" w14:textId="77777777" w:rsidR="00A83F47" w:rsidRPr="001065BB" w:rsidRDefault="00A83F4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369" w:author="Xin Wang" w:date="2023-09-05T20:55:00Z"/>
          <w:rFonts w:ascii="Courier" w:eastAsia="MS Mincho" w:hAnsi="Courier" w:cs="Times New Roman"/>
          <w:noProof/>
          <w:sz w:val="20"/>
          <w:lang w:val="en-GB" w:eastAsia="ja-JP"/>
        </w:rPr>
      </w:pPr>
    </w:p>
    <w:p w14:paraId="7822622F" w14:textId="50251FF3" w:rsidR="00265727" w:rsidRPr="001C1D26" w:rsidRDefault="00265727" w:rsidP="00733573">
      <w:pPr>
        <w:pStyle w:val="Heading2"/>
        <w:widowControl/>
        <w:numPr>
          <w:ilvl w:val="2"/>
          <w:numId w:val="2"/>
        </w:numPr>
        <w:autoSpaceDE/>
        <w:autoSpaceDN/>
        <w:spacing w:before="240" w:after="120" w:line="360" w:lineRule="auto"/>
        <w:rPr>
          <w:ins w:id="370" w:author="XinWang MediaTek" w:date="2023-09-05T16:07:00Z"/>
          <w:rFonts w:ascii="Times New Roman" w:eastAsia="Times New Roman" w:hAnsi="Times New Roman" w:cs="Times New Roman"/>
          <w:b/>
          <w:color w:val="auto"/>
          <w:spacing w:val="10"/>
          <w:kern w:val="20"/>
          <w:sz w:val="20"/>
          <w:szCs w:val="20"/>
          <w:lang w:eastAsia="ko-KR"/>
        </w:rPr>
      </w:pPr>
      <w:bookmarkStart w:id="371" w:name="_Toc109574483"/>
      <w:ins w:id="372" w:author="XinWang MediaTek" w:date="2023-09-05T16:07:00Z">
        <w:r w:rsidRPr="001C1D26">
          <w:rPr>
            <w:rFonts w:ascii="Times New Roman" w:eastAsia="Times New Roman" w:hAnsi="Times New Roman" w:cs="Times New Roman"/>
            <w:b/>
            <w:color w:val="auto"/>
            <w:spacing w:val="10"/>
            <w:kern w:val="20"/>
            <w:sz w:val="20"/>
            <w:szCs w:val="20"/>
            <w:lang w:eastAsia="ko-KR"/>
          </w:rPr>
          <w:t>Semantics</w:t>
        </w:r>
        <w:bookmarkEnd w:id="371"/>
      </w:ins>
    </w:p>
    <w:p w14:paraId="5A1DA31A" w14:textId="77777777" w:rsidR="00265727" w:rsidRPr="001C1D26" w:rsidRDefault="00265727" w:rsidP="00265727">
      <w:pPr>
        <w:widowControl/>
        <w:autoSpaceDE/>
        <w:autoSpaceDN/>
        <w:spacing w:before="120" w:after="120"/>
        <w:jc w:val="both"/>
        <w:rPr>
          <w:ins w:id="373" w:author="XinWang MediaTek" w:date="2023-09-05T16:07:00Z"/>
          <w:rFonts w:ascii="Times New Roman" w:eastAsia="MS Mincho" w:hAnsi="Times New Roman" w:cs="Times New Roman"/>
          <w:sz w:val="20"/>
          <w:szCs w:val="20"/>
        </w:rPr>
      </w:pPr>
      <w:ins w:id="374" w:author="XinWang MediaTek" w:date="2023-09-05T16:07:00Z">
        <w:r w:rsidRPr="001C1D26">
          <w:rPr>
            <w:rFonts w:ascii="Courier" w:eastAsia="MS Mincho" w:hAnsi="Courier" w:cs="Times New Roman"/>
            <w:noProof/>
            <w:sz w:val="20"/>
            <w:lang w:val="en-GB"/>
          </w:rPr>
          <w:t>version</w:t>
        </w:r>
        <w:r w:rsidRPr="001C1D26">
          <w:rPr>
            <w:rFonts w:ascii="Times New Roman" w:eastAsia="MS Mincho" w:hAnsi="Times New Roman" w:cs="Times New Roman"/>
            <w:sz w:val="16"/>
            <w:szCs w:val="20"/>
          </w:rPr>
          <w:t xml:space="preserve"> </w:t>
        </w:r>
        <w:r w:rsidRPr="001C1D26">
          <w:rPr>
            <w:rFonts w:ascii="Times New Roman" w:eastAsia="MS Mincho" w:hAnsi="Times New Roman" w:cs="Times New Roman"/>
            <w:sz w:val="20"/>
            <w:szCs w:val="20"/>
          </w:rPr>
          <w:t>shall be equal to 0.</w:t>
        </w:r>
      </w:ins>
    </w:p>
    <w:p w14:paraId="3E070A5E" w14:textId="77777777" w:rsidR="00265727" w:rsidRPr="001C1D26" w:rsidRDefault="00265727" w:rsidP="00265727">
      <w:pPr>
        <w:widowControl/>
        <w:autoSpaceDE/>
        <w:autoSpaceDN/>
        <w:spacing w:before="120" w:after="120"/>
        <w:jc w:val="both"/>
        <w:rPr>
          <w:ins w:id="375" w:author="XinWang MediaTek" w:date="2023-09-05T16:07:00Z"/>
          <w:rFonts w:ascii="Times New Roman" w:eastAsia="MS Mincho" w:hAnsi="Times New Roman" w:cs="Times New Roman"/>
          <w:sz w:val="20"/>
          <w:szCs w:val="20"/>
        </w:rPr>
      </w:pPr>
      <w:ins w:id="376" w:author="XinWang MediaTek" w:date="2023-09-05T16:07:00Z">
        <w:r w:rsidRPr="001C1D26">
          <w:rPr>
            <w:rFonts w:ascii="Courier" w:eastAsia="MS Mincho" w:hAnsi="Courier" w:cs="Times New Roman"/>
            <w:noProof/>
            <w:sz w:val="20"/>
            <w:lang w:val="en-GB"/>
          </w:rPr>
          <w:t>flags</w:t>
        </w:r>
        <w:r w:rsidRPr="001C1D26">
          <w:rPr>
            <w:rFonts w:ascii="Times New Roman" w:eastAsia="MS Mincho" w:hAnsi="Times New Roman" w:cs="Times New Roman"/>
            <w:sz w:val="20"/>
            <w:szCs w:val="20"/>
          </w:rPr>
          <w:t>: the 2 least-significant bits define the precision used by the different geometry attributes of the 3D region set. The values of flags greater than 3 are reserved.</w:t>
        </w:r>
      </w:ins>
    </w:p>
    <w:p w14:paraId="2F257D89" w14:textId="77777777" w:rsidR="00265727" w:rsidRPr="001C1D26" w:rsidRDefault="00265727" w:rsidP="00265727">
      <w:pPr>
        <w:widowControl/>
        <w:autoSpaceDE/>
        <w:autoSpaceDN/>
        <w:spacing w:before="120" w:after="120"/>
        <w:jc w:val="both"/>
        <w:rPr>
          <w:ins w:id="377" w:author="XinWang MediaTek" w:date="2023-09-05T16:07:00Z"/>
          <w:rFonts w:ascii="Times New Roman" w:eastAsia="MS Mincho" w:hAnsi="Times New Roman" w:cs="Times New Roman"/>
          <w:sz w:val="20"/>
          <w:szCs w:val="20"/>
        </w:rPr>
      </w:pPr>
      <w:proofErr w:type="spellStart"/>
      <w:ins w:id="378" w:author="XinWang MediaTek" w:date="2023-09-05T16:07:00Z">
        <w:r w:rsidRPr="001C1D26">
          <w:rPr>
            <w:rFonts w:ascii="Courier" w:eastAsia="MS Mincho" w:hAnsi="Courier" w:cs="Times New Roman"/>
            <w:noProof/>
            <w:sz w:val="20"/>
            <w:lang w:val="en-GB"/>
          </w:rPr>
          <w:t>region_count</w:t>
        </w:r>
        <w:proofErr w:type="spellEnd"/>
        <w:r w:rsidRPr="001C1D26">
          <w:rPr>
            <w:rFonts w:ascii="Times New Roman" w:eastAsia="MS Mincho" w:hAnsi="Times New Roman" w:cs="Times New Roman"/>
            <w:sz w:val="20"/>
            <w:szCs w:val="20"/>
          </w:rPr>
          <w:t xml:space="preserve"> is the number of regions contained in this 3D region set.</w:t>
        </w:r>
      </w:ins>
    </w:p>
    <w:p w14:paraId="4C4DABE3" w14:textId="77777777" w:rsidR="00265727" w:rsidRPr="001C1D26" w:rsidRDefault="00265727" w:rsidP="00265727">
      <w:pPr>
        <w:widowControl/>
        <w:autoSpaceDE/>
        <w:autoSpaceDN/>
        <w:spacing w:before="120" w:after="120"/>
        <w:jc w:val="both"/>
        <w:rPr>
          <w:ins w:id="379" w:author="XinWang MediaTek" w:date="2023-09-05T16:07:00Z"/>
          <w:rFonts w:ascii="Times New Roman" w:eastAsia="MS Mincho" w:hAnsi="Times New Roman" w:cs="Times New Roman"/>
          <w:sz w:val="20"/>
          <w:szCs w:val="20"/>
        </w:rPr>
      </w:pPr>
      <w:proofErr w:type="spellStart"/>
      <w:ins w:id="380" w:author="XinWang MediaTek" w:date="2023-09-05T16:07:00Z">
        <w:r w:rsidRPr="001C1D26">
          <w:rPr>
            <w:rFonts w:ascii="Courier" w:eastAsia="MS Mincho" w:hAnsi="Courier" w:cs="Times New Roman"/>
            <w:noProof/>
            <w:sz w:val="20"/>
            <w:lang w:val="en-GB"/>
          </w:rPr>
          <w:t>geometry_type</w:t>
        </w:r>
        <w:proofErr w:type="spellEnd"/>
        <w:r w:rsidRPr="001C1D26">
          <w:rPr>
            <w:rFonts w:ascii="Times New Roman" w:eastAsia="MS Mincho" w:hAnsi="Times New Roman" w:cs="Times New Roman"/>
            <w:sz w:val="20"/>
            <w:szCs w:val="20"/>
          </w:rPr>
          <w:t xml:space="preserve"> specifies the type of the geometry of a region. The following values for </w:t>
        </w:r>
        <w:proofErr w:type="spellStart"/>
        <w:r w:rsidRPr="001C1D26">
          <w:rPr>
            <w:rFonts w:ascii="Courier" w:eastAsia="MS Mincho" w:hAnsi="Courier" w:cs="Times New Roman"/>
            <w:noProof/>
            <w:sz w:val="20"/>
            <w:lang w:val="en-GB"/>
          </w:rPr>
          <w:t>geometry_type</w:t>
        </w:r>
        <w:proofErr w:type="spellEnd"/>
        <w:r w:rsidRPr="001C1D26">
          <w:rPr>
            <w:rFonts w:ascii="Times New Roman" w:eastAsia="MS Mincho" w:hAnsi="Times New Roman" w:cs="Times New Roman"/>
            <w:sz w:val="20"/>
            <w:szCs w:val="20"/>
          </w:rPr>
          <w:t xml:space="preserve"> </w:t>
        </w:r>
        <w:proofErr w:type="gramStart"/>
        <w:r w:rsidRPr="001C1D26">
          <w:rPr>
            <w:rFonts w:ascii="Times New Roman" w:eastAsia="MS Mincho" w:hAnsi="Times New Roman" w:cs="Times New Roman"/>
            <w:sz w:val="20"/>
            <w:szCs w:val="20"/>
          </w:rPr>
          <w:t>are</w:t>
        </w:r>
        <w:proofErr w:type="gramEnd"/>
        <w:r w:rsidRPr="001C1D26">
          <w:rPr>
            <w:rFonts w:ascii="Times New Roman" w:eastAsia="MS Mincho" w:hAnsi="Times New Roman" w:cs="Times New Roman"/>
            <w:sz w:val="20"/>
            <w:szCs w:val="20"/>
          </w:rPr>
          <w:t xml:space="preserve"> defined:</w:t>
        </w:r>
      </w:ins>
    </w:p>
    <w:p w14:paraId="5AC8095E" w14:textId="77777777" w:rsidR="00265727" w:rsidRPr="001C1D26" w:rsidRDefault="00265727" w:rsidP="00733573">
      <w:pPr>
        <w:widowControl/>
        <w:numPr>
          <w:ilvl w:val="0"/>
          <w:numId w:val="7"/>
        </w:numPr>
        <w:autoSpaceDE/>
        <w:autoSpaceDN/>
        <w:spacing w:before="120" w:after="120"/>
        <w:contextualSpacing/>
        <w:jc w:val="both"/>
        <w:rPr>
          <w:ins w:id="381" w:author="XinWang MediaTek" w:date="2023-09-05T16:07:00Z"/>
          <w:rFonts w:ascii="Times New Roman" w:eastAsia="MS Mincho" w:hAnsi="Times New Roman" w:cs="Times New Roman"/>
          <w:sz w:val="20"/>
          <w:szCs w:val="20"/>
        </w:rPr>
      </w:pPr>
      <w:ins w:id="382" w:author="XinWang MediaTek" w:date="2023-09-05T16:07:00Z">
        <w:r w:rsidRPr="001C1D26">
          <w:rPr>
            <w:rFonts w:ascii="Times New Roman" w:eastAsia="MS Mincho" w:hAnsi="Times New Roman" w:cs="Times New Roman"/>
            <w:sz w:val="20"/>
            <w:szCs w:val="20"/>
          </w:rPr>
          <w:t>0: the region is described as a point</w:t>
        </w:r>
      </w:ins>
    </w:p>
    <w:p w14:paraId="471C3630" w14:textId="77777777" w:rsidR="00265727" w:rsidRPr="001C1D26" w:rsidRDefault="00265727" w:rsidP="00733573">
      <w:pPr>
        <w:widowControl/>
        <w:numPr>
          <w:ilvl w:val="0"/>
          <w:numId w:val="7"/>
        </w:numPr>
        <w:autoSpaceDE/>
        <w:autoSpaceDN/>
        <w:spacing w:before="120" w:after="120"/>
        <w:contextualSpacing/>
        <w:jc w:val="both"/>
        <w:rPr>
          <w:ins w:id="383" w:author="XinWang MediaTek" w:date="2023-09-05T16:07:00Z"/>
          <w:rFonts w:ascii="Times New Roman" w:eastAsia="MS Mincho" w:hAnsi="Times New Roman" w:cs="Times New Roman"/>
          <w:sz w:val="20"/>
          <w:szCs w:val="20"/>
        </w:rPr>
      </w:pPr>
      <w:ins w:id="384" w:author="XinWang MediaTek" w:date="2023-09-05T16:07:00Z">
        <w:r w:rsidRPr="001C1D26">
          <w:rPr>
            <w:rFonts w:ascii="Times New Roman" w:eastAsia="MS Mincho" w:hAnsi="Times New Roman" w:cs="Times New Roman"/>
            <w:sz w:val="20"/>
            <w:szCs w:val="20"/>
          </w:rPr>
          <w:t>1: the region is described as a polyline</w:t>
        </w:r>
      </w:ins>
    </w:p>
    <w:p w14:paraId="20579D84" w14:textId="77777777" w:rsidR="00265727" w:rsidRPr="001C1D26" w:rsidRDefault="00265727" w:rsidP="00733573">
      <w:pPr>
        <w:widowControl/>
        <w:numPr>
          <w:ilvl w:val="0"/>
          <w:numId w:val="7"/>
        </w:numPr>
        <w:autoSpaceDE/>
        <w:autoSpaceDN/>
        <w:spacing w:before="120" w:after="120"/>
        <w:contextualSpacing/>
        <w:jc w:val="both"/>
        <w:rPr>
          <w:ins w:id="385" w:author="XinWang MediaTek" w:date="2023-09-05T16:07:00Z"/>
          <w:rFonts w:ascii="Times New Roman" w:eastAsia="MS Mincho" w:hAnsi="Times New Roman" w:cs="Times New Roman"/>
          <w:sz w:val="20"/>
          <w:szCs w:val="20"/>
        </w:rPr>
      </w:pPr>
      <w:ins w:id="386" w:author="XinWang MediaTek" w:date="2023-09-05T16:07:00Z">
        <w:r w:rsidRPr="001C1D26">
          <w:rPr>
            <w:rFonts w:ascii="Times New Roman" w:eastAsia="MS Mincho" w:hAnsi="Times New Roman" w:cs="Times New Roman"/>
            <w:sz w:val="20"/>
            <w:szCs w:val="20"/>
          </w:rPr>
          <w:t>2: the region is described as a plane</w:t>
        </w:r>
      </w:ins>
    </w:p>
    <w:p w14:paraId="5C428EC4" w14:textId="77777777" w:rsidR="00265727" w:rsidRPr="001C1D26" w:rsidRDefault="00265727" w:rsidP="00733573">
      <w:pPr>
        <w:widowControl/>
        <w:numPr>
          <w:ilvl w:val="0"/>
          <w:numId w:val="7"/>
        </w:numPr>
        <w:autoSpaceDE/>
        <w:autoSpaceDN/>
        <w:spacing w:before="120" w:after="120"/>
        <w:contextualSpacing/>
        <w:jc w:val="both"/>
        <w:rPr>
          <w:ins w:id="387" w:author="XinWang MediaTek" w:date="2023-09-05T16:07:00Z"/>
          <w:rFonts w:ascii="Times New Roman" w:eastAsia="MS Mincho" w:hAnsi="Times New Roman" w:cs="Times New Roman"/>
          <w:sz w:val="20"/>
          <w:szCs w:val="20"/>
        </w:rPr>
      </w:pPr>
      <w:ins w:id="388" w:author="XinWang MediaTek" w:date="2023-09-05T16:07:00Z">
        <w:r w:rsidRPr="001C1D26">
          <w:rPr>
            <w:rFonts w:ascii="Times New Roman" w:eastAsia="MS Mincho" w:hAnsi="Times New Roman" w:cs="Times New Roman"/>
            <w:sz w:val="20"/>
            <w:szCs w:val="20"/>
          </w:rPr>
          <w:t>3: the region is described as a rectangular cuboid</w:t>
        </w:r>
      </w:ins>
    </w:p>
    <w:p w14:paraId="006BEFCA" w14:textId="77777777" w:rsidR="00265727" w:rsidRPr="001C1D26" w:rsidRDefault="00265727" w:rsidP="00733573">
      <w:pPr>
        <w:widowControl/>
        <w:numPr>
          <w:ilvl w:val="0"/>
          <w:numId w:val="7"/>
        </w:numPr>
        <w:autoSpaceDE/>
        <w:autoSpaceDN/>
        <w:spacing w:before="120" w:after="120"/>
        <w:contextualSpacing/>
        <w:jc w:val="both"/>
        <w:rPr>
          <w:ins w:id="389" w:author="XinWang MediaTek" w:date="2023-09-05T16:07:00Z"/>
          <w:rFonts w:ascii="Times New Roman" w:eastAsia="MS Mincho" w:hAnsi="Times New Roman" w:cs="Times New Roman"/>
          <w:sz w:val="20"/>
          <w:szCs w:val="20"/>
        </w:rPr>
      </w:pPr>
      <w:ins w:id="390" w:author="XinWang MediaTek" w:date="2023-09-05T16:07:00Z">
        <w:r w:rsidRPr="001C1D26">
          <w:rPr>
            <w:rFonts w:ascii="Times New Roman" w:eastAsia="MS Mincho" w:hAnsi="Times New Roman" w:cs="Times New Roman"/>
            <w:sz w:val="20"/>
            <w:szCs w:val="20"/>
          </w:rPr>
          <w:t>5: the region is described using an attribute of the volumetric media.</w:t>
        </w:r>
      </w:ins>
    </w:p>
    <w:p w14:paraId="47DAD227" w14:textId="77777777" w:rsidR="00265727" w:rsidRPr="001C1D26" w:rsidRDefault="00265727" w:rsidP="00733573">
      <w:pPr>
        <w:widowControl/>
        <w:numPr>
          <w:ilvl w:val="0"/>
          <w:numId w:val="7"/>
        </w:numPr>
        <w:autoSpaceDE/>
        <w:autoSpaceDN/>
        <w:spacing w:before="120" w:after="120"/>
        <w:contextualSpacing/>
        <w:jc w:val="both"/>
        <w:rPr>
          <w:ins w:id="391" w:author="XinWang MediaTek" w:date="2023-09-05T16:07:00Z"/>
          <w:rFonts w:ascii="Times New Roman" w:eastAsia="MS Mincho" w:hAnsi="Times New Roman" w:cs="Times New Roman"/>
          <w:sz w:val="20"/>
          <w:szCs w:val="20"/>
        </w:rPr>
      </w:pPr>
      <w:ins w:id="392" w:author="XinWang MediaTek" w:date="2023-09-05T16:07:00Z">
        <w:r w:rsidRPr="001C1D26">
          <w:rPr>
            <w:rFonts w:ascii="Times New Roman" w:eastAsia="MS Mincho" w:hAnsi="Times New Roman" w:cs="Times New Roman"/>
            <w:sz w:val="20"/>
            <w:szCs w:val="20"/>
          </w:rPr>
          <w:t>Other values are reserved.</w:t>
        </w:r>
      </w:ins>
    </w:p>
    <w:p w14:paraId="30BCFDBC" w14:textId="77777777" w:rsidR="00265727" w:rsidRPr="001C1D26" w:rsidRDefault="00265727" w:rsidP="00265727">
      <w:pPr>
        <w:widowControl/>
        <w:autoSpaceDE/>
        <w:autoSpaceDN/>
        <w:spacing w:before="120" w:after="120"/>
        <w:jc w:val="both"/>
        <w:rPr>
          <w:ins w:id="393" w:author="XinWang MediaTek" w:date="2023-09-05T16:07:00Z"/>
          <w:rFonts w:ascii="Times New Roman" w:eastAsia="MS Mincho" w:hAnsi="Times New Roman" w:cs="Times New Roman"/>
          <w:sz w:val="20"/>
          <w:szCs w:val="20"/>
        </w:rPr>
      </w:pPr>
      <w:ins w:id="394" w:author="XinWang MediaTek" w:date="2023-09-05T16:07:00Z">
        <w:r w:rsidRPr="001C1D26">
          <w:rPr>
            <w:rFonts w:ascii="Courier" w:eastAsia="MS Mincho" w:hAnsi="Courier" w:cs="Times New Roman"/>
            <w:noProof/>
            <w:sz w:val="20"/>
            <w:lang w:val="en-GB"/>
          </w:rPr>
          <w:t>anchor</w:t>
        </w:r>
        <w:r w:rsidRPr="001C1D26">
          <w:rPr>
            <w:rFonts w:ascii="Times New Roman" w:eastAsia="MS Mincho" w:hAnsi="Times New Roman" w:cs="Times New Roman"/>
            <w:sz w:val="20"/>
            <w:szCs w:val="20"/>
          </w:rPr>
          <w:t xml:space="preserve"> specifies the position of the point composing a region when its geometry is a point. It specifies the position of a point contained in the plane composing a region when its geometry is a plane.</w:t>
        </w:r>
      </w:ins>
    </w:p>
    <w:p w14:paraId="5D5ED2E3" w14:textId="77777777" w:rsidR="00265727" w:rsidRPr="001C1D26" w:rsidRDefault="00265727" w:rsidP="00265727">
      <w:pPr>
        <w:widowControl/>
        <w:autoSpaceDE/>
        <w:autoSpaceDN/>
        <w:spacing w:before="120" w:after="120"/>
        <w:jc w:val="both"/>
        <w:rPr>
          <w:ins w:id="395" w:author="XinWang MediaTek" w:date="2023-09-05T16:07:00Z"/>
          <w:rFonts w:ascii="Times New Roman" w:eastAsia="MS Mincho" w:hAnsi="Times New Roman" w:cs="Times New Roman"/>
          <w:sz w:val="20"/>
          <w:szCs w:val="20"/>
        </w:rPr>
      </w:pPr>
      <w:ins w:id="396" w:author="XinWang MediaTek" w:date="2023-09-05T16:07:00Z">
        <w:r w:rsidRPr="001C1D26">
          <w:rPr>
            <w:rFonts w:ascii="Courier" w:eastAsia="MS Mincho" w:hAnsi="Courier" w:cs="Times New Roman"/>
            <w:noProof/>
            <w:sz w:val="20"/>
            <w:lang w:val="en-GB"/>
          </w:rPr>
          <w:lastRenderedPageBreak/>
          <w:t>point</w:t>
        </w:r>
        <w:r w:rsidRPr="001C1D26">
          <w:rPr>
            <w:rFonts w:ascii="Times New Roman" w:eastAsia="MS Mincho" w:hAnsi="Times New Roman" w:cs="Times New Roman"/>
            <w:sz w:val="20"/>
            <w:szCs w:val="20"/>
          </w:rPr>
          <w:t xml:space="preserve"> specifies the position of a point belonging to the polyline composing a region when its geometry is a polyline.</w:t>
        </w:r>
      </w:ins>
    </w:p>
    <w:p w14:paraId="19CD3425" w14:textId="77777777" w:rsidR="00265727" w:rsidRPr="001C1D26" w:rsidRDefault="00265727" w:rsidP="00265727">
      <w:pPr>
        <w:widowControl/>
        <w:autoSpaceDE/>
        <w:autoSpaceDN/>
        <w:spacing w:before="120" w:after="120"/>
        <w:jc w:val="both"/>
        <w:rPr>
          <w:ins w:id="397" w:author="XinWang MediaTek" w:date="2023-09-05T16:07:00Z"/>
          <w:rFonts w:ascii="Times New Roman" w:eastAsia="MS Mincho" w:hAnsi="Times New Roman" w:cs="Times New Roman"/>
          <w:sz w:val="20"/>
          <w:szCs w:val="20"/>
        </w:rPr>
      </w:pPr>
      <w:ins w:id="398" w:author="XinWang MediaTek" w:date="2023-09-05T16:07:00Z">
        <w:r w:rsidRPr="001C1D26">
          <w:rPr>
            <w:rFonts w:ascii="Courier" w:eastAsia="MS Mincho" w:hAnsi="Courier" w:cs="Times New Roman"/>
            <w:noProof/>
            <w:sz w:val="20"/>
            <w:lang w:val="en-GB"/>
          </w:rPr>
          <w:t>normal</w:t>
        </w:r>
        <w:r w:rsidRPr="001C1D26">
          <w:rPr>
            <w:rFonts w:ascii="Times New Roman" w:eastAsia="MS Mincho" w:hAnsi="Times New Roman" w:cs="Times New Roman"/>
            <w:sz w:val="20"/>
            <w:szCs w:val="20"/>
          </w:rPr>
          <w:t xml:space="preserve"> specifies the normal vector of the plane composing a region when its geometry is a plane.</w:t>
        </w:r>
      </w:ins>
    </w:p>
    <w:p w14:paraId="70563592" w14:textId="77777777" w:rsidR="00265727" w:rsidRPr="001C1D26" w:rsidRDefault="00265727" w:rsidP="00265727">
      <w:pPr>
        <w:widowControl/>
        <w:autoSpaceDE/>
        <w:autoSpaceDN/>
        <w:spacing w:before="120" w:after="120"/>
        <w:jc w:val="both"/>
        <w:rPr>
          <w:ins w:id="399" w:author="XinWang MediaTek" w:date="2023-09-05T16:07:00Z"/>
          <w:rFonts w:ascii="Times New Roman" w:eastAsia="MS Mincho" w:hAnsi="Times New Roman" w:cs="Times New Roman"/>
          <w:sz w:val="20"/>
          <w:szCs w:val="20"/>
        </w:rPr>
      </w:pPr>
      <w:ins w:id="400" w:author="XinWang MediaTek" w:date="2023-09-05T16:07:00Z">
        <w:r w:rsidRPr="001C1D26">
          <w:rPr>
            <w:rFonts w:ascii="Courier" w:eastAsia="MS Mincho" w:hAnsi="Courier" w:cs="Times New Roman"/>
            <w:noProof/>
            <w:sz w:val="20"/>
            <w:lang w:val="en-GB"/>
          </w:rPr>
          <w:t>cuboid</w:t>
        </w:r>
        <w:r w:rsidRPr="001C1D26">
          <w:rPr>
            <w:rFonts w:ascii="Times New Roman" w:eastAsia="MS Mincho" w:hAnsi="Times New Roman" w:cs="Times New Roman"/>
            <w:sz w:val="20"/>
            <w:szCs w:val="20"/>
          </w:rPr>
          <w:t xml:space="preserve"> specifies the rectangular cuboid composing a region when its geometry is a rectangular cuboid. It specifies a bounding box for a region when its geometry is described using an attribute of the volumetric media.</w:t>
        </w:r>
      </w:ins>
    </w:p>
    <w:p w14:paraId="365222D7" w14:textId="77777777" w:rsidR="00265727" w:rsidRPr="001C1D26" w:rsidRDefault="00265727" w:rsidP="00265727">
      <w:pPr>
        <w:widowControl/>
        <w:autoSpaceDE/>
        <w:autoSpaceDN/>
        <w:spacing w:before="120" w:after="120"/>
        <w:jc w:val="both"/>
        <w:rPr>
          <w:ins w:id="401" w:author="XinWang MediaTek" w:date="2023-09-05T16:07:00Z"/>
          <w:rFonts w:ascii="Times New Roman" w:eastAsia="MS Mincho" w:hAnsi="Times New Roman" w:cs="Times New Roman"/>
          <w:sz w:val="20"/>
          <w:szCs w:val="20"/>
        </w:rPr>
      </w:pPr>
      <w:ins w:id="402" w:author="XinWang MediaTek" w:date="2023-09-05T16:07:00Z">
        <w:r w:rsidRPr="001C1D26">
          <w:rPr>
            <w:rFonts w:ascii="Courier" w:eastAsia="MS Mincho" w:hAnsi="Courier" w:cs="Times New Roman"/>
            <w:noProof/>
            <w:sz w:val="20"/>
            <w:lang w:val="en-GB"/>
          </w:rPr>
          <w:t>rotation</w:t>
        </w:r>
        <w:r w:rsidRPr="001C1D26">
          <w:rPr>
            <w:rFonts w:ascii="Times New Roman" w:eastAsia="MS Mincho" w:hAnsi="Times New Roman" w:cs="Times New Roman"/>
            <w:sz w:val="20"/>
            <w:szCs w:val="20"/>
          </w:rPr>
          <w:t xml:space="preserve"> specifies the rotation applied to the cuboid composing a region when its geometry is a rectangular cuboid.</w:t>
        </w:r>
      </w:ins>
    </w:p>
    <w:p w14:paraId="080F753D" w14:textId="77777777" w:rsidR="00265727" w:rsidRPr="001C1D26" w:rsidRDefault="00265727" w:rsidP="00265727">
      <w:pPr>
        <w:widowControl/>
        <w:autoSpaceDE/>
        <w:autoSpaceDN/>
        <w:spacing w:before="120" w:after="120"/>
        <w:jc w:val="both"/>
        <w:rPr>
          <w:ins w:id="403" w:author="XinWang MediaTek" w:date="2023-09-05T16:07:00Z"/>
          <w:rFonts w:ascii="Times New Roman" w:eastAsia="MS Mincho" w:hAnsi="Times New Roman" w:cs="Times New Roman"/>
          <w:sz w:val="20"/>
          <w:szCs w:val="20"/>
        </w:rPr>
      </w:pPr>
      <w:proofErr w:type="spellStart"/>
      <w:ins w:id="404" w:author="XinWang MediaTek" w:date="2023-09-05T16:07:00Z">
        <w:r w:rsidRPr="001C1D26">
          <w:rPr>
            <w:rFonts w:ascii="Courier" w:eastAsia="MS Mincho" w:hAnsi="Courier" w:cs="Times New Roman"/>
            <w:noProof/>
            <w:sz w:val="20"/>
            <w:lang w:val="en-GB"/>
          </w:rPr>
          <w:t>region_identifier_value</w:t>
        </w:r>
        <w:proofErr w:type="spellEnd"/>
        <w:r w:rsidRPr="001C1D26">
          <w:rPr>
            <w:rFonts w:ascii="Times New Roman" w:eastAsia="MS Mincho" w:hAnsi="Times New Roman" w:cs="Times New Roman"/>
            <w:sz w:val="20"/>
            <w:szCs w:val="20"/>
          </w:rPr>
          <w:t xml:space="preserve"> specifies the value of the attribute defining a region when its geometry is described using an attribute of the volumetric media.</w:t>
        </w:r>
      </w:ins>
    </w:p>
    <w:p w14:paraId="59C02B68" w14:textId="77777777" w:rsidR="00265727" w:rsidRPr="001C1D26" w:rsidRDefault="00265727" w:rsidP="0029338D">
      <w:pPr>
        <w:widowControl/>
        <w:autoSpaceDE/>
        <w:autoSpaceDN/>
        <w:spacing w:before="120" w:after="120"/>
        <w:jc w:val="both"/>
        <w:rPr>
          <w:ins w:id="405" w:author="XinWang MediaTek" w:date="2023-09-05T16:03:00Z"/>
          <w:rFonts w:ascii="Times New Roman" w:eastAsia="MS Mincho" w:hAnsi="Times New Roman" w:cs="Times New Roman"/>
          <w:sz w:val="20"/>
          <w:szCs w:val="20"/>
        </w:rPr>
      </w:pPr>
    </w:p>
    <w:p w14:paraId="2C1982B2" w14:textId="77777777" w:rsidR="00265727" w:rsidRPr="001C1D26" w:rsidRDefault="00265727" w:rsidP="00733573">
      <w:pPr>
        <w:pStyle w:val="Heading2"/>
        <w:widowControl/>
        <w:numPr>
          <w:ilvl w:val="1"/>
          <w:numId w:val="2"/>
        </w:numPr>
        <w:autoSpaceDE/>
        <w:autoSpaceDN/>
        <w:spacing w:before="240" w:after="120" w:line="360" w:lineRule="auto"/>
        <w:ind w:left="540"/>
        <w:rPr>
          <w:ins w:id="406" w:author="XinWang MediaTek" w:date="2023-09-05T16:03:00Z"/>
          <w:rFonts w:ascii="Times New Roman" w:eastAsia="Times New Roman" w:hAnsi="Times New Roman" w:cs="Times New Roman"/>
          <w:b/>
          <w:color w:val="auto"/>
          <w:spacing w:val="10"/>
          <w:kern w:val="20"/>
          <w:sz w:val="22"/>
          <w:szCs w:val="22"/>
          <w:lang w:eastAsia="ko-KR"/>
        </w:rPr>
      </w:pPr>
      <w:bookmarkStart w:id="407" w:name="_Toc109574491"/>
      <w:ins w:id="408" w:author="XinWang MediaTek" w:date="2023-09-05T16:03:00Z">
        <w:r w:rsidRPr="001C1D26">
          <w:rPr>
            <w:rFonts w:ascii="Times New Roman" w:eastAsia="Times New Roman" w:hAnsi="Times New Roman" w:cs="Times New Roman"/>
            <w:b/>
            <w:color w:val="auto"/>
            <w:spacing w:val="10"/>
            <w:kern w:val="20"/>
            <w:sz w:val="22"/>
            <w:szCs w:val="22"/>
            <w:lang w:eastAsia="ko-KR"/>
          </w:rPr>
          <w:t>Volumetric region item</w:t>
        </w:r>
        <w:bookmarkEnd w:id="407"/>
      </w:ins>
    </w:p>
    <w:p w14:paraId="69B7AFDE" w14:textId="77777777" w:rsidR="00265727" w:rsidRPr="001C1D26" w:rsidRDefault="00265727" w:rsidP="00733573">
      <w:pPr>
        <w:pStyle w:val="Heading2"/>
        <w:widowControl/>
        <w:numPr>
          <w:ilvl w:val="2"/>
          <w:numId w:val="2"/>
        </w:numPr>
        <w:autoSpaceDE/>
        <w:autoSpaceDN/>
        <w:spacing w:before="240" w:after="120" w:line="360" w:lineRule="auto"/>
        <w:rPr>
          <w:ins w:id="409" w:author="XinWang MediaTek" w:date="2023-09-05T16:03:00Z"/>
          <w:rFonts w:ascii="Times New Roman" w:eastAsia="Times New Roman" w:hAnsi="Times New Roman" w:cs="Times New Roman"/>
          <w:b/>
          <w:color w:val="auto"/>
          <w:spacing w:val="10"/>
          <w:kern w:val="20"/>
          <w:sz w:val="20"/>
          <w:szCs w:val="20"/>
          <w:lang w:eastAsia="ko-KR"/>
        </w:rPr>
      </w:pPr>
      <w:bookmarkStart w:id="410" w:name="_Toc109574492"/>
      <w:ins w:id="411" w:author="XinWang MediaTek" w:date="2023-09-05T16:03:00Z">
        <w:r w:rsidRPr="001C1D26">
          <w:rPr>
            <w:rFonts w:ascii="Times New Roman" w:eastAsia="Times New Roman" w:hAnsi="Times New Roman" w:cs="Times New Roman"/>
            <w:b/>
            <w:color w:val="auto"/>
            <w:spacing w:val="10"/>
            <w:kern w:val="20"/>
            <w:sz w:val="20"/>
            <w:szCs w:val="20"/>
            <w:lang w:eastAsia="ko-KR"/>
          </w:rPr>
          <w:t>Definition</w:t>
        </w:r>
        <w:bookmarkEnd w:id="410"/>
      </w:ins>
    </w:p>
    <w:p w14:paraId="46E2C33F" w14:textId="77777777" w:rsidR="00265727" w:rsidRPr="001C1D26" w:rsidRDefault="00265727" w:rsidP="00265727">
      <w:pPr>
        <w:widowControl/>
        <w:autoSpaceDE/>
        <w:autoSpaceDN/>
        <w:spacing w:before="120" w:after="120"/>
        <w:jc w:val="both"/>
        <w:rPr>
          <w:ins w:id="412" w:author="XinWang MediaTek" w:date="2023-09-05T16:03:00Z"/>
          <w:rFonts w:ascii="Times New Roman" w:eastAsia="MS Mincho" w:hAnsi="Times New Roman" w:cs="Times New Roman"/>
          <w:sz w:val="20"/>
          <w:szCs w:val="20"/>
        </w:rPr>
      </w:pPr>
      <w:ins w:id="413" w:author="XinWang MediaTek" w:date="2023-09-05T16:03:00Z">
        <w:r w:rsidRPr="001C1D26">
          <w:rPr>
            <w:rFonts w:ascii="Times New Roman" w:eastAsia="MS Mincho" w:hAnsi="Times New Roman" w:cs="Times New Roman"/>
            <w:sz w:val="20"/>
            <w:szCs w:val="20"/>
          </w:rPr>
          <w:t xml:space="preserve">An item with an </w:t>
        </w:r>
        <w:proofErr w:type="spellStart"/>
        <w:r w:rsidRPr="001C1D26">
          <w:rPr>
            <w:rFonts w:ascii="Consolas" w:eastAsia="MS Mincho" w:hAnsi="Consolas" w:cs="Times New Roman"/>
            <w:sz w:val="16"/>
            <w:szCs w:val="20"/>
          </w:rPr>
          <w:t>item_type</w:t>
        </w:r>
        <w:proofErr w:type="spellEnd"/>
        <w:r w:rsidRPr="001C1D26">
          <w:rPr>
            <w:rFonts w:ascii="Times New Roman" w:eastAsia="MS Mincho" w:hAnsi="Times New Roman" w:cs="Times New Roman"/>
            <w:sz w:val="20"/>
            <w:szCs w:val="20"/>
          </w:rPr>
          <w:t xml:space="preserve"> value of '</w:t>
        </w:r>
        <w:proofErr w:type="spellStart"/>
        <w:r w:rsidRPr="001C1D26">
          <w:rPr>
            <w:rFonts w:ascii="Consolas" w:eastAsia="MS Mincho" w:hAnsi="Consolas" w:cs="Times New Roman"/>
            <w:sz w:val="16"/>
            <w:szCs w:val="20"/>
          </w:rPr>
          <w:t>vran</w:t>
        </w:r>
        <w:proofErr w:type="spellEnd"/>
        <w:r w:rsidRPr="001C1D26">
          <w:rPr>
            <w:rFonts w:ascii="Times New Roman" w:eastAsia="MS Mincho" w:hAnsi="Times New Roman" w:cs="Times New Roman"/>
            <w:sz w:val="20"/>
            <w:szCs w:val="20"/>
          </w:rPr>
          <w:t>' is a volumetric region item that defines one or more regions of an item containing volumetric media.</w:t>
        </w:r>
      </w:ins>
    </w:p>
    <w:p w14:paraId="04691B70" w14:textId="77777777" w:rsidR="00265727" w:rsidRPr="001C1D26" w:rsidRDefault="00265727" w:rsidP="00265727">
      <w:pPr>
        <w:widowControl/>
        <w:autoSpaceDE/>
        <w:autoSpaceDN/>
        <w:spacing w:before="120" w:after="120"/>
        <w:jc w:val="both"/>
        <w:rPr>
          <w:ins w:id="414" w:author="XinWang MediaTek" w:date="2023-09-05T16:03:00Z"/>
          <w:rFonts w:ascii="Times New Roman" w:eastAsia="MS Mincho" w:hAnsi="Times New Roman" w:cs="Times New Roman"/>
          <w:sz w:val="20"/>
          <w:szCs w:val="20"/>
        </w:rPr>
      </w:pPr>
      <w:ins w:id="415" w:author="XinWang MediaTek" w:date="2023-09-05T16:03:00Z">
        <w:r w:rsidRPr="001C1D26">
          <w:rPr>
            <w:rFonts w:ascii="Times New Roman" w:eastAsia="MS Mincho" w:hAnsi="Times New Roman" w:cs="Times New Roman"/>
            <w:sz w:val="20"/>
            <w:szCs w:val="20"/>
          </w:rPr>
          <w:t>A volumetric region item allows associating a same set of item properties or other items or both with each individual region it defines inside a volumetric media stored inside an item. Item properties should only be associated with a volumetric region item when the property value for the region differs from the matching (explicit or implied) property value for the whole volumetric media.</w:t>
        </w:r>
      </w:ins>
    </w:p>
    <w:p w14:paraId="4F4E391B" w14:textId="77777777" w:rsidR="00265727" w:rsidRPr="001C1D26" w:rsidRDefault="00265727" w:rsidP="00265727">
      <w:pPr>
        <w:widowControl/>
        <w:autoSpaceDE/>
        <w:autoSpaceDN/>
        <w:spacing w:before="120" w:after="120"/>
        <w:jc w:val="both"/>
        <w:rPr>
          <w:ins w:id="416" w:author="XinWang MediaTek" w:date="2023-09-05T16:03:00Z"/>
          <w:rFonts w:ascii="Times New Roman" w:eastAsia="MS Mincho" w:hAnsi="Times New Roman" w:cs="Times New Roman"/>
          <w:sz w:val="20"/>
          <w:szCs w:val="20"/>
        </w:rPr>
      </w:pPr>
      <w:ins w:id="417" w:author="XinWang MediaTek" w:date="2023-09-05T16:03:00Z">
        <w:r w:rsidRPr="001C1D26">
          <w:rPr>
            <w:rFonts w:ascii="Times New Roman" w:eastAsia="MS Mincho" w:hAnsi="Times New Roman" w:cs="Times New Roman"/>
            <w:sz w:val="20"/>
            <w:szCs w:val="20"/>
          </w:rPr>
          <w:t>The volumetric region item is associated with the item inside which the regions are defined using an item reference of type '</w:t>
        </w:r>
        <w:proofErr w:type="spellStart"/>
        <w:r w:rsidRPr="001C1D26">
          <w:rPr>
            <w:rFonts w:ascii="Consolas" w:eastAsia="MS Mincho" w:hAnsi="Consolas" w:cs="Times New Roman"/>
            <w:sz w:val="16"/>
            <w:szCs w:val="20"/>
          </w:rPr>
          <w:t>cdsc</w:t>
        </w:r>
        <w:proofErr w:type="spellEnd"/>
        <w:r w:rsidRPr="001C1D26">
          <w:rPr>
            <w:rFonts w:ascii="Times New Roman" w:eastAsia="MS Mincho" w:hAnsi="Times New Roman" w:cs="Times New Roman"/>
            <w:sz w:val="20"/>
            <w:szCs w:val="20"/>
          </w:rPr>
          <w:t>' from the volumetric region item to the item containing the volumetric media.</w:t>
        </w:r>
      </w:ins>
    </w:p>
    <w:p w14:paraId="06F19B1A" w14:textId="77777777" w:rsidR="00265727" w:rsidRPr="001C1D26" w:rsidRDefault="00265727" w:rsidP="00265727">
      <w:pPr>
        <w:widowControl/>
        <w:autoSpaceDE/>
        <w:autoSpaceDN/>
        <w:spacing w:before="120" w:after="120"/>
        <w:jc w:val="both"/>
        <w:rPr>
          <w:ins w:id="418" w:author="XinWang MediaTek" w:date="2023-09-05T16:03:00Z"/>
          <w:rFonts w:ascii="Times New Roman" w:eastAsia="MS Mincho" w:hAnsi="Times New Roman" w:cs="Times New Roman"/>
          <w:sz w:val="20"/>
          <w:szCs w:val="20"/>
        </w:rPr>
      </w:pPr>
      <w:ins w:id="419" w:author="XinWang MediaTek" w:date="2023-09-05T16:03:00Z">
        <w:r w:rsidRPr="001C1D26">
          <w:rPr>
            <w:rFonts w:ascii="Times New Roman" w:eastAsia="MS Mincho" w:hAnsi="Times New Roman" w:cs="Times New Roman"/>
            <w:sz w:val="20"/>
            <w:szCs w:val="20"/>
          </w:rPr>
          <w:t xml:space="preserve">The regions described by the volumetric region item defined in </w:t>
        </w:r>
        <w:proofErr w:type="spellStart"/>
        <w:r w:rsidRPr="001C1D26">
          <w:rPr>
            <w:rFonts w:ascii="Courier New" w:eastAsia="MS Mincho" w:hAnsi="Courier New" w:cs="Courier New"/>
            <w:sz w:val="20"/>
            <w:szCs w:val="20"/>
          </w:rPr>
          <w:t>VolumetricRegionItem</w:t>
        </w:r>
        <w:proofErr w:type="spellEnd"/>
        <w:r w:rsidRPr="001C1D26">
          <w:rPr>
            <w:rFonts w:ascii="Times New Roman" w:eastAsia="MS Mincho" w:hAnsi="Times New Roman" w:cs="Times New Roman"/>
            <w:sz w:val="20"/>
            <w:szCs w:val="20"/>
          </w:rPr>
          <w:t xml:space="preserve"> are specified in the data of the volumetric region item.</w:t>
        </w:r>
      </w:ins>
    </w:p>
    <w:p w14:paraId="5E34028D" w14:textId="77777777" w:rsidR="00265727" w:rsidRPr="001C1D26" w:rsidRDefault="00265727" w:rsidP="00733573">
      <w:pPr>
        <w:pStyle w:val="Heading2"/>
        <w:widowControl/>
        <w:numPr>
          <w:ilvl w:val="2"/>
          <w:numId w:val="2"/>
        </w:numPr>
        <w:autoSpaceDE/>
        <w:autoSpaceDN/>
        <w:spacing w:before="240" w:after="120" w:line="360" w:lineRule="auto"/>
        <w:rPr>
          <w:ins w:id="420" w:author="XinWang MediaTek" w:date="2023-09-05T16:03:00Z"/>
          <w:rFonts w:ascii="Times New Roman" w:eastAsia="Times New Roman" w:hAnsi="Times New Roman" w:cs="Times New Roman"/>
          <w:b/>
          <w:color w:val="auto"/>
          <w:spacing w:val="10"/>
          <w:kern w:val="20"/>
          <w:sz w:val="20"/>
          <w:szCs w:val="20"/>
          <w:lang w:eastAsia="ko-KR"/>
        </w:rPr>
      </w:pPr>
      <w:bookmarkStart w:id="421" w:name="_Toc109574493"/>
      <w:ins w:id="422" w:author="XinWang MediaTek" w:date="2023-09-05T16:03:00Z">
        <w:r w:rsidRPr="001C1D26">
          <w:rPr>
            <w:rFonts w:ascii="Times New Roman" w:eastAsia="Times New Roman" w:hAnsi="Times New Roman" w:cs="Times New Roman"/>
            <w:b/>
            <w:color w:val="auto"/>
            <w:spacing w:val="10"/>
            <w:kern w:val="20"/>
            <w:sz w:val="20"/>
            <w:szCs w:val="20"/>
            <w:lang w:eastAsia="ko-KR"/>
          </w:rPr>
          <w:t>Syntax</w:t>
        </w:r>
        <w:bookmarkEnd w:id="421"/>
      </w:ins>
    </w:p>
    <w:p w14:paraId="0C52D223" w14:textId="200D8F38" w:rsidR="00265727" w:rsidRPr="001C1D26" w:rsidDel="00326D36" w:rsidRDefault="00265727" w:rsidP="003440D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423" w:author="XinWang MediaTek" w:date="2023-09-05T16:03:00Z"/>
          <w:del w:id="424" w:author="Xin Wang" w:date="2023-09-05T21:07:00Z"/>
          <w:rFonts w:ascii="Courier" w:eastAsia="MS Mincho" w:hAnsi="Courier" w:cs="Times New Roman"/>
          <w:noProof/>
          <w:sz w:val="20"/>
          <w:lang w:val="en-GB" w:eastAsia="ja-JP"/>
        </w:rPr>
      </w:pPr>
      <w:ins w:id="425" w:author="XinWang MediaTek" w:date="2023-09-05T16:03:00Z">
        <w:r w:rsidRPr="001C1D26">
          <w:rPr>
            <w:rFonts w:ascii="Courier" w:eastAsia="MS Mincho" w:hAnsi="Courier" w:cs="Times New Roman"/>
            <w:noProof/>
            <w:sz w:val="20"/>
            <w:lang w:val="en-GB" w:eastAsia="ja-JP"/>
          </w:rPr>
          <w:t>aligned (8) class VolumetricRegionItem {</w:t>
        </w:r>
      </w:ins>
      <w:ins w:id="426" w:author="Xin Wang" w:date="2023-09-05T21:07:00Z">
        <w:r w:rsidR="00326D36" w:rsidRPr="008B204F">
          <w:rPr>
            <w:rFonts w:ascii="Courier" w:eastAsia="MS Mincho" w:hAnsi="Courier" w:cs="Times New Roman"/>
            <w:noProof/>
            <w:sz w:val="20"/>
            <w:lang w:val="en-GB" w:eastAsia="ja-JP"/>
          </w:rPr>
          <w:br/>
        </w:r>
      </w:ins>
    </w:p>
    <w:p w14:paraId="6054464E" w14:textId="3E2194C0" w:rsidR="00265727" w:rsidRPr="001C1D26" w:rsidDel="00326D36" w:rsidRDefault="005F23CA" w:rsidP="00326D3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427" w:author="XinWang MediaTek" w:date="2023-09-05T16:03:00Z"/>
          <w:del w:id="428" w:author="Xin Wang" w:date="2023-09-05T21:07:00Z"/>
          <w:rFonts w:ascii="Courier" w:eastAsia="MS Mincho" w:hAnsi="Courier" w:cs="Times New Roman"/>
          <w:noProof/>
          <w:sz w:val="20"/>
          <w:lang w:val="en-GB" w:eastAsia="ja-JP"/>
        </w:rPr>
      </w:pPr>
      <w:ins w:id="429" w:author="Xin Wang" w:date="2023-09-05T21:05:00Z">
        <w:r w:rsidRPr="005F23CA">
          <w:rPr>
            <w:rFonts w:ascii="Courier" w:eastAsia="MS Mincho" w:hAnsi="Courier" w:cs="Times New Roman"/>
            <w:noProof/>
            <w:sz w:val="20"/>
            <w:lang w:val="en-GB" w:eastAsia="ja-JP"/>
          </w:rPr>
          <w:tab/>
        </w:r>
      </w:ins>
      <w:ins w:id="430" w:author="XinWang MediaTek" w:date="2023-09-05T16:03:00Z">
        <w:r w:rsidR="00265727" w:rsidRPr="001C1D26">
          <w:rPr>
            <w:rFonts w:ascii="Courier" w:eastAsia="MS Mincho" w:hAnsi="Courier" w:cs="Times New Roman"/>
            <w:noProof/>
            <w:sz w:val="20"/>
            <w:lang w:val="en-GB" w:eastAsia="ja-JP"/>
          </w:rPr>
          <w:t>unsigned int(8) version = 0;</w:t>
        </w:r>
      </w:ins>
      <w:ins w:id="431" w:author="Xin Wang" w:date="2023-09-05T21:07:00Z">
        <w:r w:rsidR="00326D36" w:rsidRPr="00326D36">
          <w:rPr>
            <w:rFonts w:ascii="Courier" w:eastAsia="MS Mincho" w:hAnsi="Courier" w:cs="Times New Roman"/>
            <w:noProof/>
            <w:sz w:val="20"/>
            <w:lang w:val="en-GB" w:eastAsia="ja-JP"/>
          </w:rPr>
          <w:t xml:space="preserve"> </w:t>
        </w:r>
        <w:r w:rsidR="00326D36" w:rsidRPr="008B204F">
          <w:rPr>
            <w:rFonts w:ascii="Courier" w:eastAsia="MS Mincho" w:hAnsi="Courier" w:cs="Times New Roman"/>
            <w:noProof/>
            <w:sz w:val="20"/>
            <w:lang w:val="en-GB" w:eastAsia="ja-JP"/>
          </w:rPr>
          <w:br/>
        </w:r>
      </w:ins>
    </w:p>
    <w:p w14:paraId="1C1A0404" w14:textId="12869963" w:rsidR="00265727" w:rsidRPr="001C1D26" w:rsidDel="00326D36" w:rsidRDefault="005F23CA" w:rsidP="00326D3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432" w:author="XinWang MediaTek" w:date="2023-09-05T16:03:00Z"/>
          <w:del w:id="433" w:author="Xin Wang" w:date="2023-09-05T21:07:00Z"/>
          <w:rFonts w:ascii="Courier" w:eastAsia="MS Mincho" w:hAnsi="Courier" w:cs="Times New Roman"/>
          <w:noProof/>
          <w:sz w:val="20"/>
          <w:lang w:val="en-GB" w:eastAsia="ja-JP"/>
        </w:rPr>
      </w:pPr>
      <w:ins w:id="434" w:author="Xin Wang" w:date="2023-09-05T21:06:00Z">
        <w:r w:rsidRPr="008B204F">
          <w:rPr>
            <w:rFonts w:ascii="Courier" w:eastAsia="MS Mincho" w:hAnsi="Courier" w:cs="Times New Roman"/>
            <w:noProof/>
            <w:sz w:val="20"/>
            <w:lang w:val="en-GB" w:eastAsia="ja-JP"/>
          </w:rPr>
          <w:tab/>
        </w:r>
      </w:ins>
      <w:ins w:id="435" w:author="XinWang MediaTek" w:date="2023-09-05T16:03:00Z">
        <w:r w:rsidR="00265727" w:rsidRPr="001C1D26">
          <w:rPr>
            <w:rFonts w:ascii="Courier" w:eastAsia="MS Mincho" w:hAnsi="Courier" w:cs="Times New Roman"/>
            <w:noProof/>
            <w:sz w:val="20"/>
            <w:lang w:val="en-GB" w:eastAsia="ja-JP"/>
          </w:rPr>
          <w:t>unsigned int(8) flags;</w:t>
        </w:r>
      </w:ins>
      <w:ins w:id="436" w:author="Xin Wang" w:date="2023-09-05T21:07:00Z">
        <w:r w:rsidR="00326D36" w:rsidRPr="00326D36">
          <w:rPr>
            <w:rFonts w:ascii="Courier" w:eastAsia="MS Mincho" w:hAnsi="Courier" w:cs="Times New Roman"/>
            <w:noProof/>
            <w:sz w:val="20"/>
            <w:lang w:val="en-GB" w:eastAsia="ja-JP"/>
          </w:rPr>
          <w:t xml:space="preserve"> </w:t>
        </w:r>
        <w:r w:rsidR="00326D36" w:rsidRPr="008B204F">
          <w:rPr>
            <w:rFonts w:ascii="Courier" w:eastAsia="MS Mincho" w:hAnsi="Courier" w:cs="Times New Roman"/>
            <w:noProof/>
            <w:sz w:val="20"/>
            <w:lang w:val="en-GB" w:eastAsia="ja-JP"/>
          </w:rPr>
          <w:br/>
        </w:r>
      </w:ins>
    </w:p>
    <w:p w14:paraId="2D18D396" w14:textId="7E9EF3FA" w:rsidR="00265727" w:rsidRPr="001C1D26" w:rsidDel="00326D36" w:rsidRDefault="00326D36" w:rsidP="00326D3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437" w:author="XinWang MediaTek" w:date="2023-09-05T16:03:00Z"/>
          <w:del w:id="438" w:author="Xin Wang" w:date="2023-09-05T21:07:00Z"/>
          <w:rFonts w:ascii="Courier" w:eastAsia="MS Mincho" w:hAnsi="Courier" w:cs="Times New Roman"/>
          <w:noProof/>
          <w:sz w:val="20"/>
          <w:lang w:val="en-GB" w:eastAsia="ja-JP"/>
        </w:rPr>
      </w:pPr>
      <w:ins w:id="439" w:author="Xin Wang" w:date="2023-09-05T21:08:00Z">
        <w:r w:rsidRPr="008B204F">
          <w:rPr>
            <w:rFonts w:ascii="Courier" w:eastAsia="MS Mincho" w:hAnsi="Courier" w:cs="Times New Roman"/>
            <w:noProof/>
            <w:sz w:val="20"/>
            <w:lang w:val="en-GB" w:eastAsia="ja-JP"/>
          </w:rPr>
          <w:tab/>
        </w:r>
      </w:ins>
      <w:ins w:id="440" w:author="XinWang MediaTek" w:date="2023-09-05T16:03:00Z">
        <w:r w:rsidR="00265727" w:rsidRPr="001C1D26">
          <w:rPr>
            <w:rFonts w:ascii="Courier" w:eastAsia="MS Mincho" w:hAnsi="Courier" w:cs="Times New Roman"/>
            <w:noProof/>
            <w:sz w:val="20"/>
            <w:lang w:val="en-GB" w:eastAsia="ja-JP"/>
          </w:rPr>
          <w:t>3DRegionSet regions(version, flags);</w:t>
        </w:r>
      </w:ins>
      <w:ins w:id="441" w:author="Xin Wang" w:date="2023-09-05T21:07:00Z">
        <w:r w:rsidRPr="00326D36">
          <w:rPr>
            <w:rFonts w:ascii="Courier" w:eastAsia="MS Mincho" w:hAnsi="Courier" w:cs="Times New Roman"/>
            <w:noProof/>
            <w:sz w:val="20"/>
            <w:lang w:val="en-GB" w:eastAsia="ja-JP"/>
          </w:rPr>
          <w:t xml:space="preserve"> </w:t>
        </w:r>
        <w:r w:rsidRPr="008B204F">
          <w:rPr>
            <w:rFonts w:ascii="Courier" w:eastAsia="MS Mincho" w:hAnsi="Courier" w:cs="Times New Roman"/>
            <w:noProof/>
            <w:sz w:val="20"/>
            <w:lang w:val="en-GB" w:eastAsia="ja-JP"/>
          </w:rPr>
          <w:br/>
        </w:r>
      </w:ins>
    </w:p>
    <w:p w14:paraId="2C79FBEF" w14:textId="77777777" w:rsidR="00265727" w:rsidRPr="001C1D26" w:rsidRDefault="00265727" w:rsidP="00326D36">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after="120"/>
        <w:rPr>
          <w:ins w:id="442" w:author="XinWang MediaTek" w:date="2023-09-05T16:03:00Z"/>
          <w:rFonts w:ascii="Courier" w:eastAsia="MS Mincho" w:hAnsi="Courier" w:cs="Times New Roman"/>
          <w:noProof/>
          <w:sz w:val="20"/>
          <w:lang w:val="en-GB" w:eastAsia="ja-JP"/>
        </w:rPr>
      </w:pPr>
      <w:ins w:id="443" w:author="XinWang MediaTek" w:date="2023-09-05T16:03:00Z">
        <w:r w:rsidRPr="001C1D26">
          <w:rPr>
            <w:rFonts w:ascii="Courier" w:eastAsia="MS Mincho" w:hAnsi="Courier" w:cs="Times New Roman"/>
            <w:noProof/>
            <w:sz w:val="20"/>
            <w:lang w:val="en-GB" w:eastAsia="ja-JP"/>
          </w:rPr>
          <w:t>}</w:t>
        </w:r>
      </w:ins>
    </w:p>
    <w:p w14:paraId="5EC2BC84" w14:textId="77777777" w:rsidR="00265727" w:rsidRPr="001C1D26" w:rsidRDefault="00265727" w:rsidP="00733573">
      <w:pPr>
        <w:pStyle w:val="Heading2"/>
        <w:widowControl/>
        <w:numPr>
          <w:ilvl w:val="2"/>
          <w:numId w:val="2"/>
        </w:numPr>
        <w:autoSpaceDE/>
        <w:autoSpaceDN/>
        <w:spacing w:before="240" w:after="120" w:line="360" w:lineRule="auto"/>
        <w:rPr>
          <w:ins w:id="444" w:author="XinWang MediaTek" w:date="2023-09-05T16:03:00Z"/>
          <w:rFonts w:ascii="Times New Roman" w:eastAsia="Times New Roman" w:hAnsi="Times New Roman" w:cs="Times New Roman"/>
          <w:b/>
          <w:color w:val="auto"/>
          <w:spacing w:val="10"/>
          <w:kern w:val="20"/>
          <w:sz w:val="20"/>
          <w:szCs w:val="20"/>
          <w:lang w:eastAsia="ko-KR"/>
        </w:rPr>
      </w:pPr>
      <w:bookmarkStart w:id="445" w:name="_Toc109574494"/>
      <w:ins w:id="446" w:author="XinWang MediaTek" w:date="2023-09-05T16:03:00Z">
        <w:r w:rsidRPr="001C1D26">
          <w:rPr>
            <w:rFonts w:ascii="Times New Roman" w:eastAsia="Times New Roman" w:hAnsi="Times New Roman" w:cs="Times New Roman"/>
            <w:b/>
            <w:color w:val="auto"/>
            <w:spacing w:val="10"/>
            <w:kern w:val="20"/>
            <w:sz w:val="20"/>
            <w:szCs w:val="20"/>
            <w:lang w:eastAsia="ko-KR"/>
          </w:rPr>
          <w:t>Semantics</w:t>
        </w:r>
        <w:bookmarkEnd w:id="445"/>
      </w:ins>
    </w:p>
    <w:p w14:paraId="6FC6F2BC" w14:textId="77777777" w:rsidR="00265727" w:rsidRPr="001C1D26" w:rsidRDefault="00265727" w:rsidP="00265727">
      <w:pPr>
        <w:widowControl/>
        <w:autoSpaceDE/>
        <w:autoSpaceDN/>
        <w:spacing w:before="120" w:after="120"/>
        <w:jc w:val="both"/>
        <w:rPr>
          <w:ins w:id="447" w:author="XinWang MediaTek" w:date="2023-09-05T16:03:00Z"/>
          <w:rFonts w:ascii="Times New Roman" w:eastAsia="MS Mincho" w:hAnsi="Times New Roman" w:cs="Times New Roman"/>
          <w:sz w:val="20"/>
          <w:szCs w:val="20"/>
        </w:rPr>
      </w:pPr>
      <w:ins w:id="448" w:author="XinWang MediaTek" w:date="2023-09-05T16:03:00Z">
        <w:r w:rsidRPr="001C1D26">
          <w:rPr>
            <w:rFonts w:ascii="Courier" w:eastAsia="MS Mincho" w:hAnsi="Courier" w:cs="Times New Roman"/>
            <w:noProof/>
            <w:sz w:val="20"/>
            <w:lang w:val="en-GB"/>
          </w:rPr>
          <w:t>version</w:t>
        </w:r>
        <w:r w:rsidRPr="001C1D26">
          <w:rPr>
            <w:rFonts w:ascii="Times New Roman" w:eastAsia="MS Mincho" w:hAnsi="Times New Roman" w:cs="Times New Roman"/>
            <w:sz w:val="16"/>
            <w:szCs w:val="20"/>
          </w:rPr>
          <w:t xml:space="preserve"> </w:t>
        </w:r>
        <w:r w:rsidRPr="001C1D26">
          <w:rPr>
            <w:rFonts w:ascii="Times New Roman" w:eastAsia="MS Mincho" w:hAnsi="Times New Roman" w:cs="Times New Roman"/>
            <w:sz w:val="20"/>
            <w:szCs w:val="20"/>
          </w:rPr>
          <w:t xml:space="preserve">shall be equal to 0. Readers shall not process an </w:t>
        </w:r>
        <w:r w:rsidRPr="001C1D26">
          <w:rPr>
            <w:rFonts w:ascii="Courier" w:eastAsia="MS Mincho" w:hAnsi="Courier" w:cs="Times New Roman"/>
            <w:noProof/>
            <w:sz w:val="20"/>
            <w:lang w:val="en-GB"/>
          </w:rPr>
          <w:t>VolumetricRegionItem</w:t>
        </w:r>
        <w:r w:rsidRPr="001C1D26">
          <w:rPr>
            <w:rFonts w:ascii="Times New Roman" w:eastAsia="MS Mincho" w:hAnsi="Times New Roman" w:cs="Times New Roman"/>
            <w:sz w:val="20"/>
            <w:szCs w:val="20"/>
          </w:rPr>
          <w:t xml:space="preserve"> with an unrecognized version number.</w:t>
        </w:r>
      </w:ins>
    </w:p>
    <w:p w14:paraId="3E5B0DE2" w14:textId="77777777" w:rsidR="00265727" w:rsidRPr="001C1D26" w:rsidRDefault="00265727" w:rsidP="00265727">
      <w:pPr>
        <w:widowControl/>
        <w:autoSpaceDE/>
        <w:autoSpaceDN/>
        <w:spacing w:before="120" w:after="120"/>
        <w:jc w:val="both"/>
        <w:rPr>
          <w:ins w:id="449" w:author="XinWang MediaTek" w:date="2023-09-05T16:03:00Z"/>
          <w:rFonts w:ascii="Times New Roman" w:eastAsia="MS Mincho" w:hAnsi="Times New Roman" w:cs="Times New Roman"/>
          <w:sz w:val="20"/>
          <w:szCs w:val="20"/>
        </w:rPr>
      </w:pPr>
      <w:ins w:id="450" w:author="XinWang MediaTek" w:date="2023-09-05T16:03:00Z">
        <w:r w:rsidRPr="001C1D26">
          <w:rPr>
            <w:rFonts w:ascii="Courier" w:eastAsia="MS Mincho" w:hAnsi="Courier" w:cs="Times New Roman"/>
            <w:noProof/>
            <w:sz w:val="20"/>
            <w:lang w:val="en-GB"/>
          </w:rPr>
          <w:t>flags</w:t>
        </w:r>
        <w:r w:rsidRPr="001C1D26">
          <w:rPr>
            <w:rFonts w:ascii="Times New Roman" w:eastAsia="MS Mincho" w:hAnsi="Times New Roman" w:cs="Times New Roman"/>
            <w:sz w:val="16"/>
            <w:szCs w:val="20"/>
          </w:rPr>
          <w:t xml:space="preserve"> </w:t>
        </w:r>
        <w:proofErr w:type="gramStart"/>
        <w:r w:rsidRPr="001C1D26">
          <w:rPr>
            <w:rFonts w:ascii="Times New Roman" w:eastAsia="MS Mincho" w:hAnsi="Times New Roman" w:cs="Times New Roman"/>
            <w:sz w:val="20"/>
            <w:szCs w:val="20"/>
          </w:rPr>
          <w:t>is</w:t>
        </w:r>
        <w:proofErr w:type="gramEnd"/>
        <w:r w:rsidRPr="001C1D26">
          <w:rPr>
            <w:rFonts w:ascii="Times New Roman" w:eastAsia="MS Mincho" w:hAnsi="Times New Roman" w:cs="Times New Roman"/>
            <w:sz w:val="20"/>
            <w:szCs w:val="20"/>
          </w:rPr>
          <w:t xml:space="preserve"> used to control the contents of the </w:t>
        </w:r>
        <w:r w:rsidRPr="001C1D26">
          <w:rPr>
            <w:rFonts w:ascii="Courier" w:eastAsia="MS Mincho" w:hAnsi="Courier" w:cs="Times New Roman"/>
            <w:noProof/>
            <w:sz w:val="20"/>
            <w:lang w:val="en-GB"/>
          </w:rPr>
          <w:t>3DRegionSet</w:t>
        </w:r>
        <w:r w:rsidRPr="001C1D26">
          <w:rPr>
            <w:rFonts w:ascii="Times New Roman" w:eastAsia="MS Mincho" w:hAnsi="Times New Roman" w:cs="Times New Roman"/>
            <w:sz w:val="20"/>
            <w:szCs w:val="20"/>
          </w:rPr>
          <w:t xml:space="preserve"> structure used for defining the content of the volumetric region item.</w:t>
        </w:r>
      </w:ins>
    </w:p>
    <w:p w14:paraId="46306D0B" w14:textId="79D94928" w:rsidR="00265727" w:rsidRDefault="00265727" w:rsidP="00265727">
      <w:pPr>
        <w:widowControl/>
        <w:autoSpaceDE/>
        <w:autoSpaceDN/>
        <w:spacing w:before="120" w:after="120"/>
        <w:jc w:val="both"/>
        <w:rPr>
          <w:ins w:id="451" w:author="Xin Wang" w:date="2023-09-05T21:25:00Z"/>
          <w:rFonts w:ascii="Times New Roman" w:eastAsia="MS Mincho" w:hAnsi="Times New Roman" w:cs="Times New Roman"/>
          <w:sz w:val="20"/>
          <w:szCs w:val="20"/>
        </w:rPr>
      </w:pPr>
      <w:ins w:id="452" w:author="XinWang MediaTek" w:date="2023-09-05T16:03:00Z">
        <w:r w:rsidRPr="001C1D26">
          <w:rPr>
            <w:rFonts w:ascii="Courier" w:eastAsia="MS Mincho" w:hAnsi="Courier" w:cs="Times New Roman"/>
            <w:noProof/>
            <w:sz w:val="20"/>
            <w:lang w:val="en-GB"/>
          </w:rPr>
          <w:t>regions</w:t>
        </w:r>
        <w:r w:rsidRPr="001C1D26">
          <w:rPr>
            <w:rFonts w:ascii="Times New Roman" w:eastAsia="MS Mincho" w:hAnsi="Times New Roman" w:cs="Times New Roman"/>
            <w:sz w:val="16"/>
            <w:szCs w:val="20"/>
          </w:rPr>
          <w:t xml:space="preserve"> </w:t>
        </w:r>
        <w:proofErr w:type="gramStart"/>
        <w:r w:rsidRPr="001C1D26">
          <w:rPr>
            <w:rFonts w:ascii="Times New Roman" w:eastAsia="MS Mincho" w:hAnsi="Times New Roman" w:cs="Times New Roman"/>
            <w:sz w:val="20"/>
            <w:szCs w:val="20"/>
          </w:rPr>
          <w:t>is</w:t>
        </w:r>
        <w:proofErr w:type="gramEnd"/>
        <w:r w:rsidRPr="001C1D26">
          <w:rPr>
            <w:rFonts w:ascii="Times New Roman" w:eastAsia="MS Mincho" w:hAnsi="Times New Roman" w:cs="Times New Roman"/>
            <w:sz w:val="20"/>
            <w:szCs w:val="20"/>
          </w:rPr>
          <w:t xml:space="preserve"> the structure defining the regions contained in the volumetric region item using the </w:t>
        </w:r>
        <w:r w:rsidRPr="001C1D26">
          <w:rPr>
            <w:rFonts w:ascii="Courier" w:eastAsia="MS Mincho" w:hAnsi="Courier" w:cs="Times New Roman"/>
            <w:noProof/>
            <w:sz w:val="20"/>
            <w:lang w:val="en-GB"/>
          </w:rPr>
          <w:t>3DRegionSet</w:t>
        </w:r>
        <w:r w:rsidRPr="001C1D26" w:rsidDel="00F54684">
          <w:rPr>
            <w:rFonts w:ascii="Courier New" w:eastAsia="MS Mincho" w:hAnsi="Courier New" w:cs="Courier New"/>
            <w:sz w:val="20"/>
            <w:szCs w:val="20"/>
          </w:rPr>
          <w:t xml:space="preserve"> </w:t>
        </w:r>
        <w:r w:rsidRPr="001C1D26">
          <w:rPr>
            <w:rFonts w:ascii="Times New Roman" w:eastAsia="MS Mincho" w:hAnsi="Times New Roman" w:cs="Times New Roman"/>
            <w:sz w:val="20"/>
            <w:szCs w:val="20"/>
          </w:rPr>
          <w:t xml:space="preserve">defined </w:t>
        </w:r>
        <w:r w:rsidRPr="001C1D26">
          <w:rPr>
            <w:rFonts w:ascii="Times New Roman" w:eastAsia="MS Mincho" w:hAnsi="Times New Roman" w:cs="Times New Roman"/>
            <w:sz w:val="20"/>
            <w:szCs w:val="20"/>
            <w:highlight w:val="yellow"/>
          </w:rPr>
          <w:t>in ISO/IEC 23090-7.</w:t>
        </w:r>
      </w:ins>
    </w:p>
    <w:p w14:paraId="1FD8744D" w14:textId="77777777" w:rsidR="00AC642D" w:rsidRPr="001C1D26" w:rsidRDefault="00AC642D" w:rsidP="00265727">
      <w:pPr>
        <w:widowControl/>
        <w:autoSpaceDE/>
        <w:autoSpaceDN/>
        <w:spacing w:before="120" w:after="120"/>
        <w:jc w:val="both"/>
        <w:rPr>
          <w:ins w:id="453" w:author="XinWang MediaTek" w:date="2023-09-05T16:03:00Z"/>
          <w:rFonts w:ascii="Times New Roman" w:eastAsia="MS Mincho" w:hAnsi="Times New Roman" w:cs="Times New Roman"/>
          <w:sz w:val="20"/>
          <w:szCs w:val="20"/>
        </w:rPr>
      </w:pPr>
    </w:p>
    <w:p w14:paraId="0DD7CBD5" w14:textId="030F1D60" w:rsidR="00265727" w:rsidRPr="001C1D26" w:rsidDel="00AC642D" w:rsidRDefault="00265727" w:rsidP="00AC642D">
      <w:pPr>
        <w:widowControl/>
        <w:autoSpaceDE/>
        <w:autoSpaceDN/>
        <w:spacing w:before="120" w:after="120"/>
        <w:jc w:val="both"/>
        <w:rPr>
          <w:ins w:id="454" w:author="XinWang MediaTek" w:date="2023-09-05T16:01:00Z"/>
          <w:del w:id="455" w:author="Xin Wang" w:date="2023-09-05T21:25:00Z"/>
          <w:rFonts w:ascii="Times New Roman" w:eastAsia="MS Mincho" w:hAnsi="Times New Roman" w:cs="Times New Roman"/>
          <w:sz w:val="20"/>
          <w:szCs w:val="20"/>
        </w:rPr>
      </w:pPr>
    </w:p>
    <w:p w14:paraId="432D3BF1" w14:textId="6ADEB453" w:rsidR="006106EB" w:rsidRDefault="00265727" w:rsidP="00AC642D">
      <w:pPr>
        <w:pStyle w:val="Heading1"/>
        <w:numPr>
          <w:ilvl w:val="0"/>
          <w:numId w:val="0"/>
        </w:numPr>
        <w:rPr>
          <w:ins w:id="456" w:author="Xin Wang" w:date="2023-09-05T20:28:00Z"/>
          <w:i/>
          <w:iCs/>
          <w:u w:val="single"/>
        </w:rPr>
        <w:pPrChange w:id="457" w:author="Xin Wang" w:date="2023-09-05T21:25:00Z">
          <w:pPr>
            <w:pStyle w:val="Heading1"/>
            <w:numPr>
              <w:numId w:val="0"/>
            </w:numPr>
          </w:pPr>
        </w:pPrChange>
      </w:pPr>
      <w:ins w:id="458" w:author="XinWang MediaTek" w:date="2023-09-05T16:04:00Z">
        <w:del w:id="459" w:author="Xin Wang" w:date="2023-09-05T20:30:00Z">
          <w:r w:rsidDel="008E57B9">
            <w:rPr>
              <w:rFonts w:ascii="Times New Roman" w:eastAsia="MS Mincho" w:hAnsi="Times New Roman" w:cs="Times New Roman"/>
              <w:sz w:val="20"/>
              <w:szCs w:val="20"/>
              <w:lang w:val="en-GB"/>
            </w:rPr>
            <w:br w:type="page"/>
          </w:r>
        </w:del>
      </w:ins>
      <w:ins w:id="460" w:author="Xin Wang" w:date="2023-09-05T20:28:00Z">
        <w:r w:rsidR="006106EB" w:rsidRPr="00CE475E">
          <w:rPr>
            <w:i/>
            <w:iCs/>
            <w:u w:val="single"/>
          </w:rPr>
          <w:t xml:space="preserve">Change </w:t>
        </w:r>
        <w:r w:rsidR="006106EB">
          <w:rPr>
            <w:i/>
            <w:iCs/>
            <w:u w:val="single"/>
          </w:rPr>
          <w:t>5</w:t>
        </w:r>
        <w:r w:rsidR="006106EB" w:rsidRPr="00CE475E">
          <w:rPr>
            <w:i/>
            <w:iCs/>
            <w:u w:val="single"/>
          </w:rPr>
          <w:t xml:space="preserve">: </w:t>
        </w:r>
        <w:r w:rsidR="006106EB">
          <w:rPr>
            <w:i/>
            <w:iCs/>
            <w:u w:val="single"/>
          </w:rPr>
          <w:t>Annex A and Annex B</w:t>
        </w:r>
      </w:ins>
    </w:p>
    <w:p w14:paraId="299A9295" w14:textId="588ADA4F" w:rsidR="006106EB" w:rsidRPr="005568D2" w:rsidRDefault="006106EB" w:rsidP="006106EB">
      <w:pPr>
        <w:spacing w:before="240" w:after="240"/>
        <w:rPr>
          <w:ins w:id="461" w:author="Xin Wang" w:date="2023-09-05T20:29:00Z"/>
          <w:rFonts w:ascii="Times New Roman" w:hAnsi="Times New Roman" w:cs="Times New Roman"/>
          <w:i/>
          <w:iCs/>
          <w:color w:val="FF0000"/>
          <w:lang w:val="en-GB"/>
        </w:rPr>
      </w:pPr>
      <w:ins w:id="462" w:author="Xin Wang" w:date="2023-09-05T20:29:00Z">
        <w:r w:rsidRPr="00BA50BB">
          <w:rPr>
            <w:rFonts w:ascii="Times New Roman" w:hAnsi="Times New Roman" w:cs="Times New Roman"/>
            <w:i/>
            <w:iCs/>
            <w:color w:val="FF0000"/>
            <w:lang w:val="en-GB"/>
          </w:rPr>
          <w:t xml:space="preserve">Add </w:t>
        </w:r>
        <w:r>
          <w:rPr>
            <w:rFonts w:ascii="Times New Roman" w:hAnsi="Times New Roman" w:cs="Times New Roman"/>
            <w:i/>
            <w:iCs/>
            <w:color w:val="FF0000"/>
            <w:lang w:val="en-GB"/>
          </w:rPr>
          <w:t xml:space="preserve">the following </w:t>
        </w:r>
        <w:r>
          <w:rPr>
            <w:rFonts w:ascii="Times New Roman" w:hAnsi="Times New Roman" w:cs="Times New Roman"/>
            <w:i/>
            <w:iCs/>
            <w:color w:val="FF0000"/>
            <w:lang w:val="en-GB"/>
          </w:rPr>
          <w:t xml:space="preserve">Annex A and Annex V after the newly added </w:t>
        </w:r>
        <w:r>
          <w:rPr>
            <w:rFonts w:ascii="Times New Roman" w:hAnsi="Times New Roman" w:cs="Times New Roman"/>
            <w:i/>
            <w:iCs/>
            <w:color w:val="FF0000"/>
            <w:lang w:val="en-GB"/>
          </w:rPr>
          <w:t>clause 7.</w:t>
        </w:r>
      </w:ins>
    </w:p>
    <w:p w14:paraId="1051A14C" w14:textId="3E524D32" w:rsidR="006106EB" w:rsidRPr="006106EB" w:rsidDel="006106EB" w:rsidRDefault="006106EB">
      <w:pPr>
        <w:rPr>
          <w:ins w:id="463" w:author="XinWang MediaTek" w:date="2023-09-05T16:04:00Z"/>
          <w:del w:id="464" w:author="Xin Wang" w:date="2023-09-05T20:29:00Z"/>
          <w:rFonts w:ascii="Times New Roman" w:eastAsia="MS Mincho" w:hAnsi="Times New Roman" w:cs="Times New Roman"/>
          <w:sz w:val="20"/>
          <w:szCs w:val="20"/>
          <w:lang w:val="en-GB"/>
        </w:rPr>
      </w:pPr>
    </w:p>
    <w:p w14:paraId="06D50809" w14:textId="77777777" w:rsidR="00265727" w:rsidRPr="00265727" w:rsidRDefault="00265727" w:rsidP="00733573">
      <w:pPr>
        <w:keepNext/>
        <w:pageBreakBefore/>
        <w:widowControl/>
        <w:numPr>
          <w:ilvl w:val="0"/>
          <w:numId w:val="8"/>
        </w:numPr>
        <w:tabs>
          <w:tab w:val="left" w:pos="403"/>
        </w:tabs>
        <w:autoSpaceDE/>
        <w:autoSpaceDN/>
        <w:spacing w:before="120" w:after="480" w:line="310" w:lineRule="exact"/>
        <w:jc w:val="center"/>
        <w:outlineLvl w:val="0"/>
        <w:rPr>
          <w:ins w:id="465" w:author="XinWang MediaTek" w:date="2023-09-05T16:04:00Z"/>
          <w:rFonts w:ascii="Cambria" w:eastAsiaTheme="minorEastAsia" w:hAnsi="Cambria" w:cs="Times New Roman"/>
          <w:b/>
          <w:sz w:val="28"/>
          <w:szCs w:val="20"/>
          <w:lang w:val="en-GB" w:eastAsia="ko-KR"/>
        </w:rPr>
      </w:pPr>
      <w:ins w:id="466" w:author="XinWang MediaTek" w:date="2023-09-05T16:04:00Z">
        <w:r w:rsidRPr="00265727">
          <w:rPr>
            <w:rFonts w:ascii="Cambria" w:eastAsiaTheme="minorEastAsia" w:hAnsi="Cambria" w:cs="Times New Roman"/>
            <w:b/>
            <w:sz w:val="28"/>
            <w:szCs w:val="20"/>
            <w:lang w:val="en-GB" w:eastAsia="ko-KR"/>
          </w:rPr>
          <w:lastRenderedPageBreak/>
          <w:br/>
        </w:r>
        <w:bookmarkStart w:id="467" w:name="_Toc80301845"/>
        <w:bookmarkStart w:id="468" w:name="_Toc109574497"/>
        <w:r w:rsidRPr="00265727">
          <w:rPr>
            <w:rFonts w:ascii="Cambria" w:eastAsiaTheme="minorEastAsia" w:hAnsi="Cambria" w:cs="Times New Roman"/>
            <w:bCs/>
            <w:sz w:val="28"/>
            <w:szCs w:val="20"/>
            <w:lang w:val="en-GB" w:eastAsia="ko-KR"/>
          </w:rPr>
          <w:t>(normative)</w:t>
        </w:r>
        <w:r w:rsidRPr="00265727">
          <w:rPr>
            <w:rFonts w:ascii="Cambria" w:eastAsiaTheme="minorEastAsia" w:hAnsi="Cambria" w:cs="Times New Roman"/>
            <w:b/>
            <w:sz w:val="28"/>
            <w:szCs w:val="20"/>
            <w:lang w:val="en-GB" w:eastAsia="ko-KR"/>
          </w:rPr>
          <w:br/>
        </w:r>
        <w:r w:rsidRPr="00265727">
          <w:rPr>
            <w:rFonts w:ascii="Cambria" w:eastAsiaTheme="minorEastAsia" w:hAnsi="Cambria" w:cs="Times New Roman"/>
            <w:b/>
            <w:sz w:val="28"/>
            <w:szCs w:val="20"/>
            <w:lang w:val="en-GB" w:eastAsia="ko-KR"/>
          </w:rPr>
          <w:br/>
        </w:r>
        <w:bookmarkStart w:id="469" w:name="_Hlk144837763"/>
        <w:bookmarkEnd w:id="467"/>
        <w:r w:rsidRPr="00265727">
          <w:rPr>
            <w:rFonts w:ascii="Cambria" w:eastAsia="MS Mincho" w:hAnsi="Cambria" w:cs="Times New Roman"/>
            <w:b/>
            <w:sz w:val="28"/>
            <w:szCs w:val="20"/>
            <w:lang w:val="en-GB" w:eastAsia="ja-JP"/>
          </w:rPr>
          <w:t>Annotation of non-timed visual volumetric data</w:t>
        </w:r>
        <w:bookmarkEnd w:id="469"/>
        <w:r w:rsidRPr="00265727">
          <w:rPr>
            <w:rFonts w:ascii="Cambria" w:eastAsia="MS Mincho" w:hAnsi="Cambria" w:cs="Times New Roman"/>
            <w:b/>
            <w:sz w:val="28"/>
            <w:szCs w:val="20"/>
            <w:lang w:val="en-GB" w:eastAsia="ja-JP"/>
          </w:rPr>
          <w:t xml:space="preserve"> </w:t>
        </w:r>
        <w:bookmarkEnd w:id="468"/>
      </w:ins>
    </w:p>
    <w:p w14:paraId="35A1E277" w14:textId="77777777" w:rsidR="00265727" w:rsidRPr="00265727" w:rsidRDefault="00265727" w:rsidP="00733573">
      <w:pPr>
        <w:keepNext/>
        <w:keepLines/>
        <w:widowControl/>
        <w:numPr>
          <w:ilvl w:val="1"/>
          <w:numId w:val="8"/>
        </w:numPr>
        <w:tabs>
          <w:tab w:val="left" w:pos="720"/>
        </w:tabs>
        <w:autoSpaceDE/>
        <w:autoSpaceDN/>
        <w:spacing w:before="360" w:after="120"/>
        <w:jc w:val="both"/>
        <w:outlineLvl w:val="1"/>
        <w:rPr>
          <w:ins w:id="470" w:author="XinWang MediaTek" w:date="2023-09-05T16:04:00Z"/>
          <w:rFonts w:ascii="Cambria" w:eastAsia="Batang" w:hAnsi="Cambria" w:cs="Times New Roman"/>
          <w:b/>
          <w:bCs/>
          <w:color w:val="000000"/>
          <w:spacing w:val="15"/>
          <w:sz w:val="24"/>
          <w:szCs w:val="24"/>
          <w:lang w:eastAsia="ko-KR"/>
        </w:rPr>
      </w:pPr>
      <w:bookmarkStart w:id="471" w:name="_Toc80301846"/>
      <w:bookmarkStart w:id="472" w:name="_Toc109574498"/>
      <w:ins w:id="473" w:author="XinWang MediaTek" w:date="2023-09-05T16:04:00Z">
        <w:r w:rsidRPr="00265727">
          <w:rPr>
            <w:rFonts w:ascii="Cambria" w:eastAsia="Batang" w:hAnsi="Cambria" w:cs="Times New Roman"/>
            <w:b/>
            <w:bCs/>
            <w:color w:val="000000"/>
            <w:spacing w:val="15"/>
            <w:sz w:val="24"/>
            <w:szCs w:val="24"/>
            <w:lang w:eastAsia="ko-KR"/>
          </w:rPr>
          <w:t>General</w:t>
        </w:r>
        <w:bookmarkEnd w:id="471"/>
        <w:bookmarkEnd w:id="472"/>
      </w:ins>
    </w:p>
    <w:p w14:paraId="1E79B49E" w14:textId="3932134D" w:rsidR="00265727" w:rsidRPr="001C1D26" w:rsidRDefault="00265727" w:rsidP="00265727">
      <w:pPr>
        <w:widowControl/>
        <w:autoSpaceDE/>
        <w:autoSpaceDN/>
        <w:spacing w:before="120" w:after="120"/>
        <w:jc w:val="both"/>
        <w:rPr>
          <w:ins w:id="474" w:author="XinWang MediaTek" w:date="2023-09-05T16:04:00Z"/>
          <w:rFonts w:ascii="Times New Roman" w:eastAsia="MS Mincho" w:hAnsi="Times New Roman" w:cs="Times New Roman"/>
          <w:sz w:val="20"/>
          <w:szCs w:val="20"/>
          <w:lang w:val="en-GB"/>
        </w:rPr>
      </w:pPr>
      <w:ins w:id="475" w:author="XinWang MediaTek" w:date="2023-09-05T16:04:00Z">
        <w:r w:rsidRPr="001C1D26">
          <w:rPr>
            <w:rFonts w:ascii="Times New Roman" w:eastAsia="MS Mincho" w:hAnsi="Times New Roman" w:cs="Times New Roman"/>
            <w:sz w:val="20"/>
            <w:szCs w:val="20"/>
            <w:lang w:val="en-GB"/>
          </w:rPr>
          <w:t xml:space="preserve">This annex describes how a content creator shall associate annotations with spatial areas of non-timed visual volumetric data encoded and stored in a V3C item using a volumetric region item with </w:t>
        </w:r>
        <w:proofErr w:type="spellStart"/>
        <w:r w:rsidRPr="001C1D26">
          <w:rPr>
            <w:rFonts w:ascii="Consolas" w:eastAsia="MS Mincho" w:hAnsi="Consolas" w:cs="Times New Roman"/>
            <w:sz w:val="16"/>
            <w:szCs w:val="20"/>
          </w:rPr>
          <w:t>item_type</w:t>
        </w:r>
        <w:proofErr w:type="spellEnd"/>
        <w:r w:rsidRPr="001C1D26">
          <w:rPr>
            <w:rFonts w:ascii="Times New Roman" w:eastAsia="MS Mincho" w:hAnsi="Times New Roman" w:cs="Times New Roman"/>
            <w:sz w:val="20"/>
            <w:szCs w:val="20"/>
          </w:rPr>
          <w:t xml:space="preserve"> value of '</w:t>
        </w:r>
        <w:proofErr w:type="spellStart"/>
        <w:r w:rsidRPr="001C1D26">
          <w:rPr>
            <w:rFonts w:ascii="Consolas" w:eastAsia="MS Mincho" w:hAnsi="Consolas" w:cs="Times New Roman"/>
            <w:sz w:val="16"/>
            <w:szCs w:val="20"/>
          </w:rPr>
          <w:t>vran</w:t>
        </w:r>
        <w:proofErr w:type="spellEnd"/>
        <w:r w:rsidRPr="001C1D26">
          <w:rPr>
            <w:rFonts w:ascii="Times New Roman" w:eastAsia="MS Mincho" w:hAnsi="Times New Roman" w:cs="Times New Roman"/>
            <w:sz w:val="20"/>
            <w:szCs w:val="20"/>
          </w:rPr>
          <w:t xml:space="preserve">' </w:t>
        </w:r>
        <w:r w:rsidRPr="001C1D26">
          <w:rPr>
            <w:rFonts w:ascii="Times New Roman" w:eastAsia="MS Mincho" w:hAnsi="Times New Roman" w:cs="Times New Roman"/>
            <w:sz w:val="20"/>
            <w:szCs w:val="20"/>
            <w:lang w:val="en-GB"/>
          </w:rPr>
          <w:t xml:space="preserve">specified in </w:t>
        </w:r>
        <w:r w:rsidRPr="001C1D26">
          <w:rPr>
            <w:rFonts w:ascii="Times New Roman" w:eastAsia="MS Mincho" w:hAnsi="Times New Roman" w:cs="Times New Roman"/>
            <w:sz w:val="20"/>
            <w:szCs w:val="20"/>
            <w:highlight w:val="yellow"/>
            <w:lang w:val="en-GB"/>
          </w:rPr>
          <w:t>ISO/IEC 23090-7</w:t>
        </w:r>
        <w:r w:rsidRPr="001C1D26">
          <w:rPr>
            <w:rFonts w:ascii="Times New Roman" w:eastAsia="MS Mincho" w:hAnsi="Times New Roman" w:cs="Times New Roman"/>
            <w:sz w:val="20"/>
            <w:szCs w:val="20"/>
            <w:lang w:val="en-GB"/>
          </w:rPr>
          <w:t>.</w:t>
        </w:r>
      </w:ins>
    </w:p>
    <w:p w14:paraId="3E12CC84" w14:textId="77777777" w:rsidR="00265727" w:rsidRPr="00265727" w:rsidRDefault="00265727" w:rsidP="00733573">
      <w:pPr>
        <w:keepNext/>
        <w:keepLines/>
        <w:widowControl/>
        <w:numPr>
          <w:ilvl w:val="1"/>
          <w:numId w:val="8"/>
        </w:numPr>
        <w:tabs>
          <w:tab w:val="left" w:pos="720"/>
        </w:tabs>
        <w:autoSpaceDE/>
        <w:autoSpaceDN/>
        <w:spacing w:before="360" w:after="120"/>
        <w:jc w:val="both"/>
        <w:outlineLvl w:val="1"/>
        <w:rPr>
          <w:ins w:id="476" w:author="XinWang MediaTek" w:date="2023-09-05T16:04:00Z"/>
          <w:rFonts w:ascii="Cambria" w:eastAsia="Batang" w:hAnsi="Cambria" w:cs="Times New Roman"/>
          <w:b/>
          <w:bCs/>
          <w:color w:val="000000"/>
          <w:spacing w:val="15"/>
          <w:sz w:val="24"/>
          <w:szCs w:val="24"/>
          <w:lang w:val="en-GB" w:eastAsia="ko-KR"/>
        </w:rPr>
      </w:pPr>
      <w:bookmarkStart w:id="477" w:name="_Toc109574499"/>
      <w:ins w:id="478" w:author="XinWang MediaTek" w:date="2023-09-05T16:04:00Z">
        <w:r w:rsidRPr="00265727">
          <w:rPr>
            <w:rFonts w:ascii="Cambria" w:eastAsia="Batang" w:hAnsi="Cambria" w:cs="Times New Roman"/>
            <w:b/>
            <w:bCs/>
            <w:color w:val="000000"/>
            <w:spacing w:val="15"/>
            <w:sz w:val="24"/>
            <w:szCs w:val="24"/>
            <w:lang w:val="en-GB" w:eastAsia="ko-KR"/>
          </w:rPr>
          <w:t>Region annotations of V3C data</w:t>
        </w:r>
        <w:bookmarkEnd w:id="477"/>
      </w:ins>
    </w:p>
    <w:p w14:paraId="723CC9DA" w14:textId="77777777" w:rsidR="00265727" w:rsidRPr="001C1D26" w:rsidRDefault="00265727" w:rsidP="00265727">
      <w:pPr>
        <w:widowControl/>
        <w:autoSpaceDE/>
        <w:autoSpaceDN/>
        <w:spacing w:before="120" w:after="120"/>
        <w:jc w:val="both"/>
        <w:rPr>
          <w:ins w:id="479" w:author="XinWang MediaTek" w:date="2023-09-05T16:04:00Z"/>
          <w:rFonts w:ascii="Times New Roman" w:eastAsia="MS Mincho" w:hAnsi="Times New Roman" w:cs="Times New Roman"/>
          <w:sz w:val="20"/>
          <w:szCs w:val="20"/>
          <w:lang w:val="en-GB" w:eastAsia="de-DE"/>
        </w:rPr>
      </w:pPr>
      <w:ins w:id="480" w:author="XinWang MediaTek" w:date="2023-09-05T16:04:00Z">
        <w:r w:rsidRPr="001C1D26">
          <w:rPr>
            <w:rFonts w:ascii="Times New Roman" w:eastAsia="MS Mincho" w:hAnsi="Times New Roman" w:cs="Times New Roman"/>
            <w:sz w:val="20"/>
            <w:szCs w:val="20"/>
            <w:lang w:val="en-GB" w:eastAsia="de-DE"/>
          </w:rPr>
          <w:t xml:space="preserve">A region annotation, i.e., the annotation of a spatial area, of </w:t>
        </w:r>
        <w:r w:rsidRPr="001C1D26">
          <w:rPr>
            <w:rFonts w:ascii="Times New Roman" w:eastAsia="MS Mincho" w:hAnsi="Times New Roman" w:cs="Times New Roman"/>
            <w:sz w:val="20"/>
            <w:szCs w:val="20"/>
            <w:lang w:val="en-GB"/>
          </w:rPr>
          <w:t xml:space="preserve">non-timed visual volumetric data stored in a V3C item </w:t>
        </w:r>
        <w:r w:rsidRPr="001C1D26">
          <w:rPr>
            <w:rFonts w:ascii="Times New Roman" w:eastAsia="MS Mincho" w:hAnsi="Times New Roman" w:cs="Times New Roman"/>
            <w:sz w:val="20"/>
            <w:szCs w:val="20"/>
            <w:lang w:val="en-GB" w:eastAsia="de-DE"/>
          </w:rPr>
          <w:t>may consist in:</w:t>
        </w:r>
      </w:ins>
    </w:p>
    <w:p w14:paraId="2118B199" w14:textId="45F10922" w:rsidR="00265727" w:rsidRPr="001C1D26" w:rsidRDefault="00265727" w:rsidP="00733573">
      <w:pPr>
        <w:widowControl/>
        <w:numPr>
          <w:ilvl w:val="0"/>
          <w:numId w:val="7"/>
        </w:numPr>
        <w:autoSpaceDE/>
        <w:autoSpaceDN/>
        <w:spacing w:before="120" w:after="120"/>
        <w:contextualSpacing/>
        <w:jc w:val="both"/>
        <w:rPr>
          <w:ins w:id="481" w:author="XinWang MediaTek" w:date="2023-09-05T16:04:00Z"/>
          <w:rFonts w:ascii="Times New Roman" w:eastAsia="MS Mincho" w:hAnsi="Times New Roman" w:cs="Times New Roman"/>
          <w:sz w:val="20"/>
          <w:szCs w:val="20"/>
          <w:lang w:val="en-GB" w:eastAsia="de-DE"/>
        </w:rPr>
      </w:pPr>
      <w:ins w:id="482" w:author="XinWang MediaTek" w:date="2023-09-05T16:04:00Z">
        <w:r w:rsidRPr="001C1D26">
          <w:rPr>
            <w:rFonts w:ascii="Times New Roman" w:eastAsia="MS Mincho" w:hAnsi="Times New Roman" w:cs="Times New Roman"/>
            <w:sz w:val="20"/>
            <w:szCs w:val="20"/>
            <w:lang w:val="en-GB" w:eastAsia="de-DE"/>
          </w:rPr>
          <w:t xml:space="preserve">an item carrying metadata describing the </w:t>
        </w:r>
        <w:proofErr w:type="gramStart"/>
        <w:r w:rsidRPr="001C1D26">
          <w:rPr>
            <w:rFonts w:ascii="Times New Roman" w:eastAsia="MS Mincho" w:hAnsi="Times New Roman" w:cs="Times New Roman"/>
            <w:sz w:val="20"/>
            <w:szCs w:val="20"/>
            <w:lang w:val="en-GB" w:eastAsia="de-DE"/>
          </w:rPr>
          <w:t>region;</w:t>
        </w:r>
        <w:proofErr w:type="gramEnd"/>
      </w:ins>
    </w:p>
    <w:p w14:paraId="4B6208BB" w14:textId="1ED4A322" w:rsidR="00265727" w:rsidRPr="001C1D26" w:rsidRDefault="00265727" w:rsidP="00733573">
      <w:pPr>
        <w:widowControl/>
        <w:numPr>
          <w:ilvl w:val="0"/>
          <w:numId w:val="7"/>
        </w:numPr>
        <w:autoSpaceDE/>
        <w:autoSpaceDN/>
        <w:spacing w:before="120" w:after="120"/>
        <w:contextualSpacing/>
        <w:jc w:val="both"/>
        <w:rPr>
          <w:ins w:id="483" w:author="XinWang MediaTek" w:date="2023-09-05T16:04:00Z"/>
          <w:rFonts w:ascii="Times New Roman" w:eastAsia="MS Mincho" w:hAnsi="Times New Roman" w:cs="Times New Roman"/>
          <w:sz w:val="20"/>
          <w:szCs w:val="20"/>
          <w:lang w:val="en-GB" w:eastAsia="de-DE"/>
        </w:rPr>
      </w:pPr>
      <w:ins w:id="484" w:author="XinWang MediaTek" w:date="2023-09-05T16:04:00Z">
        <w:r w:rsidRPr="001C1D26">
          <w:rPr>
            <w:rFonts w:ascii="Times New Roman" w:eastAsia="MS Mincho" w:hAnsi="Times New Roman" w:cs="Times New Roman"/>
            <w:sz w:val="20"/>
            <w:szCs w:val="20"/>
            <w:lang w:val="en-GB" w:eastAsia="de-DE"/>
          </w:rPr>
          <w:t>an item property describing properties of the region; or</w:t>
        </w:r>
      </w:ins>
    </w:p>
    <w:p w14:paraId="0AF5D916" w14:textId="77777777" w:rsidR="00265727" w:rsidRPr="001C1D26" w:rsidRDefault="00265727" w:rsidP="00733573">
      <w:pPr>
        <w:widowControl/>
        <w:numPr>
          <w:ilvl w:val="0"/>
          <w:numId w:val="7"/>
        </w:numPr>
        <w:autoSpaceDE/>
        <w:autoSpaceDN/>
        <w:spacing w:before="120" w:after="120"/>
        <w:contextualSpacing/>
        <w:jc w:val="both"/>
        <w:rPr>
          <w:ins w:id="485" w:author="XinWang MediaTek" w:date="2023-09-05T16:04:00Z"/>
          <w:rFonts w:ascii="Times New Roman" w:eastAsia="MS Mincho" w:hAnsi="Times New Roman" w:cs="Times New Roman"/>
          <w:sz w:val="20"/>
          <w:szCs w:val="20"/>
          <w:lang w:val="en-GB" w:eastAsia="de-DE"/>
        </w:rPr>
      </w:pPr>
      <w:ins w:id="486" w:author="XinWang MediaTek" w:date="2023-09-05T16:04:00Z">
        <w:r w:rsidRPr="001C1D26">
          <w:rPr>
            <w:rFonts w:ascii="Times New Roman" w:eastAsia="MS Mincho" w:hAnsi="Times New Roman" w:cs="Times New Roman"/>
            <w:sz w:val="20"/>
            <w:szCs w:val="20"/>
            <w:lang w:val="en-GB" w:eastAsia="de-DE"/>
          </w:rPr>
          <w:t xml:space="preserve">an item carrying an image associated with the region. </w:t>
        </w:r>
      </w:ins>
    </w:p>
    <w:p w14:paraId="1495CABB" w14:textId="77777777" w:rsidR="00265727" w:rsidRPr="001C1D26" w:rsidRDefault="00265727" w:rsidP="00265727">
      <w:pPr>
        <w:widowControl/>
        <w:tabs>
          <w:tab w:val="left" w:pos="1584"/>
        </w:tabs>
        <w:autoSpaceDE/>
        <w:autoSpaceDN/>
        <w:spacing w:after="240" w:line="220" w:lineRule="atLeast"/>
        <w:ind w:left="720" w:right="720"/>
        <w:jc w:val="both"/>
        <w:rPr>
          <w:ins w:id="487" w:author="XinWang MediaTek" w:date="2023-09-05T16:04:00Z"/>
          <w:rFonts w:ascii="Cambria" w:eastAsia="Calibri" w:hAnsi="Cambria" w:cs="Times New Roman"/>
          <w:sz w:val="16"/>
          <w:szCs w:val="18"/>
          <w:lang w:val="en-GB"/>
        </w:rPr>
      </w:pPr>
      <w:ins w:id="488" w:author="XinWang MediaTek" w:date="2023-09-05T16:04:00Z">
        <w:r w:rsidRPr="001C1D26">
          <w:rPr>
            <w:rFonts w:ascii="Cambria" w:eastAsia="Calibri" w:hAnsi="Cambria" w:cs="Times New Roman"/>
            <w:sz w:val="16"/>
            <w:szCs w:val="18"/>
            <w:lang w:val="en-GB"/>
          </w:rPr>
          <w:t>NOTE</w:t>
        </w:r>
        <w:r w:rsidRPr="001C1D26">
          <w:rPr>
            <w:rFonts w:ascii="Cambria" w:eastAsia="Calibri" w:hAnsi="Cambria" w:cs="Times New Roman"/>
            <w:sz w:val="16"/>
            <w:szCs w:val="18"/>
            <w:lang w:val="en-GB"/>
          </w:rPr>
          <w:tab/>
          <w:t>For example, the image can be a 2D image carried in an image item compliant with ISO/IEC 23008-12, or a non-timed volumetric media carried in an item complying with this document.</w:t>
        </w:r>
      </w:ins>
    </w:p>
    <w:p w14:paraId="518F2214" w14:textId="77777777" w:rsidR="00265727" w:rsidRPr="001C1D26" w:rsidRDefault="00265727" w:rsidP="00265727">
      <w:pPr>
        <w:widowControl/>
        <w:autoSpaceDE/>
        <w:autoSpaceDN/>
        <w:spacing w:before="120" w:after="120"/>
        <w:jc w:val="both"/>
        <w:rPr>
          <w:ins w:id="489" w:author="XinWang MediaTek" w:date="2023-09-05T16:04:00Z"/>
          <w:rFonts w:ascii="Times New Roman" w:eastAsia="MS Mincho" w:hAnsi="Times New Roman" w:cs="Times New Roman"/>
          <w:sz w:val="20"/>
          <w:szCs w:val="20"/>
          <w:lang w:val="en-GB"/>
        </w:rPr>
      </w:pPr>
      <w:ins w:id="490" w:author="XinWang MediaTek" w:date="2023-09-05T16:04:00Z">
        <w:r w:rsidRPr="001C1D26">
          <w:rPr>
            <w:rFonts w:ascii="Times New Roman" w:eastAsia="MS Mincho" w:hAnsi="Times New Roman" w:cs="Times New Roman"/>
            <w:sz w:val="20"/>
            <w:szCs w:val="20"/>
            <w:lang w:val="en-GB" w:eastAsia="de-DE"/>
          </w:rPr>
          <w:t xml:space="preserve">Region annotations are associated with one or more spatial areas (or regions) of </w:t>
        </w:r>
        <w:r w:rsidRPr="001C1D26">
          <w:rPr>
            <w:rFonts w:ascii="Times New Roman" w:eastAsia="MS Mincho" w:hAnsi="Times New Roman" w:cs="Times New Roman"/>
            <w:sz w:val="20"/>
            <w:szCs w:val="20"/>
            <w:lang w:val="en-GB"/>
          </w:rPr>
          <w:t>non-timed visual volumetric data by:</w:t>
        </w:r>
      </w:ins>
    </w:p>
    <w:p w14:paraId="7B1B314E" w14:textId="77777777" w:rsidR="00265727" w:rsidRPr="001C1D26" w:rsidRDefault="00265727" w:rsidP="00733573">
      <w:pPr>
        <w:widowControl/>
        <w:numPr>
          <w:ilvl w:val="0"/>
          <w:numId w:val="7"/>
        </w:numPr>
        <w:autoSpaceDE/>
        <w:autoSpaceDN/>
        <w:spacing w:before="120" w:after="120"/>
        <w:contextualSpacing/>
        <w:jc w:val="both"/>
        <w:rPr>
          <w:ins w:id="491" w:author="XinWang MediaTek" w:date="2023-09-05T16:04:00Z"/>
          <w:rFonts w:ascii="Times New Roman" w:eastAsia="MS Mincho" w:hAnsi="Times New Roman" w:cs="Times New Roman"/>
          <w:sz w:val="20"/>
          <w:szCs w:val="20"/>
          <w:lang w:val="en-GB" w:eastAsia="de-DE"/>
        </w:rPr>
      </w:pPr>
      <w:ins w:id="492" w:author="XinWang MediaTek" w:date="2023-09-05T16:04:00Z">
        <w:r w:rsidRPr="001C1D26">
          <w:rPr>
            <w:rFonts w:ascii="Times New Roman" w:eastAsia="MS Mincho" w:hAnsi="Times New Roman" w:cs="Times New Roman"/>
            <w:sz w:val="20"/>
            <w:szCs w:val="20"/>
            <w:lang w:val="en-GB" w:eastAsia="de-DE"/>
          </w:rPr>
          <w:t xml:space="preserve">defining and describing the geometry of these one of more regions in a volumetric region item as specified in </w:t>
        </w:r>
        <w:r w:rsidRPr="003440D6">
          <w:rPr>
            <w:rFonts w:ascii="Times New Roman" w:eastAsia="MS Mincho" w:hAnsi="Times New Roman" w:cs="Times New Roman"/>
            <w:sz w:val="20"/>
            <w:szCs w:val="20"/>
            <w:highlight w:val="yellow"/>
            <w:lang w:val="en-GB" w:eastAsia="de-DE"/>
          </w:rPr>
          <w:t>ISO/IEC </w:t>
        </w:r>
        <w:proofErr w:type="gramStart"/>
        <w:r w:rsidRPr="008E57B9">
          <w:rPr>
            <w:rFonts w:ascii="Times New Roman" w:eastAsia="MS Mincho" w:hAnsi="Times New Roman" w:cs="Times New Roman"/>
            <w:sz w:val="20"/>
            <w:szCs w:val="20"/>
            <w:highlight w:val="yellow"/>
            <w:lang w:val="en-GB" w:eastAsia="de-DE"/>
          </w:rPr>
          <w:t>23090</w:t>
        </w:r>
        <w:r w:rsidRPr="001C1D26">
          <w:rPr>
            <w:rFonts w:ascii="Times New Roman" w:eastAsia="MS Mincho" w:hAnsi="Times New Roman" w:cs="Times New Roman"/>
            <w:sz w:val="20"/>
            <w:szCs w:val="20"/>
            <w:highlight w:val="yellow"/>
            <w:lang w:val="en-GB" w:eastAsia="de-DE"/>
          </w:rPr>
          <w:t>-7</w:t>
        </w:r>
        <w:r w:rsidRPr="001C1D26">
          <w:rPr>
            <w:rFonts w:ascii="Times New Roman" w:eastAsia="MS Mincho" w:hAnsi="Times New Roman" w:cs="Times New Roman"/>
            <w:sz w:val="20"/>
            <w:szCs w:val="20"/>
            <w:lang w:val="en-GB" w:eastAsia="de-DE"/>
          </w:rPr>
          <w:t>;</w:t>
        </w:r>
        <w:proofErr w:type="gramEnd"/>
      </w:ins>
    </w:p>
    <w:p w14:paraId="5D3F6795" w14:textId="3D6CAE7F" w:rsidR="00265727" w:rsidRPr="001C1D26" w:rsidRDefault="00265727" w:rsidP="00733573">
      <w:pPr>
        <w:widowControl/>
        <w:numPr>
          <w:ilvl w:val="0"/>
          <w:numId w:val="7"/>
        </w:numPr>
        <w:autoSpaceDE/>
        <w:autoSpaceDN/>
        <w:spacing w:before="120" w:after="120"/>
        <w:contextualSpacing/>
        <w:jc w:val="both"/>
        <w:rPr>
          <w:ins w:id="493" w:author="XinWang MediaTek" w:date="2023-09-05T16:04:00Z"/>
          <w:rFonts w:ascii="Times New Roman" w:eastAsia="MS Mincho" w:hAnsi="Times New Roman" w:cs="Times New Roman"/>
          <w:sz w:val="20"/>
          <w:szCs w:val="20"/>
          <w:lang w:val="en-GB" w:eastAsia="de-DE"/>
        </w:rPr>
      </w:pPr>
      <w:ins w:id="494" w:author="XinWang MediaTek" w:date="2023-09-05T16:04:00Z">
        <w:r w:rsidRPr="001C1D26">
          <w:rPr>
            <w:rFonts w:ascii="Times New Roman" w:eastAsia="MS Mincho" w:hAnsi="Times New Roman" w:cs="Times New Roman"/>
            <w:sz w:val="20"/>
            <w:szCs w:val="20"/>
            <w:lang w:val="en-GB" w:eastAsia="de-DE"/>
          </w:rPr>
          <w:t xml:space="preserve">associating the volumetric region item with the V3C item it describes using a </w:t>
        </w:r>
        <w:r w:rsidRPr="001C1D26">
          <w:rPr>
            <w:rFonts w:ascii="Times New Roman" w:eastAsia="MS Mincho" w:hAnsi="Times New Roman" w:cs="Times New Roman"/>
            <w:sz w:val="20"/>
            <w:szCs w:val="20"/>
          </w:rPr>
          <w:t>'</w:t>
        </w:r>
        <w:proofErr w:type="spellStart"/>
        <w:r w:rsidRPr="001C1D26">
          <w:rPr>
            <w:rFonts w:ascii="Courier New" w:eastAsia="MS Mincho" w:hAnsi="Courier New" w:cs="Courier New"/>
            <w:sz w:val="16"/>
            <w:szCs w:val="20"/>
          </w:rPr>
          <w:t>csdc</w:t>
        </w:r>
        <w:proofErr w:type="spellEnd"/>
        <w:r w:rsidRPr="001C1D26">
          <w:rPr>
            <w:rFonts w:ascii="Times New Roman" w:eastAsia="MS Mincho" w:hAnsi="Times New Roman" w:cs="Times New Roman"/>
            <w:sz w:val="20"/>
            <w:szCs w:val="20"/>
          </w:rPr>
          <w:t>' (content describes) item reference from the volumetric region item to the V3C item; and</w:t>
        </w:r>
      </w:ins>
    </w:p>
    <w:p w14:paraId="6475AED8" w14:textId="77777777" w:rsidR="00265727" w:rsidRPr="001C1D26" w:rsidRDefault="00265727" w:rsidP="00733573">
      <w:pPr>
        <w:widowControl/>
        <w:numPr>
          <w:ilvl w:val="0"/>
          <w:numId w:val="7"/>
        </w:numPr>
        <w:autoSpaceDE/>
        <w:autoSpaceDN/>
        <w:spacing w:before="120" w:after="120"/>
        <w:contextualSpacing/>
        <w:jc w:val="both"/>
        <w:rPr>
          <w:ins w:id="495" w:author="XinWang MediaTek" w:date="2023-09-05T16:04:00Z"/>
          <w:rFonts w:ascii="Times New Roman" w:eastAsia="MS Mincho" w:hAnsi="Times New Roman" w:cs="Times New Roman"/>
          <w:sz w:val="20"/>
          <w:szCs w:val="20"/>
          <w:lang w:val="en-GB" w:eastAsia="de-DE"/>
        </w:rPr>
      </w:pPr>
      <w:ins w:id="496" w:author="XinWang MediaTek" w:date="2023-09-05T16:04:00Z">
        <w:r w:rsidRPr="001C1D26">
          <w:rPr>
            <w:rFonts w:ascii="Times New Roman" w:eastAsia="MS Mincho" w:hAnsi="Times New Roman" w:cs="Times New Roman"/>
            <w:sz w:val="20"/>
            <w:szCs w:val="20"/>
          </w:rPr>
          <w:t xml:space="preserve">associating any or </w:t>
        </w:r>
        <w:proofErr w:type="gramStart"/>
        <w:r w:rsidRPr="001C1D26">
          <w:rPr>
            <w:rFonts w:ascii="Times New Roman" w:eastAsia="MS Mincho" w:hAnsi="Times New Roman" w:cs="Times New Roman"/>
            <w:sz w:val="20"/>
            <w:szCs w:val="20"/>
          </w:rPr>
          <w:t>all of</w:t>
        </w:r>
        <w:proofErr w:type="gramEnd"/>
        <w:r w:rsidRPr="001C1D26">
          <w:rPr>
            <w:rFonts w:ascii="Times New Roman" w:eastAsia="MS Mincho" w:hAnsi="Times New Roman" w:cs="Times New Roman"/>
            <w:sz w:val="20"/>
            <w:szCs w:val="20"/>
          </w:rPr>
          <w:t xml:space="preserve"> the following with the volumetric region item:</w:t>
        </w:r>
      </w:ins>
    </w:p>
    <w:p w14:paraId="11C18E01" w14:textId="77777777" w:rsidR="00265727" w:rsidRPr="001C1D26" w:rsidRDefault="00265727" w:rsidP="00733573">
      <w:pPr>
        <w:widowControl/>
        <w:numPr>
          <w:ilvl w:val="1"/>
          <w:numId w:val="7"/>
        </w:numPr>
        <w:autoSpaceDE/>
        <w:autoSpaceDN/>
        <w:spacing w:before="120" w:after="120"/>
        <w:contextualSpacing/>
        <w:jc w:val="both"/>
        <w:rPr>
          <w:ins w:id="497" w:author="XinWang MediaTek" w:date="2023-09-05T16:04:00Z"/>
          <w:rFonts w:ascii="Times New Roman" w:eastAsia="MS Mincho" w:hAnsi="Times New Roman" w:cs="Times New Roman"/>
          <w:sz w:val="20"/>
          <w:szCs w:val="20"/>
          <w:lang w:val="en-GB" w:eastAsia="de-DE"/>
        </w:rPr>
      </w:pPr>
      <w:ins w:id="498" w:author="XinWang MediaTek" w:date="2023-09-05T16:04:00Z">
        <w:r w:rsidRPr="001C1D26">
          <w:rPr>
            <w:rFonts w:ascii="Times New Roman" w:eastAsia="MS Mincho" w:hAnsi="Times New Roman" w:cs="Times New Roman"/>
            <w:sz w:val="20"/>
            <w:szCs w:val="20"/>
          </w:rPr>
          <w:t xml:space="preserve">one or more descriptive item properties, using the </w:t>
        </w:r>
        <w:proofErr w:type="spellStart"/>
        <w:proofErr w:type="gramStart"/>
        <w:r w:rsidRPr="001C1D26">
          <w:rPr>
            <w:rFonts w:ascii="Consolas" w:eastAsia="MS Mincho" w:hAnsi="Consolas" w:cs="Times New Roman"/>
            <w:sz w:val="16"/>
            <w:szCs w:val="20"/>
          </w:rPr>
          <w:t>ItemPropertyAssociationBox</w:t>
        </w:r>
        <w:proofErr w:type="spellEnd"/>
        <w:r w:rsidRPr="001C1D26">
          <w:rPr>
            <w:rFonts w:ascii="Times New Roman" w:eastAsia="MS Mincho" w:hAnsi="Times New Roman" w:cs="Times New Roman"/>
            <w:sz w:val="20"/>
            <w:szCs w:val="20"/>
          </w:rPr>
          <w:t>;</w:t>
        </w:r>
        <w:proofErr w:type="gramEnd"/>
      </w:ins>
    </w:p>
    <w:p w14:paraId="497187AA" w14:textId="77777777" w:rsidR="00265727" w:rsidRPr="001C1D26" w:rsidRDefault="00265727" w:rsidP="003440D6">
      <w:pPr>
        <w:widowControl/>
        <w:tabs>
          <w:tab w:val="left" w:pos="1584"/>
        </w:tabs>
        <w:autoSpaceDE/>
        <w:autoSpaceDN/>
        <w:spacing w:after="240" w:line="220" w:lineRule="atLeast"/>
        <w:ind w:left="1440" w:right="720"/>
        <w:jc w:val="both"/>
        <w:rPr>
          <w:ins w:id="499" w:author="XinWang MediaTek" w:date="2023-09-05T16:04:00Z"/>
          <w:rFonts w:ascii="Cambria" w:eastAsia="Calibri" w:hAnsi="Cambria" w:cs="Times New Roman"/>
          <w:sz w:val="16"/>
          <w:szCs w:val="18"/>
          <w:lang w:val="en-GB"/>
        </w:rPr>
      </w:pPr>
      <w:ins w:id="500" w:author="XinWang MediaTek" w:date="2023-09-05T16:04:00Z">
        <w:r w:rsidRPr="001C1D26">
          <w:rPr>
            <w:rFonts w:ascii="Cambria" w:eastAsia="Calibri" w:hAnsi="Cambria" w:cs="Times New Roman"/>
            <w:sz w:val="16"/>
            <w:szCs w:val="18"/>
            <w:lang w:val="en-GB"/>
          </w:rPr>
          <w:t>NOTE</w:t>
        </w:r>
        <w:r w:rsidRPr="001C1D26">
          <w:rPr>
            <w:rFonts w:ascii="Cambria" w:eastAsia="Calibri" w:hAnsi="Cambria" w:cs="Times New Roman"/>
            <w:sz w:val="16"/>
            <w:szCs w:val="18"/>
            <w:lang w:val="en-GB"/>
          </w:rPr>
          <w:tab/>
          <w:t xml:space="preserve">For instance, a region annotation can use a </w:t>
        </w:r>
        <w:proofErr w:type="spellStart"/>
        <w:r w:rsidRPr="001C1D26">
          <w:rPr>
            <w:rFonts w:ascii="Courier New" w:eastAsia="Calibri" w:hAnsi="Courier New" w:cs="Courier New"/>
            <w:sz w:val="18"/>
            <w:szCs w:val="18"/>
            <w:lang w:val="en-GB"/>
          </w:rPr>
          <w:t>UserDescriptionProperty</w:t>
        </w:r>
        <w:proofErr w:type="spellEnd"/>
        <w:r w:rsidRPr="001C1D26">
          <w:rPr>
            <w:rFonts w:ascii="Cambria" w:eastAsia="Calibri" w:hAnsi="Cambria" w:cs="Times New Roman"/>
            <w:sz w:val="18"/>
            <w:szCs w:val="18"/>
            <w:lang w:val="en-GB"/>
          </w:rPr>
          <w:t xml:space="preserve"> </w:t>
        </w:r>
        <w:r w:rsidRPr="001C1D26">
          <w:rPr>
            <w:rFonts w:ascii="Cambria" w:eastAsia="Calibri" w:hAnsi="Cambria" w:cs="Times New Roman"/>
            <w:sz w:val="16"/>
            <w:szCs w:val="18"/>
            <w:lang w:val="en-GB"/>
          </w:rPr>
          <w:t xml:space="preserve">as specified in ISO/IEC 23008-12 to associate a </w:t>
        </w:r>
        <w:proofErr w:type="gramStart"/>
        <w:r w:rsidRPr="001C1D26">
          <w:rPr>
            <w:rFonts w:ascii="Cambria" w:eastAsia="Calibri" w:hAnsi="Cambria" w:cs="Times New Roman"/>
            <w:sz w:val="16"/>
            <w:szCs w:val="18"/>
            <w:lang w:val="en-GB"/>
          </w:rPr>
          <w:t>description/tags</w:t>
        </w:r>
        <w:proofErr w:type="gramEnd"/>
        <w:r w:rsidRPr="001C1D26">
          <w:rPr>
            <w:rFonts w:ascii="Cambria" w:eastAsia="Calibri" w:hAnsi="Cambria" w:cs="Times New Roman"/>
            <w:sz w:val="16"/>
            <w:szCs w:val="18"/>
            <w:lang w:val="en-GB"/>
          </w:rPr>
          <w:t xml:space="preserve"> with a region of the non-timed visual volumetric data.</w:t>
        </w:r>
      </w:ins>
    </w:p>
    <w:p w14:paraId="236E73A7" w14:textId="77777777" w:rsidR="00265727" w:rsidRPr="001C1D26" w:rsidRDefault="00265727" w:rsidP="00733573">
      <w:pPr>
        <w:widowControl/>
        <w:numPr>
          <w:ilvl w:val="1"/>
          <w:numId w:val="7"/>
        </w:numPr>
        <w:autoSpaceDE/>
        <w:autoSpaceDN/>
        <w:spacing w:before="120" w:after="120"/>
        <w:contextualSpacing/>
        <w:jc w:val="both"/>
        <w:rPr>
          <w:ins w:id="501" w:author="XinWang MediaTek" w:date="2023-09-05T16:04:00Z"/>
          <w:rFonts w:ascii="Times New Roman" w:eastAsia="MS Mincho" w:hAnsi="Times New Roman" w:cs="Times New Roman"/>
          <w:sz w:val="20"/>
          <w:szCs w:val="20"/>
          <w:lang w:val="en-GB" w:eastAsia="de-DE"/>
        </w:rPr>
      </w:pPr>
      <w:ins w:id="502" w:author="XinWang MediaTek" w:date="2023-09-05T16:04:00Z">
        <w:r w:rsidRPr="001C1D26">
          <w:rPr>
            <w:rFonts w:ascii="Times New Roman" w:eastAsia="MS Mincho" w:hAnsi="Times New Roman" w:cs="Times New Roman"/>
            <w:sz w:val="20"/>
            <w:szCs w:val="20"/>
          </w:rPr>
          <w:t>one or more metadata items, using an item reference of type '</w:t>
        </w:r>
        <w:proofErr w:type="spellStart"/>
        <w:r w:rsidRPr="001C1D26">
          <w:rPr>
            <w:rFonts w:ascii="Courier New" w:eastAsia="MS Mincho" w:hAnsi="Courier New" w:cs="Courier New"/>
            <w:sz w:val="18"/>
            <w:szCs w:val="18"/>
          </w:rPr>
          <w:t>cdsc</w:t>
        </w:r>
        <w:proofErr w:type="spellEnd"/>
        <w:r w:rsidRPr="001C1D26">
          <w:rPr>
            <w:rFonts w:ascii="Times New Roman" w:eastAsia="MS Mincho" w:hAnsi="Times New Roman" w:cs="Times New Roman"/>
            <w:sz w:val="20"/>
            <w:szCs w:val="20"/>
          </w:rPr>
          <w:t>'</w:t>
        </w:r>
        <w:r w:rsidRPr="001C1D26">
          <w:rPr>
            <w:rFonts w:ascii="Times New Roman" w:eastAsia="MS Mincho" w:hAnsi="Times New Roman" w:cs="Times New Roman"/>
            <w:sz w:val="18"/>
            <w:szCs w:val="18"/>
          </w:rPr>
          <w:t xml:space="preserve"> </w:t>
        </w:r>
        <w:r w:rsidRPr="001C1D26">
          <w:rPr>
            <w:rFonts w:ascii="Times New Roman" w:eastAsia="MS Mincho" w:hAnsi="Times New Roman" w:cs="Times New Roman"/>
            <w:sz w:val="20"/>
            <w:szCs w:val="20"/>
          </w:rPr>
          <w:t>from the metadata item to the volumetric region item.</w:t>
        </w:r>
      </w:ins>
    </w:p>
    <w:p w14:paraId="5F57A0E9" w14:textId="77777777" w:rsidR="00265727" w:rsidRPr="001C1D26" w:rsidRDefault="00265727" w:rsidP="00733573">
      <w:pPr>
        <w:widowControl/>
        <w:numPr>
          <w:ilvl w:val="1"/>
          <w:numId w:val="7"/>
        </w:numPr>
        <w:autoSpaceDE/>
        <w:autoSpaceDN/>
        <w:spacing w:before="120" w:after="120"/>
        <w:contextualSpacing/>
        <w:jc w:val="both"/>
        <w:rPr>
          <w:ins w:id="503" w:author="XinWang MediaTek" w:date="2023-09-05T16:04:00Z"/>
          <w:rFonts w:ascii="Times New Roman" w:eastAsia="MS Mincho" w:hAnsi="Times New Roman" w:cs="Times New Roman"/>
          <w:sz w:val="20"/>
          <w:szCs w:val="20"/>
          <w:lang w:val="en-GB" w:eastAsia="de-DE"/>
        </w:rPr>
      </w:pPr>
      <w:ins w:id="504" w:author="XinWang MediaTek" w:date="2023-09-05T16:04:00Z">
        <w:r w:rsidRPr="001C1D26">
          <w:rPr>
            <w:rFonts w:ascii="Times New Roman" w:eastAsia="MS Mincho" w:hAnsi="Times New Roman" w:cs="Times New Roman"/>
            <w:sz w:val="20"/>
            <w:szCs w:val="20"/>
          </w:rPr>
          <w:t>one or more items carrying a two-dimensional image or non-timed volumetric media, using an item reference of type '</w:t>
        </w:r>
        <w:proofErr w:type="spellStart"/>
        <w:r w:rsidRPr="001C1D26">
          <w:rPr>
            <w:rFonts w:ascii="Consolas" w:eastAsia="MS Mincho" w:hAnsi="Consolas" w:cs="Times New Roman"/>
            <w:sz w:val="16"/>
            <w:szCs w:val="20"/>
          </w:rPr>
          <w:t>eroi</w:t>
        </w:r>
        <w:proofErr w:type="spellEnd"/>
        <w:r w:rsidRPr="001C1D26">
          <w:rPr>
            <w:rFonts w:ascii="Times New Roman" w:eastAsia="MS Mincho" w:hAnsi="Times New Roman" w:cs="Times New Roman"/>
            <w:sz w:val="20"/>
            <w:szCs w:val="20"/>
          </w:rPr>
          <w:t>' from the volumetric region item to the item.</w:t>
        </w:r>
      </w:ins>
    </w:p>
    <w:p w14:paraId="3FC50348" w14:textId="77777777" w:rsidR="00265727" w:rsidRPr="001C1D26" w:rsidRDefault="00265727" w:rsidP="00265727">
      <w:pPr>
        <w:widowControl/>
        <w:autoSpaceDE/>
        <w:autoSpaceDN/>
        <w:spacing w:before="120" w:after="120"/>
        <w:jc w:val="both"/>
        <w:rPr>
          <w:ins w:id="505" w:author="XinWang MediaTek" w:date="2023-09-05T16:04:00Z"/>
          <w:rFonts w:ascii="Times New Roman" w:eastAsia="MS Mincho" w:hAnsi="Times New Roman" w:cs="Times New Roman"/>
          <w:sz w:val="20"/>
          <w:szCs w:val="20"/>
          <w:lang w:val="en-GB" w:eastAsia="de-DE"/>
        </w:rPr>
      </w:pPr>
      <w:ins w:id="506" w:author="XinWang MediaTek" w:date="2023-09-05T16:04:00Z">
        <w:r w:rsidRPr="001C1D26">
          <w:rPr>
            <w:rFonts w:ascii="Times New Roman" w:eastAsia="MS Mincho" w:hAnsi="Times New Roman" w:cs="Times New Roman"/>
            <w:sz w:val="20"/>
            <w:szCs w:val="20"/>
            <w:lang w:val="en-GB" w:eastAsia="de-DE"/>
          </w:rPr>
          <w:t>The region annotation applies to each region described in the volumetric region item individually.</w:t>
        </w:r>
      </w:ins>
    </w:p>
    <w:p w14:paraId="041BA592" w14:textId="77777777" w:rsidR="00265727" w:rsidRPr="001C1D26" w:rsidRDefault="00265727" w:rsidP="00265727">
      <w:pPr>
        <w:widowControl/>
        <w:autoSpaceDE/>
        <w:autoSpaceDN/>
        <w:spacing w:before="120" w:after="120"/>
        <w:jc w:val="both"/>
        <w:rPr>
          <w:ins w:id="507" w:author="XinWang MediaTek" w:date="2023-09-05T16:04:00Z"/>
          <w:rFonts w:ascii="Times New Roman" w:eastAsia="MS Mincho" w:hAnsi="Times New Roman" w:cs="Times New Roman"/>
          <w:sz w:val="20"/>
          <w:szCs w:val="20"/>
          <w:lang w:val="en-GB" w:eastAsia="de-DE"/>
        </w:rPr>
      </w:pPr>
      <w:ins w:id="508" w:author="XinWang MediaTek" w:date="2023-09-05T16:04:00Z">
        <w:r w:rsidRPr="001C1D26">
          <w:rPr>
            <w:rFonts w:ascii="Times New Roman" w:eastAsia="MS Mincho" w:hAnsi="Times New Roman" w:cs="Times New Roman"/>
            <w:sz w:val="20"/>
            <w:szCs w:val="20"/>
            <w:lang w:val="en-GB" w:eastAsia="de-DE"/>
          </w:rPr>
          <w:t>The same region annotations may be associated with several V3C items by associating the same volumetric region item with multiple V3C items.</w:t>
        </w:r>
      </w:ins>
    </w:p>
    <w:p w14:paraId="33AB7F4C" w14:textId="7A3BD29D" w:rsidR="00265727" w:rsidRPr="00265727" w:rsidRDefault="00265727" w:rsidP="00265727">
      <w:pPr>
        <w:widowControl/>
        <w:autoSpaceDE/>
        <w:autoSpaceDN/>
        <w:spacing w:before="120" w:after="120"/>
        <w:rPr>
          <w:ins w:id="509" w:author="XinWang MediaTek" w:date="2023-09-05T16:04:00Z"/>
          <w:rFonts w:ascii="Times New Roman" w:eastAsia="MS Mincho" w:hAnsi="Times New Roman" w:cs="Times New Roman"/>
          <w:sz w:val="24"/>
          <w:szCs w:val="24"/>
        </w:rPr>
      </w:pPr>
    </w:p>
    <w:p w14:paraId="553F555C" w14:textId="77777777" w:rsidR="00265727" w:rsidRPr="00265727" w:rsidRDefault="00265727" w:rsidP="00733573">
      <w:pPr>
        <w:keepNext/>
        <w:pageBreakBefore/>
        <w:widowControl/>
        <w:numPr>
          <w:ilvl w:val="0"/>
          <w:numId w:val="8"/>
        </w:numPr>
        <w:tabs>
          <w:tab w:val="left" w:pos="403"/>
        </w:tabs>
        <w:autoSpaceDE/>
        <w:autoSpaceDN/>
        <w:spacing w:before="120" w:after="480" w:line="310" w:lineRule="exact"/>
        <w:jc w:val="center"/>
        <w:outlineLvl w:val="0"/>
        <w:rPr>
          <w:ins w:id="510" w:author="XinWang MediaTek" w:date="2023-09-05T16:04:00Z"/>
          <w:rFonts w:ascii="Cambria" w:eastAsiaTheme="minorEastAsia" w:hAnsi="Cambria" w:cs="Times New Roman"/>
          <w:b/>
          <w:sz w:val="28"/>
          <w:szCs w:val="20"/>
          <w:lang w:val="en-GB" w:eastAsia="ko-KR"/>
        </w:rPr>
      </w:pPr>
      <w:ins w:id="511" w:author="XinWang MediaTek" w:date="2023-09-05T16:04:00Z">
        <w:r w:rsidRPr="00265727">
          <w:rPr>
            <w:rFonts w:ascii="Cambria" w:eastAsiaTheme="minorEastAsia" w:hAnsi="Cambria" w:cs="Times New Roman"/>
            <w:b/>
            <w:sz w:val="28"/>
            <w:szCs w:val="20"/>
            <w:lang w:val="en-GB" w:eastAsia="ko-KR"/>
          </w:rPr>
          <w:lastRenderedPageBreak/>
          <w:br/>
        </w:r>
        <w:bookmarkStart w:id="512" w:name="_Toc109574500"/>
        <w:r w:rsidRPr="00265727">
          <w:rPr>
            <w:rFonts w:ascii="Cambria" w:eastAsiaTheme="minorEastAsia" w:hAnsi="Cambria" w:cs="Times New Roman"/>
            <w:bCs/>
            <w:sz w:val="28"/>
            <w:szCs w:val="20"/>
            <w:lang w:val="en-GB" w:eastAsia="ko-KR"/>
          </w:rPr>
          <w:t>(normative)</w:t>
        </w:r>
        <w:r w:rsidRPr="00265727">
          <w:rPr>
            <w:rFonts w:ascii="Cambria" w:eastAsiaTheme="minorEastAsia" w:hAnsi="Cambria" w:cs="Times New Roman"/>
            <w:b/>
            <w:sz w:val="28"/>
            <w:szCs w:val="20"/>
            <w:lang w:val="en-GB" w:eastAsia="ko-KR"/>
          </w:rPr>
          <w:br/>
        </w:r>
        <w:r w:rsidRPr="00265727">
          <w:rPr>
            <w:rFonts w:ascii="Cambria" w:eastAsiaTheme="minorEastAsia" w:hAnsi="Cambria" w:cs="Times New Roman"/>
            <w:b/>
            <w:sz w:val="28"/>
            <w:szCs w:val="20"/>
            <w:lang w:val="en-GB" w:eastAsia="ko-KR"/>
          </w:rPr>
          <w:br/>
        </w:r>
        <w:r w:rsidRPr="00265727">
          <w:rPr>
            <w:rFonts w:ascii="Cambria" w:eastAsia="MS Mincho" w:hAnsi="Cambria" w:cs="Times New Roman"/>
            <w:b/>
            <w:sz w:val="28"/>
            <w:szCs w:val="20"/>
            <w:lang w:val="en-GB" w:eastAsia="ja-JP"/>
          </w:rPr>
          <w:t xml:space="preserve">Annotation of non-timed G-PCC data </w:t>
        </w:r>
        <w:bookmarkEnd w:id="512"/>
      </w:ins>
    </w:p>
    <w:p w14:paraId="79BA8096" w14:textId="77777777" w:rsidR="00265727" w:rsidRPr="00265727" w:rsidRDefault="00265727" w:rsidP="00733573">
      <w:pPr>
        <w:keepNext/>
        <w:keepLines/>
        <w:widowControl/>
        <w:numPr>
          <w:ilvl w:val="1"/>
          <w:numId w:val="8"/>
        </w:numPr>
        <w:tabs>
          <w:tab w:val="left" w:pos="720"/>
        </w:tabs>
        <w:autoSpaceDE/>
        <w:autoSpaceDN/>
        <w:spacing w:before="360" w:after="120"/>
        <w:jc w:val="both"/>
        <w:outlineLvl w:val="1"/>
        <w:rPr>
          <w:ins w:id="513" w:author="XinWang MediaTek" w:date="2023-09-05T16:04:00Z"/>
          <w:rFonts w:ascii="Cambria" w:eastAsia="Batang" w:hAnsi="Cambria" w:cs="Times New Roman"/>
          <w:b/>
          <w:bCs/>
          <w:color w:val="000000"/>
          <w:spacing w:val="15"/>
          <w:sz w:val="24"/>
          <w:szCs w:val="24"/>
          <w:lang w:eastAsia="ko-KR"/>
        </w:rPr>
      </w:pPr>
      <w:bookmarkStart w:id="514" w:name="_Toc109574501"/>
      <w:ins w:id="515" w:author="XinWang MediaTek" w:date="2023-09-05T16:04:00Z">
        <w:r w:rsidRPr="00265727">
          <w:rPr>
            <w:rFonts w:ascii="Cambria" w:eastAsia="Batang" w:hAnsi="Cambria" w:cs="Times New Roman"/>
            <w:b/>
            <w:bCs/>
            <w:color w:val="000000"/>
            <w:spacing w:val="15"/>
            <w:sz w:val="24"/>
            <w:szCs w:val="24"/>
            <w:lang w:eastAsia="ko-KR"/>
          </w:rPr>
          <w:t>General</w:t>
        </w:r>
        <w:bookmarkEnd w:id="514"/>
      </w:ins>
    </w:p>
    <w:p w14:paraId="02E3F65A" w14:textId="77777777" w:rsidR="00265727" w:rsidRPr="003440D6" w:rsidRDefault="00265727" w:rsidP="00265727">
      <w:pPr>
        <w:widowControl/>
        <w:autoSpaceDE/>
        <w:autoSpaceDN/>
        <w:spacing w:before="120" w:after="120"/>
        <w:jc w:val="both"/>
        <w:rPr>
          <w:ins w:id="516" w:author="XinWang MediaTek" w:date="2023-09-05T16:04:00Z"/>
          <w:rFonts w:ascii="Times New Roman" w:eastAsia="MS Mincho" w:hAnsi="Times New Roman" w:cs="Times New Roman"/>
          <w:sz w:val="20"/>
          <w:szCs w:val="20"/>
          <w:lang w:val="en-GB"/>
        </w:rPr>
      </w:pPr>
      <w:ins w:id="517" w:author="XinWang MediaTek" w:date="2023-09-05T16:04:00Z">
        <w:r w:rsidRPr="003440D6">
          <w:rPr>
            <w:rFonts w:ascii="Times New Roman" w:eastAsia="MS Mincho" w:hAnsi="Times New Roman" w:cs="Times New Roman"/>
            <w:sz w:val="20"/>
            <w:szCs w:val="20"/>
            <w:lang w:val="en-GB"/>
          </w:rPr>
          <w:t xml:space="preserve">This annex describes how a content creator shall associate annotations with spatial areas of non-timed G-PCC data encoded and stored in a G-PCC item using a volumetric region item with </w:t>
        </w:r>
        <w:proofErr w:type="spellStart"/>
        <w:r w:rsidRPr="003440D6">
          <w:rPr>
            <w:rFonts w:ascii="Consolas" w:eastAsia="MS Mincho" w:hAnsi="Consolas" w:cs="Times New Roman"/>
            <w:sz w:val="16"/>
            <w:szCs w:val="20"/>
          </w:rPr>
          <w:t>item_type</w:t>
        </w:r>
        <w:proofErr w:type="spellEnd"/>
        <w:r w:rsidRPr="003440D6">
          <w:rPr>
            <w:rFonts w:ascii="Times New Roman" w:eastAsia="MS Mincho" w:hAnsi="Times New Roman" w:cs="Times New Roman"/>
            <w:sz w:val="20"/>
            <w:szCs w:val="20"/>
          </w:rPr>
          <w:t xml:space="preserve"> value of '</w:t>
        </w:r>
        <w:proofErr w:type="spellStart"/>
        <w:r w:rsidRPr="003440D6">
          <w:rPr>
            <w:rFonts w:ascii="Consolas" w:eastAsia="MS Mincho" w:hAnsi="Consolas" w:cs="Times New Roman"/>
            <w:sz w:val="16"/>
            <w:szCs w:val="20"/>
          </w:rPr>
          <w:t>vran</w:t>
        </w:r>
        <w:proofErr w:type="spellEnd"/>
        <w:r w:rsidRPr="003440D6">
          <w:rPr>
            <w:rFonts w:ascii="Times New Roman" w:eastAsia="MS Mincho" w:hAnsi="Times New Roman" w:cs="Times New Roman"/>
            <w:sz w:val="20"/>
            <w:szCs w:val="20"/>
          </w:rPr>
          <w:t xml:space="preserve">' </w:t>
        </w:r>
        <w:r w:rsidRPr="003440D6">
          <w:rPr>
            <w:rFonts w:ascii="Times New Roman" w:eastAsia="MS Mincho" w:hAnsi="Times New Roman" w:cs="Times New Roman"/>
            <w:sz w:val="20"/>
            <w:szCs w:val="20"/>
            <w:lang w:val="en-GB"/>
          </w:rPr>
          <w:t xml:space="preserve">specified in </w:t>
        </w:r>
        <w:r w:rsidRPr="003440D6">
          <w:rPr>
            <w:rFonts w:ascii="Times New Roman" w:eastAsia="MS Mincho" w:hAnsi="Times New Roman" w:cs="Times New Roman"/>
            <w:sz w:val="20"/>
            <w:szCs w:val="20"/>
            <w:highlight w:val="yellow"/>
            <w:lang w:val="en-GB"/>
          </w:rPr>
          <w:t>ISO/IEC 23090-7</w:t>
        </w:r>
        <w:r w:rsidRPr="003440D6">
          <w:rPr>
            <w:rFonts w:ascii="Times New Roman" w:eastAsia="MS Mincho" w:hAnsi="Times New Roman" w:cs="Times New Roman"/>
            <w:sz w:val="20"/>
            <w:szCs w:val="20"/>
            <w:lang w:val="en-GB"/>
          </w:rPr>
          <w:t>.</w:t>
        </w:r>
      </w:ins>
    </w:p>
    <w:p w14:paraId="7E6E97E9" w14:textId="77777777" w:rsidR="00265727" w:rsidRPr="00265727" w:rsidRDefault="00265727" w:rsidP="00733573">
      <w:pPr>
        <w:keepNext/>
        <w:keepLines/>
        <w:widowControl/>
        <w:numPr>
          <w:ilvl w:val="1"/>
          <w:numId w:val="8"/>
        </w:numPr>
        <w:tabs>
          <w:tab w:val="left" w:pos="720"/>
        </w:tabs>
        <w:autoSpaceDE/>
        <w:autoSpaceDN/>
        <w:spacing w:before="360" w:after="120"/>
        <w:jc w:val="both"/>
        <w:outlineLvl w:val="1"/>
        <w:rPr>
          <w:ins w:id="518" w:author="XinWang MediaTek" w:date="2023-09-05T16:04:00Z"/>
          <w:rFonts w:ascii="Cambria" w:eastAsia="Batang" w:hAnsi="Cambria" w:cs="Times New Roman"/>
          <w:b/>
          <w:bCs/>
          <w:color w:val="000000"/>
          <w:spacing w:val="15"/>
          <w:sz w:val="24"/>
          <w:szCs w:val="24"/>
          <w:lang w:val="en-GB" w:eastAsia="ko-KR"/>
        </w:rPr>
      </w:pPr>
      <w:bookmarkStart w:id="519" w:name="_Toc109574502"/>
      <w:ins w:id="520" w:author="XinWang MediaTek" w:date="2023-09-05T16:04:00Z">
        <w:r w:rsidRPr="00265727">
          <w:rPr>
            <w:rFonts w:ascii="Cambria" w:eastAsia="Batang" w:hAnsi="Cambria" w:cs="Times New Roman"/>
            <w:b/>
            <w:bCs/>
            <w:color w:val="000000"/>
            <w:spacing w:val="15"/>
            <w:sz w:val="24"/>
            <w:szCs w:val="24"/>
            <w:lang w:val="en-GB" w:eastAsia="ko-KR"/>
          </w:rPr>
          <w:t>Region annotations of G-PCC data</w:t>
        </w:r>
        <w:bookmarkEnd w:id="519"/>
      </w:ins>
    </w:p>
    <w:p w14:paraId="73C6AED8" w14:textId="77777777" w:rsidR="00265727" w:rsidRPr="003440D6" w:rsidRDefault="00265727" w:rsidP="00265727">
      <w:pPr>
        <w:widowControl/>
        <w:autoSpaceDE/>
        <w:autoSpaceDN/>
        <w:spacing w:before="120" w:after="120"/>
        <w:jc w:val="both"/>
        <w:rPr>
          <w:ins w:id="521" w:author="XinWang MediaTek" w:date="2023-09-05T16:04:00Z"/>
          <w:rFonts w:ascii="Times New Roman" w:eastAsia="MS Mincho" w:hAnsi="Times New Roman" w:cs="Times New Roman"/>
          <w:sz w:val="20"/>
          <w:szCs w:val="20"/>
          <w:lang w:val="en-GB" w:eastAsia="de-DE"/>
        </w:rPr>
      </w:pPr>
      <w:ins w:id="522" w:author="XinWang MediaTek" w:date="2023-09-05T16:04:00Z">
        <w:r w:rsidRPr="003440D6">
          <w:rPr>
            <w:rFonts w:ascii="Times New Roman" w:eastAsia="MS Mincho" w:hAnsi="Times New Roman" w:cs="Times New Roman"/>
            <w:sz w:val="20"/>
            <w:szCs w:val="20"/>
            <w:lang w:val="en-GB" w:eastAsia="de-DE"/>
          </w:rPr>
          <w:t xml:space="preserve">A region annotation, i.e., the annotation of a spatial area, of </w:t>
        </w:r>
        <w:r w:rsidRPr="003440D6">
          <w:rPr>
            <w:rFonts w:ascii="Times New Roman" w:eastAsia="MS Mincho" w:hAnsi="Times New Roman" w:cs="Times New Roman"/>
            <w:sz w:val="20"/>
            <w:szCs w:val="20"/>
            <w:lang w:val="en-GB"/>
          </w:rPr>
          <w:t xml:space="preserve">non-timed G-PCC data stored in a G-PCC item </w:t>
        </w:r>
        <w:r w:rsidRPr="003440D6">
          <w:rPr>
            <w:rFonts w:ascii="Times New Roman" w:eastAsia="MS Mincho" w:hAnsi="Times New Roman" w:cs="Times New Roman"/>
            <w:sz w:val="20"/>
            <w:szCs w:val="20"/>
            <w:lang w:val="en-GB" w:eastAsia="de-DE"/>
          </w:rPr>
          <w:t>may consist in:</w:t>
        </w:r>
      </w:ins>
    </w:p>
    <w:p w14:paraId="282E8649" w14:textId="7BFCD7C5" w:rsidR="00265727" w:rsidRPr="003440D6" w:rsidRDefault="00265727" w:rsidP="00733573">
      <w:pPr>
        <w:widowControl/>
        <w:numPr>
          <w:ilvl w:val="0"/>
          <w:numId w:val="7"/>
        </w:numPr>
        <w:autoSpaceDE/>
        <w:autoSpaceDN/>
        <w:spacing w:before="120" w:after="120"/>
        <w:contextualSpacing/>
        <w:jc w:val="both"/>
        <w:rPr>
          <w:ins w:id="523" w:author="XinWang MediaTek" w:date="2023-09-05T16:04:00Z"/>
          <w:rFonts w:ascii="Times New Roman" w:eastAsia="MS Mincho" w:hAnsi="Times New Roman" w:cs="Times New Roman"/>
          <w:sz w:val="20"/>
          <w:szCs w:val="20"/>
          <w:lang w:val="en-GB" w:eastAsia="de-DE"/>
        </w:rPr>
      </w:pPr>
      <w:ins w:id="524" w:author="XinWang MediaTek" w:date="2023-09-05T16:04:00Z">
        <w:r w:rsidRPr="003440D6">
          <w:rPr>
            <w:rFonts w:ascii="Times New Roman" w:eastAsia="MS Mincho" w:hAnsi="Times New Roman" w:cs="Times New Roman"/>
            <w:sz w:val="20"/>
            <w:szCs w:val="20"/>
            <w:lang w:val="en-GB" w:eastAsia="de-DE"/>
          </w:rPr>
          <w:t xml:space="preserve">an item carrying metadata describing the </w:t>
        </w:r>
        <w:proofErr w:type="gramStart"/>
        <w:r w:rsidRPr="003440D6">
          <w:rPr>
            <w:rFonts w:ascii="Times New Roman" w:eastAsia="MS Mincho" w:hAnsi="Times New Roman" w:cs="Times New Roman"/>
            <w:sz w:val="20"/>
            <w:szCs w:val="20"/>
            <w:lang w:val="en-GB" w:eastAsia="de-DE"/>
          </w:rPr>
          <w:t>region;</w:t>
        </w:r>
        <w:proofErr w:type="gramEnd"/>
      </w:ins>
    </w:p>
    <w:p w14:paraId="1BE27510" w14:textId="38CA40E4" w:rsidR="00265727" w:rsidRPr="003440D6" w:rsidRDefault="00265727" w:rsidP="00733573">
      <w:pPr>
        <w:widowControl/>
        <w:numPr>
          <w:ilvl w:val="0"/>
          <w:numId w:val="7"/>
        </w:numPr>
        <w:autoSpaceDE/>
        <w:autoSpaceDN/>
        <w:spacing w:before="120" w:after="120"/>
        <w:contextualSpacing/>
        <w:jc w:val="both"/>
        <w:rPr>
          <w:ins w:id="525" w:author="XinWang MediaTek" w:date="2023-09-05T16:04:00Z"/>
          <w:rFonts w:ascii="Times New Roman" w:eastAsia="MS Mincho" w:hAnsi="Times New Roman" w:cs="Times New Roman"/>
          <w:sz w:val="20"/>
          <w:szCs w:val="20"/>
          <w:lang w:val="en-GB" w:eastAsia="de-DE"/>
        </w:rPr>
      </w:pPr>
      <w:ins w:id="526" w:author="XinWang MediaTek" w:date="2023-09-05T16:04:00Z">
        <w:r w:rsidRPr="003440D6">
          <w:rPr>
            <w:rFonts w:ascii="Times New Roman" w:eastAsia="MS Mincho" w:hAnsi="Times New Roman" w:cs="Times New Roman"/>
            <w:sz w:val="20"/>
            <w:szCs w:val="20"/>
            <w:lang w:val="en-GB" w:eastAsia="de-DE"/>
          </w:rPr>
          <w:t>an item property describing properties of the region; or,</w:t>
        </w:r>
      </w:ins>
    </w:p>
    <w:p w14:paraId="59B1B8C8" w14:textId="77777777" w:rsidR="00265727" w:rsidRPr="003440D6" w:rsidRDefault="00265727" w:rsidP="00733573">
      <w:pPr>
        <w:widowControl/>
        <w:numPr>
          <w:ilvl w:val="0"/>
          <w:numId w:val="7"/>
        </w:numPr>
        <w:autoSpaceDE/>
        <w:autoSpaceDN/>
        <w:spacing w:before="120" w:after="120"/>
        <w:contextualSpacing/>
        <w:jc w:val="both"/>
        <w:rPr>
          <w:ins w:id="527" w:author="XinWang MediaTek" w:date="2023-09-05T16:04:00Z"/>
          <w:rFonts w:ascii="Times New Roman" w:eastAsia="MS Mincho" w:hAnsi="Times New Roman" w:cs="Times New Roman"/>
          <w:sz w:val="20"/>
          <w:szCs w:val="20"/>
          <w:lang w:val="en-GB" w:eastAsia="de-DE"/>
        </w:rPr>
      </w:pPr>
      <w:ins w:id="528" w:author="XinWang MediaTek" w:date="2023-09-05T16:04:00Z">
        <w:r w:rsidRPr="003440D6">
          <w:rPr>
            <w:rFonts w:ascii="Times New Roman" w:eastAsia="MS Mincho" w:hAnsi="Times New Roman" w:cs="Times New Roman"/>
            <w:sz w:val="20"/>
            <w:szCs w:val="20"/>
            <w:lang w:val="en-GB" w:eastAsia="de-DE"/>
          </w:rPr>
          <w:t xml:space="preserve">an item carrying an image associated with the region. </w:t>
        </w:r>
      </w:ins>
    </w:p>
    <w:p w14:paraId="120AC5EC" w14:textId="77777777" w:rsidR="00265727" w:rsidRPr="008E57B9" w:rsidRDefault="00265727" w:rsidP="00265727">
      <w:pPr>
        <w:widowControl/>
        <w:tabs>
          <w:tab w:val="left" w:pos="1584"/>
        </w:tabs>
        <w:autoSpaceDE/>
        <w:autoSpaceDN/>
        <w:spacing w:after="240" w:line="220" w:lineRule="atLeast"/>
        <w:ind w:left="720" w:right="720"/>
        <w:jc w:val="both"/>
        <w:rPr>
          <w:ins w:id="529" w:author="XinWang MediaTek" w:date="2023-09-05T16:04:00Z"/>
          <w:rFonts w:ascii="Cambria" w:eastAsia="Calibri" w:hAnsi="Cambria" w:cs="Times New Roman"/>
          <w:sz w:val="20"/>
          <w:szCs w:val="20"/>
          <w:lang w:val="en-GB"/>
        </w:rPr>
      </w:pPr>
      <w:ins w:id="530" w:author="XinWang MediaTek" w:date="2023-09-05T16:04:00Z">
        <w:r w:rsidRPr="008E57B9">
          <w:rPr>
            <w:rFonts w:ascii="Cambria" w:eastAsia="Calibri" w:hAnsi="Cambria" w:cs="Times New Roman"/>
            <w:sz w:val="20"/>
            <w:szCs w:val="20"/>
            <w:lang w:val="en-GB"/>
          </w:rPr>
          <w:t>NOTE</w:t>
        </w:r>
        <w:r w:rsidRPr="008E57B9">
          <w:rPr>
            <w:rFonts w:ascii="Cambria" w:eastAsia="Calibri" w:hAnsi="Cambria" w:cs="Times New Roman"/>
            <w:sz w:val="20"/>
            <w:szCs w:val="20"/>
            <w:lang w:val="en-GB"/>
          </w:rPr>
          <w:tab/>
          <w:t>For example, the image can be a 2D image carried in an image item compliant with ISO/IEC 23008-12, or a non-timed volumetric media carried in an item complying with this document.</w:t>
        </w:r>
      </w:ins>
    </w:p>
    <w:p w14:paraId="4257AC7A" w14:textId="77777777" w:rsidR="00265727" w:rsidRPr="003440D6" w:rsidRDefault="00265727" w:rsidP="00265727">
      <w:pPr>
        <w:widowControl/>
        <w:autoSpaceDE/>
        <w:autoSpaceDN/>
        <w:spacing w:before="120" w:after="120"/>
        <w:jc w:val="both"/>
        <w:rPr>
          <w:ins w:id="531" w:author="XinWang MediaTek" w:date="2023-09-05T16:04:00Z"/>
          <w:rFonts w:ascii="Times New Roman" w:eastAsia="MS Mincho" w:hAnsi="Times New Roman" w:cs="Times New Roman"/>
          <w:sz w:val="20"/>
          <w:szCs w:val="20"/>
          <w:lang w:val="en-GB"/>
        </w:rPr>
      </w:pPr>
      <w:ins w:id="532" w:author="XinWang MediaTek" w:date="2023-09-05T16:04:00Z">
        <w:r w:rsidRPr="003440D6">
          <w:rPr>
            <w:rFonts w:ascii="Times New Roman" w:eastAsia="MS Mincho" w:hAnsi="Times New Roman" w:cs="Times New Roman"/>
            <w:sz w:val="20"/>
            <w:szCs w:val="20"/>
            <w:lang w:val="en-GB" w:eastAsia="de-DE"/>
          </w:rPr>
          <w:t xml:space="preserve">Region annotations are associated with one or more spatial areas (or regions) of </w:t>
        </w:r>
        <w:r w:rsidRPr="003440D6">
          <w:rPr>
            <w:rFonts w:ascii="Times New Roman" w:eastAsia="MS Mincho" w:hAnsi="Times New Roman" w:cs="Times New Roman"/>
            <w:sz w:val="20"/>
            <w:szCs w:val="20"/>
            <w:lang w:val="en-GB"/>
          </w:rPr>
          <w:t>non-timed G-PCC data by:</w:t>
        </w:r>
      </w:ins>
    </w:p>
    <w:p w14:paraId="38809192" w14:textId="77777777" w:rsidR="00265727" w:rsidRPr="003440D6" w:rsidRDefault="00265727" w:rsidP="00733573">
      <w:pPr>
        <w:widowControl/>
        <w:numPr>
          <w:ilvl w:val="0"/>
          <w:numId w:val="7"/>
        </w:numPr>
        <w:autoSpaceDE/>
        <w:autoSpaceDN/>
        <w:spacing w:before="120" w:after="120"/>
        <w:contextualSpacing/>
        <w:jc w:val="both"/>
        <w:rPr>
          <w:ins w:id="533" w:author="XinWang MediaTek" w:date="2023-09-05T16:04:00Z"/>
          <w:rFonts w:ascii="Times New Roman" w:eastAsia="MS Mincho" w:hAnsi="Times New Roman" w:cs="Times New Roman"/>
          <w:sz w:val="20"/>
          <w:szCs w:val="20"/>
          <w:lang w:val="en-GB" w:eastAsia="de-DE"/>
        </w:rPr>
      </w:pPr>
      <w:ins w:id="534" w:author="XinWang MediaTek" w:date="2023-09-05T16:04:00Z">
        <w:r w:rsidRPr="003440D6">
          <w:rPr>
            <w:rFonts w:ascii="Times New Roman" w:eastAsia="MS Mincho" w:hAnsi="Times New Roman" w:cs="Times New Roman"/>
            <w:sz w:val="20"/>
            <w:szCs w:val="20"/>
            <w:lang w:val="en-GB" w:eastAsia="de-DE"/>
          </w:rPr>
          <w:t xml:space="preserve">defining and describing the geometry of these one of more regions in a volumetric region item as specified in </w:t>
        </w:r>
        <w:r w:rsidRPr="003440D6">
          <w:rPr>
            <w:rFonts w:ascii="Times New Roman" w:eastAsia="MS Mincho" w:hAnsi="Times New Roman" w:cs="Times New Roman"/>
            <w:sz w:val="20"/>
            <w:szCs w:val="20"/>
            <w:highlight w:val="yellow"/>
            <w:lang w:val="en-GB" w:eastAsia="de-DE"/>
          </w:rPr>
          <w:t>ISO/IEC </w:t>
        </w:r>
        <w:proofErr w:type="gramStart"/>
        <w:r w:rsidRPr="003440D6">
          <w:rPr>
            <w:rFonts w:ascii="Times New Roman" w:eastAsia="MS Mincho" w:hAnsi="Times New Roman" w:cs="Times New Roman"/>
            <w:sz w:val="20"/>
            <w:szCs w:val="20"/>
            <w:highlight w:val="yellow"/>
            <w:lang w:val="en-GB" w:eastAsia="de-DE"/>
          </w:rPr>
          <w:t>23090-7</w:t>
        </w:r>
        <w:r w:rsidRPr="003440D6">
          <w:rPr>
            <w:rFonts w:ascii="Times New Roman" w:eastAsia="MS Mincho" w:hAnsi="Times New Roman" w:cs="Times New Roman"/>
            <w:sz w:val="20"/>
            <w:szCs w:val="20"/>
            <w:lang w:val="en-GB" w:eastAsia="de-DE"/>
          </w:rPr>
          <w:t>;</w:t>
        </w:r>
        <w:proofErr w:type="gramEnd"/>
      </w:ins>
    </w:p>
    <w:p w14:paraId="375D724B" w14:textId="77777777" w:rsidR="00265727" w:rsidRPr="003440D6" w:rsidRDefault="00265727" w:rsidP="00733573">
      <w:pPr>
        <w:widowControl/>
        <w:numPr>
          <w:ilvl w:val="0"/>
          <w:numId w:val="7"/>
        </w:numPr>
        <w:autoSpaceDE/>
        <w:autoSpaceDN/>
        <w:spacing w:before="120" w:after="120"/>
        <w:contextualSpacing/>
        <w:jc w:val="both"/>
        <w:rPr>
          <w:ins w:id="535" w:author="XinWang MediaTek" w:date="2023-09-05T16:04:00Z"/>
          <w:rFonts w:ascii="Times New Roman" w:eastAsia="MS Mincho" w:hAnsi="Times New Roman" w:cs="Times New Roman"/>
          <w:sz w:val="20"/>
          <w:szCs w:val="20"/>
          <w:lang w:val="en-GB" w:eastAsia="de-DE"/>
        </w:rPr>
      </w:pPr>
      <w:ins w:id="536" w:author="XinWang MediaTek" w:date="2023-09-05T16:04:00Z">
        <w:r w:rsidRPr="003440D6">
          <w:rPr>
            <w:rFonts w:ascii="Times New Roman" w:eastAsia="MS Mincho" w:hAnsi="Times New Roman" w:cs="Times New Roman"/>
            <w:sz w:val="20"/>
            <w:szCs w:val="20"/>
            <w:lang w:val="en-GB" w:eastAsia="de-DE"/>
          </w:rPr>
          <w:t xml:space="preserve">associating the volumetric region item with the G-PCC item it describes using a </w:t>
        </w:r>
        <w:r w:rsidRPr="003440D6">
          <w:rPr>
            <w:rFonts w:ascii="Times New Roman" w:eastAsia="MS Mincho" w:hAnsi="Times New Roman" w:cs="Times New Roman"/>
            <w:sz w:val="20"/>
            <w:szCs w:val="20"/>
          </w:rPr>
          <w:t>'</w:t>
        </w:r>
        <w:proofErr w:type="spellStart"/>
        <w:r w:rsidRPr="008E57B9">
          <w:rPr>
            <w:rFonts w:ascii="Courier New" w:eastAsia="MS Mincho" w:hAnsi="Courier New" w:cs="Courier New"/>
            <w:sz w:val="20"/>
            <w:szCs w:val="20"/>
          </w:rPr>
          <w:t>csdc</w:t>
        </w:r>
        <w:proofErr w:type="spellEnd"/>
        <w:r w:rsidRPr="003440D6">
          <w:rPr>
            <w:rFonts w:ascii="Times New Roman" w:eastAsia="MS Mincho" w:hAnsi="Times New Roman" w:cs="Times New Roman"/>
            <w:sz w:val="20"/>
            <w:szCs w:val="20"/>
          </w:rPr>
          <w:t>' (content describes) item reference from the volumetric region item to the G-PCC item; and,</w:t>
        </w:r>
      </w:ins>
    </w:p>
    <w:p w14:paraId="16F68270" w14:textId="77777777" w:rsidR="00265727" w:rsidRPr="003440D6" w:rsidRDefault="00265727" w:rsidP="00733573">
      <w:pPr>
        <w:widowControl/>
        <w:numPr>
          <w:ilvl w:val="0"/>
          <w:numId w:val="7"/>
        </w:numPr>
        <w:autoSpaceDE/>
        <w:autoSpaceDN/>
        <w:spacing w:before="120" w:after="120"/>
        <w:contextualSpacing/>
        <w:jc w:val="both"/>
        <w:rPr>
          <w:ins w:id="537" w:author="XinWang MediaTek" w:date="2023-09-05T16:04:00Z"/>
          <w:rFonts w:ascii="Times New Roman" w:eastAsia="MS Mincho" w:hAnsi="Times New Roman" w:cs="Times New Roman"/>
          <w:sz w:val="20"/>
          <w:szCs w:val="20"/>
          <w:lang w:val="en-GB" w:eastAsia="de-DE"/>
        </w:rPr>
      </w:pPr>
      <w:ins w:id="538" w:author="XinWang MediaTek" w:date="2023-09-05T16:04:00Z">
        <w:r w:rsidRPr="003440D6">
          <w:rPr>
            <w:rFonts w:ascii="Times New Roman" w:eastAsia="MS Mincho" w:hAnsi="Times New Roman" w:cs="Times New Roman"/>
            <w:sz w:val="20"/>
            <w:szCs w:val="20"/>
          </w:rPr>
          <w:t xml:space="preserve">associating any or </w:t>
        </w:r>
        <w:proofErr w:type="gramStart"/>
        <w:r w:rsidRPr="003440D6">
          <w:rPr>
            <w:rFonts w:ascii="Times New Roman" w:eastAsia="MS Mincho" w:hAnsi="Times New Roman" w:cs="Times New Roman"/>
            <w:sz w:val="20"/>
            <w:szCs w:val="20"/>
          </w:rPr>
          <w:t>all of</w:t>
        </w:r>
        <w:proofErr w:type="gramEnd"/>
        <w:r w:rsidRPr="003440D6">
          <w:rPr>
            <w:rFonts w:ascii="Times New Roman" w:eastAsia="MS Mincho" w:hAnsi="Times New Roman" w:cs="Times New Roman"/>
            <w:sz w:val="20"/>
            <w:szCs w:val="20"/>
          </w:rPr>
          <w:t xml:space="preserve"> the following with the volumetric region item:</w:t>
        </w:r>
      </w:ins>
    </w:p>
    <w:p w14:paraId="09F6B857" w14:textId="77777777" w:rsidR="00265727" w:rsidRPr="003440D6" w:rsidRDefault="00265727" w:rsidP="00733573">
      <w:pPr>
        <w:widowControl/>
        <w:numPr>
          <w:ilvl w:val="1"/>
          <w:numId w:val="7"/>
        </w:numPr>
        <w:autoSpaceDE/>
        <w:autoSpaceDN/>
        <w:spacing w:before="120" w:after="120"/>
        <w:contextualSpacing/>
        <w:jc w:val="both"/>
        <w:rPr>
          <w:ins w:id="539" w:author="XinWang MediaTek" w:date="2023-09-05T16:04:00Z"/>
          <w:rFonts w:ascii="Times New Roman" w:eastAsia="MS Mincho" w:hAnsi="Times New Roman" w:cs="Times New Roman"/>
          <w:sz w:val="20"/>
          <w:szCs w:val="20"/>
          <w:lang w:val="en-GB" w:eastAsia="de-DE"/>
        </w:rPr>
      </w:pPr>
      <w:ins w:id="540" w:author="XinWang MediaTek" w:date="2023-09-05T16:04:00Z">
        <w:r w:rsidRPr="003440D6">
          <w:rPr>
            <w:rFonts w:ascii="Times New Roman" w:eastAsia="MS Mincho" w:hAnsi="Times New Roman" w:cs="Times New Roman"/>
            <w:sz w:val="20"/>
            <w:szCs w:val="20"/>
          </w:rPr>
          <w:t xml:space="preserve">one or more descriptive item properties, using the </w:t>
        </w:r>
        <w:proofErr w:type="spellStart"/>
        <w:proofErr w:type="gramStart"/>
        <w:r w:rsidRPr="008E57B9">
          <w:rPr>
            <w:rFonts w:ascii="Consolas" w:eastAsia="MS Mincho" w:hAnsi="Consolas" w:cs="Times New Roman"/>
            <w:sz w:val="20"/>
            <w:szCs w:val="20"/>
          </w:rPr>
          <w:t>ItemPropertyAssociationBox</w:t>
        </w:r>
        <w:proofErr w:type="spellEnd"/>
        <w:r w:rsidRPr="003440D6">
          <w:rPr>
            <w:rFonts w:ascii="Times New Roman" w:eastAsia="MS Mincho" w:hAnsi="Times New Roman" w:cs="Times New Roman"/>
            <w:sz w:val="20"/>
            <w:szCs w:val="20"/>
          </w:rPr>
          <w:t>;</w:t>
        </w:r>
        <w:proofErr w:type="gramEnd"/>
      </w:ins>
    </w:p>
    <w:p w14:paraId="590A972E" w14:textId="77777777" w:rsidR="00265727" w:rsidRPr="008E57B9" w:rsidRDefault="00265727" w:rsidP="003440D6">
      <w:pPr>
        <w:widowControl/>
        <w:tabs>
          <w:tab w:val="left" w:pos="1584"/>
        </w:tabs>
        <w:autoSpaceDE/>
        <w:autoSpaceDN/>
        <w:spacing w:after="240" w:line="220" w:lineRule="atLeast"/>
        <w:ind w:left="1440" w:right="720"/>
        <w:jc w:val="both"/>
        <w:rPr>
          <w:ins w:id="541" w:author="XinWang MediaTek" w:date="2023-09-05T16:04:00Z"/>
          <w:rFonts w:ascii="Cambria" w:eastAsia="Calibri" w:hAnsi="Cambria" w:cs="Times New Roman"/>
          <w:sz w:val="20"/>
          <w:szCs w:val="20"/>
          <w:lang w:val="en-GB"/>
        </w:rPr>
      </w:pPr>
      <w:ins w:id="542" w:author="XinWang MediaTek" w:date="2023-09-05T16:04:00Z">
        <w:r w:rsidRPr="008E57B9">
          <w:rPr>
            <w:rFonts w:ascii="Cambria" w:eastAsia="Calibri" w:hAnsi="Cambria" w:cs="Times New Roman"/>
            <w:sz w:val="20"/>
            <w:szCs w:val="20"/>
            <w:lang w:val="en-GB"/>
          </w:rPr>
          <w:t>NOTE</w:t>
        </w:r>
        <w:r w:rsidRPr="008E57B9">
          <w:rPr>
            <w:rFonts w:ascii="Cambria" w:eastAsia="Calibri" w:hAnsi="Cambria" w:cs="Times New Roman"/>
            <w:sz w:val="20"/>
            <w:szCs w:val="20"/>
            <w:lang w:val="en-GB"/>
          </w:rPr>
          <w:tab/>
          <w:t xml:space="preserve">For instance, a region annotation can use a </w:t>
        </w:r>
        <w:proofErr w:type="spellStart"/>
        <w:r w:rsidRPr="003440D6">
          <w:rPr>
            <w:rFonts w:ascii="Courier New" w:eastAsia="Calibri" w:hAnsi="Courier New" w:cs="Courier New"/>
            <w:sz w:val="20"/>
            <w:szCs w:val="20"/>
            <w:lang w:val="en-GB"/>
          </w:rPr>
          <w:t>UserDescriptionProperty</w:t>
        </w:r>
        <w:proofErr w:type="spellEnd"/>
        <w:r w:rsidRPr="003440D6">
          <w:rPr>
            <w:rFonts w:ascii="Cambria" w:eastAsia="Calibri" w:hAnsi="Cambria" w:cs="Times New Roman"/>
            <w:sz w:val="20"/>
            <w:szCs w:val="20"/>
            <w:lang w:val="en-GB"/>
          </w:rPr>
          <w:t xml:space="preserve"> </w:t>
        </w:r>
        <w:r w:rsidRPr="008E57B9">
          <w:rPr>
            <w:rFonts w:ascii="Cambria" w:eastAsia="Calibri" w:hAnsi="Cambria" w:cs="Times New Roman"/>
            <w:sz w:val="20"/>
            <w:szCs w:val="20"/>
            <w:lang w:val="en-GB"/>
          </w:rPr>
          <w:t xml:space="preserve">as specified in ISO/IEC 23008-12 to associate a </w:t>
        </w:r>
        <w:proofErr w:type="gramStart"/>
        <w:r w:rsidRPr="008E57B9">
          <w:rPr>
            <w:rFonts w:ascii="Cambria" w:eastAsia="Calibri" w:hAnsi="Cambria" w:cs="Times New Roman"/>
            <w:sz w:val="20"/>
            <w:szCs w:val="20"/>
            <w:lang w:val="en-GB"/>
          </w:rPr>
          <w:t>description/tags</w:t>
        </w:r>
        <w:proofErr w:type="gramEnd"/>
        <w:r w:rsidRPr="008E57B9">
          <w:rPr>
            <w:rFonts w:ascii="Cambria" w:eastAsia="Calibri" w:hAnsi="Cambria" w:cs="Times New Roman"/>
            <w:sz w:val="20"/>
            <w:szCs w:val="20"/>
            <w:lang w:val="en-GB"/>
          </w:rPr>
          <w:t xml:space="preserve"> with a region of the non-timed visual volumetric data.</w:t>
        </w:r>
      </w:ins>
    </w:p>
    <w:p w14:paraId="065694AF" w14:textId="77777777" w:rsidR="00265727" w:rsidRPr="003440D6" w:rsidRDefault="00265727" w:rsidP="00733573">
      <w:pPr>
        <w:widowControl/>
        <w:numPr>
          <w:ilvl w:val="1"/>
          <w:numId w:val="7"/>
        </w:numPr>
        <w:autoSpaceDE/>
        <w:autoSpaceDN/>
        <w:spacing w:before="120" w:after="120"/>
        <w:contextualSpacing/>
        <w:jc w:val="both"/>
        <w:rPr>
          <w:ins w:id="543" w:author="XinWang MediaTek" w:date="2023-09-05T16:04:00Z"/>
          <w:rFonts w:ascii="Times New Roman" w:eastAsia="MS Mincho" w:hAnsi="Times New Roman" w:cs="Times New Roman"/>
          <w:sz w:val="20"/>
          <w:szCs w:val="20"/>
          <w:lang w:val="en-GB" w:eastAsia="de-DE"/>
        </w:rPr>
      </w:pPr>
      <w:ins w:id="544" w:author="XinWang MediaTek" w:date="2023-09-05T16:04:00Z">
        <w:r w:rsidRPr="003440D6">
          <w:rPr>
            <w:rFonts w:ascii="Times New Roman" w:eastAsia="MS Mincho" w:hAnsi="Times New Roman" w:cs="Times New Roman"/>
            <w:sz w:val="20"/>
            <w:szCs w:val="20"/>
          </w:rPr>
          <w:t>one or more metadata items, using an item reference of type '</w:t>
        </w:r>
        <w:proofErr w:type="spellStart"/>
        <w:r w:rsidRPr="003440D6">
          <w:rPr>
            <w:rFonts w:ascii="Courier New" w:eastAsia="MS Mincho" w:hAnsi="Courier New" w:cs="Courier New"/>
            <w:sz w:val="20"/>
            <w:szCs w:val="20"/>
          </w:rPr>
          <w:t>cdsc</w:t>
        </w:r>
        <w:proofErr w:type="spellEnd"/>
        <w:r w:rsidRPr="003440D6">
          <w:rPr>
            <w:rFonts w:ascii="Times New Roman" w:eastAsia="MS Mincho" w:hAnsi="Times New Roman" w:cs="Times New Roman"/>
            <w:sz w:val="20"/>
            <w:szCs w:val="20"/>
          </w:rPr>
          <w:t>' from the metadata item to the volumetric region item.</w:t>
        </w:r>
      </w:ins>
    </w:p>
    <w:p w14:paraId="4292B04D" w14:textId="77777777" w:rsidR="00265727" w:rsidRPr="003440D6" w:rsidRDefault="00265727" w:rsidP="00733573">
      <w:pPr>
        <w:widowControl/>
        <w:numPr>
          <w:ilvl w:val="1"/>
          <w:numId w:val="7"/>
        </w:numPr>
        <w:autoSpaceDE/>
        <w:autoSpaceDN/>
        <w:spacing w:before="120" w:after="120"/>
        <w:contextualSpacing/>
        <w:jc w:val="both"/>
        <w:rPr>
          <w:ins w:id="545" w:author="XinWang MediaTek" w:date="2023-09-05T16:04:00Z"/>
          <w:rFonts w:ascii="Times New Roman" w:eastAsia="MS Mincho" w:hAnsi="Times New Roman" w:cs="Times New Roman"/>
          <w:sz w:val="20"/>
          <w:szCs w:val="20"/>
          <w:lang w:val="en-GB" w:eastAsia="de-DE"/>
        </w:rPr>
      </w:pPr>
      <w:ins w:id="546" w:author="XinWang MediaTek" w:date="2023-09-05T16:04:00Z">
        <w:r w:rsidRPr="003440D6">
          <w:rPr>
            <w:rFonts w:ascii="Times New Roman" w:eastAsia="MS Mincho" w:hAnsi="Times New Roman" w:cs="Times New Roman"/>
            <w:sz w:val="20"/>
            <w:szCs w:val="20"/>
          </w:rPr>
          <w:t>one or more items carrying a two-dimensional image or non-timed volumetric media, using an item reference of type '</w:t>
        </w:r>
        <w:proofErr w:type="spellStart"/>
        <w:r w:rsidRPr="008E57B9">
          <w:rPr>
            <w:rFonts w:ascii="Consolas" w:eastAsia="MS Mincho" w:hAnsi="Consolas" w:cs="Times New Roman"/>
            <w:sz w:val="20"/>
            <w:szCs w:val="20"/>
          </w:rPr>
          <w:t>eroi</w:t>
        </w:r>
        <w:proofErr w:type="spellEnd"/>
        <w:r w:rsidRPr="003440D6">
          <w:rPr>
            <w:rFonts w:ascii="Times New Roman" w:eastAsia="MS Mincho" w:hAnsi="Times New Roman" w:cs="Times New Roman"/>
            <w:sz w:val="20"/>
            <w:szCs w:val="20"/>
          </w:rPr>
          <w:t>' from the volumetric region item to the item.</w:t>
        </w:r>
      </w:ins>
    </w:p>
    <w:p w14:paraId="108252B1" w14:textId="77777777" w:rsidR="00265727" w:rsidRPr="003440D6" w:rsidRDefault="00265727" w:rsidP="00265727">
      <w:pPr>
        <w:widowControl/>
        <w:autoSpaceDE/>
        <w:autoSpaceDN/>
        <w:spacing w:before="120" w:after="120"/>
        <w:jc w:val="both"/>
        <w:rPr>
          <w:ins w:id="547" w:author="XinWang MediaTek" w:date="2023-09-05T16:04:00Z"/>
          <w:rFonts w:ascii="Times New Roman" w:eastAsia="MS Mincho" w:hAnsi="Times New Roman" w:cs="Times New Roman"/>
          <w:sz w:val="20"/>
          <w:szCs w:val="20"/>
          <w:lang w:val="en-GB" w:eastAsia="de-DE"/>
        </w:rPr>
      </w:pPr>
      <w:ins w:id="548" w:author="XinWang MediaTek" w:date="2023-09-05T16:04:00Z">
        <w:r w:rsidRPr="003440D6">
          <w:rPr>
            <w:rFonts w:ascii="Times New Roman" w:eastAsia="MS Mincho" w:hAnsi="Times New Roman" w:cs="Times New Roman"/>
            <w:sz w:val="20"/>
            <w:szCs w:val="20"/>
            <w:lang w:val="en-GB" w:eastAsia="de-DE"/>
          </w:rPr>
          <w:t>The region annotation applies to each region described in the volumetric region item individually.</w:t>
        </w:r>
      </w:ins>
    </w:p>
    <w:p w14:paraId="72AB062C" w14:textId="77777777" w:rsidR="00265727" w:rsidRPr="003440D6" w:rsidRDefault="00265727" w:rsidP="00265727">
      <w:pPr>
        <w:widowControl/>
        <w:autoSpaceDE/>
        <w:autoSpaceDN/>
        <w:spacing w:before="120" w:after="120"/>
        <w:jc w:val="both"/>
        <w:rPr>
          <w:ins w:id="549" w:author="XinWang MediaTek" w:date="2023-09-05T16:04:00Z"/>
          <w:rFonts w:ascii="Times New Roman" w:eastAsia="MS Mincho" w:hAnsi="Times New Roman" w:cs="Times New Roman"/>
          <w:sz w:val="20"/>
          <w:szCs w:val="20"/>
          <w:lang w:val="en-GB" w:eastAsia="de-DE"/>
        </w:rPr>
      </w:pPr>
      <w:ins w:id="550" w:author="XinWang MediaTek" w:date="2023-09-05T16:04:00Z">
        <w:r w:rsidRPr="003440D6">
          <w:rPr>
            <w:rFonts w:ascii="Times New Roman" w:eastAsia="MS Mincho" w:hAnsi="Times New Roman" w:cs="Times New Roman"/>
            <w:sz w:val="20"/>
            <w:szCs w:val="20"/>
            <w:lang w:val="en-GB" w:eastAsia="de-DE"/>
          </w:rPr>
          <w:t>The same region annotations may be associated with several G-PCC items by associating the same volumetric region item with multiple G-PCC items.</w:t>
        </w:r>
      </w:ins>
    </w:p>
    <w:p w14:paraId="1026B12D" w14:textId="77777777" w:rsidR="00265727" w:rsidRPr="00BC351B" w:rsidRDefault="00265727" w:rsidP="008E57B9">
      <w:pPr>
        <w:widowControl/>
        <w:autoSpaceDE/>
        <w:autoSpaceDN/>
        <w:spacing w:before="120" w:after="120"/>
        <w:jc w:val="both"/>
        <w:rPr>
          <w:rFonts w:ascii="Times New Roman" w:eastAsia="MS Mincho" w:hAnsi="Times New Roman" w:cs="Times New Roman"/>
          <w:sz w:val="20"/>
          <w:szCs w:val="20"/>
          <w:lang w:val="en-GB"/>
        </w:rPr>
      </w:pPr>
    </w:p>
    <w:sectPr w:rsidR="00265727" w:rsidRPr="00BC351B" w:rsidSect="00BC1590">
      <w:headerReference w:type="default" r:id="rId27"/>
      <w:footerReference w:type="default" r:id="rId28"/>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5" w:author="XinWang MediaTek" w:date="2023-09-05T15:21:00Z" w:initials="XM">
    <w:p w14:paraId="1E385F94" w14:textId="5D863D9A" w:rsidR="00160D07" w:rsidRDefault="00160D07">
      <w:pPr>
        <w:pStyle w:val="CommentText"/>
      </w:pPr>
      <w:r>
        <w:rPr>
          <w:rStyle w:val="CommentReference"/>
        </w:rPr>
        <w:annotationRef/>
      </w:r>
      <w:r>
        <w:rPr>
          <w:rStyle w:val="CommentReference"/>
        </w:rPr>
        <w:annotationRef/>
      </w:r>
      <w:r>
        <w:t xml:space="preserve">This is the section on “Guiding principles” in the WD. </w:t>
      </w:r>
    </w:p>
  </w:comment>
  <w:comment w:id="156" w:author="XinWang MediaTek" w:date="2023-09-05T15:20:00Z" w:initials="XM">
    <w:p w14:paraId="519F31F0" w14:textId="6C295BAC" w:rsidR="00160D07" w:rsidRDefault="00160D07">
      <w:pPr>
        <w:pStyle w:val="CommentText"/>
      </w:pPr>
      <w:r>
        <w:rPr>
          <w:rStyle w:val="CommentReference"/>
        </w:rPr>
        <w:annotationRef/>
      </w:r>
      <w:r>
        <w:t xml:space="preserve">This is the section on “Usage of Metadata in ISOBMFF” in the WD.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E385F94" w15:done="0"/>
  <w15:commentEx w15:paraId="519F31F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A1C5DE" w16cex:dateUtc="2023-09-05T22:21:00Z"/>
  <w16cex:commentExtensible w16cex:durableId="28A1C5B2" w16cex:dateUtc="2023-09-05T2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E385F94" w16cid:durableId="28A1C5DE"/>
  <w16cid:commentId w16cid:paraId="519F31F0" w16cid:durableId="28A1C5B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34F41" w14:textId="77777777" w:rsidR="00887CE3" w:rsidRDefault="00887CE3" w:rsidP="009E784A">
      <w:r>
        <w:separator/>
      </w:r>
    </w:p>
  </w:endnote>
  <w:endnote w:type="continuationSeparator" w:id="0">
    <w:p w14:paraId="316C6369" w14:textId="77777777" w:rsidR="00887CE3" w:rsidRDefault="00887CE3"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auto"/>
    <w:pitch w:val="variable"/>
    <w:sig w:usb0="00000003" w:usb1="00000000" w:usb2="00000000" w:usb3="00000000" w:csb0="00000003"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MS PMincho">
    <w:charset w:val="80"/>
    <w:family w:val="roman"/>
    <w:pitch w:val="variable"/>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61889" w14:textId="77777777" w:rsidR="00423112" w:rsidRDefault="004231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B93F7" w14:textId="77777777" w:rsidR="00423112" w:rsidRDefault="004231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20FB5" w14:textId="77777777" w:rsidR="00423112" w:rsidRDefault="004231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070F2" w14:textId="77777777" w:rsidR="008229E1" w:rsidRPr="00BA1CC8" w:rsidRDefault="008229E1"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010B5" w14:textId="77777777" w:rsidR="008229E1" w:rsidRDefault="008229E1" w:rsidP="008A6D64">
    <w:pPr>
      <w:pStyle w:val="Footer"/>
      <w:spacing w:before="240" w:after="48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D9965" w14:textId="77777777" w:rsidR="008229E1" w:rsidRDefault="008229E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733573"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83D8DE" w14:textId="77777777" w:rsidR="00887CE3" w:rsidRDefault="00887CE3" w:rsidP="009E784A">
      <w:r>
        <w:separator/>
      </w:r>
    </w:p>
  </w:footnote>
  <w:footnote w:type="continuationSeparator" w:id="0">
    <w:p w14:paraId="09986553" w14:textId="77777777" w:rsidR="00887CE3" w:rsidRDefault="00887CE3"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72DB5" w14:textId="77777777" w:rsidR="00423112" w:rsidRDefault="004231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030" w14:textId="77777777" w:rsidR="00423112" w:rsidRDefault="004231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385B2" w14:textId="77777777" w:rsidR="00423112" w:rsidRDefault="004231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8139F" w14:textId="77777777" w:rsidR="008229E1" w:rsidRPr="00151316" w:rsidRDefault="008229E1" w:rsidP="004421EF">
    <w:pPr>
      <w:pStyle w:val="Header"/>
      <w:spacing w:line="240" w:lineRule="exact"/>
    </w:pPr>
    <w:r w:rsidRPr="00151316">
      <w:t>ISO #####-</w:t>
    </w:r>
    <w:r w:rsidRPr="00151316">
      <w:t>#:####(X)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927F3" w14:textId="3FD55FE9" w:rsidR="008229E1" w:rsidRPr="004D16C0" w:rsidRDefault="008229E1" w:rsidP="004421EF">
    <w:pPr>
      <w:pStyle w:val="Header"/>
      <w:spacing w:after="360"/>
      <w:rPr>
        <w:b/>
        <w:sz w:val="24"/>
        <w:szCs w:val="24"/>
      </w:rPr>
    </w:pPr>
    <w:r w:rsidRPr="004D16C0">
      <w:rPr>
        <w:sz w:val="24"/>
        <w:szCs w:val="24"/>
      </w:rPr>
      <w:t>© ISO </w:t>
    </w:r>
    <w:r>
      <w:rPr>
        <w:sz w:val="24"/>
        <w:szCs w:val="24"/>
      </w:rPr>
      <w:t>2023</w:t>
    </w:r>
    <w:r w:rsidRPr="004D16C0">
      <w:rPr>
        <w:sz w:val="24"/>
        <w:szCs w:val="24"/>
      </w:rPr>
      <w:t> – All rights reserved</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AFA68" w14:textId="77777777" w:rsidR="008229E1" w:rsidRDefault="008229E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733573"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E62CD"/>
    <w:multiLevelType w:val="hybridMultilevel"/>
    <w:tmpl w:val="79229266"/>
    <w:lvl w:ilvl="0" w:tplc="2020BAEC">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EA2DB4"/>
    <w:multiLevelType w:val="multilevel"/>
    <w:tmpl w:val="9FB0D230"/>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240A3C88"/>
    <w:multiLevelType w:val="multilevel"/>
    <w:tmpl w:val="B95EFB48"/>
    <w:lvl w:ilvl="0">
      <w:start w:val="1"/>
      <w:numFmt w:val="upperLetter"/>
      <w:suff w:val="nothing"/>
      <w:lvlText w:val="Annex %1"/>
      <w:lvlJc w:val="left"/>
      <w:pPr>
        <w:ind w:left="0" w:firstLine="0"/>
      </w:pPr>
      <w:rPr>
        <w:rFonts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suff w:val="space"/>
      <w:lvlText w:val="Figure %1.%2.%3.%4.%5.%6.%7 —"/>
      <w:lvlJc w:val="left"/>
      <w:pPr>
        <w:ind w:left="0" w:firstLine="0"/>
      </w:pPr>
      <w:rPr>
        <w:rFonts w:cs="Times New Roman" w:hint="default"/>
      </w:rPr>
    </w:lvl>
    <w:lvl w:ilvl="7">
      <w:start w:val="1"/>
      <w:numFmt w:val="decimal"/>
      <w:suff w:val="space"/>
      <w:lvlText w:val="Table %1.%2.%3.%4.%5.%6.%7.%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26524D88"/>
    <w:multiLevelType w:val="hybridMultilevel"/>
    <w:tmpl w:val="BBCE8020"/>
    <w:lvl w:ilvl="0" w:tplc="7BE4752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0F02328"/>
    <w:multiLevelType w:val="hybridMultilevel"/>
    <w:tmpl w:val="DBD2BC44"/>
    <w:lvl w:ilvl="0" w:tplc="55785726">
      <w:start w:val="1"/>
      <w:numFmt w:val="decimal"/>
      <w:pStyle w:val="1"/>
      <w:lvlText w:val="%1."/>
      <w:lvlJc w:val="left"/>
      <w:pPr>
        <w:ind w:left="987"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6A7B3D4B"/>
    <w:multiLevelType w:val="multilevel"/>
    <w:tmpl w:val="7718495E"/>
    <w:lvl w:ilvl="0">
      <w:start w:val="7"/>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6D1F07C4"/>
    <w:multiLevelType w:val="hybridMultilevel"/>
    <w:tmpl w:val="4A38C0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890228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3788614">
    <w:abstractNumId w:val="2"/>
  </w:num>
  <w:num w:numId="3" w16cid:durableId="1374572612">
    <w:abstractNumId w:val="6"/>
  </w:num>
  <w:num w:numId="4" w16cid:durableId="206844064">
    <w:abstractNumId w:val="1"/>
  </w:num>
  <w:num w:numId="5" w16cid:durableId="1938512369">
    <w:abstractNumId w:val="4"/>
  </w:num>
  <w:num w:numId="6" w16cid:durableId="94442446">
    <w:abstractNumId w:val="7"/>
  </w:num>
  <w:num w:numId="7" w16cid:durableId="1481538941">
    <w:abstractNumId w:val="0"/>
  </w:num>
  <w:num w:numId="8" w16cid:durableId="43916003">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XinWang MediaTek">
    <w15:presenceInfo w15:providerId="AD" w15:userId="S::XinWang.MediaTek@mediatek.com::e6adfa1e-0e47-4606-9448-664fff7bd758"/>
  </w15:person>
  <w15:person w15:author="Xin Wang">
    <w15:presenceInfo w15:providerId="AD" w15:userId="S::XinWang.MediaTek@mediatek.com::e6adfa1e-0e47-4606-9448-664fff7bd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3329"/>
    <w:rsid w:val="00050705"/>
    <w:rsid w:val="000968DA"/>
    <w:rsid w:val="000C78E6"/>
    <w:rsid w:val="000E7C3B"/>
    <w:rsid w:val="000E7D99"/>
    <w:rsid w:val="000F5B4A"/>
    <w:rsid w:val="000F62FF"/>
    <w:rsid w:val="001065BB"/>
    <w:rsid w:val="00114B08"/>
    <w:rsid w:val="00160D07"/>
    <w:rsid w:val="0017051E"/>
    <w:rsid w:val="00173F65"/>
    <w:rsid w:val="00183CEE"/>
    <w:rsid w:val="0018563E"/>
    <w:rsid w:val="00194043"/>
    <w:rsid w:val="00195FF0"/>
    <w:rsid w:val="00196997"/>
    <w:rsid w:val="001C1D26"/>
    <w:rsid w:val="001C5D58"/>
    <w:rsid w:val="001E18A9"/>
    <w:rsid w:val="002068B0"/>
    <w:rsid w:val="002166EB"/>
    <w:rsid w:val="00232F62"/>
    <w:rsid w:val="00252885"/>
    <w:rsid w:val="00263789"/>
    <w:rsid w:val="00265727"/>
    <w:rsid w:val="00275AB1"/>
    <w:rsid w:val="0029338D"/>
    <w:rsid w:val="002E0545"/>
    <w:rsid w:val="002F382F"/>
    <w:rsid w:val="003226C8"/>
    <w:rsid w:val="00326D36"/>
    <w:rsid w:val="00335A7C"/>
    <w:rsid w:val="003440D6"/>
    <w:rsid w:val="003638F4"/>
    <w:rsid w:val="00385C5D"/>
    <w:rsid w:val="003B0FC6"/>
    <w:rsid w:val="003F4C08"/>
    <w:rsid w:val="004003A8"/>
    <w:rsid w:val="0042116B"/>
    <w:rsid w:val="00423112"/>
    <w:rsid w:val="00440B0A"/>
    <w:rsid w:val="00484E61"/>
    <w:rsid w:val="004C352E"/>
    <w:rsid w:val="004E459B"/>
    <w:rsid w:val="004E45B6"/>
    <w:rsid w:val="004F5473"/>
    <w:rsid w:val="00540DEA"/>
    <w:rsid w:val="005612C2"/>
    <w:rsid w:val="005C2A51"/>
    <w:rsid w:val="005C597A"/>
    <w:rsid w:val="005E64C4"/>
    <w:rsid w:val="005F1719"/>
    <w:rsid w:val="005F23CA"/>
    <w:rsid w:val="006106EB"/>
    <w:rsid w:val="00622C6C"/>
    <w:rsid w:val="0063127E"/>
    <w:rsid w:val="00651912"/>
    <w:rsid w:val="006C6CBB"/>
    <w:rsid w:val="006C71C0"/>
    <w:rsid w:val="0071306B"/>
    <w:rsid w:val="00732F0E"/>
    <w:rsid w:val="00733573"/>
    <w:rsid w:val="007E1E0D"/>
    <w:rsid w:val="007F537F"/>
    <w:rsid w:val="00804D88"/>
    <w:rsid w:val="00805670"/>
    <w:rsid w:val="008229E1"/>
    <w:rsid w:val="00827179"/>
    <w:rsid w:val="00830349"/>
    <w:rsid w:val="00877DA2"/>
    <w:rsid w:val="00881CCB"/>
    <w:rsid w:val="00887CE3"/>
    <w:rsid w:val="008B204F"/>
    <w:rsid w:val="008E57B9"/>
    <w:rsid w:val="008E7795"/>
    <w:rsid w:val="00902AFF"/>
    <w:rsid w:val="00913FF2"/>
    <w:rsid w:val="0094363A"/>
    <w:rsid w:val="00954B0D"/>
    <w:rsid w:val="009636E0"/>
    <w:rsid w:val="00980E7B"/>
    <w:rsid w:val="009A32C9"/>
    <w:rsid w:val="009B09C2"/>
    <w:rsid w:val="009C29CE"/>
    <w:rsid w:val="009C464E"/>
    <w:rsid w:val="009C5AAC"/>
    <w:rsid w:val="009D5D9F"/>
    <w:rsid w:val="009E784A"/>
    <w:rsid w:val="00A04044"/>
    <w:rsid w:val="00A3723E"/>
    <w:rsid w:val="00A65A6A"/>
    <w:rsid w:val="00A83F47"/>
    <w:rsid w:val="00A84E81"/>
    <w:rsid w:val="00AC642D"/>
    <w:rsid w:val="00AF23C0"/>
    <w:rsid w:val="00B040DD"/>
    <w:rsid w:val="00B10D58"/>
    <w:rsid w:val="00B12A12"/>
    <w:rsid w:val="00B24CCE"/>
    <w:rsid w:val="00B2799D"/>
    <w:rsid w:val="00B62642"/>
    <w:rsid w:val="00B82286"/>
    <w:rsid w:val="00BA60FC"/>
    <w:rsid w:val="00BB20AD"/>
    <w:rsid w:val="00BC1590"/>
    <w:rsid w:val="00BC351B"/>
    <w:rsid w:val="00BE5AB0"/>
    <w:rsid w:val="00BF73AD"/>
    <w:rsid w:val="00C00EE5"/>
    <w:rsid w:val="00C05859"/>
    <w:rsid w:val="00C16009"/>
    <w:rsid w:val="00C208A3"/>
    <w:rsid w:val="00C41EE6"/>
    <w:rsid w:val="00C42B03"/>
    <w:rsid w:val="00C4336C"/>
    <w:rsid w:val="00C955C7"/>
    <w:rsid w:val="00CB798F"/>
    <w:rsid w:val="00CD36BE"/>
    <w:rsid w:val="00CF1629"/>
    <w:rsid w:val="00D33290"/>
    <w:rsid w:val="00D437AA"/>
    <w:rsid w:val="00D709E9"/>
    <w:rsid w:val="00D75A30"/>
    <w:rsid w:val="00DA7056"/>
    <w:rsid w:val="00E320F0"/>
    <w:rsid w:val="00E413B5"/>
    <w:rsid w:val="00E565AB"/>
    <w:rsid w:val="00E843CE"/>
    <w:rsid w:val="00E9507F"/>
    <w:rsid w:val="00E965CC"/>
    <w:rsid w:val="00EA12EF"/>
    <w:rsid w:val="00EB75EE"/>
    <w:rsid w:val="00EE2713"/>
    <w:rsid w:val="00EF2D59"/>
    <w:rsid w:val="00F03F9B"/>
    <w:rsid w:val="00F419DA"/>
    <w:rsid w:val="00F432BB"/>
    <w:rsid w:val="00F73309"/>
    <w:rsid w:val="00F766B7"/>
    <w:rsid w:val="00F96A72"/>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06EB"/>
    <w:rPr>
      <w:rFonts w:ascii="Arial" w:eastAsia="Arial" w:hAnsi="Arial" w:cs="Arial"/>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Alt+1"/>
    <w:basedOn w:val="Normal"/>
    <w:link w:val="Heading1Char"/>
    <w:uiPriority w:val="9"/>
    <w:qFormat/>
    <w:pPr>
      <w:numPr>
        <w:numId w:val="3"/>
      </w:numPr>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unhideWhenUsed/>
    <w:qFormat/>
    <w:rsid w:val="005E64C4"/>
    <w:pPr>
      <w:keepNext/>
      <w:keepLines/>
      <w:numPr>
        <w:ilvl w:val="1"/>
        <w:numId w:val="3"/>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h32,THeading 3,H31,Titre 3,Org Heading 1,Alt+3,Alt+31,Alt+32,Alt+33,Alt+311,Alt+321,Alt+34,Alt+35,Alt+36,Alt+37,Alt+38,Alt+39,Alt+310,Alt+312,Alt+322,Alt+313,Alt+314,Title3,3,GS_3,0H,bullet,b,3 bullet,SECOND,Bullet,Second,l3"/>
    <w:basedOn w:val="Normal"/>
    <w:next w:val="Normal"/>
    <w:link w:val="Heading3Char"/>
    <w:uiPriority w:val="9"/>
    <w:unhideWhenUsed/>
    <w:qFormat/>
    <w:rsid w:val="005E64C4"/>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5E64C4"/>
    <w:pPr>
      <w:keepNext/>
      <w:keepLines/>
      <w:numPr>
        <w:ilvl w:val="3"/>
        <w:numId w:val="3"/>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E64C4"/>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E64C4"/>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5E64C4"/>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E64C4"/>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E64C4"/>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TitleChar">
    <w:name w:val="Title Char"/>
    <w:basedOn w:val="DefaultParagraphFont"/>
    <w:link w:val="Title"/>
    <w:uiPriority w:val="10"/>
    <w:rsid w:val="00B12A12"/>
    <w:rPr>
      <w:rFonts w:ascii="Arial" w:eastAsia="Arial" w:hAnsi="Arial" w:cs="Arial"/>
      <w:b/>
      <w:bCs/>
      <w:sz w:val="29"/>
      <w:szCs w:val="29"/>
      <w:u w:val="single" w:color="000000"/>
    </w:rPr>
  </w:style>
  <w:style w:type="character" w:customStyle="1" w:styleId="ListParagraphChar">
    <w:name w:val="List Paragraph Char"/>
    <w:basedOn w:val="DefaultParagraphFont"/>
    <w:link w:val="ListParagraph"/>
    <w:uiPriority w:val="34"/>
    <w:qFormat/>
    <w:locked/>
    <w:rsid w:val="00B12A12"/>
    <w:rPr>
      <w:rFonts w:ascii="Arial" w:eastAsia="Arial" w:hAnsi="Arial" w:cs="Arial"/>
    </w:rPr>
  </w:style>
  <w:style w:type="character" w:customStyle="1" w:styleId="10">
    <w:name w:val="スタイル1 (文字)"/>
    <w:basedOn w:val="DefaultParagraphFont"/>
    <w:link w:val="1"/>
    <w:locked/>
    <w:rsid w:val="00B12A12"/>
    <w:rPr>
      <w:rFonts w:ascii="Times New Roman" w:eastAsia="Yu Mincho" w:hAnsi="Times New Roman" w:cs="Arial"/>
      <w:b/>
      <w:bCs/>
      <w:kern w:val="32"/>
      <w:sz w:val="32"/>
      <w:szCs w:val="32"/>
      <w:lang w:val="en-CA"/>
    </w:rPr>
  </w:style>
  <w:style w:type="paragraph" w:customStyle="1" w:styleId="1">
    <w:name w:val="スタイル1"/>
    <w:basedOn w:val="Normal"/>
    <w:link w:val="10"/>
    <w:qFormat/>
    <w:rsid w:val="00B12A12"/>
    <w:pPr>
      <w:keepNext/>
      <w:widowControl/>
      <w:numPr>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outlineLvl w:val="0"/>
    </w:pPr>
    <w:rPr>
      <w:rFonts w:ascii="Times New Roman" w:eastAsia="Yu Mincho" w:hAnsi="Times New Roman"/>
      <w:b/>
      <w:bCs/>
      <w:kern w:val="32"/>
      <w:sz w:val="32"/>
      <w:szCs w:val="32"/>
      <w:lang w:val="en-CA"/>
    </w:rPr>
  </w:style>
  <w:style w:type="table" w:styleId="GridTable1Light">
    <w:name w:val="Grid Table 1 Light"/>
    <w:basedOn w:val="TableNormal"/>
    <w:uiPriority w:val="46"/>
    <w:rsid w:val="00B12A12"/>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E413B5"/>
    <w:pPr>
      <w:widowControl/>
      <w:autoSpaceDE/>
      <w:autoSpaceDN/>
      <w:spacing w:after="134"/>
      <w:jc w:val="center"/>
    </w:pPr>
    <w:rPr>
      <w:rFonts w:ascii="Cambria" w:eastAsia="Candara" w:hAnsi="Cambria" w:cs="Times New Roman"/>
      <w:b/>
      <w:iCs/>
      <w:sz w:val="20"/>
      <w:szCs w:val="20"/>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E413B5"/>
    <w:rPr>
      <w:rFonts w:ascii="Cambria" w:eastAsia="Candara" w:hAnsi="Cambria" w:cs="Times New Roman"/>
      <w:b/>
      <w:iCs/>
      <w:sz w:val="20"/>
      <w:szCs w:val="20"/>
    </w:rPr>
  </w:style>
  <w:style w:type="paragraph" w:customStyle="1" w:styleId="zzCopyright">
    <w:name w:val="zzCopyright"/>
    <w:basedOn w:val="Normal"/>
    <w:next w:val="Normal"/>
    <w:semiHidden/>
    <w:rsid w:val="008229E1"/>
    <w:pPr>
      <w:widowControl/>
      <w:pBdr>
        <w:top w:val="single" w:sz="4" w:space="1" w:color="0000FF"/>
        <w:left w:val="single" w:sz="4" w:space="4" w:color="0000FF"/>
        <w:bottom w:val="single" w:sz="4" w:space="1" w:color="0000FF"/>
        <w:right w:val="single" w:sz="4" w:space="4" w:color="0000FF"/>
      </w:pBdr>
      <w:tabs>
        <w:tab w:val="left" w:pos="403"/>
        <w:tab w:val="left" w:pos="514"/>
        <w:tab w:val="left" w:pos="9623"/>
      </w:tabs>
      <w:autoSpaceDE/>
      <w:autoSpaceDN/>
      <w:spacing w:after="240" w:line="240" w:lineRule="atLeast"/>
      <w:ind w:left="284" w:right="284"/>
      <w:jc w:val="both"/>
    </w:pPr>
    <w:rPr>
      <w:rFonts w:ascii="Cambria" w:eastAsia="Calibri" w:hAnsi="Cambria" w:cs="Times New Roman"/>
      <w:color w:val="0000FF"/>
      <w:lang w:val="en-GB"/>
    </w:rPr>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9"/>
    <w:rsid w:val="008229E1"/>
    <w:rPr>
      <w:rFonts w:ascii="Arial" w:eastAsia="Arial" w:hAnsi="Arial" w:cs="Arial"/>
      <w:b/>
      <w:bCs/>
      <w:sz w:val="24"/>
      <w:szCs w:val="24"/>
    </w:rPr>
  </w:style>
  <w:style w:type="paragraph" w:styleId="CommentText">
    <w:name w:val="annotation text"/>
    <w:basedOn w:val="Normal"/>
    <w:link w:val="CommentTextChar"/>
    <w:uiPriority w:val="99"/>
    <w:semiHidden/>
    <w:unhideWhenUsed/>
    <w:rsid w:val="005E64C4"/>
    <w:rPr>
      <w:sz w:val="20"/>
      <w:szCs w:val="20"/>
    </w:rPr>
  </w:style>
  <w:style w:type="character" w:customStyle="1" w:styleId="CommentTextChar">
    <w:name w:val="Comment Text Char"/>
    <w:basedOn w:val="DefaultParagraphFont"/>
    <w:link w:val="CommentText"/>
    <w:uiPriority w:val="99"/>
    <w:semiHidden/>
    <w:rsid w:val="005E64C4"/>
    <w:rPr>
      <w:rFonts w:ascii="Arial" w:eastAsia="Arial" w:hAnsi="Arial" w:cs="Arial"/>
      <w:sz w:val="20"/>
      <w:szCs w:val="20"/>
    </w:rPr>
  </w:style>
  <w:style w:type="character" w:styleId="CommentReference">
    <w:name w:val="annotation reference"/>
    <w:basedOn w:val="DefaultParagraphFont"/>
    <w:uiPriority w:val="99"/>
    <w:semiHidden/>
    <w:unhideWhenUsed/>
    <w:rsid w:val="005E64C4"/>
    <w:rPr>
      <w:sz w:val="16"/>
      <w:szCs w:val="16"/>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5E64C4"/>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h32 Char,THeading 3 Char,H31 Char,Titre 3 Char,Org Heading 1 Char,Alt+3 Char,Alt+31 Char,Alt+32 Char,Alt+33 Char,Alt+311 Char,Alt+321 Char,Alt+34 Char,Alt+35 Char,Alt+36 Char,Alt+37 Char,Alt+38 Char,Alt+39 Char"/>
    <w:basedOn w:val="DefaultParagraphFont"/>
    <w:link w:val="Heading3"/>
    <w:uiPriority w:val="9"/>
    <w:rsid w:val="005E64C4"/>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5E64C4"/>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5E64C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5E64C4"/>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5E64C4"/>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5E64C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E64C4"/>
    <w:rPr>
      <w:rFonts w:asciiTheme="majorHAnsi" w:eastAsiaTheme="majorEastAsia" w:hAnsiTheme="majorHAnsi" w:cstheme="majorBidi"/>
      <w:i/>
      <w:iCs/>
      <w:color w:val="272727" w:themeColor="text1" w:themeTint="D8"/>
      <w:sz w:val="21"/>
      <w:szCs w:val="21"/>
    </w:rPr>
  </w:style>
  <w:style w:type="paragraph" w:customStyle="1" w:styleId="Note">
    <w:name w:val="Note"/>
    <w:basedOn w:val="Normal"/>
    <w:next w:val="Normal"/>
    <w:link w:val="NoteZchn"/>
    <w:rsid w:val="0029338D"/>
    <w:pPr>
      <w:widowControl/>
      <w:tabs>
        <w:tab w:val="left" w:pos="960"/>
      </w:tabs>
      <w:autoSpaceDE/>
      <w:autoSpaceDN/>
      <w:spacing w:after="240" w:line="210" w:lineRule="atLeast"/>
      <w:ind w:left="360" w:right="360"/>
      <w:jc w:val="both"/>
    </w:pPr>
    <w:rPr>
      <w:rFonts w:ascii="Cambria" w:eastAsia="Calibri" w:hAnsi="Cambria" w:cs="Times New Roman"/>
      <w:sz w:val="18"/>
      <w:lang w:val="en-GB"/>
    </w:rPr>
  </w:style>
  <w:style w:type="character" w:customStyle="1" w:styleId="NoteZchn">
    <w:name w:val="Note Zchn"/>
    <w:link w:val="Note"/>
    <w:rsid w:val="0029338D"/>
    <w:rPr>
      <w:rFonts w:ascii="Cambria" w:eastAsia="Calibri" w:hAnsi="Cambria" w:cs="Times New Roman"/>
      <w:sz w:val="18"/>
      <w:lang w:val="en-GB"/>
    </w:rPr>
  </w:style>
  <w:style w:type="paragraph" w:styleId="CommentSubject">
    <w:name w:val="annotation subject"/>
    <w:basedOn w:val="CommentText"/>
    <w:next w:val="CommentText"/>
    <w:link w:val="CommentSubjectChar"/>
    <w:uiPriority w:val="99"/>
    <w:semiHidden/>
    <w:unhideWhenUsed/>
    <w:rsid w:val="000F5B4A"/>
    <w:rPr>
      <w:b/>
      <w:bCs/>
    </w:rPr>
  </w:style>
  <w:style w:type="character" w:customStyle="1" w:styleId="CommentSubjectChar">
    <w:name w:val="Comment Subject Char"/>
    <w:basedOn w:val="CommentTextChar"/>
    <w:link w:val="CommentSubject"/>
    <w:uiPriority w:val="99"/>
    <w:semiHidden/>
    <w:rsid w:val="000F5B4A"/>
    <w:rPr>
      <w:rFonts w:ascii="Arial" w:eastAsia="Arial" w:hAnsi="Arial" w:cs="Arial"/>
      <w:b/>
      <w:bCs/>
      <w:sz w:val="20"/>
      <w:szCs w:val="20"/>
    </w:rPr>
  </w:style>
  <w:style w:type="paragraph" w:customStyle="1" w:styleId="Termbody">
    <w:name w:val="Term body"/>
    <w:basedOn w:val="Normal"/>
    <w:link w:val="TermbodyChar"/>
    <w:qFormat/>
    <w:rsid w:val="00173F65"/>
    <w:pPr>
      <w:widowControl/>
      <w:autoSpaceDE/>
      <w:autoSpaceDN/>
      <w:spacing w:after="160"/>
      <w:ind w:left="771"/>
    </w:pPr>
    <w:rPr>
      <w:rFonts w:ascii="Times New Roman" w:eastAsia="Times New Roman" w:hAnsi="Times New Roman" w:cs="Times New Roman"/>
      <w:sz w:val="20"/>
      <w:szCs w:val="20"/>
      <w:lang w:val="en-GB"/>
    </w:rPr>
  </w:style>
  <w:style w:type="character" w:customStyle="1" w:styleId="TermbodyChar">
    <w:name w:val="Term body Char"/>
    <w:basedOn w:val="DefaultParagraphFont"/>
    <w:link w:val="Termbody"/>
    <w:rsid w:val="00173F65"/>
    <w:rPr>
      <w:rFonts w:ascii="Times New Roman" w:eastAsia="Times New Roman" w:hAnsi="Times New Roman" w:cs="Times New Roman"/>
      <w:sz w:val="20"/>
      <w:szCs w:val="20"/>
      <w:lang w:val="en-GB"/>
    </w:rPr>
  </w:style>
  <w:style w:type="paragraph" w:styleId="Revision">
    <w:name w:val="Revision"/>
    <w:hidden/>
    <w:uiPriority w:val="99"/>
    <w:semiHidden/>
    <w:rsid w:val="00484E61"/>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9641">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96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header" Target="header5.xml"/><Relationship Id="rId26" Type="http://schemas.microsoft.com/office/2018/08/relationships/commentsExtensible" Target="commentsExtensible.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4.xml"/><Relationship Id="rId25" Type="http://schemas.microsoft.com/office/2016/09/relationships/commentsIds" Target="commentsIds.xml"/><Relationship Id="rId2" Type="http://schemas.openxmlformats.org/officeDocument/2006/relationships/styles" Target="styles.xml"/><Relationship Id="rId16" Type="http://schemas.openxmlformats.org/officeDocument/2006/relationships/hyperlink" Target="https://www.iso.org/iso/model_document-rice_model.pdf" TargetMode="Externa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microsoft.com/office/2011/relationships/commentsExtended" Target="commentsExtended.xml"/><Relationship Id="rId5" Type="http://schemas.openxmlformats.org/officeDocument/2006/relationships/footnotes" Target="footnotes.xml"/><Relationship Id="rId15" Type="http://schemas.openxmlformats.org/officeDocument/2006/relationships/hyperlink" Target="https://www.iso.org/iso/how-to-write-standards.pdf" TargetMode="External"/><Relationship Id="rId23" Type="http://schemas.openxmlformats.org/officeDocument/2006/relationships/comments" Target="comments.xml"/><Relationship Id="rId28"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 Id="rId27" Type="http://schemas.openxmlformats.org/officeDocument/2006/relationships/header" Target="header7.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3933</Words>
  <Characters>22419</Characters>
  <Application>Microsoft Office Word</Application>
  <DocSecurity>0</DocSecurity>
  <Lines>186</Lines>
  <Paragraphs>52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Text of ISO_IEC 23090-7 CAMD Common Metadata for Immersive Media</vt:lpstr>
      <vt:lpstr/>
    </vt:vector>
  </TitlesOfParts>
  <Manager/>
  <Company/>
  <LinksUpToDate>false</LinksUpToDate>
  <CharactersWithSpaces>26300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ISO_IEC 23090-7 CAMD Common Metadata for Immersive Media</dc:title>
  <dc:subject/>
  <dc:creator>Xin Wang</dc:creator>
  <cp:keywords/>
  <dc:description/>
  <cp:lastModifiedBy>Xin Wang</cp:lastModifiedBy>
  <cp:revision>2</cp:revision>
  <dcterms:created xsi:type="dcterms:W3CDTF">2023-09-06T04:35:00Z</dcterms:created>
  <dcterms:modified xsi:type="dcterms:W3CDTF">2023-09-06T04:35:00Z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00967</vt:lpwstr>
  </property>
  <property fmtid="{D5CDD505-2E9C-101B-9397-08002B2CF9AE}" pid="3" name="MDMSNumber">
    <vt:lpwstr>22961</vt:lpwstr>
  </property>
  <property fmtid="{D5CDD505-2E9C-101B-9397-08002B2CF9AE}" pid="4" name="Date completed">
    <vt:lpwstr>2023-08-12</vt:lpwstr>
  </property>
  <property fmtid="{D5CDD505-2E9C-101B-9397-08002B2CF9AE}" pid="5" name="MSIP_Label_83bcef13-7cac-433f-ba1d-47a323951816_Enabled">
    <vt:lpwstr>true</vt:lpwstr>
  </property>
  <property fmtid="{D5CDD505-2E9C-101B-9397-08002B2CF9AE}" pid="6" name="MSIP_Label_83bcef13-7cac-433f-ba1d-47a323951816_SetDate">
    <vt:lpwstr>2023-05-16T18:02:16Z</vt:lpwstr>
  </property>
  <property fmtid="{D5CDD505-2E9C-101B-9397-08002B2CF9AE}" pid="7" name="MSIP_Label_83bcef13-7cac-433f-ba1d-47a323951816_Method">
    <vt:lpwstr>Privileged</vt:lpwstr>
  </property>
  <property fmtid="{D5CDD505-2E9C-101B-9397-08002B2CF9AE}" pid="8" name="MSIP_Label_83bcef13-7cac-433f-ba1d-47a323951816_Name">
    <vt:lpwstr>MTK_Unclassified</vt:lpwstr>
  </property>
  <property fmtid="{D5CDD505-2E9C-101B-9397-08002B2CF9AE}" pid="9" name="MSIP_Label_83bcef13-7cac-433f-ba1d-47a323951816_SiteId">
    <vt:lpwstr>a7687ede-7a6b-4ef6-bace-642f677fbe31</vt:lpwstr>
  </property>
  <property fmtid="{D5CDD505-2E9C-101B-9397-08002B2CF9AE}" pid="10" name="MSIP_Label_83bcef13-7cac-433f-ba1d-47a323951816_ActionId">
    <vt:lpwstr>76ee5bc0-22c2-4ab3-bc94-0aef577f7fea</vt:lpwstr>
  </property>
  <property fmtid="{D5CDD505-2E9C-101B-9397-08002B2CF9AE}" pid="11" name="MSIP_Label_83bcef13-7cac-433f-ba1d-47a323951816_ContentBits">
    <vt:lpwstr>0</vt:lpwstr>
  </property>
</Properties>
</file>