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0CFB" w14:textId="230CAED2" w:rsidR="001A33D0" w:rsidRPr="00BC394B" w:rsidRDefault="001A33D0" w:rsidP="001A33D0">
      <w:pPr>
        <w:jc w:val="right"/>
        <w:rPr>
          <w:b/>
          <w:sz w:val="28"/>
          <w:szCs w:val="28"/>
        </w:rPr>
      </w:pPr>
      <w:r w:rsidRPr="00BC394B">
        <w:rPr>
          <w:b/>
          <w:noProof/>
          <w:sz w:val="28"/>
          <w:szCs w:val="28"/>
        </w:rPr>
        <w:t>ISO</w:t>
      </w:r>
      <w:r w:rsidR="00D42709">
        <w:rPr>
          <w:b/>
          <w:noProof/>
          <w:sz w:val="28"/>
          <w:szCs w:val="28"/>
        </w:rPr>
        <w:t>/IEC</w:t>
      </w:r>
      <w:r w:rsidRPr="00BC394B">
        <w:rPr>
          <w:b/>
          <w:noProof/>
          <w:sz w:val="28"/>
          <w:szCs w:val="28"/>
        </w:rPr>
        <w:t> </w:t>
      </w:r>
      <w:r w:rsidR="00C65759">
        <w:rPr>
          <w:b/>
          <w:noProof/>
          <w:sz w:val="28"/>
          <w:szCs w:val="28"/>
        </w:rPr>
        <w:t>14496</w:t>
      </w:r>
      <w:r w:rsidRPr="00BC394B">
        <w:rPr>
          <w:b/>
          <w:noProof/>
          <w:sz w:val="28"/>
          <w:szCs w:val="28"/>
        </w:rPr>
        <w:t>-</w:t>
      </w:r>
      <w:r w:rsidR="00C65759">
        <w:rPr>
          <w:b/>
          <w:noProof/>
          <w:sz w:val="28"/>
          <w:szCs w:val="28"/>
        </w:rPr>
        <w:t>15</w:t>
      </w:r>
      <w:r w:rsidRPr="00BC394B">
        <w:rPr>
          <w:b/>
          <w:noProof/>
          <w:sz w:val="28"/>
          <w:szCs w:val="28"/>
        </w:rPr>
        <w:t>:</w:t>
      </w:r>
      <w:r w:rsidR="00C65759">
        <w:rPr>
          <w:b/>
          <w:noProof/>
          <w:sz w:val="28"/>
          <w:szCs w:val="28"/>
        </w:rPr>
        <w:t>2022</w:t>
      </w:r>
      <w:r w:rsidRPr="00BC394B">
        <w:rPr>
          <w:b/>
          <w:noProof/>
          <w:sz w:val="28"/>
          <w:szCs w:val="28"/>
        </w:rPr>
        <w:t>(</w:t>
      </w:r>
      <w:r w:rsidR="00C65759">
        <w:rPr>
          <w:b/>
          <w:noProof/>
          <w:sz w:val="28"/>
          <w:szCs w:val="28"/>
        </w:rPr>
        <w:t>E</w:t>
      </w:r>
      <w:r w:rsidRPr="00BC394B">
        <w:rPr>
          <w:b/>
          <w:noProof/>
          <w:sz w:val="28"/>
          <w:szCs w:val="28"/>
        </w:rPr>
        <w:t>)</w:t>
      </w:r>
    </w:p>
    <w:p w14:paraId="4D02EBF9" w14:textId="6286F039" w:rsidR="001A33D0" w:rsidRPr="00BC394B" w:rsidRDefault="001A33D0" w:rsidP="001A33D0">
      <w:pPr>
        <w:jc w:val="right"/>
      </w:pPr>
      <w:r w:rsidRPr="00BC394B">
        <w:rPr>
          <w:noProof/>
        </w:rPr>
        <w:t>ISO</w:t>
      </w:r>
      <w:r w:rsidR="00D42709">
        <w:rPr>
          <w:noProof/>
        </w:rPr>
        <w:t>/IEC</w:t>
      </w:r>
      <w:r w:rsidRPr="00BC394B">
        <w:rPr>
          <w:noProof/>
        </w:rPr>
        <w:t> </w:t>
      </w:r>
      <w:r w:rsidR="00C65759">
        <w:rPr>
          <w:noProof/>
        </w:rPr>
        <w:t>J</w:t>
      </w:r>
      <w:r w:rsidRPr="00BC394B">
        <w:t>TC </w:t>
      </w:r>
      <w:r w:rsidR="00C65759">
        <w:rPr>
          <w:noProof/>
        </w:rPr>
        <w:t>1</w:t>
      </w:r>
      <w:r w:rsidRPr="00BC394B">
        <w:t>/SC </w:t>
      </w:r>
      <w:r w:rsidR="00C65759">
        <w:rPr>
          <w:noProof/>
        </w:rPr>
        <w:t>29</w:t>
      </w:r>
      <w:r w:rsidRPr="00BC394B">
        <w:t>/WG </w:t>
      </w:r>
      <w:r w:rsidR="00C65759">
        <w:t>03</w:t>
      </w:r>
    </w:p>
    <w:p w14:paraId="042393CA" w14:textId="6CFBC58B" w:rsidR="001A33D0" w:rsidRPr="00BC394B" w:rsidRDefault="000F0E7A" w:rsidP="001A33D0">
      <w:pPr>
        <w:spacing w:after="2000"/>
        <w:jc w:val="right"/>
      </w:pPr>
      <w:r>
        <w:t>Date</w:t>
      </w:r>
      <w:r w:rsidR="001A33D0" w:rsidRPr="00BC394B">
        <w:t xml:space="preserve">: </w:t>
      </w:r>
      <w:r w:rsidR="00125F96">
        <w:rPr>
          <w:noProof/>
        </w:rPr>
        <w:t>2023-0</w:t>
      </w:r>
      <w:ins w:id="0" w:author="Miska Hannuksela 00" w:date="2023-07-24T13:28:00Z">
        <w:r w:rsidR="00F41710">
          <w:rPr>
            <w:noProof/>
          </w:rPr>
          <w:t>7</w:t>
        </w:r>
      </w:ins>
      <w:del w:id="1" w:author="Miska Hannuksela 00" w:date="2023-07-24T13:28:00Z">
        <w:r w:rsidR="0011346C" w:rsidDel="00F41710">
          <w:rPr>
            <w:noProof/>
          </w:rPr>
          <w:delText>5</w:delText>
        </w:r>
      </w:del>
    </w:p>
    <w:p w14:paraId="63E9682C" w14:textId="6638E9F1" w:rsidR="001A33D0" w:rsidRPr="00BC394B" w:rsidRDefault="00C65759"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3</w:t>
      </w:r>
      <w:r w:rsidR="00151BD5">
        <w:rPr>
          <w:b/>
          <w:sz w:val="32"/>
          <w:szCs w:val="32"/>
        </w:rPr>
        <w:t xml:space="preserve">: </w:t>
      </w:r>
      <w:r w:rsidR="00151BD5" w:rsidRPr="00151BD5">
        <w:rPr>
          <w:b/>
          <w:sz w:val="32"/>
          <w:szCs w:val="32"/>
        </w:rPr>
        <w:t>Support for neural-network post-filter supplemental enhancement information and other improvements</w:t>
      </w:r>
    </w:p>
    <w:p w14:paraId="0C4E5E3E" w14:textId="77777777" w:rsidR="001A33D0" w:rsidRPr="00BC394B" w:rsidRDefault="001A33D0" w:rsidP="001A33D0">
      <w:pPr>
        <w:spacing w:before="2000"/>
      </w:pPr>
    </w:p>
    <w:p w14:paraId="35822679" w14:textId="40ADE0DD"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del w:id="2" w:author="Miska Hannuksela 00" w:date="2023-07-24T13:28:00Z">
        <w:r w:rsidRPr="00BC394B" w:rsidDel="00F41710">
          <w:rPr>
            <w:sz w:val="80"/>
            <w:szCs w:val="80"/>
          </w:rPr>
          <w:delText>W</w:delText>
        </w:r>
      </w:del>
      <w:ins w:id="3" w:author="Miska Hannuksela 00" w:date="2023-07-24T13:28:00Z">
        <w:r w:rsidR="00F41710">
          <w:rPr>
            <w:sz w:val="80"/>
            <w:szCs w:val="80"/>
          </w:rPr>
          <w:t>C</w:t>
        </w:r>
      </w:ins>
      <w:r w:rsidRPr="00BC394B">
        <w:rPr>
          <w:sz w:val="80"/>
          <w:szCs w:val="80"/>
        </w:rPr>
        <w:t>D stage</w:t>
      </w:r>
    </w:p>
    <w:p w14:paraId="5D0AC167" w14:textId="77777777" w:rsidR="001A33D0" w:rsidRPr="00BC394B" w:rsidRDefault="001A33D0" w:rsidP="001A33D0"/>
    <w:p w14:paraId="00AA7745"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AE464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6CB75E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675F46B" w14:textId="77777777" w:rsidR="00ED5FAB" w:rsidRDefault="00ED5FAB" w:rsidP="00DF6AAF">
      <w:pPr>
        <w:pStyle w:val="BodyText"/>
      </w:pPr>
    </w:p>
    <w:p w14:paraId="362E8D7E" w14:textId="77777777" w:rsidR="00ED5FAB" w:rsidRDefault="00ED5FAB" w:rsidP="00DF6AAF">
      <w:pPr>
        <w:pStyle w:val="BodyText"/>
      </w:pPr>
    </w:p>
    <w:p w14:paraId="457DAEF1" w14:textId="77777777" w:rsidR="001A33D0" w:rsidRPr="00BC394B" w:rsidRDefault="001A33D0" w:rsidP="00DF6AAF">
      <w:pPr>
        <w:pStyle w:val="BodyText"/>
      </w:pPr>
    </w:p>
    <w:p w14:paraId="01AD3290"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6C797E1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BE68ED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02F3A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748FD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0643D97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3FA001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8E37BF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2A171FA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250AC0"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F78278D" w14:textId="77777777" w:rsidR="001A33D0" w:rsidRPr="00BC394B" w:rsidRDefault="001A33D0" w:rsidP="00ED5FAB">
      <w:pPr>
        <w:pStyle w:val="BodyText"/>
      </w:pPr>
    </w:p>
    <w:p w14:paraId="7F921D37"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2377D4BF" w14:textId="65B2A8C3" w:rsidR="001A33D0" w:rsidRPr="00BC394B" w:rsidRDefault="00151BD5"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3: S</w:t>
      </w:r>
      <w:r w:rsidRPr="00151BD5">
        <w:rPr>
          <w:color w:val="auto"/>
          <w:szCs w:val="32"/>
        </w:rPr>
        <w:t>upport for neural-network post-filter supplemental enhancement information and other improvements</w:t>
      </w:r>
    </w:p>
    <w:p w14:paraId="6EDEF2FC" w14:textId="3E8387C8" w:rsidR="00975EEF" w:rsidRDefault="00975EEF">
      <w:pPr>
        <w:rPr>
          <w:i/>
          <w:iCs/>
        </w:rPr>
      </w:pPr>
      <w:r>
        <w:rPr>
          <w:i/>
          <w:iCs/>
        </w:rPr>
        <w:t>Add the following to the normative references in Clause 2:</w:t>
      </w:r>
    </w:p>
    <w:p w14:paraId="60105E70" w14:textId="77777777" w:rsidR="00402FBB" w:rsidRPr="00975EEF" w:rsidRDefault="00402FBB" w:rsidP="00402FBB">
      <w:pPr>
        <w:rPr>
          <w:ins w:id="4" w:author="Miska Hannuksela 00" w:date="2023-07-24T14:39:00Z"/>
        </w:rPr>
      </w:pPr>
      <w:ins w:id="5" w:author="Miska Hannuksela 00" w:date="2023-07-24T14:39:00Z">
        <w:r>
          <w:t xml:space="preserve">ISO/IEC 15938-17, </w:t>
        </w:r>
        <w:r w:rsidRPr="000E032F">
          <w:rPr>
            <w:i/>
            <w:iCs/>
          </w:rPr>
          <w:t>Information technology — Multimedia content description interface — Part 17: Compression of neural networks for multimedia content description and analysis</w:t>
        </w:r>
      </w:ins>
    </w:p>
    <w:p w14:paraId="56FCDFBE" w14:textId="7D71F10E" w:rsidR="00975EEF" w:rsidRPr="00975EEF" w:rsidRDefault="00975EEF">
      <w:r>
        <w:t>ISO/IEC 23002-7</w:t>
      </w:r>
      <w:r w:rsidR="000E032F">
        <w:t xml:space="preserve">, </w:t>
      </w:r>
      <w:r w:rsidR="000E032F" w:rsidRPr="000E032F">
        <w:rPr>
          <w:i/>
          <w:iCs/>
        </w:rPr>
        <w:t>Information technology — MPEG video technologies — Part 7: Versatile supplemental enhancement information messages for coded video bitstreams</w:t>
      </w:r>
    </w:p>
    <w:p w14:paraId="0843F729" w14:textId="77777777" w:rsidR="000E032F" w:rsidRDefault="000E032F">
      <w:pPr>
        <w:rPr>
          <w:i/>
          <w:iCs/>
        </w:rPr>
      </w:pPr>
    </w:p>
    <w:p w14:paraId="60DF9B2C" w14:textId="116FEDC0" w:rsidR="001A33D0" w:rsidRPr="00151BD5" w:rsidRDefault="00151BD5">
      <w:pPr>
        <w:rPr>
          <w:i/>
          <w:iCs/>
        </w:rPr>
      </w:pPr>
      <w:bookmarkStart w:id="6" w:name="_Hlk139787527"/>
      <w:r w:rsidRPr="00151BD5">
        <w:rPr>
          <w:i/>
          <w:iCs/>
        </w:rPr>
        <w:t xml:space="preserve">Add the following subclauses </w:t>
      </w:r>
      <w:ins w:id="7" w:author="Ye-Kui Wang (yk1)" w:date="2023-07-08T16:00:00Z">
        <w:r w:rsidR="00BF1ECA">
          <w:rPr>
            <w:i/>
            <w:iCs/>
          </w:rPr>
          <w:t>4.16</w:t>
        </w:r>
      </w:ins>
      <w:del w:id="8" w:author="Ye-Kui Wang (yk1)" w:date="2023-07-08T16:00:00Z">
        <w:r w:rsidRPr="00151BD5" w:rsidDel="00BF1ECA">
          <w:rPr>
            <w:i/>
            <w:iCs/>
          </w:rPr>
          <w:delText>11.4.22</w:delText>
        </w:r>
      </w:del>
      <w:r w:rsidRPr="00151BD5">
        <w:rPr>
          <w:i/>
          <w:iCs/>
        </w:rPr>
        <w:t xml:space="preserve"> and </w:t>
      </w:r>
      <w:ins w:id="9" w:author="Ye-Kui Wang (yk1)" w:date="2023-07-08T16:00:00Z">
        <w:r w:rsidR="00BF1ECA">
          <w:rPr>
            <w:i/>
            <w:iCs/>
          </w:rPr>
          <w:t>4.17</w:t>
        </w:r>
      </w:ins>
      <w:del w:id="10" w:author="Ye-Kui Wang (yk1)" w:date="2023-07-08T16:00:00Z">
        <w:r w:rsidRPr="00151BD5" w:rsidDel="00BF1ECA">
          <w:rPr>
            <w:i/>
            <w:iCs/>
          </w:rPr>
          <w:delText>11.4.23</w:delText>
        </w:r>
      </w:del>
      <w:r w:rsidRPr="00151BD5">
        <w:rPr>
          <w:i/>
          <w:iCs/>
        </w:rPr>
        <w:t>:</w:t>
      </w:r>
    </w:p>
    <w:p w14:paraId="0909037A" w14:textId="6DEF8DFF" w:rsidR="00151BD5" w:rsidRPr="00B70F0B" w:rsidRDefault="00BF1ECA" w:rsidP="00151BD5">
      <w:pPr>
        <w:keepNext/>
        <w:tabs>
          <w:tab w:val="left" w:pos="660"/>
          <w:tab w:val="left" w:pos="880"/>
        </w:tabs>
        <w:suppressAutoHyphens/>
        <w:spacing w:before="60" w:after="240" w:line="230" w:lineRule="exact"/>
        <w:jc w:val="left"/>
        <w:outlineLvl w:val="2"/>
        <w:rPr>
          <w:rFonts w:eastAsia="MS Mincho"/>
          <w:b/>
          <w:bCs/>
          <w:sz w:val="20"/>
        </w:rPr>
      </w:pPr>
      <w:bookmarkStart w:id="11" w:name="_Hlk69325979"/>
      <w:bookmarkStart w:id="12" w:name="_Hlk69326790"/>
      <w:ins w:id="13" w:author="Ye-Kui Wang (yk1)" w:date="2023-07-08T16:00:00Z">
        <w:r>
          <w:rPr>
            <w:rFonts w:eastAsia="MS Mincho"/>
            <w:b/>
            <w:bCs/>
            <w:sz w:val="20"/>
          </w:rPr>
          <w:t>4.16</w:t>
        </w:r>
      </w:ins>
      <w:del w:id="14" w:author="Ye-Kui Wang (yk1)" w:date="2023-07-08T16:00:00Z">
        <w:r w:rsidR="00151BD5" w:rsidDel="00BF1ECA">
          <w:rPr>
            <w:rFonts w:eastAsia="MS Mincho"/>
            <w:b/>
            <w:bCs/>
            <w:sz w:val="20"/>
          </w:rPr>
          <w:delText>11.4.22</w:delText>
        </w:r>
      </w:del>
      <w:ins w:id="15" w:author="Ye-Kui Wang (yk1)" w:date="2023-07-08T16:00:00Z">
        <w:r>
          <w:rPr>
            <w:rFonts w:eastAsia="MS Mincho"/>
            <w:b/>
            <w:bCs/>
            <w:sz w:val="20"/>
          </w:rPr>
          <w:tab/>
        </w:r>
      </w:ins>
      <w:r w:rsidR="00151BD5">
        <w:rPr>
          <w:rFonts w:eastAsia="MS Mincho"/>
          <w:b/>
          <w:bCs/>
          <w:sz w:val="20"/>
        </w:rPr>
        <w:tab/>
        <w:t>Neural-network post-filter characteristics</w:t>
      </w:r>
      <w:r w:rsidR="00151BD5" w:rsidRPr="00B70F0B">
        <w:rPr>
          <w:rFonts w:eastAsia="MS Mincho"/>
          <w:b/>
          <w:bCs/>
          <w:sz w:val="20"/>
        </w:rPr>
        <w:t xml:space="preserve"> sample group</w:t>
      </w:r>
      <w:bookmarkEnd w:id="11"/>
    </w:p>
    <w:p w14:paraId="39D70F33" w14:textId="7B688F37" w:rsidR="00151BD5" w:rsidRPr="00B70F0B" w:rsidRDefault="00740B6F" w:rsidP="00151BD5">
      <w:pPr>
        <w:keepNext/>
        <w:tabs>
          <w:tab w:val="left" w:pos="940"/>
          <w:tab w:val="left" w:pos="1140"/>
          <w:tab w:val="left" w:pos="1360"/>
        </w:tabs>
        <w:suppressAutoHyphens/>
        <w:spacing w:before="60" w:after="240" w:line="230" w:lineRule="exact"/>
        <w:jc w:val="left"/>
        <w:outlineLvl w:val="3"/>
        <w:rPr>
          <w:rFonts w:eastAsia="MS Mincho"/>
          <w:b/>
          <w:sz w:val="20"/>
        </w:rPr>
      </w:pPr>
      <w:ins w:id="16" w:author="Ye-Kui Wang (yk1)" w:date="2023-07-09T08:56:00Z">
        <w:r>
          <w:rPr>
            <w:rFonts w:eastAsia="MS Mincho"/>
            <w:b/>
            <w:sz w:val="20"/>
          </w:rPr>
          <w:t>4</w:t>
        </w:r>
      </w:ins>
      <w:ins w:id="17" w:author="Ye-Kui Wang (yk1)" w:date="2023-07-08T16:00:00Z">
        <w:r w:rsidR="00BF1ECA">
          <w:rPr>
            <w:rFonts w:eastAsia="MS Mincho"/>
            <w:b/>
            <w:sz w:val="20"/>
          </w:rPr>
          <w:t>.16.1</w:t>
        </w:r>
      </w:ins>
      <w:del w:id="18" w:author="Ye-Kui Wang (yk1)" w:date="2023-07-08T16:01:00Z">
        <w:r w:rsidR="00151BD5" w:rsidDel="00BF1ECA">
          <w:rPr>
            <w:rFonts w:eastAsia="MS Mincho"/>
            <w:b/>
            <w:sz w:val="20"/>
          </w:rPr>
          <w:delText>11.4.22.1</w:delText>
        </w:r>
      </w:del>
      <w:r w:rsidR="00151BD5">
        <w:rPr>
          <w:rFonts w:eastAsia="MS Mincho"/>
          <w:b/>
          <w:sz w:val="20"/>
        </w:rPr>
        <w:tab/>
      </w:r>
      <w:r w:rsidR="00151BD5" w:rsidRPr="00B70F0B">
        <w:rPr>
          <w:rFonts w:eastAsia="MS Mincho"/>
          <w:b/>
          <w:sz w:val="20"/>
        </w:rPr>
        <w:t>Definition</w:t>
      </w:r>
    </w:p>
    <w:p w14:paraId="0A6EF3FE" w14:textId="0FC18BF3" w:rsidR="00151BD5" w:rsidRDefault="00151BD5" w:rsidP="00151BD5">
      <w:pPr>
        <w:spacing w:after="240" w:line="276" w:lineRule="auto"/>
        <w:rPr>
          <w:lang w:val="en-CA"/>
        </w:rPr>
      </w:pPr>
      <w:bookmarkStart w:id="19" w:name="_Hlk139787646"/>
      <w:bookmarkStart w:id="20" w:name="_Hlk69328549"/>
      <w:r>
        <w:t xml:space="preserve">The neural-network post-filter characteristics (NNPFC) SEI message is specified in ISO/IEC 23002-7. </w:t>
      </w:r>
      <w:bookmarkStart w:id="21" w:name="_Hlk139787114"/>
      <w:r>
        <w:t>NNPFC SEI messages may be included in a</w:t>
      </w:r>
      <w:ins w:id="22" w:author="Ye-Kui Wang (yk1)" w:date="2023-07-07T12:02:00Z">
        <w:r w:rsidR="00405B8E">
          <w:t xml:space="preserve">n </w:t>
        </w:r>
        <w:bookmarkStart w:id="23" w:name="_Hlk139787034"/>
        <w:r w:rsidR="00405B8E">
          <w:t xml:space="preserve">AVC, </w:t>
        </w:r>
      </w:ins>
      <w:ins w:id="24" w:author="Ye-Kui Wang (yk1)" w:date="2023-07-08T16:04:00Z">
        <w:r w:rsidR="00BF1ECA">
          <w:t xml:space="preserve">SVC, MVC, MVD, </w:t>
        </w:r>
      </w:ins>
      <w:ins w:id="25" w:author="Ye-Kui Wang (yk1)" w:date="2023-07-07T12:02:00Z">
        <w:r w:rsidR="00405B8E">
          <w:t xml:space="preserve">HEVC, </w:t>
        </w:r>
      </w:ins>
      <w:ins w:id="26" w:author="Ye-Kui Wang (yk1)" w:date="2023-07-08T16:04:00Z">
        <w:r w:rsidR="00BF1ECA">
          <w:t xml:space="preserve">L-HEVC, </w:t>
        </w:r>
      </w:ins>
      <w:ins w:id="27" w:author="Ye-Kui Wang (yk1)" w:date="2023-07-07T12:02:00Z">
        <w:r w:rsidR="00405B8E">
          <w:t>or</w:t>
        </w:r>
      </w:ins>
      <w:r>
        <w:t xml:space="preserve"> VVC </w:t>
      </w:r>
      <w:bookmarkEnd w:id="23"/>
      <w:r>
        <w:t>bitstream.</w:t>
      </w:r>
      <w:bookmarkEnd w:id="21"/>
    </w:p>
    <w:bookmarkEnd w:id="19"/>
    <w:p w14:paraId="5D93104B" w14:textId="77777777" w:rsidR="00151BD5" w:rsidRDefault="00151BD5" w:rsidP="00151BD5">
      <w:pPr>
        <w:spacing w:after="240" w:line="276" w:lineRule="auto"/>
      </w:pPr>
      <w:r>
        <w:t xml:space="preserve">An NNPFC SEI message contains the </w:t>
      </w:r>
      <w:proofErr w:type="spellStart"/>
      <w:r w:rsidRPr="006B3FD3">
        <w:t>nnpfc_id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NNPFC SEI message concerns.</w:t>
      </w:r>
    </w:p>
    <w:bookmarkEnd w:id="6"/>
    <w:p w14:paraId="6DE4EFD9" w14:textId="1B423B76" w:rsidR="00151BD5" w:rsidRDefault="00151BD5" w:rsidP="00151BD5">
      <w:pPr>
        <w:spacing w:after="240" w:line="276" w:lineRule="auto"/>
      </w:pPr>
      <w:r>
        <w:t xml:space="preserve">An NNPFC SEI message </w:t>
      </w:r>
      <w:ins w:id="28" w:author="Ye-Kui Wang (yk1)" w:date="2023-07-07T12:03:00Z">
        <w:r w:rsidR="00405B8E">
          <w:t>include</w:t>
        </w:r>
      </w:ins>
      <w:ins w:id="29" w:author="Ye-Kui Wang (yk1)" w:date="2023-07-08T16:06:00Z">
        <w:r w:rsidR="00BF1ECA">
          <w:t>s</w:t>
        </w:r>
      </w:ins>
      <w:ins w:id="30" w:author="Ye-Kui Wang (yk1)" w:date="2023-07-07T12:03:00Z">
        <w:r w:rsidR="00405B8E">
          <w:t xml:space="preserve"> the </w:t>
        </w:r>
        <w:proofErr w:type="spellStart"/>
        <w:r w:rsidR="00405B8E">
          <w:t>nnpfc_id</w:t>
        </w:r>
        <w:proofErr w:type="spellEnd"/>
        <w:r w:rsidR="00405B8E">
          <w:t xml:space="preserve"> syntax element that </w:t>
        </w:r>
      </w:ins>
      <w:r>
        <w:t xml:space="preserve">identifies an applicable post-processing filter associated with the </w:t>
      </w:r>
      <w:proofErr w:type="spellStart"/>
      <w:r>
        <w:t>nnpfc_id</w:t>
      </w:r>
      <w:proofErr w:type="spellEnd"/>
      <w:r>
        <w:t xml:space="preserve"> value. </w:t>
      </w:r>
      <w:ins w:id="31" w:author="DENOUAL Franck" w:date="2023-07-26T09:47:00Z">
        <w:r w:rsidR="00A446A9">
          <w:t>The SEI payload type value of the NNPFC SEI message</w:t>
        </w:r>
        <w:r w:rsidR="00A446A9" w:rsidRPr="00306962">
          <w:rPr>
            <w:lang w:val="en-CA"/>
          </w:rPr>
          <w:t xml:space="preserve"> </w:t>
        </w:r>
        <w:r w:rsidR="00A446A9">
          <w:rPr>
            <w:lang w:val="en-CA"/>
          </w:rPr>
          <w:t xml:space="preserve">is equal to </w:t>
        </w:r>
      </w:ins>
      <w:ins w:id="32" w:author="DENOUAL Franck" w:date="2023-07-26T09:48:00Z">
        <w:r w:rsidR="00A446A9">
          <w:rPr>
            <w:lang w:val="en-CA"/>
          </w:rPr>
          <w:t xml:space="preserve">210, as specified in ISO/IEC </w:t>
        </w:r>
        <w:del w:id="33" w:author="Miska Hannuksela 02" w:date="2023-07-27T09:32:00Z">
          <w:r w:rsidR="00A446A9" w:rsidDel="007343A1">
            <w:rPr>
              <w:lang w:val="en-CA"/>
            </w:rPr>
            <w:delText>23002-7</w:delText>
          </w:r>
        </w:del>
      </w:ins>
      <w:ins w:id="34" w:author="Miska Hannuksela 02" w:date="2023-07-27T09:32:00Z">
        <w:r w:rsidR="007343A1">
          <w:rPr>
            <w:lang w:val="en-CA"/>
          </w:rPr>
          <w:t>14496-10, ISO/IEC 23008-2, and ISO/IEC 23090-3</w:t>
        </w:r>
      </w:ins>
      <w:ins w:id="35" w:author="DENOUAL Franck" w:date="2023-07-26T09:48:00Z">
        <w:r w:rsidR="00A446A9">
          <w:rPr>
            <w:lang w:val="en-CA"/>
          </w:rPr>
          <w:t xml:space="preserve">. </w:t>
        </w:r>
      </w:ins>
      <w:r w:rsidRPr="00306962">
        <w:rPr>
          <w:lang w:val="en-CA"/>
        </w:rPr>
        <w:t xml:space="preserve">The use of </w:t>
      </w:r>
      <w:r>
        <w:rPr>
          <w:lang w:val="en-CA"/>
        </w:rPr>
        <w:t>applicable</w:t>
      </w:r>
      <w:r w:rsidRPr="00306962">
        <w:rPr>
          <w:lang w:val="en-CA"/>
        </w:rPr>
        <w:t xml:space="preserve"> post-processing filters </w:t>
      </w:r>
      <w:r>
        <w:rPr>
          <w:lang w:val="en-CA"/>
        </w:rPr>
        <w:t xml:space="preserve">with different values of </w:t>
      </w:r>
      <w:proofErr w:type="spellStart"/>
      <w:r>
        <w:rPr>
          <w:lang w:val="en-CA"/>
        </w:rPr>
        <w:t>nnpfc_id</w:t>
      </w:r>
      <w:proofErr w:type="spellEnd"/>
      <w:r>
        <w:rPr>
          <w:lang w:val="en-CA"/>
        </w:rPr>
        <w:t xml:space="preserve"> </w:t>
      </w:r>
      <w:r w:rsidRPr="00306962">
        <w:rPr>
          <w:lang w:val="en-CA"/>
        </w:rPr>
        <w:t xml:space="preserve">for specific pictures is indicated with neural-network post-filter activation </w:t>
      </w:r>
      <w:r>
        <w:rPr>
          <w:lang w:val="en-CA"/>
        </w:rPr>
        <w:t xml:space="preserve">(NNPFA) </w:t>
      </w:r>
      <w:r w:rsidRPr="00306962">
        <w:rPr>
          <w:lang w:val="en-CA"/>
        </w:rPr>
        <w:t>SEI messages.</w:t>
      </w:r>
      <w:ins w:id="36" w:author="DENOUAL Franck" w:date="2023-07-26T09:48:00Z">
        <w:r w:rsidR="00A446A9">
          <w:t xml:space="preserve"> The SEI payload type value of the NNPFA SEI message</w:t>
        </w:r>
        <w:r w:rsidR="00A446A9" w:rsidRPr="00306962">
          <w:rPr>
            <w:lang w:val="en-CA"/>
          </w:rPr>
          <w:t xml:space="preserve"> </w:t>
        </w:r>
        <w:r w:rsidR="00A446A9">
          <w:rPr>
            <w:lang w:val="en-CA"/>
          </w:rPr>
          <w:t xml:space="preserve">is equal to 211, as specified in ISO/IEC </w:t>
        </w:r>
      </w:ins>
      <w:ins w:id="37" w:author="Miska Hannuksela 02" w:date="2023-07-27T09:35:00Z">
        <w:r w:rsidR="001D30D9">
          <w:rPr>
            <w:lang w:val="en-CA"/>
          </w:rPr>
          <w:t>14496-10, ISO/IEC 23008-2, and ISO/IEC 23090-3</w:t>
        </w:r>
      </w:ins>
      <w:ins w:id="38" w:author="DENOUAL Franck" w:date="2023-07-26T09:48:00Z">
        <w:del w:id="39" w:author="Miska Hannuksela 02" w:date="2023-07-27T09:35:00Z">
          <w:r w:rsidR="00A446A9" w:rsidDel="001D30D9">
            <w:rPr>
              <w:lang w:val="en-CA"/>
            </w:rPr>
            <w:delText>23002-7</w:delText>
          </w:r>
        </w:del>
        <w:r w:rsidR="00A446A9">
          <w:rPr>
            <w:lang w:val="en-CA"/>
          </w:rPr>
          <w:t>.</w:t>
        </w:r>
      </w:ins>
    </w:p>
    <w:p w14:paraId="0A3B8E4E" w14:textId="77777777" w:rsidR="001A4A5D" w:rsidRDefault="00151BD5" w:rsidP="00151BD5">
      <w:pPr>
        <w:spacing w:after="240" w:line="276" w:lineRule="auto"/>
        <w:rPr>
          <w:ins w:id="40" w:author="Ye-Kui Wang (yk1)" w:date="2023-07-07T12:25:00Z"/>
        </w:rPr>
      </w:pPr>
      <w:r>
        <w:t xml:space="preserve">An NNPFC SEI message either specifies a base post-processing filter or contains a neural network update. </w:t>
      </w:r>
      <w:r w:rsidRPr="00AE57F4">
        <w:t xml:space="preserve">A base post-processing filter is identified by the first </w:t>
      </w:r>
      <w:r>
        <w:t>NNPFC</w:t>
      </w:r>
      <w:r w:rsidRPr="00AE57F4">
        <w:t xml:space="preserve"> SEI message, in decoding order, that has a particular </w:t>
      </w:r>
      <w:proofErr w:type="spellStart"/>
      <w:r w:rsidRPr="00AE57F4">
        <w:t>nnpfc_id</w:t>
      </w:r>
      <w:proofErr w:type="spellEnd"/>
      <w:r w:rsidRPr="00AE57F4">
        <w:t xml:space="preserve"> value within a CLVS.</w:t>
      </w:r>
    </w:p>
    <w:p w14:paraId="2C294407" w14:textId="7F6767B1" w:rsidR="00F41710" w:rsidRDefault="00F41710" w:rsidP="00151BD5">
      <w:pPr>
        <w:spacing w:after="240" w:line="276" w:lineRule="auto"/>
        <w:rPr>
          <w:ins w:id="41" w:author="Miska Hannuksela 00" w:date="2023-07-24T13:31:00Z"/>
        </w:rPr>
      </w:pPr>
      <w:ins w:id="42" w:author="Miska Hannuksela 00" w:date="2023-07-24T13:31:00Z">
        <w:r>
          <w:t xml:space="preserve">The applicable post-processing filter is determined by the value of the </w:t>
        </w:r>
        <w:proofErr w:type="spellStart"/>
        <w:r>
          <w:t>nnpfa_target_base_flag</w:t>
        </w:r>
        <w:proofErr w:type="spellEnd"/>
        <w:r>
          <w:t xml:space="preserve"> syntax element in the NNPFA SEI message that activates the post-processing filter. If the </w:t>
        </w:r>
        <w:proofErr w:type="spellStart"/>
        <w:r>
          <w:t>nnpfa_target_base_flag</w:t>
        </w:r>
        <w:proofErr w:type="spellEnd"/>
        <w:r>
          <w:t xml:space="preserve"> is equal to 1, the applicable post-processing filter is the base post-processing filter. Otherwise (the </w:t>
        </w:r>
        <w:proofErr w:type="spellStart"/>
        <w:r>
          <w:t>nnpfa_target_base_flag</w:t>
        </w:r>
        <w:proofErr w:type="spellEnd"/>
        <w:r>
          <w:t xml:space="preserve"> is equal to 0), the applicable post-processing filter is obtained by applying the update </w:t>
        </w:r>
      </w:ins>
      <w:ins w:id="43" w:author="Miska Hannuksela 00" w:date="2023-07-24T13:37:00Z">
        <w:r>
          <w:t xml:space="preserve">provided as an ISO/IEC 15938-17 bitstream or </w:t>
        </w:r>
      </w:ins>
      <w:ins w:id="44" w:author="Ye-Kui Wang (yk02)" w:date="2023-07-24T08:03:00Z">
        <w:r w:rsidR="00D94E97">
          <w:t>indicated by</w:t>
        </w:r>
      </w:ins>
      <w:ins w:id="45" w:author="Miska Hannuksela 00" w:date="2023-07-24T13:34:00Z">
        <w:del w:id="46" w:author="Ye-Kui Wang (yk02)" w:date="2023-07-24T08:03:00Z">
          <w:r w:rsidDel="00D94E97">
            <w:delText xml:space="preserve">defined </w:delText>
          </w:r>
        </w:del>
      </w:ins>
      <w:ins w:id="47" w:author="Miska Hannuksela 00" w:date="2023-07-24T13:37:00Z">
        <w:del w:id="48" w:author="Ye-Kui Wang (yk02)" w:date="2023-07-24T08:03:00Z">
          <w:r w:rsidDel="00D94E97">
            <w:delText>as</w:delText>
          </w:r>
        </w:del>
        <w:r>
          <w:t xml:space="preserve"> a URI in</w:t>
        </w:r>
      </w:ins>
      <w:ins w:id="49" w:author="Miska Hannuksela 00" w:date="2023-07-24T13:32:00Z">
        <w:r>
          <w:t xml:space="preserve"> an NNPFC SEI message with </w:t>
        </w:r>
        <w:proofErr w:type="spellStart"/>
        <w:r>
          <w:t>nnpfc_base_flag</w:t>
        </w:r>
        <w:proofErr w:type="spellEnd"/>
        <w:r>
          <w:t xml:space="preserve"> equal to 0 </w:t>
        </w:r>
      </w:ins>
      <w:ins w:id="50" w:author="Miska Hannuksela 00" w:date="2023-07-24T13:31:00Z">
        <w:r>
          <w:t>on top of the base post-processing filter.</w:t>
        </w:r>
      </w:ins>
      <w:ins w:id="51" w:author="Miska Hannuksela 00" w:date="2023-07-24T13:33:00Z">
        <w:del w:id="52" w:author="Miska Hannuksela 02" w:date="2023-07-27T09:53:00Z">
          <w:r w:rsidDel="001233B9">
            <w:delText xml:space="preserve"> </w:delText>
          </w:r>
        </w:del>
      </w:ins>
      <w:ins w:id="53" w:author="Miska Hannuksela 00" w:date="2023-07-24T13:35:00Z">
        <w:del w:id="54" w:author="Miska Hannuksela 02" w:date="2023-07-27T09:53:00Z">
          <w:r w:rsidRPr="00D45B00" w:rsidDel="001233B9">
            <w:rPr>
              <w:highlight w:val="yellow"/>
            </w:rPr>
            <w:delText>[Ed. (MH): The possibility to define an update through a URI was added to the case of nnpfa_target_base_flag equal to 0 when compared to http://mpeg.expert/software/MPEG/Systems/FileFormat/NALuFF/-/issues/183#note_80012.</w:delText>
          </w:r>
        </w:del>
      </w:ins>
      <w:ins w:id="55" w:author="Ye-Kui Wang (yk02)" w:date="2023-07-24T07:56:00Z">
        <w:del w:id="56" w:author="Miska Hannuksela 02" w:date="2023-07-27T09:53:00Z">
          <w:r w:rsidR="00E70EA3" w:rsidDel="001233B9">
            <w:rPr>
              <w:highlight w:val="yellow"/>
            </w:rPr>
            <w:delText xml:space="preserve"> (YK): The addition is a good one.</w:delText>
          </w:r>
        </w:del>
      </w:ins>
      <w:ins w:id="57" w:author="Miska Hannuksela 00" w:date="2023-07-24T13:35:00Z">
        <w:del w:id="58" w:author="Miska Hannuksela 02" w:date="2023-07-27T09:53:00Z">
          <w:r w:rsidRPr="00D45B00" w:rsidDel="001233B9">
            <w:rPr>
              <w:highlight w:val="yellow"/>
            </w:rPr>
            <w:delText>]</w:delText>
          </w:r>
        </w:del>
      </w:ins>
    </w:p>
    <w:p w14:paraId="6038818A" w14:textId="00F7D4F7" w:rsidR="001A4A5D" w:rsidDel="00F41710" w:rsidRDefault="00151BD5" w:rsidP="00151BD5">
      <w:pPr>
        <w:spacing w:after="240" w:line="276" w:lineRule="auto"/>
        <w:rPr>
          <w:ins w:id="59" w:author="Ye-Kui Wang (yk1)" w:date="2023-07-07T12:24:00Z"/>
          <w:del w:id="60" w:author="Miska Hannuksela 00" w:date="2023-07-24T13:33:00Z"/>
          <w:lang w:val="en-US"/>
        </w:rPr>
      </w:pPr>
      <w:del w:id="61" w:author="Miska Hannuksela 00" w:date="2023-07-24T13:33:00Z">
        <w:r w:rsidRPr="00AE57F4" w:rsidDel="00F41710">
          <w:delText xml:space="preserve"> </w:delText>
        </w:r>
        <w:bookmarkStart w:id="62" w:name="_Hlk139624730"/>
        <w:r w:rsidDel="00F41710">
          <w:delText>If there is no subsequent</w:delText>
        </w:r>
        <w:r w:rsidRPr="00AE57F4" w:rsidDel="00F41710">
          <w:delText xml:space="preserve"> </w:delText>
        </w:r>
        <w:r w:rsidDel="00F41710">
          <w:delText>NNPFC</w:delText>
        </w:r>
        <w:r w:rsidRPr="00AE57F4" w:rsidDel="00F41710">
          <w:delText xml:space="preserve"> SEI message that has the same nnpfc_id value</w:delText>
        </w:r>
        <w:r w:rsidDel="00F41710">
          <w:delText xml:space="preserve"> as the base post-processing filter</w:delText>
        </w:r>
      </w:del>
      <w:bookmarkEnd w:id="62"/>
      <w:ins w:id="63" w:author="Ye-Kui Wang (yk1)" w:date="2023-07-08T17:25:00Z">
        <w:del w:id="64" w:author="Miska Hannuksela 00" w:date="2023-07-24T13:33:00Z">
          <w:r w:rsidR="003D01B3" w:rsidRPr="003D01B3" w:rsidDel="00F41710">
            <w:delText xml:space="preserve"> and has </w:delText>
          </w:r>
          <w:bookmarkStart w:id="65" w:name="_Hlk139790513"/>
          <w:r w:rsidR="003D01B3" w:rsidRPr="003D01B3" w:rsidDel="00F41710">
            <w:delText xml:space="preserve">nnpfc_base_flag </w:delText>
          </w:r>
          <w:bookmarkEnd w:id="65"/>
          <w:r w:rsidR="003D01B3" w:rsidRPr="003D01B3" w:rsidDel="00F41710">
            <w:delText>equal to 1</w:delText>
          </w:r>
        </w:del>
      </w:ins>
      <w:del w:id="66" w:author="Miska Hannuksela 00" w:date="2023-07-24T13:33:00Z">
        <w:r w:rsidDel="00F41710">
          <w:delText xml:space="preserve">, the applicable post-processing filter is the same as </w:delText>
        </w:r>
        <w:r w:rsidDel="00F41710">
          <w:lastRenderedPageBreak/>
          <w:delText xml:space="preserve">the base post-processing filter. Otherwise, </w:delText>
        </w:r>
        <w:bookmarkStart w:id="67" w:name="_Hlk139624762"/>
        <w:r w:rsidDel="00F41710">
          <w:delText xml:space="preserve">the applicable post-processing filter is </w:delText>
        </w:r>
      </w:del>
      <w:ins w:id="68" w:author="Ye-Kui Wang (yk1)" w:date="2023-07-07T12:23:00Z">
        <w:del w:id="69" w:author="Miska Hannuksela 00" w:date="2023-07-24T13:33:00Z">
          <w:r w:rsidR="001A4A5D" w:rsidRPr="001A4A5D" w:rsidDel="00F41710">
            <w:rPr>
              <w:lang w:val="en-US"/>
            </w:rPr>
            <w:delText xml:space="preserve">determined by the value of the </w:delText>
          </w:r>
          <w:bookmarkStart w:id="70" w:name="_Hlk139790527"/>
          <w:r w:rsidR="001A4A5D" w:rsidRPr="001A4A5D" w:rsidDel="00F41710">
            <w:rPr>
              <w:lang w:val="en-US"/>
            </w:rPr>
            <w:delText>nnpfa_target_base_flag</w:delText>
          </w:r>
          <w:bookmarkEnd w:id="70"/>
          <w:r w:rsidR="001A4A5D" w:rsidRPr="001A4A5D" w:rsidDel="00F41710">
            <w:rPr>
              <w:lang w:val="en-US"/>
            </w:rPr>
            <w:delText xml:space="preserve"> syntax element in the NNPFA SEI message that activates the post-processing filter</w:delText>
          </w:r>
        </w:del>
      </w:ins>
      <w:ins w:id="71" w:author="Ye-Kui Wang (yk1)" w:date="2023-07-07T12:25:00Z">
        <w:del w:id="72" w:author="Miska Hannuksela 00" w:date="2023-07-24T13:33:00Z">
          <w:r w:rsidR="001A4A5D" w:rsidDel="00F41710">
            <w:rPr>
              <w:lang w:val="en-US"/>
            </w:rPr>
            <w:delText>, as follows:</w:delText>
          </w:r>
        </w:del>
      </w:ins>
    </w:p>
    <w:p w14:paraId="71E088B3" w14:textId="4B558B06" w:rsidR="001A4A5D" w:rsidDel="00F41710" w:rsidRDefault="001A4A5D" w:rsidP="001A4A5D">
      <w:pPr>
        <w:spacing w:after="240" w:line="276" w:lineRule="auto"/>
        <w:ind w:left="400" w:hanging="400"/>
        <w:rPr>
          <w:ins w:id="73" w:author="Ye-Kui Wang (yk1)" w:date="2023-07-07T12:26:00Z"/>
          <w:del w:id="74" w:author="Miska Hannuksela 00" w:date="2023-07-24T13:33:00Z"/>
        </w:rPr>
      </w:pPr>
      <w:ins w:id="75" w:author="Ye-Kui Wang (yk1)" w:date="2023-07-07T12:25:00Z">
        <w:del w:id="76" w:author="Miska Hannuksela 00" w:date="2023-07-24T13:33:00Z">
          <w:r w:rsidRPr="00C4321B" w:rsidDel="00F41710">
            <w:delText>—</w:delText>
          </w:r>
          <w:r w:rsidRPr="00C4321B" w:rsidDel="00F41710">
            <w:tab/>
          </w:r>
          <w:r w:rsidDel="00F41710">
            <w:delText xml:space="preserve">If </w:delText>
          </w:r>
        </w:del>
      </w:ins>
      <w:ins w:id="77" w:author="Ye-Kui Wang (yk1)" w:date="2023-07-07T12:23:00Z">
        <w:del w:id="78" w:author="Miska Hannuksela 00" w:date="2023-07-24T13:33:00Z">
          <w:r w:rsidDel="00F41710">
            <w:rPr>
              <w:lang w:val="en-US"/>
            </w:rPr>
            <w:delText xml:space="preserve">the </w:delText>
          </w:r>
          <w:r w:rsidRPr="001A4A5D" w:rsidDel="00F41710">
            <w:rPr>
              <w:lang w:val="en-US"/>
            </w:rPr>
            <w:delText>nnpfa_target_base_flag</w:delText>
          </w:r>
          <w:r w:rsidDel="00F41710">
            <w:rPr>
              <w:lang w:val="en-US"/>
            </w:rPr>
            <w:delText xml:space="preserve"> is equal to </w:delText>
          </w:r>
        </w:del>
      </w:ins>
      <w:ins w:id="79" w:author="Ye-Kui Wang (yk1)" w:date="2023-07-07T12:24:00Z">
        <w:del w:id="80" w:author="Miska Hannuksela 00" w:date="2023-07-24T13:33:00Z">
          <w:r w:rsidDel="00F41710">
            <w:rPr>
              <w:lang w:val="en-US"/>
            </w:rPr>
            <w:delText xml:space="preserve">1, </w:delText>
          </w:r>
          <w:r w:rsidDel="00F41710">
            <w:delText>the applicable post-processing filter</w:delText>
          </w:r>
        </w:del>
      </w:ins>
      <w:ins w:id="81" w:author="Ye-Kui Wang (yk1)" w:date="2023-07-07T12:25:00Z">
        <w:del w:id="82" w:author="Miska Hannuksela 00" w:date="2023-07-24T13:33:00Z">
          <w:r w:rsidDel="00F41710">
            <w:delText xml:space="preserve"> is</w:delText>
          </w:r>
        </w:del>
      </w:ins>
      <w:ins w:id="83" w:author="Ye-Kui Wang (yk1)" w:date="2023-07-07T12:05:00Z">
        <w:del w:id="84" w:author="Miska Hannuksela 00" w:date="2023-07-24T13:33:00Z">
          <w:r w:rsidR="00405B8E" w:rsidDel="00F41710">
            <w:delText xml:space="preserve"> </w:delText>
          </w:r>
        </w:del>
      </w:ins>
      <w:del w:id="85" w:author="Miska Hannuksela 00" w:date="2023-07-24T13:33:00Z">
        <w:r w:rsidR="00151BD5" w:rsidDel="00F41710">
          <w:delText xml:space="preserve">obtained by applying the update provided as an </w:delText>
        </w:r>
        <w:r w:rsidR="00151BD5" w:rsidRPr="00AE57F4" w:rsidDel="00F41710">
          <w:delText>ISO/IEC 15938-17 bitstream</w:delText>
        </w:r>
        <w:r w:rsidR="00151BD5" w:rsidDel="00F41710">
          <w:delText xml:space="preserve"> in a subsequent NNPFC SEI message on top of the base post-processing filter</w:delText>
        </w:r>
      </w:del>
      <w:ins w:id="86" w:author="Ye-Kui Wang (yk1)" w:date="2023-07-07T12:26:00Z">
        <w:del w:id="87" w:author="Miska Hannuksela 00" w:date="2023-07-24T13:33:00Z">
          <w:r w:rsidDel="00F41710">
            <w:delText>.</w:delText>
          </w:r>
        </w:del>
      </w:ins>
    </w:p>
    <w:p w14:paraId="02D25989" w14:textId="5715EA6B" w:rsidR="00151BD5" w:rsidRPr="00B70F0B" w:rsidDel="00F41710" w:rsidRDefault="001A4A5D">
      <w:pPr>
        <w:spacing w:after="240" w:line="276" w:lineRule="auto"/>
        <w:ind w:left="400" w:hanging="400"/>
        <w:rPr>
          <w:del w:id="88" w:author="Miska Hannuksela 00" w:date="2023-07-24T13:33:00Z"/>
        </w:rPr>
        <w:pPrChange w:id="89" w:author="Ye-Kui Wang (yk1)" w:date="2023-07-07T12:25:00Z">
          <w:pPr>
            <w:spacing w:after="240" w:line="276" w:lineRule="auto"/>
          </w:pPr>
        </w:pPrChange>
      </w:pPr>
      <w:ins w:id="90" w:author="Ye-Kui Wang (yk1)" w:date="2023-07-07T12:26:00Z">
        <w:del w:id="91" w:author="Miska Hannuksela 00" w:date="2023-07-24T13:33:00Z">
          <w:r w:rsidRPr="00C4321B" w:rsidDel="00F41710">
            <w:delText>—</w:delText>
          </w:r>
          <w:r w:rsidRPr="00C4321B" w:rsidDel="00F41710">
            <w:tab/>
          </w:r>
          <w:r w:rsidDel="00F41710">
            <w:delText>Otherwise (</w:delText>
          </w:r>
          <w:r w:rsidDel="00F41710">
            <w:rPr>
              <w:lang w:val="en-US"/>
            </w:rPr>
            <w:delText xml:space="preserve">the </w:delText>
          </w:r>
          <w:r w:rsidRPr="001A4A5D" w:rsidDel="00F41710">
            <w:rPr>
              <w:lang w:val="en-US"/>
            </w:rPr>
            <w:delText>nnpfa_target_base_flag</w:delText>
          </w:r>
          <w:r w:rsidDel="00F41710">
            <w:rPr>
              <w:lang w:val="en-US"/>
            </w:rPr>
            <w:delText xml:space="preserve"> is equal to 1</w:delText>
          </w:r>
          <w:r w:rsidDel="00F41710">
            <w:delText xml:space="preserve">), </w:delText>
          </w:r>
        </w:del>
      </w:ins>
      <w:ins w:id="92" w:author="Ye-Kui Wang (yk1)" w:date="2023-07-07T12:27:00Z">
        <w:del w:id="93" w:author="Miska Hannuksela 00" w:date="2023-07-24T13:33:00Z">
          <w:r w:rsidDel="00F41710">
            <w:delText xml:space="preserve">the applicable post-processing filter is </w:delText>
          </w:r>
        </w:del>
      </w:ins>
      <w:ins w:id="94" w:author="Ye-Kui Wang (yk1)" w:date="2023-07-07T12:05:00Z">
        <w:del w:id="95" w:author="Miska Hannuksela 00" w:date="2023-07-24T13:33:00Z">
          <w:r w:rsidR="00405B8E" w:rsidDel="00F41710">
            <w:delText>the base post-processing filter</w:delText>
          </w:r>
        </w:del>
      </w:ins>
      <w:ins w:id="96" w:author="Ye-Kui Wang (yk1)" w:date="2023-07-07T12:27:00Z">
        <w:del w:id="97" w:author="Miska Hannuksela 00" w:date="2023-07-24T13:33:00Z">
          <w:r w:rsidDel="00F41710">
            <w:delText xml:space="preserve"> itself</w:delText>
          </w:r>
        </w:del>
      </w:ins>
      <w:del w:id="98" w:author="Miska Hannuksela 00" w:date="2023-07-24T13:33:00Z">
        <w:r w:rsidR="00151BD5" w:rsidDel="00F41710">
          <w:delText>.</w:delText>
        </w:r>
        <w:bookmarkEnd w:id="67"/>
      </w:del>
    </w:p>
    <w:bookmarkEnd w:id="20"/>
    <w:p w14:paraId="5AC1A06E" w14:textId="77777777" w:rsidR="00151BD5" w:rsidRPr="00B70F0B" w:rsidRDefault="00151BD5" w:rsidP="00151BD5">
      <w:pPr>
        <w:spacing w:after="240" w:line="276" w:lineRule="auto"/>
      </w:pPr>
      <w:r w:rsidRPr="00B70F0B">
        <w:t xml:space="preserve">All instances of the </w:t>
      </w:r>
      <w:proofErr w:type="spellStart"/>
      <w:r w:rsidRPr="00B70F0B">
        <w:rPr>
          <w:rFonts w:ascii="Courier New" w:hAnsi="Courier New"/>
        </w:rPr>
        <w:t>SampleToGroupBox</w:t>
      </w:r>
      <w:proofErr w:type="spellEnd"/>
      <w:r w:rsidRPr="00B70F0B">
        <w:t xml:space="preserve">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 xml:space="preserve">shall include </w:t>
      </w:r>
      <w:proofErr w:type="spellStart"/>
      <w:r w:rsidRPr="00B70F0B">
        <w:rPr>
          <w:rFonts w:ascii="Courier New" w:hAnsi="Courier New"/>
        </w:rPr>
        <w:t>grouping_type_parameter</w:t>
      </w:r>
      <w:proofErr w:type="spellEnd"/>
      <w:r w:rsidRPr="00B70F0B">
        <w:t xml:space="preserve">. The </w:t>
      </w:r>
      <w:proofErr w:type="spellStart"/>
      <w:r w:rsidRPr="00B70F0B">
        <w:rPr>
          <w:rFonts w:ascii="Courier New" w:hAnsi="Courier New"/>
        </w:rPr>
        <w:t>grouping_type_parameter</w:t>
      </w:r>
      <w:proofErr w:type="spellEnd"/>
      <w:r w:rsidRPr="00B70F0B">
        <w:t xml:space="preserve"> field is specified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as follows:</w:t>
      </w:r>
    </w:p>
    <w:p w14:paraId="513476A0" w14:textId="77777777" w:rsidR="00151BD5" w:rsidRPr="00B70F0B" w:rsidRDefault="00151BD5" w:rsidP="00151BD5">
      <w:pPr>
        <w:keepLines/>
        <w:spacing w:before="60"/>
        <w:jc w:val="left"/>
        <w:rPr>
          <w:rFonts w:ascii="Courier New" w:hAnsi="Courier New"/>
          <w:noProof/>
          <w:sz w:val="20"/>
        </w:rPr>
      </w:pPr>
      <w:r>
        <w:rPr>
          <w:rFonts w:ascii="Courier New" w:hAnsi="Courier New"/>
          <w:noProof/>
          <w:sz w:val="20"/>
        </w:rPr>
        <w:t>{</w:t>
      </w:r>
      <w:r>
        <w:rPr>
          <w:rFonts w:ascii="Courier New" w:hAnsi="Courier New"/>
          <w:noProof/>
          <w:sz w:val="20"/>
        </w:rPr>
        <w:br/>
      </w:r>
      <w:r>
        <w:rPr>
          <w:rFonts w:ascii="Courier New" w:hAnsi="Courier New"/>
          <w:noProof/>
          <w:sz w:val="20"/>
        </w:rPr>
        <w:tab/>
        <w:t>unsigned int(1) filter_update_flag;</w:t>
      </w:r>
      <w:r>
        <w:rPr>
          <w:rFonts w:ascii="Courier New" w:hAnsi="Courier New"/>
          <w:noProof/>
          <w:sz w:val="20"/>
        </w:rPr>
        <w:br/>
      </w:r>
      <w:r w:rsidRPr="00B70F0B">
        <w:rPr>
          <w:rFonts w:ascii="Courier New" w:hAnsi="Courier New"/>
          <w:noProof/>
          <w:sz w:val="20"/>
        </w:rPr>
        <w:tab/>
      </w:r>
      <w:r w:rsidRPr="00B70F0B">
        <w:rPr>
          <w:rFonts w:ascii="Courier New" w:hAnsi="Courier New" w:hint="eastAsia"/>
          <w:noProof/>
          <w:sz w:val="20"/>
        </w:rPr>
        <w:t>unsigned int(</w:t>
      </w:r>
      <w:r w:rsidRPr="00B70F0B">
        <w:rPr>
          <w:rFonts w:ascii="Courier New" w:hAnsi="Courier New"/>
          <w:noProof/>
          <w:sz w:val="20"/>
        </w:rPr>
        <w:t>3</w:t>
      </w:r>
      <w:r>
        <w:rPr>
          <w:rFonts w:ascii="Courier New" w:hAnsi="Courier New"/>
          <w:noProof/>
          <w:sz w:val="20"/>
        </w:rPr>
        <w:t>1</w:t>
      </w:r>
      <w:r w:rsidRPr="00B70F0B">
        <w:rPr>
          <w:rFonts w:ascii="Courier New" w:hAnsi="Courier New" w:hint="eastAsia"/>
          <w:noProof/>
          <w:sz w:val="20"/>
        </w:rPr>
        <w:t>)</w:t>
      </w:r>
      <w:r>
        <w:rPr>
          <w:rFonts w:ascii="Courier New" w:hAnsi="Courier New"/>
          <w:noProof/>
          <w:sz w:val="20"/>
        </w:rPr>
        <w:t xml:space="preserve"> filter_id</w:t>
      </w:r>
      <w:r w:rsidRPr="00B70F0B">
        <w:rPr>
          <w:rFonts w:ascii="Courier New" w:hAnsi="Courier New" w:hint="eastAsia"/>
          <w:noProof/>
          <w:sz w:val="20"/>
        </w:rPr>
        <w:t>;</w:t>
      </w:r>
      <w:r>
        <w:rPr>
          <w:rFonts w:ascii="Courier New" w:hAnsi="Courier New"/>
          <w:noProof/>
          <w:sz w:val="20"/>
        </w:rPr>
        <w:br/>
        <w:t>}</w:t>
      </w:r>
    </w:p>
    <w:p w14:paraId="64B7C0B9" w14:textId="7853B1D3" w:rsidR="00151BD5" w:rsidRDefault="00151BD5" w:rsidP="00151BD5">
      <w:pPr>
        <w:tabs>
          <w:tab w:val="left" w:pos="8010"/>
        </w:tabs>
        <w:spacing w:after="220"/>
        <w:ind w:left="360" w:hanging="360"/>
        <w:rPr>
          <w:rFonts w:eastAsia="MS Mincho"/>
        </w:rPr>
      </w:pPr>
      <w:r>
        <w:rPr>
          <w:rFonts w:ascii="Courier New" w:hAnsi="Courier New"/>
          <w:noProof/>
          <w:lang w:eastAsia="ja-JP"/>
        </w:rPr>
        <w:t>filter_update_flag</w:t>
      </w:r>
      <w:r w:rsidRPr="00B70F0B">
        <w:t xml:space="preserve"> </w:t>
      </w:r>
      <w:r>
        <w:t xml:space="preserve">equal to 1 </w:t>
      </w:r>
      <w:r>
        <w:rPr>
          <w:rFonts w:eastAsia="MS Mincho"/>
        </w:rPr>
        <w:t xml:space="preserve">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provides an update on top of</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 xml:space="preserve">. </w:t>
      </w:r>
      <w:proofErr w:type="spellStart"/>
      <w:r w:rsidRPr="00AE57F4">
        <w:rPr>
          <w:rFonts w:ascii="Courier New" w:eastAsia="MS Mincho" w:hAnsi="Courier New" w:cs="Courier New"/>
        </w:rPr>
        <w:t>filter_update_flag</w:t>
      </w:r>
      <w:proofErr w:type="spellEnd"/>
      <w:r>
        <w:rPr>
          <w:rFonts w:eastAsia="MS Mincho"/>
        </w:rPr>
        <w:t xml:space="preserve"> equal to 0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specifies</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w:t>
      </w:r>
    </w:p>
    <w:p w14:paraId="786968EC" w14:textId="77777777" w:rsidR="00151BD5" w:rsidRPr="00B70F0B" w:rsidRDefault="00151BD5" w:rsidP="00151BD5">
      <w:pPr>
        <w:tabs>
          <w:tab w:val="left" w:pos="8010"/>
        </w:tabs>
        <w:spacing w:after="220"/>
        <w:ind w:left="360" w:hanging="360"/>
      </w:pPr>
      <w:proofErr w:type="spellStart"/>
      <w:r w:rsidRPr="00AE57F4">
        <w:rPr>
          <w:rFonts w:ascii="Courier New" w:eastAsia="MS Mincho" w:hAnsi="Courier New" w:cs="Courier New"/>
        </w:rPr>
        <w:t>filter_id</w:t>
      </w:r>
      <w:proofErr w:type="spellEnd"/>
      <w:r>
        <w:rPr>
          <w:rFonts w:eastAsia="MS Mincho"/>
        </w:rPr>
        <w:t xml:space="preserve">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has </w:t>
      </w:r>
      <w:proofErr w:type="spellStart"/>
      <w:r>
        <w:rPr>
          <w:rFonts w:eastAsia="MS Mincho"/>
        </w:rPr>
        <w:t>nnpfc_id</w:t>
      </w:r>
      <w:proofErr w:type="spellEnd"/>
      <w:r>
        <w:rPr>
          <w:rFonts w:eastAsia="MS Mincho"/>
        </w:rPr>
        <w:t xml:space="preserve"> equal to </w:t>
      </w:r>
      <w:proofErr w:type="spellStart"/>
      <w:r w:rsidRPr="00AE57F4">
        <w:rPr>
          <w:rFonts w:ascii="Courier New" w:eastAsia="MS Mincho" w:hAnsi="Courier New" w:cs="Courier New"/>
        </w:rPr>
        <w:t>filter_id</w:t>
      </w:r>
      <w:proofErr w:type="spellEnd"/>
      <w:r>
        <w:rPr>
          <w:rFonts w:eastAsia="MS Mincho"/>
        </w:rPr>
        <w:t>.</w:t>
      </w:r>
    </w:p>
    <w:p w14:paraId="7EEB1F44" w14:textId="77777777" w:rsidR="00151BD5" w:rsidRPr="005917CA" w:rsidRDefault="00151BD5" w:rsidP="00151BD5">
      <w:pPr>
        <w:tabs>
          <w:tab w:val="left" w:pos="960"/>
        </w:tabs>
        <w:spacing w:after="240" w:line="210" w:lineRule="atLeast"/>
        <w:ind w:right="360"/>
        <w:rPr>
          <w:sz w:val="18"/>
        </w:rPr>
      </w:pPr>
      <w:r w:rsidRPr="005917CA">
        <w:rPr>
          <w:sz w:val="18"/>
        </w:rPr>
        <w:t>NOTE</w:t>
      </w:r>
      <w:r w:rsidRPr="005917CA">
        <w:rPr>
          <w:sz w:val="18"/>
        </w:rPr>
        <w:tab/>
        <w:t xml:space="preserve">As a consequence of the </w:t>
      </w:r>
      <w:proofErr w:type="spellStart"/>
      <w:r w:rsidRPr="00AA3264">
        <w:rPr>
          <w:rFonts w:ascii="Courier New" w:hAnsi="Courier New" w:cs="Courier New"/>
          <w:sz w:val="18"/>
        </w:rPr>
        <w:t>grouping_type_parameter</w:t>
      </w:r>
      <w:proofErr w:type="spellEnd"/>
      <w:r w:rsidRPr="005917CA">
        <w:rPr>
          <w:sz w:val="18"/>
        </w:rPr>
        <w:t xml:space="preserve"> definition, the post-processing filters for different </w:t>
      </w:r>
      <w:proofErr w:type="spellStart"/>
      <w:r w:rsidRPr="005917CA">
        <w:rPr>
          <w:sz w:val="18"/>
        </w:rPr>
        <w:t>nnpfc_id</w:t>
      </w:r>
      <w:proofErr w:type="spellEnd"/>
      <w:r w:rsidRPr="005917CA">
        <w:rPr>
          <w:sz w:val="18"/>
        </w:rPr>
        <w:t xml:space="preserve"> values are specified in different instances of the </w:t>
      </w:r>
      <w:proofErr w:type="spellStart"/>
      <w:r w:rsidRPr="00AA3264">
        <w:rPr>
          <w:rFonts w:ascii="Courier New" w:hAnsi="Courier New" w:cs="Courier New"/>
          <w:sz w:val="18"/>
        </w:rPr>
        <w:t>SampleToGroupBox</w:t>
      </w:r>
      <w:proofErr w:type="spellEnd"/>
      <w:r w:rsidRPr="005917CA">
        <w:rPr>
          <w:sz w:val="18"/>
        </w:rPr>
        <w:t xml:space="preserve">. Furthermore, </w:t>
      </w:r>
      <w:r>
        <w:rPr>
          <w:sz w:val="18"/>
        </w:rPr>
        <w:t xml:space="preserve">one </w:t>
      </w:r>
      <w:proofErr w:type="spellStart"/>
      <w:r w:rsidRPr="00AA3264">
        <w:rPr>
          <w:rFonts w:ascii="Courier New" w:hAnsi="Courier New" w:cs="Courier New"/>
          <w:sz w:val="18"/>
        </w:rPr>
        <w:t>SampleToGroupBox</w:t>
      </w:r>
      <w:proofErr w:type="spellEnd"/>
      <w:r>
        <w:rPr>
          <w:sz w:val="18"/>
        </w:rPr>
        <w:t xml:space="preserve"> specifies </w:t>
      </w:r>
      <w:r w:rsidRPr="005917CA">
        <w:rPr>
          <w:sz w:val="18"/>
        </w:rPr>
        <w:t>the base post-processing filter</w:t>
      </w:r>
      <w:r>
        <w:rPr>
          <w:sz w:val="18"/>
        </w:rPr>
        <w:t>(s)</w:t>
      </w:r>
      <w:r w:rsidRPr="005917CA">
        <w:rPr>
          <w:sz w:val="18"/>
        </w:rPr>
        <w:t xml:space="preserve"> for a particular </w:t>
      </w:r>
      <w:proofErr w:type="spellStart"/>
      <w:r w:rsidRPr="005917CA">
        <w:rPr>
          <w:sz w:val="18"/>
        </w:rPr>
        <w:t>nnpfc_id</w:t>
      </w:r>
      <w:proofErr w:type="spellEnd"/>
      <w:r w:rsidRPr="005917CA">
        <w:rPr>
          <w:sz w:val="18"/>
        </w:rPr>
        <w:t xml:space="preserve"> value</w:t>
      </w:r>
      <w:r>
        <w:rPr>
          <w:sz w:val="18"/>
        </w:rPr>
        <w:t xml:space="preserve">, while another </w:t>
      </w:r>
      <w:proofErr w:type="spellStart"/>
      <w:r w:rsidRPr="00AA3264">
        <w:rPr>
          <w:rFonts w:ascii="Courier New" w:hAnsi="Courier New" w:cs="Courier New"/>
          <w:sz w:val="18"/>
        </w:rPr>
        <w:t>SampleToGroupBox</w:t>
      </w:r>
      <w:proofErr w:type="spellEnd"/>
      <w:r>
        <w:rPr>
          <w:sz w:val="18"/>
        </w:rPr>
        <w:t xml:space="preserve">, if any, specifies the filter updates for the same </w:t>
      </w:r>
      <w:proofErr w:type="spellStart"/>
      <w:r>
        <w:rPr>
          <w:sz w:val="18"/>
        </w:rPr>
        <w:t>nnpfc_id</w:t>
      </w:r>
      <w:proofErr w:type="spellEnd"/>
      <w:r>
        <w:rPr>
          <w:sz w:val="18"/>
        </w:rPr>
        <w:t xml:space="preserve"> value. It is therefore possible to indicate that the base post-processing filter persists over a longer period than any of the filter updates.</w:t>
      </w:r>
    </w:p>
    <w:p w14:paraId="1D1B6586" w14:textId="52AEF7F4" w:rsidR="00151BD5" w:rsidRDefault="00151BD5" w:rsidP="00151BD5">
      <w:pPr>
        <w:spacing w:after="240" w:line="276" w:lineRule="auto"/>
      </w:pPr>
      <w:r>
        <w:t xml:space="preserve">When a sample is not mapped to </w:t>
      </w:r>
      <w:del w:id="99" w:author="DENOUAL Franck" w:date="2023-07-26T10:58:00Z">
        <w:r w:rsidRPr="00E3134C" w:rsidDel="008A19DA">
          <w:rPr>
            <w:rFonts w:ascii="Courier New" w:hAnsi="Courier New" w:cs="Courier New"/>
          </w:rPr>
          <w:delText>NnpfcSeiEntry</w:delText>
        </w:r>
      </w:del>
      <w:proofErr w:type="spellStart"/>
      <w:ins w:id="100" w:author="DENOUAL Franck" w:date="2023-07-26T10:58:00Z">
        <w:r w:rsidR="008A19DA">
          <w:rPr>
            <w:rFonts w:ascii="Courier New" w:hAnsi="Courier New" w:cs="Courier New"/>
          </w:rPr>
          <w:t>NnpfcSeiSampleGroupEntry</w:t>
        </w:r>
      </w:ins>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0 and a particular </w:t>
      </w:r>
      <w:proofErr w:type="spellStart"/>
      <w:r w:rsidRPr="001C4208">
        <w:rPr>
          <w:rFonts w:ascii="Courier New" w:hAnsi="Courier New" w:cs="Courier New"/>
        </w:rPr>
        <w:t>filter_id</w:t>
      </w:r>
      <w:proofErr w:type="spellEnd"/>
      <w:r>
        <w:t xml:space="preserve">, the sample shall not be mapped to an </w:t>
      </w:r>
      <w:del w:id="101" w:author="DENOUAL Franck" w:date="2023-07-26T10:58:00Z">
        <w:r w:rsidRPr="00E3134C" w:rsidDel="008A19DA">
          <w:rPr>
            <w:rFonts w:ascii="Courier New" w:hAnsi="Courier New" w:cs="Courier New"/>
          </w:rPr>
          <w:delText>NnpfcSeiEntry</w:delText>
        </w:r>
      </w:del>
      <w:proofErr w:type="spellStart"/>
      <w:ins w:id="102" w:author="DENOUAL Franck" w:date="2023-07-26T10:58:00Z">
        <w:r w:rsidR="008A19DA">
          <w:rPr>
            <w:rFonts w:ascii="Courier New" w:hAnsi="Courier New" w:cs="Courier New"/>
          </w:rPr>
          <w:t>NnpfcSeiSampleGroupEntry</w:t>
        </w:r>
      </w:ins>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1 and the same </w:t>
      </w:r>
      <w:proofErr w:type="spellStart"/>
      <w:r w:rsidRPr="001C4208">
        <w:rPr>
          <w:rFonts w:ascii="Courier New" w:hAnsi="Courier New" w:cs="Courier New"/>
        </w:rPr>
        <w:t>filter_id</w:t>
      </w:r>
      <w:proofErr w:type="spellEnd"/>
      <w:r>
        <w:t xml:space="preserve">. </w:t>
      </w:r>
    </w:p>
    <w:p w14:paraId="6FE90613" w14:textId="77777777" w:rsidR="00D17F1C" w:rsidRDefault="00D55D38" w:rsidP="00D55D38">
      <w:pPr>
        <w:spacing w:after="240" w:line="276" w:lineRule="auto"/>
        <w:rPr>
          <w:ins w:id="103" w:author="Miska Hannuksela 02" w:date="2023-07-27T09:44:00Z"/>
        </w:rPr>
      </w:pPr>
      <w:r w:rsidRPr="00031B5E">
        <w:t xml:space="preserve">When a track contains an NNPFC sample group, </w:t>
      </w:r>
      <w:ins w:id="104" w:author="Miska Hannuksela 02" w:date="2023-07-27T09:43:00Z">
        <w:r w:rsidR="00D17F1C">
          <w:t>the follow</w:t>
        </w:r>
      </w:ins>
      <w:ins w:id="105" w:author="Miska Hannuksela 02" w:date="2023-07-27T09:44:00Z">
        <w:r w:rsidR="00D17F1C">
          <w:t>ing applies:</w:t>
        </w:r>
      </w:ins>
    </w:p>
    <w:p w14:paraId="1ED499D5" w14:textId="77777777" w:rsidR="00D17F1C" w:rsidRDefault="00D17F1C" w:rsidP="00D17F1C">
      <w:pPr>
        <w:spacing w:after="240" w:line="276" w:lineRule="auto"/>
        <w:ind w:left="400" w:hanging="400"/>
        <w:rPr>
          <w:ins w:id="106" w:author="Miska Hannuksela 02" w:date="2023-07-27T09:44:00Z"/>
        </w:rPr>
      </w:pPr>
      <w:ins w:id="107" w:author="Miska Hannuksela 02" w:date="2023-07-27T09:44:00Z">
        <w:r w:rsidRPr="00C4321B">
          <w:t>—</w:t>
        </w:r>
        <w:r w:rsidRPr="00C4321B">
          <w:tab/>
        </w:r>
      </w:ins>
      <w:del w:id="108" w:author="Miska Hannuksela 02" w:date="2023-07-27T09:44:00Z">
        <w:r w:rsidR="00D55D38" w:rsidRPr="00031B5E" w:rsidDel="00D17F1C">
          <w:delText>n</w:delText>
        </w:r>
      </w:del>
      <w:ins w:id="109" w:author="Miska Hannuksela 02" w:date="2023-07-27T09:44:00Z">
        <w:r>
          <w:t>N</w:t>
        </w:r>
      </w:ins>
      <w:r w:rsidR="00D55D38" w:rsidRPr="00031B5E">
        <w:t>o NNPFC SEI messages shall be present within the samples of the track.</w:t>
      </w:r>
      <w:r w:rsidR="005318B3" w:rsidRPr="00031B5E">
        <w:t xml:space="preserve"> </w:t>
      </w:r>
    </w:p>
    <w:p w14:paraId="5DB71FCE" w14:textId="77777777" w:rsidR="00D17F1C" w:rsidRDefault="00D17F1C" w:rsidP="00D17F1C">
      <w:pPr>
        <w:spacing w:after="240" w:line="276" w:lineRule="auto"/>
        <w:ind w:left="400" w:hanging="400"/>
        <w:rPr>
          <w:ins w:id="110" w:author="Miska Hannuksela 02" w:date="2023-07-27T09:45:00Z"/>
          <w:lang w:val="en-US"/>
        </w:rPr>
      </w:pPr>
      <w:ins w:id="111" w:author="Miska Hannuksela 02" w:date="2023-07-27T09:44:00Z">
        <w:r w:rsidRPr="00C4321B">
          <w:t>—</w:t>
        </w:r>
        <w:r w:rsidRPr="00C4321B">
          <w:tab/>
        </w:r>
      </w:ins>
      <w:ins w:id="112" w:author="DENOUAL Franck" w:date="2023-07-26T09:24:00Z">
        <w:r w:rsidR="00B84D5E">
          <w:rPr>
            <w:lang w:val="en-US"/>
          </w:rPr>
          <w:t>O</w:t>
        </w:r>
        <w:r w:rsidR="00B84D5E" w:rsidRPr="00E51BB6">
          <w:rPr>
            <w:lang w:val="en-US"/>
          </w:rPr>
          <w:t xml:space="preserve">ne or more of the sample entries </w:t>
        </w:r>
        <w:r w:rsidR="00B84D5E">
          <w:rPr>
            <w:lang w:val="en-US"/>
          </w:rPr>
          <w:t xml:space="preserve">may </w:t>
        </w:r>
        <w:r w:rsidR="00B84D5E" w:rsidRPr="00E51BB6">
          <w:rPr>
            <w:lang w:val="en-US"/>
          </w:rPr>
          <w:t>include an SEI NAL unit containing an SEI manifest SEI message</w:t>
        </w:r>
        <w:r w:rsidR="00B84D5E">
          <w:rPr>
            <w:lang w:val="en-US"/>
          </w:rPr>
          <w:t xml:space="preserve"> </w:t>
        </w:r>
      </w:ins>
      <w:ins w:id="113" w:author="Miska Hannuksela 02" w:date="2023-07-27T09:40:00Z">
        <w:r w:rsidR="001D30D9">
          <w:rPr>
            <w:lang w:val="en-US"/>
          </w:rPr>
          <w:t xml:space="preserve">having </w:t>
        </w:r>
        <w:r w:rsidR="001D30D9">
          <w:t xml:space="preserve">an entry with </w:t>
        </w:r>
        <w:proofErr w:type="spellStart"/>
        <w:r w:rsidR="001D30D9" w:rsidRPr="003A4461">
          <w:t>manifest_sei_payload_</w:t>
        </w:r>
        <w:proofErr w:type="gramStart"/>
        <w:r w:rsidR="001D30D9" w:rsidRPr="003A4461">
          <w:t>type</w:t>
        </w:r>
        <w:proofErr w:type="spellEnd"/>
        <w:r w:rsidR="001D30D9" w:rsidRPr="003A4461">
          <w:t>[</w:t>
        </w:r>
        <w:proofErr w:type="gramEnd"/>
        <w:r w:rsidR="001D30D9">
          <w:t> </w:t>
        </w:r>
        <w:r w:rsidR="001D30D9" w:rsidRPr="003A4461">
          <w:t>i</w:t>
        </w:r>
        <w:r w:rsidR="001D30D9">
          <w:t> </w:t>
        </w:r>
        <w:r w:rsidR="001D30D9" w:rsidRPr="003A4461">
          <w:t>]</w:t>
        </w:r>
        <w:r w:rsidR="001D30D9">
          <w:t xml:space="preserve"> equal to 210</w:t>
        </w:r>
        <w:r w:rsidR="001D30D9">
          <w:t xml:space="preserve"> </w:t>
        </w:r>
      </w:ins>
      <w:ins w:id="114" w:author="DENOUAL Franck" w:date="2023-07-26T09:24:00Z">
        <w:r w:rsidR="00B84D5E">
          <w:rPr>
            <w:lang w:val="en-US"/>
          </w:rPr>
          <w:t xml:space="preserve">and </w:t>
        </w:r>
        <w:r w:rsidR="00B84D5E">
          <w:t xml:space="preserve">one or more SEI NAL units containing one or more SEI prefix indication SEI messages with </w:t>
        </w:r>
        <w:proofErr w:type="spellStart"/>
        <w:r w:rsidR="00B84D5E" w:rsidRPr="007868E8">
          <w:t>prefix_sei_payload_type</w:t>
        </w:r>
        <w:proofErr w:type="spellEnd"/>
        <w:r w:rsidR="00B84D5E">
          <w:t xml:space="preserve"> equal to 210.</w:t>
        </w:r>
        <w:r w:rsidR="00B84D5E" w:rsidRPr="00E51BB6">
          <w:rPr>
            <w:lang w:val="en-US"/>
          </w:rPr>
          <w:t xml:space="preserve"> </w:t>
        </w:r>
      </w:ins>
    </w:p>
    <w:p w14:paraId="65A13D49" w14:textId="73534CD3" w:rsidR="00D55D38" w:rsidRDefault="005318B3" w:rsidP="00D17F1C">
      <w:pPr>
        <w:spacing w:after="240" w:line="276" w:lineRule="auto"/>
        <w:rPr>
          <w:ins w:id="115" w:author="DENOUAL Franck" w:date="2023-07-26T09:20:00Z"/>
        </w:rPr>
      </w:pPr>
      <w:r w:rsidRPr="00031B5E">
        <w:t>When a VVC track has an associated VVC non-VCL track that contains an NNPFC sample group, no NNPFC SEI messages shall</w:t>
      </w:r>
      <w:r w:rsidRPr="005318B3">
        <w:t xml:space="preserve"> be present within the samples of the VVC track</w:t>
      </w:r>
      <w:ins w:id="116" w:author="Miska Hannuksela 00" w:date="2023-07-24T14:49:00Z">
        <w:r w:rsidR="000A6B2E">
          <w:t xml:space="preserve"> or within the samples of VVC non-VCL track</w:t>
        </w:r>
      </w:ins>
      <w:r w:rsidRPr="005318B3">
        <w:t>.</w:t>
      </w:r>
    </w:p>
    <w:p w14:paraId="33A08634" w14:textId="39DC7CFA" w:rsidR="00B84D5E" w:rsidRDefault="00B84D5E" w:rsidP="00D55D38">
      <w:pPr>
        <w:spacing w:after="240" w:line="276" w:lineRule="auto"/>
        <w:rPr>
          <w:ins w:id="117" w:author="DENOUAL Franck" w:date="2023-07-26T09:20:00Z"/>
        </w:rPr>
      </w:pPr>
      <w:ins w:id="118" w:author="DENOUAL Franck" w:date="2023-07-26T09:20:00Z">
        <w:r>
          <w:t>When a track does not contain an NNPFC sample group</w:t>
        </w:r>
      </w:ins>
      <w:ins w:id="119" w:author="DENOUAL Franck" w:date="2023-07-26T09:22:00Z">
        <w:r>
          <w:t xml:space="preserve"> and </w:t>
        </w:r>
        <w:r>
          <w:rPr>
            <w:lang w:val="en-US"/>
          </w:rPr>
          <w:t xml:space="preserve">NNPFC SEI messages are contained in </w:t>
        </w:r>
      </w:ins>
      <w:ins w:id="120" w:author="DENOUAL Franck" w:date="2023-07-26T09:44:00Z">
        <w:r w:rsidR="00A446A9">
          <w:rPr>
            <w:lang w:val="en-US"/>
          </w:rPr>
          <w:t xml:space="preserve">the </w:t>
        </w:r>
      </w:ins>
      <w:ins w:id="121" w:author="DENOUAL Franck" w:date="2023-07-26T09:22:00Z">
        <w:r>
          <w:rPr>
            <w:lang w:val="en-US"/>
          </w:rPr>
          <w:t>samples</w:t>
        </w:r>
      </w:ins>
      <w:ins w:id="122" w:author="Miska Hannuksela 01" w:date="2023-07-26T14:52:00Z">
        <w:r w:rsidR="00E97103">
          <w:rPr>
            <w:lang w:val="en-US"/>
          </w:rPr>
          <w:t>, the following applies</w:t>
        </w:r>
      </w:ins>
      <w:ins w:id="123" w:author="DENOUAL Franck" w:date="2023-07-26T09:22:00Z">
        <w:r>
          <w:rPr>
            <w:lang w:val="en-US"/>
          </w:rPr>
          <w:t>:</w:t>
        </w:r>
      </w:ins>
    </w:p>
    <w:p w14:paraId="7CC32545" w14:textId="4D7E0330" w:rsidR="00B84D5E" w:rsidRDefault="00E97103">
      <w:pPr>
        <w:spacing w:after="240" w:line="276" w:lineRule="auto"/>
        <w:ind w:left="400" w:hanging="400"/>
        <w:rPr>
          <w:ins w:id="124" w:author="DENOUAL Franck" w:date="2023-07-26T09:23:00Z"/>
        </w:rPr>
        <w:pPrChange w:id="125" w:author="Miska Hannuksela 01" w:date="2023-07-26T14:52:00Z">
          <w:pPr>
            <w:pStyle w:val="ListParagraph"/>
            <w:numPr>
              <w:numId w:val="32"/>
            </w:numPr>
            <w:spacing w:after="240" w:line="276" w:lineRule="auto"/>
            <w:ind w:hanging="360"/>
          </w:pPr>
        </w:pPrChange>
      </w:pPr>
      <w:ins w:id="126" w:author="Miska Hannuksela 01" w:date="2023-07-26T14:53:00Z">
        <w:r w:rsidRPr="00C4321B">
          <w:t>—</w:t>
        </w:r>
        <w:r w:rsidRPr="00C4321B">
          <w:tab/>
        </w:r>
      </w:ins>
      <w:ins w:id="127" w:author="DENOUAL Franck" w:date="2023-07-26T09:21:00Z">
        <w:del w:id="128" w:author="Miska Hannuksela 01" w:date="2023-07-26T14:53:00Z">
          <w:r w:rsidR="00B84D5E" w:rsidDel="00E97103">
            <w:delText>i</w:delText>
          </w:r>
        </w:del>
      </w:ins>
      <w:ins w:id="129" w:author="Miska Hannuksela 01" w:date="2023-07-26T14:53:00Z">
        <w:r>
          <w:t>I</w:t>
        </w:r>
      </w:ins>
      <w:ins w:id="130" w:author="DENOUAL Franck" w:date="2023-07-26T09:21:00Z">
        <w:r w:rsidR="00B84D5E">
          <w:t>f</w:t>
        </w:r>
      </w:ins>
      <w:ins w:id="131" w:author="DENOUAL Franck" w:date="2023-07-26T09:20:00Z">
        <w:r w:rsidR="00B84D5E">
          <w:t xml:space="preserve"> </w:t>
        </w:r>
        <w:r w:rsidR="00B84D5E" w:rsidRPr="00E97103">
          <w:rPr>
            <w:rPrChange w:id="132" w:author="Miska Hannuksela 01" w:date="2023-07-26T14:52:00Z">
              <w:rPr>
                <w:lang w:val="en-US"/>
              </w:rPr>
            </w:rPrChange>
          </w:rPr>
          <w:t xml:space="preserve">the processing </w:t>
        </w:r>
      </w:ins>
      <w:ins w:id="133" w:author="DENOUAL Franck" w:date="2023-07-26T09:22:00Z">
        <w:r w:rsidR="00B84D5E" w:rsidRPr="00E97103">
          <w:rPr>
            <w:rPrChange w:id="134" w:author="Miska Hannuksela 01" w:date="2023-07-26T14:52:00Z">
              <w:rPr>
                <w:lang w:val="en-US"/>
              </w:rPr>
            </w:rPrChange>
          </w:rPr>
          <w:t xml:space="preserve">of NNPFC </w:t>
        </w:r>
      </w:ins>
      <w:ins w:id="135" w:author="Miska Hannuksela 01" w:date="2023-07-26T14:53:00Z">
        <w:r>
          <w:t xml:space="preserve">SEI messages </w:t>
        </w:r>
      </w:ins>
      <w:ins w:id="136" w:author="DENOUAL Franck" w:date="2023-07-26T09:20:00Z">
        <w:r w:rsidR="00B84D5E" w:rsidRPr="00E97103">
          <w:rPr>
            <w:rPrChange w:id="137" w:author="Miska Hannuksela 01" w:date="2023-07-26T14:52:00Z">
              <w:rPr>
                <w:lang w:val="en-US"/>
              </w:rPr>
            </w:rPrChange>
          </w:rPr>
          <w:t>is considered as essential for consuming the content</w:t>
        </w:r>
      </w:ins>
      <w:ins w:id="138" w:author="DENOUAL Franck" w:date="2023-07-26T09:21:00Z">
        <w:r w:rsidR="00B84D5E" w:rsidRPr="00E97103">
          <w:rPr>
            <w:rPrChange w:id="139" w:author="Miska Hannuksela 01" w:date="2023-07-26T14:52:00Z">
              <w:rPr>
                <w:lang w:val="en-US"/>
              </w:rPr>
            </w:rPrChange>
          </w:rPr>
          <w:t xml:space="preserve">, one or more sample entries shall </w:t>
        </w:r>
      </w:ins>
      <w:ins w:id="140" w:author="DENOUAL Franck" w:date="2023-07-26T09:22:00Z">
        <w:r w:rsidR="00B84D5E" w:rsidRPr="00E97103">
          <w:rPr>
            <w:rPrChange w:id="141" w:author="Miska Hannuksela 01" w:date="2023-07-26T14:52:00Z">
              <w:rPr>
                <w:lang w:val="en-US"/>
              </w:rPr>
            </w:rPrChange>
          </w:rPr>
          <w:t xml:space="preserve">include an SEI NAL unit containing an SEI manifest SEI message </w:t>
        </w:r>
      </w:ins>
      <w:ins w:id="142" w:author="Miska Hannuksela 02" w:date="2023-07-27T09:41:00Z">
        <w:r w:rsidR="001D30D9">
          <w:t xml:space="preserve">having </w:t>
        </w:r>
        <w:r w:rsidR="001D30D9">
          <w:t xml:space="preserve">an entry with </w:t>
        </w:r>
        <w:proofErr w:type="spellStart"/>
        <w:r w:rsidR="001D30D9" w:rsidRPr="003A4461">
          <w:t>manifest_sei_payload_type</w:t>
        </w:r>
        <w:proofErr w:type="spellEnd"/>
        <w:r w:rsidR="001D30D9" w:rsidRPr="003A4461">
          <w:t>[</w:t>
        </w:r>
        <w:r w:rsidR="001D30D9">
          <w:t> </w:t>
        </w:r>
        <w:r w:rsidR="001D30D9" w:rsidRPr="003A4461">
          <w:t>i</w:t>
        </w:r>
        <w:r w:rsidR="001D30D9">
          <w:t> </w:t>
        </w:r>
        <w:r w:rsidR="001D30D9" w:rsidRPr="003A4461">
          <w:t>]</w:t>
        </w:r>
        <w:r w:rsidR="001D30D9">
          <w:t xml:space="preserve"> equal to 210</w:t>
        </w:r>
        <w:r w:rsidR="001D30D9">
          <w:t xml:space="preserve"> </w:t>
        </w:r>
      </w:ins>
      <w:ins w:id="143" w:author="DENOUAL Franck" w:date="2023-07-26T09:22:00Z">
        <w:r w:rsidR="00B84D5E" w:rsidRPr="00E97103">
          <w:rPr>
            <w:rPrChange w:id="144" w:author="Miska Hannuksela 01" w:date="2023-07-26T14:52:00Z">
              <w:rPr>
                <w:lang w:val="en-US"/>
              </w:rPr>
            </w:rPrChange>
          </w:rPr>
          <w:t xml:space="preserve">and </w:t>
        </w:r>
        <w:r w:rsidR="00B84D5E">
          <w:lastRenderedPageBreak/>
          <w:t xml:space="preserve">one or more SEI NAL units containing one or more SEI prefix indication SEI messages with </w:t>
        </w:r>
        <w:proofErr w:type="spellStart"/>
        <w:r w:rsidR="00B84D5E" w:rsidRPr="007868E8">
          <w:t>prefix_sei_payload_type</w:t>
        </w:r>
        <w:proofErr w:type="spellEnd"/>
        <w:r w:rsidR="00B84D5E">
          <w:t xml:space="preserve"> equal to 210</w:t>
        </w:r>
        <w:del w:id="145" w:author="Miska Hannuksela 02" w:date="2023-07-27T09:35:00Z">
          <w:r w:rsidR="00B84D5E" w:rsidDel="001D30D9">
            <w:delText xml:space="preserve">, or </w:delText>
          </w:r>
        </w:del>
      </w:ins>
      <w:ins w:id="146" w:author="Miska Hannuksela 02" w:date="2023-07-27T09:35:00Z">
        <w:r w:rsidR="001D30D9">
          <w:t>.</w:t>
        </w:r>
      </w:ins>
    </w:p>
    <w:p w14:paraId="6126901F" w14:textId="0248CB70" w:rsidR="00B84D5E" w:rsidRDefault="00E97103">
      <w:pPr>
        <w:spacing w:after="240" w:line="276" w:lineRule="auto"/>
        <w:ind w:left="400" w:hanging="400"/>
        <w:pPrChange w:id="147" w:author="Miska Hannuksela 01" w:date="2023-07-26T14:52:00Z">
          <w:pPr>
            <w:spacing w:after="240" w:line="276" w:lineRule="auto"/>
          </w:pPr>
        </w:pPrChange>
      </w:pPr>
      <w:ins w:id="148" w:author="Miska Hannuksela 01" w:date="2023-07-26T14:53:00Z">
        <w:r w:rsidRPr="00C4321B">
          <w:t>—</w:t>
        </w:r>
        <w:r w:rsidRPr="00C4321B">
          <w:tab/>
        </w:r>
      </w:ins>
      <w:ins w:id="149" w:author="DENOUAL Franck" w:date="2023-07-26T09:23:00Z">
        <w:del w:id="150" w:author="Miska Hannuksela 01" w:date="2023-07-26T14:53:00Z">
          <w:r w:rsidR="00B84D5E" w:rsidDel="00E97103">
            <w:delText>if</w:delText>
          </w:r>
        </w:del>
      </w:ins>
      <w:ins w:id="151" w:author="Miska Hannuksela 01" w:date="2023-07-26T14:53:00Z">
        <w:r>
          <w:t>Otherwise</w:t>
        </w:r>
      </w:ins>
      <w:ins w:id="152" w:author="DENOUAL Franck" w:date="2023-07-26T09:23:00Z">
        <w:r w:rsidR="00B84D5E">
          <w:t xml:space="preserve"> </w:t>
        </w:r>
      </w:ins>
      <w:ins w:id="153" w:author="Miska Hannuksela 01" w:date="2023-07-26T14:53:00Z">
        <w:r>
          <w:t>(</w:t>
        </w:r>
      </w:ins>
      <w:ins w:id="154" w:author="DENOUAL Franck" w:date="2023-07-26T09:23:00Z">
        <w:r w:rsidR="00B84D5E">
          <w:t xml:space="preserve">the processing of NNPFC </w:t>
        </w:r>
      </w:ins>
      <w:ins w:id="155" w:author="Miska Hannuksela 01" w:date="2023-07-26T14:54:00Z">
        <w:r>
          <w:t xml:space="preserve">SEI messages </w:t>
        </w:r>
      </w:ins>
      <w:ins w:id="156" w:author="DENOUAL Franck" w:date="2023-07-26T09:23:00Z">
        <w:r w:rsidR="00B84D5E">
          <w:t>is not considered</w:t>
        </w:r>
        <w:r w:rsidR="00B84D5E" w:rsidRPr="00E97103">
          <w:rPr>
            <w:rPrChange w:id="157" w:author="Miska Hannuksela 01" w:date="2023-07-26T14:52:00Z">
              <w:rPr>
                <w:lang w:val="en-US"/>
              </w:rPr>
            </w:rPrChange>
          </w:rPr>
          <w:t xml:space="preserve"> as essential for consuming the content</w:t>
        </w:r>
      </w:ins>
      <w:ins w:id="158" w:author="Miska Hannuksela 01" w:date="2023-07-26T14:53:00Z">
        <w:r>
          <w:t>)</w:t>
        </w:r>
      </w:ins>
      <w:ins w:id="159" w:author="DENOUAL Franck" w:date="2023-07-26T09:23:00Z">
        <w:r w:rsidR="00B84D5E" w:rsidRPr="00E97103">
          <w:rPr>
            <w:rPrChange w:id="160" w:author="Miska Hannuksela 01" w:date="2023-07-26T14:52:00Z">
              <w:rPr>
                <w:lang w:val="en-US"/>
              </w:rPr>
            </w:rPrChange>
          </w:rPr>
          <w:t xml:space="preserve">, one or more sample entries should include an SEI NAL unit containing an SEI manifest SEI message </w:t>
        </w:r>
      </w:ins>
      <w:ins w:id="161" w:author="Miska Hannuksela 02" w:date="2023-07-27T09:41:00Z">
        <w:r w:rsidR="001D30D9">
          <w:t xml:space="preserve">having </w:t>
        </w:r>
        <w:r w:rsidR="001D30D9">
          <w:t xml:space="preserve">an entry with </w:t>
        </w:r>
        <w:proofErr w:type="spellStart"/>
        <w:r w:rsidR="001D30D9" w:rsidRPr="003A4461">
          <w:t>manifest_sei_payload_type</w:t>
        </w:r>
        <w:proofErr w:type="spellEnd"/>
        <w:r w:rsidR="001D30D9" w:rsidRPr="003A4461">
          <w:t>[</w:t>
        </w:r>
        <w:r w:rsidR="001D30D9">
          <w:t> </w:t>
        </w:r>
        <w:r w:rsidR="001D30D9" w:rsidRPr="003A4461">
          <w:t>i</w:t>
        </w:r>
        <w:r w:rsidR="001D30D9">
          <w:t> </w:t>
        </w:r>
        <w:r w:rsidR="001D30D9" w:rsidRPr="003A4461">
          <w:t>]</w:t>
        </w:r>
        <w:r w:rsidR="001D30D9">
          <w:t xml:space="preserve"> equal to 210</w:t>
        </w:r>
        <w:r w:rsidR="001D30D9">
          <w:t xml:space="preserve"> </w:t>
        </w:r>
      </w:ins>
      <w:ins w:id="162" w:author="DENOUAL Franck" w:date="2023-07-26T09:23:00Z">
        <w:r w:rsidR="00B84D5E" w:rsidRPr="00E97103">
          <w:rPr>
            <w:rPrChange w:id="163" w:author="Miska Hannuksela 01" w:date="2023-07-26T14:52:00Z">
              <w:rPr>
                <w:lang w:val="en-US"/>
              </w:rPr>
            </w:rPrChange>
          </w:rPr>
          <w:t xml:space="preserve">and </w:t>
        </w:r>
        <w:r w:rsidR="00B84D5E">
          <w:t xml:space="preserve">one or more SEI NAL units containing one or more SEI prefix indication SEI messages with </w:t>
        </w:r>
        <w:proofErr w:type="spellStart"/>
        <w:r w:rsidR="00B84D5E" w:rsidRPr="007868E8">
          <w:t>prefix_sei_payload_type</w:t>
        </w:r>
        <w:proofErr w:type="spellEnd"/>
        <w:r w:rsidR="00B84D5E">
          <w:t xml:space="preserve"> equal to 210</w:t>
        </w:r>
      </w:ins>
      <w:ins w:id="164" w:author="DENOUAL Franck" w:date="2023-07-26T09:26:00Z">
        <w:r w:rsidR="00B84D5E">
          <w:t>.</w:t>
        </w:r>
      </w:ins>
    </w:p>
    <w:p w14:paraId="2B9ABDC6" w14:textId="266F3140" w:rsidR="003D01B3" w:rsidDel="005838C2" w:rsidRDefault="003D01B3" w:rsidP="003D01B3">
      <w:pPr>
        <w:spacing w:after="240" w:line="276" w:lineRule="auto"/>
        <w:rPr>
          <w:ins w:id="165" w:author="Ye-Kui Wang (yk1)" w:date="2023-07-08T17:42:00Z"/>
          <w:del w:id="166" w:author="Miska Hannuksela 00" w:date="2023-07-24T13:39:00Z"/>
        </w:rPr>
      </w:pPr>
      <w:bookmarkStart w:id="167" w:name="_Hlk139790597"/>
      <w:ins w:id="168" w:author="Ye-Kui Wang (yk1)" w:date="2023-07-08T17:26:00Z">
        <w:del w:id="169" w:author="Miska Hannuksela 00" w:date="2023-07-24T13:39:00Z">
          <w:r w:rsidRPr="003D01B3" w:rsidDel="005838C2">
            <w:delText>When a track contains NNPFC sample groups, the track shall also contain NNPFA sample groups.</w:delText>
          </w:r>
        </w:del>
      </w:ins>
      <w:bookmarkEnd w:id="167"/>
    </w:p>
    <w:p w14:paraId="784345E6" w14:textId="0B87BF24" w:rsidR="00B84D5E" w:rsidRDefault="00E51BB6" w:rsidP="003D01B3">
      <w:pPr>
        <w:spacing w:after="240" w:line="276" w:lineRule="auto"/>
        <w:rPr>
          <w:ins w:id="170" w:author="DENOUAL Franck" w:date="2023-07-26T09:18:00Z"/>
          <w:lang w:val="en-US"/>
        </w:rPr>
      </w:pPr>
      <w:ins w:id="171" w:author="Ye-Kui Wang (yk1)" w:date="2023-07-08T17:42:00Z">
        <w:del w:id="172" w:author="DENOUAL Franck" w:date="2023-07-26T09:25:00Z">
          <w:r w:rsidDel="00B84D5E">
            <w:rPr>
              <w:lang w:val="en-US"/>
            </w:rPr>
            <w:delText>W</w:delText>
          </w:r>
          <w:r w:rsidRPr="00E51BB6" w:rsidDel="00B84D5E">
            <w:rPr>
              <w:lang w:val="en-US"/>
            </w:rPr>
            <w:delText>hen a track contains NNPF</w:delText>
          </w:r>
        </w:del>
      </w:ins>
      <w:ins w:id="173" w:author="Ye-Kui Wang (yk1)" w:date="2023-07-08T17:43:00Z">
        <w:del w:id="174" w:author="DENOUAL Franck" w:date="2023-07-26T09:25:00Z">
          <w:r w:rsidDel="00B84D5E">
            <w:rPr>
              <w:lang w:val="en-US"/>
            </w:rPr>
            <w:delText>C</w:delText>
          </w:r>
        </w:del>
      </w:ins>
      <w:ins w:id="175" w:author="Ye-Kui Wang (yk1)" w:date="2023-07-08T17:42:00Z">
        <w:del w:id="176" w:author="DENOUAL Franck" w:date="2023-07-26T09:25:00Z">
          <w:r w:rsidRPr="00E51BB6" w:rsidDel="00B84D5E">
            <w:rPr>
              <w:lang w:val="en-US"/>
            </w:rPr>
            <w:delText xml:space="preserve"> </w:delText>
          </w:r>
        </w:del>
      </w:ins>
      <w:ins w:id="177" w:author="Ye-Kui Wang (yk1)" w:date="2023-07-08T17:43:00Z">
        <w:del w:id="178" w:author="DENOUAL Franck" w:date="2023-07-26T09:25:00Z">
          <w:r w:rsidDel="00B84D5E">
            <w:rPr>
              <w:lang w:val="en-US"/>
            </w:rPr>
            <w:delText xml:space="preserve">and NNPFA SEI messages </w:delText>
          </w:r>
        </w:del>
      </w:ins>
      <w:ins w:id="179" w:author="Ye-Kui Wang (yk1)" w:date="2023-07-08T17:42:00Z">
        <w:del w:id="180" w:author="DENOUAL Franck" w:date="2023-07-26T09:25:00Z">
          <w:r w:rsidRPr="00E51BB6" w:rsidDel="00B84D5E">
            <w:rPr>
              <w:lang w:val="en-US"/>
            </w:rPr>
            <w:delText>(either in samples or in NNPF</w:delText>
          </w:r>
        </w:del>
      </w:ins>
      <w:ins w:id="181" w:author="Ye-Kui Wang (yk1)" w:date="2023-07-08T18:00:00Z">
        <w:del w:id="182" w:author="DENOUAL Franck" w:date="2023-07-26T09:25:00Z">
          <w:r w:rsidR="007619A2" w:rsidDel="00B84D5E">
            <w:rPr>
              <w:lang w:val="en-US"/>
            </w:rPr>
            <w:delText>C and NNPFA</w:delText>
          </w:r>
        </w:del>
      </w:ins>
      <w:ins w:id="183" w:author="Ye-Kui Wang (yk1)" w:date="2023-07-08T17:42:00Z">
        <w:del w:id="184" w:author="DENOUAL Franck" w:date="2023-07-26T09:25:00Z">
          <w:r w:rsidRPr="00E51BB6" w:rsidDel="00B84D5E">
            <w:rPr>
              <w:lang w:val="en-US"/>
            </w:rPr>
            <w:delText xml:space="preserve"> sample groups), o</w:delText>
          </w:r>
        </w:del>
      </w:ins>
      <w:ins w:id="185" w:author="Miska Hannuksela 00" w:date="2023-07-24T13:53:00Z">
        <w:del w:id="186" w:author="DENOUAL Franck" w:date="2023-07-26T09:25:00Z">
          <w:r w:rsidR="00CE5D47" w:rsidDel="00B84D5E">
            <w:rPr>
              <w:lang w:val="en-US"/>
            </w:rPr>
            <w:delText>O</w:delText>
          </w:r>
        </w:del>
      </w:ins>
      <w:ins w:id="187" w:author="Ye-Kui Wang (yk1)" w:date="2023-07-08T17:42:00Z">
        <w:del w:id="188" w:author="DENOUAL Franck" w:date="2023-07-26T09:25:00Z">
          <w:r w:rsidRPr="00E51BB6" w:rsidDel="00B84D5E">
            <w:rPr>
              <w:lang w:val="en-US"/>
            </w:rPr>
            <w:delText xml:space="preserve">ne or more of the sample description entries shall (if </w:delText>
          </w:r>
        </w:del>
      </w:ins>
      <w:ins w:id="189" w:author="Miska Hannuksela 00" w:date="2023-07-24T13:53:00Z">
        <w:del w:id="190" w:author="DENOUAL Franck" w:date="2023-07-26T09:25:00Z">
          <w:r w:rsidR="00CE5D47" w:rsidDel="00B84D5E">
            <w:rPr>
              <w:lang w:val="en-US"/>
            </w:rPr>
            <w:delText xml:space="preserve">NNPFC </w:delText>
          </w:r>
        </w:del>
      </w:ins>
      <w:ins w:id="191" w:author="Miska Hannuksela 00" w:date="2023-07-24T13:55:00Z">
        <w:del w:id="192" w:author="DENOUAL Franck" w:date="2023-07-26T09:25:00Z">
          <w:r w:rsidR="00CE5D47" w:rsidDel="00B84D5E">
            <w:rPr>
              <w:lang w:val="en-US"/>
            </w:rPr>
            <w:delText xml:space="preserve">SEI </w:delText>
          </w:r>
        </w:del>
      </w:ins>
      <w:ins w:id="193" w:author="Miska Hannuksela 00" w:date="2023-07-24T13:53:00Z">
        <w:del w:id="194" w:author="DENOUAL Franck" w:date="2023-07-26T09:25:00Z">
          <w:r w:rsidR="00CE5D47" w:rsidDel="00B84D5E">
            <w:rPr>
              <w:lang w:val="en-US"/>
            </w:rPr>
            <w:delText xml:space="preserve">messages are </w:delText>
          </w:r>
        </w:del>
      </w:ins>
      <w:ins w:id="195" w:author="Miska Hannuksela 00" w:date="2023-07-24T13:54:00Z">
        <w:del w:id="196" w:author="DENOUAL Franck" w:date="2023-07-26T09:25:00Z">
          <w:r w:rsidR="00CE5D47" w:rsidDel="00B84D5E">
            <w:rPr>
              <w:lang w:val="en-US"/>
            </w:rPr>
            <w:delText xml:space="preserve">contained in samples and </w:delText>
          </w:r>
        </w:del>
      </w:ins>
      <w:ins w:id="197" w:author="Ye-Kui Wang (yk1)" w:date="2023-07-08T17:42:00Z">
        <w:del w:id="198" w:author="DENOUAL Franck" w:date="2023-07-26T09:25:00Z">
          <w:r w:rsidRPr="00E51BB6" w:rsidDel="00B84D5E">
            <w:rPr>
              <w:lang w:val="en-US"/>
            </w:rPr>
            <w:delText>the processing is considered as essential for consuming the content</w:delText>
          </w:r>
        </w:del>
      </w:ins>
      <w:ins w:id="199" w:author="Miska Hannuksela 00" w:date="2023-07-24T13:54:00Z">
        <w:del w:id="200" w:author="DENOUAL Franck" w:date="2023-07-26T09:25:00Z">
          <w:r w:rsidR="00CE5D47" w:rsidDel="00B84D5E">
            <w:rPr>
              <w:lang w:val="en-US"/>
            </w:rPr>
            <w:delText>)</w:delText>
          </w:r>
        </w:del>
      </w:ins>
      <w:ins w:id="201" w:author="Ye-Kui Wang (yk1)" w:date="2023-07-08T17:42:00Z">
        <w:del w:id="202" w:author="DENOUAL Franck" w:date="2023-07-26T09:25:00Z">
          <w:r w:rsidRPr="00E51BB6" w:rsidDel="00B84D5E">
            <w:rPr>
              <w:lang w:val="en-US"/>
            </w:rPr>
            <w:delText xml:space="preserve">, or should, </w:delText>
          </w:r>
        </w:del>
      </w:ins>
      <w:ins w:id="203" w:author="Miska Hannuksela 00" w:date="2023-07-24T13:54:00Z">
        <w:del w:id="204" w:author="DENOUAL Franck" w:date="2023-07-26T09:25:00Z">
          <w:r w:rsidR="00CE5D47" w:rsidDel="00B84D5E">
            <w:rPr>
              <w:lang w:val="en-US"/>
            </w:rPr>
            <w:delText>(</w:delText>
          </w:r>
        </w:del>
      </w:ins>
      <w:ins w:id="205" w:author="Ye-Kui Wang (yk1)" w:date="2023-07-08T17:42:00Z">
        <w:del w:id="206" w:author="DENOUAL Franck" w:date="2023-07-26T09:25:00Z">
          <w:r w:rsidRPr="00E51BB6" w:rsidDel="00B84D5E">
            <w:rPr>
              <w:lang w:val="en-US"/>
            </w:rPr>
            <w:delText xml:space="preserve">if </w:delText>
          </w:r>
        </w:del>
      </w:ins>
      <w:ins w:id="207" w:author="Miska Hannuksela 00" w:date="2023-07-24T13:54:00Z">
        <w:del w:id="208" w:author="DENOUAL Franck" w:date="2023-07-26T09:25:00Z">
          <w:r w:rsidR="00CE5D47" w:rsidDel="00B84D5E">
            <w:rPr>
              <w:lang w:val="en-US"/>
            </w:rPr>
            <w:delText xml:space="preserve">NNPFC </w:delText>
          </w:r>
        </w:del>
      </w:ins>
      <w:ins w:id="209" w:author="Miska Hannuksela 00" w:date="2023-07-24T13:55:00Z">
        <w:del w:id="210" w:author="DENOUAL Franck" w:date="2023-07-26T09:25:00Z">
          <w:r w:rsidR="00CE5D47" w:rsidDel="00B84D5E">
            <w:rPr>
              <w:lang w:val="en-US"/>
            </w:rPr>
            <w:delText xml:space="preserve">SEI </w:delText>
          </w:r>
        </w:del>
      </w:ins>
      <w:ins w:id="211" w:author="Miska Hannuksela 00" w:date="2023-07-24T13:54:00Z">
        <w:del w:id="212" w:author="DENOUAL Franck" w:date="2023-07-26T09:25:00Z">
          <w:r w:rsidR="00CE5D47" w:rsidDel="00B84D5E">
            <w:rPr>
              <w:lang w:val="en-US"/>
            </w:rPr>
            <w:delText xml:space="preserve">messages are contained in samples and </w:delText>
          </w:r>
        </w:del>
      </w:ins>
      <w:ins w:id="213" w:author="Ye-Kui Wang (yk1)" w:date="2023-07-08T17:42:00Z">
        <w:del w:id="214" w:author="DENOUAL Franck" w:date="2023-07-26T09:25:00Z">
          <w:r w:rsidRPr="00E51BB6" w:rsidDel="00B84D5E">
            <w:rPr>
              <w:lang w:val="en-US"/>
            </w:rPr>
            <w:delText>the processing is not considered</w:delText>
          </w:r>
        </w:del>
        <w:del w:id="215" w:author="DENOUAL Franck" w:date="2023-07-26T09:23:00Z">
          <w:r w:rsidRPr="00E51BB6" w:rsidDel="00B84D5E">
            <w:rPr>
              <w:lang w:val="en-US"/>
            </w:rPr>
            <w:delText xml:space="preserve"> as essential for consuming the content</w:delText>
          </w:r>
        </w:del>
        <w:del w:id="216" w:author="DENOUAL Franck" w:date="2023-07-26T09:25:00Z">
          <w:r w:rsidRPr="00E51BB6" w:rsidDel="00B84D5E">
            <w:rPr>
              <w:lang w:val="en-US"/>
            </w:rPr>
            <w:delText>)</w:delText>
          </w:r>
        </w:del>
      </w:ins>
      <w:ins w:id="217" w:author="Miska Hannuksela 00" w:date="2023-07-24T13:55:00Z">
        <w:del w:id="218" w:author="DENOUAL Franck" w:date="2023-07-26T09:25:00Z">
          <w:r w:rsidR="00CE5D47" w:rsidDel="00B84D5E">
            <w:rPr>
              <w:lang w:val="en-US"/>
            </w:rPr>
            <w:delText>, or may (if NNPFC SEI messages are contained in NNPFC sample groups)</w:delText>
          </w:r>
        </w:del>
      </w:ins>
      <w:ins w:id="219" w:author="Miska Hannuksela 00" w:date="2023-07-24T13:58:00Z">
        <w:del w:id="220" w:author="DENOUAL Franck" w:date="2023-07-26T09:25:00Z">
          <w:r w:rsidR="00DE21F6" w:rsidDel="00B84D5E">
            <w:rPr>
              <w:lang w:val="en-US"/>
            </w:rPr>
            <w:delText xml:space="preserve"> </w:delText>
          </w:r>
        </w:del>
      </w:ins>
      <w:ins w:id="221" w:author="Ye-Kui Wang (yk1)" w:date="2023-07-08T17:42:00Z">
        <w:del w:id="222" w:author="DENOUAL Franck" w:date="2023-07-26T09:25:00Z">
          <w:r w:rsidRPr="00E51BB6" w:rsidDel="00B84D5E">
            <w:rPr>
              <w:lang w:val="en-US"/>
            </w:rPr>
            <w:delText xml:space="preserve"> include an SEI NAL unit containing an </w:delText>
          </w:r>
          <w:bookmarkStart w:id="223" w:name="_Hlk139790672"/>
          <w:r w:rsidRPr="00E51BB6" w:rsidDel="00B84D5E">
            <w:rPr>
              <w:lang w:val="en-US"/>
            </w:rPr>
            <w:delText>SEI manifest SEI message</w:delText>
          </w:r>
        </w:del>
      </w:ins>
      <w:ins w:id="224" w:author="Ye-Kui Wang (yk1)" w:date="2023-07-08T17:51:00Z">
        <w:del w:id="225" w:author="DENOUAL Franck" w:date="2023-07-26T09:25:00Z">
          <w:r w:rsidDel="00B84D5E">
            <w:rPr>
              <w:lang w:val="en-US"/>
            </w:rPr>
            <w:delText xml:space="preserve"> </w:delText>
          </w:r>
          <w:bookmarkEnd w:id="223"/>
          <w:r w:rsidDel="00B84D5E">
            <w:rPr>
              <w:lang w:val="en-US"/>
            </w:rPr>
            <w:delText xml:space="preserve">and </w:delText>
          </w:r>
          <w:r w:rsidDel="00B84D5E">
            <w:delText xml:space="preserve">one or more SEI NAL units containing one or more SEI prefix indication SEI messages with </w:delText>
          </w:r>
          <w:r w:rsidRPr="007868E8" w:rsidDel="00B84D5E">
            <w:delText>prefix_sei_payload_type</w:delText>
          </w:r>
          <w:r w:rsidDel="00B84D5E">
            <w:delText xml:space="preserve"> equal to 210</w:delText>
          </w:r>
        </w:del>
      </w:ins>
      <w:ins w:id="226" w:author="Miska Hannuksela 00" w:date="2023-07-24T13:47:00Z">
        <w:del w:id="227" w:author="DENOUAL Franck" w:date="2023-07-26T09:25:00Z">
          <w:r w:rsidR="005838C2" w:rsidDel="00B84D5E">
            <w:delText xml:space="preserve"> (the SEI payload type value of the NNPFC SEI message)</w:delText>
          </w:r>
        </w:del>
      </w:ins>
      <w:ins w:id="228" w:author="Ye-Kui Wang (yk1)" w:date="2023-07-08T17:45:00Z">
        <w:del w:id="229" w:author="DENOUAL Franck" w:date="2023-07-26T09:25:00Z">
          <w:r w:rsidDel="00B84D5E">
            <w:rPr>
              <w:lang w:val="en-US"/>
            </w:rPr>
            <w:delText xml:space="preserve">, </w:delText>
          </w:r>
        </w:del>
      </w:ins>
      <w:ins w:id="230" w:author="DENOUAL Franck" w:date="2023-07-26T09:22:00Z">
        <w:del w:id="231" w:author="Miska Hannuksela 01" w:date="2023-07-26T14:54:00Z">
          <w:r w:rsidR="00B84D5E" w:rsidDel="00E97103">
            <w:rPr>
              <w:lang w:val="en-US"/>
            </w:rPr>
            <w:delText>A</w:delText>
          </w:r>
        </w:del>
      </w:ins>
      <w:ins w:id="232" w:author="Ye-Kui Wang (yk1)" w:date="2023-07-08T17:45:00Z">
        <w:del w:id="233" w:author="Miska Hannuksela 01" w:date="2023-07-26T14:54:00Z">
          <w:r w:rsidDel="00E97103">
            <w:rPr>
              <w:lang w:val="en-US"/>
            </w:rPr>
            <w:delText>and t</w:delText>
          </w:r>
        </w:del>
      </w:ins>
      <w:ins w:id="234" w:author="Miska Hannuksela 01" w:date="2023-07-26T14:54:00Z">
        <w:r w:rsidR="00E97103">
          <w:rPr>
            <w:lang w:val="en-US"/>
          </w:rPr>
          <w:t>T</w:t>
        </w:r>
      </w:ins>
      <w:ins w:id="235" w:author="Ye-Kui Wang (yk1)" w:date="2023-07-08T17:45:00Z">
        <w:r>
          <w:rPr>
            <w:lang w:val="en-US"/>
          </w:rPr>
          <w:t>he following applies</w:t>
        </w:r>
      </w:ins>
      <w:ins w:id="236" w:author="DENOUAL Franck" w:date="2023-07-26T10:22:00Z">
        <w:r w:rsidR="000544D5">
          <w:rPr>
            <w:lang w:val="en-US"/>
          </w:rPr>
          <w:t xml:space="preserve"> for the SEI manifest SEI message</w:t>
        </w:r>
      </w:ins>
      <w:ins w:id="237" w:author="Miska Hannuksela 02" w:date="2023-07-27T09:41:00Z">
        <w:r w:rsidR="001D30D9">
          <w:rPr>
            <w:lang w:val="en-US"/>
          </w:rPr>
          <w:t xml:space="preserve"> having </w:t>
        </w:r>
        <w:r w:rsidR="001D30D9">
          <w:t xml:space="preserve">an entry with </w:t>
        </w:r>
        <w:proofErr w:type="spellStart"/>
        <w:r w:rsidR="001D30D9" w:rsidRPr="003A4461">
          <w:t>manifest_sei_payload_</w:t>
        </w:r>
        <w:proofErr w:type="gramStart"/>
        <w:r w:rsidR="001D30D9" w:rsidRPr="003A4461">
          <w:t>type</w:t>
        </w:r>
        <w:proofErr w:type="spellEnd"/>
        <w:r w:rsidR="001D30D9" w:rsidRPr="003A4461">
          <w:t>[</w:t>
        </w:r>
        <w:proofErr w:type="gramEnd"/>
        <w:r w:rsidR="001D30D9">
          <w:t> </w:t>
        </w:r>
        <w:r w:rsidR="001D30D9" w:rsidRPr="003A4461">
          <w:t>i</w:t>
        </w:r>
        <w:r w:rsidR="001D30D9">
          <w:t> </w:t>
        </w:r>
        <w:r w:rsidR="001D30D9" w:rsidRPr="003A4461">
          <w:t>]</w:t>
        </w:r>
        <w:r w:rsidR="001D30D9">
          <w:t xml:space="preserve"> equal to 210</w:t>
        </w:r>
      </w:ins>
      <w:ins w:id="238" w:author="DENOUAL Franck" w:date="2023-07-26T10:22:00Z">
        <w:r w:rsidR="000544D5">
          <w:rPr>
            <w:lang w:val="en-US"/>
          </w:rPr>
          <w:t>, when present</w:t>
        </w:r>
      </w:ins>
      <w:ins w:id="239" w:author="Miska Hannuksela 01" w:date="2023-07-26T14:54:00Z">
        <w:r w:rsidR="00E97103">
          <w:rPr>
            <w:lang w:val="en-US"/>
          </w:rPr>
          <w:t xml:space="preserve"> in a sample entry</w:t>
        </w:r>
      </w:ins>
      <w:ins w:id="240" w:author="DENOUAL Franck" w:date="2023-07-26T10:22:00Z">
        <w:r w:rsidR="000544D5">
          <w:rPr>
            <w:lang w:val="en-US"/>
          </w:rPr>
          <w:t>:</w:t>
        </w:r>
      </w:ins>
      <w:ins w:id="241" w:author="Ye-Kui Wang (yk1)" w:date="2023-07-08T17:45:00Z">
        <w:del w:id="242" w:author="DENOUAL Franck" w:date="2023-07-26T10:22:00Z">
          <w:r w:rsidDel="000544D5">
            <w:rPr>
              <w:lang w:val="en-US"/>
            </w:rPr>
            <w:delText>:</w:delText>
          </w:r>
        </w:del>
      </w:ins>
      <w:ins w:id="243" w:author="Miska Hannuksela 00" w:date="2023-07-24T13:59:00Z">
        <w:del w:id="244" w:author="DENOUAL Franck" w:date="2023-07-26T10:22:00Z">
          <w:r w:rsidR="00DE21F6" w:rsidDel="000544D5">
            <w:rPr>
              <w:lang w:val="en-US"/>
            </w:rPr>
            <w:delText xml:space="preserve"> </w:delText>
          </w:r>
        </w:del>
      </w:ins>
    </w:p>
    <w:p w14:paraId="624FA46C" w14:textId="31F7D271" w:rsidR="00E51BB6" w:rsidDel="00D17F1C" w:rsidRDefault="00DE21F6" w:rsidP="003D01B3">
      <w:pPr>
        <w:spacing w:after="240" w:line="276" w:lineRule="auto"/>
        <w:rPr>
          <w:ins w:id="245" w:author="Ye-Kui Wang (yk1)" w:date="2023-07-08T17:45:00Z"/>
          <w:del w:id="246" w:author="Miska Hannuksela 02" w:date="2023-07-27T09:48:00Z"/>
          <w:lang w:val="en-US"/>
        </w:rPr>
      </w:pPr>
      <w:ins w:id="247" w:author="Miska Hannuksela 00" w:date="2023-07-24T14:01:00Z">
        <w:del w:id="248" w:author="Miska Hannuksela 02" w:date="2023-07-27T09:48:00Z">
          <w:r w:rsidRPr="00D45B00" w:rsidDel="00D17F1C">
            <w:rPr>
              <w:highlight w:val="yellow"/>
            </w:rPr>
            <w:delText>[</w:delText>
          </w:r>
          <w:r w:rsidRPr="00DE21F6" w:rsidDel="00D17F1C">
            <w:rPr>
              <w:highlight w:val="yellow"/>
            </w:rPr>
            <w:delText xml:space="preserve">Ed. (MH): The conclusion on item 4 of </w:delText>
          </w:r>
          <w:r w:rsidRPr="00D45B00" w:rsidDel="00D17F1C">
            <w:rPr>
              <w:highlight w:val="yellow"/>
            </w:rPr>
            <w:fldChar w:fldCharType="begin"/>
          </w:r>
          <w:r w:rsidRPr="00D45B00" w:rsidDel="00D17F1C">
            <w:rPr>
              <w:highlight w:val="yellow"/>
            </w:rPr>
            <w:delInstrText>HYPERLINK "https://mpeg.expert/software/MPEG/Systems/FileFormat/NALuFF/-/issues/183"</w:delInstrText>
          </w:r>
          <w:r w:rsidRPr="00D45B00" w:rsidDel="00D17F1C">
            <w:rPr>
              <w:highlight w:val="yellow"/>
            </w:rPr>
          </w:r>
          <w:r w:rsidRPr="00D45B00" w:rsidDel="00D17F1C">
            <w:rPr>
              <w:highlight w:val="yellow"/>
            </w:rPr>
            <w:fldChar w:fldCharType="separate"/>
          </w:r>
          <w:r w:rsidRPr="00D45B00" w:rsidDel="00D17F1C">
            <w:rPr>
              <w:rStyle w:val="Hyperlink"/>
              <w:highlight w:val="yellow"/>
              <w:lang w:val="en-GB"/>
            </w:rPr>
            <w:delText>https://mpeg.expert/software/MPEG/Systems/FileFormat/NALuFF/-/issues/183</w:delText>
          </w:r>
          <w:r w:rsidRPr="00D45B00" w:rsidDel="00D17F1C">
            <w:rPr>
              <w:highlight w:val="yellow"/>
            </w:rPr>
            <w:fldChar w:fldCharType="end"/>
          </w:r>
          <w:r w:rsidRPr="00D45B00" w:rsidDel="00D17F1C">
            <w:rPr>
              <w:highlight w:val="yellow"/>
            </w:rPr>
            <w:delText xml:space="preserve"> was not explicit, but my understanding </w:delText>
          </w:r>
        </w:del>
      </w:ins>
      <w:ins w:id="249" w:author="Miska Hannuksela 00" w:date="2023-07-24T15:28:00Z">
        <w:del w:id="250" w:author="Miska Hannuksela 02" w:date="2023-07-27T09:48:00Z">
          <w:r w:rsidR="00F17ADF" w:rsidDel="00D17F1C">
            <w:rPr>
              <w:highlight w:val="yellow"/>
            </w:rPr>
            <w:delText>is</w:delText>
          </w:r>
        </w:del>
      </w:ins>
      <w:ins w:id="251" w:author="Miska Hannuksela 00" w:date="2023-07-24T14:01:00Z">
        <w:del w:id="252" w:author="Miska Hannuksela 02" w:date="2023-07-27T09:48:00Z">
          <w:r w:rsidRPr="00D45B00" w:rsidDel="00D17F1C">
            <w:rPr>
              <w:highlight w:val="yellow"/>
            </w:rPr>
            <w:delText xml:space="preserve"> that shall/should was not agreed when NNPFC SEI messages are carried in sample groups</w:delText>
          </w:r>
          <w:r w:rsidRPr="00DE21F6" w:rsidDel="00D17F1C">
            <w:rPr>
              <w:highlight w:val="yellow"/>
            </w:rPr>
            <w:delText>.</w:delText>
          </w:r>
        </w:del>
      </w:ins>
      <w:ins w:id="253" w:author="Ye-Kui Wang (yk02)" w:date="2023-07-24T07:56:00Z">
        <w:del w:id="254" w:author="Miska Hannuksela 02" w:date="2023-07-27T09:48:00Z">
          <w:r w:rsidR="00E70EA3" w:rsidDel="00D17F1C">
            <w:rPr>
              <w:highlight w:val="yellow"/>
            </w:rPr>
            <w:delText xml:space="preserve"> (YK): </w:delText>
          </w:r>
        </w:del>
      </w:ins>
      <w:ins w:id="255" w:author="Ye-Kui Wang (yk02)" w:date="2023-07-24T08:09:00Z">
        <w:del w:id="256" w:author="Miska Hannuksela 02" w:date="2023-07-27T09:48:00Z">
          <w:r w:rsidR="00D94E97" w:rsidDel="00D17F1C">
            <w:rPr>
              <w:highlight w:val="yellow"/>
            </w:rPr>
            <w:delText>Miska, y</w:delText>
          </w:r>
        </w:del>
      </w:ins>
      <w:ins w:id="257" w:author="Ye-Kui Wang (yk02)" w:date="2023-07-24T07:56:00Z">
        <w:del w:id="258" w:author="Miska Hannuksela 02" w:date="2023-07-27T09:48:00Z">
          <w:r w:rsidR="00E70EA3" w:rsidDel="00D17F1C">
            <w:rPr>
              <w:highlight w:val="yellow"/>
            </w:rPr>
            <w:delText>our handling herein is good to me.</w:delText>
          </w:r>
        </w:del>
      </w:ins>
      <w:ins w:id="259" w:author="Miska Hannuksela 00" w:date="2023-07-24T14:01:00Z">
        <w:del w:id="260" w:author="Miska Hannuksela 02" w:date="2023-07-27T09:48:00Z">
          <w:r w:rsidRPr="00DE21F6" w:rsidDel="00D17F1C">
            <w:rPr>
              <w:highlight w:val="yellow"/>
            </w:rPr>
            <w:delText>]</w:delText>
          </w:r>
        </w:del>
      </w:ins>
    </w:p>
    <w:p w14:paraId="3784736E" w14:textId="059BACA8" w:rsidR="00E51BB6" w:rsidDel="001D30D9" w:rsidRDefault="00E51BB6" w:rsidP="00E51BB6">
      <w:pPr>
        <w:spacing w:after="240" w:line="276" w:lineRule="auto"/>
        <w:ind w:left="400" w:hanging="400"/>
        <w:rPr>
          <w:ins w:id="261" w:author="Ye-Kui Wang (yk1)" w:date="2023-07-08T17:45:00Z"/>
          <w:del w:id="262" w:author="Miska Hannuksela 02" w:date="2023-07-27T09:41:00Z"/>
        </w:rPr>
      </w:pPr>
      <w:ins w:id="263" w:author="Ye-Kui Wang (yk1)" w:date="2023-07-08T17:45:00Z">
        <w:del w:id="264" w:author="Miska Hannuksela 02" w:date="2023-07-27T09:41:00Z">
          <w:r w:rsidRPr="00C4321B" w:rsidDel="001D30D9">
            <w:delText>—</w:delText>
          </w:r>
          <w:r w:rsidRPr="00C4321B" w:rsidDel="001D30D9">
            <w:tab/>
          </w:r>
        </w:del>
      </w:ins>
      <w:ins w:id="265" w:author="Ye-Kui Wang (yk1)" w:date="2023-07-08T17:44:00Z">
        <w:del w:id="266" w:author="Miska Hannuksela 02" w:date="2023-07-27T09:41:00Z">
          <w:r w:rsidDel="001D30D9">
            <w:rPr>
              <w:lang w:val="en-US"/>
            </w:rPr>
            <w:delText xml:space="preserve"> </w:delText>
          </w:r>
        </w:del>
      </w:ins>
      <w:ins w:id="267" w:author="Ye-Kui Wang (yk1)" w:date="2023-07-08T17:45:00Z">
        <w:del w:id="268" w:author="Miska Hannuksela 02" w:date="2023-07-27T09:41:00Z">
          <w:r w:rsidDel="001D30D9">
            <w:rPr>
              <w:lang w:val="en-US"/>
            </w:rPr>
            <w:delText>T</w:delText>
          </w:r>
        </w:del>
      </w:ins>
      <w:ins w:id="269" w:author="Ye-Kui Wang (yk1)" w:date="2023-07-08T17:44:00Z">
        <w:del w:id="270" w:author="Miska Hannuksela 02" w:date="2023-07-27T09:41:00Z">
          <w:r w:rsidDel="001D30D9">
            <w:delText>he SEI manifest SEI message, when present</w:delText>
          </w:r>
        </w:del>
      </w:ins>
      <w:ins w:id="271" w:author="DENOUAL Franck" w:date="2023-07-26T10:22:00Z">
        <w:del w:id="272" w:author="Miska Hannuksela 02" w:date="2023-07-27T09:41:00Z">
          <w:r w:rsidR="000544D5" w:rsidDel="001D30D9">
            <w:rPr>
              <w:lang w:val="en-US"/>
            </w:rPr>
            <w:delText xml:space="preserve">It </w:delText>
          </w:r>
        </w:del>
      </w:ins>
      <w:ins w:id="273" w:author="Ye-Kui Wang (yk1)" w:date="2023-07-08T17:44:00Z">
        <w:del w:id="274" w:author="Miska Hannuksela 02" w:date="2023-07-27T09:41:00Z">
          <w:r w:rsidDel="001D30D9">
            <w:delText xml:space="preserve">, shall have an entry with </w:delText>
          </w:r>
          <w:r w:rsidRPr="003A4461" w:rsidDel="001D30D9">
            <w:delText>manifest_sei_payload_type[</w:delText>
          </w:r>
          <w:r w:rsidDel="001D30D9">
            <w:delText> </w:delText>
          </w:r>
          <w:r w:rsidRPr="003A4461" w:rsidDel="001D30D9">
            <w:delText>i</w:delText>
          </w:r>
          <w:r w:rsidDel="001D30D9">
            <w:delText> </w:delText>
          </w:r>
          <w:r w:rsidRPr="003A4461" w:rsidDel="001D30D9">
            <w:delText>]</w:delText>
          </w:r>
          <w:r w:rsidDel="001D30D9">
            <w:delText xml:space="preserve"> equal to 210.</w:delText>
          </w:r>
        </w:del>
      </w:ins>
    </w:p>
    <w:p w14:paraId="6C6C3973" w14:textId="7B4909CD" w:rsidR="009A13C7" w:rsidRDefault="00E51BB6" w:rsidP="009A13C7">
      <w:pPr>
        <w:spacing w:after="240" w:line="276" w:lineRule="auto"/>
        <w:ind w:left="400" w:hanging="400"/>
        <w:rPr>
          <w:ins w:id="275" w:author="DENOUAL Franck" w:date="2023-07-26T10:23:00Z"/>
          <w:rFonts w:eastAsia="Malgun Gothic"/>
          <w:noProof/>
        </w:rPr>
      </w:pPr>
      <w:ins w:id="276" w:author="Ye-Kui Wang (yk1)" w:date="2023-07-08T17:45:00Z">
        <w:r w:rsidRPr="00C4321B">
          <w:t>—</w:t>
        </w:r>
        <w:r w:rsidRPr="00C4321B">
          <w:tab/>
        </w:r>
      </w:ins>
      <w:ins w:id="277" w:author="Ye-Kui Wang (yk1)" w:date="2023-07-08T17:46:00Z">
        <w:r>
          <w:t xml:space="preserve">For the i value for which </w:t>
        </w:r>
        <w:proofErr w:type="spellStart"/>
        <w:r w:rsidRPr="003A4461">
          <w:t>manifest_sei_payload_</w:t>
        </w:r>
        <w:proofErr w:type="gramStart"/>
        <w:r w:rsidRPr="003A4461">
          <w:t>type</w:t>
        </w:r>
        <w:proofErr w:type="spellEnd"/>
        <w:r w:rsidRPr="003A4461">
          <w:t>[</w:t>
        </w:r>
        <w:proofErr w:type="gramEnd"/>
        <w:r>
          <w:t> </w:t>
        </w:r>
        <w:r w:rsidRPr="003A4461">
          <w:t>i</w:t>
        </w:r>
        <w:r>
          <w:t> </w:t>
        </w:r>
        <w:r w:rsidRPr="003A4461">
          <w:t>]</w:t>
        </w:r>
        <w:r>
          <w:t xml:space="preserve"> is equal to 210</w:t>
        </w:r>
        <w:del w:id="278" w:author="Miska Hannuksela 02" w:date="2023-07-27T09:42:00Z">
          <w:r w:rsidDel="001D30D9">
            <w:delText xml:space="preserve">, </w:delText>
          </w:r>
        </w:del>
      </w:ins>
      <w:ins w:id="279" w:author="Ye-Kui Wang (yk1)" w:date="2023-07-08T17:48:00Z">
        <w:del w:id="280" w:author="Miska Hannuksela 02" w:date="2023-07-27T09:42:00Z">
          <w:r w:rsidDel="001D30D9">
            <w:delText>when present</w:delText>
          </w:r>
        </w:del>
        <w:r>
          <w:t xml:space="preserve">, </w:t>
        </w:r>
      </w:ins>
      <w:ins w:id="281" w:author="Ye-Kui Wang (yk1)" w:date="2023-07-08T17:46:00Z">
        <w:r>
          <w:t xml:space="preserve">the value </w:t>
        </w:r>
        <w:r w:rsidRPr="003A4461">
          <w:t xml:space="preserve">of </w:t>
        </w:r>
        <w:r w:rsidRPr="003A4461">
          <w:rPr>
            <w:rFonts w:eastAsia="Malgun Gothic"/>
            <w:noProof/>
          </w:rPr>
          <w:t>manifest_sei_description[ i ]</w:t>
        </w:r>
        <w:r>
          <w:rPr>
            <w:rFonts w:eastAsia="Malgun Gothic"/>
            <w:noProof/>
          </w:rPr>
          <w:t xml:space="preserve"> shall be set equal to 1 i</w:t>
        </w:r>
        <w:r>
          <w:t>f the processing is considered as essential for consuming the content and 0 o</w:t>
        </w:r>
        <w:r>
          <w:rPr>
            <w:rFonts w:eastAsia="Malgun Gothic"/>
            <w:noProof/>
          </w:rPr>
          <w:t>therwise.</w:t>
        </w:r>
      </w:ins>
    </w:p>
    <w:p w14:paraId="65189A5C" w14:textId="754543C8" w:rsidR="009A13C7" w:rsidRDefault="009A13C7" w:rsidP="009A13C7">
      <w:pPr>
        <w:spacing w:after="240" w:line="276" w:lineRule="auto"/>
        <w:ind w:left="400" w:hanging="400"/>
        <w:rPr>
          <w:ins w:id="282" w:author="Ye-Kui Wang (yk1)" w:date="2023-07-08T17:46:00Z"/>
          <w:rFonts w:eastAsia="Malgun Gothic"/>
          <w:noProof/>
        </w:rPr>
      </w:pPr>
      <w:ins w:id="283" w:author="DENOUAL Franck" w:date="2023-07-26T10:23:00Z">
        <w:r w:rsidRPr="00C4321B">
          <w:t>—</w:t>
        </w:r>
        <w:r w:rsidRPr="00C4321B">
          <w:tab/>
        </w:r>
        <w:r>
          <w:t xml:space="preserve">Each of the SEI prefix indication SEI messages with </w:t>
        </w:r>
        <w:proofErr w:type="spellStart"/>
        <w:r w:rsidRPr="007868E8">
          <w:t>prefix_sei_payload_type</w:t>
        </w:r>
        <w:proofErr w:type="spellEnd"/>
        <w:r>
          <w:t xml:space="preserve"> equal to 210 shall include at least all bits for the syntax element </w:t>
        </w:r>
        <w:proofErr w:type="spellStart"/>
        <w:r w:rsidRPr="00602256">
          <w:t>nnpfc_purpose</w:t>
        </w:r>
        <w:proofErr w:type="spellEnd"/>
        <w:r>
          <w:t>.</w:t>
        </w:r>
      </w:ins>
    </w:p>
    <w:p w14:paraId="02AF8223" w14:textId="092B38D6" w:rsidR="00E51BB6" w:rsidRDefault="00E51BB6" w:rsidP="00E51BB6">
      <w:pPr>
        <w:spacing w:after="240" w:line="276" w:lineRule="auto"/>
        <w:ind w:left="400" w:hanging="400"/>
        <w:rPr>
          <w:ins w:id="284" w:author="Ye-Kui Wang (yk1)" w:date="2023-07-08T17:46:00Z"/>
        </w:rPr>
      </w:pPr>
      <w:ins w:id="285" w:author="Ye-Kui Wang (yk1)" w:date="2023-07-08T17:46:00Z">
        <w:r w:rsidRPr="00C4321B">
          <w:t>—</w:t>
        </w:r>
        <w:r w:rsidRPr="00C4321B">
          <w:tab/>
        </w:r>
        <w:del w:id="286" w:author="DENOUAL Franck" w:date="2023-07-26T10:22:00Z">
          <w:r w:rsidDel="000544D5">
            <w:delText>The SEI manifest SEI message, when present,</w:delText>
          </w:r>
        </w:del>
      </w:ins>
      <w:ins w:id="287" w:author="DENOUAL Franck" w:date="2023-07-26T10:22:00Z">
        <w:r w:rsidR="000544D5">
          <w:t>It</w:t>
        </w:r>
      </w:ins>
      <w:ins w:id="288" w:author="Ye-Kui Wang (yk1)" w:date="2023-07-08T17:46:00Z">
        <w:r>
          <w:t xml:space="preserve"> </w:t>
        </w:r>
      </w:ins>
      <w:ins w:id="289" w:author="Ye-Kui Wang (yk1)" w:date="2023-07-08T17:47:00Z">
        <w:r>
          <w:t>shall</w:t>
        </w:r>
      </w:ins>
      <w:ins w:id="290" w:author="Ye-Kui Wang (yk1)" w:date="2023-07-08T17:46:00Z">
        <w:r>
          <w:t xml:space="preserve"> have an entry with </w:t>
        </w:r>
        <w:proofErr w:type="spellStart"/>
        <w:r w:rsidRPr="003A4461">
          <w:t>manifest_sei_payload_type</w:t>
        </w:r>
        <w:proofErr w:type="spellEnd"/>
        <w:r w:rsidRPr="003A4461">
          <w:t>[</w:t>
        </w:r>
        <w:r>
          <w:t> </w:t>
        </w:r>
        <w:r w:rsidRPr="003A4461">
          <w:t>i</w:t>
        </w:r>
        <w:r>
          <w:t> </w:t>
        </w:r>
        <w:r w:rsidRPr="003A4461">
          <w:t>]</w:t>
        </w:r>
        <w:r>
          <w:t xml:space="preserve"> equal to 211</w:t>
        </w:r>
      </w:ins>
      <w:ins w:id="291" w:author="Miska Hannuksela 00" w:date="2023-07-24T13:48:00Z">
        <w:del w:id="292" w:author="DENOUAL Franck" w:date="2023-07-26T09:49:00Z">
          <w:r w:rsidR="005838C2" w:rsidDel="00A446A9">
            <w:delText xml:space="preserve"> (the SEI payload type value of the </w:delText>
          </w:r>
          <w:commentRangeStart w:id="293"/>
          <w:r w:rsidR="005838C2" w:rsidDel="00A446A9">
            <w:delText>NNPFA</w:delText>
          </w:r>
        </w:del>
      </w:ins>
      <w:commentRangeEnd w:id="293"/>
      <w:r w:rsidR="00A446A9">
        <w:rPr>
          <w:rStyle w:val="CommentReference"/>
        </w:rPr>
        <w:commentReference w:id="293"/>
      </w:r>
      <w:ins w:id="294" w:author="Miska Hannuksela 00" w:date="2023-07-24T13:48:00Z">
        <w:del w:id="295" w:author="DENOUAL Franck" w:date="2023-07-26T09:49:00Z">
          <w:r w:rsidR="005838C2" w:rsidDel="00A446A9">
            <w:delText xml:space="preserve"> SEI message)</w:delText>
          </w:r>
        </w:del>
      </w:ins>
      <w:ins w:id="296" w:author="Ye-Kui Wang (yk1)" w:date="2023-07-08T17:46:00Z">
        <w:r>
          <w:t>.</w:t>
        </w:r>
      </w:ins>
    </w:p>
    <w:p w14:paraId="4139DAAE" w14:textId="188010FE" w:rsidR="00E51BB6" w:rsidRPr="003D01B3" w:rsidDel="009A13C7" w:rsidRDefault="00E51BB6" w:rsidP="00E51BB6">
      <w:pPr>
        <w:spacing w:after="240" w:line="276" w:lineRule="auto"/>
        <w:ind w:left="400" w:hanging="400"/>
        <w:rPr>
          <w:ins w:id="297" w:author="Ye-Kui Wang (yk1)" w:date="2023-07-08T17:46:00Z"/>
          <w:del w:id="298" w:author="DENOUAL Franck" w:date="2023-07-26T10:23:00Z"/>
        </w:rPr>
      </w:pPr>
      <w:ins w:id="299" w:author="Ye-Kui Wang (yk1)" w:date="2023-07-08T17:46:00Z">
        <w:r w:rsidRPr="00C4321B">
          <w:t>—</w:t>
        </w:r>
        <w:r w:rsidRPr="00C4321B">
          <w:tab/>
        </w:r>
      </w:ins>
      <w:ins w:id="300" w:author="Ye-Kui Wang (yk1)" w:date="2023-07-08T17:47:00Z">
        <w:r>
          <w:t xml:space="preserve">For the i value for which </w:t>
        </w:r>
        <w:proofErr w:type="spellStart"/>
        <w:r w:rsidRPr="003A4461">
          <w:t>manifest_sei_payload_</w:t>
        </w:r>
        <w:proofErr w:type="gramStart"/>
        <w:r w:rsidRPr="003A4461">
          <w:t>type</w:t>
        </w:r>
        <w:proofErr w:type="spellEnd"/>
        <w:r w:rsidRPr="003A4461">
          <w:t>[</w:t>
        </w:r>
        <w:proofErr w:type="gramEnd"/>
        <w:r>
          <w:t> </w:t>
        </w:r>
        <w:r w:rsidRPr="003A4461">
          <w:t>i</w:t>
        </w:r>
        <w:r>
          <w:t> </w:t>
        </w:r>
        <w:r w:rsidRPr="003A4461">
          <w:t>]</w:t>
        </w:r>
        <w:r>
          <w:t xml:space="preserve"> is equal to 211, when present, the value </w:t>
        </w:r>
        <w:r w:rsidRPr="003A4461">
          <w:t xml:space="preserve">of </w:t>
        </w:r>
        <w:r w:rsidRPr="003A4461">
          <w:rPr>
            <w:rFonts w:eastAsia="Malgun Gothic"/>
            <w:noProof/>
          </w:rPr>
          <w:t>manifest_sei_description[ i ]</w:t>
        </w:r>
        <w:r>
          <w:rPr>
            <w:rFonts w:eastAsia="Malgun Gothic"/>
            <w:noProof/>
          </w:rPr>
          <w:t xml:space="preserve"> shall be set equal to 1</w:t>
        </w:r>
        <w:r w:rsidRPr="008141CD">
          <w:t xml:space="preserve"> </w:t>
        </w:r>
        <w:r>
          <w:t>if the processing is considered as essential for consuming the content and 0 otherwise</w:t>
        </w:r>
        <w:r>
          <w:rPr>
            <w:rFonts w:eastAsia="Malgun Gothic"/>
            <w:noProof/>
          </w:rPr>
          <w:t>.</w:t>
        </w:r>
      </w:ins>
    </w:p>
    <w:p w14:paraId="35C42E49" w14:textId="0198B4D0" w:rsidR="00E51BB6" w:rsidRPr="003D01B3" w:rsidRDefault="00E51BB6" w:rsidP="009A13C7">
      <w:pPr>
        <w:spacing w:after="240" w:line="276" w:lineRule="auto"/>
        <w:ind w:left="400" w:hanging="400"/>
        <w:rPr>
          <w:ins w:id="301" w:author="Ye-Kui Wang (yk1)" w:date="2023-07-08T17:51:00Z"/>
        </w:rPr>
      </w:pPr>
      <w:ins w:id="302" w:author="Ye-Kui Wang (yk1)" w:date="2023-07-08T17:51:00Z">
        <w:del w:id="303" w:author="DENOUAL Franck" w:date="2023-07-26T10:23:00Z">
          <w:r w:rsidRPr="00C4321B" w:rsidDel="009A13C7">
            <w:delText>—</w:delText>
          </w:r>
          <w:r w:rsidRPr="00C4321B" w:rsidDel="009A13C7">
            <w:tab/>
          </w:r>
        </w:del>
      </w:ins>
      <w:ins w:id="304" w:author="Ye-Kui Wang (yk1)" w:date="2023-07-08T17:52:00Z">
        <w:del w:id="305" w:author="DENOUAL Franck" w:date="2023-07-26T10:23:00Z">
          <w:r w:rsidDel="009A13C7">
            <w:delText xml:space="preserve">Each of the SEI prefix indication SEI messages with </w:delText>
          </w:r>
          <w:r w:rsidRPr="007868E8" w:rsidDel="009A13C7">
            <w:delText>prefix_sei_payload_type</w:delText>
          </w:r>
          <w:r w:rsidDel="009A13C7">
            <w:delText xml:space="preserve"> equal to 210 shall include at least all bits for the syntax element </w:delText>
          </w:r>
          <w:r w:rsidRPr="00602256" w:rsidDel="009A13C7">
            <w:delText>nnpfc_purpose</w:delText>
          </w:r>
          <w:r w:rsidDel="009A13C7">
            <w:delText>.</w:delText>
          </w:r>
        </w:del>
      </w:ins>
    </w:p>
    <w:p w14:paraId="3F1275DC" w14:textId="03046C77" w:rsidR="00151BD5" w:rsidRDefault="00F73F6A" w:rsidP="00151BD5">
      <w:pPr>
        <w:spacing w:after="240" w:line="276" w:lineRule="auto"/>
      </w:pPr>
      <w:r>
        <w:t xml:space="preserve">When a reader supports the </w:t>
      </w:r>
      <w:r w:rsidRPr="00031B5E">
        <w:t>NNPFC sample group</w:t>
      </w:r>
      <w:ins w:id="306" w:author="Miska Hannuksela 01" w:date="2023-07-26T14:55:00Z">
        <w:r w:rsidR="00E97103">
          <w:t>,</w:t>
        </w:r>
      </w:ins>
      <w:ins w:id="307" w:author="DENOUAL Franck" w:date="2023-07-26T10:41:00Z">
        <w:r w:rsidR="002E7F06">
          <w:t xml:space="preserve"> it shall also support the NNR item (defined in </w:t>
        </w:r>
      </w:ins>
      <w:ins w:id="308" w:author="Miska Hannuksela 01" w:date="2023-07-26T14:56:00Z">
        <w:r w:rsidR="00E97103">
          <w:t xml:space="preserve">subclause </w:t>
        </w:r>
      </w:ins>
      <w:ins w:id="309" w:author="DENOUAL Franck" w:date="2023-07-26T10:41:00Z">
        <w:r w:rsidR="002E7F06">
          <w:t>4.16.4)</w:t>
        </w:r>
      </w:ins>
      <w:ins w:id="310" w:author="Miska Hannuksela 01" w:date="2023-07-26T14:56:00Z">
        <w:r w:rsidR="00E97103">
          <w:t>.</w:t>
        </w:r>
      </w:ins>
      <w:ins w:id="311" w:author="DENOUAL Franck" w:date="2023-07-26T10:40:00Z">
        <w:r w:rsidR="002E7F06">
          <w:t xml:space="preserve"> </w:t>
        </w:r>
      </w:ins>
      <w:ins w:id="312" w:author="Miska Hannuksela 01" w:date="2023-07-26T14:56:00Z">
        <w:r w:rsidR="00E97103">
          <w:t xml:space="preserve">When a reader supports the </w:t>
        </w:r>
        <w:r w:rsidR="00E97103" w:rsidRPr="00031B5E">
          <w:t>NNPFC sample group</w:t>
        </w:r>
      </w:ins>
      <w:ins w:id="313" w:author="Ye-Kui Wang (yk1)" w:date="2023-07-07T12:13:00Z">
        <w:r w:rsidR="00CD0240" w:rsidRPr="00031B5E">
          <w:t xml:space="preserve"> and </w:t>
        </w:r>
        <w:del w:id="314" w:author="Miska Hannuksela 01" w:date="2023-07-26T14:56:00Z">
          <w:r w:rsidR="00CD0240" w:rsidRPr="00031B5E" w:rsidDel="00E97103">
            <w:delText xml:space="preserve">when </w:delText>
          </w:r>
        </w:del>
      </w:ins>
      <w:ins w:id="315" w:author="Miska Hannuksela 01" w:date="2023-07-26T14:56:00Z">
        <w:r w:rsidR="00E97103">
          <w:t xml:space="preserve">is </w:t>
        </w:r>
      </w:ins>
      <w:ins w:id="316" w:author="Ye-Kui Wang (yk1)" w:date="2023-07-07T12:13:00Z">
        <w:r w:rsidR="00CD0240" w:rsidRPr="00031B5E">
          <w:t>processing a track containing NNPFC sample group</w:t>
        </w:r>
      </w:ins>
      <w:ins w:id="317" w:author="Miska Hannuksela 01" w:date="2023-07-26T14:57:00Z">
        <w:r w:rsidR="00E97103">
          <w:t>(s)</w:t>
        </w:r>
      </w:ins>
      <w:ins w:id="318" w:author="Ye-Kui Wang (yk1)" w:date="2023-07-07T12:13:00Z">
        <w:del w:id="319" w:author="DENOUAL Franck" w:date="2023-07-26T10:03:00Z">
          <w:r w:rsidR="00CD0240" w:rsidRPr="00031B5E" w:rsidDel="00DB1C75">
            <w:delText>s</w:delText>
          </w:r>
        </w:del>
      </w:ins>
      <w:r w:rsidRPr="00031B5E">
        <w:t xml:space="preserve">, it shall perform the following </w:t>
      </w:r>
      <w:del w:id="320" w:author="Ye-Kui Wang (yk1)" w:date="2023-07-08T17:38:00Z">
        <w:r w:rsidRPr="00031B5E" w:rsidDel="00D95D9C">
          <w:delText xml:space="preserve">implicit </w:delText>
        </w:r>
      </w:del>
      <w:r w:rsidRPr="00031B5E">
        <w:t xml:space="preserve">insertion of prefix </w:t>
      </w:r>
      <w:ins w:id="321" w:author="Ye-Kui Wang (yk1)" w:date="2023-07-07T12:14:00Z">
        <w:r w:rsidR="00CD0240" w:rsidRPr="00031B5E">
          <w:t xml:space="preserve">or suffix </w:t>
        </w:r>
      </w:ins>
      <w:r w:rsidRPr="00031B5E">
        <w:t>SEI NAL units as a part of the</w:t>
      </w:r>
      <w:r>
        <w:t xml:space="preserve"> bitstream reconstruction:</w:t>
      </w:r>
    </w:p>
    <w:p w14:paraId="7CC2A566" w14:textId="1D6B2D80" w:rsidR="00D77494" w:rsidRDefault="00151BD5" w:rsidP="00EF7169">
      <w:pPr>
        <w:spacing w:after="240" w:line="276" w:lineRule="auto"/>
        <w:ind w:left="400" w:hanging="400"/>
      </w:pPr>
      <w:r w:rsidRPr="00C4321B">
        <w:lastRenderedPageBreak/>
        <w:t>—</w:t>
      </w:r>
      <w:r w:rsidRPr="00C4321B">
        <w:tab/>
      </w:r>
      <w:r>
        <w:t xml:space="preserve">When a sample is mapped to at least one </w:t>
      </w:r>
      <w:del w:id="322" w:author="DENOUAL Franck" w:date="2023-07-26T10:58:00Z">
        <w:r w:rsidRPr="00E3134C" w:rsidDel="008A19DA">
          <w:rPr>
            <w:rFonts w:ascii="Courier New" w:hAnsi="Courier New" w:cs="Courier New"/>
          </w:rPr>
          <w:delText>NnpfcSeiEntry</w:delText>
        </w:r>
      </w:del>
      <w:proofErr w:type="spellStart"/>
      <w:ins w:id="323" w:author="DENOUAL Franck" w:date="2023-07-26T10:58:00Z">
        <w:r w:rsidR="008A19DA">
          <w:rPr>
            <w:rFonts w:ascii="Courier New" w:hAnsi="Courier New" w:cs="Courier New"/>
          </w:rPr>
          <w:t>NnpfcSeiSampleGroupEntry</w:t>
        </w:r>
      </w:ins>
      <w:proofErr w:type="spellEnd"/>
      <w:r>
        <w:t xml:space="preserve"> </w:t>
      </w:r>
      <w:r w:rsidR="005318B3" w:rsidRPr="005318B3">
        <w:rPr>
          <w:lang w:val="en-US"/>
        </w:rPr>
        <w:t xml:space="preserve">with </w:t>
      </w:r>
      <w:proofErr w:type="spellStart"/>
      <w:r w:rsidR="005318B3" w:rsidRPr="00BF78BD">
        <w:rPr>
          <w:rFonts w:ascii="Courier New" w:hAnsi="Courier New" w:cs="Courier New"/>
          <w:lang w:val="en-US"/>
        </w:rPr>
        <w:t>filter_update_flag</w:t>
      </w:r>
      <w:proofErr w:type="spellEnd"/>
      <w:r w:rsidR="005318B3" w:rsidRPr="005318B3">
        <w:rPr>
          <w:lang w:val="en-US"/>
        </w:rPr>
        <w:t xml:space="preserve"> equal to 0</w:t>
      </w:r>
      <w:r w:rsidR="005318B3">
        <w:rPr>
          <w:lang w:val="en-US"/>
        </w:rPr>
        <w:t xml:space="preserve"> </w:t>
      </w:r>
      <w:r>
        <w:t xml:space="preserve">and the sample is </w:t>
      </w:r>
    </w:p>
    <w:p w14:paraId="36487E6D" w14:textId="5366FF45" w:rsidR="00D77494" w:rsidRDefault="00D77494" w:rsidP="00D77494">
      <w:pPr>
        <w:spacing w:after="240" w:line="276" w:lineRule="auto"/>
        <w:ind w:left="800" w:hanging="400"/>
      </w:pPr>
      <w:r w:rsidRPr="00BF78BD">
        <w:t>—</w:t>
      </w:r>
      <w:r w:rsidRPr="00BF78BD">
        <w:tab/>
      </w:r>
      <w:r w:rsidR="00151BD5">
        <w:t>a sync sample</w:t>
      </w:r>
      <w:r w:rsidR="00EF7169">
        <w:t>,</w:t>
      </w:r>
      <w:r w:rsidR="00151BD5">
        <w:t xml:space="preserve"> or </w:t>
      </w:r>
    </w:p>
    <w:p w14:paraId="6FED57FF" w14:textId="7ED3868D" w:rsidR="00D77494" w:rsidRDefault="00D77494" w:rsidP="00D77494">
      <w:pPr>
        <w:spacing w:after="240" w:line="276" w:lineRule="auto"/>
        <w:ind w:left="800" w:hanging="400"/>
      </w:pPr>
      <w:r w:rsidRPr="00BF78BD">
        <w:t>—</w:t>
      </w:r>
      <w:r w:rsidRPr="00BF78BD">
        <w:tab/>
      </w:r>
      <w:r w:rsidR="00151BD5" w:rsidRPr="00233C8D">
        <w:t>the first sample of a sequence of samples associated with the same sample entry</w:t>
      </w:r>
      <w:r w:rsidR="00EF7169">
        <w:t>,</w:t>
      </w:r>
      <w:r w:rsidR="005318B3" w:rsidRPr="005318B3">
        <w:t xml:space="preserve"> </w:t>
      </w:r>
      <w:r w:rsidR="005318B3">
        <w:t xml:space="preserve">or </w:t>
      </w:r>
    </w:p>
    <w:p w14:paraId="15BFAC23" w14:textId="33BD4385" w:rsidR="00D77494" w:rsidRDefault="00D77494" w:rsidP="00D77494">
      <w:pPr>
        <w:spacing w:after="240" w:line="276" w:lineRule="auto"/>
        <w:ind w:left="800" w:hanging="400"/>
      </w:pPr>
      <w:r w:rsidRPr="00BF78BD">
        <w:t>—</w:t>
      </w:r>
      <w:r w:rsidRPr="00BF78BD">
        <w:tab/>
      </w:r>
      <w:r w:rsidR="005318B3">
        <w:t xml:space="preserve">the first sample of a sequence of samples mapped to the same </w:t>
      </w:r>
      <w:del w:id="324" w:author="DENOUAL Franck" w:date="2023-07-26T10:58:00Z">
        <w:r w:rsidR="005318B3" w:rsidRPr="00BF78BD" w:rsidDel="008A19DA">
          <w:rPr>
            <w:rFonts w:ascii="Courier New" w:hAnsi="Courier New" w:cs="Courier New"/>
          </w:rPr>
          <w:delText>NnpfcSeiEntry</w:delText>
        </w:r>
      </w:del>
      <w:proofErr w:type="spellStart"/>
      <w:ins w:id="325" w:author="DENOUAL Franck" w:date="2023-07-26T10:58:00Z">
        <w:r w:rsidR="008A19DA">
          <w:rPr>
            <w:rFonts w:ascii="Courier New" w:hAnsi="Courier New" w:cs="Courier New"/>
          </w:rPr>
          <w:t>NnpfcSeiSampleGroupEntry</w:t>
        </w:r>
      </w:ins>
      <w:proofErr w:type="spellEnd"/>
      <w:r w:rsidR="005318B3">
        <w:t xml:space="preserve"> with </w:t>
      </w:r>
      <w:proofErr w:type="spellStart"/>
      <w:r w:rsidR="005318B3" w:rsidRPr="00BF78BD">
        <w:rPr>
          <w:rFonts w:ascii="Courier New" w:hAnsi="Courier New" w:cs="Courier New"/>
        </w:rPr>
        <w:t>filter_update_flag</w:t>
      </w:r>
      <w:proofErr w:type="spellEnd"/>
      <w:r w:rsidR="005318B3">
        <w:t xml:space="preserve"> equal to 0 and a particular </w:t>
      </w:r>
      <w:proofErr w:type="spellStart"/>
      <w:r w:rsidR="005318B3" w:rsidRPr="00BF78BD">
        <w:rPr>
          <w:rFonts w:ascii="Courier New" w:hAnsi="Courier New" w:cs="Courier New"/>
        </w:rPr>
        <w:t>filter_id</w:t>
      </w:r>
      <w:proofErr w:type="spellEnd"/>
      <w:r w:rsidR="005318B3">
        <w:t xml:space="preserve"> value </w:t>
      </w:r>
      <w:proofErr w:type="spellStart"/>
      <w:r w:rsidR="005318B3">
        <w:t>filterIdBase</w:t>
      </w:r>
      <w:proofErr w:type="spellEnd"/>
      <w:r w:rsidR="00151BD5">
        <w:t xml:space="preserve">, </w:t>
      </w:r>
    </w:p>
    <w:p w14:paraId="2B0B1076" w14:textId="27D394B3" w:rsidR="00151BD5" w:rsidRDefault="00D77494" w:rsidP="00D77494">
      <w:pPr>
        <w:spacing w:after="240" w:line="276" w:lineRule="auto"/>
        <w:ind w:left="400" w:hanging="400"/>
      </w:pPr>
      <w:r>
        <w:tab/>
      </w:r>
      <w:del w:id="326" w:author="Ye-Kui Wang (yk1)" w:date="2023-07-07T12:33:00Z">
        <w:r w:rsidDel="009B4541">
          <w:delText xml:space="preserve">then </w:delText>
        </w:r>
      </w:del>
      <w:bookmarkStart w:id="327" w:name="_Hlk139626505"/>
      <w:r w:rsidR="00151BD5">
        <w:t xml:space="preserve">the sample </w:t>
      </w:r>
      <w:del w:id="328" w:author="Ye-Kui Wang (yk1)" w:date="2023-07-08T17:37:00Z">
        <w:r w:rsidR="00151BD5" w:rsidDel="00D95D9C">
          <w:delText xml:space="preserve">implicitly </w:delText>
        </w:r>
      </w:del>
      <w:r w:rsidR="00151BD5">
        <w:t xml:space="preserve">contains a prefix </w:t>
      </w:r>
      <w:ins w:id="329" w:author="Ye-Kui Wang (yk1)" w:date="2023-07-07T12:33:00Z">
        <w:r w:rsidR="009B4541">
          <w:t>o</w:t>
        </w:r>
      </w:ins>
      <w:ins w:id="330" w:author="Ye-Kui Wang (yk1)" w:date="2023-07-07T12:34:00Z">
        <w:r w:rsidR="009B4541">
          <w:t xml:space="preserve">r suffix </w:t>
        </w:r>
      </w:ins>
      <w:r w:rsidR="00151BD5">
        <w:t xml:space="preserve">SEI NAL unit for each layer contained in the track and each </w:t>
      </w:r>
      <w:proofErr w:type="spellStart"/>
      <w:r w:rsidR="00151BD5" w:rsidRPr="005917CA">
        <w:rPr>
          <w:rFonts w:ascii="Courier New" w:hAnsi="Courier New" w:cs="Courier New"/>
        </w:rPr>
        <w:t>filter_id</w:t>
      </w:r>
      <w:proofErr w:type="spellEnd"/>
      <w:r w:rsidR="00151BD5">
        <w:t xml:space="preserve"> value mapped to the sample, and the prefix </w:t>
      </w:r>
      <w:ins w:id="331" w:author="Ye-Kui Wang (yk1)" w:date="2023-07-07T12:34:00Z">
        <w:r w:rsidR="009B4541">
          <w:t xml:space="preserve">or suffix </w:t>
        </w:r>
      </w:ins>
      <w:r w:rsidR="00151BD5">
        <w:t xml:space="preserve">SEI NAL unit contains the NNPFC SEI message </w:t>
      </w:r>
      <w:del w:id="332" w:author="Miska Hannuksela 00" w:date="2023-07-24T14:51:00Z">
        <w:r w:rsidR="00151BD5" w:rsidDel="000A6B2E">
          <w:delText xml:space="preserve">from </w:delText>
        </w:r>
      </w:del>
      <w:ins w:id="333" w:author="Miska Hannuksela 00" w:date="2023-07-24T14:51:00Z">
        <w:r w:rsidR="000A6B2E">
          <w:t xml:space="preserve">indicated by </w:t>
        </w:r>
      </w:ins>
      <w:r w:rsidR="00151BD5">
        <w:t xml:space="preserve">the </w:t>
      </w:r>
      <w:del w:id="334" w:author="DENOUAL Franck" w:date="2023-07-26T10:58:00Z">
        <w:r w:rsidR="00151BD5" w:rsidRPr="00E3134C" w:rsidDel="008A19DA">
          <w:rPr>
            <w:rFonts w:ascii="Courier New" w:hAnsi="Courier New" w:cs="Courier New"/>
          </w:rPr>
          <w:delText>NnpfcSeiEntry</w:delText>
        </w:r>
      </w:del>
      <w:proofErr w:type="spellStart"/>
      <w:ins w:id="335" w:author="DENOUAL Franck" w:date="2023-07-26T10:58:00Z">
        <w:r w:rsidR="008A19DA">
          <w:rPr>
            <w:rFonts w:ascii="Courier New" w:hAnsi="Courier New" w:cs="Courier New"/>
          </w:rPr>
          <w:t>NnpfcSeiSampleGroupEntry</w:t>
        </w:r>
      </w:ins>
      <w:proofErr w:type="spellEnd"/>
      <w:r w:rsidR="00151BD5">
        <w:t xml:space="preserve"> with </w:t>
      </w:r>
      <w:proofErr w:type="spellStart"/>
      <w:r w:rsidR="00151BD5" w:rsidRPr="005917CA">
        <w:rPr>
          <w:rFonts w:ascii="Courier New" w:hAnsi="Courier New" w:cs="Courier New"/>
        </w:rPr>
        <w:t>filter_update_flag</w:t>
      </w:r>
      <w:proofErr w:type="spellEnd"/>
      <w:r w:rsidR="00151BD5">
        <w:t xml:space="preserve"> equal to 0, followed by the NNPFC SEI message </w:t>
      </w:r>
      <w:del w:id="336" w:author="Miska Hannuksela 00" w:date="2023-07-24T14:52:00Z">
        <w:r w:rsidR="00151BD5" w:rsidDel="000A6B2E">
          <w:delText xml:space="preserve">from </w:delText>
        </w:r>
      </w:del>
      <w:ins w:id="337" w:author="Miska Hannuksela 00" w:date="2023-07-24T14:52:00Z">
        <w:r w:rsidR="000A6B2E">
          <w:t xml:space="preserve">indicated by </w:t>
        </w:r>
      </w:ins>
      <w:r w:rsidR="00151BD5">
        <w:t xml:space="preserve">the </w:t>
      </w:r>
      <w:del w:id="338" w:author="DENOUAL Franck" w:date="2023-07-26T10:58:00Z">
        <w:r w:rsidR="00151BD5" w:rsidRPr="00E3134C" w:rsidDel="008A19DA">
          <w:rPr>
            <w:rFonts w:ascii="Courier New" w:hAnsi="Courier New" w:cs="Courier New"/>
          </w:rPr>
          <w:delText>NnpfcSeiEntry</w:delText>
        </w:r>
      </w:del>
      <w:proofErr w:type="spellStart"/>
      <w:ins w:id="339" w:author="DENOUAL Franck" w:date="2023-07-26T10:58:00Z">
        <w:r w:rsidR="008A19DA">
          <w:rPr>
            <w:rFonts w:ascii="Courier New" w:hAnsi="Courier New" w:cs="Courier New"/>
          </w:rPr>
          <w:t>NnpfcSeiSampleGroupEntry</w:t>
        </w:r>
      </w:ins>
      <w:proofErr w:type="spellEnd"/>
      <w:r w:rsidR="00151BD5">
        <w:t xml:space="preserve"> with </w:t>
      </w:r>
      <w:proofErr w:type="spellStart"/>
      <w:r w:rsidR="00151BD5" w:rsidRPr="005917CA">
        <w:rPr>
          <w:rFonts w:ascii="Courier New" w:hAnsi="Courier New" w:cs="Courier New"/>
        </w:rPr>
        <w:t>filter_update_flag</w:t>
      </w:r>
      <w:proofErr w:type="spellEnd"/>
      <w:r w:rsidR="00151BD5">
        <w:t xml:space="preserve"> equal to 1</w:t>
      </w:r>
      <w:r w:rsidR="005318B3" w:rsidRPr="005318B3">
        <w:t xml:space="preserve"> </w:t>
      </w:r>
      <w:r w:rsidR="005318B3">
        <w:t xml:space="preserve">and </w:t>
      </w:r>
      <w:proofErr w:type="spellStart"/>
      <w:r w:rsidR="005318B3" w:rsidRPr="00BF78BD">
        <w:rPr>
          <w:rFonts w:ascii="Courier New" w:hAnsi="Courier New" w:cs="Courier New"/>
        </w:rPr>
        <w:t>filter_id</w:t>
      </w:r>
      <w:proofErr w:type="spellEnd"/>
      <w:r w:rsidR="005318B3">
        <w:t xml:space="preserve"> equal to </w:t>
      </w:r>
      <w:proofErr w:type="spellStart"/>
      <w:r w:rsidR="005318B3">
        <w:t>filterIdBase</w:t>
      </w:r>
      <w:proofErr w:type="spellEnd"/>
      <w:r w:rsidR="005318B3" w:rsidRPr="005318B3">
        <w:rPr>
          <w:lang w:val="en-US"/>
        </w:rPr>
        <w:t xml:space="preserve"> that is mapped to the sample</w:t>
      </w:r>
      <w:r w:rsidR="00151BD5">
        <w:t>, if any.</w:t>
      </w:r>
      <w:bookmarkEnd w:id="327"/>
    </w:p>
    <w:p w14:paraId="35473E98" w14:textId="7AFC69AC" w:rsidR="00EF7169" w:rsidRDefault="00EF7169" w:rsidP="00EF7169">
      <w:pPr>
        <w:spacing w:after="240" w:line="276" w:lineRule="auto"/>
        <w:ind w:left="400" w:hanging="400"/>
      </w:pPr>
      <w:r w:rsidRPr="00BF78BD">
        <w:t>—</w:t>
      </w:r>
      <w:r w:rsidRPr="00BF78BD">
        <w:tab/>
        <w:t xml:space="preserve">When a sample is the first sample in a sequence of samples mapped to the same </w:t>
      </w:r>
      <w:del w:id="340" w:author="DENOUAL Franck" w:date="2023-07-26T10:58:00Z">
        <w:r w:rsidRPr="00BF78BD" w:rsidDel="008A19DA">
          <w:rPr>
            <w:rFonts w:ascii="Courier New" w:hAnsi="Courier New" w:cs="Courier New"/>
          </w:rPr>
          <w:delText>NnpfcSeiEntry</w:delText>
        </w:r>
      </w:del>
      <w:proofErr w:type="spellStart"/>
      <w:ins w:id="341" w:author="DENOUAL Franck" w:date="2023-07-26T10:58:00Z">
        <w:r w:rsidR="008A19DA">
          <w:rPr>
            <w:rFonts w:ascii="Courier New" w:hAnsi="Courier New" w:cs="Courier New"/>
          </w:rPr>
          <w:t>NnpfcSeiSampleGroupEntry</w:t>
        </w:r>
      </w:ins>
      <w:proofErr w:type="spellEnd"/>
      <w:r w:rsidRPr="00BF78BD">
        <w:t xml:space="preserve"> with </w:t>
      </w:r>
      <w:proofErr w:type="spellStart"/>
      <w:r w:rsidRPr="00BF78BD">
        <w:rPr>
          <w:rFonts w:ascii="Courier New" w:hAnsi="Courier New" w:cs="Courier New"/>
        </w:rPr>
        <w:t>filter_update_flag</w:t>
      </w:r>
      <w:proofErr w:type="spellEnd"/>
      <w:r w:rsidRPr="00BF78BD">
        <w:t xml:space="preserve"> equal to 1 </w:t>
      </w:r>
      <w:r>
        <w:t xml:space="preserve">and a particular </w:t>
      </w:r>
      <w:proofErr w:type="spellStart"/>
      <w:r w:rsidRPr="00BF78BD">
        <w:rPr>
          <w:rFonts w:ascii="Courier New" w:hAnsi="Courier New" w:cs="Courier New"/>
        </w:rPr>
        <w:t>filter_id</w:t>
      </w:r>
      <w:proofErr w:type="spellEnd"/>
      <w:r>
        <w:t xml:space="preserve"> value </w:t>
      </w:r>
      <w:proofErr w:type="spellStart"/>
      <w:r>
        <w:t>filterIdUpdate</w:t>
      </w:r>
      <w:proofErr w:type="spellEnd"/>
      <w:r>
        <w:t xml:space="preserve"> </w:t>
      </w:r>
      <w:r w:rsidRPr="00BF78BD">
        <w:t>and the sample i</w:t>
      </w:r>
      <w:r>
        <w:t>s</w:t>
      </w:r>
    </w:p>
    <w:p w14:paraId="093925CA" w14:textId="77777777" w:rsidR="00EF7169" w:rsidRDefault="00EF7169" w:rsidP="00EF7169">
      <w:pPr>
        <w:spacing w:after="240" w:line="276" w:lineRule="auto"/>
        <w:ind w:left="800" w:hanging="400"/>
      </w:pPr>
      <w:r w:rsidRPr="00BF78BD">
        <w:t>—</w:t>
      </w:r>
      <w:r w:rsidRPr="00BF78BD">
        <w:tab/>
      </w:r>
      <w:r>
        <w:t>not</w:t>
      </w:r>
      <w:r w:rsidRPr="00BF78BD">
        <w:t xml:space="preserve"> a sync sample</w:t>
      </w:r>
      <w:r>
        <w:t>, and</w:t>
      </w:r>
    </w:p>
    <w:p w14:paraId="706B5E51" w14:textId="77777777" w:rsidR="00EF7169" w:rsidRDefault="00EF7169" w:rsidP="00EF7169">
      <w:pPr>
        <w:spacing w:after="240" w:line="276" w:lineRule="auto"/>
        <w:ind w:left="800" w:hanging="400"/>
      </w:pPr>
      <w:r w:rsidRPr="00BF78BD">
        <w:t>—</w:t>
      </w:r>
      <w:r w:rsidRPr="00BF78BD">
        <w:tab/>
        <w:t>no</w:t>
      </w:r>
      <w:r>
        <w:t>t</w:t>
      </w:r>
      <w:r w:rsidRPr="00BF78BD">
        <w:t xml:space="preserve"> the first sample of a sequence of samples associated with the same sample entry</w:t>
      </w:r>
      <w:r>
        <w:t xml:space="preserve">, and </w:t>
      </w:r>
    </w:p>
    <w:p w14:paraId="620E4282" w14:textId="406ED2BC" w:rsidR="00EF7169" w:rsidRDefault="00EF7169" w:rsidP="00EF7169">
      <w:pPr>
        <w:spacing w:after="240" w:line="276" w:lineRule="auto"/>
        <w:ind w:left="800" w:hanging="400"/>
      </w:pPr>
      <w:r w:rsidRPr="00BF78BD">
        <w:t>—</w:t>
      </w:r>
      <w:r w:rsidRPr="00BF78BD">
        <w:tab/>
      </w:r>
      <w:r>
        <w:t xml:space="preserve">not the first sample in a sequence of samples mapped to the same </w:t>
      </w:r>
      <w:del w:id="342" w:author="DENOUAL Franck" w:date="2023-07-26T10:58:00Z">
        <w:r w:rsidRPr="00BF78BD" w:rsidDel="008A19DA">
          <w:rPr>
            <w:rFonts w:ascii="Courier New" w:hAnsi="Courier New" w:cs="Courier New"/>
          </w:rPr>
          <w:delText>NnpfcSeiEntry</w:delText>
        </w:r>
      </w:del>
      <w:proofErr w:type="spellStart"/>
      <w:ins w:id="343" w:author="DENOUAL Franck" w:date="2023-07-26T10:58:00Z">
        <w:r w:rsidR="008A19DA">
          <w:rPr>
            <w:rFonts w:ascii="Courier New" w:hAnsi="Courier New" w:cs="Courier New"/>
          </w:rPr>
          <w:t>NnpfcSeiSampleGroupEntry</w:t>
        </w:r>
      </w:ins>
      <w:proofErr w:type="spellEnd"/>
      <w:r>
        <w:t xml:space="preserve"> with </w:t>
      </w:r>
      <w:proofErr w:type="spellStart"/>
      <w:r w:rsidRPr="00BF78BD">
        <w:rPr>
          <w:rFonts w:ascii="Courier New" w:hAnsi="Courier New" w:cs="Courier New"/>
        </w:rPr>
        <w:t>filter_update_flag</w:t>
      </w:r>
      <w:proofErr w:type="spellEnd"/>
      <w:r>
        <w:t xml:space="preserve"> equal to 0 and </w:t>
      </w:r>
      <w:proofErr w:type="spellStart"/>
      <w:r w:rsidRPr="00BF78BD">
        <w:rPr>
          <w:rFonts w:ascii="Courier New" w:hAnsi="Courier New" w:cs="Courier New"/>
        </w:rPr>
        <w:t>filter_id</w:t>
      </w:r>
      <w:proofErr w:type="spellEnd"/>
      <w:r>
        <w:t xml:space="preserve"> equal to </w:t>
      </w:r>
      <w:proofErr w:type="spellStart"/>
      <w:r>
        <w:t>filterIdUpdate</w:t>
      </w:r>
      <w:proofErr w:type="spellEnd"/>
      <w:r w:rsidRPr="00BF78BD">
        <w:t xml:space="preserve">, </w:t>
      </w:r>
    </w:p>
    <w:p w14:paraId="581A6372" w14:textId="76975BD2" w:rsidR="00EF7169" w:rsidRDefault="00EF7169" w:rsidP="00EF7169">
      <w:pPr>
        <w:spacing w:after="240" w:line="276" w:lineRule="auto"/>
        <w:ind w:left="400" w:hanging="400"/>
      </w:pPr>
      <w:r>
        <w:tab/>
      </w:r>
      <w:del w:id="344" w:author="Ye-Kui Wang (yk1)" w:date="2023-07-07T12:35:00Z">
        <w:r w:rsidDel="009B4541">
          <w:delText xml:space="preserve">then </w:delText>
        </w:r>
      </w:del>
      <w:bookmarkStart w:id="345" w:name="_Hlk139626593"/>
      <w:r w:rsidRPr="00BF78BD">
        <w:t xml:space="preserve">the sample </w:t>
      </w:r>
      <w:del w:id="346" w:author="Ye-Kui Wang (yk1)" w:date="2023-07-08T17:37:00Z">
        <w:r w:rsidRPr="00BF78BD" w:rsidDel="00D95D9C">
          <w:delText xml:space="preserve">implicitly </w:delText>
        </w:r>
      </w:del>
      <w:r w:rsidRPr="00BF78BD">
        <w:t xml:space="preserve">contains a prefix </w:t>
      </w:r>
      <w:ins w:id="347" w:author="Ye-Kui Wang (yk1)" w:date="2023-07-07T12:35:00Z">
        <w:r w:rsidR="009B4541">
          <w:t>or suffi</w:t>
        </w:r>
      </w:ins>
      <w:ins w:id="348" w:author="Ye-Kui Wang (yk1)" w:date="2023-07-07T12:49:00Z">
        <w:r w:rsidR="00917973">
          <w:t>x</w:t>
        </w:r>
      </w:ins>
      <w:ins w:id="349" w:author="Ye-Kui Wang (yk1)" w:date="2023-07-07T12:35:00Z">
        <w:r w:rsidR="009B4541">
          <w:t xml:space="preserve"> </w:t>
        </w:r>
      </w:ins>
      <w:r w:rsidRPr="00BF78BD">
        <w:t xml:space="preserve">SEI NAL unit for each layer contained in the track and each </w:t>
      </w:r>
      <w:proofErr w:type="spellStart"/>
      <w:r w:rsidRPr="00BF78BD">
        <w:rPr>
          <w:rFonts w:ascii="Courier New" w:hAnsi="Courier New" w:cs="Courier New"/>
        </w:rPr>
        <w:t>filter_id</w:t>
      </w:r>
      <w:proofErr w:type="spellEnd"/>
      <w:r w:rsidRPr="00BF78BD">
        <w:t xml:space="preserve"> value mapped to the sample, and the prefix </w:t>
      </w:r>
      <w:ins w:id="350" w:author="Ye-Kui Wang (yk1)" w:date="2023-07-07T12:35:00Z">
        <w:r w:rsidR="009B4541">
          <w:t xml:space="preserve">or suffix </w:t>
        </w:r>
      </w:ins>
      <w:r w:rsidRPr="00BF78BD">
        <w:t xml:space="preserve">SEI NAL unit contains the NNPFC SEI message </w:t>
      </w:r>
      <w:del w:id="351" w:author="Miska Hannuksela 00" w:date="2023-07-24T14:53:00Z">
        <w:r w:rsidRPr="00BF78BD" w:rsidDel="000A6B2E">
          <w:delText xml:space="preserve">from </w:delText>
        </w:r>
      </w:del>
      <w:ins w:id="352" w:author="Miska Hannuksela 00" w:date="2023-07-24T14:53:00Z">
        <w:r w:rsidR="000A6B2E">
          <w:t>indicated by</w:t>
        </w:r>
        <w:r w:rsidR="000A6B2E" w:rsidRPr="00BF78BD">
          <w:t xml:space="preserve"> </w:t>
        </w:r>
      </w:ins>
      <w:r w:rsidRPr="00BF78BD">
        <w:t xml:space="preserve">the </w:t>
      </w:r>
      <w:del w:id="353" w:author="DENOUAL Franck" w:date="2023-07-26T10:58:00Z">
        <w:r w:rsidRPr="00BF78BD" w:rsidDel="008A19DA">
          <w:rPr>
            <w:rFonts w:ascii="Courier New" w:hAnsi="Courier New" w:cs="Courier New"/>
          </w:rPr>
          <w:delText>NnpfcSeiEntry</w:delText>
        </w:r>
      </w:del>
      <w:proofErr w:type="spellStart"/>
      <w:ins w:id="354" w:author="DENOUAL Franck" w:date="2023-07-26T10:58:00Z">
        <w:r w:rsidR="008A19DA">
          <w:rPr>
            <w:rFonts w:ascii="Courier New" w:hAnsi="Courier New" w:cs="Courier New"/>
          </w:rPr>
          <w:t>NnpfcSeiSampleGroupEntry</w:t>
        </w:r>
      </w:ins>
      <w:proofErr w:type="spellEnd"/>
      <w:r w:rsidRPr="00BF78BD">
        <w:t xml:space="preserve"> with </w:t>
      </w:r>
      <w:proofErr w:type="spellStart"/>
      <w:r w:rsidRPr="00BF78BD">
        <w:rPr>
          <w:rFonts w:ascii="Courier New" w:hAnsi="Courier New" w:cs="Courier New"/>
        </w:rPr>
        <w:t>filter_update_flag</w:t>
      </w:r>
      <w:proofErr w:type="spellEnd"/>
      <w:r w:rsidRPr="00BF78BD">
        <w:t xml:space="preserve"> equal to 1.</w:t>
      </w:r>
      <w:bookmarkEnd w:id="345"/>
    </w:p>
    <w:p w14:paraId="3338397A" w14:textId="1533FE5A" w:rsidR="000A6B2E" w:rsidRDefault="000A6B2E" w:rsidP="000A6B2E">
      <w:pPr>
        <w:spacing w:after="240" w:line="276" w:lineRule="auto"/>
        <w:rPr>
          <w:ins w:id="355" w:author="Miska Hannuksela 00" w:date="2023-07-24T14:53:00Z"/>
        </w:rPr>
      </w:pPr>
      <w:bookmarkStart w:id="356" w:name="_Hlk139787721"/>
      <w:ins w:id="357" w:author="Miska Hannuksela 00" w:date="2023-07-24T14:53:00Z">
        <w:r>
          <w:t xml:space="preserve">An </w:t>
        </w:r>
        <w:proofErr w:type="spellStart"/>
        <w:r>
          <w:rPr>
            <w:rFonts w:ascii="Courier New" w:hAnsi="Courier New" w:cs="Courier New"/>
          </w:rPr>
          <w:t>NnpfcSei</w:t>
        </w:r>
      </w:ins>
      <w:ins w:id="358" w:author="Miska Hannuksela 02" w:date="2023-07-27T09:49:00Z">
        <w:r w:rsidR="00D17F1C">
          <w:rPr>
            <w:rFonts w:ascii="Courier New" w:hAnsi="Courier New" w:cs="Courier New"/>
          </w:rPr>
          <w:t>SampleGroup</w:t>
        </w:r>
      </w:ins>
      <w:ins w:id="359" w:author="Miska Hannuksela 00" w:date="2023-07-24T14:53:00Z">
        <w:del w:id="360" w:author="Ye-Kui Wang (yk02)" w:date="2023-07-24T08:00:00Z">
          <w:r w:rsidDel="00E70EA3">
            <w:rPr>
              <w:rFonts w:ascii="Courier New" w:hAnsi="Courier New" w:cs="Courier New"/>
            </w:rPr>
            <w:delText>SampleGroup</w:delText>
          </w:r>
        </w:del>
        <w:r>
          <w:rPr>
            <w:rFonts w:ascii="Courier New" w:hAnsi="Courier New" w:cs="Courier New"/>
          </w:rPr>
          <w:t>Entry</w:t>
        </w:r>
        <w:proofErr w:type="spellEnd"/>
        <w:r w:rsidRPr="00D94E97">
          <w:rPr>
            <w:rPrChange w:id="361" w:author="Ye-Kui Wang (yk02)" w:date="2023-07-24T08:04:00Z">
              <w:rPr>
                <w:rFonts w:ascii="Courier New" w:hAnsi="Courier New" w:cs="Courier New"/>
              </w:rPr>
            </w:rPrChange>
          </w:rPr>
          <w:t xml:space="preserve"> </w:t>
        </w:r>
        <w:r>
          <w:t>is resolved to an NNPFC SEI message as follows:</w:t>
        </w:r>
      </w:ins>
    </w:p>
    <w:p w14:paraId="0F01DA16" w14:textId="77777777" w:rsidR="000A6B2E" w:rsidRDefault="000A6B2E" w:rsidP="000A6B2E">
      <w:pPr>
        <w:spacing w:after="240" w:line="276" w:lineRule="auto"/>
        <w:ind w:left="400" w:hanging="400"/>
        <w:rPr>
          <w:ins w:id="362" w:author="Miska Hannuksela 00" w:date="2023-07-24T14:53:00Z"/>
        </w:rPr>
      </w:pPr>
      <w:ins w:id="363" w:author="Miska Hannuksela 00" w:date="2023-07-24T14:53:00Z">
        <w:r>
          <w:t>—</w:t>
        </w:r>
        <w:r>
          <w:tab/>
          <w:t xml:space="preserve">If </w:t>
        </w:r>
        <w:proofErr w:type="spellStart"/>
        <w:r>
          <w:rPr>
            <w:rFonts w:ascii="Courier New" w:hAnsi="Courier New" w:cs="Courier New"/>
          </w:rPr>
          <w:t>num_items</w:t>
        </w:r>
        <w:proofErr w:type="spellEnd"/>
        <w:r>
          <w:t xml:space="preserve"> is equal to 0, the NNPFC SEI message is made of the </w:t>
        </w:r>
        <w:proofErr w:type="spellStart"/>
        <w:r>
          <w:rPr>
            <w:rFonts w:ascii="Courier New" w:hAnsi="Courier New" w:cs="Courier New"/>
          </w:rPr>
          <w:t>nnpfc_sei_data_</w:t>
        </w:r>
        <w:proofErr w:type="gramStart"/>
        <w:r>
          <w:rPr>
            <w:rFonts w:ascii="Courier New" w:hAnsi="Courier New" w:cs="Courier New"/>
          </w:rPr>
          <w:t>byte</w:t>
        </w:r>
        <w:proofErr w:type="spellEnd"/>
        <w:r>
          <w:rPr>
            <w:rFonts w:ascii="Courier New" w:hAnsi="Courier New" w:cs="Courier New"/>
          </w:rPr>
          <w:t>[</w:t>
        </w:r>
        <w:proofErr w:type="gramEnd"/>
        <w:r>
          <w:rPr>
            <w:rFonts w:ascii="Courier New" w:hAnsi="Courier New" w:cs="Courier New"/>
          </w:rPr>
          <w:t>]</w:t>
        </w:r>
        <w:r>
          <w:t xml:space="preserve"> array.</w:t>
        </w:r>
      </w:ins>
    </w:p>
    <w:p w14:paraId="55182C86" w14:textId="5C91971A" w:rsidR="000A6B2E" w:rsidRDefault="000A6B2E" w:rsidP="000A6B2E">
      <w:pPr>
        <w:spacing w:after="240" w:line="276" w:lineRule="auto"/>
        <w:ind w:left="400" w:hanging="400"/>
        <w:rPr>
          <w:ins w:id="364" w:author="DENOUAL Franck" w:date="2023-07-26T10:36:00Z"/>
        </w:rPr>
      </w:pPr>
      <w:ins w:id="365" w:author="Miska Hannuksela 00" w:date="2023-07-24T14:53:00Z">
        <w:r>
          <w:t>—</w:t>
        </w:r>
        <w:r>
          <w:tab/>
          <w:t>Otherwise (</w:t>
        </w:r>
        <w:proofErr w:type="spellStart"/>
        <w:r>
          <w:rPr>
            <w:rFonts w:ascii="Courier New" w:hAnsi="Courier New" w:cs="Courier New"/>
          </w:rPr>
          <w:t>num_items</w:t>
        </w:r>
        <w:proofErr w:type="spellEnd"/>
        <w:r>
          <w:t xml:space="preserve"> is equal to 1), the NNPFC SEI message is made of the </w:t>
        </w:r>
        <w:proofErr w:type="spellStart"/>
        <w:r>
          <w:rPr>
            <w:rFonts w:ascii="Courier New" w:hAnsi="Courier New" w:cs="Courier New"/>
          </w:rPr>
          <w:t>nnpfc_sei_data_</w:t>
        </w:r>
        <w:proofErr w:type="gramStart"/>
        <w:r>
          <w:rPr>
            <w:rFonts w:ascii="Courier New" w:hAnsi="Courier New" w:cs="Courier New"/>
          </w:rPr>
          <w:t>byte</w:t>
        </w:r>
        <w:proofErr w:type="spellEnd"/>
        <w:r>
          <w:rPr>
            <w:rFonts w:ascii="Courier New" w:hAnsi="Courier New" w:cs="Courier New"/>
          </w:rPr>
          <w:t>[</w:t>
        </w:r>
        <w:proofErr w:type="gramEnd"/>
        <w:r>
          <w:rPr>
            <w:rFonts w:ascii="Courier New" w:hAnsi="Courier New" w:cs="Courier New"/>
          </w:rPr>
          <w:t>]</w:t>
        </w:r>
        <w:r>
          <w:t xml:space="preserve"> array followed by the item data of the item with </w:t>
        </w:r>
        <w:proofErr w:type="spellStart"/>
        <w:r>
          <w:rPr>
            <w:rFonts w:ascii="Courier New" w:hAnsi="Courier New" w:cs="Courier New"/>
          </w:rPr>
          <w:t>item_ID</w:t>
        </w:r>
        <w:proofErr w:type="spellEnd"/>
        <w:r>
          <w:t xml:space="preserve"> equal to </w:t>
        </w:r>
        <w:proofErr w:type="spellStart"/>
        <w:r>
          <w:rPr>
            <w:rFonts w:ascii="Courier New" w:hAnsi="Courier New" w:cs="Courier New"/>
          </w:rPr>
          <w:t>item_id</w:t>
        </w:r>
        <w:proofErr w:type="spellEnd"/>
        <w:r>
          <w:rPr>
            <w:rFonts w:ascii="Courier New" w:hAnsi="Courier New" w:cs="Courier New"/>
          </w:rPr>
          <w:t>[0]</w:t>
        </w:r>
        <w:r>
          <w:t>.</w:t>
        </w:r>
      </w:ins>
    </w:p>
    <w:p w14:paraId="585EB568" w14:textId="551107F2" w:rsidR="002E7F06" w:rsidDel="00D17F1C" w:rsidRDefault="002E7F06" w:rsidP="000A6B2E">
      <w:pPr>
        <w:spacing w:after="240" w:line="276" w:lineRule="auto"/>
        <w:ind w:left="400" w:hanging="400"/>
        <w:rPr>
          <w:ins w:id="366" w:author="Miska Hannuksela 00" w:date="2023-07-24T14:53:00Z"/>
          <w:del w:id="367" w:author="Miska Hannuksela 02" w:date="2023-07-27T09:50:00Z"/>
        </w:rPr>
      </w:pPr>
    </w:p>
    <w:p w14:paraId="62834C1E" w14:textId="2C9AD4E8" w:rsidR="00151BD5" w:rsidRPr="00B70F0B" w:rsidRDefault="00BF1ECA" w:rsidP="00151BD5">
      <w:pPr>
        <w:keepNext/>
        <w:tabs>
          <w:tab w:val="left" w:pos="940"/>
          <w:tab w:val="left" w:pos="1140"/>
          <w:tab w:val="left" w:pos="1360"/>
        </w:tabs>
        <w:suppressAutoHyphens/>
        <w:spacing w:before="60" w:after="240" w:line="230" w:lineRule="exact"/>
        <w:jc w:val="left"/>
        <w:outlineLvl w:val="3"/>
        <w:rPr>
          <w:rFonts w:eastAsia="MS Mincho"/>
          <w:b/>
          <w:sz w:val="20"/>
        </w:rPr>
      </w:pPr>
      <w:ins w:id="368" w:author="Ye-Kui Wang (yk1)" w:date="2023-07-08T16:01:00Z">
        <w:r>
          <w:rPr>
            <w:rFonts w:eastAsia="MS Mincho"/>
            <w:b/>
            <w:sz w:val="20"/>
          </w:rPr>
          <w:lastRenderedPageBreak/>
          <w:t>4.16.2</w:t>
        </w:r>
      </w:ins>
      <w:del w:id="369" w:author="Ye-Kui Wang (yk1)" w:date="2023-07-08T16:01:00Z">
        <w:r w:rsidR="00151BD5" w:rsidDel="00BF1ECA">
          <w:rPr>
            <w:rFonts w:eastAsia="MS Mincho"/>
            <w:b/>
            <w:sz w:val="20"/>
          </w:rPr>
          <w:delText>11.4.22.2</w:delText>
        </w:r>
      </w:del>
      <w:r w:rsidR="00151BD5">
        <w:rPr>
          <w:rFonts w:eastAsia="MS Mincho"/>
          <w:b/>
          <w:sz w:val="20"/>
        </w:rPr>
        <w:tab/>
      </w:r>
      <w:r w:rsidR="00151BD5" w:rsidRPr="00B70F0B">
        <w:rPr>
          <w:rFonts w:eastAsia="MS Mincho"/>
          <w:b/>
          <w:sz w:val="20"/>
        </w:rPr>
        <w:t>Syntax</w:t>
      </w:r>
    </w:p>
    <w:p w14:paraId="620BFF27" w14:textId="0A61290F" w:rsidR="00151BD5" w:rsidRPr="00B70F0B" w:rsidRDefault="00151BD5" w:rsidP="00151BD5">
      <w:pPr>
        <w:keepNext/>
        <w:keepLines/>
        <w:spacing w:before="60"/>
        <w:jc w:val="left"/>
        <w:rPr>
          <w:rFonts w:ascii="Courier New" w:hAnsi="Courier New" w:cs="Courier New"/>
          <w:noProof/>
          <w:sz w:val="20"/>
        </w:rPr>
      </w:pPr>
      <w:r w:rsidRPr="00B70F0B">
        <w:rPr>
          <w:rFonts w:ascii="Courier New" w:hAnsi="Courier New" w:cs="Courier New"/>
          <w:noProof/>
          <w:sz w:val="20"/>
        </w:rPr>
        <w:t xml:space="preserve">aligned(8) class </w:t>
      </w:r>
      <w:del w:id="370" w:author="DENOUAL Franck" w:date="2023-07-26T10:58:00Z">
        <w:r w:rsidRPr="00D93B11" w:rsidDel="008A19DA">
          <w:rPr>
            <w:rFonts w:ascii="Courier New" w:hAnsi="Courier New" w:cs="Courier New"/>
            <w:noProof/>
            <w:sz w:val="20"/>
          </w:rPr>
          <w:delText>NnpfcSeiEntry</w:delText>
        </w:r>
      </w:del>
      <w:ins w:id="371" w:author="DENOUAL Franck" w:date="2023-07-26T10:58:00Z">
        <w:r w:rsidR="008A19DA">
          <w:rPr>
            <w:rFonts w:ascii="Courier New" w:hAnsi="Courier New" w:cs="Courier New"/>
            <w:noProof/>
            <w:sz w:val="20"/>
          </w:rPr>
          <w:t>NnpfcSeiSampleGroupEntry</w:t>
        </w:r>
      </w:ins>
      <w:r w:rsidRPr="00B70F0B">
        <w:rPr>
          <w:rFonts w:ascii="Courier New" w:hAnsi="Courier New" w:cs="Courier New"/>
          <w:noProof/>
          <w:sz w:val="20"/>
        </w:rPr>
        <w:t xml:space="preserve">() extends </w:t>
      </w:r>
      <w:ins w:id="372" w:author="Miska Hannuksela 00" w:date="2023-07-24T14:43:00Z">
        <w:r w:rsidR="00402FBB">
          <w:rPr>
            <w:rFonts w:ascii="Courier New" w:hAnsi="Courier New" w:cs="Courier New"/>
            <w:noProof/>
            <w:sz w:val="20"/>
          </w:rPr>
          <w:t>SampleToMetadataItemEntry</w:t>
        </w:r>
      </w:ins>
      <w:del w:id="373" w:author="Miska Hannuksela 00" w:date="2023-07-24T14:43:00Z">
        <w:r w:rsidRPr="00B70F0B" w:rsidDel="00402FBB">
          <w:rPr>
            <w:rFonts w:ascii="Courier New" w:hAnsi="Courier New" w:cs="Courier New"/>
            <w:noProof/>
            <w:sz w:val="20"/>
          </w:rPr>
          <w:delText>VisualSampleGroupEntry</w:delText>
        </w:r>
      </w:del>
      <w:r w:rsidRPr="00B70F0B">
        <w:rPr>
          <w:rFonts w:ascii="Courier New" w:hAnsi="Courier New" w:cs="Courier New"/>
          <w:noProof/>
          <w:sz w:val="20"/>
        </w:rPr>
        <w:t>('</w:t>
      </w:r>
      <w:r>
        <w:rPr>
          <w:rFonts w:ascii="Courier New" w:hAnsi="Courier New" w:cs="Courier New"/>
          <w:noProof/>
          <w:sz w:val="20"/>
        </w:rPr>
        <w:t>nfcs</w:t>
      </w:r>
      <w:r w:rsidRPr="00B70F0B">
        <w:rPr>
          <w:rFonts w:ascii="Courier New" w:hAnsi="Courier New" w:cs="Courier New"/>
          <w:noProof/>
          <w:sz w:val="20"/>
        </w:rPr>
        <w:t>')</w:t>
      </w:r>
      <w:r w:rsidRPr="00B70F0B">
        <w:rPr>
          <w:rFonts w:ascii="Courier New" w:hAnsi="Courier New" w:cs="Courier New"/>
          <w:noProof/>
          <w:sz w:val="20"/>
        </w:rPr>
        <w:br/>
        <w:t>{</w:t>
      </w:r>
      <w:r w:rsidRPr="00B70F0B">
        <w:rPr>
          <w:rFonts w:ascii="Courier New" w:hAnsi="Courier New" w:cs="Courier New"/>
          <w:noProof/>
          <w:sz w:val="20"/>
        </w:rPr>
        <w:br/>
      </w:r>
      <w:r w:rsidRPr="00B70F0B">
        <w:rPr>
          <w:rFonts w:ascii="Courier New" w:hAnsi="Courier New" w:cs="Courier New"/>
          <w:noProof/>
          <w:sz w:val="20"/>
        </w:rPr>
        <w:tab/>
      </w:r>
      <w:r w:rsidRPr="00D93B11">
        <w:rPr>
          <w:rFonts w:ascii="Courier New" w:hAnsi="Courier New" w:cs="Courier New"/>
          <w:noProof/>
          <w:sz w:val="20"/>
        </w:rPr>
        <w:t>unsigned int(8) nnpfc_sei_data_byte[];</w:t>
      </w:r>
      <w:r w:rsidRPr="00B70F0B">
        <w:rPr>
          <w:rFonts w:ascii="Courier New" w:hAnsi="Courier New"/>
          <w:noProof/>
          <w:sz w:val="20"/>
        </w:rPr>
        <w:br/>
      </w:r>
      <w:r w:rsidRPr="00B70F0B">
        <w:rPr>
          <w:rFonts w:ascii="Courier New" w:hAnsi="Courier New" w:cs="Courier New"/>
          <w:noProof/>
          <w:sz w:val="20"/>
        </w:rPr>
        <w:t>}</w:t>
      </w:r>
    </w:p>
    <w:p w14:paraId="0148565C" w14:textId="062598B0" w:rsidR="00151BD5" w:rsidRPr="00B70F0B" w:rsidRDefault="00BF1ECA" w:rsidP="00151BD5">
      <w:pPr>
        <w:keepNext/>
        <w:tabs>
          <w:tab w:val="left" w:pos="940"/>
          <w:tab w:val="left" w:pos="1140"/>
          <w:tab w:val="left" w:pos="1360"/>
        </w:tabs>
        <w:suppressAutoHyphens/>
        <w:spacing w:before="60" w:after="240" w:line="230" w:lineRule="exact"/>
        <w:jc w:val="left"/>
        <w:outlineLvl w:val="3"/>
        <w:rPr>
          <w:rFonts w:eastAsia="MS Mincho"/>
          <w:b/>
          <w:sz w:val="20"/>
        </w:rPr>
      </w:pPr>
      <w:ins w:id="374" w:author="Ye-Kui Wang (yk1)" w:date="2023-07-08T16:01:00Z">
        <w:r>
          <w:rPr>
            <w:rFonts w:eastAsia="MS Mincho"/>
            <w:b/>
            <w:sz w:val="20"/>
          </w:rPr>
          <w:t>4.16.3</w:t>
        </w:r>
      </w:ins>
      <w:del w:id="375" w:author="Ye-Kui Wang (yk1)" w:date="2023-07-08T16:01:00Z">
        <w:r w:rsidR="00151BD5" w:rsidDel="00BF1ECA">
          <w:rPr>
            <w:rFonts w:eastAsia="MS Mincho"/>
            <w:b/>
            <w:sz w:val="20"/>
          </w:rPr>
          <w:delText>11.4.22.3</w:delText>
        </w:r>
      </w:del>
      <w:r w:rsidR="00151BD5">
        <w:rPr>
          <w:rFonts w:eastAsia="MS Mincho"/>
          <w:b/>
          <w:sz w:val="20"/>
        </w:rPr>
        <w:tab/>
      </w:r>
      <w:r w:rsidR="00151BD5" w:rsidRPr="00B70F0B">
        <w:rPr>
          <w:rFonts w:eastAsia="MS Mincho"/>
          <w:b/>
          <w:sz w:val="20"/>
        </w:rPr>
        <w:t>Semantics</w:t>
      </w:r>
    </w:p>
    <w:p w14:paraId="660B0EB6" w14:textId="4BA9FE51" w:rsidR="00402FBB" w:rsidRDefault="00402FBB" w:rsidP="00402FBB">
      <w:pPr>
        <w:tabs>
          <w:tab w:val="left" w:pos="8010"/>
        </w:tabs>
        <w:spacing w:after="220"/>
        <w:rPr>
          <w:ins w:id="376" w:author="Miska Hannuksela 00" w:date="2023-07-24T14:43:00Z"/>
          <w:rFonts w:eastAsia="MS Mincho"/>
        </w:rPr>
      </w:pPr>
      <w:bookmarkStart w:id="377" w:name="_Hlk141260348"/>
      <w:bookmarkStart w:id="378" w:name="_Hlk139626149"/>
      <w:bookmarkStart w:id="379" w:name="_Hlk139786787"/>
      <w:ins w:id="380" w:author="Miska Hannuksela 00" w:date="2023-07-24T14:43:00Z">
        <w:r>
          <w:rPr>
            <w:rFonts w:ascii="Courier" w:hAnsi="Courier"/>
            <w:noProof/>
            <w:lang w:val="en-CA"/>
          </w:rPr>
          <w:t>meta_box_handler_type</w:t>
        </w:r>
        <w:bookmarkEnd w:id="377"/>
        <w:r>
          <w:rPr>
            <w:rFonts w:eastAsia="MS Mincho"/>
          </w:rPr>
          <w:t xml:space="preserve">, </w:t>
        </w:r>
        <w:proofErr w:type="spellStart"/>
        <w:r>
          <w:rPr>
            <w:rFonts w:ascii="Courier New" w:eastAsia="MS Mincho" w:hAnsi="Courier New" w:cs="Courier New"/>
          </w:rPr>
          <w:t>num_items</w:t>
        </w:r>
        <w:proofErr w:type="spellEnd"/>
        <w:del w:id="381" w:author="DENOUAL Franck" w:date="2023-07-26T10:25:00Z">
          <w:r w:rsidDel="009A13C7">
            <w:rPr>
              <w:rFonts w:eastAsia="MS Mincho"/>
            </w:rPr>
            <w:delText>,</w:delText>
          </w:r>
        </w:del>
        <w:r>
          <w:rPr>
            <w:rFonts w:eastAsia="MS Mincho"/>
          </w:rPr>
          <w:t xml:space="preserve"> and </w:t>
        </w:r>
        <w:r>
          <w:rPr>
            <w:rStyle w:val="codeChar"/>
          </w:rPr>
          <w:t>item_id[i]</w:t>
        </w:r>
        <w:r>
          <w:rPr>
            <w:rFonts w:eastAsia="MS Mincho"/>
          </w:rPr>
          <w:t xml:space="preserve"> have the same semantics as the respective syntax elements in </w:t>
        </w:r>
        <w:bookmarkStart w:id="382" w:name="_Hlk141342371"/>
        <w:proofErr w:type="spellStart"/>
        <w:r>
          <w:rPr>
            <w:rFonts w:ascii="Courier New" w:eastAsia="MS Mincho" w:hAnsi="Courier New" w:cs="Courier New"/>
          </w:rPr>
          <w:t>SampleToMetad</w:t>
        </w:r>
      </w:ins>
      <w:ins w:id="383" w:author="Miska Hannuksela 02" w:date="2023-07-27T09:23:00Z">
        <w:r w:rsidR="007343A1">
          <w:rPr>
            <w:rFonts w:ascii="Courier New" w:eastAsia="MS Mincho" w:hAnsi="Courier New" w:cs="Courier New"/>
          </w:rPr>
          <w:t>a</w:t>
        </w:r>
      </w:ins>
      <w:ins w:id="384" w:author="Miska Hannuksela 00" w:date="2023-07-24T14:43:00Z">
        <w:r>
          <w:rPr>
            <w:rFonts w:ascii="Courier New" w:eastAsia="MS Mincho" w:hAnsi="Courier New" w:cs="Courier New"/>
          </w:rPr>
          <w:t>taItemEntry</w:t>
        </w:r>
        <w:bookmarkEnd w:id="382"/>
        <w:proofErr w:type="spellEnd"/>
        <w:r>
          <w:rPr>
            <w:rFonts w:eastAsia="MS Mincho"/>
          </w:rPr>
          <w:t xml:space="preserve">. </w:t>
        </w:r>
        <w:proofErr w:type="spellStart"/>
        <w:r>
          <w:rPr>
            <w:rFonts w:ascii="Courier New" w:eastAsia="MS Mincho" w:hAnsi="Courier New" w:cs="Courier New"/>
          </w:rPr>
          <w:t>num_items</w:t>
        </w:r>
        <w:proofErr w:type="spellEnd"/>
        <w:r>
          <w:rPr>
            <w:rFonts w:eastAsia="MS Mincho"/>
          </w:rPr>
          <w:t xml:space="preserve"> shall be equal to 0 or 1.</w:t>
        </w:r>
      </w:ins>
      <w:ins w:id="385" w:author="Miska Hannuksela 00" w:date="2023-07-24T14:54:00Z">
        <w:r w:rsidR="000A6B2E">
          <w:rPr>
            <w:rFonts w:eastAsia="MS Mincho"/>
          </w:rPr>
          <w:t xml:space="preserve"> </w:t>
        </w:r>
      </w:ins>
      <w:ins w:id="386" w:author="Miska Hannuksela 00" w:date="2023-07-24T14:57:00Z">
        <w:r w:rsidR="000A6B2E">
          <w:rPr>
            <w:rFonts w:eastAsia="MS Mincho"/>
          </w:rPr>
          <w:t xml:space="preserve">When </w:t>
        </w:r>
        <w:proofErr w:type="spellStart"/>
        <w:r w:rsidR="000A6B2E" w:rsidRPr="00D45B00">
          <w:rPr>
            <w:rFonts w:ascii="Courier New" w:eastAsia="MS Mincho" w:hAnsi="Courier New" w:cs="Courier New"/>
          </w:rPr>
          <w:t>num_items</w:t>
        </w:r>
        <w:proofErr w:type="spellEnd"/>
        <w:r w:rsidR="000A6B2E">
          <w:rPr>
            <w:rFonts w:eastAsia="MS Mincho"/>
          </w:rPr>
          <w:t xml:space="preserve"> is equal to 1, the item with </w:t>
        </w:r>
        <w:proofErr w:type="spellStart"/>
        <w:r w:rsidR="000A6B2E" w:rsidRPr="00D45B00">
          <w:rPr>
            <w:rFonts w:ascii="Courier New" w:eastAsia="MS Mincho" w:hAnsi="Courier New" w:cs="Courier New"/>
          </w:rPr>
          <w:t>item_ID</w:t>
        </w:r>
        <w:proofErr w:type="spellEnd"/>
        <w:r w:rsidR="000A6B2E">
          <w:rPr>
            <w:rFonts w:eastAsia="MS Mincho"/>
          </w:rPr>
          <w:t xml:space="preserve"> equal to </w:t>
        </w:r>
        <w:proofErr w:type="spellStart"/>
        <w:r w:rsidR="000A6B2E" w:rsidRPr="00D45B00">
          <w:rPr>
            <w:rFonts w:ascii="Courier New" w:eastAsia="MS Mincho" w:hAnsi="Courier New" w:cs="Courier New"/>
          </w:rPr>
          <w:t>item_</w:t>
        </w:r>
        <w:proofErr w:type="gramStart"/>
        <w:r w:rsidR="000A6B2E" w:rsidRPr="00D45B00">
          <w:rPr>
            <w:rFonts w:ascii="Courier New" w:eastAsia="MS Mincho" w:hAnsi="Courier New" w:cs="Courier New"/>
          </w:rPr>
          <w:t>id</w:t>
        </w:r>
        <w:proofErr w:type="spellEnd"/>
        <w:r w:rsidR="000A6B2E" w:rsidRPr="00D45B00">
          <w:rPr>
            <w:rFonts w:ascii="Courier New" w:eastAsia="MS Mincho" w:hAnsi="Courier New" w:cs="Courier New"/>
          </w:rPr>
          <w:t>[</w:t>
        </w:r>
        <w:proofErr w:type="gramEnd"/>
        <w:r w:rsidR="000A6B2E" w:rsidRPr="00D45B00">
          <w:rPr>
            <w:rFonts w:ascii="Courier New" w:eastAsia="MS Mincho" w:hAnsi="Courier New" w:cs="Courier New"/>
          </w:rPr>
          <w:t>0]</w:t>
        </w:r>
        <w:r w:rsidR="000A6B2E">
          <w:rPr>
            <w:rFonts w:eastAsia="MS Mincho"/>
          </w:rPr>
          <w:t xml:space="preserve"> shall have </w:t>
        </w:r>
        <w:proofErr w:type="spellStart"/>
        <w:r w:rsidR="000A6B2E" w:rsidRPr="00D45B00">
          <w:rPr>
            <w:rFonts w:ascii="Courier New" w:eastAsia="MS Mincho" w:hAnsi="Courier New" w:cs="Courier New"/>
          </w:rPr>
          <w:t>item_type</w:t>
        </w:r>
        <w:proofErr w:type="spellEnd"/>
        <w:r w:rsidR="000A6B2E">
          <w:rPr>
            <w:rFonts w:eastAsia="MS Mincho"/>
          </w:rPr>
          <w:t xml:space="preserve"> equal to </w:t>
        </w:r>
        <w:r w:rsidR="000A6B2E" w:rsidRPr="00D45B00">
          <w:rPr>
            <w:rFonts w:ascii="Courier New" w:eastAsia="MS Mincho" w:hAnsi="Courier New" w:cs="Courier New"/>
          </w:rPr>
          <w:t>'nnr1'</w:t>
        </w:r>
        <w:r w:rsidR="000A6B2E">
          <w:rPr>
            <w:rFonts w:eastAsia="MS Mincho"/>
          </w:rPr>
          <w:t xml:space="preserve"> specified in subclause 4.16.4.</w:t>
        </w:r>
      </w:ins>
      <w:ins w:id="387" w:author="DENOUAL Franck" w:date="2023-07-26T10:26:00Z">
        <w:r w:rsidR="009A13C7">
          <w:rPr>
            <w:rFonts w:eastAsia="MS Mincho"/>
          </w:rPr>
          <w:t xml:space="preserve"> </w:t>
        </w:r>
        <w:del w:id="388" w:author="Miska Hannuksela 02" w:date="2023-07-27T09:22:00Z">
          <w:r w:rsidR="009A13C7" w:rsidDel="007343A1">
            <w:rPr>
              <w:rFonts w:eastAsia="MS Mincho"/>
            </w:rPr>
            <w:delText xml:space="preserve">The </w:delText>
          </w:r>
          <w:r w:rsidR="009A13C7" w:rsidDel="007343A1">
            <w:rPr>
              <w:rFonts w:ascii="Courier" w:hAnsi="Courier"/>
              <w:noProof/>
              <w:lang w:val="en-CA"/>
            </w:rPr>
            <w:delText>meta_box_handler_type</w:delText>
          </w:r>
          <w:r w:rsidR="009A13C7" w:rsidRPr="009A13C7" w:rsidDel="007343A1">
            <w:rPr>
              <w:rFonts w:eastAsia="MS Mincho"/>
            </w:rPr>
            <w:delText xml:space="preserve"> </w:delText>
          </w:r>
          <w:r w:rsidR="009A13C7" w:rsidDel="007343A1">
            <w:rPr>
              <w:rFonts w:eastAsia="MS Mincho"/>
            </w:rPr>
            <w:delText xml:space="preserve">shall be equal to the </w:delText>
          </w:r>
        </w:del>
      </w:ins>
      <w:ins w:id="389" w:author="DENOUAL Franck" w:date="2023-07-26T10:27:00Z">
        <w:del w:id="390" w:author="Miska Hannuksela 02" w:date="2023-07-27T09:22:00Z">
          <w:r w:rsidR="009A13C7" w:rsidDel="007343A1">
            <w:rPr>
              <w:rFonts w:eastAsia="MS Mincho"/>
            </w:rPr>
            <w:delText>handler t</w:delText>
          </w:r>
        </w:del>
      </w:ins>
      <w:ins w:id="391" w:author="DENOUAL Franck" w:date="2023-07-26T10:26:00Z">
        <w:del w:id="392" w:author="Miska Hannuksela 02" w:date="2023-07-27T09:22:00Z">
          <w:r w:rsidR="009A13C7" w:rsidDel="007343A1">
            <w:rPr>
              <w:rFonts w:eastAsia="MS Mincho"/>
            </w:rPr>
            <w:delText xml:space="preserve">ype </w:delText>
          </w:r>
        </w:del>
      </w:ins>
      <w:ins w:id="393" w:author="DENOUAL Franck" w:date="2023-07-26T10:28:00Z">
        <w:del w:id="394" w:author="Miska Hannuksela 02" w:date="2023-07-27T09:22:00Z">
          <w:r w:rsidR="009A13C7" w:rsidDel="007343A1">
            <w:rPr>
              <w:rFonts w:eastAsia="MS Mincho"/>
            </w:rPr>
            <w:delText xml:space="preserve">of the </w:delText>
          </w:r>
          <w:r w:rsidR="009A13C7" w:rsidRPr="00D45B00" w:rsidDel="007343A1">
            <w:rPr>
              <w:rFonts w:ascii="Courier New" w:eastAsia="MS Mincho" w:hAnsi="Courier New" w:cs="Courier New"/>
            </w:rPr>
            <w:delText>'nnr1'</w:delText>
          </w:r>
          <w:r w:rsidR="009A13C7" w:rsidDel="007343A1">
            <w:rPr>
              <w:rFonts w:eastAsia="MS Mincho"/>
            </w:rPr>
            <w:delText xml:space="preserve"> item specified in subclause 4.16.4.</w:delText>
          </w:r>
        </w:del>
      </w:ins>
    </w:p>
    <w:p w14:paraId="4F25BD12" w14:textId="5C256ACF" w:rsidR="00151BD5" w:rsidRPr="00B70F0B" w:rsidRDefault="00151BD5" w:rsidP="00151BD5">
      <w:pPr>
        <w:tabs>
          <w:tab w:val="left" w:pos="8010"/>
        </w:tabs>
        <w:spacing w:after="220"/>
        <w:rPr>
          <w:rFonts w:eastAsia="MS Mincho"/>
        </w:rPr>
      </w:pPr>
      <w:r>
        <w:rPr>
          <w:rFonts w:ascii="Courier" w:hAnsi="Courier"/>
          <w:noProof/>
          <w:lang w:val="en-CA"/>
        </w:rPr>
        <w:t>nnpfc_sei_data_byte[]</w:t>
      </w:r>
      <w:del w:id="395" w:author="Miska Hannuksela 00" w:date="2023-07-24T14:44:00Z">
        <w:r w:rsidRPr="00B70F0B" w:rsidDel="00402FBB">
          <w:rPr>
            <w:rFonts w:ascii="Courier" w:hAnsi="Courier"/>
            <w:noProof/>
            <w:sz w:val="20"/>
            <w:lang w:val="en-CA"/>
          </w:rPr>
          <w:delText xml:space="preserve"> </w:delText>
        </w:r>
      </w:del>
      <w:ins w:id="396" w:author="Miska Hannuksela 00" w:date="2023-07-24T14:44:00Z">
        <w:r w:rsidR="00402FBB">
          <w:rPr>
            <w:rFonts w:eastAsia="MS Mincho"/>
          </w:rPr>
          <w:t xml:space="preserve">, when </w:t>
        </w:r>
        <w:proofErr w:type="spellStart"/>
        <w:r w:rsidR="00402FBB">
          <w:rPr>
            <w:rFonts w:ascii="Courier New" w:eastAsia="MS Mincho" w:hAnsi="Courier New" w:cs="Courier New"/>
          </w:rPr>
          <w:t>num_items</w:t>
        </w:r>
        <w:proofErr w:type="spellEnd"/>
        <w:r w:rsidR="00402FBB">
          <w:rPr>
            <w:rFonts w:eastAsia="MS Mincho"/>
          </w:rPr>
          <w:t xml:space="preserve"> </w:t>
        </w:r>
        <w:proofErr w:type="gramStart"/>
        <w:r w:rsidR="00402FBB">
          <w:rPr>
            <w:rFonts w:eastAsia="MS Mincho"/>
          </w:rPr>
          <w:t>is</w:t>
        </w:r>
        <w:proofErr w:type="gramEnd"/>
        <w:r w:rsidR="00402FBB">
          <w:rPr>
            <w:rFonts w:eastAsia="MS Mincho"/>
          </w:rPr>
          <w:t xml:space="preserve"> equal to 0, </w:t>
        </w:r>
      </w:ins>
      <w:r>
        <w:rPr>
          <w:rFonts w:eastAsia="MS Mincho"/>
        </w:rPr>
        <w:t>is a</w:t>
      </w:r>
      <w:r w:rsidRPr="00D93B11">
        <w:rPr>
          <w:rFonts w:eastAsia="MS Mincho"/>
        </w:rPr>
        <w:t xml:space="preserve"> byte array </w:t>
      </w:r>
      <w:r>
        <w:rPr>
          <w:rFonts w:eastAsia="MS Mincho"/>
        </w:rPr>
        <w:t xml:space="preserve">that </w:t>
      </w:r>
      <w:r w:rsidR="00975EEF">
        <w:rPr>
          <w:rFonts w:eastAsia="MS Mincho"/>
        </w:rPr>
        <w:t xml:space="preserve">shall </w:t>
      </w:r>
      <w:r>
        <w:rPr>
          <w:rFonts w:eastAsia="MS Mincho"/>
        </w:rPr>
        <w:t>contain exactly</w:t>
      </w:r>
      <w:bookmarkEnd w:id="378"/>
      <w:r>
        <w:rPr>
          <w:rFonts w:eastAsia="MS Mincho"/>
        </w:rPr>
        <w:t xml:space="preserve"> one complete</w:t>
      </w:r>
      <w:r w:rsidRPr="00D93B11">
        <w:rPr>
          <w:rFonts w:eastAsia="MS Mincho"/>
        </w:rPr>
        <w:t xml:space="preserve"> </w:t>
      </w:r>
      <w:ins w:id="397" w:author="Ye-Kui Wang (yk1)" w:date="2023-07-08T16:57:00Z">
        <w:r w:rsidR="00031B5E" w:rsidRPr="00562CFD">
          <w:rPr>
            <w:noProof/>
          </w:rPr>
          <w:t>sei_message( )</w:t>
        </w:r>
        <w:r w:rsidR="00031B5E">
          <w:rPr>
            <w:noProof/>
          </w:rPr>
          <w:t xml:space="preserve"> </w:t>
        </w:r>
      </w:ins>
      <w:ins w:id="398" w:author="Ye-Kui Wang (yk1)" w:date="2023-07-08T16:55:00Z">
        <w:r w:rsidR="00031B5E">
          <w:t xml:space="preserve">syntax structure </w:t>
        </w:r>
      </w:ins>
      <w:ins w:id="399" w:author="Ye-Kui Wang (yk1)" w:date="2023-07-08T16:56:00Z">
        <w:r w:rsidR="00031B5E">
          <w:rPr>
            <w:noProof/>
          </w:rPr>
          <w:t xml:space="preserve">with </w:t>
        </w:r>
        <w:r w:rsidR="00031B5E" w:rsidRPr="00562CFD">
          <w:rPr>
            <w:noProof/>
          </w:rPr>
          <w:t>payloadType</w:t>
        </w:r>
        <w:r w:rsidR="00031B5E">
          <w:t xml:space="preserve"> equal to 210</w:t>
        </w:r>
      </w:ins>
      <w:ins w:id="400" w:author="Miska Hannuksela 00" w:date="2023-07-24T14:45:00Z">
        <w:r w:rsidR="00402FBB">
          <w:t xml:space="preserve">. </w:t>
        </w:r>
        <w:r w:rsidR="00402FBB">
          <w:rPr>
            <w:rFonts w:ascii="Courier" w:hAnsi="Courier"/>
            <w:noProof/>
            <w:lang w:val="en-CA"/>
          </w:rPr>
          <w:t>nnpfc_sei_data_byte[]</w:t>
        </w:r>
        <w:r w:rsidR="00402FBB">
          <w:rPr>
            <w:rFonts w:eastAsia="MS Mincho"/>
          </w:rPr>
          <w:t xml:space="preserve">, when </w:t>
        </w:r>
        <w:proofErr w:type="spellStart"/>
        <w:r w:rsidR="00402FBB">
          <w:rPr>
            <w:rFonts w:ascii="Courier New" w:eastAsia="MS Mincho" w:hAnsi="Courier New" w:cs="Courier New"/>
          </w:rPr>
          <w:t>num_items</w:t>
        </w:r>
        <w:proofErr w:type="spellEnd"/>
        <w:r w:rsidR="00402FBB">
          <w:rPr>
            <w:rFonts w:eastAsia="MS Mincho"/>
          </w:rPr>
          <w:t xml:space="preserve"> is equal to 1, is a</w:t>
        </w:r>
        <w:r w:rsidR="00402FBB" w:rsidRPr="00D93B11">
          <w:rPr>
            <w:rFonts w:eastAsia="MS Mincho"/>
          </w:rPr>
          <w:t xml:space="preserve"> byte array </w:t>
        </w:r>
        <w:r w:rsidR="00402FBB">
          <w:rPr>
            <w:rFonts w:eastAsia="MS Mincho"/>
          </w:rPr>
          <w:t>that shall contain exactly one complete</w:t>
        </w:r>
        <w:r w:rsidR="00402FBB" w:rsidRPr="00D93B11">
          <w:rPr>
            <w:rFonts w:eastAsia="MS Mincho"/>
          </w:rPr>
          <w:t xml:space="preserve"> </w:t>
        </w:r>
        <w:r w:rsidR="00402FBB" w:rsidRPr="00562CFD">
          <w:rPr>
            <w:noProof/>
          </w:rPr>
          <w:t>sei_message( )</w:t>
        </w:r>
        <w:r w:rsidR="00402FBB">
          <w:rPr>
            <w:noProof/>
          </w:rPr>
          <w:t xml:space="preserve"> </w:t>
        </w:r>
        <w:r w:rsidR="00402FBB">
          <w:t xml:space="preserve">syntax structure </w:t>
        </w:r>
        <w:r w:rsidR="00402FBB">
          <w:rPr>
            <w:noProof/>
          </w:rPr>
          <w:t xml:space="preserve">with </w:t>
        </w:r>
        <w:r w:rsidR="00402FBB" w:rsidRPr="00562CFD">
          <w:rPr>
            <w:noProof/>
          </w:rPr>
          <w:t>payloadType</w:t>
        </w:r>
        <w:r w:rsidR="00402FBB">
          <w:t xml:space="preserve"> equal to 210</w:t>
        </w:r>
      </w:ins>
      <w:ins w:id="401" w:author="Miska Hannuksela 00" w:date="2023-07-24T14:46:00Z">
        <w:r w:rsidR="00402FBB">
          <w:t xml:space="preserve"> and </w:t>
        </w:r>
        <w:proofErr w:type="spellStart"/>
        <w:r w:rsidR="00402FBB">
          <w:t>nnpfc_mode_idc</w:t>
        </w:r>
        <w:proofErr w:type="spellEnd"/>
        <w:r w:rsidR="00402FBB">
          <w:t xml:space="preserve"> equal to 0,</w:t>
        </w:r>
        <w:r w:rsidR="00402FBB">
          <w:rPr>
            <w:rFonts w:eastAsia="MS Mincho"/>
          </w:rPr>
          <w:t xml:space="preserve"> excluding the </w:t>
        </w:r>
        <w:proofErr w:type="spellStart"/>
        <w:r w:rsidR="00402FBB">
          <w:rPr>
            <w:rFonts w:eastAsia="MS Mincho"/>
            <w:lang w:val="en-US"/>
          </w:rPr>
          <w:t>nnpfc_payload_</w:t>
        </w:r>
        <w:proofErr w:type="gramStart"/>
        <w:r w:rsidR="00402FBB">
          <w:rPr>
            <w:rFonts w:eastAsia="MS Mincho"/>
            <w:lang w:val="en-US"/>
          </w:rPr>
          <w:t>byte</w:t>
        </w:r>
        <w:proofErr w:type="spellEnd"/>
        <w:r w:rsidR="00402FBB">
          <w:rPr>
            <w:rFonts w:eastAsia="MS Mincho"/>
            <w:lang w:val="en-US"/>
          </w:rPr>
          <w:t>[</w:t>
        </w:r>
        <w:proofErr w:type="gramEnd"/>
        <w:r w:rsidR="00402FBB">
          <w:rPr>
            <w:rFonts w:eastAsia="MS Mincho"/>
            <w:lang w:val="en-US"/>
          </w:rPr>
          <w:t> i ] syntax elements</w:t>
        </w:r>
      </w:ins>
      <w:ins w:id="402" w:author="Miska Hannuksela 02" w:date="2023-07-27T10:12:00Z">
        <w:r w:rsidR="000C5A4C">
          <w:rPr>
            <w:rFonts w:eastAsia="MS Mincho"/>
            <w:lang w:val="en-US"/>
          </w:rPr>
          <w:t xml:space="preserve"> of </w:t>
        </w:r>
        <w:r w:rsidR="000C5A4C">
          <w:rPr>
            <w:noProof/>
          </w:rPr>
          <w:t xml:space="preserve">the </w:t>
        </w:r>
        <w:r w:rsidR="000C5A4C" w:rsidRPr="008B6581">
          <w:rPr>
            <w:noProof/>
          </w:rPr>
          <w:t>nn_post_filter_characteristics( )</w:t>
        </w:r>
        <w:r w:rsidR="000C5A4C">
          <w:rPr>
            <w:noProof/>
          </w:rPr>
          <w:t xml:space="preserve"> syntax structure</w:t>
        </w:r>
      </w:ins>
      <w:ins w:id="403" w:author="Miska Hannuksela 00" w:date="2023-07-24T14:46:00Z">
        <w:r w:rsidR="00402FBB">
          <w:t xml:space="preserve">. </w:t>
        </w:r>
      </w:ins>
      <w:ins w:id="404" w:author="Ye-Kui Wang (yk1)" w:date="2023-07-08T16:55:00Z">
        <w:del w:id="405" w:author="Miska Hannuksela 00" w:date="2023-07-24T14:48:00Z">
          <w:r w:rsidR="00031B5E" w:rsidDel="00402FBB">
            <w:rPr>
              <w:noProof/>
            </w:rPr>
            <w:delText xml:space="preserve">, </w:delText>
          </w:r>
        </w:del>
      </w:ins>
      <w:ins w:id="406" w:author="Ye-Kui Wang (yk1)" w:date="2023-07-08T16:57:00Z">
        <w:del w:id="407" w:author="Miska Hannuksela 00" w:date="2023-07-24T14:48:00Z">
          <w:r w:rsidR="00031B5E" w:rsidDel="00402FBB">
            <w:rPr>
              <w:noProof/>
            </w:rPr>
            <w:delText>where t</w:delText>
          </w:r>
        </w:del>
      </w:ins>
      <w:ins w:id="408" w:author="Miska Hannuksela 00" w:date="2023-07-24T14:48:00Z">
        <w:r w:rsidR="00402FBB">
          <w:rPr>
            <w:noProof/>
          </w:rPr>
          <w:t>T</w:t>
        </w:r>
      </w:ins>
      <w:ins w:id="409" w:author="Ye-Kui Wang (yk1)" w:date="2023-07-08T16:57:00Z">
        <w:r w:rsidR="00031B5E">
          <w:rPr>
            <w:noProof/>
          </w:rPr>
          <w:t xml:space="preserve">he </w:t>
        </w:r>
        <w:r w:rsidR="00031B5E" w:rsidRPr="00562CFD">
          <w:rPr>
            <w:noProof/>
          </w:rPr>
          <w:t>sei_message( )</w:t>
        </w:r>
        <w:r w:rsidR="00031B5E">
          <w:rPr>
            <w:noProof/>
          </w:rPr>
          <w:t xml:space="preserve"> </w:t>
        </w:r>
        <w:r w:rsidR="00031B5E">
          <w:t>syntax structure</w:t>
        </w:r>
        <w:r w:rsidR="00031B5E">
          <w:rPr>
            <w:noProof/>
          </w:rPr>
          <w:t xml:space="preserve"> is </w:t>
        </w:r>
      </w:ins>
      <w:ins w:id="410" w:author="Ye-Kui Wang (yk1)" w:date="2023-07-08T16:55:00Z">
        <w:r w:rsidR="00031B5E">
          <w:rPr>
            <w:noProof/>
          </w:rPr>
          <w:t xml:space="preserve">specified in </w:t>
        </w:r>
      </w:ins>
      <w:ins w:id="411" w:author="Ye-Kui Wang (yk1)" w:date="2023-07-08T16:59:00Z">
        <w:r w:rsidR="00031B5E">
          <w:rPr>
            <w:noProof/>
          </w:rPr>
          <w:t>ISO/IEC 14496-10 when the sample entry</w:t>
        </w:r>
      </w:ins>
      <w:ins w:id="412" w:author="Ye-Kui Wang (yk1)" w:date="2023-07-08T17:00:00Z">
        <w:r w:rsidR="00031B5E">
          <w:rPr>
            <w:noProof/>
          </w:rPr>
          <w:t xml:space="preserve"> type is an AVC, </w:t>
        </w:r>
        <w:r w:rsidR="00031B5E">
          <w:t xml:space="preserve">SVC, MVC, or MVD sample entry type, </w:t>
        </w:r>
        <w:r w:rsidR="008B6581">
          <w:t xml:space="preserve">or </w:t>
        </w:r>
      </w:ins>
      <w:ins w:id="413" w:author="Ye-Kui Wang (yk1)" w:date="2023-07-08T17:01:00Z">
        <w:r w:rsidR="008B6581">
          <w:rPr>
            <w:noProof/>
          </w:rPr>
          <w:t>in ISO/IEC 23008-2 when the sample entry type is an</w:t>
        </w:r>
      </w:ins>
      <w:ins w:id="414" w:author="Ye-Kui Wang (yk1)" w:date="2023-07-08T17:00:00Z">
        <w:r w:rsidR="00031B5E">
          <w:t xml:space="preserve"> HEVC</w:t>
        </w:r>
      </w:ins>
      <w:ins w:id="415" w:author="Ye-Kui Wang (yk1)" w:date="2023-07-08T17:01:00Z">
        <w:r w:rsidR="008B6581">
          <w:t xml:space="preserve"> or</w:t>
        </w:r>
      </w:ins>
      <w:ins w:id="416" w:author="Ye-Kui Wang (yk1)" w:date="2023-07-08T17:00:00Z">
        <w:r w:rsidR="00031B5E">
          <w:t xml:space="preserve"> L-HEVC</w:t>
        </w:r>
      </w:ins>
      <w:ins w:id="417" w:author="Ye-Kui Wang (yk1)" w:date="2023-07-08T17:01:00Z">
        <w:r w:rsidR="008B6581">
          <w:t xml:space="preserve"> sample entry type</w:t>
        </w:r>
      </w:ins>
      <w:ins w:id="418" w:author="Ye-Kui Wang (yk1)" w:date="2023-07-08T16:59:00Z">
        <w:r w:rsidR="00031B5E">
          <w:rPr>
            <w:noProof/>
          </w:rPr>
          <w:t xml:space="preserve">, or in </w:t>
        </w:r>
      </w:ins>
      <w:ins w:id="419" w:author="Ye-Kui Wang (yk1)" w:date="2023-07-08T16:55:00Z">
        <w:r w:rsidR="00031B5E">
          <w:rPr>
            <w:noProof/>
          </w:rPr>
          <w:t>ISO/IEC 23090-3</w:t>
        </w:r>
      </w:ins>
      <w:ins w:id="420" w:author="Ye-Kui Wang (yk1)" w:date="2023-07-08T16:58:00Z">
        <w:r w:rsidR="00031B5E">
          <w:rPr>
            <w:noProof/>
          </w:rPr>
          <w:t xml:space="preserve"> when the sample entry type is </w:t>
        </w:r>
      </w:ins>
      <w:ins w:id="421" w:author="Ye-Kui Wang (yk1)" w:date="2023-07-08T16:59:00Z">
        <w:r w:rsidR="00031B5E">
          <w:rPr>
            <w:noProof/>
          </w:rPr>
          <w:t>a VVC sample entry type</w:t>
        </w:r>
      </w:ins>
      <w:ins w:id="422" w:author="Ye-Kui Wang (yk1)" w:date="2023-07-08T16:55:00Z">
        <w:r w:rsidR="00031B5E">
          <w:rPr>
            <w:noProof/>
          </w:rPr>
          <w:t xml:space="preserve">, </w:t>
        </w:r>
      </w:ins>
      <w:ins w:id="423" w:author="Ye-Kui Wang (yk1)" w:date="2023-07-08T17:01:00Z">
        <w:r w:rsidR="008B6581">
          <w:rPr>
            <w:noProof/>
          </w:rPr>
          <w:t xml:space="preserve">and the </w:t>
        </w:r>
      </w:ins>
      <w:bookmarkStart w:id="424" w:name="_Hlk139785440"/>
      <w:bookmarkStart w:id="425" w:name="_Hlk139785621"/>
      <w:ins w:id="426" w:author="Ye-Kui Wang (yk1)" w:date="2023-07-08T17:04:00Z">
        <w:r w:rsidR="008B6581" w:rsidRPr="008B6581">
          <w:rPr>
            <w:noProof/>
          </w:rPr>
          <w:t>nn_post_filter_characteristics( )</w:t>
        </w:r>
        <w:bookmarkEnd w:id="424"/>
        <w:r w:rsidR="008B6581">
          <w:rPr>
            <w:noProof/>
          </w:rPr>
          <w:t xml:space="preserve"> syntax struc</w:t>
        </w:r>
      </w:ins>
      <w:ins w:id="427" w:author="Miska Hannuksela 00" w:date="2023-07-24T14:18:00Z">
        <w:r w:rsidR="00810E7B">
          <w:rPr>
            <w:noProof/>
          </w:rPr>
          <w:t>t</w:t>
        </w:r>
      </w:ins>
      <w:ins w:id="428" w:author="Ye-Kui Wang (yk1)" w:date="2023-07-08T17:04:00Z">
        <w:r w:rsidR="008B6581">
          <w:rPr>
            <w:noProof/>
          </w:rPr>
          <w:t>u</w:t>
        </w:r>
        <w:del w:id="429" w:author="Miska Hannuksela 00" w:date="2023-07-24T14:18:00Z">
          <w:r w:rsidR="008B6581" w:rsidDel="00810E7B">
            <w:rPr>
              <w:noProof/>
            </w:rPr>
            <w:delText>t</w:delText>
          </w:r>
        </w:del>
        <w:r w:rsidR="008B6581">
          <w:rPr>
            <w:noProof/>
          </w:rPr>
          <w:t xml:space="preserve">re </w:t>
        </w:r>
      </w:ins>
      <w:ins w:id="430" w:author="Ye-Kui Wang (yk1)" w:date="2023-07-08T17:07:00Z">
        <w:r w:rsidR="008B6581">
          <w:rPr>
            <w:noProof/>
          </w:rPr>
          <w:t xml:space="preserve">that is </w:t>
        </w:r>
      </w:ins>
      <w:ins w:id="431" w:author="Ye-Kui Wang (yk1)" w:date="2023-07-08T17:04:00Z">
        <w:r w:rsidR="008B6581">
          <w:rPr>
            <w:noProof/>
          </w:rPr>
          <w:t xml:space="preserve">contained in the </w:t>
        </w:r>
      </w:ins>
      <w:ins w:id="432" w:author="Ye-Kui Wang (yk1)" w:date="2023-07-08T17:06:00Z">
        <w:r w:rsidR="008B6581" w:rsidRPr="00562CFD">
          <w:rPr>
            <w:noProof/>
          </w:rPr>
          <w:t>sei_payload(</w:t>
        </w:r>
        <w:r w:rsidR="008B6581">
          <w:rPr>
            <w:noProof/>
          </w:rPr>
          <w:t xml:space="preserve"> ) syntax structure, which is </w:t>
        </w:r>
      </w:ins>
      <w:ins w:id="433" w:author="Ye-Kui Wang (yk1)" w:date="2023-07-08T17:22:00Z">
        <w:r w:rsidR="00E10B59">
          <w:rPr>
            <w:noProof/>
          </w:rPr>
          <w:t xml:space="preserve">in turn </w:t>
        </w:r>
      </w:ins>
      <w:ins w:id="434" w:author="Ye-Kui Wang (yk1)" w:date="2023-07-08T17:06:00Z">
        <w:r w:rsidR="008B6581">
          <w:rPr>
            <w:noProof/>
          </w:rPr>
          <w:t xml:space="preserve">contained in the </w:t>
        </w:r>
      </w:ins>
      <w:ins w:id="435" w:author="Ye-Kui Wang (yk1)" w:date="2023-07-08T17:07:00Z">
        <w:r w:rsidR="008B6581" w:rsidRPr="00562CFD">
          <w:rPr>
            <w:noProof/>
          </w:rPr>
          <w:t>sei_message( )</w:t>
        </w:r>
        <w:r w:rsidR="008B6581">
          <w:rPr>
            <w:noProof/>
          </w:rPr>
          <w:t xml:space="preserve"> </w:t>
        </w:r>
        <w:r w:rsidR="008B6581">
          <w:t>syntax structure</w:t>
        </w:r>
        <w:bookmarkEnd w:id="425"/>
        <w:r w:rsidR="008B6581">
          <w:t>,</w:t>
        </w:r>
      </w:ins>
      <w:ins w:id="436" w:author="Ye-Kui Wang (yk1)" w:date="2023-07-09T09:44:00Z">
        <w:r w:rsidR="002A3C4E">
          <w:t xml:space="preserve"> is</w:t>
        </w:r>
      </w:ins>
      <w:ins w:id="437" w:author="Ye-Kui Wang (yk1)" w:date="2023-07-08T17:06:00Z">
        <w:r w:rsidR="008B6581" w:rsidRPr="00562CFD">
          <w:rPr>
            <w:noProof/>
          </w:rPr>
          <w:t xml:space="preserve"> </w:t>
        </w:r>
      </w:ins>
      <w:del w:id="438" w:author="Ye-Kui Wang (yk1)" w:date="2023-07-09T09:44:00Z">
        <w:r w:rsidRPr="00D93B11" w:rsidDel="002A3C4E">
          <w:rPr>
            <w:rFonts w:eastAsia="MS Mincho"/>
          </w:rPr>
          <w:delText>NNPFC SEI message</w:delText>
        </w:r>
        <w:r w:rsidR="00975EEF" w:rsidDel="002A3C4E">
          <w:rPr>
            <w:rFonts w:eastAsia="MS Mincho"/>
          </w:rPr>
          <w:delText xml:space="preserve"> as </w:delText>
        </w:r>
      </w:del>
      <w:r w:rsidR="00975EEF">
        <w:rPr>
          <w:rFonts w:eastAsia="MS Mincho"/>
        </w:rPr>
        <w:t>specified in ISO/IEC 23002-7</w:t>
      </w:r>
      <w:r>
        <w:rPr>
          <w:rFonts w:eastAsia="MS Mincho"/>
        </w:rPr>
        <w:t>.</w:t>
      </w:r>
      <w:bookmarkEnd w:id="379"/>
    </w:p>
    <w:bookmarkEnd w:id="12"/>
    <w:bookmarkEnd w:id="356"/>
    <w:p w14:paraId="3378A92D" w14:textId="73AF7A83" w:rsidR="008F364F" w:rsidDel="007343A1" w:rsidRDefault="008F364F" w:rsidP="008F364F">
      <w:pPr>
        <w:spacing w:after="240" w:line="276" w:lineRule="auto"/>
        <w:rPr>
          <w:del w:id="439" w:author="Miska Hannuksela 02" w:date="2023-07-27T09:31:00Z"/>
        </w:rPr>
      </w:pPr>
      <w:del w:id="440" w:author="Miska Hannuksela 02" w:date="2023-07-27T09:31:00Z">
        <w:r w:rsidRPr="00C61455" w:rsidDel="007343A1">
          <w:rPr>
            <w:highlight w:val="yellow"/>
          </w:rPr>
          <w:delText>[Ed. In MPEG#142, further study was encouraged if</w:delText>
        </w:r>
        <w:r w:rsidR="0011346C" w:rsidDel="007343A1">
          <w:rPr>
            <w:highlight w:val="yellow"/>
          </w:rPr>
          <w:delText xml:space="preserve"> it is desirable for the</w:delText>
        </w:r>
        <w:r w:rsidRPr="00C61455" w:rsidDel="007343A1">
          <w:rPr>
            <w:highlight w:val="yellow"/>
          </w:rPr>
          <w:delText xml:space="preserve"> </w:delText>
        </w:r>
        <w:r w:rsidRPr="00C61455" w:rsidDel="007343A1">
          <w:rPr>
            <w:rFonts w:ascii="Courier New" w:hAnsi="Courier New" w:cs="Courier New"/>
            <w:noProof/>
            <w:sz w:val="20"/>
            <w:highlight w:val="yellow"/>
          </w:rPr>
          <w:delText>NnpfcSeiEntry</w:delText>
        </w:r>
      </w:del>
      <w:ins w:id="441" w:author="DENOUAL Franck" w:date="2023-07-26T10:58:00Z">
        <w:del w:id="442" w:author="Miska Hannuksela 02" w:date="2023-07-27T09:31:00Z">
          <w:r w:rsidR="008A19DA" w:rsidDel="007343A1">
            <w:rPr>
              <w:rFonts w:ascii="Courier New" w:hAnsi="Courier New" w:cs="Courier New"/>
              <w:noProof/>
              <w:sz w:val="20"/>
              <w:highlight w:val="yellow"/>
            </w:rPr>
            <w:delText>NnpfcSeiSampleGroupEntry</w:delText>
          </w:r>
        </w:del>
      </w:ins>
      <w:del w:id="443" w:author="Miska Hannuksela 02" w:date="2023-07-27T09:31:00Z">
        <w:r w:rsidRPr="00C61455" w:rsidDel="007343A1">
          <w:rPr>
            <w:highlight w:val="yellow"/>
          </w:rPr>
          <w:delText xml:space="preserve"> </w:delText>
        </w:r>
        <w:r w:rsidR="0011346C" w:rsidDel="007343A1">
          <w:rPr>
            <w:highlight w:val="yellow"/>
          </w:rPr>
          <w:delText xml:space="preserve">design to </w:delText>
        </w:r>
        <w:r w:rsidRPr="00C61455" w:rsidDel="007343A1">
          <w:rPr>
            <w:highlight w:val="yellow"/>
          </w:rPr>
          <w:delText>contain a complete NNPFC SEI message or just some parameters, such as those that could help applications to decide whether to use or to skip the post-filter (such as identification, purpose, complexity), excluding the ISO/IEC 15938-17 bitstream, if any, and parameters for post-filter operation</w:delText>
        </w:r>
        <w:r w:rsidR="0011346C" w:rsidDel="007343A1">
          <w:rPr>
            <w:highlight w:val="yellow"/>
          </w:rPr>
          <w:delText>. In the latter case, there is an open question h</w:delText>
        </w:r>
        <w:r w:rsidR="0011346C" w:rsidRPr="0011346C" w:rsidDel="007343A1">
          <w:rPr>
            <w:highlight w:val="yellow"/>
          </w:rPr>
          <w:delText xml:space="preserve">ow to avoid </w:delText>
        </w:r>
        <w:r w:rsidR="0011346C" w:rsidDel="007343A1">
          <w:rPr>
            <w:highlight w:val="yellow"/>
          </w:rPr>
          <w:delText xml:space="preserve">repetition of the </w:delText>
        </w:r>
        <w:r w:rsidR="0011346C" w:rsidRPr="0011346C" w:rsidDel="007343A1">
          <w:rPr>
            <w:highlight w:val="yellow"/>
          </w:rPr>
          <w:delText>ISO/IEC 15938-17 bitstream</w:delText>
        </w:r>
        <w:r w:rsidR="0011346C" w:rsidDel="007343A1">
          <w:rPr>
            <w:highlight w:val="yellow"/>
          </w:rPr>
          <w:delText>.</w:delText>
        </w:r>
        <w:r w:rsidRPr="00C61455" w:rsidDel="007343A1">
          <w:rPr>
            <w:highlight w:val="yellow"/>
          </w:rPr>
          <w:delText>]</w:delText>
        </w:r>
      </w:del>
    </w:p>
    <w:p w14:paraId="23BC6AF8" w14:textId="22BCAEC9" w:rsidR="0063265F" w:rsidRPr="00B70F0B" w:rsidRDefault="0063265F" w:rsidP="0063265F">
      <w:pPr>
        <w:keepNext/>
        <w:tabs>
          <w:tab w:val="left" w:pos="940"/>
          <w:tab w:val="left" w:pos="1140"/>
          <w:tab w:val="left" w:pos="1360"/>
        </w:tabs>
        <w:suppressAutoHyphens/>
        <w:spacing w:before="60" w:after="240" w:line="230" w:lineRule="exact"/>
        <w:jc w:val="left"/>
        <w:outlineLvl w:val="3"/>
        <w:rPr>
          <w:ins w:id="444" w:author="Miska Hannuksela 00" w:date="2023-07-24T14:34:00Z"/>
          <w:rFonts w:eastAsia="MS Mincho"/>
          <w:b/>
          <w:sz w:val="20"/>
        </w:rPr>
      </w:pPr>
      <w:ins w:id="445" w:author="Miska Hannuksela 00" w:date="2023-07-24T14:34:00Z">
        <w:r>
          <w:rPr>
            <w:rFonts w:eastAsia="MS Mincho"/>
            <w:b/>
            <w:sz w:val="20"/>
          </w:rPr>
          <w:t>4.16.4</w:t>
        </w:r>
        <w:r>
          <w:rPr>
            <w:rFonts w:eastAsia="MS Mincho"/>
            <w:b/>
            <w:sz w:val="20"/>
          </w:rPr>
          <w:tab/>
        </w:r>
      </w:ins>
      <w:ins w:id="446" w:author="Miska Hannuksela 00" w:date="2023-07-24T14:35:00Z">
        <w:r>
          <w:rPr>
            <w:rFonts w:eastAsia="MS Mincho"/>
            <w:b/>
            <w:sz w:val="20"/>
          </w:rPr>
          <w:t>'nnr1' item</w:t>
        </w:r>
      </w:ins>
    </w:p>
    <w:p w14:paraId="0C8A536E" w14:textId="3988FA7B" w:rsidR="0063265F" w:rsidRPr="00B70F0B" w:rsidRDefault="0063265F" w:rsidP="0063265F">
      <w:pPr>
        <w:keepNext/>
        <w:tabs>
          <w:tab w:val="left" w:pos="940"/>
          <w:tab w:val="left" w:pos="1140"/>
          <w:tab w:val="left" w:pos="1360"/>
        </w:tabs>
        <w:suppressAutoHyphens/>
        <w:spacing w:before="60" w:after="240" w:line="230" w:lineRule="exact"/>
        <w:jc w:val="left"/>
        <w:outlineLvl w:val="3"/>
        <w:rPr>
          <w:ins w:id="447" w:author="Miska Hannuksela 00" w:date="2023-07-24T14:35:00Z"/>
          <w:rFonts w:eastAsia="MS Mincho"/>
          <w:b/>
          <w:sz w:val="20"/>
        </w:rPr>
      </w:pPr>
      <w:ins w:id="448" w:author="Miska Hannuksela 00" w:date="2023-07-24T14:35:00Z">
        <w:r>
          <w:rPr>
            <w:rFonts w:eastAsia="MS Mincho"/>
            <w:b/>
            <w:sz w:val="20"/>
          </w:rPr>
          <w:t>4.16.4.1</w:t>
        </w:r>
        <w:r>
          <w:rPr>
            <w:rFonts w:eastAsia="MS Mincho"/>
            <w:b/>
            <w:sz w:val="20"/>
          </w:rPr>
          <w:tab/>
        </w:r>
        <w:r w:rsidRPr="00B70F0B">
          <w:rPr>
            <w:rFonts w:eastAsia="MS Mincho"/>
            <w:b/>
            <w:sz w:val="20"/>
          </w:rPr>
          <w:t>Definition</w:t>
        </w:r>
      </w:ins>
    </w:p>
    <w:p w14:paraId="31AF590F" w14:textId="74225E47" w:rsidR="0063265F" w:rsidRDefault="0063265F" w:rsidP="0063265F">
      <w:pPr>
        <w:spacing w:after="240" w:line="276" w:lineRule="auto"/>
        <w:rPr>
          <w:ins w:id="449" w:author="Miska Hannuksela 00" w:date="2023-07-24T14:36:00Z"/>
          <w:rFonts w:eastAsia="MS Mincho"/>
          <w:szCs w:val="20"/>
          <w:lang w:eastAsia="ja-JP"/>
        </w:rPr>
      </w:pPr>
      <w:ins w:id="450" w:author="Miska Hannuksela 00" w:date="2023-07-24T14:36:00Z">
        <w:r>
          <w:rPr>
            <w:rFonts w:eastAsia="MS Mincho"/>
            <w:szCs w:val="20"/>
            <w:lang w:eastAsia="ja-JP"/>
          </w:rPr>
          <w:t xml:space="preserve">An item of type </w:t>
        </w:r>
        <w:r>
          <w:rPr>
            <w:rStyle w:val="Courier"/>
            <w:rFonts w:cs="Arial"/>
          </w:rPr>
          <w:t>'nnr1'</w:t>
        </w:r>
        <w:r>
          <w:t xml:space="preserve"> </w:t>
        </w:r>
        <w:r>
          <w:rPr>
            <w:rFonts w:eastAsia="MS Mincho"/>
            <w:szCs w:val="20"/>
            <w:lang w:eastAsia="ja-JP"/>
          </w:rPr>
          <w:t xml:space="preserve">consists of the NNR units of an NNR bitstream as defined in ISO/IEC 15938-17 and is called an NNR item. The NNR bitstream in an NNR item may be independently decodable or an incremental update relative to another NNR item. If an NNR item is an incremental update relative to another NNR item, it shall have an item reference of type </w:t>
        </w:r>
        <w:r>
          <w:rPr>
            <w:rStyle w:val="Courier"/>
            <w:rFonts w:cs="Arial"/>
          </w:rPr>
          <w:t>'pred'</w:t>
        </w:r>
        <w:r>
          <w:rPr>
            <w:rFonts w:eastAsia="MS Mincho"/>
            <w:szCs w:val="20"/>
            <w:lang w:eastAsia="ja-JP"/>
          </w:rPr>
          <w:t xml:space="preserve"> to that other NNR item.</w:t>
        </w:r>
      </w:ins>
    </w:p>
    <w:p w14:paraId="205EDC70" w14:textId="641DF347" w:rsidR="0063265F" w:rsidRDefault="0063265F" w:rsidP="0063265F">
      <w:pPr>
        <w:spacing w:after="240" w:line="276" w:lineRule="auto"/>
        <w:rPr>
          <w:ins w:id="451" w:author="Miska Hannuksela 00" w:date="2023-07-24T14:35:00Z"/>
          <w:lang w:val="en-CA"/>
        </w:rPr>
      </w:pPr>
      <w:ins w:id="452" w:author="Miska Hannuksela 00" w:date="2023-07-24T14:36:00Z">
        <w:r>
          <w:rPr>
            <w:rFonts w:eastAsia="MS Mincho"/>
            <w:szCs w:val="20"/>
            <w:lang w:eastAsia="ja-JP"/>
          </w:rPr>
          <w:t xml:space="preserve">The neural network handler type </w:t>
        </w:r>
        <w:r>
          <w:rPr>
            <w:rFonts w:ascii="Courier New" w:eastAsia="MS Mincho" w:hAnsi="Courier New"/>
            <w:noProof/>
            <w:szCs w:val="20"/>
            <w:lang w:eastAsia="ja-JP"/>
          </w:rPr>
          <w:t>'nene'</w:t>
        </w:r>
        <w:r>
          <w:rPr>
            <w:rFonts w:eastAsia="MS Mincho"/>
            <w:szCs w:val="20"/>
            <w:lang w:eastAsia="ja-JP"/>
          </w:rPr>
          <w:t xml:space="preserve"> in the </w:t>
        </w:r>
        <w:r>
          <w:rPr>
            <w:rFonts w:ascii="Courier New" w:eastAsia="MS Mincho" w:hAnsi="Courier New"/>
            <w:noProof/>
            <w:szCs w:val="20"/>
            <w:lang w:eastAsia="ja-JP"/>
          </w:rPr>
          <w:t>HandlerBox</w:t>
        </w:r>
        <w:r>
          <w:rPr>
            <w:rFonts w:eastAsia="MS Mincho"/>
            <w:szCs w:val="20"/>
            <w:lang w:eastAsia="ja-JP"/>
          </w:rPr>
          <w:t xml:space="preserve"> of the </w:t>
        </w:r>
        <w:r>
          <w:rPr>
            <w:rFonts w:ascii="Courier New" w:eastAsia="MS Mincho" w:hAnsi="Courier New"/>
            <w:noProof/>
            <w:szCs w:val="20"/>
            <w:lang w:eastAsia="ja-JP"/>
          </w:rPr>
          <w:t>MetaBox</w:t>
        </w:r>
        <w:r>
          <w:rPr>
            <w:rFonts w:eastAsia="MS Mincho"/>
            <w:szCs w:val="20"/>
            <w:lang w:eastAsia="ja-JP"/>
          </w:rPr>
          <w:t xml:space="preserve"> indicates that items defined in the </w:t>
        </w:r>
        <w:proofErr w:type="spellStart"/>
        <w:r>
          <w:rPr>
            <w:rFonts w:ascii="Courier New" w:eastAsia="MS Mincho" w:hAnsi="Courier New" w:cs="Courier New"/>
            <w:szCs w:val="20"/>
            <w:lang w:eastAsia="ja-JP"/>
          </w:rPr>
          <w:t>MetaBox</w:t>
        </w:r>
        <w:proofErr w:type="spellEnd"/>
        <w:r>
          <w:rPr>
            <w:rFonts w:eastAsia="MS Mincho"/>
            <w:szCs w:val="20"/>
            <w:lang w:eastAsia="ja-JP"/>
          </w:rPr>
          <w:t xml:space="preserve"> represent neural networks.</w:t>
        </w:r>
      </w:ins>
    </w:p>
    <w:p w14:paraId="175A4CC1" w14:textId="7408FA98" w:rsidR="0063265F" w:rsidRPr="00B70F0B" w:rsidRDefault="0063265F" w:rsidP="0063265F">
      <w:pPr>
        <w:keepNext/>
        <w:tabs>
          <w:tab w:val="left" w:pos="940"/>
          <w:tab w:val="left" w:pos="1140"/>
          <w:tab w:val="left" w:pos="1360"/>
        </w:tabs>
        <w:suppressAutoHyphens/>
        <w:spacing w:before="60" w:after="240" w:line="230" w:lineRule="exact"/>
        <w:jc w:val="left"/>
        <w:outlineLvl w:val="3"/>
        <w:rPr>
          <w:ins w:id="453" w:author="Miska Hannuksela 00" w:date="2023-07-24T14:37:00Z"/>
          <w:rFonts w:eastAsia="MS Mincho"/>
          <w:b/>
          <w:sz w:val="20"/>
        </w:rPr>
      </w:pPr>
      <w:ins w:id="454" w:author="Miska Hannuksela 00" w:date="2023-07-24T14:37:00Z">
        <w:r>
          <w:rPr>
            <w:rFonts w:eastAsia="MS Mincho"/>
            <w:b/>
            <w:sz w:val="20"/>
          </w:rPr>
          <w:lastRenderedPageBreak/>
          <w:t>4.16.4.2</w:t>
        </w:r>
        <w:r>
          <w:rPr>
            <w:rFonts w:eastAsia="MS Mincho"/>
            <w:b/>
            <w:sz w:val="20"/>
          </w:rPr>
          <w:tab/>
          <w:t>Syntax</w:t>
        </w:r>
      </w:ins>
    </w:p>
    <w:p w14:paraId="29387D52" w14:textId="77777777" w:rsidR="0063265F" w:rsidRPr="00D45B00" w:rsidRDefault="0063265F" w:rsidP="0063265F">
      <w:pPr>
        <w:keepNext/>
        <w:keepLines/>
        <w:spacing w:before="60"/>
        <w:jc w:val="left"/>
        <w:rPr>
          <w:ins w:id="455" w:author="Miska Hannuksela 00" w:date="2023-07-24T14:37:00Z"/>
          <w:rFonts w:ascii="Courier New" w:hAnsi="Courier New" w:cs="Courier New"/>
          <w:noProof/>
          <w:sz w:val="20"/>
        </w:rPr>
      </w:pPr>
      <w:ins w:id="456" w:author="Miska Hannuksela 00" w:date="2023-07-24T14:37:00Z">
        <w:r w:rsidRPr="00D45B00">
          <w:rPr>
            <w:rFonts w:ascii="Courier New" w:hAnsi="Courier New" w:cs="Courier New"/>
            <w:noProof/>
            <w:sz w:val="20"/>
          </w:rPr>
          <w:t>aligned(8) class NNRItemData</w:t>
        </w:r>
        <w:r w:rsidRPr="00D45B00">
          <w:rPr>
            <w:rFonts w:ascii="Courier New" w:hAnsi="Courier New" w:cs="Courier New"/>
            <w:noProof/>
            <w:sz w:val="20"/>
          </w:rPr>
          <w:br/>
          <w:t>{</w:t>
        </w:r>
        <w:r w:rsidRPr="00D45B00">
          <w:rPr>
            <w:rFonts w:ascii="Courier New" w:hAnsi="Courier New" w:cs="Courier New"/>
            <w:noProof/>
            <w:sz w:val="20"/>
          </w:rPr>
          <w:br/>
        </w:r>
        <w:r w:rsidRPr="00D45B00">
          <w:rPr>
            <w:rFonts w:ascii="Courier New" w:hAnsi="Courier New" w:cs="Courier New"/>
            <w:noProof/>
            <w:sz w:val="20"/>
          </w:rPr>
          <w:tab/>
          <w:t>unsigned int(8) nnr_item_data[item_size];</w:t>
        </w:r>
        <w:r w:rsidRPr="00D45B00">
          <w:rPr>
            <w:rFonts w:ascii="Courier New" w:hAnsi="Courier New" w:cs="Courier New"/>
            <w:noProof/>
            <w:sz w:val="20"/>
          </w:rPr>
          <w:br/>
          <w:t>}</w:t>
        </w:r>
      </w:ins>
    </w:p>
    <w:p w14:paraId="577C0954" w14:textId="518F355C" w:rsidR="0063265F" w:rsidRPr="00B70F0B" w:rsidRDefault="0063265F" w:rsidP="0063265F">
      <w:pPr>
        <w:keepNext/>
        <w:tabs>
          <w:tab w:val="left" w:pos="940"/>
          <w:tab w:val="left" w:pos="1140"/>
          <w:tab w:val="left" w:pos="1360"/>
        </w:tabs>
        <w:suppressAutoHyphens/>
        <w:spacing w:before="60" w:after="240" w:line="230" w:lineRule="exact"/>
        <w:jc w:val="left"/>
        <w:outlineLvl w:val="3"/>
        <w:rPr>
          <w:ins w:id="457" w:author="Miska Hannuksela 00" w:date="2023-07-24T14:37:00Z"/>
          <w:rFonts w:eastAsia="MS Mincho"/>
          <w:b/>
          <w:sz w:val="20"/>
        </w:rPr>
      </w:pPr>
      <w:ins w:id="458" w:author="Miska Hannuksela 00" w:date="2023-07-24T14:37:00Z">
        <w:r>
          <w:rPr>
            <w:rFonts w:eastAsia="MS Mincho"/>
            <w:b/>
            <w:sz w:val="20"/>
          </w:rPr>
          <w:t>4.16.4.</w:t>
        </w:r>
      </w:ins>
      <w:ins w:id="459" w:author="Miska Hannuksela 00" w:date="2023-07-24T14:38:00Z">
        <w:r>
          <w:rPr>
            <w:rFonts w:eastAsia="MS Mincho"/>
            <w:b/>
            <w:sz w:val="20"/>
          </w:rPr>
          <w:t>3</w:t>
        </w:r>
      </w:ins>
      <w:ins w:id="460" w:author="Miska Hannuksela 00" w:date="2023-07-24T14:37:00Z">
        <w:r>
          <w:rPr>
            <w:rFonts w:eastAsia="MS Mincho"/>
            <w:b/>
            <w:sz w:val="20"/>
          </w:rPr>
          <w:tab/>
          <w:t>Syntax</w:t>
        </w:r>
      </w:ins>
    </w:p>
    <w:p w14:paraId="1951C44B" w14:textId="77777777" w:rsidR="0063265F" w:rsidRDefault="0063265F" w:rsidP="0063265F">
      <w:pPr>
        <w:spacing w:after="240"/>
        <w:rPr>
          <w:ins w:id="461" w:author="Miska Hannuksela 00" w:date="2023-07-24T14:38:00Z"/>
          <w:rFonts w:eastAsia="MS Mincho"/>
          <w:szCs w:val="20"/>
          <w:lang w:eastAsia="ja-JP"/>
        </w:rPr>
      </w:pPr>
      <w:ins w:id="462" w:author="Miska Hannuksela 00" w:date="2023-07-24T14:38:00Z">
        <w:r>
          <w:rPr>
            <w:rFonts w:eastAsia="MS Mincho"/>
            <w:szCs w:val="20"/>
            <w:lang w:eastAsia="ja-JP"/>
          </w:rPr>
          <w:t>In the syntax above, the following applies:</w:t>
        </w:r>
      </w:ins>
    </w:p>
    <w:p w14:paraId="70E441B7" w14:textId="77777777" w:rsidR="0063265F" w:rsidRDefault="0063265F" w:rsidP="0063265F">
      <w:pPr>
        <w:numPr>
          <w:ilvl w:val="0"/>
          <w:numId w:val="31"/>
        </w:numPr>
        <w:autoSpaceDN w:val="0"/>
        <w:spacing w:after="240"/>
        <w:rPr>
          <w:ins w:id="463" w:author="Miska Hannuksela 00" w:date="2023-07-24T14:38:00Z"/>
          <w:rFonts w:ascii="Times New Roman" w:eastAsia="MS Mincho" w:hAnsi="Times New Roman"/>
          <w:szCs w:val="24"/>
        </w:rPr>
      </w:pPr>
      <w:ins w:id="464" w:author="Miska Hannuksela 00" w:date="2023-07-24T14:38:00Z">
        <w:r>
          <w:rPr>
            <w:rFonts w:ascii="Times New Roman" w:eastAsia="MS Mincho" w:hAnsi="Times New Roman"/>
            <w:szCs w:val="24"/>
          </w:rPr>
          <w:t xml:space="preserve">The value of </w:t>
        </w:r>
        <w:proofErr w:type="spellStart"/>
        <w:r>
          <w:rPr>
            <w:rFonts w:ascii="Courier New" w:eastAsia="MS Mincho" w:hAnsi="Courier New"/>
            <w:szCs w:val="24"/>
          </w:rPr>
          <w:t>item_size</w:t>
        </w:r>
        <w:proofErr w:type="spellEnd"/>
        <w:r>
          <w:rPr>
            <w:rFonts w:ascii="Times New Roman" w:eastAsia="MS Mincho" w:hAnsi="Times New Roman"/>
            <w:szCs w:val="24"/>
          </w:rPr>
          <w:t xml:space="preserve"> is equal to the sum of the </w:t>
        </w:r>
        <w:proofErr w:type="spellStart"/>
        <w:r>
          <w:rPr>
            <w:rFonts w:ascii="Courier New" w:eastAsia="MS Mincho" w:hAnsi="Courier New"/>
            <w:szCs w:val="24"/>
          </w:rPr>
          <w:t>extent_length</w:t>
        </w:r>
        <w:proofErr w:type="spellEnd"/>
        <w:r>
          <w:rPr>
            <w:rFonts w:ascii="Times New Roman" w:eastAsia="MS Mincho" w:hAnsi="Times New Roman"/>
            <w:szCs w:val="24"/>
          </w:rPr>
          <w:t xml:space="preserve"> values of each extent of the item, as specified in the </w:t>
        </w:r>
        <w:proofErr w:type="spellStart"/>
        <w:r>
          <w:rPr>
            <w:rFonts w:ascii="Courier New" w:eastAsia="MS Mincho" w:hAnsi="Courier New"/>
            <w:szCs w:val="24"/>
          </w:rPr>
          <w:t>ItemLocationBox</w:t>
        </w:r>
        <w:proofErr w:type="spellEnd"/>
        <w:r>
          <w:rPr>
            <w:rFonts w:ascii="Times New Roman" w:eastAsia="MS Mincho" w:hAnsi="Times New Roman"/>
            <w:szCs w:val="24"/>
          </w:rPr>
          <w:t>.</w:t>
        </w:r>
      </w:ins>
    </w:p>
    <w:p w14:paraId="7FBA0CD4" w14:textId="67B29E14" w:rsidR="0063265F" w:rsidRDefault="0063265F" w:rsidP="0063265F">
      <w:pPr>
        <w:spacing w:after="240"/>
        <w:rPr>
          <w:ins w:id="465" w:author="Miska Hannuksela 00" w:date="2023-07-24T14:38:00Z"/>
          <w:rFonts w:eastAsia="MS Mincho"/>
          <w:szCs w:val="20"/>
          <w:lang w:eastAsia="ja-JP"/>
        </w:rPr>
      </w:pPr>
      <w:proofErr w:type="spellStart"/>
      <w:ins w:id="466" w:author="Miska Hannuksela 00" w:date="2023-07-24T14:38:00Z">
        <w:r>
          <w:rPr>
            <w:rFonts w:ascii="Courier New" w:eastAsia="MS Mincho" w:hAnsi="Courier New" w:cs="Courier New"/>
            <w:szCs w:val="20"/>
            <w:lang w:eastAsia="ja-JP"/>
          </w:rPr>
          <w:t>nnr_item_data</w:t>
        </w:r>
        <w:proofErr w:type="spellEnd"/>
        <w:r>
          <w:rPr>
            <w:rFonts w:ascii="Courier New" w:eastAsia="MS Mincho" w:hAnsi="Courier New" w:cs="Courier New"/>
            <w:szCs w:val="20"/>
            <w:lang w:eastAsia="ja-JP"/>
          </w:rPr>
          <w:t>[</w:t>
        </w:r>
        <w:proofErr w:type="spellStart"/>
        <w:r>
          <w:rPr>
            <w:rFonts w:ascii="Courier New" w:eastAsia="MS Mincho" w:hAnsi="Courier New" w:cs="Courier New"/>
            <w:szCs w:val="20"/>
            <w:lang w:eastAsia="ja-JP"/>
          </w:rPr>
          <w:t>item_size</w:t>
        </w:r>
        <w:proofErr w:type="spellEnd"/>
        <w:r>
          <w:rPr>
            <w:rFonts w:ascii="Courier New" w:eastAsia="MS Mincho" w:hAnsi="Courier New" w:cs="Courier New"/>
            <w:szCs w:val="20"/>
            <w:lang w:eastAsia="ja-JP"/>
          </w:rPr>
          <w:t>]</w:t>
        </w:r>
        <w:r>
          <w:rPr>
            <w:rFonts w:eastAsia="MS Mincho"/>
            <w:szCs w:val="20"/>
            <w:lang w:eastAsia="ja-JP"/>
          </w:rPr>
          <w:t xml:space="preserve"> shall consist of an NNR bitstream as defined in ISO/IEC 15938-17.</w:t>
        </w:r>
      </w:ins>
    </w:p>
    <w:p w14:paraId="75D33779" w14:textId="3305E463" w:rsidR="00151BD5" w:rsidRPr="00B70F0B" w:rsidRDefault="00BF1ECA" w:rsidP="00151BD5">
      <w:pPr>
        <w:keepNext/>
        <w:tabs>
          <w:tab w:val="left" w:pos="660"/>
          <w:tab w:val="left" w:pos="880"/>
        </w:tabs>
        <w:suppressAutoHyphens/>
        <w:spacing w:before="60" w:after="240" w:line="230" w:lineRule="exact"/>
        <w:jc w:val="left"/>
        <w:outlineLvl w:val="2"/>
        <w:rPr>
          <w:rFonts w:eastAsia="MS Mincho"/>
          <w:b/>
          <w:bCs/>
          <w:sz w:val="20"/>
        </w:rPr>
      </w:pPr>
      <w:ins w:id="467" w:author="Ye-Kui Wang (yk1)" w:date="2023-07-08T16:01:00Z">
        <w:r>
          <w:rPr>
            <w:rFonts w:eastAsia="MS Mincho"/>
            <w:b/>
            <w:bCs/>
            <w:sz w:val="20"/>
          </w:rPr>
          <w:t>4.17</w:t>
        </w:r>
      </w:ins>
      <w:del w:id="468" w:author="Ye-Kui Wang (yk1)" w:date="2023-07-08T16:01:00Z">
        <w:r w:rsidR="00151BD5" w:rsidDel="00BF1ECA">
          <w:rPr>
            <w:rFonts w:eastAsia="MS Mincho"/>
            <w:b/>
            <w:bCs/>
            <w:sz w:val="20"/>
          </w:rPr>
          <w:delText>11.4.23</w:delText>
        </w:r>
      </w:del>
      <w:ins w:id="469" w:author="Ye-Kui Wang (yk1)" w:date="2023-07-08T16:01:00Z">
        <w:r>
          <w:rPr>
            <w:rFonts w:eastAsia="MS Mincho"/>
            <w:b/>
            <w:bCs/>
            <w:sz w:val="20"/>
          </w:rPr>
          <w:tab/>
        </w:r>
      </w:ins>
      <w:r w:rsidR="00151BD5">
        <w:rPr>
          <w:rFonts w:eastAsia="MS Mincho"/>
          <w:b/>
          <w:bCs/>
          <w:sz w:val="20"/>
        </w:rPr>
        <w:tab/>
        <w:t>Neural-network post-filter activation</w:t>
      </w:r>
      <w:r w:rsidR="00151BD5" w:rsidRPr="00B70F0B">
        <w:rPr>
          <w:rFonts w:eastAsia="MS Mincho"/>
          <w:b/>
          <w:bCs/>
          <w:sz w:val="20"/>
        </w:rPr>
        <w:t xml:space="preserve"> sample group</w:t>
      </w:r>
    </w:p>
    <w:p w14:paraId="430423C1" w14:textId="71D592E1" w:rsidR="00151BD5" w:rsidRPr="00B70F0B" w:rsidRDefault="00BF1ECA" w:rsidP="00151BD5">
      <w:pPr>
        <w:keepNext/>
        <w:tabs>
          <w:tab w:val="left" w:pos="940"/>
          <w:tab w:val="left" w:pos="1140"/>
          <w:tab w:val="left" w:pos="1360"/>
        </w:tabs>
        <w:suppressAutoHyphens/>
        <w:spacing w:before="60" w:after="240" w:line="230" w:lineRule="exact"/>
        <w:jc w:val="left"/>
        <w:outlineLvl w:val="3"/>
        <w:rPr>
          <w:rFonts w:eastAsia="MS Mincho"/>
          <w:b/>
          <w:sz w:val="20"/>
        </w:rPr>
      </w:pPr>
      <w:ins w:id="470" w:author="Ye-Kui Wang (yk1)" w:date="2023-07-08T16:01:00Z">
        <w:r>
          <w:rPr>
            <w:rFonts w:eastAsia="MS Mincho"/>
            <w:b/>
            <w:sz w:val="20"/>
          </w:rPr>
          <w:t>4.17.1</w:t>
        </w:r>
      </w:ins>
      <w:del w:id="471" w:author="Ye-Kui Wang (yk1)" w:date="2023-07-08T16:01:00Z">
        <w:r w:rsidR="00151BD5" w:rsidDel="00BF1ECA">
          <w:rPr>
            <w:rFonts w:eastAsia="MS Mincho"/>
            <w:b/>
            <w:sz w:val="20"/>
          </w:rPr>
          <w:delText>11.4.23.1</w:delText>
        </w:r>
      </w:del>
      <w:r w:rsidR="00151BD5">
        <w:rPr>
          <w:rFonts w:eastAsia="MS Mincho"/>
          <w:b/>
          <w:sz w:val="20"/>
        </w:rPr>
        <w:tab/>
      </w:r>
      <w:r w:rsidR="00151BD5" w:rsidRPr="00B70F0B">
        <w:rPr>
          <w:rFonts w:eastAsia="MS Mincho"/>
          <w:b/>
          <w:sz w:val="20"/>
        </w:rPr>
        <w:t>Definition</w:t>
      </w:r>
    </w:p>
    <w:p w14:paraId="10DC7444" w14:textId="53E4F929" w:rsidR="00151BD5" w:rsidRDefault="00151BD5" w:rsidP="00151BD5">
      <w:pPr>
        <w:spacing w:after="240" w:line="276" w:lineRule="auto"/>
        <w:rPr>
          <w:lang w:val="en-CA"/>
        </w:rPr>
      </w:pPr>
      <w:bookmarkStart w:id="472" w:name="_Hlk139787990"/>
      <w:r>
        <w:t>The neural-network post-filter activation (NNPFA) SEI message is specified in ISO/IEC 23002-7. NNPFA SEI messages may be included in a</w:t>
      </w:r>
      <w:ins w:id="473" w:author="Ye-Kui Wang (yk1)" w:date="2023-07-07T12:37:00Z">
        <w:r w:rsidR="009B4541">
          <w:t xml:space="preserve">n </w:t>
        </w:r>
      </w:ins>
      <w:ins w:id="474" w:author="Ye-Kui Wang (yk1)" w:date="2023-07-08T17:09:00Z">
        <w:r w:rsidR="008B6581">
          <w:t>AVC, SVC, MVC, MVD, HEVC, L-HEVC, or</w:t>
        </w:r>
      </w:ins>
      <w:r>
        <w:t xml:space="preserve"> VVC bitstream.</w:t>
      </w:r>
    </w:p>
    <w:bookmarkEnd w:id="472"/>
    <w:p w14:paraId="7464FD50" w14:textId="5F44F572" w:rsidR="00151BD5" w:rsidRDefault="00151BD5" w:rsidP="00151BD5">
      <w:pPr>
        <w:spacing w:after="240" w:line="276" w:lineRule="auto"/>
      </w:pPr>
      <w:r>
        <w:t xml:space="preserve">An NNPFA SEI message contains the </w:t>
      </w:r>
      <w:proofErr w:type="spellStart"/>
      <w:r w:rsidR="00E70FA2">
        <w:t>nnpfa_target_id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NNPFA SEI message concerns</w:t>
      </w:r>
      <w:ins w:id="475" w:author="Ye-Kui Wang (yk1)" w:date="2023-07-08T17:28:00Z">
        <w:r w:rsidR="003D01B3" w:rsidRPr="003D01B3">
          <w:t xml:space="preserve">, and the </w:t>
        </w:r>
        <w:proofErr w:type="spellStart"/>
        <w:r w:rsidR="003D01B3" w:rsidRPr="003D01B3">
          <w:t>nnpfa_target_base_flag</w:t>
        </w:r>
        <w:proofErr w:type="spellEnd"/>
        <w:r w:rsidR="003D01B3" w:rsidRPr="003D01B3">
          <w:t xml:space="preserve"> syntax element, which indicates whether the</w:t>
        </w:r>
        <w:r w:rsidR="003D01B3" w:rsidRPr="003D01B3">
          <w:rPr>
            <w:lang w:val="en-CA"/>
          </w:rPr>
          <w:t xml:space="preserve"> applicable post-processing filter is an update to the base post-processing filter or the </w:t>
        </w:r>
      </w:ins>
      <w:ins w:id="476" w:author="Miska Hannuksela 00" w:date="2023-07-24T14:19:00Z">
        <w:r w:rsidR="00810E7B">
          <w:rPr>
            <w:lang w:val="en-CA"/>
          </w:rPr>
          <w:t xml:space="preserve">base </w:t>
        </w:r>
      </w:ins>
      <w:ins w:id="477" w:author="Ye-Kui Wang (yk1)" w:date="2023-07-08T17:28:00Z">
        <w:r w:rsidR="003D01B3" w:rsidRPr="003D01B3">
          <w:rPr>
            <w:lang w:val="en-CA"/>
          </w:rPr>
          <w:t>post-processing filter itself</w:t>
        </w:r>
      </w:ins>
      <w:r>
        <w:t>.</w:t>
      </w:r>
    </w:p>
    <w:p w14:paraId="6156D122" w14:textId="5247C411" w:rsidR="00151BD5" w:rsidRDefault="00151BD5" w:rsidP="00151BD5">
      <w:pPr>
        <w:spacing w:after="240" w:line="276" w:lineRule="auto"/>
      </w:pPr>
      <w:bookmarkStart w:id="478" w:name="_Hlk139793395"/>
      <w:r>
        <w:t>An NNPFA SEI message</w:t>
      </w:r>
      <w:ins w:id="479" w:author="Ye-Kui Wang (yk1)" w:date="2023-07-08T17:30:00Z">
        <w:r w:rsidR="003D01B3">
          <w:t>, when included in a bitstream,</w:t>
        </w:r>
      </w:ins>
      <w:r>
        <w:t xml:space="preserve"> indicates</w:t>
      </w:r>
      <w:r w:rsidRPr="00306962">
        <w:rPr>
          <w:lang w:val="en-CA"/>
        </w:rPr>
        <w:t xml:space="preserve"> </w:t>
      </w:r>
      <w:r>
        <w:rPr>
          <w:lang w:val="en-CA"/>
        </w:rPr>
        <w:t>that</w:t>
      </w:r>
      <w:r w:rsidRPr="00306962">
        <w:rPr>
          <w:lang w:val="en-CA"/>
        </w:rPr>
        <w:t xml:space="preserve"> </w:t>
      </w:r>
      <w:r>
        <w:rPr>
          <w:lang w:val="en-CA"/>
        </w:rPr>
        <w:t>the applicable</w:t>
      </w:r>
      <w:r w:rsidRPr="00306962">
        <w:rPr>
          <w:lang w:val="en-CA"/>
        </w:rPr>
        <w:t xml:space="preserve"> post-processing filter </w:t>
      </w:r>
      <w:r>
        <w:rPr>
          <w:lang w:val="en-CA"/>
        </w:rPr>
        <w:t xml:space="preserve">with </w:t>
      </w:r>
      <w:proofErr w:type="spellStart"/>
      <w:r>
        <w:rPr>
          <w:lang w:val="en-CA"/>
        </w:rPr>
        <w:t>nnpfc_id</w:t>
      </w:r>
      <w:proofErr w:type="spellEnd"/>
      <w:r>
        <w:rPr>
          <w:lang w:val="en-CA"/>
        </w:rPr>
        <w:t xml:space="preserve"> equal to </w:t>
      </w:r>
      <w:proofErr w:type="spellStart"/>
      <w:r w:rsidR="00E70FA2">
        <w:rPr>
          <w:lang w:val="en-CA"/>
        </w:rPr>
        <w:t>nnpfa_target_id</w:t>
      </w:r>
      <w:proofErr w:type="spellEnd"/>
      <w:r>
        <w:rPr>
          <w:lang w:val="en-CA"/>
        </w:rPr>
        <w:t xml:space="preserve"> may be used to filter the picture</w:t>
      </w:r>
      <w:ins w:id="480" w:author="Ye-Kui Wang (yk1)" w:date="2023-07-07T12:55:00Z">
        <w:r w:rsidR="006B4511">
          <w:rPr>
            <w:lang w:val="en-CA"/>
          </w:rPr>
          <w:t xml:space="preserve">s </w:t>
        </w:r>
      </w:ins>
      <w:ins w:id="481" w:author="Ye-Kui Wang (yk1)" w:date="2023-07-08T17:29:00Z">
        <w:r w:rsidR="003D01B3">
          <w:rPr>
            <w:lang w:val="en-CA"/>
          </w:rPr>
          <w:t xml:space="preserve">in the </w:t>
        </w:r>
      </w:ins>
      <w:ins w:id="482" w:author="Ye-Kui Wang (yk1)" w:date="2023-07-08T17:30:00Z">
        <w:r w:rsidR="003D01B3">
          <w:rPr>
            <w:lang w:val="en-CA"/>
          </w:rPr>
          <w:t>persistency scope of</w:t>
        </w:r>
      </w:ins>
      <w:del w:id="483" w:author="Ye-Kui Wang (yk1)" w:date="2023-07-07T12:56:00Z">
        <w:r w:rsidDel="006B4511">
          <w:rPr>
            <w:lang w:val="en-CA"/>
          </w:rPr>
          <w:delText xml:space="preserve"> containing</w:delText>
        </w:r>
      </w:del>
      <w:r>
        <w:rPr>
          <w:lang w:val="en-CA"/>
        </w:rPr>
        <w:t xml:space="preserve"> the NNPFA SEI message</w:t>
      </w:r>
      <w:r w:rsidRPr="00306962">
        <w:rPr>
          <w:lang w:val="en-CA"/>
        </w:rPr>
        <w:t>.</w:t>
      </w:r>
      <w:bookmarkEnd w:id="478"/>
    </w:p>
    <w:p w14:paraId="5AA1F4EB" w14:textId="2F6C53AF" w:rsidR="00151BD5" w:rsidDel="00F17ADF" w:rsidRDefault="00F17ADF" w:rsidP="00D10BFE">
      <w:pPr>
        <w:spacing w:after="240" w:line="276" w:lineRule="auto"/>
        <w:rPr>
          <w:del w:id="484" w:author="Miska Hannuksela 00" w:date="2023-07-24T15:14:00Z"/>
        </w:rPr>
      </w:pPr>
      <w:ins w:id="485" w:author="Miska Hannuksela 00" w:date="2023-07-24T15:34:00Z">
        <w:r>
          <w:t>An NNPFA sample group indicate</w:t>
        </w:r>
      </w:ins>
      <w:ins w:id="486" w:author="Miska Hannuksela 00" w:date="2023-07-24T15:48:00Z">
        <w:r w:rsidR="00423DEF">
          <w:t>s</w:t>
        </w:r>
      </w:ins>
      <w:ins w:id="487" w:author="Miska Hannuksela 00" w:date="2023-07-24T15:34:00Z">
        <w:r>
          <w:t xml:space="preserve"> which samples of a track contain NNPFA SEI messages.</w:t>
        </w:r>
      </w:ins>
      <w:ins w:id="488" w:author="Miska Hannuksela 00" w:date="2023-07-24T15:46:00Z">
        <w:r w:rsidR="00423DEF">
          <w:t xml:space="preserve"> </w:t>
        </w:r>
        <w:r w:rsidR="00423DEF" w:rsidRPr="00D45B00">
          <w:rPr>
            <w:highlight w:val="yellow"/>
          </w:rPr>
          <w:t>[</w:t>
        </w:r>
        <w:r w:rsidR="00423DEF" w:rsidRPr="00DE21F6">
          <w:rPr>
            <w:highlight w:val="yellow"/>
          </w:rPr>
          <w:t>Ed. (MH):</w:t>
        </w:r>
        <w:r w:rsidR="00423DEF">
          <w:rPr>
            <w:highlight w:val="yellow"/>
          </w:rPr>
          <w:t xml:space="preserve"> It is an open question whether an NNPFA sample group </w:t>
        </w:r>
      </w:ins>
      <w:ins w:id="489" w:author="Miska Hannuksela 00" w:date="2023-07-24T15:48:00Z">
        <w:r w:rsidR="00423DEF">
          <w:rPr>
            <w:highlight w:val="yellow"/>
          </w:rPr>
          <w:t>may or shall be present</w:t>
        </w:r>
      </w:ins>
      <w:ins w:id="490" w:author="Miska Hannuksela 00" w:date="2023-07-24T15:49:00Z">
        <w:r w:rsidR="00423DEF">
          <w:rPr>
            <w:highlight w:val="yellow"/>
          </w:rPr>
          <w:t xml:space="preserve"> when samples contain NNPFA SEI messages</w:t>
        </w:r>
      </w:ins>
      <w:ins w:id="491" w:author="Miska Hannuksela 00" w:date="2023-07-24T15:46:00Z">
        <w:r w:rsidR="00423DEF" w:rsidRPr="00DE21F6">
          <w:rPr>
            <w:highlight w:val="yellow"/>
          </w:rPr>
          <w:t>.]</w:t>
        </w:r>
      </w:ins>
      <w:del w:id="492" w:author="Miska Hannuksela 00" w:date="2023-07-24T15:14:00Z">
        <w:r w:rsidR="00151BD5" w:rsidDel="00D10BFE">
          <w:delText>I</w:delText>
        </w:r>
        <w:r w:rsidR="00151BD5" w:rsidRPr="00B70F0B" w:rsidDel="00D10BFE">
          <w:delText xml:space="preserve">nstances of the </w:delText>
        </w:r>
        <w:r w:rsidR="00151BD5" w:rsidRPr="00B70F0B" w:rsidDel="00D10BFE">
          <w:rPr>
            <w:rFonts w:ascii="Courier New" w:hAnsi="Courier New"/>
          </w:rPr>
          <w:delText>SampleToGroupBox</w:delText>
        </w:r>
        <w:r w:rsidR="00151BD5" w:rsidRPr="00B70F0B" w:rsidDel="00D10BFE">
          <w:delText xml:space="preserve"> for the </w:delText>
        </w:r>
        <w:r w:rsidR="00151BD5" w:rsidDel="00D10BFE">
          <w:rPr>
            <w:rFonts w:eastAsia="MS Mincho"/>
          </w:rPr>
          <w:delText>NNPFA</w:delText>
        </w:r>
        <w:r w:rsidR="00151BD5" w:rsidRPr="00B70F0B" w:rsidDel="00D10BFE">
          <w:rPr>
            <w:rFonts w:eastAsia="MS Mincho"/>
          </w:rPr>
          <w:delText xml:space="preserve"> sample group</w:delText>
        </w:r>
        <w:r w:rsidR="00151BD5" w:rsidRPr="00B70F0B" w:rsidDel="00D10BFE">
          <w:rPr>
            <w:rFonts w:eastAsia="MS Mincho"/>
            <w:sz w:val="24"/>
            <w:szCs w:val="24"/>
          </w:rPr>
          <w:delText xml:space="preserve"> </w:delText>
        </w:r>
        <w:r w:rsidR="00151BD5" w:rsidRPr="00B70F0B" w:rsidDel="00D10BFE">
          <w:delText xml:space="preserve">shall </w:delText>
        </w:r>
        <w:r w:rsidR="00151BD5" w:rsidDel="00D10BFE">
          <w:delText xml:space="preserve">not </w:delText>
        </w:r>
        <w:r w:rsidR="00151BD5" w:rsidRPr="00B70F0B" w:rsidDel="00D10BFE">
          <w:delText xml:space="preserve">include </w:delText>
        </w:r>
        <w:r w:rsidR="00151BD5" w:rsidRPr="00B70F0B" w:rsidDel="00D10BFE">
          <w:rPr>
            <w:rFonts w:ascii="Courier New" w:hAnsi="Courier New"/>
          </w:rPr>
          <w:delText>grouping_type_parameter</w:delText>
        </w:r>
        <w:r w:rsidR="00151BD5" w:rsidRPr="00B70F0B" w:rsidDel="00D10BFE">
          <w:delText>.</w:delText>
        </w:r>
      </w:del>
    </w:p>
    <w:p w14:paraId="466171ED" w14:textId="77777777" w:rsidR="00F17ADF" w:rsidRPr="00B70F0B" w:rsidRDefault="00F17ADF" w:rsidP="00151BD5">
      <w:pPr>
        <w:spacing w:after="240" w:line="276" w:lineRule="auto"/>
        <w:rPr>
          <w:ins w:id="493" w:author="Miska Hannuksela 00" w:date="2023-07-24T15:34:00Z"/>
        </w:rPr>
      </w:pPr>
    </w:p>
    <w:p w14:paraId="3B445004" w14:textId="3C7E2556" w:rsidR="00D10BFE" w:rsidRPr="00D45B00" w:rsidRDefault="00D10BFE" w:rsidP="00D10BFE">
      <w:pPr>
        <w:spacing w:after="240" w:line="276" w:lineRule="auto"/>
        <w:rPr>
          <w:ins w:id="494" w:author="Miska Hannuksela 00" w:date="2023-07-24T15:14:00Z"/>
        </w:rPr>
      </w:pPr>
      <w:bookmarkStart w:id="495" w:name="_Hlk115445560"/>
      <w:ins w:id="496" w:author="Miska Hannuksela 00" w:date="2023-07-24T15:14:00Z">
        <w:r w:rsidRPr="00D45B00">
          <w:t xml:space="preserve">The </w:t>
        </w:r>
        <w:proofErr w:type="spellStart"/>
        <w:r w:rsidRPr="00D45B00">
          <w:rPr>
            <w:rFonts w:ascii="Courier New" w:hAnsi="Courier New"/>
          </w:rPr>
          <w:t>SampleToGroupBox</w:t>
        </w:r>
        <w:proofErr w:type="spellEnd"/>
        <w:r w:rsidRPr="00D45B00">
          <w:t xml:space="preserve"> for the </w:t>
        </w:r>
        <w:r w:rsidRPr="00D45B00">
          <w:rPr>
            <w:rFonts w:eastAsia="MS Mincho"/>
          </w:rPr>
          <w:t>NNPFA sample group</w:t>
        </w:r>
        <w:r w:rsidRPr="00D45B00">
          <w:rPr>
            <w:rFonts w:eastAsia="MS Mincho"/>
            <w:sz w:val="24"/>
            <w:szCs w:val="24"/>
          </w:rPr>
          <w:t xml:space="preserve"> </w:t>
        </w:r>
      </w:ins>
      <w:ins w:id="497" w:author="Miska Hannuksela 00" w:date="2023-07-24T15:36:00Z">
        <w:r w:rsidR="00253069">
          <w:t>shall</w:t>
        </w:r>
      </w:ins>
      <w:ins w:id="498" w:author="Miska Hannuksela 00" w:date="2023-07-24T15:14:00Z">
        <w:r w:rsidRPr="00D45B00">
          <w:t xml:space="preserve"> include </w:t>
        </w:r>
        <w:proofErr w:type="spellStart"/>
        <w:r w:rsidRPr="00D45B00">
          <w:rPr>
            <w:rFonts w:ascii="Courier New" w:hAnsi="Courier New"/>
          </w:rPr>
          <w:t>grouping_type_parameter</w:t>
        </w:r>
        <w:proofErr w:type="spellEnd"/>
        <w:r w:rsidRPr="00D45B00">
          <w:t xml:space="preserve">. The </w:t>
        </w:r>
        <w:proofErr w:type="spellStart"/>
        <w:r w:rsidRPr="00D45B00">
          <w:rPr>
            <w:rFonts w:ascii="Courier New" w:hAnsi="Courier New"/>
          </w:rPr>
          <w:t>grouping_type_parameter</w:t>
        </w:r>
        <w:proofErr w:type="spellEnd"/>
        <w:r w:rsidRPr="00D45B00">
          <w:t xml:space="preserve"> field is specified for the </w:t>
        </w:r>
        <w:r w:rsidRPr="00D45B00">
          <w:rPr>
            <w:rFonts w:eastAsia="MS Mincho"/>
          </w:rPr>
          <w:t>NNPFA sample group</w:t>
        </w:r>
        <w:r w:rsidRPr="00D45B00">
          <w:rPr>
            <w:rFonts w:eastAsia="MS Mincho"/>
            <w:sz w:val="24"/>
            <w:szCs w:val="24"/>
          </w:rPr>
          <w:t xml:space="preserve"> </w:t>
        </w:r>
        <w:r w:rsidRPr="00D45B00">
          <w:t>as follows:</w:t>
        </w:r>
      </w:ins>
    </w:p>
    <w:p w14:paraId="46BE7D26" w14:textId="77777777" w:rsidR="00D10BFE" w:rsidRPr="00D45B00" w:rsidRDefault="00D10BFE" w:rsidP="00D10BFE">
      <w:pPr>
        <w:keepLines/>
        <w:spacing w:before="60"/>
        <w:jc w:val="left"/>
        <w:rPr>
          <w:ins w:id="499" w:author="Miska Hannuksela 00" w:date="2023-07-24T15:14:00Z"/>
          <w:rFonts w:ascii="Courier New" w:hAnsi="Courier New"/>
          <w:noProof/>
          <w:sz w:val="20"/>
        </w:rPr>
      </w:pPr>
      <w:ins w:id="500" w:author="Miska Hannuksela 00" w:date="2023-07-24T15:14:00Z">
        <w:r w:rsidRPr="00D45B00">
          <w:rPr>
            <w:rFonts w:ascii="Courier New" w:hAnsi="Courier New"/>
            <w:noProof/>
            <w:sz w:val="20"/>
          </w:rPr>
          <w:t>{</w:t>
        </w:r>
        <w:r w:rsidRPr="00D45B00">
          <w:rPr>
            <w:rFonts w:ascii="Courier New" w:hAnsi="Courier New"/>
            <w:noProof/>
            <w:sz w:val="20"/>
          </w:rPr>
          <w:br/>
        </w:r>
        <w:r w:rsidRPr="00D45B00">
          <w:rPr>
            <w:rFonts w:ascii="Courier New" w:hAnsi="Courier New"/>
            <w:noProof/>
            <w:sz w:val="20"/>
          </w:rPr>
          <w:tab/>
          <w:t>unsigned int(1) reserved;</w:t>
        </w:r>
        <w:r w:rsidRPr="00D45B00">
          <w:rPr>
            <w:rFonts w:ascii="Courier New" w:hAnsi="Courier New"/>
            <w:noProof/>
            <w:sz w:val="20"/>
          </w:rPr>
          <w:br/>
        </w:r>
        <w:r w:rsidRPr="00D45B00">
          <w:rPr>
            <w:rFonts w:ascii="Courier New" w:hAnsi="Courier New"/>
            <w:noProof/>
            <w:sz w:val="20"/>
          </w:rPr>
          <w:tab/>
          <w:t>unsigned int(31) filter_id;</w:t>
        </w:r>
        <w:r w:rsidRPr="00D45B00">
          <w:rPr>
            <w:rFonts w:ascii="Courier New" w:hAnsi="Courier New"/>
            <w:noProof/>
            <w:sz w:val="20"/>
          </w:rPr>
          <w:br/>
          <w:t>}</w:t>
        </w:r>
      </w:ins>
    </w:p>
    <w:p w14:paraId="14D3F087" w14:textId="7E886D71" w:rsidR="00D10BFE" w:rsidRPr="00B70F0B" w:rsidRDefault="00D10BFE" w:rsidP="00D10BFE">
      <w:pPr>
        <w:tabs>
          <w:tab w:val="left" w:pos="8010"/>
        </w:tabs>
        <w:spacing w:after="220"/>
        <w:ind w:left="360" w:hanging="360"/>
        <w:rPr>
          <w:ins w:id="501" w:author="Miska Hannuksela 00" w:date="2023-07-24T15:14:00Z"/>
        </w:rPr>
      </w:pPr>
      <w:proofErr w:type="spellStart"/>
      <w:ins w:id="502" w:author="Miska Hannuksela 00" w:date="2023-07-24T15:14:00Z">
        <w:r w:rsidRPr="00D45B00">
          <w:rPr>
            <w:rFonts w:ascii="Courier New" w:eastAsia="MS Mincho" w:hAnsi="Courier New" w:cs="Courier New"/>
          </w:rPr>
          <w:t>filter_id</w:t>
        </w:r>
        <w:proofErr w:type="spellEnd"/>
        <w:r w:rsidRPr="00D45B00">
          <w:rPr>
            <w:rFonts w:eastAsia="MS Mincho"/>
          </w:rPr>
          <w:t xml:space="preserve"> indicates that </w:t>
        </w:r>
        <w:r>
          <w:rPr>
            <w:rFonts w:eastAsia="MS Mincho"/>
          </w:rPr>
          <w:t xml:space="preserve">the sample mapped </w:t>
        </w:r>
        <w:r w:rsidRPr="00D45B00">
          <w:rPr>
            <w:rFonts w:eastAsia="MS Mincho"/>
          </w:rPr>
          <w:t xml:space="preserve">by this </w:t>
        </w:r>
        <w:proofErr w:type="spellStart"/>
        <w:r w:rsidRPr="00D45B00">
          <w:rPr>
            <w:rFonts w:ascii="Courier New" w:eastAsia="MS Mincho" w:hAnsi="Courier New" w:cs="Courier New"/>
          </w:rPr>
          <w:t>SampleToGroupBox</w:t>
        </w:r>
        <w:proofErr w:type="spellEnd"/>
        <w:r w:rsidRPr="00D45B00">
          <w:rPr>
            <w:rFonts w:eastAsia="MS Mincho"/>
          </w:rPr>
          <w:t xml:space="preserve"> contain</w:t>
        </w:r>
      </w:ins>
      <w:ins w:id="503" w:author="Miska Hannuksela 00" w:date="2023-07-24T15:15:00Z">
        <w:r>
          <w:rPr>
            <w:rFonts w:eastAsia="MS Mincho"/>
          </w:rPr>
          <w:t>s</w:t>
        </w:r>
      </w:ins>
      <w:ins w:id="504" w:author="Miska Hannuksela 00" w:date="2023-07-24T15:14:00Z">
        <w:r w:rsidRPr="00D45B00">
          <w:rPr>
            <w:rFonts w:eastAsia="MS Mincho"/>
          </w:rPr>
          <w:t xml:space="preserve"> an NNPFA SEI message that has </w:t>
        </w:r>
        <w:proofErr w:type="spellStart"/>
        <w:r w:rsidRPr="00D45B00">
          <w:rPr>
            <w:rFonts w:eastAsia="MS Mincho"/>
          </w:rPr>
          <w:t>nnpfa_target_id</w:t>
        </w:r>
        <w:proofErr w:type="spellEnd"/>
        <w:r w:rsidRPr="00D45B00">
          <w:rPr>
            <w:rFonts w:eastAsia="MS Mincho"/>
          </w:rPr>
          <w:t xml:space="preserve"> equal to </w:t>
        </w:r>
        <w:proofErr w:type="spellStart"/>
        <w:r w:rsidRPr="00D45B00">
          <w:rPr>
            <w:rFonts w:ascii="Courier New" w:eastAsia="MS Mincho" w:hAnsi="Courier New" w:cs="Courier New"/>
          </w:rPr>
          <w:t>filter_id</w:t>
        </w:r>
        <w:proofErr w:type="spellEnd"/>
        <w:r w:rsidRPr="00D45B00">
          <w:rPr>
            <w:rFonts w:eastAsia="MS Mincho"/>
          </w:rPr>
          <w:t>.</w:t>
        </w:r>
      </w:ins>
    </w:p>
    <w:p w14:paraId="0EC5BCAF" w14:textId="5CD8618D" w:rsidR="00D55D38" w:rsidDel="00D10BFE" w:rsidRDefault="00D55D38" w:rsidP="00151BD5">
      <w:pPr>
        <w:spacing w:after="240" w:line="276" w:lineRule="auto"/>
        <w:rPr>
          <w:del w:id="505" w:author="Miska Hannuksela 00" w:date="2023-07-24T15:16:00Z"/>
        </w:rPr>
      </w:pPr>
      <w:del w:id="506" w:author="Miska Hannuksela 00" w:date="2023-07-24T15:16:00Z">
        <w:r w:rsidDel="00D10BFE">
          <w:delText>When a track contains an NNPFA sample group, no NNPFA SEI messages shall be present within the samples of the track.</w:delText>
        </w:r>
      </w:del>
    </w:p>
    <w:p w14:paraId="3797B9FF" w14:textId="4A08D2A1" w:rsidR="002A1FAF" w:rsidRPr="002A1FAF" w:rsidRDefault="002A1FAF" w:rsidP="002A1FAF">
      <w:pPr>
        <w:spacing w:after="240" w:line="276" w:lineRule="auto"/>
        <w:rPr>
          <w:ins w:id="507" w:author="Ye-Kui Wang (yk1)" w:date="2023-07-08T17:35:00Z"/>
        </w:rPr>
      </w:pPr>
      <w:bookmarkStart w:id="508" w:name="_Hlk139793033"/>
      <w:bookmarkStart w:id="509" w:name="_Hlk139622447"/>
      <w:ins w:id="510" w:author="Ye-Kui Wang (yk1)" w:date="2023-07-08T17:35:00Z">
        <w:r w:rsidRPr="002A1FAF">
          <w:lastRenderedPageBreak/>
          <w:t>When a track contains NNPFA sample group</w:t>
        </w:r>
      </w:ins>
      <w:ins w:id="511" w:author="Miska Hannuksela 00" w:date="2023-07-24T14:27:00Z">
        <w:r w:rsidR="00810E7B">
          <w:t>(</w:t>
        </w:r>
      </w:ins>
      <w:ins w:id="512" w:author="Ye-Kui Wang (yk1)" w:date="2023-07-08T17:35:00Z">
        <w:r w:rsidRPr="002A1FAF">
          <w:t>s</w:t>
        </w:r>
      </w:ins>
      <w:ins w:id="513" w:author="Miska Hannuksela 00" w:date="2023-07-24T14:29:00Z">
        <w:r w:rsidR="00BE5914">
          <w:t>)</w:t>
        </w:r>
      </w:ins>
      <w:ins w:id="514" w:author="Ye-Kui Wang (yk1)" w:date="2023-07-08T17:35:00Z">
        <w:r w:rsidRPr="002A1FAF">
          <w:t>, the track shall also contain NNPFC sample group</w:t>
        </w:r>
      </w:ins>
      <w:ins w:id="515" w:author="Miska Hannuksela 00" w:date="2023-07-24T14:29:00Z">
        <w:r w:rsidR="00BE5914">
          <w:t>(</w:t>
        </w:r>
      </w:ins>
      <w:ins w:id="516" w:author="Ye-Kui Wang (yk1)" w:date="2023-07-08T17:35:00Z">
        <w:r w:rsidRPr="002A1FAF">
          <w:t>s</w:t>
        </w:r>
      </w:ins>
      <w:ins w:id="517" w:author="Miska Hannuksela 00" w:date="2023-07-24T14:29:00Z">
        <w:r w:rsidR="00BE5914">
          <w:t>)</w:t>
        </w:r>
      </w:ins>
      <w:ins w:id="518" w:author="Ye-Kui Wang (yk1)" w:date="2023-07-08T17:35:00Z">
        <w:r w:rsidRPr="002A1FAF">
          <w:t>.</w:t>
        </w:r>
        <w:bookmarkEnd w:id="508"/>
      </w:ins>
    </w:p>
    <w:p w14:paraId="123DC6F9" w14:textId="63063C17" w:rsidR="00151BD5" w:rsidDel="00D10BFE" w:rsidRDefault="0050352D" w:rsidP="00151BD5">
      <w:pPr>
        <w:spacing w:after="240" w:line="276" w:lineRule="auto"/>
        <w:rPr>
          <w:del w:id="519" w:author="Miska Hannuksela 00" w:date="2023-07-24T15:16:00Z"/>
        </w:rPr>
      </w:pPr>
      <w:del w:id="520" w:author="Miska Hannuksela 00" w:date="2023-07-24T15:16:00Z">
        <w:r w:rsidDel="00D10BFE">
          <w:delText>When a reader</w:delText>
        </w:r>
        <w:r w:rsidR="00151BD5" w:rsidDel="00D10BFE">
          <w:delText xml:space="preserve"> </w:delText>
        </w:r>
        <w:r w:rsidDel="00D10BFE">
          <w:delText>supports the</w:delText>
        </w:r>
        <w:r w:rsidR="00151BD5" w:rsidDel="00D10BFE">
          <w:delText xml:space="preserve"> NNPFA sample grou</w:delText>
        </w:r>
        <w:r w:rsidDel="00D10BFE">
          <w:delText>p</w:delText>
        </w:r>
      </w:del>
      <w:ins w:id="521" w:author="Ye-Kui Wang (yk1)" w:date="2023-07-07T11:38:00Z">
        <w:del w:id="522" w:author="Miska Hannuksela 00" w:date="2023-07-24T15:16:00Z">
          <w:r w:rsidR="002506EC" w:rsidDel="00D10BFE">
            <w:delText xml:space="preserve"> and when </w:delText>
          </w:r>
        </w:del>
      </w:ins>
      <w:ins w:id="523" w:author="Ye-Kui Wang (yk1)" w:date="2023-07-07T12:12:00Z">
        <w:del w:id="524" w:author="Miska Hannuksela 00" w:date="2023-07-24T15:16:00Z">
          <w:r w:rsidR="00405B8E" w:rsidDel="00D10BFE">
            <w:delText>processing</w:delText>
          </w:r>
        </w:del>
      </w:ins>
      <w:ins w:id="525" w:author="Ye-Kui Wang (yk1)" w:date="2023-07-07T11:38:00Z">
        <w:del w:id="526" w:author="Miska Hannuksela 00" w:date="2023-07-24T15:16:00Z">
          <w:r w:rsidR="002506EC" w:rsidDel="00D10BFE">
            <w:delText xml:space="preserve"> a track containing</w:delText>
          </w:r>
        </w:del>
      </w:ins>
      <w:ins w:id="527" w:author="Ye-Kui Wang (yk1)" w:date="2023-07-07T11:39:00Z">
        <w:del w:id="528" w:author="Miska Hannuksela 00" w:date="2023-07-24T15:16:00Z">
          <w:r w:rsidR="002506EC" w:rsidDel="00D10BFE">
            <w:delText xml:space="preserve"> NNPFA sample groups</w:delText>
          </w:r>
        </w:del>
      </w:ins>
      <w:del w:id="529" w:author="Miska Hannuksela 00" w:date="2023-07-24T15:16:00Z">
        <w:r w:rsidDel="00D10BFE">
          <w:delText xml:space="preserve">, it shall perform the following </w:delText>
        </w:r>
        <w:bookmarkStart w:id="530" w:name="_Hlk139627261"/>
        <w:r w:rsidDel="00D10BFE">
          <w:delText xml:space="preserve">implicit insertion of prefix </w:delText>
        </w:r>
      </w:del>
      <w:ins w:id="531" w:author="Ye-Kui Wang (yk1)" w:date="2023-07-07T13:00:00Z">
        <w:del w:id="532" w:author="Miska Hannuksela 00" w:date="2023-07-24T15:16:00Z">
          <w:r w:rsidR="006B4511" w:rsidDel="00D10BFE">
            <w:delText xml:space="preserve">or suffix </w:delText>
          </w:r>
        </w:del>
      </w:ins>
      <w:del w:id="533" w:author="Miska Hannuksela 00" w:date="2023-07-24T15:16:00Z">
        <w:r w:rsidDel="00D10BFE">
          <w:delText>SEI NAL units as a part of the bitstream reconstruction</w:delText>
        </w:r>
        <w:bookmarkEnd w:id="509"/>
        <w:bookmarkEnd w:id="530"/>
        <w:r w:rsidR="00151BD5" w:rsidDel="00D10BFE">
          <w:delText>:</w:delText>
        </w:r>
      </w:del>
    </w:p>
    <w:bookmarkEnd w:id="495"/>
    <w:p w14:paraId="581C35B6" w14:textId="05C689A6" w:rsidR="00151BD5" w:rsidDel="00D10BFE" w:rsidRDefault="00151BD5" w:rsidP="0050352D">
      <w:pPr>
        <w:spacing w:after="240" w:line="276" w:lineRule="auto"/>
        <w:ind w:left="400" w:hanging="400"/>
        <w:rPr>
          <w:del w:id="534" w:author="Miska Hannuksela 00" w:date="2023-07-24T15:16:00Z"/>
        </w:rPr>
      </w:pPr>
      <w:del w:id="535" w:author="Miska Hannuksela 00" w:date="2023-07-24T15:16:00Z">
        <w:r w:rsidRPr="00C4321B" w:rsidDel="00D10BFE">
          <w:delText>—</w:delText>
        </w:r>
        <w:r w:rsidRPr="00C4321B" w:rsidDel="00D10BFE">
          <w:tab/>
        </w:r>
        <w:bookmarkStart w:id="536" w:name="_Hlk139622484"/>
        <w:r w:rsidDel="00D10BFE">
          <w:delText xml:space="preserve">When a sample is mapped to at least one </w:delText>
        </w:r>
      </w:del>
      <w:del w:id="537" w:author="DENOUAL Franck" w:date="2023-07-26T11:01:00Z">
        <w:r w:rsidRPr="00E3134C" w:rsidDel="008A19DA">
          <w:rPr>
            <w:rFonts w:ascii="Courier New" w:hAnsi="Courier New" w:cs="Courier New"/>
          </w:rPr>
          <w:delText>Nnpf</w:delText>
        </w:r>
        <w:r w:rsidDel="008A19DA">
          <w:rPr>
            <w:rFonts w:ascii="Courier New" w:hAnsi="Courier New" w:cs="Courier New"/>
          </w:rPr>
          <w:delText>a</w:delText>
        </w:r>
        <w:r w:rsidRPr="00E3134C" w:rsidDel="008A19DA">
          <w:rPr>
            <w:rFonts w:ascii="Courier New" w:hAnsi="Courier New" w:cs="Courier New"/>
          </w:rPr>
          <w:delText>SeiEntry</w:delText>
        </w:r>
      </w:del>
      <w:ins w:id="538" w:author="DENOUAL Franck" w:date="2023-07-26T11:01:00Z">
        <w:del w:id="539" w:author="Miska Hannuksela 02" w:date="2023-07-27T10:13:00Z">
          <w:r w:rsidR="008A19DA" w:rsidDel="00521C8E">
            <w:rPr>
              <w:rFonts w:ascii="Courier New" w:hAnsi="Courier New" w:cs="Courier New"/>
            </w:rPr>
            <w:delText>NnpfaSeiSampleGroupEntry</w:delText>
          </w:r>
        </w:del>
      </w:ins>
      <w:del w:id="540" w:author="Miska Hannuksela 02" w:date="2023-07-27T10:13:00Z">
        <w:r w:rsidDel="00521C8E">
          <w:delText xml:space="preserve">, the sample implicitly contains a </w:delText>
        </w:r>
        <w:r w:rsidRPr="002506EC" w:rsidDel="00521C8E">
          <w:delText xml:space="preserve">prefix </w:delText>
        </w:r>
      </w:del>
      <w:ins w:id="541" w:author="Ye-Kui Wang (yk1)" w:date="2023-07-07T11:39:00Z">
        <w:del w:id="542" w:author="Miska Hannuksela 02" w:date="2023-07-27T10:13:00Z">
          <w:r w:rsidR="002506EC" w:rsidDel="00521C8E">
            <w:delText xml:space="preserve">or suffix </w:delText>
          </w:r>
        </w:del>
      </w:ins>
      <w:del w:id="543" w:author="Miska Hannuksela 02" w:date="2023-07-27T10:13:00Z">
        <w:r w:rsidRPr="002506EC" w:rsidDel="00521C8E">
          <w:delText>SEI NAL unit</w:delText>
        </w:r>
        <w:r w:rsidDel="00521C8E">
          <w:delText xml:space="preserve"> for each layer contained in the track, and the prefix </w:delText>
        </w:r>
      </w:del>
      <w:ins w:id="544" w:author="Ye-Kui Wang (yk1)" w:date="2023-07-07T11:40:00Z">
        <w:del w:id="545" w:author="Miska Hannuksela 02" w:date="2023-07-27T10:13:00Z">
          <w:r w:rsidR="002506EC" w:rsidDel="00521C8E">
            <w:delText xml:space="preserve">or suffix </w:delText>
          </w:r>
        </w:del>
      </w:ins>
      <w:del w:id="546" w:author="Miska Hannuksela 02" w:date="2023-07-27T10:13:00Z">
        <w:r w:rsidDel="00521C8E">
          <w:delText xml:space="preserve">SEI NAL unit contains the NNPFA SEI message from the </w:delText>
        </w:r>
        <w:r w:rsidRPr="00E3134C" w:rsidDel="00521C8E">
          <w:rPr>
            <w:rFonts w:ascii="Courier New" w:hAnsi="Courier New" w:cs="Courier New"/>
          </w:rPr>
          <w:delText>Nnpf</w:delText>
        </w:r>
        <w:r w:rsidDel="00521C8E">
          <w:rPr>
            <w:rFonts w:ascii="Courier New" w:hAnsi="Courier New" w:cs="Courier New"/>
          </w:rPr>
          <w:delText>a</w:delText>
        </w:r>
        <w:r w:rsidRPr="00E3134C" w:rsidDel="00521C8E">
          <w:rPr>
            <w:rFonts w:ascii="Courier New" w:hAnsi="Courier New" w:cs="Courier New"/>
          </w:rPr>
          <w:delText>SeiEntry</w:delText>
        </w:r>
      </w:del>
      <w:ins w:id="547" w:author="DENOUAL Franck" w:date="2023-07-26T11:01:00Z">
        <w:del w:id="548" w:author="Miska Hannuksela 02" w:date="2023-07-27T10:13:00Z">
          <w:r w:rsidR="008A19DA" w:rsidDel="00521C8E">
            <w:rPr>
              <w:rFonts w:ascii="Courier New" w:hAnsi="Courier New" w:cs="Courier New"/>
            </w:rPr>
            <w:delText>NnpfaSeiSampleGroupEntry</w:delText>
          </w:r>
        </w:del>
      </w:ins>
      <w:del w:id="549" w:author="Miska Hannuksela 00" w:date="2023-07-24T15:16:00Z">
        <w:r w:rsidDel="00D10BFE">
          <w:delText>.</w:delText>
        </w:r>
        <w:bookmarkEnd w:id="536"/>
      </w:del>
    </w:p>
    <w:p w14:paraId="4D455C3C" w14:textId="3B2D23C0" w:rsidR="00151BD5" w:rsidRDefault="00151BD5" w:rsidP="00151BD5">
      <w:pPr>
        <w:spacing w:after="240" w:line="276" w:lineRule="auto"/>
      </w:pPr>
      <w:r>
        <w:t>When a reader processes an NNPFA sample group, it shall also process the NNPFC sample groups of the same track.</w:t>
      </w:r>
      <w:r w:rsidR="005318B3">
        <w:t xml:space="preserve"> </w:t>
      </w:r>
      <w:r w:rsidR="005318B3" w:rsidRPr="005318B3">
        <w:t>When a VVC track has an associated VVC non-VCL track that contains an NNPFA sample group, no NNPFA SEI messages shall be present within the samples of the VVC track.</w:t>
      </w:r>
    </w:p>
    <w:p w14:paraId="78F050D2" w14:textId="78C6FDD5" w:rsidR="00151BD5" w:rsidDel="00D10BFE" w:rsidRDefault="00151BD5" w:rsidP="00151BD5">
      <w:pPr>
        <w:spacing w:after="240" w:line="276" w:lineRule="auto"/>
        <w:rPr>
          <w:del w:id="550" w:author="Miska Hannuksela 00" w:date="2023-07-24T15:17:00Z"/>
        </w:rPr>
      </w:pPr>
      <w:del w:id="551" w:author="Miska Hannuksela 00" w:date="2023-07-24T15:17:00Z">
        <w:r w:rsidDel="00D10BFE">
          <w:delText xml:space="preserve">When an NNPFC sample group is an essential sample group and an NNPFA sample group is present in the same track, the NNPFA sample group shall be an essential sample group and the </w:delText>
        </w:r>
        <w:r w:rsidRPr="00F25B1B" w:rsidDel="00D10BFE">
          <w:rPr>
            <w:rFonts w:ascii="Courier New" w:hAnsi="Courier New" w:cs="Courier New"/>
          </w:rPr>
          <w:delText>'esgh'</w:delText>
        </w:r>
        <w:r w:rsidDel="00D10BFE">
          <w:delText xml:space="preserve"> sample group shall list </w:delText>
        </w:r>
        <w:r w:rsidRPr="00F25B1B" w:rsidDel="00D10BFE">
          <w:rPr>
            <w:rFonts w:ascii="Courier New" w:hAnsi="Courier New" w:cs="Courier New"/>
          </w:rPr>
          <w:delText>'</w:delText>
        </w:r>
        <w:r w:rsidDel="00D10BFE">
          <w:rPr>
            <w:rFonts w:ascii="Courier New" w:hAnsi="Courier New" w:cs="Courier New"/>
          </w:rPr>
          <w:delText>nfcs</w:delText>
        </w:r>
        <w:r w:rsidRPr="00F25B1B" w:rsidDel="00D10BFE">
          <w:rPr>
            <w:rFonts w:ascii="Courier New" w:hAnsi="Courier New" w:cs="Courier New"/>
          </w:rPr>
          <w:delText>'</w:delText>
        </w:r>
        <w:r w:rsidDel="00D10BFE">
          <w:delText xml:space="preserve"> and </w:delText>
        </w:r>
        <w:r w:rsidRPr="00F25B1B" w:rsidDel="00D10BFE">
          <w:rPr>
            <w:rFonts w:ascii="Courier New" w:hAnsi="Courier New" w:cs="Courier New"/>
          </w:rPr>
          <w:delText>'n</w:delText>
        </w:r>
        <w:r w:rsidDel="00D10BFE">
          <w:rPr>
            <w:rFonts w:ascii="Courier New" w:hAnsi="Courier New" w:cs="Courier New"/>
          </w:rPr>
          <w:delText>fas</w:delText>
        </w:r>
        <w:r w:rsidRPr="00F25B1B" w:rsidDel="00D10BFE">
          <w:rPr>
            <w:rFonts w:ascii="Courier New" w:hAnsi="Courier New" w:cs="Courier New"/>
          </w:rPr>
          <w:delText>'</w:delText>
        </w:r>
        <w:r w:rsidDel="00D10BFE">
          <w:delText xml:space="preserve"> in subsequent entries of the </w:delText>
        </w:r>
        <w:r w:rsidRPr="00F25B1B" w:rsidDel="00D10BFE">
          <w:rPr>
            <w:rFonts w:ascii="Courier New" w:hAnsi="Courier New" w:cs="Courier New"/>
          </w:rPr>
          <w:delText>sample_group_description_type</w:delText>
        </w:r>
        <w:r w:rsidDel="00D10BFE">
          <w:delText xml:space="preserve"> array.</w:delText>
        </w:r>
      </w:del>
    </w:p>
    <w:p w14:paraId="36597F20" w14:textId="5004B16B" w:rsidR="00151BD5" w:rsidRPr="00B70F0B" w:rsidRDefault="00BF1ECA" w:rsidP="00151BD5">
      <w:pPr>
        <w:keepNext/>
        <w:tabs>
          <w:tab w:val="left" w:pos="940"/>
          <w:tab w:val="left" w:pos="1140"/>
          <w:tab w:val="left" w:pos="1360"/>
        </w:tabs>
        <w:suppressAutoHyphens/>
        <w:spacing w:before="60" w:after="240" w:line="230" w:lineRule="exact"/>
        <w:jc w:val="left"/>
        <w:outlineLvl w:val="3"/>
        <w:rPr>
          <w:rFonts w:eastAsia="MS Mincho"/>
          <w:b/>
          <w:sz w:val="20"/>
        </w:rPr>
      </w:pPr>
      <w:bookmarkStart w:id="552" w:name="_Hlk139788045"/>
      <w:ins w:id="553" w:author="Ye-Kui Wang (yk1)" w:date="2023-07-08T16:01:00Z">
        <w:r>
          <w:rPr>
            <w:rFonts w:eastAsia="MS Mincho"/>
            <w:b/>
            <w:sz w:val="20"/>
          </w:rPr>
          <w:t>4.17.</w:t>
        </w:r>
      </w:ins>
      <w:ins w:id="554" w:author="Ye-Kui Wang (yk1)" w:date="2023-07-08T16:02:00Z">
        <w:r>
          <w:rPr>
            <w:rFonts w:eastAsia="MS Mincho"/>
            <w:b/>
            <w:sz w:val="20"/>
          </w:rPr>
          <w:t>2</w:t>
        </w:r>
      </w:ins>
      <w:del w:id="555" w:author="Ye-Kui Wang (yk1)" w:date="2023-07-08T16:02:00Z">
        <w:r w:rsidR="00151BD5" w:rsidDel="00BF1ECA">
          <w:rPr>
            <w:rFonts w:eastAsia="MS Mincho"/>
            <w:b/>
            <w:sz w:val="20"/>
          </w:rPr>
          <w:delText>11.4.23.2</w:delText>
        </w:r>
      </w:del>
      <w:r w:rsidR="00151BD5">
        <w:rPr>
          <w:rFonts w:eastAsia="MS Mincho"/>
          <w:b/>
          <w:sz w:val="20"/>
        </w:rPr>
        <w:tab/>
      </w:r>
      <w:r w:rsidR="00151BD5" w:rsidRPr="00B70F0B">
        <w:rPr>
          <w:rFonts w:eastAsia="MS Mincho"/>
          <w:b/>
          <w:sz w:val="20"/>
        </w:rPr>
        <w:t>Syntax</w:t>
      </w:r>
    </w:p>
    <w:p w14:paraId="6CC5554C" w14:textId="3619E2A3" w:rsidR="00AE1B86" w:rsidDel="00D10BFE" w:rsidRDefault="00151BD5" w:rsidP="00D10BFE">
      <w:pPr>
        <w:pStyle w:val="code0"/>
        <w:rPr>
          <w:del w:id="556" w:author="Miska Hannuksela 00" w:date="2023-07-24T15:19:00Z"/>
          <w:rFonts w:cs="Courier New"/>
        </w:rPr>
      </w:pPr>
      <w:r w:rsidRPr="00B70F0B">
        <w:rPr>
          <w:rFonts w:cs="Courier New"/>
        </w:rPr>
        <w:t xml:space="preserve">aligned(8) class </w:t>
      </w:r>
      <w:del w:id="557" w:author="DENOUAL Franck" w:date="2023-07-26T11:01:00Z">
        <w:r w:rsidRPr="00D93B11" w:rsidDel="008A19DA">
          <w:rPr>
            <w:rFonts w:cs="Courier New"/>
          </w:rPr>
          <w:delText>Nnpf</w:delText>
        </w:r>
        <w:r w:rsidDel="008A19DA">
          <w:rPr>
            <w:rFonts w:cs="Courier New"/>
          </w:rPr>
          <w:delText>a</w:delText>
        </w:r>
        <w:r w:rsidRPr="00D93B11" w:rsidDel="008A19DA">
          <w:rPr>
            <w:rFonts w:cs="Courier New"/>
          </w:rPr>
          <w:delText>SeiEntry</w:delText>
        </w:r>
      </w:del>
      <w:ins w:id="558" w:author="DENOUAL Franck" w:date="2023-07-26T11:01:00Z">
        <w:r w:rsidR="008A19DA">
          <w:rPr>
            <w:rFonts w:cs="Courier New"/>
          </w:rPr>
          <w:t>NnpfaSeiSampleGroupEntry</w:t>
        </w:r>
      </w:ins>
      <w:r w:rsidRPr="00B70F0B">
        <w:rPr>
          <w:rFonts w:cs="Courier New"/>
        </w:rPr>
        <w:t xml:space="preserve">() extends </w:t>
      </w:r>
      <w:ins w:id="559" w:author="Miska Hannuksela 00" w:date="2023-07-24T15:19:00Z">
        <w:r w:rsidR="00D10BFE">
          <w:rPr>
            <w:rFonts w:cs="Courier New"/>
          </w:rPr>
          <w:t>SampleToMetadataItemEntry</w:t>
        </w:r>
      </w:ins>
      <w:del w:id="560" w:author="Miska Hannuksela 00" w:date="2023-07-24T15:19:00Z">
        <w:r w:rsidRPr="00B70F0B" w:rsidDel="00D10BFE">
          <w:rPr>
            <w:rFonts w:cs="Courier New"/>
          </w:rPr>
          <w:delText>VisualSampleGroupEntry</w:delText>
        </w:r>
      </w:del>
      <w:r w:rsidRPr="00B70F0B">
        <w:rPr>
          <w:rFonts w:cs="Courier New"/>
        </w:rPr>
        <w:t>('</w:t>
      </w:r>
      <w:r>
        <w:rPr>
          <w:rFonts w:cs="Courier New"/>
        </w:rPr>
        <w:t>nfas</w:t>
      </w:r>
      <w:r w:rsidRPr="00B70F0B">
        <w:rPr>
          <w:rFonts w:cs="Courier New"/>
        </w:rPr>
        <w:t>')</w:t>
      </w:r>
      <w:r w:rsidRPr="00B70F0B">
        <w:rPr>
          <w:rFonts w:cs="Courier New"/>
        </w:rPr>
        <w:br/>
        <w:t>{</w:t>
      </w:r>
      <w:r w:rsidRPr="00B70F0B">
        <w:rPr>
          <w:rFonts w:cs="Courier New"/>
        </w:rPr>
        <w:br/>
      </w:r>
      <w:del w:id="561" w:author="Miska Hannuksela 00" w:date="2023-07-24T15:19:00Z">
        <w:r w:rsidR="00AE1B86" w:rsidRPr="00AE1B86" w:rsidDel="00D10BFE">
          <w:rPr>
            <w:rFonts w:eastAsia="Calibri" w:cs="Courier New"/>
          </w:rPr>
          <w:tab/>
          <w:delText>do {</w:delText>
        </w:r>
        <w:r w:rsidR="00AE1B86" w:rsidRPr="00AE1B86" w:rsidDel="00D10BFE">
          <w:rPr>
            <w:rFonts w:eastAsia="Calibri" w:cs="Courier New"/>
          </w:rPr>
          <w:br/>
        </w:r>
        <w:r w:rsidR="00AE1B86" w:rsidRPr="00AE1B86" w:rsidDel="00D10BFE">
          <w:rPr>
            <w:rFonts w:eastAsia="Calibri" w:cs="Courier New"/>
          </w:rPr>
          <w:tab/>
        </w:r>
        <w:r w:rsidR="00AE1B86" w:rsidRPr="00AE1B86" w:rsidDel="00D10BFE">
          <w:rPr>
            <w:rFonts w:eastAsia="Calibri" w:cs="Courier New"/>
          </w:rPr>
          <w:tab/>
          <w:delText>unsigned int(8) nnpfa_sei_len;</w:delText>
        </w:r>
        <w:r w:rsidR="00AE1B86" w:rsidRPr="00AE1B86" w:rsidDel="00D10BFE">
          <w:rPr>
            <w:rFonts w:eastAsia="Calibri" w:cs="Courier New"/>
          </w:rPr>
          <w:br/>
        </w:r>
        <w:r w:rsidR="00AE1B86" w:rsidRPr="00AE1B86" w:rsidDel="00D10BFE">
          <w:rPr>
            <w:rFonts w:eastAsia="Calibri" w:cs="Courier New"/>
          </w:rPr>
          <w:tab/>
        </w:r>
        <w:r w:rsidR="00AE1B86" w:rsidRPr="00AE1B86" w:rsidDel="00D10BFE">
          <w:rPr>
            <w:rFonts w:eastAsia="Calibri" w:cs="Courier New"/>
          </w:rPr>
          <w:tab/>
          <w:delText>if (nnpfa_sei_len &gt; 0)</w:delText>
        </w:r>
        <w:r w:rsidR="00AE1B86" w:rsidRPr="00AE1B86" w:rsidDel="00D10BFE">
          <w:rPr>
            <w:rFonts w:eastAsia="Calibri" w:cs="Courier New"/>
          </w:rPr>
          <w:br/>
        </w:r>
        <w:r w:rsidR="00AE1B86" w:rsidDel="00D10BFE">
          <w:rPr>
            <w:rFonts w:cs="Courier New"/>
          </w:rPr>
          <w:tab/>
        </w:r>
        <w:r w:rsidR="00AE1B86" w:rsidDel="00D10BFE">
          <w:rPr>
            <w:rFonts w:cs="Courier New"/>
          </w:rPr>
          <w:tab/>
        </w:r>
        <w:r w:rsidRPr="00B70F0B" w:rsidDel="00D10BFE">
          <w:rPr>
            <w:rFonts w:cs="Courier New"/>
          </w:rPr>
          <w:tab/>
        </w:r>
        <w:r w:rsidRPr="00D93B11" w:rsidDel="00D10BFE">
          <w:rPr>
            <w:rFonts w:cs="Courier New"/>
          </w:rPr>
          <w:delText>unsigned int(8) nnpf</w:delText>
        </w:r>
        <w:r w:rsidDel="00D10BFE">
          <w:rPr>
            <w:rFonts w:cs="Courier New"/>
          </w:rPr>
          <w:delText>a</w:delText>
        </w:r>
        <w:r w:rsidRPr="00D93B11" w:rsidDel="00D10BFE">
          <w:rPr>
            <w:rFonts w:cs="Courier New"/>
          </w:rPr>
          <w:delText>_sei_data_byte[</w:delText>
        </w:r>
        <w:r w:rsidR="00AE1B86" w:rsidDel="00D10BFE">
          <w:rPr>
            <w:rFonts w:cs="Courier New"/>
          </w:rPr>
          <w:delText>nnpfa_sei_len</w:delText>
        </w:r>
        <w:r w:rsidRPr="00D93B11" w:rsidDel="00D10BFE">
          <w:rPr>
            <w:rFonts w:cs="Courier New"/>
          </w:rPr>
          <w:delText>];</w:delText>
        </w:r>
      </w:del>
    </w:p>
    <w:p w14:paraId="226ECBC3" w14:textId="08A45970" w:rsidR="00151BD5" w:rsidRPr="00B70F0B" w:rsidRDefault="00AE1B86" w:rsidP="00D10BFE">
      <w:pPr>
        <w:pStyle w:val="code0"/>
        <w:rPr>
          <w:rFonts w:cs="Courier New"/>
        </w:rPr>
      </w:pPr>
      <w:del w:id="562" w:author="Miska Hannuksela 00" w:date="2023-07-24T15:19:00Z">
        <w:r w:rsidDel="00D10BFE">
          <w:rPr>
            <w:rFonts w:cs="Courier New"/>
          </w:rPr>
          <w:tab/>
          <w:delText>} while (nnpfa_sei_len &gt; 0)</w:delText>
        </w:r>
        <w:r w:rsidR="00151BD5" w:rsidRPr="00B70F0B" w:rsidDel="00D10BFE">
          <w:br/>
        </w:r>
      </w:del>
      <w:r w:rsidR="00151BD5" w:rsidRPr="00B70F0B">
        <w:rPr>
          <w:rFonts w:cs="Courier New"/>
        </w:rPr>
        <w:t>}</w:t>
      </w:r>
    </w:p>
    <w:p w14:paraId="0F8BC937" w14:textId="2F8C6649" w:rsidR="00151BD5" w:rsidRPr="00B70F0B" w:rsidRDefault="00BF1ECA" w:rsidP="00151BD5">
      <w:pPr>
        <w:keepNext/>
        <w:tabs>
          <w:tab w:val="left" w:pos="940"/>
          <w:tab w:val="left" w:pos="1140"/>
          <w:tab w:val="left" w:pos="1360"/>
        </w:tabs>
        <w:suppressAutoHyphens/>
        <w:spacing w:before="60" w:after="240" w:line="230" w:lineRule="exact"/>
        <w:jc w:val="left"/>
        <w:outlineLvl w:val="3"/>
        <w:rPr>
          <w:rFonts w:eastAsia="MS Mincho"/>
          <w:b/>
          <w:sz w:val="20"/>
        </w:rPr>
      </w:pPr>
      <w:ins w:id="563" w:author="Ye-Kui Wang (yk1)" w:date="2023-07-08T16:02:00Z">
        <w:r>
          <w:rPr>
            <w:rFonts w:eastAsia="MS Mincho"/>
            <w:b/>
            <w:sz w:val="20"/>
          </w:rPr>
          <w:t>4.17.3</w:t>
        </w:r>
      </w:ins>
      <w:del w:id="564" w:author="Ye-Kui Wang (yk1)" w:date="2023-07-08T16:02:00Z">
        <w:r w:rsidR="00151BD5" w:rsidDel="00BF1ECA">
          <w:rPr>
            <w:rFonts w:eastAsia="MS Mincho"/>
            <w:b/>
            <w:sz w:val="20"/>
          </w:rPr>
          <w:delText>11.4.23.3</w:delText>
        </w:r>
      </w:del>
      <w:r w:rsidR="00151BD5">
        <w:rPr>
          <w:rFonts w:eastAsia="MS Mincho"/>
          <w:b/>
          <w:sz w:val="20"/>
        </w:rPr>
        <w:tab/>
      </w:r>
      <w:r w:rsidR="00151BD5" w:rsidRPr="00B70F0B">
        <w:rPr>
          <w:rFonts w:eastAsia="MS Mincho"/>
          <w:b/>
          <w:sz w:val="20"/>
        </w:rPr>
        <w:t>Semantics</w:t>
      </w:r>
    </w:p>
    <w:p w14:paraId="182A9C4E" w14:textId="524D9B29" w:rsidR="00AE1B86" w:rsidRPr="00BF78BD" w:rsidDel="00D10BFE" w:rsidRDefault="00AE1B86" w:rsidP="00AE1B86">
      <w:pPr>
        <w:tabs>
          <w:tab w:val="left" w:pos="8010"/>
        </w:tabs>
        <w:spacing w:after="220"/>
        <w:ind w:left="360" w:hanging="360"/>
        <w:rPr>
          <w:del w:id="565" w:author="Miska Hannuksela 00" w:date="2023-07-24T15:19:00Z"/>
          <w:rFonts w:eastAsia="MS Mincho"/>
        </w:rPr>
      </w:pPr>
      <w:del w:id="566" w:author="Miska Hannuksela 00" w:date="2023-07-24T15:19:00Z">
        <w:r w:rsidRPr="00BF78BD" w:rsidDel="00D10BFE">
          <w:rPr>
            <w:rFonts w:ascii="Courier" w:hAnsi="Courier"/>
            <w:noProof/>
            <w:lang w:val="en-CA"/>
          </w:rPr>
          <w:delText>nnpfa_sei_len</w:delText>
        </w:r>
        <w:r w:rsidRPr="00BF78BD" w:rsidDel="00D10BFE">
          <w:rPr>
            <w:rFonts w:ascii="Courier" w:hAnsi="Courier"/>
            <w:noProof/>
            <w:sz w:val="20"/>
            <w:lang w:val="en-CA"/>
          </w:rPr>
          <w:delText xml:space="preserve"> </w:delText>
        </w:r>
        <w:r w:rsidRPr="00BF78BD" w:rsidDel="00D10BFE">
          <w:rPr>
            <w:rFonts w:eastAsia="MS Mincho"/>
          </w:rPr>
          <w:delText xml:space="preserve">greater than 0 is the number of bytes in the following byte array </w:delText>
        </w:r>
        <w:r w:rsidRPr="00BF78BD" w:rsidDel="00D10BFE">
          <w:rPr>
            <w:rFonts w:ascii="Courier New" w:eastAsia="MS Mincho" w:hAnsi="Courier New" w:cs="Courier New"/>
          </w:rPr>
          <w:delText>nnpfa_sei_data_byte[nnpfa_sei_len]</w:delText>
        </w:r>
        <w:r w:rsidRPr="00BF78BD" w:rsidDel="00D10BFE">
          <w:rPr>
            <w:rFonts w:eastAsia="MS Mincho"/>
          </w:rPr>
          <w:delText xml:space="preserve">. At least the first instance of </w:delText>
        </w:r>
        <w:r w:rsidRPr="00BF78BD" w:rsidDel="00D10BFE">
          <w:rPr>
            <w:rFonts w:ascii="Courier New" w:eastAsia="MS Mincho" w:hAnsi="Courier New" w:cs="Courier New"/>
          </w:rPr>
          <w:delText>nnpfa_sei_len</w:delText>
        </w:r>
        <w:r w:rsidRPr="00BF78BD" w:rsidDel="00D10BFE">
          <w:rPr>
            <w:rFonts w:eastAsia="MS Mincho"/>
          </w:rPr>
          <w:delText xml:space="preserve"> shall be greater than 0. </w:delText>
        </w:r>
        <w:r w:rsidRPr="00BF78BD" w:rsidDel="00D10BFE">
          <w:rPr>
            <w:rFonts w:ascii="Courier New" w:eastAsia="MS Mincho" w:hAnsi="Courier New" w:cs="Courier New"/>
          </w:rPr>
          <w:delText>nnpfa_sei_len</w:delText>
        </w:r>
        <w:r w:rsidRPr="00BF78BD" w:rsidDel="00D10BFE">
          <w:rPr>
            <w:rFonts w:eastAsia="MS Mincho"/>
          </w:rPr>
          <w:delText xml:space="preserve"> equal to 0 specifies that no further byte arrays follow in this </w:delText>
        </w:r>
      </w:del>
      <w:del w:id="567" w:author="DENOUAL Franck" w:date="2023-07-26T11:01:00Z">
        <w:r w:rsidRPr="00BF78BD" w:rsidDel="008A19DA">
          <w:rPr>
            <w:rFonts w:ascii="Courier New" w:eastAsia="MS Mincho" w:hAnsi="Courier New" w:cs="Courier New"/>
          </w:rPr>
          <w:delText>NnpfaSeiEntry</w:delText>
        </w:r>
      </w:del>
      <w:ins w:id="568" w:author="DENOUAL Franck" w:date="2023-07-26T11:01:00Z">
        <w:del w:id="569" w:author="Miska Hannuksela 02" w:date="2023-07-27T10:16:00Z">
          <w:r w:rsidR="008A19DA" w:rsidDel="00521C8E">
            <w:rPr>
              <w:rFonts w:ascii="Courier New" w:eastAsia="MS Mincho" w:hAnsi="Courier New" w:cs="Courier New"/>
            </w:rPr>
            <w:delText>NnpfaSeiSampleGroupEntry</w:delText>
          </w:r>
        </w:del>
      </w:ins>
      <w:del w:id="570" w:author="Miska Hannuksela 00" w:date="2023-07-24T15:19:00Z">
        <w:r w:rsidRPr="00BF78BD" w:rsidDel="00D10BFE">
          <w:rPr>
            <w:rFonts w:eastAsia="MS Mincho"/>
          </w:rPr>
          <w:delText>.</w:delText>
        </w:r>
      </w:del>
    </w:p>
    <w:p w14:paraId="00B30080" w14:textId="5A85F50F" w:rsidR="00151BD5" w:rsidRPr="00B70F0B" w:rsidDel="00D10BFE" w:rsidRDefault="00151BD5" w:rsidP="00C4321B">
      <w:pPr>
        <w:tabs>
          <w:tab w:val="left" w:pos="8010"/>
        </w:tabs>
        <w:spacing w:after="220"/>
        <w:ind w:left="360" w:hanging="360"/>
        <w:rPr>
          <w:del w:id="571" w:author="Miska Hannuksela 00" w:date="2023-07-24T15:19:00Z"/>
          <w:rFonts w:eastAsia="MS Mincho"/>
        </w:rPr>
      </w:pPr>
      <w:bookmarkStart w:id="572" w:name="_Hlk139626351"/>
      <w:bookmarkStart w:id="573" w:name="_Hlk139786845"/>
      <w:del w:id="574" w:author="Miska Hannuksela 00" w:date="2023-07-24T15:19:00Z">
        <w:r w:rsidDel="00D10BFE">
          <w:rPr>
            <w:rFonts w:ascii="Courier" w:hAnsi="Courier"/>
            <w:noProof/>
            <w:lang w:val="en-CA"/>
          </w:rPr>
          <w:delText>nnpfa_sei_data_byte[</w:delText>
        </w:r>
        <w:r w:rsidR="00AE1B86" w:rsidDel="00D10BFE">
          <w:rPr>
            <w:rFonts w:ascii="Courier" w:hAnsi="Courier"/>
            <w:noProof/>
            <w:lang w:val="en-CA"/>
          </w:rPr>
          <w:delText>nnpfa_sei_len</w:delText>
        </w:r>
        <w:r w:rsidDel="00D10BFE">
          <w:rPr>
            <w:rFonts w:ascii="Courier" w:hAnsi="Courier"/>
            <w:noProof/>
            <w:lang w:val="en-CA"/>
          </w:rPr>
          <w:delText>]</w:delText>
        </w:r>
        <w:bookmarkEnd w:id="572"/>
        <w:r w:rsidRPr="00B70F0B" w:rsidDel="00D10BFE">
          <w:rPr>
            <w:rFonts w:ascii="Courier" w:hAnsi="Courier"/>
            <w:noProof/>
            <w:sz w:val="20"/>
            <w:lang w:val="en-CA"/>
          </w:rPr>
          <w:delText xml:space="preserve"> </w:delText>
        </w:r>
        <w:r w:rsidDel="00D10BFE">
          <w:rPr>
            <w:rFonts w:eastAsia="MS Mincho"/>
          </w:rPr>
          <w:delText>is a</w:delText>
        </w:r>
        <w:r w:rsidRPr="00D93B11" w:rsidDel="00D10BFE">
          <w:rPr>
            <w:rFonts w:eastAsia="MS Mincho"/>
          </w:rPr>
          <w:delText xml:space="preserve"> byte array </w:delText>
        </w:r>
        <w:r w:rsidDel="00D10BFE">
          <w:rPr>
            <w:rFonts w:eastAsia="MS Mincho"/>
          </w:rPr>
          <w:delText xml:space="preserve">that </w:delText>
        </w:r>
        <w:r w:rsidR="00975EEF" w:rsidDel="00D10BFE">
          <w:rPr>
            <w:rFonts w:eastAsia="MS Mincho"/>
          </w:rPr>
          <w:delText xml:space="preserve">shall </w:delText>
        </w:r>
        <w:r w:rsidDel="00D10BFE">
          <w:rPr>
            <w:rFonts w:eastAsia="MS Mincho"/>
          </w:rPr>
          <w:delText>contain exactly one complete</w:delText>
        </w:r>
        <w:r w:rsidRPr="00D93B11" w:rsidDel="00D10BFE">
          <w:rPr>
            <w:rFonts w:eastAsia="MS Mincho"/>
          </w:rPr>
          <w:delText xml:space="preserve"> </w:delText>
        </w:r>
      </w:del>
      <w:ins w:id="575" w:author="Ye-Kui Wang (yk1)" w:date="2023-07-08T17:21:00Z">
        <w:del w:id="576" w:author="Miska Hannuksela 00" w:date="2023-07-24T15:19:00Z">
          <w:r w:rsidR="00E10B59" w:rsidRPr="00562CFD" w:rsidDel="00D10BFE">
            <w:rPr>
              <w:noProof/>
            </w:rPr>
            <w:delText>sei_message( )</w:delText>
          </w:r>
          <w:r w:rsidR="00E10B59" w:rsidDel="00D10BFE">
            <w:rPr>
              <w:noProof/>
            </w:rPr>
            <w:delText xml:space="preserve"> </w:delText>
          </w:r>
          <w:r w:rsidR="00E10B59" w:rsidDel="00D10BFE">
            <w:delText xml:space="preserve">syntax structure </w:delText>
          </w:r>
          <w:r w:rsidR="00E10B59" w:rsidDel="00D10BFE">
            <w:rPr>
              <w:noProof/>
            </w:rPr>
            <w:delText xml:space="preserve">with </w:delText>
          </w:r>
          <w:r w:rsidR="00E10B59" w:rsidRPr="00562CFD" w:rsidDel="00D10BFE">
            <w:rPr>
              <w:noProof/>
            </w:rPr>
            <w:delText>payloadType</w:delText>
          </w:r>
          <w:r w:rsidR="00E10B59" w:rsidDel="00D10BFE">
            <w:delText xml:space="preserve"> equal to 211</w:delText>
          </w:r>
          <w:r w:rsidR="00E10B59" w:rsidDel="00D10BFE">
            <w:rPr>
              <w:noProof/>
            </w:rPr>
            <w:delText xml:space="preserve">, where the </w:delText>
          </w:r>
          <w:r w:rsidR="00E10B59" w:rsidRPr="00562CFD" w:rsidDel="00D10BFE">
            <w:rPr>
              <w:noProof/>
            </w:rPr>
            <w:delText>sei_message( )</w:delText>
          </w:r>
          <w:r w:rsidR="00E10B59" w:rsidDel="00D10BFE">
            <w:rPr>
              <w:noProof/>
            </w:rPr>
            <w:delText xml:space="preserve"> </w:delText>
          </w:r>
          <w:r w:rsidR="00E10B59" w:rsidDel="00D10BFE">
            <w:delText>syntax structure</w:delText>
          </w:r>
          <w:r w:rsidR="00E10B59" w:rsidDel="00D10BFE">
            <w:rPr>
              <w:noProof/>
            </w:rPr>
            <w:delText xml:space="preserve"> is specified in ISO/IEC 14496-10 when the sample entry type is an AVC, </w:delText>
          </w:r>
          <w:r w:rsidR="00E10B59" w:rsidDel="00D10BFE">
            <w:delText xml:space="preserve">SVC, MVC, or MVD sample entry type, or </w:delText>
          </w:r>
          <w:r w:rsidR="00E10B59" w:rsidDel="00D10BFE">
            <w:rPr>
              <w:noProof/>
            </w:rPr>
            <w:delText>in ISO/IEC 23008-2 when the sample entry type is an</w:delText>
          </w:r>
          <w:r w:rsidR="00E10B59" w:rsidDel="00D10BFE">
            <w:delText xml:space="preserve"> HEVC or L-HEVC sample entry type</w:delText>
          </w:r>
          <w:r w:rsidR="00E10B59" w:rsidDel="00D10BFE">
            <w:rPr>
              <w:noProof/>
            </w:rPr>
            <w:delText xml:space="preserve">, or in ISO/IEC 23090-3 when the sample entry type is a VVC sample entry type, and the </w:delText>
          </w:r>
          <w:r w:rsidR="00E10B59" w:rsidRPr="008B6581" w:rsidDel="00D10BFE">
            <w:rPr>
              <w:noProof/>
            </w:rPr>
            <w:delText>nn_post_filter_</w:delText>
          </w:r>
        </w:del>
      </w:ins>
      <w:ins w:id="577" w:author="Ye-Kui Wang (yk1)" w:date="2023-07-08T17:23:00Z">
        <w:del w:id="578" w:author="Miska Hannuksela 00" w:date="2023-07-24T15:19:00Z">
          <w:r w:rsidR="00E10B59" w:rsidRPr="00FD2A9A" w:rsidDel="00D10BFE">
            <w:rPr>
              <w:sz w:val="20"/>
            </w:rPr>
            <w:delText>activation</w:delText>
          </w:r>
        </w:del>
      </w:ins>
      <w:ins w:id="579" w:author="Ye-Kui Wang (yk1)" w:date="2023-07-08T17:21:00Z">
        <w:del w:id="580" w:author="Miska Hannuksela 00" w:date="2023-07-24T15:19:00Z">
          <w:r w:rsidR="00E10B59" w:rsidRPr="008B6581" w:rsidDel="00D10BFE">
            <w:rPr>
              <w:noProof/>
            </w:rPr>
            <w:delText>( )</w:delText>
          </w:r>
          <w:r w:rsidR="00E10B59" w:rsidDel="00D10BFE">
            <w:rPr>
              <w:noProof/>
            </w:rPr>
            <w:delText xml:space="preserve"> syntax strucutre that is contained in the </w:delText>
          </w:r>
          <w:r w:rsidR="00E10B59" w:rsidRPr="00562CFD" w:rsidDel="00D10BFE">
            <w:rPr>
              <w:noProof/>
            </w:rPr>
            <w:delText>sei_payload(</w:delText>
          </w:r>
          <w:r w:rsidR="00E10B59" w:rsidDel="00D10BFE">
            <w:rPr>
              <w:noProof/>
            </w:rPr>
            <w:delText xml:space="preserve"> ) syntax structure, which is in turn contained in the </w:delText>
          </w:r>
          <w:r w:rsidR="00E10B59" w:rsidRPr="00562CFD" w:rsidDel="00D10BFE">
            <w:rPr>
              <w:noProof/>
            </w:rPr>
            <w:delText>sei_message( )</w:delText>
          </w:r>
          <w:r w:rsidR="00E10B59" w:rsidDel="00D10BFE">
            <w:rPr>
              <w:noProof/>
            </w:rPr>
            <w:delText xml:space="preserve"> </w:delText>
          </w:r>
          <w:r w:rsidR="00E10B59" w:rsidDel="00D10BFE">
            <w:delText>syntax structure,</w:delText>
          </w:r>
          <w:r w:rsidR="00E10B59" w:rsidRPr="00562CFD" w:rsidDel="00D10BFE">
            <w:rPr>
              <w:noProof/>
            </w:rPr>
            <w:delText xml:space="preserve"> </w:delText>
          </w:r>
          <w:r w:rsidR="00E10B59" w:rsidDel="00D10BFE">
            <w:rPr>
              <w:rFonts w:eastAsia="MS Mincho"/>
            </w:rPr>
            <w:delText>is</w:delText>
          </w:r>
        </w:del>
      </w:ins>
      <w:del w:id="581" w:author="Miska Hannuksela 00" w:date="2023-07-24T15:19:00Z">
        <w:r w:rsidRPr="00D93B11" w:rsidDel="00D10BFE">
          <w:rPr>
            <w:rFonts w:eastAsia="MS Mincho"/>
          </w:rPr>
          <w:delText>NNPF</w:delText>
        </w:r>
        <w:r w:rsidDel="00D10BFE">
          <w:rPr>
            <w:rFonts w:eastAsia="MS Mincho"/>
          </w:rPr>
          <w:delText>A</w:delText>
        </w:r>
        <w:r w:rsidRPr="00D93B11" w:rsidDel="00D10BFE">
          <w:rPr>
            <w:rFonts w:eastAsia="MS Mincho"/>
          </w:rPr>
          <w:delText xml:space="preserve"> SEI message</w:delText>
        </w:r>
        <w:r w:rsidR="00975EEF" w:rsidDel="00D10BFE">
          <w:rPr>
            <w:rFonts w:eastAsia="MS Mincho"/>
          </w:rPr>
          <w:delText xml:space="preserve"> as specified in ISO/IEC 23002-7</w:delText>
        </w:r>
        <w:r w:rsidDel="00D10BFE">
          <w:rPr>
            <w:rFonts w:eastAsia="MS Mincho"/>
          </w:rPr>
          <w:delText>.</w:delText>
        </w:r>
        <w:bookmarkEnd w:id="573"/>
      </w:del>
    </w:p>
    <w:bookmarkEnd w:id="552"/>
    <w:p w14:paraId="397CF5C5" w14:textId="56D6C2AC" w:rsidR="00D10BFE" w:rsidRDefault="00D10BFE" w:rsidP="00D10BFE">
      <w:pPr>
        <w:tabs>
          <w:tab w:val="left" w:pos="8010"/>
        </w:tabs>
        <w:spacing w:after="220"/>
        <w:rPr>
          <w:ins w:id="582" w:author="Miska Hannuksela 00" w:date="2023-07-24T15:20:00Z"/>
          <w:rFonts w:eastAsia="MS Mincho"/>
        </w:rPr>
      </w:pPr>
      <w:ins w:id="583" w:author="Miska Hannuksela 00" w:date="2023-07-24T15:20:00Z">
        <w:r>
          <w:rPr>
            <w:rFonts w:ascii="Courier" w:hAnsi="Courier"/>
            <w:noProof/>
            <w:lang w:val="en-CA"/>
          </w:rPr>
          <w:t>meta_box_handler_type</w:t>
        </w:r>
        <w:r>
          <w:rPr>
            <w:rFonts w:eastAsia="MS Mincho"/>
          </w:rPr>
          <w:t xml:space="preserve">, </w:t>
        </w:r>
        <w:proofErr w:type="spellStart"/>
        <w:r>
          <w:rPr>
            <w:rFonts w:ascii="Courier New" w:eastAsia="MS Mincho" w:hAnsi="Courier New" w:cs="Courier New"/>
          </w:rPr>
          <w:t>num_items</w:t>
        </w:r>
        <w:proofErr w:type="spellEnd"/>
        <w:r>
          <w:rPr>
            <w:rFonts w:eastAsia="MS Mincho"/>
          </w:rPr>
          <w:t xml:space="preserve">, and </w:t>
        </w:r>
        <w:r>
          <w:rPr>
            <w:rStyle w:val="codeChar"/>
          </w:rPr>
          <w:t>item_id[i]</w:t>
        </w:r>
        <w:r>
          <w:rPr>
            <w:rFonts w:eastAsia="MS Mincho"/>
          </w:rPr>
          <w:t xml:space="preserve"> have the same semantics as the respective syntax elements in </w:t>
        </w:r>
        <w:proofErr w:type="spellStart"/>
        <w:r>
          <w:rPr>
            <w:rFonts w:ascii="Courier New" w:eastAsia="MS Mincho" w:hAnsi="Courier New" w:cs="Courier New"/>
          </w:rPr>
          <w:t>SampleToMetad</w:t>
        </w:r>
      </w:ins>
      <w:ins w:id="584" w:author="Miska Hannuksela 02" w:date="2023-07-27T09:23:00Z">
        <w:r w:rsidR="007343A1">
          <w:rPr>
            <w:rFonts w:ascii="Courier New" w:eastAsia="MS Mincho" w:hAnsi="Courier New" w:cs="Courier New"/>
          </w:rPr>
          <w:t>a</w:t>
        </w:r>
      </w:ins>
      <w:ins w:id="585" w:author="Miska Hannuksela 00" w:date="2023-07-24T15:20:00Z">
        <w:r>
          <w:rPr>
            <w:rFonts w:ascii="Courier New" w:eastAsia="MS Mincho" w:hAnsi="Courier New" w:cs="Courier New"/>
          </w:rPr>
          <w:t>taItemEntry</w:t>
        </w:r>
        <w:proofErr w:type="spellEnd"/>
        <w:r>
          <w:rPr>
            <w:rFonts w:eastAsia="MS Mincho"/>
          </w:rPr>
          <w:t xml:space="preserve">. </w:t>
        </w:r>
        <w:proofErr w:type="spellStart"/>
        <w:r>
          <w:rPr>
            <w:rFonts w:ascii="Courier New" w:eastAsia="MS Mincho" w:hAnsi="Courier New" w:cs="Courier New"/>
          </w:rPr>
          <w:t>num_items</w:t>
        </w:r>
        <w:proofErr w:type="spellEnd"/>
        <w:r>
          <w:rPr>
            <w:rFonts w:eastAsia="MS Mincho"/>
          </w:rPr>
          <w:t xml:space="preserve"> shall be equal to 0, 1, or 2. When </w:t>
        </w:r>
        <w:proofErr w:type="spellStart"/>
        <w:r w:rsidRPr="00D45B00">
          <w:rPr>
            <w:rFonts w:ascii="Courier New" w:eastAsia="MS Mincho" w:hAnsi="Courier New" w:cs="Courier New"/>
          </w:rPr>
          <w:t>num_items</w:t>
        </w:r>
        <w:proofErr w:type="spellEnd"/>
        <w:r>
          <w:rPr>
            <w:rFonts w:eastAsia="MS Mincho"/>
          </w:rPr>
          <w:t xml:space="preserve"> is equal to 1</w:t>
        </w:r>
      </w:ins>
      <w:ins w:id="586" w:author="Miska Hannuksela 00" w:date="2023-07-24T15:21:00Z">
        <w:r>
          <w:rPr>
            <w:rFonts w:eastAsia="MS Mincho"/>
          </w:rPr>
          <w:t xml:space="preserve"> or 2</w:t>
        </w:r>
      </w:ins>
      <w:ins w:id="587" w:author="Miska Hannuksela 00" w:date="2023-07-24T15:20:00Z">
        <w:r>
          <w:rPr>
            <w:rFonts w:eastAsia="MS Mincho"/>
          </w:rPr>
          <w:t xml:space="preserve">, the item with </w:t>
        </w:r>
        <w:proofErr w:type="spellStart"/>
        <w:r w:rsidRPr="00D45B00">
          <w:rPr>
            <w:rFonts w:ascii="Courier New" w:eastAsia="MS Mincho" w:hAnsi="Courier New" w:cs="Courier New"/>
          </w:rPr>
          <w:t>item_ID</w:t>
        </w:r>
        <w:proofErr w:type="spellEnd"/>
        <w:r>
          <w:rPr>
            <w:rFonts w:eastAsia="MS Mincho"/>
          </w:rPr>
          <w:t xml:space="preserve"> equal to </w:t>
        </w:r>
        <w:proofErr w:type="spellStart"/>
        <w:r w:rsidRPr="00D45B00">
          <w:rPr>
            <w:rFonts w:ascii="Courier New" w:eastAsia="MS Mincho" w:hAnsi="Courier New" w:cs="Courier New"/>
          </w:rPr>
          <w:t>item_</w:t>
        </w:r>
        <w:proofErr w:type="gramStart"/>
        <w:r w:rsidRPr="00D45B00">
          <w:rPr>
            <w:rFonts w:ascii="Courier New" w:eastAsia="MS Mincho" w:hAnsi="Courier New" w:cs="Courier New"/>
          </w:rPr>
          <w:t>id</w:t>
        </w:r>
        <w:proofErr w:type="spellEnd"/>
        <w:r w:rsidRPr="00D45B00">
          <w:rPr>
            <w:rFonts w:ascii="Courier New" w:eastAsia="MS Mincho" w:hAnsi="Courier New" w:cs="Courier New"/>
          </w:rPr>
          <w:t>[</w:t>
        </w:r>
        <w:proofErr w:type="gramEnd"/>
        <w:r w:rsidRPr="00D45B00">
          <w:rPr>
            <w:rFonts w:ascii="Courier New" w:eastAsia="MS Mincho" w:hAnsi="Courier New" w:cs="Courier New"/>
          </w:rPr>
          <w:t>0]</w:t>
        </w:r>
        <w:r>
          <w:rPr>
            <w:rFonts w:eastAsia="MS Mincho"/>
          </w:rPr>
          <w:t xml:space="preserve"> shall have </w:t>
        </w:r>
        <w:proofErr w:type="spellStart"/>
        <w:r w:rsidRPr="00D45B00">
          <w:rPr>
            <w:rFonts w:ascii="Courier New" w:eastAsia="MS Mincho" w:hAnsi="Courier New" w:cs="Courier New"/>
          </w:rPr>
          <w:t>item_type</w:t>
        </w:r>
        <w:proofErr w:type="spellEnd"/>
        <w:r>
          <w:rPr>
            <w:rFonts w:eastAsia="MS Mincho"/>
          </w:rPr>
          <w:t xml:space="preserve"> equal to </w:t>
        </w:r>
        <w:r w:rsidRPr="00D45B00">
          <w:rPr>
            <w:rFonts w:ascii="Courier New" w:eastAsia="MS Mincho" w:hAnsi="Courier New" w:cs="Courier New"/>
          </w:rPr>
          <w:t>'nnr1'</w:t>
        </w:r>
        <w:r>
          <w:rPr>
            <w:rFonts w:eastAsia="MS Mincho"/>
          </w:rPr>
          <w:t xml:space="preserve"> specified in subclause 4.16.4</w:t>
        </w:r>
      </w:ins>
      <w:ins w:id="588" w:author="Miska Hannuksela 00" w:date="2023-07-24T15:22:00Z">
        <w:r>
          <w:rPr>
            <w:rFonts w:eastAsia="MS Mincho"/>
          </w:rPr>
          <w:t xml:space="preserve"> and shall </w:t>
        </w:r>
      </w:ins>
      <w:ins w:id="589" w:author="Miska Hannuksela 00" w:date="2023-07-24T15:23:00Z">
        <w:r>
          <w:rPr>
            <w:rFonts w:eastAsia="MS Mincho"/>
          </w:rPr>
          <w:t>represent the base post-processing filter</w:t>
        </w:r>
      </w:ins>
      <w:ins w:id="590" w:author="Miska Hannuksela 00" w:date="2023-07-24T15:20:00Z">
        <w:r>
          <w:rPr>
            <w:rFonts w:eastAsia="MS Mincho"/>
          </w:rPr>
          <w:t>.</w:t>
        </w:r>
      </w:ins>
      <w:ins w:id="591" w:author="Miska Hannuksela 00" w:date="2023-07-24T15:21:00Z">
        <w:r>
          <w:rPr>
            <w:rFonts w:eastAsia="MS Mincho"/>
          </w:rPr>
          <w:t xml:space="preserve"> When </w:t>
        </w:r>
        <w:proofErr w:type="spellStart"/>
        <w:r w:rsidRPr="00D45B00">
          <w:rPr>
            <w:rFonts w:ascii="Courier New" w:eastAsia="MS Mincho" w:hAnsi="Courier New" w:cs="Courier New"/>
          </w:rPr>
          <w:lastRenderedPageBreak/>
          <w:t>num_items</w:t>
        </w:r>
        <w:proofErr w:type="spellEnd"/>
        <w:r>
          <w:rPr>
            <w:rFonts w:eastAsia="MS Mincho"/>
          </w:rPr>
          <w:t xml:space="preserve"> is equal to 2, the item with </w:t>
        </w:r>
        <w:proofErr w:type="spellStart"/>
        <w:r w:rsidRPr="00D45B00">
          <w:rPr>
            <w:rFonts w:ascii="Courier New" w:eastAsia="MS Mincho" w:hAnsi="Courier New" w:cs="Courier New"/>
          </w:rPr>
          <w:t>item_ID</w:t>
        </w:r>
        <w:proofErr w:type="spellEnd"/>
        <w:r>
          <w:rPr>
            <w:rFonts w:eastAsia="MS Mincho"/>
          </w:rPr>
          <w:t xml:space="preserve"> equal to </w:t>
        </w:r>
        <w:proofErr w:type="spellStart"/>
        <w:r w:rsidRPr="00D45B00">
          <w:rPr>
            <w:rFonts w:ascii="Courier New" w:eastAsia="MS Mincho" w:hAnsi="Courier New" w:cs="Courier New"/>
          </w:rPr>
          <w:t>item_</w:t>
        </w:r>
        <w:proofErr w:type="gramStart"/>
        <w:r w:rsidRPr="00D45B00">
          <w:rPr>
            <w:rFonts w:ascii="Courier New" w:eastAsia="MS Mincho" w:hAnsi="Courier New" w:cs="Courier New"/>
          </w:rPr>
          <w:t>id</w:t>
        </w:r>
        <w:proofErr w:type="spellEnd"/>
        <w:r w:rsidRPr="00D45B00">
          <w:rPr>
            <w:rFonts w:ascii="Courier New" w:eastAsia="MS Mincho" w:hAnsi="Courier New" w:cs="Courier New"/>
          </w:rPr>
          <w:t>[</w:t>
        </w:r>
        <w:proofErr w:type="gramEnd"/>
        <w:r>
          <w:rPr>
            <w:rFonts w:ascii="Courier New" w:eastAsia="MS Mincho" w:hAnsi="Courier New" w:cs="Courier New"/>
          </w:rPr>
          <w:t>1</w:t>
        </w:r>
        <w:r w:rsidRPr="00D45B00">
          <w:rPr>
            <w:rFonts w:ascii="Courier New" w:eastAsia="MS Mincho" w:hAnsi="Courier New" w:cs="Courier New"/>
          </w:rPr>
          <w:t>]</w:t>
        </w:r>
        <w:r>
          <w:rPr>
            <w:rFonts w:eastAsia="MS Mincho"/>
          </w:rPr>
          <w:t xml:space="preserve"> shall have </w:t>
        </w:r>
        <w:proofErr w:type="spellStart"/>
        <w:r w:rsidRPr="00D45B00">
          <w:rPr>
            <w:rFonts w:ascii="Courier New" w:eastAsia="MS Mincho" w:hAnsi="Courier New" w:cs="Courier New"/>
          </w:rPr>
          <w:t>item_type</w:t>
        </w:r>
        <w:proofErr w:type="spellEnd"/>
        <w:r>
          <w:rPr>
            <w:rFonts w:eastAsia="MS Mincho"/>
          </w:rPr>
          <w:t xml:space="preserve"> equal to </w:t>
        </w:r>
        <w:r w:rsidRPr="00D45B00">
          <w:rPr>
            <w:rFonts w:ascii="Courier New" w:eastAsia="MS Mincho" w:hAnsi="Courier New" w:cs="Courier New"/>
          </w:rPr>
          <w:t>'nnr1'</w:t>
        </w:r>
        <w:r>
          <w:rPr>
            <w:rFonts w:eastAsia="MS Mincho"/>
          </w:rPr>
          <w:t xml:space="preserve"> specified in subclause 4.16.4</w:t>
        </w:r>
      </w:ins>
      <w:ins w:id="592" w:author="Miska Hannuksela 00" w:date="2023-07-24T15:23:00Z">
        <w:r>
          <w:rPr>
            <w:rFonts w:eastAsia="MS Mincho"/>
          </w:rPr>
          <w:t xml:space="preserve"> and shall represent the filter update applying to the associated NNPFA SEI message</w:t>
        </w:r>
      </w:ins>
      <w:ins w:id="593" w:author="Miska Hannuksela 00" w:date="2023-07-24T15:21:00Z">
        <w:r>
          <w:rPr>
            <w:rFonts w:eastAsia="MS Mincho"/>
          </w:rPr>
          <w:t>.</w:t>
        </w:r>
      </w:ins>
      <w:ins w:id="594" w:author="DENOUAL Franck" w:date="2023-07-26T10:32:00Z">
        <w:r w:rsidR="009A13C7">
          <w:rPr>
            <w:rFonts w:eastAsia="MS Mincho"/>
          </w:rPr>
          <w:t xml:space="preserve"> </w:t>
        </w:r>
        <w:del w:id="595" w:author="Miska Hannuksela 01" w:date="2023-07-26T16:36:00Z">
          <w:r w:rsidR="009A13C7" w:rsidDel="00C5269D">
            <w:rPr>
              <w:rFonts w:eastAsia="MS Mincho"/>
            </w:rPr>
            <w:delText xml:space="preserve">The </w:delText>
          </w:r>
          <w:r w:rsidR="009A13C7" w:rsidDel="00C5269D">
            <w:rPr>
              <w:rFonts w:ascii="Courier" w:hAnsi="Courier"/>
              <w:noProof/>
              <w:lang w:val="en-CA"/>
            </w:rPr>
            <w:delText>meta_box_handler_type</w:delText>
          </w:r>
          <w:r w:rsidR="009A13C7" w:rsidRPr="009A13C7" w:rsidDel="00C5269D">
            <w:rPr>
              <w:rFonts w:eastAsia="MS Mincho"/>
            </w:rPr>
            <w:delText xml:space="preserve"> </w:delText>
          </w:r>
          <w:r w:rsidR="009A13C7" w:rsidDel="00C5269D">
            <w:rPr>
              <w:rFonts w:eastAsia="MS Mincho"/>
            </w:rPr>
            <w:delText xml:space="preserve">shall be equal to the handler type of the </w:delText>
          </w:r>
          <w:r w:rsidR="009A13C7" w:rsidRPr="00D45B00" w:rsidDel="00C5269D">
            <w:rPr>
              <w:rFonts w:ascii="Courier New" w:eastAsia="MS Mincho" w:hAnsi="Courier New" w:cs="Courier New"/>
            </w:rPr>
            <w:delText>'nnr1'</w:delText>
          </w:r>
          <w:r w:rsidR="009A13C7" w:rsidDel="00C5269D">
            <w:rPr>
              <w:rFonts w:eastAsia="MS Mincho"/>
            </w:rPr>
            <w:delText xml:space="preserve"> item specified in subclause 4.16.4.</w:delText>
          </w:r>
        </w:del>
      </w:ins>
    </w:p>
    <w:p w14:paraId="70A51AFB" w14:textId="30B56DA9" w:rsidR="00151BD5" w:rsidRDefault="00151BD5"/>
    <w:p w14:paraId="39F8C038" w14:textId="177224FD" w:rsidR="00D55D38" w:rsidRDefault="00D55D38" w:rsidP="0050352D">
      <w:pPr>
        <w:keepNext/>
        <w:rPr>
          <w:i/>
          <w:iCs/>
        </w:rPr>
      </w:pPr>
      <w:r>
        <w:rPr>
          <w:i/>
          <w:iCs/>
        </w:rPr>
        <w:t>In subclause 11.6.2, add the following paragraph just before the paragraph starting with "</w:t>
      </w:r>
      <w:r w:rsidR="0050352D" w:rsidRPr="0050352D">
        <w:rPr>
          <w:i/>
          <w:iCs/>
        </w:rPr>
        <w:t>A time-aligned sample</w:t>
      </w:r>
      <w:r w:rsidR="0050352D">
        <w:rPr>
          <w:i/>
          <w:iCs/>
        </w:rPr>
        <w:t>"</w:t>
      </w:r>
      <w:r>
        <w:rPr>
          <w:i/>
          <w:iCs/>
        </w:rPr>
        <w:t>:</w:t>
      </w:r>
    </w:p>
    <w:p w14:paraId="4C4D6F50" w14:textId="774FFD84" w:rsidR="0050352D" w:rsidDel="0063265F" w:rsidRDefault="0050352D" w:rsidP="0050352D">
      <w:pPr>
        <w:spacing w:after="240" w:line="276" w:lineRule="auto"/>
        <w:rPr>
          <w:del w:id="596" w:author="Miska Hannuksela 00" w:date="2023-07-24T14:38:00Z"/>
        </w:rPr>
      </w:pPr>
      <w:r>
        <w:t>When an essential sample group is present in a VVC non-VCL track and the reader does not recognize the sample group, the reader shall ignore and skip the VVC non-VCL track in the process of reconstructing an access unit.</w:t>
      </w:r>
    </w:p>
    <w:p w14:paraId="0CC1E951" w14:textId="3B6B5DDF" w:rsidR="0050352D" w:rsidRPr="00D55D38" w:rsidDel="0063265F" w:rsidRDefault="0050352D" w:rsidP="000E032F">
      <w:pPr>
        <w:rPr>
          <w:del w:id="597" w:author="Miska Hannuksela 00" w:date="2023-07-24T14:38:00Z"/>
        </w:rPr>
      </w:pPr>
    </w:p>
    <w:p w14:paraId="23EA105A" w14:textId="5DF9694B" w:rsidR="000E032F" w:rsidDel="0063265F" w:rsidRDefault="000E032F" w:rsidP="000E032F">
      <w:pPr>
        <w:rPr>
          <w:del w:id="598" w:author="Miska Hannuksela 00" w:date="2023-07-24T14:38:00Z"/>
          <w:i/>
          <w:iCs/>
        </w:rPr>
      </w:pPr>
      <w:del w:id="599" w:author="Miska Hannuksela 00" w:date="2023-07-24T14:38:00Z">
        <w:r w:rsidDel="0063265F">
          <w:rPr>
            <w:i/>
            <w:iCs/>
          </w:rPr>
          <w:delText>Add the following to Bibliography:</w:delText>
        </w:r>
      </w:del>
    </w:p>
    <w:p w14:paraId="658219F2" w14:textId="5EF6B80A" w:rsidR="000E032F" w:rsidRPr="00975EEF" w:rsidDel="0063265F" w:rsidRDefault="000E032F" w:rsidP="000E032F">
      <w:pPr>
        <w:rPr>
          <w:del w:id="600" w:author="Miska Hannuksela 00" w:date="2023-07-24T14:38:00Z"/>
        </w:rPr>
      </w:pPr>
      <w:del w:id="601" w:author="Miska Hannuksela 00" w:date="2023-07-24T14:38:00Z">
        <w:r w:rsidDel="0063265F">
          <w:delText xml:space="preserve">ISO/IEC 15938-17, </w:delText>
        </w:r>
        <w:r w:rsidRPr="000E032F" w:rsidDel="0063265F">
          <w:rPr>
            <w:i/>
            <w:iCs/>
          </w:rPr>
          <w:delText>Information technology — Multimedia content description interface — Part 17: Compression of neural networks for multimedia content description and analysis</w:delText>
        </w:r>
      </w:del>
    </w:p>
    <w:p w14:paraId="724C9AFC" w14:textId="77777777" w:rsidR="00151BD5" w:rsidRPr="00BC394B" w:rsidRDefault="00151BD5">
      <w:pPr>
        <w:spacing w:after="240" w:line="276" w:lineRule="auto"/>
        <w:pPrChange w:id="602" w:author="Miska Hannuksela 00" w:date="2023-07-24T14:38:00Z">
          <w:pPr/>
        </w:pPrChange>
      </w:pPr>
    </w:p>
    <w:sectPr w:rsidR="00151BD5" w:rsidRPr="00BC394B" w:rsidSect="00C845B4">
      <w:footerReference w:type="even" r:id="rId25"/>
      <w:footerReference w:type="default" r:id="rId26"/>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3" w:author="DENOUAL Franck" w:date="2023-07-26T09:49:00Z" w:initials="DF">
    <w:p w14:paraId="4E43F167" w14:textId="4895432B" w:rsidR="00A446A9" w:rsidRDefault="00A446A9">
      <w:pPr>
        <w:pStyle w:val="CommentText"/>
      </w:pPr>
      <w:r>
        <w:rPr>
          <w:rStyle w:val="CommentReference"/>
        </w:rPr>
        <w:annotationRef/>
      </w:r>
      <w:r>
        <w:t xml:space="preserve">Values for </w:t>
      </w:r>
      <w:r w:rsidR="009C51C5">
        <w:t xml:space="preserve">SEI </w:t>
      </w:r>
      <w:r>
        <w:t>payload types indicated at the beginning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43F16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6A93" w16cex:dateUtc="2023-07-26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43F167" w16cid:durableId="286B6A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7CCE6" w14:textId="77777777" w:rsidR="00FD45F8" w:rsidRDefault="00FD45F8">
      <w:pPr>
        <w:spacing w:after="0" w:line="240" w:lineRule="auto"/>
      </w:pPr>
      <w:r>
        <w:separator/>
      </w:r>
    </w:p>
  </w:endnote>
  <w:endnote w:type="continuationSeparator" w:id="0">
    <w:p w14:paraId="643CEBA0" w14:textId="77777777" w:rsidR="00FD45F8" w:rsidRDefault="00FD4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A1A8"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8E23" w14:textId="77777777"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E3DE" w14:textId="77777777" w:rsidR="00125F96" w:rsidRDefault="00125F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89F4"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8F88"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092A"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A2F5" w14:textId="77777777" w:rsidR="004421EF" w:rsidRPr="00BA1CC8" w:rsidRDefault="004421EF"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BFB18" w14:textId="77777777" w:rsidR="00FD45F8" w:rsidRDefault="00FD45F8">
      <w:pPr>
        <w:spacing w:after="0" w:line="240" w:lineRule="auto"/>
      </w:pPr>
      <w:r>
        <w:separator/>
      </w:r>
    </w:p>
  </w:footnote>
  <w:footnote w:type="continuationSeparator" w:id="0">
    <w:p w14:paraId="65F22359" w14:textId="77777777" w:rsidR="00FD45F8" w:rsidRDefault="00FD4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295F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5886" w14:textId="77777777" w:rsidR="00125F96" w:rsidRDefault="00125F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9F1F" w14:textId="77777777" w:rsidR="00125F96" w:rsidRDefault="00125F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6B4E" w14:textId="0D428F93" w:rsidR="004421EF" w:rsidRPr="004D16C0" w:rsidRDefault="004421EF" w:rsidP="004D16C0">
    <w:pPr>
      <w:pStyle w:val="Header"/>
      <w:spacing w:after="720" w:line="240" w:lineRule="exact"/>
      <w:jc w:val="left"/>
      <w:rPr>
        <w:sz w:val="24"/>
        <w:szCs w:val="24"/>
      </w:rPr>
    </w:pPr>
    <w:r w:rsidRPr="004D16C0">
      <w:rPr>
        <w:sz w:val="24"/>
        <w:szCs w:val="24"/>
      </w:rPr>
      <w:t>ISO</w:t>
    </w:r>
    <w:r w:rsidR="00D42709">
      <w:rPr>
        <w:sz w:val="24"/>
        <w:szCs w:val="24"/>
      </w:rPr>
      <w:t>/IEC</w:t>
    </w:r>
    <w:r w:rsidRPr="004D16C0">
      <w:rPr>
        <w:sz w:val="24"/>
        <w:szCs w:val="24"/>
      </w:rPr>
      <w:t> </w:t>
    </w:r>
    <w:r w:rsidR="00D42709">
      <w:rPr>
        <w:sz w:val="24"/>
        <w:szCs w:val="24"/>
      </w:rPr>
      <w:t>14496-15</w:t>
    </w:r>
    <w:r w:rsidRPr="004D16C0">
      <w:rPr>
        <w:sz w:val="24"/>
        <w:szCs w:val="24"/>
      </w:rPr>
      <w:t>:</w:t>
    </w:r>
    <w:r w:rsidR="00D42709">
      <w:rPr>
        <w:sz w:val="24"/>
        <w:szCs w:val="24"/>
      </w:rPr>
      <w:t xml:space="preserve">2022 </w:t>
    </w:r>
    <w:r w:rsidRPr="004D16C0">
      <w:rPr>
        <w:sz w:val="24"/>
        <w:szCs w:val="24"/>
      </w:rPr>
      <w:t>(</w:t>
    </w:r>
    <w:r w:rsidR="00D42709">
      <w:rPr>
        <w:sz w:val="24"/>
        <w:szCs w:val="24"/>
      </w:rPr>
      <w:t>E</w:t>
    </w:r>
    <w:r w:rsidRPr="004D16C0">
      <w:rPr>
        <w:sz w:val="24"/>
        <w:szCs w:val="24"/>
      </w:rPr>
      <w:t>)</w:t>
    </w:r>
    <w:r w:rsidR="00D42709">
      <w:rPr>
        <w:sz w:val="24"/>
        <w:szCs w:val="24"/>
      </w:rPr>
      <w:t xml:space="preserve"> AMD.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ACBF" w14:textId="1868E762" w:rsidR="004421EF" w:rsidRPr="004D16C0" w:rsidRDefault="00D4270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14496-15</w:t>
    </w:r>
    <w:r w:rsidRPr="004D16C0">
      <w:rPr>
        <w:sz w:val="24"/>
        <w:szCs w:val="24"/>
      </w:rPr>
      <w:t>:</w:t>
    </w:r>
    <w:r>
      <w:rPr>
        <w:sz w:val="24"/>
        <w:szCs w:val="24"/>
      </w:rPr>
      <w:t xml:space="preserve">2022 </w:t>
    </w:r>
    <w:r w:rsidRPr="004D16C0">
      <w:rPr>
        <w:sz w:val="24"/>
        <w:szCs w:val="24"/>
      </w:rPr>
      <w:t>(</w:t>
    </w:r>
    <w:r>
      <w:rPr>
        <w:sz w:val="24"/>
        <w:szCs w:val="24"/>
      </w:rPr>
      <w:t>E</w:t>
    </w:r>
    <w:r w:rsidRPr="004D16C0">
      <w:rPr>
        <w:sz w:val="24"/>
        <w:szCs w:val="24"/>
      </w:rPr>
      <w:t>)</w:t>
    </w:r>
    <w:r>
      <w:rPr>
        <w:sz w:val="24"/>
        <w:szCs w:val="24"/>
      </w:rPr>
      <w:t xml:space="preserve"> AMD.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34BA0664"/>
    <w:multiLevelType w:val="hybridMultilevel"/>
    <w:tmpl w:val="9044F0C4"/>
    <w:lvl w:ilvl="0" w:tplc="BE5AF528">
      <w:start w:val="89"/>
      <w:numFmt w:val="bullet"/>
      <w:lvlText w:val="—"/>
      <w:lvlJc w:val="left"/>
      <w:pPr>
        <w:ind w:left="720" w:hanging="360"/>
      </w:pPr>
      <w:rPr>
        <w:rFonts w:ascii="Cambria" w:eastAsia="MS Mincho"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0E11E8"/>
    <w:multiLevelType w:val="hybridMultilevel"/>
    <w:tmpl w:val="4C585068"/>
    <w:lvl w:ilvl="0" w:tplc="62084730">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3220717">
    <w:abstractNumId w:val="15"/>
  </w:num>
  <w:num w:numId="2" w16cid:durableId="1404066344">
    <w:abstractNumId w:val="15"/>
  </w:num>
  <w:num w:numId="3" w16cid:durableId="1205098520">
    <w:abstractNumId w:val="15"/>
  </w:num>
  <w:num w:numId="4" w16cid:durableId="242958120">
    <w:abstractNumId w:val="15"/>
  </w:num>
  <w:num w:numId="5" w16cid:durableId="1051465185">
    <w:abstractNumId w:val="15"/>
  </w:num>
  <w:num w:numId="6" w16cid:durableId="1027559195">
    <w:abstractNumId w:val="15"/>
  </w:num>
  <w:num w:numId="7" w16cid:durableId="1906183933">
    <w:abstractNumId w:val="10"/>
  </w:num>
  <w:num w:numId="8" w16cid:durableId="1537431517">
    <w:abstractNumId w:val="10"/>
  </w:num>
  <w:num w:numId="9" w16cid:durableId="204220525">
    <w:abstractNumId w:val="10"/>
  </w:num>
  <w:num w:numId="10" w16cid:durableId="1007290635">
    <w:abstractNumId w:val="10"/>
  </w:num>
  <w:num w:numId="11" w16cid:durableId="1408456085">
    <w:abstractNumId w:val="10"/>
  </w:num>
  <w:num w:numId="12" w16cid:durableId="2038113386">
    <w:abstractNumId w:val="10"/>
  </w:num>
  <w:num w:numId="13" w16cid:durableId="1450081709">
    <w:abstractNumId w:val="17"/>
  </w:num>
  <w:num w:numId="14" w16cid:durableId="95710387">
    <w:abstractNumId w:val="13"/>
  </w:num>
  <w:num w:numId="15" w16cid:durableId="1645743906">
    <w:abstractNumId w:val="14"/>
  </w:num>
  <w:num w:numId="16" w16cid:durableId="269094203">
    <w:abstractNumId w:val="19"/>
  </w:num>
  <w:num w:numId="17" w16cid:durableId="1139304333">
    <w:abstractNumId w:val="21"/>
  </w:num>
  <w:num w:numId="18" w16cid:durableId="2102483105">
    <w:abstractNumId w:val="12"/>
  </w:num>
  <w:num w:numId="19" w16cid:durableId="748423059">
    <w:abstractNumId w:val="11"/>
  </w:num>
  <w:num w:numId="20" w16cid:durableId="187451660">
    <w:abstractNumId w:val="18"/>
  </w:num>
  <w:num w:numId="21" w16cid:durableId="1381171582">
    <w:abstractNumId w:val="9"/>
  </w:num>
  <w:num w:numId="22" w16cid:durableId="1673990764">
    <w:abstractNumId w:val="7"/>
  </w:num>
  <w:num w:numId="23" w16cid:durableId="2112772756">
    <w:abstractNumId w:val="6"/>
  </w:num>
  <w:num w:numId="24" w16cid:durableId="1718629365">
    <w:abstractNumId w:val="5"/>
  </w:num>
  <w:num w:numId="25" w16cid:durableId="156893748">
    <w:abstractNumId w:val="4"/>
  </w:num>
  <w:num w:numId="26" w16cid:durableId="349453759">
    <w:abstractNumId w:val="8"/>
  </w:num>
  <w:num w:numId="27" w16cid:durableId="1926260315">
    <w:abstractNumId w:val="3"/>
  </w:num>
  <w:num w:numId="28" w16cid:durableId="305473931">
    <w:abstractNumId w:val="2"/>
  </w:num>
  <w:num w:numId="29" w16cid:durableId="1248265845">
    <w:abstractNumId w:val="1"/>
  </w:num>
  <w:num w:numId="30" w16cid:durableId="222722795">
    <w:abstractNumId w:val="0"/>
  </w:num>
  <w:num w:numId="31" w16cid:durableId="1046832146">
    <w:abstractNumId w:val="16"/>
  </w:num>
  <w:num w:numId="32" w16cid:durableId="154274737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ska Hannuksela 00">
    <w15:presenceInfo w15:providerId="None" w15:userId="Miska Hannuksela 00"/>
  </w15:person>
  <w15:person w15:author="Ye-Kui Wang (yk1)">
    <w15:presenceInfo w15:providerId="None" w15:userId="Ye-Kui Wang (yk1)"/>
  </w15:person>
  <w15:person w15:author="DENOUAL Franck">
    <w15:presenceInfo w15:providerId="AD" w15:userId="S-1-5-21-226764037-381646214-1788637320-1672"/>
  </w15:person>
  <w15:person w15:author="Miska Hannuksela 02">
    <w15:presenceInfo w15:providerId="None" w15:userId="Miska Hannuksela 02"/>
  </w15:person>
  <w15:person w15:author="Ye-Kui Wang (yk02)">
    <w15:presenceInfo w15:providerId="None" w15:userId="Ye-Kui Wang (yk02)"/>
  </w15:person>
  <w15:person w15:author="Miska Hannuksela 01">
    <w15:presenceInfo w15:providerId="None" w15:userId="Miska Hannuksela 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59"/>
    <w:rsid w:val="00031B5E"/>
    <w:rsid w:val="0004257F"/>
    <w:rsid w:val="0004324B"/>
    <w:rsid w:val="000518A1"/>
    <w:rsid w:val="00052262"/>
    <w:rsid w:val="000544D5"/>
    <w:rsid w:val="00055455"/>
    <w:rsid w:val="00060093"/>
    <w:rsid w:val="00072D10"/>
    <w:rsid w:val="00075BD7"/>
    <w:rsid w:val="00096387"/>
    <w:rsid w:val="000A6B2E"/>
    <w:rsid w:val="000B5C9B"/>
    <w:rsid w:val="000C033F"/>
    <w:rsid w:val="000C5A4C"/>
    <w:rsid w:val="000D278C"/>
    <w:rsid w:val="000D60C2"/>
    <w:rsid w:val="000E032F"/>
    <w:rsid w:val="000F0E7A"/>
    <w:rsid w:val="000F10D2"/>
    <w:rsid w:val="0011346C"/>
    <w:rsid w:val="001233B9"/>
    <w:rsid w:val="00125F96"/>
    <w:rsid w:val="00147C95"/>
    <w:rsid w:val="00151B6D"/>
    <w:rsid w:val="00151BD5"/>
    <w:rsid w:val="0015226D"/>
    <w:rsid w:val="00162783"/>
    <w:rsid w:val="0018616B"/>
    <w:rsid w:val="001A0B0F"/>
    <w:rsid w:val="001A33D0"/>
    <w:rsid w:val="001A4268"/>
    <w:rsid w:val="001A4A5D"/>
    <w:rsid w:val="001A6FE7"/>
    <w:rsid w:val="001B0F4C"/>
    <w:rsid w:val="001B3549"/>
    <w:rsid w:val="001B51CD"/>
    <w:rsid w:val="001C6575"/>
    <w:rsid w:val="001D30D9"/>
    <w:rsid w:val="001E48D6"/>
    <w:rsid w:val="00236DAA"/>
    <w:rsid w:val="002506EC"/>
    <w:rsid w:val="00253069"/>
    <w:rsid w:val="00264095"/>
    <w:rsid w:val="002812EB"/>
    <w:rsid w:val="002813DC"/>
    <w:rsid w:val="00286B0A"/>
    <w:rsid w:val="00286EF7"/>
    <w:rsid w:val="00294FB0"/>
    <w:rsid w:val="002A1FAF"/>
    <w:rsid w:val="002A3C4E"/>
    <w:rsid w:val="002C453D"/>
    <w:rsid w:val="002C4667"/>
    <w:rsid w:val="002E0796"/>
    <w:rsid w:val="002E7F06"/>
    <w:rsid w:val="00314414"/>
    <w:rsid w:val="00322AA1"/>
    <w:rsid w:val="003259B9"/>
    <w:rsid w:val="00333718"/>
    <w:rsid w:val="00356BEC"/>
    <w:rsid w:val="003621EE"/>
    <w:rsid w:val="00395E39"/>
    <w:rsid w:val="00396685"/>
    <w:rsid w:val="003B153F"/>
    <w:rsid w:val="003D01B3"/>
    <w:rsid w:val="003E18DF"/>
    <w:rsid w:val="00400F60"/>
    <w:rsid w:val="00402FBB"/>
    <w:rsid w:val="00404DBD"/>
    <w:rsid w:val="00405B8E"/>
    <w:rsid w:val="00423DEF"/>
    <w:rsid w:val="00426C8C"/>
    <w:rsid w:val="004364FA"/>
    <w:rsid w:val="004417F0"/>
    <w:rsid w:val="004421EF"/>
    <w:rsid w:val="00481387"/>
    <w:rsid w:val="00490CBC"/>
    <w:rsid w:val="00494DC9"/>
    <w:rsid w:val="004A63D9"/>
    <w:rsid w:val="004B049A"/>
    <w:rsid w:val="004C241D"/>
    <w:rsid w:val="004D16C0"/>
    <w:rsid w:val="004D3DEB"/>
    <w:rsid w:val="004E6E8E"/>
    <w:rsid w:val="00501F28"/>
    <w:rsid w:val="0050352D"/>
    <w:rsid w:val="00520388"/>
    <w:rsid w:val="00521C8E"/>
    <w:rsid w:val="00526284"/>
    <w:rsid w:val="005318B3"/>
    <w:rsid w:val="0054733A"/>
    <w:rsid w:val="005473A0"/>
    <w:rsid w:val="005838C2"/>
    <w:rsid w:val="00596E93"/>
    <w:rsid w:val="005B3EC6"/>
    <w:rsid w:val="005C1413"/>
    <w:rsid w:val="005C3646"/>
    <w:rsid w:val="005D6017"/>
    <w:rsid w:val="0060765A"/>
    <w:rsid w:val="00610D56"/>
    <w:rsid w:val="0063265F"/>
    <w:rsid w:val="00652F34"/>
    <w:rsid w:val="006570AD"/>
    <w:rsid w:val="00673172"/>
    <w:rsid w:val="00675DB0"/>
    <w:rsid w:val="0068101F"/>
    <w:rsid w:val="006848FE"/>
    <w:rsid w:val="00692383"/>
    <w:rsid w:val="006940EF"/>
    <w:rsid w:val="006B4511"/>
    <w:rsid w:val="006C48BF"/>
    <w:rsid w:val="006D3D76"/>
    <w:rsid w:val="006F1E76"/>
    <w:rsid w:val="0073389D"/>
    <w:rsid w:val="007343A1"/>
    <w:rsid w:val="00736962"/>
    <w:rsid w:val="00740B6F"/>
    <w:rsid w:val="007619A2"/>
    <w:rsid w:val="00762AED"/>
    <w:rsid w:val="00771DC2"/>
    <w:rsid w:val="007812F0"/>
    <w:rsid w:val="007933A8"/>
    <w:rsid w:val="007A4346"/>
    <w:rsid w:val="007B5DAA"/>
    <w:rsid w:val="007C16D2"/>
    <w:rsid w:val="007C6648"/>
    <w:rsid w:val="007F3B91"/>
    <w:rsid w:val="007F7F35"/>
    <w:rsid w:val="00810E7B"/>
    <w:rsid w:val="00864D32"/>
    <w:rsid w:val="008713ED"/>
    <w:rsid w:val="008814B2"/>
    <w:rsid w:val="00885E28"/>
    <w:rsid w:val="00897961"/>
    <w:rsid w:val="008A19DA"/>
    <w:rsid w:val="008A6D64"/>
    <w:rsid w:val="008B6581"/>
    <w:rsid w:val="008F2F5F"/>
    <w:rsid w:val="008F364F"/>
    <w:rsid w:val="00901704"/>
    <w:rsid w:val="00914FA0"/>
    <w:rsid w:val="00917973"/>
    <w:rsid w:val="00961960"/>
    <w:rsid w:val="0097303B"/>
    <w:rsid w:val="00975EEF"/>
    <w:rsid w:val="00982C54"/>
    <w:rsid w:val="009A13C7"/>
    <w:rsid w:val="009A4D7C"/>
    <w:rsid w:val="009B4541"/>
    <w:rsid w:val="009C51C5"/>
    <w:rsid w:val="009E2DB6"/>
    <w:rsid w:val="009E7B5A"/>
    <w:rsid w:val="00A10C28"/>
    <w:rsid w:val="00A4141A"/>
    <w:rsid w:val="00A446A9"/>
    <w:rsid w:val="00A45AE0"/>
    <w:rsid w:val="00A50D78"/>
    <w:rsid w:val="00A64E96"/>
    <w:rsid w:val="00A752AD"/>
    <w:rsid w:val="00AD6264"/>
    <w:rsid w:val="00AE1B86"/>
    <w:rsid w:val="00B00068"/>
    <w:rsid w:val="00B16F7C"/>
    <w:rsid w:val="00B63329"/>
    <w:rsid w:val="00B77025"/>
    <w:rsid w:val="00B80F08"/>
    <w:rsid w:val="00B83404"/>
    <w:rsid w:val="00B84D5E"/>
    <w:rsid w:val="00B9118A"/>
    <w:rsid w:val="00BA1F97"/>
    <w:rsid w:val="00BA6E9D"/>
    <w:rsid w:val="00BC394B"/>
    <w:rsid w:val="00BE5914"/>
    <w:rsid w:val="00BE5F1A"/>
    <w:rsid w:val="00BF1ECA"/>
    <w:rsid w:val="00BF1FA0"/>
    <w:rsid w:val="00BF7921"/>
    <w:rsid w:val="00C33932"/>
    <w:rsid w:val="00C4321B"/>
    <w:rsid w:val="00C4462E"/>
    <w:rsid w:val="00C507FB"/>
    <w:rsid w:val="00C5269D"/>
    <w:rsid w:val="00C618F1"/>
    <w:rsid w:val="00C65759"/>
    <w:rsid w:val="00C800D6"/>
    <w:rsid w:val="00C80DEE"/>
    <w:rsid w:val="00C83357"/>
    <w:rsid w:val="00C845B4"/>
    <w:rsid w:val="00C878AB"/>
    <w:rsid w:val="00CA0F77"/>
    <w:rsid w:val="00CA6CAF"/>
    <w:rsid w:val="00CB117B"/>
    <w:rsid w:val="00CB5EBE"/>
    <w:rsid w:val="00CC7F3F"/>
    <w:rsid w:val="00CD0240"/>
    <w:rsid w:val="00CD0D5E"/>
    <w:rsid w:val="00CE5D47"/>
    <w:rsid w:val="00D10BFE"/>
    <w:rsid w:val="00D12684"/>
    <w:rsid w:val="00D17F1C"/>
    <w:rsid w:val="00D21A10"/>
    <w:rsid w:val="00D27232"/>
    <w:rsid w:val="00D33289"/>
    <w:rsid w:val="00D42709"/>
    <w:rsid w:val="00D55D38"/>
    <w:rsid w:val="00D5750C"/>
    <w:rsid w:val="00D6037B"/>
    <w:rsid w:val="00D77494"/>
    <w:rsid w:val="00D91A34"/>
    <w:rsid w:val="00D94E97"/>
    <w:rsid w:val="00D95D9C"/>
    <w:rsid w:val="00DB1C75"/>
    <w:rsid w:val="00DB6BB6"/>
    <w:rsid w:val="00DB7627"/>
    <w:rsid w:val="00DD1BA4"/>
    <w:rsid w:val="00DD6621"/>
    <w:rsid w:val="00DE21F6"/>
    <w:rsid w:val="00DE4393"/>
    <w:rsid w:val="00DF121D"/>
    <w:rsid w:val="00DF6AAF"/>
    <w:rsid w:val="00E014A1"/>
    <w:rsid w:val="00E0230F"/>
    <w:rsid w:val="00E10B59"/>
    <w:rsid w:val="00E45DE1"/>
    <w:rsid w:val="00E47721"/>
    <w:rsid w:val="00E51BB6"/>
    <w:rsid w:val="00E66E01"/>
    <w:rsid w:val="00E70EA3"/>
    <w:rsid w:val="00E70FA2"/>
    <w:rsid w:val="00E96642"/>
    <w:rsid w:val="00E97103"/>
    <w:rsid w:val="00EA7BD6"/>
    <w:rsid w:val="00EB5B98"/>
    <w:rsid w:val="00EB5FF5"/>
    <w:rsid w:val="00ED0975"/>
    <w:rsid w:val="00ED5FAB"/>
    <w:rsid w:val="00ED681D"/>
    <w:rsid w:val="00EF7169"/>
    <w:rsid w:val="00F17ADF"/>
    <w:rsid w:val="00F41710"/>
    <w:rsid w:val="00F42FEA"/>
    <w:rsid w:val="00F44352"/>
    <w:rsid w:val="00F63838"/>
    <w:rsid w:val="00F73F6A"/>
    <w:rsid w:val="00F77E4F"/>
    <w:rsid w:val="00F81286"/>
    <w:rsid w:val="00F81ACE"/>
    <w:rsid w:val="00F828CA"/>
    <w:rsid w:val="00F85048"/>
    <w:rsid w:val="00F952B9"/>
    <w:rsid w:val="00FA5917"/>
    <w:rsid w:val="00FC1FDA"/>
    <w:rsid w:val="00FD45F8"/>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2ECB6C"/>
  <w15:chartTrackingRefBased/>
  <w15:docId w15:val="{2FC67119-86D5-449C-AE67-299D6FB9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BFE"/>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code0">
    <w:name w:val="code"/>
    <w:basedOn w:val="Normal"/>
    <w:next w:val="Normal"/>
    <w:link w:val="codeZchn"/>
    <w:rsid w:val="00AE1B86"/>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AE1B86"/>
    <w:rPr>
      <w:rFonts w:ascii="Courier New" w:eastAsia="Times New Roman" w:hAnsi="Courier New"/>
      <w:noProof/>
      <w:lang w:val="en-GB"/>
    </w:rPr>
  </w:style>
  <w:style w:type="paragraph" w:styleId="Revision">
    <w:name w:val="Revision"/>
    <w:hidden/>
    <w:uiPriority w:val="99"/>
    <w:semiHidden/>
    <w:rsid w:val="008F364F"/>
    <w:rPr>
      <w:sz w:val="22"/>
      <w:szCs w:val="22"/>
      <w:lang w:val="en-GB"/>
    </w:rPr>
  </w:style>
  <w:style w:type="character" w:styleId="CommentReference">
    <w:name w:val="annotation reference"/>
    <w:basedOn w:val="DefaultParagraphFont"/>
    <w:uiPriority w:val="99"/>
    <w:semiHidden/>
    <w:unhideWhenUsed/>
    <w:rsid w:val="009E2DB6"/>
    <w:rPr>
      <w:sz w:val="16"/>
      <w:szCs w:val="16"/>
    </w:rPr>
  </w:style>
  <w:style w:type="paragraph" w:styleId="CommentText">
    <w:name w:val="annotation text"/>
    <w:basedOn w:val="Normal"/>
    <w:link w:val="CommentTextChar"/>
    <w:uiPriority w:val="99"/>
    <w:unhideWhenUsed/>
    <w:rsid w:val="009E2DB6"/>
    <w:pPr>
      <w:spacing w:line="240" w:lineRule="auto"/>
    </w:pPr>
    <w:rPr>
      <w:sz w:val="20"/>
      <w:szCs w:val="20"/>
    </w:rPr>
  </w:style>
  <w:style w:type="character" w:customStyle="1" w:styleId="CommentTextChar">
    <w:name w:val="Comment Text Char"/>
    <w:basedOn w:val="DefaultParagraphFont"/>
    <w:link w:val="CommentText"/>
    <w:uiPriority w:val="99"/>
    <w:rsid w:val="009E2DB6"/>
    <w:rPr>
      <w:lang w:val="en-GB"/>
    </w:rPr>
  </w:style>
  <w:style w:type="paragraph" w:styleId="CommentSubject">
    <w:name w:val="annotation subject"/>
    <w:basedOn w:val="CommentText"/>
    <w:next w:val="CommentText"/>
    <w:link w:val="CommentSubjectChar"/>
    <w:uiPriority w:val="99"/>
    <w:semiHidden/>
    <w:unhideWhenUsed/>
    <w:rsid w:val="009E2DB6"/>
    <w:rPr>
      <w:b/>
      <w:bCs/>
    </w:rPr>
  </w:style>
  <w:style w:type="character" w:customStyle="1" w:styleId="CommentSubjectChar">
    <w:name w:val="Comment Subject Char"/>
    <w:basedOn w:val="CommentTextChar"/>
    <w:link w:val="CommentSubject"/>
    <w:uiPriority w:val="99"/>
    <w:semiHidden/>
    <w:rsid w:val="009E2DB6"/>
    <w:rPr>
      <w:b/>
      <w:bCs/>
      <w:lang w:val="en-GB"/>
    </w:rPr>
  </w:style>
  <w:style w:type="character" w:customStyle="1" w:styleId="Courier">
    <w:name w:val="Courier"/>
    <w:rsid w:val="0063265F"/>
    <w:rPr>
      <w:rFonts w:ascii="Courier New" w:hAnsi="Courier New" w:cs="Courier New" w:hint="default"/>
    </w:rPr>
  </w:style>
  <w:style w:type="character" w:customStyle="1" w:styleId="codeChar">
    <w:name w:val="code Char"/>
    <w:qFormat/>
    <w:rsid w:val="00402FBB"/>
    <w:rPr>
      <w:rFonts w:ascii="Courier New" w:hAnsi="Courier New" w:cs="Courier New" w:hint="default"/>
      <w:noProof/>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13332">
      <w:bodyDiv w:val="1"/>
      <w:marLeft w:val="0"/>
      <w:marRight w:val="0"/>
      <w:marTop w:val="0"/>
      <w:marBottom w:val="0"/>
      <w:divBdr>
        <w:top w:val="none" w:sz="0" w:space="0" w:color="auto"/>
        <w:left w:val="none" w:sz="0" w:space="0" w:color="auto"/>
        <w:bottom w:val="none" w:sz="0" w:space="0" w:color="auto"/>
        <w:right w:val="none" w:sz="0" w:space="0" w:color="auto"/>
      </w:divBdr>
    </w:div>
    <w:div w:id="743727321">
      <w:bodyDiv w:val="1"/>
      <w:marLeft w:val="0"/>
      <w:marRight w:val="0"/>
      <w:marTop w:val="0"/>
      <w:marBottom w:val="0"/>
      <w:divBdr>
        <w:top w:val="none" w:sz="0" w:space="0" w:color="auto"/>
        <w:left w:val="none" w:sz="0" w:space="0" w:color="auto"/>
        <w:bottom w:val="none" w:sz="0" w:space="0" w:color="auto"/>
        <w:right w:val="none" w:sz="0" w:space="0" w:color="auto"/>
      </w:divBdr>
    </w:div>
    <w:div w:id="780804341">
      <w:bodyDiv w:val="1"/>
      <w:marLeft w:val="0"/>
      <w:marRight w:val="0"/>
      <w:marTop w:val="0"/>
      <w:marBottom w:val="0"/>
      <w:divBdr>
        <w:top w:val="none" w:sz="0" w:space="0" w:color="auto"/>
        <w:left w:val="none" w:sz="0" w:space="0" w:color="auto"/>
        <w:bottom w:val="none" w:sz="0" w:space="0" w:color="auto"/>
        <w:right w:val="none" w:sz="0" w:space="0" w:color="auto"/>
      </w:divBdr>
    </w:div>
    <w:div w:id="1051879891">
      <w:bodyDiv w:val="1"/>
      <w:marLeft w:val="0"/>
      <w:marRight w:val="0"/>
      <w:marTop w:val="0"/>
      <w:marBottom w:val="0"/>
      <w:divBdr>
        <w:top w:val="none" w:sz="0" w:space="0" w:color="auto"/>
        <w:left w:val="none" w:sz="0" w:space="0" w:color="auto"/>
        <w:bottom w:val="none" w:sz="0" w:space="0" w:color="auto"/>
        <w:right w:val="none" w:sz="0" w:space="0" w:color="auto"/>
      </w:divBdr>
    </w:div>
    <w:div w:id="1078819702">
      <w:bodyDiv w:val="1"/>
      <w:marLeft w:val="0"/>
      <w:marRight w:val="0"/>
      <w:marTop w:val="0"/>
      <w:marBottom w:val="0"/>
      <w:divBdr>
        <w:top w:val="none" w:sz="0" w:space="0" w:color="auto"/>
        <w:left w:val="none" w:sz="0" w:space="0" w:color="auto"/>
        <w:bottom w:val="none" w:sz="0" w:space="0" w:color="auto"/>
        <w:right w:val="none" w:sz="0" w:space="0" w:color="auto"/>
      </w:divBdr>
    </w:div>
    <w:div w:id="1373920968">
      <w:bodyDiv w:val="1"/>
      <w:marLeft w:val="0"/>
      <w:marRight w:val="0"/>
      <w:marTop w:val="0"/>
      <w:marBottom w:val="0"/>
      <w:divBdr>
        <w:top w:val="none" w:sz="0" w:space="0" w:color="auto"/>
        <w:left w:val="none" w:sz="0" w:space="0" w:color="auto"/>
        <w:bottom w:val="none" w:sz="0" w:space="0" w:color="auto"/>
        <w:right w:val="none" w:sz="0" w:space="0" w:color="auto"/>
      </w:divBdr>
    </w:div>
    <w:div w:id="153368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Simple_template.dotx</Template>
  <TotalTime>7</TotalTime>
  <Pages>8</Pages>
  <Words>3286</Words>
  <Characters>18732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21975</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Miska Hannuksela 02</cp:lastModifiedBy>
  <cp:revision>2</cp:revision>
  <dcterms:created xsi:type="dcterms:W3CDTF">2023-07-27T07:19:00Z</dcterms:created>
  <dcterms:modified xsi:type="dcterms:W3CDTF">2023-07-27T07:19:00Z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