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296E5E12"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42084A">
        <w:rPr>
          <w:b/>
          <w:noProof/>
          <w:sz w:val="28"/>
          <w:szCs w:val="28"/>
          <w:lang w:val="fr-FR"/>
        </w:rPr>
        <w:t>1</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54CD6906"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42084A">
        <w:rPr>
          <w:b/>
          <w:sz w:val="32"/>
          <w:szCs w:val="32"/>
        </w:rPr>
        <w:t>1</w:t>
      </w:r>
      <w:r w:rsidRPr="00C95C1F">
        <w:rPr>
          <w:b/>
          <w:sz w:val="32"/>
          <w:szCs w:val="32"/>
        </w:rPr>
        <w:t xml:space="preserve">: </w:t>
      </w:r>
      <w:r w:rsidR="0042084A" w:rsidRPr="0042084A">
        <w:rPr>
          <w:b/>
          <w:sz w:val="32"/>
          <w:szCs w:val="32"/>
        </w:rPr>
        <w:t xml:space="preserve">Support for progressive rendering </w:t>
      </w:r>
      <w:r w:rsidR="00985D9D" w:rsidRPr="0042084A">
        <w:rPr>
          <w:b/>
          <w:sz w:val="32"/>
          <w:szCs w:val="32"/>
        </w:rPr>
        <w:t>signalling</w:t>
      </w:r>
      <w:r w:rsidR="0042084A" w:rsidRPr="0042084A">
        <w:rPr>
          <w:b/>
          <w:sz w:val="32"/>
          <w:szCs w:val="32"/>
        </w:rPr>
        <w:t xml:space="preserve"> and other improvements</w:t>
      </w:r>
    </w:p>
    <w:p w14:paraId="0B2384B3" w14:textId="77777777" w:rsidR="001A33D0" w:rsidRPr="00C95C1F" w:rsidRDefault="001A33D0" w:rsidP="001A33D0">
      <w:pPr>
        <w:spacing w:before="2000"/>
      </w:pPr>
    </w:p>
    <w:p w14:paraId="6CA6824B" w14:textId="552CB151" w:rsidR="001A33D0" w:rsidRPr="00C95C1F" w:rsidRDefault="002B1528" w:rsidP="001A33D0">
      <w:pPr>
        <w:pBdr>
          <w:top w:val="single" w:sz="4" w:space="1" w:color="auto"/>
          <w:left w:val="single" w:sz="4" w:space="4" w:color="auto"/>
          <w:bottom w:val="single" w:sz="4" w:space="1" w:color="auto"/>
          <w:right w:val="single" w:sz="4" w:space="4" w:color="auto"/>
        </w:pBdr>
        <w:ind w:left="85" w:right="85"/>
        <w:jc w:val="center"/>
        <w:rPr>
          <w:sz w:val="80"/>
          <w:szCs w:val="80"/>
        </w:rPr>
      </w:pPr>
      <w:proofErr w:type="spellStart"/>
      <w:ins w:id="1" w:author="Frederic Maze (d0)" w:date="2023-08-10T10:24:00Z">
        <w:r>
          <w:rPr>
            <w:sz w:val="80"/>
            <w:szCs w:val="80"/>
          </w:rPr>
          <w:t>PotImp</w:t>
        </w:r>
        <w:proofErr w:type="spellEnd"/>
        <w:r>
          <w:rPr>
            <w:sz w:val="80"/>
            <w:szCs w:val="80"/>
          </w:rPr>
          <w:t xml:space="preserve"> </w:t>
        </w:r>
      </w:ins>
      <w:r w:rsidR="00E84EB7">
        <w:rPr>
          <w:sz w:val="80"/>
          <w:szCs w:val="80"/>
        </w:rPr>
        <w:t>DIS</w:t>
      </w:r>
      <w:r w:rsidR="00E84EB7"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298BB859" w:rsidR="00985D9D"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702BFB95" w14:textId="625F72E2" w:rsidR="00E20118" w:rsidRDefault="00E20118">
      <w:pPr>
        <w:tabs>
          <w:tab w:val="clear" w:pos="403"/>
        </w:tabs>
        <w:spacing w:after="0" w:line="240" w:lineRule="auto"/>
        <w:jc w:val="left"/>
      </w:pPr>
      <w:r>
        <w:br w:type="page"/>
      </w:r>
    </w:p>
    <w:p w14:paraId="0EAFA32C" w14:textId="77777777" w:rsidR="001A33D0" w:rsidRPr="00C95C1F" w:rsidRDefault="001A33D0" w:rsidP="001A33D0">
      <w:pPr>
        <w:pStyle w:val="zzContents"/>
        <w:spacing w:before="0"/>
      </w:pPr>
      <w:r w:rsidRPr="00C95C1F">
        <w:lastRenderedPageBreak/>
        <w:t>Contents</w:t>
      </w:r>
    </w:p>
    <w:p w14:paraId="2B65849C" w14:textId="446042C3" w:rsidR="008E06C5" w:rsidRDefault="00812959">
      <w:pPr>
        <w:pStyle w:val="TOC1"/>
        <w:rPr>
          <w:ins w:id="2" w:author="Frederic Maze (d0)" w:date="2023-08-10T15:25:00Z"/>
          <w:rFonts w:asciiTheme="minorHAnsi" w:eastAsiaTheme="minorEastAsia" w:hAnsiTheme="minorHAnsi" w:cstheme="minorBidi"/>
          <w:b w:val="0"/>
          <w:noProof/>
          <w:lang w:val="fr-FR" w:eastAsia="fr-FR"/>
        </w:rPr>
      </w:pPr>
      <w:r w:rsidRPr="00C95C1F">
        <w:fldChar w:fldCharType="begin"/>
      </w:r>
      <w:r w:rsidRPr="00C95C1F">
        <w:instrText xml:space="preserve"> TOC \o "2-3" \h </w:instrText>
      </w:r>
      <w:r w:rsidR="00310068">
        <w:instrText xml:space="preserve">\f </w:instrText>
      </w:r>
      <w:r w:rsidRPr="00C95C1F">
        <w:instrText xml:space="preserve">\z \t "Heading 1;1;a2;2;a3;3;ANNEX;1;Biblio Title;1;Foreword Title;1;Intro Title;1" </w:instrText>
      </w:r>
      <w:r w:rsidRPr="00C95C1F">
        <w:fldChar w:fldCharType="separate"/>
      </w:r>
      <w:ins w:id="3" w:author="Frederic Maze (d0)" w:date="2023-08-10T15:25:00Z">
        <w:r w:rsidR="008E06C5" w:rsidRPr="002D5D79">
          <w:rPr>
            <w:rStyle w:val="Hyperlink"/>
            <w:noProof/>
          </w:rPr>
          <w:fldChar w:fldCharType="begin"/>
        </w:r>
        <w:r w:rsidR="008E06C5" w:rsidRPr="002D5D79">
          <w:rPr>
            <w:rStyle w:val="Hyperlink"/>
            <w:noProof/>
          </w:rPr>
          <w:instrText xml:space="preserve"> </w:instrText>
        </w:r>
        <w:r w:rsidR="008E06C5">
          <w:rPr>
            <w:noProof/>
          </w:rPr>
          <w:instrText>HYPERLINK \l "_Toc142573564"</w:instrText>
        </w:r>
        <w:r w:rsidR="008E06C5" w:rsidRPr="002D5D79">
          <w:rPr>
            <w:rStyle w:val="Hyperlink"/>
            <w:noProof/>
          </w:rPr>
          <w:instrText xml:space="preserve"> </w:instrText>
        </w:r>
        <w:r w:rsidR="008E06C5" w:rsidRPr="002D5D79">
          <w:rPr>
            <w:rStyle w:val="Hyperlink"/>
            <w:noProof/>
          </w:rPr>
          <w:fldChar w:fldCharType="separate"/>
        </w:r>
        <w:r w:rsidR="008E06C5" w:rsidRPr="002D5D79">
          <w:rPr>
            <w:rStyle w:val="Hyperlink"/>
            <w:noProof/>
          </w:rPr>
          <w:t>Foreword</w:t>
        </w:r>
        <w:r w:rsidR="008E06C5">
          <w:rPr>
            <w:noProof/>
            <w:webHidden/>
          </w:rPr>
          <w:tab/>
        </w:r>
        <w:r w:rsidR="008E06C5">
          <w:rPr>
            <w:noProof/>
            <w:webHidden/>
          </w:rPr>
          <w:fldChar w:fldCharType="begin"/>
        </w:r>
        <w:r w:rsidR="008E06C5">
          <w:rPr>
            <w:noProof/>
            <w:webHidden/>
          </w:rPr>
          <w:instrText xml:space="preserve"> PAGEREF _Toc142573564 \h </w:instrText>
        </w:r>
      </w:ins>
      <w:r w:rsidR="008E06C5">
        <w:rPr>
          <w:noProof/>
          <w:webHidden/>
        </w:rPr>
      </w:r>
      <w:r w:rsidR="008E06C5">
        <w:rPr>
          <w:noProof/>
          <w:webHidden/>
        </w:rPr>
        <w:fldChar w:fldCharType="separate"/>
      </w:r>
      <w:ins w:id="4" w:author="Frederic Maze (d0)" w:date="2023-08-10T15:25:00Z">
        <w:r w:rsidR="008E06C5">
          <w:rPr>
            <w:noProof/>
            <w:webHidden/>
          </w:rPr>
          <w:t>v</w:t>
        </w:r>
        <w:r w:rsidR="008E06C5">
          <w:rPr>
            <w:noProof/>
            <w:webHidden/>
          </w:rPr>
          <w:fldChar w:fldCharType="end"/>
        </w:r>
        <w:r w:rsidR="008E06C5" w:rsidRPr="002D5D79">
          <w:rPr>
            <w:rStyle w:val="Hyperlink"/>
            <w:noProof/>
          </w:rPr>
          <w:fldChar w:fldCharType="end"/>
        </w:r>
      </w:ins>
    </w:p>
    <w:p w14:paraId="709D3135" w14:textId="5DAE5CFC" w:rsidR="008E06C5" w:rsidRDefault="008E06C5">
      <w:pPr>
        <w:pStyle w:val="TOC1"/>
        <w:rPr>
          <w:ins w:id="5" w:author="Frederic Maze (d0)" w:date="2023-08-10T15:25:00Z"/>
          <w:rFonts w:asciiTheme="minorHAnsi" w:eastAsiaTheme="minorEastAsia" w:hAnsiTheme="minorHAnsi" w:cstheme="minorBidi"/>
          <w:b w:val="0"/>
          <w:noProof/>
          <w:lang w:val="fr-FR" w:eastAsia="fr-FR"/>
        </w:rPr>
      </w:pPr>
      <w:ins w:id="6"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"_Toc142573565"</w:instrText>
        </w:r>
        <w:r w:rsidRPr="002D5D79">
          <w:rPr>
            <w:rStyle w:val="Hyperlink"/>
            <w:noProof/>
          </w:rPr>
          <w:instrText xml:space="preserve"> </w:instrText>
        </w:r>
        <w:r w:rsidRPr="002D5D79">
          <w:rPr>
            <w:rStyle w:val="Hyperlink"/>
            <w:noProof/>
          </w:rPr>
          <w:fldChar w:fldCharType="separate"/>
        </w:r>
        <w:r w:rsidRPr="002D5D79">
          <w:rPr>
            <w:rStyle w:val="Hyperlink"/>
            <w:i/>
            <w:noProof/>
          </w:rPr>
          <w:t>3 Terms, definitions, and abbreviated terms</w:t>
        </w:r>
        <w:r>
          <w:rPr>
            <w:noProof/>
            <w:webHidden/>
          </w:rPr>
          <w:tab/>
        </w:r>
        <w:r>
          <w:rPr>
            <w:noProof/>
            <w:webHidden/>
          </w:rPr>
          <w:fldChar w:fldCharType="begin"/>
        </w:r>
        <w:r>
          <w:rPr>
            <w:noProof/>
            <w:webHidden/>
          </w:rPr>
          <w:instrText xml:space="preserve"> PAGEREF _Toc142573565 \h </w:instrText>
        </w:r>
      </w:ins>
      <w:r>
        <w:rPr>
          <w:noProof/>
          <w:webHidden/>
        </w:rPr>
      </w:r>
      <w:r>
        <w:rPr>
          <w:noProof/>
          <w:webHidden/>
        </w:rPr>
        <w:fldChar w:fldCharType="separate"/>
      </w:r>
      <w:ins w:id="7" w:author="Frederic Maze (d0)" w:date="2023-08-10T15:25:00Z">
        <w:r>
          <w:rPr>
            <w:noProof/>
            <w:webHidden/>
          </w:rPr>
          <w:t>1</w:t>
        </w:r>
        <w:r>
          <w:rPr>
            <w:noProof/>
            <w:webHidden/>
          </w:rPr>
          <w:fldChar w:fldCharType="end"/>
        </w:r>
        <w:r w:rsidRPr="002D5D79">
          <w:rPr>
            <w:rStyle w:val="Hyperlink"/>
            <w:noProof/>
          </w:rPr>
          <w:fldChar w:fldCharType="end"/>
        </w:r>
      </w:ins>
    </w:p>
    <w:p w14:paraId="5975A49B" w14:textId="0D177D87" w:rsidR="008E06C5" w:rsidRDefault="008E06C5">
      <w:pPr>
        <w:pStyle w:val="TOC2"/>
        <w:rPr>
          <w:ins w:id="8" w:author="Frederic Maze (d0)" w:date="2023-08-10T15:25:00Z"/>
          <w:rFonts w:asciiTheme="minorHAnsi" w:eastAsiaTheme="minorEastAsia" w:hAnsiTheme="minorHAnsi" w:cstheme="minorBidi"/>
          <w:b w:val="0"/>
          <w:noProof/>
          <w:lang w:val="fr-FR" w:eastAsia="fr-FR"/>
        </w:rPr>
      </w:pPr>
      <w:ins w:id="9"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"_Toc142573566"</w:instrText>
        </w:r>
        <w:r w:rsidRPr="002D5D79">
          <w:rPr>
            <w:rStyle w:val="Hyperlink"/>
            <w:noProof/>
          </w:rPr>
          <w:instrText xml:space="preserve"> </w:instrText>
        </w:r>
        <w:r w:rsidRPr="002D5D79">
          <w:rPr>
            <w:rStyle w:val="Hyperlink"/>
            <w:noProof/>
          </w:rPr>
          <w:fldChar w:fldCharType="separate"/>
        </w:r>
        <w:r w:rsidRPr="002D5D79">
          <w:rPr>
            <w:rStyle w:val="Hyperlink"/>
            <w:i/>
            <w:noProof/>
          </w:rPr>
          <w:t>3.1 Terms and definitions</w:t>
        </w:r>
        <w:r>
          <w:rPr>
            <w:noProof/>
            <w:webHidden/>
          </w:rPr>
          <w:tab/>
        </w:r>
        <w:r>
          <w:rPr>
            <w:noProof/>
            <w:webHidden/>
          </w:rPr>
          <w:fldChar w:fldCharType="begin"/>
        </w:r>
        <w:r>
          <w:rPr>
            <w:noProof/>
            <w:webHidden/>
          </w:rPr>
          <w:instrText xml:space="preserve"> PAGEREF _Toc142573566 \h </w:instrText>
        </w:r>
      </w:ins>
      <w:r>
        <w:rPr>
          <w:noProof/>
          <w:webHidden/>
        </w:rPr>
      </w:r>
      <w:r>
        <w:rPr>
          <w:noProof/>
          <w:webHidden/>
        </w:rPr>
        <w:fldChar w:fldCharType="separate"/>
      </w:r>
      <w:ins w:id="10" w:author="Frederic Maze (d0)" w:date="2023-08-10T15:25:00Z">
        <w:r>
          <w:rPr>
            <w:noProof/>
            <w:webHidden/>
          </w:rPr>
          <w:t>1</w:t>
        </w:r>
        <w:r>
          <w:rPr>
            <w:noProof/>
            <w:webHidden/>
          </w:rPr>
          <w:fldChar w:fldCharType="end"/>
        </w:r>
        <w:r w:rsidRPr="002D5D79">
          <w:rPr>
            <w:rStyle w:val="Hyperlink"/>
            <w:noProof/>
          </w:rPr>
          <w:fldChar w:fldCharType="end"/>
        </w:r>
      </w:ins>
    </w:p>
    <w:p w14:paraId="1138ACF2" w14:textId="4A984605" w:rsidR="008E06C5" w:rsidRDefault="008E06C5">
      <w:pPr>
        <w:pStyle w:val="TOC2"/>
        <w:rPr>
          <w:ins w:id="11" w:author="Frederic Maze (d0)" w:date="2023-08-10T15:25:00Z"/>
          <w:rFonts w:asciiTheme="minorHAnsi" w:eastAsiaTheme="minorEastAsia" w:hAnsiTheme="minorHAnsi" w:cstheme="minorBidi"/>
          <w:b w:val="0"/>
          <w:noProof/>
          <w:lang w:val="fr-FR" w:eastAsia="fr-FR"/>
        </w:rPr>
      </w:pPr>
      <w:ins w:id="12"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"_Toc142573567"</w:instrText>
        </w:r>
        <w:r w:rsidRPr="002D5D79">
          <w:rPr>
            <w:rStyle w:val="Hyperlink"/>
            <w:noProof/>
          </w:rPr>
          <w:instrText xml:space="preserve"> </w:instrText>
        </w:r>
        <w:r w:rsidRPr="002D5D79">
          <w:rPr>
            <w:rStyle w:val="Hyperlink"/>
            <w:noProof/>
          </w:rPr>
          <w:fldChar w:fldCharType="separate"/>
        </w:r>
        <w:r w:rsidRPr="002D5D79">
          <w:rPr>
            <w:rStyle w:val="Hyperlink"/>
            <w:noProof/>
          </w:rPr>
          <w:t>3.1.AA</w:t>
        </w:r>
        <w:r>
          <w:rPr>
            <w:rFonts w:asciiTheme="minorHAnsi" w:eastAsiaTheme="minorEastAsia" w:hAnsiTheme="minorHAnsi" w:cstheme="minorBidi"/>
            <w:b w:val="0"/>
            <w:noProof/>
            <w:lang w:val="fr-FR" w:eastAsia="fr-FR"/>
          </w:rPr>
          <w:tab/>
        </w:r>
        <w:r w:rsidRPr="002D5D79">
          <w:rPr>
            <w:rStyle w:val="Hyperlink"/>
            <w:noProof/>
          </w:rPr>
          <w:t xml:space="preserve"> region</w:t>
        </w:r>
        <w:r>
          <w:rPr>
            <w:noProof/>
            <w:webHidden/>
          </w:rPr>
          <w:tab/>
        </w:r>
        <w:r>
          <w:rPr>
            <w:noProof/>
            <w:webHidden/>
          </w:rPr>
          <w:fldChar w:fldCharType="begin"/>
        </w:r>
        <w:r>
          <w:rPr>
            <w:noProof/>
            <w:webHidden/>
          </w:rPr>
          <w:instrText xml:space="preserve"> PAGEREF _Toc142573567 \h </w:instrText>
        </w:r>
      </w:ins>
      <w:r>
        <w:rPr>
          <w:noProof/>
          <w:webHidden/>
        </w:rPr>
      </w:r>
      <w:r>
        <w:rPr>
          <w:noProof/>
          <w:webHidden/>
        </w:rPr>
        <w:fldChar w:fldCharType="separate"/>
      </w:r>
      <w:ins w:id="13" w:author="Frederic Maze (d0)" w:date="2023-08-10T15:25:00Z">
        <w:r>
          <w:rPr>
            <w:noProof/>
            <w:webHidden/>
          </w:rPr>
          <w:t>1</w:t>
        </w:r>
        <w:r>
          <w:rPr>
            <w:noProof/>
            <w:webHidden/>
          </w:rPr>
          <w:fldChar w:fldCharType="end"/>
        </w:r>
        <w:r w:rsidRPr="002D5D79">
          <w:rPr>
            <w:rStyle w:val="Hyperlink"/>
            <w:noProof/>
          </w:rPr>
          <w:fldChar w:fldCharType="end"/>
        </w:r>
      </w:ins>
    </w:p>
    <w:p w14:paraId="464F8333" w14:textId="16D7FE79" w:rsidR="008E06C5" w:rsidRDefault="008E06C5">
      <w:pPr>
        <w:pStyle w:val="TOC2"/>
        <w:rPr>
          <w:ins w:id="14" w:author="Frederic Maze (d0)" w:date="2023-08-10T15:25:00Z"/>
          <w:rFonts w:asciiTheme="minorHAnsi" w:eastAsiaTheme="minorEastAsia" w:hAnsiTheme="minorHAnsi" w:cstheme="minorBidi"/>
          <w:b w:val="0"/>
          <w:noProof/>
          <w:lang w:val="fr-FR" w:eastAsia="fr-FR"/>
        </w:rPr>
      </w:pPr>
      <w:ins w:id="15"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"_Toc142573568"</w:instrText>
        </w:r>
        <w:r w:rsidRPr="002D5D79">
          <w:rPr>
            <w:rStyle w:val="Hyperlink"/>
            <w:noProof/>
          </w:rPr>
          <w:instrText xml:space="preserve"> </w:instrText>
        </w:r>
        <w:r w:rsidRPr="002D5D79">
          <w:rPr>
            <w:rStyle w:val="Hyperlink"/>
            <w:noProof/>
          </w:rPr>
          <w:fldChar w:fldCharType="separate"/>
        </w:r>
        <w:r w:rsidRPr="002D5D79">
          <w:rPr>
            <w:rStyle w:val="Hyperlink"/>
            <w:noProof/>
          </w:rPr>
          <w:t>3.1.BB</w:t>
        </w:r>
        <w:r>
          <w:rPr>
            <w:rFonts w:asciiTheme="minorHAnsi" w:eastAsiaTheme="minorEastAsia" w:hAnsiTheme="minorHAnsi" w:cstheme="minorBidi"/>
            <w:b w:val="0"/>
            <w:noProof/>
            <w:lang w:val="fr-FR" w:eastAsia="fr-FR"/>
          </w:rPr>
          <w:tab/>
        </w:r>
        <w:r w:rsidRPr="002D5D79">
          <w:rPr>
            <w:rStyle w:val="Hyperlink"/>
            <w:noProof/>
          </w:rPr>
          <w:t xml:space="preserve"> region annotation</w:t>
        </w:r>
        <w:r>
          <w:rPr>
            <w:noProof/>
            <w:webHidden/>
          </w:rPr>
          <w:tab/>
        </w:r>
        <w:r>
          <w:rPr>
            <w:noProof/>
            <w:webHidden/>
          </w:rPr>
          <w:fldChar w:fldCharType="begin"/>
        </w:r>
        <w:r>
          <w:rPr>
            <w:noProof/>
            <w:webHidden/>
          </w:rPr>
          <w:instrText xml:space="preserve"> PAGEREF _Toc142573568 \h </w:instrText>
        </w:r>
      </w:ins>
      <w:r>
        <w:rPr>
          <w:noProof/>
          <w:webHidden/>
        </w:rPr>
      </w:r>
      <w:r>
        <w:rPr>
          <w:noProof/>
          <w:webHidden/>
        </w:rPr>
        <w:fldChar w:fldCharType="separate"/>
      </w:r>
      <w:ins w:id="16" w:author="Frederic Maze (d0)" w:date="2023-08-10T15:25:00Z">
        <w:r>
          <w:rPr>
            <w:noProof/>
            <w:webHidden/>
          </w:rPr>
          <w:t>1</w:t>
        </w:r>
        <w:r>
          <w:rPr>
            <w:noProof/>
            <w:webHidden/>
          </w:rPr>
          <w:fldChar w:fldCharType="end"/>
        </w:r>
        <w:r w:rsidRPr="002D5D79">
          <w:rPr>
            <w:rStyle w:val="Hyperlink"/>
            <w:noProof/>
          </w:rPr>
          <w:fldChar w:fldCharType="end"/>
        </w:r>
      </w:ins>
    </w:p>
    <w:p w14:paraId="736919B6" w14:textId="4F5939F8" w:rsidR="008E06C5" w:rsidRDefault="008E06C5">
      <w:pPr>
        <w:pStyle w:val="TOC2"/>
        <w:rPr>
          <w:ins w:id="17" w:author="Frederic Maze (d0)" w:date="2023-08-10T15:25:00Z"/>
          <w:rFonts w:asciiTheme="minorHAnsi" w:eastAsiaTheme="minorEastAsia" w:hAnsiTheme="minorHAnsi" w:cstheme="minorBidi"/>
          <w:b w:val="0"/>
          <w:noProof/>
          <w:lang w:val="fr-FR" w:eastAsia="fr-FR"/>
        </w:rPr>
      </w:pPr>
      <w:ins w:id="18"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"_Toc142573569"</w:instrText>
        </w:r>
        <w:r w:rsidRPr="002D5D79">
          <w:rPr>
            <w:rStyle w:val="Hyperlink"/>
            <w:noProof/>
          </w:rPr>
          <w:instrText xml:space="preserve"> </w:instrText>
        </w:r>
        <w:r w:rsidRPr="002D5D79">
          <w:rPr>
            <w:rStyle w:val="Hyperlink"/>
            <w:noProof/>
          </w:rPr>
          <w:fldChar w:fldCharType="separate"/>
        </w:r>
        <w:r w:rsidRPr="002D5D79">
          <w:rPr>
            <w:rStyle w:val="Hyperlink"/>
            <w:noProof/>
          </w:rPr>
          <w:t>3.1.CC</w:t>
        </w:r>
        <w:r>
          <w:rPr>
            <w:rFonts w:asciiTheme="minorHAnsi" w:eastAsiaTheme="minorEastAsia" w:hAnsiTheme="minorHAnsi" w:cstheme="minorBidi"/>
            <w:b w:val="0"/>
            <w:noProof/>
            <w:lang w:val="fr-FR" w:eastAsia="fr-FR"/>
          </w:rPr>
          <w:tab/>
        </w:r>
        <w:r w:rsidRPr="002D5D79">
          <w:rPr>
            <w:rStyle w:val="Hyperlink"/>
            <w:noProof/>
          </w:rPr>
          <w:t xml:space="preserve"> region track</w:t>
        </w:r>
        <w:r>
          <w:rPr>
            <w:noProof/>
            <w:webHidden/>
          </w:rPr>
          <w:tab/>
        </w:r>
        <w:r>
          <w:rPr>
            <w:noProof/>
            <w:webHidden/>
          </w:rPr>
          <w:fldChar w:fldCharType="begin"/>
        </w:r>
        <w:r>
          <w:rPr>
            <w:noProof/>
            <w:webHidden/>
          </w:rPr>
          <w:instrText xml:space="preserve"> PAGEREF _Toc142573569 \h </w:instrText>
        </w:r>
      </w:ins>
      <w:r>
        <w:rPr>
          <w:noProof/>
          <w:webHidden/>
        </w:rPr>
      </w:r>
      <w:r>
        <w:rPr>
          <w:noProof/>
          <w:webHidden/>
        </w:rPr>
        <w:fldChar w:fldCharType="separate"/>
      </w:r>
      <w:ins w:id="19" w:author="Frederic Maze (d0)" w:date="2023-08-10T15:25:00Z">
        <w:r>
          <w:rPr>
            <w:noProof/>
            <w:webHidden/>
          </w:rPr>
          <w:t>1</w:t>
        </w:r>
        <w:r>
          <w:rPr>
            <w:noProof/>
            <w:webHidden/>
          </w:rPr>
          <w:fldChar w:fldCharType="end"/>
        </w:r>
        <w:r w:rsidRPr="002D5D79">
          <w:rPr>
            <w:rStyle w:val="Hyperlink"/>
            <w:noProof/>
          </w:rPr>
          <w:fldChar w:fldCharType="end"/>
        </w:r>
      </w:ins>
    </w:p>
    <w:p w14:paraId="220C4152" w14:textId="5D10260A" w:rsidR="008E06C5" w:rsidRDefault="008E06C5">
      <w:pPr>
        <w:pStyle w:val="TOC2"/>
        <w:rPr>
          <w:ins w:id="20" w:author="Frederic Maze (d0)" w:date="2023-08-10T15:25:00Z"/>
          <w:rFonts w:asciiTheme="minorHAnsi" w:eastAsiaTheme="minorEastAsia" w:hAnsiTheme="minorHAnsi" w:cstheme="minorBidi"/>
          <w:b w:val="0"/>
          <w:noProof/>
          <w:lang w:val="fr-FR" w:eastAsia="fr-FR"/>
        </w:rPr>
      </w:pPr>
      <w:ins w:id="21"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"_Toc142573570"</w:instrText>
        </w:r>
        <w:r w:rsidRPr="002D5D79">
          <w:rPr>
            <w:rStyle w:val="Hyperlink"/>
            <w:noProof/>
          </w:rPr>
          <w:instrText xml:space="preserve"> </w:instrText>
        </w:r>
        <w:r w:rsidRPr="002D5D79">
          <w:rPr>
            <w:rStyle w:val="Hyperlink"/>
            <w:noProof/>
          </w:rPr>
          <w:fldChar w:fldCharType="separate"/>
        </w:r>
        <w:r w:rsidRPr="002D5D79">
          <w:rPr>
            <w:rStyle w:val="Hyperlink"/>
            <w:noProof/>
          </w:rPr>
          <w:t>3.1.DD</w:t>
        </w:r>
        <w:r>
          <w:rPr>
            <w:rFonts w:asciiTheme="minorHAnsi" w:eastAsiaTheme="minorEastAsia" w:hAnsiTheme="minorHAnsi" w:cstheme="minorBidi"/>
            <w:b w:val="0"/>
            <w:noProof/>
            <w:lang w:val="fr-FR" w:eastAsia="fr-FR"/>
          </w:rPr>
          <w:tab/>
        </w:r>
        <w:r w:rsidRPr="002D5D79">
          <w:rPr>
            <w:rStyle w:val="Hyperlink"/>
            <w:noProof/>
          </w:rPr>
          <w:t xml:space="preserve"> progressive rendering</w:t>
        </w:r>
        <w:r>
          <w:rPr>
            <w:noProof/>
            <w:webHidden/>
          </w:rPr>
          <w:tab/>
        </w:r>
        <w:r>
          <w:rPr>
            <w:noProof/>
            <w:webHidden/>
          </w:rPr>
          <w:fldChar w:fldCharType="begin"/>
        </w:r>
        <w:r>
          <w:rPr>
            <w:noProof/>
            <w:webHidden/>
          </w:rPr>
          <w:instrText xml:space="preserve"> PAGEREF _Toc142573570 \h </w:instrText>
        </w:r>
      </w:ins>
      <w:r>
        <w:rPr>
          <w:noProof/>
          <w:webHidden/>
        </w:rPr>
      </w:r>
      <w:r>
        <w:rPr>
          <w:noProof/>
          <w:webHidden/>
        </w:rPr>
        <w:fldChar w:fldCharType="separate"/>
      </w:r>
      <w:ins w:id="22" w:author="Frederic Maze (d0)" w:date="2023-08-10T15:25:00Z">
        <w:r>
          <w:rPr>
            <w:noProof/>
            <w:webHidden/>
          </w:rPr>
          <w:t>1</w:t>
        </w:r>
        <w:r>
          <w:rPr>
            <w:noProof/>
            <w:webHidden/>
          </w:rPr>
          <w:fldChar w:fldCharType="end"/>
        </w:r>
        <w:r w:rsidRPr="002D5D79">
          <w:rPr>
            <w:rStyle w:val="Hyperlink"/>
            <w:noProof/>
          </w:rPr>
          <w:fldChar w:fldCharType="end"/>
        </w:r>
      </w:ins>
    </w:p>
    <w:p w14:paraId="4B32B756" w14:textId="56AE9932" w:rsidR="008E06C5" w:rsidRDefault="008E06C5">
      <w:pPr>
        <w:pStyle w:val="TOC2"/>
        <w:rPr>
          <w:ins w:id="23" w:author="Frederic Maze (d0)" w:date="2023-08-10T15:25:00Z"/>
          <w:rFonts w:asciiTheme="minorHAnsi" w:eastAsiaTheme="minorEastAsia" w:hAnsiTheme="minorHAnsi" w:cstheme="minorBidi"/>
          <w:b w:val="0"/>
          <w:noProof/>
          <w:lang w:val="fr-FR" w:eastAsia="fr-FR"/>
        </w:rPr>
      </w:pPr>
      <w:ins w:id="24"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"_Toc142573571"</w:instrText>
        </w:r>
        <w:r w:rsidRPr="002D5D79">
          <w:rPr>
            <w:rStyle w:val="Hyperlink"/>
            <w:noProof/>
          </w:rPr>
          <w:instrText xml:space="preserve"> </w:instrText>
        </w:r>
        <w:r w:rsidRPr="002D5D79">
          <w:rPr>
            <w:rStyle w:val="Hyperlink"/>
            <w:noProof/>
          </w:rPr>
          <w:fldChar w:fldCharType="separate"/>
        </w:r>
        <w:r w:rsidRPr="002D5D79">
          <w:rPr>
            <w:rStyle w:val="Hyperlink"/>
            <w:noProof/>
          </w:rPr>
          <w:t>3.1.EE</w:t>
        </w:r>
        <w:r>
          <w:rPr>
            <w:rFonts w:asciiTheme="minorHAnsi" w:eastAsiaTheme="minorEastAsia" w:hAnsiTheme="minorHAnsi" w:cstheme="minorBidi"/>
            <w:b w:val="0"/>
            <w:noProof/>
            <w:lang w:val="fr-FR" w:eastAsia="fr-FR"/>
          </w:rPr>
          <w:tab/>
        </w:r>
        <w:r w:rsidRPr="002D5D79">
          <w:rPr>
            <w:rStyle w:val="Hyperlink"/>
            <w:noProof/>
          </w:rPr>
          <w:t xml:space="preserve"> progressive refinement</w:t>
        </w:r>
        <w:r>
          <w:rPr>
            <w:noProof/>
            <w:webHidden/>
          </w:rPr>
          <w:tab/>
        </w:r>
        <w:r>
          <w:rPr>
            <w:noProof/>
            <w:webHidden/>
          </w:rPr>
          <w:fldChar w:fldCharType="begin"/>
        </w:r>
        <w:r>
          <w:rPr>
            <w:noProof/>
            <w:webHidden/>
          </w:rPr>
          <w:instrText xml:space="preserve"> PAGEREF _Toc142573571 \h </w:instrText>
        </w:r>
      </w:ins>
      <w:r>
        <w:rPr>
          <w:noProof/>
          <w:webHidden/>
        </w:rPr>
      </w:r>
      <w:r>
        <w:rPr>
          <w:noProof/>
          <w:webHidden/>
        </w:rPr>
        <w:fldChar w:fldCharType="separate"/>
      </w:r>
      <w:ins w:id="25" w:author="Frederic Maze (d0)" w:date="2023-08-10T15:25:00Z">
        <w:r>
          <w:rPr>
            <w:noProof/>
            <w:webHidden/>
          </w:rPr>
          <w:t>1</w:t>
        </w:r>
        <w:r>
          <w:rPr>
            <w:noProof/>
            <w:webHidden/>
          </w:rPr>
          <w:fldChar w:fldCharType="end"/>
        </w:r>
        <w:r w:rsidRPr="002D5D79">
          <w:rPr>
            <w:rStyle w:val="Hyperlink"/>
            <w:noProof/>
          </w:rPr>
          <w:fldChar w:fldCharType="end"/>
        </w:r>
      </w:ins>
    </w:p>
    <w:p w14:paraId="73B04232" w14:textId="198D41E1" w:rsidR="008E06C5" w:rsidRDefault="008E06C5">
      <w:pPr>
        <w:pStyle w:val="TOC2"/>
        <w:rPr>
          <w:ins w:id="26" w:author="Frederic Maze (d0)" w:date="2023-08-10T15:25:00Z"/>
          <w:rFonts w:asciiTheme="minorHAnsi" w:eastAsiaTheme="minorEastAsia" w:hAnsiTheme="minorHAnsi" w:cstheme="minorBidi"/>
          <w:b w:val="0"/>
          <w:noProof/>
          <w:lang w:val="fr-FR" w:eastAsia="fr-FR"/>
        </w:rPr>
      </w:pPr>
      <w:ins w:id="27"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"_Toc142573572"</w:instrText>
        </w:r>
        <w:r w:rsidRPr="002D5D79">
          <w:rPr>
            <w:rStyle w:val="Hyperlink"/>
            <w:noProof/>
          </w:rPr>
          <w:instrText xml:space="preserve"> </w:instrText>
        </w:r>
        <w:r w:rsidRPr="002D5D79">
          <w:rPr>
            <w:rStyle w:val="Hyperlink"/>
            <w:noProof/>
          </w:rPr>
          <w:fldChar w:fldCharType="separate"/>
        </w:r>
        <w:r w:rsidRPr="002D5D79">
          <w:rPr>
            <w:rStyle w:val="Hyperlink"/>
            <w:noProof/>
          </w:rPr>
          <w:t>3.1.FF</w:t>
        </w:r>
        <w:r>
          <w:rPr>
            <w:rFonts w:asciiTheme="minorHAnsi" w:eastAsiaTheme="minorEastAsia" w:hAnsiTheme="minorHAnsi" w:cstheme="minorBidi"/>
            <w:b w:val="0"/>
            <w:noProof/>
            <w:lang w:val="fr-FR" w:eastAsia="fr-FR"/>
          </w:rPr>
          <w:tab/>
        </w:r>
        <w:r w:rsidRPr="002D5D79">
          <w:rPr>
            <w:rStyle w:val="Hyperlink"/>
            <w:noProof/>
          </w:rPr>
          <w:t xml:space="preserve"> progressive decoding</w:t>
        </w:r>
        <w:r>
          <w:rPr>
            <w:noProof/>
            <w:webHidden/>
          </w:rPr>
          <w:tab/>
        </w:r>
        <w:r>
          <w:rPr>
            <w:noProof/>
            <w:webHidden/>
          </w:rPr>
          <w:fldChar w:fldCharType="begin"/>
        </w:r>
        <w:r>
          <w:rPr>
            <w:noProof/>
            <w:webHidden/>
          </w:rPr>
          <w:instrText xml:space="preserve"> PAGEREF _Toc142573572 \h </w:instrText>
        </w:r>
      </w:ins>
      <w:r>
        <w:rPr>
          <w:noProof/>
          <w:webHidden/>
        </w:rPr>
      </w:r>
      <w:r>
        <w:rPr>
          <w:noProof/>
          <w:webHidden/>
        </w:rPr>
        <w:fldChar w:fldCharType="separate"/>
      </w:r>
      <w:ins w:id="28" w:author="Frederic Maze (d0)" w:date="2023-08-10T15:25:00Z">
        <w:r>
          <w:rPr>
            <w:noProof/>
            <w:webHidden/>
          </w:rPr>
          <w:t>1</w:t>
        </w:r>
        <w:r>
          <w:rPr>
            <w:noProof/>
            <w:webHidden/>
          </w:rPr>
          <w:fldChar w:fldCharType="end"/>
        </w:r>
        <w:r w:rsidRPr="002D5D79">
          <w:rPr>
            <w:rStyle w:val="Hyperlink"/>
            <w:noProof/>
          </w:rPr>
          <w:fldChar w:fldCharType="end"/>
        </w:r>
      </w:ins>
    </w:p>
    <w:p w14:paraId="4BE85DD7" w14:textId="7E25C6E0" w:rsidR="008E06C5" w:rsidRDefault="008E06C5">
      <w:pPr>
        <w:pStyle w:val="TOC2"/>
        <w:rPr>
          <w:ins w:id="29" w:author="Frederic Maze (d0)" w:date="2023-08-10T15:25:00Z"/>
          <w:rFonts w:asciiTheme="minorHAnsi" w:eastAsiaTheme="minorEastAsia" w:hAnsiTheme="minorHAnsi" w:cstheme="minorBidi"/>
          <w:b w:val="0"/>
          <w:noProof/>
          <w:lang w:val="fr-FR" w:eastAsia="fr-FR"/>
        </w:rPr>
      </w:pPr>
      <w:ins w:id="30"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"_Toc142573573"</w:instrText>
        </w:r>
        <w:r w:rsidRPr="002D5D79">
          <w:rPr>
            <w:rStyle w:val="Hyperlink"/>
            <w:noProof/>
          </w:rPr>
          <w:instrText xml:space="preserve"> </w:instrText>
        </w:r>
        <w:r w:rsidRPr="002D5D79">
          <w:rPr>
            <w:rStyle w:val="Hyperlink"/>
            <w:noProof/>
          </w:rPr>
          <w:fldChar w:fldCharType="separate"/>
        </w:r>
        <w:r w:rsidRPr="002D5D79">
          <w:rPr>
            <w:rStyle w:val="Hyperlink"/>
            <w:i/>
            <w:noProof/>
          </w:rPr>
          <w:t>3.2 Abbreviated terms</w:t>
        </w:r>
        <w:r>
          <w:rPr>
            <w:noProof/>
            <w:webHidden/>
          </w:rPr>
          <w:tab/>
        </w:r>
        <w:r>
          <w:rPr>
            <w:noProof/>
            <w:webHidden/>
          </w:rPr>
          <w:fldChar w:fldCharType="begin"/>
        </w:r>
        <w:r>
          <w:rPr>
            <w:noProof/>
            <w:webHidden/>
          </w:rPr>
          <w:instrText xml:space="preserve"> PAGEREF _Toc142573573 \h </w:instrText>
        </w:r>
      </w:ins>
      <w:r>
        <w:rPr>
          <w:noProof/>
          <w:webHidden/>
        </w:rPr>
      </w:r>
      <w:r>
        <w:rPr>
          <w:noProof/>
          <w:webHidden/>
        </w:rPr>
        <w:fldChar w:fldCharType="separate"/>
      </w:r>
      <w:ins w:id="31" w:author="Frederic Maze (d0)" w:date="2023-08-10T15:25:00Z">
        <w:r>
          <w:rPr>
            <w:noProof/>
            <w:webHidden/>
          </w:rPr>
          <w:t>2</w:t>
        </w:r>
        <w:r>
          <w:rPr>
            <w:noProof/>
            <w:webHidden/>
          </w:rPr>
          <w:fldChar w:fldCharType="end"/>
        </w:r>
        <w:r w:rsidRPr="002D5D79">
          <w:rPr>
            <w:rStyle w:val="Hyperlink"/>
            <w:noProof/>
          </w:rPr>
          <w:fldChar w:fldCharType="end"/>
        </w:r>
      </w:ins>
    </w:p>
    <w:p w14:paraId="2C64EDAE" w14:textId="0F76CBE3" w:rsidR="008E06C5" w:rsidRDefault="008E06C5">
      <w:pPr>
        <w:pStyle w:val="TOC1"/>
        <w:rPr>
          <w:ins w:id="32" w:author="Frederic Maze (d0)" w:date="2023-08-10T15:25:00Z"/>
          <w:rFonts w:asciiTheme="minorHAnsi" w:eastAsiaTheme="minorEastAsia" w:hAnsiTheme="minorHAnsi" w:cstheme="minorBidi"/>
          <w:b w:val="0"/>
          <w:noProof/>
          <w:lang w:val="fr-FR" w:eastAsia="fr-FR"/>
        </w:rPr>
      </w:pPr>
      <w:ins w:id="33"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"_Toc142573574"</w:instrText>
        </w:r>
        <w:r w:rsidRPr="002D5D79">
          <w:rPr>
            <w:rStyle w:val="Hyperlink"/>
            <w:noProof/>
          </w:rPr>
          <w:instrText xml:space="preserve"> </w:instrText>
        </w:r>
        <w:r w:rsidRPr="002D5D79">
          <w:rPr>
            <w:rStyle w:val="Hyperlink"/>
            <w:noProof/>
          </w:rPr>
          <w:fldChar w:fldCharType="separate"/>
        </w:r>
        <w:r w:rsidRPr="002D5D79">
          <w:rPr>
            <w:rStyle w:val="Hyperlink"/>
            <w:i/>
            <w:noProof/>
          </w:rPr>
          <w:t>6 Single image and image collection</w:t>
        </w:r>
        <w:r>
          <w:rPr>
            <w:noProof/>
            <w:webHidden/>
          </w:rPr>
          <w:tab/>
        </w:r>
        <w:r>
          <w:rPr>
            <w:noProof/>
            <w:webHidden/>
          </w:rPr>
          <w:fldChar w:fldCharType="begin"/>
        </w:r>
        <w:r>
          <w:rPr>
            <w:noProof/>
            <w:webHidden/>
          </w:rPr>
          <w:instrText xml:space="preserve"> PAGEREF _Toc142573574 \h </w:instrText>
        </w:r>
      </w:ins>
      <w:r>
        <w:rPr>
          <w:noProof/>
          <w:webHidden/>
        </w:rPr>
      </w:r>
      <w:r>
        <w:rPr>
          <w:noProof/>
          <w:webHidden/>
        </w:rPr>
        <w:fldChar w:fldCharType="separate"/>
      </w:r>
      <w:ins w:id="34" w:author="Frederic Maze (d0)" w:date="2023-08-10T15:25:00Z">
        <w:r>
          <w:rPr>
            <w:noProof/>
            <w:webHidden/>
          </w:rPr>
          <w:t>3</w:t>
        </w:r>
        <w:r>
          <w:rPr>
            <w:noProof/>
            <w:webHidden/>
          </w:rPr>
          <w:fldChar w:fldCharType="end"/>
        </w:r>
        <w:r w:rsidRPr="002D5D79">
          <w:rPr>
            <w:rStyle w:val="Hyperlink"/>
            <w:noProof/>
          </w:rPr>
          <w:fldChar w:fldCharType="end"/>
        </w:r>
      </w:ins>
    </w:p>
    <w:p w14:paraId="36FEE741" w14:textId="5A9B0A76" w:rsidR="008E06C5" w:rsidRDefault="008E06C5">
      <w:pPr>
        <w:pStyle w:val="TOC2"/>
        <w:rPr>
          <w:ins w:id="35" w:author="Frederic Maze (d0)" w:date="2023-08-10T15:25:00Z"/>
          <w:rFonts w:asciiTheme="minorHAnsi" w:eastAsiaTheme="minorEastAsia" w:hAnsiTheme="minorHAnsi" w:cstheme="minorBidi"/>
          <w:b w:val="0"/>
          <w:noProof/>
          <w:lang w:val="fr-FR" w:eastAsia="fr-FR"/>
        </w:rPr>
      </w:pPr>
      <w:ins w:id="36"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"_Toc142573575"</w:instrText>
        </w:r>
        <w:r w:rsidRPr="002D5D79">
          <w:rPr>
            <w:rStyle w:val="Hyperlink"/>
            <w:noProof/>
          </w:rPr>
          <w:instrText xml:space="preserve"> </w:instrText>
        </w:r>
        <w:r w:rsidRPr="002D5D79">
          <w:rPr>
            <w:rStyle w:val="Hyperlink"/>
            <w:noProof/>
          </w:rPr>
          <w:fldChar w:fldCharType="separate"/>
        </w:r>
        <w:r w:rsidRPr="002D5D79">
          <w:rPr>
            <w:rStyle w:val="Hyperlink"/>
            <w:i/>
            <w:noProof/>
          </w:rPr>
          <w:t>6.5 Image properties</w:t>
        </w:r>
        <w:r>
          <w:rPr>
            <w:noProof/>
            <w:webHidden/>
          </w:rPr>
          <w:tab/>
        </w:r>
        <w:r>
          <w:rPr>
            <w:noProof/>
            <w:webHidden/>
          </w:rPr>
          <w:fldChar w:fldCharType="begin"/>
        </w:r>
        <w:r>
          <w:rPr>
            <w:noProof/>
            <w:webHidden/>
          </w:rPr>
          <w:instrText xml:space="preserve"> PAGEREF _Toc142573575 \h </w:instrText>
        </w:r>
      </w:ins>
      <w:r>
        <w:rPr>
          <w:noProof/>
          <w:webHidden/>
        </w:rPr>
      </w:r>
      <w:r>
        <w:rPr>
          <w:noProof/>
          <w:webHidden/>
        </w:rPr>
        <w:fldChar w:fldCharType="separate"/>
      </w:r>
      <w:ins w:id="37" w:author="Frederic Maze (d0)" w:date="2023-08-10T15:25:00Z">
        <w:r>
          <w:rPr>
            <w:noProof/>
            <w:webHidden/>
          </w:rPr>
          <w:t>3</w:t>
        </w:r>
        <w:r>
          <w:rPr>
            <w:noProof/>
            <w:webHidden/>
          </w:rPr>
          <w:fldChar w:fldCharType="end"/>
        </w:r>
        <w:r w:rsidRPr="002D5D79">
          <w:rPr>
            <w:rStyle w:val="Hyperlink"/>
            <w:noProof/>
          </w:rPr>
          <w:fldChar w:fldCharType="end"/>
        </w:r>
      </w:ins>
    </w:p>
    <w:p w14:paraId="6BFA878C" w14:textId="506C507B" w:rsidR="008E06C5" w:rsidRDefault="008E06C5">
      <w:pPr>
        <w:pStyle w:val="TOC3"/>
        <w:rPr>
          <w:ins w:id="38" w:author="Frederic Maze (d0)" w:date="2023-08-10T15:25:00Z"/>
          <w:rFonts w:asciiTheme="minorHAnsi" w:eastAsiaTheme="minorEastAsia" w:hAnsiTheme="minorHAnsi" w:cstheme="minorBidi"/>
          <w:b w:val="0"/>
          <w:noProof/>
          <w:lang w:val="fr-FR" w:eastAsia="fr-FR"/>
        </w:rPr>
      </w:pPr>
      <w:ins w:id="39"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"_Toc142573576"</w:instrText>
        </w:r>
        <w:r w:rsidRPr="002D5D79">
          <w:rPr>
            <w:rStyle w:val="Hyperlink"/>
            <w:noProof/>
          </w:rPr>
          <w:instrText xml:space="preserve"> </w:instrText>
        </w:r>
        <w:r w:rsidRPr="002D5D79">
          <w:rPr>
            <w:rStyle w:val="Hyperlink"/>
            <w:noProof/>
          </w:rPr>
          <w:fldChar w:fldCharType="separate"/>
        </w:r>
        <w:r w:rsidRPr="002D5D79">
          <w:rPr>
            <w:rStyle w:val="Hyperlink"/>
            <w:i/>
            <w:noProof/>
          </w:rPr>
          <w:t>6.5.5 Colour information</w:t>
        </w:r>
        <w:r>
          <w:rPr>
            <w:noProof/>
            <w:webHidden/>
          </w:rPr>
          <w:tab/>
        </w:r>
        <w:r>
          <w:rPr>
            <w:noProof/>
            <w:webHidden/>
          </w:rPr>
          <w:fldChar w:fldCharType="begin"/>
        </w:r>
        <w:r>
          <w:rPr>
            <w:noProof/>
            <w:webHidden/>
          </w:rPr>
          <w:instrText xml:space="preserve"> PAGEREF _Toc142573576 \h </w:instrText>
        </w:r>
      </w:ins>
      <w:r>
        <w:rPr>
          <w:noProof/>
          <w:webHidden/>
        </w:rPr>
      </w:r>
      <w:r>
        <w:rPr>
          <w:noProof/>
          <w:webHidden/>
        </w:rPr>
        <w:fldChar w:fldCharType="separate"/>
      </w:r>
      <w:ins w:id="40" w:author="Frederic Maze (d0)" w:date="2023-08-10T15:25:00Z">
        <w:r>
          <w:rPr>
            <w:noProof/>
            <w:webHidden/>
          </w:rPr>
          <w:t>3</w:t>
        </w:r>
        <w:r>
          <w:rPr>
            <w:noProof/>
            <w:webHidden/>
          </w:rPr>
          <w:fldChar w:fldCharType="end"/>
        </w:r>
        <w:r w:rsidRPr="002D5D79">
          <w:rPr>
            <w:rStyle w:val="Hyperlink"/>
            <w:noProof/>
          </w:rPr>
          <w:fldChar w:fldCharType="end"/>
        </w:r>
      </w:ins>
    </w:p>
    <w:p w14:paraId="052EE506" w14:textId="6AFFBC27" w:rsidR="008E06C5" w:rsidRDefault="008E06C5">
      <w:pPr>
        <w:pStyle w:val="TOC3"/>
        <w:rPr>
          <w:ins w:id="41" w:author="Frederic Maze (d0)" w:date="2023-08-10T15:25:00Z"/>
          <w:rFonts w:asciiTheme="minorHAnsi" w:eastAsiaTheme="minorEastAsia" w:hAnsiTheme="minorHAnsi" w:cstheme="minorBidi"/>
          <w:b w:val="0"/>
          <w:noProof/>
          <w:lang w:val="fr-FR" w:eastAsia="fr-FR"/>
        </w:rPr>
      </w:pPr>
      <w:ins w:id="42"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"_Toc142573577"</w:instrText>
        </w:r>
        <w:r w:rsidRPr="002D5D79">
          <w:rPr>
            <w:rStyle w:val="Hyperlink"/>
            <w:noProof/>
          </w:rPr>
          <w:instrText xml:space="preserve"> </w:instrText>
        </w:r>
        <w:r w:rsidRPr="002D5D79">
          <w:rPr>
            <w:rStyle w:val="Hyperlink"/>
            <w:noProof/>
          </w:rPr>
          <w:fldChar w:fldCharType="separate"/>
        </w:r>
        <w:r w:rsidRPr="002D5D79">
          <w:rPr>
            <w:rStyle w:val="Hyperlink"/>
            <w:i/>
            <w:noProof/>
          </w:rPr>
          <w:t>6.5.8 Image properties for auxiliary images</w:t>
        </w:r>
        <w:r>
          <w:rPr>
            <w:noProof/>
            <w:webHidden/>
          </w:rPr>
          <w:tab/>
        </w:r>
        <w:r>
          <w:rPr>
            <w:noProof/>
            <w:webHidden/>
          </w:rPr>
          <w:fldChar w:fldCharType="begin"/>
        </w:r>
        <w:r>
          <w:rPr>
            <w:noProof/>
            <w:webHidden/>
          </w:rPr>
          <w:instrText xml:space="preserve"> PAGEREF _Toc142573577 \h </w:instrText>
        </w:r>
      </w:ins>
      <w:r>
        <w:rPr>
          <w:noProof/>
          <w:webHidden/>
        </w:rPr>
      </w:r>
      <w:r>
        <w:rPr>
          <w:noProof/>
          <w:webHidden/>
        </w:rPr>
        <w:fldChar w:fldCharType="separate"/>
      </w:r>
      <w:ins w:id="43" w:author="Frederic Maze (d0)" w:date="2023-08-10T15:25:00Z">
        <w:r>
          <w:rPr>
            <w:noProof/>
            <w:webHidden/>
          </w:rPr>
          <w:t>4</w:t>
        </w:r>
        <w:r>
          <w:rPr>
            <w:noProof/>
            <w:webHidden/>
          </w:rPr>
          <w:fldChar w:fldCharType="end"/>
        </w:r>
        <w:r w:rsidRPr="002D5D79">
          <w:rPr>
            <w:rStyle w:val="Hyperlink"/>
            <w:noProof/>
          </w:rPr>
          <w:fldChar w:fldCharType="end"/>
        </w:r>
      </w:ins>
    </w:p>
    <w:p w14:paraId="7314BEAA" w14:textId="1278C637" w:rsidR="008E06C5" w:rsidRDefault="008E06C5">
      <w:pPr>
        <w:pStyle w:val="TOC3"/>
        <w:rPr>
          <w:ins w:id="44" w:author="Frederic Maze (d0)" w:date="2023-08-10T15:25:00Z"/>
          <w:rFonts w:asciiTheme="minorHAnsi" w:eastAsiaTheme="minorEastAsia" w:hAnsiTheme="minorHAnsi" w:cstheme="minorBidi"/>
          <w:b w:val="0"/>
          <w:noProof/>
          <w:lang w:val="fr-FR" w:eastAsia="fr-FR"/>
        </w:rPr>
      </w:pPr>
      <w:ins w:id="45"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"_Toc142573578"</w:instrText>
        </w:r>
        <w:r w:rsidRPr="002D5D79">
          <w:rPr>
            <w:rStyle w:val="Hyperlink"/>
            <w:noProof/>
          </w:rPr>
          <w:instrText xml:space="preserve"> </w:instrText>
        </w:r>
        <w:r w:rsidRPr="002D5D79">
          <w:rPr>
            <w:rStyle w:val="Hyperlink"/>
            <w:noProof/>
          </w:rPr>
          <w:fldChar w:fldCharType="separate"/>
        </w:r>
        <w:r w:rsidRPr="002D5D79">
          <w:rPr>
            <w:rStyle w:val="Hyperlink"/>
            <w:noProof/>
          </w:rPr>
          <w:t>6.5.37</w:t>
        </w:r>
        <w:r>
          <w:rPr>
            <w:rFonts w:asciiTheme="minorHAnsi" w:eastAsiaTheme="minorEastAsia" w:hAnsiTheme="minorHAnsi" w:cstheme="minorBidi"/>
            <w:b w:val="0"/>
            <w:noProof/>
            <w:lang w:val="fr-FR" w:eastAsia="fr-FR"/>
          </w:rPr>
          <w:tab/>
        </w:r>
        <w:r w:rsidRPr="002D5D79">
          <w:rPr>
            <w:rStyle w:val="Hyperlink"/>
            <w:noProof/>
          </w:rPr>
          <w:t>Progressive derived image item information</w:t>
        </w:r>
        <w:r>
          <w:rPr>
            <w:noProof/>
            <w:webHidden/>
          </w:rPr>
          <w:tab/>
        </w:r>
        <w:r>
          <w:rPr>
            <w:noProof/>
            <w:webHidden/>
          </w:rPr>
          <w:fldChar w:fldCharType="begin"/>
        </w:r>
        <w:r>
          <w:rPr>
            <w:noProof/>
            <w:webHidden/>
          </w:rPr>
          <w:instrText xml:space="preserve"> PAGEREF _Toc142573578 \h </w:instrText>
        </w:r>
      </w:ins>
      <w:r>
        <w:rPr>
          <w:noProof/>
          <w:webHidden/>
        </w:rPr>
      </w:r>
      <w:r>
        <w:rPr>
          <w:noProof/>
          <w:webHidden/>
        </w:rPr>
        <w:fldChar w:fldCharType="separate"/>
      </w:r>
      <w:ins w:id="46" w:author="Frederic Maze (d0)" w:date="2023-08-10T15:25:00Z">
        <w:r>
          <w:rPr>
            <w:noProof/>
            <w:webHidden/>
          </w:rPr>
          <w:t>4</w:t>
        </w:r>
        <w:r>
          <w:rPr>
            <w:noProof/>
            <w:webHidden/>
          </w:rPr>
          <w:fldChar w:fldCharType="end"/>
        </w:r>
        <w:r w:rsidRPr="002D5D79">
          <w:rPr>
            <w:rStyle w:val="Hyperlink"/>
            <w:noProof/>
          </w:rPr>
          <w:fldChar w:fldCharType="end"/>
        </w:r>
      </w:ins>
    </w:p>
    <w:p w14:paraId="7DE37564" w14:textId="2F24D4C7" w:rsidR="008E06C5" w:rsidRDefault="008E06C5">
      <w:pPr>
        <w:pStyle w:val="TOC3"/>
        <w:rPr>
          <w:ins w:id="47" w:author="Frederic Maze (d0)" w:date="2023-08-10T15:25:00Z"/>
          <w:rFonts w:asciiTheme="minorHAnsi" w:eastAsiaTheme="minorEastAsia" w:hAnsiTheme="minorHAnsi" w:cstheme="minorBidi"/>
          <w:b w:val="0"/>
          <w:noProof/>
          <w:lang w:val="fr-FR" w:eastAsia="fr-FR"/>
        </w:rPr>
      </w:pPr>
      <w:ins w:id="48"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"_Toc142573579"</w:instrText>
        </w:r>
        <w:r w:rsidRPr="002D5D79">
          <w:rPr>
            <w:rStyle w:val="Hyperlink"/>
            <w:noProof/>
          </w:rPr>
          <w:instrText xml:space="preserve"> </w:instrText>
        </w:r>
        <w:r w:rsidRPr="002D5D79">
          <w:rPr>
            <w:rStyle w:val="Hyperlink"/>
            <w:noProof/>
          </w:rPr>
          <w:fldChar w:fldCharType="separate"/>
        </w:r>
        <w:r w:rsidRPr="002D5D79">
          <w:rPr>
            <w:rStyle w:val="Hyperlink"/>
            <w:noProof/>
          </w:rPr>
          <w:t>6.5.38</w:t>
        </w:r>
        <w:r>
          <w:rPr>
            <w:rFonts w:asciiTheme="minorHAnsi" w:eastAsiaTheme="minorEastAsia" w:hAnsiTheme="minorHAnsi" w:cstheme="minorBidi"/>
            <w:b w:val="0"/>
            <w:noProof/>
            <w:lang w:val="fr-FR" w:eastAsia="fr-FR"/>
          </w:rPr>
          <w:tab/>
        </w:r>
        <w:r w:rsidRPr="002D5D79">
          <w:rPr>
            <w:rStyle w:val="Hyperlink"/>
            <w:noProof/>
          </w:rPr>
          <w:t>Single stream</w:t>
        </w:r>
        <w:r>
          <w:rPr>
            <w:noProof/>
            <w:webHidden/>
          </w:rPr>
          <w:tab/>
        </w:r>
        <w:r>
          <w:rPr>
            <w:noProof/>
            <w:webHidden/>
          </w:rPr>
          <w:fldChar w:fldCharType="begin"/>
        </w:r>
        <w:r>
          <w:rPr>
            <w:noProof/>
            <w:webHidden/>
          </w:rPr>
          <w:instrText xml:space="preserve"> PAGEREF _Toc142573579 \h </w:instrText>
        </w:r>
      </w:ins>
      <w:r>
        <w:rPr>
          <w:noProof/>
          <w:webHidden/>
        </w:rPr>
      </w:r>
      <w:r>
        <w:rPr>
          <w:noProof/>
          <w:webHidden/>
        </w:rPr>
        <w:fldChar w:fldCharType="separate"/>
      </w:r>
      <w:ins w:id="49" w:author="Frederic Maze (d0)" w:date="2023-08-10T15:25:00Z">
        <w:r>
          <w:rPr>
            <w:noProof/>
            <w:webHidden/>
          </w:rPr>
          <w:t>6</w:t>
        </w:r>
        <w:r>
          <w:rPr>
            <w:noProof/>
            <w:webHidden/>
          </w:rPr>
          <w:fldChar w:fldCharType="end"/>
        </w:r>
        <w:r w:rsidRPr="002D5D79">
          <w:rPr>
            <w:rStyle w:val="Hyperlink"/>
            <w:noProof/>
          </w:rPr>
          <w:fldChar w:fldCharType="end"/>
        </w:r>
      </w:ins>
    </w:p>
    <w:p w14:paraId="1A1B846D" w14:textId="683CA294" w:rsidR="008E06C5" w:rsidRDefault="008E06C5">
      <w:pPr>
        <w:pStyle w:val="TOC3"/>
        <w:rPr>
          <w:ins w:id="50" w:author="Frederic Maze (d0)" w:date="2023-08-10T15:25:00Z"/>
          <w:rFonts w:asciiTheme="minorHAnsi" w:eastAsiaTheme="minorEastAsia" w:hAnsiTheme="minorHAnsi" w:cstheme="minorBidi"/>
          <w:b w:val="0"/>
          <w:noProof/>
          <w:lang w:val="fr-FR" w:eastAsia="fr-FR"/>
        </w:rPr>
      </w:pPr>
      <w:ins w:id="51"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"_Toc142573580"</w:instrText>
        </w:r>
        <w:r w:rsidRPr="002D5D79">
          <w:rPr>
            <w:rStyle w:val="Hyperlink"/>
            <w:noProof/>
          </w:rPr>
          <w:instrText xml:space="preserve"> </w:instrText>
        </w:r>
        <w:r w:rsidRPr="002D5D79">
          <w:rPr>
            <w:rStyle w:val="Hyperlink"/>
            <w:noProof/>
          </w:rPr>
          <w:fldChar w:fldCharType="separate"/>
        </w:r>
        <w:r w:rsidRPr="002D5D79">
          <w:rPr>
            <w:rStyle w:val="Hyperlink"/>
            <w:noProof/>
          </w:rPr>
          <w:t>6.5.39</w:t>
        </w:r>
        <w:r>
          <w:rPr>
            <w:rFonts w:asciiTheme="minorHAnsi" w:eastAsiaTheme="minorEastAsia" w:hAnsiTheme="minorHAnsi" w:cstheme="minorBidi"/>
            <w:b w:val="0"/>
            <w:noProof/>
            <w:lang w:val="fr-FR" w:eastAsia="fr-FR"/>
          </w:rPr>
          <w:tab/>
        </w:r>
        <w:r w:rsidRPr="002D5D79">
          <w:rPr>
            <w:rStyle w:val="Hyperlink"/>
            <w:noProof/>
          </w:rPr>
          <w:t>Camera extrinsic matrix</w:t>
        </w:r>
        <w:r>
          <w:rPr>
            <w:noProof/>
            <w:webHidden/>
          </w:rPr>
          <w:tab/>
        </w:r>
        <w:r>
          <w:rPr>
            <w:noProof/>
            <w:webHidden/>
          </w:rPr>
          <w:fldChar w:fldCharType="begin"/>
        </w:r>
        <w:r>
          <w:rPr>
            <w:noProof/>
            <w:webHidden/>
          </w:rPr>
          <w:instrText xml:space="preserve"> PAGEREF _Toc142573580 \h </w:instrText>
        </w:r>
      </w:ins>
      <w:r>
        <w:rPr>
          <w:noProof/>
          <w:webHidden/>
        </w:rPr>
      </w:r>
      <w:r>
        <w:rPr>
          <w:noProof/>
          <w:webHidden/>
        </w:rPr>
        <w:fldChar w:fldCharType="separate"/>
      </w:r>
      <w:ins w:id="52" w:author="Frederic Maze (d0)" w:date="2023-08-10T15:25:00Z">
        <w:r>
          <w:rPr>
            <w:noProof/>
            <w:webHidden/>
          </w:rPr>
          <w:t>7</w:t>
        </w:r>
        <w:r>
          <w:rPr>
            <w:noProof/>
            <w:webHidden/>
          </w:rPr>
          <w:fldChar w:fldCharType="end"/>
        </w:r>
        <w:r w:rsidRPr="002D5D79">
          <w:rPr>
            <w:rStyle w:val="Hyperlink"/>
            <w:noProof/>
          </w:rPr>
          <w:fldChar w:fldCharType="end"/>
        </w:r>
      </w:ins>
    </w:p>
    <w:p w14:paraId="2CB41042" w14:textId="5F8C8AF7" w:rsidR="008E06C5" w:rsidRDefault="008E06C5">
      <w:pPr>
        <w:pStyle w:val="TOC3"/>
        <w:rPr>
          <w:ins w:id="53" w:author="Frederic Maze (d0)" w:date="2023-08-10T15:25:00Z"/>
          <w:rFonts w:asciiTheme="minorHAnsi" w:eastAsiaTheme="minorEastAsia" w:hAnsiTheme="minorHAnsi" w:cstheme="minorBidi"/>
          <w:b w:val="0"/>
          <w:noProof/>
          <w:lang w:val="fr-FR" w:eastAsia="fr-FR"/>
        </w:rPr>
      </w:pPr>
      <w:ins w:id="54"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"_Toc142573581"</w:instrText>
        </w:r>
        <w:r w:rsidRPr="002D5D79">
          <w:rPr>
            <w:rStyle w:val="Hyperlink"/>
            <w:noProof/>
          </w:rPr>
          <w:instrText xml:space="preserve"> </w:instrText>
        </w:r>
        <w:r w:rsidRPr="002D5D79">
          <w:rPr>
            <w:rStyle w:val="Hyperlink"/>
            <w:noProof/>
          </w:rPr>
          <w:fldChar w:fldCharType="separate"/>
        </w:r>
        <w:r w:rsidRPr="002D5D79">
          <w:rPr>
            <w:rStyle w:val="Hyperlink"/>
            <w:noProof/>
          </w:rPr>
          <w:t>6.5.40</w:t>
        </w:r>
        <w:r>
          <w:rPr>
            <w:rFonts w:asciiTheme="minorHAnsi" w:eastAsiaTheme="minorEastAsia" w:hAnsiTheme="minorHAnsi" w:cstheme="minorBidi"/>
            <w:b w:val="0"/>
            <w:noProof/>
            <w:lang w:val="fr-FR" w:eastAsia="fr-FR"/>
          </w:rPr>
          <w:tab/>
        </w:r>
        <w:r w:rsidRPr="002D5D79">
          <w:rPr>
            <w:rStyle w:val="Hyperlink"/>
            <w:noProof/>
          </w:rPr>
          <w:t>Camera intrinsic matrix</w:t>
        </w:r>
        <w:r>
          <w:rPr>
            <w:noProof/>
            <w:webHidden/>
          </w:rPr>
          <w:tab/>
        </w:r>
        <w:r>
          <w:rPr>
            <w:noProof/>
            <w:webHidden/>
          </w:rPr>
          <w:fldChar w:fldCharType="begin"/>
        </w:r>
        <w:r>
          <w:rPr>
            <w:noProof/>
            <w:webHidden/>
          </w:rPr>
          <w:instrText xml:space="preserve"> PAGEREF _Toc142573581 \h </w:instrText>
        </w:r>
      </w:ins>
      <w:r>
        <w:rPr>
          <w:noProof/>
          <w:webHidden/>
        </w:rPr>
      </w:r>
      <w:r>
        <w:rPr>
          <w:noProof/>
          <w:webHidden/>
        </w:rPr>
        <w:fldChar w:fldCharType="separate"/>
      </w:r>
      <w:ins w:id="55" w:author="Frederic Maze (d0)" w:date="2023-08-10T15:25:00Z">
        <w:r>
          <w:rPr>
            <w:noProof/>
            <w:webHidden/>
          </w:rPr>
          <w:t>10</w:t>
        </w:r>
        <w:r>
          <w:rPr>
            <w:noProof/>
            <w:webHidden/>
          </w:rPr>
          <w:fldChar w:fldCharType="end"/>
        </w:r>
        <w:r w:rsidRPr="002D5D79">
          <w:rPr>
            <w:rStyle w:val="Hyperlink"/>
            <w:noProof/>
          </w:rPr>
          <w:fldChar w:fldCharType="end"/>
        </w:r>
      </w:ins>
    </w:p>
    <w:p w14:paraId="12E07278" w14:textId="585F661D" w:rsidR="008E06C5" w:rsidRDefault="008E06C5">
      <w:pPr>
        <w:pStyle w:val="TOC2"/>
        <w:rPr>
          <w:ins w:id="56" w:author="Frederic Maze (d0)" w:date="2023-08-10T15:25:00Z"/>
          <w:rFonts w:asciiTheme="minorHAnsi" w:eastAsiaTheme="minorEastAsia" w:hAnsiTheme="minorHAnsi" w:cstheme="minorBidi"/>
          <w:b w:val="0"/>
          <w:noProof/>
          <w:lang w:val="fr-FR" w:eastAsia="fr-FR"/>
        </w:rPr>
      </w:pPr>
      <w:ins w:id="57"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"_Toc142573582"</w:instrText>
        </w:r>
        <w:r w:rsidRPr="002D5D79">
          <w:rPr>
            <w:rStyle w:val="Hyperlink"/>
            <w:noProof/>
          </w:rPr>
          <w:instrText xml:space="preserve"> </w:instrText>
        </w:r>
        <w:r w:rsidRPr="002D5D79">
          <w:rPr>
            <w:rStyle w:val="Hyperlink"/>
            <w:noProof/>
          </w:rPr>
          <w:fldChar w:fldCharType="separate"/>
        </w:r>
        <w:r w:rsidRPr="002D5D79">
          <w:rPr>
            <w:rStyle w:val="Hyperlink"/>
            <w:i/>
            <w:noProof/>
          </w:rPr>
          <w:t>6.6 Derived images and derived image items</w:t>
        </w:r>
        <w:r>
          <w:rPr>
            <w:noProof/>
            <w:webHidden/>
          </w:rPr>
          <w:tab/>
        </w:r>
        <w:r>
          <w:rPr>
            <w:noProof/>
            <w:webHidden/>
          </w:rPr>
          <w:fldChar w:fldCharType="begin"/>
        </w:r>
        <w:r>
          <w:rPr>
            <w:noProof/>
            <w:webHidden/>
          </w:rPr>
          <w:instrText xml:space="preserve"> PAGEREF _Toc142573582 \h </w:instrText>
        </w:r>
      </w:ins>
      <w:r>
        <w:rPr>
          <w:noProof/>
          <w:webHidden/>
        </w:rPr>
      </w:r>
      <w:r>
        <w:rPr>
          <w:noProof/>
          <w:webHidden/>
        </w:rPr>
        <w:fldChar w:fldCharType="separate"/>
      </w:r>
      <w:ins w:id="58" w:author="Frederic Maze (d0)" w:date="2023-08-10T15:25:00Z">
        <w:r>
          <w:rPr>
            <w:noProof/>
            <w:webHidden/>
          </w:rPr>
          <w:t>11</w:t>
        </w:r>
        <w:r>
          <w:rPr>
            <w:noProof/>
            <w:webHidden/>
          </w:rPr>
          <w:fldChar w:fldCharType="end"/>
        </w:r>
        <w:r w:rsidRPr="002D5D79">
          <w:rPr>
            <w:rStyle w:val="Hyperlink"/>
            <w:noProof/>
          </w:rPr>
          <w:fldChar w:fldCharType="end"/>
        </w:r>
      </w:ins>
    </w:p>
    <w:p w14:paraId="47942BCD" w14:textId="1204DECA" w:rsidR="008E06C5" w:rsidRDefault="008E06C5">
      <w:pPr>
        <w:pStyle w:val="TOC4"/>
        <w:rPr>
          <w:ins w:id="59" w:author="Frederic Maze (d0)" w:date="2023-08-10T15:25:00Z"/>
          <w:rFonts w:asciiTheme="minorHAnsi" w:eastAsiaTheme="minorEastAsia" w:hAnsiTheme="minorHAnsi" w:cstheme="minorBidi"/>
          <w:noProof/>
          <w:lang w:val="fr-FR" w:eastAsia="fr-FR"/>
        </w:rPr>
      </w:pPr>
      <w:ins w:id="60"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"_Toc142573583"</w:instrText>
        </w:r>
        <w:r w:rsidRPr="002D5D79">
          <w:rPr>
            <w:rStyle w:val="Hyperlink"/>
            <w:noProof/>
          </w:rPr>
          <w:instrText xml:space="preserve"> </w:instrText>
        </w:r>
        <w:r w:rsidRPr="002D5D79">
          <w:rPr>
            <w:rStyle w:val="Hyperlink"/>
            <w:noProof/>
          </w:rPr>
          <w:fldChar w:fldCharType="separate"/>
        </w:r>
        <w:r w:rsidRPr="002D5D79">
          <w:rPr>
            <w:rStyle w:val="Hyperlink"/>
            <w:i/>
            <w:noProof/>
          </w:rPr>
          <w:t>6.6.2.3 Image grid derivation</w:t>
        </w:r>
        <w:r>
          <w:rPr>
            <w:noProof/>
            <w:webHidden/>
          </w:rPr>
          <w:tab/>
        </w:r>
        <w:r>
          <w:rPr>
            <w:noProof/>
            <w:webHidden/>
          </w:rPr>
          <w:fldChar w:fldCharType="begin"/>
        </w:r>
        <w:r>
          <w:rPr>
            <w:noProof/>
            <w:webHidden/>
          </w:rPr>
          <w:instrText xml:space="preserve"> PAGEREF _Toc142573583 \h </w:instrText>
        </w:r>
      </w:ins>
      <w:r>
        <w:rPr>
          <w:noProof/>
          <w:webHidden/>
        </w:rPr>
      </w:r>
      <w:r>
        <w:rPr>
          <w:noProof/>
          <w:webHidden/>
        </w:rPr>
        <w:fldChar w:fldCharType="separate"/>
      </w:r>
      <w:ins w:id="61" w:author="Frederic Maze (d0)" w:date="2023-08-10T15:25:00Z">
        <w:r>
          <w:rPr>
            <w:noProof/>
            <w:webHidden/>
          </w:rPr>
          <w:t>11</w:t>
        </w:r>
        <w:r>
          <w:rPr>
            <w:noProof/>
            <w:webHidden/>
          </w:rPr>
          <w:fldChar w:fldCharType="end"/>
        </w:r>
        <w:r w:rsidRPr="002D5D79">
          <w:rPr>
            <w:rStyle w:val="Hyperlink"/>
            <w:noProof/>
          </w:rPr>
          <w:fldChar w:fldCharType="end"/>
        </w:r>
      </w:ins>
    </w:p>
    <w:p w14:paraId="1A6138E2" w14:textId="03B61A60" w:rsidR="008E06C5" w:rsidRDefault="008E06C5">
      <w:pPr>
        <w:pStyle w:val="TOC2"/>
        <w:rPr>
          <w:ins w:id="62" w:author="Frederic Maze (d0)" w:date="2023-08-10T15:25:00Z"/>
          <w:rFonts w:asciiTheme="minorHAnsi" w:eastAsiaTheme="minorEastAsia" w:hAnsiTheme="minorHAnsi" w:cstheme="minorBidi"/>
          <w:b w:val="0"/>
          <w:noProof/>
          <w:lang w:val="fr-FR" w:eastAsia="fr-FR"/>
        </w:rPr>
      </w:pPr>
      <w:ins w:id="63"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"_Toc142573584"</w:instrText>
        </w:r>
        <w:r w:rsidRPr="002D5D79">
          <w:rPr>
            <w:rStyle w:val="Hyperlink"/>
            <w:noProof/>
          </w:rPr>
          <w:instrText xml:space="preserve"> </w:instrText>
        </w:r>
        <w:r w:rsidRPr="002D5D79">
          <w:rPr>
            <w:rStyle w:val="Hyperlink"/>
            <w:noProof/>
          </w:rPr>
          <w:fldChar w:fldCharType="separate"/>
        </w:r>
        <w:r w:rsidRPr="002D5D79">
          <w:rPr>
            <w:rStyle w:val="Hyperlink"/>
            <w:i/>
            <w:noProof/>
          </w:rPr>
          <w:t>6.8 Entity and sample groups</w:t>
        </w:r>
        <w:r>
          <w:rPr>
            <w:noProof/>
            <w:webHidden/>
          </w:rPr>
          <w:tab/>
        </w:r>
        <w:r>
          <w:rPr>
            <w:noProof/>
            <w:webHidden/>
          </w:rPr>
          <w:fldChar w:fldCharType="begin"/>
        </w:r>
        <w:r>
          <w:rPr>
            <w:noProof/>
            <w:webHidden/>
          </w:rPr>
          <w:instrText xml:space="preserve"> PAGEREF _Toc142573584 \h </w:instrText>
        </w:r>
      </w:ins>
      <w:r>
        <w:rPr>
          <w:noProof/>
          <w:webHidden/>
        </w:rPr>
      </w:r>
      <w:r>
        <w:rPr>
          <w:noProof/>
          <w:webHidden/>
        </w:rPr>
        <w:fldChar w:fldCharType="separate"/>
      </w:r>
      <w:ins w:id="64" w:author="Frederic Maze (d0)" w:date="2023-08-10T15:25:00Z">
        <w:r>
          <w:rPr>
            <w:noProof/>
            <w:webHidden/>
          </w:rPr>
          <w:t>12</w:t>
        </w:r>
        <w:r>
          <w:rPr>
            <w:noProof/>
            <w:webHidden/>
          </w:rPr>
          <w:fldChar w:fldCharType="end"/>
        </w:r>
        <w:r w:rsidRPr="002D5D79">
          <w:rPr>
            <w:rStyle w:val="Hyperlink"/>
            <w:noProof/>
          </w:rPr>
          <w:fldChar w:fldCharType="end"/>
        </w:r>
      </w:ins>
    </w:p>
    <w:p w14:paraId="1ECFEEAD" w14:textId="615C3764" w:rsidR="008E06C5" w:rsidRDefault="008E06C5">
      <w:pPr>
        <w:pStyle w:val="TOC3"/>
        <w:rPr>
          <w:ins w:id="65" w:author="Frederic Maze (d0)" w:date="2023-08-10T15:25:00Z"/>
          <w:rFonts w:asciiTheme="minorHAnsi" w:eastAsiaTheme="minorEastAsia" w:hAnsiTheme="minorHAnsi" w:cstheme="minorBidi"/>
          <w:b w:val="0"/>
          <w:noProof/>
          <w:lang w:val="fr-FR" w:eastAsia="fr-FR"/>
        </w:rPr>
      </w:pPr>
      <w:ins w:id="66"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"_Toc142573585"</w:instrText>
        </w:r>
        <w:r w:rsidRPr="002D5D79">
          <w:rPr>
            <w:rStyle w:val="Hyperlink"/>
            <w:noProof/>
          </w:rPr>
          <w:instrText xml:space="preserve"> </w:instrText>
        </w:r>
        <w:r w:rsidRPr="002D5D79">
          <w:rPr>
            <w:rStyle w:val="Hyperlink"/>
            <w:noProof/>
          </w:rPr>
          <w:fldChar w:fldCharType="separate"/>
        </w:r>
        <w:r w:rsidRPr="002D5D79">
          <w:rPr>
            <w:rStyle w:val="Hyperlink"/>
            <w:noProof/>
          </w:rPr>
          <w:t>6.8.10</w:t>
        </w:r>
        <w:r>
          <w:rPr>
            <w:rFonts w:asciiTheme="minorHAnsi" w:eastAsiaTheme="minorEastAsia" w:hAnsiTheme="minorHAnsi" w:cstheme="minorBidi"/>
            <w:b w:val="0"/>
            <w:noProof/>
            <w:lang w:val="fr-FR" w:eastAsia="fr-FR"/>
          </w:rPr>
          <w:tab/>
        </w:r>
        <w:r w:rsidRPr="002D5D79">
          <w:rPr>
            <w:rStyle w:val="Hyperlink"/>
            <w:noProof/>
          </w:rPr>
          <w:t>Progressive rendering entity group</w:t>
        </w:r>
        <w:r>
          <w:rPr>
            <w:noProof/>
            <w:webHidden/>
          </w:rPr>
          <w:tab/>
        </w:r>
        <w:r>
          <w:rPr>
            <w:noProof/>
            <w:webHidden/>
          </w:rPr>
          <w:fldChar w:fldCharType="begin"/>
        </w:r>
        <w:r>
          <w:rPr>
            <w:noProof/>
            <w:webHidden/>
          </w:rPr>
          <w:instrText xml:space="preserve"> PAGEREF _Toc142573585 \h </w:instrText>
        </w:r>
      </w:ins>
      <w:r>
        <w:rPr>
          <w:noProof/>
          <w:webHidden/>
        </w:rPr>
      </w:r>
      <w:r>
        <w:rPr>
          <w:noProof/>
          <w:webHidden/>
        </w:rPr>
        <w:fldChar w:fldCharType="separate"/>
      </w:r>
      <w:ins w:id="67" w:author="Frederic Maze (d0)" w:date="2023-08-10T15:25:00Z">
        <w:r>
          <w:rPr>
            <w:noProof/>
            <w:webHidden/>
          </w:rPr>
          <w:t>12</w:t>
        </w:r>
        <w:r>
          <w:rPr>
            <w:noProof/>
            <w:webHidden/>
          </w:rPr>
          <w:fldChar w:fldCharType="end"/>
        </w:r>
        <w:r w:rsidRPr="002D5D79">
          <w:rPr>
            <w:rStyle w:val="Hyperlink"/>
            <w:noProof/>
          </w:rPr>
          <w:fldChar w:fldCharType="end"/>
        </w:r>
      </w:ins>
    </w:p>
    <w:p w14:paraId="2A041BA5" w14:textId="26620B8A" w:rsidR="008E06C5" w:rsidRDefault="008E06C5">
      <w:pPr>
        <w:pStyle w:val="TOC3"/>
        <w:rPr>
          <w:ins w:id="68" w:author="Frederic Maze (d0)" w:date="2023-08-10T15:25:00Z"/>
          <w:rFonts w:asciiTheme="minorHAnsi" w:eastAsiaTheme="minorEastAsia" w:hAnsiTheme="minorHAnsi" w:cstheme="minorBidi"/>
          <w:b w:val="0"/>
          <w:noProof/>
          <w:lang w:val="fr-FR" w:eastAsia="fr-FR"/>
        </w:rPr>
      </w:pPr>
      <w:ins w:id="69"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"_Toc142573586"</w:instrText>
        </w:r>
        <w:r w:rsidRPr="002D5D79">
          <w:rPr>
            <w:rStyle w:val="Hyperlink"/>
            <w:noProof/>
          </w:rPr>
          <w:instrText xml:space="preserve"> </w:instrText>
        </w:r>
        <w:r w:rsidRPr="002D5D79">
          <w:rPr>
            <w:rStyle w:val="Hyperlink"/>
            <w:noProof/>
          </w:rPr>
          <w:fldChar w:fldCharType="separate"/>
        </w:r>
        <w:r w:rsidRPr="002D5D79">
          <w:rPr>
            <w:rStyle w:val="Hyperlink"/>
            <w:i/>
            <w:noProof/>
          </w:rPr>
          <w:t>7.2.3 Coding Constraints box</w:t>
        </w:r>
        <w:r>
          <w:rPr>
            <w:noProof/>
            <w:webHidden/>
          </w:rPr>
          <w:tab/>
        </w:r>
        <w:r>
          <w:rPr>
            <w:noProof/>
            <w:webHidden/>
          </w:rPr>
          <w:fldChar w:fldCharType="begin"/>
        </w:r>
        <w:r>
          <w:rPr>
            <w:noProof/>
            <w:webHidden/>
          </w:rPr>
          <w:instrText xml:space="preserve"> PAGEREF _Toc142573586 \h </w:instrText>
        </w:r>
      </w:ins>
      <w:r>
        <w:rPr>
          <w:noProof/>
          <w:webHidden/>
        </w:rPr>
      </w:r>
      <w:r>
        <w:rPr>
          <w:noProof/>
          <w:webHidden/>
        </w:rPr>
        <w:fldChar w:fldCharType="separate"/>
      </w:r>
      <w:ins w:id="70" w:author="Frederic Maze (d0)" w:date="2023-08-10T15:25:00Z">
        <w:r>
          <w:rPr>
            <w:noProof/>
            <w:webHidden/>
          </w:rPr>
          <w:t>12</w:t>
        </w:r>
        <w:r>
          <w:rPr>
            <w:noProof/>
            <w:webHidden/>
          </w:rPr>
          <w:fldChar w:fldCharType="end"/>
        </w:r>
        <w:r w:rsidRPr="002D5D79">
          <w:rPr>
            <w:rStyle w:val="Hyperlink"/>
            <w:noProof/>
          </w:rPr>
          <w:fldChar w:fldCharType="end"/>
        </w:r>
      </w:ins>
    </w:p>
    <w:p w14:paraId="7AA556A4" w14:textId="35650C76" w:rsidR="008E06C5" w:rsidRDefault="008E06C5">
      <w:pPr>
        <w:pStyle w:val="TOC3"/>
        <w:rPr>
          <w:ins w:id="71" w:author="Frederic Maze (d0)" w:date="2023-08-10T15:25:00Z"/>
          <w:rFonts w:asciiTheme="minorHAnsi" w:eastAsiaTheme="minorEastAsia" w:hAnsiTheme="minorHAnsi" w:cstheme="minorBidi"/>
          <w:b w:val="0"/>
          <w:noProof/>
          <w:lang w:val="fr-FR" w:eastAsia="fr-FR"/>
        </w:rPr>
      </w:pPr>
      <w:ins w:id="72"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"_Toc142573587"</w:instrText>
        </w:r>
        <w:r w:rsidRPr="002D5D79">
          <w:rPr>
            <w:rStyle w:val="Hyperlink"/>
            <w:noProof/>
          </w:rPr>
          <w:instrText xml:space="preserve"> </w:instrText>
        </w:r>
        <w:r w:rsidRPr="002D5D79">
          <w:rPr>
            <w:rStyle w:val="Hyperlink"/>
            <w:noProof/>
          </w:rPr>
          <w:fldChar w:fldCharType="separate"/>
        </w:r>
        <w:r w:rsidRPr="002D5D79">
          <w:rPr>
            <w:rStyle w:val="Hyperlink"/>
            <w:i/>
            <w:noProof/>
          </w:rPr>
          <w:t>7.5.3 Auxiliary image sequence track</w:t>
        </w:r>
        <w:r>
          <w:rPr>
            <w:noProof/>
            <w:webHidden/>
          </w:rPr>
          <w:tab/>
        </w:r>
        <w:r>
          <w:rPr>
            <w:noProof/>
            <w:webHidden/>
          </w:rPr>
          <w:fldChar w:fldCharType="begin"/>
        </w:r>
        <w:r>
          <w:rPr>
            <w:noProof/>
            <w:webHidden/>
          </w:rPr>
          <w:instrText xml:space="preserve"> PAGEREF _Toc142573587 \h </w:instrText>
        </w:r>
      </w:ins>
      <w:r>
        <w:rPr>
          <w:noProof/>
          <w:webHidden/>
        </w:rPr>
      </w:r>
      <w:r>
        <w:rPr>
          <w:noProof/>
          <w:webHidden/>
        </w:rPr>
        <w:fldChar w:fldCharType="separate"/>
      </w:r>
      <w:ins w:id="73" w:author="Frederic Maze (d0)" w:date="2023-08-10T15:25:00Z">
        <w:r>
          <w:rPr>
            <w:noProof/>
            <w:webHidden/>
          </w:rPr>
          <w:t>13</w:t>
        </w:r>
        <w:r>
          <w:rPr>
            <w:noProof/>
            <w:webHidden/>
          </w:rPr>
          <w:fldChar w:fldCharType="end"/>
        </w:r>
        <w:r w:rsidRPr="002D5D79">
          <w:rPr>
            <w:rStyle w:val="Hyperlink"/>
            <w:noProof/>
          </w:rPr>
          <w:fldChar w:fldCharType="end"/>
        </w:r>
      </w:ins>
    </w:p>
    <w:p w14:paraId="33F9B948" w14:textId="017DF23F" w:rsidR="008E06C5" w:rsidRDefault="008E06C5">
      <w:pPr>
        <w:pStyle w:val="TOC1"/>
        <w:rPr>
          <w:ins w:id="74" w:author="Frederic Maze (d0)" w:date="2023-08-10T15:25:00Z"/>
          <w:rFonts w:asciiTheme="minorHAnsi" w:eastAsiaTheme="minorEastAsia" w:hAnsiTheme="minorHAnsi" w:cstheme="minorBidi"/>
          <w:b w:val="0"/>
          <w:noProof/>
          <w:lang w:val="fr-FR" w:eastAsia="fr-FR"/>
        </w:rPr>
      </w:pPr>
      <w:ins w:id="75"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"_Toc142573588"</w:instrText>
        </w:r>
        <w:r w:rsidRPr="002D5D79">
          <w:rPr>
            <w:rStyle w:val="Hyperlink"/>
            <w:noProof/>
          </w:rPr>
          <w:instrText xml:space="preserve"> </w:instrText>
        </w:r>
        <w:r w:rsidRPr="002D5D79">
          <w:rPr>
            <w:rStyle w:val="Hyperlink"/>
            <w:noProof/>
          </w:rPr>
          <w:fldChar w:fldCharType="separate"/>
        </w:r>
        <w:r w:rsidRPr="002D5D79">
          <w:rPr>
            <w:rStyle w:val="Hyperlink"/>
            <w:noProof/>
          </w:rPr>
          <w:t>11.</w:t>
        </w:r>
        <w:r>
          <w:rPr>
            <w:rFonts w:asciiTheme="minorHAnsi" w:eastAsiaTheme="minorEastAsia" w:hAnsiTheme="minorHAnsi" w:cstheme="minorBidi"/>
            <w:b w:val="0"/>
            <w:noProof/>
            <w:lang w:val="fr-FR" w:eastAsia="fr-FR"/>
          </w:rPr>
          <w:tab/>
        </w:r>
        <w:r w:rsidRPr="002D5D79">
          <w:rPr>
            <w:rStyle w:val="Hyperlink"/>
            <w:noProof/>
          </w:rPr>
          <w:t>Region and region annotation</w:t>
        </w:r>
        <w:r>
          <w:rPr>
            <w:noProof/>
            <w:webHidden/>
          </w:rPr>
          <w:tab/>
        </w:r>
        <w:r>
          <w:rPr>
            <w:noProof/>
            <w:webHidden/>
          </w:rPr>
          <w:fldChar w:fldCharType="begin"/>
        </w:r>
        <w:r>
          <w:rPr>
            <w:noProof/>
            <w:webHidden/>
          </w:rPr>
          <w:instrText xml:space="preserve"> PAGEREF _Toc142573588 \h </w:instrText>
        </w:r>
      </w:ins>
      <w:r>
        <w:rPr>
          <w:noProof/>
          <w:webHidden/>
        </w:rPr>
      </w:r>
      <w:r>
        <w:rPr>
          <w:noProof/>
          <w:webHidden/>
        </w:rPr>
        <w:fldChar w:fldCharType="separate"/>
      </w:r>
      <w:ins w:id="76" w:author="Frederic Maze (d0)" w:date="2023-08-10T15:25:00Z">
        <w:r>
          <w:rPr>
            <w:noProof/>
            <w:webHidden/>
          </w:rPr>
          <w:t>13</w:t>
        </w:r>
        <w:r>
          <w:rPr>
            <w:noProof/>
            <w:webHidden/>
          </w:rPr>
          <w:fldChar w:fldCharType="end"/>
        </w:r>
        <w:r w:rsidRPr="002D5D79">
          <w:rPr>
            <w:rStyle w:val="Hyperlink"/>
            <w:noProof/>
          </w:rPr>
          <w:fldChar w:fldCharType="end"/>
        </w:r>
      </w:ins>
    </w:p>
    <w:p w14:paraId="0E45C19F" w14:textId="160EA1C6" w:rsidR="008E06C5" w:rsidRDefault="008E06C5">
      <w:pPr>
        <w:pStyle w:val="TOC2"/>
        <w:rPr>
          <w:ins w:id="77" w:author="Frederic Maze (d0)" w:date="2023-08-10T15:25:00Z"/>
          <w:rFonts w:asciiTheme="minorHAnsi" w:eastAsiaTheme="minorEastAsia" w:hAnsiTheme="minorHAnsi" w:cstheme="minorBidi"/>
          <w:b w:val="0"/>
          <w:noProof/>
          <w:lang w:val="fr-FR" w:eastAsia="fr-FR"/>
        </w:rPr>
      </w:pPr>
      <w:ins w:id="78"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"_Toc142573589"</w:instrText>
        </w:r>
        <w:r w:rsidRPr="002D5D79">
          <w:rPr>
            <w:rStyle w:val="Hyperlink"/>
            <w:noProof/>
          </w:rPr>
          <w:instrText xml:space="preserve"> </w:instrText>
        </w:r>
        <w:r w:rsidRPr="002D5D79">
          <w:rPr>
            <w:rStyle w:val="Hyperlink"/>
            <w:noProof/>
          </w:rPr>
          <w:fldChar w:fldCharType="separate"/>
        </w:r>
        <w:r w:rsidRPr="002D5D79">
          <w:rPr>
            <w:rStyle w:val="Hyperlink"/>
            <w:noProof/>
          </w:rPr>
          <w:t>11.1.</w:t>
        </w:r>
        <w:r>
          <w:rPr>
            <w:rFonts w:asciiTheme="minorHAnsi" w:eastAsiaTheme="minorEastAsia" w:hAnsiTheme="minorHAnsi" w:cstheme="minorBidi"/>
            <w:b w:val="0"/>
            <w:noProof/>
            <w:lang w:val="fr-FR" w:eastAsia="fr-FR"/>
          </w:rPr>
          <w:tab/>
        </w:r>
        <w:r w:rsidRPr="002D5D79">
          <w:rPr>
            <w:rStyle w:val="Hyperlink"/>
            <w:noProof/>
          </w:rPr>
          <w:t>Overview</w:t>
        </w:r>
        <w:r>
          <w:rPr>
            <w:noProof/>
            <w:webHidden/>
          </w:rPr>
          <w:tab/>
        </w:r>
        <w:r>
          <w:rPr>
            <w:noProof/>
            <w:webHidden/>
          </w:rPr>
          <w:fldChar w:fldCharType="begin"/>
        </w:r>
        <w:r>
          <w:rPr>
            <w:noProof/>
            <w:webHidden/>
          </w:rPr>
          <w:instrText xml:space="preserve"> PAGEREF _Toc142573589 \h </w:instrText>
        </w:r>
      </w:ins>
      <w:r>
        <w:rPr>
          <w:noProof/>
          <w:webHidden/>
        </w:rPr>
      </w:r>
      <w:r>
        <w:rPr>
          <w:noProof/>
          <w:webHidden/>
        </w:rPr>
        <w:fldChar w:fldCharType="separate"/>
      </w:r>
      <w:ins w:id="79" w:author="Frederic Maze (d0)" w:date="2023-08-10T15:25:00Z">
        <w:r>
          <w:rPr>
            <w:noProof/>
            <w:webHidden/>
          </w:rPr>
          <w:t>13</w:t>
        </w:r>
        <w:r>
          <w:rPr>
            <w:noProof/>
            <w:webHidden/>
          </w:rPr>
          <w:fldChar w:fldCharType="end"/>
        </w:r>
        <w:r w:rsidRPr="002D5D79">
          <w:rPr>
            <w:rStyle w:val="Hyperlink"/>
            <w:noProof/>
          </w:rPr>
          <w:fldChar w:fldCharType="end"/>
        </w:r>
      </w:ins>
    </w:p>
    <w:p w14:paraId="2521A8A9" w14:textId="7D0F1CD3" w:rsidR="008E06C5" w:rsidRDefault="008E06C5">
      <w:pPr>
        <w:pStyle w:val="TOC2"/>
        <w:rPr>
          <w:ins w:id="80" w:author="Frederic Maze (d0)" w:date="2023-08-10T15:25:00Z"/>
          <w:rFonts w:asciiTheme="minorHAnsi" w:eastAsiaTheme="minorEastAsia" w:hAnsiTheme="minorHAnsi" w:cstheme="minorBidi"/>
          <w:b w:val="0"/>
          <w:noProof/>
          <w:lang w:val="fr-FR" w:eastAsia="fr-FR"/>
        </w:rPr>
      </w:pPr>
      <w:ins w:id="81"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"_Toc142573590"</w:instrText>
        </w:r>
        <w:r w:rsidRPr="002D5D79">
          <w:rPr>
            <w:rStyle w:val="Hyperlink"/>
            <w:noProof/>
          </w:rPr>
          <w:instrText xml:space="preserve"> </w:instrText>
        </w:r>
        <w:r w:rsidRPr="002D5D79">
          <w:rPr>
            <w:rStyle w:val="Hyperlink"/>
            <w:noProof/>
          </w:rPr>
          <w:fldChar w:fldCharType="separate"/>
        </w:r>
        <w:r w:rsidRPr="002D5D79">
          <w:rPr>
            <w:rStyle w:val="Hyperlink"/>
            <w:noProof/>
          </w:rPr>
          <w:t>11.2.</w:t>
        </w:r>
        <w:r>
          <w:rPr>
            <w:rFonts w:asciiTheme="minorHAnsi" w:eastAsiaTheme="minorEastAsia" w:hAnsiTheme="minorHAnsi" w:cstheme="minorBidi"/>
            <w:b w:val="0"/>
            <w:noProof/>
            <w:lang w:val="fr-FR" w:eastAsia="fr-FR"/>
          </w:rPr>
          <w:tab/>
        </w:r>
        <w:r w:rsidRPr="002D5D79">
          <w:rPr>
            <w:rStyle w:val="Hyperlink"/>
            <w:noProof/>
          </w:rPr>
          <w:t>Common definitions for image sequence or video tracks and for image items</w:t>
        </w:r>
        <w:r>
          <w:rPr>
            <w:noProof/>
            <w:webHidden/>
          </w:rPr>
          <w:tab/>
        </w:r>
        <w:r>
          <w:rPr>
            <w:noProof/>
            <w:webHidden/>
          </w:rPr>
          <w:fldChar w:fldCharType="begin"/>
        </w:r>
        <w:r>
          <w:rPr>
            <w:noProof/>
            <w:webHidden/>
          </w:rPr>
          <w:instrText xml:space="preserve"> PAGEREF _Toc142573590 \h </w:instrText>
        </w:r>
      </w:ins>
      <w:r>
        <w:rPr>
          <w:noProof/>
          <w:webHidden/>
        </w:rPr>
      </w:r>
      <w:r>
        <w:rPr>
          <w:noProof/>
          <w:webHidden/>
        </w:rPr>
        <w:fldChar w:fldCharType="separate"/>
      </w:r>
      <w:ins w:id="82" w:author="Frederic Maze (d0)" w:date="2023-08-10T15:25:00Z">
        <w:r>
          <w:rPr>
            <w:noProof/>
            <w:webHidden/>
          </w:rPr>
          <w:t>13</w:t>
        </w:r>
        <w:r>
          <w:rPr>
            <w:noProof/>
            <w:webHidden/>
          </w:rPr>
          <w:fldChar w:fldCharType="end"/>
        </w:r>
        <w:r w:rsidRPr="002D5D79">
          <w:rPr>
            <w:rStyle w:val="Hyperlink"/>
            <w:noProof/>
          </w:rPr>
          <w:fldChar w:fldCharType="end"/>
        </w:r>
      </w:ins>
    </w:p>
    <w:p w14:paraId="17502234" w14:textId="6D7CC0A8" w:rsidR="008E06C5" w:rsidRDefault="008E06C5">
      <w:pPr>
        <w:pStyle w:val="TOC3"/>
        <w:rPr>
          <w:ins w:id="83" w:author="Frederic Maze (d0)" w:date="2023-08-10T15:25:00Z"/>
          <w:rFonts w:asciiTheme="minorHAnsi" w:eastAsiaTheme="minorEastAsia" w:hAnsiTheme="minorHAnsi" w:cstheme="minorBidi"/>
          <w:b w:val="0"/>
          <w:noProof/>
          <w:lang w:val="fr-FR" w:eastAsia="fr-FR"/>
        </w:rPr>
      </w:pPr>
      <w:ins w:id="84"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"_Toc142573591"</w:instrText>
        </w:r>
        <w:r w:rsidRPr="002D5D79">
          <w:rPr>
            <w:rStyle w:val="Hyperlink"/>
            <w:noProof/>
          </w:rPr>
          <w:instrText xml:space="preserve"> </w:instrText>
        </w:r>
        <w:r w:rsidRPr="002D5D79">
          <w:rPr>
            <w:rStyle w:val="Hyperlink"/>
            <w:noProof/>
          </w:rPr>
          <w:fldChar w:fldCharType="separate"/>
        </w:r>
        <w:r w:rsidRPr="002D5D79">
          <w:rPr>
            <w:rStyle w:val="Hyperlink"/>
            <w:noProof/>
          </w:rPr>
          <w:t>11.2.1.</w:t>
        </w:r>
        <w:r>
          <w:rPr>
            <w:rFonts w:asciiTheme="minorHAnsi" w:eastAsiaTheme="minorEastAsia" w:hAnsiTheme="minorHAnsi" w:cstheme="minorBidi"/>
            <w:b w:val="0"/>
            <w:noProof/>
            <w:lang w:val="fr-FR" w:eastAsia="fr-FR"/>
          </w:rPr>
          <w:tab/>
        </w:r>
        <w:r w:rsidRPr="002D5D79">
          <w:rPr>
            <w:rStyle w:val="Hyperlink"/>
            <w:noProof/>
          </w:rPr>
          <w:t>Region geometry structure</w:t>
        </w:r>
        <w:r>
          <w:rPr>
            <w:noProof/>
            <w:webHidden/>
          </w:rPr>
          <w:tab/>
        </w:r>
        <w:r>
          <w:rPr>
            <w:noProof/>
            <w:webHidden/>
          </w:rPr>
          <w:fldChar w:fldCharType="begin"/>
        </w:r>
        <w:r>
          <w:rPr>
            <w:noProof/>
            <w:webHidden/>
          </w:rPr>
          <w:instrText xml:space="preserve"> PAGEREF _Toc142573591 \h </w:instrText>
        </w:r>
      </w:ins>
      <w:r>
        <w:rPr>
          <w:noProof/>
          <w:webHidden/>
        </w:rPr>
      </w:r>
      <w:r>
        <w:rPr>
          <w:noProof/>
          <w:webHidden/>
        </w:rPr>
        <w:fldChar w:fldCharType="separate"/>
      </w:r>
      <w:ins w:id="85" w:author="Frederic Maze (d0)" w:date="2023-08-10T15:25:00Z">
        <w:r>
          <w:rPr>
            <w:noProof/>
            <w:webHidden/>
          </w:rPr>
          <w:t>13</w:t>
        </w:r>
        <w:r>
          <w:rPr>
            <w:noProof/>
            <w:webHidden/>
          </w:rPr>
          <w:fldChar w:fldCharType="end"/>
        </w:r>
        <w:r w:rsidRPr="002D5D79">
          <w:rPr>
            <w:rStyle w:val="Hyperlink"/>
            <w:noProof/>
          </w:rPr>
          <w:fldChar w:fldCharType="end"/>
        </w:r>
      </w:ins>
    </w:p>
    <w:p w14:paraId="783CF150" w14:textId="1CD6D7B5" w:rsidR="008E06C5" w:rsidRDefault="008E06C5">
      <w:pPr>
        <w:pStyle w:val="TOC3"/>
        <w:rPr>
          <w:ins w:id="86" w:author="Frederic Maze (d0)" w:date="2023-08-10T15:25:00Z"/>
          <w:rFonts w:asciiTheme="minorHAnsi" w:eastAsiaTheme="minorEastAsia" w:hAnsiTheme="minorHAnsi" w:cstheme="minorBidi"/>
          <w:b w:val="0"/>
          <w:noProof/>
          <w:lang w:val="fr-FR" w:eastAsia="fr-FR"/>
        </w:rPr>
      </w:pPr>
      <w:ins w:id="87"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"_Toc142573592"</w:instrText>
        </w:r>
        <w:r w:rsidRPr="002D5D79">
          <w:rPr>
            <w:rStyle w:val="Hyperlink"/>
            <w:noProof/>
          </w:rPr>
          <w:instrText xml:space="preserve"> </w:instrText>
        </w:r>
        <w:r w:rsidRPr="002D5D79">
          <w:rPr>
            <w:rStyle w:val="Hyperlink"/>
            <w:noProof/>
          </w:rPr>
          <w:fldChar w:fldCharType="separate"/>
        </w:r>
        <w:r w:rsidRPr="002D5D79">
          <w:rPr>
            <w:rStyle w:val="Hyperlink"/>
            <w:noProof/>
          </w:rPr>
          <w:t>11.2.2.</w:t>
        </w:r>
        <w:r>
          <w:rPr>
            <w:rFonts w:asciiTheme="minorHAnsi" w:eastAsiaTheme="minorEastAsia" w:hAnsiTheme="minorHAnsi" w:cstheme="minorBidi"/>
            <w:b w:val="0"/>
            <w:noProof/>
            <w:lang w:val="fr-FR" w:eastAsia="fr-FR"/>
          </w:rPr>
          <w:tab/>
        </w:r>
        <w:r w:rsidRPr="002D5D79">
          <w:rPr>
            <w:rStyle w:val="Hyperlink"/>
            <w:noProof/>
          </w:rPr>
          <w:t>Mask item</w:t>
        </w:r>
        <w:r>
          <w:rPr>
            <w:noProof/>
            <w:webHidden/>
          </w:rPr>
          <w:tab/>
        </w:r>
        <w:r>
          <w:rPr>
            <w:noProof/>
            <w:webHidden/>
          </w:rPr>
          <w:fldChar w:fldCharType="begin"/>
        </w:r>
        <w:r>
          <w:rPr>
            <w:noProof/>
            <w:webHidden/>
          </w:rPr>
          <w:instrText xml:space="preserve"> PAGEREF _Toc142573592 \h </w:instrText>
        </w:r>
      </w:ins>
      <w:r>
        <w:rPr>
          <w:noProof/>
          <w:webHidden/>
        </w:rPr>
      </w:r>
      <w:r>
        <w:rPr>
          <w:noProof/>
          <w:webHidden/>
        </w:rPr>
        <w:fldChar w:fldCharType="separate"/>
      </w:r>
      <w:ins w:id="88" w:author="Frederic Maze (d0)" w:date="2023-08-10T15:25:00Z">
        <w:r>
          <w:rPr>
            <w:noProof/>
            <w:webHidden/>
          </w:rPr>
          <w:t>18</w:t>
        </w:r>
        <w:r>
          <w:rPr>
            <w:noProof/>
            <w:webHidden/>
          </w:rPr>
          <w:fldChar w:fldCharType="end"/>
        </w:r>
        <w:r w:rsidRPr="002D5D79">
          <w:rPr>
            <w:rStyle w:val="Hyperlink"/>
            <w:noProof/>
          </w:rPr>
          <w:fldChar w:fldCharType="end"/>
        </w:r>
      </w:ins>
    </w:p>
    <w:p w14:paraId="550294C1" w14:textId="60EF3203" w:rsidR="008E06C5" w:rsidRDefault="008E06C5">
      <w:pPr>
        <w:pStyle w:val="TOC2"/>
        <w:rPr>
          <w:ins w:id="89" w:author="Frederic Maze (d0)" w:date="2023-08-10T15:25:00Z"/>
          <w:rFonts w:asciiTheme="minorHAnsi" w:eastAsiaTheme="minorEastAsia" w:hAnsiTheme="minorHAnsi" w:cstheme="minorBidi"/>
          <w:b w:val="0"/>
          <w:noProof/>
          <w:lang w:val="fr-FR" w:eastAsia="fr-FR"/>
        </w:rPr>
      </w:pPr>
      <w:ins w:id="90"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"_Toc142573593"</w:instrText>
        </w:r>
        <w:r w:rsidRPr="002D5D79">
          <w:rPr>
            <w:rStyle w:val="Hyperlink"/>
            <w:noProof/>
          </w:rPr>
          <w:instrText xml:space="preserve"> </w:instrText>
        </w:r>
        <w:r w:rsidRPr="002D5D79">
          <w:rPr>
            <w:rStyle w:val="Hyperlink"/>
            <w:noProof/>
          </w:rPr>
          <w:fldChar w:fldCharType="separate"/>
        </w:r>
        <w:r w:rsidRPr="002D5D79">
          <w:rPr>
            <w:rStyle w:val="Hyperlink"/>
            <w:noProof/>
          </w:rPr>
          <w:t>11.3.</w:t>
        </w:r>
        <w:r>
          <w:rPr>
            <w:rFonts w:asciiTheme="minorHAnsi" w:eastAsiaTheme="minorEastAsia" w:hAnsiTheme="minorHAnsi" w:cstheme="minorBidi"/>
            <w:b w:val="0"/>
            <w:noProof/>
            <w:lang w:val="fr-FR" w:eastAsia="fr-FR"/>
          </w:rPr>
          <w:tab/>
        </w:r>
        <w:r w:rsidRPr="002D5D79">
          <w:rPr>
            <w:rStyle w:val="Hyperlink"/>
            <w:noProof/>
          </w:rPr>
          <w:t>Regions and region annotations for an image item</w:t>
        </w:r>
        <w:r>
          <w:rPr>
            <w:noProof/>
            <w:webHidden/>
          </w:rPr>
          <w:tab/>
        </w:r>
        <w:r>
          <w:rPr>
            <w:noProof/>
            <w:webHidden/>
          </w:rPr>
          <w:fldChar w:fldCharType="begin"/>
        </w:r>
        <w:r>
          <w:rPr>
            <w:noProof/>
            <w:webHidden/>
          </w:rPr>
          <w:instrText xml:space="preserve"> PAGEREF _Toc142573593 \h </w:instrText>
        </w:r>
      </w:ins>
      <w:r>
        <w:rPr>
          <w:noProof/>
          <w:webHidden/>
        </w:rPr>
      </w:r>
      <w:r>
        <w:rPr>
          <w:noProof/>
          <w:webHidden/>
        </w:rPr>
        <w:fldChar w:fldCharType="separate"/>
      </w:r>
      <w:ins w:id="91" w:author="Frederic Maze (d0)" w:date="2023-08-10T15:25:00Z">
        <w:r>
          <w:rPr>
            <w:noProof/>
            <w:webHidden/>
          </w:rPr>
          <w:t>19</w:t>
        </w:r>
        <w:r>
          <w:rPr>
            <w:noProof/>
            <w:webHidden/>
          </w:rPr>
          <w:fldChar w:fldCharType="end"/>
        </w:r>
        <w:r w:rsidRPr="002D5D79">
          <w:rPr>
            <w:rStyle w:val="Hyperlink"/>
            <w:noProof/>
          </w:rPr>
          <w:fldChar w:fldCharType="end"/>
        </w:r>
      </w:ins>
    </w:p>
    <w:p w14:paraId="5F119258" w14:textId="52A60A62" w:rsidR="008E06C5" w:rsidRDefault="008E06C5">
      <w:pPr>
        <w:pStyle w:val="TOC3"/>
        <w:rPr>
          <w:ins w:id="92" w:author="Frederic Maze (d0)" w:date="2023-08-10T15:25:00Z"/>
          <w:rFonts w:asciiTheme="minorHAnsi" w:eastAsiaTheme="minorEastAsia" w:hAnsiTheme="minorHAnsi" w:cstheme="minorBidi"/>
          <w:b w:val="0"/>
          <w:noProof/>
          <w:lang w:val="fr-FR" w:eastAsia="fr-FR"/>
        </w:rPr>
      </w:pPr>
      <w:ins w:id="93"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"_Toc142573594"</w:instrText>
        </w:r>
        <w:r w:rsidRPr="002D5D79">
          <w:rPr>
            <w:rStyle w:val="Hyperlink"/>
            <w:noProof/>
          </w:rPr>
          <w:instrText xml:space="preserve"> </w:instrText>
        </w:r>
        <w:r w:rsidRPr="002D5D79">
          <w:rPr>
            <w:rStyle w:val="Hyperlink"/>
            <w:noProof/>
          </w:rPr>
          <w:fldChar w:fldCharType="separate"/>
        </w:r>
        <w:r w:rsidRPr="002D5D79">
          <w:rPr>
            <w:rStyle w:val="Hyperlink"/>
            <w:noProof/>
          </w:rPr>
          <w:t>11.3.1.</w:t>
        </w:r>
        <w:r>
          <w:rPr>
            <w:rFonts w:asciiTheme="minorHAnsi" w:eastAsiaTheme="minorEastAsia" w:hAnsiTheme="minorHAnsi" w:cstheme="minorBidi"/>
            <w:b w:val="0"/>
            <w:noProof/>
            <w:lang w:val="fr-FR" w:eastAsia="fr-FR"/>
          </w:rPr>
          <w:tab/>
        </w:r>
        <w:r w:rsidRPr="002D5D79">
          <w:rPr>
            <w:rStyle w:val="Hyperlink"/>
            <w:noProof/>
          </w:rPr>
          <w:t>General</w:t>
        </w:r>
        <w:r>
          <w:rPr>
            <w:noProof/>
            <w:webHidden/>
          </w:rPr>
          <w:tab/>
        </w:r>
        <w:r>
          <w:rPr>
            <w:noProof/>
            <w:webHidden/>
          </w:rPr>
          <w:fldChar w:fldCharType="begin"/>
        </w:r>
        <w:r>
          <w:rPr>
            <w:noProof/>
            <w:webHidden/>
          </w:rPr>
          <w:instrText xml:space="preserve"> PAGEREF _Toc142573594 \h </w:instrText>
        </w:r>
      </w:ins>
      <w:r>
        <w:rPr>
          <w:noProof/>
          <w:webHidden/>
        </w:rPr>
      </w:r>
      <w:r>
        <w:rPr>
          <w:noProof/>
          <w:webHidden/>
        </w:rPr>
        <w:fldChar w:fldCharType="separate"/>
      </w:r>
      <w:ins w:id="94" w:author="Frederic Maze (d0)" w:date="2023-08-10T15:25:00Z">
        <w:r>
          <w:rPr>
            <w:noProof/>
            <w:webHidden/>
          </w:rPr>
          <w:t>19</w:t>
        </w:r>
        <w:r>
          <w:rPr>
            <w:noProof/>
            <w:webHidden/>
          </w:rPr>
          <w:fldChar w:fldCharType="end"/>
        </w:r>
        <w:r w:rsidRPr="002D5D79">
          <w:rPr>
            <w:rStyle w:val="Hyperlink"/>
            <w:noProof/>
          </w:rPr>
          <w:fldChar w:fldCharType="end"/>
        </w:r>
      </w:ins>
    </w:p>
    <w:p w14:paraId="402818D4" w14:textId="37E3EC76" w:rsidR="008E06C5" w:rsidRDefault="008E06C5">
      <w:pPr>
        <w:pStyle w:val="TOC3"/>
        <w:rPr>
          <w:ins w:id="95" w:author="Frederic Maze (d0)" w:date="2023-08-10T15:25:00Z"/>
          <w:rFonts w:asciiTheme="minorHAnsi" w:eastAsiaTheme="minorEastAsia" w:hAnsiTheme="minorHAnsi" w:cstheme="minorBidi"/>
          <w:b w:val="0"/>
          <w:noProof/>
          <w:lang w:val="fr-FR" w:eastAsia="fr-FR"/>
        </w:rPr>
      </w:pPr>
      <w:ins w:id="96"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"_Toc142573595"</w:instrText>
        </w:r>
        <w:r w:rsidRPr="002D5D79">
          <w:rPr>
            <w:rStyle w:val="Hyperlink"/>
            <w:noProof/>
          </w:rPr>
          <w:instrText xml:space="preserve"> </w:instrText>
        </w:r>
        <w:r w:rsidRPr="002D5D79">
          <w:rPr>
            <w:rStyle w:val="Hyperlink"/>
            <w:noProof/>
          </w:rPr>
          <w:fldChar w:fldCharType="separate"/>
        </w:r>
        <w:r w:rsidRPr="002D5D79">
          <w:rPr>
            <w:rStyle w:val="Hyperlink"/>
            <w:noProof/>
          </w:rPr>
          <w:t>11.3.2.</w:t>
        </w:r>
        <w:r>
          <w:rPr>
            <w:rFonts w:asciiTheme="minorHAnsi" w:eastAsiaTheme="minorEastAsia" w:hAnsiTheme="minorHAnsi" w:cstheme="minorBidi"/>
            <w:b w:val="0"/>
            <w:noProof/>
            <w:lang w:val="fr-FR" w:eastAsia="fr-FR"/>
          </w:rPr>
          <w:tab/>
        </w:r>
        <w:r w:rsidRPr="002D5D79">
          <w:rPr>
            <w:rStyle w:val="Hyperlink"/>
            <w:noProof/>
          </w:rPr>
          <w:t>Region item</w:t>
        </w:r>
        <w:r>
          <w:rPr>
            <w:noProof/>
            <w:webHidden/>
          </w:rPr>
          <w:tab/>
        </w:r>
        <w:r>
          <w:rPr>
            <w:noProof/>
            <w:webHidden/>
          </w:rPr>
          <w:fldChar w:fldCharType="begin"/>
        </w:r>
        <w:r>
          <w:rPr>
            <w:noProof/>
            <w:webHidden/>
          </w:rPr>
          <w:instrText xml:space="preserve"> PAGEREF _Toc142573595 \h </w:instrText>
        </w:r>
      </w:ins>
      <w:r>
        <w:rPr>
          <w:noProof/>
          <w:webHidden/>
        </w:rPr>
      </w:r>
      <w:r>
        <w:rPr>
          <w:noProof/>
          <w:webHidden/>
        </w:rPr>
        <w:fldChar w:fldCharType="separate"/>
      </w:r>
      <w:ins w:id="97" w:author="Frederic Maze (d0)" w:date="2023-08-10T15:25:00Z">
        <w:r>
          <w:rPr>
            <w:noProof/>
            <w:webHidden/>
          </w:rPr>
          <w:t>20</w:t>
        </w:r>
        <w:r>
          <w:rPr>
            <w:noProof/>
            <w:webHidden/>
          </w:rPr>
          <w:fldChar w:fldCharType="end"/>
        </w:r>
        <w:r w:rsidRPr="002D5D79">
          <w:rPr>
            <w:rStyle w:val="Hyperlink"/>
            <w:noProof/>
          </w:rPr>
          <w:fldChar w:fldCharType="end"/>
        </w:r>
      </w:ins>
    </w:p>
    <w:p w14:paraId="5D4D5534" w14:textId="2006DB80" w:rsidR="008E06C5" w:rsidRDefault="008E06C5">
      <w:pPr>
        <w:pStyle w:val="TOC3"/>
        <w:rPr>
          <w:ins w:id="98" w:author="Frederic Maze (d0)" w:date="2023-08-10T15:25:00Z"/>
          <w:rFonts w:asciiTheme="minorHAnsi" w:eastAsiaTheme="minorEastAsia" w:hAnsiTheme="minorHAnsi" w:cstheme="minorBidi"/>
          <w:b w:val="0"/>
          <w:noProof/>
          <w:lang w:val="fr-FR" w:eastAsia="fr-FR"/>
        </w:rPr>
      </w:pPr>
      <w:ins w:id="99"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"_Toc142573596"</w:instrText>
        </w:r>
        <w:r w:rsidRPr="002D5D79">
          <w:rPr>
            <w:rStyle w:val="Hyperlink"/>
            <w:noProof/>
          </w:rPr>
          <w:instrText xml:space="preserve"> </w:instrText>
        </w:r>
        <w:r w:rsidRPr="002D5D79">
          <w:rPr>
            <w:rStyle w:val="Hyperlink"/>
            <w:noProof/>
          </w:rPr>
          <w:fldChar w:fldCharType="separate"/>
        </w:r>
        <w:r w:rsidRPr="002D5D79">
          <w:rPr>
            <w:rStyle w:val="Hyperlink"/>
            <w:noProof/>
          </w:rPr>
          <w:t>11.3.3.</w:t>
        </w:r>
        <w:r>
          <w:rPr>
            <w:rFonts w:asciiTheme="minorHAnsi" w:eastAsiaTheme="minorEastAsia" w:hAnsiTheme="minorHAnsi" w:cstheme="minorBidi"/>
            <w:b w:val="0"/>
            <w:noProof/>
            <w:lang w:val="fr-FR" w:eastAsia="fr-FR"/>
          </w:rPr>
          <w:tab/>
        </w:r>
        <w:r w:rsidRPr="002D5D79">
          <w:rPr>
            <w:rStyle w:val="Hyperlink"/>
            <w:noProof/>
          </w:rPr>
          <w:t>Derived region item</w:t>
        </w:r>
        <w:r>
          <w:rPr>
            <w:noProof/>
            <w:webHidden/>
          </w:rPr>
          <w:tab/>
        </w:r>
        <w:r>
          <w:rPr>
            <w:noProof/>
            <w:webHidden/>
          </w:rPr>
          <w:fldChar w:fldCharType="begin"/>
        </w:r>
        <w:r>
          <w:rPr>
            <w:noProof/>
            <w:webHidden/>
          </w:rPr>
          <w:instrText xml:space="preserve"> PAGEREF _Toc142573596 \h </w:instrText>
        </w:r>
      </w:ins>
      <w:r>
        <w:rPr>
          <w:noProof/>
          <w:webHidden/>
        </w:rPr>
      </w:r>
      <w:r>
        <w:rPr>
          <w:noProof/>
          <w:webHidden/>
        </w:rPr>
        <w:fldChar w:fldCharType="separate"/>
      </w:r>
      <w:ins w:id="100" w:author="Frederic Maze (d0)" w:date="2023-08-10T15:25:00Z">
        <w:r>
          <w:rPr>
            <w:noProof/>
            <w:webHidden/>
          </w:rPr>
          <w:t>21</w:t>
        </w:r>
        <w:r>
          <w:rPr>
            <w:noProof/>
            <w:webHidden/>
          </w:rPr>
          <w:fldChar w:fldCharType="end"/>
        </w:r>
        <w:r w:rsidRPr="002D5D79">
          <w:rPr>
            <w:rStyle w:val="Hyperlink"/>
            <w:noProof/>
          </w:rPr>
          <w:fldChar w:fldCharType="end"/>
        </w:r>
      </w:ins>
    </w:p>
    <w:p w14:paraId="7ACAA413" w14:textId="719B8340" w:rsidR="008E06C5" w:rsidRDefault="008E06C5">
      <w:pPr>
        <w:pStyle w:val="TOC2"/>
        <w:rPr>
          <w:ins w:id="101" w:author="Frederic Maze (d0)" w:date="2023-08-10T15:25:00Z"/>
          <w:rFonts w:asciiTheme="minorHAnsi" w:eastAsiaTheme="minorEastAsia" w:hAnsiTheme="minorHAnsi" w:cstheme="minorBidi"/>
          <w:b w:val="0"/>
          <w:noProof/>
          <w:lang w:val="fr-FR" w:eastAsia="fr-FR"/>
        </w:rPr>
      </w:pPr>
      <w:ins w:id="102"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"_Toc142573597"</w:instrText>
        </w:r>
        <w:r w:rsidRPr="002D5D79">
          <w:rPr>
            <w:rStyle w:val="Hyperlink"/>
            <w:noProof/>
          </w:rPr>
          <w:instrText xml:space="preserve"> </w:instrText>
        </w:r>
        <w:r w:rsidRPr="002D5D79">
          <w:rPr>
            <w:rStyle w:val="Hyperlink"/>
            <w:noProof/>
          </w:rPr>
          <w:fldChar w:fldCharType="separate"/>
        </w:r>
        <w:r w:rsidRPr="002D5D79">
          <w:rPr>
            <w:rStyle w:val="Hyperlink"/>
            <w:noProof/>
          </w:rPr>
          <w:t>11.4.</w:t>
        </w:r>
        <w:r>
          <w:rPr>
            <w:rFonts w:asciiTheme="minorHAnsi" w:eastAsiaTheme="minorEastAsia" w:hAnsiTheme="minorHAnsi" w:cstheme="minorBidi"/>
            <w:b w:val="0"/>
            <w:noProof/>
            <w:lang w:val="fr-FR" w:eastAsia="fr-FR"/>
          </w:rPr>
          <w:tab/>
        </w:r>
        <w:r w:rsidRPr="002D5D79">
          <w:rPr>
            <w:rStyle w:val="Hyperlink"/>
            <w:noProof/>
          </w:rPr>
          <w:t>Regions and region annotations for an image sequence or a video track</w:t>
        </w:r>
        <w:r>
          <w:rPr>
            <w:noProof/>
            <w:webHidden/>
          </w:rPr>
          <w:tab/>
        </w:r>
        <w:r>
          <w:rPr>
            <w:noProof/>
            <w:webHidden/>
          </w:rPr>
          <w:fldChar w:fldCharType="begin"/>
        </w:r>
        <w:r>
          <w:rPr>
            <w:noProof/>
            <w:webHidden/>
          </w:rPr>
          <w:instrText xml:space="preserve"> PAGEREF _Toc142573597 \h </w:instrText>
        </w:r>
      </w:ins>
      <w:r>
        <w:rPr>
          <w:noProof/>
          <w:webHidden/>
        </w:rPr>
      </w:r>
      <w:r>
        <w:rPr>
          <w:noProof/>
          <w:webHidden/>
        </w:rPr>
        <w:fldChar w:fldCharType="separate"/>
      </w:r>
      <w:ins w:id="103" w:author="Frederic Maze (d0)" w:date="2023-08-10T15:25:00Z">
        <w:r>
          <w:rPr>
            <w:noProof/>
            <w:webHidden/>
          </w:rPr>
          <w:t>21</w:t>
        </w:r>
        <w:r>
          <w:rPr>
            <w:noProof/>
            <w:webHidden/>
          </w:rPr>
          <w:fldChar w:fldCharType="end"/>
        </w:r>
        <w:r w:rsidRPr="002D5D79">
          <w:rPr>
            <w:rStyle w:val="Hyperlink"/>
            <w:noProof/>
          </w:rPr>
          <w:fldChar w:fldCharType="end"/>
        </w:r>
      </w:ins>
    </w:p>
    <w:p w14:paraId="4B05543A" w14:textId="06D9F5AA" w:rsidR="008E06C5" w:rsidRDefault="008E06C5">
      <w:pPr>
        <w:pStyle w:val="TOC3"/>
        <w:rPr>
          <w:ins w:id="104" w:author="Frederic Maze (d0)" w:date="2023-08-10T15:25:00Z"/>
          <w:rFonts w:asciiTheme="minorHAnsi" w:eastAsiaTheme="minorEastAsia" w:hAnsiTheme="minorHAnsi" w:cstheme="minorBidi"/>
          <w:b w:val="0"/>
          <w:noProof/>
          <w:lang w:val="fr-FR" w:eastAsia="fr-FR"/>
        </w:rPr>
      </w:pPr>
      <w:ins w:id="105"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"_Toc142573598"</w:instrText>
        </w:r>
        <w:r w:rsidRPr="002D5D79">
          <w:rPr>
            <w:rStyle w:val="Hyperlink"/>
            <w:noProof/>
          </w:rPr>
          <w:instrText xml:space="preserve"> </w:instrText>
        </w:r>
        <w:r w:rsidRPr="002D5D79">
          <w:rPr>
            <w:rStyle w:val="Hyperlink"/>
            <w:noProof/>
          </w:rPr>
          <w:fldChar w:fldCharType="separate"/>
        </w:r>
        <w:r w:rsidRPr="002D5D79">
          <w:rPr>
            <w:rStyle w:val="Hyperlink"/>
            <w:noProof/>
          </w:rPr>
          <w:t>11.4.1.</w:t>
        </w:r>
        <w:r>
          <w:rPr>
            <w:rFonts w:asciiTheme="minorHAnsi" w:eastAsiaTheme="minorEastAsia" w:hAnsiTheme="minorHAnsi" w:cstheme="minorBidi"/>
            <w:b w:val="0"/>
            <w:noProof/>
            <w:lang w:val="fr-FR" w:eastAsia="fr-FR"/>
          </w:rPr>
          <w:tab/>
        </w:r>
        <w:r w:rsidRPr="002D5D79">
          <w:rPr>
            <w:rStyle w:val="Hyperlink"/>
            <w:noProof/>
          </w:rPr>
          <w:t>General</w:t>
        </w:r>
        <w:r>
          <w:rPr>
            <w:noProof/>
            <w:webHidden/>
          </w:rPr>
          <w:tab/>
        </w:r>
        <w:r>
          <w:rPr>
            <w:noProof/>
            <w:webHidden/>
          </w:rPr>
          <w:fldChar w:fldCharType="begin"/>
        </w:r>
        <w:r>
          <w:rPr>
            <w:noProof/>
            <w:webHidden/>
          </w:rPr>
          <w:instrText xml:space="preserve"> PAGEREF _Toc142573598 \h </w:instrText>
        </w:r>
      </w:ins>
      <w:r>
        <w:rPr>
          <w:noProof/>
          <w:webHidden/>
        </w:rPr>
      </w:r>
      <w:r>
        <w:rPr>
          <w:noProof/>
          <w:webHidden/>
        </w:rPr>
        <w:fldChar w:fldCharType="separate"/>
      </w:r>
      <w:ins w:id="106" w:author="Frederic Maze (d0)" w:date="2023-08-10T15:25:00Z">
        <w:r>
          <w:rPr>
            <w:noProof/>
            <w:webHidden/>
          </w:rPr>
          <w:t>21</w:t>
        </w:r>
        <w:r>
          <w:rPr>
            <w:noProof/>
            <w:webHidden/>
          </w:rPr>
          <w:fldChar w:fldCharType="end"/>
        </w:r>
        <w:r w:rsidRPr="002D5D79">
          <w:rPr>
            <w:rStyle w:val="Hyperlink"/>
            <w:noProof/>
          </w:rPr>
          <w:fldChar w:fldCharType="end"/>
        </w:r>
      </w:ins>
    </w:p>
    <w:p w14:paraId="267D217E" w14:textId="0F340602" w:rsidR="008E06C5" w:rsidRDefault="008E06C5">
      <w:pPr>
        <w:pStyle w:val="TOC3"/>
        <w:rPr>
          <w:ins w:id="107" w:author="Frederic Maze (d0)" w:date="2023-08-10T15:25:00Z"/>
          <w:rFonts w:asciiTheme="minorHAnsi" w:eastAsiaTheme="minorEastAsia" w:hAnsiTheme="minorHAnsi" w:cstheme="minorBidi"/>
          <w:b w:val="0"/>
          <w:noProof/>
          <w:lang w:val="fr-FR" w:eastAsia="fr-FR"/>
        </w:rPr>
      </w:pPr>
      <w:ins w:id="108"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"_Toc142573599"</w:instrText>
        </w:r>
        <w:r w:rsidRPr="002D5D79">
          <w:rPr>
            <w:rStyle w:val="Hyperlink"/>
            <w:noProof/>
          </w:rPr>
          <w:instrText xml:space="preserve"> </w:instrText>
        </w:r>
        <w:r w:rsidRPr="002D5D79">
          <w:rPr>
            <w:rStyle w:val="Hyperlink"/>
            <w:noProof/>
          </w:rPr>
          <w:fldChar w:fldCharType="separate"/>
        </w:r>
        <w:r w:rsidRPr="002D5D79">
          <w:rPr>
            <w:rStyle w:val="Hyperlink"/>
            <w:noProof/>
          </w:rPr>
          <w:t>11.4.2.</w:t>
        </w:r>
        <w:r>
          <w:rPr>
            <w:rFonts w:asciiTheme="minorHAnsi" w:eastAsiaTheme="minorEastAsia" w:hAnsiTheme="minorHAnsi" w:cstheme="minorBidi"/>
            <w:b w:val="0"/>
            <w:noProof/>
            <w:lang w:val="fr-FR" w:eastAsia="fr-FR"/>
          </w:rPr>
          <w:tab/>
        </w:r>
        <w:r w:rsidRPr="002D5D79">
          <w:rPr>
            <w:rStyle w:val="Hyperlink"/>
            <w:noProof/>
          </w:rPr>
          <w:t>Region track</w:t>
        </w:r>
        <w:r>
          <w:rPr>
            <w:noProof/>
            <w:webHidden/>
          </w:rPr>
          <w:tab/>
        </w:r>
        <w:r>
          <w:rPr>
            <w:noProof/>
            <w:webHidden/>
          </w:rPr>
          <w:fldChar w:fldCharType="begin"/>
        </w:r>
        <w:r>
          <w:rPr>
            <w:noProof/>
            <w:webHidden/>
          </w:rPr>
          <w:instrText xml:space="preserve"> PAGEREF _Toc142573599 \h </w:instrText>
        </w:r>
      </w:ins>
      <w:r>
        <w:rPr>
          <w:noProof/>
          <w:webHidden/>
        </w:rPr>
      </w:r>
      <w:r>
        <w:rPr>
          <w:noProof/>
          <w:webHidden/>
        </w:rPr>
        <w:fldChar w:fldCharType="separate"/>
      </w:r>
      <w:ins w:id="109" w:author="Frederic Maze (d0)" w:date="2023-08-10T15:25:00Z">
        <w:r>
          <w:rPr>
            <w:noProof/>
            <w:webHidden/>
          </w:rPr>
          <w:t>22</w:t>
        </w:r>
        <w:r>
          <w:rPr>
            <w:noProof/>
            <w:webHidden/>
          </w:rPr>
          <w:fldChar w:fldCharType="end"/>
        </w:r>
        <w:r w:rsidRPr="002D5D79">
          <w:rPr>
            <w:rStyle w:val="Hyperlink"/>
            <w:noProof/>
          </w:rPr>
          <w:fldChar w:fldCharType="end"/>
        </w:r>
      </w:ins>
    </w:p>
    <w:p w14:paraId="297AB23F" w14:textId="2B122781" w:rsidR="008E06C5" w:rsidRDefault="008E06C5">
      <w:pPr>
        <w:pStyle w:val="TOC3"/>
        <w:rPr>
          <w:ins w:id="110" w:author="Frederic Maze (d0)" w:date="2023-08-10T15:25:00Z"/>
          <w:rFonts w:asciiTheme="minorHAnsi" w:eastAsiaTheme="minorEastAsia" w:hAnsiTheme="minorHAnsi" w:cstheme="minorBidi"/>
          <w:b w:val="0"/>
          <w:noProof/>
          <w:lang w:val="fr-FR" w:eastAsia="fr-FR"/>
        </w:rPr>
      </w:pPr>
      <w:ins w:id="111"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"_Toc142573600"</w:instrText>
        </w:r>
        <w:r w:rsidRPr="002D5D79">
          <w:rPr>
            <w:rStyle w:val="Hyperlink"/>
            <w:noProof/>
          </w:rPr>
          <w:instrText xml:space="preserve"> </w:instrText>
        </w:r>
        <w:r w:rsidRPr="002D5D79">
          <w:rPr>
            <w:rStyle w:val="Hyperlink"/>
            <w:noProof/>
          </w:rPr>
          <w:fldChar w:fldCharType="separate"/>
        </w:r>
        <w:r w:rsidRPr="002D5D79">
          <w:rPr>
            <w:rStyle w:val="Hyperlink"/>
            <w:noProof/>
          </w:rPr>
          <w:t>11.4.3.</w:t>
        </w:r>
        <w:r>
          <w:rPr>
            <w:rFonts w:asciiTheme="minorHAnsi" w:eastAsiaTheme="minorEastAsia" w:hAnsiTheme="minorHAnsi" w:cstheme="minorBidi"/>
            <w:b w:val="0"/>
            <w:noProof/>
            <w:lang w:val="fr-FR" w:eastAsia="fr-FR"/>
          </w:rPr>
          <w:tab/>
        </w:r>
        <w:r w:rsidRPr="002D5D79">
          <w:rPr>
            <w:rStyle w:val="Hyperlink"/>
            <w:noProof/>
          </w:rPr>
          <w:t>Sample groups for region track</w:t>
        </w:r>
        <w:r>
          <w:rPr>
            <w:noProof/>
            <w:webHidden/>
          </w:rPr>
          <w:tab/>
        </w:r>
        <w:r>
          <w:rPr>
            <w:noProof/>
            <w:webHidden/>
          </w:rPr>
          <w:fldChar w:fldCharType="begin"/>
        </w:r>
        <w:r>
          <w:rPr>
            <w:noProof/>
            <w:webHidden/>
          </w:rPr>
          <w:instrText xml:space="preserve"> PAGEREF _Toc142573600 \h </w:instrText>
        </w:r>
      </w:ins>
      <w:r>
        <w:rPr>
          <w:noProof/>
          <w:webHidden/>
        </w:rPr>
      </w:r>
      <w:r>
        <w:rPr>
          <w:noProof/>
          <w:webHidden/>
        </w:rPr>
        <w:fldChar w:fldCharType="separate"/>
      </w:r>
      <w:ins w:id="112" w:author="Frederic Maze (d0)" w:date="2023-08-10T15:25:00Z">
        <w:r>
          <w:rPr>
            <w:noProof/>
            <w:webHidden/>
          </w:rPr>
          <w:t>24</w:t>
        </w:r>
        <w:r>
          <w:rPr>
            <w:noProof/>
            <w:webHidden/>
          </w:rPr>
          <w:fldChar w:fldCharType="end"/>
        </w:r>
        <w:r w:rsidRPr="002D5D79">
          <w:rPr>
            <w:rStyle w:val="Hyperlink"/>
            <w:noProof/>
          </w:rPr>
          <w:fldChar w:fldCharType="end"/>
        </w:r>
      </w:ins>
    </w:p>
    <w:p w14:paraId="6314DBB3" w14:textId="13F71E8B" w:rsidR="008E06C5" w:rsidRDefault="008E06C5">
      <w:pPr>
        <w:pStyle w:val="TOC2"/>
        <w:rPr>
          <w:ins w:id="113" w:author="Frederic Maze (d0)" w:date="2023-08-10T15:25:00Z"/>
          <w:rFonts w:asciiTheme="minorHAnsi" w:eastAsiaTheme="minorEastAsia" w:hAnsiTheme="minorHAnsi" w:cstheme="minorBidi"/>
          <w:b w:val="0"/>
          <w:noProof/>
          <w:lang w:val="fr-FR" w:eastAsia="fr-FR"/>
        </w:rPr>
      </w:pPr>
      <w:ins w:id="114"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"_Toc142573601"</w:instrText>
        </w:r>
        <w:r w:rsidRPr="002D5D79">
          <w:rPr>
            <w:rStyle w:val="Hyperlink"/>
            <w:noProof/>
          </w:rPr>
          <w:instrText xml:space="preserve"> </w:instrText>
        </w:r>
        <w:r w:rsidRPr="002D5D79">
          <w:rPr>
            <w:rStyle w:val="Hyperlink"/>
            <w:noProof/>
          </w:rPr>
          <w:fldChar w:fldCharType="separate"/>
        </w:r>
        <w:r w:rsidRPr="002D5D79">
          <w:rPr>
            <w:rStyle w:val="Hyperlink"/>
            <w:i/>
            <w:noProof/>
          </w:rPr>
          <w:t>B.2 HEVC images and image collections</w:t>
        </w:r>
        <w:r>
          <w:rPr>
            <w:noProof/>
            <w:webHidden/>
          </w:rPr>
          <w:tab/>
        </w:r>
        <w:r>
          <w:rPr>
            <w:noProof/>
            <w:webHidden/>
          </w:rPr>
          <w:fldChar w:fldCharType="begin"/>
        </w:r>
        <w:r>
          <w:rPr>
            <w:noProof/>
            <w:webHidden/>
          </w:rPr>
          <w:instrText xml:space="preserve"> PAGEREF _Toc142573601 \h </w:instrText>
        </w:r>
      </w:ins>
      <w:r>
        <w:rPr>
          <w:noProof/>
          <w:webHidden/>
        </w:rPr>
      </w:r>
      <w:r>
        <w:rPr>
          <w:noProof/>
          <w:webHidden/>
        </w:rPr>
        <w:fldChar w:fldCharType="separate"/>
      </w:r>
      <w:ins w:id="115" w:author="Frederic Maze (d0)" w:date="2023-08-10T15:25:00Z">
        <w:r>
          <w:rPr>
            <w:noProof/>
            <w:webHidden/>
          </w:rPr>
          <w:t>26</w:t>
        </w:r>
        <w:r>
          <w:rPr>
            <w:noProof/>
            <w:webHidden/>
          </w:rPr>
          <w:fldChar w:fldCharType="end"/>
        </w:r>
        <w:r w:rsidRPr="002D5D79">
          <w:rPr>
            <w:rStyle w:val="Hyperlink"/>
            <w:noProof/>
          </w:rPr>
          <w:fldChar w:fldCharType="end"/>
        </w:r>
      </w:ins>
    </w:p>
    <w:p w14:paraId="323D4070" w14:textId="15A6FF0F" w:rsidR="008E06C5" w:rsidRDefault="008E06C5">
      <w:pPr>
        <w:pStyle w:val="TOC2"/>
        <w:rPr>
          <w:ins w:id="116" w:author="Frederic Maze (d0)" w:date="2023-08-10T15:25:00Z"/>
          <w:rFonts w:asciiTheme="minorHAnsi" w:eastAsiaTheme="minorEastAsia" w:hAnsiTheme="minorHAnsi" w:cstheme="minorBidi"/>
          <w:b w:val="0"/>
          <w:noProof/>
          <w:lang w:val="fr-FR" w:eastAsia="fr-FR"/>
        </w:rPr>
      </w:pPr>
      <w:ins w:id="117"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"_Toc142573602"</w:instrText>
        </w:r>
        <w:r w:rsidRPr="002D5D79">
          <w:rPr>
            <w:rStyle w:val="Hyperlink"/>
            <w:noProof/>
          </w:rPr>
          <w:instrText xml:space="preserve"> </w:instrText>
        </w:r>
        <w:r w:rsidRPr="002D5D79">
          <w:rPr>
            <w:rStyle w:val="Hyperlink"/>
            <w:noProof/>
          </w:rPr>
          <w:fldChar w:fldCharType="separate"/>
        </w:r>
        <w:r w:rsidRPr="002D5D79">
          <w:rPr>
            <w:rStyle w:val="Hyperlink"/>
            <w:i/>
            <w:noProof/>
          </w:rPr>
          <w:t>B.4 HEVC-specific brands</w:t>
        </w:r>
        <w:r>
          <w:rPr>
            <w:noProof/>
            <w:webHidden/>
          </w:rPr>
          <w:tab/>
        </w:r>
        <w:r>
          <w:rPr>
            <w:noProof/>
            <w:webHidden/>
          </w:rPr>
          <w:fldChar w:fldCharType="begin"/>
        </w:r>
        <w:r>
          <w:rPr>
            <w:noProof/>
            <w:webHidden/>
          </w:rPr>
          <w:instrText xml:space="preserve"> PAGEREF _Toc142573602 \h </w:instrText>
        </w:r>
      </w:ins>
      <w:r>
        <w:rPr>
          <w:noProof/>
          <w:webHidden/>
        </w:rPr>
      </w:r>
      <w:r>
        <w:rPr>
          <w:noProof/>
          <w:webHidden/>
        </w:rPr>
        <w:fldChar w:fldCharType="separate"/>
      </w:r>
      <w:ins w:id="118" w:author="Frederic Maze (d0)" w:date="2023-08-10T15:25:00Z">
        <w:r>
          <w:rPr>
            <w:noProof/>
            <w:webHidden/>
          </w:rPr>
          <w:t>27</w:t>
        </w:r>
        <w:r>
          <w:rPr>
            <w:noProof/>
            <w:webHidden/>
          </w:rPr>
          <w:fldChar w:fldCharType="end"/>
        </w:r>
        <w:r w:rsidRPr="002D5D79">
          <w:rPr>
            <w:rStyle w:val="Hyperlink"/>
            <w:noProof/>
          </w:rPr>
          <w:fldChar w:fldCharType="end"/>
        </w:r>
      </w:ins>
    </w:p>
    <w:p w14:paraId="72DDDD6E" w14:textId="5C26964B" w:rsidR="008E06C5" w:rsidRDefault="008E06C5">
      <w:pPr>
        <w:pStyle w:val="TOC2"/>
        <w:rPr>
          <w:ins w:id="119" w:author="Frederic Maze (d0)" w:date="2023-08-10T15:25:00Z"/>
          <w:rFonts w:asciiTheme="minorHAnsi" w:eastAsiaTheme="minorEastAsia" w:hAnsiTheme="minorHAnsi" w:cstheme="minorBidi"/>
          <w:b w:val="0"/>
          <w:noProof/>
          <w:lang w:val="fr-FR" w:eastAsia="fr-FR"/>
        </w:rPr>
      </w:pPr>
      <w:ins w:id="120"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"_Toc142573603"</w:instrText>
        </w:r>
        <w:r w:rsidRPr="002D5D79">
          <w:rPr>
            <w:rStyle w:val="Hyperlink"/>
            <w:noProof/>
          </w:rPr>
          <w:instrText xml:space="preserve"> </w:instrText>
        </w:r>
        <w:r w:rsidRPr="002D5D79">
          <w:rPr>
            <w:rStyle w:val="Hyperlink"/>
            <w:noProof/>
          </w:rPr>
          <w:fldChar w:fldCharType="separate"/>
        </w:r>
        <w:r w:rsidRPr="002D5D79">
          <w:rPr>
            <w:rStyle w:val="Hyperlink"/>
            <w:i/>
            <w:noProof/>
          </w:rPr>
          <w:t>E.4 AVC-specific brands</w:t>
        </w:r>
        <w:r>
          <w:rPr>
            <w:noProof/>
            <w:webHidden/>
          </w:rPr>
          <w:tab/>
        </w:r>
        <w:r>
          <w:rPr>
            <w:noProof/>
            <w:webHidden/>
          </w:rPr>
          <w:fldChar w:fldCharType="begin"/>
        </w:r>
        <w:r>
          <w:rPr>
            <w:noProof/>
            <w:webHidden/>
          </w:rPr>
          <w:instrText xml:space="preserve"> PAGEREF _Toc142573603 \h </w:instrText>
        </w:r>
      </w:ins>
      <w:r>
        <w:rPr>
          <w:noProof/>
          <w:webHidden/>
        </w:rPr>
      </w:r>
      <w:r>
        <w:rPr>
          <w:noProof/>
          <w:webHidden/>
        </w:rPr>
        <w:fldChar w:fldCharType="separate"/>
      </w:r>
      <w:ins w:id="121" w:author="Frederic Maze (d0)" w:date="2023-08-10T15:25:00Z">
        <w:r>
          <w:rPr>
            <w:noProof/>
            <w:webHidden/>
          </w:rPr>
          <w:t>27</w:t>
        </w:r>
        <w:r>
          <w:rPr>
            <w:noProof/>
            <w:webHidden/>
          </w:rPr>
          <w:fldChar w:fldCharType="end"/>
        </w:r>
        <w:r w:rsidRPr="002D5D79">
          <w:rPr>
            <w:rStyle w:val="Hyperlink"/>
            <w:noProof/>
          </w:rPr>
          <w:fldChar w:fldCharType="end"/>
        </w:r>
      </w:ins>
    </w:p>
    <w:p w14:paraId="4484AF82" w14:textId="64B5A6D3" w:rsidR="008E06C5" w:rsidRDefault="008E06C5">
      <w:pPr>
        <w:pStyle w:val="TOC2"/>
        <w:rPr>
          <w:ins w:id="122" w:author="Frederic Maze (d0)" w:date="2023-08-10T15:25:00Z"/>
          <w:rFonts w:asciiTheme="minorHAnsi" w:eastAsiaTheme="minorEastAsia" w:hAnsiTheme="minorHAnsi" w:cstheme="minorBidi"/>
          <w:b w:val="0"/>
          <w:noProof/>
          <w:lang w:val="fr-FR" w:eastAsia="fr-FR"/>
        </w:rPr>
      </w:pPr>
      <w:ins w:id="123"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"_Toc142573604"</w:instrText>
        </w:r>
        <w:r w:rsidRPr="002D5D79">
          <w:rPr>
            <w:rStyle w:val="Hyperlink"/>
            <w:noProof/>
          </w:rPr>
          <w:instrText xml:space="preserve"> </w:instrText>
        </w:r>
        <w:r w:rsidRPr="002D5D79">
          <w:rPr>
            <w:rStyle w:val="Hyperlink"/>
            <w:noProof/>
          </w:rPr>
          <w:fldChar w:fldCharType="separate"/>
        </w:r>
        <w:r w:rsidRPr="002D5D79">
          <w:rPr>
            <w:rStyle w:val="Hyperlink"/>
            <w:i/>
            <w:noProof/>
          </w:rPr>
          <w:t>H.2 JPEG images and image collections</w:t>
        </w:r>
        <w:r>
          <w:rPr>
            <w:noProof/>
            <w:webHidden/>
          </w:rPr>
          <w:tab/>
        </w:r>
        <w:r>
          <w:rPr>
            <w:noProof/>
            <w:webHidden/>
          </w:rPr>
          <w:fldChar w:fldCharType="begin"/>
        </w:r>
        <w:r>
          <w:rPr>
            <w:noProof/>
            <w:webHidden/>
          </w:rPr>
          <w:instrText xml:space="preserve"> PAGEREF _Toc142573604 \h </w:instrText>
        </w:r>
      </w:ins>
      <w:r>
        <w:rPr>
          <w:noProof/>
          <w:webHidden/>
        </w:rPr>
      </w:r>
      <w:r>
        <w:rPr>
          <w:noProof/>
          <w:webHidden/>
        </w:rPr>
        <w:fldChar w:fldCharType="separate"/>
      </w:r>
      <w:ins w:id="124" w:author="Frederic Maze (d0)" w:date="2023-08-10T15:25:00Z">
        <w:r>
          <w:rPr>
            <w:noProof/>
            <w:webHidden/>
          </w:rPr>
          <w:t>27</w:t>
        </w:r>
        <w:r>
          <w:rPr>
            <w:noProof/>
            <w:webHidden/>
          </w:rPr>
          <w:fldChar w:fldCharType="end"/>
        </w:r>
        <w:r w:rsidRPr="002D5D79">
          <w:rPr>
            <w:rStyle w:val="Hyperlink"/>
            <w:noProof/>
          </w:rPr>
          <w:fldChar w:fldCharType="end"/>
        </w:r>
      </w:ins>
    </w:p>
    <w:p w14:paraId="314DF375" w14:textId="63E43671" w:rsidR="008E06C5" w:rsidRDefault="008E06C5">
      <w:pPr>
        <w:pStyle w:val="TOC3"/>
        <w:rPr>
          <w:ins w:id="125" w:author="Frederic Maze (d0)" w:date="2023-08-10T15:25:00Z"/>
          <w:rFonts w:asciiTheme="minorHAnsi" w:eastAsiaTheme="minorEastAsia" w:hAnsiTheme="minorHAnsi" w:cstheme="minorBidi"/>
          <w:b w:val="0"/>
          <w:noProof/>
          <w:lang w:val="fr-FR" w:eastAsia="fr-FR"/>
        </w:rPr>
      </w:pPr>
      <w:ins w:id="126"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"_Toc142573605"</w:instrText>
        </w:r>
        <w:r w:rsidRPr="002D5D79">
          <w:rPr>
            <w:rStyle w:val="Hyperlink"/>
            <w:noProof/>
          </w:rPr>
          <w:instrText xml:space="preserve"> </w:instrText>
        </w:r>
        <w:r w:rsidRPr="002D5D79">
          <w:rPr>
            <w:rStyle w:val="Hyperlink"/>
            <w:noProof/>
          </w:rPr>
          <w:fldChar w:fldCharType="separate"/>
        </w:r>
        <w:r w:rsidRPr="002D5D79">
          <w:rPr>
            <w:rStyle w:val="Hyperlink"/>
            <w:noProof/>
          </w:rPr>
          <w:t>H.3.2</w:t>
        </w:r>
        <w:r>
          <w:rPr>
            <w:rFonts w:asciiTheme="minorHAnsi" w:eastAsiaTheme="minorEastAsia" w:hAnsiTheme="minorHAnsi" w:cstheme="minorBidi"/>
            <w:b w:val="0"/>
            <w:noProof/>
            <w:lang w:val="fr-FR" w:eastAsia="fr-FR"/>
          </w:rPr>
          <w:tab/>
        </w:r>
        <w:r w:rsidRPr="002D5D79">
          <w:rPr>
            <w:rStyle w:val="Hyperlink"/>
            <w:noProof/>
          </w:rPr>
          <w:t>JPEG configuration box</w:t>
        </w:r>
        <w:r>
          <w:rPr>
            <w:noProof/>
            <w:webHidden/>
          </w:rPr>
          <w:tab/>
        </w:r>
        <w:r>
          <w:rPr>
            <w:noProof/>
            <w:webHidden/>
          </w:rPr>
          <w:fldChar w:fldCharType="begin"/>
        </w:r>
        <w:r>
          <w:rPr>
            <w:noProof/>
            <w:webHidden/>
          </w:rPr>
          <w:instrText xml:space="preserve"> PAGEREF _Toc142573605 \h </w:instrText>
        </w:r>
      </w:ins>
      <w:r>
        <w:rPr>
          <w:noProof/>
          <w:webHidden/>
        </w:rPr>
      </w:r>
      <w:r>
        <w:rPr>
          <w:noProof/>
          <w:webHidden/>
        </w:rPr>
        <w:fldChar w:fldCharType="separate"/>
      </w:r>
      <w:ins w:id="127" w:author="Frederic Maze (d0)" w:date="2023-08-10T15:25:00Z">
        <w:r>
          <w:rPr>
            <w:noProof/>
            <w:webHidden/>
          </w:rPr>
          <w:t>29</w:t>
        </w:r>
        <w:r>
          <w:rPr>
            <w:noProof/>
            <w:webHidden/>
          </w:rPr>
          <w:fldChar w:fldCharType="end"/>
        </w:r>
        <w:r w:rsidRPr="002D5D79">
          <w:rPr>
            <w:rStyle w:val="Hyperlink"/>
            <w:noProof/>
          </w:rPr>
          <w:fldChar w:fldCharType="end"/>
        </w:r>
      </w:ins>
    </w:p>
    <w:p w14:paraId="16819231" w14:textId="6E9895AC" w:rsidR="008E06C5" w:rsidRDefault="008E06C5">
      <w:pPr>
        <w:pStyle w:val="TOC2"/>
        <w:rPr>
          <w:ins w:id="128" w:author="Frederic Maze (d0)" w:date="2023-08-10T15:25:00Z"/>
          <w:rFonts w:asciiTheme="minorHAnsi" w:eastAsiaTheme="minorEastAsia" w:hAnsiTheme="minorHAnsi" w:cstheme="minorBidi"/>
          <w:b w:val="0"/>
          <w:noProof/>
          <w:lang w:val="fr-FR" w:eastAsia="fr-FR"/>
        </w:rPr>
      </w:pPr>
      <w:ins w:id="129"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"_Toc142573606"</w:instrText>
        </w:r>
        <w:r w:rsidRPr="002D5D79">
          <w:rPr>
            <w:rStyle w:val="Hyperlink"/>
            <w:noProof/>
          </w:rPr>
          <w:instrText xml:space="preserve"> </w:instrText>
        </w:r>
        <w:r w:rsidRPr="002D5D79">
          <w:rPr>
            <w:rStyle w:val="Hyperlink"/>
            <w:noProof/>
          </w:rPr>
          <w:fldChar w:fldCharType="separate"/>
        </w:r>
        <w:r w:rsidRPr="002D5D79">
          <w:rPr>
            <w:rStyle w:val="Hyperlink"/>
            <w:i/>
            <w:noProof/>
          </w:rPr>
          <w:t xml:space="preserve">H.4 </w:t>
        </w:r>
        <w:r w:rsidRPr="002D5D79">
          <w:rPr>
            <w:rStyle w:val="Hyperlink"/>
            <w:noProof/>
          </w:rPr>
          <w:t>JPEG-specific still image brand</w:t>
        </w:r>
        <w:r>
          <w:rPr>
            <w:noProof/>
            <w:webHidden/>
          </w:rPr>
          <w:tab/>
        </w:r>
        <w:r>
          <w:rPr>
            <w:noProof/>
            <w:webHidden/>
          </w:rPr>
          <w:fldChar w:fldCharType="begin"/>
        </w:r>
        <w:r>
          <w:rPr>
            <w:noProof/>
            <w:webHidden/>
          </w:rPr>
          <w:instrText xml:space="preserve"> PAGEREF _Toc142573606 \h </w:instrText>
        </w:r>
      </w:ins>
      <w:r>
        <w:rPr>
          <w:noProof/>
          <w:webHidden/>
        </w:rPr>
      </w:r>
      <w:r>
        <w:rPr>
          <w:noProof/>
          <w:webHidden/>
        </w:rPr>
        <w:fldChar w:fldCharType="separate"/>
      </w:r>
      <w:ins w:id="130" w:author="Frederic Maze (d0)" w:date="2023-08-10T15:25:00Z">
        <w:r>
          <w:rPr>
            <w:noProof/>
            <w:webHidden/>
          </w:rPr>
          <w:t>29</w:t>
        </w:r>
        <w:r>
          <w:rPr>
            <w:noProof/>
            <w:webHidden/>
          </w:rPr>
          <w:fldChar w:fldCharType="end"/>
        </w:r>
        <w:r w:rsidRPr="002D5D79">
          <w:rPr>
            <w:rStyle w:val="Hyperlink"/>
            <w:noProof/>
          </w:rPr>
          <w:fldChar w:fldCharType="end"/>
        </w:r>
      </w:ins>
    </w:p>
    <w:p w14:paraId="03D22E9B" w14:textId="00B4DA59" w:rsidR="008E06C5" w:rsidRDefault="008E06C5">
      <w:pPr>
        <w:pStyle w:val="TOC1"/>
        <w:rPr>
          <w:ins w:id="131" w:author="Frederic Maze (d0)" w:date="2023-08-10T15:25:00Z"/>
          <w:rFonts w:asciiTheme="minorHAnsi" w:eastAsiaTheme="minorEastAsia" w:hAnsiTheme="minorHAnsi" w:cstheme="minorBidi"/>
          <w:b w:val="0"/>
          <w:noProof/>
          <w:lang w:val="fr-FR" w:eastAsia="fr-FR"/>
        </w:rPr>
      </w:pPr>
      <w:ins w:id="132"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"_Toc142573607"</w:instrText>
        </w:r>
        <w:r w:rsidRPr="002D5D79">
          <w:rPr>
            <w:rStyle w:val="Hyperlink"/>
            <w:noProof/>
          </w:rPr>
          <w:instrText xml:space="preserve"> </w:instrText>
        </w:r>
        <w:r w:rsidRPr="002D5D79">
          <w:rPr>
            <w:rStyle w:val="Hyperlink"/>
            <w:noProof/>
          </w:rPr>
          <w:fldChar w:fldCharType="separate"/>
        </w:r>
        <w:r w:rsidRPr="002D5D79">
          <w:rPr>
            <w:rStyle w:val="Hyperlink"/>
            <w:noProof/>
          </w:rPr>
          <w:t>Annex K (informative)  Examples of progressive decoding, rendering and refinement</w:t>
        </w:r>
        <w:r>
          <w:rPr>
            <w:noProof/>
            <w:webHidden/>
          </w:rPr>
          <w:tab/>
        </w:r>
        <w:r>
          <w:rPr>
            <w:noProof/>
            <w:webHidden/>
          </w:rPr>
          <w:fldChar w:fldCharType="begin"/>
        </w:r>
        <w:r>
          <w:rPr>
            <w:noProof/>
            <w:webHidden/>
          </w:rPr>
          <w:instrText xml:space="preserve"> PAGEREF _Toc142573607 \h </w:instrText>
        </w:r>
      </w:ins>
      <w:r>
        <w:rPr>
          <w:noProof/>
          <w:webHidden/>
        </w:rPr>
      </w:r>
      <w:r>
        <w:rPr>
          <w:noProof/>
          <w:webHidden/>
        </w:rPr>
        <w:fldChar w:fldCharType="separate"/>
      </w:r>
      <w:ins w:id="133" w:author="Frederic Maze (d0)" w:date="2023-08-10T15:25:00Z">
        <w:r>
          <w:rPr>
            <w:noProof/>
            <w:webHidden/>
          </w:rPr>
          <w:t>30</w:t>
        </w:r>
        <w:r>
          <w:rPr>
            <w:noProof/>
            <w:webHidden/>
          </w:rPr>
          <w:fldChar w:fldCharType="end"/>
        </w:r>
        <w:r w:rsidRPr="002D5D79">
          <w:rPr>
            <w:rStyle w:val="Hyperlink"/>
            <w:noProof/>
          </w:rPr>
          <w:fldChar w:fldCharType="end"/>
        </w:r>
      </w:ins>
    </w:p>
    <w:p w14:paraId="3152AAC1" w14:textId="349C0221" w:rsidR="008E06C5" w:rsidRDefault="008E06C5">
      <w:pPr>
        <w:pStyle w:val="TOC2"/>
        <w:rPr>
          <w:ins w:id="134" w:author="Frederic Maze (d0)" w:date="2023-08-10T15:25:00Z"/>
          <w:rFonts w:asciiTheme="minorHAnsi" w:eastAsiaTheme="minorEastAsia" w:hAnsiTheme="minorHAnsi" w:cstheme="minorBidi"/>
          <w:b w:val="0"/>
          <w:noProof/>
          <w:lang w:val="fr-FR" w:eastAsia="fr-FR"/>
        </w:rPr>
      </w:pPr>
      <w:ins w:id="135"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"_Toc142573608"</w:instrText>
        </w:r>
        <w:r w:rsidRPr="002D5D79">
          <w:rPr>
            <w:rStyle w:val="Hyperlink"/>
            <w:noProof/>
          </w:rPr>
          <w:instrText xml:space="preserve"> </w:instrText>
        </w:r>
        <w:r w:rsidRPr="002D5D79">
          <w:rPr>
            <w:rStyle w:val="Hyperlink"/>
            <w:noProof/>
          </w:rPr>
          <w:fldChar w:fldCharType="separate"/>
        </w:r>
        <w:r w:rsidRPr="002D5D79">
          <w:rPr>
            <w:rStyle w:val="Hyperlink"/>
            <w:noProof/>
          </w:rPr>
          <w:t>K.1</w:t>
        </w:r>
        <w:r>
          <w:rPr>
            <w:rFonts w:asciiTheme="minorHAnsi" w:eastAsiaTheme="minorEastAsia" w:hAnsiTheme="minorHAnsi" w:cstheme="minorBidi"/>
            <w:b w:val="0"/>
            <w:noProof/>
            <w:lang w:val="fr-FR" w:eastAsia="fr-FR"/>
          </w:rPr>
          <w:tab/>
        </w:r>
        <w:r w:rsidRPr="002D5D79">
          <w:rPr>
            <w:rStyle w:val="Hyperlink"/>
            <w:noProof/>
          </w:rPr>
          <w:t>Overview</w:t>
        </w:r>
        <w:r>
          <w:rPr>
            <w:noProof/>
            <w:webHidden/>
          </w:rPr>
          <w:tab/>
        </w:r>
        <w:r>
          <w:rPr>
            <w:noProof/>
            <w:webHidden/>
          </w:rPr>
          <w:fldChar w:fldCharType="begin"/>
        </w:r>
        <w:r>
          <w:rPr>
            <w:noProof/>
            <w:webHidden/>
          </w:rPr>
          <w:instrText xml:space="preserve"> PAGEREF _Toc142573608 \h </w:instrText>
        </w:r>
      </w:ins>
      <w:r>
        <w:rPr>
          <w:noProof/>
          <w:webHidden/>
        </w:rPr>
      </w:r>
      <w:r>
        <w:rPr>
          <w:noProof/>
          <w:webHidden/>
        </w:rPr>
        <w:fldChar w:fldCharType="separate"/>
      </w:r>
      <w:ins w:id="136" w:author="Frederic Maze (d0)" w:date="2023-08-10T15:25:00Z">
        <w:r>
          <w:rPr>
            <w:noProof/>
            <w:webHidden/>
          </w:rPr>
          <w:t>30</w:t>
        </w:r>
        <w:r>
          <w:rPr>
            <w:noProof/>
            <w:webHidden/>
          </w:rPr>
          <w:fldChar w:fldCharType="end"/>
        </w:r>
        <w:r w:rsidRPr="002D5D79">
          <w:rPr>
            <w:rStyle w:val="Hyperlink"/>
            <w:noProof/>
          </w:rPr>
          <w:fldChar w:fldCharType="end"/>
        </w:r>
      </w:ins>
    </w:p>
    <w:p w14:paraId="4B6D7BAA" w14:textId="7179B464" w:rsidR="008E06C5" w:rsidRDefault="008E06C5">
      <w:pPr>
        <w:pStyle w:val="TOC2"/>
        <w:rPr>
          <w:ins w:id="137" w:author="Frederic Maze (d0)" w:date="2023-08-10T15:25:00Z"/>
          <w:rFonts w:asciiTheme="minorHAnsi" w:eastAsiaTheme="minorEastAsia" w:hAnsiTheme="minorHAnsi" w:cstheme="minorBidi"/>
          <w:b w:val="0"/>
          <w:noProof/>
          <w:lang w:val="fr-FR" w:eastAsia="fr-FR"/>
        </w:rPr>
      </w:pPr>
      <w:ins w:id="138"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"_Toc142573609"</w:instrText>
        </w:r>
        <w:r w:rsidRPr="002D5D79">
          <w:rPr>
            <w:rStyle w:val="Hyperlink"/>
            <w:noProof/>
          </w:rPr>
          <w:instrText xml:space="preserve"> </w:instrText>
        </w:r>
        <w:r w:rsidRPr="002D5D79">
          <w:rPr>
            <w:rStyle w:val="Hyperlink"/>
            <w:noProof/>
          </w:rPr>
          <w:fldChar w:fldCharType="separate"/>
        </w:r>
        <w:r w:rsidRPr="002D5D79">
          <w:rPr>
            <w:rStyle w:val="Hyperlink"/>
            <w:noProof/>
          </w:rPr>
          <w:t>K.2</w:t>
        </w:r>
        <w:r>
          <w:rPr>
            <w:rFonts w:asciiTheme="minorHAnsi" w:eastAsiaTheme="minorEastAsia" w:hAnsiTheme="minorHAnsi" w:cstheme="minorBidi"/>
            <w:b w:val="0"/>
            <w:noProof/>
            <w:lang w:val="fr-FR" w:eastAsia="fr-FR"/>
          </w:rPr>
          <w:tab/>
        </w:r>
        <w:r w:rsidRPr="002D5D79">
          <w:rPr>
            <w:rStyle w:val="Hyperlink"/>
            <w:noProof/>
          </w:rPr>
          <w:t>Remarks on creating a file suitable for progressive refinement</w:t>
        </w:r>
        <w:r>
          <w:rPr>
            <w:noProof/>
            <w:webHidden/>
          </w:rPr>
          <w:tab/>
        </w:r>
        <w:r>
          <w:rPr>
            <w:noProof/>
            <w:webHidden/>
          </w:rPr>
          <w:fldChar w:fldCharType="begin"/>
        </w:r>
        <w:r>
          <w:rPr>
            <w:noProof/>
            <w:webHidden/>
          </w:rPr>
          <w:instrText xml:space="preserve"> PAGEREF _Toc142573609 \h </w:instrText>
        </w:r>
      </w:ins>
      <w:r>
        <w:rPr>
          <w:noProof/>
          <w:webHidden/>
        </w:rPr>
      </w:r>
      <w:r>
        <w:rPr>
          <w:noProof/>
          <w:webHidden/>
        </w:rPr>
        <w:fldChar w:fldCharType="separate"/>
      </w:r>
      <w:ins w:id="139" w:author="Frederic Maze (d0)" w:date="2023-08-10T15:25:00Z">
        <w:r>
          <w:rPr>
            <w:noProof/>
            <w:webHidden/>
          </w:rPr>
          <w:t>31</w:t>
        </w:r>
        <w:r>
          <w:rPr>
            <w:noProof/>
            <w:webHidden/>
          </w:rPr>
          <w:fldChar w:fldCharType="end"/>
        </w:r>
        <w:r w:rsidRPr="002D5D79">
          <w:rPr>
            <w:rStyle w:val="Hyperlink"/>
            <w:noProof/>
          </w:rPr>
          <w:fldChar w:fldCharType="end"/>
        </w:r>
      </w:ins>
    </w:p>
    <w:p w14:paraId="422E0286" w14:textId="26B3D331" w:rsidR="008E06C5" w:rsidRDefault="008E06C5">
      <w:pPr>
        <w:pStyle w:val="TOC2"/>
        <w:rPr>
          <w:ins w:id="140" w:author="Frederic Maze (d0)" w:date="2023-08-10T15:25:00Z"/>
          <w:rFonts w:asciiTheme="minorHAnsi" w:eastAsiaTheme="minorEastAsia" w:hAnsiTheme="minorHAnsi" w:cstheme="minorBidi"/>
          <w:b w:val="0"/>
          <w:noProof/>
          <w:lang w:val="fr-FR" w:eastAsia="fr-FR"/>
        </w:rPr>
      </w:pPr>
      <w:ins w:id="141"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"_Toc142573610"</w:instrText>
        </w:r>
        <w:r w:rsidRPr="002D5D79">
          <w:rPr>
            <w:rStyle w:val="Hyperlink"/>
            <w:noProof/>
          </w:rPr>
          <w:instrText xml:space="preserve"> </w:instrText>
        </w:r>
        <w:r w:rsidRPr="002D5D79">
          <w:rPr>
            <w:rStyle w:val="Hyperlink"/>
            <w:noProof/>
          </w:rPr>
          <w:fldChar w:fldCharType="separate"/>
        </w:r>
        <w:r w:rsidRPr="002D5D79">
          <w:rPr>
            <w:rStyle w:val="Hyperlink"/>
            <w:noProof/>
          </w:rPr>
          <w:t>K.3</w:t>
        </w:r>
        <w:r>
          <w:rPr>
            <w:rFonts w:asciiTheme="minorHAnsi" w:eastAsiaTheme="minorEastAsia" w:hAnsiTheme="minorHAnsi" w:cstheme="minorBidi"/>
            <w:b w:val="0"/>
            <w:noProof/>
            <w:lang w:val="fr-FR" w:eastAsia="fr-FR"/>
          </w:rPr>
          <w:tab/>
        </w:r>
        <w:r w:rsidRPr="002D5D79">
          <w:rPr>
            <w:rStyle w:val="Hyperlink"/>
            <w:noProof/>
          </w:rPr>
          <w:t>Progressive rendering and refinement with independently coded image items</w:t>
        </w:r>
        <w:r>
          <w:rPr>
            <w:noProof/>
            <w:webHidden/>
          </w:rPr>
          <w:tab/>
        </w:r>
        <w:r>
          <w:rPr>
            <w:noProof/>
            <w:webHidden/>
          </w:rPr>
          <w:fldChar w:fldCharType="begin"/>
        </w:r>
        <w:r>
          <w:rPr>
            <w:noProof/>
            <w:webHidden/>
          </w:rPr>
          <w:instrText xml:space="preserve"> PAGEREF _Toc142573610 \h </w:instrText>
        </w:r>
      </w:ins>
      <w:r>
        <w:rPr>
          <w:noProof/>
          <w:webHidden/>
        </w:rPr>
      </w:r>
      <w:r>
        <w:rPr>
          <w:noProof/>
          <w:webHidden/>
        </w:rPr>
        <w:fldChar w:fldCharType="separate"/>
      </w:r>
      <w:ins w:id="142" w:author="Frederic Maze (d0)" w:date="2023-08-10T15:25:00Z">
        <w:r>
          <w:rPr>
            <w:noProof/>
            <w:webHidden/>
          </w:rPr>
          <w:t>31</w:t>
        </w:r>
        <w:r>
          <w:rPr>
            <w:noProof/>
            <w:webHidden/>
          </w:rPr>
          <w:fldChar w:fldCharType="end"/>
        </w:r>
        <w:r w:rsidRPr="002D5D79">
          <w:rPr>
            <w:rStyle w:val="Hyperlink"/>
            <w:noProof/>
          </w:rPr>
          <w:fldChar w:fldCharType="end"/>
        </w:r>
      </w:ins>
    </w:p>
    <w:p w14:paraId="7A239961" w14:textId="6EE0D5A0" w:rsidR="008E06C5" w:rsidRDefault="008E06C5">
      <w:pPr>
        <w:pStyle w:val="TOC2"/>
        <w:rPr>
          <w:ins w:id="143" w:author="Frederic Maze (d0)" w:date="2023-08-10T15:25:00Z"/>
          <w:rFonts w:asciiTheme="minorHAnsi" w:eastAsiaTheme="minorEastAsia" w:hAnsiTheme="minorHAnsi" w:cstheme="minorBidi"/>
          <w:b w:val="0"/>
          <w:noProof/>
          <w:lang w:val="fr-FR" w:eastAsia="fr-FR"/>
        </w:rPr>
      </w:pPr>
      <w:ins w:id="144"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"_Toc142573611"</w:instrText>
        </w:r>
        <w:r w:rsidRPr="002D5D79">
          <w:rPr>
            <w:rStyle w:val="Hyperlink"/>
            <w:noProof/>
          </w:rPr>
          <w:instrText xml:space="preserve"> </w:instrText>
        </w:r>
        <w:r w:rsidRPr="002D5D79">
          <w:rPr>
            <w:rStyle w:val="Hyperlink"/>
            <w:noProof/>
          </w:rPr>
          <w:fldChar w:fldCharType="separate"/>
        </w:r>
        <w:r w:rsidRPr="002D5D79">
          <w:rPr>
            <w:rStyle w:val="Hyperlink"/>
            <w:noProof/>
          </w:rPr>
          <w:t>K.4</w:t>
        </w:r>
        <w:r>
          <w:rPr>
            <w:rFonts w:asciiTheme="minorHAnsi" w:eastAsiaTheme="minorEastAsia" w:hAnsiTheme="minorHAnsi" w:cstheme="minorBidi"/>
            <w:b w:val="0"/>
            <w:noProof/>
            <w:lang w:val="fr-FR" w:eastAsia="fr-FR"/>
          </w:rPr>
          <w:tab/>
        </w:r>
        <w:r w:rsidRPr="002D5D79">
          <w:rPr>
            <w:rStyle w:val="Hyperlink"/>
            <w:noProof/>
          </w:rPr>
          <w:t>Region-wise progressive rendering and refinement with independently coded image items</w:t>
        </w:r>
        <w:r>
          <w:rPr>
            <w:noProof/>
            <w:webHidden/>
          </w:rPr>
          <w:tab/>
        </w:r>
        <w:r>
          <w:rPr>
            <w:noProof/>
            <w:webHidden/>
          </w:rPr>
          <w:fldChar w:fldCharType="begin"/>
        </w:r>
        <w:r>
          <w:rPr>
            <w:noProof/>
            <w:webHidden/>
          </w:rPr>
          <w:instrText xml:space="preserve"> PAGEREF _Toc142573611 \h </w:instrText>
        </w:r>
      </w:ins>
      <w:r>
        <w:rPr>
          <w:noProof/>
          <w:webHidden/>
        </w:rPr>
      </w:r>
      <w:r>
        <w:rPr>
          <w:noProof/>
          <w:webHidden/>
        </w:rPr>
        <w:fldChar w:fldCharType="separate"/>
      </w:r>
      <w:ins w:id="145" w:author="Frederic Maze (d0)" w:date="2023-08-10T15:25:00Z">
        <w:r>
          <w:rPr>
            <w:noProof/>
            <w:webHidden/>
          </w:rPr>
          <w:t>31</w:t>
        </w:r>
        <w:r>
          <w:rPr>
            <w:noProof/>
            <w:webHidden/>
          </w:rPr>
          <w:fldChar w:fldCharType="end"/>
        </w:r>
        <w:r w:rsidRPr="002D5D79">
          <w:rPr>
            <w:rStyle w:val="Hyperlink"/>
            <w:noProof/>
          </w:rPr>
          <w:fldChar w:fldCharType="end"/>
        </w:r>
      </w:ins>
    </w:p>
    <w:p w14:paraId="42C0221D" w14:textId="35F82D47" w:rsidR="008E06C5" w:rsidRDefault="008E06C5">
      <w:pPr>
        <w:pStyle w:val="TOC2"/>
        <w:rPr>
          <w:ins w:id="146" w:author="Frederic Maze (d0)" w:date="2023-08-10T15:25:00Z"/>
          <w:rFonts w:asciiTheme="minorHAnsi" w:eastAsiaTheme="minorEastAsia" w:hAnsiTheme="minorHAnsi" w:cstheme="minorBidi"/>
          <w:b w:val="0"/>
          <w:noProof/>
          <w:lang w:val="fr-FR" w:eastAsia="fr-FR"/>
        </w:rPr>
      </w:pPr>
      <w:ins w:id="147" w:author="Frederic Maze (d0)" w:date="2023-08-10T15:25:00Z">
        <w:r w:rsidRPr="002D5D79">
          <w:rPr>
            <w:rStyle w:val="Hyperlink"/>
            <w:noProof/>
          </w:rPr>
          <w:lastRenderedPageBreak/>
          <w:fldChar w:fldCharType="begin"/>
        </w:r>
        <w:r w:rsidRPr="002D5D79">
          <w:rPr>
            <w:rStyle w:val="Hyperlink"/>
            <w:noProof/>
          </w:rPr>
          <w:instrText xml:space="preserve"> </w:instrText>
        </w:r>
        <w:r>
          <w:rPr>
            <w:noProof/>
          </w:rPr>
          <w:instrText>HYPERLINK \l "_Toc142573612"</w:instrText>
        </w:r>
        <w:r w:rsidRPr="002D5D79">
          <w:rPr>
            <w:rStyle w:val="Hyperlink"/>
            <w:noProof/>
          </w:rPr>
          <w:instrText xml:space="preserve"> </w:instrText>
        </w:r>
        <w:r w:rsidRPr="002D5D79">
          <w:rPr>
            <w:rStyle w:val="Hyperlink"/>
            <w:noProof/>
          </w:rPr>
          <w:fldChar w:fldCharType="separate"/>
        </w:r>
        <w:r w:rsidRPr="002D5D79">
          <w:rPr>
            <w:rStyle w:val="Hyperlink"/>
            <w:noProof/>
          </w:rPr>
          <w:t>K.5</w:t>
        </w:r>
        <w:r>
          <w:rPr>
            <w:rFonts w:asciiTheme="minorHAnsi" w:eastAsiaTheme="minorEastAsia" w:hAnsiTheme="minorHAnsi" w:cstheme="minorBidi"/>
            <w:b w:val="0"/>
            <w:noProof/>
            <w:lang w:val="fr-FR" w:eastAsia="fr-FR"/>
          </w:rPr>
          <w:tab/>
        </w:r>
        <w:r w:rsidRPr="002D5D79">
          <w:rPr>
            <w:rStyle w:val="Hyperlink"/>
            <w:noProof/>
          </w:rPr>
          <w:t>Overlay derived image item represented by a single bitstream with temporal inter prediction</w:t>
        </w:r>
        <w:r>
          <w:rPr>
            <w:noProof/>
            <w:webHidden/>
          </w:rPr>
          <w:tab/>
        </w:r>
        <w:r>
          <w:rPr>
            <w:noProof/>
            <w:webHidden/>
          </w:rPr>
          <w:fldChar w:fldCharType="begin"/>
        </w:r>
        <w:r>
          <w:rPr>
            <w:noProof/>
            <w:webHidden/>
          </w:rPr>
          <w:instrText xml:space="preserve"> PAGEREF _Toc142573612 \h </w:instrText>
        </w:r>
      </w:ins>
      <w:r>
        <w:rPr>
          <w:noProof/>
          <w:webHidden/>
        </w:rPr>
      </w:r>
      <w:r>
        <w:rPr>
          <w:noProof/>
          <w:webHidden/>
        </w:rPr>
        <w:fldChar w:fldCharType="separate"/>
      </w:r>
      <w:ins w:id="148" w:author="Frederic Maze (d0)" w:date="2023-08-10T15:25:00Z">
        <w:r>
          <w:rPr>
            <w:noProof/>
            <w:webHidden/>
          </w:rPr>
          <w:t>33</w:t>
        </w:r>
        <w:r>
          <w:rPr>
            <w:noProof/>
            <w:webHidden/>
          </w:rPr>
          <w:fldChar w:fldCharType="end"/>
        </w:r>
        <w:r w:rsidRPr="002D5D79">
          <w:rPr>
            <w:rStyle w:val="Hyperlink"/>
            <w:noProof/>
          </w:rPr>
          <w:fldChar w:fldCharType="end"/>
        </w:r>
      </w:ins>
    </w:p>
    <w:p w14:paraId="5FE98062" w14:textId="542FE7D0" w:rsidR="008E06C5" w:rsidRDefault="008E06C5">
      <w:pPr>
        <w:pStyle w:val="TOC2"/>
        <w:rPr>
          <w:ins w:id="149" w:author="Frederic Maze (d0)" w:date="2023-08-10T15:25:00Z"/>
          <w:rFonts w:asciiTheme="minorHAnsi" w:eastAsiaTheme="minorEastAsia" w:hAnsiTheme="minorHAnsi" w:cstheme="minorBidi"/>
          <w:b w:val="0"/>
          <w:noProof/>
          <w:lang w:val="fr-FR" w:eastAsia="fr-FR"/>
        </w:rPr>
      </w:pPr>
      <w:ins w:id="150"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"_Toc142573613"</w:instrText>
        </w:r>
        <w:r w:rsidRPr="002D5D79">
          <w:rPr>
            <w:rStyle w:val="Hyperlink"/>
            <w:noProof/>
          </w:rPr>
          <w:instrText xml:space="preserve"> </w:instrText>
        </w:r>
        <w:r w:rsidRPr="002D5D79">
          <w:rPr>
            <w:rStyle w:val="Hyperlink"/>
            <w:noProof/>
          </w:rPr>
          <w:fldChar w:fldCharType="separate"/>
        </w:r>
        <w:r w:rsidRPr="002D5D79">
          <w:rPr>
            <w:rStyle w:val="Hyperlink"/>
            <w:noProof/>
          </w:rPr>
          <w:t>K.6</w:t>
        </w:r>
        <w:r>
          <w:rPr>
            <w:rFonts w:asciiTheme="minorHAnsi" w:eastAsiaTheme="minorEastAsia" w:hAnsiTheme="minorHAnsi" w:cstheme="minorBidi"/>
            <w:b w:val="0"/>
            <w:noProof/>
            <w:lang w:val="fr-FR" w:eastAsia="fr-FR"/>
          </w:rPr>
          <w:tab/>
        </w:r>
        <w:r w:rsidRPr="002D5D79">
          <w:rPr>
            <w:rStyle w:val="Hyperlink"/>
            <w:noProof/>
          </w:rPr>
          <w:t>Multi-layer images with the progressive rendering entity group</w:t>
        </w:r>
        <w:r>
          <w:rPr>
            <w:noProof/>
            <w:webHidden/>
          </w:rPr>
          <w:tab/>
        </w:r>
        <w:r>
          <w:rPr>
            <w:noProof/>
            <w:webHidden/>
          </w:rPr>
          <w:fldChar w:fldCharType="begin"/>
        </w:r>
        <w:r>
          <w:rPr>
            <w:noProof/>
            <w:webHidden/>
          </w:rPr>
          <w:instrText xml:space="preserve"> PAGEREF _Toc142573613 \h </w:instrText>
        </w:r>
      </w:ins>
      <w:r>
        <w:rPr>
          <w:noProof/>
          <w:webHidden/>
        </w:rPr>
      </w:r>
      <w:r>
        <w:rPr>
          <w:noProof/>
          <w:webHidden/>
        </w:rPr>
        <w:fldChar w:fldCharType="separate"/>
      </w:r>
      <w:ins w:id="151" w:author="Frederic Maze (d0)" w:date="2023-08-10T15:25:00Z">
        <w:r>
          <w:rPr>
            <w:noProof/>
            <w:webHidden/>
          </w:rPr>
          <w:t>34</w:t>
        </w:r>
        <w:r>
          <w:rPr>
            <w:noProof/>
            <w:webHidden/>
          </w:rPr>
          <w:fldChar w:fldCharType="end"/>
        </w:r>
        <w:r w:rsidRPr="002D5D79">
          <w:rPr>
            <w:rStyle w:val="Hyperlink"/>
            <w:noProof/>
          </w:rPr>
          <w:fldChar w:fldCharType="end"/>
        </w:r>
      </w:ins>
    </w:p>
    <w:p w14:paraId="1BEF253E" w14:textId="56C17D30" w:rsidR="008E06C5" w:rsidRDefault="008E06C5">
      <w:pPr>
        <w:pStyle w:val="TOC2"/>
        <w:rPr>
          <w:ins w:id="152" w:author="Frederic Maze (d0)" w:date="2023-08-10T15:25:00Z"/>
          <w:rFonts w:asciiTheme="minorHAnsi" w:eastAsiaTheme="minorEastAsia" w:hAnsiTheme="minorHAnsi" w:cstheme="minorBidi"/>
          <w:b w:val="0"/>
          <w:noProof/>
          <w:lang w:val="fr-FR" w:eastAsia="fr-FR"/>
        </w:rPr>
      </w:pPr>
      <w:ins w:id="153"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"_Toc142573614"</w:instrText>
        </w:r>
        <w:r w:rsidRPr="002D5D79">
          <w:rPr>
            <w:rStyle w:val="Hyperlink"/>
            <w:noProof/>
          </w:rPr>
          <w:instrText xml:space="preserve"> </w:instrText>
        </w:r>
        <w:r w:rsidRPr="002D5D79">
          <w:rPr>
            <w:rStyle w:val="Hyperlink"/>
            <w:noProof/>
          </w:rPr>
          <w:fldChar w:fldCharType="separate"/>
        </w:r>
        <w:r w:rsidRPr="002D5D79">
          <w:rPr>
            <w:rStyle w:val="Hyperlink"/>
            <w:noProof/>
          </w:rPr>
          <w:t>K.7</w:t>
        </w:r>
        <w:r>
          <w:rPr>
            <w:rFonts w:asciiTheme="minorHAnsi" w:eastAsiaTheme="minorEastAsia" w:hAnsiTheme="minorHAnsi" w:cstheme="minorBidi"/>
            <w:b w:val="0"/>
            <w:noProof/>
            <w:lang w:val="fr-FR" w:eastAsia="fr-FR"/>
          </w:rPr>
          <w:tab/>
        </w:r>
        <w:r w:rsidRPr="002D5D79">
          <w:rPr>
            <w:rStyle w:val="Hyperlink"/>
            <w:noProof/>
          </w:rPr>
          <w:t>Player operation for progressive rendering or refinement for HEIF files</w:t>
        </w:r>
        <w:r>
          <w:rPr>
            <w:noProof/>
            <w:webHidden/>
          </w:rPr>
          <w:tab/>
        </w:r>
        <w:r>
          <w:rPr>
            <w:noProof/>
            <w:webHidden/>
          </w:rPr>
          <w:fldChar w:fldCharType="begin"/>
        </w:r>
        <w:r>
          <w:rPr>
            <w:noProof/>
            <w:webHidden/>
          </w:rPr>
          <w:instrText xml:space="preserve"> PAGEREF _Toc142573614 \h </w:instrText>
        </w:r>
      </w:ins>
      <w:r>
        <w:rPr>
          <w:noProof/>
          <w:webHidden/>
        </w:rPr>
      </w:r>
      <w:r>
        <w:rPr>
          <w:noProof/>
          <w:webHidden/>
        </w:rPr>
        <w:fldChar w:fldCharType="separate"/>
      </w:r>
      <w:ins w:id="154" w:author="Frederic Maze (d0)" w:date="2023-08-10T15:25:00Z">
        <w:r>
          <w:rPr>
            <w:noProof/>
            <w:webHidden/>
          </w:rPr>
          <w:t>35</w:t>
        </w:r>
        <w:r>
          <w:rPr>
            <w:noProof/>
            <w:webHidden/>
          </w:rPr>
          <w:fldChar w:fldCharType="end"/>
        </w:r>
        <w:r w:rsidRPr="002D5D79">
          <w:rPr>
            <w:rStyle w:val="Hyperlink"/>
            <w:noProof/>
          </w:rPr>
          <w:fldChar w:fldCharType="end"/>
        </w:r>
      </w:ins>
    </w:p>
    <w:p w14:paraId="407475BE" w14:textId="63A7D5A4" w:rsidR="008E06C5" w:rsidRDefault="008E06C5">
      <w:pPr>
        <w:pStyle w:val="TOC3"/>
        <w:rPr>
          <w:ins w:id="155" w:author="Frederic Maze (d0)" w:date="2023-08-10T15:25:00Z"/>
          <w:rFonts w:asciiTheme="minorHAnsi" w:eastAsiaTheme="minorEastAsia" w:hAnsiTheme="minorHAnsi" w:cstheme="minorBidi"/>
          <w:b w:val="0"/>
          <w:noProof/>
          <w:lang w:val="fr-FR" w:eastAsia="fr-FR"/>
        </w:rPr>
      </w:pPr>
      <w:ins w:id="156"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"_Toc142573615"</w:instrText>
        </w:r>
        <w:r w:rsidRPr="002D5D79">
          <w:rPr>
            <w:rStyle w:val="Hyperlink"/>
            <w:noProof/>
          </w:rPr>
          <w:instrText xml:space="preserve"> </w:instrText>
        </w:r>
        <w:r w:rsidRPr="002D5D79">
          <w:rPr>
            <w:rStyle w:val="Hyperlink"/>
            <w:noProof/>
          </w:rPr>
          <w:fldChar w:fldCharType="separate"/>
        </w:r>
        <w:r w:rsidRPr="002D5D79">
          <w:rPr>
            <w:rStyle w:val="Hyperlink"/>
            <w:noProof/>
          </w:rPr>
          <w:t>K.7.1</w:t>
        </w:r>
        <w:r>
          <w:rPr>
            <w:rFonts w:asciiTheme="minorHAnsi" w:eastAsiaTheme="minorEastAsia" w:hAnsiTheme="minorHAnsi" w:cstheme="minorBidi"/>
            <w:b w:val="0"/>
            <w:noProof/>
            <w:lang w:val="fr-FR" w:eastAsia="fr-FR"/>
          </w:rPr>
          <w:tab/>
        </w:r>
        <w:r w:rsidRPr="002D5D79">
          <w:rPr>
            <w:rStyle w:val="Hyperlink"/>
            <w:noProof/>
          </w:rPr>
          <w:t>Explicit signalling for progressive rendering or refinement</w:t>
        </w:r>
        <w:r>
          <w:rPr>
            <w:noProof/>
            <w:webHidden/>
          </w:rPr>
          <w:tab/>
        </w:r>
        <w:r>
          <w:rPr>
            <w:noProof/>
            <w:webHidden/>
          </w:rPr>
          <w:fldChar w:fldCharType="begin"/>
        </w:r>
        <w:r>
          <w:rPr>
            <w:noProof/>
            <w:webHidden/>
          </w:rPr>
          <w:instrText xml:space="preserve"> PAGEREF _Toc142573615 \h </w:instrText>
        </w:r>
      </w:ins>
      <w:r>
        <w:rPr>
          <w:noProof/>
          <w:webHidden/>
        </w:rPr>
      </w:r>
      <w:r>
        <w:rPr>
          <w:noProof/>
          <w:webHidden/>
        </w:rPr>
        <w:fldChar w:fldCharType="separate"/>
      </w:r>
      <w:ins w:id="157" w:author="Frederic Maze (d0)" w:date="2023-08-10T15:25:00Z">
        <w:r>
          <w:rPr>
            <w:noProof/>
            <w:webHidden/>
          </w:rPr>
          <w:t>36</w:t>
        </w:r>
        <w:r>
          <w:rPr>
            <w:noProof/>
            <w:webHidden/>
          </w:rPr>
          <w:fldChar w:fldCharType="end"/>
        </w:r>
        <w:r w:rsidRPr="002D5D79">
          <w:rPr>
            <w:rStyle w:val="Hyperlink"/>
            <w:noProof/>
          </w:rPr>
          <w:fldChar w:fldCharType="end"/>
        </w:r>
      </w:ins>
    </w:p>
    <w:p w14:paraId="4ED5D908" w14:textId="38EAC0A6" w:rsidR="008E06C5" w:rsidRDefault="008E06C5">
      <w:pPr>
        <w:pStyle w:val="TOC3"/>
        <w:rPr>
          <w:ins w:id="158" w:author="Frederic Maze (d0)" w:date="2023-08-10T15:25:00Z"/>
          <w:rFonts w:asciiTheme="minorHAnsi" w:eastAsiaTheme="minorEastAsia" w:hAnsiTheme="minorHAnsi" w:cstheme="minorBidi"/>
          <w:b w:val="0"/>
          <w:noProof/>
          <w:lang w:val="fr-FR" w:eastAsia="fr-FR"/>
        </w:rPr>
      </w:pPr>
      <w:ins w:id="159"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"_Toc142573616"</w:instrText>
        </w:r>
        <w:r w:rsidRPr="002D5D79">
          <w:rPr>
            <w:rStyle w:val="Hyperlink"/>
            <w:noProof/>
          </w:rPr>
          <w:instrText xml:space="preserve"> </w:instrText>
        </w:r>
        <w:r w:rsidRPr="002D5D79">
          <w:rPr>
            <w:rStyle w:val="Hyperlink"/>
            <w:noProof/>
          </w:rPr>
          <w:fldChar w:fldCharType="separate"/>
        </w:r>
        <w:r w:rsidRPr="002D5D79">
          <w:rPr>
            <w:rStyle w:val="Hyperlink"/>
            <w:noProof/>
          </w:rPr>
          <w:t>K.7.2</w:t>
        </w:r>
        <w:r>
          <w:rPr>
            <w:rFonts w:asciiTheme="minorHAnsi" w:eastAsiaTheme="minorEastAsia" w:hAnsiTheme="minorHAnsi" w:cstheme="minorBidi"/>
            <w:b w:val="0"/>
            <w:noProof/>
            <w:lang w:val="fr-FR" w:eastAsia="fr-FR"/>
          </w:rPr>
          <w:tab/>
        </w:r>
        <w:r w:rsidRPr="002D5D79">
          <w:rPr>
            <w:rStyle w:val="Hyperlink"/>
            <w:noProof/>
          </w:rPr>
          <w:t>Implicit signalling for progressive rendering or refinement</w:t>
        </w:r>
        <w:r>
          <w:rPr>
            <w:noProof/>
            <w:webHidden/>
          </w:rPr>
          <w:tab/>
        </w:r>
        <w:r>
          <w:rPr>
            <w:noProof/>
            <w:webHidden/>
          </w:rPr>
          <w:fldChar w:fldCharType="begin"/>
        </w:r>
        <w:r>
          <w:rPr>
            <w:noProof/>
            <w:webHidden/>
          </w:rPr>
          <w:instrText xml:space="preserve"> PAGEREF _Toc142573616 \h </w:instrText>
        </w:r>
      </w:ins>
      <w:r>
        <w:rPr>
          <w:noProof/>
          <w:webHidden/>
        </w:rPr>
      </w:r>
      <w:r>
        <w:rPr>
          <w:noProof/>
          <w:webHidden/>
        </w:rPr>
        <w:fldChar w:fldCharType="separate"/>
      </w:r>
      <w:ins w:id="160" w:author="Frederic Maze (d0)" w:date="2023-08-10T15:25:00Z">
        <w:r>
          <w:rPr>
            <w:noProof/>
            <w:webHidden/>
          </w:rPr>
          <w:t>36</w:t>
        </w:r>
        <w:r>
          <w:rPr>
            <w:noProof/>
            <w:webHidden/>
          </w:rPr>
          <w:fldChar w:fldCharType="end"/>
        </w:r>
        <w:r w:rsidRPr="002D5D79">
          <w:rPr>
            <w:rStyle w:val="Hyperlink"/>
            <w:noProof/>
          </w:rPr>
          <w:fldChar w:fldCharType="end"/>
        </w:r>
      </w:ins>
    </w:p>
    <w:p w14:paraId="7CF3EE08" w14:textId="0A8D6B5C" w:rsidR="008E06C5" w:rsidRDefault="008E06C5">
      <w:pPr>
        <w:pStyle w:val="TOC3"/>
        <w:rPr>
          <w:ins w:id="161" w:author="Frederic Maze (d0)" w:date="2023-08-10T15:25:00Z"/>
          <w:rFonts w:asciiTheme="minorHAnsi" w:eastAsiaTheme="minorEastAsia" w:hAnsiTheme="minorHAnsi" w:cstheme="minorBidi"/>
          <w:b w:val="0"/>
          <w:noProof/>
          <w:lang w:val="fr-FR" w:eastAsia="fr-FR"/>
        </w:rPr>
      </w:pPr>
      <w:ins w:id="162"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"_Toc142573617"</w:instrText>
        </w:r>
        <w:r w:rsidRPr="002D5D79">
          <w:rPr>
            <w:rStyle w:val="Hyperlink"/>
            <w:noProof/>
          </w:rPr>
          <w:instrText xml:space="preserve"> </w:instrText>
        </w:r>
        <w:r w:rsidRPr="002D5D79">
          <w:rPr>
            <w:rStyle w:val="Hyperlink"/>
            <w:noProof/>
          </w:rPr>
          <w:fldChar w:fldCharType="separate"/>
        </w:r>
        <w:r w:rsidRPr="002D5D79">
          <w:rPr>
            <w:rStyle w:val="Hyperlink"/>
            <w:noProof/>
          </w:rPr>
          <w:t>K.7.3</w:t>
        </w:r>
        <w:r>
          <w:rPr>
            <w:rFonts w:asciiTheme="minorHAnsi" w:eastAsiaTheme="minorEastAsia" w:hAnsiTheme="minorHAnsi" w:cstheme="minorBidi"/>
            <w:b w:val="0"/>
            <w:noProof/>
            <w:lang w:val="fr-FR" w:eastAsia="fr-FR"/>
          </w:rPr>
          <w:tab/>
        </w:r>
        <w:r w:rsidRPr="002D5D79">
          <w:rPr>
            <w:rStyle w:val="Hyperlink"/>
            <w:noProof/>
          </w:rPr>
          <w:t>Progressive rendering or refinement steps</w:t>
        </w:r>
        <w:r>
          <w:rPr>
            <w:noProof/>
            <w:webHidden/>
          </w:rPr>
          <w:tab/>
        </w:r>
        <w:r>
          <w:rPr>
            <w:noProof/>
            <w:webHidden/>
          </w:rPr>
          <w:fldChar w:fldCharType="begin"/>
        </w:r>
        <w:r>
          <w:rPr>
            <w:noProof/>
            <w:webHidden/>
          </w:rPr>
          <w:instrText xml:space="preserve"> PAGEREF _Toc142573617 \h </w:instrText>
        </w:r>
      </w:ins>
      <w:r>
        <w:rPr>
          <w:noProof/>
          <w:webHidden/>
        </w:rPr>
      </w:r>
      <w:r>
        <w:rPr>
          <w:noProof/>
          <w:webHidden/>
        </w:rPr>
        <w:fldChar w:fldCharType="separate"/>
      </w:r>
      <w:ins w:id="163" w:author="Frederic Maze (d0)" w:date="2023-08-10T15:25:00Z">
        <w:r>
          <w:rPr>
            <w:noProof/>
            <w:webHidden/>
          </w:rPr>
          <w:t>36</w:t>
        </w:r>
        <w:r>
          <w:rPr>
            <w:noProof/>
            <w:webHidden/>
          </w:rPr>
          <w:fldChar w:fldCharType="end"/>
        </w:r>
        <w:r w:rsidRPr="002D5D79">
          <w:rPr>
            <w:rStyle w:val="Hyperlink"/>
            <w:noProof/>
          </w:rPr>
          <w:fldChar w:fldCharType="end"/>
        </w:r>
      </w:ins>
    </w:p>
    <w:p w14:paraId="34FF98DA" w14:textId="2D3D1A05" w:rsidR="008E06C5" w:rsidRDefault="008E06C5">
      <w:pPr>
        <w:pStyle w:val="TOC2"/>
        <w:rPr>
          <w:ins w:id="164" w:author="Frederic Maze (d0)" w:date="2023-08-10T15:25:00Z"/>
          <w:rFonts w:asciiTheme="minorHAnsi" w:eastAsiaTheme="minorEastAsia" w:hAnsiTheme="minorHAnsi" w:cstheme="minorBidi"/>
          <w:b w:val="0"/>
          <w:noProof/>
          <w:lang w:val="fr-FR" w:eastAsia="fr-FR"/>
        </w:rPr>
      </w:pPr>
      <w:ins w:id="165"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"_Toc142573618"</w:instrText>
        </w:r>
        <w:r w:rsidRPr="002D5D79">
          <w:rPr>
            <w:rStyle w:val="Hyperlink"/>
            <w:noProof/>
          </w:rPr>
          <w:instrText xml:space="preserve"> </w:instrText>
        </w:r>
        <w:r w:rsidRPr="002D5D79">
          <w:rPr>
            <w:rStyle w:val="Hyperlink"/>
            <w:noProof/>
          </w:rPr>
          <w:fldChar w:fldCharType="separate"/>
        </w:r>
        <w:r w:rsidRPr="002D5D79">
          <w:rPr>
            <w:rStyle w:val="Hyperlink"/>
            <w:i/>
            <w:noProof/>
          </w:rPr>
          <w:t>L.2 VVC images and image collections</w:t>
        </w:r>
        <w:r>
          <w:rPr>
            <w:noProof/>
            <w:webHidden/>
          </w:rPr>
          <w:tab/>
        </w:r>
        <w:r>
          <w:rPr>
            <w:noProof/>
            <w:webHidden/>
          </w:rPr>
          <w:fldChar w:fldCharType="begin"/>
        </w:r>
        <w:r>
          <w:rPr>
            <w:noProof/>
            <w:webHidden/>
          </w:rPr>
          <w:instrText xml:space="preserve"> PAGEREF _Toc142573618 \h </w:instrText>
        </w:r>
      </w:ins>
      <w:r>
        <w:rPr>
          <w:noProof/>
          <w:webHidden/>
        </w:rPr>
      </w:r>
      <w:r>
        <w:rPr>
          <w:noProof/>
          <w:webHidden/>
        </w:rPr>
        <w:fldChar w:fldCharType="separate"/>
      </w:r>
      <w:ins w:id="166" w:author="Frederic Maze (d0)" w:date="2023-08-10T15:25:00Z">
        <w:r>
          <w:rPr>
            <w:noProof/>
            <w:webHidden/>
          </w:rPr>
          <w:t>38</w:t>
        </w:r>
        <w:r>
          <w:rPr>
            <w:noProof/>
            <w:webHidden/>
          </w:rPr>
          <w:fldChar w:fldCharType="end"/>
        </w:r>
        <w:r w:rsidRPr="002D5D79">
          <w:rPr>
            <w:rStyle w:val="Hyperlink"/>
            <w:noProof/>
          </w:rPr>
          <w:fldChar w:fldCharType="end"/>
        </w:r>
      </w:ins>
    </w:p>
    <w:p w14:paraId="4C97A50F" w14:textId="61D7BAE9" w:rsidR="008E06C5" w:rsidRDefault="008E06C5">
      <w:pPr>
        <w:pStyle w:val="TOC5"/>
        <w:rPr>
          <w:ins w:id="167" w:author="Frederic Maze (d0)" w:date="2023-08-10T15:25:00Z"/>
          <w:rFonts w:asciiTheme="minorHAnsi" w:eastAsiaTheme="minorEastAsia" w:hAnsiTheme="minorHAnsi" w:cstheme="minorBidi"/>
          <w:noProof/>
          <w:lang w:val="fr-FR" w:eastAsia="fr-FR"/>
        </w:rPr>
      </w:pPr>
      <w:ins w:id="168"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"_Toc142573619"</w:instrText>
        </w:r>
        <w:r w:rsidRPr="002D5D79">
          <w:rPr>
            <w:rStyle w:val="Hyperlink"/>
            <w:noProof/>
          </w:rPr>
          <w:instrText xml:space="preserve"> </w:instrText>
        </w:r>
        <w:r w:rsidRPr="002D5D79">
          <w:rPr>
            <w:rStyle w:val="Hyperlink"/>
            <w:noProof/>
          </w:rPr>
          <w:fldChar w:fldCharType="separate"/>
        </w:r>
        <w:r w:rsidRPr="002D5D79">
          <w:rPr>
            <w:rStyle w:val="Hyperlink"/>
            <w:i/>
            <w:noProof/>
          </w:rPr>
          <w:t>L.2.2.1.2 Image item of type 'vvc1'</w:t>
        </w:r>
        <w:r>
          <w:rPr>
            <w:noProof/>
            <w:webHidden/>
          </w:rPr>
          <w:tab/>
        </w:r>
        <w:r>
          <w:rPr>
            <w:noProof/>
            <w:webHidden/>
          </w:rPr>
          <w:fldChar w:fldCharType="begin"/>
        </w:r>
        <w:r>
          <w:rPr>
            <w:noProof/>
            <w:webHidden/>
          </w:rPr>
          <w:instrText xml:space="preserve"> PAGEREF _Toc142573619 \h </w:instrText>
        </w:r>
      </w:ins>
      <w:r>
        <w:rPr>
          <w:noProof/>
          <w:webHidden/>
        </w:rPr>
      </w:r>
      <w:r>
        <w:rPr>
          <w:noProof/>
          <w:webHidden/>
        </w:rPr>
        <w:fldChar w:fldCharType="separate"/>
      </w:r>
      <w:ins w:id="169" w:author="Frederic Maze (d0)" w:date="2023-08-10T15:25:00Z">
        <w:r>
          <w:rPr>
            <w:noProof/>
            <w:webHidden/>
          </w:rPr>
          <w:t>38</w:t>
        </w:r>
        <w:r>
          <w:rPr>
            <w:noProof/>
            <w:webHidden/>
          </w:rPr>
          <w:fldChar w:fldCharType="end"/>
        </w:r>
        <w:r w:rsidRPr="002D5D79">
          <w:rPr>
            <w:rStyle w:val="Hyperlink"/>
            <w:noProof/>
          </w:rPr>
          <w:fldChar w:fldCharType="end"/>
        </w:r>
      </w:ins>
    </w:p>
    <w:p w14:paraId="70A3FD53" w14:textId="51751CB7" w:rsidR="008E06C5" w:rsidRDefault="008E06C5">
      <w:pPr>
        <w:pStyle w:val="TOC2"/>
        <w:rPr>
          <w:ins w:id="170" w:author="Frederic Maze (d0)" w:date="2023-08-10T15:25:00Z"/>
          <w:rFonts w:asciiTheme="minorHAnsi" w:eastAsiaTheme="minorEastAsia" w:hAnsiTheme="minorHAnsi" w:cstheme="minorBidi"/>
          <w:b w:val="0"/>
          <w:noProof/>
          <w:lang w:val="fr-FR" w:eastAsia="fr-FR"/>
        </w:rPr>
      </w:pPr>
      <w:ins w:id="171"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"_Toc142573620"</w:instrText>
        </w:r>
        <w:r w:rsidRPr="002D5D79">
          <w:rPr>
            <w:rStyle w:val="Hyperlink"/>
            <w:noProof/>
          </w:rPr>
          <w:instrText xml:space="preserve"> </w:instrText>
        </w:r>
        <w:r w:rsidRPr="002D5D79">
          <w:rPr>
            <w:rStyle w:val="Hyperlink"/>
            <w:noProof/>
          </w:rPr>
          <w:fldChar w:fldCharType="separate"/>
        </w:r>
        <w:r w:rsidRPr="002D5D79">
          <w:rPr>
            <w:rStyle w:val="Hyperlink"/>
            <w:i/>
            <w:noProof/>
          </w:rPr>
          <w:t>L.4 VVC-specific brands</w:t>
        </w:r>
        <w:r>
          <w:rPr>
            <w:noProof/>
            <w:webHidden/>
          </w:rPr>
          <w:tab/>
        </w:r>
        <w:r>
          <w:rPr>
            <w:noProof/>
            <w:webHidden/>
          </w:rPr>
          <w:fldChar w:fldCharType="begin"/>
        </w:r>
        <w:r>
          <w:rPr>
            <w:noProof/>
            <w:webHidden/>
          </w:rPr>
          <w:instrText xml:space="preserve"> PAGEREF _Toc142573620 \h </w:instrText>
        </w:r>
      </w:ins>
      <w:r>
        <w:rPr>
          <w:noProof/>
          <w:webHidden/>
        </w:rPr>
      </w:r>
      <w:r>
        <w:rPr>
          <w:noProof/>
          <w:webHidden/>
        </w:rPr>
        <w:fldChar w:fldCharType="separate"/>
      </w:r>
      <w:ins w:id="172" w:author="Frederic Maze (d0)" w:date="2023-08-10T15:25:00Z">
        <w:r>
          <w:rPr>
            <w:noProof/>
            <w:webHidden/>
          </w:rPr>
          <w:t>38</w:t>
        </w:r>
        <w:r>
          <w:rPr>
            <w:noProof/>
            <w:webHidden/>
          </w:rPr>
          <w:fldChar w:fldCharType="end"/>
        </w:r>
        <w:r w:rsidRPr="002D5D79">
          <w:rPr>
            <w:rStyle w:val="Hyperlink"/>
            <w:noProof/>
          </w:rPr>
          <w:fldChar w:fldCharType="end"/>
        </w:r>
      </w:ins>
    </w:p>
    <w:p w14:paraId="5E3A40ED" w14:textId="6A4758DA" w:rsidR="008E06C5" w:rsidRDefault="008E06C5">
      <w:pPr>
        <w:pStyle w:val="TOC2"/>
        <w:rPr>
          <w:ins w:id="173" w:author="Frederic Maze (d0)" w:date="2023-08-10T15:25:00Z"/>
          <w:rFonts w:asciiTheme="minorHAnsi" w:eastAsiaTheme="minorEastAsia" w:hAnsiTheme="minorHAnsi" w:cstheme="minorBidi"/>
          <w:b w:val="0"/>
          <w:noProof/>
          <w:lang w:val="fr-FR" w:eastAsia="fr-FR"/>
        </w:rPr>
      </w:pPr>
      <w:ins w:id="174" w:author="Frederic Maze (d0)" w:date="2023-08-10T15:25:00Z">
        <w:r w:rsidRPr="002D5D79">
          <w:rPr>
            <w:rStyle w:val="Hyperlink"/>
            <w:noProof/>
          </w:rPr>
          <w:fldChar w:fldCharType="begin"/>
        </w:r>
        <w:r w:rsidRPr="002D5D79">
          <w:rPr>
            <w:rStyle w:val="Hyperlink"/>
            <w:noProof/>
          </w:rPr>
          <w:instrText xml:space="preserve"> </w:instrText>
        </w:r>
        <w:r>
          <w:rPr>
            <w:noProof/>
          </w:rPr>
          <w:instrText>HYPERLINK \l "_Toc142573621"</w:instrText>
        </w:r>
        <w:r w:rsidRPr="002D5D79">
          <w:rPr>
            <w:rStyle w:val="Hyperlink"/>
            <w:noProof/>
          </w:rPr>
          <w:instrText xml:space="preserve"> </w:instrText>
        </w:r>
        <w:r w:rsidRPr="002D5D79">
          <w:rPr>
            <w:rStyle w:val="Hyperlink"/>
            <w:noProof/>
          </w:rPr>
          <w:fldChar w:fldCharType="separate"/>
        </w:r>
        <w:r w:rsidRPr="002D5D79">
          <w:rPr>
            <w:rStyle w:val="Hyperlink"/>
            <w:i/>
            <w:noProof/>
          </w:rPr>
          <w:t>M.4</w:t>
        </w:r>
        <w:r w:rsidRPr="002D5D79">
          <w:rPr>
            <w:rStyle w:val="Hyperlink"/>
            <w:i/>
            <w:iCs/>
            <w:noProof/>
          </w:rPr>
          <w:t xml:space="preserve"> EVC-specific brands</w:t>
        </w:r>
        <w:r>
          <w:rPr>
            <w:noProof/>
            <w:webHidden/>
          </w:rPr>
          <w:tab/>
        </w:r>
        <w:r>
          <w:rPr>
            <w:noProof/>
            <w:webHidden/>
          </w:rPr>
          <w:fldChar w:fldCharType="begin"/>
        </w:r>
        <w:r>
          <w:rPr>
            <w:noProof/>
            <w:webHidden/>
          </w:rPr>
          <w:instrText xml:space="preserve"> PAGEREF _Toc142573621 \h </w:instrText>
        </w:r>
      </w:ins>
      <w:r>
        <w:rPr>
          <w:noProof/>
          <w:webHidden/>
        </w:rPr>
      </w:r>
      <w:r>
        <w:rPr>
          <w:noProof/>
          <w:webHidden/>
        </w:rPr>
        <w:fldChar w:fldCharType="separate"/>
      </w:r>
      <w:ins w:id="175" w:author="Frederic Maze (d0)" w:date="2023-08-10T15:25:00Z">
        <w:r>
          <w:rPr>
            <w:noProof/>
            <w:webHidden/>
          </w:rPr>
          <w:t>39</w:t>
        </w:r>
        <w:r>
          <w:rPr>
            <w:noProof/>
            <w:webHidden/>
          </w:rPr>
          <w:fldChar w:fldCharType="end"/>
        </w:r>
        <w:r w:rsidRPr="002D5D79">
          <w:rPr>
            <w:rStyle w:val="Hyperlink"/>
            <w:noProof/>
          </w:rPr>
          <w:fldChar w:fldCharType="end"/>
        </w:r>
      </w:ins>
    </w:p>
    <w:p w14:paraId="4B888370" w14:textId="7BD9B3F6" w:rsidR="001B1CF2" w:rsidDel="001B1CF2" w:rsidRDefault="001B1CF2" w:rsidP="001B1CF2">
      <w:pPr>
        <w:pStyle w:val="TOC1"/>
        <w:rPr>
          <w:del w:id="176" w:author="Frederic Maze (d0)" w:date="2023-08-10T12:01:00Z"/>
          <w:noProof/>
        </w:rPr>
      </w:pPr>
    </w:p>
    <w:p w14:paraId="08AD73EF" w14:textId="1C03321B" w:rsidR="001A33D0" w:rsidRPr="00220046" w:rsidRDefault="00812959" w:rsidP="001A33D0">
      <w:pPr>
        <w:pStyle w:val="TOC1"/>
      </w:pPr>
      <w:r w:rsidRPr="00C95C1F">
        <w:fldChar w:fldCharType="end"/>
      </w:r>
    </w:p>
    <w:p w14:paraId="01455352" w14:textId="77777777" w:rsidR="001A33D0" w:rsidRPr="00985D9D" w:rsidRDefault="001A33D0" w:rsidP="001A33D0">
      <w:pPr>
        <w:pStyle w:val="ForewordTitle"/>
      </w:pPr>
      <w:bookmarkStart w:id="177" w:name="_Toc353342667"/>
      <w:bookmarkStart w:id="178" w:name="_Toc142560366"/>
      <w:bookmarkStart w:id="179" w:name="_Toc142560654"/>
      <w:bookmarkStart w:id="180" w:name="_Toc142573564"/>
      <w:r w:rsidRPr="00985D9D">
        <w:lastRenderedPageBreak/>
        <w:t>Foreword</w:t>
      </w:r>
      <w:bookmarkEnd w:id="177"/>
      <w:bookmarkEnd w:id="178"/>
      <w:bookmarkEnd w:id="179"/>
      <w:bookmarkEnd w:id="180"/>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5" w:history="1">
        <w:r w:rsidRPr="00985D9D">
          <w:rPr>
            <w:rStyle w:val="Hyperlink"/>
            <w:szCs w:val="24"/>
            <w:lang w:val="en-GB"/>
          </w:rPr>
          <w:t>www.iso.org/directives</w:t>
        </w:r>
      </w:hyperlink>
      <w:r w:rsidRPr="00985D9D">
        <w:rPr>
          <w:szCs w:val="24"/>
          <w:lang w:val="en-GB"/>
        </w:rPr>
        <w:t xml:space="preserve"> or </w:t>
      </w:r>
      <w:hyperlink r:id="rId16"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8"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9"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0"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Coding of audio, picture, multimedia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1" w:history="1">
        <w:r w:rsidRPr="00985D9D">
          <w:rPr>
            <w:rStyle w:val="Hyperlink"/>
            <w:iCs/>
            <w:lang w:val="en-GB"/>
          </w:rPr>
          <w:t>www.iso.org/members.html</w:t>
        </w:r>
      </w:hyperlink>
      <w:r w:rsidRPr="00985D9D">
        <w:rPr>
          <w:iCs/>
        </w:rPr>
        <w:t xml:space="preserve"> </w:t>
      </w:r>
      <w:r w:rsidRPr="00985D9D">
        <w:rPr>
          <w:szCs w:val="24"/>
        </w:rPr>
        <w:t xml:space="preserve">and </w:t>
      </w:r>
      <w:hyperlink r:id="rId22"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70C32CDA"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BA0093">
        <w:rPr>
          <w:color w:val="auto"/>
          <w:szCs w:val="32"/>
        </w:rPr>
        <w:t>1</w:t>
      </w:r>
      <w:r w:rsidRPr="00C95C1F">
        <w:rPr>
          <w:color w:val="auto"/>
          <w:szCs w:val="32"/>
        </w:rPr>
        <w:t xml:space="preserve">: </w:t>
      </w:r>
      <w:r w:rsidR="00BA0093" w:rsidRPr="00BA0093">
        <w:rPr>
          <w:color w:val="auto"/>
          <w:szCs w:val="32"/>
        </w:rPr>
        <w:t>Support for progressive rendering signalling and other improvements</w:t>
      </w:r>
    </w:p>
    <w:p w14:paraId="0216D7C2" w14:textId="7C8BD0FF" w:rsidR="001944E4" w:rsidRDefault="001944E4" w:rsidP="00B35F8E"/>
    <w:p w14:paraId="1ADDB2D6" w14:textId="6C7FECAC" w:rsidR="006447E7" w:rsidRDefault="006447E7" w:rsidP="006447E7">
      <w:pPr>
        <w:keepNext/>
        <w:rPr>
          <w:i/>
        </w:rPr>
      </w:pPr>
      <w:r w:rsidRPr="006447E7">
        <w:rPr>
          <w:i/>
        </w:rPr>
        <w:t>3</w:t>
      </w:r>
      <w:r w:rsidR="003E6D45">
        <w:rPr>
          <w:i/>
        </w:rPr>
        <w:fldChar w:fldCharType="begin"/>
      </w:r>
      <w:r w:rsidR="003E6D45">
        <w:rPr>
          <w:i/>
        </w:rPr>
        <w:instrText xml:space="preserve"> TC  "</w:instrText>
      </w:r>
      <w:bookmarkStart w:id="181" w:name="_Toc142560367"/>
      <w:bookmarkStart w:id="182" w:name="_Toc142573565"/>
      <w:r w:rsidR="003E6D45">
        <w:rPr>
          <w:i/>
        </w:rPr>
        <w:instrText>3 Terms, definitions, and abbreviated terms</w:instrText>
      </w:r>
      <w:bookmarkEnd w:id="181"/>
      <w:bookmarkEnd w:id="182"/>
      <w:r w:rsidR="003E6D45">
        <w:rPr>
          <w:i/>
        </w:rPr>
        <w:instrText xml:space="preserve">" \l 1 </w:instrText>
      </w:r>
      <w:r w:rsidR="003E6D45">
        <w:rPr>
          <w:i/>
        </w:rPr>
        <w:fldChar w:fldCharType="end"/>
      </w:r>
    </w:p>
    <w:p w14:paraId="64724483" w14:textId="584A915E" w:rsidR="00DF5D5B" w:rsidRDefault="00DF5D5B" w:rsidP="006447E7">
      <w:pPr>
        <w:keepNext/>
        <w:rPr>
          <w:iCs/>
        </w:rPr>
      </w:pPr>
      <w:r>
        <w:rPr>
          <w:iCs/>
        </w:rPr>
        <w:t>Rename the clause 3 as “</w:t>
      </w:r>
      <w:r w:rsidRPr="00DF5D5B">
        <w:rPr>
          <w:iCs/>
        </w:rPr>
        <w:t>Terms, definitions, abbreviated terms</w:t>
      </w:r>
      <w:r>
        <w:rPr>
          <w:iCs/>
        </w:rPr>
        <w:t xml:space="preserve"> and symbols”</w:t>
      </w:r>
    </w:p>
    <w:p w14:paraId="3F6D713E" w14:textId="789F08BF" w:rsidR="00DF5D5B" w:rsidRPr="003C1519" w:rsidRDefault="00DF5D5B" w:rsidP="003C1519">
      <w:pPr>
        <w:pStyle w:val="Definition"/>
        <w:rPr>
          <w:ins w:id="183" w:author="Frederic Maze (d0)" w:date="2023-08-10T14:14:00Z"/>
        </w:rPr>
      </w:pPr>
    </w:p>
    <w:p w14:paraId="3A0F3B4B" w14:textId="3B31E3A5" w:rsidR="00B443DF" w:rsidRPr="001559DE" w:rsidRDefault="00B443DF" w:rsidP="00B443DF">
      <w:pPr>
        <w:keepNext/>
        <w:rPr>
          <w:ins w:id="184" w:author="Frederic Maze (d0)" w:date="2023-08-10T14:14:00Z"/>
          <w:i/>
        </w:rPr>
      </w:pPr>
      <w:ins w:id="185" w:author="Frederic Maze (d0)" w:date="2023-08-10T14:14:00Z">
        <w:r>
          <w:rPr>
            <w:i/>
          </w:rPr>
          <w:t>3.1</w:t>
        </w:r>
        <w:r>
          <w:rPr>
            <w:i/>
          </w:rPr>
          <w:fldChar w:fldCharType="begin"/>
        </w:r>
        <w:r>
          <w:rPr>
            <w:i/>
          </w:rPr>
          <w:instrText xml:space="preserve"> TC  "</w:instrText>
        </w:r>
        <w:bookmarkStart w:id="186" w:name="_Toc142573566"/>
        <w:r>
          <w:rPr>
            <w:i/>
          </w:rPr>
          <w:instrText>3.1 Terms</w:instrText>
        </w:r>
      </w:ins>
      <w:ins w:id="187" w:author="Frederic Maze (d0)" w:date="2023-08-10T14:15:00Z">
        <w:r>
          <w:rPr>
            <w:i/>
          </w:rPr>
          <w:instrText xml:space="preserve"> and definitions</w:instrText>
        </w:r>
      </w:ins>
      <w:bookmarkEnd w:id="186"/>
      <w:ins w:id="188" w:author="Frederic Maze (d0)" w:date="2023-08-10T14:14:00Z">
        <w:r>
          <w:rPr>
            <w:i/>
          </w:rPr>
          <w:instrText xml:space="preserve">" \l 2 </w:instrText>
        </w:r>
        <w:r>
          <w:rPr>
            <w:i/>
          </w:rPr>
          <w:fldChar w:fldCharType="end"/>
        </w:r>
      </w:ins>
    </w:p>
    <w:p w14:paraId="10C3CC87" w14:textId="21AC2774" w:rsidR="006447E7" w:rsidRPr="00F21BB3" w:rsidRDefault="00F21BB3" w:rsidP="006447E7">
      <w:pPr>
        <w:keepNext/>
        <w:rPr>
          <w:iCs/>
        </w:rPr>
      </w:pPr>
      <w:r>
        <w:rPr>
          <w:iCs/>
        </w:rPr>
        <w:t>Add</w:t>
      </w:r>
      <w:r w:rsidR="006447E7" w:rsidRPr="00F21BB3">
        <w:rPr>
          <w:iCs/>
        </w:rPr>
        <w:t xml:space="preserve"> the following </w:t>
      </w:r>
      <w:r>
        <w:rPr>
          <w:iCs/>
        </w:rPr>
        <w:t xml:space="preserve">definitions </w:t>
      </w:r>
      <w:r w:rsidR="006447E7" w:rsidRPr="00F21BB3">
        <w:rPr>
          <w:iCs/>
        </w:rPr>
        <w:t>in subclause</w:t>
      </w:r>
      <w:r>
        <w:rPr>
          <w:iCs/>
        </w:rPr>
        <w:t xml:space="preserve"> 3.1 (“</w:t>
      </w:r>
      <w:r w:rsidRPr="00F21BB3">
        <w:rPr>
          <w:i/>
        </w:rPr>
        <w:t>Terms and definitions</w:t>
      </w:r>
      <w:r>
        <w:rPr>
          <w:iCs/>
        </w:rPr>
        <w:t>”) and renumbered all definitions and cross-references accordingly</w:t>
      </w:r>
    </w:p>
    <w:p w14:paraId="76E043C0" w14:textId="315BEE65" w:rsidR="006447E7" w:rsidRPr="002431A6" w:rsidRDefault="00F21BB3" w:rsidP="00404BA7">
      <w:pPr>
        <w:pStyle w:val="termNum"/>
        <w:numPr>
          <w:ilvl w:val="0"/>
          <w:numId w:val="0"/>
        </w:numPr>
      </w:pPr>
      <w:bookmarkStart w:id="189" w:name="_Toc142560368"/>
      <w:bookmarkStart w:id="190" w:name="_Toc142560655"/>
      <w:bookmarkStart w:id="191" w:name="_Toc142573567"/>
      <w:r w:rsidRPr="002431A6">
        <w:t>3.1.AA</w:t>
      </w:r>
      <w:r w:rsidRPr="002431A6">
        <w:tab/>
      </w:r>
      <w:r w:rsidRPr="002431A6">
        <w:br/>
        <w:t>region</w:t>
      </w:r>
      <w:bookmarkEnd w:id="189"/>
      <w:bookmarkEnd w:id="190"/>
      <w:bookmarkEnd w:id="191"/>
    </w:p>
    <w:p w14:paraId="1B640798" w14:textId="0DD2FE2B" w:rsidR="00F21BB3" w:rsidRPr="002431A6" w:rsidRDefault="002E4C62" w:rsidP="00404BA7">
      <w:pPr>
        <w:pStyle w:val="Definition"/>
      </w:pPr>
      <w:r w:rsidRPr="002431A6">
        <w:t xml:space="preserve">area </w:t>
      </w:r>
      <w:r w:rsidR="006B202B" w:rsidRPr="002431A6">
        <w:t xml:space="preserve">represented by a shape, position and size </w:t>
      </w:r>
      <w:r w:rsidR="00313240" w:rsidRPr="002431A6">
        <w:t>encompassing</w:t>
      </w:r>
      <w:r w:rsidRPr="002431A6">
        <w:t xml:space="preserve"> a p</w:t>
      </w:r>
      <w:r w:rsidR="0063416C" w:rsidRPr="002431A6">
        <w:t xml:space="preserve">art of an </w:t>
      </w:r>
      <w:r w:rsidR="0063416C" w:rsidRPr="002431A6">
        <w:rPr>
          <w:i/>
          <w:iCs/>
        </w:rPr>
        <w:t>image</w:t>
      </w:r>
      <w:r w:rsidR="0063416C" w:rsidRPr="002431A6">
        <w:t xml:space="preserve"> (</w:t>
      </w:r>
      <w:r w:rsidRPr="002431A6">
        <w:t>3.1.16</w:t>
      </w:r>
      <w:r w:rsidR="0063416C" w:rsidRPr="002431A6">
        <w:t>)</w:t>
      </w:r>
    </w:p>
    <w:p w14:paraId="18BCEF1E" w14:textId="710D55EC" w:rsidR="00F21BB3" w:rsidRPr="002431A6" w:rsidRDefault="00F21BB3" w:rsidP="00404BA7">
      <w:pPr>
        <w:pStyle w:val="termNum"/>
        <w:numPr>
          <w:ilvl w:val="0"/>
          <w:numId w:val="0"/>
        </w:numPr>
      </w:pPr>
      <w:bookmarkStart w:id="192" w:name="_Toc142560369"/>
      <w:bookmarkStart w:id="193" w:name="_Toc142560656"/>
      <w:bookmarkStart w:id="194" w:name="_Toc142573568"/>
      <w:r w:rsidRPr="002431A6">
        <w:t>3.1.BB</w:t>
      </w:r>
      <w:r w:rsidRPr="002431A6">
        <w:tab/>
      </w:r>
      <w:r w:rsidRPr="002431A6">
        <w:br/>
        <w:t>region annotation</w:t>
      </w:r>
      <w:bookmarkEnd w:id="192"/>
      <w:bookmarkEnd w:id="193"/>
      <w:bookmarkEnd w:id="194"/>
    </w:p>
    <w:p w14:paraId="373509B0" w14:textId="4565CA90" w:rsidR="00F21BB3" w:rsidRPr="002431A6" w:rsidRDefault="00565361" w:rsidP="00404BA7">
      <w:pPr>
        <w:pStyle w:val="Definition"/>
      </w:pPr>
      <w:r w:rsidRPr="002431A6">
        <w:t xml:space="preserve">metadata or data </w:t>
      </w:r>
      <w:r w:rsidR="00CC40A9" w:rsidRPr="002431A6">
        <w:t xml:space="preserve">representing an annotation </w:t>
      </w:r>
      <w:r w:rsidRPr="002431A6">
        <w:t xml:space="preserve">associated with a </w:t>
      </w:r>
      <w:r w:rsidRPr="002431A6">
        <w:rPr>
          <w:i/>
          <w:iCs/>
        </w:rPr>
        <w:t>region</w:t>
      </w:r>
      <w:r w:rsidRPr="002431A6">
        <w:t xml:space="preserve"> (3.1.AA)</w:t>
      </w:r>
    </w:p>
    <w:p w14:paraId="7EDC4FFC" w14:textId="77EF2C57" w:rsidR="00F21BB3" w:rsidRPr="002431A6" w:rsidRDefault="00F21BB3" w:rsidP="00404BA7">
      <w:pPr>
        <w:pStyle w:val="termNum"/>
        <w:numPr>
          <w:ilvl w:val="0"/>
          <w:numId w:val="0"/>
        </w:numPr>
      </w:pPr>
      <w:bookmarkStart w:id="195" w:name="_Toc142560370"/>
      <w:bookmarkStart w:id="196" w:name="_Toc142560657"/>
      <w:bookmarkStart w:id="197" w:name="_Toc142573569"/>
      <w:r w:rsidRPr="002431A6">
        <w:t>3.1.CC</w:t>
      </w:r>
      <w:r w:rsidRPr="002431A6">
        <w:tab/>
      </w:r>
      <w:r w:rsidRPr="002431A6">
        <w:br/>
        <w:t>region track</w:t>
      </w:r>
      <w:bookmarkEnd w:id="195"/>
      <w:bookmarkEnd w:id="196"/>
      <w:bookmarkEnd w:id="197"/>
    </w:p>
    <w:p w14:paraId="356111F3" w14:textId="5679BEE7" w:rsidR="00F21BB3" w:rsidRPr="002431A6" w:rsidRDefault="00565361" w:rsidP="00404BA7">
      <w:pPr>
        <w:pStyle w:val="Definition"/>
      </w:pPr>
      <w:r w:rsidRPr="002431A6">
        <w:t xml:space="preserve">track whose samples define a </w:t>
      </w:r>
      <w:r w:rsidRPr="002431A6">
        <w:rPr>
          <w:i/>
          <w:iCs/>
        </w:rPr>
        <w:t>region</w:t>
      </w:r>
      <w:r w:rsidRPr="002431A6">
        <w:t xml:space="preserve"> (3.1.AA) within samples of </w:t>
      </w:r>
      <w:r w:rsidR="00596261" w:rsidRPr="002431A6">
        <w:t>another</w:t>
      </w:r>
      <w:r w:rsidRPr="002431A6">
        <w:t xml:space="preserve"> track with which </w:t>
      </w:r>
      <w:r w:rsidR="00596261" w:rsidRPr="002431A6">
        <w:t>the track</w:t>
      </w:r>
      <w:r w:rsidRPr="002431A6">
        <w:t xml:space="preserve"> is associated via track reference</w:t>
      </w:r>
    </w:p>
    <w:p w14:paraId="443EE089" w14:textId="2C5EF436" w:rsidR="00AB34D3" w:rsidRPr="002431A6" w:rsidRDefault="00AB34D3" w:rsidP="00AB34D3">
      <w:pPr>
        <w:pStyle w:val="termNum"/>
        <w:numPr>
          <w:ilvl w:val="0"/>
          <w:numId w:val="0"/>
        </w:numPr>
      </w:pPr>
      <w:bookmarkStart w:id="198" w:name="_Toc142560371"/>
      <w:bookmarkStart w:id="199" w:name="_Toc142560658"/>
      <w:bookmarkStart w:id="200" w:name="_Toc142573570"/>
      <w:r w:rsidRPr="002431A6">
        <w:t>3.1.</w:t>
      </w:r>
      <w:r>
        <w:t>DD</w:t>
      </w:r>
      <w:r w:rsidRPr="002431A6">
        <w:tab/>
      </w:r>
      <w:r w:rsidRPr="002431A6">
        <w:br/>
      </w:r>
      <w:r>
        <w:t>progressive rendering</w:t>
      </w:r>
      <w:bookmarkEnd w:id="198"/>
      <w:bookmarkEnd w:id="199"/>
      <w:bookmarkEnd w:id="200"/>
    </w:p>
    <w:p w14:paraId="3B38D132" w14:textId="3722DE93" w:rsidR="00AB34D3" w:rsidRDefault="000D166A" w:rsidP="000D166A">
      <w:pPr>
        <w:pStyle w:val="Definition"/>
      </w:pPr>
      <w:r>
        <w:t xml:space="preserve">displaying an </w:t>
      </w:r>
      <w:r w:rsidRPr="00413BE2">
        <w:rPr>
          <w:i/>
          <w:iCs/>
        </w:rPr>
        <w:t>image</w:t>
      </w:r>
      <w:r>
        <w:rPr>
          <w:i/>
          <w:iCs/>
        </w:rPr>
        <w:t xml:space="preserve"> item</w:t>
      </w:r>
      <w:r>
        <w:t xml:space="preserve"> (3.1.18) or a sample in successive steps where each step improves the perceived image quality over that of the previous step and is superimposed over the image (3.1.16) of the previous step in the same displaying window</w:t>
      </w:r>
    </w:p>
    <w:p w14:paraId="4FC17BDA" w14:textId="12F0FE7A" w:rsidR="0072169C" w:rsidRPr="002431A6" w:rsidRDefault="0072169C" w:rsidP="0072169C">
      <w:pPr>
        <w:pStyle w:val="Note"/>
      </w:pPr>
      <w:r>
        <w:t>Note 1 to entry: A progressive rendering step can improve the perceived image quality over the complete image as a whole, or region by region resulting in a region-wise progressive rendering</w:t>
      </w:r>
    </w:p>
    <w:p w14:paraId="0DBE3473" w14:textId="01C5E5A8" w:rsidR="00AB34D3" w:rsidRPr="002431A6" w:rsidRDefault="00AB34D3" w:rsidP="00AB34D3">
      <w:pPr>
        <w:pStyle w:val="termNum"/>
        <w:numPr>
          <w:ilvl w:val="0"/>
          <w:numId w:val="0"/>
        </w:numPr>
      </w:pPr>
      <w:bookmarkStart w:id="201" w:name="_Toc142560372"/>
      <w:bookmarkStart w:id="202" w:name="_Toc142560659"/>
      <w:bookmarkStart w:id="203" w:name="_Toc142573571"/>
      <w:r w:rsidRPr="002431A6">
        <w:t>3.1.</w:t>
      </w:r>
      <w:r>
        <w:t>EE</w:t>
      </w:r>
      <w:r w:rsidRPr="002431A6">
        <w:tab/>
      </w:r>
      <w:r w:rsidRPr="002431A6">
        <w:br/>
      </w:r>
      <w:r>
        <w:t>progressive refinement</w:t>
      </w:r>
      <w:bookmarkEnd w:id="201"/>
      <w:bookmarkEnd w:id="202"/>
      <w:bookmarkEnd w:id="203"/>
    </w:p>
    <w:p w14:paraId="54EEC59D" w14:textId="32D8B70D" w:rsidR="00AB34D3" w:rsidRPr="002431A6" w:rsidRDefault="0072169C" w:rsidP="00B533A2">
      <w:pPr>
        <w:pStyle w:val="Definition"/>
      </w:pPr>
      <w:r w:rsidRPr="0072169C">
        <w:rPr>
          <w:i/>
          <w:iCs/>
        </w:rPr>
        <w:t>progressive rendering</w:t>
      </w:r>
      <w:r>
        <w:t xml:space="preserve"> (3.1.DD) of an </w:t>
      </w:r>
      <w:r w:rsidRPr="0072169C">
        <w:rPr>
          <w:i/>
          <w:iCs/>
        </w:rPr>
        <w:t>image item</w:t>
      </w:r>
      <w:r>
        <w:t xml:space="preserve"> (3.1.18) or sample</w:t>
      </w:r>
      <w:r w:rsidR="00B533A2">
        <w:t xml:space="preserve"> </w:t>
      </w:r>
      <w:r w:rsidR="00E40EC5">
        <w:t xml:space="preserve">in a file </w:t>
      </w:r>
      <w:r w:rsidR="00B533A2">
        <w:t>while downloading the file</w:t>
      </w:r>
    </w:p>
    <w:p w14:paraId="67200DD2" w14:textId="5F9819C3" w:rsidR="00AB34D3" w:rsidRPr="002431A6" w:rsidRDefault="00AB34D3" w:rsidP="00AB34D3">
      <w:pPr>
        <w:pStyle w:val="termNum"/>
        <w:numPr>
          <w:ilvl w:val="0"/>
          <w:numId w:val="0"/>
        </w:numPr>
      </w:pPr>
      <w:bookmarkStart w:id="204" w:name="_Toc142560373"/>
      <w:bookmarkStart w:id="205" w:name="_Toc142560660"/>
      <w:bookmarkStart w:id="206" w:name="_Toc142573572"/>
      <w:r w:rsidRPr="002431A6">
        <w:t>3.1.</w:t>
      </w:r>
      <w:r>
        <w:t>FF</w:t>
      </w:r>
      <w:r w:rsidRPr="002431A6">
        <w:tab/>
      </w:r>
      <w:r w:rsidRPr="002431A6">
        <w:br/>
      </w:r>
      <w:r>
        <w:t>progressive decoding</w:t>
      </w:r>
      <w:bookmarkEnd w:id="204"/>
      <w:bookmarkEnd w:id="205"/>
      <w:bookmarkEnd w:id="206"/>
    </w:p>
    <w:p w14:paraId="53BF1FCF" w14:textId="3545074C" w:rsidR="00AB34D3" w:rsidRPr="002431A6" w:rsidRDefault="00413BE2" w:rsidP="00413BE2">
      <w:pPr>
        <w:pStyle w:val="Definition"/>
      </w:pPr>
      <w:r>
        <w:t>decoding a bitstream with a single decoder instance in successive steps where each step improves the perceived image quality over that of the previous step</w:t>
      </w:r>
    </w:p>
    <w:p w14:paraId="2024667A" w14:textId="77777777" w:rsidR="00565361" w:rsidRPr="002431A6" w:rsidRDefault="00565361" w:rsidP="00404BA7">
      <w:pPr>
        <w:pStyle w:val="Definition"/>
      </w:pPr>
    </w:p>
    <w:p w14:paraId="6ABBB8D4" w14:textId="40263D8E" w:rsidR="00771CFF" w:rsidRPr="002431A6" w:rsidRDefault="00771CFF" w:rsidP="00771CFF">
      <w:pPr>
        <w:keepNext/>
        <w:rPr>
          <w:ins w:id="207" w:author="Frederic Maze (d0)" w:date="2023-08-10T14:46:00Z"/>
          <w:iCs/>
        </w:rPr>
      </w:pPr>
      <w:ins w:id="208" w:author="Frederic Maze (d0)" w:date="2023-08-10T14:46:00Z">
        <w:r w:rsidRPr="002431A6">
          <w:rPr>
            <w:iCs/>
          </w:rPr>
          <w:lastRenderedPageBreak/>
          <w:t>Replace the following in subclause 3.1.</w:t>
        </w:r>
        <w:r>
          <w:rPr>
            <w:iCs/>
          </w:rPr>
          <w:t>6</w:t>
        </w:r>
        <w:r w:rsidRPr="002431A6">
          <w:rPr>
            <w:iCs/>
          </w:rPr>
          <w:t xml:space="preserve"> (“</w:t>
        </w:r>
      </w:ins>
      <w:ins w:id="209" w:author="Frederic Maze (d0)" w:date="2023-08-10T14:47:00Z">
        <w:r w:rsidRPr="00771CFF">
          <w:rPr>
            <w:i/>
          </w:rPr>
          <w:t>crop-rotate-mirror derived image item</w:t>
        </w:r>
      </w:ins>
      <w:ins w:id="210" w:author="Frederic Maze (d0)" w:date="2023-08-10T14:46:00Z">
        <w:r w:rsidRPr="00DF5C92">
          <w:rPr>
            <w:iCs/>
          </w:rPr>
          <w:t>”)</w:t>
        </w:r>
      </w:ins>
    </w:p>
    <w:p w14:paraId="3EAE89BD" w14:textId="1D4EC53D" w:rsidR="00771CFF" w:rsidRPr="00771CFF" w:rsidRDefault="00771CFF" w:rsidP="00771CFF">
      <w:pPr>
        <w:pStyle w:val="Definition"/>
        <w:rPr>
          <w:ins w:id="211" w:author="Frederic Maze (d0)" w:date="2023-08-10T14:46:00Z"/>
        </w:rPr>
      </w:pPr>
      <w:ins w:id="212" w:author="Frederic Maze (d0)" w:date="2023-08-10T14:47:00Z">
        <w:r w:rsidRPr="00771CFF">
          <w:rPr>
            <w:i/>
            <w:iCs/>
          </w:rPr>
          <w:t>derived image item</w:t>
        </w:r>
        <w:r w:rsidRPr="00771CFF">
          <w:t xml:space="preserve"> (3.1.8) of type </w:t>
        </w:r>
        <w:r w:rsidRPr="00771CFF">
          <w:rPr>
            <w:rStyle w:val="CodeChar"/>
          </w:rPr>
          <w:t>'</w:t>
        </w:r>
        <w:proofErr w:type="spellStart"/>
        <w:r w:rsidRPr="00771CFF">
          <w:rPr>
            <w:rStyle w:val="CodeChar"/>
          </w:rPr>
          <w:t>iden</w:t>
        </w:r>
        <w:proofErr w:type="spellEnd"/>
        <w:r w:rsidRPr="00771CFF">
          <w:rPr>
            <w:rStyle w:val="CodeChar"/>
          </w:rPr>
          <w:t>'</w:t>
        </w:r>
        <w:r w:rsidRPr="00771CFF">
          <w:t xml:space="preserve"> that is not associated with any other types of </w:t>
        </w:r>
        <w:r w:rsidRPr="00771CFF">
          <w:rPr>
            <w:i/>
            <w:iCs/>
          </w:rPr>
          <w:t xml:space="preserve">essential item properties </w:t>
        </w:r>
        <w:r w:rsidRPr="00771CFF">
          <w:t xml:space="preserve">(3.1.12) than </w:t>
        </w:r>
        <w:r w:rsidRPr="00771CFF">
          <w:rPr>
            <w:rStyle w:val="CodeChar"/>
          </w:rPr>
          <w:t>'</w:t>
        </w:r>
        <w:proofErr w:type="spellStart"/>
        <w:r w:rsidRPr="00771CFF">
          <w:rPr>
            <w:rStyle w:val="CodeChar"/>
          </w:rPr>
          <w:t>irot</w:t>
        </w:r>
        <w:proofErr w:type="spellEnd"/>
        <w:r w:rsidRPr="00771CFF">
          <w:rPr>
            <w:rStyle w:val="CodeChar"/>
          </w:rPr>
          <w:t>'</w:t>
        </w:r>
        <w:r w:rsidRPr="00771CFF">
          <w:t xml:space="preserve">, </w:t>
        </w:r>
        <w:r w:rsidRPr="00771CFF">
          <w:rPr>
            <w:rStyle w:val="CodeChar"/>
          </w:rPr>
          <w:t>'clap'</w:t>
        </w:r>
        <w:r w:rsidRPr="00771CFF">
          <w:t xml:space="preserve">, and </w:t>
        </w:r>
        <w:r w:rsidRPr="00771CFF">
          <w:rPr>
            <w:rStyle w:val="CodeChar"/>
          </w:rPr>
          <w:t>'</w:t>
        </w:r>
        <w:proofErr w:type="spellStart"/>
        <w:r w:rsidRPr="00771CFF">
          <w:rPr>
            <w:rStyle w:val="CodeChar"/>
          </w:rPr>
          <w:t>imir</w:t>
        </w:r>
        <w:proofErr w:type="spellEnd"/>
        <w:r w:rsidRPr="00771CFF">
          <w:rPr>
            <w:rStyle w:val="CodeChar"/>
          </w:rPr>
          <w:t>'</w:t>
        </w:r>
      </w:ins>
    </w:p>
    <w:p w14:paraId="48E6E0A4" w14:textId="77777777" w:rsidR="00771CFF" w:rsidRPr="002431A6" w:rsidRDefault="00771CFF" w:rsidP="00771CFF">
      <w:pPr>
        <w:keepNext/>
        <w:rPr>
          <w:ins w:id="213" w:author="Frederic Maze (d0)" w:date="2023-08-10T14:46:00Z"/>
          <w:iCs/>
        </w:rPr>
      </w:pPr>
      <w:ins w:id="214" w:author="Frederic Maze (d0)" w:date="2023-08-10T14:46:00Z">
        <w:r w:rsidRPr="002431A6">
          <w:rPr>
            <w:iCs/>
          </w:rPr>
          <w:t>with</w:t>
        </w:r>
      </w:ins>
    </w:p>
    <w:p w14:paraId="59D029A9" w14:textId="77777777" w:rsidR="00771CFF" w:rsidRPr="00771CFF" w:rsidRDefault="00771CFF" w:rsidP="00771CFF">
      <w:pPr>
        <w:pStyle w:val="Definition"/>
        <w:rPr>
          <w:ins w:id="215" w:author="Frederic Maze (d0)" w:date="2023-08-10T14:49:00Z"/>
        </w:rPr>
      </w:pPr>
      <w:ins w:id="216" w:author="Frederic Maze (d0)" w:date="2023-08-10T14:49:00Z">
        <w:r w:rsidRPr="00771CFF">
          <w:rPr>
            <w:i/>
            <w:iCs/>
          </w:rPr>
          <w:t>derived image item</w:t>
        </w:r>
        <w:r w:rsidRPr="00771CFF">
          <w:t xml:space="preserve"> (3.1.8) of type </w:t>
        </w:r>
        <w:r w:rsidRPr="00771CFF">
          <w:rPr>
            <w:rStyle w:val="CodeChar"/>
          </w:rPr>
          <w:t>'</w:t>
        </w:r>
        <w:proofErr w:type="spellStart"/>
        <w:r w:rsidRPr="00771CFF">
          <w:rPr>
            <w:rStyle w:val="CodeChar"/>
          </w:rPr>
          <w:t>iden</w:t>
        </w:r>
        <w:proofErr w:type="spellEnd"/>
        <w:r w:rsidRPr="00771CFF">
          <w:rPr>
            <w:rStyle w:val="CodeChar"/>
          </w:rPr>
          <w:t>'</w:t>
        </w:r>
        <w:r w:rsidRPr="00771CFF">
          <w:t xml:space="preserve"> that is not associated with any other types of </w:t>
        </w:r>
        <w:r w:rsidRPr="00771CFF">
          <w:rPr>
            <w:i/>
            <w:iCs/>
          </w:rPr>
          <w:t xml:space="preserve">essential item properties </w:t>
        </w:r>
        <w:r w:rsidRPr="00771CFF">
          <w:t xml:space="preserve">(3.1.12) than </w:t>
        </w:r>
        <w:r w:rsidRPr="00771CFF">
          <w:rPr>
            <w:rStyle w:val="CodeChar"/>
          </w:rPr>
          <w:t>'</w:t>
        </w:r>
        <w:proofErr w:type="spellStart"/>
        <w:r>
          <w:rPr>
            <w:rStyle w:val="CodeChar"/>
          </w:rPr>
          <w:t>colr</w:t>
        </w:r>
        <w:proofErr w:type="spellEnd"/>
        <w:r w:rsidRPr="00771CFF">
          <w:rPr>
            <w:rStyle w:val="CodeChar"/>
          </w:rPr>
          <w:t>'</w:t>
        </w:r>
        <w:r w:rsidRPr="00771CFF">
          <w:t xml:space="preserve">, </w:t>
        </w:r>
        <w:r w:rsidRPr="00771CFF">
          <w:rPr>
            <w:rStyle w:val="CodeChar"/>
          </w:rPr>
          <w:t>'</w:t>
        </w:r>
        <w:proofErr w:type="spellStart"/>
        <w:r w:rsidRPr="00771CFF">
          <w:rPr>
            <w:rStyle w:val="CodeChar"/>
          </w:rPr>
          <w:t>irot</w:t>
        </w:r>
        <w:proofErr w:type="spellEnd"/>
        <w:r w:rsidRPr="00771CFF">
          <w:rPr>
            <w:rStyle w:val="CodeChar"/>
          </w:rPr>
          <w:t>'</w:t>
        </w:r>
        <w:r w:rsidRPr="00771CFF">
          <w:t xml:space="preserve">, </w:t>
        </w:r>
        <w:r w:rsidRPr="00771CFF">
          <w:rPr>
            <w:rStyle w:val="CodeChar"/>
          </w:rPr>
          <w:t>'clap'</w:t>
        </w:r>
        <w:r w:rsidRPr="00771CFF">
          <w:t xml:space="preserve">, and </w:t>
        </w:r>
        <w:r w:rsidRPr="00771CFF">
          <w:rPr>
            <w:rStyle w:val="CodeChar"/>
          </w:rPr>
          <w:t>'</w:t>
        </w:r>
        <w:proofErr w:type="spellStart"/>
        <w:r w:rsidRPr="00771CFF">
          <w:rPr>
            <w:rStyle w:val="CodeChar"/>
          </w:rPr>
          <w:t>imir</w:t>
        </w:r>
        <w:proofErr w:type="spellEnd"/>
        <w:r w:rsidRPr="00771CFF">
          <w:rPr>
            <w:rStyle w:val="CodeChar"/>
          </w:rPr>
          <w:t>'</w:t>
        </w:r>
      </w:ins>
    </w:p>
    <w:p w14:paraId="55C9757A" w14:textId="77777777" w:rsidR="00771CFF" w:rsidRPr="002431A6" w:rsidRDefault="00771CFF" w:rsidP="00771CFF">
      <w:pPr>
        <w:pStyle w:val="Definition"/>
        <w:rPr>
          <w:ins w:id="217" w:author="Frederic Maze (d0)" w:date="2023-08-10T14:46:00Z"/>
        </w:rPr>
      </w:pPr>
    </w:p>
    <w:p w14:paraId="192563C8" w14:textId="024D7A07" w:rsidR="00313240" w:rsidRPr="002431A6" w:rsidRDefault="00313240" w:rsidP="00313240">
      <w:pPr>
        <w:keepNext/>
        <w:rPr>
          <w:iCs/>
        </w:rPr>
      </w:pPr>
      <w:r w:rsidRPr="002431A6">
        <w:rPr>
          <w:iCs/>
        </w:rPr>
        <w:t xml:space="preserve">Replace the following </w:t>
      </w:r>
      <w:r w:rsidR="006B202B" w:rsidRPr="002431A6">
        <w:rPr>
          <w:iCs/>
        </w:rPr>
        <w:t xml:space="preserve">in subclause 3.1.9 </w:t>
      </w:r>
      <w:r w:rsidRPr="002431A6">
        <w:rPr>
          <w:iCs/>
        </w:rPr>
        <w:t>(“</w:t>
      </w:r>
      <w:r w:rsidR="006B202B" w:rsidRPr="002431A6">
        <w:rPr>
          <w:i/>
        </w:rPr>
        <w:t>derived region item</w:t>
      </w:r>
      <w:r w:rsidRPr="00DF5C92">
        <w:rPr>
          <w:iCs/>
        </w:rPr>
        <w:t>”)</w:t>
      </w:r>
    </w:p>
    <w:p w14:paraId="7617C9B9" w14:textId="20DF703E" w:rsidR="00313240" w:rsidRPr="002431A6" w:rsidRDefault="006B202B" w:rsidP="00313240">
      <w:pPr>
        <w:pStyle w:val="Definition"/>
      </w:pPr>
      <w:r w:rsidRPr="002431A6">
        <w:rPr>
          <w:i/>
          <w:iCs/>
        </w:rPr>
        <w:t xml:space="preserve">item </w:t>
      </w:r>
      <w:r w:rsidR="00D96C5B" w:rsidRPr="002431A6">
        <w:t>(3.1.27) whose data is a representation of the shape, position and size of a region</w:t>
      </w:r>
      <w:r w:rsidRPr="002431A6">
        <w:t xml:space="preserve"> </w:t>
      </w:r>
      <w:r w:rsidR="00D96C5B" w:rsidRPr="002431A6">
        <w:t xml:space="preserve">within an </w:t>
      </w:r>
      <w:r w:rsidR="00D96C5B" w:rsidRPr="002431A6">
        <w:rPr>
          <w:i/>
          <w:iCs/>
        </w:rPr>
        <w:t>image item</w:t>
      </w:r>
      <w:r w:rsidR="00D96C5B" w:rsidRPr="002431A6">
        <w:t xml:space="preserve"> (3.1.18), with which it is associated via item reference, as an </w:t>
      </w:r>
      <w:r w:rsidR="00D96C5B" w:rsidRPr="002431A6">
        <w:rPr>
          <w:i/>
          <w:iCs/>
        </w:rPr>
        <w:t>operation</w:t>
      </w:r>
      <w:r w:rsidR="00D96C5B" w:rsidRPr="002431A6">
        <w:t xml:space="preserve"> (3.1.33) on other </w:t>
      </w:r>
      <w:r w:rsidR="00D96C5B" w:rsidRPr="002431A6">
        <w:rPr>
          <w:i/>
          <w:iCs/>
        </w:rPr>
        <w:t>region items</w:t>
      </w:r>
      <w:r w:rsidR="00D96C5B" w:rsidRPr="002431A6">
        <w:t xml:space="preserve"> (3.1.39)</w:t>
      </w:r>
    </w:p>
    <w:p w14:paraId="02A98D87" w14:textId="787E057F" w:rsidR="006B202B" w:rsidRPr="002431A6" w:rsidRDefault="006B202B" w:rsidP="006B202B">
      <w:pPr>
        <w:keepNext/>
        <w:rPr>
          <w:iCs/>
        </w:rPr>
      </w:pPr>
      <w:r w:rsidRPr="002431A6">
        <w:rPr>
          <w:iCs/>
        </w:rPr>
        <w:t>with</w:t>
      </w:r>
    </w:p>
    <w:p w14:paraId="15A5D3F2" w14:textId="49B069F1" w:rsidR="006B202B" w:rsidRPr="002431A6" w:rsidRDefault="006B202B" w:rsidP="00313240">
      <w:pPr>
        <w:pStyle w:val="Definition"/>
      </w:pPr>
      <w:r w:rsidRPr="002431A6">
        <w:rPr>
          <w:i/>
          <w:iCs/>
        </w:rPr>
        <w:t xml:space="preserve">item </w:t>
      </w:r>
      <w:r w:rsidRPr="002431A6">
        <w:t xml:space="preserve">(3.1.27) whose data defined a </w:t>
      </w:r>
      <w:r w:rsidRPr="002431A6">
        <w:rPr>
          <w:i/>
          <w:iCs/>
        </w:rPr>
        <w:t>region</w:t>
      </w:r>
      <w:r w:rsidRPr="002431A6">
        <w:t xml:space="preserve"> (3.1.AA) within an </w:t>
      </w:r>
      <w:r w:rsidRPr="002431A6">
        <w:rPr>
          <w:i/>
          <w:iCs/>
        </w:rPr>
        <w:t>image item</w:t>
      </w:r>
      <w:r w:rsidRPr="002431A6">
        <w:t xml:space="preserve"> (3.1.18), with which </w:t>
      </w:r>
      <w:r w:rsidR="009C7FB5" w:rsidRPr="002431A6">
        <w:t>the item</w:t>
      </w:r>
      <w:r w:rsidRPr="002431A6">
        <w:t xml:space="preserve"> is associated via item reference, as an </w:t>
      </w:r>
      <w:r w:rsidRPr="002431A6">
        <w:rPr>
          <w:i/>
          <w:iCs/>
        </w:rPr>
        <w:t>operation</w:t>
      </w:r>
      <w:r w:rsidRPr="002431A6">
        <w:t xml:space="preserve"> (3.1.33) on other </w:t>
      </w:r>
      <w:r w:rsidRPr="002431A6">
        <w:rPr>
          <w:i/>
          <w:iCs/>
        </w:rPr>
        <w:t>region items</w:t>
      </w:r>
      <w:r w:rsidRPr="002431A6">
        <w:t xml:space="preserve"> (3.1.39)</w:t>
      </w:r>
    </w:p>
    <w:p w14:paraId="06A5A328" w14:textId="37E298D0" w:rsidR="006B202B" w:rsidRPr="002431A6" w:rsidRDefault="006B202B" w:rsidP="00313240">
      <w:pPr>
        <w:pStyle w:val="Definition"/>
      </w:pPr>
    </w:p>
    <w:p w14:paraId="1769598A" w14:textId="3C9596CC" w:rsidR="006B202B" w:rsidRPr="002431A6" w:rsidRDefault="006B202B" w:rsidP="006B202B">
      <w:pPr>
        <w:keepNext/>
        <w:rPr>
          <w:iCs/>
        </w:rPr>
      </w:pPr>
      <w:r w:rsidRPr="002431A6">
        <w:rPr>
          <w:iCs/>
        </w:rPr>
        <w:t>Replace the following in subclause 3.1.</w:t>
      </w:r>
      <w:r w:rsidR="00FA1613" w:rsidRPr="002431A6">
        <w:rPr>
          <w:iCs/>
        </w:rPr>
        <w:t>3</w:t>
      </w:r>
      <w:r w:rsidRPr="002431A6">
        <w:rPr>
          <w:iCs/>
        </w:rPr>
        <w:t>9 (“</w:t>
      </w:r>
      <w:r w:rsidRPr="002431A6">
        <w:rPr>
          <w:i/>
        </w:rPr>
        <w:t>region item</w:t>
      </w:r>
      <w:r w:rsidRPr="002431A6">
        <w:rPr>
          <w:iCs/>
        </w:rPr>
        <w:t>”)</w:t>
      </w:r>
    </w:p>
    <w:p w14:paraId="3F9CBFC0" w14:textId="1F665F51" w:rsidR="006B202B" w:rsidRPr="002431A6" w:rsidRDefault="006B202B" w:rsidP="006B202B">
      <w:pPr>
        <w:pStyle w:val="Definition"/>
      </w:pPr>
      <w:r w:rsidRPr="002431A6">
        <w:rPr>
          <w:i/>
          <w:iCs/>
        </w:rPr>
        <w:t>item</w:t>
      </w:r>
      <w:r w:rsidRPr="002431A6">
        <w:t xml:space="preserve"> (3.1.27) whose data defines the shape, position and size of a region within an </w:t>
      </w:r>
      <w:r w:rsidRPr="002431A6">
        <w:rPr>
          <w:i/>
          <w:iCs/>
        </w:rPr>
        <w:t>image item</w:t>
      </w:r>
      <w:r w:rsidRPr="002431A6">
        <w:t xml:space="preserve"> (3.1.18) with which it is associated via item reference</w:t>
      </w:r>
    </w:p>
    <w:p w14:paraId="7B750090" w14:textId="77777777" w:rsidR="006B202B" w:rsidRPr="002431A6" w:rsidRDefault="006B202B" w:rsidP="006B202B">
      <w:pPr>
        <w:keepNext/>
        <w:rPr>
          <w:iCs/>
        </w:rPr>
      </w:pPr>
      <w:r w:rsidRPr="002431A6">
        <w:rPr>
          <w:iCs/>
        </w:rPr>
        <w:t>with</w:t>
      </w:r>
    </w:p>
    <w:p w14:paraId="52A39005" w14:textId="5E73AD55" w:rsidR="006B202B" w:rsidRDefault="006B202B" w:rsidP="006B202B">
      <w:pPr>
        <w:pStyle w:val="Definition"/>
      </w:pPr>
      <w:r w:rsidRPr="002431A6">
        <w:rPr>
          <w:i/>
          <w:iCs/>
        </w:rPr>
        <w:t>item</w:t>
      </w:r>
      <w:r w:rsidRPr="002431A6">
        <w:t xml:space="preserve"> (3.1.27) whose data defines a </w:t>
      </w:r>
      <w:r w:rsidRPr="002431A6">
        <w:rPr>
          <w:i/>
          <w:iCs/>
        </w:rPr>
        <w:t>region</w:t>
      </w:r>
      <w:r w:rsidRPr="002431A6">
        <w:t xml:space="preserve"> (3.1.AA) within an </w:t>
      </w:r>
      <w:r w:rsidRPr="002431A6">
        <w:rPr>
          <w:i/>
          <w:iCs/>
        </w:rPr>
        <w:t>image item</w:t>
      </w:r>
      <w:r w:rsidRPr="002431A6">
        <w:t xml:space="preserve"> (3.1.18) with which </w:t>
      </w:r>
      <w:r w:rsidR="000D4964" w:rsidRPr="002431A6">
        <w:t>the item</w:t>
      </w:r>
      <w:r w:rsidRPr="002431A6">
        <w:t xml:space="preserve"> is associated via item reference</w:t>
      </w:r>
    </w:p>
    <w:p w14:paraId="4186E9E0" w14:textId="3EE59E22" w:rsidR="00313240" w:rsidRDefault="00313240" w:rsidP="00B35F8E"/>
    <w:p w14:paraId="04192C4C" w14:textId="5C669968" w:rsidR="00162DF1" w:rsidRPr="001559DE" w:rsidRDefault="00162DF1" w:rsidP="00162DF1">
      <w:pPr>
        <w:keepNext/>
        <w:rPr>
          <w:ins w:id="218" w:author="Frederic Maze (d0)" w:date="2023-08-10T14:11:00Z"/>
          <w:i/>
        </w:rPr>
      </w:pPr>
      <w:ins w:id="219" w:author="Frederic Maze (d0)" w:date="2023-08-10T14:13:00Z">
        <w:r>
          <w:rPr>
            <w:i/>
          </w:rPr>
          <w:t>3.2</w:t>
        </w:r>
      </w:ins>
      <w:ins w:id="220" w:author="Frederic Maze (d0)" w:date="2023-08-10T14:11:00Z">
        <w:r>
          <w:rPr>
            <w:i/>
          </w:rPr>
          <w:fldChar w:fldCharType="begin"/>
        </w:r>
        <w:r>
          <w:rPr>
            <w:i/>
          </w:rPr>
          <w:instrText xml:space="preserve"> TC  "</w:instrText>
        </w:r>
      </w:ins>
      <w:bookmarkStart w:id="221" w:name="_Toc142573573"/>
      <w:ins w:id="222" w:author="Frederic Maze (d0)" w:date="2023-08-10T14:13:00Z">
        <w:r>
          <w:rPr>
            <w:i/>
          </w:rPr>
          <w:instrText>3.2</w:instrText>
        </w:r>
      </w:ins>
      <w:ins w:id="223" w:author="Frederic Maze (d0)" w:date="2023-08-10T14:11:00Z">
        <w:r>
          <w:rPr>
            <w:i/>
          </w:rPr>
          <w:instrText xml:space="preserve"> </w:instrText>
        </w:r>
      </w:ins>
      <w:ins w:id="224" w:author="Frederic Maze (d0)" w:date="2023-08-10T14:14:00Z">
        <w:r>
          <w:rPr>
            <w:i/>
          </w:rPr>
          <w:instrText>Abbreviated terms</w:instrText>
        </w:r>
      </w:ins>
      <w:bookmarkEnd w:id="221"/>
      <w:ins w:id="225" w:author="Frederic Maze (d0)" w:date="2023-08-10T14:11:00Z">
        <w:r>
          <w:rPr>
            <w:i/>
          </w:rPr>
          <w:instrText xml:space="preserve">" \l 2 </w:instrText>
        </w:r>
        <w:r>
          <w:rPr>
            <w:i/>
          </w:rPr>
          <w:fldChar w:fldCharType="end"/>
        </w:r>
      </w:ins>
    </w:p>
    <w:p w14:paraId="1B7F7787" w14:textId="1CB11FCB" w:rsidR="00162DF1" w:rsidRDefault="00162DF1" w:rsidP="008574AC">
      <w:pPr>
        <w:keepNext/>
        <w:rPr>
          <w:ins w:id="226" w:author="Frederic Maze (d0)" w:date="2023-08-10T14:12:00Z"/>
          <w:iCs/>
        </w:rPr>
      </w:pPr>
      <w:ins w:id="227" w:author="Frederic Maze (d0)" w:date="2023-08-10T14:11:00Z">
        <w:r w:rsidRPr="008574AC">
          <w:rPr>
            <w:iCs/>
          </w:rPr>
          <w:t>Add the following</w:t>
        </w:r>
        <w:r>
          <w:rPr>
            <w:iCs/>
          </w:rPr>
          <w:t xml:space="preserve"> term in </w:t>
        </w:r>
      </w:ins>
      <w:ins w:id="228" w:author="Frederic Maze (d0)" w:date="2023-08-10T14:12:00Z">
        <w:r>
          <w:rPr>
            <w:iCs/>
          </w:rPr>
          <w:t>subclause 3.2</w:t>
        </w:r>
      </w:ins>
    </w:p>
    <w:tbl>
      <w:tblPr>
        <w:tblW w:w="9750" w:type="dxa"/>
        <w:tblLayout w:type="fixed"/>
        <w:tblCellMar>
          <w:left w:w="0" w:type="dxa"/>
          <w:right w:w="0" w:type="dxa"/>
        </w:tblCellMar>
        <w:tblLook w:val="04A0" w:firstRow="1" w:lastRow="0" w:firstColumn="1" w:lastColumn="0" w:noHBand="0" w:noVBand="1"/>
      </w:tblPr>
      <w:tblGrid>
        <w:gridCol w:w="1170"/>
        <w:gridCol w:w="8580"/>
      </w:tblGrid>
      <w:tr w:rsidR="00162DF1" w14:paraId="6BBF3698" w14:textId="77777777" w:rsidTr="00162DF1">
        <w:trPr>
          <w:ins w:id="229" w:author="Frederic Maze (d0)" w:date="2023-08-10T14:13:00Z"/>
        </w:trPr>
        <w:tc>
          <w:tcPr>
            <w:tcW w:w="1170" w:type="dxa"/>
            <w:hideMark/>
          </w:tcPr>
          <w:p w14:paraId="5B719416" w14:textId="59A40250" w:rsidR="00162DF1" w:rsidRDefault="00162DF1">
            <w:pPr>
              <w:pStyle w:val="Tablebody0"/>
              <w:rPr>
                <w:ins w:id="230" w:author="Frederic Maze (d0)" w:date="2023-08-10T14:13:00Z"/>
                <w:rFonts w:eastAsia="MS Mincho"/>
                <w:b/>
                <w:szCs w:val="24"/>
              </w:rPr>
            </w:pPr>
            <w:ins w:id="231" w:author="Frederic Maze (d0)" w:date="2023-08-10T14:13:00Z">
              <w:r>
                <w:rPr>
                  <w:rFonts w:eastAsia="MS Mincho"/>
                  <w:b/>
                  <w:szCs w:val="24"/>
                </w:rPr>
                <w:t>URI</w:t>
              </w:r>
            </w:ins>
          </w:p>
        </w:tc>
        <w:tc>
          <w:tcPr>
            <w:tcW w:w="8582" w:type="dxa"/>
            <w:hideMark/>
          </w:tcPr>
          <w:p w14:paraId="2F4B0302" w14:textId="3C17139E" w:rsidR="00162DF1" w:rsidRDefault="00162DF1">
            <w:pPr>
              <w:pStyle w:val="Tablebody0"/>
              <w:rPr>
                <w:ins w:id="232" w:author="Frederic Maze (d0)" w:date="2023-08-10T14:13:00Z"/>
                <w:rFonts w:eastAsia="MS Mincho"/>
                <w:szCs w:val="24"/>
              </w:rPr>
            </w:pPr>
            <w:ins w:id="233" w:author="Frederic Maze (d0)" w:date="2023-08-10T14:13:00Z">
              <w:r>
                <w:rPr>
                  <w:rFonts w:eastAsia="MS Mincho"/>
                  <w:szCs w:val="24"/>
                </w:rPr>
                <w:t>Uniform Resource Identifier</w:t>
              </w:r>
            </w:ins>
          </w:p>
        </w:tc>
      </w:tr>
    </w:tbl>
    <w:p w14:paraId="122E96C9" w14:textId="77777777" w:rsidR="00162DF1" w:rsidRPr="00162DF1" w:rsidRDefault="00162DF1" w:rsidP="00162DF1">
      <w:pPr>
        <w:pStyle w:val="Definition"/>
        <w:rPr>
          <w:ins w:id="234" w:author="Frederic Maze (d0)" w:date="2023-08-10T14:11:00Z"/>
          <w:iCs/>
        </w:rPr>
      </w:pPr>
    </w:p>
    <w:p w14:paraId="6420C539" w14:textId="418B63C6" w:rsidR="008574AC" w:rsidRPr="002431A6" w:rsidRDefault="008574AC" w:rsidP="008574AC">
      <w:pPr>
        <w:keepNext/>
        <w:rPr>
          <w:iCs/>
        </w:rPr>
      </w:pPr>
      <w:r w:rsidRPr="008574AC">
        <w:rPr>
          <w:iCs/>
        </w:rPr>
        <w:t>Add the following new subclause after subclause</w:t>
      </w:r>
      <w:r>
        <w:rPr>
          <w:iCs/>
        </w:rPr>
        <w:t xml:space="preserve"> 3.2 (</w:t>
      </w:r>
      <w:r w:rsidRPr="008574AC">
        <w:rPr>
          <w:i/>
        </w:rPr>
        <w:t>“Abbreviated terms”</w:t>
      </w:r>
      <w:r>
        <w:rPr>
          <w:iCs/>
        </w:rPr>
        <w:t>):</w:t>
      </w:r>
    </w:p>
    <w:p w14:paraId="0FF0903B" w14:textId="48FAE892" w:rsidR="00E52036" w:rsidRPr="00211633" w:rsidRDefault="00E52036" w:rsidP="005519F4">
      <w:pPr>
        <w:pStyle w:val="ListParagraph"/>
        <w:numPr>
          <w:ilvl w:val="1"/>
          <w:numId w:val="17"/>
        </w:numPr>
        <w:rPr>
          <w:b/>
          <w:bCs/>
        </w:rPr>
      </w:pPr>
      <w:r w:rsidRPr="00211633">
        <w:rPr>
          <w:b/>
          <w:bCs/>
        </w:rPr>
        <w:t>Symbols</w:t>
      </w:r>
    </w:p>
    <w:p w14:paraId="09F05605" w14:textId="7C8B8815" w:rsidR="008574AC" w:rsidRPr="00211633" w:rsidRDefault="00E52036" w:rsidP="005519F4">
      <w:pPr>
        <w:pStyle w:val="ListParagraph"/>
        <w:numPr>
          <w:ilvl w:val="2"/>
          <w:numId w:val="17"/>
        </w:numPr>
        <w:rPr>
          <w:b/>
          <w:bCs/>
        </w:rPr>
      </w:pPr>
      <w:r w:rsidRPr="00211633">
        <w:rPr>
          <w:b/>
          <w:bCs/>
        </w:rPr>
        <w:t>Mathematical functions</w:t>
      </w:r>
    </w:p>
    <w:p w14:paraId="54CE1CDE" w14:textId="77777777" w:rsidR="00E52036" w:rsidRPr="00E52036" w:rsidRDefault="00E52036" w:rsidP="00E52036">
      <w:pPr>
        <w:tabs>
          <w:tab w:val="clear" w:pos="403"/>
          <w:tab w:val="left" w:pos="360"/>
          <w:tab w:val="left" w:pos="720"/>
          <w:tab w:val="left" w:pos="1080"/>
        </w:tabs>
        <w:spacing w:before="120" w:after="120" w:line="240" w:lineRule="auto"/>
        <w:rPr>
          <w:rFonts w:ascii="Times New Roman" w:hAnsi="Times New Roman"/>
          <w:sz w:val="24"/>
          <w:szCs w:val="24"/>
          <w:lang w:val="en-US" w:eastAsia="ja-JP"/>
        </w:rPr>
      </w:pPr>
      <w:r w:rsidRPr="00E52036">
        <w:rPr>
          <w:rFonts w:ascii="Times New Roman" w:hAnsi="Times New Roman"/>
          <w:sz w:val="24"/>
          <w:szCs w:val="24"/>
          <w:lang w:val="en-US" w:eastAsia="ja-JP"/>
        </w:rPr>
        <w:tab/>
        <w:t>abs( x )</w:t>
      </w:r>
      <m:oMath>
        <m:r>
          <m:rPr>
            <m:sty m:val="p"/>
          </m:rPr>
          <w:rPr>
            <w:rFonts w:ascii="Cambria Math" w:hAnsi="Cambria Math"/>
            <w:sz w:val="24"/>
            <w:szCs w:val="24"/>
            <w:lang w:val="en-US" w:eastAsia="ja-JP"/>
          </w:rPr>
          <m:t> = </m:t>
        </m:r>
        <m:d>
          <m:dPr>
            <m:begChr m:val="{"/>
            <m:endChr m:val=""/>
            <m:ctrlPr>
              <w:rPr>
                <w:rFonts w:ascii="Cambria Math" w:hAnsi="Cambria Math"/>
                <w:sz w:val="24"/>
                <w:szCs w:val="24"/>
                <w:lang w:val="en-US" w:eastAsia="ja-JP"/>
              </w:rPr>
            </m:ctrlPr>
          </m:dPr>
          <m:e>
            <m:m>
              <m:mPr>
                <m:mcs>
                  <m:mc>
                    <m:mcPr>
                      <m:count m:val="1"/>
                      <m:mcJc m:val="right"/>
                    </m:mcPr>
                  </m:mc>
                  <m:mc>
                    <m:mcPr>
                      <m:count m:val="1"/>
                      <m:mcJc m:val="center"/>
                    </m:mcPr>
                  </m:mc>
                  <m:mc>
                    <m:mcPr>
                      <m:count m:val="1"/>
                      <m:mcJc m:val="left"/>
                    </m:mcPr>
                  </m:mc>
                </m:mcs>
                <m:ctrlPr>
                  <w:rPr>
                    <w:rFonts w:ascii="Cambria Math" w:hAnsi="Cambria Math"/>
                    <w:sz w:val="24"/>
                    <w:szCs w:val="24"/>
                    <w:lang w:val="en-US" w:eastAsia="ja-JP"/>
                  </w:rPr>
                </m:ctrlPr>
              </m:mPr>
              <m:mr>
                <m:e>
                  <m:r>
                    <m:rPr>
                      <m:sty m:val="p"/>
                    </m:rPr>
                    <w:rPr>
                      <w:rFonts w:ascii="Cambria Math" w:hAnsi="Cambria Math"/>
                      <w:sz w:val="24"/>
                      <w:szCs w:val="24"/>
                      <w:lang w:val="en-US" w:eastAsia="ja-JP"/>
                    </w:rPr>
                    <m:t>x</m:t>
                  </m:r>
                </m:e>
                <m:e>
                  <m:r>
                    <m:rPr>
                      <m:sty m:val="p"/>
                    </m:rPr>
                    <w:rPr>
                      <w:rFonts w:ascii="Cambria Math" w:hAnsi="Cambria Math"/>
                      <w:sz w:val="24"/>
                      <w:szCs w:val="24"/>
                      <w:lang w:val="en-US" w:eastAsia="ja-JP"/>
                    </w:rPr>
                    <m:t>;</m:t>
                  </m:r>
                </m:e>
                <m:e>
                  <m:r>
                    <m:rPr>
                      <m:sty m:val="p"/>
                    </m:rPr>
                    <w:rPr>
                      <w:rFonts w:ascii="Cambria Math" w:hAnsi="Cambria Math"/>
                      <w:sz w:val="24"/>
                      <w:szCs w:val="24"/>
                      <w:lang w:val="en-US" w:eastAsia="ja-JP"/>
                    </w:rPr>
                    <m:t>x&gt;=0</m:t>
                  </m:r>
                </m:e>
              </m:mr>
              <m:mr>
                <m:e>
                  <m:r>
                    <m:rPr>
                      <m:sty m:val="p"/>
                    </m:rPr>
                    <w:rPr>
                      <w:rFonts w:ascii="Cambria Math" w:hAnsi="Cambria Math"/>
                      <w:sz w:val="24"/>
                      <w:szCs w:val="24"/>
                      <w:lang w:val="en-US" w:eastAsia="ja-JP"/>
                    </w:rPr>
                    <m:t>-x</m:t>
                  </m:r>
                </m:e>
                <m:e>
                  <m:r>
                    <m:rPr>
                      <m:sty m:val="p"/>
                    </m:rPr>
                    <w:rPr>
                      <w:rFonts w:ascii="Cambria Math" w:hAnsi="Cambria Math"/>
                      <w:sz w:val="24"/>
                      <w:szCs w:val="24"/>
                      <w:lang w:val="en-US" w:eastAsia="ja-JP"/>
                    </w:rPr>
                    <m:t>;</m:t>
                  </m:r>
                </m:e>
                <m:e>
                  <m:r>
                    <m:rPr>
                      <m:sty m:val="p"/>
                    </m:rPr>
                    <w:rPr>
                      <w:rFonts w:ascii="Cambria Math" w:hAnsi="Cambria Math"/>
                      <w:sz w:val="24"/>
                      <w:szCs w:val="24"/>
                      <w:lang w:val="en-US" w:eastAsia="ja-JP"/>
                    </w:rPr>
                    <m:t>x&lt;0</m:t>
                  </m:r>
                </m:e>
              </m:mr>
            </m:m>
          </m:e>
        </m:d>
      </m:oMath>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t>(1)</w:t>
      </w:r>
    </w:p>
    <w:p w14:paraId="4F216D01" w14:textId="00B39E8D" w:rsidR="00E52036" w:rsidRPr="00DF5D5B" w:rsidRDefault="00E52036" w:rsidP="00DF5D5B">
      <w:pPr>
        <w:tabs>
          <w:tab w:val="clear" w:pos="403"/>
          <w:tab w:val="left" w:pos="360"/>
          <w:tab w:val="left" w:pos="720"/>
          <w:tab w:val="left" w:pos="1080"/>
        </w:tabs>
        <w:spacing w:before="120" w:after="120" w:line="240" w:lineRule="auto"/>
        <w:jc w:val="left"/>
        <w:rPr>
          <w:rFonts w:ascii="Times New Roman" w:hAnsi="Times New Roman"/>
          <w:sz w:val="24"/>
          <w:szCs w:val="24"/>
          <w:lang w:val="en-US" w:eastAsia="ja-JP"/>
        </w:rPr>
      </w:pPr>
      <w:r w:rsidRPr="00E52036">
        <w:rPr>
          <w:rFonts w:ascii="Times New Roman" w:hAnsi="Times New Roman"/>
          <w:sz w:val="24"/>
          <w:szCs w:val="24"/>
          <w:lang w:val="en-US" w:eastAsia="ja-JP"/>
        </w:rPr>
        <w:tab/>
        <w:t>sqrt( x )</w:t>
      </w:r>
      <w:r>
        <w:rPr>
          <w:rFonts w:ascii="Times New Roman" w:hAnsi="Times New Roman"/>
          <w:sz w:val="24"/>
          <w:szCs w:val="24"/>
          <w:lang w:val="en-US" w:eastAsia="ja-JP"/>
        </w:rPr>
        <w:tab/>
      </w:r>
      <w:r w:rsidRPr="00E52036">
        <w:rPr>
          <w:rFonts w:ascii="Times New Roman" w:hAnsi="Times New Roman"/>
          <w:sz w:val="24"/>
          <w:szCs w:val="24"/>
          <w:lang w:val="en-US" w:eastAsia="ja-JP"/>
        </w:rPr>
        <w:t>the square root of x</w:t>
      </w:r>
    </w:p>
    <w:p w14:paraId="698326AD" w14:textId="77777777" w:rsidR="008574AC" w:rsidRDefault="008574AC" w:rsidP="00B35F8E"/>
    <w:p w14:paraId="45C8F842" w14:textId="02A773EE" w:rsidR="00E90FA9" w:rsidRPr="00E90FA9" w:rsidRDefault="00E90FA9" w:rsidP="00E90FA9">
      <w:pPr>
        <w:keepNext/>
        <w:rPr>
          <w:i/>
        </w:rPr>
      </w:pPr>
      <w:r w:rsidRPr="00E90FA9">
        <w:rPr>
          <w:i/>
        </w:rPr>
        <w:t>6</w:t>
      </w:r>
      <w:r w:rsidR="00310068">
        <w:rPr>
          <w:i/>
        </w:rPr>
        <w:fldChar w:fldCharType="begin"/>
      </w:r>
      <w:r w:rsidR="00310068">
        <w:rPr>
          <w:i/>
        </w:rPr>
        <w:instrText xml:space="preserve"> TC  "</w:instrText>
      </w:r>
      <w:bookmarkStart w:id="235" w:name="_Toc142560374"/>
      <w:bookmarkStart w:id="236" w:name="_Toc142573574"/>
      <w:r w:rsidR="00310068">
        <w:rPr>
          <w:i/>
        </w:rPr>
        <w:instrText>6 Single image and image collection</w:instrText>
      </w:r>
      <w:bookmarkEnd w:id="235"/>
      <w:bookmarkEnd w:id="236"/>
      <w:r w:rsidR="00310068">
        <w:rPr>
          <w:i/>
        </w:rPr>
        <w:instrText xml:space="preserve">" \l 1 </w:instrText>
      </w:r>
      <w:r w:rsidR="00310068">
        <w:rPr>
          <w:i/>
        </w:rPr>
        <w:fldChar w:fldCharType="end"/>
      </w:r>
    </w:p>
    <w:p w14:paraId="03FAE921" w14:textId="497BBC15" w:rsidR="00E90FA9" w:rsidRPr="00E90FA9" w:rsidRDefault="00E90FA9" w:rsidP="00E90FA9">
      <w:pPr>
        <w:keepNext/>
        <w:rPr>
          <w:iCs/>
        </w:rPr>
      </w:pPr>
      <w:r>
        <w:rPr>
          <w:iCs/>
        </w:rPr>
        <w:t>Remove the entire subclauses 6.10 (“</w:t>
      </w:r>
      <w:r w:rsidRPr="00E90FA9">
        <w:rPr>
          <w:i/>
        </w:rPr>
        <w:t>Region items and region annotations</w:t>
      </w:r>
      <w:r>
        <w:rPr>
          <w:iCs/>
        </w:rPr>
        <w:t>”) and 6.11 (“</w:t>
      </w:r>
      <w:r w:rsidRPr="00E90FA9">
        <w:rPr>
          <w:i/>
        </w:rPr>
        <w:t>Derived region items</w:t>
      </w:r>
      <w:r>
        <w:rPr>
          <w:iCs/>
        </w:rPr>
        <w:t xml:space="preserve">”) </w:t>
      </w:r>
    </w:p>
    <w:p w14:paraId="5F087453" w14:textId="77777777" w:rsidR="00E90FA9" w:rsidRPr="00C95C1F" w:rsidRDefault="00E90FA9" w:rsidP="00B35F8E"/>
    <w:p w14:paraId="75C02034" w14:textId="6D17253C" w:rsidR="00CC08DB" w:rsidRPr="001559DE" w:rsidRDefault="00CC08DB" w:rsidP="0046565D">
      <w:pPr>
        <w:keepNext/>
        <w:rPr>
          <w:i/>
        </w:rPr>
      </w:pPr>
      <w:r w:rsidRPr="001559DE">
        <w:rPr>
          <w:i/>
        </w:rPr>
        <w:t>6.5</w:t>
      </w:r>
      <w:r w:rsidR="00310068">
        <w:rPr>
          <w:i/>
        </w:rPr>
        <w:fldChar w:fldCharType="begin"/>
      </w:r>
      <w:r w:rsidR="00310068">
        <w:rPr>
          <w:i/>
        </w:rPr>
        <w:instrText xml:space="preserve"> TC  "</w:instrText>
      </w:r>
      <w:bookmarkStart w:id="237" w:name="_Toc142560375"/>
      <w:bookmarkStart w:id="238" w:name="_Toc142573575"/>
      <w:r w:rsidR="00310068">
        <w:rPr>
          <w:i/>
        </w:rPr>
        <w:instrText>6.5 Image properties</w:instrText>
      </w:r>
      <w:bookmarkEnd w:id="237"/>
      <w:bookmarkEnd w:id="238"/>
      <w:r w:rsidR="00310068">
        <w:rPr>
          <w:i/>
        </w:rPr>
        <w:instrText xml:space="preserve">" \l 2 </w:instrText>
      </w:r>
      <w:r w:rsidR="00310068">
        <w:rPr>
          <w:i/>
        </w:rPr>
        <w:fldChar w:fldCharType="end"/>
      </w:r>
    </w:p>
    <w:p w14:paraId="672C3CA6" w14:textId="73DA95EC" w:rsidR="008A7FF9" w:rsidRPr="001559DE" w:rsidRDefault="008A7FF9" w:rsidP="0046565D">
      <w:pPr>
        <w:keepNext/>
      </w:pPr>
      <w:r w:rsidRPr="001559DE">
        <w:t>Replace the following in subclause 6.5.1 (“</w:t>
      </w:r>
      <w:r w:rsidRPr="001559DE">
        <w:rPr>
          <w:i/>
          <w:iCs/>
        </w:rPr>
        <w:t>General</w:t>
      </w:r>
      <w:r w:rsidRPr="001559DE">
        <w:t>”)</w:t>
      </w:r>
    </w:p>
    <w:p w14:paraId="1FBAB1D4" w14:textId="5844DC6B" w:rsidR="008A7FF9" w:rsidRPr="001559DE" w:rsidRDefault="008A7FF9" w:rsidP="008A7FF9">
      <w:r w:rsidRPr="001559DE">
        <w:rPr>
          <w:lang w:val="en-US"/>
        </w:rPr>
        <w:t>Descriptive properties are non-essential, unless stated otherwise in their specification.</w:t>
      </w:r>
    </w:p>
    <w:p w14:paraId="0E0215CA" w14:textId="7423E2A4" w:rsidR="008A7FF9" w:rsidRPr="001559DE" w:rsidRDefault="008A7FF9" w:rsidP="0046565D">
      <w:pPr>
        <w:keepNext/>
      </w:pPr>
      <w:r w:rsidRPr="001559DE">
        <w:t>with</w:t>
      </w:r>
    </w:p>
    <w:p w14:paraId="7B2795A0" w14:textId="7FB87A5A" w:rsidR="008A7FF9" w:rsidRDefault="0094276A" w:rsidP="008A7FF9">
      <w:r w:rsidRPr="0094276A">
        <w:t>Descriptive properties, regardless of being specified in this document or in any derived specification, should be marked as non-essential, unless stated otherwise in their definition</w:t>
      </w:r>
      <w:r w:rsidR="008A7FF9" w:rsidRPr="001559DE">
        <w:t>.</w:t>
      </w:r>
    </w:p>
    <w:p w14:paraId="6D3DBA60" w14:textId="737A51A6" w:rsidR="008A7FF9" w:rsidRDefault="008A7FF9" w:rsidP="0046565D">
      <w:pPr>
        <w:keepNext/>
      </w:pPr>
    </w:p>
    <w:p w14:paraId="5BBA6A71" w14:textId="77777777" w:rsidR="00330121" w:rsidRPr="001559DE" w:rsidRDefault="00330121" w:rsidP="00330121">
      <w:pPr>
        <w:keepNext/>
      </w:pPr>
      <w:r w:rsidRPr="001559DE">
        <w:t>Replace the following in subclause 6.5.1 (“</w:t>
      </w:r>
      <w:r w:rsidRPr="001559DE">
        <w:rPr>
          <w:i/>
          <w:iCs/>
        </w:rPr>
        <w:t>General</w:t>
      </w:r>
      <w:r w:rsidRPr="001559DE">
        <w:t>”)</w:t>
      </w:r>
    </w:p>
    <w:p w14:paraId="199261D2" w14:textId="1DEA5538" w:rsidR="00330121" w:rsidRPr="001559DE" w:rsidRDefault="00330121" w:rsidP="00330121">
      <w:r w:rsidRPr="00330121">
        <w:rPr>
          <w:lang w:val="en-US"/>
        </w:rPr>
        <w:t>Properties may be associated with an entity group, but only when explicitly stated in their</w:t>
      </w:r>
      <w:r>
        <w:rPr>
          <w:lang w:val="en-US"/>
        </w:rPr>
        <w:t xml:space="preserve"> </w:t>
      </w:r>
      <w:r w:rsidRPr="00330121">
        <w:rPr>
          <w:lang w:val="en-US"/>
        </w:rPr>
        <w:t>specification</w:t>
      </w:r>
      <w:r w:rsidRPr="001559DE">
        <w:rPr>
          <w:lang w:val="en-US"/>
        </w:rPr>
        <w:t>.</w:t>
      </w:r>
    </w:p>
    <w:p w14:paraId="1FBF76EE" w14:textId="77777777" w:rsidR="00330121" w:rsidRPr="001559DE" w:rsidRDefault="00330121" w:rsidP="00330121">
      <w:pPr>
        <w:keepNext/>
      </w:pPr>
      <w:r w:rsidRPr="001559DE">
        <w:t>with</w:t>
      </w:r>
    </w:p>
    <w:p w14:paraId="0F424070" w14:textId="15076FD2" w:rsidR="00330121" w:rsidRDefault="00330121" w:rsidP="00330121">
      <w:r w:rsidRPr="00330121">
        <w:t>Properties may be associated with an entity group, but only when explicitly stated in their definition</w:t>
      </w:r>
      <w:r w:rsidRPr="001559DE">
        <w:t>.</w:t>
      </w:r>
    </w:p>
    <w:p w14:paraId="369B3528" w14:textId="6E649B64" w:rsidR="00330121" w:rsidRDefault="00330121" w:rsidP="0046565D">
      <w:pPr>
        <w:keepNext/>
        <w:rPr>
          <w:ins w:id="239" w:author="Frederic Maze (d0)" w:date="2023-08-10T12:12:00Z"/>
        </w:rPr>
      </w:pPr>
    </w:p>
    <w:p w14:paraId="3209CA35" w14:textId="7CA4A573" w:rsidR="00691CE3" w:rsidRPr="001559DE" w:rsidRDefault="00691CE3" w:rsidP="00691CE3">
      <w:pPr>
        <w:keepNext/>
        <w:rPr>
          <w:ins w:id="240" w:author="Frederic Maze (d0)" w:date="2023-08-10T12:12:00Z"/>
          <w:i/>
        </w:rPr>
      </w:pPr>
      <w:ins w:id="241" w:author="Frederic Maze (d0)" w:date="2023-08-10T12:12:00Z">
        <w:r w:rsidRPr="001559DE">
          <w:rPr>
            <w:i/>
          </w:rPr>
          <w:t>6.5</w:t>
        </w:r>
        <w:r>
          <w:rPr>
            <w:i/>
          </w:rPr>
          <w:t>.5</w:t>
        </w:r>
        <w:r>
          <w:rPr>
            <w:i/>
          </w:rPr>
          <w:fldChar w:fldCharType="begin"/>
        </w:r>
        <w:r>
          <w:rPr>
            <w:i/>
          </w:rPr>
          <w:instrText xml:space="preserve"> TC  "</w:instrText>
        </w:r>
        <w:bookmarkStart w:id="242" w:name="_Toc142573576"/>
        <w:r>
          <w:rPr>
            <w:i/>
          </w:rPr>
          <w:instrText xml:space="preserve">6.5.5 </w:instrText>
        </w:r>
        <w:r w:rsidRPr="00C95C1F">
          <w:rPr>
            <w:i/>
          </w:rPr>
          <w:instrText>Colour information</w:instrText>
        </w:r>
        <w:bookmarkEnd w:id="242"/>
        <w:r>
          <w:rPr>
            <w:i/>
          </w:rPr>
          <w:instrText xml:space="preserve">" \l 3 </w:instrText>
        </w:r>
        <w:r>
          <w:rPr>
            <w:i/>
          </w:rPr>
          <w:fldChar w:fldCharType="end"/>
        </w:r>
      </w:ins>
    </w:p>
    <w:p w14:paraId="65FAECA1" w14:textId="042536C1" w:rsidR="002A4D1B" w:rsidRPr="00C95C1F" w:rsidRDefault="003B3DA7" w:rsidP="0046565D">
      <w:pPr>
        <w:keepNext/>
      </w:pPr>
      <w:r w:rsidRPr="00C95C1F">
        <w:t xml:space="preserve">Replace </w:t>
      </w:r>
      <w:r w:rsidR="002A4D1B" w:rsidRPr="00C95C1F">
        <w:t xml:space="preserve">the </w:t>
      </w:r>
      <w:r w:rsidR="00881CBE">
        <w:t>content of</w:t>
      </w:r>
      <w:r w:rsidRPr="00C95C1F">
        <w:t xml:space="preserve"> subclause 6.5.5.1 (</w:t>
      </w:r>
      <w:r w:rsidR="007F66E4">
        <w:t>“</w:t>
      </w:r>
      <w:r w:rsidR="007F66E4" w:rsidRPr="007F66E4">
        <w:rPr>
          <w:i/>
        </w:rPr>
        <w:t>Definition</w:t>
      </w:r>
      <w:r w:rsidR="007F66E4">
        <w:t>”</w:t>
      </w:r>
      <w:del w:id="243" w:author="Frederic Maze (d0)" w:date="2023-08-10T12:13:00Z">
        <w:r w:rsidR="007F66E4" w:rsidDel="00691CE3">
          <w:delText xml:space="preserve"> for “</w:delText>
        </w:r>
        <w:r w:rsidRPr="00C95C1F" w:rsidDel="00691CE3">
          <w:rPr>
            <w:i/>
          </w:rPr>
          <w:delText>Colour information</w:delText>
        </w:r>
        <w:r w:rsidR="007F66E4" w:rsidDel="00691CE3">
          <w:rPr>
            <w:i/>
          </w:rPr>
          <w:delText>”</w:delText>
        </w:r>
      </w:del>
      <w:r w:rsidRPr="00C95C1F">
        <w:t>)</w:t>
      </w:r>
      <w:r w:rsidR="00881CBE">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3B3DA7" w:rsidRPr="00C95C1F" w14:paraId="5573816A" w14:textId="77777777" w:rsidTr="00807CC7">
        <w:tc>
          <w:tcPr>
            <w:tcW w:w="2790" w:type="dxa"/>
          </w:tcPr>
          <w:p w14:paraId="7BA93B82" w14:textId="77777777" w:rsidR="003B3DA7" w:rsidRPr="00C95C1F" w:rsidRDefault="003B3DA7" w:rsidP="00807CC7">
            <w:pPr>
              <w:pStyle w:val="BoxTable"/>
            </w:pPr>
            <w:r w:rsidRPr="00C95C1F">
              <w:t xml:space="preserve">Box type: </w:t>
            </w:r>
          </w:p>
        </w:tc>
        <w:tc>
          <w:tcPr>
            <w:tcW w:w="6962" w:type="dxa"/>
          </w:tcPr>
          <w:p w14:paraId="265CE96B" w14:textId="130CC37C" w:rsidR="003B3DA7" w:rsidRPr="00C95C1F" w:rsidRDefault="003B3DA7" w:rsidP="00807CC7">
            <w:pPr>
              <w:pStyle w:val="BoxTable"/>
              <w:rPr>
                <w:rStyle w:val="CodeChar"/>
              </w:rPr>
            </w:pPr>
            <w:r w:rsidRPr="00C95C1F">
              <w:rPr>
                <w:rStyle w:val="CodeChar"/>
              </w:rPr>
              <w:t>'</w:t>
            </w:r>
            <w:proofErr w:type="spellStart"/>
            <w:r w:rsidRPr="00C95C1F">
              <w:rPr>
                <w:rStyle w:val="CodeChar"/>
              </w:rPr>
              <w:t>colr</w:t>
            </w:r>
            <w:proofErr w:type="spellEnd"/>
            <w:r w:rsidRPr="00C95C1F">
              <w:rPr>
                <w:rStyle w:val="CodeChar"/>
              </w:rPr>
              <w:t>'</w:t>
            </w:r>
          </w:p>
        </w:tc>
      </w:tr>
      <w:tr w:rsidR="003B3DA7" w:rsidRPr="00C95C1F" w14:paraId="116CC120" w14:textId="77777777" w:rsidTr="00807CC7">
        <w:tc>
          <w:tcPr>
            <w:tcW w:w="2790" w:type="dxa"/>
          </w:tcPr>
          <w:p w14:paraId="4B38ADA7" w14:textId="77777777" w:rsidR="003B3DA7" w:rsidRPr="00C95C1F" w:rsidRDefault="003B3DA7" w:rsidP="00807CC7">
            <w:pPr>
              <w:pStyle w:val="BoxTable"/>
            </w:pPr>
            <w:r w:rsidRPr="00C95C1F">
              <w:t>Property type:</w:t>
            </w:r>
          </w:p>
        </w:tc>
        <w:tc>
          <w:tcPr>
            <w:tcW w:w="6962" w:type="dxa"/>
          </w:tcPr>
          <w:p w14:paraId="586AB9F5" w14:textId="77777777" w:rsidR="003B3DA7" w:rsidRPr="00C95C1F" w:rsidRDefault="003B3DA7" w:rsidP="00807CC7">
            <w:pPr>
              <w:pStyle w:val="BoxTable"/>
            </w:pPr>
            <w:r w:rsidRPr="00C95C1F">
              <w:t>Descriptive item property</w:t>
            </w:r>
          </w:p>
        </w:tc>
      </w:tr>
      <w:tr w:rsidR="003B3DA7" w:rsidRPr="00C95C1F" w14:paraId="091E1C0C" w14:textId="77777777" w:rsidTr="00807CC7">
        <w:tc>
          <w:tcPr>
            <w:tcW w:w="2790" w:type="dxa"/>
          </w:tcPr>
          <w:p w14:paraId="1439A94B" w14:textId="77777777" w:rsidR="003B3DA7" w:rsidRPr="00C95C1F" w:rsidRDefault="003B3DA7" w:rsidP="00807CC7">
            <w:pPr>
              <w:pStyle w:val="BoxTable"/>
            </w:pPr>
            <w:r w:rsidRPr="00C95C1F">
              <w:t xml:space="preserve">Container: </w:t>
            </w:r>
          </w:p>
        </w:tc>
        <w:tc>
          <w:tcPr>
            <w:tcW w:w="6962" w:type="dxa"/>
          </w:tcPr>
          <w:p w14:paraId="03204C5C" w14:textId="77777777" w:rsidR="003B3DA7" w:rsidRPr="00C95C1F" w:rsidRDefault="003B3DA7" w:rsidP="00807CC7">
            <w:pPr>
              <w:pStyle w:val="BoxTable"/>
            </w:pPr>
            <w:proofErr w:type="spellStart"/>
            <w:r w:rsidRPr="00C95C1F">
              <w:rPr>
                <w:rStyle w:val="CodeChar"/>
              </w:rPr>
              <w:t>ItemPropertyContainerBox</w:t>
            </w:r>
            <w:proofErr w:type="spellEnd"/>
          </w:p>
        </w:tc>
      </w:tr>
      <w:tr w:rsidR="003B3DA7" w:rsidRPr="00C95C1F" w14:paraId="62C0ACE4" w14:textId="77777777" w:rsidTr="00807CC7">
        <w:tc>
          <w:tcPr>
            <w:tcW w:w="2790" w:type="dxa"/>
          </w:tcPr>
          <w:p w14:paraId="6326BBCC" w14:textId="77777777" w:rsidR="003B3DA7" w:rsidRPr="00C95C1F" w:rsidRDefault="003B3DA7" w:rsidP="00807CC7">
            <w:pPr>
              <w:pStyle w:val="BoxTable"/>
            </w:pPr>
            <w:r w:rsidRPr="00C95C1F">
              <w:t xml:space="preserve">Mandatory (per item): </w:t>
            </w:r>
          </w:p>
        </w:tc>
        <w:tc>
          <w:tcPr>
            <w:tcW w:w="6962" w:type="dxa"/>
          </w:tcPr>
          <w:p w14:paraId="5FFF5DDC" w14:textId="77777777" w:rsidR="003B3DA7" w:rsidRPr="00C95C1F" w:rsidRDefault="003B3DA7" w:rsidP="00807CC7">
            <w:pPr>
              <w:pStyle w:val="BoxTable"/>
              <w:rPr>
                <w:highlight w:val="cyan"/>
              </w:rPr>
            </w:pPr>
            <w:r w:rsidRPr="00C95C1F">
              <w:rPr>
                <w:rFonts w:cs="Arial"/>
              </w:rPr>
              <w:t>No</w:t>
            </w:r>
          </w:p>
        </w:tc>
      </w:tr>
      <w:tr w:rsidR="003B3DA7" w:rsidRPr="00C95C1F" w14:paraId="0DB56A7B" w14:textId="77777777" w:rsidTr="00807CC7">
        <w:tc>
          <w:tcPr>
            <w:tcW w:w="2790" w:type="dxa"/>
          </w:tcPr>
          <w:p w14:paraId="14B59D38" w14:textId="77777777" w:rsidR="003B3DA7" w:rsidRPr="00DD68B1" w:rsidRDefault="003B3DA7" w:rsidP="00807CC7">
            <w:pPr>
              <w:pStyle w:val="BoxTable"/>
            </w:pPr>
            <w:r w:rsidRPr="00DD68B1">
              <w:t>Quantity (per item):</w:t>
            </w:r>
          </w:p>
        </w:tc>
        <w:tc>
          <w:tcPr>
            <w:tcW w:w="6962" w:type="dxa"/>
          </w:tcPr>
          <w:p w14:paraId="165D2086" w14:textId="6FF9B832" w:rsidR="003B3DA7" w:rsidRPr="009F6D94" w:rsidRDefault="009F6D94" w:rsidP="00807CC7">
            <w:pPr>
              <w:pStyle w:val="BoxTable"/>
              <w:rPr>
                <w:rFonts w:cs="Arial"/>
              </w:rPr>
            </w:pPr>
            <w:r w:rsidRPr="00DD68B1">
              <w:rPr>
                <w:rFonts w:cs="Arial"/>
              </w:rPr>
              <w:t>Either a</w:t>
            </w:r>
            <w:r w:rsidR="003B3DA7" w:rsidRPr="00DD68B1">
              <w:rPr>
                <w:rFonts w:cs="Arial"/>
              </w:rPr>
              <w:t>t most one</w:t>
            </w:r>
            <w:r w:rsidRPr="00DD68B1">
              <w:rPr>
                <w:rFonts w:cs="Arial"/>
              </w:rPr>
              <w:t xml:space="preserve">, or two with </w:t>
            </w:r>
            <w:r w:rsidR="00D86F32" w:rsidRPr="00DD68B1">
              <w:rPr>
                <w:rFonts w:cs="Arial"/>
              </w:rPr>
              <w:t>restriction described below</w:t>
            </w:r>
          </w:p>
        </w:tc>
      </w:tr>
      <w:tr w:rsidR="003B3DA7" w:rsidRPr="00C95C1F" w14:paraId="734D3AAA" w14:textId="77777777" w:rsidTr="00807CC7">
        <w:tc>
          <w:tcPr>
            <w:tcW w:w="2790" w:type="dxa"/>
          </w:tcPr>
          <w:p w14:paraId="03C2B433" w14:textId="77777777" w:rsidR="003B3DA7" w:rsidRPr="00C95C1F" w:rsidRDefault="003B3DA7" w:rsidP="00807CC7">
            <w:pPr>
              <w:pStyle w:val="BoxTable"/>
            </w:pPr>
          </w:p>
        </w:tc>
        <w:tc>
          <w:tcPr>
            <w:tcW w:w="6962" w:type="dxa"/>
          </w:tcPr>
          <w:p w14:paraId="5F87AEE4" w14:textId="77777777" w:rsidR="003B3DA7" w:rsidRPr="009F6D94" w:rsidRDefault="003B3DA7" w:rsidP="00807CC7">
            <w:pPr>
              <w:pStyle w:val="BoxTable"/>
              <w:rPr>
                <w:rFonts w:cs="Arial"/>
              </w:rPr>
            </w:pPr>
          </w:p>
        </w:tc>
      </w:tr>
    </w:tbl>
    <w:p w14:paraId="4CFDB990" w14:textId="300DCCD6" w:rsidR="002A4D1B" w:rsidRPr="00C95C1F" w:rsidRDefault="002A4D1B" w:rsidP="002A4D1B">
      <w:r w:rsidRPr="00C95C1F">
        <w:t>The definition of Colour Information provided in ISO/IEC 14496-12 applies.</w:t>
      </w:r>
    </w:p>
    <w:p w14:paraId="3CC4AE17" w14:textId="77777777" w:rsidR="002A4D1B" w:rsidRPr="00C95C1F" w:rsidRDefault="002A4D1B" w:rsidP="002A4D1B">
      <w:r w:rsidRPr="00C95C1F">
        <w:t>In addition, following definitions specific to the use of colour information in image items also applies:</w:t>
      </w:r>
    </w:p>
    <w:p w14:paraId="4B678211" w14:textId="1DEEC9B3" w:rsidR="00AA0823" w:rsidRPr="00DD68B1" w:rsidRDefault="00AA0823" w:rsidP="005519F4">
      <w:pPr>
        <w:pStyle w:val="ListParagraph"/>
        <w:numPr>
          <w:ilvl w:val="0"/>
          <w:numId w:val="3"/>
        </w:numPr>
      </w:pPr>
      <w:r w:rsidRPr="00DD68B1">
        <w:t xml:space="preserve">When two </w:t>
      </w:r>
      <w:proofErr w:type="spellStart"/>
      <w:r w:rsidRPr="00DD68B1">
        <w:rPr>
          <w:rStyle w:val="CodeChar"/>
        </w:rPr>
        <w:t>ColourInformationBoxes</w:t>
      </w:r>
      <w:proofErr w:type="spellEnd"/>
      <w:r w:rsidRPr="00DD68B1">
        <w:t xml:space="preserve"> are associated with an image item, one</w:t>
      </w:r>
      <w:r w:rsidR="001527A3" w:rsidRPr="00DD68B1">
        <w:t xml:space="preserve"> shall have</w:t>
      </w:r>
      <w:r w:rsidRPr="00DD68B1">
        <w:t xml:space="preserve"> a </w:t>
      </w:r>
      <w:proofErr w:type="spellStart"/>
      <w:r w:rsidRPr="00DD68B1">
        <w:rPr>
          <w:rStyle w:val="CodeChar"/>
        </w:rPr>
        <w:t>colour_type</w:t>
      </w:r>
      <w:proofErr w:type="spellEnd"/>
      <w:r w:rsidRPr="00DD68B1">
        <w:t xml:space="preserve"> value of </w:t>
      </w:r>
      <w:r w:rsidRPr="00DD68B1">
        <w:rPr>
          <w:rStyle w:val="CodeChar"/>
        </w:rPr>
        <w:t>'</w:t>
      </w:r>
      <w:proofErr w:type="spellStart"/>
      <w:r w:rsidRPr="00DD68B1">
        <w:rPr>
          <w:rStyle w:val="CodeChar"/>
        </w:rPr>
        <w:t>rICC</w:t>
      </w:r>
      <w:proofErr w:type="spellEnd"/>
      <w:r w:rsidRPr="00DD68B1">
        <w:rPr>
          <w:rStyle w:val="CodeChar"/>
        </w:rPr>
        <w:t>'</w:t>
      </w:r>
      <w:r w:rsidRPr="00DD68B1">
        <w:t xml:space="preserve"> or </w:t>
      </w:r>
      <w:r w:rsidRPr="00DD68B1">
        <w:rPr>
          <w:rStyle w:val="CodeChar"/>
        </w:rPr>
        <w:t>'prof'</w:t>
      </w:r>
      <w:r w:rsidRPr="00DD68B1">
        <w:t xml:space="preserve"> </w:t>
      </w:r>
      <w:r w:rsidR="00854051" w:rsidRPr="00DD68B1">
        <w:t xml:space="preserve">(providing </w:t>
      </w:r>
      <w:r w:rsidR="00F122D1" w:rsidRPr="00DD68B1">
        <w:t xml:space="preserve">either </w:t>
      </w:r>
      <w:r w:rsidR="00854051" w:rsidRPr="00DD68B1">
        <w:t xml:space="preserve">restricted </w:t>
      </w:r>
      <w:r w:rsidR="00F122D1" w:rsidRPr="00DD68B1">
        <w:t xml:space="preserve">or </w:t>
      </w:r>
      <w:r w:rsidR="00854051" w:rsidRPr="00DD68B1">
        <w:t xml:space="preserve">unrestricted ICC profiles respectively) </w:t>
      </w:r>
      <w:r w:rsidRPr="00DD68B1">
        <w:t xml:space="preserve">and </w:t>
      </w:r>
      <w:r w:rsidR="001527A3" w:rsidRPr="00DD68B1">
        <w:t xml:space="preserve">the other </w:t>
      </w:r>
      <w:r w:rsidRPr="00DD68B1">
        <w:t xml:space="preserve">one </w:t>
      </w:r>
      <w:r w:rsidR="001527A3" w:rsidRPr="00DD68B1">
        <w:t xml:space="preserve">shall have </w:t>
      </w:r>
      <w:r w:rsidRPr="00DD68B1">
        <w:t xml:space="preserve">a </w:t>
      </w:r>
      <w:proofErr w:type="spellStart"/>
      <w:r w:rsidRPr="00DD68B1">
        <w:rPr>
          <w:rStyle w:val="CodeChar"/>
        </w:rPr>
        <w:t>colour_type</w:t>
      </w:r>
      <w:proofErr w:type="spellEnd"/>
      <w:r w:rsidRPr="00DD68B1">
        <w:t xml:space="preserve"> value of </w:t>
      </w:r>
      <w:r w:rsidRPr="00DD68B1">
        <w:rPr>
          <w:rStyle w:val="CodeChar"/>
        </w:rPr>
        <w:t>'</w:t>
      </w:r>
      <w:proofErr w:type="spellStart"/>
      <w:r w:rsidRPr="00DD68B1">
        <w:rPr>
          <w:rStyle w:val="CodeChar"/>
        </w:rPr>
        <w:t>nclx</w:t>
      </w:r>
      <w:proofErr w:type="spellEnd"/>
      <w:r w:rsidRPr="00DD68B1">
        <w:rPr>
          <w:rStyle w:val="CodeChar"/>
        </w:rPr>
        <w:t>'</w:t>
      </w:r>
      <w:r w:rsidRPr="00DD68B1">
        <w:t xml:space="preserve"> with </w:t>
      </w:r>
      <w:proofErr w:type="spellStart"/>
      <w:r w:rsidRPr="00DD68B1">
        <w:rPr>
          <w:rStyle w:val="CodeChar"/>
        </w:rPr>
        <w:t>colour_primaries</w:t>
      </w:r>
      <w:proofErr w:type="spellEnd"/>
      <w:r w:rsidRPr="00DD68B1">
        <w:t xml:space="preserve"> </w:t>
      </w:r>
      <w:r w:rsidR="00612CBC" w:rsidRPr="00DD68B1">
        <w:t xml:space="preserve">equal to </w:t>
      </w:r>
      <w:r w:rsidRPr="00DD68B1">
        <w:t xml:space="preserve">2 and </w:t>
      </w:r>
      <w:proofErr w:type="spellStart"/>
      <w:r w:rsidRPr="00DD68B1">
        <w:rPr>
          <w:rStyle w:val="CodeChar"/>
        </w:rPr>
        <w:t>transfer_characteristics</w:t>
      </w:r>
      <w:proofErr w:type="spellEnd"/>
      <w:r w:rsidR="00612CBC" w:rsidRPr="00DD68B1">
        <w:t xml:space="preserve"> equal to </w:t>
      </w:r>
      <w:r w:rsidRPr="00DD68B1">
        <w:t>2 (2 indicating "unspecified", since these data are supplied by the ICC profile instead).</w:t>
      </w:r>
    </w:p>
    <w:p w14:paraId="60578DF5" w14:textId="17B30B98" w:rsidR="002A4D1B" w:rsidRPr="00C95C1F" w:rsidRDefault="002A4D1B" w:rsidP="005519F4">
      <w:pPr>
        <w:pStyle w:val="ListParagraph"/>
        <w:numPr>
          <w:ilvl w:val="0"/>
          <w:numId w:val="3"/>
        </w:numPr>
      </w:pPr>
      <w:r w:rsidRPr="00C95C1F">
        <w:t xml:space="preserve">When generating an image item from the content of a visual track, the order of </w:t>
      </w:r>
      <w:proofErr w:type="spellStart"/>
      <w:r w:rsidRPr="00C95C1F">
        <w:rPr>
          <w:rStyle w:val="CodeChar"/>
        </w:rPr>
        <w:t>ColourInformationBoxes</w:t>
      </w:r>
      <w:proofErr w:type="spellEnd"/>
      <w:r w:rsidRPr="00C95C1F">
        <w:t xml:space="preserve"> in the </w:t>
      </w:r>
      <w:proofErr w:type="spellStart"/>
      <w:r w:rsidRPr="00C95C1F">
        <w:rPr>
          <w:rStyle w:val="CodeChar"/>
        </w:rPr>
        <w:t>VisualSampleEntry</w:t>
      </w:r>
      <w:proofErr w:type="spellEnd"/>
      <w:r w:rsidRPr="00C95C1F">
        <w:t xml:space="preserve"> should be preserved in the </w:t>
      </w:r>
      <w:proofErr w:type="spellStart"/>
      <w:r w:rsidRPr="00C95C1F">
        <w:rPr>
          <w:rStyle w:val="CodeChar"/>
        </w:rPr>
        <w:lastRenderedPageBreak/>
        <w:t>ItemPropertyAssociationBox</w:t>
      </w:r>
      <w:proofErr w:type="spellEnd"/>
      <w:r w:rsidRPr="00C95C1F">
        <w:t>(es). Similarly, when creating a visual track from an image item, the order of boxes should be preserved.</w:t>
      </w:r>
    </w:p>
    <w:p w14:paraId="1B70C4D4" w14:textId="7CC58BBD" w:rsidR="003B3DA7" w:rsidRPr="00C95C1F" w:rsidRDefault="002A4D1B" w:rsidP="007C1D9D">
      <w:r w:rsidRPr="00355292">
        <w:t>While in a visual track, the order of boxes may be important per ISO/IEC</w:t>
      </w:r>
      <w:r w:rsidR="00A15854" w:rsidRPr="00355292">
        <w:t> </w:t>
      </w:r>
      <w:r w:rsidRPr="00355292">
        <w:t>14496-12, in this</w:t>
      </w:r>
      <w:r w:rsidRPr="00C95C1F">
        <w:t xml:space="preserve"> specification, the order is not relevant. Colour information with different values of </w:t>
      </w:r>
      <w:proofErr w:type="spellStart"/>
      <w:r w:rsidRPr="00C95C1F">
        <w:rPr>
          <w:rStyle w:val="CodeChar"/>
        </w:rPr>
        <w:t>colour_type</w:t>
      </w:r>
      <w:proofErr w:type="spellEnd"/>
      <w:r w:rsidRPr="00C95C1F">
        <w:t xml:space="preserve"> are intended for different purposes. Colour information with a value of </w:t>
      </w:r>
      <w:proofErr w:type="spellStart"/>
      <w:r w:rsidRPr="00C95C1F">
        <w:rPr>
          <w:rStyle w:val="CodeChar"/>
        </w:rPr>
        <w:t>colour_type</w:t>
      </w:r>
      <w:proofErr w:type="spellEnd"/>
      <w:r w:rsidRPr="00C95C1F">
        <w:t xml:space="preserve"> set to </w:t>
      </w:r>
      <w:r w:rsidRPr="00C95C1F">
        <w:rPr>
          <w:rStyle w:val="CodeChar"/>
        </w:rPr>
        <w:t>'</w:t>
      </w:r>
      <w:proofErr w:type="spellStart"/>
      <w:r w:rsidRPr="00C95C1F">
        <w:rPr>
          <w:rStyle w:val="CodeChar"/>
        </w:rPr>
        <w:t>nclx</w:t>
      </w:r>
      <w:proofErr w:type="spellEnd"/>
      <w:r w:rsidRPr="00C95C1F">
        <w:rPr>
          <w:rStyle w:val="CodeChar"/>
        </w:rPr>
        <w:t>'</w:t>
      </w:r>
      <w:r w:rsidRPr="00C95C1F">
        <w:t xml:space="preserve"> is intended to be used for some processing such as colour conversion or image derivation, while colour information carrying an ICC profile is intended to be used for processes such as display matching.</w:t>
      </w:r>
    </w:p>
    <w:p w14:paraId="318D6B19" w14:textId="315BE5F4" w:rsidR="006C5E40" w:rsidRDefault="006C5E40" w:rsidP="002A4D1B">
      <w:pPr>
        <w:rPr>
          <w:ins w:id="244" w:author="Frederic Maze (d0)" w:date="2023-08-10T12:13:00Z"/>
        </w:rPr>
      </w:pPr>
    </w:p>
    <w:p w14:paraId="43578E44" w14:textId="1929B251" w:rsidR="00CE0E0A" w:rsidRPr="001559DE" w:rsidRDefault="00CE0E0A" w:rsidP="00CE0E0A">
      <w:pPr>
        <w:keepNext/>
        <w:rPr>
          <w:ins w:id="245" w:author="Frederic Maze (d0)" w:date="2023-08-10T12:13:00Z"/>
          <w:i/>
        </w:rPr>
      </w:pPr>
      <w:ins w:id="246" w:author="Frederic Maze (d0)" w:date="2023-08-10T12:13:00Z">
        <w:r w:rsidRPr="001559DE">
          <w:rPr>
            <w:i/>
          </w:rPr>
          <w:t>6.5</w:t>
        </w:r>
        <w:r>
          <w:rPr>
            <w:i/>
          </w:rPr>
          <w:t>.8</w:t>
        </w:r>
        <w:r>
          <w:rPr>
            <w:i/>
          </w:rPr>
          <w:fldChar w:fldCharType="begin"/>
        </w:r>
        <w:r>
          <w:rPr>
            <w:i/>
          </w:rPr>
          <w:instrText xml:space="preserve"> TC  "</w:instrText>
        </w:r>
        <w:bookmarkStart w:id="247" w:name="_Toc142573577"/>
        <w:r>
          <w:rPr>
            <w:i/>
          </w:rPr>
          <w:instrText xml:space="preserve">6.5.8 </w:instrText>
        </w:r>
        <w:r w:rsidRPr="00CE0E0A">
          <w:rPr>
            <w:i/>
          </w:rPr>
          <w:instrText>Image properties for auxiliary images</w:instrText>
        </w:r>
        <w:bookmarkEnd w:id="247"/>
        <w:r>
          <w:rPr>
            <w:i/>
          </w:rPr>
          <w:instrText xml:space="preserve">" \l 3 </w:instrText>
        </w:r>
        <w:r>
          <w:rPr>
            <w:i/>
          </w:rPr>
          <w:fldChar w:fldCharType="end"/>
        </w:r>
      </w:ins>
    </w:p>
    <w:p w14:paraId="10F99395" w14:textId="63B5029A" w:rsidR="00CE0E0A" w:rsidRPr="00C95C1F" w:rsidRDefault="002B3EE0" w:rsidP="00CE0E0A">
      <w:pPr>
        <w:keepNext/>
        <w:rPr>
          <w:ins w:id="248" w:author="Frederic Maze (d0)" w:date="2023-08-10T12:13:00Z"/>
        </w:rPr>
      </w:pPr>
      <w:ins w:id="249" w:author="Frederic Maze (d0)" w:date="2023-08-10T12:18:00Z">
        <w:r w:rsidRPr="001559DE">
          <w:t xml:space="preserve">Replace the following in </w:t>
        </w:r>
      </w:ins>
      <w:ins w:id="250" w:author="Frederic Maze (d0)" w:date="2023-08-10T12:13:00Z">
        <w:r w:rsidR="00CE0E0A" w:rsidRPr="00C95C1F">
          <w:t>subclause 6.5.</w:t>
        </w:r>
        <w:r w:rsidR="00CE0E0A">
          <w:t>8</w:t>
        </w:r>
        <w:r w:rsidR="00CE0E0A" w:rsidRPr="00C95C1F">
          <w:t>.1 (</w:t>
        </w:r>
        <w:r w:rsidR="00CE0E0A">
          <w:t>“</w:t>
        </w:r>
        <w:r w:rsidR="00CE0E0A" w:rsidRPr="007F66E4">
          <w:rPr>
            <w:i/>
          </w:rPr>
          <w:t>Definition</w:t>
        </w:r>
        <w:r w:rsidR="00CE0E0A">
          <w:t>”</w:t>
        </w:r>
        <w:r w:rsidR="00CE0E0A" w:rsidRPr="00C95C1F">
          <w:t>)</w:t>
        </w:r>
      </w:ins>
    </w:p>
    <w:p w14:paraId="2D918993" w14:textId="005F9CFB" w:rsidR="00CE0E0A" w:rsidRDefault="007F5F3F" w:rsidP="002A4D1B">
      <w:pPr>
        <w:rPr>
          <w:ins w:id="251" w:author="Frederic Maze (d0)" w:date="2023-08-10T12:18:00Z"/>
        </w:rPr>
      </w:pPr>
      <w:ins w:id="252" w:author="Frederic Maze (d0)" w:date="2023-08-10T12:16:00Z">
        <w:r w:rsidRPr="007F5F3F">
          <w:t xml:space="preserve">Auxiliary images shall be associated with an </w:t>
        </w:r>
        <w:proofErr w:type="spellStart"/>
        <w:r w:rsidRPr="007F5F3F">
          <w:rPr>
            <w:rStyle w:val="CodeChar"/>
          </w:rPr>
          <w:t>AuxiliaryTypeProperty</w:t>
        </w:r>
        <w:proofErr w:type="spellEnd"/>
        <w:r w:rsidRPr="007F5F3F">
          <w:t xml:space="preserve"> as defined here. </w:t>
        </w:r>
        <w:proofErr w:type="spellStart"/>
        <w:r w:rsidRPr="007F5F3F">
          <w:rPr>
            <w:rStyle w:val="CodeChar"/>
          </w:rPr>
          <w:t>AuxiliaryTypeProperty</w:t>
        </w:r>
        <w:proofErr w:type="spellEnd"/>
        <w:r w:rsidRPr="007F5F3F">
          <w:t xml:space="preserve"> includes a UR</w:t>
        </w:r>
      </w:ins>
      <w:ins w:id="253" w:author="Frederic Maze (d0)" w:date="2023-08-10T12:19:00Z">
        <w:r w:rsidR="002B3EE0">
          <w:t>N</w:t>
        </w:r>
      </w:ins>
      <w:ins w:id="254" w:author="Frederic Maze (d0)" w:date="2023-08-10T12:16:00Z">
        <w:r w:rsidRPr="007F5F3F">
          <w:t xml:space="preserve"> identifying the type of the auxiliary image. </w:t>
        </w:r>
        <w:proofErr w:type="spellStart"/>
        <w:r w:rsidRPr="007F5F3F">
          <w:rPr>
            <w:rStyle w:val="CodeChar"/>
          </w:rPr>
          <w:t>AuxiliaryTypeProperty</w:t>
        </w:r>
        <w:proofErr w:type="spellEnd"/>
        <w:r w:rsidRPr="007F5F3F">
          <w:t xml:space="preserve"> may additionally include other fields, as required by the UR</w:t>
        </w:r>
      </w:ins>
      <w:ins w:id="255" w:author="Frederic Maze (d0)" w:date="2023-08-10T12:19:00Z">
        <w:r w:rsidR="002B3EE0">
          <w:t>N</w:t>
        </w:r>
      </w:ins>
      <w:ins w:id="256" w:author="Frederic Maze (d0)" w:date="2023-08-10T12:16:00Z">
        <w:r w:rsidRPr="007F5F3F">
          <w:t>.</w:t>
        </w:r>
      </w:ins>
    </w:p>
    <w:p w14:paraId="0D6C8795" w14:textId="77777777" w:rsidR="002B3EE0" w:rsidRPr="001559DE" w:rsidRDefault="002B3EE0" w:rsidP="002B3EE0">
      <w:pPr>
        <w:keepNext/>
        <w:rPr>
          <w:ins w:id="257" w:author="Frederic Maze (d0)" w:date="2023-08-10T12:18:00Z"/>
        </w:rPr>
      </w:pPr>
      <w:ins w:id="258" w:author="Frederic Maze (d0)" w:date="2023-08-10T12:18:00Z">
        <w:r w:rsidRPr="001559DE">
          <w:t>with</w:t>
        </w:r>
      </w:ins>
    </w:p>
    <w:p w14:paraId="766762E9" w14:textId="7E48EC8F" w:rsidR="002B3EE0" w:rsidRDefault="002B3EE0" w:rsidP="002B3EE0">
      <w:pPr>
        <w:rPr>
          <w:ins w:id="259" w:author="Frederic Maze (d0)" w:date="2023-08-10T12:18:00Z"/>
        </w:rPr>
      </w:pPr>
      <w:ins w:id="260" w:author="Frederic Maze (d0)" w:date="2023-08-10T12:18:00Z">
        <w:r w:rsidRPr="007F5F3F">
          <w:t xml:space="preserve">Auxiliary images shall be associated with an </w:t>
        </w:r>
        <w:proofErr w:type="spellStart"/>
        <w:r w:rsidRPr="007F5F3F">
          <w:rPr>
            <w:rStyle w:val="CodeChar"/>
          </w:rPr>
          <w:t>AuxiliaryTypeProperty</w:t>
        </w:r>
        <w:proofErr w:type="spellEnd"/>
        <w:r w:rsidRPr="007F5F3F">
          <w:t xml:space="preserve"> as defined here. </w:t>
        </w:r>
        <w:proofErr w:type="spellStart"/>
        <w:r w:rsidRPr="007F5F3F">
          <w:rPr>
            <w:rStyle w:val="CodeChar"/>
          </w:rPr>
          <w:t>AuxiliaryTypeProperty</w:t>
        </w:r>
        <w:proofErr w:type="spellEnd"/>
        <w:r w:rsidRPr="007F5F3F">
          <w:t xml:space="preserve"> includes a </w:t>
        </w:r>
      </w:ins>
      <w:ins w:id="261" w:author="Frederic Maze (d0)" w:date="2023-08-10T12:29:00Z">
        <w:r w:rsidR="00F91176">
          <w:t>Uniform Resource Identifier (URI)</w:t>
        </w:r>
      </w:ins>
      <w:ins w:id="262" w:author="Frederic Maze (d0)" w:date="2023-08-10T12:18:00Z">
        <w:r w:rsidRPr="007F5F3F">
          <w:t xml:space="preserve"> identifying the type of the auxiliary image. </w:t>
        </w:r>
        <w:proofErr w:type="spellStart"/>
        <w:r w:rsidRPr="007F5F3F">
          <w:rPr>
            <w:rStyle w:val="CodeChar"/>
          </w:rPr>
          <w:t>AuxiliaryTypeProperty</w:t>
        </w:r>
        <w:proofErr w:type="spellEnd"/>
        <w:r w:rsidRPr="007F5F3F">
          <w:t xml:space="preserve"> may additionally include other fields, as required by the URI.</w:t>
        </w:r>
      </w:ins>
    </w:p>
    <w:p w14:paraId="0013D361" w14:textId="77777777" w:rsidR="002B3EE0" w:rsidRDefault="002B3EE0" w:rsidP="002B3EE0">
      <w:pPr>
        <w:rPr>
          <w:ins w:id="263" w:author="Frederic Maze (d0)" w:date="2023-08-10T12:18:00Z"/>
        </w:rPr>
      </w:pPr>
    </w:p>
    <w:p w14:paraId="58128746" w14:textId="47CAACD0" w:rsidR="007F5F3F" w:rsidRPr="00C95C1F" w:rsidRDefault="006D487C" w:rsidP="007F5F3F">
      <w:pPr>
        <w:keepNext/>
        <w:rPr>
          <w:ins w:id="264" w:author="Frederic Maze (d0)" w:date="2023-08-10T12:17:00Z"/>
        </w:rPr>
      </w:pPr>
      <w:ins w:id="265" w:author="Frederic Maze (d0)" w:date="2023-08-10T12:20:00Z">
        <w:r w:rsidRPr="001559DE">
          <w:t xml:space="preserve">Replace the following in </w:t>
        </w:r>
        <w:r w:rsidRPr="00C95C1F">
          <w:t>subclause 6.5.</w:t>
        </w:r>
        <w:r>
          <w:t>8</w:t>
        </w:r>
        <w:r w:rsidRPr="00C95C1F">
          <w:t>.</w:t>
        </w:r>
        <w:r>
          <w:t>3</w:t>
        </w:r>
        <w:r w:rsidRPr="00C95C1F">
          <w:t xml:space="preserve"> (</w:t>
        </w:r>
        <w:r>
          <w:t>“</w:t>
        </w:r>
        <w:r>
          <w:rPr>
            <w:i/>
          </w:rPr>
          <w:t>Semantics</w:t>
        </w:r>
        <w:r>
          <w:t>”</w:t>
        </w:r>
        <w:r w:rsidRPr="00C95C1F">
          <w:t>)</w:t>
        </w:r>
      </w:ins>
    </w:p>
    <w:p w14:paraId="59DC644A" w14:textId="43FED116" w:rsidR="007F5F3F" w:rsidRPr="00C95C1F" w:rsidRDefault="006D487C" w:rsidP="006D487C">
      <w:pPr>
        <w:pStyle w:val="fields"/>
        <w:rPr>
          <w:ins w:id="266" w:author="Frederic Maze (d0)" w:date="2023-08-10T12:17:00Z"/>
        </w:rPr>
      </w:pPr>
      <w:proofErr w:type="spellStart"/>
      <w:ins w:id="267" w:author="Frederic Maze (d0)" w:date="2023-08-10T12:21:00Z">
        <w:r w:rsidRPr="006D487C">
          <w:rPr>
            <w:rStyle w:val="CodeChar"/>
          </w:rPr>
          <w:t>aux_type</w:t>
        </w:r>
        <w:proofErr w:type="spellEnd"/>
        <w:r>
          <w:t>: A null-terminated UTF-</w:t>
        </w:r>
        <w:proofErr w:type="gramStart"/>
        <w:r>
          <w:t>8 character</w:t>
        </w:r>
        <w:proofErr w:type="gramEnd"/>
        <w:r>
          <w:t xml:space="preserve"> string of the Uniform Resource Name (URN) used to identify the type of the associated auxiliary image item.</w:t>
        </w:r>
      </w:ins>
    </w:p>
    <w:p w14:paraId="748A06D4" w14:textId="77777777" w:rsidR="006D487C" w:rsidRPr="001559DE" w:rsidRDefault="006D487C" w:rsidP="006D487C">
      <w:pPr>
        <w:keepNext/>
        <w:rPr>
          <w:ins w:id="268" w:author="Frederic Maze (d0)" w:date="2023-08-10T12:21:00Z"/>
        </w:rPr>
      </w:pPr>
      <w:ins w:id="269" w:author="Frederic Maze (d0)" w:date="2023-08-10T12:21:00Z">
        <w:r w:rsidRPr="001559DE">
          <w:t>with</w:t>
        </w:r>
      </w:ins>
    </w:p>
    <w:p w14:paraId="3BEE940E" w14:textId="2D0485AA" w:rsidR="006D487C" w:rsidRPr="00C95C1F" w:rsidRDefault="006D487C" w:rsidP="006D487C">
      <w:pPr>
        <w:pStyle w:val="fields"/>
        <w:rPr>
          <w:ins w:id="270" w:author="Frederic Maze (d0)" w:date="2023-08-10T12:22:00Z"/>
        </w:rPr>
      </w:pPr>
      <w:proofErr w:type="spellStart"/>
      <w:ins w:id="271" w:author="Frederic Maze (d0)" w:date="2023-08-10T12:22:00Z">
        <w:r w:rsidRPr="006D487C">
          <w:rPr>
            <w:rStyle w:val="CodeChar"/>
          </w:rPr>
          <w:t>aux_type</w:t>
        </w:r>
        <w:proofErr w:type="spellEnd"/>
        <w:r>
          <w:t>: A null-terminated UTF-</w:t>
        </w:r>
        <w:proofErr w:type="gramStart"/>
        <w:r>
          <w:t>8 character</w:t>
        </w:r>
        <w:proofErr w:type="gramEnd"/>
        <w:r>
          <w:t xml:space="preserve"> string of the Uniform Resource </w:t>
        </w:r>
      </w:ins>
      <w:ins w:id="272" w:author="Frederic Maze (d0)" w:date="2023-08-10T12:28:00Z">
        <w:r w:rsidR="00F91176">
          <w:t>Identifier</w:t>
        </w:r>
      </w:ins>
      <w:ins w:id="273" w:author="Frederic Maze (d0)" w:date="2023-08-10T12:22:00Z">
        <w:r>
          <w:t xml:space="preserve"> (URI) used to identify the type of the associated auxiliary image item.</w:t>
        </w:r>
      </w:ins>
    </w:p>
    <w:p w14:paraId="7AA1C7C9" w14:textId="77777777" w:rsidR="006D487C" w:rsidRPr="00C95C1F" w:rsidRDefault="006D487C" w:rsidP="002A4D1B"/>
    <w:p w14:paraId="79773F18" w14:textId="741C74A4" w:rsidR="00CC08DB" w:rsidRPr="00C95C1F" w:rsidRDefault="00CC08DB" w:rsidP="0046565D">
      <w:pPr>
        <w:keepNext/>
      </w:pPr>
      <w:bookmarkStart w:id="274" w:name="_Hlk118898706"/>
      <w:r w:rsidRPr="00C95C1F">
        <w:t xml:space="preserve">Add the following new subclauses after subclause </w:t>
      </w:r>
      <w:bookmarkEnd w:id="274"/>
      <w:r w:rsidRPr="00C95C1F">
        <w:t>6.5.</w:t>
      </w:r>
      <w:r w:rsidR="00EE0AED">
        <w:t>36</w:t>
      </w:r>
      <w:r w:rsidRPr="00C95C1F">
        <w:t>:</w:t>
      </w:r>
    </w:p>
    <w:p w14:paraId="4EDCAAA3" w14:textId="0B170225" w:rsidR="00CC08DB" w:rsidRPr="00C95C1F" w:rsidRDefault="0070671F" w:rsidP="00C1778F">
      <w:pPr>
        <w:pStyle w:val="Heading3"/>
        <w:numPr>
          <w:ilvl w:val="2"/>
          <w:numId w:val="1"/>
        </w:numPr>
      </w:pPr>
      <w:bookmarkStart w:id="275" w:name="_Toc63150688"/>
      <w:bookmarkStart w:id="276" w:name="_Ref110263827"/>
      <w:bookmarkStart w:id="277" w:name="_Toc142560376"/>
      <w:bookmarkStart w:id="278" w:name="_Toc142560661"/>
      <w:bookmarkStart w:id="279" w:name="_Toc142573578"/>
      <w:bookmarkEnd w:id="275"/>
      <w:r w:rsidRPr="0070671F">
        <w:t xml:space="preserve">Progressive </w:t>
      </w:r>
      <w:r w:rsidR="008A015C">
        <w:t>d</w:t>
      </w:r>
      <w:r w:rsidR="008A015C" w:rsidRPr="0070671F">
        <w:t xml:space="preserve">erived </w:t>
      </w:r>
      <w:r w:rsidR="008A015C">
        <w:t>i</w:t>
      </w:r>
      <w:r w:rsidR="008A015C" w:rsidRPr="0070671F">
        <w:t xml:space="preserve">mage </w:t>
      </w:r>
      <w:r w:rsidR="008A015C">
        <w:t>i</w:t>
      </w:r>
      <w:r w:rsidR="008A015C" w:rsidRPr="0070671F">
        <w:t xml:space="preserve">tem </w:t>
      </w:r>
      <w:r w:rsidR="008A015C">
        <w:t>information</w:t>
      </w:r>
      <w:bookmarkEnd w:id="276"/>
      <w:bookmarkEnd w:id="277"/>
      <w:bookmarkEnd w:id="278"/>
      <w:bookmarkEnd w:id="279"/>
    </w:p>
    <w:p w14:paraId="158BAD6A" w14:textId="0171BF39" w:rsidR="001A2CB7" w:rsidRPr="00C95C1F" w:rsidRDefault="009F0B2F" w:rsidP="00672A94">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9F0B2F" w:rsidRPr="00C95C1F" w14:paraId="7C36AAFA" w14:textId="77777777" w:rsidTr="00970BD2">
        <w:tc>
          <w:tcPr>
            <w:tcW w:w="2790" w:type="dxa"/>
          </w:tcPr>
          <w:p w14:paraId="3845833F" w14:textId="77777777" w:rsidR="009F0B2F" w:rsidRPr="00C95C1F" w:rsidRDefault="009F0B2F" w:rsidP="00970BD2">
            <w:pPr>
              <w:pStyle w:val="BoxTable"/>
            </w:pPr>
            <w:r w:rsidRPr="00C95C1F">
              <w:t xml:space="preserve">Box type: </w:t>
            </w:r>
          </w:p>
        </w:tc>
        <w:tc>
          <w:tcPr>
            <w:tcW w:w="6962" w:type="dxa"/>
          </w:tcPr>
          <w:p w14:paraId="5DC8D23F" w14:textId="0F04CC1A" w:rsidR="009F0B2F" w:rsidRPr="00C95C1F" w:rsidRDefault="0070671F" w:rsidP="00970BD2">
            <w:pPr>
              <w:pStyle w:val="BoxTable"/>
              <w:rPr>
                <w:rStyle w:val="CodeChar"/>
              </w:rPr>
            </w:pPr>
            <w:r w:rsidRPr="00C95C1F">
              <w:rPr>
                <w:rStyle w:val="CodeChar"/>
              </w:rPr>
              <w:t>'</w:t>
            </w:r>
            <w:proofErr w:type="spellStart"/>
            <w:r>
              <w:rPr>
                <w:rStyle w:val="CodeChar"/>
              </w:rPr>
              <w:t>prdi</w:t>
            </w:r>
            <w:proofErr w:type="spellEnd"/>
            <w:r w:rsidRPr="00C95C1F">
              <w:rPr>
                <w:rStyle w:val="CodeChar"/>
              </w:rPr>
              <w:t>'</w:t>
            </w:r>
          </w:p>
        </w:tc>
      </w:tr>
      <w:tr w:rsidR="009F0B2F" w:rsidRPr="00C95C1F" w14:paraId="08495F54" w14:textId="77777777" w:rsidTr="00970BD2">
        <w:tc>
          <w:tcPr>
            <w:tcW w:w="2790" w:type="dxa"/>
          </w:tcPr>
          <w:p w14:paraId="584A2ED5" w14:textId="77777777" w:rsidR="009F0B2F" w:rsidRPr="00C95C1F" w:rsidRDefault="009F0B2F" w:rsidP="00970BD2">
            <w:pPr>
              <w:pStyle w:val="BoxTable"/>
            </w:pPr>
            <w:r w:rsidRPr="00C95C1F">
              <w:t>Property type:</w:t>
            </w:r>
          </w:p>
        </w:tc>
        <w:tc>
          <w:tcPr>
            <w:tcW w:w="6962" w:type="dxa"/>
          </w:tcPr>
          <w:p w14:paraId="30F37E84" w14:textId="77777777" w:rsidR="009F0B2F" w:rsidRPr="00C95C1F" w:rsidRDefault="009F0B2F" w:rsidP="00970BD2">
            <w:pPr>
              <w:pStyle w:val="BoxTable"/>
            </w:pPr>
            <w:r w:rsidRPr="00C95C1F">
              <w:t>Descriptive item property</w:t>
            </w:r>
          </w:p>
        </w:tc>
      </w:tr>
      <w:tr w:rsidR="009F0B2F" w:rsidRPr="00C95C1F" w14:paraId="745473A7" w14:textId="77777777" w:rsidTr="00970BD2">
        <w:tc>
          <w:tcPr>
            <w:tcW w:w="2790" w:type="dxa"/>
          </w:tcPr>
          <w:p w14:paraId="01DAD709" w14:textId="77777777" w:rsidR="009F0B2F" w:rsidRPr="00C95C1F" w:rsidRDefault="009F0B2F" w:rsidP="00970BD2">
            <w:pPr>
              <w:pStyle w:val="BoxTable"/>
            </w:pPr>
            <w:r w:rsidRPr="00C95C1F">
              <w:t xml:space="preserve">Container: </w:t>
            </w:r>
          </w:p>
        </w:tc>
        <w:tc>
          <w:tcPr>
            <w:tcW w:w="6962" w:type="dxa"/>
          </w:tcPr>
          <w:p w14:paraId="43782C9E" w14:textId="77777777" w:rsidR="009F0B2F" w:rsidRPr="00C95C1F" w:rsidRDefault="009F0B2F" w:rsidP="00970BD2">
            <w:pPr>
              <w:pStyle w:val="BoxTable"/>
            </w:pPr>
            <w:proofErr w:type="spellStart"/>
            <w:r w:rsidRPr="00C95C1F">
              <w:rPr>
                <w:rStyle w:val="CodeChar"/>
              </w:rPr>
              <w:t>ItemPropertyContainerBox</w:t>
            </w:r>
            <w:proofErr w:type="spellEnd"/>
          </w:p>
        </w:tc>
      </w:tr>
      <w:tr w:rsidR="009F0B2F" w:rsidRPr="00C95C1F" w14:paraId="3A1525EC" w14:textId="77777777" w:rsidTr="00970BD2">
        <w:tc>
          <w:tcPr>
            <w:tcW w:w="2790" w:type="dxa"/>
          </w:tcPr>
          <w:p w14:paraId="66E5BEBC" w14:textId="77777777" w:rsidR="009F0B2F" w:rsidRPr="00C95C1F" w:rsidRDefault="009F0B2F" w:rsidP="00970BD2">
            <w:pPr>
              <w:pStyle w:val="BoxTable"/>
            </w:pPr>
            <w:r w:rsidRPr="00C95C1F">
              <w:t xml:space="preserve">Mandatory (per item): </w:t>
            </w:r>
          </w:p>
        </w:tc>
        <w:tc>
          <w:tcPr>
            <w:tcW w:w="6962" w:type="dxa"/>
          </w:tcPr>
          <w:p w14:paraId="16D30FE3" w14:textId="2A48360E" w:rsidR="009F0B2F" w:rsidRPr="00C95C1F" w:rsidRDefault="000261BF" w:rsidP="00970BD2">
            <w:pPr>
              <w:pStyle w:val="BoxTable"/>
              <w:rPr>
                <w:highlight w:val="cyan"/>
              </w:rPr>
            </w:pPr>
            <w:r w:rsidRPr="00C95C1F">
              <w:rPr>
                <w:rFonts w:cs="Arial"/>
              </w:rPr>
              <w:t>No</w:t>
            </w:r>
          </w:p>
        </w:tc>
      </w:tr>
      <w:tr w:rsidR="009F0B2F" w:rsidRPr="00C95C1F" w14:paraId="55CD5CB9" w14:textId="77777777" w:rsidTr="00970BD2">
        <w:tc>
          <w:tcPr>
            <w:tcW w:w="2790" w:type="dxa"/>
          </w:tcPr>
          <w:p w14:paraId="585C99E3" w14:textId="77777777" w:rsidR="009F0B2F" w:rsidRPr="00C95C1F" w:rsidRDefault="009F0B2F" w:rsidP="00970BD2">
            <w:pPr>
              <w:pStyle w:val="BoxTable"/>
            </w:pPr>
            <w:r w:rsidRPr="00C95C1F">
              <w:t>Quantity (per item):</w:t>
            </w:r>
          </w:p>
        </w:tc>
        <w:tc>
          <w:tcPr>
            <w:tcW w:w="6962" w:type="dxa"/>
          </w:tcPr>
          <w:p w14:paraId="73887A6B" w14:textId="4616B166" w:rsidR="009F0B2F" w:rsidRPr="00C95C1F" w:rsidRDefault="000261BF" w:rsidP="00970BD2">
            <w:pPr>
              <w:pStyle w:val="BoxTable"/>
              <w:rPr>
                <w:highlight w:val="cyan"/>
              </w:rPr>
            </w:pPr>
            <w:r w:rsidRPr="00C95C1F">
              <w:rPr>
                <w:rFonts w:cs="Arial"/>
              </w:rPr>
              <w:t>Zero or one</w:t>
            </w:r>
            <w:r w:rsidR="008829BC" w:rsidRPr="00C95C1F">
              <w:rPr>
                <w:rFonts w:cs="Arial"/>
              </w:rPr>
              <w:t xml:space="preserve"> for a </w:t>
            </w:r>
            <w:r w:rsidR="0070671F">
              <w:rPr>
                <w:rFonts w:cs="Arial"/>
              </w:rPr>
              <w:t>derived</w:t>
            </w:r>
            <w:r w:rsidR="0070671F" w:rsidRPr="00C95C1F">
              <w:rPr>
                <w:rFonts w:cs="Arial"/>
              </w:rPr>
              <w:t xml:space="preserve"> </w:t>
            </w:r>
            <w:r w:rsidR="008829BC" w:rsidRPr="00C95C1F">
              <w:rPr>
                <w:rFonts w:cs="Arial"/>
              </w:rPr>
              <w:t>image item</w:t>
            </w:r>
          </w:p>
        </w:tc>
      </w:tr>
      <w:tr w:rsidR="009F0B2F" w:rsidRPr="00C95C1F" w14:paraId="1DD52953" w14:textId="77777777" w:rsidTr="00970BD2">
        <w:tc>
          <w:tcPr>
            <w:tcW w:w="2790" w:type="dxa"/>
          </w:tcPr>
          <w:p w14:paraId="426AF6CE" w14:textId="77777777" w:rsidR="009F0B2F" w:rsidRPr="00C95C1F" w:rsidRDefault="009F0B2F" w:rsidP="00970BD2">
            <w:pPr>
              <w:pStyle w:val="BoxTable"/>
            </w:pPr>
          </w:p>
        </w:tc>
        <w:tc>
          <w:tcPr>
            <w:tcW w:w="6962" w:type="dxa"/>
          </w:tcPr>
          <w:p w14:paraId="1C8B0F42" w14:textId="77777777" w:rsidR="009F0B2F" w:rsidRPr="00C95C1F" w:rsidRDefault="009F0B2F" w:rsidP="00970BD2">
            <w:pPr>
              <w:pStyle w:val="BoxTable"/>
            </w:pPr>
          </w:p>
        </w:tc>
      </w:tr>
    </w:tbl>
    <w:p w14:paraId="7F4D108A" w14:textId="108CBDA8" w:rsidR="00C74107" w:rsidRDefault="00C74107" w:rsidP="00C74107">
      <w:r w:rsidRPr="00C74107">
        <w:t xml:space="preserve">The </w:t>
      </w:r>
      <w:proofErr w:type="spellStart"/>
      <w:r w:rsidR="008271D8" w:rsidRPr="008271D8">
        <w:rPr>
          <w:rStyle w:val="CodeChar"/>
        </w:rPr>
        <w:t>ProgressiveDerivedImageItemInformationProperty</w:t>
      </w:r>
      <w:proofErr w:type="spellEnd"/>
      <w:r w:rsidRPr="00C74107">
        <w:t xml:space="preserve"> describes progressive rendering steps associated with a derived image item.</w:t>
      </w:r>
    </w:p>
    <w:p w14:paraId="50015201" w14:textId="77777777" w:rsidR="000478B2" w:rsidRDefault="000478B2" w:rsidP="000478B2">
      <w:pPr>
        <w:pStyle w:val="Note"/>
      </w:pPr>
      <w:r w:rsidRPr="00C74107">
        <w:lastRenderedPageBreak/>
        <w:t>NOTE</w:t>
      </w:r>
      <w:r w:rsidRPr="00C74107">
        <w:tab/>
      </w:r>
      <w:r>
        <w:t>The</w:t>
      </w:r>
      <w:r w:rsidRPr="00C74107">
        <w:t xml:space="preserve"> </w:t>
      </w:r>
      <w:proofErr w:type="spellStart"/>
      <w:r w:rsidRPr="00961EC4">
        <w:rPr>
          <w:rStyle w:val="CodeChar"/>
        </w:rPr>
        <w:t>ProgressiveDerivedImageItemInformationProperty</w:t>
      </w:r>
      <w:proofErr w:type="spellEnd"/>
      <w:r w:rsidRPr="00961EC4">
        <w:t xml:space="preserve"> </w:t>
      </w:r>
      <w:r w:rsidRPr="00C74107">
        <w:t>is intended to be used with derived image items using several input images.</w:t>
      </w:r>
    </w:p>
    <w:p w14:paraId="2EE47068" w14:textId="0254864A" w:rsidR="000478B2" w:rsidRDefault="00C74107" w:rsidP="00C74107">
      <w:r w:rsidRPr="00C74107">
        <w:t xml:space="preserve">Each progressive rendering step specifies </w:t>
      </w:r>
      <w:r w:rsidR="00152DD0">
        <w:t xml:space="preserve">the number of </w:t>
      </w:r>
      <w:r w:rsidRPr="00C74107">
        <w:t>input image items to use for the reconstruction of the derived image item and is described as a difference from the previous step.</w:t>
      </w:r>
    </w:p>
    <w:p w14:paraId="7FCD3FC2" w14:textId="6C4CC3BF" w:rsidR="007706E4" w:rsidRDefault="007706E4" w:rsidP="00C74107">
      <w:r>
        <w:rPr>
          <w:lang w:eastAsia="ja-JP"/>
        </w:rPr>
        <w:t>T</w:t>
      </w:r>
      <w:r w:rsidRPr="007706E4">
        <w:rPr>
          <w:lang w:eastAsia="ja-JP"/>
        </w:rPr>
        <w:t xml:space="preserve">he sum </w:t>
      </w:r>
      <w:r>
        <w:rPr>
          <w:lang w:eastAsia="ja-JP"/>
        </w:rPr>
        <w:t xml:space="preserve">of </w:t>
      </w:r>
      <w:proofErr w:type="spellStart"/>
      <w:r w:rsidRPr="00A62E48">
        <w:rPr>
          <w:rStyle w:val="CodeChar"/>
        </w:rPr>
        <w:t>item_count</w:t>
      </w:r>
      <w:proofErr w:type="spellEnd"/>
      <w:r w:rsidR="00531931" w:rsidRPr="00531931">
        <w:t>(s)</w:t>
      </w:r>
      <w:r w:rsidRPr="00531931">
        <w:t xml:space="preserve"> </w:t>
      </w:r>
      <w:r w:rsidRPr="007706E4">
        <w:rPr>
          <w:lang w:eastAsia="ja-JP"/>
        </w:rPr>
        <w:t xml:space="preserve">over all </w:t>
      </w:r>
      <w:r>
        <w:rPr>
          <w:lang w:eastAsia="ja-JP"/>
        </w:rPr>
        <w:t xml:space="preserve">progressive rendering </w:t>
      </w:r>
      <w:r w:rsidRPr="007706E4">
        <w:rPr>
          <w:lang w:eastAsia="ja-JP"/>
        </w:rPr>
        <w:t xml:space="preserve">steps </w:t>
      </w:r>
      <w:proofErr w:type="spellStart"/>
      <w:r w:rsidRPr="00A62E48">
        <w:rPr>
          <w:rStyle w:val="CodeChar"/>
        </w:rPr>
        <w:t>step_count</w:t>
      </w:r>
      <w:proofErr w:type="spellEnd"/>
      <w:r w:rsidRPr="007706E4">
        <w:rPr>
          <w:lang w:eastAsia="ja-JP"/>
        </w:rPr>
        <w:t xml:space="preserve"> </w:t>
      </w:r>
      <w:r>
        <w:rPr>
          <w:lang w:eastAsia="ja-JP"/>
        </w:rPr>
        <w:t>shall</w:t>
      </w:r>
      <w:r w:rsidRPr="007706E4">
        <w:rPr>
          <w:lang w:eastAsia="ja-JP"/>
        </w:rPr>
        <w:t xml:space="preserve"> be greater than or equal to the number of </w:t>
      </w:r>
      <w:r>
        <w:rPr>
          <w:lang w:eastAsia="ja-JP"/>
        </w:rPr>
        <w:t xml:space="preserve">input </w:t>
      </w:r>
      <w:r w:rsidR="00AC6864">
        <w:rPr>
          <w:lang w:eastAsia="ja-JP"/>
        </w:rPr>
        <w:t xml:space="preserve">image </w:t>
      </w:r>
      <w:r w:rsidRPr="007706E4">
        <w:rPr>
          <w:lang w:eastAsia="ja-JP"/>
        </w:rPr>
        <w:t>item</w:t>
      </w:r>
      <w:r>
        <w:rPr>
          <w:lang w:eastAsia="ja-JP"/>
        </w:rPr>
        <w:t xml:space="preserve">s </w:t>
      </w:r>
      <w:r w:rsidR="00531931">
        <w:rPr>
          <w:lang w:eastAsia="ja-JP"/>
        </w:rPr>
        <w:t>listed in</w:t>
      </w:r>
      <w:r>
        <w:rPr>
          <w:lang w:eastAsia="ja-JP"/>
        </w:rPr>
        <w:t xml:space="preserve"> the </w:t>
      </w:r>
      <w:r w:rsidRPr="00A62E48">
        <w:rPr>
          <w:rStyle w:val="CodeChar"/>
        </w:rPr>
        <w:t>'</w:t>
      </w:r>
      <w:proofErr w:type="spellStart"/>
      <w:r w:rsidRPr="004525EA">
        <w:rPr>
          <w:rStyle w:val="CodeChar"/>
        </w:rPr>
        <w:t>dimg</w:t>
      </w:r>
      <w:proofErr w:type="spellEnd"/>
      <w:r w:rsidRPr="00A62E48">
        <w:rPr>
          <w:rStyle w:val="CodeChar"/>
        </w:rPr>
        <w:t>'</w:t>
      </w:r>
      <w:r w:rsidRPr="00531931">
        <w:t xml:space="preserve"> </w:t>
      </w:r>
      <w:r>
        <w:rPr>
          <w:lang w:eastAsia="ja-JP"/>
        </w:rPr>
        <w:t>item</w:t>
      </w:r>
      <w:r w:rsidRPr="007706E4">
        <w:rPr>
          <w:lang w:eastAsia="ja-JP"/>
        </w:rPr>
        <w:t xml:space="preserve"> reference</w:t>
      </w:r>
      <w:r w:rsidR="006703DA">
        <w:rPr>
          <w:lang w:eastAsia="ja-JP"/>
        </w:rPr>
        <w:t xml:space="preserve"> of the derived image item</w:t>
      </w:r>
      <w:r w:rsidRPr="007706E4">
        <w:rPr>
          <w:lang w:eastAsia="ja-JP"/>
        </w:rPr>
        <w:t>.</w:t>
      </w:r>
      <w:r w:rsidR="006703DA">
        <w:rPr>
          <w:lang w:eastAsia="ja-JP"/>
        </w:rPr>
        <w:t xml:space="preserve"> For instance, th</w:t>
      </w:r>
      <w:r w:rsidR="00531931">
        <w:rPr>
          <w:lang w:eastAsia="ja-JP"/>
        </w:rPr>
        <w:t>is</w:t>
      </w:r>
      <w:r w:rsidR="006703DA">
        <w:rPr>
          <w:lang w:eastAsia="ja-JP"/>
        </w:rPr>
        <w:t xml:space="preserve"> sum may be greater when the input image items have alternative</w:t>
      </w:r>
      <w:r w:rsidR="00531931">
        <w:rPr>
          <w:lang w:eastAsia="ja-JP"/>
        </w:rPr>
        <w:t>(</w:t>
      </w:r>
      <w:r w:rsidR="006703DA">
        <w:rPr>
          <w:lang w:eastAsia="ja-JP"/>
        </w:rPr>
        <w:t>s</w:t>
      </w:r>
      <w:r w:rsidR="00531931">
        <w:rPr>
          <w:lang w:eastAsia="ja-JP"/>
        </w:rPr>
        <w:t>)</w:t>
      </w:r>
      <w:r w:rsidR="006703DA">
        <w:rPr>
          <w:lang w:eastAsia="ja-JP"/>
        </w:rPr>
        <w:t xml:space="preserve"> </w:t>
      </w:r>
      <w:r w:rsidR="00531931">
        <w:rPr>
          <w:lang w:eastAsia="ja-JP"/>
        </w:rPr>
        <w:t>(</w:t>
      </w:r>
      <w:proofErr w:type="gramStart"/>
      <w:r w:rsidR="00531931">
        <w:rPr>
          <w:lang w:eastAsia="ja-JP"/>
        </w:rPr>
        <w:t>e.g.</w:t>
      </w:r>
      <w:proofErr w:type="gramEnd"/>
      <w:r w:rsidR="00531931">
        <w:rPr>
          <w:lang w:eastAsia="ja-JP"/>
        </w:rPr>
        <w:t xml:space="preserve"> one or more associated thumbnails or when an input image item belongs to an </w:t>
      </w:r>
      <w:r w:rsidR="00531931" w:rsidRPr="00A62E48">
        <w:rPr>
          <w:rStyle w:val="CodeChar"/>
        </w:rPr>
        <w:t>'</w:t>
      </w:r>
      <w:proofErr w:type="spellStart"/>
      <w:r w:rsidR="00531931">
        <w:rPr>
          <w:rStyle w:val="CodeChar"/>
        </w:rPr>
        <w:t>altr</w:t>
      </w:r>
      <w:proofErr w:type="spellEnd"/>
      <w:r w:rsidR="00531931" w:rsidRPr="00A62E48">
        <w:rPr>
          <w:rStyle w:val="CodeChar"/>
        </w:rPr>
        <w:t>'</w:t>
      </w:r>
      <w:r w:rsidR="00531931" w:rsidRPr="00531931">
        <w:t xml:space="preserve"> </w:t>
      </w:r>
      <w:r w:rsidR="00531931">
        <w:rPr>
          <w:lang w:eastAsia="ja-JP"/>
        </w:rPr>
        <w:t xml:space="preserve">entity group). In such case, the </w:t>
      </w:r>
      <w:r w:rsidR="00DF395B">
        <w:rPr>
          <w:lang w:eastAsia="ja-JP"/>
        </w:rPr>
        <w:t xml:space="preserve">list </w:t>
      </w:r>
      <w:r w:rsidR="00AC6864">
        <w:rPr>
          <w:lang w:eastAsia="ja-JP"/>
        </w:rPr>
        <w:t>of</w:t>
      </w:r>
      <w:r w:rsidR="00531931">
        <w:rPr>
          <w:lang w:eastAsia="ja-JP"/>
        </w:rPr>
        <w:t xml:space="preserve"> input image items </w:t>
      </w:r>
      <w:r w:rsidR="00AC6864">
        <w:rPr>
          <w:lang w:eastAsia="ja-JP"/>
        </w:rPr>
        <w:t xml:space="preserve">and their alternatives </w:t>
      </w:r>
      <w:r w:rsidR="00531931">
        <w:rPr>
          <w:lang w:eastAsia="ja-JP"/>
        </w:rPr>
        <w:t xml:space="preserve">should be ordered to </w:t>
      </w:r>
      <w:r w:rsidR="00742637">
        <w:rPr>
          <w:lang w:eastAsia="ja-JP"/>
        </w:rPr>
        <w:t>allow</w:t>
      </w:r>
      <w:r w:rsidR="00531931">
        <w:rPr>
          <w:lang w:eastAsia="ja-JP"/>
        </w:rPr>
        <w:t xml:space="preserve"> a progressive rendering</w:t>
      </w:r>
      <w:r w:rsidR="009278A8">
        <w:rPr>
          <w:lang w:eastAsia="ja-JP"/>
        </w:rPr>
        <w:t xml:space="preserve"> from the lowest quality to the highest quality</w:t>
      </w:r>
      <w:r w:rsidR="00AC6864">
        <w:rPr>
          <w:lang w:eastAsia="ja-JP"/>
        </w:rPr>
        <w:t xml:space="preserve"> of the derived image item</w:t>
      </w:r>
      <w:r w:rsidR="006703DA">
        <w:rPr>
          <w:lang w:eastAsia="ja-JP"/>
        </w:rPr>
        <w:t>.</w:t>
      </w:r>
    </w:p>
    <w:p w14:paraId="1634EE8F" w14:textId="68135DFC" w:rsidR="000478B2" w:rsidRDefault="008D19E1" w:rsidP="000478B2">
      <w:r w:rsidRPr="006820C1">
        <w:t xml:space="preserve">The </w:t>
      </w:r>
      <w:r w:rsidRPr="006820C1">
        <w:rPr>
          <w:rStyle w:val="CodeChar"/>
        </w:rPr>
        <w:t>flags</w:t>
      </w:r>
      <w:r w:rsidRPr="006820C1">
        <w:t xml:space="preserve"> </w:t>
      </w:r>
      <w:r>
        <w:t>field</w:t>
      </w:r>
      <w:r w:rsidRPr="006820C1">
        <w:t xml:space="preserve"> is used to </w:t>
      </w:r>
      <w:r>
        <w:t>signal the intended progressive rendering behaviour.</w:t>
      </w:r>
      <w:r w:rsidRPr="006820C1">
        <w:t xml:space="preserve"> </w:t>
      </w:r>
      <w:r w:rsidR="000478B2">
        <w:t xml:space="preserve">The following </w:t>
      </w:r>
      <w:r w:rsidR="000478B2" w:rsidRPr="00824AAC">
        <w:rPr>
          <w:rStyle w:val="CodeChar"/>
        </w:rPr>
        <w:t>flags</w:t>
      </w:r>
      <w:r w:rsidR="000478B2">
        <w:t xml:space="preserve"> values are defined:</w:t>
      </w:r>
    </w:p>
    <w:p w14:paraId="07B09CAC" w14:textId="28952CB2" w:rsidR="000478B2" w:rsidRDefault="000478B2" w:rsidP="000478B2">
      <w:pPr>
        <w:pStyle w:val="fields"/>
      </w:pPr>
      <w:r>
        <w:t>0x000001</w:t>
      </w:r>
      <w:r>
        <w:tab/>
      </w:r>
      <w:proofErr w:type="spellStart"/>
      <w:r w:rsidR="004525EA" w:rsidRPr="004525EA">
        <w:rPr>
          <w:rStyle w:val="CodeChar"/>
        </w:rPr>
        <w:t>item_reference_order</w:t>
      </w:r>
      <w:proofErr w:type="spellEnd"/>
      <w:r w:rsidR="004525EA">
        <w:t>; when set, it indicates that t</w:t>
      </w:r>
      <w:r w:rsidR="004525EA" w:rsidRPr="004525EA">
        <w:t xml:space="preserve">he input image items to use for a progressive rendering step follow the </w:t>
      </w:r>
      <w:r w:rsidR="005B5FC1">
        <w:t xml:space="preserve">declaration </w:t>
      </w:r>
      <w:r w:rsidR="004525EA" w:rsidRPr="004525EA">
        <w:t xml:space="preserve">order </w:t>
      </w:r>
      <w:r w:rsidR="004525EA">
        <w:t xml:space="preserve">in the </w:t>
      </w:r>
      <w:r w:rsidR="0090258F" w:rsidRPr="00A62E48">
        <w:rPr>
          <w:rStyle w:val="CodeChar"/>
        </w:rPr>
        <w:t>'</w:t>
      </w:r>
      <w:proofErr w:type="spellStart"/>
      <w:r w:rsidR="0090258F" w:rsidRPr="004525EA">
        <w:rPr>
          <w:rStyle w:val="CodeChar"/>
        </w:rPr>
        <w:t>dimg</w:t>
      </w:r>
      <w:proofErr w:type="spellEnd"/>
      <w:r w:rsidR="0090258F" w:rsidRPr="00A62E48">
        <w:rPr>
          <w:rStyle w:val="CodeChar"/>
        </w:rPr>
        <w:t>'</w:t>
      </w:r>
      <w:r w:rsidR="0090258F" w:rsidRPr="0090258F">
        <w:t xml:space="preserve"> </w:t>
      </w:r>
      <w:r w:rsidR="004525EA">
        <w:t>item reference of the derived image item</w:t>
      </w:r>
      <w:r>
        <w:t>.</w:t>
      </w:r>
      <w:r w:rsidR="004525EA">
        <w:t xml:space="preserve"> When not set, t</w:t>
      </w:r>
      <w:r w:rsidR="004525EA" w:rsidRPr="004525EA">
        <w:t xml:space="preserve">he input image items to use for a progressive rendering step follow the </w:t>
      </w:r>
      <w:r w:rsidR="004525EA" w:rsidRPr="000478B2">
        <w:t xml:space="preserve">order of appearance </w:t>
      </w:r>
      <w:r w:rsidR="0090258F">
        <w:t>of the input items</w:t>
      </w:r>
      <w:r w:rsidR="0090258F" w:rsidRPr="000478B2">
        <w:t xml:space="preserve"> </w:t>
      </w:r>
      <w:r w:rsidR="004525EA" w:rsidRPr="000478B2">
        <w:t>in the file</w:t>
      </w:r>
      <w:r w:rsidR="004525EA">
        <w:t>.</w:t>
      </w:r>
    </w:p>
    <w:p w14:paraId="6CEDA28C" w14:textId="122FA508" w:rsidR="007706E4" w:rsidRPr="00C95C1F" w:rsidRDefault="000478B2" w:rsidP="007706E4">
      <w:pPr>
        <w:pStyle w:val="fields"/>
      </w:pPr>
      <w:r>
        <w:t>0x000002</w:t>
      </w:r>
      <w:r>
        <w:tab/>
      </w:r>
      <w:proofErr w:type="spellStart"/>
      <w:r w:rsidR="004525EA" w:rsidRPr="00824AAC">
        <w:rPr>
          <w:rStyle w:val="CodeChar"/>
        </w:rPr>
        <w:t>one_item_per_step</w:t>
      </w:r>
      <w:proofErr w:type="spellEnd"/>
      <w:r w:rsidR="004525EA">
        <w:t xml:space="preserve">; when set, it </w:t>
      </w:r>
      <w:r w:rsidR="004525EA" w:rsidRPr="00802DD1">
        <w:t xml:space="preserve">indicates that </w:t>
      </w:r>
      <w:r w:rsidR="004525EA">
        <w:t xml:space="preserve">each progressive rendering step consumes only 1 </w:t>
      </w:r>
      <w:r w:rsidR="005B5FC1">
        <w:t xml:space="preserve">input image </w:t>
      </w:r>
      <w:r w:rsidR="004525EA">
        <w:t xml:space="preserve">item. When not set, the number of items consumed by the </w:t>
      </w:r>
      <w:proofErr w:type="spellStart"/>
      <w:r w:rsidR="004525EA" w:rsidRPr="00E9122F">
        <w:rPr>
          <w:i/>
          <w:iCs/>
        </w:rPr>
        <w:t>i</w:t>
      </w:r>
      <w:r w:rsidR="004525EA" w:rsidRPr="00E9122F">
        <w:rPr>
          <w:vertAlign w:val="superscript"/>
        </w:rPr>
        <w:t>th</w:t>
      </w:r>
      <w:proofErr w:type="spellEnd"/>
      <w:r w:rsidR="004525EA">
        <w:t xml:space="preserve"> progressive rendering step is given by</w:t>
      </w:r>
      <w:r w:rsidR="005B5FC1">
        <w:t xml:space="preserve"> the </w:t>
      </w:r>
      <w:proofErr w:type="spellStart"/>
      <w:r w:rsidR="005B5FC1" w:rsidRPr="005B5FC1">
        <w:rPr>
          <w:i/>
          <w:iCs/>
        </w:rPr>
        <w:t>i</w:t>
      </w:r>
      <w:r w:rsidR="005B5FC1" w:rsidRPr="005B5FC1">
        <w:rPr>
          <w:vertAlign w:val="superscript"/>
        </w:rPr>
        <w:t>th</w:t>
      </w:r>
      <w:proofErr w:type="spellEnd"/>
      <w:r w:rsidR="004525EA">
        <w:t xml:space="preserve"> </w:t>
      </w:r>
      <w:proofErr w:type="spellStart"/>
      <w:r w:rsidR="004525EA" w:rsidRPr="00824AAC">
        <w:rPr>
          <w:rStyle w:val="CodeChar"/>
        </w:rPr>
        <w:t>item_count</w:t>
      </w:r>
      <w:proofErr w:type="spellEnd"/>
      <w:r>
        <w:t>.</w:t>
      </w:r>
    </w:p>
    <w:p w14:paraId="6C3DE3CC" w14:textId="05D43023" w:rsidR="00CC08DB" w:rsidRPr="00C95C1F" w:rsidRDefault="009F0B2F" w:rsidP="00672A94">
      <w:pPr>
        <w:pStyle w:val="Heading4"/>
        <w:numPr>
          <w:ilvl w:val="3"/>
          <w:numId w:val="1"/>
        </w:numPr>
      </w:pPr>
      <w:r w:rsidRPr="00C95C1F">
        <w:t>Syntax</w:t>
      </w:r>
    </w:p>
    <w:p w14:paraId="38475D3F" w14:textId="48DAD50F" w:rsidR="00303759" w:rsidRPr="00A62E48" w:rsidRDefault="00303759" w:rsidP="00A62E48">
      <w:pPr>
        <w:pStyle w:val="Code"/>
        <w:rPr>
          <w:rStyle w:val="CodeChar"/>
        </w:rPr>
      </w:pPr>
      <w:r w:rsidRPr="00A62E48">
        <w:rPr>
          <w:rStyle w:val="CodeChar"/>
        </w:rPr>
        <w:t xml:space="preserve">aligned(8) class </w:t>
      </w:r>
      <w:proofErr w:type="spellStart"/>
      <w:r w:rsidR="00961EC4" w:rsidRPr="00A62E48">
        <w:t>ProgressiveDerivedImageItemInformationProperty</w:t>
      </w:r>
      <w:proofErr w:type="spellEnd"/>
      <w:r w:rsidRPr="00A62E48">
        <w:rPr>
          <w:rStyle w:val="CodeChar"/>
        </w:rPr>
        <w:br/>
        <w:t xml:space="preserve">extends </w:t>
      </w:r>
      <w:proofErr w:type="spellStart"/>
      <w:r w:rsidRPr="00A62E48">
        <w:rPr>
          <w:rStyle w:val="CodeChar"/>
        </w:rPr>
        <w:t>ItemFullProperty</w:t>
      </w:r>
      <w:proofErr w:type="spellEnd"/>
      <w:r w:rsidRPr="00A62E48">
        <w:rPr>
          <w:rStyle w:val="CodeChar"/>
        </w:rPr>
        <w:t>(</w:t>
      </w:r>
      <w:r w:rsidR="00961EC4" w:rsidRPr="00A62E48">
        <w:rPr>
          <w:rStyle w:val="CodeChar"/>
        </w:rPr>
        <w:t>'</w:t>
      </w:r>
      <w:proofErr w:type="spellStart"/>
      <w:r w:rsidR="00961EC4" w:rsidRPr="00A62E48">
        <w:rPr>
          <w:rStyle w:val="CodeChar"/>
        </w:rPr>
        <w:t>prdi</w:t>
      </w:r>
      <w:proofErr w:type="spellEnd"/>
      <w:r w:rsidR="00961EC4" w:rsidRPr="00A62E48">
        <w:rPr>
          <w:rStyle w:val="CodeChar"/>
        </w:rPr>
        <w:t>'</w:t>
      </w:r>
      <w:r w:rsidRPr="00A62E48">
        <w:rPr>
          <w:rStyle w:val="CodeChar"/>
        </w:rPr>
        <w:t>, version = 0, flags){</w:t>
      </w:r>
      <w:r w:rsidRPr="00A62E48">
        <w:rPr>
          <w:rStyle w:val="CodeChar"/>
        </w:rPr>
        <w:br/>
      </w:r>
      <w:r w:rsidRPr="00A62E48">
        <w:rPr>
          <w:rStyle w:val="CodeChar"/>
        </w:rPr>
        <w:tab/>
        <w:t>unsigned int(</w:t>
      </w:r>
      <w:r w:rsidR="00961EC4" w:rsidRPr="00A62E48">
        <w:rPr>
          <w:rStyle w:val="CodeChar"/>
        </w:rPr>
        <w:t>16</w:t>
      </w:r>
      <w:r w:rsidRPr="00A62E48">
        <w:rPr>
          <w:rStyle w:val="CodeChar"/>
        </w:rPr>
        <w:t xml:space="preserve">) </w:t>
      </w:r>
      <w:proofErr w:type="spellStart"/>
      <w:r w:rsidR="00961EC4" w:rsidRPr="00A62E48">
        <w:rPr>
          <w:rStyle w:val="CodeChar"/>
        </w:rPr>
        <w:t>step_count</w:t>
      </w:r>
      <w:proofErr w:type="spellEnd"/>
      <w:r w:rsidRPr="00A62E48">
        <w:rPr>
          <w:rStyle w:val="CodeChar"/>
        </w:rPr>
        <w:t>;</w:t>
      </w:r>
      <w:r w:rsidR="00961EC4" w:rsidRPr="00A62E48">
        <w:rPr>
          <w:rStyle w:val="CodeChar"/>
        </w:rPr>
        <w:br/>
      </w:r>
      <w:r w:rsidR="00961EC4" w:rsidRPr="00A62E48">
        <w:rPr>
          <w:rStyle w:val="CodeChar"/>
        </w:rPr>
        <w:tab/>
      </w:r>
      <w:r w:rsidR="00824AAC">
        <w:rPr>
          <w:rStyle w:val="CodeChar"/>
        </w:rPr>
        <w:t xml:space="preserve">if ((flags &amp; </w:t>
      </w:r>
      <w:proofErr w:type="spellStart"/>
      <w:r w:rsidR="00824AAC">
        <w:rPr>
          <w:rStyle w:val="CodeChar"/>
        </w:rPr>
        <w:t>one_item_per_step</w:t>
      </w:r>
      <w:proofErr w:type="spellEnd"/>
      <w:r w:rsidR="00824AAC">
        <w:rPr>
          <w:rStyle w:val="CodeChar"/>
        </w:rPr>
        <w:t>)</w:t>
      </w:r>
      <w:r w:rsidR="005B5FC1">
        <w:rPr>
          <w:rStyle w:val="CodeChar"/>
        </w:rPr>
        <w:t xml:space="preserve"> == 0</w:t>
      </w:r>
      <w:r w:rsidR="00824AAC">
        <w:rPr>
          <w:rStyle w:val="CodeChar"/>
        </w:rPr>
        <w:t>) {</w:t>
      </w:r>
      <w:r w:rsidR="00824AAC">
        <w:rPr>
          <w:rStyle w:val="CodeChar"/>
        </w:rPr>
        <w:br/>
      </w:r>
      <w:r w:rsidR="00824AAC" w:rsidRPr="00A62E48">
        <w:rPr>
          <w:rStyle w:val="CodeChar"/>
        </w:rPr>
        <w:tab/>
      </w:r>
      <w:r w:rsidR="00824AAC" w:rsidRPr="00A62E48">
        <w:rPr>
          <w:rStyle w:val="CodeChar"/>
        </w:rPr>
        <w:tab/>
      </w:r>
      <w:r w:rsidR="00961EC4" w:rsidRPr="00A62E48">
        <w:rPr>
          <w:rStyle w:val="CodeChar"/>
        </w:rPr>
        <w:t>for (</w:t>
      </w:r>
      <w:proofErr w:type="spellStart"/>
      <w:r w:rsidR="00961EC4" w:rsidRPr="00A62E48">
        <w:rPr>
          <w:rStyle w:val="CodeChar"/>
        </w:rPr>
        <w:t>i</w:t>
      </w:r>
      <w:proofErr w:type="spellEnd"/>
      <w:r w:rsidR="00961EC4" w:rsidRPr="00A62E48">
        <w:rPr>
          <w:rStyle w:val="CodeChar"/>
        </w:rPr>
        <w:t xml:space="preserve">=0; </w:t>
      </w:r>
      <w:proofErr w:type="spellStart"/>
      <w:r w:rsidR="00961EC4" w:rsidRPr="00A62E48">
        <w:rPr>
          <w:rStyle w:val="CodeChar"/>
        </w:rPr>
        <w:t>i</w:t>
      </w:r>
      <w:proofErr w:type="spellEnd"/>
      <w:r w:rsidR="00961EC4" w:rsidRPr="00A62E48">
        <w:rPr>
          <w:rStyle w:val="CodeChar"/>
        </w:rPr>
        <w:t xml:space="preserve"> &lt; </w:t>
      </w:r>
      <w:proofErr w:type="spellStart"/>
      <w:r w:rsidR="00961EC4" w:rsidRPr="00A62E48">
        <w:rPr>
          <w:rStyle w:val="CodeChar"/>
        </w:rPr>
        <w:t>step_count</w:t>
      </w:r>
      <w:proofErr w:type="spellEnd"/>
      <w:r w:rsidR="00961EC4" w:rsidRPr="00A62E48">
        <w:rPr>
          <w:rStyle w:val="CodeChar"/>
        </w:rPr>
        <w:t xml:space="preserve">; </w:t>
      </w:r>
      <w:proofErr w:type="spellStart"/>
      <w:r w:rsidR="00961EC4" w:rsidRPr="00A62E48">
        <w:rPr>
          <w:rStyle w:val="CodeChar"/>
        </w:rPr>
        <w:t>i</w:t>
      </w:r>
      <w:proofErr w:type="spellEnd"/>
      <w:r w:rsidR="00961EC4" w:rsidRPr="00A62E48">
        <w:rPr>
          <w:rStyle w:val="CodeChar"/>
        </w:rPr>
        <w:t>++)</w:t>
      </w:r>
      <w:r w:rsidR="00961EC4" w:rsidRPr="00A62E48">
        <w:rPr>
          <w:rStyle w:val="CodeChar"/>
        </w:rPr>
        <w:br/>
      </w:r>
      <w:r w:rsidR="00824AAC" w:rsidRPr="00A62E48">
        <w:rPr>
          <w:rStyle w:val="CodeChar"/>
        </w:rPr>
        <w:tab/>
      </w:r>
      <w:r w:rsidR="00961EC4" w:rsidRPr="00A62E48">
        <w:rPr>
          <w:rStyle w:val="CodeChar"/>
        </w:rPr>
        <w:tab/>
      </w:r>
      <w:r w:rsidR="00961EC4" w:rsidRPr="00A62E48">
        <w:rPr>
          <w:rStyle w:val="CodeChar"/>
        </w:rPr>
        <w:tab/>
        <w:t xml:space="preserve">unsigned int(16) </w:t>
      </w:r>
      <w:proofErr w:type="spellStart"/>
      <w:r w:rsidR="00961EC4" w:rsidRPr="00A62E48">
        <w:rPr>
          <w:rStyle w:val="CodeChar"/>
        </w:rPr>
        <w:t>item_count</w:t>
      </w:r>
      <w:proofErr w:type="spellEnd"/>
      <w:r w:rsidR="00961EC4" w:rsidRPr="00A62E48">
        <w:rPr>
          <w:rStyle w:val="CodeChar"/>
        </w:rPr>
        <w:t>;</w:t>
      </w:r>
      <w:r w:rsidR="00824AAC">
        <w:rPr>
          <w:rStyle w:val="CodeChar"/>
        </w:rPr>
        <w:br/>
      </w:r>
      <w:r w:rsidR="00824AAC" w:rsidRPr="00A62E48">
        <w:rPr>
          <w:rStyle w:val="CodeChar"/>
        </w:rPr>
        <w:tab/>
      </w:r>
      <w:r w:rsidR="00824AAC">
        <w:rPr>
          <w:rStyle w:val="CodeChar"/>
        </w:rPr>
        <w:t>}</w:t>
      </w:r>
      <w:r w:rsidRPr="00A62E48">
        <w:rPr>
          <w:rStyle w:val="CodeChar"/>
        </w:rPr>
        <w:br/>
        <w:t>}</w:t>
      </w:r>
    </w:p>
    <w:p w14:paraId="40B2C2E0" w14:textId="0EF8C069" w:rsidR="009F0B2F" w:rsidRPr="00C95C1F" w:rsidRDefault="009F0B2F" w:rsidP="00672A94">
      <w:pPr>
        <w:pStyle w:val="Heading4"/>
        <w:numPr>
          <w:ilvl w:val="3"/>
          <w:numId w:val="1"/>
        </w:numPr>
      </w:pPr>
      <w:r w:rsidRPr="00C95C1F">
        <w:t>Semantics</w:t>
      </w:r>
    </w:p>
    <w:p w14:paraId="54F7A437" w14:textId="7DFBCCB1" w:rsidR="00961EC4" w:rsidRDefault="00961EC4" w:rsidP="00CB7AE4">
      <w:pPr>
        <w:pStyle w:val="fields"/>
      </w:pPr>
      <w:proofErr w:type="spellStart"/>
      <w:r>
        <w:rPr>
          <w:rStyle w:val="CodeChar"/>
        </w:rPr>
        <w:t>step_count</w:t>
      </w:r>
      <w:proofErr w:type="spellEnd"/>
      <w:r w:rsidR="00CB7AE4" w:rsidRPr="00C95C1F">
        <w:t xml:space="preserve"> </w:t>
      </w:r>
      <w:r w:rsidR="00FA7512" w:rsidRPr="00C95C1F">
        <w:t xml:space="preserve">is </w:t>
      </w:r>
      <w:r w:rsidR="00CB7AE4" w:rsidRPr="00C95C1F">
        <w:t xml:space="preserve">the </w:t>
      </w:r>
      <w:r w:rsidRPr="00961EC4">
        <w:t>number of progressive steps for the associated derived image item.</w:t>
      </w:r>
    </w:p>
    <w:p w14:paraId="59AF2C32" w14:textId="77777777" w:rsidR="00D03F65" w:rsidRDefault="00D03F65" w:rsidP="00D03F65">
      <w:pPr>
        <w:pStyle w:val="Note"/>
      </w:pPr>
      <w:r w:rsidRPr="00C74107">
        <w:t>NOTE</w:t>
      </w:r>
      <w:r w:rsidRPr="00C74107">
        <w:tab/>
      </w:r>
      <w:r>
        <w:t>W</w:t>
      </w:r>
      <w:r w:rsidRPr="00E9122F">
        <w:t xml:space="preserve">hen </w:t>
      </w:r>
      <w:proofErr w:type="spellStart"/>
      <w:r w:rsidRPr="00E9122F">
        <w:rPr>
          <w:rStyle w:val="CodeChar"/>
        </w:rPr>
        <w:t>step_count</w:t>
      </w:r>
      <w:proofErr w:type="spellEnd"/>
      <w:r w:rsidRPr="00E9122F">
        <w:t xml:space="preserve"> is set to 1, </w:t>
      </w:r>
      <w:r>
        <w:t xml:space="preserve">it means that </w:t>
      </w:r>
      <w:r w:rsidRPr="00E9122F">
        <w:t>progressive rendering is not desired</w:t>
      </w:r>
      <w:r w:rsidRPr="00C74107">
        <w:t>.</w:t>
      </w:r>
    </w:p>
    <w:p w14:paraId="039A25FB" w14:textId="42D993DE" w:rsidR="00CB7AE4" w:rsidRDefault="00961EC4" w:rsidP="00CB7AE4">
      <w:pPr>
        <w:pStyle w:val="fields"/>
      </w:pPr>
      <w:proofErr w:type="spellStart"/>
      <w:r>
        <w:rPr>
          <w:rStyle w:val="CodeChar"/>
        </w:rPr>
        <w:t>item_count</w:t>
      </w:r>
      <w:proofErr w:type="spellEnd"/>
      <w:r w:rsidRPr="00961EC4">
        <w:t xml:space="preserve"> is</w:t>
      </w:r>
      <w:r>
        <w:t xml:space="preserve"> the </w:t>
      </w:r>
      <w:r w:rsidRPr="00BF33B3">
        <w:rPr>
          <w:szCs w:val="22"/>
          <w:lang w:val="en-US"/>
        </w:rPr>
        <w:t xml:space="preserve">number of input image items added by the </w:t>
      </w:r>
      <w:proofErr w:type="spellStart"/>
      <w:r w:rsidR="00E9122F" w:rsidRPr="00E9122F">
        <w:rPr>
          <w:i/>
          <w:iCs/>
          <w:szCs w:val="22"/>
          <w:lang w:val="en-US"/>
        </w:rPr>
        <w:t>i</w:t>
      </w:r>
      <w:r w:rsidR="00E9122F" w:rsidRPr="00E9122F">
        <w:rPr>
          <w:szCs w:val="22"/>
          <w:vertAlign w:val="superscript"/>
          <w:lang w:val="en-US"/>
        </w:rPr>
        <w:t>th</w:t>
      </w:r>
      <w:proofErr w:type="spellEnd"/>
      <w:r w:rsidR="00E9122F">
        <w:rPr>
          <w:szCs w:val="22"/>
          <w:lang w:val="en-US"/>
        </w:rPr>
        <w:t xml:space="preserve"> </w:t>
      </w:r>
      <w:r w:rsidRPr="00BF33B3">
        <w:rPr>
          <w:szCs w:val="22"/>
          <w:lang w:val="en-US"/>
        </w:rPr>
        <w:t>progressive step</w:t>
      </w:r>
      <w:r w:rsidR="00E54E66" w:rsidRPr="00C95C1F">
        <w:t>.</w:t>
      </w:r>
      <w:r w:rsidR="00726D2D">
        <w:t xml:space="preserve"> When not present, </w:t>
      </w:r>
      <w:proofErr w:type="spellStart"/>
      <w:r w:rsidR="00726D2D" w:rsidRPr="00F15FDB">
        <w:rPr>
          <w:rFonts w:ascii="Courier New" w:hAnsi="Courier New" w:cs="Courier New"/>
        </w:rPr>
        <w:t>item_count</w:t>
      </w:r>
      <w:proofErr w:type="spellEnd"/>
      <w:r w:rsidR="00726D2D">
        <w:t xml:space="preserve"> is inferred to be equal to 1.</w:t>
      </w:r>
    </w:p>
    <w:p w14:paraId="6BC23F0A" w14:textId="1EDBF7BC" w:rsidR="006B3C36" w:rsidRPr="00C95C1F" w:rsidRDefault="006B3C36" w:rsidP="0095242B">
      <w:pPr>
        <w:pStyle w:val="Heading3"/>
        <w:numPr>
          <w:ilvl w:val="2"/>
          <w:numId w:val="1"/>
        </w:numPr>
      </w:pPr>
      <w:bookmarkStart w:id="280" w:name="_Ref110263874"/>
      <w:bookmarkStart w:id="281" w:name="_Toc142560377"/>
      <w:bookmarkStart w:id="282" w:name="_Toc142560662"/>
      <w:bookmarkStart w:id="283" w:name="_Toc142573579"/>
      <w:r>
        <w:lastRenderedPageBreak/>
        <w:t>Single stream</w:t>
      </w:r>
      <w:bookmarkEnd w:id="280"/>
      <w:bookmarkEnd w:id="281"/>
      <w:bookmarkEnd w:id="282"/>
      <w:bookmarkEnd w:id="283"/>
    </w:p>
    <w:p w14:paraId="15F948C3" w14:textId="77777777" w:rsidR="006B3C36" w:rsidRPr="00C95C1F" w:rsidRDefault="006B3C36" w:rsidP="006B3C36">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6B3C36" w:rsidRPr="00C95C1F" w14:paraId="0A2EBD1D" w14:textId="77777777" w:rsidTr="001A1E4C">
        <w:tc>
          <w:tcPr>
            <w:tcW w:w="2790" w:type="dxa"/>
          </w:tcPr>
          <w:p w14:paraId="17692A7F" w14:textId="77777777" w:rsidR="006B3C36" w:rsidRPr="00C95C1F" w:rsidRDefault="006B3C36" w:rsidP="001A1E4C">
            <w:pPr>
              <w:pStyle w:val="BoxTable"/>
            </w:pPr>
            <w:r w:rsidRPr="00C95C1F">
              <w:t xml:space="preserve">Box type: </w:t>
            </w:r>
          </w:p>
        </w:tc>
        <w:tc>
          <w:tcPr>
            <w:tcW w:w="6962" w:type="dxa"/>
          </w:tcPr>
          <w:p w14:paraId="389012D1" w14:textId="3E79437B" w:rsidR="006B3C36" w:rsidRPr="00C95C1F" w:rsidRDefault="006B3C36" w:rsidP="001A1E4C">
            <w:pPr>
              <w:pStyle w:val="BoxTable"/>
              <w:rPr>
                <w:rStyle w:val="CodeChar"/>
              </w:rPr>
            </w:pPr>
            <w:r w:rsidRPr="00C95C1F">
              <w:rPr>
                <w:rStyle w:val="CodeChar"/>
              </w:rPr>
              <w:t>'</w:t>
            </w:r>
            <w:proofErr w:type="spellStart"/>
            <w:r>
              <w:rPr>
                <w:rStyle w:val="CodeChar"/>
              </w:rPr>
              <w:t>sstr</w:t>
            </w:r>
            <w:proofErr w:type="spellEnd"/>
            <w:r w:rsidRPr="00C95C1F">
              <w:rPr>
                <w:rStyle w:val="CodeChar"/>
              </w:rPr>
              <w:t>'</w:t>
            </w:r>
          </w:p>
        </w:tc>
      </w:tr>
      <w:tr w:rsidR="006B3C36" w:rsidRPr="00C95C1F" w14:paraId="4ADA9C4D" w14:textId="77777777" w:rsidTr="001A1E4C">
        <w:tc>
          <w:tcPr>
            <w:tcW w:w="2790" w:type="dxa"/>
          </w:tcPr>
          <w:p w14:paraId="3E19A534" w14:textId="77777777" w:rsidR="006B3C36" w:rsidRPr="00C95C1F" w:rsidRDefault="006B3C36" w:rsidP="001A1E4C">
            <w:pPr>
              <w:pStyle w:val="BoxTable"/>
            </w:pPr>
            <w:r w:rsidRPr="00C95C1F">
              <w:t>Property type:</w:t>
            </w:r>
          </w:p>
        </w:tc>
        <w:tc>
          <w:tcPr>
            <w:tcW w:w="6962" w:type="dxa"/>
          </w:tcPr>
          <w:p w14:paraId="78E3810C" w14:textId="77777777" w:rsidR="006B3C36" w:rsidRPr="00C95C1F" w:rsidRDefault="006B3C36" w:rsidP="001A1E4C">
            <w:pPr>
              <w:pStyle w:val="BoxTable"/>
            </w:pPr>
            <w:r w:rsidRPr="00C95C1F">
              <w:t>Descriptive item property</w:t>
            </w:r>
          </w:p>
        </w:tc>
      </w:tr>
      <w:tr w:rsidR="006B3C36" w:rsidRPr="00C95C1F" w14:paraId="37646B4E" w14:textId="77777777" w:rsidTr="001A1E4C">
        <w:tc>
          <w:tcPr>
            <w:tcW w:w="2790" w:type="dxa"/>
          </w:tcPr>
          <w:p w14:paraId="3FAB0206" w14:textId="77777777" w:rsidR="006B3C36" w:rsidRPr="00C95C1F" w:rsidRDefault="006B3C36" w:rsidP="001A1E4C">
            <w:pPr>
              <w:pStyle w:val="BoxTable"/>
            </w:pPr>
            <w:r w:rsidRPr="00C95C1F">
              <w:t xml:space="preserve">Container: </w:t>
            </w:r>
          </w:p>
        </w:tc>
        <w:tc>
          <w:tcPr>
            <w:tcW w:w="6962" w:type="dxa"/>
          </w:tcPr>
          <w:p w14:paraId="1E798808" w14:textId="77777777" w:rsidR="006B3C36" w:rsidRPr="00C95C1F" w:rsidRDefault="006B3C36" w:rsidP="001A1E4C">
            <w:pPr>
              <w:pStyle w:val="BoxTable"/>
            </w:pPr>
            <w:proofErr w:type="spellStart"/>
            <w:r w:rsidRPr="00C95C1F">
              <w:rPr>
                <w:rStyle w:val="CodeChar"/>
              </w:rPr>
              <w:t>ItemPropertyContainerBox</w:t>
            </w:r>
            <w:proofErr w:type="spellEnd"/>
          </w:p>
        </w:tc>
      </w:tr>
      <w:tr w:rsidR="006B3C36" w:rsidRPr="00C95C1F" w14:paraId="743641C7" w14:textId="77777777" w:rsidTr="001A1E4C">
        <w:tc>
          <w:tcPr>
            <w:tcW w:w="2790" w:type="dxa"/>
          </w:tcPr>
          <w:p w14:paraId="2275655B" w14:textId="77777777" w:rsidR="006B3C36" w:rsidRPr="00C95C1F" w:rsidRDefault="006B3C36" w:rsidP="001A1E4C">
            <w:pPr>
              <w:pStyle w:val="BoxTable"/>
            </w:pPr>
            <w:r w:rsidRPr="00C95C1F">
              <w:t xml:space="preserve">Mandatory (per item): </w:t>
            </w:r>
          </w:p>
        </w:tc>
        <w:tc>
          <w:tcPr>
            <w:tcW w:w="6962" w:type="dxa"/>
          </w:tcPr>
          <w:p w14:paraId="0CBE1B9E" w14:textId="77777777" w:rsidR="006B3C36" w:rsidRPr="00C95C1F" w:rsidRDefault="006B3C36" w:rsidP="001A1E4C">
            <w:pPr>
              <w:pStyle w:val="BoxTable"/>
              <w:rPr>
                <w:highlight w:val="cyan"/>
              </w:rPr>
            </w:pPr>
            <w:r w:rsidRPr="00C95C1F">
              <w:rPr>
                <w:rFonts w:cs="Arial"/>
              </w:rPr>
              <w:t>No</w:t>
            </w:r>
          </w:p>
        </w:tc>
      </w:tr>
      <w:tr w:rsidR="006B3C36" w:rsidRPr="00C95C1F" w14:paraId="7A84EB4E" w14:textId="77777777" w:rsidTr="001A1E4C">
        <w:tc>
          <w:tcPr>
            <w:tcW w:w="2790" w:type="dxa"/>
          </w:tcPr>
          <w:p w14:paraId="60867723" w14:textId="77777777" w:rsidR="006B3C36" w:rsidRPr="00C95C1F" w:rsidRDefault="006B3C36" w:rsidP="001A1E4C">
            <w:pPr>
              <w:pStyle w:val="BoxTable"/>
            </w:pPr>
            <w:r w:rsidRPr="00C95C1F">
              <w:t>Quantity (per item):</w:t>
            </w:r>
          </w:p>
        </w:tc>
        <w:tc>
          <w:tcPr>
            <w:tcW w:w="6962" w:type="dxa"/>
          </w:tcPr>
          <w:p w14:paraId="21955FB2" w14:textId="77777777" w:rsidR="006B3C36" w:rsidRPr="00C95C1F" w:rsidRDefault="006B3C36" w:rsidP="001A1E4C">
            <w:pPr>
              <w:pStyle w:val="BoxTable"/>
              <w:rPr>
                <w:highlight w:val="cyan"/>
              </w:rPr>
            </w:pPr>
            <w:r w:rsidRPr="00C95C1F">
              <w:rPr>
                <w:rFonts w:cs="Arial"/>
              </w:rPr>
              <w:t xml:space="preserve">Zero or one for a </w:t>
            </w:r>
            <w:r>
              <w:rPr>
                <w:rFonts w:cs="Arial"/>
              </w:rPr>
              <w:t>derived</w:t>
            </w:r>
            <w:r w:rsidRPr="00C95C1F">
              <w:rPr>
                <w:rFonts w:cs="Arial"/>
              </w:rPr>
              <w:t xml:space="preserve"> image item</w:t>
            </w:r>
          </w:p>
        </w:tc>
      </w:tr>
      <w:tr w:rsidR="006B3C36" w:rsidRPr="00C95C1F" w14:paraId="5A66D146" w14:textId="77777777" w:rsidTr="001A1E4C">
        <w:tc>
          <w:tcPr>
            <w:tcW w:w="2790" w:type="dxa"/>
          </w:tcPr>
          <w:p w14:paraId="5843FFA7" w14:textId="77777777" w:rsidR="006B3C36" w:rsidRPr="00C95C1F" w:rsidRDefault="006B3C36" w:rsidP="001A1E4C">
            <w:pPr>
              <w:pStyle w:val="BoxTable"/>
            </w:pPr>
          </w:p>
        </w:tc>
        <w:tc>
          <w:tcPr>
            <w:tcW w:w="6962" w:type="dxa"/>
          </w:tcPr>
          <w:p w14:paraId="43B38E4C" w14:textId="77777777" w:rsidR="006B3C36" w:rsidRPr="00C95C1F" w:rsidRDefault="006B3C36" w:rsidP="001A1E4C">
            <w:pPr>
              <w:pStyle w:val="BoxTable"/>
            </w:pPr>
          </w:p>
        </w:tc>
      </w:tr>
    </w:tbl>
    <w:p w14:paraId="37C0988F" w14:textId="287525D5" w:rsidR="00200601" w:rsidRDefault="003C6D75" w:rsidP="003C6D75">
      <w:r w:rsidRPr="006B3C36">
        <w:t xml:space="preserve">The </w:t>
      </w:r>
      <w:proofErr w:type="spellStart"/>
      <w:r w:rsidRPr="00214CC3">
        <w:rPr>
          <w:rFonts w:ascii="Courier New" w:hAnsi="Courier New" w:cs="Courier New"/>
        </w:rPr>
        <w:t>SingleStreamProperty</w:t>
      </w:r>
      <w:proofErr w:type="spellEnd"/>
      <w:r w:rsidRPr="006B3C36">
        <w:t xml:space="preserve"> </w:t>
      </w:r>
      <w:r w:rsidR="00200601" w:rsidRPr="00200601">
        <w:t xml:space="preserve">associated with a derived image item </w:t>
      </w:r>
      <w:r>
        <w:t>indicates</w:t>
      </w:r>
      <w:r w:rsidRPr="006B3C36">
        <w:t xml:space="preserve"> that the </w:t>
      </w:r>
      <w:r w:rsidR="00200601">
        <w:t xml:space="preserve">item data of the </w:t>
      </w:r>
      <w:r w:rsidRPr="006B3C36">
        <w:t>input image</w:t>
      </w:r>
      <w:r>
        <w:t xml:space="preserve"> item</w:t>
      </w:r>
      <w:r w:rsidRPr="006B3C36">
        <w:t xml:space="preserve">s </w:t>
      </w:r>
      <w:r w:rsidR="00200601">
        <w:t>collectively form a single bitstream that is conformant to the coding format of the input image items and is decodable with a single decoder. The single bitstream is referred to as the derived bitstream in this subclause.</w:t>
      </w:r>
    </w:p>
    <w:p w14:paraId="6EA08577" w14:textId="061F399E" w:rsidR="00200601" w:rsidRDefault="00200601" w:rsidP="003C6D75">
      <w:r>
        <w:t xml:space="preserve">When a derived image item has an associated </w:t>
      </w:r>
      <w:proofErr w:type="spellStart"/>
      <w:r w:rsidRPr="001B20EB">
        <w:rPr>
          <w:rStyle w:val="CodeChar"/>
        </w:rPr>
        <w:t>SingleStreamProperty</w:t>
      </w:r>
      <w:proofErr w:type="spellEnd"/>
      <w:r w:rsidRPr="00200601">
        <w:rPr>
          <w:rFonts w:cs="Courier New"/>
        </w:rPr>
        <w:t>,</w:t>
      </w:r>
      <w:r>
        <w:rPr>
          <w:rFonts w:cs="Courier New"/>
        </w:rPr>
        <w:t xml:space="preserve"> the derived bitstream resulting by processing</w:t>
      </w:r>
      <w:r w:rsidR="0098475F">
        <w:rPr>
          <w:rFonts w:cs="Courier New"/>
        </w:rPr>
        <w:t xml:space="preserve"> the input image items as specified in the next paragraph shall conform to the item type and decoder configuration item property of the last input image item to the derived image item.</w:t>
      </w:r>
    </w:p>
    <w:p w14:paraId="51482567" w14:textId="31391553" w:rsidR="003C6D75" w:rsidRDefault="003C6D75" w:rsidP="003C6D75">
      <w:r w:rsidRPr="006B3C36">
        <w:t xml:space="preserve">The order in which input image items are listed in the </w:t>
      </w:r>
      <w:r w:rsidRPr="00214CC3">
        <w:rPr>
          <w:rFonts w:ascii="Courier New" w:hAnsi="Courier New" w:cs="Courier New"/>
        </w:rPr>
        <w:t>'</w:t>
      </w:r>
      <w:proofErr w:type="spellStart"/>
      <w:r w:rsidRPr="00214CC3">
        <w:rPr>
          <w:rFonts w:ascii="Courier New" w:hAnsi="Courier New" w:cs="Courier New"/>
        </w:rPr>
        <w:t>dimg</w:t>
      </w:r>
      <w:proofErr w:type="spellEnd"/>
      <w:r w:rsidRPr="00214CC3">
        <w:rPr>
          <w:rFonts w:ascii="Courier New" w:hAnsi="Courier New" w:cs="Courier New"/>
        </w:rPr>
        <w:t>'</w:t>
      </w:r>
      <w:r w:rsidRPr="006B3C36">
        <w:t xml:space="preserve"> item reference of a derived image item is the order in which the </w:t>
      </w:r>
      <w:r w:rsidR="0098475F">
        <w:t xml:space="preserve">item data of the </w:t>
      </w:r>
      <w:r w:rsidRPr="006B3C36">
        <w:t xml:space="preserve">input image items are to be concatenated to obtain </w:t>
      </w:r>
      <w:r w:rsidR="0098475F">
        <w:t>the derived</w:t>
      </w:r>
      <w:r w:rsidRPr="006B3C36">
        <w:t xml:space="preserve"> bitstream. When an input image is a predictively coded image item, each one of its reference image items is included </w:t>
      </w:r>
      <w:r w:rsidR="0098475F">
        <w:t xml:space="preserve">in the order of </w:t>
      </w:r>
      <w:r w:rsidR="0098475F" w:rsidRPr="0098475F">
        <w:rPr>
          <w:rStyle w:val="CodeChar"/>
        </w:rPr>
        <w:t>'pred'</w:t>
      </w:r>
      <w:r w:rsidR="0098475F" w:rsidRPr="0098475F">
        <w:rPr>
          <w:rFonts w:cs="Courier New"/>
        </w:rPr>
        <w:t xml:space="preserve"> item references </w:t>
      </w:r>
      <w:r w:rsidRPr="006B3C36">
        <w:t>in</w:t>
      </w:r>
      <w:r w:rsidR="0098475F">
        <w:t>to</w:t>
      </w:r>
      <w:r w:rsidRPr="006B3C36">
        <w:t xml:space="preserve"> the </w:t>
      </w:r>
      <w:r w:rsidR="0098475F">
        <w:t xml:space="preserve">derived </w:t>
      </w:r>
      <w:r>
        <w:t>bit</w:t>
      </w:r>
      <w:r w:rsidRPr="006B3C36">
        <w:t xml:space="preserve">stream unless it has already been included in the </w:t>
      </w:r>
      <w:r w:rsidR="0098475F">
        <w:t xml:space="preserve">derived </w:t>
      </w:r>
      <w:r>
        <w:t>bit</w:t>
      </w:r>
      <w:r w:rsidRPr="006B3C36">
        <w:t>stream</w:t>
      </w:r>
      <w:r w:rsidR="0098475F">
        <w:t>, followed by including the item data of the predictively coded image item into the derived bitstream</w:t>
      </w:r>
      <w:r w:rsidRPr="006B3C36">
        <w:t>.</w:t>
      </w:r>
    </w:p>
    <w:p w14:paraId="3B851EF7" w14:textId="4BDEF645" w:rsidR="006B3C36" w:rsidRDefault="006B3C36" w:rsidP="006B3C36">
      <w:pPr>
        <w:pStyle w:val="Note"/>
      </w:pPr>
      <w:r w:rsidRPr="00C74107">
        <w:t>NOTE</w:t>
      </w:r>
      <w:r w:rsidR="001B20EB">
        <w:t> 1</w:t>
      </w:r>
      <w:r w:rsidRPr="00C74107">
        <w:tab/>
      </w:r>
      <w:r w:rsidR="003C6D75">
        <w:t>T</w:t>
      </w:r>
      <w:r w:rsidR="003C6D75" w:rsidRPr="00C74107">
        <w:t xml:space="preserve">he </w:t>
      </w:r>
      <w:proofErr w:type="spellStart"/>
      <w:r w:rsidR="003C6D75" w:rsidRPr="00895794">
        <w:rPr>
          <w:rStyle w:val="CodeChar"/>
        </w:rPr>
        <w:t>SingleStreamProperty</w:t>
      </w:r>
      <w:proofErr w:type="spellEnd"/>
      <w:r w:rsidR="003C6D75" w:rsidRPr="00895794">
        <w:rPr>
          <w:rStyle w:val="CodeChar"/>
        </w:rPr>
        <w:t xml:space="preserve"> </w:t>
      </w:r>
      <w:r w:rsidR="003C6D75" w:rsidRPr="00C74107">
        <w:t>is intended to be used with derived image items using several input images</w:t>
      </w:r>
      <w:r w:rsidR="003C6D75">
        <w:t>, for example, in progressive rendering.</w:t>
      </w:r>
      <w:r w:rsidR="001B20EB">
        <w:t xml:space="preserve"> </w:t>
      </w:r>
      <w:r w:rsidR="001B20EB" w:rsidRPr="001B20EB">
        <w:t xml:space="preserve">Clause </w:t>
      </w:r>
      <w:r w:rsidR="001B20EB">
        <w:fldChar w:fldCharType="begin"/>
      </w:r>
      <w:r w:rsidR="001B20EB">
        <w:instrText xml:space="preserve"> REF _Ref110257710 \r \h </w:instrText>
      </w:r>
      <w:r w:rsidR="001B20EB">
        <w:fldChar w:fldCharType="separate"/>
      </w:r>
      <w:r w:rsidR="00774D12">
        <w:t>K.5</w:t>
      </w:r>
      <w:r w:rsidR="001B20EB">
        <w:fldChar w:fldCharType="end"/>
      </w:r>
      <w:r w:rsidR="001B20EB" w:rsidRPr="001B20EB">
        <w:t xml:space="preserve"> describes an example of the usage of </w:t>
      </w:r>
      <w:proofErr w:type="spellStart"/>
      <w:r w:rsidR="001B20EB" w:rsidRPr="001B20EB">
        <w:rPr>
          <w:rStyle w:val="CodeChar"/>
        </w:rPr>
        <w:t>SingleStreamProperty</w:t>
      </w:r>
      <w:proofErr w:type="spellEnd"/>
      <w:r w:rsidR="001B20EB" w:rsidRPr="001B20EB">
        <w:t xml:space="preserve"> with an overlay derived image item for progressive rendering. In </w:t>
      </w:r>
      <w:r w:rsidR="001B20EB">
        <w:t>this</w:t>
      </w:r>
      <w:r w:rsidR="001B20EB" w:rsidRPr="001B20EB">
        <w:t xml:space="preserve"> example, each decoded image in the derived bitstream corresponds to a rendering step in progressive rendering. When the derived bitstream conforms to VVC, the spatial placement of each decoded image can be achieved through VVC scaling windows as illustrated in Clause K.5</w:t>
      </w:r>
      <w:r w:rsidR="001B20EB">
        <w:t>.</w:t>
      </w:r>
    </w:p>
    <w:p w14:paraId="057014F2" w14:textId="3A989657" w:rsidR="001B20EB" w:rsidRPr="00C95C1F" w:rsidRDefault="001B20EB" w:rsidP="006B3C36">
      <w:pPr>
        <w:pStyle w:val="Note"/>
        <w:rPr>
          <w:lang w:eastAsia="ja-JP"/>
        </w:rPr>
      </w:pPr>
      <w:r w:rsidRPr="001B20EB">
        <w:rPr>
          <w:lang w:eastAsia="ja-JP"/>
        </w:rPr>
        <w:t>NOTE</w:t>
      </w:r>
      <w:r>
        <w:rPr>
          <w:lang w:eastAsia="ja-JP"/>
        </w:rPr>
        <w:t> </w:t>
      </w:r>
      <w:r w:rsidRPr="001B20EB">
        <w:rPr>
          <w:lang w:eastAsia="ja-JP"/>
        </w:rPr>
        <w:t>2</w:t>
      </w:r>
      <w:r w:rsidRPr="001B20EB">
        <w:rPr>
          <w:lang w:eastAsia="ja-JP"/>
        </w:rPr>
        <w:tab/>
        <w:t xml:space="preserve">When a file writer assigns the </w:t>
      </w:r>
      <w:proofErr w:type="spellStart"/>
      <w:r w:rsidRPr="001B20EB">
        <w:rPr>
          <w:rStyle w:val="CodeChar"/>
        </w:rPr>
        <w:t>SingleStreamProperty</w:t>
      </w:r>
      <w:proofErr w:type="spellEnd"/>
      <w:r w:rsidRPr="001B20EB">
        <w:rPr>
          <w:lang w:eastAsia="ja-JP"/>
        </w:rPr>
        <w:t xml:space="preserve"> to a derived image item, the file writer needs to provision the item type and the decoder configuration record of the last input image item to be applicable to both the last input image item and the derived bitstream. Moreover, when parameter sets are included in the decoder configuration record of the last input image item, the file writer needs to provision the parameter sets to be applicable to both the last input image item and the derived bitstream. When a file writer assigns the </w:t>
      </w:r>
      <w:proofErr w:type="spellStart"/>
      <w:r w:rsidRPr="001B20EB">
        <w:rPr>
          <w:rStyle w:val="CodeChar"/>
        </w:rPr>
        <w:t>SingleStreamProperty</w:t>
      </w:r>
      <w:proofErr w:type="spellEnd"/>
      <w:r w:rsidRPr="001B20EB">
        <w:rPr>
          <w:lang w:eastAsia="ja-JP"/>
        </w:rPr>
        <w:t xml:space="preserve"> to a derived image item and sequence-level parameter sets are included in item data of the input image items, the file writer needs to verify that all the sequence-level parameter sets in the input image items that end up being in the same coded video sequence in the derived bitstream are identical.</w:t>
      </w:r>
    </w:p>
    <w:p w14:paraId="7D01CEE1" w14:textId="77777777" w:rsidR="006B3C36" w:rsidRPr="00C95C1F" w:rsidRDefault="006B3C36" w:rsidP="006B3C36">
      <w:pPr>
        <w:pStyle w:val="Heading4"/>
        <w:numPr>
          <w:ilvl w:val="3"/>
          <w:numId w:val="1"/>
        </w:numPr>
      </w:pPr>
      <w:r w:rsidRPr="00C95C1F">
        <w:t>Syntax</w:t>
      </w:r>
    </w:p>
    <w:p w14:paraId="496A962F" w14:textId="29CFE0D8" w:rsidR="006B3C36" w:rsidRPr="00A62E48" w:rsidRDefault="003C6D75" w:rsidP="00A62E48">
      <w:pPr>
        <w:pStyle w:val="Code"/>
        <w:rPr>
          <w:rStyle w:val="CodeChar"/>
        </w:rPr>
      </w:pPr>
      <w:r w:rsidRPr="00A62E48">
        <w:rPr>
          <w:rStyle w:val="CodeChar"/>
        </w:rPr>
        <w:t xml:space="preserve">aligned(8) class </w:t>
      </w:r>
      <w:bookmarkStart w:id="284" w:name="_Hlk101269893"/>
      <w:proofErr w:type="spellStart"/>
      <w:r w:rsidRPr="00A62E48">
        <w:rPr>
          <w:rStyle w:val="CodeChar"/>
        </w:rPr>
        <w:t>SingleStreamProperty</w:t>
      </w:r>
      <w:bookmarkEnd w:id="284"/>
      <w:proofErr w:type="spellEnd"/>
      <w:r w:rsidRPr="00A62E48">
        <w:rPr>
          <w:rStyle w:val="CodeChar"/>
        </w:rPr>
        <w:br/>
        <w:t xml:space="preserve">extends </w:t>
      </w:r>
      <w:proofErr w:type="spellStart"/>
      <w:r w:rsidR="002C72F6" w:rsidRPr="00A62E48">
        <w:rPr>
          <w:rStyle w:val="CodeChar"/>
        </w:rPr>
        <w:t>ItemProperty</w:t>
      </w:r>
      <w:proofErr w:type="spellEnd"/>
      <w:r w:rsidR="002C72F6" w:rsidRPr="00A62E48" w:rsidDel="002C72F6">
        <w:rPr>
          <w:rStyle w:val="CodeChar"/>
        </w:rPr>
        <w:t xml:space="preserve"> </w:t>
      </w:r>
      <w:r w:rsidRPr="00A62E48">
        <w:rPr>
          <w:rStyle w:val="CodeChar"/>
        </w:rPr>
        <w:t>('</w:t>
      </w:r>
      <w:proofErr w:type="spellStart"/>
      <w:r w:rsidRPr="00A62E48">
        <w:rPr>
          <w:rStyle w:val="CodeChar"/>
        </w:rPr>
        <w:t>sstr</w:t>
      </w:r>
      <w:proofErr w:type="spellEnd"/>
      <w:r w:rsidRPr="00A62E48">
        <w:rPr>
          <w:rStyle w:val="CodeChar"/>
        </w:rPr>
        <w:t>'){</w:t>
      </w:r>
      <w:r w:rsidRPr="00A62E48">
        <w:rPr>
          <w:rStyle w:val="CodeChar"/>
        </w:rPr>
        <w:br/>
        <w:t>}</w:t>
      </w:r>
    </w:p>
    <w:p w14:paraId="4B9DD4C9" w14:textId="186BBF3F" w:rsidR="006820C1" w:rsidRPr="00C95C1F" w:rsidRDefault="006820C1" w:rsidP="0095242B">
      <w:pPr>
        <w:pStyle w:val="Heading3"/>
        <w:numPr>
          <w:ilvl w:val="2"/>
          <w:numId w:val="1"/>
        </w:numPr>
      </w:pPr>
      <w:bookmarkStart w:id="285" w:name="_Toc142560378"/>
      <w:bookmarkStart w:id="286" w:name="_Toc142560663"/>
      <w:bookmarkStart w:id="287" w:name="_Toc142573580"/>
      <w:r>
        <w:lastRenderedPageBreak/>
        <w:t>Camera extrinsic matrix</w:t>
      </w:r>
      <w:bookmarkEnd w:id="285"/>
      <w:bookmarkEnd w:id="286"/>
      <w:bookmarkEnd w:id="287"/>
    </w:p>
    <w:p w14:paraId="00F8F66B" w14:textId="77777777" w:rsidR="006820C1" w:rsidRPr="00C95C1F" w:rsidRDefault="006820C1" w:rsidP="006820C1">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6820C1" w:rsidRPr="00C95C1F" w14:paraId="7E4725EB" w14:textId="77777777" w:rsidTr="001A1E4C">
        <w:tc>
          <w:tcPr>
            <w:tcW w:w="2790" w:type="dxa"/>
          </w:tcPr>
          <w:p w14:paraId="6A1220B7" w14:textId="77777777" w:rsidR="006820C1" w:rsidRPr="00C95C1F" w:rsidRDefault="006820C1" w:rsidP="001A1E4C">
            <w:pPr>
              <w:pStyle w:val="BoxTable"/>
            </w:pPr>
            <w:r w:rsidRPr="00C95C1F">
              <w:t xml:space="preserve">Box type: </w:t>
            </w:r>
          </w:p>
        </w:tc>
        <w:tc>
          <w:tcPr>
            <w:tcW w:w="6962" w:type="dxa"/>
          </w:tcPr>
          <w:p w14:paraId="547DEF03" w14:textId="42083ED9" w:rsidR="006820C1" w:rsidRPr="00C95C1F" w:rsidRDefault="006820C1" w:rsidP="001A1E4C">
            <w:pPr>
              <w:pStyle w:val="BoxTable"/>
              <w:rPr>
                <w:rStyle w:val="CodeChar"/>
              </w:rPr>
            </w:pPr>
            <w:r w:rsidRPr="00C95C1F">
              <w:rPr>
                <w:rStyle w:val="CodeChar"/>
              </w:rPr>
              <w:t>'</w:t>
            </w:r>
            <w:proofErr w:type="spellStart"/>
            <w:r>
              <w:rPr>
                <w:rStyle w:val="CodeChar"/>
              </w:rPr>
              <w:t>cmex</w:t>
            </w:r>
            <w:proofErr w:type="spellEnd"/>
            <w:r w:rsidRPr="00C95C1F">
              <w:rPr>
                <w:rStyle w:val="CodeChar"/>
              </w:rPr>
              <w:t>'</w:t>
            </w:r>
          </w:p>
        </w:tc>
      </w:tr>
      <w:tr w:rsidR="006820C1" w:rsidRPr="00C95C1F" w14:paraId="5F8B9B36" w14:textId="77777777" w:rsidTr="001A1E4C">
        <w:tc>
          <w:tcPr>
            <w:tcW w:w="2790" w:type="dxa"/>
          </w:tcPr>
          <w:p w14:paraId="0A86B4CA" w14:textId="77777777" w:rsidR="006820C1" w:rsidRPr="00C95C1F" w:rsidRDefault="006820C1" w:rsidP="001A1E4C">
            <w:pPr>
              <w:pStyle w:val="BoxTable"/>
            </w:pPr>
            <w:r w:rsidRPr="00C95C1F">
              <w:t>Property type:</w:t>
            </w:r>
          </w:p>
        </w:tc>
        <w:tc>
          <w:tcPr>
            <w:tcW w:w="6962" w:type="dxa"/>
          </w:tcPr>
          <w:p w14:paraId="6CD26C24" w14:textId="77777777" w:rsidR="006820C1" w:rsidRPr="00C95C1F" w:rsidRDefault="006820C1" w:rsidP="001A1E4C">
            <w:pPr>
              <w:pStyle w:val="BoxTable"/>
            </w:pPr>
            <w:r w:rsidRPr="00C95C1F">
              <w:t>Descriptive item property</w:t>
            </w:r>
          </w:p>
        </w:tc>
      </w:tr>
      <w:tr w:rsidR="006820C1" w:rsidRPr="00C95C1F" w14:paraId="69A7155D" w14:textId="77777777" w:rsidTr="001A1E4C">
        <w:tc>
          <w:tcPr>
            <w:tcW w:w="2790" w:type="dxa"/>
          </w:tcPr>
          <w:p w14:paraId="09CE4375" w14:textId="77777777" w:rsidR="006820C1" w:rsidRPr="00C95C1F" w:rsidRDefault="006820C1" w:rsidP="001A1E4C">
            <w:pPr>
              <w:pStyle w:val="BoxTable"/>
            </w:pPr>
            <w:r w:rsidRPr="00C95C1F">
              <w:t xml:space="preserve">Container: </w:t>
            </w:r>
          </w:p>
        </w:tc>
        <w:tc>
          <w:tcPr>
            <w:tcW w:w="6962" w:type="dxa"/>
          </w:tcPr>
          <w:p w14:paraId="48FE9501" w14:textId="77777777" w:rsidR="006820C1" w:rsidRPr="00C95C1F" w:rsidRDefault="006820C1" w:rsidP="001A1E4C">
            <w:pPr>
              <w:pStyle w:val="BoxTable"/>
            </w:pPr>
            <w:proofErr w:type="spellStart"/>
            <w:r w:rsidRPr="00C95C1F">
              <w:rPr>
                <w:rStyle w:val="CodeChar"/>
              </w:rPr>
              <w:t>ItemPropertyContainerBox</w:t>
            </w:r>
            <w:proofErr w:type="spellEnd"/>
          </w:p>
        </w:tc>
      </w:tr>
      <w:tr w:rsidR="006820C1" w:rsidRPr="00C95C1F" w14:paraId="3D240194" w14:textId="77777777" w:rsidTr="001A1E4C">
        <w:tc>
          <w:tcPr>
            <w:tcW w:w="2790" w:type="dxa"/>
          </w:tcPr>
          <w:p w14:paraId="49EB6DFF" w14:textId="77777777" w:rsidR="006820C1" w:rsidRPr="00C95C1F" w:rsidRDefault="006820C1" w:rsidP="001A1E4C">
            <w:pPr>
              <w:pStyle w:val="BoxTable"/>
            </w:pPr>
            <w:r w:rsidRPr="00C95C1F">
              <w:t xml:space="preserve">Mandatory (per item): </w:t>
            </w:r>
          </w:p>
        </w:tc>
        <w:tc>
          <w:tcPr>
            <w:tcW w:w="6962" w:type="dxa"/>
          </w:tcPr>
          <w:p w14:paraId="67E7A7FA" w14:textId="77777777" w:rsidR="006820C1" w:rsidRPr="00C95C1F" w:rsidRDefault="006820C1" w:rsidP="001A1E4C">
            <w:pPr>
              <w:pStyle w:val="BoxTable"/>
              <w:rPr>
                <w:highlight w:val="cyan"/>
              </w:rPr>
            </w:pPr>
            <w:r w:rsidRPr="00C95C1F">
              <w:rPr>
                <w:rFonts w:cs="Arial"/>
              </w:rPr>
              <w:t>No</w:t>
            </w:r>
          </w:p>
        </w:tc>
      </w:tr>
      <w:tr w:rsidR="006820C1" w:rsidRPr="00C95C1F" w14:paraId="0154EDEC" w14:textId="77777777" w:rsidTr="001A1E4C">
        <w:tc>
          <w:tcPr>
            <w:tcW w:w="2790" w:type="dxa"/>
          </w:tcPr>
          <w:p w14:paraId="295D69DA" w14:textId="77777777" w:rsidR="006820C1" w:rsidRPr="00C95C1F" w:rsidRDefault="006820C1" w:rsidP="001A1E4C">
            <w:pPr>
              <w:pStyle w:val="BoxTable"/>
            </w:pPr>
            <w:r w:rsidRPr="00C95C1F">
              <w:t>Quantity (per item):</w:t>
            </w:r>
          </w:p>
        </w:tc>
        <w:tc>
          <w:tcPr>
            <w:tcW w:w="6962" w:type="dxa"/>
          </w:tcPr>
          <w:p w14:paraId="7FB296ED" w14:textId="26F181D5" w:rsidR="006820C1" w:rsidRPr="00C95C1F" w:rsidRDefault="006820C1" w:rsidP="001A1E4C">
            <w:pPr>
              <w:pStyle w:val="BoxTable"/>
              <w:rPr>
                <w:highlight w:val="cyan"/>
              </w:rPr>
            </w:pPr>
            <w:r w:rsidRPr="00C95C1F">
              <w:rPr>
                <w:rFonts w:cs="Arial"/>
              </w:rPr>
              <w:t xml:space="preserve">Zero or </w:t>
            </w:r>
            <w:r w:rsidR="00F26768">
              <w:rPr>
                <w:rFonts w:cs="Arial"/>
              </w:rPr>
              <w:t>more</w:t>
            </w:r>
          </w:p>
        </w:tc>
      </w:tr>
      <w:tr w:rsidR="006820C1" w:rsidRPr="00C95C1F" w14:paraId="354AAD58" w14:textId="77777777" w:rsidTr="001A1E4C">
        <w:tc>
          <w:tcPr>
            <w:tcW w:w="2790" w:type="dxa"/>
          </w:tcPr>
          <w:p w14:paraId="323838E6" w14:textId="77777777" w:rsidR="006820C1" w:rsidRPr="00C95C1F" w:rsidRDefault="006820C1" w:rsidP="001A1E4C">
            <w:pPr>
              <w:pStyle w:val="BoxTable"/>
            </w:pPr>
          </w:p>
        </w:tc>
        <w:tc>
          <w:tcPr>
            <w:tcW w:w="6962" w:type="dxa"/>
          </w:tcPr>
          <w:p w14:paraId="31EB91F2" w14:textId="77777777" w:rsidR="006820C1" w:rsidRPr="00C95C1F" w:rsidRDefault="006820C1" w:rsidP="001A1E4C">
            <w:pPr>
              <w:pStyle w:val="BoxTable"/>
            </w:pPr>
          </w:p>
        </w:tc>
      </w:tr>
    </w:tbl>
    <w:p w14:paraId="0CE8E28D" w14:textId="0F72E96E" w:rsidR="006820C1" w:rsidRDefault="006820C1" w:rsidP="006820C1">
      <w:r w:rsidRPr="006B3C36">
        <w:t xml:space="preserve">The </w:t>
      </w:r>
      <w:bookmarkStart w:id="288" w:name="_Hlk104370595"/>
      <w:proofErr w:type="spellStart"/>
      <w:r w:rsidR="00742D03">
        <w:rPr>
          <w:rFonts w:ascii="Courier New" w:hAnsi="Courier New" w:cs="Courier New"/>
        </w:rPr>
        <w:t>CameraExtrinsicMatrixProperty</w:t>
      </w:r>
      <w:proofErr w:type="spellEnd"/>
      <w:r w:rsidRPr="006B3C36">
        <w:t xml:space="preserve"> </w:t>
      </w:r>
      <w:bookmarkEnd w:id="288"/>
      <w:r w:rsidR="00F26768">
        <w:t>describes</w:t>
      </w:r>
      <w:r w:rsidRPr="006820C1">
        <w:t xml:space="preserve"> the spatial setup of camera</w:t>
      </w:r>
      <w:r w:rsidR="00CE1DED">
        <w:t>(</w:t>
      </w:r>
      <w:r w:rsidRPr="006820C1">
        <w:t>s</w:t>
      </w:r>
      <w:r w:rsidR="00CE1DED">
        <w:t>)</w:t>
      </w:r>
      <w:r w:rsidRPr="006820C1">
        <w:t xml:space="preserve">. It </w:t>
      </w:r>
      <w:r w:rsidR="00F26768" w:rsidRPr="006820C1">
        <w:t>specifie</w:t>
      </w:r>
      <w:r w:rsidR="00F26768">
        <w:t>s</w:t>
      </w:r>
      <w:r w:rsidR="00F26768" w:rsidRPr="006820C1">
        <w:t xml:space="preserve"> </w:t>
      </w:r>
      <w:r w:rsidR="00F26768">
        <w:t>a position, in the cartesian representation, and</w:t>
      </w:r>
      <w:r w:rsidRPr="006820C1">
        <w:t xml:space="preserve"> an orientation</w:t>
      </w:r>
      <w:r w:rsidR="00F26768">
        <w:t>,</w:t>
      </w:r>
      <w:r w:rsidRPr="006820C1">
        <w:t xml:space="preserve"> in </w:t>
      </w:r>
      <w:r w:rsidR="00F26768">
        <w:t xml:space="preserve">the </w:t>
      </w:r>
      <w:r w:rsidRPr="006820C1">
        <w:t>quaternion representation</w:t>
      </w:r>
      <w:r w:rsidR="00F26768">
        <w:t>, of a</w:t>
      </w:r>
      <w:r w:rsidR="00D23C8C">
        <w:t>n</w:t>
      </w:r>
      <w:r w:rsidR="00F26768">
        <w:t xml:space="preserve"> </w:t>
      </w:r>
      <w:r w:rsidR="00D23C8C">
        <w:t xml:space="preserve">orthogonal right-handed </w:t>
      </w:r>
      <w:r w:rsidR="00F26768">
        <w:t xml:space="preserve">camera </w:t>
      </w:r>
      <w:r w:rsidR="00D23C8C">
        <w:t xml:space="preserve">coordinate system </w:t>
      </w:r>
      <w:r w:rsidR="00F26768">
        <w:t xml:space="preserve">within </w:t>
      </w:r>
      <w:r w:rsidR="00D23C8C">
        <w:t>an</w:t>
      </w:r>
      <w:r w:rsidR="00F26768">
        <w:t xml:space="preserve"> orthogonal right-handed </w:t>
      </w:r>
      <w:r w:rsidR="00016EBD">
        <w:t>c</w:t>
      </w:r>
      <w:r w:rsidR="00F26768">
        <w:t xml:space="preserve">artesian 3D </w:t>
      </w:r>
      <w:r w:rsidR="00D23C8C">
        <w:t xml:space="preserve">world </w:t>
      </w:r>
      <w:r w:rsidR="00F26768">
        <w:t>coordinate system</w:t>
      </w:r>
      <w:r w:rsidRPr="006820C1">
        <w:t>.</w:t>
      </w:r>
    </w:p>
    <w:p w14:paraId="60DCCBCF" w14:textId="128F098E" w:rsidR="00B460C0" w:rsidRDefault="00B460C0" w:rsidP="00B460C0">
      <w:pPr>
        <w:pStyle w:val="Note"/>
      </w:pPr>
      <w:r>
        <w:t>NOTE 1</w:t>
      </w:r>
      <w:r>
        <w:tab/>
        <w:t>When needed, t</w:t>
      </w:r>
      <w:r w:rsidRPr="00B460C0">
        <w:t>he information on the cameras GPS position</w:t>
      </w:r>
      <w:r>
        <w:t xml:space="preserve"> can be provided using EXIF as defined in Annex A.</w:t>
      </w:r>
    </w:p>
    <w:p w14:paraId="1C39999F" w14:textId="68B53BEE" w:rsidR="00B42EBF" w:rsidRDefault="00B42EBF" w:rsidP="006820C1">
      <w:r>
        <w:t>The camera coordinate system is relative to the camera’s origin and orientation where the z-axis of the camera coordinate system faces outward from the camera lens.</w:t>
      </w:r>
    </w:p>
    <w:p w14:paraId="338F4BDC" w14:textId="4671CED1" w:rsidR="006820C1" w:rsidRDefault="006820C1" w:rsidP="006820C1">
      <w:r>
        <w:t xml:space="preserve">The </w:t>
      </w:r>
      <w:r w:rsidR="00D23C8C">
        <w:t xml:space="preserve">world </w:t>
      </w:r>
      <w:r>
        <w:t xml:space="preserve">coordinate system refers to the scene in which all the camera systems are positioned and can be identified, when </w:t>
      </w:r>
      <w:r w:rsidR="005A4E27">
        <w:t xml:space="preserve">several world </w:t>
      </w:r>
      <w:r>
        <w:t xml:space="preserve">coordinate systems occur in one file. The origin may be chosen to be at any point since the main intent of the camera </w:t>
      </w:r>
      <w:proofErr w:type="spellStart"/>
      <w:r>
        <w:t>extrinsics</w:t>
      </w:r>
      <w:proofErr w:type="spellEnd"/>
      <w:r>
        <w:t xml:space="preserve"> is to describe the relative positioning of the camera </w:t>
      </w:r>
      <w:r w:rsidR="005A4E27">
        <w:t xml:space="preserve">coordinate </w:t>
      </w:r>
      <w:r>
        <w:t xml:space="preserve">systems. It is recommended that the origin is placed either at one of the cameras in a multi-camera setup, or in the geometric </w:t>
      </w:r>
      <w:r w:rsidR="00CC6241">
        <w:t>centre</w:t>
      </w:r>
      <w:r>
        <w:t>.</w:t>
      </w:r>
    </w:p>
    <w:p w14:paraId="2BA00DCF" w14:textId="248C50BC" w:rsidR="00802DD1" w:rsidRDefault="006820C1" w:rsidP="006820C1">
      <w:bookmarkStart w:id="289" w:name="_Hlk119513899"/>
      <w:r w:rsidRPr="006820C1">
        <w:t xml:space="preserve">The </w:t>
      </w:r>
      <w:r w:rsidRPr="006820C1">
        <w:rPr>
          <w:rStyle w:val="CodeChar"/>
        </w:rPr>
        <w:t>flags</w:t>
      </w:r>
      <w:r w:rsidRPr="006820C1">
        <w:t xml:space="preserve"> </w:t>
      </w:r>
      <w:r w:rsidR="00E72F4C">
        <w:t>field</w:t>
      </w:r>
      <w:r w:rsidRPr="006820C1">
        <w:t xml:space="preserve"> is used to allow only specifying a sub-set of the extrinsic properties for common use-cases. </w:t>
      </w:r>
      <w:r w:rsidR="00E62D9F">
        <w:t>T</w:t>
      </w:r>
      <w:r w:rsidR="0091126E">
        <w:t xml:space="preserve">he </w:t>
      </w:r>
      <w:r w:rsidR="00802DD1">
        <w:t>following flags are defined:</w:t>
      </w:r>
    </w:p>
    <w:p w14:paraId="33AD0944" w14:textId="36020188" w:rsidR="00802DD1" w:rsidRDefault="00802DD1" w:rsidP="00802DD1">
      <w:pPr>
        <w:pStyle w:val="fields"/>
      </w:pPr>
      <w:r>
        <w:t>0x000001</w:t>
      </w:r>
      <w:r>
        <w:tab/>
      </w:r>
      <w:proofErr w:type="spellStart"/>
      <w:r w:rsidR="00586F91" w:rsidRPr="00586F91">
        <w:rPr>
          <w:rStyle w:val="CodeChar"/>
        </w:rPr>
        <w:t>pos</w:t>
      </w:r>
      <w:proofErr w:type="spellEnd"/>
      <w:r w:rsidR="00586F91" w:rsidRPr="00586F91">
        <w:rPr>
          <w:rStyle w:val="CodeChar"/>
        </w:rPr>
        <w:t>-x-present</w:t>
      </w:r>
      <w:r w:rsidR="00586F91">
        <w:t xml:space="preserve">; </w:t>
      </w:r>
      <w:r w:rsidRPr="00802DD1">
        <w:t>indicates that the position is signalled along the x axis</w:t>
      </w:r>
      <w:r>
        <w:t>.</w:t>
      </w:r>
    </w:p>
    <w:p w14:paraId="6FA0C7FB" w14:textId="634AAA06" w:rsidR="00802DD1" w:rsidRDefault="00802DD1" w:rsidP="00802DD1">
      <w:pPr>
        <w:pStyle w:val="fields"/>
      </w:pPr>
      <w:r>
        <w:t>0x000002</w:t>
      </w:r>
      <w:r>
        <w:tab/>
      </w:r>
      <w:proofErr w:type="spellStart"/>
      <w:r w:rsidR="00586F91" w:rsidRPr="00586F91">
        <w:rPr>
          <w:rStyle w:val="CodeChar"/>
        </w:rPr>
        <w:t>pos</w:t>
      </w:r>
      <w:proofErr w:type="spellEnd"/>
      <w:r w:rsidR="00586F91" w:rsidRPr="00586F91">
        <w:rPr>
          <w:rStyle w:val="CodeChar"/>
        </w:rPr>
        <w:t>-</w:t>
      </w:r>
      <w:r w:rsidR="00586F91">
        <w:rPr>
          <w:rStyle w:val="CodeChar"/>
        </w:rPr>
        <w:t>y</w:t>
      </w:r>
      <w:r w:rsidR="00586F91" w:rsidRPr="00586F91">
        <w:rPr>
          <w:rStyle w:val="CodeChar"/>
        </w:rPr>
        <w:t>-present</w:t>
      </w:r>
      <w:r w:rsidR="00586F91">
        <w:t xml:space="preserve">; </w:t>
      </w:r>
      <w:r w:rsidRPr="00802DD1">
        <w:t xml:space="preserve">indicates that the position is signalled along the </w:t>
      </w:r>
      <w:r>
        <w:t>y</w:t>
      </w:r>
      <w:r w:rsidRPr="00802DD1">
        <w:t xml:space="preserve"> axis</w:t>
      </w:r>
      <w:r>
        <w:t>.</w:t>
      </w:r>
    </w:p>
    <w:bookmarkEnd w:id="289"/>
    <w:p w14:paraId="676516E1" w14:textId="4E3D915D" w:rsidR="00802DD1" w:rsidRDefault="00802DD1" w:rsidP="00802DD1">
      <w:pPr>
        <w:pStyle w:val="fields"/>
      </w:pPr>
      <w:r>
        <w:t>0x000004</w:t>
      </w:r>
      <w:r>
        <w:tab/>
      </w:r>
      <w:proofErr w:type="spellStart"/>
      <w:r w:rsidR="00586F91" w:rsidRPr="00586F91">
        <w:rPr>
          <w:rStyle w:val="CodeChar"/>
        </w:rPr>
        <w:t>pos</w:t>
      </w:r>
      <w:proofErr w:type="spellEnd"/>
      <w:r w:rsidR="00586F91" w:rsidRPr="00586F91">
        <w:rPr>
          <w:rStyle w:val="CodeChar"/>
        </w:rPr>
        <w:t>-</w:t>
      </w:r>
      <w:r w:rsidR="00586F91">
        <w:rPr>
          <w:rStyle w:val="CodeChar"/>
        </w:rPr>
        <w:t>z</w:t>
      </w:r>
      <w:r w:rsidR="00586F91" w:rsidRPr="00586F91">
        <w:rPr>
          <w:rStyle w:val="CodeChar"/>
        </w:rPr>
        <w:t>-present</w:t>
      </w:r>
      <w:r w:rsidR="00586F91">
        <w:t xml:space="preserve">; </w:t>
      </w:r>
      <w:r w:rsidRPr="000C318F">
        <w:t>indicates that</w:t>
      </w:r>
      <w:r>
        <w:t xml:space="preserve"> the position is signalled along</w:t>
      </w:r>
      <w:r w:rsidRPr="00D66C10">
        <w:t xml:space="preserve"> </w:t>
      </w:r>
      <w:r>
        <w:t xml:space="preserve">the z </w:t>
      </w:r>
      <w:r w:rsidRPr="00D66C10">
        <w:t>axis</w:t>
      </w:r>
      <w:r>
        <w:t>.</w:t>
      </w:r>
    </w:p>
    <w:p w14:paraId="7CF12A3B" w14:textId="77777777" w:rsidR="00E62D9F" w:rsidRDefault="00E62D9F" w:rsidP="00E62D9F">
      <w:pPr>
        <w:pStyle w:val="fields"/>
      </w:pPr>
      <w:r>
        <w:t>0x000008</w:t>
      </w:r>
      <w:r>
        <w:tab/>
      </w:r>
      <w:r w:rsidRPr="00586F91">
        <w:rPr>
          <w:rStyle w:val="CodeChar"/>
        </w:rPr>
        <w:t>orientation-present</w:t>
      </w:r>
      <w:r>
        <w:t>; indicates that orientation is signalled.</w:t>
      </w:r>
    </w:p>
    <w:p w14:paraId="15EED9E1" w14:textId="1DEC4508" w:rsidR="00802DD1" w:rsidRDefault="00802DD1" w:rsidP="0091126E">
      <w:pPr>
        <w:pStyle w:val="fields"/>
      </w:pPr>
      <w:r>
        <w:t>0x000010</w:t>
      </w:r>
      <w:r>
        <w:tab/>
      </w:r>
      <w:r w:rsidR="00E37715" w:rsidRPr="00E37715">
        <w:rPr>
          <w:rStyle w:val="CodeChar"/>
        </w:rPr>
        <w:t>rot-</w:t>
      </w:r>
      <w:r w:rsidR="0005589C" w:rsidRPr="00E37715">
        <w:rPr>
          <w:rStyle w:val="CodeChar"/>
        </w:rPr>
        <w:t>large-</w:t>
      </w:r>
      <w:r w:rsidR="0005589C" w:rsidRPr="0005589C">
        <w:rPr>
          <w:rStyle w:val="CodeChar"/>
        </w:rPr>
        <w:t>field-size</w:t>
      </w:r>
      <w:r w:rsidR="0005589C">
        <w:t xml:space="preserve">; </w:t>
      </w:r>
      <w:r>
        <w:t xml:space="preserve">indicates </w:t>
      </w:r>
      <w:r w:rsidRPr="00802DD1">
        <w:t>that orientation elements are 32-bit integers</w:t>
      </w:r>
      <w:r>
        <w:t xml:space="preserve"> (otherwise</w:t>
      </w:r>
      <w:r w:rsidRPr="00506916">
        <w:t xml:space="preserve"> 16-bit integers</w:t>
      </w:r>
      <w:r>
        <w:t>).</w:t>
      </w:r>
    </w:p>
    <w:p w14:paraId="0D8E36F5" w14:textId="2AEED6E1" w:rsidR="0091126E" w:rsidRDefault="0091126E" w:rsidP="0091126E">
      <w:pPr>
        <w:pStyle w:val="fields"/>
      </w:pPr>
      <w:r>
        <w:t>0x000020</w:t>
      </w:r>
      <w:r>
        <w:tab/>
      </w:r>
      <w:r w:rsidR="00586F91" w:rsidRPr="00586F91">
        <w:rPr>
          <w:rStyle w:val="CodeChar"/>
        </w:rPr>
        <w:t>id-present</w:t>
      </w:r>
      <w:r w:rsidR="00586F91">
        <w:t xml:space="preserve">; </w:t>
      </w:r>
      <w:r w:rsidRPr="00506916">
        <w:t>indicates</w:t>
      </w:r>
      <w:r>
        <w:t xml:space="preserve"> that the </w:t>
      </w:r>
      <w:r w:rsidR="005A4E27">
        <w:t xml:space="preserve">world </w:t>
      </w:r>
      <w:r>
        <w:t>coordinate system id is signalled.</w:t>
      </w:r>
    </w:p>
    <w:p w14:paraId="7F8B1D48" w14:textId="215E3C8C" w:rsidR="00586F91" w:rsidRDefault="00586F91" w:rsidP="006820C1">
      <w:r>
        <w:t>Other</w:t>
      </w:r>
      <w:r w:rsidRPr="006820C1">
        <w:t xml:space="preserve"> </w:t>
      </w:r>
      <w:r w:rsidRPr="006820C1">
        <w:rPr>
          <w:rStyle w:val="CodeChar"/>
        </w:rPr>
        <w:t>flags</w:t>
      </w:r>
      <w:r w:rsidRPr="00586F91">
        <w:rPr>
          <w:szCs w:val="20"/>
          <w:lang w:eastAsia="ja-JP"/>
        </w:rPr>
        <w:t xml:space="preserve"> values are reserved.</w:t>
      </w:r>
    </w:p>
    <w:p w14:paraId="7175CDA9" w14:textId="0914D70F" w:rsidR="00E72F4C" w:rsidRDefault="006820C1" w:rsidP="006820C1">
      <w:r w:rsidRPr="006820C1">
        <w:t>Example</w:t>
      </w:r>
      <w:r w:rsidR="00E72F4C">
        <w:t xml:space="preserve">s of </w:t>
      </w:r>
      <w:r w:rsidRPr="006820C1">
        <w:t>use-cases</w:t>
      </w:r>
      <w:r w:rsidR="00E72F4C">
        <w:t xml:space="preserve"> are</w:t>
      </w:r>
      <w:r w:rsidRPr="006820C1">
        <w:t>:</w:t>
      </w:r>
    </w:p>
    <w:p w14:paraId="67CE7449" w14:textId="44475B10" w:rsidR="00F77B0C" w:rsidRDefault="00F77B0C" w:rsidP="005519F4">
      <w:pPr>
        <w:pStyle w:val="ListParagraph"/>
        <w:numPr>
          <w:ilvl w:val="0"/>
          <w:numId w:val="7"/>
        </w:numPr>
      </w:pPr>
      <w:r>
        <w:t>Simple stereo pair (typically only requires a baseline)</w:t>
      </w:r>
      <w:r w:rsidR="00D24AC2">
        <w:t>:</w:t>
      </w:r>
    </w:p>
    <w:p w14:paraId="39D02C8B" w14:textId="44C94AEC" w:rsidR="00DB391D" w:rsidRDefault="00E62D9F" w:rsidP="005519F4">
      <w:pPr>
        <w:pStyle w:val="ListParagraph"/>
        <w:numPr>
          <w:ilvl w:val="1"/>
          <w:numId w:val="7"/>
        </w:numPr>
      </w:pPr>
      <w:r>
        <w:t>Use</w:t>
      </w:r>
      <w:r w:rsidR="00F77B0C">
        <w:t xml:space="preserve"> </w:t>
      </w:r>
      <w:r w:rsidR="00F77B0C" w:rsidRPr="00CE1DED">
        <w:rPr>
          <w:rStyle w:val="CodeChar"/>
        </w:rPr>
        <w:t>flags</w:t>
      </w:r>
      <w:r w:rsidR="00F77B0C">
        <w:t xml:space="preserve"> value </w:t>
      </w:r>
      <w:proofErr w:type="spellStart"/>
      <w:r w:rsidR="003F1CF3" w:rsidRPr="003F1CF3">
        <w:rPr>
          <w:rStyle w:val="CodeChar"/>
        </w:rPr>
        <w:t>pos</w:t>
      </w:r>
      <w:proofErr w:type="spellEnd"/>
      <w:r w:rsidR="003F1CF3" w:rsidRPr="003F1CF3">
        <w:rPr>
          <w:rStyle w:val="CodeChar"/>
        </w:rPr>
        <w:t>-x-present</w:t>
      </w:r>
      <w:r w:rsidR="00D24AC2">
        <w:t>.</w:t>
      </w:r>
    </w:p>
    <w:p w14:paraId="7832C173" w14:textId="761A9634" w:rsidR="00DB391D" w:rsidRDefault="00F77B0C" w:rsidP="005519F4">
      <w:pPr>
        <w:pStyle w:val="ListParagraph"/>
        <w:numPr>
          <w:ilvl w:val="0"/>
          <w:numId w:val="7"/>
        </w:numPr>
      </w:pPr>
      <w:r>
        <w:t xml:space="preserve">Multiple cameras facing </w:t>
      </w:r>
      <w:r w:rsidR="0074370D">
        <w:t xml:space="preserve">the </w:t>
      </w:r>
      <w:r>
        <w:t xml:space="preserve">same direction (typically requires </w:t>
      </w:r>
      <w:r w:rsidR="0074370D">
        <w:t xml:space="preserve">a </w:t>
      </w:r>
      <w:r>
        <w:t>position in 2 or 3 axes)</w:t>
      </w:r>
      <w:r w:rsidR="00D24AC2">
        <w:t>:</w:t>
      </w:r>
    </w:p>
    <w:p w14:paraId="17793432" w14:textId="4044F132" w:rsidR="00DB391D" w:rsidRDefault="00E62D9F" w:rsidP="005519F4">
      <w:pPr>
        <w:pStyle w:val="ListParagraph"/>
        <w:numPr>
          <w:ilvl w:val="1"/>
          <w:numId w:val="7"/>
        </w:numPr>
      </w:pPr>
      <w:r>
        <w:t>Use</w:t>
      </w:r>
      <w:r w:rsidR="00F77B0C">
        <w:t xml:space="preserve"> </w:t>
      </w:r>
      <w:r w:rsidR="00F77B0C" w:rsidRPr="00CE1DED">
        <w:rPr>
          <w:rStyle w:val="CodeChar"/>
        </w:rPr>
        <w:t>flags</w:t>
      </w:r>
      <w:r w:rsidR="00F77B0C">
        <w:t xml:space="preserve"> </w:t>
      </w:r>
      <w:r w:rsidR="002F111F">
        <w:t xml:space="preserve"> value including at least one of </w:t>
      </w:r>
      <w:proofErr w:type="spellStart"/>
      <w:r w:rsidR="002F111F" w:rsidRPr="002F111F">
        <w:rPr>
          <w:rStyle w:val="CodeChar"/>
        </w:rPr>
        <w:t>pos</w:t>
      </w:r>
      <w:proofErr w:type="spellEnd"/>
      <w:r w:rsidR="002F111F" w:rsidRPr="002F111F">
        <w:rPr>
          <w:rStyle w:val="CodeChar"/>
        </w:rPr>
        <w:t>-x-present</w:t>
      </w:r>
      <w:r w:rsidR="002F111F">
        <w:t xml:space="preserve">, </w:t>
      </w:r>
      <w:proofErr w:type="spellStart"/>
      <w:r w:rsidR="002F111F" w:rsidRPr="002F111F">
        <w:rPr>
          <w:rStyle w:val="CodeChar"/>
        </w:rPr>
        <w:t>pos</w:t>
      </w:r>
      <w:proofErr w:type="spellEnd"/>
      <w:r w:rsidR="002F111F" w:rsidRPr="002F111F">
        <w:rPr>
          <w:rStyle w:val="CodeChar"/>
        </w:rPr>
        <w:t>-y-present</w:t>
      </w:r>
      <w:r w:rsidR="002F111F">
        <w:t xml:space="preserve"> or </w:t>
      </w:r>
      <w:proofErr w:type="spellStart"/>
      <w:r w:rsidR="002F111F" w:rsidRPr="002F111F">
        <w:rPr>
          <w:rStyle w:val="CodeChar"/>
        </w:rPr>
        <w:t>pos</w:t>
      </w:r>
      <w:proofErr w:type="spellEnd"/>
      <w:r w:rsidR="002F111F" w:rsidRPr="002F111F">
        <w:rPr>
          <w:rStyle w:val="CodeChar"/>
        </w:rPr>
        <w:t>-z-present</w:t>
      </w:r>
      <w:r w:rsidR="00F77B0C">
        <w:t xml:space="preserve"> (depending on which axes are non-zero)</w:t>
      </w:r>
      <w:r w:rsidR="003D4844">
        <w:t>.</w:t>
      </w:r>
    </w:p>
    <w:p w14:paraId="1D6B67D7" w14:textId="3709A2D4" w:rsidR="00DB391D" w:rsidRDefault="00F77B0C" w:rsidP="005519F4">
      <w:pPr>
        <w:pStyle w:val="ListParagraph"/>
        <w:numPr>
          <w:ilvl w:val="0"/>
          <w:numId w:val="7"/>
        </w:numPr>
      </w:pPr>
      <w:r>
        <w:t>Panorama image collections (typically only requires orientation)</w:t>
      </w:r>
      <w:r w:rsidR="003D4844">
        <w:t>:</w:t>
      </w:r>
    </w:p>
    <w:p w14:paraId="756C5B34" w14:textId="0C62FDEB" w:rsidR="00DB391D" w:rsidRDefault="00E62D9F" w:rsidP="005519F4">
      <w:pPr>
        <w:pStyle w:val="ListParagraph"/>
        <w:numPr>
          <w:ilvl w:val="1"/>
          <w:numId w:val="7"/>
        </w:numPr>
      </w:pPr>
      <w:r>
        <w:t xml:space="preserve">Use </w:t>
      </w:r>
      <w:r w:rsidR="00F77B0C" w:rsidRPr="00CE1DED">
        <w:rPr>
          <w:rStyle w:val="CodeChar"/>
        </w:rPr>
        <w:t>flags</w:t>
      </w:r>
      <w:r w:rsidR="00F77B0C">
        <w:t xml:space="preserve"> value </w:t>
      </w:r>
      <w:r w:rsidR="002F111F" w:rsidRPr="00586F91">
        <w:rPr>
          <w:rStyle w:val="CodeChar"/>
        </w:rPr>
        <w:t>orientation-present</w:t>
      </w:r>
      <w:r w:rsidR="003D4844">
        <w:t>.</w:t>
      </w:r>
    </w:p>
    <w:p w14:paraId="104C5344" w14:textId="4B6016F6" w:rsidR="00DB391D" w:rsidRDefault="00F77B0C" w:rsidP="005519F4">
      <w:pPr>
        <w:pStyle w:val="ListParagraph"/>
        <w:numPr>
          <w:ilvl w:val="0"/>
          <w:numId w:val="7"/>
        </w:numPr>
      </w:pPr>
      <w:r>
        <w:lastRenderedPageBreak/>
        <w:t>3D mapping image collections (typically requires both 3D position and orientation)</w:t>
      </w:r>
      <w:r w:rsidR="003D4844">
        <w:t>:</w:t>
      </w:r>
    </w:p>
    <w:p w14:paraId="4ED5C728" w14:textId="57DBEC46" w:rsidR="009F3F3A" w:rsidRDefault="00E62D9F" w:rsidP="005519F4">
      <w:pPr>
        <w:pStyle w:val="ListParagraph"/>
        <w:numPr>
          <w:ilvl w:val="1"/>
          <w:numId w:val="7"/>
        </w:numPr>
      </w:pPr>
      <w:r>
        <w:t>Use</w:t>
      </w:r>
      <w:r w:rsidR="002F111F" w:rsidRPr="002F111F">
        <w:t xml:space="preserve"> </w:t>
      </w:r>
      <w:r w:rsidR="002F111F" w:rsidRPr="002F111F">
        <w:rPr>
          <w:rStyle w:val="CodeChar"/>
        </w:rPr>
        <w:t>flags</w:t>
      </w:r>
      <w:r w:rsidR="002F111F" w:rsidRPr="002F111F">
        <w:t xml:space="preserve"> values </w:t>
      </w:r>
      <w:proofErr w:type="spellStart"/>
      <w:r w:rsidR="002F111F" w:rsidRPr="002F111F">
        <w:rPr>
          <w:rStyle w:val="CodeChar"/>
        </w:rPr>
        <w:t>pos</w:t>
      </w:r>
      <w:proofErr w:type="spellEnd"/>
      <w:r w:rsidR="002F111F" w:rsidRPr="002F111F">
        <w:rPr>
          <w:rStyle w:val="CodeChar"/>
        </w:rPr>
        <w:t>-x-present</w:t>
      </w:r>
      <w:r w:rsidR="002F111F">
        <w:t xml:space="preserve">, </w:t>
      </w:r>
      <w:proofErr w:type="spellStart"/>
      <w:r w:rsidR="002F111F" w:rsidRPr="002F111F">
        <w:rPr>
          <w:rStyle w:val="CodeChar"/>
        </w:rPr>
        <w:t>pos</w:t>
      </w:r>
      <w:proofErr w:type="spellEnd"/>
      <w:r w:rsidR="002F111F" w:rsidRPr="002F111F">
        <w:rPr>
          <w:rStyle w:val="CodeChar"/>
        </w:rPr>
        <w:t>-y-present</w:t>
      </w:r>
      <w:r>
        <w:t xml:space="preserve">, </w:t>
      </w:r>
      <w:proofErr w:type="spellStart"/>
      <w:r w:rsidR="002F111F" w:rsidRPr="002F111F">
        <w:rPr>
          <w:rStyle w:val="CodeChar"/>
        </w:rPr>
        <w:t>pos</w:t>
      </w:r>
      <w:proofErr w:type="spellEnd"/>
      <w:r w:rsidR="002F111F" w:rsidRPr="002F111F">
        <w:rPr>
          <w:rStyle w:val="CodeChar"/>
        </w:rPr>
        <w:t>-z-present</w:t>
      </w:r>
      <w:r w:rsidR="002F111F" w:rsidRPr="002F111F">
        <w:t xml:space="preserve"> and </w:t>
      </w:r>
      <w:r w:rsidR="002F111F" w:rsidRPr="002F111F">
        <w:rPr>
          <w:rStyle w:val="CodeChar"/>
        </w:rPr>
        <w:t>orientation-present</w:t>
      </w:r>
      <w:r w:rsidR="003D4844">
        <w:t>.</w:t>
      </w:r>
    </w:p>
    <w:p w14:paraId="31E8A1C6" w14:textId="0A6D6329" w:rsidR="00FF45AE" w:rsidRDefault="00742D03" w:rsidP="00FF45AE">
      <w:proofErr w:type="spellStart"/>
      <w:r>
        <w:rPr>
          <w:rStyle w:val="CodeChar"/>
        </w:rPr>
        <w:t>CameraExtrinsicMatrixProperty</w:t>
      </w:r>
      <w:proofErr w:type="spellEnd"/>
      <w:r w:rsidR="00FF45AE" w:rsidRPr="00F5207A">
        <w:t xml:space="preserve"> instances with the same </w:t>
      </w:r>
      <w:r w:rsidR="00FF45AE" w:rsidRPr="00FF45AE">
        <w:rPr>
          <w:rStyle w:val="CodeChar"/>
        </w:rPr>
        <w:t>id</w:t>
      </w:r>
      <w:r w:rsidR="00FF45AE" w:rsidRPr="00F5207A">
        <w:t xml:space="preserve"> </w:t>
      </w:r>
      <w:r w:rsidR="00FF45AE">
        <w:t xml:space="preserve">value </w:t>
      </w:r>
      <w:r w:rsidR="00FF45AE" w:rsidRPr="00F5207A">
        <w:t xml:space="preserve">indicate that the associated image items were captured in the same </w:t>
      </w:r>
      <w:r w:rsidR="005A4E27">
        <w:t xml:space="preserve">world </w:t>
      </w:r>
      <w:r w:rsidR="00FF45AE" w:rsidRPr="00F5207A">
        <w:t>coordinate system.</w:t>
      </w:r>
    </w:p>
    <w:p w14:paraId="5E4E7227" w14:textId="56DF5373" w:rsidR="00EC7429" w:rsidRDefault="00EC7429" w:rsidP="00875E1E">
      <w:r w:rsidRPr="002F111F">
        <w:t xml:space="preserve">When </w:t>
      </w:r>
      <w:r w:rsidRPr="008C3193">
        <w:rPr>
          <w:rStyle w:val="CodeChar"/>
        </w:rPr>
        <w:t>version</w:t>
      </w:r>
      <w:r w:rsidRPr="002F111F">
        <w:t xml:space="preserve"> equals </w:t>
      </w:r>
      <w:r>
        <w:t>0, the following applies:</w:t>
      </w:r>
    </w:p>
    <w:p w14:paraId="335C401B" w14:textId="2181D105" w:rsidR="002E37D1" w:rsidRDefault="002E37D1" w:rsidP="005B045A">
      <w:pPr>
        <w:pStyle w:val="ListParagraph"/>
        <w:numPr>
          <w:ilvl w:val="0"/>
          <w:numId w:val="7"/>
        </w:numPr>
      </w:pPr>
      <w:r w:rsidRPr="002E37D1">
        <w:t>The variable</w:t>
      </w:r>
      <w:r w:rsidRPr="00EC7429">
        <w:t xml:space="preserve"> </w:t>
      </w:r>
      <w:bookmarkStart w:id="290" w:name="_Hlk104311576"/>
      <w:proofErr w:type="spellStart"/>
      <w:r w:rsidRPr="00EC7429">
        <w:rPr>
          <w:i/>
          <w:iCs/>
        </w:rPr>
        <w:t>orientationPrecision</w:t>
      </w:r>
      <w:bookmarkEnd w:id="290"/>
      <w:proofErr w:type="spellEnd"/>
      <w:r>
        <w:t xml:space="preserve"> is set equal to (</w:t>
      </w:r>
      <w:r w:rsidR="00EC7429">
        <w:t>(</w:t>
      </w:r>
      <w:r w:rsidRPr="00EC7429">
        <w:rPr>
          <w:rStyle w:val="CodeChar"/>
        </w:rPr>
        <w:t>flags</w:t>
      </w:r>
      <w:r>
        <w:t xml:space="preserve"> &amp; </w:t>
      </w:r>
      <w:r w:rsidR="00EC7429" w:rsidRPr="00EC7429">
        <w:rPr>
          <w:rStyle w:val="CodeChar"/>
        </w:rPr>
        <w:t>rot-large-field-size</w:t>
      </w:r>
      <w:r w:rsidR="00EC7429" w:rsidRPr="00EC7429">
        <w:t>)</w:t>
      </w:r>
      <w:r w:rsidR="00EC7429">
        <w:t>?16:0</w:t>
      </w:r>
      <w:r>
        <w:t>).</w:t>
      </w:r>
    </w:p>
    <w:p w14:paraId="0FD76D31" w14:textId="60623A1C" w:rsidR="00875E1E" w:rsidRPr="0098726D" w:rsidRDefault="00875E1E" w:rsidP="005B045A">
      <w:pPr>
        <w:pStyle w:val="ListParagraph"/>
        <w:numPr>
          <w:ilvl w:val="0"/>
          <w:numId w:val="19"/>
        </w:numPr>
      </w:pPr>
      <w:r w:rsidRPr="0098726D">
        <w:t>The values of the quaternion representation are computed as follows:</w:t>
      </w:r>
    </w:p>
    <w:p w14:paraId="78A107A5" w14:textId="5866AF19" w:rsidR="00875E1E" w:rsidRPr="002431A6" w:rsidRDefault="00875E1E" w:rsidP="005B045A">
      <w:pPr>
        <w:ind w:left="720"/>
        <w:rPr>
          <w:noProof/>
          <w:lang w:val="fr-FR"/>
        </w:rPr>
      </w:pPr>
      <w:r w:rsidRPr="002431A6">
        <w:rPr>
          <w:i/>
          <w:iCs/>
          <w:noProof/>
          <w:lang w:val="fr-FR"/>
        </w:rPr>
        <w:t>qX</w:t>
      </w:r>
      <w:r w:rsidRPr="002431A6">
        <w:rPr>
          <w:noProof/>
          <w:lang w:val="fr-FR"/>
        </w:rPr>
        <w:t xml:space="preserve"> = </w:t>
      </w:r>
      <w:proofErr w:type="spellStart"/>
      <w:r w:rsidRPr="00875E1E">
        <w:rPr>
          <w:rStyle w:val="CodeChar"/>
        </w:rPr>
        <w:t>quat_x</w:t>
      </w:r>
      <w:proofErr w:type="spellEnd"/>
      <w:r w:rsidRPr="002431A6">
        <w:rPr>
          <w:noProof/>
          <w:lang w:val="fr-FR"/>
        </w:rPr>
        <w:t xml:space="preserve"> / 2</w:t>
      </w:r>
      <w:r w:rsidRPr="002431A6">
        <w:rPr>
          <w:noProof/>
          <w:vertAlign w:val="superscript"/>
          <w:lang w:val="fr-FR"/>
        </w:rPr>
        <w:t xml:space="preserve">14 + </w:t>
      </w:r>
      <w:proofErr w:type="spellStart"/>
      <w:r w:rsidR="002E37D1" w:rsidRPr="002E37D1">
        <w:rPr>
          <w:i/>
          <w:iCs/>
          <w:vertAlign w:val="superscript"/>
        </w:rPr>
        <w:t>orientationPrecision</w:t>
      </w:r>
      <w:proofErr w:type="spellEnd"/>
    </w:p>
    <w:p w14:paraId="51E9444C" w14:textId="76583B47" w:rsidR="00875E1E" w:rsidRPr="002431A6" w:rsidRDefault="00875E1E" w:rsidP="005B045A">
      <w:pPr>
        <w:ind w:left="720"/>
        <w:rPr>
          <w:noProof/>
          <w:lang w:val="fr-FR"/>
        </w:rPr>
      </w:pPr>
      <w:r w:rsidRPr="002431A6">
        <w:rPr>
          <w:i/>
          <w:iCs/>
          <w:noProof/>
          <w:lang w:val="fr-FR"/>
        </w:rPr>
        <w:t>qY</w:t>
      </w:r>
      <w:r w:rsidRPr="002431A6">
        <w:rPr>
          <w:noProof/>
          <w:lang w:val="fr-FR"/>
        </w:rPr>
        <w:t xml:space="preserve"> = </w:t>
      </w:r>
      <w:proofErr w:type="spellStart"/>
      <w:r w:rsidRPr="00E95A2D">
        <w:rPr>
          <w:rStyle w:val="CodeChar"/>
        </w:rPr>
        <w:t>quat_y</w:t>
      </w:r>
      <w:proofErr w:type="spellEnd"/>
      <w:r w:rsidRPr="002431A6">
        <w:rPr>
          <w:noProof/>
          <w:lang w:val="fr-FR"/>
        </w:rPr>
        <w:t xml:space="preserve"> / 2</w:t>
      </w:r>
      <w:r w:rsidRPr="002431A6">
        <w:rPr>
          <w:noProof/>
          <w:vertAlign w:val="superscript"/>
          <w:lang w:val="fr-FR"/>
        </w:rPr>
        <w:t xml:space="preserve">14 + </w:t>
      </w:r>
      <w:proofErr w:type="spellStart"/>
      <w:r w:rsidR="002E37D1" w:rsidRPr="002E37D1">
        <w:rPr>
          <w:i/>
          <w:iCs/>
          <w:vertAlign w:val="superscript"/>
        </w:rPr>
        <w:t>orientationPrecision</w:t>
      </w:r>
      <w:proofErr w:type="spellEnd"/>
    </w:p>
    <w:p w14:paraId="5684B4FC" w14:textId="354DB135" w:rsidR="00875E1E" w:rsidRPr="002431A6" w:rsidRDefault="00875E1E" w:rsidP="005B045A">
      <w:pPr>
        <w:ind w:left="720"/>
        <w:rPr>
          <w:noProof/>
          <w:lang w:val="fr-FR"/>
        </w:rPr>
      </w:pPr>
      <w:r w:rsidRPr="002431A6">
        <w:rPr>
          <w:i/>
          <w:iCs/>
          <w:noProof/>
          <w:lang w:val="fr-FR"/>
        </w:rPr>
        <w:t>qZ</w:t>
      </w:r>
      <w:r w:rsidRPr="002431A6">
        <w:rPr>
          <w:noProof/>
          <w:lang w:val="fr-FR"/>
        </w:rPr>
        <w:t xml:space="preserve"> = </w:t>
      </w:r>
      <w:proofErr w:type="spellStart"/>
      <w:r w:rsidRPr="00E95A2D">
        <w:rPr>
          <w:rStyle w:val="CodeChar"/>
        </w:rPr>
        <w:t>quat_z</w:t>
      </w:r>
      <w:proofErr w:type="spellEnd"/>
      <w:r w:rsidRPr="002431A6">
        <w:rPr>
          <w:noProof/>
          <w:lang w:val="fr-FR"/>
        </w:rPr>
        <w:t xml:space="preserve"> / 2</w:t>
      </w:r>
      <w:r w:rsidRPr="002431A6">
        <w:rPr>
          <w:noProof/>
          <w:vertAlign w:val="superscript"/>
          <w:lang w:val="fr-FR"/>
        </w:rPr>
        <w:t xml:space="preserve">14 + </w:t>
      </w:r>
      <w:bookmarkStart w:id="291" w:name="_Hlk104312178"/>
      <w:proofErr w:type="spellStart"/>
      <w:r w:rsidR="002E37D1" w:rsidRPr="002E37D1">
        <w:rPr>
          <w:i/>
          <w:iCs/>
          <w:vertAlign w:val="superscript"/>
        </w:rPr>
        <w:t>orientationPrecision</w:t>
      </w:r>
      <w:bookmarkEnd w:id="291"/>
      <w:proofErr w:type="spellEnd"/>
    </w:p>
    <w:p w14:paraId="4184CF91" w14:textId="7F93F27F" w:rsidR="008C1F38" w:rsidRDefault="008C1F38" w:rsidP="008C1F38">
      <w:pPr>
        <w:pStyle w:val="Note"/>
      </w:pPr>
      <w:r w:rsidRPr="008C1F38">
        <w:t>NOTE</w:t>
      </w:r>
      <w:r>
        <w:t> </w:t>
      </w:r>
      <w:r w:rsidR="00B460C0">
        <w:t>2</w:t>
      </w:r>
      <w:r>
        <w:tab/>
      </w:r>
      <w:r w:rsidRPr="008C1F38">
        <w:t>Formulas above use a floating-point division, not an integer division.</w:t>
      </w:r>
    </w:p>
    <w:p w14:paraId="3C200CA0" w14:textId="20E66386" w:rsidR="00875E1E" w:rsidRPr="005905AF" w:rsidRDefault="00875E1E" w:rsidP="005B045A">
      <w:pPr>
        <w:pStyle w:val="ListParagraph"/>
        <w:numPr>
          <w:ilvl w:val="0"/>
          <w:numId w:val="20"/>
        </w:numPr>
      </w:pPr>
      <w:r w:rsidRPr="005905AF">
        <w:t>It is a requirement of bitstream conformance that:</w:t>
      </w:r>
    </w:p>
    <w:p w14:paraId="3491313D" w14:textId="30608859" w:rsidR="00875E1E" w:rsidRPr="005905AF" w:rsidRDefault="00875E1E" w:rsidP="005B045A">
      <w:pPr>
        <w:ind w:left="360" w:firstLine="403"/>
      </w:pPr>
      <w:r w:rsidRPr="00E95A2D">
        <w:rPr>
          <w:i/>
          <w:iCs/>
        </w:rPr>
        <w:t>qX</w:t>
      </w:r>
      <w:r w:rsidRPr="005905AF">
        <w:rPr>
          <w:vertAlign w:val="superscript"/>
        </w:rPr>
        <w:t>2</w:t>
      </w:r>
      <w:r w:rsidRPr="005905AF">
        <w:t xml:space="preserve"> + </w:t>
      </w:r>
      <w:r w:rsidRPr="00E95A2D">
        <w:rPr>
          <w:i/>
          <w:iCs/>
        </w:rPr>
        <w:t>qY</w:t>
      </w:r>
      <w:r w:rsidRPr="005905AF">
        <w:rPr>
          <w:vertAlign w:val="superscript"/>
        </w:rPr>
        <w:t>2</w:t>
      </w:r>
      <w:r w:rsidRPr="005905AF">
        <w:t xml:space="preserve"> +</w:t>
      </w:r>
      <w:r w:rsidR="007B23E8">
        <w:t xml:space="preserve"> </w:t>
      </w:r>
      <w:r w:rsidRPr="00E95A2D">
        <w:rPr>
          <w:i/>
          <w:iCs/>
        </w:rPr>
        <w:t>qZ</w:t>
      </w:r>
      <w:r w:rsidRPr="005905AF">
        <w:rPr>
          <w:vertAlign w:val="superscript"/>
        </w:rPr>
        <w:t>2</w:t>
      </w:r>
      <w:r w:rsidRPr="005905AF">
        <w:t xml:space="preserve"> &lt;= 1</w:t>
      </w:r>
    </w:p>
    <w:p w14:paraId="411AC634" w14:textId="77777777" w:rsidR="00875E1E" w:rsidRPr="005905AF" w:rsidRDefault="00875E1E" w:rsidP="005B045A">
      <w:pPr>
        <w:pStyle w:val="ListParagraph"/>
        <w:numPr>
          <w:ilvl w:val="0"/>
          <w:numId w:val="21"/>
        </w:numPr>
      </w:pPr>
      <w:r w:rsidRPr="005905AF">
        <w:t xml:space="preserve">The fourth component of the quaternion representation, </w:t>
      </w:r>
      <w:proofErr w:type="spellStart"/>
      <w:r w:rsidRPr="00EC7429">
        <w:rPr>
          <w:i/>
          <w:iCs/>
        </w:rPr>
        <w:t>qW</w:t>
      </w:r>
      <w:proofErr w:type="spellEnd"/>
      <w:r w:rsidRPr="005905AF">
        <w:t>, is computed as follows:</w:t>
      </w:r>
    </w:p>
    <w:p w14:paraId="3B3298F3" w14:textId="5F04F331" w:rsidR="00875E1E" w:rsidRDefault="00875E1E" w:rsidP="005B045A">
      <w:pPr>
        <w:ind w:left="720"/>
      </w:pPr>
      <w:proofErr w:type="spellStart"/>
      <w:r w:rsidRPr="00C40A5B">
        <w:rPr>
          <w:i/>
          <w:iCs/>
        </w:rPr>
        <w:t>qW</w:t>
      </w:r>
      <w:proofErr w:type="spellEnd"/>
      <w:r w:rsidRPr="005905AF">
        <w:t xml:space="preserve"> = </w:t>
      </w:r>
      <w:r>
        <w:t xml:space="preserve">abs( </w:t>
      </w:r>
      <w:r w:rsidR="00E95A2D">
        <w:t>s</w:t>
      </w:r>
      <w:r w:rsidRPr="005905AF">
        <w:t xml:space="preserve">qrt( 1 – ( </w:t>
      </w:r>
      <w:r w:rsidRPr="00C40A5B">
        <w:rPr>
          <w:i/>
          <w:iCs/>
        </w:rPr>
        <w:t>qX</w:t>
      </w:r>
      <w:r w:rsidRPr="005905AF">
        <w:rPr>
          <w:vertAlign w:val="superscript"/>
        </w:rPr>
        <w:t>2</w:t>
      </w:r>
      <w:r w:rsidRPr="005905AF">
        <w:t xml:space="preserve"> + </w:t>
      </w:r>
      <w:r w:rsidRPr="00C40A5B">
        <w:rPr>
          <w:i/>
          <w:iCs/>
        </w:rPr>
        <w:t>qY</w:t>
      </w:r>
      <w:r w:rsidRPr="005905AF">
        <w:rPr>
          <w:vertAlign w:val="superscript"/>
        </w:rPr>
        <w:t>2</w:t>
      </w:r>
      <w:r w:rsidRPr="005905AF">
        <w:t xml:space="preserve"> + </w:t>
      </w:r>
      <w:r w:rsidRPr="00C40A5B">
        <w:rPr>
          <w:i/>
          <w:iCs/>
        </w:rPr>
        <w:t>qZ</w:t>
      </w:r>
      <w:r w:rsidRPr="005905AF">
        <w:rPr>
          <w:vertAlign w:val="superscript"/>
        </w:rPr>
        <w:t>2</w:t>
      </w:r>
      <w:r w:rsidRPr="005905AF">
        <w:t xml:space="preserve"> ) )</w:t>
      </w:r>
    </w:p>
    <w:p w14:paraId="57820437" w14:textId="0C3C7E58" w:rsidR="00FF45AE" w:rsidRDefault="00875E1E" w:rsidP="00C40A5B">
      <w:pPr>
        <w:pStyle w:val="Note"/>
      </w:pPr>
      <w:r>
        <w:t>NOTE</w:t>
      </w:r>
      <w:r w:rsidR="008C1F38">
        <w:t> </w:t>
      </w:r>
      <w:r w:rsidR="00B460C0">
        <w:t>3</w:t>
      </w:r>
      <w:r w:rsidR="008C1F38">
        <w:tab/>
      </w:r>
      <w:r>
        <w:t xml:space="preserve">In the context of this specification </w:t>
      </w:r>
      <w:proofErr w:type="spellStart"/>
      <w:r w:rsidRPr="00C40A5B">
        <w:rPr>
          <w:i/>
          <w:iCs/>
        </w:rPr>
        <w:t>qW</w:t>
      </w:r>
      <w:proofErr w:type="spellEnd"/>
      <w:r>
        <w:t xml:space="preserve"> is always positive. If a negative </w:t>
      </w:r>
      <w:proofErr w:type="spellStart"/>
      <w:r w:rsidRPr="00C40A5B">
        <w:rPr>
          <w:i/>
          <w:iCs/>
        </w:rPr>
        <w:t>qW</w:t>
      </w:r>
      <w:proofErr w:type="spellEnd"/>
      <w:r>
        <w:t xml:space="preserve"> is desired, one </w:t>
      </w:r>
      <w:r w:rsidR="007D6D33">
        <w:t>can</w:t>
      </w:r>
      <w:r>
        <w:t xml:space="preserve"> signal all three syntax elements, </w:t>
      </w:r>
      <w:proofErr w:type="spellStart"/>
      <w:r w:rsidRPr="00C40A5B">
        <w:rPr>
          <w:rStyle w:val="CodeChar"/>
        </w:rPr>
        <w:t>quat_x</w:t>
      </w:r>
      <w:proofErr w:type="spellEnd"/>
      <w:r>
        <w:t xml:space="preserve">, </w:t>
      </w:r>
      <w:proofErr w:type="spellStart"/>
      <w:r w:rsidRPr="00C40A5B">
        <w:rPr>
          <w:rStyle w:val="CodeChar"/>
        </w:rPr>
        <w:t>quat_y</w:t>
      </w:r>
      <w:proofErr w:type="spellEnd"/>
      <w:r>
        <w:t xml:space="preserve"> and </w:t>
      </w:r>
      <w:proofErr w:type="spellStart"/>
      <w:r w:rsidRPr="003B53C3">
        <w:rPr>
          <w:rStyle w:val="CodeChar"/>
        </w:rPr>
        <w:t>quat_z</w:t>
      </w:r>
      <w:proofErr w:type="spellEnd"/>
      <w:r>
        <w:t>, with an opposite sign, which is equivalent.</w:t>
      </w:r>
    </w:p>
    <w:p w14:paraId="2775FD8D" w14:textId="6A0C883D" w:rsidR="0074370D" w:rsidRDefault="0074370D" w:rsidP="005B045A">
      <w:pPr>
        <w:pStyle w:val="ListParagraph"/>
        <w:numPr>
          <w:ilvl w:val="0"/>
          <w:numId w:val="22"/>
        </w:numPr>
      </w:pPr>
      <w:r>
        <w:t xml:space="preserve">The camera extrinsic matrix signalled with the </w:t>
      </w:r>
      <w:proofErr w:type="spellStart"/>
      <w:r w:rsidRPr="00EC7429">
        <w:rPr>
          <w:rFonts w:ascii="Courier New" w:hAnsi="Courier New" w:cs="Courier New"/>
        </w:rPr>
        <w:t>CameraExtrinsicMatrix</w:t>
      </w:r>
      <w:proofErr w:type="spellEnd"/>
      <w:r>
        <w:t xml:space="preserve"> describes the transformation </w:t>
      </w:r>
      <w:r w:rsidR="005A4E27">
        <w:t xml:space="preserve">of the camera coordinate system </w:t>
      </w:r>
      <w:r>
        <w:t xml:space="preserve">relative to the world coordinate system with the rotation matrix </w:t>
      </w:r>
      <m:oMath>
        <m:sSub>
          <m:sSubPr>
            <m:ctrlPr>
              <w:rPr>
                <w:rFonts w:ascii="Cambria Math" w:hAnsi="Cambria Math"/>
                <w:i/>
              </w:rPr>
            </m:ctrlPr>
          </m:sSubPr>
          <m:e>
            <m:r>
              <w:rPr>
                <w:rFonts w:ascii="Cambria Math" w:hAnsi="Cambria Math"/>
              </w:rPr>
              <m:t>R</m:t>
            </m:r>
          </m:e>
          <m:sub>
            <m:r>
              <w:rPr>
                <w:rFonts w:ascii="Cambria Math" w:hAnsi="Cambria Math"/>
              </w:rPr>
              <m:t>C</m:t>
            </m:r>
          </m:sub>
        </m:sSub>
      </m:oMath>
      <w:r>
        <w:t xml:space="preserve"> based on the unit quaternion as follows:</w:t>
      </w:r>
    </w:p>
    <w:p w14:paraId="0ED76805" w14:textId="2B481138" w:rsidR="0074370D" w:rsidRPr="00596FC7" w:rsidRDefault="001C0339" w:rsidP="0074370D">
      <w:pPr>
        <w:rPr>
          <w:color w:val="000000" w:themeColor="text1"/>
        </w:rPr>
      </w:pPr>
      <m:oMathPara>
        <m:oMath>
          <m:sSub>
            <m:sSubPr>
              <m:ctrlPr>
                <w:rPr>
                  <w:rFonts w:ascii="Cambria Math" w:hAnsi="Cambria Math"/>
                  <w:color w:val="000000" w:themeColor="text1"/>
                </w:rPr>
              </m:ctrlPr>
            </m:sSubPr>
            <m:e>
              <m:r>
                <w:rPr>
                  <w:rFonts w:ascii="Cambria Math" w:hAnsi="Cambria Math"/>
                  <w:color w:val="000000" w:themeColor="text1"/>
                </w:rPr>
                <m:t>R</m:t>
              </m:r>
            </m:e>
            <m:sub>
              <m:r>
                <w:rPr>
                  <w:rFonts w:ascii="Cambria Math" w:hAnsi="Cambria Math"/>
                  <w:color w:val="000000" w:themeColor="text1"/>
                </w:rPr>
                <m:t>C</m:t>
              </m:r>
            </m:sub>
          </m:sSub>
          <m:r>
            <m:rPr>
              <m:sty m:val="p"/>
            </m:rPr>
            <w:rPr>
              <w:rFonts w:ascii="Cambria Math" w:hAnsi="Cambria Math"/>
              <w:color w:val="000000" w:themeColor="text1"/>
            </w:rPr>
            <m:t> = </m:t>
          </m:r>
          <m:d>
            <m:dPr>
              <m:begChr m:val="["/>
              <m:endChr m:val="]"/>
              <m:ctrlPr>
                <w:rPr>
                  <w:rFonts w:ascii="Cambria Math" w:hAnsi="Cambria Math"/>
                  <w:color w:val="000000" w:themeColor="text1"/>
                </w:rPr>
              </m:ctrlPr>
            </m:dPr>
            <m:e>
              <m:m>
                <m:mPr>
                  <m:mcs>
                    <m:mc>
                      <m:mcPr>
                        <m:count m:val="3"/>
                        <m:mcJc m:val="center"/>
                      </m:mcPr>
                    </m:mc>
                  </m:mcs>
                  <m:ctrlPr>
                    <w:rPr>
                      <w:rFonts w:ascii="Cambria Math" w:hAnsi="Cambria Math"/>
                      <w:i/>
                      <w:color w:val="000000" w:themeColor="text1"/>
                    </w:rPr>
                  </m:ctrlPr>
                </m:mPr>
                <m:mr>
                  <m:e>
                    <m:r>
                      <m:rPr>
                        <m:sty m:val="p"/>
                      </m:rPr>
                      <w:rPr>
                        <w:rFonts w:ascii="Cambria Math" w:hAnsi="Cambria Math"/>
                        <w:color w:val="000000" w:themeColor="text1"/>
                      </w:rPr>
                      <m:t>1-2</m:t>
                    </m:r>
                    <m:r>
                      <m:rPr>
                        <m:sty m:val="p"/>
                      </m:rPr>
                      <w:rPr>
                        <w:rFonts w:ascii="Cambria Math" w:hAnsi="Cambria Math"/>
                      </w:rPr>
                      <m:t>×</m:t>
                    </m:r>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qY</m:t>
                        </m:r>
                      </m:e>
                      <m:sup>
                        <m:r>
                          <m:rPr>
                            <m:sty m:val="p"/>
                          </m:rPr>
                          <w:rPr>
                            <w:rFonts w:ascii="Cambria Math" w:hAnsi="Cambria Math"/>
                            <w:color w:val="000000" w:themeColor="text1"/>
                          </w:rPr>
                          <m:t>2</m:t>
                        </m:r>
                      </m:sup>
                    </m:sSup>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qZ</m:t>
                        </m:r>
                      </m:e>
                      <m:sup>
                        <m:r>
                          <m:rPr>
                            <m:sty m:val="p"/>
                          </m:rPr>
                          <w:rPr>
                            <w:rFonts w:ascii="Cambria Math" w:hAnsi="Cambria Math"/>
                            <w:color w:val="000000" w:themeColor="text1"/>
                          </w:rPr>
                          <m:t>2</m:t>
                        </m:r>
                      </m:sup>
                    </m:sSup>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qY</m:t>
                    </m:r>
                    <m:r>
                      <m:rPr>
                        <m:sty m:val="p"/>
                      </m:rPr>
                      <w:rPr>
                        <w:rFonts w:ascii="Cambria Math" w:hAnsi="Cambria Math"/>
                        <w:color w:val="000000" w:themeColor="text1"/>
                      </w:rPr>
                      <m:t>-</m:t>
                    </m:r>
                    <m:r>
                      <w:rPr>
                        <w:rFonts w:ascii="Cambria Math" w:hAnsi="Cambria Math"/>
                        <w:color w:val="000000" w:themeColor="text1"/>
                      </w:rPr>
                      <m:t>qZ</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mr>
                <m:mr>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qY</m:t>
                    </m:r>
                    <m:r>
                      <m:rPr>
                        <m:sty m:val="p"/>
                      </m:rPr>
                      <w:rPr>
                        <w:rFonts w:ascii="Cambria Math" w:hAnsi="Cambria Math"/>
                        <w:color w:val="000000" w:themeColor="text1"/>
                      </w:rPr>
                      <m:t>+</m:t>
                    </m:r>
                    <m:r>
                      <w:rPr>
                        <w:rFonts w:ascii="Cambria Math" w:hAnsi="Cambria Math"/>
                        <w:color w:val="000000" w:themeColor="text1"/>
                      </w:rPr>
                      <m:t>qZ</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1-2</m:t>
                    </m:r>
                    <m:r>
                      <m:rPr>
                        <m:sty m:val="p"/>
                      </m:rPr>
                      <w:rPr>
                        <w:rFonts w:ascii="Cambria Math" w:hAnsi="Cambria Math"/>
                      </w:rPr>
                      <m:t>×</m:t>
                    </m:r>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qX</m:t>
                        </m:r>
                      </m:e>
                      <m:sup>
                        <m:r>
                          <m:rPr>
                            <m:sty m:val="p"/>
                          </m:rPr>
                          <w:rPr>
                            <w:rFonts w:ascii="Cambria Math" w:hAnsi="Cambria Math"/>
                            <w:color w:val="000000" w:themeColor="text1"/>
                          </w:rPr>
                          <m:t>2</m:t>
                        </m:r>
                      </m:sup>
                    </m:sSup>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qZ</m:t>
                        </m:r>
                      </m:e>
                      <m:sup>
                        <m:r>
                          <m:rPr>
                            <m:sty m:val="p"/>
                          </m:rPr>
                          <w:rPr>
                            <w:rFonts w:ascii="Cambria Math" w:hAnsi="Cambria Math"/>
                            <w:color w:val="000000" w:themeColor="text1"/>
                          </w:rPr>
                          <m:t>2</m:t>
                        </m:r>
                      </m:sup>
                    </m:sSup>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mr>
                <m:mr>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1-2</m:t>
                    </m:r>
                    <m:r>
                      <m:rPr>
                        <m:sty m:val="p"/>
                      </m:rPr>
                      <w:rPr>
                        <w:rFonts w:ascii="Cambria Math" w:hAnsi="Cambria Math"/>
                      </w:rPr>
                      <m:t>×</m:t>
                    </m:r>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qX</m:t>
                        </m:r>
                      </m:e>
                      <m:sup>
                        <m:r>
                          <m:rPr>
                            <m:sty m:val="p"/>
                          </m:rPr>
                          <w:rPr>
                            <w:rFonts w:ascii="Cambria Math" w:hAnsi="Cambria Math"/>
                            <w:color w:val="000000" w:themeColor="text1"/>
                          </w:rPr>
                          <m:t>2</m:t>
                        </m:r>
                      </m:sup>
                    </m:sSup>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qY</m:t>
                        </m:r>
                      </m:e>
                      <m:sup>
                        <m:r>
                          <m:rPr>
                            <m:sty m:val="p"/>
                          </m:rPr>
                          <w:rPr>
                            <w:rFonts w:ascii="Cambria Math" w:hAnsi="Cambria Math"/>
                            <w:color w:val="000000" w:themeColor="text1"/>
                          </w:rPr>
                          <m:t>2</m:t>
                        </m:r>
                      </m:sup>
                    </m:sSup>
                    <m:r>
                      <m:rPr>
                        <m:sty m:val="p"/>
                      </m:rPr>
                      <w:rPr>
                        <w:rFonts w:ascii="Cambria Math" w:hAnsi="Cambria Math"/>
                        <w:color w:val="000000" w:themeColor="text1"/>
                      </w:rPr>
                      <m:t>)</m:t>
                    </m:r>
                  </m:e>
                </m:mr>
              </m:m>
            </m:e>
          </m:d>
        </m:oMath>
      </m:oMathPara>
    </w:p>
    <w:p w14:paraId="1A2D89A3" w14:textId="7E3F98F2" w:rsidR="0074370D" w:rsidRDefault="0060582B" w:rsidP="005B045A">
      <w:pPr>
        <w:ind w:left="403"/>
      </w:pPr>
      <w:r>
        <w:t>a</w:t>
      </w:r>
      <w:r w:rsidR="0074370D">
        <w:t xml:space="preserve">nd the camera position </w:t>
      </w:r>
      <m:oMath>
        <m:r>
          <w:rPr>
            <w:rFonts w:ascii="Cambria Math" w:hAnsi="Cambria Math"/>
          </w:rPr>
          <m:t>P</m:t>
        </m:r>
      </m:oMath>
      <w:r w:rsidR="0074370D">
        <w:t xml:space="preserve"> signaled as:</w:t>
      </w:r>
    </w:p>
    <w:p w14:paraId="0F4327B5" w14:textId="1D5BC763" w:rsidR="0074370D" w:rsidRPr="003B2D07" w:rsidRDefault="0074370D" w:rsidP="0074370D">
      <w:pPr>
        <w:rPr>
          <w:color w:val="000000" w:themeColor="text1"/>
        </w:rPr>
      </w:pPr>
      <m:oMathPara>
        <m:oMath>
          <m:r>
            <m:rPr>
              <m:sty m:val="p"/>
            </m:rPr>
            <w:rPr>
              <w:rFonts w:ascii="Cambria Math" w:hAnsi="Cambria Math" w:cs="Courier New"/>
              <w:color w:val="000000" w:themeColor="text1"/>
            </w:rPr>
            <m:t>P = </m:t>
          </m:r>
          <m:d>
            <m:dPr>
              <m:begChr m:val="["/>
              <m:endChr m:val="]"/>
              <m:ctrlPr>
                <w:rPr>
                  <w:rFonts w:ascii="Cambria Math" w:hAnsi="Cambria Math" w:cs="Courier New"/>
                  <w:color w:val="000000" w:themeColor="text1"/>
                </w:rPr>
              </m:ctrlPr>
            </m:dPr>
            <m:e>
              <m:m>
                <m:mPr>
                  <m:mcs>
                    <m:mc>
                      <m:mcPr>
                        <m:count m:val="1"/>
                        <m:mcJc m:val="center"/>
                      </m:mcPr>
                    </m:mc>
                  </m:mcs>
                  <m:ctrlPr>
                    <w:rPr>
                      <w:rFonts w:ascii="Cambria Math" w:hAnsi="Cambria Math" w:cs="Courier New"/>
                      <w:i/>
                      <w:color w:val="000000" w:themeColor="text1"/>
                    </w:rPr>
                  </m:ctrlPr>
                </m:mPr>
                <m:mr>
                  <m:e>
                    <m:r>
                      <w:rPr>
                        <w:rFonts w:ascii="Cambria Math" w:hAnsi="Cambria Math" w:cs="Courier New"/>
                        <w:color w:val="000000" w:themeColor="text1"/>
                      </w:rPr>
                      <m:t>pos_x</m:t>
                    </m:r>
                  </m:e>
                </m:mr>
                <m:mr>
                  <m:e>
                    <m:r>
                      <w:rPr>
                        <w:rFonts w:ascii="Cambria Math" w:hAnsi="Cambria Math" w:cs="Courier New"/>
                        <w:color w:val="000000" w:themeColor="text1"/>
                      </w:rPr>
                      <m:t>pos_y</m:t>
                    </m:r>
                  </m:e>
                </m:mr>
                <m:mr>
                  <m:e>
                    <m:r>
                      <w:rPr>
                        <w:rFonts w:ascii="Cambria Math" w:hAnsi="Cambria Math" w:cs="Courier New"/>
                        <w:color w:val="000000" w:themeColor="text1"/>
                      </w:rPr>
                      <m:t>pos_z</m:t>
                    </m:r>
                  </m:e>
                </m:mr>
              </m:m>
            </m:e>
          </m:d>
        </m:oMath>
      </m:oMathPara>
    </w:p>
    <w:p w14:paraId="5462EE38" w14:textId="77777777" w:rsidR="003B2D07" w:rsidRDefault="003B2D07" w:rsidP="005B045A">
      <w:pPr>
        <w:ind w:left="403"/>
        <w:rPr>
          <w:lang w:val="en-US"/>
        </w:rPr>
      </w:pPr>
      <w:r>
        <w:t>where:</w:t>
      </w:r>
    </w:p>
    <w:p w14:paraId="3BABBBB3" w14:textId="5EE8EBA6" w:rsidR="003B2D07" w:rsidRPr="002431A6" w:rsidRDefault="003B2D07" w:rsidP="005B045A">
      <w:pPr>
        <w:ind w:left="806"/>
        <w:rPr>
          <w:noProof/>
          <w:lang w:val="fr-FR"/>
        </w:rPr>
      </w:pPr>
      <w:r>
        <w:rPr>
          <w:i/>
          <w:iCs/>
          <w:noProof/>
          <w:lang w:val="fr-FR"/>
        </w:rPr>
        <w:t>pos_x</w:t>
      </w:r>
      <w:r w:rsidRPr="002431A6">
        <w:rPr>
          <w:noProof/>
          <w:lang w:val="fr-FR"/>
        </w:rPr>
        <w:t xml:space="preserve"> = </w:t>
      </w:r>
      <w:proofErr w:type="spellStart"/>
      <w:r>
        <w:rPr>
          <w:rStyle w:val="CodeChar"/>
        </w:rPr>
        <w:t>pos</w:t>
      </w:r>
      <w:r w:rsidRPr="00875E1E">
        <w:rPr>
          <w:rStyle w:val="CodeChar"/>
        </w:rPr>
        <w:t>_x</w:t>
      </w:r>
      <w:proofErr w:type="spellEnd"/>
    </w:p>
    <w:p w14:paraId="464C8A1C" w14:textId="7B5F9FF8" w:rsidR="003B2D07" w:rsidRDefault="003B2D07" w:rsidP="005B045A">
      <w:pPr>
        <w:ind w:left="806"/>
        <w:rPr>
          <w:noProof/>
          <w:lang w:val="fr-FR"/>
        </w:rPr>
      </w:pPr>
      <w:r>
        <w:rPr>
          <w:i/>
          <w:iCs/>
          <w:noProof/>
          <w:lang w:val="fr-FR"/>
        </w:rPr>
        <w:t>pos_y</w:t>
      </w:r>
      <w:r w:rsidRPr="002431A6">
        <w:rPr>
          <w:noProof/>
          <w:lang w:val="fr-FR"/>
        </w:rPr>
        <w:t xml:space="preserve"> = </w:t>
      </w:r>
      <w:proofErr w:type="spellStart"/>
      <w:r>
        <w:rPr>
          <w:rStyle w:val="CodeChar"/>
        </w:rPr>
        <w:t>pos</w:t>
      </w:r>
      <w:r w:rsidRPr="00E95A2D">
        <w:rPr>
          <w:rStyle w:val="CodeChar"/>
        </w:rPr>
        <w:t>_</w:t>
      </w:r>
      <w:r>
        <w:rPr>
          <w:rStyle w:val="CodeChar"/>
        </w:rPr>
        <w:t>y</w:t>
      </w:r>
      <w:proofErr w:type="spellEnd"/>
    </w:p>
    <w:p w14:paraId="1E88D71F" w14:textId="541E3753" w:rsidR="003B2D07" w:rsidRPr="002431A6" w:rsidRDefault="003B2D07" w:rsidP="005B045A">
      <w:pPr>
        <w:ind w:left="806"/>
        <w:rPr>
          <w:noProof/>
          <w:lang w:val="fr-FR"/>
        </w:rPr>
      </w:pPr>
      <w:r>
        <w:rPr>
          <w:i/>
          <w:iCs/>
          <w:noProof/>
          <w:lang w:val="fr-FR"/>
        </w:rPr>
        <w:t xml:space="preserve">pos_z = </w:t>
      </w:r>
      <w:proofErr w:type="spellStart"/>
      <w:r>
        <w:rPr>
          <w:rStyle w:val="CodeChar"/>
        </w:rPr>
        <w:t>pos</w:t>
      </w:r>
      <w:r w:rsidRPr="00E95A2D">
        <w:rPr>
          <w:rStyle w:val="CodeChar"/>
        </w:rPr>
        <w:t>_</w:t>
      </w:r>
      <w:r>
        <w:rPr>
          <w:rStyle w:val="CodeChar"/>
        </w:rPr>
        <w:t>z</w:t>
      </w:r>
      <w:proofErr w:type="spellEnd"/>
    </w:p>
    <w:p w14:paraId="0DED34C1" w14:textId="24D6B5D9" w:rsidR="0074370D" w:rsidRDefault="0074370D" w:rsidP="005B045A">
      <w:pPr>
        <w:pStyle w:val="ListParagraph"/>
        <w:numPr>
          <w:ilvl w:val="0"/>
          <w:numId w:val="23"/>
        </w:numPr>
      </w:pPr>
      <w:r>
        <w:lastRenderedPageBreak/>
        <w:t xml:space="preserve">To describe the extrinsic matrix with the rotation matrix </w:t>
      </w:r>
      <m:oMath>
        <m:r>
          <w:rPr>
            <w:rFonts w:ascii="Cambria Math" w:hAnsi="Cambria Math"/>
          </w:rPr>
          <m:t>R</m:t>
        </m:r>
      </m:oMath>
      <w:r>
        <w:t xml:space="preserve"> and the position vector </w:t>
      </w:r>
      <m:oMath>
        <m:r>
          <w:rPr>
            <w:rFonts w:ascii="Cambria Math" w:hAnsi="Cambria Math"/>
          </w:rPr>
          <m:t>w</m:t>
        </m:r>
      </m:oMath>
      <w:r>
        <w:t xml:space="preserve">, which describes the transformation </w:t>
      </w:r>
      <w:r w:rsidR="005A4E27">
        <w:t xml:space="preserve">of the world coordinate system </w:t>
      </w:r>
      <w:r>
        <w:t>relative to the camera coordinate system, the following calculation can be used:</w:t>
      </w:r>
    </w:p>
    <w:p w14:paraId="238261C3" w14:textId="20A4ADA1" w:rsidR="0074370D" w:rsidRPr="00DC7B8E" w:rsidRDefault="001C0339" w:rsidP="0074370D">
      <w:pPr>
        <w:rPr>
          <w:color w:val="000000" w:themeColor="text1"/>
        </w:rPr>
      </w:pPr>
      <m:oMathPara>
        <m:oMath>
          <m:d>
            <m:dPr>
              <m:begChr m:val="["/>
              <m:endChr m:val="]"/>
              <m:ctrlPr>
                <w:rPr>
                  <w:rFonts w:ascii="Cambria Math" w:hAnsi="Cambria Math"/>
                  <w:color w:val="000000" w:themeColor="text1"/>
                </w:rPr>
              </m:ctrlPr>
            </m:dPr>
            <m:e>
              <m:m>
                <m:mPr>
                  <m:mcs>
                    <m:mc>
                      <m:mcPr>
                        <m:count m:val="2"/>
                        <m:mcJc m:val="center"/>
                      </m:mcPr>
                    </m:mc>
                  </m:mcs>
                  <m:ctrlPr>
                    <w:rPr>
                      <w:rFonts w:ascii="Cambria Math" w:hAnsi="Cambria Math"/>
                      <w:i/>
                      <w:color w:val="000000" w:themeColor="text1"/>
                    </w:rPr>
                  </m:ctrlPr>
                </m:mPr>
                <m:mr>
                  <m:e>
                    <m:r>
                      <w:rPr>
                        <w:rFonts w:ascii="Cambria Math" w:hAnsi="Cambria Math"/>
                        <w:color w:val="000000" w:themeColor="text1"/>
                      </w:rPr>
                      <m:t>R</m:t>
                    </m:r>
                  </m:e>
                  <m:e>
                    <m:r>
                      <w:rPr>
                        <w:rFonts w:ascii="Cambria Math" w:hAnsi="Cambria Math"/>
                        <w:color w:val="000000" w:themeColor="text1"/>
                      </w:rPr>
                      <m:t>w</m:t>
                    </m:r>
                  </m:e>
                </m:mr>
                <m:mr>
                  <m:e>
                    <m:r>
                      <w:rPr>
                        <w:rFonts w:ascii="Cambria Math" w:hAnsi="Cambria Math"/>
                        <w:color w:val="000000" w:themeColor="text1"/>
                      </w:rPr>
                      <m:t>0</m:t>
                    </m:r>
                  </m:e>
                  <m:e>
                    <m:r>
                      <w:rPr>
                        <w:rFonts w:ascii="Cambria Math" w:hAnsi="Cambria Math"/>
                        <w:color w:val="000000" w:themeColor="text1"/>
                      </w:rPr>
                      <m:t>1</m:t>
                    </m:r>
                  </m:e>
                </m:mr>
              </m:m>
            </m:e>
          </m:d>
          <m:r>
            <m:rPr>
              <m:sty m:val="p"/>
            </m:rPr>
            <w:rPr>
              <w:rFonts w:ascii="Cambria Math" w:hAnsi="Cambria Math"/>
              <w:color w:val="000000" w:themeColor="text1"/>
            </w:rPr>
            <m:t> = </m:t>
          </m:r>
          <m:sSup>
            <m:sSupPr>
              <m:ctrlPr>
                <w:rPr>
                  <w:rFonts w:ascii="Cambria Math" w:hAnsi="Cambria Math"/>
                  <w:color w:val="000000" w:themeColor="text1"/>
                </w:rPr>
              </m:ctrlPr>
            </m:sSupPr>
            <m:e>
              <m:d>
                <m:dPr>
                  <m:begChr m:val="["/>
                  <m:endChr m:val="]"/>
                  <m:ctrlPr>
                    <w:rPr>
                      <w:rFonts w:ascii="Cambria Math" w:hAnsi="Cambria Math"/>
                      <w:color w:val="000000" w:themeColor="text1"/>
                    </w:rPr>
                  </m:ctrlPr>
                </m:dPr>
                <m:e>
                  <m:m>
                    <m:mPr>
                      <m:mcs>
                        <m:mc>
                          <m:mcPr>
                            <m:count m:val="2"/>
                            <m:mcJc m:val="center"/>
                          </m:mcPr>
                        </m:mc>
                      </m:mcs>
                      <m:ctrlPr>
                        <w:rPr>
                          <w:rFonts w:ascii="Cambria Math" w:hAnsi="Cambria Math"/>
                          <w:i/>
                          <w:color w:val="000000" w:themeColor="text1"/>
                        </w:rPr>
                      </m:ctrlPr>
                    </m:mPr>
                    <m:mr>
                      <m:e>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C</m:t>
                            </m:r>
                          </m:sub>
                        </m:sSub>
                      </m:e>
                      <m:e>
                        <m:r>
                          <w:rPr>
                            <w:rFonts w:ascii="Cambria Math" w:hAnsi="Cambria Math"/>
                            <w:color w:val="000000" w:themeColor="text1"/>
                          </w:rPr>
                          <m:t>P</m:t>
                        </m:r>
                      </m:e>
                    </m:mr>
                    <m:mr>
                      <m:e>
                        <m:r>
                          <w:rPr>
                            <w:rFonts w:ascii="Cambria Math" w:hAnsi="Cambria Math"/>
                            <w:color w:val="000000" w:themeColor="text1"/>
                          </w:rPr>
                          <m:t>0</m:t>
                        </m:r>
                      </m:e>
                      <m:e>
                        <m:r>
                          <w:rPr>
                            <w:rFonts w:ascii="Cambria Math" w:hAnsi="Cambria Math"/>
                            <w:color w:val="000000" w:themeColor="text1"/>
                          </w:rPr>
                          <m:t>1</m:t>
                        </m:r>
                      </m:e>
                    </m:mr>
                  </m:m>
                </m:e>
              </m:d>
            </m:e>
            <m:sup>
              <m:r>
                <w:rPr>
                  <w:rFonts w:ascii="Cambria Math" w:hAnsi="Cambria Math"/>
                  <w:color w:val="000000" w:themeColor="text1"/>
                </w:rPr>
                <m:t>-1</m:t>
              </m:r>
            </m:sup>
          </m:sSup>
          <m:r>
            <m:rPr>
              <m:sty m:val="p"/>
            </m:rPr>
            <w:rPr>
              <w:rFonts w:ascii="Cambria Math" w:hAnsi="Cambria Math"/>
              <w:color w:val="000000" w:themeColor="text1"/>
            </w:rPr>
            <m:t> </m:t>
          </m:r>
          <m:r>
            <w:rPr>
              <w:rFonts w:ascii="Cambria Math" w:hAnsi="Cambria Math"/>
              <w:color w:val="000000" w:themeColor="text1"/>
            </w:rPr>
            <m:t>=</m:t>
          </m:r>
          <m:r>
            <m:rPr>
              <m:sty m:val="p"/>
            </m:rPr>
            <w:rPr>
              <w:rFonts w:ascii="Cambria Math" w:hAnsi="Cambria Math"/>
              <w:color w:val="000000" w:themeColor="text1"/>
            </w:rPr>
            <m:t> </m:t>
          </m:r>
          <m:d>
            <m:dPr>
              <m:begChr m:val="["/>
              <m:endChr m:val="]"/>
              <m:ctrlPr>
                <w:rPr>
                  <w:rFonts w:ascii="Cambria Math" w:hAnsi="Cambria Math"/>
                  <w:i/>
                  <w:color w:val="000000" w:themeColor="text1"/>
                </w:rPr>
              </m:ctrlPr>
            </m:dPr>
            <m:e>
              <m:m>
                <m:mPr>
                  <m:mcs>
                    <m:mc>
                      <m:mcPr>
                        <m:count m:val="2"/>
                        <m:mcJc m:val="center"/>
                      </m:mcPr>
                    </m:mc>
                  </m:mcs>
                  <m:ctrlPr>
                    <w:rPr>
                      <w:rFonts w:ascii="Cambria Math" w:hAnsi="Cambria Math"/>
                      <w:i/>
                      <w:color w:val="000000" w:themeColor="text1"/>
                    </w:rPr>
                  </m:ctrlPr>
                </m:mPr>
                <m:mr>
                  <m:e>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C</m:t>
                        </m:r>
                      </m:sub>
                      <m:sup>
                        <m:r>
                          <w:rPr>
                            <w:rFonts w:ascii="Cambria Math" w:hAnsi="Cambria Math"/>
                            <w:color w:val="000000" w:themeColor="text1"/>
                          </w:rPr>
                          <m:t>T</m:t>
                        </m:r>
                      </m:sup>
                    </m:sSubSup>
                  </m:e>
                  <m:e>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C</m:t>
                        </m:r>
                      </m:sub>
                      <m:sup>
                        <m:r>
                          <w:rPr>
                            <w:rFonts w:ascii="Cambria Math" w:hAnsi="Cambria Math"/>
                            <w:color w:val="000000" w:themeColor="text1"/>
                          </w:rPr>
                          <m:t>T</m:t>
                        </m:r>
                      </m:sup>
                    </m:sSubSup>
                    <m:r>
                      <w:rPr>
                        <w:rFonts w:ascii="Cambria Math" w:hAnsi="Cambria Math"/>
                        <w:color w:val="000000" w:themeColor="text1"/>
                      </w:rPr>
                      <m:t>P</m:t>
                    </m:r>
                  </m:e>
                </m:mr>
                <m:mr>
                  <m:e>
                    <m:r>
                      <w:rPr>
                        <w:rFonts w:ascii="Cambria Math" w:hAnsi="Cambria Math"/>
                        <w:color w:val="000000" w:themeColor="text1"/>
                      </w:rPr>
                      <m:t>0</m:t>
                    </m:r>
                  </m:e>
                  <m:e>
                    <m:r>
                      <w:rPr>
                        <w:rFonts w:ascii="Cambria Math" w:hAnsi="Cambria Math"/>
                        <w:color w:val="000000" w:themeColor="text1"/>
                      </w:rPr>
                      <m:t>1</m:t>
                    </m:r>
                  </m:e>
                </m:mr>
              </m:m>
            </m:e>
          </m:d>
        </m:oMath>
      </m:oMathPara>
    </w:p>
    <w:p w14:paraId="68A5B607" w14:textId="289A9F9E" w:rsidR="00DC7B8E" w:rsidRDefault="00DC7B8E" w:rsidP="00EC7429">
      <w:pPr>
        <w:ind w:left="403"/>
        <w:rPr>
          <w:color w:val="000000" w:themeColor="text1"/>
        </w:rPr>
      </w:pPr>
      <w:r>
        <w:rPr>
          <w:color w:val="000000" w:themeColor="text1"/>
        </w:rPr>
        <w:t xml:space="preserve">where </w:t>
      </w:r>
      <m:oMath>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C</m:t>
            </m:r>
          </m:sub>
          <m:sup>
            <m:r>
              <w:rPr>
                <w:rFonts w:ascii="Cambria Math" w:hAnsi="Cambria Math"/>
                <w:color w:val="000000" w:themeColor="text1"/>
              </w:rPr>
              <m:t>T</m:t>
            </m:r>
          </m:sup>
        </m:sSubSup>
      </m:oMath>
      <w:r>
        <w:rPr>
          <w:color w:val="000000" w:themeColor="text1"/>
        </w:rPr>
        <w:t xml:space="preserve"> is the transpose of the matrix </w:t>
      </w:r>
      <m:oMath>
        <m:sSub>
          <m:sSubPr>
            <m:ctrlPr>
              <w:rPr>
                <w:rFonts w:ascii="Cambria Math" w:hAnsi="Cambria Math"/>
                <w:color w:val="000000" w:themeColor="text1"/>
              </w:rPr>
            </m:ctrlPr>
          </m:sSubPr>
          <m:e>
            <m:r>
              <w:rPr>
                <w:rFonts w:ascii="Cambria Math" w:hAnsi="Cambria Math"/>
                <w:color w:val="000000" w:themeColor="text1"/>
              </w:rPr>
              <m:t>R</m:t>
            </m:r>
          </m:e>
          <m:sub>
            <m:r>
              <w:rPr>
                <w:rFonts w:ascii="Cambria Math" w:hAnsi="Cambria Math"/>
                <w:color w:val="000000" w:themeColor="text1"/>
              </w:rPr>
              <m:t>C</m:t>
            </m:r>
          </m:sub>
        </m:sSub>
      </m:oMath>
      <w:r>
        <w:rPr>
          <w:color w:val="000000" w:themeColor="text1"/>
        </w:rPr>
        <w:t>.</w:t>
      </w:r>
    </w:p>
    <w:p w14:paraId="4EEA44B1" w14:textId="38A92243" w:rsidR="008C3193" w:rsidRPr="0074370D" w:rsidRDefault="008C3193" w:rsidP="008E18BC">
      <w:pPr>
        <w:rPr>
          <w:color w:val="000000" w:themeColor="text1"/>
        </w:rPr>
      </w:pPr>
      <w:r>
        <w:rPr>
          <w:color w:val="000000" w:themeColor="text1"/>
        </w:rPr>
        <w:t xml:space="preserve">When </w:t>
      </w:r>
      <w:r w:rsidRPr="008C3193">
        <w:rPr>
          <w:rStyle w:val="CodeChar"/>
        </w:rPr>
        <w:t>version</w:t>
      </w:r>
      <w:r>
        <w:rPr>
          <w:color w:val="000000" w:themeColor="text1"/>
        </w:rPr>
        <w:t xml:space="preserve"> equals 1, the orientation of the camera coordinate system relative to the world coordinate system is provided by </w:t>
      </w:r>
      <w:proofErr w:type="spellStart"/>
      <w:r w:rsidRPr="00B8298B">
        <w:rPr>
          <w:rStyle w:val="CodeChar"/>
        </w:rPr>
        <w:t>ViewpointGlobalCoordinateSysRotationStruct</w:t>
      </w:r>
      <w:proofErr w:type="spellEnd"/>
      <w:r>
        <w:rPr>
          <w:color w:val="000000" w:themeColor="text1"/>
        </w:rPr>
        <w:t xml:space="preserve"> </w:t>
      </w:r>
      <w:r w:rsidR="008E18BC">
        <w:rPr>
          <w:color w:val="000000" w:themeColor="text1"/>
        </w:rPr>
        <w:t xml:space="preserve">data </w:t>
      </w:r>
      <w:r>
        <w:rPr>
          <w:color w:val="000000" w:themeColor="text1"/>
        </w:rPr>
        <w:t xml:space="preserve">structure </w:t>
      </w:r>
      <w:r w:rsidR="008E18BC">
        <w:rPr>
          <w:color w:val="000000" w:themeColor="text1"/>
        </w:rPr>
        <w:t xml:space="preserve">where the camera coordinate system is represented by the global coordinate system of the viewpoint defined in ISO/IEC 23090-7 and where the world coordinate system corresponds to </w:t>
      </w:r>
      <w:r w:rsidR="008E18BC" w:rsidRPr="008E18BC">
        <w:rPr>
          <w:color w:val="000000" w:themeColor="text1"/>
        </w:rPr>
        <w:t>the common reference coordinate system</w:t>
      </w:r>
      <w:r w:rsidR="008E18BC">
        <w:rPr>
          <w:color w:val="000000" w:themeColor="text1"/>
        </w:rPr>
        <w:t xml:space="preserve"> defined in ISO/IEC 23090-7</w:t>
      </w:r>
      <w:r>
        <w:rPr>
          <w:color w:val="000000" w:themeColor="text1"/>
        </w:rPr>
        <w:t>.</w:t>
      </w:r>
    </w:p>
    <w:p w14:paraId="299C01C9" w14:textId="77777777" w:rsidR="006820C1" w:rsidRPr="00C95C1F" w:rsidRDefault="006820C1" w:rsidP="006820C1">
      <w:pPr>
        <w:pStyle w:val="Heading4"/>
        <w:numPr>
          <w:ilvl w:val="3"/>
          <w:numId w:val="1"/>
        </w:numPr>
      </w:pPr>
      <w:r w:rsidRPr="00C95C1F">
        <w:t>Syntax</w:t>
      </w:r>
    </w:p>
    <w:p w14:paraId="2E73C0D5" w14:textId="44DE0369" w:rsidR="00CE608D" w:rsidRPr="00A62E48" w:rsidRDefault="006820C1" w:rsidP="00A62E48">
      <w:pPr>
        <w:pStyle w:val="Code"/>
        <w:rPr>
          <w:rStyle w:val="CodeChar"/>
        </w:rPr>
      </w:pPr>
      <w:r w:rsidRPr="00A62E48">
        <w:rPr>
          <w:rStyle w:val="CodeChar"/>
        </w:rPr>
        <w:t xml:space="preserve">aligned(8) class </w:t>
      </w:r>
      <w:proofErr w:type="spellStart"/>
      <w:r w:rsidR="00742D03">
        <w:rPr>
          <w:rStyle w:val="CodeChar"/>
        </w:rPr>
        <w:t>CameraExtrinsicMatrixProperty</w:t>
      </w:r>
      <w:proofErr w:type="spellEnd"/>
      <w:r w:rsidR="00CE608D" w:rsidRPr="00A62E48">
        <w:rPr>
          <w:rStyle w:val="CodeChar"/>
        </w:rPr>
        <w:br/>
      </w:r>
      <w:r w:rsidRPr="00A62E48">
        <w:rPr>
          <w:rStyle w:val="CodeChar"/>
        </w:rPr>
        <w:t xml:space="preserve">extends </w:t>
      </w:r>
      <w:proofErr w:type="spellStart"/>
      <w:r w:rsidRPr="00A62E48">
        <w:rPr>
          <w:rStyle w:val="CodeChar"/>
        </w:rPr>
        <w:t>ItemFullProperty</w:t>
      </w:r>
      <w:proofErr w:type="spellEnd"/>
      <w:r w:rsidRPr="00A62E48">
        <w:rPr>
          <w:rStyle w:val="CodeChar"/>
        </w:rPr>
        <w:t>('</w:t>
      </w:r>
      <w:proofErr w:type="spellStart"/>
      <w:r w:rsidRPr="00A62E48">
        <w:rPr>
          <w:rStyle w:val="CodeChar"/>
        </w:rPr>
        <w:t>cmex</w:t>
      </w:r>
      <w:proofErr w:type="spellEnd"/>
      <w:r w:rsidRPr="00A62E48">
        <w:rPr>
          <w:rStyle w:val="CodeChar"/>
        </w:rPr>
        <w:t>', version, flags) {</w:t>
      </w:r>
      <w:r w:rsidR="00E62D9F">
        <w:rPr>
          <w:rStyle w:val="CodeChar"/>
        </w:rPr>
        <w:br/>
      </w:r>
      <w:r w:rsidR="00274991" w:rsidRPr="00A62E48">
        <w:rPr>
          <w:rStyle w:val="CodeChar"/>
        </w:rPr>
        <w:tab/>
      </w:r>
      <w:r w:rsidRPr="00A62E48">
        <w:rPr>
          <w:rStyle w:val="CodeChar"/>
        </w:rPr>
        <w:t xml:space="preserve">if (flags &amp; </w:t>
      </w:r>
      <w:proofErr w:type="spellStart"/>
      <w:r w:rsidR="00586F91" w:rsidRPr="00586F91">
        <w:rPr>
          <w:rStyle w:val="CodeChar"/>
        </w:rPr>
        <w:t>pos</w:t>
      </w:r>
      <w:proofErr w:type="spellEnd"/>
      <w:r w:rsidR="00586F91" w:rsidRPr="00586F91">
        <w:rPr>
          <w:rStyle w:val="CodeChar"/>
        </w:rPr>
        <w:t>-x-present</w:t>
      </w:r>
      <w:r w:rsidRPr="00A62E48">
        <w:rPr>
          <w:rStyle w:val="CodeChar"/>
        </w:rPr>
        <w:t>) {</w:t>
      </w:r>
      <w:r w:rsidR="00CE608D" w:rsidRPr="00A62E48">
        <w:rPr>
          <w:rStyle w:val="CodeChar"/>
        </w:rPr>
        <w:br/>
      </w:r>
      <w:r w:rsidR="00274991" w:rsidRPr="00A62E48">
        <w:rPr>
          <w:rStyle w:val="CodeChar"/>
        </w:rPr>
        <w:tab/>
      </w:r>
      <w:r w:rsidRPr="00A62E48">
        <w:rPr>
          <w:rStyle w:val="CodeChar"/>
        </w:rPr>
        <w:tab/>
        <w:t xml:space="preserve">signed int(32) </w:t>
      </w:r>
      <w:proofErr w:type="spellStart"/>
      <w:r w:rsidRPr="00A62E48">
        <w:rPr>
          <w:rStyle w:val="CodeChar"/>
        </w:rPr>
        <w:t>pos_x</w:t>
      </w:r>
      <w:proofErr w:type="spellEnd"/>
      <w:r w:rsidRPr="00A62E48">
        <w:rPr>
          <w:rStyle w:val="CodeChar"/>
        </w:rPr>
        <w:t>;</w:t>
      </w:r>
      <w:r w:rsidR="00CE608D" w:rsidRPr="00A62E48">
        <w:rPr>
          <w:rStyle w:val="CodeChar"/>
        </w:rPr>
        <w:br/>
      </w:r>
      <w:r w:rsidR="00274991" w:rsidRPr="00A62E48">
        <w:rPr>
          <w:rStyle w:val="CodeChar"/>
        </w:rPr>
        <w:tab/>
      </w:r>
      <w:r w:rsidRPr="00A62E48">
        <w:rPr>
          <w:rStyle w:val="CodeChar"/>
        </w:rPr>
        <w:t>}</w:t>
      </w:r>
      <w:r w:rsidR="00CE608D" w:rsidRPr="00A62E48">
        <w:rPr>
          <w:rStyle w:val="CodeChar"/>
        </w:rPr>
        <w:br/>
      </w:r>
      <w:r w:rsidR="00274991" w:rsidRPr="00A62E48">
        <w:rPr>
          <w:rStyle w:val="CodeChar"/>
        </w:rPr>
        <w:tab/>
      </w:r>
      <w:r w:rsidRPr="00A62E48">
        <w:rPr>
          <w:rStyle w:val="CodeChar"/>
        </w:rPr>
        <w:t xml:space="preserve">if (flags &amp; </w:t>
      </w:r>
      <w:proofErr w:type="spellStart"/>
      <w:r w:rsidR="00586F91" w:rsidRPr="00586F91">
        <w:rPr>
          <w:rStyle w:val="CodeChar"/>
        </w:rPr>
        <w:t>pos</w:t>
      </w:r>
      <w:proofErr w:type="spellEnd"/>
      <w:r w:rsidR="00586F91" w:rsidRPr="00586F91">
        <w:rPr>
          <w:rStyle w:val="CodeChar"/>
        </w:rPr>
        <w:t>-</w:t>
      </w:r>
      <w:r w:rsidR="00586F91">
        <w:rPr>
          <w:rStyle w:val="CodeChar"/>
        </w:rPr>
        <w:t>y</w:t>
      </w:r>
      <w:r w:rsidR="00586F91" w:rsidRPr="00586F91">
        <w:rPr>
          <w:rStyle w:val="CodeChar"/>
        </w:rPr>
        <w:t>-present</w:t>
      </w:r>
      <w:r w:rsidRPr="00A62E48">
        <w:rPr>
          <w:rStyle w:val="CodeChar"/>
        </w:rPr>
        <w:t>) {</w:t>
      </w:r>
      <w:r w:rsidR="00CE608D" w:rsidRPr="00A62E48">
        <w:rPr>
          <w:rStyle w:val="CodeChar"/>
        </w:rPr>
        <w:br/>
      </w:r>
      <w:r w:rsidR="00274991" w:rsidRPr="00A62E48">
        <w:rPr>
          <w:rStyle w:val="CodeChar"/>
        </w:rPr>
        <w:tab/>
      </w:r>
      <w:r w:rsidRPr="00A62E48">
        <w:rPr>
          <w:rStyle w:val="CodeChar"/>
        </w:rPr>
        <w:tab/>
        <w:t xml:space="preserve">signed int(32) </w:t>
      </w:r>
      <w:proofErr w:type="spellStart"/>
      <w:r w:rsidRPr="00A62E48">
        <w:rPr>
          <w:rStyle w:val="CodeChar"/>
        </w:rPr>
        <w:t>pos_y</w:t>
      </w:r>
      <w:proofErr w:type="spellEnd"/>
      <w:r w:rsidRPr="00A62E48">
        <w:rPr>
          <w:rStyle w:val="CodeChar"/>
        </w:rPr>
        <w:t>;</w:t>
      </w:r>
      <w:r w:rsidR="00CE608D" w:rsidRPr="00A62E48">
        <w:rPr>
          <w:rStyle w:val="CodeChar"/>
        </w:rPr>
        <w:br/>
      </w:r>
      <w:r w:rsidR="00274991" w:rsidRPr="00A62E48">
        <w:rPr>
          <w:rStyle w:val="CodeChar"/>
        </w:rPr>
        <w:tab/>
      </w:r>
      <w:r w:rsidRPr="00A62E48">
        <w:rPr>
          <w:rStyle w:val="CodeChar"/>
        </w:rPr>
        <w:t>}</w:t>
      </w:r>
      <w:r w:rsidR="00CE608D" w:rsidRPr="00A62E48">
        <w:rPr>
          <w:rStyle w:val="CodeChar"/>
        </w:rPr>
        <w:br/>
      </w:r>
      <w:r w:rsidR="00274991" w:rsidRPr="00A62E48">
        <w:rPr>
          <w:rStyle w:val="CodeChar"/>
        </w:rPr>
        <w:tab/>
      </w:r>
      <w:r w:rsidRPr="00A62E48">
        <w:rPr>
          <w:rStyle w:val="CodeChar"/>
        </w:rPr>
        <w:t xml:space="preserve">if (flags &amp; </w:t>
      </w:r>
      <w:proofErr w:type="spellStart"/>
      <w:r w:rsidR="00586F91" w:rsidRPr="00586F91">
        <w:rPr>
          <w:rStyle w:val="CodeChar"/>
        </w:rPr>
        <w:t>pos</w:t>
      </w:r>
      <w:proofErr w:type="spellEnd"/>
      <w:r w:rsidR="00586F91" w:rsidRPr="00586F91">
        <w:rPr>
          <w:rStyle w:val="CodeChar"/>
        </w:rPr>
        <w:t>-</w:t>
      </w:r>
      <w:r w:rsidR="00586F91">
        <w:rPr>
          <w:rStyle w:val="CodeChar"/>
        </w:rPr>
        <w:t>z</w:t>
      </w:r>
      <w:r w:rsidR="00586F91" w:rsidRPr="00586F91">
        <w:rPr>
          <w:rStyle w:val="CodeChar"/>
        </w:rPr>
        <w:t>-present</w:t>
      </w:r>
      <w:r w:rsidRPr="00A62E48">
        <w:rPr>
          <w:rStyle w:val="CodeChar"/>
        </w:rPr>
        <w:t>) {</w:t>
      </w:r>
      <w:r w:rsidR="00CE608D" w:rsidRPr="00A62E48">
        <w:rPr>
          <w:rStyle w:val="CodeChar"/>
        </w:rPr>
        <w:br/>
      </w:r>
      <w:r w:rsidR="00274991" w:rsidRPr="00A62E48">
        <w:rPr>
          <w:rStyle w:val="CodeChar"/>
        </w:rPr>
        <w:tab/>
      </w:r>
      <w:r w:rsidRPr="00A62E48">
        <w:rPr>
          <w:rStyle w:val="CodeChar"/>
        </w:rPr>
        <w:tab/>
        <w:t xml:space="preserve">signed int(32) </w:t>
      </w:r>
      <w:proofErr w:type="spellStart"/>
      <w:r w:rsidRPr="00A62E48">
        <w:rPr>
          <w:rStyle w:val="CodeChar"/>
        </w:rPr>
        <w:t>pos_z</w:t>
      </w:r>
      <w:proofErr w:type="spellEnd"/>
      <w:r w:rsidRPr="00A62E48">
        <w:rPr>
          <w:rStyle w:val="CodeChar"/>
        </w:rPr>
        <w:t>;</w:t>
      </w:r>
      <w:r w:rsidR="00CE608D" w:rsidRPr="00A62E48">
        <w:rPr>
          <w:rStyle w:val="CodeChar"/>
        </w:rPr>
        <w:br/>
      </w:r>
      <w:r w:rsidR="00274991" w:rsidRPr="00A62E48">
        <w:rPr>
          <w:rStyle w:val="CodeChar"/>
        </w:rPr>
        <w:tab/>
      </w:r>
      <w:r w:rsidRPr="00A62E48">
        <w:rPr>
          <w:rStyle w:val="CodeChar"/>
        </w:rPr>
        <w:t>}</w:t>
      </w:r>
      <w:r w:rsidR="00E62D9F">
        <w:rPr>
          <w:rStyle w:val="CodeChar"/>
        </w:rPr>
        <w:br/>
      </w:r>
      <w:r w:rsidR="00274991" w:rsidRPr="00A62E48">
        <w:rPr>
          <w:rStyle w:val="CodeChar"/>
        </w:rPr>
        <w:tab/>
      </w:r>
      <w:r w:rsidRPr="00A62E48">
        <w:rPr>
          <w:rStyle w:val="CodeChar"/>
        </w:rPr>
        <w:t xml:space="preserve">if (flags &amp; </w:t>
      </w:r>
      <w:bookmarkStart w:id="292" w:name="_Hlk119332107"/>
      <w:r w:rsidR="00586F91">
        <w:rPr>
          <w:rStyle w:val="CodeChar"/>
        </w:rPr>
        <w:t>o</w:t>
      </w:r>
      <w:r w:rsidR="00586F91" w:rsidRPr="00586F91">
        <w:rPr>
          <w:rStyle w:val="CodeChar"/>
        </w:rPr>
        <w:t>r</w:t>
      </w:r>
      <w:r w:rsidR="00586F91">
        <w:rPr>
          <w:rStyle w:val="CodeChar"/>
        </w:rPr>
        <w:t>ient</w:t>
      </w:r>
      <w:r w:rsidR="00586F91" w:rsidRPr="00586F91">
        <w:rPr>
          <w:rStyle w:val="CodeChar"/>
        </w:rPr>
        <w:t>ation-present</w:t>
      </w:r>
      <w:bookmarkEnd w:id="292"/>
      <w:r w:rsidRPr="00A62E48">
        <w:rPr>
          <w:rStyle w:val="CodeChar"/>
        </w:rPr>
        <w:t>) {</w:t>
      </w:r>
      <w:r w:rsidR="00CE608D" w:rsidRPr="00A62E48">
        <w:rPr>
          <w:rStyle w:val="CodeChar"/>
        </w:rPr>
        <w:br/>
      </w:r>
      <w:r w:rsidR="00E62D9F" w:rsidRPr="00A62E48">
        <w:rPr>
          <w:rStyle w:val="CodeChar"/>
        </w:rPr>
        <w:tab/>
      </w:r>
      <w:r w:rsidR="00E62D9F" w:rsidRPr="00A62E48">
        <w:rPr>
          <w:rStyle w:val="CodeChar"/>
        </w:rPr>
        <w:tab/>
      </w:r>
      <w:r w:rsidR="00E62D9F">
        <w:rPr>
          <w:rStyle w:val="CodeChar"/>
        </w:rPr>
        <w:t>if (version == 0) {</w:t>
      </w:r>
      <w:r w:rsidR="00E62D9F">
        <w:rPr>
          <w:rStyle w:val="CodeChar"/>
        </w:rPr>
        <w:br/>
      </w:r>
      <w:r w:rsidR="00274991" w:rsidRPr="00A62E48">
        <w:rPr>
          <w:rStyle w:val="CodeChar"/>
        </w:rPr>
        <w:tab/>
      </w:r>
      <w:r w:rsidRPr="00A62E48">
        <w:rPr>
          <w:rStyle w:val="CodeChar"/>
        </w:rPr>
        <w:tab/>
      </w:r>
      <w:r w:rsidRPr="00A62E48">
        <w:rPr>
          <w:rStyle w:val="CodeChar"/>
        </w:rPr>
        <w:tab/>
        <w:t xml:space="preserve">signed int((flags &amp; </w:t>
      </w:r>
      <w:r w:rsidR="00E37715" w:rsidRPr="00E37715">
        <w:rPr>
          <w:rStyle w:val="CodeChar"/>
        </w:rPr>
        <w:t>rot-large-</w:t>
      </w:r>
      <w:r w:rsidR="00E37715" w:rsidRPr="0005589C">
        <w:rPr>
          <w:rStyle w:val="CodeChar"/>
        </w:rPr>
        <w:t>field-size</w:t>
      </w:r>
      <w:r w:rsidR="00E37715" w:rsidRPr="00A62E48" w:rsidDel="0005589C">
        <w:rPr>
          <w:rStyle w:val="CodeChar"/>
        </w:rPr>
        <w:t xml:space="preserve"> </w:t>
      </w:r>
      <w:r w:rsidRPr="00A62E48">
        <w:rPr>
          <w:rStyle w:val="CodeChar"/>
        </w:rPr>
        <w:t>)</w:t>
      </w:r>
      <w:r w:rsidR="009F0C6A">
        <w:rPr>
          <w:rStyle w:val="CodeChar"/>
        </w:rPr>
        <w:t>?32:16</w:t>
      </w:r>
      <w:r w:rsidRPr="00A62E48">
        <w:rPr>
          <w:rStyle w:val="CodeChar"/>
        </w:rPr>
        <w:t xml:space="preserve">) </w:t>
      </w:r>
      <w:proofErr w:type="spellStart"/>
      <w:r w:rsidRPr="00A62E48">
        <w:rPr>
          <w:rStyle w:val="CodeChar"/>
        </w:rPr>
        <w:t>quat_x</w:t>
      </w:r>
      <w:proofErr w:type="spellEnd"/>
      <w:r w:rsidRPr="00A62E48">
        <w:rPr>
          <w:rStyle w:val="CodeChar"/>
        </w:rPr>
        <w:t>;</w:t>
      </w:r>
      <w:r w:rsidR="00CE608D" w:rsidRPr="00A62E48">
        <w:rPr>
          <w:rStyle w:val="CodeChar"/>
        </w:rPr>
        <w:br/>
      </w:r>
      <w:r w:rsidR="00274991" w:rsidRPr="00A62E48">
        <w:rPr>
          <w:rStyle w:val="CodeChar"/>
        </w:rPr>
        <w:tab/>
      </w:r>
      <w:r w:rsidRPr="00A62E48">
        <w:rPr>
          <w:rStyle w:val="CodeChar"/>
        </w:rPr>
        <w:tab/>
      </w:r>
      <w:r w:rsidRPr="00A62E48">
        <w:rPr>
          <w:rStyle w:val="CodeChar"/>
        </w:rPr>
        <w:tab/>
        <w:t xml:space="preserve">signed int((flags &amp; </w:t>
      </w:r>
      <w:r w:rsidR="00E37715" w:rsidRPr="00E37715">
        <w:rPr>
          <w:rStyle w:val="CodeChar"/>
        </w:rPr>
        <w:t>rot-large-</w:t>
      </w:r>
      <w:r w:rsidR="00E37715" w:rsidRPr="0005589C">
        <w:rPr>
          <w:rStyle w:val="CodeChar"/>
        </w:rPr>
        <w:t>field-size</w:t>
      </w:r>
      <w:r w:rsidR="00E37715" w:rsidRPr="00A62E48" w:rsidDel="0005589C">
        <w:rPr>
          <w:rStyle w:val="CodeChar"/>
        </w:rPr>
        <w:t xml:space="preserve"> </w:t>
      </w:r>
      <w:r w:rsidRPr="00A62E48">
        <w:rPr>
          <w:rStyle w:val="CodeChar"/>
        </w:rPr>
        <w:t>)</w:t>
      </w:r>
      <w:r w:rsidR="009F0C6A">
        <w:rPr>
          <w:rStyle w:val="CodeChar"/>
        </w:rPr>
        <w:t>?32:16</w:t>
      </w:r>
      <w:r w:rsidRPr="00A62E48">
        <w:rPr>
          <w:rStyle w:val="CodeChar"/>
        </w:rPr>
        <w:t xml:space="preserve">) </w:t>
      </w:r>
      <w:proofErr w:type="spellStart"/>
      <w:r w:rsidRPr="00A62E48">
        <w:rPr>
          <w:rStyle w:val="CodeChar"/>
        </w:rPr>
        <w:t>quat_y</w:t>
      </w:r>
      <w:proofErr w:type="spellEnd"/>
      <w:r w:rsidRPr="00A62E48">
        <w:rPr>
          <w:rStyle w:val="CodeChar"/>
        </w:rPr>
        <w:t>;</w:t>
      </w:r>
      <w:r w:rsidR="00CE608D" w:rsidRPr="00A62E48">
        <w:rPr>
          <w:rStyle w:val="CodeChar"/>
        </w:rPr>
        <w:br/>
      </w:r>
      <w:r w:rsidR="00274991" w:rsidRPr="00A62E48">
        <w:rPr>
          <w:rStyle w:val="CodeChar"/>
        </w:rPr>
        <w:tab/>
      </w:r>
      <w:r w:rsidRPr="00A62E48">
        <w:rPr>
          <w:rStyle w:val="CodeChar"/>
        </w:rPr>
        <w:tab/>
      </w:r>
      <w:r w:rsidRPr="00A62E48">
        <w:rPr>
          <w:rStyle w:val="CodeChar"/>
        </w:rPr>
        <w:tab/>
        <w:t xml:space="preserve">signed int((flags &amp; </w:t>
      </w:r>
      <w:r w:rsidR="00E37715" w:rsidRPr="00E37715">
        <w:rPr>
          <w:rStyle w:val="CodeChar"/>
        </w:rPr>
        <w:t>rot-large-</w:t>
      </w:r>
      <w:r w:rsidR="00E37715" w:rsidRPr="0005589C">
        <w:rPr>
          <w:rStyle w:val="CodeChar"/>
        </w:rPr>
        <w:t>field-size</w:t>
      </w:r>
      <w:r w:rsidR="00E37715" w:rsidRPr="00A62E48" w:rsidDel="0005589C">
        <w:rPr>
          <w:rStyle w:val="CodeChar"/>
        </w:rPr>
        <w:t xml:space="preserve"> </w:t>
      </w:r>
      <w:r w:rsidRPr="00A62E48">
        <w:rPr>
          <w:rStyle w:val="CodeChar"/>
        </w:rPr>
        <w:t>)</w:t>
      </w:r>
      <w:r w:rsidR="009F0C6A">
        <w:rPr>
          <w:rStyle w:val="CodeChar"/>
        </w:rPr>
        <w:t>?32:16</w:t>
      </w:r>
      <w:r w:rsidRPr="00A62E48">
        <w:rPr>
          <w:rStyle w:val="CodeChar"/>
        </w:rPr>
        <w:t xml:space="preserve">) </w:t>
      </w:r>
      <w:proofErr w:type="spellStart"/>
      <w:r w:rsidRPr="00A62E48">
        <w:rPr>
          <w:rStyle w:val="CodeChar"/>
        </w:rPr>
        <w:t>quat_z</w:t>
      </w:r>
      <w:proofErr w:type="spellEnd"/>
      <w:r w:rsidRPr="00A62E48">
        <w:rPr>
          <w:rStyle w:val="CodeChar"/>
        </w:rPr>
        <w:t>;</w:t>
      </w:r>
      <w:r w:rsidR="00E62D9F">
        <w:rPr>
          <w:rStyle w:val="CodeChar"/>
        </w:rPr>
        <w:br/>
      </w:r>
      <w:r w:rsidR="00274991" w:rsidRPr="00A62E48">
        <w:rPr>
          <w:rStyle w:val="CodeChar"/>
        </w:rPr>
        <w:tab/>
      </w:r>
      <w:r w:rsidR="00E62D9F" w:rsidRPr="00A62E48">
        <w:rPr>
          <w:rStyle w:val="CodeChar"/>
        </w:rPr>
        <w:tab/>
      </w:r>
      <w:r w:rsidR="00274991">
        <w:rPr>
          <w:rStyle w:val="CodeChar"/>
        </w:rPr>
        <w:t>} else if (version == 1) {</w:t>
      </w:r>
      <w:r w:rsidR="00274991">
        <w:rPr>
          <w:rStyle w:val="CodeChar"/>
        </w:rPr>
        <w:br/>
      </w:r>
      <w:r w:rsidR="00274991" w:rsidRPr="00A62E48">
        <w:rPr>
          <w:rStyle w:val="CodeChar"/>
        </w:rPr>
        <w:tab/>
      </w:r>
      <w:r w:rsidR="00274991" w:rsidRPr="00A62E48">
        <w:rPr>
          <w:rStyle w:val="CodeChar"/>
        </w:rPr>
        <w:tab/>
      </w:r>
      <w:r w:rsidR="00274991" w:rsidRPr="00A62E48">
        <w:rPr>
          <w:rStyle w:val="CodeChar"/>
        </w:rPr>
        <w:tab/>
      </w:r>
      <w:proofErr w:type="spellStart"/>
      <w:r w:rsidR="00274991" w:rsidRPr="00B8298B">
        <w:rPr>
          <w:rStyle w:val="CodeChar"/>
        </w:rPr>
        <w:t>ViewpointGlobalCoordinateSysRotationStruct</w:t>
      </w:r>
      <w:proofErr w:type="spellEnd"/>
      <w:r w:rsidR="00274991">
        <w:rPr>
          <w:rStyle w:val="CodeChar"/>
        </w:rPr>
        <w:t xml:space="preserve"> rot;</w:t>
      </w:r>
      <w:r w:rsidR="00274991">
        <w:rPr>
          <w:rStyle w:val="CodeChar"/>
        </w:rPr>
        <w:br/>
      </w:r>
      <w:r w:rsidR="00274991" w:rsidRPr="00A62E48">
        <w:rPr>
          <w:rStyle w:val="CodeChar"/>
        </w:rPr>
        <w:tab/>
      </w:r>
      <w:r w:rsidR="00274991" w:rsidRPr="00A62E48">
        <w:rPr>
          <w:rStyle w:val="CodeChar"/>
        </w:rPr>
        <w:tab/>
      </w:r>
      <w:r w:rsidR="00274991">
        <w:rPr>
          <w:rStyle w:val="CodeChar"/>
        </w:rPr>
        <w:t>}</w:t>
      </w:r>
      <w:r w:rsidR="00274991">
        <w:rPr>
          <w:rStyle w:val="CodeChar"/>
        </w:rPr>
        <w:br/>
      </w:r>
      <w:r w:rsidR="00274991" w:rsidRPr="00A62E48">
        <w:rPr>
          <w:rStyle w:val="CodeChar"/>
        </w:rPr>
        <w:tab/>
      </w:r>
      <w:r w:rsidR="00274991">
        <w:rPr>
          <w:rStyle w:val="CodeChar"/>
        </w:rPr>
        <w:t>}</w:t>
      </w:r>
      <w:r w:rsidR="00274991">
        <w:rPr>
          <w:rStyle w:val="CodeChar"/>
        </w:rPr>
        <w:br/>
      </w:r>
      <w:r w:rsidRPr="00A62E48">
        <w:rPr>
          <w:rStyle w:val="CodeChar"/>
        </w:rPr>
        <w:tab/>
        <w:t xml:space="preserve">if (flags &amp; </w:t>
      </w:r>
      <w:r w:rsidR="00586F91">
        <w:rPr>
          <w:rStyle w:val="CodeChar"/>
        </w:rPr>
        <w:t>id-present</w:t>
      </w:r>
      <w:r w:rsidRPr="00A62E48">
        <w:rPr>
          <w:rStyle w:val="CodeChar"/>
        </w:rPr>
        <w:t>) {</w:t>
      </w:r>
      <w:r w:rsidR="00CE608D" w:rsidRPr="00A62E48">
        <w:rPr>
          <w:rStyle w:val="CodeChar"/>
        </w:rPr>
        <w:br/>
      </w:r>
      <w:r w:rsidRPr="00A62E48">
        <w:rPr>
          <w:rStyle w:val="CodeChar"/>
        </w:rPr>
        <w:tab/>
      </w:r>
      <w:r w:rsidRPr="00A62E48">
        <w:rPr>
          <w:rStyle w:val="CodeChar"/>
        </w:rPr>
        <w:tab/>
        <w:t>unsigned int(32) id;</w:t>
      </w:r>
      <w:r w:rsidR="00CE608D" w:rsidRPr="00A62E48">
        <w:rPr>
          <w:rStyle w:val="CodeChar"/>
        </w:rPr>
        <w:br/>
      </w:r>
      <w:r w:rsidRPr="00A62E48">
        <w:rPr>
          <w:rStyle w:val="CodeChar"/>
        </w:rPr>
        <w:tab/>
        <w:t>}</w:t>
      </w:r>
    </w:p>
    <w:p w14:paraId="60FD48E5" w14:textId="52CA1AD2" w:rsidR="006820C1" w:rsidRPr="00A62E48" w:rsidRDefault="006820C1" w:rsidP="00A62E48">
      <w:pPr>
        <w:pStyle w:val="Code"/>
        <w:rPr>
          <w:rStyle w:val="CodeChar"/>
        </w:rPr>
      </w:pPr>
      <w:r w:rsidRPr="00A62E48">
        <w:rPr>
          <w:rStyle w:val="CodeChar"/>
        </w:rPr>
        <w:t>}</w:t>
      </w:r>
    </w:p>
    <w:p w14:paraId="0A685A49" w14:textId="77777777" w:rsidR="006820C1" w:rsidRPr="00C95C1F" w:rsidRDefault="006820C1" w:rsidP="006820C1">
      <w:pPr>
        <w:pStyle w:val="Heading4"/>
        <w:numPr>
          <w:ilvl w:val="3"/>
          <w:numId w:val="1"/>
        </w:numPr>
      </w:pPr>
      <w:r w:rsidRPr="00C95C1F">
        <w:t>Semantics</w:t>
      </w:r>
    </w:p>
    <w:p w14:paraId="519B2676" w14:textId="510BEAC4" w:rsidR="006820C1" w:rsidRDefault="00DB391D" w:rsidP="006820C1">
      <w:pPr>
        <w:pStyle w:val="fields"/>
      </w:pPr>
      <w:proofErr w:type="spellStart"/>
      <w:r>
        <w:rPr>
          <w:rStyle w:val="CodeChar"/>
        </w:rPr>
        <w:t>pos_x</w:t>
      </w:r>
      <w:proofErr w:type="spellEnd"/>
      <w:r w:rsidR="006820C1" w:rsidRPr="00961EC4">
        <w:t xml:space="preserve"> </w:t>
      </w:r>
      <w:r>
        <w:t>s</w:t>
      </w:r>
      <w:r w:rsidRPr="00DB391D">
        <w:t>pecifies the x-coordinate of the location of the camera in µm. When not present, its value shall be inferred to be 0</w:t>
      </w:r>
      <w:r w:rsidR="006820C1" w:rsidRPr="00C95C1F">
        <w:t>.</w:t>
      </w:r>
    </w:p>
    <w:p w14:paraId="3FE2A74E" w14:textId="7F6AA0E1" w:rsidR="00DB391D" w:rsidRDefault="00DB391D" w:rsidP="006820C1">
      <w:pPr>
        <w:pStyle w:val="fields"/>
      </w:pPr>
      <w:proofErr w:type="spellStart"/>
      <w:r>
        <w:rPr>
          <w:rStyle w:val="CodeChar"/>
        </w:rPr>
        <w:t>pos_y</w:t>
      </w:r>
      <w:proofErr w:type="spellEnd"/>
      <w:r>
        <w:rPr>
          <w:rStyle w:val="CodeChar"/>
        </w:rPr>
        <w:t xml:space="preserve"> </w:t>
      </w:r>
      <w:r w:rsidRPr="00DB391D">
        <w:t>specifies the y-coordinate of the location of the camera in µm. When not present, its value shall be inferred to be 0.</w:t>
      </w:r>
    </w:p>
    <w:p w14:paraId="38AAD0AC" w14:textId="6C85F465" w:rsidR="00DB391D" w:rsidRDefault="00DB391D" w:rsidP="006820C1">
      <w:pPr>
        <w:pStyle w:val="fields"/>
      </w:pPr>
      <w:proofErr w:type="spellStart"/>
      <w:r>
        <w:rPr>
          <w:rStyle w:val="CodeChar"/>
        </w:rPr>
        <w:t>pos_z</w:t>
      </w:r>
      <w:proofErr w:type="spellEnd"/>
      <w:r>
        <w:rPr>
          <w:rStyle w:val="CodeChar"/>
        </w:rPr>
        <w:t xml:space="preserve"> </w:t>
      </w:r>
      <w:r w:rsidRPr="00DB391D">
        <w:t>specifies the z-coordinate of the location of the camera in µm. When not present, its value shall be inferred to be 0.</w:t>
      </w:r>
    </w:p>
    <w:p w14:paraId="600202E5" w14:textId="08F310D6" w:rsidR="00DB391D" w:rsidRDefault="00DB391D" w:rsidP="00DB391D">
      <w:pPr>
        <w:pStyle w:val="fields"/>
      </w:pPr>
      <w:proofErr w:type="spellStart"/>
      <w:r w:rsidRPr="00DB391D">
        <w:rPr>
          <w:rStyle w:val="CodeChar"/>
        </w:rPr>
        <w:t>quat_x</w:t>
      </w:r>
      <w:proofErr w:type="spellEnd"/>
      <w:r>
        <w:t xml:space="preserve"> specifies the x component, </w:t>
      </w:r>
      <w:proofErr w:type="spellStart"/>
      <w:r w:rsidRPr="00F5207A">
        <w:rPr>
          <w:i/>
          <w:iCs/>
        </w:rPr>
        <w:t>qX</w:t>
      </w:r>
      <w:proofErr w:type="spellEnd"/>
      <w:r>
        <w:t xml:space="preserve">, for the rotation of the camera using the quaternion representation. The range of </w:t>
      </w:r>
      <w:proofErr w:type="spellStart"/>
      <w:r w:rsidRPr="00DB391D">
        <w:rPr>
          <w:rStyle w:val="CodeChar"/>
        </w:rPr>
        <w:t>quat_x</w:t>
      </w:r>
      <w:proofErr w:type="spellEnd"/>
      <w:r>
        <w:t xml:space="preserve"> shall be in the range of -2</w:t>
      </w:r>
      <w:r w:rsidRPr="00DB391D">
        <w:rPr>
          <w:vertAlign w:val="superscript"/>
        </w:rPr>
        <w:t>N</w:t>
      </w:r>
      <w:r>
        <w:t xml:space="preserve"> to 2</w:t>
      </w:r>
      <w:r w:rsidRPr="00DB391D">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4835EB19" w14:textId="6FD990A5" w:rsidR="00DB391D" w:rsidRDefault="00DB391D" w:rsidP="00DB391D">
      <w:pPr>
        <w:pStyle w:val="fields"/>
      </w:pPr>
      <w:proofErr w:type="spellStart"/>
      <w:r w:rsidRPr="00F5207A">
        <w:rPr>
          <w:rStyle w:val="CodeChar"/>
        </w:rPr>
        <w:t>quat_y</w:t>
      </w:r>
      <w:proofErr w:type="spellEnd"/>
      <w:r>
        <w:t xml:space="preserve"> </w:t>
      </w:r>
      <w:r w:rsidR="00F5207A">
        <w:t>s</w:t>
      </w:r>
      <w:r>
        <w:t xml:space="preserve">pecifies the y component, </w:t>
      </w:r>
      <w:proofErr w:type="spellStart"/>
      <w:r w:rsidRPr="00F5207A">
        <w:rPr>
          <w:i/>
          <w:iCs/>
        </w:rPr>
        <w:t>qY</w:t>
      </w:r>
      <w:proofErr w:type="spellEnd"/>
      <w:r>
        <w:t xml:space="preserve">, for the rotation of the camera using the quaternion representation. The range of </w:t>
      </w:r>
      <w:proofErr w:type="spellStart"/>
      <w:r w:rsidRPr="00F5207A">
        <w:rPr>
          <w:rStyle w:val="CodeChar"/>
        </w:rPr>
        <w:t>quat_y</w:t>
      </w:r>
      <w:proofErr w:type="spellEnd"/>
      <w:r>
        <w:t xml:space="preserve"> shall be in the range of -2</w:t>
      </w:r>
      <w:r w:rsidRPr="00F5207A">
        <w:rPr>
          <w:vertAlign w:val="superscript"/>
        </w:rPr>
        <w:t>N</w:t>
      </w:r>
      <w:r>
        <w:t xml:space="preserve"> to 2</w:t>
      </w:r>
      <w:r w:rsidRPr="00F5207A">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69FDA506" w14:textId="088EFEE8" w:rsidR="00DB391D" w:rsidRDefault="00DB391D" w:rsidP="00DB391D">
      <w:pPr>
        <w:pStyle w:val="fields"/>
      </w:pPr>
      <w:proofErr w:type="spellStart"/>
      <w:r w:rsidRPr="00F5207A">
        <w:rPr>
          <w:rStyle w:val="CodeChar"/>
        </w:rPr>
        <w:lastRenderedPageBreak/>
        <w:t>quat_z</w:t>
      </w:r>
      <w:proofErr w:type="spellEnd"/>
      <w:r>
        <w:t xml:space="preserve"> </w:t>
      </w:r>
      <w:r w:rsidR="00F5207A">
        <w:t>s</w:t>
      </w:r>
      <w:r>
        <w:t xml:space="preserve">pecifies the z component, </w:t>
      </w:r>
      <w:proofErr w:type="spellStart"/>
      <w:r w:rsidRPr="00F5207A">
        <w:rPr>
          <w:i/>
          <w:iCs/>
        </w:rPr>
        <w:t>qZ</w:t>
      </w:r>
      <w:proofErr w:type="spellEnd"/>
      <w:r>
        <w:t xml:space="preserve">, for the rotation of the camera using the quaternion representation. The range of </w:t>
      </w:r>
      <w:proofErr w:type="spellStart"/>
      <w:r w:rsidRPr="00F5207A">
        <w:rPr>
          <w:rStyle w:val="CodeChar"/>
        </w:rPr>
        <w:t>quat_z</w:t>
      </w:r>
      <w:proofErr w:type="spellEnd"/>
      <w:r>
        <w:t xml:space="preserve"> shall be in the range of -2</w:t>
      </w:r>
      <w:r w:rsidRPr="00F5207A">
        <w:rPr>
          <w:vertAlign w:val="superscript"/>
        </w:rPr>
        <w:t>N</w:t>
      </w:r>
      <w:r>
        <w:t xml:space="preserve"> to 2</w:t>
      </w:r>
      <w:r w:rsidRPr="00F5207A">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4565DBC4" w14:textId="77777777" w:rsidR="00274991" w:rsidRDefault="00274991" w:rsidP="00274991">
      <w:pPr>
        <w:pStyle w:val="fields"/>
      </w:pPr>
      <w:r>
        <w:rPr>
          <w:rStyle w:val="CodeChar"/>
        </w:rPr>
        <w:t>rot</w:t>
      </w:r>
      <w:r>
        <w:t xml:space="preserve"> specifies the rotation in yaw, pitch, and roll rotation angles of the camera as defined in ISO/IEC 23090-7. When not present, its values in yaw, pitch, and roll rotation angles shall be inferred to be 0.</w:t>
      </w:r>
    </w:p>
    <w:p w14:paraId="50D9B912" w14:textId="762CB7AB" w:rsidR="006820C1" w:rsidRDefault="00F5207A" w:rsidP="00FF45AE">
      <w:pPr>
        <w:pStyle w:val="fields"/>
      </w:pPr>
      <w:r w:rsidRPr="00F5207A">
        <w:rPr>
          <w:rStyle w:val="CodeChar"/>
        </w:rPr>
        <w:t>id</w:t>
      </w:r>
      <w:r w:rsidRPr="00F5207A">
        <w:t xml:space="preserve"> </w:t>
      </w:r>
      <w:r>
        <w:t>s</w:t>
      </w:r>
      <w:r w:rsidRPr="00F5207A">
        <w:t>pecifies the coordinate system id</w:t>
      </w:r>
      <w:r>
        <w:t>entifier</w:t>
      </w:r>
      <w:r w:rsidRPr="00F5207A">
        <w:t>. When not present, its value shall be inferred to be 0.</w:t>
      </w:r>
      <w:r w:rsidR="00FD06B0" w:rsidRPr="00FD06B0">
        <w:t xml:space="preserve"> </w:t>
      </w:r>
      <w:r w:rsidR="00FD06B0">
        <w:t xml:space="preserve">If more than one </w:t>
      </w:r>
      <w:proofErr w:type="spellStart"/>
      <w:r w:rsidR="00742D03">
        <w:rPr>
          <w:rStyle w:val="CodeChar"/>
        </w:rPr>
        <w:t>CameraExtrinsicMatrixProperty</w:t>
      </w:r>
      <w:proofErr w:type="spellEnd"/>
      <w:r w:rsidR="00FD06B0">
        <w:t xml:space="preserve"> is associated with the same item, the </w:t>
      </w:r>
      <w:r w:rsidR="00FD06B0" w:rsidRPr="00DC5EA1">
        <w:rPr>
          <w:rStyle w:val="codeZchn"/>
        </w:rPr>
        <w:t>id</w:t>
      </w:r>
      <w:r w:rsidR="00FD06B0">
        <w:t xml:space="preserve"> shall be present.</w:t>
      </w:r>
    </w:p>
    <w:p w14:paraId="107115FD" w14:textId="79049722" w:rsidR="00EC7BF0" w:rsidRPr="008F121A" w:rsidRDefault="00EC7BF0" w:rsidP="0095242B">
      <w:pPr>
        <w:pStyle w:val="Heading3"/>
        <w:numPr>
          <w:ilvl w:val="2"/>
          <w:numId w:val="1"/>
        </w:numPr>
      </w:pPr>
      <w:bookmarkStart w:id="293" w:name="_Toc142560379"/>
      <w:bookmarkStart w:id="294" w:name="_Toc142560664"/>
      <w:bookmarkStart w:id="295" w:name="_Toc142573581"/>
      <w:r w:rsidRPr="008F121A">
        <w:t>Camera in</w:t>
      </w:r>
      <w:r w:rsidRPr="003B53C3">
        <w:t>trinsic matrix</w:t>
      </w:r>
      <w:bookmarkEnd w:id="293"/>
      <w:bookmarkEnd w:id="294"/>
      <w:bookmarkEnd w:id="295"/>
    </w:p>
    <w:p w14:paraId="5D6549C6" w14:textId="77777777" w:rsidR="00EC7BF0" w:rsidRPr="003B53C3" w:rsidRDefault="00EC7BF0" w:rsidP="00EC7BF0">
      <w:pPr>
        <w:pStyle w:val="Heading4"/>
        <w:numPr>
          <w:ilvl w:val="3"/>
          <w:numId w:val="1"/>
        </w:numPr>
      </w:pPr>
      <w:r w:rsidRPr="003B53C3">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EC7BF0" w:rsidRPr="008F121A" w14:paraId="46CD6A5B" w14:textId="77777777" w:rsidTr="001A1E4C">
        <w:tc>
          <w:tcPr>
            <w:tcW w:w="2790" w:type="dxa"/>
          </w:tcPr>
          <w:p w14:paraId="11CC19FB" w14:textId="77777777" w:rsidR="00EC7BF0" w:rsidRPr="003B53C3" w:rsidRDefault="00EC7BF0" w:rsidP="001A1E4C">
            <w:pPr>
              <w:pStyle w:val="BoxTable"/>
            </w:pPr>
            <w:r w:rsidRPr="003B53C3">
              <w:t xml:space="preserve">Box type: </w:t>
            </w:r>
          </w:p>
        </w:tc>
        <w:tc>
          <w:tcPr>
            <w:tcW w:w="6962" w:type="dxa"/>
          </w:tcPr>
          <w:p w14:paraId="5E0D7EFC" w14:textId="794FB66A" w:rsidR="00EC7BF0" w:rsidRPr="00B6247A" w:rsidRDefault="00EC7BF0" w:rsidP="001A1E4C">
            <w:pPr>
              <w:pStyle w:val="BoxTable"/>
              <w:rPr>
                <w:rStyle w:val="CodeChar"/>
              </w:rPr>
            </w:pPr>
            <w:r w:rsidRPr="00B6247A">
              <w:rPr>
                <w:rStyle w:val="CodeChar"/>
              </w:rPr>
              <w:t>'</w:t>
            </w:r>
            <w:proofErr w:type="spellStart"/>
            <w:r w:rsidRPr="00B6247A">
              <w:rPr>
                <w:rStyle w:val="CodeChar"/>
              </w:rPr>
              <w:t>cmin</w:t>
            </w:r>
            <w:proofErr w:type="spellEnd"/>
            <w:r w:rsidRPr="00B6247A">
              <w:rPr>
                <w:rStyle w:val="CodeChar"/>
              </w:rPr>
              <w:t>'</w:t>
            </w:r>
          </w:p>
        </w:tc>
      </w:tr>
      <w:tr w:rsidR="00EC7BF0" w:rsidRPr="008F121A" w14:paraId="6F27A763" w14:textId="77777777" w:rsidTr="001A1E4C">
        <w:tc>
          <w:tcPr>
            <w:tcW w:w="2790" w:type="dxa"/>
          </w:tcPr>
          <w:p w14:paraId="5175F29C" w14:textId="77777777" w:rsidR="00EC7BF0" w:rsidRPr="008F121A" w:rsidRDefault="00EC7BF0" w:rsidP="001A1E4C">
            <w:pPr>
              <w:pStyle w:val="BoxTable"/>
            </w:pPr>
            <w:r w:rsidRPr="008F121A">
              <w:t>Property type:</w:t>
            </w:r>
          </w:p>
        </w:tc>
        <w:tc>
          <w:tcPr>
            <w:tcW w:w="6962" w:type="dxa"/>
          </w:tcPr>
          <w:p w14:paraId="34E92470" w14:textId="77777777" w:rsidR="00EC7BF0" w:rsidRPr="008F121A" w:rsidRDefault="00EC7BF0" w:rsidP="001A1E4C">
            <w:pPr>
              <w:pStyle w:val="BoxTable"/>
            </w:pPr>
            <w:r w:rsidRPr="008F121A">
              <w:t>Descriptive item property</w:t>
            </w:r>
          </w:p>
        </w:tc>
      </w:tr>
      <w:tr w:rsidR="00EC7BF0" w:rsidRPr="008F121A" w14:paraId="339AFB47" w14:textId="77777777" w:rsidTr="001A1E4C">
        <w:tc>
          <w:tcPr>
            <w:tcW w:w="2790" w:type="dxa"/>
          </w:tcPr>
          <w:p w14:paraId="5F4D84D6" w14:textId="77777777" w:rsidR="00EC7BF0" w:rsidRPr="008F121A" w:rsidRDefault="00EC7BF0" w:rsidP="001A1E4C">
            <w:pPr>
              <w:pStyle w:val="BoxTable"/>
            </w:pPr>
            <w:r w:rsidRPr="008F121A">
              <w:t xml:space="preserve">Container: </w:t>
            </w:r>
          </w:p>
        </w:tc>
        <w:tc>
          <w:tcPr>
            <w:tcW w:w="6962" w:type="dxa"/>
          </w:tcPr>
          <w:p w14:paraId="3BEDF9F5" w14:textId="77777777" w:rsidR="00EC7BF0" w:rsidRPr="008F121A" w:rsidRDefault="00EC7BF0" w:rsidP="001A1E4C">
            <w:pPr>
              <w:pStyle w:val="BoxTable"/>
            </w:pPr>
            <w:proofErr w:type="spellStart"/>
            <w:r w:rsidRPr="008F121A">
              <w:rPr>
                <w:rStyle w:val="CodeChar"/>
              </w:rPr>
              <w:t>ItemPropertyContainerBox</w:t>
            </w:r>
            <w:proofErr w:type="spellEnd"/>
          </w:p>
        </w:tc>
      </w:tr>
      <w:tr w:rsidR="00EC7BF0" w:rsidRPr="008F121A" w14:paraId="14C4EC3B" w14:textId="77777777" w:rsidTr="001A1E4C">
        <w:tc>
          <w:tcPr>
            <w:tcW w:w="2790" w:type="dxa"/>
          </w:tcPr>
          <w:p w14:paraId="5BA6B360" w14:textId="77777777" w:rsidR="00EC7BF0" w:rsidRPr="008F121A" w:rsidRDefault="00EC7BF0" w:rsidP="001A1E4C">
            <w:pPr>
              <w:pStyle w:val="BoxTable"/>
            </w:pPr>
            <w:r w:rsidRPr="008F121A">
              <w:t xml:space="preserve">Mandatory (per item): </w:t>
            </w:r>
          </w:p>
        </w:tc>
        <w:tc>
          <w:tcPr>
            <w:tcW w:w="6962" w:type="dxa"/>
          </w:tcPr>
          <w:p w14:paraId="253C48E3" w14:textId="77777777" w:rsidR="00EC7BF0" w:rsidRPr="008F121A" w:rsidRDefault="00EC7BF0" w:rsidP="001A1E4C">
            <w:pPr>
              <w:pStyle w:val="BoxTable"/>
            </w:pPr>
            <w:r w:rsidRPr="008F121A">
              <w:rPr>
                <w:rFonts w:cs="Arial"/>
              </w:rPr>
              <w:t>No</w:t>
            </w:r>
          </w:p>
        </w:tc>
      </w:tr>
      <w:tr w:rsidR="00EC7BF0" w:rsidRPr="008F121A" w14:paraId="09804491" w14:textId="77777777" w:rsidTr="001A1E4C">
        <w:tc>
          <w:tcPr>
            <w:tcW w:w="2790" w:type="dxa"/>
          </w:tcPr>
          <w:p w14:paraId="61A75D03" w14:textId="77777777" w:rsidR="00EC7BF0" w:rsidRPr="008F121A" w:rsidRDefault="00EC7BF0" w:rsidP="001A1E4C">
            <w:pPr>
              <w:pStyle w:val="BoxTable"/>
            </w:pPr>
            <w:r w:rsidRPr="008F121A">
              <w:t>Quantity (per item):</w:t>
            </w:r>
          </w:p>
        </w:tc>
        <w:tc>
          <w:tcPr>
            <w:tcW w:w="6962" w:type="dxa"/>
          </w:tcPr>
          <w:p w14:paraId="6CA8242A" w14:textId="77777777" w:rsidR="00EC7BF0" w:rsidRPr="008F121A" w:rsidRDefault="00EC7BF0" w:rsidP="001A1E4C">
            <w:pPr>
              <w:pStyle w:val="BoxTable"/>
            </w:pPr>
            <w:r w:rsidRPr="008F121A">
              <w:rPr>
                <w:rFonts w:cs="Arial"/>
              </w:rPr>
              <w:t>Zero or one</w:t>
            </w:r>
          </w:p>
        </w:tc>
      </w:tr>
      <w:tr w:rsidR="00EC7BF0" w:rsidRPr="008F121A" w14:paraId="6680D01C" w14:textId="77777777" w:rsidTr="001A1E4C">
        <w:tc>
          <w:tcPr>
            <w:tcW w:w="2790" w:type="dxa"/>
          </w:tcPr>
          <w:p w14:paraId="18D311F8" w14:textId="77777777" w:rsidR="00EC7BF0" w:rsidRPr="008F121A" w:rsidRDefault="00EC7BF0" w:rsidP="001A1E4C">
            <w:pPr>
              <w:pStyle w:val="BoxTable"/>
            </w:pPr>
          </w:p>
        </w:tc>
        <w:tc>
          <w:tcPr>
            <w:tcW w:w="6962" w:type="dxa"/>
          </w:tcPr>
          <w:p w14:paraId="74651FC5" w14:textId="77777777" w:rsidR="00EC7BF0" w:rsidRPr="008F121A" w:rsidRDefault="00EC7BF0" w:rsidP="001A1E4C">
            <w:pPr>
              <w:pStyle w:val="BoxTable"/>
            </w:pPr>
          </w:p>
        </w:tc>
      </w:tr>
    </w:tbl>
    <w:p w14:paraId="76BCB2A3" w14:textId="33067AB8" w:rsidR="00EC7BF0" w:rsidRPr="008F121A" w:rsidRDefault="00EC7BF0" w:rsidP="00EC7BF0">
      <w:r w:rsidRPr="008F121A">
        <w:t xml:space="preserve">The </w:t>
      </w:r>
      <w:proofErr w:type="spellStart"/>
      <w:r w:rsidR="00742D03">
        <w:rPr>
          <w:rFonts w:ascii="Courier New" w:hAnsi="Courier New" w:cs="Courier New"/>
        </w:rPr>
        <w:t>CameraIntrinsicMatrixProperty</w:t>
      </w:r>
      <w:proofErr w:type="spellEnd"/>
      <w:r w:rsidRPr="008F121A">
        <w:t xml:space="preserve"> </w:t>
      </w:r>
      <w:r w:rsidR="00F55CF4">
        <w:t>describes</w:t>
      </w:r>
      <w:r w:rsidRPr="008F121A">
        <w:t xml:space="preserve"> the characteristics of the camera that captured the associated image item.</w:t>
      </w:r>
    </w:p>
    <w:p w14:paraId="4155EA10" w14:textId="561D3BB8" w:rsidR="00B6247A" w:rsidRDefault="00F55CF4" w:rsidP="00B6247A">
      <w:pPr>
        <w:rPr>
          <w:sz w:val="24"/>
          <w:szCs w:val="24"/>
          <w:lang w:val="en-US"/>
        </w:rPr>
      </w:pPr>
      <w:r>
        <w:t>The</w:t>
      </w:r>
      <w:r w:rsidR="00B6247A">
        <w:t xml:space="preserve"> intrinsic matrix for a pinhole camera is </w:t>
      </w:r>
      <w:r>
        <w:t xml:space="preserve">specified </w:t>
      </w:r>
      <w:r w:rsidR="00B6247A">
        <w:t>as follows:</w:t>
      </w:r>
      <w:bookmarkStart w:id="296" w:name="OLE_LINK3"/>
      <w:bookmarkStart w:id="297" w:name="OLE_LINK4"/>
    </w:p>
    <w:tbl>
      <w:tblPr>
        <w:tblStyle w:val="TableGrid"/>
        <w:tblW w:w="0" w:type="auto"/>
        <w:tblInd w:w="290" w:type="dxa"/>
        <w:tblBorders>
          <w:bottom w:val="single" w:sz="12" w:space="0" w:color="auto"/>
        </w:tblBorders>
        <w:tblLook w:val="04A0" w:firstRow="1" w:lastRow="0" w:firstColumn="1" w:lastColumn="0" w:noHBand="0" w:noVBand="1"/>
      </w:tblPr>
      <w:tblGrid>
        <w:gridCol w:w="469"/>
        <w:gridCol w:w="469"/>
        <w:gridCol w:w="469"/>
      </w:tblGrid>
      <w:tr w:rsidR="00B6247A" w14:paraId="58720598" w14:textId="77777777" w:rsidTr="000C4F45">
        <w:trPr>
          <w:trHeight w:val="534"/>
        </w:trPr>
        <w:tc>
          <w:tcPr>
            <w:tcW w:w="469" w:type="dxa"/>
            <w:tcBorders>
              <w:top w:val="single" w:sz="4" w:space="0" w:color="auto"/>
              <w:left w:val="single" w:sz="4" w:space="0" w:color="auto"/>
              <w:bottom w:val="single" w:sz="4" w:space="0" w:color="auto"/>
              <w:right w:val="single" w:sz="4" w:space="0" w:color="auto"/>
            </w:tcBorders>
            <w:hideMark/>
          </w:tcPr>
          <w:p w14:paraId="18014540" w14:textId="77777777" w:rsidR="00B6247A" w:rsidRDefault="00B6247A">
            <w:pPr>
              <w:rPr>
                <w:i/>
                <w:iCs/>
                <w:vertAlign w:val="subscript"/>
              </w:rPr>
            </w:pPr>
            <w:proofErr w:type="spellStart"/>
            <w:r>
              <w:rPr>
                <w:i/>
                <w:iCs/>
              </w:rPr>
              <w:t>f</w:t>
            </w:r>
            <w:r>
              <w:rPr>
                <w:i/>
                <w:iCs/>
                <w:vertAlign w:val="subscript"/>
              </w:rPr>
              <w:t>x</w:t>
            </w:r>
            <w:proofErr w:type="spellEnd"/>
          </w:p>
        </w:tc>
        <w:tc>
          <w:tcPr>
            <w:tcW w:w="469" w:type="dxa"/>
            <w:tcBorders>
              <w:top w:val="single" w:sz="4" w:space="0" w:color="auto"/>
              <w:left w:val="single" w:sz="4" w:space="0" w:color="auto"/>
              <w:bottom w:val="single" w:sz="4" w:space="0" w:color="auto"/>
              <w:right w:val="single" w:sz="4" w:space="0" w:color="auto"/>
            </w:tcBorders>
            <w:hideMark/>
          </w:tcPr>
          <w:p w14:paraId="03CA6F23" w14:textId="77777777" w:rsidR="00B6247A" w:rsidRDefault="00B6247A">
            <w:pPr>
              <w:rPr>
                <w:i/>
                <w:iCs/>
              </w:rPr>
            </w:pPr>
            <w:r>
              <w:rPr>
                <w:i/>
                <w:iCs/>
              </w:rPr>
              <w:t>s</w:t>
            </w:r>
          </w:p>
        </w:tc>
        <w:tc>
          <w:tcPr>
            <w:tcW w:w="469" w:type="dxa"/>
            <w:tcBorders>
              <w:top w:val="single" w:sz="4" w:space="0" w:color="auto"/>
              <w:left w:val="single" w:sz="4" w:space="0" w:color="auto"/>
              <w:bottom w:val="single" w:sz="4" w:space="0" w:color="auto"/>
              <w:right w:val="single" w:sz="4" w:space="0" w:color="auto"/>
            </w:tcBorders>
            <w:hideMark/>
          </w:tcPr>
          <w:p w14:paraId="08163EC0" w14:textId="77777777" w:rsidR="00B6247A" w:rsidRDefault="00B6247A">
            <w:pPr>
              <w:rPr>
                <w:i/>
                <w:iCs/>
                <w:vertAlign w:val="subscript"/>
              </w:rPr>
            </w:pPr>
            <w:r>
              <w:rPr>
                <w:i/>
                <w:iCs/>
              </w:rPr>
              <w:t>c</w:t>
            </w:r>
            <w:r>
              <w:rPr>
                <w:i/>
                <w:iCs/>
                <w:vertAlign w:val="subscript"/>
              </w:rPr>
              <w:t>x</w:t>
            </w:r>
          </w:p>
        </w:tc>
      </w:tr>
      <w:tr w:rsidR="00B6247A" w14:paraId="5ABD856A" w14:textId="77777777" w:rsidTr="000C4F45">
        <w:trPr>
          <w:trHeight w:val="534"/>
        </w:trPr>
        <w:tc>
          <w:tcPr>
            <w:tcW w:w="469" w:type="dxa"/>
            <w:tcBorders>
              <w:top w:val="single" w:sz="4" w:space="0" w:color="auto"/>
              <w:left w:val="single" w:sz="4" w:space="0" w:color="auto"/>
              <w:bottom w:val="single" w:sz="4" w:space="0" w:color="auto"/>
              <w:right w:val="single" w:sz="4" w:space="0" w:color="auto"/>
            </w:tcBorders>
            <w:hideMark/>
          </w:tcPr>
          <w:p w14:paraId="294D7AC0" w14:textId="77777777" w:rsidR="00B6247A" w:rsidRDefault="00B6247A">
            <w:pPr>
              <w:rPr>
                <w:i/>
                <w:iCs/>
              </w:rPr>
            </w:pPr>
            <w:r>
              <w:rPr>
                <w:i/>
                <w:iCs/>
              </w:rPr>
              <w:t>0</w:t>
            </w:r>
          </w:p>
        </w:tc>
        <w:tc>
          <w:tcPr>
            <w:tcW w:w="469" w:type="dxa"/>
            <w:tcBorders>
              <w:top w:val="single" w:sz="4" w:space="0" w:color="auto"/>
              <w:left w:val="single" w:sz="4" w:space="0" w:color="auto"/>
              <w:bottom w:val="single" w:sz="4" w:space="0" w:color="auto"/>
              <w:right w:val="single" w:sz="4" w:space="0" w:color="auto"/>
            </w:tcBorders>
            <w:hideMark/>
          </w:tcPr>
          <w:p w14:paraId="1C6AEC1F" w14:textId="77777777" w:rsidR="00B6247A" w:rsidRDefault="00B6247A">
            <w:pPr>
              <w:rPr>
                <w:i/>
                <w:iCs/>
                <w:vertAlign w:val="subscript"/>
              </w:rPr>
            </w:pPr>
            <w:proofErr w:type="spellStart"/>
            <w:r>
              <w:rPr>
                <w:i/>
                <w:iCs/>
              </w:rPr>
              <w:t>f</w:t>
            </w:r>
            <w:r>
              <w:rPr>
                <w:i/>
                <w:iCs/>
                <w:vertAlign w:val="subscript"/>
              </w:rPr>
              <w:t>y</w:t>
            </w:r>
            <w:proofErr w:type="spellEnd"/>
          </w:p>
        </w:tc>
        <w:tc>
          <w:tcPr>
            <w:tcW w:w="469" w:type="dxa"/>
            <w:tcBorders>
              <w:top w:val="single" w:sz="4" w:space="0" w:color="auto"/>
              <w:left w:val="single" w:sz="4" w:space="0" w:color="auto"/>
              <w:bottom w:val="single" w:sz="4" w:space="0" w:color="auto"/>
              <w:right w:val="single" w:sz="4" w:space="0" w:color="auto"/>
            </w:tcBorders>
            <w:hideMark/>
          </w:tcPr>
          <w:p w14:paraId="4CF128F8" w14:textId="77777777" w:rsidR="00B6247A" w:rsidRDefault="00B6247A">
            <w:pPr>
              <w:rPr>
                <w:i/>
                <w:iCs/>
                <w:vertAlign w:val="subscript"/>
              </w:rPr>
            </w:pPr>
            <w:r>
              <w:rPr>
                <w:i/>
                <w:iCs/>
              </w:rPr>
              <w:t>c</w:t>
            </w:r>
            <w:r>
              <w:rPr>
                <w:i/>
                <w:iCs/>
                <w:vertAlign w:val="subscript"/>
              </w:rPr>
              <w:t>y</w:t>
            </w:r>
          </w:p>
        </w:tc>
      </w:tr>
      <w:tr w:rsidR="00B6247A" w14:paraId="151784B8" w14:textId="77777777" w:rsidTr="000C4F45">
        <w:trPr>
          <w:trHeight w:val="534"/>
        </w:trPr>
        <w:tc>
          <w:tcPr>
            <w:tcW w:w="469" w:type="dxa"/>
            <w:tcBorders>
              <w:top w:val="single" w:sz="4" w:space="0" w:color="auto"/>
              <w:left w:val="single" w:sz="4" w:space="0" w:color="auto"/>
              <w:bottom w:val="single" w:sz="12" w:space="0" w:color="auto"/>
              <w:right w:val="single" w:sz="4" w:space="0" w:color="auto"/>
            </w:tcBorders>
            <w:hideMark/>
          </w:tcPr>
          <w:p w14:paraId="33B40CC0" w14:textId="77777777" w:rsidR="00B6247A" w:rsidRDefault="00B6247A">
            <w:pPr>
              <w:rPr>
                <w:i/>
                <w:iCs/>
              </w:rPr>
            </w:pPr>
            <w:r>
              <w:rPr>
                <w:i/>
                <w:iCs/>
              </w:rPr>
              <w:t>0</w:t>
            </w:r>
          </w:p>
        </w:tc>
        <w:tc>
          <w:tcPr>
            <w:tcW w:w="469" w:type="dxa"/>
            <w:tcBorders>
              <w:top w:val="single" w:sz="4" w:space="0" w:color="auto"/>
              <w:left w:val="single" w:sz="4" w:space="0" w:color="auto"/>
              <w:bottom w:val="single" w:sz="12" w:space="0" w:color="auto"/>
              <w:right w:val="single" w:sz="4" w:space="0" w:color="auto"/>
            </w:tcBorders>
            <w:hideMark/>
          </w:tcPr>
          <w:p w14:paraId="1D59E20A" w14:textId="77777777" w:rsidR="00B6247A" w:rsidRDefault="00B6247A">
            <w:pPr>
              <w:rPr>
                <w:i/>
                <w:iCs/>
              </w:rPr>
            </w:pPr>
            <w:r>
              <w:rPr>
                <w:i/>
                <w:iCs/>
              </w:rPr>
              <w:t>0</w:t>
            </w:r>
          </w:p>
        </w:tc>
        <w:tc>
          <w:tcPr>
            <w:tcW w:w="469" w:type="dxa"/>
            <w:tcBorders>
              <w:top w:val="single" w:sz="4" w:space="0" w:color="auto"/>
              <w:left w:val="single" w:sz="4" w:space="0" w:color="auto"/>
              <w:bottom w:val="single" w:sz="12" w:space="0" w:color="auto"/>
              <w:right w:val="single" w:sz="4" w:space="0" w:color="auto"/>
            </w:tcBorders>
            <w:hideMark/>
          </w:tcPr>
          <w:p w14:paraId="1C416DA1" w14:textId="77777777" w:rsidR="00B6247A" w:rsidRDefault="00B6247A">
            <w:pPr>
              <w:rPr>
                <w:i/>
                <w:iCs/>
              </w:rPr>
            </w:pPr>
            <w:r>
              <w:rPr>
                <w:i/>
                <w:iCs/>
              </w:rPr>
              <w:t>1</w:t>
            </w:r>
          </w:p>
        </w:tc>
      </w:tr>
    </w:tbl>
    <w:bookmarkEnd w:id="296"/>
    <w:bookmarkEnd w:id="297"/>
    <w:p w14:paraId="424B4868" w14:textId="0CC1A44D" w:rsidR="00B6247A" w:rsidRDefault="00E03189" w:rsidP="00B6247A">
      <w:pPr>
        <w:rPr>
          <w:lang w:val="en-US"/>
        </w:rPr>
      </w:pPr>
      <w:r>
        <w:t>w</w:t>
      </w:r>
      <w:r w:rsidR="00B6247A">
        <w:t>here:</w:t>
      </w:r>
    </w:p>
    <w:p w14:paraId="5D259525" w14:textId="77777777" w:rsidR="00B6247A" w:rsidRDefault="00B6247A" w:rsidP="000C4F45">
      <w:pPr>
        <w:ind w:left="403"/>
        <w:jc w:val="left"/>
      </w:pPr>
      <w:proofErr w:type="spellStart"/>
      <w:r>
        <w:rPr>
          <w:i/>
          <w:iCs/>
        </w:rPr>
        <w:t>f</w:t>
      </w:r>
      <w:r>
        <w:rPr>
          <w:i/>
          <w:iCs/>
          <w:vertAlign w:val="subscript"/>
        </w:rPr>
        <w:t>x</w:t>
      </w:r>
      <w:proofErr w:type="spellEnd"/>
      <w:r>
        <w:t>:</w:t>
      </w:r>
      <w:r>
        <w:tab/>
        <w:t>horizontal focal length</w:t>
      </w:r>
      <w:r>
        <w:br/>
      </w:r>
      <w:proofErr w:type="spellStart"/>
      <w:r>
        <w:rPr>
          <w:i/>
          <w:iCs/>
        </w:rPr>
        <w:t>f</w:t>
      </w:r>
      <w:r>
        <w:rPr>
          <w:i/>
          <w:iCs/>
          <w:vertAlign w:val="subscript"/>
        </w:rPr>
        <w:t>y</w:t>
      </w:r>
      <w:proofErr w:type="spellEnd"/>
      <w:r>
        <w:t>:</w:t>
      </w:r>
      <w:r>
        <w:tab/>
        <w:t>vertical focal length</w:t>
      </w:r>
      <w:r>
        <w:br/>
      </w:r>
      <w:r>
        <w:rPr>
          <w:i/>
          <w:iCs/>
        </w:rPr>
        <w:t>s</w:t>
      </w:r>
      <w:r>
        <w:t>:</w:t>
      </w:r>
      <w:r>
        <w:tab/>
        <w:t>skew factor</w:t>
      </w:r>
      <w:r>
        <w:br/>
      </w:r>
      <w:r>
        <w:rPr>
          <w:i/>
          <w:iCs/>
        </w:rPr>
        <w:t>c</w:t>
      </w:r>
      <w:r>
        <w:rPr>
          <w:i/>
          <w:iCs/>
          <w:vertAlign w:val="subscript"/>
        </w:rPr>
        <w:t>x</w:t>
      </w:r>
      <w:r>
        <w:t>:</w:t>
      </w:r>
      <w:r>
        <w:tab/>
        <w:t>principal point x</w:t>
      </w:r>
      <w:r>
        <w:br/>
      </w:r>
      <w:r>
        <w:rPr>
          <w:i/>
          <w:iCs/>
        </w:rPr>
        <w:t>c</w:t>
      </w:r>
      <w:r>
        <w:rPr>
          <w:i/>
          <w:iCs/>
          <w:vertAlign w:val="subscript"/>
        </w:rPr>
        <w:t>y</w:t>
      </w:r>
      <w:r>
        <w:t>:</w:t>
      </w:r>
      <w:r>
        <w:tab/>
        <w:t>principal point y</w:t>
      </w:r>
    </w:p>
    <w:p w14:paraId="05D7A4B5" w14:textId="33574C98" w:rsidR="00B6247A" w:rsidRDefault="008C1F38" w:rsidP="00B6247A">
      <w:pPr>
        <w:pStyle w:val="Note"/>
        <w:rPr>
          <w:vertAlign w:val="subscript"/>
        </w:rPr>
      </w:pPr>
      <w:bookmarkStart w:id="298" w:name="OLE_LINK5"/>
      <w:bookmarkStart w:id="299" w:name="OLE_LINK6"/>
      <w:r>
        <w:t>NOTE </w:t>
      </w:r>
      <w:r w:rsidR="0000015C">
        <w:t>1</w:t>
      </w:r>
      <w:r w:rsidR="00B6247A">
        <w:tab/>
        <w:t xml:space="preserve">For most cameras, pixels are square and there is no skew. This corresponds to </w:t>
      </w:r>
      <w:r w:rsidR="00B6247A">
        <w:rPr>
          <w:i/>
          <w:iCs/>
        </w:rPr>
        <w:t>s</w:t>
      </w:r>
      <w:r w:rsidR="00B6247A">
        <w:t xml:space="preserve"> being zero and </w:t>
      </w:r>
      <w:proofErr w:type="spellStart"/>
      <w:r w:rsidR="00B6247A">
        <w:rPr>
          <w:i/>
          <w:iCs/>
        </w:rPr>
        <w:t>f</w:t>
      </w:r>
      <w:r w:rsidR="00B6247A">
        <w:rPr>
          <w:i/>
          <w:iCs/>
          <w:vertAlign w:val="subscript"/>
        </w:rPr>
        <w:t>x</w:t>
      </w:r>
      <w:proofErr w:type="spellEnd"/>
      <w:r w:rsidR="00B6247A">
        <w:rPr>
          <w:i/>
          <w:iCs/>
        </w:rPr>
        <w:t xml:space="preserve"> </w:t>
      </w:r>
      <w:r w:rsidR="00B6247A">
        <w:t>being equal to</w:t>
      </w:r>
      <w:r w:rsidR="00B6247A">
        <w:rPr>
          <w:i/>
          <w:iCs/>
        </w:rPr>
        <w:t xml:space="preserve"> </w:t>
      </w:r>
      <w:proofErr w:type="spellStart"/>
      <w:r w:rsidR="00B6247A">
        <w:rPr>
          <w:i/>
          <w:iCs/>
        </w:rPr>
        <w:t>f</w:t>
      </w:r>
      <w:r w:rsidR="00B6247A">
        <w:rPr>
          <w:i/>
          <w:iCs/>
          <w:vertAlign w:val="subscript"/>
        </w:rPr>
        <w:t>y</w:t>
      </w:r>
      <w:bookmarkEnd w:id="298"/>
      <w:bookmarkEnd w:id="299"/>
      <w:proofErr w:type="spellEnd"/>
      <w:r w:rsidR="00B6247A">
        <w:t>.</w:t>
      </w:r>
    </w:p>
    <w:p w14:paraId="23C6DBC1" w14:textId="40B90E19" w:rsidR="00D038E7" w:rsidRDefault="00D038E7" w:rsidP="001A1E4C">
      <w:r w:rsidRPr="006820C1">
        <w:t xml:space="preserve">The </w:t>
      </w:r>
      <w:r w:rsidRPr="006820C1">
        <w:rPr>
          <w:rStyle w:val="CodeChar"/>
        </w:rPr>
        <w:t>flags</w:t>
      </w:r>
      <w:r w:rsidRPr="006820C1">
        <w:t xml:space="preserve"> </w:t>
      </w:r>
      <w:r>
        <w:t>field</w:t>
      </w:r>
      <w:r w:rsidRPr="006820C1">
        <w:t xml:space="preserve"> is used to </w:t>
      </w:r>
      <w:r>
        <w:t>define the values of denominator and skew denominator.</w:t>
      </w:r>
    </w:p>
    <w:p w14:paraId="5E315D49" w14:textId="32D4AB92" w:rsidR="00862D50" w:rsidRDefault="00862D50" w:rsidP="001A1E4C">
      <w:r>
        <w:t xml:space="preserve">The variable </w:t>
      </w:r>
      <w:r w:rsidRPr="00C83BB9">
        <w:rPr>
          <w:i/>
          <w:iCs/>
        </w:rPr>
        <w:t>denominator</w:t>
      </w:r>
      <w:r w:rsidRPr="00862D50">
        <w:t xml:space="preserve"> </w:t>
      </w:r>
      <w:r w:rsidR="00C83BB9">
        <w:t>is set equal to (</w:t>
      </w:r>
      <w:r w:rsidRPr="00862D50">
        <w:t xml:space="preserve">1 &lt;&lt; </w:t>
      </w:r>
      <w:proofErr w:type="spellStart"/>
      <w:r w:rsidR="00F80523" w:rsidRPr="00F140F1">
        <w:rPr>
          <w:i/>
          <w:iCs/>
        </w:rPr>
        <w:t>denominatorShiftOperand</w:t>
      </w:r>
      <w:proofErr w:type="spellEnd"/>
      <w:r w:rsidR="00C83BB9">
        <w:t>)</w:t>
      </w:r>
      <w:r w:rsidR="00F82A40">
        <w:t xml:space="preserve"> where </w:t>
      </w:r>
      <w:proofErr w:type="spellStart"/>
      <w:r w:rsidR="00F80523" w:rsidRPr="00F61139">
        <w:rPr>
          <w:i/>
          <w:iCs/>
        </w:rPr>
        <w:t>denominatorShiftOperand</w:t>
      </w:r>
      <w:proofErr w:type="spellEnd"/>
      <w:r w:rsidR="00F80523">
        <w:t xml:space="preserve"> is equal to (</w:t>
      </w:r>
      <w:r w:rsidR="00F80523" w:rsidRPr="00862D50">
        <w:t>(</w:t>
      </w:r>
      <w:r w:rsidR="00F80523" w:rsidRPr="00C83BB9">
        <w:rPr>
          <w:rStyle w:val="CodeChar"/>
        </w:rPr>
        <w:t>flags</w:t>
      </w:r>
      <w:r w:rsidR="00F80523" w:rsidRPr="00862D50">
        <w:t xml:space="preserve"> &amp; </w:t>
      </w:r>
      <w:r w:rsidR="00F80523" w:rsidRPr="00307FB2">
        <w:t>0x001F00</w:t>
      </w:r>
      <w:r w:rsidR="00F80523" w:rsidRPr="00862D50">
        <w:t>)</w:t>
      </w:r>
      <w:r w:rsidR="00F80523">
        <w:t xml:space="preserve"> &gt;&gt; 8)</w:t>
      </w:r>
      <w:r w:rsidRPr="00862D50">
        <w:t>.</w:t>
      </w:r>
    </w:p>
    <w:p w14:paraId="7A5713CA" w14:textId="639660C1" w:rsidR="00C83BB9" w:rsidRDefault="00C83BB9" w:rsidP="001A1E4C">
      <w:r>
        <w:t xml:space="preserve">The variable </w:t>
      </w:r>
      <w:proofErr w:type="spellStart"/>
      <w:r w:rsidRPr="00307FB2">
        <w:rPr>
          <w:i/>
          <w:iCs/>
        </w:rPr>
        <w:t>skew</w:t>
      </w:r>
      <w:r w:rsidR="0080481D">
        <w:rPr>
          <w:i/>
          <w:iCs/>
        </w:rPr>
        <w:t>D</w:t>
      </w:r>
      <w:r w:rsidRPr="00307FB2">
        <w:rPr>
          <w:i/>
          <w:iCs/>
        </w:rPr>
        <w:t>enominator</w:t>
      </w:r>
      <w:proofErr w:type="spellEnd"/>
      <w:r>
        <w:rPr>
          <w:i/>
          <w:iCs/>
        </w:rPr>
        <w:t xml:space="preserve"> </w:t>
      </w:r>
      <w:r w:rsidRPr="00C83BB9">
        <w:t>is set equal to (</w:t>
      </w:r>
      <w:r w:rsidRPr="00862D50">
        <w:t xml:space="preserve">1 &lt;&lt; </w:t>
      </w:r>
      <w:proofErr w:type="spellStart"/>
      <w:r w:rsidR="00F80523" w:rsidRPr="00307FB2">
        <w:rPr>
          <w:i/>
          <w:iCs/>
        </w:rPr>
        <w:t>skew</w:t>
      </w:r>
      <w:r w:rsidR="00F80523">
        <w:rPr>
          <w:i/>
          <w:iCs/>
        </w:rPr>
        <w:t>D</w:t>
      </w:r>
      <w:r w:rsidR="00F80523" w:rsidRPr="00307FB2">
        <w:rPr>
          <w:i/>
          <w:iCs/>
        </w:rPr>
        <w:t>enominator</w:t>
      </w:r>
      <w:r w:rsidR="00F80523">
        <w:rPr>
          <w:i/>
          <w:iCs/>
        </w:rPr>
        <w:t>ShiftOperand</w:t>
      </w:r>
      <w:proofErr w:type="spellEnd"/>
      <w:r w:rsidR="00F80523">
        <w:rPr>
          <w:i/>
          <w:iCs/>
        </w:rPr>
        <w:t xml:space="preserve">) </w:t>
      </w:r>
      <w:r w:rsidR="00F80523" w:rsidRPr="00F80523">
        <w:t>where</w:t>
      </w:r>
      <w:r w:rsidR="00F80523">
        <w:rPr>
          <w:i/>
          <w:iCs/>
        </w:rPr>
        <w:t xml:space="preserve"> </w:t>
      </w:r>
      <w:proofErr w:type="spellStart"/>
      <w:r w:rsidR="00F80523" w:rsidRPr="00307FB2">
        <w:rPr>
          <w:i/>
          <w:iCs/>
        </w:rPr>
        <w:t>skew</w:t>
      </w:r>
      <w:r w:rsidR="00F80523">
        <w:rPr>
          <w:i/>
          <w:iCs/>
        </w:rPr>
        <w:t>D</w:t>
      </w:r>
      <w:r w:rsidR="00F80523" w:rsidRPr="00307FB2">
        <w:rPr>
          <w:i/>
          <w:iCs/>
        </w:rPr>
        <w:t>enominator</w:t>
      </w:r>
      <w:r w:rsidR="00F80523">
        <w:rPr>
          <w:i/>
          <w:iCs/>
        </w:rPr>
        <w:t>ShiftOperand</w:t>
      </w:r>
      <w:proofErr w:type="spellEnd"/>
      <w:r w:rsidR="00F80523">
        <w:rPr>
          <w:i/>
          <w:iCs/>
        </w:rPr>
        <w:t xml:space="preserve"> </w:t>
      </w:r>
      <w:r w:rsidR="00F80523" w:rsidRPr="00F80523">
        <w:t>is equal to</w:t>
      </w:r>
      <w:r w:rsidR="00F80523">
        <w:rPr>
          <w:i/>
          <w:iCs/>
        </w:rPr>
        <w:t xml:space="preserve"> </w:t>
      </w:r>
      <w:r w:rsidR="0080481D">
        <w:t>(</w:t>
      </w:r>
      <w:r w:rsidRPr="00862D50">
        <w:t>(</w:t>
      </w:r>
      <w:r w:rsidRPr="00C83BB9">
        <w:rPr>
          <w:rStyle w:val="CodeChar"/>
        </w:rPr>
        <w:t>flags</w:t>
      </w:r>
      <w:r w:rsidRPr="00862D50">
        <w:t xml:space="preserve"> &amp; </w:t>
      </w:r>
      <w:r w:rsidRPr="00307FB2">
        <w:t>0x</w:t>
      </w:r>
      <w:r>
        <w:t>1F00</w:t>
      </w:r>
      <w:r w:rsidRPr="00307FB2">
        <w:t>00</w:t>
      </w:r>
      <w:r w:rsidRPr="00C83BB9">
        <w:t>)</w:t>
      </w:r>
      <w:r w:rsidR="0080481D">
        <w:t xml:space="preserve"> &gt;&gt; 16</w:t>
      </w:r>
      <w:r>
        <w:t>).</w:t>
      </w:r>
    </w:p>
    <w:p w14:paraId="6A0EAEE1" w14:textId="4212A59E" w:rsidR="001A1E4C" w:rsidRPr="00B6247A" w:rsidRDefault="001A1E4C" w:rsidP="001A1E4C">
      <w:r w:rsidRPr="00B6247A">
        <w:t xml:space="preserve">The values </w:t>
      </w:r>
      <w:r w:rsidR="00444E50">
        <w:t xml:space="preserve">of the above intrinsic matrix </w:t>
      </w:r>
      <w:r w:rsidR="0000015C">
        <w:t>can be</w:t>
      </w:r>
      <w:r w:rsidRPr="00B6247A">
        <w:t xml:space="preserve"> calculated as follows:</w:t>
      </w:r>
    </w:p>
    <w:p w14:paraId="5057DDE8" w14:textId="3FAE738E" w:rsidR="001A1E4C" w:rsidRPr="00B6247A" w:rsidRDefault="001A1E4C" w:rsidP="000C4F45">
      <w:pPr>
        <w:ind w:left="403"/>
      </w:pPr>
      <w:proofErr w:type="spellStart"/>
      <w:r w:rsidRPr="000C4F45">
        <w:rPr>
          <w:i/>
          <w:iCs/>
        </w:rPr>
        <w:t>f</w:t>
      </w:r>
      <w:r w:rsidRPr="000C4F45">
        <w:rPr>
          <w:i/>
          <w:iCs/>
          <w:vertAlign w:val="subscript"/>
        </w:rPr>
        <w:t>x</w:t>
      </w:r>
      <w:proofErr w:type="spellEnd"/>
      <w:r w:rsidRPr="00B6247A">
        <w:t xml:space="preserve"> = </w:t>
      </w:r>
      <w:proofErr w:type="spellStart"/>
      <w:r w:rsidRPr="000C4F45">
        <w:rPr>
          <w:rStyle w:val="CodeChar"/>
        </w:rPr>
        <w:t>focal_length_x</w:t>
      </w:r>
      <w:proofErr w:type="spellEnd"/>
      <w:r w:rsidRPr="00B6247A">
        <w:t xml:space="preserve"> </w:t>
      </w:r>
      <w:r w:rsidR="007B23E8">
        <w:t>×</w:t>
      </w:r>
      <w:r w:rsidRPr="00B6247A">
        <w:t xml:space="preserve"> </w:t>
      </w:r>
      <w:proofErr w:type="spellStart"/>
      <w:r w:rsidRPr="000C4F45">
        <w:rPr>
          <w:rStyle w:val="CodeChar"/>
        </w:rPr>
        <w:t>image_width</w:t>
      </w:r>
      <w:proofErr w:type="spellEnd"/>
      <w:r w:rsidRPr="00B6247A">
        <w:t xml:space="preserve"> / </w:t>
      </w:r>
      <w:r w:rsidRPr="000C4F45">
        <w:rPr>
          <w:i/>
          <w:iCs/>
        </w:rPr>
        <w:t>denominator</w:t>
      </w:r>
    </w:p>
    <w:p w14:paraId="55E8E3E6" w14:textId="1CAD8D47" w:rsidR="001A1E4C" w:rsidRPr="00B6247A" w:rsidRDefault="001A1E4C" w:rsidP="000C4F45">
      <w:pPr>
        <w:ind w:left="403"/>
      </w:pPr>
      <w:proofErr w:type="spellStart"/>
      <w:r w:rsidRPr="000C4F45">
        <w:rPr>
          <w:i/>
          <w:iCs/>
        </w:rPr>
        <w:lastRenderedPageBreak/>
        <w:t>f</w:t>
      </w:r>
      <w:r w:rsidRPr="000C4F45">
        <w:rPr>
          <w:i/>
          <w:iCs/>
          <w:vertAlign w:val="subscript"/>
        </w:rPr>
        <w:t>y</w:t>
      </w:r>
      <w:proofErr w:type="spellEnd"/>
      <w:r w:rsidRPr="00B6247A">
        <w:t xml:space="preserve"> = </w:t>
      </w:r>
      <w:proofErr w:type="spellStart"/>
      <w:r w:rsidRPr="000C4F45">
        <w:rPr>
          <w:rStyle w:val="CodeChar"/>
        </w:rPr>
        <w:t>focal_length_y</w:t>
      </w:r>
      <w:proofErr w:type="spellEnd"/>
      <w:r w:rsidRPr="00B6247A">
        <w:t xml:space="preserve"> </w:t>
      </w:r>
      <w:r w:rsidR="007B23E8">
        <w:t>×</w:t>
      </w:r>
      <w:r w:rsidRPr="00B6247A">
        <w:t xml:space="preserve"> </w:t>
      </w:r>
      <w:proofErr w:type="spellStart"/>
      <w:r w:rsidRPr="000C4F45">
        <w:rPr>
          <w:rStyle w:val="CodeChar"/>
        </w:rPr>
        <w:t>image_height</w:t>
      </w:r>
      <w:proofErr w:type="spellEnd"/>
      <w:r w:rsidRPr="00B6247A">
        <w:t xml:space="preserve"> / </w:t>
      </w:r>
      <w:r w:rsidRPr="000C4F45">
        <w:rPr>
          <w:i/>
          <w:iCs/>
        </w:rPr>
        <w:t>denominator</w:t>
      </w:r>
    </w:p>
    <w:p w14:paraId="627BC77E" w14:textId="41543EB0" w:rsidR="001A1E4C" w:rsidRPr="00B6247A" w:rsidRDefault="001A1E4C" w:rsidP="000C4F45">
      <w:pPr>
        <w:ind w:left="403"/>
      </w:pPr>
      <w:r w:rsidRPr="000C4F45">
        <w:rPr>
          <w:i/>
          <w:iCs/>
        </w:rPr>
        <w:t>c</w:t>
      </w:r>
      <w:r w:rsidRPr="000C4F45">
        <w:rPr>
          <w:i/>
          <w:iCs/>
          <w:vertAlign w:val="subscript"/>
        </w:rPr>
        <w:t>x</w:t>
      </w:r>
      <w:r w:rsidRPr="00B6247A">
        <w:t xml:space="preserve"> = </w:t>
      </w:r>
      <w:proofErr w:type="spellStart"/>
      <w:r w:rsidRPr="000C4F45">
        <w:rPr>
          <w:rStyle w:val="CodeChar"/>
        </w:rPr>
        <w:t>principal_point_x</w:t>
      </w:r>
      <w:proofErr w:type="spellEnd"/>
      <w:r w:rsidRPr="00B6247A">
        <w:t xml:space="preserve"> </w:t>
      </w:r>
      <w:r w:rsidR="007B23E8">
        <w:t>×</w:t>
      </w:r>
      <w:r w:rsidRPr="00B6247A">
        <w:t xml:space="preserve"> </w:t>
      </w:r>
      <w:proofErr w:type="spellStart"/>
      <w:r w:rsidRPr="000C4F45">
        <w:rPr>
          <w:rStyle w:val="CodeChar"/>
        </w:rPr>
        <w:t>image_width</w:t>
      </w:r>
      <w:proofErr w:type="spellEnd"/>
      <w:r w:rsidRPr="00B6247A">
        <w:t xml:space="preserve"> / </w:t>
      </w:r>
      <w:r w:rsidRPr="000C4F45">
        <w:rPr>
          <w:i/>
          <w:iCs/>
        </w:rPr>
        <w:t>denominator</w:t>
      </w:r>
    </w:p>
    <w:p w14:paraId="41A11DEA" w14:textId="09638BA0" w:rsidR="001A1E4C" w:rsidRPr="00B6247A" w:rsidRDefault="001A1E4C" w:rsidP="000C4F45">
      <w:pPr>
        <w:ind w:left="403"/>
      </w:pPr>
      <w:r w:rsidRPr="00B6247A">
        <w:rPr>
          <w:i/>
          <w:iCs/>
        </w:rPr>
        <w:t>c</w:t>
      </w:r>
      <w:r w:rsidRPr="00B6247A">
        <w:rPr>
          <w:i/>
          <w:iCs/>
          <w:vertAlign w:val="subscript"/>
        </w:rPr>
        <w:t>y</w:t>
      </w:r>
      <w:r w:rsidRPr="00B6247A">
        <w:t xml:space="preserve"> = </w:t>
      </w:r>
      <w:proofErr w:type="spellStart"/>
      <w:r w:rsidRPr="00B6247A">
        <w:rPr>
          <w:rStyle w:val="CodeChar"/>
        </w:rPr>
        <w:t>principal_point_y</w:t>
      </w:r>
      <w:proofErr w:type="spellEnd"/>
      <w:r w:rsidRPr="00B6247A">
        <w:t xml:space="preserve"> </w:t>
      </w:r>
      <w:r w:rsidR="007B23E8">
        <w:t>×</w:t>
      </w:r>
      <w:r w:rsidRPr="00B6247A">
        <w:t xml:space="preserve"> </w:t>
      </w:r>
      <w:proofErr w:type="spellStart"/>
      <w:r w:rsidRPr="00B6247A">
        <w:rPr>
          <w:rStyle w:val="CodeChar"/>
        </w:rPr>
        <w:t>image_height</w:t>
      </w:r>
      <w:proofErr w:type="spellEnd"/>
      <w:r w:rsidRPr="00B6247A">
        <w:t xml:space="preserve"> / </w:t>
      </w:r>
      <w:r w:rsidRPr="00B6247A">
        <w:rPr>
          <w:i/>
          <w:iCs/>
        </w:rPr>
        <w:t>denominator</w:t>
      </w:r>
    </w:p>
    <w:p w14:paraId="5D057E7C" w14:textId="1D5AD2A7" w:rsidR="001A1E4C" w:rsidRPr="00B6247A" w:rsidRDefault="001A1E4C" w:rsidP="000C4F45">
      <w:pPr>
        <w:ind w:left="403"/>
      </w:pPr>
      <w:r w:rsidRPr="00B6247A">
        <w:rPr>
          <w:i/>
          <w:iCs/>
        </w:rPr>
        <w:t>s</w:t>
      </w:r>
      <w:r w:rsidRPr="00B6247A">
        <w:t xml:space="preserve"> = </w:t>
      </w:r>
      <w:proofErr w:type="spellStart"/>
      <w:r w:rsidRPr="00B6247A">
        <w:rPr>
          <w:rStyle w:val="CodeChar"/>
        </w:rPr>
        <w:t>skew_factor</w:t>
      </w:r>
      <w:proofErr w:type="spellEnd"/>
      <w:r w:rsidRPr="00B6247A">
        <w:t xml:space="preserve"> / </w:t>
      </w:r>
      <w:proofErr w:type="spellStart"/>
      <w:r w:rsidRPr="00B6247A">
        <w:rPr>
          <w:i/>
          <w:iCs/>
        </w:rPr>
        <w:t>skew</w:t>
      </w:r>
      <w:r w:rsidR="0080481D">
        <w:rPr>
          <w:i/>
          <w:iCs/>
        </w:rPr>
        <w:t>D</w:t>
      </w:r>
      <w:r w:rsidRPr="00B6247A">
        <w:rPr>
          <w:i/>
          <w:iCs/>
        </w:rPr>
        <w:t>enominator</w:t>
      </w:r>
      <w:proofErr w:type="spellEnd"/>
    </w:p>
    <w:p w14:paraId="4E3424DC" w14:textId="77777777" w:rsidR="00E03189" w:rsidRDefault="00B6247A" w:rsidP="001A1E4C">
      <w:proofErr w:type="gramStart"/>
      <w:r>
        <w:t>w</w:t>
      </w:r>
      <w:r w:rsidR="001A1E4C" w:rsidRPr="00B6247A">
        <w:t>here</w:t>
      </w:r>
      <w:proofErr w:type="gramEnd"/>
      <w:r w:rsidR="001A1E4C" w:rsidRPr="00B6247A">
        <w:t xml:space="preserve"> </w:t>
      </w:r>
    </w:p>
    <w:p w14:paraId="33315D05" w14:textId="4A2D2B85" w:rsidR="001A1E4C" w:rsidRDefault="001A1E4C" w:rsidP="00E03189">
      <w:pPr>
        <w:ind w:left="403"/>
      </w:pPr>
      <w:proofErr w:type="spellStart"/>
      <w:r w:rsidRPr="00B6247A">
        <w:rPr>
          <w:rStyle w:val="CodeChar"/>
        </w:rPr>
        <w:t>image_width</w:t>
      </w:r>
      <w:proofErr w:type="spellEnd"/>
      <w:r w:rsidRPr="00B6247A">
        <w:t xml:space="preserve"> and </w:t>
      </w:r>
      <w:proofErr w:type="spellStart"/>
      <w:r w:rsidRPr="00B6247A">
        <w:rPr>
          <w:rStyle w:val="CodeChar"/>
        </w:rPr>
        <w:t>image_height</w:t>
      </w:r>
      <w:proofErr w:type="spellEnd"/>
      <w:r w:rsidRPr="00B6247A">
        <w:t xml:space="preserve"> come from the </w:t>
      </w:r>
      <w:proofErr w:type="spellStart"/>
      <w:r w:rsidR="00B6247A" w:rsidRPr="00B6247A">
        <w:rPr>
          <w:rStyle w:val="CodeChar"/>
        </w:rPr>
        <w:t>ImageSpatialExtentsProperty</w:t>
      </w:r>
      <w:proofErr w:type="spellEnd"/>
      <w:r w:rsidRPr="00B6247A">
        <w:t xml:space="preserve"> associated with the image item</w:t>
      </w:r>
      <w:r w:rsidR="00B6247A">
        <w:t>.</w:t>
      </w:r>
    </w:p>
    <w:p w14:paraId="41EB5EEA" w14:textId="5E023DC8" w:rsidR="0000015C" w:rsidRDefault="008C1F38" w:rsidP="0000015C">
      <w:pPr>
        <w:pStyle w:val="Note"/>
      </w:pPr>
      <w:r>
        <w:t>NOTE </w:t>
      </w:r>
      <w:r w:rsidR="0000015C">
        <w:t>2</w:t>
      </w:r>
      <w:r w:rsidR="0000015C">
        <w:tab/>
        <w:t xml:space="preserve">By specifying the </w:t>
      </w:r>
      <w:r w:rsidR="0000015C" w:rsidRPr="0000015C">
        <w:t>focal lengths and principal point as normalized by image dimensions</w:t>
      </w:r>
      <w:r w:rsidR="0000015C">
        <w:t>, this allows for the intrinsic matrix to be</w:t>
      </w:r>
      <w:r w:rsidR="0000015C" w:rsidRPr="0000015C">
        <w:t xml:space="preserve"> scale invariant. For a camera system without skew, this means that the same intrinsic matrix can be used even if the sensor uses pixel binning to output images with varying number of pixels.</w:t>
      </w:r>
    </w:p>
    <w:p w14:paraId="3066FCAE" w14:textId="7CF9BED4" w:rsidR="00F55CF4" w:rsidRPr="00B6247A" w:rsidRDefault="008C1F38" w:rsidP="008C1F38">
      <w:pPr>
        <w:pStyle w:val="Note"/>
      </w:pPr>
      <w:r w:rsidRPr="008C1F38">
        <w:t>NOTE</w:t>
      </w:r>
      <w:r>
        <w:t> 3</w:t>
      </w:r>
      <w:r>
        <w:tab/>
      </w:r>
      <w:r w:rsidRPr="008C1F38">
        <w:t>Formulas above use a floating-point division, not an integer division.</w:t>
      </w:r>
    </w:p>
    <w:p w14:paraId="28217A4B" w14:textId="77777777" w:rsidR="00EC7BF0" w:rsidRPr="00AB7A9B" w:rsidRDefault="00EC7BF0" w:rsidP="00EC7BF0">
      <w:pPr>
        <w:pStyle w:val="Heading4"/>
        <w:numPr>
          <w:ilvl w:val="3"/>
          <w:numId w:val="1"/>
        </w:numPr>
      </w:pPr>
      <w:r w:rsidRPr="00AB7A9B">
        <w:t>Syntax</w:t>
      </w:r>
    </w:p>
    <w:p w14:paraId="401A81C6" w14:textId="7EDDB19F" w:rsidR="00EC7BF0" w:rsidRPr="00A61548" w:rsidRDefault="00EC7BF0" w:rsidP="00A61548">
      <w:pPr>
        <w:pStyle w:val="Code"/>
        <w:rPr>
          <w:rStyle w:val="CodeChar"/>
        </w:rPr>
      </w:pPr>
      <w:r w:rsidRPr="00A61548">
        <w:rPr>
          <w:rStyle w:val="CodeChar"/>
        </w:rPr>
        <w:t xml:space="preserve">aligned(8) class </w:t>
      </w:r>
      <w:proofErr w:type="spellStart"/>
      <w:r w:rsidR="00742D03">
        <w:rPr>
          <w:rStyle w:val="CodeChar"/>
        </w:rPr>
        <w:t>CameraIntrinsicMatrixProperty</w:t>
      </w:r>
      <w:proofErr w:type="spellEnd"/>
      <w:r w:rsidRPr="00A61548">
        <w:rPr>
          <w:rStyle w:val="CodeChar"/>
        </w:rPr>
        <w:br/>
        <w:t xml:space="preserve">extends </w:t>
      </w:r>
      <w:proofErr w:type="spellStart"/>
      <w:r w:rsidRPr="00A61548">
        <w:rPr>
          <w:rStyle w:val="CodeChar"/>
        </w:rPr>
        <w:t>ItemFullProperty</w:t>
      </w:r>
      <w:proofErr w:type="spellEnd"/>
      <w:r w:rsidRPr="00A61548">
        <w:rPr>
          <w:rStyle w:val="CodeChar"/>
        </w:rPr>
        <w:t>('</w:t>
      </w:r>
      <w:proofErr w:type="spellStart"/>
      <w:r w:rsidRPr="00A61548">
        <w:rPr>
          <w:rStyle w:val="CodeChar"/>
        </w:rPr>
        <w:t>cmin</w:t>
      </w:r>
      <w:proofErr w:type="spellEnd"/>
      <w:r w:rsidRPr="00A61548">
        <w:rPr>
          <w:rStyle w:val="CodeChar"/>
        </w:rPr>
        <w:t>', version = 0, flags) {</w:t>
      </w:r>
      <w:r w:rsidRPr="00A61548">
        <w:rPr>
          <w:rStyle w:val="CodeChar"/>
        </w:rPr>
        <w:br/>
      </w:r>
      <w:r w:rsidRPr="00A61548">
        <w:rPr>
          <w:rStyle w:val="CodeChar"/>
        </w:rPr>
        <w:tab/>
        <w:t xml:space="preserve">signed int(32) </w:t>
      </w:r>
      <w:proofErr w:type="spellStart"/>
      <w:r w:rsidRPr="00A61548">
        <w:rPr>
          <w:rStyle w:val="CodeChar"/>
        </w:rPr>
        <w:t>focal_length_x</w:t>
      </w:r>
      <w:proofErr w:type="spellEnd"/>
      <w:r w:rsidRPr="00A61548">
        <w:rPr>
          <w:rStyle w:val="CodeChar"/>
        </w:rPr>
        <w:t>;</w:t>
      </w:r>
      <w:r w:rsidRPr="00A61548">
        <w:rPr>
          <w:rStyle w:val="CodeChar"/>
        </w:rPr>
        <w:br/>
      </w:r>
      <w:r w:rsidRPr="00A61548">
        <w:rPr>
          <w:rStyle w:val="CodeChar"/>
        </w:rPr>
        <w:tab/>
        <w:t xml:space="preserve">signed int(32) </w:t>
      </w:r>
      <w:proofErr w:type="spellStart"/>
      <w:r w:rsidRPr="00A61548">
        <w:rPr>
          <w:rStyle w:val="CodeChar"/>
        </w:rPr>
        <w:t>principal_point_x</w:t>
      </w:r>
      <w:proofErr w:type="spellEnd"/>
      <w:r w:rsidRPr="00A61548">
        <w:rPr>
          <w:rStyle w:val="CodeChar"/>
        </w:rPr>
        <w:t>;</w:t>
      </w:r>
      <w:r w:rsidRPr="00A61548">
        <w:rPr>
          <w:rStyle w:val="CodeChar"/>
        </w:rPr>
        <w:br/>
      </w:r>
      <w:r w:rsidRPr="00A61548">
        <w:rPr>
          <w:rStyle w:val="CodeChar"/>
        </w:rPr>
        <w:tab/>
        <w:t xml:space="preserve">signed int(32) </w:t>
      </w:r>
      <w:proofErr w:type="spellStart"/>
      <w:r w:rsidRPr="00A61548">
        <w:rPr>
          <w:rStyle w:val="CodeChar"/>
        </w:rPr>
        <w:t>principal_point_y</w:t>
      </w:r>
      <w:proofErr w:type="spellEnd"/>
      <w:r w:rsidRPr="00A61548">
        <w:rPr>
          <w:rStyle w:val="CodeChar"/>
        </w:rPr>
        <w:t>;</w:t>
      </w:r>
      <w:r w:rsidRPr="00A61548">
        <w:rPr>
          <w:rStyle w:val="CodeChar"/>
        </w:rPr>
        <w:br/>
      </w:r>
      <w:r w:rsidRPr="00A61548">
        <w:rPr>
          <w:rStyle w:val="CodeChar"/>
        </w:rPr>
        <w:tab/>
        <w:t>if (flags &amp; 1) {</w:t>
      </w:r>
      <w:r w:rsidRPr="00A61548">
        <w:rPr>
          <w:rStyle w:val="CodeChar"/>
        </w:rPr>
        <w:br/>
      </w:r>
      <w:r w:rsidRPr="00A61548">
        <w:rPr>
          <w:rStyle w:val="CodeChar"/>
        </w:rPr>
        <w:tab/>
      </w:r>
      <w:r w:rsidRPr="00A61548">
        <w:rPr>
          <w:rStyle w:val="CodeChar"/>
        </w:rPr>
        <w:tab/>
        <w:t xml:space="preserve">signed int(32) </w:t>
      </w:r>
      <w:proofErr w:type="spellStart"/>
      <w:r w:rsidRPr="00A61548">
        <w:rPr>
          <w:rStyle w:val="CodeChar"/>
        </w:rPr>
        <w:t>focal_length_y</w:t>
      </w:r>
      <w:proofErr w:type="spellEnd"/>
      <w:r w:rsidRPr="00A61548">
        <w:rPr>
          <w:rStyle w:val="CodeChar"/>
        </w:rPr>
        <w:t>;</w:t>
      </w:r>
      <w:r w:rsidRPr="00A61548">
        <w:rPr>
          <w:rStyle w:val="CodeChar"/>
        </w:rPr>
        <w:br/>
      </w:r>
      <w:r w:rsidRPr="00A61548">
        <w:rPr>
          <w:rStyle w:val="CodeChar"/>
        </w:rPr>
        <w:tab/>
      </w:r>
      <w:r w:rsidRPr="00A61548">
        <w:rPr>
          <w:rStyle w:val="CodeChar"/>
        </w:rPr>
        <w:tab/>
        <w:t xml:space="preserve">signed int(32) </w:t>
      </w:r>
      <w:proofErr w:type="spellStart"/>
      <w:r w:rsidRPr="00A61548">
        <w:rPr>
          <w:rStyle w:val="CodeChar"/>
        </w:rPr>
        <w:t>skew_factor</w:t>
      </w:r>
      <w:proofErr w:type="spellEnd"/>
      <w:r w:rsidRPr="00A61548">
        <w:rPr>
          <w:rStyle w:val="CodeChar"/>
        </w:rPr>
        <w:t>;</w:t>
      </w:r>
      <w:r w:rsidRPr="00A61548">
        <w:rPr>
          <w:rStyle w:val="CodeChar"/>
        </w:rPr>
        <w:br/>
      </w:r>
      <w:r w:rsidRPr="00A61548">
        <w:rPr>
          <w:rStyle w:val="CodeChar"/>
        </w:rPr>
        <w:tab/>
        <w:t>}</w:t>
      </w:r>
      <w:r w:rsidRPr="00A61548">
        <w:rPr>
          <w:rStyle w:val="CodeChar"/>
        </w:rPr>
        <w:br/>
        <w:t>}</w:t>
      </w:r>
    </w:p>
    <w:p w14:paraId="53F17281" w14:textId="17F657E1" w:rsidR="00EC7BF0" w:rsidRPr="00307FB2" w:rsidRDefault="00EC7BF0" w:rsidP="00EC7BF0">
      <w:pPr>
        <w:pStyle w:val="Heading4"/>
        <w:numPr>
          <w:ilvl w:val="3"/>
          <w:numId w:val="1"/>
        </w:numPr>
      </w:pPr>
      <w:bookmarkStart w:id="300" w:name="_Ref103766331"/>
      <w:r w:rsidRPr="00307FB2">
        <w:t>Semantics</w:t>
      </w:r>
      <w:bookmarkEnd w:id="300"/>
    </w:p>
    <w:p w14:paraId="74046796" w14:textId="02C19187" w:rsidR="00EC7BF0" w:rsidRPr="00307FB2" w:rsidRDefault="0080481D" w:rsidP="00C72FCA">
      <w:pPr>
        <w:pStyle w:val="fields"/>
      </w:pPr>
      <w:r w:rsidRPr="00C72FCA">
        <w:t>(</w:t>
      </w:r>
      <w:r w:rsidR="00EC7BF0" w:rsidRPr="00307FB2">
        <w:rPr>
          <w:rStyle w:val="CodeChar"/>
        </w:rPr>
        <w:t>flags</w:t>
      </w:r>
      <w:r>
        <w:t> &amp; </w:t>
      </w:r>
      <w:r w:rsidR="00EC7BF0" w:rsidRPr="00307FB2">
        <w:t>1</w:t>
      </w:r>
      <w:r>
        <w:t>) equal to</w:t>
      </w:r>
      <w:r w:rsidR="00EC7BF0" w:rsidRPr="00307FB2">
        <w:t xml:space="preserve"> </w:t>
      </w:r>
      <w:r w:rsidR="00E9410F" w:rsidRPr="00307FB2">
        <w:t>0</w:t>
      </w:r>
      <w:r w:rsidR="00EC7BF0" w:rsidRPr="00307FB2">
        <w:t xml:space="preserve"> indicates that </w:t>
      </w:r>
      <w:r w:rsidR="00E9410F" w:rsidRPr="00307FB2">
        <w:t xml:space="preserve">simplified </w:t>
      </w:r>
      <w:proofErr w:type="spellStart"/>
      <w:r w:rsidR="00E9410F" w:rsidRPr="00307FB2">
        <w:t>intrinsics</w:t>
      </w:r>
      <w:proofErr w:type="spellEnd"/>
      <w:r w:rsidR="00E9410F" w:rsidRPr="00307FB2">
        <w:t xml:space="preserve"> (no skew, square pixels) are used. </w:t>
      </w:r>
      <w:r>
        <w:t>(</w:t>
      </w:r>
      <w:r w:rsidRPr="0080481D">
        <w:rPr>
          <w:rStyle w:val="CodeChar"/>
        </w:rPr>
        <w:t>flags</w:t>
      </w:r>
      <w:r>
        <w:t> &amp; 1) equal to</w:t>
      </w:r>
      <w:r w:rsidR="00E9410F" w:rsidRPr="00307FB2">
        <w:t xml:space="preserve"> 1 indicates that full </w:t>
      </w:r>
      <w:proofErr w:type="spellStart"/>
      <w:r w:rsidR="00E9410F" w:rsidRPr="00307FB2">
        <w:t>intrinsics</w:t>
      </w:r>
      <w:proofErr w:type="spellEnd"/>
      <w:r w:rsidR="00E9410F" w:rsidRPr="00307FB2">
        <w:t xml:space="preserve"> are used</w:t>
      </w:r>
      <w:r w:rsidR="00EC7BF0" w:rsidRPr="00307FB2">
        <w:t>.</w:t>
      </w:r>
    </w:p>
    <w:p w14:paraId="60E8B623" w14:textId="22620CE6" w:rsidR="00EC7BF0" w:rsidRPr="00307FB2" w:rsidRDefault="00AA552B" w:rsidP="00EC7BF0">
      <w:pPr>
        <w:pStyle w:val="fields"/>
      </w:pPr>
      <w:proofErr w:type="spellStart"/>
      <w:r w:rsidRPr="00307FB2">
        <w:rPr>
          <w:rStyle w:val="CodeChar"/>
        </w:rPr>
        <w:t>focal_length</w:t>
      </w:r>
      <w:r w:rsidR="00EC7BF0" w:rsidRPr="00307FB2">
        <w:rPr>
          <w:rStyle w:val="CodeChar"/>
        </w:rPr>
        <w:t>_x</w:t>
      </w:r>
      <w:proofErr w:type="spellEnd"/>
      <w:r w:rsidR="00EC7BF0" w:rsidRPr="00307FB2">
        <w:t xml:space="preserve"> specifies </w:t>
      </w:r>
      <w:r w:rsidRPr="00307FB2">
        <w:t>the horizontal focal length of the camera in image widths</w:t>
      </w:r>
      <w:r w:rsidR="00EC7BF0" w:rsidRPr="00307FB2">
        <w:t>.</w:t>
      </w:r>
    </w:p>
    <w:p w14:paraId="2695860F" w14:textId="04BD8E7D" w:rsidR="00AA552B" w:rsidRPr="00307FB2" w:rsidRDefault="00AA552B" w:rsidP="00EC7BF0">
      <w:pPr>
        <w:pStyle w:val="fields"/>
      </w:pPr>
      <w:proofErr w:type="spellStart"/>
      <w:r w:rsidRPr="00307FB2">
        <w:rPr>
          <w:rStyle w:val="CodeChar"/>
        </w:rPr>
        <w:t>focal_length_y</w:t>
      </w:r>
      <w:proofErr w:type="spellEnd"/>
      <w:r w:rsidRPr="00307FB2">
        <w:t xml:space="preserve"> specifies the vertical focal length of the camera in image heights. When not present, the value </w:t>
      </w:r>
      <w:r w:rsidR="002F27E3">
        <w:t xml:space="preserve">of </w:t>
      </w:r>
      <w:proofErr w:type="spellStart"/>
      <w:r w:rsidR="002F27E3" w:rsidRPr="000C4F45">
        <w:rPr>
          <w:i/>
          <w:iCs/>
        </w:rPr>
        <w:t>f</w:t>
      </w:r>
      <w:r w:rsidR="002F27E3" w:rsidRPr="000C4F45">
        <w:rPr>
          <w:i/>
          <w:iCs/>
          <w:vertAlign w:val="subscript"/>
        </w:rPr>
        <w:t>y</w:t>
      </w:r>
      <w:proofErr w:type="spellEnd"/>
      <w:r w:rsidR="002F27E3" w:rsidRPr="00307FB2">
        <w:t xml:space="preserve"> </w:t>
      </w:r>
      <w:r w:rsidR="002F27E3">
        <w:t xml:space="preserve">is inferred to be equal to </w:t>
      </w:r>
      <w:proofErr w:type="spellStart"/>
      <w:r w:rsidR="002F27E3" w:rsidRPr="000C4F45">
        <w:rPr>
          <w:i/>
          <w:iCs/>
        </w:rPr>
        <w:t>f</w:t>
      </w:r>
      <w:r w:rsidR="002F27E3" w:rsidRPr="000C4F45">
        <w:rPr>
          <w:i/>
          <w:iCs/>
          <w:vertAlign w:val="subscript"/>
        </w:rPr>
        <w:t>x</w:t>
      </w:r>
      <w:proofErr w:type="spellEnd"/>
      <w:r w:rsidRPr="00307FB2">
        <w:t>.</w:t>
      </w:r>
    </w:p>
    <w:p w14:paraId="5AA045C3" w14:textId="5B19057B" w:rsidR="00EC7BF0" w:rsidRPr="00307FB2" w:rsidRDefault="00AA552B" w:rsidP="00EC7BF0">
      <w:pPr>
        <w:pStyle w:val="fields"/>
      </w:pPr>
      <w:proofErr w:type="spellStart"/>
      <w:r w:rsidRPr="00307FB2">
        <w:rPr>
          <w:rStyle w:val="CodeChar"/>
        </w:rPr>
        <w:t>principal_point_x</w:t>
      </w:r>
      <w:proofErr w:type="spellEnd"/>
      <w:r w:rsidR="00EC7BF0" w:rsidRPr="00307FB2">
        <w:rPr>
          <w:rStyle w:val="CodeChar"/>
        </w:rPr>
        <w:t xml:space="preserve"> </w:t>
      </w:r>
      <w:r w:rsidR="00EC7BF0" w:rsidRPr="00307FB2">
        <w:t xml:space="preserve">specifies </w:t>
      </w:r>
      <w:r w:rsidRPr="00307FB2">
        <w:t>the principal point x-coordinate in image widths</w:t>
      </w:r>
      <w:r w:rsidR="00EC7BF0" w:rsidRPr="00307FB2">
        <w:t>.</w:t>
      </w:r>
    </w:p>
    <w:p w14:paraId="5231967C" w14:textId="4838DA56" w:rsidR="00AA552B" w:rsidRPr="00307FB2" w:rsidRDefault="00AA552B" w:rsidP="00AA552B">
      <w:pPr>
        <w:pStyle w:val="fields"/>
      </w:pPr>
      <w:proofErr w:type="spellStart"/>
      <w:r w:rsidRPr="00307FB2">
        <w:rPr>
          <w:rStyle w:val="CodeChar"/>
        </w:rPr>
        <w:t>principal_point_y</w:t>
      </w:r>
      <w:proofErr w:type="spellEnd"/>
      <w:r w:rsidRPr="00307FB2">
        <w:rPr>
          <w:rStyle w:val="CodeChar"/>
        </w:rPr>
        <w:t xml:space="preserve"> </w:t>
      </w:r>
      <w:r w:rsidRPr="00307FB2">
        <w:t>specifies the principal point y-coordinate in image heights.</w:t>
      </w:r>
    </w:p>
    <w:p w14:paraId="7759CC79" w14:textId="05073EAA" w:rsidR="00EC7BF0" w:rsidRPr="00BA124D" w:rsidRDefault="00AA552B">
      <w:pPr>
        <w:pStyle w:val="fields"/>
      </w:pPr>
      <w:proofErr w:type="spellStart"/>
      <w:r w:rsidRPr="00307FB2">
        <w:rPr>
          <w:rStyle w:val="CodeChar"/>
        </w:rPr>
        <w:t>skew_factor</w:t>
      </w:r>
      <w:proofErr w:type="spellEnd"/>
      <w:r w:rsidR="00EC7BF0" w:rsidRPr="00307FB2">
        <w:rPr>
          <w:rStyle w:val="CodeChar"/>
        </w:rPr>
        <w:t xml:space="preserve"> </w:t>
      </w:r>
      <w:r w:rsidR="00EC7BF0" w:rsidRPr="00307FB2">
        <w:t xml:space="preserve">specifies the </w:t>
      </w:r>
      <w:r w:rsidRPr="00307FB2">
        <w:t>camera system skew factor</w:t>
      </w:r>
      <w:r w:rsidR="00EC7BF0" w:rsidRPr="00307FB2">
        <w:t>.</w:t>
      </w:r>
      <w:r w:rsidRPr="00307FB2">
        <w:t xml:space="preserve"> When not present its value shall be implied to be 0.</w:t>
      </w:r>
    </w:p>
    <w:p w14:paraId="230F2B09" w14:textId="31C55AAF" w:rsidR="00FF45AE" w:rsidRDefault="00FF45AE" w:rsidP="00307FB2">
      <w:pPr>
        <w:rPr>
          <w:ins w:id="301" w:author="Frederic Maze (d0)" w:date="2023-08-10T11:41:00Z"/>
        </w:rPr>
      </w:pPr>
    </w:p>
    <w:p w14:paraId="308C5BF1" w14:textId="6DBEB24C" w:rsidR="00C36842" w:rsidRDefault="00C36842" w:rsidP="00C36842">
      <w:pPr>
        <w:keepNext/>
        <w:rPr>
          <w:ins w:id="302" w:author="Frederic Maze (d0)" w:date="2023-08-10T11:44:00Z"/>
          <w:i/>
        </w:rPr>
      </w:pPr>
      <w:ins w:id="303" w:author="Frederic Maze (d0)" w:date="2023-08-10T11:41:00Z">
        <w:r w:rsidRPr="00A006B1">
          <w:rPr>
            <w:i/>
          </w:rPr>
          <w:t>6.</w:t>
        </w:r>
      </w:ins>
      <w:ins w:id="304" w:author="Frederic Maze (d0)" w:date="2023-08-10T11:42:00Z">
        <w:r>
          <w:rPr>
            <w:i/>
          </w:rPr>
          <w:t>6</w:t>
        </w:r>
      </w:ins>
      <w:ins w:id="305" w:author="Frederic Maze (d0)" w:date="2023-08-10T11:41:00Z">
        <w:r>
          <w:rPr>
            <w:i/>
          </w:rPr>
          <w:fldChar w:fldCharType="begin"/>
        </w:r>
        <w:r>
          <w:rPr>
            <w:i/>
          </w:rPr>
          <w:instrText xml:space="preserve"> TC  "</w:instrText>
        </w:r>
        <w:bookmarkStart w:id="306" w:name="_Toc142560380"/>
        <w:bookmarkStart w:id="307" w:name="_Toc142573582"/>
        <w:r>
          <w:rPr>
            <w:i/>
          </w:rPr>
          <w:instrText>6.</w:instrText>
        </w:r>
      </w:ins>
      <w:ins w:id="308" w:author="Frederic Maze (d0)" w:date="2023-08-10T11:42:00Z">
        <w:r>
          <w:rPr>
            <w:i/>
          </w:rPr>
          <w:instrText>6</w:instrText>
        </w:r>
      </w:ins>
      <w:ins w:id="309" w:author="Frederic Maze (d0)" w:date="2023-08-10T11:41:00Z">
        <w:r>
          <w:rPr>
            <w:i/>
          </w:rPr>
          <w:instrText xml:space="preserve"> </w:instrText>
        </w:r>
      </w:ins>
      <w:ins w:id="310" w:author="Frederic Maze (d0)" w:date="2023-08-10T11:42:00Z">
        <w:r w:rsidRPr="00C36842">
          <w:rPr>
            <w:i/>
          </w:rPr>
          <w:instrText>Derived images and derived image items</w:instrText>
        </w:r>
      </w:ins>
      <w:bookmarkEnd w:id="306"/>
      <w:bookmarkEnd w:id="307"/>
      <w:ins w:id="311" w:author="Frederic Maze (d0)" w:date="2023-08-10T11:41:00Z">
        <w:r>
          <w:rPr>
            <w:i/>
          </w:rPr>
          <w:instrText xml:space="preserve">" \l 2 </w:instrText>
        </w:r>
        <w:r>
          <w:rPr>
            <w:i/>
          </w:rPr>
          <w:fldChar w:fldCharType="end"/>
        </w:r>
      </w:ins>
    </w:p>
    <w:p w14:paraId="51B5CF24" w14:textId="665E66C0" w:rsidR="002A3E17" w:rsidRPr="00A006B1" w:rsidRDefault="002A3E17" w:rsidP="002A3E17">
      <w:pPr>
        <w:keepNext/>
        <w:rPr>
          <w:ins w:id="312" w:author="Frederic Maze (d0)" w:date="2023-08-10T11:44:00Z"/>
          <w:i/>
        </w:rPr>
      </w:pPr>
      <w:ins w:id="313" w:author="Frederic Maze (d0)" w:date="2023-08-10T11:44:00Z">
        <w:r w:rsidRPr="00A006B1">
          <w:rPr>
            <w:i/>
          </w:rPr>
          <w:t>6.</w:t>
        </w:r>
        <w:r>
          <w:rPr>
            <w:i/>
          </w:rPr>
          <w:t>6</w:t>
        </w:r>
      </w:ins>
      <w:ins w:id="314" w:author="Frederic Maze (d0)" w:date="2023-08-10T11:45:00Z">
        <w:r>
          <w:rPr>
            <w:i/>
          </w:rPr>
          <w:t>.2.3</w:t>
        </w:r>
      </w:ins>
      <w:ins w:id="315" w:author="Frederic Maze (d0)" w:date="2023-08-10T11:44:00Z">
        <w:r>
          <w:rPr>
            <w:i/>
          </w:rPr>
          <w:fldChar w:fldCharType="begin"/>
        </w:r>
        <w:r>
          <w:rPr>
            <w:i/>
          </w:rPr>
          <w:instrText xml:space="preserve"> TC  "</w:instrText>
        </w:r>
        <w:bookmarkStart w:id="316" w:name="_Toc142560381"/>
        <w:bookmarkStart w:id="317" w:name="_Toc142573583"/>
        <w:r>
          <w:rPr>
            <w:i/>
          </w:rPr>
          <w:instrText>6.6</w:instrText>
        </w:r>
      </w:ins>
      <w:ins w:id="318" w:author="Frederic Maze (d0)" w:date="2023-08-10T11:45:00Z">
        <w:r>
          <w:rPr>
            <w:i/>
          </w:rPr>
          <w:instrText>.2.3</w:instrText>
        </w:r>
      </w:ins>
      <w:ins w:id="319" w:author="Frederic Maze (d0)" w:date="2023-08-10T11:44:00Z">
        <w:r>
          <w:rPr>
            <w:i/>
          </w:rPr>
          <w:instrText xml:space="preserve"> </w:instrText>
        </w:r>
      </w:ins>
      <w:ins w:id="320" w:author="Frederic Maze (d0)" w:date="2023-08-10T11:45:00Z">
        <w:r w:rsidRPr="002A3E17">
          <w:rPr>
            <w:i/>
          </w:rPr>
          <w:instrText>Image grid derivation</w:instrText>
        </w:r>
      </w:ins>
      <w:bookmarkEnd w:id="316"/>
      <w:bookmarkEnd w:id="317"/>
      <w:ins w:id="321" w:author="Frederic Maze (d0)" w:date="2023-08-10T11:44:00Z">
        <w:r>
          <w:rPr>
            <w:i/>
          </w:rPr>
          <w:instrText xml:space="preserve">" \l </w:instrText>
        </w:r>
      </w:ins>
      <w:ins w:id="322" w:author="Frederic Maze (d0)" w:date="2023-08-10T11:45:00Z">
        <w:r>
          <w:rPr>
            <w:i/>
          </w:rPr>
          <w:instrText>4</w:instrText>
        </w:r>
      </w:ins>
      <w:ins w:id="323" w:author="Frederic Maze (d0)" w:date="2023-08-10T11:44:00Z">
        <w:r>
          <w:rPr>
            <w:i/>
          </w:rPr>
          <w:instrText xml:space="preserve"> </w:instrText>
        </w:r>
        <w:r>
          <w:rPr>
            <w:i/>
          </w:rPr>
          <w:fldChar w:fldCharType="end"/>
        </w:r>
      </w:ins>
    </w:p>
    <w:p w14:paraId="13B0027F" w14:textId="292E40FD" w:rsidR="00C36842" w:rsidRPr="00C95C1F" w:rsidRDefault="00BD2F20" w:rsidP="00C36842">
      <w:pPr>
        <w:keepNext/>
        <w:rPr>
          <w:ins w:id="324" w:author="Frederic Maze (d0)" w:date="2023-08-10T11:41:00Z"/>
        </w:rPr>
      </w:pPr>
      <w:ins w:id="325" w:author="Frederic Maze (d0)" w:date="2023-08-10T12:02:00Z">
        <w:r>
          <w:t>Replace</w:t>
        </w:r>
      </w:ins>
      <w:ins w:id="326" w:author="Frederic Maze (d0)" w:date="2023-08-10T11:41:00Z">
        <w:r w:rsidR="00C36842" w:rsidRPr="00C95C1F">
          <w:t xml:space="preserve"> the following </w:t>
        </w:r>
      </w:ins>
      <w:ins w:id="327" w:author="Frederic Maze (d0)" w:date="2023-08-10T12:02:00Z">
        <w:r>
          <w:t>in</w:t>
        </w:r>
      </w:ins>
      <w:ins w:id="328" w:author="Frederic Maze (d0)" w:date="2023-08-10T11:41:00Z">
        <w:r w:rsidR="00C36842" w:rsidRPr="00C95C1F">
          <w:t xml:space="preserve"> subclause 6.</w:t>
        </w:r>
      </w:ins>
      <w:ins w:id="329" w:author="Frederic Maze (d0)" w:date="2023-08-10T11:43:00Z">
        <w:r w:rsidR="00C36842">
          <w:t>6.2.3.1</w:t>
        </w:r>
      </w:ins>
      <w:ins w:id="330" w:author="Frederic Maze (d0)" w:date="2023-08-10T12:03:00Z">
        <w:r>
          <w:t xml:space="preserve"> (“</w:t>
        </w:r>
        <w:r w:rsidRPr="00127754">
          <w:t>Definitions</w:t>
        </w:r>
        <w:r>
          <w:t>”)</w:t>
        </w:r>
      </w:ins>
    </w:p>
    <w:p w14:paraId="7B34B839" w14:textId="255849CB" w:rsidR="00C36842" w:rsidRDefault="00BD2F20" w:rsidP="00BD2F20">
      <w:pPr>
        <w:rPr>
          <w:ins w:id="331" w:author="Frederic Maze (d0)" w:date="2023-08-10T12:03:00Z"/>
        </w:rPr>
      </w:pPr>
      <w:ins w:id="332" w:author="Frederic Maze (d0)" w:date="2023-08-10T12:03:00Z">
        <w:r>
          <w:t xml:space="preserve">The reconstructed image is formed by tiling the input images into a grid with a column width (potentially excluding the right-most column) equal to </w:t>
        </w:r>
        <w:proofErr w:type="spellStart"/>
        <w:r w:rsidRPr="00BD2F20">
          <w:rPr>
            <w:rStyle w:val="CodeChar"/>
          </w:rPr>
          <w:t>tile_width</w:t>
        </w:r>
        <w:proofErr w:type="spellEnd"/>
        <w:r>
          <w:t xml:space="preserve"> and a row height (potentially excluding the </w:t>
        </w:r>
        <w:r>
          <w:lastRenderedPageBreak/>
          <w:t xml:space="preserve">bottom-most row) equal to </w:t>
        </w:r>
        <w:proofErr w:type="spellStart"/>
        <w:r w:rsidRPr="00BD2F20">
          <w:rPr>
            <w:rStyle w:val="CodeChar"/>
          </w:rPr>
          <w:t>tile_height</w:t>
        </w:r>
        <w:proofErr w:type="spellEnd"/>
        <w:r>
          <w:t xml:space="preserve">, without gap or overlap, and then trimming on the right and the bottom to the indicated </w:t>
        </w:r>
        <w:proofErr w:type="spellStart"/>
        <w:r w:rsidRPr="00BD2F20">
          <w:rPr>
            <w:rStyle w:val="CodeChar"/>
          </w:rPr>
          <w:t>output_width</w:t>
        </w:r>
        <w:proofErr w:type="spellEnd"/>
        <w:r>
          <w:t xml:space="preserve"> and </w:t>
        </w:r>
        <w:proofErr w:type="spellStart"/>
        <w:r w:rsidRPr="00BD2F20">
          <w:rPr>
            <w:rStyle w:val="CodeChar"/>
          </w:rPr>
          <w:t>output_height</w:t>
        </w:r>
        <w:proofErr w:type="spellEnd"/>
        <w:r>
          <w:t>.</w:t>
        </w:r>
      </w:ins>
    </w:p>
    <w:p w14:paraId="4713B36F" w14:textId="0B890CD5" w:rsidR="00BD2F20" w:rsidRDefault="00BD2F20" w:rsidP="00BD2F20">
      <w:pPr>
        <w:rPr>
          <w:ins w:id="333" w:author="Frederic Maze (d0)" w:date="2023-08-10T12:03:00Z"/>
        </w:rPr>
      </w:pPr>
      <w:ins w:id="334" w:author="Frederic Maze (d0)" w:date="2023-08-10T12:03:00Z">
        <w:r>
          <w:t>With</w:t>
        </w:r>
      </w:ins>
    </w:p>
    <w:p w14:paraId="3BE2DD51" w14:textId="10FF7600" w:rsidR="00BD2F20" w:rsidRDefault="00BD2F20" w:rsidP="00BD2F20">
      <w:pPr>
        <w:rPr>
          <w:ins w:id="335" w:author="Frederic Maze (d0)" w:date="2023-08-10T12:03:00Z"/>
        </w:rPr>
      </w:pPr>
      <w:ins w:id="336" w:author="Frederic Maze (d0)" w:date="2023-08-10T12:04:00Z">
        <w:r>
          <w:t xml:space="preserve">The reconstructed image is formed by tiling the input images into a grid with a column width equal to </w:t>
        </w:r>
        <w:proofErr w:type="spellStart"/>
        <w:r w:rsidRPr="00BD2F20">
          <w:rPr>
            <w:rStyle w:val="CodeChar"/>
          </w:rPr>
          <w:t>tile_width</w:t>
        </w:r>
        <w:proofErr w:type="spellEnd"/>
        <w:r>
          <w:t xml:space="preserve"> and a row height equal to </w:t>
        </w:r>
        <w:proofErr w:type="spellStart"/>
        <w:r w:rsidRPr="00BD2F20">
          <w:rPr>
            <w:rStyle w:val="CodeChar"/>
          </w:rPr>
          <w:t>tile_height</w:t>
        </w:r>
        <w:proofErr w:type="spellEnd"/>
        <w:r>
          <w:t xml:space="preserve">, without gap or overlap, and then trimming on the right and the bottom to the indicated </w:t>
        </w:r>
        <w:proofErr w:type="spellStart"/>
        <w:r w:rsidRPr="00BD2F20">
          <w:rPr>
            <w:rStyle w:val="CodeChar"/>
          </w:rPr>
          <w:t>output_width</w:t>
        </w:r>
        <w:proofErr w:type="spellEnd"/>
        <w:r>
          <w:t xml:space="preserve"> and </w:t>
        </w:r>
        <w:proofErr w:type="spellStart"/>
        <w:r w:rsidRPr="00BD2F20">
          <w:rPr>
            <w:rStyle w:val="CodeChar"/>
          </w:rPr>
          <w:t>output_height</w:t>
        </w:r>
        <w:proofErr w:type="spellEnd"/>
        <w:r>
          <w:t>.</w:t>
        </w:r>
      </w:ins>
    </w:p>
    <w:p w14:paraId="481FCE52" w14:textId="77777777" w:rsidR="00BD2F20" w:rsidRDefault="00BD2F20" w:rsidP="00BD2F20"/>
    <w:p w14:paraId="4871BFBA" w14:textId="2BFC5C59" w:rsidR="0070671F" w:rsidRPr="00A006B1" w:rsidRDefault="00A006B1" w:rsidP="00A006B1">
      <w:pPr>
        <w:keepNext/>
        <w:rPr>
          <w:i/>
        </w:rPr>
      </w:pPr>
      <w:r w:rsidRPr="00A006B1">
        <w:rPr>
          <w:i/>
        </w:rPr>
        <w:t>6.8</w:t>
      </w:r>
      <w:r w:rsidR="00310068">
        <w:rPr>
          <w:i/>
        </w:rPr>
        <w:fldChar w:fldCharType="begin"/>
      </w:r>
      <w:r w:rsidR="00310068">
        <w:rPr>
          <w:i/>
        </w:rPr>
        <w:instrText xml:space="preserve"> TC  "</w:instrText>
      </w:r>
      <w:bookmarkStart w:id="337" w:name="_Toc142560382"/>
      <w:bookmarkStart w:id="338" w:name="_Toc142573584"/>
      <w:r w:rsidR="00310068">
        <w:rPr>
          <w:i/>
        </w:rPr>
        <w:instrText>6.8 Entity and sample groups</w:instrText>
      </w:r>
      <w:bookmarkEnd w:id="337"/>
      <w:bookmarkEnd w:id="338"/>
      <w:r w:rsidR="00310068">
        <w:rPr>
          <w:i/>
        </w:rPr>
        <w:instrText xml:space="preserve">" \l 2 </w:instrText>
      </w:r>
      <w:r w:rsidR="00310068">
        <w:rPr>
          <w:i/>
        </w:rPr>
        <w:fldChar w:fldCharType="end"/>
      </w:r>
    </w:p>
    <w:p w14:paraId="3D2013EC" w14:textId="42D16A58" w:rsidR="00824E2B" w:rsidRPr="00C95C1F" w:rsidRDefault="006F3EDE" w:rsidP="00521FD9">
      <w:pPr>
        <w:keepNext/>
      </w:pPr>
      <w:bookmarkStart w:id="339" w:name="_Toc63150694"/>
      <w:bookmarkStart w:id="340" w:name="_Toc63150695"/>
      <w:bookmarkStart w:id="341" w:name="_Toc63150711"/>
      <w:bookmarkStart w:id="342" w:name="_Toc63150714"/>
      <w:bookmarkStart w:id="343" w:name="_Toc63150715"/>
      <w:bookmarkStart w:id="344" w:name="_Toc63150716"/>
      <w:bookmarkStart w:id="345" w:name="_Toc63150717"/>
      <w:bookmarkStart w:id="346" w:name="_Toc63150718"/>
      <w:bookmarkEnd w:id="339"/>
      <w:bookmarkEnd w:id="340"/>
      <w:bookmarkEnd w:id="341"/>
      <w:bookmarkEnd w:id="342"/>
      <w:bookmarkEnd w:id="343"/>
      <w:bookmarkEnd w:id="344"/>
      <w:bookmarkEnd w:id="345"/>
      <w:bookmarkEnd w:id="346"/>
      <w:r w:rsidRPr="00C95C1F">
        <w:t xml:space="preserve">Add the following </w:t>
      </w:r>
      <w:r w:rsidR="0046565D" w:rsidRPr="00C95C1F">
        <w:t xml:space="preserve">new </w:t>
      </w:r>
      <w:r w:rsidRPr="00C95C1F">
        <w:t xml:space="preserve">subclause </w:t>
      </w:r>
      <w:r w:rsidR="0046565D" w:rsidRPr="00C95C1F">
        <w:t>after subclause 6.</w:t>
      </w:r>
      <w:r w:rsidR="00A006B1">
        <w:t>8</w:t>
      </w:r>
      <w:r w:rsidR="0046565D" w:rsidRPr="00C95C1F">
        <w:t>.</w:t>
      </w:r>
      <w:r w:rsidR="00A006B1">
        <w:t>9</w:t>
      </w:r>
      <w:r w:rsidRPr="00C95C1F">
        <w:t>:</w:t>
      </w:r>
    </w:p>
    <w:p w14:paraId="520DB830" w14:textId="01973859" w:rsidR="00846158" w:rsidRPr="00C95C1F" w:rsidRDefault="00A006B1" w:rsidP="005519F4">
      <w:pPr>
        <w:pStyle w:val="Heading3"/>
        <w:numPr>
          <w:ilvl w:val="2"/>
          <w:numId w:val="4"/>
        </w:numPr>
      </w:pPr>
      <w:bookmarkStart w:id="347" w:name="_Ref110263791"/>
      <w:bookmarkStart w:id="348" w:name="_Toc142560383"/>
      <w:bookmarkStart w:id="349" w:name="_Toc142560665"/>
      <w:bookmarkStart w:id="350" w:name="_Toc142573585"/>
      <w:r>
        <w:t>Progressive rendering entity group</w:t>
      </w:r>
      <w:bookmarkEnd w:id="347"/>
      <w:bookmarkEnd w:id="348"/>
      <w:bookmarkEnd w:id="349"/>
      <w:bookmarkEnd w:id="350"/>
    </w:p>
    <w:p w14:paraId="2C2A7499" w14:textId="528D1DFD" w:rsidR="006C4F8F" w:rsidRDefault="006C4F8F" w:rsidP="006C4F8F">
      <w:r>
        <w:t>The progressive rendering entity group (</w:t>
      </w:r>
      <w:r w:rsidR="00921A8E">
        <w:t xml:space="preserve">with a </w:t>
      </w:r>
      <w:proofErr w:type="spellStart"/>
      <w:r w:rsidR="00921A8E" w:rsidRPr="00921A8E">
        <w:rPr>
          <w:rStyle w:val="CodeChar"/>
        </w:rPr>
        <w:t>grouping_type</w:t>
      </w:r>
      <w:proofErr w:type="spellEnd"/>
      <w:r w:rsidR="00921A8E">
        <w:t xml:space="preserve"> </w:t>
      </w:r>
      <w:r w:rsidRPr="006C4F8F">
        <w:rPr>
          <w:rStyle w:val="CodeChar"/>
        </w:rPr>
        <w:t>'</w:t>
      </w:r>
      <w:proofErr w:type="spellStart"/>
      <w:r w:rsidRPr="006C4F8F">
        <w:rPr>
          <w:rStyle w:val="CodeChar"/>
        </w:rPr>
        <w:t>prgr</w:t>
      </w:r>
      <w:proofErr w:type="spellEnd"/>
      <w:r w:rsidRPr="006C4F8F">
        <w:rPr>
          <w:rStyle w:val="CodeChar"/>
        </w:rPr>
        <w:t>'</w:t>
      </w:r>
      <w:r>
        <w:t>) signals a set of image items that can be used for a progressive rendering of one of these image items.</w:t>
      </w:r>
    </w:p>
    <w:p w14:paraId="73C7DAB6" w14:textId="14432A19" w:rsidR="006C4F8F" w:rsidRDefault="006C4F8F" w:rsidP="006C4F8F">
      <w:r>
        <w:t xml:space="preserve">The semantics of the </w:t>
      </w:r>
      <w:r w:rsidRPr="006C4F8F">
        <w:rPr>
          <w:rStyle w:val="CodeChar"/>
        </w:rPr>
        <w:t>'</w:t>
      </w:r>
      <w:proofErr w:type="spellStart"/>
      <w:r w:rsidRPr="006C4F8F">
        <w:rPr>
          <w:rStyle w:val="CodeChar"/>
        </w:rPr>
        <w:t>prgr</w:t>
      </w:r>
      <w:proofErr w:type="spellEnd"/>
      <w:r w:rsidRPr="006C4F8F">
        <w:rPr>
          <w:rStyle w:val="CodeChar"/>
        </w:rPr>
        <w:t>'</w:t>
      </w:r>
      <w:r>
        <w:t xml:space="preserve"> entity group are that the image items included in a </w:t>
      </w:r>
      <w:r w:rsidRPr="006C4F8F">
        <w:rPr>
          <w:rStyle w:val="CodeChar"/>
        </w:rPr>
        <w:t>'</w:t>
      </w:r>
      <w:proofErr w:type="spellStart"/>
      <w:r w:rsidRPr="006C4F8F">
        <w:rPr>
          <w:rStyle w:val="CodeChar"/>
        </w:rPr>
        <w:t>prgr</w:t>
      </w:r>
      <w:proofErr w:type="spellEnd"/>
      <w:r w:rsidRPr="006C4F8F">
        <w:rPr>
          <w:rStyle w:val="CodeChar"/>
        </w:rPr>
        <w:t>'</w:t>
      </w:r>
      <w:r>
        <w:t xml:space="preserve"> entity group are listed in increasing quality order from the lowest quality to the highest quality. All the image items inside 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correspond to similar images albeit with different quality levels. In this way, a first image item occurring earlier in the list than a second image item can be used as a temporary replacement of the second image item for a progressive rendering of this second image item.</w:t>
      </w:r>
    </w:p>
    <w:p w14:paraId="551E5CBF" w14:textId="771001BC" w:rsidR="006C4F8F" w:rsidRDefault="006C4F8F" w:rsidP="006C4F8F">
      <w:r>
        <w:t xml:space="preserve">The data corresponding to the image items included in 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be stored in the same order as the one used for the image items inside the </w:t>
      </w:r>
      <w:r w:rsidRPr="006C4F8F">
        <w:rPr>
          <w:rStyle w:val="CodeChar"/>
        </w:rPr>
        <w:t>'</w:t>
      </w:r>
      <w:proofErr w:type="spellStart"/>
      <w:r w:rsidRPr="006C4F8F">
        <w:rPr>
          <w:rStyle w:val="CodeChar"/>
        </w:rPr>
        <w:t>prgr</w:t>
      </w:r>
      <w:proofErr w:type="spellEnd"/>
      <w:r w:rsidRPr="006C4F8F">
        <w:rPr>
          <w:rStyle w:val="CodeChar"/>
        </w:rPr>
        <w:t>'</w:t>
      </w:r>
      <w:r>
        <w:t xml:space="preserve"> entity group, such that a renderer progressively obtaining a file can perform a progressive </w:t>
      </w:r>
      <w:r w:rsidR="00C66F41">
        <w:t xml:space="preserve">refinement </w:t>
      </w:r>
      <w:r>
        <w:t>as item data becomes available.</w:t>
      </w:r>
    </w:p>
    <w:p w14:paraId="08D8E322" w14:textId="69E9833C" w:rsidR="006C4F8F" w:rsidRDefault="006C4F8F" w:rsidP="006C4F8F">
      <w:r>
        <w:t xml:space="preserve">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only contain image items, not tracks.</w:t>
      </w:r>
    </w:p>
    <w:p w14:paraId="01EEC47A" w14:textId="0E280618" w:rsidR="006C4F8F" w:rsidRDefault="006C4F8F" w:rsidP="006C4F8F">
      <w:r>
        <w:t xml:space="preserve">Image items of the same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be members of the same </w:t>
      </w:r>
      <w:r w:rsidRPr="006C4F8F">
        <w:rPr>
          <w:rStyle w:val="CodeChar"/>
        </w:rPr>
        <w:t>'</w:t>
      </w:r>
      <w:proofErr w:type="spellStart"/>
      <w:r>
        <w:rPr>
          <w:rStyle w:val="CodeChar"/>
        </w:rPr>
        <w:t>altr</w:t>
      </w:r>
      <w:proofErr w:type="spellEnd"/>
      <w:r w:rsidRPr="006C4F8F">
        <w:rPr>
          <w:rStyle w:val="CodeChar"/>
        </w:rPr>
        <w:t>'</w:t>
      </w:r>
      <w:r>
        <w:t xml:space="preserve"> entity group.</w:t>
      </w:r>
    </w:p>
    <w:p w14:paraId="7FE75863" w14:textId="7F959CA9" w:rsidR="00F10420" w:rsidRPr="00C95C1F" w:rsidRDefault="006C4F8F" w:rsidP="006C4F8F">
      <w:pPr>
        <w:pStyle w:val="Note"/>
      </w:pPr>
      <w:r>
        <w:t>NOTE</w:t>
      </w:r>
      <w:r>
        <w:tab/>
        <w:t xml:space="preserve">This requirement guarantees that legacy players without capability of processing </w:t>
      </w:r>
      <w:r w:rsidRPr="006C4F8F">
        <w:rPr>
          <w:rStyle w:val="CodeChar"/>
        </w:rPr>
        <w:t>'</w:t>
      </w:r>
      <w:proofErr w:type="spellStart"/>
      <w:r w:rsidRPr="006C4F8F">
        <w:rPr>
          <w:rStyle w:val="CodeChar"/>
        </w:rPr>
        <w:t>prgr</w:t>
      </w:r>
      <w:proofErr w:type="spellEnd"/>
      <w:r w:rsidRPr="006C4F8F">
        <w:rPr>
          <w:rStyle w:val="CodeChar"/>
        </w:rPr>
        <w:t>'</w:t>
      </w:r>
      <w:r>
        <w:t xml:space="preserve"> entity groups treat the image items as alternatives to be displayed.</w:t>
      </w:r>
    </w:p>
    <w:p w14:paraId="7D3EB66E" w14:textId="44043E6D" w:rsidR="006D65E6" w:rsidRDefault="006D65E6" w:rsidP="00D83BC0"/>
    <w:p w14:paraId="71DBC46B" w14:textId="0B6F7BF5" w:rsidR="00CE0048" w:rsidRPr="00CE0048" w:rsidRDefault="00CE0048" w:rsidP="00CE0048">
      <w:pPr>
        <w:keepNext/>
        <w:rPr>
          <w:i/>
        </w:rPr>
      </w:pPr>
      <w:r w:rsidRPr="00CE0048">
        <w:rPr>
          <w:i/>
        </w:rPr>
        <w:t>7.2.3</w:t>
      </w:r>
      <w:r w:rsidR="00310068">
        <w:rPr>
          <w:i/>
        </w:rPr>
        <w:fldChar w:fldCharType="begin"/>
      </w:r>
      <w:r w:rsidR="00310068">
        <w:rPr>
          <w:i/>
        </w:rPr>
        <w:instrText xml:space="preserve"> TC  "</w:instrText>
      </w:r>
      <w:bookmarkStart w:id="351" w:name="_Toc142560384"/>
      <w:bookmarkStart w:id="352" w:name="_Toc142573586"/>
      <w:r w:rsidR="00310068">
        <w:rPr>
          <w:i/>
        </w:rPr>
        <w:instrText>7.2.3 Coding Constraints box</w:instrText>
      </w:r>
      <w:bookmarkEnd w:id="351"/>
      <w:bookmarkEnd w:id="352"/>
      <w:r w:rsidR="00310068">
        <w:rPr>
          <w:i/>
        </w:rPr>
        <w:instrText xml:space="preserve">" \l 3 </w:instrText>
      </w:r>
      <w:r w:rsidR="00310068">
        <w:rPr>
          <w:i/>
        </w:rPr>
        <w:fldChar w:fldCharType="end"/>
      </w:r>
    </w:p>
    <w:p w14:paraId="25DC6C19" w14:textId="57AA4C0D" w:rsidR="00CE0048" w:rsidRDefault="00CE0048" w:rsidP="00CE0048">
      <w:pPr>
        <w:keepNext/>
      </w:pPr>
      <w:r w:rsidRPr="00CE0048">
        <w:t xml:space="preserve">Replace the following in subclause </w:t>
      </w:r>
      <w:r>
        <w:t>7.2.3.4</w:t>
      </w:r>
      <w:r w:rsidRPr="00CE0048">
        <w:t xml:space="preserve"> (“</w:t>
      </w:r>
      <w:r>
        <w:t>Semantics</w:t>
      </w:r>
      <w:r w:rsidRPr="00CE0048">
        <w:t>”</w:t>
      </w:r>
      <w:r>
        <w:t xml:space="preserve"> of “Coding Constraints box”</w:t>
      </w:r>
      <w:r w:rsidRPr="00CE0048">
        <w:t>)</w:t>
      </w:r>
    </w:p>
    <w:p w14:paraId="3B347680" w14:textId="3D2F4F43" w:rsidR="00CE0048" w:rsidRDefault="00CE0048" w:rsidP="00CE0048">
      <w:pPr>
        <w:pStyle w:val="fields"/>
      </w:pPr>
      <w:r w:rsidRPr="00CE0048">
        <w:rPr>
          <w:rStyle w:val="codeChar0"/>
        </w:rPr>
        <w:t>all_ref_pics_intra:</w:t>
      </w:r>
      <w:r>
        <w:t xml:space="preserve"> This flag when set to one indicates the restriction that samples that are not sync samples, if any, are predicted only from sync samples.</w:t>
      </w:r>
    </w:p>
    <w:p w14:paraId="45720599" w14:textId="6D8D32F5" w:rsidR="00CE0048" w:rsidRDefault="00CE0048" w:rsidP="00CE0048">
      <w:pPr>
        <w:keepNext/>
      </w:pPr>
      <w:r>
        <w:t>With</w:t>
      </w:r>
    </w:p>
    <w:p w14:paraId="135746D4" w14:textId="3B55FEF7" w:rsidR="00CE0048" w:rsidRDefault="00CE0048" w:rsidP="00CE0048">
      <w:pPr>
        <w:pStyle w:val="fields"/>
      </w:pPr>
      <w:r w:rsidRPr="00CE0048">
        <w:rPr>
          <w:rStyle w:val="codeChar0"/>
        </w:rPr>
        <w:t>all_ref_pics_intra:</w:t>
      </w:r>
      <w:r>
        <w:t xml:space="preserve"> This flag when set to one indicates the restriction that samples that are not sync samples, if any, are predicted only from a sample marked as a sync sample.</w:t>
      </w:r>
    </w:p>
    <w:p w14:paraId="6CD542D8" w14:textId="61D3174E" w:rsidR="00CE0048" w:rsidRDefault="00CE0048" w:rsidP="00D83BC0">
      <w:pPr>
        <w:rPr>
          <w:ins w:id="353" w:author="Frederic Maze (d0)" w:date="2023-08-10T12:30:00Z"/>
        </w:rPr>
      </w:pPr>
    </w:p>
    <w:p w14:paraId="67AD5B75" w14:textId="126BCA23" w:rsidR="00C20E87" w:rsidRPr="001559DE" w:rsidRDefault="00C20E87" w:rsidP="00C20E87">
      <w:pPr>
        <w:keepNext/>
        <w:rPr>
          <w:ins w:id="354" w:author="Frederic Maze (d0)" w:date="2023-08-10T12:30:00Z"/>
          <w:i/>
        </w:rPr>
      </w:pPr>
      <w:ins w:id="355" w:author="Frederic Maze (d0)" w:date="2023-08-10T12:30:00Z">
        <w:r>
          <w:rPr>
            <w:i/>
          </w:rPr>
          <w:lastRenderedPageBreak/>
          <w:t>7</w:t>
        </w:r>
        <w:r w:rsidRPr="001559DE">
          <w:rPr>
            <w:i/>
          </w:rPr>
          <w:t>.5</w:t>
        </w:r>
        <w:r>
          <w:rPr>
            <w:i/>
          </w:rPr>
          <w:t>.3</w:t>
        </w:r>
        <w:r>
          <w:rPr>
            <w:i/>
          </w:rPr>
          <w:fldChar w:fldCharType="begin"/>
        </w:r>
        <w:r>
          <w:rPr>
            <w:i/>
          </w:rPr>
          <w:instrText xml:space="preserve"> TC  "</w:instrText>
        </w:r>
        <w:bookmarkStart w:id="356" w:name="_Toc142573587"/>
        <w:r>
          <w:rPr>
            <w:i/>
          </w:rPr>
          <w:instrText xml:space="preserve">7.5.3 </w:instrText>
        </w:r>
        <w:r w:rsidRPr="00C20E87">
          <w:rPr>
            <w:i/>
          </w:rPr>
          <w:instrText>Auxiliary image sequence track</w:instrText>
        </w:r>
        <w:bookmarkEnd w:id="356"/>
        <w:r>
          <w:rPr>
            <w:i/>
          </w:rPr>
          <w:instrText xml:space="preserve">" \l 3 </w:instrText>
        </w:r>
        <w:r>
          <w:rPr>
            <w:i/>
          </w:rPr>
          <w:fldChar w:fldCharType="end"/>
        </w:r>
      </w:ins>
    </w:p>
    <w:p w14:paraId="458EB437" w14:textId="48C9B256" w:rsidR="00067F4A" w:rsidRPr="00C95C1F" w:rsidRDefault="00067F4A" w:rsidP="00067F4A">
      <w:pPr>
        <w:keepNext/>
        <w:rPr>
          <w:ins w:id="357" w:author="Frederic Maze (d0)" w:date="2023-08-10T12:31:00Z"/>
        </w:rPr>
      </w:pPr>
      <w:ins w:id="358" w:author="Frederic Maze (d0)" w:date="2023-08-10T12:31:00Z">
        <w:r w:rsidRPr="001559DE">
          <w:t xml:space="preserve">Replace the following in </w:t>
        </w:r>
        <w:r w:rsidRPr="00C95C1F">
          <w:t xml:space="preserve">subclause </w:t>
        </w:r>
        <w:r>
          <w:t>7</w:t>
        </w:r>
        <w:r w:rsidRPr="00C95C1F">
          <w:t>.5.</w:t>
        </w:r>
        <w:r>
          <w:t>3</w:t>
        </w:r>
        <w:r w:rsidRPr="00C95C1F">
          <w:t>.</w:t>
        </w:r>
        <w:r>
          <w:t>4</w:t>
        </w:r>
        <w:r w:rsidRPr="00C95C1F">
          <w:t xml:space="preserve"> (</w:t>
        </w:r>
        <w:r>
          <w:t>“</w:t>
        </w:r>
        <w:r>
          <w:rPr>
            <w:i/>
          </w:rPr>
          <w:t>Semantics</w:t>
        </w:r>
        <w:r>
          <w:t>”</w:t>
        </w:r>
        <w:r w:rsidRPr="00C95C1F">
          <w:t>)</w:t>
        </w:r>
      </w:ins>
    </w:p>
    <w:p w14:paraId="0EA47946" w14:textId="145D6A3E" w:rsidR="00067F4A" w:rsidRPr="00C95C1F" w:rsidRDefault="00067F4A" w:rsidP="00067F4A">
      <w:pPr>
        <w:pStyle w:val="fields"/>
        <w:rPr>
          <w:ins w:id="359" w:author="Frederic Maze (d0)" w:date="2023-08-10T12:31:00Z"/>
        </w:rPr>
      </w:pPr>
      <w:ins w:id="360" w:author="Frederic Maze (d0)" w:date="2023-08-10T12:32:00Z">
        <w:r w:rsidRPr="00067F4A">
          <w:rPr>
            <w:rStyle w:val="codeChar0"/>
          </w:rPr>
          <w:t>aux_track_type</w:t>
        </w:r>
        <w:r>
          <w:t>: A null-terminated UTF-8 character string of the Uniform Resource Name (URN) used to identify the type of the auxiliary images associated with this sample entry. The URN identifies the resource and the index in the resource which identifies the type of the auxiliary images associated with this sample entry</w:t>
        </w:r>
      </w:ins>
      <w:ins w:id="361" w:author="Frederic Maze (d0)" w:date="2023-08-10T12:31:00Z">
        <w:r>
          <w:t>.</w:t>
        </w:r>
      </w:ins>
    </w:p>
    <w:p w14:paraId="56CD3D5B" w14:textId="77777777" w:rsidR="00067F4A" w:rsidRPr="001559DE" w:rsidRDefault="00067F4A" w:rsidP="00067F4A">
      <w:pPr>
        <w:keepNext/>
        <w:rPr>
          <w:ins w:id="362" w:author="Frederic Maze (d0)" w:date="2023-08-10T12:31:00Z"/>
        </w:rPr>
      </w:pPr>
      <w:ins w:id="363" w:author="Frederic Maze (d0)" w:date="2023-08-10T12:31:00Z">
        <w:r w:rsidRPr="001559DE">
          <w:t>with</w:t>
        </w:r>
      </w:ins>
    </w:p>
    <w:p w14:paraId="6DD03EB5" w14:textId="536FC8C6" w:rsidR="00067F4A" w:rsidRPr="00C95C1F" w:rsidRDefault="00067F4A" w:rsidP="00067F4A">
      <w:pPr>
        <w:pStyle w:val="fields"/>
        <w:rPr>
          <w:ins w:id="364" w:author="Frederic Maze (d0)" w:date="2023-08-10T12:33:00Z"/>
        </w:rPr>
      </w:pPr>
      <w:ins w:id="365" w:author="Frederic Maze (d0)" w:date="2023-08-10T12:33:00Z">
        <w:r w:rsidRPr="00067F4A">
          <w:rPr>
            <w:rStyle w:val="codeChar0"/>
          </w:rPr>
          <w:t>aux_track_type</w:t>
        </w:r>
        <w:r>
          <w:t>: A null-terminated UTF-8 character string of the Uniform Resource Identifier (URI) used to identify the type of the auxiliary images associated with this sample entry. The URI identifies the resource and the index in the resource which identifies the type of the auxiliary images associated with this sample entry.</w:t>
        </w:r>
      </w:ins>
    </w:p>
    <w:p w14:paraId="7A31E865" w14:textId="77777777" w:rsidR="00C20E87" w:rsidRDefault="00C20E87" w:rsidP="00D83BC0"/>
    <w:p w14:paraId="6D9FCA4A" w14:textId="435524C5" w:rsidR="00E90FA9" w:rsidRPr="002F4240" w:rsidRDefault="002F4240" w:rsidP="002F4240">
      <w:pPr>
        <w:keepNext/>
        <w:rPr>
          <w:i/>
        </w:rPr>
      </w:pPr>
      <w:r w:rsidRPr="002F4240">
        <w:rPr>
          <w:i/>
        </w:rPr>
        <w:t>10</w:t>
      </w:r>
    </w:p>
    <w:p w14:paraId="347068B1" w14:textId="2520740F" w:rsidR="002F4240" w:rsidRPr="002431A6" w:rsidRDefault="002F4240" w:rsidP="002F4240">
      <w:pPr>
        <w:keepNext/>
        <w:rPr>
          <w:iCs/>
        </w:rPr>
      </w:pPr>
      <w:r w:rsidRPr="002431A6">
        <w:rPr>
          <w:iCs/>
        </w:rPr>
        <w:t>Add the following new subclause after subclause 10:</w:t>
      </w:r>
    </w:p>
    <w:p w14:paraId="422368BE" w14:textId="19BB73BA" w:rsidR="00E90FA9" w:rsidRPr="002431A6" w:rsidRDefault="00A62E48" w:rsidP="00A62E48">
      <w:pPr>
        <w:pStyle w:val="Heading1"/>
      </w:pPr>
      <w:bookmarkStart w:id="366" w:name="_Toc142560385"/>
      <w:bookmarkStart w:id="367" w:name="_Toc142560666"/>
      <w:bookmarkStart w:id="368" w:name="_Toc142573588"/>
      <w:r w:rsidRPr="002431A6">
        <w:t>Region and region annotation</w:t>
      </w:r>
      <w:bookmarkEnd w:id="366"/>
      <w:bookmarkEnd w:id="367"/>
      <w:bookmarkEnd w:id="368"/>
    </w:p>
    <w:p w14:paraId="2BB8487D" w14:textId="4A95C86E" w:rsidR="00A62E48" w:rsidRPr="002431A6" w:rsidRDefault="00A62E48" w:rsidP="00A62E48">
      <w:pPr>
        <w:pStyle w:val="Heading2"/>
      </w:pPr>
      <w:bookmarkStart w:id="369" w:name="_Toc142560386"/>
      <w:bookmarkStart w:id="370" w:name="_Toc142560667"/>
      <w:bookmarkStart w:id="371" w:name="_Toc142573589"/>
      <w:r w:rsidRPr="002431A6">
        <w:t>Overview</w:t>
      </w:r>
      <w:bookmarkEnd w:id="369"/>
      <w:bookmarkEnd w:id="370"/>
      <w:bookmarkEnd w:id="371"/>
    </w:p>
    <w:p w14:paraId="6F3710AE" w14:textId="41A15DA9" w:rsidR="00ED71DF" w:rsidRPr="002431A6" w:rsidRDefault="004C41D1" w:rsidP="00ED71DF">
      <w:r w:rsidRPr="002431A6">
        <w:t xml:space="preserve">This clause specifies tools to associate annotations, </w:t>
      </w:r>
      <w:proofErr w:type="gramStart"/>
      <w:r w:rsidRPr="002431A6">
        <w:t>e.g.</w:t>
      </w:r>
      <w:proofErr w:type="gramEnd"/>
      <w:r w:rsidRPr="002431A6">
        <w:t xml:space="preserve"> metadata or images with one or more regions of an image.</w:t>
      </w:r>
    </w:p>
    <w:p w14:paraId="46E42F28" w14:textId="1C24038D" w:rsidR="004C41D1" w:rsidRPr="002431A6" w:rsidRDefault="004C41D1" w:rsidP="00ED71DF">
      <w:r w:rsidRPr="002431A6">
        <w:t xml:space="preserve">Subclause </w:t>
      </w:r>
      <w:r w:rsidRPr="002431A6">
        <w:fldChar w:fldCharType="begin"/>
      </w:r>
      <w:r w:rsidRPr="002431A6">
        <w:instrText xml:space="preserve"> REF _Ref115884054 \r \h </w:instrText>
      </w:r>
      <w:r w:rsidR="00B11AE2" w:rsidRPr="002431A6">
        <w:instrText xml:space="preserve"> \* MERGEFORMAT </w:instrText>
      </w:r>
      <w:r w:rsidRPr="002431A6">
        <w:fldChar w:fldCharType="separate"/>
      </w:r>
      <w:r w:rsidR="00774D12">
        <w:t>11.2</w:t>
      </w:r>
      <w:r w:rsidRPr="002431A6">
        <w:fldChar w:fldCharType="end"/>
      </w:r>
      <w:r w:rsidRPr="002431A6">
        <w:t xml:space="preserve"> specifies common structures to describe </w:t>
      </w:r>
      <w:r w:rsidR="00F2270B" w:rsidRPr="002431A6">
        <w:t>the geometry (position, size, shape) of a region as usual geometrical shapes or as a mask.</w:t>
      </w:r>
    </w:p>
    <w:p w14:paraId="75F192A4" w14:textId="676FA34F" w:rsidR="00F2270B" w:rsidRPr="002431A6" w:rsidRDefault="00F2270B" w:rsidP="00ED71DF">
      <w:r w:rsidRPr="002431A6">
        <w:t xml:space="preserve">Subclause </w:t>
      </w:r>
      <w:r w:rsidRPr="002431A6">
        <w:fldChar w:fldCharType="begin"/>
      </w:r>
      <w:r w:rsidRPr="002431A6">
        <w:instrText xml:space="preserve"> REF _Ref115884200 \r \h </w:instrText>
      </w:r>
      <w:r w:rsidR="00B11AE2" w:rsidRPr="002431A6">
        <w:instrText xml:space="preserve"> \* MERGEFORMAT </w:instrText>
      </w:r>
      <w:r w:rsidRPr="002431A6">
        <w:fldChar w:fldCharType="separate"/>
      </w:r>
      <w:r w:rsidR="00774D12">
        <w:t>11.3</w:t>
      </w:r>
      <w:r w:rsidRPr="002431A6">
        <w:fldChar w:fldCharType="end"/>
      </w:r>
      <w:r w:rsidRPr="002431A6">
        <w:t xml:space="preserve"> specifies how to describe regions of an image carried in an image item and how to associate region annotations to each region.</w:t>
      </w:r>
    </w:p>
    <w:p w14:paraId="546B6C53" w14:textId="600B9EB4" w:rsidR="00F2270B" w:rsidRPr="00ED71DF" w:rsidRDefault="00F2270B" w:rsidP="00ED71DF">
      <w:r w:rsidRPr="002431A6">
        <w:t xml:space="preserve">Subclause </w:t>
      </w:r>
      <w:r w:rsidRPr="002431A6">
        <w:fldChar w:fldCharType="begin"/>
      </w:r>
      <w:r w:rsidRPr="002431A6">
        <w:instrText xml:space="preserve"> REF _Ref115884310 \r \h </w:instrText>
      </w:r>
      <w:r w:rsidR="00B11AE2" w:rsidRPr="002431A6">
        <w:instrText xml:space="preserve"> \* MERGEFORMAT </w:instrText>
      </w:r>
      <w:r w:rsidRPr="002431A6">
        <w:fldChar w:fldCharType="separate"/>
      </w:r>
      <w:r w:rsidR="00774D12">
        <w:t>11.4</w:t>
      </w:r>
      <w:r w:rsidRPr="002431A6">
        <w:fldChar w:fldCharType="end"/>
      </w:r>
      <w:r w:rsidRPr="002431A6">
        <w:t xml:space="preserve"> specifies how to describe regions of an image carried in an image sequence or video track and how to associate region annotations to each region.</w:t>
      </w:r>
    </w:p>
    <w:p w14:paraId="48B85368" w14:textId="75FE0B9A" w:rsidR="00262B39" w:rsidRPr="00262B39" w:rsidRDefault="00CA43C8" w:rsidP="004E02C3">
      <w:pPr>
        <w:pStyle w:val="Heading2"/>
      </w:pPr>
      <w:bookmarkStart w:id="372" w:name="_Ref115884054"/>
      <w:bookmarkStart w:id="373" w:name="_Toc142560387"/>
      <w:bookmarkStart w:id="374" w:name="_Toc142560668"/>
      <w:bookmarkStart w:id="375" w:name="_Toc142573590"/>
      <w:r>
        <w:t xml:space="preserve">Common definitions for image sequence or video tracks and </w:t>
      </w:r>
      <w:r w:rsidR="00FF72BD">
        <w:t xml:space="preserve">for </w:t>
      </w:r>
      <w:r>
        <w:t>image items</w:t>
      </w:r>
      <w:bookmarkEnd w:id="372"/>
      <w:bookmarkEnd w:id="373"/>
      <w:bookmarkEnd w:id="374"/>
      <w:bookmarkEnd w:id="375"/>
    </w:p>
    <w:p w14:paraId="3F29A33C" w14:textId="7DEDCA7B" w:rsidR="00A62E48" w:rsidRDefault="00CA43C8" w:rsidP="00FF72BD">
      <w:pPr>
        <w:pStyle w:val="Heading3"/>
      </w:pPr>
      <w:bookmarkStart w:id="376" w:name="_Ref115791672"/>
      <w:bookmarkStart w:id="377" w:name="_Toc142560388"/>
      <w:bookmarkStart w:id="378" w:name="_Toc142560669"/>
      <w:bookmarkStart w:id="379" w:name="_Toc142573591"/>
      <w:r>
        <w:t>R</w:t>
      </w:r>
      <w:r w:rsidR="00A62E48">
        <w:t xml:space="preserve">egion </w:t>
      </w:r>
      <w:r w:rsidR="00EC6AC9">
        <w:t xml:space="preserve">geometry </w:t>
      </w:r>
      <w:r w:rsidR="00A62E48">
        <w:t>structure</w:t>
      </w:r>
      <w:bookmarkEnd w:id="376"/>
      <w:bookmarkEnd w:id="377"/>
      <w:bookmarkEnd w:id="378"/>
      <w:bookmarkEnd w:id="379"/>
    </w:p>
    <w:p w14:paraId="0ED21E6B" w14:textId="4827C5A5" w:rsidR="00A62E48" w:rsidRDefault="00A62E48" w:rsidP="00FF72BD">
      <w:pPr>
        <w:pStyle w:val="Heading4"/>
      </w:pPr>
      <w:r>
        <w:t>Definition</w:t>
      </w:r>
    </w:p>
    <w:p w14:paraId="2C8CD847" w14:textId="453ADE5E" w:rsidR="009B4C3B" w:rsidRPr="002431A6" w:rsidRDefault="009B4C3B" w:rsidP="009B4C3B">
      <w:pPr>
        <w:rPr>
          <w:lang w:eastAsia="ja-JP"/>
        </w:rPr>
      </w:pPr>
      <w:proofErr w:type="spellStart"/>
      <w:r w:rsidRPr="002431A6">
        <w:rPr>
          <w:rStyle w:val="CodeChar"/>
        </w:rPr>
        <w:t>RegionGeometryStruct</w:t>
      </w:r>
      <w:proofErr w:type="spellEnd"/>
      <w:r w:rsidRPr="002431A6">
        <w:rPr>
          <w:rStyle w:val="CodeChar"/>
        </w:rPr>
        <w:t>()</w:t>
      </w:r>
      <w:r w:rsidRPr="002431A6">
        <w:rPr>
          <w:lang w:eastAsia="ja-JP"/>
        </w:rPr>
        <w:t xml:space="preserve"> specifies the geometries of one or more regions inside images depending on the container </w:t>
      </w:r>
      <w:r w:rsidR="00F87A65" w:rsidRPr="002431A6">
        <w:rPr>
          <w:lang w:eastAsia="ja-JP"/>
        </w:rPr>
        <w:t>of</w:t>
      </w:r>
      <w:r w:rsidRPr="00DF5C92">
        <w:rPr>
          <w:lang w:eastAsia="ja-JP"/>
        </w:rPr>
        <w:t xml:space="preserve"> </w:t>
      </w:r>
      <w:r w:rsidR="0049184B" w:rsidRPr="00DF5C92">
        <w:rPr>
          <w:lang w:eastAsia="ja-JP"/>
        </w:rPr>
        <w:t xml:space="preserve">the </w:t>
      </w:r>
      <w:r w:rsidR="00BB069C" w:rsidRPr="002B49E5">
        <w:rPr>
          <w:lang w:eastAsia="ja-JP"/>
        </w:rPr>
        <w:t>images</w:t>
      </w:r>
      <w:r w:rsidRPr="002B49E5">
        <w:rPr>
          <w:lang w:eastAsia="ja-JP"/>
        </w:rPr>
        <w:t>:</w:t>
      </w:r>
    </w:p>
    <w:p w14:paraId="1E3228C9" w14:textId="42B26670" w:rsidR="00BB069C" w:rsidRPr="002431A6" w:rsidRDefault="00BB069C" w:rsidP="005519F4">
      <w:pPr>
        <w:pStyle w:val="ListParagraph"/>
        <w:numPr>
          <w:ilvl w:val="0"/>
          <w:numId w:val="7"/>
        </w:numPr>
      </w:pPr>
      <w:r w:rsidRPr="002431A6">
        <w:t>For an image carried in an image item, the container of this structure is a region item</w:t>
      </w:r>
      <w:r w:rsidR="00B41D4A" w:rsidRPr="002431A6">
        <w:t>,</w:t>
      </w:r>
      <w:r w:rsidRPr="002431A6">
        <w:t xml:space="preserve"> </w:t>
      </w:r>
      <w:r w:rsidR="00B41D4A" w:rsidRPr="002431A6">
        <w:t xml:space="preserve">as defined in </w:t>
      </w:r>
      <w:r w:rsidR="00B41D4A" w:rsidRPr="002431A6">
        <w:fldChar w:fldCharType="begin"/>
      </w:r>
      <w:r w:rsidR="00B41D4A" w:rsidRPr="002431A6">
        <w:instrText xml:space="preserve"> REF _Ref115882977 \r \h </w:instrText>
      </w:r>
      <w:r w:rsidR="00B11AE2" w:rsidRPr="002431A6">
        <w:instrText xml:space="preserve"> \* MERGEFORMAT </w:instrText>
      </w:r>
      <w:r w:rsidR="00B41D4A" w:rsidRPr="002431A6">
        <w:fldChar w:fldCharType="separate"/>
      </w:r>
      <w:r w:rsidR="00774D12">
        <w:t>11.3.2</w:t>
      </w:r>
      <w:r w:rsidR="00B41D4A" w:rsidRPr="002431A6">
        <w:fldChar w:fldCharType="end"/>
      </w:r>
      <w:r w:rsidR="00B41D4A" w:rsidRPr="002431A6">
        <w:t xml:space="preserve">, </w:t>
      </w:r>
      <w:r w:rsidRPr="002431A6">
        <w:t xml:space="preserve">and this structure defines one or more regions in the </w:t>
      </w:r>
      <w:r w:rsidR="0049184B" w:rsidRPr="002431A6">
        <w:t xml:space="preserve">image </w:t>
      </w:r>
      <w:r w:rsidR="008F173D" w:rsidRPr="002431A6">
        <w:t>carried by</w:t>
      </w:r>
      <w:r w:rsidR="0049184B" w:rsidRPr="002431A6">
        <w:t xml:space="preserve"> the </w:t>
      </w:r>
      <w:r w:rsidRPr="002431A6">
        <w:t xml:space="preserve">image item </w:t>
      </w:r>
      <w:r w:rsidR="00C332F5" w:rsidRPr="002431A6">
        <w:t>(also denoted source image item in the following)</w:t>
      </w:r>
      <w:r w:rsidRPr="002431A6">
        <w:t>.</w:t>
      </w:r>
    </w:p>
    <w:p w14:paraId="6242020A" w14:textId="0A36C6DD" w:rsidR="009B4C3B" w:rsidRPr="002431A6" w:rsidRDefault="009B4C3B" w:rsidP="005519F4">
      <w:pPr>
        <w:pStyle w:val="ListParagraph"/>
        <w:numPr>
          <w:ilvl w:val="0"/>
          <w:numId w:val="7"/>
        </w:numPr>
      </w:pPr>
      <w:r w:rsidRPr="002431A6">
        <w:t xml:space="preserve">For </w:t>
      </w:r>
      <w:r w:rsidR="00BB069C" w:rsidRPr="002431A6">
        <w:t xml:space="preserve">images carried in </w:t>
      </w:r>
      <w:r w:rsidR="00FA3888" w:rsidRPr="002431A6">
        <w:t xml:space="preserve">an </w:t>
      </w:r>
      <w:r w:rsidRPr="002431A6">
        <w:t>image sequence or video, the container of this structure is a sample of a region track</w:t>
      </w:r>
      <w:r w:rsidR="00B41D4A" w:rsidRPr="002431A6">
        <w:t>,</w:t>
      </w:r>
      <w:r w:rsidRPr="002431A6">
        <w:t xml:space="preserve"> </w:t>
      </w:r>
      <w:r w:rsidR="00B41D4A" w:rsidRPr="002431A6">
        <w:t xml:space="preserve">as defined in </w:t>
      </w:r>
      <w:r w:rsidR="00B41D4A" w:rsidRPr="002431A6">
        <w:fldChar w:fldCharType="begin"/>
      </w:r>
      <w:r w:rsidR="00B41D4A" w:rsidRPr="002431A6">
        <w:instrText xml:space="preserve"> REF _Ref115883011 \r \h </w:instrText>
      </w:r>
      <w:r w:rsidR="00B11AE2" w:rsidRPr="002431A6">
        <w:instrText xml:space="preserve"> \* MERGEFORMAT </w:instrText>
      </w:r>
      <w:r w:rsidR="00B41D4A" w:rsidRPr="002431A6">
        <w:fldChar w:fldCharType="separate"/>
      </w:r>
      <w:r w:rsidR="00774D12">
        <w:t>11.4.2</w:t>
      </w:r>
      <w:r w:rsidR="00B41D4A" w:rsidRPr="002431A6">
        <w:fldChar w:fldCharType="end"/>
      </w:r>
      <w:r w:rsidR="00B41D4A" w:rsidRPr="002431A6">
        <w:t xml:space="preserve">, </w:t>
      </w:r>
      <w:r w:rsidR="00BB069C" w:rsidRPr="002431A6">
        <w:t xml:space="preserve">and this structure defines one or more regions inside images </w:t>
      </w:r>
      <w:r w:rsidR="00BB069C" w:rsidRPr="002431A6">
        <w:lastRenderedPageBreak/>
        <w:t xml:space="preserve">carried in samples of </w:t>
      </w:r>
      <w:r w:rsidR="00FA3888" w:rsidRPr="002431A6">
        <w:t>the</w:t>
      </w:r>
      <w:r w:rsidR="00BB069C" w:rsidRPr="002431A6">
        <w:t xml:space="preserve"> image sequence or video track (also denoted source track in the following).</w:t>
      </w:r>
    </w:p>
    <w:p w14:paraId="0DDD2C4F" w14:textId="18172643" w:rsidR="009B4C3B" w:rsidRPr="002431A6" w:rsidRDefault="009B4C3B" w:rsidP="009B4C3B">
      <w:pPr>
        <w:rPr>
          <w:lang w:eastAsia="ja-JP"/>
        </w:rPr>
      </w:pPr>
      <w:r w:rsidRPr="002431A6">
        <w:rPr>
          <w:lang w:eastAsia="ja-JP"/>
        </w:rPr>
        <w:t xml:space="preserve">These geometries define the shape, position and size of the regions inside a reference space that is mapped to the </w:t>
      </w:r>
      <w:r w:rsidR="009306C2" w:rsidRPr="002431A6">
        <w:rPr>
          <w:lang w:eastAsia="ja-JP"/>
        </w:rPr>
        <w:t>image</w:t>
      </w:r>
      <w:r w:rsidR="009E2EA1" w:rsidRPr="002431A6">
        <w:rPr>
          <w:lang w:eastAsia="ja-JP"/>
        </w:rPr>
        <w:t>.</w:t>
      </w:r>
    </w:p>
    <w:p w14:paraId="395B09C3" w14:textId="39B9911F" w:rsidR="00F87A65" w:rsidRPr="002431A6" w:rsidRDefault="009B4C3B" w:rsidP="009B4C3B">
      <w:pPr>
        <w:rPr>
          <w:lang w:eastAsia="ja-JP"/>
        </w:rPr>
      </w:pPr>
      <w:r w:rsidRPr="002431A6">
        <w:rPr>
          <w:lang w:eastAsia="ja-JP"/>
        </w:rPr>
        <w:t xml:space="preserve">The geometry of a region inside </w:t>
      </w:r>
      <w:r w:rsidR="006C10B2" w:rsidRPr="002431A6">
        <w:rPr>
          <w:lang w:eastAsia="ja-JP"/>
        </w:rPr>
        <w:t>the</w:t>
      </w:r>
      <w:r w:rsidR="00B41EA0" w:rsidRPr="002431A6">
        <w:rPr>
          <w:lang w:eastAsia="ja-JP"/>
        </w:rPr>
        <w:t xml:space="preserve"> image</w:t>
      </w:r>
      <w:r w:rsidRPr="002431A6">
        <w:rPr>
          <w:lang w:eastAsia="ja-JP"/>
        </w:rPr>
        <w:t xml:space="preserve"> is obtained after applying the implicit resampling caused by the difference between the size of the reference space</w:t>
      </w:r>
      <w:r w:rsidR="00776197" w:rsidRPr="002431A6">
        <w:rPr>
          <w:lang w:eastAsia="ja-JP"/>
        </w:rPr>
        <w:t>,</w:t>
      </w:r>
      <w:r w:rsidR="001461BE" w:rsidRPr="002431A6">
        <w:rPr>
          <w:lang w:eastAsia="ja-JP"/>
        </w:rPr>
        <w:t xml:space="preserve"> </w:t>
      </w:r>
      <w:r w:rsidR="00776197" w:rsidRPr="002431A6">
        <w:rPr>
          <w:lang w:eastAsia="ja-JP"/>
        </w:rPr>
        <w:t xml:space="preserve">as defined in </w:t>
      </w:r>
      <w:r w:rsidR="00776197" w:rsidRPr="002431A6">
        <w:rPr>
          <w:lang w:eastAsia="ja-JP"/>
        </w:rPr>
        <w:fldChar w:fldCharType="begin"/>
      </w:r>
      <w:r w:rsidR="00776197" w:rsidRPr="002431A6">
        <w:rPr>
          <w:lang w:eastAsia="ja-JP"/>
        </w:rPr>
        <w:instrText xml:space="preserve"> REF _Ref115870499 \r \h </w:instrText>
      </w:r>
      <w:r w:rsidR="00F717E8" w:rsidRPr="002431A6">
        <w:rPr>
          <w:lang w:eastAsia="ja-JP"/>
        </w:rPr>
        <w:instrText xml:space="preserve"> \* MERGEFORMAT </w:instrText>
      </w:r>
      <w:r w:rsidR="00776197" w:rsidRPr="002431A6">
        <w:rPr>
          <w:lang w:eastAsia="ja-JP"/>
        </w:rPr>
      </w:r>
      <w:r w:rsidR="00776197" w:rsidRPr="002431A6">
        <w:rPr>
          <w:lang w:eastAsia="ja-JP"/>
        </w:rPr>
        <w:fldChar w:fldCharType="separate"/>
      </w:r>
      <w:r w:rsidR="00774D12">
        <w:rPr>
          <w:lang w:eastAsia="ja-JP"/>
        </w:rPr>
        <w:t>11.3.2</w:t>
      </w:r>
      <w:r w:rsidR="00776197" w:rsidRPr="002431A6">
        <w:rPr>
          <w:lang w:eastAsia="ja-JP"/>
        </w:rPr>
        <w:fldChar w:fldCharType="end"/>
      </w:r>
      <w:r w:rsidR="00776197" w:rsidRPr="002431A6">
        <w:rPr>
          <w:lang w:eastAsia="ja-JP"/>
        </w:rPr>
        <w:t xml:space="preserve"> and </w:t>
      </w:r>
      <w:r w:rsidR="00776197" w:rsidRPr="002431A6">
        <w:rPr>
          <w:lang w:eastAsia="ja-JP"/>
        </w:rPr>
        <w:fldChar w:fldCharType="begin"/>
      </w:r>
      <w:r w:rsidR="00776197" w:rsidRPr="002431A6">
        <w:rPr>
          <w:lang w:eastAsia="ja-JP"/>
        </w:rPr>
        <w:instrText xml:space="preserve"> REF _Ref115870485 \r \h </w:instrText>
      </w:r>
      <w:r w:rsidR="00F717E8" w:rsidRPr="002431A6">
        <w:rPr>
          <w:lang w:eastAsia="ja-JP"/>
        </w:rPr>
        <w:instrText xml:space="preserve"> \* MERGEFORMAT </w:instrText>
      </w:r>
      <w:r w:rsidR="00776197" w:rsidRPr="002431A6">
        <w:rPr>
          <w:lang w:eastAsia="ja-JP"/>
        </w:rPr>
      </w:r>
      <w:r w:rsidR="00776197" w:rsidRPr="002431A6">
        <w:rPr>
          <w:lang w:eastAsia="ja-JP"/>
        </w:rPr>
        <w:fldChar w:fldCharType="separate"/>
      </w:r>
      <w:r w:rsidR="00774D12">
        <w:rPr>
          <w:lang w:eastAsia="ja-JP"/>
        </w:rPr>
        <w:t>11.4.2</w:t>
      </w:r>
      <w:r w:rsidR="00776197" w:rsidRPr="002431A6">
        <w:rPr>
          <w:lang w:eastAsia="ja-JP"/>
        </w:rPr>
        <w:fldChar w:fldCharType="end"/>
      </w:r>
      <w:r w:rsidR="00776197" w:rsidRPr="002431A6">
        <w:rPr>
          <w:lang w:eastAsia="ja-JP"/>
        </w:rPr>
        <w:t xml:space="preserve">, </w:t>
      </w:r>
      <w:r w:rsidRPr="002431A6">
        <w:rPr>
          <w:lang w:eastAsia="ja-JP"/>
        </w:rPr>
        <w:t xml:space="preserve">and the size of the </w:t>
      </w:r>
      <w:r w:rsidR="00B41EA0" w:rsidRPr="002431A6">
        <w:rPr>
          <w:lang w:eastAsia="ja-JP"/>
        </w:rPr>
        <w:t>image</w:t>
      </w:r>
      <w:r w:rsidR="006C10B2" w:rsidRPr="002431A6">
        <w:rPr>
          <w:lang w:eastAsia="ja-JP"/>
        </w:rPr>
        <w:t>. The resampling shall occur</w:t>
      </w:r>
      <w:r w:rsidR="00BB3122" w:rsidRPr="002431A6">
        <w:rPr>
          <w:lang w:eastAsia="ja-JP"/>
        </w:rPr>
        <w:t xml:space="preserve"> after </w:t>
      </w:r>
      <w:r w:rsidR="00315EBF" w:rsidRPr="002431A6">
        <w:rPr>
          <w:lang w:eastAsia="ja-JP"/>
        </w:rPr>
        <w:t xml:space="preserve">applying </w:t>
      </w:r>
      <w:r w:rsidR="00F87A65" w:rsidRPr="002431A6">
        <w:rPr>
          <w:lang w:eastAsia="ja-JP"/>
        </w:rPr>
        <w:t>both of the following:</w:t>
      </w:r>
    </w:p>
    <w:p w14:paraId="2C0CE1F6" w14:textId="75BA0901" w:rsidR="00F87A65" w:rsidRPr="002431A6" w:rsidRDefault="00A21746" w:rsidP="005519F4">
      <w:pPr>
        <w:pStyle w:val="ListParagraph"/>
        <w:numPr>
          <w:ilvl w:val="0"/>
          <w:numId w:val="7"/>
        </w:numPr>
      </w:pPr>
      <w:r w:rsidRPr="002431A6">
        <w:rPr>
          <w:lang w:eastAsia="ja-JP"/>
        </w:rPr>
        <w:t xml:space="preserve">Applying </w:t>
      </w:r>
      <w:r w:rsidR="001D5B2C" w:rsidRPr="002431A6">
        <w:rPr>
          <w:lang w:eastAsia="ja-JP"/>
        </w:rPr>
        <w:t xml:space="preserve">on the reference space and the geometry of region </w:t>
      </w:r>
      <w:r w:rsidR="00F87A65" w:rsidRPr="002431A6">
        <w:rPr>
          <w:lang w:eastAsia="ja-JP"/>
        </w:rPr>
        <w:t xml:space="preserve">all transformations associated with the </w:t>
      </w:r>
      <w:r w:rsidR="006C10B2" w:rsidRPr="002431A6">
        <w:rPr>
          <w:lang w:eastAsia="ja-JP"/>
        </w:rPr>
        <w:t>region item</w:t>
      </w:r>
      <w:r w:rsidR="005477D8" w:rsidRPr="002431A6">
        <w:rPr>
          <w:lang w:eastAsia="ja-JP"/>
        </w:rPr>
        <w:t xml:space="preserve"> </w:t>
      </w:r>
      <w:r w:rsidR="006C10B2" w:rsidRPr="002431A6">
        <w:rPr>
          <w:lang w:eastAsia="ja-JP"/>
        </w:rPr>
        <w:t xml:space="preserve">or </w:t>
      </w:r>
      <w:r w:rsidRPr="002431A6">
        <w:rPr>
          <w:lang w:eastAsia="ja-JP"/>
        </w:rPr>
        <w:t xml:space="preserve">the </w:t>
      </w:r>
      <w:r w:rsidR="006C10B2" w:rsidRPr="002431A6">
        <w:rPr>
          <w:lang w:eastAsia="ja-JP"/>
        </w:rPr>
        <w:t>region track</w:t>
      </w:r>
      <w:r w:rsidR="00F87A65" w:rsidRPr="002431A6">
        <w:rPr>
          <w:lang w:eastAsia="ja-JP"/>
        </w:rPr>
        <w:t>, and</w:t>
      </w:r>
    </w:p>
    <w:p w14:paraId="78F9989B" w14:textId="74CAC44A" w:rsidR="009B4C3B" w:rsidRPr="002431A6" w:rsidRDefault="00A21746" w:rsidP="005519F4">
      <w:pPr>
        <w:pStyle w:val="ListParagraph"/>
        <w:numPr>
          <w:ilvl w:val="0"/>
          <w:numId w:val="7"/>
        </w:numPr>
        <w:rPr>
          <w:lang w:eastAsia="ja-JP"/>
        </w:rPr>
      </w:pPr>
      <w:r w:rsidRPr="002431A6">
        <w:rPr>
          <w:lang w:eastAsia="ja-JP"/>
        </w:rPr>
        <w:t xml:space="preserve">Applying </w:t>
      </w:r>
      <w:r w:rsidR="00286C2A" w:rsidRPr="002431A6">
        <w:rPr>
          <w:lang w:eastAsia="ja-JP"/>
        </w:rPr>
        <w:t xml:space="preserve">on the image </w:t>
      </w:r>
      <w:r w:rsidR="00F87A65" w:rsidRPr="002431A6">
        <w:rPr>
          <w:lang w:eastAsia="ja-JP"/>
        </w:rPr>
        <w:t xml:space="preserve">all transformations associated with </w:t>
      </w:r>
      <w:r w:rsidR="006C10B2" w:rsidRPr="002431A6">
        <w:rPr>
          <w:lang w:eastAsia="ja-JP"/>
        </w:rPr>
        <w:t xml:space="preserve">the </w:t>
      </w:r>
      <w:r w:rsidR="00F87A65" w:rsidRPr="002431A6">
        <w:rPr>
          <w:lang w:eastAsia="ja-JP"/>
        </w:rPr>
        <w:t xml:space="preserve">source image item or </w:t>
      </w:r>
      <w:r w:rsidR="00BF2B0A" w:rsidRPr="002431A6">
        <w:rPr>
          <w:lang w:eastAsia="ja-JP"/>
        </w:rPr>
        <w:t xml:space="preserve">the </w:t>
      </w:r>
      <w:r w:rsidR="00F87A65" w:rsidRPr="002431A6">
        <w:rPr>
          <w:lang w:eastAsia="ja-JP"/>
        </w:rPr>
        <w:t>source track</w:t>
      </w:r>
      <w:r w:rsidR="00F87A65" w:rsidRPr="002431A6">
        <w:t>.</w:t>
      </w:r>
    </w:p>
    <w:p w14:paraId="4138D06A" w14:textId="2CB954FA" w:rsidR="00A21746" w:rsidRPr="002431A6" w:rsidRDefault="00A21746" w:rsidP="00A21746">
      <w:pPr>
        <w:pStyle w:val="Note"/>
        <w:rPr>
          <w:lang w:eastAsia="ja-JP"/>
        </w:rPr>
      </w:pPr>
      <w:r w:rsidRPr="002431A6">
        <w:rPr>
          <w:lang w:eastAsia="ja-JP"/>
        </w:rPr>
        <w:t>NOTE 1</w:t>
      </w:r>
      <w:r w:rsidRPr="002431A6">
        <w:rPr>
          <w:lang w:eastAsia="ja-JP"/>
        </w:rPr>
        <w:tab/>
        <w:t>The implicit resampling can modify the declared aspect ratio of the reference space.</w:t>
      </w:r>
    </w:p>
    <w:p w14:paraId="5CFDCDC4" w14:textId="375F21F5" w:rsidR="00BF4642" w:rsidRPr="002431A6" w:rsidRDefault="00BF4642" w:rsidP="00BF4642">
      <w:pPr>
        <w:pStyle w:val="Note"/>
        <w:rPr>
          <w:lang w:eastAsia="ja-JP"/>
        </w:rPr>
      </w:pPr>
      <w:r w:rsidRPr="002431A6">
        <w:rPr>
          <w:lang w:eastAsia="ja-JP"/>
        </w:rPr>
        <w:t>NOTE 2</w:t>
      </w:r>
      <w:r w:rsidRPr="002431A6">
        <w:rPr>
          <w:lang w:eastAsia="ja-JP"/>
        </w:rPr>
        <w:tab/>
      </w:r>
      <w:r w:rsidR="009752E6" w:rsidRPr="002431A6">
        <w:rPr>
          <w:lang w:eastAsia="ja-JP"/>
        </w:rPr>
        <w:t>T</w:t>
      </w:r>
      <w:r w:rsidRPr="002431A6">
        <w:rPr>
          <w:lang w:eastAsia="ja-JP"/>
        </w:rPr>
        <w:t xml:space="preserve">ransformations on region track or source track include </w:t>
      </w:r>
      <w:proofErr w:type="spellStart"/>
      <w:r w:rsidRPr="002431A6">
        <w:rPr>
          <w:rStyle w:val="CodeChar"/>
        </w:rPr>
        <w:t>CleanApertureBox</w:t>
      </w:r>
      <w:proofErr w:type="spellEnd"/>
      <w:r w:rsidRPr="002431A6">
        <w:rPr>
          <w:lang w:eastAsia="ja-JP"/>
        </w:rPr>
        <w:t xml:space="preserve"> (when present), implicit rescaling to the </w:t>
      </w:r>
      <w:r w:rsidRPr="002431A6">
        <w:rPr>
          <w:rStyle w:val="CodeChar"/>
        </w:rPr>
        <w:t>width</w:t>
      </w:r>
      <w:r w:rsidRPr="002431A6">
        <w:rPr>
          <w:lang w:eastAsia="ja-JP"/>
        </w:rPr>
        <w:t xml:space="preserve"> and </w:t>
      </w:r>
      <w:r w:rsidRPr="002431A6">
        <w:rPr>
          <w:rStyle w:val="CodeChar"/>
        </w:rPr>
        <w:t>height</w:t>
      </w:r>
      <w:r w:rsidRPr="002431A6">
        <w:rPr>
          <w:lang w:eastAsia="ja-JP"/>
        </w:rPr>
        <w:t xml:space="preserve"> of the </w:t>
      </w:r>
      <w:proofErr w:type="spellStart"/>
      <w:r w:rsidRPr="002431A6">
        <w:rPr>
          <w:rStyle w:val="CodeChar"/>
        </w:rPr>
        <w:t>TrackHeaderBox</w:t>
      </w:r>
      <w:proofErr w:type="spellEnd"/>
      <w:r w:rsidRPr="002431A6">
        <w:rPr>
          <w:lang w:eastAsia="ja-JP"/>
        </w:rPr>
        <w:t xml:space="preserve">, and </w:t>
      </w:r>
      <w:r w:rsidRPr="002431A6">
        <w:t xml:space="preserve">the </w:t>
      </w:r>
      <w:r w:rsidRPr="002431A6">
        <w:rPr>
          <w:rFonts w:ascii="Courier New" w:hAnsi="Courier New" w:cs="Courier New"/>
        </w:rPr>
        <w:t>matrix</w:t>
      </w:r>
      <w:r w:rsidRPr="002431A6">
        <w:t xml:space="preserve"> </w:t>
      </w:r>
      <w:r w:rsidRPr="002431A6">
        <w:rPr>
          <w:lang w:eastAsia="ja-JP"/>
        </w:rPr>
        <w:t xml:space="preserve">of the </w:t>
      </w:r>
      <w:proofErr w:type="spellStart"/>
      <w:r w:rsidRPr="002431A6">
        <w:rPr>
          <w:rStyle w:val="CodeChar"/>
        </w:rPr>
        <w:t>TrackHeaderBox</w:t>
      </w:r>
      <w:proofErr w:type="spellEnd"/>
      <w:r w:rsidRPr="002431A6">
        <w:rPr>
          <w:lang w:eastAsia="ja-JP"/>
        </w:rPr>
        <w:t xml:space="preserve"> as specified in ISO/IEC</w:t>
      </w:r>
      <w:r w:rsidR="00920B81" w:rsidRPr="002431A6">
        <w:rPr>
          <w:lang w:eastAsia="ja-JP"/>
        </w:rPr>
        <w:t> </w:t>
      </w:r>
      <w:r w:rsidRPr="002431A6">
        <w:rPr>
          <w:lang w:eastAsia="ja-JP"/>
        </w:rPr>
        <w:t>14496-12.</w:t>
      </w:r>
    </w:p>
    <w:p w14:paraId="1A605E35" w14:textId="3488A741" w:rsidR="009B4C3B" w:rsidRPr="002431A6" w:rsidRDefault="009B4C3B" w:rsidP="009B4C3B">
      <w:pPr>
        <w:rPr>
          <w:lang w:eastAsia="ja-JP"/>
        </w:rPr>
      </w:pPr>
      <w:r w:rsidRPr="002431A6">
        <w:rPr>
          <w:lang w:eastAsia="ja-JP"/>
        </w:rPr>
        <w:t>The geometry of a region can be represented either by:</w:t>
      </w:r>
    </w:p>
    <w:p w14:paraId="7E0AE04E" w14:textId="77777777" w:rsidR="009B4C3B" w:rsidRPr="002431A6" w:rsidRDefault="009B4C3B" w:rsidP="005519F4">
      <w:pPr>
        <w:pStyle w:val="ListParagraph"/>
        <w:numPr>
          <w:ilvl w:val="0"/>
          <w:numId w:val="7"/>
        </w:numPr>
      </w:pPr>
      <w:r w:rsidRPr="002431A6">
        <w:t>a point,</w:t>
      </w:r>
    </w:p>
    <w:p w14:paraId="024C145D" w14:textId="77777777" w:rsidR="009B4C3B" w:rsidRPr="002431A6" w:rsidRDefault="009B4C3B" w:rsidP="005519F4">
      <w:pPr>
        <w:pStyle w:val="ListParagraph"/>
        <w:numPr>
          <w:ilvl w:val="0"/>
          <w:numId w:val="7"/>
        </w:numPr>
      </w:pPr>
      <w:r w:rsidRPr="002431A6">
        <w:t>a polyline,</w:t>
      </w:r>
    </w:p>
    <w:p w14:paraId="3BB5E95C" w14:textId="77777777" w:rsidR="009B4C3B" w:rsidRPr="002431A6" w:rsidRDefault="009B4C3B" w:rsidP="005519F4">
      <w:pPr>
        <w:pStyle w:val="ListParagraph"/>
        <w:numPr>
          <w:ilvl w:val="0"/>
          <w:numId w:val="7"/>
        </w:numPr>
      </w:pPr>
      <w:r w:rsidRPr="002431A6">
        <w:t>a rectangle,</w:t>
      </w:r>
    </w:p>
    <w:p w14:paraId="4CC64364" w14:textId="77777777" w:rsidR="009B4C3B" w:rsidRPr="002431A6" w:rsidRDefault="009B4C3B" w:rsidP="005519F4">
      <w:pPr>
        <w:pStyle w:val="ListParagraph"/>
        <w:numPr>
          <w:ilvl w:val="0"/>
          <w:numId w:val="7"/>
        </w:numPr>
      </w:pPr>
      <w:r w:rsidRPr="002431A6">
        <w:t>an ellipse,</w:t>
      </w:r>
    </w:p>
    <w:p w14:paraId="6D14436B" w14:textId="77777777" w:rsidR="009B4C3B" w:rsidRPr="002431A6" w:rsidRDefault="009B4C3B" w:rsidP="005519F4">
      <w:pPr>
        <w:pStyle w:val="ListParagraph"/>
        <w:numPr>
          <w:ilvl w:val="0"/>
          <w:numId w:val="7"/>
        </w:numPr>
      </w:pPr>
      <w:r w:rsidRPr="002431A6">
        <w:t>a polygon,</w:t>
      </w:r>
    </w:p>
    <w:p w14:paraId="3D6B55E2" w14:textId="700DC04F" w:rsidR="009B4C3B" w:rsidRPr="002431A6" w:rsidRDefault="009B4C3B" w:rsidP="005519F4">
      <w:pPr>
        <w:pStyle w:val="ListParagraph"/>
        <w:numPr>
          <w:ilvl w:val="0"/>
          <w:numId w:val="7"/>
        </w:numPr>
      </w:pPr>
      <w:r w:rsidRPr="002431A6">
        <w:t>a mask stored in the sample of another track or in an image item, or,</w:t>
      </w:r>
    </w:p>
    <w:p w14:paraId="59CA9C3C" w14:textId="79854346" w:rsidR="009B4C3B" w:rsidRPr="002431A6" w:rsidRDefault="009B4C3B" w:rsidP="005519F4">
      <w:pPr>
        <w:pStyle w:val="ListParagraph"/>
        <w:numPr>
          <w:ilvl w:val="0"/>
          <w:numId w:val="7"/>
        </w:numPr>
      </w:pPr>
      <w:r w:rsidRPr="002431A6">
        <w:t xml:space="preserve">a mask defined in the data of the </w:t>
      </w:r>
      <w:r w:rsidR="00B41EA0" w:rsidRPr="002431A6">
        <w:t>structure</w:t>
      </w:r>
      <w:r w:rsidRPr="002431A6">
        <w:t>.</w:t>
      </w:r>
    </w:p>
    <w:p w14:paraId="4CD8A188" w14:textId="77777777" w:rsidR="009B4C3B" w:rsidRPr="002431A6" w:rsidRDefault="009B4C3B" w:rsidP="009B4C3B">
      <w:pPr>
        <w:rPr>
          <w:lang w:eastAsia="ja-JP"/>
        </w:rPr>
      </w:pPr>
      <w:r w:rsidRPr="002431A6">
        <w:rPr>
          <w:lang w:eastAsia="ja-JP"/>
        </w:rPr>
        <w:t>Line segments for both polygons and polylines shall not cross (including the implicit closing line for polygons).</w:t>
      </w:r>
    </w:p>
    <w:p w14:paraId="2DB9C249" w14:textId="0872CC65" w:rsidR="009B4C3B" w:rsidRPr="002431A6" w:rsidRDefault="009B4C3B" w:rsidP="009B4C3B">
      <w:pPr>
        <w:rPr>
          <w:lang w:eastAsia="ja-JP"/>
        </w:rPr>
      </w:pPr>
      <w:r w:rsidRPr="002431A6">
        <w:rPr>
          <w:lang w:eastAsia="ja-JP"/>
        </w:rPr>
        <w:t xml:space="preserve">The pixels of the </w:t>
      </w:r>
      <w:r w:rsidR="00733285" w:rsidRPr="002431A6">
        <w:rPr>
          <w:lang w:eastAsia="ja-JP"/>
        </w:rPr>
        <w:t>image</w:t>
      </w:r>
      <w:r w:rsidRPr="002431A6">
        <w:rPr>
          <w:lang w:eastAsia="ja-JP"/>
        </w:rPr>
        <w:t xml:space="preserve"> that are part of a region depend on the geometry of the region as follows:</w:t>
      </w:r>
    </w:p>
    <w:p w14:paraId="4A5F493B" w14:textId="77777777" w:rsidR="009B4C3B" w:rsidRPr="002431A6" w:rsidRDefault="009B4C3B" w:rsidP="005519F4">
      <w:pPr>
        <w:pStyle w:val="ListParagraph"/>
        <w:numPr>
          <w:ilvl w:val="0"/>
          <w:numId w:val="7"/>
        </w:numPr>
      </w:pPr>
      <w:r w:rsidRPr="002431A6">
        <w:t>When the geometry of a region is represented by a point, the pixel located at this point, if it exists, is part of the region.</w:t>
      </w:r>
    </w:p>
    <w:p w14:paraId="448926B0" w14:textId="77777777" w:rsidR="009B4C3B" w:rsidRPr="002431A6" w:rsidRDefault="009B4C3B" w:rsidP="005519F4">
      <w:pPr>
        <w:pStyle w:val="ListParagraph"/>
        <w:numPr>
          <w:ilvl w:val="0"/>
          <w:numId w:val="7"/>
        </w:numPr>
      </w:pPr>
      <w:r w:rsidRPr="002431A6">
        <w:t>When the geometry of a region is represented by a rectangle, an ellipse, or a polygon, the pixels that are inside (including the boundary) of the rectangle, ellipse, or polygon are part of the region.</w:t>
      </w:r>
    </w:p>
    <w:p w14:paraId="5C9E0800" w14:textId="77777777" w:rsidR="009B4C3B" w:rsidRPr="002431A6" w:rsidRDefault="009B4C3B" w:rsidP="005519F4">
      <w:pPr>
        <w:pStyle w:val="ListParagraph"/>
        <w:numPr>
          <w:ilvl w:val="0"/>
          <w:numId w:val="7"/>
        </w:numPr>
      </w:pPr>
      <w:r w:rsidRPr="002431A6">
        <w:t xml:space="preserve">When the geometry of a region is represented as a mask defined in the data of the sample of the region track (i.e., when </w:t>
      </w:r>
      <w:proofErr w:type="spellStart"/>
      <w:r w:rsidRPr="002431A6">
        <w:rPr>
          <w:rStyle w:val="CodeChar"/>
        </w:rPr>
        <w:t>geometry_type</w:t>
      </w:r>
      <w:proofErr w:type="spellEnd"/>
      <w:r w:rsidRPr="002431A6">
        <w:t xml:space="preserve"> equals 5), the pixels of the sample of the associated source track corresponding to pixels with the value 1 in the mask image are part of the region.</w:t>
      </w:r>
    </w:p>
    <w:p w14:paraId="35A5CE94" w14:textId="77777777" w:rsidR="009B4C3B" w:rsidRPr="002431A6" w:rsidRDefault="009B4C3B" w:rsidP="005519F4">
      <w:pPr>
        <w:pStyle w:val="ListParagraph"/>
        <w:numPr>
          <w:ilvl w:val="0"/>
          <w:numId w:val="7"/>
        </w:numPr>
      </w:pPr>
      <w:r w:rsidRPr="002431A6">
        <w:t>When the geometry of a region is represented by a polyline, the pixels are part of the region when they would be coloured or partly coloured (</w:t>
      </w:r>
      <w:proofErr w:type="gramStart"/>
      <w:r w:rsidRPr="002431A6">
        <w:t>e.g.</w:t>
      </w:r>
      <w:proofErr w:type="gramEnd"/>
      <w:r w:rsidRPr="002431A6">
        <w:t xml:space="preserve"> when using anti-aliasing) if a one-pixel-wide line were drawn along the polyline.</w:t>
      </w:r>
    </w:p>
    <w:p w14:paraId="7A87476C" w14:textId="138BE65B" w:rsidR="00FD00E1" w:rsidRPr="002431A6" w:rsidRDefault="009B4C3B" w:rsidP="005519F4">
      <w:pPr>
        <w:pStyle w:val="ListParagraph"/>
        <w:numPr>
          <w:ilvl w:val="0"/>
          <w:numId w:val="7"/>
        </w:numPr>
      </w:pPr>
      <w:r w:rsidRPr="002431A6">
        <w:lastRenderedPageBreak/>
        <w:t xml:space="preserve">When the geometry of a region is represented by a mask stored in </w:t>
      </w:r>
      <w:r w:rsidR="00FD00E1" w:rsidRPr="002431A6">
        <w:t>another entity</w:t>
      </w:r>
      <w:r w:rsidRPr="002431A6">
        <w:t xml:space="preserve">(i.e., when </w:t>
      </w:r>
      <w:proofErr w:type="spellStart"/>
      <w:r w:rsidRPr="002431A6">
        <w:rPr>
          <w:rStyle w:val="CodeChar"/>
        </w:rPr>
        <w:t>geometry_type</w:t>
      </w:r>
      <w:proofErr w:type="spellEnd"/>
      <w:r w:rsidRPr="002431A6">
        <w:t xml:space="preserve"> equals 4), </w:t>
      </w:r>
      <w:r w:rsidR="00FD00E1" w:rsidRPr="002431A6">
        <w:t xml:space="preserve">the entity containing the mask is </w:t>
      </w:r>
      <w:r w:rsidRPr="002431A6">
        <w:t xml:space="preserve">identified </w:t>
      </w:r>
      <w:r w:rsidR="00FD00E1" w:rsidRPr="002431A6">
        <w:t>by either one of the following:</w:t>
      </w:r>
    </w:p>
    <w:p w14:paraId="3C32454B" w14:textId="7854EF2D" w:rsidR="00FD00E1" w:rsidRPr="002431A6" w:rsidRDefault="00FD00E1" w:rsidP="005519F4">
      <w:pPr>
        <w:pStyle w:val="ListParagraph"/>
        <w:numPr>
          <w:ilvl w:val="1"/>
          <w:numId w:val="7"/>
        </w:numPr>
      </w:pPr>
      <w:r w:rsidRPr="002431A6">
        <w:t xml:space="preserve">when the structure is carried in a region track, </w:t>
      </w:r>
      <w:r w:rsidR="00FB2FF7" w:rsidRPr="002431A6">
        <w:t xml:space="preserve">the entity containing the mask </w:t>
      </w:r>
      <w:r w:rsidR="004F621B" w:rsidRPr="002431A6">
        <w:t xml:space="preserve">is </w:t>
      </w:r>
      <w:r w:rsidR="00FB2FF7" w:rsidRPr="002431A6">
        <w:t xml:space="preserve">a track identified </w:t>
      </w:r>
      <w:r w:rsidR="009B4C3B" w:rsidRPr="002431A6">
        <w:t xml:space="preserve">by a track reference of type </w:t>
      </w:r>
      <w:r w:rsidR="009B4C3B" w:rsidRPr="002431A6">
        <w:rPr>
          <w:rStyle w:val="CodeChar"/>
        </w:rPr>
        <w:t>'mask'</w:t>
      </w:r>
      <w:r w:rsidR="009B4C3B" w:rsidRPr="002431A6">
        <w:t xml:space="preserve"> from the region track to the track containing the mask</w:t>
      </w:r>
      <w:r w:rsidR="00FB2FF7" w:rsidRPr="002431A6">
        <w:t>.</w:t>
      </w:r>
      <w:r w:rsidR="004F621B" w:rsidRPr="002431A6">
        <w:t xml:space="preserve"> When the </w:t>
      </w:r>
      <w:r w:rsidR="004F621B" w:rsidRPr="002431A6">
        <w:rPr>
          <w:rStyle w:val="CodeChar"/>
        </w:rPr>
        <w:t>'</w:t>
      </w:r>
      <w:proofErr w:type="spellStart"/>
      <w:r w:rsidR="004F621B" w:rsidRPr="002431A6">
        <w:rPr>
          <w:rStyle w:val="CodeChar"/>
        </w:rPr>
        <w:t>unif</w:t>
      </w:r>
      <w:proofErr w:type="spellEnd"/>
      <w:r w:rsidR="004F621B" w:rsidRPr="002431A6">
        <w:rPr>
          <w:rStyle w:val="CodeChar"/>
        </w:rPr>
        <w:t>'</w:t>
      </w:r>
      <w:r w:rsidR="004F621B" w:rsidRPr="002431A6">
        <w:t xml:space="preserve"> brand is used, the entity can also be an image item or a mask item</w:t>
      </w:r>
      <w:r w:rsidR="005A4052" w:rsidRPr="002431A6">
        <w:t xml:space="preserve"> </w:t>
      </w:r>
      <w:r w:rsidR="0081244C" w:rsidRPr="002431A6">
        <w:t xml:space="preserve">identified by a track reference of type </w:t>
      </w:r>
      <w:r w:rsidR="0081244C" w:rsidRPr="002431A6">
        <w:rPr>
          <w:rStyle w:val="CodeChar"/>
        </w:rPr>
        <w:t>'mask'</w:t>
      </w:r>
      <w:r w:rsidR="0081244C" w:rsidRPr="002431A6">
        <w:t xml:space="preserve"> from the region track to the image item or mask item</w:t>
      </w:r>
      <w:r w:rsidR="004F621B" w:rsidRPr="002431A6">
        <w:t>.</w:t>
      </w:r>
    </w:p>
    <w:p w14:paraId="0A64FB3E" w14:textId="2B0F58A5" w:rsidR="00CC4524" w:rsidRPr="002431A6" w:rsidRDefault="00CC4524" w:rsidP="00CC4524">
      <w:pPr>
        <w:pStyle w:val="Note"/>
        <w:ind w:left="1440"/>
      </w:pPr>
      <w:r w:rsidRPr="002431A6">
        <w:rPr>
          <w:lang w:eastAsia="ja-JP"/>
        </w:rPr>
        <w:t>NOTE 3</w:t>
      </w:r>
      <w:r w:rsidRPr="002431A6">
        <w:rPr>
          <w:lang w:eastAsia="ja-JP"/>
        </w:rPr>
        <w:tab/>
        <w:t xml:space="preserve">When </w:t>
      </w:r>
      <w:r w:rsidRPr="002431A6">
        <w:t xml:space="preserve">the </w:t>
      </w:r>
      <w:r w:rsidRPr="002431A6">
        <w:rPr>
          <w:rStyle w:val="CodeChar"/>
        </w:rPr>
        <w:t>'</w:t>
      </w:r>
      <w:proofErr w:type="spellStart"/>
      <w:r w:rsidRPr="002431A6">
        <w:rPr>
          <w:rStyle w:val="CodeChar"/>
        </w:rPr>
        <w:t>unif</w:t>
      </w:r>
      <w:proofErr w:type="spellEnd"/>
      <w:r w:rsidRPr="002431A6">
        <w:rPr>
          <w:rStyle w:val="CodeChar"/>
        </w:rPr>
        <w:t>'</w:t>
      </w:r>
      <w:r w:rsidRPr="002431A6">
        <w:t xml:space="preserve"> brand is used, </w:t>
      </w:r>
      <w:proofErr w:type="spellStart"/>
      <w:r w:rsidRPr="002431A6">
        <w:rPr>
          <w:rStyle w:val="CodeChar"/>
        </w:rPr>
        <w:t>track_ID</w:t>
      </w:r>
      <w:proofErr w:type="spellEnd"/>
      <w:r w:rsidRPr="002431A6">
        <w:t xml:space="preserve"> and </w:t>
      </w:r>
      <w:proofErr w:type="spellStart"/>
      <w:r w:rsidRPr="002431A6">
        <w:rPr>
          <w:rStyle w:val="CodeChar"/>
        </w:rPr>
        <w:t>item_ID</w:t>
      </w:r>
      <w:proofErr w:type="spellEnd"/>
      <w:r w:rsidRPr="002431A6">
        <w:rPr>
          <w:rStyle w:val="CodeChar"/>
        </w:rPr>
        <w:t xml:space="preserve"> </w:t>
      </w:r>
      <w:r w:rsidRPr="002431A6">
        <w:rPr>
          <w:rStyle w:val="CodeChar"/>
          <w:rFonts w:ascii="Cambria" w:hAnsi="Cambria"/>
        </w:rPr>
        <w:t xml:space="preserve">use the same value space and the track reference of type </w:t>
      </w:r>
      <w:r w:rsidRPr="002431A6">
        <w:rPr>
          <w:rStyle w:val="CodeChar"/>
        </w:rPr>
        <w:t>'mask'</w:t>
      </w:r>
      <w:r w:rsidRPr="002431A6">
        <w:rPr>
          <w:rStyle w:val="CodeChar"/>
          <w:rFonts w:ascii="Cambria" w:hAnsi="Cambria"/>
        </w:rPr>
        <w:t xml:space="preserve"> may include either </w:t>
      </w:r>
      <w:proofErr w:type="spellStart"/>
      <w:r w:rsidRPr="002431A6">
        <w:rPr>
          <w:rStyle w:val="CodeChar"/>
        </w:rPr>
        <w:t>item_ID</w:t>
      </w:r>
      <w:proofErr w:type="spellEnd"/>
      <w:r w:rsidRPr="002431A6">
        <w:rPr>
          <w:rStyle w:val="CodeChar"/>
          <w:rFonts w:ascii="Cambria" w:hAnsi="Cambria"/>
        </w:rPr>
        <w:t xml:space="preserve"> or </w:t>
      </w:r>
      <w:proofErr w:type="spellStart"/>
      <w:r w:rsidRPr="002431A6">
        <w:rPr>
          <w:rStyle w:val="CodeChar"/>
        </w:rPr>
        <w:t>track_ID</w:t>
      </w:r>
      <w:proofErr w:type="spellEnd"/>
      <w:r w:rsidRPr="002431A6">
        <w:rPr>
          <w:rStyle w:val="CodeChar"/>
          <w:rFonts w:ascii="Cambria" w:hAnsi="Cambria"/>
        </w:rPr>
        <w:t xml:space="preserve"> values</w:t>
      </w:r>
      <w:r w:rsidRPr="002431A6">
        <w:rPr>
          <w:lang w:eastAsia="ja-JP"/>
        </w:rPr>
        <w:t>.</w:t>
      </w:r>
    </w:p>
    <w:p w14:paraId="6066DFED" w14:textId="34C985F2" w:rsidR="00FD00E1" w:rsidRPr="002431A6" w:rsidRDefault="00FD00E1" w:rsidP="005519F4">
      <w:pPr>
        <w:pStyle w:val="ListParagraph"/>
        <w:numPr>
          <w:ilvl w:val="1"/>
          <w:numId w:val="7"/>
        </w:numPr>
      </w:pPr>
      <w:r w:rsidRPr="002431A6">
        <w:t xml:space="preserve">when the structure is carried in a region item, </w:t>
      </w:r>
      <w:r w:rsidR="00FB2FF7" w:rsidRPr="002431A6">
        <w:t xml:space="preserve">the entity containing the mask is an image item identified </w:t>
      </w:r>
      <w:r w:rsidRPr="002431A6">
        <w:t xml:space="preserve">by an item reference of type </w:t>
      </w:r>
      <w:r w:rsidRPr="002431A6">
        <w:rPr>
          <w:rStyle w:val="CodeChar"/>
        </w:rPr>
        <w:t>'mask'</w:t>
      </w:r>
      <w:r w:rsidRPr="002431A6">
        <w:t xml:space="preserve"> from the region item to the </w:t>
      </w:r>
      <w:r w:rsidR="00CF5734" w:rsidRPr="002431A6">
        <w:t>image item or mask item</w:t>
      </w:r>
      <w:r w:rsidR="009B4C3B" w:rsidRPr="002431A6">
        <w:t>.</w:t>
      </w:r>
    </w:p>
    <w:p w14:paraId="34F2D0CB" w14:textId="3CDC098B" w:rsidR="009B4C3B" w:rsidRPr="002431A6" w:rsidRDefault="009B4C3B" w:rsidP="00FB2FF7">
      <w:pPr>
        <w:pStyle w:val="ListParagraph"/>
      </w:pPr>
      <w:r w:rsidRPr="002431A6">
        <w:t>The track or image item containing the mask shall be one of the following:</w:t>
      </w:r>
    </w:p>
    <w:p w14:paraId="6FD41B5F" w14:textId="689898AC" w:rsidR="00FB2FF7" w:rsidRPr="002431A6" w:rsidRDefault="00FB2FF7" w:rsidP="005519F4">
      <w:pPr>
        <w:pStyle w:val="ListParagraph"/>
        <w:numPr>
          <w:ilvl w:val="1"/>
          <w:numId w:val="7"/>
        </w:numPr>
      </w:pPr>
      <w:r w:rsidRPr="002431A6">
        <w:t xml:space="preserve">A mask item as defined in </w:t>
      </w:r>
      <w:r w:rsidRPr="002431A6">
        <w:fldChar w:fldCharType="begin"/>
      </w:r>
      <w:r w:rsidRPr="002431A6">
        <w:instrText xml:space="preserve"> REF _Ref115862934 \r \h </w:instrText>
      </w:r>
      <w:r w:rsidR="00A8041B" w:rsidRPr="002431A6">
        <w:instrText xml:space="preserve"> \* MERGEFORMAT </w:instrText>
      </w:r>
      <w:r w:rsidRPr="002431A6">
        <w:fldChar w:fldCharType="separate"/>
      </w:r>
      <w:r w:rsidR="00774D12">
        <w:t>11.2.2</w:t>
      </w:r>
      <w:r w:rsidRPr="002431A6">
        <w:fldChar w:fldCharType="end"/>
      </w:r>
      <w:r w:rsidRPr="002431A6">
        <w:t xml:space="preserve"> or a derived image item of a mask item.</w:t>
      </w:r>
    </w:p>
    <w:p w14:paraId="6240CB18" w14:textId="50EB5977" w:rsidR="009B4C3B" w:rsidRPr="002431A6" w:rsidRDefault="009B4C3B" w:rsidP="005519F4">
      <w:pPr>
        <w:pStyle w:val="ListParagraph"/>
        <w:numPr>
          <w:ilvl w:val="1"/>
          <w:numId w:val="7"/>
        </w:numPr>
      </w:pPr>
      <w:r w:rsidRPr="002431A6">
        <w:t>An image item or a track that is encoded in monochrome format (</w:t>
      </w:r>
      <w:proofErr w:type="gramStart"/>
      <w:r w:rsidRPr="002431A6">
        <w:t>i.e.</w:t>
      </w:r>
      <w:proofErr w:type="gramEnd"/>
      <w:r w:rsidRPr="002431A6">
        <w:t xml:space="preserve"> 4:0:0 chroma format).</w:t>
      </w:r>
    </w:p>
    <w:p w14:paraId="6ABC3F44" w14:textId="77777777" w:rsidR="009B4C3B" w:rsidRPr="002431A6" w:rsidRDefault="009B4C3B" w:rsidP="005519F4">
      <w:pPr>
        <w:pStyle w:val="ListParagraph"/>
        <w:numPr>
          <w:ilvl w:val="1"/>
          <w:numId w:val="7"/>
        </w:numPr>
      </w:pPr>
      <w:r w:rsidRPr="002431A6">
        <w:t>An image item or a track that is encoded in colour. In such a case, it shall be encoded in a colour format with a luma plane and chroma planes (</w:t>
      </w:r>
      <w:proofErr w:type="gramStart"/>
      <w:r w:rsidRPr="002431A6">
        <w:t>e.g.</w:t>
      </w:r>
      <w:proofErr w:type="gramEnd"/>
      <w:r w:rsidRPr="002431A6">
        <w:t xml:space="preserve"> as 4:2:0 </w:t>
      </w:r>
      <w:proofErr w:type="spellStart"/>
      <w:r w:rsidRPr="002431A6">
        <w:t>YCbCr</w:t>
      </w:r>
      <w:proofErr w:type="spellEnd"/>
      <w:r w:rsidRPr="002431A6">
        <w:t>). Since only the luma plane is relevant, the chroma planes should be ignored.</w:t>
      </w:r>
    </w:p>
    <w:p w14:paraId="52D414F4" w14:textId="5E1DB18E" w:rsidR="009B4C3B" w:rsidRPr="002431A6" w:rsidRDefault="009B4C3B" w:rsidP="009B4C3B">
      <w:r w:rsidRPr="002431A6">
        <w:t>A region may be empty if it falls entirely outside the image. An empty region should be ignored.</w:t>
      </w:r>
    </w:p>
    <w:p w14:paraId="2D34BB25" w14:textId="34318C66" w:rsidR="009B4C3B" w:rsidRPr="002431A6" w:rsidRDefault="009B4C3B" w:rsidP="009B4C3B">
      <w:r w:rsidRPr="002431A6">
        <w:t xml:space="preserve">The mask contained in a sample of another track or in an image item </w:t>
      </w:r>
      <w:r w:rsidR="00FA71FF" w:rsidRPr="002431A6">
        <w:t xml:space="preserve">(i.e., when </w:t>
      </w:r>
      <w:proofErr w:type="spellStart"/>
      <w:r w:rsidR="00FA71FF" w:rsidRPr="002431A6">
        <w:rPr>
          <w:rStyle w:val="CodeChar"/>
        </w:rPr>
        <w:t>geometry_type</w:t>
      </w:r>
      <w:proofErr w:type="spellEnd"/>
      <w:r w:rsidR="00FA71FF" w:rsidRPr="002431A6">
        <w:t xml:space="preserve"> equals 4) </w:t>
      </w:r>
      <w:r w:rsidRPr="002431A6">
        <w:t xml:space="preserve">applies to </w:t>
      </w:r>
      <w:r w:rsidR="00FA71FF" w:rsidRPr="002431A6">
        <w:t xml:space="preserve">the </w:t>
      </w:r>
      <w:r w:rsidRPr="002431A6">
        <w:t xml:space="preserve">region </w:t>
      </w:r>
      <w:r w:rsidR="00FA71FF" w:rsidRPr="002431A6">
        <w:t xml:space="preserve">defined by the coordinates </w:t>
      </w:r>
      <w:r w:rsidR="00FA71FF" w:rsidRPr="002431A6">
        <w:rPr>
          <w:rStyle w:val="CodeChar"/>
        </w:rPr>
        <w:t>x</w:t>
      </w:r>
      <w:r w:rsidR="00FA71FF" w:rsidRPr="002431A6">
        <w:t xml:space="preserve">, </w:t>
      </w:r>
      <w:r w:rsidR="00FA71FF" w:rsidRPr="002431A6">
        <w:rPr>
          <w:rStyle w:val="CodeChar"/>
        </w:rPr>
        <w:t>y</w:t>
      </w:r>
      <w:r w:rsidR="00FA71FF" w:rsidRPr="002431A6">
        <w:t xml:space="preserve">, </w:t>
      </w:r>
      <w:r w:rsidR="00FA71FF" w:rsidRPr="002431A6">
        <w:rPr>
          <w:rStyle w:val="CodeChar"/>
        </w:rPr>
        <w:t>width</w:t>
      </w:r>
      <w:r w:rsidR="00FA71FF" w:rsidRPr="002431A6">
        <w:t xml:space="preserve"> and </w:t>
      </w:r>
      <w:r w:rsidR="00FA71FF" w:rsidRPr="002431A6">
        <w:rPr>
          <w:rStyle w:val="CodeChar"/>
        </w:rPr>
        <w:t>height</w:t>
      </w:r>
      <w:r w:rsidR="00FA71FF" w:rsidRPr="002431A6">
        <w:t xml:space="preserve"> in the reference space </w:t>
      </w:r>
      <w:r w:rsidRPr="002431A6">
        <w:t xml:space="preserve">after performing the implicit resampling </w:t>
      </w:r>
      <w:r w:rsidR="00FA71FF" w:rsidRPr="002431A6">
        <w:t xml:space="preserve">of the mask </w:t>
      </w:r>
      <w:r w:rsidRPr="002431A6">
        <w:t xml:space="preserve">caused by the difference between the size of the region documented by </w:t>
      </w:r>
      <w:r w:rsidRPr="002431A6">
        <w:rPr>
          <w:rStyle w:val="CodeChar"/>
        </w:rPr>
        <w:t>width</w:t>
      </w:r>
      <w:r w:rsidRPr="002431A6">
        <w:t xml:space="preserve"> and </w:t>
      </w:r>
      <w:r w:rsidRPr="002431A6">
        <w:rPr>
          <w:rStyle w:val="CodeChar"/>
        </w:rPr>
        <w:t>height</w:t>
      </w:r>
      <w:r w:rsidRPr="002431A6">
        <w:t xml:space="preserve"> and the size of the sample or image item containing the mask.</w:t>
      </w:r>
      <w:r w:rsidR="00FA71FF" w:rsidRPr="002431A6">
        <w:t xml:space="preserve"> The implicit resampling of the mask</w:t>
      </w:r>
      <w:r w:rsidR="00AA1EF4" w:rsidRPr="002431A6">
        <w:t xml:space="preserve"> shall be performed after applying all the transformation associated with the sample or image item containing the mask, if any.</w:t>
      </w:r>
    </w:p>
    <w:p w14:paraId="5AFC407F" w14:textId="21832DB9" w:rsidR="009B4C3B" w:rsidRPr="002431A6" w:rsidRDefault="009B4C3B" w:rsidP="009B4C3B">
      <w:r w:rsidRPr="002431A6">
        <w:t xml:space="preserve">When the mask is stored as an image item or as a sample of a track, transformations associated with the image item or track </w:t>
      </w:r>
      <w:r w:rsidR="00585086" w:rsidRPr="002431A6">
        <w:t>shall be applied</w:t>
      </w:r>
      <w:r w:rsidRPr="002431A6">
        <w:t xml:space="preserve"> to the mask before it is used to define the geometry of a region</w:t>
      </w:r>
      <w:r w:rsidR="00376F66" w:rsidRPr="002431A6">
        <w:t xml:space="preserve"> </w:t>
      </w:r>
      <w:r w:rsidR="00585086" w:rsidRPr="002431A6">
        <w:t>inside the reference space</w:t>
      </w:r>
      <w:r w:rsidRPr="002431A6">
        <w:t>.</w:t>
      </w:r>
    </w:p>
    <w:p w14:paraId="2B3CE575" w14:textId="5A3B8ACD" w:rsidR="00376F66" w:rsidRPr="002431A6" w:rsidRDefault="00376F66" w:rsidP="009B4C3B">
      <w:r w:rsidRPr="002431A6">
        <w:t>The following semantics apply to a mask stored as a mask item, image item or sample of another track:</w:t>
      </w:r>
    </w:p>
    <w:p w14:paraId="1A4341F9" w14:textId="407DDCE9" w:rsidR="009B4C3B" w:rsidRPr="002431A6" w:rsidRDefault="009B4C3B" w:rsidP="005519F4">
      <w:pPr>
        <w:pStyle w:val="ListParagraph"/>
        <w:numPr>
          <w:ilvl w:val="0"/>
          <w:numId w:val="7"/>
        </w:numPr>
      </w:pPr>
      <w:r w:rsidRPr="002431A6">
        <w:t>the maximum sample value (</w:t>
      </w:r>
      <w:proofErr w:type="gramStart"/>
      <w:r w:rsidRPr="002431A6">
        <w:t>e.g.</w:t>
      </w:r>
      <w:proofErr w:type="gramEnd"/>
      <w:r w:rsidRPr="002431A6">
        <w:t xml:space="preserve"> 255 for 8-bit sample values) in the mask image means that the corresponding pixel in the sample of the associated track is part of the region;</w:t>
      </w:r>
    </w:p>
    <w:p w14:paraId="2146AE46" w14:textId="77777777" w:rsidR="009B4C3B" w:rsidRPr="002431A6" w:rsidRDefault="009B4C3B" w:rsidP="005519F4">
      <w:pPr>
        <w:pStyle w:val="ListParagraph"/>
        <w:numPr>
          <w:ilvl w:val="0"/>
          <w:numId w:val="7"/>
        </w:numPr>
      </w:pPr>
      <w:r w:rsidRPr="002431A6">
        <w:t>the minimum sample value (</w:t>
      </w:r>
      <w:proofErr w:type="gramStart"/>
      <w:r w:rsidRPr="002431A6">
        <w:t>i.e.</w:t>
      </w:r>
      <w:proofErr w:type="gramEnd"/>
      <w:r w:rsidRPr="002431A6">
        <w:t xml:space="preserve"> 0) in the mask image means that the corresponding pixel in the sample of the associated track is not part of the region;</w:t>
      </w:r>
    </w:p>
    <w:p w14:paraId="2F986B7A" w14:textId="77777777" w:rsidR="009B4C3B" w:rsidRPr="002431A6" w:rsidRDefault="009B4C3B" w:rsidP="005519F4">
      <w:pPr>
        <w:pStyle w:val="ListParagraph"/>
        <w:numPr>
          <w:ilvl w:val="0"/>
          <w:numId w:val="7"/>
        </w:numPr>
      </w:pPr>
      <w:r w:rsidRPr="002431A6">
        <w:t>other sample values (</w:t>
      </w:r>
      <w:proofErr w:type="gramStart"/>
      <w:r w:rsidRPr="002431A6">
        <w:t>e.g.</w:t>
      </w:r>
      <w:proofErr w:type="gramEnd"/>
      <w:r w:rsidRPr="002431A6">
        <w:t xml:space="preserve"> 1 to 254 for 8-bit sample values) is representative of a probability that the corresponding pixel in the sample of the associated track is part of the region. Higher pixel values represent higher probability values.</w:t>
      </w:r>
    </w:p>
    <w:p w14:paraId="055FFC11" w14:textId="455C3062" w:rsidR="009B4C3B" w:rsidRPr="002431A6" w:rsidRDefault="009B4C3B" w:rsidP="009B4C3B">
      <w:pPr>
        <w:pStyle w:val="Note"/>
      </w:pPr>
      <w:r w:rsidRPr="002431A6">
        <w:lastRenderedPageBreak/>
        <w:t xml:space="preserve">NOTE </w:t>
      </w:r>
      <w:r w:rsidR="00CC4524" w:rsidRPr="002431A6">
        <w:t>4</w:t>
      </w:r>
      <w:r w:rsidRPr="002431A6">
        <w:tab/>
        <w:t>The term “sample value” used above is to be interpreted as “luma sample value” if the mask is stored as an image item or sample encoded with separate luma and chroma planes.</w:t>
      </w:r>
    </w:p>
    <w:p w14:paraId="4E55DC5C" w14:textId="5DB0E7F5" w:rsidR="009B4C3B" w:rsidRPr="002431A6" w:rsidRDefault="009B4C3B" w:rsidP="009B4C3B">
      <w:pPr>
        <w:pStyle w:val="Note"/>
      </w:pPr>
      <w:r w:rsidRPr="002431A6">
        <w:t xml:space="preserve">NOTE </w:t>
      </w:r>
      <w:r w:rsidR="00CC4524" w:rsidRPr="002431A6">
        <w:t>5</w:t>
      </w:r>
      <w:r w:rsidRPr="002431A6">
        <w:tab/>
        <w:t>Non-zero mask pixel values can have application-dependent semantics. For example, they can represent confidence scores for each pixel of an AI-generated mask, or saliency score indication per pixel in the defined region.</w:t>
      </w:r>
    </w:p>
    <w:p w14:paraId="38D6295A" w14:textId="66BF8116" w:rsidR="009B4C3B" w:rsidRPr="002431A6" w:rsidRDefault="009B4C3B" w:rsidP="009B4C3B">
      <w:r w:rsidRPr="002431A6">
        <w:t>An alpha plane auxiliary track or image item may be referenced as a mask. In such case, the reference space size should be equal to the alpha plane size and the coordinates (x, y) of the region should be (0, 0).</w:t>
      </w:r>
    </w:p>
    <w:p w14:paraId="46056C0E" w14:textId="04F873F7" w:rsidR="00A62E48" w:rsidRPr="00DF5C92" w:rsidRDefault="00A62E48" w:rsidP="00FF72BD">
      <w:pPr>
        <w:pStyle w:val="Heading4"/>
      </w:pPr>
      <w:r w:rsidRPr="00DF5C92">
        <w:t>Syntax</w:t>
      </w:r>
    </w:p>
    <w:p w14:paraId="651170A8" w14:textId="5BC81616" w:rsidR="00A62E48" w:rsidRPr="002431A6" w:rsidRDefault="00A62E48" w:rsidP="00D450E3">
      <w:pPr>
        <w:pStyle w:val="Code"/>
        <w:keepLines w:val="0"/>
      </w:pPr>
      <w:r w:rsidRPr="002431A6">
        <w:t>aligned</w:t>
      </w:r>
      <w:r w:rsidRPr="002431A6" w:rsidDel="00540B1E">
        <w:t xml:space="preserve"> </w:t>
      </w:r>
      <w:r w:rsidRPr="002431A6">
        <w:t xml:space="preserve">(8) class </w:t>
      </w:r>
      <w:proofErr w:type="spellStart"/>
      <w:r w:rsidRPr="002431A6">
        <w:t>Region</w:t>
      </w:r>
      <w:r w:rsidR="00EC518A" w:rsidRPr="002431A6">
        <w:t>GeometryStruct</w:t>
      </w:r>
      <w:proofErr w:type="spellEnd"/>
      <w:r w:rsidR="00EC518A" w:rsidRPr="002431A6">
        <w:t>(</w:t>
      </w:r>
      <w:r w:rsidR="000E2B4C" w:rsidRPr="002431A6">
        <w:t xml:space="preserve">unsigned int version, </w:t>
      </w:r>
      <w:r w:rsidR="00EC518A" w:rsidRPr="002431A6">
        <w:t xml:space="preserve">unsigned int </w:t>
      </w:r>
      <w:r w:rsidR="00B064F0" w:rsidRPr="002431A6">
        <w:t>flags</w:t>
      </w:r>
      <w:r w:rsidR="00EC518A" w:rsidRPr="002431A6">
        <w:t xml:space="preserve">, </w:t>
      </w:r>
      <w:r w:rsidR="00EC6AC9" w:rsidRPr="002431A6">
        <w:t xml:space="preserve">unsigned int </w:t>
      </w:r>
      <w:proofErr w:type="spellStart"/>
      <w:r w:rsidR="00EC6AC9" w:rsidRPr="002431A6">
        <w:t>is_</w:t>
      </w:r>
      <w:r w:rsidR="00995140" w:rsidRPr="002431A6">
        <w:t>region_</w:t>
      </w:r>
      <w:r w:rsidR="00EC6AC9" w:rsidRPr="002431A6">
        <w:t>track</w:t>
      </w:r>
      <w:proofErr w:type="spellEnd"/>
      <w:r w:rsidR="00EC518A" w:rsidRPr="002431A6">
        <w:t>)</w:t>
      </w:r>
      <w:r w:rsidRPr="002431A6">
        <w:t xml:space="preserve"> {</w:t>
      </w:r>
      <w:r w:rsidR="00F3115E" w:rsidRPr="002431A6">
        <w:br/>
      </w:r>
      <w:r w:rsidR="00F1078C" w:rsidRPr="002431A6">
        <w:tab/>
        <w:t xml:space="preserve">unsigned int </w:t>
      </w:r>
      <w:proofErr w:type="spellStart"/>
      <w:r w:rsidR="00F1078C" w:rsidRPr="002431A6">
        <w:t>field_size</w:t>
      </w:r>
      <w:proofErr w:type="spellEnd"/>
      <w:r w:rsidR="00F1078C" w:rsidRPr="002431A6">
        <w:t xml:space="preserve"> = ((flags &amp; 1) == 1</w:t>
      </w:r>
      <w:r w:rsidR="00240134" w:rsidRPr="002431A6">
        <w:t>)</w:t>
      </w:r>
      <w:r w:rsidR="00F1078C" w:rsidRPr="002431A6">
        <w:t xml:space="preserve"> ? 32 : 16;</w:t>
      </w:r>
      <w:r w:rsidR="00F1078C" w:rsidRPr="002431A6">
        <w:br/>
      </w:r>
      <w:r w:rsidRPr="002431A6">
        <w:tab/>
        <w:t xml:space="preserve">unsigned int(8) </w:t>
      </w:r>
      <w:proofErr w:type="spellStart"/>
      <w:r w:rsidRPr="002431A6">
        <w:t>geometry_type</w:t>
      </w:r>
      <w:proofErr w:type="spellEnd"/>
      <w:r w:rsidRPr="002431A6">
        <w:t>;</w:t>
      </w:r>
      <w:r w:rsidR="00C83F18" w:rsidRPr="002431A6">
        <w:br/>
      </w:r>
      <w:r w:rsidR="00C83F18" w:rsidRPr="002431A6">
        <w:tab/>
        <w:t>if (version &gt;= 0) {</w:t>
      </w:r>
      <w:r w:rsidRPr="002431A6">
        <w:br/>
      </w:r>
      <w:r w:rsidR="00C83F18" w:rsidRPr="002431A6">
        <w:tab/>
      </w:r>
      <w:r w:rsidRPr="002431A6">
        <w:tab/>
        <w:t>if (</w:t>
      </w:r>
      <w:proofErr w:type="spellStart"/>
      <w:r w:rsidRPr="002431A6">
        <w:t>geometry_type</w:t>
      </w:r>
      <w:proofErr w:type="spellEnd"/>
      <w:r w:rsidRPr="002431A6" w:rsidDel="00042F59">
        <w:t xml:space="preserve"> </w:t>
      </w:r>
      <w:r w:rsidRPr="002431A6">
        <w:t>== 0) {</w:t>
      </w:r>
      <w:r w:rsidRPr="002431A6">
        <w:br/>
      </w:r>
      <w:r w:rsidRPr="002431A6">
        <w:tab/>
      </w:r>
      <w:r w:rsidR="00C83F18" w:rsidRPr="002431A6">
        <w:tab/>
      </w:r>
      <w:r w:rsidRPr="002431A6">
        <w:tab/>
        <w:t>// point</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rsidDel="00042F59">
        <w:t xml:space="preserve"> </w:t>
      </w:r>
      <w:r w:rsidRPr="002431A6">
        <w:t>== 1) {</w:t>
      </w:r>
      <w:r w:rsidRPr="002431A6">
        <w:br/>
      </w:r>
      <w:r w:rsidR="00C83F18" w:rsidRPr="002431A6">
        <w:tab/>
      </w:r>
      <w:r w:rsidRPr="002431A6">
        <w:tab/>
      </w:r>
      <w:r w:rsidRPr="002431A6">
        <w:tab/>
        <w:t>// rectangle</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r>
      <w:r w:rsidRPr="002431A6">
        <w:tab/>
        <w:t>unsigned int(</w:t>
      </w:r>
      <w:proofErr w:type="spellStart"/>
      <w:r w:rsidRPr="002431A6">
        <w:t>field_size</w:t>
      </w:r>
      <w:proofErr w:type="spellEnd"/>
      <w:r w:rsidRPr="002431A6">
        <w:t>) width;</w:t>
      </w:r>
      <w:r w:rsidRPr="002431A6">
        <w:br/>
      </w:r>
      <w:r w:rsidR="00C83F18" w:rsidRPr="002431A6">
        <w:tab/>
      </w:r>
      <w:r w:rsidRPr="002431A6">
        <w:tab/>
      </w:r>
      <w:r w:rsidRPr="002431A6">
        <w:tab/>
        <w:t>unsigned int(</w:t>
      </w:r>
      <w:proofErr w:type="spellStart"/>
      <w:r w:rsidRPr="002431A6">
        <w:t>field_size</w:t>
      </w:r>
      <w:proofErr w:type="spellEnd"/>
      <w:r w:rsidRPr="002431A6">
        <w:t>) height;</w:t>
      </w:r>
      <w:r w:rsidRPr="002431A6">
        <w:br/>
      </w:r>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rsidDel="00042F59">
        <w:t xml:space="preserve"> </w:t>
      </w:r>
      <w:r w:rsidRPr="002431A6">
        <w:t>== 2) {</w:t>
      </w:r>
      <w:r w:rsidRPr="002431A6">
        <w:br/>
      </w:r>
      <w:r w:rsidR="00C83F18" w:rsidRPr="005B045A">
        <w:tab/>
      </w:r>
      <w:r w:rsidRPr="005B045A">
        <w:tab/>
      </w:r>
      <w:r w:rsidRPr="005B045A">
        <w:tab/>
        <w:t>// ellipse</w:t>
      </w:r>
      <w:r w:rsidRPr="005B045A">
        <w:br/>
      </w:r>
      <w:r w:rsidR="00C83F18" w:rsidRPr="005B045A">
        <w:tab/>
      </w:r>
      <w:r w:rsidRPr="005B045A">
        <w:tab/>
      </w:r>
      <w:r w:rsidRPr="005B045A">
        <w:tab/>
        <w:t>signed int(</w:t>
      </w:r>
      <w:proofErr w:type="spellStart"/>
      <w:r w:rsidRPr="005B045A">
        <w:t>field_size</w:t>
      </w:r>
      <w:proofErr w:type="spellEnd"/>
      <w:r w:rsidRPr="005B045A">
        <w:t>) x;</w:t>
      </w:r>
      <w:r w:rsidRPr="005B045A">
        <w:br/>
      </w:r>
      <w:r w:rsidR="00C83F18" w:rsidRPr="005B045A">
        <w:tab/>
      </w:r>
      <w:r w:rsidRPr="005B045A">
        <w:tab/>
      </w:r>
      <w:r w:rsidRPr="005B045A">
        <w:tab/>
        <w:t>signed int(</w:t>
      </w:r>
      <w:proofErr w:type="spellStart"/>
      <w:r w:rsidRPr="005B045A">
        <w:t>field_size</w:t>
      </w:r>
      <w:proofErr w:type="spellEnd"/>
      <w:r w:rsidRPr="005B045A">
        <w:t>) y;</w:t>
      </w:r>
      <w:r w:rsidRPr="005B045A">
        <w:br/>
      </w:r>
      <w:r w:rsidR="00C83F18" w:rsidRPr="005B045A">
        <w:tab/>
      </w:r>
      <w:r w:rsidRPr="005B045A">
        <w:tab/>
      </w:r>
      <w:r w:rsidRPr="005B045A">
        <w:tab/>
        <w:t>unsigned int(</w:t>
      </w:r>
      <w:proofErr w:type="spellStart"/>
      <w:r w:rsidRPr="005B045A">
        <w:t>field_size</w:t>
      </w:r>
      <w:proofErr w:type="spellEnd"/>
      <w:r w:rsidRPr="005B045A">
        <w:t xml:space="preserve">) </w:t>
      </w:r>
      <w:proofErr w:type="spellStart"/>
      <w:r w:rsidRPr="005B045A">
        <w:t>radius_x</w:t>
      </w:r>
      <w:proofErr w:type="spellEnd"/>
      <w:r w:rsidRPr="005B045A">
        <w:t>;</w:t>
      </w:r>
      <w:r w:rsidRPr="005B045A">
        <w:br/>
      </w:r>
      <w:r w:rsidR="00C83F18" w:rsidRPr="005B045A">
        <w:tab/>
      </w:r>
      <w:r w:rsidRPr="005B045A">
        <w:tab/>
      </w:r>
      <w:r w:rsidRPr="005B045A">
        <w:tab/>
        <w:t>unsigned int(</w:t>
      </w:r>
      <w:proofErr w:type="spellStart"/>
      <w:r w:rsidRPr="005B045A">
        <w:t>field_size</w:t>
      </w:r>
      <w:proofErr w:type="spellEnd"/>
      <w:r w:rsidRPr="005B045A">
        <w:t xml:space="preserve">) </w:t>
      </w:r>
      <w:proofErr w:type="spellStart"/>
      <w:r w:rsidRPr="005B045A">
        <w:t>radius_y</w:t>
      </w:r>
      <w:proofErr w:type="spellEnd"/>
      <w:r w:rsidRPr="005B045A">
        <w:t>;</w:t>
      </w:r>
      <w:r w:rsidRPr="005B045A">
        <w:br/>
      </w:r>
      <w:r w:rsidR="00C83F18" w:rsidRPr="005B045A">
        <w:tab/>
      </w:r>
      <w:r w:rsidRPr="005B045A">
        <w:tab/>
        <w:t>}</w:t>
      </w:r>
      <w:r w:rsidRPr="005B045A">
        <w:br/>
      </w:r>
      <w:r w:rsidR="00C83F18" w:rsidRPr="005B045A">
        <w:tab/>
      </w:r>
      <w:r w:rsidRPr="005B045A">
        <w:tab/>
        <w:t>else if (</w:t>
      </w:r>
      <w:proofErr w:type="spellStart"/>
      <w:r w:rsidRPr="005B045A">
        <w:t>geometry_type</w:t>
      </w:r>
      <w:proofErr w:type="spellEnd"/>
      <w:r w:rsidRPr="005B045A">
        <w:t xml:space="preserve"> == 3 || </w:t>
      </w:r>
      <w:proofErr w:type="spellStart"/>
      <w:r w:rsidRPr="005B045A">
        <w:t>geometry_type</w:t>
      </w:r>
      <w:proofErr w:type="spellEnd"/>
      <w:r w:rsidRPr="005B045A">
        <w:t xml:space="preserve"> == 6) {</w:t>
      </w:r>
      <w:r w:rsidRPr="005B045A">
        <w:br/>
      </w:r>
      <w:r w:rsidR="00C83F18" w:rsidRPr="005B045A">
        <w:tab/>
      </w:r>
      <w:r w:rsidRPr="005B045A">
        <w:tab/>
      </w:r>
      <w:r w:rsidRPr="005B045A">
        <w:tab/>
        <w:t>// polygon or polyline</w:t>
      </w:r>
      <w:r w:rsidRPr="005B045A">
        <w:br/>
      </w:r>
      <w:r w:rsidR="00C83F18" w:rsidRPr="005B045A">
        <w:tab/>
      </w:r>
      <w:r w:rsidRPr="005B045A">
        <w:tab/>
      </w:r>
      <w:r w:rsidRPr="005B045A">
        <w:tab/>
        <w:t xml:space="preserve">unsigned int(field size) </w:t>
      </w:r>
      <w:proofErr w:type="spellStart"/>
      <w:r w:rsidRPr="005B045A">
        <w:t>point_count</w:t>
      </w:r>
      <w:proofErr w:type="spellEnd"/>
      <w:r w:rsidRPr="005B045A">
        <w:t>;</w:t>
      </w:r>
      <w:r w:rsidRPr="005B045A">
        <w:br/>
      </w:r>
      <w:r w:rsidR="00C83F18" w:rsidRPr="005B045A">
        <w:tab/>
      </w:r>
      <w:r w:rsidRPr="005B045A">
        <w:tab/>
      </w:r>
      <w:r w:rsidRPr="005B045A">
        <w:tab/>
        <w:t>for (</w:t>
      </w:r>
      <w:proofErr w:type="spellStart"/>
      <w:r w:rsidRPr="005B045A">
        <w:t>i</w:t>
      </w:r>
      <w:proofErr w:type="spellEnd"/>
      <w:r w:rsidRPr="005B045A">
        <w:t xml:space="preserve">=0; </w:t>
      </w:r>
      <w:proofErr w:type="spellStart"/>
      <w:r w:rsidRPr="005B045A">
        <w:t>i</w:t>
      </w:r>
      <w:proofErr w:type="spellEnd"/>
      <w:r w:rsidRPr="005B045A">
        <w:t xml:space="preserve"> &lt; </w:t>
      </w:r>
      <w:proofErr w:type="spellStart"/>
      <w:r w:rsidRPr="005B045A">
        <w:t>point_count</w:t>
      </w:r>
      <w:proofErr w:type="spellEnd"/>
      <w:r w:rsidRPr="005B045A">
        <w:t xml:space="preserve">; </w:t>
      </w:r>
      <w:proofErr w:type="spellStart"/>
      <w:r w:rsidRPr="005B045A">
        <w:t>i</w:t>
      </w:r>
      <w:proofErr w:type="spellEnd"/>
      <w:r w:rsidRPr="005B045A">
        <w:t>++) {</w:t>
      </w:r>
      <w:r w:rsidRPr="005B045A">
        <w:br/>
      </w:r>
      <w:r w:rsidR="00C83F18" w:rsidRPr="005B045A">
        <w:tab/>
      </w:r>
      <w:r w:rsidRPr="005B045A">
        <w:tab/>
      </w:r>
      <w:r w:rsidRPr="005B045A">
        <w:tab/>
      </w:r>
      <w:r w:rsidRPr="005B045A">
        <w:tab/>
        <w:t>signed int(</w:t>
      </w:r>
      <w:proofErr w:type="spellStart"/>
      <w:r w:rsidRPr="005B045A">
        <w:t>field_size</w:t>
      </w:r>
      <w:proofErr w:type="spellEnd"/>
      <w:r w:rsidRPr="005B045A">
        <w:t>) px;</w:t>
      </w:r>
      <w:r w:rsidRPr="005B045A">
        <w:br/>
      </w:r>
      <w:r w:rsidR="00C83F18" w:rsidRPr="005B045A">
        <w:tab/>
      </w:r>
      <w:r w:rsidRPr="005B045A">
        <w:tab/>
      </w:r>
      <w:r w:rsidRPr="005B045A">
        <w:tab/>
      </w:r>
      <w:r w:rsidRPr="005B045A">
        <w:tab/>
        <w:t>signed int(</w:t>
      </w:r>
      <w:proofErr w:type="spellStart"/>
      <w:r w:rsidRPr="005B045A">
        <w:t>field_size</w:t>
      </w:r>
      <w:proofErr w:type="spellEnd"/>
      <w:r w:rsidRPr="005B045A">
        <w:t xml:space="preserve">) </w:t>
      </w:r>
      <w:proofErr w:type="spellStart"/>
      <w:r w:rsidRPr="005B045A">
        <w:t>py</w:t>
      </w:r>
      <w:proofErr w:type="spellEnd"/>
      <w:r w:rsidRPr="005B045A">
        <w:t>;</w:t>
      </w:r>
      <w:r w:rsidRPr="005B045A">
        <w:br/>
      </w:r>
      <w:r w:rsidR="00C83F18" w:rsidRPr="005B045A">
        <w:tab/>
      </w:r>
      <w:r w:rsidRPr="005B045A">
        <w:tab/>
      </w:r>
      <w:r w:rsidRPr="005B045A">
        <w:tab/>
        <w:t>}</w:t>
      </w:r>
      <w:r w:rsidRPr="005B045A">
        <w:br/>
      </w:r>
      <w:r w:rsidR="00C83F18" w:rsidRPr="005B045A">
        <w:tab/>
      </w:r>
      <w:r w:rsidRPr="005B045A">
        <w:tab/>
        <w:t>}</w:t>
      </w:r>
      <w:r w:rsidRPr="005B045A">
        <w:br/>
      </w:r>
      <w:r w:rsidR="00C83F18" w:rsidRPr="005B045A">
        <w:tab/>
      </w:r>
      <w:r w:rsidRPr="005B045A">
        <w:tab/>
        <w:t>else if (</w:t>
      </w:r>
      <w:proofErr w:type="spellStart"/>
      <w:r w:rsidRPr="005B045A">
        <w:t>geometry_type</w:t>
      </w:r>
      <w:proofErr w:type="spellEnd"/>
      <w:r w:rsidRPr="005B045A">
        <w:t xml:space="preserve"> == 4) { </w:t>
      </w:r>
      <w:r w:rsidRPr="005B045A">
        <w:br/>
      </w:r>
      <w:r w:rsidR="00C83F18" w:rsidRPr="005B045A">
        <w:tab/>
      </w:r>
      <w:r w:rsidRPr="005B045A">
        <w:tab/>
      </w:r>
      <w:r w:rsidRPr="005B045A">
        <w:tab/>
        <w:t>// referenced mask</w:t>
      </w:r>
      <w:r w:rsidRPr="005B045A">
        <w:br/>
      </w:r>
      <w:r w:rsidR="00C83F18" w:rsidRPr="005B045A">
        <w:tab/>
      </w:r>
      <w:r w:rsidRPr="005B045A">
        <w:tab/>
      </w:r>
      <w:r w:rsidRPr="005B045A">
        <w:tab/>
        <w:t>signed int(</w:t>
      </w:r>
      <w:proofErr w:type="spellStart"/>
      <w:r w:rsidRPr="005B045A">
        <w:t>field_size</w:t>
      </w:r>
      <w:proofErr w:type="spellEnd"/>
      <w:r w:rsidRPr="005B045A">
        <w:t>) x;</w:t>
      </w:r>
      <w:r w:rsidRPr="005B045A">
        <w:br/>
      </w:r>
      <w:r w:rsidR="00C83F18" w:rsidRPr="005B045A">
        <w:tab/>
      </w:r>
      <w:r w:rsidRPr="005B045A">
        <w:tab/>
      </w:r>
      <w:r w:rsidRPr="005B045A">
        <w:tab/>
        <w:t>signed int(</w:t>
      </w:r>
      <w:proofErr w:type="spellStart"/>
      <w:r w:rsidRPr="005B045A">
        <w:t>field_size</w:t>
      </w:r>
      <w:proofErr w:type="spellEnd"/>
      <w:r w:rsidRPr="005B045A">
        <w:t>) y;</w:t>
      </w:r>
      <w:r w:rsidRPr="005B045A">
        <w:br/>
      </w:r>
      <w:r w:rsidR="00C83F18" w:rsidRPr="005B045A">
        <w:tab/>
      </w:r>
      <w:r w:rsidRPr="005B045A">
        <w:tab/>
      </w:r>
      <w:r w:rsidRPr="005B045A">
        <w:tab/>
        <w:t>unsigned int(</w:t>
      </w:r>
      <w:proofErr w:type="spellStart"/>
      <w:r w:rsidRPr="005B045A">
        <w:t>field_size</w:t>
      </w:r>
      <w:proofErr w:type="spellEnd"/>
      <w:r w:rsidRPr="005B045A">
        <w:t>) width;</w:t>
      </w:r>
      <w:r w:rsidRPr="005B045A">
        <w:br/>
      </w:r>
      <w:r w:rsidR="00C83F18" w:rsidRPr="005B045A">
        <w:tab/>
      </w:r>
      <w:r w:rsidRPr="005B045A">
        <w:tab/>
      </w:r>
      <w:r w:rsidRPr="005B045A">
        <w:tab/>
        <w:t>unsigned int(</w:t>
      </w:r>
      <w:proofErr w:type="spellStart"/>
      <w:r w:rsidRPr="005B045A">
        <w:t>field_size</w:t>
      </w:r>
      <w:proofErr w:type="spellEnd"/>
      <w:r w:rsidRPr="005B045A">
        <w:t>) height;</w:t>
      </w:r>
      <w:r w:rsidR="00F3115E" w:rsidRPr="002431A6">
        <w:br/>
      </w:r>
      <w:r w:rsidR="00C83F18" w:rsidRPr="002431A6">
        <w:tab/>
      </w:r>
      <w:r w:rsidR="00F3115E" w:rsidRPr="002431A6">
        <w:tab/>
      </w:r>
      <w:r w:rsidR="00F3115E" w:rsidRPr="002431A6">
        <w:tab/>
        <w:t>if (</w:t>
      </w:r>
      <w:proofErr w:type="spellStart"/>
      <w:r w:rsidR="00F3115E" w:rsidRPr="002431A6">
        <w:t>is_</w:t>
      </w:r>
      <w:r w:rsidR="00995140" w:rsidRPr="002431A6">
        <w:t>region_</w:t>
      </w:r>
      <w:r w:rsidR="00F3115E" w:rsidRPr="002431A6">
        <w:t>track</w:t>
      </w:r>
      <w:proofErr w:type="spellEnd"/>
      <w:r w:rsidR="00F3115E" w:rsidRPr="002431A6">
        <w:t xml:space="preserve">) </w:t>
      </w:r>
      <w:r w:rsidR="00995140" w:rsidRPr="002431A6">
        <w:t>unsigned int(</w:t>
      </w:r>
      <w:proofErr w:type="spellStart"/>
      <w:r w:rsidR="00995140" w:rsidRPr="002431A6">
        <w:t>field_size</w:t>
      </w:r>
      <w:proofErr w:type="spellEnd"/>
      <w:r w:rsidR="00995140" w:rsidRPr="002431A6">
        <w:t>)</w:t>
      </w:r>
      <w:proofErr w:type="spellStart"/>
      <w:r w:rsidR="00286005" w:rsidRPr="002431A6">
        <w:t>mask_ref_idx</w:t>
      </w:r>
      <w:proofErr w:type="spellEnd"/>
      <w:r w:rsidR="00F3115E" w:rsidRPr="002431A6">
        <w:t>;</w:t>
      </w:r>
      <w:r w:rsidRPr="002431A6">
        <w:br/>
      </w:r>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t xml:space="preserve"> == 5) { </w:t>
      </w:r>
      <w:r w:rsidRPr="002431A6">
        <w:br/>
      </w:r>
      <w:r w:rsidR="00C83F18" w:rsidRPr="002431A6">
        <w:tab/>
      </w:r>
      <w:r w:rsidRPr="002431A6">
        <w:tab/>
      </w:r>
      <w:r w:rsidRPr="002431A6">
        <w:tab/>
        <w:t xml:space="preserve">// inline mask </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r>
      <w:r w:rsidRPr="002431A6">
        <w:tab/>
        <w:t>unsigned int(</w:t>
      </w:r>
      <w:proofErr w:type="spellStart"/>
      <w:r w:rsidRPr="002431A6">
        <w:t>field_size</w:t>
      </w:r>
      <w:proofErr w:type="spellEnd"/>
      <w:r w:rsidRPr="002431A6">
        <w:t>) width;</w:t>
      </w:r>
      <w:r w:rsidRPr="002431A6">
        <w:br/>
      </w:r>
      <w:r w:rsidR="00C83F18" w:rsidRPr="002431A6">
        <w:tab/>
      </w:r>
      <w:r w:rsidRPr="002431A6">
        <w:tab/>
      </w:r>
      <w:r w:rsidRPr="002431A6">
        <w:tab/>
        <w:t>unsigned int(</w:t>
      </w:r>
      <w:proofErr w:type="spellStart"/>
      <w:r w:rsidRPr="002431A6">
        <w:t>field_size</w:t>
      </w:r>
      <w:proofErr w:type="spellEnd"/>
      <w:r w:rsidRPr="002431A6">
        <w:t>) height;</w:t>
      </w:r>
      <w:r w:rsidRPr="002431A6">
        <w:br/>
      </w:r>
      <w:r w:rsidR="00C83F18" w:rsidRPr="002431A6">
        <w:tab/>
      </w:r>
      <w:r w:rsidRPr="002431A6">
        <w:tab/>
      </w:r>
      <w:r w:rsidRPr="002431A6">
        <w:tab/>
        <w:t xml:space="preserve">unsigned int(8) </w:t>
      </w:r>
      <w:proofErr w:type="spellStart"/>
      <w:r w:rsidRPr="002431A6">
        <w:t>mask_coding_method</w:t>
      </w:r>
      <w:proofErr w:type="spellEnd"/>
      <w:r w:rsidRPr="002431A6">
        <w:t xml:space="preserve">; </w:t>
      </w:r>
      <w:r w:rsidRPr="002431A6">
        <w:br/>
      </w:r>
      <w:r w:rsidR="00C83F18" w:rsidRPr="002431A6">
        <w:tab/>
      </w:r>
      <w:r w:rsidRPr="002431A6">
        <w:tab/>
      </w:r>
      <w:r w:rsidRPr="002431A6">
        <w:tab/>
        <w:t>if (</w:t>
      </w:r>
      <w:proofErr w:type="spellStart"/>
      <w:r w:rsidRPr="002431A6">
        <w:t>mask_coding_method</w:t>
      </w:r>
      <w:proofErr w:type="spellEnd"/>
      <w:r w:rsidRPr="002431A6">
        <w:t xml:space="preserve"> != 0) </w:t>
      </w:r>
      <w:r w:rsidRPr="002431A6">
        <w:br/>
      </w:r>
      <w:r w:rsidR="00C83F18" w:rsidRPr="002431A6">
        <w:lastRenderedPageBreak/>
        <w:tab/>
      </w:r>
      <w:r w:rsidRPr="002431A6">
        <w:tab/>
      </w:r>
      <w:r w:rsidRPr="002431A6">
        <w:tab/>
      </w:r>
      <w:r w:rsidRPr="002431A6">
        <w:tab/>
        <w:t xml:space="preserve">unsigned int(32) </w:t>
      </w:r>
      <w:proofErr w:type="spellStart"/>
      <w:r w:rsidRPr="002431A6">
        <w:t>mask_coding_parameters</w:t>
      </w:r>
      <w:proofErr w:type="spellEnd"/>
      <w:r w:rsidRPr="002431A6">
        <w:t>;</w:t>
      </w:r>
      <w:r w:rsidRPr="002431A6">
        <w:br/>
      </w:r>
      <w:r w:rsidR="00C83F18" w:rsidRPr="002431A6">
        <w:tab/>
      </w:r>
      <w:r w:rsidRPr="002431A6">
        <w:tab/>
      </w:r>
      <w:r w:rsidRPr="002431A6">
        <w:tab/>
        <w:t>bit(8) data[];</w:t>
      </w:r>
      <w:r w:rsidRPr="002431A6">
        <w:br/>
      </w:r>
      <w:r w:rsidR="00C83F18" w:rsidRPr="002431A6">
        <w:tab/>
      </w:r>
      <w:r w:rsidRPr="002431A6">
        <w:tab/>
        <w:t>}</w:t>
      </w:r>
      <w:r w:rsidRPr="002431A6">
        <w:br/>
      </w:r>
      <w:r w:rsidR="00C83F18" w:rsidRPr="002431A6">
        <w:tab/>
      </w:r>
      <w:r w:rsidRPr="002431A6">
        <w:t>}</w:t>
      </w:r>
      <w:r w:rsidR="00C83F18" w:rsidRPr="002431A6">
        <w:br/>
        <w:t>}</w:t>
      </w:r>
    </w:p>
    <w:p w14:paraId="2A09A43B" w14:textId="24888FC1" w:rsidR="00D806F4" w:rsidRPr="002431A6" w:rsidRDefault="00D806F4" w:rsidP="00D450E3">
      <w:pPr>
        <w:pStyle w:val="Code"/>
        <w:keepLines w:val="0"/>
      </w:pPr>
    </w:p>
    <w:p w14:paraId="37FBA150" w14:textId="64729D00" w:rsidR="00A62E48" w:rsidRDefault="00A62E48" w:rsidP="001201D9">
      <w:pPr>
        <w:pStyle w:val="Heading4"/>
      </w:pPr>
      <w:r>
        <w:t>Semantics</w:t>
      </w:r>
    </w:p>
    <w:p w14:paraId="358508AA" w14:textId="7F3BC346" w:rsidR="00B21E9E" w:rsidRPr="002431A6" w:rsidRDefault="00B21E9E" w:rsidP="005951F8">
      <w:pPr>
        <w:pStyle w:val="fields"/>
        <w:rPr>
          <w:rStyle w:val="Courier"/>
          <w:rFonts w:ascii="Cambria" w:hAnsi="Cambria"/>
        </w:rPr>
      </w:pPr>
      <w:r w:rsidRPr="002431A6">
        <w:rPr>
          <w:rStyle w:val="CodeChar"/>
        </w:rPr>
        <w:t>version</w:t>
      </w:r>
      <w:r w:rsidRPr="002431A6">
        <w:rPr>
          <w:rStyle w:val="Courier"/>
          <w:rFonts w:ascii="Cambria" w:hAnsi="Cambria"/>
        </w:rPr>
        <w:t xml:space="preserve"> is an integer that specifies the version of th</w:t>
      </w:r>
      <w:r w:rsidR="00210C41" w:rsidRPr="002431A6">
        <w:rPr>
          <w:rStyle w:val="Courier"/>
          <w:rFonts w:ascii="Cambria" w:hAnsi="Cambria"/>
        </w:rPr>
        <w:t>e</w:t>
      </w:r>
      <w:r w:rsidRPr="002431A6">
        <w:rPr>
          <w:rStyle w:val="Courier"/>
          <w:rFonts w:ascii="Cambria" w:hAnsi="Cambria"/>
        </w:rPr>
        <w:t xml:space="preserve"> format of th</w:t>
      </w:r>
      <w:r w:rsidR="00210C41" w:rsidRPr="002431A6">
        <w:rPr>
          <w:rStyle w:val="Courier"/>
          <w:rFonts w:ascii="Cambria" w:hAnsi="Cambria"/>
        </w:rPr>
        <w:t>is structure</w:t>
      </w:r>
      <w:r w:rsidRPr="002431A6">
        <w:rPr>
          <w:rStyle w:val="Courier"/>
          <w:rFonts w:ascii="Cambria" w:hAnsi="Cambria"/>
        </w:rPr>
        <w:t>.</w:t>
      </w:r>
    </w:p>
    <w:p w14:paraId="3D2D6A65" w14:textId="013632AF" w:rsidR="009C71CB" w:rsidRPr="002431A6" w:rsidRDefault="00995140" w:rsidP="00B21E9E">
      <w:pPr>
        <w:pStyle w:val="fields"/>
      </w:pPr>
      <w:r w:rsidRPr="002431A6">
        <w:rPr>
          <w:rStyle w:val="Courier"/>
        </w:rPr>
        <w:t>(flags &amp; 1)</w:t>
      </w:r>
      <w:r w:rsidRPr="002431A6">
        <w:rPr>
          <w:rStyle w:val="Courier"/>
          <w:rFonts w:ascii="Cambria" w:hAnsi="Cambria"/>
        </w:rPr>
        <w:t xml:space="preserve"> equal to 0 specifies that the length of the fields </w:t>
      </w:r>
      <w:r w:rsidR="009C71CB" w:rsidRPr="002431A6">
        <w:rPr>
          <w:rStyle w:val="Courier"/>
        </w:rPr>
        <w:t>x</w:t>
      </w:r>
      <w:r w:rsidR="009C71CB" w:rsidRPr="002431A6">
        <w:t xml:space="preserve">, </w:t>
      </w:r>
      <w:r w:rsidR="009C71CB" w:rsidRPr="002431A6">
        <w:rPr>
          <w:rStyle w:val="Courier"/>
        </w:rPr>
        <w:t>y</w:t>
      </w:r>
      <w:r w:rsidR="009C71CB" w:rsidRPr="002431A6">
        <w:t xml:space="preserve">, </w:t>
      </w:r>
      <w:r w:rsidR="009C71CB" w:rsidRPr="002431A6">
        <w:rPr>
          <w:rStyle w:val="Courier"/>
        </w:rPr>
        <w:t>width</w:t>
      </w:r>
      <w:r w:rsidR="009C71CB" w:rsidRPr="002431A6">
        <w:t xml:space="preserve">, </w:t>
      </w:r>
      <w:r w:rsidR="009C71CB" w:rsidRPr="002431A6">
        <w:rPr>
          <w:rStyle w:val="Courier"/>
        </w:rPr>
        <w:t>height</w:t>
      </w:r>
      <w:r w:rsidR="009C71CB" w:rsidRPr="002431A6">
        <w:t xml:space="preserve">, </w:t>
      </w:r>
      <w:proofErr w:type="spellStart"/>
      <w:r w:rsidR="009C71CB" w:rsidRPr="002431A6">
        <w:rPr>
          <w:rStyle w:val="Courier"/>
        </w:rPr>
        <w:t>radius_x</w:t>
      </w:r>
      <w:proofErr w:type="spellEnd"/>
      <w:r w:rsidR="009C71CB" w:rsidRPr="002431A6">
        <w:t xml:space="preserve">, </w:t>
      </w:r>
      <w:proofErr w:type="spellStart"/>
      <w:r w:rsidR="009C71CB" w:rsidRPr="002431A6">
        <w:rPr>
          <w:rStyle w:val="Courier"/>
        </w:rPr>
        <w:t>radius_y</w:t>
      </w:r>
      <w:proofErr w:type="spellEnd"/>
      <w:r w:rsidR="009C71CB" w:rsidRPr="002431A6">
        <w:t xml:space="preserve">, </w:t>
      </w:r>
      <w:proofErr w:type="spellStart"/>
      <w:r w:rsidR="009C71CB" w:rsidRPr="002431A6">
        <w:rPr>
          <w:rStyle w:val="Courier"/>
        </w:rPr>
        <w:t>point_count</w:t>
      </w:r>
      <w:proofErr w:type="spellEnd"/>
      <w:r w:rsidR="009C71CB" w:rsidRPr="002431A6">
        <w:t xml:space="preserve">, </w:t>
      </w:r>
      <w:r w:rsidR="009C71CB" w:rsidRPr="002431A6">
        <w:rPr>
          <w:rStyle w:val="Courier"/>
        </w:rPr>
        <w:t>px</w:t>
      </w:r>
      <w:r w:rsidR="009C71CB" w:rsidRPr="002431A6">
        <w:t xml:space="preserve">, and </w:t>
      </w:r>
      <w:proofErr w:type="spellStart"/>
      <w:r w:rsidR="009C71CB" w:rsidRPr="002431A6">
        <w:rPr>
          <w:rStyle w:val="Courier"/>
        </w:rPr>
        <w:t>py</w:t>
      </w:r>
      <w:proofErr w:type="spellEnd"/>
      <w:r w:rsidR="009C71CB" w:rsidRPr="002431A6">
        <w:t xml:space="preserve"> is 16 bits. </w:t>
      </w:r>
      <w:r w:rsidRPr="002431A6">
        <w:rPr>
          <w:rStyle w:val="Courier"/>
        </w:rPr>
        <w:t>(flags &amp; 1)</w:t>
      </w:r>
      <w:r w:rsidR="009C71CB" w:rsidRPr="002431A6">
        <w:t xml:space="preserve"> equal to </w:t>
      </w:r>
      <w:r w:rsidRPr="002431A6">
        <w:t>1</w:t>
      </w:r>
      <w:r w:rsidR="009C71CB" w:rsidRPr="002431A6">
        <w:t xml:space="preserve"> specifies that the length of the fields </w:t>
      </w:r>
      <w:r w:rsidR="009C71CB" w:rsidRPr="002431A6">
        <w:rPr>
          <w:rStyle w:val="Courier"/>
        </w:rPr>
        <w:t>x</w:t>
      </w:r>
      <w:r w:rsidR="009C71CB" w:rsidRPr="002431A6">
        <w:t xml:space="preserve">, </w:t>
      </w:r>
      <w:r w:rsidR="009C71CB" w:rsidRPr="002431A6">
        <w:rPr>
          <w:rStyle w:val="Courier"/>
        </w:rPr>
        <w:t>y</w:t>
      </w:r>
      <w:r w:rsidR="009C71CB" w:rsidRPr="002431A6">
        <w:t xml:space="preserve">, </w:t>
      </w:r>
      <w:r w:rsidR="009C71CB" w:rsidRPr="002431A6">
        <w:rPr>
          <w:rStyle w:val="Courier"/>
        </w:rPr>
        <w:t>width</w:t>
      </w:r>
      <w:r w:rsidR="009C71CB" w:rsidRPr="002431A6">
        <w:t xml:space="preserve">, </w:t>
      </w:r>
      <w:r w:rsidR="009C71CB" w:rsidRPr="002431A6">
        <w:rPr>
          <w:rStyle w:val="Courier"/>
        </w:rPr>
        <w:t>height</w:t>
      </w:r>
      <w:r w:rsidR="009C71CB" w:rsidRPr="002431A6">
        <w:t xml:space="preserve">, </w:t>
      </w:r>
      <w:proofErr w:type="spellStart"/>
      <w:r w:rsidR="009C71CB" w:rsidRPr="002431A6">
        <w:rPr>
          <w:rStyle w:val="Courier"/>
        </w:rPr>
        <w:t>radius_x</w:t>
      </w:r>
      <w:proofErr w:type="spellEnd"/>
      <w:r w:rsidR="009C71CB" w:rsidRPr="002431A6">
        <w:t xml:space="preserve">, </w:t>
      </w:r>
      <w:proofErr w:type="spellStart"/>
      <w:r w:rsidR="009C71CB" w:rsidRPr="002431A6">
        <w:rPr>
          <w:rStyle w:val="Courier"/>
        </w:rPr>
        <w:t>radius_y</w:t>
      </w:r>
      <w:proofErr w:type="spellEnd"/>
      <w:r w:rsidR="009C71CB" w:rsidRPr="002431A6">
        <w:t xml:space="preserve">, </w:t>
      </w:r>
      <w:proofErr w:type="spellStart"/>
      <w:r w:rsidR="009C71CB" w:rsidRPr="002431A6">
        <w:rPr>
          <w:rStyle w:val="Courier"/>
        </w:rPr>
        <w:t>point_count</w:t>
      </w:r>
      <w:proofErr w:type="spellEnd"/>
      <w:r w:rsidR="009C71CB" w:rsidRPr="002431A6">
        <w:t xml:space="preserve">, </w:t>
      </w:r>
      <w:r w:rsidR="009C71CB" w:rsidRPr="002431A6">
        <w:rPr>
          <w:rStyle w:val="Courier"/>
        </w:rPr>
        <w:t>px</w:t>
      </w:r>
      <w:r w:rsidR="009C71CB" w:rsidRPr="002431A6">
        <w:t xml:space="preserve">, and </w:t>
      </w:r>
      <w:proofErr w:type="spellStart"/>
      <w:r w:rsidR="009C71CB" w:rsidRPr="002431A6">
        <w:rPr>
          <w:rStyle w:val="Courier"/>
        </w:rPr>
        <w:t>py</w:t>
      </w:r>
      <w:proofErr w:type="spellEnd"/>
      <w:r w:rsidR="009C71CB" w:rsidRPr="002431A6">
        <w:t xml:space="preserve"> is 32 bits. </w:t>
      </w:r>
      <w:r w:rsidRPr="002431A6">
        <w:t xml:space="preserve">The values of </w:t>
      </w:r>
      <w:r w:rsidRPr="002431A6">
        <w:rPr>
          <w:rStyle w:val="CodeChar"/>
        </w:rPr>
        <w:t>flags</w:t>
      </w:r>
      <w:r w:rsidRPr="002431A6">
        <w:t xml:space="preserve"> greater than 1 are reserved</w:t>
      </w:r>
      <w:r w:rsidR="009C71CB" w:rsidRPr="002431A6">
        <w:t>.</w:t>
      </w:r>
    </w:p>
    <w:p w14:paraId="17430359" w14:textId="74866969" w:rsidR="00995140" w:rsidRPr="002431A6" w:rsidRDefault="00995140" w:rsidP="00995140">
      <w:pPr>
        <w:pStyle w:val="fields"/>
      </w:pPr>
      <w:proofErr w:type="spellStart"/>
      <w:r w:rsidRPr="002431A6">
        <w:rPr>
          <w:rStyle w:val="CodeChar"/>
        </w:rPr>
        <w:t>is_region_track</w:t>
      </w:r>
      <w:proofErr w:type="spellEnd"/>
      <w:r w:rsidRPr="002431A6">
        <w:rPr>
          <w:rStyle w:val="Courier"/>
          <w:rFonts w:ascii="Cambria" w:hAnsi="Cambria"/>
        </w:rPr>
        <w:t xml:space="preserve"> indicates whether this structure is defined in a sample of a region track or in a region item. It shall be equal to 1 when the structure is defined in a sample of a region track and it shall be equal to 0 when the structure is defined in a region item.</w:t>
      </w:r>
    </w:p>
    <w:p w14:paraId="3F39B4A0" w14:textId="77777777" w:rsidR="009C71CB" w:rsidRPr="002431A6" w:rsidRDefault="009C71CB" w:rsidP="009C71CB">
      <w:pPr>
        <w:pStyle w:val="fields"/>
      </w:pPr>
      <w:proofErr w:type="spellStart"/>
      <w:r w:rsidRPr="002431A6">
        <w:rPr>
          <w:rStyle w:val="Courier"/>
        </w:rPr>
        <w:t>geometry_type</w:t>
      </w:r>
      <w:proofErr w:type="spellEnd"/>
      <w:r w:rsidRPr="002431A6">
        <w:t xml:space="preserve"> specifies the type of the geometry of a region. The following values for </w:t>
      </w:r>
      <w:proofErr w:type="spellStart"/>
      <w:r w:rsidRPr="002431A6">
        <w:rPr>
          <w:rStyle w:val="Courier"/>
        </w:rPr>
        <w:t>geometry_type</w:t>
      </w:r>
      <w:proofErr w:type="spellEnd"/>
      <w:r w:rsidRPr="002431A6">
        <w:t xml:space="preserve"> are defined:</w:t>
      </w:r>
    </w:p>
    <w:p w14:paraId="23D332F2" w14:textId="77777777" w:rsidR="009C71CB" w:rsidRPr="002431A6" w:rsidRDefault="009C71CB" w:rsidP="009C71CB">
      <w:pPr>
        <w:pStyle w:val="fields"/>
        <w:ind w:left="1440"/>
      </w:pPr>
      <w:r w:rsidRPr="002431A6">
        <w:t>0:</w:t>
      </w:r>
      <w:r w:rsidRPr="002431A6">
        <w:tab/>
        <w:t>the region is described as a point.</w:t>
      </w:r>
    </w:p>
    <w:p w14:paraId="78563910" w14:textId="77777777" w:rsidR="009C71CB" w:rsidRPr="002431A6" w:rsidRDefault="009C71CB" w:rsidP="009C71CB">
      <w:pPr>
        <w:pStyle w:val="fields"/>
        <w:ind w:left="1440"/>
      </w:pPr>
      <w:r w:rsidRPr="002431A6">
        <w:t>1:</w:t>
      </w:r>
      <w:r w:rsidRPr="002431A6">
        <w:tab/>
        <w:t>the region is described as a rectangle.</w:t>
      </w:r>
    </w:p>
    <w:p w14:paraId="1ED82223" w14:textId="77777777" w:rsidR="009C71CB" w:rsidRPr="002431A6" w:rsidRDefault="009C71CB" w:rsidP="009C71CB">
      <w:pPr>
        <w:pStyle w:val="fields"/>
        <w:ind w:left="1440"/>
      </w:pPr>
      <w:r w:rsidRPr="002431A6">
        <w:t>2:</w:t>
      </w:r>
      <w:r w:rsidRPr="002431A6">
        <w:tab/>
        <w:t>the region is described as an ellipse.</w:t>
      </w:r>
    </w:p>
    <w:p w14:paraId="64A24DFD" w14:textId="77777777" w:rsidR="009C71CB" w:rsidRPr="002431A6" w:rsidRDefault="009C71CB" w:rsidP="009C71CB">
      <w:pPr>
        <w:pStyle w:val="fields"/>
        <w:ind w:left="1440"/>
      </w:pPr>
      <w:r w:rsidRPr="002431A6">
        <w:t>3:</w:t>
      </w:r>
      <w:r w:rsidRPr="002431A6">
        <w:tab/>
        <w:t>the region is described as a polygon.</w:t>
      </w:r>
    </w:p>
    <w:p w14:paraId="0C8CA28E" w14:textId="77777777" w:rsidR="00995140" w:rsidRPr="002431A6" w:rsidRDefault="009C71CB" w:rsidP="009C71CB">
      <w:pPr>
        <w:pStyle w:val="fields"/>
        <w:ind w:left="1440"/>
      </w:pPr>
      <w:r w:rsidRPr="002431A6">
        <w:t>4:</w:t>
      </w:r>
      <w:r w:rsidRPr="002431A6">
        <w:tab/>
        <w:t>the region is described as a mask defined in</w:t>
      </w:r>
      <w:r w:rsidR="00995140" w:rsidRPr="002431A6">
        <w:t>:</w:t>
      </w:r>
    </w:p>
    <w:p w14:paraId="4A6DCB92" w14:textId="59E765F8" w:rsidR="00995140" w:rsidRPr="002431A6" w:rsidRDefault="009C71CB" w:rsidP="005519F4">
      <w:pPr>
        <w:pStyle w:val="fields"/>
        <w:numPr>
          <w:ilvl w:val="2"/>
          <w:numId w:val="12"/>
        </w:numPr>
      </w:pPr>
      <w:r w:rsidRPr="002431A6">
        <w:t>a referenced image item</w:t>
      </w:r>
      <w:r w:rsidR="00995140" w:rsidRPr="002431A6">
        <w:t xml:space="preserve"> </w:t>
      </w:r>
      <w:r w:rsidR="005D10C4" w:rsidRPr="002431A6">
        <w:t xml:space="preserve">or mask item </w:t>
      </w:r>
      <w:r w:rsidR="00995140" w:rsidRPr="002431A6">
        <w:t>when th</w:t>
      </w:r>
      <w:r w:rsidR="00E913EB" w:rsidRPr="002431A6">
        <w:t>is</w:t>
      </w:r>
      <w:r w:rsidR="00995140" w:rsidRPr="002431A6">
        <w:t xml:space="preserve"> </w:t>
      </w:r>
      <w:r w:rsidR="00E913EB" w:rsidRPr="002431A6">
        <w:t>structure</w:t>
      </w:r>
      <w:r w:rsidR="00995140" w:rsidRPr="002431A6">
        <w:t xml:space="preserve"> is defined in a region item; or,</w:t>
      </w:r>
    </w:p>
    <w:p w14:paraId="4196C25E" w14:textId="0BE61583" w:rsidR="009C71CB" w:rsidRPr="002431A6" w:rsidRDefault="00995140" w:rsidP="005519F4">
      <w:pPr>
        <w:pStyle w:val="fields"/>
        <w:numPr>
          <w:ilvl w:val="2"/>
          <w:numId w:val="12"/>
        </w:numPr>
      </w:pPr>
      <w:r w:rsidRPr="002431A6">
        <w:t>a referenced image item</w:t>
      </w:r>
      <w:r w:rsidR="005D10C4" w:rsidRPr="002431A6">
        <w:t>, mask item</w:t>
      </w:r>
      <w:r w:rsidRPr="002431A6">
        <w:t xml:space="preserve"> or in a sample of a referenced track when th</w:t>
      </w:r>
      <w:r w:rsidR="00E913EB" w:rsidRPr="002431A6">
        <w:t>is structure</w:t>
      </w:r>
      <w:r w:rsidRPr="002431A6">
        <w:t xml:space="preserve"> is defined in a region track</w:t>
      </w:r>
      <w:r w:rsidR="009C71CB" w:rsidRPr="002431A6">
        <w:t>.</w:t>
      </w:r>
    </w:p>
    <w:p w14:paraId="4FAB79B9" w14:textId="1BA87F98" w:rsidR="009C71CB" w:rsidRPr="002431A6" w:rsidRDefault="009C71CB" w:rsidP="009C71CB">
      <w:pPr>
        <w:pStyle w:val="fields"/>
        <w:ind w:left="1440"/>
      </w:pPr>
      <w:r w:rsidRPr="002431A6">
        <w:t>5:</w:t>
      </w:r>
      <w:r w:rsidRPr="002431A6">
        <w:tab/>
        <w:t xml:space="preserve">the region is described as a mask defined inside the data of </w:t>
      </w:r>
      <w:r w:rsidR="00E913EB" w:rsidRPr="002431A6">
        <w:t>this</w:t>
      </w:r>
      <w:r w:rsidRPr="002431A6">
        <w:t xml:space="preserve"> </w:t>
      </w:r>
      <w:r w:rsidR="00E913EB" w:rsidRPr="002431A6">
        <w:t>structure</w:t>
      </w:r>
      <w:r w:rsidRPr="002431A6">
        <w:t>.</w:t>
      </w:r>
    </w:p>
    <w:p w14:paraId="0069856E" w14:textId="77777777" w:rsidR="009C71CB" w:rsidRPr="002431A6" w:rsidRDefault="009C71CB" w:rsidP="009C71CB">
      <w:pPr>
        <w:pStyle w:val="fields"/>
        <w:ind w:left="1440"/>
      </w:pPr>
      <w:r w:rsidRPr="002431A6">
        <w:t>6:</w:t>
      </w:r>
      <w:r w:rsidRPr="002431A6">
        <w:tab/>
        <w:t>the region is described as a polyline.</w:t>
      </w:r>
    </w:p>
    <w:p w14:paraId="6B306A8E" w14:textId="77777777" w:rsidR="009C71CB" w:rsidRPr="002431A6" w:rsidRDefault="009C71CB" w:rsidP="009C71CB">
      <w:pPr>
        <w:pStyle w:val="fields"/>
        <w:ind w:left="1080"/>
      </w:pPr>
      <w:r w:rsidRPr="002431A6">
        <w:t>Other values are reserved.</w:t>
      </w:r>
    </w:p>
    <w:p w14:paraId="3B74C020" w14:textId="77777777" w:rsidR="009C71CB" w:rsidRPr="002431A6" w:rsidRDefault="009C71CB" w:rsidP="009C71CB">
      <w:pPr>
        <w:pStyle w:val="fields"/>
      </w:pPr>
      <w:r w:rsidRPr="002431A6">
        <w:rPr>
          <w:rStyle w:val="Courier"/>
        </w:rPr>
        <w:t>x</w:t>
      </w:r>
      <w:r w:rsidRPr="002431A6">
        <w:t xml:space="preserve">, </w:t>
      </w:r>
      <w:r w:rsidRPr="002431A6">
        <w:rPr>
          <w:rStyle w:val="Courier"/>
        </w:rPr>
        <w:t>y</w:t>
      </w:r>
      <w:r w:rsidRPr="002431A6">
        <w:t xml:space="preserve"> specify the coordinates of the point composing the region relatively to the reference space when its geometry is a point. </w:t>
      </w:r>
      <w:r w:rsidRPr="002431A6">
        <w:rPr>
          <w:rStyle w:val="Courier"/>
        </w:rPr>
        <w:t>x</w:t>
      </w:r>
      <w:r w:rsidRPr="002431A6">
        <w:t xml:space="preserve">, </w:t>
      </w:r>
      <w:r w:rsidRPr="002431A6">
        <w:rPr>
          <w:rStyle w:val="Courier"/>
        </w:rPr>
        <w:t>y</w:t>
      </w:r>
      <w:r w:rsidRPr="002431A6">
        <w:t xml:space="preserve"> specify the top, left corner of the region relatively to the reference space when its geometry is a rectangle or a mask. </w:t>
      </w:r>
      <w:r w:rsidRPr="002431A6">
        <w:rPr>
          <w:rStyle w:val="Courier"/>
        </w:rPr>
        <w:t>x</w:t>
      </w:r>
      <w:r w:rsidRPr="002431A6">
        <w:t xml:space="preserve">, </w:t>
      </w:r>
      <w:r w:rsidRPr="002431A6">
        <w:rPr>
          <w:rStyle w:val="Courier"/>
        </w:rPr>
        <w:t>y</w:t>
      </w:r>
      <w:r w:rsidRPr="002431A6">
        <w:t xml:space="preserve"> specify the centre of the region relatively to the reference space when its geometry is an ellipse. The value (</w:t>
      </w:r>
      <w:r w:rsidRPr="002431A6">
        <w:rPr>
          <w:rStyle w:val="Courier"/>
        </w:rPr>
        <w:t>x</w:t>
      </w:r>
      <w:r w:rsidRPr="002431A6">
        <w:t xml:space="preserve"> = 0, </w:t>
      </w:r>
      <w:r w:rsidRPr="002431A6">
        <w:rPr>
          <w:rStyle w:val="Courier"/>
        </w:rPr>
        <w:t>y</w:t>
      </w:r>
      <w:r w:rsidRPr="002431A6">
        <w:t xml:space="preserve"> = 0) represents the position of the top-left pixel in the reference space.</w:t>
      </w:r>
    </w:p>
    <w:p w14:paraId="08FB5B21" w14:textId="77777777" w:rsidR="009C71CB" w:rsidRPr="002431A6" w:rsidRDefault="009C71CB" w:rsidP="009C71CB">
      <w:pPr>
        <w:pStyle w:val="Note"/>
      </w:pPr>
      <w:r w:rsidRPr="002431A6">
        <w:t>NOTE 1</w:t>
      </w:r>
      <w:r w:rsidRPr="002431A6">
        <w:tab/>
        <w:t xml:space="preserve">Negative values for the </w:t>
      </w:r>
      <w:r w:rsidRPr="002431A6">
        <w:rPr>
          <w:rStyle w:val="Courier"/>
        </w:rPr>
        <w:t>x</w:t>
      </w:r>
      <w:r w:rsidRPr="002431A6">
        <w:t xml:space="preserve"> or </w:t>
      </w:r>
      <w:r w:rsidRPr="002431A6">
        <w:rPr>
          <w:rStyle w:val="Courier"/>
        </w:rPr>
        <w:t>y</w:t>
      </w:r>
      <w:r w:rsidRPr="002431A6">
        <w:t xml:space="preserve"> fields enable to specify points, top-left corners, and/or centres that are outside the image. This can be useful for updating region annotations during the edition of an HEIF file.</w:t>
      </w:r>
    </w:p>
    <w:p w14:paraId="2DE3A9C0" w14:textId="277684A4" w:rsidR="009C71CB" w:rsidRPr="002431A6" w:rsidRDefault="009C71CB" w:rsidP="009C71CB">
      <w:pPr>
        <w:pStyle w:val="fields"/>
      </w:pPr>
      <w:r w:rsidRPr="002431A6">
        <w:rPr>
          <w:rStyle w:val="Courier"/>
        </w:rPr>
        <w:t>width</w:t>
      </w:r>
      <w:r w:rsidRPr="002431A6">
        <w:t xml:space="preserve">, </w:t>
      </w:r>
      <w:r w:rsidRPr="002431A6">
        <w:rPr>
          <w:rStyle w:val="Courier"/>
        </w:rPr>
        <w:t>height</w:t>
      </w:r>
      <w:r w:rsidRPr="002431A6">
        <w:t xml:space="preserve"> specify, relatively to the reference space, the width and the height of the region when its geometry is a rectangle or a mask. When </w:t>
      </w:r>
      <w:proofErr w:type="spellStart"/>
      <w:r w:rsidRPr="002431A6">
        <w:rPr>
          <w:rStyle w:val="Courier"/>
        </w:rPr>
        <w:t>geometry_type</w:t>
      </w:r>
      <w:proofErr w:type="spellEnd"/>
      <w:r w:rsidRPr="002431A6">
        <w:t xml:space="preserve"> equals 4, the value 0 indicates that the corresponding </w:t>
      </w:r>
      <w:r w:rsidRPr="002431A6">
        <w:rPr>
          <w:rStyle w:val="Courier"/>
        </w:rPr>
        <w:t>width</w:t>
      </w:r>
      <w:r w:rsidRPr="002431A6">
        <w:t xml:space="preserve"> or </w:t>
      </w:r>
      <w:r w:rsidRPr="002431A6">
        <w:rPr>
          <w:rStyle w:val="Courier"/>
        </w:rPr>
        <w:t>height</w:t>
      </w:r>
      <w:r w:rsidRPr="002431A6">
        <w:t xml:space="preserve"> value is provided by the </w:t>
      </w:r>
      <w:proofErr w:type="spellStart"/>
      <w:r w:rsidRPr="002431A6">
        <w:rPr>
          <w:rStyle w:val="Courier"/>
        </w:rPr>
        <w:t>ImageSpatialExtentsProperty</w:t>
      </w:r>
      <w:proofErr w:type="spellEnd"/>
      <w:r w:rsidRPr="002431A6">
        <w:t xml:space="preserve"> associated with the item containing the mask</w:t>
      </w:r>
      <w:r w:rsidR="003F7A28" w:rsidRPr="002431A6">
        <w:t xml:space="preserve"> or the </w:t>
      </w:r>
      <w:r w:rsidR="003F7A28" w:rsidRPr="002431A6">
        <w:rPr>
          <w:rStyle w:val="CodeChar"/>
        </w:rPr>
        <w:t>width</w:t>
      </w:r>
      <w:r w:rsidR="003F7A28" w:rsidRPr="002431A6">
        <w:t xml:space="preserve"> and </w:t>
      </w:r>
      <w:r w:rsidR="003F7A28" w:rsidRPr="002431A6">
        <w:rPr>
          <w:rStyle w:val="CodeChar"/>
        </w:rPr>
        <w:t>height</w:t>
      </w:r>
      <w:r w:rsidR="003F7A28" w:rsidRPr="002431A6">
        <w:t xml:space="preserve"> in the </w:t>
      </w:r>
      <w:proofErr w:type="spellStart"/>
      <w:r w:rsidR="003F7A28" w:rsidRPr="002431A6">
        <w:rPr>
          <w:rStyle w:val="CodeChar"/>
        </w:rPr>
        <w:t>TrackHeaderBox</w:t>
      </w:r>
      <w:proofErr w:type="spellEnd"/>
      <w:r w:rsidR="003F7A28" w:rsidRPr="002431A6">
        <w:t xml:space="preserve"> of the track containing the mask</w:t>
      </w:r>
      <w:r w:rsidRPr="002431A6">
        <w:t xml:space="preserve">. When </w:t>
      </w:r>
      <w:proofErr w:type="spellStart"/>
      <w:r w:rsidRPr="002431A6">
        <w:rPr>
          <w:rStyle w:val="Courier"/>
        </w:rPr>
        <w:t>geometry_type</w:t>
      </w:r>
      <w:proofErr w:type="spellEnd"/>
      <w:r w:rsidRPr="002431A6">
        <w:t xml:space="preserve"> does not equal 4, the value 0 is reserved.</w:t>
      </w:r>
    </w:p>
    <w:p w14:paraId="11F3FD66" w14:textId="77777777" w:rsidR="009C71CB" w:rsidRPr="002431A6" w:rsidRDefault="009C71CB" w:rsidP="009C71CB">
      <w:pPr>
        <w:pStyle w:val="fields"/>
      </w:pPr>
      <w:proofErr w:type="spellStart"/>
      <w:r w:rsidRPr="002431A6">
        <w:rPr>
          <w:rStyle w:val="Courier"/>
        </w:rPr>
        <w:t>radius_x</w:t>
      </w:r>
      <w:proofErr w:type="spellEnd"/>
      <w:r w:rsidRPr="002431A6">
        <w:t xml:space="preserve"> specifies, relatively to the reference space, the radius on x-axis of the region when its geometry is an ellipse.</w:t>
      </w:r>
    </w:p>
    <w:p w14:paraId="584CF2F1" w14:textId="77777777" w:rsidR="009C71CB" w:rsidRPr="002431A6" w:rsidRDefault="009C71CB" w:rsidP="009C71CB">
      <w:pPr>
        <w:pStyle w:val="fields"/>
      </w:pPr>
      <w:proofErr w:type="spellStart"/>
      <w:r w:rsidRPr="002431A6">
        <w:rPr>
          <w:rStyle w:val="Courier"/>
        </w:rPr>
        <w:t>radius_y</w:t>
      </w:r>
      <w:proofErr w:type="spellEnd"/>
      <w:r w:rsidRPr="002431A6">
        <w:t xml:space="preserve"> specifies, relatively to the reference space, the radius on y-axis of the region when its geometry is an ellipse.</w:t>
      </w:r>
    </w:p>
    <w:p w14:paraId="1B10ECEE" w14:textId="77777777" w:rsidR="009C71CB" w:rsidRPr="002431A6" w:rsidRDefault="009C71CB" w:rsidP="009C71CB">
      <w:pPr>
        <w:pStyle w:val="fields"/>
      </w:pPr>
      <w:proofErr w:type="spellStart"/>
      <w:r w:rsidRPr="002431A6">
        <w:rPr>
          <w:rStyle w:val="Courier"/>
        </w:rPr>
        <w:t>point_count</w:t>
      </w:r>
      <w:proofErr w:type="spellEnd"/>
      <w:r w:rsidRPr="002431A6">
        <w:t xml:space="preserve"> is the number of points contained in a polygon or a polyline.</w:t>
      </w:r>
    </w:p>
    <w:p w14:paraId="735E3715" w14:textId="77777777" w:rsidR="009C71CB" w:rsidRPr="002431A6" w:rsidRDefault="009C71CB" w:rsidP="009C71CB">
      <w:pPr>
        <w:pStyle w:val="Note"/>
      </w:pPr>
      <w:r w:rsidRPr="002431A6">
        <w:t>NOTE 2</w:t>
      </w:r>
      <w:r w:rsidRPr="002431A6">
        <w:tab/>
        <w:t>A polygon specifying the geometry of a region is always closed and therefore there is no need to repeat the first point of the polygon as the ending point of the polygon.</w:t>
      </w:r>
    </w:p>
    <w:p w14:paraId="4B8C500A" w14:textId="60E76CFE" w:rsidR="001A4EA3" w:rsidRPr="002431A6" w:rsidRDefault="009C71CB" w:rsidP="009C71CB">
      <w:pPr>
        <w:pStyle w:val="fields"/>
      </w:pPr>
      <w:r w:rsidRPr="002431A6">
        <w:rPr>
          <w:rStyle w:val="Courier"/>
        </w:rPr>
        <w:lastRenderedPageBreak/>
        <w:t>px</w:t>
      </w:r>
      <w:r w:rsidRPr="002431A6">
        <w:rPr>
          <w:lang w:eastAsia="en-US"/>
        </w:rPr>
        <w:t xml:space="preserve">, </w:t>
      </w:r>
      <w:proofErr w:type="spellStart"/>
      <w:r w:rsidRPr="002431A6">
        <w:rPr>
          <w:rStyle w:val="Courier"/>
        </w:rPr>
        <w:t>py</w:t>
      </w:r>
      <w:proofErr w:type="spellEnd"/>
      <w:r w:rsidRPr="002431A6">
        <w:rPr>
          <w:lang w:eastAsia="en-US"/>
        </w:rPr>
        <w:t xml:space="preserve"> specify the coordinates of the points composing the polygon or the polyline relatively to the reference space. The value (</w:t>
      </w:r>
      <w:r w:rsidRPr="002431A6">
        <w:rPr>
          <w:rStyle w:val="Courier"/>
        </w:rPr>
        <w:t>px</w:t>
      </w:r>
      <w:r w:rsidRPr="002431A6">
        <w:rPr>
          <w:lang w:eastAsia="en-US"/>
        </w:rPr>
        <w:t xml:space="preserve"> = 0, </w:t>
      </w:r>
      <w:proofErr w:type="spellStart"/>
      <w:r w:rsidRPr="002431A6">
        <w:rPr>
          <w:rStyle w:val="Courier"/>
        </w:rPr>
        <w:t>py</w:t>
      </w:r>
      <w:proofErr w:type="spellEnd"/>
      <w:r w:rsidRPr="002431A6">
        <w:rPr>
          <w:lang w:eastAsia="en-US"/>
        </w:rPr>
        <w:t xml:space="preserve"> = 0) represents the position of the top-left pixel in the reference space.</w:t>
      </w:r>
    </w:p>
    <w:p w14:paraId="00740B8E" w14:textId="0A915504" w:rsidR="009C71CB" w:rsidRPr="002431A6" w:rsidRDefault="00286005" w:rsidP="009C71CB">
      <w:pPr>
        <w:pStyle w:val="fields"/>
        <w:rPr>
          <w:lang w:eastAsia="en-US"/>
        </w:rPr>
      </w:pPr>
      <w:proofErr w:type="spellStart"/>
      <w:r w:rsidRPr="002431A6">
        <w:rPr>
          <w:rStyle w:val="CodeChar"/>
        </w:rPr>
        <w:t>mask_ref_idx</w:t>
      </w:r>
      <w:proofErr w:type="spellEnd"/>
      <w:r w:rsidR="001A4EA3" w:rsidRPr="002431A6">
        <w:rPr>
          <w:lang w:eastAsia="en-US"/>
        </w:rPr>
        <w:t xml:space="preserve"> specifies the index of the track reference of type </w:t>
      </w:r>
      <w:r w:rsidR="001A4EA3" w:rsidRPr="002431A6">
        <w:rPr>
          <w:rStyle w:val="CodeChar"/>
        </w:rPr>
        <w:t>'mask'</w:t>
      </w:r>
      <w:r w:rsidR="001A4EA3" w:rsidRPr="002431A6">
        <w:rPr>
          <w:lang w:eastAsia="en-US"/>
        </w:rPr>
        <w:t xml:space="preserve"> referring to the track</w:t>
      </w:r>
      <w:r w:rsidR="00B15693" w:rsidRPr="002431A6">
        <w:rPr>
          <w:lang w:eastAsia="en-US"/>
        </w:rPr>
        <w:t xml:space="preserve">, or possibly the image item when the </w:t>
      </w:r>
      <w:r w:rsidR="00B15693" w:rsidRPr="002431A6">
        <w:rPr>
          <w:rFonts w:ascii="Courier New" w:hAnsi="Courier New" w:cs="Courier New"/>
        </w:rPr>
        <w:t>'</w:t>
      </w:r>
      <w:proofErr w:type="spellStart"/>
      <w:r w:rsidR="00B15693" w:rsidRPr="002431A6">
        <w:rPr>
          <w:rFonts w:ascii="Courier New" w:hAnsi="Courier New" w:cs="Courier New"/>
        </w:rPr>
        <w:t>unif</w:t>
      </w:r>
      <w:proofErr w:type="spellEnd"/>
      <w:r w:rsidR="00B15693" w:rsidRPr="002431A6">
        <w:rPr>
          <w:rFonts w:ascii="Courier New" w:hAnsi="Courier New" w:cs="Courier New"/>
        </w:rPr>
        <w:t>'</w:t>
      </w:r>
      <w:r w:rsidR="00B15693" w:rsidRPr="002431A6">
        <w:rPr>
          <w:lang w:eastAsia="en-US"/>
        </w:rPr>
        <w:t xml:space="preserve"> brand is used,</w:t>
      </w:r>
      <w:r w:rsidR="001A4EA3" w:rsidRPr="002431A6">
        <w:rPr>
          <w:lang w:eastAsia="en-US"/>
        </w:rPr>
        <w:t xml:space="preserve"> from which to retrieve the mask to apply. </w:t>
      </w:r>
      <w:r w:rsidR="00B15693" w:rsidRPr="002431A6">
        <w:rPr>
          <w:lang w:eastAsia="en-US"/>
        </w:rPr>
        <w:t>When a track is referenced, t</w:t>
      </w:r>
      <w:r w:rsidR="001A4EA3" w:rsidRPr="002431A6">
        <w:rPr>
          <w:lang w:eastAsia="en-US"/>
        </w:rPr>
        <w:t>he sample in that track from which mask data is retrieved is the one that is temporally aligned with the current sample in the source track or the nearest preceding one in the media presentation timeline. The first track reference has the index value 1; the value 0 is reserved.</w:t>
      </w:r>
    </w:p>
    <w:p w14:paraId="7EEC01DA" w14:textId="77777777" w:rsidR="009C71CB" w:rsidRPr="002431A6" w:rsidRDefault="009C71CB" w:rsidP="009C71CB">
      <w:pPr>
        <w:pStyle w:val="fields"/>
        <w:rPr>
          <w:lang w:eastAsia="en-US"/>
        </w:rPr>
      </w:pPr>
      <w:proofErr w:type="spellStart"/>
      <w:r w:rsidRPr="002431A6">
        <w:rPr>
          <w:rStyle w:val="Courier"/>
        </w:rPr>
        <w:t>mask_coding_method</w:t>
      </w:r>
      <w:proofErr w:type="spellEnd"/>
      <w:r w:rsidRPr="002431A6">
        <w:rPr>
          <w:lang w:eastAsia="en-US"/>
        </w:rPr>
        <w:t xml:space="preserve"> indicates the coding method applied on the mask contained in </w:t>
      </w:r>
      <w:r w:rsidRPr="002431A6">
        <w:rPr>
          <w:rStyle w:val="Courier"/>
        </w:rPr>
        <w:t>data</w:t>
      </w:r>
      <w:r w:rsidRPr="002431A6">
        <w:rPr>
          <w:lang w:eastAsia="en-US"/>
        </w:rPr>
        <w:t>. The following values are defined:</w:t>
      </w:r>
    </w:p>
    <w:p w14:paraId="3F0FFC09" w14:textId="77777777" w:rsidR="009C71CB" w:rsidRPr="002431A6" w:rsidRDefault="009C71CB" w:rsidP="009C71CB">
      <w:pPr>
        <w:pStyle w:val="fields"/>
        <w:ind w:left="1440"/>
        <w:rPr>
          <w:lang w:eastAsia="en-US"/>
        </w:rPr>
      </w:pPr>
      <w:r w:rsidRPr="002431A6">
        <w:rPr>
          <w:lang w:eastAsia="en-US"/>
        </w:rPr>
        <w:t>0:</w:t>
      </w:r>
      <w:r w:rsidRPr="002431A6">
        <w:rPr>
          <w:lang w:eastAsia="en-US"/>
        </w:rPr>
        <w:tab/>
        <w:t>No mask encoding scheme is applied.</w:t>
      </w:r>
    </w:p>
    <w:p w14:paraId="6344C39A" w14:textId="77777777" w:rsidR="009C71CB" w:rsidRPr="002431A6" w:rsidRDefault="009C71CB" w:rsidP="009C71CB">
      <w:pPr>
        <w:pStyle w:val="fields"/>
        <w:ind w:left="1440"/>
        <w:rPr>
          <w:lang w:eastAsia="en-US"/>
        </w:rPr>
      </w:pPr>
      <w:r w:rsidRPr="002431A6">
        <w:rPr>
          <w:lang w:eastAsia="en-US"/>
        </w:rPr>
        <w:t>1:</w:t>
      </w:r>
      <w:r w:rsidRPr="002431A6">
        <w:rPr>
          <w:lang w:eastAsia="en-US"/>
        </w:rPr>
        <w:tab/>
        <w:t>Mask is compressed with deflate() as defined in IETF RFC 1951.</w:t>
      </w:r>
    </w:p>
    <w:p w14:paraId="6010DF15" w14:textId="77777777" w:rsidR="009C71CB" w:rsidRPr="002431A6" w:rsidRDefault="009C71CB" w:rsidP="009C71CB">
      <w:pPr>
        <w:pStyle w:val="fields"/>
        <w:ind w:left="1080"/>
        <w:rPr>
          <w:lang w:eastAsia="en-US"/>
        </w:rPr>
      </w:pPr>
      <w:r w:rsidRPr="002431A6">
        <w:rPr>
          <w:lang w:eastAsia="en-US"/>
        </w:rPr>
        <w:t>Other values are reserved.</w:t>
      </w:r>
    </w:p>
    <w:p w14:paraId="024B174D" w14:textId="77777777" w:rsidR="009C71CB" w:rsidRPr="002431A6" w:rsidRDefault="009C71CB" w:rsidP="009C71CB">
      <w:pPr>
        <w:pStyle w:val="fields"/>
      </w:pPr>
      <w:proofErr w:type="spellStart"/>
      <w:r w:rsidRPr="002431A6">
        <w:rPr>
          <w:rStyle w:val="Courier"/>
        </w:rPr>
        <w:t>mask_coding_parameters</w:t>
      </w:r>
      <w:proofErr w:type="spellEnd"/>
      <w:r w:rsidRPr="002431A6">
        <w:t xml:space="preserve"> indicate additional encoding parameters needed for successfully processing the coded mask data. When </w:t>
      </w:r>
      <w:proofErr w:type="spellStart"/>
      <w:r w:rsidRPr="002431A6">
        <w:rPr>
          <w:rStyle w:val="Courier"/>
        </w:rPr>
        <w:t>mask_coding_method</w:t>
      </w:r>
      <w:proofErr w:type="spellEnd"/>
      <w:r w:rsidRPr="002431A6">
        <w:t xml:space="preserve"> is equal to 1, </w:t>
      </w:r>
      <w:proofErr w:type="spellStart"/>
      <w:r w:rsidRPr="002431A6">
        <w:rPr>
          <w:rStyle w:val="Courier"/>
        </w:rPr>
        <w:t>mask_coding_parameters</w:t>
      </w:r>
      <w:proofErr w:type="spellEnd"/>
      <w:r w:rsidRPr="002431A6">
        <w:t xml:space="preserve"> indicate the number of bytes in the coded mask array </w:t>
      </w:r>
      <w:r w:rsidRPr="002431A6">
        <w:rPr>
          <w:rStyle w:val="Courier"/>
        </w:rPr>
        <w:t>data</w:t>
      </w:r>
      <w:r w:rsidRPr="002431A6">
        <w:t xml:space="preserve">. The value of </w:t>
      </w:r>
      <w:proofErr w:type="spellStart"/>
      <w:r w:rsidRPr="002431A6">
        <w:rPr>
          <w:rStyle w:val="Courier"/>
        </w:rPr>
        <w:t>mask_coding_parameters</w:t>
      </w:r>
      <w:proofErr w:type="spellEnd"/>
      <w:r w:rsidRPr="002431A6">
        <w:t xml:space="preserve"> is reserved when the value of </w:t>
      </w:r>
      <w:proofErr w:type="spellStart"/>
      <w:r w:rsidRPr="002431A6">
        <w:rPr>
          <w:rStyle w:val="Courier"/>
        </w:rPr>
        <w:t>mask_coding_method</w:t>
      </w:r>
      <w:proofErr w:type="spellEnd"/>
      <w:r w:rsidRPr="002431A6">
        <w:t xml:space="preserve"> is greater than 1.</w:t>
      </w:r>
    </w:p>
    <w:p w14:paraId="15C9A351" w14:textId="614A736E" w:rsidR="009C71CB" w:rsidRDefault="009C71CB" w:rsidP="009C71CB">
      <w:pPr>
        <w:pStyle w:val="fields"/>
      </w:pPr>
      <w:r w:rsidRPr="002431A6">
        <w:rPr>
          <w:rStyle w:val="Courier"/>
        </w:rPr>
        <w:t>data</w:t>
      </w:r>
      <w:r w:rsidRPr="002431A6">
        <w: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t>
      </w:r>
      <w:r w:rsidRPr="002431A6">
        <w:rPr>
          <w:rStyle w:val="Courier"/>
        </w:rPr>
        <w:t>width</w:t>
      </w:r>
      <w:r w:rsidRPr="002431A6">
        <w:t xml:space="preserve"> of the mask is not a multiple of 8 pixels. Only the last data byte shall be padded with bits set to 0.</w:t>
      </w:r>
    </w:p>
    <w:p w14:paraId="27E58AE1" w14:textId="050AEFEF" w:rsidR="00FF72BD" w:rsidRPr="002431A6" w:rsidRDefault="00FF72BD" w:rsidP="00FF72BD">
      <w:pPr>
        <w:pStyle w:val="Heading3"/>
      </w:pPr>
      <w:bookmarkStart w:id="380" w:name="_Ref115862934"/>
      <w:bookmarkStart w:id="381" w:name="_Toc142560389"/>
      <w:bookmarkStart w:id="382" w:name="_Toc142560670"/>
      <w:bookmarkStart w:id="383" w:name="_Toc142573592"/>
      <w:r w:rsidRPr="002431A6">
        <w:t>Mask item</w:t>
      </w:r>
      <w:bookmarkEnd w:id="380"/>
      <w:bookmarkEnd w:id="381"/>
      <w:bookmarkEnd w:id="382"/>
      <w:bookmarkEnd w:id="383"/>
    </w:p>
    <w:p w14:paraId="6B1826DE" w14:textId="77777777" w:rsidR="00FF72BD" w:rsidRPr="00747FB5" w:rsidRDefault="00FF72BD" w:rsidP="00FF72BD">
      <w:pPr>
        <w:pStyle w:val="Heading4"/>
      </w:pPr>
      <w:r w:rsidRPr="00747FB5">
        <w:t>Definition</w:t>
      </w:r>
    </w:p>
    <w:p w14:paraId="18980584" w14:textId="55AB8CBB" w:rsidR="00FF72BD" w:rsidRPr="00747FB5" w:rsidRDefault="00FF72BD" w:rsidP="00FF72BD">
      <w:r w:rsidRPr="00747FB5">
        <w:t xml:space="preserve">An image item with an </w:t>
      </w:r>
      <w:proofErr w:type="spellStart"/>
      <w:r w:rsidRPr="00747FB5">
        <w:t>item_type</w:t>
      </w:r>
      <w:proofErr w:type="spellEnd"/>
      <w:r w:rsidRPr="00747FB5">
        <w:t xml:space="preserve"> value of </w:t>
      </w:r>
      <w:r w:rsidRPr="00747FB5">
        <w:rPr>
          <w:rStyle w:val="Courier"/>
        </w:rPr>
        <w:t>'</w:t>
      </w:r>
      <w:proofErr w:type="spellStart"/>
      <w:r w:rsidRPr="00747FB5">
        <w:rPr>
          <w:rStyle w:val="Courier"/>
        </w:rPr>
        <w:t>mski</w:t>
      </w:r>
      <w:proofErr w:type="spellEnd"/>
      <w:r w:rsidRPr="00747FB5">
        <w:rPr>
          <w:rStyle w:val="Courier"/>
        </w:rPr>
        <w:t>'</w:t>
      </w:r>
      <w:r w:rsidRPr="00747FB5">
        <w:t xml:space="preserve"> is a mask item that defines a mask. A mask item can be associated with a region item as defined in </w:t>
      </w:r>
      <w:r w:rsidR="00B279DB" w:rsidRPr="00747FB5">
        <w:fldChar w:fldCharType="begin"/>
      </w:r>
      <w:r w:rsidR="00B279DB" w:rsidRPr="00747FB5">
        <w:instrText xml:space="preserve"> REF _Ref115791672 \r \h </w:instrText>
      </w:r>
      <w:r w:rsidR="0093647C" w:rsidRPr="00747FB5">
        <w:instrText xml:space="preserve"> \* MERGEFORMAT </w:instrText>
      </w:r>
      <w:r w:rsidR="00B279DB" w:rsidRPr="00747FB5">
        <w:fldChar w:fldCharType="separate"/>
      </w:r>
      <w:r w:rsidR="00774D12">
        <w:t>11.2.1</w:t>
      </w:r>
      <w:r w:rsidR="00B279DB" w:rsidRPr="00747FB5">
        <w:fldChar w:fldCharType="end"/>
      </w:r>
      <w:r w:rsidRPr="00747FB5">
        <w:t xml:space="preserve"> to define a mask for a particular region that is defined by the region item.</w:t>
      </w:r>
    </w:p>
    <w:p w14:paraId="1B185DF7" w14:textId="77777777" w:rsidR="00FF72BD" w:rsidRPr="00747FB5" w:rsidRDefault="00FF72BD" w:rsidP="00FF72BD">
      <w:r w:rsidRPr="00747FB5">
        <w:t xml:space="preserve">A mask item has a defined width and height in pixels that shall be signalled using an </w:t>
      </w:r>
      <w:proofErr w:type="spellStart"/>
      <w:r w:rsidRPr="00747FB5">
        <w:rPr>
          <w:rStyle w:val="Courier"/>
        </w:rPr>
        <w:t>ImageSpatialExtentsProperty</w:t>
      </w:r>
      <w:proofErr w:type="spellEnd"/>
      <w:r w:rsidRPr="00747FB5">
        <w:rPr>
          <w:rStyle w:val="Courier"/>
        </w:rPr>
        <w:t xml:space="preserve"> </w:t>
      </w:r>
      <w:r w:rsidRPr="00747FB5">
        <w:t>associated with the mask item. Its data represents a lossless-compressed or uncompressed series of bits that corresponds to pixels for a mask in raster-scan order.</w:t>
      </w:r>
    </w:p>
    <w:p w14:paraId="10D98B60" w14:textId="77777777" w:rsidR="00FF72BD" w:rsidRPr="00747FB5" w:rsidRDefault="00FF72BD" w:rsidP="00FF72BD">
      <w:r w:rsidRPr="00747FB5">
        <w:t xml:space="preserve">If a mask item’s data is lossless-compressed, the compression method shall be signalled using the </w:t>
      </w:r>
      <w:proofErr w:type="spellStart"/>
      <w:r w:rsidRPr="00747FB5">
        <w:rPr>
          <w:rStyle w:val="Courier"/>
        </w:rPr>
        <w:t>content_encoding</w:t>
      </w:r>
      <w:proofErr w:type="spellEnd"/>
      <w:r w:rsidRPr="00747FB5">
        <w:t xml:space="preserve"> parameter in the item’s </w:t>
      </w:r>
      <w:proofErr w:type="spellStart"/>
      <w:r w:rsidRPr="00747FB5">
        <w:rPr>
          <w:rStyle w:val="Courier"/>
        </w:rPr>
        <w:t>ItemInfoEntry</w:t>
      </w:r>
      <w:proofErr w:type="spellEnd"/>
      <w:r w:rsidRPr="00747FB5">
        <w:t>.</w:t>
      </w:r>
    </w:p>
    <w:p w14:paraId="04C48FA9" w14:textId="77777777" w:rsidR="00FF72BD" w:rsidRPr="00747FB5" w:rsidRDefault="00FF72BD" w:rsidP="00FF72BD">
      <w:r w:rsidRPr="00747FB5">
        <w:t xml:space="preserve">Mask specific configuration information shall be stored in </w:t>
      </w:r>
      <w:proofErr w:type="spellStart"/>
      <w:r w:rsidRPr="00747FB5">
        <w:rPr>
          <w:rStyle w:val="Courier"/>
        </w:rPr>
        <w:t>MaskConfigurationProperty</w:t>
      </w:r>
      <w:proofErr w:type="spellEnd"/>
      <w:r w:rsidRPr="00747FB5">
        <w:rPr>
          <w:rStyle w:val="Courier"/>
        </w:rPr>
        <w:t xml:space="preserve"> </w:t>
      </w:r>
      <w:r w:rsidRPr="00747FB5">
        <w:t>associated with the mask item.</w:t>
      </w:r>
    </w:p>
    <w:p w14:paraId="03C7F933" w14:textId="77777777" w:rsidR="00FF72BD" w:rsidRPr="00747FB5" w:rsidRDefault="00FF72BD" w:rsidP="00FF72BD">
      <w:proofErr w:type="spellStart"/>
      <w:r w:rsidRPr="00747FB5">
        <w:rPr>
          <w:rStyle w:val="Courier"/>
        </w:rPr>
        <w:t>bits_per_pixel</w:t>
      </w:r>
      <w:proofErr w:type="spellEnd"/>
      <w:r w:rsidRPr="00747FB5">
        <w:t xml:space="preserve"> and byte packing are defined as follows:</w:t>
      </w:r>
    </w:p>
    <w:p w14:paraId="29AFD2D9" w14:textId="77777777" w:rsidR="00FF72BD" w:rsidRPr="00747FB5" w:rsidRDefault="00FF72BD" w:rsidP="005519F4">
      <w:pPr>
        <w:pStyle w:val="ListParagraph"/>
        <w:numPr>
          <w:ilvl w:val="0"/>
          <w:numId w:val="13"/>
        </w:numPr>
        <w:rPr>
          <w:lang w:eastAsia="ja-JP"/>
        </w:rPr>
      </w:pPr>
      <w:r w:rsidRPr="00747FB5">
        <w:rPr>
          <w:lang w:eastAsia="ja-JP"/>
        </w:rPr>
        <w:t xml:space="preserve">when </w:t>
      </w:r>
      <w:proofErr w:type="spellStart"/>
      <w:r w:rsidRPr="00747FB5">
        <w:rPr>
          <w:rStyle w:val="Courier"/>
        </w:rPr>
        <w:t>bits_per_pixel</w:t>
      </w:r>
      <w:proofErr w:type="spellEnd"/>
      <w:r w:rsidRPr="00747FB5">
        <w:rPr>
          <w:lang w:eastAsia="ja-JP"/>
        </w:rPr>
        <w:t xml:space="preserve"> of </w:t>
      </w:r>
      <w:proofErr w:type="spellStart"/>
      <w:r w:rsidRPr="00747FB5">
        <w:rPr>
          <w:rStyle w:val="Courier"/>
        </w:rPr>
        <w:t>MaskConfigurationProperty</w:t>
      </w:r>
      <w:proofErr w:type="spellEnd"/>
      <w:r w:rsidRPr="00747FB5">
        <w:rPr>
          <w:lang w:eastAsia="ja-JP"/>
        </w:rPr>
        <w:t xml:space="preserve"> equals to 1, 2 or 4; pixels packed per byte are 8, 4 or 2, respectively. Byte packing shall be in big-endian order. No padding shall be put at the end of each line if the mask width is not a multiple of 8 pixels. Only the last data byte shall be padded.</w:t>
      </w:r>
    </w:p>
    <w:p w14:paraId="5938A6F2" w14:textId="77777777" w:rsidR="00FF72BD" w:rsidRPr="00747FB5" w:rsidRDefault="00FF72BD" w:rsidP="005519F4">
      <w:pPr>
        <w:pStyle w:val="ListParagraph"/>
        <w:numPr>
          <w:ilvl w:val="0"/>
          <w:numId w:val="13"/>
        </w:numPr>
        <w:rPr>
          <w:lang w:eastAsia="ja-JP"/>
        </w:rPr>
      </w:pPr>
      <w:r w:rsidRPr="00747FB5">
        <w:rPr>
          <w:lang w:eastAsia="ja-JP"/>
        </w:rPr>
        <w:t xml:space="preserve">when </w:t>
      </w:r>
      <w:proofErr w:type="spellStart"/>
      <w:r w:rsidRPr="00747FB5">
        <w:rPr>
          <w:rStyle w:val="Courier"/>
        </w:rPr>
        <w:t>bits_per_pixel</w:t>
      </w:r>
      <w:proofErr w:type="spellEnd"/>
      <w:r w:rsidRPr="00747FB5">
        <w:rPr>
          <w:lang w:eastAsia="ja-JP"/>
        </w:rPr>
        <w:t xml:space="preserve"> of </w:t>
      </w:r>
      <w:proofErr w:type="spellStart"/>
      <w:r w:rsidRPr="00747FB5">
        <w:rPr>
          <w:rStyle w:val="Courier"/>
        </w:rPr>
        <w:t>MaskConfigurationProperty</w:t>
      </w:r>
      <w:proofErr w:type="spellEnd"/>
      <w:r w:rsidRPr="00747FB5">
        <w:rPr>
          <w:lang w:eastAsia="ja-JP"/>
        </w:rPr>
        <w:t xml:space="preserve"> equals to 8, 16 or 24; the mask value of a pixel is represented with 1, 2 or 3 bytes, respectively. Bytes of a pixel shall be serialized starting from the most significant byte.</w:t>
      </w:r>
    </w:p>
    <w:p w14:paraId="6D698321" w14:textId="69949C4E" w:rsidR="00FF72BD" w:rsidRPr="002431A6" w:rsidRDefault="00FF72BD" w:rsidP="00FF72BD">
      <w:r w:rsidRPr="00747FB5">
        <w:lastRenderedPageBreak/>
        <w:t xml:space="preserve">Pixel values shall be interpreted as defined in </w:t>
      </w:r>
      <w:r w:rsidR="00B279DB" w:rsidRPr="002431A6">
        <w:fldChar w:fldCharType="begin"/>
      </w:r>
      <w:r w:rsidR="00B279DB" w:rsidRPr="002431A6">
        <w:instrText xml:space="preserve"> REF _Ref115791672 \r \h </w:instrText>
      </w:r>
      <w:r w:rsidR="0093647C" w:rsidRPr="002431A6">
        <w:instrText xml:space="preserve"> \* MERGEFORMAT </w:instrText>
      </w:r>
      <w:r w:rsidR="00B279DB" w:rsidRPr="002431A6">
        <w:fldChar w:fldCharType="separate"/>
      </w:r>
      <w:r w:rsidR="00774D12">
        <w:t>11.2.1</w:t>
      </w:r>
      <w:r w:rsidR="00B279DB" w:rsidRPr="002431A6">
        <w:fldChar w:fldCharType="end"/>
      </w:r>
      <w:r w:rsidRPr="002431A6">
        <w:t>.</w:t>
      </w:r>
    </w:p>
    <w:p w14:paraId="03D87471" w14:textId="77777777" w:rsidR="00FF72BD" w:rsidRPr="002431A6" w:rsidRDefault="00FF72BD" w:rsidP="00FF72BD">
      <w:pPr>
        <w:pStyle w:val="Heading4"/>
      </w:pPr>
      <w:r w:rsidRPr="002431A6">
        <w:t>Mask configuration item property</w:t>
      </w:r>
    </w:p>
    <w:p w14:paraId="21F7B273" w14:textId="77777777" w:rsidR="00FF72BD" w:rsidRPr="002431A6" w:rsidRDefault="00FF72BD" w:rsidP="00FF72BD">
      <w:pPr>
        <w:pStyle w:val="Heading5"/>
      </w:pPr>
      <w:r w:rsidRPr="002431A6">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FF72BD" w:rsidRPr="002431A6" w14:paraId="147E9DE6" w14:textId="77777777" w:rsidTr="000C5465">
        <w:tc>
          <w:tcPr>
            <w:tcW w:w="2790" w:type="dxa"/>
          </w:tcPr>
          <w:p w14:paraId="36859D60" w14:textId="77777777" w:rsidR="00FF72BD" w:rsidRPr="002431A6" w:rsidRDefault="00FF72BD" w:rsidP="000C5465">
            <w:pPr>
              <w:pStyle w:val="BoxTable"/>
            </w:pPr>
            <w:r w:rsidRPr="002431A6">
              <w:t xml:space="preserve">Box type: </w:t>
            </w:r>
          </w:p>
        </w:tc>
        <w:tc>
          <w:tcPr>
            <w:tcW w:w="6962" w:type="dxa"/>
          </w:tcPr>
          <w:p w14:paraId="3EF33D2C" w14:textId="77777777" w:rsidR="00FF72BD" w:rsidRPr="002431A6" w:rsidRDefault="00FF72BD" w:rsidP="000C5465">
            <w:pPr>
              <w:pStyle w:val="BoxTable"/>
              <w:rPr>
                <w:rStyle w:val="Courier"/>
              </w:rPr>
            </w:pPr>
            <w:r w:rsidRPr="002431A6">
              <w:rPr>
                <w:rStyle w:val="Courier"/>
              </w:rPr>
              <w:t>'</w:t>
            </w:r>
            <w:proofErr w:type="spellStart"/>
            <w:r w:rsidRPr="002431A6">
              <w:rPr>
                <w:rStyle w:val="Courier"/>
              </w:rPr>
              <w:t>mskC</w:t>
            </w:r>
            <w:proofErr w:type="spellEnd"/>
            <w:r w:rsidRPr="002431A6">
              <w:rPr>
                <w:rStyle w:val="Courier"/>
              </w:rPr>
              <w:t>'</w:t>
            </w:r>
          </w:p>
        </w:tc>
      </w:tr>
      <w:tr w:rsidR="00FF72BD" w:rsidRPr="002431A6" w14:paraId="2CBCF209" w14:textId="77777777" w:rsidTr="000C5465">
        <w:tc>
          <w:tcPr>
            <w:tcW w:w="2790" w:type="dxa"/>
          </w:tcPr>
          <w:p w14:paraId="587C3D05" w14:textId="77777777" w:rsidR="00FF72BD" w:rsidRPr="002431A6" w:rsidRDefault="00FF72BD" w:rsidP="000C5465">
            <w:pPr>
              <w:pStyle w:val="BoxTable"/>
            </w:pPr>
            <w:r w:rsidRPr="002431A6">
              <w:t>Property type:</w:t>
            </w:r>
          </w:p>
        </w:tc>
        <w:tc>
          <w:tcPr>
            <w:tcW w:w="6962" w:type="dxa"/>
          </w:tcPr>
          <w:p w14:paraId="313DD90F" w14:textId="77777777" w:rsidR="00FF72BD" w:rsidRPr="002431A6" w:rsidRDefault="00FF72BD" w:rsidP="000C5465">
            <w:pPr>
              <w:pStyle w:val="BoxTable"/>
            </w:pPr>
            <w:r w:rsidRPr="002431A6">
              <w:t>Descriptive item property</w:t>
            </w:r>
          </w:p>
        </w:tc>
      </w:tr>
      <w:tr w:rsidR="00FF72BD" w:rsidRPr="002431A6" w14:paraId="53ED5D2F" w14:textId="77777777" w:rsidTr="000C5465">
        <w:tc>
          <w:tcPr>
            <w:tcW w:w="2790" w:type="dxa"/>
          </w:tcPr>
          <w:p w14:paraId="679E1816" w14:textId="77777777" w:rsidR="00FF72BD" w:rsidRPr="002431A6" w:rsidRDefault="00FF72BD" w:rsidP="000C5465">
            <w:pPr>
              <w:pStyle w:val="BoxTable"/>
            </w:pPr>
            <w:r w:rsidRPr="002431A6">
              <w:t xml:space="preserve">Container: </w:t>
            </w:r>
          </w:p>
        </w:tc>
        <w:tc>
          <w:tcPr>
            <w:tcW w:w="6962" w:type="dxa"/>
          </w:tcPr>
          <w:p w14:paraId="370EF582" w14:textId="77777777" w:rsidR="00FF72BD" w:rsidRPr="002431A6" w:rsidRDefault="00FF72BD" w:rsidP="000C5465">
            <w:pPr>
              <w:pStyle w:val="BoxTable"/>
            </w:pPr>
            <w:proofErr w:type="spellStart"/>
            <w:r w:rsidRPr="002431A6">
              <w:rPr>
                <w:rStyle w:val="Courier"/>
              </w:rPr>
              <w:t>ItemPropertyContainerBox</w:t>
            </w:r>
            <w:proofErr w:type="spellEnd"/>
          </w:p>
        </w:tc>
      </w:tr>
      <w:tr w:rsidR="00FF72BD" w:rsidRPr="002431A6" w14:paraId="5A61F532" w14:textId="77777777" w:rsidTr="000C5465">
        <w:tc>
          <w:tcPr>
            <w:tcW w:w="2790" w:type="dxa"/>
          </w:tcPr>
          <w:p w14:paraId="541CAF90" w14:textId="77777777" w:rsidR="00FF72BD" w:rsidRPr="002431A6" w:rsidRDefault="00FF72BD" w:rsidP="000C5465">
            <w:pPr>
              <w:pStyle w:val="BoxTable"/>
            </w:pPr>
            <w:r w:rsidRPr="002431A6">
              <w:t xml:space="preserve">Mandatory (per item): </w:t>
            </w:r>
          </w:p>
        </w:tc>
        <w:tc>
          <w:tcPr>
            <w:tcW w:w="6962" w:type="dxa"/>
          </w:tcPr>
          <w:p w14:paraId="6B87F8D5" w14:textId="77777777" w:rsidR="00FF72BD" w:rsidRPr="002431A6" w:rsidRDefault="00FF72BD" w:rsidP="000C5465">
            <w:pPr>
              <w:pStyle w:val="BoxTable"/>
            </w:pPr>
            <w:r w:rsidRPr="002431A6">
              <w:rPr>
                <w:rFonts w:cs="Arial"/>
              </w:rPr>
              <w:t xml:space="preserve">Yes, for an image item of type </w:t>
            </w:r>
            <w:r w:rsidRPr="002431A6">
              <w:rPr>
                <w:rStyle w:val="Courier"/>
              </w:rPr>
              <w:t>'</w:t>
            </w:r>
            <w:proofErr w:type="spellStart"/>
            <w:r w:rsidRPr="002431A6">
              <w:rPr>
                <w:rStyle w:val="Courier"/>
              </w:rPr>
              <w:t>mski</w:t>
            </w:r>
            <w:proofErr w:type="spellEnd"/>
            <w:r w:rsidRPr="002431A6">
              <w:rPr>
                <w:rStyle w:val="Courier"/>
              </w:rPr>
              <w:t>'</w:t>
            </w:r>
          </w:p>
        </w:tc>
      </w:tr>
      <w:tr w:rsidR="00FF72BD" w:rsidRPr="002431A6" w14:paraId="11BCF89F" w14:textId="77777777" w:rsidTr="000C5465">
        <w:tc>
          <w:tcPr>
            <w:tcW w:w="2790" w:type="dxa"/>
          </w:tcPr>
          <w:p w14:paraId="7B0855B4" w14:textId="77777777" w:rsidR="00FF72BD" w:rsidRPr="002431A6" w:rsidRDefault="00FF72BD" w:rsidP="000C5465">
            <w:pPr>
              <w:pStyle w:val="BoxTable"/>
            </w:pPr>
            <w:r w:rsidRPr="002431A6">
              <w:t>Quantity (per item):</w:t>
            </w:r>
          </w:p>
        </w:tc>
        <w:tc>
          <w:tcPr>
            <w:tcW w:w="6962" w:type="dxa"/>
          </w:tcPr>
          <w:p w14:paraId="09CCD2BB" w14:textId="77777777" w:rsidR="00FF72BD" w:rsidRPr="002431A6" w:rsidRDefault="00FF72BD" w:rsidP="000C5465">
            <w:pPr>
              <w:pStyle w:val="BoxTable"/>
            </w:pPr>
            <w:r w:rsidRPr="002431A6">
              <w:rPr>
                <w:rFonts w:cs="Arial"/>
              </w:rPr>
              <w:t xml:space="preserve">One, for an image item of type </w:t>
            </w:r>
            <w:r w:rsidRPr="002431A6">
              <w:rPr>
                <w:rStyle w:val="Courier"/>
              </w:rPr>
              <w:t>'</w:t>
            </w:r>
            <w:proofErr w:type="spellStart"/>
            <w:r w:rsidRPr="002431A6">
              <w:rPr>
                <w:rStyle w:val="Courier"/>
              </w:rPr>
              <w:t>mski</w:t>
            </w:r>
            <w:proofErr w:type="spellEnd"/>
            <w:r w:rsidRPr="002431A6">
              <w:rPr>
                <w:rStyle w:val="Courier"/>
              </w:rPr>
              <w:t>'</w:t>
            </w:r>
          </w:p>
        </w:tc>
      </w:tr>
      <w:tr w:rsidR="00FF72BD" w:rsidRPr="002431A6" w14:paraId="3A263774" w14:textId="77777777" w:rsidTr="000C5465">
        <w:tc>
          <w:tcPr>
            <w:tcW w:w="2790" w:type="dxa"/>
          </w:tcPr>
          <w:p w14:paraId="199AB771" w14:textId="77777777" w:rsidR="00FF72BD" w:rsidRPr="002431A6" w:rsidRDefault="00FF72BD" w:rsidP="000C5465">
            <w:pPr>
              <w:pStyle w:val="BoxTable"/>
            </w:pPr>
          </w:p>
        </w:tc>
        <w:tc>
          <w:tcPr>
            <w:tcW w:w="6962" w:type="dxa"/>
          </w:tcPr>
          <w:p w14:paraId="5F7C2F0F" w14:textId="77777777" w:rsidR="00FF72BD" w:rsidRPr="002431A6" w:rsidRDefault="00FF72BD" w:rsidP="000C5465">
            <w:pPr>
              <w:pStyle w:val="BoxTable"/>
            </w:pPr>
          </w:p>
        </w:tc>
      </w:tr>
    </w:tbl>
    <w:p w14:paraId="672A3148" w14:textId="77777777" w:rsidR="00FF72BD" w:rsidRPr="002431A6" w:rsidRDefault="00FF72BD" w:rsidP="00FF72BD">
      <w:r w:rsidRPr="002431A6">
        <w:t xml:space="preserve">Each image item of type </w:t>
      </w:r>
      <w:r w:rsidRPr="002431A6">
        <w:rPr>
          <w:rStyle w:val="Courier"/>
        </w:rPr>
        <w:t>'</w:t>
      </w:r>
      <w:proofErr w:type="spellStart"/>
      <w:r w:rsidRPr="002431A6">
        <w:rPr>
          <w:rStyle w:val="Courier"/>
        </w:rPr>
        <w:t>mski</w:t>
      </w:r>
      <w:proofErr w:type="spellEnd"/>
      <w:r w:rsidRPr="002431A6">
        <w:rPr>
          <w:rStyle w:val="Courier"/>
        </w:rPr>
        <w:t>'</w:t>
      </w:r>
      <w:r w:rsidRPr="002431A6">
        <w:rPr>
          <w:rFonts w:ascii="Courier New" w:hAnsi="Courier New" w:cs="Courier New"/>
        </w:rPr>
        <w:t xml:space="preserve"> </w:t>
      </w:r>
      <w:r w:rsidRPr="002431A6">
        <w:t xml:space="preserve">shall have an associated </w:t>
      </w:r>
      <w:proofErr w:type="spellStart"/>
      <w:r w:rsidRPr="002431A6">
        <w:rPr>
          <w:rStyle w:val="Courier"/>
        </w:rPr>
        <w:t>MaskConfigurationProperty</w:t>
      </w:r>
      <w:proofErr w:type="spellEnd"/>
      <w:r w:rsidRPr="002431A6">
        <w:t>.</w:t>
      </w:r>
    </w:p>
    <w:p w14:paraId="58B196AF" w14:textId="77777777" w:rsidR="00FF72BD" w:rsidRPr="002431A6" w:rsidRDefault="00FF72BD" w:rsidP="00FF72BD">
      <w:r w:rsidRPr="002431A6">
        <w:t xml:space="preserve">The </w:t>
      </w:r>
      <w:proofErr w:type="spellStart"/>
      <w:r w:rsidRPr="002431A6">
        <w:rPr>
          <w:rStyle w:val="Courier"/>
        </w:rPr>
        <w:t>MaskConfigurationProperty</w:t>
      </w:r>
      <w:proofErr w:type="spellEnd"/>
      <w:r w:rsidRPr="002431A6">
        <w:t xml:space="preserve"> provides information required to generate the mask of the associated mask item.</w:t>
      </w:r>
    </w:p>
    <w:p w14:paraId="2FEE9742" w14:textId="77777777" w:rsidR="00FF72BD" w:rsidRPr="002431A6" w:rsidRDefault="00FF72BD" w:rsidP="00FF72BD">
      <w:r w:rsidRPr="002431A6">
        <w:rPr>
          <w:rStyle w:val="Courier"/>
        </w:rPr>
        <w:t>essential</w:t>
      </w:r>
      <w:r w:rsidRPr="002431A6">
        <w:t xml:space="preserve"> shall be equal to 1 for a </w:t>
      </w:r>
      <w:proofErr w:type="spellStart"/>
      <w:r w:rsidRPr="002431A6">
        <w:rPr>
          <w:rStyle w:val="Courier"/>
        </w:rPr>
        <w:t>MaskConfigurationProperty</w:t>
      </w:r>
      <w:proofErr w:type="spellEnd"/>
      <w:r w:rsidRPr="002431A6">
        <w:t>.</w:t>
      </w:r>
    </w:p>
    <w:p w14:paraId="6F2D9717" w14:textId="77777777" w:rsidR="00FF72BD" w:rsidRPr="002431A6" w:rsidRDefault="00FF72BD" w:rsidP="00FF72BD">
      <w:pPr>
        <w:pStyle w:val="Heading5"/>
      </w:pPr>
      <w:r w:rsidRPr="002431A6">
        <w:t>Syntax</w:t>
      </w:r>
    </w:p>
    <w:p w14:paraId="430A3E92" w14:textId="77777777" w:rsidR="00FF72BD" w:rsidRPr="002431A6" w:rsidRDefault="00FF72BD" w:rsidP="00FF72BD">
      <w:pPr>
        <w:pStyle w:val="code0"/>
        <w:rPr>
          <w:rFonts w:eastAsia="Calibri"/>
          <w:noProof w:val="0"/>
          <w:sz w:val="22"/>
        </w:rPr>
      </w:pPr>
      <w:r w:rsidRPr="002431A6">
        <w:rPr>
          <w:rFonts w:eastAsia="Calibri"/>
          <w:noProof w:val="0"/>
          <w:sz w:val="22"/>
        </w:rPr>
        <w:t xml:space="preserve">aligned(8) class </w:t>
      </w:r>
      <w:proofErr w:type="spellStart"/>
      <w:r w:rsidRPr="002431A6">
        <w:rPr>
          <w:rFonts w:eastAsia="Calibri"/>
          <w:noProof w:val="0"/>
          <w:sz w:val="22"/>
        </w:rPr>
        <w:t>MaskConfigurationProperty</w:t>
      </w:r>
      <w:proofErr w:type="spellEnd"/>
      <w:r w:rsidRPr="002431A6">
        <w:rPr>
          <w:rFonts w:eastAsia="Calibri"/>
          <w:noProof w:val="0"/>
          <w:sz w:val="22"/>
        </w:rPr>
        <w:br/>
        <w:t xml:space="preserve">extends </w:t>
      </w:r>
      <w:proofErr w:type="spellStart"/>
      <w:r w:rsidRPr="002431A6">
        <w:rPr>
          <w:rFonts w:eastAsia="Calibri"/>
          <w:noProof w:val="0"/>
          <w:sz w:val="22"/>
        </w:rPr>
        <w:t>ItemFullProperty</w:t>
      </w:r>
      <w:proofErr w:type="spellEnd"/>
      <w:r w:rsidRPr="002431A6">
        <w:rPr>
          <w:rFonts w:eastAsia="Calibri"/>
          <w:noProof w:val="0"/>
          <w:sz w:val="22"/>
        </w:rPr>
        <w:t>(</w:t>
      </w:r>
      <w:r w:rsidRPr="002431A6">
        <w:rPr>
          <w:rStyle w:val="Courier"/>
        </w:rPr>
        <w:t>'</w:t>
      </w:r>
      <w:proofErr w:type="spellStart"/>
      <w:r w:rsidRPr="002431A6">
        <w:rPr>
          <w:rFonts w:eastAsia="Calibri"/>
          <w:noProof w:val="0"/>
          <w:sz w:val="22"/>
        </w:rPr>
        <w:t>mskC</w:t>
      </w:r>
      <w:proofErr w:type="spellEnd"/>
      <w:r w:rsidRPr="002431A6">
        <w:rPr>
          <w:rStyle w:val="Courier"/>
        </w:rPr>
        <w:t>'</w:t>
      </w:r>
      <w:r w:rsidRPr="002431A6">
        <w:rPr>
          <w:rFonts w:eastAsia="Calibri"/>
          <w:noProof w:val="0"/>
          <w:sz w:val="22"/>
        </w:rPr>
        <w:t>, version = 0, flags = 0){</w:t>
      </w:r>
      <w:r w:rsidRPr="002431A6">
        <w:rPr>
          <w:rFonts w:eastAsia="Calibri"/>
          <w:noProof w:val="0"/>
          <w:sz w:val="22"/>
        </w:rPr>
        <w:br/>
      </w:r>
      <w:r w:rsidRPr="002431A6">
        <w:rPr>
          <w:rFonts w:eastAsia="Calibri"/>
          <w:noProof w:val="0"/>
          <w:sz w:val="22"/>
        </w:rPr>
        <w:tab/>
        <w:t xml:space="preserve">unsigned int(8) </w:t>
      </w:r>
      <w:proofErr w:type="spellStart"/>
      <w:r w:rsidRPr="002431A6">
        <w:rPr>
          <w:rFonts w:eastAsia="Calibri"/>
          <w:noProof w:val="0"/>
          <w:sz w:val="22"/>
        </w:rPr>
        <w:t>bits_per_pixel</w:t>
      </w:r>
      <w:proofErr w:type="spellEnd"/>
      <w:r w:rsidRPr="002431A6">
        <w:rPr>
          <w:rFonts w:eastAsia="Calibri"/>
          <w:noProof w:val="0"/>
          <w:sz w:val="22"/>
        </w:rPr>
        <w:t>;</w:t>
      </w:r>
      <w:r w:rsidRPr="002431A6">
        <w:rPr>
          <w:rFonts w:eastAsia="Calibri"/>
          <w:noProof w:val="0"/>
          <w:sz w:val="22"/>
        </w:rPr>
        <w:br/>
        <w:t>}</w:t>
      </w:r>
    </w:p>
    <w:p w14:paraId="7B0F528F" w14:textId="77777777" w:rsidR="00FF72BD" w:rsidRPr="002431A6" w:rsidRDefault="00FF72BD" w:rsidP="00FF72BD">
      <w:pPr>
        <w:pStyle w:val="Heading5"/>
      </w:pPr>
      <w:r w:rsidRPr="002431A6">
        <w:t>Semantics</w:t>
      </w:r>
    </w:p>
    <w:p w14:paraId="003B32C2" w14:textId="046EA360" w:rsidR="00FF72BD" w:rsidRPr="002431A6" w:rsidRDefault="00FF72BD" w:rsidP="00FF72BD">
      <w:pPr>
        <w:pStyle w:val="fields"/>
      </w:pPr>
      <w:proofErr w:type="spellStart"/>
      <w:r w:rsidRPr="002431A6">
        <w:rPr>
          <w:rStyle w:val="Courier"/>
        </w:rPr>
        <w:t>bits_per_pixel</w:t>
      </w:r>
      <w:proofErr w:type="spellEnd"/>
      <w:r w:rsidRPr="002431A6">
        <w:t xml:space="preserve"> provides the number of bits per pixel. It shall be 1, 2, 4, 8, 16 or 24. Other values are reserved.</w:t>
      </w:r>
    </w:p>
    <w:p w14:paraId="3C396A3C" w14:textId="5A359671" w:rsidR="001974F0" w:rsidRPr="00DF5C92" w:rsidRDefault="001974F0" w:rsidP="001974F0">
      <w:pPr>
        <w:pStyle w:val="Heading2"/>
      </w:pPr>
      <w:bookmarkStart w:id="384" w:name="_Ref115884200"/>
      <w:bookmarkStart w:id="385" w:name="_Toc142560390"/>
      <w:bookmarkStart w:id="386" w:name="_Toc142560671"/>
      <w:bookmarkStart w:id="387" w:name="_Toc142573593"/>
      <w:r w:rsidRPr="002431A6">
        <w:t>Region</w:t>
      </w:r>
      <w:r w:rsidR="000C5465" w:rsidRPr="002431A6">
        <w:t>s</w:t>
      </w:r>
      <w:r w:rsidRPr="002431A6">
        <w:t xml:space="preserve"> and </w:t>
      </w:r>
      <w:r w:rsidR="00A82ADD" w:rsidRPr="002431A6">
        <w:t xml:space="preserve">region </w:t>
      </w:r>
      <w:r w:rsidRPr="002431A6">
        <w:t>annotation</w:t>
      </w:r>
      <w:r w:rsidR="000C5465" w:rsidRPr="00DF5C92">
        <w:t>s</w:t>
      </w:r>
      <w:r w:rsidRPr="00DF5C92">
        <w:t xml:space="preserve"> for </w:t>
      </w:r>
      <w:r w:rsidR="00507067" w:rsidRPr="00DF5C92">
        <w:t xml:space="preserve">an </w:t>
      </w:r>
      <w:r w:rsidRPr="00DF5C92">
        <w:t>image item</w:t>
      </w:r>
      <w:bookmarkEnd w:id="384"/>
      <w:bookmarkEnd w:id="385"/>
      <w:bookmarkEnd w:id="386"/>
      <w:bookmarkEnd w:id="387"/>
    </w:p>
    <w:p w14:paraId="0FE9E813" w14:textId="79106107" w:rsidR="000C5465" w:rsidRPr="002431A6" w:rsidRDefault="000C5465" w:rsidP="001974F0">
      <w:pPr>
        <w:pStyle w:val="Heading3"/>
      </w:pPr>
      <w:bookmarkStart w:id="388" w:name="_Toc142560391"/>
      <w:bookmarkStart w:id="389" w:name="_Toc142560672"/>
      <w:bookmarkStart w:id="390" w:name="_Toc142573594"/>
      <w:r w:rsidRPr="00DF5C92">
        <w:t>General</w:t>
      </w:r>
      <w:bookmarkEnd w:id="388"/>
      <w:bookmarkEnd w:id="389"/>
      <w:bookmarkEnd w:id="390"/>
    </w:p>
    <w:p w14:paraId="1300D226" w14:textId="77777777" w:rsidR="000C5465" w:rsidRPr="002431A6" w:rsidRDefault="000C5465" w:rsidP="000C5465">
      <w:r w:rsidRPr="002431A6">
        <w:t>A region annotation consists in metadata or image items associated with one or more regions of an image item.</w:t>
      </w:r>
    </w:p>
    <w:p w14:paraId="218AADA2" w14:textId="77777777" w:rsidR="000C5465" w:rsidRPr="002431A6" w:rsidRDefault="000C5465" w:rsidP="000C5465">
      <w:r w:rsidRPr="002431A6">
        <w:t>A region annotation may be associated with one or more regions of an image item by:</w:t>
      </w:r>
    </w:p>
    <w:p w14:paraId="6033F1AC" w14:textId="1AEF1005" w:rsidR="000C5465" w:rsidRPr="002431A6" w:rsidRDefault="000C5465" w:rsidP="005519F4">
      <w:pPr>
        <w:pStyle w:val="ListParagraph"/>
        <w:numPr>
          <w:ilvl w:val="0"/>
          <w:numId w:val="14"/>
        </w:numPr>
      </w:pPr>
      <w:r w:rsidRPr="002431A6">
        <w:t>describing in a region item the geometry of one or more regions</w:t>
      </w:r>
      <w:r w:rsidR="00CA749B" w:rsidRPr="002431A6">
        <w:t xml:space="preserve">, as defined in </w:t>
      </w:r>
      <w:r w:rsidR="00CA749B" w:rsidRPr="002431A6">
        <w:fldChar w:fldCharType="begin"/>
      </w:r>
      <w:r w:rsidR="00CA749B" w:rsidRPr="002431A6">
        <w:instrText xml:space="preserve"> REF _Ref116385836 \r \h </w:instrText>
      </w:r>
      <w:r w:rsidR="008115C9" w:rsidRPr="002431A6">
        <w:instrText xml:space="preserve"> \* MERGEFORMAT </w:instrText>
      </w:r>
      <w:r w:rsidR="00CA749B" w:rsidRPr="002431A6">
        <w:fldChar w:fldCharType="separate"/>
      </w:r>
      <w:r w:rsidR="00774D12">
        <w:t>11.3.2</w:t>
      </w:r>
      <w:r w:rsidR="00CA749B" w:rsidRPr="002431A6">
        <w:fldChar w:fldCharType="end"/>
      </w:r>
      <w:r w:rsidRPr="002431A6">
        <w:t>;</w:t>
      </w:r>
    </w:p>
    <w:p w14:paraId="43CB3AD0" w14:textId="02F22186" w:rsidR="000C5465" w:rsidRPr="002431A6" w:rsidRDefault="000C5465" w:rsidP="005519F4">
      <w:pPr>
        <w:pStyle w:val="ListParagraph"/>
        <w:numPr>
          <w:ilvl w:val="0"/>
          <w:numId w:val="14"/>
        </w:numPr>
      </w:pPr>
      <w:r w:rsidRPr="002431A6">
        <w:t xml:space="preserve">associating the region item </w:t>
      </w:r>
      <w:r w:rsidR="0093647C" w:rsidRPr="002431A6">
        <w:t>(or a derived region item using the region item as input</w:t>
      </w:r>
      <w:r w:rsidR="00CA749B" w:rsidRPr="002431A6">
        <w:t xml:space="preserve"> as defined in </w:t>
      </w:r>
      <w:r w:rsidR="00CA749B" w:rsidRPr="002431A6">
        <w:fldChar w:fldCharType="begin"/>
      </w:r>
      <w:r w:rsidR="00CA749B" w:rsidRPr="002431A6">
        <w:instrText xml:space="preserve"> REF _Ref116385859 \r \h </w:instrText>
      </w:r>
      <w:r w:rsidR="008115C9" w:rsidRPr="002431A6">
        <w:instrText xml:space="preserve"> \* MERGEFORMAT </w:instrText>
      </w:r>
      <w:r w:rsidR="00CA749B" w:rsidRPr="002431A6">
        <w:fldChar w:fldCharType="separate"/>
      </w:r>
      <w:r w:rsidR="00774D12">
        <w:t>11.3.3</w:t>
      </w:r>
      <w:r w:rsidR="00CA749B" w:rsidRPr="002431A6">
        <w:fldChar w:fldCharType="end"/>
      </w:r>
      <w:r w:rsidR="0093647C" w:rsidRPr="002431A6">
        <w:t xml:space="preserve">) </w:t>
      </w:r>
      <w:r w:rsidRPr="002431A6">
        <w:t xml:space="preserve">with the image item it describes using the </w:t>
      </w:r>
      <w:r w:rsidRPr="002431A6">
        <w:rPr>
          <w:rStyle w:val="Courier"/>
        </w:rPr>
        <w:t>'</w:t>
      </w:r>
      <w:proofErr w:type="spellStart"/>
      <w:r w:rsidRPr="002431A6">
        <w:rPr>
          <w:rStyle w:val="Courier"/>
        </w:rPr>
        <w:t>cdsc</w:t>
      </w:r>
      <w:proofErr w:type="spellEnd"/>
      <w:r w:rsidRPr="002431A6">
        <w:rPr>
          <w:rStyle w:val="Courier"/>
        </w:rPr>
        <w:t>'</w:t>
      </w:r>
      <w:r w:rsidRPr="002431A6">
        <w:t xml:space="preserve"> (content describes) item reference from the region item </w:t>
      </w:r>
      <w:r w:rsidR="00CA749B" w:rsidRPr="002431A6">
        <w:t xml:space="preserve">(or derived region item) </w:t>
      </w:r>
      <w:r w:rsidRPr="002431A6">
        <w:t>to the image item; and,</w:t>
      </w:r>
    </w:p>
    <w:p w14:paraId="669C038B" w14:textId="35520913" w:rsidR="000C5465" w:rsidRPr="002431A6" w:rsidRDefault="000C5465" w:rsidP="005519F4">
      <w:pPr>
        <w:pStyle w:val="ListParagraph"/>
        <w:numPr>
          <w:ilvl w:val="0"/>
          <w:numId w:val="14"/>
        </w:numPr>
      </w:pPr>
      <w:r w:rsidRPr="002431A6">
        <w:t>associating any or all of the following with the region item</w:t>
      </w:r>
      <w:r w:rsidR="0093647C" w:rsidRPr="002431A6">
        <w:t xml:space="preserve"> (or the derived region item)</w:t>
      </w:r>
      <w:r w:rsidRPr="002431A6">
        <w:t>:</w:t>
      </w:r>
    </w:p>
    <w:p w14:paraId="0A40DE5D" w14:textId="77777777" w:rsidR="000C5465" w:rsidRPr="002431A6" w:rsidRDefault="000C5465" w:rsidP="005519F4">
      <w:pPr>
        <w:pStyle w:val="ListParagraph"/>
        <w:numPr>
          <w:ilvl w:val="1"/>
          <w:numId w:val="15"/>
        </w:numPr>
      </w:pPr>
      <w:r w:rsidRPr="002431A6">
        <w:t xml:space="preserve">descriptive image properties, using the </w:t>
      </w:r>
      <w:proofErr w:type="spellStart"/>
      <w:r w:rsidRPr="002431A6">
        <w:rPr>
          <w:rStyle w:val="Courier"/>
        </w:rPr>
        <w:t>ItemPropertyAssociationBox</w:t>
      </w:r>
      <w:proofErr w:type="spellEnd"/>
      <w:r w:rsidRPr="002431A6">
        <w:t>;</w:t>
      </w:r>
    </w:p>
    <w:p w14:paraId="759F5AB7" w14:textId="77777777" w:rsidR="000C5465" w:rsidRPr="002431A6" w:rsidRDefault="000C5465" w:rsidP="000C5465">
      <w:pPr>
        <w:pStyle w:val="Note"/>
      </w:pPr>
      <w:r w:rsidRPr="002431A6">
        <w:t>NOTE</w:t>
      </w:r>
      <w:r w:rsidRPr="002431A6">
        <w:tab/>
        <w:t xml:space="preserve">For instance, a region annotation can use a </w:t>
      </w:r>
      <w:proofErr w:type="spellStart"/>
      <w:r w:rsidRPr="002431A6">
        <w:rPr>
          <w:rStyle w:val="Courier"/>
        </w:rPr>
        <w:t>UserDescriptionProperty</w:t>
      </w:r>
      <w:proofErr w:type="spellEnd"/>
      <w:r w:rsidRPr="002431A6">
        <w:t xml:space="preserve"> to associate a </w:t>
      </w:r>
      <w:proofErr w:type="gramStart"/>
      <w:r w:rsidRPr="002431A6">
        <w:t>description/tags</w:t>
      </w:r>
      <w:proofErr w:type="gramEnd"/>
      <w:r w:rsidRPr="002431A6">
        <w:t xml:space="preserve"> with a region of an image item.</w:t>
      </w:r>
    </w:p>
    <w:p w14:paraId="7D6822E0" w14:textId="77777777" w:rsidR="000C5465" w:rsidRPr="002431A6" w:rsidRDefault="000C5465" w:rsidP="005519F4">
      <w:pPr>
        <w:pStyle w:val="ListParagraph"/>
        <w:numPr>
          <w:ilvl w:val="1"/>
          <w:numId w:val="16"/>
        </w:numPr>
      </w:pPr>
      <w:r w:rsidRPr="002431A6">
        <w:t xml:space="preserve">metadata items, using an item reference of type </w:t>
      </w:r>
      <w:r w:rsidRPr="002431A6">
        <w:rPr>
          <w:rStyle w:val="Courier"/>
        </w:rPr>
        <w:t>'</w:t>
      </w:r>
      <w:proofErr w:type="spellStart"/>
      <w:r w:rsidRPr="002431A6">
        <w:rPr>
          <w:rStyle w:val="Courier"/>
        </w:rPr>
        <w:t>cdsc</w:t>
      </w:r>
      <w:proofErr w:type="spellEnd"/>
      <w:r w:rsidRPr="002431A6">
        <w:rPr>
          <w:rStyle w:val="Courier"/>
        </w:rPr>
        <w:t>'</w:t>
      </w:r>
      <w:r w:rsidRPr="002431A6">
        <w:t xml:space="preserve"> from the metadata item to the region item.</w:t>
      </w:r>
    </w:p>
    <w:p w14:paraId="1F0EEA15" w14:textId="77777777" w:rsidR="000C5465" w:rsidRPr="002431A6" w:rsidRDefault="000C5465" w:rsidP="005519F4">
      <w:pPr>
        <w:pStyle w:val="ListParagraph"/>
        <w:numPr>
          <w:ilvl w:val="1"/>
          <w:numId w:val="16"/>
        </w:numPr>
      </w:pPr>
      <w:r w:rsidRPr="002431A6">
        <w:lastRenderedPageBreak/>
        <w:t xml:space="preserve">image items or an entity group, using an item reference of type </w:t>
      </w:r>
      <w:r w:rsidRPr="002431A6">
        <w:rPr>
          <w:rStyle w:val="Courier"/>
        </w:rPr>
        <w:t>'</w:t>
      </w:r>
      <w:proofErr w:type="spellStart"/>
      <w:r w:rsidRPr="002431A6">
        <w:rPr>
          <w:rStyle w:val="Courier"/>
        </w:rPr>
        <w:t>eroi</w:t>
      </w:r>
      <w:proofErr w:type="spellEnd"/>
      <w:r w:rsidRPr="002431A6">
        <w:rPr>
          <w:rStyle w:val="Courier"/>
        </w:rPr>
        <w:t>'</w:t>
      </w:r>
      <w:r w:rsidRPr="002431A6">
        <w:t xml:space="preserve"> from the region item to the image item or entity group.</w:t>
      </w:r>
    </w:p>
    <w:p w14:paraId="1A36E11A" w14:textId="77777777" w:rsidR="000C5465" w:rsidRPr="002431A6" w:rsidRDefault="000C5465" w:rsidP="000C5465">
      <w:r w:rsidRPr="002431A6">
        <w:t>The region annotation applies to each region described in the region item individually.</w:t>
      </w:r>
    </w:p>
    <w:p w14:paraId="2BECFE38" w14:textId="6D4B335F" w:rsidR="00B277E8" w:rsidRPr="001A4EA3" w:rsidRDefault="000C5465" w:rsidP="000C5465">
      <w:r w:rsidRPr="002431A6">
        <w:t>The same region annotation may be associated with several image items by associating the same region item with multiple image items.</w:t>
      </w:r>
    </w:p>
    <w:p w14:paraId="01AD6434" w14:textId="31C5E4DE" w:rsidR="001974F0" w:rsidRDefault="001974F0" w:rsidP="001974F0">
      <w:pPr>
        <w:pStyle w:val="Heading3"/>
      </w:pPr>
      <w:bookmarkStart w:id="391" w:name="_Ref115859945"/>
      <w:bookmarkStart w:id="392" w:name="_Ref115859954"/>
      <w:bookmarkStart w:id="393" w:name="_Ref115870499"/>
      <w:bookmarkStart w:id="394" w:name="_Ref115882977"/>
      <w:bookmarkStart w:id="395" w:name="_Ref116385836"/>
      <w:bookmarkStart w:id="396" w:name="_Toc142560392"/>
      <w:bookmarkStart w:id="397" w:name="_Toc142560673"/>
      <w:bookmarkStart w:id="398" w:name="_Toc142573595"/>
      <w:r>
        <w:t>Region item</w:t>
      </w:r>
      <w:bookmarkEnd w:id="391"/>
      <w:bookmarkEnd w:id="392"/>
      <w:bookmarkEnd w:id="393"/>
      <w:bookmarkEnd w:id="394"/>
      <w:bookmarkEnd w:id="395"/>
      <w:bookmarkEnd w:id="396"/>
      <w:bookmarkEnd w:id="397"/>
      <w:bookmarkEnd w:id="398"/>
    </w:p>
    <w:p w14:paraId="5BE9D45D" w14:textId="31C8D304" w:rsidR="001974F0" w:rsidRPr="00DF5C92" w:rsidRDefault="001974F0" w:rsidP="001974F0">
      <w:pPr>
        <w:pStyle w:val="Heading4"/>
      </w:pPr>
      <w:r w:rsidRPr="00DF5C92">
        <w:t>Definition</w:t>
      </w:r>
    </w:p>
    <w:p w14:paraId="0587BA7D" w14:textId="77777777" w:rsidR="0053539F" w:rsidRPr="00DF5C92" w:rsidRDefault="0053539F" w:rsidP="0053539F">
      <w:r w:rsidRPr="00DF5C92">
        <w:t xml:space="preserve">An item with an </w:t>
      </w:r>
      <w:proofErr w:type="spellStart"/>
      <w:r w:rsidRPr="00DF5C92">
        <w:rPr>
          <w:rStyle w:val="Courier"/>
        </w:rPr>
        <w:t>item_type</w:t>
      </w:r>
      <w:proofErr w:type="spellEnd"/>
      <w:r w:rsidRPr="00DF5C92">
        <w:t xml:space="preserve"> value of </w:t>
      </w:r>
      <w:r w:rsidRPr="00DF5C92">
        <w:rPr>
          <w:rStyle w:val="Courier"/>
        </w:rPr>
        <w:t>'</w:t>
      </w:r>
      <w:proofErr w:type="spellStart"/>
      <w:r w:rsidRPr="00DF5C92">
        <w:rPr>
          <w:rStyle w:val="Courier"/>
        </w:rPr>
        <w:t>rgan</w:t>
      </w:r>
      <w:proofErr w:type="spellEnd"/>
      <w:r w:rsidRPr="00DF5C92">
        <w:rPr>
          <w:rStyle w:val="Courier"/>
        </w:rPr>
        <w:t>'</w:t>
      </w:r>
      <w:r w:rsidRPr="00DF5C92">
        <w:t xml:space="preserve"> is a region item that defines one or more regions of an image.</w:t>
      </w:r>
    </w:p>
    <w:p w14:paraId="35210706" w14:textId="77777777" w:rsidR="00A0654E" w:rsidRPr="00DF5C92" w:rsidRDefault="00A0654E" w:rsidP="00A0654E">
      <w:r w:rsidRPr="00DF5C92">
        <w:t>A region item allows associating a same set of item properties or other items or both with each individual region it defines inside an image. Item properties should only be associated with a region item when the property value for the region differs from the matching (explicit or implied) property value for the whole image.</w:t>
      </w:r>
    </w:p>
    <w:p w14:paraId="4F174300" w14:textId="77777777" w:rsidR="00A0654E" w:rsidRPr="00DF5C92" w:rsidRDefault="00A0654E" w:rsidP="00A0654E">
      <w:r w:rsidRPr="00DF5C92">
        <w:t xml:space="preserve">The region item is associated with the image item inside which the regions are defined using an item reference of type </w:t>
      </w:r>
      <w:r w:rsidRPr="00DF5C92">
        <w:rPr>
          <w:rStyle w:val="Courier"/>
        </w:rPr>
        <w:t>'</w:t>
      </w:r>
      <w:proofErr w:type="spellStart"/>
      <w:r w:rsidRPr="00DF5C92">
        <w:rPr>
          <w:rStyle w:val="Courier"/>
        </w:rPr>
        <w:t>cdsc</w:t>
      </w:r>
      <w:proofErr w:type="spellEnd"/>
      <w:r w:rsidRPr="00DF5C92">
        <w:rPr>
          <w:rStyle w:val="Courier"/>
        </w:rPr>
        <w:t>'</w:t>
      </w:r>
      <w:r w:rsidRPr="00DF5C92">
        <w:t xml:space="preserve"> from the region item to the image item.</w:t>
      </w:r>
    </w:p>
    <w:p w14:paraId="00541055" w14:textId="55FA1B35" w:rsidR="0053539F" w:rsidRPr="00DF5C92" w:rsidRDefault="00A0654E" w:rsidP="00A0654E">
      <w:r w:rsidRPr="00DF5C92">
        <w:t>The geometries of the regions described by the region item are specified in the data of the region item.</w:t>
      </w:r>
    </w:p>
    <w:p w14:paraId="76F2990A" w14:textId="49DA9869" w:rsidR="00A0654E" w:rsidRPr="00DF5C92" w:rsidRDefault="00A0654E" w:rsidP="00A0654E">
      <w:r w:rsidRPr="00DF5C92">
        <w:t xml:space="preserve">The reference space is defined as a 2D coordinate system with the origin (0,0) located at the top-left corner and a maximum size defined by </w:t>
      </w:r>
      <w:proofErr w:type="spellStart"/>
      <w:r w:rsidRPr="00DF5C92">
        <w:rPr>
          <w:rStyle w:val="Courier"/>
        </w:rPr>
        <w:t>reference_width</w:t>
      </w:r>
      <w:proofErr w:type="spellEnd"/>
      <w:r w:rsidRPr="00DF5C92">
        <w:t xml:space="preserve"> and </w:t>
      </w:r>
      <w:proofErr w:type="spellStart"/>
      <w:r w:rsidRPr="00DF5C92">
        <w:rPr>
          <w:rStyle w:val="Courier"/>
        </w:rPr>
        <w:t>reference_height</w:t>
      </w:r>
      <w:proofErr w:type="spellEnd"/>
      <w:r w:rsidRPr="00DF5C92">
        <w:t>; the x-axis is oriented from left to right and the y-axis from top to bottom.</w:t>
      </w:r>
    </w:p>
    <w:p w14:paraId="28EB6E61" w14:textId="6EE896CC" w:rsidR="00A0654E" w:rsidRPr="00DF5C92" w:rsidRDefault="00A0654E" w:rsidP="00A0654E">
      <w:r w:rsidRPr="00DF5C92">
        <w:t>When a region item describes several regions represented by a mask stored in an image item</w:t>
      </w:r>
      <w:r w:rsidR="002F70E6" w:rsidRPr="00DF5C92">
        <w:t xml:space="preserve"> (</w:t>
      </w:r>
      <w:proofErr w:type="gramStart"/>
      <w:r w:rsidR="002F70E6" w:rsidRPr="00DF5C92">
        <w:t>i.e.</w:t>
      </w:r>
      <w:proofErr w:type="gramEnd"/>
      <w:r w:rsidR="002F70E6" w:rsidRPr="00DF5C92">
        <w:t xml:space="preserve"> when </w:t>
      </w:r>
      <w:proofErr w:type="spellStart"/>
      <w:r w:rsidR="002F70E6" w:rsidRPr="00DF5C92">
        <w:rPr>
          <w:rStyle w:val="CodeChar"/>
        </w:rPr>
        <w:t>geometry_type</w:t>
      </w:r>
      <w:proofErr w:type="spellEnd"/>
      <w:r w:rsidR="002F70E6" w:rsidRPr="00DF5C92">
        <w:t xml:space="preserve"> equals 4)</w:t>
      </w:r>
      <w:r w:rsidRPr="00DF5C92">
        <w:t xml:space="preserve">, there shall be one reference for each such region inside the item reference of type </w:t>
      </w:r>
      <w:r w:rsidRPr="00DF5C92">
        <w:rPr>
          <w:rStyle w:val="Courier"/>
        </w:rPr>
        <w:t>'mask'</w:t>
      </w:r>
      <w:r w:rsidRPr="00DF5C92">
        <w:t>. The N</w:t>
      </w:r>
      <w:r w:rsidRPr="00DF5C92">
        <w:rPr>
          <w:vertAlign w:val="superscript"/>
        </w:rPr>
        <w:t>th</w:t>
      </w:r>
      <w:r w:rsidRPr="00DF5C92">
        <w:t xml:space="preserve"> reference in the item reference of type </w:t>
      </w:r>
      <w:r w:rsidRPr="00DF5C92">
        <w:rPr>
          <w:rStyle w:val="Courier"/>
        </w:rPr>
        <w:t xml:space="preserve">'mask' </w:t>
      </w:r>
      <w:r w:rsidRPr="00DF5C92">
        <w:t>identifies the mask for the N</w:t>
      </w:r>
      <w:r w:rsidRPr="00DF5C92">
        <w:rPr>
          <w:vertAlign w:val="superscript"/>
        </w:rPr>
        <w:t>th</w:t>
      </w:r>
      <w:r w:rsidRPr="00DF5C92">
        <w:t xml:space="preserve"> region with </w:t>
      </w:r>
      <w:proofErr w:type="spellStart"/>
      <w:r w:rsidRPr="00DF5C92">
        <w:rPr>
          <w:rStyle w:val="Courier"/>
        </w:rPr>
        <w:t>geometry_type</w:t>
      </w:r>
      <w:proofErr w:type="spellEnd"/>
      <w:r w:rsidRPr="00DF5C92">
        <w:t xml:space="preserve"> equals to 4, in declaration order, in the region item.</w:t>
      </w:r>
    </w:p>
    <w:p w14:paraId="4288C474" w14:textId="331DEBE5" w:rsidR="00A0654E" w:rsidRPr="00DF5C92" w:rsidRDefault="00A0654E" w:rsidP="00A0654E">
      <w:pPr>
        <w:pStyle w:val="Note"/>
      </w:pPr>
      <w:r w:rsidRPr="00DF5C92">
        <w:t>NOTE 1</w:t>
      </w:r>
      <w:r w:rsidRPr="00DF5C92">
        <w:tab/>
        <w:t xml:space="preserve">If the same mask stored as an image item is used for multiple regions declared in a region item, this image item will be referenced several times in the item reference of type </w:t>
      </w:r>
      <w:r w:rsidRPr="00DF5C92">
        <w:rPr>
          <w:rStyle w:val="Courier"/>
        </w:rPr>
        <w:t>'mask'</w:t>
      </w:r>
      <w:r w:rsidRPr="00DF5C92">
        <w:t>.</w:t>
      </w:r>
    </w:p>
    <w:p w14:paraId="5D36E8F4" w14:textId="316018F7" w:rsidR="001974F0" w:rsidRPr="00DF5C92" w:rsidRDefault="001974F0" w:rsidP="001974F0">
      <w:pPr>
        <w:pStyle w:val="Heading4"/>
      </w:pPr>
      <w:r w:rsidRPr="00DF5C92">
        <w:t>Syntax</w:t>
      </w:r>
    </w:p>
    <w:p w14:paraId="4EAA854F" w14:textId="73CB7718" w:rsidR="001974F0" w:rsidRPr="001974F0" w:rsidRDefault="001974F0" w:rsidP="0013532A">
      <w:pPr>
        <w:pStyle w:val="Code"/>
      </w:pPr>
      <w:r w:rsidRPr="00DF5C92">
        <w:t>aligned</w:t>
      </w:r>
      <w:r w:rsidRPr="00DF5C92" w:rsidDel="00540B1E">
        <w:t xml:space="preserve"> </w:t>
      </w:r>
      <w:r w:rsidRPr="00DF5C92">
        <w:t xml:space="preserve">(8) class </w:t>
      </w:r>
      <w:proofErr w:type="spellStart"/>
      <w:r w:rsidRPr="00DF5C92">
        <w:t>RegionItem</w:t>
      </w:r>
      <w:proofErr w:type="spellEnd"/>
      <w:r w:rsidRPr="00DF5C92">
        <w:t xml:space="preserve"> {</w:t>
      </w:r>
      <w:r w:rsidRPr="00DF5C92">
        <w:br/>
      </w:r>
      <w:r w:rsidRPr="00DF5C92">
        <w:tab/>
        <w:t>unsigned int(8) version = 0;</w:t>
      </w:r>
      <w:r w:rsidRPr="00DF5C92">
        <w:br/>
      </w:r>
      <w:r w:rsidRPr="00DF5C92">
        <w:tab/>
        <w:t>unsigned int(8) flags;</w:t>
      </w:r>
      <w:r w:rsidRPr="00DF5C92">
        <w:br/>
      </w:r>
      <w:r w:rsidRPr="00DF5C92">
        <w:tab/>
        <w:t xml:space="preserve">unsigned int </w:t>
      </w:r>
      <w:proofErr w:type="spellStart"/>
      <w:r w:rsidRPr="00DF5C92">
        <w:t>field_size</w:t>
      </w:r>
      <w:proofErr w:type="spellEnd"/>
      <w:r w:rsidRPr="00DF5C92">
        <w:t xml:space="preserve"> = ((flags &amp; 1) + 1) * 16; // this is a temporary, non-</w:t>
      </w:r>
      <w:proofErr w:type="spellStart"/>
      <w:r w:rsidRPr="00DF5C92">
        <w:t>parsable</w:t>
      </w:r>
      <w:proofErr w:type="spellEnd"/>
      <w:r w:rsidRPr="00DF5C92">
        <w:t xml:space="preserve"> variable</w:t>
      </w:r>
      <w:r w:rsidRPr="00DF5C92">
        <w:br/>
      </w:r>
      <w:r w:rsidRPr="00DF5C92">
        <w:tab/>
        <w:t>unsigned int(</w:t>
      </w:r>
      <w:proofErr w:type="spellStart"/>
      <w:r w:rsidRPr="00DF5C92">
        <w:t>field_size</w:t>
      </w:r>
      <w:proofErr w:type="spellEnd"/>
      <w:r w:rsidRPr="00DF5C92">
        <w:t xml:space="preserve">) </w:t>
      </w:r>
      <w:proofErr w:type="spellStart"/>
      <w:r w:rsidRPr="00DF5C92">
        <w:t>reference_width</w:t>
      </w:r>
      <w:proofErr w:type="spellEnd"/>
      <w:r w:rsidRPr="00DF5C92">
        <w:t>;</w:t>
      </w:r>
      <w:r w:rsidRPr="00DF5C92">
        <w:br/>
      </w:r>
      <w:r w:rsidRPr="00DF5C92">
        <w:tab/>
        <w:t>unsigned int(</w:t>
      </w:r>
      <w:proofErr w:type="spellStart"/>
      <w:r w:rsidRPr="00DF5C92">
        <w:t>field_size</w:t>
      </w:r>
      <w:proofErr w:type="spellEnd"/>
      <w:r w:rsidRPr="00DF5C92">
        <w:t xml:space="preserve">) </w:t>
      </w:r>
      <w:proofErr w:type="spellStart"/>
      <w:r w:rsidRPr="00DF5C92">
        <w:t>reference_height</w:t>
      </w:r>
      <w:proofErr w:type="spellEnd"/>
      <w:r w:rsidRPr="00DF5C92">
        <w:t>;</w:t>
      </w:r>
      <w:r w:rsidRPr="00DF5C92">
        <w:br/>
      </w:r>
      <w:r w:rsidRPr="00DF5C92">
        <w:tab/>
        <w:t xml:space="preserve">unsigned int(8) </w:t>
      </w:r>
      <w:proofErr w:type="spellStart"/>
      <w:r w:rsidRPr="00DF5C92">
        <w:t>region_count</w:t>
      </w:r>
      <w:proofErr w:type="spellEnd"/>
      <w:r w:rsidRPr="00DF5C92">
        <w:t>;</w:t>
      </w:r>
      <w:r w:rsidRPr="00DF5C92">
        <w:br/>
      </w:r>
      <w:r w:rsidRPr="00DF5C92">
        <w:tab/>
        <w:t xml:space="preserve">for (r=0; r &lt; </w:t>
      </w:r>
      <w:proofErr w:type="spellStart"/>
      <w:r w:rsidRPr="00DF5C92">
        <w:t>region_count</w:t>
      </w:r>
      <w:proofErr w:type="spellEnd"/>
      <w:r w:rsidRPr="00DF5C92">
        <w:t>; r++) {</w:t>
      </w:r>
      <w:r w:rsidR="0013532A" w:rsidRPr="00DF5C92">
        <w:br/>
      </w:r>
      <w:r w:rsidR="0013532A" w:rsidRPr="00DF5C92">
        <w:tab/>
      </w:r>
      <w:r w:rsidR="0013532A" w:rsidRPr="00DF5C92">
        <w:tab/>
      </w:r>
      <w:proofErr w:type="spellStart"/>
      <w:r w:rsidR="0013532A" w:rsidRPr="00DD68B1">
        <w:t>RegionGeometryStruct</w:t>
      </w:r>
      <w:proofErr w:type="spellEnd"/>
      <w:r w:rsidR="0013532A" w:rsidRPr="00DD68B1">
        <w:t>(version, flags, 0)</w:t>
      </w:r>
      <w:r w:rsidR="006B3AD1" w:rsidRPr="00DD68B1">
        <w:t xml:space="preserve"> </w:t>
      </w:r>
      <w:proofErr w:type="spellStart"/>
      <w:r w:rsidR="006B3AD1" w:rsidRPr="00DD68B1">
        <w:t>region_geometry</w:t>
      </w:r>
      <w:proofErr w:type="spellEnd"/>
      <w:r w:rsidR="00300EE1" w:rsidRPr="00DD68B1">
        <w:t>;</w:t>
      </w:r>
      <w:r w:rsidRPr="00DF5C92">
        <w:br/>
      </w:r>
      <w:r w:rsidRPr="00DF5C92">
        <w:tab/>
        <w:t>}</w:t>
      </w:r>
      <w:r w:rsidRPr="00DF5C92">
        <w:br/>
        <w:t>}</w:t>
      </w:r>
    </w:p>
    <w:p w14:paraId="6B9297BB" w14:textId="5906830C" w:rsidR="001974F0" w:rsidRPr="00DF5C92" w:rsidRDefault="001974F0" w:rsidP="001974F0">
      <w:pPr>
        <w:pStyle w:val="Heading4"/>
      </w:pPr>
      <w:r w:rsidRPr="00DF5C92">
        <w:t>Semantics</w:t>
      </w:r>
    </w:p>
    <w:p w14:paraId="69DE401E" w14:textId="52F0BA92" w:rsidR="001A4EA3" w:rsidRPr="00DF5C92" w:rsidRDefault="001A4EA3" w:rsidP="001A4EA3">
      <w:pPr>
        <w:pStyle w:val="fields"/>
      </w:pPr>
      <w:r w:rsidRPr="00DF5C92">
        <w:rPr>
          <w:rStyle w:val="CodeChar"/>
        </w:rPr>
        <w:t>version</w:t>
      </w:r>
      <w:r w:rsidRPr="00DF5C92">
        <w:t xml:space="preserve"> shall be equal to 0.</w:t>
      </w:r>
    </w:p>
    <w:p w14:paraId="533D097D" w14:textId="17981F3D" w:rsidR="001A4EA3" w:rsidRPr="00DF5C92" w:rsidRDefault="001A4EA3" w:rsidP="001A4EA3">
      <w:pPr>
        <w:pStyle w:val="fields"/>
      </w:pPr>
      <w:bookmarkStart w:id="399" w:name="_Hlk115775221"/>
      <w:r w:rsidRPr="00DF5C92">
        <w:rPr>
          <w:rStyle w:val="Courier"/>
        </w:rPr>
        <w:lastRenderedPageBreak/>
        <w:t>(flags &amp; 1)</w:t>
      </w:r>
      <w:r w:rsidRPr="00DF5C92">
        <w:t xml:space="preserve"> equal to 0 specifies that the length of fields </w:t>
      </w:r>
      <w:bookmarkEnd w:id="399"/>
      <w:r w:rsidR="00C0760A" w:rsidRPr="00DF5C92">
        <w:t xml:space="preserve">defined using </w:t>
      </w:r>
      <w:proofErr w:type="spellStart"/>
      <w:r w:rsidR="00C0760A" w:rsidRPr="00DF5C92">
        <w:rPr>
          <w:rStyle w:val="CodeChar"/>
        </w:rPr>
        <w:t>field_size</w:t>
      </w:r>
      <w:proofErr w:type="spellEnd"/>
      <w:r w:rsidR="00C0760A" w:rsidRPr="00DF5C92">
        <w:t xml:space="preserve"> </w:t>
      </w:r>
      <w:r w:rsidRPr="00DF5C92">
        <w:t xml:space="preserve"> is 16 bits. </w:t>
      </w:r>
      <w:r w:rsidRPr="00DF5C92">
        <w:rPr>
          <w:rStyle w:val="Courier"/>
        </w:rPr>
        <w:t>(flags &amp; 1)</w:t>
      </w:r>
      <w:r w:rsidRPr="00DF5C92">
        <w:t xml:space="preserve"> equal to 1 specifies that the length of fields</w:t>
      </w:r>
      <w:r w:rsidR="00C0760A" w:rsidRPr="00DF5C92">
        <w:t xml:space="preserve"> defined using </w:t>
      </w:r>
      <w:proofErr w:type="spellStart"/>
      <w:r w:rsidR="00C0760A" w:rsidRPr="00DF5C92">
        <w:rPr>
          <w:rStyle w:val="CodeChar"/>
        </w:rPr>
        <w:t>field_size</w:t>
      </w:r>
      <w:proofErr w:type="spellEnd"/>
      <w:r w:rsidRPr="00DF5C92">
        <w:t xml:space="preserve"> is 32 bits. </w:t>
      </w:r>
      <w:bookmarkStart w:id="400" w:name="_Hlk115775326"/>
      <w:r w:rsidRPr="00DF5C92">
        <w:t>The values of flags greater than 1 are reserved</w:t>
      </w:r>
      <w:bookmarkEnd w:id="400"/>
      <w:r w:rsidRPr="00DF5C92">
        <w:t>.</w:t>
      </w:r>
    </w:p>
    <w:p w14:paraId="4D7A0572" w14:textId="77777777" w:rsidR="00C0760A" w:rsidRPr="00DF5C92" w:rsidRDefault="00C0760A" w:rsidP="001A4EA3">
      <w:pPr>
        <w:pStyle w:val="fields"/>
      </w:pPr>
      <w:proofErr w:type="spellStart"/>
      <w:r w:rsidRPr="00DF5C92">
        <w:rPr>
          <w:rStyle w:val="CodeChar"/>
        </w:rPr>
        <w:t>reference_width</w:t>
      </w:r>
      <w:proofErr w:type="spellEnd"/>
      <w:r w:rsidRPr="00DF5C92">
        <w:t xml:space="preserve">, </w:t>
      </w:r>
      <w:proofErr w:type="spellStart"/>
      <w:r w:rsidRPr="00DF5C92">
        <w:rPr>
          <w:rStyle w:val="CodeChar"/>
        </w:rPr>
        <w:t>reference_height</w:t>
      </w:r>
      <w:proofErr w:type="spellEnd"/>
      <w:r w:rsidRPr="00DF5C92">
        <w:t xml:space="preserve"> specify, in pixel units, the width and height, respectively, of the reference space on which the regions are placed.</w:t>
      </w:r>
    </w:p>
    <w:p w14:paraId="783266A6" w14:textId="16C0789E" w:rsidR="001A4EA3" w:rsidRPr="00DF5C92" w:rsidRDefault="00C0760A" w:rsidP="001A4EA3">
      <w:pPr>
        <w:pStyle w:val="fields"/>
        <w:rPr>
          <w:lang w:eastAsia="en-US"/>
        </w:rPr>
      </w:pPr>
      <w:proofErr w:type="spellStart"/>
      <w:r w:rsidRPr="00DF5C92">
        <w:rPr>
          <w:rStyle w:val="CodeChar"/>
        </w:rPr>
        <w:t>region_count</w:t>
      </w:r>
      <w:proofErr w:type="spellEnd"/>
      <w:r w:rsidRPr="00DF5C92">
        <w:rPr>
          <w:lang w:eastAsia="en-US"/>
        </w:rPr>
        <w:t xml:space="preserve"> specifies the number of regions defined in the region item.</w:t>
      </w:r>
    </w:p>
    <w:p w14:paraId="70DFFCC5" w14:textId="664D39D6" w:rsidR="000E27BF" w:rsidRPr="00DF5C92" w:rsidRDefault="000E27BF" w:rsidP="001A4EA3">
      <w:pPr>
        <w:pStyle w:val="fields"/>
        <w:rPr>
          <w:lang w:eastAsia="en-US"/>
        </w:rPr>
      </w:pPr>
      <w:proofErr w:type="spellStart"/>
      <w:r w:rsidRPr="00DF5C92">
        <w:rPr>
          <w:rStyle w:val="CodeChar"/>
        </w:rPr>
        <w:t>region_geometry</w:t>
      </w:r>
      <w:proofErr w:type="spellEnd"/>
      <w:r w:rsidRPr="00DF5C92">
        <w:t xml:space="preserve"> specifies the geometry of a region as defined in </w:t>
      </w:r>
      <w:r w:rsidRPr="00DF5C92">
        <w:fldChar w:fldCharType="begin"/>
      </w:r>
      <w:r w:rsidRPr="00DF5C92">
        <w:instrText xml:space="preserve"> REF _Ref115791672 \r \h </w:instrText>
      </w:r>
      <w:r w:rsidR="004D3511" w:rsidRPr="00DF5C92">
        <w:instrText xml:space="preserve"> \* MERGEFORMAT </w:instrText>
      </w:r>
      <w:r w:rsidRPr="00DF5C92">
        <w:fldChar w:fldCharType="separate"/>
      </w:r>
      <w:r w:rsidR="00774D12">
        <w:t>11.2.1</w:t>
      </w:r>
      <w:r w:rsidRPr="00DF5C92">
        <w:fldChar w:fldCharType="end"/>
      </w:r>
      <w:r w:rsidRPr="00DF5C92">
        <w:t>.</w:t>
      </w:r>
    </w:p>
    <w:p w14:paraId="4159AD82" w14:textId="67B51E20" w:rsidR="00CA43C8" w:rsidRPr="00DF5C92" w:rsidRDefault="00BF1E0A" w:rsidP="00CA43C8">
      <w:pPr>
        <w:pStyle w:val="Heading3"/>
      </w:pPr>
      <w:bookmarkStart w:id="401" w:name="_Ref116385859"/>
      <w:bookmarkStart w:id="402" w:name="_Toc142560393"/>
      <w:bookmarkStart w:id="403" w:name="_Toc142560674"/>
      <w:bookmarkStart w:id="404" w:name="_Toc142573596"/>
      <w:r w:rsidRPr="00DF5C92">
        <w:t>Derived region</w:t>
      </w:r>
      <w:r w:rsidR="00CA43C8" w:rsidRPr="00DF5C92">
        <w:t xml:space="preserve"> item</w:t>
      </w:r>
      <w:bookmarkEnd w:id="401"/>
      <w:bookmarkEnd w:id="402"/>
      <w:bookmarkEnd w:id="403"/>
      <w:bookmarkEnd w:id="404"/>
    </w:p>
    <w:p w14:paraId="05FFA82D" w14:textId="77777777" w:rsidR="00BF1E0A" w:rsidRPr="00747FB5" w:rsidRDefault="00BF1E0A" w:rsidP="00BF1E0A">
      <w:pPr>
        <w:pStyle w:val="Heading4"/>
      </w:pPr>
      <w:bookmarkStart w:id="405" w:name="_Toc114072953"/>
      <w:r w:rsidRPr="00747FB5">
        <w:t>General</w:t>
      </w:r>
      <w:bookmarkEnd w:id="405"/>
    </w:p>
    <w:p w14:paraId="3BE36718" w14:textId="77777777" w:rsidR="00BF1E0A" w:rsidRPr="00DF5C92" w:rsidRDefault="00BF1E0A" w:rsidP="00BF1E0A">
      <w:r w:rsidRPr="00DF5C92">
        <w:t xml:space="preserve">An item is a derived region item, when it includes a </w:t>
      </w:r>
      <w:r w:rsidRPr="00DF5C92">
        <w:rPr>
          <w:rFonts w:ascii="Courier New" w:hAnsi="Courier New"/>
        </w:rPr>
        <w:t>'</w:t>
      </w:r>
      <w:proofErr w:type="spellStart"/>
      <w:r w:rsidRPr="00DF5C92">
        <w:rPr>
          <w:rFonts w:ascii="Courier New" w:eastAsia="Times New Roman" w:hAnsi="Courier New"/>
          <w:noProof/>
        </w:rPr>
        <w:t>drgn</w:t>
      </w:r>
      <w:proofErr w:type="spellEnd"/>
      <w:r w:rsidRPr="00DF5C92">
        <w:rPr>
          <w:rFonts w:ascii="Courier New" w:hAnsi="Courier New"/>
        </w:rPr>
        <w:t>'</w:t>
      </w:r>
      <w:r w:rsidRPr="00DF5C92">
        <w:t xml:space="preserve"> item reference to one or more other region items, which are inputs to the derivation. The reference space and regions defined by a derived region item are obtained by applying the operation of the derived region item to the reference space and regions of the input region items of the derived region item. The exact operation performed to obtain the reference space and the regions is identified by the </w:t>
      </w:r>
      <w:proofErr w:type="spellStart"/>
      <w:r w:rsidRPr="00DF5C92">
        <w:rPr>
          <w:rFonts w:ascii="Courier New" w:hAnsi="Courier New"/>
        </w:rPr>
        <w:t>item_type</w:t>
      </w:r>
      <w:proofErr w:type="spellEnd"/>
      <w:r w:rsidRPr="00DF5C92">
        <w:t xml:space="preserve"> of the item.</w:t>
      </w:r>
    </w:p>
    <w:p w14:paraId="1DF6D408" w14:textId="3544691B" w:rsidR="00BF1E0A" w:rsidRPr="00DF5C92" w:rsidRDefault="00BF1E0A" w:rsidP="00BF1E0A">
      <w:r w:rsidRPr="00DF5C92">
        <w:t xml:space="preserve">Transformative item properties associated with a derived region item </w:t>
      </w:r>
      <w:r w:rsidR="000D75C5" w:rsidRPr="00DF5C92">
        <w:t>shall be applied</w:t>
      </w:r>
      <w:r w:rsidRPr="00DF5C92">
        <w:t xml:space="preserve"> to the reference space and regions defined by the derived region item before they are applied to the image item referenced by the derived region item with an item reference of type </w:t>
      </w:r>
      <w:r w:rsidRPr="00DF5C92">
        <w:rPr>
          <w:rStyle w:val="Courier"/>
        </w:rPr>
        <w:t>'</w:t>
      </w:r>
      <w:proofErr w:type="spellStart"/>
      <w:r w:rsidRPr="00DF5C92">
        <w:rPr>
          <w:rStyle w:val="Courier"/>
        </w:rPr>
        <w:t>cdsc</w:t>
      </w:r>
      <w:proofErr w:type="spellEnd"/>
      <w:r w:rsidRPr="00DF5C92">
        <w:rPr>
          <w:rStyle w:val="Courier"/>
        </w:rPr>
        <w:t>'</w:t>
      </w:r>
      <w:r w:rsidRPr="00DF5C92">
        <w:t>.</w:t>
      </w:r>
    </w:p>
    <w:p w14:paraId="2130EF1B" w14:textId="77777777" w:rsidR="00BF1E0A" w:rsidRPr="00DF5C92" w:rsidRDefault="00BF1E0A" w:rsidP="00BF1E0A">
      <w:r w:rsidRPr="00DF5C92">
        <w:t xml:space="preserve">The number of </w:t>
      </w:r>
      <w:proofErr w:type="spellStart"/>
      <w:r w:rsidRPr="00DF5C92">
        <w:rPr>
          <w:rFonts w:ascii="Courier New" w:hAnsi="Courier New"/>
        </w:rPr>
        <w:t>SingleItemTypeReferenceBox</w:t>
      </w:r>
      <w:r w:rsidRPr="00DF5C92">
        <w:t>es</w:t>
      </w:r>
      <w:proofErr w:type="spellEnd"/>
      <w:r w:rsidRPr="00DF5C92">
        <w:t xml:space="preserve"> with the box type </w:t>
      </w:r>
      <w:r w:rsidRPr="00DF5C92">
        <w:rPr>
          <w:rFonts w:ascii="Courier New" w:hAnsi="Courier New"/>
        </w:rPr>
        <w:t>'</w:t>
      </w:r>
      <w:proofErr w:type="spellStart"/>
      <w:r w:rsidRPr="00DF5C92">
        <w:rPr>
          <w:rFonts w:ascii="Courier New" w:hAnsi="Courier New"/>
        </w:rPr>
        <w:t>drgn</w:t>
      </w:r>
      <w:proofErr w:type="spellEnd"/>
      <w:r w:rsidRPr="00DF5C92">
        <w:rPr>
          <w:rFonts w:ascii="Courier New" w:hAnsi="Courier New"/>
        </w:rPr>
        <w:t>'</w:t>
      </w:r>
      <w:r w:rsidRPr="00DF5C92">
        <w:t xml:space="preserve"> and with the same value of </w:t>
      </w:r>
      <w:proofErr w:type="spellStart"/>
      <w:r w:rsidRPr="00DF5C92">
        <w:rPr>
          <w:rFonts w:ascii="Courier New" w:hAnsi="Courier New"/>
        </w:rPr>
        <w:t>from_item_ID</w:t>
      </w:r>
      <w:proofErr w:type="spellEnd"/>
      <w:r w:rsidRPr="00DF5C92">
        <w:t xml:space="preserve"> shall not be greater than 1.</w:t>
      </w:r>
    </w:p>
    <w:p w14:paraId="6D519B20" w14:textId="77777777" w:rsidR="00BF1E0A" w:rsidRPr="00827404" w:rsidRDefault="00BF1E0A" w:rsidP="00BF1E0A">
      <w:r w:rsidRPr="00DF5C92">
        <w:t xml:space="preserve">The following clauses specify the </w:t>
      </w:r>
      <w:proofErr w:type="spellStart"/>
      <w:r w:rsidRPr="00DF5C92">
        <w:rPr>
          <w:rFonts w:ascii="Courier New" w:hAnsi="Courier New"/>
        </w:rPr>
        <w:t>item_type</w:t>
      </w:r>
      <w:proofErr w:type="spellEnd"/>
      <w:r w:rsidRPr="00DF5C92">
        <w:t xml:space="preserve"> and the syntax of the item data for some derived region items.</w:t>
      </w:r>
    </w:p>
    <w:p w14:paraId="6EB8FCEE" w14:textId="77777777" w:rsidR="00BF1E0A" w:rsidRPr="00DF5C92" w:rsidRDefault="00BF1E0A" w:rsidP="00BF1E0A">
      <w:pPr>
        <w:pStyle w:val="Heading4"/>
      </w:pPr>
      <w:bookmarkStart w:id="406" w:name="_Toc114072954"/>
      <w:r w:rsidRPr="00DF5C92">
        <w:t>Derived region item types</w:t>
      </w:r>
      <w:bookmarkEnd w:id="406"/>
    </w:p>
    <w:p w14:paraId="49CC1C4A" w14:textId="77777777" w:rsidR="00BF1E0A" w:rsidRPr="00DF5C92" w:rsidRDefault="00BF1E0A" w:rsidP="00BF1E0A">
      <w:pPr>
        <w:pStyle w:val="Heading5"/>
      </w:pPr>
      <w:r w:rsidRPr="00DF5C92">
        <w:t>Identity derivation</w:t>
      </w:r>
    </w:p>
    <w:p w14:paraId="36661707" w14:textId="77777777" w:rsidR="00BF1E0A" w:rsidRPr="00DF5C92" w:rsidRDefault="00BF1E0A" w:rsidP="00BF1E0A">
      <w:r w:rsidRPr="00DF5C92">
        <w:t xml:space="preserve">A derived region item of the </w:t>
      </w:r>
      <w:proofErr w:type="spellStart"/>
      <w:r w:rsidRPr="00DF5C92">
        <w:rPr>
          <w:rFonts w:ascii="Courier New" w:hAnsi="Courier New"/>
        </w:rPr>
        <w:t>item_type</w:t>
      </w:r>
      <w:proofErr w:type="spellEnd"/>
      <w:r w:rsidRPr="00DF5C92">
        <w:t xml:space="preserve"> value </w:t>
      </w:r>
      <w:r w:rsidRPr="00DF5C92">
        <w:rPr>
          <w:rFonts w:ascii="Courier New" w:hAnsi="Courier New" w:cs="Courier"/>
        </w:rPr>
        <w:t>'</w:t>
      </w:r>
      <w:proofErr w:type="spellStart"/>
      <w:r w:rsidRPr="00DF5C92">
        <w:rPr>
          <w:rFonts w:ascii="Courier New" w:hAnsi="Courier New" w:cs="Courier"/>
        </w:rPr>
        <w:t>iden</w:t>
      </w:r>
      <w:proofErr w:type="spellEnd"/>
      <w:r w:rsidRPr="00DF5C92">
        <w:rPr>
          <w:rFonts w:ascii="Courier New" w:hAnsi="Courier New" w:cs="Courier"/>
        </w:rPr>
        <w:t xml:space="preserve">' </w:t>
      </w:r>
      <w:r w:rsidRPr="00DF5C92">
        <w:t>(identity transformation) may be used when it is desired to use transformative properties to derive a region item. The derived region item shall have no item body (</w:t>
      </w:r>
      <w:proofErr w:type="gramStart"/>
      <w:r w:rsidRPr="00DF5C92">
        <w:t>i.e.</w:t>
      </w:r>
      <w:proofErr w:type="gramEnd"/>
      <w:r w:rsidRPr="00DF5C92">
        <w:t xml:space="preserve"> no extents), and </w:t>
      </w:r>
      <w:proofErr w:type="spellStart"/>
      <w:r w:rsidRPr="00DF5C92">
        <w:rPr>
          <w:rFonts w:ascii="Courier New" w:hAnsi="Courier New"/>
        </w:rPr>
        <w:t>reference_count</w:t>
      </w:r>
      <w:proofErr w:type="spellEnd"/>
      <w:r w:rsidRPr="00DF5C92">
        <w:t xml:space="preserve"> for the </w:t>
      </w:r>
      <w:r w:rsidRPr="00DF5C92">
        <w:rPr>
          <w:rFonts w:ascii="Courier New" w:hAnsi="Courier New"/>
        </w:rPr>
        <w:t>'</w:t>
      </w:r>
      <w:proofErr w:type="spellStart"/>
      <w:r w:rsidRPr="00DF5C92">
        <w:rPr>
          <w:rFonts w:ascii="Courier New" w:hAnsi="Courier New"/>
        </w:rPr>
        <w:t>drgn</w:t>
      </w:r>
      <w:proofErr w:type="spellEnd"/>
      <w:r w:rsidRPr="00DF5C92">
        <w:rPr>
          <w:rFonts w:ascii="Courier New" w:hAnsi="Courier New"/>
        </w:rPr>
        <w:t>'</w:t>
      </w:r>
      <w:r w:rsidRPr="00DF5C92">
        <w:t xml:space="preserve"> item reference of a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derived region item shall be equal to 1.</w:t>
      </w:r>
    </w:p>
    <w:p w14:paraId="058E40B6" w14:textId="77777777" w:rsidR="00BF1E0A" w:rsidRPr="00DF5C92" w:rsidRDefault="00BF1E0A" w:rsidP="00BF1E0A">
      <w:pPr>
        <w:pStyle w:val="Note"/>
        <w:tabs>
          <w:tab w:val="left" w:pos="1620"/>
        </w:tabs>
      </w:pPr>
      <w:r w:rsidRPr="00DF5C92">
        <w:t>NOTE 1</w:t>
      </w:r>
      <w:r w:rsidRPr="00DF5C92">
        <w:tab/>
        <w:t xml:space="preserve"> A derived region item of type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has an empty item body, and the one or more regions of an image defined by this derived region item is the result of applying the transformative item properties associated with this derived region item.</w:t>
      </w:r>
    </w:p>
    <w:p w14:paraId="3D553F70" w14:textId="77777777" w:rsidR="00BF1E0A" w:rsidRPr="00827404" w:rsidRDefault="00BF1E0A" w:rsidP="00BF1E0A">
      <w:pPr>
        <w:pStyle w:val="Note"/>
      </w:pPr>
      <w:r w:rsidRPr="00DF5C92">
        <w:t>NOTE 2</w:t>
      </w:r>
      <w:r w:rsidRPr="00DF5C92">
        <w:tab/>
        <w:t xml:space="preserve"> A derived region item of type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can be used, for example, when it is desirable to have both the original version of a region item associated with an image item and a cropped version of the same region item (obtained through the </w:t>
      </w:r>
      <w:r w:rsidRPr="00DF5C92">
        <w:rPr>
          <w:rFonts w:ascii="Courier New" w:hAnsi="Courier New"/>
        </w:rPr>
        <w:t>'clap'</w:t>
      </w:r>
      <w:r w:rsidRPr="00DF5C92">
        <w:t xml:space="preserve"> transformative item property) associated with a cropped version of the same image item.</w:t>
      </w:r>
    </w:p>
    <w:p w14:paraId="1915067E" w14:textId="03B14068" w:rsidR="00A82ADD" w:rsidRDefault="00A82ADD" w:rsidP="00A82ADD">
      <w:pPr>
        <w:pStyle w:val="Heading2"/>
      </w:pPr>
      <w:bookmarkStart w:id="407" w:name="_Ref115884310"/>
      <w:bookmarkStart w:id="408" w:name="_Toc142560394"/>
      <w:bookmarkStart w:id="409" w:name="_Toc142560675"/>
      <w:bookmarkStart w:id="410" w:name="_Toc142573597"/>
      <w:r>
        <w:t>Region</w:t>
      </w:r>
      <w:r w:rsidR="000C5465">
        <w:t>s</w:t>
      </w:r>
      <w:r>
        <w:t xml:space="preserve"> and region annotation</w:t>
      </w:r>
      <w:r w:rsidR="000C5465">
        <w:t>s</w:t>
      </w:r>
      <w:r>
        <w:t xml:space="preserve"> for </w:t>
      </w:r>
      <w:r w:rsidR="00507067">
        <w:t xml:space="preserve">an </w:t>
      </w:r>
      <w:r>
        <w:t xml:space="preserve">image sequence </w:t>
      </w:r>
      <w:r w:rsidR="00BF1E0A">
        <w:t>or</w:t>
      </w:r>
      <w:r>
        <w:t xml:space="preserve"> </w:t>
      </w:r>
      <w:r w:rsidR="00D30318">
        <w:t xml:space="preserve">a </w:t>
      </w:r>
      <w:r>
        <w:t>video track</w:t>
      </w:r>
      <w:bookmarkEnd w:id="407"/>
      <w:bookmarkEnd w:id="408"/>
      <w:bookmarkEnd w:id="409"/>
      <w:bookmarkEnd w:id="410"/>
    </w:p>
    <w:p w14:paraId="5E1369A9" w14:textId="0213BB6B" w:rsidR="00D30318" w:rsidRDefault="00D30318" w:rsidP="00A82ADD">
      <w:pPr>
        <w:pStyle w:val="Heading3"/>
      </w:pPr>
      <w:bookmarkStart w:id="411" w:name="_Ref115883335"/>
      <w:bookmarkStart w:id="412" w:name="_Toc142560395"/>
      <w:bookmarkStart w:id="413" w:name="_Toc142560676"/>
      <w:bookmarkStart w:id="414" w:name="_Toc142573598"/>
      <w:r>
        <w:t>General</w:t>
      </w:r>
      <w:bookmarkEnd w:id="411"/>
      <w:bookmarkEnd w:id="412"/>
      <w:bookmarkEnd w:id="413"/>
      <w:bookmarkEnd w:id="414"/>
    </w:p>
    <w:p w14:paraId="5116C80F" w14:textId="1931C74B" w:rsidR="00D30318" w:rsidRPr="0089434D" w:rsidRDefault="00D30318" w:rsidP="00D30318">
      <w:r w:rsidRPr="0089434D">
        <w:t xml:space="preserve">A region annotation for an image sequence or a video track may consist in metadata or images or audio samples carried in image items, samples of metadata or video or audio track, or properties from a sample </w:t>
      </w:r>
      <w:r w:rsidRPr="0089434D">
        <w:lastRenderedPageBreak/>
        <w:t>group associated with one or more regions of an image carried in a sample of an image sequence or video track.</w:t>
      </w:r>
    </w:p>
    <w:p w14:paraId="7205D55E" w14:textId="77777777" w:rsidR="00D30318" w:rsidRPr="0089434D" w:rsidRDefault="00D30318" w:rsidP="00D30318">
      <w:r w:rsidRPr="0089434D">
        <w:t>A region annotation may be associated with one or more regions of a sample of an image sequence or video track by:</w:t>
      </w:r>
    </w:p>
    <w:p w14:paraId="64D762E5" w14:textId="77777777" w:rsidR="00D30318" w:rsidRPr="0089434D" w:rsidRDefault="00D30318" w:rsidP="005519F4">
      <w:pPr>
        <w:pStyle w:val="ListParagraph"/>
        <w:numPr>
          <w:ilvl w:val="0"/>
          <w:numId w:val="7"/>
        </w:numPr>
      </w:pPr>
      <w:r w:rsidRPr="0089434D">
        <w:t>describing in a sample of a region track the geometry of these one or more regions;</w:t>
      </w:r>
    </w:p>
    <w:p w14:paraId="35F9CCD3" w14:textId="77777777" w:rsidR="00D30318" w:rsidRPr="0089434D" w:rsidRDefault="00D30318" w:rsidP="005519F4">
      <w:pPr>
        <w:pStyle w:val="ListParagraph"/>
        <w:numPr>
          <w:ilvl w:val="0"/>
          <w:numId w:val="7"/>
        </w:numPr>
      </w:pPr>
      <w:r w:rsidRPr="0089434D">
        <w:t xml:space="preserve">associating the region track with the image sequence or video track it describes using the </w:t>
      </w:r>
      <w:r w:rsidRPr="0089434D">
        <w:rPr>
          <w:rStyle w:val="CodeChar"/>
        </w:rPr>
        <w:t>'</w:t>
      </w:r>
      <w:proofErr w:type="spellStart"/>
      <w:r w:rsidRPr="0089434D">
        <w:rPr>
          <w:rStyle w:val="CodeChar"/>
        </w:rPr>
        <w:t>cdsc</w:t>
      </w:r>
      <w:proofErr w:type="spellEnd"/>
      <w:r w:rsidRPr="0089434D">
        <w:rPr>
          <w:rStyle w:val="CodeChar"/>
        </w:rPr>
        <w:t>'</w:t>
      </w:r>
      <w:r w:rsidRPr="0089434D">
        <w:t xml:space="preserve"> (content describes) track reference from the region track to the image sequence or video track; </w:t>
      </w:r>
    </w:p>
    <w:p w14:paraId="4B338821" w14:textId="77777777" w:rsidR="00D30318" w:rsidRPr="0089434D" w:rsidRDefault="00D30318" w:rsidP="005519F4">
      <w:pPr>
        <w:pStyle w:val="ListParagraph"/>
        <w:numPr>
          <w:ilvl w:val="0"/>
          <w:numId w:val="7"/>
        </w:numPr>
      </w:pPr>
      <w:r w:rsidRPr="0089434D">
        <w:t xml:space="preserve">associating tracks or items carrying the region annotation with the region track using a track reference of type </w:t>
      </w:r>
      <w:r w:rsidRPr="0089434D">
        <w:rPr>
          <w:rStyle w:val="CodeChar"/>
        </w:rPr>
        <w:t>'</w:t>
      </w:r>
      <w:proofErr w:type="spellStart"/>
      <w:r w:rsidRPr="0089434D">
        <w:rPr>
          <w:rStyle w:val="CodeChar"/>
        </w:rPr>
        <w:t>anot</w:t>
      </w:r>
      <w:proofErr w:type="spellEnd"/>
      <w:r w:rsidRPr="0089434D">
        <w:rPr>
          <w:rStyle w:val="CodeChar"/>
        </w:rPr>
        <w:t>'</w:t>
      </w:r>
      <w:r w:rsidRPr="0089434D">
        <w:t xml:space="preserve"> from the region track to the image items or the tracks, and/or defining the </w:t>
      </w:r>
      <w:proofErr w:type="spellStart"/>
      <w:r w:rsidRPr="0089434D">
        <w:rPr>
          <w:rStyle w:val="CodeChar"/>
        </w:rPr>
        <w:t>SampleGroupDescriptionBox</w:t>
      </w:r>
      <w:r w:rsidRPr="0089434D">
        <w:t>es</w:t>
      </w:r>
      <w:proofErr w:type="spellEnd"/>
      <w:r w:rsidRPr="0089434D">
        <w:t xml:space="preserve"> containing the region annotation; and</w:t>
      </w:r>
    </w:p>
    <w:p w14:paraId="12FA2CCA" w14:textId="77777777" w:rsidR="00D30318" w:rsidRPr="0089434D" w:rsidRDefault="00D30318" w:rsidP="005519F4">
      <w:pPr>
        <w:pStyle w:val="ListParagraph"/>
        <w:numPr>
          <w:ilvl w:val="0"/>
          <w:numId w:val="7"/>
        </w:numPr>
      </w:pPr>
      <w:r w:rsidRPr="0089434D">
        <w:t>defining a sample-to-region-id-mapping sample grouping (</w:t>
      </w:r>
      <w:r w:rsidRPr="0089434D">
        <w:rPr>
          <w:rStyle w:val="CodeChar"/>
        </w:rPr>
        <w:t>'</w:t>
      </w:r>
      <w:proofErr w:type="spellStart"/>
      <w:r w:rsidRPr="0089434D">
        <w:rPr>
          <w:rStyle w:val="CodeChar"/>
        </w:rPr>
        <w:t>regm</w:t>
      </w:r>
      <w:proofErr w:type="spellEnd"/>
      <w:r w:rsidRPr="0089434D">
        <w:rPr>
          <w:rStyle w:val="CodeChar"/>
        </w:rPr>
        <w:t>'</w:t>
      </w:r>
      <w:r w:rsidRPr="0089434D">
        <w:t>) in the region track providing the mapping between the region identifiers and the region annotations.</w:t>
      </w:r>
    </w:p>
    <w:p w14:paraId="4A099BE9" w14:textId="25990F11" w:rsidR="00D30318" w:rsidRPr="0089434D" w:rsidRDefault="00D30318" w:rsidP="00D30318">
      <w:r w:rsidRPr="0089434D">
        <w:t>The region annotation applies to each region described in time-aligned sample of the region track individually.</w:t>
      </w:r>
    </w:p>
    <w:p w14:paraId="56A6C74B" w14:textId="34AFF9EB" w:rsidR="00A82ADD" w:rsidRPr="0089434D" w:rsidRDefault="00A82ADD" w:rsidP="00A82ADD">
      <w:pPr>
        <w:pStyle w:val="Heading3"/>
      </w:pPr>
      <w:bookmarkStart w:id="415" w:name="_Ref115859507"/>
      <w:bookmarkStart w:id="416" w:name="_Ref115870485"/>
      <w:bookmarkStart w:id="417" w:name="_Ref115883011"/>
      <w:bookmarkStart w:id="418" w:name="_Ref115883304"/>
      <w:bookmarkStart w:id="419" w:name="_Toc142560396"/>
      <w:bookmarkStart w:id="420" w:name="_Toc142560677"/>
      <w:bookmarkStart w:id="421" w:name="_Toc142573599"/>
      <w:r w:rsidRPr="0089434D">
        <w:t>Region track</w:t>
      </w:r>
      <w:bookmarkEnd w:id="415"/>
      <w:bookmarkEnd w:id="416"/>
      <w:bookmarkEnd w:id="417"/>
      <w:bookmarkEnd w:id="418"/>
      <w:bookmarkEnd w:id="419"/>
      <w:bookmarkEnd w:id="420"/>
      <w:bookmarkEnd w:id="421"/>
    </w:p>
    <w:p w14:paraId="573878F0" w14:textId="7A3C7AE8" w:rsidR="00A82ADD" w:rsidRPr="0089434D" w:rsidRDefault="00A82ADD" w:rsidP="00A82ADD">
      <w:pPr>
        <w:pStyle w:val="Heading4"/>
      </w:pPr>
      <w:r w:rsidRPr="0089434D">
        <w:t>Definition</w:t>
      </w:r>
    </w:p>
    <w:p w14:paraId="1CFD4AFB" w14:textId="58BEF39D" w:rsidR="0053539F" w:rsidRPr="0089434D" w:rsidRDefault="0053539F" w:rsidP="0053539F">
      <w:pPr>
        <w:rPr>
          <w:lang w:eastAsia="ja-JP"/>
        </w:rPr>
      </w:pPr>
      <w:r w:rsidRPr="0089434D">
        <w:rPr>
          <w:lang w:eastAsia="ja-JP"/>
        </w:rPr>
        <w:t xml:space="preserve">A metadata track with a sample entry </w:t>
      </w:r>
      <w:r w:rsidRPr="0089434D">
        <w:rPr>
          <w:rStyle w:val="CodeChar"/>
        </w:rPr>
        <w:t>'</w:t>
      </w:r>
      <w:proofErr w:type="spellStart"/>
      <w:r w:rsidRPr="0089434D">
        <w:rPr>
          <w:rStyle w:val="CodeChar"/>
        </w:rPr>
        <w:t>rgan</w:t>
      </w:r>
      <w:proofErr w:type="spellEnd"/>
      <w:r w:rsidRPr="0089434D">
        <w:rPr>
          <w:rStyle w:val="CodeChar"/>
        </w:rPr>
        <w:t>'</w:t>
      </w:r>
      <w:r w:rsidRPr="0089434D">
        <w:rPr>
          <w:lang w:eastAsia="ja-JP"/>
        </w:rPr>
        <w:t xml:space="preserve"> is a region track</w:t>
      </w:r>
      <w:r w:rsidR="00992C82" w:rsidRPr="0089434D">
        <w:rPr>
          <w:lang w:eastAsia="ja-JP"/>
        </w:rPr>
        <w:t>.</w:t>
      </w:r>
      <w:r w:rsidRPr="0089434D">
        <w:rPr>
          <w:lang w:eastAsia="ja-JP"/>
        </w:rPr>
        <w:t xml:space="preserve"> </w:t>
      </w:r>
      <w:r w:rsidR="00992C82" w:rsidRPr="0089434D">
        <w:rPr>
          <w:lang w:eastAsia="ja-JP"/>
        </w:rPr>
        <w:t>S</w:t>
      </w:r>
      <w:r w:rsidRPr="0089434D">
        <w:rPr>
          <w:lang w:eastAsia="ja-JP"/>
        </w:rPr>
        <w:t xml:space="preserve">amples </w:t>
      </w:r>
      <w:r w:rsidR="00992C82" w:rsidRPr="0089434D">
        <w:rPr>
          <w:lang w:eastAsia="ja-JP"/>
        </w:rPr>
        <w:t xml:space="preserve">of a region track </w:t>
      </w:r>
      <w:r w:rsidRPr="0089434D">
        <w:rPr>
          <w:lang w:eastAsia="ja-JP"/>
        </w:rPr>
        <w:t>define one or more regions inside images carried in samples of an associated image sequence or video track (also denoted source track in the following).</w:t>
      </w:r>
    </w:p>
    <w:p w14:paraId="6E208B4D" w14:textId="3094BD28" w:rsidR="0033201A" w:rsidRPr="0089434D" w:rsidRDefault="0033201A" w:rsidP="0033201A">
      <w:pPr>
        <w:rPr>
          <w:lang w:eastAsia="ja-JP"/>
        </w:rPr>
      </w:pPr>
      <w:r w:rsidRPr="0089434D">
        <w:rPr>
          <w:lang w:eastAsia="ja-JP"/>
        </w:rPr>
        <w:t xml:space="preserve">The region track is associated with the source track using a track reference of type </w:t>
      </w:r>
      <w:r w:rsidRPr="0089434D">
        <w:rPr>
          <w:rStyle w:val="CodeChar"/>
        </w:rPr>
        <w:t>'</w:t>
      </w:r>
      <w:proofErr w:type="spellStart"/>
      <w:r w:rsidRPr="0089434D">
        <w:rPr>
          <w:rStyle w:val="CodeChar"/>
        </w:rPr>
        <w:t>cdsc</w:t>
      </w:r>
      <w:proofErr w:type="spellEnd"/>
      <w:r w:rsidRPr="0089434D">
        <w:rPr>
          <w:rStyle w:val="CodeChar"/>
        </w:rPr>
        <w:t>'</w:t>
      </w:r>
      <w:r w:rsidRPr="0089434D">
        <w:rPr>
          <w:lang w:eastAsia="ja-JP"/>
        </w:rPr>
        <w:t xml:space="preserve"> from the region track to the source track.</w:t>
      </w:r>
    </w:p>
    <w:p w14:paraId="7D4417D4" w14:textId="72847C8F" w:rsidR="0053539F" w:rsidRPr="0089434D" w:rsidRDefault="0033201A" w:rsidP="0053539F">
      <w:pPr>
        <w:rPr>
          <w:lang w:eastAsia="ja-JP"/>
        </w:rPr>
      </w:pPr>
      <w:r w:rsidRPr="0089434D">
        <w:rPr>
          <w:lang w:eastAsia="ja-JP"/>
        </w:rPr>
        <w:t xml:space="preserve">A region track allows associating a region annotation with each region. A region annotation may be an item (e.g., an image item, a metadata item), samples from another track, or a </w:t>
      </w:r>
      <w:proofErr w:type="spellStart"/>
      <w:r w:rsidRPr="0089434D">
        <w:rPr>
          <w:rStyle w:val="CodeChar"/>
        </w:rPr>
        <w:t>SampleGroupDescriptionEntry</w:t>
      </w:r>
      <w:proofErr w:type="spellEnd"/>
      <w:r w:rsidRPr="0089434D">
        <w:rPr>
          <w:lang w:eastAsia="ja-JP"/>
        </w:rPr>
        <w:t>.</w:t>
      </w:r>
    </w:p>
    <w:p w14:paraId="7BC5054B" w14:textId="77777777" w:rsidR="0033201A" w:rsidRPr="0089434D" w:rsidRDefault="0033201A" w:rsidP="0033201A">
      <w:pPr>
        <w:rPr>
          <w:lang w:eastAsia="ja-JP"/>
        </w:rPr>
      </w:pPr>
      <w:r w:rsidRPr="0089434D">
        <w:rPr>
          <w:lang w:eastAsia="ja-JP"/>
        </w:rPr>
        <w:t>For each sync sample of the source track, the region track should have a time-aligned sample describing all regions of this sync sample.</w:t>
      </w:r>
    </w:p>
    <w:p w14:paraId="3D89E1BC" w14:textId="5FAB695E" w:rsidR="0033201A" w:rsidRPr="0089434D" w:rsidRDefault="0033201A" w:rsidP="0033201A">
      <w:pPr>
        <w:rPr>
          <w:lang w:eastAsia="ja-JP"/>
        </w:rPr>
      </w:pPr>
      <w:r w:rsidRPr="0089434D">
        <w:rPr>
          <w:lang w:eastAsia="ja-JP"/>
        </w:rPr>
        <w:t xml:space="preserve">Each region is associated with a region identifier. The scope of region identifiers is indicated by the </w:t>
      </w:r>
      <w:proofErr w:type="spellStart"/>
      <w:r w:rsidRPr="0089434D">
        <w:rPr>
          <w:rStyle w:val="CodeChar"/>
        </w:rPr>
        <w:t>persistent_region_ids</w:t>
      </w:r>
      <w:proofErr w:type="spellEnd"/>
      <w:r w:rsidRPr="0089434D">
        <w:rPr>
          <w:lang w:eastAsia="ja-JP"/>
        </w:rPr>
        <w:t xml:space="preserve"> flag in the </w:t>
      </w:r>
      <w:proofErr w:type="spellStart"/>
      <w:r w:rsidRPr="0089434D">
        <w:rPr>
          <w:rStyle w:val="CodeChar"/>
        </w:rPr>
        <w:t>RegionTrackConfigBox</w:t>
      </w:r>
      <w:proofErr w:type="spellEnd"/>
      <w:r w:rsidRPr="0089434D">
        <w:t xml:space="preserve"> of </w:t>
      </w:r>
      <w:r w:rsidRPr="0089434D">
        <w:rPr>
          <w:lang w:eastAsia="ja-JP"/>
        </w:rPr>
        <w:t xml:space="preserve">the sample entry. The region identifier can be used to associate an annotation with a region in a sample via an association map defined in a </w:t>
      </w:r>
      <w:r w:rsidRPr="0089434D">
        <w:t xml:space="preserve">sample-to-region-id-mapping sample group. In such case, region identifier values in samples and in the </w:t>
      </w:r>
      <w:proofErr w:type="gramStart"/>
      <w:r w:rsidRPr="0089434D">
        <w:t>sample</w:t>
      </w:r>
      <w:proofErr w:type="gramEnd"/>
      <w:r w:rsidRPr="0089434D">
        <w:t xml:space="preserve"> group have the same value space.</w:t>
      </w:r>
    </w:p>
    <w:p w14:paraId="5A91F8C3" w14:textId="77777777" w:rsidR="0033201A" w:rsidRPr="0089434D" w:rsidRDefault="0033201A" w:rsidP="0033201A">
      <w:pPr>
        <w:rPr>
          <w:lang w:eastAsia="ja-JP"/>
        </w:rPr>
      </w:pPr>
      <w:r w:rsidRPr="0089434D">
        <w:rPr>
          <w:lang w:eastAsia="ja-JP"/>
        </w:rPr>
        <w:t>Different regions in a same sample or in consecutive samples may have the same region identifier. When multiple regions in the same sample have the same region identifier, this indicates that each of these regions is associated with the same set of region annotations.</w:t>
      </w:r>
    </w:p>
    <w:p w14:paraId="2D014521" w14:textId="77777777" w:rsidR="0033201A" w:rsidRPr="0089434D" w:rsidRDefault="0033201A" w:rsidP="0033201A">
      <w:pPr>
        <w:rPr>
          <w:lang w:eastAsia="ja-JP"/>
        </w:rPr>
      </w:pPr>
      <w:r w:rsidRPr="0089434D">
        <w:rPr>
          <w:lang w:eastAsia="ja-JP"/>
        </w:rPr>
        <w:t xml:space="preserve">A </w:t>
      </w:r>
      <w:proofErr w:type="spellStart"/>
      <w:r w:rsidRPr="0089434D">
        <w:rPr>
          <w:rStyle w:val="CodeChar"/>
        </w:rPr>
        <w:t>SampleGroupDescriptionEntry</w:t>
      </w:r>
      <w:proofErr w:type="spellEnd"/>
      <w:r w:rsidRPr="0089434D">
        <w:rPr>
          <w:lang w:eastAsia="ja-JP"/>
        </w:rPr>
        <w:t xml:space="preserve"> should only be associated with a region defined by a region track when the property value for the region differs from the matching property value, explicit or implicit, for the whole sample of the associated source track.</w:t>
      </w:r>
    </w:p>
    <w:p w14:paraId="604E8CCC" w14:textId="77777777" w:rsidR="008D09C7" w:rsidRDefault="0033201A" w:rsidP="0053539F">
      <w:pPr>
        <w:rPr>
          <w:lang w:eastAsia="ja-JP"/>
        </w:rPr>
      </w:pPr>
      <w:r w:rsidRPr="0089434D">
        <w:rPr>
          <w:lang w:eastAsia="ja-JP"/>
        </w:rPr>
        <w:lastRenderedPageBreak/>
        <w:t>The geometries of the regions described in the region track are specified in the data of the samples of the region track.</w:t>
      </w:r>
    </w:p>
    <w:p w14:paraId="3167F23E" w14:textId="1C62655E" w:rsidR="0033201A" w:rsidRPr="0089434D" w:rsidRDefault="008D09C7" w:rsidP="0053539F">
      <w:pPr>
        <w:rPr>
          <w:lang w:eastAsia="ja-JP"/>
        </w:rPr>
      </w:pPr>
      <w:r w:rsidRPr="008D09C7">
        <w:rPr>
          <w:lang w:eastAsia="ja-JP"/>
        </w:rPr>
        <w:t>The media presentation timeline is used to conclude correspondence of samples of the region track in relation to samples of the source track. The presentation times of the samples of a source track may or may not be aligned with the presentation times of the samples of the associated region track. Regions that apply to a given sample of a source track are regions defined in the sample of the associated region track that is active at the beginning of the presentation time of the given sample of the source track.</w:t>
      </w:r>
    </w:p>
    <w:p w14:paraId="1DBAA670" w14:textId="43D53ED7" w:rsidR="000D75C5" w:rsidRPr="0053539F" w:rsidRDefault="000D75C5" w:rsidP="0053539F">
      <w:r w:rsidRPr="0089434D">
        <w:t xml:space="preserve">The reference space is defined as a 2D coordinate system with the origin (0,0) located at the top-left corner and a maximum size defined by </w:t>
      </w:r>
      <w:proofErr w:type="spellStart"/>
      <w:r w:rsidRPr="0089434D">
        <w:rPr>
          <w:rStyle w:val="CodeChar"/>
        </w:rPr>
        <w:t>reference_width</w:t>
      </w:r>
      <w:proofErr w:type="spellEnd"/>
      <w:r w:rsidRPr="0089434D">
        <w:t xml:space="preserve"> and </w:t>
      </w:r>
      <w:proofErr w:type="spellStart"/>
      <w:r w:rsidRPr="0089434D">
        <w:rPr>
          <w:rStyle w:val="CodeChar"/>
        </w:rPr>
        <w:t>reference_height</w:t>
      </w:r>
      <w:proofErr w:type="spellEnd"/>
      <w:r w:rsidRPr="0089434D">
        <w:rPr>
          <w:rStyle w:val="CodeChar"/>
        </w:rPr>
        <w:t xml:space="preserve"> </w:t>
      </w:r>
      <w:r w:rsidRPr="0089434D">
        <w:rPr>
          <w:rStyle w:val="CodeChar"/>
          <w:rFonts w:ascii="Cambria" w:hAnsi="Cambria"/>
        </w:rPr>
        <w:t>in sample entry</w:t>
      </w:r>
      <w:r w:rsidRPr="0089434D">
        <w:t>; the x-axis is oriented from left to right and the y-axis from top to bottom.</w:t>
      </w:r>
    </w:p>
    <w:p w14:paraId="2C847039" w14:textId="3B65A073" w:rsidR="00A82ADD" w:rsidRDefault="00A82ADD" w:rsidP="00A82ADD">
      <w:pPr>
        <w:pStyle w:val="Heading4"/>
      </w:pPr>
      <w:r>
        <w:t>Sample entry</w:t>
      </w:r>
    </w:p>
    <w:p w14:paraId="44C93C5C" w14:textId="3BBF9682" w:rsidR="00DA0152" w:rsidRDefault="00DA0152" w:rsidP="00DA0152">
      <w:pPr>
        <w:pStyle w:val="Heading5"/>
      </w:pPr>
      <w:r>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DA0152" w:rsidRPr="00103AF8" w14:paraId="3868DBAC" w14:textId="77777777" w:rsidTr="000C5465">
        <w:tc>
          <w:tcPr>
            <w:tcW w:w="2790" w:type="dxa"/>
          </w:tcPr>
          <w:p w14:paraId="08F5B513" w14:textId="77777777" w:rsidR="00DA0152" w:rsidRPr="00103AF8" w:rsidRDefault="00DA0152" w:rsidP="000C5465">
            <w:pPr>
              <w:pStyle w:val="BoxTable"/>
            </w:pPr>
            <w:r w:rsidRPr="00103AF8">
              <w:t xml:space="preserve">Sample entry type: </w:t>
            </w:r>
          </w:p>
        </w:tc>
        <w:tc>
          <w:tcPr>
            <w:tcW w:w="6962" w:type="dxa"/>
          </w:tcPr>
          <w:p w14:paraId="553048E2" w14:textId="77777777" w:rsidR="00DA0152" w:rsidRPr="00103AF8" w:rsidRDefault="00DA0152" w:rsidP="000C5465">
            <w:pPr>
              <w:pStyle w:val="BoxTable"/>
              <w:rPr>
                <w:rStyle w:val="CodeChar"/>
              </w:rPr>
            </w:pPr>
            <w:r w:rsidRPr="00103AF8">
              <w:rPr>
                <w:rStyle w:val="CodeChar"/>
              </w:rPr>
              <w:t>'</w:t>
            </w:r>
            <w:proofErr w:type="spellStart"/>
            <w:r w:rsidRPr="00103AF8">
              <w:rPr>
                <w:rStyle w:val="CodeChar"/>
              </w:rPr>
              <w:t>rgan</w:t>
            </w:r>
            <w:proofErr w:type="spellEnd"/>
            <w:r w:rsidRPr="00103AF8">
              <w:rPr>
                <w:rStyle w:val="CodeChar"/>
              </w:rPr>
              <w:t>'</w:t>
            </w:r>
          </w:p>
        </w:tc>
      </w:tr>
      <w:tr w:rsidR="00DA0152" w:rsidRPr="00103AF8" w14:paraId="02D307C1" w14:textId="77777777" w:rsidTr="000C5465">
        <w:tc>
          <w:tcPr>
            <w:tcW w:w="2790" w:type="dxa"/>
          </w:tcPr>
          <w:p w14:paraId="29C01999" w14:textId="77777777" w:rsidR="00DA0152" w:rsidRPr="00103AF8" w:rsidRDefault="00DA0152" w:rsidP="000C5465">
            <w:pPr>
              <w:pStyle w:val="BoxTable"/>
            </w:pPr>
            <w:r w:rsidRPr="00103AF8">
              <w:t xml:space="preserve">Container: </w:t>
            </w:r>
          </w:p>
        </w:tc>
        <w:tc>
          <w:tcPr>
            <w:tcW w:w="6962" w:type="dxa"/>
          </w:tcPr>
          <w:p w14:paraId="49A2BA54" w14:textId="77777777" w:rsidR="00DA0152" w:rsidRPr="00103AF8" w:rsidRDefault="00DA0152" w:rsidP="000C5465">
            <w:pPr>
              <w:pStyle w:val="BoxTable"/>
            </w:pPr>
            <w:proofErr w:type="spellStart"/>
            <w:r w:rsidRPr="00103AF8">
              <w:rPr>
                <w:rStyle w:val="CodeChar"/>
              </w:rPr>
              <w:t>SampleDescriptionBox</w:t>
            </w:r>
            <w:proofErr w:type="spellEnd"/>
          </w:p>
        </w:tc>
      </w:tr>
      <w:tr w:rsidR="00DA0152" w:rsidRPr="00103AF8" w14:paraId="609B04FA" w14:textId="77777777" w:rsidTr="000C5465">
        <w:tc>
          <w:tcPr>
            <w:tcW w:w="2790" w:type="dxa"/>
          </w:tcPr>
          <w:p w14:paraId="74DD256B" w14:textId="77777777" w:rsidR="00DA0152" w:rsidRPr="00103AF8" w:rsidRDefault="00DA0152" w:rsidP="000C5465">
            <w:pPr>
              <w:pStyle w:val="BoxTable"/>
            </w:pPr>
            <w:r w:rsidRPr="00103AF8">
              <w:t xml:space="preserve">Mandatory: </w:t>
            </w:r>
          </w:p>
        </w:tc>
        <w:tc>
          <w:tcPr>
            <w:tcW w:w="6962" w:type="dxa"/>
          </w:tcPr>
          <w:p w14:paraId="62F15D74" w14:textId="77777777" w:rsidR="00DA0152" w:rsidRPr="00103AF8" w:rsidRDefault="00DA0152" w:rsidP="000C5465">
            <w:pPr>
              <w:pStyle w:val="BoxTable"/>
            </w:pPr>
            <w:r w:rsidRPr="00103AF8">
              <w:rPr>
                <w:rFonts w:cs="Arial"/>
              </w:rPr>
              <w:t>Yes</w:t>
            </w:r>
          </w:p>
        </w:tc>
      </w:tr>
      <w:tr w:rsidR="00DA0152" w:rsidRPr="00103AF8" w14:paraId="33F96C81" w14:textId="77777777" w:rsidTr="000C5465">
        <w:tc>
          <w:tcPr>
            <w:tcW w:w="2790" w:type="dxa"/>
          </w:tcPr>
          <w:p w14:paraId="361AE2DB" w14:textId="77777777" w:rsidR="00DA0152" w:rsidRPr="00103AF8" w:rsidRDefault="00DA0152" w:rsidP="000C5465">
            <w:pPr>
              <w:pStyle w:val="BoxTable"/>
            </w:pPr>
            <w:r w:rsidRPr="00103AF8">
              <w:t>Quantity:</w:t>
            </w:r>
          </w:p>
        </w:tc>
        <w:tc>
          <w:tcPr>
            <w:tcW w:w="6962" w:type="dxa"/>
          </w:tcPr>
          <w:p w14:paraId="407DC4F3" w14:textId="77777777" w:rsidR="00DA0152" w:rsidRPr="00103AF8" w:rsidRDefault="00DA0152" w:rsidP="000C5465">
            <w:pPr>
              <w:pStyle w:val="BoxTable"/>
              <w:rPr>
                <w:rFonts w:cs="Arial"/>
              </w:rPr>
            </w:pPr>
            <w:r w:rsidRPr="00103AF8">
              <w:rPr>
                <w:rFonts w:cs="Arial"/>
              </w:rPr>
              <w:t>One or more sample entries may be present</w:t>
            </w:r>
          </w:p>
        </w:tc>
      </w:tr>
      <w:tr w:rsidR="00DA0152" w:rsidRPr="00103AF8" w14:paraId="296974C3" w14:textId="77777777" w:rsidTr="000C5465">
        <w:tc>
          <w:tcPr>
            <w:tcW w:w="2790" w:type="dxa"/>
          </w:tcPr>
          <w:p w14:paraId="02C45C9F" w14:textId="77777777" w:rsidR="00DA0152" w:rsidRPr="00103AF8" w:rsidRDefault="00DA0152" w:rsidP="000C5465">
            <w:pPr>
              <w:pStyle w:val="BoxTable"/>
            </w:pPr>
          </w:p>
        </w:tc>
        <w:tc>
          <w:tcPr>
            <w:tcW w:w="6962" w:type="dxa"/>
          </w:tcPr>
          <w:p w14:paraId="4221E560" w14:textId="77777777" w:rsidR="00DA0152" w:rsidRPr="00103AF8" w:rsidRDefault="00DA0152" w:rsidP="000C5465">
            <w:pPr>
              <w:pStyle w:val="BoxTable"/>
              <w:rPr>
                <w:rFonts w:cs="Arial"/>
              </w:rPr>
            </w:pPr>
          </w:p>
        </w:tc>
      </w:tr>
    </w:tbl>
    <w:p w14:paraId="4DB12200" w14:textId="77777777" w:rsidR="00DA0152" w:rsidRPr="00103AF8" w:rsidRDefault="00DA0152" w:rsidP="00DA0152">
      <w:r w:rsidRPr="00103AF8">
        <w:t xml:space="preserve">The sample entry documents in a </w:t>
      </w:r>
      <w:proofErr w:type="spellStart"/>
      <w:r w:rsidRPr="00103AF8">
        <w:rPr>
          <w:rStyle w:val="CodeChar"/>
        </w:rPr>
        <w:t>RegionTrackConfigBox</w:t>
      </w:r>
      <w:proofErr w:type="spellEnd"/>
      <w:r w:rsidRPr="00103AF8">
        <w:t xml:space="preserve"> the configuration of the region sample and the reference space inside which regions are defined.</w:t>
      </w:r>
    </w:p>
    <w:p w14:paraId="793EC7AA" w14:textId="77777777" w:rsidR="00DA0152" w:rsidRPr="00103AF8" w:rsidRDefault="00DA0152" w:rsidP="00DA0152">
      <w:r w:rsidRPr="00103AF8">
        <w:t xml:space="preserve">The </w:t>
      </w:r>
      <w:r w:rsidRPr="00103AF8">
        <w:rPr>
          <w:rStyle w:val="CodeChar"/>
        </w:rPr>
        <w:t>version</w:t>
      </w:r>
      <w:r w:rsidRPr="00103AF8">
        <w:t xml:space="preserve"> in </w:t>
      </w:r>
      <w:proofErr w:type="spellStart"/>
      <w:r w:rsidRPr="00103AF8">
        <w:rPr>
          <w:rStyle w:val="CodeChar"/>
        </w:rPr>
        <w:t>RegionTrackConfigBox</w:t>
      </w:r>
      <w:proofErr w:type="spellEnd"/>
      <w:r w:rsidRPr="00103AF8">
        <w:t xml:space="preserve"> indicates both the version of the box and the version of the sample format.</w:t>
      </w:r>
    </w:p>
    <w:p w14:paraId="787EC508" w14:textId="77777777" w:rsidR="00DA0152" w:rsidRPr="002B49E5" w:rsidRDefault="00DA0152" w:rsidP="00DA0152">
      <w:r w:rsidRPr="00103AF8">
        <w:t xml:space="preserve">The following flags are defined for the </w:t>
      </w:r>
      <w:r w:rsidRPr="00103AF8">
        <w:rPr>
          <w:rStyle w:val="CodeChar"/>
        </w:rPr>
        <w:t>flags</w:t>
      </w:r>
      <w:r w:rsidRPr="00103AF8">
        <w:t xml:space="preserve"> field of </w:t>
      </w:r>
      <w:proofErr w:type="spellStart"/>
      <w:r w:rsidRPr="00103AF8">
        <w:rPr>
          <w:rStyle w:val="CodeChar"/>
        </w:rPr>
        <w:t>RegionTrackConfigBox</w:t>
      </w:r>
      <w:proofErr w:type="spellEnd"/>
      <w:r w:rsidRPr="002B49E5">
        <w:t>:</w:t>
      </w:r>
    </w:p>
    <w:p w14:paraId="3259C2E9" w14:textId="77777777" w:rsidR="00DA0152" w:rsidRPr="00103AF8" w:rsidRDefault="00DA0152" w:rsidP="00DA0152">
      <w:pPr>
        <w:pStyle w:val="fields"/>
      </w:pPr>
      <w:r w:rsidRPr="00103AF8">
        <w:t xml:space="preserve">0x000001 </w:t>
      </w:r>
      <w:proofErr w:type="spellStart"/>
      <w:r w:rsidRPr="00103AF8">
        <w:rPr>
          <w:rStyle w:val="CodeChar"/>
        </w:rPr>
        <w:t>field_length_size</w:t>
      </w:r>
      <w:proofErr w:type="spellEnd"/>
      <w:r w:rsidRPr="00103AF8">
        <w:t>; indicates the length of various fields. When set, it specifies that the length of a field is 32 bits. Otherwise, the length of a field is 16 bits.</w:t>
      </w:r>
    </w:p>
    <w:p w14:paraId="389739FD" w14:textId="77777777" w:rsidR="00DA0152" w:rsidRPr="00103AF8" w:rsidRDefault="00DA0152" w:rsidP="00DA0152">
      <w:pPr>
        <w:pStyle w:val="fields"/>
      </w:pPr>
      <w:r w:rsidRPr="00103AF8">
        <w:t xml:space="preserve">0x000002 </w:t>
      </w:r>
      <w:proofErr w:type="spellStart"/>
      <w:r w:rsidRPr="00103AF8">
        <w:rPr>
          <w:rStyle w:val="CodeChar"/>
        </w:rPr>
        <w:t>persistent_region_ids</w:t>
      </w:r>
      <w:proofErr w:type="spellEnd"/>
      <w:r w:rsidRPr="00103AF8">
        <w:t>; indicates the scope of region identifiers. When set, it specifies that the scope of region identifiers is persistent over samples, i.e., a same region identifier in different samples mapped to this sample entry identifies the same region. Otherwise, the scope of region identifiers is the sample.</w:t>
      </w:r>
    </w:p>
    <w:p w14:paraId="1C98747B" w14:textId="77777777" w:rsidR="00DA0152" w:rsidRPr="00103AF8" w:rsidRDefault="00DA0152" w:rsidP="00DA0152">
      <w:pPr>
        <w:pStyle w:val="Note"/>
      </w:pPr>
      <w:r w:rsidRPr="00103AF8">
        <w:t>NOTE</w:t>
      </w:r>
      <w:r w:rsidRPr="00103AF8">
        <w:tab/>
        <w:t>A scope of region identifiers persistent over samples is useful for tracking regions. On contrary, a scope of region identifiers limited to the sample is useful when splicing separate contents that use the same region identifiers and can reduce the description cost when multiple regions in a sample are associated with the same set of annotations.</w:t>
      </w:r>
    </w:p>
    <w:p w14:paraId="6F611736" w14:textId="3742013D" w:rsidR="00DA0152" w:rsidRPr="00103AF8" w:rsidRDefault="00DA0152" w:rsidP="00DA0152">
      <w:pPr>
        <w:pStyle w:val="Heading5"/>
      </w:pPr>
      <w:r w:rsidRPr="00103AF8">
        <w:t>Syntax</w:t>
      </w:r>
    </w:p>
    <w:p w14:paraId="0E62ADCF" w14:textId="77777777" w:rsidR="00DA0152" w:rsidRPr="00103AF8" w:rsidRDefault="00DA0152" w:rsidP="00DA0152">
      <w:pPr>
        <w:pStyle w:val="code0"/>
      </w:pPr>
      <w:r w:rsidRPr="00103AF8">
        <w:t>aligned(8) class RegionTrackConfigBox () extends FullBox ('rgaC', version=0, flags) {</w:t>
      </w:r>
      <w:r w:rsidRPr="00103AF8">
        <w:br/>
      </w:r>
      <w:r w:rsidRPr="00103AF8">
        <w:rPr>
          <w:lang w:eastAsia="ja-JP"/>
        </w:rPr>
        <w:tab/>
      </w:r>
      <w:r w:rsidRPr="00103AF8">
        <w:t>unsigned int((field_length_size + 1) * 16) reference_width;</w:t>
      </w:r>
      <w:r w:rsidRPr="00103AF8">
        <w:br/>
      </w:r>
      <w:r w:rsidRPr="00103AF8">
        <w:rPr>
          <w:lang w:eastAsia="ja-JP"/>
        </w:rPr>
        <w:tab/>
      </w:r>
      <w:r w:rsidRPr="00103AF8">
        <w:t>unsigned int((field_length_size + 1) * 16) reference_height;</w:t>
      </w:r>
      <w:r w:rsidRPr="00103AF8">
        <w:br/>
        <w:t>}</w:t>
      </w:r>
    </w:p>
    <w:p w14:paraId="7AB2A41B" w14:textId="77777777" w:rsidR="00DA0152" w:rsidRPr="00103AF8" w:rsidRDefault="00DA0152" w:rsidP="00DA0152">
      <w:pPr>
        <w:pStyle w:val="code0"/>
      </w:pPr>
    </w:p>
    <w:p w14:paraId="324E8BB5" w14:textId="77777777" w:rsidR="00DA0152" w:rsidRPr="00103AF8" w:rsidRDefault="00DA0152" w:rsidP="00DA0152">
      <w:pPr>
        <w:pStyle w:val="code0"/>
      </w:pPr>
      <w:r w:rsidRPr="00103AF8">
        <w:t>aligned(8) class RegionSampleEntry</w:t>
      </w:r>
      <w:r w:rsidRPr="00103AF8">
        <w:br/>
        <w:t>extends MetadataSampleEntry ('rgan'){</w:t>
      </w:r>
      <w:r w:rsidRPr="00103AF8">
        <w:br/>
      </w:r>
      <w:r w:rsidRPr="00103AF8">
        <w:rPr>
          <w:lang w:eastAsia="ja-JP"/>
        </w:rPr>
        <w:tab/>
      </w:r>
      <w:r w:rsidRPr="00103AF8">
        <w:t>RegionTrackConfigBox config; // mandatory</w:t>
      </w:r>
      <w:r w:rsidRPr="00103AF8">
        <w:br/>
        <w:t>}</w:t>
      </w:r>
    </w:p>
    <w:p w14:paraId="153F97FE" w14:textId="1A822927" w:rsidR="00DA0152" w:rsidRPr="00103AF8" w:rsidRDefault="00DA0152" w:rsidP="00DA0152">
      <w:pPr>
        <w:pStyle w:val="Heading5"/>
      </w:pPr>
      <w:r w:rsidRPr="00103AF8">
        <w:lastRenderedPageBreak/>
        <w:t>Semantics</w:t>
      </w:r>
    </w:p>
    <w:p w14:paraId="321AAEAF" w14:textId="77777777" w:rsidR="00DA0152" w:rsidRPr="00103AF8" w:rsidRDefault="00DA0152" w:rsidP="00DA0152">
      <w:pPr>
        <w:pStyle w:val="fields"/>
      </w:pPr>
      <w:proofErr w:type="spellStart"/>
      <w:r w:rsidRPr="00103AF8">
        <w:rPr>
          <w:rStyle w:val="CodeChar"/>
        </w:rPr>
        <w:t>reference_width</w:t>
      </w:r>
      <w:proofErr w:type="spellEnd"/>
      <w:r w:rsidRPr="00103AF8">
        <w:t xml:space="preserve">, </w:t>
      </w:r>
      <w:proofErr w:type="spellStart"/>
      <w:r w:rsidRPr="00103AF8">
        <w:rPr>
          <w:rStyle w:val="CodeChar"/>
        </w:rPr>
        <w:t>reference_height</w:t>
      </w:r>
      <w:proofErr w:type="spellEnd"/>
      <w:r w:rsidRPr="00103AF8">
        <w:t xml:space="preserve"> specify, in pixel units, the width and height, respectively, of the reference space inside which the regions are placed.</w:t>
      </w:r>
    </w:p>
    <w:p w14:paraId="081F4054" w14:textId="7EDDE0B7" w:rsidR="00A82ADD" w:rsidRPr="00103AF8" w:rsidRDefault="00A82ADD" w:rsidP="00A82ADD">
      <w:pPr>
        <w:pStyle w:val="Heading4"/>
      </w:pPr>
      <w:r w:rsidRPr="00103AF8">
        <w:t>Sample format</w:t>
      </w:r>
    </w:p>
    <w:p w14:paraId="31F3911C" w14:textId="28172CC9" w:rsidR="00A82ADD" w:rsidRPr="00103AF8" w:rsidRDefault="00A82ADD" w:rsidP="00DA0152">
      <w:pPr>
        <w:pStyle w:val="Heading5"/>
      </w:pPr>
      <w:r w:rsidRPr="00103AF8">
        <w:t>Definition</w:t>
      </w:r>
    </w:p>
    <w:p w14:paraId="4178CDED" w14:textId="77777777" w:rsidR="00401CA0" w:rsidRPr="00103AF8" w:rsidRDefault="00401CA0" w:rsidP="00401CA0">
      <w:r w:rsidRPr="00103AF8">
        <w:rPr>
          <w:lang w:eastAsia="ja-JP"/>
        </w:rPr>
        <w:t>This subclause defines the sample format for region track. A sample of a region track defines one or more regions.</w:t>
      </w:r>
    </w:p>
    <w:p w14:paraId="43AB3553" w14:textId="2787BA97" w:rsidR="00A82ADD" w:rsidRPr="00103AF8" w:rsidRDefault="00A82ADD" w:rsidP="00A82ADD">
      <w:pPr>
        <w:pStyle w:val="Heading5"/>
      </w:pPr>
      <w:r w:rsidRPr="00103AF8">
        <w:t>Syntax</w:t>
      </w:r>
    </w:p>
    <w:p w14:paraId="52D9AF0A" w14:textId="02A5686E" w:rsidR="002F4240" w:rsidRDefault="00201BE8" w:rsidP="00300EE1">
      <w:pPr>
        <w:pStyle w:val="code0"/>
      </w:pPr>
      <w:r w:rsidRPr="00103AF8">
        <w:t>aligned (8) class RegionSample {</w:t>
      </w:r>
      <w:r w:rsidRPr="00103AF8">
        <w:br/>
      </w:r>
      <w:r w:rsidRPr="00103AF8">
        <w:tab/>
        <w:t>unsigned int field_size = ((RegionTrackConfigBox.flags &amp; field_length_size) == field_length_size) ? 32 : 16;</w:t>
      </w:r>
      <w:r w:rsidRPr="00103AF8">
        <w:br/>
        <w:t>// this is a temporary, non-parsable variable</w:t>
      </w:r>
      <w:r w:rsidRPr="00103AF8">
        <w:br/>
      </w:r>
      <w:r w:rsidRPr="00103AF8">
        <w:tab/>
        <w:t>unsigned int(32) region_count;</w:t>
      </w:r>
      <w:r w:rsidRPr="00103AF8">
        <w:br/>
      </w:r>
      <w:r w:rsidRPr="00103AF8">
        <w:tab/>
        <w:t>for (r=0; r &lt; region_count; r++) {</w:t>
      </w:r>
      <w:r w:rsidRPr="00103AF8">
        <w:br/>
      </w:r>
      <w:r w:rsidRPr="00103AF8">
        <w:tab/>
      </w:r>
      <w:r w:rsidRPr="00103AF8">
        <w:tab/>
        <w:t>unsigned int(32) region_identifier;</w:t>
      </w:r>
      <w:r w:rsidRPr="00103AF8">
        <w:br/>
      </w:r>
      <w:r w:rsidRPr="00103AF8">
        <w:tab/>
      </w:r>
      <w:r w:rsidRPr="00103AF8">
        <w:tab/>
      </w:r>
      <w:r w:rsidR="002B49E5" w:rsidRPr="00DD68B1">
        <w:t>RegionGeometryStruct(RegionTrackConfigBox.version, RegionTrackConfigBox.flags, 1) region_geometry;</w:t>
      </w:r>
      <w:r w:rsidRPr="00103AF8">
        <w:br/>
      </w:r>
      <w:r w:rsidRPr="00103AF8">
        <w:tab/>
        <w:t>}</w:t>
      </w:r>
      <w:r w:rsidRPr="00103AF8">
        <w:br/>
        <w:t>}</w:t>
      </w:r>
    </w:p>
    <w:p w14:paraId="422E52BE" w14:textId="15E8F2BE" w:rsidR="00BF1E0A" w:rsidRPr="002B49E5" w:rsidRDefault="00BF1E0A" w:rsidP="00BF1E0A">
      <w:pPr>
        <w:pStyle w:val="Heading5"/>
      </w:pPr>
      <w:r w:rsidRPr="002B49E5">
        <w:t>Semantics</w:t>
      </w:r>
    </w:p>
    <w:p w14:paraId="4FF35A55" w14:textId="77777777" w:rsidR="000E27BF" w:rsidRPr="002B49E5" w:rsidRDefault="000E27BF" w:rsidP="000E27BF">
      <w:pPr>
        <w:pStyle w:val="fields"/>
      </w:pPr>
      <w:proofErr w:type="spellStart"/>
      <w:r w:rsidRPr="002B49E5">
        <w:rPr>
          <w:rStyle w:val="CodeChar"/>
        </w:rPr>
        <w:t>RegionTrackConfigBox</w:t>
      </w:r>
      <w:proofErr w:type="spellEnd"/>
      <w:r w:rsidRPr="002B49E5">
        <w:rPr>
          <w:rStyle w:val="CodeChar"/>
        </w:rPr>
        <w:t xml:space="preserve"> </w:t>
      </w:r>
      <w:r w:rsidRPr="002B49E5">
        <w:t>indicates the configuration box in the matching sample entry.</w:t>
      </w:r>
    </w:p>
    <w:p w14:paraId="45DD4B0A" w14:textId="77777777" w:rsidR="000E27BF" w:rsidRPr="002B49E5" w:rsidRDefault="000E27BF" w:rsidP="000E27BF">
      <w:pPr>
        <w:pStyle w:val="fields"/>
      </w:pPr>
      <w:bookmarkStart w:id="422" w:name="_Hlk115781594"/>
      <w:proofErr w:type="spellStart"/>
      <w:r w:rsidRPr="002B49E5">
        <w:rPr>
          <w:rStyle w:val="CodeChar"/>
        </w:rPr>
        <w:t>region_count</w:t>
      </w:r>
      <w:proofErr w:type="spellEnd"/>
      <w:r w:rsidRPr="002B49E5">
        <w:t xml:space="preserve"> specifies the number of regions defined in the sample</w:t>
      </w:r>
      <w:bookmarkEnd w:id="422"/>
      <w:r w:rsidRPr="002B49E5">
        <w:t>.</w:t>
      </w:r>
    </w:p>
    <w:p w14:paraId="5594A881" w14:textId="27DDD942" w:rsidR="000E27BF" w:rsidRPr="002B49E5" w:rsidRDefault="000E27BF" w:rsidP="000E27BF">
      <w:pPr>
        <w:pStyle w:val="fields"/>
      </w:pPr>
      <w:proofErr w:type="spellStart"/>
      <w:r w:rsidRPr="002B49E5">
        <w:rPr>
          <w:rStyle w:val="CodeChar"/>
        </w:rPr>
        <w:t>region_identifier</w:t>
      </w:r>
      <w:proofErr w:type="spellEnd"/>
      <w:r w:rsidRPr="002B49E5">
        <w:t xml:space="preserve"> specifies the identifier of the region.</w:t>
      </w:r>
    </w:p>
    <w:p w14:paraId="04E48D80" w14:textId="3BB0BD48" w:rsidR="000E27BF" w:rsidRPr="002B49E5" w:rsidRDefault="002B49E5" w:rsidP="000E27BF">
      <w:pPr>
        <w:pStyle w:val="fields"/>
      </w:pPr>
      <w:proofErr w:type="spellStart"/>
      <w:r w:rsidRPr="002B49E5">
        <w:rPr>
          <w:rStyle w:val="CodeChar"/>
        </w:rPr>
        <w:t>region_geometry</w:t>
      </w:r>
      <w:proofErr w:type="spellEnd"/>
      <w:r w:rsidRPr="002B49E5">
        <w:t xml:space="preserve"> specifies the geometry of a region as defined in </w:t>
      </w:r>
      <w:r w:rsidRPr="002B49E5">
        <w:fldChar w:fldCharType="begin"/>
      </w:r>
      <w:r w:rsidRPr="002B49E5">
        <w:instrText xml:space="preserve"> REF _Ref115791672 \r \h  \* MERGEFORMAT </w:instrText>
      </w:r>
      <w:r w:rsidRPr="002B49E5">
        <w:fldChar w:fldCharType="separate"/>
      </w:r>
      <w:r w:rsidR="00774D12">
        <w:t>11.2.1</w:t>
      </w:r>
      <w:r w:rsidRPr="002B49E5">
        <w:fldChar w:fldCharType="end"/>
      </w:r>
      <w:r w:rsidRPr="002B49E5">
        <w:t>.</w:t>
      </w:r>
    </w:p>
    <w:p w14:paraId="4913E434" w14:textId="587F5397" w:rsidR="001201D9" w:rsidRPr="002B49E5" w:rsidRDefault="001201D9" w:rsidP="001201D9">
      <w:pPr>
        <w:pStyle w:val="Heading3"/>
      </w:pPr>
      <w:bookmarkStart w:id="423" w:name="_Toc142560397"/>
      <w:bookmarkStart w:id="424" w:name="_Toc142560678"/>
      <w:bookmarkStart w:id="425" w:name="_Toc142573600"/>
      <w:r w:rsidRPr="002B49E5">
        <w:t>Sample groups for region track</w:t>
      </w:r>
      <w:bookmarkEnd w:id="423"/>
      <w:bookmarkEnd w:id="424"/>
      <w:bookmarkEnd w:id="425"/>
    </w:p>
    <w:p w14:paraId="6026C91E" w14:textId="615D1BF3" w:rsidR="0013692E" w:rsidRPr="002B49E5" w:rsidRDefault="00E06D6E" w:rsidP="001201D9">
      <w:pPr>
        <w:pStyle w:val="Heading4"/>
      </w:pPr>
      <w:r w:rsidRPr="002B49E5">
        <w:t>Sample-to-region-id-mapping sample group</w:t>
      </w:r>
    </w:p>
    <w:p w14:paraId="4C06332F" w14:textId="122268AC" w:rsidR="00E06D6E" w:rsidRPr="002B49E5" w:rsidRDefault="00E06D6E" w:rsidP="001201D9">
      <w:pPr>
        <w:pStyle w:val="Heading5"/>
      </w:pPr>
      <w:r w:rsidRPr="002B49E5">
        <w:t>Definition</w:t>
      </w:r>
    </w:p>
    <w:p w14:paraId="737415C3" w14:textId="0393DD12" w:rsidR="00E06D6E" w:rsidRPr="002B49E5" w:rsidRDefault="00E06D6E" w:rsidP="00E06D6E">
      <w:pPr>
        <w:rPr>
          <w:lang w:eastAsia="ja-JP"/>
        </w:rPr>
      </w:pPr>
      <w:bookmarkStart w:id="426" w:name="_Hlk134448948"/>
      <w:r w:rsidRPr="002B49E5">
        <w:rPr>
          <w:lang w:eastAsia="ja-JP"/>
        </w:rPr>
        <w:t xml:space="preserve">The </w:t>
      </w:r>
      <w:bookmarkStart w:id="427" w:name="_Hlk134450654"/>
      <w:r w:rsidRPr="002B49E5">
        <w:rPr>
          <w:lang w:eastAsia="ja-JP"/>
        </w:rPr>
        <w:t>sample-to-region-id-mapping (</w:t>
      </w:r>
      <w:r w:rsidRPr="002B49E5">
        <w:rPr>
          <w:rStyle w:val="CodeChar"/>
        </w:rPr>
        <w:t>'</w:t>
      </w:r>
      <w:proofErr w:type="spellStart"/>
      <w:r w:rsidRPr="002B49E5">
        <w:rPr>
          <w:rStyle w:val="CodeChar"/>
        </w:rPr>
        <w:t>regm</w:t>
      </w:r>
      <w:proofErr w:type="spellEnd"/>
      <w:r w:rsidRPr="002B49E5">
        <w:rPr>
          <w:rStyle w:val="CodeChar"/>
        </w:rPr>
        <w:t>'</w:t>
      </w:r>
      <w:r w:rsidRPr="002B49E5">
        <w:rPr>
          <w:lang w:eastAsia="ja-JP"/>
        </w:rPr>
        <w:t xml:space="preserve">) sample grouping </w:t>
      </w:r>
      <w:bookmarkEnd w:id="427"/>
      <w:r w:rsidRPr="002B49E5">
        <w:rPr>
          <w:lang w:eastAsia="ja-JP"/>
        </w:rPr>
        <w:t xml:space="preserve">provides </w:t>
      </w:r>
      <w:bookmarkEnd w:id="426"/>
      <w:r w:rsidRPr="002B49E5">
        <w:rPr>
          <w:lang w:eastAsia="ja-JP"/>
        </w:rPr>
        <w:t>a flexible way to associate regions inside samples of a region track</w:t>
      </w:r>
      <w:r w:rsidR="004822DC" w:rsidRPr="002B49E5">
        <w:rPr>
          <w:lang w:eastAsia="ja-JP"/>
        </w:rPr>
        <w:t xml:space="preserve">, as defined in </w:t>
      </w:r>
      <w:r w:rsidR="004822DC" w:rsidRPr="002B49E5">
        <w:rPr>
          <w:lang w:eastAsia="ja-JP"/>
        </w:rPr>
        <w:fldChar w:fldCharType="begin"/>
      </w:r>
      <w:r w:rsidR="004822DC" w:rsidRPr="002B49E5">
        <w:rPr>
          <w:lang w:eastAsia="ja-JP"/>
        </w:rPr>
        <w:instrText xml:space="preserve"> REF _Ref115883304 \r \h </w:instrText>
      </w:r>
      <w:r w:rsidR="00EA2142" w:rsidRPr="002B49E5">
        <w:rPr>
          <w:lang w:eastAsia="ja-JP"/>
        </w:rPr>
        <w:instrText xml:space="preserve"> \* MERGEFORMAT </w:instrText>
      </w:r>
      <w:r w:rsidR="004822DC" w:rsidRPr="002B49E5">
        <w:rPr>
          <w:lang w:eastAsia="ja-JP"/>
        </w:rPr>
      </w:r>
      <w:r w:rsidR="004822DC" w:rsidRPr="002B49E5">
        <w:rPr>
          <w:lang w:eastAsia="ja-JP"/>
        </w:rPr>
        <w:fldChar w:fldCharType="separate"/>
      </w:r>
      <w:r w:rsidR="00774D12">
        <w:rPr>
          <w:lang w:eastAsia="ja-JP"/>
        </w:rPr>
        <w:t>11.4.2</w:t>
      </w:r>
      <w:r w:rsidR="004822DC" w:rsidRPr="002B49E5">
        <w:rPr>
          <w:lang w:eastAsia="ja-JP"/>
        </w:rPr>
        <w:fldChar w:fldCharType="end"/>
      </w:r>
      <w:r w:rsidR="004822DC" w:rsidRPr="002B49E5">
        <w:rPr>
          <w:lang w:eastAsia="ja-JP"/>
        </w:rPr>
        <w:t>,</w:t>
      </w:r>
      <w:r w:rsidRPr="002B49E5">
        <w:rPr>
          <w:lang w:eastAsia="ja-JP"/>
        </w:rPr>
        <w:t xml:space="preserve"> with region annotations</w:t>
      </w:r>
      <w:r w:rsidR="004822DC" w:rsidRPr="002B49E5">
        <w:rPr>
          <w:lang w:eastAsia="ja-JP"/>
        </w:rPr>
        <w:t xml:space="preserve">, as defined in </w:t>
      </w:r>
      <w:r w:rsidR="004822DC" w:rsidRPr="002B49E5">
        <w:rPr>
          <w:lang w:eastAsia="ja-JP"/>
        </w:rPr>
        <w:fldChar w:fldCharType="begin"/>
      </w:r>
      <w:r w:rsidR="004822DC" w:rsidRPr="002B49E5">
        <w:rPr>
          <w:lang w:eastAsia="ja-JP"/>
        </w:rPr>
        <w:instrText xml:space="preserve"> REF _Ref115883335 \r \h </w:instrText>
      </w:r>
      <w:r w:rsidR="00EA2142" w:rsidRPr="002B49E5">
        <w:rPr>
          <w:lang w:eastAsia="ja-JP"/>
        </w:rPr>
        <w:instrText xml:space="preserve"> \* MERGEFORMAT </w:instrText>
      </w:r>
      <w:r w:rsidR="004822DC" w:rsidRPr="002B49E5">
        <w:rPr>
          <w:lang w:eastAsia="ja-JP"/>
        </w:rPr>
      </w:r>
      <w:r w:rsidR="004822DC" w:rsidRPr="002B49E5">
        <w:rPr>
          <w:lang w:eastAsia="ja-JP"/>
        </w:rPr>
        <w:fldChar w:fldCharType="separate"/>
      </w:r>
      <w:r w:rsidR="00774D12">
        <w:rPr>
          <w:lang w:eastAsia="ja-JP"/>
        </w:rPr>
        <w:t>11.4.1</w:t>
      </w:r>
      <w:r w:rsidR="004822DC" w:rsidRPr="002B49E5">
        <w:rPr>
          <w:lang w:eastAsia="ja-JP"/>
        </w:rPr>
        <w:fldChar w:fldCharType="end"/>
      </w:r>
      <w:r w:rsidRPr="002B49E5">
        <w:rPr>
          <w:lang w:eastAsia="ja-JP"/>
        </w:rPr>
        <w:t>. It provides the mapping between region identifiers in samples of the region track and region annotations carried in various types of containers: tracks, items or sample group descriptions.</w:t>
      </w:r>
    </w:p>
    <w:p w14:paraId="4D165A63" w14:textId="7481BED9" w:rsidR="00E06D6E" w:rsidRPr="002B49E5" w:rsidRDefault="00E06D6E" w:rsidP="00E06D6E">
      <w:pPr>
        <w:rPr>
          <w:lang w:eastAsia="ja-JP"/>
        </w:rPr>
      </w:pPr>
      <w:r w:rsidRPr="002B49E5">
        <w:rPr>
          <w:lang w:eastAsia="ja-JP"/>
        </w:rPr>
        <w:t>The sample-to-region-id-mapping sample grouping should only be present in a region track, and may be ignored otherwise.</w:t>
      </w:r>
    </w:p>
    <w:p w14:paraId="3083839E" w14:textId="4EB3EB5F" w:rsidR="00AE2F57" w:rsidRPr="002B49E5" w:rsidRDefault="00AE2F57" w:rsidP="00E06D6E">
      <w:pPr>
        <w:rPr>
          <w:lang w:eastAsia="ja-JP"/>
        </w:rPr>
      </w:pPr>
      <w:r w:rsidRPr="002B49E5">
        <w:rPr>
          <w:lang w:eastAsia="ja-JP"/>
        </w:rPr>
        <w:t>The number of entries (</w:t>
      </w:r>
      <w:proofErr w:type="spellStart"/>
      <w:r w:rsidRPr="002B49E5">
        <w:rPr>
          <w:rStyle w:val="CodeChar"/>
        </w:rPr>
        <w:t>entry_count</w:t>
      </w:r>
      <w:proofErr w:type="spellEnd"/>
      <w:r w:rsidRPr="002B49E5">
        <w:rPr>
          <w:lang w:eastAsia="ja-JP"/>
        </w:rPr>
        <w:t xml:space="preserve">) declared in a </w:t>
      </w:r>
      <w:proofErr w:type="spellStart"/>
      <w:r w:rsidRPr="002B49E5">
        <w:rPr>
          <w:rStyle w:val="CodeChar"/>
        </w:rPr>
        <w:t>SampleToRegionIdMappingEntry</w:t>
      </w:r>
      <w:proofErr w:type="spellEnd"/>
      <w:r w:rsidRPr="002B49E5">
        <w:rPr>
          <w:lang w:eastAsia="ja-JP"/>
        </w:rPr>
        <w:t xml:space="preserve"> does not necessarily match 1:1 with the number of regions defined in associated samples of the region track. When there is no </w:t>
      </w:r>
      <w:proofErr w:type="spellStart"/>
      <w:r w:rsidRPr="002B49E5">
        <w:rPr>
          <w:rStyle w:val="CodeChar"/>
        </w:rPr>
        <w:t>regionID</w:t>
      </w:r>
      <w:proofErr w:type="spellEnd"/>
      <w:r w:rsidRPr="002B49E5">
        <w:rPr>
          <w:lang w:eastAsia="ja-JP"/>
        </w:rPr>
        <w:t xml:space="preserve"> value for an identifier of a region declared in a sample, </w:t>
      </w:r>
      <w:r w:rsidR="004F6AAA" w:rsidRPr="002B49E5">
        <w:rPr>
          <w:lang w:eastAsia="ja-JP"/>
        </w:rPr>
        <w:t>this</w:t>
      </w:r>
      <w:r w:rsidRPr="002B49E5">
        <w:rPr>
          <w:lang w:eastAsia="ja-JP"/>
        </w:rPr>
        <w:t xml:space="preserve"> means that no annotation is associated with this region </w:t>
      </w:r>
      <w:r w:rsidR="00056B22" w:rsidRPr="002B49E5">
        <w:rPr>
          <w:lang w:eastAsia="ja-JP"/>
        </w:rPr>
        <w:t>for the duration of</w:t>
      </w:r>
      <w:r w:rsidRPr="002B49E5">
        <w:rPr>
          <w:lang w:eastAsia="ja-JP"/>
        </w:rPr>
        <w:t xml:space="preserve"> this sample.</w:t>
      </w:r>
      <w:r w:rsidR="004F6AAA" w:rsidRPr="002B49E5">
        <w:rPr>
          <w:lang w:eastAsia="ja-JP"/>
        </w:rPr>
        <w:t xml:space="preserve"> Conversely, when there is no region declared in a sample with same value </w:t>
      </w:r>
      <w:r w:rsidR="00056B22" w:rsidRPr="002B49E5">
        <w:rPr>
          <w:lang w:eastAsia="ja-JP"/>
        </w:rPr>
        <w:t xml:space="preserve">of identifier </w:t>
      </w:r>
      <w:r w:rsidR="004F6AAA" w:rsidRPr="002B49E5">
        <w:rPr>
          <w:lang w:eastAsia="ja-JP"/>
        </w:rPr>
        <w:t xml:space="preserve">as a </w:t>
      </w:r>
      <w:proofErr w:type="spellStart"/>
      <w:r w:rsidR="004F6AAA" w:rsidRPr="002B49E5">
        <w:rPr>
          <w:rStyle w:val="CodeChar"/>
        </w:rPr>
        <w:t>regionID</w:t>
      </w:r>
      <w:proofErr w:type="spellEnd"/>
      <w:r w:rsidR="004F6AAA" w:rsidRPr="002B49E5">
        <w:rPr>
          <w:lang w:eastAsia="ja-JP"/>
        </w:rPr>
        <w:t xml:space="preserve"> value, this means that the corresponding </w:t>
      </w:r>
      <w:r w:rsidR="00056B22" w:rsidRPr="002B49E5">
        <w:rPr>
          <w:lang w:eastAsia="ja-JP"/>
        </w:rPr>
        <w:t>annotations are not associated with a</w:t>
      </w:r>
      <w:r w:rsidR="00611448" w:rsidRPr="002B49E5">
        <w:rPr>
          <w:lang w:eastAsia="ja-JP"/>
        </w:rPr>
        <w:t>ny</w:t>
      </w:r>
      <w:r w:rsidR="00056B22" w:rsidRPr="002B49E5">
        <w:rPr>
          <w:lang w:eastAsia="ja-JP"/>
        </w:rPr>
        <w:t xml:space="preserve"> region</w:t>
      </w:r>
      <w:r w:rsidR="00611448" w:rsidRPr="002B49E5">
        <w:rPr>
          <w:lang w:eastAsia="ja-JP"/>
        </w:rPr>
        <w:t>s</w:t>
      </w:r>
      <w:r w:rsidR="00056B22" w:rsidRPr="002B49E5">
        <w:rPr>
          <w:lang w:eastAsia="ja-JP"/>
        </w:rPr>
        <w:t xml:space="preserve"> for the duration of</w:t>
      </w:r>
      <w:r w:rsidR="004F6AAA" w:rsidRPr="002B49E5">
        <w:rPr>
          <w:lang w:eastAsia="ja-JP"/>
        </w:rPr>
        <w:t xml:space="preserve"> this sample.</w:t>
      </w:r>
    </w:p>
    <w:p w14:paraId="4DD63508" w14:textId="2C1CD728" w:rsidR="00E06D6E" w:rsidRPr="002B49E5" w:rsidRDefault="00E06D6E" w:rsidP="001201D9">
      <w:pPr>
        <w:pStyle w:val="Heading5"/>
      </w:pPr>
      <w:r w:rsidRPr="002B49E5">
        <w:lastRenderedPageBreak/>
        <w:t>Syntax</w:t>
      </w:r>
    </w:p>
    <w:p w14:paraId="6976EA01" w14:textId="326F0BE8" w:rsidR="00E06D6E" w:rsidRPr="002B49E5" w:rsidRDefault="00E06D6E" w:rsidP="00F62BFB">
      <w:pPr>
        <w:pStyle w:val="Code"/>
        <w:rPr>
          <w:lang w:eastAsia="ja-JP"/>
        </w:rPr>
      </w:pPr>
      <w:r w:rsidRPr="002B49E5">
        <w:rPr>
          <w:lang w:eastAsia="ja-JP"/>
        </w:rPr>
        <w:t xml:space="preserve">class </w:t>
      </w:r>
      <w:proofErr w:type="spellStart"/>
      <w:r w:rsidRPr="002B49E5">
        <w:rPr>
          <w:lang w:eastAsia="ja-JP"/>
        </w:rPr>
        <w:t>SampleToRegionIdMappingEntry</w:t>
      </w:r>
      <w:proofErr w:type="spellEnd"/>
      <w:r w:rsidRPr="002B49E5">
        <w:rPr>
          <w:lang w:eastAsia="ja-JP"/>
        </w:rPr>
        <w:t>()</w:t>
      </w:r>
      <w:r w:rsidRPr="002B49E5">
        <w:rPr>
          <w:lang w:eastAsia="ja-JP"/>
        </w:rPr>
        <w:br/>
        <w:t xml:space="preserve">extends </w:t>
      </w:r>
      <w:proofErr w:type="spellStart"/>
      <w:r w:rsidRPr="002B49E5">
        <w:rPr>
          <w:lang w:eastAsia="ja-JP"/>
        </w:rPr>
        <w:t>SampleGroupDescriptionEntry</w:t>
      </w:r>
      <w:proofErr w:type="spellEnd"/>
      <w:r w:rsidRPr="002B49E5">
        <w:rPr>
          <w:lang w:eastAsia="ja-JP"/>
        </w:rPr>
        <w:t>('</w:t>
      </w:r>
      <w:proofErr w:type="spellStart"/>
      <w:r w:rsidRPr="002B49E5">
        <w:rPr>
          <w:lang w:eastAsia="ja-JP"/>
        </w:rPr>
        <w:t>regm</w:t>
      </w:r>
      <w:proofErr w:type="spellEnd"/>
      <w:r w:rsidRPr="002B49E5">
        <w:rPr>
          <w:lang w:eastAsia="ja-JP"/>
        </w:rPr>
        <w:t>') {</w:t>
      </w:r>
      <w:r w:rsidRPr="002B49E5">
        <w:rPr>
          <w:lang w:eastAsia="ja-JP"/>
        </w:rPr>
        <w:br/>
      </w:r>
      <w:r w:rsidRPr="002B49E5">
        <w:rPr>
          <w:lang w:eastAsia="ja-JP"/>
        </w:rPr>
        <w:tab/>
        <w:t xml:space="preserve">unsigned int(32) </w:t>
      </w:r>
      <w:proofErr w:type="spellStart"/>
      <w:r w:rsidRPr="002B49E5">
        <w:rPr>
          <w:lang w:eastAsia="ja-JP"/>
        </w:rPr>
        <w:t>entry_count</w:t>
      </w:r>
      <w:proofErr w:type="spellEnd"/>
      <w:r w:rsidRPr="002B49E5">
        <w:rPr>
          <w:lang w:eastAsia="ja-JP"/>
        </w:rPr>
        <w:t>;</w:t>
      </w:r>
      <w:r w:rsidRPr="002B49E5">
        <w:rPr>
          <w:lang w:eastAsia="ja-JP"/>
        </w:rPr>
        <w:br/>
      </w:r>
      <w:r w:rsidRPr="002B49E5">
        <w:rPr>
          <w:lang w:eastAsia="ja-JP"/>
        </w:rPr>
        <w:tab/>
        <w:t>for (</w:t>
      </w:r>
      <w:proofErr w:type="spellStart"/>
      <w:r w:rsidRPr="002B49E5">
        <w:rPr>
          <w:lang w:eastAsia="ja-JP"/>
        </w:rPr>
        <w:t>i</w:t>
      </w:r>
      <w:proofErr w:type="spellEnd"/>
      <w:r w:rsidRPr="002B49E5">
        <w:rPr>
          <w:lang w:eastAsia="ja-JP"/>
        </w:rPr>
        <w:t xml:space="preserve">=1; </w:t>
      </w:r>
      <w:proofErr w:type="spellStart"/>
      <w:r w:rsidRPr="002B49E5">
        <w:rPr>
          <w:lang w:eastAsia="ja-JP"/>
        </w:rPr>
        <w:t>i</w:t>
      </w:r>
      <w:proofErr w:type="spellEnd"/>
      <w:r w:rsidRPr="002B49E5">
        <w:rPr>
          <w:lang w:eastAsia="ja-JP"/>
        </w:rPr>
        <w:t xml:space="preserve">&lt;= </w:t>
      </w:r>
      <w:proofErr w:type="spellStart"/>
      <w:r w:rsidRPr="002B49E5">
        <w:rPr>
          <w:lang w:eastAsia="ja-JP"/>
        </w:rPr>
        <w:t>entry_count</w:t>
      </w:r>
      <w:proofErr w:type="spellEnd"/>
      <w:r w:rsidRPr="002B49E5">
        <w:rPr>
          <w:lang w:eastAsia="ja-JP"/>
        </w:rPr>
        <w:t xml:space="preserve">; </w:t>
      </w:r>
      <w:proofErr w:type="spellStart"/>
      <w:r w:rsidRPr="002B49E5">
        <w:rPr>
          <w:lang w:eastAsia="ja-JP"/>
        </w:rPr>
        <w:t>i</w:t>
      </w:r>
      <w:proofErr w:type="spellEnd"/>
      <w:r w:rsidRPr="002B49E5">
        <w:rPr>
          <w:lang w:eastAsia="ja-JP"/>
        </w:rPr>
        <w:t>++) {</w:t>
      </w:r>
      <w:r w:rsidRPr="002B49E5">
        <w:rPr>
          <w:lang w:eastAsia="ja-JP"/>
        </w:rPr>
        <w:br/>
      </w:r>
      <w:r w:rsidRPr="002B49E5">
        <w:rPr>
          <w:lang w:eastAsia="ja-JP"/>
        </w:rPr>
        <w:tab/>
      </w:r>
      <w:r w:rsidRPr="002B49E5">
        <w:rPr>
          <w:lang w:eastAsia="ja-JP"/>
        </w:rPr>
        <w:tab/>
        <w:t xml:space="preserve">unsigned int(32) </w:t>
      </w:r>
      <w:proofErr w:type="spellStart"/>
      <w:r w:rsidRPr="002B49E5">
        <w:rPr>
          <w:lang w:eastAsia="ja-JP"/>
        </w:rPr>
        <w:t>regionID</w:t>
      </w:r>
      <w:proofErr w:type="spellEnd"/>
      <w:r w:rsidRPr="002B49E5">
        <w:rPr>
          <w:lang w:eastAsia="ja-JP"/>
        </w:rPr>
        <w:t>;</w:t>
      </w:r>
      <w:r w:rsidRPr="002B49E5">
        <w:rPr>
          <w:lang w:eastAsia="ja-JP"/>
        </w:rPr>
        <w:br/>
      </w:r>
      <w:r w:rsidRPr="002B49E5">
        <w:rPr>
          <w:lang w:eastAsia="ja-JP"/>
        </w:rPr>
        <w:tab/>
      </w:r>
      <w:r w:rsidRPr="002B49E5">
        <w:rPr>
          <w:lang w:eastAsia="ja-JP"/>
        </w:rPr>
        <w:tab/>
        <w:t xml:space="preserve">unsigned int(16) </w:t>
      </w:r>
      <w:proofErr w:type="spellStart"/>
      <w:r w:rsidRPr="002B49E5">
        <w:rPr>
          <w:lang w:eastAsia="ja-JP"/>
        </w:rPr>
        <w:t>association_count</w:t>
      </w:r>
      <w:proofErr w:type="spellEnd"/>
      <w:r w:rsidRPr="002B49E5">
        <w:rPr>
          <w:lang w:eastAsia="ja-JP"/>
        </w:rPr>
        <w:t>;</w:t>
      </w:r>
      <w:r w:rsidRPr="002B49E5">
        <w:rPr>
          <w:lang w:eastAsia="ja-JP"/>
        </w:rPr>
        <w:br/>
      </w:r>
      <w:r w:rsidRPr="002B49E5">
        <w:rPr>
          <w:lang w:eastAsia="ja-JP"/>
        </w:rPr>
        <w:tab/>
      </w:r>
      <w:r w:rsidRPr="002B49E5">
        <w:rPr>
          <w:lang w:eastAsia="ja-JP"/>
        </w:rPr>
        <w:tab/>
        <w:t>for (</w:t>
      </w:r>
      <w:proofErr w:type="spellStart"/>
      <w:r w:rsidRPr="002B49E5">
        <w:rPr>
          <w:lang w:eastAsia="ja-JP"/>
        </w:rPr>
        <w:t>i</w:t>
      </w:r>
      <w:proofErr w:type="spellEnd"/>
      <w:r w:rsidRPr="002B49E5">
        <w:rPr>
          <w:lang w:eastAsia="ja-JP"/>
        </w:rPr>
        <w:t xml:space="preserve">=0; </w:t>
      </w:r>
      <w:proofErr w:type="spellStart"/>
      <w:r w:rsidRPr="002B49E5">
        <w:rPr>
          <w:lang w:eastAsia="ja-JP"/>
        </w:rPr>
        <w:t>i</w:t>
      </w:r>
      <w:proofErr w:type="spellEnd"/>
      <w:r w:rsidRPr="002B49E5">
        <w:rPr>
          <w:lang w:eastAsia="ja-JP"/>
        </w:rPr>
        <w:t>&lt;</w:t>
      </w:r>
      <w:proofErr w:type="spellStart"/>
      <w:r w:rsidRPr="002B49E5">
        <w:rPr>
          <w:lang w:eastAsia="ja-JP"/>
        </w:rPr>
        <w:t>association_count</w:t>
      </w:r>
      <w:proofErr w:type="spellEnd"/>
      <w:r w:rsidRPr="002B49E5">
        <w:rPr>
          <w:lang w:eastAsia="ja-JP"/>
        </w:rPr>
        <w:t xml:space="preserve">; </w:t>
      </w:r>
      <w:proofErr w:type="spellStart"/>
      <w:r w:rsidRPr="002B49E5">
        <w:rPr>
          <w:lang w:eastAsia="ja-JP"/>
        </w:rPr>
        <w:t>i</w:t>
      </w:r>
      <w:proofErr w:type="spellEnd"/>
      <w:r w:rsidRPr="002B49E5">
        <w:rPr>
          <w:lang w:eastAsia="ja-JP"/>
        </w:rPr>
        <w:t>++) {</w:t>
      </w:r>
      <w:r w:rsidRPr="002B49E5">
        <w:rPr>
          <w:lang w:eastAsia="ja-JP"/>
        </w:rPr>
        <w:br/>
      </w:r>
      <w:r w:rsidRPr="002B49E5">
        <w:rPr>
          <w:lang w:eastAsia="ja-JP"/>
        </w:rPr>
        <w:tab/>
      </w:r>
      <w:r w:rsidRPr="002B49E5">
        <w:rPr>
          <w:lang w:eastAsia="ja-JP"/>
        </w:rPr>
        <w:tab/>
      </w:r>
      <w:r w:rsidRPr="002B49E5">
        <w:rPr>
          <w:lang w:eastAsia="ja-JP"/>
        </w:rPr>
        <w:tab/>
        <w:t>unsigned int(5) reserved;</w:t>
      </w:r>
      <w:r w:rsidRPr="002B49E5">
        <w:rPr>
          <w:lang w:eastAsia="ja-JP"/>
        </w:rPr>
        <w:br/>
      </w:r>
      <w:r w:rsidRPr="002B49E5">
        <w:rPr>
          <w:lang w:eastAsia="ja-JP"/>
        </w:rPr>
        <w:tab/>
      </w:r>
      <w:r w:rsidRPr="002B49E5">
        <w:rPr>
          <w:lang w:eastAsia="ja-JP"/>
        </w:rPr>
        <w:tab/>
      </w:r>
      <w:r w:rsidRPr="002B49E5">
        <w:rPr>
          <w:lang w:eastAsia="ja-JP"/>
        </w:rPr>
        <w:tab/>
        <w:t xml:space="preserve">unsigned int(3) </w:t>
      </w:r>
      <w:proofErr w:type="spellStart"/>
      <w:r w:rsidRPr="002B49E5">
        <w:rPr>
          <w:lang w:eastAsia="ja-JP"/>
        </w:rPr>
        <w:t>annotation_container_type</w:t>
      </w:r>
      <w:proofErr w:type="spellEnd"/>
      <w:r w:rsidRPr="002B49E5">
        <w:rPr>
          <w:lang w:eastAsia="ja-JP"/>
        </w:rPr>
        <w:t>;</w:t>
      </w:r>
      <w:r w:rsidRPr="002B49E5">
        <w:rPr>
          <w:lang w:eastAsia="ja-JP"/>
        </w:rPr>
        <w:br/>
      </w:r>
      <w:r w:rsidRPr="002B49E5">
        <w:rPr>
          <w:lang w:eastAsia="ja-JP"/>
        </w:rPr>
        <w:tab/>
      </w:r>
      <w:r w:rsidRPr="002B49E5">
        <w:rPr>
          <w:lang w:eastAsia="ja-JP"/>
        </w:rPr>
        <w:tab/>
      </w:r>
      <w:r w:rsidRPr="002B49E5">
        <w:rPr>
          <w:lang w:eastAsia="ja-JP"/>
        </w:rPr>
        <w:tab/>
        <w:t xml:space="preserve">unsigned int(32) </w:t>
      </w:r>
      <w:proofErr w:type="spellStart"/>
      <w:r w:rsidRPr="002B49E5">
        <w:rPr>
          <w:lang w:eastAsia="ja-JP"/>
        </w:rPr>
        <w:t>annotation_reference_type</w:t>
      </w:r>
      <w:proofErr w:type="spellEnd"/>
      <w:r w:rsidRPr="002B49E5">
        <w:rPr>
          <w:lang w:eastAsia="ja-JP"/>
        </w:rPr>
        <w:t>;</w:t>
      </w:r>
      <w:r w:rsidRPr="002B49E5">
        <w:rPr>
          <w:lang w:eastAsia="ja-JP"/>
        </w:rPr>
        <w:br/>
      </w:r>
      <w:r w:rsidRPr="002B49E5">
        <w:rPr>
          <w:lang w:eastAsia="ja-JP"/>
        </w:rPr>
        <w:tab/>
      </w:r>
      <w:r w:rsidRPr="002B49E5">
        <w:rPr>
          <w:lang w:eastAsia="ja-JP"/>
        </w:rPr>
        <w:tab/>
      </w:r>
      <w:r w:rsidRPr="002B49E5">
        <w:rPr>
          <w:lang w:eastAsia="ja-JP"/>
        </w:rPr>
        <w:tab/>
        <w:t xml:space="preserve">unsigned int(32) </w:t>
      </w:r>
      <w:proofErr w:type="spellStart"/>
      <w:r w:rsidRPr="002B49E5">
        <w:rPr>
          <w:lang w:eastAsia="ja-JP"/>
        </w:rPr>
        <w:t>annotation_idx</w:t>
      </w:r>
      <w:proofErr w:type="spellEnd"/>
      <w:r w:rsidRPr="002B49E5">
        <w:rPr>
          <w:lang w:eastAsia="ja-JP"/>
        </w:rPr>
        <w:t>;</w:t>
      </w:r>
      <w:r w:rsidRPr="002B49E5">
        <w:rPr>
          <w:lang w:eastAsia="ja-JP"/>
        </w:rPr>
        <w:br/>
      </w:r>
      <w:r w:rsidRPr="002B49E5">
        <w:rPr>
          <w:lang w:eastAsia="ja-JP"/>
        </w:rPr>
        <w:tab/>
      </w:r>
      <w:r w:rsidRPr="002B49E5">
        <w:rPr>
          <w:lang w:eastAsia="ja-JP"/>
        </w:rPr>
        <w:tab/>
        <w:t>}</w:t>
      </w:r>
      <w:r w:rsidRPr="002B49E5">
        <w:rPr>
          <w:lang w:eastAsia="ja-JP"/>
        </w:rPr>
        <w:br/>
      </w:r>
      <w:r w:rsidRPr="002B49E5">
        <w:rPr>
          <w:lang w:eastAsia="ja-JP"/>
        </w:rPr>
        <w:tab/>
        <w:t>}</w:t>
      </w:r>
      <w:r w:rsidRPr="002B49E5">
        <w:rPr>
          <w:lang w:eastAsia="ja-JP"/>
        </w:rPr>
        <w:br/>
        <w:t>}</w:t>
      </w:r>
    </w:p>
    <w:p w14:paraId="77C030C1" w14:textId="7063CB5F" w:rsidR="00E06D6E" w:rsidRPr="002B49E5" w:rsidRDefault="00E06D6E" w:rsidP="001201D9">
      <w:pPr>
        <w:pStyle w:val="Heading5"/>
      </w:pPr>
      <w:r w:rsidRPr="002B49E5">
        <w:t>Semantics</w:t>
      </w:r>
    </w:p>
    <w:p w14:paraId="029A51FF" w14:textId="485104B3" w:rsidR="00E06D6E" w:rsidRPr="002B49E5" w:rsidRDefault="00E06D6E" w:rsidP="00F62BFB">
      <w:pPr>
        <w:pStyle w:val="fields"/>
      </w:pPr>
      <w:proofErr w:type="spellStart"/>
      <w:r w:rsidRPr="002B49E5">
        <w:rPr>
          <w:rStyle w:val="CodeChar"/>
        </w:rPr>
        <w:t>entry_count</w:t>
      </w:r>
      <w:proofErr w:type="spellEnd"/>
      <w:r w:rsidRPr="002B49E5">
        <w:t xml:space="preserve"> is an integer that gives the number of entries in the mapping table, i.e., the number of regions in the mapping table.</w:t>
      </w:r>
      <w:r w:rsidR="009B6B22" w:rsidRPr="002B49E5">
        <w:t xml:space="preserve"> </w:t>
      </w:r>
    </w:p>
    <w:p w14:paraId="75485709" w14:textId="62F60BF8" w:rsidR="00E06D6E" w:rsidRPr="002B49E5" w:rsidRDefault="00E06D6E" w:rsidP="00F62BFB">
      <w:pPr>
        <w:pStyle w:val="fields"/>
      </w:pPr>
      <w:proofErr w:type="spellStart"/>
      <w:r w:rsidRPr="002B49E5">
        <w:rPr>
          <w:rStyle w:val="CodeChar"/>
        </w:rPr>
        <w:t>regionID</w:t>
      </w:r>
      <w:proofErr w:type="spellEnd"/>
      <w:r w:rsidRPr="002B49E5">
        <w:t xml:space="preserve"> is an integer that specifies the identifier of the region.</w:t>
      </w:r>
    </w:p>
    <w:p w14:paraId="733FE556" w14:textId="77777777" w:rsidR="00E06D6E" w:rsidRPr="002B49E5" w:rsidRDefault="00E06D6E" w:rsidP="00F62BFB">
      <w:pPr>
        <w:pStyle w:val="fields"/>
      </w:pPr>
      <w:proofErr w:type="spellStart"/>
      <w:r w:rsidRPr="002B49E5">
        <w:rPr>
          <w:rStyle w:val="CodeChar"/>
        </w:rPr>
        <w:t>annotation_count</w:t>
      </w:r>
      <w:proofErr w:type="spellEnd"/>
      <w:r w:rsidRPr="002B49E5">
        <w:t xml:space="preserve"> is an integer that specifies the number of annotations associated with the region.</w:t>
      </w:r>
    </w:p>
    <w:p w14:paraId="754E08C1" w14:textId="77777777" w:rsidR="00E06D6E" w:rsidRPr="002B49E5" w:rsidRDefault="00E06D6E" w:rsidP="00F62BFB">
      <w:pPr>
        <w:pStyle w:val="fields"/>
      </w:pPr>
      <w:proofErr w:type="spellStart"/>
      <w:r w:rsidRPr="002B49E5">
        <w:rPr>
          <w:rStyle w:val="CodeChar"/>
        </w:rPr>
        <w:t>annotation_container_type</w:t>
      </w:r>
      <w:proofErr w:type="spellEnd"/>
      <w:r w:rsidRPr="002B49E5">
        <w:t xml:space="preserve"> specifies the type of container carrying the annotation associated with the region. Following values for </w:t>
      </w:r>
      <w:proofErr w:type="spellStart"/>
      <w:r w:rsidRPr="002B49E5">
        <w:rPr>
          <w:rStyle w:val="CodeChar"/>
        </w:rPr>
        <w:t>annotation_container_type</w:t>
      </w:r>
      <w:proofErr w:type="spellEnd"/>
      <w:r w:rsidRPr="002B49E5">
        <w:t xml:space="preserve"> are defined:</w:t>
      </w:r>
    </w:p>
    <w:p w14:paraId="4DB2BF56" w14:textId="77777777" w:rsidR="00E06D6E" w:rsidRPr="002B49E5" w:rsidRDefault="00E06D6E" w:rsidP="00F62BFB">
      <w:pPr>
        <w:pStyle w:val="fields"/>
        <w:ind w:left="1440"/>
      </w:pPr>
      <w:r w:rsidRPr="002B49E5">
        <w:t xml:space="preserve">0: the annotation is carried in samples of the track or in the item identified by </w:t>
      </w:r>
      <w:proofErr w:type="spellStart"/>
      <w:r w:rsidRPr="002B49E5">
        <w:rPr>
          <w:rStyle w:val="CodeChar"/>
        </w:rPr>
        <w:t>annotation_reference_type</w:t>
      </w:r>
      <w:proofErr w:type="spellEnd"/>
      <w:r w:rsidRPr="002B49E5">
        <w:t xml:space="preserve"> and </w:t>
      </w:r>
      <w:proofErr w:type="spellStart"/>
      <w:r w:rsidRPr="002B49E5">
        <w:rPr>
          <w:rStyle w:val="CodeChar"/>
        </w:rPr>
        <w:t>annotation_idx</w:t>
      </w:r>
      <w:proofErr w:type="spellEnd"/>
      <w:r w:rsidRPr="002B49E5">
        <w:t xml:space="preserve"> in the track reference box. When the annotation is carried in samples of the track identified by </w:t>
      </w:r>
      <w:proofErr w:type="spellStart"/>
      <w:r w:rsidRPr="002B49E5">
        <w:rPr>
          <w:rStyle w:val="CodeChar"/>
        </w:rPr>
        <w:t>annotation_reference_type</w:t>
      </w:r>
      <w:proofErr w:type="spellEnd"/>
      <w:r w:rsidRPr="002B49E5">
        <w:t xml:space="preserve"> and </w:t>
      </w:r>
      <w:proofErr w:type="spellStart"/>
      <w:r w:rsidRPr="002B49E5">
        <w:rPr>
          <w:rStyle w:val="CodeChar"/>
        </w:rPr>
        <w:t>annotation_idx</w:t>
      </w:r>
      <w:proofErr w:type="spellEnd"/>
      <w:r w:rsidRPr="002B49E5">
        <w:t xml:space="preserve">, the sample in that track temporally aligned, or nearest preceding in the media presentation timeline, comprises the annotation applying to the corresponding sample of the track referenced by the region track with a track reference </w:t>
      </w:r>
      <w:r w:rsidRPr="002B49E5">
        <w:rPr>
          <w:rStyle w:val="CodeChar"/>
        </w:rPr>
        <w:t>'</w:t>
      </w:r>
      <w:proofErr w:type="spellStart"/>
      <w:r w:rsidRPr="002B49E5">
        <w:rPr>
          <w:rStyle w:val="CodeChar"/>
        </w:rPr>
        <w:t>cdsc</w:t>
      </w:r>
      <w:proofErr w:type="spellEnd"/>
      <w:r w:rsidRPr="002B49E5">
        <w:rPr>
          <w:rStyle w:val="CodeChar"/>
        </w:rPr>
        <w:t>'</w:t>
      </w:r>
      <w:r w:rsidRPr="002B49E5">
        <w:t xml:space="preserve">. </w:t>
      </w:r>
    </w:p>
    <w:p w14:paraId="5D631D62" w14:textId="77777777" w:rsidR="00E06D6E" w:rsidRPr="002B49E5" w:rsidRDefault="00E06D6E" w:rsidP="00F62BFB">
      <w:pPr>
        <w:pStyle w:val="fields"/>
        <w:ind w:left="1440"/>
      </w:pPr>
      <w:r w:rsidRPr="002B49E5">
        <w:t xml:space="preserve">1: the annotation is the </w:t>
      </w:r>
      <w:proofErr w:type="spellStart"/>
      <w:r w:rsidRPr="002B49E5">
        <w:rPr>
          <w:rStyle w:val="CodeChar"/>
        </w:rPr>
        <w:t>SampleGroupDescriptionEntry</w:t>
      </w:r>
      <w:proofErr w:type="spellEnd"/>
      <w:r w:rsidRPr="002B49E5">
        <w:t xml:space="preserve"> corresponding to the index </w:t>
      </w:r>
      <w:proofErr w:type="spellStart"/>
      <w:r w:rsidRPr="002B49E5">
        <w:rPr>
          <w:rStyle w:val="CodeChar"/>
        </w:rPr>
        <w:t>annotation_idx</w:t>
      </w:r>
      <w:proofErr w:type="spellEnd"/>
      <w:r w:rsidRPr="002B49E5">
        <w:t xml:space="preserve"> in the </w:t>
      </w:r>
      <w:proofErr w:type="spellStart"/>
      <w:r w:rsidRPr="002B49E5">
        <w:rPr>
          <w:rStyle w:val="CodeChar"/>
        </w:rPr>
        <w:t>SampleGroupDescriptionBox</w:t>
      </w:r>
      <w:proofErr w:type="spellEnd"/>
      <w:r w:rsidRPr="002B49E5">
        <w:t xml:space="preserve"> with </w:t>
      </w:r>
      <w:proofErr w:type="spellStart"/>
      <w:r w:rsidRPr="002B49E5">
        <w:rPr>
          <w:rStyle w:val="CodeChar"/>
        </w:rPr>
        <w:t>grouping_type</w:t>
      </w:r>
      <w:proofErr w:type="spellEnd"/>
      <w:r w:rsidRPr="002B49E5">
        <w:t xml:space="preserve"> equal to </w:t>
      </w:r>
      <w:proofErr w:type="spellStart"/>
      <w:r w:rsidRPr="002B49E5">
        <w:rPr>
          <w:rStyle w:val="CodeChar"/>
        </w:rPr>
        <w:t>annotation_reference_type</w:t>
      </w:r>
      <w:proofErr w:type="spellEnd"/>
      <w:r w:rsidRPr="002B49E5">
        <w:t>.</w:t>
      </w:r>
    </w:p>
    <w:p w14:paraId="3E6B1BF5" w14:textId="77777777" w:rsidR="00E06D6E" w:rsidRPr="002B49E5" w:rsidRDefault="00E06D6E" w:rsidP="00F62BFB">
      <w:pPr>
        <w:pStyle w:val="fields"/>
        <w:ind w:left="1440"/>
      </w:pPr>
      <w:r w:rsidRPr="002B49E5">
        <w:t>2-7: reserved.</w:t>
      </w:r>
    </w:p>
    <w:p w14:paraId="2E1C5A4D" w14:textId="5A9AB50C" w:rsidR="00E06D6E" w:rsidRPr="002B49E5" w:rsidRDefault="00E06D6E" w:rsidP="00F62BFB">
      <w:pPr>
        <w:pStyle w:val="fields"/>
      </w:pPr>
      <w:proofErr w:type="spellStart"/>
      <w:r w:rsidRPr="002B49E5">
        <w:rPr>
          <w:rStyle w:val="CodeChar"/>
        </w:rPr>
        <w:t>annotation_reference_type</w:t>
      </w:r>
      <w:proofErr w:type="spellEnd"/>
      <w:r w:rsidRPr="002B49E5">
        <w:t xml:space="preserve"> specifies the four-character code type of the container carrying the annotation depending on the </w:t>
      </w:r>
      <w:proofErr w:type="spellStart"/>
      <w:r w:rsidRPr="002B49E5">
        <w:rPr>
          <w:rStyle w:val="CodeChar"/>
        </w:rPr>
        <w:t>annotation_container_type</w:t>
      </w:r>
      <w:proofErr w:type="spellEnd"/>
      <w:r w:rsidRPr="002B49E5">
        <w:t xml:space="preserve"> value. If the value of </w:t>
      </w:r>
      <w:proofErr w:type="spellStart"/>
      <w:r w:rsidRPr="002B49E5">
        <w:rPr>
          <w:rStyle w:val="CodeChar"/>
        </w:rPr>
        <w:t>annotation_container_type</w:t>
      </w:r>
      <w:proofErr w:type="spellEnd"/>
      <w:r w:rsidRPr="002B49E5">
        <w:t xml:space="preserve"> </w:t>
      </w:r>
      <w:r w:rsidR="004A3A9C" w:rsidRPr="002B49E5">
        <w:t>equals 0</w:t>
      </w:r>
      <w:r w:rsidRPr="002B49E5">
        <w:t xml:space="preserve">, </w:t>
      </w:r>
      <w:r w:rsidR="004A3A9C" w:rsidRPr="002B49E5">
        <w:t xml:space="preserve">it </w:t>
      </w:r>
      <w:r w:rsidRPr="002B49E5">
        <w:t xml:space="preserve">specifies the </w:t>
      </w:r>
      <w:proofErr w:type="spellStart"/>
      <w:r w:rsidRPr="002B49E5">
        <w:rPr>
          <w:rStyle w:val="CodeChar"/>
        </w:rPr>
        <w:t>reference_type</w:t>
      </w:r>
      <w:proofErr w:type="spellEnd"/>
      <w:r w:rsidRPr="002B49E5">
        <w:t xml:space="preserve"> of the </w:t>
      </w:r>
      <w:proofErr w:type="spellStart"/>
      <w:r w:rsidRPr="002B49E5">
        <w:rPr>
          <w:rStyle w:val="CodeChar"/>
        </w:rPr>
        <w:t>TrackReferenceTypeBox</w:t>
      </w:r>
      <w:proofErr w:type="spellEnd"/>
      <w:r w:rsidRPr="002B49E5">
        <w:t xml:space="preserve"> in the </w:t>
      </w:r>
      <w:proofErr w:type="spellStart"/>
      <w:r w:rsidRPr="002B49E5">
        <w:rPr>
          <w:rStyle w:val="CodeChar"/>
        </w:rPr>
        <w:t>TrackReferenceBox</w:t>
      </w:r>
      <w:proofErr w:type="spellEnd"/>
      <w:r w:rsidRPr="002B49E5">
        <w:t xml:space="preserve"> containing the identifier of the entity (i.e., track or item) containing the annotation associated with the region. If the value of </w:t>
      </w:r>
      <w:proofErr w:type="spellStart"/>
      <w:r w:rsidRPr="002B49E5">
        <w:rPr>
          <w:rStyle w:val="CodeChar"/>
        </w:rPr>
        <w:t>annotation_container_type</w:t>
      </w:r>
      <w:proofErr w:type="spellEnd"/>
      <w:r w:rsidRPr="002B49E5">
        <w:t xml:space="preserve"> </w:t>
      </w:r>
      <w:r w:rsidR="004A3A9C" w:rsidRPr="002B49E5">
        <w:t>equals 1</w:t>
      </w:r>
      <w:r w:rsidRPr="002B49E5">
        <w:t xml:space="preserve">, it specifies the </w:t>
      </w:r>
      <w:proofErr w:type="spellStart"/>
      <w:r w:rsidRPr="002B49E5">
        <w:rPr>
          <w:rStyle w:val="CodeChar"/>
        </w:rPr>
        <w:t>grouping_type</w:t>
      </w:r>
      <w:proofErr w:type="spellEnd"/>
      <w:r w:rsidRPr="002B49E5">
        <w:t xml:space="preserve"> of the </w:t>
      </w:r>
      <w:proofErr w:type="spellStart"/>
      <w:r w:rsidRPr="002B49E5">
        <w:rPr>
          <w:rStyle w:val="CodeChar"/>
        </w:rPr>
        <w:t>SampleGroupDescriptionBox</w:t>
      </w:r>
      <w:proofErr w:type="spellEnd"/>
      <w:r w:rsidRPr="002B49E5">
        <w:t xml:space="preserve"> containing the annotation associated with the region.</w:t>
      </w:r>
      <w:r w:rsidR="004A3A9C" w:rsidRPr="002B49E5">
        <w:t xml:space="preserve"> The meaning of </w:t>
      </w:r>
      <w:proofErr w:type="spellStart"/>
      <w:r w:rsidR="004A3A9C" w:rsidRPr="002B49E5">
        <w:rPr>
          <w:rStyle w:val="CodeChar"/>
        </w:rPr>
        <w:t>annotation_reference_type</w:t>
      </w:r>
      <w:proofErr w:type="spellEnd"/>
      <w:r w:rsidR="004A3A9C" w:rsidRPr="002B49E5">
        <w:rPr>
          <w:rStyle w:val="CodeChar"/>
        </w:rPr>
        <w:t xml:space="preserve"> </w:t>
      </w:r>
      <w:r w:rsidR="004A3A9C" w:rsidRPr="002B49E5">
        <w:t xml:space="preserve">is undefined for other values of </w:t>
      </w:r>
      <w:proofErr w:type="spellStart"/>
      <w:r w:rsidR="00A75AAF" w:rsidRPr="002B49E5">
        <w:rPr>
          <w:rStyle w:val="CodeChar"/>
        </w:rPr>
        <w:t>annotation_container_type</w:t>
      </w:r>
      <w:proofErr w:type="spellEnd"/>
      <w:r w:rsidR="00A75AAF" w:rsidRPr="002B49E5">
        <w:t>.</w:t>
      </w:r>
    </w:p>
    <w:p w14:paraId="3F7DE682" w14:textId="7CE99A9D" w:rsidR="00E06D6E" w:rsidRPr="00C1778F" w:rsidRDefault="00E06D6E" w:rsidP="00F62BFB">
      <w:pPr>
        <w:pStyle w:val="fields"/>
      </w:pPr>
      <w:proofErr w:type="spellStart"/>
      <w:r w:rsidRPr="002B49E5">
        <w:rPr>
          <w:rStyle w:val="CodeChar"/>
        </w:rPr>
        <w:t>annotation_idx</w:t>
      </w:r>
      <w:proofErr w:type="spellEnd"/>
      <w:r w:rsidRPr="002B49E5">
        <w:t xml:space="preserve"> specifies the index to retrieve the container carrying the annotation depending on the </w:t>
      </w:r>
      <w:proofErr w:type="spellStart"/>
      <w:r w:rsidRPr="002B49E5">
        <w:rPr>
          <w:rStyle w:val="CodeChar"/>
        </w:rPr>
        <w:t>annotation_container_type</w:t>
      </w:r>
      <w:proofErr w:type="spellEnd"/>
      <w:r w:rsidRPr="002B49E5">
        <w:t xml:space="preserve"> value. If the value of </w:t>
      </w:r>
      <w:proofErr w:type="spellStart"/>
      <w:r w:rsidRPr="002B49E5">
        <w:rPr>
          <w:rStyle w:val="CodeChar"/>
        </w:rPr>
        <w:t>annotation_container_type</w:t>
      </w:r>
      <w:proofErr w:type="spellEnd"/>
      <w:r w:rsidRPr="002B49E5">
        <w:t xml:space="preserve"> </w:t>
      </w:r>
      <w:r w:rsidR="00A75AAF" w:rsidRPr="002B49E5">
        <w:t>equals 0</w:t>
      </w:r>
      <w:r w:rsidRPr="002B49E5">
        <w:t xml:space="preserve">, it specifies the index of the track reference of type </w:t>
      </w:r>
      <w:proofErr w:type="spellStart"/>
      <w:r w:rsidRPr="002B49E5">
        <w:rPr>
          <w:rStyle w:val="CodeChar"/>
        </w:rPr>
        <w:t>annotation_reference_type</w:t>
      </w:r>
      <w:proofErr w:type="spellEnd"/>
      <w:r w:rsidRPr="002B49E5">
        <w:t xml:space="preserve"> identifying the track or item from which to retrieve the annotation associated with the region. If the value of </w:t>
      </w:r>
      <w:proofErr w:type="spellStart"/>
      <w:r w:rsidRPr="002B49E5">
        <w:rPr>
          <w:rStyle w:val="CodeChar"/>
        </w:rPr>
        <w:t>annotation_container_type</w:t>
      </w:r>
      <w:proofErr w:type="spellEnd"/>
      <w:r w:rsidRPr="002B49E5">
        <w:t xml:space="preserve"> </w:t>
      </w:r>
      <w:r w:rsidR="00A75AAF" w:rsidRPr="002B49E5">
        <w:t>equals 1</w:t>
      </w:r>
      <w:r w:rsidRPr="002B49E5">
        <w:t xml:space="preserve">, it specifies the index of the </w:t>
      </w:r>
      <w:proofErr w:type="spellStart"/>
      <w:r w:rsidRPr="002B49E5">
        <w:rPr>
          <w:rStyle w:val="CodeChar"/>
        </w:rPr>
        <w:t>SampleGroupDescriptionEntry</w:t>
      </w:r>
      <w:proofErr w:type="spellEnd"/>
      <w:r w:rsidRPr="002B49E5">
        <w:t xml:space="preserve"> in the </w:t>
      </w:r>
      <w:proofErr w:type="spellStart"/>
      <w:r w:rsidRPr="002B49E5">
        <w:rPr>
          <w:rStyle w:val="CodeChar"/>
        </w:rPr>
        <w:t>SampleGroupDescriptionBox</w:t>
      </w:r>
      <w:proofErr w:type="spellEnd"/>
      <w:r w:rsidRPr="002B49E5">
        <w:t xml:space="preserve"> with </w:t>
      </w:r>
      <w:proofErr w:type="spellStart"/>
      <w:r w:rsidRPr="002B49E5">
        <w:rPr>
          <w:rStyle w:val="CodeChar"/>
        </w:rPr>
        <w:t>grouping_type</w:t>
      </w:r>
      <w:proofErr w:type="spellEnd"/>
      <w:r w:rsidRPr="002B49E5">
        <w:t xml:space="preserve"> equal to </w:t>
      </w:r>
      <w:proofErr w:type="spellStart"/>
      <w:r w:rsidRPr="002B49E5">
        <w:rPr>
          <w:rStyle w:val="CodeChar"/>
        </w:rPr>
        <w:t>annotation_reference_type</w:t>
      </w:r>
      <w:proofErr w:type="spellEnd"/>
      <w:r w:rsidRPr="002B49E5">
        <w:t xml:space="preserve"> from which to retrieve the annotation associated with the </w:t>
      </w:r>
      <w:r w:rsidRPr="002B49E5">
        <w:lastRenderedPageBreak/>
        <w:t>region.</w:t>
      </w:r>
      <w:r w:rsidR="00A75AAF" w:rsidRPr="002B49E5">
        <w:t xml:space="preserve"> The meaning of </w:t>
      </w:r>
      <w:proofErr w:type="spellStart"/>
      <w:r w:rsidR="00A75AAF" w:rsidRPr="002B49E5">
        <w:rPr>
          <w:rStyle w:val="CodeChar"/>
        </w:rPr>
        <w:t>annotation_idx</w:t>
      </w:r>
      <w:proofErr w:type="spellEnd"/>
      <w:r w:rsidR="00A75AAF" w:rsidRPr="002B49E5">
        <w:rPr>
          <w:rStyle w:val="CodeChar"/>
        </w:rPr>
        <w:t xml:space="preserve"> </w:t>
      </w:r>
      <w:r w:rsidR="00A75AAF" w:rsidRPr="002B49E5">
        <w:t xml:space="preserve">is undefined for other values of </w:t>
      </w:r>
      <w:proofErr w:type="spellStart"/>
      <w:r w:rsidR="00A75AAF" w:rsidRPr="002B49E5">
        <w:rPr>
          <w:rStyle w:val="CodeChar"/>
        </w:rPr>
        <w:t>annotation_container_type</w:t>
      </w:r>
      <w:proofErr w:type="spellEnd"/>
      <w:r w:rsidR="00A75AAF" w:rsidRPr="002B49E5">
        <w:t>.</w:t>
      </w:r>
    </w:p>
    <w:p w14:paraId="176D3BE9" w14:textId="30E2FABE" w:rsidR="00067145" w:rsidRPr="002B49E5" w:rsidRDefault="00067145" w:rsidP="00067145">
      <w:pPr>
        <w:pStyle w:val="Heading4"/>
      </w:pPr>
      <w:r>
        <w:t>User description</w:t>
      </w:r>
      <w:r w:rsidRPr="002B49E5">
        <w:t xml:space="preserve"> sample group</w:t>
      </w:r>
    </w:p>
    <w:p w14:paraId="54A015F6" w14:textId="77777777" w:rsidR="00067145" w:rsidRPr="002B49E5" w:rsidRDefault="00067145" w:rsidP="00067145">
      <w:pPr>
        <w:pStyle w:val="Heading5"/>
      </w:pPr>
      <w:r w:rsidRPr="002B49E5">
        <w:t>Definition</w:t>
      </w:r>
    </w:p>
    <w:p w14:paraId="7AF0AD10" w14:textId="4310CFD2" w:rsidR="006C4F8F" w:rsidRDefault="00090857" w:rsidP="00D83BC0">
      <w:r w:rsidRPr="002B49E5">
        <w:rPr>
          <w:lang w:eastAsia="ja-JP"/>
        </w:rPr>
        <w:t xml:space="preserve">The </w:t>
      </w:r>
      <w:r>
        <w:rPr>
          <w:lang w:eastAsia="ja-JP"/>
        </w:rPr>
        <w:t>user description</w:t>
      </w:r>
      <w:r w:rsidRPr="002B49E5">
        <w:rPr>
          <w:lang w:eastAsia="ja-JP"/>
        </w:rPr>
        <w:t xml:space="preserve"> (</w:t>
      </w:r>
      <w:r w:rsidRPr="002B49E5">
        <w:rPr>
          <w:rStyle w:val="CodeChar"/>
        </w:rPr>
        <w:t>'</w:t>
      </w:r>
      <w:proofErr w:type="spellStart"/>
      <w:r w:rsidR="00246A60">
        <w:rPr>
          <w:rStyle w:val="CodeChar"/>
        </w:rPr>
        <w:t>udes</w:t>
      </w:r>
      <w:proofErr w:type="spellEnd"/>
      <w:r w:rsidRPr="002B49E5">
        <w:rPr>
          <w:rStyle w:val="CodeChar"/>
        </w:rPr>
        <w:t>'</w:t>
      </w:r>
      <w:r w:rsidRPr="002B49E5">
        <w:rPr>
          <w:lang w:eastAsia="ja-JP"/>
        </w:rPr>
        <w:t>) sample grouping</w:t>
      </w:r>
      <w:r w:rsidR="00067145" w:rsidRPr="00067145">
        <w:t xml:space="preserve"> </w:t>
      </w:r>
      <w:r w:rsidR="00246A60">
        <w:t xml:space="preserve">allows </w:t>
      </w:r>
      <w:r w:rsidR="00067145" w:rsidRPr="00067145">
        <w:t>associat</w:t>
      </w:r>
      <w:r w:rsidR="00246A60">
        <w:t>ing</w:t>
      </w:r>
      <w:r w:rsidR="00067145" w:rsidRPr="00067145">
        <w:t xml:space="preserve"> </w:t>
      </w:r>
      <w:r w:rsidR="00246A60">
        <w:t xml:space="preserve">user-defined </w:t>
      </w:r>
      <w:r w:rsidR="00067145" w:rsidRPr="00067145">
        <w:t>annotations</w:t>
      </w:r>
      <w:r w:rsidR="00246A60">
        <w:t>,</w:t>
      </w:r>
      <w:r w:rsidR="00067145" w:rsidRPr="00067145">
        <w:t xml:space="preserve"> </w:t>
      </w:r>
      <w:r w:rsidR="00246A60">
        <w:t>such as</w:t>
      </w:r>
      <w:r w:rsidR="00067145" w:rsidRPr="00067145">
        <w:t xml:space="preserve"> a </w:t>
      </w:r>
      <w:r w:rsidR="00246A60">
        <w:t>name</w:t>
      </w:r>
      <w:r w:rsidR="00067145" w:rsidRPr="00067145">
        <w:t>, a description or tags</w:t>
      </w:r>
      <w:r w:rsidR="00246A60">
        <w:t xml:space="preserve">, with a </w:t>
      </w:r>
      <w:r w:rsidR="0013604C">
        <w:t xml:space="preserve">group of </w:t>
      </w:r>
      <w:r w:rsidR="00246A60">
        <w:t>sample</w:t>
      </w:r>
      <w:r w:rsidR="0013604C">
        <w:t>s</w:t>
      </w:r>
      <w:r w:rsidR="00246A60">
        <w:t xml:space="preserve"> or with a region within a sample</w:t>
      </w:r>
      <w:r w:rsidR="00067145" w:rsidRPr="00067145">
        <w:t xml:space="preserve">. </w:t>
      </w:r>
    </w:p>
    <w:p w14:paraId="51AF5033" w14:textId="7FE4DF25" w:rsidR="00246A60" w:rsidRPr="000275D4" w:rsidRDefault="00093C6A" w:rsidP="00D83BC0">
      <w:r>
        <w:t xml:space="preserve">The association of a </w:t>
      </w:r>
      <w:r w:rsidRPr="00093C6A">
        <w:rPr>
          <w:rStyle w:val="codeChar0"/>
        </w:rPr>
        <w:t>UserDescriptionSampleGroupEntry</w:t>
      </w:r>
      <w:r>
        <w:t xml:space="preserve"> with a region within a sample is defined </w:t>
      </w:r>
      <w:r w:rsidR="0013604C">
        <w:t>using</w:t>
      </w:r>
      <w:r>
        <w:t xml:space="preserve"> a </w:t>
      </w:r>
      <w:proofErr w:type="spellStart"/>
      <w:r w:rsidR="0013604C" w:rsidRPr="0013604C">
        <w:rPr>
          <w:rStyle w:val="CodeChar"/>
        </w:rPr>
        <w:t>SampleToRegionIdMappingEntry</w:t>
      </w:r>
      <w:proofErr w:type="spellEnd"/>
      <w:r w:rsidR="0013604C" w:rsidRPr="0013604C">
        <w:t xml:space="preserve"> </w:t>
      </w:r>
      <w:r>
        <w:t xml:space="preserve">of a </w:t>
      </w:r>
      <w:r w:rsidRPr="00093C6A">
        <w:t>sample-to-region-id-mapping sample group</w:t>
      </w:r>
      <w:r w:rsidR="00055956">
        <w:t>ing</w:t>
      </w:r>
      <w:r>
        <w:t xml:space="preserve"> </w:t>
      </w:r>
      <w:r w:rsidRPr="000275D4">
        <w:t>with</w:t>
      </w:r>
      <w:r w:rsidR="000275D4" w:rsidRPr="000275D4">
        <w:t xml:space="preserve"> a</w:t>
      </w:r>
      <w:r w:rsidR="000275D4">
        <w:t>n</w:t>
      </w:r>
      <w:r w:rsidRPr="000275D4">
        <w:t xml:space="preserve"> </w:t>
      </w:r>
      <w:r w:rsidRPr="000275D4">
        <w:rPr>
          <w:rStyle w:val="codeChar0"/>
        </w:rPr>
        <w:t>annotation_container_type</w:t>
      </w:r>
      <w:r w:rsidR="000275D4" w:rsidRPr="000275D4">
        <w:t xml:space="preserve"> equal to 1 and </w:t>
      </w:r>
      <w:r w:rsidR="000275D4">
        <w:t xml:space="preserve">an </w:t>
      </w:r>
      <w:proofErr w:type="spellStart"/>
      <w:r w:rsidR="000275D4" w:rsidRPr="002B49E5">
        <w:rPr>
          <w:rStyle w:val="CodeChar"/>
        </w:rPr>
        <w:t>annotation_reference_type</w:t>
      </w:r>
      <w:proofErr w:type="spellEnd"/>
      <w:r w:rsidR="000275D4" w:rsidRPr="002B49E5">
        <w:t xml:space="preserve"> </w:t>
      </w:r>
      <w:r w:rsidR="000275D4" w:rsidRPr="000275D4">
        <w:t xml:space="preserve">equal to </w:t>
      </w:r>
      <w:r w:rsidR="000275D4" w:rsidRPr="002B49E5">
        <w:rPr>
          <w:rStyle w:val="CodeChar"/>
        </w:rPr>
        <w:t>'</w:t>
      </w:r>
      <w:proofErr w:type="spellStart"/>
      <w:r w:rsidR="000275D4">
        <w:rPr>
          <w:rStyle w:val="CodeChar"/>
        </w:rPr>
        <w:t>udes</w:t>
      </w:r>
      <w:proofErr w:type="spellEnd"/>
      <w:r w:rsidR="000275D4" w:rsidRPr="002B49E5">
        <w:rPr>
          <w:rStyle w:val="CodeChar"/>
        </w:rPr>
        <w:t>'</w:t>
      </w:r>
      <w:r w:rsidR="000275D4" w:rsidRPr="000275D4">
        <w:t>.</w:t>
      </w:r>
    </w:p>
    <w:p w14:paraId="5563F95B" w14:textId="6087D396" w:rsidR="00067145" w:rsidRPr="002B49E5" w:rsidRDefault="00067145" w:rsidP="00067145">
      <w:pPr>
        <w:pStyle w:val="Heading5"/>
      </w:pPr>
      <w:r>
        <w:t>Syntax</w:t>
      </w:r>
    </w:p>
    <w:p w14:paraId="1589996E" w14:textId="4177130A" w:rsidR="00067145" w:rsidRDefault="00067145" w:rsidP="00067145">
      <w:pPr>
        <w:pStyle w:val="code0"/>
      </w:pPr>
      <w:r>
        <w:t>class UserDescriptionSampleGroupEntry ()</w:t>
      </w:r>
      <w:r>
        <w:br/>
        <w:t xml:space="preserve"> extends TextSampleGroupEntry (</w:t>
      </w:r>
      <w:r w:rsidR="00F33B03">
        <w:rPr>
          <w:rStyle w:val="markedcontent"/>
          <w:rFonts w:ascii="Courier New" w:hAnsi="Courier New" w:cs="Courier New"/>
        </w:rPr>
        <w:t>'</w:t>
      </w:r>
      <w:r>
        <w:t>udes</w:t>
      </w:r>
      <w:r w:rsidR="00F33B03">
        <w:rPr>
          <w:rStyle w:val="markedcontent"/>
          <w:rFonts w:ascii="Courier New" w:hAnsi="Courier New" w:cs="Courier New"/>
        </w:rPr>
        <w:t>'</w:t>
      </w:r>
      <w:r>
        <w:t>)</w:t>
      </w:r>
      <w:r>
        <w:br/>
        <w:t>{</w:t>
      </w:r>
      <w:r>
        <w:br/>
      </w:r>
      <w:r>
        <w:tab/>
        <w:t>utf8string lang;</w:t>
      </w:r>
      <w:r>
        <w:br/>
      </w:r>
      <w:r>
        <w:tab/>
        <w:t>utf8string name;</w:t>
      </w:r>
      <w:r>
        <w:br/>
      </w:r>
      <w:r>
        <w:tab/>
        <w:t>utf8string description;</w:t>
      </w:r>
      <w:r>
        <w:br/>
      </w:r>
      <w:r>
        <w:tab/>
        <w:t>utf8string tags;</w:t>
      </w:r>
      <w:r>
        <w:br/>
        <w:t>}</w:t>
      </w:r>
    </w:p>
    <w:p w14:paraId="3459D779" w14:textId="43E49779" w:rsidR="00067145" w:rsidRPr="002B49E5" w:rsidRDefault="00067145" w:rsidP="00067145">
      <w:pPr>
        <w:pStyle w:val="Heading5"/>
      </w:pPr>
      <w:r>
        <w:t>Semantics</w:t>
      </w:r>
    </w:p>
    <w:p w14:paraId="64FF2431" w14:textId="0CBA82F6" w:rsidR="00067145" w:rsidRDefault="00F33B03" w:rsidP="00F33B03">
      <w:pPr>
        <w:pStyle w:val="fields"/>
      </w:pPr>
      <w:r w:rsidRPr="00F33B03">
        <w:rPr>
          <w:rStyle w:val="codeChar0"/>
        </w:rPr>
        <w:t>lang</w:t>
      </w:r>
      <w:r w:rsidRPr="00F33B03">
        <w:t xml:space="preserve"> is a character string containing an RFC 5646 compliant language tag string, such as "</w:t>
      </w:r>
      <w:proofErr w:type="spellStart"/>
      <w:r w:rsidRPr="00F33B03">
        <w:t>en</w:t>
      </w:r>
      <w:proofErr w:type="spellEnd"/>
      <w:r w:rsidRPr="00F33B03">
        <w:t>-US", "</w:t>
      </w:r>
      <w:proofErr w:type="spellStart"/>
      <w:r w:rsidRPr="00F33B03">
        <w:t>fr</w:t>
      </w:r>
      <w:proofErr w:type="spellEnd"/>
      <w:r w:rsidRPr="00F33B03">
        <w:t>-FR", or "</w:t>
      </w:r>
      <w:proofErr w:type="spellStart"/>
      <w:r w:rsidRPr="00F33B03">
        <w:t>zh</w:t>
      </w:r>
      <w:proofErr w:type="spellEnd"/>
      <w:r w:rsidRPr="00F33B03">
        <w:t xml:space="preserve">-CN“, representing the language of the text contained in </w:t>
      </w:r>
      <w:r w:rsidRPr="004D1937">
        <w:rPr>
          <w:rStyle w:val="codeChar0"/>
        </w:rPr>
        <w:t>name</w:t>
      </w:r>
      <w:r w:rsidRPr="00F33B03">
        <w:t xml:space="preserve">, </w:t>
      </w:r>
      <w:r w:rsidRPr="004D1937">
        <w:rPr>
          <w:rStyle w:val="codeChar0"/>
        </w:rPr>
        <w:t>description</w:t>
      </w:r>
      <w:r w:rsidRPr="00F33B03">
        <w:t xml:space="preserve"> and </w:t>
      </w:r>
      <w:r w:rsidRPr="004D1937">
        <w:rPr>
          <w:rStyle w:val="codeChar0"/>
        </w:rPr>
        <w:t>tags</w:t>
      </w:r>
      <w:r w:rsidRPr="00F33B03">
        <w:t xml:space="preserve">. When </w:t>
      </w:r>
      <w:r w:rsidRPr="004D1937">
        <w:rPr>
          <w:rStyle w:val="codeChar0"/>
        </w:rPr>
        <w:t>lang</w:t>
      </w:r>
      <w:r w:rsidRPr="00F33B03">
        <w:t xml:space="preserve"> is empty, the language is unknown/undefined.</w:t>
      </w:r>
    </w:p>
    <w:p w14:paraId="0B645C3B" w14:textId="77018905" w:rsidR="004D1937" w:rsidRDefault="004D1937" w:rsidP="004D1937">
      <w:pPr>
        <w:pStyle w:val="fields"/>
      </w:pPr>
      <w:r w:rsidRPr="004D1937">
        <w:rPr>
          <w:rStyle w:val="codeChar0"/>
        </w:rPr>
        <w:t>name</w:t>
      </w:r>
      <w:r>
        <w:t xml:space="preserve"> is a null-terminated UTF-8 character string containing human readable name for the </w:t>
      </w:r>
      <w:r w:rsidR="00093C6A">
        <w:t>sample or the region within the sample</w:t>
      </w:r>
      <w:r>
        <w:t>. If not present (an empty string is supplied) no name is provided.</w:t>
      </w:r>
    </w:p>
    <w:p w14:paraId="2432FE67" w14:textId="10F28DF0" w:rsidR="004D1937" w:rsidRDefault="004D1937" w:rsidP="004D1937">
      <w:pPr>
        <w:pStyle w:val="fields"/>
      </w:pPr>
      <w:r w:rsidRPr="004D1937">
        <w:rPr>
          <w:rStyle w:val="codeChar0"/>
        </w:rPr>
        <w:t>description</w:t>
      </w:r>
      <w:r>
        <w:t xml:space="preserve"> is a null-terminated UTF-8 character string containing human readable description of the </w:t>
      </w:r>
      <w:r w:rsidR="00093C6A">
        <w:t>sample or the region within the sample</w:t>
      </w:r>
      <w:r>
        <w:t>. If not present (an empty string is supplied) no description is provided.</w:t>
      </w:r>
    </w:p>
    <w:p w14:paraId="6A3EC885" w14:textId="443BF340" w:rsidR="004D1937" w:rsidRDefault="004D1937" w:rsidP="004D1937">
      <w:pPr>
        <w:pStyle w:val="fields"/>
      </w:pPr>
      <w:r w:rsidRPr="004D1937">
        <w:rPr>
          <w:rStyle w:val="codeChar0"/>
        </w:rPr>
        <w:t>tags</w:t>
      </w:r>
      <w:r>
        <w:t xml:space="preserve"> is a null-terminated UTF-8 character string containing comma-separated user-defined tags related to the </w:t>
      </w:r>
      <w:r w:rsidR="00093C6A">
        <w:t>sample or the region within the sample</w:t>
      </w:r>
      <w:r>
        <w:t>. If not present (an empty string is supplied) no tags is provided.</w:t>
      </w:r>
    </w:p>
    <w:p w14:paraId="7BDE3A3D" w14:textId="77777777" w:rsidR="00067145" w:rsidRDefault="00067145" w:rsidP="00D83BC0"/>
    <w:p w14:paraId="6F45C322" w14:textId="4EF30D44" w:rsidR="00EB293C" w:rsidRPr="00BE1750" w:rsidRDefault="00BE1750" w:rsidP="00BE1750">
      <w:pPr>
        <w:keepNext/>
        <w:rPr>
          <w:i/>
        </w:rPr>
      </w:pPr>
      <w:r w:rsidRPr="00BE1750">
        <w:rPr>
          <w:i/>
        </w:rPr>
        <w:t>Annex B.2</w:t>
      </w:r>
      <w:r w:rsidR="00310068">
        <w:rPr>
          <w:i/>
        </w:rPr>
        <w:fldChar w:fldCharType="begin"/>
      </w:r>
      <w:r w:rsidR="00310068">
        <w:rPr>
          <w:i/>
        </w:rPr>
        <w:instrText xml:space="preserve"> TC  "</w:instrText>
      </w:r>
      <w:bookmarkStart w:id="428" w:name="_Toc142560398"/>
      <w:bookmarkStart w:id="429" w:name="_Toc142573601"/>
      <w:r w:rsidR="00310068">
        <w:rPr>
          <w:i/>
        </w:rPr>
        <w:instrText>B.2 HEVC images and image collections</w:instrText>
      </w:r>
      <w:bookmarkEnd w:id="428"/>
      <w:bookmarkEnd w:id="429"/>
      <w:r w:rsidR="00310068">
        <w:rPr>
          <w:i/>
        </w:rPr>
        <w:instrText xml:space="preserve">" \l 2 </w:instrText>
      </w:r>
      <w:r w:rsidR="00310068">
        <w:rPr>
          <w:i/>
        </w:rPr>
        <w:fldChar w:fldCharType="end"/>
      </w:r>
    </w:p>
    <w:p w14:paraId="30FB3F1A" w14:textId="2B1FAFBE" w:rsidR="00BE1750" w:rsidRDefault="00BE1750" w:rsidP="00EB293C">
      <w:r>
        <w:t>In subclause B.2.3.3.1 (“</w:t>
      </w:r>
      <w:r w:rsidRPr="00BE1750">
        <w:rPr>
          <w:i/>
          <w:iCs/>
        </w:rPr>
        <w:t>Definition</w:t>
      </w:r>
      <w:r>
        <w:t>” of “</w:t>
      </w:r>
      <w:r w:rsidRPr="00BE1750">
        <w:rPr>
          <w:rStyle w:val="markedcontent"/>
          <w:i/>
          <w:iCs/>
        </w:rPr>
        <w:t>Operating points information property</w:t>
      </w:r>
      <w:r>
        <w:t xml:space="preserve">”), remove the following sentence </w:t>
      </w:r>
    </w:p>
    <w:p w14:paraId="4789729F" w14:textId="11AC57A4" w:rsidR="00BE1750" w:rsidRDefault="00BE1750" w:rsidP="00EB293C">
      <w:r>
        <w:rPr>
          <w:rStyle w:val="markedcontent"/>
        </w:rPr>
        <w:t xml:space="preserve">Image items originating from the same bitstream shall be associated with the same </w:t>
      </w:r>
      <w:r>
        <w:rPr>
          <w:rStyle w:val="markedcontent"/>
          <w:rFonts w:ascii="Courier New" w:hAnsi="Courier New" w:cs="Courier New"/>
        </w:rPr>
        <w:t>'</w:t>
      </w:r>
      <w:proofErr w:type="spellStart"/>
      <w:r>
        <w:rPr>
          <w:rStyle w:val="markedcontent"/>
          <w:rFonts w:ascii="Courier New" w:hAnsi="Courier New" w:cs="Courier New"/>
        </w:rPr>
        <w:t>oinf</w:t>
      </w:r>
      <w:proofErr w:type="spellEnd"/>
      <w:r>
        <w:rPr>
          <w:rStyle w:val="markedcontent"/>
          <w:rFonts w:ascii="Courier New" w:hAnsi="Courier New" w:cs="Courier New"/>
        </w:rPr>
        <w:t xml:space="preserve">' </w:t>
      </w:r>
      <w:r>
        <w:rPr>
          <w:rStyle w:val="markedcontent"/>
        </w:rPr>
        <w:t>property.</w:t>
      </w:r>
    </w:p>
    <w:p w14:paraId="605A1BAC" w14:textId="227967E1" w:rsidR="00BE1750" w:rsidRDefault="00BE1750" w:rsidP="00EB293C">
      <w:pPr>
        <w:rPr>
          <w:ins w:id="430" w:author="Frederic Maze (d0)" w:date="2023-08-10T14:52:00Z"/>
        </w:rPr>
      </w:pPr>
    </w:p>
    <w:p w14:paraId="6A700ACE" w14:textId="329655E7" w:rsidR="006C1192" w:rsidRPr="00BE1750" w:rsidRDefault="006C1192" w:rsidP="006C1192">
      <w:pPr>
        <w:keepNext/>
        <w:rPr>
          <w:ins w:id="431" w:author="Frederic Maze (d0)" w:date="2023-08-10T14:53:00Z"/>
          <w:i/>
        </w:rPr>
      </w:pPr>
      <w:ins w:id="432" w:author="Frederic Maze (d0)" w:date="2023-08-10T14:53:00Z">
        <w:r w:rsidRPr="00BE1750">
          <w:rPr>
            <w:i/>
          </w:rPr>
          <w:lastRenderedPageBreak/>
          <w:t>Annex B.</w:t>
        </w:r>
        <w:r>
          <w:rPr>
            <w:i/>
          </w:rPr>
          <w:t>4</w:t>
        </w:r>
        <w:r>
          <w:rPr>
            <w:i/>
          </w:rPr>
          <w:fldChar w:fldCharType="begin"/>
        </w:r>
        <w:r>
          <w:rPr>
            <w:i/>
          </w:rPr>
          <w:instrText xml:space="preserve"> TC  "</w:instrText>
        </w:r>
        <w:bookmarkStart w:id="433" w:name="_Toc142573602"/>
        <w:r>
          <w:rPr>
            <w:i/>
          </w:rPr>
          <w:instrText xml:space="preserve">B.4 </w:instrText>
        </w:r>
        <w:r w:rsidRPr="006C1192">
          <w:rPr>
            <w:i/>
          </w:rPr>
          <w:instrText>HEVC-specific brands</w:instrText>
        </w:r>
        <w:bookmarkEnd w:id="433"/>
        <w:r>
          <w:rPr>
            <w:i/>
          </w:rPr>
          <w:instrText xml:space="preserve">" \l 2 </w:instrText>
        </w:r>
        <w:r>
          <w:rPr>
            <w:i/>
          </w:rPr>
          <w:fldChar w:fldCharType="end"/>
        </w:r>
      </w:ins>
    </w:p>
    <w:p w14:paraId="4E3D2E96" w14:textId="22BD4D8E" w:rsidR="006C1192" w:rsidRPr="002431A6" w:rsidRDefault="006C1192" w:rsidP="006C1192">
      <w:pPr>
        <w:keepNext/>
        <w:rPr>
          <w:ins w:id="434" w:author="Frederic Maze (d0)" w:date="2023-08-10T14:52:00Z"/>
          <w:iCs/>
        </w:rPr>
      </w:pPr>
      <w:ins w:id="435" w:author="Frederic Maze (d0)" w:date="2023-08-10T14:52:00Z">
        <w:r w:rsidRPr="002431A6">
          <w:rPr>
            <w:iCs/>
          </w:rPr>
          <w:t xml:space="preserve">Replace </w:t>
        </w:r>
      </w:ins>
      <w:ins w:id="436" w:author="Frederic Maze (d0)" w:date="2023-08-10T15:12:00Z">
        <w:r w:rsidR="00B91238">
          <w:rPr>
            <w:iCs/>
          </w:rPr>
          <w:t>two</w:t>
        </w:r>
      </w:ins>
      <w:ins w:id="437" w:author="Frederic Maze (d0)" w:date="2023-08-10T14:54:00Z">
        <w:r>
          <w:rPr>
            <w:iCs/>
          </w:rPr>
          <w:t xml:space="preserve"> occurrences of </w:t>
        </w:r>
      </w:ins>
      <w:ins w:id="438" w:author="Frederic Maze (d0)" w:date="2023-08-10T14:52:00Z">
        <w:r w:rsidRPr="002431A6">
          <w:rPr>
            <w:iCs/>
          </w:rPr>
          <w:t xml:space="preserve">the following in subclause </w:t>
        </w:r>
      </w:ins>
      <w:ins w:id="439" w:author="Frederic Maze (d0)" w:date="2023-08-10T14:55:00Z">
        <w:r>
          <w:rPr>
            <w:iCs/>
          </w:rPr>
          <w:t>B.</w:t>
        </w:r>
      </w:ins>
      <w:ins w:id="440" w:author="Frederic Maze (d0)" w:date="2023-08-10T14:53:00Z">
        <w:r>
          <w:rPr>
            <w:iCs/>
          </w:rPr>
          <w:t>4.1.1</w:t>
        </w:r>
      </w:ins>
      <w:ins w:id="441" w:author="Frederic Maze (d0)" w:date="2023-08-10T14:52:00Z">
        <w:r w:rsidRPr="002431A6">
          <w:rPr>
            <w:iCs/>
          </w:rPr>
          <w:t xml:space="preserve"> (“</w:t>
        </w:r>
      </w:ins>
      <w:ins w:id="442" w:author="Frederic Maze (d0)" w:date="2023-08-10T14:54:00Z">
        <w:r>
          <w:rPr>
            <w:i/>
          </w:rPr>
          <w:t>General</w:t>
        </w:r>
      </w:ins>
      <w:ins w:id="443" w:author="Frederic Maze (d0)" w:date="2023-08-10T14:52:00Z">
        <w:r w:rsidRPr="00DF5C92">
          <w:rPr>
            <w:iCs/>
          </w:rPr>
          <w:t>”)</w:t>
        </w:r>
      </w:ins>
    </w:p>
    <w:p w14:paraId="3F289D30" w14:textId="77777777" w:rsidR="006C1192" w:rsidRDefault="006C1192" w:rsidP="006C1192">
      <w:pPr>
        <w:numPr>
          <w:ilvl w:val="0"/>
          <w:numId w:val="26"/>
        </w:numPr>
        <w:tabs>
          <w:tab w:val="clear" w:pos="403"/>
        </w:tabs>
        <w:rPr>
          <w:ins w:id="444" w:author="Frederic Maze (d0)" w:date="2023-08-10T14:55:00Z"/>
          <w:szCs w:val="20"/>
        </w:rPr>
      </w:pPr>
      <w:ins w:id="445" w:author="Frederic Maze (d0)" w:date="2023-08-10T14:55:00Z">
        <w:r>
          <w:t xml:space="preserve">The item is not associated with any other types of essential item properties than </w:t>
        </w:r>
        <w:r>
          <w:rPr>
            <w:rFonts w:ascii="Courier New" w:hAnsi="Courier New"/>
          </w:rPr>
          <w:t>'</w:t>
        </w:r>
        <w:proofErr w:type="spellStart"/>
        <w:r>
          <w:rPr>
            <w:rFonts w:ascii="Courier New" w:hAnsi="Courier New"/>
          </w:rPr>
          <w:t>hvcC</w:t>
        </w:r>
        <w:proofErr w:type="spellEnd"/>
        <w:r>
          <w:rPr>
            <w:rFonts w:ascii="Courier New" w:hAnsi="Courier New"/>
          </w:rPr>
          <w:t>'</w:t>
        </w:r>
        <w:r>
          <w:t xml:space="preserve">, </w:t>
        </w:r>
        <w:r>
          <w:rPr>
            <w:rFonts w:ascii="Courier New" w:hAnsi="Courier New"/>
          </w:rPr>
          <w:t>'</w:t>
        </w:r>
        <w:proofErr w:type="spellStart"/>
        <w:r>
          <w:rPr>
            <w:rFonts w:ascii="Courier New" w:hAnsi="Courier New"/>
          </w:rPr>
          <w:t>irot</w:t>
        </w:r>
        <w:proofErr w:type="spellEnd"/>
        <w:r>
          <w:rPr>
            <w:rFonts w:ascii="Courier New" w:hAnsi="Courier New"/>
          </w:rPr>
          <w:t>'</w:t>
        </w:r>
        <w:r>
          <w:t xml:space="preserve">, </w:t>
        </w:r>
        <w:r>
          <w:rPr>
            <w:rFonts w:ascii="Courier New" w:hAnsi="Courier New"/>
          </w:rPr>
          <w:t>'clap'</w:t>
        </w:r>
        <w:r>
          <w:t xml:space="preserve">, and </w:t>
        </w:r>
        <w:r>
          <w:rPr>
            <w:rFonts w:ascii="Courier New" w:hAnsi="Courier New"/>
          </w:rPr>
          <w:t>'</w:t>
        </w:r>
        <w:proofErr w:type="spellStart"/>
        <w:r>
          <w:rPr>
            <w:rFonts w:ascii="Courier New" w:hAnsi="Courier New"/>
          </w:rPr>
          <w:t>imir</w:t>
        </w:r>
        <w:proofErr w:type="spellEnd"/>
        <w:r>
          <w:rPr>
            <w:rFonts w:ascii="Courier New" w:hAnsi="Courier New"/>
          </w:rPr>
          <w:t>'</w:t>
        </w:r>
        <w:r>
          <w:t>.</w:t>
        </w:r>
      </w:ins>
    </w:p>
    <w:p w14:paraId="1E4F889C" w14:textId="77777777" w:rsidR="006C1192" w:rsidRPr="002431A6" w:rsidRDefault="006C1192" w:rsidP="006C1192">
      <w:pPr>
        <w:keepNext/>
        <w:rPr>
          <w:ins w:id="446" w:author="Frederic Maze (d0)" w:date="2023-08-10T14:52:00Z"/>
          <w:iCs/>
        </w:rPr>
      </w:pPr>
      <w:ins w:id="447" w:author="Frederic Maze (d0)" w:date="2023-08-10T14:52:00Z">
        <w:r w:rsidRPr="002431A6">
          <w:rPr>
            <w:iCs/>
          </w:rPr>
          <w:t>with</w:t>
        </w:r>
      </w:ins>
    </w:p>
    <w:p w14:paraId="7CBAB23D" w14:textId="28670B19" w:rsidR="006C1192" w:rsidRDefault="006C1192" w:rsidP="006C1192">
      <w:pPr>
        <w:numPr>
          <w:ilvl w:val="0"/>
          <w:numId w:val="26"/>
        </w:numPr>
        <w:tabs>
          <w:tab w:val="clear" w:pos="403"/>
        </w:tabs>
        <w:rPr>
          <w:ins w:id="448" w:author="Frederic Maze (d0)" w:date="2023-08-10T14:56:00Z"/>
          <w:szCs w:val="20"/>
        </w:rPr>
      </w:pPr>
      <w:ins w:id="449" w:author="Frederic Maze (d0)" w:date="2023-08-10T14:56:00Z">
        <w:r>
          <w:t xml:space="preserve">The item is not associated with any other types of essential item properties than </w:t>
        </w:r>
        <w:r>
          <w:rPr>
            <w:rFonts w:ascii="Courier New" w:hAnsi="Courier New"/>
          </w:rPr>
          <w:t>'</w:t>
        </w:r>
        <w:proofErr w:type="spellStart"/>
        <w:r>
          <w:rPr>
            <w:rFonts w:ascii="Courier New" w:hAnsi="Courier New"/>
          </w:rPr>
          <w:t>hvcC</w:t>
        </w:r>
        <w:proofErr w:type="spellEnd"/>
        <w:r>
          <w:rPr>
            <w:rFonts w:ascii="Courier New" w:hAnsi="Courier New"/>
          </w:rPr>
          <w:t>'</w:t>
        </w:r>
        <w:r>
          <w:t xml:space="preserve">, </w:t>
        </w:r>
        <w:r>
          <w:rPr>
            <w:rFonts w:ascii="Courier New" w:hAnsi="Courier New"/>
          </w:rPr>
          <w:t>'</w:t>
        </w:r>
        <w:proofErr w:type="spellStart"/>
        <w:r>
          <w:rPr>
            <w:rFonts w:ascii="Courier New" w:hAnsi="Courier New"/>
          </w:rPr>
          <w:t>colr</w:t>
        </w:r>
        <w:proofErr w:type="spellEnd"/>
        <w:r>
          <w:rPr>
            <w:rFonts w:ascii="Courier New" w:hAnsi="Courier New"/>
          </w:rPr>
          <w:t>'</w:t>
        </w:r>
        <w:r>
          <w:t xml:space="preserve">, </w:t>
        </w:r>
        <w:r>
          <w:rPr>
            <w:rFonts w:ascii="Courier New" w:hAnsi="Courier New"/>
          </w:rPr>
          <w:t>'</w:t>
        </w:r>
        <w:proofErr w:type="spellStart"/>
        <w:r>
          <w:rPr>
            <w:rFonts w:ascii="Courier New" w:hAnsi="Courier New"/>
          </w:rPr>
          <w:t>irot</w:t>
        </w:r>
        <w:proofErr w:type="spellEnd"/>
        <w:r>
          <w:rPr>
            <w:rFonts w:ascii="Courier New" w:hAnsi="Courier New"/>
          </w:rPr>
          <w:t>'</w:t>
        </w:r>
        <w:r>
          <w:t xml:space="preserve">, </w:t>
        </w:r>
        <w:r>
          <w:rPr>
            <w:rFonts w:ascii="Courier New" w:hAnsi="Courier New"/>
          </w:rPr>
          <w:t>'clap'</w:t>
        </w:r>
        <w:r>
          <w:t xml:space="preserve">, and </w:t>
        </w:r>
        <w:r>
          <w:rPr>
            <w:rFonts w:ascii="Courier New" w:hAnsi="Courier New"/>
          </w:rPr>
          <w:t>'</w:t>
        </w:r>
        <w:proofErr w:type="spellStart"/>
        <w:r>
          <w:rPr>
            <w:rFonts w:ascii="Courier New" w:hAnsi="Courier New"/>
          </w:rPr>
          <w:t>imir</w:t>
        </w:r>
        <w:proofErr w:type="spellEnd"/>
        <w:r>
          <w:rPr>
            <w:rFonts w:ascii="Courier New" w:hAnsi="Courier New"/>
          </w:rPr>
          <w:t>'</w:t>
        </w:r>
        <w:r>
          <w:t>.</w:t>
        </w:r>
      </w:ins>
    </w:p>
    <w:p w14:paraId="6C387AF2" w14:textId="0288C67B" w:rsidR="006C1192" w:rsidRDefault="006C1192" w:rsidP="006C1192">
      <w:pPr>
        <w:pStyle w:val="Definition"/>
        <w:rPr>
          <w:ins w:id="450" w:author="Frederic Maze (d0)" w:date="2023-08-10T14:59:00Z"/>
        </w:rPr>
      </w:pPr>
    </w:p>
    <w:p w14:paraId="5432FDA7" w14:textId="71406A1B" w:rsidR="001F0DDA" w:rsidRPr="001F0DDA" w:rsidRDefault="001F0DDA" w:rsidP="001F0DDA">
      <w:pPr>
        <w:keepNext/>
        <w:rPr>
          <w:ins w:id="451" w:author="Frederic Maze (d0)" w:date="2023-08-10T14:52:00Z"/>
          <w:iCs/>
        </w:rPr>
      </w:pPr>
      <w:ins w:id="452" w:author="Frederic Maze (d0)" w:date="2023-08-10T14:59:00Z">
        <w:r w:rsidRPr="002431A6">
          <w:rPr>
            <w:iCs/>
          </w:rPr>
          <w:t xml:space="preserve">Replace </w:t>
        </w:r>
      </w:ins>
      <w:ins w:id="453" w:author="Frederic Maze (d0)" w:date="2023-08-10T15:12:00Z">
        <w:r w:rsidR="00B91238">
          <w:rPr>
            <w:iCs/>
          </w:rPr>
          <w:t>two</w:t>
        </w:r>
      </w:ins>
      <w:ins w:id="454" w:author="Frederic Maze (d0)" w:date="2023-08-10T14:59:00Z">
        <w:r>
          <w:rPr>
            <w:iCs/>
          </w:rPr>
          <w:t xml:space="preserve"> occurrences of </w:t>
        </w:r>
        <w:r w:rsidRPr="002431A6">
          <w:rPr>
            <w:iCs/>
          </w:rPr>
          <w:t>the following</w:t>
        </w:r>
        <w:r>
          <w:rPr>
            <w:iCs/>
          </w:rPr>
          <w:t xml:space="preserve"> in </w:t>
        </w:r>
        <w:r w:rsidRPr="002431A6">
          <w:rPr>
            <w:iCs/>
          </w:rPr>
          <w:t xml:space="preserve">subclause </w:t>
        </w:r>
        <w:r>
          <w:rPr>
            <w:iCs/>
          </w:rPr>
          <w:t>B.4.3.1</w:t>
        </w:r>
        <w:r w:rsidRPr="002431A6">
          <w:rPr>
            <w:iCs/>
          </w:rPr>
          <w:t xml:space="preserve"> (“</w:t>
        </w:r>
        <w:r w:rsidRPr="001F0DDA">
          <w:rPr>
            <w:i/>
          </w:rPr>
          <w:t>General</w:t>
        </w:r>
        <w:r w:rsidRPr="00DF5C92">
          <w:rPr>
            <w:iCs/>
          </w:rPr>
          <w:t>”)</w:t>
        </w:r>
      </w:ins>
    </w:p>
    <w:p w14:paraId="38D91BFF" w14:textId="337B1C08" w:rsidR="001F0DDA" w:rsidRDefault="001F0DDA" w:rsidP="001F0DDA">
      <w:pPr>
        <w:numPr>
          <w:ilvl w:val="0"/>
          <w:numId w:val="26"/>
        </w:numPr>
        <w:tabs>
          <w:tab w:val="clear" w:pos="403"/>
        </w:tabs>
        <w:rPr>
          <w:ins w:id="455" w:author="Frederic Maze (d0)" w:date="2023-08-10T15:00:00Z"/>
          <w:szCs w:val="20"/>
        </w:rPr>
      </w:pPr>
      <w:ins w:id="456" w:author="Frederic Maze (d0)" w:date="2023-08-10T15:00:00Z">
        <w:r>
          <w:t xml:space="preserve">The item is not associated with any other types of essential item properties than </w:t>
        </w:r>
        <w:r>
          <w:rPr>
            <w:rFonts w:ascii="Courier New" w:hAnsi="Courier New"/>
          </w:rPr>
          <w:t>'</w:t>
        </w:r>
        <w:proofErr w:type="spellStart"/>
        <w:r>
          <w:rPr>
            <w:rFonts w:ascii="Courier New" w:hAnsi="Courier New"/>
          </w:rPr>
          <w:t>lhvC</w:t>
        </w:r>
        <w:proofErr w:type="spellEnd"/>
        <w:r>
          <w:rPr>
            <w:rFonts w:ascii="Courier New" w:hAnsi="Courier New"/>
          </w:rPr>
          <w:t>'</w:t>
        </w:r>
        <w:r>
          <w:t xml:space="preserve">, </w:t>
        </w:r>
        <w:r>
          <w:rPr>
            <w:rFonts w:ascii="Courier New" w:hAnsi="Courier New"/>
          </w:rPr>
          <w:t>'</w:t>
        </w:r>
        <w:proofErr w:type="spellStart"/>
        <w:r>
          <w:rPr>
            <w:rFonts w:ascii="Courier New" w:hAnsi="Courier New"/>
          </w:rPr>
          <w:t>irot</w:t>
        </w:r>
        <w:proofErr w:type="spellEnd"/>
        <w:r>
          <w:rPr>
            <w:rFonts w:ascii="Courier New" w:hAnsi="Courier New"/>
          </w:rPr>
          <w:t>'</w:t>
        </w:r>
        <w:r>
          <w:t xml:space="preserve">, </w:t>
        </w:r>
        <w:r>
          <w:rPr>
            <w:rFonts w:ascii="Courier New" w:hAnsi="Courier New"/>
          </w:rPr>
          <w:t>'clap'</w:t>
        </w:r>
        <w:r>
          <w:t>,</w:t>
        </w:r>
      </w:ins>
      <w:ins w:id="457" w:author="Frederic Maze (d0)" w:date="2023-08-10T15:01:00Z">
        <w:r>
          <w:t xml:space="preserve"> </w:t>
        </w:r>
        <w:r>
          <w:rPr>
            <w:rFonts w:ascii="Courier New" w:hAnsi="Courier New"/>
          </w:rPr>
          <w:t>'</w:t>
        </w:r>
        <w:proofErr w:type="spellStart"/>
        <w:r>
          <w:rPr>
            <w:rFonts w:ascii="Courier New" w:hAnsi="Courier New"/>
          </w:rPr>
          <w:t>imir</w:t>
        </w:r>
        <w:proofErr w:type="spellEnd"/>
        <w:r>
          <w:rPr>
            <w:rFonts w:ascii="Courier New" w:hAnsi="Courier New"/>
          </w:rPr>
          <w:t>'</w:t>
        </w:r>
        <w:r>
          <w:t xml:space="preserve">, </w:t>
        </w:r>
        <w:r>
          <w:rPr>
            <w:rFonts w:ascii="Courier New" w:hAnsi="Courier New"/>
          </w:rPr>
          <w:t>'</w:t>
        </w:r>
        <w:proofErr w:type="spellStart"/>
        <w:r>
          <w:rPr>
            <w:rFonts w:ascii="Courier New" w:hAnsi="Courier New"/>
          </w:rPr>
          <w:t>lsel</w:t>
        </w:r>
        <w:proofErr w:type="spellEnd"/>
        <w:r>
          <w:rPr>
            <w:rFonts w:ascii="Courier New" w:hAnsi="Courier New"/>
          </w:rPr>
          <w:t>'</w:t>
        </w:r>
        <w:r>
          <w:t xml:space="preserve">, </w:t>
        </w:r>
      </w:ins>
      <w:ins w:id="458" w:author="Frederic Maze (d0)" w:date="2023-08-10T15:00:00Z">
        <w:r>
          <w:t xml:space="preserve">and </w:t>
        </w:r>
        <w:r>
          <w:rPr>
            <w:rFonts w:ascii="Courier New" w:hAnsi="Courier New"/>
          </w:rPr>
          <w:t>'</w:t>
        </w:r>
      </w:ins>
      <w:proofErr w:type="spellStart"/>
      <w:ins w:id="459" w:author="Frederic Maze (d0)" w:date="2023-08-10T15:02:00Z">
        <w:r>
          <w:rPr>
            <w:rFonts w:ascii="Courier New" w:hAnsi="Courier New"/>
          </w:rPr>
          <w:t>tols</w:t>
        </w:r>
      </w:ins>
      <w:proofErr w:type="spellEnd"/>
      <w:ins w:id="460" w:author="Frederic Maze (d0)" w:date="2023-08-10T15:00:00Z">
        <w:r>
          <w:rPr>
            <w:rFonts w:ascii="Courier New" w:hAnsi="Courier New"/>
          </w:rPr>
          <w:t>'</w:t>
        </w:r>
        <w:r>
          <w:t>.</w:t>
        </w:r>
      </w:ins>
    </w:p>
    <w:p w14:paraId="7C13D7FB" w14:textId="77777777" w:rsidR="001F0DDA" w:rsidRPr="002431A6" w:rsidRDefault="001F0DDA" w:rsidP="001F0DDA">
      <w:pPr>
        <w:keepNext/>
        <w:rPr>
          <w:ins w:id="461" w:author="Frederic Maze (d0)" w:date="2023-08-10T15:00:00Z"/>
          <w:iCs/>
        </w:rPr>
      </w:pPr>
      <w:ins w:id="462" w:author="Frederic Maze (d0)" w:date="2023-08-10T15:00:00Z">
        <w:r w:rsidRPr="002431A6">
          <w:rPr>
            <w:iCs/>
          </w:rPr>
          <w:t>with</w:t>
        </w:r>
      </w:ins>
    </w:p>
    <w:p w14:paraId="229492E8" w14:textId="4CE4513E" w:rsidR="001F0DDA" w:rsidRDefault="001F0DDA" w:rsidP="001F0DDA">
      <w:pPr>
        <w:numPr>
          <w:ilvl w:val="0"/>
          <w:numId w:val="26"/>
        </w:numPr>
        <w:tabs>
          <w:tab w:val="clear" w:pos="403"/>
        </w:tabs>
        <w:rPr>
          <w:ins w:id="463" w:author="Frederic Maze (d0)" w:date="2023-08-10T15:02:00Z"/>
          <w:szCs w:val="20"/>
        </w:rPr>
      </w:pPr>
      <w:ins w:id="464" w:author="Frederic Maze (d0)" w:date="2023-08-10T15:02:00Z">
        <w:r>
          <w:t xml:space="preserve">The item is not associated with any other types of essential item properties than </w:t>
        </w:r>
        <w:r>
          <w:rPr>
            <w:rFonts w:ascii="Courier New" w:hAnsi="Courier New"/>
          </w:rPr>
          <w:t>'</w:t>
        </w:r>
        <w:proofErr w:type="spellStart"/>
        <w:r>
          <w:rPr>
            <w:rFonts w:ascii="Courier New" w:hAnsi="Courier New"/>
          </w:rPr>
          <w:t>lhvC</w:t>
        </w:r>
        <w:proofErr w:type="spellEnd"/>
        <w:r>
          <w:rPr>
            <w:rFonts w:ascii="Courier New" w:hAnsi="Courier New"/>
          </w:rPr>
          <w:t>'</w:t>
        </w:r>
        <w:r>
          <w:t xml:space="preserve">, </w:t>
        </w:r>
        <w:r>
          <w:rPr>
            <w:rFonts w:ascii="Courier New" w:hAnsi="Courier New"/>
          </w:rPr>
          <w:t>'</w:t>
        </w:r>
        <w:proofErr w:type="spellStart"/>
        <w:r>
          <w:rPr>
            <w:rFonts w:ascii="Courier New" w:hAnsi="Courier New"/>
          </w:rPr>
          <w:t>colr</w:t>
        </w:r>
        <w:proofErr w:type="spellEnd"/>
        <w:r>
          <w:rPr>
            <w:rFonts w:ascii="Courier New" w:hAnsi="Courier New"/>
          </w:rPr>
          <w:t>'</w:t>
        </w:r>
        <w:r>
          <w:t xml:space="preserve">, </w:t>
        </w:r>
        <w:r>
          <w:rPr>
            <w:rFonts w:ascii="Courier New" w:hAnsi="Courier New"/>
          </w:rPr>
          <w:t>'</w:t>
        </w:r>
        <w:proofErr w:type="spellStart"/>
        <w:r>
          <w:rPr>
            <w:rFonts w:ascii="Courier New" w:hAnsi="Courier New"/>
          </w:rPr>
          <w:t>irot</w:t>
        </w:r>
        <w:proofErr w:type="spellEnd"/>
        <w:r>
          <w:rPr>
            <w:rFonts w:ascii="Courier New" w:hAnsi="Courier New"/>
          </w:rPr>
          <w:t>'</w:t>
        </w:r>
        <w:r>
          <w:t xml:space="preserve">, </w:t>
        </w:r>
        <w:r>
          <w:rPr>
            <w:rFonts w:ascii="Courier New" w:hAnsi="Courier New"/>
          </w:rPr>
          <w:t>'clap'</w:t>
        </w:r>
        <w:r>
          <w:t xml:space="preserve">, </w:t>
        </w:r>
        <w:r>
          <w:rPr>
            <w:rFonts w:ascii="Courier New" w:hAnsi="Courier New"/>
          </w:rPr>
          <w:t>'</w:t>
        </w:r>
        <w:proofErr w:type="spellStart"/>
        <w:r>
          <w:rPr>
            <w:rFonts w:ascii="Courier New" w:hAnsi="Courier New"/>
          </w:rPr>
          <w:t>imir</w:t>
        </w:r>
        <w:proofErr w:type="spellEnd"/>
        <w:r>
          <w:rPr>
            <w:rFonts w:ascii="Courier New" w:hAnsi="Courier New"/>
          </w:rPr>
          <w:t>'</w:t>
        </w:r>
        <w:r>
          <w:t xml:space="preserve">, </w:t>
        </w:r>
        <w:r>
          <w:rPr>
            <w:rFonts w:ascii="Courier New" w:hAnsi="Courier New"/>
          </w:rPr>
          <w:t>'</w:t>
        </w:r>
        <w:proofErr w:type="spellStart"/>
        <w:r>
          <w:rPr>
            <w:rFonts w:ascii="Courier New" w:hAnsi="Courier New"/>
          </w:rPr>
          <w:t>lsel</w:t>
        </w:r>
        <w:proofErr w:type="spellEnd"/>
        <w:r>
          <w:rPr>
            <w:rFonts w:ascii="Courier New" w:hAnsi="Courier New"/>
          </w:rPr>
          <w:t>'</w:t>
        </w:r>
        <w:r>
          <w:t xml:space="preserve">, and </w:t>
        </w:r>
        <w:r>
          <w:rPr>
            <w:rFonts w:ascii="Courier New" w:hAnsi="Courier New"/>
          </w:rPr>
          <w:t>'</w:t>
        </w:r>
        <w:proofErr w:type="spellStart"/>
        <w:r>
          <w:rPr>
            <w:rFonts w:ascii="Courier New" w:hAnsi="Courier New"/>
          </w:rPr>
          <w:t>tols</w:t>
        </w:r>
        <w:proofErr w:type="spellEnd"/>
        <w:r>
          <w:rPr>
            <w:rFonts w:ascii="Courier New" w:hAnsi="Courier New"/>
          </w:rPr>
          <w:t>'</w:t>
        </w:r>
        <w:r>
          <w:t>.</w:t>
        </w:r>
      </w:ins>
    </w:p>
    <w:p w14:paraId="6CE56ED0" w14:textId="2EB6833F" w:rsidR="001F0DDA" w:rsidRDefault="001F0DDA" w:rsidP="00EB293C">
      <w:pPr>
        <w:rPr>
          <w:ins w:id="465" w:author="Frederic Maze (d0)" w:date="2023-08-10T15:03:00Z"/>
        </w:rPr>
      </w:pPr>
    </w:p>
    <w:p w14:paraId="67D48A2D" w14:textId="3016024C" w:rsidR="00091E43" w:rsidRPr="00BE1750" w:rsidRDefault="00091E43" w:rsidP="00091E43">
      <w:pPr>
        <w:keepNext/>
        <w:rPr>
          <w:ins w:id="466" w:author="Frederic Maze (d0)" w:date="2023-08-10T15:04:00Z"/>
          <w:i/>
        </w:rPr>
      </w:pPr>
      <w:ins w:id="467" w:author="Frederic Maze (d0)" w:date="2023-08-10T15:04:00Z">
        <w:r w:rsidRPr="00BE1750">
          <w:rPr>
            <w:i/>
          </w:rPr>
          <w:t xml:space="preserve">Annex </w:t>
        </w:r>
        <w:r>
          <w:rPr>
            <w:i/>
          </w:rPr>
          <w:t>E</w:t>
        </w:r>
        <w:r w:rsidRPr="00BE1750">
          <w:rPr>
            <w:i/>
          </w:rPr>
          <w:t>.</w:t>
        </w:r>
        <w:r>
          <w:rPr>
            <w:i/>
          </w:rPr>
          <w:t>4</w:t>
        </w:r>
        <w:r>
          <w:rPr>
            <w:i/>
          </w:rPr>
          <w:fldChar w:fldCharType="begin"/>
        </w:r>
        <w:r>
          <w:rPr>
            <w:i/>
          </w:rPr>
          <w:instrText xml:space="preserve"> TC  "</w:instrText>
        </w:r>
        <w:bookmarkStart w:id="468" w:name="_Toc142573603"/>
        <w:r>
          <w:rPr>
            <w:i/>
          </w:rPr>
          <w:instrText>E.4 AVC</w:instrText>
        </w:r>
        <w:r w:rsidRPr="006C1192">
          <w:rPr>
            <w:i/>
          </w:rPr>
          <w:instrText>-specific brands</w:instrText>
        </w:r>
        <w:bookmarkEnd w:id="468"/>
        <w:r>
          <w:rPr>
            <w:i/>
          </w:rPr>
          <w:instrText xml:space="preserve">" \l 2 </w:instrText>
        </w:r>
        <w:r>
          <w:rPr>
            <w:i/>
          </w:rPr>
          <w:fldChar w:fldCharType="end"/>
        </w:r>
      </w:ins>
    </w:p>
    <w:p w14:paraId="5FC5C187" w14:textId="4C678223" w:rsidR="00091E43" w:rsidRPr="002431A6" w:rsidRDefault="00091E43" w:rsidP="00091E43">
      <w:pPr>
        <w:keepNext/>
        <w:rPr>
          <w:ins w:id="469" w:author="Frederic Maze (d0)" w:date="2023-08-10T15:04:00Z"/>
          <w:iCs/>
        </w:rPr>
      </w:pPr>
      <w:ins w:id="470" w:author="Frederic Maze (d0)" w:date="2023-08-10T15:04:00Z">
        <w:r w:rsidRPr="002431A6">
          <w:rPr>
            <w:iCs/>
          </w:rPr>
          <w:t xml:space="preserve">Replace the following in subclause </w:t>
        </w:r>
        <w:r>
          <w:rPr>
            <w:iCs/>
          </w:rPr>
          <w:t>E.4.1.1</w:t>
        </w:r>
        <w:r w:rsidRPr="002431A6">
          <w:rPr>
            <w:iCs/>
          </w:rPr>
          <w:t xml:space="preserve"> (“</w:t>
        </w:r>
        <w:r>
          <w:rPr>
            <w:i/>
          </w:rPr>
          <w:t>General</w:t>
        </w:r>
        <w:r w:rsidRPr="00DF5C92">
          <w:rPr>
            <w:iCs/>
          </w:rPr>
          <w:t>”)</w:t>
        </w:r>
      </w:ins>
    </w:p>
    <w:p w14:paraId="409E4870" w14:textId="46C05A3F" w:rsidR="00091E43" w:rsidRDefault="00091E43" w:rsidP="00091E43">
      <w:pPr>
        <w:numPr>
          <w:ilvl w:val="0"/>
          <w:numId w:val="26"/>
        </w:numPr>
        <w:tabs>
          <w:tab w:val="clear" w:pos="403"/>
        </w:tabs>
        <w:rPr>
          <w:ins w:id="471" w:author="Frederic Maze (d0)" w:date="2023-08-10T15:04:00Z"/>
          <w:szCs w:val="20"/>
        </w:rPr>
      </w:pPr>
      <w:ins w:id="472" w:author="Frederic Maze (d0)" w:date="2023-08-10T15:04:00Z">
        <w:r>
          <w:t xml:space="preserve">The item is not associated with any other types of essential item properties than </w:t>
        </w:r>
        <w:r>
          <w:rPr>
            <w:rFonts w:ascii="Courier New" w:hAnsi="Courier New"/>
          </w:rPr>
          <w:t>'</w:t>
        </w:r>
        <w:proofErr w:type="spellStart"/>
        <w:r>
          <w:rPr>
            <w:rFonts w:ascii="Courier New" w:hAnsi="Courier New"/>
          </w:rPr>
          <w:t>avcC</w:t>
        </w:r>
        <w:proofErr w:type="spellEnd"/>
        <w:r>
          <w:rPr>
            <w:rFonts w:ascii="Courier New" w:hAnsi="Courier New"/>
          </w:rPr>
          <w:t>'</w:t>
        </w:r>
        <w:r>
          <w:t xml:space="preserve">, </w:t>
        </w:r>
        <w:r>
          <w:rPr>
            <w:rFonts w:ascii="Courier New" w:hAnsi="Courier New"/>
          </w:rPr>
          <w:t>'</w:t>
        </w:r>
        <w:proofErr w:type="spellStart"/>
        <w:r>
          <w:rPr>
            <w:rFonts w:ascii="Courier New" w:hAnsi="Courier New"/>
          </w:rPr>
          <w:t>irot</w:t>
        </w:r>
        <w:proofErr w:type="spellEnd"/>
        <w:r>
          <w:rPr>
            <w:rFonts w:ascii="Courier New" w:hAnsi="Courier New"/>
          </w:rPr>
          <w:t>'</w:t>
        </w:r>
        <w:r>
          <w:t xml:space="preserve">, </w:t>
        </w:r>
        <w:r>
          <w:rPr>
            <w:rFonts w:ascii="Courier New" w:hAnsi="Courier New"/>
          </w:rPr>
          <w:t>'clap'</w:t>
        </w:r>
        <w:r>
          <w:t xml:space="preserve">, and </w:t>
        </w:r>
        <w:r>
          <w:rPr>
            <w:rFonts w:ascii="Courier New" w:hAnsi="Courier New"/>
          </w:rPr>
          <w:t>'</w:t>
        </w:r>
        <w:proofErr w:type="spellStart"/>
        <w:r>
          <w:rPr>
            <w:rFonts w:ascii="Courier New" w:hAnsi="Courier New"/>
          </w:rPr>
          <w:t>imir</w:t>
        </w:r>
        <w:proofErr w:type="spellEnd"/>
        <w:r>
          <w:rPr>
            <w:rFonts w:ascii="Courier New" w:hAnsi="Courier New"/>
          </w:rPr>
          <w:t>'</w:t>
        </w:r>
        <w:r>
          <w:t>.</w:t>
        </w:r>
      </w:ins>
    </w:p>
    <w:p w14:paraId="134DB5D9" w14:textId="77777777" w:rsidR="00091E43" w:rsidRPr="002431A6" w:rsidRDefault="00091E43" w:rsidP="00091E43">
      <w:pPr>
        <w:keepNext/>
        <w:rPr>
          <w:ins w:id="473" w:author="Frederic Maze (d0)" w:date="2023-08-10T15:04:00Z"/>
          <w:iCs/>
        </w:rPr>
      </w:pPr>
      <w:ins w:id="474" w:author="Frederic Maze (d0)" w:date="2023-08-10T15:04:00Z">
        <w:r w:rsidRPr="002431A6">
          <w:rPr>
            <w:iCs/>
          </w:rPr>
          <w:t>with</w:t>
        </w:r>
      </w:ins>
    </w:p>
    <w:p w14:paraId="27461269" w14:textId="781AAD34" w:rsidR="00091E43" w:rsidRDefault="00091E43" w:rsidP="00091E43">
      <w:pPr>
        <w:numPr>
          <w:ilvl w:val="0"/>
          <w:numId w:val="26"/>
        </w:numPr>
        <w:tabs>
          <w:tab w:val="clear" w:pos="403"/>
        </w:tabs>
        <w:rPr>
          <w:ins w:id="475" w:author="Frederic Maze (d0)" w:date="2023-08-10T15:04:00Z"/>
          <w:szCs w:val="20"/>
        </w:rPr>
      </w:pPr>
      <w:ins w:id="476" w:author="Frederic Maze (d0)" w:date="2023-08-10T15:04:00Z">
        <w:r>
          <w:t xml:space="preserve">The item is not associated with any other types of essential item properties than </w:t>
        </w:r>
        <w:r>
          <w:rPr>
            <w:rFonts w:ascii="Courier New" w:hAnsi="Courier New"/>
          </w:rPr>
          <w:t>'</w:t>
        </w:r>
        <w:proofErr w:type="spellStart"/>
        <w:r>
          <w:rPr>
            <w:rFonts w:ascii="Courier New" w:hAnsi="Courier New"/>
          </w:rPr>
          <w:t>avcC</w:t>
        </w:r>
        <w:proofErr w:type="spellEnd"/>
        <w:r>
          <w:rPr>
            <w:rFonts w:ascii="Courier New" w:hAnsi="Courier New"/>
          </w:rPr>
          <w:t>'</w:t>
        </w:r>
        <w:r>
          <w:t xml:space="preserve">, </w:t>
        </w:r>
        <w:r>
          <w:rPr>
            <w:rFonts w:ascii="Courier New" w:hAnsi="Courier New"/>
          </w:rPr>
          <w:t>'</w:t>
        </w:r>
        <w:proofErr w:type="spellStart"/>
        <w:r>
          <w:rPr>
            <w:rFonts w:ascii="Courier New" w:hAnsi="Courier New"/>
          </w:rPr>
          <w:t>colr</w:t>
        </w:r>
        <w:proofErr w:type="spellEnd"/>
        <w:r>
          <w:rPr>
            <w:rFonts w:ascii="Courier New" w:hAnsi="Courier New"/>
          </w:rPr>
          <w:t>'</w:t>
        </w:r>
        <w:r>
          <w:t xml:space="preserve">, </w:t>
        </w:r>
        <w:r>
          <w:rPr>
            <w:rFonts w:ascii="Courier New" w:hAnsi="Courier New"/>
          </w:rPr>
          <w:t>'</w:t>
        </w:r>
        <w:proofErr w:type="spellStart"/>
        <w:r>
          <w:rPr>
            <w:rFonts w:ascii="Courier New" w:hAnsi="Courier New"/>
          </w:rPr>
          <w:t>irot</w:t>
        </w:r>
        <w:proofErr w:type="spellEnd"/>
        <w:r>
          <w:rPr>
            <w:rFonts w:ascii="Courier New" w:hAnsi="Courier New"/>
          </w:rPr>
          <w:t>'</w:t>
        </w:r>
        <w:r>
          <w:t xml:space="preserve">, </w:t>
        </w:r>
        <w:r>
          <w:rPr>
            <w:rFonts w:ascii="Courier New" w:hAnsi="Courier New"/>
          </w:rPr>
          <w:t>'clap'</w:t>
        </w:r>
        <w:r>
          <w:t xml:space="preserve">, and </w:t>
        </w:r>
        <w:r>
          <w:rPr>
            <w:rFonts w:ascii="Courier New" w:hAnsi="Courier New"/>
          </w:rPr>
          <w:t>'</w:t>
        </w:r>
        <w:proofErr w:type="spellStart"/>
        <w:r>
          <w:rPr>
            <w:rFonts w:ascii="Courier New" w:hAnsi="Courier New"/>
          </w:rPr>
          <w:t>imir</w:t>
        </w:r>
        <w:proofErr w:type="spellEnd"/>
        <w:r>
          <w:rPr>
            <w:rFonts w:ascii="Courier New" w:hAnsi="Courier New"/>
          </w:rPr>
          <w:t>'</w:t>
        </w:r>
        <w:r>
          <w:t>.</w:t>
        </w:r>
      </w:ins>
    </w:p>
    <w:p w14:paraId="6C2A52C7" w14:textId="77777777" w:rsidR="00091E43" w:rsidRPr="002F71A4" w:rsidRDefault="00091E43" w:rsidP="00EB293C"/>
    <w:p w14:paraId="4F618C31" w14:textId="5D50CA6F" w:rsidR="00AF68E6" w:rsidRPr="00C91E8A" w:rsidRDefault="00AF68E6" w:rsidP="00444193">
      <w:pPr>
        <w:keepNext/>
        <w:rPr>
          <w:i/>
        </w:rPr>
      </w:pPr>
      <w:r w:rsidRPr="00C91E8A">
        <w:rPr>
          <w:i/>
        </w:rPr>
        <w:t>Annex H.2</w:t>
      </w:r>
      <w:r w:rsidR="00310068">
        <w:rPr>
          <w:i/>
        </w:rPr>
        <w:fldChar w:fldCharType="begin"/>
      </w:r>
      <w:r w:rsidR="00310068">
        <w:rPr>
          <w:i/>
        </w:rPr>
        <w:instrText xml:space="preserve"> TC  "</w:instrText>
      </w:r>
      <w:bookmarkStart w:id="477" w:name="_Toc142560399"/>
      <w:bookmarkStart w:id="478" w:name="_Toc142573604"/>
      <w:r w:rsidR="00310068">
        <w:rPr>
          <w:i/>
        </w:rPr>
        <w:instrText>H.2 JPEG images and image collections</w:instrText>
      </w:r>
      <w:bookmarkEnd w:id="477"/>
      <w:bookmarkEnd w:id="478"/>
      <w:r w:rsidR="00310068">
        <w:rPr>
          <w:i/>
        </w:rPr>
        <w:instrText xml:space="preserve">" \l 2 </w:instrText>
      </w:r>
      <w:r w:rsidR="00310068">
        <w:rPr>
          <w:i/>
        </w:rPr>
        <w:fldChar w:fldCharType="end"/>
      </w:r>
    </w:p>
    <w:p w14:paraId="234C97A7" w14:textId="1C03A1F2" w:rsidR="00C04A2B" w:rsidRPr="00AE2BF0" w:rsidRDefault="00C04A2B" w:rsidP="00C04A2B">
      <w:pPr>
        <w:keepNext/>
        <w:rPr>
          <w:ins w:id="479" w:author="Frederic Maze (d0)" w:date="2023-08-10T10:48:00Z"/>
          <w:iCs/>
        </w:rPr>
      </w:pPr>
      <w:bookmarkStart w:id="480" w:name="_Hlk134446431"/>
      <w:ins w:id="481" w:author="Frederic Maze (d0)" w:date="2023-08-10T10:48:00Z">
        <w:r w:rsidRPr="00AE2BF0">
          <w:rPr>
            <w:iCs/>
          </w:rPr>
          <w:t>Replace the following in subclause H.2.1 (“</w:t>
        </w:r>
        <w:r>
          <w:rPr>
            <w:i/>
          </w:rPr>
          <w:t>NOTE 1</w:t>
        </w:r>
        <w:r w:rsidRPr="00AE2BF0">
          <w:rPr>
            <w:iCs/>
          </w:rPr>
          <w:t>”)</w:t>
        </w:r>
      </w:ins>
    </w:p>
    <w:p w14:paraId="4C62A494" w14:textId="774F9F7E" w:rsidR="00C04A2B" w:rsidRPr="00DD68B1" w:rsidRDefault="00C04A2B" w:rsidP="00C04A2B">
      <w:pPr>
        <w:pStyle w:val="Note"/>
        <w:rPr>
          <w:ins w:id="482" w:author="Frederic Maze (d0)" w:date="2023-08-10T10:48:00Z"/>
        </w:rPr>
      </w:pPr>
      <w:ins w:id="483" w:author="Frederic Maze (d0)" w:date="2023-08-10T10:49:00Z">
        <w:r>
          <w:t xml:space="preserve">NOTE 1 The storage as image items of type </w:t>
        </w:r>
        <w:r w:rsidRPr="00C04A2B">
          <w:rPr>
            <w:rStyle w:val="CodeChar"/>
          </w:rPr>
          <w:t>'jpeg'</w:t>
        </w:r>
        <w:r>
          <w:t xml:space="preserve"> is preferred, as meta-data is separated, and JPEG header information can be shared. If image items of MIME type </w:t>
        </w:r>
        <w:r w:rsidRPr="00C04A2B">
          <w:rPr>
            <w:rStyle w:val="CodeChar"/>
          </w:rPr>
          <w:t>'image/jpeg'</w:t>
        </w:r>
        <w:r>
          <w:t xml:space="preserve"> are used, it is possible to have the same coded image content in an image item of type </w:t>
        </w:r>
        <w:r w:rsidRPr="00C04A2B">
          <w:rPr>
            <w:rStyle w:val="CodeChar"/>
          </w:rPr>
          <w:t>'jpeg'</w:t>
        </w:r>
        <w:r>
          <w:t xml:space="preserve"> present in the file, sharing the storage of both image and metadata by referring to the same data using appropriate item constructors in the item location box.</w:t>
        </w:r>
      </w:ins>
    </w:p>
    <w:p w14:paraId="7F50A378" w14:textId="77777777" w:rsidR="00C04A2B" w:rsidRPr="00DD68B1" w:rsidRDefault="00C04A2B" w:rsidP="00C04A2B">
      <w:pPr>
        <w:keepNext/>
        <w:rPr>
          <w:ins w:id="484" w:author="Frederic Maze (d0)" w:date="2023-08-10T10:48:00Z"/>
        </w:rPr>
      </w:pPr>
      <w:ins w:id="485" w:author="Frederic Maze (d0)" w:date="2023-08-10T10:48:00Z">
        <w:r w:rsidRPr="00DD68B1">
          <w:t>With</w:t>
        </w:r>
      </w:ins>
    </w:p>
    <w:p w14:paraId="323D0B86" w14:textId="42E8AE6A" w:rsidR="00C04A2B" w:rsidRPr="00DD68B1" w:rsidRDefault="00C04A2B" w:rsidP="00C04A2B">
      <w:pPr>
        <w:pStyle w:val="Note"/>
        <w:rPr>
          <w:ins w:id="486" w:author="Frederic Maze (d0)" w:date="2023-08-10T10:50:00Z"/>
        </w:rPr>
      </w:pPr>
      <w:ins w:id="487" w:author="Frederic Maze (d0)" w:date="2023-08-10T10:50:00Z">
        <w:r>
          <w:t xml:space="preserve">NOTE 1 </w:t>
        </w:r>
        <w:r w:rsidRPr="00931707">
          <w:rPr>
            <w:highlight w:val="yellow"/>
          </w:rPr>
          <w:t xml:space="preserve">The storage as image items of type </w:t>
        </w:r>
        <w:r w:rsidRPr="00931707">
          <w:rPr>
            <w:rStyle w:val="CodeChar"/>
            <w:highlight w:val="yellow"/>
          </w:rPr>
          <w:t>'jpeg'</w:t>
        </w:r>
        <w:r w:rsidRPr="00931707">
          <w:rPr>
            <w:highlight w:val="yellow"/>
          </w:rPr>
          <w:t xml:space="preserve"> is preferred</w:t>
        </w:r>
        <w:del w:id="488" w:author="Frederic Maze (d1)" w:date="2023-08-16T11:37:00Z">
          <w:r w:rsidRPr="00931707" w:rsidDel="0000452F">
            <w:rPr>
              <w:highlight w:val="yellow"/>
            </w:rPr>
            <w:delText xml:space="preserve">, </w:delText>
          </w:r>
        </w:del>
      </w:ins>
      <w:ins w:id="489" w:author="Frederic Maze (d1)" w:date="2023-08-16T11:37:00Z">
        <w:r w:rsidR="0000452F" w:rsidRPr="00931707">
          <w:rPr>
            <w:highlight w:val="yellow"/>
          </w:rPr>
          <w:t xml:space="preserve"> since it</w:t>
        </w:r>
        <w:r w:rsidR="0000452F">
          <w:t xml:space="preserve"> enables the signalling of</w:t>
        </w:r>
      </w:ins>
      <w:ins w:id="490" w:author="Frederic Maze (d1)" w:date="2023-08-16T11:58:00Z">
        <w:r w:rsidR="00637AD0">
          <w:t xml:space="preserve"> </w:t>
        </w:r>
      </w:ins>
      <w:ins w:id="491" w:author="Frederic Maze (d0)" w:date="2023-08-10T10:51:00Z">
        <w:del w:id="492" w:author="Frederic Maze (d1)" w:date="2023-08-16T11:37:00Z">
          <w:r w:rsidRPr="00C04A2B" w:rsidDel="0000452F">
            <w:delText xml:space="preserve">as </w:delText>
          </w:r>
        </w:del>
        <w:r w:rsidRPr="00C04A2B">
          <w:t xml:space="preserve">metadata </w:t>
        </w:r>
      </w:ins>
      <w:ins w:id="493" w:author="Frederic Maze (d1)" w:date="2023-08-16T11:38:00Z">
        <w:r w:rsidR="0000452F">
          <w:t>through the image item properties specified in clause 6.5</w:t>
        </w:r>
      </w:ins>
      <w:ins w:id="494" w:author="Frederic Maze (d0)" w:date="2023-08-10T10:51:00Z">
        <w:del w:id="495" w:author="Frederic Maze (d1)" w:date="2023-08-16T11:38:00Z">
          <w:r w:rsidRPr="00C04A2B" w:rsidDel="0000452F">
            <w:delText>such as image dimension is exposed via other boxes such</w:delText>
          </w:r>
        </w:del>
      </w:ins>
      <w:ins w:id="496" w:author="Frederic Maze (d0)" w:date="2023-08-10T10:53:00Z">
        <w:del w:id="497" w:author="Frederic Maze (d1)" w:date="2023-08-16T11:38:00Z">
          <w:r w:rsidR="000D44AD" w:rsidDel="0000452F">
            <w:delText xml:space="preserve"> as</w:delText>
          </w:r>
        </w:del>
      </w:ins>
      <w:ins w:id="498" w:author="Frederic Maze (d0)" w:date="2023-08-10T10:51:00Z">
        <w:del w:id="499" w:author="Frederic Maze (d1)" w:date="2023-08-16T11:38:00Z">
          <w:r w:rsidRPr="00C04A2B" w:rsidDel="0000452F">
            <w:delText xml:space="preserve"> </w:delText>
          </w:r>
        </w:del>
      </w:ins>
      <w:ins w:id="500" w:author="Frederic Maze (d0)" w:date="2023-08-10T10:53:00Z">
        <w:del w:id="501" w:author="Frederic Maze (d1)" w:date="2023-08-16T11:38:00Z">
          <w:r w:rsidRPr="00C04A2B" w:rsidDel="0000452F">
            <w:rPr>
              <w:rStyle w:val="CodeChar"/>
            </w:rPr>
            <w:delText>ImageSpatialExtentsProperty</w:delText>
          </w:r>
        </w:del>
      </w:ins>
      <w:ins w:id="502" w:author="Frederic Maze (d0)" w:date="2023-08-10T10:50:00Z">
        <w:del w:id="503" w:author="Frederic Maze (d1)" w:date="2023-08-16T11:38:00Z">
          <w:r w:rsidDel="0000452F">
            <w:delText>, and</w:delText>
          </w:r>
        </w:del>
      </w:ins>
      <w:ins w:id="504" w:author="Frederic Maze (d1)" w:date="2023-08-16T11:38:00Z">
        <w:r w:rsidR="0000452F">
          <w:t xml:space="preserve">. </w:t>
        </w:r>
      </w:ins>
      <w:ins w:id="505" w:author="Frederic Maze (d1)" w:date="2023-08-16T11:40:00Z">
        <w:r w:rsidR="0038169A" w:rsidRPr="00931707">
          <w:rPr>
            <w:highlight w:val="yellow"/>
          </w:rPr>
          <w:t>Moreover</w:t>
        </w:r>
      </w:ins>
      <w:ins w:id="506" w:author="Frederic Maze (d1)" w:date="2023-08-16T11:38:00Z">
        <w:r w:rsidR="0000452F" w:rsidRPr="00931707">
          <w:rPr>
            <w:highlight w:val="yellow"/>
          </w:rPr>
          <w:t>,</w:t>
        </w:r>
      </w:ins>
      <w:ins w:id="507" w:author="Frederic Maze (d0)" w:date="2023-08-10T10:50:00Z">
        <w:r>
          <w:t xml:space="preserve"> JPEG </w:t>
        </w:r>
        <w:r>
          <w:lastRenderedPageBreak/>
          <w:t>header information can be shared</w:t>
        </w:r>
      </w:ins>
      <w:ins w:id="508" w:author="Frederic Maze (d0)" w:date="2023-08-10T10:51:00Z">
        <w:r>
          <w:t xml:space="preserve"> </w:t>
        </w:r>
        <w:del w:id="509" w:author="Frederic Maze (d1)" w:date="2023-08-16T11:41:00Z">
          <w:r w:rsidRPr="00C04A2B" w:rsidDel="0038169A">
            <w:delText>when</w:delText>
          </w:r>
        </w:del>
      </w:ins>
      <w:ins w:id="510" w:author="Frederic Maze (d1)" w:date="2023-08-16T11:41:00Z">
        <w:r w:rsidR="0038169A">
          <w:t>with the</w:t>
        </w:r>
      </w:ins>
      <w:ins w:id="511" w:author="Frederic Maze (d0)" w:date="2023-08-10T10:51:00Z">
        <w:r w:rsidRPr="00C04A2B">
          <w:t xml:space="preserve"> </w:t>
        </w:r>
      </w:ins>
      <w:proofErr w:type="spellStart"/>
      <w:ins w:id="512" w:author="Frederic Maze (d0)" w:date="2023-08-10T11:02:00Z">
        <w:r w:rsidR="00D12A1B" w:rsidRPr="00D12A1B">
          <w:rPr>
            <w:rStyle w:val="CodeChar"/>
          </w:rPr>
          <w:t>JPEGConfigurationProperty</w:t>
        </w:r>
      </w:ins>
      <w:proofErr w:type="spellEnd"/>
      <w:ins w:id="513" w:author="Frederic Maze (d0)" w:date="2023-08-10T10:51:00Z">
        <w:r w:rsidRPr="00C04A2B">
          <w:t xml:space="preserve"> </w:t>
        </w:r>
      </w:ins>
      <w:ins w:id="514" w:author="Frederic Maze (d1)" w:date="2023-08-16T11:41:00Z">
        <w:r w:rsidR="0038169A">
          <w:t xml:space="preserve">when multiple image items </w:t>
        </w:r>
        <w:r w:rsidR="0038169A" w:rsidRPr="00931707">
          <w:rPr>
            <w:highlight w:val="yellow"/>
          </w:rPr>
          <w:t xml:space="preserve">of type </w:t>
        </w:r>
        <w:r w:rsidR="0038169A" w:rsidRPr="00931707">
          <w:rPr>
            <w:rStyle w:val="CodeChar"/>
            <w:highlight w:val="yellow"/>
          </w:rPr>
          <w:t>'jpeg'</w:t>
        </w:r>
        <w:r w:rsidR="0038169A">
          <w:t xml:space="preserve"> share the same header data</w:t>
        </w:r>
      </w:ins>
      <w:ins w:id="515" w:author="Frederic Maze (d0)" w:date="2023-08-10T10:51:00Z">
        <w:del w:id="516" w:author="Frederic Maze (d1)" w:date="2023-08-16T11:41:00Z">
          <w:r w:rsidRPr="00C04A2B" w:rsidDel="0038169A">
            <w:delText>is used</w:delText>
          </w:r>
        </w:del>
      </w:ins>
      <w:ins w:id="517" w:author="Frederic Maze (d0)" w:date="2023-08-10T10:50:00Z">
        <w:r>
          <w:t xml:space="preserve">. If image items </w:t>
        </w:r>
      </w:ins>
      <w:ins w:id="518" w:author="Frederic Maze (d1)" w:date="2023-08-16T11:42:00Z">
        <w:r w:rsidR="0038169A">
          <w:t xml:space="preserve">labelled as and conforming </w:t>
        </w:r>
      </w:ins>
      <w:ins w:id="519" w:author="Frederic Maze (d1)" w:date="2023-08-16T11:43:00Z">
        <w:r w:rsidR="0038169A">
          <w:t>to the</w:t>
        </w:r>
      </w:ins>
      <w:ins w:id="520" w:author="Frederic Maze (d0)" w:date="2023-08-10T10:50:00Z">
        <w:del w:id="521" w:author="Frederic Maze (d1)" w:date="2023-08-16T11:43:00Z">
          <w:r w:rsidDel="0038169A">
            <w:delText>of</w:delText>
          </w:r>
        </w:del>
        <w:r>
          <w:t xml:space="preserve"> MIME type </w:t>
        </w:r>
        <w:r w:rsidRPr="00C04A2B">
          <w:rPr>
            <w:rStyle w:val="CodeChar"/>
          </w:rPr>
          <w:t>'image/jpeg'</w:t>
        </w:r>
        <w:r>
          <w:t xml:space="preserve"> are used, it is possible to have the same coded image content in </w:t>
        </w:r>
        <w:del w:id="522" w:author="Frederic Maze (d1)" w:date="2023-08-16T11:45:00Z">
          <w:r w:rsidRPr="00931707" w:rsidDel="0038169A">
            <w:rPr>
              <w:highlight w:val="yellow"/>
              <w:rPrChange w:id="523" w:author="Frederic Maze (d1)" w:date="2023-08-16T11:56:00Z">
                <w:rPr/>
              </w:rPrChange>
            </w:rPr>
            <w:delText>an</w:delText>
          </w:r>
        </w:del>
      </w:ins>
      <w:ins w:id="524" w:author="Frederic Maze (d1)" w:date="2023-08-16T11:45:00Z">
        <w:r w:rsidR="0038169A" w:rsidRPr="00931707">
          <w:rPr>
            <w:highlight w:val="yellow"/>
            <w:rPrChange w:id="525" w:author="Frederic Maze (d1)" w:date="2023-08-16T11:56:00Z">
              <w:rPr/>
            </w:rPrChange>
          </w:rPr>
          <w:t>another</w:t>
        </w:r>
      </w:ins>
      <w:ins w:id="526" w:author="Frederic Maze (d0)" w:date="2023-08-10T10:50:00Z">
        <w:r>
          <w:t xml:space="preserve"> image item of type </w:t>
        </w:r>
        <w:r w:rsidRPr="00C04A2B">
          <w:rPr>
            <w:rStyle w:val="CodeChar"/>
          </w:rPr>
          <w:t>'jpeg'</w:t>
        </w:r>
        <w:r>
          <w:t xml:space="preserve"> present in the file, by referring to the same data using appropriate item constructors in the item location box.</w:t>
        </w:r>
      </w:ins>
    </w:p>
    <w:p w14:paraId="2986972B" w14:textId="77777777" w:rsidR="00C04A2B" w:rsidRPr="00AE2BF0" w:rsidRDefault="00C04A2B" w:rsidP="00C04A2B">
      <w:pPr>
        <w:rPr>
          <w:ins w:id="527" w:author="Frederic Maze (d0)" w:date="2023-08-10T10:48:00Z"/>
          <w:iCs/>
        </w:rPr>
      </w:pPr>
    </w:p>
    <w:p w14:paraId="26E3127D" w14:textId="601A0CDD" w:rsidR="00CA24CB" w:rsidRPr="00AE2BF0" w:rsidRDefault="00AE2BF0" w:rsidP="00444193">
      <w:pPr>
        <w:keepNext/>
        <w:rPr>
          <w:iCs/>
        </w:rPr>
      </w:pPr>
      <w:r w:rsidRPr="00AE2BF0">
        <w:rPr>
          <w:iCs/>
        </w:rPr>
        <w:t>Replace the following in subclause H.2.1 (“</w:t>
      </w:r>
      <w:r w:rsidRPr="00AE2BF0">
        <w:rPr>
          <w:i/>
        </w:rPr>
        <w:t>Definition</w:t>
      </w:r>
      <w:r w:rsidRPr="00AE2BF0">
        <w:rPr>
          <w:iCs/>
        </w:rPr>
        <w:t>”)</w:t>
      </w:r>
    </w:p>
    <w:bookmarkEnd w:id="480"/>
    <w:p w14:paraId="626C5DF0" w14:textId="08EC122A" w:rsidR="00AE2BF0" w:rsidRPr="00DD68B1" w:rsidRDefault="00AE2BF0" w:rsidP="00AE2BF0">
      <w:r w:rsidRPr="00DD68B1">
        <w:t xml:space="preserve">The concatenation of the contents of the optional JPEG configuration box (the </w:t>
      </w:r>
      <w:proofErr w:type="spellStart"/>
      <w:r w:rsidRPr="00DD68B1">
        <w:rPr>
          <w:rFonts w:ascii="Courier New" w:hAnsi="Courier New"/>
        </w:rPr>
        <w:t>JPEGprefix</w:t>
      </w:r>
      <w:proofErr w:type="spellEnd"/>
      <w:r w:rsidRPr="00DD68B1">
        <w:t xml:space="preserve"> bytes) with the extents of the JPEG image item shall conform to the specification for a JPEG compressed image as defined in ISO/IEC 10918-1, starting with the SOI (start of image) marker and ending with the EOI (end of image) marker.</w:t>
      </w:r>
    </w:p>
    <w:p w14:paraId="6381935F" w14:textId="6DCAF439" w:rsidR="00AE2BF0" w:rsidRPr="00DD68B1" w:rsidRDefault="00AE2BF0" w:rsidP="00444193">
      <w:pPr>
        <w:keepNext/>
      </w:pPr>
      <w:r w:rsidRPr="00DD68B1">
        <w:t>With</w:t>
      </w:r>
    </w:p>
    <w:p w14:paraId="46DEB809" w14:textId="163CA1CA" w:rsidR="00AE2BF0" w:rsidRDefault="00AE2BF0" w:rsidP="00AE2BF0">
      <w:r w:rsidRPr="00DD68B1">
        <w:t xml:space="preserve">The concatenation of the contents of the optional </w:t>
      </w:r>
      <w:proofErr w:type="spellStart"/>
      <w:r w:rsidR="00CB3646" w:rsidRPr="00DD68B1">
        <w:rPr>
          <w:rStyle w:val="CodeChar"/>
        </w:rPr>
        <w:t>JPEGConfigurationProperty</w:t>
      </w:r>
      <w:proofErr w:type="spellEnd"/>
      <w:r w:rsidRPr="00DD68B1">
        <w:t xml:space="preserve"> (the </w:t>
      </w:r>
      <w:proofErr w:type="spellStart"/>
      <w:r w:rsidRPr="00DD68B1">
        <w:rPr>
          <w:rFonts w:ascii="Courier New" w:hAnsi="Courier New"/>
        </w:rPr>
        <w:t>JPEGprefix</w:t>
      </w:r>
      <w:proofErr w:type="spellEnd"/>
      <w:r w:rsidRPr="00DD68B1">
        <w:t xml:space="preserve"> bytes) with the extents of the JPEG image item shall conform to the</w:t>
      </w:r>
      <w:r>
        <w:t xml:space="preserve"> specification for a JPEG compressed image as defined </w:t>
      </w:r>
      <w:r w:rsidRPr="00E0260D">
        <w:t xml:space="preserve">in </w:t>
      </w:r>
      <w:r w:rsidRPr="009E7D16">
        <w:t>ISO/IEC 10918-1</w:t>
      </w:r>
      <w:r w:rsidRPr="00E0260D">
        <w:t>,</w:t>
      </w:r>
      <w:r>
        <w:t xml:space="preserve"> starting with the SOI (start of image) marker and ending with the EOI (end of image) marker.</w:t>
      </w:r>
    </w:p>
    <w:p w14:paraId="335372A2" w14:textId="77777777" w:rsidR="00AE2BF0" w:rsidRPr="00AE2BF0" w:rsidRDefault="00AE2BF0" w:rsidP="00AE2BF0">
      <w:pPr>
        <w:rPr>
          <w:iCs/>
        </w:rPr>
      </w:pPr>
    </w:p>
    <w:p w14:paraId="484D267B" w14:textId="0ADC57D6" w:rsidR="00CB3646" w:rsidRDefault="00CB3646" w:rsidP="00444193">
      <w:pPr>
        <w:keepNext/>
        <w:rPr>
          <w:iCs/>
        </w:rPr>
      </w:pPr>
      <w:r>
        <w:rPr>
          <w:iCs/>
        </w:rPr>
        <w:t xml:space="preserve">Move the content of </w:t>
      </w:r>
      <w:r w:rsidRPr="00AE2BF0">
        <w:rPr>
          <w:iCs/>
        </w:rPr>
        <w:t>subclause H.2.2 (“</w:t>
      </w:r>
      <w:r w:rsidRPr="00AE2BF0">
        <w:rPr>
          <w:i/>
        </w:rPr>
        <w:t>JPEG configuration item property</w:t>
      </w:r>
      <w:r w:rsidRPr="00AE2BF0">
        <w:rPr>
          <w:iCs/>
        </w:rPr>
        <w:t>”)</w:t>
      </w:r>
      <w:r>
        <w:rPr>
          <w:iCs/>
        </w:rPr>
        <w:t xml:space="preserve"> in a new subclause H.2.2.1 (“</w:t>
      </w:r>
      <w:r w:rsidRPr="00CB3646">
        <w:rPr>
          <w:i/>
        </w:rPr>
        <w:t>Definition</w:t>
      </w:r>
      <w:r>
        <w:rPr>
          <w:iCs/>
        </w:rPr>
        <w:t xml:space="preserve">”) under </w:t>
      </w:r>
      <w:r w:rsidRPr="00AE2BF0">
        <w:rPr>
          <w:iCs/>
        </w:rPr>
        <w:t>H.2.2 (“</w:t>
      </w:r>
      <w:r w:rsidRPr="00AE2BF0">
        <w:rPr>
          <w:i/>
        </w:rPr>
        <w:t>JPEG configuration item property</w:t>
      </w:r>
      <w:r w:rsidRPr="00AE2BF0">
        <w:rPr>
          <w:iCs/>
        </w:rPr>
        <w:t>”)</w:t>
      </w:r>
    </w:p>
    <w:p w14:paraId="42225295" w14:textId="7BE0E9E2" w:rsidR="00CB3646" w:rsidRDefault="00CB3646" w:rsidP="00444193">
      <w:pPr>
        <w:keepNext/>
        <w:rPr>
          <w:iCs/>
        </w:rPr>
      </w:pPr>
      <w:r>
        <w:rPr>
          <w:iCs/>
        </w:rPr>
        <w:t xml:space="preserve">Add the following in </w:t>
      </w:r>
      <w:r w:rsidRPr="00CB3646">
        <w:rPr>
          <w:iCs/>
        </w:rPr>
        <w:t>new subclause H.2.2.1 (“Definition”)</w:t>
      </w:r>
    </w:p>
    <w:p w14:paraId="2DFE265B" w14:textId="64931242" w:rsidR="00CB3646" w:rsidRDefault="00CB3646" w:rsidP="00CB3646">
      <w:proofErr w:type="spellStart"/>
      <w:r w:rsidRPr="00CB3646">
        <w:rPr>
          <w:rStyle w:val="CodeChar"/>
        </w:rPr>
        <w:t>JPEGConfigurationProperty</w:t>
      </w:r>
      <w:proofErr w:type="spellEnd"/>
      <w:r>
        <w:t xml:space="preserve"> contains an initial part of a JPEG compressed image as defined in ISO/IEC 10918-1, starting with the SOI (start of image) marker.</w:t>
      </w:r>
    </w:p>
    <w:p w14:paraId="7E797A02" w14:textId="0A12346C" w:rsidR="00CB3646" w:rsidRPr="00CB3646" w:rsidRDefault="00CB3646" w:rsidP="00CB3646">
      <w:pPr>
        <w:pStyle w:val="Note"/>
      </w:pPr>
      <w:r>
        <w:t>NOTE</w:t>
      </w:r>
      <w:r>
        <w:tab/>
      </w:r>
      <w:proofErr w:type="spellStart"/>
      <w:r w:rsidRPr="00CB3646">
        <w:rPr>
          <w:rStyle w:val="CodeChar"/>
        </w:rPr>
        <w:t>JPEGConfigurationProperty</w:t>
      </w:r>
      <w:proofErr w:type="spellEnd"/>
      <w:r>
        <w:t xml:space="preserve"> can be used to share quantization and other tables across several images.</w:t>
      </w:r>
    </w:p>
    <w:p w14:paraId="6C46D09E" w14:textId="07FD94C6" w:rsidR="00CB3646" w:rsidRDefault="00CB3646" w:rsidP="00444193">
      <w:pPr>
        <w:keepNext/>
        <w:rPr>
          <w:iCs/>
        </w:rPr>
      </w:pPr>
    </w:p>
    <w:p w14:paraId="40FE50A6" w14:textId="7EAE7E1B" w:rsidR="00DF3694" w:rsidRPr="00AE2BF0" w:rsidRDefault="00DF3694" w:rsidP="00DF3694">
      <w:pPr>
        <w:keepNext/>
        <w:rPr>
          <w:iCs/>
        </w:rPr>
      </w:pPr>
      <w:r>
        <w:rPr>
          <w:iCs/>
        </w:rPr>
        <w:t>Renumber</w:t>
      </w:r>
      <w:r w:rsidRPr="00AE2BF0">
        <w:rPr>
          <w:iCs/>
        </w:rPr>
        <w:t xml:space="preserve"> the subclause H.2.3 (“</w:t>
      </w:r>
      <w:r w:rsidRPr="00AE2BF0">
        <w:rPr>
          <w:i/>
        </w:rPr>
        <w:t>Syntax</w:t>
      </w:r>
      <w:r w:rsidRPr="00AE2BF0">
        <w:rPr>
          <w:iCs/>
        </w:rPr>
        <w:t xml:space="preserve">”) to </w:t>
      </w:r>
      <w:r>
        <w:rPr>
          <w:iCs/>
        </w:rPr>
        <w:t>H.2.2.2 (</w:t>
      </w:r>
      <w:r w:rsidRPr="00AE2BF0">
        <w:rPr>
          <w:iCs/>
        </w:rPr>
        <w:t>“</w:t>
      </w:r>
      <w:r>
        <w:t>S</w:t>
      </w:r>
      <w:r w:rsidRPr="00AE2BF0">
        <w:t>yntax</w:t>
      </w:r>
      <w:r w:rsidRPr="00AE2BF0">
        <w:rPr>
          <w:iCs/>
        </w:rPr>
        <w:t>”</w:t>
      </w:r>
      <w:r>
        <w:rPr>
          <w:iCs/>
        </w:rPr>
        <w:t xml:space="preserve">) and in this subclause, rename the class </w:t>
      </w:r>
      <w:proofErr w:type="spellStart"/>
      <w:r w:rsidRPr="00DF3694">
        <w:rPr>
          <w:rStyle w:val="CodeChar"/>
        </w:rPr>
        <w:t>JPEGConfigurationBox</w:t>
      </w:r>
      <w:proofErr w:type="spellEnd"/>
      <w:r>
        <w:rPr>
          <w:iCs/>
        </w:rPr>
        <w:t xml:space="preserve"> into </w:t>
      </w:r>
      <w:proofErr w:type="spellStart"/>
      <w:r w:rsidRPr="00CB3646">
        <w:rPr>
          <w:rStyle w:val="CodeChar"/>
        </w:rPr>
        <w:t>JPEGConfigurationProperty</w:t>
      </w:r>
      <w:proofErr w:type="spellEnd"/>
      <w:r w:rsidRPr="00AE2BF0">
        <w:rPr>
          <w:iCs/>
        </w:rPr>
        <w:t>.</w:t>
      </w:r>
    </w:p>
    <w:p w14:paraId="2641371D" w14:textId="0728C6C7" w:rsidR="00DF3694" w:rsidRDefault="00DF3694" w:rsidP="00444193">
      <w:pPr>
        <w:keepNext/>
        <w:rPr>
          <w:iCs/>
        </w:rPr>
      </w:pPr>
    </w:p>
    <w:p w14:paraId="425E792A" w14:textId="765C3AD2" w:rsidR="00DF3694" w:rsidRDefault="00DF3694" w:rsidP="00444193">
      <w:pPr>
        <w:keepNext/>
        <w:rPr>
          <w:iCs/>
        </w:rPr>
      </w:pPr>
      <w:r>
        <w:rPr>
          <w:iCs/>
        </w:rPr>
        <w:t>Add a new subclause H.2.2.3 (“</w:t>
      </w:r>
      <w:r w:rsidRPr="00DF3694">
        <w:rPr>
          <w:i/>
        </w:rPr>
        <w:t>Semantics</w:t>
      </w:r>
      <w:r>
        <w:rPr>
          <w:iCs/>
        </w:rPr>
        <w:t>”) containing the following semantics:</w:t>
      </w:r>
    </w:p>
    <w:p w14:paraId="330BEAC7" w14:textId="69A3740A" w:rsidR="00DF3694" w:rsidRPr="00DF3694" w:rsidRDefault="00DF3694" w:rsidP="00DF3694">
      <w:pPr>
        <w:pStyle w:val="fields"/>
      </w:pPr>
      <w:proofErr w:type="spellStart"/>
      <w:r w:rsidRPr="00DF3694">
        <w:rPr>
          <w:rStyle w:val="CodeChar"/>
        </w:rPr>
        <w:t>JPEGprefix</w:t>
      </w:r>
      <w:proofErr w:type="spellEnd"/>
      <w:r>
        <w:t xml:space="preserve"> </w:t>
      </w:r>
      <w:r w:rsidR="001E7D47">
        <w:t xml:space="preserve">is the </w:t>
      </w:r>
      <w:r w:rsidR="003C7D4A">
        <w:t>content</w:t>
      </w:r>
      <w:r w:rsidR="001E7D47">
        <w:t xml:space="preserve"> to concatenate before the data of the associated image item.</w:t>
      </w:r>
    </w:p>
    <w:p w14:paraId="46355887" w14:textId="3896489F" w:rsidR="00DF3694" w:rsidRDefault="00DF3694" w:rsidP="00444193">
      <w:pPr>
        <w:keepNext/>
        <w:rPr>
          <w:iCs/>
        </w:rPr>
      </w:pPr>
    </w:p>
    <w:p w14:paraId="786CC317" w14:textId="71DBE346" w:rsidR="00D8117A" w:rsidRDefault="00D8117A" w:rsidP="00444193">
      <w:pPr>
        <w:keepNext/>
        <w:rPr>
          <w:iCs/>
        </w:rPr>
      </w:pPr>
      <w:r>
        <w:rPr>
          <w:iCs/>
        </w:rPr>
        <w:t>Renumber subclause H.3.2 (“</w:t>
      </w:r>
      <w:r w:rsidRPr="00D8117A">
        <w:rPr>
          <w:i/>
        </w:rPr>
        <w:t>Derivation from ISO/IEC 14496-12</w:t>
      </w:r>
      <w:r>
        <w:rPr>
          <w:iCs/>
        </w:rPr>
        <w:t>”) into H.3.3 and add a new subclause H.3.2 (“</w:t>
      </w:r>
      <w:r w:rsidRPr="00D8117A">
        <w:rPr>
          <w:i/>
        </w:rPr>
        <w:t>JPEG configuration box</w:t>
      </w:r>
      <w:r>
        <w:rPr>
          <w:iCs/>
        </w:rPr>
        <w:t xml:space="preserve">”) </w:t>
      </w:r>
      <w:r w:rsidR="009B26E9">
        <w:rPr>
          <w:iCs/>
        </w:rPr>
        <w:t>as follows:</w:t>
      </w:r>
    </w:p>
    <w:p w14:paraId="1BAAD8B0" w14:textId="25FA687E" w:rsidR="009B26E9" w:rsidRPr="003C60EB" w:rsidRDefault="003C60EB" w:rsidP="003C60EB">
      <w:pPr>
        <w:pStyle w:val="a3"/>
      </w:pPr>
      <w:bookmarkStart w:id="528" w:name="_Toc142560400"/>
      <w:bookmarkStart w:id="529" w:name="_Toc142560679"/>
      <w:bookmarkStart w:id="530" w:name="_Toc142573605"/>
      <w:r>
        <w:t>H.3.2</w:t>
      </w:r>
      <w:r>
        <w:tab/>
      </w:r>
      <w:r w:rsidRPr="003C60EB">
        <w:t>JPEG configuration box</w:t>
      </w:r>
      <w:bookmarkEnd w:id="528"/>
      <w:bookmarkEnd w:id="529"/>
      <w:bookmarkEnd w:id="530"/>
    </w:p>
    <w:p w14:paraId="227F5438" w14:textId="1541F8EA" w:rsidR="003C60EB" w:rsidRDefault="003C60EB" w:rsidP="003C60EB">
      <w:pPr>
        <w:pStyle w:val="a4"/>
      </w:pPr>
      <w:bookmarkStart w:id="531" w:name="_Toc142560680"/>
      <w:r>
        <w:t>H.3.2.1</w:t>
      </w:r>
      <w:r>
        <w:tab/>
        <w:t>Definition</w:t>
      </w:r>
      <w:bookmarkEnd w:id="531"/>
    </w:p>
    <w:tbl>
      <w:tblPr>
        <w:tblW w:w="9752" w:type="dxa"/>
        <w:tblLayout w:type="fixed"/>
        <w:tblCellMar>
          <w:left w:w="0" w:type="dxa"/>
          <w:right w:w="0" w:type="dxa"/>
        </w:tblCellMar>
        <w:tblLook w:val="04A0" w:firstRow="1" w:lastRow="0" w:firstColumn="1" w:lastColumn="0" w:noHBand="0" w:noVBand="1"/>
      </w:tblPr>
      <w:tblGrid>
        <w:gridCol w:w="2790"/>
        <w:gridCol w:w="6962"/>
      </w:tblGrid>
      <w:tr w:rsidR="003C60EB" w:rsidRPr="00103AF8" w14:paraId="15232261" w14:textId="77777777" w:rsidTr="003C60EB">
        <w:tc>
          <w:tcPr>
            <w:tcW w:w="2790" w:type="dxa"/>
          </w:tcPr>
          <w:p w14:paraId="65654405" w14:textId="04888B21" w:rsidR="003C60EB" w:rsidRPr="00103AF8" w:rsidRDefault="003C60EB" w:rsidP="003C60EB">
            <w:pPr>
              <w:pStyle w:val="BoxTable"/>
            </w:pPr>
            <w:r>
              <w:t>Box type</w:t>
            </w:r>
            <w:r w:rsidRPr="00103AF8">
              <w:t xml:space="preserve">: </w:t>
            </w:r>
          </w:p>
        </w:tc>
        <w:tc>
          <w:tcPr>
            <w:tcW w:w="6962" w:type="dxa"/>
          </w:tcPr>
          <w:p w14:paraId="78EF7331" w14:textId="73201DE0" w:rsidR="003C60EB" w:rsidRPr="00103AF8" w:rsidRDefault="003C60EB" w:rsidP="003C60EB">
            <w:pPr>
              <w:pStyle w:val="BoxTable"/>
              <w:rPr>
                <w:rStyle w:val="CodeChar"/>
              </w:rPr>
            </w:pPr>
            <w:r w:rsidRPr="00103AF8">
              <w:rPr>
                <w:rStyle w:val="CodeChar"/>
              </w:rPr>
              <w:t>'</w:t>
            </w:r>
            <w:proofErr w:type="spellStart"/>
            <w:r>
              <w:rPr>
                <w:rStyle w:val="CodeChar"/>
              </w:rPr>
              <w:t>jpgC</w:t>
            </w:r>
            <w:proofErr w:type="spellEnd"/>
            <w:r w:rsidRPr="00103AF8">
              <w:rPr>
                <w:rStyle w:val="CodeChar"/>
              </w:rPr>
              <w:t>'</w:t>
            </w:r>
          </w:p>
        </w:tc>
      </w:tr>
      <w:tr w:rsidR="003C60EB" w:rsidRPr="00103AF8" w14:paraId="5E52B7E4" w14:textId="77777777" w:rsidTr="003C60EB">
        <w:tc>
          <w:tcPr>
            <w:tcW w:w="2790" w:type="dxa"/>
          </w:tcPr>
          <w:p w14:paraId="7FEA9536" w14:textId="77777777" w:rsidR="003C60EB" w:rsidRPr="00103AF8" w:rsidRDefault="003C60EB" w:rsidP="003C60EB">
            <w:pPr>
              <w:pStyle w:val="BoxTable"/>
            </w:pPr>
            <w:r w:rsidRPr="00103AF8">
              <w:t xml:space="preserve">Container: </w:t>
            </w:r>
          </w:p>
        </w:tc>
        <w:tc>
          <w:tcPr>
            <w:tcW w:w="6962" w:type="dxa"/>
          </w:tcPr>
          <w:p w14:paraId="656B3EBD" w14:textId="4B4D309A" w:rsidR="003C60EB" w:rsidRPr="00103AF8" w:rsidRDefault="001B4577" w:rsidP="003C60EB">
            <w:pPr>
              <w:pStyle w:val="BoxTable"/>
            </w:pPr>
            <w:r w:rsidRPr="001B4577">
              <w:rPr>
                <w:rFonts w:cs="Arial"/>
              </w:rPr>
              <w:t>Sample entry for a JPEG image sequence</w:t>
            </w:r>
            <w:r>
              <w:rPr>
                <w:rStyle w:val="CodeChar"/>
              </w:rPr>
              <w:t xml:space="preserve"> </w:t>
            </w:r>
          </w:p>
        </w:tc>
      </w:tr>
      <w:tr w:rsidR="003C60EB" w:rsidRPr="00103AF8" w14:paraId="563546B3" w14:textId="77777777" w:rsidTr="003C60EB">
        <w:tc>
          <w:tcPr>
            <w:tcW w:w="2790" w:type="dxa"/>
          </w:tcPr>
          <w:p w14:paraId="2665A0DD" w14:textId="77777777" w:rsidR="003C60EB" w:rsidRPr="00103AF8" w:rsidRDefault="003C60EB" w:rsidP="003C60EB">
            <w:pPr>
              <w:pStyle w:val="BoxTable"/>
            </w:pPr>
            <w:r w:rsidRPr="00103AF8">
              <w:t xml:space="preserve">Mandatory: </w:t>
            </w:r>
          </w:p>
        </w:tc>
        <w:tc>
          <w:tcPr>
            <w:tcW w:w="6962" w:type="dxa"/>
          </w:tcPr>
          <w:p w14:paraId="23D8FB81" w14:textId="40DC48CE" w:rsidR="003C60EB" w:rsidRPr="00103AF8" w:rsidRDefault="003C60EB" w:rsidP="003C60EB">
            <w:pPr>
              <w:pStyle w:val="BoxTable"/>
            </w:pPr>
            <w:r>
              <w:rPr>
                <w:rFonts w:cs="Arial"/>
              </w:rPr>
              <w:t>No</w:t>
            </w:r>
          </w:p>
        </w:tc>
      </w:tr>
      <w:tr w:rsidR="003C60EB" w:rsidRPr="00103AF8" w14:paraId="6D4481DD" w14:textId="77777777" w:rsidTr="003C60EB">
        <w:tc>
          <w:tcPr>
            <w:tcW w:w="2790" w:type="dxa"/>
          </w:tcPr>
          <w:p w14:paraId="54E61BC4" w14:textId="77777777" w:rsidR="003C60EB" w:rsidRPr="00103AF8" w:rsidRDefault="003C60EB" w:rsidP="003C60EB">
            <w:pPr>
              <w:pStyle w:val="BoxTable"/>
            </w:pPr>
            <w:r w:rsidRPr="00103AF8">
              <w:t>Quantity:</w:t>
            </w:r>
          </w:p>
        </w:tc>
        <w:tc>
          <w:tcPr>
            <w:tcW w:w="6962" w:type="dxa"/>
          </w:tcPr>
          <w:p w14:paraId="1AC406C5" w14:textId="6A571CD5" w:rsidR="003C60EB" w:rsidRPr="00103AF8" w:rsidRDefault="001B4577" w:rsidP="003C60EB">
            <w:pPr>
              <w:pStyle w:val="BoxTable"/>
              <w:rPr>
                <w:rFonts w:cs="Arial"/>
              </w:rPr>
            </w:pPr>
            <w:r>
              <w:rPr>
                <w:rFonts w:cs="Arial"/>
              </w:rPr>
              <w:t>Zero or one</w:t>
            </w:r>
          </w:p>
        </w:tc>
      </w:tr>
      <w:tr w:rsidR="003C60EB" w:rsidRPr="00103AF8" w14:paraId="77CCFF7A" w14:textId="77777777" w:rsidTr="003C60EB">
        <w:tc>
          <w:tcPr>
            <w:tcW w:w="2790" w:type="dxa"/>
          </w:tcPr>
          <w:p w14:paraId="7836F45E" w14:textId="77777777" w:rsidR="003C60EB" w:rsidRPr="00103AF8" w:rsidRDefault="003C60EB" w:rsidP="003C60EB">
            <w:pPr>
              <w:pStyle w:val="BoxTable"/>
            </w:pPr>
          </w:p>
        </w:tc>
        <w:tc>
          <w:tcPr>
            <w:tcW w:w="6962" w:type="dxa"/>
          </w:tcPr>
          <w:p w14:paraId="6F49A85E" w14:textId="77777777" w:rsidR="003C60EB" w:rsidRPr="00103AF8" w:rsidRDefault="003C60EB" w:rsidP="003C60EB">
            <w:pPr>
              <w:pStyle w:val="BoxTable"/>
              <w:rPr>
                <w:rFonts w:cs="Arial"/>
              </w:rPr>
            </w:pPr>
          </w:p>
        </w:tc>
      </w:tr>
    </w:tbl>
    <w:p w14:paraId="6833E43D" w14:textId="73632934" w:rsidR="001B4577" w:rsidRDefault="001B4577" w:rsidP="001B4577">
      <w:proofErr w:type="spellStart"/>
      <w:r w:rsidRPr="00CB3646">
        <w:rPr>
          <w:rStyle w:val="CodeChar"/>
        </w:rPr>
        <w:t>JPEGConfiguration</w:t>
      </w:r>
      <w:r>
        <w:rPr>
          <w:rStyle w:val="CodeChar"/>
        </w:rPr>
        <w:t>Box</w:t>
      </w:r>
      <w:proofErr w:type="spellEnd"/>
      <w:r>
        <w:t xml:space="preserve"> contains an initial part of a JPEG compressed image as defined in ISO/IEC 10918-1, starting with the SOI (start of image) marker.</w:t>
      </w:r>
    </w:p>
    <w:p w14:paraId="0E71E9BA" w14:textId="64900035" w:rsidR="003C60EB" w:rsidRPr="00103AF8" w:rsidRDefault="001B4577" w:rsidP="001B4577">
      <w:pPr>
        <w:pStyle w:val="Note"/>
      </w:pPr>
      <w:r>
        <w:t>NOTE</w:t>
      </w:r>
      <w:r>
        <w:tab/>
      </w:r>
      <w:proofErr w:type="spellStart"/>
      <w:r w:rsidRPr="00CB3646">
        <w:rPr>
          <w:rStyle w:val="CodeChar"/>
        </w:rPr>
        <w:t>JPEGConfiguration</w:t>
      </w:r>
      <w:r>
        <w:rPr>
          <w:rStyle w:val="CodeChar"/>
        </w:rPr>
        <w:t>Box</w:t>
      </w:r>
      <w:proofErr w:type="spellEnd"/>
      <w:r>
        <w:t xml:space="preserve"> can be used to share quantization and other tables across several images</w:t>
      </w:r>
      <w:r w:rsidR="003C60EB" w:rsidRPr="00103AF8">
        <w:t>.</w:t>
      </w:r>
    </w:p>
    <w:p w14:paraId="244819D8" w14:textId="0E6224AE" w:rsidR="001B4577" w:rsidRDefault="001B4577" w:rsidP="001B4577">
      <w:pPr>
        <w:pStyle w:val="a4"/>
      </w:pPr>
      <w:bookmarkStart w:id="532" w:name="_Toc142560681"/>
      <w:r>
        <w:t>H.3.2.2</w:t>
      </w:r>
      <w:r>
        <w:tab/>
        <w:t>Syntax</w:t>
      </w:r>
      <w:bookmarkEnd w:id="532"/>
    </w:p>
    <w:p w14:paraId="6625E360" w14:textId="2F8444D7" w:rsidR="001B4577" w:rsidRPr="001B4577" w:rsidRDefault="008D0CA2" w:rsidP="008D0CA2">
      <w:pPr>
        <w:pStyle w:val="code0"/>
      </w:pPr>
      <w:r>
        <w:t>class JPEGConfigurationBox extends Box(</w:t>
      </w:r>
      <w:r w:rsidRPr="00103AF8">
        <w:rPr>
          <w:rStyle w:val="CodeChar"/>
        </w:rPr>
        <w:t>'</w:t>
      </w:r>
      <w:r>
        <w:t>jpgC</w:t>
      </w:r>
      <w:r w:rsidRPr="00103AF8">
        <w:rPr>
          <w:rStyle w:val="CodeChar"/>
        </w:rPr>
        <w:t>'</w:t>
      </w:r>
      <w:r>
        <w:t>) {</w:t>
      </w:r>
      <w:r>
        <w:br/>
      </w:r>
      <w:r>
        <w:tab/>
        <w:t>unsigned int(8) JPEGprefix[];</w:t>
      </w:r>
      <w:r>
        <w:br/>
        <w:t>}</w:t>
      </w:r>
    </w:p>
    <w:p w14:paraId="50EAFA95" w14:textId="59D64B11" w:rsidR="001B4577" w:rsidRDefault="001B4577" w:rsidP="001B4577">
      <w:pPr>
        <w:pStyle w:val="a4"/>
      </w:pPr>
      <w:bookmarkStart w:id="533" w:name="_Toc142560682"/>
      <w:r>
        <w:t>H.3.2.</w:t>
      </w:r>
      <w:r w:rsidR="00A83276">
        <w:t>3</w:t>
      </w:r>
      <w:r>
        <w:tab/>
        <w:t>Semantics</w:t>
      </w:r>
      <w:bookmarkEnd w:id="533"/>
    </w:p>
    <w:p w14:paraId="72AE7A94" w14:textId="4EE481B3" w:rsidR="00A33F4B" w:rsidRPr="00DF3694" w:rsidRDefault="00A33F4B" w:rsidP="00A33F4B">
      <w:pPr>
        <w:pStyle w:val="fields"/>
      </w:pPr>
      <w:proofErr w:type="spellStart"/>
      <w:r w:rsidRPr="00DF3694">
        <w:rPr>
          <w:rStyle w:val="CodeChar"/>
        </w:rPr>
        <w:t>JPEGprefix</w:t>
      </w:r>
      <w:proofErr w:type="spellEnd"/>
      <w:r>
        <w:t xml:space="preserve"> is the content to concatenate before the data of each sample associated with the sample entry.</w:t>
      </w:r>
    </w:p>
    <w:p w14:paraId="0D392C62" w14:textId="0EA881E3" w:rsidR="001B4577" w:rsidRDefault="001B4577" w:rsidP="001B4577">
      <w:pPr>
        <w:rPr>
          <w:ins w:id="534" w:author="Frederic Maze (d0)" w:date="2023-08-10T15:07:00Z"/>
        </w:rPr>
      </w:pPr>
    </w:p>
    <w:p w14:paraId="1267D887" w14:textId="3530B36F" w:rsidR="006A1DD8" w:rsidRPr="00BE1750" w:rsidRDefault="006A1DD8" w:rsidP="006A1DD8">
      <w:pPr>
        <w:keepNext/>
        <w:rPr>
          <w:ins w:id="535" w:author="Frederic Maze (d0)" w:date="2023-08-10T15:07:00Z"/>
          <w:i/>
        </w:rPr>
      </w:pPr>
      <w:ins w:id="536" w:author="Frederic Maze (d0)" w:date="2023-08-10T15:07:00Z">
        <w:r w:rsidRPr="00BE1750">
          <w:rPr>
            <w:i/>
          </w:rPr>
          <w:t xml:space="preserve">Annex </w:t>
        </w:r>
        <w:r>
          <w:rPr>
            <w:i/>
          </w:rPr>
          <w:t>H</w:t>
        </w:r>
        <w:r w:rsidRPr="00BE1750">
          <w:rPr>
            <w:i/>
          </w:rPr>
          <w:t>.</w:t>
        </w:r>
        <w:r>
          <w:rPr>
            <w:i/>
          </w:rPr>
          <w:t>4</w:t>
        </w:r>
        <w:r>
          <w:rPr>
            <w:i/>
          </w:rPr>
          <w:fldChar w:fldCharType="begin"/>
        </w:r>
        <w:r>
          <w:rPr>
            <w:i/>
          </w:rPr>
          <w:instrText xml:space="preserve"> TC  "</w:instrText>
        </w:r>
      </w:ins>
      <w:bookmarkStart w:id="537" w:name="_Toc142573606"/>
      <w:ins w:id="538" w:author="Frederic Maze (d0)" w:date="2023-08-10T15:08:00Z">
        <w:r>
          <w:rPr>
            <w:i/>
          </w:rPr>
          <w:instrText>H</w:instrText>
        </w:r>
      </w:ins>
      <w:ins w:id="539" w:author="Frederic Maze (d0)" w:date="2023-08-10T15:07:00Z">
        <w:r>
          <w:rPr>
            <w:i/>
          </w:rPr>
          <w:instrText xml:space="preserve">.4 </w:instrText>
        </w:r>
      </w:ins>
      <w:bookmarkStart w:id="540" w:name="_Ref453261155"/>
      <w:bookmarkStart w:id="541" w:name="_Toc117783071"/>
      <w:ins w:id="542" w:author="Frederic Maze (d0)" w:date="2023-08-10T15:08:00Z">
        <w:r>
          <w:instrText>JPEG-specific still image brand</w:instrText>
        </w:r>
      </w:ins>
      <w:bookmarkEnd w:id="540"/>
      <w:bookmarkEnd w:id="541"/>
      <w:bookmarkEnd w:id="537"/>
      <w:ins w:id="543" w:author="Frederic Maze (d0)" w:date="2023-08-10T15:07:00Z">
        <w:r>
          <w:rPr>
            <w:i/>
          </w:rPr>
          <w:instrText xml:space="preserve">" \l 2 </w:instrText>
        </w:r>
        <w:r>
          <w:rPr>
            <w:i/>
          </w:rPr>
          <w:fldChar w:fldCharType="end"/>
        </w:r>
      </w:ins>
    </w:p>
    <w:p w14:paraId="34EA75A8" w14:textId="7C212630" w:rsidR="006A1DD8" w:rsidRPr="002431A6" w:rsidRDefault="006A1DD8" w:rsidP="006A1DD8">
      <w:pPr>
        <w:keepNext/>
        <w:rPr>
          <w:ins w:id="544" w:author="Frederic Maze (d0)" w:date="2023-08-10T15:07:00Z"/>
          <w:iCs/>
        </w:rPr>
      </w:pPr>
      <w:ins w:id="545" w:author="Frederic Maze (d0)" w:date="2023-08-10T15:07:00Z">
        <w:r w:rsidRPr="002431A6">
          <w:rPr>
            <w:iCs/>
          </w:rPr>
          <w:t xml:space="preserve">Replace the following in subclause </w:t>
        </w:r>
      </w:ins>
      <w:ins w:id="546" w:author="Frederic Maze (d0)" w:date="2023-08-10T15:08:00Z">
        <w:r>
          <w:rPr>
            <w:iCs/>
          </w:rPr>
          <w:t>H</w:t>
        </w:r>
      </w:ins>
      <w:ins w:id="547" w:author="Frederic Maze (d0)" w:date="2023-08-10T15:07:00Z">
        <w:r>
          <w:rPr>
            <w:iCs/>
          </w:rPr>
          <w:t>.4.1</w:t>
        </w:r>
        <w:r w:rsidRPr="002431A6">
          <w:rPr>
            <w:iCs/>
          </w:rPr>
          <w:t xml:space="preserve"> (“</w:t>
        </w:r>
        <w:r>
          <w:rPr>
            <w:i/>
          </w:rPr>
          <w:t>General</w:t>
        </w:r>
        <w:r w:rsidRPr="00DF5C92">
          <w:rPr>
            <w:iCs/>
          </w:rPr>
          <w:t>”)</w:t>
        </w:r>
      </w:ins>
    </w:p>
    <w:p w14:paraId="21B073DE" w14:textId="4C08E54A" w:rsidR="006A1DD8" w:rsidRDefault="006A1DD8" w:rsidP="006A1DD8">
      <w:pPr>
        <w:numPr>
          <w:ilvl w:val="0"/>
          <w:numId w:val="26"/>
        </w:numPr>
        <w:tabs>
          <w:tab w:val="clear" w:pos="403"/>
        </w:tabs>
        <w:rPr>
          <w:ins w:id="548" w:author="Frederic Maze (d0)" w:date="2023-08-10T15:07:00Z"/>
          <w:szCs w:val="20"/>
        </w:rPr>
      </w:pPr>
      <w:ins w:id="549" w:author="Frederic Maze (d0)" w:date="2023-08-10T15:07:00Z">
        <w:r>
          <w:t xml:space="preserve">The item is not associated with any other types of essential item properties than </w:t>
        </w:r>
        <w:r>
          <w:rPr>
            <w:rFonts w:ascii="Courier New" w:hAnsi="Courier New"/>
          </w:rPr>
          <w:t>'</w:t>
        </w:r>
      </w:ins>
      <w:proofErr w:type="spellStart"/>
      <w:ins w:id="550" w:author="Frederic Maze (d0)" w:date="2023-08-10T15:08:00Z">
        <w:r>
          <w:rPr>
            <w:rFonts w:ascii="Courier New" w:hAnsi="Courier New"/>
          </w:rPr>
          <w:t>jpg</w:t>
        </w:r>
      </w:ins>
      <w:ins w:id="551" w:author="Frederic Maze (d0)" w:date="2023-08-10T15:07:00Z">
        <w:r>
          <w:rPr>
            <w:rFonts w:ascii="Courier New" w:hAnsi="Courier New"/>
          </w:rPr>
          <w:t>C</w:t>
        </w:r>
        <w:proofErr w:type="spellEnd"/>
        <w:r>
          <w:rPr>
            <w:rFonts w:ascii="Courier New" w:hAnsi="Courier New"/>
          </w:rPr>
          <w:t>'</w:t>
        </w:r>
        <w:r>
          <w:t xml:space="preserve">, </w:t>
        </w:r>
        <w:r>
          <w:rPr>
            <w:rFonts w:ascii="Courier New" w:hAnsi="Courier New"/>
          </w:rPr>
          <w:t>'</w:t>
        </w:r>
        <w:proofErr w:type="spellStart"/>
        <w:r>
          <w:rPr>
            <w:rFonts w:ascii="Courier New" w:hAnsi="Courier New"/>
          </w:rPr>
          <w:t>irot</w:t>
        </w:r>
        <w:proofErr w:type="spellEnd"/>
        <w:r>
          <w:rPr>
            <w:rFonts w:ascii="Courier New" w:hAnsi="Courier New"/>
          </w:rPr>
          <w:t>'</w:t>
        </w:r>
        <w:r>
          <w:t xml:space="preserve">, </w:t>
        </w:r>
        <w:r>
          <w:rPr>
            <w:rFonts w:ascii="Courier New" w:hAnsi="Courier New"/>
          </w:rPr>
          <w:t>'clap'</w:t>
        </w:r>
        <w:r>
          <w:t xml:space="preserve">, and </w:t>
        </w:r>
        <w:r>
          <w:rPr>
            <w:rFonts w:ascii="Courier New" w:hAnsi="Courier New"/>
          </w:rPr>
          <w:t>'</w:t>
        </w:r>
        <w:proofErr w:type="spellStart"/>
        <w:r>
          <w:rPr>
            <w:rFonts w:ascii="Courier New" w:hAnsi="Courier New"/>
          </w:rPr>
          <w:t>imir</w:t>
        </w:r>
        <w:proofErr w:type="spellEnd"/>
        <w:r>
          <w:rPr>
            <w:rFonts w:ascii="Courier New" w:hAnsi="Courier New"/>
          </w:rPr>
          <w:t>'</w:t>
        </w:r>
        <w:r>
          <w:t>.</w:t>
        </w:r>
      </w:ins>
    </w:p>
    <w:p w14:paraId="0959CA38" w14:textId="77777777" w:rsidR="006A1DD8" w:rsidRPr="002431A6" w:rsidRDefault="006A1DD8" w:rsidP="006A1DD8">
      <w:pPr>
        <w:keepNext/>
        <w:rPr>
          <w:ins w:id="552" w:author="Frederic Maze (d0)" w:date="2023-08-10T15:07:00Z"/>
          <w:iCs/>
        </w:rPr>
      </w:pPr>
      <w:ins w:id="553" w:author="Frederic Maze (d0)" w:date="2023-08-10T15:07:00Z">
        <w:r w:rsidRPr="002431A6">
          <w:rPr>
            <w:iCs/>
          </w:rPr>
          <w:t>with</w:t>
        </w:r>
      </w:ins>
    </w:p>
    <w:p w14:paraId="54AF6D28" w14:textId="1B1D4180" w:rsidR="006A1DD8" w:rsidRDefault="006A1DD8" w:rsidP="006A1DD8">
      <w:pPr>
        <w:numPr>
          <w:ilvl w:val="0"/>
          <w:numId w:val="26"/>
        </w:numPr>
        <w:tabs>
          <w:tab w:val="clear" w:pos="403"/>
        </w:tabs>
        <w:rPr>
          <w:ins w:id="554" w:author="Frederic Maze (d0)" w:date="2023-08-10T15:07:00Z"/>
          <w:szCs w:val="20"/>
        </w:rPr>
      </w:pPr>
      <w:ins w:id="555" w:author="Frederic Maze (d0)" w:date="2023-08-10T15:07:00Z">
        <w:r>
          <w:t xml:space="preserve">The item is not associated with any other types of essential item properties than </w:t>
        </w:r>
        <w:r>
          <w:rPr>
            <w:rFonts w:ascii="Courier New" w:hAnsi="Courier New"/>
          </w:rPr>
          <w:t>'</w:t>
        </w:r>
      </w:ins>
      <w:proofErr w:type="spellStart"/>
      <w:ins w:id="556" w:author="Frederic Maze (d0)" w:date="2023-08-10T15:09:00Z">
        <w:r>
          <w:rPr>
            <w:rFonts w:ascii="Courier New" w:hAnsi="Courier New"/>
          </w:rPr>
          <w:t>jpg</w:t>
        </w:r>
      </w:ins>
      <w:ins w:id="557" w:author="Frederic Maze (d0)" w:date="2023-08-10T15:07:00Z">
        <w:r>
          <w:rPr>
            <w:rFonts w:ascii="Courier New" w:hAnsi="Courier New"/>
          </w:rPr>
          <w:t>C</w:t>
        </w:r>
        <w:proofErr w:type="spellEnd"/>
        <w:r>
          <w:rPr>
            <w:rFonts w:ascii="Courier New" w:hAnsi="Courier New"/>
          </w:rPr>
          <w:t>'</w:t>
        </w:r>
        <w:r>
          <w:t xml:space="preserve">, </w:t>
        </w:r>
        <w:r>
          <w:rPr>
            <w:rFonts w:ascii="Courier New" w:hAnsi="Courier New"/>
          </w:rPr>
          <w:t>'</w:t>
        </w:r>
        <w:proofErr w:type="spellStart"/>
        <w:r>
          <w:rPr>
            <w:rFonts w:ascii="Courier New" w:hAnsi="Courier New"/>
          </w:rPr>
          <w:t>colr</w:t>
        </w:r>
        <w:proofErr w:type="spellEnd"/>
        <w:r>
          <w:rPr>
            <w:rFonts w:ascii="Courier New" w:hAnsi="Courier New"/>
          </w:rPr>
          <w:t>'</w:t>
        </w:r>
        <w:r>
          <w:t xml:space="preserve">, </w:t>
        </w:r>
        <w:r>
          <w:rPr>
            <w:rFonts w:ascii="Courier New" w:hAnsi="Courier New"/>
          </w:rPr>
          <w:t>'</w:t>
        </w:r>
        <w:proofErr w:type="spellStart"/>
        <w:r>
          <w:rPr>
            <w:rFonts w:ascii="Courier New" w:hAnsi="Courier New"/>
          </w:rPr>
          <w:t>irot</w:t>
        </w:r>
        <w:proofErr w:type="spellEnd"/>
        <w:r>
          <w:rPr>
            <w:rFonts w:ascii="Courier New" w:hAnsi="Courier New"/>
          </w:rPr>
          <w:t>'</w:t>
        </w:r>
        <w:r>
          <w:t xml:space="preserve">, </w:t>
        </w:r>
        <w:r>
          <w:rPr>
            <w:rFonts w:ascii="Courier New" w:hAnsi="Courier New"/>
          </w:rPr>
          <w:t>'clap'</w:t>
        </w:r>
        <w:r>
          <w:t xml:space="preserve">, and </w:t>
        </w:r>
        <w:r>
          <w:rPr>
            <w:rFonts w:ascii="Courier New" w:hAnsi="Courier New"/>
          </w:rPr>
          <w:t>'</w:t>
        </w:r>
        <w:proofErr w:type="spellStart"/>
        <w:r>
          <w:rPr>
            <w:rFonts w:ascii="Courier New" w:hAnsi="Courier New"/>
          </w:rPr>
          <w:t>imir</w:t>
        </w:r>
        <w:proofErr w:type="spellEnd"/>
        <w:r>
          <w:rPr>
            <w:rFonts w:ascii="Courier New" w:hAnsi="Courier New"/>
          </w:rPr>
          <w:t>'</w:t>
        </w:r>
        <w:r>
          <w:t>.</w:t>
        </w:r>
      </w:ins>
    </w:p>
    <w:p w14:paraId="718B91DE" w14:textId="77777777" w:rsidR="006A1DD8" w:rsidRPr="001B4577" w:rsidRDefault="006A1DD8" w:rsidP="001B4577"/>
    <w:p w14:paraId="043C7FFF" w14:textId="3A4AA5D3" w:rsidR="00444193" w:rsidRPr="00AE2BF0" w:rsidDel="000C3153" w:rsidRDefault="00444193" w:rsidP="00444193">
      <w:pPr>
        <w:keepNext/>
        <w:rPr>
          <w:del w:id="558" w:author="Frederic Maze (d0)" w:date="2023-08-10T15:23:00Z"/>
          <w:i/>
        </w:rPr>
      </w:pPr>
      <w:del w:id="559" w:author="Frederic Maze (d0)" w:date="2023-08-10T15:23:00Z">
        <w:r w:rsidRPr="00AE2BF0" w:rsidDel="000C3153">
          <w:rPr>
            <w:i/>
          </w:rPr>
          <w:delText xml:space="preserve">Annex </w:delText>
        </w:r>
        <w:r w:rsidR="006116F6" w:rsidRPr="00AE2BF0" w:rsidDel="000C3153">
          <w:rPr>
            <w:i/>
          </w:rPr>
          <w:delText>L.2.2.1</w:delText>
        </w:r>
        <w:r w:rsidR="00310068" w:rsidDel="000C3153">
          <w:rPr>
            <w:i/>
          </w:rPr>
          <w:fldChar w:fldCharType="begin"/>
        </w:r>
        <w:r w:rsidR="00310068" w:rsidDel="000C3153">
          <w:rPr>
            <w:i/>
          </w:rPr>
          <w:delInstrText xml:space="preserve"> TC  "</w:delInstrText>
        </w:r>
        <w:bookmarkStart w:id="560" w:name="_Toc142560401"/>
        <w:r w:rsidR="00310068" w:rsidDel="000C3153">
          <w:rPr>
            <w:i/>
          </w:rPr>
          <w:delInstrText>L.2.2.1.2 Image item of type 'vvc1'</w:delInstrText>
        </w:r>
        <w:bookmarkEnd w:id="560"/>
        <w:r w:rsidR="00310068" w:rsidDel="000C3153">
          <w:rPr>
            <w:i/>
          </w:rPr>
          <w:delInstrText xml:space="preserve">" \l 5 </w:delInstrText>
        </w:r>
        <w:r w:rsidR="00310068" w:rsidDel="000C3153">
          <w:rPr>
            <w:i/>
          </w:rPr>
          <w:fldChar w:fldCharType="end"/>
        </w:r>
      </w:del>
    </w:p>
    <w:p w14:paraId="1D5E087D" w14:textId="2A522EA0" w:rsidR="00444193" w:rsidRPr="00C95C1F" w:rsidDel="000C3153" w:rsidRDefault="007A640F" w:rsidP="00444193">
      <w:pPr>
        <w:keepNext/>
        <w:rPr>
          <w:del w:id="561" w:author="Frederic Maze (d0)" w:date="2023-08-10T15:23:00Z"/>
          <w:i/>
        </w:rPr>
      </w:pPr>
      <w:del w:id="562" w:author="Frederic Maze (d0)" w:date="2023-08-10T15:23:00Z">
        <w:r w:rsidRPr="002B1528" w:rsidDel="000C3153">
          <w:delText xml:space="preserve">Replace </w:delText>
        </w:r>
        <w:r w:rsidR="006116F6" w:rsidRPr="002B1528" w:rsidDel="000C3153">
          <w:delText xml:space="preserve">entire NOTE 3 </w:delText>
        </w:r>
        <w:r w:rsidRPr="002B1528" w:rsidDel="000C3153">
          <w:delText xml:space="preserve">in subclause </w:delText>
        </w:r>
        <w:r w:rsidR="006116F6" w:rsidRPr="002B1528" w:rsidDel="000C3153">
          <w:delText>L</w:delText>
        </w:r>
        <w:r w:rsidRPr="002B1528" w:rsidDel="000C3153">
          <w:delText>.2.2.1</w:delText>
        </w:r>
        <w:r w:rsidR="006116F6" w:rsidRPr="002B1528" w:rsidDel="000C3153">
          <w:delText>.2</w:delText>
        </w:r>
        <w:r w:rsidRPr="002B1528" w:rsidDel="000C3153">
          <w:delText xml:space="preserve"> (“</w:delText>
        </w:r>
        <w:r w:rsidR="006116F6" w:rsidRPr="002B1528" w:rsidDel="000C3153">
          <w:rPr>
            <w:i/>
          </w:rPr>
          <w:delText>Image item of type 'vvc1'</w:delText>
        </w:r>
        <w:r w:rsidRPr="002B1528" w:rsidDel="000C3153">
          <w:delText>”) with the following:</w:delText>
        </w:r>
      </w:del>
    </w:p>
    <w:p w14:paraId="3FF59DA0" w14:textId="305BAA9C" w:rsidR="00B15678" w:rsidDel="000C3153" w:rsidRDefault="007A640F" w:rsidP="00B15678">
      <w:pPr>
        <w:pStyle w:val="Note"/>
        <w:rPr>
          <w:del w:id="563" w:author="Frederic Maze (d0)" w:date="2023-08-10T15:23:00Z"/>
        </w:rPr>
      </w:pPr>
      <w:del w:id="564" w:author="Frederic Maze (d0)" w:date="2023-08-10T15:23:00Z">
        <w:r w:rsidRPr="00C95C1F" w:rsidDel="000C3153">
          <w:delText xml:space="preserve">NOTE </w:delText>
        </w:r>
        <w:r w:rsidR="006116F6" w:rsidDel="000C3153">
          <w:delText>3</w:delText>
        </w:r>
        <w:r w:rsidRPr="00C95C1F" w:rsidDel="000C3153">
          <w:tab/>
        </w:r>
        <w:r w:rsidR="00B15678" w:rsidDel="000C3153">
          <w:delText>ISO/IEC</w:delText>
        </w:r>
        <w:r w:rsidR="00B15678" w:rsidRPr="00C95C1F" w:rsidDel="000C3153">
          <w:rPr>
            <w:lang w:eastAsia="ja-JP"/>
          </w:rPr>
          <w:delText> </w:delText>
        </w:r>
        <w:r w:rsidR="00B15678" w:rsidDel="000C3153">
          <w:delText>23090-3 requires that a VVC decoder conforming to a profile at a specific level and specific tier is able to decode the first picture of a VVC bitstream when all of the following applies:</w:delText>
        </w:r>
      </w:del>
    </w:p>
    <w:p w14:paraId="35779EA3" w14:textId="7AF747E2" w:rsidR="00B15678" w:rsidDel="000C3153" w:rsidRDefault="00960CB6" w:rsidP="005519F4">
      <w:pPr>
        <w:pStyle w:val="Note"/>
        <w:numPr>
          <w:ilvl w:val="0"/>
          <w:numId w:val="6"/>
        </w:numPr>
        <w:rPr>
          <w:del w:id="565" w:author="Frederic Maze (d0)" w:date="2023-08-10T15:23:00Z"/>
        </w:rPr>
      </w:pPr>
      <w:del w:id="566" w:author="Frederic Maze (d0)" w:date="2023-08-10T15:23:00Z">
        <w:r w:rsidDel="000C3153">
          <w:delText xml:space="preserve">at </w:delText>
        </w:r>
        <w:r w:rsidR="00B15678" w:rsidDel="000C3153">
          <w:delText>least one of the following:</w:delText>
        </w:r>
      </w:del>
    </w:p>
    <w:p w14:paraId="24B1E230" w14:textId="6E03EB73" w:rsidR="00B15678" w:rsidDel="000C3153" w:rsidRDefault="00960CB6" w:rsidP="005519F4">
      <w:pPr>
        <w:pStyle w:val="Note"/>
        <w:numPr>
          <w:ilvl w:val="1"/>
          <w:numId w:val="6"/>
        </w:numPr>
        <w:rPr>
          <w:del w:id="567" w:author="Frederic Maze (d0)" w:date="2023-08-10T15:23:00Z"/>
        </w:rPr>
      </w:pPr>
      <w:del w:id="568" w:author="Frederic Maze (d0)" w:date="2023-08-10T15:23:00Z">
        <w:r w:rsidDel="000C3153">
          <w:lastRenderedPageBreak/>
          <w:delText xml:space="preserve">the </w:delText>
        </w:r>
        <w:r w:rsidR="00B15678" w:rsidDel="000C3153">
          <w:delText>VVC decoder conforms to the Main 10 Still Picture profile and the bitstream conforms to the Main 10 profile</w:delText>
        </w:r>
        <w:r w:rsidDel="000C3153">
          <w:delText>;</w:delText>
        </w:r>
      </w:del>
    </w:p>
    <w:p w14:paraId="5A7811BF" w14:textId="2077DE78" w:rsidR="00B15678" w:rsidDel="000C3153" w:rsidRDefault="00960CB6" w:rsidP="005519F4">
      <w:pPr>
        <w:pStyle w:val="Note"/>
        <w:numPr>
          <w:ilvl w:val="1"/>
          <w:numId w:val="6"/>
        </w:numPr>
        <w:rPr>
          <w:del w:id="569" w:author="Frederic Maze (d0)" w:date="2023-08-10T15:23:00Z"/>
        </w:rPr>
      </w:pPr>
      <w:del w:id="570" w:author="Frederic Maze (d0)" w:date="2023-08-10T15:23:00Z">
        <w:r w:rsidDel="000C3153">
          <w:delText xml:space="preserve">the </w:delText>
        </w:r>
        <w:r w:rsidR="00B15678" w:rsidDel="000C3153">
          <w:delText>VVC decoder conforms to the Main 10 4:4:4 Still picture profile and the bitstream conforms to the Main 10 profile or the Main 10 4:4:4 profile</w:delText>
        </w:r>
        <w:r w:rsidDel="000C3153">
          <w:delText>;</w:delText>
        </w:r>
      </w:del>
    </w:p>
    <w:p w14:paraId="26D61B66" w14:textId="78EB3D9C" w:rsidR="00B15678" w:rsidDel="000C3153" w:rsidRDefault="00960CB6" w:rsidP="005519F4">
      <w:pPr>
        <w:pStyle w:val="Note"/>
        <w:numPr>
          <w:ilvl w:val="1"/>
          <w:numId w:val="6"/>
        </w:numPr>
        <w:rPr>
          <w:del w:id="571" w:author="Frederic Maze (d0)" w:date="2023-08-10T15:23:00Z"/>
        </w:rPr>
      </w:pPr>
      <w:del w:id="572" w:author="Frederic Maze (d0)" w:date="2023-08-10T15:23:00Z">
        <w:r w:rsidDel="000C3153">
          <w:delText xml:space="preserve">the </w:delText>
        </w:r>
        <w:r w:rsidR="00B15678" w:rsidDel="000C3153">
          <w:delText>VVC decoder conforms to the Main 12 Still Picture profile and the bitstream conforms to one of the Main 10, Main 10 4:4:4, Main 12, or Main 12 Intra profiles</w:delText>
        </w:r>
        <w:r w:rsidDel="000C3153">
          <w:delText>;</w:delText>
        </w:r>
      </w:del>
    </w:p>
    <w:p w14:paraId="547DD1E0" w14:textId="1BA6F4B6" w:rsidR="00B15678" w:rsidDel="000C3153" w:rsidRDefault="00960CB6" w:rsidP="005519F4">
      <w:pPr>
        <w:pStyle w:val="Note"/>
        <w:numPr>
          <w:ilvl w:val="1"/>
          <w:numId w:val="6"/>
        </w:numPr>
        <w:rPr>
          <w:del w:id="573" w:author="Frederic Maze (d0)" w:date="2023-08-10T15:23:00Z"/>
        </w:rPr>
      </w:pPr>
      <w:del w:id="574" w:author="Frederic Maze (d0)" w:date="2023-08-10T15:23:00Z">
        <w:r w:rsidDel="000C3153">
          <w:delText xml:space="preserve">the </w:delText>
        </w:r>
        <w:r w:rsidR="00B15678" w:rsidDel="000C3153">
          <w:delText>VVC decoder conforms to the Main 12 4:4:4 Still Picture profile and the bitstream conforms to one of the Main 10, Main 10 4:4:4, Main 12, Main 12 Intra, Main 12 4:4:4, or Main 12 4:4:4 Intra profiles</w:delText>
        </w:r>
        <w:r w:rsidDel="000C3153">
          <w:delText>;</w:delText>
        </w:r>
      </w:del>
    </w:p>
    <w:p w14:paraId="6E0D715C" w14:textId="505A387F" w:rsidR="00B15678" w:rsidDel="000C3153" w:rsidRDefault="00960CB6" w:rsidP="005519F4">
      <w:pPr>
        <w:pStyle w:val="Note"/>
        <w:numPr>
          <w:ilvl w:val="1"/>
          <w:numId w:val="6"/>
        </w:numPr>
        <w:rPr>
          <w:del w:id="575" w:author="Frederic Maze (d0)" w:date="2023-08-10T15:23:00Z"/>
        </w:rPr>
      </w:pPr>
      <w:del w:id="576" w:author="Frederic Maze (d0)" w:date="2023-08-10T15:23:00Z">
        <w:r w:rsidDel="000C3153">
          <w:delText xml:space="preserve">the </w:delText>
        </w:r>
        <w:r w:rsidR="00B15678" w:rsidDel="000C3153">
          <w:delText>VVC decoder conforms to the Main 16 4:4:4 Still Picture profile and the bitstream conforms to one of the Main 10, Main 10 4:4:4, Main 12, Main 12 Intra, Main 12 4:4:4, Main 12 4:4:4 Intra, Main 16 4:4:4, or Main 16 4:4:4 Intra profiles</w:delText>
        </w:r>
        <w:r w:rsidDel="000C3153">
          <w:delText>;</w:delText>
        </w:r>
      </w:del>
    </w:p>
    <w:p w14:paraId="22F66DCE" w14:textId="39C6CF30" w:rsidR="00B15678" w:rsidDel="000C3153" w:rsidRDefault="00960CB6" w:rsidP="005519F4">
      <w:pPr>
        <w:pStyle w:val="Note"/>
        <w:numPr>
          <w:ilvl w:val="0"/>
          <w:numId w:val="6"/>
        </w:numPr>
        <w:rPr>
          <w:del w:id="577" w:author="Frederic Maze (d0)" w:date="2023-08-10T15:23:00Z"/>
        </w:rPr>
      </w:pPr>
      <w:del w:id="578" w:author="Frederic Maze (d0)" w:date="2023-08-10T15:23:00Z">
        <w:r w:rsidDel="000C3153">
          <w:delText xml:space="preserve">the </w:delText>
        </w:r>
        <w:r w:rsidR="00B15678" w:rsidDel="000C3153">
          <w:delText>VVC bitstream conforms to a tier that is lower than or equal to the specified tier</w:delText>
        </w:r>
        <w:r w:rsidDel="000C3153">
          <w:delText>;</w:delText>
        </w:r>
      </w:del>
    </w:p>
    <w:p w14:paraId="500110DC" w14:textId="6C35EC49" w:rsidR="00B15678" w:rsidRPr="00B15678" w:rsidDel="000C3153" w:rsidRDefault="00960CB6" w:rsidP="005519F4">
      <w:pPr>
        <w:pStyle w:val="Note"/>
        <w:numPr>
          <w:ilvl w:val="0"/>
          <w:numId w:val="6"/>
        </w:numPr>
        <w:rPr>
          <w:del w:id="579" w:author="Frederic Maze (d0)" w:date="2023-08-10T15:23:00Z"/>
          <w:sz w:val="22"/>
        </w:rPr>
      </w:pPr>
      <w:del w:id="580" w:author="Frederic Maze (d0)" w:date="2023-08-10T15:23:00Z">
        <w:r w:rsidDel="000C3153">
          <w:delText xml:space="preserve">the </w:delText>
        </w:r>
        <w:r w:rsidR="00B15678" w:rsidDel="000C3153">
          <w:delText>VVC bitstream conforms to a level that is not level 15.5 and is lower than or equal to the specified level</w:delText>
        </w:r>
        <w:r w:rsidDel="000C3153">
          <w:delText>;</w:delText>
        </w:r>
      </w:del>
    </w:p>
    <w:p w14:paraId="7DF9C137" w14:textId="7A0C439C" w:rsidR="007A640F" w:rsidRPr="009D795C" w:rsidDel="000C3153" w:rsidRDefault="00960CB6" w:rsidP="005519F4">
      <w:pPr>
        <w:pStyle w:val="Note"/>
        <w:numPr>
          <w:ilvl w:val="0"/>
          <w:numId w:val="6"/>
        </w:numPr>
        <w:rPr>
          <w:del w:id="581" w:author="Frederic Maze (d0)" w:date="2023-08-10T15:23:00Z"/>
          <w:sz w:val="22"/>
        </w:rPr>
      </w:pPr>
      <w:del w:id="582" w:author="Frederic Maze (d0)" w:date="2023-08-10T15:23:00Z">
        <w:r w:rsidDel="000C3153">
          <w:delText xml:space="preserve">the </w:delText>
        </w:r>
        <w:r w:rsidR="00B15678" w:rsidDel="000C3153">
          <w:delText>first picture of the VVC bitstream is an IRAP picture or a GDR picture with ph_recovery_poc_cnt equal to 0, is in an output layer, and has ph_pic_output_flag equal to 1.</w:delText>
        </w:r>
      </w:del>
    </w:p>
    <w:p w14:paraId="444653E3" w14:textId="77777777" w:rsidR="002404EF" w:rsidRPr="00B15678" w:rsidRDefault="002404EF" w:rsidP="009D795C"/>
    <w:p w14:paraId="0F2B18A7" w14:textId="117FF69A" w:rsidR="004B76DE" w:rsidRPr="004B76DE" w:rsidRDefault="004B76DE" w:rsidP="009D795C">
      <w:pPr>
        <w:keepNext/>
        <w:rPr>
          <w:i/>
        </w:rPr>
      </w:pPr>
      <w:r w:rsidRPr="004B76DE">
        <w:rPr>
          <w:i/>
        </w:rPr>
        <w:t xml:space="preserve">Annex </w:t>
      </w:r>
      <w:r>
        <w:rPr>
          <w:i/>
        </w:rPr>
        <w:t>K</w:t>
      </w:r>
    </w:p>
    <w:p w14:paraId="21C53479" w14:textId="57BB66DF" w:rsidR="00E23E44" w:rsidRDefault="004B76DE" w:rsidP="004B76DE">
      <w:pPr>
        <w:keepNext/>
        <w:rPr>
          <w:i/>
        </w:rPr>
      </w:pPr>
      <w:r w:rsidRPr="009D795C">
        <w:rPr>
          <w:i/>
        </w:rPr>
        <w:t xml:space="preserve">Replace entire </w:t>
      </w:r>
      <w:r>
        <w:rPr>
          <w:i/>
        </w:rPr>
        <w:t>annex K</w:t>
      </w:r>
      <w:r w:rsidRPr="009D795C">
        <w:rPr>
          <w:i/>
        </w:rPr>
        <w:t xml:space="preserve"> with the following:</w:t>
      </w:r>
    </w:p>
    <w:p w14:paraId="16C92421" w14:textId="471AA79A" w:rsidR="007D7B1E" w:rsidRPr="00C95C1F" w:rsidRDefault="007D7B1E" w:rsidP="001A1BF0">
      <w:pPr>
        <w:pStyle w:val="ANNEX"/>
        <w:numPr>
          <w:ilvl w:val="0"/>
          <w:numId w:val="2"/>
        </w:numPr>
      </w:pPr>
      <w:bookmarkStart w:id="583" w:name="_Toc450303222"/>
      <w:bookmarkStart w:id="584" w:name="_Toc9996972"/>
      <w:bookmarkStart w:id="585" w:name="_Toc438968655"/>
      <w:bookmarkStart w:id="586" w:name="_Toc443461103"/>
      <w:bookmarkStart w:id="587" w:name="_Toc353342675"/>
      <w:r w:rsidRPr="00C95C1F">
        <w:lastRenderedPageBreak/>
        <w:br/>
      </w:r>
      <w:bookmarkStart w:id="588" w:name="_Toc63150728"/>
      <w:bookmarkStart w:id="589" w:name="_Toc142560402"/>
      <w:bookmarkStart w:id="590" w:name="_Toc142560683"/>
      <w:bookmarkStart w:id="591" w:name="_Toc142573607"/>
      <w:r w:rsidRPr="00C95C1F">
        <w:t>(</w:t>
      </w:r>
      <w:r>
        <w:t>informative</w:t>
      </w:r>
      <w:r w:rsidRPr="00C95C1F">
        <w:t>)</w:t>
      </w:r>
      <w:bookmarkEnd w:id="583"/>
      <w:bookmarkEnd w:id="584"/>
      <w:bookmarkEnd w:id="585"/>
      <w:bookmarkEnd w:id="586"/>
      <w:bookmarkEnd w:id="587"/>
      <w:r w:rsidRPr="00C95C1F">
        <w:br/>
      </w:r>
      <w:r w:rsidRPr="00C95C1F">
        <w:br/>
      </w:r>
      <w:bookmarkEnd w:id="588"/>
      <w:r w:rsidRPr="007D7B1E">
        <w:t>Examples of progressive decoding, rendering and refinement</w:t>
      </w:r>
      <w:bookmarkEnd w:id="589"/>
      <w:bookmarkEnd w:id="590"/>
      <w:bookmarkEnd w:id="591"/>
    </w:p>
    <w:p w14:paraId="3D7BB605" w14:textId="6121C555" w:rsidR="007D7B1E" w:rsidRPr="00C95C1F" w:rsidRDefault="007D7B1E" w:rsidP="007D7B1E">
      <w:pPr>
        <w:pStyle w:val="a2"/>
        <w:numPr>
          <w:ilvl w:val="1"/>
          <w:numId w:val="2"/>
        </w:numPr>
      </w:pPr>
      <w:bookmarkStart w:id="592" w:name="_Toc142560403"/>
      <w:bookmarkStart w:id="593" w:name="_Toc142560684"/>
      <w:bookmarkStart w:id="594" w:name="_Toc142573608"/>
      <w:r>
        <w:t>Overview</w:t>
      </w:r>
      <w:bookmarkEnd w:id="592"/>
      <w:bookmarkEnd w:id="593"/>
      <w:bookmarkEnd w:id="594"/>
    </w:p>
    <w:p w14:paraId="51AAC3AB" w14:textId="4C85A73A" w:rsidR="00036AAD" w:rsidRDefault="001A1BF0" w:rsidP="001A1BF0">
      <w:r>
        <w:t>Progressive rendering refers to displaying image content in successive steps where each step improves the perceived image quality over that of the previous step and is superimposed over the image content of the previous step in the same displaying window.</w:t>
      </w:r>
      <w:r w:rsidR="009D4142">
        <w:t xml:space="preserve"> A progressive rendering step can improve the perceived image quality over the </w:t>
      </w:r>
      <w:r w:rsidR="00D22D82">
        <w:t xml:space="preserve">complete </w:t>
      </w:r>
      <w:r w:rsidR="009D4142">
        <w:t xml:space="preserve">image as a whole, </w:t>
      </w:r>
      <w:r w:rsidR="00D22D82">
        <w:t xml:space="preserve">or </w:t>
      </w:r>
      <w:r w:rsidR="009D4142">
        <w:t>region by region</w:t>
      </w:r>
      <w:r w:rsidR="00583765">
        <w:t xml:space="preserve"> resulting in a region-wise progressive rendering</w:t>
      </w:r>
      <w:r w:rsidR="009D4142">
        <w:t>.</w:t>
      </w:r>
      <w:r w:rsidR="00D22D82">
        <w:t xml:space="preserve"> In </w:t>
      </w:r>
      <w:r w:rsidR="00842E18">
        <w:t>the latter</w:t>
      </w:r>
      <w:r w:rsidR="00F33846">
        <w:t xml:space="preserve"> case</w:t>
      </w:r>
      <w:r w:rsidR="00D22D82">
        <w:t>, the first rendering step results into a base quality image and successive rendering steps improve the perceived image quality region by region. In a variation</w:t>
      </w:r>
      <w:r w:rsidR="00842E18">
        <w:t xml:space="preserve"> of region-wise progressive rendering</w:t>
      </w:r>
      <w:r w:rsidR="00D22D82">
        <w:t xml:space="preserve">, </w:t>
      </w:r>
      <w:r w:rsidR="00D22D82" w:rsidRPr="00D22D82">
        <w:t>several initial rendering steps provide complete images, each improving the picture quality over the previous one, followed by successive rendering steps improving the perceived image quality region by region</w:t>
      </w:r>
      <w:r w:rsidR="00D22D82">
        <w:t xml:space="preserve">. </w:t>
      </w:r>
      <w:r w:rsidR="00D22D82" w:rsidRPr="00D22D82">
        <w:t xml:space="preserve">Furthermore, several passes of </w:t>
      </w:r>
      <w:r w:rsidR="00D22D82">
        <w:t>region-</w:t>
      </w:r>
      <w:r w:rsidR="00682FF7">
        <w:t>wise</w:t>
      </w:r>
      <w:r w:rsidR="00D22D82">
        <w:t xml:space="preserve"> progressive rendering</w:t>
      </w:r>
      <w:r w:rsidR="00D22D82" w:rsidRPr="00D22D82">
        <w:t xml:space="preserve"> scans of the image can be carried out, each pass with an improved picture quality over the previous pass</w:t>
      </w:r>
      <w:r w:rsidR="00D22D82">
        <w:t>.</w:t>
      </w:r>
    </w:p>
    <w:p w14:paraId="40AC09AB" w14:textId="77777777" w:rsidR="001A1BF0" w:rsidRDefault="001A1BF0" w:rsidP="001A1BF0">
      <w:r>
        <w:t>Progressive decoding refers to decoding a bitstream with a single decoder instance in successive steps where each step improves the perceived image quality over that of the previous step. Progressive decoding, when enabled in a file, can be used with progressive rendering.</w:t>
      </w:r>
    </w:p>
    <w:p w14:paraId="22FBACFB" w14:textId="66639105" w:rsidR="001A1BF0" w:rsidRDefault="001A1BF0" w:rsidP="001A1BF0">
      <w:r>
        <w:t>Progressive refinement refers to progressive rendering of the image content in a file while downloading the file.</w:t>
      </w:r>
    </w:p>
    <w:p w14:paraId="2C27D414" w14:textId="77777777" w:rsidR="001A1BF0" w:rsidRDefault="001A1BF0" w:rsidP="001A1BF0">
      <w:r>
        <w:t>This annex presents examples of content encoding, file structures and player operations for progressive rendering, progressive decoding and progressive refinement. This annex is organized as follows:</w:t>
      </w:r>
    </w:p>
    <w:p w14:paraId="0EFFD444" w14:textId="12B51907" w:rsidR="001A1BF0" w:rsidRDefault="001A1BF0" w:rsidP="005519F4">
      <w:pPr>
        <w:pStyle w:val="ListParagraph"/>
        <w:numPr>
          <w:ilvl w:val="0"/>
          <w:numId w:val="7"/>
        </w:numPr>
      </w:pPr>
      <w:r>
        <w:t xml:space="preserve">Subclause </w:t>
      </w:r>
      <w:r w:rsidR="0025629E">
        <w:fldChar w:fldCharType="begin"/>
      </w:r>
      <w:r w:rsidR="0025629E">
        <w:instrText xml:space="preserve"> REF _Ref110257684 \r \h </w:instrText>
      </w:r>
      <w:r w:rsidR="0025629E">
        <w:fldChar w:fldCharType="separate"/>
      </w:r>
      <w:r w:rsidR="00774D12">
        <w:t>K.2</w:t>
      </w:r>
      <w:r w:rsidR="0025629E">
        <w:fldChar w:fldCharType="end"/>
      </w:r>
      <w:r>
        <w:t xml:space="preserve"> contains suggestions and remarks for creating files suitable for progressive refinement. These suggestions and remarks apply to any subsequent example for progressive refinement.</w:t>
      </w:r>
    </w:p>
    <w:p w14:paraId="077EF5BF" w14:textId="0F2A8F2C" w:rsidR="001A1BF0" w:rsidRDefault="001A1BF0" w:rsidP="005519F4">
      <w:pPr>
        <w:pStyle w:val="ListParagraph"/>
        <w:numPr>
          <w:ilvl w:val="0"/>
          <w:numId w:val="7"/>
        </w:numPr>
      </w:pPr>
      <w:r>
        <w:t xml:space="preserve">Subclause </w:t>
      </w:r>
      <w:r w:rsidR="0025629E">
        <w:fldChar w:fldCharType="begin"/>
      </w:r>
      <w:r w:rsidR="0025629E">
        <w:instrText xml:space="preserve"> REF _Ref110257693 \r \h </w:instrText>
      </w:r>
      <w:r w:rsidR="0025629E">
        <w:fldChar w:fldCharType="separate"/>
      </w:r>
      <w:r w:rsidR="00774D12">
        <w:t>K.3</w:t>
      </w:r>
      <w:r w:rsidR="0025629E">
        <w:fldChar w:fldCharType="end"/>
      </w:r>
      <w:r>
        <w:t xml:space="preserve"> includes a simple example to use the progressive rendering  entity group </w:t>
      </w:r>
      <w:r w:rsidR="00361FCF">
        <w:t xml:space="preserve">specified in </w:t>
      </w:r>
      <w:r w:rsidR="00361FCF">
        <w:fldChar w:fldCharType="begin"/>
      </w:r>
      <w:r w:rsidR="00361FCF">
        <w:instrText xml:space="preserve"> REF _Ref110263791 \r \h </w:instrText>
      </w:r>
      <w:r w:rsidR="00361FCF">
        <w:fldChar w:fldCharType="separate"/>
      </w:r>
      <w:r w:rsidR="00774D12">
        <w:t>6.8.10</w:t>
      </w:r>
      <w:r w:rsidR="00361FCF">
        <w:fldChar w:fldCharType="end"/>
      </w:r>
      <w:r w:rsidR="00361FCF">
        <w:t xml:space="preserve"> </w:t>
      </w:r>
      <w:r>
        <w:t xml:space="preserve">for a coded image and its thumbnail. </w:t>
      </w:r>
    </w:p>
    <w:p w14:paraId="2CA646FA" w14:textId="3A3806BF" w:rsidR="001A1BF0" w:rsidRDefault="001A1BF0" w:rsidP="005519F4">
      <w:pPr>
        <w:pStyle w:val="ListParagraph"/>
        <w:numPr>
          <w:ilvl w:val="0"/>
          <w:numId w:val="7"/>
        </w:numPr>
      </w:pPr>
      <w:r>
        <w:t xml:space="preserve">Subclause </w:t>
      </w:r>
      <w:r w:rsidR="0025629E">
        <w:fldChar w:fldCharType="begin"/>
      </w:r>
      <w:r w:rsidR="0025629E">
        <w:instrText xml:space="preserve"> REF _Ref110257703 \r \h </w:instrText>
      </w:r>
      <w:r w:rsidR="0025629E">
        <w:fldChar w:fldCharType="separate"/>
      </w:r>
      <w:r w:rsidR="00774D12">
        <w:t>K.4</w:t>
      </w:r>
      <w:r w:rsidR="0025629E">
        <w:fldChar w:fldCharType="end"/>
      </w:r>
      <w:r>
        <w:t xml:space="preserve"> describes </w:t>
      </w:r>
      <w:r w:rsidR="00361FCF">
        <w:t xml:space="preserve">a </w:t>
      </w:r>
      <w:r w:rsidR="00842E18">
        <w:t>region-wise</w:t>
      </w:r>
      <w:r w:rsidR="00361FCF">
        <w:t xml:space="preserve"> </w:t>
      </w:r>
      <w:r>
        <w:t xml:space="preserve">progressive </w:t>
      </w:r>
      <w:r w:rsidR="00412D45">
        <w:t>rendering</w:t>
      </w:r>
      <w:r>
        <w:t xml:space="preserve"> with independently coded image items. It demonstrates the use of the </w:t>
      </w:r>
      <w:proofErr w:type="spellStart"/>
      <w:r w:rsidR="00361FCF" w:rsidRPr="00361FCF">
        <w:rPr>
          <w:rStyle w:val="CodeChar"/>
        </w:rPr>
        <w:t>ProgressiveDerivedImageItemInformationProperty</w:t>
      </w:r>
      <w:proofErr w:type="spellEnd"/>
      <w:r>
        <w:t xml:space="preserve"> </w:t>
      </w:r>
      <w:r w:rsidR="00361FCF">
        <w:t xml:space="preserve">item </w:t>
      </w:r>
      <w:r>
        <w:t>property</w:t>
      </w:r>
      <w:r w:rsidR="00361FCF">
        <w:t xml:space="preserve"> specified in </w:t>
      </w:r>
      <w:r w:rsidR="00361FCF">
        <w:fldChar w:fldCharType="begin"/>
      </w:r>
      <w:r w:rsidR="00361FCF">
        <w:instrText xml:space="preserve"> REF _Ref110263827 \r \h </w:instrText>
      </w:r>
      <w:r w:rsidR="00361FCF">
        <w:fldChar w:fldCharType="separate"/>
      </w:r>
      <w:r w:rsidR="00774D12">
        <w:t>6.5.37</w:t>
      </w:r>
      <w:r w:rsidR="00361FCF">
        <w:fldChar w:fldCharType="end"/>
      </w:r>
      <w:r>
        <w:t>.</w:t>
      </w:r>
    </w:p>
    <w:p w14:paraId="01FDAD35" w14:textId="6C162C02" w:rsidR="001A1BF0" w:rsidRDefault="001A1BF0" w:rsidP="005519F4">
      <w:pPr>
        <w:pStyle w:val="ListParagraph"/>
        <w:numPr>
          <w:ilvl w:val="0"/>
          <w:numId w:val="7"/>
        </w:numPr>
      </w:pPr>
      <w:r>
        <w:t xml:space="preserve">Subclause </w:t>
      </w:r>
      <w:r w:rsidR="0025629E">
        <w:fldChar w:fldCharType="begin"/>
      </w:r>
      <w:r w:rsidR="0025629E">
        <w:instrText xml:space="preserve"> REF _Ref110257710 \r \h </w:instrText>
      </w:r>
      <w:r w:rsidR="0025629E">
        <w:fldChar w:fldCharType="separate"/>
      </w:r>
      <w:r w:rsidR="00774D12">
        <w:t>K.5</w:t>
      </w:r>
      <w:r w:rsidR="0025629E">
        <w:fldChar w:fldCharType="end"/>
      </w:r>
      <w:r>
        <w:t xml:space="preserve"> describes how progressive decoding operation can be achieved with </w:t>
      </w:r>
      <w:r w:rsidR="00445691">
        <w:t>an</w:t>
      </w:r>
      <w:r>
        <w:t xml:space="preserve"> overlay </w:t>
      </w:r>
      <w:r w:rsidR="00445691">
        <w:t xml:space="preserve">derived </w:t>
      </w:r>
      <w:r>
        <w:t xml:space="preserve">image item represented by a single bitstream with temporal inter prediction. It demonstrates the use of the </w:t>
      </w:r>
      <w:proofErr w:type="spellStart"/>
      <w:r w:rsidR="00361FCF" w:rsidRPr="00214CC3">
        <w:rPr>
          <w:rFonts w:ascii="Courier New" w:hAnsi="Courier New" w:cs="Courier New"/>
        </w:rPr>
        <w:t>SingleStreamProperty</w:t>
      </w:r>
      <w:proofErr w:type="spellEnd"/>
      <w:r w:rsidR="00361FCF" w:rsidRPr="006B3C36">
        <w:t xml:space="preserve"> </w:t>
      </w:r>
      <w:r w:rsidR="00361FCF">
        <w:t xml:space="preserve">item </w:t>
      </w:r>
      <w:r>
        <w:t>property</w:t>
      </w:r>
      <w:r w:rsidR="00361FCF">
        <w:t xml:space="preserve"> specified in </w:t>
      </w:r>
      <w:r w:rsidR="00BA498D">
        <w:fldChar w:fldCharType="begin"/>
      </w:r>
      <w:r w:rsidR="00BA498D">
        <w:instrText xml:space="preserve"> REF _Ref110263874 \r \h </w:instrText>
      </w:r>
      <w:r w:rsidR="00BA498D">
        <w:fldChar w:fldCharType="separate"/>
      </w:r>
      <w:r w:rsidR="00774D12">
        <w:t>6.5.38</w:t>
      </w:r>
      <w:r w:rsidR="00BA498D">
        <w:fldChar w:fldCharType="end"/>
      </w:r>
      <w:r>
        <w:t>.</w:t>
      </w:r>
    </w:p>
    <w:p w14:paraId="7BEA6932" w14:textId="74211305" w:rsidR="001A1BF0" w:rsidRDefault="001A1BF0" w:rsidP="005519F4">
      <w:pPr>
        <w:pStyle w:val="ListParagraph"/>
        <w:numPr>
          <w:ilvl w:val="0"/>
          <w:numId w:val="7"/>
        </w:numPr>
      </w:pPr>
      <w:r>
        <w:t xml:space="preserve">Subclause </w:t>
      </w:r>
      <w:r w:rsidR="0025629E">
        <w:fldChar w:fldCharType="begin"/>
      </w:r>
      <w:r w:rsidR="0025629E">
        <w:instrText xml:space="preserve"> REF _Ref110257717 \r \h </w:instrText>
      </w:r>
      <w:r w:rsidR="0025629E">
        <w:fldChar w:fldCharType="separate"/>
      </w:r>
      <w:r w:rsidR="00774D12">
        <w:t>K.6</w:t>
      </w:r>
      <w:r w:rsidR="0025629E">
        <w:fldChar w:fldCharType="end"/>
      </w:r>
      <w:r>
        <w:t xml:space="preserve"> describes the use of multi-layer images with the progressive rendering entity group.</w:t>
      </w:r>
    </w:p>
    <w:p w14:paraId="4B6658EB" w14:textId="3FDE98BD" w:rsidR="004B76DE" w:rsidRDefault="001A1BF0" w:rsidP="005519F4">
      <w:pPr>
        <w:pStyle w:val="ListParagraph"/>
        <w:numPr>
          <w:ilvl w:val="0"/>
          <w:numId w:val="7"/>
        </w:numPr>
      </w:pPr>
      <w:r>
        <w:t xml:space="preserve">Subclause </w:t>
      </w:r>
      <w:r w:rsidR="0025629E">
        <w:fldChar w:fldCharType="begin"/>
      </w:r>
      <w:r w:rsidR="0025629E">
        <w:instrText xml:space="preserve"> REF _Ref110257725 \r \h </w:instrText>
      </w:r>
      <w:r w:rsidR="0025629E">
        <w:fldChar w:fldCharType="separate"/>
      </w:r>
      <w:r w:rsidR="00774D12">
        <w:t>K.7</w:t>
      </w:r>
      <w:r w:rsidR="0025629E">
        <w:fldChar w:fldCharType="end"/>
      </w:r>
      <w:r>
        <w:t xml:space="preserve"> describes a potential player operation for progressive rendering or refinement for HEIF files.</w:t>
      </w:r>
    </w:p>
    <w:p w14:paraId="2284FB1B" w14:textId="32A16426" w:rsidR="001A1BF0" w:rsidRPr="00C95C1F" w:rsidRDefault="001A1BF0" w:rsidP="001A1BF0">
      <w:pPr>
        <w:pStyle w:val="a2"/>
        <w:numPr>
          <w:ilvl w:val="1"/>
          <w:numId w:val="2"/>
        </w:numPr>
      </w:pPr>
      <w:bookmarkStart w:id="595" w:name="_Ref110257684"/>
      <w:bookmarkStart w:id="596" w:name="_Toc142560404"/>
      <w:bookmarkStart w:id="597" w:name="_Toc142560685"/>
      <w:bookmarkStart w:id="598" w:name="_Toc142573609"/>
      <w:r w:rsidRPr="001A1BF0">
        <w:lastRenderedPageBreak/>
        <w:t>Remarks on creating a file suitable for progressive refinement</w:t>
      </w:r>
      <w:bookmarkEnd w:id="595"/>
      <w:bookmarkEnd w:id="596"/>
      <w:bookmarkEnd w:id="597"/>
      <w:bookmarkEnd w:id="598"/>
    </w:p>
    <w:p w14:paraId="33249CC1" w14:textId="0EEDF12B" w:rsidR="001A1BF0" w:rsidRDefault="001A1BF0" w:rsidP="001A1BF0">
      <w:r>
        <w:t xml:space="preserve">When creating a file suitable for progressive refinement, the following ordering of boxes is suggested: The file-level </w:t>
      </w:r>
      <w:proofErr w:type="spellStart"/>
      <w:r w:rsidRPr="00B64E76">
        <w:rPr>
          <w:rStyle w:val="CodeChar"/>
        </w:rPr>
        <w:t>MetaBox</w:t>
      </w:r>
      <w:proofErr w:type="spellEnd"/>
      <w:r>
        <w:t xml:space="preserve"> precedes the </w:t>
      </w:r>
      <w:proofErr w:type="spellStart"/>
      <w:r w:rsidRPr="00B64E76">
        <w:rPr>
          <w:rStyle w:val="CodeChar"/>
        </w:rPr>
        <w:t>MediaDataBox</w:t>
      </w:r>
      <w:proofErr w:type="spellEnd"/>
      <w:r>
        <w:t xml:space="preserve">(es), if any. When image item(s) are contained in the </w:t>
      </w:r>
      <w:proofErr w:type="spellStart"/>
      <w:r w:rsidRPr="00B64E76">
        <w:rPr>
          <w:rStyle w:val="CodeChar"/>
        </w:rPr>
        <w:t>ItemDataBox</w:t>
      </w:r>
      <w:proofErr w:type="spellEnd"/>
      <w:r>
        <w:t xml:space="preserve">, the </w:t>
      </w:r>
      <w:proofErr w:type="spellStart"/>
      <w:r w:rsidRPr="00B64E76">
        <w:rPr>
          <w:rStyle w:val="CodeChar"/>
        </w:rPr>
        <w:t>ItemDataBox</w:t>
      </w:r>
      <w:proofErr w:type="spellEnd"/>
      <w:r>
        <w:t xml:space="preserve"> is arranged to be the last box within the containing </w:t>
      </w:r>
      <w:proofErr w:type="spellStart"/>
      <w:r w:rsidRPr="00B64E76">
        <w:rPr>
          <w:rStyle w:val="CodeChar"/>
        </w:rPr>
        <w:t>MetaBox</w:t>
      </w:r>
      <w:proofErr w:type="spellEnd"/>
      <w:r>
        <w:t xml:space="preserve">. When an image sequence or video track is intended to serve as rendering step following image item(s), the </w:t>
      </w:r>
      <w:proofErr w:type="spellStart"/>
      <w:r w:rsidRPr="00B64E76">
        <w:rPr>
          <w:rStyle w:val="CodeChar"/>
        </w:rPr>
        <w:t>MovieBox</w:t>
      </w:r>
      <w:proofErr w:type="spellEnd"/>
      <w:r>
        <w:t xml:space="preserve"> precedes the </w:t>
      </w:r>
      <w:proofErr w:type="spellStart"/>
      <w:r w:rsidRPr="00B64E76">
        <w:rPr>
          <w:rStyle w:val="CodeChar"/>
        </w:rPr>
        <w:t>MediaDataBox</w:t>
      </w:r>
      <w:proofErr w:type="spellEnd"/>
      <w:r>
        <w:t>(es) containing the samples of the track.</w:t>
      </w:r>
    </w:p>
    <w:p w14:paraId="1E9E5808" w14:textId="42E1331E" w:rsidR="001A1BF0" w:rsidRDefault="001A1BF0" w:rsidP="001A1BF0">
      <w:r>
        <w:t xml:space="preserve">The coded data for entities used for progressive refinement is suggested </w:t>
      </w:r>
      <w:r w:rsidR="00251ADE">
        <w:t xml:space="preserve">to </w:t>
      </w:r>
      <w:r>
        <w:t>have an order within the file that results into progressive rendering when the player decodes and displays the coded data in its appearance order within the file.</w:t>
      </w:r>
    </w:p>
    <w:p w14:paraId="54E448F0" w14:textId="76A2824D" w:rsidR="001A1BF0" w:rsidRDefault="001A1BF0" w:rsidP="001A1BF0">
      <w:r>
        <w:t>The progressive application brand (</w:t>
      </w:r>
      <w:r w:rsidRPr="00B64E76">
        <w:rPr>
          <w:rStyle w:val="CodeChar"/>
        </w:rPr>
        <w:t>'</w:t>
      </w:r>
      <w:proofErr w:type="spellStart"/>
      <w:r w:rsidRPr="00B64E76">
        <w:rPr>
          <w:rStyle w:val="CodeChar"/>
        </w:rPr>
        <w:t>MiPr</w:t>
      </w:r>
      <w:proofErr w:type="spellEnd"/>
      <w:r w:rsidRPr="00B64E76">
        <w:rPr>
          <w:rStyle w:val="CodeChar"/>
        </w:rPr>
        <w:t>'</w:t>
      </w:r>
      <w:r>
        <w:t>) of ISO/IEC</w:t>
      </w:r>
      <w:r w:rsidR="00B64E76">
        <w:t> </w:t>
      </w:r>
      <w:r>
        <w:t>23000</w:t>
      </w:r>
      <w:r w:rsidR="00B64E76">
        <w:noBreakHyphen/>
      </w:r>
      <w:r>
        <w:t xml:space="preserve">22 specifies a set of constraints for HEIF files suitable for progressive refinement. The HEIF files described in the examples of this annex for progressive refinement can additionally follow the constraints of the </w:t>
      </w:r>
      <w:r w:rsidRPr="00B64E76">
        <w:rPr>
          <w:rStyle w:val="CodeChar"/>
        </w:rPr>
        <w:t>'</w:t>
      </w:r>
      <w:proofErr w:type="spellStart"/>
      <w:r w:rsidRPr="00B64E76">
        <w:rPr>
          <w:rStyle w:val="CodeChar"/>
        </w:rPr>
        <w:t>MiPr</w:t>
      </w:r>
      <w:proofErr w:type="spellEnd"/>
      <w:r w:rsidRPr="00B64E76">
        <w:rPr>
          <w:rStyle w:val="CodeChar"/>
        </w:rPr>
        <w:t>'</w:t>
      </w:r>
      <w:r>
        <w:t xml:space="preserve"> brand, in which case the </w:t>
      </w:r>
      <w:r w:rsidRPr="00B64E76">
        <w:rPr>
          <w:rStyle w:val="CodeChar"/>
        </w:rPr>
        <w:t>'</w:t>
      </w:r>
      <w:proofErr w:type="spellStart"/>
      <w:r w:rsidRPr="00B64E76">
        <w:rPr>
          <w:rStyle w:val="CodeChar"/>
        </w:rPr>
        <w:t>MiPr</w:t>
      </w:r>
      <w:proofErr w:type="spellEnd"/>
      <w:r w:rsidRPr="00B64E76">
        <w:rPr>
          <w:rStyle w:val="CodeChar"/>
        </w:rPr>
        <w:t>'</w:t>
      </w:r>
      <w:r>
        <w:t xml:space="preserve"> can be included in the </w:t>
      </w:r>
      <w:proofErr w:type="spellStart"/>
      <w:r w:rsidRPr="00B64E76">
        <w:rPr>
          <w:rStyle w:val="CodeChar"/>
        </w:rPr>
        <w:t>FileTypeBox</w:t>
      </w:r>
      <w:proofErr w:type="spellEnd"/>
      <w:r>
        <w:t>.</w:t>
      </w:r>
    </w:p>
    <w:p w14:paraId="1F5C3645" w14:textId="549F3C74" w:rsidR="001A1BF0" w:rsidRPr="00C95C1F" w:rsidRDefault="001A1BF0" w:rsidP="001A1BF0">
      <w:pPr>
        <w:pStyle w:val="a2"/>
        <w:numPr>
          <w:ilvl w:val="1"/>
          <w:numId w:val="2"/>
        </w:numPr>
      </w:pPr>
      <w:bookmarkStart w:id="599" w:name="_Ref110257693"/>
      <w:bookmarkStart w:id="600" w:name="_Toc142560405"/>
      <w:bookmarkStart w:id="601" w:name="_Toc142560686"/>
      <w:bookmarkStart w:id="602" w:name="_Toc142573610"/>
      <w:r w:rsidRPr="00445691">
        <w:t xml:space="preserve">Progressive </w:t>
      </w:r>
      <w:r w:rsidR="00445691" w:rsidRPr="00445691">
        <w:t xml:space="preserve">rendering and </w:t>
      </w:r>
      <w:r w:rsidRPr="00445691">
        <w:t>refinement with independently coded image</w:t>
      </w:r>
      <w:r w:rsidRPr="001A1BF0">
        <w:t xml:space="preserve"> items</w:t>
      </w:r>
      <w:bookmarkEnd w:id="599"/>
      <w:bookmarkEnd w:id="600"/>
      <w:bookmarkEnd w:id="601"/>
      <w:bookmarkEnd w:id="602"/>
    </w:p>
    <w:p w14:paraId="4ADC1EB6" w14:textId="77777777" w:rsidR="001A1BF0" w:rsidRDefault="001A1BF0" w:rsidP="001A1BF0">
      <w:r>
        <w:t>The progressive rendering entity group signals a set of image items that can be used for progressive rendering and are ordered in the file in a manner suitable for progressive refinement.</w:t>
      </w:r>
    </w:p>
    <w:p w14:paraId="1F43AF36" w14:textId="18BCF527" w:rsidR="001A1BF0" w:rsidRDefault="001A1BF0" w:rsidP="001A1BF0">
      <w:r>
        <w:t>In a simple example, a file contains a primary item that is a coded image item and its thumbnail image item. The coded image data for the thumbnail image item precedes the coded image data for the primary item. The file contains a progressive rendering entity group that lists the thumbnail image item and the primary item.</w:t>
      </w:r>
    </w:p>
    <w:p w14:paraId="4E8B40B4" w14:textId="6953D004" w:rsidR="001A1BF0" w:rsidRPr="00A7175E" w:rsidRDefault="007416FB" w:rsidP="001A1BF0">
      <w:pPr>
        <w:pStyle w:val="a2"/>
        <w:numPr>
          <w:ilvl w:val="1"/>
          <w:numId w:val="2"/>
        </w:numPr>
      </w:pPr>
      <w:bookmarkStart w:id="603" w:name="_Ref110257703"/>
      <w:bookmarkStart w:id="604" w:name="_Toc142560406"/>
      <w:bookmarkStart w:id="605" w:name="_Toc142560687"/>
      <w:bookmarkStart w:id="606" w:name="_Toc142573611"/>
      <w:r w:rsidRPr="00445691">
        <w:t>Region-</w:t>
      </w:r>
      <w:r w:rsidR="00682FF7" w:rsidRPr="00445691">
        <w:t>wise</w:t>
      </w:r>
      <w:r w:rsidRPr="00445691">
        <w:t xml:space="preserve"> p</w:t>
      </w:r>
      <w:r w:rsidR="001A1BF0" w:rsidRPr="00445691">
        <w:t xml:space="preserve">rogressive </w:t>
      </w:r>
      <w:r w:rsidR="00445691" w:rsidRPr="00445691">
        <w:t xml:space="preserve">rendering and </w:t>
      </w:r>
      <w:r w:rsidRPr="00445691">
        <w:t>refinement</w:t>
      </w:r>
      <w:r w:rsidR="001A1BF0" w:rsidRPr="00CE6C53">
        <w:t xml:space="preserve"> with independently coded image items</w:t>
      </w:r>
      <w:bookmarkEnd w:id="603"/>
      <w:bookmarkEnd w:id="604"/>
      <w:bookmarkEnd w:id="605"/>
      <w:bookmarkEnd w:id="606"/>
    </w:p>
    <w:p w14:paraId="06F2E3AF" w14:textId="07400CDB" w:rsidR="001A1BF0" w:rsidRDefault="001A1BF0" w:rsidP="001A1BF0">
      <w:r>
        <w:t xml:space="preserve">The </w:t>
      </w:r>
      <w:proofErr w:type="spellStart"/>
      <w:r w:rsidR="007416FB" w:rsidRPr="00361FCF">
        <w:rPr>
          <w:rStyle w:val="CodeChar"/>
        </w:rPr>
        <w:t>ProgressiveDerivedImageItemInformationProperty</w:t>
      </w:r>
      <w:proofErr w:type="spellEnd"/>
      <w:r>
        <w:t xml:space="preserve"> describes progressive rendering steps associated with a derived image item. Each progressive rendering step specifies a count of input image items to be used as a rendering step of the derived image item and is described as a difference from the previous step. </w:t>
      </w:r>
    </w:p>
    <w:p w14:paraId="2F1563E7" w14:textId="77777777" w:rsidR="001A1BF0" w:rsidRDefault="001A1BF0" w:rsidP="001A1BF0">
      <w:r>
        <w:t>A single source image is encoded into multiple bitstreams as follows:</w:t>
      </w:r>
    </w:p>
    <w:p w14:paraId="62A658A7" w14:textId="243D8EBA" w:rsidR="001A1BF0" w:rsidRDefault="001A1BF0" w:rsidP="005519F4">
      <w:pPr>
        <w:pStyle w:val="ListParagraph"/>
        <w:numPr>
          <w:ilvl w:val="0"/>
          <w:numId w:val="7"/>
        </w:numPr>
      </w:pPr>
      <w:r>
        <w:t>One or more base quality image bitstreams, each improving the picture quality over the previous one, are encoded using any of the following ways:</w:t>
      </w:r>
    </w:p>
    <w:p w14:paraId="22A3E04D" w14:textId="5BB66A41" w:rsidR="001A1BF0" w:rsidRDefault="001A1BF0" w:rsidP="005519F4">
      <w:pPr>
        <w:pStyle w:val="ListParagraph"/>
        <w:numPr>
          <w:ilvl w:val="1"/>
          <w:numId w:val="7"/>
        </w:numPr>
      </w:pPr>
      <w:r>
        <w:t>The source image is encoded with a base image quality. In many codecs, the image quality can be adjusted with a configurable quantization parameter.</w:t>
      </w:r>
    </w:p>
    <w:p w14:paraId="03E0B774" w14:textId="15FDF1DA" w:rsidR="001A1BF0" w:rsidRDefault="001A1BF0" w:rsidP="005519F4">
      <w:pPr>
        <w:pStyle w:val="ListParagraph"/>
        <w:numPr>
          <w:ilvl w:val="1"/>
          <w:numId w:val="7"/>
        </w:numPr>
      </w:pPr>
      <w:r>
        <w:t xml:space="preserve">The source image is low-pass filtered prior to encoding. </w:t>
      </w:r>
    </w:p>
    <w:p w14:paraId="5EEA8992" w14:textId="46D08EB2" w:rsidR="001A1BF0" w:rsidRDefault="001A1BF0" w:rsidP="005519F4">
      <w:pPr>
        <w:pStyle w:val="ListParagraph"/>
        <w:numPr>
          <w:ilvl w:val="1"/>
          <w:numId w:val="7"/>
        </w:numPr>
      </w:pPr>
      <w:r>
        <w:t xml:space="preserve">The source image is </w:t>
      </w:r>
      <w:proofErr w:type="spellStart"/>
      <w:r>
        <w:t>downsampled</w:t>
      </w:r>
      <w:proofErr w:type="spellEnd"/>
      <w:r>
        <w:t xml:space="preserve"> prior to encoding to obtain a smaller resolution version of the source image. </w:t>
      </w:r>
    </w:p>
    <w:p w14:paraId="66AC9B3A" w14:textId="5DACF33D" w:rsidR="001A1BF0" w:rsidRDefault="001A1BF0" w:rsidP="005519F4">
      <w:pPr>
        <w:pStyle w:val="ListParagraph"/>
        <w:numPr>
          <w:ilvl w:val="0"/>
          <w:numId w:val="7"/>
        </w:numPr>
      </w:pPr>
      <w:r>
        <w:t>The source image is split into regions, for example along a regular grid or based on detecting regions of interest in the source image. Each region is encoded as an independent bitstream.</w:t>
      </w:r>
    </w:p>
    <w:p w14:paraId="06CBDD36" w14:textId="77777777" w:rsidR="001A1BF0" w:rsidRDefault="001A1BF0" w:rsidP="001A1BF0">
      <w:r>
        <w:lastRenderedPageBreak/>
        <w:t>Given all the bitstreams as input, a HEIF file is created as follows:</w:t>
      </w:r>
    </w:p>
    <w:p w14:paraId="55F20BA0" w14:textId="71259838" w:rsidR="001A1BF0" w:rsidRDefault="001A1BF0" w:rsidP="005519F4">
      <w:pPr>
        <w:pStyle w:val="ListParagraph"/>
        <w:numPr>
          <w:ilvl w:val="0"/>
          <w:numId w:val="7"/>
        </w:numPr>
      </w:pPr>
      <w:r>
        <w:t>An image item is formed from each bitstream.</w:t>
      </w:r>
    </w:p>
    <w:p w14:paraId="41B4DD01" w14:textId="3F39DEF0" w:rsidR="001A1BF0" w:rsidRDefault="001A1BF0" w:rsidP="005519F4">
      <w:pPr>
        <w:pStyle w:val="ListParagraph"/>
        <w:numPr>
          <w:ilvl w:val="0"/>
          <w:numId w:val="7"/>
        </w:numPr>
      </w:pPr>
      <w:r>
        <w:t xml:space="preserve">Either of the following approaches can be used to indicate </w:t>
      </w:r>
      <w:r w:rsidR="00C85A4F">
        <w:t>region</w:t>
      </w:r>
      <w:r w:rsidR="00EE5539">
        <w:t>-wise</w:t>
      </w:r>
      <w:r w:rsidR="00C85A4F">
        <w:t xml:space="preserve"> </w:t>
      </w:r>
      <w:r>
        <w:t xml:space="preserve">progressive </w:t>
      </w:r>
      <w:r w:rsidR="00C85A4F">
        <w:t>rendering</w:t>
      </w:r>
      <w:r>
        <w:t>:</w:t>
      </w:r>
    </w:p>
    <w:p w14:paraId="528F4E12" w14:textId="7EB6665A" w:rsidR="001A1BF0" w:rsidRDefault="001A1BF0" w:rsidP="005519F4">
      <w:pPr>
        <w:pStyle w:val="ListParagraph"/>
        <w:numPr>
          <w:ilvl w:val="1"/>
          <w:numId w:val="7"/>
        </w:numPr>
      </w:pPr>
      <w:r>
        <w:t xml:space="preserve">A grid derived image item can be used with the </w:t>
      </w:r>
      <w:bookmarkStart w:id="607" w:name="_Hlk110328355"/>
      <w:proofErr w:type="spellStart"/>
      <w:r w:rsidR="00EE5539" w:rsidRPr="00EE5539">
        <w:rPr>
          <w:rStyle w:val="CodeChar"/>
        </w:rPr>
        <w:t>ProgressiveDerivedImageItemInformationProperty</w:t>
      </w:r>
      <w:proofErr w:type="spellEnd"/>
      <w:r w:rsidR="00EE5539">
        <w:t xml:space="preserve"> item property</w:t>
      </w:r>
      <w:bookmarkEnd w:id="607"/>
      <w:r>
        <w:t xml:space="preserve"> to indicate </w:t>
      </w:r>
      <w:r w:rsidR="00EE5539">
        <w:t xml:space="preserve">the </w:t>
      </w:r>
      <w:r w:rsidR="000D795E">
        <w:t xml:space="preserve">number of input images to be used in each </w:t>
      </w:r>
      <w:r>
        <w:t xml:space="preserve">progressive </w:t>
      </w:r>
      <w:r w:rsidR="00EE5539">
        <w:t xml:space="preserve">rendering steps of the </w:t>
      </w:r>
      <w:r w:rsidR="000D795E">
        <w:t xml:space="preserve">image </w:t>
      </w:r>
      <w:r w:rsidR="00EE5539">
        <w:t>grid</w:t>
      </w:r>
      <w:r>
        <w:t xml:space="preserve">. A progressive rendering entity group is created with inputs being the base quality image items in ascending picture quality order, followed by the grid derived image item. The processing of the progressive rendering entity group in a player causes successive displaying of the base quality images at ascending picture quality on the displaying window, followed by the region-wise </w:t>
      </w:r>
      <w:r w:rsidR="00EE5539">
        <w:t>progressive rendering of the grid derived image item</w:t>
      </w:r>
      <w:r>
        <w:t>.</w:t>
      </w:r>
    </w:p>
    <w:p w14:paraId="5EB2F928" w14:textId="237822C5" w:rsidR="001A1BF0" w:rsidRDefault="001A1BF0" w:rsidP="005519F4">
      <w:pPr>
        <w:pStyle w:val="ListParagraph"/>
        <w:numPr>
          <w:ilvl w:val="1"/>
          <w:numId w:val="7"/>
        </w:numPr>
      </w:pPr>
      <w:r>
        <w:t xml:space="preserve">An overlay derived image item can be used with the </w:t>
      </w:r>
      <w:proofErr w:type="spellStart"/>
      <w:r w:rsidR="00EE5539" w:rsidRPr="00EE5539">
        <w:rPr>
          <w:rStyle w:val="CodeChar"/>
        </w:rPr>
        <w:t>ProgressiveDerivedImageItemInformationProperty</w:t>
      </w:r>
      <w:proofErr w:type="spellEnd"/>
      <w:r>
        <w:t xml:space="preserve"> </w:t>
      </w:r>
      <w:r w:rsidR="00EE5539">
        <w:t xml:space="preserve">item </w:t>
      </w:r>
      <w:r>
        <w:t xml:space="preserve">property. One or more first input images of the overlay derived image provide the base quality images in ascending picture quality order, while the subsequent input images provide region-wise </w:t>
      </w:r>
      <w:r w:rsidR="00EE5539">
        <w:t>progressive rendering steps</w:t>
      </w:r>
      <w:r>
        <w:t>.</w:t>
      </w:r>
      <w:r w:rsidR="000D795E">
        <w:t xml:space="preserve"> In a variation, the </w:t>
      </w:r>
      <w:r w:rsidR="000D795E" w:rsidRPr="000D795E">
        <w:t>overlay derived image item</w:t>
      </w:r>
      <w:r w:rsidR="000D795E">
        <w:t xml:space="preserve"> can be also included in a </w:t>
      </w:r>
      <w:r w:rsidR="000D795E" w:rsidRPr="000D795E">
        <w:t>progressive rendering entity group</w:t>
      </w:r>
      <w:r w:rsidR="004F13F5">
        <w:t>.</w:t>
      </w:r>
    </w:p>
    <w:p w14:paraId="130D4D99" w14:textId="67611849" w:rsidR="001A1BF0" w:rsidRDefault="001A1BF0" w:rsidP="001A1BF0">
      <w:r>
        <w:t xml:space="preserve">An example of </w:t>
      </w:r>
      <w:r w:rsidR="004F13F5">
        <w:t xml:space="preserve">region-wise </w:t>
      </w:r>
      <w:r>
        <w:t xml:space="preserve">progressive </w:t>
      </w:r>
      <w:r w:rsidR="004F13F5">
        <w:t>rendering</w:t>
      </w:r>
      <w:r>
        <w:t xml:space="preserve"> is illustrated in </w:t>
      </w:r>
      <w:r w:rsidR="00B80BFB">
        <w:fldChar w:fldCharType="begin"/>
      </w:r>
      <w:r w:rsidR="00B80BFB">
        <w:instrText xml:space="preserve"> REF _Ref82778934 \h </w:instrText>
      </w:r>
      <w:r w:rsidR="00B80BFB">
        <w:fldChar w:fldCharType="separate"/>
      </w:r>
      <w:r w:rsidR="00774D12" w:rsidRPr="00827404">
        <w:t xml:space="preserve">Figure </w:t>
      </w:r>
      <w:r w:rsidR="00774D12">
        <w:t>K.</w:t>
      </w:r>
      <w:r w:rsidR="00774D12">
        <w:rPr>
          <w:noProof/>
        </w:rPr>
        <w:t>1</w:t>
      </w:r>
      <w:r w:rsidR="00B80BFB">
        <w:fldChar w:fldCharType="end"/>
      </w:r>
      <w:r>
        <w:t xml:space="preserve">. In this example, a base quality image is progressively </w:t>
      </w:r>
      <w:r w:rsidR="004F13F5">
        <w:t>refined</w:t>
      </w:r>
      <w:r>
        <w:t xml:space="preserve"> starting from the top-left and ending at the bottom-right. This HEIF file contains the following elements:</w:t>
      </w:r>
    </w:p>
    <w:p w14:paraId="0066A6CD" w14:textId="7A4E34CD" w:rsidR="001A1BF0" w:rsidRDefault="001A1BF0" w:rsidP="005519F4">
      <w:pPr>
        <w:pStyle w:val="ListParagraph"/>
        <w:numPr>
          <w:ilvl w:val="0"/>
          <w:numId w:val="7"/>
        </w:numPr>
      </w:pPr>
      <w:r>
        <w:t xml:space="preserve">A base quality image item, indicated with an entire picture area covered by white rectangles in </w:t>
      </w:r>
      <w:r w:rsidR="00B80BFB">
        <w:fldChar w:fldCharType="begin"/>
      </w:r>
      <w:r w:rsidR="00B80BFB">
        <w:instrText xml:space="preserve"> REF _Ref82778934 \h </w:instrText>
      </w:r>
      <w:r w:rsidR="00B80BFB">
        <w:fldChar w:fldCharType="separate"/>
      </w:r>
      <w:r w:rsidR="00774D12" w:rsidRPr="00827404">
        <w:t xml:space="preserve">Figure </w:t>
      </w:r>
      <w:r w:rsidR="00774D12">
        <w:t>K.</w:t>
      </w:r>
      <w:r w:rsidR="00774D12">
        <w:rPr>
          <w:noProof/>
        </w:rPr>
        <w:t>1</w:t>
      </w:r>
      <w:r w:rsidR="00B80BFB">
        <w:fldChar w:fldCharType="end"/>
      </w:r>
      <w:r>
        <w:t>.</w:t>
      </w:r>
    </w:p>
    <w:p w14:paraId="7D19AD22" w14:textId="76FE8516" w:rsidR="001A1BF0" w:rsidRDefault="001A1BF0" w:rsidP="005519F4">
      <w:pPr>
        <w:pStyle w:val="ListParagraph"/>
        <w:numPr>
          <w:ilvl w:val="0"/>
          <w:numId w:val="7"/>
        </w:numPr>
      </w:pPr>
      <w:r>
        <w:t xml:space="preserve">12 coded image items at improved picture quality, each indicated with a green rectangle in </w:t>
      </w:r>
      <w:r w:rsidR="00B80BFB">
        <w:fldChar w:fldCharType="begin"/>
      </w:r>
      <w:r w:rsidR="00B80BFB">
        <w:instrText xml:space="preserve"> REF _Ref82778934 \h </w:instrText>
      </w:r>
      <w:r w:rsidR="00B80BFB">
        <w:fldChar w:fldCharType="separate"/>
      </w:r>
      <w:r w:rsidR="00774D12" w:rsidRPr="00827404">
        <w:t xml:space="preserve">Figure </w:t>
      </w:r>
      <w:r w:rsidR="00774D12">
        <w:t>K.</w:t>
      </w:r>
      <w:r w:rsidR="00774D12">
        <w:rPr>
          <w:noProof/>
        </w:rPr>
        <w:t>1</w:t>
      </w:r>
      <w:r w:rsidR="00B80BFB">
        <w:fldChar w:fldCharType="end"/>
      </w:r>
      <w:r>
        <w:t>. Each of these coded image items represents a different region in a 4×3 grid.</w:t>
      </w:r>
    </w:p>
    <w:p w14:paraId="5D13E710" w14:textId="330C5435" w:rsidR="001A1BF0" w:rsidRDefault="001A1BF0" w:rsidP="005519F4">
      <w:pPr>
        <w:pStyle w:val="ListParagraph"/>
        <w:numPr>
          <w:ilvl w:val="0"/>
          <w:numId w:val="7"/>
        </w:numPr>
      </w:pPr>
      <w:r>
        <w:t xml:space="preserve">An overlay </w:t>
      </w:r>
      <w:r w:rsidR="004F13F5">
        <w:t xml:space="preserve">derived </w:t>
      </w:r>
      <w:r>
        <w:t>image item that uses the base quality image item and the 12 image items at improved picture quality in a diagonal scan order from the top-left corner of the grid towards the bottom-right corner.</w:t>
      </w:r>
    </w:p>
    <w:p w14:paraId="2415957D" w14:textId="749C8B20" w:rsidR="001A1BF0" w:rsidRDefault="001A1BF0" w:rsidP="005519F4">
      <w:pPr>
        <w:pStyle w:val="ListParagraph"/>
        <w:numPr>
          <w:ilvl w:val="0"/>
          <w:numId w:val="7"/>
        </w:numPr>
      </w:pPr>
      <w:r>
        <w:t xml:space="preserve">The overlay image item is associated with a </w:t>
      </w:r>
      <w:proofErr w:type="spellStart"/>
      <w:r w:rsidR="004F13F5" w:rsidRPr="00EE5539">
        <w:rPr>
          <w:rStyle w:val="CodeChar"/>
        </w:rPr>
        <w:t>ProgressiveDerivedImageItemInformationProperty</w:t>
      </w:r>
      <w:proofErr w:type="spellEnd"/>
      <w:r w:rsidR="004F13F5">
        <w:t xml:space="preserve"> item property</w:t>
      </w:r>
      <w:r>
        <w:t>.</w:t>
      </w:r>
    </w:p>
    <w:p w14:paraId="51ABDBE2" w14:textId="05B80208" w:rsidR="001A1BF0" w:rsidRDefault="00894AE2" w:rsidP="00A86E6A">
      <w:pPr>
        <w:jc w:val="center"/>
      </w:pPr>
      <w:r>
        <w:rPr>
          <w:noProof/>
        </w:rPr>
        <w:drawing>
          <wp:inline distT="0" distB="0" distL="0" distR="0" wp14:anchorId="3E87F114" wp14:editId="4C9C528F">
            <wp:extent cx="5937885" cy="95694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37885" cy="956945"/>
                    </a:xfrm>
                    <a:prstGeom prst="rect">
                      <a:avLst/>
                    </a:prstGeom>
                    <a:noFill/>
                  </pic:spPr>
                </pic:pic>
              </a:graphicData>
            </a:graphic>
          </wp:inline>
        </w:drawing>
      </w:r>
    </w:p>
    <w:p w14:paraId="74F484B9" w14:textId="13C0D4EC" w:rsidR="004572B2" w:rsidRDefault="004572B2" w:rsidP="004572B2">
      <w:pPr>
        <w:pStyle w:val="Caption"/>
      </w:pPr>
      <w:bookmarkStart w:id="608" w:name="_Ref82778934"/>
      <w:r w:rsidRPr="00827404">
        <w:t xml:space="preserve">Figure </w:t>
      </w:r>
      <w:r w:rsidR="00B80BFB">
        <w:t>K.</w:t>
      </w:r>
      <w:r w:rsidRPr="00827404">
        <w:fldChar w:fldCharType="begin"/>
      </w:r>
      <w:r w:rsidRPr="00827404">
        <w:instrText xml:space="preserve"> SEQ Figure \* ARABIC </w:instrText>
      </w:r>
      <w:r w:rsidRPr="00827404">
        <w:fldChar w:fldCharType="separate"/>
      </w:r>
      <w:r w:rsidR="00774D12">
        <w:rPr>
          <w:noProof/>
        </w:rPr>
        <w:t>1</w:t>
      </w:r>
      <w:r w:rsidRPr="00827404">
        <w:fldChar w:fldCharType="end"/>
      </w:r>
      <w:bookmarkEnd w:id="608"/>
      <w:r w:rsidRPr="00827404">
        <w:t xml:space="preserve"> — </w:t>
      </w:r>
      <w:r w:rsidRPr="004572B2">
        <w:t xml:space="preserve">Three selected rendering steps of an exemplary </w:t>
      </w:r>
      <w:r w:rsidR="004F13F5">
        <w:t xml:space="preserve">region-wise </w:t>
      </w:r>
      <w:r w:rsidRPr="004572B2">
        <w:t xml:space="preserve">progressive </w:t>
      </w:r>
      <w:r w:rsidR="004F13F5">
        <w:t>rendering</w:t>
      </w:r>
      <w:r w:rsidRPr="004572B2">
        <w:t xml:space="preserve"> arrangement</w:t>
      </w:r>
    </w:p>
    <w:p w14:paraId="54EC0EC9" w14:textId="015939CC" w:rsidR="001A1BF0" w:rsidRPr="00C95C1F" w:rsidRDefault="00842B24" w:rsidP="001A1BF0">
      <w:pPr>
        <w:pStyle w:val="a2"/>
        <w:numPr>
          <w:ilvl w:val="1"/>
          <w:numId w:val="2"/>
        </w:numPr>
      </w:pPr>
      <w:bookmarkStart w:id="609" w:name="_Ref110257710"/>
      <w:bookmarkStart w:id="610" w:name="_Toc142560407"/>
      <w:bookmarkStart w:id="611" w:name="_Toc142560688"/>
      <w:bookmarkStart w:id="612" w:name="_Toc142573612"/>
      <w:r>
        <w:lastRenderedPageBreak/>
        <w:t>Overlay derived</w:t>
      </w:r>
      <w:r w:rsidR="001A1BF0" w:rsidRPr="001A1BF0">
        <w:t xml:space="preserve"> image item represented by a single bitstream with temporal inter prediction</w:t>
      </w:r>
      <w:bookmarkEnd w:id="609"/>
      <w:bookmarkEnd w:id="610"/>
      <w:bookmarkEnd w:id="611"/>
      <w:bookmarkEnd w:id="612"/>
    </w:p>
    <w:p w14:paraId="10ADFA37" w14:textId="77777777" w:rsidR="001A1BF0" w:rsidRDefault="001A1BF0" w:rsidP="001A1BF0">
      <w:r>
        <w:t>This subclause describes how progressive decoding and rendering are achieved by encoding a single source image as multiple pictures in a single video bitstream.</w:t>
      </w:r>
    </w:p>
    <w:p w14:paraId="7D64C64D" w14:textId="77777777" w:rsidR="001A1BF0" w:rsidRDefault="001A1BF0" w:rsidP="001A1BF0">
      <w:r>
        <w:t>A single source image can be encoded as a video bitstream that provides progressive decoding capability in any of the following ways:</w:t>
      </w:r>
    </w:p>
    <w:p w14:paraId="1E186C44" w14:textId="6C583128" w:rsidR="001A1BF0" w:rsidRDefault="00374AE5" w:rsidP="005519F4">
      <w:pPr>
        <w:pStyle w:val="ListParagraph"/>
        <w:numPr>
          <w:ilvl w:val="0"/>
          <w:numId w:val="7"/>
        </w:numPr>
      </w:pPr>
      <w:bookmarkStart w:id="613" w:name="_Hlk110845717"/>
      <w:r>
        <w:t>Quality</w:t>
      </w:r>
      <w:r w:rsidR="00B332FB">
        <w:t>-wise</w:t>
      </w:r>
      <w:r>
        <w:t xml:space="preserve"> p</w:t>
      </w:r>
      <w:r w:rsidR="001A1BF0">
        <w:t xml:space="preserve">rogressive </w:t>
      </w:r>
      <w:bookmarkEnd w:id="613"/>
      <w:r>
        <w:t>rendering</w:t>
      </w:r>
      <w:r w:rsidR="001A1BF0">
        <w:t xml:space="preserve"> can be achieved in either of the following ways:</w:t>
      </w:r>
    </w:p>
    <w:p w14:paraId="29FE1C95" w14:textId="6F4CC7C9" w:rsidR="001A1BF0" w:rsidRDefault="001A1BF0" w:rsidP="005519F4">
      <w:pPr>
        <w:pStyle w:val="ListParagraph"/>
        <w:numPr>
          <w:ilvl w:val="1"/>
          <w:numId w:val="7"/>
        </w:numPr>
      </w:pPr>
      <w:r>
        <w:t>The source image is encoded with a base image quality as the first picture in the bitstream, and the same source image is encoded in one or more enhanced image qualities in respective inter-coded pictures into the same bitstream. In many codecs, the image quality can be adjusted with a configurable quantization parameter.</w:t>
      </w:r>
    </w:p>
    <w:p w14:paraId="149B5C98" w14:textId="67E0E8AB" w:rsidR="001A1BF0" w:rsidRDefault="001A1BF0" w:rsidP="005519F4">
      <w:pPr>
        <w:pStyle w:val="ListParagraph"/>
        <w:numPr>
          <w:ilvl w:val="1"/>
          <w:numId w:val="7"/>
        </w:numPr>
      </w:pPr>
      <w:r>
        <w:t>The source image is low-pass filtered prior to encoding to obtain one or more smoother versions of the source image. The smoothest low-pass filtered image is encoded as the first picture in the bitstream. Moreover, the other low-pass filtered versions of the source image, if any, are encoded as inter-coded pictures in ascending order of fidelity into the same bitstream. Finally, the source image itself is encoded as an inter-coded picture into the same bitstream.</w:t>
      </w:r>
    </w:p>
    <w:p w14:paraId="273BEC3E" w14:textId="709B0448" w:rsidR="001A1BF0" w:rsidRDefault="00374AE5" w:rsidP="005519F4">
      <w:pPr>
        <w:pStyle w:val="ListParagraph"/>
        <w:numPr>
          <w:ilvl w:val="0"/>
          <w:numId w:val="7"/>
        </w:numPr>
      </w:pPr>
      <w:bookmarkStart w:id="614" w:name="_Hlk110845742"/>
      <w:r>
        <w:t>Resolution</w:t>
      </w:r>
      <w:r w:rsidR="00B332FB">
        <w:t>-wise</w:t>
      </w:r>
      <w:r>
        <w:t xml:space="preserve"> p</w:t>
      </w:r>
      <w:r w:rsidR="001A1BF0">
        <w:t xml:space="preserve">rogressive </w:t>
      </w:r>
      <w:bookmarkEnd w:id="614"/>
      <w:r>
        <w:t>rendering</w:t>
      </w:r>
      <w:r w:rsidR="001A1BF0">
        <w:t>:</w:t>
      </w:r>
    </w:p>
    <w:p w14:paraId="40E2C2C4" w14:textId="77777777" w:rsidR="001A1BF0" w:rsidRDefault="001A1BF0" w:rsidP="00752497">
      <w:pPr>
        <w:ind w:left="720"/>
      </w:pPr>
      <w:r>
        <w:t xml:space="preserve">Some video codecs, such as VVC, provide the reference picture resampling (RPR) capability where a reference picture for inter prediction can have a different spatial resolution than a picture being predicted and consequently the reference picture is resampled for the inter prediction process. The RPR feature can be used for progressive decoding as described in the next paragraph. </w:t>
      </w:r>
    </w:p>
    <w:p w14:paraId="5656B48A" w14:textId="77777777" w:rsidR="001A1BF0" w:rsidRDefault="001A1BF0" w:rsidP="00752497">
      <w:pPr>
        <w:ind w:left="720"/>
      </w:pPr>
      <w:r>
        <w:t xml:space="preserve">The source image is </w:t>
      </w:r>
      <w:proofErr w:type="spellStart"/>
      <w:r>
        <w:t>downsampled</w:t>
      </w:r>
      <w:proofErr w:type="spellEnd"/>
      <w:r>
        <w:t xml:space="preserve"> prior to encoding to obtain one or more smaller resolution versions of the source image. The lowest resolution image is encoded as the first picture in the bitstream, and other versions of the source image, each providing a higher resolution, are encoded as inter-coded pictures into the same bitstream.</w:t>
      </w:r>
    </w:p>
    <w:p w14:paraId="5758FC15" w14:textId="4A99785D" w:rsidR="001A1BF0" w:rsidRDefault="00036AAD" w:rsidP="005519F4">
      <w:pPr>
        <w:pStyle w:val="ListParagraph"/>
        <w:numPr>
          <w:ilvl w:val="0"/>
          <w:numId w:val="7"/>
        </w:numPr>
      </w:pPr>
      <w:bookmarkStart w:id="615" w:name="_Hlk110845758"/>
      <w:r>
        <w:t>R</w:t>
      </w:r>
      <w:r w:rsidR="001A1BF0">
        <w:t xml:space="preserve">egion-wise </w:t>
      </w:r>
      <w:r>
        <w:t>progressive rendering</w:t>
      </w:r>
      <w:bookmarkEnd w:id="615"/>
      <w:r w:rsidR="001A1BF0">
        <w:t>:</w:t>
      </w:r>
    </w:p>
    <w:p w14:paraId="0BCB8554" w14:textId="77777777" w:rsidR="001A1BF0" w:rsidRDefault="001A1BF0" w:rsidP="00752497">
      <w:pPr>
        <w:ind w:left="720"/>
      </w:pPr>
      <w:r>
        <w:t>Some video codecs, such as VVC, provide the capability to indicate the spatial alignment and correspondence of pictures in relation to each other. In VVC, this is achieved through indicating or inferring a scaling window for each picture, where the scaling windows specify a respective spatial area in the pictures.</w:t>
      </w:r>
    </w:p>
    <w:p w14:paraId="19C696DF" w14:textId="77777777" w:rsidR="001A1BF0" w:rsidRDefault="001A1BF0" w:rsidP="00752497">
      <w:pPr>
        <w:ind w:left="720"/>
      </w:pPr>
      <w:r>
        <w:t>A version of the source image is encoded with a base image quality or the lowest spatial resolution as the first picture in the bitstream, as described above. The source image is split into regions, for example along a regular grid or based on detecting regions of interest in the source image. Each region is encoded as an inter-coded picture into the bitstream, with inter prediction from the first picture in the bitstream.</w:t>
      </w:r>
    </w:p>
    <w:p w14:paraId="7296BB0E" w14:textId="77777777" w:rsidR="001A1BF0" w:rsidRDefault="001A1BF0" w:rsidP="001A1BF0">
      <w:r>
        <w:t>Given a bitstream encoded by any means described above as input, a HEIF file is created as follows:</w:t>
      </w:r>
    </w:p>
    <w:p w14:paraId="1B930452" w14:textId="403150D0" w:rsidR="001A1BF0" w:rsidRDefault="001A1BF0" w:rsidP="005519F4">
      <w:pPr>
        <w:pStyle w:val="ListParagraph"/>
        <w:numPr>
          <w:ilvl w:val="0"/>
          <w:numId w:val="7"/>
        </w:numPr>
      </w:pPr>
      <w:r>
        <w:t>An image item is formed from each picture of the bitstream. Consequently, the first picture in the bitstream becomes a conventional coded image item and each inter-coded picture becomes a predictively coded image item.</w:t>
      </w:r>
    </w:p>
    <w:p w14:paraId="7219778E" w14:textId="6C357F4C" w:rsidR="001A1BF0" w:rsidRDefault="001A1BF0" w:rsidP="005519F4">
      <w:pPr>
        <w:pStyle w:val="ListParagraph"/>
        <w:numPr>
          <w:ilvl w:val="0"/>
          <w:numId w:val="7"/>
        </w:numPr>
      </w:pPr>
      <w:r>
        <w:lastRenderedPageBreak/>
        <w:t xml:space="preserve">An overlay </w:t>
      </w:r>
      <w:r w:rsidR="008F7529">
        <w:t xml:space="preserve">derived </w:t>
      </w:r>
      <w:r>
        <w:t xml:space="preserve">image item is formed from the coded image items, where the order of pictures in the bitstream determines the layering order of the respective </w:t>
      </w:r>
      <w:r w:rsidR="008F7529">
        <w:t xml:space="preserve">input </w:t>
      </w:r>
      <w:r>
        <w:t>image items.</w:t>
      </w:r>
    </w:p>
    <w:p w14:paraId="560C8483" w14:textId="3770406C" w:rsidR="001A1BF0" w:rsidRDefault="001A1BF0" w:rsidP="005519F4">
      <w:pPr>
        <w:pStyle w:val="ListParagraph"/>
        <w:numPr>
          <w:ilvl w:val="0"/>
          <w:numId w:val="7"/>
        </w:numPr>
      </w:pPr>
      <w:r>
        <w:t xml:space="preserve">A </w:t>
      </w:r>
      <w:proofErr w:type="spellStart"/>
      <w:r w:rsidR="008F7529" w:rsidRPr="00EE5539">
        <w:rPr>
          <w:rStyle w:val="CodeChar"/>
        </w:rPr>
        <w:t>ProgressiveDerivedImageItemInformationProperty</w:t>
      </w:r>
      <w:proofErr w:type="spellEnd"/>
      <w:r w:rsidR="008F7529">
        <w:t xml:space="preserve"> item property</w:t>
      </w:r>
      <w:r>
        <w:t xml:space="preserve"> is created and associated with the overlay </w:t>
      </w:r>
      <w:r w:rsidR="008F7529">
        <w:t xml:space="preserve">derived </w:t>
      </w:r>
      <w:r>
        <w:t xml:space="preserve">image item. Each input image item of the overlay </w:t>
      </w:r>
      <w:r w:rsidR="008F7529">
        <w:t xml:space="preserve">derived </w:t>
      </w:r>
      <w:r>
        <w:t xml:space="preserve">image item is assigned as its own rendering step in the </w:t>
      </w:r>
      <w:proofErr w:type="spellStart"/>
      <w:r w:rsidR="008F7529" w:rsidRPr="00EE5539">
        <w:rPr>
          <w:rStyle w:val="CodeChar"/>
        </w:rPr>
        <w:t>ProgressiveDerivedImageItemInformationProperty</w:t>
      </w:r>
      <w:proofErr w:type="spellEnd"/>
      <w:r w:rsidR="008F7529">
        <w:rPr>
          <w:rStyle w:val="CodeChar"/>
        </w:rPr>
        <w:t xml:space="preserve"> </w:t>
      </w:r>
      <w:r w:rsidR="008F7529">
        <w:t>item property</w:t>
      </w:r>
      <w:r>
        <w:t>.</w:t>
      </w:r>
    </w:p>
    <w:p w14:paraId="39446E3B" w14:textId="6917FDCC" w:rsidR="001A1BF0" w:rsidRDefault="001A1BF0" w:rsidP="005519F4">
      <w:pPr>
        <w:pStyle w:val="ListParagraph"/>
        <w:numPr>
          <w:ilvl w:val="0"/>
          <w:numId w:val="7"/>
        </w:numPr>
      </w:pPr>
      <w:r>
        <w:t xml:space="preserve">A </w:t>
      </w:r>
      <w:proofErr w:type="spellStart"/>
      <w:r w:rsidR="008F7529" w:rsidRPr="00214CC3">
        <w:rPr>
          <w:rFonts w:ascii="Courier New" w:hAnsi="Courier New" w:cs="Courier New"/>
        </w:rPr>
        <w:t>SingleStreamProperty</w:t>
      </w:r>
      <w:proofErr w:type="spellEnd"/>
      <w:r w:rsidR="008F7529" w:rsidRPr="006B3C36">
        <w:t xml:space="preserve"> </w:t>
      </w:r>
      <w:r w:rsidR="008F7529">
        <w:t xml:space="preserve">item property </w:t>
      </w:r>
      <w:r>
        <w:t xml:space="preserve">is created and associated with the overlay </w:t>
      </w:r>
      <w:r w:rsidR="008F7529">
        <w:t xml:space="preserve">derived </w:t>
      </w:r>
      <w:r>
        <w:t xml:space="preserve">image item. The </w:t>
      </w:r>
      <w:proofErr w:type="spellStart"/>
      <w:r w:rsidR="008F7529" w:rsidRPr="00214CC3">
        <w:rPr>
          <w:rFonts w:ascii="Courier New" w:hAnsi="Courier New" w:cs="Courier New"/>
        </w:rPr>
        <w:t>SingleStreamProperty</w:t>
      </w:r>
      <w:proofErr w:type="spellEnd"/>
      <w:r>
        <w:t xml:space="preserve"> </w:t>
      </w:r>
      <w:r w:rsidR="008F7529">
        <w:t xml:space="preserve">item </w:t>
      </w:r>
      <w:r>
        <w:t>property indicates that the input image items to a derived image item, when concatenated, form a single bitstream that is conformant to the coding format of the input image items and is decodable with a single decoder.</w:t>
      </w:r>
    </w:p>
    <w:p w14:paraId="498DEA3D" w14:textId="1B6D5EEA" w:rsidR="001A1BF0" w:rsidRDefault="001A1BF0" w:rsidP="001A1BF0">
      <w:r>
        <w:t xml:space="preserve">An example of </w:t>
      </w:r>
      <w:r w:rsidR="008F7529">
        <w:t xml:space="preserve">region-wise </w:t>
      </w:r>
      <w:r>
        <w:t xml:space="preserve">progressive </w:t>
      </w:r>
      <w:r w:rsidR="008F7529">
        <w:t>rendering</w:t>
      </w:r>
      <w:r>
        <w:t xml:space="preserve"> is provided in </w:t>
      </w:r>
      <w:r w:rsidR="00752497">
        <w:fldChar w:fldCharType="begin"/>
      </w:r>
      <w:r w:rsidR="00752497">
        <w:instrText xml:space="preserve"> REF _Ref110259678 \h </w:instrText>
      </w:r>
      <w:r w:rsidR="00752497">
        <w:fldChar w:fldCharType="separate"/>
      </w:r>
      <w:r w:rsidR="00774D12" w:rsidRPr="00827404">
        <w:t xml:space="preserve">Figure </w:t>
      </w:r>
      <w:r w:rsidR="00774D12">
        <w:t>K.</w:t>
      </w:r>
      <w:r w:rsidR="00774D12">
        <w:rPr>
          <w:noProof/>
        </w:rPr>
        <w:t>2</w:t>
      </w:r>
      <w:r w:rsidR="00752497">
        <w:fldChar w:fldCharType="end"/>
      </w:r>
      <w:r>
        <w:t xml:space="preserve"> and described in this paragraph. A</w:t>
      </w:r>
      <w:r w:rsidR="008F7529">
        <w:t>n</w:t>
      </w:r>
      <w:r>
        <w:t xml:space="preserve"> overlay </w:t>
      </w:r>
      <w:r w:rsidR="008F7529">
        <w:t xml:space="preserve">derived </w:t>
      </w:r>
      <w:r>
        <w:t xml:space="preserve">image item is constructed from image items A to F. Image item A is a lower resolution version of a source image and image items B to F are predictively coded from image item A. The predictively coded image items B to F form the higher resolution version of the same source image divided into different regions. Spatial correspondence is indicated with dashed rectangles, which can be assigned as the scaling windows in VVC encoding. Image items A to F are input to </w:t>
      </w:r>
      <w:r w:rsidR="008F7529">
        <w:t>an</w:t>
      </w:r>
      <w:r>
        <w:t xml:space="preserve"> overlay </w:t>
      </w:r>
      <w:r w:rsidR="008F7529">
        <w:t xml:space="preserve">derived </w:t>
      </w:r>
      <w:r>
        <w:t>image item.</w:t>
      </w:r>
    </w:p>
    <w:p w14:paraId="36765581" w14:textId="7A317213" w:rsidR="001A1BF0" w:rsidRDefault="006E2217" w:rsidP="00752497">
      <w:pPr>
        <w:jc w:val="center"/>
      </w:pPr>
      <w:r>
        <w:rPr>
          <w:noProof/>
        </w:rPr>
        <w:drawing>
          <wp:inline distT="0" distB="0" distL="0" distR="0" wp14:anchorId="7989F3FF" wp14:editId="23A76DDC">
            <wp:extent cx="5848350" cy="327264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886266" cy="3293861"/>
                    </a:xfrm>
                    <a:prstGeom prst="rect">
                      <a:avLst/>
                    </a:prstGeom>
                    <a:noFill/>
                  </pic:spPr>
                </pic:pic>
              </a:graphicData>
            </a:graphic>
          </wp:inline>
        </w:drawing>
      </w:r>
    </w:p>
    <w:p w14:paraId="3F8F2E44" w14:textId="06FB550F" w:rsidR="00752497" w:rsidRDefault="00752497" w:rsidP="00752497">
      <w:pPr>
        <w:pStyle w:val="Caption"/>
      </w:pPr>
      <w:bookmarkStart w:id="616" w:name="_Ref110259678"/>
      <w:r w:rsidRPr="00827404">
        <w:t xml:space="preserve">Figure </w:t>
      </w:r>
      <w:r>
        <w:t>K.</w:t>
      </w:r>
      <w:r w:rsidRPr="00827404">
        <w:fldChar w:fldCharType="begin"/>
      </w:r>
      <w:r w:rsidRPr="00827404">
        <w:instrText xml:space="preserve"> SEQ Figure \* ARABIC </w:instrText>
      </w:r>
      <w:r w:rsidRPr="00827404">
        <w:fldChar w:fldCharType="separate"/>
      </w:r>
      <w:r w:rsidR="00774D12">
        <w:rPr>
          <w:noProof/>
        </w:rPr>
        <w:t>2</w:t>
      </w:r>
      <w:r w:rsidRPr="00827404">
        <w:fldChar w:fldCharType="end"/>
      </w:r>
      <w:bookmarkEnd w:id="616"/>
      <w:r w:rsidRPr="00827404">
        <w:t xml:space="preserve"> — </w:t>
      </w:r>
      <w:r w:rsidRPr="00752497">
        <w:t xml:space="preserve">Example of progressive decoding and </w:t>
      </w:r>
      <w:r w:rsidR="008F7529">
        <w:t xml:space="preserve">region-wise </w:t>
      </w:r>
      <w:r w:rsidRPr="00752497">
        <w:t xml:space="preserve">progressive </w:t>
      </w:r>
      <w:r w:rsidR="008F7529">
        <w:t>rendering</w:t>
      </w:r>
    </w:p>
    <w:p w14:paraId="11CDCB5A" w14:textId="5C65E62B" w:rsidR="001A1BF0" w:rsidRPr="00C95C1F" w:rsidRDefault="001A1BF0" w:rsidP="001A1BF0">
      <w:pPr>
        <w:pStyle w:val="a2"/>
        <w:numPr>
          <w:ilvl w:val="1"/>
          <w:numId w:val="2"/>
        </w:numPr>
      </w:pPr>
      <w:bookmarkStart w:id="617" w:name="_Ref110257717"/>
      <w:bookmarkStart w:id="618" w:name="_Toc142560408"/>
      <w:bookmarkStart w:id="619" w:name="_Toc142560689"/>
      <w:bookmarkStart w:id="620" w:name="_Toc142573613"/>
      <w:r w:rsidRPr="001A1BF0">
        <w:t>Multi-layer images with the progressive rendering entity group</w:t>
      </w:r>
      <w:bookmarkEnd w:id="617"/>
      <w:bookmarkEnd w:id="618"/>
      <w:bookmarkEnd w:id="619"/>
      <w:bookmarkEnd w:id="620"/>
    </w:p>
    <w:p w14:paraId="299A6289" w14:textId="77777777" w:rsidR="001A1BF0" w:rsidRDefault="001A1BF0" w:rsidP="001A1BF0">
      <w:r>
        <w:t xml:space="preserve">This subclause describes how </w:t>
      </w:r>
      <w:r w:rsidRPr="00CE6C53">
        <w:t>progressive decoding, rendering and refinement</w:t>
      </w:r>
      <w:r>
        <w:t xml:space="preserve"> are achieved by encoding a single source image as a multi-layer bitstream.</w:t>
      </w:r>
    </w:p>
    <w:p w14:paraId="22C2E49C" w14:textId="77777777" w:rsidR="001A1BF0" w:rsidRDefault="001A1BF0" w:rsidP="001A1BF0">
      <w:r>
        <w:t xml:space="preserve">A single source image is encoded as a bitstream that contains a single access unit with a base layer and </w:t>
      </w:r>
      <w:r w:rsidRPr="00B80B05">
        <w:rPr>
          <w:i/>
          <w:iCs/>
        </w:rPr>
        <w:t>N</w:t>
      </w:r>
      <w:r>
        <w:t xml:space="preserve"> quality or spatial enhancement layers, where </w:t>
      </w:r>
      <w:r w:rsidRPr="00B80B05">
        <w:rPr>
          <w:i/>
          <w:iCs/>
        </w:rPr>
        <w:t>N</w:t>
      </w:r>
      <w:r>
        <w:t xml:space="preserve"> is greater than or equal to 1. Each enhancement layer is inter-layer-predicted from the base layer or the lower enhancement layer(s), if any. </w:t>
      </w:r>
    </w:p>
    <w:p w14:paraId="29C8E90C" w14:textId="77777777" w:rsidR="001A1BF0" w:rsidRDefault="001A1BF0" w:rsidP="001A1BF0">
      <w:r>
        <w:lastRenderedPageBreak/>
        <w:t>A HEIF file is created from the bitstream as follows:</w:t>
      </w:r>
    </w:p>
    <w:p w14:paraId="1BA149ED" w14:textId="152CB78A" w:rsidR="001A1BF0" w:rsidRDefault="001A1BF0" w:rsidP="005519F4">
      <w:pPr>
        <w:pStyle w:val="ListParagraph"/>
        <w:numPr>
          <w:ilvl w:val="0"/>
          <w:numId w:val="7"/>
        </w:numPr>
      </w:pPr>
      <w:r>
        <w:t xml:space="preserve">An image item is created to contain the base layer picture. Furthermore, for each enhancement layer </w:t>
      </w:r>
      <w:r w:rsidRPr="00B80B05">
        <w:rPr>
          <w:i/>
          <w:iCs/>
        </w:rPr>
        <w:t>M</w:t>
      </w:r>
      <w:r>
        <w:t xml:space="preserve">, an image item is created containing </w:t>
      </w:r>
      <w:r w:rsidR="00034451">
        <w:t xml:space="preserve">the enhancement layer </w:t>
      </w:r>
      <w:r w:rsidR="00034451" w:rsidRPr="00B80B05">
        <w:rPr>
          <w:i/>
          <w:iCs/>
        </w:rPr>
        <w:t>M</w:t>
      </w:r>
      <w:r w:rsidR="00034451" w:rsidRPr="00034451">
        <w:t>,</w:t>
      </w:r>
      <w:r w:rsidR="00034451">
        <w:t xml:space="preserve"> </w:t>
      </w:r>
      <w:r>
        <w:t xml:space="preserve">the base layer and the lower enhancement layers that are needed for decoding enhancement layer </w:t>
      </w:r>
      <w:r w:rsidRPr="00B80B05">
        <w:rPr>
          <w:i/>
          <w:iCs/>
        </w:rPr>
        <w:t>M</w:t>
      </w:r>
      <w:r>
        <w:t>, if any.</w:t>
      </w:r>
    </w:p>
    <w:p w14:paraId="159DD767" w14:textId="77777777" w:rsidR="001A1BF0" w:rsidRDefault="001A1BF0" w:rsidP="00B80B05">
      <w:pPr>
        <w:ind w:left="720"/>
      </w:pPr>
      <w:r>
        <w:t>Coded pictures are stored in the HEIF file only once, since image items can be composed of extents and hence different image items can refer to the same byte range containing a coded picture of a particular layer. Coded pictures are stored in their decoding order to make the HEIF file suitable for progressive refinement.</w:t>
      </w:r>
    </w:p>
    <w:p w14:paraId="635D36C6" w14:textId="66D2FB9D" w:rsidR="001A1BF0" w:rsidRDefault="001A1BF0" w:rsidP="005519F4">
      <w:pPr>
        <w:pStyle w:val="ListParagraph"/>
        <w:numPr>
          <w:ilvl w:val="0"/>
          <w:numId w:val="7"/>
        </w:numPr>
      </w:pPr>
      <w:r>
        <w:t xml:space="preserve">A </w:t>
      </w:r>
      <w:proofErr w:type="spellStart"/>
      <w:r w:rsidR="00034451" w:rsidRPr="00034451">
        <w:rPr>
          <w:rStyle w:val="CodeChar"/>
        </w:rPr>
        <w:t>TargetOlsProperty</w:t>
      </w:r>
      <w:proofErr w:type="spellEnd"/>
      <w:r>
        <w:t xml:space="preserve"> </w:t>
      </w:r>
      <w:r w:rsidR="00034451">
        <w:t xml:space="preserve">item </w:t>
      </w:r>
      <w:r>
        <w:t xml:space="preserve">property is created and associated with each image item, which enables to invoke the decoder appropriately. The </w:t>
      </w:r>
      <w:proofErr w:type="spellStart"/>
      <w:r w:rsidR="00034451" w:rsidRPr="00034451">
        <w:rPr>
          <w:rStyle w:val="CodeChar"/>
        </w:rPr>
        <w:t>TargetOlsProperty</w:t>
      </w:r>
      <w:proofErr w:type="spellEnd"/>
      <w:r>
        <w:t xml:space="preserve"> </w:t>
      </w:r>
      <w:r w:rsidR="00034451">
        <w:t xml:space="preserve">item </w:t>
      </w:r>
      <w:r>
        <w:t>property provides the output layer set index to be used as input for the decoding process of the associated coded image item.</w:t>
      </w:r>
    </w:p>
    <w:p w14:paraId="0A0B3827" w14:textId="33585B87" w:rsidR="001A1BF0" w:rsidRDefault="001A1BF0" w:rsidP="005519F4">
      <w:pPr>
        <w:pStyle w:val="ListParagraph"/>
        <w:numPr>
          <w:ilvl w:val="0"/>
          <w:numId w:val="7"/>
        </w:numPr>
      </w:pPr>
      <w:r>
        <w:t xml:space="preserve">In a typical setting for encoding, each target output layer set is associated with a single output layer, which of the highest layer of the target output layer set. Hence, decoding an image item would implicitly produce a single reconstructed image and creation of </w:t>
      </w:r>
      <w:proofErr w:type="spellStart"/>
      <w:r w:rsidR="00034451" w:rsidRPr="00034451">
        <w:rPr>
          <w:rStyle w:val="CodeChar"/>
        </w:rPr>
        <w:t>LayerSelectorProperty</w:t>
      </w:r>
      <w:proofErr w:type="spellEnd"/>
      <w:r>
        <w:t xml:space="preserve"> </w:t>
      </w:r>
      <w:r w:rsidR="00034451">
        <w:t xml:space="preserve">item </w:t>
      </w:r>
      <w:r>
        <w:t xml:space="preserve">properties into the file would not be needed. </w:t>
      </w:r>
    </w:p>
    <w:p w14:paraId="6B75EB0F" w14:textId="3C990577" w:rsidR="001A1BF0" w:rsidRDefault="001A1BF0" w:rsidP="005519F4">
      <w:pPr>
        <w:pStyle w:val="ListParagraph"/>
        <w:numPr>
          <w:ilvl w:val="0"/>
          <w:numId w:val="7"/>
        </w:numPr>
      </w:pPr>
      <w:r>
        <w:t xml:space="preserve">All the image items containing different output layer sets are included in the same progressive rendering  entity group </w:t>
      </w:r>
      <w:r w:rsidR="00034451">
        <w:t>(</w:t>
      </w:r>
      <w:r w:rsidR="00034451" w:rsidRPr="00B80B05">
        <w:rPr>
          <w:rStyle w:val="CodeChar"/>
        </w:rPr>
        <w:t>'</w:t>
      </w:r>
      <w:proofErr w:type="spellStart"/>
      <w:r w:rsidR="00034451" w:rsidRPr="00B80B05">
        <w:rPr>
          <w:rStyle w:val="CodeChar"/>
        </w:rPr>
        <w:t>prgr</w:t>
      </w:r>
      <w:proofErr w:type="spellEnd"/>
      <w:r w:rsidR="00034451" w:rsidRPr="00B80B05">
        <w:rPr>
          <w:rStyle w:val="CodeChar"/>
        </w:rPr>
        <w:t>'</w:t>
      </w:r>
      <w:r w:rsidR="00034451">
        <w:t xml:space="preserve">) </w:t>
      </w:r>
      <w:r>
        <w:t xml:space="preserve">to indicate that they can be progressively rendered. An image item that contains only the base layer is the first item in the </w:t>
      </w:r>
      <w:r w:rsidR="00034451" w:rsidRPr="00034451">
        <w:t>progressive rendering</w:t>
      </w:r>
      <w:r>
        <w:t xml:space="preserve"> entity group, followed by image items in ascending order of enhancement until the image item contain all the layers. </w:t>
      </w:r>
    </w:p>
    <w:p w14:paraId="25C795D0" w14:textId="1A0D9997" w:rsidR="001A1BF0" w:rsidRDefault="001A1BF0" w:rsidP="005519F4">
      <w:pPr>
        <w:pStyle w:val="ListParagraph"/>
        <w:numPr>
          <w:ilvl w:val="0"/>
          <w:numId w:val="7"/>
        </w:numPr>
      </w:pPr>
      <w:r>
        <w:t xml:space="preserve">All the image items are also included in the same </w:t>
      </w:r>
      <w:r w:rsidRPr="00B80B05">
        <w:rPr>
          <w:rStyle w:val="CodeChar"/>
        </w:rPr>
        <w:t>'</w:t>
      </w:r>
      <w:proofErr w:type="spellStart"/>
      <w:r w:rsidRPr="00B80B05">
        <w:rPr>
          <w:rStyle w:val="CodeChar"/>
        </w:rPr>
        <w:t>altr</w:t>
      </w:r>
      <w:proofErr w:type="spellEnd"/>
      <w:r w:rsidRPr="00B80B05">
        <w:rPr>
          <w:rStyle w:val="CodeChar"/>
        </w:rPr>
        <w:t>'</w:t>
      </w:r>
      <w:r>
        <w:t xml:space="preserve"> entity group. An image item containing all the layers is the first item in the </w:t>
      </w:r>
      <w:r w:rsidRPr="00B80B05">
        <w:rPr>
          <w:rStyle w:val="CodeChar"/>
        </w:rPr>
        <w:t>'</w:t>
      </w:r>
      <w:proofErr w:type="spellStart"/>
      <w:r w:rsidRPr="00B80B05">
        <w:rPr>
          <w:rStyle w:val="CodeChar"/>
        </w:rPr>
        <w:t>altr</w:t>
      </w:r>
      <w:proofErr w:type="spellEnd"/>
      <w:r w:rsidRPr="00B80B05">
        <w:rPr>
          <w:rStyle w:val="CodeChar"/>
        </w:rPr>
        <w:t>'</w:t>
      </w:r>
      <w:r>
        <w:t xml:space="preserve"> entity group to indicate that it is the most preferred to be displayed, followed by image items in descending order of enhancement until the image item with containing only the base layer.</w:t>
      </w:r>
    </w:p>
    <w:p w14:paraId="74CB0DAC" w14:textId="77777777" w:rsidR="001A1BF0" w:rsidRDefault="001A1BF0" w:rsidP="001A1BF0">
      <w:r>
        <w:t>A player can operate as follows:</w:t>
      </w:r>
    </w:p>
    <w:p w14:paraId="2CD879C5" w14:textId="3B7CEB08" w:rsidR="001A1BF0" w:rsidRDefault="001A1BF0" w:rsidP="005519F4">
      <w:pPr>
        <w:pStyle w:val="ListParagraph"/>
        <w:numPr>
          <w:ilvl w:val="0"/>
          <w:numId w:val="7"/>
        </w:numPr>
      </w:pPr>
      <w:r>
        <w:t xml:space="preserve">The player concludes from the progressive rendering  entity group </w:t>
      </w:r>
      <w:r w:rsidR="00034451">
        <w:t>(</w:t>
      </w:r>
      <w:r w:rsidR="00034451" w:rsidRPr="00B80B05">
        <w:rPr>
          <w:rStyle w:val="CodeChar"/>
        </w:rPr>
        <w:t>'</w:t>
      </w:r>
      <w:proofErr w:type="spellStart"/>
      <w:r w:rsidR="00034451" w:rsidRPr="00B80B05">
        <w:rPr>
          <w:rStyle w:val="CodeChar"/>
        </w:rPr>
        <w:t>prgr</w:t>
      </w:r>
      <w:proofErr w:type="spellEnd"/>
      <w:r w:rsidR="00034451" w:rsidRPr="00B80B05">
        <w:rPr>
          <w:rStyle w:val="CodeChar"/>
        </w:rPr>
        <w:t>'</w:t>
      </w:r>
      <w:r w:rsidR="00034451">
        <w:t xml:space="preserve">) </w:t>
      </w:r>
      <w:r>
        <w:t xml:space="preserve">that the file, and specifically the image items in the </w:t>
      </w:r>
      <w:r w:rsidR="00A95B52">
        <w:t xml:space="preserve">progressive rendering </w:t>
      </w:r>
      <w:r>
        <w:t>entity group, are suitable for progressive refinement.</w:t>
      </w:r>
    </w:p>
    <w:p w14:paraId="07C43ED4" w14:textId="42516633" w:rsidR="001A1BF0" w:rsidRDefault="001A1BF0" w:rsidP="005519F4">
      <w:pPr>
        <w:pStyle w:val="ListParagraph"/>
        <w:numPr>
          <w:ilvl w:val="0"/>
          <w:numId w:val="7"/>
        </w:numPr>
      </w:pPr>
      <w:r>
        <w:t xml:space="preserve">If a decoder does not provide access to decoded pictures in non-output layers, the player decodes each image item in the </w:t>
      </w:r>
      <w:r w:rsidR="00A95B52">
        <w:t>progressive rendering</w:t>
      </w:r>
      <w:r>
        <w:t xml:space="preserve"> entity group with a separate decoder instance. Each image item, represented by its output image, is used as a rendering step in progressive rendering.</w:t>
      </w:r>
    </w:p>
    <w:p w14:paraId="7473B37E" w14:textId="42748CEE" w:rsidR="001A1BF0" w:rsidRDefault="001A1BF0" w:rsidP="00B80B05">
      <w:pPr>
        <w:ind w:left="720"/>
      </w:pPr>
      <w:r>
        <w:t xml:space="preserve">Otherwise, the player concludes from the extents that all image items of the </w:t>
      </w:r>
      <w:r w:rsidR="00A95B52">
        <w:t>progressive rendering</w:t>
      </w:r>
      <w:r>
        <w:t xml:space="preserve"> entity group are parts of the same scalable bitstream, decodes the entire scalable bitstream (which is included in the last image item of the </w:t>
      </w:r>
      <w:r w:rsidR="00A95B52">
        <w:t>progressive rendering</w:t>
      </w:r>
      <w:r>
        <w:t xml:space="preserve"> entity group) with a single decoder instance, and uses each decoded picture as a rendering step in progressive rendering.</w:t>
      </w:r>
    </w:p>
    <w:p w14:paraId="1D156851" w14:textId="0C4F5F54" w:rsidR="001A1BF0" w:rsidRPr="00C95C1F" w:rsidRDefault="001A1BF0" w:rsidP="001A1BF0">
      <w:pPr>
        <w:pStyle w:val="a2"/>
        <w:numPr>
          <w:ilvl w:val="1"/>
          <w:numId w:val="2"/>
        </w:numPr>
      </w:pPr>
      <w:bookmarkStart w:id="621" w:name="_Ref110257725"/>
      <w:bookmarkStart w:id="622" w:name="_Toc142560409"/>
      <w:bookmarkStart w:id="623" w:name="_Toc142560690"/>
      <w:bookmarkStart w:id="624" w:name="_Toc142573614"/>
      <w:r w:rsidRPr="001A1BF0">
        <w:t>Player operation for progressive rendering or refinement for HEIF files</w:t>
      </w:r>
      <w:bookmarkEnd w:id="621"/>
      <w:bookmarkEnd w:id="622"/>
      <w:bookmarkEnd w:id="623"/>
      <w:bookmarkEnd w:id="624"/>
    </w:p>
    <w:p w14:paraId="5CE0B6E7" w14:textId="52055F9A" w:rsidR="001A1BF0" w:rsidRDefault="001A1BF0" w:rsidP="001A1BF0">
      <w:r>
        <w:t xml:space="preserve">This </w:t>
      </w:r>
      <w:r w:rsidR="00A95B52">
        <w:t>sub</w:t>
      </w:r>
      <w:r>
        <w:t xml:space="preserve">clause </w:t>
      </w:r>
      <w:r w:rsidR="00A95B52">
        <w:t>describes</w:t>
      </w:r>
      <w:r>
        <w:t xml:space="preserve"> </w:t>
      </w:r>
      <w:r w:rsidR="00A95B52">
        <w:t xml:space="preserve">potential player operation </w:t>
      </w:r>
      <w:r>
        <w:t>for players that use progressive</w:t>
      </w:r>
      <w:r w:rsidR="00CE6C53">
        <w:t xml:space="preserve"> rendering or</w:t>
      </w:r>
      <w:r>
        <w:t xml:space="preserve"> refinement for displaying media. Support for progressive </w:t>
      </w:r>
      <w:r w:rsidR="00CE6C53">
        <w:t xml:space="preserve">rendering or </w:t>
      </w:r>
      <w:r>
        <w:t xml:space="preserve">refinement is explicitly </w:t>
      </w:r>
      <w:r w:rsidR="003861E9">
        <w:t>signalled</w:t>
      </w:r>
      <w:r>
        <w:t xml:space="preserve"> in a file by the presence of a progressive rendering entity group (</w:t>
      </w:r>
      <w:r w:rsidRPr="00B80B05">
        <w:rPr>
          <w:rStyle w:val="CodeChar"/>
        </w:rPr>
        <w:t>'</w:t>
      </w:r>
      <w:proofErr w:type="spellStart"/>
      <w:r w:rsidRPr="00B80B05">
        <w:rPr>
          <w:rStyle w:val="CodeChar"/>
        </w:rPr>
        <w:t>prgr</w:t>
      </w:r>
      <w:proofErr w:type="spellEnd"/>
      <w:r w:rsidRPr="00B80B05">
        <w:rPr>
          <w:rStyle w:val="CodeChar"/>
        </w:rPr>
        <w:t>'</w:t>
      </w:r>
      <w:r>
        <w:t xml:space="preserve">). In the absence of such a </w:t>
      </w:r>
      <w:r>
        <w:lastRenderedPageBreak/>
        <w:t xml:space="preserve">progressive rendering entity group, a player may use an </w:t>
      </w:r>
      <w:r w:rsidRPr="00B80B05">
        <w:rPr>
          <w:rStyle w:val="CodeChar"/>
        </w:rPr>
        <w:t>'</w:t>
      </w:r>
      <w:proofErr w:type="spellStart"/>
      <w:r w:rsidRPr="00B80B05">
        <w:rPr>
          <w:rStyle w:val="CodeChar"/>
        </w:rPr>
        <w:t>altr</w:t>
      </w:r>
      <w:proofErr w:type="spellEnd"/>
      <w:r w:rsidRPr="00B80B05">
        <w:rPr>
          <w:rStyle w:val="CodeChar"/>
        </w:rPr>
        <w:t>'</w:t>
      </w:r>
      <w:r>
        <w:t xml:space="preserve"> entity group as the basis for progressive </w:t>
      </w:r>
      <w:r w:rsidR="00CE6C53">
        <w:t xml:space="preserve">rendering or </w:t>
      </w:r>
      <w:r>
        <w:t>refinement.</w:t>
      </w:r>
    </w:p>
    <w:p w14:paraId="33D5959C" w14:textId="333180BD" w:rsidR="001A1BF0" w:rsidRDefault="001A1BF0" w:rsidP="001A1BF0">
      <w:r>
        <w:t>A player can get input, for example through user interaction, indicating which image item or track is to be displayed. If no such input is available, the player selects the primary item to be displayed.</w:t>
      </w:r>
    </w:p>
    <w:p w14:paraId="23D94569" w14:textId="67601F52" w:rsidR="001A1BF0" w:rsidRDefault="001A1BF0" w:rsidP="001A1BF0">
      <w:pPr>
        <w:pStyle w:val="a3"/>
      </w:pPr>
      <w:bookmarkStart w:id="625" w:name="_Toc142560410"/>
      <w:bookmarkStart w:id="626" w:name="_Toc142560691"/>
      <w:bookmarkStart w:id="627" w:name="_Toc142573615"/>
      <w:r>
        <w:t>K.7.1</w:t>
      </w:r>
      <w:r>
        <w:tab/>
        <w:t xml:space="preserve">Explicit </w:t>
      </w:r>
      <w:r w:rsidR="003861E9">
        <w:t>signalling</w:t>
      </w:r>
      <w:r>
        <w:t xml:space="preserve"> for progressive </w:t>
      </w:r>
      <w:r w:rsidR="00A7175E">
        <w:t xml:space="preserve">rendering or </w:t>
      </w:r>
      <w:r>
        <w:t>refinement</w:t>
      </w:r>
      <w:bookmarkEnd w:id="625"/>
      <w:bookmarkEnd w:id="626"/>
      <w:bookmarkEnd w:id="627"/>
    </w:p>
    <w:p w14:paraId="61488869" w14:textId="5A4024EA" w:rsidR="001A1BF0" w:rsidRDefault="001A1BF0" w:rsidP="001A1BF0">
      <w:r>
        <w:t xml:space="preserve">If the file contains an entity group of type </w:t>
      </w:r>
      <w:r w:rsidRPr="003861E9">
        <w:rPr>
          <w:rStyle w:val="CodeChar"/>
        </w:rPr>
        <w:t>'</w:t>
      </w:r>
      <w:proofErr w:type="spellStart"/>
      <w:r w:rsidRPr="003861E9">
        <w:rPr>
          <w:rStyle w:val="CodeChar"/>
        </w:rPr>
        <w:t>prgr</w:t>
      </w:r>
      <w:proofErr w:type="spellEnd"/>
      <w:r w:rsidRPr="003861E9">
        <w:rPr>
          <w:rStyle w:val="CodeChar"/>
        </w:rPr>
        <w:t>'</w:t>
      </w:r>
      <w:r>
        <w:t xml:space="preserve"> that includes the image item or track to be displayed, the images items or tracks in that entity group are potential entities for progressive </w:t>
      </w:r>
      <w:r w:rsidR="00A7175E">
        <w:t xml:space="preserve">rendering or </w:t>
      </w:r>
      <w:r>
        <w:t>refinement.</w:t>
      </w:r>
    </w:p>
    <w:p w14:paraId="36A617FC" w14:textId="46E16082" w:rsidR="001A1BF0" w:rsidRDefault="001A1BF0" w:rsidP="001A1BF0">
      <w:r>
        <w:t xml:space="preserve">If the file contains a </w:t>
      </w:r>
      <w:proofErr w:type="spellStart"/>
      <w:r w:rsidR="008A1F25" w:rsidRPr="008A1F25">
        <w:rPr>
          <w:rStyle w:val="CodeChar"/>
        </w:rPr>
        <w:t>ProgressiveDerivedImageItemInformationProperty</w:t>
      </w:r>
      <w:proofErr w:type="spellEnd"/>
      <w:r>
        <w:t xml:space="preserve"> item property associated with a derived image item to be displayed or with a potential entity for progressive </w:t>
      </w:r>
      <w:r w:rsidR="00A7175E">
        <w:t xml:space="preserve">rendering or </w:t>
      </w:r>
      <w:r>
        <w:t xml:space="preserve">refinement, this item property indicates </w:t>
      </w:r>
      <w:r w:rsidR="008A1F25">
        <w:t>progressive rendering</w:t>
      </w:r>
      <w:r>
        <w:t xml:space="preserve"> steps for the derived image item that are particularly suitable for progressive </w:t>
      </w:r>
      <w:r w:rsidR="00A7175E">
        <w:t xml:space="preserve">rendering or </w:t>
      </w:r>
      <w:r>
        <w:t xml:space="preserve">refinement. Each </w:t>
      </w:r>
      <w:r w:rsidR="008A1F25">
        <w:t>progressive rendering</w:t>
      </w:r>
      <w:r>
        <w:t xml:space="preserve"> step indicated for the derived image item represents a potential entity suitable for progressive </w:t>
      </w:r>
      <w:r w:rsidR="00A7175E">
        <w:t xml:space="preserve">rendering or </w:t>
      </w:r>
      <w:r>
        <w:t xml:space="preserve">refinement. The list of input image items corresponding to a </w:t>
      </w:r>
      <w:r w:rsidR="008A1F25">
        <w:t>progressive rendering</w:t>
      </w:r>
      <w:r>
        <w:t xml:space="preserve"> step can be retrieved from the number of input image items for this </w:t>
      </w:r>
      <w:r w:rsidR="008A1F25">
        <w:t>progressive rendering</w:t>
      </w:r>
      <w:r>
        <w:t xml:space="preserve"> step as indicated in the </w:t>
      </w:r>
      <w:proofErr w:type="spellStart"/>
      <w:r w:rsidR="008A1F25" w:rsidRPr="008A1F25">
        <w:rPr>
          <w:rStyle w:val="CodeChar"/>
        </w:rPr>
        <w:t>ProgressiveDerivedImageItemInformationProperty</w:t>
      </w:r>
      <w:proofErr w:type="spellEnd"/>
      <w:r>
        <w:t xml:space="preserve"> item property.</w:t>
      </w:r>
    </w:p>
    <w:p w14:paraId="1CF2F158" w14:textId="3F833812" w:rsidR="001A1BF0" w:rsidRDefault="001A1BF0" w:rsidP="0025629E">
      <w:pPr>
        <w:pStyle w:val="a3"/>
      </w:pPr>
      <w:bookmarkStart w:id="628" w:name="_Toc142560411"/>
      <w:bookmarkStart w:id="629" w:name="_Toc142560692"/>
      <w:bookmarkStart w:id="630" w:name="_Toc142573616"/>
      <w:r>
        <w:t>K.</w:t>
      </w:r>
      <w:r w:rsidR="0025629E">
        <w:t>7</w:t>
      </w:r>
      <w:r>
        <w:t>.2</w:t>
      </w:r>
      <w:r>
        <w:tab/>
        <w:t xml:space="preserve">Implicit </w:t>
      </w:r>
      <w:r w:rsidR="003861E9">
        <w:t>signalling</w:t>
      </w:r>
      <w:r>
        <w:t xml:space="preserve"> for progressive </w:t>
      </w:r>
      <w:r w:rsidR="00A7175E">
        <w:t xml:space="preserve">rendering or </w:t>
      </w:r>
      <w:r>
        <w:t>refinement</w:t>
      </w:r>
      <w:bookmarkEnd w:id="628"/>
      <w:bookmarkEnd w:id="629"/>
      <w:bookmarkEnd w:id="630"/>
    </w:p>
    <w:p w14:paraId="2F218BCB" w14:textId="6DF0414C" w:rsidR="001A1BF0" w:rsidRDefault="001A1BF0" w:rsidP="001A1BF0">
      <w:r>
        <w:t xml:space="preserve">If the file does not contain an entity group of type </w:t>
      </w:r>
      <w:r w:rsidRPr="003861E9">
        <w:rPr>
          <w:rStyle w:val="CodeChar"/>
        </w:rPr>
        <w:t>'</w:t>
      </w:r>
      <w:proofErr w:type="spellStart"/>
      <w:r w:rsidRPr="003861E9">
        <w:rPr>
          <w:rStyle w:val="CodeChar"/>
        </w:rPr>
        <w:t>prgr</w:t>
      </w:r>
      <w:proofErr w:type="spellEnd"/>
      <w:r w:rsidRPr="003861E9">
        <w:rPr>
          <w:rStyle w:val="CodeChar"/>
        </w:rPr>
        <w:t>'</w:t>
      </w:r>
      <w:r>
        <w:t xml:space="preserve">, but contains an entity group of type </w:t>
      </w:r>
      <w:r w:rsidRPr="003861E9">
        <w:rPr>
          <w:rStyle w:val="CodeChar"/>
        </w:rPr>
        <w:t>'</w:t>
      </w:r>
      <w:proofErr w:type="spellStart"/>
      <w:r w:rsidRPr="003861E9">
        <w:rPr>
          <w:rStyle w:val="CodeChar"/>
        </w:rPr>
        <w:t>altr</w:t>
      </w:r>
      <w:proofErr w:type="spellEnd"/>
      <w:r w:rsidRPr="003861E9">
        <w:rPr>
          <w:rStyle w:val="CodeChar"/>
        </w:rPr>
        <w:t>'</w:t>
      </w:r>
      <w:r>
        <w:t xml:space="preserve"> that includes the image item or track to be displayed, the image items or tracks in that entity group are regarded as potential entities for progressive </w:t>
      </w:r>
      <w:r w:rsidR="00A7175E">
        <w:t xml:space="preserve">rendering or </w:t>
      </w:r>
      <w:r>
        <w:t xml:space="preserve">refinement. Otherwise, if the image item or track to be displayed has an associated thumbnail image item or track, both are regarded as potential entities for progressive </w:t>
      </w:r>
      <w:r w:rsidR="00A7175E">
        <w:t xml:space="preserve">rendering or </w:t>
      </w:r>
      <w:r>
        <w:t xml:space="preserve">refinement. Otherwise, only the image item or track to be displayed is regarded as a potential entity for progressive </w:t>
      </w:r>
      <w:r w:rsidR="00A7175E">
        <w:t xml:space="preserve">rendering or </w:t>
      </w:r>
      <w:r>
        <w:t>refinement.</w:t>
      </w:r>
    </w:p>
    <w:p w14:paraId="34FCC7E2" w14:textId="77777777" w:rsidR="001A1BF0" w:rsidRDefault="001A1BF0" w:rsidP="003861E9">
      <w:pPr>
        <w:pStyle w:val="Note"/>
      </w:pPr>
      <w:r>
        <w:t>NOTE</w:t>
      </w:r>
      <w:r>
        <w:tab/>
        <w:t xml:space="preserve">The semantics of the </w:t>
      </w:r>
      <w:r w:rsidRPr="003861E9">
        <w:rPr>
          <w:rStyle w:val="CodeChar"/>
        </w:rPr>
        <w:t>'</w:t>
      </w:r>
      <w:proofErr w:type="spellStart"/>
      <w:r w:rsidRPr="003861E9">
        <w:rPr>
          <w:rStyle w:val="CodeChar"/>
        </w:rPr>
        <w:t>altr</w:t>
      </w:r>
      <w:proofErr w:type="spellEnd"/>
      <w:r w:rsidRPr="003861E9">
        <w:rPr>
          <w:rStyle w:val="CodeChar"/>
        </w:rPr>
        <w:t>'</w:t>
      </w:r>
      <w:r>
        <w:t xml:space="preserve"> entity group recommend a player to select the first entity from the list of </w:t>
      </w:r>
      <w:proofErr w:type="spellStart"/>
      <w:r w:rsidRPr="003861E9">
        <w:rPr>
          <w:rStyle w:val="CodeChar"/>
        </w:rPr>
        <w:t>entity_id</w:t>
      </w:r>
      <w:proofErr w:type="spellEnd"/>
      <w:r>
        <w:t xml:space="preserve"> values that it can process (</w:t>
      </w:r>
      <w:proofErr w:type="gramStart"/>
      <w:r>
        <w:t>e.g.</w:t>
      </w:r>
      <w:proofErr w:type="gramEnd"/>
      <w:r>
        <w:t xml:space="preserve"> decode and play for mapped items and tracks that are part of the presentation) and that suits the application needs.</w:t>
      </w:r>
    </w:p>
    <w:p w14:paraId="608CFA79" w14:textId="7D303F93" w:rsidR="001A1BF0" w:rsidRDefault="001A1BF0" w:rsidP="0025629E">
      <w:pPr>
        <w:pStyle w:val="a3"/>
      </w:pPr>
      <w:bookmarkStart w:id="631" w:name="_Toc142560412"/>
      <w:bookmarkStart w:id="632" w:name="_Toc142560693"/>
      <w:bookmarkStart w:id="633" w:name="_Toc142573617"/>
      <w:r>
        <w:t>K.</w:t>
      </w:r>
      <w:r w:rsidR="0025629E">
        <w:t>7</w:t>
      </w:r>
      <w:r>
        <w:t>.3</w:t>
      </w:r>
      <w:r>
        <w:tab/>
        <w:t xml:space="preserve">Progressive </w:t>
      </w:r>
      <w:r w:rsidR="00A7175E">
        <w:t xml:space="preserve">rendering or </w:t>
      </w:r>
      <w:r>
        <w:t>refinement steps</w:t>
      </w:r>
      <w:bookmarkEnd w:id="631"/>
      <w:bookmarkEnd w:id="632"/>
      <w:bookmarkEnd w:id="633"/>
    </w:p>
    <w:p w14:paraId="1B71D7D7" w14:textId="61B22035" w:rsidR="001A1BF0" w:rsidRDefault="001A1BF0" w:rsidP="001A1BF0">
      <w:r>
        <w:t xml:space="preserve">The player determines the dependencies, if any, of the potential entities for progressive </w:t>
      </w:r>
      <w:r w:rsidR="00A7175E">
        <w:t xml:space="preserve">rendering or </w:t>
      </w:r>
      <w:r>
        <w:t xml:space="preserve">refinement. For example, for a derived image item that is a potential entity for progressive </w:t>
      </w:r>
      <w:r w:rsidR="00A7175E">
        <w:t xml:space="preserve">decoding or </w:t>
      </w:r>
      <w:r>
        <w:t>refinement, the player identifies all the directly and indirectly required input image items.</w:t>
      </w:r>
    </w:p>
    <w:p w14:paraId="79720B73" w14:textId="75BC79F2" w:rsidR="001A1BF0" w:rsidRDefault="001A1BF0" w:rsidP="001A1BF0">
      <w:r>
        <w:t xml:space="preserve">The player determines the next potential entity for progressive </w:t>
      </w:r>
      <w:r w:rsidR="00A7175E">
        <w:t xml:space="preserve">rendering or </w:t>
      </w:r>
      <w:r>
        <w:t>refinement that can be displayed, taking into account the entities on which the potential entity depends. A potential entity can be displayed if the potential entity and all the entities it depends on have been fully received.</w:t>
      </w:r>
    </w:p>
    <w:p w14:paraId="272E2B65" w14:textId="09AAE438" w:rsidR="001A1BF0" w:rsidRDefault="001A1BF0" w:rsidP="001A1BF0">
      <w:r>
        <w:t xml:space="preserve">When the potential entity has an associated </w:t>
      </w:r>
      <w:proofErr w:type="spellStart"/>
      <w:r w:rsidR="008A1F25" w:rsidRPr="008A1F25">
        <w:rPr>
          <w:rStyle w:val="CodeChar"/>
        </w:rPr>
        <w:t>ProgressiveDerivedImageItemInformationProperty</w:t>
      </w:r>
      <w:proofErr w:type="spellEnd"/>
      <w:r>
        <w:t xml:space="preserve"> item property it can be displayed if:</w:t>
      </w:r>
    </w:p>
    <w:p w14:paraId="31439BD5" w14:textId="0C532C47" w:rsidR="001A1BF0" w:rsidRDefault="001A1BF0" w:rsidP="005519F4">
      <w:pPr>
        <w:pStyle w:val="ListParagraph"/>
        <w:numPr>
          <w:ilvl w:val="0"/>
          <w:numId w:val="7"/>
        </w:numPr>
      </w:pPr>
      <w:r>
        <w:t>The potential entity itself (i.e., the data associated to the potential entity) has been fully received;</w:t>
      </w:r>
    </w:p>
    <w:p w14:paraId="09BE0190" w14:textId="04483A0D" w:rsidR="001A1BF0" w:rsidRDefault="001A1BF0" w:rsidP="005519F4">
      <w:pPr>
        <w:pStyle w:val="ListParagraph"/>
        <w:numPr>
          <w:ilvl w:val="0"/>
          <w:numId w:val="7"/>
        </w:numPr>
      </w:pPr>
      <w:r>
        <w:t xml:space="preserve">A subset of the entities it depends on corresponding to a </w:t>
      </w:r>
      <w:r w:rsidR="008A1F25">
        <w:t>progressive rendering</w:t>
      </w:r>
      <w:r>
        <w:t xml:space="preserve"> step described by the </w:t>
      </w:r>
      <w:proofErr w:type="spellStart"/>
      <w:r w:rsidR="008A1F25" w:rsidRPr="008A1F25">
        <w:rPr>
          <w:rStyle w:val="CodeChar"/>
        </w:rPr>
        <w:t>ProgressiveDerivedImageItemInformationProperty</w:t>
      </w:r>
      <w:proofErr w:type="spellEnd"/>
      <w:r>
        <w:t xml:space="preserve"> item property has been fully received.</w:t>
      </w:r>
    </w:p>
    <w:p w14:paraId="3C4AC611" w14:textId="3DE40D48" w:rsidR="001A1BF0" w:rsidRDefault="001A1BF0" w:rsidP="001A1BF0">
      <w:r>
        <w:lastRenderedPageBreak/>
        <w:t xml:space="preserve">If a potential entity for progressive </w:t>
      </w:r>
      <w:r w:rsidR="00A7175E">
        <w:t xml:space="preserve">rendering or </w:t>
      </w:r>
      <w:r>
        <w:t>refinement can be displayed, the player determines if this potential entity enhances the currently displayed entity, if any, as follows:</w:t>
      </w:r>
    </w:p>
    <w:p w14:paraId="1B9D5E35" w14:textId="0D5CCDAD" w:rsidR="001A1BF0" w:rsidRDefault="001A1BF0" w:rsidP="005519F4">
      <w:pPr>
        <w:pStyle w:val="ListParagraph"/>
        <w:numPr>
          <w:ilvl w:val="0"/>
          <w:numId w:val="7"/>
        </w:numPr>
      </w:pPr>
      <w:r>
        <w:t xml:space="preserve">If no entity has been displayed so far, the player displays the potential entity for progressive </w:t>
      </w:r>
      <w:r w:rsidR="00A7175E">
        <w:t xml:space="preserve">rendering or </w:t>
      </w:r>
      <w:r>
        <w:t>refinement.</w:t>
      </w:r>
    </w:p>
    <w:p w14:paraId="7F33DD88" w14:textId="5F55A2DD" w:rsidR="001A1BF0" w:rsidRDefault="001A1BF0" w:rsidP="005519F4">
      <w:pPr>
        <w:pStyle w:val="ListParagraph"/>
        <w:numPr>
          <w:ilvl w:val="0"/>
          <w:numId w:val="7"/>
        </w:numPr>
      </w:pPr>
      <w:r>
        <w:t>Otherwise, if a</w:t>
      </w:r>
      <w:r w:rsidR="00445691">
        <w:t xml:space="preserve"> progressive rendering</w:t>
      </w:r>
      <w:r>
        <w:t xml:space="preserve"> entity group </w:t>
      </w:r>
      <w:r w:rsidR="00445691">
        <w:t>(</w:t>
      </w:r>
      <w:r w:rsidR="00445691" w:rsidRPr="003861E9">
        <w:rPr>
          <w:rStyle w:val="CodeChar"/>
        </w:rPr>
        <w:t>'</w:t>
      </w:r>
      <w:proofErr w:type="spellStart"/>
      <w:r w:rsidR="00445691" w:rsidRPr="003861E9">
        <w:rPr>
          <w:rStyle w:val="CodeChar"/>
        </w:rPr>
        <w:t>prgr</w:t>
      </w:r>
      <w:proofErr w:type="spellEnd"/>
      <w:r w:rsidR="00445691" w:rsidRPr="003861E9">
        <w:rPr>
          <w:rStyle w:val="CodeChar"/>
        </w:rPr>
        <w:t>'</w:t>
      </w:r>
      <w:r w:rsidR="00445691">
        <w:t xml:space="preserve">) </w:t>
      </w:r>
      <w:r>
        <w:t xml:space="preserve">was identified above and the potential entity for progressive </w:t>
      </w:r>
      <w:r w:rsidR="00A7175E">
        <w:t xml:space="preserve">rendering or </w:t>
      </w:r>
      <w:r>
        <w:t xml:space="preserve">refinement appears later in the list of the </w:t>
      </w:r>
      <w:r w:rsidR="00445691">
        <w:t xml:space="preserve">progressive rendering </w:t>
      </w:r>
      <w:r>
        <w:t xml:space="preserve">entity group than the currently displayed entity and does not appear later in the list than the entity to display, the potential entity for progressive </w:t>
      </w:r>
      <w:r w:rsidR="00A7175E">
        <w:t xml:space="preserve">rendering or </w:t>
      </w:r>
      <w:r>
        <w:t>refinement is displayed.</w:t>
      </w:r>
    </w:p>
    <w:p w14:paraId="03C6B926" w14:textId="65C5A713" w:rsidR="001A1BF0" w:rsidRDefault="001A1BF0" w:rsidP="005519F4">
      <w:pPr>
        <w:pStyle w:val="ListParagraph"/>
        <w:numPr>
          <w:ilvl w:val="0"/>
          <w:numId w:val="7"/>
        </w:numPr>
      </w:pPr>
      <w:r>
        <w:t xml:space="preserve">Otherwise, if an </w:t>
      </w:r>
      <w:r w:rsidRPr="003861E9">
        <w:rPr>
          <w:rStyle w:val="CodeChar"/>
        </w:rPr>
        <w:t>'</w:t>
      </w:r>
      <w:proofErr w:type="spellStart"/>
      <w:r w:rsidRPr="003861E9">
        <w:rPr>
          <w:rStyle w:val="CodeChar"/>
        </w:rPr>
        <w:t>altr</w:t>
      </w:r>
      <w:proofErr w:type="spellEnd"/>
      <w:r w:rsidRPr="003861E9">
        <w:rPr>
          <w:rStyle w:val="CodeChar"/>
        </w:rPr>
        <w:t>'</w:t>
      </w:r>
      <w:r>
        <w:t xml:space="preserve"> entity group was identified above and the potential entity for progressive </w:t>
      </w:r>
      <w:r w:rsidR="00A7175E">
        <w:t xml:space="preserve">rendering or </w:t>
      </w:r>
      <w:r>
        <w:t xml:space="preserve">refinement appears earlier in the list of </w:t>
      </w:r>
      <w:proofErr w:type="spellStart"/>
      <w:r w:rsidRPr="003861E9">
        <w:rPr>
          <w:rStyle w:val="CodeChar"/>
        </w:rPr>
        <w:t>entity_id</w:t>
      </w:r>
      <w:proofErr w:type="spellEnd"/>
      <w:r>
        <w:t xml:space="preserve"> values of the </w:t>
      </w:r>
      <w:r w:rsidRPr="003861E9">
        <w:rPr>
          <w:rStyle w:val="CodeChar"/>
        </w:rPr>
        <w:t>'</w:t>
      </w:r>
      <w:proofErr w:type="spellStart"/>
      <w:r w:rsidRPr="003861E9">
        <w:rPr>
          <w:rStyle w:val="CodeChar"/>
        </w:rPr>
        <w:t>altr</w:t>
      </w:r>
      <w:proofErr w:type="spellEnd"/>
      <w:r w:rsidRPr="003861E9">
        <w:rPr>
          <w:rStyle w:val="CodeChar"/>
        </w:rPr>
        <w:t>'</w:t>
      </w:r>
      <w:r>
        <w:t xml:space="preserve"> entity group than the currently displayed entity, the potential entity for progressive </w:t>
      </w:r>
      <w:r w:rsidR="00A7175E">
        <w:t xml:space="preserve">rendering or </w:t>
      </w:r>
      <w:r>
        <w:t>refinement is displayed.</w:t>
      </w:r>
    </w:p>
    <w:p w14:paraId="79B99B54" w14:textId="565AEF58" w:rsidR="001A1BF0" w:rsidRDefault="001A1BF0" w:rsidP="005519F4">
      <w:pPr>
        <w:pStyle w:val="ListParagraph"/>
        <w:numPr>
          <w:ilvl w:val="0"/>
          <w:numId w:val="7"/>
        </w:numPr>
      </w:pPr>
      <w:r>
        <w:t xml:space="preserve">Otherwise, if the potential entity for progressive </w:t>
      </w:r>
      <w:r w:rsidR="00A7175E">
        <w:t xml:space="preserve">rendering or </w:t>
      </w:r>
      <w:r>
        <w:t xml:space="preserve">refinement is the master image of a thumbnail image being displayed currently or the master image sequence of a thumbnail image sequence being displayed currently, the potential entity for progressive </w:t>
      </w:r>
      <w:r w:rsidR="00A7175E">
        <w:t xml:space="preserve">rendering or </w:t>
      </w:r>
      <w:r>
        <w:t>refinement is displayed.</w:t>
      </w:r>
    </w:p>
    <w:p w14:paraId="6088CC04" w14:textId="4A74D72A" w:rsidR="001A1BF0" w:rsidRDefault="001A1BF0" w:rsidP="005519F4">
      <w:pPr>
        <w:pStyle w:val="ListParagraph"/>
        <w:numPr>
          <w:ilvl w:val="0"/>
          <w:numId w:val="7"/>
        </w:numPr>
      </w:pPr>
      <w:r>
        <w:t xml:space="preserve">Otherwise, if a </w:t>
      </w:r>
      <w:proofErr w:type="spellStart"/>
      <w:r w:rsidR="00445691" w:rsidRPr="008A1F25">
        <w:rPr>
          <w:rStyle w:val="CodeChar"/>
        </w:rPr>
        <w:t>ProgressiveDerivedImageItemInformationProperty</w:t>
      </w:r>
      <w:proofErr w:type="spellEnd"/>
      <w:r>
        <w:t xml:space="preserve"> item property is associated with the potential entity for progressive </w:t>
      </w:r>
      <w:r w:rsidR="00A7175E">
        <w:t xml:space="preserve">rendering or </w:t>
      </w:r>
      <w:r>
        <w:t xml:space="preserve">refinement and if a </w:t>
      </w:r>
      <w:r w:rsidR="00445691">
        <w:t>progressive rendering</w:t>
      </w:r>
      <w:r>
        <w:t xml:space="preserve"> step described by the </w:t>
      </w:r>
      <w:proofErr w:type="spellStart"/>
      <w:r w:rsidR="00445691" w:rsidRPr="008A1F25">
        <w:rPr>
          <w:rStyle w:val="CodeChar"/>
        </w:rPr>
        <w:t>ProgressiveDerivedImageItemInformationProperty</w:t>
      </w:r>
      <w:proofErr w:type="spellEnd"/>
      <w:r>
        <w:t xml:space="preserve"> item property can be displayed and if that </w:t>
      </w:r>
      <w:r w:rsidR="00445691">
        <w:t>progressive rendering</w:t>
      </w:r>
      <w:r>
        <w:t xml:space="preserve"> step is listed after the currently displayed </w:t>
      </w:r>
      <w:r w:rsidR="00445691">
        <w:t>progressive rendering</w:t>
      </w:r>
      <w:r>
        <w:t xml:space="preserve"> step inside the </w:t>
      </w:r>
      <w:proofErr w:type="spellStart"/>
      <w:r w:rsidR="00445691" w:rsidRPr="008A1F25">
        <w:rPr>
          <w:rStyle w:val="CodeChar"/>
        </w:rPr>
        <w:t>ProgressiveDerivedImageItemInformationProperty</w:t>
      </w:r>
      <w:proofErr w:type="spellEnd"/>
      <w:r>
        <w:t xml:space="preserve"> item property, then the potential entity for progressive </w:t>
      </w:r>
      <w:r w:rsidR="00A7175E">
        <w:t xml:space="preserve">rendering or </w:t>
      </w:r>
      <w:r>
        <w:t>refinement is displayed,</w:t>
      </w:r>
    </w:p>
    <w:p w14:paraId="7B07A1DF" w14:textId="5DBC7738" w:rsidR="001A1BF0" w:rsidRDefault="001A1BF0" w:rsidP="005519F4">
      <w:pPr>
        <w:pStyle w:val="ListParagraph"/>
        <w:numPr>
          <w:ilvl w:val="0"/>
          <w:numId w:val="7"/>
        </w:numPr>
      </w:pPr>
      <w:r>
        <w:t xml:space="preserve">Otherwise, the potential entity for progressive </w:t>
      </w:r>
      <w:r w:rsidR="00A7175E">
        <w:t xml:space="preserve">rendering or </w:t>
      </w:r>
      <w:r>
        <w:t>refinement is not considered as an enhancement of the currently displayed entity and is hence not displayed.</w:t>
      </w:r>
    </w:p>
    <w:p w14:paraId="6ED9E1D8" w14:textId="69D8524E" w:rsidR="001A1BF0" w:rsidRDefault="001A1BF0" w:rsidP="001A1BF0">
      <w:r>
        <w:t xml:space="preserve">Possibly, a previous potential entity may be used to fill the blanks left by the </w:t>
      </w:r>
      <w:r w:rsidR="00445691">
        <w:t>progressive rendering step</w:t>
      </w:r>
      <w:r>
        <w:t xml:space="preserve"> of an entity associated with a </w:t>
      </w:r>
      <w:proofErr w:type="spellStart"/>
      <w:r w:rsidR="00445691" w:rsidRPr="008A1F25">
        <w:rPr>
          <w:rStyle w:val="CodeChar"/>
        </w:rPr>
        <w:t>ProgressiveDerivedImageItemInformationProperty</w:t>
      </w:r>
      <w:proofErr w:type="spellEnd"/>
      <w:r>
        <w:t xml:space="preserve"> item property.</w:t>
      </w:r>
    </w:p>
    <w:p w14:paraId="760A122A" w14:textId="2ADA5EF7" w:rsidR="001A1BF0" w:rsidRDefault="001A1BF0" w:rsidP="001A1BF0">
      <w:r>
        <w:t xml:space="preserve">The displaying of an image item used for progressive </w:t>
      </w:r>
      <w:r w:rsidR="00A7175E">
        <w:t xml:space="preserve">rendering or </w:t>
      </w:r>
      <w:r>
        <w:t xml:space="preserve">refinement can be done by decoding and displaying the image item in spatially progressive manner. The displaying </w:t>
      </w:r>
      <w:r w:rsidR="00445691">
        <w:t>of</w:t>
      </w:r>
      <w:r>
        <w:t xml:space="preserve"> an image sequence track used for progressive </w:t>
      </w:r>
      <w:r w:rsidR="00A7175E">
        <w:t xml:space="preserve">rendering or </w:t>
      </w:r>
      <w:r>
        <w:t xml:space="preserve">refinement can utilize progressive downloading, </w:t>
      </w:r>
      <w:proofErr w:type="gramStart"/>
      <w:r>
        <w:t>i.e.</w:t>
      </w:r>
      <w:proofErr w:type="gramEnd"/>
      <w:r>
        <w:t xml:space="preserve"> the playback can start before the samples of the track are entirely received.</w:t>
      </w:r>
    </w:p>
    <w:p w14:paraId="1AD1E73D" w14:textId="00F0E7EE" w:rsidR="001A1BF0" w:rsidRDefault="001A1BF0" w:rsidP="001A1BF0">
      <w:pPr>
        <w:rPr>
          <w:ins w:id="634" w:author="Frederic Maze (d0)" w:date="2023-08-10T15:23:00Z"/>
        </w:rPr>
      </w:pPr>
      <w:r>
        <w:t>Some decoders may be able to decode parts of coded pictures out of their normative decoding order specified in the coding format. For example, HEVC decoders may be able to decode slices of a coded pictures out of their normative decoding order. Such decoders may decode extents of a coded image item in the order they appear in the file, even if that order were not the normative decoding order.</w:t>
      </w:r>
    </w:p>
    <w:p w14:paraId="34FE3EBF" w14:textId="18BA0274" w:rsidR="000C3153" w:rsidRDefault="000C3153">
      <w:pPr>
        <w:tabs>
          <w:tab w:val="clear" w:pos="403"/>
        </w:tabs>
        <w:spacing w:after="0" w:line="240" w:lineRule="auto"/>
        <w:jc w:val="left"/>
        <w:rPr>
          <w:ins w:id="635" w:author="Frederic Maze (d0)" w:date="2023-08-10T15:23:00Z"/>
        </w:rPr>
      </w:pPr>
      <w:ins w:id="636" w:author="Frederic Maze (d0)" w:date="2023-08-10T15:23:00Z">
        <w:r>
          <w:br w:type="page"/>
        </w:r>
      </w:ins>
    </w:p>
    <w:p w14:paraId="7EE92EF7" w14:textId="77777777" w:rsidR="00B971AC" w:rsidRDefault="000C3153" w:rsidP="000C3153">
      <w:pPr>
        <w:keepNext/>
        <w:rPr>
          <w:ins w:id="637" w:author="Frederic Maze (d0)" w:date="2023-08-10T15:26:00Z"/>
          <w:i/>
        </w:rPr>
      </w:pPr>
      <w:ins w:id="638" w:author="Frederic Maze (d0)" w:date="2023-08-10T15:24:00Z">
        <w:r w:rsidRPr="00C91E8A">
          <w:rPr>
            <w:i/>
          </w:rPr>
          <w:lastRenderedPageBreak/>
          <w:t xml:space="preserve">Annex </w:t>
        </w:r>
        <w:r>
          <w:rPr>
            <w:i/>
          </w:rPr>
          <w:t>L</w:t>
        </w:r>
        <w:r w:rsidRPr="00C91E8A">
          <w:rPr>
            <w:i/>
          </w:rPr>
          <w:t>.2</w:t>
        </w:r>
        <w:r>
          <w:rPr>
            <w:i/>
          </w:rPr>
          <w:fldChar w:fldCharType="begin"/>
        </w:r>
        <w:r>
          <w:rPr>
            <w:i/>
          </w:rPr>
          <w:instrText xml:space="preserve"> TC  "</w:instrText>
        </w:r>
        <w:bookmarkStart w:id="639" w:name="_Toc142573618"/>
        <w:r>
          <w:rPr>
            <w:i/>
          </w:rPr>
          <w:instrText>L.2 VVC images and image collections</w:instrText>
        </w:r>
        <w:bookmarkEnd w:id="639"/>
        <w:r>
          <w:rPr>
            <w:i/>
          </w:rPr>
          <w:instrText xml:space="preserve">" \l 2 </w:instrText>
        </w:r>
        <w:r>
          <w:rPr>
            <w:i/>
          </w:rPr>
          <w:fldChar w:fldCharType="end"/>
        </w:r>
      </w:ins>
    </w:p>
    <w:p w14:paraId="28F38531" w14:textId="2D71B994" w:rsidR="000C3153" w:rsidRPr="00AE2BF0" w:rsidRDefault="000C3153" w:rsidP="000C3153">
      <w:pPr>
        <w:keepNext/>
        <w:rPr>
          <w:ins w:id="640" w:author="Frederic Maze (d0)" w:date="2023-08-10T15:24:00Z"/>
          <w:i/>
        </w:rPr>
      </w:pPr>
      <w:ins w:id="641" w:author="Frederic Maze (d0)" w:date="2023-08-10T15:24:00Z">
        <w:r w:rsidRPr="00AE2BF0">
          <w:rPr>
            <w:i/>
          </w:rPr>
          <w:t>Annex L.2.2.1</w:t>
        </w:r>
        <w:r>
          <w:rPr>
            <w:i/>
          </w:rPr>
          <w:fldChar w:fldCharType="begin"/>
        </w:r>
        <w:r>
          <w:rPr>
            <w:i/>
          </w:rPr>
          <w:instrText xml:space="preserve"> TC  "</w:instrText>
        </w:r>
        <w:bookmarkStart w:id="642" w:name="_Toc142573619"/>
        <w:r>
          <w:rPr>
            <w:i/>
          </w:rPr>
          <w:instrText>L.2.2.1.2 Image item of type 'vvc1'</w:instrText>
        </w:r>
        <w:bookmarkEnd w:id="642"/>
        <w:r>
          <w:rPr>
            <w:i/>
          </w:rPr>
          <w:instrText xml:space="preserve">" \l 5 </w:instrText>
        </w:r>
        <w:r>
          <w:rPr>
            <w:i/>
          </w:rPr>
          <w:fldChar w:fldCharType="end"/>
        </w:r>
      </w:ins>
    </w:p>
    <w:p w14:paraId="21496A4A" w14:textId="77777777" w:rsidR="000C3153" w:rsidRPr="00C95C1F" w:rsidRDefault="000C3153" w:rsidP="000C3153">
      <w:pPr>
        <w:keepNext/>
        <w:rPr>
          <w:ins w:id="643" w:author="Frederic Maze (d0)" w:date="2023-08-10T15:24:00Z"/>
          <w:i/>
        </w:rPr>
      </w:pPr>
      <w:ins w:id="644" w:author="Frederic Maze (d0)" w:date="2023-08-10T15:24:00Z">
        <w:r w:rsidRPr="002B1528">
          <w:t>Replace entire NOTE 3 in subclause L.2.2.1.2 (“</w:t>
        </w:r>
        <w:r w:rsidRPr="002B1528">
          <w:rPr>
            <w:i/>
          </w:rPr>
          <w:t>Image item of type 'vvc1'</w:t>
        </w:r>
        <w:r w:rsidRPr="002B1528">
          <w:t>”) with the following:</w:t>
        </w:r>
      </w:ins>
    </w:p>
    <w:p w14:paraId="187F6949" w14:textId="77777777" w:rsidR="000C3153" w:rsidRDefault="000C3153" w:rsidP="000C3153">
      <w:pPr>
        <w:pStyle w:val="Note"/>
        <w:rPr>
          <w:ins w:id="645" w:author="Frederic Maze (d0)" w:date="2023-08-10T15:24:00Z"/>
        </w:rPr>
      </w:pPr>
      <w:ins w:id="646" w:author="Frederic Maze (d0)" w:date="2023-08-10T15:24:00Z">
        <w:r w:rsidRPr="00C95C1F">
          <w:t xml:space="preserve">NOTE </w:t>
        </w:r>
        <w:r>
          <w:t>3</w:t>
        </w:r>
        <w:r w:rsidRPr="00C95C1F">
          <w:tab/>
        </w:r>
        <w:r>
          <w:t>ISO/IEC</w:t>
        </w:r>
        <w:r w:rsidRPr="00C95C1F">
          <w:rPr>
            <w:lang w:eastAsia="ja-JP"/>
          </w:rPr>
          <w:t> </w:t>
        </w:r>
        <w:r>
          <w:t>23090-3 requires that a VVC decoder conforming to a profile at a specific level and specific tier is able to decode the first picture of a VVC bitstream when all of the following applies:</w:t>
        </w:r>
      </w:ins>
    </w:p>
    <w:p w14:paraId="6AF6C52C" w14:textId="77777777" w:rsidR="000C3153" w:rsidRDefault="000C3153" w:rsidP="000C3153">
      <w:pPr>
        <w:pStyle w:val="Note"/>
        <w:numPr>
          <w:ilvl w:val="0"/>
          <w:numId w:val="6"/>
        </w:numPr>
        <w:rPr>
          <w:ins w:id="647" w:author="Frederic Maze (d0)" w:date="2023-08-10T15:24:00Z"/>
        </w:rPr>
      </w:pPr>
      <w:ins w:id="648" w:author="Frederic Maze (d0)" w:date="2023-08-10T15:24:00Z">
        <w:r>
          <w:t>at least one of the following:</w:t>
        </w:r>
      </w:ins>
    </w:p>
    <w:p w14:paraId="17F716E8" w14:textId="77777777" w:rsidR="000C3153" w:rsidRDefault="000C3153" w:rsidP="000C3153">
      <w:pPr>
        <w:pStyle w:val="Note"/>
        <w:numPr>
          <w:ilvl w:val="1"/>
          <w:numId w:val="6"/>
        </w:numPr>
        <w:rPr>
          <w:ins w:id="649" w:author="Frederic Maze (d0)" w:date="2023-08-10T15:24:00Z"/>
        </w:rPr>
      </w:pPr>
      <w:ins w:id="650" w:author="Frederic Maze (d0)" w:date="2023-08-10T15:24:00Z">
        <w:r>
          <w:t>the VVC decoder conforms to the Main 10 Still Picture profile and the bitstream conforms to the Main 10 profile;</w:t>
        </w:r>
      </w:ins>
    </w:p>
    <w:p w14:paraId="7D3687BD" w14:textId="77777777" w:rsidR="000C3153" w:rsidRDefault="000C3153" w:rsidP="000C3153">
      <w:pPr>
        <w:pStyle w:val="Note"/>
        <w:numPr>
          <w:ilvl w:val="1"/>
          <w:numId w:val="6"/>
        </w:numPr>
        <w:rPr>
          <w:ins w:id="651" w:author="Frederic Maze (d0)" w:date="2023-08-10T15:24:00Z"/>
        </w:rPr>
      </w:pPr>
      <w:ins w:id="652" w:author="Frederic Maze (d0)" w:date="2023-08-10T15:24:00Z">
        <w:r>
          <w:t>the VVC decoder conforms to the Main 10 4:4:4 Still picture profile and the bitstream conforms to the Main 10 profile or the Main 10 4:4:4 profile;</w:t>
        </w:r>
      </w:ins>
    </w:p>
    <w:p w14:paraId="3002461D" w14:textId="77777777" w:rsidR="000C3153" w:rsidRDefault="000C3153" w:rsidP="000C3153">
      <w:pPr>
        <w:pStyle w:val="Note"/>
        <w:numPr>
          <w:ilvl w:val="1"/>
          <w:numId w:val="6"/>
        </w:numPr>
        <w:rPr>
          <w:ins w:id="653" w:author="Frederic Maze (d0)" w:date="2023-08-10T15:24:00Z"/>
        </w:rPr>
      </w:pPr>
      <w:ins w:id="654" w:author="Frederic Maze (d0)" w:date="2023-08-10T15:24:00Z">
        <w:r>
          <w:t>the VVC decoder conforms to the Main 12 Still Picture profile and the bitstream conforms to one of the Main 10, Main 10 4:4:4, Main 12, or Main 12 Intra profiles;</w:t>
        </w:r>
      </w:ins>
    </w:p>
    <w:p w14:paraId="6248821A" w14:textId="77777777" w:rsidR="000C3153" w:rsidRDefault="000C3153" w:rsidP="000C3153">
      <w:pPr>
        <w:pStyle w:val="Note"/>
        <w:numPr>
          <w:ilvl w:val="1"/>
          <w:numId w:val="6"/>
        </w:numPr>
        <w:rPr>
          <w:ins w:id="655" w:author="Frederic Maze (d0)" w:date="2023-08-10T15:24:00Z"/>
        </w:rPr>
      </w:pPr>
      <w:ins w:id="656" w:author="Frederic Maze (d0)" w:date="2023-08-10T15:24:00Z">
        <w:r>
          <w:t>the VVC decoder conforms to the Main 12 4:4:4 Still Picture profile and the bitstream conforms to one of the Main 10, Main 10 4:4:4, Main 12, Main 12 Intra, Main 12 4:4:4, or Main 12 4:4:4 Intra profiles;</w:t>
        </w:r>
      </w:ins>
    </w:p>
    <w:p w14:paraId="12B408CC" w14:textId="77777777" w:rsidR="000C3153" w:rsidRDefault="000C3153" w:rsidP="000C3153">
      <w:pPr>
        <w:pStyle w:val="Note"/>
        <w:numPr>
          <w:ilvl w:val="1"/>
          <w:numId w:val="6"/>
        </w:numPr>
        <w:rPr>
          <w:ins w:id="657" w:author="Frederic Maze (d0)" w:date="2023-08-10T15:24:00Z"/>
        </w:rPr>
      </w:pPr>
      <w:ins w:id="658" w:author="Frederic Maze (d0)" w:date="2023-08-10T15:24:00Z">
        <w:r>
          <w:t>the VVC decoder conforms to the Main 16 4:4:4 Still Picture profile and the bitstream conforms to one of the Main 10, Main 10 4:4:4, Main 12, Main 12 Intra, Main 12 4:4:4, Main 12 4:4:4 Intra, Main 16 4:4:4, or Main 16 4:4:4 Intra profiles;</w:t>
        </w:r>
      </w:ins>
    </w:p>
    <w:p w14:paraId="1FC23C6C" w14:textId="77777777" w:rsidR="000C3153" w:rsidRDefault="000C3153" w:rsidP="000C3153">
      <w:pPr>
        <w:pStyle w:val="Note"/>
        <w:numPr>
          <w:ilvl w:val="0"/>
          <w:numId w:val="6"/>
        </w:numPr>
        <w:rPr>
          <w:ins w:id="659" w:author="Frederic Maze (d0)" w:date="2023-08-10T15:24:00Z"/>
        </w:rPr>
      </w:pPr>
      <w:ins w:id="660" w:author="Frederic Maze (d0)" w:date="2023-08-10T15:24:00Z">
        <w:r>
          <w:t>the VVC bitstream conforms to a tier that is lower than or equal to the specified tier;</w:t>
        </w:r>
      </w:ins>
    </w:p>
    <w:p w14:paraId="7994CB8E" w14:textId="77777777" w:rsidR="000C3153" w:rsidRPr="00B15678" w:rsidRDefault="000C3153" w:rsidP="000C3153">
      <w:pPr>
        <w:pStyle w:val="Note"/>
        <w:numPr>
          <w:ilvl w:val="0"/>
          <w:numId w:val="6"/>
        </w:numPr>
        <w:rPr>
          <w:ins w:id="661" w:author="Frederic Maze (d0)" w:date="2023-08-10T15:24:00Z"/>
          <w:sz w:val="22"/>
        </w:rPr>
      </w:pPr>
      <w:ins w:id="662" w:author="Frederic Maze (d0)" w:date="2023-08-10T15:24:00Z">
        <w:r>
          <w:t>the VVC bitstream conforms to a level that is not level 15.5 and is lower than or equal to the specified level;</w:t>
        </w:r>
      </w:ins>
    </w:p>
    <w:p w14:paraId="5C51FBFF" w14:textId="77777777" w:rsidR="000C3153" w:rsidRPr="009D795C" w:rsidRDefault="000C3153" w:rsidP="000C3153">
      <w:pPr>
        <w:pStyle w:val="Note"/>
        <w:numPr>
          <w:ilvl w:val="0"/>
          <w:numId w:val="6"/>
        </w:numPr>
        <w:rPr>
          <w:ins w:id="663" w:author="Frederic Maze (d0)" w:date="2023-08-10T15:24:00Z"/>
          <w:sz w:val="22"/>
        </w:rPr>
      </w:pPr>
      <w:ins w:id="664" w:author="Frederic Maze (d0)" w:date="2023-08-10T15:24:00Z">
        <w:r>
          <w:t xml:space="preserve">the first picture of the VVC bitstream is an IRAP picture or a GDR picture with </w:t>
        </w:r>
        <w:proofErr w:type="spellStart"/>
        <w:r>
          <w:t>ph_recovery_poc_cnt</w:t>
        </w:r>
        <w:proofErr w:type="spellEnd"/>
        <w:r>
          <w:t xml:space="preserve"> equal to 0, is in an output layer, and has </w:t>
        </w:r>
        <w:proofErr w:type="spellStart"/>
        <w:r>
          <w:t>ph_pic_output_flag</w:t>
        </w:r>
        <w:proofErr w:type="spellEnd"/>
        <w:r>
          <w:t xml:space="preserve"> equal to 1.</w:t>
        </w:r>
      </w:ins>
    </w:p>
    <w:p w14:paraId="503D57C0" w14:textId="77777777" w:rsidR="000C3153" w:rsidRDefault="000C3153" w:rsidP="000C3153">
      <w:pPr>
        <w:rPr>
          <w:ins w:id="665" w:author="Frederic Maze (d0)" w:date="2023-08-10T15:24:00Z"/>
        </w:rPr>
      </w:pPr>
    </w:p>
    <w:p w14:paraId="5C5C5317" w14:textId="77777777" w:rsidR="000C3153" w:rsidRPr="00BE1750" w:rsidRDefault="000C3153" w:rsidP="000C3153">
      <w:pPr>
        <w:keepNext/>
        <w:rPr>
          <w:ins w:id="666" w:author="Frederic Maze (d0)" w:date="2023-08-10T15:24:00Z"/>
          <w:i/>
        </w:rPr>
      </w:pPr>
      <w:ins w:id="667" w:author="Frederic Maze (d0)" w:date="2023-08-10T15:24:00Z">
        <w:r w:rsidRPr="00BE1750">
          <w:rPr>
            <w:i/>
          </w:rPr>
          <w:t xml:space="preserve">Annex </w:t>
        </w:r>
        <w:r>
          <w:rPr>
            <w:i/>
          </w:rPr>
          <w:t>L</w:t>
        </w:r>
        <w:r w:rsidRPr="00BE1750">
          <w:rPr>
            <w:i/>
          </w:rPr>
          <w:t>.</w:t>
        </w:r>
        <w:r>
          <w:rPr>
            <w:i/>
          </w:rPr>
          <w:t>4</w:t>
        </w:r>
        <w:r>
          <w:rPr>
            <w:i/>
          </w:rPr>
          <w:fldChar w:fldCharType="begin"/>
        </w:r>
        <w:r>
          <w:rPr>
            <w:i/>
          </w:rPr>
          <w:instrText xml:space="preserve"> TC  "</w:instrText>
        </w:r>
        <w:bookmarkStart w:id="668" w:name="_Toc142573620"/>
        <w:r w:rsidRPr="002404EF">
          <w:rPr>
            <w:i/>
          </w:rPr>
          <w:instrText>L.4 VVC-specific brands</w:instrText>
        </w:r>
        <w:bookmarkEnd w:id="668"/>
        <w:r>
          <w:rPr>
            <w:i/>
          </w:rPr>
          <w:instrText xml:space="preserve">" \l 2 </w:instrText>
        </w:r>
        <w:r>
          <w:rPr>
            <w:i/>
          </w:rPr>
          <w:fldChar w:fldCharType="end"/>
        </w:r>
      </w:ins>
    </w:p>
    <w:p w14:paraId="5CEC7A3C" w14:textId="77777777" w:rsidR="000C3153" w:rsidRPr="002431A6" w:rsidRDefault="000C3153" w:rsidP="000C3153">
      <w:pPr>
        <w:keepNext/>
        <w:rPr>
          <w:ins w:id="669" w:author="Frederic Maze (d0)" w:date="2023-08-10T15:24:00Z"/>
          <w:iCs/>
        </w:rPr>
      </w:pPr>
      <w:ins w:id="670" w:author="Frederic Maze (d0)" w:date="2023-08-10T15:24:00Z">
        <w:r w:rsidRPr="002431A6">
          <w:rPr>
            <w:iCs/>
          </w:rPr>
          <w:t xml:space="preserve">Replace the following in subclause </w:t>
        </w:r>
        <w:r>
          <w:rPr>
            <w:iCs/>
          </w:rPr>
          <w:t>L.4.1.1</w:t>
        </w:r>
        <w:r w:rsidRPr="002431A6">
          <w:rPr>
            <w:iCs/>
          </w:rPr>
          <w:t xml:space="preserve"> (“</w:t>
        </w:r>
        <w:r>
          <w:rPr>
            <w:i/>
          </w:rPr>
          <w:t>General</w:t>
        </w:r>
        <w:r w:rsidRPr="00DF5C92">
          <w:rPr>
            <w:iCs/>
          </w:rPr>
          <w:t>”)</w:t>
        </w:r>
      </w:ins>
    </w:p>
    <w:p w14:paraId="771A4AAD" w14:textId="77777777" w:rsidR="000C3153" w:rsidRDefault="000C3153" w:rsidP="000C3153">
      <w:pPr>
        <w:numPr>
          <w:ilvl w:val="0"/>
          <w:numId w:val="26"/>
        </w:numPr>
        <w:tabs>
          <w:tab w:val="clear" w:pos="403"/>
        </w:tabs>
        <w:rPr>
          <w:ins w:id="671" w:author="Frederic Maze (d0)" w:date="2023-08-10T15:24:00Z"/>
          <w:szCs w:val="20"/>
        </w:rPr>
      </w:pPr>
      <w:ins w:id="672" w:author="Frederic Maze (d0)" w:date="2023-08-10T15:24:00Z">
        <w:r>
          <w:t xml:space="preserve">The item is not associated with any other types of essential item properties than </w:t>
        </w:r>
        <w:r>
          <w:rPr>
            <w:rStyle w:val="Courier"/>
          </w:rPr>
          <w:t>'</w:t>
        </w:r>
        <w:proofErr w:type="spellStart"/>
        <w:r>
          <w:rPr>
            <w:rStyle w:val="Courier"/>
          </w:rPr>
          <w:t>vvcC</w:t>
        </w:r>
        <w:proofErr w:type="spellEnd"/>
        <w:r>
          <w:rPr>
            <w:rStyle w:val="Courier"/>
          </w:rPr>
          <w:t>'</w:t>
        </w:r>
        <w:r>
          <w:t xml:space="preserve">, </w:t>
        </w:r>
        <w:r>
          <w:rPr>
            <w:rStyle w:val="Courier"/>
          </w:rPr>
          <w:t>'</w:t>
        </w:r>
        <w:proofErr w:type="spellStart"/>
        <w:r>
          <w:rPr>
            <w:rStyle w:val="Courier"/>
          </w:rPr>
          <w:t>irot</w:t>
        </w:r>
        <w:proofErr w:type="spellEnd"/>
        <w:r>
          <w:rPr>
            <w:rStyle w:val="Courier"/>
          </w:rPr>
          <w:t>'</w:t>
        </w:r>
        <w:r>
          <w:t xml:space="preserve">, </w:t>
        </w:r>
        <w:r>
          <w:rPr>
            <w:rStyle w:val="Courier"/>
          </w:rPr>
          <w:t>'clap'</w:t>
        </w:r>
        <w:r>
          <w:t xml:space="preserve">, </w:t>
        </w:r>
        <w:r>
          <w:rPr>
            <w:rStyle w:val="Courier"/>
          </w:rPr>
          <w:t>'</w:t>
        </w:r>
        <w:proofErr w:type="spellStart"/>
        <w:r>
          <w:rPr>
            <w:rStyle w:val="Courier"/>
          </w:rPr>
          <w:t>imir</w:t>
        </w:r>
        <w:proofErr w:type="spellEnd"/>
        <w:r>
          <w:rPr>
            <w:rStyle w:val="Courier"/>
          </w:rPr>
          <w:t>'</w:t>
        </w:r>
        <w:r>
          <w:t xml:space="preserve">, </w:t>
        </w:r>
        <w:r>
          <w:rPr>
            <w:rStyle w:val="Courier"/>
          </w:rPr>
          <w:t>'</w:t>
        </w:r>
        <w:proofErr w:type="spellStart"/>
        <w:r>
          <w:rPr>
            <w:rStyle w:val="Courier"/>
          </w:rPr>
          <w:t>lsel</w:t>
        </w:r>
        <w:proofErr w:type="spellEnd"/>
        <w:r>
          <w:rPr>
            <w:rStyle w:val="Courier"/>
          </w:rPr>
          <w:t>'</w:t>
        </w:r>
        <w:r>
          <w:t xml:space="preserve">, </w:t>
        </w:r>
        <w:r>
          <w:rPr>
            <w:rStyle w:val="Courier"/>
          </w:rPr>
          <w:t>'</w:t>
        </w:r>
        <w:proofErr w:type="spellStart"/>
        <w:r>
          <w:rPr>
            <w:rStyle w:val="Courier"/>
          </w:rPr>
          <w:t>tols</w:t>
        </w:r>
        <w:proofErr w:type="spellEnd"/>
        <w:r>
          <w:rPr>
            <w:rStyle w:val="Courier"/>
          </w:rPr>
          <w:t>'</w:t>
        </w:r>
        <w:r>
          <w:t xml:space="preserve">, and </w:t>
        </w:r>
        <w:r>
          <w:rPr>
            <w:rStyle w:val="Courier"/>
          </w:rPr>
          <w:t>'</w:t>
        </w:r>
        <w:proofErr w:type="spellStart"/>
        <w:r>
          <w:rPr>
            <w:rStyle w:val="Courier"/>
          </w:rPr>
          <w:t>spor</w:t>
        </w:r>
        <w:proofErr w:type="spellEnd"/>
        <w:r>
          <w:rPr>
            <w:rStyle w:val="Courier"/>
          </w:rPr>
          <w:t>'</w:t>
        </w:r>
        <w:r>
          <w:t>.</w:t>
        </w:r>
      </w:ins>
    </w:p>
    <w:p w14:paraId="46AFCADB" w14:textId="77777777" w:rsidR="000C3153" w:rsidRPr="002431A6" w:rsidRDefault="000C3153" w:rsidP="000C3153">
      <w:pPr>
        <w:keepNext/>
        <w:rPr>
          <w:ins w:id="673" w:author="Frederic Maze (d0)" w:date="2023-08-10T15:24:00Z"/>
          <w:iCs/>
        </w:rPr>
      </w:pPr>
      <w:ins w:id="674" w:author="Frederic Maze (d0)" w:date="2023-08-10T15:24:00Z">
        <w:r w:rsidRPr="002431A6">
          <w:rPr>
            <w:iCs/>
          </w:rPr>
          <w:t>with</w:t>
        </w:r>
      </w:ins>
    </w:p>
    <w:p w14:paraId="6105FEB6" w14:textId="77777777" w:rsidR="000C3153" w:rsidRDefault="000C3153" w:rsidP="000C3153">
      <w:pPr>
        <w:numPr>
          <w:ilvl w:val="0"/>
          <w:numId w:val="26"/>
        </w:numPr>
        <w:tabs>
          <w:tab w:val="clear" w:pos="403"/>
        </w:tabs>
        <w:rPr>
          <w:ins w:id="675" w:author="Frederic Maze (d0)" w:date="2023-08-10T15:24:00Z"/>
          <w:szCs w:val="20"/>
        </w:rPr>
      </w:pPr>
      <w:ins w:id="676" w:author="Frederic Maze (d0)" w:date="2023-08-10T15:24:00Z">
        <w:r>
          <w:t xml:space="preserve">The item is not associated with any other types of essential item properties than </w:t>
        </w:r>
        <w:r>
          <w:rPr>
            <w:rStyle w:val="Courier"/>
          </w:rPr>
          <w:t>'</w:t>
        </w:r>
        <w:proofErr w:type="spellStart"/>
        <w:r>
          <w:rPr>
            <w:rStyle w:val="Courier"/>
          </w:rPr>
          <w:t>vvcC</w:t>
        </w:r>
        <w:proofErr w:type="spellEnd"/>
        <w:r>
          <w:rPr>
            <w:rStyle w:val="Courier"/>
          </w:rPr>
          <w:t>'</w:t>
        </w:r>
        <w:r>
          <w:t xml:space="preserve">, </w:t>
        </w:r>
        <w:r>
          <w:rPr>
            <w:rStyle w:val="Courier"/>
          </w:rPr>
          <w:t>'</w:t>
        </w:r>
        <w:proofErr w:type="spellStart"/>
        <w:r>
          <w:rPr>
            <w:rStyle w:val="Courier"/>
          </w:rPr>
          <w:t>colr</w:t>
        </w:r>
        <w:proofErr w:type="spellEnd"/>
        <w:r>
          <w:rPr>
            <w:rStyle w:val="Courier"/>
          </w:rPr>
          <w:t>'</w:t>
        </w:r>
        <w:r>
          <w:t xml:space="preserve">, </w:t>
        </w:r>
        <w:r>
          <w:rPr>
            <w:rStyle w:val="Courier"/>
          </w:rPr>
          <w:t>'</w:t>
        </w:r>
        <w:proofErr w:type="spellStart"/>
        <w:r>
          <w:rPr>
            <w:rStyle w:val="Courier"/>
          </w:rPr>
          <w:t>irot</w:t>
        </w:r>
        <w:proofErr w:type="spellEnd"/>
        <w:r>
          <w:rPr>
            <w:rStyle w:val="Courier"/>
          </w:rPr>
          <w:t>'</w:t>
        </w:r>
        <w:r>
          <w:t xml:space="preserve">, </w:t>
        </w:r>
        <w:r>
          <w:rPr>
            <w:rStyle w:val="Courier"/>
          </w:rPr>
          <w:t>'clap'</w:t>
        </w:r>
        <w:r>
          <w:t xml:space="preserve">, </w:t>
        </w:r>
        <w:r>
          <w:rPr>
            <w:rStyle w:val="Courier"/>
          </w:rPr>
          <w:t>'</w:t>
        </w:r>
        <w:proofErr w:type="spellStart"/>
        <w:r>
          <w:rPr>
            <w:rStyle w:val="Courier"/>
          </w:rPr>
          <w:t>imir</w:t>
        </w:r>
        <w:proofErr w:type="spellEnd"/>
        <w:r>
          <w:rPr>
            <w:rStyle w:val="Courier"/>
          </w:rPr>
          <w:t>'</w:t>
        </w:r>
        <w:r>
          <w:t xml:space="preserve">, </w:t>
        </w:r>
        <w:r>
          <w:rPr>
            <w:rStyle w:val="Courier"/>
          </w:rPr>
          <w:t>'</w:t>
        </w:r>
        <w:proofErr w:type="spellStart"/>
        <w:r>
          <w:rPr>
            <w:rStyle w:val="Courier"/>
          </w:rPr>
          <w:t>lsel</w:t>
        </w:r>
        <w:proofErr w:type="spellEnd"/>
        <w:r>
          <w:rPr>
            <w:rStyle w:val="Courier"/>
          </w:rPr>
          <w:t>'</w:t>
        </w:r>
        <w:r>
          <w:t xml:space="preserve">, </w:t>
        </w:r>
        <w:r>
          <w:rPr>
            <w:rStyle w:val="Courier"/>
          </w:rPr>
          <w:t>'</w:t>
        </w:r>
        <w:proofErr w:type="spellStart"/>
        <w:r>
          <w:rPr>
            <w:rStyle w:val="Courier"/>
          </w:rPr>
          <w:t>tols</w:t>
        </w:r>
        <w:proofErr w:type="spellEnd"/>
        <w:r>
          <w:rPr>
            <w:rStyle w:val="Courier"/>
          </w:rPr>
          <w:t>'</w:t>
        </w:r>
        <w:r>
          <w:t xml:space="preserve">, and </w:t>
        </w:r>
        <w:r>
          <w:rPr>
            <w:rStyle w:val="Courier"/>
          </w:rPr>
          <w:t>'</w:t>
        </w:r>
        <w:proofErr w:type="spellStart"/>
        <w:r>
          <w:rPr>
            <w:rStyle w:val="Courier"/>
          </w:rPr>
          <w:t>spor</w:t>
        </w:r>
        <w:proofErr w:type="spellEnd"/>
        <w:r>
          <w:rPr>
            <w:rStyle w:val="Courier"/>
          </w:rPr>
          <w:t>'</w:t>
        </w:r>
        <w:r>
          <w:t>.</w:t>
        </w:r>
      </w:ins>
    </w:p>
    <w:p w14:paraId="3E096D13" w14:textId="77777777" w:rsidR="000C3153" w:rsidRDefault="000C3153" w:rsidP="000C3153">
      <w:pPr>
        <w:rPr>
          <w:ins w:id="677" w:author="Frederic Maze (d0)" w:date="2023-08-10T15:24:00Z"/>
        </w:rPr>
      </w:pPr>
    </w:p>
    <w:p w14:paraId="0AAA4D65" w14:textId="77777777" w:rsidR="000C3153" w:rsidRPr="00BE1750" w:rsidRDefault="000C3153" w:rsidP="000C3153">
      <w:pPr>
        <w:keepNext/>
        <w:rPr>
          <w:ins w:id="678" w:author="Frederic Maze (d0)" w:date="2023-08-10T15:24:00Z"/>
          <w:i/>
        </w:rPr>
      </w:pPr>
      <w:ins w:id="679" w:author="Frederic Maze (d0)" w:date="2023-08-10T15:24:00Z">
        <w:r w:rsidRPr="00BE1750">
          <w:rPr>
            <w:i/>
          </w:rPr>
          <w:lastRenderedPageBreak/>
          <w:t xml:space="preserve">Annex </w:t>
        </w:r>
        <w:r>
          <w:rPr>
            <w:i/>
          </w:rPr>
          <w:t>M</w:t>
        </w:r>
        <w:r w:rsidRPr="00BE1750">
          <w:rPr>
            <w:i/>
          </w:rPr>
          <w:t>.</w:t>
        </w:r>
        <w:r>
          <w:rPr>
            <w:i/>
          </w:rPr>
          <w:t>4</w:t>
        </w:r>
        <w:r>
          <w:rPr>
            <w:i/>
          </w:rPr>
          <w:fldChar w:fldCharType="begin"/>
        </w:r>
        <w:r>
          <w:rPr>
            <w:i/>
          </w:rPr>
          <w:instrText xml:space="preserve"> TC  "</w:instrText>
        </w:r>
        <w:bookmarkStart w:id="680" w:name="_Toc142573621"/>
        <w:r>
          <w:rPr>
            <w:i/>
          </w:rPr>
          <w:instrText>M.4</w:instrText>
        </w:r>
        <w:r w:rsidRPr="003B74DF">
          <w:rPr>
            <w:i/>
            <w:iCs/>
          </w:rPr>
          <w:instrText xml:space="preserve"> EVC-specific brands</w:instrText>
        </w:r>
        <w:bookmarkEnd w:id="680"/>
        <w:r>
          <w:rPr>
            <w:i/>
          </w:rPr>
          <w:instrText xml:space="preserve">" \l 2 </w:instrText>
        </w:r>
        <w:r>
          <w:rPr>
            <w:i/>
          </w:rPr>
          <w:fldChar w:fldCharType="end"/>
        </w:r>
      </w:ins>
    </w:p>
    <w:p w14:paraId="4267C6DA" w14:textId="77777777" w:rsidR="000C3153" w:rsidRPr="002431A6" w:rsidRDefault="000C3153" w:rsidP="000C3153">
      <w:pPr>
        <w:keepNext/>
        <w:rPr>
          <w:ins w:id="681" w:author="Frederic Maze (d0)" w:date="2023-08-10T15:24:00Z"/>
          <w:iCs/>
        </w:rPr>
      </w:pPr>
      <w:ins w:id="682" w:author="Frederic Maze (d0)" w:date="2023-08-10T15:24:00Z">
        <w:r w:rsidRPr="002431A6">
          <w:rPr>
            <w:iCs/>
          </w:rPr>
          <w:t xml:space="preserve">Replace the following in subclause </w:t>
        </w:r>
        <w:r>
          <w:rPr>
            <w:iCs/>
          </w:rPr>
          <w:t>M.4.1.1</w:t>
        </w:r>
        <w:r w:rsidRPr="002431A6">
          <w:rPr>
            <w:iCs/>
          </w:rPr>
          <w:t xml:space="preserve"> (“</w:t>
        </w:r>
        <w:r>
          <w:rPr>
            <w:i/>
          </w:rPr>
          <w:t>General</w:t>
        </w:r>
        <w:r w:rsidRPr="00DF5C92">
          <w:rPr>
            <w:iCs/>
          </w:rPr>
          <w:t>”)</w:t>
        </w:r>
      </w:ins>
    </w:p>
    <w:p w14:paraId="224464A6" w14:textId="77777777" w:rsidR="000C3153" w:rsidRDefault="000C3153" w:rsidP="000C3153">
      <w:pPr>
        <w:numPr>
          <w:ilvl w:val="0"/>
          <w:numId w:val="26"/>
        </w:numPr>
        <w:tabs>
          <w:tab w:val="clear" w:pos="403"/>
        </w:tabs>
        <w:rPr>
          <w:ins w:id="683" w:author="Frederic Maze (d0)" w:date="2023-08-10T15:24:00Z"/>
          <w:szCs w:val="20"/>
        </w:rPr>
      </w:pPr>
      <w:ins w:id="684" w:author="Frederic Maze (d0)" w:date="2023-08-10T15:24:00Z">
        <w:r>
          <w:t xml:space="preserve">The item is not associated with any other types of essential item properties than </w:t>
        </w:r>
        <w:r>
          <w:rPr>
            <w:rFonts w:ascii="Courier New" w:hAnsi="Courier New"/>
          </w:rPr>
          <w:t>'</w:t>
        </w:r>
        <w:proofErr w:type="spellStart"/>
        <w:r>
          <w:rPr>
            <w:rFonts w:ascii="Courier New" w:hAnsi="Courier New"/>
          </w:rPr>
          <w:t>evcC</w:t>
        </w:r>
        <w:proofErr w:type="spellEnd"/>
        <w:r>
          <w:rPr>
            <w:rFonts w:ascii="Courier New" w:hAnsi="Courier New"/>
          </w:rPr>
          <w:t>'</w:t>
        </w:r>
        <w:r>
          <w:t xml:space="preserve">, </w:t>
        </w:r>
        <w:r>
          <w:rPr>
            <w:rFonts w:ascii="Courier New" w:hAnsi="Courier New"/>
          </w:rPr>
          <w:t>'</w:t>
        </w:r>
        <w:proofErr w:type="spellStart"/>
        <w:r>
          <w:rPr>
            <w:rFonts w:ascii="Courier New" w:hAnsi="Courier New"/>
          </w:rPr>
          <w:t>irot</w:t>
        </w:r>
        <w:proofErr w:type="spellEnd"/>
        <w:r>
          <w:rPr>
            <w:rFonts w:ascii="Courier New" w:hAnsi="Courier New"/>
          </w:rPr>
          <w:t>'</w:t>
        </w:r>
        <w:r>
          <w:t xml:space="preserve">, </w:t>
        </w:r>
        <w:r>
          <w:rPr>
            <w:rFonts w:ascii="Courier New" w:hAnsi="Courier New"/>
          </w:rPr>
          <w:t>'clap'</w:t>
        </w:r>
        <w:r>
          <w:t xml:space="preserve">, and </w:t>
        </w:r>
        <w:r>
          <w:rPr>
            <w:rFonts w:ascii="Courier New" w:hAnsi="Courier New"/>
          </w:rPr>
          <w:t>'</w:t>
        </w:r>
        <w:proofErr w:type="spellStart"/>
        <w:r>
          <w:rPr>
            <w:rFonts w:ascii="Courier New" w:hAnsi="Courier New"/>
          </w:rPr>
          <w:t>imir</w:t>
        </w:r>
        <w:proofErr w:type="spellEnd"/>
        <w:r>
          <w:rPr>
            <w:rFonts w:ascii="Courier New" w:hAnsi="Courier New"/>
          </w:rPr>
          <w:t>'</w:t>
        </w:r>
        <w:r>
          <w:t>.</w:t>
        </w:r>
      </w:ins>
    </w:p>
    <w:p w14:paraId="34D60AC6" w14:textId="77777777" w:rsidR="000C3153" w:rsidRPr="002431A6" w:rsidRDefault="000C3153" w:rsidP="000C3153">
      <w:pPr>
        <w:keepNext/>
        <w:rPr>
          <w:ins w:id="685" w:author="Frederic Maze (d0)" w:date="2023-08-10T15:24:00Z"/>
          <w:iCs/>
        </w:rPr>
      </w:pPr>
      <w:ins w:id="686" w:author="Frederic Maze (d0)" w:date="2023-08-10T15:24:00Z">
        <w:r w:rsidRPr="002431A6">
          <w:rPr>
            <w:iCs/>
          </w:rPr>
          <w:t>with</w:t>
        </w:r>
      </w:ins>
    </w:p>
    <w:p w14:paraId="126818F0" w14:textId="77777777" w:rsidR="000C3153" w:rsidRDefault="000C3153" w:rsidP="000C3153">
      <w:pPr>
        <w:numPr>
          <w:ilvl w:val="0"/>
          <w:numId w:val="26"/>
        </w:numPr>
        <w:tabs>
          <w:tab w:val="clear" w:pos="403"/>
        </w:tabs>
        <w:rPr>
          <w:ins w:id="687" w:author="Frederic Maze (d0)" w:date="2023-08-10T15:24:00Z"/>
          <w:szCs w:val="20"/>
        </w:rPr>
      </w:pPr>
      <w:ins w:id="688" w:author="Frederic Maze (d0)" w:date="2023-08-10T15:24:00Z">
        <w:r>
          <w:t xml:space="preserve">The item is not associated with any other types of essential item properties than </w:t>
        </w:r>
        <w:r>
          <w:rPr>
            <w:rFonts w:ascii="Courier New" w:hAnsi="Courier New"/>
          </w:rPr>
          <w:t>'</w:t>
        </w:r>
        <w:proofErr w:type="spellStart"/>
        <w:r>
          <w:rPr>
            <w:rFonts w:ascii="Courier New" w:hAnsi="Courier New"/>
          </w:rPr>
          <w:t>evcC</w:t>
        </w:r>
        <w:proofErr w:type="spellEnd"/>
        <w:r>
          <w:rPr>
            <w:rFonts w:ascii="Courier New" w:hAnsi="Courier New"/>
          </w:rPr>
          <w:t>'</w:t>
        </w:r>
        <w:r>
          <w:t xml:space="preserve">, </w:t>
        </w:r>
        <w:r>
          <w:rPr>
            <w:rFonts w:ascii="Courier New" w:hAnsi="Courier New"/>
          </w:rPr>
          <w:t>'</w:t>
        </w:r>
        <w:proofErr w:type="spellStart"/>
        <w:r>
          <w:rPr>
            <w:rFonts w:ascii="Courier New" w:hAnsi="Courier New"/>
          </w:rPr>
          <w:t>colr</w:t>
        </w:r>
        <w:proofErr w:type="spellEnd"/>
        <w:r>
          <w:rPr>
            <w:rFonts w:ascii="Courier New" w:hAnsi="Courier New"/>
          </w:rPr>
          <w:t>'</w:t>
        </w:r>
        <w:r>
          <w:t xml:space="preserve">, </w:t>
        </w:r>
        <w:r>
          <w:rPr>
            <w:rFonts w:ascii="Courier New" w:hAnsi="Courier New"/>
          </w:rPr>
          <w:t>'</w:t>
        </w:r>
        <w:proofErr w:type="spellStart"/>
        <w:r>
          <w:rPr>
            <w:rFonts w:ascii="Courier New" w:hAnsi="Courier New"/>
          </w:rPr>
          <w:t>irot</w:t>
        </w:r>
        <w:proofErr w:type="spellEnd"/>
        <w:r>
          <w:rPr>
            <w:rFonts w:ascii="Courier New" w:hAnsi="Courier New"/>
          </w:rPr>
          <w:t>'</w:t>
        </w:r>
        <w:r>
          <w:t xml:space="preserve">, </w:t>
        </w:r>
        <w:r>
          <w:rPr>
            <w:rFonts w:ascii="Courier New" w:hAnsi="Courier New"/>
          </w:rPr>
          <w:t>'clap'</w:t>
        </w:r>
        <w:r>
          <w:t xml:space="preserve">, and </w:t>
        </w:r>
        <w:r>
          <w:rPr>
            <w:rFonts w:ascii="Courier New" w:hAnsi="Courier New"/>
          </w:rPr>
          <w:t>'</w:t>
        </w:r>
        <w:proofErr w:type="spellStart"/>
        <w:r>
          <w:rPr>
            <w:rFonts w:ascii="Courier New" w:hAnsi="Courier New"/>
          </w:rPr>
          <w:t>imir</w:t>
        </w:r>
        <w:proofErr w:type="spellEnd"/>
        <w:r>
          <w:rPr>
            <w:rFonts w:ascii="Courier New" w:hAnsi="Courier New"/>
          </w:rPr>
          <w:t>'</w:t>
        </w:r>
        <w:r>
          <w:t>.</w:t>
        </w:r>
      </w:ins>
    </w:p>
    <w:p w14:paraId="32FCCBAF" w14:textId="77777777" w:rsidR="000C3153" w:rsidRPr="00764DE2" w:rsidRDefault="000C3153" w:rsidP="001A1BF0"/>
    <w:sectPr w:rsidR="000C3153" w:rsidRPr="00764DE2" w:rsidSect="00C845B4">
      <w:footerReference w:type="even" r:id="rId29"/>
      <w:footerReference w:type="default" r:id="rId30"/>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0A4E0" w14:textId="77777777" w:rsidR="00E62D9F" w:rsidRDefault="00E62D9F">
      <w:pPr>
        <w:spacing w:after="0" w:line="240" w:lineRule="auto"/>
      </w:pPr>
      <w:r>
        <w:separator/>
      </w:r>
    </w:p>
  </w:endnote>
  <w:endnote w:type="continuationSeparator" w:id="0">
    <w:p w14:paraId="66F67484" w14:textId="77777777" w:rsidR="00E62D9F" w:rsidRDefault="00E62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Times-Roman">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E62D9F" w:rsidRPr="00BA1CC8" w:rsidRDefault="00E62D9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E62D9F" w:rsidRDefault="00E62D9F"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E62D9F" w:rsidRPr="00BA1CC8" w:rsidRDefault="00E62D9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E62D9F" w:rsidRPr="00BA1CC8" w:rsidRDefault="00E62D9F"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E62D9F" w:rsidRPr="00BA1CC8" w:rsidRDefault="00E62D9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E62D9F" w:rsidRPr="00BA1CC8" w:rsidRDefault="00E62D9F"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D5004" w14:textId="77777777" w:rsidR="00E62D9F" w:rsidRDefault="00E62D9F">
      <w:pPr>
        <w:spacing w:after="0" w:line="240" w:lineRule="auto"/>
      </w:pPr>
      <w:r>
        <w:separator/>
      </w:r>
    </w:p>
  </w:footnote>
  <w:footnote w:type="continuationSeparator" w:id="0">
    <w:p w14:paraId="759FCE44" w14:textId="77777777" w:rsidR="00E62D9F" w:rsidRDefault="00E62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E62D9F" w:rsidRPr="00151316" w:rsidRDefault="00E62D9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E62D9F" w:rsidRPr="004D16C0" w:rsidRDefault="00E62D9F"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68A4070F" w:rsidR="00E62D9F" w:rsidRPr="0042084A" w:rsidRDefault="00E62D9F"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23008-12:2022/AMD 1:2022(E)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DAE4EF0" w:rsidR="00E62D9F" w:rsidRPr="004D16C0" w:rsidRDefault="00E62D9F"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2022/AMD 1:2022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1438"/>
    <w:multiLevelType w:val="hybridMultilevel"/>
    <w:tmpl w:val="A246F2C0"/>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C61A5148"/>
    <w:lvl w:ilvl="0">
      <w:start w:val="1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0B8B0A1E"/>
    <w:multiLevelType w:val="multilevel"/>
    <w:tmpl w:val="432A35F2"/>
    <w:lvl w:ilvl="0">
      <w:start w:val="7"/>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4"/>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10F65D87"/>
    <w:multiLevelType w:val="hybridMultilevel"/>
    <w:tmpl w:val="AABEDBE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1A1E99"/>
    <w:multiLevelType w:val="hybridMultilevel"/>
    <w:tmpl w:val="F7144D6C"/>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2E39E5"/>
    <w:multiLevelType w:val="hybridMultilevel"/>
    <w:tmpl w:val="9B989AE2"/>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C27AE8"/>
    <w:multiLevelType w:val="multilevel"/>
    <w:tmpl w:val="1E1203EA"/>
    <w:lvl w:ilvl="0">
      <w:start w:val="6"/>
      <w:numFmt w:val="decimal"/>
      <w:lvlText w:val="%1"/>
      <w:lvlJc w:val="left"/>
      <w:pPr>
        <w:tabs>
          <w:tab w:val="num" w:pos="432"/>
        </w:tabs>
        <w:ind w:left="432" w:hanging="432"/>
      </w:pPr>
      <w:rPr>
        <w:rFonts w:cs="Times New Roman" w:hint="default"/>
        <w:b/>
        <w:i w:val="0"/>
      </w:rPr>
    </w:lvl>
    <w:lvl w:ilvl="1">
      <w:start w:val="8"/>
      <w:numFmt w:val="decimal"/>
      <w:lvlText w:val="%1.%2"/>
      <w:lvlJc w:val="left"/>
      <w:pPr>
        <w:tabs>
          <w:tab w:val="num" w:pos="360"/>
        </w:tabs>
        <w:ind w:left="0" w:firstLine="0"/>
      </w:pPr>
      <w:rPr>
        <w:rFonts w:cs="Times New Roman" w:hint="default"/>
        <w:b/>
        <w:i w:val="0"/>
      </w:rPr>
    </w:lvl>
    <w:lvl w:ilvl="2">
      <w:start w:val="10"/>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24840CC5"/>
    <w:multiLevelType w:val="multilevel"/>
    <w:tmpl w:val="DF64A588"/>
    <w:lvl w:ilvl="0">
      <w:start w:val="7"/>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4"/>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28601352"/>
    <w:multiLevelType w:val="hybridMultilevel"/>
    <w:tmpl w:val="A84AB8CE"/>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AC7EB8"/>
    <w:multiLevelType w:val="multilevel"/>
    <w:tmpl w:val="B9B62E5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7"/>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35EE20A0"/>
    <w:multiLevelType w:val="hybridMultilevel"/>
    <w:tmpl w:val="BC688828"/>
    <w:lvl w:ilvl="0" w:tplc="9E5EE63A">
      <w:start w:val="8"/>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AE7CDC"/>
    <w:multiLevelType w:val="hybridMultilevel"/>
    <w:tmpl w:val="B1C66BFE"/>
    <w:lvl w:ilvl="0" w:tplc="BE5AF528">
      <w:start w:val="89"/>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5FF7D17"/>
    <w:multiLevelType w:val="multilevel"/>
    <w:tmpl w:val="ACDE3380"/>
    <w:lvl w:ilvl="0">
      <w:start w:val="3"/>
      <w:numFmt w:val="decimal"/>
      <w:lvlText w:val="%1"/>
      <w:lvlJc w:val="left"/>
      <w:pPr>
        <w:ind w:left="357" w:hanging="357"/>
      </w:pPr>
      <w:rPr>
        <w:rFonts w:hint="default"/>
      </w:rPr>
    </w:lvl>
    <w:lvl w:ilvl="1">
      <w:start w:val="3"/>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3" w15:restartNumberingAfterBreak="0">
    <w:nsid w:val="4C227E01"/>
    <w:multiLevelType w:val="hybridMultilevel"/>
    <w:tmpl w:val="8962D940"/>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913E68C4">
      <w:start w:val="89"/>
      <w:numFmt w:val="bullet"/>
      <w:lvlText w:val="—"/>
      <w:lvlJc w:val="left"/>
      <w:pPr>
        <w:ind w:left="2160" w:hanging="360"/>
      </w:pPr>
      <w:rPr>
        <w:rFonts w:ascii="Cambria" w:eastAsia="MS Mincho" w:hAnsi="Cambria"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182591"/>
    <w:multiLevelType w:val="hybridMultilevel"/>
    <w:tmpl w:val="EBA25328"/>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C10E2A"/>
    <w:multiLevelType w:val="multilevel"/>
    <w:tmpl w:val="30E049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07E1856"/>
    <w:multiLevelType w:val="hybridMultilevel"/>
    <w:tmpl w:val="A4027CA8"/>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882EC0"/>
    <w:multiLevelType w:val="multilevel"/>
    <w:tmpl w:val="FE5CD468"/>
    <w:lvl w:ilvl="0">
      <w:start w:val="1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8" w15:restartNumberingAfterBreak="0">
    <w:nsid w:val="67CE044E"/>
    <w:multiLevelType w:val="hybridMultilevel"/>
    <w:tmpl w:val="8E0A8C1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910E4C"/>
    <w:multiLevelType w:val="hybridMultilevel"/>
    <w:tmpl w:val="57ACE990"/>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2D407D7"/>
    <w:multiLevelType w:val="hybridMultilevel"/>
    <w:tmpl w:val="C536538E"/>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4425D0"/>
    <w:multiLevelType w:val="hybridMultilevel"/>
    <w:tmpl w:val="AB8CAC8C"/>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007E3C"/>
    <w:multiLevelType w:val="hybridMultilevel"/>
    <w:tmpl w:val="383E1AF8"/>
    <w:lvl w:ilvl="0" w:tplc="9E5EE63A">
      <w:start w:val="8"/>
      <w:numFmt w:val="bullet"/>
      <w:lvlText w:val="—"/>
      <w:lvlJc w:val="left"/>
      <w:pPr>
        <w:ind w:left="1440" w:hanging="360"/>
      </w:pPr>
      <w:rPr>
        <w:rFonts w:ascii="Cambria" w:eastAsia="Times New Roman" w:hAnsi="Cambria" w:cs="Times New Roman" w:hint="default"/>
      </w:rPr>
    </w:lvl>
    <w:lvl w:ilvl="1" w:tplc="9E5EE63A">
      <w:start w:val="8"/>
      <w:numFmt w:val="bullet"/>
      <w:lvlText w:val="—"/>
      <w:lvlJc w:val="left"/>
      <w:pPr>
        <w:ind w:left="2160" w:hanging="360"/>
      </w:pPr>
      <w:rPr>
        <w:rFonts w:ascii="Cambria" w:eastAsia="Times New Roman" w:hAnsi="Cambria"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CE70F52"/>
    <w:multiLevelType w:val="hybridMultilevel"/>
    <w:tmpl w:val="CB10A020"/>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0"/>
  </w:num>
  <w:num w:numId="4">
    <w:abstractNumId w:val="6"/>
  </w:num>
  <w:num w:numId="5">
    <w:abstractNumId w:val="24"/>
  </w:num>
  <w:num w:numId="6">
    <w:abstractNumId w:val="23"/>
  </w:num>
  <w:num w:numId="7">
    <w:abstractNumId w:val="21"/>
  </w:num>
  <w:num w:numId="8">
    <w:abstractNumId w:val="2"/>
  </w:num>
  <w:num w:numId="9">
    <w:abstractNumId w:val="7"/>
  </w:num>
  <w:num w:numId="10">
    <w:abstractNumId w:val="5"/>
  </w:num>
  <w:num w:numId="11">
    <w:abstractNumId w:val="17"/>
  </w:num>
  <w:num w:numId="12">
    <w:abstractNumId w:val="13"/>
  </w:num>
  <w:num w:numId="13">
    <w:abstractNumId w:val="25"/>
  </w:num>
  <w:num w:numId="14">
    <w:abstractNumId w:val="14"/>
  </w:num>
  <w:num w:numId="15">
    <w:abstractNumId w:val="0"/>
  </w:num>
  <w:num w:numId="16">
    <w:abstractNumId w:val="8"/>
  </w:num>
  <w:num w:numId="17">
    <w:abstractNumId w:val="12"/>
  </w:num>
  <w:num w:numId="18">
    <w:abstractNumId w:val="4"/>
  </w:num>
  <w:num w:numId="19">
    <w:abstractNumId w:val="16"/>
  </w:num>
  <w:num w:numId="20">
    <w:abstractNumId w:val="18"/>
  </w:num>
  <w:num w:numId="21">
    <w:abstractNumId w:val="3"/>
  </w:num>
  <w:num w:numId="22">
    <w:abstractNumId w:val="20"/>
  </w:num>
  <w:num w:numId="23">
    <w:abstractNumId w:val="19"/>
  </w:num>
  <w:num w:numId="24">
    <w:abstractNumId w:val="15"/>
  </w:num>
  <w:num w:numId="25">
    <w:abstractNumId w:val="22"/>
  </w:num>
  <w:num w:numId="26">
    <w:abstractNumId w:val="1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ederic Maze (d0)">
    <w15:presenceInfo w15:providerId="None" w15:userId="Frederic Maze (d0)"/>
  </w15:person>
  <w15:person w15:author="Frederic Maze (d1)">
    <w15:presenceInfo w15:providerId="None" w15:userId="Frederic Maze (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15C"/>
    <w:rsid w:val="000003C3"/>
    <w:rsid w:val="0000071D"/>
    <w:rsid w:val="00001CFA"/>
    <w:rsid w:val="0000407A"/>
    <w:rsid w:val="0000452F"/>
    <w:rsid w:val="000051C2"/>
    <w:rsid w:val="000135EA"/>
    <w:rsid w:val="0001399D"/>
    <w:rsid w:val="00014510"/>
    <w:rsid w:val="00015320"/>
    <w:rsid w:val="00016358"/>
    <w:rsid w:val="00016EBD"/>
    <w:rsid w:val="0002515A"/>
    <w:rsid w:val="000261BF"/>
    <w:rsid w:val="000275D4"/>
    <w:rsid w:val="00031282"/>
    <w:rsid w:val="000314E7"/>
    <w:rsid w:val="00034451"/>
    <w:rsid w:val="00034C67"/>
    <w:rsid w:val="00035316"/>
    <w:rsid w:val="00036AAD"/>
    <w:rsid w:val="000404B0"/>
    <w:rsid w:val="00040623"/>
    <w:rsid w:val="00040E06"/>
    <w:rsid w:val="00042ACD"/>
    <w:rsid w:val="00042F59"/>
    <w:rsid w:val="00044445"/>
    <w:rsid w:val="00044C8B"/>
    <w:rsid w:val="0004648E"/>
    <w:rsid w:val="00046E98"/>
    <w:rsid w:val="0004745C"/>
    <w:rsid w:val="000478B2"/>
    <w:rsid w:val="00050244"/>
    <w:rsid w:val="00051C5A"/>
    <w:rsid w:val="0005203F"/>
    <w:rsid w:val="00052262"/>
    <w:rsid w:val="00055074"/>
    <w:rsid w:val="00055455"/>
    <w:rsid w:val="00055853"/>
    <w:rsid w:val="0005589C"/>
    <w:rsid w:val="00055956"/>
    <w:rsid w:val="00055C7B"/>
    <w:rsid w:val="00056B22"/>
    <w:rsid w:val="000570F0"/>
    <w:rsid w:val="00060093"/>
    <w:rsid w:val="000632FE"/>
    <w:rsid w:val="00064708"/>
    <w:rsid w:val="00067125"/>
    <w:rsid w:val="00067145"/>
    <w:rsid w:val="000671D8"/>
    <w:rsid w:val="000674CE"/>
    <w:rsid w:val="00067CCD"/>
    <w:rsid w:val="00067F4A"/>
    <w:rsid w:val="00070B3F"/>
    <w:rsid w:val="00075EDE"/>
    <w:rsid w:val="00081B13"/>
    <w:rsid w:val="00083ED7"/>
    <w:rsid w:val="00085230"/>
    <w:rsid w:val="0008616E"/>
    <w:rsid w:val="0008664F"/>
    <w:rsid w:val="00087A72"/>
    <w:rsid w:val="00090857"/>
    <w:rsid w:val="00091E43"/>
    <w:rsid w:val="000928B8"/>
    <w:rsid w:val="00093C6A"/>
    <w:rsid w:val="00095484"/>
    <w:rsid w:val="00096013"/>
    <w:rsid w:val="0009604E"/>
    <w:rsid w:val="000960C4"/>
    <w:rsid w:val="00096387"/>
    <w:rsid w:val="0009720E"/>
    <w:rsid w:val="000A0DCC"/>
    <w:rsid w:val="000A17D3"/>
    <w:rsid w:val="000A27FE"/>
    <w:rsid w:val="000A29EB"/>
    <w:rsid w:val="000A3CBE"/>
    <w:rsid w:val="000A698C"/>
    <w:rsid w:val="000A6D8E"/>
    <w:rsid w:val="000A706D"/>
    <w:rsid w:val="000B0912"/>
    <w:rsid w:val="000B1234"/>
    <w:rsid w:val="000B26A7"/>
    <w:rsid w:val="000B607A"/>
    <w:rsid w:val="000B630D"/>
    <w:rsid w:val="000C033F"/>
    <w:rsid w:val="000C1D0B"/>
    <w:rsid w:val="000C3153"/>
    <w:rsid w:val="000C3E16"/>
    <w:rsid w:val="000C4F45"/>
    <w:rsid w:val="000C5465"/>
    <w:rsid w:val="000C63B9"/>
    <w:rsid w:val="000D1398"/>
    <w:rsid w:val="000D148D"/>
    <w:rsid w:val="000D166A"/>
    <w:rsid w:val="000D41C4"/>
    <w:rsid w:val="000D44AD"/>
    <w:rsid w:val="000D485B"/>
    <w:rsid w:val="000D4964"/>
    <w:rsid w:val="000D6B21"/>
    <w:rsid w:val="000D75C5"/>
    <w:rsid w:val="000D795E"/>
    <w:rsid w:val="000E221C"/>
    <w:rsid w:val="000E27BF"/>
    <w:rsid w:val="000E2B4C"/>
    <w:rsid w:val="000E3862"/>
    <w:rsid w:val="000E3F71"/>
    <w:rsid w:val="000E5AD5"/>
    <w:rsid w:val="000E5F53"/>
    <w:rsid w:val="000F48A4"/>
    <w:rsid w:val="000F531E"/>
    <w:rsid w:val="000F5EB5"/>
    <w:rsid w:val="001026F0"/>
    <w:rsid w:val="00103AF8"/>
    <w:rsid w:val="00110E00"/>
    <w:rsid w:val="00111063"/>
    <w:rsid w:val="0011218A"/>
    <w:rsid w:val="00112FCE"/>
    <w:rsid w:val="00114430"/>
    <w:rsid w:val="00114A1F"/>
    <w:rsid w:val="001201D9"/>
    <w:rsid w:val="00121E32"/>
    <w:rsid w:val="00122F99"/>
    <w:rsid w:val="001236C1"/>
    <w:rsid w:val="00123EB5"/>
    <w:rsid w:val="00124577"/>
    <w:rsid w:val="00127754"/>
    <w:rsid w:val="00133D1B"/>
    <w:rsid w:val="00134569"/>
    <w:rsid w:val="0013532A"/>
    <w:rsid w:val="0013604C"/>
    <w:rsid w:val="0013692E"/>
    <w:rsid w:val="00141131"/>
    <w:rsid w:val="001431AE"/>
    <w:rsid w:val="001459C4"/>
    <w:rsid w:val="00145F9F"/>
    <w:rsid w:val="001461BE"/>
    <w:rsid w:val="0014646E"/>
    <w:rsid w:val="00150A71"/>
    <w:rsid w:val="00152487"/>
    <w:rsid w:val="001527A3"/>
    <w:rsid w:val="00152DD0"/>
    <w:rsid w:val="0015508D"/>
    <w:rsid w:val="001559DE"/>
    <w:rsid w:val="00155D58"/>
    <w:rsid w:val="00156DC9"/>
    <w:rsid w:val="0016044E"/>
    <w:rsid w:val="00162DF1"/>
    <w:rsid w:val="0016339F"/>
    <w:rsid w:val="0016409C"/>
    <w:rsid w:val="00165C74"/>
    <w:rsid w:val="00166F8A"/>
    <w:rsid w:val="00167F41"/>
    <w:rsid w:val="00171257"/>
    <w:rsid w:val="001801E9"/>
    <w:rsid w:val="00186E79"/>
    <w:rsid w:val="00191F2D"/>
    <w:rsid w:val="001920CC"/>
    <w:rsid w:val="001927E9"/>
    <w:rsid w:val="001944E4"/>
    <w:rsid w:val="00194542"/>
    <w:rsid w:val="00194B61"/>
    <w:rsid w:val="0019511A"/>
    <w:rsid w:val="00196409"/>
    <w:rsid w:val="00196975"/>
    <w:rsid w:val="001974F0"/>
    <w:rsid w:val="001A0627"/>
    <w:rsid w:val="001A0B0F"/>
    <w:rsid w:val="001A1BF0"/>
    <w:rsid w:val="001A1E4C"/>
    <w:rsid w:val="001A2CB7"/>
    <w:rsid w:val="001A2FA8"/>
    <w:rsid w:val="001A33D0"/>
    <w:rsid w:val="001A49CE"/>
    <w:rsid w:val="001A4EA3"/>
    <w:rsid w:val="001A76A4"/>
    <w:rsid w:val="001B1884"/>
    <w:rsid w:val="001B1980"/>
    <w:rsid w:val="001B1CF2"/>
    <w:rsid w:val="001B20EB"/>
    <w:rsid w:val="001B2619"/>
    <w:rsid w:val="001B4577"/>
    <w:rsid w:val="001B51CD"/>
    <w:rsid w:val="001B5400"/>
    <w:rsid w:val="001B718E"/>
    <w:rsid w:val="001B7E24"/>
    <w:rsid w:val="001C0339"/>
    <w:rsid w:val="001C11D5"/>
    <w:rsid w:val="001C330F"/>
    <w:rsid w:val="001C6575"/>
    <w:rsid w:val="001C6FB2"/>
    <w:rsid w:val="001C7903"/>
    <w:rsid w:val="001D04B2"/>
    <w:rsid w:val="001D2971"/>
    <w:rsid w:val="001D595C"/>
    <w:rsid w:val="001D5B2C"/>
    <w:rsid w:val="001D5C4F"/>
    <w:rsid w:val="001D6073"/>
    <w:rsid w:val="001D6480"/>
    <w:rsid w:val="001D79EA"/>
    <w:rsid w:val="001D7C53"/>
    <w:rsid w:val="001D7CC2"/>
    <w:rsid w:val="001E09C2"/>
    <w:rsid w:val="001E641E"/>
    <w:rsid w:val="001E702D"/>
    <w:rsid w:val="001E7D47"/>
    <w:rsid w:val="001F05B4"/>
    <w:rsid w:val="001F0DDA"/>
    <w:rsid w:val="001F1581"/>
    <w:rsid w:val="001F374E"/>
    <w:rsid w:val="001F69D9"/>
    <w:rsid w:val="001F72BD"/>
    <w:rsid w:val="001F7968"/>
    <w:rsid w:val="00200601"/>
    <w:rsid w:val="00201BE8"/>
    <w:rsid w:val="0020352D"/>
    <w:rsid w:val="002038D1"/>
    <w:rsid w:val="002040B4"/>
    <w:rsid w:val="002052ED"/>
    <w:rsid w:val="00205426"/>
    <w:rsid w:val="00206394"/>
    <w:rsid w:val="00210C41"/>
    <w:rsid w:val="00210EB4"/>
    <w:rsid w:val="002113DB"/>
    <w:rsid w:val="00211633"/>
    <w:rsid w:val="002142D3"/>
    <w:rsid w:val="00214F94"/>
    <w:rsid w:val="0021721F"/>
    <w:rsid w:val="00217BF7"/>
    <w:rsid w:val="00220046"/>
    <w:rsid w:val="002228CC"/>
    <w:rsid w:val="002246AC"/>
    <w:rsid w:val="00231776"/>
    <w:rsid w:val="002339B5"/>
    <w:rsid w:val="00233FBF"/>
    <w:rsid w:val="002340E0"/>
    <w:rsid w:val="00236FEC"/>
    <w:rsid w:val="00237A4F"/>
    <w:rsid w:val="00240134"/>
    <w:rsid w:val="002404EF"/>
    <w:rsid w:val="00240506"/>
    <w:rsid w:val="00240EA6"/>
    <w:rsid w:val="002431A6"/>
    <w:rsid w:val="0024346C"/>
    <w:rsid w:val="002442F8"/>
    <w:rsid w:val="00246A60"/>
    <w:rsid w:val="00251ADE"/>
    <w:rsid w:val="00255DFA"/>
    <w:rsid w:val="0025629E"/>
    <w:rsid w:val="002569BA"/>
    <w:rsid w:val="00257B95"/>
    <w:rsid w:val="002621E8"/>
    <w:rsid w:val="00262232"/>
    <w:rsid w:val="00262561"/>
    <w:rsid w:val="00262A5A"/>
    <w:rsid w:val="00262B39"/>
    <w:rsid w:val="00264095"/>
    <w:rsid w:val="002660F3"/>
    <w:rsid w:val="002661CA"/>
    <w:rsid w:val="00266CFD"/>
    <w:rsid w:val="00266FF8"/>
    <w:rsid w:val="00272564"/>
    <w:rsid w:val="00273801"/>
    <w:rsid w:val="00274199"/>
    <w:rsid w:val="00274991"/>
    <w:rsid w:val="0027614B"/>
    <w:rsid w:val="0027718A"/>
    <w:rsid w:val="0028238C"/>
    <w:rsid w:val="0028448D"/>
    <w:rsid w:val="00286005"/>
    <w:rsid w:val="00286C2A"/>
    <w:rsid w:val="002879D1"/>
    <w:rsid w:val="0029243C"/>
    <w:rsid w:val="002930D3"/>
    <w:rsid w:val="00294CF1"/>
    <w:rsid w:val="00294FB0"/>
    <w:rsid w:val="0029724F"/>
    <w:rsid w:val="002978A9"/>
    <w:rsid w:val="002A10EE"/>
    <w:rsid w:val="002A3D30"/>
    <w:rsid w:val="002A3E17"/>
    <w:rsid w:val="002A48DE"/>
    <w:rsid w:val="002A4A99"/>
    <w:rsid w:val="002A4D1B"/>
    <w:rsid w:val="002A50DC"/>
    <w:rsid w:val="002A6FE1"/>
    <w:rsid w:val="002A7CE7"/>
    <w:rsid w:val="002A7F93"/>
    <w:rsid w:val="002B0AD0"/>
    <w:rsid w:val="002B1528"/>
    <w:rsid w:val="002B2937"/>
    <w:rsid w:val="002B3EE0"/>
    <w:rsid w:val="002B4523"/>
    <w:rsid w:val="002B49E5"/>
    <w:rsid w:val="002B7F6F"/>
    <w:rsid w:val="002C1AE5"/>
    <w:rsid w:val="002C27EF"/>
    <w:rsid w:val="002C453D"/>
    <w:rsid w:val="002C6081"/>
    <w:rsid w:val="002C72F6"/>
    <w:rsid w:val="002C7C59"/>
    <w:rsid w:val="002D11FC"/>
    <w:rsid w:val="002D26B1"/>
    <w:rsid w:val="002D285D"/>
    <w:rsid w:val="002D2CB4"/>
    <w:rsid w:val="002D4703"/>
    <w:rsid w:val="002D4848"/>
    <w:rsid w:val="002E0796"/>
    <w:rsid w:val="002E10B8"/>
    <w:rsid w:val="002E1CF5"/>
    <w:rsid w:val="002E374C"/>
    <w:rsid w:val="002E37D1"/>
    <w:rsid w:val="002E4847"/>
    <w:rsid w:val="002E4C62"/>
    <w:rsid w:val="002E4FF0"/>
    <w:rsid w:val="002E59EE"/>
    <w:rsid w:val="002E5AA0"/>
    <w:rsid w:val="002E7795"/>
    <w:rsid w:val="002E77B4"/>
    <w:rsid w:val="002F111F"/>
    <w:rsid w:val="002F27E3"/>
    <w:rsid w:val="002F4240"/>
    <w:rsid w:val="002F4CA0"/>
    <w:rsid w:val="002F4E01"/>
    <w:rsid w:val="002F5AD6"/>
    <w:rsid w:val="002F5DD5"/>
    <w:rsid w:val="002F6596"/>
    <w:rsid w:val="002F70E6"/>
    <w:rsid w:val="002F71A4"/>
    <w:rsid w:val="00300EE1"/>
    <w:rsid w:val="00302B55"/>
    <w:rsid w:val="0030364A"/>
    <w:rsid w:val="00303759"/>
    <w:rsid w:val="00304597"/>
    <w:rsid w:val="00305732"/>
    <w:rsid w:val="00306603"/>
    <w:rsid w:val="00307D73"/>
    <w:rsid w:val="00307FB2"/>
    <w:rsid w:val="00310068"/>
    <w:rsid w:val="00310C5B"/>
    <w:rsid w:val="00311768"/>
    <w:rsid w:val="00312BA8"/>
    <w:rsid w:val="00313240"/>
    <w:rsid w:val="00313543"/>
    <w:rsid w:val="00314414"/>
    <w:rsid w:val="003150BE"/>
    <w:rsid w:val="00315EBF"/>
    <w:rsid w:val="003178D9"/>
    <w:rsid w:val="0031798A"/>
    <w:rsid w:val="00317CE2"/>
    <w:rsid w:val="00320BC7"/>
    <w:rsid w:val="0032158E"/>
    <w:rsid w:val="003225D0"/>
    <w:rsid w:val="00327568"/>
    <w:rsid w:val="003275E1"/>
    <w:rsid w:val="00327FC1"/>
    <w:rsid w:val="00330121"/>
    <w:rsid w:val="0033050F"/>
    <w:rsid w:val="0033188B"/>
    <w:rsid w:val="0033201A"/>
    <w:rsid w:val="00333718"/>
    <w:rsid w:val="003343C1"/>
    <w:rsid w:val="00334469"/>
    <w:rsid w:val="0033608F"/>
    <w:rsid w:val="003365E3"/>
    <w:rsid w:val="003369B5"/>
    <w:rsid w:val="003449D6"/>
    <w:rsid w:val="00346ECA"/>
    <w:rsid w:val="00347FB5"/>
    <w:rsid w:val="003520B5"/>
    <w:rsid w:val="00355292"/>
    <w:rsid w:val="0035551F"/>
    <w:rsid w:val="003558BF"/>
    <w:rsid w:val="003600A0"/>
    <w:rsid w:val="00361D39"/>
    <w:rsid w:val="00361FCF"/>
    <w:rsid w:val="00362EE8"/>
    <w:rsid w:val="003643AA"/>
    <w:rsid w:val="00364B6A"/>
    <w:rsid w:val="00366B4F"/>
    <w:rsid w:val="003678E0"/>
    <w:rsid w:val="00371151"/>
    <w:rsid w:val="00372298"/>
    <w:rsid w:val="00373501"/>
    <w:rsid w:val="00374AE5"/>
    <w:rsid w:val="00375A87"/>
    <w:rsid w:val="00376F66"/>
    <w:rsid w:val="00377101"/>
    <w:rsid w:val="00380D9B"/>
    <w:rsid w:val="0038169A"/>
    <w:rsid w:val="00383AF6"/>
    <w:rsid w:val="003848A1"/>
    <w:rsid w:val="003861E9"/>
    <w:rsid w:val="00386472"/>
    <w:rsid w:val="003904B7"/>
    <w:rsid w:val="00392157"/>
    <w:rsid w:val="00392A78"/>
    <w:rsid w:val="00394EF3"/>
    <w:rsid w:val="003950FD"/>
    <w:rsid w:val="00395807"/>
    <w:rsid w:val="00395A64"/>
    <w:rsid w:val="00395E39"/>
    <w:rsid w:val="003A0890"/>
    <w:rsid w:val="003A19C6"/>
    <w:rsid w:val="003A2816"/>
    <w:rsid w:val="003A31AE"/>
    <w:rsid w:val="003A5854"/>
    <w:rsid w:val="003A5CB3"/>
    <w:rsid w:val="003A5F12"/>
    <w:rsid w:val="003A6259"/>
    <w:rsid w:val="003A7556"/>
    <w:rsid w:val="003B0F83"/>
    <w:rsid w:val="003B153F"/>
    <w:rsid w:val="003B24F7"/>
    <w:rsid w:val="003B2D07"/>
    <w:rsid w:val="003B3DA7"/>
    <w:rsid w:val="003B3E5E"/>
    <w:rsid w:val="003B53C3"/>
    <w:rsid w:val="003B5E96"/>
    <w:rsid w:val="003B74DF"/>
    <w:rsid w:val="003C06F4"/>
    <w:rsid w:val="003C0C77"/>
    <w:rsid w:val="003C1519"/>
    <w:rsid w:val="003C1707"/>
    <w:rsid w:val="003C2170"/>
    <w:rsid w:val="003C31B9"/>
    <w:rsid w:val="003C33C3"/>
    <w:rsid w:val="003C60EB"/>
    <w:rsid w:val="003C6D75"/>
    <w:rsid w:val="003C7270"/>
    <w:rsid w:val="003C7D4A"/>
    <w:rsid w:val="003D04B1"/>
    <w:rsid w:val="003D169A"/>
    <w:rsid w:val="003D196D"/>
    <w:rsid w:val="003D296F"/>
    <w:rsid w:val="003D4844"/>
    <w:rsid w:val="003D485B"/>
    <w:rsid w:val="003D49F7"/>
    <w:rsid w:val="003D4C43"/>
    <w:rsid w:val="003D4DC4"/>
    <w:rsid w:val="003D5576"/>
    <w:rsid w:val="003D6386"/>
    <w:rsid w:val="003E184C"/>
    <w:rsid w:val="003E208B"/>
    <w:rsid w:val="003E3CAB"/>
    <w:rsid w:val="003E47D0"/>
    <w:rsid w:val="003E525E"/>
    <w:rsid w:val="003E6D45"/>
    <w:rsid w:val="003F142D"/>
    <w:rsid w:val="003F1CF3"/>
    <w:rsid w:val="003F3954"/>
    <w:rsid w:val="003F4670"/>
    <w:rsid w:val="003F55A5"/>
    <w:rsid w:val="003F5E61"/>
    <w:rsid w:val="003F62C3"/>
    <w:rsid w:val="003F6B75"/>
    <w:rsid w:val="003F7A28"/>
    <w:rsid w:val="004007AA"/>
    <w:rsid w:val="00400F60"/>
    <w:rsid w:val="00401025"/>
    <w:rsid w:val="00401CA0"/>
    <w:rsid w:val="00404B14"/>
    <w:rsid w:val="00404BA7"/>
    <w:rsid w:val="00404DBD"/>
    <w:rsid w:val="00405669"/>
    <w:rsid w:val="00405D81"/>
    <w:rsid w:val="00407C25"/>
    <w:rsid w:val="00412D45"/>
    <w:rsid w:val="004136A7"/>
    <w:rsid w:val="00413BE2"/>
    <w:rsid w:val="00415FE1"/>
    <w:rsid w:val="00416CCB"/>
    <w:rsid w:val="004203AD"/>
    <w:rsid w:val="0042084A"/>
    <w:rsid w:val="00422AE2"/>
    <w:rsid w:val="004306BE"/>
    <w:rsid w:val="00432B95"/>
    <w:rsid w:val="0043434A"/>
    <w:rsid w:val="004347CE"/>
    <w:rsid w:val="00434E51"/>
    <w:rsid w:val="00435F4E"/>
    <w:rsid w:val="0043619E"/>
    <w:rsid w:val="004376C1"/>
    <w:rsid w:val="004421EF"/>
    <w:rsid w:val="00443376"/>
    <w:rsid w:val="00444193"/>
    <w:rsid w:val="00444E50"/>
    <w:rsid w:val="00445691"/>
    <w:rsid w:val="00446B8C"/>
    <w:rsid w:val="00446F9B"/>
    <w:rsid w:val="004525EA"/>
    <w:rsid w:val="004543EA"/>
    <w:rsid w:val="0045442F"/>
    <w:rsid w:val="00456BEF"/>
    <w:rsid w:val="004572B2"/>
    <w:rsid w:val="0045744A"/>
    <w:rsid w:val="00457E73"/>
    <w:rsid w:val="004612FB"/>
    <w:rsid w:val="00461CCC"/>
    <w:rsid w:val="004620EB"/>
    <w:rsid w:val="004635D3"/>
    <w:rsid w:val="0046565D"/>
    <w:rsid w:val="00471FF2"/>
    <w:rsid w:val="0047340B"/>
    <w:rsid w:val="00473A66"/>
    <w:rsid w:val="00475BFC"/>
    <w:rsid w:val="00475E53"/>
    <w:rsid w:val="00477CE7"/>
    <w:rsid w:val="0048081D"/>
    <w:rsid w:val="00481387"/>
    <w:rsid w:val="004822DC"/>
    <w:rsid w:val="004830A1"/>
    <w:rsid w:val="00484583"/>
    <w:rsid w:val="00484FA3"/>
    <w:rsid w:val="00486996"/>
    <w:rsid w:val="00487DAF"/>
    <w:rsid w:val="0049009B"/>
    <w:rsid w:val="004907B0"/>
    <w:rsid w:val="00490CBC"/>
    <w:rsid w:val="0049184B"/>
    <w:rsid w:val="00494A99"/>
    <w:rsid w:val="00495D39"/>
    <w:rsid w:val="004A2DC1"/>
    <w:rsid w:val="004A3A9C"/>
    <w:rsid w:val="004A5928"/>
    <w:rsid w:val="004B0C85"/>
    <w:rsid w:val="004B63C9"/>
    <w:rsid w:val="004B6A66"/>
    <w:rsid w:val="004B76DE"/>
    <w:rsid w:val="004C0962"/>
    <w:rsid w:val="004C241D"/>
    <w:rsid w:val="004C38AA"/>
    <w:rsid w:val="004C3ADF"/>
    <w:rsid w:val="004C3AEE"/>
    <w:rsid w:val="004C41D1"/>
    <w:rsid w:val="004C6EC8"/>
    <w:rsid w:val="004D06BE"/>
    <w:rsid w:val="004D14D2"/>
    <w:rsid w:val="004D16C0"/>
    <w:rsid w:val="004D1937"/>
    <w:rsid w:val="004D2238"/>
    <w:rsid w:val="004D3511"/>
    <w:rsid w:val="004D3523"/>
    <w:rsid w:val="004D51CE"/>
    <w:rsid w:val="004D5279"/>
    <w:rsid w:val="004E02C3"/>
    <w:rsid w:val="004E0D54"/>
    <w:rsid w:val="004E227D"/>
    <w:rsid w:val="004E2C1F"/>
    <w:rsid w:val="004E4745"/>
    <w:rsid w:val="004E53A7"/>
    <w:rsid w:val="004E5BF8"/>
    <w:rsid w:val="004E60F3"/>
    <w:rsid w:val="004E6B8A"/>
    <w:rsid w:val="004E6E8E"/>
    <w:rsid w:val="004E770D"/>
    <w:rsid w:val="004E7C77"/>
    <w:rsid w:val="004F0E07"/>
    <w:rsid w:val="004F0FB3"/>
    <w:rsid w:val="004F13F5"/>
    <w:rsid w:val="004F1BB9"/>
    <w:rsid w:val="004F239A"/>
    <w:rsid w:val="004F2F27"/>
    <w:rsid w:val="004F33FD"/>
    <w:rsid w:val="004F37BF"/>
    <w:rsid w:val="004F46CC"/>
    <w:rsid w:val="004F4743"/>
    <w:rsid w:val="004F5D8B"/>
    <w:rsid w:val="004F5E87"/>
    <w:rsid w:val="004F621B"/>
    <w:rsid w:val="004F6AAA"/>
    <w:rsid w:val="00500792"/>
    <w:rsid w:val="005029B9"/>
    <w:rsid w:val="00503A93"/>
    <w:rsid w:val="00503E3F"/>
    <w:rsid w:val="0050488C"/>
    <w:rsid w:val="005055F1"/>
    <w:rsid w:val="00507067"/>
    <w:rsid w:val="0050725F"/>
    <w:rsid w:val="00507314"/>
    <w:rsid w:val="00510A38"/>
    <w:rsid w:val="00511BBD"/>
    <w:rsid w:val="00512D60"/>
    <w:rsid w:val="005139E6"/>
    <w:rsid w:val="005143E9"/>
    <w:rsid w:val="00515641"/>
    <w:rsid w:val="00515BDB"/>
    <w:rsid w:val="005169E8"/>
    <w:rsid w:val="00520629"/>
    <w:rsid w:val="005208A1"/>
    <w:rsid w:val="00521FD9"/>
    <w:rsid w:val="00522E68"/>
    <w:rsid w:val="00526284"/>
    <w:rsid w:val="00526AFF"/>
    <w:rsid w:val="00526DF7"/>
    <w:rsid w:val="005303E8"/>
    <w:rsid w:val="005314AE"/>
    <w:rsid w:val="00531931"/>
    <w:rsid w:val="00531CD9"/>
    <w:rsid w:val="00532847"/>
    <w:rsid w:val="00532ECF"/>
    <w:rsid w:val="0053455B"/>
    <w:rsid w:val="0053539F"/>
    <w:rsid w:val="00535A79"/>
    <w:rsid w:val="00535F80"/>
    <w:rsid w:val="0053727D"/>
    <w:rsid w:val="005406F3"/>
    <w:rsid w:val="00540B78"/>
    <w:rsid w:val="00540F77"/>
    <w:rsid w:val="00541BE5"/>
    <w:rsid w:val="005424CE"/>
    <w:rsid w:val="00542708"/>
    <w:rsid w:val="00543BBE"/>
    <w:rsid w:val="0054428A"/>
    <w:rsid w:val="00545875"/>
    <w:rsid w:val="0054733A"/>
    <w:rsid w:val="005477D8"/>
    <w:rsid w:val="00550C21"/>
    <w:rsid w:val="005519F4"/>
    <w:rsid w:val="00551C26"/>
    <w:rsid w:val="00554693"/>
    <w:rsid w:val="005572C6"/>
    <w:rsid w:val="005578A1"/>
    <w:rsid w:val="00561594"/>
    <w:rsid w:val="005650CE"/>
    <w:rsid w:val="00565361"/>
    <w:rsid w:val="00565533"/>
    <w:rsid w:val="00565BB5"/>
    <w:rsid w:val="00566AA0"/>
    <w:rsid w:val="00567A09"/>
    <w:rsid w:val="00570B2E"/>
    <w:rsid w:val="00571AA4"/>
    <w:rsid w:val="00572336"/>
    <w:rsid w:val="00572BAA"/>
    <w:rsid w:val="00574173"/>
    <w:rsid w:val="00577D03"/>
    <w:rsid w:val="0058068B"/>
    <w:rsid w:val="00583370"/>
    <w:rsid w:val="00583765"/>
    <w:rsid w:val="00584F75"/>
    <w:rsid w:val="00585018"/>
    <w:rsid w:val="00585086"/>
    <w:rsid w:val="005850AD"/>
    <w:rsid w:val="005853FE"/>
    <w:rsid w:val="00586CFE"/>
    <w:rsid w:val="00586F91"/>
    <w:rsid w:val="00587082"/>
    <w:rsid w:val="005873F2"/>
    <w:rsid w:val="00587DF3"/>
    <w:rsid w:val="0059031C"/>
    <w:rsid w:val="005904B1"/>
    <w:rsid w:val="00591EDB"/>
    <w:rsid w:val="005927AC"/>
    <w:rsid w:val="00595093"/>
    <w:rsid w:val="005951F8"/>
    <w:rsid w:val="00596261"/>
    <w:rsid w:val="00596A56"/>
    <w:rsid w:val="00596DB0"/>
    <w:rsid w:val="00596E93"/>
    <w:rsid w:val="005A0BE9"/>
    <w:rsid w:val="005A4052"/>
    <w:rsid w:val="005A4988"/>
    <w:rsid w:val="005A4E27"/>
    <w:rsid w:val="005A6509"/>
    <w:rsid w:val="005A6A44"/>
    <w:rsid w:val="005A7386"/>
    <w:rsid w:val="005B045A"/>
    <w:rsid w:val="005B1A4D"/>
    <w:rsid w:val="005B3EC6"/>
    <w:rsid w:val="005B5FC1"/>
    <w:rsid w:val="005B7CB3"/>
    <w:rsid w:val="005C0C3A"/>
    <w:rsid w:val="005C13DB"/>
    <w:rsid w:val="005C15A0"/>
    <w:rsid w:val="005C1F02"/>
    <w:rsid w:val="005C2F23"/>
    <w:rsid w:val="005C6146"/>
    <w:rsid w:val="005D0E48"/>
    <w:rsid w:val="005D10C4"/>
    <w:rsid w:val="005D207B"/>
    <w:rsid w:val="005D2D3B"/>
    <w:rsid w:val="005D3A71"/>
    <w:rsid w:val="005D42EA"/>
    <w:rsid w:val="005D6017"/>
    <w:rsid w:val="005D60FC"/>
    <w:rsid w:val="005D79AC"/>
    <w:rsid w:val="005E0EAB"/>
    <w:rsid w:val="005E1223"/>
    <w:rsid w:val="005E1A92"/>
    <w:rsid w:val="005E1C7D"/>
    <w:rsid w:val="005E35A1"/>
    <w:rsid w:val="005F137A"/>
    <w:rsid w:val="005F4951"/>
    <w:rsid w:val="005F67A4"/>
    <w:rsid w:val="00601B7D"/>
    <w:rsid w:val="0060582B"/>
    <w:rsid w:val="006058CD"/>
    <w:rsid w:val="00607C43"/>
    <w:rsid w:val="00610B11"/>
    <w:rsid w:val="00610D56"/>
    <w:rsid w:val="00611448"/>
    <w:rsid w:val="006116F6"/>
    <w:rsid w:val="00612B60"/>
    <w:rsid w:val="00612CBC"/>
    <w:rsid w:val="00613738"/>
    <w:rsid w:val="00614BB5"/>
    <w:rsid w:val="00620BA2"/>
    <w:rsid w:val="00620D47"/>
    <w:rsid w:val="0062177E"/>
    <w:rsid w:val="006220FA"/>
    <w:rsid w:val="00623150"/>
    <w:rsid w:val="006246EF"/>
    <w:rsid w:val="00625793"/>
    <w:rsid w:val="006265A0"/>
    <w:rsid w:val="006300AF"/>
    <w:rsid w:val="006320D8"/>
    <w:rsid w:val="006334D6"/>
    <w:rsid w:val="00633799"/>
    <w:rsid w:val="0063416C"/>
    <w:rsid w:val="0063470A"/>
    <w:rsid w:val="00635425"/>
    <w:rsid w:val="00635C6C"/>
    <w:rsid w:val="00637959"/>
    <w:rsid w:val="00637AD0"/>
    <w:rsid w:val="00637D59"/>
    <w:rsid w:val="00641B96"/>
    <w:rsid w:val="006447E7"/>
    <w:rsid w:val="0064491C"/>
    <w:rsid w:val="00644F7C"/>
    <w:rsid w:val="0064621B"/>
    <w:rsid w:val="006467CE"/>
    <w:rsid w:val="006522E2"/>
    <w:rsid w:val="00652321"/>
    <w:rsid w:val="0065290E"/>
    <w:rsid w:val="00652AD8"/>
    <w:rsid w:val="0065351D"/>
    <w:rsid w:val="00654999"/>
    <w:rsid w:val="006557EE"/>
    <w:rsid w:val="00656266"/>
    <w:rsid w:val="0065760F"/>
    <w:rsid w:val="006612D4"/>
    <w:rsid w:val="00661C28"/>
    <w:rsid w:val="006626B0"/>
    <w:rsid w:val="00662C9A"/>
    <w:rsid w:val="00665C81"/>
    <w:rsid w:val="00666547"/>
    <w:rsid w:val="006674CB"/>
    <w:rsid w:val="006703DA"/>
    <w:rsid w:val="006725D2"/>
    <w:rsid w:val="00672A94"/>
    <w:rsid w:val="00673172"/>
    <w:rsid w:val="00674AB2"/>
    <w:rsid w:val="00676019"/>
    <w:rsid w:val="006779A0"/>
    <w:rsid w:val="0068101F"/>
    <w:rsid w:val="0068205E"/>
    <w:rsid w:val="006820C1"/>
    <w:rsid w:val="00682899"/>
    <w:rsid w:val="00682FF7"/>
    <w:rsid w:val="0068487C"/>
    <w:rsid w:val="0068622D"/>
    <w:rsid w:val="0068627D"/>
    <w:rsid w:val="00687B94"/>
    <w:rsid w:val="00687BA8"/>
    <w:rsid w:val="00690B39"/>
    <w:rsid w:val="00691980"/>
    <w:rsid w:val="00691CE3"/>
    <w:rsid w:val="006955C6"/>
    <w:rsid w:val="0069629B"/>
    <w:rsid w:val="006A1069"/>
    <w:rsid w:val="006A16DA"/>
    <w:rsid w:val="006A1B37"/>
    <w:rsid w:val="006A1DD8"/>
    <w:rsid w:val="006A3389"/>
    <w:rsid w:val="006A4943"/>
    <w:rsid w:val="006A7A0F"/>
    <w:rsid w:val="006B06B4"/>
    <w:rsid w:val="006B1FE4"/>
    <w:rsid w:val="006B202B"/>
    <w:rsid w:val="006B3AD1"/>
    <w:rsid w:val="006B3AE5"/>
    <w:rsid w:val="006B3C36"/>
    <w:rsid w:val="006B448D"/>
    <w:rsid w:val="006B75B6"/>
    <w:rsid w:val="006C08C7"/>
    <w:rsid w:val="006C10B2"/>
    <w:rsid w:val="006C1192"/>
    <w:rsid w:val="006C155A"/>
    <w:rsid w:val="006C1EAB"/>
    <w:rsid w:val="006C4961"/>
    <w:rsid w:val="006C4F8F"/>
    <w:rsid w:val="006C50A2"/>
    <w:rsid w:val="006C5E40"/>
    <w:rsid w:val="006C6378"/>
    <w:rsid w:val="006D0D10"/>
    <w:rsid w:val="006D239C"/>
    <w:rsid w:val="006D243A"/>
    <w:rsid w:val="006D3D76"/>
    <w:rsid w:val="006D487C"/>
    <w:rsid w:val="006D4C54"/>
    <w:rsid w:val="006D65E6"/>
    <w:rsid w:val="006D7B82"/>
    <w:rsid w:val="006E0234"/>
    <w:rsid w:val="006E02C9"/>
    <w:rsid w:val="006E0862"/>
    <w:rsid w:val="006E0D5F"/>
    <w:rsid w:val="006E1192"/>
    <w:rsid w:val="006E2217"/>
    <w:rsid w:val="006E2D01"/>
    <w:rsid w:val="006E3271"/>
    <w:rsid w:val="006E3798"/>
    <w:rsid w:val="006E55DA"/>
    <w:rsid w:val="006E5EB5"/>
    <w:rsid w:val="006F1693"/>
    <w:rsid w:val="006F1A62"/>
    <w:rsid w:val="006F3882"/>
    <w:rsid w:val="006F3EDE"/>
    <w:rsid w:val="006F4C40"/>
    <w:rsid w:val="006F55FD"/>
    <w:rsid w:val="006F56A1"/>
    <w:rsid w:val="00700451"/>
    <w:rsid w:val="00700D1E"/>
    <w:rsid w:val="0070119E"/>
    <w:rsid w:val="00703DA5"/>
    <w:rsid w:val="0070671F"/>
    <w:rsid w:val="0071065D"/>
    <w:rsid w:val="00713F1A"/>
    <w:rsid w:val="007147F6"/>
    <w:rsid w:val="00714DC2"/>
    <w:rsid w:val="00716A0A"/>
    <w:rsid w:val="0072011C"/>
    <w:rsid w:val="00720B37"/>
    <w:rsid w:val="0072169C"/>
    <w:rsid w:val="00721918"/>
    <w:rsid w:val="00721AB2"/>
    <w:rsid w:val="00721C3C"/>
    <w:rsid w:val="00723C3B"/>
    <w:rsid w:val="00724301"/>
    <w:rsid w:val="00725F3B"/>
    <w:rsid w:val="00726D2D"/>
    <w:rsid w:val="00727C8A"/>
    <w:rsid w:val="00730616"/>
    <w:rsid w:val="00730DBA"/>
    <w:rsid w:val="00731390"/>
    <w:rsid w:val="00731975"/>
    <w:rsid w:val="007321E0"/>
    <w:rsid w:val="00733285"/>
    <w:rsid w:val="00733381"/>
    <w:rsid w:val="007342B2"/>
    <w:rsid w:val="00734A10"/>
    <w:rsid w:val="00735FC7"/>
    <w:rsid w:val="007369F8"/>
    <w:rsid w:val="007372F5"/>
    <w:rsid w:val="0073782F"/>
    <w:rsid w:val="007416FB"/>
    <w:rsid w:val="00742637"/>
    <w:rsid w:val="00742D03"/>
    <w:rsid w:val="0074370D"/>
    <w:rsid w:val="00744F7A"/>
    <w:rsid w:val="00747FB5"/>
    <w:rsid w:val="00750A28"/>
    <w:rsid w:val="00751884"/>
    <w:rsid w:val="00752294"/>
    <w:rsid w:val="00752497"/>
    <w:rsid w:val="007562F1"/>
    <w:rsid w:val="00760A5A"/>
    <w:rsid w:val="00761592"/>
    <w:rsid w:val="00761657"/>
    <w:rsid w:val="00761827"/>
    <w:rsid w:val="0076182C"/>
    <w:rsid w:val="00762AED"/>
    <w:rsid w:val="0076306F"/>
    <w:rsid w:val="00764DE2"/>
    <w:rsid w:val="0076731B"/>
    <w:rsid w:val="007675CD"/>
    <w:rsid w:val="0077004A"/>
    <w:rsid w:val="007706E4"/>
    <w:rsid w:val="00771CFF"/>
    <w:rsid w:val="007739E6"/>
    <w:rsid w:val="00774D12"/>
    <w:rsid w:val="00774EE8"/>
    <w:rsid w:val="00776197"/>
    <w:rsid w:val="007766DF"/>
    <w:rsid w:val="00777A72"/>
    <w:rsid w:val="00780C85"/>
    <w:rsid w:val="007812F0"/>
    <w:rsid w:val="007833BA"/>
    <w:rsid w:val="00783555"/>
    <w:rsid w:val="00784147"/>
    <w:rsid w:val="00785BAB"/>
    <w:rsid w:val="00791E40"/>
    <w:rsid w:val="00792BD4"/>
    <w:rsid w:val="00793407"/>
    <w:rsid w:val="0079380F"/>
    <w:rsid w:val="007A640F"/>
    <w:rsid w:val="007B21F0"/>
    <w:rsid w:val="007B23E8"/>
    <w:rsid w:val="007B2AE4"/>
    <w:rsid w:val="007B2E3D"/>
    <w:rsid w:val="007B5AB3"/>
    <w:rsid w:val="007B7680"/>
    <w:rsid w:val="007C1D9D"/>
    <w:rsid w:val="007C3028"/>
    <w:rsid w:val="007C400D"/>
    <w:rsid w:val="007C79A5"/>
    <w:rsid w:val="007D2384"/>
    <w:rsid w:val="007D51BC"/>
    <w:rsid w:val="007D5C81"/>
    <w:rsid w:val="007D65EC"/>
    <w:rsid w:val="007D6D33"/>
    <w:rsid w:val="007D6F3E"/>
    <w:rsid w:val="007D7AB0"/>
    <w:rsid w:val="007D7B1E"/>
    <w:rsid w:val="007E4ADE"/>
    <w:rsid w:val="007E4FEF"/>
    <w:rsid w:val="007E5D05"/>
    <w:rsid w:val="007F0928"/>
    <w:rsid w:val="007F3B91"/>
    <w:rsid w:val="007F5633"/>
    <w:rsid w:val="007F5A1D"/>
    <w:rsid w:val="007F5E06"/>
    <w:rsid w:val="007F5F3F"/>
    <w:rsid w:val="007F66E4"/>
    <w:rsid w:val="007F7DE5"/>
    <w:rsid w:val="007F7F35"/>
    <w:rsid w:val="00802DD1"/>
    <w:rsid w:val="00803CF5"/>
    <w:rsid w:val="0080481D"/>
    <w:rsid w:val="008049FD"/>
    <w:rsid w:val="0080533C"/>
    <w:rsid w:val="00805A8F"/>
    <w:rsid w:val="00807CC7"/>
    <w:rsid w:val="0081125C"/>
    <w:rsid w:val="008115C9"/>
    <w:rsid w:val="0081244C"/>
    <w:rsid w:val="00812959"/>
    <w:rsid w:val="00813E5E"/>
    <w:rsid w:val="008154DD"/>
    <w:rsid w:val="008157BE"/>
    <w:rsid w:val="00815902"/>
    <w:rsid w:val="008174D6"/>
    <w:rsid w:val="008178D1"/>
    <w:rsid w:val="00817B7A"/>
    <w:rsid w:val="00821178"/>
    <w:rsid w:val="0082178B"/>
    <w:rsid w:val="008225D1"/>
    <w:rsid w:val="00824AAC"/>
    <w:rsid w:val="00824E2B"/>
    <w:rsid w:val="008271D8"/>
    <w:rsid w:val="00827B7F"/>
    <w:rsid w:val="00827EAC"/>
    <w:rsid w:val="0083063F"/>
    <w:rsid w:val="00830EAE"/>
    <w:rsid w:val="00831420"/>
    <w:rsid w:val="00831591"/>
    <w:rsid w:val="00831D3E"/>
    <w:rsid w:val="00835624"/>
    <w:rsid w:val="00835928"/>
    <w:rsid w:val="00837556"/>
    <w:rsid w:val="00837F37"/>
    <w:rsid w:val="008427F5"/>
    <w:rsid w:val="00842B24"/>
    <w:rsid w:val="00842E18"/>
    <w:rsid w:val="008447DD"/>
    <w:rsid w:val="00844EC4"/>
    <w:rsid w:val="008458D5"/>
    <w:rsid w:val="00845C48"/>
    <w:rsid w:val="00845C60"/>
    <w:rsid w:val="00846158"/>
    <w:rsid w:val="008469D7"/>
    <w:rsid w:val="00847C64"/>
    <w:rsid w:val="0085077A"/>
    <w:rsid w:val="00850C5A"/>
    <w:rsid w:val="00854051"/>
    <w:rsid w:val="008559EE"/>
    <w:rsid w:val="008574AC"/>
    <w:rsid w:val="00857668"/>
    <w:rsid w:val="00860910"/>
    <w:rsid w:val="00860D79"/>
    <w:rsid w:val="00862418"/>
    <w:rsid w:val="00862D50"/>
    <w:rsid w:val="00864D32"/>
    <w:rsid w:val="0086576D"/>
    <w:rsid w:val="00870CA0"/>
    <w:rsid w:val="008713ED"/>
    <w:rsid w:val="0087280F"/>
    <w:rsid w:val="00872BF3"/>
    <w:rsid w:val="00872C7C"/>
    <w:rsid w:val="00874E29"/>
    <w:rsid w:val="00874E47"/>
    <w:rsid w:val="00875E1E"/>
    <w:rsid w:val="00880E33"/>
    <w:rsid w:val="008814B2"/>
    <w:rsid w:val="00881CBE"/>
    <w:rsid w:val="008829BC"/>
    <w:rsid w:val="00882A63"/>
    <w:rsid w:val="00885E28"/>
    <w:rsid w:val="008878CB"/>
    <w:rsid w:val="00887BCE"/>
    <w:rsid w:val="00887ED4"/>
    <w:rsid w:val="00887F46"/>
    <w:rsid w:val="00892643"/>
    <w:rsid w:val="00893F85"/>
    <w:rsid w:val="0089434D"/>
    <w:rsid w:val="00894AE2"/>
    <w:rsid w:val="008971CE"/>
    <w:rsid w:val="00897961"/>
    <w:rsid w:val="00897FB0"/>
    <w:rsid w:val="008A015C"/>
    <w:rsid w:val="008A16F1"/>
    <w:rsid w:val="008A1F25"/>
    <w:rsid w:val="008A3A91"/>
    <w:rsid w:val="008A5A62"/>
    <w:rsid w:val="008A6D64"/>
    <w:rsid w:val="008A73DE"/>
    <w:rsid w:val="008A7A2D"/>
    <w:rsid w:val="008A7FF9"/>
    <w:rsid w:val="008B2121"/>
    <w:rsid w:val="008B377E"/>
    <w:rsid w:val="008B4C55"/>
    <w:rsid w:val="008B4D38"/>
    <w:rsid w:val="008B7614"/>
    <w:rsid w:val="008C14C3"/>
    <w:rsid w:val="008C16B4"/>
    <w:rsid w:val="008C1C79"/>
    <w:rsid w:val="008C1EB6"/>
    <w:rsid w:val="008C1F38"/>
    <w:rsid w:val="008C26D6"/>
    <w:rsid w:val="008C3193"/>
    <w:rsid w:val="008C35DB"/>
    <w:rsid w:val="008C3F43"/>
    <w:rsid w:val="008C51E0"/>
    <w:rsid w:val="008C5FD1"/>
    <w:rsid w:val="008C660E"/>
    <w:rsid w:val="008C69C8"/>
    <w:rsid w:val="008D09C7"/>
    <w:rsid w:val="008D0CA2"/>
    <w:rsid w:val="008D1886"/>
    <w:rsid w:val="008D19E1"/>
    <w:rsid w:val="008D388F"/>
    <w:rsid w:val="008D4663"/>
    <w:rsid w:val="008D6EF9"/>
    <w:rsid w:val="008D711D"/>
    <w:rsid w:val="008E06C5"/>
    <w:rsid w:val="008E09D0"/>
    <w:rsid w:val="008E1236"/>
    <w:rsid w:val="008E1525"/>
    <w:rsid w:val="008E18BC"/>
    <w:rsid w:val="008E2FF5"/>
    <w:rsid w:val="008E5E89"/>
    <w:rsid w:val="008E6A84"/>
    <w:rsid w:val="008E6E9A"/>
    <w:rsid w:val="008E798B"/>
    <w:rsid w:val="008F121A"/>
    <w:rsid w:val="008F173D"/>
    <w:rsid w:val="008F512F"/>
    <w:rsid w:val="008F5407"/>
    <w:rsid w:val="008F5ACD"/>
    <w:rsid w:val="008F5B5E"/>
    <w:rsid w:val="008F7529"/>
    <w:rsid w:val="008F7DF3"/>
    <w:rsid w:val="009002F6"/>
    <w:rsid w:val="0090073E"/>
    <w:rsid w:val="00901040"/>
    <w:rsid w:val="00901143"/>
    <w:rsid w:val="00902450"/>
    <w:rsid w:val="0090258F"/>
    <w:rsid w:val="00903167"/>
    <w:rsid w:val="0090347F"/>
    <w:rsid w:val="00904A4A"/>
    <w:rsid w:val="00905407"/>
    <w:rsid w:val="009055B3"/>
    <w:rsid w:val="00905AEE"/>
    <w:rsid w:val="009078FD"/>
    <w:rsid w:val="0091126E"/>
    <w:rsid w:val="009113E8"/>
    <w:rsid w:val="009135D7"/>
    <w:rsid w:val="00914837"/>
    <w:rsid w:val="00920B81"/>
    <w:rsid w:val="00921A8E"/>
    <w:rsid w:val="009243DE"/>
    <w:rsid w:val="00925CE6"/>
    <w:rsid w:val="009278A8"/>
    <w:rsid w:val="009306C2"/>
    <w:rsid w:val="00931707"/>
    <w:rsid w:val="009346A7"/>
    <w:rsid w:val="0093647C"/>
    <w:rsid w:val="00936575"/>
    <w:rsid w:val="00937461"/>
    <w:rsid w:val="0094276A"/>
    <w:rsid w:val="00943F95"/>
    <w:rsid w:val="009447DE"/>
    <w:rsid w:val="00944DB7"/>
    <w:rsid w:val="009459E5"/>
    <w:rsid w:val="0094725A"/>
    <w:rsid w:val="00947637"/>
    <w:rsid w:val="00950057"/>
    <w:rsid w:val="00950101"/>
    <w:rsid w:val="009509AF"/>
    <w:rsid w:val="00950A9A"/>
    <w:rsid w:val="00950D5C"/>
    <w:rsid w:val="00951B22"/>
    <w:rsid w:val="00951CB7"/>
    <w:rsid w:val="0095242B"/>
    <w:rsid w:val="00952F04"/>
    <w:rsid w:val="0095302E"/>
    <w:rsid w:val="00953410"/>
    <w:rsid w:val="00960968"/>
    <w:rsid w:val="00960CB6"/>
    <w:rsid w:val="00961749"/>
    <w:rsid w:val="00961EC4"/>
    <w:rsid w:val="009638E1"/>
    <w:rsid w:val="00963D77"/>
    <w:rsid w:val="00967C23"/>
    <w:rsid w:val="00970BD2"/>
    <w:rsid w:val="00971520"/>
    <w:rsid w:val="0097166D"/>
    <w:rsid w:val="0097303B"/>
    <w:rsid w:val="00973CC4"/>
    <w:rsid w:val="009752E6"/>
    <w:rsid w:val="009775DE"/>
    <w:rsid w:val="00981A6F"/>
    <w:rsid w:val="00984573"/>
    <w:rsid w:val="0098475F"/>
    <w:rsid w:val="00985266"/>
    <w:rsid w:val="00985D9D"/>
    <w:rsid w:val="00985E13"/>
    <w:rsid w:val="009867B3"/>
    <w:rsid w:val="00986E52"/>
    <w:rsid w:val="00987E3B"/>
    <w:rsid w:val="00990353"/>
    <w:rsid w:val="00992C82"/>
    <w:rsid w:val="00993B91"/>
    <w:rsid w:val="0099400A"/>
    <w:rsid w:val="0099509E"/>
    <w:rsid w:val="00995140"/>
    <w:rsid w:val="009A01E0"/>
    <w:rsid w:val="009A2CA2"/>
    <w:rsid w:val="009A2ED6"/>
    <w:rsid w:val="009A3CBD"/>
    <w:rsid w:val="009A3E5A"/>
    <w:rsid w:val="009A5B97"/>
    <w:rsid w:val="009A7100"/>
    <w:rsid w:val="009B1E9D"/>
    <w:rsid w:val="009B26E9"/>
    <w:rsid w:val="009B320D"/>
    <w:rsid w:val="009B32C6"/>
    <w:rsid w:val="009B4513"/>
    <w:rsid w:val="009B4C3B"/>
    <w:rsid w:val="009B554B"/>
    <w:rsid w:val="009B5ABE"/>
    <w:rsid w:val="009B6B22"/>
    <w:rsid w:val="009B7A3B"/>
    <w:rsid w:val="009C39FD"/>
    <w:rsid w:val="009C3A55"/>
    <w:rsid w:val="009C3A98"/>
    <w:rsid w:val="009C652D"/>
    <w:rsid w:val="009C66A6"/>
    <w:rsid w:val="009C71CB"/>
    <w:rsid w:val="009C7FB5"/>
    <w:rsid w:val="009D04D4"/>
    <w:rsid w:val="009D1603"/>
    <w:rsid w:val="009D1751"/>
    <w:rsid w:val="009D2CEF"/>
    <w:rsid w:val="009D3FF8"/>
    <w:rsid w:val="009D4142"/>
    <w:rsid w:val="009D4D75"/>
    <w:rsid w:val="009D6028"/>
    <w:rsid w:val="009D6CEE"/>
    <w:rsid w:val="009D795C"/>
    <w:rsid w:val="009E10A7"/>
    <w:rsid w:val="009E2EA1"/>
    <w:rsid w:val="009E3FEE"/>
    <w:rsid w:val="009E49C5"/>
    <w:rsid w:val="009E5DC9"/>
    <w:rsid w:val="009E600D"/>
    <w:rsid w:val="009E6775"/>
    <w:rsid w:val="009E68BA"/>
    <w:rsid w:val="009F05A3"/>
    <w:rsid w:val="009F07F9"/>
    <w:rsid w:val="009F0A1B"/>
    <w:rsid w:val="009F0B2F"/>
    <w:rsid w:val="009F0C6A"/>
    <w:rsid w:val="009F1DF5"/>
    <w:rsid w:val="009F202E"/>
    <w:rsid w:val="009F3F3A"/>
    <w:rsid w:val="009F6D94"/>
    <w:rsid w:val="009F7E02"/>
    <w:rsid w:val="00A00035"/>
    <w:rsid w:val="00A006B1"/>
    <w:rsid w:val="00A00CA2"/>
    <w:rsid w:val="00A019F8"/>
    <w:rsid w:val="00A02006"/>
    <w:rsid w:val="00A02945"/>
    <w:rsid w:val="00A03986"/>
    <w:rsid w:val="00A05CF3"/>
    <w:rsid w:val="00A0654E"/>
    <w:rsid w:val="00A0668E"/>
    <w:rsid w:val="00A07F35"/>
    <w:rsid w:val="00A10C28"/>
    <w:rsid w:val="00A13BCD"/>
    <w:rsid w:val="00A15854"/>
    <w:rsid w:val="00A169A5"/>
    <w:rsid w:val="00A20733"/>
    <w:rsid w:val="00A207C3"/>
    <w:rsid w:val="00A21434"/>
    <w:rsid w:val="00A21507"/>
    <w:rsid w:val="00A21746"/>
    <w:rsid w:val="00A218E7"/>
    <w:rsid w:val="00A22C5C"/>
    <w:rsid w:val="00A236CA"/>
    <w:rsid w:val="00A250BD"/>
    <w:rsid w:val="00A265E8"/>
    <w:rsid w:val="00A279CE"/>
    <w:rsid w:val="00A30564"/>
    <w:rsid w:val="00A30E39"/>
    <w:rsid w:val="00A33F4B"/>
    <w:rsid w:val="00A36C31"/>
    <w:rsid w:val="00A44C95"/>
    <w:rsid w:val="00A45AE0"/>
    <w:rsid w:val="00A47244"/>
    <w:rsid w:val="00A4734F"/>
    <w:rsid w:val="00A4749D"/>
    <w:rsid w:val="00A4799B"/>
    <w:rsid w:val="00A50D78"/>
    <w:rsid w:val="00A52551"/>
    <w:rsid w:val="00A52B95"/>
    <w:rsid w:val="00A535CA"/>
    <w:rsid w:val="00A55193"/>
    <w:rsid w:val="00A552D0"/>
    <w:rsid w:val="00A609EB"/>
    <w:rsid w:val="00A61548"/>
    <w:rsid w:val="00A61586"/>
    <w:rsid w:val="00A61D79"/>
    <w:rsid w:val="00A62E48"/>
    <w:rsid w:val="00A675EC"/>
    <w:rsid w:val="00A67FCB"/>
    <w:rsid w:val="00A7011A"/>
    <w:rsid w:val="00A710B1"/>
    <w:rsid w:val="00A7175E"/>
    <w:rsid w:val="00A721B9"/>
    <w:rsid w:val="00A72604"/>
    <w:rsid w:val="00A72F98"/>
    <w:rsid w:val="00A73AF3"/>
    <w:rsid w:val="00A752AD"/>
    <w:rsid w:val="00A75AAF"/>
    <w:rsid w:val="00A761FE"/>
    <w:rsid w:val="00A8041B"/>
    <w:rsid w:val="00A82ADD"/>
    <w:rsid w:val="00A83276"/>
    <w:rsid w:val="00A865A5"/>
    <w:rsid w:val="00A86E6A"/>
    <w:rsid w:val="00A87F77"/>
    <w:rsid w:val="00A91376"/>
    <w:rsid w:val="00A91A12"/>
    <w:rsid w:val="00A922D2"/>
    <w:rsid w:val="00A927CD"/>
    <w:rsid w:val="00A94F13"/>
    <w:rsid w:val="00A95B52"/>
    <w:rsid w:val="00AA0823"/>
    <w:rsid w:val="00AA109B"/>
    <w:rsid w:val="00AA1EF4"/>
    <w:rsid w:val="00AA552B"/>
    <w:rsid w:val="00AA6B15"/>
    <w:rsid w:val="00AB00E3"/>
    <w:rsid w:val="00AB125E"/>
    <w:rsid w:val="00AB34D3"/>
    <w:rsid w:val="00AB50E8"/>
    <w:rsid w:val="00AB569C"/>
    <w:rsid w:val="00AB7A9B"/>
    <w:rsid w:val="00AC0AC4"/>
    <w:rsid w:val="00AC390D"/>
    <w:rsid w:val="00AC3E72"/>
    <w:rsid w:val="00AC5A28"/>
    <w:rsid w:val="00AC6864"/>
    <w:rsid w:val="00AC6A4A"/>
    <w:rsid w:val="00AC6E7B"/>
    <w:rsid w:val="00AC7C53"/>
    <w:rsid w:val="00AD152E"/>
    <w:rsid w:val="00AD2BC4"/>
    <w:rsid w:val="00AD2F08"/>
    <w:rsid w:val="00AD35E9"/>
    <w:rsid w:val="00AD687D"/>
    <w:rsid w:val="00AD6AD4"/>
    <w:rsid w:val="00AD74F3"/>
    <w:rsid w:val="00AD782A"/>
    <w:rsid w:val="00AE0DFF"/>
    <w:rsid w:val="00AE1A72"/>
    <w:rsid w:val="00AE2BF0"/>
    <w:rsid w:val="00AE2F57"/>
    <w:rsid w:val="00AE505B"/>
    <w:rsid w:val="00AE707B"/>
    <w:rsid w:val="00AF08E6"/>
    <w:rsid w:val="00AF4176"/>
    <w:rsid w:val="00AF426A"/>
    <w:rsid w:val="00AF483F"/>
    <w:rsid w:val="00AF5426"/>
    <w:rsid w:val="00AF68E6"/>
    <w:rsid w:val="00AF6A0B"/>
    <w:rsid w:val="00AF7555"/>
    <w:rsid w:val="00B008CB"/>
    <w:rsid w:val="00B037B6"/>
    <w:rsid w:val="00B05241"/>
    <w:rsid w:val="00B05B07"/>
    <w:rsid w:val="00B06245"/>
    <w:rsid w:val="00B064F0"/>
    <w:rsid w:val="00B07C54"/>
    <w:rsid w:val="00B11AE2"/>
    <w:rsid w:val="00B12718"/>
    <w:rsid w:val="00B13016"/>
    <w:rsid w:val="00B13606"/>
    <w:rsid w:val="00B1404D"/>
    <w:rsid w:val="00B15678"/>
    <w:rsid w:val="00B15693"/>
    <w:rsid w:val="00B2188C"/>
    <w:rsid w:val="00B21E9E"/>
    <w:rsid w:val="00B2238A"/>
    <w:rsid w:val="00B24193"/>
    <w:rsid w:val="00B2441A"/>
    <w:rsid w:val="00B25D08"/>
    <w:rsid w:val="00B277E8"/>
    <w:rsid w:val="00B27919"/>
    <w:rsid w:val="00B279DB"/>
    <w:rsid w:val="00B27C54"/>
    <w:rsid w:val="00B317FF"/>
    <w:rsid w:val="00B33154"/>
    <w:rsid w:val="00B332FB"/>
    <w:rsid w:val="00B3391B"/>
    <w:rsid w:val="00B3456C"/>
    <w:rsid w:val="00B35F42"/>
    <w:rsid w:val="00B35F8E"/>
    <w:rsid w:val="00B372CB"/>
    <w:rsid w:val="00B40371"/>
    <w:rsid w:val="00B41A21"/>
    <w:rsid w:val="00B41D4A"/>
    <w:rsid w:val="00B41EA0"/>
    <w:rsid w:val="00B42EBF"/>
    <w:rsid w:val="00B43307"/>
    <w:rsid w:val="00B443DF"/>
    <w:rsid w:val="00B444BC"/>
    <w:rsid w:val="00B460C0"/>
    <w:rsid w:val="00B47F79"/>
    <w:rsid w:val="00B520A0"/>
    <w:rsid w:val="00B52AE8"/>
    <w:rsid w:val="00B533A2"/>
    <w:rsid w:val="00B5412E"/>
    <w:rsid w:val="00B57C8C"/>
    <w:rsid w:val="00B6196D"/>
    <w:rsid w:val="00B61D3A"/>
    <w:rsid w:val="00B6247A"/>
    <w:rsid w:val="00B62863"/>
    <w:rsid w:val="00B62BDE"/>
    <w:rsid w:val="00B62F2B"/>
    <w:rsid w:val="00B6354F"/>
    <w:rsid w:val="00B635F2"/>
    <w:rsid w:val="00B63863"/>
    <w:rsid w:val="00B64BAE"/>
    <w:rsid w:val="00B64E76"/>
    <w:rsid w:val="00B66C26"/>
    <w:rsid w:val="00B67523"/>
    <w:rsid w:val="00B679C6"/>
    <w:rsid w:val="00B67A8A"/>
    <w:rsid w:val="00B67FCB"/>
    <w:rsid w:val="00B70568"/>
    <w:rsid w:val="00B73272"/>
    <w:rsid w:val="00B73602"/>
    <w:rsid w:val="00B76BFB"/>
    <w:rsid w:val="00B77025"/>
    <w:rsid w:val="00B7765E"/>
    <w:rsid w:val="00B80B05"/>
    <w:rsid w:val="00B80BFB"/>
    <w:rsid w:val="00B80F08"/>
    <w:rsid w:val="00B8178F"/>
    <w:rsid w:val="00B8298B"/>
    <w:rsid w:val="00B8328C"/>
    <w:rsid w:val="00B83404"/>
    <w:rsid w:val="00B8482E"/>
    <w:rsid w:val="00B849AC"/>
    <w:rsid w:val="00B87B2F"/>
    <w:rsid w:val="00B9118A"/>
    <w:rsid w:val="00B91238"/>
    <w:rsid w:val="00B93D91"/>
    <w:rsid w:val="00B94C20"/>
    <w:rsid w:val="00B95B2D"/>
    <w:rsid w:val="00B967DA"/>
    <w:rsid w:val="00B971AC"/>
    <w:rsid w:val="00BA0093"/>
    <w:rsid w:val="00BA124D"/>
    <w:rsid w:val="00BA1F97"/>
    <w:rsid w:val="00BA341B"/>
    <w:rsid w:val="00BA3482"/>
    <w:rsid w:val="00BA3E63"/>
    <w:rsid w:val="00BA421E"/>
    <w:rsid w:val="00BA498D"/>
    <w:rsid w:val="00BA4EFA"/>
    <w:rsid w:val="00BA6E9D"/>
    <w:rsid w:val="00BB069C"/>
    <w:rsid w:val="00BB1EE9"/>
    <w:rsid w:val="00BB2673"/>
    <w:rsid w:val="00BB301C"/>
    <w:rsid w:val="00BB3122"/>
    <w:rsid w:val="00BB52CA"/>
    <w:rsid w:val="00BB5852"/>
    <w:rsid w:val="00BB6657"/>
    <w:rsid w:val="00BB6DD6"/>
    <w:rsid w:val="00BB7213"/>
    <w:rsid w:val="00BB7746"/>
    <w:rsid w:val="00BB7B77"/>
    <w:rsid w:val="00BC394B"/>
    <w:rsid w:val="00BC3C4B"/>
    <w:rsid w:val="00BC45E6"/>
    <w:rsid w:val="00BC6DB5"/>
    <w:rsid w:val="00BD1BC1"/>
    <w:rsid w:val="00BD2F20"/>
    <w:rsid w:val="00BD3C57"/>
    <w:rsid w:val="00BE1750"/>
    <w:rsid w:val="00BE1F6E"/>
    <w:rsid w:val="00BE2614"/>
    <w:rsid w:val="00BE29BB"/>
    <w:rsid w:val="00BE2AC3"/>
    <w:rsid w:val="00BE38CF"/>
    <w:rsid w:val="00BE3C24"/>
    <w:rsid w:val="00BE4665"/>
    <w:rsid w:val="00BE4918"/>
    <w:rsid w:val="00BE49FA"/>
    <w:rsid w:val="00BE4AD8"/>
    <w:rsid w:val="00BE55B7"/>
    <w:rsid w:val="00BE574E"/>
    <w:rsid w:val="00BE6E14"/>
    <w:rsid w:val="00BE7D0C"/>
    <w:rsid w:val="00BE7E4E"/>
    <w:rsid w:val="00BF0F7E"/>
    <w:rsid w:val="00BF1E0A"/>
    <w:rsid w:val="00BF2B0A"/>
    <w:rsid w:val="00BF33DD"/>
    <w:rsid w:val="00BF4642"/>
    <w:rsid w:val="00BF46C5"/>
    <w:rsid w:val="00BF6D7C"/>
    <w:rsid w:val="00BF7921"/>
    <w:rsid w:val="00BF7C5A"/>
    <w:rsid w:val="00C00D1C"/>
    <w:rsid w:val="00C033CC"/>
    <w:rsid w:val="00C03EAD"/>
    <w:rsid w:val="00C04A2B"/>
    <w:rsid w:val="00C06B11"/>
    <w:rsid w:val="00C0760A"/>
    <w:rsid w:val="00C1044C"/>
    <w:rsid w:val="00C12A37"/>
    <w:rsid w:val="00C1335B"/>
    <w:rsid w:val="00C14B90"/>
    <w:rsid w:val="00C1778F"/>
    <w:rsid w:val="00C17966"/>
    <w:rsid w:val="00C17C6B"/>
    <w:rsid w:val="00C20468"/>
    <w:rsid w:val="00C20A2D"/>
    <w:rsid w:val="00C20E87"/>
    <w:rsid w:val="00C21ED5"/>
    <w:rsid w:val="00C2378D"/>
    <w:rsid w:val="00C24760"/>
    <w:rsid w:val="00C24A3C"/>
    <w:rsid w:val="00C25A6E"/>
    <w:rsid w:val="00C26B59"/>
    <w:rsid w:val="00C272F8"/>
    <w:rsid w:val="00C331EE"/>
    <w:rsid w:val="00C332F5"/>
    <w:rsid w:val="00C33932"/>
    <w:rsid w:val="00C34E31"/>
    <w:rsid w:val="00C356A4"/>
    <w:rsid w:val="00C36842"/>
    <w:rsid w:val="00C40421"/>
    <w:rsid w:val="00C409DD"/>
    <w:rsid w:val="00C40A5B"/>
    <w:rsid w:val="00C428FA"/>
    <w:rsid w:val="00C43E85"/>
    <w:rsid w:val="00C50214"/>
    <w:rsid w:val="00C52220"/>
    <w:rsid w:val="00C52929"/>
    <w:rsid w:val="00C5481B"/>
    <w:rsid w:val="00C56649"/>
    <w:rsid w:val="00C602B6"/>
    <w:rsid w:val="00C6222F"/>
    <w:rsid w:val="00C65CBA"/>
    <w:rsid w:val="00C66F41"/>
    <w:rsid w:val="00C67F8A"/>
    <w:rsid w:val="00C701B1"/>
    <w:rsid w:val="00C70A52"/>
    <w:rsid w:val="00C72FCA"/>
    <w:rsid w:val="00C737CC"/>
    <w:rsid w:val="00C73F4F"/>
    <w:rsid w:val="00C74107"/>
    <w:rsid w:val="00C74B14"/>
    <w:rsid w:val="00C75636"/>
    <w:rsid w:val="00C75C58"/>
    <w:rsid w:val="00C807BC"/>
    <w:rsid w:val="00C8126D"/>
    <w:rsid w:val="00C813AE"/>
    <w:rsid w:val="00C82407"/>
    <w:rsid w:val="00C83357"/>
    <w:rsid w:val="00C835EA"/>
    <w:rsid w:val="00C83B04"/>
    <w:rsid w:val="00C83BB9"/>
    <w:rsid w:val="00C83F18"/>
    <w:rsid w:val="00C84536"/>
    <w:rsid w:val="00C845B4"/>
    <w:rsid w:val="00C84D8C"/>
    <w:rsid w:val="00C85A4F"/>
    <w:rsid w:val="00C90359"/>
    <w:rsid w:val="00C90638"/>
    <w:rsid w:val="00C91E8A"/>
    <w:rsid w:val="00C9334C"/>
    <w:rsid w:val="00C937BA"/>
    <w:rsid w:val="00C95C1F"/>
    <w:rsid w:val="00C9703C"/>
    <w:rsid w:val="00C97A6C"/>
    <w:rsid w:val="00CA24CB"/>
    <w:rsid w:val="00CA43C8"/>
    <w:rsid w:val="00CA48ED"/>
    <w:rsid w:val="00CA5856"/>
    <w:rsid w:val="00CA605E"/>
    <w:rsid w:val="00CA731D"/>
    <w:rsid w:val="00CA749B"/>
    <w:rsid w:val="00CA7A2D"/>
    <w:rsid w:val="00CB10AF"/>
    <w:rsid w:val="00CB3646"/>
    <w:rsid w:val="00CB4DAA"/>
    <w:rsid w:val="00CB59FF"/>
    <w:rsid w:val="00CB5EBE"/>
    <w:rsid w:val="00CB7A14"/>
    <w:rsid w:val="00CB7AE4"/>
    <w:rsid w:val="00CB7BF3"/>
    <w:rsid w:val="00CC08DB"/>
    <w:rsid w:val="00CC40A9"/>
    <w:rsid w:val="00CC4524"/>
    <w:rsid w:val="00CC6241"/>
    <w:rsid w:val="00CC720A"/>
    <w:rsid w:val="00CD11DE"/>
    <w:rsid w:val="00CD1249"/>
    <w:rsid w:val="00CD235E"/>
    <w:rsid w:val="00CD251F"/>
    <w:rsid w:val="00CD662A"/>
    <w:rsid w:val="00CD73A6"/>
    <w:rsid w:val="00CE0048"/>
    <w:rsid w:val="00CE0E0A"/>
    <w:rsid w:val="00CE1DED"/>
    <w:rsid w:val="00CE2166"/>
    <w:rsid w:val="00CE283B"/>
    <w:rsid w:val="00CE34E5"/>
    <w:rsid w:val="00CE39F9"/>
    <w:rsid w:val="00CE4854"/>
    <w:rsid w:val="00CE519F"/>
    <w:rsid w:val="00CE608D"/>
    <w:rsid w:val="00CE6C53"/>
    <w:rsid w:val="00CF1165"/>
    <w:rsid w:val="00CF1F2A"/>
    <w:rsid w:val="00CF1FF7"/>
    <w:rsid w:val="00CF54AC"/>
    <w:rsid w:val="00CF5734"/>
    <w:rsid w:val="00CF7951"/>
    <w:rsid w:val="00D02047"/>
    <w:rsid w:val="00D02F1C"/>
    <w:rsid w:val="00D038E7"/>
    <w:rsid w:val="00D03F65"/>
    <w:rsid w:val="00D108E4"/>
    <w:rsid w:val="00D12A1B"/>
    <w:rsid w:val="00D13137"/>
    <w:rsid w:val="00D14890"/>
    <w:rsid w:val="00D1792C"/>
    <w:rsid w:val="00D17BA6"/>
    <w:rsid w:val="00D17D13"/>
    <w:rsid w:val="00D2101B"/>
    <w:rsid w:val="00D2154E"/>
    <w:rsid w:val="00D22D82"/>
    <w:rsid w:val="00D23C8C"/>
    <w:rsid w:val="00D24AC2"/>
    <w:rsid w:val="00D263A3"/>
    <w:rsid w:val="00D30318"/>
    <w:rsid w:val="00D33289"/>
    <w:rsid w:val="00D3749C"/>
    <w:rsid w:val="00D40505"/>
    <w:rsid w:val="00D4159F"/>
    <w:rsid w:val="00D43718"/>
    <w:rsid w:val="00D44253"/>
    <w:rsid w:val="00D44528"/>
    <w:rsid w:val="00D44C07"/>
    <w:rsid w:val="00D44DDC"/>
    <w:rsid w:val="00D450E3"/>
    <w:rsid w:val="00D50B0F"/>
    <w:rsid w:val="00D50BDB"/>
    <w:rsid w:val="00D51D23"/>
    <w:rsid w:val="00D5255B"/>
    <w:rsid w:val="00D52E15"/>
    <w:rsid w:val="00D546C5"/>
    <w:rsid w:val="00D55E3E"/>
    <w:rsid w:val="00D56C3D"/>
    <w:rsid w:val="00D70C86"/>
    <w:rsid w:val="00D71138"/>
    <w:rsid w:val="00D71533"/>
    <w:rsid w:val="00D71A2E"/>
    <w:rsid w:val="00D71CCB"/>
    <w:rsid w:val="00D806F4"/>
    <w:rsid w:val="00D8117A"/>
    <w:rsid w:val="00D83BC0"/>
    <w:rsid w:val="00D8688F"/>
    <w:rsid w:val="00D86F32"/>
    <w:rsid w:val="00D915FE"/>
    <w:rsid w:val="00D96C5B"/>
    <w:rsid w:val="00D97077"/>
    <w:rsid w:val="00DA0152"/>
    <w:rsid w:val="00DA14A5"/>
    <w:rsid w:val="00DA17CB"/>
    <w:rsid w:val="00DA464A"/>
    <w:rsid w:val="00DA55A2"/>
    <w:rsid w:val="00DA5EA8"/>
    <w:rsid w:val="00DA75CF"/>
    <w:rsid w:val="00DB07A6"/>
    <w:rsid w:val="00DB187B"/>
    <w:rsid w:val="00DB2571"/>
    <w:rsid w:val="00DB2AAB"/>
    <w:rsid w:val="00DB391D"/>
    <w:rsid w:val="00DB519D"/>
    <w:rsid w:val="00DB7DAA"/>
    <w:rsid w:val="00DC1A37"/>
    <w:rsid w:val="00DC2E73"/>
    <w:rsid w:val="00DC3346"/>
    <w:rsid w:val="00DC4AD5"/>
    <w:rsid w:val="00DC68D3"/>
    <w:rsid w:val="00DC6F1E"/>
    <w:rsid w:val="00DC7A4F"/>
    <w:rsid w:val="00DC7B8E"/>
    <w:rsid w:val="00DD000E"/>
    <w:rsid w:val="00DD01FE"/>
    <w:rsid w:val="00DD1BA4"/>
    <w:rsid w:val="00DD245C"/>
    <w:rsid w:val="00DD5D49"/>
    <w:rsid w:val="00DD68B1"/>
    <w:rsid w:val="00DE0F12"/>
    <w:rsid w:val="00DE1544"/>
    <w:rsid w:val="00DE3195"/>
    <w:rsid w:val="00DE326C"/>
    <w:rsid w:val="00DE3A92"/>
    <w:rsid w:val="00DE3D71"/>
    <w:rsid w:val="00DE405D"/>
    <w:rsid w:val="00DE4393"/>
    <w:rsid w:val="00DE4492"/>
    <w:rsid w:val="00DE44F2"/>
    <w:rsid w:val="00DE56C9"/>
    <w:rsid w:val="00DE6897"/>
    <w:rsid w:val="00DE7B02"/>
    <w:rsid w:val="00DF121D"/>
    <w:rsid w:val="00DF3119"/>
    <w:rsid w:val="00DF3694"/>
    <w:rsid w:val="00DF395B"/>
    <w:rsid w:val="00DF50D6"/>
    <w:rsid w:val="00DF5C92"/>
    <w:rsid w:val="00DF5D5B"/>
    <w:rsid w:val="00E00D03"/>
    <w:rsid w:val="00E02780"/>
    <w:rsid w:val="00E03074"/>
    <w:rsid w:val="00E03189"/>
    <w:rsid w:val="00E03F80"/>
    <w:rsid w:val="00E05004"/>
    <w:rsid w:val="00E069A4"/>
    <w:rsid w:val="00E06D6E"/>
    <w:rsid w:val="00E129B7"/>
    <w:rsid w:val="00E12EBA"/>
    <w:rsid w:val="00E13766"/>
    <w:rsid w:val="00E148DD"/>
    <w:rsid w:val="00E16BD1"/>
    <w:rsid w:val="00E20118"/>
    <w:rsid w:val="00E23E44"/>
    <w:rsid w:val="00E23EBE"/>
    <w:rsid w:val="00E24A17"/>
    <w:rsid w:val="00E24AD2"/>
    <w:rsid w:val="00E31BC7"/>
    <w:rsid w:val="00E32B97"/>
    <w:rsid w:val="00E3379C"/>
    <w:rsid w:val="00E37715"/>
    <w:rsid w:val="00E40EC5"/>
    <w:rsid w:val="00E42B39"/>
    <w:rsid w:val="00E45501"/>
    <w:rsid w:val="00E45DE1"/>
    <w:rsid w:val="00E467A4"/>
    <w:rsid w:val="00E46B35"/>
    <w:rsid w:val="00E50C7B"/>
    <w:rsid w:val="00E5110D"/>
    <w:rsid w:val="00E52036"/>
    <w:rsid w:val="00E5328E"/>
    <w:rsid w:val="00E54E66"/>
    <w:rsid w:val="00E5546D"/>
    <w:rsid w:val="00E55B4E"/>
    <w:rsid w:val="00E5607E"/>
    <w:rsid w:val="00E6054E"/>
    <w:rsid w:val="00E60843"/>
    <w:rsid w:val="00E60A62"/>
    <w:rsid w:val="00E61BF9"/>
    <w:rsid w:val="00E62D9F"/>
    <w:rsid w:val="00E63BC8"/>
    <w:rsid w:val="00E656FF"/>
    <w:rsid w:val="00E66E01"/>
    <w:rsid w:val="00E66F44"/>
    <w:rsid w:val="00E674C2"/>
    <w:rsid w:val="00E678AC"/>
    <w:rsid w:val="00E7279C"/>
    <w:rsid w:val="00E72AC5"/>
    <w:rsid w:val="00E72F4C"/>
    <w:rsid w:val="00E75D92"/>
    <w:rsid w:val="00E766A8"/>
    <w:rsid w:val="00E77B4F"/>
    <w:rsid w:val="00E80558"/>
    <w:rsid w:val="00E8222D"/>
    <w:rsid w:val="00E8292B"/>
    <w:rsid w:val="00E82C9F"/>
    <w:rsid w:val="00E82D1A"/>
    <w:rsid w:val="00E83982"/>
    <w:rsid w:val="00E846F4"/>
    <w:rsid w:val="00E84E87"/>
    <w:rsid w:val="00E84EB7"/>
    <w:rsid w:val="00E85A4C"/>
    <w:rsid w:val="00E86940"/>
    <w:rsid w:val="00E87552"/>
    <w:rsid w:val="00E87AC4"/>
    <w:rsid w:val="00E90FA9"/>
    <w:rsid w:val="00E9122F"/>
    <w:rsid w:val="00E913EB"/>
    <w:rsid w:val="00E917CC"/>
    <w:rsid w:val="00E92955"/>
    <w:rsid w:val="00E9410F"/>
    <w:rsid w:val="00E94C47"/>
    <w:rsid w:val="00E95A2D"/>
    <w:rsid w:val="00E96294"/>
    <w:rsid w:val="00E96E98"/>
    <w:rsid w:val="00EA1810"/>
    <w:rsid w:val="00EA1D52"/>
    <w:rsid w:val="00EA2142"/>
    <w:rsid w:val="00EA28C4"/>
    <w:rsid w:val="00EA2BF2"/>
    <w:rsid w:val="00EA45BA"/>
    <w:rsid w:val="00EA7093"/>
    <w:rsid w:val="00EA72C3"/>
    <w:rsid w:val="00EA7BD6"/>
    <w:rsid w:val="00EB072F"/>
    <w:rsid w:val="00EB143A"/>
    <w:rsid w:val="00EB293C"/>
    <w:rsid w:val="00EB356C"/>
    <w:rsid w:val="00EB4ED4"/>
    <w:rsid w:val="00EB5FF5"/>
    <w:rsid w:val="00EB61A3"/>
    <w:rsid w:val="00EB67B9"/>
    <w:rsid w:val="00EB78E9"/>
    <w:rsid w:val="00EC0E7F"/>
    <w:rsid w:val="00EC0EE4"/>
    <w:rsid w:val="00EC2FE9"/>
    <w:rsid w:val="00EC318E"/>
    <w:rsid w:val="00EC3405"/>
    <w:rsid w:val="00EC518A"/>
    <w:rsid w:val="00EC5B27"/>
    <w:rsid w:val="00EC6730"/>
    <w:rsid w:val="00EC6AC9"/>
    <w:rsid w:val="00EC6EDE"/>
    <w:rsid w:val="00EC7429"/>
    <w:rsid w:val="00EC7BF0"/>
    <w:rsid w:val="00ED380E"/>
    <w:rsid w:val="00ED4802"/>
    <w:rsid w:val="00ED693E"/>
    <w:rsid w:val="00ED6EFF"/>
    <w:rsid w:val="00ED71DF"/>
    <w:rsid w:val="00ED7A7B"/>
    <w:rsid w:val="00EE0AED"/>
    <w:rsid w:val="00EE1E2A"/>
    <w:rsid w:val="00EE4A51"/>
    <w:rsid w:val="00EE5539"/>
    <w:rsid w:val="00EE69F6"/>
    <w:rsid w:val="00EF046D"/>
    <w:rsid w:val="00EF1435"/>
    <w:rsid w:val="00EF3A1A"/>
    <w:rsid w:val="00EF3DC1"/>
    <w:rsid w:val="00EF4491"/>
    <w:rsid w:val="00EF6449"/>
    <w:rsid w:val="00EF6F74"/>
    <w:rsid w:val="00EF72AB"/>
    <w:rsid w:val="00F005D9"/>
    <w:rsid w:val="00F03081"/>
    <w:rsid w:val="00F044D5"/>
    <w:rsid w:val="00F06031"/>
    <w:rsid w:val="00F067EC"/>
    <w:rsid w:val="00F07FC0"/>
    <w:rsid w:val="00F10420"/>
    <w:rsid w:val="00F1078C"/>
    <w:rsid w:val="00F122D1"/>
    <w:rsid w:val="00F12F0B"/>
    <w:rsid w:val="00F130C7"/>
    <w:rsid w:val="00F200CC"/>
    <w:rsid w:val="00F20767"/>
    <w:rsid w:val="00F208A8"/>
    <w:rsid w:val="00F20D70"/>
    <w:rsid w:val="00F21BB3"/>
    <w:rsid w:val="00F2270B"/>
    <w:rsid w:val="00F2440E"/>
    <w:rsid w:val="00F26768"/>
    <w:rsid w:val="00F3115E"/>
    <w:rsid w:val="00F33846"/>
    <w:rsid w:val="00F33B03"/>
    <w:rsid w:val="00F33F21"/>
    <w:rsid w:val="00F34C40"/>
    <w:rsid w:val="00F3520C"/>
    <w:rsid w:val="00F356CE"/>
    <w:rsid w:val="00F361B0"/>
    <w:rsid w:val="00F36743"/>
    <w:rsid w:val="00F37AAD"/>
    <w:rsid w:val="00F407AD"/>
    <w:rsid w:val="00F41FA7"/>
    <w:rsid w:val="00F44352"/>
    <w:rsid w:val="00F46CA2"/>
    <w:rsid w:val="00F5069B"/>
    <w:rsid w:val="00F5207A"/>
    <w:rsid w:val="00F52AD4"/>
    <w:rsid w:val="00F54C06"/>
    <w:rsid w:val="00F55CF4"/>
    <w:rsid w:val="00F56D71"/>
    <w:rsid w:val="00F61139"/>
    <w:rsid w:val="00F62BFB"/>
    <w:rsid w:val="00F65AE4"/>
    <w:rsid w:val="00F70447"/>
    <w:rsid w:val="00F70F9A"/>
    <w:rsid w:val="00F717E8"/>
    <w:rsid w:val="00F72709"/>
    <w:rsid w:val="00F740DA"/>
    <w:rsid w:val="00F766C7"/>
    <w:rsid w:val="00F77826"/>
    <w:rsid w:val="00F77B0C"/>
    <w:rsid w:val="00F77E4F"/>
    <w:rsid w:val="00F80523"/>
    <w:rsid w:val="00F81ACE"/>
    <w:rsid w:val="00F824B1"/>
    <w:rsid w:val="00F828CA"/>
    <w:rsid w:val="00F82A40"/>
    <w:rsid w:val="00F83DC9"/>
    <w:rsid w:val="00F85048"/>
    <w:rsid w:val="00F855C1"/>
    <w:rsid w:val="00F8577D"/>
    <w:rsid w:val="00F86962"/>
    <w:rsid w:val="00F86A13"/>
    <w:rsid w:val="00F86D31"/>
    <w:rsid w:val="00F8768F"/>
    <w:rsid w:val="00F87A65"/>
    <w:rsid w:val="00F91176"/>
    <w:rsid w:val="00F9140E"/>
    <w:rsid w:val="00F9180D"/>
    <w:rsid w:val="00F932B1"/>
    <w:rsid w:val="00F940C5"/>
    <w:rsid w:val="00F9454F"/>
    <w:rsid w:val="00F95D18"/>
    <w:rsid w:val="00F96623"/>
    <w:rsid w:val="00FA0AB3"/>
    <w:rsid w:val="00FA1613"/>
    <w:rsid w:val="00FA1675"/>
    <w:rsid w:val="00FA3888"/>
    <w:rsid w:val="00FA5B69"/>
    <w:rsid w:val="00FA6A61"/>
    <w:rsid w:val="00FA71FF"/>
    <w:rsid w:val="00FA7512"/>
    <w:rsid w:val="00FB2FF7"/>
    <w:rsid w:val="00FB4F0A"/>
    <w:rsid w:val="00FC1FDA"/>
    <w:rsid w:val="00FC2EEA"/>
    <w:rsid w:val="00FC6BB0"/>
    <w:rsid w:val="00FD00E1"/>
    <w:rsid w:val="00FD05D0"/>
    <w:rsid w:val="00FD06B0"/>
    <w:rsid w:val="00FD1474"/>
    <w:rsid w:val="00FD5AD9"/>
    <w:rsid w:val="00FD6462"/>
    <w:rsid w:val="00FD64B6"/>
    <w:rsid w:val="00FD79F5"/>
    <w:rsid w:val="00FE01B6"/>
    <w:rsid w:val="00FE070F"/>
    <w:rsid w:val="00FE16A1"/>
    <w:rsid w:val="00FE31C8"/>
    <w:rsid w:val="00FE35A0"/>
    <w:rsid w:val="00FE3B84"/>
    <w:rsid w:val="00FE4E8F"/>
    <w:rsid w:val="00FE606B"/>
    <w:rsid w:val="00FE6212"/>
    <w:rsid w:val="00FE6585"/>
    <w:rsid w:val="00FF0DD2"/>
    <w:rsid w:val="00FF18BD"/>
    <w:rsid w:val="00FF2110"/>
    <w:rsid w:val="00FF2548"/>
    <w:rsid w:val="00FF269F"/>
    <w:rsid w:val="00FF2C52"/>
    <w:rsid w:val="00FF2CD5"/>
    <w:rsid w:val="00FF4434"/>
    <w:rsid w:val="00FF45AE"/>
    <w:rsid w:val="00FF552D"/>
    <w:rsid w:val="00FF5948"/>
    <w:rsid w:val="00FF705A"/>
    <w:rsid w:val="00FF7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A62E48"/>
    <w:pPr>
      <w:keepNext/>
      <w:numPr>
        <w:numId w:val="11"/>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A62E48"/>
    <w:pPr>
      <w:numPr>
        <w:ilvl w:val="1"/>
      </w:numPr>
      <w:tabs>
        <w:tab w:val="clear" w:pos="400"/>
        <w:tab w:val="clear" w:pos="560"/>
        <w:tab w:val="left" w:pos="540"/>
        <w:tab w:val="left" w:pos="700"/>
      </w:tabs>
      <w:spacing w:before="60" w:line="250" w:lineRule="atLeast"/>
      <w:ind w:left="431" w:hanging="431"/>
      <w:outlineLvl w:val="1"/>
    </w:pPr>
    <w:rPr>
      <w:sz w:val="24"/>
    </w:rPr>
  </w:style>
  <w:style w:type="paragraph" w:styleId="Heading3">
    <w:name w:val="heading 3"/>
    <w:basedOn w:val="Heading2"/>
    <w:next w:val="Normal"/>
    <w:link w:val="Heading3Char"/>
    <w:uiPriority w:val="3"/>
    <w:qFormat/>
    <w:rsid w:val="00A62E48"/>
    <w:pPr>
      <w:numPr>
        <w:ilvl w:val="2"/>
      </w:numPr>
      <w:tabs>
        <w:tab w:val="clear" w:pos="540"/>
        <w:tab w:val="clear" w:pos="700"/>
        <w:tab w:val="left" w:pos="880"/>
      </w:tabs>
      <w:spacing w:line="240" w:lineRule="atLeast"/>
      <w:ind w:left="505" w:hanging="505"/>
      <w:outlineLvl w:val="2"/>
    </w:pPr>
    <w:rPr>
      <w:sz w:val="22"/>
    </w:rPr>
  </w:style>
  <w:style w:type="paragraph" w:styleId="Heading4">
    <w:name w:val="heading 4"/>
    <w:basedOn w:val="Heading3"/>
    <w:next w:val="Normal"/>
    <w:link w:val="Heading4Char"/>
    <w:uiPriority w:val="4"/>
    <w:qFormat/>
    <w:rsid w:val="001974F0"/>
    <w:pPr>
      <w:numPr>
        <w:ilvl w:val="3"/>
      </w:numPr>
      <w:tabs>
        <w:tab w:val="clear" w:pos="880"/>
        <w:tab w:val="left" w:pos="1021"/>
        <w:tab w:val="left" w:pos="1140"/>
        <w:tab w:val="left" w:pos="1360"/>
      </w:tabs>
      <w:ind w:left="646" w:hanging="646"/>
      <w:outlineLvl w:val="3"/>
    </w:pPr>
  </w:style>
  <w:style w:type="paragraph" w:styleId="Heading5">
    <w:name w:val="heading 5"/>
    <w:basedOn w:val="Heading4"/>
    <w:next w:val="Normal"/>
    <w:link w:val="Heading5Char"/>
    <w:uiPriority w:val="5"/>
    <w:qFormat/>
    <w:rsid w:val="00A82ADD"/>
    <w:pPr>
      <w:numPr>
        <w:ilvl w:val="4"/>
      </w:numPr>
      <w:tabs>
        <w:tab w:val="clear" w:pos="1140"/>
        <w:tab w:val="clear" w:pos="1360"/>
      </w:tabs>
      <w:ind w:left="794" w:hanging="794"/>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A62E48"/>
    <w:pPr>
      <w:keepNext/>
      <w:keepLines/>
      <w:numPr>
        <w:ilvl w:val="6"/>
        <w:numId w:val="1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62E48"/>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2E48"/>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A62E48"/>
    <w:rPr>
      <w:b/>
      <w:sz w:val="26"/>
      <w:szCs w:val="22"/>
      <w:lang w:val="en-GB" w:eastAsia="ja-JP"/>
    </w:rPr>
  </w:style>
  <w:style w:type="character" w:customStyle="1" w:styleId="Heading2Char">
    <w:name w:val="Heading 2 Char"/>
    <w:link w:val="Heading2"/>
    <w:uiPriority w:val="2"/>
    <w:rsid w:val="00A62E48"/>
    <w:rPr>
      <w:b/>
      <w:sz w:val="24"/>
      <w:szCs w:val="22"/>
      <w:lang w:val="en-GB" w:eastAsia="ja-JP"/>
    </w:rPr>
  </w:style>
  <w:style w:type="character" w:customStyle="1" w:styleId="Heading3Char">
    <w:name w:val="Heading 3 Char"/>
    <w:link w:val="Heading3"/>
    <w:uiPriority w:val="3"/>
    <w:rsid w:val="00A62E48"/>
    <w:rPr>
      <w:b/>
      <w:sz w:val="22"/>
      <w:szCs w:val="22"/>
      <w:lang w:val="en-GB" w:eastAsia="ja-JP"/>
    </w:rPr>
  </w:style>
  <w:style w:type="character" w:customStyle="1" w:styleId="Heading4Char">
    <w:name w:val="Heading 4 Char"/>
    <w:link w:val="Heading4"/>
    <w:uiPriority w:val="4"/>
    <w:rsid w:val="001974F0"/>
    <w:rPr>
      <w:b/>
      <w:sz w:val="22"/>
      <w:szCs w:val="22"/>
      <w:lang w:val="en-GB" w:eastAsia="ja-JP"/>
    </w:rPr>
  </w:style>
  <w:style w:type="character" w:customStyle="1" w:styleId="Heading5Char">
    <w:name w:val="Heading 5 Char"/>
    <w:link w:val="Heading5"/>
    <w:uiPriority w:val="5"/>
    <w:rsid w:val="00A82AD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D71533"/>
    <w:pPr>
      <w:ind w:right="499"/>
    </w:p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1B1CF2"/>
    <w:pPr>
      <w:tabs>
        <w:tab w:val="left" w:pos="720"/>
        <w:tab w:val="right" w:pos="9752"/>
      </w:tabs>
      <w:spacing w:after="100"/>
      <w:ind w:left="403" w:right="499" w:hanging="403"/>
      <w:jc w:val="left"/>
    </w:pPr>
  </w:style>
  <w:style w:type="paragraph" w:styleId="TOC5">
    <w:name w:val="toc 5"/>
    <w:basedOn w:val="Normal"/>
    <w:next w:val="Normal"/>
    <w:autoRedefine/>
    <w:uiPriority w:val="39"/>
    <w:unhideWhenUsed/>
    <w:rsid w:val="001B1CF2"/>
    <w:pPr>
      <w:tabs>
        <w:tab w:val="left" w:pos="720"/>
        <w:tab w:val="right" w:pos="9752"/>
      </w:tabs>
      <w:spacing w:after="100"/>
      <w:ind w:left="403" w:right="499" w:hanging="403"/>
      <w:jc w:val="left"/>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5"/>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paragraph" w:customStyle="1" w:styleId="code0">
    <w:name w:val="code"/>
    <w:basedOn w:val="Normal"/>
    <w:next w:val="Normal"/>
    <w:link w:val="codeZchn"/>
    <w:autoRedefine/>
    <w:qFormat/>
    <w:rsid w:val="00875E1E"/>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rPr>
      <w:rFonts w:ascii="Courier" w:hAnsi="Courier"/>
      <w:noProof/>
      <w:sz w:val="20"/>
    </w:rPr>
  </w:style>
  <w:style w:type="character" w:customStyle="1" w:styleId="codeZchn">
    <w:name w:val="code Zchn"/>
    <w:link w:val="code0"/>
    <w:rsid w:val="00875E1E"/>
    <w:rPr>
      <w:rFonts w:ascii="Courier" w:hAnsi="Courier"/>
      <w:noProof/>
      <w:szCs w:val="22"/>
      <w:lang w:val="en-GB"/>
    </w:rPr>
  </w:style>
  <w:style w:type="paragraph" w:styleId="Caption">
    <w:name w:val="caption"/>
    <w:basedOn w:val="Normal"/>
    <w:next w:val="Normal"/>
    <w:qFormat/>
    <w:rsid w:val="004572B2"/>
    <w:pPr>
      <w:tabs>
        <w:tab w:val="clear" w:pos="403"/>
      </w:tabs>
      <w:spacing w:before="120" w:after="120"/>
      <w:jc w:val="center"/>
    </w:pPr>
    <w:rPr>
      <w:b/>
      <w:szCs w:val="20"/>
      <w:lang w:eastAsia="ja-JP"/>
    </w:rPr>
  </w:style>
  <w:style w:type="character" w:customStyle="1" w:styleId="Heading7Char">
    <w:name w:val="Heading 7 Char"/>
    <w:basedOn w:val="DefaultParagraphFont"/>
    <w:link w:val="Heading7"/>
    <w:uiPriority w:val="9"/>
    <w:semiHidden/>
    <w:rsid w:val="00A62E48"/>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DefaultParagraphFont"/>
    <w:link w:val="Heading8"/>
    <w:uiPriority w:val="9"/>
    <w:semiHidden/>
    <w:rsid w:val="00A62E4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A62E48"/>
    <w:rPr>
      <w:rFonts w:asciiTheme="majorHAnsi" w:eastAsiaTheme="majorEastAsia" w:hAnsiTheme="majorHAnsi" w:cstheme="majorBidi"/>
      <w:i/>
      <w:iCs/>
      <w:color w:val="272727" w:themeColor="text1" w:themeTint="D8"/>
      <w:sz w:val="21"/>
      <w:szCs w:val="21"/>
      <w:lang w:val="en-GB"/>
    </w:rPr>
  </w:style>
  <w:style w:type="character" w:customStyle="1" w:styleId="codeChar0">
    <w:name w:val="code Char"/>
    <w:rsid w:val="00FF72BD"/>
    <w:rPr>
      <w:rFonts w:ascii="Courier New" w:hAnsi="Courier New"/>
      <w:noProof/>
      <w:lang w:val="fr-CH" w:eastAsia="ja-JP"/>
    </w:rPr>
  </w:style>
  <w:style w:type="paragraph" w:customStyle="1" w:styleId="ISOChange">
    <w:name w:val="ISO_Change"/>
    <w:basedOn w:val="Normal"/>
    <w:rsid w:val="00F33F21"/>
    <w:pPr>
      <w:tabs>
        <w:tab w:val="clear" w:pos="403"/>
      </w:tabs>
      <w:spacing w:before="210" w:after="0" w:line="210" w:lineRule="exact"/>
      <w:jc w:val="left"/>
    </w:pPr>
    <w:rPr>
      <w:rFonts w:ascii="Arial" w:eastAsia="Times New Roman" w:hAnsi="Arial"/>
      <w:sz w:val="18"/>
      <w:szCs w:val="20"/>
    </w:rPr>
  </w:style>
  <w:style w:type="paragraph" w:customStyle="1" w:styleId="ISOSecretObservations">
    <w:name w:val="ISO_Secret_Observations"/>
    <w:basedOn w:val="Normal"/>
    <w:rsid w:val="00121E32"/>
    <w:pPr>
      <w:tabs>
        <w:tab w:val="clear" w:pos="403"/>
      </w:tabs>
      <w:spacing w:before="210" w:after="0" w:line="210" w:lineRule="exact"/>
      <w:jc w:val="left"/>
    </w:pPr>
    <w:rPr>
      <w:rFonts w:ascii="Arial" w:eastAsia="Times New Roman" w:hAnsi="Arial"/>
      <w:sz w:val="18"/>
      <w:szCs w:val="20"/>
    </w:rPr>
  </w:style>
  <w:style w:type="character" w:customStyle="1" w:styleId="fontstyle01">
    <w:name w:val="fontstyle01"/>
    <w:basedOn w:val="DefaultParagraphFont"/>
    <w:rsid w:val="00E7279C"/>
    <w:rPr>
      <w:rFonts w:ascii="Times-Roman" w:hAnsi="Times-Roman" w:hint="default"/>
      <w:b w:val="0"/>
      <w:bCs w:val="0"/>
      <w:i w:val="0"/>
      <w:iCs w:val="0"/>
      <w:color w:val="000000"/>
      <w:sz w:val="20"/>
      <w:szCs w:val="20"/>
    </w:rPr>
  </w:style>
  <w:style w:type="character" w:customStyle="1" w:styleId="markedcontent">
    <w:name w:val="markedcontent"/>
    <w:basedOn w:val="DefaultParagraphFont"/>
    <w:rsid w:val="00BE1750"/>
  </w:style>
  <w:style w:type="character" w:customStyle="1" w:styleId="TablebodyChar">
    <w:name w:val="Table body (+) Char"/>
    <w:basedOn w:val="DefaultParagraphFont"/>
    <w:link w:val="Tablebody0"/>
    <w:locked/>
    <w:rsid w:val="00162DF1"/>
    <w:rPr>
      <w:rFonts w:eastAsia="Calibri"/>
      <w:sz w:val="22"/>
      <w:szCs w:val="22"/>
      <w:lang w:val="en-GB"/>
    </w:rPr>
  </w:style>
  <w:style w:type="paragraph" w:customStyle="1" w:styleId="Tablebody0">
    <w:name w:val="Table body (+)"/>
    <w:basedOn w:val="Normal"/>
    <w:link w:val="TablebodyChar"/>
    <w:rsid w:val="00162DF1"/>
    <w:pPr>
      <w:tabs>
        <w:tab w:val="clear" w:pos="403"/>
      </w:tabs>
      <w:spacing w:before="60" w:after="60" w:line="230" w:lineRule="atLeast"/>
      <w:jc w:val="left"/>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14208086">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583034170">
      <w:bodyDiv w:val="1"/>
      <w:marLeft w:val="0"/>
      <w:marRight w:val="0"/>
      <w:marTop w:val="0"/>
      <w:marBottom w:val="0"/>
      <w:divBdr>
        <w:top w:val="none" w:sz="0" w:space="0" w:color="auto"/>
        <w:left w:val="none" w:sz="0" w:space="0" w:color="auto"/>
        <w:bottom w:val="none" w:sz="0" w:space="0" w:color="auto"/>
        <w:right w:val="none" w:sz="0" w:space="0" w:color="auto"/>
      </w:divBdr>
    </w:div>
    <w:div w:id="789472219">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977540359">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184831552">
      <w:bodyDiv w:val="1"/>
      <w:marLeft w:val="0"/>
      <w:marRight w:val="0"/>
      <w:marTop w:val="0"/>
      <w:marBottom w:val="0"/>
      <w:divBdr>
        <w:top w:val="none" w:sz="0" w:space="0" w:color="auto"/>
        <w:left w:val="none" w:sz="0" w:space="0" w:color="auto"/>
        <w:bottom w:val="none" w:sz="0" w:space="0" w:color="auto"/>
        <w:right w:val="none" w:sz="0" w:space="0" w:color="auto"/>
      </w:divBdr>
    </w:div>
    <w:div w:id="1266616489">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27478134">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DA485E-61B2-4271-A8B0-AA724587B40F}">
  <ds:schemaRefs>
    <ds:schemaRef ds:uri="http://schemas.openxmlformats.org/officeDocument/2006/bibliography"/>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adc68fad-067a-4f26-b193-95114b2a9284"/>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304</TotalTime>
  <Pages>46</Pages>
  <Words>15902</Words>
  <Characters>87465</Characters>
  <Application>Microsoft Office Word</Application>
  <DocSecurity>0</DocSecurity>
  <Lines>728</Lines>
  <Paragraphs>206</Paragraphs>
  <ScaleCrop>false</ScaleCrop>
  <HeadingPairs>
    <vt:vector size="2" baseType="variant">
      <vt:variant>
        <vt:lpstr>Title</vt:lpstr>
      </vt:variant>
      <vt:variant>
        <vt:i4>1</vt:i4>
      </vt:variant>
    </vt:vector>
  </HeadingPairs>
  <TitlesOfParts>
    <vt:vector size="1" baseType="lpstr">
      <vt:lpstr>Text of Potential Improvement of ISO/IEC 23008-12 DAM 1 Support for progressive rendering signalling and other improvements</vt:lpstr>
    </vt:vector>
  </TitlesOfParts>
  <Company/>
  <LinksUpToDate>false</LinksUpToDate>
  <CharactersWithSpaces>103161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Potential Improvement of ISO/IEC 23008-12 DAM 1 Support for progressive rendering signalling and other improvements</dc:title>
  <dc:subject/>
  <dc:creator>Frédéric MAZE</dc:creator>
  <cp:keywords/>
  <dc:description/>
  <cp:lastModifiedBy>Frederic Maze</cp:lastModifiedBy>
  <cp:revision>70</cp:revision>
  <cp:lastPrinted>2021-02-03T09:07:00Z</cp:lastPrinted>
  <dcterms:created xsi:type="dcterms:W3CDTF">2023-08-10T08:21:00Z</dcterms:created>
  <dcterms:modified xsi:type="dcterms:W3CDTF">2023-08-18T09:38:00Z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