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82679C7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235D56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21EC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0944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6CA76DFF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6CA76DFF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DEF5354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21EC1">
        <w:rPr>
          <w:rFonts w:ascii="Times New Roman" w:hAnsi="Times New Roman" w:cs="Times New Roman"/>
          <w:snapToGrid w:val="0"/>
          <w:lang w:val="en-GB"/>
        </w:rPr>
        <w:t>Potential Improvements of ISO/IEC 14496-15 6th edition DAM 2 Picture-in-picture support and other extensions</w: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4B578A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 w:fldLock="1"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0580D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2023-07-25</w: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1F69E4B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21EC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  <w:r w:rsidR="00DA63F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</w:t>
      </w:r>
      <w:r w:rsidR="00546B0A">
        <w:rPr>
          <w:rFonts w:ascii="Times New Roman" w:hAnsi="Times New Roman" w:cs="Times New Roman"/>
          <w:snapToGrid w:val="0"/>
          <w:sz w:val="24"/>
          <w:szCs w:val="24"/>
          <w:lang w:val="en-GB"/>
        </w:rPr>
        <w:t>1</w:t>
      </w:r>
      <w:r w:rsidR="0070580D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7995BD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045902D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21EC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0944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768FEFB" w:rsidR="00954B0D" w:rsidRPr="00C955C7" w:rsidRDefault="00F26A0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2022</w:t>
      </w:r>
      <w:r w:rsidR="00954B0D"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563B3A9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21EC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Improvements of ISO/IEC 14496-15 6th edition DAM 2 Picture-in-picture support and other extensions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9AB0DF1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21EC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22938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C82DE0A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8F8F99" w14:textId="5ADD7C98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base document that this</w:t>
      </w:r>
      <w:r w:rsidR="00563E89">
        <w:rPr>
          <w:rFonts w:ascii="Times New Roman" w:hAnsi="Times New Roman" w:cs="Times New Roman"/>
          <w:sz w:val="24"/>
          <w:lang w:val="en-GB"/>
        </w:rPr>
        <w:t xml:space="preserve"> text of the potential improvements to the </w:t>
      </w:r>
      <w:r w:rsidR="00C97FAA">
        <w:rPr>
          <w:rFonts w:ascii="Times New Roman" w:hAnsi="Times New Roman" w:cs="Times New Roman"/>
          <w:sz w:val="24"/>
          <w:lang w:val="en-GB"/>
        </w:rPr>
        <w:t xml:space="preserve">DAM </w:t>
      </w:r>
      <w:r w:rsidR="00563E89">
        <w:rPr>
          <w:rFonts w:ascii="Times New Roman" w:hAnsi="Times New Roman" w:cs="Times New Roman"/>
          <w:sz w:val="24"/>
          <w:lang w:val="en-GB"/>
        </w:rPr>
        <w:t xml:space="preserve">2 </w:t>
      </w:r>
      <w:r>
        <w:rPr>
          <w:rFonts w:ascii="Times New Roman" w:hAnsi="Times New Roman" w:cs="Times New Roman"/>
          <w:sz w:val="24"/>
          <w:lang w:val="en-GB"/>
        </w:rPr>
        <w:t>refers to is ISO/IEC 14496-15 6</w:t>
      </w:r>
      <w:r w:rsidRPr="00235D56">
        <w:rPr>
          <w:rFonts w:ascii="Times New Roman" w:hAnsi="Times New Roman" w:cs="Times New Roman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 edition FDIS v4 text (</w:t>
      </w:r>
      <w:hyperlink r:id="rId9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 amended by FDAM1 text (</w:t>
      </w:r>
      <w:hyperlink r:id="rId10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).</w:t>
      </w:r>
    </w:p>
    <w:p w14:paraId="2361B048" w14:textId="77777777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p w14:paraId="338CFDD3" w14:textId="1C6A1CE7" w:rsidR="00235D56" w:rsidRDefault="00235D56" w:rsidP="0028067B">
      <w:p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</w:t>
      </w:r>
      <w:r w:rsidR="00C97FAA">
        <w:rPr>
          <w:rFonts w:ascii="Times New Roman" w:hAnsi="Times New Roman" w:cs="Times New Roman"/>
          <w:sz w:val="24"/>
          <w:lang w:val="en-GB"/>
        </w:rPr>
        <w:t>DAM text</w:t>
      </w:r>
      <w:r w:rsidR="00C97FAA" w:rsidDel="00C97FAA">
        <w:rPr>
          <w:rFonts w:ascii="Times New Roman" w:hAnsi="Times New Roman" w:cs="Times New Roman"/>
          <w:sz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>implements the following accepted contributions or items:</w:t>
      </w:r>
    </w:p>
    <w:p w14:paraId="2F1959B9" w14:textId="21BADC94" w:rsidR="00235D56" w:rsidRDefault="00235D56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m59497</w:t>
      </w:r>
      <w:r w:rsidR="003B53B0">
        <w:rPr>
          <w:rFonts w:ascii="Times New Roman" w:hAnsi="Times New Roman" w:cs="Times New Roman"/>
          <w:sz w:val="24"/>
          <w:lang w:val="en-GB"/>
        </w:rPr>
        <w:t xml:space="preserve">, which carries the picture-in-picture signalling in the ISOBMFF </w:t>
      </w:r>
      <w:proofErr w:type="spellStart"/>
      <w:r w:rsidR="003B53B0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3B53B0">
        <w:rPr>
          <w:rFonts w:ascii="Times New Roman" w:hAnsi="Times New Roman" w:cs="Times New Roman"/>
          <w:sz w:val="24"/>
          <w:lang w:val="en-GB"/>
        </w:rPr>
        <w:t xml:space="preserve"> in WG 03 N0440</w:t>
      </w:r>
      <w:r w:rsidR="00F919D5">
        <w:rPr>
          <w:rFonts w:ascii="Times New Roman" w:hAnsi="Times New Roman" w:cs="Times New Roman"/>
          <w:sz w:val="24"/>
          <w:lang w:val="en-GB"/>
        </w:rPr>
        <w:t>, which was</w:t>
      </w:r>
      <w:r w:rsidR="003B53B0">
        <w:rPr>
          <w:rFonts w:ascii="Times New Roman" w:hAnsi="Times New Roman" w:cs="Times New Roman"/>
          <w:sz w:val="24"/>
          <w:lang w:val="en-GB"/>
        </w:rPr>
        <w:t xml:space="preserve"> originated from m57985 and updated by m58905</w:t>
      </w:r>
    </w:p>
    <w:p w14:paraId="1A05261A" w14:textId="234753E1" w:rsid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I</w:t>
      </w:r>
      <w:r w:rsidR="00235D56">
        <w:rPr>
          <w:rFonts w:ascii="Times New Roman" w:hAnsi="Times New Roman" w:cs="Times New Roman"/>
          <w:sz w:val="24"/>
          <w:lang w:val="en-GB"/>
        </w:rPr>
        <w:t xml:space="preserve">tems 6 and 10 of the </w:t>
      </w:r>
      <w:r w:rsidR="00F919D5">
        <w:rPr>
          <w:rFonts w:ascii="Times New Roman" w:hAnsi="Times New Roman" w:cs="Times New Roman"/>
          <w:sz w:val="24"/>
          <w:lang w:val="en-GB"/>
        </w:rPr>
        <w:t xml:space="preserve">14496-15 </w:t>
      </w:r>
      <w:proofErr w:type="spellStart"/>
      <w:r w:rsidR="00235D56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235D56">
        <w:rPr>
          <w:rFonts w:ascii="Times New Roman" w:hAnsi="Times New Roman" w:cs="Times New Roman"/>
          <w:sz w:val="24"/>
          <w:lang w:val="en-GB"/>
        </w:rPr>
        <w:t xml:space="preserve"> (</w:t>
      </w:r>
      <w:hyperlink r:id="rId11" w:history="1">
        <w:r w:rsidR="00235D56"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 w:rsidR="00235D56">
        <w:rPr>
          <w:rFonts w:ascii="Times New Roman" w:hAnsi="Times New Roman" w:cs="Times New Roman"/>
          <w:sz w:val="24"/>
          <w:lang w:val="en-GB"/>
        </w:rPr>
        <w:t>), as accepted in the disposition of m59526</w:t>
      </w:r>
    </w:p>
    <w:p w14:paraId="55D97285" w14:textId="704BFB7A" w:rsidR="00C97FAA" w:rsidRDefault="00C97FAA" w:rsidP="00C97FA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All changes proposed in m60088</w:t>
      </w:r>
    </w:p>
    <w:p w14:paraId="2DFB71FB" w14:textId="037E77B3" w:rsidR="00C97FAA" w:rsidRP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All changes proposed in </w:t>
      </w:r>
      <w:r w:rsidR="00F46E47">
        <w:rPr>
          <w:rFonts w:ascii="Times New Roman" w:hAnsi="Times New Roman" w:cs="Times New Roman"/>
          <w:sz w:val="24"/>
          <w:lang w:val="en-GB"/>
        </w:rPr>
        <w:t>m60089, but replacing "</w:t>
      </w:r>
      <w:r w:rsidR="00F46E47" w:rsidRPr="00F46E47">
        <w:t xml:space="preserve"> </w:t>
      </w:r>
      <w:proofErr w:type="gramStart"/>
      <w:r w:rsidR="00F46E47">
        <w:rPr>
          <w:rStyle w:val="HTMLCode"/>
          <w:rFonts w:eastAsia="Arial"/>
        </w:rPr>
        <w:t>bit(</w:t>
      </w:r>
      <w:proofErr w:type="gramEnd"/>
      <w:r w:rsidR="00F46E47">
        <w:rPr>
          <w:rStyle w:val="HTMLCode"/>
          <w:rFonts w:eastAsia="Arial"/>
        </w:rPr>
        <w:t>5) reserved = '11111'b</w:t>
      </w:r>
      <w:r w:rsidR="00F46E47">
        <w:rPr>
          <w:rFonts w:ascii="Times New Roman" w:hAnsi="Times New Roman" w:cs="Times New Roman"/>
          <w:sz w:val="24"/>
          <w:lang w:val="en-GB"/>
        </w:rPr>
        <w:t>" with "</w:t>
      </w:r>
      <w:r w:rsidR="00F46E47">
        <w:rPr>
          <w:rStyle w:val="HTMLCode"/>
          <w:rFonts w:eastAsia="Arial"/>
        </w:rPr>
        <w:t>bit(5) reserved = 0</w:t>
      </w:r>
      <w:r w:rsidR="00F46E47">
        <w:rPr>
          <w:rFonts w:ascii="Times New Roman" w:hAnsi="Times New Roman" w:cs="Times New Roman"/>
          <w:sz w:val="24"/>
          <w:lang w:val="en-GB"/>
        </w:rPr>
        <w:t>"</w:t>
      </w:r>
    </w:p>
    <w:p w14:paraId="568FFA23" w14:textId="2A11F783" w:rsidR="00F26A0E" w:rsidRDefault="00F26A0E" w:rsidP="00F26A0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Most of the changes proposed in m60769 with some updates as documented herein (</w:t>
      </w:r>
      <w:hyperlink r:id="rId12" w:history="1">
        <w:r w:rsidRPr="00F26A0E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</w:t>
      </w:r>
    </w:p>
    <w:p w14:paraId="2F0DBE1C" w14:textId="5C1DC356" w:rsidR="00F26A0E" w:rsidRDefault="00F26A0E" w:rsidP="00F26A0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Agreed changes documented in the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DoC</w:t>
      </w:r>
      <w:proofErr w:type="spellEnd"/>
      <w:r w:rsidRPr="00F26A0E">
        <w:t xml:space="preserve"> </w:t>
      </w:r>
      <w:r w:rsidRPr="00F26A0E">
        <w:rPr>
          <w:rFonts w:ascii="Times New Roman" w:hAnsi="Times New Roman" w:cs="Times New Roman"/>
          <w:sz w:val="24"/>
          <w:lang w:val="en-GB"/>
        </w:rPr>
        <w:t>on ISO/IEC 14496-15 6th edition CDAM 2 Picture-in-picture support and other extensions</w:t>
      </w:r>
      <w:r>
        <w:rPr>
          <w:rFonts w:ascii="Times New Roman" w:hAnsi="Times New Roman" w:cs="Times New Roman"/>
          <w:sz w:val="24"/>
          <w:lang w:val="en-GB"/>
        </w:rPr>
        <w:t xml:space="preserve"> in WG 03 N0718</w:t>
      </w:r>
    </w:p>
    <w:p w14:paraId="1115D793" w14:textId="1AA25FD0" w:rsidR="00CE372E" w:rsidRDefault="00CE372E" w:rsidP="00CE372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Changes proposed in m</w:t>
      </w:r>
      <w:r w:rsidRPr="00CE372E">
        <w:rPr>
          <w:rFonts w:ascii="Times New Roman" w:hAnsi="Times New Roman" w:cs="Times New Roman"/>
          <w:sz w:val="24"/>
          <w:lang w:val="en-GB"/>
        </w:rPr>
        <w:t xml:space="preserve">62025 </w:t>
      </w:r>
      <w:r>
        <w:rPr>
          <w:rFonts w:ascii="Times New Roman" w:hAnsi="Times New Roman" w:cs="Times New Roman"/>
          <w:sz w:val="24"/>
          <w:lang w:val="en-GB"/>
        </w:rPr>
        <w:t>with "</w:t>
      </w:r>
      <w:r w:rsidRPr="00CE372E">
        <w:rPr>
          <w:rFonts w:ascii="Times New Roman" w:hAnsi="Times New Roman" w:cs="Times New Roman"/>
          <w:sz w:val="24"/>
          <w:lang w:val="en-GB"/>
        </w:rPr>
        <w:t>sometimes referred as Picture in Picture</w:t>
      </w:r>
      <w:r>
        <w:rPr>
          <w:rFonts w:ascii="Times New Roman" w:hAnsi="Times New Roman" w:cs="Times New Roman"/>
          <w:sz w:val="24"/>
          <w:lang w:val="en-GB"/>
        </w:rPr>
        <w:t>".</w:t>
      </w:r>
    </w:p>
    <w:p w14:paraId="62427212" w14:textId="5A7FDB35" w:rsidR="00CE372E" w:rsidRPr="00CE372E" w:rsidRDefault="00CE372E" w:rsidP="00CE372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Changes suggested herein: </w:t>
      </w:r>
      <w:hyperlink r:id="rId13" w:history="1">
        <w:r>
          <w:rPr>
            <w:rStyle w:val="Hyperlink"/>
            <w:rFonts w:asciiTheme="minorHAnsi" w:hAnsiTheme="minorHAnsi" w:cstheme="minorBidi"/>
          </w:rPr>
          <w:t>https://github.com/MPEGGroup/FileFormat/issues/33</w:t>
        </w:r>
      </w:hyperlink>
      <w:r>
        <w:rPr>
          <w:rFonts w:asciiTheme="minorHAnsi" w:hAnsiTheme="minorHAnsi" w:cstheme="minorBidi"/>
        </w:rPr>
        <w:t>.</w:t>
      </w:r>
    </w:p>
    <w:p w14:paraId="47F4D7C8" w14:textId="60C0B1A8" w:rsidR="00CE372E" w:rsidRDefault="00CE372E" w:rsidP="00CE372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Changes suggested herein: </w:t>
      </w:r>
      <w:hyperlink r:id="rId14" w:history="1">
        <w:r>
          <w:rPr>
            <w:rStyle w:val="Hyperlink"/>
            <w:rFonts w:asciiTheme="minorHAnsi" w:hAnsiTheme="minorHAnsi" w:cstheme="minorBidi"/>
          </w:rPr>
          <w:t>https://github.com/MPEGGroup/FileFormat/issues/55</w:t>
        </w:r>
      </w:hyperlink>
      <w:r>
        <w:rPr>
          <w:rFonts w:ascii="Times New Roman" w:hAnsi="Times New Roman" w:cs="Times New Roman"/>
          <w:sz w:val="24"/>
          <w:lang w:val="en-GB"/>
        </w:rPr>
        <w:t>.</w:t>
      </w:r>
    </w:p>
    <w:p w14:paraId="7D1B01D1" w14:textId="66479EC4" w:rsidR="00E313E2" w:rsidRDefault="00E313E2" w:rsidP="00E313E2">
      <w:pPr>
        <w:pStyle w:val="ListParagraph"/>
        <w:numPr>
          <w:ilvl w:val="0"/>
          <w:numId w:val="3"/>
        </w:numPr>
        <w:spacing w:after="120"/>
        <w:rPr>
          <w:ins w:id="0" w:author="Ye-Kui Wang" w:date="2023-07-24T12:10:00Z"/>
          <w:rFonts w:ascii="Times New Roman" w:hAnsi="Times New Roman" w:cs="Times New Roman"/>
          <w:sz w:val="24"/>
          <w:lang w:val="en-GB"/>
        </w:rPr>
      </w:pPr>
      <w:ins w:id="1" w:author="Ye-Kui Wang" w:date="2023-07-24T12:10:00Z">
        <w:r>
          <w:rPr>
            <w:rFonts w:ascii="Times New Roman" w:hAnsi="Times New Roman" w:cs="Times New Roman"/>
            <w:sz w:val="24"/>
            <w:lang w:val="en-GB"/>
          </w:rPr>
          <w:t xml:space="preserve">Changes suggested herein: </w:t>
        </w:r>
        <w:r>
          <w:rPr>
            <w:rFonts w:ascii="Times New Roman" w:hAnsi="Times New Roman" w:cs="Times New Roman"/>
            <w:sz w:val="24"/>
            <w:lang w:val="en-GB"/>
          </w:rPr>
          <w:fldChar w:fldCharType="begin"/>
        </w:r>
        <w:r>
          <w:rPr>
            <w:rFonts w:ascii="Times New Roman" w:hAnsi="Times New Roman" w:cs="Times New Roman"/>
            <w:sz w:val="24"/>
            <w:lang w:val="en-GB"/>
          </w:rPr>
          <w:instrText>HYPERLINK "https://mpeg.expert/software/MPEG/Systems/FileFormat/NALuFF/-/issues/182"</w:instrText>
        </w:r>
        <w:r>
          <w:rPr>
            <w:rFonts w:ascii="Times New Roman" w:hAnsi="Times New Roman" w:cs="Times New Roman"/>
            <w:sz w:val="24"/>
            <w:lang w:val="en-GB"/>
          </w:rPr>
        </w:r>
        <w:r>
          <w:rPr>
            <w:rFonts w:ascii="Times New Roman" w:hAnsi="Times New Roman" w:cs="Times New Roman"/>
            <w:sz w:val="24"/>
            <w:lang w:val="en-GB"/>
          </w:rPr>
          <w:fldChar w:fldCharType="separate"/>
        </w:r>
        <w:r w:rsidRPr="00563E89">
          <w:rPr>
            <w:rStyle w:val="Hyperlink"/>
            <w:rFonts w:ascii="Times New Roman" w:hAnsi="Times New Roman" w:cs="Times New Roman"/>
            <w:sz w:val="24"/>
            <w:lang w:val="en-GB"/>
          </w:rPr>
          <w:t>https://mpeg.expert/software/MPEG/Systems/FileFormat/NALuFF/-/issues/182</w:t>
        </w:r>
        <w:r>
          <w:rPr>
            <w:rFonts w:ascii="Times New Roman" w:hAnsi="Times New Roman" w:cs="Times New Roman"/>
            <w:sz w:val="24"/>
            <w:lang w:val="en-GB"/>
          </w:rPr>
          <w:fldChar w:fldCharType="end"/>
        </w:r>
        <w:r>
          <w:rPr>
            <w:rFonts w:ascii="Times New Roman" w:hAnsi="Times New Roman" w:cs="Times New Roman"/>
            <w:sz w:val="24"/>
            <w:lang w:val="en-GB"/>
          </w:rPr>
          <w:t>.</w:t>
        </w:r>
      </w:ins>
    </w:p>
    <w:p w14:paraId="1021A4CB" w14:textId="52F1FEA9" w:rsidR="00E313E2" w:rsidRDefault="00E313E2" w:rsidP="00E313E2">
      <w:pPr>
        <w:pStyle w:val="ListParagraph"/>
        <w:numPr>
          <w:ilvl w:val="0"/>
          <w:numId w:val="3"/>
        </w:numPr>
        <w:spacing w:after="120"/>
        <w:rPr>
          <w:ins w:id="2" w:author="Ye-Kui Wang" w:date="2023-07-24T12:10:00Z"/>
          <w:rFonts w:ascii="Times New Roman" w:hAnsi="Times New Roman" w:cs="Times New Roman"/>
          <w:sz w:val="24"/>
          <w:lang w:val="en-GB"/>
        </w:rPr>
      </w:pPr>
      <w:ins w:id="3" w:author="Ye-Kui Wang" w:date="2023-07-24T12:10:00Z">
        <w:r>
          <w:rPr>
            <w:rFonts w:ascii="Times New Roman" w:hAnsi="Times New Roman" w:cs="Times New Roman"/>
            <w:sz w:val="24"/>
            <w:lang w:val="en-GB"/>
          </w:rPr>
          <w:t xml:space="preserve">Changes suggested herein: </w:t>
        </w:r>
        <w:r>
          <w:rPr>
            <w:rFonts w:ascii="Times New Roman" w:hAnsi="Times New Roman" w:cs="Times New Roman"/>
            <w:sz w:val="24"/>
            <w:lang w:val="en-GB"/>
          </w:rPr>
          <w:fldChar w:fldCharType="begin"/>
        </w:r>
        <w:r>
          <w:rPr>
            <w:rFonts w:ascii="Times New Roman" w:hAnsi="Times New Roman" w:cs="Times New Roman"/>
            <w:sz w:val="24"/>
            <w:lang w:val="en-GB"/>
          </w:rPr>
          <w:instrText>HYPERLINK "https://github.com/MPEGGroup/FileFormat/issues/78"</w:instrText>
        </w:r>
        <w:r>
          <w:rPr>
            <w:rFonts w:ascii="Times New Roman" w:hAnsi="Times New Roman" w:cs="Times New Roman"/>
            <w:sz w:val="24"/>
            <w:lang w:val="en-GB"/>
          </w:rPr>
        </w:r>
        <w:r>
          <w:rPr>
            <w:rFonts w:ascii="Times New Roman" w:hAnsi="Times New Roman" w:cs="Times New Roman"/>
            <w:sz w:val="24"/>
            <w:lang w:val="en-GB"/>
          </w:rPr>
          <w:fldChar w:fldCharType="separate"/>
        </w:r>
        <w:r w:rsidRPr="00563E89">
          <w:rPr>
            <w:rStyle w:val="Hyperlink"/>
            <w:rFonts w:ascii="Times New Roman" w:hAnsi="Times New Roman" w:cs="Times New Roman"/>
            <w:sz w:val="24"/>
            <w:lang w:val="en-GB"/>
          </w:rPr>
          <w:t>https://github.com/MPEGGroup/FileFormat/issues/78</w:t>
        </w:r>
        <w:r>
          <w:rPr>
            <w:rFonts w:ascii="Times New Roman" w:hAnsi="Times New Roman" w:cs="Times New Roman"/>
            <w:sz w:val="24"/>
            <w:lang w:val="en-GB"/>
          </w:rPr>
          <w:fldChar w:fldCharType="end"/>
        </w:r>
        <w:r>
          <w:rPr>
            <w:rFonts w:ascii="Times New Roman" w:hAnsi="Times New Roman" w:cs="Times New Roman"/>
            <w:sz w:val="24"/>
            <w:lang w:val="en-GB"/>
          </w:rPr>
          <w:t>.</w:t>
        </w:r>
      </w:ins>
    </w:p>
    <w:p w14:paraId="665F5E48" w14:textId="77777777" w:rsidR="00235D56" w:rsidRPr="00C955C7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235D56" w:rsidRPr="00C955C7" w:rsidSect="00954B0D">
      <w:footerReference w:type="default" r:id="rId15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4B8B" w14:textId="77777777" w:rsidR="009F2488" w:rsidRDefault="009F2488" w:rsidP="009E784A">
      <w:r>
        <w:separator/>
      </w:r>
    </w:p>
  </w:endnote>
  <w:endnote w:type="continuationSeparator" w:id="0">
    <w:p w14:paraId="06C0993A" w14:textId="77777777" w:rsidR="009F2488" w:rsidRDefault="009F248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B5174" w14:textId="77777777" w:rsidR="009F2488" w:rsidRDefault="009F2488" w:rsidP="009E784A">
      <w:r>
        <w:separator/>
      </w:r>
    </w:p>
  </w:footnote>
  <w:footnote w:type="continuationSeparator" w:id="0">
    <w:p w14:paraId="7BF16E85" w14:textId="77777777" w:rsidR="009F2488" w:rsidRDefault="009F2488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F3FD6"/>
    <w:multiLevelType w:val="hybridMultilevel"/>
    <w:tmpl w:val="E63C28E2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42DC2"/>
    <w:multiLevelType w:val="hybridMultilevel"/>
    <w:tmpl w:val="59F20996"/>
    <w:lvl w:ilvl="0" w:tplc="53C89EE6">
      <w:start w:val="2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4231629">
    <w:abstractNumId w:val="2"/>
  </w:num>
  <w:num w:numId="2" w16cid:durableId="1992127420">
    <w:abstractNumId w:val="1"/>
  </w:num>
  <w:num w:numId="3" w16cid:durableId="11040307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e-Kui Wang">
    <w15:presenceInfo w15:providerId="None" w15:userId="Ye-Kui W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B46E4"/>
    <w:rsid w:val="000C78E6"/>
    <w:rsid w:val="001500F9"/>
    <w:rsid w:val="0017051E"/>
    <w:rsid w:val="0018563E"/>
    <w:rsid w:val="00196997"/>
    <w:rsid w:val="001E18A9"/>
    <w:rsid w:val="00235D56"/>
    <w:rsid w:val="00263789"/>
    <w:rsid w:val="00271DB9"/>
    <w:rsid w:val="0028067B"/>
    <w:rsid w:val="002E56FD"/>
    <w:rsid w:val="002F3594"/>
    <w:rsid w:val="003226C8"/>
    <w:rsid w:val="00385C5D"/>
    <w:rsid w:val="003931BD"/>
    <w:rsid w:val="003B0FC6"/>
    <w:rsid w:val="003B53B0"/>
    <w:rsid w:val="00435EDF"/>
    <w:rsid w:val="004C352E"/>
    <w:rsid w:val="004E45B6"/>
    <w:rsid w:val="004F5473"/>
    <w:rsid w:val="0050356E"/>
    <w:rsid w:val="00524EB9"/>
    <w:rsid w:val="00526561"/>
    <w:rsid w:val="00540DEA"/>
    <w:rsid w:val="00546B0A"/>
    <w:rsid w:val="005612C2"/>
    <w:rsid w:val="00563E89"/>
    <w:rsid w:val="005C2A51"/>
    <w:rsid w:val="005D2F16"/>
    <w:rsid w:val="006176B8"/>
    <w:rsid w:val="00621EC1"/>
    <w:rsid w:val="00622C6C"/>
    <w:rsid w:val="0063127E"/>
    <w:rsid w:val="00651912"/>
    <w:rsid w:val="00657A32"/>
    <w:rsid w:val="00677F85"/>
    <w:rsid w:val="0070186A"/>
    <w:rsid w:val="0070580D"/>
    <w:rsid w:val="007C2120"/>
    <w:rsid w:val="007F537F"/>
    <w:rsid w:val="00835022"/>
    <w:rsid w:val="008508B7"/>
    <w:rsid w:val="008675B9"/>
    <w:rsid w:val="00881CCB"/>
    <w:rsid w:val="008E7795"/>
    <w:rsid w:val="00954B0D"/>
    <w:rsid w:val="009636E0"/>
    <w:rsid w:val="00980E7B"/>
    <w:rsid w:val="0098541A"/>
    <w:rsid w:val="009A7BEA"/>
    <w:rsid w:val="009B09C2"/>
    <w:rsid w:val="009C464E"/>
    <w:rsid w:val="009C5AAC"/>
    <w:rsid w:val="009D5D9F"/>
    <w:rsid w:val="009E784A"/>
    <w:rsid w:val="009F2488"/>
    <w:rsid w:val="00B1445E"/>
    <w:rsid w:val="00B24CCE"/>
    <w:rsid w:val="00B561E4"/>
    <w:rsid w:val="00C955C7"/>
    <w:rsid w:val="00C97FAA"/>
    <w:rsid w:val="00CB4B32"/>
    <w:rsid w:val="00CB798F"/>
    <w:rsid w:val="00CD36BE"/>
    <w:rsid w:val="00CE372E"/>
    <w:rsid w:val="00CF1629"/>
    <w:rsid w:val="00D709E9"/>
    <w:rsid w:val="00DA63FD"/>
    <w:rsid w:val="00DC1ACD"/>
    <w:rsid w:val="00E313E2"/>
    <w:rsid w:val="00E565AB"/>
    <w:rsid w:val="00E843CE"/>
    <w:rsid w:val="00E9507F"/>
    <w:rsid w:val="00E965CC"/>
    <w:rsid w:val="00EA12EF"/>
    <w:rsid w:val="00EF2D59"/>
    <w:rsid w:val="00F03F9B"/>
    <w:rsid w:val="00F1586B"/>
    <w:rsid w:val="00F26A0E"/>
    <w:rsid w:val="00F338B8"/>
    <w:rsid w:val="00F41835"/>
    <w:rsid w:val="00F419DA"/>
    <w:rsid w:val="00F46E47"/>
    <w:rsid w:val="00F73309"/>
    <w:rsid w:val="00F919D5"/>
    <w:rsid w:val="00FC39E5"/>
    <w:rsid w:val="00FE06E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3B53B0"/>
    <w:pPr>
      <w:widowControl/>
      <w:autoSpaceDE/>
      <w:autoSpaceDN/>
    </w:pPr>
    <w:rPr>
      <w:rFonts w:ascii="Arial" w:eastAsia="Arial" w:hAnsi="Arial" w:cs="Arial"/>
    </w:rPr>
  </w:style>
  <w:style w:type="character" w:styleId="HTMLCode">
    <w:name w:val="HTML Code"/>
    <w:basedOn w:val="DefaultParagraphFont"/>
    <w:uiPriority w:val="99"/>
    <w:semiHidden/>
    <w:unhideWhenUsed/>
    <w:rsid w:val="00F46E47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176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yperlink" Target="https://github.com/MPEGGroup/FileFormat/issues/3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pegx.int-evry.fr/software/MPEG/Systems/FileFormat/NALuFF/-/issues/169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ms.mpeg.expert/doc_end_user/documents/137_OnLine/wg11/MDS21169_WG03_N00453.zi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ms.mpeg.expert/doc_end_user/documents/137_OnLine/wg11/MDS21211_WG03_N00490-v2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s.mpeg.expert/doc_end_user/documents/138_OnLine/wg11/MDS21454_WG03_N00561.zip" TargetMode="External"/><Relationship Id="rId14" Type="http://schemas.openxmlformats.org/officeDocument/2006/relationships/hyperlink" Target="https://github.com/MPEGGroup/FileFormat/issues/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Potential Improvements of ISO/IEC 14496-15 6th edition DAM 2 Picture-in-picture support and other extensions</vt:lpstr>
      <vt:lpstr/>
    </vt:vector>
  </TitlesOfParts>
  <Manager/>
  <Company/>
  <LinksUpToDate>false</LinksUpToDate>
  <CharactersWithSpaces>3014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Improvements of ISO/IEC 14496-15 6th edition DAM 2 Picture-in-picture support and other extensions</dc:title>
  <dc:subject/>
  <dc:creator>Ye-Kui Wang</dc:creator>
  <cp:keywords/>
  <dc:description/>
  <cp:lastModifiedBy>Ye-Kui Wang</cp:lastModifiedBy>
  <cp:revision>23</cp:revision>
  <dcterms:created xsi:type="dcterms:W3CDTF">2022-05-13T07:42:00Z</dcterms:created>
  <dcterms:modified xsi:type="dcterms:W3CDTF">2023-07-25T17:44:00Z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0944</vt:lpwstr>
  </property>
  <property fmtid="{D5CDD505-2E9C-101B-9397-08002B2CF9AE}" pid="3" name="MDMSNumber">
    <vt:lpwstr>22938</vt:lpwstr>
  </property>
</Properties>
</file>