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B7652D" w:rsidRPr="00B7652D" w14:paraId="77F72352" w14:textId="77777777" w:rsidTr="00FA1696">
        <w:trPr>
          <w:tblCellSpacing w:w="15" w:type="dxa"/>
        </w:trPr>
        <w:tc>
          <w:tcPr>
            <w:tcW w:w="10020" w:type="dxa"/>
            <w:vAlign w:val="center"/>
            <w:hideMark/>
          </w:tcPr>
          <w:p w14:paraId="7BB55E7F" w14:textId="77777777" w:rsidR="00B7652D" w:rsidRPr="00B7652D" w:rsidRDefault="00B7652D" w:rsidP="00B7652D">
            <w:pPr>
              <w:spacing w:before="100" w:beforeAutospacing="1" w:after="100" w:afterAutospacing="1"/>
              <w:outlineLvl w:val="1"/>
              <w:rPr>
                <w:rFonts w:ascii="Times New Roman" w:eastAsia="Times New Roman" w:hAnsi="Times New Roman" w:cs="Times New Roman"/>
                <w:b/>
                <w:bCs/>
                <w:sz w:val="32"/>
                <w:szCs w:val="36"/>
              </w:rPr>
            </w:pPr>
            <w:r w:rsidRPr="00B7652D">
              <w:rPr>
                <w:rFonts w:ascii="Times New Roman" w:eastAsia="Times New Roman" w:hAnsi="Times New Roman" w:cs="Times New Roman"/>
                <w:b/>
                <w:bCs/>
                <w:sz w:val="24"/>
                <w:szCs w:val="28"/>
              </w:rPr>
              <w:t>INTERNATIONAL ORGANIZATION FOR STANDARDIZATION</w:t>
            </w:r>
            <w:r w:rsidRPr="00B7652D">
              <w:rPr>
                <w:rFonts w:ascii="Times New Roman" w:eastAsia="Times New Roman" w:hAnsi="Times New Roman" w:cs="Times New Roman"/>
                <w:b/>
                <w:bCs/>
                <w:sz w:val="24"/>
                <w:szCs w:val="28"/>
              </w:rPr>
              <w:br/>
              <w:t>ORGANISATION INTERNATIONALE DE NORMALISATION</w:t>
            </w:r>
            <w:r w:rsidRPr="00B7652D">
              <w:rPr>
                <w:rFonts w:ascii="Times New Roman" w:eastAsia="Times New Roman" w:hAnsi="Times New Roman" w:cs="Times New Roman"/>
                <w:b/>
                <w:bCs/>
                <w:sz w:val="24"/>
                <w:szCs w:val="28"/>
              </w:rPr>
              <w:br/>
              <w:t>ISO/IEC JTC 1/SC 29/WG 5</w:t>
            </w:r>
            <w:r w:rsidRPr="00B7652D">
              <w:rPr>
                <w:rFonts w:ascii="Times New Roman" w:eastAsia="Times New Roman" w:hAnsi="Times New Roman" w:cs="Times New Roman"/>
                <w:b/>
                <w:bCs/>
                <w:sz w:val="24"/>
                <w:szCs w:val="28"/>
              </w:rPr>
              <w:br/>
              <w:t>MPEG JOINT VIDEO EXPERTS TEAM WITH ITU-T SG 16</w:t>
            </w:r>
          </w:p>
        </w:tc>
      </w:tr>
      <w:tr w:rsidR="00B7652D" w:rsidRPr="00B7652D" w14:paraId="77985C54" w14:textId="77777777" w:rsidTr="00FA1696">
        <w:trPr>
          <w:tblCellSpacing w:w="15" w:type="dxa"/>
        </w:trPr>
        <w:tc>
          <w:tcPr>
            <w:tcW w:w="10020" w:type="dxa"/>
            <w:vAlign w:val="center"/>
            <w:hideMark/>
          </w:tcPr>
          <w:p w14:paraId="5F130449" w14:textId="43DB92AC" w:rsidR="00B7652D" w:rsidRPr="00B7652D" w:rsidRDefault="00B7652D" w:rsidP="00B7652D">
            <w:pPr>
              <w:spacing w:before="100" w:beforeAutospacing="1" w:after="100" w:afterAutospacing="1"/>
              <w:jc w:val="right"/>
              <w:outlineLvl w:val="2"/>
              <w:rPr>
                <w:rFonts w:ascii="Times New Roman" w:eastAsia="Times New Roman" w:hAnsi="Times New Roman" w:cs="Times New Roman"/>
                <w:b/>
                <w:bCs/>
                <w:sz w:val="24"/>
                <w:szCs w:val="27"/>
              </w:rPr>
            </w:pPr>
            <w:r w:rsidRPr="00B7652D">
              <w:rPr>
                <w:rFonts w:ascii="Times New Roman" w:eastAsia="Times New Roman" w:hAnsi="Times New Roman" w:cs="Times New Roman"/>
                <w:b/>
                <w:bCs/>
                <w:sz w:val="24"/>
                <w:szCs w:val="27"/>
              </w:rPr>
              <w:t xml:space="preserve">ISO/IEC JTC 1 / SC 29 / WG 5 N </w:t>
            </w:r>
            <w:r>
              <w:rPr>
                <w:rFonts w:ascii="Times New Roman" w:eastAsia="Times New Roman" w:hAnsi="Times New Roman" w:cs="Times New Roman"/>
                <w:b/>
                <w:bCs/>
                <w:sz w:val="24"/>
                <w:szCs w:val="27"/>
              </w:rPr>
              <w:t>232</w:t>
            </w:r>
          </w:p>
        </w:tc>
      </w:tr>
      <w:tr w:rsidR="00B7652D" w:rsidRPr="00B7652D" w14:paraId="4310E386" w14:textId="77777777" w:rsidTr="00FA1696">
        <w:trPr>
          <w:tblCellSpacing w:w="15" w:type="dxa"/>
        </w:trPr>
        <w:tc>
          <w:tcPr>
            <w:tcW w:w="10020" w:type="dxa"/>
            <w:vAlign w:val="center"/>
            <w:hideMark/>
          </w:tcPr>
          <w:p w14:paraId="2B1AED5D" w14:textId="77777777" w:rsidR="00B7652D" w:rsidRPr="00B7652D" w:rsidRDefault="00B7652D" w:rsidP="00B7652D">
            <w:pPr>
              <w:spacing w:before="100" w:beforeAutospacing="1" w:after="100" w:afterAutospacing="1"/>
              <w:jc w:val="right"/>
              <w:outlineLvl w:val="2"/>
              <w:rPr>
                <w:rFonts w:ascii="Times New Roman" w:eastAsia="Times New Roman" w:hAnsi="Times New Roman" w:cs="Times New Roman"/>
                <w:b/>
                <w:bCs/>
                <w:sz w:val="24"/>
                <w:szCs w:val="27"/>
              </w:rPr>
            </w:pPr>
            <w:r w:rsidRPr="00B7652D">
              <w:rPr>
                <w:rFonts w:ascii="Times New Roman" w:eastAsia="Times New Roman" w:hAnsi="Times New Roman" w:cs="Times New Roman"/>
                <w:b/>
                <w:bCs/>
                <w:sz w:val="24"/>
                <w:szCs w:val="27"/>
              </w:rPr>
              <w:t>Geneva, CH, 11–19 July 2023</w:t>
            </w:r>
          </w:p>
        </w:tc>
      </w:tr>
      <w:tr w:rsidR="00B7652D" w:rsidRPr="00B7652D" w14:paraId="4F4425F1"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B7652D" w:rsidRPr="00B7652D" w14:paraId="48026B3C" w14:textId="77777777" w:rsidTr="00C7652D">
              <w:tc>
                <w:tcPr>
                  <w:tcW w:w="2160" w:type="dxa"/>
                  <w:tcBorders>
                    <w:top w:val="outset" w:sz="6" w:space="0" w:color="auto"/>
                    <w:left w:val="outset" w:sz="6" w:space="0" w:color="auto"/>
                    <w:bottom w:val="outset" w:sz="6" w:space="0" w:color="auto"/>
                    <w:right w:val="outset" w:sz="6" w:space="0" w:color="auto"/>
                  </w:tcBorders>
                  <w:hideMark/>
                </w:tcPr>
                <w:p w14:paraId="79F5643E"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Title:</w:t>
                  </w:r>
                </w:p>
              </w:tc>
              <w:tc>
                <w:tcPr>
                  <w:tcW w:w="7056" w:type="dxa"/>
                  <w:tcBorders>
                    <w:top w:val="outset" w:sz="6" w:space="0" w:color="auto"/>
                    <w:left w:val="outset" w:sz="6" w:space="0" w:color="auto"/>
                    <w:bottom w:val="single" w:sz="6" w:space="0" w:color="auto"/>
                    <w:right w:val="outset" w:sz="6" w:space="0" w:color="auto"/>
                  </w:tcBorders>
                  <w:hideMark/>
                </w:tcPr>
                <w:p w14:paraId="56139330" w14:textId="7D92C12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Exploration experiment on enhanced compression beyond VVC capability (EE2)</w:t>
                  </w:r>
                </w:p>
              </w:tc>
            </w:tr>
            <w:tr w:rsidR="00B7652D" w:rsidRPr="00B7652D" w14:paraId="76007BED" w14:textId="77777777" w:rsidTr="00C7652D">
              <w:tc>
                <w:tcPr>
                  <w:tcW w:w="2160" w:type="dxa"/>
                  <w:tcBorders>
                    <w:top w:val="outset" w:sz="6" w:space="0" w:color="auto"/>
                    <w:left w:val="outset" w:sz="6" w:space="0" w:color="auto"/>
                    <w:bottom w:val="outset" w:sz="6" w:space="0" w:color="auto"/>
                    <w:right w:val="outset" w:sz="6" w:space="0" w:color="auto"/>
                  </w:tcBorders>
                </w:tcPr>
                <w:p w14:paraId="1FD8ABA0"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szCs w:val="24"/>
                    </w:rPr>
                    <w:t>Source:</w:t>
                  </w:r>
                </w:p>
              </w:tc>
              <w:tc>
                <w:tcPr>
                  <w:tcW w:w="7056" w:type="dxa"/>
                  <w:tcBorders>
                    <w:top w:val="outset" w:sz="6" w:space="0" w:color="auto"/>
                    <w:left w:val="outset" w:sz="6" w:space="0" w:color="auto"/>
                    <w:bottom w:val="single" w:sz="6" w:space="0" w:color="auto"/>
                    <w:right w:val="outset" w:sz="6" w:space="0" w:color="auto"/>
                  </w:tcBorders>
                </w:tcPr>
                <w:p w14:paraId="563CCFE6"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szCs w:val="24"/>
                    </w:rPr>
                    <w:t>Convenor (Jens-Rainer Ohm)</w:t>
                  </w:r>
                </w:p>
              </w:tc>
            </w:tr>
            <w:tr w:rsidR="00B7652D" w:rsidRPr="00B7652D" w14:paraId="72313287" w14:textId="77777777" w:rsidTr="00C7652D">
              <w:tc>
                <w:tcPr>
                  <w:tcW w:w="2160" w:type="dxa"/>
                  <w:tcBorders>
                    <w:top w:val="outset" w:sz="6" w:space="0" w:color="auto"/>
                    <w:left w:val="outset" w:sz="6" w:space="0" w:color="auto"/>
                    <w:bottom w:val="outset" w:sz="6" w:space="0" w:color="auto"/>
                    <w:right w:val="single" w:sz="6" w:space="0" w:color="auto"/>
                  </w:tcBorders>
                  <w:hideMark/>
                </w:tcPr>
                <w:p w14:paraId="0B9F16FB"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7141539A"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General</w:t>
                  </w:r>
                </w:p>
              </w:tc>
            </w:tr>
            <w:tr w:rsidR="00B7652D" w:rsidRPr="00B7652D" w14:paraId="1465EBE6" w14:textId="77777777" w:rsidTr="00C7652D">
              <w:tc>
                <w:tcPr>
                  <w:tcW w:w="2160" w:type="dxa"/>
                  <w:tcBorders>
                    <w:top w:val="outset" w:sz="6" w:space="0" w:color="auto"/>
                    <w:left w:val="outset" w:sz="6" w:space="0" w:color="auto"/>
                    <w:bottom w:val="outset" w:sz="6" w:space="0" w:color="auto"/>
                    <w:right w:val="single" w:sz="6" w:space="0" w:color="auto"/>
                  </w:tcBorders>
                </w:tcPr>
                <w:p w14:paraId="646C6159"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2CDF7A5C"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N/A</w:t>
                  </w:r>
                </w:p>
              </w:tc>
            </w:tr>
            <w:tr w:rsidR="00B7652D" w:rsidRPr="00B7652D" w14:paraId="11BD3491" w14:textId="77777777" w:rsidTr="00C7652D">
              <w:tc>
                <w:tcPr>
                  <w:tcW w:w="2160" w:type="dxa"/>
                  <w:tcBorders>
                    <w:top w:val="outset" w:sz="6" w:space="0" w:color="auto"/>
                    <w:left w:val="outset" w:sz="6" w:space="0" w:color="auto"/>
                    <w:bottom w:val="outset" w:sz="6" w:space="0" w:color="auto"/>
                    <w:right w:val="single" w:sz="6" w:space="0" w:color="auto"/>
                  </w:tcBorders>
                </w:tcPr>
                <w:p w14:paraId="25178D2E"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138FE126"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Approved</w:t>
                  </w:r>
                </w:p>
              </w:tc>
            </w:tr>
            <w:tr w:rsidR="00B7652D" w:rsidRPr="00B7652D" w14:paraId="37BB987B" w14:textId="77777777" w:rsidTr="00C7652D">
              <w:tc>
                <w:tcPr>
                  <w:tcW w:w="2160" w:type="dxa"/>
                  <w:tcBorders>
                    <w:top w:val="outset" w:sz="6" w:space="0" w:color="auto"/>
                    <w:left w:val="outset" w:sz="6" w:space="0" w:color="auto"/>
                    <w:bottom w:val="outset" w:sz="6" w:space="0" w:color="auto"/>
                    <w:right w:val="single" w:sz="6" w:space="0" w:color="auto"/>
                  </w:tcBorders>
                </w:tcPr>
                <w:p w14:paraId="22965646"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7C788CB9" w14:textId="4CCA39F2"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2023-08-22</w:t>
                  </w:r>
                </w:p>
              </w:tc>
            </w:tr>
            <w:tr w:rsidR="00B7652D" w:rsidRPr="00B7652D" w14:paraId="125506F8" w14:textId="77777777" w:rsidTr="00C7652D">
              <w:tc>
                <w:tcPr>
                  <w:tcW w:w="2160" w:type="dxa"/>
                  <w:tcBorders>
                    <w:top w:val="outset" w:sz="6" w:space="0" w:color="auto"/>
                    <w:left w:val="outset" w:sz="6" w:space="0" w:color="auto"/>
                    <w:bottom w:val="outset" w:sz="6" w:space="0" w:color="auto"/>
                    <w:right w:val="single" w:sz="6" w:space="0" w:color="auto"/>
                  </w:tcBorders>
                </w:tcPr>
                <w:p w14:paraId="32D58984"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450956D5"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Info</w:t>
                  </w:r>
                </w:p>
              </w:tc>
            </w:tr>
            <w:tr w:rsidR="00B7652D" w:rsidRPr="00B7652D" w14:paraId="0869B5D6" w14:textId="77777777" w:rsidTr="00C7652D">
              <w:tc>
                <w:tcPr>
                  <w:tcW w:w="2160" w:type="dxa"/>
                  <w:tcBorders>
                    <w:top w:val="outset" w:sz="6" w:space="0" w:color="auto"/>
                    <w:left w:val="outset" w:sz="6" w:space="0" w:color="auto"/>
                    <w:bottom w:val="outset" w:sz="6" w:space="0" w:color="auto"/>
                    <w:right w:val="single" w:sz="6" w:space="0" w:color="auto"/>
                  </w:tcBorders>
                </w:tcPr>
                <w:p w14:paraId="62F9068C"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067D1A61"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N/A</w:t>
                  </w:r>
                </w:p>
              </w:tc>
            </w:tr>
            <w:tr w:rsidR="00B7652D" w:rsidRPr="00B7652D" w14:paraId="5EE36070" w14:textId="77777777" w:rsidTr="00C7652D">
              <w:tc>
                <w:tcPr>
                  <w:tcW w:w="2160" w:type="dxa"/>
                  <w:tcBorders>
                    <w:top w:val="outset" w:sz="6" w:space="0" w:color="auto"/>
                    <w:left w:val="outset" w:sz="6" w:space="0" w:color="auto"/>
                    <w:bottom w:val="outset" w:sz="6" w:space="0" w:color="auto"/>
                    <w:right w:val="single" w:sz="6" w:space="0" w:color="auto"/>
                  </w:tcBorders>
                </w:tcPr>
                <w:p w14:paraId="5A7187DD"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5076212B" w14:textId="42936DDD" w:rsidR="00B7652D" w:rsidRPr="00B7652D" w:rsidRDefault="00B7652D" w:rsidP="00B7652D">
                  <w:pPr>
                    <w:spacing w:before="60" w:after="60"/>
                    <w:jc w:val="left"/>
                    <w:rPr>
                      <w:rFonts w:ascii="Times New Roman" w:eastAsia="Times New Roman" w:hAnsi="Times New Roman" w:cs="Times New Roman"/>
                      <w:b/>
                      <w:bCs/>
                    </w:rPr>
                  </w:pPr>
                  <w:r>
                    <w:rPr>
                      <w:rFonts w:ascii="Times New Roman" w:hAnsi="Times New Roman" w:cs="Times New Roman"/>
                      <w:b/>
                    </w:rPr>
                    <w:t>13</w:t>
                  </w:r>
                  <w:r w:rsidRPr="00B7652D">
                    <w:rPr>
                      <w:rFonts w:ascii="Times New Roman" w:hAnsi="Times New Roman" w:cs="Times New Roman"/>
                      <w:bCs/>
                    </w:rPr>
                    <w:t xml:space="preserve"> (without this cover page)</w:t>
                  </w:r>
                </w:p>
              </w:tc>
            </w:tr>
            <w:tr w:rsidR="00B7652D" w:rsidRPr="00B7652D" w14:paraId="21E016CB" w14:textId="77777777" w:rsidTr="00C7652D">
              <w:tc>
                <w:tcPr>
                  <w:tcW w:w="2160" w:type="dxa"/>
                  <w:tcBorders>
                    <w:top w:val="outset" w:sz="6" w:space="0" w:color="auto"/>
                    <w:left w:val="outset" w:sz="6" w:space="0" w:color="auto"/>
                    <w:bottom w:val="outset" w:sz="6" w:space="0" w:color="auto"/>
                    <w:right w:val="single" w:sz="6" w:space="0" w:color="auto"/>
                  </w:tcBorders>
                </w:tcPr>
                <w:p w14:paraId="53F77F27"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58D5EC89"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 xml:space="preserve">ohm @ </w:t>
                  </w:r>
                  <w:proofErr w:type="spellStart"/>
                  <w:proofErr w:type="gramStart"/>
                  <w:r w:rsidRPr="00B7652D">
                    <w:rPr>
                      <w:rFonts w:ascii="Times New Roman" w:eastAsia="Times New Roman" w:hAnsi="Times New Roman" w:cs="Times New Roman"/>
                      <w:b/>
                      <w:bCs/>
                    </w:rPr>
                    <w:t>ient</w:t>
                  </w:r>
                  <w:proofErr w:type="spellEnd"/>
                  <w:r w:rsidRPr="00B7652D">
                    <w:rPr>
                      <w:rFonts w:ascii="Times New Roman" w:eastAsia="Times New Roman" w:hAnsi="Times New Roman" w:cs="Times New Roman"/>
                      <w:b/>
                      <w:bCs/>
                    </w:rPr>
                    <w:t xml:space="preserve"> .</w:t>
                  </w:r>
                  <w:proofErr w:type="gramEnd"/>
                  <w:r w:rsidRPr="00B7652D">
                    <w:rPr>
                      <w:rFonts w:ascii="Times New Roman" w:eastAsia="Times New Roman" w:hAnsi="Times New Roman" w:cs="Times New Roman"/>
                      <w:b/>
                      <w:bCs/>
                    </w:rPr>
                    <w:t xml:space="preserve"> </w:t>
                  </w:r>
                  <w:proofErr w:type="spellStart"/>
                  <w:r w:rsidRPr="00B7652D">
                    <w:rPr>
                      <w:rFonts w:ascii="Times New Roman" w:eastAsia="Times New Roman" w:hAnsi="Times New Roman" w:cs="Times New Roman"/>
                      <w:b/>
                      <w:bCs/>
                    </w:rPr>
                    <w:t>rwth-</w:t>
                  </w:r>
                  <w:proofErr w:type="gramStart"/>
                  <w:r w:rsidRPr="00B7652D">
                    <w:rPr>
                      <w:rFonts w:ascii="Times New Roman" w:eastAsia="Times New Roman" w:hAnsi="Times New Roman" w:cs="Times New Roman"/>
                      <w:b/>
                      <w:bCs/>
                    </w:rPr>
                    <w:t>aachen</w:t>
                  </w:r>
                  <w:proofErr w:type="spellEnd"/>
                  <w:r w:rsidRPr="00B7652D">
                    <w:rPr>
                      <w:rFonts w:ascii="Times New Roman" w:eastAsia="Times New Roman" w:hAnsi="Times New Roman" w:cs="Times New Roman"/>
                      <w:b/>
                      <w:bCs/>
                    </w:rPr>
                    <w:t xml:space="preserve"> .</w:t>
                  </w:r>
                  <w:proofErr w:type="gramEnd"/>
                  <w:r w:rsidRPr="00B7652D">
                    <w:rPr>
                      <w:rFonts w:ascii="Times New Roman" w:eastAsia="Times New Roman" w:hAnsi="Times New Roman" w:cs="Times New Roman"/>
                      <w:b/>
                      <w:bCs/>
                    </w:rPr>
                    <w:t xml:space="preserve"> de</w:t>
                  </w:r>
                </w:p>
              </w:tc>
            </w:tr>
            <w:tr w:rsidR="00B7652D" w:rsidRPr="00B7652D" w14:paraId="22232D33" w14:textId="77777777" w:rsidTr="00C7652D">
              <w:tc>
                <w:tcPr>
                  <w:tcW w:w="2160" w:type="dxa"/>
                  <w:tcBorders>
                    <w:top w:val="outset" w:sz="6" w:space="0" w:color="auto"/>
                    <w:left w:val="outset" w:sz="6" w:space="0" w:color="auto"/>
                    <w:bottom w:val="outset" w:sz="6" w:space="0" w:color="auto"/>
                    <w:right w:val="single" w:sz="6" w:space="0" w:color="auto"/>
                  </w:tcBorders>
                </w:tcPr>
                <w:p w14:paraId="2CD7271D" w14:textId="77777777" w:rsidR="00B7652D" w:rsidRPr="00B7652D" w:rsidRDefault="00B7652D" w:rsidP="00B7652D">
                  <w:pPr>
                    <w:spacing w:before="60" w:after="60"/>
                    <w:jc w:val="left"/>
                    <w:rPr>
                      <w:rFonts w:ascii="Times New Roman" w:eastAsia="Times New Roman" w:hAnsi="Times New Roman" w:cs="Times New Roman"/>
                      <w:b/>
                      <w:bCs/>
                    </w:rPr>
                  </w:pPr>
                  <w:r w:rsidRPr="00B7652D">
                    <w:rPr>
                      <w:rFonts w:ascii="Times New Roman" w:eastAsia="Times New Roman" w:hAnsi="Times New Roman" w:cs="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5504544F" w14:textId="77777777" w:rsidR="00B7652D" w:rsidRPr="00B7652D" w:rsidRDefault="00B7652D" w:rsidP="00B7652D">
                  <w:pPr>
                    <w:spacing w:before="60" w:after="60"/>
                    <w:jc w:val="left"/>
                    <w:rPr>
                      <w:rFonts w:ascii="Times New Roman" w:eastAsia="Times New Roman" w:hAnsi="Times New Roman" w:cs="Times New Roman"/>
                      <w:b/>
                      <w:bCs/>
                    </w:rPr>
                  </w:pPr>
                  <w:bookmarkStart w:id="0" w:name="_Hlk77393839"/>
                  <w:r w:rsidRPr="00B7652D">
                    <w:rPr>
                      <w:rFonts w:ascii="Times New Roman" w:eastAsia="Times New Roman" w:hAnsi="Times New Roman" w:cs="Times New Roman"/>
                      <w:b/>
                      <w:bCs/>
                    </w:rPr>
                    <w:t>https://sd.iso.org/documents/ui/#!/browse/iso/iso-iec-jtc-1/iso-iec-jtc-1-sc-29/iso-iec-jtc-1-sc-29-wg-5</w:t>
                  </w:r>
                  <w:bookmarkEnd w:id="0"/>
                </w:p>
              </w:tc>
            </w:tr>
          </w:tbl>
          <w:p w14:paraId="3A89B07B" w14:textId="77777777" w:rsidR="00B7652D" w:rsidRPr="00B7652D" w:rsidRDefault="00B7652D" w:rsidP="00B7652D">
            <w:pPr>
              <w:jc w:val="left"/>
              <w:rPr>
                <w:rFonts w:ascii="Times New Roman" w:eastAsia="Times New Roman" w:hAnsi="Times New Roman" w:cs="Times New Roman"/>
                <w:szCs w:val="24"/>
              </w:rPr>
            </w:pPr>
          </w:p>
        </w:tc>
      </w:tr>
    </w:tbl>
    <w:p w14:paraId="04705E6E" w14:textId="77777777" w:rsidR="00B7652D" w:rsidRPr="00B7652D" w:rsidRDefault="00B7652D" w:rsidP="00B7652D">
      <w:pPr>
        <w:spacing w:before="1"/>
        <w:jc w:val="left"/>
        <w:rPr>
          <w:rFonts w:ascii="Times New Roman" w:hAnsi="Times New Roman" w:cs="Times New Roman"/>
          <w:sz w:val="24"/>
          <w:szCs w:val="24"/>
        </w:rPr>
      </w:pPr>
    </w:p>
    <w:p w14:paraId="65E34733" w14:textId="77777777" w:rsidR="00B7652D" w:rsidRPr="0010406A" w:rsidRDefault="00B7652D" w:rsidP="00B7652D">
      <w:pPr>
        <w:tabs>
          <w:tab w:val="left" w:pos="3099"/>
        </w:tabs>
        <w:ind w:left="104"/>
        <w:jc w:val="left"/>
        <w:rPr>
          <w:rFonts w:cs="Times New Roman"/>
          <w:color w:val="0000EE"/>
          <w:w w:val="120"/>
          <w:sz w:val="24"/>
          <w:u w:val="single" w:color="0000EE"/>
        </w:rPr>
        <w:sectPr w:rsidR="00B7652D" w:rsidRPr="0010406A" w:rsidSect="00B4271B">
          <w:footerReference w:type="default" r:id="rId7"/>
          <w:pgSz w:w="12240" w:h="15840"/>
          <w:pgMar w:top="1152" w:right="1440" w:bottom="1152" w:left="1440" w:header="432" w:footer="432" w:gutter="0"/>
          <w:cols w:space="720"/>
          <w:docGrid w:linePitch="360"/>
        </w:sectPr>
      </w:pPr>
    </w:p>
    <w:tbl>
      <w:tblPr>
        <w:tblW w:w="0" w:type="auto"/>
        <w:tblLayout w:type="fixed"/>
        <w:tblLook w:val="0000" w:firstRow="0" w:lastRow="0" w:firstColumn="0" w:lastColumn="0" w:noHBand="0" w:noVBand="0"/>
      </w:tblPr>
      <w:tblGrid>
        <w:gridCol w:w="6300"/>
        <w:gridCol w:w="3060"/>
      </w:tblGrid>
      <w:tr w:rsidR="007B13EA" w14:paraId="32018DD6" w14:textId="77777777">
        <w:tc>
          <w:tcPr>
            <w:tcW w:w="6300" w:type="dxa"/>
          </w:tcPr>
          <w:p w14:paraId="32018DD2" w14:textId="77777777" w:rsidR="007B13EA" w:rsidRDefault="0052600A">
            <w:pPr>
              <w:tabs>
                <w:tab w:val="left" w:pos="7200"/>
              </w:tabs>
              <w:spacing w:before="0"/>
              <w:jc w:val="left"/>
              <w:rPr>
                <w:rFonts w:ascii="Times New Roman" w:eastAsia="Times New Roman" w:hAnsi="Times New Roman" w:cs="Times New Roman"/>
                <w:b/>
              </w:rPr>
            </w:pPr>
            <w:r>
              <w:rPr>
                <w:rFonts w:ascii="Times New Roman" w:eastAsia="Times New Roman" w:hAnsi="Times New Roman" w:cs="Times New Roman"/>
                <w:b/>
                <w:noProof/>
                <w:lang w:eastAsia="ko-KR"/>
              </w:rPr>
              <w:lastRenderedPageBreak/>
              <mc:AlternateContent>
                <mc:Choice Requires="wpg">
                  <w:drawing>
                    <wp:anchor distT="0" distB="0" distL="114300" distR="114300" simplePos="0" relativeHeight="251658240" behindDoc="0" locked="0" layoutInCell="1" allowOverlap="1" wp14:anchorId="320190F9" wp14:editId="320190FA">
                      <wp:simplePos x="0" y="0"/>
                      <wp:positionH relativeFrom="column">
                        <wp:posOffset>-52705</wp:posOffset>
                      </wp:positionH>
                      <wp:positionV relativeFrom="paragraph">
                        <wp:posOffset>-349250</wp:posOffset>
                      </wp:positionV>
                      <wp:extent cx="295910" cy="312420"/>
                      <wp:effectExtent l="0" t="0" r="0" b="0"/>
                      <wp:wrapNone/>
                      <wp:docPr id="1" name="Group 1"/>
                      <wp:cNvGraphicFramePr/>
                      <a:graphic xmlns:a="http://schemas.openxmlformats.org/drawingml/2006/main">
                        <a:graphicData uri="http://schemas.microsoft.com/office/word/2010/wordprocessingGroup">
                          <wpg:wgp>
                            <wpg:cNvGrpSpPr/>
                            <wpg:grpSpPr bwMode="auto">
                              <a:xfrm>
                                <a:off x="0" y="0"/>
                                <a:ext cx="295910" cy="312420"/>
                                <a:chOff x="9" y="2"/>
                                <a:chExt cx="466" cy="492"/>
                              </a:xfrm>
                            </wpg:grpSpPr>
                            <wps:wsp>
                              <wps:cNvPr id="2" name="Straight Connector 2"/>
                              <wps:cNvCnPr/>
                              <wps:spPr bwMode="auto">
                                <a:xfrm>
                                  <a:off x="9" y="9"/>
                                  <a:ext cx="1" cy="480"/>
                                </a:xfrm>
                                <a:prstGeom prst="line">
                                  <a:avLst/>
                                </a:prstGeom>
                                <a:noFill/>
                                <a:ln w="13">
                                  <a:solidFill>
                                    <a:srgbClr val="FFFFFF"/>
                                  </a:solidFill>
                                  <a:round/>
                                  <a:headEnd/>
                                  <a:tailEnd/>
                                </a:ln>
                              </wps:spPr>
                              <wps:bodyPr/>
                            </wps:wsp>
                            <wps:wsp>
                              <wps:cNvPr id="3" name="Straight Connector 3"/>
                              <wps:cNvCnPr/>
                              <wps:spPr bwMode="auto">
                                <a:xfrm>
                                  <a:off x="9" y="493"/>
                                  <a:ext cx="465" cy="1"/>
                                </a:xfrm>
                                <a:prstGeom prst="line">
                                  <a:avLst/>
                                </a:prstGeom>
                                <a:noFill/>
                                <a:ln w="13">
                                  <a:solidFill>
                                    <a:srgbClr val="FFFFFF"/>
                                  </a:solidFill>
                                  <a:round/>
                                  <a:headEnd/>
                                  <a:tailEnd/>
                                </a:ln>
                              </wps:spPr>
                              <wps:bodyPr/>
                            </wps:wsp>
                            <wps:wsp>
                              <wps:cNvPr id="4" name="Straight Connector 4"/>
                              <wps:cNvCnPr/>
                              <wps:spPr bwMode="auto">
                                <a:xfrm flipV="1">
                                  <a:off x="474" y="9"/>
                                  <a:ext cx="1" cy="484"/>
                                </a:xfrm>
                                <a:prstGeom prst="line">
                                  <a:avLst/>
                                </a:prstGeom>
                                <a:noFill/>
                                <a:ln w="13">
                                  <a:solidFill>
                                    <a:srgbClr val="FFFFFF"/>
                                  </a:solidFill>
                                  <a:round/>
                                  <a:headEnd/>
                                  <a:tailEnd/>
                                </a:ln>
                              </wps:spPr>
                              <wps:bodyPr/>
                            </wps:wsp>
                            <wps:wsp>
                              <wps:cNvPr id="5" name="Straight Connector 5"/>
                              <wps:cNvCnPr/>
                              <wps:spPr bwMode="auto">
                                <a:xfrm flipH="1">
                                  <a:off x="9" y="9"/>
                                  <a:ext cx="462" cy="1"/>
                                </a:xfrm>
                                <a:prstGeom prst="line">
                                  <a:avLst/>
                                </a:prstGeom>
                                <a:noFill/>
                                <a:ln w="13">
                                  <a:solidFill>
                                    <a:srgbClr val="FFFFFF"/>
                                  </a:solidFill>
                                  <a:round/>
                                  <a:headEnd/>
                                  <a:tailEnd/>
                                </a:ln>
                              </wps:spPr>
                              <wps:bodyPr/>
                            </wps:wsp>
                            <wps:wsp>
                              <wps:cNvPr id="6" name="Straight Connector 6"/>
                              <wps:cNvCnPr/>
                              <wps:spPr bwMode="auto">
                                <a:xfrm>
                                  <a:off x="9" y="9"/>
                                  <a:ext cx="1" cy="1"/>
                                </a:xfrm>
                                <a:prstGeom prst="line">
                                  <a:avLst/>
                                </a:prstGeom>
                                <a:noFill/>
                                <a:ln w="13">
                                  <a:solidFill>
                                    <a:srgbClr val="FFFFFF"/>
                                  </a:solidFill>
                                  <a:round/>
                                  <a:headEnd/>
                                  <a:tailEnd/>
                                </a:ln>
                              </wps:spPr>
                              <wps:bodyPr/>
                            </wps:wsp>
                            <wps:wsp>
                              <wps:cNvPr id="7" name="Freeform: Shape 7"/>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extrusionOk="0">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wps:spPr>
                              <wps:bodyPr rot="0">
                                <a:prstTxWarp prst="textNoShape">
                                  <a:avLst/>
                                </a:prstTxWarp>
                                <a:noAutofit/>
                              </wps:bodyPr>
                            </wps:wsp>
                            <wps:wsp>
                              <wps:cNvPr id="8" name="Freeform: Shape 8"/>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extrusionOk="0">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wps:spPr>
                              <wps:bodyPr rot="0">
                                <a:prstTxWarp prst="textNoShape">
                                  <a:avLst/>
                                </a:prstTxWarp>
                                <a:noAutofit/>
                              </wps:bodyPr>
                            </wps:wsp>
                            <wps:wsp>
                              <wps:cNvPr id="9" name="Freeform: Shape 9"/>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extrusionOk="0">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wps:spPr>
                              <wps:bodyPr rot="0">
                                <a:prstTxWarp prst="textNoShape">
                                  <a:avLst/>
                                </a:prstTxWarp>
                                <a:noAutofit/>
                              </wps:bodyPr>
                            </wps:wsp>
                            <wps:wsp>
                              <wps:cNvPr id="10" name="Freeform: Shape 10"/>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extrusionOk="0">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wps:spPr>
                              <wps:bodyPr rot="0">
                                <a:prstTxWarp prst="textNoShape">
                                  <a:avLst/>
                                </a:prstTxWarp>
                                <a:noAutofit/>
                              </wps:bodyPr>
                            </wps:wsp>
                            <wps:wsp>
                              <wps:cNvPr id="11" name="Freeform: Shape 11"/>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extrusionOk="0">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wps:spPr>
                              <wps:bodyPr rot="0">
                                <a:prstTxWarp prst="textNoShape">
                                  <a:avLst/>
                                </a:prstTxWarp>
                                <a:noAutofit/>
                              </wps:bodyPr>
                            </wps:wsp>
                            <wps:wsp>
                              <wps:cNvPr id="12" name="Freeform: Shape 12"/>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extrusionOk="0">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wps:spPr>
                              <wps:bodyPr rot="0">
                                <a:prstTxWarp prst="textNoShape">
                                  <a:avLst/>
                                </a:prstTxWarp>
                                <a:noAutofit/>
                              </wps:bodyPr>
                            </wps:wsp>
                            <wps:wsp>
                              <wps:cNvPr id="13" name="Freeform: Shape 13"/>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extrusionOk="0">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wps:spPr>
                              <wps:bodyPr rot="0">
                                <a:prstTxWarp prst="textNoShape">
                                  <a:avLst/>
                                </a:prstTxWarp>
                                <a:noAutofit/>
                              </wps:bodyPr>
                            </wps:wsp>
                            <wps:wsp>
                              <wps:cNvPr id="14" name="Freeform: Shape 14"/>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extrusionOk="0">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wps:spPr>
                              <wps:bodyPr rot="0">
                                <a:prstTxWarp prst="textNoShape">
                                  <a:avLst/>
                                </a:prstTxWarp>
                                <a:noAutofit/>
                              </wps:bodyPr>
                            </wps:wsp>
                            <wps:wsp>
                              <wps:cNvPr id="15" name="Freeform: Shape 15"/>
                              <wps:cNvSpPr/>
                              <wps:spPr bwMode="auto">
                                <a:xfrm>
                                  <a:off x="21" y="70"/>
                                  <a:ext cx="425" cy="396"/>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extrusionOk="0">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wps:spPr>
                              <wps:bodyPr rot="0">
                                <a:prstTxWarp prst="textNoShape">
                                  <a:avLst/>
                                </a:prstTxWarp>
                                <a:noAutofit/>
                              </wps:bodyPr>
                            </wps:wsp>
                            <wps:wsp>
                              <wps:cNvPr id="16" name="Freeform: Shape 16"/>
                              <wps:cNvSpPr/>
                              <wps:spPr bwMode="auto">
                                <a:xfrm>
                                  <a:off x="68" y="99"/>
                                  <a:ext cx="365"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extrusionOk="0">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wps:spPr>
                              <wps:bodyPr rot="0">
                                <a:prstTxWarp prst="textNoShape">
                                  <a:avLst/>
                                </a:prstTxWarp>
                                <a:noAutofit/>
                              </wps:bodyPr>
                            </wps:wsp>
                            <wps:wsp>
                              <wps:cNvPr id="17" name="Freeform: Shape 17"/>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extrusionOk="0">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wps:spPr>
                              <wps:bodyPr rot="0">
                                <a:prstTxWarp prst="textNoShape">
                                  <a:avLst/>
                                </a:prstTxWarp>
                                <a:noAutofit/>
                              </wps:bodyPr>
                            </wps:wsp>
                            <wps:wsp>
                              <wps:cNvPr id="18" name="Freeform: Shape 18"/>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extrusionOk="0">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wps:spPr>
                              <wps:bodyPr rot="0">
                                <a:prstTxWarp prst="textNoShape">
                                  <a:avLst/>
                                </a:prstTxWarp>
                                <a:noAutofit/>
                              </wps:bodyPr>
                            </wps:wsp>
                            <wps:wsp>
                              <wps:cNvPr id="19" name="Freeform: Shape 19"/>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extrusionOk="0">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wps:spPr>
                              <wps:bodyPr rot="0">
                                <a:prstTxWarp prst="textNoShape">
                                  <a:avLst/>
                                </a:prstTxWarp>
                                <a:noAutofit/>
                              </wps:bodyPr>
                            </wps:wsp>
                            <wps:wsp>
                              <wps:cNvPr id="20" name="Freeform: Shape 20"/>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extrusionOk="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wps:spPr>
                              <wps:bodyPr rot="0">
                                <a:prstTxWarp prst="textNoShape">
                                  <a:avLst/>
                                </a:prstTxWarp>
                                <a:noAutofit/>
                              </wps:bodyPr>
                            </wps:wsp>
                            <wps:wsp>
                              <wps:cNvPr id="21" name="Freeform: Shape 21"/>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extrusionOk="0">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wps:spPr>
                              <wps:bodyPr rot="0">
                                <a:prstTxWarp prst="textNoShape">
                                  <a:avLst/>
                                </a:prstTxWarp>
                                <a:noAutofit/>
                              </wps:bodyPr>
                            </wps:wsp>
                            <wps:wsp>
                              <wps:cNvPr id="22" name="Freeform: Shape 22"/>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extrusionOk="0">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wps:spPr>
                              <wps:bodyPr rot="0">
                                <a:prstTxWarp prst="textNoShape">
                                  <a:avLst/>
                                </a:prstTxWarp>
                                <a:noAutofit/>
                              </wps:bodyPr>
                            </wps:wsp>
                            <wps:wsp>
                              <wps:cNvPr id="23" name="Freeform: Shape 23"/>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extrusionOk="0">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wps:spPr>
                              <wps:bodyPr rot="0">
                                <a:prstTxWarp prst="textNoShape">
                                  <a:avLst/>
                                </a:prstTxWarp>
                                <a:noAutofit/>
                              </wps:bodyPr>
                            </wps:wsp>
                            <wps:wsp>
                              <wps:cNvPr id="24" name="Freeform: Shape 24"/>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extrusionOk="0">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w:pict>
                    <v:group id="group 0" o:spid="_x0000_s0000" style="position:absolute;mso-wrap-distance-left:9.0pt;mso-wrap-distance-top:0.0pt;mso-wrap-distance-right:9.0pt;mso-wrap-distance-bottom:0.0pt;z-index:251658240;o:allowoverlap:true;o:allowincell:true;mso-position-horizontal-relative:text;margin-left:-4.1pt;mso-position-horizontal:absolute;mso-position-vertical-relative:text;margin-top:-27.5pt;mso-position-vertical:absolute;width:23.3pt;height:24.6pt;" coordorigin="0,0" coordsize="4,4">
                      <v:shape id="shape 1" o:spid="_x0000_s1" o:spt="20" style="position:absolute;left:0;top:0;width:0;height:4;" coordsize="100000,100000" path="" filled="f" strokecolor="#FFFFFF" strokeweight="0.00pt">
                        <v:path textboxrect="0,0,0,0"/>
                      </v:shape>
                      <v:shape id="shape 2" o:spid="_x0000_s2" o:spt="20" style="position:absolute;left:0;top:4;width:4;height:0;" coordsize="100000,100000" path="" filled="f" strokecolor="#FFFFFF" strokeweight="0.00pt">
                        <v:path textboxrect="0,0,0,0"/>
                      </v:shape>
                      <v:shape id="shape 3" o:spid="_x0000_s3" o:spt="20" style="position:absolute;left:4;top:0;width:0;height:4;flip:y;" coordsize="100000,100000" path="" filled="f" strokecolor="#FFFFFF" strokeweight="0.00pt">
                        <v:path textboxrect="0,0,0,0"/>
                      </v:shape>
                      <v:shape id="shape 4" o:spid="_x0000_s4" o:spt="20" style="position:absolute;left:0;top:0;width:4;height:0;flip:x;" coordsize="100000,100000" path="" filled="f" strokecolor="#FFFFFF" strokeweight="0.00pt">
                        <v:path textboxrect="0,0,0,0"/>
                      </v:shape>
                      <v:shape id="shape 5" o:spid="_x0000_s5" o:spt="20" style="position:absolute;left:0;top:0;width:0;height:0;" coordsize="100000,100000" path="" filled="f" strokecolor="#FFFFFF" strokeweight="0.00pt">
                        <v:path textboxrect="0,0,0,0"/>
                      </v:shape>
                      <v:shape id="shape 6" o:spid="_x0000_s6" style="position:absolute;left:0;top:1;width:3;height:2;" coordsize="100000,100000" path="m1294,99999l1294,86195l1294,85520l1294,83165l1294,81144l1294,80133l1294,78112l2264,76766l2264,74745l2264,74073l3236,71716l3236,70707l3236,68349l3882,67674l3882,65319l5176,64308l5176,62624l6148,61278l6148,59257l7118,58248l7118,56902l8090,55218l8090,53870l9384,52861l10354,50840l10354,49831l11002,48820l11972,46801l13269,45453l13269,44781l14238,42423l15208,41414l16181,40402l17475,39393l18444,37373l19093,36364l20063,35015l21359,34006l22329,32994l22329,32322l28477,25926l29449,24914l30419,23568l31391,22557l33655,21547l34303,20873l35273,19527l36569,18518l37539,18518l39157,17506l40451,16497l41100,15151l43042,14477l44336,14477l45306,13467l47572,12793l48542,11447l49190,11447l51456,10435l52426,9763l54368,9763l55662,8417l57280,8417l58252,7406l59546,7406l61488,6397l63752,5385l64400,5385l66667,5385l67637,4039l69579,4039l70873,4039l72491,3367l73461,3367l75727,2355l77669,2355l78963,2355l80581,2355l81553,2355l83817,1346l86729,1346l88671,1346l99028,1346l100000,1346l100000,0l99028,0l96762,0l90938,0l88671,0l84789,0l83817,1346l81553,1346l80581,1346l78963,1346l77669,1346l75727,1346l73461,2355l72491,2355l70873,2355l68606,3367l67637,3367l66667,4039l64400,4039l62782,4039l61488,5385l59546,5385l58252,6397l56310,7406l55662,7406l53396,8417l52426,8417l50160,9763l49190,10435l48542,10435l46278,11447l45306,12793l43042,12793l42069,13467l41100,14477l40451,15151l38188,16497l37539,17506l36569,18518l34303,18518l33655,19527l32685,20873l31391,21547l30419,22557l29449,23568l27183,24914l26213,25926l25565,26935l24595,28956l21359,32322l20063,32994l19093,34006l18444,35015l17475,37373l16181,38382l15208,39393l15208,40402l13269,42423l13269,43769l11972,44781l11002,45453l10354,47810l10354,48820l9384,50840l8090,51852l8090,52861l7118,55218l6148,56228l6148,58248l5176,59257l5176,61278l3882,62624l3882,63298l3236,65319l3236,66665l3236,68349l2264,70707l2264,71716l1294,74073l1294,74745l1294,75757l1294,78112l0,79124l0,81144l0,83165l0,84174l0,86195l0,88550l0,97641l1294,99999xe" fillcolor="#000000">
                        <v:path textboxrect="0,0,100000,99999"/>
                      </v:shape>
                      <v:shape id="shape 7" o:spid="_x0000_s7" style="position:absolute;left:1;top:0;width:1;height:4;" coordsize="100000,100000" path="m0,99025l0,99025l4089,99025l5258,98296l9353,97565l11111,97565l14032,96836l16374,96106l17542,96106l21047,95375l23390,94646l25142,93674l29237,93185l30990,93185l32164,92699l33916,91970l38011,90995l39764,90266l41516,89537l43858,88806l46779,87347l50874,86616l52627,85887l54385,84914l58474,83697l59648,81993l61401,81264l63737,80535l65496,79803l67248,79074l67248,78345l71343,76641l71343,75912l72511,75424l74264,74451l76022,72991l78359,72262l78359,71532l80111,70072l81870,69100l83622,68368l83622,67153l85964,66178l85964,65449l87133,63988l88885,63016l88885,61799l88885,60826l90638,59366l92980,58880l92980,57907l92980,56447l94733,55718l94733,54257l94733,52553l96491,51824l96491,51093l96491,49634l96491,48174l96491,47444l98828,45984l98828,45255l98828,41361l98828,40632l98828,36981l98828,35278l98828,33088l98828,31630l98828,30655l96491,29197l96491,28708l96491,27007l96491,26275l94733,24574l94733,23356l94733,22870l92980,21167l92980,20681l92980,18977l90638,17516l90638,16544l88885,15326l88885,14597l87133,12894l87133,12407l85964,10704l85964,9975l83622,8271l81870,7785l80111,6324l80111,4623l78359,3891l76022,2433l74264,1701l74264,0l76022,972l76022,1701l78359,2433l80111,3162l81870,4623l81870,6324l83622,7056l85964,7785l85964,9245l87133,10704l88885,11435l88885,12894l90638,13625l90638,15326l92980,16058l92980,17516l94733,18977l94733,19706l94733,21167l96491,21896l96491,23356l96491,24574l98828,25546l98828,27007l98828,27736l99996,29197l99996,30655l99996,33088l99996,33819l99996,36981l99996,37468l99996,40632l99996,41361l99996,43551l99996,45255l99996,45984l99996,47444l98828,48174l98828,49634l98828,51093l96491,51824l96491,53528l96491,54257l96491,55718l94733,56447l94733,57907l92980,58880l92980,60097l92980,60826l90638,62530l88885,63016l88885,63988l87133,65449l87133,66178l85964,67639l85964,68368l83622,69100l81870,70801l80111,71532l80111,72262l78359,73722l76022,74451l74264,75424l72511,76641l71343,77613l71343,78345l67248,79074l67248,80535l65496,81264l63737,81993l61401,82725l59648,83697l58474,84183l48538,88076l46779,88806l43858,90266l41516,90995l38011,91970l36253,91970l33916,92699l32164,93185l29237,93674l26900,94646l25142,95375l21047,96106l19295,96106l16374,96836l14032,97565l12279,98296l11111,98296l7016,99025l5258,99025l4089,100000l0,99025xe" fillcolor="#000000">
                        <v:path textboxrect="0,0,99995,100000"/>
                      </v:shape>
                      <v:shape id="shape 8" o:spid="_x0000_s8" style="position:absolute;left:2;top:0;width:1;height:1;" coordsize="100000,100000" path="m68252,18811l65079,14849l62697,14849l62697,12871l60317,12871l57141,12871l57141,9899l54762,9899l52380,9899l52380,6931l50792,6931l47618,6931l47618,2969l45236,2969l42856,2969l40475,2969l37301,2969l32539,2969l32539,0l25396,0l25396,2969l20634,2969l17458,2969l15079,2969l15079,6931l13491,6931l11111,6931l7935,9899l7935,12871l5556,12871l3174,14849l3174,18811l3174,21780l3174,24751l0,24751l0,36632l3174,36632l3174,40594l3174,43562l3174,46534l5556,48515l5556,52474l7935,52474l7935,55446l7935,58414l11111,58414l11111,61386l13491,65345l15079,67326l17458,70295l20634,70295l20634,74257l20634,76235l23014,76235l25396,79206l27778,79206l27778,81187l30951,81187l32539,85146l34919,85146l34919,88118l37301,88118l40475,91087l42856,91087l45236,91087l45236,94058l47618,94058l50792,94058l50792,98017l52380,98017l54762,98017l60317,98017l60317,99998l62697,99998l68252,99998l74602,99998l80157,99998l82539,99998l82539,98017l84919,98017l88095,98017l89681,94058l92063,94058l92063,91087l94444,88118l97618,85146l97618,81187l100000,79206l100000,76235l100000,67326l100000,65345l97618,65345l97618,61386l97618,58414l94444,58414l94444,55446l94444,52474l94444,48515l92063,48515l92063,46534l89681,43562l89681,40594l88095,40594l84919,33663l82539,31682l80157,31682l77778,27723l77778,24751l74602,21780l72220,21780l69840,18811l68252,18811l65079,18811l62697,18811l60317,14849l57141,14849l57141,12871l54762,12871l52380,12871l50792,9899l47618,9899l45236,9899l42856,6931l37301,6931l32539,6931l30951,2969l25396,2969l25396,6931l23014,6931l20634,6931l17458,6931l15079,9899l13491,9899l11111,12871l7935,14849l5556,18811l5556,21780l3174,24751l3174,36632l5556,36632l5556,40594l5556,43562l7935,46534l7935,48515l7935,52474l11111,52474l11111,55446l13491,58414l13491,61386l15079,61386l17458,65345l17458,67326l20634,67326l20634,70295l23014,70295l23014,74257l25396,76235l27778,76235l30951,79206l32539,81187l34919,81187l37301,85146l40475,85146l40475,88118l42856,88118l45236,88118l45236,91087l47618,91087l50792,91087l52380,91087l52380,94058l54762,94058l57141,94058l60317,94058l60317,98017l62697,98017l68252,98017l69840,98017l74602,98017l77778,98017l80157,98017l82539,94058l84919,94058l88095,91087l89681,91087l92063,88118l92063,85146l94444,81187l94444,79206l94444,76235l97618,74257l97618,70295l94444,70295l94444,67326l94444,65345l94444,61386l94444,58414l92063,58414l92063,55446l92063,52474l89681,52474l89681,48515l89681,46534l88095,43562l84919,43562l84919,40594l82539,40594l82539,36632l80157,33663l77778,31682l74602,27723l72220,27723l72220,24751l69840,21780l68252,21780l65079,21780l65079,18811l68252,18811xe" fillcolor="#000000">
                        <v:path textboxrect="0,0,100000,99998"/>
                      </v:shape>
                      <v:shape id="shape 9" o:spid="_x0000_s9" style="position:absolute;left:1;top:0;width:2;height:2;" coordsize="100000,100000" path="m100000,70940l100000,67949l100000,69230l98975,69230l98975,70940l98975,72221l98975,73502l98975,74786l98292,76067l98292,77348l98292,78632l96928,80340l96928,81624l95903,81624l95903,82476l94880,84186l94880,85470l93514,86751l92491,88032l91465,89316l90785,89316l90785,90597l89419,90597l88396,91878l87370,93160l86347,93160l84981,94870l83958,94870l82933,94870l82252,96154l80887,96154l79863,97006l78838,97006l77472,97006l76449,97006l75426,97006l74743,98716l73377,98716l72354,98716l63822,98716l62799,98716l61433,97006l59384,97006l58701,97006l57336,97006l56312,97006l55289,96154l54266,96154l52900,96154l51875,96154l50852,94870l50169,94870l48803,94870l47780,94870l47780,93160l46757,93160l45731,93160l44368,91878l43343,91878l42662,90597l41637,90597l40271,90597l40271,89316l39248,89316l38225,89316l38225,88032l36859,88032l35836,86751l34810,86751l34130,85470l32764,85470l32764,84186l31738,84186l30715,82476l29692,82476l28326,81624l27303,80340l26620,80340l26620,78632l25597,78632l25597,77348l24231,77348l23206,76067l22183,74786l20817,74786l20817,73502l18088,70940l18088,69230l16722,67949l15699,67949l15699,66665l12627,62818l12627,61537l11602,60256l10921,60256l10921,58972l9896,57691l9896,56410l8532,54700l7507,53419l7507,52135l6484,51280l6484,49572l5461,48288l5461,47007l4095,45726l4095,44016l4095,43161l3069,43161l3069,41880l3069,41025l3069,39315l2389,39315l2389,38034l2389,37179l2389,35469l2389,34187l1363,32903l1363,31622l1363,29912l1363,23504l1363,22649l2389,20939l2389,19657l2389,18373l2389,17092l3069,17092l3069,15382l3069,14527l4095,13246l4095,11965l5461,10255l5461,8974l6484,8974l6484,7690l7507,6409l8532,5127l9896,3843l11602,2562l11602,852l12627,852l13993,0l10921,852l9896,852l9896,2562l8532,2562l8532,3843l6484,6409l5461,7690l4095,8974l4095,10255l3069,11965l3069,13246l2389,13246l2389,14527l2389,15382l1363,15382l1363,17092l1363,18373l1363,19657l1363,20939l0,20939l0,22649l0,23504l0,31622l0,32903l0,34187l1363,34187l1363,35469l1363,37179l1363,38034l1363,39315l1363,41025l2389,41025l2389,41880l2389,43161l3069,44016l3069,45726l3069,47007l4095,47007l4095,48288l4095,49572l5461,49572l5461,51280l6484,52135l6484,53419l7507,54700l7507,56410l8532,57691l9896,58972l9896,60256l11602,61537l11602,62818l12627,65810l13993,66665l15016,67949l16722,70940l18088,72221l18771,73502l19794,74786l20817,76067l23206,77348l24231,78632l24231,80340l25597,80340l26620,81624l27303,82476l28326,82476l29692,84186l30715,85470l31738,85470l32764,85470l32764,86751l34130,86751l34810,88032l35836,89316l36859,89316l38225,89316l38225,90597l39248,90597l40271,90597l40271,91878l41637,91878l42662,93160l43343,93160l44368,93160l45731,94870l46757,94870l47780,94870l48803,96154l50169,96154l50852,96154l51875,97006l52900,97006l54266,97006l55289,97006l55289,98716l56312,98716l57336,98716l58701,98716l59384,98716l60407,98716l61433,100000l63822,100000l64845,100000l72354,100000l73377,100000l74743,100000l75426,98716l76449,98716l78838,98716l79863,98716l80887,98716l80887,97006l82252,97006l82933,97006l83958,96154l84981,96154l86347,94870l87370,94870l88396,94870l88396,93160l89419,93160l89419,91878l90785,91878l91465,91878l91465,90597l92491,90597l92491,89316l93514,89316l94880,88032l94880,86751l95903,85470l96928,84186l96928,82476l98292,81624l98292,80340l98975,78632l98975,77348l100000,76067l100000,74786l100000,73502l100000,72221l100000,70940xe" fillcolor="#000000">
                        <v:path textboxrect="0,0,100000,99999"/>
                      </v:shape>
                      <v:shape id="shape 10" o:spid="_x0000_s10" style="position:absolute;left:0;top:0;width:3;height:2;" coordsize="100000,100000" path="m859,10244l0,13115l859,11472l2579,11472l2579,10244l3725,10244l4583,9016l5157,7784l6016,7784l7162,6145l8021,6145l8882,6145l10887,5327l11748,5327l12319,4096l13178,4096l14326,4096l15185,4096l16044,2867l17190,2867l18051,2867l19484,2867l20630,1228l21488,1228l22350,1228l23208,1228l24354,1228l32664,1228l33523,1228l36389,1228l37535,1228l38394,1228l38968,2867l40972,2867l41833,2867l42692,2867l43551,4096l44699,4096l46130,4096l46991,4096l48137,5327l49856,5327l51002,6145l51861,6145l52435,7784l53294,7784l55299,7784l56160,9016l57019,10244l58164,10244l58738,11472l60458,11472l61604,13115l62463,13115l63322,13932l64183,15161l65329,15161l66762,16803l67620,18031l68766,19260l69627,19260l70486,20081l71632,21720l72206,22948l73065,24180l73924,24180l75069,25408l75931,27047l76789,27868l77648,29097l78796,30735l81088,33606l82234,35245l83093,36473l83954,38933l85100,38933l85671,40572l86532,42622l87391,43850l88537,46721l89398,47949l89398,49177l90257,50409l91116,51637l91116,52866l92262,54508l92262,55326l92836,56554l93694,57786l93694,59425l93694,60653l94556,63113l94556,64342l95701,65573l95701,66802l96560,68441l96560,69669l96560,70490l97419,72129l97419,73361l97419,75817l97419,77049l98567,78277l98567,79506l98567,80737l98567,82376l98567,83605l99139,86065l99139,88521l99139,89753l99139,92213l99139,93441l99139,97540l98567,98358l98567,99997l99139,99997l99139,97540l100000,96309l100000,86065l99139,84426l99139,83605l99139,82376l99139,80737l99139,79506l99139,77049l98567,75817l98567,74589l98567,73361l97419,72129l97419,69669l96560,66802l96560,65573l96560,64342l95701,63113l95701,61885l94556,60653l94556,59425l93694,56554l93694,55326l92836,54508l92836,52866l92262,51637l91116,50409l91116,49177l90257,47949l89398,46721l89398,45489l88537,43850l87391,42622l87391,41393l86532,40572l85671,38933l85100,37702l83954,36473l83093,35245l83093,33606l79368,29097l78796,29097l77648,27047l76789,27047l75931,25408l75069,24180l73924,22948l73065,21720l72206,20081l70486,19260l69627,19260l68766,18031l67620,16803l66762,15161l65900,15161l65329,13932l64183,13115l62463,13115l61604,11472l60458,10244l59597,10244l58738,9016l58164,9016l56160,7784l55299,7784l54440,6145l52435,6145l51861,5327l51002,5327l49856,4096l48995,4096l48137,4096l46130,2867l45271,2867l44699,2867l43551,2867l41833,1228l40972,1228l39826,1228l38968,0l37535,0l35528,0l34669,0l33523,0l31803,0l25213,0l24354,0l23208,0l22350,0l21488,0l19484,0l18623,1228l18051,1228l17190,1228l16044,1228l15185,2867l14326,2867l12319,2867l11748,4096l10887,4096l9741,4096l8882,5327l8021,5327l7162,6145l6016,6145l5157,6145l4583,7784l3725,7784l2579,9016l1718,10244l859,10244xe" fillcolor="#000000">
                        <v:path textboxrect="0,0,100000,99997"/>
                      </v:shape>
                      <v:shape id="shape 11" o:spid="_x0000_s11" style="position:absolute;left:0;top:0;width:4;height:4;" coordsize="100000,100000" path="m75527,7961l75058,7961l75058,7025l74116,7025l73411,6322l72704,6322l71764,5620l71057,5620l70353,4917l69881,4917l68941,4917l68234,4215l67529,4215l66822,3512l65880,3512l65176,3512l64469,2810l63999,2810l63057,2810l62352,1873l61645,1873l60941,1873l59999,1873l59294,1873l58822,1405l58117,1405l57175,1405l55764,1405l55764,701l53410,701l51998,701l47058,701l46116,701l43763,701l43058,1405l42351,1405l41881,1405l40939,1405l40235,1405l39763,1873l39058,1873l37411,1873l36939,2810l35293,2810l34588,2810l33881,3512l33176,3512l32234,4215l31058,4215l31058,4917l30353,4917l28704,4917l28704,5620l27999,5620l27057,6322l26353,6322l25880,7025l25176,7025l24234,7961l23529,7961l22822,8664l22117,8664l22117,9366l21176,9836l20469,9836l19999,10771l19294,11475l18352,11475l18352,12176l17645,12880l16233,13817l15294,14285l15294,14986l14822,15924l14117,15924l13410,16627l13410,17329l12470,17329l11763,17796l11763,18734l11059,19438l10117,20139l10117,20843l9410,21778l9410,22248l8940,22949l8233,22949l8233,23887l7293,24354l7293,25058l6586,25525l6586,26463l5882,27164l5882,27868l5175,28569l5175,29507l4235,29975l4235,30678l4235,31380l3763,32317l3763,33021l3058,33722l3058,34426l3058,35127l2351,35831l2351,36532l2351,37470l1412,37938l1412,38641l1412,39343l1412,40280l1412,40981l705,41685l705,42387l705,43792l705,44495l705,46604l705,47539l705,53394l705,54097l705,54565l705,55502l705,57611l705,58546l1412,59016l1412,59718l1412,60421l1412,61356l1412,62060l2351,62528l2351,63465l2351,64167l3058,64870l3058,65572l3058,66509l3763,66977l3763,67681l3763,68382l4235,69319l4235,70023l5175,70725l5175,71428l5175,72130l5882,72833l6586,73535l6586,74472l7293,74940l7293,75644l8233,76579l8233,77282l8940,77282l8940,77984l9410,78688l10117,79389l10117,80093l11059,80794l11763,81498l12470,82435l13410,83606l14117,84542l14822,84542l15294,85245l15294,85947l16233,86650l16940,86650l16940,87352l18352,88056l18352,88757l19294,88757l19999,89461l20469,90396l21176,90396l22117,91100l22822,91567l23529,92037l24234,92037l25176,92972l25880,92972l26353,93676l27057,93676l27999,94377l28704,94377l30353,95081l30353,95782l31058,95782l32234,95782l33176,96486l33881,96486l34588,97188l35293,97188l36235,97188l36939,98125l37411,98125l39058,98125l39763,98125l40235,98829l40939,98829l41881,98829l42351,98829l43058,98829l43763,99296l44705,99296l45409,99296l53410,99296l54117,99296l55764,99296l55764,98829l57175,98829l58117,98829l58822,98829l59294,98829l59999,98125l60941,98125l61645,98125l62352,98125l63057,97188l63999,97188l64469,97188l65176,96486l65880,96486l66822,96486l67529,95782l68234,95782l68941,95782l69881,95081l70353,95081l71057,94377l71764,94377l72704,93676l73411,93676l74116,92972l75058,92972l75058,92037l75527,92037l76234,91567l76939,91100l77881,91100l78588,90396l79293,89461l80000,88757l80939,88757l81411,88056l82823,86650l84470,85245l85174,84542l86116,83606l86116,82903l87293,82435l87998,81498l87998,80794l88940,80093l89647,79389l89647,78688l90351,78688l90351,77984l91058,77282l91998,76579l91998,75644l92470,74940l92470,74472l93175,73535l93175,72833l93882,72130l93882,71428l94821,70725l94821,70023l94821,69319l95528,68382l95528,67681l96233,66977l96233,66509l96233,65572l97175,64870l97175,64167l97175,63465l97645,62528l97645,62060l97645,61356l97645,60421l98352,59718l98352,59016l98352,58546l98352,57611l98352,56907l98352,56206l99057,55502l99057,52458l99057,51755l99057,48243l99057,47539l99057,45433l98352,44495l98352,43792l98352,42387l98352,41685l98352,40981l98352,40280l97645,39343l97645,38641l97645,37938l97645,37470l97175,36532l97175,35831l97175,35127l96233,34426l96233,33722l96233,33021l95528,32317l95528,31380l94821,30678l94821,29975l94821,29507l93882,28569l93882,27868l93175,27164l93175,26463l92470,25525l92470,25058l91998,24354l91998,23887l91058,22949l90351,22949l90351,22248l89647,21778l89647,20843l88940,20139l87998,19438l87998,18734l86586,17796l86586,17329l86116,16627l85174,15924l84470,14986l83763,14285l82823,13817l82116,12880l80939,11475l80000,11475l79293,10771l79293,9836l78588,9836l77881,9366l76939,9366l76234,8664l75527,7961l76234,7961l75527,7025l75058,6322l74116,6322l73411,5620l72704,5620l71764,4917l71057,4917l70353,4917l69881,4215l68941,4215l68234,3512l67529,3512l66822,2810l65880,2810l65176,2810l64469,1873l63999,1873l63057,1873l62352,1405l61645,1405l60941,1405l59999,1405l59294,701l58822,701l58117,701l57175,701l56471,701l55764,701l54822,0l53410,0l51998,0l47058,0l46116,0l44705,0l43763,701l43058,701l42351,701l41881,701l40235,701l39763,701l39058,701l39058,1405l37411,1405l36939,1405l36235,1873l35293,1873l34588,1873l33881,2810l33176,2810l32234,2810l31527,3512l31058,3512l30353,4215l29411,4215l28704,4917l27999,4917l27057,4917l26353,5620l25880,5620l25176,6322l24234,7025l23529,7961l22822,7961l22117,8664l21176,8664l20469,9366l19999,9836l19294,9836l19294,10771l18352,10771l16940,12176l16233,12880l15294,13817l14822,14285l14117,14986l13410,15924l12470,16627l11763,17329l11763,17796l11059,17796l10117,18734l10117,19438l9410,20139l8940,20843l8233,21778l8233,22248l7293,22949l7293,23887l6586,24354l6586,25058l5882,25525l5882,26463l5175,27164l5175,27868l4235,27868l4235,28569l3763,29507l3763,29975l3763,30678l3058,31380l3058,33021l2351,34426l2351,35127l1412,35831l1412,36532l1412,37470l1412,37938l705,38641l705,39343l705,40280l705,40981l0,41685l0,42387l0,43090l0,43792l0,44495l0,46604l0,47539l0,53394l0,54097l0,55502l0,56206l0,56907l0,57611l0,58546l705,59016l705,59718l705,60421l705,61356l705,62060l1412,62528l1412,63465l1412,64167l2351,64870l2351,65572l2351,66977l3058,67681l3763,69319l3763,70023l3763,70725l4235,71428l4235,72130l5175,72833l5882,73535l5882,74940l6586,74940l6586,76579l7293,76579l7293,77282l8233,77984l8233,78688l8940,79389l9410,80093l9410,80794l10117,81498l11059,81498l11763,82435l11763,82903l12470,83606l13410,84542l14117,85245l14822,85947l15294,86650l17645,88757l18352,88757l18352,89461l19294,90396l19999,91100l20469,91100l21176,91567l22117,91567l22822,92037l23529,92972l24234,92972l24234,93676l25176,93676l25880,94377l26353,94377l27057,95081l27999,95081l28704,95782l29411,95782l30353,95782l31058,96486l31527,96486l32234,97188l33176,97188l33881,97188l34588,98125l35293,98125l36235,98125l36939,98829l37411,98829l38116,98829l39058,99296l39763,99296l40235,99296l41881,99296l42351,99296l43763,100000l45409,100000l46116,100000l48235,100000l48940,100000l50586,100000l51293,100000l53410,100000l54117,100000l55764,100000l55764,99296l57175,99296l58117,99296l58822,99296l59294,99296l59999,99296l60941,98829l61645,98829l62352,98829l63057,98125l63999,98125l64469,98125l65176,97188l65880,97188l66822,97188l67529,96486l68234,96486l68941,95782l69881,95782l70353,95782l71057,95081l71764,95081l72704,94377l73411,94377l74116,93676l75058,93676l75527,92972l76234,92972l76234,92037l76939,91567l77881,91567l78588,91100l79293,91100l80000,90396l80939,89461l81411,88757l82823,87352l83763,87352l84470,85947l85174,85245l86116,84542l86586,83606l87998,82435l87998,81498l88940,81498l89647,80794l90351,80093l90351,79389l91058,78688l91058,77984l91998,77282l92470,76579l93175,74940l93882,73535l93882,72833l94821,72833l94821,72130l94821,71428l95528,70725l95528,70023l96233,69319l96233,68382l97175,67681l97175,66977l97175,66509l97645,65572l97645,64870l97645,63465l98352,62528l98352,62060l98352,61356l98352,60421l99057,59718l99057,59016l99057,58546l99057,57611l99057,56907l99057,55502l99998,54097l99998,51755l99998,51053l99998,48243l99998,47539l99998,46134l99057,44495l99057,43792l99057,42387l99057,41685l99057,40981l99057,40280l98352,39343l98352,38641l98352,37938l98352,37470l97645,36532l97645,35831l97645,35127l97175,34426l97175,33021l96233,31380l96233,30678l96233,29975l95528,29507l94821,28569l94821,27868l93882,27164l93882,26463l93175,25525l93175,25058l92470,24354l92470,23887l91998,22949l91058,22248l91058,21778l90351,20843l90351,20139l89647,19438l88940,19438l88940,18734l87998,17796l87293,17329l87293,16627l86586,15924l86116,15924l85174,14986l85174,14285l84470,13817l82823,12880l82823,12176l81411,10771l80939,10771l80000,9836l79293,9836l78588,9366l77881,8664l76939,7961l76234,7961l75527,7961xe" fillcolor="#000000">
                        <v:path textboxrect="0,0,99998,100000"/>
                      </v:shape>
                      <v:shape id="shape 12" o:spid="_x0000_s12" style="position:absolute;left:0;top:0;width:3;height:4;" coordsize="100000,100000" path="m95250,7361l95250,7361l94657,7361l94657,6412l93472,5699l91690,4986l90502,4986l88131,4275l86942,3562l86051,3562l85161,3562l84273,2850l83084,2850l82194,2137l81303,2137l80710,2137l79525,1188l75667,711l74776,711l74183,711l73293,711l72104,711l70326,0l67359,0l65577,0l59346,0l58160,0l55190,0l54302,0l52819,711l53412,711l52819,711l51630,711l50740,711l47180,1188l43620,2137l42729,2137l42729,2850l40650,2850l39762,3562l39167,3562l38279,3562l37090,4275l36200,4275l33233,5699l32640,5699l31749,6412l30563,7361l29673,7361l28782,8074l26706,8787l25815,9262l25222,10213l24332,10213l23143,10926l22252,11639l21365,11639l20474,13301l19285,13775l18693,13775l18693,14488l17802,15437l16911,16150l15726,16863l14835,17338l14835,18289l13944,19002l12759,19713l11868,19713l11868,21377l11275,21852l11275,21377l10384,21852l10384,22565l9196,23514l8308,25176l7417,26840l6527,27553l6527,28264l5341,29215l5341,29690l5341,30403l4745,31116l3855,32778l3855,33491l3855,34917l2967,35627l2967,36340l2967,37292l1778,37766l1778,38479l1778,39192l1778,40141l888,40854l888,41567l888,42280l888,43704l888,44417l888,46556l888,46079l0,47505l0,53442l888,54155l888,54630l888,55581l888,57718l888,58669l1778,60569l1778,61519l1778,62231l2967,64370l3855,65081l3855,65794l3855,66745l3855,67220l4745,67933l4745,68646l5341,69595l5341,70308l5341,71021l6527,71734l6527,72444l7417,73157l7417,73870l8308,74822l8308,75296l9196,76958l10384,77671l11275,78384l11868,79097l12759,80521l13944,81234l13944,81947l14835,82896l15726,82896l16911,84083l17802,85035l18693,85748l19285,86461l20474,87171l21365,87884l22252,88597l23143,89310l25222,90023l25222,90972l26706,90972l27891,91685l26706,91685l27891,92160l28782,92160l29673,92637l30563,92637l31749,93586l32640,93586l33233,94299l34123,94299l34123,95012l36200,95722l37090,95722l38279,96435l39167,96435l39762,97148l40650,97148l41839,97148l42729,97861l42729,97148l43620,97861l44508,97861l51630,99523l52819,99523l52819,100000l54302,100000l55190,100000l56379,100000l57269,100000l67359,100000l68247,100000l70326,100000l72104,100000l73293,99523l74183,99523l77743,98810l78634,98810l81303,97861l82194,97148l82194,97861l85161,97148l86051,96435l86942,96435l88131,95722l88723,95722l89614,95012l90502,95012l91690,94299l91690,95012l92581,94299l93472,93586l94657,93586l94657,92637l95250,92637l96141,92160l97032,92160l99998,90972l99108,90972l97032,91685l96141,92160l95250,92160l94657,92637l93472,93586l92581,93586l91690,94299l92581,94299l91690,94299l90502,95012l89614,95012l88723,95012l88131,95722l86942,95722l86051,96435l85161,96435l82194,97148l81303,97861l78634,97861l77743,98810l74183,99523l72104,99523l71216,99523l72104,99523l70326,99523l68247,99523l67359,100000l57269,100000l56379,99523l55190,99523l54302,99523l53412,99523l52819,99523l51630,99523l44508,97861l43620,97861l44508,97861l42729,97148l41839,97148l41839,96435l40650,96435l39167,96435l38279,95722l36200,95012l35309,95012l34123,94299l33233,93586l32640,93586l31749,92637l30563,92637l29673,92160l28782,92160l28782,91685l27891,90972l26706,90972l25815,90023l25222,89310l23143,88597l22252,87884l21365,87171l20474,86461l19285,86461l19285,85748l18693,85035l17802,84083l15726,82896l14835,81947l14835,81234l13944,81234l12759,80521l11868,79097l11275,78384l10384,76958l10384,76009l9196,75296l8308,74822l8308,73870l7417,73157l7417,72444l6527,71734l6527,71021l6527,70308l5341,69595l5341,68646l4745,67933l4745,67220l4745,66745l3855,65794l3855,65081l2967,64370l3855,64370l2967,62231l1778,61519l1778,60569l1778,57718l888,57718l888,55581l888,54630l888,54155l888,53442l888,47505l888,46556l888,44417l888,43704l888,42280l1778,41567l1778,40854l1778,40141l1778,39192l1778,38479l2967,37766l2967,37292l2967,36340l3855,35627l2967,35627l3855,34917l4745,33491l4745,32778l5341,31116l5341,30403l6527,29690l6527,29215l6527,28264l7417,27553l7417,26840l8308,25176l10384,23988l10384,22565l11275,22565l11868,21852l11868,21377l12759,20426l13944,19713l13944,19002l14835,18289l15726,17338l16911,16863l17802,16150l17802,15437l18693,15437l19285,14488l19285,13775l20474,13301l22252,12350l23143,11639l23143,10926l24332,10926l25222,10213l25815,10213l26706,9262l28782,8074l29673,8074l30563,7361l31749,6412l32640,6412l33233,5699l36200,4986l37090,4986l38279,4275l39167,4275l39762,3562l39167,3562l40650,3562l41839,2850l41839,3562l42729,2850l44508,2137l43620,2137l47180,2137l47180,1188l50740,1188l51630,1188l52819,711l53412,711l54302,711l55190,711l58160,711l59346,0l65577,0l66763,711l70326,711l72104,711l73293,711l72104,711l74183,1188l74776,1188l75667,1188l79525,2137l80710,2137l81303,2850l82194,2850l83084,2850l84273,3562l84273,2850l85161,3562l86051,3562l86942,4275l88131,4275l90502,5699l91690,5699l92581,6412l93472,6412l94657,7361l95250,8074l95250,7361xe" fillcolor="#000000">
                        <v:path textboxrect="0,0,99998,100000"/>
                      </v:shape>
                      <v:shape id="shape 13" o:spid="_x0000_s13" style="position:absolute;left:0;top:0;width:4;height:3;" coordsize="100000,100000" path="m80234,99998l80940,98963l80940,98186l82352,97409l83764,96631l83764,95854l86116,94299l86116,93522l87058,92487l87528,91710l88234,91190l88940,90155l89882,89378l89882,88600l90588,87823l92000,86268l92000,85491l92940,83679l93410,82901l94116,82381l94116,81347l94116,80569l94822,79792l94822,79015l95764,78237l95764,77460l96470,76683l96470,75645l96470,74870l97176,74870l97176,74093l97176,73573l98116,71761l98116,70984l98116,70206l98588,69169l98588,68652l98588,67874l99294,66837l99294,65285l99294,64765l100000,62953l100000,62175l100000,61398l100000,58029l100000,57254l100000,53367l100000,52590l100000,50258l100000,48446l100000,49220l100000,47668l99294,46114l99294,45336l99294,43522l98588,42744l98588,41967l98588,41449l98116,40412l98116,39637l98116,38860l97176,37305l97176,36528l97176,35751l96470,34713l96470,33936l95764,33159l95764,32641l94822,31604l94822,30829l94822,30052l94116,29274l94116,28237l93410,27720l92940,26942l92940,26425l92000,25388l92000,24610l90588,24093l90588,22278l89882,22278l88940,20723l87528,19169l87528,19689l87528,19169l87058,18391l86116,17617l86116,16579l85410,15802l84704,15802l83764,14247l83058,14247l81882,12693l80940,11915l80234,10880l79528,10880l78822,10360l77882,9583l77176,9583l76470,8808l76470,9583l77176,7771l76470,7771l76000,6994l75058,6994l74352,6216l72000,5439l71294,4662l69882,3884l69176,3884l68470,3107l67764,3107l68470,3107l66822,3107l66116,2072l65410,2072l64940,2072l64000,2072l64940,2072l63294,1552l62588,1552l59058,775l58116,775l57410,0l56704,0l55764,0l54352,0l52940,0l48000,0l47058,0l45646,0l44704,0l44000,0l42822,775l43294,775l41882,775l40704,775l40000,775l39058,1552l38352,1552l37882,1552l37176,2072l36234,2072l35528,2072l34116,3107l33176,3107l32470,3107l32000,3884l31294,3884l29646,4662l28940,5439l28000,5439l27294,6216l26822,6216l26116,6994l24470,7771l23764,8808l22116,9583l21410,10360l20234,10880l19294,11915l17882,13470l17176,13470l16234,15285l15764,15802l15058,15802l13410,17617l13410,18391l12704,19169l12000,19169l12000,19689l11058,20723l10352,21501l10352,22278l9882,23055l9176,24093l9176,24610l8234,25388l8234,26425l7528,26942l7528,27720l6822,27720l6116,29274l5176,30052l5176,30829l5176,31604l4704,32641l4704,33159l4000,33936l4000,34713l4000,35751l3294,36528l3294,37305l2352,40412l1646,41967l1646,42744l1646,43522l940,46114l940,46891l940,47668l940,48446l940,49220l940,51552l940,51035l0,52590l0,59066l940,59843l940,61398l940,62175l940,60361l940,61398l940,59843l940,59066l940,52590l940,51552l940,49220l940,48446l940,47668l1646,46891l1646,46114l1646,43522l1646,42744l2352,41967l2352,41449l2352,40412l3294,38083l4000,37305l4000,36528l4000,34713l4000,35751l4704,33936l4704,33159l5176,33159l5176,32641l5176,31604l6116,30829l6116,30052l6822,29274l6822,28237l7528,27720l7528,26942l8234,26425l9176,25388l9176,24610l9882,24093l9882,23055l10352,22278l11058,22278l11058,20723l12000,20723l12704,19689l12704,19169l13410,18391l14352,17617l15058,16579l15764,15802l16234,15285l17882,14247l17882,13470l19294,12693l20234,11915l20940,10880l21410,10360l22116,9583l23764,8808l24470,8808l25176,7771l26116,6994l27294,6994l27294,6216l28000,6216l28940,5439l29646,5439l31294,4662l32000,3884l32470,3884l33176,3884l34116,3107l35528,3107l36234,2072l37176,2072l38352,1552l37882,2072l38352,2072l40000,1552l40704,1552l42822,775l43294,775l44000,775l44704,775l45646,775l47058,775l48000,0l52940,0l53882,775l55764,775l55058,775l56704,775l57410,775l58116,775l59058,775l62588,2072l63294,2072l63294,1552l64000,2072l64940,2072l65410,3107l66116,3107l66822,3107l67764,3884l68470,3884l69176,3884l69882,4662l70822,4662l71294,5439l72000,5439l74352,6994l75058,6994l76000,6994l76470,7771l77176,8808l76470,7771l76470,8808l77176,9583l77882,10360l78822,10360l79528,10880l80234,11915l79528,11915l80234,11915l81882,12693l82352,14247l83058,15285l84704,15802l85410,16579l85410,17617l86116,17617l87058,18391l87058,19169l87528,19689l88940,20723l89882,22278l90588,23055l90588,24093l91294,25388l92000,25388l92000,26942l92940,26942l93410,27720l93410,28237l94116,29274l94116,30052l94116,30829l94822,31604l95764,32641l95764,33159l95764,33936l96470,34713l96470,35751l96470,36528l97176,37305l97176,38860l98116,39637l98116,40412l98116,41449l98588,41967l98588,42744l98588,43522l99294,45336l99294,46114l99294,48446l99294,49220l99294,50258l99294,52590l100000,53367l100000,57254l99294,58029l99294,61398l99294,60361l99294,61398l99294,62953l99294,64765l99294,65285l98588,66837l98588,67874l98588,68652l98116,69169l98116,70206l98116,70984l97176,71761l97176,73573l96470,74093l96470,74870l95764,75645l95764,76683l95764,77460l95764,78237l94822,79015l94116,79792l94116,80569l94116,81347l93410,82381l93410,82901l92940,83679l92000,84714l91294,85491l91294,86268l90588,87823l89882,88600l88940,89378l88234,90155l88234,91190l88234,90155l87058,91710l87058,92487l86116,93522l85410,93522l83764,95854l83058,95854l82352,97409l80940,98186l80234,98963l79528,99998l80234,99998xe" fillcolor="#000000">
                        <v:path textboxrect="0,0,100000,99998"/>
                      </v:shape>
                      <v:shape id="shape 14" o:spid="_x0000_s14" style="position:absolute;left:0;top:0;width:4;height:3;" coordsize="100000,100000" path="m0,52896l0,53652l0,54407l0,55416l704,57430l704,58437l704,59192l1410,59696l1410,60705l1410,61460l2352,64483l3058,65239l3058,65994l3058,67002l3764,67758l3764,68513l3764,69268l4234,70023l4234,70779l5176,71536l5176,72543l5176,71536l5882,73047l6588,73802l6588,74811l8234,76321l8234,77076l8940,77832l9410,78587l9410,79345l10116,80100l10116,81106l11058,81106l11764,81610l12470,82366l12470,83374l14116,84129l14822,84885l14822,85640l15294,86398l16940,87908l18352,88663l19294,89672l20000,90427l22116,90932l21176,90932l22116,91433l22822,91433l22822,92442l23528,92442l24234,93197l25176,93197l26352,93953l27058,94710l28000,94710l28704,95466l29410,95466l30352,96221l31058,96221l31528,96976l31528,96221l32234,96976l33882,97985l33882,96976l34588,97985l35294,97985l39058,99244l39764,99244l40234,99244l41882,99999l42352,99999l43058,99999l45410,99999l48234,99999l48940,99999l50588,99999l51294,99999l53410,99999l54116,99999l55764,99999l57176,99999l58822,99244l59294,99244l64000,97985l64470,97985l65176,96976l65176,97985l65882,96976l66822,96976l67528,96221l67528,96976l68234,96221l68940,96221l69882,95466l70352,95466l71058,94710l71764,94710l74116,93197l75058,93197l75528,92442l76940,91433l76940,90932l77882,90932l79294,90427l80000,89672l80940,88663l81410,88663l82116,87908l82822,86398l83764,86398l85176,84885l85176,84129l86588,83374l86588,82366l88000,81106l88940,81106l88940,80100l89646,79345l90352,78587l90352,77832l91058,76321l92000,75566l92470,74811l93176,73802l93176,73047l93882,71536l94822,70779l94822,70023l95528,69268l95528,68513l96234,67758l95528,67758l96234,67002l96234,65994l97176,65239l97176,64483l97176,63979l97646,62970l98352,58437l99058,57430l99058,56673l99058,55917l100000,53652l100000,52139l100000,50628l100000,48109l100000,47354l100000,44330l100000,43575l100000,41310l100000,40301l100000,38790l99058,38035l99058,37277l99058,36522l99058,35767l99058,34758l98352,34003l97646,28714l97176,27959l97176,27203l97176,26195l96234,25440l96234,24684l95528,24180l95528,23171l94822,22416l94822,21661l93882,21661l93176,19395l92470,18637l92470,18136l92000,17127l92000,16372l91058,15867l90352,14861l90352,14104l89646,13348l88940,11584l88000,11584l87294,11083l87294,10327l86588,9570l86116,8563l86116,7808l85176,7808l84470,7304l82822,5540l81410,4030l80940,4030l80000,3021l79294,2517l77882,1761l76940,1006l76234,0l75528,1006l75528,1761l76234,1006l76940,1006l77882,1761l78588,2517l79294,3021l80000,4030l80940,4030l81410,4785l82116,5540l82822,6295l84470,7304l84470,7808l85176,8563l86116,9570l86588,10327l87294,11083l88000,11584l88000,12593l89646,14104l90352,14861l90352,15867l91058,16372l92000,17127l92000,18136l92470,18637l92470,19395l93176,19897l93882,21661l94822,22416l94822,23171l95528,24684l96234,25440l96234,27203l96234,26195l96234,27959l97176,27959l97176,28714l97176,29469l98352,34003l98352,34758l98352,35767l99058,36522l99058,37277l99058,38035l99058,39546l99058,40301l99058,42065l99058,43575l100000,44330l100000,47354l99058,48109l99058,50628l99058,52139l99058,53652l98352,55917l98352,56673l98352,57430l98352,58437l97176,62215l97176,63979l96234,64483l96234,65994l95528,67002l95528,68513l94822,69268l93882,70023l93882,70779l93176,72543l92470,73047l92470,73802l92000,75566l91058,76321l90352,77832l89646,78587l89646,79345l88940,79345l88000,80100l88000,81106l86588,82366l86116,83374l85176,84129l84470,84885l83764,85640l82822,86398l81410,87908l80940,87908l80940,88663l80000,89672l79294,89672l77882,90427l76940,90932l76234,91433l75528,92442l75058,92442l74116,93197l71764,93953l71058,94710l70352,94710l69882,95466l68940,95466l68234,96221l67528,96221l66822,96976l65882,96976l65176,96976l64470,97985l64000,97985l59294,99244l58822,99244l57176,99244l55764,99244l54116,99244l52940,99999l53410,99999l51294,99999l50588,99999l48940,99999l48234,99999l46116,99999l45410,99244l43764,99244l42352,99244l40234,99244l39764,99244l39058,98740l35294,97985l34588,97985l33882,96976l32234,96976l31528,96221l31058,96221l30352,95466l29410,95466l28704,94710l28000,94710l27058,93953l26352,93953l25176,93197l25176,92442l24234,92442l23528,91433l22822,91433l22116,90932l20000,89672l19294,89672l18352,88663l17646,87908l15294,85640l14822,84885l14116,84129l13410,82366l12470,82366l11764,81610l11764,81106l11058,80100l10116,79345l9410,78587l8940,77832l8940,77076l8234,76321l6588,73802l6588,73047l5882,72543l5882,71536l5176,70779l5176,70023l4234,69268l4234,68513l3764,67002l3764,65994l3058,65239l3058,64483l2352,63979l3058,63979l2352,61460l1410,60705l1410,59696l1410,59192l704,58437l704,57430l704,55416l704,54407l0,53652l0,52139l0,51133l0,52896xe" fillcolor="#000000">
                        <v:path textboxrect="0,0,100000,99999"/>
                      </v:shape>
                      <v:shape id="shape 15" o:spid="_x0000_s15" style="position:absolute;left:0;top:0;width:3;height:2;" coordsize="100000,100000" path="m98905,82116l98086,82844l97266,83939l97266,85033l95354,87590l94535,87590l93988,88684l93988,89779l92896,90874l92076,90874l91255,91968l90435,91968l89343,93063l88523,94525l87704,94525l87157,94525l86065,95253l85245,95253l83333,96350l82512,96350l81692,96350l81146,97809l80053,97809l79234,97809l77595,97809l76502,98904l75683,98904l73222,98904l72403,98904l68852,98904l68306,98904l63660,98904l62840,98904l62021,97809l60382,97809l59563,97809l57921,97809l56829,96350l56009,96350l54644,96350l53551,95253l51912,95253l50819,94525l49178,94525l48632,93063l46720,93063l45900,91968l43988,91968l43169,90874l41803,89779l40708,89779l39889,88684l37977,87590l37157,86495l35792,86495l34699,85033l33333,83939l32512,82844l30600,82116l30053,80655l29234,79560l27322,78465l26502,77371l25683,75912l24588,75181l23222,74087l22403,72625l21310,71530l20491,70436l18579,69708l17759,68246l16391,64962l15299,63501l14479,62773l13660,61678l12840,60217l11748,59122l11748,56933l10928,55838l10382,54743l9563,53649l8470,52554l8470,50364l7648,49270l6829,47808l6009,46714l6009,45619l4917,43429l4917,42335l4370,41240l4370,39778l3551,37589l3551,36858l2731,35400l2731,34305l2731,32116l1639,31021l1639,29926l1639,28832l1639,27370l1639,25181l1639,24450l819,22991l819,17518l1639,16423l1639,15692l1639,14231l1639,13136l1639,12408l2731,10947l2731,9852l2731,8757l2731,6204l3551,6204l4370,5473l4370,3284l4917,1822l6009,728l4917,0l4370,728l4370,1822l3551,3284l2731,4379l2731,5473l2731,6204l1639,7663l1639,8757l1639,9852l819,10947l819,13136l819,14231l819,15692l819,17518l0,19707l0,22991l819,24450l819,25181l819,27370l819,28832l819,29926l1639,31021l1639,33210l1639,34305l1639,35400l2731,36858l2731,38684l3551,39778l3551,41240l4370,42335l4370,43429l4917,45619l6009,46714l6009,47808l6829,50364l6829,51092l7648,52554l8470,53649l9563,55838l10382,56933l10928,58027l11748,59122l12840,60217l12840,61678l13660,63501l15299,66057l16391,67152l17213,68246l18579,70436l20491,72625l21310,74087l22403,75181l23769,75912l24588,77371l25683,78465l27322,79560l28141,80655l30053,82116l30600,82844l31419,83939l33333,85033l33880,86495l35792,87590l36338,88684l37977,88684l39069,89779l40708,90874l41803,91968l43169,91968l43988,93063l45900,93063l46720,94525l47539,94525l49178,95253l50000,96350l51912,96350l52731,96350l54644,97809l56009,97809l56829,97809l57921,98904l59563,98904l60382,98904l62021,99998l62840,99998l64752,99998l65572,99998l66391,99998l68306,99998l72403,99998l73222,99998l74861,99998l75683,99998l77595,99998l78414,99998l79234,98904l80053,98904l81692,98904l82512,97809l83333,97809l84426,97809l85245,96350l86065,96350l87157,96350l88523,95253l89343,94525l90435,94525l91255,93063l92076,93063l92896,91968l93988,90874l95354,88684l96174,88684l97266,87590l97266,86495l98905,83939l100000,82844l98905,82116xe" fillcolor="#000000">
                        <v:path textboxrect="0,0,100000,99998"/>
                      </v:shape>
                      <v:shape id="shape 16" o:spid="_x0000_s16" style="position:absolute;left:0;top:1;width:3;height:2;" coordsize="100000,100000" path="m100000,88932l100000,87705l99132,88932l98264,88932l97688,90163l96530,90163l95664,91391l94796,91391l93931,92622l92773,92622l92773,94260l91907,94260l91039,94260l90461,94260l89306,95491l87572,95491l87572,96311l86414,96311l85549,96311l84681,96311l84102,97129l82947,97129l82079,97129l81213,97129l80345,97129l79190,98770l78322,98770l77456,98770l73988,98770l73120,98770l68495,98770l67630,98770l63873,98770l63294,98770l62137,97129l61271,97129l60403,97129l59537,97129l58380,97129l57514,97129l56935,96311l56067,96311l54912,96311l54044,95491l53178,95491l52021,95491l51155,95491l50287,94260l49711,94260l48553,94260l47688,92622l47109,92622l46241,92622l45086,91391l44218,91391l43641,90163l42773,90163l41618,88932l40750,88932l39884,88932l39016,87705l37861,86474l36993,86474l36414,85243l35549,85243l34391,84015l33525,84015l32657,82374l31502,82374l31502,81146l30634,80326l30056,80326l29190,78688l28032,77457l27167,77457l26299,76229l25433,74998l24275,73767l23410,72540l22831,72540l21965,71309l20808,70081l20808,68440l19942,68440l19074,67212l19074,66392l18206,64754l17051,63523l16472,62295l15606,61064l14738,58605l13583,57375l12715,57375l12715,55737l11850,54506l11850,53278l10692,52457l9826,50819l9826,49588l9248,49588l9248,48358l8380,47130l8380,45489l7225,44671l7225,43440l6356,41802l6356,40571l6356,39344l5491,38523l5491,36882l4623,36882l4623,35654l3468,34423l3468,33196l3468,31555l3468,30737l2889,29506l2889,27868l2889,26637l2021,25410l2021,24179l2021,22948l2021,21720l2021,20489l1155,19262l1155,16803l1155,12703l1155,11472l1155,3686l1155,2459l1155,0l0,0l0,1638l0,4917l0,6555l0,9014l0,12703l0,13934l0,16803l0,17620l0,19262l1155,20489l1155,21720l1155,22948l1155,24179l1155,25410l2021,26637l2021,27868l2021,29506l2021,30737l2889,31555l2889,33196l3468,34423l3468,35654l3468,36882l4623,36882l4623,39344l5491,40571l5491,41802l6356,43440l6356,44671l7225,45489l7225,47130l8380,48358l8380,49588l9248,50819l9248,52457l9826,53278l10692,53278l10692,54506l11850,55737l11850,57375l12715,58605l13583,59833l14738,61064l15606,62295l17051,66392l18206,66392l20808,71309l20808,72540l21965,72540l23410,74998l24275,74998l25433,76229l25433,77457l26299,77457l27167,78688l28032,80326l29190,81146l30056,81146l30634,82374l31502,82374l32657,84015l33525,85243l34391,86474l35549,86474l36414,87705l36993,87705l37861,88932l39016,88932l39884,90163l40750,90163l41618,91391l42773,91391l43641,92622l44218,92622l45086,94260l46241,94260l47109,94260l47688,95491l48553,95491l49711,95491l50287,96311l51155,96311l52021,96311l54044,97129l54912,97129l56067,97129l57514,98770l58380,98770l59537,98770l60403,98770l61271,98770l62137,98770l63294,99998l64738,99998l65606,99998l67630,99998l68495,99998l73988,99998l74854,99998l76877,99998l77456,99998l79190,99998l80345,98770l81213,98770l82079,98770l82947,98770l84102,98770l84681,97129l85549,97129l86414,97129l87572,97129l88438,96311l89306,96311l90461,96311l90461,95491l91039,95491l91907,95491l92773,94260l93931,94260l94796,94260l94796,92622l95664,92622l96530,92622l97688,91391l98264,91391l98264,90163l99132,90163l100000,88932xe" fillcolor="#000000">
                        <v:path textboxrect="0,0,100000,99997"/>
                      </v:shape>
                      <v:shape id="shape 17" o:spid="_x0000_s17" style="position:absolute;left:0;top:0;width:3;height:4;" coordsize="100000,100000" path="m0,0l1046,639l1046,1491l1046,1917l1830,2558l1830,3410l1830,4051l2617,4690l2617,5329l3663,5970l3663,6609l3663,7248l4448,7248l4448,8102l4448,8741l5235,9380l5235,9808l5758,10660l5758,11299l6804,11940l6804,12579l7591,13218l7591,13859l8375,14498l8375,15350l9160,15991l9160,16630l10209,17056l10209,17910l10993,17910l10993,18549l11516,19188l11516,19829l12303,20681l13349,21106l13349,21748l14133,22600l14133,23241l14921,23241l14921,23880l15705,24306l16754,25160l16754,25799l17538,26437l18061,27079l18061,27931l18845,28356l19894,28998l20678,29850l20678,30275l21466,30917l22512,31343l23296,32194l23296,32836l24606,34113l21466,34113l21466,34968l17538,34968l17538,34113l15705,34113l14921,34113l14921,34968l15705,35394l15705,36032l16754,36032l16754,36674l17538,37525l17538,38164l18061,38806l18061,39444l18845,40083l18845,40725l19894,40725l19894,41363l19894,42215l20678,42644l21466,43282l21466,43921l22512,44775l22512,45414l23296,45414l23296,46053l23822,46694l23822,47333l24606,47972l25652,48613l26439,49465l26439,50106l27224,50106l27224,50532l28008,51384l29057,52025l29841,52664l29841,53303l30364,53944l31151,54583l32197,55222l32197,55863l33507,56715l34292,57354l34292,57782l36648,59273l37432,59914l38481,61405l39265,61405l40050,61833l41098,62472l41883,63111l42406,63965l43193,64604l44239,65030l45026,65030l45026,65884l45810,65884l45810,66523l46595,66523l47643,67162l48166,67803l48951,67803l49738,68655l50784,69081l51568,69081l52356,69722l53401,70361l54186,70361l54712,71215l55496,71215l54712,71854l54186,71854l53401,72493l52356,72493l52356,73134l51568,73134l50784,73134l49738,73773l48951,73773l48166,74412l47643,74412l46595,74412l45810,74412l45810,75053l45026,75053l44239,75053l43193,75053l42406,75905l41883,75905l41098,75905l40050,75905l40050,76331l41098,76331l41098,76972l41883,76972l42406,77824l43193,78463l44239,79104l45026,79104l45026,79743l45810,79743l46595,80382l47643,81023l48166,81023l48951,81662l49738,81662l49738,82301l50784,82301l51568,83155l52356,83581l53401,83581l54186,84220l54712,85074l55496,85074l56542,85713l57329,85713l58113,86352l58898,86352l59947,86993l60469,86993l61254,87632l62041,87632l63087,88271l63874,88271l64659,88912l65443,88912l66492,89551l67015,89551l67799,90405l68586,90405l69632,91044l70417,91044l71204,91470l72250,91470l72773,91896l73560,91896l74344,91896l75390,92750l76177,93389l76962,93389l77746,93389l78795,94028l79318,94028l80889,94669l81935,94669l82722,95308l83507,95308l84553,95308l85078,95947l85863,95947l86647,95947l87696,95947l88480,96588l90052,96588l90052,97440l91098,97440l91621,97440l92408,98081l93192,98081l94238,98081l95025,98507l95810,98507l96859,98507l97382,98507l98166,99146l98950,99146l99999,100000l99999,99146l98950,99146l98166,98507l97382,98507l96859,98081l95810,98081l95025,98081l95025,97440l94238,97440l94238,96588l93192,96588l92408,95947l91621,95947l91098,95947l91098,95308l90052,95308l89265,94669l88480,94669l87696,94028l86647,94028l86647,93389l85863,93389l85078,93389l85078,92750l84553,92750l84553,91896l83507,91896l82722,91896l82722,91470l81935,91470l80889,91470l80889,91044l80102,91044l80102,90405l79318,90405l78795,90405l78795,89551l77746,89551l77746,88912l76962,88912l76177,88271l75390,88271l75390,87632l74344,87632l73560,86993l72773,86352l72250,86352l71204,85713l70417,85713l69632,85074l68586,84220l67799,84220l67799,83581l67015,83581l66492,83155l65443,82301l64659,82301l64659,81662l63874,81662l63874,81023l63087,81023l63874,81023l64659,81023l65443,80382l66492,80382l67015,79743l67799,79743l68586,79743l68586,79104l69632,79104l70417,79104l71204,79104l71204,78463l72250,78463l72773,77824l73560,77824l74344,77824l74344,76972l75390,76972l75390,76331l76177,76331l76962,76331l77746,75905l77746,75053l76962,75053l76177,75053l75390,74412l74344,74412l73560,73773l72773,73134l72250,73134l71204,72493l70417,72493l69632,72493l69632,71854l68586,71854l67799,71215l67015,71215l66492,70361l65443,70361l65443,69722l64659,69722l64659,69081l63874,69081l63087,69081l62041,68655l61254,68655l61254,67803l60469,67803l59947,67162l58898,67162l58113,66523l57329,66523l57329,65884l56542,65884l55496,65884l55496,65030l54712,64604l54186,64604l53401,63965l52356,63111l51568,62472l50784,62472l49738,61833l48951,61833l48951,61405l48166,61405l48166,60553l46595,59914l45810,59914l45810,59273l45026,59273l44239,58634l43193,57782l42406,57782l41883,57354l41098,56715l41098,55863l40050,55863l37432,53944l36648,53944l35863,53303l35863,52664l34292,51384l33507,51384l32982,50532l31151,49465l30364,48613l29841,47972l31151,47972l32197,47972l34292,47972l34292,47333l35863,47333l36648,47333l37432,47333l38481,47333l39265,47333l40050,46694l41883,46694l43193,46694l44239,46694l45026,46694l46595,46694l46595,46053l47643,46053l48166,46053l48951,46053l49738,46053l50784,45414l51568,45414l50784,45414l49738,44775l48951,43921l48951,43282l48166,43282l47643,42644l46595,42644l45026,41363l44239,40725l43193,40725l42406,40083l42406,39444l41098,39444l41098,38806l40050,38164l39265,38164l37432,36674l36648,36032l35863,35394l35338,34968l33507,34113l33507,33475l32982,32836l32197,32836l32197,32194l30364,30917l29841,30917l29057,30275l28008,29850l28008,28998l27224,28998l23296,25799l22512,24306l21466,23880l20678,23241l19894,22600l18061,21106l17538,20681l16754,19829l16754,19188l15705,18549l14921,17910l14133,17056l14133,16630l13349,15991l12303,15350l11516,14498l11516,13859l10993,13859l10993,13218l10209,12579l9160,11940l8375,11299l8375,10660l7591,10660l7591,9808l7591,9380l6804,8741l6804,8102l5758,7248l5235,6609l4448,5970l4448,5329l3663,4690l3663,4051l2617,3410l1830,2558l1830,1917l1046,1491l1046,639l0,0xe" fillcolor="#000000">
                        <v:path textboxrect="0,0,99998,100000"/>
                      </v:shape>
                      <v:shape id="shape 18" o:spid="_x0000_s18" style="position:absolute;left:2;top:1;width:1;height:1;" coordsize="100000,100000" path="m37877,68275l37877,70343l37877,72412l40151,72412l40151,75171l43182,76551l45452,76551l47726,78620l50757,78620l56816,78620l59847,78620l62120,78620l62120,76551l64394,76551l64394,75171l66664,75171l66664,72412l69695,72412l69695,70343l69695,10343l62120,10343l62120,0l99998,0l99998,10343l92423,10343l90149,10343l90149,75171l90149,78620l90149,80688l87879,80688l87879,83447l86363,83447l86363,85516l83332,86896l83332,89655l81059,89655l78786,91722l75757,93792l73484,95861l71211,95861l69695,95861l69695,98620l66664,98620l64394,98620l62120,100000l59847,100000l54545,100000l43182,100000l40151,100000l37877,100000l35604,100000l34089,100000l34089,98620l31060,98620l28787,98620l28787,95861l26514,95861l24240,95861l24240,93792l21212,93792l18939,91722l16665,91722l16665,89655l15150,89655l15150,86896l12119,85516l9848,85516l9848,83447l9848,80688l7575,80688l7575,78620l7575,76551l7575,75171l5302,75171l5302,10343l0,10343l0,0l45452,0l45452,10343l40151,10343l37877,10343l37877,70343l37877,68275xe" fillcolor="#FFFFFF">
                        <v:path textboxrect="0,0,99997,100000"/>
                      </v:shape>
                      <v:shape id="shape 19" o:spid="_x0000_s19" style="position:absolute;left:2;top:1;width:1;height:1;" coordsize="100000,100000" path="m89681,70713l89681,75713l89681,77141l88094,77141l88094,79285l88094,81428l84920,81428l84920,84285l82539,86428l82539,87856l80157,87856l80157,90713l76983,90713l76983,92856l74601,92856l72222,92856l72222,95000l70633,95000l67459,95000l65077,97141l62698,97141l60316,97141l54761,97141l54761,100000l42855,100000l42855,97141l37299,97141l34920,97141l33333,97141l30157,97141l30157,95000l27778,95000l25396,95000l25396,92856l23014,92856l19841,92856l19841,90713l17459,90713l17459,87856l15077,87856l15077,86428l13490,84285l10316,84285l10316,81428l7935,79285l7935,77141l7935,75713l7935,8569l7935,6428l5556,6428l5556,4285l0,4285l0,0l39681,0l39681,4285l37299,4285l34920,4285l34920,6428l34920,72856l34920,75713l37299,75713l37299,77141l39681,79285l42855,79285l42855,81428l45237,81428l47618,81428l50792,81428l57142,81428l62698,81428l65077,79285l67459,79285l70633,77141l70633,75713l72222,75713l72222,72856l72222,70713l72222,8569l72222,6428l72222,4285l70633,4285l65077,4285l65077,0l100000,0l100000,4285l92063,4285l92063,6428l89681,6428l89681,8569l89681,70713xe" fillcolor="#000000">
                        <v:path textboxrect="0,0,100000,100000"/>
                      </v:shape>
                      <v:shape id="shape 20" o:spid="_x0000_s20" style="position:absolute;left:0;top:1;width:0;height:1;" coordsize="100000,100000" path="m86151,86713l86151,88111l86151,90907l99998,90907l99998,100000l0,100000l0,90907l15380,90907l15380,88111l19999,88111l19999,10488l15380,10488l0,10488l0,0l99998,0l99998,10488l86151,10488l86151,86713xe" fillcolor="#FFFFFF">
                        <v:path textboxrect="0,0,99998,100000"/>
                      </v:shape>
                      <v:shape id="shape 21" o:spid="_x0000_s21" style="position:absolute;left:0;top:1;width:0;height:1;" coordsize="100000,100000" path="m77190,90440l77190,90440l82454,90440l82454,93382l82454,95588l87717,95588l99995,95588l99995,100000l0,100000l0,95588l7014,95588l12278,95588l12278,93382l17541,93382l17541,90440l17541,8822l17541,6616l12278,6616l12278,4410l0,4410l0,0l99995,0l99995,4410l82454,4410l82454,6616l82454,8822l77190,8822l77190,90440xe" fillcolor="#000000">
                        <v:path textboxrect="0,0,99995,100000"/>
                      </v:shape>
                      <v:shape id="shape 22" o:spid="_x0000_s22" style="position:absolute;left:1;top:1;width:1;height:1;" coordsize="100000,100000" path="m73727,90907l73727,90907l73727,100000l24574,100000l24574,90907l28813,90907l28813,88111l31354,88111l31354,18880l24574,18880l21185,18880l21185,21678l18644,21678l16099,21678l13558,23775l13558,25873l13558,27970l10169,27970l10169,30069l10169,34264l0,34264l0,0l99998,0l99998,34264l88982,34264l88982,27970l88982,25873l86438,23775l84744,21678l81355,21678l78813,21678l78813,18880l76269,18880l70339,18880l70339,88111l70339,90907l73727,90907xe" fillcolor="#FFFFFF">
                        <v:path textboxrect="0,0,99998,100000"/>
                      </v:shape>
                      <v:shape id="shape 23" o:spid="_x0000_s23" style="position:absolute;left:1;top:1;width:1;height:1;" coordsize="100000,100000" path="m4504,29410l4504,31616l0,31616l0,0l99998,0l99998,31616l97295,31616l97295,27204l93693,27204l93693,25000l93693,22794l90990,22794l90990,20588l88287,17646l86486,17646l86486,15440l82881,15440l80179,15440l77476,15440l66664,15440l66664,93382l68468,93382l68468,95588l71171,95588l74773,95588l74773,100000l27026,100000l27026,95588l29729,95588l29729,93382l33331,93382l33331,90440l33331,15440l25225,15440l22522,15440l18917,15440l16214,15440l13512,15440l13512,17646l10809,17646l10809,20588l7207,20588l7207,22794l4504,25000l4504,29410xe" fillcolor="#000000">
                        <v:path textboxrect="0,0,99997,100000"/>
                      </v:shape>
                    </v:group>
                  </w:pict>
                </mc:Fallback>
              </mc:AlternateContent>
            </w:r>
            <w:r>
              <w:rPr>
                <w:rFonts w:ascii="Times New Roman" w:eastAsia="Times New Roman" w:hAnsi="Times New Roman" w:cs="Times New Roman"/>
                <w:b/>
                <w:noProof/>
                <w:lang w:eastAsia="ko-KR"/>
              </w:rPr>
              <mc:AlternateContent>
                <mc:Choice Requires="wpg">
                  <w:drawing>
                    <wp:anchor distT="0" distB="0" distL="114300" distR="114300" simplePos="0" relativeHeight="251658242" behindDoc="0" locked="0" layoutInCell="1" allowOverlap="1" wp14:anchorId="320190FB" wp14:editId="320190FC">
                      <wp:simplePos x="0" y="0"/>
                      <wp:positionH relativeFrom="column">
                        <wp:posOffset>610235</wp:posOffset>
                      </wp:positionH>
                      <wp:positionV relativeFrom="paragraph">
                        <wp:posOffset>-318770</wp:posOffset>
                      </wp:positionV>
                      <wp:extent cx="293370" cy="26733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7"/>
                              <pic:cNvPicPr>
                                <a:picLocks noChangeAspect="1"/>
                              </pic:cNvPicPr>
                            </pic:nvPicPr>
                            <pic:blipFill>
                              <a:blip r:embed="rId8"/>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4" o:spid="_x0000_s24" type="#_x0000_t75" style="position:absolute;mso-wrap-distance-left:9.0pt;mso-wrap-distance-top:0.0pt;mso-wrap-distance-right:9.0pt;mso-wrap-distance-bottom:0.0pt;z-index:251658242;o:allowoverlap:true;o:allowincell:true;mso-position-horizontal-relative:text;margin-left:48.0pt;mso-position-horizontal:absolute;mso-position-vertical-relative:text;margin-top:-25.1pt;mso-position-vertical:absolute;width:23.1pt;height:21.1pt;" stroked="false">
                      <v:path textboxrect="0,0,0,0"/>
                      <v:imagedata r:id="rId9" o:title=""/>
                    </v:shape>
                  </w:pict>
                </mc:Fallback>
              </mc:AlternateContent>
            </w:r>
            <w:r>
              <w:rPr>
                <w:rFonts w:ascii="Times New Roman" w:eastAsia="Times New Roman" w:hAnsi="Times New Roman" w:cs="Times New Roman"/>
                <w:b/>
                <w:noProof/>
                <w:lang w:eastAsia="ko-KR"/>
              </w:rPr>
              <mc:AlternateContent>
                <mc:Choice Requires="wpg">
                  <w:drawing>
                    <wp:anchor distT="0" distB="0" distL="114300" distR="114300" simplePos="0" relativeHeight="251658241" behindDoc="0" locked="0" layoutInCell="1" allowOverlap="1" wp14:anchorId="320190FD" wp14:editId="320190FE">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6"/>
                              <pic:cNvPicPr>
                                <a:picLocks noChangeAspect="1"/>
                              </pic:cNvPicPr>
                            </pic:nvPicPr>
                            <pic:blipFill>
                              <a:blip r:embed="rId10"/>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5" o:spid="_x0000_s25" type="#_x0000_t75" style="position:absolute;mso-wrap-distance-left:9.0pt;mso-wrap-distance-top:0.0pt;mso-wrap-distance-right:9.0pt;mso-wrap-distance-bottom:0.0pt;z-index:251658241;o:allowoverlap:true;o:allowincell:true;mso-position-horizontal-relative:text;margin-left:21.1pt;mso-position-horizontal:absolute;mso-position-vertical-relative:text;margin-top:-25.1pt;mso-position-vertical:absolute;width:23.2pt;height:21.1pt;" stroked="false">
                      <v:path textboxrect="0,0,0,0"/>
                      <v:imagedata r:id="rId11" o:title=""/>
                    </v:shape>
                  </w:pict>
                </mc:Fallback>
              </mc:AlternateContent>
            </w:r>
            <w:r>
              <w:rPr>
                <w:rFonts w:ascii="Times New Roman" w:eastAsia="Times New Roman" w:hAnsi="Times New Roman" w:cs="Times New Roman"/>
                <w:b/>
              </w:rPr>
              <w:t>Joint Video Experts Team (JVET)</w:t>
            </w:r>
          </w:p>
          <w:p w14:paraId="32018DD3" w14:textId="77777777" w:rsidR="007B13EA" w:rsidRDefault="0052600A">
            <w:pPr>
              <w:tabs>
                <w:tab w:val="left" w:pos="7200"/>
              </w:tabs>
              <w:spacing w:before="0"/>
              <w:jc w:val="left"/>
              <w:rPr>
                <w:rFonts w:ascii="Times New Roman" w:eastAsia="Times New Roman" w:hAnsi="Times New Roman" w:cs="Times New Roman"/>
                <w:b/>
              </w:rPr>
            </w:pPr>
            <w:r>
              <w:rPr>
                <w:rFonts w:ascii="Times New Roman" w:eastAsia="Times New Roman" w:hAnsi="Times New Roman" w:cs="Times New Roman"/>
                <w:b/>
              </w:rPr>
              <w:t>of ITU-T SG 16 WP 3 and ISO/IEC JTC 1/SC 29</w:t>
            </w:r>
          </w:p>
          <w:p w14:paraId="32018DD4" w14:textId="77777777" w:rsidR="007B13EA" w:rsidRDefault="0052600A">
            <w:pPr>
              <w:tabs>
                <w:tab w:val="left" w:pos="7200"/>
              </w:tabs>
              <w:spacing w:before="0"/>
              <w:jc w:val="left"/>
              <w:rPr>
                <w:rFonts w:ascii="Times New Roman" w:eastAsia="Times New Roman" w:hAnsi="Times New Roman" w:cs="Times New Roman"/>
                <w:b/>
              </w:rPr>
            </w:pPr>
            <w:r>
              <w:rPr>
                <w:rFonts w:ascii="Times New Roman" w:eastAsia="Times New Roman" w:hAnsi="Times New Roman" w:cs="Times New Roman"/>
              </w:rPr>
              <w:t>31st Meeting, Geneva, CH, 11–19 July 2023</w:t>
            </w:r>
          </w:p>
        </w:tc>
        <w:tc>
          <w:tcPr>
            <w:tcW w:w="3060" w:type="dxa"/>
          </w:tcPr>
          <w:p w14:paraId="32018DD5" w14:textId="193A2611" w:rsidR="007B13EA" w:rsidRDefault="0052600A">
            <w:pPr>
              <w:tabs>
                <w:tab w:val="left" w:pos="7200"/>
              </w:tabs>
              <w:jc w:val="left"/>
              <w:rPr>
                <w:rFonts w:ascii="Times New Roman" w:eastAsia="Times New Roman" w:hAnsi="Times New Roman" w:cs="Times New Roman"/>
                <w:u w:val="single"/>
              </w:rPr>
            </w:pPr>
            <w:r>
              <w:rPr>
                <w:rFonts w:ascii="Times New Roman" w:eastAsia="Times New Roman" w:hAnsi="Times New Roman" w:cs="Times New Roman"/>
              </w:rPr>
              <w:t>Document: JVET-AE2024-v</w:t>
            </w:r>
            <w:ins w:id="1" w:author="Vadim Seregin" w:date="2023-07-18T03:48:00Z">
              <w:r w:rsidR="00A818D6">
                <w:rPr>
                  <w:rFonts w:ascii="Times New Roman" w:eastAsia="Times New Roman" w:hAnsi="Times New Roman" w:cs="Times New Roman"/>
                </w:rPr>
                <w:t>2</w:t>
              </w:r>
            </w:ins>
            <w:del w:id="2" w:author="Vadim Seregin" w:date="2023-07-18T03:48:00Z">
              <w:r w:rsidDel="00A818D6">
                <w:rPr>
                  <w:rFonts w:ascii="Times New Roman" w:eastAsia="Times New Roman" w:hAnsi="Times New Roman" w:cs="Times New Roman"/>
                </w:rPr>
                <w:delText>1</w:delText>
              </w:r>
            </w:del>
          </w:p>
        </w:tc>
      </w:tr>
    </w:tbl>
    <w:p w14:paraId="32018DD7" w14:textId="77777777" w:rsidR="007B13EA" w:rsidRDefault="007B13EA">
      <w:pPr>
        <w:spacing w:before="0"/>
        <w:jc w:val="left"/>
        <w:rPr>
          <w:rFonts w:ascii="Times New Roman" w:eastAsia="Times New Roman" w:hAnsi="Times New Roman" w:cs="Times New Roman"/>
        </w:rPr>
      </w:pPr>
    </w:p>
    <w:tbl>
      <w:tblPr>
        <w:tblW w:w="9630" w:type="dxa"/>
        <w:tblLayout w:type="fixed"/>
        <w:tblLook w:val="0000" w:firstRow="0" w:lastRow="0" w:firstColumn="0" w:lastColumn="0" w:noHBand="0" w:noVBand="0"/>
      </w:tblPr>
      <w:tblGrid>
        <w:gridCol w:w="1458"/>
        <w:gridCol w:w="3942"/>
        <w:gridCol w:w="900"/>
        <w:gridCol w:w="3330"/>
      </w:tblGrid>
      <w:tr w:rsidR="007B13EA" w14:paraId="32018DDA" w14:textId="77777777">
        <w:trPr>
          <w:trHeight w:val="387"/>
        </w:trPr>
        <w:tc>
          <w:tcPr>
            <w:tcW w:w="1458" w:type="dxa"/>
          </w:tcPr>
          <w:p w14:paraId="32018DD8" w14:textId="77777777" w:rsidR="007B13EA" w:rsidRDefault="0052600A">
            <w:pPr>
              <w:spacing w:before="60" w:after="60"/>
              <w:jc w:val="left"/>
              <w:rPr>
                <w:rFonts w:ascii="Times New Roman" w:eastAsia="Times New Roman" w:hAnsi="Times New Roman" w:cs="Times New Roman"/>
                <w:i/>
              </w:rPr>
            </w:pPr>
            <w:r>
              <w:rPr>
                <w:rFonts w:ascii="Times New Roman" w:eastAsia="Times New Roman" w:hAnsi="Times New Roman" w:cs="Times New Roman"/>
                <w:i/>
              </w:rPr>
              <w:t>Title:</w:t>
            </w:r>
          </w:p>
        </w:tc>
        <w:tc>
          <w:tcPr>
            <w:tcW w:w="8172" w:type="dxa"/>
            <w:gridSpan w:val="3"/>
          </w:tcPr>
          <w:p w14:paraId="32018DD9" w14:textId="77777777" w:rsidR="007B13EA" w:rsidRDefault="0052600A">
            <w:pPr>
              <w:spacing w:before="60" w:after="60"/>
              <w:jc w:val="left"/>
              <w:rPr>
                <w:rFonts w:ascii="Times New Roman" w:eastAsia="Times New Roman" w:hAnsi="Times New Roman" w:cs="Times New Roman"/>
                <w:b/>
              </w:rPr>
            </w:pPr>
            <w:r>
              <w:rPr>
                <w:rFonts w:ascii="Times New Roman" w:eastAsia="Times New Roman" w:hAnsi="Times New Roman" w:cs="Times New Roman"/>
                <w:b/>
                <w:bCs/>
                <w:szCs w:val="24"/>
              </w:rPr>
              <w:t>Exploration Experiment on Enhanced Compression beyond VVC capability (EE2)</w:t>
            </w:r>
          </w:p>
        </w:tc>
      </w:tr>
      <w:tr w:rsidR="007B13EA" w14:paraId="32018DDD" w14:textId="77777777">
        <w:tc>
          <w:tcPr>
            <w:tcW w:w="1458" w:type="dxa"/>
          </w:tcPr>
          <w:p w14:paraId="32018DDB" w14:textId="77777777" w:rsidR="007B13EA" w:rsidRDefault="0052600A">
            <w:pPr>
              <w:spacing w:before="60" w:after="60"/>
              <w:jc w:val="left"/>
              <w:rPr>
                <w:rFonts w:ascii="Times New Roman" w:eastAsia="Times New Roman" w:hAnsi="Times New Roman" w:cs="Times New Roman"/>
                <w:i/>
              </w:rPr>
            </w:pPr>
            <w:r>
              <w:rPr>
                <w:rFonts w:ascii="Times New Roman" w:eastAsia="Times New Roman" w:hAnsi="Times New Roman" w:cs="Times New Roman"/>
                <w:i/>
              </w:rPr>
              <w:t>Status:</w:t>
            </w:r>
          </w:p>
        </w:tc>
        <w:tc>
          <w:tcPr>
            <w:tcW w:w="8172" w:type="dxa"/>
            <w:gridSpan w:val="3"/>
          </w:tcPr>
          <w:p w14:paraId="32018DDC"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rPr>
              <w:t>Output document to JVET</w:t>
            </w:r>
          </w:p>
        </w:tc>
      </w:tr>
      <w:tr w:rsidR="007B13EA" w14:paraId="32018DE0" w14:textId="77777777">
        <w:tc>
          <w:tcPr>
            <w:tcW w:w="1458" w:type="dxa"/>
          </w:tcPr>
          <w:p w14:paraId="32018DDE" w14:textId="77777777" w:rsidR="007B13EA" w:rsidRDefault="0052600A">
            <w:pPr>
              <w:spacing w:before="60" w:after="60"/>
              <w:jc w:val="left"/>
              <w:rPr>
                <w:rFonts w:ascii="Times New Roman" w:eastAsia="Times New Roman" w:hAnsi="Times New Roman" w:cs="Times New Roman"/>
                <w:i/>
              </w:rPr>
            </w:pPr>
            <w:r>
              <w:rPr>
                <w:rFonts w:ascii="Times New Roman" w:eastAsia="Times New Roman" w:hAnsi="Times New Roman" w:cs="Times New Roman"/>
                <w:i/>
              </w:rPr>
              <w:t>Purpose:</w:t>
            </w:r>
          </w:p>
        </w:tc>
        <w:tc>
          <w:tcPr>
            <w:tcW w:w="8172" w:type="dxa"/>
            <w:gridSpan w:val="3"/>
          </w:tcPr>
          <w:p w14:paraId="32018DDF"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rPr>
              <w:t>EE description</w:t>
            </w:r>
          </w:p>
        </w:tc>
      </w:tr>
      <w:tr w:rsidR="007B13EA" w14:paraId="32018DF5" w14:textId="77777777">
        <w:tc>
          <w:tcPr>
            <w:tcW w:w="1458" w:type="dxa"/>
          </w:tcPr>
          <w:p w14:paraId="32018DE1" w14:textId="77777777" w:rsidR="007B13EA" w:rsidRDefault="0052600A">
            <w:pPr>
              <w:spacing w:before="60" w:after="60"/>
              <w:jc w:val="left"/>
              <w:rPr>
                <w:rFonts w:ascii="Times New Roman" w:eastAsia="Times New Roman" w:hAnsi="Times New Roman" w:cs="Times New Roman"/>
                <w:i/>
              </w:rPr>
            </w:pPr>
            <w:r>
              <w:rPr>
                <w:rFonts w:ascii="Times New Roman" w:eastAsia="Times New Roman" w:hAnsi="Times New Roman" w:cs="Times New Roman"/>
                <w:i/>
              </w:rPr>
              <w:t>Author(s) or</w:t>
            </w:r>
            <w:r>
              <w:rPr>
                <w:rFonts w:ascii="Times New Roman" w:eastAsia="Times New Roman" w:hAnsi="Times New Roman" w:cs="Times New Roman"/>
                <w:i/>
              </w:rPr>
              <w:br/>
              <w:t>Contact(s):</w:t>
            </w:r>
          </w:p>
        </w:tc>
        <w:tc>
          <w:tcPr>
            <w:tcW w:w="3942" w:type="dxa"/>
          </w:tcPr>
          <w:p w14:paraId="32018DE2"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Vadim Seregin</w:t>
            </w:r>
          </w:p>
          <w:p w14:paraId="32018DE3"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Jie Chen</w:t>
            </w:r>
          </w:p>
          <w:p w14:paraId="32018DE4"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Roman Chernyak</w:t>
            </w:r>
          </w:p>
          <w:p w14:paraId="32018DE5"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Karam Naser</w:t>
            </w:r>
          </w:p>
          <w:p w14:paraId="32018DE6"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Jacob Ström</w:t>
            </w:r>
          </w:p>
          <w:p w14:paraId="32018DE7"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Fan Wang</w:t>
            </w:r>
          </w:p>
          <w:p w14:paraId="32018DE8"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Martin Winken</w:t>
            </w:r>
          </w:p>
          <w:p w14:paraId="32018DE9"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rPr>
              <w:t>Xiaoyu Xiu</w:t>
            </w:r>
          </w:p>
          <w:p w14:paraId="32018DEA"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rPr>
              <w:t>Kai Zhang</w:t>
            </w:r>
          </w:p>
        </w:tc>
        <w:tc>
          <w:tcPr>
            <w:tcW w:w="900" w:type="dxa"/>
          </w:tcPr>
          <w:p w14:paraId="32018DEB"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rPr>
              <w:br/>
              <w:t>Tel:</w:t>
            </w:r>
            <w:r>
              <w:rPr>
                <w:rFonts w:ascii="Times New Roman" w:eastAsia="Times New Roman" w:hAnsi="Times New Roman" w:cs="Times New Roman"/>
              </w:rPr>
              <w:br/>
              <w:t>Email:</w:t>
            </w:r>
          </w:p>
        </w:tc>
        <w:tc>
          <w:tcPr>
            <w:tcW w:w="3330" w:type="dxa"/>
          </w:tcPr>
          <w:p w14:paraId="32018DEC" w14:textId="77777777" w:rsidR="007B13EA" w:rsidRDefault="00000000">
            <w:pPr>
              <w:spacing w:before="60" w:after="60"/>
              <w:jc w:val="left"/>
              <w:rPr>
                <w:rFonts w:ascii="Times New Roman" w:eastAsia="Times New Roman" w:hAnsi="Times New Roman" w:cs="Times New Roman"/>
              </w:rPr>
            </w:pPr>
            <w:hyperlink r:id="rId12" w:history="1">
              <w:r w:rsidR="0052600A">
                <w:rPr>
                  <w:rStyle w:val="Hyperlink"/>
                  <w:rFonts w:ascii="Times New Roman" w:eastAsia="Times New Roman" w:hAnsi="Times New Roman" w:cs="Times New Roman"/>
                </w:rPr>
                <w:t>vseregin@qti.qualcomm.com</w:t>
              </w:r>
            </w:hyperlink>
          </w:p>
          <w:p w14:paraId="32018DED" w14:textId="77777777" w:rsidR="007B13EA" w:rsidRDefault="00000000">
            <w:pPr>
              <w:spacing w:before="60" w:after="60"/>
              <w:jc w:val="left"/>
              <w:rPr>
                <w:rStyle w:val="Hyperlink"/>
                <w:rFonts w:ascii="Times New Roman" w:eastAsia="Times New Roman" w:hAnsi="Times New Roman" w:cs="Times New Roman"/>
              </w:rPr>
            </w:pPr>
            <w:hyperlink r:id="rId13" w:history="1">
              <w:r w:rsidR="0052600A">
                <w:rPr>
                  <w:rStyle w:val="Hyperlink"/>
                  <w:rFonts w:ascii="Times New Roman" w:eastAsia="Times New Roman" w:hAnsi="Times New Roman" w:cs="Times New Roman"/>
                </w:rPr>
                <w:t>jiechen.cj@alibaba-inc.com</w:t>
              </w:r>
            </w:hyperlink>
          </w:p>
          <w:p w14:paraId="32018DEE" w14:textId="77777777" w:rsidR="007B13EA" w:rsidRDefault="00000000">
            <w:pPr>
              <w:spacing w:before="60" w:after="60"/>
              <w:jc w:val="left"/>
              <w:rPr>
                <w:rFonts w:ascii="Times New Roman" w:eastAsia="Times New Roman" w:hAnsi="Times New Roman" w:cs="Times New Roman"/>
              </w:rPr>
            </w:pPr>
            <w:hyperlink r:id="rId14" w:history="1">
              <w:r w:rsidR="0052600A">
                <w:rPr>
                  <w:rStyle w:val="Hyperlink"/>
                  <w:rFonts w:ascii="Times New Roman" w:eastAsia="Times New Roman" w:hAnsi="Times New Roman" w:cs="Times New Roman"/>
                </w:rPr>
                <w:t>chernyak@tencent.com</w:t>
              </w:r>
            </w:hyperlink>
          </w:p>
          <w:p w14:paraId="32018DEF" w14:textId="77777777" w:rsidR="007B13EA" w:rsidRDefault="0052600A">
            <w:pPr>
              <w:spacing w:before="60" w:after="60"/>
              <w:jc w:val="left"/>
              <w:rPr>
                <w:rStyle w:val="Hyperlink"/>
                <w:rFonts w:ascii="Times New Roman" w:eastAsia="Times New Roman" w:hAnsi="Times New Roman" w:cs="Times New Roman"/>
              </w:rPr>
            </w:pPr>
            <w:r>
              <w:rPr>
                <w:rStyle w:val="Hyperlink"/>
                <w:rFonts w:ascii="Times New Roman" w:eastAsia="Times New Roman" w:hAnsi="Times New Roman" w:cs="Times New Roman"/>
              </w:rPr>
              <w:t>Karam.Naser@InterDigital.com</w:t>
            </w:r>
          </w:p>
          <w:p w14:paraId="32018DF0" w14:textId="77777777" w:rsidR="007B13EA" w:rsidRDefault="00000000">
            <w:pPr>
              <w:spacing w:before="60" w:after="60"/>
              <w:jc w:val="left"/>
              <w:rPr>
                <w:rStyle w:val="Hyperlink"/>
                <w:rFonts w:ascii="Times New Roman" w:eastAsia="Times New Roman" w:hAnsi="Times New Roman" w:cs="Times New Roman"/>
              </w:rPr>
            </w:pPr>
            <w:hyperlink r:id="rId15" w:history="1">
              <w:r w:rsidR="0052600A">
                <w:rPr>
                  <w:rStyle w:val="Hyperlink"/>
                  <w:rFonts w:ascii="Times New Roman" w:eastAsia="Times New Roman" w:hAnsi="Times New Roman" w:cs="Times New Roman"/>
                </w:rPr>
                <w:t>jacob.strom@ericsson.com</w:t>
              </w:r>
            </w:hyperlink>
          </w:p>
          <w:p w14:paraId="32018DF1" w14:textId="77777777" w:rsidR="007B13EA" w:rsidRDefault="0052600A">
            <w:pPr>
              <w:spacing w:before="60" w:after="60"/>
              <w:jc w:val="left"/>
              <w:rPr>
                <w:rStyle w:val="Hyperlink"/>
                <w:rFonts w:ascii="Times New Roman" w:eastAsia="Times New Roman" w:hAnsi="Times New Roman" w:cs="Times New Roman"/>
              </w:rPr>
            </w:pPr>
            <w:r>
              <w:rPr>
                <w:rStyle w:val="Hyperlink"/>
                <w:rFonts w:ascii="Times New Roman" w:eastAsia="Times New Roman" w:hAnsi="Times New Roman" w:cs="Times New Roman"/>
              </w:rPr>
              <w:t>wangfan6@oppo.com</w:t>
            </w:r>
          </w:p>
          <w:p w14:paraId="32018DF2" w14:textId="77777777" w:rsidR="007B13EA" w:rsidRDefault="00000000">
            <w:pPr>
              <w:spacing w:before="60" w:after="60"/>
              <w:jc w:val="left"/>
              <w:rPr>
                <w:rStyle w:val="Hyperlink"/>
                <w:rFonts w:ascii="Times New Roman" w:eastAsia="Times New Roman" w:hAnsi="Times New Roman" w:cs="Times New Roman"/>
              </w:rPr>
            </w:pPr>
            <w:hyperlink r:id="rId16" w:history="1">
              <w:r w:rsidR="0052600A">
                <w:rPr>
                  <w:rStyle w:val="Hyperlink"/>
                  <w:rFonts w:ascii="Times New Roman" w:eastAsia="Times New Roman" w:hAnsi="Times New Roman" w:cs="Times New Roman"/>
                </w:rPr>
                <w:t>martin.winken@hhi.fraunhofer.de</w:t>
              </w:r>
            </w:hyperlink>
          </w:p>
          <w:p w14:paraId="32018DF3" w14:textId="77777777" w:rsidR="007B13EA" w:rsidRDefault="00000000">
            <w:pPr>
              <w:spacing w:before="60" w:after="60"/>
              <w:jc w:val="left"/>
              <w:rPr>
                <w:rStyle w:val="Hyperlink"/>
                <w:rFonts w:ascii="Times New Roman" w:eastAsia="Times New Roman" w:hAnsi="Times New Roman" w:cs="Times New Roman"/>
              </w:rPr>
            </w:pPr>
            <w:hyperlink r:id="rId17" w:history="1">
              <w:r w:rsidR="0052600A">
                <w:rPr>
                  <w:rStyle w:val="Hyperlink"/>
                  <w:rFonts w:ascii="Times New Roman" w:eastAsia="Times New Roman" w:hAnsi="Times New Roman" w:cs="Times New Roman"/>
                </w:rPr>
                <w:t>xiaoyuxiu@kwai.com</w:t>
              </w:r>
            </w:hyperlink>
          </w:p>
          <w:p w14:paraId="32018DF4" w14:textId="77777777" w:rsidR="007B13EA" w:rsidRDefault="00000000">
            <w:pPr>
              <w:spacing w:before="60" w:after="60"/>
              <w:jc w:val="left"/>
              <w:rPr>
                <w:rStyle w:val="Hyperlink"/>
                <w:rFonts w:ascii="Times New Roman" w:eastAsia="Times New Roman" w:hAnsi="Times New Roman" w:cs="Times New Roman"/>
              </w:rPr>
            </w:pPr>
            <w:hyperlink r:id="rId18" w:history="1">
              <w:r w:rsidR="0052600A">
                <w:rPr>
                  <w:rStyle w:val="Hyperlink"/>
                  <w:rFonts w:ascii="Times New Roman" w:eastAsia="Times New Roman" w:hAnsi="Times New Roman" w:cs="Times New Roman"/>
                </w:rPr>
                <w:t>zhangkai.video@bytedance.com</w:t>
              </w:r>
            </w:hyperlink>
          </w:p>
        </w:tc>
      </w:tr>
      <w:tr w:rsidR="007B13EA" w14:paraId="32018DF8" w14:textId="77777777">
        <w:tc>
          <w:tcPr>
            <w:tcW w:w="1458" w:type="dxa"/>
          </w:tcPr>
          <w:p w14:paraId="32018DF6" w14:textId="77777777" w:rsidR="007B13EA" w:rsidRDefault="0052600A">
            <w:pPr>
              <w:spacing w:before="60" w:after="60"/>
              <w:jc w:val="left"/>
              <w:rPr>
                <w:rFonts w:ascii="Times New Roman" w:eastAsia="Times New Roman" w:hAnsi="Times New Roman" w:cs="Times New Roman"/>
                <w:i/>
              </w:rPr>
            </w:pPr>
            <w:r>
              <w:rPr>
                <w:rFonts w:ascii="Times New Roman" w:eastAsia="Times New Roman" w:hAnsi="Times New Roman" w:cs="Times New Roman"/>
                <w:i/>
              </w:rPr>
              <w:t>Source:</w:t>
            </w:r>
          </w:p>
        </w:tc>
        <w:tc>
          <w:tcPr>
            <w:tcW w:w="8172" w:type="dxa"/>
            <w:gridSpan w:val="3"/>
          </w:tcPr>
          <w:p w14:paraId="32018DF7" w14:textId="77777777" w:rsidR="007B13EA" w:rsidRDefault="0052600A">
            <w:pPr>
              <w:spacing w:before="60" w:after="60"/>
              <w:jc w:val="left"/>
              <w:rPr>
                <w:rFonts w:ascii="Times New Roman" w:eastAsia="Times New Roman" w:hAnsi="Times New Roman" w:cs="Times New Roman"/>
              </w:rPr>
            </w:pPr>
            <w:r>
              <w:rPr>
                <w:rFonts w:ascii="Times New Roman" w:eastAsia="Times New Roman" w:hAnsi="Times New Roman" w:cs="Times New Roman"/>
              </w:rPr>
              <w:t>EE coordinators</w:t>
            </w:r>
          </w:p>
        </w:tc>
      </w:tr>
    </w:tbl>
    <w:p w14:paraId="32018DF9" w14:textId="77777777" w:rsidR="007B13EA" w:rsidRDefault="0052600A">
      <w:pPr>
        <w:tabs>
          <w:tab w:val="right" w:pos="9360"/>
        </w:tabs>
        <w:spacing w:before="120" w:after="240"/>
        <w:rPr>
          <w:rFonts w:ascii="Times New Roman" w:eastAsia="Times New Roman" w:hAnsi="Times New Roman" w:cs="Times New Roman"/>
        </w:rPr>
      </w:pPr>
      <w:r>
        <w:rPr>
          <w:rFonts w:ascii="Times New Roman" w:eastAsia="Times New Roman" w:hAnsi="Times New Roman" w:cs="Times New Roman"/>
          <w:u w:val="single"/>
        </w:rPr>
        <w:t>_____________________________</w:t>
      </w:r>
    </w:p>
    <w:p w14:paraId="32018DFA" w14:textId="77777777" w:rsidR="007B13EA" w:rsidRDefault="0052600A">
      <w:pPr>
        <w:pStyle w:val="Heading1"/>
        <w:ind w:left="432" w:hanging="432"/>
        <w:jc w:val="left"/>
        <w:rPr>
          <w:rFonts w:ascii="Times New Roman" w:eastAsia="Times New Roman" w:hAnsi="Times New Roman" w:cs="Times New Roman"/>
        </w:rPr>
      </w:pPr>
      <w:r>
        <w:rPr>
          <w:rFonts w:ascii="Times New Roman" w:eastAsia="Times New Roman" w:hAnsi="Times New Roman" w:cs="Times New Roman"/>
        </w:rPr>
        <w:t>Abstract</w:t>
      </w:r>
    </w:p>
    <w:p w14:paraId="32018DFB"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This document describes Exploration Experiments (EEs) planned to be performed between 31</w:t>
      </w:r>
      <w:r>
        <w:rPr>
          <w:rFonts w:ascii="Times New Roman" w:eastAsia="Times New Roman" w:hAnsi="Times New Roman" w:cs="Times New Roman"/>
          <w:vertAlign w:val="superscript"/>
        </w:rPr>
        <w:t>st</w:t>
      </w:r>
      <w:r>
        <w:rPr>
          <w:rFonts w:ascii="Times New Roman" w:eastAsia="Times New Roman" w:hAnsi="Times New Roman" w:cs="Times New Roman"/>
        </w:rPr>
        <w:t xml:space="preserve"> and 32</w:t>
      </w:r>
      <w:r>
        <w:rPr>
          <w:rFonts w:ascii="Times New Roman" w:eastAsia="Times New Roman" w:hAnsi="Times New Roman" w:cs="Times New Roman"/>
          <w:vertAlign w:val="superscript"/>
        </w:rPr>
        <w:t>nd</w:t>
      </w:r>
      <w:r>
        <w:rPr>
          <w:rFonts w:ascii="Times New Roman" w:eastAsia="Times New Roman" w:hAnsi="Times New Roman" w:cs="Times New Roman"/>
        </w:rPr>
        <w:t xml:space="preserve"> JVET meetings to evaluate enhanced compression tools </w:t>
      </w:r>
      <w:r>
        <w:rPr>
          <w:rFonts w:ascii="Times New Roman" w:eastAsia="Times New Roman" w:hAnsi="Times New Roman" w:cs="Times New Roman"/>
          <w:lang w:eastAsia="zh-CN"/>
        </w:rPr>
        <w:t>b</w:t>
      </w:r>
      <w:r>
        <w:rPr>
          <w:rFonts w:ascii="Times New Roman" w:eastAsia="Times New Roman" w:hAnsi="Times New Roman" w:cs="Times New Roman"/>
        </w:rPr>
        <w:t>eyond VVC capability.</w:t>
      </w:r>
    </w:p>
    <w:p w14:paraId="32018DFC" w14:textId="77777777" w:rsidR="007B13EA" w:rsidRDefault="0052600A">
      <w:pPr>
        <w:pStyle w:val="Heading1"/>
        <w:jc w:val="left"/>
        <w:rPr>
          <w:rFonts w:ascii="Times New Roman" w:eastAsia="Times New Roman" w:hAnsi="Times New Roman" w:cs="Times New Roman"/>
        </w:rPr>
      </w:pPr>
      <w:r>
        <w:rPr>
          <w:rFonts w:ascii="Times New Roman" w:eastAsia="Times New Roman" w:hAnsi="Times New Roman" w:cs="Times New Roman"/>
        </w:rPr>
        <w:t>Introduction</w:t>
      </w:r>
    </w:p>
    <w:p w14:paraId="32018DFD"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EE focus is to evaluate individual coding technologies and their combinations. Contributions improving compression efficiency further is highly encouraged.</w:t>
      </w:r>
    </w:p>
    <w:p w14:paraId="32018DFE"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EE related discussions shall happen on JVET reflector.</w:t>
      </w:r>
    </w:p>
    <w:p w14:paraId="32018DFF"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EE tests should be implemented on top the ECM software, ECM-10.0 is used as an anchor in the tests.</w:t>
      </w:r>
    </w:p>
    <w:p w14:paraId="32018E00"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Tests shall be performed according to the CTC described in JVET-AE2017.</w:t>
      </w:r>
    </w:p>
    <w:p w14:paraId="32018E01"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TGM class tests is required for SCC tests and is optional otherwise.</w:t>
      </w:r>
    </w:p>
    <w:p w14:paraId="32018E02"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Palette mode shall be enabled for classes F and TGM in both ECM anchor and EE tests.</w:t>
      </w:r>
    </w:p>
    <w:p w14:paraId="32018E03" w14:textId="56747D79" w:rsidR="007B13EA" w:rsidRDefault="0052600A">
      <w:pPr>
        <w:jc w:val="left"/>
        <w:rPr>
          <w:rFonts w:ascii="Times New Roman" w:eastAsia="Times New Roman" w:hAnsi="Times New Roman" w:cs="Times New Roman"/>
        </w:rPr>
      </w:pPr>
      <w:r>
        <w:rPr>
          <w:rFonts w:ascii="Times New Roman" w:eastAsia="Times New Roman" w:hAnsi="Times New Roman" w:cs="Times New Roman"/>
        </w:rPr>
        <w:t>For RPR tests, in addition to ECM CTC the tests are performed following JVET-Q2015, where only LB configuration is mandatory</w:t>
      </w:r>
      <w:ins w:id="3" w:author="Vadim Seregin" w:date="2023-07-18T03:24:00Z">
        <w:r w:rsidR="00AE3BF1">
          <w:rPr>
            <w:rFonts w:ascii="Times New Roman" w:eastAsia="Times New Roman" w:hAnsi="Times New Roman" w:cs="Times New Roman"/>
          </w:rPr>
          <w:t xml:space="preserve">, </w:t>
        </w:r>
      </w:ins>
      <w:ins w:id="4" w:author="Vadim Seregin" w:date="2023-07-18T03:25:00Z">
        <w:r w:rsidR="00AE3BF1">
          <w:rPr>
            <w:rFonts w:ascii="Times New Roman" w:eastAsia="Times New Roman" w:hAnsi="Times New Roman" w:cs="Times New Roman"/>
          </w:rPr>
          <w:t xml:space="preserve">and </w:t>
        </w:r>
      </w:ins>
      <w:ins w:id="5" w:author="Vadim Seregin" w:date="2023-07-18T03:24:00Z">
        <w:r w:rsidR="00AE3BF1">
          <w:rPr>
            <w:rFonts w:ascii="Times New Roman" w:eastAsia="Times New Roman" w:hAnsi="Times New Roman" w:cs="Times New Roman"/>
          </w:rPr>
          <w:t>the sequences length is reduced to 5 seconds for all classes</w:t>
        </w:r>
      </w:ins>
      <w:r>
        <w:rPr>
          <w:rFonts w:ascii="Times New Roman" w:eastAsia="Times New Roman" w:hAnsi="Times New Roman" w:cs="Times New Roman"/>
        </w:rPr>
        <w:t xml:space="preserve">. </w:t>
      </w:r>
    </w:p>
    <w:p w14:paraId="32018E04" w14:textId="347A4600" w:rsidR="007B13EA" w:rsidRDefault="0052600A">
      <w:pPr>
        <w:jc w:val="left"/>
        <w:rPr>
          <w:rFonts w:ascii="Times New Roman" w:eastAsia="Times New Roman" w:hAnsi="Times New Roman" w:cs="Times New Roman"/>
        </w:rPr>
      </w:pPr>
      <w:r>
        <w:rPr>
          <w:rFonts w:ascii="Times New Roman" w:eastAsia="Times New Roman" w:hAnsi="Times New Roman" w:cs="Times New Roman"/>
        </w:rPr>
        <w:t>AI and RA test configurations are required for intra tool testing, while RA and LB test configurations are required for inter tool testing. LP configuration is optional. In LB and LP configurations, the sequences length is reduced to 5 seconds for all classes.</w:t>
      </w:r>
    </w:p>
    <w:p w14:paraId="32018E05"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If encoder modification is included in EE tests, such encoder optimization, if applicable, introduced to the anchor should be tested.</w:t>
      </w:r>
    </w:p>
    <w:p w14:paraId="32018E06" w14:textId="77777777" w:rsidR="007B13EA" w:rsidRDefault="0052600A">
      <w:pPr>
        <w:pStyle w:val="Heading1"/>
        <w:jc w:val="left"/>
        <w:rPr>
          <w:rFonts w:ascii="Times New Roman" w:eastAsia="Times New Roman" w:hAnsi="Times New Roman" w:cs="Times New Roman"/>
        </w:rPr>
      </w:pPr>
      <w:r>
        <w:rPr>
          <w:rFonts w:ascii="Times New Roman" w:eastAsia="Times New Roman" w:hAnsi="Times New Roman" w:cs="Times New Roman"/>
        </w:rPr>
        <w:lastRenderedPageBreak/>
        <w:t>Timeline</w:t>
      </w:r>
    </w:p>
    <w:p w14:paraId="32018E07" w14:textId="77777777" w:rsidR="007B13EA" w:rsidRDefault="0052600A" w:rsidP="00B7652D">
      <w:pPr>
        <w:keepNext/>
        <w:jc w:val="left"/>
        <w:rPr>
          <w:rFonts w:ascii="Times New Roman" w:eastAsia="Times New Roman" w:hAnsi="Times New Roman" w:cs="Times New Roman"/>
        </w:rPr>
      </w:pPr>
      <w:r>
        <w:rPr>
          <w:rFonts w:ascii="Times New Roman" w:eastAsia="Times New Roman" w:hAnsi="Times New Roman" w:cs="Times New Roman"/>
          <w:b/>
        </w:rPr>
        <w:t xml:space="preserve">T1 </w:t>
      </w:r>
      <w:r>
        <w:rPr>
          <w:rFonts w:ascii="Times New Roman" w:eastAsia="Times New Roman" w:hAnsi="Times New Roman" w:cs="Times New Roman"/>
        </w:rPr>
        <w:t>= 3 weeks (August 11, 2023) after JVET meeting: ECM is released</w:t>
      </w:r>
    </w:p>
    <w:p w14:paraId="32018E08"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b/>
        </w:rPr>
        <w:t xml:space="preserve">T2 </w:t>
      </w:r>
      <w:r>
        <w:rPr>
          <w:rFonts w:ascii="Times New Roman" w:eastAsia="Times New Roman" w:hAnsi="Times New Roman" w:cs="Times New Roman"/>
        </w:rPr>
        <w:t>= T1 + 1 week (August 18, 2023): EE description is finalized</w:t>
      </w:r>
    </w:p>
    <w:p w14:paraId="32018E09"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b/>
        </w:rPr>
        <w:t xml:space="preserve">T3 </w:t>
      </w:r>
      <w:r>
        <w:rPr>
          <w:rFonts w:ascii="Times New Roman" w:eastAsia="Times New Roman" w:hAnsi="Times New Roman" w:cs="Times New Roman"/>
        </w:rPr>
        <w:t>= T2 + 2 weeks (September 1, 2023): Initial software release for EE tests</w:t>
      </w:r>
    </w:p>
    <w:p w14:paraId="32018E0A"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b/>
        </w:rPr>
        <w:t xml:space="preserve">T4 </w:t>
      </w:r>
      <w:r>
        <w:rPr>
          <w:rFonts w:ascii="Times New Roman" w:eastAsia="Times New Roman" w:hAnsi="Times New Roman" w:cs="Times New Roman"/>
        </w:rPr>
        <w:t>= JVET meeting start – 3 weeks (September 22, 2023): Software in EE branches is frozen</w:t>
      </w:r>
    </w:p>
    <w:p w14:paraId="32018E0B" w14:textId="77777777" w:rsidR="007B13EA" w:rsidRDefault="0052600A">
      <w:pPr>
        <w:pStyle w:val="Heading1"/>
        <w:ind w:left="360" w:hanging="360"/>
        <w:jc w:val="left"/>
        <w:rPr>
          <w:rFonts w:ascii="Times New Roman" w:eastAsia="Times New Roman" w:hAnsi="Times New Roman" w:cs="Times New Roman"/>
        </w:rPr>
      </w:pPr>
      <w:r>
        <w:rPr>
          <w:rFonts w:ascii="Times New Roman" w:eastAsia="Times New Roman" w:hAnsi="Times New Roman" w:cs="Times New Roman"/>
        </w:rPr>
        <w:t>List of tests</w:t>
      </w:r>
    </w:p>
    <w:p w14:paraId="32018E0C" w14:textId="77777777" w:rsidR="007B13EA" w:rsidRDefault="007B13EA">
      <w:pPr>
        <w:rPr>
          <w:rFonts w:ascii="Times New Roman" w:eastAsia="Times New Roman" w:hAnsi="Times New Roman" w:cs="Times New Roman"/>
        </w:rPr>
      </w:pPr>
    </w:p>
    <w:tbl>
      <w:tblPr>
        <w:tblStyle w:val="TableGrid"/>
        <w:tblW w:w="5324" w:type="pct"/>
        <w:tblLayout w:type="fixed"/>
        <w:tblLook w:val="04A0" w:firstRow="1" w:lastRow="0" w:firstColumn="1" w:lastColumn="0" w:noHBand="0" w:noVBand="1"/>
      </w:tblPr>
      <w:tblGrid>
        <w:gridCol w:w="804"/>
        <w:gridCol w:w="6252"/>
        <w:gridCol w:w="1557"/>
        <w:gridCol w:w="1343"/>
      </w:tblGrid>
      <w:tr w:rsidR="007B13EA" w14:paraId="32018E11" w14:textId="77777777">
        <w:trPr>
          <w:trHeight w:val="400"/>
        </w:trPr>
        <w:tc>
          <w:tcPr>
            <w:tcW w:w="804" w:type="dxa"/>
          </w:tcPr>
          <w:p w14:paraId="32018E0D" w14:textId="77777777" w:rsidR="007B13EA" w:rsidRDefault="007B13EA">
            <w:pPr>
              <w:tabs>
                <w:tab w:val="left" w:pos="7200"/>
              </w:tabs>
              <w:spacing w:before="0"/>
              <w:jc w:val="both"/>
              <w:rPr>
                <w:rFonts w:ascii="Times New Roman" w:eastAsia="Times New Roman" w:hAnsi="Times New Roman" w:cs="Times New Roman"/>
                <w:b/>
              </w:rPr>
            </w:pPr>
          </w:p>
        </w:tc>
        <w:tc>
          <w:tcPr>
            <w:tcW w:w="6252" w:type="dxa"/>
          </w:tcPr>
          <w:p w14:paraId="32018E0E" w14:textId="77777777" w:rsidR="007B13EA" w:rsidRDefault="0052600A">
            <w:pPr>
              <w:jc w:val="both"/>
              <w:rPr>
                <w:rFonts w:ascii="Times New Roman" w:eastAsia="Times New Roman" w:hAnsi="Times New Roman" w:cs="Times New Roman"/>
                <w:b/>
              </w:rPr>
            </w:pPr>
            <w:r>
              <w:rPr>
                <w:rFonts w:ascii="Times New Roman" w:eastAsia="Times New Roman" w:hAnsi="Times New Roman" w:cs="Times New Roman"/>
                <w:b/>
              </w:rPr>
              <w:t>Tests</w:t>
            </w:r>
          </w:p>
        </w:tc>
        <w:tc>
          <w:tcPr>
            <w:tcW w:w="1557" w:type="dxa"/>
          </w:tcPr>
          <w:p w14:paraId="32018E0F" w14:textId="77777777" w:rsidR="007B13EA" w:rsidRDefault="0052600A">
            <w:pPr>
              <w:jc w:val="both"/>
              <w:rPr>
                <w:rFonts w:ascii="Times New Roman" w:eastAsia="Times New Roman" w:hAnsi="Times New Roman" w:cs="Times New Roman"/>
                <w:b/>
              </w:rPr>
            </w:pPr>
            <w:r>
              <w:rPr>
                <w:rFonts w:ascii="Times New Roman" w:eastAsia="Times New Roman" w:hAnsi="Times New Roman" w:cs="Times New Roman"/>
                <w:b/>
              </w:rPr>
              <w:t>Tester</w:t>
            </w:r>
          </w:p>
        </w:tc>
        <w:tc>
          <w:tcPr>
            <w:tcW w:w="1343" w:type="dxa"/>
          </w:tcPr>
          <w:p w14:paraId="32018E10" w14:textId="77777777" w:rsidR="007B13EA" w:rsidRDefault="0052600A">
            <w:pPr>
              <w:jc w:val="both"/>
              <w:rPr>
                <w:rFonts w:ascii="Times New Roman" w:eastAsia="Times New Roman" w:hAnsi="Times New Roman" w:cs="Times New Roman"/>
                <w:b/>
              </w:rPr>
            </w:pPr>
            <w:r>
              <w:rPr>
                <w:rFonts w:ascii="Times New Roman" w:eastAsia="Times New Roman" w:hAnsi="Times New Roman" w:cs="Times New Roman"/>
                <w:b/>
              </w:rPr>
              <w:t>Cross-checker</w:t>
            </w:r>
          </w:p>
        </w:tc>
      </w:tr>
      <w:tr w:rsidR="007B13EA" w14:paraId="32018E13" w14:textId="77777777">
        <w:trPr>
          <w:trHeight w:val="400"/>
        </w:trPr>
        <w:tc>
          <w:tcPr>
            <w:tcW w:w="9956" w:type="dxa"/>
            <w:gridSpan w:val="4"/>
            <w:vAlign w:val="center"/>
          </w:tcPr>
          <w:p w14:paraId="32018E12"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b/>
              </w:rPr>
            </w:pPr>
            <w:r>
              <w:rPr>
                <w:rFonts w:ascii="Times New Roman" w:eastAsia="Times New Roman" w:hAnsi="Times New Roman" w:cs="Times New Roman"/>
                <w:b/>
              </w:rPr>
              <w:t>1 Partitioning</w:t>
            </w:r>
          </w:p>
        </w:tc>
      </w:tr>
      <w:tr w:rsidR="007B13EA" w14:paraId="32018E1A" w14:textId="77777777">
        <w:trPr>
          <w:trHeight w:val="587"/>
        </w:trPr>
        <w:tc>
          <w:tcPr>
            <w:tcW w:w="804" w:type="dxa"/>
          </w:tcPr>
          <w:p w14:paraId="32018E1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1.1a</w:t>
            </w:r>
          </w:p>
        </w:tc>
        <w:tc>
          <w:tcPr>
            <w:tcW w:w="6252" w:type="dxa"/>
          </w:tcPr>
          <w:p w14:paraId="32018E1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Non-square quadtree partitioning</w:t>
            </w:r>
          </w:p>
        </w:tc>
        <w:tc>
          <w:tcPr>
            <w:tcW w:w="1557" w:type="dxa"/>
          </w:tcPr>
          <w:p w14:paraId="32018E16"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LGE</w:t>
            </w:r>
          </w:p>
          <w:p w14:paraId="32018E17"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Y. Ahn</w:t>
            </w:r>
          </w:p>
        </w:tc>
        <w:tc>
          <w:tcPr>
            <w:tcW w:w="1343" w:type="dxa"/>
          </w:tcPr>
          <w:p w14:paraId="32018E18"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rPr>
              <w:t>InterDigital</w:t>
            </w:r>
            <w:proofErr w:type="spellEnd"/>
          </w:p>
          <w:p w14:paraId="32018E19"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R. Utida</w:t>
            </w:r>
          </w:p>
        </w:tc>
      </w:tr>
      <w:tr w:rsidR="007B13EA" w14:paraId="32018E21" w14:textId="77777777">
        <w:trPr>
          <w:trHeight w:val="587"/>
        </w:trPr>
        <w:tc>
          <w:tcPr>
            <w:tcW w:w="804" w:type="dxa"/>
          </w:tcPr>
          <w:p w14:paraId="32018E1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1.1b</w:t>
            </w:r>
          </w:p>
        </w:tc>
        <w:tc>
          <w:tcPr>
            <w:tcW w:w="6252" w:type="dxa"/>
          </w:tcPr>
          <w:p w14:paraId="32018E1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ECM with maximum MTT depth increments</w:t>
            </w:r>
          </w:p>
        </w:tc>
        <w:tc>
          <w:tcPr>
            <w:tcW w:w="1557" w:type="dxa"/>
          </w:tcPr>
          <w:p w14:paraId="32018E1D"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LGE</w:t>
            </w:r>
          </w:p>
          <w:p w14:paraId="32018E1E"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Y. Ahn</w:t>
            </w:r>
          </w:p>
        </w:tc>
        <w:tc>
          <w:tcPr>
            <w:tcW w:w="1343" w:type="dxa"/>
          </w:tcPr>
          <w:p w14:paraId="32018E1F"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rPr>
              <w:t>InterDigital</w:t>
            </w:r>
            <w:proofErr w:type="spellEnd"/>
          </w:p>
          <w:p w14:paraId="32018E20"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R. Utida</w:t>
            </w:r>
          </w:p>
        </w:tc>
      </w:tr>
      <w:tr w:rsidR="007B13EA" w14:paraId="32018E23" w14:textId="77777777">
        <w:trPr>
          <w:trHeight w:val="587"/>
        </w:trPr>
        <w:tc>
          <w:tcPr>
            <w:tcW w:w="9956" w:type="dxa"/>
            <w:gridSpan w:val="4"/>
          </w:tcPr>
          <w:p w14:paraId="32018E2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b/>
              </w:rPr>
              <w:t>2 Intra prediction</w:t>
            </w:r>
          </w:p>
        </w:tc>
      </w:tr>
      <w:tr w:rsidR="007B13EA" w14:paraId="32018E2A" w14:textId="77777777">
        <w:trPr>
          <w:trHeight w:val="587"/>
        </w:trPr>
        <w:tc>
          <w:tcPr>
            <w:tcW w:w="804" w:type="dxa"/>
          </w:tcPr>
          <w:p w14:paraId="32018E2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2.1a</w:t>
            </w:r>
          </w:p>
        </w:tc>
        <w:tc>
          <w:tcPr>
            <w:tcW w:w="6252" w:type="dxa"/>
          </w:tcPr>
          <w:p w14:paraId="32018E2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DIMD merge</w:t>
            </w:r>
          </w:p>
        </w:tc>
        <w:tc>
          <w:tcPr>
            <w:tcW w:w="1557" w:type="dxa"/>
          </w:tcPr>
          <w:p w14:paraId="32018E26"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E27"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tc>
        <w:tc>
          <w:tcPr>
            <w:tcW w:w="1343" w:type="dxa"/>
          </w:tcPr>
          <w:p w14:paraId="32018E28"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rPr>
              <w:t>Ofinno</w:t>
            </w:r>
            <w:proofErr w:type="spellEnd"/>
          </w:p>
          <w:p w14:paraId="32018E29"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P. Andrivon</w:t>
            </w:r>
          </w:p>
        </w:tc>
      </w:tr>
      <w:tr w:rsidR="007B13EA" w14:paraId="32018E31" w14:textId="77777777">
        <w:trPr>
          <w:trHeight w:val="400"/>
        </w:trPr>
        <w:tc>
          <w:tcPr>
            <w:tcW w:w="804" w:type="dxa"/>
          </w:tcPr>
          <w:p w14:paraId="32018E2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2.1b</w:t>
            </w:r>
          </w:p>
        </w:tc>
        <w:tc>
          <w:tcPr>
            <w:tcW w:w="6252" w:type="dxa"/>
          </w:tcPr>
          <w:p w14:paraId="32018E2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DIMD merge with reduced storage</w:t>
            </w:r>
          </w:p>
        </w:tc>
        <w:tc>
          <w:tcPr>
            <w:tcW w:w="1557" w:type="dxa"/>
          </w:tcPr>
          <w:p w14:paraId="32018E2D"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E2E"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S. Blasi</w:t>
            </w:r>
          </w:p>
        </w:tc>
        <w:tc>
          <w:tcPr>
            <w:tcW w:w="1343" w:type="dxa"/>
          </w:tcPr>
          <w:p w14:paraId="32018E2F"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rPr>
              <w:t>Ofinno</w:t>
            </w:r>
            <w:proofErr w:type="spellEnd"/>
          </w:p>
          <w:p w14:paraId="32018E30"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P. Andrivon</w:t>
            </w:r>
          </w:p>
        </w:tc>
      </w:tr>
      <w:tr w:rsidR="007B13EA" w14:paraId="32018E37" w14:textId="77777777">
        <w:trPr>
          <w:trHeight w:val="400"/>
        </w:trPr>
        <w:tc>
          <w:tcPr>
            <w:tcW w:w="804" w:type="dxa"/>
          </w:tcPr>
          <w:p w14:paraId="32018E3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2.2a</w:t>
            </w:r>
          </w:p>
        </w:tc>
        <w:tc>
          <w:tcPr>
            <w:tcW w:w="6252" w:type="dxa"/>
          </w:tcPr>
          <w:p w14:paraId="32018E3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DIMD with filtered template</w:t>
            </w:r>
          </w:p>
        </w:tc>
        <w:tc>
          <w:tcPr>
            <w:tcW w:w="1557" w:type="dxa"/>
          </w:tcPr>
          <w:p w14:paraId="32018E34"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E35"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c>
          <w:tcPr>
            <w:tcW w:w="1343" w:type="dxa"/>
          </w:tcPr>
          <w:p w14:paraId="32018E36" w14:textId="77777777" w:rsidR="007B13EA" w:rsidRDefault="007B13EA">
            <w:pPr>
              <w:spacing w:before="0"/>
              <w:jc w:val="both"/>
              <w:rPr>
                <w:rFonts w:ascii="Times New Roman" w:eastAsia="Times New Roman" w:hAnsi="Times New Roman" w:cs="Times New Roman"/>
              </w:rPr>
            </w:pPr>
          </w:p>
        </w:tc>
      </w:tr>
      <w:tr w:rsidR="007B13EA" w14:paraId="32018E3D" w14:textId="77777777">
        <w:trPr>
          <w:trHeight w:val="400"/>
        </w:trPr>
        <w:tc>
          <w:tcPr>
            <w:tcW w:w="804" w:type="dxa"/>
            <w:vMerge w:val="restart"/>
          </w:tcPr>
          <w:p w14:paraId="32018E3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2.2b</w:t>
            </w:r>
          </w:p>
        </w:tc>
        <w:tc>
          <w:tcPr>
            <w:tcW w:w="6252" w:type="dxa"/>
            <w:vMerge w:val="restart"/>
          </w:tcPr>
          <w:p w14:paraId="32018E3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DIMD with filtered template (without modification of gradient operators)</w:t>
            </w:r>
          </w:p>
        </w:tc>
        <w:tc>
          <w:tcPr>
            <w:tcW w:w="1557" w:type="dxa"/>
            <w:vMerge w:val="restart"/>
          </w:tcPr>
          <w:p w14:paraId="32018E3A"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E3B"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c>
          <w:tcPr>
            <w:tcW w:w="1343" w:type="dxa"/>
            <w:vMerge w:val="restart"/>
          </w:tcPr>
          <w:p w14:paraId="32018E3C" w14:textId="77777777" w:rsidR="007B13EA" w:rsidRDefault="007B13EA">
            <w:pPr>
              <w:spacing w:before="0"/>
              <w:jc w:val="both"/>
              <w:rPr>
                <w:rFonts w:ascii="Times New Roman" w:eastAsia="Times New Roman" w:hAnsi="Times New Roman" w:cs="Times New Roman"/>
              </w:rPr>
            </w:pPr>
          </w:p>
        </w:tc>
      </w:tr>
      <w:tr w:rsidR="007B13EA" w14:paraId="32018E46" w14:textId="77777777">
        <w:trPr>
          <w:trHeight w:val="400"/>
        </w:trPr>
        <w:tc>
          <w:tcPr>
            <w:tcW w:w="804" w:type="dxa"/>
            <w:vMerge w:val="restart"/>
          </w:tcPr>
          <w:p w14:paraId="32018E3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2.3a</w:t>
            </w:r>
          </w:p>
        </w:tc>
        <w:tc>
          <w:tcPr>
            <w:tcW w:w="6252" w:type="dxa"/>
            <w:vMerge w:val="restart"/>
          </w:tcPr>
          <w:p w14:paraId="32018E3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2.1a + Test 2.2a</w:t>
            </w:r>
          </w:p>
        </w:tc>
        <w:tc>
          <w:tcPr>
            <w:tcW w:w="1557" w:type="dxa"/>
            <w:vMerge w:val="restart"/>
          </w:tcPr>
          <w:p w14:paraId="32018E40"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E41"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p w14:paraId="32018E42" w14:textId="77777777" w:rsidR="007B13EA" w:rsidRDefault="007B13EA">
            <w:pPr>
              <w:spacing w:before="0"/>
              <w:jc w:val="both"/>
              <w:rPr>
                <w:rFonts w:ascii="Times New Roman" w:eastAsia="Times New Roman" w:hAnsi="Times New Roman" w:cs="Times New Roman"/>
              </w:rPr>
            </w:pPr>
          </w:p>
          <w:p w14:paraId="32018E43"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E44"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c>
          <w:tcPr>
            <w:tcW w:w="1343" w:type="dxa"/>
            <w:vMerge w:val="restart"/>
          </w:tcPr>
          <w:p w14:paraId="32018E45" w14:textId="77777777" w:rsidR="007B13EA" w:rsidRDefault="007B13EA">
            <w:pPr>
              <w:spacing w:before="0"/>
              <w:jc w:val="both"/>
              <w:rPr>
                <w:rFonts w:ascii="Times New Roman" w:eastAsia="Times New Roman" w:hAnsi="Times New Roman" w:cs="Times New Roman"/>
              </w:rPr>
            </w:pPr>
          </w:p>
        </w:tc>
      </w:tr>
      <w:tr w:rsidR="007B13EA" w14:paraId="32018E4F" w14:textId="77777777">
        <w:trPr>
          <w:trHeight w:val="400"/>
        </w:trPr>
        <w:tc>
          <w:tcPr>
            <w:tcW w:w="804" w:type="dxa"/>
            <w:vMerge w:val="restart"/>
          </w:tcPr>
          <w:p w14:paraId="32018E4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2.3b</w:t>
            </w:r>
          </w:p>
        </w:tc>
        <w:tc>
          <w:tcPr>
            <w:tcW w:w="6252" w:type="dxa"/>
            <w:vMerge w:val="restart"/>
          </w:tcPr>
          <w:p w14:paraId="32018E4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2.1a + Test 2.2b</w:t>
            </w:r>
          </w:p>
        </w:tc>
        <w:tc>
          <w:tcPr>
            <w:tcW w:w="1557" w:type="dxa"/>
            <w:vMerge w:val="restart"/>
          </w:tcPr>
          <w:p w14:paraId="32018E49"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E4A"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p w14:paraId="32018E4B" w14:textId="77777777" w:rsidR="007B13EA" w:rsidRDefault="007B13EA">
            <w:pPr>
              <w:spacing w:before="0"/>
              <w:jc w:val="both"/>
              <w:rPr>
                <w:rFonts w:ascii="Times New Roman" w:eastAsia="Times New Roman" w:hAnsi="Times New Roman" w:cs="Times New Roman"/>
              </w:rPr>
            </w:pPr>
          </w:p>
          <w:p w14:paraId="32018E4C"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E4D"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c>
          <w:tcPr>
            <w:tcW w:w="1343" w:type="dxa"/>
            <w:vMerge w:val="restart"/>
          </w:tcPr>
          <w:p w14:paraId="32018E4E" w14:textId="77777777" w:rsidR="007B13EA" w:rsidRDefault="007B13EA">
            <w:pPr>
              <w:spacing w:before="0"/>
              <w:jc w:val="both"/>
              <w:rPr>
                <w:rFonts w:ascii="Times New Roman" w:eastAsia="Times New Roman" w:hAnsi="Times New Roman" w:cs="Times New Roman"/>
              </w:rPr>
            </w:pPr>
          </w:p>
        </w:tc>
      </w:tr>
      <w:tr w:rsidR="007B13EA" w14:paraId="32018E58" w14:textId="77777777">
        <w:trPr>
          <w:trHeight w:val="400"/>
        </w:trPr>
        <w:tc>
          <w:tcPr>
            <w:tcW w:w="804" w:type="dxa"/>
            <w:vMerge w:val="restart"/>
          </w:tcPr>
          <w:p w14:paraId="32018E5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2.3c</w:t>
            </w:r>
          </w:p>
        </w:tc>
        <w:tc>
          <w:tcPr>
            <w:tcW w:w="6252" w:type="dxa"/>
            <w:vMerge w:val="restart"/>
          </w:tcPr>
          <w:p w14:paraId="32018E5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2.1b + Test 2.2a</w:t>
            </w:r>
          </w:p>
        </w:tc>
        <w:tc>
          <w:tcPr>
            <w:tcW w:w="1557" w:type="dxa"/>
            <w:vMerge w:val="restart"/>
          </w:tcPr>
          <w:p w14:paraId="32018E52"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E53"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p w14:paraId="32018E54" w14:textId="77777777" w:rsidR="007B13EA" w:rsidRDefault="007B13EA">
            <w:pPr>
              <w:spacing w:before="0"/>
              <w:jc w:val="both"/>
              <w:rPr>
                <w:rFonts w:ascii="Times New Roman" w:eastAsia="Times New Roman" w:hAnsi="Times New Roman" w:cs="Times New Roman"/>
              </w:rPr>
            </w:pPr>
          </w:p>
          <w:p w14:paraId="32018E55"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E56"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c>
          <w:tcPr>
            <w:tcW w:w="1343" w:type="dxa"/>
            <w:vMerge w:val="restart"/>
          </w:tcPr>
          <w:p w14:paraId="32018E57" w14:textId="77777777" w:rsidR="007B13EA" w:rsidRDefault="007B13EA">
            <w:pPr>
              <w:spacing w:before="0"/>
              <w:jc w:val="both"/>
              <w:rPr>
                <w:rFonts w:ascii="Times New Roman" w:eastAsia="Times New Roman" w:hAnsi="Times New Roman" w:cs="Times New Roman"/>
              </w:rPr>
            </w:pPr>
          </w:p>
        </w:tc>
      </w:tr>
      <w:tr w:rsidR="007B13EA" w14:paraId="32018E61" w14:textId="77777777">
        <w:trPr>
          <w:trHeight w:val="400"/>
        </w:trPr>
        <w:tc>
          <w:tcPr>
            <w:tcW w:w="804" w:type="dxa"/>
            <w:vMerge w:val="restart"/>
          </w:tcPr>
          <w:p w14:paraId="32018E5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2.3d</w:t>
            </w:r>
          </w:p>
        </w:tc>
        <w:tc>
          <w:tcPr>
            <w:tcW w:w="6252" w:type="dxa"/>
            <w:vMerge w:val="restart"/>
          </w:tcPr>
          <w:p w14:paraId="32018E5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2.1b + Test 2.2b</w:t>
            </w:r>
          </w:p>
        </w:tc>
        <w:tc>
          <w:tcPr>
            <w:tcW w:w="1557" w:type="dxa"/>
            <w:vMerge w:val="restart"/>
          </w:tcPr>
          <w:p w14:paraId="32018E5B"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E5C"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p w14:paraId="32018E5D" w14:textId="77777777" w:rsidR="007B13EA" w:rsidRDefault="007B13EA">
            <w:pPr>
              <w:spacing w:before="0"/>
              <w:jc w:val="both"/>
              <w:rPr>
                <w:rFonts w:ascii="Times New Roman" w:eastAsia="Times New Roman" w:hAnsi="Times New Roman" w:cs="Times New Roman"/>
              </w:rPr>
            </w:pPr>
          </w:p>
          <w:p w14:paraId="32018E5E"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E5F"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c>
          <w:tcPr>
            <w:tcW w:w="1343" w:type="dxa"/>
            <w:vMerge w:val="restart"/>
          </w:tcPr>
          <w:p w14:paraId="32018E60" w14:textId="77777777" w:rsidR="007B13EA" w:rsidRDefault="007B13EA">
            <w:pPr>
              <w:spacing w:before="0"/>
              <w:jc w:val="both"/>
              <w:rPr>
                <w:rFonts w:ascii="Times New Roman" w:eastAsia="Times New Roman" w:hAnsi="Times New Roman" w:cs="Times New Roman"/>
              </w:rPr>
            </w:pPr>
          </w:p>
        </w:tc>
      </w:tr>
      <w:tr w:rsidR="007B13EA" w14:paraId="32018E67" w14:textId="77777777">
        <w:trPr>
          <w:trHeight w:val="400"/>
        </w:trPr>
        <w:tc>
          <w:tcPr>
            <w:tcW w:w="804" w:type="dxa"/>
            <w:vMerge w:val="restart"/>
          </w:tcPr>
          <w:p w14:paraId="32018E6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lastRenderedPageBreak/>
              <w:t>2.4</w:t>
            </w:r>
          </w:p>
        </w:tc>
        <w:tc>
          <w:tcPr>
            <w:tcW w:w="6252" w:type="dxa"/>
            <w:vMerge w:val="restart"/>
          </w:tcPr>
          <w:p w14:paraId="32018E63" w14:textId="77777777" w:rsidR="007B13EA" w:rsidRDefault="0052600A">
            <w:pPr>
              <w:jc w:val="both"/>
              <w:rPr>
                <w:rFonts w:ascii="Times New Roman" w:eastAsia="Times New Roman" w:hAnsi="Times New Roman" w:cs="Times New Roman"/>
              </w:rPr>
            </w:pPr>
            <w:proofErr w:type="spellStart"/>
            <w:r>
              <w:rPr>
                <w:rFonts w:ascii="Times New Roman" w:eastAsia="Times New Roman" w:hAnsi="Times New Roman" w:cs="Times New Roman"/>
              </w:rPr>
              <w:t>IntraCIIP</w:t>
            </w:r>
            <w:proofErr w:type="spellEnd"/>
            <w:r>
              <w:rPr>
                <w:rFonts w:ascii="Times New Roman" w:eastAsia="Times New Roman" w:hAnsi="Times New Roman" w:cs="Times New Roman"/>
              </w:rPr>
              <w:t xml:space="preserve"> as additional mode of </w:t>
            </w:r>
            <w:proofErr w:type="spellStart"/>
            <w:r>
              <w:rPr>
                <w:rFonts w:ascii="Times New Roman" w:eastAsia="Times New Roman" w:hAnsi="Times New Roman" w:cs="Times New Roman"/>
              </w:rPr>
              <w:t>IntraTMP</w:t>
            </w:r>
            <w:proofErr w:type="spellEnd"/>
          </w:p>
        </w:tc>
        <w:tc>
          <w:tcPr>
            <w:tcW w:w="1557" w:type="dxa"/>
            <w:vMerge w:val="restart"/>
          </w:tcPr>
          <w:p w14:paraId="32018E64"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InterDigital</w:t>
            </w:r>
            <w:proofErr w:type="spellEnd"/>
          </w:p>
          <w:p w14:paraId="32018E65"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K. Naser</w:t>
            </w:r>
          </w:p>
        </w:tc>
        <w:tc>
          <w:tcPr>
            <w:tcW w:w="1343" w:type="dxa"/>
            <w:vMerge w:val="restart"/>
          </w:tcPr>
          <w:p w14:paraId="32018E66" w14:textId="77777777" w:rsidR="007B13EA" w:rsidRDefault="007B13EA">
            <w:pPr>
              <w:spacing w:before="0"/>
              <w:jc w:val="both"/>
              <w:rPr>
                <w:rFonts w:ascii="Times New Roman" w:eastAsia="Times New Roman" w:hAnsi="Times New Roman" w:cs="Times New Roman"/>
              </w:rPr>
            </w:pPr>
          </w:p>
        </w:tc>
      </w:tr>
      <w:tr w:rsidR="007B13EA" w14:paraId="32018E6D" w14:textId="77777777">
        <w:trPr>
          <w:trHeight w:val="400"/>
        </w:trPr>
        <w:tc>
          <w:tcPr>
            <w:tcW w:w="804" w:type="dxa"/>
            <w:vMerge w:val="restart"/>
          </w:tcPr>
          <w:p w14:paraId="32018E6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2.5a</w:t>
            </w:r>
          </w:p>
        </w:tc>
        <w:tc>
          <w:tcPr>
            <w:tcW w:w="6252" w:type="dxa"/>
            <w:vMerge w:val="restart"/>
          </w:tcPr>
          <w:p w14:paraId="32018E69"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 xml:space="preserve">TIMD with </w:t>
            </w: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/IBC</w:t>
            </w:r>
          </w:p>
        </w:tc>
        <w:tc>
          <w:tcPr>
            <w:tcW w:w="1557" w:type="dxa"/>
            <w:vMerge w:val="restart"/>
          </w:tcPr>
          <w:p w14:paraId="32018E6A"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InterDigital</w:t>
            </w:r>
            <w:proofErr w:type="spellEnd"/>
          </w:p>
          <w:p w14:paraId="32018E6B"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K. Naser</w:t>
            </w:r>
          </w:p>
        </w:tc>
        <w:tc>
          <w:tcPr>
            <w:tcW w:w="1343" w:type="dxa"/>
            <w:vMerge w:val="restart"/>
          </w:tcPr>
          <w:p w14:paraId="32018E6C" w14:textId="77777777" w:rsidR="007B13EA" w:rsidRDefault="007B13EA">
            <w:pPr>
              <w:spacing w:before="0"/>
              <w:jc w:val="both"/>
              <w:rPr>
                <w:rFonts w:ascii="Times New Roman" w:eastAsia="Times New Roman" w:hAnsi="Times New Roman" w:cs="Times New Roman"/>
              </w:rPr>
            </w:pPr>
          </w:p>
        </w:tc>
      </w:tr>
      <w:tr w:rsidR="007B13EA" w14:paraId="32018E73" w14:textId="77777777">
        <w:trPr>
          <w:trHeight w:val="400"/>
        </w:trPr>
        <w:tc>
          <w:tcPr>
            <w:tcW w:w="804" w:type="dxa"/>
            <w:vMerge w:val="restart"/>
          </w:tcPr>
          <w:p w14:paraId="32018E6E" w14:textId="77777777" w:rsidR="007B13EA" w:rsidRPr="000C6F02" w:rsidRDefault="0052600A">
            <w:pPr>
              <w:jc w:val="both"/>
              <w:rPr>
                <w:rFonts w:ascii="Times New Roman" w:eastAsia="Times New Roman" w:hAnsi="Times New Roman" w:cs="Times New Roman"/>
              </w:rPr>
            </w:pPr>
            <w:r w:rsidRPr="000C6F02">
              <w:rPr>
                <w:rFonts w:ascii="Times New Roman" w:eastAsia="Times New Roman" w:hAnsi="Times New Roman" w:cs="Times New Roman"/>
              </w:rPr>
              <w:t>2.5b</w:t>
            </w:r>
          </w:p>
        </w:tc>
        <w:tc>
          <w:tcPr>
            <w:tcW w:w="6252" w:type="dxa"/>
            <w:vMerge w:val="restart"/>
          </w:tcPr>
          <w:p w14:paraId="32018E6F" w14:textId="77777777" w:rsidR="007B13EA" w:rsidRPr="000C6F02"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0C6F02">
              <w:rPr>
                <w:rFonts w:ascii="Times New Roman" w:eastAsia="Times New Roman" w:hAnsi="Times New Roman" w:cs="Times New Roman"/>
              </w:rPr>
              <w:t>Test 2.5a + Test 2.4</w:t>
            </w:r>
          </w:p>
        </w:tc>
        <w:tc>
          <w:tcPr>
            <w:tcW w:w="1557" w:type="dxa"/>
            <w:vMerge w:val="restart"/>
          </w:tcPr>
          <w:p w14:paraId="32018E70" w14:textId="77777777" w:rsidR="007B13EA" w:rsidRPr="000C6F02" w:rsidRDefault="0052600A">
            <w:pPr>
              <w:contextualSpacing/>
              <w:jc w:val="both"/>
              <w:rPr>
                <w:rFonts w:ascii="Times New Roman" w:eastAsia="Times New Roman" w:hAnsi="Times New Roman" w:cs="Times New Roman"/>
              </w:rPr>
            </w:pPr>
            <w:proofErr w:type="spellStart"/>
            <w:r w:rsidRPr="000C6F02">
              <w:rPr>
                <w:rFonts w:ascii="Times New Roman" w:eastAsia="Times New Roman" w:hAnsi="Times New Roman" w:cs="Times New Roman"/>
              </w:rPr>
              <w:t>InterDigital</w:t>
            </w:r>
            <w:proofErr w:type="spellEnd"/>
          </w:p>
          <w:p w14:paraId="32018E71" w14:textId="77777777" w:rsidR="007B13EA" w:rsidRPr="000C6F02" w:rsidRDefault="0052600A">
            <w:pPr>
              <w:contextualSpacing/>
              <w:jc w:val="both"/>
              <w:rPr>
                <w:rFonts w:ascii="Times New Roman" w:eastAsia="Times New Roman" w:hAnsi="Times New Roman" w:cs="Times New Roman"/>
              </w:rPr>
            </w:pPr>
            <w:r w:rsidRPr="000C6F02">
              <w:rPr>
                <w:rFonts w:ascii="Times New Roman" w:eastAsia="Times New Roman" w:hAnsi="Times New Roman" w:cs="Times New Roman"/>
              </w:rPr>
              <w:t>K. Naser</w:t>
            </w:r>
          </w:p>
        </w:tc>
        <w:tc>
          <w:tcPr>
            <w:tcW w:w="1343" w:type="dxa"/>
            <w:vMerge w:val="restart"/>
          </w:tcPr>
          <w:p w14:paraId="32018E72" w14:textId="77777777" w:rsidR="007B13EA" w:rsidRDefault="007B13EA">
            <w:pPr>
              <w:spacing w:before="0"/>
              <w:jc w:val="both"/>
              <w:rPr>
                <w:rFonts w:ascii="Times New Roman" w:eastAsia="Times New Roman" w:hAnsi="Times New Roman" w:cs="Times New Roman"/>
              </w:rPr>
            </w:pPr>
          </w:p>
        </w:tc>
      </w:tr>
      <w:tr w:rsidR="007B13EA" w14:paraId="32018E7B" w14:textId="77777777">
        <w:trPr>
          <w:trHeight w:val="400"/>
        </w:trPr>
        <w:tc>
          <w:tcPr>
            <w:tcW w:w="804" w:type="dxa"/>
            <w:vMerge w:val="restart"/>
          </w:tcPr>
          <w:p w14:paraId="32018E7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2.6a</w:t>
            </w:r>
          </w:p>
        </w:tc>
        <w:tc>
          <w:tcPr>
            <w:tcW w:w="6252" w:type="dxa"/>
            <w:vMerge w:val="restart"/>
          </w:tcPr>
          <w:p w14:paraId="32018E7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 xml:space="preserve">Fractional-pel </w:t>
            </w:r>
            <w:proofErr w:type="spellStart"/>
            <w:r>
              <w:rPr>
                <w:rFonts w:ascii="Times New Roman" w:eastAsia="Times New Roman" w:hAnsi="Times New Roman" w:cs="Times New Roman"/>
                <w:color w:val="000000"/>
              </w:rPr>
              <w:t>intraTMP</w:t>
            </w:r>
            <w:proofErr w:type="spellEnd"/>
            <w:r>
              <w:rPr>
                <w:rFonts w:ascii="Times New Roman" w:eastAsia="Times New Roman" w:hAnsi="Times New Roman" w:cs="Times New Roman"/>
                <w:color w:val="000000"/>
              </w:rPr>
              <w:t xml:space="preserve"> BVs are stored at block vector buffer</w:t>
            </w:r>
          </w:p>
        </w:tc>
        <w:tc>
          <w:tcPr>
            <w:tcW w:w="1557" w:type="dxa"/>
            <w:vMerge w:val="restart"/>
          </w:tcPr>
          <w:p w14:paraId="32018E76"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OPPO</w:t>
            </w:r>
          </w:p>
          <w:p w14:paraId="32018E77"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Y. Yu</w:t>
            </w:r>
          </w:p>
          <w:p w14:paraId="32018E78"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Qualcomm</w:t>
            </w:r>
          </w:p>
          <w:p w14:paraId="32018E79"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color w:val="000000"/>
              </w:rPr>
              <w:t>P.-H. Lin</w:t>
            </w:r>
          </w:p>
        </w:tc>
        <w:tc>
          <w:tcPr>
            <w:tcW w:w="1343" w:type="dxa"/>
            <w:vMerge w:val="restart"/>
          </w:tcPr>
          <w:p w14:paraId="32018E7A" w14:textId="77777777" w:rsidR="007B13EA" w:rsidRDefault="007B13EA">
            <w:pPr>
              <w:spacing w:before="0"/>
              <w:jc w:val="both"/>
              <w:rPr>
                <w:rFonts w:ascii="Times New Roman" w:eastAsia="Times New Roman" w:hAnsi="Times New Roman" w:cs="Times New Roman"/>
              </w:rPr>
            </w:pPr>
          </w:p>
        </w:tc>
      </w:tr>
      <w:tr w:rsidR="007B13EA" w14:paraId="32018E83" w14:textId="77777777">
        <w:trPr>
          <w:trHeight w:val="400"/>
        </w:trPr>
        <w:tc>
          <w:tcPr>
            <w:tcW w:w="804" w:type="dxa"/>
            <w:vMerge w:val="restart"/>
          </w:tcPr>
          <w:p w14:paraId="32018E7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2.6b</w:t>
            </w:r>
          </w:p>
        </w:tc>
        <w:tc>
          <w:tcPr>
            <w:tcW w:w="6252" w:type="dxa"/>
            <w:vMerge w:val="restart"/>
          </w:tcPr>
          <w:p w14:paraId="32018E7D" w14:textId="77777777" w:rsidR="007B13EA" w:rsidRDefault="0052600A">
            <w:pPr>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IntraTMP</w:t>
            </w:r>
            <w:proofErr w:type="spellEnd"/>
            <w:r>
              <w:rPr>
                <w:rFonts w:ascii="Times New Roman" w:eastAsia="Times New Roman" w:hAnsi="Times New Roman" w:cs="Times New Roman"/>
                <w:color w:val="000000"/>
              </w:rPr>
              <w:t xml:space="preserve"> BVs are stored at HMVP</w:t>
            </w:r>
          </w:p>
        </w:tc>
        <w:tc>
          <w:tcPr>
            <w:tcW w:w="1557" w:type="dxa"/>
            <w:vMerge w:val="restart"/>
          </w:tcPr>
          <w:p w14:paraId="32018E7E"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OPPO</w:t>
            </w:r>
          </w:p>
          <w:p w14:paraId="32018E7F"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Y. Yu</w:t>
            </w:r>
          </w:p>
          <w:p w14:paraId="32018E80"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Qualcomm</w:t>
            </w:r>
          </w:p>
          <w:p w14:paraId="32018E81"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color w:val="000000"/>
              </w:rPr>
              <w:t>P.-H. Lin</w:t>
            </w:r>
          </w:p>
        </w:tc>
        <w:tc>
          <w:tcPr>
            <w:tcW w:w="1343" w:type="dxa"/>
            <w:vMerge w:val="restart"/>
          </w:tcPr>
          <w:p w14:paraId="32018E82" w14:textId="77777777" w:rsidR="007B13EA" w:rsidRDefault="007B13EA">
            <w:pPr>
              <w:spacing w:before="0"/>
              <w:jc w:val="both"/>
              <w:rPr>
                <w:rFonts w:ascii="Times New Roman" w:eastAsia="Times New Roman" w:hAnsi="Times New Roman" w:cs="Times New Roman"/>
              </w:rPr>
            </w:pPr>
          </w:p>
        </w:tc>
      </w:tr>
      <w:tr w:rsidR="007B13EA" w14:paraId="32018E8B" w14:textId="77777777">
        <w:trPr>
          <w:trHeight w:val="400"/>
        </w:trPr>
        <w:tc>
          <w:tcPr>
            <w:tcW w:w="804" w:type="dxa"/>
            <w:vMerge w:val="restart"/>
          </w:tcPr>
          <w:p w14:paraId="32018E8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2.6c</w:t>
            </w:r>
          </w:p>
        </w:tc>
        <w:tc>
          <w:tcPr>
            <w:tcW w:w="6252" w:type="dxa"/>
            <w:vMerge w:val="restart"/>
          </w:tcPr>
          <w:p w14:paraId="32018E8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2.6a + Test 2.6b</w:t>
            </w:r>
          </w:p>
        </w:tc>
        <w:tc>
          <w:tcPr>
            <w:tcW w:w="1557" w:type="dxa"/>
            <w:vMerge w:val="restart"/>
          </w:tcPr>
          <w:p w14:paraId="32018E86"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OPPO</w:t>
            </w:r>
          </w:p>
          <w:p w14:paraId="32018E87"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Y. Yu</w:t>
            </w:r>
          </w:p>
          <w:p w14:paraId="32018E88"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Qualcomm</w:t>
            </w:r>
          </w:p>
          <w:p w14:paraId="32018E89"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color w:val="000000"/>
              </w:rPr>
              <w:t>P.-H. Lin</w:t>
            </w:r>
          </w:p>
        </w:tc>
        <w:tc>
          <w:tcPr>
            <w:tcW w:w="1343" w:type="dxa"/>
            <w:vMerge w:val="restart"/>
          </w:tcPr>
          <w:p w14:paraId="32018E8A" w14:textId="77777777" w:rsidR="007B13EA" w:rsidRDefault="007B13EA">
            <w:pPr>
              <w:spacing w:before="0"/>
              <w:jc w:val="both"/>
              <w:rPr>
                <w:rFonts w:ascii="Times New Roman" w:eastAsia="Times New Roman" w:hAnsi="Times New Roman" w:cs="Times New Roman"/>
              </w:rPr>
            </w:pPr>
          </w:p>
        </w:tc>
      </w:tr>
      <w:tr w:rsidR="007B13EA" w14:paraId="32018E91" w14:textId="77777777">
        <w:trPr>
          <w:trHeight w:val="400"/>
        </w:trPr>
        <w:tc>
          <w:tcPr>
            <w:tcW w:w="804" w:type="dxa"/>
            <w:vMerge w:val="restart"/>
          </w:tcPr>
          <w:p w14:paraId="32018E8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2.7</w:t>
            </w:r>
          </w:p>
        </w:tc>
        <w:tc>
          <w:tcPr>
            <w:tcW w:w="6252" w:type="dxa"/>
            <w:vMerge w:val="restart"/>
          </w:tcPr>
          <w:p w14:paraId="32018E8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An extrapolation filter-based intra prediction mode</w:t>
            </w:r>
          </w:p>
        </w:tc>
        <w:tc>
          <w:tcPr>
            <w:tcW w:w="1557" w:type="dxa"/>
            <w:vMerge w:val="restart"/>
          </w:tcPr>
          <w:p w14:paraId="32018E8E"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OPPO</w:t>
            </w:r>
          </w:p>
          <w:p w14:paraId="32018E8F"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L. Xu</w:t>
            </w:r>
          </w:p>
        </w:tc>
        <w:tc>
          <w:tcPr>
            <w:tcW w:w="1343" w:type="dxa"/>
            <w:vMerge w:val="restart"/>
          </w:tcPr>
          <w:p w14:paraId="32018E90" w14:textId="77777777" w:rsidR="007B13EA" w:rsidRDefault="007B13EA">
            <w:pPr>
              <w:spacing w:before="0"/>
              <w:jc w:val="both"/>
              <w:rPr>
                <w:rFonts w:ascii="Times New Roman" w:eastAsia="Times New Roman" w:hAnsi="Times New Roman" w:cs="Times New Roman"/>
              </w:rPr>
            </w:pPr>
          </w:p>
        </w:tc>
      </w:tr>
      <w:tr w:rsidR="007B13EA" w14:paraId="32018E97" w14:textId="77777777">
        <w:trPr>
          <w:trHeight w:val="400"/>
        </w:trPr>
        <w:tc>
          <w:tcPr>
            <w:tcW w:w="804" w:type="dxa"/>
            <w:vMerge w:val="restart"/>
          </w:tcPr>
          <w:p w14:paraId="32018E9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2.8</w:t>
            </w:r>
          </w:p>
        </w:tc>
        <w:tc>
          <w:tcPr>
            <w:tcW w:w="6252" w:type="dxa"/>
            <w:vMerge w:val="restart"/>
          </w:tcPr>
          <w:p w14:paraId="32018E9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DBV improvement</w:t>
            </w:r>
          </w:p>
        </w:tc>
        <w:tc>
          <w:tcPr>
            <w:tcW w:w="1557" w:type="dxa"/>
            <w:vMerge w:val="restart"/>
          </w:tcPr>
          <w:p w14:paraId="32018E94"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OPPO</w:t>
            </w:r>
          </w:p>
          <w:p w14:paraId="32018E95"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L. Xu</w:t>
            </w:r>
          </w:p>
        </w:tc>
        <w:tc>
          <w:tcPr>
            <w:tcW w:w="1343" w:type="dxa"/>
            <w:vMerge w:val="restart"/>
          </w:tcPr>
          <w:p w14:paraId="32018E96" w14:textId="77777777" w:rsidR="007B13EA" w:rsidRDefault="007B13EA">
            <w:pPr>
              <w:spacing w:before="0"/>
              <w:jc w:val="both"/>
              <w:rPr>
                <w:rFonts w:ascii="Times New Roman" w:eastAsia="Times New Roman" w:hAnsi="Times New Roman" w:cs="Times New Roman"/>
              </w:rPr>
            </w:pPr>
          </w:p>
        </w:tc>
      </w:tr>
      <w:tr w:rsidR="007B13EA" w14:paraId="32018E9D" w14:textId="77777777">
        <w:trPr>
          <w:trHeight w:val="400"/>
        </w:trPr>
        <w:tc>
          <w:tcPr>
            <w:tcW w:w="804" w:type="dxa"/>
            <w:vMerge w:val="restart"/>
          </w:tcPr>
          <w:p w14:paraId="32018E9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2.9</w:t>
            </w:r>
          </w:p>
        </w:tc>
        <w:tc>
          <w:tcPr>
            <w:tcW w:w="6252" w:type="dxa"/>
            <w:vMerge w:val="restart"/>
          </w:tcPr>
          <w:p w14:paraId="32018E9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Enable DBV in single tree</w:t>
            </w:r>
          </w:p>
        </w:tc>
        <w:tc>
          <w:tcPr>
            <w:tcW w:w="1557" w:type="dxa"/>
            <w:vMerge w:val="restart"/>
          </w:tcPr>
          <w:p w14:paraId="32018E9A"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 xml:space="preserve">Qualcomm </w:t>
            </w:r>
          </w:p>
          <w:p w14:paraId="32018E9B"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H. Huang</w:t>
            </w:r>
          </w:p>
        </w:tc>
        <w:tc>
          <w:tcPr>
            <w:tcW w:w="1343" w:type="dxa"/>
            <w:vMerge w:val="restart"/>
          </w:tcPr>
          <w:p w14:paraId="32018E9C" w14:textId="77777777" w:rsidR="007B13EA" w:rsidRDefault="007B13EA">
            <w:pPr>
              <w:spacing w:before="0"/>
              <w:jc w:val="both"/>
              <w:rPr>
                <w:rFonts w:ascii="Times New Roman" w:eastAsia="Times New Roman" w:hAnsi="Times New Roman" w:cs="Times New Roman"/>
              </w:rPr>
            </w:pPr>
          </w:p>
        </w:tc>
      </w:tr>
      <w:tr w:rsidR="007B13EA" w14:paraId="32018EA5" w14:textId="77777777">
        <w:trPr>
          <w:trHeight w:val="400"/>
        </w:trPr>
        <w:tc>
          <w:tcPr>
            <w:tcW w:w="804" w:type="dxa"/>
            <w:vMerge w:val="restart"/>
          </w:tcPr>
          <w:p w14:paraId="32018E9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2.10</w:t>
            </w:r>
          </w:p>
        </w:tc>
        <w:tc>
          <w:tcPr>
            <w:tcW w:w="6252" w:type="dxa"/>
            <w:vMerge w:val="restart"/>
          </w:tcPr>
          <w:p w14:paraId="32018E9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Combination test of Test 2.8 and Test 2.9</w:t>
            </w:r>
          </w:p>
        </w:tc>
        <w:tc>
          <w:tcPr>
            <w:tcW w:w="1557" w:type="dxa"/>
            <w:vMerge w:val="restart"/>
          </w:tcPr>
          <w:p w14:paraId="32018EA0"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Qualcomm</w:t>
            </w:r>
          </w:p>
          <w:p w14:paraId="32018EA1" w14:textId="77777777" w:rsidR="007B13EA" w:rsidRDefault="0052600A" w:rsidP="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contextualSpacing/>
              <w:jc w:val="both"/>
              <w:rPr>
                <w:rFonts w:ascii="Times New Roman" w:eastAsia="Times New Roman" w:hAnsi="Times New Roman" w:cs="Times New Roman"/>
              </w:rPr>
            </w:pPr>
            <w:r>
              <w:rPr>
                <w:rFonts w:ascii="Times New Roman" w:eastAsia="Times New Roman" w:hAnsi="Times New Roman" w:cs="Times New Roman"/>
              </w:rPr>
              <w:t>H. Huang</w:t>
            </w:r>
          </w:p>
          <w:p w14:paraId="32018EA2"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OPPO</w:t>
            </w:r>
          </w:p>
          <w:p w14:paraId="32018EA3"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L. Xu</w:t>
            </w:r>
          </w:p>
        </w:tc>
        <w:tc>
          <w:tcPr>
            <w:tcW w:w="1343" w:type="dxa"/>
            <w:vMerge w:val="restart"/>
          </w:tcPr>
          <w:p w14:paraId="32018EA4" w14:textId="77777777" w:rsidR="007B13EA" w:rsidRDefault="007B13EA">
            <w:pPr>
              <w:spacing w:before="0"/>
              <w:jc w:val="both"/>
              <w:rPr>
                <w:rFonts w:ascii="Times New Roman" w:eastAsia="Times New Roman" w:hAnsi="Times New Roman" w:cs="Times New Roman"/>
              </w:rPr>
            </w:pPr>
          </w:p>
        </w:tc>
      </w:tr>
      <w:tr w:rsidR="007B13EA" w14:paraId="32018EA7" w14:textId="77777777">
        <w:trPr>
          <w:trHeight w:val="400"/>
        </w:trPr>
        <w:tc>
          <w:tcPr>
            <w:tcW w:w="9956" w:type="dxa"/>
            <w:gridSpan w:val="4"/>
            <w:vAlign w:val="center"/>
          </w:tcPr>
          <w:p w14:paraId="32018EA6"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rPr>
              <w:t xml:space="preserve"> </w:t>
            </w:r>
            <w:r>
              <w:rPr>
                <w:rFonts w:ascii="Times New Roman" w:eastAsia="Times New Roman" w:hAnsi="Times New Roman" w:cs="Times New Roman"/>
                <w:b/>
              </w:rPr>
              <w:t>Inter prediction</w:t>
            </w:r>
          </w:p>
        </w:tc>
      </w:tr>
      <w:tr w:rsidR="007B13EA" w14:paraId="32018EAD" w14:textId="77777777">
        <w:trPr>
          <w:trHeight w:val="400"/>
        </w:trPr>
        <w:tc>
          <w:tcPr>
            <w:tcW w:w="804" w:type="dxa"/>
          </w:tcPr>
          <w:p w14:paraId="32018EA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3.1a</w:t>
            </w:r>
          </w:p>
        </w:tc>
        <w:tc>
          <w:tcPr>
            <w:tcW w:w="6252" w:type="dxa"/>
          </w:tcPr>
          <w:p w14:paraId="32018EA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CCP merge mode for chroma inter coding</w:t>
            </w:r>
          </w:p>
        </w:tc>
        <w:tc>
          <w:tcPr>
            <w:tcW w:w="1557" w:type="dxa"/>
          </w:tcPr>
          <w:p w14:paraId="32018EAA"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MediaTek</w:t>
            </w:r>
          </w:p>
          <w:p w14:paraId="32018EAB"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M.-S. Chiang</w:t>
            </w:r>
          </w:p>
        </w:tc>
        <w:tc>
          <w:tcPr>
            <w:tcW w:w="1343" w:type="dxa"/>
          </w:tcPr>
          <w:p w14:paraId="32018EAC" w14:textId="77777777" w:rsidR="007B13EA" w:rsidRDefault="0052600A">
            <w:pPr>
              <w:spacing w:before="0"/>
              <w:jc w:val="left"/>
              <w:rPr>
                <w:rFonts w:ascii="Times New Roman" w:eastAsia="Times New Roman" w:hAnsi="Times New Roman" w:cs="Times New Roman"/>
              </w:rPr>
            </w:pPr>
            <w:proofErr w:type="spellStart"/>
            <w:r>
              <w:rPr>
                <w:rFonts w:ascii="Times New Roman" w:eastAsia="Times New Roman" w:hAnsi="Times New Roman" w:cs="Times New Roman"/>
              </w:rPr>
              <w:t>InterDigital</w:t>
            </w:r>
            <w:proofErr w:type="spellEnd"/>
            <w:r>
              <w:rPr>
                <w:rFonts w:ascii="Times New Roman" w:eastAsia="Times New Roman" w:hAnsi="Times New Roman" w:cs="Times New Roman"/>
              </w:rPr>
              <w:br/>
              <w:t>K. Naser</w:t>
            </w:r>
          </w:p>
        </w:tc>
      </w:tr>
      <w:tr w:rsidR="007B13EA" w14:paraId="32018EB3" w14:textId="77777777">
        <w:trPr>
          <w:trHeight w:val="400"/>
        </w:trPr>
        <w:tc>
          <w:tcPr>
            <w:tcW w:w="804" w:type="dxa"/>
          </w:tcPr>
          <w:p w14:paraId="32018EA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3.1b</w:t>
            </w:r>
          </w:p>
        </w:tc>
        <w:tc>
          <w:tcPr>
            <w:tcW w:w="6252" w:type="dxa"/>
          </w:tcPr>
          <w:p w14:paraId="32018EA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CCP merge mode for chroma inter coding without the additional second type of shifted temporal candidates</w:t>
            </w:r>
          </w:p>
        </w:tc>
        <w:tc>
          <w:tcPr>
            <w:tcW w:w="1557" w:type="dxa"/>
          </w:tcPr>
          <w:p w14:paraId="32018EB0"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MediaTek</w:t>
            </w:r>
          </w:p>
          <w:p w14:paraId="32018EB1"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M.-S. Chiang</w:t>
            </w:r>
          </w:p>
        </w:tc>
        <w:tc>
          <w:tcPr>
            <w:tcW w:w="1343" w:type="dxa"/>
          </w:tcPr>
          <w:p w14:paraId="32018EB2" w14:textId="77777777" w:rsidR="007B13EA" w:rsidRDefault="007B13EA">
            <w:pPr>
              <w:spacing w:before="0"/>
              <w:jc w:val="both"/>
              <w:rPr>
                <w:rFonts w:ascii="Times New Roman" w:eastAsia="Times New Roman" w:hAnsi="Times New Roman" w:cs="Times New Roman"/>
              </w:rPr>
            </w:pPr>
          </w:p>
        </w:tc>
      </w:tr>
      <w:tr w:rsidR="007B13EA" w14:paraId="32018EB9" w14:textId="77777777">
        <w:trPr>
          <w:trHeight w:val="400"/>
        </w:trPr>
        <w:tc>
          <w:tcPr>
            <w:tcW w:w="804" w:type="dxa"/>
          </w:tcPr>
          <w:p w14:paraId="32018EB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3.2</w:t>
            </w:r>
          </w:p>
        </w:tc>
        <w:tc>
          <w:tcPr>
            <w:tcW w:w="6252" w:type="dxa"/>
          </w:tcPr>
          <w:p w14:paraId="32018EB5"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color w:val="000000"/>
              </w:rPr>
              <w:t>LIC flag derivation of merge candidates with template costs</w:t>
            </w:r>
          </w:p>
        </w:tc>
        <w:tc>
          <w:tcPr>
            <w:tcW w:w="1557" w:type="dxa"/>
          </w:tcPr>
          <w:p w14:paraId="32018EB6"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8EB7"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color w:val="000000"/>
              </w:rPr>
              <w:t>N. Zhang</w:t>
            </w:r>
          </w:p>
        </w:tc>
        <w:tc>
          <w:tcPr>
            <w:tcW w:w="1343" w:type="dxa"/>
          </w:tcPr>
          <w:p w14:paraId="32018EB8" w14:textId="77777777" w:rsidR="007B13EA" w:rsidRDefault="007B13EA">
            <w:pPr>
              <w:spacing w:before="0"/>
              <w:jc w:val="both"/>
              <w:rPr>
                <w:rFonts w:ascii="Times New Roman" w:eastAsia="Times New Roman" w:hAnsi="Times New Roman" w:cs="Times New Roman"/>
              </w:rPr>
            </w:pPr>
          </w:p>
        </w:tc>
      </w:tr>
      <w:tr w:rsidR="007B13EA" w14:paraId="32018EC0" w14:textId="77777777">
        <w:trPr>
          <w:trHeight w:val="400"/>
        </w:trPr>
        <w:tc>
          <w:tcPr>
            <w:tcW w:w="804" w:type="dxa"/>
            <w:vMerge w:val="restart"/>
          </w:tcPr>
          <w:p w14:paraId="32018EB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3.3a</w:t>
            </w:r>
          </w:p>
        </w:tc>
        <w:tc>
          <w:tcPr>
            <w:tcW w:w="6252" w:type="dxa"/>
            <w:vMerge w:val="restart"/>
          </w:tcPr>
          <w:p w14:paraId="32018EB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Multi-model CCRM</w:t>
            </w:r>
          </w:p>
        </w:tc>
        <w:tc>
          <w:tcPr>
            <w:tcW w:w="1557" w:type="dxa"/>
            <w:vMerge w:val="restart"/>
          </w:tcPr>
          <w:p w14:paraId="32018EBC"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Bytedance</w:t>
            </w:r>
            <w:proofErr w:type="spellEnd"/>
          </w:p>
          <w:p w14:paraId="32018EBD"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Z. Deng</w:t>
            </w:r>
          </w:p>
        </w:tc>
        <w:tc>
          <w:tcPr>
            <w:tcW w:w="1343" w:type="dxa"/>
            <w:vMerge w:val="restart"/>
          </w:tcPr>
          <w:p w14:paraId="32018EBE" w14:textId="77777777" w:rsidR="007B13EA" w:rsidRDefault="007B13EA">
            <w:pPr>
              <w:spacing w:before="0"/>
              <w:jc w:val="both"/>
              <w:rPr>
                <w:rFonts w:ascii="Times New Roman" w:eastAsia="Times New Roman" w:hAnsi="Times New Roman" w:cs="Times New Roman"/>
              </w:rPr>
            </w:pPr>
          </w:p>
          <w:p w14:paraId="32018EBF" w14:textId="77777777" w:rsidR="007B13EA" w:rsidRDefault="007B13EA">
            <w:pPr>
              <w:spacing w:before="0"/>
              <w:jc w:val="both"/>
              <w:rPr>
                <w:rFonts w:ascii="Times New Roman" w:eastAsia="Times New Roman" w:hAnsi="Times New Roman" w:cs="Times New Roman"/>
              </w:rPr>
            </w:pPr>
          </w:p>
        </w:tc>
      </w:tr>
      <w:tr w:rsidR="007B13EA" w14:paraId="32018EC6" w14:textId="77777777">
        <w:trPr>
          <w:trHeight w:val="400"/>
        </w:trPr>
        <w:tc>
          <w:tcPr>
            <w:tcW w:w="804" w:type="dxa"/>
            <w:vMerge w:val="restart"/>
          </w:tcPr>
          <w:p w14:paraId="32018EC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3.3b</w:t>
            </w:r>
          </w:p>
        </w:tc>
        <w:tc>
          <w:tcPr>
            <w:tcW w:w="6252" w:type="dxa"/>
            <w:vMerge w:val="restart"/>
          </w:tcPr>
          <w:p w14:paraId="32018EC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CCRM merge mode</w:t>
            </w:r>
          </w:p>
        </w:tc>
        <w:tc>
          <w:tcPr>
            <w:tcW w:w="1557" w:type="dxa"/>
            <w:vMerge w:val="restart"/>
          </w:tcPr>
          <w:p w14:paraId="32018EC3"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Bytedance</w:t>
            </w:r>
            <w:proofErr w:type="spellEnd"/>
          </w:p>
          <w:p w14:paraId="32018EC4"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Z. Deng</w:t>
            </w:r>
          </w:p>
        </w:tc>
        <w:tc>
          <w:tcPr>
            <w:tcW w:w="1343" w:type="dxa"/>
            <w:vMerge w:val="restart"/>
          </w:tcPr>
          <w:p w14:paraId="32018EC5" w14:textId="77777777" w:rsidR="007B13EA" w:rsidRDefault="007B13EA">
            <w:pPr>
              <w:spacing w:before="0"/>
              <w:jc w:val="both"/>
              <w:rPr>
                <w:rFonts w:ascii="Times New Roman" w:eastAsia="Times New Roman" w:hAnsi="Times New Roman" w:cs="Times New Roman"/>
              </w:rPr>
            </w:pPr>
          </w:p>
        </w:tc>
      </w:tr>
      <w:tr w:rsidR="007B13EA" w14:paraId="32018ECC" w14:textId="77777777">
        <w:trPr>
          <w:trHeight w:val="400"/>
        </w:trPr>
        <w:tc>
          <w:tcPr>
            <w:tcW w:w="804" w:type="dxa"/>
            <w:vMerge w:val="restart"/>
          </w:tcPr>
          <w:p w14:paraId="32018EC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3.4a</w:t>
            </w:r>
          </w:p>
        </w:tc>
        <w:tc>
          <w:tcPr>
            <w:tcW w:w="6252" w:type="dxa"/>
            <w:vMerge w:val="restart"/>
          </w:tcPr>
          <w:p w14:paraId="32018EC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TM-based subblock motion refinement</w:t>
            </w:r>
          </w:p>
        </w:tc>
        <w:tc>
          <w:tcPr>
            <w:tcW w:w="1557" w:type="dxa"/>
            <w:vMerge w:val="restart"/>
          </w:tcPr>
          <w:p w14:paraId="32018EC9"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8ECA"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Zhao</w:t>
            </w:r>
          </w:p>
        </w:tc>
        <w:tc>
          <w:tcPr>
            <w:tcW w:w="1343" w:type="dxa"/>
            <w:vMerge w:val="restart"/>
          </w:tcPr>
          <w:p w14:paraId="32018ECB" w14:textId="77777777" w:rsidR="007B13EA" w:rsidRDefault="007B13EA">
            <w:pPr>
              <w:spacing w:before="0"/>
              <w:jc w:val="both"/>
              <w:rPr>
                <w:rFonts w:ascii="Times New Roman" w:eastAsia="Times New Roman" w:hAnsi="Times New Roman" w:cs="Times New Roman"/>
              </w:rPr>
            </w:pPr>
          </w:p>
        </w:tc>
      </w:tr>
      <w:tr w:rsidR="007B13EA" w14:paraId="32018ED2" w14:textId="77777777">
        <w:trPr>
          <w:trHeight w:val="400"/>
        </w:trPr>
        <w:tc>
          <w:tcPr>
            <w:tcW w:w="804" w:type="dxa"/>
            <w:vMerge w:val="restart"/>
          </w:tcPr>
          <w:p w14:paraId="32018EC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3.4b</w:t>
            </w:r>
          </w:p>
        </w:tc>
        <w:tc>
          <w:tcPr>
            <w:tcW w:w="6252" w:type="dxa"/>
            <w:vMerge w:val="restart"/>
          </w:tcPr>
          <w:p w14:paraId="32018EC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Interweaved affine prediction</w:t>
            </w:r>
          </w:p>
        </w:tc>
        <w:tc>
          <w:tcPr>
            <w:tcW w:w="1557" w:type="dxa"/>
            <w:vMerge w:val="restart"/>
          </w:tcPr>
          <w:p w14:paraId="32018ECF"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8ED0"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Zhao</w:t>
            </w:r>
          </w:p>
        </w:tc>
        <w:tc>
          <w:tcPr>
            <w:tcW w:w="1343" w:type="dxa"/>
            <w:vMerge w:val="restart"/>
          </w:tcPr>
          <w:p w14:paraId="32018ED1" w14:textId="77777777" w:rsidR="007B13EA" w:rsidRDefault="007B13EA">
            <w:pPr>
              <w:spacing w:before="0"/>
              <w:jc w:val="both"/>
              <w:rPr>
                <w:rFonts w:ascii="Times New Roman" w:eastAsia="Times New Roman" w:hAnsi="Times New Roman" w:cs="Times New Roman"/>
              </w:rPr>
            </w:pPr>
          </w:p>
        </w:tc>
      </w:tr>
      <w:tr w:rsidR="007B13EA" w14:paraId="32018ED8" w14:textId="77777777">
        <w:trPr>
          <w:trHeight w:val="400"/>
        </w:trPr>
        <w:tc>
          <w:tcPr>
            <w:tcW w:w="804" w:type="dxa"/>
            <w:vMerge w:val="restart"/>
          </w:tcPr>
          <w:p w14:paraId="32018ED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3.4c</w:t>
            </w:r>
          </w:p>
        </w:tc>
        <w:tc>
          <w:tcPr>
            <w:tcW w:w="6252" w:type="dxa"/>
            <w:vMerge w:val="restart"/>
          </w:tcPr>
          <w:p w14:paraId="32018ED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RMVF candidate derivation with multiple CUs</w:t>
            </w:r>
          </w:p>
        </w:tc>
        <w:tc>
          <w:tcPr>
            <w:tcW w:w="1557" w:type="dxa"/>
            <w:vMerge w:val="restart"/>
          </w:tcPr>
          <w:p w14:paraId="32018ED5"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8ED6"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Zhao</w:t>
            </w:r>
          </w:p>
        </w:tc>
        <w:tc>
          <w:tcPr>
            <w:tcW w:w="1343" w:type="dxa"/>
            <w:vMerge w:val="restart"/>
          </w:tcPr>
          <w:p w14:paraId="32018ED7" w14:textId="77777777" w:rsidR="007B13EA" w:rsidRDefault="007B13EA">
            <w:pPr>
              <w:spacing w:before="0"/>
              <w:jc w:val="both"/>
              <w:rPr>
                <w:rFonts w:ascii="Times New Roman" w:eastAsia="Times New Roman" w:hAnsi="Times New Roman" w:cs="Times New Roman"/>
              </w:rPr>
            </w:pPr>
          </w:p>
        </w:tc>
      </w:tr>
      <w:tr w:rsidR="007B13EA" w14:paraId="32018EDE" w14:textId="77777777">
        <w:trPr>
          <w:trHeight w:val="400"/>
        </w:trPr>
        <w:tc>
          <w:tcPr>
            <w:tcW w:w="804" w:type="dxa"/>
            <w:vMerge w:val="restart"/>
          </w:tcPr>
          <w:p w14:paraId="32018ED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3.4d</w:t>
            </w:r>
          </w:p>
        </w:tc>
        <w:tc>
          <w:tcPr>
            <w:tcW w:w="6252" w:type="dxa"/>
            <w:vMerge w:val="restart"/>
          </w:tcPr>
          <w:p w14:paraId="32018ED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3.4a + Test 3.4b + Test 3.4c</w:t>
            </w:r>
          </w:p>
        </w:tc>
        <w:tc>
          <w:tcPr>
            <w:tcW w:w="1557" w:type="dxa"/>
            <w:vMerge w:val="restart"/>
          </w:tcPr>
          <w:p w14:paraId="32018EDB"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8EDC"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Zhao</w:t>
            </w:r>
          </w:p>
        </w:tc>
        <w:tc>
          <w:tcPr>
            <w:tcW w:w="1343" w:type="dxa"/>
            <w:vMerge w:val="restart"/>
          </w:tcPr>
          <w:p w14:paraId="32018EDD" w14:textId="77777777" w:rsidR="007B13EA" w:rsidRDefault="007B13EA">
            <w:pPr>
              <w:spacing w:before="0"/>
              <w:jc w:val="both"/>
              <w:rPr>
                <w:rFonts w:ascii="Times New Roman" w:eastAsia="Times New Roman" w:hAnsi="Times New Roman" w:cs="Times New Roman"/>
              </w:rPr>
            </w:pPr>
          </w:p>
        </w:tc>
      </w:tr>
      <w:tr w:rsidR="007B13EA" w14:paraId="32018EE4" w14:textId="77777777">
        <w:trPr>
          <w:trHeight w:val="400"/>
        </w:trPr>
        <w:tc>
          <w:tcPr>
            <w:tcW w:w="804" w:type="dxa"/>
            <w:vMerge w:val="restart"/>
          </w:tcPr>
          <w:p w14:paraId="32018EDF"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3.5a</w:t>
            </w:r>
          </w:p>
        </w:tc>
        <w:tc>
          <w:tcPr>
            <w:tcW w:w="6252" w:type="dxa"/>
            <w:vMerge w:val="restart"/>
          </w:tcPr>
          <w:p w14:paraId="32018EE0"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DMVR with robust MV derivation</w:t>
            </w:r>
          </w:p>
        </w:tc>
        <w:tc>
          <w:tcPr>
            <w:tcW w:w="1557" w:type="dxa"/>
            <w:vMerge w:val="restart"/>
          </w:tcPr>
          <w:p w14:paraId="32018EE1"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Ericsson</w:t>
            </w:r>
          </w:p>
          <w:p w14:paraId="32018EE2"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K. Andersson</w:t>
            </w:r>
          </w:p>
        </w:tc>
        <w:tc>
          <w:tcPr>
            <w:tcW w:w="1343" w:type="dxa"/>
            <w:vMerge w:val="restart"/>
          </w:tcPr>
          <w:p w14:paraId="32018EE3" w14:textId="77777777" w:rsidR="007B13EA" w:rsidRDefault="007B13EA">
            <w:pPr>
              <w:spacing w:before="0"/>
              <w:jc w:val="both"/>
              <w:rPr>
                <w:rFonts w:ascii="Times New Roman" w:eastAsia="Times New Roman" w:hAnsi="Times New Roman" w:cs="Times New Roman"/>
              </w:rPr>
            </w:pPr>
          </w:p>
        </w:tc>
      </w:tr>
      <w:tr w:rsidR="007B13EA" w14:paraId="32018EEA" w14:textId="77777777">
        <w:trPr>
          <w:trHeight w:val="400"/>
        </w:trPr>
        <w:tc>
          <w:tcPr>
            <w:tcW w:w="804" w:type="dxa"/>
            <w:vMerge w:val="restart"/>
          </w:tcPr>
          <w:p w14:paraId="32018EE5"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3.5b</w:t>
            </w:r>
          </w:p>
        </w:tc>
        <w:tc>
          <w:tcPr>
            <w:tcW w:w="6252" w:type="dxa"/>
            <w:vMerge w:val="restart"/>
          </w:tcPr>
          <w:p w14:paraId="32018EE6" w14:textId="77777777" w:rsidR="007B13EA" w:rsidRDefault="0052600A">
            <w:pPr>
              <w:jc w:val="both"/>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DMVREncSelect</w:t>
            </w:r>
            <w:proofErr w:type="spellEnd"/>
            <w:r>
              <w:rPr>
                <w:rFonts w:ascii="Times New Roman" w:eastAsia="Times New Roman" w:hAnsi="Times New Roman" w:cs="Times New Roman"/>
                <w:color w:val="000000"/>
              </w:rPr>
              <w:t xml:space="preserve"> from </w:t>
            </w:r>
            <w:proofErr w:type="gramStart"/>
            <w:r>
              <w:rPr>
                <w:rFonts w:ascii="Times New Roman" w:eastAsia="Times New Roman" w:hAnsi="Times New Roman" w:cs="Times New Roman"/>
                <w:color w:val="000000"/>
              </w:rPr>
              <w:t>VTM  (</w:t>
            </w:r>
            <w:proofErr w:type="gramEnd"/>
            <w:r>
              <w:rPr>
                <w:rFonts w:ascii="Times New Roman" w:eastAsia="Times New Roman" w:hAnsi="Times New Roman" w:cs="Times New Roman"/>
                <w:color w:val="000000"/>
              </w:rPr>
              <w:t>encoder only)</w:t>
            </w:r>
          </w:p>
        </w:tc>
        <w:tc>
          <w:tcPr>
            <w:tcW w:w="1557" w:type="dxa"/>
            <w:vMerge w:val="restart"/>
          </w:tcPr>
          <w:p w14:paraId="32018EE7"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Ericsson</w:t>
            </w:r>
          </w:p>
          <w:p w14:paraId="32018EE8"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K. Andersson</w:t>
            </w:r>
          </w:p>
        </w:tc>
        <w:tc>
          <w:tcPr>
            <w:tcW w:w="1343" w:type="dxa"/>
            <w:vMerge w:val="restart"/>
          </w:tcPr>
          <w:p w14:paraId="32018EE9" w14:textId="77777777" w:rsidR="007B13EA" w:rsidRDefault="007B13EA">
            <w:pPr>
              <w:spacing w:before="0"/>
              <w:jc w:val="both"/>
              <w:rPr>
                <w:rFonts w:ascii="Times New Roman" w:eastAsia="Times New Roman" w:hAnsi="Times New Roman" w:cs="Times New Roman"/>
              </w:rPr>
            </w:pPr>
          </w:p>
        </w:tc>
      </w:tr>
      <w:tr w:rsidR="007B13EA" w14:paraId="32018EF0" w14:textId="77777777">
        <w:trPr>
          <w:trHeight w:val="400"/>
        </w:trPr>
        <w:tc>
          <w:tcPr>
            <w:tcW w:w="804" w:type="dxa"/>
            <w:vMerge w:val="restart"/>
          </w:tcPr>
          <w:p w14:paraId="32018EEB"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3.6a</w:t>
            </w:r>
          </w:p>
        </w:tc>
        <w:tc>
          <w:tcPr>
            <w:tcW w:w="6252" w:type="dxa"/>
            <w:vMerge w:val="restart"/>
          </w:tcPr>
          <w:p w14:paraId="32018EEC"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Affine subblock BDOF refinement</w:t>
            </w:r>
          </w:p>
        </w:tc>
        <w:tc>
          <w:tcPr>
            <w:tcW w:w="1557" w:type="dxa"/>
            <w:vMerge w:val="restart"/>
          </w:tcPr>
          <w:p w14:paraId="32018EED"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Qualcomm</w:t>
            </w:r>
          </w:p>
          <w:p w14:paraId="32018EEE"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Z. Zhang</w:t>
            </w:r>
          </w:p>
        </w:tc>
        <w:tc>
          <w:tcPr>
            <w:tcW w:w="1343" w:type="dxa"/>
            <w:vMerge w:val="restart"/>
          </w:tcPr>
          <w:p w14:paraId="32018EEF" w14:textId="77777777" w:rsidR="007B13EA" w:rsidRDefault="007B13EA">
            <w:pPr>
              <w:spacing w:before="0"/>
              <w:jc w:val="both"/>
              <w:rPr>
                <w:rFonts w:ascii="Times New Roman" w:eastAsia="Times New Roman" w:hAnsi="Times New Roman" w:cs="Times New Roman"/>
              </w:rPr>
            </w:pPr>
          </w:p>
        </w:tc>
      </w:tr>
      <w:tr w:rsidR="007B13EA" w14:paraId="32018EF6" w14:textId="77777777">
        <w:trPr>
          <w:trHeight w:val="400"/>
        </w:trPr>
        <w:tc>
          <w:tcPr>
            <w:tcW w:w="804" w:type="dxa"/>
            <w:vMerge w:val="restart"/>
          </w:tcPr>
          <w:p w14:paraId="32018EF1"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3.6b</w:t>
            </w:r>
          </w:p>
        </w:tc>
        <w:tc>
          <w:tcPr>
            <w:tcW w:w="6252" w:type="dxa"/>
            <w:vMerge w:val="restart"/>
          </w:tcPr>
          <w:p w14:paraId="32018EF2"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AMVP-merge mode for affine</w:t>
            </w:r>
          </w:p>
        </w:tc>
        <w:tc>
          <w:tcPr>
            <w:tcW w:w="1557" w:type="dxa"/>
            <w:vMerge w:val="restart"/>
          </w:tcPr>
          <w:p w14:paraId="32018EF3"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Qualcomm</w:t>
            </w:r>
          </w:p>
          <w:p w14:paraId="32018EF4"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Z. Zhang</w:t>
            </w:r>
          </w:p>
        </w:tc>
        <w:tc>
          <w:tcPr>
            <w:tcW w:w="1343" w:type="dxa"/>
            <w:vMerge w:val="restart"/>
          </w:tcPr>
          <w:p w14:paraId="32018EF5" w14:textId="77777777" w:rsidR="007B13EA" w:rsidRDefault="007B13EA">
            <w:pPr>
              <w:spacing w:before="0"/>
              <w:jc w:val="both"/>
              <w:rPr>
                <w:rFonts w:ascii="Times New Roman" w:eastAsia="Times New Roman" w:hAnsi="Times New Roman" w:cs="Times New Roman"/>
              </w:rPr>
            </w:pPr>
          </w:p>
        </w:tc>
      </w:tr>
      <w:tr w:rsidR="007B13EA" w14:paraId="32018EFC" w14:textId="77777777">
        <w:trPr>
          <w:trHeight w:val="400"/>
        </w:trPr>
        <w:tc>
          <w:tcPr>
            <w:tcW w:w="804" w:type="dxa"/>
            <w:vMerge w:val="restart"/>
          </w:tcPr>
          <w:p w14:paraId="32018EF7"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3.6c</w:t>
            </w:r>
          </w:p>
        </w:tc>
        <w:tc>
          <w:tcPr>
            <w:tcW w:w="6252" w:type="dxa"/>
            <w:vMerge w:val="restart"/>
          </w:tcPr>
          <w:p w14:paraId="32018EF8"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3.6a + Test 3.6b</w:t>
            </w:r>
          </w:p>
        </w:tc>
        <w:tc>
          <w:tcPr>
            <w:tcW w:w="1557" w:type="dxa"/>
            <w:vMerge w:val="restart"/>
          </w:tcPr>
          <w:p w14:paraId="32018EF9"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Qualcomm</w:t>
            </w:r>
          </w:p>
          <w:p w14:paraId="32018EFA"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Z. Zhang</w:t>
            </w:r>
          </w:p>
        </w:tc>
        <w:tc>
          <w:tcPr>
            <w:tcW w:w="1343" w:type="dxa"/>
            <w:vMerge w:val="restart"/>
          </w:tcPr>
          <w:p w14:paraId="32018EFB" w14:textId="77777777" w:rsidR="007B13EA" w:rsidRDefault="007B13EA">
            <w:pPr>
              <w:spacing w:before="0"/>
              <w:jc w:val="both"/>
              <w:rPr>
                <w:rFonts w:ascii="Times New Roman" w:eastAsia="Times New Roman" w:hAnsi="Times New Roman" w:cs="Times New Roman"/>
              </w:rPr>
            </w:pPr>
          </w:p>
        </w:tc>
      </w:tr>
      <w:tr w:rsidR="007B13EA" w14:paraId="32018EFE" w14:textId="77777777">
        <w:trPr>
          <w:trHeight w:val="385"/>
        </w:trPr>
        <w:tc>
          <w:tcPr>
            <w:tcW w:w="9956" w:type="dxa"/>
            <w:gridSpan w:val="4"/>
            <w:vAlign w:val="center"/>
          </w:tcPr>
          <w:p w14:paraId="32018EF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b/>
                <w:bCs/>
                <w:lang w:eastAsia="zh-CN"/>
              </w:rPr>
              <w:t xml:space="preserve">4 </w:t>
            </w:r>
            <w:r>
              <w:rPr>
                <w:rFonts w:ascii="Times New Roman" w:eastAsia="Times New Roman" w:hAnsi="Times New Roman" w:cs="Times New Roman"/>
                <w:b/>
                <w:lang w:eastAsia="zh-CN"/>
              </w:rPr>
              <w:t>Reference picture resampling</w:t>
            </w:r>
          </w:p>
        </w:tc>
      </w:tr>
      <w:tr w:rsidR="007B13EA" w14:paraId="32018F04" w14:textId="77777777">
        <w:trPr>
          <w:trHeight w:val="385"/>
        </w:trPr>
        <w:tc>
          <w:tcPr>
            <w:tcW w:w="804" w:type="dxa"/>
          </w:tcPr>
          <w:p w14:paraId="32018EF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4.1a</w:t>
            </w:r>
          </w:p>
        </w:tc>
        <w:tc>
          <w:tcPr>
            <w:tcW w:w="6252" w:type="dxa"/>
          </w:tcPr>
          <w:p w14:paraId="32018F0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Enabling template-based reordering for scaled reference pictures</w:t>
            </w:r>
          </w:p>
        </w:tc>
        <w:tc>
          <w:tcPr>
            <w:tcW w:w="1557" w:type="dxa"/>
          </w:tcPr>
          <w:p w14:paraId="32018F01"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Kwai</w:t>
            </w:r>
          </w:p>
          <w:p w14:paraId="32018F02"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 xml:space="preserve">X. Xiu </w:t>
            </w:r>
          </w:p>
        </w:tc>
        <w:tc>
          <w:tcPr>
            <w:tcW w:w="1343" w:type="dxa"/>
          </w:tcPr>
          <w:p w14:paraId="32018F03" w14:textId="77777777" w:rsidR="007B13EA" w:rsidRDefault="007B13EA">
            <w:pPr>
              <w:spacing w:before="0"/>
              <w:jc w:val="both"/>
              <w:rPr>
                <w:rFonts w:ascii="Times New Roman" w:eastAsia="Times New Roman" w:hAnsi="Times New Roman" w:cs="Times New Roman"/>
              </w:rPr>
            </w:pPr>
          </w:p>
        </w:tc>
      </w:tr>
      <w:tr w:rsidR="007B13EA" w14:paraId="32018F0A" w14:textId="77777777">
        <w:trPr>
          <w:trHeight w:val="385"/>
        </w:trPr>
        <w:tc>
          <w:tcPr>
            <w:tcW w:w="804" w:type="dxa"/>
          </w:tcPr>
          <w:p w14:paraId="32018F0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4.1b</w:t>
            </w:r>
          </w:p>
        </w:tc>
        <w:tc>
          <w:tcPr>
            <w:tcW w:w="6252" w:type="dxa"/>
          </w:tcPr>
          <w:p w14:paraId="32018F0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4.1a + Enabling LIC for scaled reference pictures</w:t>
            </w:r>
          </w:p>
        </w:tc>
        <w:tc>
          <w:tcPr>
            <w:tcW w:w="1557" w:type="dxa"/>
          </w:tcPr>
          <w:p w14:paraId="32018F07"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Kwai</w:t>
            </w:r>
          </w:p>
          <w:p w14:paraId="32018F08"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X. Xiu</w:t>
            </w:r>
          </w:p>
        </w:tc>
        <w:tc>
          <w:tcPr>
            <w:tcW w:w="1343" w:type="dxa"/>
          </w:tcPr>
          <w:p w14:paraId="32018F09" w14:textId="77777777" w:rsidR="007B13EA" w:rsidRDefault="007B13EA">
            <w:pPr>
              <w:spacing w:before="0"/>
              <w:jc w:val="both"/>
              <w:rPr>
                <w:rFonts w:ascii="Times New Roman" w:eastAsia="Times New Roman" w:hAnsi="Times New Roman" w:cs="Times New Roman"/>
              </w:rPr>
            </w:pPr>
          </w:p>
        </w:tc>
      </w:tr>
      <w:tr w:rsidR="007B13EA" w14:paraId="32018F10" w14:textId="77777777">
        <w:trPr>
          <w:trHeight w:val="385"/>
        </w:trPr>
        <w:tc>
          <w:tcPr>
            <w:tcW w:w="804" w:type="dxa"/>
          </w:tcPr>
          <w:p w14:paraId="32018F0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4.2a</w:t>
            </w:r>
          </w:p>
        </w:tc>
        <w:tc>
          <w:tcPr>
            <w:tcW w:w="6252" w:type="dxa"/>
          </w:tcPr>
          <w:p w14:paraId="32018F0C"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color w:val="000000"/>
              </w:rPr>
              <w:t xml:space="preserve">Filtering applied after motion compensation, the post-processing </w:t>
            </w:r>
            <w:proofErr w:type="spellStart"/>
            <w:r>
              <w:rPr>
                <w:rFonts w:ascii="Times New Roman" w:eastAsia="Times New Roman" w:hAnsi="Times New Roman" w:cs="Times New Roman"/>
                <w:color w:val="000000"/>
              </w:rPr>
              <w:t>upsampling</w:t>
            </w:r>
            <w:proofErr w:type="spellEnd"/>
            <w:r>
              <w:rPr>
                <w:rFonts w:ascii="Times New Roman" w:eastAsia="Times New Roman" w:hAnsi="Times New Roman" w:cs="Times New Roman"/>
                <w:color w:val="000000"/>
              </w:rPr>
              <w:t xml:space="preserve"> is not changed</w:t>
            </w:r>
          </w:p>
        </w:tc>
        <w:tc>
          <w:tcPr>
            <w:tcW w:w="1557" w:type="dxa"/>
          </w:tcPr>
          <w:p w14:paraId="32018F0D"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RWTH Aachen Univ.</w:t>
            </w:r>
          </w:p>
          <w:p w14:paraId="32018F0E"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 xml:space="preserve">T. </w:t>
            </w:r>
            <w:proofErr w:type="spellStart"/>
            <w:r>
              <w:rPr>
                <w:rFonts w:ascii="Times New Roman" w:eastAsia="Times New Roman" w:hAnsi="Times New Roman" w:cs="Times New Roman"/>
              </w:rPr>
              <w:t>Claßen</w:t>
            </w:r>
            <w:proofErr w:type="spellEnd"/>
          </w:p>
        </w:tc>
        <w:tc>
          <w:tcPr>
            <w:tcW w:w="1343" w:type="dxa"/>
          </w:tcPr>
          <w:p w14:paraId="32018F0F" w14:textId="77777777" w:rsidR="007B13EA" w:rsidRDefault="007B13EA">
            <w:pPr>
              <w:spacing w:before="0"/>
              <w:jc w:val="both"/>
              <w:rPr>
                <w:rFonts w:ascii="Times New Roman" w:eastAsia="Times New Roman" w:hAnsi="Times New Roman" w:cs="Times New Roman"/>
              </w:rPr>
            </w:pPr>
          </w:p>
        </w:tc>
      </w:tr>
      <w:tr w:rsidR="007B13EA" w14:paraId="32018F16" w14:textId="77777777">
        <w:trPr>
          <w:trHeight w:val="385"/>
        </w:trPr>
        <w:tc>
          <w:tcPr>
            <w:tcW w:w="804" w:type="dxa"/>
            <w:vMerge w:val="restart"/>
          </w:tcPr>
          <w:p w14:paraId="32018F1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4.2b</w:t>
            </w:r>
          </w:p>
        </w:tc>
        <w:tc>
          <w:tcPr>
            <w:tcW w:w="6252" w:type="dxa"/>
            <w:vMerge w:val="restart"/>
          </w:tcPr>
          <w:p w14:paraId="32018F12"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left"/>
              <w:rPr>
                <w:rFonts w:ascii="Times New Roman" w:eastAsia="Times New Roman" w:hAnsi="Times New Roman" w:cs="Times New Roman"/>
                <w:color w:val="000000"/>
              </w:rPr>
            </w:pPr>
            <w:r>
              <w:rPr>
                <w:rFonts w:ascii="Times New Roman" w:eastAsia="Times New Roman" w:hAnsi="Times New Roman" w:cs="Times New Roman"/>
              </w:rPr>
              <w:t xml:space="preserve">Test 4.2a + </w:t>
            </w:r>
            <w:r>
              <w:rPr>
                <w:rFonts w:ascii="Times New Roman" w:eastAsia="Times New Roman" w:hAnsi="Times New Roman" w:cs="Times New Roman"/>
                <w:color w:val="000000"/>
              </w:rPr>
              <w:t>perform the filtering after reconstruction</w:t>
            </w:r>
          </w:p>
        </w:tc>
        <w:tc>
          <w:tcPr>
            <w:tcW w:w="1557" w:type="dxa"/>
            <w:vMerge w:val="restart"/>
          </w:tcPr>
          <w:p w14:paraId="32018F13"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RWTH Aachen Univ.</w:t>
            </w:r>
          </w:p>
          <w:p w14:paraId="32018F14"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 xml:space="preserve">T. </w:t>
            </w:r>
            <w:proofErr w:type="spellStart"/>
            <w:r>
              <w:rPr>
                <w:rFonts w:ascii="Times New Roman" w:eastAsia="Times New Roman" w:hAnsi="Times New Roman" w:cs="Times New Roman"/>
              </w:rPr>
              <w:t>Claßen</w:t>
            </w:r>
            <w:proofErr w:type="spellEnd"/>
          </w:p>
        </w:tc>
        <w:tc>
          <w:tcPr>
            <w:tcW w:w="1343" w:type="dxa"/>
            <w:vMerge w:val="restart"/>
          </w:tcPr>
          <w:p w14:paraId="32018F15" w14:textId="77777777" w:rsidR="007B13EA" w:rsidRDefault="007B13EA">
            <w:pPr>
              <w:spacing w:before="0"/>
              <w:jc w:val="both"/>
              <w:rPr>
                <w:rFonts w:ascii="Times New Roman" w:eastAsia="Times New Roman" w:hAnsi="Times New Roman" w:cs="Times New Roman"/>
              </w:rPr>
            </w:pPr>
          </w:p>
        </w:tc>
      </w:tr>
      <w:tr w:rsidR="007B13EA" w14:paraId="32018F18" w14:textId="77777777">
        <w:trPr>
          <w:trHeight w:val="385"/>
        </w:trPr>
        <w:tc>
          <w:tcPr>
            <w:tcW w:w="9956" w:type="dxa"/>
            <w:gridSpan w:val="4"/>
            <w:vAlign w:val="center"/>
          </w:tcPr>
          <w:p w14:paraId="32018F1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b/>
                <w:bCs/>
                <w:lang w:eastAsia="zh-CN"/>
              </w:rPr>
              <w:t>5 In-loop filtering</w:t>
            </w:r>
          </w:p>
        </w:tc>
      </w:tr>
      <w:tr w:rsidR="007B13EA" w14:paraId="32018F1E" w14:textId="77777777">
        <w:trPr>
          <w:trHeight w:val="385"/>
        </w:trPr>
        <w:tc>
          <w:tcPr>
            <w:tcW w:w="804" w:type="dxa"/>
          </w:tcPr>
          <w:p w14:paraId="32018F1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5.1a</w:t>
            </w:r>
          </w:p>
        </w:tc>
        <w:tc>
          <w:tcPr>
            <w:tcW w:w="6252" w:type="dxa"/>
          </w:tcPr>
          <w:p w14:paraId="32018F1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Dynamic TU scale factor for BIF with LUTs interpolation</w:t>
            </w:r>
          </w:p>
        </w:tc>
        <w:tc>
          <w:tcPr>
            <w:tcW w:w="1557" w:type="dxa"/>
          </w:tcPr>
          <w:p w14:paraId="32018F1B" w14:textId="77777777" w:rsidR="007B13EA" w:rsidRDefault="0052600A">
            <w:pPr>
              <w:contextualSpacing/>
              <w:jc w:val="both"/>
              <w:rPr>
                <w:rFonts w:ascii="Times New Roman" w:eastAsia="Times New Roman" w:hAnsi="Times New Roman" w:cs="Times New Roman"/>
                <w:color w:val="000000"/>
              </w:rPr>
            </w:pPr>
            <w:r>
              <w:rPr>
                <w:rFonts w:ascii="Times New Roman" w:eastAsia="Times New Roman" w:hAnsi="Times New Roman" w:cs="Times New Roman"/>
                <w:color w:val="000000"/>
              </w:rPr>
              <w:t>Ericsson</w:t>
            </w:r>
          </w:p>
          <w:p w14:paraId="32018F1C"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color w:val="000000"/>
              </w:rPr>
              <w:t>V. Shchukin</w:t>
            </w:r>
          </w:p>
        </w:tc>
        <w:tc>
          <w:tcPr>
            <w:tcW w:w="1343" w:type="dxa"/>
          </w:tcPr>
          <w:p w14:paraId="32018F1D" w14:textId="77777777" w:rsidR="007B13EA" w:rsidRDefault="007B13EA">
            <w:pPr>
              <w:jc w:val="both"/>
              <w:rPr>
                <w:rFonts w:ascii="Times New Roman" w:eastAsia="Times New Roman" w:hAnsi="Times New Roman" w:cs="Times New Roman"/>
              </w:rPr>
            </w:pPr>
          </w:p>
        </w:tc>
      </w:tr>
      <w:tr w:rsidR="007B13EA" w14:paraId="32018F24" w14:textId="77777777">
        <w:trPr>
          <w:trHeight w:val="385"/>
        </w:trPr>
        <w:tc>
          <w:tcPr>
            <w:tcW w:w="804" w:type="dxa"/>
            <w:vMerge w:val="restart"/>
          </w:tcPr>
          <w:p w14:paraId="32018F1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5.1b</w:t>
            </w:r>
          </w:p>
        </w:tc>
        <w:tc>
          <w:tcPr>
            <w:tcW w:w="6252" w:type="dxa"/>
            <w:vMerge w:val="restart"/>
          </w:tcPr>
          <w:p w14:paraId="32018F2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Dynamic TU scale factor for BIF</w:t>
            </w:r>
          </w:p>
        </w:tc>
        <w:tc>
          <w:tcPr>
            <w:tcW w:w="1557" w:type="dxa"/>
            <w:vMerge w:val="restart"/>
          </w:tcPr>
          <w:p w14:paraId="32018F21" w14:textId="77777777" w:rsidR="007B13EA" w:rsidRDefault="0052600A">
            <w:pPr>
              <w:contextualSpacing/>
              <w:jc w:val="both"/>
              <w:rPr>
                <w:rFonts w:ascii="Times New Roman" w:eastAsia="Times New Roman" w:hAnsi="Times New Roman" w:cs="Times New Roman"/>
                <w:color w:val="000000"/>
              </w:rPr>
            </w:pPr>
            <w:r>
              <w:rPr>
                <w:rFonts w:ascii="Times New Roman" w:eastAsia="Times New Roman" w:hAnsi="Times New Roman" w:cs="Times New Roman"/>
                <w:color w:val="000000"/>
              </w:rPr>
              <w:t>Ericsson</w:t>
            </w:r>
          </w:p>
          <w:p w14:paraId="32018F22"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color w:val="000000"/>
              </w:rPr>
              <w:t>V. Shchukin</w:t>
            </w:r>
          </w:p>
        </w:tc>
        <w:tc>
          <w:tcPr>
            <w:tcW w:w="1343" w:type="dxa"/>
            <w:vMerge w:val="restart"/>
          </w:tcPr>
          <w:p w14:paraId="32018F23" w14:textId="77777777" w:rsidR="007B13EA" w:rsidRDefault="007B13EA">
            <w:pPr>
              <w:jc w:val="both"/>
              <w:rPr>
                <w:rFonts w:ascii="Times New Roman" w:eastAsia="Times New Roman" w:hAnsi="Times New Roman" w:cs="Times New Roman"/>
              </w:rPr>
            </w:pPr>
          </w:p>
        </w:tc>
      </w:tr>
      <w:tr w:rsidR="007B13EA" w14:paraId="32018F2A" w14:textId="77777777">
        <w:trPr>
          <w:trHeight w:val="385"/>
        </w:trPr>
        <w:tc>
          <w:tcPr>
            <w:tcW w:w="804" w:type="dxa"/>
          </w:tcPr>
          <w:p w14:paraId="32018F2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5.2a</w:t>
            </w:r>
          </w:p>
        </w:tc>
        <w:tc>
          <w:tcPr>
            <w:tcW w:w="6252" w:type="dxa"/>
          </w:tcPr>
          <w:p w14:paraId="32018F2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Luma-residual tap in chroma-ALF</w:t>
            </w:r>
          </w:p>
        </w:tc>
        <w:tc>
          <w:tcPr>
            <w:tcW w:w="1557" w:type="dxa"/>
          </w:tcPr>
          <w:p w14:paraId="32018F27"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Bytedance</w:t>
            </w:r>
            <w:proofErr w:type="spellEnd"/>
          </w:p>
          <w:p w14:paraId="32018F28"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W. Yin</w:t>
            </w:r>
          </w:p>
        </w:tc>
        <w:tc>
          <w:tcPr>
            <w:tcW w:w="1343" w:type="dxa"/>
          </w:tcPr>
          <w:p w14:paraId="32018F29" w14:textId="77777777" w:rsidR="007B13EA" w:rsidRDefault="007B13EA">
            <w:pPr>
              <w:jc w:val="both"/>
              <w:rPr>
                <w:rFonts w:ascii="Times New Roman" w:eastAsia="Times New Roman" w:hAnsi="Times New Roman" w:cs="Times New Roman"/>
              </w:rPr>
            </w:pPr>
          </w:p>
        </w:tc>
      </w:tr>
      <w:tr w:rsidR="007B13EA" w14:paraId="32018F30" w14:textId="77777777">
        <w:trPr>
          <w:trHeight w:val="385"/>
        </w:trPr>
        <w:tc>
          <w:tcPr>
            <w:tcW w:w="804" w:type="dxa"/>
          </w:tcPr>
          <w:p w14:paraId="32018F2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5.2b</w:t>
            </w:r>
          </w:p>
        </w:tc>
        <w:tc>
          <w:tcPr>
            <w:tcW w:w="6252" w:type="dxa"/>
          </w:tcPr>
          <w:p w14:paraId="32018F2C" w14:textId="3AF07FD3"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5.2a + Luma-residual tap in CCALF</w:t>
            </w:r>
          </w:p>
        </w:tc>
        <w:tc>
          <w:tcPr>
            <w:tcW w:w="1557" w:type="dxa"/>
          </w:tcPr>
          <w:p w14:paraId="32018F2D"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Bytedance</w:t>
            </w:r>
            <w:proofErr w:type="spellEnd"/>
          </w:p>
          <w:p w14:paraId="32018F2E"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W. Yin</w:t>
            </w:r>
          </w:p>
        </w:tc>
        <w:tc>
          <w:tcPr>
            <w:tcW w:w="1343" w:type="dxa"/>
          </w:tcPr>
          <w:p w14:paraId="32018F2F" w14:textId="77777777" w:rsidR="007B13EA" w:rsidRDefault="007B13EA">
            <w:pPr>
              <w:jc w:val="both"/>
              <w:rPr>
                <w:rFonts w:ascii="Times New Roman" w:eastAsia="Times New Roman" w:hAnsi="Times New Roman" w:cs="Times New Roman"/>
              </w:rPr>
            </w:pPr>
          </w:p>
        </w:tc>
      </w:tr>
      <w:tr w:rsidR="007B13EA" w14:paraId="32018F32" w14:textId="77777777">
        <w:trPr>
          <w:trHeight w:val="385"/>
        </w:trPr>
        <w:tc>
          <w:tcPr>
            <w:tcW w:w="9956" w:type="dxa"/>
            <w:gridSpan w:val="4"/>
            <w:vAlign w:val="center"/>
          </w:tcPr>
          <w:p w14:paraId="32018F3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b/>
                <w:bCs/>
                <w:lang w:eastAsia="zh-CN"/>
              </w:rPr>
              <w:t>6 Entropy coding</w:t>
            </w:r>
          </w:p>
        </w:tc>
      </w:tr>
      <w:tr w:rsidR="007B13EA" w14:paraId="32018F38" w14:textId="77777777">
        <w:trPr>
          <w:trHeight w:val="385"/>
        </w:trPr>
        <w:tc>
          <w:tcPr>
            <w:tcW w:w="804" w:type="dxa"/>
          </w:tcPr>
          <w:p w14:paraId="32018F3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6.1a</w:t>
            </w:r>
          </w:p>
        </w:tc>
        <w:tc>
          <w:tcPr>
            <w:tcW w:w="6252" w:type="dxa"/>
          </w:tcPr>
          <w:p w14:paraId="32018F3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Spatial CABAC tuning</w:t>
            </w:r>
          </w:p>
        </w:tc>
        <w:tc>
          <w:tcPr>
            <w:tcW w:w="1557" w:type="dxa"/>
          </w:tcPr>
          <w:p w14:paraId="32018F35"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F36"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 xml:space="preserve">J. </w:t>
            </w:r>
            <w:proofErr w:type="spellStart"/>
            <w:r>
              <w:rPr>
                <w:rFonts w:ascii="Times New Roman" w:eastAsia="Times New Roman" w:hAnsi="Times New Roman" w:cs="Times New Roman"/>
              </w:rPr>
              <w:t>Lainema</w:t>
            </w:r>
            <w:proofErr w:type="spellEnd"/>
          </w:p>
        </w:tc>
        <w:tc>
          <w:tcPr>
            <w:tcW w:w="1343" w:type="dxa"/>
          </w:tcPr>
          <w:p w14:paraId="32018F37" w14:textId="77777777" w:rsidR="007B13EA" w:rsidRDefault="007B13EA">
            <w:pPr>
              <w:jc w:val="both"/>
              <w:rPr>
                <w:rFonts w:ascii="Times New Roman" w:eastAsia="Times New Roman" w:hAnsi="Times New Roman" w:cs="Times New Roman"/>
              </w:rPr>
            </w:pPr>
          </w:p>
        </w:tc>
      </w:tr>
      <w:tr w:rsidR="007B13EA" w14:paraId="32018F3E" w14:textId="77777777">
        <w:trPr>
          <w:trHeight w:val="385"/>
        </w:trPr>
        <w:tc>
          <w:tcPr>
            <w:tcW w:w="804" w:type="dxa"/>
          </w:tcPr>
          <w:p w14:paraId="32018F3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6.1b</w:t>
            </w:r>
          </w:p>
        </w:tc>
        <w:tc>
          <w:tcPr>
            <w:tcW w:w="6252" w:type="dxa"/>
          </w:tcPr>
          <w:p w14:paraId="32018F3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Spatial CABAC tuning with reduced memory/latency</w:t>
            </w:r>
          </w:p>
        </w:tc>
        <w:tc>
          <w:tcPr>
            <w:tcW w:w="1557" w:type="dxa"/>
          </w:tcPr>
          <w:p w14:paraId="32018F3B"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F3C"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 xml:space="preserve">J. </w:t>
            </w:r>
            <w:proofErr w:type="spellStart"/>
            <w:r>
              <w:rPr>
                <w:rFonts w:ascii="Times New Roman" w:eastAsia="Times New Roman" w:hAnsi="Times New Roman" w:cs="Times New Roman"/>
              </w:rPr>
              <w:t>Lainema</w:t>
            </w:r>
            <w:proofErr w:type="spellEnd"/>
          </w:p>
        </w:tc>
        <w:tc>
          <w:tcPr>
            <w:tcW w:w="1343" w:type="dxa"/>
          </w:tcPr>
          <w:p w14:paraId="32018F3D" w14:textId="77777777" w:rsidR="007B13EA" w:rsidRDefault="007B13EA">
            <w:pPr>
              <w:jc w:val="both"/>
              <w:rPr>
                <w:rFonts w:ascii="Times New Roman" w:eastAsia="Times New Roman" w:hAnsi="Times New Roman" w:cs="Times New Roman"/>
              </w:rPr>
            </w:pPr>
          </w:p>
        </w:tc>
      </w:tr>
      <w:tr w:rsidR="007B13EA" w14:paraId="32018F44" w14:textId="77777777">
        <w:trPr>
          <w:trHeight w:val="385"/>
        </w:trPr>
        <w:tc>
          <w:tcPr>
            <w:tcW w:w="804" w:type="dxa"/>
            <w:vMerge w:val="restart"/>
          </w:tcPr>
          <w:p w14:paraId="32018F3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6.2</w:t>
            </w:r>
          </w:p>
        </w:tc>
        <w:tc>
          <w:tcPr>
            <w:tcW w:w="6252" w:type="dxa"/>
            <w:vMerge w:val="restart"/>
          </w:tcPr>
          <w:p w14:paraId="32018F4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Retrain I-slices context model parameters</w:t>
            </w:r>
          </w:p>
        </w:tc>
        <w:tc>
          <w:tcPr>
            <w:tcW w:w="1557" w:type="dxa"/>
            <w:vMerge w:val="restart"/>
          </w:tcPr>
          <w:p w14:paraId="32018F41"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Alibaba</w:t>
            </w:r>
          </w:p>
          <w:p w14:paraId="32018F42"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 xml:space="preserve">R.-L. Liao </w:t>
            </w:r>
          </w:p>
        </w:tc>
        <w:tc>
          <w:tcPr>
            <w:tcW w:w="1343" w:type="dxa"/>
            <w:vMerge w:val="restart"/>
          </w:tcPr>
          <w:p w14:paraId="32018F43"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InterDigital</w:t>
            </w:r>
            <w:proofErr w:type="spellEnd"/>
            <w:r>
              <w:rPr>
                <w:rFonts w:ascii="Times New Roman" w:eastAsia="Times New Roman" w:hAnsi="Times New Roman" w:cs="Times New Roman"/>
              </w:rPr>
              <w:br/>
              <w:t>K. Naser</w:t>
            </w:r>
          </w:p>
        </w:tc>
      </w:tr>
      <w:tr w:rsidR="00D15D6B" w14:paraId="575E6413" w14:textId="77777777">
        <w:trPr>
          <w:trHeight w:val="385"/>
          <w:ins w:id="6" w:author="Vadim Seregin" w:date="2023-07-18T03:53:00Z"/>
        </w:trPr>
        <w:tc>
          <w:tcPr>
            <w:tcW w:w="804" w:type="dxa"/>
          </w:tcPr>
          <w:p w14:paraId="7394F795" w14:textId="0A23BC9A" w:rsidR="00D15D6B" w:rsidRDefault="00D15D6B" w:rsidP="00D15D6B">
            <w:pPr>
              <w:jc w:val="both"/>
              <w:rPr>
                <w:ins w:id="7" w:author="Vadim Seregin" w:date="2023-07-18T03:53:00Z"/>
                <w:rFonts w:ascii="Times New Roman" w:eastAsia="Times New Roman" w:hAnsi="Times New Roman" w:cs="Times New Roman"/>
                <w:color w:val="000000"/>
              </w:rPr>
            </w:pPr>
            <w:ins w:id="8" w:author="Vadim Seregin" w:date="2023-07-18T03:53:00Z">
              <w:r>
                <w:rPr>
                  <w:rFonts w:ascii="Times New Roman" w:eastAsia="Times New Roman" w:hAnsi="Times New Roman" w:cs="Times New Roman"/>
                  <w:color w:val="000000"/>
                </w:rPr>
                <w:t>6.3</w:t>
              </w:r>
            </w:ins>
          </w:p>
        </w:tc>
        <w:tc>
          <w:tcPr>
            <w:tcW w:w="6252" w:type="dxa"/>
          </w:tcPr>
          <w:p w14:paraId="34EB04EB" w14:textId="1D70AE89" w:rsidR="00D15D6B" w:rsidRDefault="00D15D6B" w:rsidP="00D15D6B">
            <w:pPr>
              <w:jc w:val="both"/>
              <w:rPr>
                <w:ins w:id="9" w:author="Vadim Seregin" w:date="2023-07-18T03:53:00Z"/>
                <w:rFonts w:ascii="Times New Roman" w:eastAsia="Times New Roman" w:hAnsi="Times New Roman" w:cs="Times New Roman"/>
              </w:rPr>
            </w:pPr>
            <w:ins w:id="10" w:author="Vadim Seregin" w:date="2023-07-18T03:53:00Z">
              <w:r>
                <w:rPr>
                  <w:rFonts w:ascii="Times New Roman" w:eastAsia="Times New Roman" w:hAnsi="Times New Roman" w:cs="Times New Roman"/>
                </w:rPr>
                <w:t>Test 6.2 + Test 6.1</w:t>
              </w:r>
            </w:ins>
          </w:p>
        </w:tc>
        <w:tc>
          <w:tcPr>
            <w:tcW w:w="1557" w:type="dxa"/>
          </w:tcPr>
          <w:p w14:paraId="06E48448" w14:textId="77777777" w:rsidR="00D15D6B" w:rsidRDefault="00D15D6B" w:rsidP="00D15D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ins w:id="11" w:author="Vadim Seregin" w:date="2023-07-18T03:53:00Z"/>
                <w:rFonts w:ascii="Times New Roman" w:eastAsia="Times New Roman" w:hAnsi="Times New Roman" w:cs="Times New Roman"/>
              </w:rPr>
            </w:pPr>
            <w:ins w:id="12" w:author="Vadim Seregin" w:date="2023-07-18T03:53:00Z">
              <w:r>
                <w:rPr>
                  <w:rFonts w:ascii="Times New Roman" w:eastAsia="Times New Roman" w:hAnsi="Times New Roman" w:cs="Times New Roman"/>
                </w:rPr>
                <w:t>Nokia</w:t>
              </w:r>
            </w:ins>
          </w:p>
          <w:p w14:paraId="07B36EB7" w14:textId="77777777" w:rsidR="00D15D6B" w:rsidRDefault="00D15D6B" w:rsidP="00D15D6B">
            <w:pPr>
              <w:contextualSpacing/>
              <w:jc w:val="both"/>
              <w:rPr>
                <w:ins w:id="13" w:author="Vadim Seregin" w:date="2023-07-18T03:53:00Z"/>
                <w:rFonts w:ascii="Times New Roman" w:eastAsia="Times New Roman" w:hAnsi="Times New Roman" w:cs="Times New Roman"/>
              </w:rPr>
            </w:pPr>
            <w:ins w:id="14" w:author="Vadim Seregin" w:date="2023-07-18T03:53:00Z">
              <w:r>
                <w:rPr>
                  <w:rFonts w:ascii="Times New Roman" w:eastAsia="Times New Roman" w:hAnsi="Times New Roman" w:cs="Times New Roman"/>
                </w:rPr>
                <w:t xml:space="preserve">J. </w:t>
              </w:r>
              <w:proofErr w:type="spellStart"/>
              <w:r>
                <w:rPr>
                  <w:rFonts w:ascii="Times New Roman" w:eastAsia="Times New Roman" w:hAnsi="Times New Roman" w:cs="Times New Roman"/>
                </w:rPr>
                <w:t>Lainema</w:t>
              </w:r>
              <w:proofErr w:type="spellEnd"/>
            </w:ins>
          </w:p>
          <w:p w14:paraId="09AB0A92" w14:textId="77777777" w:rsidR="00D15D6B" w:rsidRDefault="00D15D6B" w:rsidP="00D15D6B">
            <w:pPr>
              <w:contextualSpacing/>
              <w:jc w:val="both"/>
              <w:rPr>
                <w:ins w:id="15" w:author="Vadim Seregin" w:date="2023-07-18T03:53:00Z"/>
                <w:rFonts w:ascii="Times New Roman" w:eastAsia="Times New Roman" w:hAnsi="Times New Roman" w:cs="Times New Roman"/>
              </w:rPr>
            </w:pPr>
          </w:p>
          <w:p w14:paraId="01C13D56" w14:textId="77777777" w:rsidR="00D15D6B" w:rsidRDefault="00D15D6B" w:rsidP="00D15D6B">
            <w:pPr>
              <w:contextualSpacing/>
              <w:jc w:val="both"/>
              <w:rPr>
                <w:ins w:id="16" w:author="Vadim Seregin" w:date="2023-07-18T03:53:00Z"/>
                <w:rFonts w:ascii="Times New Roman" w:eastAsia="Times New Roman" w:hAnsi="Times New Roman" w:cs="Times New Roman"/>
              </w:rPr>
            </w:pPr>
            <w:ins w:id="17" w:author="Vadim Seregin" w:date="2023-07-18T03:53:00Z">
              <w:r>
                <w:rPr>
                  <w:rFonts w:ascii="Times New Roman" w:eastAsia="Times New Roman" w:hAnsi="Times New Roman" w:cs="Times New Roman"/>
                </w:rPr>
                <w:t>Alibaba</w:t>
              </w:r>
            </w:ins>
          </w:p>
          <w:p w14:paraId="37287387" w14:textId="6D5ACBDB" w:rsidR="00D15D6B" w:rsidRDefault="00D15D6B" w:rsidP="00D15D6B">
            <w:pPr>
              <w:contextualSpacing/>
              <w:jc w:val="both"/>
              <w:rPr>
                <w:ins w:id="18" w:author="Vadim Seregin" w:date="2023-07-18T03:53:00Z"/>
                <w:rFonts w:ascii="Times New Roman" w:eastAsia="Times New Roman" w:hAnsi="Times New Roman" w:cs="Times New Roman"/>
              </w:rPr>
            </w:pPr>
            <w:ins w:id="19" w:author="Vadim Seregin" w:date="2023-07-18T03:53:00Z">
              <w:r>
                <w:rPr>
                  <w:rFonts w:ascii="Times New Roman" w:eastAsia="Times New Roman" w:hAnsi="Times New Roman" w:cs="Times New Roman"/>
                </w:rPr>
                <w:t xml:space="preserve">R.-L. Liao </w:t>
              </w:r>
            </w:ins>
          </w:p>
        </w:tc>
        <w:tc>
          <w:tcPr>
            <w:tcW w:w="1343" w:type="dxa"/>
          </w:tcPr>
          <w:p w14:paraId="25E4D8D0" w14:textId="77777777" w:rsidR="00D15D6B" w:rsidRDefault="00D15D6B" w:rsidP="00D15D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ins w:id="20" w:author="Vadim Seregin" w:date="2023-07-18T03:53:00Z"/>
                <w:rFonts w:ascii="Times New Roman" w:eastAsia="Times New Roman" w:hAnsi="Times New Roman" w:cs="Times New Roman"/>
              </w:rPr>
            </w:pPr>
          </w:p>
        </w:tc>
      </w:tr>
    </w:tbl>
    <w:p w14:paraId="32018F45" w14:textId="77777777" w:rsidR="007B13EA" w:rsidRDefault="0052600A">
      <w:pPr>
        <w:pStyle w:val="Heading1"/>
        <w:jc w:val="left"/>
        <w:rPr>
          <w:rFonts w:ascii="Times New Roman" w:eastAsia="Times New Roman" w:hAnsi="Times New Roman" w:cs="Times New Roman"/>
        </w:rPr>
      </w:pPr>
      <w:r>
        <w:rPr>
          <w:rFonts w:ascii="Times New Roman" w:eastAsia="Times New Roman" w:hAnsi="Times New Roman" w:cs="Times New Roman"/>
        </w:rPr>
        <w:t>Tools description</w:t>
      </w:r>
    </w:p>
    <w:p w14:paraId="32018F46" w14:textId="77777777" w:rsidR="007B13EA" w:rsidRDefault="0052600A">
      <w:pPr>
        <w:pStyle w:val="Heading2"/>
        <w:numPr>
          <w:ilvl w:val="0"/>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jc w:val="left"/>
        <w:rPr>
          <w:rFonts w:ascii="Times New Roman" w:eastAsia="Times New Roman" w:hAnsi="Times New Roman" w:cs="Times New Roman"/>
        </w:rPr>
      </w:pPr>
      <w:r>
        <w:rPr>
          <w:rFonts w:ascii="Times New Roman" w:eastAsia="Times New Roman" w:hAnsi="Times New Roman" w:cs="Times New Roman"/>
        </w:rPr>
        <w:t>Partitioning</w:t>
      </w:r>
    </w:p>
    <w:p w14:paraId="32018F47" w14:textId="77777777" w:rsidR="007B13EA" w:rsidRDefault="0052600A">
      <w:pPr>
        <w:spacing w:before="240" w:after="60"/>
        <w:ind w:left="720" w:hanging="720"/>
        <w:jc w:val="both"/>
        <w:outlineLvl w:val="2"/>
        <w:rPr>
          <w:rFonts w:ascii="Times New Roman" w:eastAsia="Times New Roman" w:hAnsi="Times New Roman" w:cs="Times New Roman"/>
        </w:rPr>
      </w:pPr>
      <w:r>
        <w:rPr>
          <w:rFonts w:ascii="Times New Roman" w:eastAsia="Times New Roman" w:hAnsi="Times New Roman" w:cs="Times New Roman"/>
          <w:b/>
          <w:color w:val="000000"/>
          <w:sz w:val="26"/>
        </w:rPr>
        <w:t>Test 1.1: Non-square quadtree partitioning (JVET-AE0082)</w:t>
      </w:r>
    </w:p>
    <w:p w14:paraId="32018F48" w14:textId="77777777" w:rsidR="007B13EA" w:rsidRDefault="0052600A">
      <w:pPr>
        <w:spacing w:after="24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In this test, non-square quadtree (NQT) partitioning is investigated. Specifically, a quadtree partitioning is allowed for non-square blocks including 2NxN and Nx2N. Reusing conventional syntax for quadtree which is </w:t>
      </w:r>
      <w:proofErr w:type="spellStart"/>
      <w:r>
        <w:rPr>
          <w:rFonts w:ascii="Times New Roman" w:eastAsia="Times New Roman" w:hAnsi="Times New Roman" w:cs="Times New Roman"/>
          <w:i/>
          <w:color w:val="000000"/>
        </w:rPr>
        <w:t>split_qt_flag</w:t>
      </w:r>
      <w:proofErr w:type="spellEnd"/>
      <w:r>
        <w:rPr>
          <w:rFonts w:ascii="Times New Roman" w:eastAsia="Times New Roman" w:hAnsi="Times New Roman" w:cs="Times New Roman"/>
          <w:color w:val="000000"/>
        </w:rPr>
        <w:t xml:space="preserve"> and introducing a new syntax element to enhance the signalling efficiency is also studied with additional CABAC context for the NQT partition.</w:t>
      </w:r>
    </w:p>
    <w:p w14:paraId="32018F4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lastRenderedPageBreak/>
        <w:t xml:space="preserve">As there are no new partition options, to show benefit, it should be compared with encoders using very similar encoding times. It was suggested to release in ECM the constraint for maximum MTT depth, which would increase the encoding time of ECM and would make the comparison </w:t>
      </w:r>
      <w:proofErr w:type="gramStart"/>
      <w:r>
        <w:rPr>
          <w:rFonts w:ascii="Times New Roman" w:eastAsia="Times New Roman" w:hAnsi="Times New Roman" w:cs="Times New Roman"/>
          <w:color w:val="000000"/>
        </w:rPr>
        <w:t>more fair</w:t>
      </w:r>
      <w:proofErr w:type="gramEnd"/>
      <w:r>
        <w:rPr>
          <w:rFonts w:ascii="Times New Roman" w:eastAsia="Times New Roman" w:hAnsi="Times New Roman" w:cs="Times New Roman"/>
          <w:color w:val="000000"/>
        </w:rPr>
        <w:t>. However, to be attractive for adoption, the encoding time shall be in the ballpark of current ECM.</w:t>
      </w:r>
    </w:p>
    <w:p w14:paraId="32018F4A"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color w:val="000000"/>
        </w:rPr>
        <w:t>List of tests to be performed</w:t>
      </w:r>
    </w:p>
    <w:tbl>
      <w:tblPr>
        <w:tblStyle w:val="TableGrid"/>
        <w:tblW w:w="0" w:type="auto"/>
        <w:tblInd w:w="261" w:type="dxa"/>
        <w:tblLayout w:type="fixed"/>
        <w:tblLook w:val="04A0" w:firstRow="1" w:lastRow="0" w:firstColumn="1" w:lastColumn="0" w:noHBand="0" w:noVBand="1"/>
      </w:tblPr>
      <w:tblGrid>
        <w:gridCol w:w="709"/>
        <w:gridCol w:w="5811"/>
        <w:gridCol w:w="2268"/>
      </w:tblGrid>
      <w:tr w:rsidR="007B13EA" w14:paraId="32018F4E" w14:textId="77777777">
        <w:tc>
          <w:tcPr>
            <w:tcW w:w="709" w:type="dxa"/>
            <w:tcMar>
              <w:top w:w="0" w:type="dxa"/>
              <w:left w:w="108" w:type="dxa"/>
              <w:bottom w:w="0" w:type="dxa"/>
              <w:right w:w="108" w:type="dxa"/>
            </w:tcMar>
          </w:tcPr>
          <w:p w14:paraId="32018F4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11" w:type="dxa"/>
            <w:tcMar>
              <w:top w:w="0" w:type="dxa"/>
              <w:left w:w="108" w:type="dxa"/>
              <w:bottom w:w="0" w:type="dxa"/>
              <w:right w:w="108" w:type="dxa"/>
            </w:tcMar>
          </w:tcPr>
          <w:p w14:paraId="32018F4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32018F4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7B13EA" w14:paraId="32018F53" w14:textId="77777777">
        <w:tc>
          <w:tcPr>
            <w:tcW w:w="709" w:type="dxa"/>
            <w:tcMar>
              <w:top w:w="0" w:type="dxa"/>
              <w:left w:w="108" w:type="dxa"/>
              <w:bottom w:w="0" w:type="dxa"/>
              <w:right w:w="108" w:type="dxa"/>
            </w:tcMar>
          </w:tcPr>
          <w:p w14:paraId="32018F4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1.1a</w:t>
            </w:r>
          </w:p>
        </w:tc>
        <w:tc>
          <w:tcPr>
            <w:tcW w:w="5811" w:type="dxa"/>
            <w:tcMar>
              <w:top w:w="0" w:type="dxa"/>
              <w:left w:w="108" w:type="dxa"/>
              <w:bottom w:w="0" w:type="dxa"/>
              <w:right w:w="108" w:type="dxa"/>
            </w:tcMar>
          </w:tcPr>
          <w:p w14:paraId="32018F5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Non-square quadtree partitioning</w:t>
            </w:r>
          </w:p>
        </w:tc>
        <w:tc>
          <w:tcPr>
            <w:tcW w:w="2268" w:type="dxa"/>
            <w:tcMar>
              <w:top w:w="0" w:type="dxa"/>
              <w:left w:w="108" w:type="dxa"/>
              <w:bottom w:w="0" w:type="dxa"/>
              <w:right w:w="108" w:type="dxa"/>
            </w:tcMar>
          </w:tcPr>
          <w:p w14:paraId="32018F51"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LGE</w:t>
            </w:r>
          </w:p>
          <w:p w14:paraId="32018F52"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Y. Ahn</w:t>
            </w:r>
          </w:p>
        </w:tc>
      </w:tr>
      <w:tr w:rsidR="007B13EA" w14:paraId="32018F58" w14:textId="77777777">
        <w:tc>
          <w:tcPr>
            <w:tcW w:w="709" w:type="dxa"/>
            <w:tcMar>
              <w:top w:w="0" w:type="dxa"/>
              <w:left w:w="108" w:type="dxa"/>
              <w:bottom w:w="0" w:type="dxa"/>
              <w:right w:w="108" w:type="dxa"/>
            </w:tcMar>
          </w:tcPr>
          <w:p w14:paraId="32018F5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1.1b</w:t>
            </w:r>
          </w:p>
        </w:tc>
        <w:tc>
          <w:tcPr>
            <w:tcW w:w="5811" w:type="dxa"/>
            <w:tcMar>
              <w:top w:w="0" w:type="dxa"/>
              <w:left w:w="108" w:type="dxa"/>
              <w:bottom w:w="0" w:type="dxa"/>
              <w:right w:w="108" w:type="dxa"/>
            </w:tcMar>
          </w:tcPr>
          <w:p w14:paraId="32018F5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ECM with maximum MTT depth increments</w:t>
            </w:r>
          </w:p>
        </w:tc>
        <w:tc>
          <w:tcPr>
            <w:tcW w:w="2268" w:type="dxa"/>
            <w:tcMar>
              <w:top w:w="0" w:type="dxa"/>
              <w:left w:w="108" w:type="dxa"/>
              <w:bottom w:w="0" w:type="dxa"/>
              <w:right w:w="108" w:type="dxa"/>
            </w:tcMar>
          </w:tcPr>
          <w:p w14:paraId="32018F56"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LGE</w:t>
            </w:r>
          </w:p>
          <w:p w14:paraId="32018F57"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Y. Ahn</w:t>
            </w:r>
          </w:p>
        </w:tc>
      </w:tr>
    </w:tbl>
    <w:p w14:paraId="32018F59" w14:textId="77777777" w:rsidR="007B13EA" w:rsidRDefault="0052600A">
      <w:pPr>
        <w:pStyle w:val="Heading2"/>
        <w:jc w:val="left"/>
        <w:rPr>
          <w:rFonts w:ascii="Times New Roman" w:eastAsia="Times New Roman" w:hAnsi="Times New Roman" w:cs="Times New Roman"/>
        </w:rPr>
      </w:pPr>
      <w:r>
        <w:rPr>
          <w:rFonts w:ascii="Times New Roman" w:eastAsia="Times New Roman" w:hAnsi="Times New Roman" w:cs="Times New Roman"/>
        </w:rPr>
        <w:t>2. Intra prediction</w:t>
      </w:r>
    </w:p>
    <w:p w14:paraId="32018F5A" w14:textId="77777777" w:rsidR="007B13EA" w:rsidRDefault="0052600A">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Test 2.1: DIMD merge</w:t>
      </w:r>
      <w:r>
        <w:rPr>
          <w:rFonts w:ascii="Times New Roman" w:eastAsia="Times New Roman" w:hAnsi="Times New Roman" w:cs="Times New Roman"/>
          <w:szCs w:val="24"/>
        </w:rPr>
        <w:t xml:space="preserve"> </w:t>
      </w:r>
      <w:r>
        <w:rPr>
          <w:rFonts w:ascii="Times New Roman" w:eastAsia="Times New Roman" w:hAnsi="Times New Roman" w:cs="Times New Roman"/>
        </w:rPr>
        <w:t>(JVET-AE0071)</w:t>
      </w:r>
    </w:p>
    <w:p w14:paraId="32018F5B" w14:textId="5B965B6D"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In this test, DIMD merge is studied for improving the coding efficiency of ECM. The method uses the DIMD Histograms of Gradients (</w:t>
      </w:r>
      <w:proofErr w:type="spellStart"/>
      <w:r>
        <w:rPr>
          <w:rFonts w:ascii="Times New Roman" w:eastAsia="Times New Roman" w:hAnsi="Times New Roman" w:cs="Times New Roman"/>
          <w:color w:val="000000"/>
        </w:rPr>
        <w:t>HoGs</w:t>
      </w:r>
      <w:proofErr w:type="spellEnd"/>
      <w:r>
        <w:rPr>
          <w:rFonts w:ascii="Times New Roman" w:eastAsia="Times New Roman" w:hAnsi="Times New Roman" w:cs="Times New Roman"/>
          <w:color w:val="000000"/>
        </w:rPr>
        <w:t xml:space="preserve">) of neighbouring blocks to predict the current block. When neighbouring blocks encoded with DIMD are available, the DIMD histograms are combined to form a new DIMD </w:t>
      </w:r>
      <w:r w:rsidR="0075623D">
        <w:rPr>
          <w:rFonts w:ascii="Times New Roman" w:eastAsia="Times New Roman" w:hAnsi="Times New Roman" w:cs="Times New Roman"/>
          <w:color w:val="000000"/>
        </w:rPr>
        <w:t>m</w:t>
      </w:r>
      <w:r>
        <w:rPr>
          <w:rFonts w:ascii="Times New Roman" w:eastAsia="Times New Roman" w:hAnsi="Times New Roman" w:cs="Times New Roman"/>
          <w:color w:val="000000"/>
        </w:rPr>
        <w:t xml:space="preserve">erge histogram for the current block. DIMD </w:t>
      </w:r>
      <w:r w:rsidR="0075623D">
        <w:rPr>
          <w:rFonts w:ascii="Times New Roman" w:eastAsia="Times New Roman" w:hAnsi="Times New Roman" w:cs="Times New Roman"/>
          <w:color w:val="000000"/>
        </w:rPr>
        <w:t>m</w:t>
      </w:r>
      <w:r>
        <w:rPr>
          <w:rFonts w:ascii="Times New Roman" w:eastAsia="Times New Roman" w:hAnsi="Times New Roman" w:cs="Times New Roman"/>
          <w:color w:val="000000"/>
        </w:rPr>
        <w:t>erge modes and weights are computed based on this merged histogram. It was recommended to investigate reduction of storage needs (as in test 2.1b). Analysis of memory needs is requested and will be provided.</w:t>
      </w:r>
    </w:p>
    <w:p w14:paraId="32018F5C" w14:textId="4D809A56"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2.1a tests the method in full</w:t>
      </w:r>
      <w:r w:rsidR="00914296">
        <w:rPr>
          <w:rFonts w:ascii="Times New Roman" w:eastAsia="Times New Roman" w:hAnsi="Times New Roman" w:cs="Times New Roman"/>
          <w:color w:val="000000"/>
        </w:rPr>
        <w:t>.</w:t>
      </w:r>
    </w:p>
    <w:p w14:paraId="32018F5D"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2.1b tests the method with some storage reduction strategies.</w:t>
      </w:r>
    </w:p>
    <w:p w14:paraId="32018F5E"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8F6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5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8F6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8F6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8F6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6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2.1a</w:t>
            </w:r>
          </w:p>
        </w:tc>
        <w:tc>
          <w:tcPr>
            <w:tcW w:w="5850" w:type="dxa"/>
            <w:tcBorders>
              <w:top w:val="single" w:sz="4" w:space="0" w:color="000000"/>
              <w:left w:val="single" w:sz="4" w:space="0" w:color="000000"/>
              <w:bottom w:val="single" w:sz="4" w:space="0" w:color="000000"/>
              <w:right w:val="single" w:sz="4" w:space="0" w:color="000000"/>
            </w:tcBorders>
          </w:tcPr>
          <w:p w14:paraId="32018F6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DIMD merge</w:t>
            </w:r>
          </w:p>
        </w:tc>
        <w:tc>
          <w:tcPr>
            <w:tcW w:w="2236" w:type="dxa"/>
            <w:tcBorders>
              <w:top w:val="single" w:sz="4" w:space="0" w:color="000000"/>
              <w:left w:val="single" w:sz="4" w:space="0" w:color="000000"/>
              <w:bottom w:val="single" w:sz="4" w:space="0" w:color="000000"/>
              <w:right w:val="single" w:sz="4" w:space="0" w:color="000000"/>
            </w:tcBorders>
          </w:tcPr>
          <w:p w14:paraId="32018F65"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F66"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tc>
      </w:tr>
      <w:tr w:rsidR="007B13EA" w14:paraId="32018F6C"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32018F6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2.1b</w:t>
            </w:r>
          </w:p>
        </w:tc>
        <w:tc>
          <w:tcPr>
            <w:tcW w:w="5850" w:type="dxa"/>
            <w:tcBorders>
              <w:top w:val="single" w:sz="4" w:space="0" w:color="000000"/>
              <w:left w:val="single" w:sz="4" w:space="0" w:color="000000"/>
              <w:bottom w:val="single" w:sz="4" w:space="0" w:color="000000"/>
              <w:right w:val="single" w:sz="4" w:space="0" w:color="000000"/>
            </w:tcBorders>
          </w:tcPr>
          <w:p w14:paraId="32018F6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DIMD merge with reduced storage</w:t>
            </w:r>
          </w:p>
        </w:tc>
        <w:tc>
          <w:tcPr>
            <w:tcW w:w="2236" w:type="dxa"/>
            <w:tcBorders>
              <w:top w:val="single" w:sz="4" w:space="0" w:color="000000"/>
              <w:left w:val="single" w:sz="4" w:space="0" w:color="000000"/>
              <w:bottom w:val="single" w:sz="4" w:space="0" w:color="000000"/>
              <w:right w:val="single" w:sz="4" w:space="0" w:color="000000"/>
            </w:tcBorders>
          </w:tcPr>
          <w:p w14:paraId="32018F6A"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F6B"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S. Blasi</w:t>
            </w:r>
          </w:p>
        </w:tc>
      </w:tr>
    </w:tbl>
    <w:p w14:paraId="32018F6D" w14:textId="77777777" w:rsidR="007B13EA" w:rsidRDefault="0052600A">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 xml:space="preserve">Test 2.2: </w:t>
      </w:r>
      <w:r>
        <w:rPr>
          <w:rFonts w:ascii="Times New Roman" w:eastAsia="Times New Roman" w:hAnsi="Times New Roman" w:cs="Times New Roman"/>
          <w:szCs w:val="24"/>
        </w:rPr>
        <w:t xml:space="preserve">DIMD with filtered template </w:t>
      </w:r>
      <w:r>
        <w:rPr>
          <w:rFonts w:ascii="Times New Roman" w:eastAsia="Times New Roman" w:hAnsi="Times New Roman" w:cs="Times New Roman"/>
        </w:rPr>
        <w:t>(JVET-AE0130)</w:t>
      </w:r>
    </w:p>
    <w:p w14:paraId="32018F6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This test proposes a template filtering method for DIMD mode. The template is filtered using a 3x3 filter operator before obtaining the gradient histogram. Two tests are studied:</w:t>
      </w:r>
    </w:p>
    <w:p w14:paraId="32018F6F"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rPr>
        <w:t>Test2.2a uses the 3x2 and 2x3 gradient operators when calculating a gradient.</w:t>
      </w:r>
    </w:p>
    <w:p w14:paraId="32018F70"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Test2.2b avoids the modification of gradient operators.</w:t>
      </w:r>
    </w:p>
    <w:p w14:paraId="32018F7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The encoding time needs to be largely reduced, without any substantial loss in performance.</w:t>
      </w:r>
    </w:p>
    <w:p w14:paraId="32018F7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 xml:space="preserve">It would also be desirable to avoid the modification of gradient operators, </w:t>
      </w:r>
      <w:proofErr w:type="gramStart"/>
      <w:r>
        <w:rPr>
          <w:rFonts w:ascii="Times New Roman" w:eastAsia="Times New Roman" w:hAnsi="Times New Roman" w:cs="Times New Roman"/>
          <w:color w:val="000000"/>
        </w:rPr>
        <w:t>e.g.</w:t>
      </w:r>
      <w:proofErr w:type="gramEnd"/>
      <w:r>
        <w:rPr>
          <w:rFonts w:ascii="Times New Roman" w:eastAsia="Times New Roman" w:hAnsi="Times New Roman" w:cs="Times New Roman"/>
          <w:color w:val="000000"/>
        </w:rPr>
        <w:t xml:space="preserve"> by using unfiltered samples for gradient computation at positions where no filtered samples are available.</w:t>
      </w:r>
    </w:p>
    <w:p w14:paraId="32018F73"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8F7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7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8F7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8F7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8F7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7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2.1a</w:t>
            </w:r>
          </w:p>
        </w:tc>
        <w:tc>
          <w:tcPr>
            <w:tcW w:w="5850" w:type="dxa"/>
            <w:tcBorders>
              <w:top w:val="single" w:sz="4" w:space="0" w:color="000000"/>
              <w:left w:val="single" w:sz="4" w:space="0" w:color="000000"/>
              <w:bottom w:val="single" w:sz="4" w:space="0" w:color="000000"/>
              <w:right w:val="single" w:sz="4" w:space="0" w:color="000000"/>
            </w:tcBorders>
          </w:tcPr>
          <w:p w14:paraId="32018F7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DIMD with filtered template</w:t>
            </w:r>
          </w:p>
        </w:tc>
        <w:tc>
          <w:tcPr>
            <w:tcW w:w="2236" w:type="dxa"/>
            <w:tcBorders>
              <w:top w:val="single" w:sz="4" w:space="0" w:color="000000"/>
              <w:left w:val="single" w:sz="4" w:space="0" w:color="000000"/>
              <w:bottom w:val="single" w:sz="4" w:space="0" w:color="000000"/>
              <w:right w:val="single" w:sz="4" w:space="0" w:color="000000"/>
            </w:tcBorders>
          </w:tcPr>
          <w:p w14:paraId="32018F7A"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F7B"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r>
      <w:tr w:rsidR="007B13EA" w14:paraId="32018F81"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32018F7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lastRenderedPageBreak/>
              <w:t>2.1b</w:t>
            </w:r>
          </w:p>
        </w:tc>
        <w:tc>
          <w:tcPr>
            <w:tcW w:w="5850" w:type="dxa"/>
            <w:tcBorders>
              <w:top w:val="single" w:sz="4" w:space="0" w:color="000000"/>
              <w:left w:val="single" w:sz="4" w:space="0" w:color="000000"/>
              <w:bottom w:val="single" w:sz="4" w:space="0" w:color="000000"/>
              <w:right w:val="single" w:sz="4" w:space="0" w:color="000000"/>
            </w:tcBorders>
          </w:tcPr>
          <w:p w14:paraId="32018F7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DIMD with filtered template (without modification of gradient operators)</w:t>
            </w:r>
          </w:p>
        </w:tc>
        <w:tc>
          <w:tcPr>
            <w:tcW w:w="2236" w:type="dxa"/>
            <w:tcBorders>
              <w:top w:val="single" w:sz="4" w:space="0" w:color="000000"/>
              <w:left w:val="single" w:sz="4" w:space="0" w:color="000000"/>
              <w:bottom w:val="single" w:sz="4" w:space="0" w:color="000000"/>
              <w:right w:val="single" w:sz="4" w:space="0" w:color="000000"/>
            </w:tcBorders>
          </w:tcPr>
          <w:p w14:paraId="32018F7F"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F80"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r>
    </w:tbl>
    <w:p w14:paraId="32018F82" w14:textId="77777777" w:rsidR="007B13EA" w:rsidRDefault="0052600A">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Test 2.3:</w:t>
      </w:r>
      <w:r>
        <w:rPr>
          <w:rFonts w:ascii="Times New Roman" w:eastAsia="Times New Roman" w:hAnsi="Times New Roman" w:cs="Times New Roman"/>
          <w:szCs w:val="24"/>
        </w:rPr>
        <w:t xml:space="preserve"> Combination of DIMD related tests </w:t>
      </w:r>
      <w:r>
        <w:rPr>
          <w:rFonts w:ascii="Times New Roman" w:eastAsia="Times New Roman" w:hAnsi="Times New Roman" w:cs="Times New Roman"/>
        </w:rPr>
        <w:t>(JVET-AE0071, JVET-AE0130)</w:t>
      </w:r>
    </w:p>
    <w:p w14:paraId="32018F8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Combinations of Test 2.1 and Test 2.2 are investigated.</w:t>
      </w:r>
    </w:p>
    <w:p w14:paraId="32018F84"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8F8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8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8F8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8F8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8F9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8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2.3a</w:t>
            </w:r>
          </w:p>
        </w:tc>
        <w:tc>
          <w:tcPr>
            <w:tcW w:w="5850" w:type="dxa"/>
            <w:tcBorders>
              <w:top w:val="single" w:sz="4" w:space="0" w:color="000000"/>
              <w:left w:val="single" w:sz="4" w:space="0" w:color="000000"/>
              <w:bottom w:val="single" w:sz="4" w:space="0" w:color="000000"/>
              <w:right w:val="single" w:sz="4" w:space="0" w:color="000000"/>
            </w:tcBorders>
          </w:tcPr>
          <w:p w14:paraId="32018F8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2.1a + Test 2.2a</w:t>
            </w:r>
          </w:p>
        </w:tc>
        <w:tc>
          <w:tcPr>
            <w:tcW w:w="2236" w:type="dxa"/>
            <w:tcBorders>
              <w:top w:val="single" w:sz="4" w:space="0" w:color="000000"/>
              <w:left w:val="single" w:sz="4" w:space="0" w:color="000000"/>
              <w:bottom w:val="single" w:sz="4" w:space="0" w:color="000000"/>
              <w:right w:val="single" w:sz="4" w:space="0" w:color="000000"/>
            </w:tcBorders>
          </w:tcPr>
          <w:p w14:paraId="32018F8B"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F8C"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p w14:paraId="32018F8D" w14:textId="77777777" w:rsidR="007B13EA" w:rsidRDefault="007B13EA">
            <w:pPr>
              <w:spacing w:before="0"/>
              <w:jc w:val="both"/>
              <w:rPr>
                <w:rFonts w:ascii="Times New Roman" w:eastAsia="Times New Roman" w:hAnsi="Times New Roman" w:cs="Times New Roman"/>
              </w:rPr>
            </w:pPr>
          </w:p>
          <w:p w14:paraId="32018F8E"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F8F"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r>
      <w:tr w:rsidR="007B13EA" w14:paraId="32018F98"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32018F9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2.3b</w:t>
            </w:r>
          </w:p>
        </w:tc>
        <w:tc>
          <w:tcPr>
            <w:tcW w:w="5850" w:type="dxa"/>
            <w:tcBorders>
              <w:top w:val="single" w:sz="4" w:space="0" w:color="000000"/>
              <w:left w:val="single" w:sz="4" w:space="0" w:color="000000"/>
              <w:bottom w:val="single" w:sz="4" w:space="0" w:color="000000"/>
              <w:right w:val="single" w:sz="4" w:space="0" w:color="000000"/>
            </w:tcBorders>
          </w:tcPr>
          <w:p w14:paraId="32018F9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2.1a + Test 2.2b</w:t>
            </w:r>
          </w:p>
        </w:tc>
        <w:tc>
          <w:tcPr>
            <w:tcW w:w="2236" w:type="dxa"/>
            <w:tcBorders>
              <w:top w:val="single" w:sz="4" w:space="0" w:color="000000"/>
              <w:left w:val="single" w:sz="4" w:space="0" w:color="000000"/>
              <w:bottom w:val="single" w:sz="4" w:space="0" w:color="000000"/>
              <w:right w:val="single" w:sz="4" w:space="0" w:color="000000"/>
            </w:tcBorders>
          </w:tcPr>
          <w:p w14:paraId="32018F93"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F94"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p w14:paraId="32018F95" w14:textId="77777777" w:rsidR="007B13EA" w:rsidRDefault="007B13EA">
            <w:pPr>
              <w:spacing w:before="0"/>
              <w:jc w:val="both"/>
              <w:rPr>
                <w:rFonts w:ascii="Times New Roman" w:eastAsia="Times New Roman" w:hAnsi="Times New Roman" w:cs="Times New Roman"/>
              </w:rPr>
            </w:pPr>
          </w:p>
          <w:p w14:paraId="32018F96"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F97"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r>
      <w:tr w:rsidR="007B13EA" w14:paraId="32018FA0"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32018F9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2.3c</w:t>
            </w:r>
          </w:p>
        </w:tc>
        <w:tc>
          <w:tcPr>
            <w:tcW w:w="5850" w:type="dxa"/>
            <w:vMerge w:val="restart"/>
            <w:tcBorders>
              <w:top w:val="single" w:sz="4" w:space="0" w:color="000000"/>
              <w:left w:val="single" w:sz="4" w:space="0" w:color="000000"/>
              <w:bottom w:val="single" w:sz="4" w:space="0" w:color="000000"/>
              <w:right w:val="single" w:sz="4" w:space="0" w:color="000000"/>
            </w:tcBorders>
          </w:tcPr>
          <w:p w14:paraId="32018F9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2.1b + Test 2.2a</w:t>
            </w:r>
          </w:p>
        </w:tc>
        <w:tc>
          <w:tcPr>
            <w:tcW w:w="2236" w:type="dxa"/>
            <w:vMerge w:val="restart"/>
            <w:tcBorders>
              <w:top w:val="single" w:sz="4" w:space="0" w:color="000000"/>
              <w:left w:val="single" w:sz="4" w:space="0" w:color="000000"/>
              <w:bottom w:val="single" w:sz="4" w:space="0" w:color="000000"/>
              <w:right w:val="single" w:sz="4" w:space="0" w:color="000000"/>
            </w:tcBorders>
          </w:tcPr>
          <w:p w14:paraId="32018F9B"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F9C"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p w14:paraId="32018F9D" w14:textId="77777777" w:rsidR="007B13EA" w:rsidRDefault="007B13EA">
            <w:pPr>
              <w:spacing w:before="0"/>
              <w:jc w:val="both"/>
              <w:rPr>
                <w:rFonts w:ascii="Times New Roman" w:eastAsia="Times New Roman" w:hAnsi="Times New Roman" w:cs="Times New Roman"/>
              </w:rPr>
            </w:pPr>
          </w:p>
          <w:p w14:paraId="32018F9E"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F9F"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r>
      <w:tr w:rsidR="007B13EA" w14:paraId="32018FA8"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32018FA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2.3d</w:t>
            </w:r>
          </w:p>
        </w:tc>
        <w:tc>
          <w:tcPr>
            <w:tcW w:w="5850" w:type="dxa"/>
            <w:vMerge w:val="restart"/>
            <w:tcBorders>
              <w:top w:val="single" w:sz="4" w:space="0" w:color="000000"/>
              <w:left w:val="single" w:sz="4" w:space="0" w:color="000000"/>
              <w:bottom w:val="single" w:sz="4" w:space="0" w:color="000000"/>
              <w:right w:val="single" w:sz="4" w:space="0" w:color="000000"/>
            </w:tcBorders>
          </w:tcPr>
          <w:p w14:paraId="32018FA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2.1b + Test 2.2b</w:t>
            </w:r>
          </w:p>
        </w:tc>
        <w:tc>
          <w:tcPr>
            <w:tcW w:w="2236" w:type="dxa"/>
            <w:vMerge w:val="restart"/>
            <w:tcBorders>
              <w:top w:val="single" w:sz="4" w:space="0" w:color="000000"/>
              <w:left w:val="single" w:sz="4" w:space="0" w:color="000000"/>
              <w:bottom w:val="single" w:sz="4" w:space="0" w:color="000000"/>
              <w:right w:val="single" w:sz="4" w:space="0" w:color="000000"/>
            </w:tcBorders>
          </w:tcPr>
          <w:p w14:paraId="32018FA3"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8FA4"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S. Blasi</w:t>
            </w:r>
          </w:p>
          <w:p w14:paraId="32018FA5" w14:textId="77777777" w:rsidR="007B13EA" w:rsidRDefault="007B13EA">
            <w:pPr>
              <w:spacing w:before="0"/>
              <w:jc w:val="both"/>
              <w:rPr>
                <w:rFonts w:ascii="Times New Roman" w:eastAsia="Times New Roman" w:hAnsi="Times New Roman" w:cs="Times New Roman"/>
              </w:rPr>
            </w:pPr>
          </w:p>
          <w:p w14:paraId="32018FA6"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vivo</w:t>
            </w:r>
          </w:p>
          <w:p w14:paraId="32018FA7"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C. Zhou</w:t>
            </w:r>
          </w:p>
        </w:tc>
      </w:tr>
    </w:tbl>
    <w:p w14:paraId="32018FA9" w14:textId="77777777" w:rsidR="007B13EA" w:rsidRDefault="0052600A">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 xml:space="preserve">Test 2.4: </w:t>
      </w:r>
      <w:proofErr w:type="spellStart"/>
      <w:r>
        <w:rPr>
          <w:rFonts w:ascii="Times New Roman" w:eastAsia="Times New Roman" w:hAnsi="Times New Roman" w:cs="Times New Roman"/>
        </w:rPr>
        <w:t>IntraCIIP</w:t>
      </w:r>
      <w:proofErr w:type="spellEnd"/>
      <w:r>
        <w:rPr>
          <w:rFonts w:ascii="Times New Roman" w:eastAsia="Times New Roman" w:hAnsi="Times New Roman" w:cs="Times New Roman"/>
        </w:rPr>
        <w:t xml:space="preserve"> as additional mode of </w:t>
      </w: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 xml:space="preserve"> (JVET-AE0214)</w:t>
      </w:r>
    </w:p>
    <w:p w14:paraId="32018FAA"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Pr>
          <w:rFonts w:ascii="Times New Roman" w:eastAsia="Times New Roman" w:hAnsi="Times New Roman" w:cs="Times New Roman"/>
        </w:rPr>
        <w:t xml:space="preserve">This test studies an intra coding mode, named </w:t>
      </w:r>
      <w:proofErr w:type="spellStart"/>
      <w:r>
        <w:rPr>
          <w:rFonts w:ascii="Times New Roman" w:eastAsia="Times New Roman" w:hAnsi="Times New Roman" w:cs="Times New Roman"/>
        </w:rPr>
        <w:t>IntraCIIP</w:t>
      </w:r>
      <w:proofErr w:type="spellEnd"/>
      <w:r>
        <w:rPr>
          <w:rFonts w:ascii="Times New Roman" w:eastAsia="Times New Roman" w:hAnsi="Times New Roman" w:cs="Times New Roman"/>
        </w:rPr>
        <w:t xml:space="preserve">, that combines the prediction signals generated by regular prediction and </w:t>
      </w: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 xml:space="preserve">. It is based on the existing CIIP blending method. </w:t>
      </w:r>
      <w:proofErr w:type="spellStart"/>
      <w:r>
        <w:rPr>
          <w:rFonts w:ascii="Times New Roman" w:eastAsia="Times New Roman" w:hAnsi="Times New Roman" w:cs="Times New Roman"/>
        </w:rPr>
        <w:t>IntraCIIP</w:t>
      </w:r>
      <w:proofErr w:type="spellEnd"/>
      <w:r>
        <w:rPr>
          <w:rFonts w:ascii="Times New Roman" w:eastAsia="Times New Roman" w:hAnsi="Times New Roman" w:cs="Times New Roman"/>
        </w:rPr>
        <w:t xml:space="preserve"> is signaled as an additional mode of </w:t>
      </w: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 xml:space="preserve">. </w:t>
      </w:r>
    </w:p>
    <w:p w14:paraId="32018FAB" w14:textId="77777777" w:rsidR="007B13EA" w:rsidRPr="000C6F02" w:rsidRDefault="0052600A">
      <w:pPr>
        <w:jc w:val="both"/>
        <w:rPr>
          <w:rFonts w:ascii="Times New Roman" w:eastAsia="Times New Roman" w:hAnsi="Times New Roman" w:cs="Times New Roman"/>
        </w:rPr>
      </w:pPr>
      <w:r w:rsidRPr="000C6F02">
        <w:rPr>
          <w:rFonts w:ascii="Times New Roman" w:eastAsia="Times New Roman" w:hAnsi="Times New Roman" w:cs="Times New Roman"/>
          <w:color w:val="000000"/>
        </w:rPr>
        <w:t>It was further commented that there might be inter-dependency with JVET-AE0184, these should be tested in combination.</w:t>
      </w:r>
    </w:p>
    <w:p w14:paraId="32018FAC"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8FB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A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8FA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8FA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8FB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B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2.4</w:t>
            </w:r>
          </w:p>
        </w:tc>
        <w:tc>
          <w:tcPr>
            <w:tcW w:w="5850" w:type="dxa"/>
            <w:tcBorders>
              <w:top w:val="single" w:sz="4" w:space="0" w:color="000000"/>
              <w:left w:val="single" w:sz="4" w:space="0" w:color="000000"/>
              <w:bottom w:val="single" w:sz="4" w:space="0" w:color="000000"/>
              <w:right w:val="single" w:sz="4" w:space="0" w:color="000000"/>
            </w:tcBorders>
          </w:tcPr>
          <w:p w14:paraId="32018FB2"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IntraCIIP</w:t>
            </w:r>
            <w:proofErr w:type="spellEnd"/>
            <w:r>
              <w:rPr>
                <w:rFonts w:ascii="Times New Roman" w:eastAsia="Times New Roman" w:hAnsi="Times New Roman" w:cs="Times New Roman"/>
              </w:rPr>
              <w:t xml:space="preserve"> as additional mode of </w:t>
            </w:r>
            <w:proofErr w:type="spellStart"/>
            <w:r>
              <w:rPr>
                <w:rFonts w:ascii="Times New Roman" w:eastAsia="Times New Roman" w:hAnsi="Times New Roman" w:cs="Times New Roman"/>
              </w:rPr>
              <w:t>IntraTMP</w:t>
            </w:r>
            <w:proofErr w:type="spellEnd"/>
          </w:p>
        </w:tc>
        <w:tc>
          <w:tcPr>
            <w:tcW w:w="2236" w:type="dxa"/>
            <w:tcBorders>
              <w:top w:val="single" w:sz="4" w:space="0" w:color="000000"/>
              <w:left w:val="single" w:sz="4" w:space="0" w:color="000000"/>
              <w:bottom w:val="single" w:sz="4" w:space="0" w:color="000000"/>
              <w:right w:val="single" w:sz="4" w:space="0" w:color="000000"/>
            </w:tcBorders>
          </w:tcPr>
          <w:p w14:paraId="32018FB3"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InterDigital</w:t>
            </w:r>
            <w:proofErr w:type="spellEnd"/>
          </w:p>
          <w:p w14:paraId="32018FB4"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K. Naser</w:t>
            </w:r>
          </w:p>
        </w:tc>
      </w:tr>
    </w:tbl>
    <w:p w14:paraId="32018FB6" w14:textId="77777777" w:rsidR="007B13EA" w:rsidRDefault="0052600A">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 xml:space="preserve">Test 2.5: TIMD with </w:t>
      </w: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 xml:space="preserve"> and IBC candidates (JVET-AE0184)</w:t>
      </w:r>
    </w:p>
    <w:p w14:paraId="32018FB7" w14:textId="559B54DB"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Pr>
          <w:rFonts w:ascii="Times New Roman" w:eastAsia="Times New Roman" w:hAnsi="Times New Roman" w:cs="Times New Roman"/>
        </w:rPr>
        <w:t xml:space="preserve">In this test, an extension of TIMD with IBC and </w:t>
      </w: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 xml:space="preserve"> is studied. Specifically, IBC and </w:t>
      </w: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 xml:space="preserve"> are tested with TIMD template cost along with other default modes. The TIMD process is used to deduce the best modes to combine to generate the final prediction</w:t>
      </w:r>
      <w:r w:rsidR="00A20FBC">
        <w:rPr>
          <w:rFonts w:ascii="Times New Roman" w:eastAsia="Times New Roman" w:hAnsi="Times New Roman" w:cs="Times New Roman"/>
        </w:rPr>
        <w:t>.</w:t>
      </w:r>
    </w:p>
    <w:p w14:paraId="32018FB8"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8FB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B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lastRenderedPageBreak/>
              <w:t>#</w:t>
            </w:r>
          </w:p>
        </w:tc>
        <w:tc>
          <w:tcPr>
            <w:tcW w:w="5850" w:type="dxa"/>
            <w:tcBorders>
              <w:top w:val="single" w:sz="4" w:space="0" w:color="000000"/>
              <w:left w:val="single" w:sz="4" w:space="0" w:color="000000"/>
              <w:bottom w:val="single" w:sz="4" w:space="0" w:color="000000"/>
              <w:right w:val="single" w:sz="4" w:space="0" w:color="000000"/>
            </w:tcBorders>
          </w:tcPr>
          <w:p w14:paraId="32018FB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8FB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8FC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8FB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2.5a</w:t>
            </w:r>
          </w:p>
        </w:tc>
        <w:tc>
          <w:tcPr>
            <w:tcW w:w="5850" w:type="dxa"/>
            <w:tcBorders>
              <w:top w:val="single" w:sz="4" w:space="0" w:color="000000"/>
              <w:left w:val="single" w:sz="4" w:space="0" w:color="000000"/>
              <w:bottom w:val="single" w:sz="4" w:space="0" w:color="000000"/>
              <w:right w:val="single" w:sz="4" w:space="0" w:color="000000"/>
            </w:tcBorders>
          </w:tcPr>
          <w:p w14:paraId="32018FBE"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 xml:space="preserve">TIMD with </w:t>
            </w: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/IBC</w:t>
            </w:r>
          </w:p>
        </w:tc>
        <w:tc>
          <w:tcPr>
            <w:tcW w:w="2236" w:type="dxa"/>
            <w:tcBorders>
              <w:top w:val="single" w:sz="4" w:space="0" w:color="000000"/>
              <w:left w:val="single" w:sz="4" w:space="0" w:color="000000"/>
              <w:bottom w:val="single" w:sz="4" w:space="0" w:color="000000"/>
              <w:right w:val="single" w:sz="4" w:space="0" w:color="000000"/>
            </w:tcBorders>
          </w:tcPr>
          <w:p w14:paraId="32018FBF"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InterDigital</w:t>
            </w:r>
            <w:proofErr w:type="spellEnd"/>
          </w:p>
          <w:p w14:paraId="32018FC0"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K. Naser</w:t>
            </w:r>
          </w:p>
        </w:tc>
      </w:tr>
      <w:tr w:rsidR="007B13EA" w14:paraId="32018FC6"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32018FC2" w14:textId="77777777" w:rsidR="007B13EA" w:rsidRPr="000C6F02" w:rsidRDefault="0052600A">
            <w:pPr>
              <w:jc w:val="both"/>
              <w:rPr>
                <w:rFonts w:ascii="Times New Roman" w:eastAsia="Times New Roman" w:hAnsi="Times New Roman" w:cs="Times New Roman"/>
              </w:rPr>
            </w:pPr>
            <w:r w:rsidRPr="000C6F02">
              <w:rPr>
                <w:rFonts w:ascii="Times New Roman" w:eastAsia="Times New Roman" w:hAnsi="Times New Roman" w:cs="Times New Roman"/>
              </w:rPr>
              <w:t>2.5b</w:t>
            </w:r>
          </w:p>
        </w:tc>
        <w:tc>
          <w:tcPr>
            <w:tcW w:w="5850" w:type="dxa"/>
            <w:vMerge w:val="restart"/>
            <w:tcBorders>
              <w:top w:val="single" w:sz="4" w:space="0" w:color="000000"/>
              <w:left w:val="single" w:sz="4" w:space="0" w:color="000000"/>
              <w:bottom w:val="single" w:sz="4" w:space="0" w:color="000000"/>
              <w:right w:val="single" w:sz="4" w:space="0" w:color="000000"/>
            </w:tcBorders>
          </w:tcPr>
          <w:p w14:paraId="32018FC3" w14:textId="77777777" w:rsidR="007B13EA" w:rsidRPr="000C6F02"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0C6F02">
              <w:rPr>
                <w:rFonts w:ascii="Times New Roman" w:eastAsia="Times New Roman" w:hAnsi="Times New Roman" w:cs="Times New Roman"/>
              </w:rPr>
              <w:t>Test 2.5a + Test 2.4</w:t>
            </w:r>
          </w:p>
        </w:tc>
        <w:tc>
          <w:tcPr>
            <w:tcW w:w="2236" w:type="dxa"/>
            <w:vMerge w:val="restart"/>
            <w:tcBorders>
              <w:top w:val="single" w:sz="4" w:space="0" w:color="000000"/>
              <w:left w:val="single" w:sz="4" w:space="0" w:color="000000"/>
              <w:bottom w:val="single" w:sz="4" w:space="0" w:color="000000"/>
              <w:right w:val="single" w:sz="4" w:space="0" w:color="000000"/>
            </w:tcBorders>
          </w:tcPr>
          <w:p w14:paraId="32018FC4" w14:textId="77777777" w:rsidR="007B13EA" w:rsidRPr="000C6F02" w:rsidRDefault="0052600A">
            <w:pPr>
              <w:contextualSpacing/>
              <w:jc w:val="both"/>
              <w:rPr>
                <w:rFonts w:ascii="Times New Roman" w:eastAsia="Times New Roman" w:hAnsi="Times New Roman" w:cs="Times New Roman"/>
              </w:rPr>
            </w:pPr>
            <w:proofErr w:type="spellStart"/>
            <w:r w:rsidRPr="000C6F02">
              <w:rPr>
                <w:rFonts w:ascii="Times New Roman" w:eastAsia="Times New Roman" w:hAnsi="Times New Roman" w:cs="Times New Roman"/>
              </w:rPr>
              <w:t>InterDigital</w:t>
            </w:r>
            <w:proofErr w:type="spellEnd"/>
          </w:p>
          <w:p w14:paraId="32018FC5" w14:textId="77777777" w:rsidR="007B13EA" w:rsidRPr="000C6F02" w:rsidRDefault="0052600A">
            <w:pPr>
              <w:contextualSpacing/>
              <w:jc w:val="both"/>
              <w:rPr>
                <w:rFonts w:ascii="Times New Roman" w:eastAsia="Times New Roman" w:hAnsi="Times New Roman" w:cs="Times New Roman"/>
              </w:rPr>
            </w:pPr>
            <w:r w:rsidRPr="000C6F02">
              <w:rPr>
                <w:rFonts w:ascii="Times New Roman" w:eastAsia="Times New Roman" w:hAnsi="Times New Roman" w:cs="Times New Roman"/>
              </w:rPr>
              <w:t>K. Naser</w:t>
            </w:r>
          </w:p>
        </w:tc>
      </w:tr>
    </w:tbl>
    <w:p w14:paraId="32018FC7" w14:textId="77777777" w:rsidR="007B13EA" w:rsidRDefault="0052600A" w:rsidP="009B7B77">
      <w:pPr>
        <w:pStyle w:val="Heading3"/>
        <w:ind w:left="720" w:hanging="720"/>
        <w:jc w:val="both"/>
        <w:rPr>
          <w:rFonts w:ascii="Times New Roman" w:eastAsia="Times New Roman" w:hAnsi="Times New Roman" w:cs="Times New Roman"/>
        </w:rPr>
      </w:pPr>
      <w:r w:rsidRPr="009B7B77">
        <w:rPr>
          <w:rFonts w:ascii="Times New Roman" w:eastAsia="Times New Roman" w:hAnsi="Times New Roman" w:cs="Times New Roman"/>
        </w:rPr>
        <w:t>Test 2.6: </w:t>
      </w:r>
      <w:proofErr w:type="spellStart"/>
      <w:r w:rsidRPr="009B7B77">
        <w:rPr>
          <w:rFonts w:ascii="Times New Roman" w:eastAsia="Times New Roman" w:hAnsi="Times New Roman" w:cs="Times New Roman"/>
        </w:rPr>
        <w:t>IntraTMP</w:t>
      </w:r>
      <w:proofErr w:type="spellEnd"/>
      <w:r w:rsidRPr="009B7B77">
        <w:rPr>
          <w:rFonts w:ascii="Times New Roman" w:eastAsia="Times New Roman" w:hAnsi="Times New Roman" w:cs="Times New Roman"/>
        </w:rPr>
        <w:t xml:space="preserve"> block vector storing (JVET-AE0075, JVET-AE0124)</w:t>
      </w:r>
    </w:p>
    <w:p w14:paraId="32018FC8" w14:textId="0A354F45" w:rsidR="007B13EA" w:rsidRDefault="0052600A">
      <w:pPr>
        <w:jc w:val="left"/>
        <w:rPr>
          <w:rFonts w:ascii="Times New Roman" w:eastAsia="Times New Roman" w:hAnsi="Times New Roman" w:cs="Times New Roman"/>
        </w:rPr>
      </w:pPr>
      <w:r>
        <w:rPr>
          <w:rFonts w:ascii="Times New Roman" w:eastAsia="Times New Roman" w:hAnsi="Times New Roman" w:cs="Times New Roman"/>
          <w:color w:val="000000"/>
        </w:rPr>
        <w:t xml:space="preserve">In this test, </w:t>
      </w:r>
      <w:proofErr w:type="spellStart"/>
      <w:r w:rsidR="00D6050C">
        <w:rPr>
          <w:rFonts w:ascii="Times New Roman" w:eastAsia="Times New Roman" w:hAnsi="Times New Roman" w:cs="Times New Roman"/>
          <w:color w:val="000000"/>
        </w:rPr>
        <w:t>I</w:t>
      </w:r>
      <w:r>
        <w:rPr>
          <w:rFonts w:ascii="Times New Roman" w:eastAsia="Times New Roman" w:hAnsi="Times New Roman" w:cs="Times New Roman"/>
          <w:color w:val="000000"/>
        </w:rPr>
        <w:t>ntraTMP</w:t>
      </w:r>
      <w:proofErr w:type="spellEnd"/>
      <w:r>
        <w:rPr>
          <w:rFonts w:ascii="Times New Roman" w:eastAsia="Times New Roman" w:hAnsi="Times New Roman" w:cs="Times New Roman"/>
          <w:color w:val="000000"/>
        </w:rPr>
        <w:t xml:space="preserve"> block vectors (BVs) are stored for coding future blocks. More specifically, fractional-pel </w:t>
      </w:r>
      <w:proofErr w:type="spellStart"/>
      <w:r w:rsidR="00D6050C">
        <w:rPr>
          <w:rFonts w:ascii="Times New Roman" w:eastAsia="Times New Roman" w:hAnsi="Times New Roman" w:cs="Times New Roman"/>
          <w:color w:val="000000"/>
        </w:rPr>
        <w:t>I</w:t>
      </w:r>
      <w:r>
        <w:rPr>
          <w:rFonts w:ascii="Times New Roman" w:eastAsia="Times New Roman" w:hAnsi="Times New Roman" w:cs="Times New Roman"/>
          <w:color w:val="000000"/>
        </w:rPr>
        <w:t>ntraTMP</w:t>
      </w:r>
      <w:proofErr w:type="spellEnd"/>
      <w:r>
        <w:rPr>
          <w:rFonts w:ascii="Times New Roman" w:eastAsia="Times New Roman" w:hAnsi="Times New Roman" w:cs="Times New Roman"/>
          <w:color w:val="000000"/>
        </w:rPr>
        <w:t xml:space="preserve"> BVs will be stored at block vector buffer. In addition, </w:t>
      </w:r>
      <w:proofErr w:type="spellStart"/>
      <w:r w:rsidR="00D6050C">
        <w:rPr>
          <w:rFonts w:ascii="Times New Roman" w:eastAsia="Times New Roman" w:hAnsi="Times New Roman" w:cs="Times New Roman"/>
          <w:color w:val="000000"/>
        </w:rPr>
        <w:t>I</w:t>
      </w:r>
      <w:r>
        <w:rPr>
          <w:rFonts w:ascii="Times New Roman" w:eastAsia="Times New Roman" w:hAnsi="Times New Roman" w:cs="Times New Roman"/>
          <w:color w:val="000000"/>
        </w:rPr>
        <w:t>ntraTMP</w:t>
      </w:r>
      <w:proofErr w:type="spellEnd"/>
      <w:r>
        <w:rPr>
          <w:rFonts w:ascii="Times New Roman" w:eastAsia="Times New Roman" w:hAnsi="Times New Roman" w:cs="Times New Roman"/>
          <w:color w:val="000000"/>
        </w:rPr>
        <w:t xml:space="preserve"> BVs will be stored at HMVP too. </w:t>
      </w:r>
    </w:p>
    <w:p w14:paraId="32018FC9"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color w:val="000000"/>
        </w:rPr>
        <w:t>List of tests to be performed</w:t>
      </w:r>
      <w:r>
        <w:rPr>
          <w:rFonts w:ascii="Times New Roman" w:eastAsia="Times New Roman" w:hAnsi="Times New Roman" w:cs="Times New Roman"/>
          <w:color w:val="000000"/>
        </w:rPr>
        <w:t>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6310"/>
        <w:gridCol w:w="1843"/>
      </w:tblGrid>
      <w:tr w:rsidR="007B13EA" w14:paraId="32018FCD" w14:textId="77777777" w:rsidTr="0008255D">
        <w:trPr>
          <w:trHeight w:val="400"/>
        </w:trPr>
        <w:tc>
          <w:tcPr>
            <w:tcW w:w="1038" w:type="dxa"/>
            <w:tcMar>
              <w:top w:w="0" w:type="dxa"/>
              <w:left w:w="108" w:type="dxa"/>
              <w:bottom w:w="0" w:type="dxa"/>
              <w:right w:w="108" w:type="dxa"/>
            </w:tcMar>
          </w:tcPr>
          <w:p w14:paraId="32018FC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 #</w:t>
            </w:r>
          </w:p>
        </w:tc>
        <w:tc>
          <w:tcPr>
            <w:tcW w:w="6310" w:type="dxa"/>
            <w:tcMar>
              <w:top w:w="0" w:type="dxa"/>
              <w:left w:w="108" w:type="dxa"/>
              <w:bottom w:w="0" w:type="dxa"/>
              <w:right w:w="108" w:type="dxa"/>
            </w:tcMar>
          </w:tcPr>
          <w:p w14:paraId="32018FC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1843" w:type="dxa"/>
            <w:tcMar>
              <w:top w:w="0" w:type="dxa"/>
              <w:left w:w="108" w:type="dxa"/>
              <w:bottom w:w="0" w:type="dxa"/>
              <w:right w:w="108" w:type="dxa"/>
            </w:tcMar>
          </w:tcPr>
          <w:p w14:paraId="32018FC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7B13EA" w14:paraId="32018FD4" w14:textId="77777777" w:rsidTr="0008255D">
        <w:trPr>
          <w:trHeight w:val="400"/>
        </w:trPr>
        <w:tc>
          <w:tcPr>
            <w:tcW w:w="1038" w:type="dxa"/>
            <w:tcMar>
              <w:top w:w="0" w:type="dxa"/>
              <w:left w:w="108" w:type="dxa"/>
              <w:bottom w:w="0" w:type="dxa"/>
              <w:right w:w="108" w:type="dxa"/>
            </w:tcMar>
          </w:tcPr>
          <w:p w14:paraId="32018FC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2.6a</w:t>
            </w:r>
          </w:p>
        </w:tc>
        <w:tc>
          <w:tcPr>
            <w:tcW w:w="6310" w:type="dxa"/>
            <w:tcMar>
              <w:top w:w="0" w:type="dxa"/>
              <w:left w:w="108" w:type="dxa"/>
              <w:bottom w:w="0" w:type="dxa"/>
              <w:right w:w="108" w:type="dxa"/>
            </w:tcMar>
          </w:tcPr>
          <w:p w14:paraId="32018FCF" w14:textId="689ED4E4"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 xml:space="preserve">Fractional-pel </w:t>
            </w:r>
            <w:proofErr w:type="spellStart"/>
            <w:ins w:id="21" w:author="Vadim Seregin" w:date="2023-07-18T03:55:00Z">
              <w:r w:rsidR="0008255D">
                <w:rPr>
                  <w:rFonts w:ascii="Times New Roman" w:eastAsia="Times New Roman" w:hAnsi="Times New Roman" w:cs="Times New Roman"/>
                  <w:color w:val="000000"/>
                </w:rPr>
                <w:t>I</w:t>
              </w:r>
            </w:ins>
            <w:del w:id="22" w:author="Vadim Seregin" w:date="2023-07-18T03:55:00Z">
              <w:r w:rsidDel="0008255D">
                <w:rPr>
                  <w:rFonts w:ascii="Times New Roman" w:eastAsia="Times New Roman" w:hAnsi="Times New Roman" w:cs="Times New Roman"/>
                  <w:color w:val="000000"/>
                </w:rPr>
                <w:delText>i</w:delText>
              </w:r>
            </w:del>
            <w:r>
              <w:rPr>
                <w:rFonts w:ascii="Times New Roman" w:eastAsia="Times New Roman" w:hAnsi="Times New Roman" w:cs="Times New Roman"/>
                <w:color w:val="000000"/>
              </w:rPr>
              <w:t>ntraTMP</w:t>
            </w:r>
            <w:proofErr w:type="spellEnd"/>
            <w:r>
              <w:rPr>
                <w:rFonts w:ascii="Times New Roman" w:eastAsia="Times New Roman" w:hAnsi="Times New Roman" w:cs="Times New Roman"/>
                <w:color w:val="000000"/>
              </w:rPr>
              <w:t xml:space="preserve"> BVs are stored at block vector buffer </w:t>
            </w:r>
          </w:p>
        </w:tc>
        <w:tc>
          <w:tcPr>
            <w:tcW w:w="1843" w:type="dxa"/>
            <w:tcMar>
              <w:top w:w="0" w:type="dxa"/>
              <w:left w:w="108" w:type="dxa"/>
              <w:bottom w:w="0" w:type="dxa"/>
              <w:right w:w="108" w:type="dxa"/>
            </w:tcMar>
          </w:tcPr>
          <w:p w14:paraId="32018FD0"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OPPO</w:t>
            </w:r>
          </w:p>
          <w:p w14:paraId="32018FD1"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Y. Yu</w:t>
            </w:r>
          </w:p>
          <w:p w14:paraId="32018FD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Qualcomm</w:t>
            </w:r>
          </w:p>
          <w:p w14:paraId="32018FD3"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P.-H. Lin</w:t>
            </w:r>
          </w:p>
        </w:tc>
      </w:tr>
      <w:tr w:rsidR="007B13EA" w14:paraId="32018FDB" w14:textId="77777777" w:rsidTr="0008255D">
        <w:trPr>
          <w:trHeight w:val="400"/>
        </w:trPr>
        <w:tc>
          <w:tcPr>
            <w:tcW w:w="1038" w:type="dxa"/>
            <w:tcMar>
              <w:top w:w="0" w:type="dxa"/>
              <w:left w:w="108" w:type="dxa"/>
              <w:bottom w:w="0" w:type="dxa"/>
              <w:right w:w="108" w:type="dxa"/>
            </w:tcMar>
          </w:tcPr>
          <w:p w14:paraId="32018FD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2.6b</w:t>
            </w:r>
          </w:p>
        </w:tc>
        <w:tc>
          <w:tcPr>
            <w:tcW w:w="6310" w:type="dxa"/>
            <w:tcMar>
              <w:top w:w="0" w:type="dxa"/>
              <w:left w:w="108" w:type="dxa"/>
              <w:bottom w:w="0" w:type="dxa"/>
              <w:right w:w="108" w:type="dxa"/>
            </w:tcMar>
          </w:tcPr>
          <w:p w14:paraId="32018FD6" w14:textId="77777777" w:rsidR="007B13EA" w:rsidRDefault="0052600A">
            <w:pPr>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IntraTMP</w:t>
            </w:r>
            <w:proofErr w:type="spellEnd"/>
            <w:r>
              <w:rPr>
                <w:rFonts w:ascii="Times New Roman" w:eastAsia="Times New Roman" w:hAnsi="Times New Roman" w:cs="Times New Roman"/>
                <w:color w:val="000000"/>
              </w:rPr>
              <w:t xml:space="preserve"> BVs are stored at HMVP </w:t>
            </w:r>
          </w:p>
        </w:tc>
        <w:tc>
          <w:tcPr>
            <w:tcW w:w="1843" w:type="dxa"/>
            <w:tcMar>
              <w:top w:w="0" w:type="dxa"/>
              <w:left w:w="108" w:type="dxa"/>
              <w:bottom w:w="0" w:type="dxa"/>
              <w:right w:w="108" w:type="dxa"/>
            </w:tcMar>
          </w:tcPr>
          <w:p w14:paraId="32018FD7"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OPPO</w:t>
            </w:r>
          </w:p>
          <w:p w14:paraId="32018FD8"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Y. Yu</w:t>
            </w:r>
          </w:p>
          <w:p w14:paraId="32018FD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Qualcomm</w:t>
            </w:r>
          </w:p>
          <w:p w14:paraId="32018FDA"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P.-H. Lin</w:t>
            </w:r>
          </w:p>
        </w:tc>
      </w:tr>
      <w:tr w:rsidR="007B13EA" w14:paraId="32018FE2" w14:textId="77777777" w:rsidTr="0008255D">
        <w:trPr>
          <w:trHeight w:val="400"/>
        </w:trPr>
        <w:tc>
          <w:tcPr>
            <w:tcW w:w="1038" w:type="dxa"/>
            <w:tcMar>
              <w:top w:w="0" w:type="dxa"/>
              <w:left w:w="108" w:type="dxa"/>
              <w:bottom w:w="0" w:type="dxa"/>
              <w:right w:w="108" w:type="dxa"/>
            </w:tcMar>
          </w:tcPr>
          <w:p w14:paraId="32018FD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2.6c</w:t>
            </w:r>
          </w:p>
        </w:tc>
        <w:tc>
          <w:tcPr>
            <w:tcW w:w="6310" w:type="dxa"/>
            <w:tcMar>
              <w:top w:w="0" w:type="dxa"/>
              <w:left w:w="108" w:type="dxa"/>
              <w:bottom w:w="0" w:type="dxa"/>
              <w:right w:w="108" w:type="dxa"/>
            </w:tcMar>
          </w:tcPr>
          <w:p w14:paraId="32018FDD" w14:textId="093C4B7F"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2.6a</w:t>
            </w:r>
            <w:ins w:id="23" w:author="Vadim Seregin" w:date="2023-07-18T03:55:00Z">
              <w:r w:rsidR="0008255D">
                <w:rPr>
                  <w:rFonts w:ascii="Times New Roman" w:eastAsia="Times New Roman" w:hAnsi="Times New Roman" w:cs="Times New Roman"/>
                  <w:color w:val="000000"/>
                </w:rPr>
                <w:t xml:space="preserve"> </w:t>
              </w:r>
            </w:ins>
            <w:r>
              <w:rPr>
                <w:rFonts w:ascii="Times New Roman" w:eastAsia="Times New Roman" w:hAnsi="Times New Roman" w:cs="Times New Roman"/>
                <w:color w:val="000000"/>
              </w:rPr>
              <w:t>+ Test 2.6b </w:t>
            </w:r>
          </w:p>
        </w:tc>
        <w:tc>
          <w:tcPr>
            <w:tcW w:w="1843" w:type="dxa"/>
            <w:tcMar>
              <w:top w:w="0" w:type="dxa"/>
              <w:left w:w="108" w:type="dxa"/>
              <w:bottom w:w="0" w:type="dxa"/>
              <w:right w:w="108" w:type="dxa"/>
            </w:tcMar>
          </w:tcPr>
          <w:p w14:paraId="32018FDE"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OPPO</w:t>
            </w:r>
          </w:p>
          <w:p w14:paraId="32018FDF"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Y. Yu</w:t>
            </w:r>
          </w:p>
          <w:p w14:paraId="32018FE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Qualcomm</w:t>
            </w:r>
          </w:p>
          <w:p w14:paraId="32018FE1"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P.-H. Lin</w:t>
            </w:r>
          </w:p>
        </w:tc>
      </w:tr>
    </w:tbl>
    <w:p w14:paraId="32018FE3" w14:textId="77777777" w:rsidR="007B13EA" w:rsidRDefault="0052600A" w:rsidP="009B7B77">
      <w:pPr>
        <w:pStyle w:val="Heading3"/>
        <w:ind w:left="720" w:hanging="720"/>
        <w:jc w:val="both"/>
        <w:rPr>
          <w:rFonts w:ascii="Times New Roman" w:eastAsia="Times New Roman" w:hAnsi="Times New Roman" w:cs="Times New Roman"/>
        </w:rPr>
      </w:pPr>
      <w:r w:rsidRPr="009B7B77">
        <w:rPr>
          <w:rFonts w:ascii="Times New Roman" w:eastAsia="Times New Roman" w:hAnsi="Times New Roman" w:cs="Times New Roman"/>
        </w:rPr>
        <w:t>Test 2.7: An extrapolation filter-based intra prediction mode (JVET-AE0076)</w:t>
      </w:r>
    </w:p>
    <w:p w14:paraId="32018FE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In this test, an extrapolation filter-based intra prediction mode is tested. Firstly, the mode coefficients are obtained from the neighboring reconstructed pixels of the current block with a pre-determined template. Secondly, the tested mode derives prediction for the current block from the top-left position to the bottom-right position in a parallel manner.</w:t>
      </w:r>
    </w:p>
    <w:p w14:paraId="32018FE5" w14:textId="77777777" w:rsidR="007B13EA" w:rsidRDefault="0052600A">
      <w:pPr>
        <w:spacing w:before="0"/>
        <w:jc w:val="left"/>
        <w:rPr>
          <w:rFonts w:ascii="Times New Roman" w:eastAsia="Times New Roman" w:hAnsi="Times New Roman" w:cs="Times New Roman"/>
          <w:color w:val="000000"/>
        </w:rPr>
      </w:pPr>
      <w:r>
        <w:rPr>
          <w:rFonts w:ascii="Times New Roman" w:eastAsia="Times New Roman" w:hAnsi="Times New Roman" w:cs="Times New Roman"/>
          <w:color w:val="000000"/>
        </w:rPr>
        <w:t>A size restriction is applied to the mode.</w:t>
      </w:r>
    </w:p>
    <w:p w14:paraId="32018FE6" w14:textId="77777777" w:rsidR="007B13EA" w:rsidRDefault="007B13EA">
      <w:pPr>
        <w:spacing w:before="0"/>
        <w:jc w:val="left"/>
        <w:rPr>
          <w:rFonts w:ascii="Times New Roman" w:eastAsia="Times New Roman" w:hAnsi="Times New Roman" w:cs="Times New Roman"/>
        </w:rPr>
      </w:pPr>
    </w:p>
    <w:p w14:paraId="32018FE7" w14:textId="77777777" w:rsidR="007B13EA" w:rsidRDefault="0052600A">
      <w:pPr>
        <w:spacing w:before="0"/>
        <w:jc w:val="left"/>
        <w:rPr>
          <w:rFonts w:ascii="Times New Roman" w:eastAsia="Times New Roman" w:hAnsi="Times New Roman" w:cs="Times New Roman"/>
        </w:rPr>
      </w:pPr>
      <w:r w:rsidRPr="000C6F02">
        <w:rPr>
          <w:rFonts w:ascii="Times New Roman" w:eastAsia="Times New Roman" w:hAnsi="Times New Roman" w:cs="Times New Roman"/>
          <w:color w:val="000000"/>
        </w:rPr>
        <w:t>Further study to reduce encoder run time, and also apply in inter slices.</w:t>
      </w:r>
    </w:p>
    <w:p w14:paraId="32018FE8"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b/>
          <w:i/>
          <w:color w:val="000000"/>
        </w:rPr>
        <w:t>List of tests to be performed</w:t>
      </w:r>
      <w:r>
        <w:rPr>
          <w:rFonts w:ascii="Times New Roman" w:eastAsia="Times New Roman" w:hAnsi="Times New Roman" w:cs="Times New Roman"/>
          <w:color w:val="000000"/>
        </w:rPr>
        <w:t>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6310"/>
        <w:gridCol w:w="1843"/>
      </w:tblGrid>
      <w:tr w:rsidR="007B13EA" w14:paraId="32018FEC" w14:textId="77777777" w:rsidTr="00D0372B">
        <w:trPr>
          <w:trHeight w:val="400"/>
        </w:trPr>
        <w:tc>
          <w:tcPr>
            <w:tcW w:w="1038" w:type="dxa"/>
            <w:tcMar>
              <w:top w:w="0" w:type="dxa"/>
              <w:left w:w="108" w:type="dxa"/>
              <w:bottom w:w="0" w:type="dxa"/>
              <w:right w:w="108" w:type="dxa"/>
            </w:tcMar>
          </w:tcPr>
          <w:p w14:paraId="32018FE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 #</w:t>
            </w:r>
          </w:p>
        </w:tc>
        <w:tc>
          <w:tcPr>
            <w:tcW w:w="6310" w:type="dxa"/>
            <w:tcMar>
              <w:top w:w="0" w:type="dxa"/>
              <w:left w:w="108" w:type="dxa"/>
              <w:bottom w:w="0" w:type="dxa"/>
              <w:right w:w="108" w:type="dxa"/>
            </w:tcMar>
          </w:tcPr>
          <w:p w14:paraId="32018FE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1843" w:type="dxa"/>
            <w:tcMar>
              <w:top w:w="0" w:type="dxa"/>
              <w:left w:w="108" w:type="dxa"/>
              <w:bottom w:w="0" w:type="dxa"/>
              <w:right w:w="108" w:type="dxa"/>
            </w:tcMar>
          </w:tcPr>
          <w:p w14:paraId="32018FE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7B13EA" w14:paraId="32018FF1" w14:textId="77777777" w:rsidTr="00D0372B">
        <w:trPr>
          <w:trHeight w:val="400"/>
        </w:trPr>
        <w:tc>
          <w:tcPr>
            <w:tcW w:w="1038" w:type="dxa"/>
            <w:tcMar>
              <w:top w:w="0" w:type="dxa"/>
              <w:left w:w="108" w:type="dxa"/>
              <w:bottom w:w="0" w:type="dxa"/>
              <w:right w:w="108" w:type="dxa"/>
            </w:tcMar>
          </w:tcPr>
          <w:p w14:paraId="32018FE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2.7</w:t>
            </w:r>
          </w:p>
        </w:tc>
        <w:tc>
          <w:tcPr>
            <w:tcW w:w="6310" w:type="dxa"/>
            <w:tcMar>
              <w:top w:w="0" w:type="dxa"/>
              <w:left w:w="108" w:type="dxa"/>
              <w:bottom w:w="0" w:type="dxa"/>
              <w:right w:w="108" w:type="dxa"/>
            </w:tcMar>
          </w:tcPr>
          <w:p w14:paraId="32018FE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An extrapolation filter-based intra prediction mode </w:t>
            </w:r>
          </w:p>
        </w:tc>
        <w:tc>
          <w:tcPr>
            <w:tcW w:w="1843" w:type="dxa"/>
            <w:tcMar>
              <w:top w:w="0" w:type="dxa"/>
              <w:left w:w="108" w:type="dxa"/>
              <w:bottom w:w="0" w:type="dxa"/>
              <w:right w:w="108" w:type="dxa"/>
            </w:tcMar>
          </w:tcPr>
          <w:p w14:paraId="32018FEF"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OPPO</w:t>
            </w:r>
          </w:p>
          <w:p w14:paraId="32018FF0"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Xu</w:t>
            </w:r>
          </w:p>
        </w:tc>
      </w:tr>
    </w:tbl>
    <w:p w14:paraId="32018FF2" w14:textId="77777777" w:rsidR="007B13EA" w:rsidRDefault="0052600A" w:rsidP="009B7B77">
      <w:pPr>
        <w:pStyle w:val="Heading3"/>
        <w:ind w:left="720" w:hanging="720"/>
        <w:jc w:val="both"/>
        <w:rPr>
          <w:rFonts w:ascii="Times New Roman" w:eastAsia="Times New Roman" w:hAnsi="Times New Roman" w:cs="Times New Roman"/>
        </w:rPr>
      </w:pPr>
      <w:r w:rsidRPr="009B7B77">
        <w:rPr>
          <w:rFonts w:ascii="Times New Roman" w:eastAsia="Times New Roman" w:hAnsi="Times New Roman" w:cs="Times New Roman"/>
        </w:rPr>
        <w:t>Test 2.8: DBV improvement (JVET-AE0167)</w:t>
      </w:r>
    </w:p>
    <w:p w14:paraId="32018FF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In this test, the modifications of chroma DM mode are investigated when the collocated luma area of the chroma block has valid BVs.</w:t>
      </w:r>
    </w:p>
    <w:p w14:paraId="32018FF4" w14:textId="77777777" w:rsidR="007B13EA" w:rsidRDefault="0052600A" w:rsidP="006F04A4">
      <w:pPr>
        <w:spacing w:after="240"/>
        <w:jc w:val="left"/>
        <w:rPr>
          <w:rFonts w:ascii="Times New Roman" w:eastAsia="Times New Roman" w:hAnsi="Times New Roman" w:cs="Times New Roman"/>
        </w:rPr>
      </w:pPr>
      <w:r>
        <w:rPr>
          <w:rFonts w:ascii="Times New Roman" w:eastAsia="Times New Roman" w:hAnsi="Times New Roman" w:cs="Times New Roman"/>
          <w:b/>
          <w:i/>
          <w:color w:val="000000"/>
        </w:rPr>
        <w:t>List of tests to be performed</w:t>
      </w:r>
      <w:r>
        <w:rPr>
          <w:rFonts w:ascii="Times New Roman" w:eastAsia="Times New Roman" w:hAnsi="Times New Roman" w:cs="Times New Roman"/>
          <w:color w:val="000000"/>
        </w:rPr>
        <w:t>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6310"/>
        <w:gridCol w:w="1843"/>
      </w:tblGrid>
      <w:tr w:rsidR="007B13EA" w14:paraId="32018FF8" w14:textId="77777777" w:rsidTr="00D0372B">
        <w:trPr>
          <w:trHeight w:val="400"/>
        </w:trPr>
        <w:tc>
          <w:tcPr>
            <w:tcW w:w="1038" w:type="dxa"/>
            <w:tcMar>
              <w:top w:w="0" w:type="dxa"/>
              <w:left w:w="108" w:type="dxa"/>
              <w:bottom w:w="0" w:type="dxa"/>
              <w:right w:w="108" w:type="dxa"/>
            </w:tcMar>
          </w:tcPr>
          <w:p w14:paraId="32018FF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 #</w:t>
            </w:r>
          </w:p>
        </w:tc>
        <w:tc>
          <w:tcPr>
            <w:tcW w:w="6310" w:type="dxa"/>
            <w:tcMar>
              <w:top w:w="0" w:type="dxa"/>
              <w:left w:w="108" w:type="dxa"/>
              <w:bottom w:w="0" w:type="dxa"/>
              <w:right w:w="108" w:type="dxa"/>
            </w:tcMar>
          </w:tcPr>
          <w:p w14:paraId="32018FF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1843" w:type="dxa"/>
            <w:tcMar>
              <w:top w:w="0" w:type="dxa"/>
              <w:left w:w="108" w:type="dxa"/>
              <w:bottom w:w="0" w:type="dxa"/>
              <w:right w:w="108" w:type="dxa"/>
            </w:tcMar>
          </w:tcPr>
          <w:p w14:paraId="32018FF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7B13EA" w14:paraId="32018FFD" w14:textId="77777777" w:rsidTr="00D0372B">
        <w:trPr>
          <w:trHeight w:val="400"/>
        </w:trPr>
        <w:tc>
          <w:tcPr>
            <w:tcW w:w="1038" w:type="dxa"/>
            <w:tcMar>
              <w:top w:w="0" w:type="dxa"/>
              <w:left w:w="108" w:type="dxa"/>
              <w:bottom w:w="0" w:type="dxa"/>
              <w:right w:w="108" w:type="dxa"/>
            </w:tcMar>
          </w:tcPr>
          <w:p w14:paraId="32018FF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lastRenderedPageBreak/>
              <w:t>Test 2.8</w:t>
            </w:r>
          </w:p>
        </w:tc>
        <w:tc>
          <w:tcPr>
            <w:tcW w:w="6310" w:type="dxa"/>
            <w:tcMar>
              <w:top w:w="0" w:type="dxa"/>
              <w:left w:w="108" w:type="dxa"/>
              <w:bottom w:w="0" w:type="dxa"/>
              <w:right w:w="108" w:type="dxa"/>
            </w:tcMar>
          </w:tcPr>
          <w:p w14:paraId="32018FF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DBV improvement </w:t>
            </w:r>
          </w:p>
        </w:tc>
        <w:tc>
          <w:tcPr>
            <w:tcW w:w="1843" w:type="dxa"/>
            <w:tcMar>
              <w:top w:w="0" w:type="dxa"/>
              <w:left w:w="108" w:type="dxa"/>
              <w:bottom w:w="0" w:type="dxa"/>
              <w:right w:w="108" w:type="dxa"/>
            </w:tcMar>
          </w:tcPr>
          <w:p w14:paraId="32018FFB"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OPPO</w:t>
            </w:r>
          </w:p>
          <w:p w14:paraId="32018FFC"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Xu</w:t>
            </w:r>
          </w:p>
        </w:tc>
      </w:tr>
    </w:tbl>
    <w:p w14:paraId="32018FFE" w14:textId="77777777" w:rsidR="007B13EA" w:rsidRDefault="0052600A" w:rsidP="009B7B77">
      <w:pPr>
        <w:pStyle w:val="Heading3"/>
        <w:ind w:left="720" w:hanging="720"/>
        <w:jc w:val="both"/>
        <w:rPr>
          <w:rFonts w:ascii="Times New Roman" w:eastAsia="Times New Roman" w:hAnsi="Times New Roman" w:cs="Times New Roman"/>
        </w:rPr>
      </w:pPr>
      <w:r w:rsidRPr="009B7B77">
        <w:rPr>
          <w:rFonts w:ascii="Times New Roman" w:eastAsia="Times New Roman" w:hAnsi="Times New Roman" w:cs="Times New Roman"/>
        </w:rPr>
        <w:t>Test 2.9 Enable DBV in single tree (JVET-AE0098)</w:t>
      </w:r>
    </w:p>
    <w:p w14:paraId="32018FFF" w14:textId="0B3D91E3" w:rsidR="007B13EA" w:rsidRDefault="0052600A">
      <w:pPr>
        <w:jc w:val="both"/>
        <w:rPr>
          <w:rFonts w:ascii="Times New Roman" w:eastAsia="Times New Roman" w:hAnsi="Times New Roman" w:cs="Times New Roman"/>
        </w:rPr>
      </w:pPr>
      <w:r>
        <w:rPr>
          <w:rFonts w:ascii="Times New Roman" w:eastAsia="Times New Roman" w:hAnsi="Times New Roman" w:cs="Times New Roman"/>
        </w:rPr>
        <w:t xml:space="preserve">In this test, chroma DBV mode is </w:t>
      </w:r>
      <w:r w:rsidR="00B622DA">
        <w:rPr>
          <w:rFonts w:ascii="Times New Roman" w:eastAsia="Times New Roman" w:hAnsi="Times New Roman" w:cs="Times New Roman"/>
        </w:rPr>
        <w:t>additionally</w:t>
      </w:r>
      <w:r>
        <w:rPr>
          <w:rFonts w:ascii="Times New Roman" w:eastAsia="Times New Roman" w:hAnsi="Times New Roman" w:cs="Times New Roman"/>
        </w:rPr>
        <w:t xml:space="preserve"> enabled in single tree. </w:t>
      </w:r>
      <w:r w:rsidR="00B622DA">
        <w:rPr>
          <w:rFonts w:ascii="Times New Roman" w:eastAsia="Times New Roman" w:hAnsi="Times New Roman" w:cs="Times New Roman"/>
        </w:rPr>
        <w:t xml:space="preserve">A test with </w:t>
      </w:r>
      <w:r w:rsidR="00F27562">
        <w:rPr>
          <w:rFonts w:ascii="Times New Roman" w:eastAsia="Times New Roman" w:hAnsi="Times New Roman" w:cs="Times New Roman"/>
        </w:rPr>
        <w:t>a single tree enabled for I-slice (</w:t>
      </w:r>
      <w:proofErr w:type="gramStart"/>
      <w:r w:rsidR="00F27562">
        <w:rPr>
          <w:rFonts w:ascii="Times New Roman" w:eastAsia="Times New Roman" w:hAnsi="Times New Roman" w:cs="Times New Roman"/>
        </w:rPr>
        <w:t>non CTC</w:t>
      </w:r>
      <w:proofErr w:type="gramEnd"/>
      <w:r w:rsidR="00F27562">
        <w:rPr>
          <w:rFonts w:ascii="Times New Roman" w:eastAsia="Times New Roman" w:hAnsi="Times New Roman" w:cs="Times New Roman"/>
        </w:rPr>
        <w:t>) is also tested.</w:t>
      </w:r>
    </w:p>
    <w:p w14:paraId="32019000" w14:textId="77777777" w:rsidR="007B13EA" w:rsidRDefault="0052600A" w:rsidP="006F04A4">
      <w:pPr>
        <w:spacing w:after="240"/>
        <w:jc w:val="left"/>
        <w:rPr>
          <w:rFonts w:ascii="Times New Roman" w:eastAsia="Times New Roman" w:hAnsi="Times New Roman" w:cs="Times New Roman"/>
        </w:rPr>
      </w:pPr>
      <w:r>
        <w:rPr>
          <w:rFonts w:ascii="Times New Roman" w:eastAsia="Times New Roman" w:hAnsi="Times New Roman" w:cs="Times New Roman"/>
          <w:b/>
          <w:i/>
          <w:color w:val="000000"/>
        </w:rPr>
        <w:t>List of tests to be performed</w:t>
      </w:r>
      <w:r>
        <w:rPr>
          <w:rFonts w:ascii="Times New Roman" w:eastAsia="Times New Roman" w:hAnsi="Times New Roman" w:cs="Times New Roman"/>
          <w:color w:val="000000"/>
        </w:rPr>
        <w:t>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6310"/>
        <w:gridCol w:w="1843"/>
      </w:tblGrid>
      <w:tr w:rsidR="007B13EA" w14:paraId="32019004" w14:textId="77777777" w:rsidTr="00D0372B">
        <w:trPr>
          <w:trHeight w:val="400"/>
        </w:trPr>
        <w:tc>
          <w:tcPr>
            <w:tcW w:w="1038" w:type="dxa"/>
            <w:tcMar>
              <w:top w:w="0" w:type="dxa"/>
              <w:left w:w="108" w:type="dxa"/>
              <w:bottom w:w="0" w:type="dxa"/>
              <w:right w:w="108" w:type="dxa"/>
            </w:tcMar>
          </w:tcPr>
          <w:p w14:paraId="3201900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 #</w:t>
            </w:r>
          </w:p>
        </w:tc>
        <w:tc>
          <w:tcPr>
            <w:tcW w:w="6310" w:type="dxa"/>
            <w:tcMar>
              <w:top w:w="0" w:type="dxa"/>
              <w:left w:w="108" w:type="dxa"/>
              <w:bottom w:w="0" w:type="dxa"/>
              <w:right w:w="108" w:type="dxa"/>
            </w:tcMar>
          </w:tcPr>
          <w:p w14:paraId="3201900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1843" w:type="dxa"/>
            <w:tcMar>
              <w:top w:w="0" w:type="dxa"/>
              <w:left w:w="108" w:type="dxa"/>
              <w:bottom w:w="0" w:type="dxa"/>
              <w:right w:w="108" w:type="dxa"/>
            </w:tcMar>
          </w:tcPr>
          <w:p w14:paraId="3201900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7B13EA" w14:paraId="32019009" w14:textId="77777777" w:rsidTr="00D0372B">
        <w:trPr>
          <w:trHeight w:val="400"/>
        </w:trPr>
        <w:tc>
          <w:tcPr>
            <w:tcW w:w="1038" w:type="dxa"/>
            <w:tcMar>
              <w:top w:w="0" w:type="dxa"/>
              <w:left w:w="108" w:type="dxa"/>
              <w:bottom w:w="0" w:type="dxa"/>
              <w:right w:w="108" w:type="dxa"/>
            </w:tcMar>
          </w:tcPr>
          <w:p w14:paraId="3201900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2.9a</w:t>
            </w:r>
          </w:p>
        </w:tc>
        <w:tc>
          <w:tcPr>
            <w:tcW w:w="6310" w:type="dxa"/>
            <w:tcMar>
              <w:top w:w="0" w:type="dxa"/>
              <w:left w:w="108" w:type="dxa"/>
              <w:bottom w:w="0" w:type="dxa"/>
              <w:right w:w="108" w:type="dxa"/>
            </w:tcMar>
          </w:tcPr>
          <w:p w14:paraId="3201900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Enable DBV in single tree under CTC</w:t>
            </w:r>
          </w:p>
        </w:tc>
        <w:tc>
          <w:tcPr>
            <w:tcW w:w="1843" w:type="dxa"/>
            <w:tcMar>
              <w:top w:w="0" w:type="dxa"/>
              <w:left w:w="108" w:type="dxa"/>
              <w:bottom w:w="0" w:type="dxa"/>
              <w:right w:w="108" w:type="dxa"/>
            </w:tcMar>
          </w:tcPr>
          <w:p w14:paraId="32019007"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Qualcomm</w:t>
            </w:r>
          </w:p>
          <w:p w14:paraId="32019008"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H. Huang</w:t>
            </w:r>
          </w:p>
        </w:tc>
      </w:tr>
      <w:tr w:rsidR="007B13EA" w14:paraId="3201900E" w14:textId="77777777" w:rsidTr="00D0372B">
        <w:trPr>
          <w:trHeight w:val="400"/>
        </w:trPr>
        <w:tc>
          <w:tcPr>
            <w:tcW w:w="1038" w:type="dxa"/>
            <w:vMerge w:val="restart"/>
            <w:tcMar>
              <w:top w:w="0" w:type="dxa"/>
              <w:left w:w="108" w:type="dxa"/>
              <w:bottom w:w="0" w:type="dxa"/>
              <w:right w:w="108" w:type="dxa"/>
            </w:tcMar>
          </w:tcPr>
          <w:p w14:paraId="3201900A"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2.9b</w:t>
            </w:r>
          </w:p>
        </w:tc>
        <w:tc>
          <w:tcPr>
            <w:tcW w:w="6310" w:type="dxa"/>
            <w:vMerge w:val="restart"/>
            <w:tcMar>
              <w:top w:w="0" w:type="dxa"/>
              <w:left w:w="108" w:type="dxa"/>
              <w:bottom w:w="0" w:type="dxa"/>
              <w:right w:w="108" w:type="dxa"/>
            </w:tcMar>
          </w:tcPr>
          <w:p w14:paraId="3201900B"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Enable DBV in single tree when </w:t>
            </w:r>
            <w:proofErr w:type="spellStart"/>
            <w:r>
              <w:rPr>
                <w:rFonts w:ascii="Times New Roman" w:eastAsia="Times New Roman" w:hAnsi="Times New Roman" w:cs="Times New Roman"/>
                <w:color w:val="000000"/>
              </w:rPr>
              <w:t>DualITree</w:t>
            </w:r>
            <w:proofErr w:type="spellEnd"/>
            <w:r>
              <w:rPr>
                <w:rFonts w:ascii="Times New Roman" w:eastAsia="Times New Roman" w:hAnsi="Times New Roman" w:cs="Times New Roman"/>
                <w:color w:val="000000"/>
              </w:rPr>
              <w:t xml:space="preserve"> is set to 0</w:t>
            </w:r>
          </w:p>
        </w:tc>
        <w:tc>
          <w:tcPr>
            <w:tcW w:w="1843" w:type="dxa"/>
            <w:vMerge w:val="restart"/>
            <w:tcMar>
              <w:top w:w="0" w:type="dxa"/>
              <w:left w:w="108" w:type="dxa"/>
              <w:bottom w:w="0" w:type="dxa"/>
              <w:right w:w="108" w:type="dxa"/>
            </w:tcMar>
          </w:tcPr>
          <w:p w14:paraId="3201900C"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Qualcomm</w:t>
            </w:r>
          </w:p>
          <w:p w14:paraId="3201900D"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H. Huang</w:t>
            </w:r>
          </w:p>
        </w:tc>
      </w:tr>
    </w:tbl>
    <w:p w14:paraId="3201900F" w14:textId="77777777" w:rsidR="007B13EA" w:rsidRPr="009B7B77" w:rsidRDefault="0052600A" w:rsidP="009B7B77">
      <w:pPr>
        <w:pStyle w:val="Heading3"/>
        <w:ind w:left="720" w:hanging="720"/>
        <w:jc w:val="both"/>
        <w:rPr>
          <w:rFonts w:ascii="Times New Roman" w:eastAsia="Times New Roman" w:hAnsi="Times New Roman" w:cs="Times New Roman"/>
        </w:rPr>
      </w:pPr>
      <w:r w:rsidRPr="009B7B77">
        <w:rPr>
          <w:rFonts w:ascii="Times New Roman" w:eastAsia="Times New Roman" w:hAnsi="Times New Roman" w:cs="Times New Roman"/>
        </w:rPr>
        <w:t>Test 2.10:  Combination test of Test 2.8 and Test 2.9</w:t>
      </w:r>
    </w:p>
    <w:p w14:paraId="32019010" w14:textId="09283BC2" w:rsidR="007B13EA" w:rsidRDefault="0052600A">
      <w:pPr>
        <w:jc w:val="both"/>
      </w:pPr>
      <w:r>
        <w:rPr>
          <w:rFonts w:ascii="Times New Roman" w:eastAsia="Times New Roman" w:hAnsi="Times New Roman" w:cs="Times New Roman"/>
          <w:color w:val="000000"/>
        </w:rPr>
        <w:t xml:space="preserve">In this test, the combination test of Test 2.8 and Test 2.9 is performed. </w:t>
      </w:r>
    </w:p>
    <w:p w14:paraId="32019011" w14:textId="77777777" w:rsidR="007B13EA" w:rsidRDefault="0052600A">
      <w:pPr>
        <w:pStyle w:val="Heading2"/>
        <w:jc w:val="left"/>
        <w:rPr>
          <w:rFonts w:ascii="Times New Roman" w:eastAsia="Times New Roman" w:hAnsi="Times New Roman" w:cs="Times New Roman"/>
        </w:rPr>
      </w:pPr>
      <w:r>
        <w:rPr>
          <w:rFonts w:ascii="Times New Roman" w:eastAsia="Times New Roman" w:hAnsi="Times New Roman" w:cs="Times New Roman"/>
        </w:rPr>
        <w:t>3. Inter prediction</w:t>
      </w:r>
    </w:p>
    <w:p w14:paraId="32019012" w14:textId="77777777" w:rsidR="007B13EA" w:rsidRDefault="0052600A">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Test 3.1: CCP merge mode for chroma inter coding</w:t>
      </w:r>
      <w:r>
        <w:rPr>
          <w:rFonts w:ascii="Times New Roman" w:eastAsia="Times New Roman" w:hAnsi="Times New Roman" w:cs="Times New Roman"/>
          <w:szCs w:val="24"/>
        </w:rPr>
        <w:t xml:space="preserve"> </w:t>
      </w:r>
      <w:r>
        <w:rPr>
          <w:rFonts w:ascii="Times New Roman" w:eastAsia="Times New Roman" w:hAnsi="Times New Roman" w:cs="Times New Roman"/>
        </w:rPr>
        <w:t>(JVET-AE0178)</w:t>
      </w:r>
    </w:p>
    <w:p w14:paraId="32019013" w14:textId="77777777" w:rsidR="007B13EA" w:rsidRDefault="0052600A">
      <w:pPr>
        <w:spacing w:after="24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In this test, the CCP merge mode is extended to inter coding blocks, where the final chroma inter prediction combines motion-compensation and cross-component predicted signals derived using the inherited CCP model. </w:t>
      </w:r>
      <w:r w:rsidRPr="000C6F02">
        <w:rPr>
          <w:rFonts w:ascii="Times New Roman" w:eastAsia="Times New Roman" w:hAnsi="Times New Roman" w:cs="Times New Roman"/>
          <w:color w:val="000000"/>
        </w:rPr>
        <w:t>Reduction of encoder runtime should be performed</w:t>
      </w:r>
      <w:r>
        <w:rPr>
          <w:rFonts w:ascii="Times New Roman" w:eastAsia="Times New Roman" w:hAnsi="Times New Roman" w:cs="Times New Roman"/>
          <w:color w:val="000000"/>
        </w:rPr>
        <w:t>.</w:t>
      </w:r>
    </w:p>
    <w:p w14:paraId="32019014" w14:textId="77777777" w:rsidR="007B13EA" w:rsidRDefault="0052600A">
      <w:pPr>
        <w:spacing w:after="240"/>
        <w:jc w:val="both"/>
        <w:rPr>
          <w:rFonts w:ascii="Times New Roman" w:eastAsia="Times New Roman" w:hAnsi="Times New Roman" w:cs="Times New Roman"/>
          <w:color w:val="000000"/>
        </w:rPr>
      </w:pPr>
      <w:r>
        <w:rPr>
          <w:rFonts w:ascii="Times New Roman" w:eastAsia="Times New Roman" w:hAnsi="Times New Roman" w:cs="Times New Roman"/>
          <w:color w:val="000000"/>
        </w:rPr>
        <w:t>Test 3.1a tests the inherited CCP model from the inter CCP merge list.</w:t>
      </w:r>
    </w:p>
    <w:p w14:paraId="32019015" w14:textId="77777777" w:rsidR="007B13EA" w:rsidRDefault="0052600A">
      <w:pPr>
        <w:spacing w:after="240"/>
        <w:jc w:val="both"/>
        <w:rPr>
          <w:rFonts w:ascii="Times New Roman" w:eastAsia="Times New Roman" w:hAnsi="Times New Roman" w:cs="Times New Roman"/>
          <w:color w:val="000000"/>
        </w:rPr>
      </w:pPr>
      <w:r>
        <w:rPr>
          <w:rFonts w:ascii="Times New Roman" w:eastAsia="Times New Roman" w:hAnsi="Times New Roman" w:cs="Times New Roman"/>
          <w:color w:val="000000"/>
        </w:rPr>
        <w:t>Test 3.1b tests the inherited CCP model from the inter CCP merge list without the additional second type of shifted temporal candidates.</w:t>
      </w:r>
    </w:p>
    <w:p w14:paraId="32019016" w14:textId="77777777" w:rsidR="007B13EA" w:rsidRDefault="0052600A">
      <w:pPr>
        <w:spacing w:after="240"/>
        <w:jc w:val="both"/>
        <w:rPr>
          <w:rFonts w:ascii="Times New Roman" w:eastAsia="Times New Roman" w:hAnsi="Times New Roman" w:cs="Times New Roman"/>
          <w:b/>
          <w:i/>
          <w:sz w:val="20"/>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1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17" w14:textId="77777777" w:rsidR="007B13EA" w:rsidRDefault="0052600A">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32019018" w14:textId="77777777" w:rsidR="007B13EA" w:rsidRDefault="0052600A">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32019019" w14:textId="77777777" w:rsidR="007B13EA" w:rsidRDefault="0052600A">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7B13EA" w14:paraId="3201901F"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3201901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3.1a</w:t>
            </w:r>
          </w:p>
        </w:tc>
        <w:tc>
          <w:tcPr>
            <w:tcW w:w="5850" w:type="dxa"/>
            <w:tcBorders>
              <w:top w:val="single" w:sz="4" w:space="0" w:color="000000"/>
              <w:left w:val="single" w:sz="4" w:space="0" w:color="000000"/>
              <w:bottom w:val="single" w:sz="4" w:space="0" w:color="000000"/>
              <w:right w:val="single" w:sz="4" w:space="0" w:color="000000"/>
            </w:tcBorders>
          </w:tcPr>
          <w:p w14:paraId="3201901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CCP merge mode for chroma inter coding</w:t>
            </w:r>
          </w:p>
        </w:tc>
        <w:tc>
          <w:tcPr>
            <w:tcW w:w="2236" w:type="dxa"/>
            <w:tcBorders>
              <w:top w:val="single" w:sz="4" w:space="0" w:color="000000"/>
              <w:left w:val="single" w:sz="4" w:space="0" w:color="000000"/>
              <w:bottom w:val="single" w:sz="4" w:space="0" w:color="000000"/>
              <w:right w:val="single" w:sz="4" w:space="0" w:color="000000"/>
            </w:tcBorders>
          </w:tcPr>
          <w:p w14:paraId="3201901D"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MediaTek</w:t>
            </w:r>
          </w:p>
          <w:p w14:paraId="3201901E"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M.-S. Chiang</w:t>
            </w:r>
          </w:p>
        </w:tc>
      </w:tr>
      <w:tr w:rsidR="007B13EA" w14:paraId="32019024"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2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3.1b</w:t>
            </w:r>
          </w:p>
        </w:tc>
        <w:tc>
          <w:tcPr>
            <w:tcW w:w="5850" w:type="dxa"/>
            <w:tcBorders>
              <w:top w:val="single" w:sz="4" w:space="0" w:color="000000"/>
              <w:left w:val="single" w:sz="4" w:space="0" w:color="000000"/>
              <w:bottom w:val="single" w:sz="4" w:space="0" w:color="000000"/>
              <w:right w:val="single" w:sz="4" w:space="0" w:color="000000"/>
            </w:tcBorders>
          </w:tcPr>
          <w:p w14:paraId="3201902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CCP merge mode for chroma inter coding without the additional second type of shifted temporal candidates</w:t>
            </w:r>
          </w:p>
        </w:tc>
        <w:tc>
          <w:tcPr>
            <w:tcW w:w="2236" w:type="dxa"/>
            <w:tcBorders>
              <w:top w:val="single" w:sz="4" w:space="0" w:color="000000"/>
              <w:left w:val="single" w:sz="4" w:space="0" w:color="000000"/>
              <w:bottom w:val="single" w:sz="4" w:space="0" w:color="000000"/>
              <w:right w:val="single" w:sz="4" w:space="0" w:color="000000"/>
            </w:tcBorders>
          </w:tcPr>
          <w:p w14:paraId="32019022"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MediaTek</w:t>
            </w:r>
          </w:p>
          <w:p w14:paraId="32019023"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rPr>
              <w:t>M.-S. Chiang</w:t>
            </w:r>
          </w:p>
        </w:tc>
      </w:tr>
    </w:tbl>
    <w:p w14:paraId="32019025" w14:textId="77777777" w:rsidR="007B13EA" w:rsidRDefault="007B13EA">
      <w:pPr>
        <w:spacing w:before="0"/>
        <w:jc w:val="both"/>
        <w:rPr>
          <w:rFonts w:ascii="Times New Roman" w:eastAsia="Times New Roman" w:hAnsi="Times New Roman" w:cs="Times New Roman"/>
          <w:color w:val="000000"/>
        </w:rPr>
      </w:pPr>
    </w:p>
    <w:p w14:paraId="32019026" w14:textId="03668DBD" w:rsidR="007B13EA" w:rsidRDefault="0052600A">
      <w:pPr>
        <w:spacing w:before="0"/>
        <w:jc w:val="both"/>
        <w:rPr>
          <w:rFonts w:ascii="Times New Roman" w:eastAsia="Times New Roman" w:hAnsi="Times New Roman" w:cs="Times New Roman"/>
        </w:rPr>
      </w:pPr>
      <w:r>
        <w:rPr>
          <w:rStyle w:val="Heading3Char"/>
          <w:rFonts w:ascii="Times New Roman" w:eastAsia="Times New Roman" w:hAnsi="Times New Roman" w:cs="Times New Roman"/>
        </w:rPr>
        <w:t>Test 3.2:</w:t>
      </w:r>
      <w:r w:rsidR="00857F71">
        <w:rPr>
          <w:rStyle w:val="Heading3Char"/>
          <w:rFonts w:ascii="Times New Roman" w:eastAsia="Times New Roman" w:hAnsi="Times New Roman" w:cs="Times New Roman"/>
        </w:rPr>
        <w:t xml:space="preserve"> </w:t>
      </w:r>
      <w:r>
        <w:rPr>
          <w:rFonts w:ascii="Times New Roman" w:eastAsia="Times New Roman" w:hAnsi="Times New Roman" w:cs="Times New Roman"/>
          <w:b/>
          <w:color w:val="000000"/>
          <w:sz w:val="26"/>
        </w:rPr>
        <w:t>LIC flag derivation of merge candidates with template costs (JVET-AE0109)</w:t>
      </w:r>
    </w:p>
    <w:p w14:paraId="32019027"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In ECM, the LIC flag is inherited for a merge candidate. It is proposed to derive the LIC flag of a merge candidate based on template costs. A SAD-based template cost, denoted as C0, and a Mean Removal SAD (MRSAD)-based template cost, denoted as C1, are calculated. The LIC flag is set to be false, if C0 &lt; C1 and is set to be true, if C0 &gt;= C1.</w:t>
      </w:r>
    </w:p>
    <w:p w14:paraId="32019028"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2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2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2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2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3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2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3.2</w:t>
            </w:r>
          </w:p>
        </w:tc>
        <w:tc>
          <w:tcPr>
            <w:tcW w:w="5850" w:type="dxa"/>
            <w:tcBorders>
              <w:top w:val="single" w:sz="4" w:space="0" w:color="000000"/>
              <w:left w:val="single" w:sz="4" w:space="0" w:color="000000"/>
              <w:bottom w:val="single" w:sz="4" w:space="0" w:color="000000"/>
              <w:right w:val="single" w:sz="4" w:space="0" w:color="000000"/>
            </w:tcBorders>
          </w:tcPr>
          <w:p w14:paraId="3201902E"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color w:val="000000"/>
              </w:rPr>
              <w:t>LIC flag derivation of merge candidates with template costs</w:t>
            </w:r>
          </w:p>
        </w:tc>
        <w:tc>
          <w:tcPr>
            <w:tcW w:w="2236" w:type="dxa"/>
            <w:tcBorders>
              <w:top w:val="single" w:sz="4" w:space="0" w:color="000000"/>
              <w:left w:val="single" w:sz="4" w:space="0" w:color="000000"/>
              <w:bottom w:val="single" w:sz="4" w:space="0" w:color="000000"/>
              <w:right w:val="single" w:sz="4" w:space="0" w:color="000000"/>
            </w:tcBorders>
          </w:tcPr>
          <w:p w14:paraId="3201902F"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9030"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color w:val="000000"/>
              </w:rPr>
              <w:t>N. Zhang</w:t>
            </w:r>
          </w:p>
        </w:tc>
      </w:tr>
    </w:tbl>
    <w:p w14:paraId="32019032" w14:textId="77777777" w:rsidR="007B13EA" w:rsidRDefault="0052600A">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Pr>
          <w:rFonts w:ascii="Times New Roman" w:eastAsia="Times New Roman" w:hAnsi="Times New Roman" w:cs="Times New Roman"/>
        </w:rPr>
        <w:lastRenderedPageBreak/>
        <w:t xml:space="preserve">Test 3.3: </w:t>
      </w:r>
      <w:r>
        <w:rPr>
          <w:rFonts w:ascii="Times New Roman" w:eastAsia="Times New Roman" w:hAnsi="Times New Roman" w:cs="Times New Roman"/>
          <w:szCs w:val="24"/>
        </w:rPr>
        <w:t xml:space="preserve">CCRM enhancements </w:t>
      </w:r>
      <w:r>
        <w:rPr>
          <w:rFonts w:ascii="Times New Roman" w:eastAsia="Times New Roman" w:hAnsi="Times New Roman" w:cs="Times New Roman"/>
        </w:rPr>
        <w:t>(JVET-AE0176)</w:t>
      </w:r>
    </w:p>
    <w:p w14:paraId="32019033" w14:textId="41309DC4"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Pr>
          <w:rFonts w:ascii="Times New Roman" w:eastAsia="Times New Roman" w:hAnsi="Times New Roman" w:cs="Times New Roman"/>
        </w:rPr>
        <w:t xml:space="preserve">A </w:t>
      </w:r>
      <w:r w:rsidR="00857F71">
        <w:rPr>
          <w:rFonts w:ascii="Times New Roman" w:eastAsia="Times New Roman" w:hAnsi="Times New Roman" w:cs="Times New Roman"/>
        </w:rPr>
        <w:t xml:space="preserve">multi-model </w:t>
      </w:r>
      <w:r>
        <w:rPr>
          <w:rFonts w:ascii="Times New Roman" w:eastAsia="Times New Roman" w:hAnsi="Times New Roman" w:cs="Times New Roman"/>
        </w:rPr>
        <w:t>CCRM</w:t>
      </w:r>
      <w:r w:rsidR="00555F28">
        <w:rPr>
          <w:rFonts w:ascii="Times New Roman" w:eastAsia="Times New Roman" w:hAnsi="Times New Roman" w:cs="Times New Roman"/>
        </w:rPr>
        <w:t xml:space="preserve"> (MM-CCRM)</w:t>
      </w:r>
      <w:r>
        <w:rPr>
          <w:rFonts w:ascii="Times New Roman" w:eastAsia="Times New Roman" w:hAnsi="Times New Roman" w:cs="Times New Roman"/>
        </w:rPr>
        <w:t xml:space="preserve"> and a CCRM merge mode are tested. When </w:t>
      </w:r>
      <w:r w:rsidR="00555F28">
        <w:rPr>
          <w:rFonts w:ascii="Times New Roman" w:eastAsia="Times New Roman" w:hAnsi="Times New Roman" w:cs="Times New Roman"/>
        </w:rPr>
        <w:t>MM-</w:t>
      </w:r>
      <w:r>
        <w:rPr>
          <w:rFonts w:ascii="Times New Roman" w:eastAsia="Times New Roman" w:hAnsi="Times New Roman" w:cs="Times New Roman"/>
        </w:rPr>
        <w:t xml:space="preserve">CCRM is applied, samples are separated into two groups and each group can apply its own CCRM model similar to MM-CCCM. Furthermore, CCRM is disabled when the luma coefficients are small. In CCRM merge mode, a CCRM merge candidate list is constructed from previous CCRM-coded blocks, and the CCRM model of a candidate is inherited and used to generate predicted chroma samples for the current block. The CCRM merge mode is signalled as a </w:t>
      </w:r>
      <w:proofErr w:type="spellStart"/>
      <w:r>
        <w:rPr>
          <w:rFonts w:ascii="Times New Roman" w:eastAsia="Times New Roman" w:hAnsi="Times New Roman" w:cs="Times New Roman"/>
        </w:rPr>
        <w:t>submode</w:t>
      </w:r>
      <w:proofErr w:type="spellEnd"/>
      <w:r>
        <w:rPr>
          <w:rFonts w:ascii="Times New Roman" w:eastAsia="Times New Roman" w:hAnsi="Times New Roman" w:cs="Times New Roman"/>
        </w:rPr>
        <w:t xml:space="preserve"> of CCRM.</w:t>
      </w:r>
    </w:p>
    <w:p w14:paraId="32019034"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3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3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3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3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3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3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3.3a</w:t>
            </w:r>
          </w:p>
        </w:tc>
        <w:tc>
          <w:tcPr>
            <w:tcW w:w="5850" w:type="dxa"/>
            <w:tcBorders>
              <w:top w:val="single" w:sz="4" w:space="0" w:color="000000"/>
              <w:left w:val="single" w:sz="4" w:space="0" w:color="000000"/>
              <w:bottom w:val="single" w:sz="4" w:space="0" w:color="000000"/>
              <w:right w:val="single" w:sz="4" w:space="0" w:color="000000"/>
            </w:tcBorders>
          </w:tcPr>
          <w:p w14:paraId="3201903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Multi-model CCRM</w:t>
            </w:r>
          </w:p>
        </w:tc>
        <w:tc>
          <w:tcPr>
            <w:tcW w:w="2236" w:type="dxa"/>
            <w:tcBorders>
              <w:top w:val="single" w:sz="4" w:space="0" w:color="000000"/>
              <w:left w:val="single" w:sz="4" w:space="0" w:color="000000"/>
              <w:bottom w:val="single" w:sz="4" w:space="0" w:color="000000"/>
              <w:right w:val="single" w:sz="4" w:space="0" w:color="000000"/>
            </w:tcBorders>
          </w:tcPr>
          <w:p w14:paraId="3201903B"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Bytedance</w:t>
            </w:r>
            <w:proofErr w:type="spellEnd"/>
          </w:p>
          <w:p w14:paraId="3201903C"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Z. Deng</w:t>
            </w:r>
          </w:p>
        </w:tc>
      </w:tr>
      <w:tr w:rsidR="007B13EA" w14:paraId="32019042"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3201903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3.3b</w:t>
            </w:r>
          </w:p>
        </w:tc>
        <w:tc>
          <w:tcPr>
            <w:tcW w:w="5850" w:type="dxa"/>
            <w:tcBorders>
              <w:top w:val="single" w:sz="4" w:space="0" w:color="000000"/>
              <w:left w:val="single" w:sz="4" w:space="0" w:color="000000"/>
              <w:bottom w:val="single" w:sz="4" w:space="0" w:color="000000"/>
              <w:right w:val="single" w:sz="4" w:space="0" w:color="000000"/>
            </w:tcBorders>
          </w:tcPr>
          <w:p w14:paraId="3201903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CCRM merge mode</w:t>
            </w:r>
          </w:p>
        </w:tc>
        <w:tc>
          <w:tcPr>
            <w:tcW w:w="2236" w:type="dxa"/>
            <w:tcBorders>
              <w:top w:val="single" w:sz="4" w:space="0" w:color="000000"/>
              <w:left w:val="single" w:sz="4" w:space="0" w:color="000000"/>
              <w:bottom w:val="single" w:sz="4" w:space="0" w:color="000000"/>
              <w:right w:val="single" w:sz="4" w:space="0" w:color="000000"/>
            </w:tcBorders>
          </w:tcPr>
          <w:p w14:paraId="32019040"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Bytedance</w:t>
            </w:r>
            <w:proofErr w:type="spellEnd"/>
          </w:p>
          <w:p w14:paraId="32019041"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Z. Deng</w:t>
            </w:r>
          </w:p>
        </w:tc>
      </w:tr>
    </w:tbl>
    <w:p w14:paraId="32019043" w14:textId="77777777" w:rsidR="007B13EA" w:rsidRDefault="0052600A">
      <w:pPr>
        <w:spacing w:before="240" w:after="60"/>
        <w:ind w:left="720" w:hanging="720"/>
        <w:jc w:val="both"/>
        <w:outlineLvl w:val="2"/>
        <w:rPr>
          <w:rFonts w:ascii="Times New Roman" w:eastAsia="Times New Roman" w:hAnsi="Times New Roman" w:cs="Times New Roman"/>
          <w:sz w:val="26"/>
        </w:rPr>
      </w:pPr>
      <w:r>
        <w:rPr>
          <w:rFonts w:ascii="Times New Roman" w:eastAsia="Times New Roman" w:hAnsi="Times New Roman" w:cs="Times New Roman"/>
          <w:b/>
          <w:color w:val="000000"/>
          <w:sz w:val="26"/>
        </w:rPr>
        <w:t>Test 3.4: Enhanced subblock-based motion compensation (JVET-AE0117)</w:t>
      </w:r>
    </w:p>
    <w:p w14:paraId="32019044"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color w:val="000000"/>
        </w:rPr>
        <w:t xml:space="preserve">In test a, template matching (TM) is used to refine subblock motion. In particular, TM-based control points refinement is proposed for affine candidates. Besides, the motion shift to locate </w:t>
      </w:r>
      <w:proofErr w:type="spellStart"/>
      <w:r>
        <w:rPr>
          <w:rFonts w:ascii="Times New Roman" w:eastAsia="Times New Roman" w:hAnsi="Times New Roman" w:cs="Times New Roman"/>
          <w:color w:val="000000"/>
        </w:rPr>
        <w:t>SbTMVP</w:t>
      </w:r>
      <w:proofErr w:type="spellEnd"/>
      <w:r>
        <w:rPr>
          <w:rFonts w:ascii="Times New Roman" w:eastAsia="Times New Roman" w:hAnsi="Times New Roman" w:cs="Times New Roman"/>
          <w:color w:val="000000"/>
        </w:rPr>
        <w:t xml:space="preserve"> can also be refined by TM.</w:t>
      </w:r>
    </w:p>
    <w:p w14:paraId="32019045"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color w:val="000000"/>
        </w:rPr>
        <w:t>In test b, two auxiliary predictions are generated by affine motion compensation with the two dividing patterns, and the final prediction is calculated as a weighted sum of the two auxiliary predictions. The subblock boundary deblocking/OBMC for affine mode is modified accordingly in this test.</w:t>
      </w:r>
    </w:p>
    <w:p w14:paraId="32019046" w14:textId="77777777" w:rsidR="007B13EA" w:rsidRDefault="0052600A">
      <w:pPr>
        <w:spacing w:after="240"/>
        <w:jc w:val="both"/>
        <w:rPr>
          <w:rFonts w:ascii="Times New Roman" w:eastAsia="Times New Roman" w:hAnsi="Times New Roman" w:cs="Times New Roman"/>
          <w:color w:val="000000"/>
        </w:rPr>
      </w:pPr>
      <w:r>
        <w:rPr>
          <w:rFonts w:ascii="Times New Roman" w:eastAsia="Times New Roman" w:hAnsi="Times New Roman" w:cs="Times New Roman"/>
          <w:color w:val="000000"/>
        </w:rPr>
        <w:t>In test c, it is proposed to derive RMVF affine candidates by feeding the motion vector field (MVF) of multiple CUs as regression input. The proposed RMVF candidates can be reordered together with other RMVF candidates through ARMC.</w:t>
      </w:r>
    </w:p>
    <w:p w14:paraId="32019047" w14:textId="77777777" w:rsidR="007B13EA" w:rsidRDefault="0052600A">
      <w:pPr>
        <w:spacing w:after="240"/>
        <w:jc w:val="both"/>
        <w:rPr>
          <w:rFonts w:ascii="Times New Roman" w:eastAsia="Times New Roman" w:hAnsi="Times New Roman" w:cs="Times New Roman"/>
        </w:rPr>
      </w:pPr>
      <w:r w:rsidRPr="000C6F02">
        <w:rPr>
          <w:rFonts w:ascii="Times New Roman" w:eastAsia="Times New Roman" w:hAnsi="Times New Roman" w:cs="Times New Roman"/>
          <w:color w:val="000000"/>
        </w:rPr>
        <w:t>The encoder run time should be further reduced to make it attractive.</w:t>
      </w:r>
    </w:p>
    <w:p w14:paraId="32019048" w14:textId="77777777" w:rsidR="007B13EA" w:rsidRDefault="0052600A">
      <w:pPr>
        <w:spacing w:after="240"/>
        <w:jc w:val="both"/>
        <w:rPr>
          <w:rFonts w:ascii="Times New Roman" w:eastAsia="Times New Roman" w:hAnsi="Times New Roman" w:cs="Times New Roman"/>
          <w:b/>
          <w:i/>
          <w:color w:val="000000"/>
        </w:rPr>
      </w:pPr>
      <w:r>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4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4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3201904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3201904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7B13EA" w14:paraId="3201905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4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3.4a</w:t>
            </w:r>
          </w:p>
        </w:tc>
        <w:tc>
          <w:tcPr>
            <w:tcW w:w="5850" w:type="dxa"/>
            <w:tcBorders>
              <w:top w:val="single" w:sz="4" w:space="0" w:color="000000"/>
              <w:left w:val="single" w:sz="4" w:space="0" w:color="000000"/>
              <w:bottom w:val="single" w:sz="4" w:space="0" w:color="000000"/>
              <w:right w:val="single" w:sz="4" w:space="0" w:color="000000"/>
            </w:tcBorders>
          </w:tcPr>
          <w:p w14:paraId="3201904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TM-based subblock motion refinement</w:t>
            </w:r>
          </w:p>
        </w:tc>
        <w:tc>
          <w:tcPr>
            <w:tcW w:w="2236" w:type="dxa"/>
            <w:tcBorders>
              <w:top w:val="single" w:sz="4" w:space="0" w:color="000000"/>
              <w:left w:val="single" w:sz="4" w:space="0" w:color="000000"/>
              <w:bottom w:val="single" w:sz="4" w:space="0" w:color="000000"/>
              <w:right w:val="single" w:sz="4" w:space="0" w:color="000000"/>
            </w:tcBorders>
          </w:tcPr>
          <w:p w14:paraId="3201904F"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9050"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Zhao</w:t>
            </w:r>
          </w:p>
        </w:tc>
      </w:tr>
      <w:tr w:rsidR="007B13EA" w14:paraId="32019056"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3201905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3.4b</w:t>
            </w:r>
          </w:p>
        </w:tc>
        <w:tc>
          <w:tcPr>
            <w:tcW w:w="5850" w:type="dxa"/>
            <w:tcBorders>
              <w:top w:val="single" w:sz="4" w:space="0" w:color="000000"/>
              <w:left w:val="single" w:sz="4" w:space="0" w:color="000000"/>
              <w:bottom w:val="single" w:sz="4" w:space="0" w:color="000000"/>
              <w:right w:val="single" w:sz="4" w:space="0" w:color="000000"/>
            </w:tcBorders>
          </w:tcPr>
          <w:p w14:paraId="3201905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Interweaved affine prediction</w:t>
            </w:r>
          </w:p>
        </w:tc>
        <w:tc>
          <w:tcPr>
            <w:tcW w:w="2236" w:type="dxa"/>
            <w:tcBorders>
              <w:top w:val="single" w:sz="4" w:space="0" w:color="000000"/>
              <w:left w:val="single" w:sz="4" w:space="0" w:color="000000"/>
              <w:bottom w:val="single" w:sz="4" w:space="0" w:color="000000"/>
              <w:right w:val="single" w:sz="4" w:space="0" w:color="000000"/>
            </w:tcBorders>
          </w:tcPr>
          <w:p w14:paraId="32019054"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9055"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Zhao</w:t>
            </w:r>
          </w:p>
        </w:tc>
      </w:tr>
      <w:tr w:rsidR="007B13EA" w14:paraId="3201905B"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3201905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3.4c</w:t>
            </w:r>
          </w:p>
        </w:tc>
        <w:tc>
          <w:tcPr>
            <w:tcW w:w="5850" w:type="dxa"/>
            <w:vMerge w:val="restart"/>
            <w:tcBorders>
              <w:top w:val="single" w:sz="4" w:space="0" w:color="000000"/>
              <w:left w:val="single" w:sz="4" w:space="0" w:color="000000"/>
              <w:bottom w:val="single" w:sz="4" w:space="0" w:color="000000"/>
              <w:right w:val="single" w:sz="4" w:space="0" w:color="000000"/>
            </w:tcBorders>
          </w:tcPr>
          <w:p w14:paraId="3201905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RMVF candidate derivation with multiple CUs</w:t>
            </w:r>
          </w:p>
        </w:tc>
        <w:tc>
          <w:tcPr>
            <w:tcW w:w="2236" w:type="dxa"/>
            <w:vMerge w:val="restart"/>
            <w:tcBorders>
              <w:top w:val="single" w:sz="4" w:space="0" w:color="000000"/>
              <w:left w:val="single" w:sz="4" w:space="0" w:color="000000"/>
              <w:bottom w:val="single" w:sz="4" w:space="0" w:color="000000"/>
              <w:right w:val="single" w:sz="4" w:space="0" w:color="000000"/>
            </w:tcBorders>
          </w:tcPr>
          <w:p w14:paraId="32019059"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905A"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Zhao</w:t>
            </w:r>
          </w:p>
        </w:tc>
      </w:tr>
      <w:tr w:rsidR="007B13EA" w14:paraId="32019060"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3201905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3.4d</w:t>
            </w:r>
          </w:p>
        </w:tc>
        <w:tc>
          <w:tcPr>
            <w:tcW w:w="5850" w:type="dxa"/>
            <w:vMerge w:val="restart"/>
            <w:tcBorders>
              <w:top w:val="single" w:sz="4" w:space="0" w:color="000000"/>
              <w:left w:val="single" w:sz="4" w:space="0" w:color="000000"/>
              <w:bottom w:val="single" w:sz="4" w:space="0" w:color="000000"/>
              <w:right w:val="single" w:sz="4" w:space="0" w:color="000000"/>
            </w:tcBorders>
          </w:tcPr>
          <w:p w14:paraId="3201905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Test 3.4a + Test 3.4b + Test 3.4c</w:t>
            </w:r>
          </w:p>
        </w:tc>
        <w:tc>
          <w:tcPr>
            <w:tcW w:w="2236" w:type="dxa"/>
            <w:vMerge w:val="restart"/>
            <w:tcBorders>
              <w:top w:val="single" w:sz="4" w:space="0" w:color="000000"/>
              <w:left w:val="single" w:sz="4" w:space="0" w:color="000000"/>
              <w:bottom w:val="single" w:sz="4" w:space="0" w:color="000000"/>
              <w:right w:val="single" w:sz="4" w:space="0" w:color="000000"/>
            </w:tcBorders>
          </w:tcPr>
          <w:p w14:paraId="3201905E" w14:textId="77777777" w:rsidR="007B13EA" w:rsidRDefault="0052600A">
            <w:pPr>
              <w:spacing w:before="0"/>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Bytedance</w:t>
            </w:r>
            <w:proofErr w:type="spellEnd"/>
          </w:p>
          <w:p w14:paraId="3201905F" w14:textId="77777777" w:rsidR="007B13EA" w:rsidRDefault="0052600A">
            <w:pPr>
              <w:spacing w:before="0"/>
              <w:jc w:val="both"/>
              <w:rPr>
                <w:rFonts w:ascii="Times New Roman" w:eastAsia="Times New Roman" w:hAnsi="Times New Roman" w:cs="Times New Roman"/>
              </w:rPr>
            </w:pPr>
            <w:r>
              <w:rPr>
                <w:rFonts w:ascii="Times New Roman" w:eastAsia="Times New Roman" w:hAnsi="Times New Roman" w:cs="Times New Roman"/>
                <w:color w:val="000000"/>
              </w:rPr>
              <w:t>L. Zhao</w:t>
            </w:r>
          </w:p>
        </w:tc>
      </w:tr>
    </w:tbl>
    <w:p w14:paraId="32019061" w14:textId="77777777" w:rsidR="007B13EA" w:rsidRDefault="0052600A">
      <w:pPr>
        <w:pStyle w:val="Heading3"/>
        <w:jc w:val="both"/>
        <w:rPr>
          <w:rFonts w:ascii="Times New Roman" w:eastAsia="Times New Roman" w:hAnsi="Times New Roman" w:cs="Times New Roman"/>
        </w:rPr>
      </w:pPr>
      <w:r>
        <w:rPr>
          <w:rFonts w:ascii="Times New Roman" w:eastAsia="Times New Roman" w:hAnsi="Times New Roman" w:cs="Times New Roman"/>
        </w:rPr>
        <w:t xml:space="preserve">Test 3.5: </w:t>
      </w:r>
      <w:r>
        <w:rPr>
          <w:rFonts w:ascii="Times New Roman" w:eastAsia="Times New Roman" w:hAnsi="Times New Roman" w:cs="Times New Roman"/>
          <w:color w:val="000000"/>
          <w:highlight w:val="white"/>
        </w:rPr>
        <w:t>DMVR with robust MV derivation</w:t>
      </w:r>
      <w:r>
        <w:rPr>
          <w:rFonts w:ascii="Times New Roman" w:eastAsia="Times New Roman" w:hAnsi="Times New Roman" w:cs="Times New Roman"/>
          <w:szCs w:val="24"/>
        </w:rPr>
        <w:t xml:space="preserve"> </w:t>
      </w:r>
      <w:r>
        <w:rPr>
          <w:rFonts w:ascii="Times New Roman" w:eastAsia="Times New Roman" w:hAnsi="Times New Roman" w:cs="Times New Roman"/>
        </w:rPr>
        <w:t>(JVET-AE0108)</w:t>
      </w:r>
    </w:p>
    <w:p w14:paraId="32019062"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3.5a: Select motion vector that minimize distortion based on both subblock boundary distortion and subblock matching distortion when there is a risk to have unreliable motion vectors based on checks on spatial activity, subblock motion vector differences and boundary differences. The method consists of following steps:</w:t>
      </w:r>
    </w:p>
    <w:p w14:paraId="32019063" w14:textId="77777777" w:rsidR="007B13EA" w:rsidRDefault="0052600A">
      <w:pPr>
        <w:numPr>
          <w:ilvl w:val="0"/>
          <w:numId w:val="4"/>
        </w:numPr>
        <w:spacing w:before="0" w:line="235" w:lineRule="atLeast"/>
        <w:jc w:val="left"/>
        <w:rPr>
          <w:rFonts w:ascii="Times New Roman" w:eastAsia="Times New Roman" w:hAnsi="Times New Roman" w:cs="Times New Roman"/>
        </w:rPr>
      </w:pPr>
      <w:r>
        <w:rPr>
          <w:rFonts w:ascii="Times New Roman" w:eastAsia="Times New Roman" w:hAnsi="Times New Roman" w:cs="Times New Roman"/>
          <w:color w:val="000000"/>
        </w:rPr>
        <w:t xml:space="preserve">Check spatial activity for the reference subblocks centered at the block motion vector. If it is determined that the spatial activity is lower than a threshold go to step 2. </w:t>
      </w:r>
    </w:p>
    <w:p w14:paraId="32019064" w14:textId="77777777" w:rsidR="007B13EA" w:rsidRDefault="0052600A">
      <w:pPr>
        <w:numPr>
          <w:ilvl w:val="0"/>
          <w:numId w:val="4"/>
        </w:numPr>
        <w:spacing w:before="0" w:line="235" w:lineRule="atLeast"/>
        <w:jc w:val="left"/>
        <w:rPr>
          <w:rFonts w:ascii="Times New Roman" w:eastAsia="Times New Roman" w:hAnsi="Times New Roman" w:cs="Times New Roman"/>
        </w:rPr>
      </w:pPr>
      <w:r>
        <w:rPr>
          <w:rFonts w:ascii="Times New Roman" w:eastAsia="Times New Roman" w:hAnsi="Times New Roman" w:cs="Times New Roman"/>
          <w:color w:val="000000"/>
        </w:rPr>
        <w:lastRenderedPageBreak/>
        <w:t>Each candidate motion vector for the subblock is compared with a neighboring subblock’s motion vectors across a subblock boundary (if there exists). If the absolute difference between the candidate motion vector and the neighboring subblock’s motion vector for one component is greater than a threshold go to step 3.</w:t>
      </w:r>
    </w:p>
    <w:p w14:paraId="32019065" w14:textId="77777777" w:rsidR="007B13EA" w:rsidRDefault="0052600A">
      <w:pPr>
        <w:numPr>
          <w:ilvl w:val="0"/>
          <w:numId w:val="4"/>
        </w:numPr>
        <w:spacing w:before="0" w:line="235" w:lineRule="atLeast"/>
        <w:jc w:val="left"/>
        <w:rPr>
          <w:rFonts w:ascii="Times New Roman" w:eastAsia="Times New Roman" w:hAnsi="Times New Roman" w:cs="Times New Roman"/>
        </w:rPr>
      </w:pPr>
      <w:r>
        <w:rPr>
          <w:rFonts w:ascii="Times New Roman" w:eastAsia="Times New Roman" w:hAnsi="Times New Roman" w:cs="Times New Roman"/>
          <w:color w:val="000000"/>
        </w:rPr>
        <w:t>A boundary check which is based on neighboring samples is made for the top respectively the left subblock boundary. If the boundary check indicates that there not is a true edge along the top subblock boundary or the left subblock boundary continue to step 4.</w:t>
      </w:r>
    </w:p>
    <w:p w14:paraId="32019066" w14:textId="77777777" w:rsidR="007B13EA" w:rsidRDefault="0052600A">
      <w:pPr>
        <w:numPr>
          <w:ilvl w:val="0"/>
          <w:numId w:val="4"/>
        </w:numPr>
        <w:spacing w:before="0" w:after="160" w:line="235" w:lineRule="atLeast"/>
        <w:jc w:val="left"/>
        <w:rPr>
          <w:rFonts w:ascii="Times New Roman" w:eastAsia="Times New Roman" w:hAnsi="Times New Roman" w:cs="Times New Roman"/>
        </w:rPr>
      </w:pPr>
      <w:r>
        <w:rPr>
          <w:rFonts w:ascii="Times New Roman" w:eastAsia="Times New Roman" w:hAnsi="Times New Roman" w:cs="Times New Roman"/>
          <w:color w:val="000000"/>
        </w:rPr>
        <w:t xml:space="preserve">Determine subblock boundary distortion across left and/or top subblock boundary. For any subblock boundary distortion which is greater than a threshold, add the subblock boundary distortion to the block matching distortion and go to step 5. </w:t>
      </w:r>
    </w:p>
    <w:p w14:paraId="32019067" w14:textId="77777777" w:rsidR="007B13EA" w:rsidRDefault="0052600A">
      <w:pPr>
        <w:numPr>
          <w:ilvl w:val="0"/>
          <w:numId w:val="4"/>
        </w:numPr>
        <w:spacing w:before="0" w:after="160" w:line="235" w:lineRule="atLeast"/>
        <w:jc w:val="left"/>
        <w:rPr>
          <w:rFonts w:ascii="Times New Roman" w:eastAsia="Times New Roman" w:hAnsi="Times New Roman" w:cs="Times New Roman"/>
        </w:rPr>
      </w:pPr>
      <w:r>
        <w:rPr>
          <w:rFonts w:ascii="Times New Roman" w:eastAsia="Times New Roman" w:hAnsi="Times New Roman" w:cs="Times New Roman"/>
          <w:color w:val="000000"/>
        </w:rPr>
        <w:t>Select motion vectors that minimize the total distortion.</w:t>
      </w:r>
    </w:p>
    <w:p w14:paraId="32019068" w14:textId="77777777" w:rsidR="007B13EA" w:rsidRDefault="0052600A">
      <w:pPr>
        <w:spacing w:before="0" w:after="160" w:line="235" w:lineRule="atLeast"/>
        <w:jc w:val="left"/>
        <w:rPr>
          <w:rFonts w:ascii="Times New Roman" w:eastAsia="Times New Roman" w:hAnsi="Times New Roman" w:cs="Times New Roman"/>
          <w:color w:val="000000"/>
        </w:rPr>
      </w:pPr>
      <w:r>
        <w:rPr>
          <w:rFonts w:ascii="Times New Roman" w:eastAsia="Times New Roman" w:hAnsi="Times New Roman" w:cs="Times New Roman"/>
          <w:color w:val="000000"/>
        </w:rPr>
        <w:t>Test 3.5b: Encoder only solution similar to ‘</w:t>
      </w:r>
      <w:proofErr w:type="spellStart"/>
      <w:r>
        <w:rPr>
          <w:rFonts w:ascii="Times New Roman" w:eastAsia="Times New Roman" w:hAnsi="Times New Roman" w:cs="Times New Roman"/>
          <w:color w:val="000000"/>
        </w:rPr>
        <w:t>DMVREncSelect</w:t>
      </w:r>
      <w:proofErr w:type="spellEnd"/>
      <w:r>
        <w:rPr>
          <w:rFonts w:ascii="Times New Roman" w:eastAsia="Times New Roman" w:hAnsi="Times New Roman" w:cs="Times New Roman"/>
          <w:color w:val="000000"/>
        </w:rPr>
        <w:t>’ in VTM. The approach punish selection of DMVR by giving a very high RDO cost for blocks that contain at least one subblock that risk to have unreliable motion vectors based on checks on spatial activity, subblock motion vector differences and boundary differences.</w:t>
      </w:r>
    </w:p>
    <w:p w14:paraId="32019069" w14:textId="77777777" w:rsidR="007B13EA" w:rsidRDefault="0052600A">
      <w:pPr>
        <w:spacing w:before="0" w:after="160" w:line="235" w:lineRule="atLeast"/>
        <w:jc w:val="left"/>
        <w:rPr>
          <w:rFonts w:ascii="Times New Roman" w:eastAsia="Times New Roman" w:hAnsi="Times New Roman" w:cs="Times New Roman"/>
        </w:rPr>
      </w:pPr>
      <w:r>
        <w:rPr>
          <w:rFonts w:ascii="Times New Roman" w:eastAsia="Times New Roman" w:hAnsi="Times New Roman" w:cs="Times New Roman"/>
          <w:color w:val="000000"/>
        </w:rPr>
        <w:t xml:space="preserve">Comparison made in terms of bit rate saving of Test 3.5a versus Test 3.5b both for usual QP range and QP 40, 43, 47 and 50 and some subjective comparison should also be performed (possibly for subjective comparison also using non-CTC sequences, </w:t>
      </w:r>
      <w:proofErr w:type="gramStart"/>
      <w:r>
        <w:rPr>
          <w:rFonts w:ascii="Times New Roman" w:eastAsia="Times New Roman" w:hAnsi="Times New Roman" w:cs="Times New Roman"/>
          <w:color w:val="000000"/>
        </w:rPr>
        <w:t>e.g.</w:t>
      </w:r>
      <w:proofErr w:type="gramEnd"/>
      <w:r>
        <w:rPr>
          <w:rFonts w:ascii="Times New Roman" w:eastAsia="Times New Roman" w:hAnsi="Times New Roman" w:cs="Times New Roman"/>
          <w:color w:val="000000"/>
        </w:rPr>
        <w:t xml:space="preserve"> from verification tests).</w:t>
      </w:r>
    </w:p>
    <w:p w14:paraId="3201906A"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6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6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6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6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73"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6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3.5a</w:t>
            </w:r>
          </w:p>
        </w:tc>
        <w:tc>
          <w:tcPr>
            <w:tcW w:w="5850" w:type="dxa"/>
            <w:tcBorders>
              <w:top w:val="single" w:sz="4" w:space="0" w:color="000000"/>
              <w:left w:val="single" w:sz="4" w:space="0" w:color="000000"/>
              <w:bottom w:val="single" w:sz="4" w:space="0" w:color="000000"/>
              <w:right w:val="single" w:sz="4" w:space="0" w:color="000000"/>
            </w:tcBorders>
          </w:tcPr>
          <w:p w14:paraId="32019070" w14:textId="77777777" w:rsidR="007B13EA" w:rsidRDefault="0052600A">
            <w:pPr>
              <w:jc w:val="both"/>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DMVR with robust MV derivation</w:t>
            </w:r>
          </w:p>
        </w:tc>
        <w:tc>
          <w:tcPr>
            <w:tcW w:w="2236" w:type="dxa"/>
            <w:tcBorders>
              <w:top w:val="single" w:sz="4" w:space="0" w:color="000000"/>
              <w:left w:val="single" w:sz="4" w:space="0" w:color="000000"/>
              <w:bottom w:val="single" w:sz="4" w:space="0" w:color="000000"/>
              <w:right w:val="single" w:sz="4" w:space="0" w:color="000000"/>
            </w:tcBorders>
          </w:tcPr>
          <w:p w14:paraId="32019071"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Ericsson</w:t>
            </w:r>
          </w:p>
          <w:p w14:paraId="32019072"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K. Andersson</w:t>
            </w:r>
          </w:p>
        </w:tc>
      </w:tr>
      <w:tr w:rsidR="007B13EA" w14:paraId="32019078"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3201907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3.5b</w:t>
            </w:r>
          </w:p>
        </w:tc>
        <w:tc>
          <w:tcPr>
            <w:tcW w:w="5850" w:type="dxa"/>
            <w:tcBorders>
              <w:top w:val="single" w:sz="4" w:space="0" w:color="000000"/>
              <w:left w:val="single" w:sz="4" w:space="0" w:color="000000"/>
              <w:bottom w:val="single" w:sz="4" w:space="0" w:color="000000"/>
              <w:right w:val="single" w:sz="4" w:space="0" w:color="000000"/>
            </w:tcBorders>
          </w:tcPr>
          <w:p w14:paraId="32019075" w14:textId="14990441" w:rsidR="007B13EA" w:rsidRDefault="0052600A">
            <w:pPr>
              <w:jc w:val="both"/>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DMVREncSelect</w:t>
            </w:r>
            <w:proofErr w:type="spellEnd"/>
            <w:r>
              <w:rPr>
                <w:rFonts w:ascii="Times New Roman" w:eastAsia="Times New Roman" w:hAnsi="Times New Roman" w:cs="Times New Roman"/>
                <w:color w:val="000000"/>
              </w:rPr>
              <w:t xml:space="preserve"> from VTM </w:t>
            </w:r>
            <w:del w:id="24" w:author="Vadim Seregin" w:date="2023-07-18T03:59:00Z">
              <w:r w:rsidDel="00E0720C">
                <w:rPr>
                  <w:rFonts w:ascii="Times New Roman" w:eastAsia="Times New Roman" w:hAnsi="Times New Roman" w:cs="Times New Roman"/>
                  <w:color w:val="000000"/>
                </w:rPr>
                <w:delText xml:space="preserve"> </w:delText>
              </w:r>
            </w:del>
            <w:r>
              <w:rPr>
                <w:rFonts w:ascii="Times New Roman" w:eastAsia="Times New Roman" w:hAnsi="Times New Roman" w:cs="Times New Roman"/>
                <w:color w:val="000000"/>
              </w:rPr>
              <w:t>(encoder only)</w:t>
            </w:r>
          </w:p>
        </w:tc>
        <w:tc>
          <w:tcPr>
            <w:tcW w:w="2236" w:type="dxa"/>
            <w:tcBorders>
              <w:top w:val="single" w:sz="4" w:space="0" w:color="000000"/>
              <w:left w:val="single" w:sz="4" w:space="0" w:color="000000"/>
              <w:bottom w:val="single" w:sz="4" w:space="0" w:color="000000"/>
              <w:right w:val="single" w:sz="4" w:space="0" w:color="000000"/>
            </w:tcBorders>
          </w:tcPr>
          <w:p w14:paraId="32019076"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Ericsson</w:t>
            </w:r>
          </w:p>
          <w:p w14:paraId="32019077" w14:textId="77777777" w:rsidR="007B13EA" w:rsidRDefault="0052600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K. Andersson</w:t>
            </w:r>
          </w:p>
        </w:tc>
      </w:tr>
    </w:tbl>
    <w:p w14:paraId="32019079" w14:textId="77777777" w:rsidR="007B13EA" w:rsidRDefault="0052600A">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3.6: Affine subblock BDOF refinement (JVET-AE0148)</w:t>
      </w:r>
    </w:p>
    <w:p w14:paraId="3201907A"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Pr>
          <w:rFonts w:ascii="Times New Roman" w:eastAsia="Times New Roman" w:hAnsi="Times New Roman" w:cs="Times New Roman"/>
        </w:rPr>
        <w:t xml:space="preserve">Test 3.6a proposes to apply BDOF to refine subblock MV for an affine coded block. When an affine coded block meets the BDOF enabling condition and it is decided to do subblock MC, BDOF is applied to refine each subblock MV and do sample adjustments. The proposed method is also applied to </w:t>
      </w:r>
      <w:proofErr w:type="spellStart"/>
      <w:r>
        <w:rPr>
          <w:rFonts w:ascii="Times New Roman" w:eastAsia="Times New Roman" w:hAnsi="Times New Roman" w:cs="Times New Roman"/>
        </w:rPr>
        <w:t>SbTMVP</w:t>
      </w:r>
      <w:proofErr w:type="spellEnd"/>
      <w:r>
        <w:rPr>
          <w:rFonts w:ascii="Times New Roman" w:eastAsia="Times New Roman" w:hAnsi="Times New Roman" w:cs="Times New Roman"/>
        </w:rPr>
        <w:t xml:space="preserve"> mode.</w:t>
      </w:r>
    </w:p>
    <w:p w14:paraId="3201907B"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color w:val="000000"/>
        </w:rPr>
      </w:pPr>
      <w:r>
        <w:rPr>
          <w:rFonts w:ascii="Times New Roman" w:eastAsia="Times New Roman" w:hAnsi="Times New Roman" w:cs="Times New Roman"/>
        </w:rPr>
        <w:t>Test 3.6b proposes the AMVP-Merge mode for affine block. When a block is decided to be AMVP-Merge mode, a flag is signalled to further indicate the block is an affine block or not.</w:t>
      </w:r>
    </w:p>
    <w:p w14:paraId="3201907C"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8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7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7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7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8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8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3.6a</w:t>
            </w:r>
          </w:p>
        </w:tc>
        <w:tc>
          <w:tcPr>
            <w:tcW w:w="5850" w:type="dxa"/>
            <w:tcBorders>
              <w:top w:val="single" w:sz="4" w:space="0" w:color="000000"/>
              <w:left w:val="single" w:sz="4" w:space="0" w:color="000000"/>
              <w:bottom w:val="single" w:sz="4" w:space="0" w:color="000000"/>
              <w:right w:val="single" w:sz="4" w:space="0" w:color="000000"/>
            </w:tcBorders>
          </w:tcPr>
          <w:p w14:paraId="3201908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Affine subblock BDOF refinement</w:t>
            </w:r>
          </w:p>
        </w:tc>
        <w:tc>
          <w:tcPr>
            <w:tcW w:w="2236" w:type="dxa"/>
            <w:tcBorders>
              <w:top w:val="single" w:sz="4" w:space="0" w:color="000000"/>
              <w:left w:val="single" w:sz="4" w:space="0" w:color="000000"/>
              <w:bottom w:val="single" w:sz="4" w:space="0" w:color="000000"/>
              <w:right w:val="single" w:sz="4" w:space="0" w:color="000000"/>
            </w:tcBorders>
          </w:tcPr>
          <w:p w14:paraId="32019083"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Qualcomm</w:t>
            </w:r>
          </w:p>
          <w:p w14:paraId="32019084"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Z. Zhang</w:t>
            </w:r>
          </w:p>
        </w:tc>
      </w:tr>
      <w:tr w:rsidR="007B13EA" w14:paraId="3201908A"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3201908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3.6b</w:t>
            </w:r>
          </w:p>
        </w:tc>
        <w:tc>
          <w:tcPr>
            <w:tcW w:w="5850" w:type="dxa"/>
            <w:tcBorders>
              <w:top w:val="single" w:sz="4" w:space="0" w:color="000000"/>
              <w:left w:val="single" w:sz="4" w:space="0" w:color="000000"/>
              <w:bottom w:val="single" w:sz="4" w:space="0" w:color="000000"/>
              <w:right w:val="single" w:sz="4" w:space="0" w:color="000000"/>
            </w:tcBorders>
          </w:tcPr>
          <w:p w14:paraId="3201908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AMVP-merge mode for affine</w:t>
            </w:r>
          </w:p>
        </w:tc>
        <w:tc>
          <w:tcPr>
            <w:tcW w:w="2236" w:type="dxa"/>
            <w:tcBorders>
              <w:top w:val="single" w:sz="4" w:space="0" w:color="000000"/>
              <w:left w:val="single" w:sz="4" w:space="0" w:color="000000"/>
              <w:bottom w:val="single" w:sz="4" w:space="0" w:color="000000"/>
              <w:right w:val="single" w:sz="4" w:space="0" w:color="000000"/>
            </w:tcBorders>
          </w:tcPr>
          <w:p w14:paraId="32019088"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Qualcomm</w:t>
            </w:r>
          </w:p>
          <w:p w14:paraId="32019089"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Z. Zhang</w:t>
            </w:r>
          </w:p>
        </w:tc>
      </w:tr>
      <w:tr w:rsidR="007B13EA" w14:paraId="3201908F"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3201908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3.6c</w:t>
            </w:r>
          </w:p>
        </w:tc>
        <w:tc>
          <w:tcPr>
            <w:tcW w:w="5850" w:type="dxa"/>
            <w:vMerge w:val="restart"/>
            <w:tcBorders>
              <w:top w:val="single" w:sz="4" w:space="0" w:color="000000"/>
              <w:left w:val="single" w:sz="4" w:space="0" w:color="000000"/>
              <w:bottom w:val="single" w:sz="4" w:space="0" w:color="000000"/>
              <w:right w:val="single" w:sz="4" w:space="0" w:color="000000"/>
            </w:tcBorders>
          </w:tcPr>
          <w:p w14:paraId="3201908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3.6a + Test 3.6b</w:t>
            </w:r>
          </w:p>
        </w:tc>
        <w:tc>
          <w:tcPr>
            <w:tcW w:w="2236" w:type="dxa"/>
            <w:vMerge w:val="restart"/>
            <w:tcBorders>
              <w:top w:val="single" w:sz="4" w:space="0" w:color="000000"/>
              <w:left w:val="single" w:sz="4" w:space="0" w:color="000000"/>
              <w:bottom w:val="single" w:sz="4" w:space="0" w:color="000000"/>
              <w:right w:val="single" w:sz="4" w:space="0" w:color="000000"/>
            </w:tcBorders>
          </w:tcPr>
          <w:p w14:paraId="3201908D"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Qualcomm</w:t>
            </w:r>
          </w:p>
          <w:p w14:paraId="3201908E"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Z. Zhang</w:t>
            </w:r>
          </w:p>
        </w:tc>
      </w:tr>
    </w:tbl>
    <w:p w14:paraId="32019090" w14:textId="77777777" w:rsidR="007B13EA" w:rsidRDefault="0052600A">
      <w:pPr>
        <w:pStyle w:val="Heading2"/>
        <w:jc w:val="left"/>
        <w:rPr>
          <w:rFonts w:ascii="Times New Roman" w:eastAsia="Times New Roman" w:hAnsi="Times New Roman" w:cs="Times New Roman"/>
        </w:rPr>
      </w:pPr>
      <w:r>
        <w:rPr>
          <w:rFonts w:ascii="Times New Roman" w:eastAsia="Times New Roman" w:hAnsi="Times New Roman" w:cs="Times New Roman"/>
        </w:rPr>
        <w:lastRenderedPageBreak/>
        <w:t>4. Reference picture resampling</w:t>
      </w:r>
    </w:p>
    <w:p w14:paraId="32019091" w14:textId="77777777" w:rsidR="007B13EA" w:rsidRDefault="0052600A">
      <w:pPr>
        <w:pStyle w:val="Heading3"/>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Pr>
          <w:rFonts w:ascii="Times New Roman" w:eastAsia="Times New Roman" w:hAnsi="Times New Roman" w:cs="Times New Roman"/>
        </w:rPr>
        <w:t>Test 4.1 Enabling template-based reordering and LIC for scaled reference pictures (JVET-AE0153)</w:t>
      </w:r>
    </w:p>
    <w:p w14:paraId="32019092"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 the test, it is proposed to enable the template-based inter reordering tools and the LIC for scaled reference pictures when the RPR is applied. Specifically, the designs of the tools are kept unchanged except that the motion compensation filters are replaced by the RPR filters to generate template prediction samples when the resolution of the reference picture is different from that of the current picture.</w:t>
      </w:r>
    </w:p>
    <w:p w14:paraId="32019093"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9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9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9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9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9C"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9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4.1a</w:t>
            </w:r>
          </w:p>
        </w:tc>
        <w:tc>
          <w:tcPr>
            <w:tcW w:w="5850" w:type="dxa"/>
            <w:tcBorders>
              <w:top w:val="single" w:sz="4" w:space="0" w:color="000000"/>
              <w:left w:val="single" w:sz="4" w:space="0" w:color="000000"/>
              <w:bottom w:val="single" w:sz="4" w:space="0" w:color="000000"/>
              <w:right w:val="single" w:sz="4" w:space="0" w:color="000000"/>
            </w:tcBorders>
          </w:tcPr>
          <w:p w14:paraId="3201909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Enabling the template-based reordering for scaled reference pictures</w:t>
            </w:r>
          </w:p>
        </w:tc>
        <w:tc>
          <w:tcPr>
            <w:tcW w:w="2236" w:type="dxa"/>
            <w:tcBorders>
              <w:top w:val="single" w:sz="4" w:space="0" w:color="000000"/>
              <w:left w:val="single" w:sz="4" w:space="0" w:color="000000"/>
              <w:bottom w:val="single" w:sz="4" w:space="0" w:color="000000"/>
              <w:right w:val="single" w:sz="4" w:space="0" w:color="000000"/>
            </w:tcBorders>
          </w:tcPr>
          <w:p w14:paraId="3201909A"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Kwai</w:t>
            </w:r>
          </w:p>
          <w:p w14:paraId="3201909B"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X. Xiu</w:t>
            </w:r>
          </w:p>
        </w:tc>
      </w:tr>
      <w:tr w:rsidR="007B13EA" w14:paraId="320190A1"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9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4.1b</w:t>
            </w:r>
          </w:p>
        </w:tc>
        <w:tc>
          <w:tcPr>
            <w:tcW w:w="5850" w:type="dxa"/>
            <w:tcBorders>
              <w:top w:val="single" w:sz="4" w:space="0" w:color="000000"/>
              <w:left w:val="single" w:sz="4" w:space="0" w:color="000000"/>
              <w:bottom w:val="single" w:sz="4" w:space="0" w:color="000000"/>
              <w:right w:val="single" w:sz="4" w:space="0" w:color="000000"/>
            </w:tcBorders>
          </w:tcPr>
          <w:p w14:paraId="3201909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4.1a + Enabling LIC for scaled reference pictures</w:t>
            </w:r>
          </w:p>
        </w:tc>
        <w:tc>
          <w:tcPr>
            <w:tcW w:w="2236" w:type="dxa"/>
            <w:tcBorders>
              <w:top w:val="single" w:sz="4" w:space="0" w:color="000000"/>
              <w:left w:val="single" w:sz="4" w:space="0" w:color="000000"/>
              <w:bottom w:val="single" w:sz="4" w:space="0" w:color="000000"/>
              <w:right w:val="single" w:sz="4" w:space="0" w:color="000000"/>
            </w:tcBorders>
          </w:tcPr>
          <w:p w14:paraId="3201909F"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Kwai</w:t>
            </w:r>
          </w:p>
          <w:p w14:paraId="320190A0"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X. Xiu</w:t>
            </w:r>
          </w:p>
        </w:tc>
      </w:tr>
    </w:tbl>
    <w:p w14:paraId="320190A2" w14:textId="77777777" w:rsidR="007B13EA" w:rsidRDefault="0052600A">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Pr>
          <w:rFonts w:ascii="Times New Roman" w:eastAsia="Times New Roman" w:hAnsi="Times New Roman" w:cs="Times New Roman"/>
        </w:rPr>
        <w:t>Test 4.2 Weighted edge enhancement filtering (JVET-AE0103)</w:t>
      </w:r>
    </w:p>
    <w:p w14:paraId="320190A3" w14:textId="25CC0739" w:rsidR="007B13EA" w:rsidRDefault="0052600A">
      <w:pPr>
        <w:spacing w:after="238" w:line="57" w:lineRule="atLeast"/>
        <w:jc w:val="both"/>
        <w:rPr>
          <w:ins w:id="25" w:author="Vadim Seregin" w:date="2023-07-18T03:25:00Z"/>
          <w:rFonts w:ascii="Times New Roman" w:eastAsia="Times New Roman" w:hAnsi="Times New Roman" w:cs="Times New Roman"/>
          <w:color w:val="000000"/>
          <w:szCs w:val="20"/>
        </w:rPr>
      </w:pPr>
      <w:r w:rsidRPr="00AF6E2B">
        <w:rPr>
          <w:rFonts w:ascii="Times New Roman" w:eastAsia="Times New Roman" w:hAnsi="Times New Roman" w:cs="Times New Roman"/>
          <w:color w:val="000000"/>
          <w:szCs w:val="20"/>
        </w:rPr>
        <w:t>In this test, a modification to the upscaling process is investigated.</w:t>
      </w:r>
      <w:r w:rsidR="000C6F02" w:rsidRPr="00AF6E2B">
        <w:rPr>
          <w:rFonts w:ascii="Times New Roman" w:eastAsia="Times New Roman" w:hAnsi="Times New Roman" w:cs="Times New Roman"/>
          <w:color w:val="000000"/>
          <w:szCs w:val="20"/>
        </w:rPr>
        <w:t xml:space="preserve"> </w:t>
      </w:r>
      <w:r w:rsidRPr="00AF6E2B">
        <w:rPr>
          <w:rFonts w:ascii="Times New Roman" w:eastAsia="Times New Roman" w:hAnsi="Times New Roman" w:cs="Times New Roman"/>
          <w:color w:val="000000"/>
          <w:szCs w:val="20"/>
        </w:rPr>
        <w:t>This affects the upscaling of blocks in RPR or the upscaling of pictures.</w:t>
      </w:r>
      <w:r w:rsidR="000C6F02" w:rsidRPr="00AF6E2B">
        <w:rPr>
          <w:rFonts w:ascii="Times New Roman" w:eastAsia="Times New Roman" w:hAnsi="Times New Roman" w:cs="Times New Roman"/>
          <w:color w:val="000000"/>
          <w:szCs w:val="20"/>
        </w:rPr>
        <w:t xml:space="preserve"> </w:t>
      </w:r>
      <w:r w:rsidRPr="00AF6E2B">
        <w:rPr>
          <w:rFonts w:ascii="Times New Roman" w:eastAsia="Times New Roman" w:hAnsi="Times New Roman" w:cs="Times New Roman"/>
          <w:color w:val="000000"/>
          <w:szCs w:val="20"/>
        </w:rPr>
        <w:t>The upscaled pictures or blocks may be filtered by the proposed weighted edge enhancement filter. The purpose is to increase the quality of upscaled content by sharpening edges or other high-frequency content which has been blurred by down- and upscaling. All tests are evaluate</w:t>
      </w:r>
      <w:r w:rsidR="00AF6E2B">
        <w:rPr>
          <w:rFonts w:ascii="Times New Roman" w:eastAsia="Times New Roman" w:hAnsi="Times New Roman" w:cs="Times New Roman"/>
          <w:color w:val="000000"/>
          <w:szCs w:val="20"/>
        </w:rPr>
        <w:t>d</w:t>
      </w:r>
      <w:r w:rsidRPr="00AF6E2B">
        <w:rPr>
          <w:rFonts w:ascii="Times New Roman" w:eastAsia="Times New Roman" w:hAnsi="Times New Roman" w:cs="Times New Roman"/>
          <w:color w:val="000000"/>
          <w:szCs w:val="20"/>
        </w:rPr>
        <w:t xml:space="preserve"> for LDB with scale factors of 1.5x and 2.0x according to RPR CTC.</w:t>
      </w:r>
    </w:p>
    <w:p w14:paraId="45A16F4C" w14:textId="4E55DA63" w:rsidR="00674A7B" w:rsidRPr="00AF6E2B" w:rsidRDefault="00674A7B">
      <w:pPr>
        <w:spacing w:after="238" w:line="57" w:lineRule="atLeast"/>
        <w:jc w:val="both"/>
        <w:rPr>
          <w:rFonts w:ascii="Times New Roman" w:eastAsia="Times New Roman" w:hAnsi="Times New Roman" w:cs="Times New Roman"/>
          <w:sz w:val="20"/>
          <w:szCs w:val="20"/>
        </w:rPr>
      </w:pPr>
      <w:ins w:id="26" w:author="Vadim Seregin" w:date="2023-07-18T03:25:00Z">
        <w:r>
          <w:rPr>
            <w:rFonts w:ascii="Times New Roman" w:eastAsia="Times New Roman" w:hAnsi="Times New Roman" w:cs="Times New Roman"/>
            <w:color w:val="000000"/>
            <w:szCs w:val="20"/>
          </w:rPr>
          <w:t xml:space="preserve">In Test 4.2a, PSNR1 and PSNR2 are </w:t>
        </w:r>
        <w:r w:rsidR="00E35B63">
          <w:rPr>
            <w:rFonts w:ascii="Times New Roman" w:eastAsia="Times New Roman" w:hAnsi="Times New Roman" w:cs="Times New Roman"/>
            <w:color w:val="000000"/>
            <w:szCs w:val="20"/>
          </w:rPr>
          <w:t>used, while</w:t>
        </w:r>
      </w:ins>
      <w:ins w:id="27" w:author="Vadim Seregin" w:date="2023-07-18T03:26:00Z">
        <w:r w:rsidR="00E35B63">
          <w:rPr>
            <w:rFonts w:ascii="Times New Roman" w:eastAsia="Times New Roman" w:hAnsi="Times New Roman" w:cs="Times New Roman"/>
            <w:color w:val="000000"/>
            <w:szCs w:val="20"/>
          </w:rPr>
          <w:t xml:space="preserve"> only</w:t>
        </w:r>
      </w:ins>
      <w:ins w:id="28" w:author="Vadim Seregin" w:date="2023-07-18T03:25:00Z">
        <w:r w:rsidR="00E35B63">
          <w:rPr>
            <w:rFonts w:ascii="Times New Roman" w:eastAsia="Times New Roman" w:hAnsi="Times New Roman" w:cs="Times New Roman"/>
            <w:color w:val="000000"/>
            <w:szCs w:val="20"/>
          </w:rPr>
          <w:t xml:space="preserve"> PSNR2 is used for </w:t>
        </w:r>
      </w:ins>
      <w:ins w:id="29" w:author="Vadim Seregin" w:date="2023-07-18T03:26:00Z">
        <w:r w:rsidR="00E35B63">
          <w:rPr>
            <w:rFonts w:ascii="Times New Roman" w:eastAsia="Times New Roman" w:hAnsi="Times New Roman" w:cs="Times New Roman"/>
            <w:color w:val="000000"/>
            <w:szCs w:val="20"/>
          </w:rPr>
          <w:t>Test 4.2b.</w:t>
        </w:r>
      </w:ins>
    </w:p>
    <w:p w14:paraId="320190A4"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A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A5"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A6"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A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AD"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A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4.2a</w:t>
            </w:r>
          </w:p>
        </w:tc>
        <w:tc>
          <w:tcPr>
            <w:tcW w:w="5850" w:type="dxa"/>
            <w:tcBorders>
              <w:top w:val="single" w:sz="4" w:space="0" w:color="000000"/>
              <w:left w:val="single" w:sz="4" w:space="0" w:color="000000"/>
              <w:bottom w:val="single" w:sz="4" w:space="0" w:color="000000"/>
              <w:right w:val="single" w:sz="4" w:space="0" w:color="000000"/>
            </w:tcBorders>
          </w:tcPr>
          <w:p w14:paraId="320190AA"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color w:val="000000"/>
              </w:rPr>
              <w:t xml:space="preserve">Filtering applied after motion compensation, the post-processing </w:t>
            </w:r>
            <w:proofErr w:type="spellStart"/>
            <w:r>
              <w:rPr>
                <w:rFonts w:ascii="Times New Roman" w:eastAsia="Times New Roman" w:hAnsi="Times New Roman" w:cs="Times New Roman"/>
                <w:color w:val="000000"/>
              </w:rPr>
              <w:t>upsampling</w:t>
            </w:r>
            <w:proofErr w:type="spellEnd"/>
            <w:r>
              <w:rPr>
                <w:rFonts w:ascii="Times New Roman" w:eastAsia="Times New Roman" w:hAnsi="Times New Roman" w:cs="Times New Roman"/>
                <w:color w:val="000000"/>
              </w:rPr>
              <w:t xml:space="preserve"> is not changed</w:t>
            </w:r>
          </w:p>
        </w:tc>
        <w:tc>
          <w:tcPr>
            <w:tcW w:w="2236" w:type="dxa"/>
            <w:tcBorders>
              <w:top w:val="single" w:sz="4" w:space="0" w:color="000000"/>
              <w:left w:val="single" w:sz="4" w:space="0" w:color="000000"/>
              <w:bottom w:val="single" w:sz="4" w:space="0" w:color="000000"/>
              <w:right w:val="single" w:sz="4" w:space="0" w:color="000000"/>
            </w:tcBorders>
          </w:tcPr>
          <w:p w14:paraId="320190AB"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RWTH Aachen Univ.</w:t>
            </w:r>
          </w:p>
          <w:p w14:paraId="320190AC"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 xml:space="preserve">T. </w:t>
            </w:r>
            <w:proofErr w:type="spellStart"/>
            <w:r>
              <w:rPr>
                <w:rFonts w:ascii="Times New Roman" w:eastAsia="Times New Roman" w:hAnsi="Times New Roman" w:cs="Times New Roman"/>
              </w:rPr>
              <w:t>Claßen</w:t>
            </w:r>
            <w:proofErr w:type="spellEnd"/>
          </w:p>
        </w:tc>
      </w:tr>
      <w:tr w:rsidR="007B13EA" w14:paraId="320190B2"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A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4.2b</w:t>
            </w:r>
          </w:p>
        </w:tc>
        <w:tc>
          <w:tcPr>
            <w:tcW w:w="5850" w:type="dxa"/>
            <w:tcBorders>
              <w:top w:val="single" w:sz="4" w:space="0" w:color="000000"/>
              <w:left w:val="single" w:sz="4" w:space="0" w:color="000000"/>
              <w:bottom w:val="single" w:sz="4" w:space="0" w:color="000000"/>
              <w:right w:val="single" w:sz="4" w:space="0" w:color="000000"/>
            </w:tcBorders>
          </w:tcPr>
          <w:p w14:paraId="320190AF"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left"/>
              <w:rPr>
                <w:rFonts w:ascii="Times New Roman" w:eastAsia="Times New Roman" w:hAnsi="Times New Roman" w:cs="Times New Roman"/>
                <w:color w:val="000000"/>
              </w:rPr>
            </w:pPr>
            <w:r>
              <w:rPr>
                <w:rFonts w:ascii="Times New Roman" w:eastAsia="Times New Roman" w:hAnsi="Times New Roman" w:cs="Times New Roman"/>
              </w:rPr>
              <w:t xml:space="preserve">Test 4.2a + </w:t>
            </w:r>
            <w:r>
              <w:rPr>
                <w:rFonts w:ascii="Times New Roman" w:eastAsia="Times New Roman" w:hAnsi="Times New Roman" w:cs="Times New Roman"/>
                <w:color w:val="000000"/>
              </w:rPr>
              <w:t>perform the filtering after reconstruction</w:t>
            </w:r>
          </w:p>
        </w:tc>
        <w:tc>
          <w:tcPr>
            <w:tcW w:w="2236" w:type="dxa"/>
            <w:tcBorders>
              <w:top w:val="single" w:sz="4" w:space="0" w:color="000000"/>
              <w:left w:val="single" w:sz="4" w:space="0" w:color="000000"/>
              <w:bottom w:val="single" w:sz="4" w:space="0" w:color="000000"/>
              <w:right w:val="single" w:sz="4" w:space="0" w:color="000000"/>
            </w:tcBorders>
          </w:tcPr>
          <w:p w14:paraId="320190B0"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RWTH Aachen Univ.</w:t>
            </w:r>
          </w:p>
          <w:p w14:paraId="320190B1" w14:textId="77777777" w:rsidR="007B13EA" w:rsidRDefault="0052600A">
            <w:pPr>
              <w:jc w:val="left"/>
              <w:rPr>
                <w:rFonts w:ascii="Times New Roman" w:eastAsia="Times New Roman" w:hAnsi="Times New Roman" w:cs="Times New Roman"/>
              </w:rPr>
            </w:pPr>
            <w:r>
              <w:rPr>
                <w:rFonts w:ascii="Times New Roman" w:eastAsia="Times New Roman" w:hAnsi="Times New Roman" w:cs="Times New Roman"/>
              </w:rPr>
              <w:t xml:space="preserve">T. </w:t>
            </w:r>
            <w:proofErr w:type="spellStart"/>
            <w:r>
              <w:rPr>
                <w:rFonts w:ascii="Times New Roman" w:eastAsia="Times New Roman" w:hAnsi="Times New Roman" w:cs="Times New Roman"/>
              </w:rPr>
              <w:t>Claßen</w:t>
            </w:r>
            <w:proofErr w:type="spellEnd"/>
          </w:p>
        </w:tc>
      </w:tr>
    </w:tbl>
    <w:p w14:paraId="320190B3" w14:textId="77777777" w:rsidR="007B13EA" w:rsidRDefault="0052600A">
      <w:pPr>
        <w:pStyle w:val="Heading2"/>
        <w:jc w:val="left"/>
        <w:rPr>
          <w:rFonts w:ascii="Times New Roman" w:eastAsia="Times New Roman" w:hAnsi="Times New Roman" w:cs="Times New Roman"/>
        </w:rPr>
      </w:pPr>
      <w:r>
        <w:rPr>
          <w:rFonts w:ascii="Times New Roman" w:eastAsia="Times New Roman" w:hAnsi="Times New Roman" w:cs="Times New Roman"/>
        </w:rPr>
        <w:t>5. In-loop filtering</w:t>
      </w:r>
    </w:p>
    <w:p w14:paraId="320190B4" w14:textId="77777777" w:rsidR="007B13EA" w:rsidRPr="00452AE4" w:rsidRDefault="0052600A" w:rsidP="00452AE4">
      <w:pPr>
        <w:spacing w:before="240" w:after="60"/>
        <w:ind w:left="720" w:hanging="720"/>
        <w:jc w:val="both"/>
        <w:outlineLvl w:val="2"/>
        <w:rPr>
          <w:rFonts w:ascii="Times New Roman" w:eastAsia="Times New Roman" w:hAnsi="Times New Roman" w:cs="Times New Roman"/>
          <w:b/>
          <w:color w:val="000000"/>
          <w:sz w:val="26"/>
        </w:rPr>
      </w:pPr>
      <w:r>
        <w:rPr>
          <w:rFonts w:ascii="Times New Roman" w:eastAsia="Times New Roman" w:hAnsi="Times New Roman" w:cs="Times New Roman"/>
          <w:b/>
          <w:color w:val="000000"/>
          <w:sz w:val="26"/>
        </w:rPr>
        <w:t>Test 5.1: Dynamic Scaling of Bilateral Filter (BIF) (JVET-AE0044)</w:t>
      </w:r>
    </w:p>
    <w:p w14:paraId="320190B5" w14:textId="77777777" w:rsidR="007B13EA" w:rsidRPr="00452AE4" w:rsidRDefault="0052600A">
      <w:pPr>
        <w:jc w:val="both"/>
        <w:rPr>
          <w:rFonts w:ascii="Times New Roman" w:eastAsia="Times New Roman" w:hAnsi="Times New Roman" w:cs="Times New Roman"/>
          <w:sz w:val="20"/>
          <w:szCs w:val="20"/>
        </w:rPr>
      </w:pPr>
      <w:r w:rsidRPr="00452AE4">
        <w:rPr>
          <w:rFonts w:ascii="Times New Roman" w:eastAsia="Times New Roman" w:hAnsi="Times New Roman" w:cs="Times New Roman"/>
          <w:color w:val="000000"/>
          <w:szCs w:val="20"/>
        </w:rPr>
        <w:t>In this test, three modifications are studied to enhance BIF: (1) the TU scale factor depends on the TU shape size; (2) the TU scale factor depends on the mean absolute difference (MAD) of the TU; (3) the BIF LUTs are interpolated. The first test contains all three modifications. The second test contains only (1) and (2) to reduce the complexity.</w:t>
      </w:r>
    </w:p>
    <w:p w14:paraId="320190B6"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B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B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B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B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BF"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B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lastRenderedPageBreak/>
              <w:t>5.1a</w:t>
            </w:r>
          </w:p>
        </w:tc>
        <w:tc>
          <w:tcPr>
            <w:tcW w:w="5850" w:type="dxa"/>
            <w:tcBorders>
              <w:top w:val="single" w:sz="4" w:space="0" w:color="000000"/>
              <w:left w:val="single" w:sz="4" w:space="0" w:color="000000"/>
              <w:bottom w:val="single" w:sz="4" w:space="0" w:color="000000"/>
              <w:right w:val="single" w:sz="4" w:space="0" w:color="000000"/>
            </w:tcBorders>
          </w:tcPr>
          <w:p w14:paraId="320190BC"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Dynamic TU scale factor for BIF with LUTs interpolation</w:t>
            </w:r>
          </w:p>
        </w:tc>
        <w:tc>
          <w:tcPr>
            <w:tcW w:w="2236" w:type="dxa"/>
            <w:tcBorders>
              <w:top w:val="single" w:sz="4" w:space="0" w:color="000000"/>
              <w:left w:val="single" w:sz="4" w:space="0" w:color="000000"/>
              <w:bottom w:val="single" w:sz="4" w:space="0" w:color="000000"/>
              <w:right w:val="single" w:sz="4" w:space="0" w:color="000000"/>
            </w:tcBorders>
          </w:tcPr>
          <w:p w14:paraId="320190BD" w14:textId="77777777" w:rsidR="007B13EA" w:rsidRDefault="0052600A">
            <w:pPr>
              <w:contextualSpacing/>
              <w:jc w:val="both"/>
              <w:rPr>
                <w:rFonts w:ascii="Times New Roman" w:eastAsia="Times New Roman" w:hAnsi="Times New Roman" w:cs="Times New Roman"/>
                <w:color w:val="000000"/>
              </w:rPr>
            </w:pPr>
            <w:r>
              <w:rPr>
                <w:rFonts w:ascii="Times New Roman" w:eastAsia="Times New Roman" w:hAnsi="Times New Roman" w:cs="Times New Roman"/>
                <w:color w:val="000000"/>
              </w:rPr>
              <w:t>Ericsson</w:t>
            </w:r>
          </w:p>
          <w:p w14:paraId="320190BE"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color w:val="000000"/>
              </w:rPr>
              <w:t>V. Shchukin</w:t>
            </w:r>
          </w:p>
        </w:tc>
      </w:tr>
      <w:tr w:rsidR="007B13EA" w14:paraId="320190C4"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C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5.1b</w:t>
            </w:r>
          </w:p>
        </w:tc>
        <w:tc>
          <w:tcPr>
            <w:tcW w:w="5850" w:type="dxa"/>
            <w:tcBorders>
              <w:top w:val="single" w:sz="4" w:space="0" w:color="000000"/>
              <w:left w:val="single" w:sz="4" w:space="0" w:color="000000"/>
              <w:bottom w:val="single" w:sz="4" w:space="0" w:color="000000"/>
              <w:right w:val="single" w:sz="4" w:space="0" w:color="000000"/>
            </w:tcBorders>
          </w:tcPr>
          <w:p w14:paraId="320190C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Dynamic TU scale factor for BIF</w:t>
            </w:r>
          </w:p>
        </w:tc>
        <w:tc>
          <w:tcPr>
            <w:tcW w:w="2236" w:type="dxa"/>
            <w:tcBorders>
              <w:top w:val="single" w:sz="4" w:space="0" w:color="000000"/>
              <w:left w:val="single" w:sz="4" w:space="0" w:color="000000"/>
              <w:bottom w:val="single" w:sz="4" w:space="0" w:color="000000"/>
              <w:right w:val="single" w:sz="4" w:space="0" w:color="000000"/>
            </w:tcBorders>
          </w:tcPr>
          <w:p w14:paraId="320190C2" w14:textId="77777777" w:rsidR="007B13EA" w:rsidRDefault="0052600A">
            <w:pPr>
              <w:contextualSpacing/>
              <w:jc w:val="both"/>
              <w:rPr>
                <w:rFonts w:ascii="Times New Roman" w:eastAsia="Times New Roman" w:hAnsi="Times New Roman" w:cs="Times New Roman"/>
                <w:color w:val="000000"/>
              </w:rPr>
            </w:pPr>
            <w:r>
              <w:rPr>
                <w:rFonts w:ascii="Times New Roman" w:eastAsia="Times New Roman" w:hAnsi="Times New Roman" w:cs="Times New Roman"/>
                <w:color w:val="000000"/>
              </w:rPr>
              <w:t>Ericsson</w:t>
            </w:r>
          </w:p>
          <w:p w14:paraId="320190C3"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color w:val="000000"/>
              </w:rPr>
              <w:t>V. Shchukin</w:t>
            </w:r>
          </w:p>
        </w:tc>
      </w:tr>
    </w:tbl>
    <w:p w14:paraId="320190C5" w14:textId="77777777" w:rsidR="007B13EA" w:rsidRDefault="0052600A">
      <w:pPr>
        <w:spacing w:before="240" w:after="60"/>
        <w:ind w:left="720" w:hanging="720"/>
        <w:jc w:val="both"/>
        <w:outlineLvl w:val="2"/>
        <w:rPr>
          <w:rFonts w:ascii="Times New Roman" w:eastAsia="Times New Roman" w:hAnsi="Times New Roman" w:cs="Times New Roman"/>
        </w:rPr>
      </w:pPr>
      <w:r>
        <w:rPr>
          <w:rFonts w:ascii="Times New Roman" w:eastAsia="Times New Roman" w:hAnsi="Times New Roman" w:cs="Times New Roman"/>
          <w:b/>
          <w:color w:val="000000"/>
          <w:sz w:val="26"/>
        </w:rPr>
        <w:t>Test 5.2: Luma-Residual Taps in Chroma-ALF and CCALF (JVET-AE0121)</w:t>
      </w:r>
    </w:p>
    <w:p w14:paraId="320190C6" w14:textId="77CF586D" w:rsidR="007B13EA" w:rsidRPr="005521EE" w:rsidRDefault="0052600A">
      <w:pPr>
        <w:jc w:val="both"/>
        <w:rPr>
          <w:rFonts w:ascii="Times New Roman" w:eastAsia="Times New Roman" w:hAnsi="Times New Roman" w:cs="Times New Roman"/>
          <w:color w:val="000000"/>
          <w:szCs w:val="20"/>
        </w:rPr>
      </w:pPr>
      <w:r w:rsidRPr="005521EE">
        <w:rPr>
          <w:rFonts w:ascii="Times New Roman" w:eastAsia="Times New Roman" w:hAnsi="Times New Roman" w:cs="Times New Roman"/>
          <w:color w:val="000000"/>
          <w:szCs w:val="20"/>
        </w:rPr>
        <w:t>In this test, the luma residual that used in luma</w:t>
      </w:r>
      <w:ins w:id="30" w:author="Vadim Seregin" w:date="2023-07-18T03:59:00Z">
        <w:r w:rsidR="00D85BBE">
          <w:rPr>
            <w:rFonts w:ascii="Times New Roman" w:eastAsia="Times New Roman" w:hAnsi="Times New Roman" w:cs="Times New Roman"/>
            <w:color w:val="000000"/>
            <w:szCs w:val="20"/>
          </w:rPr>
          <w:t xml:space="preserve"> </w:t>
        </w:r>
      </w:ins>
      <w:del w:id="31" w:author="Vadim Seregin" w:date="2023-07-18T03:59:00Z">
        <w:r w:rsidRPr="005521EE" w:rsidDel="00D85BBE">
          <w:rPr>
            <w:rFonts w:ascii="Times New Roman" w:eastAsia="Times New Roman" w:hAnsi="Times New Roman" w:cs="Times New Roman"/>
            <w:color w:val="000000"/>
            <w:szCs w:val="20"/>
          </w:rPr>
          <w:delText>-</w:delText>
        </w:r>
      </w:del>
      <w:r w:rsidRPr="005521EE">
        <w:rPr>
          <w:rFonts w:ascii="Times New Roman" w:eastAsia="Times New Roman" w:hAnsi="Times New Roman" w:cs="Times New Roman"/>
          <w:color w:val="000000"/>
          <w:szCs w:val="20"/>
        </w:rPr>
        <w:t>ALF is further introduced into chroma</w:t>
      </w:r>
      <w:r w:rsidR="005521EE">
        <w:rPr>
          <w:rFonts w:ascii="Times New Roman" w:eastAsia="Times New Roman" w:hAnsi="Times New Roman" w:cs="Times New Roman"/>
          <w:color w:val="000000"/>
          <w:szCs w:val="20"/>
        </w:rPr>
        <w:t xml:space="preserve"> </w:t>
      </w:r>
      <w:r w:rsidRPr="005521EE">
        <w:rPr>
          <w:rFonts w:ascii="Times New Roman" w:eastAsia="Times New Roman" w:hAnsi="Times New Roman" w:cs="Times New Roman"/>
          <w:color w:val="000000"/>
          <w:szCs w:val="20"/>
        </w:rPr>
        <w:t>ALF and CCALF for filtering. The luma-residual based taps are added into chroma</w:t>
      </w:r>
      <w:ins w:id="32" w:author="Vadim Seregin" w:date="2023-07-18T03:59:00Z">
        <w:r w:rsidR="00E0720C">
          <w:rPr>
            <w:rFonts w:ascii="Times New Roman" w:eastAsia="Times New Roman" w:hAnsi="Times New Roman" w:cs="Times New Roman"/>
            <w:color w:val="000000"/>
            <w:szCs w:val="20"/>
          </w:rPr>
          <w:t xml:space="preserve"> </w:t>
        </w:r>
      </w:ins>
      <w:del w:id="33" w:author="Vadim Seregin" w:date="2023-07-18T03:59:00Z">
        <w:r w:rsidRPr="005521EE" w:rsidDel="00E0720C">
          <w:rPr>
            <w:rFonts w:ascii="Times New Roman" w:eastAsia="Times New Roman" w:hAnsi="Times New Roman" w:cs="Times New Roman"/>
            <w:color w:val="000000"/>
            <w:szCs w:val="20"/>
          </w:rPr>
          <w:delText>-</w:delText>
        </w:r>
      </w:del>
      <w:r w:rsidRPr="005521EE">
        <w:rPr>
          <w:rFonts w:ascii="Times New Roman" w:eastAsia="Times New Roman" w:hAnsi="Times New Roman" w:cs="Times New Roman"/>
          <w:color w:val="000000"/>
          <w:szCs w:val="20"/>
        </w:rPr>
        <w:t>ALF and CCALF filters to further improve the chroma coding performance.</w:t>
      </w:r>
    </w:p>
    <w:p w14:paraId="320190C7" w14:textId="33D7CDC5" w:rsidR="007B13EA" w:rsidRDefault="0052600A">
      <w:pPr>
        <w:jc w:val="both"/>
        <w:rPr>
          <w:rFonts w:ascii="Times New Roman" w:eastAsia="Times New Roman" w:hAnsi="Times New Roman" w:cs="Times New Roman"/>
        </w:rPr>
      </w:pPr>
      <w:r w:rsidRPr="000C6F02">
        <w:rPr>
          <w:rFonts w:ascii="Times New Roman" w:eastAsia="Times New Roman" w:hAnsi="Times New Roman" w:cs="Times New Roman"/>
          <w:color w:val="000000"/>
        </w:rPr>
        <w:t xml:space="preserve">AI configuration should be </w:t>
      </w:r>
      <w:r w:rsidR="000C6F02" w:rsidRPr="000C6F02">
        <w:rPr>
          <w:rFonts w:ascii="Times New Roman" w:eastAsia="Times New Roman" w:hAnsi="Times New Roman" w:cs="Times New Roman"/>
          <w:color w:val="000000"/>
        </w:rPr>
        <w:t xml:space="preserve">also </w:t>
      </w:r>
      <w:r w:rsidRPr="000C6F02">
        <w:rPr>
          <w:rFonts w:ascii="Times New Roman" w:eastAsia="Times New Roman" w:hAnsi="Times New Roman" w:cs="Times New Roman"/>
          <w:color w:val="000000"/>
        </w:rPr>
        <w:t>studied.</w:t>
      </w:r>
    </w:p>
    <w:p w14:paraId="320190C8"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C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C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C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CB"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D1"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CD"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5.2a</w:t>
            </w:r>
          </w:p>
        </w:tc>
        <w:tc>
          <w:tcPr>
            <w:tcW w:w="5850" w:type="dxa"/>
            <w:tcBorders>
              <w:top w:val="single" w:sz="4" w:space="0" w:color="000000"/>
              <w:left w:val="single" w:sz="4" w:space="0" w:color="000000"/>
              <w:bottom w:val="single" w:sz="4" w:space="0" w:color="000000"/>
              <w:right w:val="single" w:sz="4" w:space="0" w:color="000000"/>
            </w:tcBorders>
          </w:tcPr>
          <w:p w14:paraId="320190C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Luma-residual tap in chroma-ALF</w:t>
            </w:r>
          </w:p>
        </w:tc>
        <w:tc>
          <w:tcPr>
            <w:tcW w:w="2236" w:type="dxa"/>
            <w:tcBorders>
              <w:top w:val="single" w:sz="4" w:space="0" w:color="000000"/>
              <w:left w:val="single" w:sz="4" w:space="0" w:color="000000"/>
              <w:bottom w:val="single" w:sz="4" w:space="0" w:color="000000"/>
              <w:right w:val="single" w:sz="4" w:space="0" w:color="000000"/>
            </w:tcBorders>
          </w:tcPr>
          <w:p w14:paraId="320190CF"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Bytedance</w:t>
            </w:r>
            <w:proofErr w:type="spellEnd"/>
          </w:p>
          <w:p w14:paraId="320190D0"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W. Yin</w:t>
            </w:r>
          </w:p>
        </w:tc>
      </w:tr>
      <w:tr w:rsidR="007B13EA" w14:paraId="320190D6"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D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5.2b</w:t>
            </w:r>
          </w:p>
        </w:tc>
        <w:tc>
          <w:tcPr>
            <w:tcW w:w="5850" w:type="dxa"/>
            <w:tcBorders>
              <w:top w:val="single" w:sz="4" w:space="0" w:color="000000"/>
              <w:left w:val="single" w:sz="4" w:space="0" w:color="000000"/>
              <w:bottom w:val="single" w:sz="4" w:space="0" w:color="000000"/>
              <w:right w:val="single" w:sz="4" w:space="0" w:color="000000"/>
            </w:tcBorders>
          </w:tcPr>
          <w:p w14:paraId="320190D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 5.2a + luma-residual tap in CCALF</w:t>
            </w:r>
          </w:p>
        </w:tc>
        <w:tc>
          <w:tcPr>
            <w:tcW w:w="2236" w:type="dxa"/>
            <w:tcBorders>
              <w:top w:val="single" w:sz="4" w:space="0" w:color="000000"/>
              <w:left w:val="single" w:sz="4" w:space="0" w:color="000000"/>
              <w:bottom w:val="single" w:sz="4" w:space="0" w:color="000000"/>
              <w:right w:val="single" w:sz="4" w:space="0" w:color="000000"/>
            </w:tcBorders>
          </w:tcPr>
          <w:p w14:paraId="320190D4" w14:textId="77777777" w:rsidR="007B13EA" w:rsidRDefault="0052600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Bytedance</w:t>
            </w:r>
            <w:proofErr w:type="spellEnd"/>
          </w:p>
          <w:p w14:paraId="320190D5"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W. Yin</w:t>
            </w:r>
          </w:p>
        </w:tc>
      </w:tr>
    </w:tbl>
    <w:p w14:paraId="320190D7" w14:textId="77777777" w:rsidR="007B13EA" w:rsidRDefault="0052600A">
      <w:pPr>
        <w:pStyle w:val="Heading2"/>
        <w:jc w:val="left"/>
        <w:rPr>
          <w:rFonts w:ascii="Times New Roman" w:eastAsia="Times New Roman" w:hAnsi="Times New Roman" w:cs="Times New Roman"/>
        </w:rPr>
      </w:pPr>
      <w:r>
        <w:rPr>
          <w:rFonts w:ascii="Times New Roman" w:eastAsia="Times New Roman" w:hAnsi="Times New Roman" w:cs="Times New Roman"/>
        </w:rPr>
        <w:t>6. Entropy coding</w:t>
      </w:r>
    </w:p>
    <w:p w14:paraId="320190D8" w14:textId="77777777" w:rsidR="007B13EA" w:rsidRDefault="0052600A">
      <w:pPr>
        <w:spacing w:before="240" w:after="60"/>
        <w:ind w:left="720" w:hanging="720"/>
        <w:jc w:val="both"/>
        <w:outlineLvl w:val="2"/>
        <w:rPr>
          <w:rFonts w:ascii="Times New Roman" w:eastAsia="Times New Roman" w:hAnsi="Times New Roman" w:cs="Times New Roman"/>
        </w:rPr>
      </w:pPr>
      <w:r>
        <w:rPr>
          <w:rFonts w:ascii="Times New Roman" w:eastAsia="Times New Roman" w:hAnsi="Times New Roman" w:cs="Times New Roman"/>
          <w:b/>
          <w:color w:val="000000"/>
          <w:sz w:val="26"/>
        </w:rPr>
        <w:t>Test 6.1: Spatial CABAC tuning (JVET-AE0058)</w:t>
      </w:r>
    </w:p>
    <w:p w14:paraId="320190D9"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This test studies performance of the spatial CABAC tuning technique proposed in JVET-AE0058. The approach uses bins related to the bottom CUs of the above CTU to adapt the context probability states when starting to process a new CTU.</w:t>
      </w:r>
    </w:p>
    <w:p w14:paraId="320190DA"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As requested in the previous meeting, the test measures performance of the tool at different memory/latency levels. In addition to the BD-Rate impact, at least the following will be reported:</w:t>
      </w:r>
    </w:p>
    <w:p w14:paraId="320190DB" w14:textId="77777777" w:rsidR="007B13EA" w:rsidRDefault="0052600A">
      <w:pPr>
        <w:pStyle w:val="ListParagraph"/>
        <w:numPr>
          <w:ilvl w:val="0"/>
          <w:numId w:val="3"/>
        </w:numPr>
        <w:jc w:val="both"/>
        <w:rPr>
          <w:rFonts w:ascii="Times New Roman" w:eastAsia="Times New Roman" w:hAnsi="Times New Roman" w:cs="Times New Roman"/>
        </w:rPr>
      </w:pPr>
      <w:r>
        <w:rPr>
          <w:rFonts w:ascii="Times New Roman" w:eastAsia="Times New Roman" w:hAnsi="Times New Roman" w:cs="Times New Roman"/>
        </w:rPr>
        <w:t>Memory required to store the bins and other possibly required elements</w:t>
      </w:r>
    </w:p>
    <w:p w14:paraId="320190DC" w14:textId="77777777" w:rsidR="007B13EA" w:rsidRDefault="0052600A">
      <w:pPr>
        <w:pStyle w:val="ListParagraph"/>
        <w:numPr>
          <w:ilvl w:val="0"/>
          <w:numId w:val="3"/>
        </w:numPr>
        <w:jc w:val="both"/>
        <w:rPr>
          <w:rFonts w:ascii="Times New Roman" w:eastAsia="Times New Roman" w:hAnsi="Times New Roman" w:cs="Times New Roman"/>
        </w:rPr>
      </w:pPr>
      <w:r>
        <w:rPr>
          <w:rFonts w:ascii="Times New Roman" w:eastAsia="Times New Roman" w:hAnsi="Times New Roman" w:cs="Times New Roman"/>
        </w:rPr>
        <w:t>Frequency of the updates as a function of QP or bitrate</w:t>
      </w:r>
    </w:p>
    <w:p w14:paraId="320190DD" w14:textId="77777777" w:rsidR="007B13EA" w:rsidRDefault="0052600A">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E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DE"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20190D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E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E6"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E2"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6.1a</w:t>
            </w:r>
          </w:p>
        </w:tc>
        <w:tc>
          <w:tcPr>
            <w:tcW w:w="5850" w:type="dxa"/>
            <w:tcBorders>
              <w:top w:val="single" w:sz="4" w:space="0" w:color="000000"/>
              <w:left w:val="single" w:sz="4" w:space="0" w:color="000000"/>
              <w:bottom w:val="single" w:sz="4" w:space="0" w:color="000000"/>
              <w:right w:val="single" w:sz="4" w:space="0" w:color="000000"/>
            </w:tcBorders>
          </w:tcPr>
          <w:p w14:paraId="320190E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Spatial CABAC tuning</w:t>
            </w:r>
          </w:p>
        </w:tc>
        <w:tc>
          <w:tcPr>
            <w:tcW w:w="2236" w:type="dxa"/>
            <w:tcBorders>
              <w:top w:val="single" w:sz="4" w:space="0" w:color="000000"/>
              <w:left w:val="single" w:sz="4" w:space="0" w:color="000000"/>
              <w:bottom w:val="single" w:sz="4" w:space="0" w:color="000000"/>
              <w:right w:val="single" w:sz="4" w:space="0" w:color="000000"/>
            </w:tcBorders>
          </w:tcPr>
          <w:p w14:paraId="320190E4"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90E5"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 xml:space="preserve">J. </w:t>
            </w:r>
            <w:proofErr w:type="spellStart"/>
            <w:r>
              <w:rPr>
                <w:rFonts w:ascii="Times New Roman" w:eastAsia="Times New Roman" w:hAnsi="Times New Roman" w:cs="Times New Roman"/>
              </w:rPr>
              <w:t>Lainema</w:t>
            </w:r>
            <w:proofErr w:type="spellEnd"/>
          </w:p>
        </w:tc>
      </w:tr>
      <w:tr w:rsidR="007B13EA" w14:paraId="320190EB"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E7"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6.1b</w:t>
            </w:r>
          </w:p>
        </w:tc>
        <w:tc>
          <w:tcPr>
            <w:tcW w:w="5850" w:type="dxa"/>
            <w:tcBorders>
              <w:top w:val="single" w:sz="4" w:space="0" w:color="000000"/>
              <w:left w:val="single" w:sz="4" w:space="0" w:color="000000"/>
              <w:bottom w:val="single" w:sz="4" w:space="0" w:color="000000"/>
              <w:right w:val="single" w:sz="4" w:space="0" w:color="000000"/>
            </w:tcBorders>
          </w:tcPr>
          <w:p w14:paraId="320190E8"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Spatial CABAC tuning with reduced memory/latency</w:t>
            </w:r>
          </w:p>
        </w:tc>
        <w:tc>
          <w:tcPr>
            <w:tcW w:w="2236" w:type="dxa"/>
            <w:tcBorders>
              <w:top w:val="single" w:sz="4" w:space="0" w:color="000000"/>
              <w:left w:val="single" w:sz="4" w:space="0" w:color="000000"/>
              <w:bottom w:val="single" w:sz="4" w:space="0" w:color="000000"/>
              <w:right w:val="single" w:sz="4" w:space="0" w:color="000000"/>
            </w:tcBorders>
          </w:tcPr>
          <w:p w14:paraId="320190E9"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Nokia</w:t>
            </w:r>
          </w:p>
          <w:p w14:paraId="320190EA" w14:textId="77777777" w:rsidR="007B13EA" w:rsidRDefault="005260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 xml:space="preserve">J. </w:t>
            </w:r>
            <w:proofErr w:type="spellStart"/>
            <w:r>
              <w:rPr>
                <w:rFonts w:ascii="Times New Roman" w:eastAsia="Times New Roman" w:hAnsi="Times New Roman" w:cs="Times New Roman"/>
              </w:rPr>
              <w:t>Lainema</w:t>
            </w:r>
            <w:proofErr w:type="spellEnd"/>
          </w:p>
        </w:tc>
      </w:tr>
    </w:tbl>
    <w:p w14:paraId="320190EC" w14:textId="77777777" w:rsidR="007B13EA" w:rsidRDefault="0052600A" w:rsidP="00367724">
      <w:pPr>
        <w:spacing w:before="240" w:after="60"/>
        <w:ind w:left="720" w:hanging="720"/>
        <w:jc w:val="both"/>
        <w:outlineLvl w:val="2"/>
        <w:rPr>
          <w:rFonts w:ascii="Times New Roman" w:eastAsia="Times New Roman" w:hAnsi="Times New Roman" w:cs="Times New Roman"/>
          <w:b/>
          <w:color w:val="000000"/>
          <w:sz w:val="26"/>
        </w:rPr>
      </w:pPr>
      <w:r>
        <w:rPr>
          <w:rFonts w:ascii="Times New Roman" w:eastAsia="Times New Roman" w:hAnsi="Times New Roman" w:cs="Times New Roman"/>
          <w:b/>
          <w:color w:val="000000"/>
          <w:sz w:val="26"/>
        </w:rPr>
        <w:t>Test 6.2: Updating I-slices context model parameters (JVET-AE0147)</w:t>
      </w:r>
    </w:p>
    <w:p w14:paraId="1CE86FB0" w14:textId="6CEE398C" w:rsidR="008F4A72" w:rsidRPr="00DC7514" w:rsidDel="00DC7514" w:rsidRDefault="0052600A">
      <w:pPr>
        <w:spacing w:after="240"/>
        <w:jc w:val="left"/>
        <w:rPr>
          <w:ins w:id="34" w:author="Vadim Seregin" w:date="2023-07-18T03:32:00Z"/>
          <w:del w:id="35" w:author="ruling" w:date="2023-07-18T05:12:00Z"/>
          <w:rFonts w:ascii="Times New Roman" w:eastAsia="Times New Roman" w:hAnsi="Times New Roman" w:cs="Times New Roman"/>
          <w:color w:val="000000"/>
          <w:lang w:val="en-US"/>
          <w:rPrChange w:id="36" w:author="ruling" w:date="2023-07-18T05:12:00Z">
            <w:rPr>
              <w:ins w:id="37" w:author="Vadim Seregin" w:date="2023-07-18T03:32:00Z"/>
              <w:del w:id="38" w:author="ruling" w:date="2023-07-18T05:12:00Z"/>
              <w:rFonts w:ascii="Times New Roman" w:eastAsia="Times New Roman" w:hAnsi="Times New Roman" w:cs="Times New Roman"/>
              <w:color w:val="000000"/>
            </w:rPr>
          </w:rPrChange>
        </w:rPr>
      </w:pPr>
      <w:r>
        <w:rPr>
          <w:rFonts w:ascii="Times New Roman" w:eastAsia="Times New Roman" w:hAnsi="Times New Roman" w:cs="Times New Roman"/>
          <w:color w:val="000000"/>
        </w:rPr>
        <w:t>This test studies the training script for I-slices context model parameters.</w:t>
      </w:r>
      <w:ins w:id="39" w:author="Vadim Seregin" w:date="2023-07-18T03:31:00Z">
        <w:r w:rsidR="00F37663">
          <w:rPr>
            <w:rFonts w:ascii="Times New Roman" w:eastAsia="Times New Roman" w:hAnsi="Times New Roman" w:cs="Times New Roman"/>
            <w:color w:val="000000"/>
          </w:rPr>
          <w:t xml:space="preserve"> </w:t>
        </w:r>
      </w:ins>
      <w:ins w:id="40" w:author="ruling" w:date="2023-07-18T05:11:00Z">
        <w:r w:rsidR="00DC7514">
          <w:rPr>
            <w:rFonts w:ascii="Times New Roman" w:eastAsia="Times New Roman" w:hAnsi="Times New Roman" w:cs="Times New Roman"/>
            <w:color w:val="000000"/>
            <w:lang w:val="en-US"/>
          </w:rPr>
          <w:t>The scripts are modified from the one use in VVC’s CE. The initial probability, window size</w:t>
        </w:r>
      </w:ins>
      <w:ins w:id="41" w:author="ruling" w:date="2023-07-18T05:12:00Z">
        <w:r w:rsidR="00DC7514">
          <w:rPr>
            <w:rFonts w:ascii="Times New Roman" w:eastAsia="Times New Roman" w:hAnsi="Times New Roman" w:cs="Times New Roman"/>
            <w:color w:val="000000"/>
            <w:lang w:val="en-US"/>
          </w:rPr>
          <w:t xml:space="preserve"> and</w:t>
        </w:r>
      </w:ins>
      <w:ins w:id="42" w:author="ruling" w:date="2023-07-18T05:11:00Z">
        <w:r w:rsidR="00DC7514">
          <w:rPr>
            <w:rFonts w:ascii="Times New Roman" w:eastAsia="Times New Roman" w:hAnsi="Times New Roman" w:cs="Times New Roman"/>
            <w:color w:val="000000"/>
            <w:lang w:val="en-US"/>
          </w:rPr>
          <w:t xml:space="preserve"> adaptive weight </w:t>
        </w:r>
      </w:ins>
      <w:ins w:id="43" w:author="ruling" w:date="2023-07-18T05:12:00Z">
        <w:r w:rsidR="00DC7514">
          <w:rPr>
            <w:rFonts w:ascii="Times New Roman" w:eastAsia="Times New Roman" w:hAnsi="Times New Roman" w:cs="Times New Roman"/>
            <w:color w:val="000000"/>
            <w:lang w:val="en-US"/>
          </w:rPr>
          <w:t>for I-slices are trained and the rest context model parameters remain unchanged.</w:t>
        </w:r>
        <w:del w:id="44" w:author="Vadim Seregin" w:date="2023-08-21T15:16:00Z">
          <w:r w:rsidR="00DC7514" w:rsidDel="00202BA9">
            <w:rPr>
              <w:rFonts w:ascii="Times New Roman" w:eastAsia="Times New Roman" w:hAnsi="Times New Roman" w:cs="Times New Roman"/>
              <w:color w:val="000000"/>
              <w:lang w:val="en-US"/>
            </w:rPr>
            <w:delText xml:space="preserve"> </w:delText>
          </w:r>
        </w:del>
      </w:ins>
    </w:p>
    <w:p w14:paraId="320190ED" w14:textId="3E969DAA" w:rsidR="007B13EA" w:rsidRDefault="00BD25F8">
      <w:pPr>
        <w:spacing w:after="240"/>
        <w:jc w:val="left"/>
        <w:rPr>
          <w:rFonts w:ascii="Times New Roman" w:eastAsia="Times New Roman" w:hAnsi="Times New Roman" w:cs="Times New Roman"/>
          <w:color w:val="000000"/>
        </w:rPr>
      </w:pPr>
      <w:ins w:id="45" w:author="Vadim Seregin" w:date="2023-07-18T03:32:00Z">
        <w:r>
          <w:rPr>
            <w:rFonts w:ascii="Times New Roman" w:eastAsia="Times New Roman" w:hAnsi="Times New Roman" w:cs="Times New Roman"/>
            <w:color w:val="000000"/>
          </w:rPr>
          <w:t xml:space="preserve">The test is performed for the retrained contexts using the </w:t>
        </w:r>
      </w:ins>
      <w:ins w:id="46" w:author="Vadim Seregin" w:date="2023-07-18T03:36:00Z">
        <w:r w:rsidR="007F560F">
          <w:rPr>
            <w:rFonts w:ascii="Times New Roman" w:eastAsia="Times New Roman" w:hAnsi="Times New Roman" w:cs="Times New Roman"/>
            <w:color w:val="000000"/>
          </w:rPr>
          <w:t xml:space="preserve">training </w:t>
        </w:r>
      </w:ins>
      <w:ins w:id="47" w:author="Vadim Seregin" w:date="2023-07-18T03:32:00Z">
        <w:r>
          <w:rPr>
            <w:rFonts w:ascii="Times New Roman" w:eastAsia="Times New Roman" w:hAnsi="Times New Roman" w:cs="Times New Roman"/>
            <w:color w:val="000000"/>
          </w:rPr>
          <w:t>script.</w:t>
        </w:r>
      </w:ins>
    </w:p>
    <w:p w14:paraId="320190EE" w14:textId="77777777" w:rsidR="007B13EA" w:rsidRDefault="0052600A">
      <w:pPr>
        <w:spacing w:after="240"/>
        <w:jc w:val="left"/>
        <w:rPr>
          <w:rFonts w:ascii="Times New Roman" w:eastAsia="Times New Roman" w:hAnsi="Times New Roman" w:cs="Times New Roman"/>
          <w:b/>
          <w:i/>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7B13EA" w14:paraId="320190F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0190EF"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lastRenderedPageBreak/>
              <w:t>#</w:t>
            </w:r>
          </w:p>
        </w:tc>
        <w:tc>
          <w:tcPr>
            <w:tcW w:w="5850" w:type="dxa"/>
            <w:tcBorders>
              <w:top w:val="single" w:sz="4" w:space="0" w:color="000000"/>
              <w:left w:val="single" w:sz="4" w:space="0" w:color="000000"/>
              <w:bottom w:val="single" w:sz="4" w:space="0" w:color="000000"/>
              <w:right w:val="single" w:sz="4" w:space="0" w:color="000000"/>
            </w:tcBorders>
          </w:tcPr>
          <w:p w14:paraId="320190F0"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0190F1"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Tester</w:t>
            </w:r>
          </w:p>
        </w:tc>
      </w:tr>
      <w:tr w:rsidR="007B13EA" w14:paraId="320190F7"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20190F3"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color w:val="000000"/>
              </w:rPr>
              <w:t>6.2</w:t>
            </w:r>
          </w:p>
        </w:tc>
        <w:tc>
          <w:tcPr>
            <w:tcW w:w="5850" w:type="dxa"/>
            <w:tcBorders>
              <w:top w:val="single" w:sz="4" w:space="0" w:color="000000"/>
              <w:left w:val="single" w:sz="4" w:space="0" w:color="000000"/>
              <w:bottom w:val="single" w:sz="4" w:space="0" w:color="000000"/>
              <w:right w:val="single" w:sz="4" w:space="0" w:color="000000"/>
            </w:tcBorders>
          </w:tcPr>
          <w:p w14:paraId="320190F4" w14:textId="77777777" w:rsidR="007B13EA" w:rsidRDefault="0052600A">
            <w:pPr>
              <w:jc w:val="both"/>
              <w:rPr>
                <w:rFonts w:ascii="Times New Roman" w:eastAsia="Times New Roman" w:hAnsi="Times New Roman" w:cs="Times New Roman"/>
              </w:rPr>
            </w:pPr>
            <w:r>
              <w:rPr>
                <w:rFonts w:ascii="Times New Roman" w:eastAsia="Times New Roman" w:hAnsi="Times New Roman" w:cs="Times New Roman"/>
              </w:rPr>
              <w:t>Retrain I-slices context model parameters</w:t>
            </w:r>
          </w:p>
        </w:tc>
        <w:tc>
          <w:tcPr>
            <w:tcW w:w="2236" w:type="dxa"/>
            <w:tcBorders>
              <w:top w:val="single" w:sz="4" w:space="0" w:color="000000"/>
              <w:left w:val="single" w:sz="4" w:space="0" w:color="000000"/>
              <w:bottom w:val="single" w:sz="4" w:space="0" w:color="000000"/>
              <w:right w:val="single" w:sz="4" w:space="0" w:color="000000"/>
            </w:tcBorders>
          </w:tcPr>
          <w:p w14:paraId="320190F5"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Alibaba</w:t>
            </w:r>
          </w:p>
          <w:p w14:paraId="320190F6" w14:textId="77777777" w:rsidR="007B13EA" w:rsidRDefault="0052600A">
            <w:pPr>
              <w:contextualSpacing/>
              <w:jc w:val="both"/>
              <w:rPr>
                <w:rFonts w:ascii="Times New Roman" w:eastAsia="Times New Roman" w:hAnsi="Times New Roman" w:cs="Times New Roman"/>
              </w:rPr>
            </w:pPr>
            <w:r>
              <w:rPr>
                <w:rFonts w:ascii="Times New Roman" w:eastAsia="Times New Roman" w:hAnsi="Times New Roman" w:cs="Times New Roman"/>
              </w:rPr>
              <w:t xml:space="preserve">R.-L. Liao </w:t>
            </w:r>
          </w:p>
        </w:tc>
      </w:tr>
    </w:tbl>
    <w:p w14:paraId="320190F8" w14:textId="7CDA6095" w:rsidR="007B13EA" w:rsidRDefault="001E2218" w:rsidP="00367724">
      <w:pPr>
        <w:spacing w:before="240" w:after="60"/>
        <w:ind w:left="720" w:hanging="720"/>
        <w:jc w:val="both"/>
        <w:outlineLvl w:val="2"/>
        <w:rPr>
          <w:ins w:id="48" w:author="Vadim Seregin" w:date="2023-07-18T03:40:00Z"/>
          <w:rFonts w:ascii="Times New Roman" w:eastAsia="Times New Roman" w:hAnsi="Times New Roman" w:cs="Times New Roman"/>
          <w:b/>
          <w:color w:val="000000"/>
          <w:sz w:val="26"/>
        </w:rPr>
      </w:pPr>
      <w:ins w:id="49" w:author="Vadim Seregin" w:date="2023-07-18T03:39:00Z">
        <w:r>
          <w:rPr>
            <w:rFonts w:ascii="Times New Roman" w:eastAsia="Times New Roman" w:hAnsi="Times New Roman" w:cs="Times New Roman"/>
            <w:b/>
            <w:color w:val="000000"/>
            <w:sz w:val="26"/>
          </w:rPr>
          <w:t>Test 6.3: Combination of Test 6.1 and Test 6.2</w:t>
        </w:r>
      </w:ins>
    </w:p>
    <w:p w14:paraId="79037469" w14:textId="734E7C59" w:rsidR="001E2218" w:rsidRDefault="00D47EA3">
      <w:pPr>
        <w:jc w:val="left"/>
        <w:rPr>
          <w:ins w:id="50" w:author="Vadim Seregin" w:date="2023-07-18T03:40:00Z"/>
          <w:rFonts w:ascii="Times New Roman" w:eastAsia="Times New Roman" w:hAnsi="Times New Roman" w:cs="Times New Roman"/>
          <w:b/>
          <w:color w:val="000000"/>
          <w:sz w:val="26"/>
        </w:rPr>
      </w:pPr>
      <w:ins w:id="51" w:author="Vadim Seregin" w:date="2023-07-18T03:43:00Z">
        <w:r>
          <w:rPr>
            <w:rFonts w:ascii="Times New Roman" w:eastAsia="Times New Roman" w:hAnsi="Times New Roman" w:cs="Times New Roman"/>
            <w:color w:val="000000"/>
          </w:rPr>
          <w:t>Retr</w:t>
        </w:r>
      </w:ins>
      <w:ins w:id="52" w:author="Vadim Seregin" w:date="2023-07-18T03:44:00Z">
        <w:r w:rsidR="005F64B1">
          <w:rPr>
            <w:rFonts w:ascii="Times New Roman" w:eastAsia="Times New Roman" w:hAnsi="Times New Roman" w:cs="Times New Roman"/>
            <w:color w:val="000000"/>
          </w:rPr>
          <w:t xml:space="preserve">aining of </w:t>
        </w:r>
      </w:ins>
      <w:ins w:id="53" w:author="Vadim Seregin" w:date="2023-07-18T03:46:00Z">
        <w:r w:rsidR="00031898">
          <w:rPr>
            <w:rFonts w:ascii="Times New Roman" w:eastAsia="Times New Roman" w:hAnsi="Times New Roman" w:cs="Times New Roman"/>
            <w:color w:val="000000"/>
          </w:rPr>
          <w:t xml:space="preserve">the contexts </w:t>
        </w:r>
      </w:ins>
      <w:ins w:id="54" w:author="Vadim Seregin" w:date="2023-07-18T03:40:00Z">
        <w:r w:rsidR="00FF0060">
          <w:rPr>
            <w:rFonts w:ascii="Times New Roman" w:eastAsia="Times New Roman" w:hAnsi="Times New Roman" w:cs="Times New Roman"/>
            <w:color w:val="000000"/>
          </w:rPr>
          <w:t>Test 6.</w:t>
        </w:r>
      </w:ins>
      <w:ins w:id="55" w:author="Vadim Seregin" w:date="2023-07-18T03:43:00Z">
        <w:r>
          <w:rPr>
            <w:rFonts w:ascii="Times New Roman" w:eastAsia="Times New Roman" w:hAnsi="Times New Roman" w:cs="Times New Roman"/>
            <w:color w:val="000000"/>
          </w:rPr>
          <w:t>2</w:t>
        </w:r>
      </w:ins>
      <w:ins w:id="56" w:author="Vadim Seregin" w:date="2023-07-18T03:40:00Z">
        <w:r w:rsidR="00FF0060">
          <w:rPr>
            <w:rFonts w:ascii="Times New Roman" w:eastAsia="Times New Roman" w:hAnsi="Times New Roman" w:cs="Times New Roman"/>
            <w:color w:val="000000"/>
          </w:rPr>
          <w:t xml:space="preserve"> is added first and then the </w:t>
        </w:r>
      </w:ins>
      <w:ins w:id="57" w:author="Vadim Seregin" w:date="2023-07-18T03:47:00Z">
        <w:r w:rsidR="007F4D9A">
          <w:rPr>
            <w:rFonts w:ascii="Times New Roman" w:eastAsia="Times New Roman" w:hAnsi="Times New Roman" w:cs="Times New Roman"/>
            <w:color w:val="000000"/>
          </w:rPr>
          <w:t>spatial CABAC tuning from</w:t>
        </w:r>
      </w:ins>
      <w:ins w:id="58" w:author="Vadim Seregin" w:date="2023-07-18T03:40:00Z">
        <w:r w:rsidR="00FF0060">
          <w:rPr>
            <w:rFonts w:ascii="Times New Roman" w:eastAsia="Times New Roman" w:hAnsi="Times New Roman" w:cs="Times New Roman"/>
            <w:color w:val="000000"/>
          </w:rPr>
          <w:t xml:space="preserve"> Test 6.</w:t>
        </w:r>
      </w:ins>
      <w:ins w:id="59" w:author="Vadim Seregin" w:date="2023-07-18T03:47:00Z">
        <w:r w:rsidR="007F4D9A">
          <w:rPr>
            <w:rFonts w:ascii="Times New Roman" w:eastAsia="Times New Roman" w:hAnsi="Times New Roman" w:cs="Times New Roman"/>
            <w:color w:val="000000"/>
          </w:rPr>
          <w:t>1</w:t>
        </w:r>
      </w:ins>
      <w:ins w:id="60" w:author="Vadim Seregin" w:date="2023-07-18T03:40:00Z">
        <w:r w:rsidR="00FF0060">
          <w:rPr>
            <w:rFonts w:ascii="Times New Roman" w:eastAsia="Times New Roman" w:hAnsi="Times New Roman" w:cs="Times New Roman"/>
            <w:color w:val="000000"/>
          </w:rPr>
          <w:t xml:space="preserve"> is </w:t>
        </w:r>
      </w:ins>
      <w:ins w:id="61" w:author="Vadim Seregin" w:date="2023-07-18T03:47:00Z">
        <w:r w:rsidR="007F4D9A">
          <w:rPr>
            <w:rFonts w:ascii="Times New Roman" w:eastAsia="Times New Roman" w:hAnsi="Times New Roman" w:cs="Times New Roman"/>
            <w:color w:val="000000"/>
          </w:rPr>
          <w:t>applied</w:t>
        </w:r>
      </w:ins>
      <w:ins w:id="62" w:author="Vadim Seregin" w:date="2023-07-18T03:41:00Z">
        <w:r w:rsidR="00FF0060">
          <w:rPr>
            <w:rFonts w:ascii="Times New Roman" w:eastAsia="Times New Roman" w:hAnsi="Times New Roman" w:cs="Times New Roman"/>
            <w:color w:val="000000"/>
          </w:rPr>
          <w:t>.</w:t>
        </w:r>
      </w:ins>
    </w:p>
    <w:p w14:paraId="1534C138" w14:textId="77777777" w:rsidR="001E2218" w:rsidRDefault="001E2218" w:rsidP="001E2218">
      <w:pPr>
        <w:spacing w:after="240"/>
        <w:jc w:val="left"/>
        <w:rPr>
          <w:ins w:id="63" w:author="Vadim Seregin" w:date="2023-07-18T03:40:00Z"/>
          <w:rFonts w:ascii="Times New Roman" w:eastAsia="Times New Roman" w:hAnsi="Times New Roman" w:cs="Times New Roman"/>
          <w:b/>
          <w:i/>
        </w:rPr>
      </w:pPr>
      <w:ins w:id="64" w:author="Vadim Seregin" w:date="2023-07-18T03:40:00Z">
        <w:r>
          <w:rPr>
            <w:rFonts w:ascii="Times New Roman" w:eastAsia="Times New Roman" w:hAnsi="Times New Roman" w:cs="Times New Roman"/>
            <w:b/>
            <w:i/>
          </w:rPr>
          <w:t>List of tests to be performed</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E2218" w14:paraId="43998EEE" w14:textId="77777777" w:rsidTr="009F3DE6">
        <w:trPr>
          <w:jc w:val="center"/>
          <w:ins w:id="65" w:author="Vadim Seregin" w:date="2023-07-18T03:40:00Z"/>
        </w:trPr>
        <w:tc>
          <w:tcPr>
            <w:tcW w:w="701" w:type="dxa"/>
            <w:tcBorders>
              <w:top w:val="single" w:sz="4" w:space="0" w:color="000000"/>
              <w:left w:val="single" w:sz="4" w:space="0" w:color="000000"/>
              <w:bottom w:val="single" w:sz="4" w:space="0" w:color="000000"/>
              <w:right w:val="single" w:sz="4" w:space="0" w:color="000000"/>
            </w:tcBorders>
          </w:tcPr>
          <w:p w14:paraId="23E5509F" w14:textId="77777777" w:rsidR="001E2218" w:rsidRDefault="001E2218" w:rsidP="009F3DE6">
            <w:pPr>
              <w:jc w:val="both"/>
              <w:rPr>
                <w:ins w:id="66" w:author="Vadim Seregin" w:date="2023-07-18T03:40:00Z"/>
                <w:rFonts w:ascii="Times New Roman" w:eastAsia="Times New Roman" w:hAnsi="Times New Roman" w:cs="Times New Roman"/>
              </w:rPr>
            </w:pPr>
            <w:ins w:id="67" w:author="Vadim Seregin" w:date="2023-07-18T03:40:00Z">
              <w:r>
                <w:rPr>
                  <w:rFonts w:ascii="Times New Roman" w:eastAsia="Times New Roman" w:hAnsi="Times New Roman" w:cs="Times New Roman"/>
                </w:rPr>
                <w:t>#</w:t>
              </w:r>
            </w:ins>
          </w:p>
        </w:tc>
        <w:tc>
          <w:tcPr>
            <w:tcW w:w="5850" w:type="dxa"/>
            <w:tcBorders>
              <w:top w:val="single" w:sz="4" w:space="0" w:color="000000"/>
              <w:left w:val="single" w:sz="4" w:space="0" w:color="000000"/>
              <w:bottom w:val="single" w:sz="4" w:space="0" w:color="000000"/>
              <w:right w:val="single" w:sz="4" w:space="0" w:color="000000"/>
            </w:tcBorders>
          </w:tcPr>
          <w:p w14:paraId="2F529DFB" w14:textId="77777777" w:rsidR="001E2218" w:rsidRDefault="001E2218" w:rsidP="009F3DE6">
            <w:pPr>
              <w:jc w:val="both"/>
              <w:rPr>
                <w:ins w:id="68" w:author="Vadim Seregin" w:date="2023-07-18T03:40:00Z"/>
                <w:rFonts w:ascii="Times New Roman" w:eastAsia="Times New Roman" w:hAnsi="Times New Roman" w:cs="Times New Roman"/>
              </w:rPr>
            </w:pPr>
            <w:ins w:id="69" w:author="Vadim Seregin" w:date="2023-07-18T03:40:00Z">
              <w:r>
                <w:rPr>
                  <w:rFonts w:ascii="Times New Roman" w:eastAsia="Times New Roman" w:hAnsi="Times New Roman" w:cs="Times New Roman"/>
                </w:rPr>
                <w:t>Test</w:t>
              </w:r>
            </w:ins>
          </w:p>
        </w:tc>
        <w:tc>
          <w:tcPr>
            <w:tcW w:w="2236" w:type="dxa"/>
            <w:tcBorders>
              <w:top w:val="single" w:sz="4" w:space="0" w:color="000000"/>
              <w:left w:val="single" w:sz="4" w:space="0" w:color="000000"/>
              <w:bottom w:val="single" w:sz="4" w:space="0" w:color="000000"/>
              <w:right w:val="single" w:sz="4" w:space="0" w:color="000000"/>
            </w:tcBorders>
          </w:tcPr>
          <w:p w14:paraId="0F838532" w14:textId="77777777" w:rsidR="001E2218" w:rsidRDefault="001E2218" w:rsidP="009F3DE6">
            <w:pPr>
              <w:jc w:val="both"/>
              <w:rPr>
                <w:ins w:id="70" w:author="Vadim Seregin" w:date="2023-07-18T03:40:00Z"/>
                <w:rFonts w:ascii="Times New Roman" w:eastAsia="Times New Roman" w:hAnsi="Times New Roman" w:cs="Times New Roman"/>
              </w:rPr>
            </w:pPr>
            <w:ins w:id="71" w:author="Vadim Seregin" w:date="2023-07-18T03:40:00Z">
              <w:r>
                <w:rPr>
                  <w:rFonts w:ascii="Times New Roman" w:eastAsia="Times New Roman" w:hAnsi="Times New Roman" w:cs="Times New Roman"/>
                </w:rPr>
                <w:t>Tester</w:t>
              </w:r>
            </w:ins>
          </w:p>
        </w:tc>
      </w:tr>
      <w:tr w:rsidR="001E2218" w14:paraId="6DAB9D61" w14:textId="77777777" w:rsidTr="009F3DE6">
        <w:trPr>
          <w:trHeight w:val="629"/>
          <w:jc w:val="center"/>
          <w:ins w:id="72" w:author="Vadim Seregin" w:date="2023-07-18T03:40:00Z"/>
        </w:trPr>
        <w:tc>
          <w:tcPr>
            <w:tcW w:w="701" w:type="dxa"/>
            <w:tcBorders>
              <w:top w:val="single" w:sz="4" w:space="0" w:color="000000"/>
              <w:left w:val="single" w:sz="4" w:space="0" w:color="000000"/>
              <w:bottom w:val="single" w:sz="4" w:space="0" w:color="000000"/>
              <w:right w:val="single" w:sz="4" w:space="0" w:color="000000"/>
            </w:tcBorders>
          </w:tcPr>
          <w:p w14:paraId="750D0A0A" w14:textId="32E83362" w:rsidR="001E2218" w:rsidRDefault="001E2218" w:rsidP="009F3DE6">
            <w:pPr>
              <w:jc w:val="both"/>
              <w:rPr>
                <w:ins w:id="73" w:author="Vadim Seregin" w:date="2023-07-18T03:40:00Z"/>
                <w:rFonts w:ascii="Times New Roman" w:eastAsia="Times New Roman" w:hAnsi="Times New Roman" w:cs="Times New Roman"/>
              </w:rPr>
            </w:pPr>
            <w:ins w:id="74" w:author="Vadim Seregin" w:date="2023-07-18T03:40:00Z">
              <w:r>
                <w:rPr>
                  <w:rFonts w:ascii="Times New Roman" w:eastAsia="Times New Roman" w:hAnsi="Times New Roman" w:cs="Times New Roman"/>
                  <w:color w:val="000000"/>
                </w:rPr>
                <w:t>6.3</w:t>
              </w:r>
            </w:ins>
          </w:p>
        </w:tc>
        <w:tc>
          <w:tcPr>
            <w:tcW w:w="5850" w:type="dxa"/>
            <w:tcBorders>
              <w:top w:val="single" w:sz="4" w:space="0" w:color="000000"/>
              <w:left w:val="single" w:sz="4" w:space="0" w:color="000000"/>
              <w:bottom w:val="single" w:sz="4" w:space="0" w:color="000000"/>
              <w:right w:val="single" w:sz="4" w:space="0" w:color="000000"/>
            </w:tcBorders>
          </w:tcPr>
          <w:p w14:paraId="104709B6" w14:textId="4CECA83F" w:rsidR="001E2218" w:rsidRDefault="001E2218" w:rsidP="009F3DE6">
            <w:pPr>
              <w:jc w:val="both"/>
              <w:rPr>
                <w:ins w:id="75" w:author="Vadim Seregin" w:date="2023-07-18T03:40:00Z"/>
                <w:rFonts w:ascii="Times New Roman" w:eastAsia="Times New Roman" w:hAnsi="Times New Roman" w:cs="Times New Roman"/>
              </w:rPr>
            </w:pPr>
            <w:ins w:id="76" w:author="Vadim Seregin" w:date="2023-07-18T03:40:00Z">
              <w:r>
                <w:rPr>
                  <w:rFonts w:ascii="Times New Roman" w:eastAsia="Times New Roman" w:hAnsi="Times New Roman" w:cs="Times New Roman"/>
                </w:rPr>
                <w:t>Test 6.</w:t>
              </w:r>
            </w:ins>
            <w:ins w:id="77" w:author="Vadim Seregin" w:date="2023-07-18T03:47:00Z">
              <w:r w:rsidR="007F4D9A">
                <w:rPr>
                  <w:rFonts w:ascii="Times New Roman" w:eastAsia="Times New Roman" w:hAnsi="Times New Roman" w:cs="Times New Roman"/>
                </w:rPr>
                <w:t>2</w:t>
              </w:r>
            </w:ins>
            <w:ins w:id="78" w:author="Vadim Seregin" w:date="2023-07-18T03:40:00Z">
              <w:r w:rsidR="00FF0060">
                <w:rPr>
                  <w:rFonts w:ascii="Times New Roman" w:eastAsia="Times New Roman" w:hAnsi="Times New Roman" w:cs="Times New Roman"/>
                </w:rPr>
                <w:t xml:space="preserve"> + Test 6.</w:t>
              </w:r>
            </w:ins>
            <w:ins w:id="79" w:author="Vadim Seregin" w:date="2023-07-18T03:47:00Z">
              <w:r w:rsidR="007F4D9A">
                <w:rPr>
                  <w:rFonts w:ascii="Times New Roman" w:eastAsia="Times New Roman" w:hAnsi="Times New Roman" w:cs="Times New Roman"/>
                </w:rPr>
                <w:t>1</w:t>
              </w:r>
            </w:ins>
          </w:p>
        </w:tc>
        <w:tc>
          <w:tcPr>
            <w:tcW w:w="2236" w:type="dxa"/>
            <w:tcBorders>
              <w:top w:val="single" w:sz="4" w:space="0" w:color="000000"/>
              <w:left w:val="single" w:sz="4" w:space="0" w:color="000000"/>
              <w:bottom w:val="single" w:sz="4" w:space="0" w:color="000000"/>
              <w:right w:val="single" w:sz="4" w:space="0" w:color="000000"/>
            </w:tcBorders>
          </w:tcPr>
          <w:p w14:paraId="3E532714" w14:textId="77777777" w:rsidR="00FF0060" w:rsidRDefault="00FF0060" w:rsidP="00FF00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ins w:id="80" w:author="Vadim Seregin" w:date="2023-07-18T03:41:00Z"/>
                <w:rFonts w:ascii="Times New Roman" w:eastAsia="Times New Roman" w:hAnsi="Times New Roman" w:cs="Times New Roman"/>
              </w:rPr>
            </w:pPr>
            <w:ins w:id="81" w:author="Vadim Seregin" w:date="2023-07-18T03:41:00Z">
              <w:r>
                <w:rPr>
                  <w:rFonts w:ascii="Times New Roman" w:eastAsia="Times New Roman" w:hAnsi="Times New Roman" w:cs="Times New Roman"/>
                </w:rPr>
                <w:t>Nokia</w:t>
              </w:r>
            </w:ins>
          </w:p>
          <w:p w14:paraId="7B174683" w14:textId="170F0382" w:rsidR="00FF0060" w:rsidRDefault="00FF0060" w:rsidP="00FF0060">
            <w:pPr>
              <w:contextualSpacing/>
              <w:jc w:val="both"/>
              <w:rPr>
                <w:ins w:id="82" w:author="Vadim Seregin" w:date="2023-07-18T03:53:00Z"/>
                <w:rFonts w:ascii="Times New Roman" w:eastAsia="Times New Roman" w:hAnsi="Times New Roman" w:cs="Times New Roman"/>
              </w:rPr>
            </w:pPr>
            <w:ins w:id="83" w:author="Vadim Seregin" w:date="2023-07-18T03:41:00Z">
              <w:r>
                <w:rPr>
                  <w:rFonts w:ascii="Times New Roman" w:eastAsia="Times New Roman" w:hAnsi="Times New Roman" w:cs="Times New Roman"/>
                </w:rPr>
                <w:t xml:space="preserve">J. </w:t>
              </w:r>
              <w:proofErr w:type="spellStart"/>
              <w:r>
                <w:rPr>
                  <w:rFonts w:ascii="Times New Roman" w:eastAsia="Times New Roman" w:hAnsi="Times New Roman" w:cs="Times New Roman"/>
                </w:rPr>
                <w:t>Lainema</w:t>
              </w:r>
            </w:ins>
            <w:proofErr w:type="spellEnd"/>
          </w:p>
          <w:p w14:paraId="327E45F9" w14:textId="77777777" w:rsidR="00D15D6B" w:rsidRDefault="00D15D6B" w:rsidP="00FF0060">
            <w:pPr>
              <w:contextualSpacing/>
              <w:jc w:val="both"/>
              <w:rPr>
                <w:ins w:id="84" w:author="Vadim Seregin" w:date="2023-07-18T03:41:00Z"/>
                <w:rFonts w:ascii="Times New Roman" w:eastAsia="Times New Roman" w:hAnsi="Times New Roman" w:cs="Times New Roman"/>
              </w:rPr>
            </w:pPr>
          </w:p>
          <w:p w14:paraId="104C4A23" w14:textId="100DC3A5" w:rsidR="001E2218" w:rsidRDefault="001E2218" w:rsidP="009F3DE6">
            <w:pPr>
              <w:contextualSpacing/>
              <w:jc w:val="both"/>
              <w:rPr>
                <w:ins w:id="85" w:author="Vadim Seregin" w:date="2023-07-18T03:40:00Z"/>
                <w:rFonts w:ascii="Times New Roman" w:eastAsia="Times New Roman" w:hAnsi="Times New Roman" w:cs="Times New Roman"/>
              </w:rPr>
            </w:pPr>
            <w:ins w:id="86" w:author="Vadim Seregin" w:date="2023-07-18T03:40:00Z">
              <w:r>
                <w:rPr>
                  <w:rFonts w:ascii="Times New Roman" w:eastAsia="Times New Roman" w:hAnsi="Times New Roman" w:cs="Times New Roman"/>
                </w:rPr>
                <w:t>Alibaba</w:t>
              </w:r>
            </w:ins>
          </w:p>
          <w:p w14:paraId="59C4CAF9" w14:textId="77777777" w:rsidR="001E2218" w:rsidRDefault="001E2218" w:rsidP="009F3DE6">
            <w:pPr>
              <w:contextualSpacing/>
              <w:jc w:val="both"/>
              <w:rPr>
                <w:ins w:id="87" w:author="Vadim Seregin" w:date="2023-07-18T03:40:00Z"/>
                <w:rFonts w:ascii="Times New Roman" w:eastAsia="Times New Roman" w:hAnsi="Times New Roman" w:cs="Times New Roman"/>
              </w:rPr>
            </w:pPr>
            <w:ins w:id="88" w:author="Vadim Seregin" w:date="2023-07-18T03:40:00Z">
              <w:r>
                <w:rPr>
                  <w:rFonts w:ascii="Times New Roman" w:eastAsia="Times New Roman" w:hAnsi="Times New Roman" w:cs="Times New Roman"/>
                </w:rPr>
                <w:t xml:space="preserve">R.-L. Liao </w:t>
              </w:r>
            </w:ins>
          </w:p>
        </w:tc>
      </w:tr>
    </w:tbl>
    <w:p w14:paraId="32E568A1" w14:textId="77777777" w:rsidR="001E2218" w:rsidRDefault="001E2218">
      <w:pPr>
        <w:jc w:val="left"/>
        <w:rPr>
          <w:rFonts w:ascii="Times New Roman" w:eastAsia="Times New Roman" w:hAnsi="Times New Roman" w:cs="Times New Roman"/>
        </w:rPr>
      </w:pPr>
    </w:p>
    <w:sectPr w:rsidR="001E2218" w:rsidSect="00B7652D">
      <w:footerReference w:type="default" r:id="rId19"/>
      <w:pgSz w:w="12240" w:h="15840"/>
      <w:pgMar w:top="1152" w:right="1440" w:bottom="1152"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E6E59" w14:textId="77777777" w:rsidR="001920C9" w:rsidRDefault="001920C9">
      <w:pPr>
        <w:spacing w:before="0"/>
      </w:pPr>
      <w:r>
        <w:separator/>
      </w:r>
    </w:p>
  </w:endnote>
  <w:endnote w:type="continuationSeparator" w:id="0">
    <w:p w14:paraId="498C813A" w14:textId="77777777" w:rsidR="001920C9" w:rsidRDefault="001920C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E044" w14:textId="77777777" w:rsidR="00B7652D" w:rsidRDefault="00B7652D" w:rsidP="00270388">
    <w:pPr>
      <w:pStyle w:val="Footer"/>
    </w:pPr>
  </w:p>
  <w:p w14:paraId="40ED4707" w14:textId="77777777" w:rsidR="00B7652D" w:rsidRDefault="00B765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9102" w14:textId="3C205900" w:rsidR="007B13EA" w:rsidRDefault="0052600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89" w:author="Gary Sullivan" w:date="2023-10-28T13:31:00Z">
      <w:r w:rsidR="00B7652D">
        <w:rPr>
          <w:rStyle w:val="PageNumber"/>
          <w:noProof/>
        </w:rPr>
        <w:t>2023-08-21</w:t>
      </w:r>
    </w:ins>
    <w:del w:id="90" w:author="Gary Sullivan" w:date="2023-10-28T13:31:00Z">
      <w:r w:rsidR="00367724" w:rsidDel="00B7652D">
        <w:rPr>
          <w:rStyle w:val="PageNumber"/>
          <w:noProof/>
        </w:rPr>
        <w:delText>2023-07-18</w:delText>
      </w:r>
    </w:del>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27B59" w14:textId="77777777" w:rsidR="001920C9" w:rsidRDefault="001920C9">
      <w:r>
        <w:separator/>
      </w:r>
    </w:p>
  </w:footnote>
  <w:footnote w:type="continuationSeparator" w:id="0">
    <w:p w14:paraId="536DCCE0" w14:textId="77777777" w:rsidR="001920C9" w:rsidRDefault="001920C9">
      <w:r>
        <w:continuationSeparator/>
      </w:r>
    </w:p>
  </w:footnote>
  <w:footnote w:type="continuationNotice" w:id="1">
    <w:p w14:paraId="2320E09A" w14:textId="77777777" w:rsidR="001920C9" w:rsidRDefault="001920C9">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25B9"/>
    <w:multiLevelType w:val="hybridMultilevel"/>
    <w:tmpl w:val="E5989820"/>
    <w:lvl w:ilvl="0" w:tplc="8FF89C84">
      <w:start w:val="1"/>
      <w:numFmt w:val="bullet"/>
      <w:lvlText w:val="·"/>
      <w:lvlJc w:val="left"/>
      <w:pPr>
        <w:ind w:left="709" w:hanging="360"/>
      </w:pPr>
      <w:rPr>
        <w:rFonts w:ascii="Symbol" w:eastAsia="Symbol" w:hAnsi="Symbol" w:cs="Symbol"/>
      </w:rPr>
    </w:lvl>
    <w:lvl w:ilvl="1" w:tplc="1960FC08">
      <w:start w:val="1"/>
      <w:numFmt w:val="bullet"/>
      <w:lvlText w:val="o"/>
      <w:lvlJc w:val="left"/>
      <w:pPr>
        <w:ind w:left="1429" w:hanging="360"/>
      </w:pPr>
      <w:rPr>
        <w:rFonts w:ascii="Courier New" w:eastAsia="Courier New" w:hAnsi="Courier New" w:cs="Courier New"/>
      </w:rPr>
    </w:lvl>
    <w:lvl w:ilvl="2" w:tplc="7390B598">
      <w:start w:val="1"/>
      <w:numFmt w:val="bullet"/>
      <w:lvlText w:val="§"/>
      <w:lvlJc w:val="left"/>
      <w:pPr>
        <w:ind w:left="2149" w:hanging="360"/>
      </w:pPr>
      <w:rPr>
        <w:rFonts w:ascii="Wingdings" w:eastAsia="Wingdings" w:hAnsi="Wingdings" w:cs="Wingdings"/>
      </w:rPr>
    </w:lvl>
    <w:lvl w:ilvl="3" w:tplc="3CFCE690">
      <w:start w:val="1"/>
      <w:numFmt w:val="bullet"/>
      <w:lvlText w:val="·"/>
      <w:lvlJc w:val="left"/>
      <w:pPr>
        <w:ind w:left="2869" w:hanging="360"/>
      </w:pPr>
      <w:rPr>
        <w:rFonts w:ascii="Symbol" w:eastAsia="Symbol" w:hAnsi="Symbol" w:cs="Symbol"/>
      </w:rPr>
    </w:lvl>
    <w:lvl w:ilvl="4" w:tplc="D9B23176">
      <w:start w:val="1"/>
      <w:numFmt w:val="bullet"/>
      <w:lvlText w:val="o"/>
      <w:lvlJc w:val="left"/>
      <w:pPr>
        <w:ind w:left="3589" w:hanging="360"/>
      </w:pPr>
      <w:rPr>
        <w:rFonts w:ascii="Courier New" w:eastAsia="Courier New" w:hAnsi="Courier New" w:cs="Courier New"/>
      </w:rPr>
    </w:lvl>
    <w:lvl w:ilvl="5" w:tplc="C3A2BE54">
      <w:start w:val="1"/>
      <w:numFmt w:val="bullet"/>
      <w:lvlText w:val="§"/>
      <w:lvlJc w:val="left"/>
      <w:pPr>
        <w:ind w:left="4309" w:hanging="360"/>
      </w:pPr>
      <w:rPr>
        <w:rFonts w:ascii="Wingdings" w:eastAsia="Wingdings" w:hAnsi="Wingdings" w:cs="Wingdings"/>
      </w:rPr>
    </w:lvl>
    <w:lvl w:ilvl="6" w:tplc="3216CDB0">
      <w:start w:val="1"/>
      <w:numFmt w:val="bullet"/>
      <w:lvlText w:val="·"/>
      <w:lvlJc w:val="left"/>
      <w:pPr>
        <w:ind w:left="5029" w:hanging="360"/>
      </w:pPr>
      <w:rPr>
        <w:rFonts w:ascii="Symbol" w:eastAsia="Symbol" w:hAnsi="Symbol" w:cs="Symbol"/>
      </w:rPr>
    </w:lvl>
    <w:lvl w:ilvl="7" w:tplc="7DD60E18">
      <w:start w:val="1"/>
      <w:numFmt w:val="bullet"/>
      <w:lvlText w:val="o"/>
      <w:lvlJc w:val="left"/>
      <w:pPr>
        <w:ind w:left="5749" w:hanging="360"/>
      </w:pPr>
      <w:rPr>
        <w:rFonts w:ascii="Courier New" w:eastAsia="Courier New" w:hAnsi="Courier New" w:cs="Courier New"/>
      </w:rPr>
    </w:lvl>
    <w:lvl w:ilvl="8" w:tplc="074EBCC4">
      <w:start w:val="1"/>
      <w:numFmt w:val="bullet"/>
      <w:lvlText w:val="§"/>
      <w:lvlJc w:val="left"/>
      <w:pPr>
        <w:ind w:left="6469" w:hanging="360"/>
      </w:pPr>
      <w:rPr>
        <w:rFonts w:ascii="Wingdings" w:eastAsia="Wingdings" w:hAnsi="Wingdings" w:cs="Wingdings"/>
      </w:rPr>
    </w:lvl>
  </w:abstractNum>
  <w:abstractNum w:abstractNumId="1" w15:restartNumberingAfterBreak="0">
    <w:nsid w:val="2C0A29D9"/>
    <w:multiLevelType w:val="hybridMultilevel"/>
    <w:tmpl w:val="341A2056"/>
    <w:lvl w:ilvl="0" w:tplc="F92230D0">
      <w:start w:val="1"/>
      <w:numFmt w:val="bullet"/>
      <w:lvlText w:val="–"/>
      <w:lvlJc w:val="left"/>
      <w:pPr>
        <w:ind w:left="709" w:hanging="360"/>
      </w:pPr>
      <w:rPr>
        <w:rFonts w:ascii="Arial" w:eastAsia="Arial" w:hAnsi="Arial" w:cs="Arial"/>
      </w:rPr>
    </w:lvl>
    <w:lvl w:ilvl="1" w:tplc="E6D4080C">
      <w:start w:val="1"/>
      <w:numFmt w:val="bullet"/>
      <w:lvlText w:val="o"/>
      <w:lvlJc w:val="left"/>
      <w:pPr>
        <w:ind w:left="1429" w:hanging="360"/>
      </w:pPr>
      <w:rPr>
        <w:rFonts w:ascii="Courier New" w:eastAsia="Courier New" w:hAnsi="Courier New" w:cs="Courier New"/>
      </w:rPr>
    </w:lvl>
    <w:lvl w:ilvl="2" w:tplc="13980FD6">
      <w:start w:val="1"/>
      <w:numFmt w:val="bullet"/>
      <w:lvlText w:val="§"/>
      <w:lvlJc w:val="left"/>
      <w:pPr>
        <w:ind w:left="2149" w:hanging="360"/>
      </w:pPr>
      <w:rPr>
        <w:rFonts w:ascii="Wingdings" w:eastAsia="Wingdings" w:hAnsi="Wingdings" w:cs="Wingdings"/>
      </w:rPr>
    </w:lvl>
    <w:lvl w:ilvl="3" w:tplc="CF72C9BA">
      <w:start w:val="1"/>
      <w:numFmt w:val="bullet"/>
      <w:lvlText w:val="·"/>
      <w:lvlJc w:val="left"/>
      <w:pPr>
        <w:ind w:left="2869" w:hanging="360"/>
      </w:pPr>
      <w:rPr>
        <w:rFonts w:ascii="Symbol" w:eastAsia="Symbol" w:hAnsi="Symbol" w:cs="Symbol"/>
      </w:rPr>
    </w:lvl>
    <w:lvl w:ilvl="4" w:tplc="785CCF02">
      <w:start w:val="1"/>
      <w:numFmt w:val="bullet"/>
      <w:lvlText w:val="o"/>
      <w:lvlJc w:val="left"/>
      <w:pPr>
        <w:ind w:left="3589" w:hanging="360"/>
      </w:pPr>
      <w:rPr>
        <w:rFonts w:ascii="Courier New" w:eastAsia="Courier New" w:hAnsi="Courier New" w:cs="Courier New"/>
      </w:rPr>
    </w:lvl>
    <w:lvl w:ilvl="5" w:tplc="3A74E2AC">
      <w:start w:val="1"/>
      <w:numFmt w:val="bullet"/>
      <w:lvlText w:val="§"/>
      <w:lvlJc w:val="left"/>
      <w:pPr>
        <w:ind w:left="4309" w:hanging="360"/>
      </w:pPr>
      <w:rPr>
        <w:rFonts w:ascii="Wingdings" w:eastAsia="Wingdings" w:hAnsi="Wingdings" w:cs="Wingdings"/>
      </w:rPr>
    </w:lvl>
    <w:lvl w:ilvl="6" w:tplc="6ABC1C74">
      <w:start w:val="1"/>
      <w:numFmt w:val="bullet"/>
      <w:lvlText w:val="·"/>
      <w:lvlJc w:val="left"/>
      <w:pPr>
        <w:ind w:left="5029" w:hanging="360"/>
      </w:pPr>
      <w:rPr>
        <w:rFonts w:ascii="Symbol" w:eastAsia="Symbol" w:hAnsi="Symbol" w:cs="Symbol"/>
      </w:rPr>
    </w:lvl>
    <w:lvl w:ilvl="7" w:tplc="F69A3EAE">
      <w:start w:val="1"/>
      <w:numFmt w:val="bullet"/>
      <w:lvlText w:val="o"/>
      <w:lvlJc w:val="left"/>
      <w:pPr>
        <w:ind w:left="5749" w:hanging="360"/>
      </w:pPr>
      <w:rPr>
        <w:rFonts w:ascii="Courier New" w:eastAsia="Courier New" w:hAnsi="Courier New" w:cs="Courier New"/>
      </w:rPr>
    </w:lvl>
    <w:lvl w:ilvl="8" w:tplc="FC10BCCA">
      <w:start w:val="1"/>
      <w:numFmt w:val="bullet"/>
      <w:lvlText w:val="§"/>
      <w:lvlJc w:val="left"/>
      <w:pPr>
        <w:ind w:left="6469" w:hanging="360"/>
      </w:pPr>
      <w:rPr>
        <w:rFonts w:ascii="Wingdings" w:eastAsia="Wingdings" w:hAnsi="Wingdings" w:cs="Wingdings"/>
      </w:rPr>
    </w:lvl>
  </w:abstractNum>
  <w:abstractNum w:abstractNumId="2" w15:restartNumberingAfterBreak="0">
    <w:nsid w:val="2FB97D02"/>
    <w:multiLevelType w:val="hybridMultilevel"/>
    <w:tmpl w:val="0810C458"/>
    <w:lvl w:ilvl="0" w:tplc="03E000F2">
      <w:start w:val="1"/>
      <w:numFmt w:val="decimal"/>
      <w:lvlText w:val="%1."/>
      <w:lvlJc w:val="left"/>
      <w:pPr>
        <w:ind w:left="360" w:hanging="360"/>
      </w:pPr>
    </w:lvl>
    <w:lvl w:ilvl="1" w:tplc="B7FCDE50">
      <w:start w:val="1"/>
      <w:numFmt w:val="lowerLetter"/>
      <w:lvlText w:val="%2."/>
      <w:lvlJc w:val="left"/>
      <w:pPr>
        <w:ind w:left="1080" w:hanging="360"/>
      </w:pPr>
    </w:lvl>
    <w:lvl w:ilvl="2" w:tplc="545A8F70">
      <w:start w:val="1"/>
      <w:numFmt w:val="lowerRoman"/>
      <w:lvlText w:val="%3."/>
      <w:lvlJc w:val="right"/>
      <w:pPr>
        <w:ind w:left="1800" w:hanging="180"/>
      </w:pPr>
    </w:lvl>
    <w:lvl w:ilvl="3" w:tplc="2B5838DE">
      <w:start w:val="1"/>
      <w:numFmt w:val="decimal"/>
      <w:lvlText w:val="%4."/>
      <w:lvlJc w:val="left"/>
      <w:pPr>
        <w:ind w:left="2520" w:hanging="360"/>
      </w:pPr>
    </w:lvl>
    <w:lvl w:ilvl="4" w:tplc="2C22710E">
      <w:start w:val="1"/>
      <w:numFmt w:val="lowerLetter"/>
      <w:lvlText w:val="%5."/>
      <w:lvlJc w:val="left"/>
      <w:pPr>
        <w:ind w:left="3240" w:hanging="360"/>
      </w:pPr>
    </w:lvl>
    <w:lvl w:ilvl="5" w:tplc="831646BC">
      <w:start w:val="1"/>
      <w:numFmt w:val="lowerRoman"/>
      <w:lvlText w:val="%6."/>
      <w:lvlJc w:val="right"/>
      <w:pPr>
        <w:ind w:left="3960" w:hanging="180"/>
      </w:pPr>
    </w:lvl>
    <w:lvl w:ilvl="6" w:tplc="F5402FB8">
      <w:start w:val="1"/>
      <w:numFmt w:val="decimal"/>
      <w:lvlText w:val="%7."/>
      <w:lvlJc w:val="left"/>
      <w:pPr>
        <w:ind w:left="4680" w:hanging="360"/>
      </w:pPr>
    </w:lvl>
    <w:lvl w:ilvl="7" w:tplc="F13C3828">
      <w:start w:val="1"/>
      <w:numFmt w:val="lowerLetter"/>
      <w:lvlText w:val="%8."/>
      <w:lvlJc w:val="left"/>
      <w:pPr>
        <w:ind w:left="5400" w:hanging="360"/>
      </w:pPr>
    </w:lvl>
    <w:lvl w:ilvl="8" w:tplc="BA1C3F14">
      <w:start w:val="1"/>
      <w:numFmt w:val="lowerRoman"/>
      <w:lvlText w:val="%9."/>
      <w:lvlJc w:val="right"/>
      <w:pPr>
        <w:ind w:left="6120" w:hanging="180"/>
      </w:pPr>
    </w:lvl>
  </w:abstractNum>
  <w:abstractNum w:abstractNumId="3" w15:restartNumberingAfterBreak="0">
    <w:nsid w:val="47571E58"/>
    <w:multiLevelType w:val="hybridMultilevel"/>
    <w:tmpl w:val="B66852E6"/>
    <w:lvl w:ilvl="0" w:tplc="A5D69858">
      <w:start w:val="1"/>
      <w:numFmt w:val="decimal"/>
      <w:lvlText w:val="%1."/>
      <w:lvlJc w:val="left"/>
      <w:pPr>
        <w:ind w:left="720" w:hanging="360"/>
      </w:pPr>
    </w:lvl>
    <w:lvl w:ilvl="1" w:tplc="FC84E3EC">
      <w:start w:val="1"/>
      <w:numFmt w:val="lowerLetter"/>
      <w:lvlText w:val="%2."/>
      <w:lvlJc w:val="left"/>
      <w:pPr>
        <w:ind w:left="1440" w:hanging="360"/>
      </w:pPr>
    </w:lvl>
    <w:lvl w:ilvl="2" w:tplc="508ED44E">
      <w:start w:val="1"/>
      <w:numFmt w:val="lowerRoman"/>
      <w:lvlText w:val="%3."/>
      <w:lvlJc w:val="right"/>
      <w:pPr>
        <w:ind w:left="2160" w:hanging="180"/>
      </w:pPr>
    </w:lvl>
    <w:lvl w:ilvl="3" w:tplc="7018E530">
      <w:start w:val="1"/>
      <w:numFmt w:val="decimal"/>
      <w:lvlText w:val="%4."/>
      <w:lvlJc w:val="left"/>
      <w:pPr>
        <w:ind w:left="2880" w:hanging="360"/>
      </w:pPr>
    </w:lvl>
    <w:lvl w:ilvl="4" w:tplc="13D42512">
      <w:start w:val="1"/>
      <w:numFmt w:val="lowerLetter"/>
      <w:lvlText w:val="%5."/>
      <w:lvlJc w:val="left"/>
      <w:pPr>
        <w:ind w:left="3600" w:hanging="360"/>
      </w:pPr>
    </w:lvl>
    <w:lvl w:ilvl="5" w:tplc="83CCC96E">
      <w:start w:val="1"/>
      <w:numFmt w:val="lowerRoman"/>
      <w:lvlText w:val="%6."/>
      <w:lvlJc w:val="right"/>
      <w:pPr>
        <w:ind w:left="4320" w:hanging="180"/>
      </w:pPr>
    </w:lvl>
    <w:lvl w:ilvl="6" w:tplc="FA623B5A">
      <w:start w:val="1"/>
      <w:numFmt w:val="decimal"/>
      <w:lvlText w:val="%7."/>
      <w:lvlJc w:val="left"/>
      <w:pPr>
        <w:ind w:left="5040" w:hanging="360"/>
      </w:pPr>
    </w:lvl>
    <w:lvl w:ilvl="7" w:tplc="51B87266">
      <w:start w:val="1"/>
      <w:numFmt w:val="lowerLetter"/>
      <w:lvlText w:val="%8."/>
      <w:lvlJc w:val="left"/>
      <w:pPr>
        <w:ind w:left="5760" w:hanging="360"/>
      </w:pPr>
    </w:lvl>
    <w:lvl w:ilvl="8" w:tplc="0F56961A">
      <w:start w:val="1"/>
      <w:numFmt w:val="lowerRoman"/>
      <w:lvlText w:val="%9."/>
      <w:lvlJc w:val="right"/>
      <w:pPr>
        <w:ind w:left="6480" w:hanging="180"/>
      </w:pPr>
    </w:lvl>
  </w:abstractNum>
  <w:num w:numId="1" w16cid:durableId="530536508">
    <w:abstractNumId w:val="2"/>
  </w:num>
  <w:num w:numId="2" w16cid:durableId="1551110930">
    <w:abstractNumId w:val="0"/>
  </w:num>
  <w:num w:numId="3" w16cid:durableId="199513596">
    <w:abstractNumId w:val="1"/>
  </w:num>
  <w:num w:numId="4" w16cid:durableId="103071728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dim Seregin">
    <w15:presenceInfo w15:providerId="AD" w15:userId="S::vseregin@qti.qualcomm.com::6bb95df1-e6d7-4725-993c-5fa490907059"/>
  </w15:person>
  <w15:person w15:author="ruling">
    <w15:presenceInfo w15:providerId="None" w15:userId="ruling"/>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3EA"/>
    <w:rsid w:val="00031898"/>
    <w:rsid w:val="0008255D"/>
    <w:rsid w:val="000C6F02"/>
    <w:rsid w:val="001920C9"/>
    <w:rsid w:val="001E2218"/>
    <w:rsid w:val="00202BA9"/>
    <w:rsid w:val="002C53E2"/>
    <w:rsid w:val="00367724"/>
    <w:rsid w:val="003A3954"/>
    <w:rsid w:val="00452AE4"/>
    <w:rsid w:val="004537BE"/>
    <w:rsid w:val="0052600A"/>
    <w:rsid w:val="005521EE"/>
    <w:rsid w:val="00555F28"/>
    <w:rsid w:val="005D58DE"/>
    <w:rsid w:val="005F64B1"/>
    <w:rsid w:val="00674A7B"/>
    <w:rsid w:val="006F04A4"/>
    <w:rsid w:val="0075623D"/>
    <w:rsid w:val="007B13EA"/>
    <w:rsid w:val="007F4D9A"/>
    <w:rsid w:val="007F560F"/>
    <w:rsid w:val="00857F71"/>
    <w:rsid w:val="008F4A72"/>
    <w:rsid w:val="00900C77"/>
    <w:rsid w:val="00914296"/>
    <w:rsid w:val="009B7B77"/>
    <w:rsid w:val="009C35ED"/>
    <w:rsid w:val="00A20FBC"/>
    <w:rsid w:val="00A818D6"/>
    <w:rsid w:val="00AE3BF1"/>
    <w:rsid w:val="00AF6E2B"/>
    <w:rsid w:val="00B622DA"/>
    <w:rsid w:val="00B7652D"/>
    <w:rsid w:val="00BD25F8"/>
    <w:rsid w:val="00D0372B"/>
    <w:rsid w:val="00D15D6B"/>
    <w:rsid w:val="00D47EA3"/>
    <w:rsid w:val="00D6050C"/>
    <w:rsid w:val="00D85BBE"/>
    <w:rsid w:val="00DC7514"/>
    <w:rsid w:val="00DE241A"/>
    <w:rsid w:val="00E009B7"/>
    <w:rsid w:val="00E0720C"/>
    <w:rsid w:val="00E35B63"/>
    <w:rsid w:val="00F27562"/>
    <w:rsid w:val="00F37663"/>
    <w:rsid w:val="00FF0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18DD2"/>
  <w15:docId w15:val="{84B96234-D105-4BC8-8373-1166A5EA6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szCs w:val="22"/>
        <w:lang w:val="en-CA"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jc w:val="center"/>
    </w:pPr>
    <w:rPr>
      <w:rFonts w:ascii="Cambria Math" w:eastAsia="Cambria Math" w:hAnsi="Cambria Math" w:cs="Cambria Math"/>
      <w:sz w:val="22"/>
    </w:rPr>
  </w:style>
  <w:style w:type="paragraph" w:styleId="Heading1">
    <w:name w:val="heading 1"/>
    <w:basedOn w:val="Normal"/>
    <w:next w:val="Normal"/>
    <w:link w:val="Heading1Char"/>
    <w:qFormat/>
    <w:pPr>
      <w:keepNext/>
      <w:spacing w:before="240" w:after="60"/>
      <w:outlineLvl w:val="0"/>
    </w:pPr>
    <w:rPr>
      <w:rFonts w:cs="Arial"/>
      <w:b/>
      <w:bCs/>
      <w:sz w:val="32"/>
      <w:szCs w:val="32"/>
    </w:rPr>
  </w:style>
  <w:style w:type="paragraph" w:styleId="Heading2">
    <w:name w:val="heading 2"/>
    <w:basedOn w:val="Normal"/>
    <w:next w:val="Normal"/>
    <w:link w:val="Heading2Char"/>
    <w:qFormat/>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rPr>
      <w:b/>
      <w:bCs/>
      <w:sz w:val="26"/>
      <w:szCs w:val="26"/>
    </w:rPr>
  </w:style>
  <w:style w:type="paragraph" w:styleId="Heading4">
    <w:name w:val="heading 4"/>
    <w:basedOn w:val="Normal"/>
    <w:next w:val="Normal"/>
    <w:link w:val="Heading4Char"/>
    <w:qFormat/>
    <w:pPr>
      <w:keepNext/>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pPr>
      <w:keepNext/>
      <w:spacing w:before="240" w:after="60"/>
      <w:outlineLvl w:val="4"/>
    </w:pPr>
    <w:rPr>
      <w:b/>
      <w:bCs/>
      <w:i/>
      <w:iCs/>
      <w:sz w:val="24"/>
      <w:szCs w:val="26"/>
    </w:rPr>
  </w:style>
  <w:style w:type="paragraph" w:styleId="Heading6">
    <w:name w:val="heading 6"/>
    <w:basedOn w:val="Normal"/>
    <w:next w:val="Normal"/>
    <w:link w:val="Heading6Char"/>
    <w:qFormat/>
    <w:pPr>
      <w:keepNext/>
      <w:spacing w:before="240" w:after="60"/>
      <w:outlineLvl w:val="5"/>
    </w:pPr>
    <w:rPr>
      <w:b/>
      <w:bCs/>
    </w:rPr>
  </w:style>
  <w:style w:type="paragraph" w:styleId="Heading7">
    <w:name w:val="heading 7"/>
    <w:basedOn w:val="Normal"/>
    <w:next w:val="Normal"/>
    <w:link w:val="Heading7Char"/>
    <w:qFormat/>
    <w:pPr>
      <w:keepNext/>
      <w:spacing w:before="240" w:after="60"/>
      <w:outlineLvl w:val="6"/>
    </w:pPr>
    <w:rPr>
      <w:szCs w:val="24"/>
    </w:rPr>
  </w:style>
  <w:style w:type="paragraph" w:styleId="Heading8">
    <w:name w:val="heading 8"/>
    <w:basedOn w:val="Normal"/>
    <w:next w:val="Normal"/>
    <w:link w:val="Heading8Char"/>
    <w:qFormat/>
    <w:pPr>
      <w:keepNext/>
      <w:spacing w:before="240" w:after="60"/>
      <w:outlineLvl w:val="7"/>
    </w:pPr>
    <w:rPr>
      <w:i/>
      <w:iCs/>
      <w:szCs w:val="24"/>
    </w:rPr>
  </w:style>
  <w:style w:type="paragraph" w:styleId="Heading9">
    <w:name w:val="heading 9"/>
    <w:basedOn w:val="Normal"/>
    <w:next w:val="Normal"/>
    <w:link w:val="Heading9Char"/>
    <w:qFormat/>
    <w:pPr>
      <w:keepNext/>
      <w:spacing w:before="240" w:after="60"/>
      <w:ind w:left="1440" w:hanging="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Heading1Char">
    <w:name w:val="Heading 1 Char"/>
    <w:basedOn w:val="DefaultParagraphFont"/>
    <w:link w:val="Heading1"/>
    <w:uiPriority w:val="9"/>
    <w:rPr>
      <w:rFonts w:ascii="Arial" w:eastAsia="Arial" w:hAnsi="Arial" w:cs="Arial"/>
      <w:sz w:val="40"/>
      <w:szCs w:val="40"/>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Pr>
      <w:b/>
      <w:bCs/>
      <w:i/>
      <w:iCs/>
      <w:sz w:val="28"/>
      <w:szCs w:val="28"/>
      <w:lang w:eastAsia="en-US"/>
    </w:rPr>
  </w:style>
  <w:style w:type="character" w:customStyle="1" w:styleId="Heading3Char">
    <w:name w:val="Heading 3 Char"/>
    <w:link w:val="Heading3"/>
    <w:rPr>
      <w:b/>
      <w:bCs/>
      <w:sz w:val="26"/>
      <w:szCs w:val="26"/>
      <w:lang w:eastAsia="en-US"/>
    </w:rPr>
  </w:style>
  <w:style w:type="character" w:customStyle="1" w:styleId="Heading4Char">
    <w:name w:val="Heading 4 Char"/>
    <w:link w:val="Heading4"/>
    <w:rPr>
      <w:rFonts w:ascii="Times New Roman Bold" w:hAnsi="Times New Roman Bold"/>
      <w:b/>
      <w:bCs/>
      <w:sz w:val="24"/>
      <w:szCs w:val="28"/>
    </w:rPr>
  </w:style>
  <w:style w:type="character" w:customStyle="1" w:styleId="Heading5Char">
    <w:name w:val="Heading 5 Char"/>
    <w:link w:val="Heading5"/>
    <w:rPr>
      <w:b/>
      <w:bCs/>
      <w:i/>
      <w:iCs/>
      <w:sz w:val="24"/>
      <w:szCs w:val="26"/>
    </w:rPr>
  </w:style>
  <w:style w:type="character" w:customStyle="1" w:styleId="Heading6Char">
    <w:name w:val="Heading 6 Char"/>
    <w:link w:val="Heading6"/>
    <w:rPr>
      <w:b/>
      <w:bCs/>
      <w:sz w:val="22"/>
      <w:szCs w:val="22"/>
      <w:lang w:eastAsia="en-US"/>
    </w:rPr>
  </w:style>
  <w:style w:type="character" w:customStyle="1" w:styleId="Heading7Char">
    <w:name w:val="Heading 7 Char"/>
    <w:link w:val="Heading7"/>
    <w:rPr>
      <w:sz w:val="22"/>
      <w:szCs w:val="24"/>
    </w:rPr>
  </w:style>
  <w:style w:type="character" w:customStyle="1" w:styleId="Heading8Char">
    <w:name w:val="Heading 8 Char"/>
    <w:link w:val="Heading8"/>
    <w:rPr>
      <w:i/>
      <w:iCs/>
      <w:sz w:val="22"/>
      <w:szCs w:val="24"/>
    </w:rPr>
  </w:style>
  <w:style w:type="character" w:customStyle="1" w:styleId="Heading9Char">
    <w:name w:val="Heading 9 Char"/>
    <w:link w:val="Heading9"/>
    <w:rPr>
      <w:b/>
      <w:sz w:val="22"/>
      <w:szCs w:val="22"/>
      <w:lang w:eastAsia="en-US"/>
    </w:rPr>
  </w:style>
  <w:style w:type="character" w:styleId="FollowedHyperlink">
    <w:name w:val="FollowedHyperlink"/>
    <w:rPr>
      <w:color w:val="800080"/>
      <w:u w:val="singl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link w:val="CaptionChar"/>
    <w:uiPriority w:val="35"/>
    <w:unhideWhenUsed/>
    <w:qFormat/>
    <w:pPr>
      <w:spacing w:before="0" w:after="200"/>
    </w:pPr>
    <w:rPr>
      <w:i/>
      <w:iCs/>
      <w:color w:val="44546A" w:themeColor="text2"/>
      <w:sz w:val="18"/>
      <w:szCs w:val="18"/>
    </w:rPr>
  </w:style>
  <w:style w:type="character" w:customStyle="1" w:styleId="CaptionChar">
    <w:name w:val="Caption Char"/>
    <w:link w:val="Caption"/>
    <w:uiPriority w:val="35"/>
    <w:rPr>
      <w:i/>
      <w:iCs/>
      <w:color w:val="44546A" w:themeColor="text2"/>
      <w:sz w:val="18"/>
      <w:szCs w:val="18"/>
    </w:rPr>
  </w:style>
  <w:style w:type="paragraph" w:customStyle="1" w:styleId="paragraph">
    <w:name w:val="paragraph"/>
    <w:basedOn w:val="Normal"/>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beforeAutospacing="1" w:after="100" w:afterAutospacing="1"/>
      <w:jc w:val="left"/>
    </w:pPr>
    <w:rPr>
      <w:sz w:val="24"/>
      <w:szCs w:val="24"/>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rPr>
      <w:sz w:val="18"/>
      <w:szCs w:val="18"/>
    </w:rPr>
  </w:style>
  <w:style w:type="paragraph" w:styleId="CommentText">
    <w:name w:val="annotation text"/>
    <w:basedOn w:val="Normal"/>
    <w:link w:val="CommentTextChar"/>
    <w:pPr>
      <w:jc w:val="left"/>
    </w:pPr>
  </w:style>
  <w:style w:type="character" w:customStyle="1" w:styleId="CommentTextChar">
    <w:name w:val="Comment Text Char"/>
    <w:basedOn w:val="DefaultParagraphFont"/>
    <w:link w:val="CommentText"/>
    <w:rPr>
      <w:sz w:val="22"/>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2"/>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UnresolvedMention20">
    <w:name w:val="Unresolved Mention2"/>
    <w:basedOn w:val="DefaultParagraphFont"/>
    <w:uiPriority w:val="99"/>
    <w:semiHidden/>
    <w:unhideWhenUsed/>
    <w:rPr>
      <w:color w:val="605E5C"/>
      <w:shd w:val="clear" w:color="auto" w:fill="E1DFDD"/>
    </w:rPr>
  </w:style>
  <w:style w:type="paragraph" w:styleId="Revision">
    <w:name w:val="Revision"/>
    <w:hidden/>
    <w:uiPriority w:val="99"/>
    <w:semiHidden/>
    <w:rPr>
      <w:sz w:val="22"/>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customStyle="1" w:styleId="UnresolvedMention200">
    <w:name w:val="Unresolved Mention20"/>
    <w:basedOn w:val="DefaultParagraphFont"/>
    <w:uiPriority w:val="99"/>
    <w:semiHidden/>
    <w:unhideWhenUsed/>
    <w:rPr>
      <w:color w:val="605E5C"/>
      <w:shd w:val="clear" w:color="auto" w:fill="E1DFDD"/>
    </w:rPr>
  </w:style>
  <w:style w:type="character" w:customStyle="1" w:styleId="UnresolvedMention2000">
    <w:name w:val="Unresolved Mention200"/>
    <w:basedOn w:val="DefaultParagraphFont"/>
    <w:uiPriority w:val="99"/>
    <w:semiHidden/>
    <w:unhideWhenUsed/>
    <w:rPr>
      <w:color w:val="605E5C"/>
      <w:shd w:val="clear" w:color="auto" w:fill="E1DFDD"/>
    </w:rPr>
  </w:style>
  <w:style w:type="character" w:customStyle="1" w:styleId="ListParagraphChar">
    <w:name w:val="List Paragraph Char"/>
    <w:link w:val="ListParagraph"/>
    <w:uiPriority w:val="34"/>
    <w:rPr>
      <w:sz w:val="22"/>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1">
    <w:name w:val="未处理的提及1"/>
    <w:basedOn w:val="DefaultParagraphFont"/>
    <w:uiPriority w:val="99"/>
    <w:semiHidden/>
    <w:unhideWhenUsed/>
    <w:rPr>
      <w:color w:val="605E5C"/>
      <w:shd w:val="clear" w:color="auto" w:fill="E1DFDD"/>
    </w:rPr>
  </w:style>
  <w:style w:type="paragraph" w:customStyle="1" w:styleId="xmsonormal">
    <w:name w:val="x_msonormal"/>
    <w:basedOn w:val="Normal"/>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pPr>
    <w:rPr>
      <w:rFonts w:ascii="Calibri" w:eastAsia="Calibri" w:hAnsi="Calibri" w:cs="Calibri"/>
      <w:lang w:val="fr-FR" w:eastAsia="fr-FR"/>
    </w:rPr>
  </w:style>
  <w:style w:type="character" w:customStyle="1" w:styleId="xcontentpasted0">
    <w:name w:val="x_contentpasted0"/>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iechen.cj@alibaba-inc.com" TargetMode="External"/><Relationship Id="rId18" Type="http://schemas.openxmlformats.org/officeDocument/2006/relationships/hyperlink" Target="mailto:zhangkai.video@bytedance.com" TargetMode="Externa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footer" Target="footer1.xml"/><Relationship Id="rId12" Type="http://schemas.openxmlformats.org/officeDocument/2006/relationships/hyperlink" Target="mailto:vseregin@qti.qualcomm.com" TargetMode="External"/><Relationship Id="rId17" Type="http://schemas.openxmlformats.org/officeDocument/2006/relationships/hyperlink" Target="mailto:xiaoyuxiu@kwai.com" TargetMode="External"/><Relationship Id="rId2" Type="http://schemas.openxmlformats.org/officeDocument/2006/relationships/styles" Target="styles.xml"/><Relationship Id="rId16" Type="http://schemas.openxmlformats.org/officeDocument/2006/relationships/hyperlink" Target="mailto:martin.winken@hhi.fraunhofer.d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0.png"/><Relationship Id="rId5" Type="http://schemas.openxmlformats.org/officeDocument/2006/relationships/footnotes" Target="footnotes.xml"/><Relationship Id="rId15" Type="http://schemas.openxmlformats.org/officeDocument/2006/relationships/hyperlink" Target="mailto:jacob.strom@ericsson.com"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hyperlink" Target="mailto:guichunli@global.tencen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14</Pages>
  <Words>3471</Words>
  <Characters>19785</Characters>
  <Application>Microsoft Office Word</Application>
  <DocSecurity>0</DocSecurity>
  <Lines>164</Lines>
  <Paragraphs>46</Paragraphs>
  <ScaleCrop>false</ScaleCrop>
  <Company>JCT-VC</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67</cp:revision>
  <dcterms:created xsi:type="dcterms:W3CDTF">2023-05-28T15:58:00Z</dcterms:created>
  <dcterms:modified xsi:type="dcterms:W3CDTF">2023-10-28T20:45:00Z</dcterms:modified>
</cp:coreProperties>
</file>