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026"/>
      </w:tblGrid>
      <w:tr w:rsidR="00A1386D" w:rsidRPr="00BF75BD" w14:paraId="3EE45DEE" w14:textId="77777777" w:rsidTr="00FA1696">
        <w:trPr>
          <w:tblCellSpacing w:w="15" w:type="dxa"/>
        </w:trPr>
        <w:tc>
          <w:tcPr>
            <w:tcW w:w="10020" w:type="dxa"/>
            <w:vAlign w:val="center"/>
            <w:hideMark/>
          </w:tcPr>
          <w:p w14:paraId="4CBE62E2" w14:textId="77777777" w:rsidR="00A1386D" w:rsidRPr="00BF75BD" w:rsidRDefault="00A1386D" w:rsidP="00BF75BD">
            <w:pPr>
              <w:autoSpaceDE/>
              <w:autoSpaceDN/>
              <w:spacing w:before="100" w:beforeAutospacing="1" w:after="100" w:afterAutospacing="1"/>
              <w:jc w:val="center"/>
              <w:outlineLvl w:val="1"/>
              <w:rPr>
                <w:b/>
                <w:bCs/>
                <w:sz w:val="32"/>
                <w:szCs w:val="36"/>
              </w:rPr>
            </w:pPr>
            <w:r w:rsidRPr="000C6A08">
              <w:rPr>
                <w:b/>
                <w:bCs/>
                <w:sz w:val="24"/>
                <w:szCs w:val="28"/>
              </w:rPr>
              <w:t>INTERNATIONAL ORGANIZATION FOR STANDARDIZATION</w:t>
            </w:r>
            <w:r w:rsidRPr="000C6A08">
              <w:rPr>
                <w:b/>
                <w:bCs/>
                <w:sz w:val="24"/>
                <w:szCs w:val="28"/>
              </w:rPr>
              <w:br/>
              <w:t>ORGANISATION INTERNATIONALE DE NORMALISATION</w:t>
            </w:r>
            <w:r w:rsidRPr="000C6A08">
              <w:rPr>
                <w:b/>
                <w:bCs/>
                <w:sz w:val="24"/>
                <w:szCs w:val="28"/>
              </w:rPr>
              <w:br/>
              <w:t>ISO/IEC JTC 1/SC 29/WG 5</w:t>
            </w:r>
            <w:r w:rsidRPr="000C6A08">
              <w:rPr>
                <w:b/>
                <w:bCs/>
                <w:sz w:val="24"/>
                <w:szCs w:val="28"/>
              </w:rPr>
              <w:br/>
              <w:t xml:space="preserve">MPEG JOINT VIDEO </w:t>
            </w:r>
            <w:r>
              <w:rPr>
                <w:b/>
                <w:bCs/>
                <w:sz w:val="24"/>
                <w:szCs w:val="28"/>
              </w:rPr>
              <w:t>EXPERTS</w:t>
            </w:r>
            <w:r w:rsidRPr="000C6A08">
              <w:rPr>
                <w:b/>
                <w:bCs/>
                <w:sz w:val="24"/>
                <w:szCs w:val="28"/>
              </w:rPr>
              <w:t xml:space="preserve"> TEAM WITH ITU-T SG 16</w:t>
            </w:r>
          </w:p>
        </w:tc>
      </w:tr>
      <w:tr w:rsidR="00A1386D" w:rsidRPr="00BF75BD" w14:paraId="0B68FE9B" w14:textId="77777777" w:rsidTr="00FA1696">
        <w:trPr>
          <w:tblCellSpacing w:w="15" w:type="dxa"/>
        </w:trPr>
        <w:tc>
          <w:tcPr>
            <w:tcW w:w="10020" w:type="dxa"/>
            <w:vAlign w:val="center"/>
            <w:hideMark/>
          </w:tcPr>
          <w:p w14:paraId="59F44787" w14:textId="076C2838" w:rsidR="00A1386D" w:rsidRPr="00BF75BD" w:rsidRDefault="00A1386D" w:rsidP="00BF75BD">
            <w:pPr>
              <w:autoSpaceDE/>
              <w:autoSpaceDN/>
              <w:spacing w:before="100" w:beforeAutospacing="1" w:after="100" w:afterAutospacing="1"/>
              <w:jc w:val="right"/>
              <w:outlineLvl w:val="2"/>
              <w:rPr>
                <w:b/>
                <w:bCs/>
                <w:sz w:val="24"/>
                <w:szCs w:val="27"/>
              </w:rPr>
            </w:pPr>
            <w:r w:rsidRPr="00BF75BD">
              <w:rPr>
                <w:b/>
                <w:bCs/>
                <w:sz w:val="24"/>
                <w:szCs w:val="27"/>
              </w:rPr>
              <w:t xml:space="preserve">ISO/IEC JTC 1 / SC 29 / WG 5 N </w:t>
            </w:r>
            <w:r>
              <w:rPr>
                <w:b/>
                <w:bCs/>
                <w:sz w:val="24"/>
                <w:szCs w:val="27"/>
              </w:rPr>
              <w:t>229</w:t>
            </w:r>
          </w:p>
        </w:tc>
      </w:tr>
      <w:tr w:rsidR="00A1386D" w:rsidRPr="00A1386D" w14:paraId="48D9C67E" w14:textId="77777777" w:rsidTr="00FA1696">
        <w:trPr>
          <w:tblCellSpacing w:w="15" w:type="dxa"/>
        </w:trPr>
        <w:tc>
          <w:tcPr>
            <w:tcW w:w="10020" w:type="dxa"/>
            <w:vAlign w:val="center"/>
            <w:hideMark/>
          </w:tcPr>
          <w:p w14:paraId="55FC3DC0" w14:textId="77777777" w:rsidR="00A1386D" w:rsidRPr="00A1386D" w:rsidRDefault="00A1386D" w:rsidP="00BF75BD">
            <w:pPr>
              <w:autoSpaceDE/>
              <w:autoSpaceDN/>
              <w:spacing w:before="100" w:beforeAutospacing="1" w:after="100" w:afterAutospacing="1"/>
              <w:jc w:val="right"/>
              <w:outlineLvl w:val="2"/>
              <w:rPr>
                <w:b/>
                <w:bCs/>
                <w:sz w:val="24"/>
                <w:szCs w:val="27"/>
              </w:rPr>
            </w:pPr>
            <w:r w:rsidRPr="00A1386D">
              <w:rPr>
                <w:b/>
                <w:bCs/>
                <w:sz w:val="24"/>
                <w:szCs w:val="27"/>
              </w:rPr>
              <w:t>Geneva, CH, 11–19 July 2023</w:t>
            </w:r>
          </w:p>
        </w:tc>
      </w:tr>
      <w:tr w:rsidR="00A1386D" w:rsidRPr="00BF75BD" w14:paraId="796EF7CF" w14:textId="77777777" w:rsidTr="00FA1696">
        <w:trPr>
          <w:tblCellSpacing w:w="15" w:type="dxa"/>
        </w:trPr>
        <w:tc>
          <w:tcPr>
            <w:tcW w:w="10020" w:type="dxa"/>
            <w:vAlign w:val="center"/>
            <w:hideMark/>
          </w:tcPr>
          <w:tbl>
            <w:tblPr>
              <w:tblW w:w="8928"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160"/>
              <w:gridCol w:w="6768"/>
            </w:tblGrid>
            <w:tr w:rsidR="00A1386D" w:rsidRPr="00BF75BD" w14:paraId="734058DE" w14:textId="77777777" w:rsidTr="00A1386D">
              <w:tc>
                <w:tcPr>
                  <w:tcW w:w="2160" w:type="dxa"/>
                  <w:tcBorders>
                    <w:top w:val="outset" w:sz="6" w:space="0" w:color="auto"/>
                    <w:left w:val="outset" w:sz="6" w:space="0" w:color="auto"/>
                    <w:bottom w:val="outset" w:sz="6" w:space="0" w:color="auto"/>
                    <w:right w:val="outset" w:sz="6" w:space="0" w:color="auto"/>
                  </w:tcBorders>
                  <w:hideMark/>
                </w:tcPr>
                <w:p w14:paraId="65A09E25" w14:textId="77777777" w:rsidR="00A1386D" w:rsidRPr="00BF75BD" w:rsidRDefault="00A1386D" w:rsidP="00BF75BD">
                  <w:pPr>
                    <w:autoSpaceDE/>
                    <w:autoSpaceDN/>
                    <w:spacing w:before="60" w:after="60"/>
                    <w:rPr>
                      <w:b/>
                      <w:bCs/>
                    </w:rPr>
                  </w:pPr>
                  <w:r w:rsidRPr="00BF75BD">
                    <w:rPr>
                      <w:b/>
                      <w:bCs/>
                    </w:rPr>
                    <w:t>Title:</w:t>
                  </w:r>
                </w:p>
              </w:tc>
              <w:tc>
                <w:tcPr>
                  <w:tcW w:w="6768" w:type="dxa"/>
                  <w:tcBorders>
                    <w:top w:val="outset" w:sz="6" w:space="0" w:color="auto"/>
                    <w:left w:val="outset" w:sz="6" w:space="0" w:color="auto"/>
                    <w:bottom w:val="single" w:sz="6" w:space="0" w:color="auto"/>
                    <w:right w:val="outset" w:sz="6" w:space="0" w:color="auto"/>
                  </w:tcBorders>
                  <w:hideMark/>
                </w:tcPr>
                <w:p w14:paraId="5DDFF17E" w14:textId="61DD948B" w:rsidR="00A1386D" w:rsidRPr="00BF75BD" w:rsidRDefault="00A1386D" w:rsidP="00BF75BD">
                  <w:pPr>
                    <w:autoSpaceDE/>
                    <w:autoSpaceDN/>
                    <w:spacing w:before="60" w:after="60"/>
                    <w:rPr>
                      <w:b/>
                      <w:bCs/>
                    </w:rPr>
                  </w:pPr>
                  <w:r w:rsidRPr="00A1386D">
                    <w:rPr>
                      <w:b/>
                      <w:bCs/>
                    </w:rPr>
                    <w:t>Preliminary working draft 5 of SEI processing order SEI message in VVC</w:t>
                  </w:r>
                </w:p>
              </w:tc>
            </w:tr>
            <w:tr w:rsidR="00A1386D" w:rsidRPr="00BF75BD" w14:paraId="50432A89" w14:textId="77777777" w:rsidTr="00A1386D">
              <w:tc>
                <w:tcPr>
                  <w:tcW w:w="2160" w:type="dxa"/>
                  <w:tcBorders>
                    <w:top w:val="outset" w:sz="6" w:space="0" w:color="auto"/>
                    <w:left w:val="outset" w:sz="6" w:space="0" w:color="auto"/>
                    <w:bottom w:val="outset" w:sz="6" w:space="0" w:color="auto"/>
                    <w:right w:val="outset" w:sz="6" w:space="0" w:color="auto"/>
                  </w:tcBorders>
                </w:tcPr>
                <w:p w14:paraId="069E44A6" w14:textId="77777777" w:rsidR="00A1386D" w:rsidRPr="00BF75BD" w:rsidRDefault="00A1386D" w:rsidP="00B4369A">
                  <w:pPr>
                    <w:autoSpaceDE/>
                    <w:autoSpaceDN/>
                    <w:spacing w:before="60" w:after="60"/>
                    <w:rPr>
                      <w:b/>
                      <w:bCs/>
                    </w:rPr>
                  </w:pPr>
                  <w:r w:rsidRPr="00BF75BD">
                    <w:rPr>
                      <w:b/>
                      <w:bCs/>
                      <w:szCs w:val="24"/>
                    </w:rPr>
                    <w:t>Source:</w:t>
                  </w:r>
                </w:p>
              </w:tc>
              <w:tc>
                <w:tcPr>
                  <w:tcW w:w="6768" w:type="dxa"/>
                  <w:tcBorders>
                    <w:top w:val="outset" w:sz="6" w:space="0" w:color="auto"/>
                    <w:left w:val="outset" w:sz="6" w:space="0" w:color="auto"/>
                    <w:bottom w:val="single" w:sz="6" w:space="0" w:color="auto"/>
                    <w:right w:val="outset" w:sz="6" w:space="0" w:color="auto"/>
                  </w:tcBorders>
                </w:tcPr>
                <w:p w14:paraId="00BC3B7F" w14:textId="77777777" w:rsidR="00A1386D" w:rsidRPr="00BF75BD" w:rsidRDefault="00A1386D" w:rsidP="00B4369A">
                  <w:pPr>
                    <w:autoSpaceDE/>
                    <w:autoSpaceDN/>
                    <w:spacing w:before="60" w:after="60"/>
                    <w:rPr>
                      <w:b/>
                      <w:bCs/>
                    </w:rPr>
                  </w:pPr>
                  <w:r w:rsidRPr="00276690">
                    <w:rPr>
                      <w:b/>
                      <w:bCs/>
                      <w:szCs w:val="24"/>
                    </w:rPr>
                    <w:t>Convenor (Jens-Rainer Ohm)</w:t>
                  </w:r>
                </w:p>
              </w:tc>
            </w:tr>
            <w:tr w:rsidR="00A1386D" w:rsidRPr="00BF75BD" w14:paraId="5A9A34AD" w14:textId="77777777" w:rsidTr="00A1386D">
              <w:tc>
                <w:tcPr>
                  <w:tcW w:w="2160" w:type="dxa"/>
                  <w:tcBorders>
                    <w:top w:val="outset" w:sz="6" w:space="0" w:color="auto"/>
                    <w:left w:val="outset" w:sz="6" w:space="0" w:color="auto"/>
                    <w:bottom w:val="outset" w:sz="6" w:space="0" w:color="auto"/>
                    <w:right w:val="single" w:sz="6" w:space="0" w:color="auto"/>
                  </w:tcBorders>
                  <w:hideMark/>
                </w:tcPr>
                <w:p w14:paraId="3BC3BAD7" w14:textId="77777777" w:rsidR="00A1386D" w:rsidRPr="00BF75BD" w:rsidRDefault="00A1386D" w:rsidP="00B4369A">
                  <w:pPr>
                    <w:autoSpaceDE/>
                    <w:autoSpaceDN/>
                    <w:spacing w:before="60" w:after="60"/>
                    <w:rPr>
                      <w:b/>
                      <w:bCs/>
                    </w:rPr>
                  </w:pPr>
                  <w:r w:rsidRPr="00BF75BD">
                    <w:rPr>
                      <w:b/>
                      <w:bCs/>
                    </w:rPr>
                    <w:t>Type:</w:t>
                  </w:r>
                </w:p>
              </w:tc>
              <w:tc>
                <w:tcPr>
                  <w:tcW w:w="6768" w:type="dxa"/>
                  <w:tcBorders>
                    <w:top w:val="single" w:sz="6" w:space="0" w:color="auto"/>
                    <w:left w:val="single" w:sz="6" w:space="0" w:color="auto"/>
                    <w:bottom w:val="single" w:sz="6" w:space="0" w:color="auto"/>
                    <w:right w:val="single" w:sz="6" w:space="0" w:color="auto"/>
                  </w:tcBorders>
                  <w:hideMark/>
                </w:tcPr>
                <w:p w14:paraId="5EE38CB7" w14:textId="386BA3EB" w:rsidR="00A1386D" w:rsidRPr="00BF75BD" w:rsidRDefault="002231AD" w:rsidP="00B4369A">
                  <w:pPr>
                    <w:autoSpaceDE/>
                    <w:autoSpaceDN/>
                    <w:spacing w:before="60" w:after="60"/>
                    <w:rPr>
                      <w:b/>
                      <w:bCs/>
                    </w:rPr>
                  </w:pPr>
                  <w:r>
                    <w:rPr>
                      <w:b/>
                      <w:bCs/>
                    </w:rPr>
                    <w:t>Project</w:t>
                  </w:r>
                </w:p>
              </w:tc>
            </w:tr>
            <w:tr w:rsidR="00A1386D" w:rsidRPr="00BF75BD" w14:paraId="4F9EB8E1" w14:textId="77777777" w:rsidTr="00A1386D">
              <w:tc>
                <w:tcPr>
                  <w:tcW w:w="2160" w:type="dxa"/>
                  <w:tcBorders>
                    <w:top w:val="outset" w:sz="6" w:space="0" w:color="auto"/>
                    <w:left w:val="outset" w:sz="6" w:space="0" w:color="auto"/>
                    <w:bottom w:val="outset" w:sz="6" w:space="0" w:color="auto"/>
                    <w:right w:val="single" w:sz="6" w:space="0" w:color="auto"/>
                  </w:tcBorders>
                </w:tcPr>
                <w:p w14:paraId="68E3B5C6" w14:textId="77777777" w:rsidR="00A1386D" w:rsidRPr="00BF75BD" w:rsidRDefault="00A1386D" w:rsidP="00B4369A">
                  <w:pPr>
                    <w:autoSpaceDE/>
                    <w:autoSpaceDN/>
                    <w:spacing w:before="60" w:after="60"/>
                    <w:rPr>
                      <w:b/>
                      <w:bCs/>
                    </w:rPr>
                  </w:pPr>
                  <w:r>
                    <w:rPr>
                      <w:b/>
                      <w:bCs/>
                    </w:rPr>
                    <w:t>Subtype:</w:t>
                  </w:r>
                </w:p>
              </w:tc>
              <w:tc>
                <w:tcPr>
                  <w:tcW w:w="6768" w:type="dxa"/>
                  <w:tcBorders>
                    <w:top w:val="single" w:sz="6" w:space="0" w:color="auto"/>
                    <w:left w:val="single" w:sz="6" w:space="0" w:color="auto"/>
                    <w:bottom w:val="single" w:sz="6" w:space="0" w:color="auto"/>
                    <w:right w:val="single" w:sz="6" w:space="0" w:color="auto"/>
                  </w:tcBorders>
                </w:tcPr>
                <w:p w14:paraId="02C16079" w14:textId="0A1D1B12" w:rsidR="00A1386D" w:rsidRPr="00BF75BD" w:rsidRDefault="002231AD" w:rsidP="00B4369A">
                  <w:pPr>
                    <w:autoSpaceDE/>
                    <w:autoSpaceDN/>
                    <w:spacing w:before="60" w:after="60"/>
                    <w:rPr>
                      <w:b/>
                      <w:bCs/>
                    </w:rPr>
                  </w:pPr>
                  <w:r>
                    <w:rPr>
                      <w:b/>
                      <w:bCs/>
                    </w:rPr>
                    <w:t>Draft</w:t>
                  </w:r>
                </w:p>
              </w:tc>
            </w:tr>
            <w:tr w:rsidR="00A1386D" w:rsidRPr="00BF75BD" w14:paraId="3BAB6065" w14:textId="77777777" w:rsidTr="00A1386D">
              <w:tc>
                <w:tcPr>
                  <w:tcW w:w="2160" w:type="dxa"/>
                  <w:tcBorders>
                    <w:top w:val="outset" w:sz="6" w:space="0" w:color="auto"/>
                    <w:left w:val="outset" w:sz="6" w:space="0" w:color="auto"/>
                    <w:bottom w:val="outset" w:sz="6" w:space="0" w:color="auto"/>
                    <w:right w:val="single" w:sz="6" w:space="0" w:color="auto"/>
                  </w:tcBorders>
                </w:tcPr>
                <w:p w14:paraId="17276F0D" w14:textId="77777777" w:rsidR="00A1386D" w:rsidRPr="00BF75BD" w:rsidRDefault="00A1386D" w:rsidP="00B4369A">
                  <w:pPr>
                    <w:autoSpaceDE/>
                    <w:autoSpaceDN/>
                    <w:spacing w:before="60" w:after="60"/>
                    <w:rPr>
                      <w:b/>
                      <w:bCs/>
                    </w:rPr>
                  </w:pPr>
                  <w:r w:rsidRPr="00BF75BD">
                    <w:rPr>
                      <w:b/>
                      <w:bCs/>
                    </w:rPr>
                    <w:t>Status:</w:t>
                  </w:r>
                </w:p>
              </w:tc>
              <w:tc>
                <w:tcPr>
                  <w:tcW w:w="6768" w:type="dxa"/>
                  <w:tcBorders>
                    <w:top w:val="single" w:sz="6" w:space="0" w:color="auto"/>
                    <w:left w:val="single" w:sz="6" w:space="0" w:color="auto"/>
                    <w:bottom w:val="single" w:sz="6" w:space="0" w:color="auto"/>
                    <w:right w:val="single" w:sz="6" w:space="0" w:color="auto"/>
                  </w:tcBorders>
                </w:tcPr>
                <w:p w14:paraId="5EDC1200" w14:textId="77777777" w:rsidR="00A1386D" w:rsidRPr="00BF75BD" w:rsidRDefault="00A1386D" w:rsidP="00B4369A">
                  <w:pPr>
                    <w:autoSpaceDE/>
                    <w:autoSpaceDN/>
                    <w:spacing w:before="60" w:after="60"/>
                    <w:rPr>
                      <w:b/>
                      <w:bCs/>
                    </w:rPr>
                  </w:pPr>
                  <w:r w:rsidRPr="00BF75BD">
                    <w:rPr>
                      <w:b/>
                      <w:bCs/>
                    </w:rPr>
                    <w:t>Approved</w:t>
                  </w:r>
                </w:p>
              </w:tc>
            </w:tr>
            <w:tr w:rsidR="00A1386D" w:rsidRPr="00BF75BD" w14:paraId="2D04BD79" w14:textId="77777777" w:rsidTr="00A1386D">
              <w:tc>
                <w:tcPr>
                  <w:tcW w:w="2160" w:type="dxa"/>
                  <w:tcBorders>
                    <w:top w:val="outset" w:sz="6" w:space="0" w:color="auto"/>
                    <w:left w:val="outset" w:sz="6" w:space="0" w:color="auto"/>
                    <w:bottom w:val="outset" w:sz="6" w:space="0" w:color="auto"/>
                    <w:right w:val="single" w:sz="6" w:space="0" w:color="auto"/>
                  </w:tcBorders>
                </w:tcPr>
                <w:p w14:paraId="389DC6BA" w14:textId="77777777" w:rsidR="00A1386D" w:rsidRPr="00BF75BD" w:rsidRDefault="00A1386D" w:rsidP="00B4369A">
                  <w:pPr>
                    <w:autoSpaceDE/>
                    <w:autoSpaceDN/>
                    <w:spacing w:before="60" w:after="60"/>
                    <w:rPr>
                      <w:b/>
                      <w:bCs/>
                    </w:rPr>
                  </w:pPr>
                  <w:r w:rsidRPr="00BF75BD">
                    <w:rPr>
                      <w:b/>
                      <w:bCs/>
                    </w:rPr>
                    <w:t>Date:</w:t>
                  </w:r>
                </w:p>
              </w:tc>
              <w:tc>
                <w:tcPr>
                  <w:tcW w:w="6768" w:type="dxa"/>
                  <w:tcBorders>
                    <w:top w:val="single" w:sz="6" w:space="0" w:color="auto"/>
                    <w:left w:val="single" w:sz="6" w:space="0" w:color="auto"/>
                    <w:bottom w:val="single" w:sz="6" w:space="0" w:color="auto"/>
                    <w:right w:val="single" w:sz="6" w:space="0" w:color="auto"/>
                  </w:tcBorders>
                </w:tcPr>
                <w:p w14:paraId="17DDA4B7" w14:textId="3D6F218B" w:rsidR="00A1386D" w:rsidRPr="00BF75BD" w:rsidRDefault="00A1386D" w:rsidP="00B4369A">
                  <w:pPr>
                    <w:autoSpaceDE/>
                    <w:autoSpaceDN/>
                    <w:spacing w:before="60" w:after="60"/>
                    <w:rPr>
                      <w:b/>
                      <w:bCs/>
                    </w:rPr>
                  </w:pPr>
                  <w:r w:rsidRPr="00BF75BD">
                    <w:rPr>
                      <w:b/>
                      <w:bCs/>
                    </w:rPr>
                    <w:t>202</w:t>
                  </w:r>
                  <w:r>
                    <w:rPr>
                      <w:b/>
                      <w:bCs/>
                    </w:rPr>
                    <w:t>3</w:t>
                  </w:r>
                  <w:r w:rsidRPr="00BF75BD">
                    <w:rPr>
                      <w:b/>
                      <w:bCs/>
                    </w:rPr>
                    <w:t>-</w:t>
                  </w:r>
                  <w:r w:rsidRPr="00A1386D">
                    <w:rPr>
                      <w:b/>
                      <w:bCs/>
                    </w:rPr>
                    <w:t>09-02</w:t>
                  </w:r>
                </w:p>
              </w:tc>
            </w:tr>
            <w:tr w:rsidR="00A1386D" w:rsidRPr="00BF75BD" w14:paraId="55A6F123" w14:textId="77777777" w:rsidTr="00A1386D">
              <w:tc>
                <w:tcPr>
                  <w:tcW w:w="2160" w:type="dxa"/>
                  <w:tcBorders>
                    <w:top w:val="outset" w:sz="6" w:space="0" w:color="auto"/>
                    <w:left w:val="outset" w:sz="6" w:space="0" w:color="auto"/>
                    <w:bottom w:val="outset" w:sz="6" w:space="0" w:color="auto"/>
                    <w:right w:val="single" w:sz="6" w:space="0" w:color="auto"/>
                  </w:tcBorders>
                </w:tcPr>
                <w:p w14:paraId="29E59F41" w14:textId="77777777" w:rsidR="00A1386D" w:rsidRPr="00BF75BD" w:rsidRDefault="00A1386D" w:rsidP="00B4369A">
                  <w:pPr>
                    <w:autoSpaceDE/>
                    <w:autoSpaceDN/>
                    <w:spacing w:before="60" w:after="60"/>
                    <w:rPr>
                      <w:b/>
                      <w:bCs/>
                    </w:rPr>
                  </w:pPr>
                  <w:r w:rsidRPr="00BF75BD">
                    <w:rPr>
                      <w:b/>
                      <w:bCs/>
                    </w:rPr>
                    <w:t>Expected Action:</w:t>
                  </w:r>
                </w:p>
              </w:tc>
              <w:tc>
                <w:tcPr>
                  <w:tcW w:w="6768" w:type="dxa"/>
                  <w:tcBorders>
                    <w:top w:val="single" w:sz="6" w:space="0" w:color="auto"/>
                    <w:left w:val="single" w:sz="6" w:space="0" w:color="auto"/>
                    <w:bottom w:val="single" w:sz="6" w:space="0" w:color="auto"/>
                    <w:right w:val="single" w:sz="6" w:space="0" w:color="auto"/>
                  </w:tcBorders>
                </w:tcPr>
                <w:p w14:paraId="691B4159" w14:textId="77777777" w:rsidR="00A1386D" w:rsidRPr="00BF75BD" w:rsidRDefault="00A1386D" w:rsidP="00B4369A">
                  <w:pPr>
                    <w:autoSpaceDE/>
                    <w:autoSpaceDN/>
                    <w:spacing w:before="60" w:after="60"/>
                    <w:rPr>
                      <w:b/>
                      <w:bCs/>
                    </w:rPr>
                  </w:pPr>
                  <w:r w:rsidRPr="002231AD">
                    <w:rPr>
                      <w:b/>
                      <w:bCs/>
                    </w:rPr>
                    <w:t>Info</w:t>
                  </w:r>
                </w:p>
              </w:tc>
            </w:tr>
            <w:tr w:rsidR="00A1386D" w:rsidRPr="00BF75BD" w14:paraId="2D13FECA" w14:textId="77777777" w:rsidTr="00A1386D">
              <w:tc>
                <w:tcPr>
                  <w:tcW w:w="2160" w:type="dxa"/>
                  <w:tcBorders>
                    <w:top w:val="outset" w:sz="6" w:space="0" w:color="auto"/>
                    <w:left w:val="outset" w:sz="6" w:space="0" w:color="auto"/>
                    <w:bottom w:val="outset" w:sz="6" w:space="0" w:color="auto"/>
                    <w:right w:val="single" w:sz="6" w:space="0" w:color="auto"/>
                  </w:tcBorders>
                </w:tcPr>
                <w:p w14:paraId="007DA496" w14:textId="77777777" w:rsidR="00A1386D" w:rsidRPr="00BF75BD" w:rsidRDefault="00A1386D" w:rsidP="00B4369A">
                  <w:pPr>
                    <w:autoSpaceDE/>
                    <w:autoSpaceDN/>
                    <w:spacing w:before="60" w:after="60"/>
                    <w:rPr>
                      <w:b/>
                      <w:bCs/>
                    </w:rPr>
                  </w:pPr>
                  <w:r w:rsidRPr="00BF75BD">
                    <w:rPr>
                      <w:b/>
                      <w:bCs/>
                    </w:rPr>
                    <w:t>Action due date:</w:t>
                  </w:r>
                </w:p>
              </w:tc>
              <w:tc>
                <w:tcPr>
                  <w:tcW w:w="6768" w:type="dxa"/>
                  <w:tcBorders>
                    <w:top w:val="single" w:sz="6" w:space="0" w:color="auto"/>
                    <w:left w:val="single" w:sz="6" w:space="0" w:color="auto"/>
                    <w:bottom w:val="single" w:sz="6" w:space="0" w:color="auto"/>
                    <w:right w:val="single" w:sz="6" w:space="0" w:color="auto"/>
                  </w:tcBorders>
                </w:tcPr>
                <w:p w14:paraId="6F1FABF0" w14:textId="77777777" w:rsidR="00A1386D" w:rsidRPr="00BF75BD" w:rsidRDefault="00A1386D" w:rsidP="00B4369A">
                  <w:pPr>
                    <w:autoSpaceDE/>
                    <w:autoSpaceDN/>
                    <w:spacing w:before="60" w:after="60"/>
                    <w:rPr>
                      <w:b/>
                      <w:bCs/>
                    </w:rPr>
                  </w:pPr>
                  <w:r w:rsidRPr="00BF75BD">
                    <w:rPr>
                      <w:b/>
                      <w:bCs/>
                    </w:rPr>
                    <w:t>N/A</w:t>
                  </w:r>
                </w:p>
              </w:tc>
            </w:tr>
            <w:tr w:rsidR="00A1386D" w:rsidRPr="00BF75BD" w14:paraId="54F0CED8" w14:textId="77777777" w:rsidTr="00A1386D">
              <w:tc>
                <w:tcPr>
                  <w:tcW w:w="2160" w:type="dxa"/>
                  <w:tcBorders>
                    <w:top w:val="outset" w:sz="6" w:space="0" w:color="auto"/>
                    <w:left w:val="outset" w:sz="6" w:space="0" w:color="auto"/>
                    <w:bottom w:val="outset" w:sz="6" w:space="0" w:color="auto"/>
                    <w:right w:val="single" w:sz="6" w:space="0" w:color="auto"/>
                  </w:tcBorders>
                </w:tcPr>
                <w:p w14:paraId="73226046" w14:textId="77777777" w:rsidR="00A1386D" w:rsidRPr="00BF75BD" w:rsidRDefault="00A1386D" w:rsidP="00B4369A">
                  <w:pPr>
                    <w:autoSpaceDE/>
                    <w:autoSpaceDN/>
                    <w:spacing w:before="60" w:after="60"/>
                    <w:rPr>
                      <w:b/>
                      <w:bCs/>
                    </w:rPr>
                  </w:pPr>
                  <w:r>
                    <w:rPr>
                      <w:b/>
                      <w:bCs/>
                    </w:rPr>
                    <w:t>No. of pages</w:t>
                  </w:r>
                </w:p>
              </w:tc>
              <w:tc>
                <w:tcPr>
                  <w:tcW w:w="6768" w:type="dxa"/>
                  <w:tcBorders>
                    <w:top w:val="single" w:sz="6" w:space="0" w:color="auto"/>
                    <w:left w:val="single" w:sz="6" w:space="0" w:color="auto"/>
                    <w:bottom w:val="single" w:sz="6" w:space="0" w:color="auto"/>
                    <w:right w:val="single" w:sz="6" w:space="0" w:color="auto"/>
                  </w:tcBorders>
                </w:tcPr>
                <w:p w14:paraId="08D455EB" w14:textId="6B945D51" w:rsidR="00A1386D" w:rsidRPr="00BF75BD" w:rsidRDefault="002231AD" w:rsidP="00B4369A">
                  <w:pPr>
                    <w:autoSpaceDE/>
                    <w:autoSpaceDN/>
                    <w:spacing w:before="60" w:after="60"/>
                    <w:rPr>
                      <w:b/>
                      <w:bCs/>
                    </w:rPr>
                  </w:pPr>
                  <w:r>
                    <w:rPr>
                      <w:b/>
                    </w:rPr>
                    <w:t>6</w:t>
                  </w:r>
                  <w:r w:rsidR="00A1386D" w:rsidRPr="00097160">
                    <w:rPr>
                      <w:bCs/>
                    </w:rPr>
                    <w:t xml:space="preserve"> (without </w:t>
                  </w:r>
                  <w:r w:rsidR="00A1386D">
                    <w:rPr>
                      <w:bCs/>
                    </w:rPr>
                    <w:t xml:space="preserve">this </w:t>
                  </w:r>
                  <w:r w:rsidR="00A1386D" w:rsidRPr="00097160">
                    <w:rPr>
                      <w:bCs/>
                    </w:rPr>
                    <w:t>cover page)</w:t>
                  </w:r>
                </w:p>
              </w:tc>
            </w:tr>
            <w:tr w:rsidR="00A1386D" w:rsidRPr="00BF75BD" w14:paraId="51EA46F3" w14:textId="77777777" w:rsidTr="00A1386D">
              <w:tc>
                <w:tcPr>
                  <w:tcW w:w="2160" w:type="dxa"/>
                  <w:tcBorders>
                    <w:top w:val="outset" w:sz="6" w:space="0" w:color="auto"/>
                    <w:left w:val="outset" w:sz="6" w:space="0" w:color="auto"/>
                    <w:bottom w:val="outset" w:sz="6" w:space="0" w:color="auto"/>
                    <w:right w:val="single" w:sz="6" w:space="0" w:color="auto"/>
                  </w:tcBorders>
                </w:tcPr>
                <w:p w14:paraId="353C1055" w14:textId="77777777" w:rsidR="00A1386D" w:rsidRPr="00BF75BD" w:rsidRDefault="00A1386D" w:rsidP="00B4369A">
                  <w:pPr>
                    <w:autoSpaceDE/>
                    <w:autoSpaceDN/>
                    <w:spacing w:before="60" w:after="60"/>
                    <w:rPr>
                      <w:b/>
                      <w:bCs/>
                    </w:rPr>
                  </w:pPr>
                  <w:r w:rsidRPr="00BF75BD">
                    <w:rPr>
                      <w:b/>
                      <w:bCs/>
                    </w:rPr>
                    <w:t>Email of convenor:</w:t>
                  </w:r>
                </w:p>
              </w:tc>
              <w:tc>
                <w:tcPr>
                  <w:tcW w:w="6768" w:type="dxa"/>
                  <w:tcBorders>
                    <w:top w:val="single" w:sz="6" w:space="0" w:color="auto"/>
                    <w:left w:val="single" w:sz="6" w:space="0" w:color="auto"/>
                    <w:bottom w:val="single" w:sz="6" w:space="0" w:color="auto"/>
                    <w:right w:val="single" w:sz="6" w:space="0" w:color="auto"/>
                  </w:tcBorders>
                </w:tcPr>
                <w:p w14:paraId="5C4B5AE1" w14:textId="77777777" w:rsidR="00A1386D" w:rsidRPr="00BF75BD" w:rsidRDefault="00A1386D" w:rsidP="00B4369A">
                  <w:pPr>
                    <w:autoSpaceDE/>
                    <w:autoSpaceDN/>
                    <w:spacing w:before="60" w:after="60"/>
                    <w:rPr>
                      <w:b/>
                      <w:bCs/>
                    </w:rPr>
                  </w:pPr>
                  <w:r w:rsidRPr="00BF75BD">
                    <w:rPr>
                      <w:b/>
                      <w:bCs/>
                    </w:rPr>
                    <w:t>ohm @ ient . rwth-aachen . de</w:t>
                  </w:r>
                </w:p>
              </w:tc>
            </w:tr>
            <w:tr w:rsidR="00A1386D" w:rsidRPr="00BF75BD" w14:paraId="2BF2469E" w14:textId="77777777" w:rsidTr="00A1386D">
              <w:tc>
                <w:tcPr>
                  <w:tcW w:w="2160" w:type="dxa"/>
                  <w:tcBorders>
                    <w:top w:val="outset" w:sz="6" w:space="0" w:color="auto"/>
                    <w:left w:val="outset" w:sz="6" w:space="0" w:color="auto"/>
                    <w:bottom w:val="outset" w:sz="6" w:space="0" w:color="auto"/>
                    <w:right w:val="single" w:sz="6" w:space="0" w:color="auto"/>
                  </w:tcBorders>
                </w:tcPr>
                <w:p w14:paraId="23B0B09F" w14:textId="77777777" w:rsidR="00A1386D" w:rsidRPr="00BF75BD" w:rsidRDefault="00A1386D" w:rsidP="00B4369A">
                  <w:pPr>
                    <w:autoSpaceDE/>
                    <w:autoSpaceDN/>
                    <w:spacing w:before="60" w:after="60"/>
                    <w:rPr>
                      <w:b/>
                      <w:bCs/>
                    </w:rPr>
                  </w:pPr>
                  <w:r w:rsidRPr="00BF75BD">
                    <w:rPr>
                      <w:b/>
                      <w:bCs/>
                    </w:rPr>
                    <w:t>Committee URL:</w:t>
                  </w:r>
                </w:p>
              </w:tc>
              <w:tc>
                <w:tcPr>
                  <w:tcW w:w="6768" w:type="dxa"/>
                  <w:tcBorders>
                    <w:top w:val="single" w:sz="6" w:space="0" w:color="auto"/>
                    <w:left w:val="single" w:sz="6" w:space="0" w:color="auto"/>
                    <w:bottom w:val="single" w:sz="6" w:space="0" w:color="auto"/>
                    <w:right w:val="single" w:sz="6" w:space="0" w:color="auto"/>
                  </w:tcBorders>
                </w:tcPr>
                <w:p w14:paraId="4C747D28" w14:textId="77777777" w:rsidR="00A1386D" w:rsidRPr="00BF75BD" w:rsidRDefault="00A1386D" w:rsidP="00B4369A">
                  <w:pPr>
                    <w:autoSpaceDE/>
                    <w:autoSpaceDN/>
                    <w:spacing w:before="60" w:after="60"/>
                    <w:rPr>
                      <w:b/>
                      <w:bCs/>
                    </w:rPr>
                  </w:pPr>
                  <w:bookmarkStart w:id="0" w:name="_Hlk77393839"/>
                  <w:r w:rsidRPr="00BF75BD">
                    <w:rPr>
                      <w:b/>
                      <w:bCs/>
                    </w:rPr>
                    <w:t>https://sd.iso.org/documents/ui/#!/browse/iso/iso-iec-jtc-1/iso-iec-jtc-1-sc-29/iso-iec-jtc-1-sc-29-wg-5</w:t>
                  </w:r>
                  <w:bookmarkEnd w:id="0"/>
                </w:p>
              </w:tc>
            </w:tr>
          </w:tbl>
          <w:p w14:paraId="088BE222" w14:textId="77777777" w:rsidR="00A1386D" w:rsidRPr="00BF75BD" w:rsidRDefault="00A1386D" w:rsidP="00BF75BD">
            <w:pPr>
              <w:autoSpaceDE/>
              <w:autoSpaceDN/>
              <w:rPr>
                <w:szCs w:val="24"/>
              </w:rPr>
            </w:pPr>
          </w:p>
        </w:tc>
      </w:tr>
    </w:tbl>
    <w:p w14:paraId="3125A8A7" w14:textId="77777777" w:rsidR="00A1386D" w:rsidRDefault="00A1386D" w:rsidP="00B42EB7">
      <w:pPr>
        <w:spacing w:before="1"/>
        <w:rPr>
          <w:sz w:val="24"/>
          <w:szCs w:val="24"/>
        </w:rPr>
      </w:pPr>
    </w:p>
    <w:p w14:paraId="0CC3CA3D" w14:textId="77777777" w:rsidR="00A1386D" w:rsidRPr="0010406A" w:rsidRDefault="00A1386D">
      <w:pPr>
        <w:tabs>
          <w:tab w:val="left" w:pos="3099"/>
        </w:tabs>
        <w:ind w:left="104"/>
        <w:rPr>
          <w:color w:val="0000EE"/>
          <w:w w:val="120"/>
          <w:sz w:val="24"/>
          <w:u w:val="single" w:color="0000EE"/>
        </w:rPr>
        <w:sectPr w:rsidR="00A1386D" w:rsidRPr="0010406A" w:rsidSect="008248F3">
          <w:footerReference w:type="default" r:id="rId7"/>
          <w:pgSz w:w="11906" w:h="16838" w:code="9"/>
          <w:pgMar w:top="1152" w:right="1440" w:bottom="1152" w:left="1440" w:header="432" w:footer="432" w:gutter="0"/>
          <w:cols w:space="720"/>
          <w:docGrid w:linePitch="299"/>
        </w:sectPr>
      </w:pPr>
    </w:p>
    <w:tbl>
      <w:tblPr>
        <w:tblW w:w="9360" w:type="dxa"/>
        <w:tblLayout w:type="fixed"/>
        <w:tblLook w:val="0000" w:firstRow="0" w:lastRow="0" w:firstColumn="0" w:lastColumn="0" w:noHBand="0" w:noVBand="0"/>
      </w:tblPr>
      <w:tblGrid>
        <w:gridCol w:w="6300"/>
        <w:gridCol w:w="3060"/>
      </w:tblGrid>
      <w:tr w:rsidR="00E61DAC" w:rsidRPr="005B217D" w14:paraId="7E96CA4B" w14:textId="77777777" w:rsidTr="00A1386D">
        <w:tc>
          <w:tcPr>
            <w:tcW w:w="6300" w:type="dxa"/>
          </w:tcPr>
          <w:p w14:paraId="18E03134" w14:textId="57BF9C51" w:rsidR="006C5D39" w:rsidRPr="005B217D" w:rsidRDefault="00EF37F6" w:rsidP="00C97D78">
            <w:pPr>
              <w:tabs>
                <w:tab w:val="left" w:pos="7200"/>
              </w:tabs>
              <w:spacing w:before="0"/>
              <w:rPr>
                <w:b/>
                <w:szCs w:val="22"/>
                <w:lang w:val="en-CA"/>
              </w:rPr>
            </w:pPr>
            <w:r>
              <w:rPr>
                <w:b/>
                <w:noProof/>
                <w:szCs w:val="22"/>
                <w:lang w:val="de-DE" w:eastAsia="de-DE"/>
              </w:rPr>
              <w:lastRenderedPageBreak/>
              <mc:AlternateContent>
                <mc:Choice Requires="wpg">
                  <w:drawing>
                    <wp:anchor distT="0" distB="0" distL="114300" distR="114300" simplePos="0" relativeHeight="251656704" behindDoc="0" locked="0" layoutInCell="1" allowOverlap="1" wp14:anchorId="7AF4159C" wp14:editId="69B4CA3E">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C674DD"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i6U86EAALCsBAAOAAAAZHJzL2Uyb0RvYy54bWzsfV2TJceN3bsj/B865tER3Omquv01IWpj&#10;lxRlR8i2Irbt9+ZMz0d4pnvcPRQpO/zffZAJoDK7EzjJJSVrrasHFcl7GpWJRCIBJID6zT/+9Onj&#10;yZ9uHx4/3N99/WL5h9MXJ7d3r+/ffLh79/WL/3b93VeXL04ev9zcvbn5eH93+/WLP98+vvjH3/77&#10;f/ebHz+/ul3v399/fHP7cAIid4+vfvz89Yv3X758fvXy5ePr97efbh7/4f7z7R1+fHv/8OnmC/71&#10;4d3LNw83P4L6p48v19PT85c/3j+8+fxw//r28RH/9dv644vfFvpv396+/vJf3759vP1y8vHrFxjb&#10;l/L/D+X/v5f/f/nb39y8evdw8/n9h9c6jJt/xSg+3Xy4w0ud1Lc3X25Ofnj48IzUpw+vH+4f799+&#10;+YfX959e3r99++H1bZkDZrOcPpnN7x/uf/hc5vLu1Y/vPjubwNonfPpXk339X/70x4eTD2+wdi9O&#10;7m4+YYnKW09WYc2Pn9+9AuL3D5//5fMfH+r88I9/uH/9Px7x88unv8u/v6vgk+9//M/3b0Du5ocv&#10;94U1P719+CQkMOmTn8oK/NlX4PanLyev8R/Xq7OrBev0Gj9ty3pYdYVev8cyyl9dvTjBT2VwN69e&#10;v/+d/t3h/Lz+0eGq/Pby5lV9XRmiDknmAyl73Bn5+MsY+S/vbz7flvV5FDYpI1dj5B8+3N2ebJWP&#10;BfDNXWXi65/ulIknd/ffvL+5e3dbSF3/+TMYtshfYNzNn8i/PGIFKFMre66qWBtTsbLCz8NlYaaz&#10;5ubV54fHL7+/vf90Iv/w9YuPGG9ZqZs//eHxiwxih8jC3d1/9+HjR/z3m1cf705+xEi3An+8//jh&#10;jfwkvzw+vPv+m48PJ3+6wY77rvyvzAe/tDBI9t2bQur97c2b3+k/f7n58LH+M1798U7oYRIYjP5T&#10;3VL/++r06neXv7s8fHVYz3/31eH022+/+qfvvjl8df7dcnH27fbtN998u/wfGdpyePX+w5s3t3cy&#10;Otvey2Fu1VXR1I3pG9yZ8LKnXriFwdqzDLqsoixcFb3v79/8+Y8PtroQxL+SRG6dRB5kPTrxwk76&#10;C0vk4arsg7KcZaMfzs+qVFZpt+26C9xRJkcnxf8/MnnoZPLsLy+TJ28/fvj830W9ijLRQ+hwgXFA&#10;N0Yas+yVo8b8u9OYUE7VGCpn+PlfSTr/4xPpHJ7mh3MYGHKeHzUnfAYcwn9vpzks3UY2L/7ystno&#10;y6FEqn15lMe/T3m8MHn87uH2Vjz1k8tGJs1xfGy9xuLa1F+mXRs9qZfTcibvluR2CqEUfbhelb3Q&#10;nNavf6j+jQiw+TRw0d+oQ/HujW6ka3icbz99hOP/H16eHE5+PBGaxTnZIRByh6xnh5P3J/o+IWh0&#10;oJkdFNCBLe6Qdbsc04FR4qCL8XhwQjlkXdcxHagKBy2nY0JYPsesAA0nhiiOg5Z1TAjLsGOuAg6J&#10;c9+gxpSWltnLZTC5peU2ODBetpbfy/nVeHpLy/D1KiDVsnw5uwhItTzfAiFYWqYvh7OAVMv1wxKM&#10;qmP7to1JIY6ys/0skIS1Y/saiMLasv0s4NXasf00EPO1ZTvWZriCa8v2q4hSy/WrgFVry/WLQEDX&#10;lulQNsGgWq6fB6S2lunLso1JbS3XzwJR2FqmL+tZQKrl+iGQ9a1l+rIF6mVruX4IpGprub5EYrW1&#10;bMeOGCqYrWP7ebCbt5bt2KdDUoeO7RfBBA8t28HQMamO7VfBvjm0bF+iUbVsX0/Pxyt4aNm+nAej&#10;atm+4oXDfXNo2Q6dPZ5gy/Y1UleHlu2B3jtrub5C+IaDOmu5HlFqmb6eXwaUWqYHQnXW8hxnekCp&#10;5XlEqWP5VUSpZXmgPs86jkeCftZyPKB0PsXx85bjwezEo/RDOZSC8wmOn7ccD0VTYn/+vkAKJKDv&#10;mHC/nLccj4T8vGX5Eu3i85bl0da7aHm+4AwZSvlFy/PINrtomb5EgnDRMj1SU2IaO69CPXzRcn1b&#10;xgrhomX7AnNiPMGW7ZERe9GxPTqzLlq2R5YQbi6aCUYn6WXL9ugkvezYfhqYCpct27E2Q+V52bI9&#10;MjouW65fBFv5suX6RaBdLlumX0aUWqZHQnXZ8jwyqa5ansPhGQrCVcvyZQmECndy+/IdggMZNwQ7&#10;aImsz6uW55HxctXyXIR4uHxXLdO3wOKAT9mMKpLPq5brkaRftVyP/YfTlu/R4b6cdoy/CKa4nLac&#10;jxy35bRj/WVgdojn3fAiMIaW0475kXQtpy33A5FYTlvur9j3w4VcTlv2B5K6SJjAleQaqdKlc1Cj&#10;OXYO6grXbDyuzkMNabXMX88i5ncuakir5f2Kk87HhaiIxz1u3tfr3XLtp7EQXACe4B5aLuQlWvL5&#10;/lFu2yUwgsjKtYX2gJJfAzBkTcDlpg/vy8GQJQGXix8KhqwI2OI7OWUIg4BLBIdSluUWNFZU7mXZ&#10;qGVFC3xukrJoBT43zUXnifDA1GB0psvcVCUGIIOBmz9DXfz8Ap+bqvjyBT431VWnCp98ajA61XVu&#10;quJ5y2DgW89QF++6wOemKh50gc9NVbzkAp+bqnjCBT43VfF2BQ5/dmaqB50qfNYpuE4VfukUXKcK&#10;33MKrlOFfzkDFxdTpgoncgquUz2bm6o4i4X63FTPdKpnc1MVt69Qn5uq+HYCh/c2M1Vx4Ap8bqri&#10;pRX43FTFFSvwuamKu1Xgc1MVl0rgcJpmpipuU4HPTVVvDa7h/ExR16lezE1VXJwymLmpihsjcDgq&#10;M4MRV6XA56Yq7kiBz01VfI4Cn5vqpU4VvsPM2MV7EOpwEKbgOtWaJkSPYfECCvW5qYqlX+BzUxVr&#10;vsDnprqIxS54McpnJlus8voHcytbLO/6B3MTLtZ1/YO5KRcTuv7B5KR3w2ly0m46IWtwiktuPC3d&#10;pKtwqNn6gATfp6m9Dy9OkNr7vbwEhuzNF7F27R8la7FcGL6v94Xy3z/d/+n2+r4gvojRW2Vrv03c&#10;f/94N8DhIKjTsV/t+bmlhtNlAuXnptGwZ0fLj3r71Z4dCnbExBth+mQo+F+QihWXIjOoOVqWhWqj&#10;tmcdvcoVnL30lQ6bowYPN5uAyiZSsGdgC9RPSq2qm8V1n83QnjpThUERp9Tgt2INcA06BUMAL6Om&#10;Vv2CuOIMDEHRFAZ/U8YGg2IKli8WjPtCzU0q45c9K9/UWl/cDLSf7dnDDrnsqjGPS9h0CnKJJTPF&#10;DVQ2U7lVKrCcmsPyVThUVbTAWUpfqmPDpWsGU/MZobUcpi91J9TYas/KXixSmak7zvazPRWma4oQ&#10;TTY2NWA1uQMq3qjYs1JTS3Q/aO1neyqsvhTnePpOReXMVbvHDUJ7kz3rGyUOinWHtZm9Uc0WWLwp&#10;qnIWVxsZymwCsvXMEgCDc2qVGXBTUhi0sszzLBfvRQMZDCYJB0KNjE0yAABzL9FYb8+6BItc7wuM&#10;jG2rU3AH2KjYU6nphmcwdb/xSPkml7EYGzmTcXVTYbkYLWBYocZgdU09CGIztKfOVPeeh1bsZ3sa&#10;rFrFDKb+GdYsZQj2k0yBwdRjwqmVUlPXh8HUKfF4mc3QnjpTifljbBDi9KUSz+cwXF3OwZRaPtMV&#10;tnB5KYPNUdOgHYypbKar7iwG06M011ur7hiGqqcQQ9VpEpRuF4aqtPI9hXSEwn+C0qhDjtpUMhhq&#10;ZlzFp4Ew5gtpb8xRqwo2QcltK33jqpwgtFQFEZQkReCNOb9WXW2CkpQWTksNMEaram2C0t1BULrV&#10;iKzqviUo6DmZI0PVw4Rtbrk+AzEKU22X66fFdCeDmQGc6iekdNSxEYWtpwTT63rmsFNCJZudOXYe&#10;kplKSgzYy85DO6vJ6QrDq1DLnRW3I4jXa1YJgcFUkpdCzrPDZFH9z0whNdMoTPderjrcNsw9JCRW&#10;likwE3LRQ4Cw16xgsvSTNrWeFsymlkt6rAIz5CV/ADDiFqglRHwMdWuIw2IuUr5SukeJI6VnD3HK&#10;JLUIc8R+zgRSMp4ElSsP9TwRSc5o6fYkjqeeY8yLNQ+7FjyEPrHeWyH5Jh2aef+IqmYzUEdlId6/&#10;wUgsweIcLIBRhXHBtW02No/B5LvYIjpIYU6p6bmHG9EpWE7NY1f5KqiCWUg42GHk7NYpkP2pdsBC&#10;NqjBSGhQtdpCAo0GY2FLnQLZfhqgXRCNyRYL1onsZRqgNdgUtZUEj9WTJZaRoXLZrcp7ZduqzBJV&#10;PykzjFYuuIoi9wCVYSvZUooi9xOGymVbUVBb2YIbKlfLikIC8wQtGJMZSvnltWYWO3j98f7xtv6h&#10;3DnV5hl2+SR3Vk0tWtcJo2uYcVr+pwPoYLUbRtN9IuuPgc4pp/+8Xn313fnlxVeH7w5nX11dnF5+&#10;dbpc/fPV+enh6vDtd31/jFLmXLvw/IKKWrlduzqD8pLLtG70k5PkXUG8o4eM2Hpt2LNc9A17bpw8&#10;3H8R71haFeEf3t8//K8XJz+i7c/XLx7/5w83D7cvTj7+pzu0g7laDmKgfin/cji7wE48eWh/+b79&#10;5ebuNUh9/eLLCyTPyT9+86X2Fvrh88OHd+/xptpt4O7+n9AF5+2H0lRFKh5rJxCMW/7lr9cIBHZr&#10;LR32Us1iwmozkF+tVHORBHjo4Xr1spdqlv9eWtG4sWJNgdrtMV2qKWmjQhPbrq3CxMs90fNwKvUF&#10;h/q+FoRzx0Ely3ZAqM3MPCBVfEgICsEJbZKYOSAEt2LHXEmx0WBEsEMdhIqrISGcIo7ZLgNCWGUH&#10;IQ1+SAimsWO2y2Bqcpw6qhTiDOYG1u6g7SIi1fIbyevDQYkn5O/bUFs45FOXCXsVMEripDupUgs3&#10;YLkYKY5C5nIwrI7rpYJtRKtl+7JEtDrGlyzkAS3ROvu4Sm3rgPNdvSa6ZY3ZBSuhoRVJaFewuZ1K&#10;5vBoXK2w19rB0bha3q+XUrI5otXxPhJ4iYc5J9YLyY4e0ep4X4rPRuNqeb+eSzb5gFZftXkmdQED&#10;Wl3V5orSxzGtjvelWHZEqxX7WhM+GlfH+1LaMaLV8X6N5tjx/jyQ1a5ws5aGj8bV8T6k1fJ+iVSg&#10;HL2+2lKtPeS9eJU7qtTUDMYlma47KqTV8r5WYo9o9byPxtXyHpf2Y5k4TPFeHOx99KWwZjSunveB&#10;rEqs22ldBcOS+ICDlkhUu/rN6PyRCHxDKpAupOXuKBwuww0kwY2dVLSxJdzpqLNA5iVh10FLqUIa&#10;7B8JujiqFHYM2N7VcIZqsKvhjKShK+JEAGQs8V0RZ+nRMBiVBJ986DGplu1SDzqi1HG9VFkNWNVV&#10;cZbanBGpnuvBad2VcZa67hGpTtgjWejKOA/BBPsyzshG6so4S2HOYFR9GWe0b7oyzovgpJYbhX0B&#10;Iw3flXFeBtZtX8YZKWW5hN9fGBm4fR1npEi7Os5lCRgvdyv7G2EsDhV8V8i5bIHG6is5Q1qtvCPu&#10;NpZ4CTtPjKvVMwvqNIe7RxKrJ2h1vI8ORMk+2mlFvO/qOcODWm7JGlqBWpYwvaPWyIDoKjpr8fJA&#10;Q3QlnaFhI9cH/sbw5OlqOkODq6vpxP3WWL66os7QEOyKOsMDo6vqXC+Cc6zkiO+TPAR6vi/rXFFT&#10;PJSwJ2WdpW3DgP19Xed2GhyMT+o6VymgHFJrpX+DgxOMrRP/0A/qSju3yBHqSztRwxmNrTVxNpxY&#10;47F1Di3WJKDWu7SHQP8sEpT2Nb0I9hP6vjSo2D/uvNpI98Ot7IhF0tb5taUvy2hBuy5EYTRhkdtO&#10;nyaU8Vg65PZgR0X6TJJPd1goap1nG0Zelt61DTb70rm2YTwIIdNmZJFkyMWMz7KjhRDvscB2UEGs&#10;VzLXHvHLi3e9SsRi9QSORUOg8bovEQkrlPVS6tpvNwl1SH6hbhf9OVxkW+CQ3noRQOBQHwU+N1XN&#10;+bmGCE5Rhxou1O2ahQxGp+rpnTn8WGAbFcEfC2wjzmiiwrVnsOQidiywjRh5LLCNOKOpe8cC22eN&#10;PMRhk+PgWGA7anNixTQo4Z07Xa2sBn8wd77+Gyqwja0nN59m7SdNlITxN2dBFfdAxHSZtKGKC1D/&#10;YM6KKmZ+/YNupSVD46e7X1BVLA7WCaqKJUQ4qiqutiFcBrXeoqripzjLL7FnrVFB8AiT2KnZr/as&#10;KLhkBZWn/Omqws3SoRkRe1Zimh7GYGqmbiQHUtqsYmwbwjrVmrWX2bO+VO1MCqvG7uYf/zEq9qzU&#10;PPXYpNF+tqfC4LHL2NC6LRubpUWjV1wKM2oEBs+yvDRfBe0jsiEom71U08k3kkerlgSiEik1EW0Z&#10;G+DZSyUyXWA53/SQxv1+Sk3a3Qk1Ul+vuf+bd3mxtbRnXVMJRQo1VkSovRw2VH5kU7UWDgg1EZzy&#10;hGXFa3nFxor11D/eSEV+CRTJfN1bNHbYs7Jlx+W5hKZnEfbL5yshGXkvxpnyz9QEyZq0xH2pXErp&#10;maLA+uW4GjDYuzsYP+ypfNEk4pWV+mtOMrIc8veq6llx0ZCOT4soVm8RY+Oyp47PcCwLVxO1V1xT&#10;5e+tu20lBf+L1k0haJ7T0yqslWxyK0FBR/1JemR9rfKF7V/NwccX5sh76xmKy4tJHKFnBTweZ7F1&#10;taeur+MInw2HQzxdX6svQjR6Dkf4bPRIccKiuIWYAzuO6Be53oV+WbwNkfHNnsY/wzG+KI7U5CMX&#10;pb6X5dAbDvKf81npsVIjo4cmclP0oAencKQiw9cDMc2cXj3f5JJgDpdbGv5e0i8CV451PZjRqjhS&#10;t2PkmLZXrQHTJJ2swYgsK4yYcouqNKbBFUZsNFO4k/ob6SnpTPU4IMaXnRqkYwvuWMuiMt1tMCJK&#10;P7MekWxYO+jJPlSY+7umluzZmxdMa6tVM2kkEanU0mKyovpKchwrirzRKrHYK+uys6NJTSjGWrO0&#10;yEKZAZU7ISaSpDzGYUQL6nZhAm4l7IS9CmObTxUD8aNMzVDFUA8u1EOmisF0G9lVqp6ZClQYM4oN&#10;RvimNgkp9LGjiB4degLSk0hPfI8wmkqw5xPLxS9M7Xd7PsWRrarOO2v7VOJXYlkxy8DoMYvEcWSH&#10;GY5ZTI6bnC+z1Iwes/wcNzkPVslo9JgFazgSIXPLlFrYVf5WarErjh065gEwtW24SUsSKWe5ZnF6&#10;ZD1UGaxMdTuO6G7VaNMeI6yUGQ2JVDaCq/plJV3xzLCb9riZondPn/DZcMw+9UgE4bPhmLK3A5xG&#10;VGpEHcl0OZ/NwGM+gOPI+qrxg7Q78t46PhrhUvNtY/vSI2vE+/BIHVlfw+GZyrOkpv2ciONspHM6&#10;ckrWQ75LIeODfZjOQz6ZUXDknPFIcW4JyZdkhBzUTPZaC4pDu2UwC7HjcEhhGrBn4X9lCTG/VEOy&#10;Owe7miAbV83RjV2b6LYglzBSTSPsJaep+YLkgkhb9dPrJl1TcjT7HVeu8XTD0ou1uqYHdn7X45vC&#10;qpTP3iDme0vddmKxRjebx8r5uxfHyvm/8cp57KonlfP1HP61S+flIkQUWvVemtJ5uGX1q+/uZ/6y&#10;0vmSSV99vbYsHkrG85tLTZd2KWoxUB2OqSUpz+lAQzqmFKwN6LQJ1+cl4/o5HZxQTkey+gdkwBiH&#10;1LK+52SgoRwjZRADMm2WO6r1kOX+nAykgJGBWOyYpXQoeE4HmnIHBdPqqwvG4+lqC6Ll6ioLSnHH&#10;YEAtn8snTAcckkQRn35EqOV0qZ8cEWp5HbGo5XWp3x8Q6qoJygeuB4vWFROU6tARpVaoUb02XP6u&#10;kqC0JxhRasW6dpZ4zu+ujqAUv44otfwuX6Ueza5lOD52O5RtsUR85bZg60sLKweVj24PxiSBXweh&#10;vHLIp644vnxObkSp5fhZqQR8zifpAuivu5K6yRGlluORIuk+aFzKU0aUWo6Hqq3lOD4FOx5Ty3Gw&#10;YMynluMYzpiUBLSdB8hUHNPqiuKjUfU18agqHw5LjGV/YUiqZToafgekWr0SrV9fER9tGYkL+Kgu&#10;A7aj48wOwm4JRtXyvXxJcyALfUE8CiGHvOoK4lG2NRQGCdT70JELGZBq2V7KjUejmmK7+Fj+wkh5&#10;9gXxkTA8L4gfjaplOz75OGZVy/VVStcGlLp6+Gjf9OXwgSiI1+o8KN9UHWhPBMF2UHTuob3eDoq0&#10;goQl/XXRUSxdJB2Ez8YP+dQVw0e2k2TuOaXyddbR7FqOB0dDVwpfvoI6ICSxaH9bYD/1hfCBjHd1&#10;8NHc+jr4wD7oyuBDSi2/I/ugr4KXstaBXCJEsnMgGlLL7vLZ5wGhrgI+IIQIyv6y0sNgRKiV72hu&#10;3XeMI9vnSfH7WCq77xhHtk9X+l7bFj0/07vvGJ9Lce1odi2/I9unq3tHAe6QUlf2Htk+XdV7dCJ0&#10;Re+Rp9HVvEe2T1fyHu3eruI9OvC6gvdIo3T17tEp3JW7R1quq3aPrKi+2B39n4ZqThZ9l/LIzHhS&#10;6o5ubgGxVpHHA2s1uXyuOiDW6vKIX/0XjEMLqP+GcSQQT+rcI2uj/4hxJPH9N4xDe0M6Bu8LENku&#10;fZV7PM3OFY2sF/QFaV6J0vhgAboy98h+KV+Z8VMJfI6ItYZj6JJ2Ve6hlS2FLDvPSp+BgfLqq9yv&#10;gnNealx2WpFB1Be5RxZRX+Tenj3HuvTxl60lToM427Eu/VmpoF74XftFfF6nq9cXx7r0Z4w8fvg5&#10;qtMVN102H3IH6jVmLmJaaXX88PMzEdOr2WtP5sgZKZ6s8N1vmQkc7lOB2/UfgeuqImd9ZlXF8xTq&#10;fpedUxf/ssAtn4LAdarwE6cGo1P1T0oQ6jpVdD2boX6sS480wbEu/U6qhSFtx7r0+0f5/DIsMt26&#10;Upw4s7uKIyCqYf9qSb57S0ur+gdz+/dXq0v/5WXmiKdImbl4HaMyc4nAYGaeJB+Vmeu35Z3Dllxs&#10;z5pkrF/QmUSZYjYa9lRaOjKCqlqeJJXqWUBS4ax2Kk/48m/KqqzZqO1ZR68oOwjtR3sqqAouAdVj&#10;bwqU80o/EERAdUwEBE8UUpODNDGTgKYoVVC+LvqZ5ylQPibZMnR2luaYSoF4/5SSgvIFlt57oERA&#10;M/KkjizZC4bKOVUHRTZfHRTRCQoy9Wr7xJ51v1QQSSxVkB0FRsGelVLdU6TYvYKQv1sPFaNgz3ZM&#10;UyDynZs6cFLro6B8THVZ3FmyAduzDryCWDFQ5cEkKs9sVZFCXnzGTz3M51AkSVY3Das9qpuUFELq&#10;fnfnw5hpz8pUVR2TqFxGjVa+1vohMfdDbDz2rONS5Qi/IuO95DxAyUyi8gRlfPi+0MpRkoUgb8wl&#10;B3viZ6By+dJTieT/yjU9xkXSfzX3jqHqTptE5TIh190yLoKq/JpE5fxSQwYXOZnkqOlEUPrpxDmU&#10;xslhAZso21P1VxUwBjMD19MgjYo9KzW5YQNjGTX5fQ43S0+XKmdvuRSSdScwuaGZgeHyi0uRuUlE&#10;jByW7/RyE4KXko1XLiYElmsEh5GXqg4lGk0yGIQhRIkajJwUDpubAjudJIkQY2NHncLYuanG5iyM&#10;TMGo5VaiLT0xSEyQZmH5uVj6aINvxJ5yWF4gU+4+hRqBSZdywGgNUt31rNRQlQ2ByUU83kk6PBkq&#10;PzlUDRITWz/NS1DyLQKMCzKSnRymnwlK3fwcZeEHgtLAQs4JCxnMofINYIEFgpoKeGhInrhvaicQ&#10;lAYEGKoKa77d1KwioHo85SA1HHNeqT07BcpfZ/ZzKqR2PuSgKqP561RjEpar48JQamPkXACRsg2J&#10;IM/s1arcyLavgyKuteq/nFeqS2dARC9XSuwoqIyCJGf6StnJDqk5v7mygXnXiiJncZ0jO9grihkT&#10;6hHnxpV6xMR+MRSpaay6j1hWtg3zQ9h29Bwq3xaqZ4hhqH4zQ6lHnPvg5hHnvDePmKDqahNbWn3d&#10;SVR+tqpHTIx8PXfmUMRvNo8454SemoxWlcJJVC455hHnKLUyiItlfjOhpaPPV0htJOJJqlXGUNXC&#10;Iyi1KRlqipb534SY9ecmfHW3OmesGf9ELsyVoLC6TkT6zRsi29J8K9zPpaeW2h3MEVYY0WTmfXuu&#10;hMVS7FljKg7LNbFNgQRNDUbOCIeR41Jnyk5ChbFjVXtiz8LY2KqEMLtAUmjhYE3CmMWi1Jj5oyEm&#10;aktNmlwKIxKCHgYyU2Ll2a4nlzGmQ4iTrg4zc77ryJjzXR2fSVSujdStJla4KnCGqi7LHApbIVMx&#10;+sZnqGO7hmO7hvuHv/F2DeLVPe3XUHTSr92vYdEGNHhgM+39GlapA3otYTxXS7+oX8N6JQ0ShGp5&#10;zbs3Or1raKK9BqJ8WVbfGHVskA+yDylhwDulSylGHlCCenQQmpSPKbXlM8uV1AsOKOFM3CmVr7cO&#10;ZofjZAedSq3YgBIszR1UvsA7oARnbQeVj1cOKInY7KjyieEBqa5uZi3FFiNa0MU7rfIR5RGtlutr&#10;+QzmiFbH9lUKSka0Wr6vqxR8jmi1jF8uI1od57dAGvqimfKZ4dG4Ot5H4+p7OUS872tmIt5LkMJ5&#10;v5Tvow7GJVcsjloXqUge8EvqGxyFzMEx77uGDiu+Uzqm1fH+VL5YORpXx/vy2dbRuFqxx3egx6Ra&#10;1odbsWvqUD5kOhhV19RhifSDBFicWyg4HY6q6+qwlBLQwQShOHdS0Rp2bR2WUt01ItXyHZtsPKqW&#10;7UupxxqRatleSvlHvOrYjuYIQ2noGzsEwiDxI2coTN2AVMv2QBa6tg6lnnQwPQlE+esC3YCe9Tvm&#10;4jQYUcvyaEQtxw/BOdG1dJCy8gG/4QvtI4KoDNndN3SQ1hADSl0/hzXgdtfPoRQnjyi12iXQBxJe&#10;27kdnaYtuwNud70cIgHvWjlEI+rEO5BJuMX7sHEaDdnddXIIBKBr5BCtG1z6/W2BSHZ9HMoHmwey&#10;3fVxCMypro1DKQQfEWplOxpRK9ulhnhEqOV2INsSeHQZwSe9x9zu2jiUbiwDkUREpiG1BrIkMUx/&#10;YSniH5FqpXtB34ihDHSdHCITqO/kgGr4MamW52eBCkecax/6ElnDfS+HiFTHdtjMw1Eh/ra/MDLR&#10;u3YOK746PibVsh3fIRzrp66hQ2hn9B0dojXsWjqskU0scQAXhyVaxK6pQ2gTS6xjp3UWqBdEUndU&#10;aMd2fR1krYf6vGvssEZ2LEK8zRuXiFYr89jN43XsejvIG8fjapV6PK6W9ytOyDGtVupjfrW8X1Gh&#10;P6bV8z7Y132HhxUNzIbESmTO1zuUsL7Hw3oRUuv4H2nCEjXcXxo6ONIP2GGhadx3eYi9cEkU2qlF&#10;1nHf5gFqNeJbuwqdHjuW80eVciWifCznf1YiLL4w4lDHcv5nnBEHUzgDH7IGwvOqwWM5f1Smeizn&#10;jzij2QzXcHRmRExcHZHIYzn/1y9OS33rZy0KFk9COONX1Ple1QyLa7/4JnDYRoW6XYnlcLH6Be6d&#10;7glcV9U73hO4TtU73xM4bMQyGMtzI3Cdqqcr5HD9vO61fz2DwHWq9Z6iVjsn9e2aSnLteR2Euk4V&#10;/cxmdpPe+F57cklOvRi1wkkxW2fo20eA8QeWssneoEv7V//M/C+uO5cQgNSdSxBjVHdefgfzEM1V&#10;3kWV544kyRWOIykdsMnLBpBvONZVs6wVe9bslR1nI7Tf7fkUZ8rAfrfnExziJVPvddVldOyp9Cy/&#10;nnyNQz41LBseIfj8vY7LP2QinySu9EhKp+FcFdj47WnzqMkRyzTONo/RsafSk3CNzNd3vf1uzx6H&#10;AEvOFz1KVt+0RseeRq/OYyWfnob3W8aHYEz+Xq28m8aRT2ivaiysDCfRWvAP7nc+PokhFxyRA+Qn&#10;TeEkKC/0SDbKqjfoHKfvpfR03UjK+mofcqK4uj8QWMn5JxdkZb4Epx9yovS0sRrHTb5XU98QbMrn&#10;ATkp86C4etYzeouEBoUvhB6uoidxVd8zviy2z8m6IbwytW6L7XNGT64QJuTAvjmMS/90PRbbvxRn&#10;72X0bL4EN7l/7dunbP8u9sE2sn8X+4DrLI59etr2OcWp/FGcyh/Rp4vtc4rTdSN6vDQCFbliOEnK&#10;+Dk4cm5JF6ZCj+JUrqZxuR1WYqUyD3L+ii1dx5fbEWats3Pf3ABmR0jn5TK83NxQGLNexLwGNQpT&#10;W9f9K7NZ7FltF1W5iGqnqkUuk8pL8xNB3d0FBmVm6JqdNgvLzVK5FZSx4VRIX2qwfApy81mo5TBV&#10;8QsxwVXDL8Sil9tteeksLPcj1OzaHSxbcnvWpXdYTk2VuxwuGXvVNpuG5VtaNbGcGNlLHZYvvYZv&#10;kfSTU6tqaRa25UKuxWiLx4yN+/ZU56HavrgYT8eGI71ICEkkx0lYYfmJ7bD8pWoH0g9C6xTYN+qr&#10;GpRimWxNtaBCWpOnMJ0prtOmYOSlRi2XEJ2oR31sKe1Zl7SiEFPKBqagfBsoKF+lajST2qMK8lCe&#10;DdiedeAKyjmqoJyfCsqXsFpRHni1sdizjklB+QZX0Mzr8MGbbFkqJVJYU2cHxZhRUlC+wAqaYSb5&#10;Gm0VlSkQ+R57pQSdmc0OpqUoGuapVRRRWrrj4cWmb7SgQ46qo0fyb0qrooj9bloylxjXzOkb9TTI&#10;RUbPqVxkFJTrBPNk0jFJwijWMN81Wgedv05nNwXKZ6fcnALlzLTDK189O21yZa3SzqRKpT2XYxXQ&#10;/IW6B3MprsqDbEEF5WNSUM71qhqJ8qggooYUlGs9Bc2MiWji6glNgYjir5TIEVJBiCllGkhB+VFb&#10;QaRyt/JpDjTDcXiE2cD1dfneqyBikigoX+AqmXCNszEpKN9SFbTf2JmZYc/Wdtuv6exXe/aonFV6&#10;yEwasrOwfA1VU0kNecYxU3uTMFTcpNR0piwOZ7BcJduxS6wGg006TrNuWC5E5tQxT7LK9kJqpd0v&#10;zeXIvFzUAGSroMf5gtuZFKZjY/68Lpbf0toOsGfdCR5EyBWCfGayBDhyE+FML/Bm4yD5YlmMhlx/&#10;esQnZ6/D8pd6NIrA7KoyP+ItoDYbnsuVgwf7cnnTa3Ia1tRbNnKL+vOin/Mx13yqeww33w17TDgX&#10;4D3GTHBmKs7GtoHPdqvH1CnuZ8by6V2DGrMUV3c2iiLzefgdB8FJhSE0BaVnbhA7c8wTYrjpuyS7&#10;W84Psf2ui+GqnuV3e7oe7E5RNS298/S7wlwX7HePkzjijix250lxKs8MZ3eyFFePPXq3LIVBIn+M&#10;nmpmLdUKexXvd9r56bKY0oVcZ/pA7vTq+BhO9yWlp/LHcFJOPcGX1XIRCP+Ev1P0bJ9TenPrtudy&#10;5PK8qjXF9hFKbeo8yL7cc1dyfbDqdQvTB6saXuwuHeU7Or78nFldH0ziiL7fc45yfb/jCF8sJ4qc&#10;R55jNY0j81Wzj92lr4Yj5/5quSYUp/qP3GmjBqquL8tRk9JC2b/EWvMcP5ZD5zl+uR3mOYg0x6/O&#10;g10de24mue3dcbmB7bmj5CJ3xxE5tet5muupN+oo2k31vdF75ocduysduyv97XdXgtZ52l2pKNxf&#10;u7uSmk/n5VTfmyttcpyW5koeivlFzZWk8l5oYsu2XZMwSy/prO1A6utaDOw2x5TeMAM60Ak7pvRd&#10;eE4HdqxjSs3wgA5sP8fUau3ndGAXOAZ9EIbzgk3lmKVUoz+nA73tmHPplTAYDxbBMaXZ0HMyXUOl&#10;0llmQKfrp1T6GwwIdYxepOnCiFLL6ohSy+raG2hEqWV2RKll9lI6Fo0oteyO2NSyezmPZtcyPFq4&#10;vo1S6dA1GFTXRimSJYnF+gIvV4E09V2USsH48+XrmiitixTFj0bVMj3ccS3X4ZgEpFqul++0r4NR&#10;tWxfD4GYS3TY2XAIVrBrobSWzgaDCYp75KRQgo9GEM9H1bVQWktTrRGpVtRrC6UBqVbW10spNx+R&#10;atl+GaygVL/60GE3BaRatl+dBRNs2b6VThejUbVsR2ffMS0J8PiwttK5YUBL3D5HIfEpoNXK+1a6&#10;ZoxotYxftkA3YC32N26r9L8Z0Wo5vxwCfkkSno9+K52wRrRa1i/Q2UPh6ropbaWbx4hWx/vaR+W5&#10;dHUNlbZo+3QdleAIjMfVtVTaDsGuFvfYObHWZliDcXW8j05BCanttNDJa8ivrrFSPK6W96JIxrQ6&#10;uQ/H1fJ+3QJ+dd2VtohW119pPS0dS57zSwqJnBMxrZb34Tp2PZZCmei6LC0XgSKU4MA+rkhWYRzu&#10;qFDu5daooRWo+r7X0iHgfddraYtOIAkd+BtDPSGBTkdtkQV50fE+0l8ShNhpoQfhUOfIVZajQr0q&#10;BdSOWq8iWi3vI3UvsYyGVMB66WPvqOgQkvCsg2rbmYH2kqCIo6KjUT6A7KC1NJQakWoZj3aGw30t&#10;QZOdVKQHu25LUHBjUh3bYQINl1Bu/PyFtQ/R810t5Z8OCk2uvtdScACJG+akQkMQsaAWNZ5g12lJ&#10;ukgOJyjhkf2FAdu7RkuozgpI9eIejKpl+xJZbwie7aMK7BGpOW9GHtjMqEjfUcFp0fdYwqfNx/Pr&#10;eyyFtFppj7gu+TETw2qlPbJOywWs8yFYwL63UmkWOtiC5aMOTipge99YCYfmUKwWhGf3CUYelOSo&#10;76jSTHE0rM5rjVyoRS52fPBLYDWXL03sqMAUWeRTuo4KSbXyXvsJV91w7Bx17BwFwcZtwbVnvObt&#10;KjQX69g56tg56sU1mv7WG41cZrRg7NpLvAgcx6VIpKfx5nDxOAUOn3JmMOJUFrjdZhHq0K8FPjdV&#10;vYO9RlvdqcHoVD1DLx/MsXNU1FNLc0Ou4RTN8F2vZo+do55pMf3Cy7XnhucSqf1krr3cLIfr3c2x&#10;c9TN3TPOWx7jv4HOUTfRNixmsqhL+ZzazEYstnD9g7mdWwze+gedRv7FzazEnC/NrGAZj5pZwQ3C&#10;a73fRtTJqh5GJFNdaeX5MhiOvHAKZKywjG171sxt/eqXj91+taei4O/KC/MsGW0k8ewLUD0tTSFj&#10;KLgleCPL36lnJEFpkhlDKS2TNRu1PSsnLL2eoOoqkmIOK5bPyyrUhiG0LAOf0KrraAaITc2edYpq&#10;SRBQnSEBVZbmID2ec4ZqPj0B1dflIM2AIqAqfTnI1A1DIQoESSYoTYwmKJVkhqp2KUPNyII14cmX&#10;0D5qxVBVbRGUGuFE3qW+pSiIXOAX66nBYJVl7KVWS0JYqyYka3GgSXtEL0nfvglVuHhzFj1cbVPb&#10;UzV59Jm+JzBLOMvz0hDbLWNjB4PEL+X8yM8iqfqYgtXdSY4/hLArtfyUlDZ38lJyLEslwgxMTzea&#10;R61bNN8LK6ZYXkpg8n0kTAFnU7WrbC3tWZd+1YbUHt6zn+2pMK2BcI/cfranwfSlZGx6yLnDblTs&#10;qdT0lMMxlk5BlQM2fw6ra+qus73MnvbSyl4G08aJrF+o1jQ8S9F88lLVIXikU9BMYjxyWJ0pKZVD&#10;KkeREPKV4FVLw6Aj0peqq+aOnc3Qnspe1SHerNd+tqfB6gFJYVWHeHNeo2LPSm07rTEc+apDNgek&#10;kRSOyG1BjquvlcM+xWlFBu5d5nCkmHZTtSTfUM7fW2V4WfM1w1VxnS+yk1J6GsTFBfQkLtfpuO6u&#10;7yV9kpDyUnFEie049l6jl++zTSvNFlJWu+PI+mqlChILcv45jvDZyn5rTmtYYYTUnMo/JBuk6+u4&#10;3JdDKobSI3LlOCJXhvMu5bZv7an713Fk3XCKyZnHugYjBUdxZP86jqyv4pBMlPPZcey9akER0xNp&#10;NmUeK6nV33FsPcxyI/vI3kusLX8v2+fGF6xzKqeOm+Qf8Dk9nS8dn5qqpFNACQmJSTu7bqSCx/nH&#10;zi1bDyp/db6sQaS9d0F2xAz/WGWO7ze6z3VfEpPE6SHfJx/fz9VXRP5MT/qnNUxP2VP1leMm6fnt&#10;j9Gxp9FTvtDzyHBED9n5hkTOlH+OI/rAzmm2jxzH6Ok8qL2huFn7ZdoeIuev201kfc1em7X/pu1J&#10;sr6SoiLnILVjzd4l+9ztYvbeamcTcxyZgGV41LhXHyA3Sqz8jjoeVRfMujHkpVoLPuuJ5XyzCtFZ&#10;LzG3vpDtX9hLXdO6WMzR1cYrs951vnNQ1FDGxjx/CxDkdpdVWNOoRF16Yg14KIQslgZWoOMz3bmq&#10;7mQwi+bkO9Bq53+lgJTqJWK+ebAs19brafUiaSCviiUJC3q8L9+AFmQkN0bSvLp6BOliWYsF8CVb&#10;Uw+nMpgGZ/O9IA2iy9gYTA+5/KxZNDZETE/7AAGF1SnkMr6obmCoanUyVNUMBKWKgbBMOy8Q1FaP&#10;IYaqoyfc10sYgtK4B0NV3hMUbAqRHoaaoaVJGTkpST2n79NriZySyj0BzbxOw6Y5JT0O82WWb39j&#10;dgRUz5EcpHdQBFRflwu7hr9zkIo6AalCyhkF673oI4KaUkd2vZ6zQQ8/cieGg6WMK9e6lkKQo8xy&#10;Jyjzk/PjYOps0dBBfpzV95ETtL7uGejY7eHY7eFvv9sDTven3R6Kbvi1uz2oGqiRxL3bw0GUiHR7&#10;OCAGUW28X9TtAU1kUB4iVEGs7eUATevlFajEew9MeWGLAS8cU8u8B4Sw2x0U0IEmdshyGQwI83aQ&#10;1EgOxgPt4xA0Jh1PDObGDpIarwEhHCA7BtXWQw5BITpok1qjASGYpzuotHwYcKgrnkHx3ZhSy+yD&#10;FLyMKHXMDrjUVc6Uip4RpZbdSykIHk2v43iwcGLgOaOQ2hLMr+V5NL2W5XCwxpT6pg/BoGR7+aDW&#10;c6mkGsxP7gt31DpmetfzQSr4x6RaIY/WTza3v2/bpPZpNKqW66hHH4qChCh3UheBfIrh4iiUvAW0&#10;Wr5vaHcwHJYECnZaB6lmHAiWGFSOOqBHwZhWy3g4mAGtVtwP6FEwptVyfj0LBAJXIs24Qlot65FR&#10;EIyr5f0BtcfjcbW839aIX1O8l4tF5+p2JhXKA953nR82dFYZjuvQ8n6L5ij2+v7GSP/JRZejDqdS&#10;AToaV8v79SpYR3GZd1qlOnxEq+W9lDKP59jy/hDSanmP2MqYlrg3zbiCPdR3foAUDsclYUWntZUu&#10;M4M5dp0fUC8Z0Gp5v10Ex2HX+QFn73hYLetro4zRsFrWowvDmFTL+a3U5Y9ItZxfA0Ht2j6skSLs&#10;2j4EBkjX9GFFG5OhmIpv7YsTcKpr+YDPkwWUWoEPlq9r+LCswZbuGz5E02t5fhUIQtfuoTQJGhw9&#10;XbeHs0D9SQTP+YRS9KEcPOn1MOZT3+rhNFAMXauHUlY8kKi+00PpEzCaXyfowaBaMcf37IL5tTwP&#10;zpyuzQMuAcaUuj4PqNMeymbX5mGN9vGTPg8BqVbMt9JfY8Cprs9DdKh2bR42tBIYioJk7bq8XJ4F&#10;o2q5vl0GZ2rX50HM1jGzWu0ip9JwWH2jh0jYu0YPoQ3SdXpYS5engYx2nR7A82BcrV6vzTpGtFoV&#10;c4hUqKQ4O+trI6sRrZb3oT3TdXuoXZ5GtFreb1fLeI59v4ct0qN9v4ftPKTWH6uBfu9bPsgMhnIh&#10;2Zc70w6Rwum7PqyRxPZ9Hw6RGdg3fhArNhhbq3YSau0qSOeRMbXOfY1n2jmw+LZkRK1fheBsfNL/&#10;ofQ6G+ifJw0gLgLzuXxcwCUcRlAw0XYfhAaO5L82K9+os2M/iWM/CbgBiMsd+0k8K/CVHo7CGc+C&#10;ymulNXn42pMUCRxbt1C3eCiBQ0EWuKXc5XDN2L32zG0C16nCO67BWQLHSSKDOfaTkAtgCUB/vn88&#10;+Qkc0dvHYz+JZ7tJ74qvvat6LmLisYmIeYYXgasAH/tJPJVI/RrAtef+5ozUUsRjP4lnAix+gkik&#10;Z1fmjCyugOD37xqyP1AZ3j9xyP5A1bCY7DNqu9jsdUhzh459WgtzmDt2/t/1k0haXOhBu1eBFbb+&#10;4gYU4iRKAwox8ocNKJ6WnUYtKDb9Hi6pT3UYyQ/R5EJca1SZsFx2e2pOu32tyCTBfranwjSV2W9t&#10;7Wd7Ggy8gGQhwSp9qRYCEpglKIOBGbVVejnKSxkMgaEZWD1xkKGSvtS+1MdgdW+SjEZEvMrYGEzT&#10;nSlMX5onuyDkXF9KYHpiQ1BShmh+F+GH1usSFJKhZakYqgobQ9VZMlRdAJLSjQxnGRdDVUEjKC1O&#10;mUOZPW7bzZ5128knsGRcDIXANkfh80McZXm/+RsXtSIYaoZfSKyY4L0l8+ZcXbQJBENVfhGUXDxQ&#10;WcVVygxqSu4XlCnJG8mGXKw5Tb5v7TOIjJrW/BHVg+hZHZtZIiao9qwCu1hlVr4rF3W9iS42GDkA&#10;cAlVxkZhVWHMwvKjDkH8+lIG04MzP4at7RY5hs38Imd/CcqKQshNhBJXFhiZgimOHKaHNanHkH7Q&#10;8sqcHYoi5araEQF5Adn5pec5Q9Vlwl1+SqtKEKmu0fzrORRu1rM3ag8m3IZnKFVVpNTI6pZyc8pQ&#10;+WprPjdpqKFdrQhK1Z5HAkyl2LOqFkPl49KWXDgHMn5Z5ne+2orC+ZTRUtMBzT5SVD0KSXWcJpuT&#10;UjuN/eFWLn1jPVZJEaDmpMP3zWhJEhJ27RxK+iamxPQkYUXXBstVhaW4uwNrUmNPtaSqcy+XONnY&#10;xOXDRBdS8O8w85rtZfY0861SYyVZZq7n4mip9ZhxNgWDIaFtCpbvFDCiMIRUHhvMw9HGCHuaeVCp&#10;kUpB7Y8oFkw6hbqnxB5KYXUjLKTNkdwpytKTQkyDkVYjyjZSI2ooot3rwIgWVVrw/TJmGCp/ozIW&#10;B1lGS1FI8ZhB5WuptHCkT9DyCJ1Jlz2rlFVa7HP2iiK7SVFkMxkqVy6GmuGEfLSYcwL37SmqrrYU&#10;BWe0DJXLhKFymVDUlNxLIXU2Lt1qyIKeghH7wagR00B1z4qITDo2XUxiHBg18slcVZ8rMQ8clh87&#10;BkNyTzqFeiSuyLWZguUv1RZW0goso+awfOkdlkubnsObNzc2RWDP7vDfSPsHNSWka1c2BS29Qwba&#10;HIwohWpxSIut9KUKIy6dmnPSOCulVpd+85tv45c9K9/U0NzQwzCjplYr6gKmYMQTU3t687tnG5M9&#10;69jUON9IixX1B5Djl45NnYsNz2ym6s8goSuHVeVAYbqmyM1NX2owMrYaj9hILzLr/DsLy6VXXd0N&#10;XyLLpuCwXEIkDbQEBwhMGUK6GKnjvxGlqlEECtPABfHNLApCvrlul4coWkkZ5yEaitNAMd6fLYQH&#10;kChOIx3km/UljQ1LdqC4Kp0HdJtNx6eKn+OMXi54FhpEcmj+Xg1IclzlM8VpuBSFRPl7NfrKcfpe&#10;FqZVtXiguCrOHGfvJfzTAPeB9QvRcDnH6foyepLTL/IHuUnlSi8GOK6ejBSnlxYcV48CjquGMxKi&#10;83l4zJPh7L05zi6Y2Hut2w7HqbyQeax6T8D44h2IyPquajVQerY/GD0peJqQK6S5VxyR03Vyf6x6&#10;jcr2h/Wg4jiVZ6IP7MqY6YPV9hGlZ3oj35d2P87036pZThyn7yX6HuXldd0oTvcRxdl78/PIMh9Q&#10;3JHuc+uozM5B66jMcXZeEscA51WRe3KeW6fkjdgRntMyjcvtA5SjlvExu8k6IKOQI+ezXbATs24z&#10;p4/izEwk66v6byM2rHUE3mgnTrtXy89p6zzKDHbxl6opTuRF9RqKdnM+q15jLhEqaup7iSO248h7&#10;1T5g/h/KUOt7iTu54/L4xWYeD3F2N23oxHznHUfkSvUkc9k3x5H9Zk4UCyhIuZm4biyM4TjyXik5&#10;K/SI/BmOxWz0mxksBITS5vpeElHatMXmht58md2543J5Ef1d5kvCZ4aTcyR7747L5UXOIXkvitsJ&#10;PcUR/Sd+UaFHnO4dl+/fHZfLAWrA6ntJ2HbHkfc6vfz8EHupzJfEqHcckQOnR9bDcOgQmMqB3gaK&#10;nTqHY+/VoDG5eEDrgsoXco2x43J9sOOIHKh9IP5FOl/DET8FlYp1HnhO0SN2ndMjcRDDsQ7hxhdp&#10;sJmOT9djgT6fw5H5Gj1yRejjI99K2XFM/up+kzab+TwMx+TecLPvZXyueojdIpseYpfSO468V/Uu&#10;uzI3fYouVDn/nB6RAz0/FpIfYOfMQnLN7NxayIWr48j17Y7Lz0E7pxcSF3Ac8ffNjmCJJDsu13/i&#10;78g5s9dp2G2IPfXq23H5Phe/qNLL5WDH5fsD7XgKPZYhpGbnLCzfvGYUY86ZLjAYMV3MZCeWi3kA&#10;JN/LYfm+3aDHZB3I/YnDyGqp90Ruwjd1xogORbumMjbm2mlJJLkTM48SRNPFQtakMITYK/aFCpJj&#10;ae4zg1k0kigJg5G9oIXCzPXTkAJJchWPShhCYRYAyNmr9gxRwx4+IfJm1IiQQ1nKFJhvaDYtUV0a&#10;oiKWG1o41ZeSKeinF4h9Z/E4ArPwHoXVNYURle0F+/IChVnmWk5NVTS4nL5UVTS5uLLALYNZYVO+&#10;ZSysTPihd9cEpSqVoarhl+94C8cTlCnKnLF6VcBoaeCN0KpLnh98dinCUBp6yN9ouSA5ysKaBFXf&#10;mGsNu5piqGrIEJSWMOQoq31iqMp7goIZITov57198IChZlbbKqQILQuIpiu0aEEBoWXBWkKrciKX&#10;+2VqD1mFFKNVz8JcA1gZFUFZen8+RyuiytWcF1ERmO4iolvFlxIRIwrdiqgYTIuoyGGzWOo7YRv8&#10;qHLk5+6jF1ExWFXW5Fj1Iqr8yLccGGJAWBEVsVo8Q4foA9VAxPDCNVnRGvkMJouoVGvk5pRaBcS8&#10;1I9TEJNW87cmUfkm1gsUEj9Ui4Bk91l5VG75aOETcVCs8CmXWCt8ytdRsw6JH2YlTfkbNbGBZDcb&#10;Kue96jzilFqxUi74hsqPErUumO9dnWXmyFdlwaICisplQn00Fq+wYEqu1zW/mH0l2WH5xjVFDD8n&#10;tefrPGnhU9XXLF6lal30dvZSiw5PwkjQzYqLyNcFHUaOpmqOsAijXgCxgKXBWOFT1cUsPGvFReR2&#10;RWdACpoMle91Rf0q5UwaoyRlHYbKl0lRpJzJUPkuVuaTuwpFkXImQ+Wa3VD5FlYUubsxVL7lKooV&#10;PSmKRM0VRWLwhpqZ40rsC6WFwyJTK4bKJVpRZA9VyWGlUYbK5ctQMxItIYVsjkqL7KG6a1lllKJI&#10;ONhQuUR7+VS+3AZjdVG6SOTAt1t4cuJ7wVMuGA7Ld5LCWCWTnnGSgZetp8Ny4dCDlVYy1dOcpbFY&#10;XRQpUVJLg1UyOSxferWVaApQNZZoiZLOlJQoaWU6z3eqfhUrUapiuREPxmJhpETJ6qJITpkXPOUS&#10;oqY7y2RzWL6dvS4qX1OriyKXO14Xlb/UPgJIkmXUEaOVTCohJDXSMvEmYSQhU11cVi2k/jL6wafK&#10;QZ1vBtNkZZbMamEBkvNqMQbiIO0lSrmIeACEpPgajpYK4aPaEgOhOD1q5Io/VcB6X8RxVZ5YarbF&#10;rChOVbqkXKTjU2XNcfVCi+KslGkyfMhS6q2lEysNsOAmx9WwJcepHDAnUjUeK4VYzuy9ZD1U57FS&#10;EotYU5yVdFAvtxpirMTGYvMUp5F+jqtRFYrzkqdcyVtvOO2NjzaclqJiz5qqYp+O5jjjS66H8PWK&#10;qjdIwNY+p83eu+p1NMcZ/8j47CKfjQ+p1kX/UZzuj2lcvm57qRXD2XsJzvYlibP7J+spztaXvVf1&#10;JNlvdrfL9q+XWlF6KgdEX+2lVrkesjtxptekU0WRF3LBYzf2TO/upVa5Y4OvzOl7c4fWS63IeWTZ&#10;Dux8s66wHDd3XlpqBzvP91Kr3Mu0xBNmb2yTdomVWjF7yEqtKA63aOWOidhrngM0jcvtMEtkYlas&#10;l1oRM3bT609mPOOrKXW+xBa3XDFm2lvqGS/dqucWLd3yUivCP/vwubfAt/PUnpoCqjfpG/GyLAuQ&#10;l27pPIgPaDmKrIeGZUYyR9ZxxH22vE3WCcTSQFljES+NIkEAx5GYgqXG8hCFyimLeFgJFS3JqqFE&#10;Go+xkicSLLLUZxZ72nH5haWlZrOQl+NIqdWOy88tS0Vn8T3D8VIrTTQkfZTkvBK9S0utJoOeVhrA&#10;mkbtuNxuErugjI+Ebh1HS62UHgk/W+kHC2bvOLK+GnFlgXanx0qo9LykJVSOy+0hK+1hvdscR1Ig&#10;dlx+fjgO52EWjyifPRA5Jdc/jiNZOY7Duky9l5ZQqVyRuI+9dyH2i/GFllDp+tISKscR/Wc4ci3p&#10;42MlVE6PyJ/uD15CVf2ZhVxF2T5ayMXWjiMJI6qHeAlVlQNeQmU49t56XrI7etOnEu9K5Vn1Pcsg&#10;+L/sfV2vXTeS3V8R9N5j7X2uvozxAJlJOgjQCQaY8wdkSbaE2JJypW53EuS/p4pVq0jqsGrRsQfx&#10;w+2H3le+6xbJ4lexWLWIfYEFJASOXN5i3zpIuAT2S5byFDhyrsW+z0JIOq5eryI1ivhPO65e13oK&#10;Vb0Pdlw9j5AaxWKD/JhMeZjN+iNOeRid7CzjQfzkehUmMc1lspVgF1bPM9j1JLrs4u5LEtAWsHoy&#10;4nBCQu1AK0FhFi3FMqOQZ0Xq5gc2EngYCVS1+RMwMnrFqmheI+LMAD8Zg8FnWS6JOIqzk5Wf7EnM&#10;SDgKyLx3vyuJvA13B1kdfJe9kfb6p4+f39p+8OnVl3f/9I/i+NYf/vL5S/v59V8/f/nPbz/+rC9J&#10;ff740/s3f37/00/tH/c/fv8vP90/+turn+Rpt/Y/V+IE++mDgj981D/DtqP/5e3fv7Qi2k+P/nr/&#10;/rvH//vlIfE2/3y+/NOfn714/qe7P989/dPL509e/OnJ8fKfXz57cvfy7j/++f/om1bH3bfv3r95&#10;8/bDX95/ePvo7z//9OHzt/Ifv3v87suXT99+883n1+/e/vzq8z/8/P71/cfPH3/48g+vP/78zccf&#10;fnj/+u03b+5f/fL+w4/fnE+OJ9/8/Or9h8ePfhGO+Kdyn9Xa9f/QyPuPf/3wRlr36tt3b1+9+U/+&#10;85dX73+yn7+Za9wUKwrA13T9y6fP337+9K/3//SP+tP3H9/8z3+9f3T/8Ys+nPfob2/v5Yd3H+//&#10;l9T2/tWn7x5//h9/fXX/9vGjn/7Lh89SfcmMFtiX9o+7p8/lUPzofvzN9+NvXn14LaK+e/zl8SP7&#10;8V++yL/kT/766f79j++kpKPp4sPH//DXLx9/eP9Fe67Xyv/xy+dPVlf5wTtBMHud8MvH+zfWA/rT&#10;p/uPr99+/iy98m/vXn16K2VrYa//299EA+/fSG3ExPnw6ue33z3+8/3btz98vP/5kXHiOuzfmtpk&#10;gH76y8fX//0zaisC7DcKU9U++v6X//rxjYh5Jc1qLfz7D/dtaMvY0HcyfZZYPJcNzdfyn9sC8Fov&#10;dwVgoxh/OM6PV3+TnmzD4Mc3Prh/fOMVv4p2491k8QXLS+oq1dEAiYszQMeL9rhyK/DVt12QrOGB&#10;ESf6WpAoLED2tvuNHLlWDIikXK3liA0aoMu6PrIgB0Qu0dZyxEoIkL21fVMf2awDIpeUazniiwjQ&#10;03V99H49MGIlrgXNb2wnqlZXd4h6+SSRNOr6Yo+c3zROhmuX9Dyr06jtu6TbNMwr6vRUn15fjaNR&#10;3/KWt77SfVunUeN3WetGjb9IhoCuNlGnTOM6twIk1va6Uhp90FFJpc5R5ZIQlYgadZ4oSoMYenHS&#10;MUtNyZGko7I6jSo/z2RwakxaLy8TNer8zLpP71u7qBfrgaDBbQGSq6p1+zT0oqOeJqJGpYv3MxE1&#10;Kj1bVTT6LcoTx3YiatT6s2RB0FuSLupZMv2UXzxQ2UQWh3gHXbKxrttsiJKcrLWylEc3UJeXd+sW&#10;ikHZUZLwlsgaFS/H5ETWqHh5UC6RNWpermgTWaPmJeAhkTWqXtaXRNaoermUTmSNur/LFge9mg+t&#10;ppvo01H34gZY10uvr0KWXFau66Xxhh2V9aOG6HTUJdG9JlJ3VDa+9Lqso9J6jbpPx5e4iLssnf3L&#10;zULPcVFiqi+NlQyUOIHXsuSyraPS8aUHzC7rTGwPDbsMVDq+5DDbUeIES+o16l5Cx9ZjQhODo0Th&#10;4E5kjbrP9TXqXpIyE1mj7i+yMi33H310POr1PFnq1fEQoMvzZNhr5mGgniUjQq5qO+jyNLGOlHsy&#10;RN1lokbFC11k0sBR8WfWwFHvOmPXuhr1ntkiElTbqy4viaxFaeRYNPBIGqhMmAGS4JdE1Kj2TNKo&#10;dQlrSiSNWs8kjUoXeoBE0qj0bCNTN2A0T83ypdJfjEqX1Xu5zojzbxB1SUaVBg1HgVn/6V1ygCSy&#10;dV0rIYfsqMzAFc9lB71MFgYNUY7yniVrn7hKB1DWvFHpL5IdX65+uqS7pPvEgdtBkkO+VroSfkbN&#10;z2R0tpjpQKWGiL4Y34VlE1Df0RtRySra4qqjzGQya85pl3WKjbEcWfrQfIcli2h7ZT4KTHewlj8f&#10;sLReo/IlRC2r16j9bNdpif1RosRrJcKmI2valdOZVXinM2HjsL8Mtpv4/8J78UrdgM1FIU/Tu0dD&#10;fhKn0Y/qLlKH16ePn9Vxou4N8Y9c2yHTnrDX3yZgGSAKxkVKe/c+BcsIUDDcxzVYZpeC4VqtwdKH&#10;CkY8Yw32sP1rMOwSuLdRXFfmMCJwb2UEQxK4t/PYa6hfnV7jKqyWrsd5VUw4uwjcmyqn8p2mSrys&#10;Sd/rUT17t8rsNdWTvq5CC7JTGQ9avkbQQN1Uz1G4RqwTgXtT5by7VRlvakQ6EOk+fiOQq4brwVUV&#10;Gfe/BO69ar5QOqX9wuUauWVEujdVksh2NCOxdFb3vV71EO6rnAR3pHsk4zUS0+u6e0LGNbj+CNyb&#10;GtTwBO5NjWu1Gu4pbNeIciRw71U5W+1oRg9XOmYiloJI96ZGCCeBe1OF52SnMnoK0spEYFYt3TlW&#10;rhF3SuDe1AhXIXBvakSTEbg3NbL5arjnrFwjqZ/AvVfjppvAvamS7bejd6cEu8pRYAvuTY27/roy&#10;niR4jbBpAvemRsABgXtTI4yBwL1XI/aKwL2pwWpfw5GaeFVDekeVzZTWIa/G8t4feHvVIt77A2+x&#10;mr17f+Bt7pS+pNHdcNpstCcYiKU1Ndq2ILdC79++/vJIL57lzrP9v9xf3j9+9P13j7/XZgx32Paj&#10;XvG2W7x3domnkJ8//u3t9WMDf1EbNh5pQT074KtQdb3KkG4JowG/xtcj2sXc+hUwkg+FfAqSboQ0&#10;jrDdUCd8vW6edUZgSFohMZDIgQnrFYXha4UipYbBPPSIwmysy3CxgYvC8PVCfS1lME9HwlYEIfi6&#10;MH9vhaFskSIoJ/zEREVJ+HqJTr+JqYDf4guUlchQtoMSFBL7a7WKXdgGd43S6xmZKXVo1R+WMtN3&#10;vrr2IMMkKOTzl/o6fLDWPbRLmWnzg8nytayuF2K9apSPnHrcK4e/jok9FJm2yPKmMF8r6sn2azkn&#10;iTTPkCeLpwayqj4YTJqoMLL+/zuxRGJLxLKDry0/MGzIhqhuTWnBTQzaLAysEbBH8Ft8rUjfI+Ls&#10;i9/i6yjxC0qJcYbFb/F1lGmWoHwCk7QGOT60EuvR7WcTwu8O/sc6iNFpR0g6iHOY7KHiMAk94Wv6&#10;8jNnHArxW3wN9e/BElmvZX7sjyMZ6oOv1csXKVlpK7PBt7c4UUEGvi7LNtQ9lAzsqkR/A528aAUU&#10;kWWjkMlyVL2MaQiJzKE440AD+Jom3O+mTvaqkVgSw7SHFHxdmi+JEuxUSgOsnm3u/jzCQYnC8LVC&#10;A1brI2B1XpDTcbH0CA1tFO2yh2gAC+cdqo6vN8GlhVsNv8bXYTZslUq6Uq+f3FimSsDqFdsOmko/&#10;UpXpKJKUA1TdU0DVJbrKfhfGRsiqh4ajJNmh0gRQtVYdRZI4gapLtFFxkjdUHSUzmdf+JEk/Vi99&#10;pXlDFrEbXBbZxYGqtWojh6VOAlWPL0eREe2TSKL9SlX4OqAkG5XGAlY3E7BwM2KZwHdaVU6yzfmK&#10;xxJ7A1arzZdZdS2ULTV3lMRw7MHqQt0UZznWAavngG927LFNwOJmEdrH13rBd1j1A1UKCVjd9b6r&#10;a/pIJQ08hcw5Zb3AyBH9CuoS12doIb7WUre92OOy8FOQtJyA1Xpz4/FCbHIQEDKYH3XkrqhSLwgI&#10;98xy9gqxnwQYMwYeyYhbGmgfX+sFP6Ns0xnW8xTuD5I+BwLCuCdBnfC1ugFGViQcJRnMHSUk7TCk&#10;1UsN6AwlJqrqehyGCSyO1uT0AJpCiSEsi8XzEBIzWuN8Q+I4s8HZi+qHLFtq6O7iGB0QvCaa5lup&#10;GQ9/cJw56zUNuZQHmkKKs0HF6J7gwKI4jShXVwZJK4Z3jdIjIkOSyrOVjMrz9ZPi3IPO6MHg49zG&#10;kZsMeGk9D0Yuk7Ci4GsrS6cBJIaYrwZUnsYXar+R+sEHTnEescJx3m+sXN9sqTzfRll/KD1Ia2/E&#10;GkG/+Jqeg8aOHfF9U5OcgHJedto5ch3k9zxsHnV6OiLPHZFUHsYLWTdwlcbWIdzMsXUNT/sxXKeT&#10;q/ePTifHcH75GVfp6H98bRzgvpKt96CdY/sHrknZvgXauX0caa/MM9vfGA7GRm0eBO0csQ/apbbu&#10;q8TG6bRz9X7Zy63nW+Sds/pBLwyHy3Jiv+z3L+yS2s7B+OPjCvLIucrpU6g80L4Sb8vuvOzzvB5/&#10;++uG71vEvsKdPl2vYp2sx1Wsu8Qu2V7vY/8g67iTXtB9Znd/w77K9kE/E9N9dVee37hTebAjWP2c&#10;hoLZB50WedNuIuWGHUZxPk4pbs8u2bc73b5n5cZ4qcef0jeZ3URw2/I2zx/b5wqcP+r5288zDGfr&#10;KVs3JAvP9ELWoX4erNe/ToPPcLvnVewL9T6De3lmb/TzOamf6GPH3gj/Adl/N90RAat7N3wgtbHh&#10;NjGzXXDXv+kUIi6m8ETVdfOLfOr+8u4nzrTwudWjZNeD52OT3dP7EGHeRVsZL8RXuev5dGmRCAB7&#10;H1+z+30Zo0/WuB+V+Xi9pSQcZNP/7HfszJsdvvG6TwNWT2g45COlB/rC18/N7mnfvQWod2NcPRCO&#10;2oDVLvS4Fqm3MIcxgtqA1UvNr7wniqh0qBVfU29cTpFC/VKPHLpCWt0LuIYjgSsBq8fbr71JJHWz&#10;6cxYaX/VVWgkzkD3+FofuCwxeCtHrM14ff1hA7V3dbx3Db13pS1TZqNe7PDXtnh9353LYvyupq9j&#10;L+hA9siqROuhI1Jl0H/4jv14kMAKlxU5QJCB7yRL9seNeu1dtbNIlM2wloDVA9En73bITb1ZQJoc&#10;Gip9+PrDKF8Bk32vlGZbD41ochiZJ7686/1MVWjAavUCRk5jvpExrteAkUK9pcSl6wZAT/rB0MbX&#10;hrjDIlMJv8XXUVYmQbmhQ+L/gKrHmjseyOWoH1/JhghUXaLbhmQ7dHs00vugJ3xNXx6FSsJqENFa&#10;TwCg6hHrkbZsqTITnlnwhmIGvB2RhTmomkl+oCFvziPKuY6TAaou0R8dJBHTfpdPNnK4D+sZiQNl&#10;XXscYpkdhZNMqda4eGd2lJ1kSCAN3AQUZsdOEr0Dpwi5A8QdOYXZOBOLuxpnkUTBYOagIgeZkFZP&#10;OridmDT3drF0EcBIoX6HzqT5elYPSjgACcoTcfZQpPrKGCVXRwxl/cRQti/V03MzvUk2kebaqoeZ&#10;J2eREsV25rI05FVR9bYk9DNbKHfOlLU/3U1f1x5v2zGUO0nqEn0fJ7J8rNa9jbfvGMp3r7pengZZ&#10;j2i8PsdQvqYQB4THAJB5i5fnKGxrIcP7dFSadSZZyHDtRmE49tV94DsiWdlx9092HVypMphoQicd&#10;2epw4UthHm9Qb8OR413v/QH7WtoDXfoDXfrH+z86XbosSF/Tpbel+vemSxdftc5gOUeKQdjp0tsT&#10;RkqX3t8k/E106XIHIyxmKrUV06nQZT/uvGlPlfvXS8z40i8vlVxtIUmWyS7pVOrFhSRRa4DuGqPn&#10;QpLseQGS4I21JDFKAiQP86zrJMoNkCRVrCWJ2RUgeRJ2LUmWxgCdjc5z0Tp1ZAVKGrYWNZPQNXLd&#10;lSxZ2gdZSbXUixUoeddp3cKJOj1VlmyEg6w7JTpc1WtSfNaFOqx7vYSOdC1rVH06sMQhNch6ktRL&#10;GdeiRHkZcq17tT8DJZyDy2qpJyxAl8bwuhilE4P6M6X/W2hLNvBBlJAELqeOOst6gdkkHBV/aQyh&#10;q1qNij8zXY16P19kupr0nkxDjYGJqp/PlLd0USu9mQtUMg1nBvUnyXoleS9dUtJ/clXRMYfQ+K7r&#10;NCl93X2XUefH06T79CASrUuGul6IBkap+9d1GlWe9Z76HEOU8GkvJenxO0DtSYXF6JzI0zM96aEn&#10;JD1NhoEe4zso0ZPcZ3dQo/ld1WlUuZAdr1s3arxR8q8kjSrP1nVJQup1sicVFqL0SBfNOxKVT6Tp&#10;kkSwHlITaXomaVT58SJZWybK9EzSqHJ51zGp06jzTNKo8uOl8gWvFDXqvBEiL1YDdcB0bT5LhpS6&#10;ijtKyb8XosT5O4AaIfKiVhqYGKLOZO5NXOlGiLwSNQ70u2RX1hiUKC8bnhNTuuwf6/aNWs+2dz3+&#10;9+IySaPShcl52X0TS3q6SqnTK8o7k+1Kc98CdFwSpU806Y0OeaHziSX9yPZjdc5HgckeI3FNHSPX&#10;vWulq28jJCWGrLrvA3O29woWw3MiSU8kKV9Rl9Qe6VhImjjSk9bpZUGX9DIZCOoaDFSmcn1FMEAS&#10;6L9WlN47BCobCOpkDJC83JaIGnWeDU8JwBtEtZd7VqoaR3qjW1+MKb3m6LVqzwktRE0k6c8TtU8c&#10;6RK0vm7gRJIuIYrrCTixpKcHpIkm/cisa/XbRhNTq1/9VoGyh4BW6ho1nx+SRs1LGPC6jS2eMopM&#10;hc1U6eLtzaSNo15ittfqn7nSJRYnkzYO/LtsB5vZ0s8XyW4486WnQ6MFrIZCLu3VskUfHBJi1rvq&#10;0pjvF2NWWSUHmOxRy6X+K8r0bFU9ptOqpE9n0sZeuNwls1z5KIe6jSdySSd8IE1fsMJ7cMwDafoN&#10;X74HrFyDk6hmUdWjuDjUruYDo2zcD6Tp2dMDHtt7jUjhWu8eIvNAmn4zgB9I07Mh9kCanmlGTzC6&#10;ikVkVz35PMroGnkfNdy5Ux9I02/mqhr5qvfgUqoV6dk71wgyJHDvVTHGLS6IwMUQbJXBXX4NRwLT&#10;A2l6e0lblLV6fkfefzKt/t6k6WqjPxLSdDXpl6TpHirlJr9YJilrukdLie1fBiNcgItpj4hOfD0S&#10;1kNVLiTf66IvKsqAkyfx6nIDV4cBXdT3pfJkna/i4Dru6yCCr9rh71pc4oEQ/B5fby8ImUie1gWZ&#10;ayTSU66ZrB3yuErZDg/jlHdaN3Gkf0HeFCYY2omvt1f9F6pnwhZ2CRzpN3U8qLwwuVEevihXnAoN&#10;V8tTxoqGI1EzHVePl46rx4syebRySdJWx9X9Jo4al1f3G3Asb0v8Dk0eo+TrOFIu5JHULXESWbnb&#10;uDp6ucsj/eZREMpcUM2ju8DtyiPjQK+WZZyeJPVUmQAMR8ZB4Eh/+NFVAgnq9gZuVx6Zb7oTaXtJ&#10;pHjbsRpuU57cgJb9hnJJPFuUS8KoA0fSRjqu3reAOwijW+AklH6nvQdhYunyyHj2caDMCnW5ZsKw&#10;tDLxubZxIAEjtTwfzwfJxMD8OEjaWMeRceXz/CD5GFgPGL1yx7Fybf1TBrhSz5E8xtYXl0fSwrCO&#10;HyTJsuNIub4fydVA3Y7AkXXc90tNhij1ApyMmz0cK9f2wW6Rw87A1+wN7Pv9QSX8Ht/ZLlGHe1U/&#10;CUWy+SFvp+7har3AvpL3ZmtxZq7FoRG1x9db4dZfHEXxa3xnGMk607OE7gkM5qYu4fy/uIVNyJUD&#10;Vvd/wEg3uPlPMtRwmiCLXsBIoUhSq6fiBRlvBOYnJ5LXffGMPQbzxx4Jwy6OiSS7TG5z2gghBBIX&#10;9wtTmM0ti3hNSSTlorgVSiyLC7iayYR2A4SsrxfAmDQ/9tW7SUhjMDe6SaGwLRnMjtbE0rqI5dQs&#10;QTIssaDXCxcY0WgqhV3BUJh1PU3zsF5gMD/bMphGPMgySGFWN6IPLJblcn+6L5fJ8vX595DlHDr1&#10;qitRnE0VBKXhbqKw2rI+PV2ZoUz59UQ5fR0iKE8LYyirPUH5ekBQ+sK6aIKhzJapUXoC4bL0XLGB&#10;8oRfUiJ8U+X4UtIL3ttgfqt7WyJyt2RZG4msrbEqMWOtxHpEHxpMKP1IUHJmV1Q9aw8NztxA7awm&#10;h8bNiiyyNClFxQ7Mt2kmTUOftdDa43FoPPYGzG/TiZ9PnxdSaeT4DwI6CtvaCg/NjtBCa3uvBcIo&#10;rN5/D18MCBFOC24SacQg8dWAGEG+wxGLSuPwpERinvlqQExC37mIe9znOUH5nsQeNTIPKyN7sK4k&#10;qM1n1axEcqjweU7OO75XbqLqBWiPAMRvgBiZiK9SpES3QOpDvdxF6Phip1JH1csKiFzqRTZYYcjp&#10;251d7DAPWD3BnUyTuRCw4ImnqDrywxEn/EFbsLoLII24aTRVSnrqkDqWhQJW9wJ8dXJgq6QFjCyz&#10;NuvoY242cCktE2CkUG8pcTd61YiTE6h6hANV69arz9y+1p3kCSqXRdjLgKongaOYe9vqRZ49hKy6&#10;ROuhU86j1SBzFHN7tnpJNkwpy+qlLBNViY4iey9k1bUHaqvEvdrvaYJo1eolOT8bmqBXHj5Wd9rI&#10;mPZ8DpFx7ygyh/bmI1D13PbbVnYbEjByQNtbnNyKVQ6carxiGSY3HAGr5whgxIwNWL3aYV8iQxsw&#10;MrZjMySF+rbPNkPAalsjtv16rgSM7MBmLLHrjzBJ6kL92SVmuQSs3jN3jS+39+pOgO1YzytNV+UW&#10;pqNYCIMtauTWA7Z23U1A1fPYzwDkAgXnibpEoOou2iTuc69H3UMekUsCtiSOQnuInL/2Tnw4Y9Zj&#10;Aqh6WuJUW08QnJBr3cvA0jaSc/TemXzvfL/pLAjXQz0qWraRNIB5KDTxR2DM3wGCZrLtAEbqhksO&#10;Atv0E/kyy/xE8GHVM0ByWJtCqEfMryXqcRveOgbb8/354sKcepteyS0P56/yqRLVuiyC8mveenrC&#10;u0xQv6fXG48r1IaX++zrIwD8/zUKZHsMZXtcvS2de3ccbmOQEv3uhaGsXgSFqOhSqycinQnK9iVS&#10;4t6Nlt841GP19D1uD1WPVRD3EVmbt4l7l6aabi6LP1lPtgn5tpbEEze19ZJ4+qZJ1uG4k67Vdnni&#10;LWWwrZuJ3Wt17Ib1pokH9sgWrNHYGzv1djiCdRY50m1Ls/2LSvNCiULkZNhsr3pJu/jZhDhldgNW&#10;EP5Sz9KQRmCb0jYjeMA1Wk+ZCBuq7d/dWCXs/LWRJsRZrbN2w63IBNyM8QKM1A1haqSzEMdBxpsb&#10;E+QwefG4PXIyBYxdpCgZhizRuzGFRL1Ye9klyXZkpLvKaKQlcPXQjAhPcp/ScXXPdhwr1wYxj3z1&#10;dhA3EjJAtiNziS+sRwTXA77j6nEQOFmmKjciMju2I6Vloarluf4kwHEPR/oXLkcJv6zluYuNXOr0&#10;yPV6pe04omd4J8kDMBGpT9zXgaOZCe7HZFc3qJ8YW6X+HMcuZpDpcO5mbJAzO9p7kqiNwLFrHLSD&#10;ZMr9ank008b6Q9/83tIzCabA+KOZRXC0bI77k2aA2PzlmVSOI2EVyNjQN2pLvSBjjWaOuY3Mrj8j&#10;U46tL37VSDZzrPcnfUfG9UIequry2L5l8vTt41J/HuCrvOQ1ztp7oRmTjhPv4ZY8ubaqcPoGtFo5&#10;Qoq0h5PLoVqen0fkzFTj7KShb3mXOLfC6EOHgSPl7mb2wn9F3NA9Q7nu38h4ZpnM25nROPeRfnN7&#10;nb2cqW+ItnHAMrwjs7wefzicCKFV3b+7Ge142lPqWY6X3Yx7+LVYBj+8ZDIeynI96rNzDCBZCF9P&#10;Ggp5X69/D7T9D7T9f3zafll1vqbtbwP596btF/NUlyOb7Sva/mBy+U20/QlrqhQedIFOjGjlZaT9&#10;GT++GEVdkHEi3goSb32AhJtwyVMreg/MacSPt4Lk/qyDEkGy3XeMcGkKd+GtIPF8BOgu49scMBdh&#10;f14KUmsvJD3b4eu/3DUa19s6iau8i3qZsJertRrlOZniQtSkcaFoXapc/N+DLCMnXcgalS4vgSWy&#10;RrUrs+RaW6PelSp0XS85Ufc2GjXmbb00iCdQ8qjVWpZOs0Apf+ayXnp2C9SZ6Uu95IHKZY26l0ea&#10;knpNuhcO9nW9Rt2fGduwWJhDvTLdS7DTgJJHMZa611u63sZsTEyc/Skjr/rauywj/rztx4m1/yJL&#10;yLJeesPeZRmV60LWqPvLi4SIXJ37XdaRjNWJuV94XJJ6jbo/jWh9Ua9R93dPkkVZY5iiXnL/tx4T&#10;cifRUSkpr1phXdbTZHxppFOgxMOybuPE338+aQSut21Ue3ND1qj741ljEV/IGsf9XbZlaNRUlHhc&#10;nib6mnWfsPtOLP4vG+/wbbXU9I4CLy+TbtRL4EA9T1Yc8cJ0UDpS9UwQop429uhFrUbFS+75uhMl&#10;4buLErbx5XqjZ5UoT5K7E1GT3rNajWqXp7wSUeOQT1Q10fhfZOovFwg5hvWqZ3NafFUddMnWZr12&#10;Ci3IpFiqSsPZAnR5nrRv4vG3Bx1uO1BPnF1UxrqukXGBMiL/hahR6+mipaEFISrbX/W8HKC7J8m8&#10;mZj8JcNtrayJyv8uGwwzlf9donjx5w31ytasicv/kAdqlp2oEQ+9jdk6M7H5n5klqDd9XVaqr1H1&#10;ZzalJ0b/izyVsRzyE6N/ajOrnyfqdclsiInT/2JPSt0OL83h7bLkAZZ1vaalJtOXxkp2Wdlc1Mio&#10;jspM55nWP1siNO6yy8p0r1FWHZXZgnrb2VHyNtpyfE3E/hLrstaX3NMOsl4k416DVqJE4d9KZE26&#10;z+zKidj/zMa99H8vMbV35fq4o1I7XFI/OuqS1Wsm9tcXcJYDbCb2l+vutfYPcV33QuWB5UzapP/n&#10;id3VgmOjAyQGNpM29cCzZFObif2fp1WbuuAurdrYB+mxaqb1PxMbYKb1l4c01l0ws/pnG26jRA2l&#10;pT0wnWr1ObHlbGp51iEsG7XHdKyV0LdM2Lj+pM806C1wFHlmdvQhlwsdlkzNlnTeZclJet3K6WCb&#10;qX8618rdaZf18AxCws4r67o43B6eQbhhpvab64dnEG40I0GHbcyIx8DuRmqabI/vv0aoAIHLoqEj&#10;Mjh4a7ge/BUegTUELptfg+O+kMC9qUEwTOCyejbpuN0kcG9q8InVcL/juspRekfvepjWykToD5Hu&#10;TQ0ONAL3psbFIYF7U4OOooY7u9s1rhEJ3JsqZ9QdzXjS1TWCL4h0b2qw2RK4N1XOkzuV8RvYa0Ru&#10;1NI9wvIalOEE7r0a8VAE7k2NsA8C96bGbWoNf3gGIXt+4uEZhPIJASf/uer7YDtzqp0jdO3rSbn1&#10;yGxvgNkf7M3adh5ofxAROaQEvciyP9hbpMCfJKbZZqM9+0H+YG/7afa5VWmz0Z4ifj0ijLA12h59&#10;+svnL/oMw/3b118e/aS0bY++tP+//+7x/eNH33/3+Hvtu1fffnr15Z1j9cdHv2jSpxwP9SkHOVyv&#10;nnKwPf6Ua0Xr/ewhB+CgYQRh4GvBGEB9HYqxREmTrUz8Fl8P7GidepKceTlKi55PudTZkBVmFUrC&#10;10q0FZrxZzgqrCLIwHeSxUgLXGGExgUhg7HFoyx8rUzASIRkwOpeQsZPbLYoDF8v1PUhu2fVA5AW&#10;uyWk4OvSbNsT52ItzWGESAMhsiSEMmB1oQGrAwA9O/Ek8cp6PaojlyRNBAwLD/SFr+nN84fEkVrq&#10;LWB11yP0Shw4VZ/6AeFCcu4ChsUWVcfXmqC3fqIQFjcJmPRGWTfxo6g0AkNwGwnKRqwcia0EjKRA&#10;uAl+ISlmno0kN1BlSwETNVcK0ZshVQgJ73Yj+BIHJ3QSvtZZnmYkV1ploYj5JOsbQkjJ+gbugTi6&#10;oE74Wt2QtsxgZr9rXGWlN3VKq952YXVn4WGrS5x4UHd8rQ3t8VctlkRnBjUCw7mNxN5Das7MVm69&#10;QoDQkr3DpFlITX1xjkE78fX2+qp5oTjx62v9SPSoxA1t4nwUyBCsRoG+c7BXrg8XJg/RsiQaX7OV&#10;rFxSP2d0uTB5WPAYDlHJJJvm8KxxuWGp9af3ttpvFGfbopqrZX/4gZfjfFdh8vROrNWvLveUY9Ie&#10;bq8dEvu1J08d/jv109isHZxGVG3hNuVhWyZ61qwhK7ceLxLHtofDfkXGs2bltHIpbm/+6rtPW/Iw&#10;Tsl6AF4CTaWtxr3E5Hm59cbbcUQeNkuynqqZau0l5WK7JOu4vifW5BGcZgMZrt6PNBtoC4f5RvZL&#10;EBmw/VcCjaxcsp9rVk6rHzEjOg6eaOyT+Np+GY9NECNHjcdWLjGtLjDSiaWGBziY4XcROmYrtx4v&#10;amc2HLE3tTzD1dZavPtIzFyJ+zR5xLjuuHq9ughnQKsfMf0DR04SF6xX5PwS2VK7OJaV5jQql/CM&#10;Ydzh6+NPI3N0/yBnP4k0NBw5SkqckONI/3rW/0XeYazWyYuvV8qpUuPcfUGO4RJ82erHTvUSO2U4&#10;4nLAO40SwVvWL3DEISIxvlYu8a90XD0vJf7O5BHvT8ijOMir1/FeLqkfnFhkXUPWv0S+1XoOefU8&#10;v/P9g2Y/u73GHJMSm2h6Jm7Ojqv3844j+oOXStpdzY+eBV/Po44j49nLPWQe75QrkZR7OIms3JIX&#10;l3tYz/C1dQ3tOAhtZMfV61DghMeurp+NgyNuoFEvfFE/x5GsV4wDfYljq1ySlRvyxDVYyvNxL9Hx&#10;BGf2ml7F1PLM7tS3LLZwLNvb57kG15XyfP3TyL8dHOG0wTJJc+VtFaep96YUcpbB3sFIfnzLojCr&#10;W9xfY2Di64aBb7yEBQH7M7k1wDOEjJHJrYKIOkCd8IXRYkYGs8HdZiFbC0wbsrNc3KKKWBHUCV+v&#10;m3tUyTMmsAspzJYJcv0kaQRt9yF3WWG01nMfzxASt3bA6pkVljeBSS+pISp5ZNU8xfmBmcl+bJHb&#10;qlKae+UozJwdzEb2M1rcwWJk4OsjRNPbpKX1RowDZL28XeS+Q2XVmxcOt0zWXr2sRCbLZihB7WnC&#10;XbZUrVYk6yQ/INMut2ZSmC2m5NVZnI7ZqPXDsdhW5ajdnSo2o+hJFifyulA4ktnaYednthJhwSID&#10;xE/PdJW0zhKfZKk3rOBkUfh12wbdhHyvIn2KnY+o12F0uzXDYnfzJkuRn5mZi2/P/ghrpl7oAaMm&#10;lFtatd5wHN01AzXYqRpKXV49gAO3a/Zu40i5MI8jzgl7EL62F0mKbNs/uJkPHNEL5O0eQ7aPNaRc&#10;P35vH7siJhf6wNf1AnmMxC9w9RSKY9fusXX3GEyP1ban82O64SRJux73cHMQck2092RuCbhXyM6I&#10;caqU4eW8DHlkvABH4s3C7STXsnW5tuBKok+NgzuOHDawbpwkBAznUX04t6xfuBWJO8lJ2U7ifgz3&#10;KHFnBo64R8MtS8Yzjpvcfev9Qd3BNu6pG3rXrb3tJvdymbXqJgt14yOOh7n7cR0h478aLziesrCr&#10;OFGyaxBYj7vGKDt7ugnMYqr6NRIxDXevpfxcycKq4nqNXYchLETKL/tj91ovrgnr9SCuHZlvJK47&#10;630B51AWXYWTKAubimtbdh27ew0c18q1m3z3mrpfe9d6xlMALBwqruWJja3rXruuY9f8WK8ozk5O&#10;PFwB5db7bw+nYDiUW58C8AAFC4faDjPZDVuJMJh6P9cY89YfJBzqjDAdIs+vVVg41Il5Sa5FJUXf&#10;61fbL9vhS3IusvYSeZhvpH6HHy1Zew/3RtOwMyWH0Ots0h9CN7CH2w132w2fwz5IjrVCcWb1I1cD&#10;+uairQf1PNoOP8R4JuFL+2GU7lwi69CBR37I+idcDNZeivNyyTlqO/w19pl6/2i0BTr+yDlvO9xX&#10;zlmtf8k+GGHGFOfjinitEP3FYL6Kk+AlGUytEeTQI2NkBwZTl5hMcoJp0ogFFuH0tYEoimjSZH5U&#10;dtpmRoA/j8gonpGGQIxrrBUs98G7nh21fcSREwI2SHLggN1KzzmmXhpd5LDa6orsmHqyRkrOJqwe&#10;Ib4yCQlJOUICxgyB1lIWViR9qcNyN82KnOrhFCHeZbkTaYUSn0PA6qONeypPchIJWN31SquqCiF+&#10;mJBW9wKkketX1we583AUW0Gs/iTswr0bxHvlKBKSBFQ9vB1F7sNc+8Tr5yjiQwSqnp0o8evaP5CG&#10;P5CG//FJw2VN+Jo0vBkYvzdpuEc1yw2dWC+dNLyFcLxuGwgWwt9EGi7uNmH9UqmtmB/feOuu4u0c&#10;CKyUdMqfV8low41DdCFJ1qEu6U45RBeSxCwNkLEMLySJfRggpVteSpIOCpA4pdatE4spQLKPrSXJ&#10;wTlA4mZaS5Ib+wCdz5RobdE63ZU6qhF+L5onN4kDqvF+rmSJAdFlCWrdfZPWhbN0Xa9R7edF2cxW&#10;9Zr0nsoaFW9EgytZk+bTNo6qlwdsk3pt6V7pHUJfRlq4qJfekgUqHRFqvAXqEJrrpb4m8vB0nGoc&#10;UJcl82Ita9J9I8VcjAl9u7rLOpWvcNXGSffS28sxoTZ2l9XY8layJt0LzetS1kQeLkyQy2ppSFEU&#10;eD5RRsBFEzWrNFDyaMBa1DjqxVOViBo1L7zUa1Gj4o/2SsGqVqPi2+sCC12phyaqfsjLAesGjnq/&#10;ZA0c1a6s+ktReoSLAs9ElNi+HWSU2osGTrThjYdx0UA9WUZ54qBJajWqvT0ysRI1qb2RHa5qNao9&#10;G6ITZ3gjmlxJGrWezEFNlIrmCX/nUud6pA9QspBOdOF3yUDXe60QlNRI3QyBuSTDXN9vD1CmpIkr&#10;/Ey2L/ECDZKyOo2jPBkCT0dtZ6NJLwqj3skIV69NYLK2iY9rAGXmwoa61ZUUpWVKmlnC14uKuq5C&#10;0CVRkjqcA5SsTuI07JhnyUquJmQISoakesED0/hwF5NE2dwClHS/ut0D00h/V4JGZWdLgDhiu6RD&#10;2LWX802vxaO8bCipR7GDGr/7qlajwhtx7WJhmpjBD+HKXddqUnmy8oonfKhVI6de1ErvO6Lu2dai&#10;wQYBEkaAda3UTRsoGS3LDW+iBT+EPHzZQI2WCFHy/sha1Kh2ecUzETWqXdg5ElnjSFezcl2tUe/C&#10;pJHIGhUvF3xrWXphG008MqNYwzoDpRzdy3opBV6gjqeJ6vWqLFCpwSgXZB11tGcIFuNU31weZCUj&#10;Qi/xAnVkBxK9UwhUeriZWMHVfluOCQ01HWQl/Tizgsud6VrYzAouk2et/ZkV3IjUFyprVzG9brm0&#10;sQO00GVDlc5vaGkubewCiRLIpE19kB6+9JY3miAp+Zm0vV6YzqvpIVozw3qh6fiYicGFeimpm3p4&#10;ownn08TOmpnBU6fDV9TgjU59scge6vKOQnNnyMwN3t4kcmkPHNwPHNyyYYhH7io+BLtprEkz/Qbo&#10;gYP7gYNbGL4RdVWPGQ9ivEZQM4HLbqAjMm7Sa7hfRz9wcN+MSOcquUZURa3IBw7ujAtan1/SERk5&#10;zLUiPWLkGkFDNdxjw64Rs07gYpVrZeTIs7Nge4T4NSKsiHRvqgR0bkn3uRpxY7V0Dye9yvljR7oe&#10;QLSpEVVPpIuJ2+B7y5LHAl4jZpBI96bapZYRLOvllvzVo1cfbiYfGBuF8Hqvsc3e1+qrRb+jnfbQ&#10;j/3BXoMfOLgHtf5mhmw9iylDtprSK4ZsJKL3HKKMI/vi2QUaZWs1RHYYvpYlhuwCje7dw2EgQQ6+&#10;Lk99wzKATnG5l/J8A+c4m4ByViXygKuDa0AudoYlgPrj6+3wKFKO83JJKB+yFTTKu9SLR0XLcY/g&#10;UG4dNYtsBRabhGwFjpPDvPYviZdUMq4tnEdZy2G5bq+T7zEcsho4TtwIrR0k1s2jtk9C+4GsBorz&#10;vZPj7Ax1ihu5Gi/IVqA4D5/gOO9fVq7eyqj+KG6zHfrI8Y48z0Kg5WIesX5DNijDIbCQ4jDuybjy&#10;LAQ6Tjfnh8QE+Hiu5xGyFdj8FReoy6vH3+HZCmzdQLYCxbmhy9Y/cfda/cg6eWDck3VXYhdcXr0+&#10;H3pjp+OU7B/i2nZcvR8dsV8ynBnRbB889CHtVr96/z38vS72wsTh/CYUh/km87har0DCzewNZDUw&#10;+wXZCt0iwj6Or+3neMnlDJ8Ufo+v4zxbQbOOynZgvpHgcc9COEnwuF5laK8RzgZMSkmFrirnyQry&#10;NGINs6XqiNMHVIGvqcRnpK4cVaGerKBpThXM5yPL5vecBrl2q6XZKiXhKCVM7+tFvQchE/E5e5Dg&#10;cfcOKd941VLPa5L4lhpmC8XB0uQdRhJQPFlBl5+qbv6qhuZolTAzBjRFq4TZ2qkZWjswwtvnOQ2M&#10;z8OzEHSBqgp15/JBIsgDVneWWwG6OlWFBqyeMp5ecJBYc8BIZoknBPSjPqYxvr7C+UAKFwJ+jS8W&#10;wjZlwpGB3+I7o+qO9xwEklZiczR8SigIXyvQQfUmbaBwlUECvqMkkk5ikshEdxCZI02d4TZFXfC1&#10;OlnXED5NKy785JCA79g6cmg2SfEEJyTgO0oSc6Ea8C5paxgQTwMSVmp1ArVVImEQwsQhJVobyX7v&#10;c3VreaiXGl+R6pHuC029inudiCRrXl0n1xRpne/JpDxHkQKxv2+MPmLZWftIgqGD6pFgs5QMYwfV&#10;08ZBtT59USAbelteyMphyiR5ZQbaWqhIpq5VnCyeBiLLsIN29ESytK2DtzaZuFDAeojvuC6SJH0r&#10;bm8T7U59FISvFehLnnrcq6UYq9mmtSDwUpq1QMNCtmB1F8EuEtutkhbGWG3VA8YsQDdimdkJW7de&#10;TGGdbtq6zHL2QnfN9boXwvive8HznumJwzyk9PwCWF0oDk3sCObjLS4uMQfw9cnn+4J4U6uBpHHK&#10;eu5jp0jz6bCja5xw65bCg7V3+pZo0LIJzoKz6xnY9DMwKya8G/UMBGcD9arAXCMTv3tz6h0YT8NR&#10;LxKMKOqVcv8LyWwObxi53ZIg2Tbw9r11ZBX2KXsSFtnuTayHaHgnmVcU3k6GC+9pvbB3byzBhXeX&#10;tEOD3tVvxjLvPR6Cer015lvlkduo7h2v1x9w/jB53Xtfzzc8+UZvj+J2gcjDLR27xfGNm9+6uBed&#10;yYO3mOwGOr9bf1Cc3+YxnO+QPVQV2wq+tr3ovN0q13c1Ks/dmRzntwusHfL7rfr503C0XNxKsnKx&#10;GzEcHNVsHOB2leL8VoPgwH3H5geeaOM4L5fc+vXb7no9UA7MnfUlbuPJOgTOQraugYmfrZM9SqFe&#10;d/W54NYOcvuGJ9/YbV5EZZB9BpyU7PYtyOqJAyyeYqA4M0tptIpfNLDbsojjYU4EjQfS/UjWy8rO&#10;DXk39tUDh8gDh8gfn0NEdu+vOUSa4fJ7c4i42eFXmQOJiEajNRKRONb/NhIRS1c3a33kBxHzKJJr&#10;zrPl21mJI0iuZQN0sfTLW0lioAToPFtG4a0kWaUDdLH00ltJsiUFSAwuzRy7lST66aCXjUTkVpJ0&#10;YwddWr7SrSSxcDroRct9upUk224HWXbRrSQ9VHaUEX/cippzsu4aMcNC1qh0Oc5qStZC1qT1VNao&#10;ds32XMua9d7SSxf1GhXveYmLem1pXo340JfchSf1mnWfjIeZRMQ4I27rpcFVUWI6SvWQHii5RF7X&#10;ayYRORJ9zSQiRvWwqNek+yMZEzOJSDZ9dE2J2svjA+v5M5OICGo5JpRCNGQdL1uG/u2Y0ENRoITH&#10;YSlqIhE5XrR03IWoUfXPW/byrbbUmRHlaZ7tcoVQkzBQllO9EDUqXmKpElHjoH+a6GomEbF840UD&#10;xzEvE3atq0nt2RKoZ8do4CXR1UwiYtnZt7WaSETOTNSkdqFbWqpdhPdaHclaI5fFHSSZtWtJo9aP&#10;rFLjaDfqj0XzRqW3jOXbkaBxb6FNI5y6FaTH6wAl68LMIZIsC3Ku4IJGfbc08UWFRm23DOXblk0M&#10;IqLHpbInBpFM0KhryRJeCxp1nalo0nWyFEwMIkmnTQQixlV1qyNNEYtOy8aReuYDJFbAsm2aPRag&#10;bGxPFCLGcLSo0zi2M5Nq4hCRXO6kUqPCs2VgYhGR2KO1qIlGJFucxOUxKMF4Nm4bKCFrHfU0GQcz&#10;kYjxxS1EjVp/nqwoehfSu+Z5Mu00yS1QL5PVdyYSeZHMPL1VCVFyB7peyScmkXQznphElJ5puStM&#10;VCJnNhwmKhFljVrLGof7mRkv6oXrbcw2Po3uDFRqVGlcdqCUY2tdr3GJUb675TyUwK1B1otkuZJ8&#10;vY46M/NfPYO9XtlJ4isykWQqTmQiwv+/bqP6GKPEMzPaJzIR8d8ksibdi6m61NdEJiK+10TWpPtU&#10;1qj7M5tDM5lI1saZTOSSTaKvyESynpzJRC5GOXS7HX5FJpKNsZZ5GN3kjJcraVMPZAfflpbYpYl1&#10;uBz+jcM+YNOB/IHGIstBbR7Ja7zyV2e4+gXTNcJMCFxWQPF3XuN+msBlkWtwuEcJXOZSg8O7XcP1&#10;jKvwCCwjcNmCGxx3uQTuTQ2XLYF7U8MTTODe1HiLuIb7Pds1QmkI3Jsa1+oE7k0NRnAC96bGZTyB&#10;e1MjjrWG+xXgNajOCdybGjcEBO5NjfBcAvemRpgQgXtTI/mohvvt5AONxU0m/QONRcYx4DfL14jI&#10;rIfYA41Fpkg1mnU7eKCx0Lfdlc3g08fPj/7eyCh8Y+0Rr/Ug+/9HY/HbGR3EhG2MDnLOXjI66O9l&#10;mMiZ0G94U0aHQJIYA8SuhETEtuBrMS5x585wnism1nF9B42YAIrzGCFx6Jd32h5pe1KcnAhUg+Ku&#10;r+Wh3E0cu5tHTBTFef0oTs6p2g6Gw/u7YXyhX/H1/sU7uNu4OiYvmBXCikN5+HrslHPgiAeg7A+8&#10;F8lx3m9hDqI8fL1cxCZRnJloLEZD3y2y/sDMRHn4ermI92XlImYrDE/IwRfyvFyGQ2Y7wyEmheJ8&#10;/DGctLPpheJczwynl4Q67hlOci73cJhvpN8Q+8j6LeYbkYf3qak8O1Gw8adp2Tvj70CKOZlvB3LM&#10;Kc52ZzYvNaje6lev4wdiC8k6FAwRDIeYRorDPK/3Lc32tnYQHOYbWZ81X6LJI/vR4ckJbN86/EE+&#10;isM8J/tlxH5TnM9Lsp8fknRm7SX6Ewuo4Yi9ccg6sIWDXcLkyXg3ebXdFLH94dnCuoyvrc+aSW7y&#10;6sTzQ8MHdF0jnA6H9MMWDuufMMJUdk5j8G3lMhzKJe3A+kcTxm29OoT+uqyfr5OMTwJUdBxn40XC&#10;JcpyfZk84jyGbsXXutdXSQrzQuWapWqsHwIl/qKG2dTQJbCU5oUGZySqjq81QS/BZAAcDGbjk5Fi&#10;+PKohDtV3QAjOaF6Map1YzCvG4l/9vBYlsmGNDDJZqma4JR5Bwlq9pdPDxKrrK+NaEvDV4dOwtc6&#10;S8MXGqweISATIYlHvsbKcwxlSwEjWf2+Ems2U6W3gNWFut3ImDj8GHmQTO2A1cNSX0lS9YYPH9rH&#10;13oBMDnTVS31J541/WwLVtdNPP+tbiRTN2D1UoNsWCHKK+tmCiGcPy6MUP74jkRyoIGqRweIE7ZQ&#10;YnpWbXTLniSHAlV3kqPIWgpUPS48C1KWyrL2Zn+TlBOXRciFzEQn1EIGIil0DqrHoIPq5cJBdUfb&#10;4hnXIpit+NqsdVDdgQaKiy1IwHeUJJZd1TEmCXeHEIDvKKjWksmp229jYAdTW7UmR4Zn1TAH1bU2&#10;kCwMXBJRtkmSBZxLIj4BkxRXc+gKfK1LHFQvGdYncmFW1clB9fB2UK1MB22NpVrjNpv2loF6eJsk&#10;sjg5aG+dq1XuKxjJ9McqXY8WoEiJvvfVvfyrdqLNHbLuaN8h9ZqjGn6xw9djK2B1oTAryHE3YHWX&#10;h2VUjzHANs0xZgPCuKsLhalIHDewT3dhZBlwu37TxN402MlSF6eEeoTEmaMeITjBsIMOjnT16MUh&#10;jBkj3qckwxjHTWKX+fU0Owq7q3/7mF53fRz6614IWN0LGgqpJ5hNv8WmF4StW+LsaaVSZ47tZLtO&#10;HwnJLZc4ed2wlUtxznKkhAjVktmdYfUSEXSzZDUMZx3F4VqX7VtwJhKcpvPIKOjXxLBx8DVbR0kz&#10;93C7TlsvlzqBbRywy9ruLK6n0OFLFHd6uxOTOdvhHCeLezjbKc7LpTjvD+JCCWIUhvN1T0K163GP&#10;y0Z22SPrZxsvDAcCFYqDPGKJgSCCXJb1Sysmz9cNcmA48YwAxfn8pbjNct1A5ZecPl5YubgMEE9e&#10;tf6dmg+p6wbFeb8xnNtSVJ4bUxSHecnKxXMmDAfCBIrz9Y/hMI8oDvLq/S2CClj/4tKU4tBvpFy3&#10;Iuj4AyELmZdnBHnU87IHjdS4SwSrMJzPS7IOXWBHMBzsiG1cve4GwQtZnyVbwtddIg/BEWSfEZoA&#10;l1efbS+4vKTyYB/UNmwQxpD9NwhjKA7lEr14FDezNyLIjdgvFwTNURzsuq/H6QPRygPRyh+faEVm&#10;19dEK+30+XsTrWjmrpodapwMNCuaLKk0K3dBCvybaFZakp4R/o78KXJkiZwuSe5898iLGzFSkY5J&#10;5IiJH5iWfr2QI+0MjCSjSZbZbX1kaQ5Me9x+IUeWlcBYUvGtHNnqAyNcDct2SQcHxpg0buWIyRqY&#10;RgawqM/ErfI0UZAcgrsk4e5cV0lN3yjPOCZu66T7cID0jfll645R3ZIpvFS3cqx1UZILvRY1ajxt&#10;4Kjy41kmalR62sBR6/L6ybpWsv30umcNVJsgGngKL8mygeoGDpQkOq6VpcFHgbLk2MVomFlVLi2R&#10;+7YP1QbpshpPyErWqHhPTF7IGjUv1mHSxlHzzo6zkDWq/iJ0G0t9iUU01N54C25lqR8m2qhPt69l&#10;jboXcs+17sVGHGQ1BpOFvvTEFSVK0GUia9S9MBcl9Zp0L/QdywmkZ7coUSjyElmT7rMZpM9RDbKS&#10;eqk1F6h0TMhZqKMujX5ioa+JWyUdE2rvRYmXRo+zkjXqXt5wWutrYle5SEr7ckxo+kaUqDNtqXv1&#10;4Afq7kjGl4ZcBup8luw7E8XK3akcDYs2Thwr58uWrH477meWFaE3W8sax71Tly1kjbq/e6p0NKt6&#10;jbqXZ0rX+prIVu6Eh2ota9T95XmjTFrUa9K9UCasZY26vxjR0ULWOO7vZHYsZU2cK0JuuW7jxLpy&#10;d5fJ2tL9xLtyl/XjRLwiZ+mkXuOak44v9cj0sZqNr4l75a4RZCzGhIZgd1nGTXKr+4l85e5J0o8T&#10;+cqZja+JfeXSGLkW9VKvbK9X1o8T/cpFaDSWY0I9Tl1WWq9R9xehmFjLmnSfrRPqA44SL9m+PRGw&#10;nNkcmghYLtkcmghYTqMwu+3HiYDl8iwxmeTveu3T9UuJvXsbG/HYoh8nAhbx1a3H/UTAku61EwGL&#10;EO8msibdZ/aEXhVG7U9BLfeOiYAltXMmApZ0T5sIWIQueT2+JgKW1DaZCViyE8dEwCIRves2vhzH&#10;vdCRJ/Uax73SLy31pRHhXauNNGUxJuQGtKMOYxK5HaszAUtmY84ELPJq4bpiXxGwCPPVcnbPBCyp&#10;qfMVAcuRrDszAcuRGXSHPkgbWjteJCNjJmCRXIispWMfHOlhTfnso9AXydhol8eBys+j89k2meTC&#10;/zUU2ZjuFoOjPVgRRZ7JJNcH/nr1M4PnmE63YvotB217+qKXOBjnD4w1D4w1Fuv4wFhzQ/jhAf7X&#10;uJepGQf8mvMa10IELvuNuDWvcWtG4LKaNTgif2q433U8MNbc9KrSeqoi4/msWpEe0HaNBB8C916V&#10;hB+7Yydw79UIpK/hntZ5ldPdjvQHxpqMaMWv6B8Ya26mhx5BdHpEukw9Ij0g8YGx5kaRzW5XTf7x&#10;GWteZdPk8DehpA17287hAfpC9be3ROH1NvkD3N7XA65ZvE2tkVDX/uC3s+6oU+Cd3TOuWHfMTEKo&#10;RMa4I44YqRyagkBLfMd8H2wQ+B2+IwZKx+/wNYwcg6QsuSqrorkcVIdkOKguzrtW7oiq8oAiMbam&#10;J5I8pYcb1SaGEpqPr8evOqqOapOM/yZrD0Uif00Wi7OyEcOiwBxVd5DnZ5BcI6Dq4eccAxJFV/Uj&#10;UPWY8NwMEp8PVD0m3NwmOYyOIilHYoNrbwchHUYMvjZygKp7W6+jRBbJsweqHl960aSy9lBkibBx&#10;L765qh9l+GmJ4k8rUTaiyaPDHmBN8oCRKUIyk5ApQt4yDVg9EJFgH/sUehpf63HAyKLpdrbuNZXW&#10;PGLlIBnggJEEJr3OkJ5iSexgQwhSV7QQX2spYGTxRE5MnHEhBV+ThpwYkpkEFgmSmRSweivRDVkV&#10;EryoqBO+Vje3WA+S+KuebpUmw7Pq04DVXQ/KDxkppTRvwi6sLhQjRAZUVWjA6rphkJO6Ycrswkjd&#10;bLs75IavbAJg9azHzIrQMIwMfH0u2BqorE1loT4BZbBvwUjdfLyZ31/MU9QJ33mekuflMU/lvFXV&#10;DTC5iilhdsiTkKI9WN2nWBxI3pfPen23tqqbz/rzd3oK21p6illaFgpYvU364iDxU7U06/pTsoKr&#10;QhFfL3kZOzBiePuKdEpEVSnNPE4nM709me8Ue6sS166dZFmlzG9PbA7u42rjp7Hwa7nECG9XMg1X&#10;j2EcK0+yiwSOmOKRRBhuRkx7fG36RxIhMccjiTA8hZCDr8sDMxgxyYORjCzEwXBGltjAEconZRnS&#10;bViCAepxheB6lurv6csSEFDL05AlLZfi5NpNccSslrtOx9VLQSQHsuRZ99VeyOoIpkBNfinnpdt/&#10;+mpxifMdYx9XL1aHPvIj+tNkmrpcxxFLXO67TR7D+bahyTRluZ4kpck0Nc76l+I8KVFCJ2p5vjzr&#10;68tluU45x3B4/V1faa7knb7uXkjyzvnE20txtrdpck5ZrvRXGwcM50lX+upzKS/qx3C2z2gSTy3P&#10;1oN9HJlv6DfCtoDkVE0equonkRmmPwkBLXHOqOoPj6ZmJhhV9ZXrWp73G8NhXlKcz/NdHCGOAPOq&#10;vsJdtgPrH8V5/SjO9cL2aT9VSfBpXT/fPzjO9qN9HFnXotxNXFw1ws7A1+0NtJfiXH+EdSj2N+IG&#10;PNC/zN7A/raNq9e12N/kBrEcf5gfhGzkwL5F3IsxfynO13HCHhrryzaOjGfsb4TcFMzTF2Jfxf5G&#10;uElif6M414sEA1b9dmI/Ik5OCYK09Zni7GR5R7yhpyfnU5z7+CVEuW6HJ/dynO3nd4Rx+Py/7F3h&#10;bp05bn0VI/9nY187kzhoFuh2O0WBbbHA3hfw2J7EaBKntmcybdF3LymR+sgrHR0t4gWm2Ls/9mYm&#10;Z84nURQlkRRlxUQ4rq6/Fy3+5/bCf6vd0Ermuj+gOL3AUXDz+aZFA9Zw/l2yj7DzgqSVz+Vs/ukL&#10;cglYksVr+yjOxoPsE3d2XrigOP8u6YfZU0nJn/fX7OmFxHSm88icQhxX9/cXxE/tRRA4zvSA8vl3&#10;yTwyJ41ce5j31+wfx5n+Eb5z879cEP+GF0HgONMrEo4817RTnW8UZ3pF/CXnbtcYzvwWclVlKmcv&#10;WiBXgAjOxpfh3K5RXN0n0u9ahfkL4veRiztVzss4IherqC/XhuZycbtGcaYHxO2v+9KiLwxn+0S5&#10;bjVvn5V8uyD+q3Mr2kJxemVH9ZnxuV2jONMDso+VC2P23bl90avftX1ze7rhCN/qd81P83xycTmz&#10;8V3Vl0X9c31h+uz6t4ybn8+b3rP5K39fxpfZlzYvifzaPF/EMXvqdojibB/G1gW3fxRn84itb26f&#10;V3FsXbViNmydbusM5bN+tKxv3+f6b93vnvv6toybh+baukr2OedWmZbtmxqO7Ova/oDh7BzF9n9e&#10;dIntO+Xh6TqPyP50w83PC23fRPbPbR+2jJvPy535Cel5wXHs/OH7TopbPEdZQq9cI5+u0xpHKXaN&#10;nfPM307PeVZOlZ4vfX1j518/f1Ccrb/sfO7nI4qreipX+ufys/PbOfNHWBG7ddzcL+rnULmWPG+f&#10;nWupn8bWrXPi99G4qurLOm6+/vp5X8owzPth65tcnSa4Oj84ru7bOc77S77r8iN+wp2PB8WZ/hH/&#10;pFwuruPBcK6ny7j5uiWFJ+y7DOftI7hF/+7OccSvvDO7IaVC5vri/l1yDnC/hVxrn/N5XHIZR+Ri&#10;9lmuwJPvVjt+Tt452pkfhONsflA+mx8kTuLrJYv3yCX+qlckjrP1g9g/lx+JW+183CjO7AuJ52le&#10;RLGTJD7Y9JTizE/N4qEeT6E4m7+rOBbXdfvCcG6vWDzZ/BE0Pu32lMW73T6v4sj+tK2DyziyD/P1&#10;jexPNU+q6BXDmV+e5TNIQQnjI/PIcSTfwuMLLN9iZ3cJWJ6HpsGV/pJ8kJ3FU85JfonHZ5ZxJP9F&#10;cwNL+yjO5u8yjqwzdi5j+UMtH4TkGbX4G8lb8nieFgGexQ08PqgvPc9xVf84rvqlaD6Xv0xL4pLt&#10;BVtZH6bts3WB5ps13Hyeex6U7iem3zW/3jJO1ps5X9U/mq9n68eOXLnx+L6UYZl/19YFjrPxle9P&#10;+yF+P51vuv9cw83tWnsRV9o55ZP1uXyX+AlbXiTDmX3eybo0/a7jiF+v5W0S/1rLF6W4atfoS9Ve&#10;jJ7lF5udpPnKdleQpT+3fFuSJt3ybRnO/JP0uw1H9MXHjeUTyv6r6BXFmf5RnM0PhrP9kK6bU/0z&#10;v7eum1Oc+eU5rq7nHFfPjRRn50GOq/vxdRyxL369gdwN8HwfdoegrUeMz/IJKZ+do9gVh7ZOk6sQ&#10;nu/I+UyfyUWN1l9ybXDDkX2Er79kn+N5Wuz2SlunyX7I8xhVPvP5UfWZXdXxdZXj6np+xvYvtv5K&#10;sa55+2xdXcet2Y0zuS00lYvZIYqz9Zfd/fL1V/MKp981+8wusPmjSlIAes5n8Si9JzD9ruNI/NJf&#10;kJeyaISvrgvrOLJfs3WaXdb0+zMcV8+rZ3JjeioXywtnr1f7faEzcoO1vSBPcH5NlNzp9bupJJpi&#10;i4IWw5h11u/NkrOg38cjJtJ27CRQYZdJJRw1a5ldxCSHNkfNVd12BK0AjQdS/bcGVM3uiPmetcu8&#10;PMT5byhyFLJ77eSAY3EO2V7M2mVeG+JkdtTcBFtNAeI4dtS8XVbFgFwys7oJxHVrlRrIgcZRc50w&#10;rw859BiKuVjriirCnY2Q1b8gxx1DkSQB2SsXXw/5Yt0BkYC+1TFh1zdtNz/XnHZmmkrCUGwjX1tP&#10;tqG1WczMFWnN1+Hq/ZkbJfNQTjtXW32ofMeHeY4P8/z2H+YRO3bwME9NLn/uh3l2WoRcfGdn1fe4&#10;vc1zpsZb3+bZdnPf9DaPVLn9eqKkYpjjwzuyFWzVa6WWsFQ2tg9GkDSlgV6dj4mkHw0DicRsNBAi&#10;EmdEw0httHGLxBPWQKU08qBrYhAbRu6qj4nEBdFAiEiUoWEgkRbnaqjyDMGgSamIsezXx23S+y8b&#10;lb4wMqJKAodUUeLlgZERVRI5pIoyLzWfR1RZ6KiDUepSsnrcwSWx5xd6tID3oFXphR6oU7qVaGIv&#10;RfBHVEnsSD0lErhRySsF41YlscO5F8UOqZLY0SxOUkeNilLX0uQDcyDx2q13Z1Jcfdg99co2cZ6B&#10;NqmV20CQKgkdUUWZiy8atCoLHZgXOaGGZkGuJHU0bzRrd+uiFI8fSyvK/aw8uDGQvHqmOZfGozfU&#10;Dlg+PbVsKGn9sF3q49lQkCvLHnEl2e+AcUgP80jRS9CuJHupZz/U1PQwD+ZKsj8HWq9esU0S5QGv&#10;gX3Qk+yGglxJ9qdAXurnD1z66NZAJ/SEvaHK41ajdiXZnwN5aYZH47oEK4+6Bxro7BxMIUlS2lDI&#10;bmnmCadSr0VDISpJxtpA+i7EUFjqem1UaOVJj/Jgqih3tB6K52D7ngweaFUUe3mxbjCC6i1qTcdU&#10;Uexo06fuKU6VXuSRpg/tg8SaIxUQu0aE2gfLW1uDDqb3eKDYJVlyo5IHk8atSmJHKqrOvNaqc9TB&#10;JHZIFcVeHowcdTCJHVGJQ21rVXkrZUClKd2t6eJ4HeuV+j4bClJlK4Oooth3QFbpJZ76auTAYKnj&#10;dmsV2D1ozkgDnSE7qpmEDbUDS4X6kxsIUmkQr6EQlWZqNpC+ojI0MvkZHrDgp1d4pDAloIpil6cl&#10;h9qeHuHBVFHskCqJHS33+Q0eIHZxfgdZoR3NwRM8gCu/wDM5g0WFB8tXfn8Hngby+zuQKxkaYN7z&#10;4zvyKN5wFEsYpSkX2ISUquENhI7QWlI8yB41Kx1Z0VpRqry1L5bXFG1OHx+4OT5wI0ZTfFTHB266&#10;Jwos9nJ84KaTjEXe9q308PxRAj0Oqoq1ZDsClx1BgXuMYw63VId9q1xM4LK+KHsLvBG4rN4F7rEi&#10;AreutjwEAreutojiHG6x3+MDN51GWr7aXg4gNWw5F6SeQHRUW7SawG1U2+0yArdRbUk6c7ieFrQx&#10;LXeZwE2B29U+AreutkwlAreutvwCAreuygZ9Re6WZreXTfgS3LraEifmjbHkvH27NErg1tWWvEHg&#10;1tWWETKHHx+4CSP8zc/P6PlZn5/Rfevo+RlbBNrYoAdoDKfvfNbmedqM/1r6TJ2S+jLnFCbnbpm5&#10;yzCfJP4x/005O7pbn33UFgEKs7aR3Cqvhk9gdm9C89NmbfMULAJrCV1ztgabC0RdFjoKRG4OI+lh&#10;drNRz1+znjbYXEPUj7CgIQ02V0uHzb/pYltCHeZ2ZJUs007av4Yil8kkzFSFMW+Y30FgbHZFgg1U&#10;oyM6ueHmaTNeulwCPFMFaTiSA9lSPpdx80njb4xpqutMgRuOXN3cUkOJElgpZfEZzr8rqd9lSpAU&#10;UqvwIcGJKZ2t+RRmqsfYDEauDfvkZzAzTAzmH53PC7et7dDlU9V/6ypiO+HNweN/7b95sSFsdk+F&#10;stmYEjbL/mRswlI0hLE5bK5wGkpVE0xGQWO8fwWMKJLlgDK1NBfDMmw+pT0Jnswsu/vLJqpbazKf&#10;G2xuHjTJQ8VLrI3DmPGqW3f2GJRVa1yGzfcZzsYMv/V0FUbMubORthmM7FokNKCDsIaamyP74Apo&#10;rhm2n10CkT2BW6t5o/wMsIZaOym0g4db2efJkf2h/M8WwMf7j3c3P9x9/KgHoI+f9f8/3+s/+zKv&#10;/+b216c/PT7Zn05+frh79+J/LmUCnP5hd/ndD9+/ef3dxQ8Xr767fH365rvTs8s/XH5/enF58ccf&#10;/lePVWcXbz/c3dzcfv7T3efbk18/ffz8+Fb+5bsXH56evrx9+fLx+sPtp6vH3326u364f7z/6el3&#10;1/efXt7/9NPd9e3Lm4err3ef37/cnZ6dvvx0dXfMkf3N58iqtT3MkS125vlzZM1g1wspIUdWrwjU&#10;HFk3AN+UIyvv5Gpori4fMf81RX1Pa9S3fDGCZCPWwmRynBwzpVi75aR2TCnmi5hk/xI+V8PHHZPI&#10;ZwPVlKW+dynka1lsHZNscDhTijqevSkh7Y4pRR0lyjoWVM6UtUB0z5WEDrmS1Hc1R6XnSmI/BQMo&#10;i0gQBOTKgkdcSfK710BeUfQ1J6sfQz3PbuODqHTKNtQlkHxOlrXMi05aKVn2EnRQC3O273k+SE8V&#10;Bf+m5G32HdR95wJVlHvNyRpQJbFb7kzfqij216hVSeyIKuXLvi75IH2rcrospIoK/wqMoGy6g6wu&#10;aipB10GtHtQkelESHAatymIHpi+ly16UjJ4B1ZLYU7ZsTe8aUGWxgwmdkmVreldPlXNlzxFVFHtN&#10;7xpQJbGjiaPhzyb2mkg1oMpiByOYMmVr7vSAKokdWYaUKAupktiR7dMdcutgTZ3uW5XTZCFVFDuk&#10;SmJHK0XOkgXa/iqJHS1gKUkWbRlykiykikYGUiWxowU6JcnWrOle7DlJ9hSs0ClJFlIlsaNNkV5L&#10;3pShZD4NWhXFXtOJO2ultS0bERi+lCGLeKLEEU8UODB5KTm25k71HUvJsWAS59RY0KKUGotaFEV9&#10;AZYGDcU0MQIRpbRYSJTMyuluvHfRiovtc5AqiluCa2OqlBaLlqucFouUMqXForGTCPnWdN3Pa6pn&#10;p5Za4qR1EK3HOS0WUkUNr1fReo3KabHIFqS02JpvOKBKYkdUKS22pqb3VDktFlJFa452VDktFlJF&#10;sUOqqOsSKRmPoBTN20YQbRk1ntCGGSpDSoutlwsGsspiB3qV02LRpvggLRbpuwast+ajzfphXiww&#10;MzkvFpMl4aNJnTNjMVkSPzAQOTUWc0X5AwtYwlttvCFVOqMicaXLnEi/xPMQRghSRa3X7POxsyId&#10;USFXVHsJNyKuKHnIFa38hGtF8umIih0y+ZAaNOKYlHxMSq7RhWNScpfoeExKfit5dydXnzvJHJOS&#10;kWSs6Pf+mJSsmUwaG/ty/3jyq6TcSoUpDYjuW1m7eU6nvZa2b9V5CVz2bMp+TEo+lLuVldwfk5IP&#10;JaNnGdWZY1IysmblkKAi2tIY5tPQM932W4Yo+w9s4uqevgbX2X8g2/rSpJagwP4DG+Yti5D9B2ap&#10;NE1xqUm6Cy9NanmF5Qvfnokt5+GaiV1N6ZZpXRPLyjlIPtwyIjaA50ZkoB4gPYNhf6/WGeFILXY9&#10;y8mHVT/mfIYj+cKqLYWPJY56jc1lHGmfJ1K2gXN5+K/Jr+FcSf3v/ddx1g8J5U3lYm/qnpG3Nzwx&#10;cxFGEr5a/mbxy4l2euP9t3bC3tdh6WMNNu+qlyclqW2eMc5g1Vqw2qmev0my87w8KYFZeVL2UYdV&#10;tycUr5X4ZGViHUba5mmeDFaNJuuCleZkMM/fJB9tsLmGtPxNAvOhX4TNldwKdDIlb/mbhE3cd2oO&#10;yTz1/M1V2LynnpTPbI34kUrbSFajuK4URl7HaYmZxLCKg66wPW/GJfloXYbpImew+f0PzbuRHvgO&#10;wE2k/1ZTWWW2gpmvu/VbK5i5Hlq65RJo/jWzKwRUrcoSaC4kcyiwu2INRj5pukx2O247ySbGc1jJ&#10;HsYN9ipsPjM0IL4wgdoFtTmblbvW+y+zbYnfZ2AwsygE5nejiEB85Wcw+ygZLN9ukKH3zcsqbG4r&#10;jK1tw91I+G/eV61xTQfKPjifBSYKAqqr6hJoblY0EVRVdg01/6Bf6FpDzU1LOyRNJeooUhDaYd1Q&#10;P08O+mn5nzX0mIN+I8bq6u3T1d3Hf/6sf36Zs+b1X2gSvv+WZPyXmk/9+OXPD7//B/3Tj/c3//Xn&#10;h5OH+yfVzJNfbh/kDx/uH/77xcnXh6sv7148/ufPVw+3L04+/uvnR1nuzy40D+6p/MPFq9d6sn+I&#10;f/Nj/Jurz9dC9e7F0wtxkusf/+lJ/kn+k5+/PNy9/yBfOisu0M/3//jz0/1Pd0/ah61V9g9fH7/U&#10;tsof7CKAYNYuAny9f7iptwD0T18e7q9vHx/lZsBfPlx9uZVv68eu//0XkcDdjTw5JqfTwxz0Yo0M&#10;9pcitisR35/ur//j0VsrBPVvFKaiPfnx67/d39y+e3El3So99ERyuZ+gzl7z9XZlmrW+X81A962t&#10;/4fXPz8+/cvt/Scd8KtfZCTL0L+/sQsW72+s4XuRbgs1v9I4bH1tIKaWSy8bxOt7le9FkNi9BgI8&#10;Mcis8WNNael4ZAvEeFJsH/GI8WQ8siVokDNLmOzaE4PL32vhuV4+MbAMeVLeOSCSJTu0yIpIdi1K&#10;IX3NaetblOL5XsuwJ4qyBkRJ1khG+kLMJknAtCRtOS1xpiRvNP5qaVibdP5uGMgUVbvkI/YCz6nm&#10;kCkKvORbDpiSxCFTkrjeGxkwJYnXKmydDui9y00E46HTs/2GAUQpyxxIKSeZI6IFcecUc0SUpD3u&#10;mvpKeNeisAHPiqxTcjngiaKuKZvdkOmC2toMLEnKK0c8UdCIJ9lsIOiUUw5sv96Lbo22ctx9z6Kg&#10;EdGKpFM+OSKKokYtStnkgOggmbwm+pW+yXaqrbhXH3wRlliGrcLyp1E2gIyv7Pv37l+aR1dkEBXs&#10;35uDZUYo2G+PzsEyGAr2UhFzsIV4/OgwB5svSIJatjUncOvjakTLerkaz7J+tjvPpDHW08VYli5D&#10;KsUWEJmzm0dz33yQBG5dbU+ZErh1tflLCdy6Kva/HBY0qqn7SfkZqa2uAEUV10b1mA2EBPn/IBtI&#10;LJtogZmxh9vrp5OP5aBWT4VyaHt4cfLjuxc/quJIysrVk1o//+PJVznRyHpQamKdl/POFmitvh1L&#10;+9mqH2yA7ARqwLlrw2EkoqetEhWWTbxpvH/Mf2vrHEbKctT5wIp3GIp80kwma5nDauI3jJl51GER&#10;5uuFS8F/qzT8m3OUdXMFtCT8JVBbArzF/pu1bN4o1x15VaWaQSd5Hh/VsU5C8UVdvf1we3VT/VJH&#10;H9WsWMVf6aOSzdOhj6psFp/bR2V1SfV562L0xZF4ci2+K428FB9Vi25/k4+qXOOq2aDR/ZRP8uUe&#10;bf1eBIko2hkE8KTzTr0Y2vPEg2W5C9a3Jx13EE887gCedNrZlTv6fXviGR7wpMMO4lFLvglILwP2&#10;Hcs+KsiURA2YsqxB3yQoxtuUpY2YFsQth4Dta5J+oD7KXt7JSwUEnksiVM9Zz5S8VOUuYC/x7KWC&#10;TFHiiClJHDJFiZebgIM2JYlDpihxxJQkXgsPDOQUVVxdJ4MmJRVHRHpIaSo+JspeKtQ3Pb40Ir3u&#10;2rcoe6kgURQ3IFqStkhta9F4yukT563R5qruhZ38VIAoCRvNk+SpGhMlRxWccPmxsPGwyWY89A02&#10;KUq7uCn7ccu+KsgUxY2YkrwhU1RuxJQFDha45K4CTAfuKsQU1RsxZYkjpgWJ58oHaLnUjfimvWMt&#10;kNEMmHIzr1fw9DgY6lwW+Hgh6Kse9NqUih6UG599g/qSBwOeKG3EsyBrPbw2KSKeKOnxxO2rHQy6&#10;FRUb0EQxl5BgT5OKHYxpUqkDRBNVGtBEGSOaKOOxEqYyB4gmihjQRF0uTvyBbKKIwRKr2bttxAFP&#10;qm8AeFJ5A9CtVNwAbI1SbQPEE6WMeKImI54oZsQT5Yx4opwRT5QzmFmpoAHg0WykNl6IJyoz4ona&#10;jHgW5Jwe+EI8C3LOZQyAbU5VDMAhTbKFNgGdAaJcwwAwHZQwQCtPLmEAuaK8zyLXMRA0DhmY6/AY&#10;COpuBB8DQSg6ooXjSpjJvbYkKiWGqcDX4ph2x2LfamTP2fWEo+xyjFkJkdl9kH0LHBB262orJk7g&#10;1lXJw15qjCxppe1r4T1L2z6+VdXNVd29qyDl4d4VuVvy+F424ktwG1XZcC/BbVSP18I1IFlCjnZh&#10;/vhWFTKp9jbL/u/6rapvDmmr60FD2nJIU7XbItY12Oh3bVpqxwbwgCIA+l/7r8Hkc2J1ZJ9pdsH/&#10;2n8PYG4+/K/9N8NIGNrv7jCYtW0VNg/eW+i4Hn5hTNtR88BwXVFZGH2t+T4Ac8l6eLwl3bjg/bcO&#10;QIPNh7PBpoNuKF/Y/Uv+W79Ym7+CWRmeFcx8aHT+iEIvgeZfW7tst9J/v9I2v2PUpvZ0UBrqcISf&#10;J4/geNflmEegj15IXP9vctdFnBuHeQQl0v/ceQRn9uRud9lFr1I/522XN+oDtvvZMUsget8sRlbP&#10;axEU3W+7Up69XvSOmOQOQrc5ov/tvJTN7YminxO2KDrgEJGYvOZYhDdwoqfzHMgoO+CKz7SXka5C&#10;7XNISCmfoEbIBkxJ3HoLZzRuUd6QKcq7Vhrv5Z1KWJ7XGqnFaMfRzZdegAqkfALIFCVe64wP2hRF&#10;jphSOgFiSvkEkClKvNbn7NuUbr2Izg0vdEna3KYFkCmqOGSKKg6Zoo6L+o7blCReXgwY9C5K3J4x&#10;6LQg5ROIK3qomSmjABmClFCgAaGBiqeMgoviiu8nS3pZQUgAVZQ4uCEiO+4wdKdg3qWkAtioJHFI&#10;tSLylFUg79eO+5cSC5AeHOQVgOETEW9iQMqpu7tm7LSM+HAAU2oBpMpiB7qgW9P2QTSN00UYiYiA&#10;VkWxI6qD3AJAlbILIFU0Lpel+G8//fRBNNq/9K7CZXk/acAUVX0HTEJKLrhEvYsyh0xR1d+gNkWR&#10;w6U45RcgqpRggKmizCFVlHnaaRwjWMcIlsU6jleZDj3Lx6tMyLNsPo/9MYJ1qDN2q+S3XNj4mz3i&#10;uoOd3fLS50TUhd3cxMgl3gHdk+m/1aPpsLonhp5ir1W3CGut84/5b/2oxaO3Tvhf+2+GkStXupku&#10;Xv25h9NgxKdsHWUo2R7JJ9dQcpSpUUjvnf/WXlraAkFZpT2Gkm2wtEvkO/uiHsMVRZzwFSVHhymX&#10;7JGEaxF16MbNktAqHco196/XJXUJRJquU02+t4YiH5RD1UrjG4x81NjYEOkzMTqSZLxPq8yI8lgt&#10;aoaS/a5+cq7U+iiQoMgE0cw+jtLcx2WUbOan+mpkzPS4WewM2fMEHo4XGI+Bh79l4EEcK4eBh5I5&#10;8+yBBw9uH95gLNW0n/EKY/VYFZuTHMrB31GdhH26dzzEVx9FRxOP8CDZO7mq6gvPtRRHbE50mqDm&#10;ZEdV9TR2DYo+k+qI6/sVXSb2KHPfougyqb6znijFHCBTCjpUL9WAKgobU0V5Q6ok8fq4c9+/FHbY&#10;ldcxB63KMi9PHw+ootAhVZY6oopiR1Qp8HAJFCEFHnYlXND3T3eQze0HmaLQIVMUunkZO+VMDzvX&#10;11sHbYoyv6yu3Z4pibwEjQZMUeT1Xb1+8FK9LdSmFHh4U32oXZtkY7MJEzJFib+uIcieKUoc3tNL&#10;oYf61HTfvVxzq3pRe0nJv9maDqmizHGrotDrc42DVkU1N9dn36oUezAvaierFHrAVFHscjlU4wU9&#10;VRI7utSaYg/yiPSYKhp03KoodkiVxI4utqbYA6RKYkfKkGIPFpPuZJVCD1AZXiWx1/B2T5XEHm9y&#10;pBUyGhjYqih2NAVT8KG+yt3rguZHNcsImaKuC2ioCq+i0BFTij1YFLETVIo9QKYocqm0NmyTJE+H&#10;3oHFIb/njJiSxBFT1HOL2/a9SxIHC7LWZm3DAlY+fcqiYdAamq45AqJ0zxESRXkjoihutG3Rkh6t&#10;2YgoShsSRWmDYXsdhY22d+lFZ0QUhV3j9tWQH2NYxxjWMYYld4iG1fvEaIhjat8eDJrfNTKv9142&#10;cyu3UnQ3V9jdTUvYxaYWuHtP53DdlSn8eAurizLZqEoyxcow2Zsbe6nHsAS3Ua3FCmq4SK8+ABXT&#10;sgs6TLL9WGG3tzj2ssdYgltXj7ewDpXAKnPtpSzBiiDtFa+9LMhLcBtVqTIQ4M8QO5Sz6+Q6jWw7&#10;RJdaqAZFDg3m6u8xGv+tUatqPkg4sIJIqEN27dqsNRT5oD8WuQij4RXZzEnTVmEsCmNsPjddoP5b&#10;BVuu1+tH12BSjLyqkLP4b2XT0gBC1tVhPEBVo7SImjfMLsa1jBf/kv/WdtnDMAxl7Zp/0eYq4fJa&#10;eyQk5e/xLcK6+FDuZnsEcK7dq0EpOYDIYNKn8eq0W4bN26b5s+WjazAiN5lKhW0VNjdCxkZGXuv1&#10;6xyYa5E9s8dQ1VgRlAWWGaoa2kUUMS51JScz2ALsxGaYuOaGpYKIkaodJNHpg1XJJ9DzBFqPN7z+&#10;XgOt8sjR+7df38u7RurDkHeWPtxd//Hq6Sr+c3n96O3t7v7D/ceb24ff/58AAAAA//8DAFBLAwQU&#10;AAYACAAAACEARX/AGN0AAAAIAQAADwAAAGRycy9kb3ducmV2LnhtbEyPQWuDQBCF74X+h2UKvSWr&#10;FYtY1xBC21MoNCmU3jbuRCXurLgbNf++46k9DfPm8eZ7xWa2nRhx8K0jBfE6AoFUOdNSreDr+LbK&#10;QPigyejOESq4oYdNeX9X6Ny4iT5xPIRacAj5XCtoQuhzKX3VoNV+7Xokvp3dYHXgdailGfTE4baT&#10;T1H0LK1uiT80usddg9XlcLUK3ic9bZP4ddxfzrvbzzH9+N7HqNTjw7x9ARFwDn9mWPAZHUpmOrkr&#10;GS86BassYSfPNOVObEgW4bQIGciykP8LlL8AAAD//wMAUEsBAi0AFAAGAAgAAAAhALaDOJL+AAAA&#10;4QEAABMAAAAAAAAAAAAAAAAAAAAAAFtDb250ZW50X1R5cGVzXS54bWxQSwECLQAUAAYACAAAACEA&#10;OP0h/9YAAACUAQAACwAAAAAAAAAAAAAAAAAvAQAAX3JlbHMvLnJlbHNQSwECLQAUAAYACAAAACEA&#10;mVYulPOhAACwrAQADgAAAAAAAAAAAAAAAAAuAgAAZHJzL2Uyb0RvYy54bWxQSwECLQAUAAYACAAA&#10;ACEARX/AGN0AAAAIAQAADwAAAAAAAAAAAAAAAABNpAAAZHJzL2Rvd25yZXYueG1sUEsFBgAAAAAE&#10;AAQA8wAAAFel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de-DE" w:eastAsia="de-DE"/>
              </w:rPr>
              <w:drawing>
                <wp:anchor distT="0" distB="0" distL="114300" distR="114300" simplePos="0" relativeHeight="251658752" behindDoc="0" locked="0" layoutInCell="1" allowOverlap="1" wp14:anchorId="00EDF105" wp14:editId="2D4C9969">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lang w:val="de-DE" w:eastAsia="de-DE"/>
              </w:rPr>
              <w:drawing>
                <wp:anchor distT="0" distB="0" distL="114300" distR="114300" simplePos="0" relativeHeight="251657728" behindDoc="0" locked="0" layoutInCell="1" allowOverlap="1" wp14:anchorId="4343FD4C" wp14:editId="381F9951">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 xml:space="preserve">Video </w:t>
            </w:r>
            <w:r w:rsidR="00F712E9">
              <w:rPr>
                <w:b/>
                <w:szCs w:val="22"/>
                <w:lang w:val="en-CA"/>
              </w:rPr>
              <w:t>Experts</w:t>
            </w:r>
            <w:r w:rsidR="009D7CE6">
              <w:rPr>
                <w:b/>
                <w:szCs w:val="22"/>
                <w:lang w:val="en-CA"/>
              </w:rPr>
              <w:t xml:space="preserve"> Team</w:t>
            </w:r>
            <w:r w:rsidR="006C5D39" w:rsidRPr="005B217D">
              <w:rPr>
                <w:b/>
                <w:szCs w:val="22"/>
                <w:lang w:val="en-CA"/>
              </w:rPr>
              <w:t xml:space="preserve"> (</w:t>
            </w:r>
            <w:r w:rsidR="009D7CE6">
              <w:rPr>
                <w:b/>
                <w:szCs w:val="22"/>
                <w:lang w:val="en-CA"/>
              </w:rPr>
              <w:t>JVET</w:t>
            </w:r>
            <w:r w:rsidR="006C5D39" w:rsidRPr="005B217D">
              <w:rPr>
                <w:b/>
                <w:szCs w:val="22"/>
                <w:lang w:val="en-CA"/>
              </w:rPr>
              <w:t>)</w:t>
            </w:r>
          </w:p>
          <w:p w14:paraId="6BCC5973" w14:textId="0FCCD71D"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t>
            </w:r>
          </w:p>
          <w:p w14:paraId="19908E82" w14:textId="768D58DF" w:rsidR="00E61DAC" w:rsidRPr="005B217D" w:rsidRDefault="00C3714F" w:rsidP="00536188">
            <w:pPr>
              <w:tabs>
                <w:tab w:val="left" w:pos="7200"/>
              </w:tabs>
              <w:spacing w:before="0"/>
              <w:rPr>
                <w:b/>
                <w:szCs w:val="22"/>
                <w:lang w:val="en-CA"/>
              </w:rPr>
            </w:pPr>
            <w:del w:id="1" w:author="McCarthy, Sean" w:date="2023-08-15T12:49:00Z">
              <w:r w:rsidRPr="00C3714F" w:rsidDel="00670B81">
                <w:delText xml:space="preserve">30th </w:delText>
              </w:r>
            </w:del>
            <w:ins w:id="2" w:author="McCarthy, Sean" w:date="2023-08-15T12:49:00Z">
              <w:r w:rsidR="00670B81" w:rsidRPr="00C3714F">
                <w:t>3</w:t>
              </w:r>
              <w:r w:rsidR="00670B81">
                <w:t>1</w:t>
              </w:r>
            </w:ins>
            <w:ins w:id="3" w:author="Gary Sullivan" w:date="2023-09-01T17:45:00Z">
              <w:r w:rsidR="00097540">
                <w:t>s</w:t>
              </w:r>
            </w:ins>
            <w:ins w:id="4" w:author="McCarthy, Sean" w:date="2023-08-15T12:49:00Z">
              <w:r w:rsidR="00670B81" w:rsidRPr="00C3714F">
                <w:t>t</w:t>
              </w:r>
              <w:del w:id="5" w:author="Gary Sullivan" w:date="2023-09-01T17:45:00Z">
                <w:r w:rsidR="00670B81" w:rsidRPr="00C3714F" w:rsidDel="00097540">
                  <w:delText>h</w:delText>
                </w:r>
              </w:del>
              <w:r w:rsidR="00670B81" w:rsidRPr="00C3714F">
                <w:t xml:space="preserve"> </w:t>
              </w:r>
            </w:ins>
            <w:r w:rsidRPr="00C3714F">
              <w:t>Meeting</w:t>
            </w:r>
            <w:r w:rsidRPr="00B91BA9">
              <w:t xml:space="preserve">, </w:t>
            </w:r>
            <w:del w:id="6" w:author="McCarthy, Sean" w:date="2023-08-15T12:49:00Z">
              <w:r w:rsidRPr="00C3714F" w:rsidDel="00670B81">
                <w:delText>Antalya</w:delText>
              </w:r>
            </w:del>
            <w:ins w:id="7" w:author="McCarthy, Sean" w:date="2023-08-15T12:49:00Z">
              <w:r w:rsidR="00670B81">
                <w:t>Geneva</w:t>
              </w:r>
            </w:ins>
            <w:r w:rsidRPr="00C3714F">
              <w:t xml:space="preserve">, </w:t>
            </w:r>
            <w:del w:id="8" w:author="McCarthy, Sean" w:date="2023-08-15T12:50:00Z">
              <w:r w:rsidRPr="00C3714F" w:rsidDel="00670B81">
                <w:delText>TR</w:delText>
              </w:r>
            </w:del>
            <w:ins w:id="9" w:author="McCarthy, Sean" w:date="2023-08-15T12:50:00Z">
              <w:r w:rsidR="00670B81">
                <w:t>CH</w:t>
              </w:r>
            </w:ins>
            <w:r w:rsidRPr="00C3714F">
              <w:t xml:space="preserve">, </w:t>
            </w:r>
            <w:ins w:id="10" w:author="McCarthy, Sean" w:date="2023-08-15T12:50:00Z">
              <w:r w:rsidR="00670B81">
                <w:t>1</w:t>
              </w:r>
            </w:ins>
            <w:del w:id="11" w:author="McCarthy, Sean" w:date="2023-08-15T12:50:00Z">
              <w:r w:rsidRPr="00C3714F" w:rsidDel="00670B81">
                <w:delText>2</w:delText>
              </w:r>
            </w:del>
            <w:r w:rsidRPr="00C3714F">
              <w:t>1–</w:t>
            </w:r>
            <w:ins w:id="12" w:author="McCarthy, Sean" w:date="2023-08-15T12:50:00Z">
              <w:r w:rsidR="00670B81">
                <w:t>19</w:t>
              </w:r>
            </w:ins>
            <w:del w:id="13" w:author="McCarthy, Sean" w:date="2023-08-15T12:50:00Z">
              <w:r w:rsidRPr="00C3714F" w:rsidDel="00670B81">
                <w:delText>28</w:delText>
              </w:r>
            </w:del>
            <w:r w:rsidRPr="00C3714F">
              <w:t xml:space="preserve"> </w:t>
            </w:r>
            <w:ins w:id="14" w:author="McCarthy, Sean" w:date="2023-08-15T12:50:00Z">
              <w:r w:rsidR="00670B81">
                <w:t>July</w:t>
              </w:r>
            </w:ins>
            <w:del w:id="15" w:author="McCarthy, Sean" w:date="2023-08-15T12:50:00Z">
              <w:r w:rsidRPr="00C3714F" w:rsidDel="00670B81">
                <w:delText>April</w:delText>
              </w:r>
            </w:del>
            <w:r w:rsidRPr="00B91BA9">
              <w:t xml:space="preserve"> 2023</w:t>
            </w:r>
          </w:p>
        </w:tc>
        <w:tc>
          <w:tcPr>
            <w:tcW w:w="3060" w:type="dxa"/>
          </w:tcPr>
          <w:p w14:paraId="59B7E346" w14:textId="12E54336" w:rsidR="008A4B4C" w:rsidRPr="005B217D" w:rsidRDefault="00E61DAC" w:rsidP="00536188">
            <w:pPr>
              <w:tabs>
                <w:tab w:val="left" w:pos="7200"/>
              </w:tabs>
              <w:rPr>
                <w:u w:val="single"/>
                <w:lang w:val="en-CA"/>
              </w:rPr>
            </w:pPr>
            <w:r w:rsidRPr="005B217D">
              <w:rPr>
                <w:lang w:val="en-CA"/>
              </w:rPr>
              <w:t>Document</w:t>
            </w:r>
            <w:r w:rsidR="006C5D39" w:rsidRPr="005B217D">
              <w:rPr>
                <w:lang w:val="en-CA"/>
              </w:rPr>
              <w:t xml:space="preserve">: </w:t>
            </w:r>
            <w:r w:rsidR="009D7CE6">
              <w:rPr>
                <w:lang w:val="en-CA"/>
              </w:rPr>
              <w:t>JVET</w:t>
            </w:r>
            <w:r w:rsidRPr="005B217D">
              <w:rPr>
                <w:lang w:val="en-CA"/>
              </w:rPr>
              <w:t>-</w:t>
            </w:r>
            <w:del w:id="16" w:author="McCarthy, Sean" w:date="2023-08-15T12:49:00Z">
              <w:r w:rsidR="00C3714F" w:rsidDel="00670B81">
                <w:rPr>
                  <w:lang w:val="en-CA"/>
                </w:rPr>
                <w:delText>AD2027</w:delText>
              </w:r>
            </w:del>
            <w:ins w:id="17" w:author="McCarthy, Sean" w:date="2023-08-15T12:49:00Z">
              <w:r w:rsidR="00670B81">
                <w:rPr>
                  <w:lang w:val="en-CA"/>
                </w:rPr>
                <w:t>AE2027</w:t>
              </w:r>
            </w:ins>
            <w:r w:rsidR="006A0E5C" w:rsidRPr="006A0E5C">
              <w:rPr>
                <w:lang w:val="en-CA"/>
              </w:rPr>
              <w:t>-v</w:t>
            </w:r>
            <w:r w:rsidR="004E6A69">
              <w:rPr>
                <w:lang w:val="en-CA"/>
              </w:rPr>
              <w:t>1</w:t>
            </w:r>
          </w:p>
        </w:tc>
      </w:tr>
    </w:tbl>
    <w:p w14:paraId="79DBA597"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3942"/>
        <w:gridCol w:w="900"/>
        <w:gridCol w:w="3060"/>
      </w:tblGrid>
      <w:tr w:rsidR="00E61DAC" w:rsidRPr="005B217D" w14:paraId="188D2B50" w14:textId="77777777" w:rsidTr="000962AC">
        <w:tc>
          <w:tcPr>
            <w:tcW w:w="1458" w:type="dxa"/>
          </w:tcPr>
          <w:p w14:paraId="7A6C85EB" w14:textId="77777777" w:rsidR="00E61DAC" w:rsidRPr="005B217D" w:rsidRDefault="00E61DAC">
            <w:pPr>
              <w:spacing w:before="60" w:after="60"/>
              <w:rPr>
                <w:i/>
                <w:szCs w:val="22"/>
                <w:lang w:val="en-CA"/>
              </w:rPr>
            </w:pPr>
            <w:r w:rsidRPr="005B217D">
              <w:rPr>
                <w:i/>
                <w:szCs w:val="22"/>
                <w:lang w:val="en-CA"/>
              </w:rPr>
              <w:t>Title:</w:t>
            </w:r>
          </w:p>
        </w:tc>
        <w:tc>
          <w:tcPr>
            <w:tcW w:w="7902" w:type="dxa"/>
            <w:gridSpan w:val="3"/>
          </w:tcPr>
          <w:p w14:paraId="305A7026" w14:textId="278DAFAC" w:rsidR="00E61DAC" w:rsidRPr="005B217D" w:rsidRDefault="004E6A69" w:rsidP="009D7CE6">
            <w:pPr>
              <w:spacing w:before="60" w:after="60"/>
              <w:rPr>
                <w:b/>
                <w:szCs w:val="22"/>
                <w:lang w:val="en-CA"/>
              </w:rPr>
            </w:pPr>
            <w:r w:rsidRPr="004E6A69">
              <w:rPr>
                <w:b/>
                <w:szCs w:val="22"/>
                <w:lang w:val="en-CA"/>
              </w:rPr>
              <w:t>SEI processing order SEI message in VVC (</w:t>
            </w:r>
            <w:r>
              <w:rPr>
                <w:b/>
                <w:szCs w:val="22"/>
                <w:lang w:val="en-CA"/>
              </w:rPr>
              <w:t>d</w:t>
            </w:r>
            <w:r w:rsidRPr="004E6A69">
              <w:rPr>
                <w:b/>
                <w:szCs w:val="22"/>
                <w:lang w:val="en-CA"/>
              </w:rPr>
              <w:t xml:space="preserve">raft </w:t>
            </w:r>
            <w:del w:id="18" w:author="McCarthy, Sean" w:date="2023-08-15T12:49:00Z">
              <w:r w:rsidR="00C3714F" w:rsidDel="00670B81">
                <w:rPr>
                  <w:b/>
                  <w:szCs w:val="22"/>
                  <w:lang w:val="en-CA"/>
                </w:rPr>
                <w:delText>4</w:delText>
              </w:r>
            </w:del>
            <w:ins w:id="19" w:author="McCarthy, Sean" w:date="2023-08-15T12:49:00Z">
              <w:r w:rsidR="00670B81">
                <w:rPr>
                  <w:b/>
                  <w:szCs w:val="22"/>
                  <w:lang w:val="en-CA"/>
                </w:rPr>
                <w:t>5</w:t>
              </w:r>
            </w:ins>
            <w:r w:rsidRPr="004E6A69">
              <w:rPr>
                <w:b/>
                <w:szCs w:val="22"/>
                <w:lang w:val="en-CA"/>
              </w:rPr>
              <w:t>)</w:t>
            </w:r>
          </w:p>
        </w:tc>
      </w:tr>
      <w:tr w:rsidR="00E61DAC" w:rsidRPr="005B217D" w14:paraId="3D8B01B2" w14:textId="77777777" w:rsidTr="000962AC">
        <w:tc>
          <w:tcPr>
            <w:tcW w:w="1458" w:type="dxa"/>
          </w:tcPr>
          <w:p w14:paraId="7AC356CE" w14:textId="77777777" w:rsidR="00E61DAC" w:rsidRPr="005B217D" w:rsidRDefault="00E61DAC">
            <w:pPr>
              <w:spacing w:before="60" w:after="60"/>
              <w:rPr>
                <w:i/>
                <w:szCs w:val="22"/>
                <w:lang w:val="en-CA"/>
              </w:rPr>
            </w:pPr>
            <w:r w:rsidRPr="005B217D">
              <w:rPr>
                <w:i/>
                <w:szCs w:val="22"/>
                <w:lang w:val="en-CA"/>
              </w:rPr>
              <w:t>Status:</w:t>
            </w:r>
          </w:p>
        </w:tc>
        <w:tc>
          <w:tcPr>
            <w:tcW w:w="7902" w:type="dxa"/>
            <w:gridSpan w:val="3"/>
          </w:tcPr>
          <w:p w14:paraId="32E60643" w14:textId="6C99C09C" w:rsidR="00E61DAC" w:rsidRPr="005B217D" w:rsidRDefault="004E6A69" w:rsidP="009D7CE6">
            <w:pPr>
              <w:spacing w:before="60" w:after="60"/>
              <w:rPr>
                <w:szCs w:val="22"/>
                <w:lang w:val="en-CA"/>
              </w:rPr>
            </w:pPr>
            <w:r w:rsidRPr="004E6A69">
              <w:rPr>
                <w:szCs w:val="22"/>
                <w:lang w:val="en-CA"/>
              </w:rPr>
              <w:t>Output document approved by JVET</w:t>
            </w:r>
          </w:p>
        </w:tc>
      </w:tr>
      <w:tr w:rsidR="00E61DAC" w:rsidRPr="005B217D" w14:paraId="7E6D99E3" w14:textId="77777777" w:rsidTr="000962AC">
        <w:tc>
          <w:tcPr>
            <w:tcW w:w="1458" w:type="dxa"/>
          </w:tcPr>
          <w:p w14:paraId="18CCDCD6" w14:textId="77777777" w:rsidR="00E61DAC" w:rsidRPr="005B217D" w:rsidRDefault="00E61DAC">
            <w:pPr>
              <w:spacing w:before="60" w:after="60"/>
              <w:rPr>
                <w:i/>
                <w:szCs w:val="22"/>
                <w:lang w:val="en-CA"/>
              </w:rPr>
            </w:pPr>
            <w:r w:rsidRPr="005B217D">
              <w:rPr>
                <w:i/>
                <w:szCs w:val="22"/>
                <w:lang w:val="en-CA"/>
              </w:rPr>
              <w:t>Purpose:</w:t>
            </w:r>
          </w:p>
        </w:tc>
        <w:tc>
          <w:tcPr>
            <w:tcW w:w="7902" w:type="dxa"/>
            <w:gridSpan w:val="3"/>
          </w:tcPr>
          <w:p w14:paraId="0640C90D" w14:textId="497F3BDD" w:rsidR="00E61DAC" w:rsidRPr="005B217D" w:rsidRDefault="004E6A69" w:rsidP="005E1AC6">
            <w:pPr>
              <w:spacing w:before="60" w:after="60"/>
              <w:rPr>
                <w:szCs w:val="22"/>
                <w:lang w:val="en-CA"/>
              </w:rPr>
            </w:pPr>
            <w:r w:rsidRPr="004E6A69">
              <w:rPr>
                <w:szCs w:val="22"/>
                <w:lang w:val="en-CA"/>
              </w:rPr>
              <w:t>Draft text</w:t>
            </w:r>
          </w:p>
        </w:tc>
      </w:tr>
      <w:tr w:rsidR="00E61DAC" w:rsidRPr="005B217D" w14:paraId="714CD808" w14:textId="77777777" w:rsidTr="000962AC">
        <w:tc>
          <w:tcPr>
            <w:tcW w:w="1458" w:type="dxa"/>
          </w:tcPr>
          <w:p w14:paraId="4DB59313"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3942" w:type="dxa"/>
          </w:tcPr>
          <w:p w14:paraId="486CA64F" w14:textId="77777777" w:rsidR="004E6A69" w:rsidRPr="004E6A69" w:rsidRDefault="004E6A69" w:rsidP="004E6A69">
            <w:pPr>
              <w:spacing w:before="60" w:after="60"/>
              <w:rPr>
                <w:szCs w:val="22"/>
                <w:lang w:val="en-CA"/>
              </w:rPr>
            </w:pPr>
            <w:r w:rsidRPr="004E6A69">
              <w:rPr>
                <w:szCs w:val="22"/>
                <w:lang w:val="en-CA"/>
              </w:rPr>
              <w:t>Sean McCarthy</w:t>
            </w:r>
          </w:p>
          <w:p w14:paraId="0B35012A" w14:textId="77777777" w:rsidR="004E6A69" w:rsidRPr="004E6A69" w:rsidRDefault="004E6A69" w:rsidP="004E6A69">
            <w:pPr>
              <w:spacing w:before="60" w:after="60"/>
              <w:rPr>
                <w:szCs w:val="22"/>
                <w:lang w:val="en-CA"/>
              </w:rPr>
            </w:pPr>
            <w:r w:rsidRPr="004E6A69">
              <w:rPr>
                <w:szCs w:val="22"/>
                <w:lang w:val="en-CA"/>
              </w:rPr>
              <w:t>Miska Hannuksela</w:t>
            </w:r>
          </w:p>
          <w:p w14:paraId="49D81240" w14:textId="2BB39F1F" w:rsidR="00E61DAC" w:rsidRPr="005B217D" w:rsidRDefault="004E6A69" w:rsidP="004E6A69">
            <w:pPr>
              <w:spacing w:before="60" w:after="60"/>
              <w:rPr>
                <w:szCs w:val="22"/>
                <w:lang w:val="en-CA"/>
              </w:rPr>
            </w:pPr>
            <w:r w:rsidRPr="004E6A69">
              <w:rPr>
                <w:szCs w:val="22"/>
                <w:lang w:val="en-CA"/>
              </w:rPr>
              <w:t>Ye-Kui Wang</w:t>
            </w:r>
          </w:p>
        </w:tc>
        <w:tc>
          <w:tcPr>
            <w:tcW w:w="900" w:type="dxa"/>
          </w:tcPr>
          <w:p w14:paraId="0140ECA2" w14:textId="004643B0" w:rsidR="00E61DAC" w:rsidRPr="005B217D" w:rsidRDefault="00E61DAC">
            <w:pPr>
              <w:spacing w:before="60" w:after="60"/>
              <w:rPr>
                <w:szCs w:val="22"/>
                <w:lang w:val="en-CA"/>
              </w:rPr>
            </w:pPr>
            <w:r w:rsidRPr="005B217D">
              <w:rPr>
                <w:szCs w:val="22"/>
                <w:lang w:val="en-CA"/>
              </w:rPr>
              <w:t>Email:</w:t>
            </w:r>
          </w:p>
        </w:tc>
        <w:tc>
          <w:tcPr>
            <w:tcW w:w="3060" w:type="dxa"/>
          </w:tcPr>
          <w:p w14:paraId="24926BDE" w14:textId="164648E7" w:rsidR="004E6A69" w:rsidRPr="004E6A69" w:rsidRDefault="004E6A69" w:rsidP="004E6A69">
            <w:pPr>
              <w:spacing w:before="60" w:after="60"/>
              <w:rPr>
                <w:szCs w:val="22"/>
                <w:lang w:val="en-CA"/>
              </w:rPr>
            </w:pPr>
            <w:r w:rsidRPr="004E6A69">
              <w:rPr>
                <w:szCs w:val="22"/>
                <w:lang w:val="en-CA"/>
              </w:rPr>
              <w:t>sean.mccarthy@dolby.com</w:t>
            </w:r>
          </w:p>
          <w:p w14:paraId="2040E8CF" w14:textId="77777777" w:rsidR="004E6A69" w:rsidRPr="004E6A69" w:rsidRDefault="004E6A69" w:rsidP="004E6A69">
            <w:pPr>
              <w:spacing w:before="60" w:after="60"/>
              <w:rPr>
                <w:szCs w:val="22"/>
                <w:lang w:val="en-CA"/>
              </w:rPr>
            </w:pPr>
            <w:r w:rsidRPr="004E6A69">
              <w:rPr>
                <w:szCs w:val="22"/>
                <w:lang w:val="en-CA"/>
              </w:rPr>
              <w:t>miska.hannuksela@nokia.com</w:t>
            </w:r>
          </w:p>
          <w:p w14:paraId="32C2ABFD" w14:textId="4EB0C26C" w:rsidR="00E61DAC" w:rsidRPr="005B217D" w:rsidRDefault="004E6A69" w:rsidP="004E6A69">
            <w:pPr>
              <w:spacing w:before="60" w:after="60"/>
              <w:rPr>
                <w:szCs w:val="22"/>
                <w:lang w:val="en-CA"/>
              </w:rPr>
            </w:pPr>
            <w:r w:rsidRPr="004E6A69">
              <w:rPr>
                <w:szCs w:val="22"/>
                <w:lang w:val="en-CA"/>
              </w:rPr>
              <w:t>yekui.wang@bytedance.com</w:t>
            </w:r>
          </w:p>
        </w:tc>
      </w:tr>
      <w:tr w:rsidR="00E61DAC" w:rsidRPr="005B217D" w14:paraId="49AFAA61" w14:textId="77777777" w:rsidTr="000962AC">
        <w:tc>
          <w:tcPr>
            <w:tcW w:w="1458" w:type="dxa"/>
          </w:tcPr>
          <w:p w14:paraId="2C08AF6B" w14:textId="77777777" w:rsidR="00E61DAC" w:rsidRPr="005B217D" w:rsidRDefault="00E61DAC">
            <w:pPr>
              <w:spacing w:before="60" w:after="60"/>
              <w:rPr>
                <w:i/>
                <w:szCs w:val="22"/>
                <w:lang w:val="en-CA"/>
              </w:rPr>
            </w:pPr>
            <w:r w:rsidRPr="005B217D">
              <w:rPr>
                <w:i/>
                <w:szCs w:val="22"/>
                <w:lang w:val="en-CA"/>
              </w:rPr>
              <w:t>Source:</w:t>
            </w:r>
          </w:p>
        </w:tc>
        <w:tc>
          <w:tcPr>
            <w:tcW w:w="7902" w:type="dxa"/>
            <w:gridSpan w:val="3"/>
          </w:tcPr>
          <w:p w14:paraId="643E6B85" w14:textId="354D1600" w:rsidR="00E61DAC" w:rsidRPr="005B217D" w:rsidRDefault="004E6A69">
            <w:pPr>
              <w:spacing w:before="60" w:after="60"/>
              <w:rPr>
                <w:szCs w:val="22"/>
                <w:lang w:val="en-CA"/>
              </w:rPr>
            </w:pPr>
            <w:r w:rsidRPr="004E6A69">
              <w:rPr>
                <w:szCs w:val="22"/>
                <w:lang w:val="en-CA"/>
              </w:rPr>
              <w:t>Editors</w:t>
            </w:r>
          </w:p>
        </w:tc>
      </w:tr>
    </w:tbl>
    <w:p w14:paraId="732815A4" w14:textId="77777777" w:rsidR="00E61DAC" w:rsidRPr="005B217D" w:rsidRDefault="00E61DAC">
      <w:pPr>
        <w:tabs>
          <w:tab w:val="right" w:pos="9360"/>
        </w:tabs>
        <w:spacing w:before="120" w:after="240"/>
        <w:jc w:val="center"/>
        <w:rPr>
          <w:szCs w:val="22"/>
          <w:lang w:val="en-CA"/>
        </w:rPr>
      </w:pPr>
      <w:r w:rsidRPr="005B217D">
        <w:rPr>
          <w:szCs w:val="22"/>
          <w:u w:val="single"/>
          <w:lang w:val="en-CA"/>
        </w:rPr>
        <w:t>_____________________________</w:t>
      </w:r>
    </w:p>
    <w:p w14:paraId="63D31C94"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0A6FAD04" w14:textId="1D6EE5FF" w:rsidR="004E6A69" w:rsidRDefault="004E6A69" w:rsidP="004E6A69">
      <w:pPr>
        <w:rPr>
          <w:szCs w:val="22"/>
          <w:lang w:val="en-CA"/>
        </w:rPr>
      </w:pPr>
      <w:r>
        <w:rPr>
          <w:szCs w:val="22"/>
          <w:lang w:val="en-CA"/>
        </w:rPr>
        <w:t xml:space="preserve">This document contains the draft text for changes to the </w:t>
      </w:r>
      <w:r w:rsidRPr="003B6AD8">
        <w:rPr>
          <w:szCs w:val="22"/>
          <w:lang w:val="en-CA"/>
        </w:rPr>
        <w:t xml:space="preserve">Versatile Video Coding (VVC) </w:t>
      </w:r>
      <w:r>
        <w:rPr>
          <w:szCs w:val="22"/>
          <w:lang w:val="en-CA"/>
        </w:rPr>
        <w:t>standard (Rec. ITU-T H.266 | ISO/IEC 23090-3), to specify the SEI processing order SEI message.</w:t>
      </w:r>
    </w:p>
    <w:p w14:paraId="49E36F8B" w14:textId="77777777" w:rsidR="008D5528" w:rsidRPr="008D5528" w:rsidRDefault="008D5528" w:rsidP="008D5528">
      <w:pPr>
        <w:textAlignment w:val="auto"/>
        <w:rPr>
          <w:rFonts w:eastAsia="SimSun"/>
          <w:b/>
          <w:bCs/>
          <w:kern w:val="32"/>
          <w:sz w:val="24"/>
          <w:szCs w:val="32"/>
          <w:lang w:val="en-CA" w:eastAsia="ja-JP"/>
        </w:rPr>
      </w:pPr>
      <w:r w:rsidRPr="008D5528">
        <w:rPr>
          <w:rFonts w:eastAsia="SimSun"/>
          <w:b/>
          <w:bCs/>
          <w:kern w:val="32"/>
          <w:sz w:val="24"/>
          <w:szCs w:val="32"/>
          <w:lang w:val="en-CA" w:eastAsia="ja-JP"/>
        </w:rPr>
        <w:t>Changes yet to be integrated:</w:t>
      </w:r>
    </w:p>
    <w:p w14:paraId="353B1052" w14:textId="032847EF" w:rsidR="008D5528" w:rsidRPr="008D5528" w:rsidRDefault="001C2E90" w:rsidP="008D5528">
      <w:pPr>
        <w:textAlignment w:val="auto"/>
        <w:rPr>
          <w:rFonts w:eastAsia="SimSun"/>
          <w:szCs w:val="22"/>
          <w:lang w:val="en-CA"/>
        </w:rPr>
      </w:pPr>
      <w:ins w:id="20" w:author="McCarthy, Sean" w:date="2023-08-15T20:35:00Z">
        <w:r>
          <w:rPr>
            <w:rFonts w:eastAsia="SimSun"/>
          </w:rPr>
          <w:t>none</w:t>
        </w:r>
      </w:ins>
    </w:p>
    <w:p w14:paraId="35EDF80D" w14:textId="77777777" w:rsidR="008D5528" w:rsidRPr="008D5528" w:rsidRDefault="008D5528" w:rsidP="008D5528">
      <w:pPr>
        <w:textAlignment w:val="auto"/>
        <w:rPr>
          <w:rFonts w:eastAsia="SimSun"/>
          <w:b/>
          <w:bCs/>
          <w:kern w:val="32"/>
          <w:sz w:val="24"/>
          <w:szCs w:val="32"/>
          <w:lang w:val="en-CA" w:eastAsia="ja-JP"/>
        </w:rPr>
      </w:pPr>
      <w:r w:rsidRPr="008D5528">
        <w:rPr>
          <w:rFonts w:eastAsia="SimSun"/>
          <w:b/>
          <w:bCs/>
          <w:kern w:val="32"/>
          <w:sz w:val="24"/>
          <w:szCs w:val="32"/>
          <w:lang w:val="en-CA" w:eastAsia="ja-JP"/>
        </w:rPr>
        <w:t>Changes that have been integrated:</w:t>
      </w:r>
    </w:p>
    <w:p w14:paraId="0551D189" w14:textId="5DCE8EED" w:rsidR="008D5528" w:rsidRPr="008D5528" w:rsidRDefault="001C2E90" w:rsidP="008D5528">
      <w:pPr>
        <w:textAlignment w:val="auto"/>
        <w:rPr>
          <w:rFonts w:eastAsia="SimSun"/>
          <w:szCs w:val="22"/>
          <w:lang w:val="en-CA"/>
        </w:rPr>
      </w:pPr>
      <w:ins w:id="21" w:author="McCarthy, Sean" w:date="2023-08-15T20:35:00Z">
        <w:r>
          <w:rPr>
            <w:rFonts w:eastAsia="SimSun"/>
          </w:rPr>
          <w:t xml:space="preserve">Updates from JVET-AE0156. </w:t>
        </w:r>
        <w:r>
          <w:rPr>
            <w:lang w:val="en-GB"/>
          </w:rPr>
          <w:t>Leave out the change in CVS (for further study), and add a note about the usage of wrapping.</w:t>
        </w:r>
      </w:ins>
    </w:p>
    <w:p w14:paraId="427A3962" w14:textId="117E2207" w:rsidR="008D5528" w:rsidRDefault="008D5528" w:rsidP="004E6A69">
      <w:pPr>
        <w:rPr>
          <w:szCs w:val="22"/>
          <w:lang w:val="en-CA"/>
        </w:rPr>
      </w:pPr>
    </w:p>
    <w:p w14:paraId="20308793" w14:textId="77777777" w:rsidR="004E6A69" w:rsidRDefault="004E6A69" w:rsidP="004E6A69">
      <w:pPr>
        <w:rPr>
          <w:rFonts w:eastAsia="SimSun"/>
          <w:b/>
          <w:bCs/>
          <w:kern w:val="32"/>
          <w:sz w:val="24"/>
          <w:szCs w:val="32"/>
          <w:lang w:val="en-CA" w:eastAsia="ja-JP"/>
        </w:rPr>
      </w:pPr>
      <w:r>
        <w:rPr>
          <w:rFonts w:eastAsia="SimSun"/>
          <w:b/>
          <w:bCs/>
          <w:kern w:val="32"/>
          <w:sz w:val="24"/>
          <w:szCs w:val="32"/>
          <w:lang w:val="en-CA" w:eastAsia="ja-JP"/>
        </w:rPr>
        <w:t>Changes to the specification text:</w:t>
      </w:r>
    </w:p>
    <w:p w14:paraId="00CDD41E" w14:textId="77777777" w:rsidR="004E6A69" w:rsidRPr="007C78E4" w:rsidRDefault="004E6A69" w:rsidP="004E6A69">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lang w:val="en-CA"/>
        </w:rPr>
      </w:pPr>
      <w:r w:rsidRPr="00FF3985">
        <w:rPr>
          <w:i/>
          <w:noProof/>
          <w:sz w:val="24"/>
          <w:lang w:val="en-CA"/>
        </w:rPr>
        <w:t xml:space="preserve">Replace </w:t>
      </w:r>
      <w:r>
        <w:rPr>
          <w:i/>
          <w:noProof/>
          <w:sz w:val="24"/>
          <w:lang w:val="en-CA"/>
        </w:rPr>
        <w:t>subclause D.2.1</w:t>
      </w:r>
      <w:r w:rsidRPr="00FF3985">
        <w:rPr>
          <w:i/>
          <w:noProof/>
          <w:sz w:val="24"/>
          <w:lang w:val="en-CA"/>
        </w:rPr>
        <w:t xml:space="preserve"> with the following:</w:t>
      </w:r>
    </w:p>
    <w:p w14:paraId="734F41D6" w14:textId="77777777" w:rsidR="004E6A69" w:rsidRPr="005B2E58" w:rsidRDefault="004E6A69" w:rsidP="004E6A69">
      <w:pPr>
        <w:spacing w:before="181"/>
        <w:rPr>
          <w:b/>
          <w:bCs/>
          <w:sz w:val="20"/>
          <w:lang w:val="en-CA"/>
        </w:rPr>
      </w:pPr>
      <w:bookmarkStart w:id="22" w:name="_Toc358292223"/>
      <w:bookmarkStart w:id="23" w:name="_Ref23240140"/>
      <w:bookmarkStart w:id="24" w:name="_Ref30691931"/>
      <w:bookmarkStart w:id="25" w:name="_Toc50057321"/>
      <w:r w:rsidRPr="005B2E58">
        <w:rPr>
          <w:b/>
          <w:bCs/>
          <w:sz w:val="20"/>
          <w:lang w:val="en-CA"/>
        </w:rPr>
        <w:t>D.2.1</w:t>
      </w:r>
      <w:r w:rsidRPr="005B2E58">
        <w:rPr>
          <w:b/>
          <w:bCs/>
          <w:sz w:val="20"/>
          <w:lang w:val="en-CA"/>
        </w:rPr>
        <w:tab/>
        <w:t>General SEI payload syntax</w:t>
      </w:r>
      <w:bookmarkEnd w:id="22"/>
      <w:bookmarkEnd w:id="23"/>
      <w:bookmarkEnd w:id="24"/>
      <w:bookmarkEnd w:id="25"/>
    </w:p>
    <w:p w14:paraId="429D9EC3" w14:textId="77777777" w:rsidR="004E6A69" w:rsidRDefault="004E6A69" w:rsidP="004E6A69">
      <w:pPr>
        <w:rPr>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4E6A69" w:rsidRPr="00D13387" w14:paraId="59A32795" w14:textId="77777777" w:rsidTr="0074354B">
        <w:trPr>
          <w:cantSplit/>
          <w:jc w:val="center"/>
        </w:trPr>
        <w:tc>
          <w:tcPr>
            <w:tcW w:w="7920" w:type="dxa"/>
          </w:tcPr>
          <w:p w14:paraId="33E07323" w14:textId="77777777" w:rsidR="004E6A69" w:rsidRPr="00D13387" w:rsidRDefault="004E6A69" w:rsidP="0074354B">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sei_payload( payloadType, payloadSize ) {</w:t>
            </w:r>
          </w:p>
        </w:tc>
        <w:tc>
          <w:tcPr>
            <w:tcW w:w="1157" w:type="dxa"/>
          </w:tcPr>
          <w:p w14:paraId="44ADC674" w14:textId="77777777" w:rsidR="004E6A69" w:rsidRPr="00D13387" w:rsidRDefault="004E6A69" w:rsidP="007435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r w:rsidRPr="00D13387">
              <w:rPr>
                <w:rFonts w:eastAsia="Malgun Gothic"/>
                <w:b/>
                <w:bCs/>
                <w:noProof/>
                <w:sz w:val="20"/>
                <w:lang w:val="en-GB"/>
              </w:rPr>
              <w:t>Descriptor</w:t>
            </w:r>
          </w:p>
        </w:tc>
      </w:tr>
      <w:tr w:rsidR="004E6A69" w:rsidRPr="00D13387" w14:paraId="03801F05" w14:textId="77777777" w:rsidTr="0074354B">
        <w:trPr>
          <w:cantSplit/>
          <w:jc w:val="center"/>
        </w:trPr>
        <w:tc>
          <w:tcPr>
            <w:tcW w:w="7920" w:type="dxa"/>
          </w:tcPr>
          <w:p w14:paraId="633257FE"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DengXian"/>
                <w:sz w:val="20"/>
                <w:lang w:val="en-CA" w:eastAsia="zh-CN"/>
              </w:rPr>
              <w:t>SeiExtension</w:t>
            </w:r>
            <w:r w:rsidRPr="00D13387">
              <w:rPr>
                <w:rFonts w:eastAsia="Malgun Gothic"/>
                <w:noProof/>
                <w:sz w:val="20"/>
                <w:lang w:val="en-CA"/>
              </w:rPr>
              <w:t>BitsPresentFlag = 0</w:t>
            </w:r>
          </w:p>
        </w:tc>
        <w:tc>
          <w:tcPr>
            <w:tcW w:w="1157" w:type="dxa"/>
          </w:tcPr>
          <w:p w14:paraId="1D669573"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D13387" w14:paraId="6FAD0CD0" w14:textId="77777777" w:rsidTr="0074354B">
        <w:trPr>
          <w:cantSplit/>
          <w:jc w:val="center"/>
        </w:trPr>
        <w:tc>
          <w:tcPr>
            <w:tcW w:w="7920" w:type="dxa"/>
          </w:tcPr>
          <w:p w14:paraId="6532A5CE"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t>if( nal_unit_type  = =  PREFIX_SEI_NUT )</w:t>
            </w:r>
          </w:p>
        </w:tc>
        <w:tc>
          <w:tcPr>
            <w:tcW w:w="1157" w:type="dxa"/>
          </w:tcPr>
          <w:p w14:paraId="630FC95E"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noProof/>
                <w:sz w:val="20"/>
                <w:lang w:val="en-GB"/>
              </w:rPr>
            </w:pPr>
          </w:p>
        </w:tc>
      </w:tr>
      <w:tr w:rsidR="004E6A69" w:rsidRPr="00D13387" w14:paraId="05464D06" w14:textId="77777777" w:rsidTr="0074354B">
        <w:trPr>
          <w:cantSplit/>
          <w:jc w:val="center"/>
        </w:trPr>
        <w:tc>
          <w:tcPr>
            <w:tcW w:w="7920" w:type="dxa"/>
          </w:tcPr>
          <w:p w14:paraId="5CD17674"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if( payloadType  = =  0 )</w:t>
            </w:r>
          </w:p>
        </w:tc>
        <w:tc>
          <w:tcPr>
            <w:tcW w:w="1157" w:type="dxa"/>
          </w:tcPr>
          <w:p w14:paraId="6ABA39BF"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D13387" w14:paraId="61FC3611" w14:textId="77777777" w:rsidTr="0074354B">
        <w:trPr>
          <w:cantSplit/>
          <w:jc w:val="center"/>
        </w:trPr>
        <w:tc>
          <w:tcPr>
            <w:tcW w:w="7920" w:type="dxa"/>
          </w:tcPr>
          <w:p w14:paraId="7505A396"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r>
            <w:r w:rsidRPr="00D13387">
              <w:rPr>
                <w:rFonts w:eastAsia="Malgun Gothic"/>
                <w:noProof/>
                <w:sz w:val="20"/>
                <w:lang w:val="en-GB"/>
              </w:rPr>
              <w:tab/>
              <w:t>buffering_period( payloadSize )</w:t>
            </w:r>
          </w:p>
        </w:tc>
        <w:tc>
          <w:tcPr>
            <w:tcW w:w="1157" w:type="dxa"/>
          </w:tcPr>
          <w:p w14:paraId="7461AB79"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D13387" w14:paraId="79F59547" w14:textId="77777777" w:rsidTr="0074354B">
        <w:trPr>
          <w:cantSplit/>
          <w:jc w:val="center"/>
        </w:trPr>
        <w:tc>
          <w:tcPr>
            <w:tcW w:w="7920" w:type="dxa"/>
          </w:tcPr>
          <w:p w14:paraId="23B326C9"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else if( payloadType  = =  1 )</w:t>
            </w:r>
          </w:p>
        </w:tc>
        <w:tc>
          <w:tcPr>
            <w:tcW w:w="1157" w:type="dxa"/>
          </w:tcPr>
          <w:p w14:paraId="2AE3A31F"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D13387" w14:paraId="591AE14C" w14:textId="77777777" w:rsidTr="0074354B">
        <w:trPr>
          <w:cantSplit/>
          <w:jc w:val="center"/>
        </w:trPr>
        <w:tc>
          <w:tcPr>
            <w:tcW w:w="7920" w:type="dxa"/>
          </w:tcPr>
          <w:p w14:paraId="5D6CCDC3"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r>
            <w:r w:rsidRPr="00D13387">
              <w:rPr>
                <w:rFonts w:eastAsia="Malgun Gothic"/>
                <w:noProof/>
                <w:sz w:val="20"/>
                <w:lang w:val="en-GB"/>
              </w:rPr>
              <w:tab/>
              <w:t>pic_timing( payloadSize )</w:t>
            </w:r>
          </w:p>
        </w:tc>
        <w:tc>
          <w:tcPr>
            <w:tcW w:w="1157" w:type="dxa"/>
          </w:tcPr>
          <w:p w14:paraId="321E8D2E"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D13387" w14:paraId="76C82D21" w14:textId="77777777" w:rsidTr="0074354B">
        <w:trPr>
          <w:cantSplit/>
          <w:jc w:val="center"/>
        </w:trPr>
        <w:tc>
          <w:tcPr>
            <w:tcW w:w="7920" w:type="dxa"/>
          </w:tcPr>
          <w:p w14:paraId="7741F44D"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else if( payloadType  = =  3 )</w:t>
            </w:r>
          </w:p>
        </w:tc>
        <w:tc>
          <w:tcPr>
            <w:tcW w:w="1157" w:type="dxa"/>
          </w:tcPr>
          <w:p w14:paraId="38462A0E"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4E6A69" w:rsidRPr="003A6760" w14:paraId="75CB96F4" w14:textId="77777777" w:rsidTr="0074354B">
        <w:trPr>
          <w:cantSplit/>
          <w:jc w:val="center"/>
        </w:trPr>
        <w:tc>
          <w:tcPr>
            <w:tcW w:w="7920" w:type="dxa"/>
          </w:tcPr>
          <w:p w14:paraId="78784737"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fr-CH"/>
              </w:rPr>
            </w:pPr>
            <w:r w:rsidRPr="00D13387">
              <w:rPr>
                <w:rFonts w:eastAsia="Malgun Gothic"/>
                <w:noProof/>
                <w:sz w:val="20"/>
                <w:lang w:val="en-GB"/>
              </w:rPr>
              <w:tab/>
            </w:r>
            <w:r w:rsidRPr="00D13387">
              <w:rPr>
                <w:rFonts w:eastAsia="Malgun Gothic"/>
                <w:noProof/>
                <w:sz w:val="20"/>
                <w:lang w:val="en-GB"/>
              </w:rPr>
              <w:tab/>
            </w:r>
            <w:r w:rsidRPr="00D13387">
              <w:rPr>
                <w:rFonts w:eastAsia="Malgun Gothic"/>
                <w:noProof/>
                <w:sz w:val="20"/>
                <w:lang w:val="en-GB"/>
              </w:rPr>
              <w:tab/>
              <w:t xml:space="preserve">filler_payload( payloadSize ) /* Specified in Rec. </w:t>
            </w:r>
            <w:r w:rsidRPr="00D13387">
              <w:rPr>
                <w:rFonts w:eastAsia="Malgun Gothic"/>
                <w:noProof/>
                <w:sz w:val="20"/>
                <w:lang w:val="fr-CH"/>
              </w:rPr>
              <w:t>ITU-T H.274 | ISO/IEC 23002-7 */</w:t>
            </w:r>
          </w:p>
        </w:tc>
        <w:tc>
          <w:tcPr>
            <w:tcW w:w="1157" w:type="dxa"/>
          </w:tcPr>
          <w:p w14:paraId="39510F7A"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4E6A69" w:rsidRPr="003A6760" w14:paraId="5BA77202" w14:textId="77777777" w:rsidTr="0074354B">
        <w:trPr>
          <w:cantSplit/>
          <w:jc w:val="center"/>
        </w:trPr>
        <w:tc>
          <w:tcPr>
            <w:tcW w:w="7920" w:type="dxa"/>
          </w:tcPr>
          <w:p w14:paraId="1E6B1477"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fr-CH"/>
              </w:rPr>
            </w:pP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 xml:space="preserve">else if( payloadType  = =  4 ) /* Specified in Rec. </w:t>
            </w:r>
            <w:r w:rsidRPr="00D13387">
              <w:rPr>
                <w:rFonts w:eastAsia="Malgun Gothic"/>
                <w:noProof/>
                <w:sz w:val="20"/>
                <w:lang w:val="fr-CH"/>
              </w:rPr>
              <w:t>ITU-T H.274 | ISO/IEC 23002-7 */</w:t>
            </w:r>
          </w:p>
        </w:tc>
        <w:tc>
          <w:tcPr>
            <w:tcW w:w="1157" w:type="dxa"/>
          </w:tcPr>
          <w:p w14:paraId="0CFCDC98"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4E6A69" w:rsidRPr="00D13387" w14:paraId="57669BB1" w14:textId="77777777" w:rsidTr="0074354B">
        <w:trPr>
          <w:cantSplit/>
          <w:jc w:val="center"/>
        </w:trPr>
        <w:tc>
          <w:tcPr>
            <w:tcW w:w="7920" w:type="dxa"/>
          </w:tcPr>
          <w:p w14:paraId="41CD98CF"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user_data_registered_itu_t_t35( payloadSize )</w:t>
            </w:r>
          </w:p>
        </w:tc>
        <w:tc>
          <w:tcPr>
            <w:tcW w:w="1157" w:type="dxa"/>
          </w:tcPr>
          <w:p w14:paraId="076C0E20"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4E6A69" w:rsidRPr="003A6760" w14:paraId="6E5406F3" w14:textId="77777777" w:rsidTr="0074354B">
        <w:trPr>
          <w:cantSplit/>
          <w:jc w:val="center"/>
        </w:trPr>
        <w:tc>
          <w:tcPr>
            <w:tcW w:w="7920" w:type="dxa"/>
          </w:tcPr>
          <w:p w14:paraId="166FCCBD"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fr-CH"/>
              </w:rPr>
            </w:pPr>
            <w:r w:rsidRPr="00D13387">
              <w:rPr>
                <w:rFonts w:eastAsia="Malgun Gothic"/>
                <w:noProof/>
                <w:sz w:val="20"/>
                <w:lang w:val="en-GB"/>
              </w:rPr>
              <w:tab/>
            </w:r>
            <w:r w:rsidRPr="00D13387">
              <w:rPr>
                <w:rFonts w:eastAsia="Malgun Gothic"/>
                <w:noProof/>
                <w:sz w:val="20"/>
                <w:lang w:val="en-GB"/>
              </w:rPr>
              <w:tab/>
              <w:t xml:space="preserve">else if( payloadType  = =  5 ) /* Specified in Rec. </w:t>
            </w:r>
            <w:r w:rsidRPr="00D13387">
              <w:rPr>
                <w:rFonts w:eastAsia="Malgun Gothic"/>
                <w:noProof/>
                <w:sz w:val="20"/>
                <w:lang w:val="fr-CH"/>
              </w:rPr>
              <w:t>ITU-T H.274 | ISO/IEC 23002-7 */</w:t>
            </w:r>
          </w:p>
        </w:tc>
        <w:tc>
          <w:tcPr>
            <w:tcW w:w="1157" w:type="dxa"/>
          </w:tcPr>
          <w:p w14:paraId="5A0E36AA"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4E6A69" w:rsidRPr="00D13387" w14:paraId="0BA3A540" w14:textId="77777777" w:rsidTr="0074354B">
        <w:trPr>
          <w:cantSplit/>
          <w:jc w:val="center"/>
        </w:trPr>
        <w:tc>
          <w:tcPr>
            <w:tcW w:w="7920" w:type="dxa"/>
          </w:tcPr>
          <w:p w14:paraId="289B8766"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user_data_unregistered( payloadSize )</w:t>
            </w:r>
          </w:p>
        </w:tc>
        <w:tc>
          <w:tcPr>
            <w:tcW w:w="1157" w:type="dxa"/>
          </w:tcPr>
          <w:p w14:paraId="71A615EA"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4E6A69" w:rsidRPr="003A6760" w14:paraId="0016875D" w14:textId="77777777" w:rsidTr="0074354B">
        <w:trPr>
          <w:cantSplit/>
          <w:jc w:val="center"/>
        </w:trPr>
        <w:tc>
          <w:tcPr>
            <w:tcW w:w="7920" w:type="dxa"/>
          </w:tcPr>
          <w:p w14:paraId="200749D1"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fr-CH"/>
              </w:rPr>
            </w:pPr>
            <w:r w:rsidRPr="00D13387">
              <w:rPr>
                <w:rFonts w:eastAsia="Malgun Gothic"/>
                <w:noProof/>
                <w:sz w:val="20"/>
                <w:lang w:val="en-GB"/>
              </w:rPr>
              <w:tab/>
            </w:r>
            <w:r w:rsidRPr="00D13387">
              <w:rPr>
                <w:rFonts w:eastAsia="Malgun Gothic"/>
                <w:noProof/>
                <w:sz w:val="20"/>
                <w:lang w:val="en-GB"/>
              </w:rPr>
              <w:tab/>
              <w:t xml:space="preserve">else if( payloadType  = =  19 ) /* Specified in Rec. </w:t>
            </w:r>
            <w:r w:rsidRPr="00D13387">
              <w:rPr>
                <w:rFonts w:eastAsia="Malgun Gothic"/>
                <w:noProof/>
                <w:sz w:val="20"/>
                <w:lang w:val="fr-CH"/>
              </w:rPr>
              <w:t>ITU-T H.274 | ISO/IEC 23002-7 */</w:t>
            </w:r>
          </w:p>
        </w:tc>
        <w:tc>
          <w:tcPr>
            <w:tcW w:w="1157" w:type="dxa"/>
          </w:tcPr>
          <w:p w14:paraId="52A787EE"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4E6A69" w:rsidRPr="00D13387" w14:paraId="51700852" w14:textId="77777777" w:rsidTr="0074354B">
        <w:trPr>
          <w:cantSplit/>
          <w:jc w:val="center"/>
        </w:trPr>
        <w:tc>
          <w:tcPr>
            <w:tcW w:w="7920" w:type="dxa"/>
          </w:tcPr>
          <w:p w14:paraId="7B539C5A"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film_grain_characteristics( payloadSize )</w:t>
            </w:r>
          </w:p>
        </w:tc>
        <w:tc>
          <w:tcPr>
            <w:tcW w:w="1157" w:type="dxa"/>
          </w:tcPr>
          <w:p w14:paraId="51A210EC"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4E6A69" w:rsidRPr="003A6760" w14:paraId="366C5B80" w14:textId="77777777" w:rsidTr="0074354B">
        <w:trPr>
          <w:cantSplit/>
          <w:jc w:val="center"/>
        </w:trPr>
        <w:tc>
          <w:tcPr>
            <w:tcW w:w="7920" w:type="dxa"/>
          </w:tcPr>
          <w:p w14:paraId="51FC22C8"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fr-CH"/>
              </w:rPr>
            </w:pPr>
            <w:r w:rsidRPr="00D13387">
              <w:rPr>
                <w:rFonts w:eastAsia="Malgun Gothic"/>
                <w:noProof/>
                <w:sz w:val="20"/>
                <w:lang w:val="en-GB"/>
              </w:rPr>
              <w:tab/>
            </w:r>
            <w:r w:rsidRPr="00D13387">
              <w:rPr>
                <w:rFonts w:eastAsia="Malgun Gothic"/>
                <w:noProof/>
                <w:sz w:val="20"/>
                <w:lang w:val="en-GB"/>
              </w:rPr>
              <w:tab/>
              <w:t xml:space="preserve">else if( payloadType  = =  45 ) /* Specified in Rec. </w:t>
            </w:r>
            <w:r w:rsidRPr="00D13387">
              <w:rPr>
                <w:rFonts w:eastAsia="Malgun Gothic"/>
                <w:noProof/>
                <w:sz w:val="20"/>
                <w:lang w:val="fr-CH"/>
              </w:rPr>
              <w:t>ITU-T H.274 | ISO/IEC 23002-7 */</w:t>
            </w:r>
          </w:p>
        </w:tc>
        <w:tc>
          <w:tcPr>
            <w:tcW w:w="1157" w:type="dxa"/>
          </w:tcPr>
          <w:p w14:paraId="50CF2933"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4E6A69" w:rsidRPr="00D13387" w14:paraId="0819B726" w14:textId="77777777" w:rsidTr="0074354B">
        <w:trPr>
          <w:cantSplit/>
          <w:jc w:val="center"/>
        </w:trPr>
        <w:tc>
          <w:tcPr>
            <w:tcW w:w="7920" w:type="dxa"/>
          </w:tcPr>
          <w:p w14:paraId="75FF0C66"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frame_packing_arrangement( payloadSize )</w:t>
            </w:r>
          </w:p>
        </w:tc>
        <w:tc>
          <w:tcPr>
            <w:tcW w:w="1157" w:type="dxa"/>
          </w:tcPr>
          <w:p w14:paraId="548B8928"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4E6A69" w:rsidRPr="003A6760" w14:paraId="19784C36" w14:textId="77777777" w:rsidTr="0074354B">
        <w:trPr>
          <w:cantSplit/>
          <w:jc w:val="center"/>
        </w:trPr>
        <w:tc>
          <w:tcPr>
            <w:tcW w:w="7920" w:type="dxa"/>
          </w:tcPr>
          <w:p w14:paraId="5D93EAB2" w14:textId="77777777" w:rsidR="004E6A69" w:rsidRPr="00151168"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 xml:space="preserve">else if( payloadType  = =  47 ) /* Specified in Rec. </w:t>
            </w:r>
            <w:r w:rsidRPr="00D13387">
              <w:rPr>
                <w:rFonts w:eastAsia="Malgun Gothic"/>
                <w:noProof/>
                <w:sz w:val="20"/>
                <w:lang w:val="fr-FR"/>
              </w:rPr>
              <w:t>ITU-T H.274 | ISO/IEC 23002-7 */</w:t>
            </w:r>
          </w:p>
        </w:tc>
        <w:tc>
          <w:tcPr>
            <w:tcW w:w="1157" w:type="dxa"/>
          </w:tcPr>
          <w:p w14:paraId="0E9F89DB" w14:textId="77777777" w:rsidR="004E6A69" w:rsidRPr="00151168" w:rsidRDefault="004E6A69" w:rsidP="007435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GB"/>
              </w:rPr>
            </w:pPr>
          </w:p>
        </w:tc>
      </w:tr>
      <w:tr w:rsidR="004E6A69" w:rsidRPr="00D13387" w14:paraId="206DCBA9" w14:textId="77777777" w:rsidTr="0074354B">
        <w:trPr>
          <w:cantSplit/>
          <w:jc w:val="center"/>
        </w:trPr>
        <w:tc>
          <w:tcPr>
            <w:tcW w:w="7920" w:type="dxa"/>
          </w:tcPr>
          <w:p w14:paraId="37106931"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151168">
              <w:rPr>
                <w:rFonts w:eastAsia="Malgun Gothic"/>
                <w:noProof/>
                <w:sz w:val="20"/>
                <w:lang w:val="en-GB"/>
              </w:rPr>
              <w:lastRenderedPageBreak/>
              <w:tab/>
            </w:r>
            <w:r w:rsidRPr="00151168">
              <w:rPr>
                <w:rFonts w:eastAsia="Malgun Gothic"/>
                <w:noProof/>
                <w:sz w:val="20"/>
                <w:lang w:val="en-GB"/>
              </w:rPr>
              <w:tab/>
            </w:r>
            <w:r w:rsidRPr="00151168">
              <w:rPr>
                <w:rFonts w:eastAsia="Malgun Gothic"/>
                <w:noProof/>
                <w:sz w:val="20"/>
                <w:lang w:val="en-GB"/>
              </w:rPr>
              <w:tab/>
            </w:r>
            <w:r w:rsidRPr="00D13387">
              <w:rPr>
                <w:rFonts w:eastAsia="Malgun Gothic"/>
                <w:noProof/>
                <w:sz w:val="20"/>
                <w:lang w:val="en-GB"/>
              </w:rPr>
              <w:t>display_orientation( payloadSize )</w:t>
            </w:r>
          </w:p>
        </w:tc>
        <w:tc>
          <w:tcPr>
            <w:tcW w:w="1157" w:type="dxa"/>
          </w:tcPr>
          <w:p w14:paraId="0BA051C6" w14:textId="77777777" w:rsidR="004E6A69" w:rsidRPr="00D13387" w:rsidRDefault="004E6A69" w:rsidP="007435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GB"/>
              </w:rPr>
            </w:pPr>
          </w:p>
        </w:tc>
      </w:tr>
      <w:tr w:rsidR="004E6A69" w:rsidRPr="00F10F23" w14:paraId="78C0579A" w14:textId="77777777" w:rsidTr="0074354B">
        <w:trPr>
          <w:cantSplit/>
          <w:jc w:val="center"/>
        </w:trPr>
        <w:tc>
          <w:tcPr>
            <w:tcW w:w="7920" w:type="dxa"/>
          </w:tcPr>
          <w:p w14:paraId="2F2AC4BF" w14:textId="77777777" w:rsidR="004E6A69" w:rsidRPr="00B534F2" w:rsidRDefault="004E6A69" w:rsidP="0074354B">
            <w:pPr>
              <w:pStyle w:val="tablesyntax"/>
              <w:keepNext w:val="0"/>
              <w:keepLines w:val="0"/>
              <w:spacing w:before="20" w:after="10"/>
              <w:rPr>
                <w:noProof/>
                <w:lang w:val="fr-FR"/>
              </w:rPr>
            </w:pPr>
            <w:r w:rsidRPr="00B534F2">
              <w:rPr>
                <w:rFonts w:ascii="Times New Roman" w:hAnsi="Times New Roman"/>
              </w:rPr>
              <w:tab/>
            </w:r>
            <w:r w:rsidRPr="00B534F2">
              <w:rPr>
                <w:rFonts w:ascii="Times New Roman" w:hAnsi="Times New Roman"/>
              </w:rPr>
              <w:tab/>
              <w:t>else if( payloadType  = =  56 ) /* Specified in ISO/IEC 23001-11 */</w:t>
            </w:r>
          </w:p>
        </w:tc>
        <w:tc>
          <w:tcPr>
            <w:tcW w:w="1157" w:type="dxa"/>
          </w:tcPr>
          <w:p w14:paraId="16CAAFA0" w14:textId="77777777" w:rsidR="004E6A69" w:rsidRPr="00F10F23" w:rsidRDefault="004E6A69" w:rsidP="0074354B">
            <w:pPr>
              <w:pStyle w:val="tableheading"/>
              <w:keepNext w:val="0"/>
              <w:keepLines w:val="0"/>
              <w:overflowPunct/>
              <w:autoSpaceDE/>
              <w:autoSpaceDN/>
              <w:adjustRightInd/>
              <w:spacing w:before="20" w:after="10"/>
              <w:jc w:val="center"/>
              <w:textAlignment w:val="auto"/>
              <w:rPr>
                <w:b w:val="0"/>
                <w:noProof/>
              </w:rPr>
            </w:pPr>
          </w:p>
        </w:tc>
      </w:tr>
      <w:tr w:rsidR="004E6A69" w:rsidRPr="00F10F23" w14:paraId="4FDBDCBA" w14:textId="77777777" w:rsidTr="0074354B">
        <w:trPr>
          <w:cantSplit/>
          <w:jc w:val="center"/>
        </w:trPr>
        <w:tc>
          <w:tcPr>
            <w:tcW w:w="7920" w:type="dxa"/>
          </w:tcPr>
          <w:p w14:paraId="05ED9DEB" w14:textId="77777777" w:rsidR="004E6A69" w:rsidRPr="00B534F2" w:rsidRDefault="004E6A69" w:rsidP="0074354B">
            <w:pPr>
              <w:pStyle w:val="tablesyntax"/>
              <w:keepNext w:val="0"/>
              <w:keepLines w:val="0"/>
              <w:spacing w:before="20" w:after="10"/>
              <w:rPr>
                <w:noProof/>
                <w:lang w:val="fr-FR"/>
              </w:rPr>
            </w:pPr>
            <w:r w:rsidRPr="00B534F2">
              <w:rPr>
                <w:rFonts w:ascii="Times New Roman" w:hAnsi="Times New Roman"/>
              </w:rPr>
              <w:tab/>
            </w:r>
            <w:r w:rsidRPr="00B534F2">
              <w:rPr>
                <w:rFonts w:ascii="Times New Roman" w:hAnsi="Times New Roman"/>
              </w:rPr>
              <w:tab/>
            </w:r>
            <w:r w:rsidRPr="00B534F2">
              <w:rPr>
                <w:rFonts w:ascii="Times New Roman" w:hAnsi="Times New Roman"/>
              </w:rPr>
              <w:tab/>
              <w:t xml:space="preserve">green_metadata( payloadsize ) </w:t>
            </w:r>
          </w:p>
        </w:tc>
        <w:tc>
          <w:tcPr>
            <w:tcW w:w="1157" w:type="dxa"/>
          </w:tcPr>
          <w:p w14:paraId="07CFF44D" w14:textId="77777777" w:rsidR="004E6A69" w:rsidRPr="00F10F23" w:rsidRDefault="004E6A69" w:rsidP="0074354B">
            <w:pPr>
              <w:pStyle w:val="tableheading"/>
              <w:keepNext w:val="0"/>
              <w:keepLines w:val="0"/>
              <w:overflowPunct/>
              <w:autoSpaceDE/>
              <w:autoSpaceDN/>
              <w:adjustRightInd/>
              <w:spacing w:before="20" w:after="10"/>
              <w:jc w:val="center"/>
              <w:textAlignment w:val="auto"/>
              <w:rPr>
                <w:b w:val="0"/>
                <w:noProof/>
              </w:rPr>
            </w:pPr>
          </w:p>
        </w:tc>
      </w:tr>
      <w:tr w:rsidR="004E6A69" w:rsidRPr="003A6760" w14:paraId="139BBE13" w14:textId="77777777" w:rsidTr="0074354B">
        <w:trPr>
          <w:cantSplit/>
          <w:jc w:val="center"/>
        </w:trPr>
        <w:tc>
          <w:tcPr>
            <w:tcW w:w="7920" w:type="dxa"/>
          </w:tcPr>
          <w:p w14:paraId="40AFB299"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fr-CH"/>
              </w:rPr>
            </w:pPr>
            <w:r w:rsidRPr="00D13387">
              <w:rPr>
                <w:rFonts w:eastAsia="Malgun Gothic"/>
                <w:noProof/>
                <w:sz w:val="20"/>
                <w:lang w:val="en-GB"/>
              </w:rPr>
              <w:tab/>
            </w:r>
            <w:r w:rsidRPr="00D13387">
              <w:rPr>
                <w:rFonts w:eastAsia="Malgun Gothic"/>
                <w:noProof/>
                <w:sz w:val="20"/>
                <w:lang w:val="en-GB"/>
              </w:rPr>
              <w:tab/>
              <w:t xml:space="preserve">else if( payloadType  = =  129 ) /* Specified in Rec. </w:t>
            </w:r>
            <w:r w:rsidRPr="00D13387">
              <w:rPr>
                <w:rFonts w:eastAsia="Malgun Gothic"/>
                <w:noProof/>
                <w:sz w:val="20"/>
                <w:lang w:val="fr-CH"/>
              </w:rPr>
              <w:t>ITU-T H.274 | ISO/IEC 23002-7 */</w:t>
            </w:r>
          </w:p>
        </w:tc>
        <w:tc>
          <w:tcPr>
            <w:tcW w:w="1157" w:type="dxa"/>
          </w:tcPr>
          <w:p w14:paraId="2F63680E"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4E6A69" w:rsidRPr="00D13387" w14:paraId="1A1D32BF" w14:textId="77777777" w:rsidTr="0074354B">
        <w:trPr>
          <w:jc w:val="center"/>
        </w:trPr>
        <w:tc>
          <w:tcPr>
            <w:tcW w:w="7920" w:type="dxa"/>
          </w:tcPr>
          <w:p w14:paraId="58D7A256"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parameter_sets_inclusion_indication( payloadSize )</w:t>
            </w:r>
          </w:p>
        </w:tc>
        <w:tc>
          <w:tcPr>
            <w:tcW w:w="1157" w:type="dxa"/>
          </w:tcPr>
          <w:p w14:paraId="637BA95D"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4E6A69" w:rsidRPr="00D13387" w14:paraId="48715FE1" w14:textId="77777777" w:rsidTr="0074354B">
        <w:trPr>
          <w:jc w:val="center"/>
        </w:trPr>
        <w:tc>
          <w:tcPr>
            <w:tcW w:w="7920" w:type="dxa"/>
          </w:tcPr>
          <w:p w14:paraId="6D309AAE"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else if( payloadType  = =  130 )</w:t>
            </w:r>
          </w:p>
        </w:tc>
        <w:tc>
          <w:tcPr>
            <w:tcW w:w="1157" w:type="dxa"/>
          </w:tcPr>
          <w:p w14:paraId="7CAB087B"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4E6A69" w:rsidRPr="00D13387" w14:paraId="076A4843" w14:textId="77777777" w:rsidTr="0074354B">
        <w:trPr>
          <w:jc w:val="center"/>
        </w:trPr>
        <w:tc>
          <w:tcPr>
            <w:tcW w:w="7920" w:type="dxa"/>
          </w:tcPr>
          <w:p w14:paraId="407804B1"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r>
            <w:r w:rsidRPr="00D13387">
              <w:rPr>
                <w:rFonts w:eastAsia="Malgun Gothic"/>
                <w:noProof/>
                <w:sz w:val="20"/>
                <w:lang w:val="en-GB"/>
              </w:rPr>
              <w:tab/>
              <w:t>decoding_unit_info( payloadSize )</w:t>
            </w:r>
          </w:p>
        </w:tc>
        <w:tc>
          <w:tcPr>
            <w:tcW w:w="1157" w:type="dxa"/>
          </w:tcPr>
          <w:p w14:paraId="5758DEDA"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4E6A69" w:rsidRPr="00D13387" w14:paraId="578C49DB" w14:textId="77777777" w:rsidTr="0074354B">
        <w:trPr>
          <w:jc w:val="center"/>
        </w:trPr>
        <w:tc>
          <w:tcPr>
            <w:tcW w:w="7920" w:type="dxa"/>
          </w:tcPr>
          <w:p w14:paraId="1362D782"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else if( payloadType  = =  133 )</w:t>
            </w:r>
          </w:p>
        </w:tc>
        <w:tc>
          <w:tcPr>
            <w:tcW w:w="1157" w:type="dxa"/>
          </w:tcPr>
          <w:p w14:paraId="51F24D4C"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4E6A69" w:rsidRPr="00D13387" w14:paraId="3172485D" w14:textId="77777777" w:rsidTr="0074354B">
        <w:trPr>
          <w:jc w:val="center"/>
        </w:trPr>
        <w:tc>
          <w:tcPr>
            <w:tcW w:w="7920" w:type="dxa"/>
          </w:tcPr>
          <w:p w14:paraId="3BFA29F4"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r>
            <w:r w:rsidRPr="00D13387">
              <w:rPr>
                <w:rFonts w:eastAsia="Malgun Gothic"/>
                <w:noProof/>
                <w:sz w:val="20"/>
                <w:lang w:val="en-GB"/>
              </w:rPr>
              <w:tab/>
              <w:t>scalable_nesting( payloadSize )</w:t>
            </w:r>
          </w:p>
        </w:tc>
        <w:tc>
          <w:tcPr>
            <w:tcW w:w="1157" w:type="dxa"/>
          </w:tcPr>
          <w:p w14:paraId="072855DA"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4E6A69" w:rsidRPr="003A6760" w14:paraId="187F317C" w14:textId="77777777" w:rsidTr="0074354B">
        <w:trPr>
          <w:cantSplit/>
          <w:jc w:val="center"/>
        </w:trPr>
        <w:tc>
          <w:tcPr>
            <w:tcW w:w="7920" w:type="dxa"/>
          </w:tcPr>
          <w:p w14:paraId="084EEC28"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fr-CH"/>
              </w:rPr>
            </w:pPr>
            <w:r w:rsidRPr="00D13387">
              <w:rPr>
                <w:rFonts w:eastAsia="Malgun Gothic"/>
                <w:sz w:val="20"/>
                <w:lang w:val="en-GB"/>
              </w:rPr>
              <w:tab/>
            </w:r>
            <w:r w:rsidRPr="00D13387">
              <w:rPr>
                <w:rFonts w:eastAsia="Malgun Gothic"/>
                <w:sz w:val="20"/>
                <w:lang w:val="en-GB"/>
              </w:rPr>
              <w:tab/>
              <w:t>else if( payloadType  = =  137 )</w:t>
            </w:r>
            <w:r w:rsidRPr="00D13387">
              <w:rPr>
                <w:rFonts w:eastAsia="Malgun Gothic"/>
                <w:noProof/>
                <w:sz w:val="20"/>
                <w:lang w:val="en-GB"/>
              </w:rPr>
              <w:t xml:space="preserve"> /* Specified in Rec. </w:t>
            </w:r>
            <w:r w:rsidRPr="00D13387">
              <w:rPr>
                <w:rFonts w:eastAsia="Malgun Gothic"/>
                <w:noProof/>
                <w:sz w:val="20"/>
                <w:lang w:val="fr-CH"/>
              </w:rPr>
              <w:t>ITU-T H.274 | ISO/IEC 23002-7 */</w:t>
            </w:r>
          </w:p>
        </w:tc>
        <w:tc>
          <w:tcPr>
            <w:tcW w:w="1157" w:type="dxa"/>
          </w:tcPr>
          <w:p w14:paraId="56C6823D"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4E6A69" w:rsidRPr="00D13387" w14:paraId="3D7A11F6" w14:textId="77777777" w:rsidTr="0074354B">
        <w:trPr>
          <w:cantSplit/>
          <w:jc w:val="center"/>
        </w:trPr>
        <w:tc>
          <w:tcPr>
            <w:tcW w:w="7920" w:type="dxa"/>
          </w:tcPr>
          <w:p w14:paraId="629A14EC"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sz w:val="20"/>
                <w:lang w:val="fr-CH"/>
              </w:rPr>
              <w:tab/>
            </w:r>
            <w:r w:rsidRPr="00D13387">
              <w:rPr>
                <w:rFonts w:eastAsia="Malgun Gothic"/>
                <w:sz w:val="20"/>
                <w:lang w:val="fr-CH"/>
              </w:rPr>
              <w:tab/>
            </w:r>
            <w:r w:rsidRPr="00D13387">
              <w:rPr>
                <w:rFonts w:eastAsia="Malgun Gothic"/>
                <w:sz w:val="20"/>
                <w:lang w:val="fr-CH"/>
              </w:rPr>
              <w:tab/>
            </w:r>
            <w:r w:rsidRPr="00D13387">
              <w:rPr>
                <w:rFonts w:eastAsia="Malgun Gothic"/>
                <w:sz w:val="20"/>
                <w:lang w:val="en-GB"/>
              </w:rPr>
              <w:t>mastering_display_colour_volume( payloadSize )</w:t>
            </w:r>
          </w:p>
        </w:tc>
        <w:tc>
          <w:tcPr>
            <w:tcW w:w="1157" w:type="dxa"/>
          </w:tcPr>
          <w:p w14:paraId="4C218863"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4E6A69" w:rsidRPr="003A6760" w14:paraId="31B232CF" w14:textId="77777777" w:rsidTr="0074354B">
        <w:trPr>
          <w:cantSplit/>
          <w:jc w:val="center"/>
        </w:trPr>
        <w:tc>
          <w:tcPr>
            <w:tcW w:w="7920" w:type="dxa"/>
          </w:tcPr>
          <w:p w14:paraId="0F0FD599"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10"/>
              <w:rPr>
                <w:rFonts w:eastAsia="Malgun Gothic"/>
                <w:sz w:val="20"/>
                <w:lang w:val="fr-FR"/>
              </w:rPr>
            </w:pPr>
            <w:r w:rsidRPr="00D13387">
              <w:rPr>
                <w:rFonts w:eastAsia="Malgun Gothic"/>
                <w:sz w:val="20"/>
                <w:lang w:val="en-GB"/>
              </w:rPr>
              <w:tab/>
            </w:r>
            <w:r w:rsidRPr="00D13387">
              <w:rPr>
                <w:rFonts w:eastAsia="Malgun Gothic"/>
                <w:sz w:val="20"/>
                <w:lang w:val="en-GB"/>
              </w:rPr>
              <w:tab/>
              <w:t>else if( payloadType  = =  142 )</w:t>
            </w:r>
            <w:r w:rsidRPr="00D13387">
              <w:rPr>
                <w:rFonts w:eastAsia="Malgun Gothic"/>
                <w:noProof/>
                <w:sz w:val="20"/>
                <w:lang w:val="en-GB"/>
              </w:rPr>
              <w:t xml:space="preserve"> /* Specified in Rec. </w:t>
            </w:r>
            <w:r w:rsidRPr="00D13387">
              <w:rPr>
                <w:rFonts w:eastAsia="Malgun Gothic"/>
                <w:noProof/>
                <w:sz w:val="20"/>
                <w:lang w:val="fr-FR"/>
              </w:rPr>
              <w:t>ITU-T H.274 | ISO/IEC 23002-7 */</w:t>
            </w:r>
          </w:p>
        </w:tc>
        <w:tc>
          <w:tcPr>
            <w:tcW w:w="1157" w:type="dxa"/>
          </w:tcPr>
          <w:p w14:paraId="6D821024"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0" w:after="10"/>
              <w:jc w:val="center"/>
              <w:rPr>
                <w:rFonts w:eastAsia="Malgun Gothic"/>
                <w:bCs/>
                <w:noProof/>
                <w:sz w:val="20"/>
                <w:lang w:val="fr-FR"/>
              </w:rPr>
            </w:pPr>
          </w:p>
        </w:tc>
      </w:tr>
      <w:tr w:rsidR="004E6A69" w:rsidRPr="00D13387" w14:paraId="42570319" w14:textId="77777777" w:rsidTr="0074354B">
        <w:trPr>
          <w:cantSplit/>
          <w:jc w:val="center"/>
        </w:trPr>
        <w:tc>
          <w:tcPr>
            <w:tcW w:w="7920" w:type="dxa"/>
          </w:tcPr>
          <w:p w14:paraId="1C540140"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sz w:val="20"/>
                <w:lang w:val="en-GB"/>
              </w:rPr>
            </w:pPr>
            <w:r w:rsidRPr="00D13387">
              <w:rPr>
                <w:rFonts w:eastAsia="Malgun Gothic"/>
                <w:sz w:val="20"/>
                <w:lang w:val="fr-FR"/>
              </w:rPr>
              <w:tab/>
            </w:r>
            <w:r w:rsidRPr="00D13387">
              <w:rPr>
                <w:rFonts w:eastAsia="Malgun Gothic"/>
                <w:sz w:val="20"/>
                <w:lang w:val="fr-FR"/>
              </w:rPr>
              <w:tab/>
            </w:r>
            <w:r w:rsidRPr="00D13387">
              <w:rPr>
                <w:rFonts w:eastAsia="Malgun Gothic"/>
                <w:sz w:val="20"/>
                <w:lang w:val="fr-FR"/>
              </w:rPr>
              <w:tab/>
            </w:r>
            <w:r w:rsidRPr="00D13387">
              <w:rPr>
                <w:rFonts w:eastAsia="Malgun Gothic"/>
                <w:sz w:val="20"/>
                <w:lang w:val="en-GB"/>
              </w:rPr>
              <w:t>colour_transform_info( payloadSize )</w:t>
            </w:r>
          </w:p>
        </w:tc>
        <w:tc>
          <w:tcPr>
            <w:tcW w:w="1157" w:type="dxa"/>
          </w:tcPr>
          <w:p w14:paraId="5DC0A3C1"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0" w:after="10"/>
              <w:jc w:val="center"/>
              <w:rPr>
                <w:rFonts w:eastAsia="Malgun Gothic"/>
                <w:bCs/>
                <w:noProof/>
                <w:sz w:val="20"/>
                <w:lang w:val="en-GB"/>
              </w:rPr>
            </w:pPr>
          </w:p>
        </w:tc>
      </w:tr>
      <w:tr w:rsidR="004E6A69" w:rsidRPr="003A6760" w14:paraId="130C7CFF" w14:textId="77777777" w:rsidTr="0074354B">
        <w:trPr>
          <w:cantSplit/>
          <w:jc w:val="center"/>
        </w:trPr>
        <w:tc>
          <w:tcPr>
            <w:tcW w:w="7920" w:type="dxa"/>
          </w:tcPr>
          <w:p w14:paraId="1F1EA3B6"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fr-CH"/>
              </w:rPr>
            </w:pPr>
            <w:r w:rsidRPr="00D13387">
              <w:rPr>
                <w:rFonts w:eastAsia="Malgun Gothic"/>
                <w:sz w:val="20"/>
                <w:lang w:val="en-GB"/>
              </w:rPr>
              <w:tab/>
            </w:r>
            <w:r w:rsidRPr="00D13387">
              <w:rPr>
                <w:rFonts w:eastAsia="Malgun Gothic"/>
                <w:sz w:val="20"/>
                <w:lang w:val="en-GB"/>
              </w:rPr>
              <w:tab/>
              <w:t>else if( payloadType  = =  144 )</w:t>
            </w:r>
            <w:r w:rsidRPr="00D13387">
              <w:rPr>
                <w:rFonts w:eastAsia="Malgun Gothic"/>
                <w:noProof/>
                <w:sz w:val="20"/>
                <w:lang w:val="en-GB"/>
              </w:rPr>
              <w:t xml:space="preserve"> /* Specified in Rec. </w:t>
            </w:r>
            <w:r w:rsidRPr="00D13387">
              <w:rPr>
                <w:rFonts w:eastAsia="Malgun Gothic"/>
                <w:noProof/>
                <w:sz w:val="20"/>
                <w:lang w:val="fr-CH"/>
              </w:rPr>
              <w:t>ITU-T H.274 | ISO/IEC 23002-7 */</w:t>
            </w:r>
          </w:p>
        </w:tc>
        <w:tc>
          <w:tcPr>
            <w:tcW w:w="1157" w:type="dxa"/>
          </w:tcPr>
          <w:p w14:paraId="757B377C"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4E6A69" w:rsidRPr="00D13387" w14:paraId="77CE5C84" w14:textId="77777777" w:rsidTr="0074354B">
        <w:trPr>
          <w:cantSplit/>
          <w:jc w:val="center"/>
        </w:trPr>
        <w:tc>
          <w:tcPr>
            <w:tcW w:w="7920" w:type="dxa"/>
          </w:tcPr>
          <w:p w14:paraId="6123FA4F"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GB"/>
              </w:rPr>
            </w:pPr>
            <w:r w:rsidRPr="00D13387">
              <w:rPr>
                <w:rFonts w:eastAsia="Malgun Gothic"/>
                <w:sz w:val="20"/>
                <w:lang w:val="fr-CH"/>
              </w:rPr>
              <w:tab/>
            </w:r>
            <w:r w:rsidRPr="00D13387">
              <w:rPr>
                <w:rFonts w:eastAsia="Malgun Gothic"/>
                <w:sz w:val="20"/>
                <w:lang w:val="fr-CH"/>
              </w:rPr>
              <w:tab/>
            </w:r>
            <w:r w:rsidRPr="00D13387">
              <w:rPr>
                <w:rFonts w:eastAsia="Malgun Gothic"/>
                <w:sz w:val="20"/>
                <w:lang w:val="fr-CH"/>
              </w:rPr>
              <w:tab/>
            </w:r>
            <w:r w:rsidRPr="00D13387">
              <w:rPr>
                <w:rFonts w:eastAsia="Malgun Gothic"/>
                <w:sz w:val="20"/>
                <w:lang w:val="en-GB"/>
              </w:rPr>
              <w:t>content_light_level_info( payloadSize )</w:t>
            </w:r>
          </w:p>
        </w:tc>
        <w:tc>
          <w:tcPr>
            <w:tcW w:w="1157" w:type="dxa"/>
          </w:tcPr>
          <w:p w14:paraId="3C4680F7"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4E6A69" w:rsidRPr="003A6760" w14:paraId="2F78BC9D"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42C03D86"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fr-CH"/>
              </w:rPr>
            </w:pPr>
            <w:r w:rsidRPr="00D13387">
              <w:rPr>
                <w:rFonts w:eastAsia="Malgun Gothic"/>
                <w:noProof/>
                <w:sz w:val="20"/>
                <w:lang w:val="en-GB"/>
              </w:rPr>
              <w:tab/>
            </w:r>
            <w:r w:rsidRPr="00D13387">
              <w:rPr>
                <w:rFonts w:eastAsia="Malgun Gothic"/>
                <w:noProof/>
                <w:sz w:val="20"/>
                <w:lang w:val="en-GB"/>
              </w:rPr>
              <w:tab/>
              <w:t xml:space="preserve">else if( payloadType  = =  145 ) /* Specified in Rec. </w:t>
            </w:r>
            <w:r w:rsidRPr="00D13387">
              <w:rPr>
                <w:rFonts w:eastAsia="Malgun Gothic"/>
                <w:noProof/>
                <w:sz w:val="20"/>
                <w:lang w:val="fr-CH"/>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64050409"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fr-CH"/>
              </w:rPr>
            </w:pPr>
          </w:p>
        </w:tc>
      </w:tr>
      <w:tr w:rsidR="004E6A69" w:rsidRPr="00D13387" w14:paraId="44B84957"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45E8A9BA"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dependent_rap_indication( payloadSize )</w:t>
            </w:r>
          </w:p>
        </w:tc>
        <w:tc>
          <w:tcPr>
            <w:tcW w:w="1157" w:type="dxa"/>
            <w:tcBorders>
              <w:top w:val="single" w:sz="4" w:space="0" w:color="auto"/>
              <w:left w:val="single" w:sz="4" w:space="0" w:color="auto"/>
              <w:bottom w:val="single" w:sz="4" w:space="0" w:color="auto"/>
              <w:right w:val="single" w:sz="4" w:space="0" w:color="auto"/>
            </w:tcBorders>
          </w:tcPr>
          <w:p w14:paraId="09C4247B"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3A6760" w14:paraId="74318662" w14:textId="77777777" w:rsidTr="0074354B">
        <w:trPr>
          <w:cantSplit/>
          <w:jc w:val="center"/>
        </w:trPr>
        <w:tc>
          <w:tcPr>
            <w:tcW w:w="7920" w:type="dxa"/>
          </w:tcPr>
          <w:p w14:paraId="6CE27375"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fr-CH"/>
              </w:rPr>
            </w:pPr>
            <w:r w:rsidRPr="00D13387">
              <w:rPr>
                <w:rFonts w:eastAsia="Malgun Gothic"/>
                <w:sz w:val="20"/>
                <w:lang w:val="en-GB"/>
              </w:rPr>
              <w:tab/>
            </w:r>
            <w:r w:rsidRPr="00D13387">
              <w:rPr>
                <w:rFonts w:eastAsia="Malgun Gothic"/>
                <w:sz w:val="20"/>
                <w:lang w:val="en-GB"/>
              </w:rPr>
              <w:tab/>
              <w:t>else if( payloadType  = =  147 )</w:t>
            </w:r>
            <w:r w:rsidRPr="00D13387">
              <w:rPr>
                <w:rFonts w:eastAsia="Malgun Gothic"/>
                <w:noProof/>
                <w:sz w:val="20"/>
                <w:lang w:val="en-GB"/>
              </w:rPr>
              <w:t xml:space="preserve"> /* Specified in Rec. </w:t>
            </w:r>
            <w:r w:rsidRPr="00D13387">
              <w:rPr>
                <w:rFonts w:eastAsia="Malgun Gothic"/>
                <w:noProof/>
                <w:sz w:val="20"/>
                <w:lang w:val="fr-CH"/>
              </w:rPr>
              <w:t>ITU-T H.274 | ISO/IEC 23002-7 */</w:t>
            </w:r>
          </w:p>
        </w:tc>
        <w:tc>
          <w:tcPr>
            <w:tcW w:w="1157" w:type="dxa"/>
          </w:tcPr>
          <w:p w14:paraId="46743C13"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4E6A69" w:rsidRPr="00D13387" w14:paraId="752B19FE" w14:textId="77777777" w:rsidTr="0074354B">
        <w:trPr>
          <w:cantSplit/>
          <w:jc w:val="center"/>
        </w:trPr>
        <w:tc>
          <w:tcPr>
            <w:tcW w:w="7920" w:type="dxa"/>
          </w:tcPr>
          <w:p w14:paraId="2AFD4381"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GB"/>
              </w:rPr>
            </w:pPr>
            <w:r w:rsidRPr="00D13387">
              <w:rPr>
                <w:rFonts w:eastAsia="Malgun Gothic"/>
                <w:sz w:val="20"/>
                <w:lang w:val="fr-CH"/>
              </w:rPr>
              <w:tab/>
            </w:r>
            <w:r w:rsidRPr="00D13387">
              <w:rPr>
                <w:rFonts w:eastAsia="Malgun Gothic"/>
                <w:sz w:val="20"/>
                <w:lang w:val="fr-CH"/>
              </w:rPr>
              <w:tab/>
            </w:r>
            <w:r w:rsidRPr="00D13387">
              <w:rPr>
                <w:rFonts w:eastAsia="Malgun Gothic"/>
                <w:sz w:val="20"/>
                <w:lang w:val="fr-CH"/>
              </w:rPr>
              <w:tab/>
            </w:r>
            <w:r w:rsidRPr="00D13387">
              <w:rPr>
                <w:rFonts w:eastAsia="Malgun Gothic"/>
                <w:sz w:val="20"/>
                <w:lang w:val="en-GB"/>
              </w:rPr>
              <w:t>alternative_transfer_characteristics( payloadSize )</w:t>
            </w:r>
          </w:p>
        </w:tc>
        <w:tc>
          <w:tcPr>
            <w:tcW w:w="1157" w:type="dxa"/>
          </w:tcPr>
          <w:p w14:paraId="511386E7"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4E6A69" w:rsidRPr="003A6760" w14:paraId="06A0386E" w14:textId="77777777" w:rsidTr="0074354B">
        <w:trPr>
          <w:cantSplit/>
          <w:jc w:val="center"/>
        </w:trPr>
        <w:tc>
          <w:tcPr>
            <w:tcW w:w="7920" w:type="dxa"/>
          </w:tcPr>
          <w:p w14:paraId="11910975"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fr-CH"/>
              </w:rPr>
            </w:pPr>
            <w:r w:rsidRPr="00D13387">
              <w:rPr>
                <w:rFonts w:eastAsia="Malgun Gothic"/>
                <w:sz w:val="20"/>
                <w:lang w:val="en-GB"/>
              </w:rPr>
              <w:tab/>
            </w:r>
            <w:r w:rsidRPr="00D13387">
              <w:rPr>
                <w:rFonts w:eastAsia="Malgun Gothic"/>
                <w:sz w:val="20"/>
                <w:lang w:val="en-GB"/>
              </w:rPr>
              <w:tab/>
              <w:t>else if( payloadType  = =  148 )</w:t>
            </w:r>
            <w:r w:rsidRPr="00D13387">
              <w:rPr>
                <w:rFonts w:eastAsia="Malgun Gothic"/>
                <w:noProof/>
                <w:sz w:val="20"/>
                <w:lang w:val="en-GB"/>
              </w:rPr>
              <w:t xml:space="preserve"> /* Specified in Rec. </w:t>
            </w:r>
            <w:r w:rsidRPr="00D13387">
              <w:rPr>
                <w:rFonts w:eastAsia="Malgun Gothic"/>
                <w:noProof/>
                <w:sz w:val="20"/>
                <w:lang w:val="fr-CH"/>
              </w:rPr>
              <w:t>ITU-T H.274 | ISO/IEC 23002-7 */</w:t>
            </w:r>
          </w:p>
        </w:tc>
        <w:tc>
          <w:tcPr>
            <w:tcW w:w="1157" w:type="dxa"/>
          </w:tcPr>
          <w:p w14:paraId="04247B70"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4E6A69" w:rsidRPr="00D13387" w14:paraId="6C68574F" w14:textId="77777777" w:rsidTr="0074354B">
        <w:trPr>
          <w:cantSplit/>
          <w:jc w:val="center"/>
        </w:trPr>
        <w:tc>
          <w:tcPr>
            <w:tcW w:w="7920" w:type="dxa"/>
          </w:tcPr>
          <w:p w14:paraId="4BA1850A"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GB"/>
              </w:rPr>
            </w:pPr>
            <w:r w:rsidRPr="00D13387">
              <w:rPr>
                <w:rFonts w:eastAsia="Malgun Gothic"/>
                <w:sz w:val="20"/>
                <w:lang w:val="fr-CH"/>
              </w:rPr>
              <w:tab/>
            </w:r>
            <w:r w:rsidRPr="00D13387">
              <w:rPr>
                <w:rFonts w:eastAsia="Malgun Gothic"/>
                <w:sz w:val="20"/>
                <w:lang w:val="fr-CH"/>
              </w:rPr>
              <w:tab/>
            </w:r>
            <w:r w:rsidRPr="00D13387">
              <w:rPr>
                <w:rFonts w:eastAsia="Malgun Gothic"/>
                <w:sz w:val="20"/>
                <w:lang w:val="fr-CH"/>
              </w:rPr>
              <w:tab/>
            </w:r>
            <w:r w:rsidRPr="00D13387">
              <w:rPr>
                <w:rFonts w:eastAsia="Malgun Gothic"/>
                <w:sz w:val="20"/>
                <w:lang w:val="en-GB"/>
              </w:rPr>
              <w:t>ambient_viewing_environment( payloadSize )</w:t>
            </w:r>
          </w:p>
        </w:tc>
        <w:tc>
          <w:tcPr>
            <w:tcW w:w="1157" w:type="dxa"/>
          </w:tcPr>
          <w:p w14:paraId="0E79A980"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4E6A69" w:rsidRPr="003A6760" w14:paraId="72B43AC2" w14:textId="77777777" w:rsidTr="0074354B">
        <w:trPr>
          <w:cantSplit/>
          <w:jc w:val="center"/>
        </w:trPr>
        <w:tc>
          <w:tcPr>
            <w:tcW w:w="7920" w:type="dxa"/>
          </w:tcPr>
          <w:p w14:paraId="79EA5A4C" w14:textId="77777777" w:rsidR="004E6A69" w:rsidRPr="00D13387" w:rsidRDefault="004E6A69" w:rsidP="007435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fr-CH"/>
              </w:rPr>
            </w:pPr>
            <w:r w:rsidRPr="00D13387">
              <w:rPr>
                <w:rFonts w:eastAsia="Malgun Gothic"/>
                <w:sz w:val="20"/>
                <w:lang w:val="en-GB"/>
              </w:rPr>
              <w:tab/>
            </w:r>
            <w:r w:rsidRPr="00D13387">
              <w:rPr>
                <w:rFonts w:eastAsia="Malgun Gothic"/>
                <w:sz w:val="20"/>
                <w:lang w:val="en-GB"/>
              </w:rPr>
              <w:tab/>
              <w:t>else if( payloadType  = =  149 )</w:t>
            </w:r>
            <w:r w:rsidRPr="00D13387">
              <w:rPr>
                <w:noProof/>
                <w:sz w:val="20"/>
                <w:lang w:val="en-GB"/>
              </w:rPr>
              <w:t xml:space="preserve"> /* Specified in Rec. </w:t>
            </w:r>
            <w:r w:rsidRPr="00D13387">
              <w:rPr>
                <w:noProof/>
                <w:sz w:val="20"/>
                <w:lang w:val="fr-CH"/>
              </w:rPr>
              <w:t>ITU-T H.274 | ISO/IEC 23002-7 */</w:t>
            </w:r>
          </w:p>
        </w:tc>
        <w:tc>
          <w:tcPr>
            <w:tcW w:w="1157" w:type="dxa"/>
          </w:tcPr>
          <w:p w14:paraId="2E970554"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fr-CH"/>
              </w:rPr>
            </w:pPr>
          </w:p>
        </w:tc>
      </w:tr>
      <w:tr w:rsidR="004E6A69" w:rsidRPr="00D13387" w14:paraId="668CC846" w14:textId="77777777" w:rsidTr="0074354B">
        <w:trPr>
          <w:cantSplit/>
          <w:jc w:val="center"/>
        </w:trPr>
        <w:tc>
          <w:tcPr>
            <w:tcW w:w="7920" w:type="dxa"/>
          </w:tcPr>
          <w:p w14:paraId="073F1D1D" w14:textId="77777777" w:rsidR="004E6A69" w:rsidRPr="00D13387" w:rsidRDefault="004E6A69" w:rsidP="007435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GB"/>
              </w:rPr>
            </w:pPr>
            <w:r w:rsidRPr="00D13387">
              <w:rPr>
                <w:rFonts w:eastAsia="Malgun Gothic"/>
                <w:sz w:val="20"/>
                <w:lang w:val="fr-CH"/>
              </w:rPr>
              <w:tab/>
            </w:r>
            <w:r w:rsidRPr="00D13387">
              <w:rPr>
                <w:rFonts w:eastAsia="Malgun Gothic"/>
                <w:sz w:val="20"/>
                <w:lang w:val="fr-CH"/>
              </w:rPr>
              <w:tab/>
            </w:r>
            <w:r w:rsidRPr="00D13387">
              <w:rPr>
                <w:rFonts w:eastAsia="Malgun Gothic"/>
                <w:sz w:val="20"/>
                <w:lang w:val="fr-CH"/>
              </w:rPr>
              <w:tab/>
            </w:r>
            <w:r w:rsidRPr="00D13387">
              <w:rPr>
                <w:rFonts w:eastAsia="Malgun Gothic"/>
                <w:sz w:val="20"/>
                <w:lang w:val="en-GB"/>
              </w:rPr>
              <w:t>content_colour_volume( payloadSize )</w:t>
            </w:r>
          </w:p>
        </w:tc>
        <w:tc>
          <w:tcPr>
            <w:tcW w:w="1157" w:type="dxa"/>
          </w:tcPr>
          <w:p w14:paraId="1B4CA619"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4E6A69" w:rsidRPr="003A6760" w14:paraId="0AEDFB48" w14:textId="77777777" w:rsidTr="0074354B">
        <w:trPr>
          <w:cantSplit/>
          <w:jc w:val="center"/>
        </w:trPr>
        <w:tc>
          <w:tcPr>
            <w:tcW w:w="7920" w:type="dxa"/>
          </w:tcPr>
          <w:p w14:paraId="41EC124D" w14:textId="77777777" w:rsidR="004E6A69" w:rsidRPr="00D13387" w:rsidRDefault="004E6A69" w:rsidP="007435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fr-CH"/>
              </w:rPr>
            </w:pPr>
            <w:r w:rsidRPr="00D13387">
              <w:rPr>
                <w:rFonts w:eastAsia="Malgun Gothic"/>
                <w:sz w:val="20"/>
                <w:lang w:val="en-GB"/>
              </w:rPr>
              <w:tab/>
            </w:r>
            <w:r w:rsidRPr="00D13387">
              <w:rPr>
                <w:rFonts w:eastAsia="Malgun Gothic"/>
                <w:sz w:val="20"/>
                <w:lang w:val="en-GB"/>
              </w:rPr>
              <w:tab/>
              <w:t xml:space="preserve">else if( payloadType  = =  150 ) </w:t>
            </w:r>
            <w:r w:rsidRPr="00D13387">
              <w:rPr>
                <w:noProof/>
                <w:sz w:val="20"/>
                <w:lang w:val="en-GB"/>
              </w:rPr>
              <w:t xml:space="preserve">/* Specified in Rec. </w:t>
            </w:r>
            <w:r w:rsidRPr="00D13387">
              <w:rPr>
                <w:noProof/>
                <w:sz w:val="20"/>
                <w:lang w:val="fr-CH"/>
              </w:rPr>
              <w:t>ITU-T H.274 | ISO/IEC 23002-7 */</w:t>
            </w:r>
          </w:p>
        </w:tc>
        <w:tc>
          <w:tcPr>
            <w:tcW w:w="1157" w:type="dxa"/>
          </w:tcPr>
          <w:p w14:paraId="1886EAE4"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fr-CH"/>
              </w:rPr>
            </w:pPr>
          </w:p>
        </w:tc>
      </w:tr>
      <w:tr w:rsidR="004E6A69" w:rsidRPr="00D13387" w14:paraId="0FAA561F" w14:textId="77777777" w:rsidTr="0074354B">
        <w:trPr>
          <w:cantSplit/>
          <w:jc w:val="center"/>
        </w:trPr>
        <w:tc>
          <w:tcPr>
            <w:tcW w:w="7920" w:type="dxa"/>
          </w:tcPr>
          <w:p w14:paraId="66CDB373" w14:textId="77777777" w:rsidR="004E6A69" w:rsidRPr="00D13387" w:rsidRDefault="004E6A69" w:rsidP="007435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GB"/>
              </w:rPr>
            </w:pPr>
            <w:r w:rsidRPr="00D13387">
              <w:rPr>
                <w:rFonts w:eastAsia="Malgun Gothic"/>
                <w:sz w:val="20"/>
                <w:lang w:val="fr-CH"/>
              </w:rPr>
              <w:tab/>
            </w:r>
            <w:r w:rsidRPr="00D13387">
              <w:rPr>
                <w:rFonts w:eastAsia="Malgun Gothic"/>
                <w:sz w:val="20"/>
                <w:lang w:val="fr-CH"/>
              </w:rPr>
              <w:tab/>
            </w:r>
            <w:r w:rsidRPr="00D13387">
              <w:rPr>
                <w:rFonts w:eastAsia="Malgun Gothic"/>
                <w:sz w:val="20"/>
                <w:lang w:val="fr-CH"/>
              </w:rPr>
              <w:tab/>
            </w:r>
            <w:r w:rsidRPr="00D13387">
              <w:rPr>
                <w:rFonts w:eastAsia="Malgun Gothic"/>
                <w:sz w:val="20"/>
                <w:lang w:val="en-GB"/>
              </w:rPr>
              <w:t>equirectangular_projection( payloadSize )</w:t>
            </w:r>
          </w:p>
        </w:tc>
        <w:tc>
          <w:tcPr>
            <w:tcW w:w="1157" w:type="dxa"/>
          </w:tcPr>
          <w:p w14:paraId="7C6A28C0"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4E6A69" w:rsidRPr="003A6760" w14:paraId="49018778" w14:textId="77777777" w:rsidTr="0074354B">
        <w:trPr>
          <w:cantSplit/>
          <w:jc w:val="center"/>
        </w:trPr>
        <w:tc>
          <w:tcPr>
            <w:tcW w:w="7920" w:type="dxa"/>
          </w:tcPr>
          <w:p w14:paraId="14B6AD38" w14:textId="77777777" w:rsidR="004E6A69" w:rsidRPr="00D13387" w:rsidRDefault="004E6A69" w:rsidP="007435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fr-CH"/>
              </w:rPr>
            </w:pPr>
            <w:r w:rsidRPr="00D13387">
              <w:rPr>
                <w:rFonts w:eastAsia="Malgun Gothic"/>
                <w:sz w:val="20"/>
                <w:lang w:val="en-GB"/>
              </w:rPr>
              <w:tab/>
            </w:r>
            <w:r w:rsidRPr="00D13387">
              <w:rPr>
                <w:rFonts w:eastAsia="Malgun Gothic"/>
                <w:sz w:val="20"/>
                <w:lang w:val="en-GB"/>
              </w:rPr>
              <w:tab/>
              <w:t>else if( payloadType  = =  153 )</w:t>
            </w:r>
            <w:r w:rsidRPr="00D13387">
              <w:rPr>
                <w:noProof/>
                <w:sz w:val="20"/>
                <w:lang w:val="en-GB"/>
              </w:rPr>
              <w:t xml:space="preserve"> /* Specified in Rec. </w:t>
            </w:r>
            <w:r w:rsidRPr="00D13387">
              <w:rPr>
                <w:noProof/>
                <w:sz w:val="20"/>
                <w:lang w:val="fr-CH"/>
              </w:rPr>
              <w:t>ITU-T H.274 | ISO/IEC 23002-7 */</w:t>
            </w:r>
          </w:p>
        </w:tc>
        <w:tc>
          <w:tcPr>
            <w:tcW w:w="1157" w:type="dxa"/>
          </w:tcPr>
          <w:p w14:paraId="3F1FFB89"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fr-CH"/>
              </w:rPr>
            </w:pPr>
          </w:p>
        </w:tc>
      </w:tr>
      <w:tr w:rsidR="004E6A69" w:rsidRPr="00D13387" w14:paraId="6A64B5E8" w14:textId="77777777" w:rsidTr="0074354B">
        <w:trPr>
          <w:cantSplit/>
          <w:jc w:val="center"/>
        </w:trPr>
        <w:tc>
          <w:tcPr>
            <w:tcW w:w="7920" w:type="dxa"/>
          </w:tcPr>
          <w:p w14:paraId="5AB6D21F" w14:textId="77777777" w:rsidR="004E6A69" w:rsidRPr="00D13387" w:rsidRDefault="004E6A69" w:rsidP="007435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GB"/>
              </w:rPr>
            </w:pPr>
            <w:r w:rsidRPr="00D13387">
              <w:rPr>
                <w:rFonts w:eastAsia="Malgun Gothic"/>
                <w:sz w:val="20"/>
                <w:lang w:val="fr-CH"/>
              </w:rPr>
              <w:tab/>
            </w:r>
            <w:r w:rsidRPr="00D13387">
              <w:rPr>
                <w:rFonts w:eastAsia="Malgun Gothic"/>
                <w:sz w:val="20"/>
                <w:lang w:val="fr-CH"/>
              </w:rPr>
              <w:tab/>
            </w:r>
            <w:r w:rsidRPr="00D13387">
              <w:rPr>
                <w:rFonts w:eastAsia="Malgun Gothic"/>
                <w:sz w:val="20"/>
                <w:lang w:val="fr-CH"/>
              </w:rPr>
              <w:tab/>
            </w:r>
            <w:r w:rsidRPr="00D13387">
              <w:rPr>
                <w:sz w:val="20"/>
                <w:lang w:val="en-GB"/>
              </w:rPr>
              <w:t>generalized_</w:t>
            </w:r>
            <w:r w:rsidRPr="00D13387">
              <w:rPr>
                <w:rFonts w:eastAsia="Malgun Gothic"/>
                <w:sz w:val="20"/>
                <w:lang w:val="en-GB"/>
              </w:rPr>
              <w:t>cubemap_projection( payloadSize )</w:t>
            </w:r>
          </w:p>
        </w:tc>
        <w:tc>
          <w:tcPr>
            <w:tcW w:w="1157" w:type="dxa"/>
          </w:tcPr>
          <w:p w14:paraId="32A7CCB3"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4E6A69" w:rsidRPr="003A6760" w14:paraId="5BA154A3" w14:textId="77777777" w:rsidTr="0074354B">
        <w:trPr>
          <w:cantSplit/>
          <w:jc w:val="center"/>
        </w:trPr>
        <w:tc>
          <w:tcPr>
            <w:tcW w:w="7920" w:type="dxa"/>
          </w:tcPr>
          <w:p w14:paraId="34A37F0A" w14:textId="77777777" w:rsidR="004E6A69" w:rsidRPr="00D13387" w:rsidRDefault="004E6A69" w:rsidP="007435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fr-CH"/>
              </w:rPr>
            </w:pPr>
            <w:r w:rsidRPr="00D13387">
              <w:rPr>
                <w:rFonts w:eastAsia="Malgun Gothic"/>
                <w:sz w:val="20"/>
                <w:lang w:val="en-GB"/>
              </w:rPr>
              <w:tab/>
            </w:r>
            <w:r w:rsidRPr="00D13387">
              <w:rPr>
                <w:rFonts w:eastAsia="Malgun Gothic"/>
                <w:sz w:val="20"/>
                <w:lang w:val="en-GB"/>
              </w:rPr>
              <w:tab/>
              <w:t>else if( payloadType  = =  154 )</w:t>
            </w:r>
            <w:r w:rsidRPr="00D13387">
              <w:rPr>
                <w:noProof/>
                <w:sz w:val="20"/>
                <w:lang w:val="en-GB"/>
              </w:rPr>
              <w:t xml:space="preserve"> /* Specified in Rec. </w:t>
            </w:r>
            <w:r w:rsidRPr="00D13387">
              <w:rPr>
                <w:noProof/>
                <w:sz w:val="20"/>
                <w:lang w:val="fr-CH"/>
              </w:rPr>
              <w:t>ITU-T H.274 | ISO/IEC 23002-7 */</w:t>
            </w:r>
          </w:p>
        </w:tc>
        <w:tc>
          <w:tcPr>
            <w:tcW w:w="1157" w:type="dxa"/>
          </w:tcPr>
          <w:p w14:paraId="7F4D82D6"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fr-CH"/>
              </w:rPr>
            </w:pPr>
          </w:p>
        </w:tc>
      </w:tr>
      <w:tr w:rsidR="004E6A69" w:rsidRPr="00D13387" w14:paraId="00F988BE" w14:textId="77777777" w:rsidTr="0074354B">
        <w:trPr>
          <w:cantSplit/>
          <w:jc w:val="center"/>
        </w:trPr>
        <w:tc>
          <w:tcPr>
            <w:tcW w:w="7920" w:type="dxa"/>
          </w:tcPr>
          <w:p w14:paraId="5738C5A8" w14:textId="77777777" w:rsidR="004E6A69" w:rsidRPr="00D13387" w:rsidRDefault="004E6A69" w:rsidP="007435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GB"/>
              </w:rPr>
            </w:pPr>
            <w:r w:rsidRPr="00D13387">
              <w:rPr>
                <w:rFonts w:eastAsia="Malgun Gothic"/>
                <w:sz w:val="20"/>
                <w:lang w:val="fr-CH"/>
              </w:rPr>
              <w:tab/>
            </w:r>
            <w:r w:rsidRPr="00D13387">
              <w:rPr>
                <w:rFonts w:eastAsia="Malgun Gothic"/>
                <w:sz w:val="20"/>
                <w:lang w:val="fr-CH"/>
              </w:rPr>
              <w:tab/>
            </w:r>
            <w:r w:rsidRPr="00D13387">
              <w:rPr>
                <w:rFonts w:eastAsia="Malgun Gothic"/>
                <w:sz w:val="20"/>
                <w:lang w:val="fr-CH"/>
              </w:rPr>
              <w:tab/>
            </w:r>
            <w:r w:rsidRPr="00D13387">
              <w:rPr>
                <w:rFonts w:eastAsia="Malgun Gothic"/>
                <w:sz w:val="20"/>
                <w:lang w:val="en-GB"/>
              </w:rPr>
              <w:t>sphere_rotation( payloadSize )</w:t>
            </w:r>
          </w:p>
        </w:tc>
        <w:tc>
          <w:tcPr>
            <w:tcW w:w="1157" w:type="dxa"/>
          </w:tcPr>
          <w:p w14:paraId="3803B312"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4E6A69" w:rsidRPr="003A6760" w14:paraId="06CF7352" w14:textId="77777777" w:rsidTr="0074354B">
        <w:trPr>
          <w:cantSplit/>
          <w:jc w:val="center"/>
        </w:trPr>
        <w:tc>
          <w:tcPr>
            <w:tcW w:w="7920" w:type="dxa"/>
          </w:tcPr>
          <w:p w14:paraId="7FFF9445" w14:textId="77777777" w:rsidR="004E6A69" w:rsidRPr="00D13387" w:rsidRDefault="004E6A69" w:rsidP="007435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fr-CH"/>
              </w:rPr>
            </w:pPr>
            <w:r w:rsidRPr="00D13387">
              <w:rPr>
                <w:rFonts w:eastAsia="Malgun Gothic"/>
                <w:sz w:val="20"/>
                <w:lang w:val="en-GB"/>
              </w:rPr>
              <w:tab/>
            </w:r>
            <w:r w:rsidRPr="00D13387">
              <w:rPr>
                <w:rFonts w:eastAsia="Malgun Gothic"/>
                <w:sz w:val="20"/>
                <w:lang w:val="en-GB"/>
              </w:rPr>
              <w:tab/>
              <w:t>else if( payloadType  = =  155 )</w:t>
            </w:r>
            <w:r w:rsidRPr="00D13387">
              <w:rPr>
                <w:noProof/>
                <w:sz w:val="20"/>
                <w:lang w:val="en-GB"/>
              </w:rPr>
              <w:t xml:space="preserve"> /* Specified in Rec. </w:t>
            </w:r>
            <w:r w:rsidRPr="00D13387">
              <w:rPr>
                <w:noProof/>
                <w:sz w:val="20"/>
                <w:lang w:val="fr-CH"/>
              </w:rPr>
              <w:t>ITU-T H.274 | ISO/IEC 23002-7 */</w:t>
            </w:r>
          </w:p>
        </w:tc>
        <w:tc>
          <w:tcPr>
            <w:tcW w:w="1157" w:type="dxa"/>
          </w:tcPr>
          <w:p w14:paraId="0AE82491"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fr-CH"/>
              </w:rPr>
            </w:pPr>
          </w:p>
        </w:tc>
      </w:tr>
      <w:tr w:rsidR="004E6A69" w:rsidRPr="00D13387" w14:paraId="23083637" w14:textId="77777777" w:rsidTr="0074354B">
        <w:trPr>
          <w:cantSplit/>
          <w:jc w:val="center"/>
        </w:trPr>
        <w:tc>
          <w:tcPr>
            <w:tcW w:w="7920" w:type="dxa"/>
          </w:tcPr>
          <w:p w14:paraId="5F87BD72" w14:textId="77777777" w:rsidR="004E6A69" w:rsidRPr="00D13387" w:rsidRDefault="004E6A69" w:rsidP="007435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GB"/>
              </w:rPr>
            </w:pPr>
            <w:r w:rsidRPr="00D13387">
              <w:rPr>
                <w:rFonts w:eastAsia="Malgun Gothic"/>
                <w:sz w:val="20"/>
                <w:lang w:val="fr-CH"/>
              </w:rPr>
              <w:tab/>
            </w:r>
            <w:r w:rsidRPr="00D13387">
              <w:rPr>
                <w:rFonts w:eastAsia="Malgun Gothic"/>
                <w:sz w:val="20"/>
                <w:lang w:val="fr-CH"/>
              </w:rPr>
              <w:tab/>
            </w:r>
            <w:r w:rsidRPr="00D13387">
              <w:rPr>
                <w:rFonts w:eastAsia="Malgun Gothic"/>
                <w:sz w:val="20"/>
                <w:lang w:val="fr-CH"/>
              </w:rPr>
              <w:tab/>
            </w:r>
            <w:r w:rsidRPr="00D13387">
              <w:rPr>
                <w:rFonts w:eastAsia="Malgun Gothic"/>
                <w:sz w:val="20"/>
                <w:lang w:val="en-GB"/>
              </w:rPr>
              <w:t>regionwise_packing( payloadSize )</w:t>
            </w:r>
          </w:p>
        </w:tc>
        <w:tc>
          <w:tcPr>
            <w:tcW w:w="1157" w:type="dxa"/>
          </w:tcPr>
          <w:p w14:paraId="757BA224"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4E6A69" w:rsidRPr="003A6760" w14:paraId="4C99A341" w14:textId="77777777" w:rsidTr="0074354B">
        <w:trPr>
          <w:cantSplit/>
          <w:jc w:val="center"/>
        </w:trPr>
        <w:tc>
          <w:tcPr>
            <w:tcW w:w="7920" w:type="dxa"/>
          </w:tcPr>
          <w:p w14:paraId="0D14AEA1" w14:textId="77777777" w:rsidR="004E6A69" w:rsidRPr="00D13387" w:rsidRDefault="004E6A69" w:rsidP="007435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fr-CH"/>
              </w:rPr>
            </w:pPr>
            <w:r w:rsidRPr="00D13387">
              <w:rPr>
                <w:rFonts w:eastAsia="Malgun Gothic"/>
                <w:sz w:val="20"/>
                <w:lang w:val="en-GB"/>
              </w:rPr>
              <w:tab/>
            </w:r>
            <w:r w:rsidRPr="00D13387">
              <w:rPr>
                <w:rFonts w:eastAsia="Malgun Gothic"/>
                <w:sz w:val="20"/>
                <w:lang w:val="en-GB"/>
              </w:rPr>
              <w:tab/>
              <w:t>else if( payloadType  = =  156 )</w:t>
            </w:r>
            <w:r w:rsidRPr="00D13387">
              <w:rPr>
                <w:noProof/>
                <w:sz w:val="20"/>
                <w:lang w:val="en-GB"/>
              </w:rPr>
              <w:t xml:space="preserve"> /* Specified in Rec. </w:t>
            </w:r>
            <w:r w:rsidRPr="00D13387">
              <w:rPr>
                <w:noProof/>
                <w:sz w:val="20"/>
                <w:lang w:val="fr-CH"/>
              </w:rPr>
              <w:t>ITU-T H.274 | ISO/IEC 23002-7 */</w:t>
            </w:r>
          </w:p>
        </w:tc>
        <w:tc>
          <w:tcPr>
            <w:tcW w:w="1157" w:type="dxa"/>
          </w:tcPr>
          <w:p w14:paraId="6D7C1760"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fr-CH"/>
              </w:rPr>
            </w:pPr>
          </w:p>
        </w:tc>
      </w:tr>
      <w:tr w:rsidR="004E6A69" w:rsidRPr="00D13387" w14:paraId="5DB7D34A" w14:textId="77777777" w:rsidTr="0074354B">
        <w:trPr>
          <w:cantSplit/>
          <w:jc w:val="center"/>
        </w:trPr>
        <w:tc>
          <w:tcPr>
            <w:tcW w:w="7920" w:type="dxa"/>
          </w:tcPr>
          <w:p w14:paraId="3D18C550" w14:textId="77777777" w:rsidR="004E6A69" w:rsidRPr="00D13387" w:rsidRDefault="004E6A69" w:rsidP="007435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GB"/>
              </w:rPr>
            </w:pPr>
            <w:r w:rsidRPr="00D13387">
              <w:rPr>
                <w:rFonts w:eastAsia="Malgun Gothic"/>
                <w:sz w:val="20"/>
                <w:lang w:val="fr-CH"/>
              </w:rPr>
              <w:tab/>
            </w:r>
            <w:r w:rsidRPr="00D13387">
              <w:rPr>
                <w:rFonts w:eastAsia="Malgun Gothic"/>
                <w:sz w:val="20"/>
                <w:lang w:val="fr-CH"/>
              </w:rPr>
              <w:tab/>
            </w:r>
            <w:r w:rsidRPr="00D13387">
              <w:rPr>
                <w:rFonts w:eastAsia="Malgun Gothic"/>
                <w:sz w:val="20"/>
                <w:lang w:val="fr-CH"/>
              </w:rPr>
              <w:tab/>
            </w:r>
            <w:r w:rsidRPr="00D13387">
              <w:rPr>
                <w:rFonts w:eastAsia="Malgun Gothic"/>
                <w:sz w:val="20"/>
                <w:lang w:val="en-GB"/>
              </w:rPr>
              <w:t>omni_viewport( payloadSize )</w:t>
            </w:r>
          </w:p>
        </w:tc>
        <w:tc>
          <w:tcPr>
            <w:tcW w:w="1157" w:type="dxa"/>
          </w:tcPr>
          <w:p w14:paraId="7A565996"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4E6A69" w:rsidRPr="003A6760" w14:paraId="5952CDD9"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7031AB33" w14:textId="77777777" w:rsidR="004E6A69" w:rsidRPr="00151168"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CA"/>
              </w:rPr>
              <w:tab/>
            </w:r>
            <w:r w:rsidRPr="00D13387">
              <w:rPr>
                <w:rFonts w:eastAsia="Malgun Gothic"/>
                <w:noProof/>
                <w:sz w:val="20"/>
                <w:lang w:val="en-CA"/>
              </w:rPr>
              <w:tab/>
            </w:r>
            <w:r w:rsidRPr="00D13387">
              <w:rPr>
                <w:rFonts w:eastAsia="Malgun Gothic"/>
                <w:sz w:val="20"/>
                <w:lang w:val="en-GB"/>
              </w:rPr>
              <w:t xml:space="preserve">else if( payloadType  = =  165 ) </w:t>
            </w:r>
            <w:r w:rsidRPr="00D13387">
              <w:rPr>
                <w:rFonts w:eastAsia="Malgun Gothic"/>
                <w:noProof/>
                <w:sz w:val="20"/>
                <w:lang w:val="en-GB"/>
              </w:rPr>
              <w:t xml:space="preserve">/* Specified in Rec. </w:t>
            </w:r>
            <w:r w:rsidRPr="00151168">
              <w:rPr>
                <w:rFonts w:eastAsia="Malgun Gothic"/>
                <w:noProof/>
                <w:sz w:val="20"/>
                <w:lang w:val="en-GB"/>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3C81C441" w14:textId="77777777" w:rsidR="004E6A69" w:rsidRPr="00151168"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D13387" w14:paraId="4DE3DB5B"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58AFEEAC"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151168">
              <w:rPr>
                <w:rFonts w:eastAsia="Malgun Gothic"/>
                <w:noProof/>
                <w:sz w:val="20"/>
                <w:lang w:val="en-CA"/>
              </w:rPr>
              <w:tab/>
            </w:r>
            <w:r w:rsidRPr="00151168">
              <w:rPr>
                <w:rFonts w:eastAsia="Malgun Gothic"/>
                <w:noProof/>
                <w:sz w:val="20"/>
                <w:lang w:val="en-CA"/>
              </w:rPr>
              <w:tab/>
            </w:r>
            <w:r w:rsidRPr="00151168">
              <w:rPr>
                <w:rFonts w:eastAsia="Malgun Gothic"/>
                <w:noProof/>
                <w:sz w:val="20"/>
                <w:lang w:val="en-CA"/>
              </w:rPr>
              <w:tab/>
            </w:r>
            <w:r w:rsidRPr="00D13387">
              <w:rPr>
                <w:rFonts w:eastAsia="Malgun Gothic"/>
                <w:noProof/>
                <w:sz w:val="20"/>
              </w:rPr>
              <w:t>alpha_channel_info( payloadSize )</w:t>
            </w:r>
          </w:p>
        </w:tc>
        <w:tc>
          <w:tcPr>
            <w:tcW w:w="1157" w:type="dxa"/>
            <w:tcBorders>
              <w:top w:val="single" w:sz="4" w:space="0" w:color="auto"/>
              <w:left w:val="single" w:sz="4" w:space="0" w:color="auto"/>
              <w:bottom w:val="single" w:sz="4" w:space="0" w:color="auto"/>
              <w:right w:val="single" w:sz="4" w:space="0" w:color="auto"/>
            </w:tcBorders>
          </w:tcPr>
          <w:p w14:paraId="70642B73"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3A6760" w14:paraId="30132B85"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39630036"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fr-CH"/>
              </w:rPr>
            </w:pPr>
            <w:r w:rsidRPr="00D13387">
              <w:rPr>
                <w:rFonts w:eastAsia="Malgun Gothic"/>
                <w:noProof/>
                <w:sz w:val="20"/>
                <w:lang w:val="en-GB"/>
              </w:rPr>
              <w:tab/>
            </w:r>
            <w:r w:rsidRPr="00D13387">
              <w:rPr>
                <w:rFonts w:eastAsia="Malgun Gothic"/>
                <w:noProof/>
                <w:sz w:val="20"/>
                <w:lang w:val="en-GB"/>
              </w:rPr>
              <w:tab/>
              <w:t xml:space="preserve">else if( payloadType  = =  168 ) /* Specified in Rec. </w:t>
            </w:r>
            <w:r w:rsidRPr="00D13387">
              <w:rPr>
                <w:rFonts w:eastAsia="Malgun Gothic"/>
                <w:noProof/>
                <w:sz w:val="20"/>
                <w:lang w:val="fr-CH"/>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260BDC67"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fr-CH"/>
              </w:rPr>
            </w:pPr>
          </w:p>
        </w:tc>
      </w:tr>
      <w:tr w:rsidR="004E6A69" w:rsidRPr="00D13387" w14:paraId="18CE1B88"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6A794775"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frame_field_info( payloadSize )</w:t>
            </w:r>
          </w:p>
        </w:tc>
        <w:tc>
          <w:tcPr>
            <w:tcW w:w="1157" w:type="dxa"/>
            <w:tcBorders>
              <w:top w:val="single" w:sz="4" w:space="0" w:color="auto"/>
              <w:left w:val="single" w:sz="4" w:space="0" w:color="auto"/>
              <w:bottom w:val="single" w:sz="4" w:space="0" w:color="auto"/>
              <w:right w:val="single" w:sz="4" w:space="0" w:color="auto"/>
            </w:tcBorders>
          </w:tcPr>
          <w:p w14:paraId="49B751E8"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3A6760" w14:paraId="3BB9479D"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3602F99D" w14:textId="77777777" w:rsidR="004E6A69" w:rsidRPr="00151168"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CA"/>
              </w:rPr>
              <w:tab/>
            </w:r>
            <w:r w:rsidRPr="00D13387">
              <w:rPr>
                <w:rFonts w:eastAsia="Malgun Gothic"/>
                <w:noProof/>
                <w:sz w:val="20"/>
                <w:lang w:val="en-CA"/>
              </w:rPr>
              <w:tab/>
            </w:r>
            <w:r w:rsidRPr="00D13387">
              <w:rPr>
                <w:rFonts w:eastAsia="Malgun Gothic"/>
                <w:sz w:val="20"/>
                <w:lang w:val="en-GB"/>
              </w:rPr>
              <w:t xml:space="preserve">else if( payloadType  = =  177 ) </w:t>
            </w:r>
            <w:r w:rsidRPr="00D13387">
              <w:rPr>
                <w:rFonts w:eastAsia="Malgun Gothic"/>
                <w:noProof/>
                <w:sz w:val="20"/>
                <w:lang w:val="en-GB"/>
              </w:rPr>
              <w:t xml:space="preserve">/* Specified in Rec. </w:t>
            </w:r>
            <w:r w:rsidRPr="00151168">
              <w:rPr>
                <w:rFonts w:eastAsia="Malgun Gothic"/>
                <w:noProof/>
                <w:sz w:val="20"/>
                <w:lang w:val="en-GB"/>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2B2EC145" w14:textId="77777777" w:rsidR="004E6A69" w:rsidRPr="00151168"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D13387" w14:paraId="46D6B019"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4DFD19D1"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151168">
              <w:rPr>
                <w:rFonts w:eastAsia="Malgun Gothic"/>
                <w:noProof/>
                <w:sz w:val="20"/>
                <w:lang w:val="en-CA"/>
              </w:rPr>
              <w:tab/>
            </w:r>
            <w:r w:rsidRPr="00151168">
              <w:rPr>
                <w:rFonts w:eastAsia="Malgun Gothic"/>
                <w:noProof/>
                <w:sz w:val="20"/>
                <w:lang w:val="en-CA"/>
              </w:rPr>
              <w:tab/>
            </w:r>
            <w:r w:rsidRPr="00151168">
              <w:rPr>
                <w:rFonts w:eastAsia="Malgun Gothic"/>
                <w:noProof/>
                <w:sz w:val="20"/>
                <w:lang w:val="en-CA"/>
              </w:rPr>
              <w:tab/>
            </w:r>
            <w:r w:rsidRPr="00D13387">
              <w:rPr>
                <w:rFonts w:eastAsia="Malgun Gothic"/>
                <w:noProof/>
                <w:sz w:val="20"/>
              </w:rPr>
              <w:t>depth_representation_info( payloadSize )</w:t>
            </w:r>
          </w:p>
        </w:tc>
        <w:tc>
          <w:tcPr>
            <w:tcW w:w="1157" w:type="dxa"/>
            <w:tcBorders>
              <w:top w:val="single" w:sz="4" w:space="0" w:color="auto"/>
              <w:left w:val="single" w:sz="4" w:space="0" w:color="auto"/>
              <w:bottom w:val="single" w:sz="4" w:space="0" w:color="auto"/>
              <w:right w:val="single" w:sz="4" w:space="0" w:color="auto"/>
            </w:tcBorders>
          </w:tcPr>
          <w:p w14:paraId="01D44138"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3A6760" w14:paraId="0A638F3A"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352E961D" w14:textId="77777777" w:rsidR="004E6A69" w:rsidRPr="00151168"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CA"/>
              </w:rPr>
              <w:tab/>
            </w:r>
            <w:r w:rsidRPr="00D13387">
              <w:rPr>
                <w:rFonts w:eastAsia="Malgun Gothic"/>
                <w:noProof/>
                <w:sz w:val="20"/>
                <w:lang w:val="en-CA"/>
              </w:rPr>
              <w:tab/>
            </w:r>
            <w:r w:rsidRPr="00D13387">
              <w:rPr>
                <w:rFonts w:eastAsia="Malgun Gothic"/>
                <w:sz w:val="20"/>
                <w:lang w:val="en-GB"/>
              </w:rPr>
              <w:t xml:space="preserve">else if( payloadType  = =  179 ) </w:t>
            </w:r>
            <w:r w:rsidRPr="00D13387">
              <w:rPr>
                <w:rFonts w:eastAsia="Malgun Gothic"/>
                <w:noProof/>
                <w:sz w:val="20"/>
                <w:lang w:val="en-GB"/>
              </w:rPr>
              <w:t xml:space="preserve">/* Specified in Rec. </w:t>
            </w:r>
            <w:r w:rsidRPr="00151168">
              <w:rPr>
                <w:rFonts w:eastAsia="Malgun Gothic"/>
                <w:noProof/>
                <w:sz w:val="20"/>
                <w:lang w:val="en-GB"/>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574197A6" w14:textId="77777777" w:rsidR="004E6A69" w:rsidRPr="00151168"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D13387" w14:paraId="7B964D4D"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287A6855"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151168">
              <w:rPr>
                <w:rFonts w:eastAsia="Malgun Gothic"/>
                <w:noProof/>
                <w:sz w:val="20"/>
                <w:lang w:val="en-CA"/>
              </w:rPr>
              <w:tab/>
            </w:r>
            <w:r w:rsidRPr="00151168">
              <w:rPr>
                <w:rFonts w:eastAsia="Malgun Gothic"/>
                <w:noProof/>
                <w:sz w:val="20"/>
                <w:lang w:val="en-CA"/>
              </w:rPr>
              <w:tab/>
            </w:r>
            <w:r w:rsidRPr="00151168">
              <w:rPr>
                <w:rFonts w:eastAsia="Malgun Gothic"/>
                <w:noProof/>
                <w:sz w:val="20"/>
                <w:lang w:val="en-CA"/>
              </w:rPr>
              <w:tab/>
            </w:r>
            <w:r w:rsidRPr="00D13387">
              <w:rPr>
                <w:rFonts w:eastAsia="Malgun Gothic"/>
                <w:noProof/>
                <w:sz w:val="20"/>
              </w:rPr>
              <w:t>multiview_acquisition_info( payloadSize )</w:t>
            </w:r>
          </w:p>
        </w:tc>
        <w:tc>
          <w:tcPr>
            <w:tcW w:w="1157" w:type="dxa"/>
            <w:tcBorders>
              <w:top w:val="single" w:sz="4" w:space="0" w:color="auto"/>
              <w:left w:val="single" w:sz="4" w:space="0" w:color="auto"/>
              <w:bottom w:val="single" w:sz="4" w:space="0" w:color="auto"/>
              <w:right w:val="single" w:sz="4" w:space="0" w:color="auto"/>
            </w:tcBorders>
          </w:tcPr>
          <w:p w14:paraId="7B014A8F"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3A6760" w14:paraId="03D5A66C"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50207ED4"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fr-CH"/>
              </w:rPr>
            </w:pPr>
            <w:r w:rsidRPr="00D13387">
              <w:rPr>
                <w:rFonts w:eastAsia="Malgun Gothic"/>
                <w:noProof/>
                <w:sz w:val="20"/>
                <w:lang w:val="en-CA"/>
              </w:rPr>
              <w:tab/>
            </w:r>
            <w:r w:rsidRPr="00D13387">
              <w:rPr>
                <w:rFonts w:eastAsia="Malgun Gothic"/>
                <w:noProof/>
                <w:sz w:val="20"/>
                <w:lang w:val="en-CA"/>
              </w:rPr>
              <w:tab/>
            </w:r>
            <w:r w:rsidRPr="00D13387">
              <w:rPr>
                <w:rFonts w:eastAsia="Malgun Gothic"/>
                <w:sz w:val="20"/>
                <w:lang w:val="en-GB"/>
              </w:rPr>
              <w:t xml:space="preserve">else if( payloadType  = =  180 ) </w:t>
            </w:r>
            <w:r w:rsidRPr="00D13387">
              <w:rPr>
                <w:rFonts w:eastAsia="Malgun Gothic"/>
                <w:noProof/>
                <w:sz w:val="20"/>
                <w:lang w:val="en-GB"/>
              </w:rPr>
              <w:t xml:space="preserve">/* Specified in Rec. </w:t>
            </w:r>
            <w:r w:rsidRPr="00151168">
              <w:rPr>
                <w:rFonts w:eastAsia="Malgun Gothic"/>
                <w:noProof/>
                <w:sz w:val="20"/>
                <w:lang w:val="en-GB"/>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09AE6E99" w14:textId="77777777" w:rsidR="004E6A69" w:rsidRPr="00151168"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4E6A69" w:rsidRPr="00D13387" w14:paraId="20D62076"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365E319C"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fr-CH"/>
              </w:rPr>
            </w:pPr>
            <w:r w:rsidRPr="00151168">
              <w:rPr>
                <w:rFonts w:eastAsia="Malgun Gothic"/>
                <w:noProof/>
                <w:sz w:val="20"/>
                <w:lang w:val="en-CA"/>
              </w:rPr>
              <w:tab/>
            </w:r>
            <w:r w:rsidRPr="00151168">
              <w:rPr>
                <w:rFonts w:eastAsia="Malgun Gothic"/>
                <w:noProof/>
                <w:sz w:val="20"/>
                <w:lang w:val="en-CA"/>
              </w:rPr>
              <w:tab/>
            </w:r>
            <w:r w:rsidRPr="00151168">
              <w:rPr>
                <w:rFonts w:eastAsia="Malgun Gothic"/>
                <w:noProof/>
                <w:sz w:val="20"/>
                <w:lang w:val="en-CA"/>
              </w:rPr>
              <w:tab/>
            </w:r>
            <w:r w:rsidRPr="00D13387">
              <w:rPr>
                <w:rFonts w:eastAsia="Malgun Gothic"/>
                <w:noProof/>
                <w:sz w:val="20"/>
                <w:lang w:val="en-CA"/>
              </w:rPr>
              <w:t>multiview_view_position</w:t>
            </w:r>
            <w:r w:rsidRPr="00D13387">
              <w:rPr>
                <w:rFonts w:eastAsia="Malgun Gothic"/>
                <w:noProof/>
                <w:sz w:val="20"/>
              </w:rPr>
              <w:t>( payloadSize )</w:t>
            </w:r>
          </w:p>
        </w:tc>
        <w:tc>
          <w:tcPr>
            <w:tcW w:w="1157" w:type="dxa"/>
            <w:tcBorders>
              <w:top w:val="single" w:sz="4" w:space="0" w:color="auto"/>
              <w:left w:val="single" w:sz="4" w:space="0" w:color="auto"/>
              <w:bottom w:val="single" w:sz="4" w:space="0" w:color="auto"/>
              <w:right w:val="single" w:sz="4" w:space="0" w:color="auto"/>
            </w:tcBorders>
          </w:tcPr>
          <w:p w14:paraId="56A2063C"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4E6A69" w:rsidRPr="00D13387" w14:paraId="14D3D861"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51A82196"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0"/>
              <w:jc w:val="left"/>
              <w:rPr>
                <w:rFonts w:eastAsia="Malgun Gothic"/>
                <w:noProof/>
                <w:sz w:val="20"/>
                <w:lang w:val="en-CA"/>
              </w:rPr>
            </w:pPr>
            <w:r w:rsidRPr="00D13387">
              <w:rPr>
                <w:rFonts w:eastAsia="Malgun Gothic"/>
                <w:noProof/>
                <w:sz w:val="20"/>
                <w:lang w:val="en-CA"/>
              </w:rPr>
              <w:tab/>
            </w:r>
            <w:r w:rsidRPr="00D13387">
              <w:rPr>
                <w:rFonts w:eastAsia="Malgun Gothic"/>
                <w:noProof/>
                <w:sz w:val="20"/>
                <w:lang w:val="en-CA"/>
              </w:rPr>
              <w:tab/>
              <w:t>else if( payloadType  = =  200 )</w:t>
            </w:r>
          </w:p>
        </w:tc>
        <w:tc>
          <w:tcPr>
            <w:tcW w:w="1157" w:type="dxa"/>
            <w:tcBorders>
              <w:top w:val="single" w:sz="4" w:space="0" w:color="auto"/>
              <w:left w:val="single" w:sz="4" w:space="0" w:color="auto"/>
              <w:bottom w:val="single" w:sz="4" w:space="0" w:color="auto"/>
              <w:right w:val="single" w:sz="4" w:space="0" w:color="auto"/>
            </w:tcBorders>
          </w:tcPr>
          <w:p w14:paraId="3A1D65B6"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0" w:after="60"/>
              <w:jc w:val="center"/>
              <w:textAlignment w:val="auto"/>
              <w:rPr>
                <w:rFonts w:eastAsia="Malgun Gothic"/>
                <w:bCs/>
                <w:noProof/>
                <w:sz w:val="20"/>
                <w:lang w:val="en-CA"/>
              </w:rPr>
            </w:pPr>
          </w:p>
        </w:tc>
      </w:tr>
      <w:tr w:rsidR="004E6A69" w:rsidRPr="00D13387" w14:paraId="3601BC76"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1E20ABE0"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0"/>
              <w:jc w:val="left"/>
              <w:rPr>
                <w:rFonts w:eastAsia="Malgun Gothic"/>
                <w:noProof/>
                <w:sz w:val="20"/>
                <w:lang w:val="en-CA"/>
              </w:rPr>
            </w:pPr>
            <w:r w:rsidRPr="00D13387">
              <w:rPr>
                <w:rFonts w:eastAsia="Malgun Gothic"/>
                <w:noProof/>
                <w:sz w:val="20"/>
                <w:lang w:val="en-CA"/>
              </w:rPr>
              <w:tab/>
            </w:r>
            <w:r w:rsidRPr="00D13387">
              <w:rPr>
                <w:rFonts w:eastAsia="Malgun Gothic"/>
                <w:noProof/>
                <w:sz w:val="20"/>
                <w:lang w:val="en-CA"/>
              </w:rPr>
              <w:tab/>
            </w:r>
            <w:r w:rsidRPr="00D13387">
              <w:rPr>
                <w:rFonts w:eastAsia="Malgun Gothic"/>
                <w:noProof/>
                <w:sz w:val="20"/>
                <w:lang w:val="en-CA"/>
              </w:rPr>
              <w:tab/>
              <w:t>sei_manifest( payloadSize )</w:t>
            </w:r>
          </w:p>
        </w:tc>
        <w:tc>
          <w:tcPr>
            <w:tcW w:w="1157" w:type="dxa"/>
            <w:tcBorders>
              <w:top w:val="single" w:sz="4" w:space="0" w:color="auto"/>
              <w:left w:val="single" w:sz="4" w:space="0" w:color="auto"/>
              <w:bottom w:val="single" w:sz="4" w:space="0" w:color="auto"/>
              <w:right w:val="single" w:sz="4" w:space="0" w:color="auto"/>
            </w:tcBorders>
          </w:tcPr>
          <w:p w14:paraId="666E7169"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0" w:after="60"/>
              <w:jc w:val="center"/>
              <w:textAlignment w:val="auto"/>
              <w:rPr>
                <w:rFonts w:eastAsia="Malgun Gothic"/>
                <w:bCs/>
                <w:noProof/>
                <w:sz w:val="20"/>
                <w:lang w:val="en-CA"/>
              </w:rPr>
            </w:pPr>
          </w:p>
        </w:tc>
      </w:tr>
      <w:tr w:rsidR="004E6A69" w:rsidRPr="00D13387" w14:paraId="3298CF8A"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7BA7C33F"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0"/>
              <w:jc w:val="left"/>
              <w:rPr>
                <w:rFonts w:eastAsia="Malgun Gothic"/>
                <w:noProof/>
                <w:sz w:val="20"/>
                <w:lang w:val="en-CA"/>
              </w:rPr>
            </w:pPr>
            <w:r w:rsidRPr="00D13387">
              <w:rPr>
                <w:rFonts w:eastAsia="Malgun Gothic"/>
                <w:noProof/>
                <w:sz w:val="20"/>
                <w:lang w:val="en-CA"/>
              </w:rPr>
              <w:tab/>
            </w:r>
            <w:r w:rsidRPr="00D13387">
              <w:rPr>
                <w:rFonts w:eastAsia="Malgun Gothic"/>
                <w:noProof/>
                <w:sz w:val="20"/>
                <w:lang w:val="en-CA"/>
              </w:rPr>
              <w:tab/>
              <w:t>else if( payloadType  = =  201 )</w:t>
            </w:r>
          </w:p>
        </w:tc>
        <w:tc>
          <w:tcPr>
            <w:tcW w:w="1157" w:type="dxa"/>
            <w:tcBorders>
              <w:top w:val="single" w:sz="4" w:space="0" w:color="auto"/>
              <w:left w:val="single" w:sz="4" w:space="0" w:color="auto"/>
              <w:bottom w:val="single" w:sz="4" w:space="0" w:color="auto"/>
              <w:right w:val="single" w:sz="4" w:space="0" w:color="auto"/>
            </w:tcBorders>
          </w:tcPr>
          <w:p w14:paraId="6DFA338E"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0" w:after="60"/>
              <w:jc w:val="center"/>
              <w:textAlignment w:val="auto"/>
              <w:rPr>
                <w:rFonts w:eastAsia="Malgun Gothic"/>
                <w:bCs/>
                <w:noProof/>
                <w:sz w:val="20"/>
                <w:lang w:val="en-CA"/>
              </w:rPr>
            </w:pPr>
          </w:p>
        </w:tc>
      </w:tr>
      <w:tr w:rsidR="004E6A69" w:rsidRPr="00D13387" w14:paraId="2C76A177"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2B5EABD7"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0"/>
              <w:jc w:val="left"/>
              <w:rPr>
                <w:rFonts w:eastAsia="Malgun Gothic"/>
                <w:noProof/>
                <w:sz w:val="20"/>
                <w:lang w:val="en-CA"/>
              </w:rPr>
            </w:pPr>
            <w:r w:rsidRPr="00D13387">
              <w:rPr>
                <w:rFonts w:eastAsia="Malgun Gothic"/>
                <w:noProof/>
                <w:sz w:val="20"/>
                <w:lang w:val="en-CA"/>
              </w:rPr>
              <w:tab/>
            </w:r>
            <w:r w:rsidRPr="00D13387">
              <w:rPr>
                <w:rFonts w:eastAsia="Malgun Gothic"/>
                <w:noProof/>
                <w:sz w:val="20"/>
                <w:lang w:val="en-CA"/>
              </w:rPr>
              <w:tab/>
            </w:r>
            <w:r w:rsidRPr="00D13387">
              <w:rPr>
                <w:rFonts w:eastAsia="Malgun Gothic"/>
                <w:noProof/>
                <w:sz w:val="20"/>
                <w:lang w:val="en-CA"/>
              </w:rPr>
              <w:tab/>
              <w:t>sei_prefix_indication( payloadSize )</w:t>
            </w:r>
          </w:p>
        </w:tc>
        <w:tc>
          <w:tcPr>
            <w:tcW w:w="1157" w:type="dxa"/>
            <w:tcBorders>
              <w:top w:val="single" w:sz="4" w:space="0" w:color="auto"/>
              <w:left w:val="single" w:sz="4" w:space="0" w:color="auto"/>
              <w:bottom w:val="single" w:sz="4" w:space="0" w:color="auto"/>
              <w:right w:val="single" w:sz="4" w:space="0" w:color="auto"/>
            </w:tcBorders>
          </w:tcPr>
          <w:p w14:paraId="69F30E40"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0" w:after="60"/>
              <w:jc w:val="center"/>
              <w:textAlignment w:val="auto"/>
              <w:rPr>
                <w:rFonts w:eastAsia="Malgun Gothic"/>
                <w:bCs/>
                <w:noProof/>
                <w:sz w:val="20"/>
                <w:lang w:val="en-CA"/>
              </w:rPr>
            </w:pPr>
          </w:p>
        </w:tc>
      </w:tr>
      <w:tr w:rsidR="004E6A69" w:rsidRPr="003A6760" w14:paraId="42EB1E6C"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5E1D2181" w14:textId="77777777" w:rsidR="004E6A69" w:rsidRPr="00151168"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CA"/>
              </w:rPr>
              <w:tab/>
            </w:r>
            <w:r w:rsidRPr="00D13387">
              <w:rPr>
                <w:rFonts w:eastAsia="Malgun Gothic"/>
                <w:noProof/>
                <w:sz w:val="20"/>
                <w:lang w:val="en-CA"/>
              </w:rPr>
              <w:tab/>
            </w:r>
            <w:r w:rsidRPr="00D13387">
              <w:rPr>
                <w:rFonts w:eastAsia="Malgun Gothic"/>
                <w:sz w:val="20"/>
                <w:lang w:val="en-GB"/>
              </w:rPr>
              <w:t xml:space="preserve">else if( payloadType  = =  202 ) </w:t>
            </w:r>
            <w:r w:rsidRPr="00D13387">
              <w:rPr>
                <w:rFonts w:eastAsia="Malgun Gothic"/>
                <w:noProof/>
                <w:sz w:val="20"/>
                <w:lang w:val="en-GB"/>
              </w:rPr>
              <w:t xml:space="preserve">/* Specified in Rec. </w:t>
            </w:r>
            <w:r w:rsidRPr="00151168">
              <w:rPr>
                <w:rFonts w:eastAsia="Malgun Gothic"/>
                <w:noProof/>
                <w:sz w:val="20"/>
                <w:lang w:val="en-GB"/>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1E9B3273" w14:textId="77777777" w:rsidR="004E6A69" w:rsidRPr="00151168"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D13387" w14:paraId="10A41FDD"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50FAFB5C"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151168">
              <w:rPr>
                <w:rFonts w:eastAsia="Malgun Gothic"/>
                <w:noProof/>
                <w:sz w:val="20"/>
                <w:lang w:val="en-CA"/>
              </w:rPr>
              <w:tab/>
            </w:r>
            <w:r w:rsidRPr="00151168">
              <w:rPr>
                <w:rFonts w:eastAsia="Malgun Gothic"/>
                <w:noProof/>
                <w:sz w:val="20"/>
                <w:lang w:val="en-CA"/>
              </w:rPr>
              <w:tab/>
            </w:r>
            <w:r w:rsidRPr="00151168">
              <w:rPr>
                <w:rFonts w:eastAsia="Malgun Gothic"/>
                <w:noProof/>
                <w:sz w:val="20"/>
                <w:lang w:val="en-CA"/>
              </w:rPr>
              <w:tab/>
            </w:r>
            <w:r w:rsidRPr="00D13387">
              <w:rPr>
                <w:rFonts w:eastAsia="Malgun Gothic"/>
                <w:sz w:val="20"/>
                <w:lang w:val="en-GB"/>
              </w:rPr>
              <w:t>annotated_regions( payloadSize )</w:t>
            </w:r>
          </w:p>
        </w:tc>
        <w:tc>
          <w:tcPr>
            <w:tcW w:w="1157" w:type="dxa"/>
            <w:tcBorders>
              <w:top w:val="single" w:sz="4" w:space="0" w:color="auto"/>
              <w:left w:val="single" w:sz="4" w:space="0" w:color="auto"/>
              <w:bottom w:val="single" w:sz="4" w:space="0" w:color="auto"/>
              <w:right w:val="single" w:sz="4" w:space="0" w:color="auto"/>
            </w:tcBorders>
          </w:tcPr>
          <w:p w14:paraId="4789E85D"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D13387" w14:paraId="50AA1A40"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0367203B"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lastRenderedPageBreak/>
              <w:tab/>
            </w:r>
            <w:r w:rsidRPr="00D13387">
              <w:rPr>
                <w:rFonts w:eastAsia="Malgun Gothic"/>
                <w:noProof/>
                <w:sz w:val="20"/>
                <w:lang w:val="en-GB"/>
              </w:rPr>
              <w:tab/>
              <w:t>else if( payloadType  = =  203 )</w:t>
            </w:r>
          </w:p>
        </w:tc>
        <w:tc>
          <w:tcPr>
            <w:tcW w:w="1157" w:type="dxa"/>
            <w:tcBorders>
              <w:top w:val="single" w:sz="4" w:space="0" w:color="auto"/>
              <w:left w:val="single" w:sz="4" w:space="0" w:color="auto"/>
              <w:bottom w:val="single" w:sz="4" w:space="0" w:color="auto"/>
              <w:right w:val="single" w:sz="4" w:space="0" w:color="auto"/>
            </w:tcBorders>
          </w:tcPr>
          <w:p w14:paraId="264C1ABA"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D13387" w14:paraId="1BB15E38"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28BDEA6F"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r>
            <w:r w:rsidRPr="00D13387">
              <w:rPr>
                <w:rFonts w:eastAsia="Malgun Gothic"/>
                <w:noProof/>
                <w:sz w:val="20"/>
                <w:lang w:val="en-GB"/>
              </w:rPr>
              <w:tab/>
              <w:t>subpic_level_info( payloadSize )</w:t>
            </w:r>
          </w:p>
        </w:tc>
        <w:tc>
          <w:tcPr>
            <w:tcW w:w="1157" w:type="dxa"/>
            <w:tcBorders>
              <w:top w:val="single" w:sz="4" w:space="0" w:color="auto"/>
              <w:left w:val="single" w:sz="4" w:space="0" w:color="auto"/>
              <w:bottom w:val="single" w:sz="4" w:space="0" w:color="auto"/>
              <w:right w:val="single" w:sz="4" w:space="0" w:color="auto"/>
            </w:tcBorders>
          </w:tcPr>
          <w:p w14:paraId="18D76E5B"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3A6760" w14:paraId="6FB3B233"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7E7856EB"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fr-CH"/>
              </w:rPr>
            </w:pPr>
            <w:r w:rsidRPr="00D13387">
              <w:rPr>
                <w:rFonts w:eastAsia="Malgun Gothic"/>
                <w:noProof/>
                <w:sz w:val="20"/>
                <w:lang w:val="en-GB"/>
              </w:rPr>
              <w:tab/>
            </w:r>
            <w:r w:rsidRPr="00D13387">
              <w:rPr>
                <w:rFonts w:eastAsia="Malgun Gothic"/>
                <w:noProof/>
                <w:sz w:val="20"/>
                <w:lang w:val="en-GB"/>
              </w:rPr>
              <w:tab/>
              <w:t xml:space="preserve">else if( payloadType  = =  204 ) /* Specified in Rec. </w:t>
            </w:r>
            <w:r w:rsidRPr="00D13387">
              <w:rPr>
                <w:rFonts w:eastAsia="Malgun Gothic"/>
                <w:noProof/>
                <w:sz w:val="20"/>
                <w:lang w:val="fr-CH"/>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69AB67A2"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fr-CH"/>
              </w:rPr>
            </w:pPr>
          </w:p>
        </w:tc>
      </w:tr>
      <w:tr w:rsidR="004E6A69" w:rsidRPr="00D13387" w14:paraId="57ED4647"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5BC8547F"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sample_aspect_ratio_info( payloadSize )</w:t>
            </w:r>
          </w:p>
        </w:tc>
        <w:tc>
          <w:tcPr>
            <w:tcW w:w="1157" w:type="dxa"/>
            <w:tcBorders>
              <w:top w:val="single" w:sz="4" w:space="0" w:color="auto"/>
              <w:left w:val="single" w:sz="4" w:space="0" w:color="auto"/>
              <w:bottom w:val="single" w:sz="4" w:space="0" w:color="auto"/>
              <w:right w:val="single" w:sz="4" w:space="0" w:color="auto"/>
            </w:tcBorders>
          </w:tcPr>
          <w:p w14:paraId="2F5E83A6"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3A6760" w14:paraId="347A4BEC"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44ADFCDE" w14:textId="77777777" w:rsidR="004E6A69" w:rsidRPr="00151168"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CA"/>
              </w:rPr>
              <w:tab/>
            </w:r>
            <w:r w:rsidRPr="00D13387">
              <w:rPr>
                <w:rFonts w:eastAsia="Malgun Gothic"/>
                <w:noProof/>
                <w:sz w:val="20"/>
                <w:lang w:val="en-CA"/>
              </w:rPr>
              <w:tab/>
            </w:r>
            <w:r w:rsidRPr="00D13387">
              <w:rPr>
                <w:rFonts w:eastAsia="Malgun Gothic"/>
                <w:sz w:val="20"/>
                <w:lang w:val="en-GB"/>
              </w:rPr>
              <w:t xml:space="preserve">else if( payloadType  = =  205 ) </w:t>
            </w:r>
            <w:r w:rsidRPr="00D13387">
              <w:rPr>
                <w:rFonts w:eastAsia="Malgun Gothic"/>
                <w:noProof/>
                <w:sz w:val="20"/>
                <w:lang w:val="en-GB"/>
              </w:rPr>
              <w:t xml:space="preserve">/* Specified in Rec. </w:t>
            </w:r>
            <w:r w:rsidRPr="00151168">
              <w:rPr>
                <w:rFonts w:eastAsia="Malgun Gothic"/>
                <w:noProof/>
                <w:sz w:val="20"/>
                <w:lang w:val="en-GB"/>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61CA99C7" w14:textId="77777777" w:rsidR="004E6A69" w:rsidRPr="00151168"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D13387" w14:paraId="01662E77"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52BF7466"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151168">
              <w:rPr>
                <w:rFonts w:eastAsia="Malgun Gothic"/>
                <w:noProof/>
                <w:sz w:val="20"/>
                <w:lang w:val="en-CA"/>
              </w:rPr>
              <w:tab/>
            </w:r>
            <w:r w:rsidRPr="00151168">
              <w:rPr>
                <w:rFonts w:eastAsia="Malgun Gothic"/>
                <w:noProof/>
                <w:sz w:val="20"/>
                <w:lang w:val="en-CA"/>
              </w:rPr>
              <w:tab/>
            </w:r>
            <w:r w:rsidRPr="00151168">
              <w:rPr>
                <w:rFonts w:eastAsia="Malgun Gothic"/>
                <w:noProof/>
                <w:sz w:val="20"/>
                <w:lang w:val="en-CA"/>
              </w:rPr>
              <w:tab/>
            </w:r>
            <w:r w:rsidRPr="00B534F2">
              <w:rPr>
                <w:rFonts w:eastAsia="Malgun Gothic"/>
                <w:sz w:val="20"/>
              </w:rPr>
              <w:t>shutter_interval_info</w:t>
            </w:r>
            <w:r w:rsidRPr="00D13387">
              <w:rPr>
                <w:rFonts w:eastAsia="Malgun Gothic"/>
                <w:sz w:val="20"/>
                <w:lang w:val="en-CA"/>
              </w:rPr>
              <w:t>( payloadSize )</w:t>
            </w:r>
          </w:p>
        </w:tc>
        <w:tc>
          <w:tcPr>
            <w:tcW w:w="1157" w:type="dxa"/>
            <w:tcBorders>
              <w:top w:val="single" w:sz="4" w:space="0" w:color="auto"/>
              <w:left w:val="single" w:sz="4" w:space="0" w:color="auto"/>
              <w:bottom w:val="single" w:sz="4" w:space="0" w:color="auto"/>
              <w:right w:val="single" w:sz="4" w:space="0" w:color="auto"/>
            </w:tcBorders>
          </w:tcPr>
          <w:p w14:paraId="15E15AD4"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3A6760" w14:paraId="4B052645"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48114E97" w14:textId="77777777" w:rsidR="004E6A69" w:rsidRPr="00151168"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CA"/>
              </w:rPr>
              <w:tab/>
            </w:r>
            <w:r w:rsidRPr="00D13387">
              <w:rPr>
                <w:rFonts w:eastAsia="Malgun Gothic"/>
                <w:noProof/>
                <w:sz w:val="20"/>
                <w:lang w:val="en-CA"/>
              </w:rPr>
              <w:tab/>
            </w:r>
            <w:r w:rsidRPr="00D13387">
              <w:rPr>
                <w:rFonts w:eastAsia="Malgun Gothic"/>
                <w:sz w:val="20"/>
                <w:lang w:val="en-GB"/>
              </w:rPr>
              <w:t xml:space="preserve">else if( payloadType  = =  206 ) </w:t>
            </w:r>
            <w:r w:rsidRPr="00D13387">
              <w:rPr>
                <w:rFonts w:eastAsia="Malgun Gothic"/>
                <w:noProof/>
                <w:sz w:val="20"/>
                <w:lang w:val="en-GB"/>
              </w:rPr>
              <w:t xml:space="preserve">/* Specified in Rec. </w:t>
            </w:r>
            <w:r w:rsidRPr="00151168">
              <w:rPr>
                <w:rFonts w:eastAsia="Malgun Gothic"/>
                <w:noProof/>
                <w:sz w:val="20"/>
                <w:lang w:val="en-GB"/>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5B00DC02" w14:textId="77777777" w:rsidR="004E6A69" w:rsidRPr="00151168"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D13387" w14:paraId="40B145C3"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1F9A1456"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151168">
              <w:rPr>
                <w:rFonts w:eastAsia="Malgun Gothic"/>
                <w:noProof/>
                <w:sz w:val="20"/>
                <w:lang w:val="en-CA"/>
              </w:rPr>
              <w:tab/>
            </w:r>
            <w:r w:rsidRPr="00151168">
              <w:rPr>
                <w:rFonts w:eastAsia="Malgun Gothic"/>
                <w:noProof/>
                <w:sz w:val="20"/>
                <w:lang w:val="en-CA"/>
              </w:rPr>
              <w:tab/>
            </w:r>
            <w:r w:rsidRPr="00151168">
              <w:rPr>
                <w:rFonts w:eastAsia="Malgun Gothic"/>
                <w:noProof/>
                <w:sz w:val="20"/>
                <w:lang w:val="en-CA"/>
              </w:rPr>
              <w:tab/>
            </w:r>
            <w:r w:rsidRPr="00D13387">
              <w:rPr>
                <w:rFonts w:eastAsia="Malgun Gothic"/>
                <w:bCs/>
                <w:sz w:val="20"/>
                <w:lang w:val="en-CA"/>
              </w:rPr>
              <w:t>extended_drap_</w:t>
            </w:r>
            <w:r w:rsidRPr="00D13387">
              <w:rPr>
                <w:rFonts w:eastAsia="Malgun Gothic"/>
                <w:sz w:val="20"/>
              </w:rPr>
              <w:t>indication</w:t>
            </w:r>
            <w:r w:rsidRPr="00D13387">
              <w:rPr>
                <w:rFonts w:eastAsia="Malgun Gothic"/>
                <w:sz w:val="20"/>
                <w:lang w:val="en-CA"/>
              </w:rPr>
              <w:t>( payloadSize )</w:t>
            </w:r>
          </w:p>
        </w:tc>
        <w:tc>
          <w:tcPr>
            <w:tcW w:w="1157" w:type="dxa"/>
            <w:tcBorders>
              <w:top w:val="single" w:sz="4" w:space="0" w:color="auto"/>
              <w:left w:val="single" w:sz="4" w:space="0" w:color="auto"/>
              <w:bottom w:val="single" w:sz="4" w:space="0" w:color="auto"/>
              <w:right w:val="single" w:sz="4" w:space="0" w:color="auto"/>
            </w:tcBorders>
          </w:tcPr>
          <w:p w14:paraId="750AF6F7"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D13387" w14:paraId="30547B12"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6BCE1032"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D13387">
              <w:rPr>
                <w:rFonts w:eastAsia="Malgun Gothic"/>
                <w:noProof/>
                <w:sz w:val="20"/>
                <w:lang w:val="en-CA"/>
              </w:rPr>
              <w:tab/>
            </w:r>
            <w:r w:rsidRPr="00D13387">
              <w:rPr>
                <w:rFonts w:eastAsia="Malgun Gothic"/>
                <w:noProof/>
                <w:sz w:val="20"/>
                <w:lang w:val="en-CA"/>
              </w:rPr>
              <w:tab/>
              <w:t>else if( payloadType  = =  207 )</w:t>
            </w:r>
          </w:p>
        </w:tc>
        <w:tc>
          <w:tcPr>
            <w:tcW w:w="1157" w:type="dxa"/>
            <w:tcBorders>
              <w:top w:val="single" w:sz="4" w:space="0" w:color="auto"/>
              <w:left w:val="single" w:sz="4" w:space="0" w:color="auto"/>
              <w:bottom w:val="single" w:sz="4" w:space="0" w:color="auto"/>
              <w:right w:val="single" w:sz="4" w:space="0" w:color="auto"/>
            </w:tcBorders>
          </w:tcPr>
          <w:p w14:paraId="5B503D82"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4E6A69" w:rsidRPr="00D13387" w14:paraId="7A6771D1"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34022906"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D13387">
              <w:rPr>
                <w:rFonts w:eastAsia="Malgun Gothic"/>
                <w:noProof/>
                <w:sz w:val="20"/>
                <w:lang w:val="en-CA"/>
              </w:rPr>
              <w:tab/>
            </w:r>
            <w:r w:rsidRPr="00D13387">
              <w:rPr>
                <w:rFonts w:eastAsia="Malgun Gothic"/>
                <w:noProof/>
                <w:sz w:val="20"/>
                <w:lang w:val="en-CA"/>
              </w:rPr>
              <w:tab/>
            </w:r>
            <w:r w:rsidRPr="00D13387">
              <w:rPr>
                <w:rFonts w:eastAsia="Malgun Gothic"/>
                <w:noProof/>
                <w:sz w:val="20"/>
                <w:lang w:val="en-CA"/>
              </w:rPr>
              <w:tab/>
              <w:t>constrained_rasl_encoding_indication( payloadSize )</w:t>
            </w:r>
          </w:p>
        </w:tc>
        <w:tc>
          <w:tcPr>
            <w:tcW w:w="1157" w:type="dxa"/>
            <w:tcBorders>
              <w:top w:val="single" w:sz="4" w:space="0" w:color="auto"/>
              <w:left w:val="single" w:sz="4" w:space="0" w:color="auto"/>
              <w:bottom w:val="single" w:sz="4" w:space="0" w:color="auto"/>
              <w:right w:val="single" w:sz="4" w:space="0" w:color="auto"/>
            </w:tcBorders>
          </w:tcPr>
          <w:p w14:paraId="51EC8998"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4E6A69" w:rsidRPr="001B3006" w14:paraId="5A1B01AC"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6D866AD0" w14:textId="77777777" w:rsidR="004E6A69" w:rsidRPr="00B534F2" w:rsidRDefault="004E6A69" w:rsidP="0074354B">
            <w:pPr>
              <w:pStyle w:val="tablesyntax"/>
              <w:keepNext w:val="0"/>
              <w:keepLines w:val="0"/>
              <w:rPr>
                <w:rFonts w:ascii="Times New Roman" w:hAnsi="Times New Roman"/>
                <w:noProof/>
                <w:lang w:val="fr-CH"/>
              </w:rPr>
            </w:pPr>
            <w:r w:rsidRPr="00B534F2">
              <w:rPr>
                <w:rFonts w:ascii="Times New Roman" w:hAnsi="Times New Roman"/>
                <w:noProof/>
                <w:lang w:val="fr-CH"/>
              </w:rPr>
              <w:tab/>
            </w:r>
            <w:r w:rsidRPr="00B534F2">
              <w:rPr>
                <w:rFonts w:ascii="Times New Roman" w:hAnsi="Times New Roman"/>
                <w:noProof/>
                <w:lang w:val="fr-CH"/>
              </w:rPr>
              <w:tab/>
            </w:r>
            <w:r w:rsidRPr="00B534F2">
              <w:rPr>
                <w:rFonts w:ascii="Times New Roman" w:hAnsi="Times New Roman"/>
              </w:rPr>
              <w:t xml:space="preserve">else if( payloadType  = =  208 ) </w:t>
            </w:r>
            <w:r w:rsidRPr="00B534F2">
              <w:rPr>
                <w:rFonts w:ascii="Times New Roman" w:hAnsi="Times New Roman"/>
                <w:noProof/>
              </w:rPr>
              <w:t xml:space="preserve">/* Specified in Rec. </w:t>
            </w:r>
            <w:r w:rsidRPr="00B534F2">
              <w:rPr>
                <w:rFonts w:ascii="Times New Roman" w:hAnsi="Times New Roman"/>
                <w:noProof/>
                <w:lang w:val="fr-CH"/>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58BCB28F" w14:textId="77777777" w:rsidR="004E6A69" w:rsidRPr="001B3006" w:rsidRDefault="004E6A69" w:rsidP="0074354B">
            <w:pPr>
              <w:pStyle w:val="tableheading"/>
              <w:keepNext w:val="0"/>
              <w:keepLines w:val="0"/>
              <w:overflowPunct/>
              <w:autoSpaceDE/>
              <w:autoSpaceDN/>
              <w:adjustRightInd/>
              <w:jc w:val="center"/>
              <w:textAlignment w:val="auto"/>
              <w:rPr>
                <w:b w:val="0"/>
                <w:noProof/>
                <w:highlight w:val="yellow"/>
                <w:lang w:val="fr-CH"/>
              </w:rPr>
            </w:pPr>
          </w:p>
        </w:tc>
      </w:tr>
      <w:tr w:rsidR="004E6A69" w:rsidRPr="001B3006" w14:paraId="224A2F89"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591C08A3" w14:textId="77777777" w:rsidR="004E6A69" w:rsidRPr="00B534F2" w:rsidRDefault="004E6A69" w:rsidP="0074354B">
            <w:pPr>
              <w:pStyle w:val="tablesyntax"/>
              <w:keepNext w:val="0"/>
              <w:keepLines w:val="0"/>
              <w:rPr>
                <w:rFonts w:ascii="Times New Roman" w:hAnsi="Times New Roman"/>
                <w:noProof/>
              </w:rPr>
            </w:pPr>
            <w:r w:rsidRPr="00B534F2">
              <w:rPr>
                <w:rFonts w:ascii="Times New Roman" w:hAnsi="Times New Roman"/>
                <w:noProof/>
                <w:lang w:val="fr-CH"/>
              </w:rPr>
              <w:tab/>
            </w:r>
            <w:r w:rsidRPr="00B534F2">
              <w:rPr>
                <w:rFonts w:ascii="Times New Roman" w:hAnsi="Times New Roman"/>
                <w:noProof/>
                <w:lang w:val="fr-CH"/>
              </w:rPr>
              <w:tab/>
            </w:r>
            <w:r w:rsidRPr="00B534F2">
              <w:rPr>
                <w:rFonts w:ascii="Times New Roman" w:hAnsi="Times New Roman"/>
                <w:noProof/>
                <w:lang w:val="fr-CH"/>
              </w:rPr>
              <w:tab/>
            </w:r>
            <w:r w:rsidRPr="00B534F2">
              <w:rPr>
                <w:rFonts w:ascii="Times New Roman" w:hAnsi="Times New Roman"/>
              </w:rPr>
              <w:t>scalability_dimension_info( payloadSize )</w:t>
            </w:r>
          </w:p>
        </w:tc>
        <w:tc>
          <w:tcPr>
            <w:tcW w:w="1157" w:type="dxa"/>
            <w:tcBorders>
              <w:top w:val="single" w:sz="4" w:space="0" w:color="auto"/>
              <w:left w:val="single" w:sz="4" w:space="0" w:color="auto"/>
              <w:bottom w:val="single" w:sz="4" w:space="0" w:color="auto"/>
              <w:right w:val="single" w:sz="4" w:space="0" w:color="auto"/>
            </w:tcBorders>
          </w:tcPr>
          <w:p w14:paraId="2384374C" w14:textId="77777777" w:rsidR="004E6A69" w:rsidRPr="008D393E" w:rsidRDefault="004E6A69" w:rsidP="0074354B">
            <w:pPr>
              <w:pStyle w:val="tableheading"/>
              <w:keepNext w:val="0"/>
              <w:keepLines w:val="0"/>
              <w:overflowPunct/>
              <w:autoSpaceDE/>
              <w:autoSpaceDN/>
              <w:adjustRightInd/>
              <w:jc w:val="center"/>
              <w:textAlignment w:val="auto"/>
              <w:rPr>
                <w:b w:val="0"/>
                <w:noProof/>
              </w:rPr>
            </w:pPr>
          </w:p>
        </w:tc>
      </w:tr>
      <w:tr w:rsidR="004E6A69" w:rsidRPr="00F10F23" w14:paraId="6009E5B7" w14:textId="77777777" w:rsidTr="0074354B">
        <w:trPr>
          <w:cantSplit/>
          <w:jc w:val="center"/>
        </w:trPr>
        <w:tc>
          <w:tcPr>
            <w:tcW w:w="7920" w:type="dxa"/>
          </w:tcPr>
          <w:p w14:paraId="130E54D8" w14:textId="77777777" w:rsidR="004E6A69" w:rsidRPr="00B534F2" w:rsidRDefault="004E6A69" w:rsidP="0074354B">
            <w:pPr>
              <w:pStyle w:val="tablesyntax"/>
              <w:keepNext w:val="0"/>
              <w:keepLines w:val="0"/>
              <w:spacing w:before="20" w:after="10"/>
              <w:rPr>
                <w:noProof/>
                <w:lang w:val="fr-FR"/>
              </w:rPr>
            </w:pPr>
            <w:r w:rsidRPr="00B534F2">
              <w:rPr>
                <w:rFonts w:ascii="Times New Roman" w:hAnsi="Times New Roman"/>
              </w:rPr>
              <w:tab/>
            </w:r>
            <w:r w:rsidRPr="00B534F2">
              <w:rPr>
                <w:rFonts w:ascii="Times New Roman" w:hAnsi="Times New Roman"/>
              </w:rPr>
              <w:tab/>
              <w:t>else if( payloadType  = =  209 ) /* Specified in ISO/IEC 23090-13 */</w:t>
            </w:r>
          </w:p>
        </w:tc>
        <w:tc>
          <w:tcPr>
            <w:tcW w:w="1157" w:type="dxa"/>
          </w:tcPr>
          <w:p w14:paraId="27D98D2E" w14:textId="77777777" w:rsidR="004E6A69" w:rsidRPr="00F10F23" w:rsidRDefault="004E6A69" w:rsidP="0074354B">
            <w:pPr>
              <w:pStyle w:val="tableheading"/>
              <w:keepNext w:val="0"/>
              <w:keepLines w:val="0"/>
              <w:overflowPunct/>
              <w:autoSpaceDE/>
              <w:autoSpaceDN/>
              <w:adjustRightInd/>
              <w:spacing w:before="20" w:after="10"/>
              <w:jc w:val="center"/>
              <w:textAlignment w:val="auto"/>
              <w:rPr>
                <w:b w:val="0"/>
                <w:noProof/>
              </w:rPr>
            </w:pPr>
          </w:p>
        </w:tc>
      </w:tr>
      <w:tr w:rsidR="004E6A69" w:rsidRPr="00F10F23" w14:paraId="1409A92C" w14:textId="77777777" w:rsidTr="0074354B">
        <w:trPr>
          <w:cantSplit/>
          <w:jc w:val="center"/>
        </w:trPr>
        <w:tc>
          <w:tcPr>
            <w:tcW w:w="7920" w:type="dxa"/>
          </w:tcPr>
          <w:p w14:paraId="76BE8CAC" w14:textId="77777777" w:rsidR="004E6A69" w:rsidRPr="00B534F2" w:rsidRDefault="004E6A69" w:rsidP="0074354B">
            <w:pPr>
              <w:pStyle w:val="tablesyntax"/>
              <w:keepNext w:val="0"/>
              <w:keepLines w:val="0"/>
              <w:spacing w:before="20" w:after="10"/>
              <w:rPr>
                <w:noProof/>
                <w:lang w:val="fr-FR"/>
              </w:rPr>
            </w:pPr>
            <w:r w:rsidRPr="00B534F2">
              <w:rPr>
                <w:rFonts w:ascii="Times New Roman" w:hAnsi="Times New Roman"/>
              </w:rPr>
              <w:tab/>
            </w:r>
            <w:r w:rsidRPr="00B534F2">
              <w:rPr>
                <w:rFonts w:ascii="Times New Roman" w:hAnsi="Times New Roman"/>
              </w:rPr>
              <w:tab/>
            </w:r>
            <w:r w:rsidRPr="00B534F2">
              <w:rPr>
                <w:rFonts w:ascii="Times New Roman" w:hAnsi="Times New Roman"/>
              </w:rPr>
              <w:tab/>
              <w:t xml:space="preserve">vdi_sei_envelope( payloadsize ) </w:t>
            </w:r>
          </w:p>
        </w:tc>
        <w:tc>
          <w:tcPr>
            <w:tcW w:w="1157" w:type="dxa"/>
          </w:tcPr>
          <w:p w14:paraId="0727919B" w14:textId="77777777" w:rsidR="004E6A69" w:rsidRPr="00F10F23" w:rsidRDefault="004E6A69" w:rsidP="0074354B">
            <w:pPr>
              <w:pStyle w:val="tableheading"/>
              <w:keepNext w:val="0"/>
              <w:keepLines w:val="0"/>
              <w:overflowPunct/>
              <w:autoSpaceDE/>
              <w:autoSpaceDN/>
              <w:adjustRightInd/>
              <w:spacing w:before="20" w:after="10"/>
              <w:jc w:val="center"/>
              <w:textAlignment w:val="auto"/>
              <w:rPr>
                <w:b w:val="0"/>
                <w:noProof/>
              </w:rPr>
            </w:pPr>
          </w:p>
        </w:tc>
      </w:tr>
      <w:tr w:rsidR="004E6A69" w:rsidRPr="00312AB5" w14:paraId="34317075" w14:textId="77777777" w:rsidTr="0074354B">
        <w:trPr>
          <w:cantSplit/>
          <w:jc w:val="center"/>
        </w:trPr>
        <w:tc>
          <w:tcPr>
            <w:tcW w:w="7920" w:type="dxa"/>
          </w:tcPr>
          <w:p w14:paraId="51ABC9DC" w14:textId="77777777" w:rsidR="004E6A69" w:rsidRPr="00B534F2"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B534F2">
              <w:rPr>
                <w:rFonts w:eastAsia="Malgun Gothic"/>
                <w:noProof/>
                <w:sz w:val="20"/>
                <w:lang w:val="en-GB"/>
              </w:rPr>
              <w:tab/>
            </w:r>
            <w:r w:rsidRPr="00B534F2">
              <w:rPr>
                <w:rFonts w:eastAsia="Malgun Gothic"/>
                <w:noProof/>
                <w:sz w:val="20"/>
                <w:lang w:val="en-GB"/>
              </w:rPr>
              <w:tab/>
              <w:t>else if( payloadType  = =  21</w:t>
            </w:r>
            <w:r>
              <w:rPr>
                <w:rFonts w:eastAsia="Malgun Gothic"/>
                <w:noProof/>
                <w:sz w:val="20"/>
                <w:lang w:val="en-GB"/>
              </w:rPr>
              <w:t>0</w:t>
            </w:r>
            <w:r w:rsidRPr="00B534F2">
              <w:rPr>
                <w:rFonts w:eastAsia="Malgun Gothic"/>
                <w:noProof/>
                <w:sz w:val="20"/>
                <w:lang w:val="en-GB"/>
              </w:rPr>
              <w:t xml:space="preserve"> ) /* Specified in Rec. ITU-T H.274 | ISO/IEC 23002-7 */</w:t>
            </w:r>
          </w:p>
        </w:tc>
        <w:tc>
          <w:tcPr>
            <w:tcW w:w="1157" w:type="dxa"/>
          </w:tcPr>
          <w:p w14:paraId="466BE4B3" w14:textId="77777777" w:rsidR="004E6A69" w:rsidRPr="00312AB5"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highlight w:val="yellow"/>
                <w:lang w:val="en-GB"/>
              </w:rPr>
            </w:pPr>
          </w:p>
        </w:tc>
      </w:tr>
      <w:tr w:rsidR="004E6A69" w:rsidRPr="00312AB5" w14:paraId="54839388" w14:textId="77777777" w:rsidTr="0074354B">
        <w:trPr>
          <w:cantSplit/>
          <w:jc w:val="center"/>
        </w:trPr>
        <w:tc>
          <w:tcPr>
            <w:tcW w:w="7920" w:type="dxa"/>
          </w:tcPr>
          <w:p w14:paraId="67B412A4" w14:textId="77777777" w:rsidR="004E6A69" w:rsidRPr="00B534F2"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B534F2">
              <w:rPr>
                <w:rFonts w:eastAsia="Malgun Gothic"/>
                <w:noProof/>
                <w:sz w:val="20"/>
                <w:lang w:val="en-GB"/>
              </w:rPr>
              <w:tab/>
            </w:r>
            <w:r w:rsidRPr="00B534F2">
              <w:rPr>
                <w:rFonts w:eastAsia="Malgun Gothic"/>
                <w:noProof/>
                <w:sz w:val="20"/>
                <w:lang w:val="en-GB"/>
              </w:rPr>
              <w:tab/>
            </w:r>
            <w:r w:rsidRPr="00B534F2">
              <w:rPr>
                <w:rFonts w:eastAsia="Malgun Gothic"/>
                <w:noProof/>
                <w:sz w:val="20"/>
                <w:lang w:val="en-GB"/>
              </w:rPr>
              <w:tab/>
              <w:t>nn_post_filter_characteristics( payloadSize )</w:t>
            </w:r>
          </w:p>
        </w:tc>
        <w:tc>
          <w:tcPr>
            <w:tcW w:w="1157" w:type="dxa"/>
          </w:tcPr>
          <w:p w14:paraId="023C0B21" w14:textId="77777777" w:rsidR="004E6A69" w:rsidRPr="00312AB5"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highlight w:val="yellow"/>
                <w:lang w:val="en-GB"/>
              </w:rPr>
            </w:pPr>
          </w:p>
        </w:tc>
      </w:tr>
      <w:tr w:rsidR="004E6A69" w:rsidRPr="00312AB5" w14:paraId="11651466" w14:textId="77777777" w:rsidTr="0074354B">
        <w:trPr>
          <w:cantSplit/>
          <w:jc w:val="center"/>
        </w:trPr>
        <w:tc>
          <w:tcPr>
            <w:tcW w:w="7920" w:type="dxa"/>
          </w:tcPr>
          <w:p w14:paraId="56BF9822" w14:textId="77777777" w:rsidR="004E6A69" w:rsidRPr="00B534F2"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B534F2">
              <w:rPr>
                <w:rFonts w:eastAsia="Malgun Gothic"/>
                <w:noProof/>
                <w:sz w:val="20"/>
                <w:lang w:val="en-GB"/>
              </w:rPr>
              <w:tab/>
            </w:r>
            <w:r w:rsidRPr="00B534F2">
              <w:rPr>
                <w:rFonts w:eastAsia="Malgun Gothic"/>
                <w:noProof/>
                <w:sz w:val="20"/>
                <w:lang w:val="en-GB"/>
              </w:rPr>
              <w:tab/>
              <w:t>else if( payloadType  = =  21</w:t>
            </w:r>
            <w:r>
              <w:rPr>
                <w:rFonts w:eastAsia="Malgun Gothic"/>
                <w:noProof/>
                <w:sz w:val="20"/>
                <w:lang w:val="en-GB"/>
              </w:rPr>
              <w:t>1</w:t>
            </w:r>
            <w:r w:rsidRPr="00B534F2">
              <w:rPr>
                <w:rFonts w:eastAsia="Malgun Gothic"/>
                <w:noProof/>
                <w:sz w:val="20"/>
                <w:lang w:val="en-GB"/>
              </w:rPr>
              <w:t xml:space="preserve"> ) /* Specified in Rec. ITU-T H.274 | ISO/IEC 23002-7 */</w:t>
            </w:r>
          </w:p>
        </w:tc>
        <w:tc>
          <w:tcPr>
            <w:tcW w:w="1157" w:type="dxa"/>
          </w:tcPr>
          <w:p w14:paraId="0F3C2506" w14:textId="77777777" w:rsidR="004E6A69" w:rsidRPr="00312AB5"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highlight w:val="yellow"/>
                <w:lang w:val="en-GB"/>
              </w:rPr>
            </w:pPr>
          </w:p>
        </w:tc>
      </w:tr>
      <w:tr w:rsidR="004E6A69" w:rsidRPr="00D13387" w14:paraId="72B26B50" w14:textId="77777777" w:rsidTr="0074354B">
        <w:trPr>
          <w:cantSplit/>
          <w:jc w:val="center"/>
        </w:trPr>
        <w:tc>
          <w:tcPr>
            <w:tcW w:w="7920" w:type="dxa"/>
          </w:tcPr>
          <w:p w14:paraId="6DCC4FE3" w14:textId="77777777" w:rsidR="004E6A69" w:rsidRPr="00B534F2"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B534F2">
              <w:rPr>
                <w:rFonts w:eastAsia="Malgun Gothic"/>
                <w:noProof/>
                <w:sz w:val="20"/>
                <w:lang w:val="en-GB"/>
              </w:rPr>
              <w:tab/>
            </w:r>
            <w:r w:rsidRPr="00B534F2">
              <w:rPr>
                <w:rFonts w:eastAsia="Malgun Gothic"/>
                <w:noProof/>
                <w:sz w:val="20"/>
                <w:lang w:val="en-GB"/>
              </w:rPr>
              <w:tab/>
            </w:r>
            <w:r w:rsidRPr="00B534F2">
              <w:rPr>
                <w:rFonts w:eastAsia="Malgun Gothic"/>
                <w:noProof/>
                <w:sz w:val="20"/>
                <w:lang w:val="en-GB"/>
              </w:rPr>
              <w:tab/>
              <w:t>nn_post_filter_activation( payloadSize )</w:t>
            </w:r>
          </w:p>
        </w:tc>
        <w:tc>
          <w:tcPr>
            <w:tcW w:w="1157" w:type="dxa"/>
          </w:tcPr>
          <w:p w14:paraId="5221B891"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312AB5" w14:paraId="647D36AC" w14:textId="77777777" w:rsidTr="0074354B">
        <w:trPr>
          <w:cantSplit/>
          <w:jc w:val="center"/>
        </w:trPr>
        <w:tc>
          <w:tcPr>
            <w:tcW w:w="7920" w:type="dxa"/>
          </w:tcPr>
          <w:p w14:paraId="41CBD7B2" w14:textId="77777777" w:rsidR="004E6A69" w:rsidRPr="00C5540A"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C5540A">
              <w:rPr>
                <w:rFonts w:eastAsia="Malgun Gothic"/>
                <w:noProof/>
                <w:sz w:val="20"/>
                <w:lang w:val="en-GB"/>
              </w:rPr>
              <w:tab/>
            </w:r>
            <w:r w:rsidRPr="00C5540A">
              <w:rPr>
                <w:rFonts w:eastAsia="Malgun Gothic"/>
                <w:noProof/>
                <w:sz w:val="20"/>
                <w:lang w:val="en-GB"/>
              </w:rPr>
              <w:tab/>
              <w:t>else if( payloadType  = =  212 ) /* Specified in Rec. ITU-T H.274 | ISO/IEC 23002-7 */</w:t>
            </w:r>
          </w:p>
        </w:tc>
        <w:tc>
          <w:tcPr>
            <w:tcW w:w="1157" w:type="dxa"/>
          </w:tcPr>
          <w:p w14:paraId="441E966A" w14:textId="77777777" w:rsidR="004E6A69" w:rsidRPr="00312AB5"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highlight w:val="yellow"/>
                <w:lang w:val="en-GB"/>
              </w:rPr>
            </w:pPr>
          </w:p>
        </w:tc>
      </w:tr>
      <w:tr w:rsidR="004E6A69" w:rsidRPr="00D13387" w14:paraId="43F48D67" w14:textId="77777777" w:rsidTr="0074354B">
        <w:trPr>
          <w:cantSplit/>
          <w:jc w:val="center"/>
        </w:trPr>
        <w:tc>
          <w:tcPr>
            <w:tcW w:w="7920" w:type="dxa"/>
          </w:tcPr>
          <w:p w14:paraId="32A76058" w14:textId="77777777" w:rsidR="004E6A69" w:rsidRPr="00C5540A"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C5540A">
              <w:rPr>
                <w:rFonts w:eastAsia="Malgun Gothic"/>
                <w:noProof/>
                <w:sz w:val="20"/>
                <w:lang w:val="en-GB"/>
              </w:rPr>
              <w:tab/>
            </w:r>
            <w:r w:rsidRPr="00C5540A">
              <w:rPr>
                <w:rFonts w:eastAsia="Malgun Gothic"/>
                <w:noProof/>
                <w:sz w:val="20"/>
                <w:lang w:val="en-GB"/>
              </w:rPr>
              <w:tab/>
            </w:r>
            <w:r w:rsidRPr="00C5540A">
              <w:rPr>
                <w:rFonts w:eastAsia="Malgun Gothic"/>
                <w:noProof/>
                <w:sz w:val="20"/>
                <w:lang w:val="en-GB"/>
              </w:rPr>
              <w:tab/>
            </w:r>
            <w:r w:rsidRPr="00C5540A">
              <w:rPr>
                <w:rFonts w:eastAsia="Malgun Gothic"/>
                <w:noProof/>
                <w:sz w:val="20"/>
                <w:lang w:val="en-CA"/>
              </w:rPr>
              <w:t>phase_indication( payloadSize )</w:t>
            </w:r>
          </w:p>
        </w:tc>
        <w:tc>
          <w:tcPr>
            <w:tcW w:w="1157" w:type="dxa"/>
          </w:tcPr>
          <w:p w14:paraId="5A27CD1C"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D13387" w14:paraId="68BA435E" w14:textId="77777777" w:rsidTr="0074354B">
        <w:trPr>
          <w:cantSplit/>
          <w:jc w:val="center"/>
        </w:trPr>
        <w:tc>
          <w:tcPr>
            <w:tcW w:w="7920" w:type="dxa"/>
          </w:tcPr>
          <w:p w14:paraId="17E18748"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312AB5">
              <w:rPr>
                <w:rFonts w:eastAsia="Malgun Gothic"/>
                <w:noProof/>
                <w:sz w:val="20"/>
                <w:highlight w:val="yellow"/>
                <w:lang w:val="en-GB"/>
              </w:rPr>
              <w:tab/>
            </w:r>
            <w:r w:rsidRPr="00312AB5">
              <w:rPr>
                <w:rFonts w:eastAsia="Malgun Gothic"/>
                <w:noProof/>
                <w:sz w:val="20"/>
                <w:highlight w:val="yellow"/>
                <w:lang w:val="en-GB"/>
              </w:rPr>
              <w:tab/>
              <w:t>else if( payloadType  = =  21</w:t>
            </w:r>
            <w:r>
              <w:rPr>
                <w:rFonts w:eastAsia="Malgun Gothic"/>
                <w:noProof/>
                <w:sz w:val="20"/>
                <w:highlight w:val="yellow"/>
                <w:lang w:val="en-GB"/>
              </w:rPr>
              <w:t>3</w:t>
            </w:r>
            <w:r w:rsidRPr="00312AB5">
              <w:rPr>
                <w:rFonts w:eastAsia="Malgun Gothic"/>
                <w:noProof/>
                <w:sz w:val="20"/>
                <w:highlight w:val="yellow"/>
                <w:lang w:val="en-GB"/>
              </w:rPr>
              <w:t xml:space="preserve"> )</w:t>
            </w:r>
          </w:p>
        </w:tc>
        <w:tc>
          <w:tcPr>
            <w:tcW w:w="1157" w:type="dxa"/>
          </w:tcPr>
          <w:p w14:paraId="420F86FC"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D13387" w14:paraId="526986D6" w14:textId="77777777" w:rsidTr="0074354B">
        <w:trPr>
          <w:cantSplit/>
          <w:jc w:val="center"/>
        </w:trPr>
        <w:tc>
          <w:tcPr>
            <w:tcW w:w="7920" w:type="dxa"/>
          </w:tcPr>
          <w:p w14:paraId="4CB75479"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312AB5">
              <w:rPr>
                <w:rFonts w:eastAsia="Malgun Gothic"/>
                <w:noProof/>
                <w:sz w:val="20"/>
                <w:highlight w:val="yellow"/>
                <w:lang w:val="en-GB"/>
              </w:rPr>
              <w:tab/>
            </w:r>
            <w:r w:rsidRPr="00312AB5">
              <w:rPr>
                <w:rFonts w:eastAsia="Malgun Gothic"/>
                <w:noProof/>
                <w:sz w:val="20"/>
                <w:highlight w:val="yellow"/>
                <w:lang w:val="en-GB"/>
              </w:rPr>
              <w:tab/>
            </w:r>
            <w:r w:rsidRPr="00312AB5">
              <w:rPr>
                <w:rFonts w:eastAsia="Malgun Gothic"/>
                <w:noProof/>
                <w:sz w:val="20"/>
                <w:highlight w:val="yellow"/>
                <w:lang w:val="en-GB"/>
              </w:rPr>
              <w:tab/>
            </w:r>
            <w:r>
              <w:rPr>
                <w:rFonts w:eastAsia="Malgun Gothic"/>
                <w:noProof/>
                <w:sz w:val="20"/>
                <w:highlight w:val="yellow"/>
                <w:lang w:val="en-CA"/>
              </w:rPr>
              <w:t>sei_processing_order</w:t>
            </w:r>
            <w:r w:rsidRPr="001A02E1">
              <w:rPr>
                <w:rFonts w:eastAsia="Malgun Gothic"/>
                <w:noProof/>
                <w:sz w:val="20"/>
                <w:highlight w:val="yellow"/>
                <w:lang w:val="en-CA"/>
              </w:rPr>
              <w:t>( payloadSize )</w:t>
            </w:r>
          </w:p>
        </w:tc>
        <w:tc>
          <w:tcPr>
            <w:tcW w:w="1157" w:type="dxa"/>
          </w:tcPr>
          <w:p w14:paraId="3030924E"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D13387" w14:paraId="60078463" w14:textId="77777777" w:rsidTr="0074354B">
        <w:trPr>
          <w:cantSplit/>
          <w:jc w:val="center"/>
        </w:trPr>
        <w:tc>
          <w:tcPr>
            <w:tcW w:w="7920" w:type="dxa"/>
          </w:tcPr>
          <w:p w14:paraId="3566AB0A"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else                        /* Specified in Rec. ITU-T H.274 | ISO/IEC 23002-7 */</w:t>
            </w:r>
          </w:p>
        </w:tc>
        <w:tc>
          <w:tcPr>
            <w:tcW w:w="1157" w:type="dxa"/>
          </w:tcPr>
          <w:p w14:paraId="3EBC7CAB"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D13387" w14:paraId="437A7526" w14:textId="77777777" w:rsidTr="0074354B">
        <w:trPr>
          <w:cantSplit/>
          <w:jc w:val="center"/>
        </w:trPr>
        <w:tc>
          <w:tcPr>
            <w:tcW w:w="7920" w:type="dxa"/>
          </w:tcPr>
          <w:p w14:paraId="1B6EA2C2"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r>
            <w:r w:rsidRPr="00D13387">
              <w:rPr>
                <w:rFonts w:eastAsia="Malgun Gothic"/>
                <w:noProof/>
                <w:sz w:val="20"/>
                <w:lang w:val="en-GB"/>
              </w:rPr>
              <w:tab/>
              <w:t>reserved_message( payloadSize )</w:t>
            </w:r>
          </w:p>
        </w:tc>
        <w:tc>
          <w:tcPr>
            <w:tcW w:w="1157" w:type="dxa"/>
          </w:tcPr>
          <w:p w14:paraId="7E66A951"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D13387" w14:paraId="1FC7A3EB" w14:textId="77777777" w:rsidTr="0074354B">
        <w:trPr>
          <w:cantSplit/>
          <w:jc w:val="center"/>
        </w:trPr>
        <w:tc>
          <w:tcPr>
            <w:tcW w:w="7920" w:type="dxa"/>
          </w:tcPr>
          <w:p w14:paraId="4BECFBDC"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t>else /* nal_unit_type  = =  SUFFIX_SEI_NUT */</w:t>
            </w:r>
          </w:p>
        </w:tc>
        <w:tc>
          <w:tcPr>
            <w:tcW w:w="1157" w:type="dxa"/>
          </w:tcPr>
          <w:p w14:paraId="5D870495"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3A6760" w14:paraId="60C54AB7" w14:textId="77777777" w:rsidTr="0074354B">
        <w:trPr>
          <w:cantSplit/>
          <w:jc w:val="center"/>
        </w:trPr>
        <w:tc>
          <w:tcPr>
            <w:tcW w:w="7920" w:type="dxa"/>
          </w:tcPr>
          <w:p w14:paraId="48E83567"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fr-CH"/>
              </w:rPr>
            </w:pPr>
            <w:r w:rsidRPr="00D13387">
              <w:rPr>
                <w:rFonts w:eastAsia="Malgun Gothic"/>
                <w:noProof/>
                <w:sz w:val="20"/>
                <w:lang w:val="en-GB"/>
              </w:rPr>
              <w:tab/>
            </w:r>
            <w:r w:rsidRPr="00D13387">
              <w:rPr>
                <w:rFonts w:eastAsia="Malgun Gothic"/>
                <w:noProof/>
                <w:sz w:val="20"/>
                <w:lang w:val="en-GB"/>
              </w:rPr>
              <w:tab/>
              <w:t xml:space="preserve">if( payloadType  = =  3 ) /* Specified in Rec. </w:t>
            </w:r>
            <w:r w:rsidRPr="00D13387">
              <w:rPr>
                <w:rFonts w:eastAsia="Malgun Gothic"/>
                <w:noProof/>
                <w:sz w:val="20"/>
                <w:lang w:val="fr-CH"/>
              </w:rPr>
              <w:t>ITU-T H.274 | ISO/IEC 23002-7 */</w:t>
            </w:r>
          </w:p>
        </w:tc>
        <w:tc>
          <w:tcPr>
            <w:tcW w:w="1157" w:type="dxa"/>
          </w:tcPr>
          <w:p w14:paraId="0F5591C1"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4E6A69" w:rsidRPr="00D13387" w14:paraId="3FDEDD7B" w14:textId="77777777" w:rsidTr="0074354B">
        <w:trPr>
          <w:cantSplit/>
          <w:jc w:val="center"/>
        </w:trPr>
        <w:tc>
          <w:tcPr>
            <w:tcW w:w="7920" w:type="dxa"/>
          </w:tcPr>
          <w:p w14:paraId="0BD031C4"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filler_payload( payloadSize )</w:t>
            </w:r>
          </w:p>
        </w:tc>
        <w:tc>
          <w:tcPr>
            <w:tcW w:w="1157" w:type="dxa"/>
          </w:tcPr>
          <w:p w14:paraId="4D11D32A"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4E6A69" w:rsidRPr="003A6760" w14:paraId="06BE6F22" w14:textId="77777777" w:rsidTr="0074354B">
        <w:trPr>
          <w:cantSplit/>
          <w:jc w:val="center"/>
        </w:trPr>
        <w:tc>
          <w:tcPr>
            <w:tcW w:w="7920" w:type="dxa"/>
          </w:tcPr>
          <w:p w14:paraId="63E38EC0"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fr-CH"/>
              </w:rPr>
            </w:pPr>
            <w:r w:rsidRPr="00D13387">
              <w:rPr>
                <w:rFonts w:eastAsia="Malgun Gothic"/>
                <w:noProof/>
                <w:sz w:val="20"/>
                <w:lang w:val="en-GB"/>
              </w:rPr>
              <w:tab/>
            </w:r>
            <w:r w:rsidRPr="00D13387">
              <w:rPr>
                <w:rFonts w:eastAsia="Malgun Gothic"/>
                <w:noProof/>
                <w:sz w:val="20"/>
                <w:lang w:val="en-GB"/>
              </w:rPr>
              <w:tab/>
              <w:t xml:space="preserve">else if( payloadType  = =  132 ) /* Specified in Rec. </w:t>
            </w:r>
            <w:r w:rsidRPr="00D13387">
              <w:rPr>
                <w:rFonts w:eastAsia="Malgun Gothic"/>
                <w:noProof/>
                <w:sz w:val="20"/>
                <w:lang w:val="fr-CH"/>
              </w:rPr>
              <w:t>ITU-T H.274 | ISO/IEC 23002-7 */</w:t>
            </w:r>
          </w:p>
        </w:tc>
        <w:tc>
          <w:tcPr>
            <w:tcW w:w="1157" w:type="dxa"/>
          </w:tcPr>
          <w:p w14:paraId="2BE83823"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fr-CH"/>
              </w:rPr>
            </w:pPr>
          </w:p>
        </w:tc>
      </w:tr>
      <w:tr w:rsidR="004E6A69" w:rsidRPr="00D13387" w14:paraId="6E346A85" w14:textId="77777777" w:rsidTr="0074354B">
        <w:trPr>
          <w:cantSplit/>
          <w:jc w:val="center"/>
        </w:trPr>
        <w:tc>
          <w:tcPr>
            <w:tcW w:w="7920" w:type="dxa"/>
          </w:tcPr>
          <w:p w14:paraId="52BA2BB7"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decoded_picture_hash( payloadSize )</w:t>
            </w:r>
          </w:p>
        </w:tc>
        <w:tc>
          <w:tcPr>
            <w:tcW w:w="1157" w:type="dxa"/>
          </w:tcPr>
          <w:p w14:paraId="4B2BE671"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D13387" w14:paraId="0F1B2342" w14:textId="77777777" w:rsidTr="0074354B">
        <w:trPr>
          <w:jc w:val="center"/>
        </w:trPr>
        <w:tc>
          <w:tcPr>
            <w:tcW w:w="7920" w:type="dxa"/>
          </w:tcPr>
          <w:p w14:paraId="6BE7589D"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else if( payloadType  = =  133 )</w:t>
            </w:r>
          </w:p>
        </w:tc>
        <w:tc>
          <w:tcPr>
            <w:tcW w:w="1157" w:type="dxa"/>
          </w:tcPr>
          <w:p w14:paraId="253F793F"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4E6A69" w:rsidRPr="00D13387" w14:paraId="4485BD2F" w14:textId="77777777" w:rsidTr="0074354B">
        <w:trPr>
          <w:jc w:val="center"/>
        </w:trPr>
        <w:tc>
          <w:tcPr>
            <w:tcW w:w="7920" w:type="dxa"/>
          </w:tcPr>
          <w:p w14:paraId="1F244563"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r>
            <w:r w:rsidRPr="00D13387">
              <w:rPr>
                <w:rFonts w:eastAsia="Malgun Gothic"/>
                <w:noProof/>
                <w:sz w:val="20"/>
                <w:lang w:val="en-GB"/>
              </w:rPr>
              <w:tab/>
              <w:t>scalable_nesting( payloadSize )</w:t>
            </w:r>
          </w:p>
        </w:tc>
        <w:tc>
          <w:tcPr>
            <w:tcW w:w="1157" w:type="dxa"/>
          </w:tcPr>
          <w:p w14:paraId="4D86B976"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4E6A69" w:rsidRPr="00D13387" w14:paraId="6A1826B7" w14:textId="77777777" w:rsidTr="0074354B">
        <w:trPr>
          <w:cantSplit/>
          <w:jc w:val="center"/>
        </w:trPr>
        <w:tc>
          <w:tcPr>
            <w:tcW w:w="7920" w:type="dxa"/>
          </w:tcPr>
          <w:p w14:paraId="59B77B54"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else                        /* Specified in Rec. ITU-T H.274 | ISO/IEC 23002-7 */</w:t>
            </w:r>
          </w:p>
        </w:tc>
        <w:tc>
          <w:tcPr>
            <w:tcW w:w="1157" w:type="dxa"/>
          </w:tcPr>
          <w:p w14:paraId="6F033BC0"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D13387" w14:paraId="62C3C7BB" w14:textId="77777777" w:rsidTr="0074354B">
        <w:trPr>
          <w:cantSplit/>
          <w:jc w:val="center"/>
        </w:trPr>
        <w:tc>
          <w:tcPr>
            <w:tcW w:w="7920" w:type="dxa"/>
          </w:tcPr>
          <w:p w14:paraId="3B921EF6"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r>
            <w:r w:rsidRPr="00D13387">
              <w:rPr>
                <w:rFonts w:eastAsia="Malgun Gothic"/>
                <w:noProof/>
                <w:sz w:val="20"/>
                <w:lang w:val="en-GB"/>
              </w:rPr>
              <w:tab/>
              <w:t>reserved_message( payloadSize )</w:t>
            </w:r>
          </w:p>
        </w:tc>
        <w:tc>
          <w:tcPr>
            <w:tcW w:w="1157" w:type="dxa"/>
          </w:tcPr>
          <w:p w14:paraId="6FBA8D18"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D13387" w14:paraId="03408387" w14:textId="77777777" w:rsidTr="0074354B">
        <w:trPr>
          <w:cantSplit/>
          <w:jc w:val="center"/>
        </w:trPr>
        <w:tc>
          <w:tcPr>
            <w:tcW w:w="7920" w:type="dxa"/>
          </w:tcPr>
          <w:p w14:paraId="0BD22E13"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t xml:space="preserve">if( </w:t>
            </w:r>
            <w:r w:rsidRPr="00D13387">
              <w:rPr>
                <w:rFonts w:eastAsia="DengXian"/>
                <w:sz w:val="20"/>
                <w:lang w:val="en-CA" w:eastAsia="zh-CN"/>
              </w:rPr>
              <w:t>SeiExtension</w:t>
            </w:r>
            <w:r w:rsidRPr="00D13387">
              <w:rPr>
                <w:rFonts w:eastAsia="Malgun Gothic"/>
                <w:noProof/>
                <w:sz w:val="20"/>
                <w:lang w:val="en-CA"/>
              </w:rPr>
              <w:t xml:space="preserve">BitsPresentFlag  | |  </w:t>
            </w:r>
            <w:r w:rsidRPr="00D13387">
              <w:rPr>
                <w:rFonts w:eastAsia="Malgun Gothic"/>
                <w:noProof/>
                <w:sz w:val="20"/>
                <w:lang w:val="en-GB"/>
              </w:rPr>
              <w:t>more_data_in_payload( ) ) {</w:t>
            </w:r>
          </w:p>
        </w:tc>
        <w:tc>
          <w:tcPr>
            <w:tcW w:w="1157" w:type="dxa"/>
          </w:tcPr>
          <w:p w14:paraId="193E39EA"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D13387" w14:paraId="707E8D31" w14:textId="77777777" w:rsidTr="0074354B">
        <w:trPr>
          <w:cantSplit/>
          <w:jc w:val="center"/>
        </w:trPr>
        <w:tc>
          <w:tcPr>
            <w:tcW w:w="7920" w:type="dxa"/>
          </w:tcPr>
          <w:p w14:paraId="5D028A63"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if( payload_extension_present( ) )</w:t>
            </w:r>
          </w:p>
        </w:tc>
        <w:tc>
          <w:tcPr>
            <w:tcW w:w="1157" w:type="dxa"/>
          </w:tcPr>
          <w:p w14:paraId="4583E896"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D13387" w14:paraId="2EA0684E" w14:textId="77777777" w:rsidTr="0074354B">
        <w:trPr>
          <w:cantSplit/>
          <w:jc w:val="center"/>
        </w:trPr>
        <w:tc>
          <w:tcPr>
            <w:tcW w:w="7920" w:type="dxa"/>
          </w:tcPr>
          <w:p w14:paraId="41FB94AD"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b/>
                <w:noProof/>
                <w:sz w:val="20"/>
                <w:lang w:val="en-GB"/>
              </w:rPr>
            </w:pPr>
            <w:r w:rsidRPr="00D13387">
              <w:rPr>
                <w:rFonts w:eastAsia="Malgun Gothic"/>
                <w:noProof/>
                <w:sz w:val="20"/>
                <w:lang w:val="en-GB"/>
              </w:rPr>
              <w:tab/>
            </w:r>
            <w:r w:rsidRPr="00D13387">
              <w:rPr>
                <w:rFonts w:eastAsia="Malgun Gothic"/>
                <w:noProof/>
                <w:sz w:val="20"/>
                <w:lang w:val="en-GB"/>
              </w:rPr>
              <w:tab/>
            </w:r>
            <w:r w:rsidRPr="00D13387">
              <w:rPr>
                <w:rFonts w:eastAsia="Malgun Gothic"/>
                <w:noProof/>
                <w:sz w:val="20"/>
                <w:lang w:val="en-GB"/>
              </w:rPr>
              <w:tab/>
            </w:r>
            <w:r w:rsidRPr="00D13387">
              <w:rPr>
                <w:rFonts w:eastAsia="Malgun Gothic"/>
                <w:b/>
                <w:bCs/>
                <w:noProof/>
                <w:sz w:val="20"/>
                <w:lang w:val="en-GB"/>
              </w:rPr>
              <w:t>sei_</w:t>
            </w:r>
            <w:r w:rsidRPr="00D13387">
              <w:rPr>
                <w:rFonts w:eastAsia="Malgun Gothic"/>
                <w:b/>
                <w:noProof/>
                <w:sz w:val="20"/>
                <w:lang w:val="en-GB"/>
              </w:rPr>
              <w:t>reserved_payload_extension_data</w:t>
            </w:r>
          </w:p>
        </w:tc>
        <w:tc>
          <w:tcPr>
            <w:tcW w:w="1157" w:type="dxa"/>
          </w:tcPr>
          <w:p w14:paraId="6B837EB2"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r w:rsidRPr="00D13387">
              <w:rPr>
                <w:rFonts w:eastAsia="Malgun Gothic"/>
                <w:bCs/>
                <w:noProof/>
                <w:sz w:val="20"/>
                <w:lang w:val="en-GB"/>
              </w:rPr>
              <w:t>u(v)</w:t>
            </w:r>
          </w:p>
        </w:tc>
      </w:tr>
      <w:tr w:rsidR="004E6A69" w:rsidRPr="00D13387" w14:paraId="398B9121" w14:textId="77777777" w:rsidTr="0074354B">
        <w:trPr>
          <w:cantSplit/>
          <w:jc w:val="center"/>
        </w:trPr>
        <w:tc>
          <w:tcPr>
            <w:tcW w:w="7920" w:type="dxa"/>
          </w:tcPr>
          <w:p w14:paraId="5ACE32B4"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r>
            <w:r w:rsidRPr="00D13387">
              <w:rPr>
                <w:rFonts w:eastAsia="Malgun Gothic"/>
                <w:b/>
                <w:bCs/>
                <w:noProof/>
                <w:sz w:val="20"/>
                <w:lang w:val="en-GB"/>
              </w:rPr>
              <w:t>sei_</w:t>
            </w:r>
            <w:r w:rsidRPr="00D13387">
              <w:rPr>
                <w:rFonts w:eastAsia="Malgun Gothic"/>
                <w:b/>
                <w:noProof/>
                <w:sz w:val="20"/>
                <w:lang w:val="en-GB"/>
              </w:rPr>
              <w:t>payload_bit_equal_to_one</w:t>
            </w:r>
            <w:r w:rsidRPr="00D13387">
              <w:rPr>
                <w:rFonts w:eastAsia="Malgun Gothic"/>
                <w:noProof/>
                <w:sz w:val="20"/>
                <w:lang w:val="en-GB"/>
              </w:rPr>
              <w:t xml:space="preserve"> /* equal to 1 */</w:t>
            </w:r>
          </w:p>
        </w:tc>
        <w:tc>
          <w:tcPr>
            <w:tcW w:w="1157" w:type="dxa"/>
          </w:tcPr>
          <w:p w14:paraId="337C1056"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r w:rsidRPr="00D13387">
              <w:rPr>
                <w:rFonts w:eastAsia="Malgun Gothic"/>
                <w:bCs/>
                <w:noProof/>
                <w:sz w:val="20"/>
                <w:lang w:val="en-GB"/>
              </w:rPr>
              <w:t>f(1)</w:t>
            </w:r>
          </w:p>
        </w:tc>
      </w:tr>
      <w:tr w:rsidR="004E6A69" w:rsidRPr="00D13387" w14:paraId="72874FF5" w14:textId="77777777" w:rsidTr="0074354B">
        <w:trPr>
          <w:cantSplit/>
          <w:jc w:val="center"/>
        </w:trPr>
        <w:tc>
          <w:tcPr>
            <w:tcW w:w="7920" w:type="dxa"/>
          </w:tcPr>
          <w:p w14:paraId="3A4B6951"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while( !byte_aligned( ) )</w:t>
            </w:r>
          </w:p>
        </w:tc>
        <w:tc>
          <w:tcPr>
            <w:tcW w:w="1157" w:type="dxa"/>
          </w:tcPr>
          <w:p w14:paraId="7A142974"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D13387" w14:paraId="07EE1B4B" w14:textId="77777777" w:rsidTr="0074354B">
        <w:trPr>
          <w:cantSplit/>
          <w:jc w:val="center"/>
        </w:trPr>
        <w:tc>
          <w:tcPr>
            <w:tcW w:w="7920" w:type="dxa"/>
          </w:tcPr>
          <w:p w14:paraId="4C135DEB"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r>
            <w:r w:rsidRPr="00D13387">
              <w:rPr>
                <w:rFonts w:eastAsia="Malgun Gothic"/>
                <w:noProof/>
                <w:sz w:val="20"/>
                <w:lang w:val="en-GB"/>
              </w:rPr>
              <w:tab/>
            </w:r>
            <w:r w:rsidRPr="00D13387">
              <w:rPr>
                <w:rFonts w:eastAsia="Malgun Gothic"/>
                <w:b/>
                <w:bCs/>
                <w:noProof/>
                <w:sz w:val="20"/>
                <w:lang w:val="en-GB"/>
              </w:rPr>
              <w:t>sei_</w:t>
            </w:r>
            <w:r w:rsidRPr="00D13387">
              <w:rPr>
                <w:rFonts w:eastAsia="Malgun Gothic"/>
                <w:b/>
                <w:noProof/>
                <w:sz w:val="20"/>
                <w:lang w:val="en-GB"/>
              </w:rPr>
              <w:t>payload_bit_equal_to_zero</w:t>
            </w:r>
            <w:r w:rsidRPr="00D13387">
              <w:rPr>
                <w:rFonts w:eastAsia="Malgun Gothic"/>
                <w:noProof/>
                <w:sz w:val="20"/>
                <w:lang w:val="en-GB"/>
              </w:rPr>
              <w:t xml:space="preserve"> /* equal to 0 */</w:t>
            </w:r>
          </w:p>
        </w:tc>
        <w:tc>
          <w:tcPr>
            <w:tcW w:w="1157" w:type="dxa"/>
          </w:tcPr>
          <w:p w14:paraId="1E06DA36"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r w:rsidRPr="00D13387">
              <w:rPr>
                <w:rFonts w:eastAsia="Malgun Gothic"/>
                <w:bCs/>
                <w:noProof/>
                <w:sz w:val="20"/>
                <w:lang w:val="en-GB"/>
              </w:rPr>
              <w:t>f(1)</w:t>
            </w:r>
          </w:p>
        </w:tc>
      </w:tr>
      <w:tr w:rsidR="004E6A69" w:rsidRPr="00D13387" w14:paraId="57782EC8" w14:textId="77777777" w:rsidTr="0074354B">
        <w:trPr>
          <w:cantSplit/>
          <w:jc w:val="center"/>
        </w:trPr>
        <w:tc>
          <w:tcPr>
            <w:tcW w:w="7920" w:type="dxa"/>
          </w:tcPr>
          <w:p w14:paraId="5499BF45"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t>}</w:t>
            </w:r>
          </w:p>
        </w:tc>
        <w:tc>
          <w:tcPr>
            <w:tcW w:w="1157" w:type="dxa"/>
          </w:tcPr>
          <w:p w14:paraId="294BAEA8"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D13387" w14:paraId="2ED6BDD6" w14:textId="77777777" w:rsidTr="0074354B">
        <w:trPr>
          <w:cantSplit/>
          <w:jc w:val="center"/>
        </w:trPr>
        <w:tc>
          <w:tcPr>
            <w:tcW w:w="7920" w:type="dxa"/>
          </w:tcPr>
          <w:p w14:paraId="38A7A0FF" w14:textId="77777777" w:rsidR="004E6A69" w:rsidRPr="00D13387" w:rsidRDefault="004E6A69" w:rsidP="0074354B">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w:t>
            </w:r>
          </w:p>
        </w:tc>
        <w:tc>
          <w:tcPr>
            <w:tcW w:w="1157" w:type="dxa"/>
          </w:tcPr>
          <w:p w14:paraId="11D83786" w14:textId="77777777" w:rsidR="004E6A69" w:rsidRPr="00D13387" w:rsidRDefault="004E6A69" w:rsidP="007435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bl>
    <w:p w14:paraId="7F3D9062" w14:textId="77777777" w:rsidR="004E6A69" w:rsidRDefault="004E6A69" w:rsidP="004E6A69">
      <w:pPr>
        <w:rPr>
          <w:lang w:val="en-GB"/>
        </w:rPr>
      </w:pPr>
    </w:p>
    <w:p w14:paraId="77D8F10A" w14:textId="77777777" w:rsidR="004E6A69" w:rsidRDefault="004E6A69" w:rsidP="004E6A69">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noProof/>
          <w:sz w:val="24"/>
          <w:lang w:val="en-CA"/>
        </w:rPr>
      </w:pPr>
      <w:r>
        <w:rPr>
          <w:i/>
          <w:noProof/>
          <w:sz w:val="24"/>
          <w:lang w:val="en-CA"/>
        </w:rPr>
        <w:t>In subclause D.2.2, make the following changes:</w:t>
      </w:r>
    </w:p>
    <w:p w14:paraId="58A40D22" w14:textId="77777777" w:rsidR="004E6A69" w:rsidRPr="003C0071" w:rsidRDefault="004E6A69" w:rsidP="004E6A69">
      <w:pPr>
        <w:rPr>
          <w:sz w:val="20"/>
          <w:lang w:val="en-GB"/>
        </w:rPr>
      </w:pPr>
      <w:r>
        <w:rPr>
          <w:sz w:val="20"/>
          <w:lang w:val="en-GB"/>
        </w:rPr>
        <w:t>...</w:t>
      </w:r>
    </w:p>
    <w:p w14:paraId="2898BEF9" w14:textId="77777777" w:rsidR="004E6A69" w:rsidRPr="0010317E" w:rsidRDefault="004E6A69" w:rsidP="004E6A6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after="120"/>
        <w:jc w:val="center"/>
        <w:rPr>
          <w:b/>
          <w:noProof/>
          <w:sz w:val="20"/>
          <w:lang w:val="en-GB"/>
        </w:rPr>
      </w:pPr>
      <w:bookmarkStart w:id="26" w:name="_Ref55396557"/>
      <w:bookmarkStart w:id="27" w:name="_Ref55404690"/>
      <w:bookmarkStart w:id="28" w:name="_Toc98417438"/>
      <w:r w:rsidRPr="0010317E">
        <w:rPr>
          <w:b/>
          <w:noProof/>
          <w:sz w:val="20"/>
          <w:lang w:val="en-GB"/>
        </w:rPr>
        <w:lastRenderedPageBreak/>
        <w:t>Table </w:t>
      </w:r>
      <w:bookmarkEnd w:id="26"/>
      <w:r w:rsidRPr="0010317E">
        <w:rPr>
          <w:b/>
          <w:noProof/>
          <w:sz w:val="20"/>
          <w:lang w:val="en-GB"/>
        </w:rPr>
        <w:t>D.</w:t>
      </w:r>
      <w:r>
        <w:rPr>
          <w:b/>
          <w:noProof/>
          <w:sz w:val="20"/>
          <w:lang w:val="en-GB"/>
        </w:rPr>
        <w:t>1</w:t>
      </w:r>
      <w:bookmarkEnd w:id="27"/>
      <w:r w:rsidRPr="0010317E">
        <w:rPr>
          <w:b/>
          <w:noProof/>
          <w:sz w:val="20"/>
          <w:lang w:val="en-GB"/>
        </w:rPr>
        <w:t xml:space="preserve"> – Persistence scope of SEI messages (informative)</w:t>
      </w:r>
      <w:bookmarkEnd w:id="28"/>
    </w:p>
    <w:tbl>
      <w:tblPr>
        <w:tblStyle w:val="Grilledutableau2"/>
        <w:tblW w:w="8820" w:type="dxa"/>
        <w:tblInd w:w="445" w:type="dxa"/>
        <w:tblLook w:val="04A0" w:firstRow="1" w:lastRow="0" w:firstColumn="1" w:lastColumn="0" w:noHBand="0" w:noVBand="1"/>
      </w:tblPr>
      <w:tblGrid>
        <w:gridCol w:w="3420"/>
        <w:gridCol w:w="5400"/>
      </w:tblGrid>
      <w:tr w:rsidR="004E6A69" w:rsidRPr="009E593B" w14:paraId="32FC9117" w14:textId="77777777" w:rsidTr="0074354B">
        <w:tc>
          <w:tcPr>
            <w:tcW w:w="3420" w:type="dxa"/>
          </w:tcPr>
          <w:p w14:paraId="06E32656" w14:textId="77777777" w:rsidR="004E6A69" w:rsidRPr="005A45C4" w:rsidRDefault="004E6A69" w:rsidP="0074354B">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rFonts w:ascii="Times New Roman" w:hAnsi="Times New Roman"/>
                <w:b/>
                <w:noProof/>
                <w:sz w:val="20"/>
                <w:lang w:val="en-GB"/>
              </w:rPr>
            </w:pPr>
            <w:r w:rsidRPr="005A45C4">
              <w:rPr>
                <w:b/>
                <w:noProof/>
                <w:sz w:val="20"/>
                <w:lang w:val="en-GB" w:eastAsia="ja-JP"/>
              </w:rPr>
              <w:t>SEI message</w:t>
            </w:r>
          </w:p>
        </w:tc>
        <w:tc>
          <w:tcPr>
            <w:tcW w:w="5400" w:type="dxa"/>
          </w:tcPr>
          <w:p w14:paraId="5342567B" w14:textId="77777777" w:rsidR="004E6A69" w:rsidRPr="005A45C4" w:rsidRDefault="004E6A69" w:rsidP="0074354B">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rFonts w:ascii="Times New Roman" w:hAnsi="Times New Roman"/>
                <w:b/>
                <w:noProof/>
                <w:sz w:val="20"/>
                <w:lang w:val="en-GB"/>
              </w:rPr>
            </w:pPr>
            <w:r w:rsidRPr="005A45C4">
              <w:rPr>
                <w:b/>
                <w:noProof/>
                <w:sz w:val="20"/>
                <w:lang w:val="en-GB" w:eastAsia="ja-JP"/>
              </w:rPr>
              <w:t>Persistence scope</w:t>
            </w:r>
          </w:p>
        </w:tc>
      </w:tr>
      <w:tr w:rsidR="004E6A69" w:rsidRPr="009E593B" w14:paraId="17AEB8CF" w14:textId="77777777" w:rsidTr="0074354B">
        <w:tc>
          <w:tcPr>
            <w:tcW w:w="3420" w:type="dxa"/>
            <w:vAlign w:val="center"/>
          </w:tcPr>
          <w:p w14:paraId="1E56E21E" w14:textId="77777777" w:rsidR="004E6A69" w:rsidRPr="005A45C4" w:rsidRDefault="004E6A69" w:rsidP="007435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ascii="Times New Roman" w:hAnsi="Times New Roman"/>
                <w:noProof/>
                <w:sz w:val="20"/>
                <w:lang w:val="en-GB"/>
              </w:rPr>
            </w:pPr>
            <w:r w:rsidRPr="005A45C4">
              <w:rPr>
                <w:noProof/>
                <w:sz w:val="20"/>
                <w:lang w:val="en-GB"/>
              </w:rPr>
              <w:t>Buffering period</w:t>
            </w:r>
          </w:p>
        </w:tc>
        <w:tc>
          <w:tcPr>
            <w:tcW w:w="5400" w:type="dxa"/>
            <w:vAlign w:val="center"/>
          </w:tcPr>
          <w:p w14:paraId="062D6CAC" w14:textId="77777777" w:rsidR="004E6A69" w:rsidRPr="005A45C4" w:rsidRDefault="004E6A69" w:rsidP="007435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ascii="Times New Roman" w:hAnsi="Times New Roman"/>
                <w:noProof/>
                <w:sz w:val="20"/>
                <w:lang w:val="en-GB"/>
              </w:rPr>
            </w:pPr>
            <w:r w:rsidRPr="005A45C4">
              <w:rPr>
                <w:noProof/>
                <w:sz w:val="20"/>
                <w:lang w:val="en-GB"/>
              </w:rPr>
              <w:t>The remainder of the bitstream</w:t>
            </w:r>
          </w:p>
        </w:tc>
      </w:tr>
      <w:tr w:rsidR="004E6A69" w:rsidRPr="009E593B" w14:paraId="49D4E11C" w14:textId="77777777" w:rsidTr="0074354B">
        <w:tc>
          <w:tcPr>
            <w:tcW w:w="3420" w:type="dxa"/>
            <w:vAlign w:val="center"/>
          </w:tcPr>
          <w:p w14:paraId="24F4AB20" w14:textId="77777777" w:rsidR="004E6A69" w:rsidRPr="005A45C4" w:rsidRDefault="004E6A69" w:rsidP="007435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ascii="Times New Roman" w:hAnsi="Times New Roman"/>
                <w:noProof/>
                <w:sz w:val="20"/>
                <w:lang w:val="en-GB"/>
              </w:rPr>
            </w:pPr>
            <w:r w:rsidRPr="005A45C4">
              <w:rPr>
                <w:noProof/>
                <w:sz w:val="20"/>
                <w:lang w:val="en-GB"/>
              </w:rPr>
              <w:t>Picture timing</w:t>
            </w:r>
          </w:p>
        </w:tc>
        <w:tc>
          <w:tcPr>
            <w:tcW w:w="5400" w:type="dxa"/>
            <w:vAlign w:val="center"/>
          </w:tcPr>
          <w:p w14:paraId="5955C0DE" w14:textId="77777777" w:rsidR="004E6A69" w:rsidRPr="005A45C4" w:rsidRDefault="004E6A69" w:rsidP="007435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ascii="Times New Roman" w:hAnsi="Times New Roman"/>
                <w:noProof/>
                <w:sz w:val="20"/>
                <w:lang w:val="en-GB"/>
              </w:rPr>
            </w:pPr>
            <w:r w:rsidRPr="005A45C4">
              <w:rPr>
                <w:noProof/>
                <w:sz w:val="20"/>
                <w:lang w:val="en-GB"/>
              </w:rPr>
              <w:t>The AU containing the SEI message</w:t>
            </w:r>
          </w:p>
        </w:tc>
      </w:tr>
      <w:tr w:rsidR="004E6A69" w:rsidRPr="009E593B" w14:paraId="459D3323" w14:textId="77777777" w:rsidTr="0074354B">
        <w:tc>
          <w:tcPr>
            <w:tcW w:w="3420" w:type="dxa"/>
            <w:vAlign w:val="center"/>
          </w:tcPr>
          <w:p w14:paraId="06CCCE8F" w14:textId="77777777" w:rsidR="004E6A69" w:rsidRPr="005A45C4"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ascii="Times New Roman" w:hAnsi="Times New Roman"/>
                <w:noProof/>
                <w:sz w:val="20"/>
                <w:lang w:val="en-GB"/>
              </w:rPr>
            </w:pPr>
            <w:r w:rsidRPr="005A45C4">
              <w:rPr>
                <w:noProof/>
                <w:sz w:val="20"/>
                <w:lang w:val="en-GB"/>
              </w:rPr>
              <w:t>DU information</w:t>
            </w:r>
          </w:p>
        </w:tc>
        <w:tc>
          <w:tcPr>
            <w:tcW w:w="5400" w:type="dxa"/>
            <w:vAlign w:val="center"/>
          </w:tcPr>
          <w:p w14:paraId="7A1D0030" w14:textId="77777777" w:rsidR="004E6A69" w:rsidRPr="005A45C4"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ascii="Times New Roman" w:hAnsi="Times New Roman"/>
                <w:noProof/>
                <w:sz w:val="20"/>
                <w:lang w:val="en-GB"/>
              </w:rPr>
            </w:pPr>
            <w:r w:rsidRPr="005A45C4">
              <w:rPr>
                <w:noProof/>
                <w:sz w:val="20"/>
                <w:lang w:val="en-GB"/>
              </w:rPr>
              <w:t>The AU containing the SEI message</w:t>
            </w:r>
          </w:p>
        </w:tc>
      </w:tr>
      <w:tr w:rsidR="004E6A69" w:rsidRPr="009E593B" w14:paraId="4B7001C0" w14:textId="77777777" w:rsidTr="0074354B">
        <w:tc>
          <w:tcPr>
            <w:tcW w:w="3420" w:type="dxa"/>
            <w:vAlign w:val="center"/>
          </w:tcPr>
          <w:p w14:paraId="3ABFAFBD" w14:textId="77777777" w:rsidR="004E6A69" w:rsidRPr="005A45C4"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ascii="Times New Roman" w:hAnsi="Times New Roman"/>
                <w:noProof/>
                <w:sz w:val="20"/>
                <w:lang w:val="en-GB"/>
              </w:rPr>
            </w:pPr>
            <w:r w:rsidRPr="005A45C4">
              <w:rPr>
                <w:noProof/>
                <w:sz w:val="20"/>
                <w:lang w:val="en-GB"/>
              </w:rPr>
              <w:t>Scalable nesting</w:t>
            </w:r>
          </w:p>
        </w:tc>
        <w:tc>
          <w:tcPr>
            <w:tcW w:w="5400" w:type="dxa"/>
            <w:vAlign w:val="center"/>
          </w:tcPr>
          <w:p w14:paraId="66C5C052" w14:textId="77777777" w:rsidR="004E6A69" w:rsidRPr="005A45C4"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ascii="Times New Roman" w:hAnsi="Times New Roman"/>
                <w:noProof/>
                <w:sz w:val="20"/>
                <w:lang w:val="en-GB"/>
              </w:rPr>
            </w:pPr>
            <w:r w:rsidRPr="005A45C4">
              <w:rPr>
                <w:noProof/>
                <w:sz w:val="20"/>
                <w:lang w:val="en-GB" w:eastAsia="ja-JP"/>
              </w:rPr>
              <w:t>Depending on the scalable-nested SEI messages. Each scalable-nested SEI message has the same persistence scope as if the SEI message was not scalable-nested</w:t>
            </w:r>
          </w:p>
        </w:tc>
      </w:tr>
      <w:tr w:rsidR="004E6A69" w:rsidRPr="009E593B" w14:paraId="10BB6743" w14:textId="77777777" w:rsidTr="0074354B">
        <w:trPr>
          <w:trHeight w:val="144"/>
        </w:trPr>
        <w:tc>
          <w:tcPr>
            <w:tcW w:w="3420" w:type="dxa"/>
          </w:tcPr>
          <w:p w14:paraId="22FFF52C" w14:textId="77777777" w:rsidR="004E6A69" w:rsidRPr="005A45C4"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rFonts w:ascii="Times New Roman" w:hAnsi="Times New Roman"/>
                <w:sz w:val="20"/>
                <w:lang w:val="en-CA"/>
              </w:rPr>
            </w:pPr>
            <w:r w:rsidRPr="009E593B">
              <w:rPr>
                <w:sz w:val="20"/>
                <w:lang w:val="en-CA"/>
              </w:rPr>
              <w:t>SEI manifest</w:t>
            </w:r>
          </w:p>
        </w:tc>
        <w:tc>
          <w:tcPr>
            <w:tcW w:w="5400" w:type="dxa"/>
          </w:tcPr>
          <w:p w14:paraId="506D6B54" w14:textId="77777777" w:rsidR="004E6A69" w:rsidRPr="005A45C4" w:rsidRDefault="004E6A69" w:rsidP="0074354B">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rFonts w:ascii="Times New Roman" w:hAnsi="Times New Roman"/>
                <w:sz w:val="20"/>
                <w:lang w:val="en-CA"/>
              </w:rPr>
            </w:pPr>
            <w:r w:rsidRPr="009E593B">
              <w:rPr>
                <w:sz w:val="20"/>
                <w:lang w:val="en-CA"/>
              </w:rPr>
              <w:t>The CVS containing the SEI message</w:t>
            </w:r>
          </w:p>
        </w:tc>
      </w:tr>
      <w:tr w:rsidR="004E6A69" w:rsidRPr="009E593B" w14:paraId="47EDD110" w14:textId="77777777" w:rsidTr="0074354B">
        <w:trPr>
          <w:trHeight w:val="144"/>
        </w:trPr>
        <w:tc>
          <w:tcPr>
            <w:tcW w:w="3420" w:type="dxa"/>
          </w:tcPr>
          <w:p w14:paraId="00751E7B" w14:textId="77777777" w:rsidR="004E6A69" w:rsidRPr="005A45C4"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rFonts w:ascii="Times New Roman" w:hAnsi="Times New Roman"/>
                <w:sz w:val="20"/>
                <w:lang w:val="en-CA"/>
              </w:rPr>
            </w:pPr>
            <w:r w:rsidRPr="009E593B">
              <w:rPr>
                <w:sz w:val="20"/>
                <w:lang w:val="en-CA"/>
              </w:rPr>
              <w:t>SEI prefix indication</w:t>
            </w:r>
          </w:p>
        </w:tc>
        <w:tc>
          <w:tcPr>
            <w:tcW w:w="5400" w:type="dxa"/>
          </w:tcPr>
          <w:p w14:paraId="281EFD72" w14:textId="77777777" w:rsidR="004E6A69" w:rsidRPr="005A45C4" w:rsidRDefault="004E6A69" w:rsidP="0074354B">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rFonts w:ascii="Times New Roman" w:hAnsi="Times New Roman"/>
                <w:sz w:val="20"/>
                <w:lang w:val="en-CA"/>
              </w:rPr>
            </w:pPr>
            <w:r w:rsidRPr="009E593B">
              <w:rPr>
                <w:sz w:val="20"/>
                <w:lang w:val="en-CA"/>
              </w:rPr>
              <w:t>The CVS containing the SEI message</w:t>
            </w:r>
          </w:p>
        </w:tc>
      </w:tr>
      <w:tr w:rsidR="004E6A69" w:rsidRPr="009E593B" w14:paraId="3AF137B0" w14:textId="77777777" w:rsidTr="0074354B">
        <w:tc>
          <w:tcPr>
            <w:tcW w:w="3420" w:type="dxa"/>
            <w:vAlign w:val="center"/>
          </w:tcPr>
          <w:p w14:paraId="097A1F35" w14:textId="77777777" w:rsidR="004E6A69" w:rsidRPr="005A45C4"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ascii="Times New Roman" w:hAnsi="Times New Roman"/>
                <w:noProof/>
                <w:sz w:val="20"/>
                <w:lang w:val="en-GB"/>
              </w:rPr>
            </w:pPr>
            <w:r w:rsidRPr="005A45C4">
              <w:rPr>
                <w:noProof/>
                <w:sz w:val="20"/>
                <w:lang w:val="en-GB"/>
              </w:rPr>
              <w:t>Subpicture level information</w:t>
            </w:r>
          </w:p>
        </w:tc>
        <w:tc>
          <w:tcPr>
            <w:tcW w:w="5400" w:type="dxa"/>
            <w:vAlign w:val="center"/>
          </w:tcPr>
          <w:p w14:paraId="2D0BDB85" w14:textId="77777777" w:rsidR="004E6A69" w:rsidRPr="005A45C4"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ascii="Times New Roman" w:hAnsi="Times New Roman"/>
                <w:noProof/>
                <w:sz w:val="20"/>
                <w:lang w:val="en-GB"/>
              </w:rPr>
            </w:pPr>
            <w:r w:rsidRPr="005A45C4">
              <w:rPr>
                <w:noProof/>
                <w:sz w:val="20"/>
                <w:lang w:val="en-GB"/>
              </w:rPr>
              <w:t>The CVS containing the SLI SEI message and up to but not including the next CVS, in decoding order, that contains an SLI SEI message with different content</w:t>
            </w:r>
          </w:p>
        </w:tc>
      </w:tr>
      <w:tr w:rsidR="004E6A69" w:rsidRPr="009E593B" w14:paraId="55BF9A38" w14:textId="77777777" w:rsidTr="0074354B">
        <w:tc>
          <w:tcPr>
            <w:tcW w:w="3420" w:type="dxa"/>
          </w:tcPr>
          <w:p w14:paraId="52F22185" w14:textId="77777777" w:rsidR="004E6A69" w:rsidRPr="005A45C4"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rFonts w:ascii="Times New Roman" w:hAnsi="Times New Roman"/>
                <w:noProof/>
                <w:sz w:val="20"/>
                <w:lang w:val="en-CA"/>
              </w:rPr>
            </w:pPr>
            <w:r w:rsidRPr="009E593B">
              <w:rPr>
                <w:noProof/>
                <w:sz w:val="20"/>
                <w:lang w:val="en-CA"/>
              </w:rPr>
              <w:t>Constrained RASL encoding indication</w:t>
            </w:r>
          </w:p>
        </w:tc>
        <w:tc>
          <w:tcPr>
            <w:tcW w:w="5400" w:type="dxa"/>
          </w:tcPr>
          <w:p w14:paraId="2DFCC934" w14:textId="77777777" w:rsidR="004E6A69" w:rsidRPr="005A45C4"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rFonts w:ascii="Times New Roman" w:hAnsi="Times New Roman"/>
                <w:noProof/>
                <w:sz w:val="20"/>
                <w:lang w:val="en-CA"/>
              </w:rPr>
            </w:pPr>
            <w:r w:rsidRPr="009E593B">
              <w:rPr>
                <w:noProof/>
                <w:sz w:val="20"/>
                <w:lang w:val="en-CA"/>
              </w:rPr>
              <w:t>The CVS containing the SEI messag</w:t>
            </w:r>
            <w:r w:rsidRPr="00C5540A">
              <w:rPr>
                <w:noProof/>
                <w:sz w:val="20"/>
                <w:lang w:val="en-CA"/>
              </w:rPr>
              <w:t>e</w:t>
            </w:r>
          </w:p>
        </w:tc>
      </w:tr>
      <w:tr w:rsidR="004E6A69" w:rsidRPr="009E593B" w14:paraId="3DF1CA48" w14:textId="77777777" w:rsidTr="0074354B">
        <w:tc>
          <w:tcPr>
            <w:tcW w:w="3420" w:type="dxa"/>
          </w:tcPr>
          <w:p w14:paraId="328C3761" w14:textId="77777777" w:rsidR="004E6A69" w:rsidRPr="000C07ED"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noProof/>
                <w:sz w:val="20"/>
                <w:highlight w:val="yellow"/>
                <w:lang w:val="en-CA"/>
              </w:rPr>
            </w:pPr>
            <w:r w:rsidRPr="000C07ED">
              <w:rPr>
                <w:noProof/>
                <w:sz w:val="20"/>
                <w:highlight w:val="yellow"/>
                <w:lang w:val="en-CA"/>
              </w:rPr>
              <w:t>SEI processing order</w:t>
            </w:r>
          </w:p>
        </w:tc>
        <w:tc>
          <w:tcPr>
            <w:tcW w:w="5400" w:type="dxa"/>
          </w:tcPr>
          <w:p w14:paraId="48354055" w14:textId="77777777" w:rsidR="004E6A69" w:rsidRPr="009E593B"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noProof/>
                <w:sz w:val="20"/>
                <w:lang w:val="en-CA"/>
              </w:rPr>
            </w:pPr>
            <w:r w:rsidRPr="000C07ED">
              <w:rPr>
                <w:noProof/>
                <w:sz w:val="20"/>
                <w:highlight w:val="yellow"/>
                <w:lang w:val="en-CA"/>
              </w:rPr>
              <w:t>The CVS containing the SEI messag</w:t>
            </w:r>
            <w:r w:rsidRPr="00B534F2">
              <w:rPr>
                <w:noProof/>
                <w:sz w:val="20"/>
                <w:highlight w:val="yellow"/>
                <w:lang w:val="en-CA"/>
              </w:rPr>
              <w:t>e</w:t>
            </w:r>
          </w:p>
        </w:tc>
      </w:tr>
    </w:tbl>
    <w:p w14:paraId="7FE9F7FB" w14:textId="77777777" w:rsidR="004E6A69" w:rsidRDefault="004E6A69" w:rsidP="004E6A69">
      <w:pPr>
        <w:rPr>
          <w:sz w:val="20"/>
          <w:lang w:val="en-GB"/>
        </w:rPr>
      </w:pPr>
      <w:r>
        <w:rPr>
          <w:sz w:val="20"/>
          <w:lang w:val="en-GB"/>
        </w:rPr>
        <w:t>...</w:t>
      </w:r>
    </w:p>
    <w:p w14:paraId="4DDB517E" w14:textId="77777777" w:rsidR="004E6A69" w:rsidRPr="00E25943" w:rsidRDefault="004E6A69" w:rsidP="004E6A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r w:rsidRPr="00E25943">
        <w:rPr>
          <w:sz w:val="20"/>
          <w:lang w:val="en-GB"/>
        </w:rPr>
        <w:t xml:space="preserve">The list VclAssociatedSeiList is set to </w:t>
      </w:r>
      <w:r w:rsidRPr="00E25943">
        <w:rPr>
          <w:noProof/>
          <w:sz w:val="20"/>
          <w:lang w:val="en-GB"/>
        </w:rPr>
        <w:t xml:space="preserve">consist of the payloadType values </w:t>
      </w:r>
      <w:r w:rsidRPr="00E25943">
        <w:rPr>
          <w:sz w:val="20"/>
          <w:lang w:val="en-GB"/>
        </w:rPr>
        <w:t xml:space="preserve">3, 19, 45, 47, 129, 132, 137, 142, 144, 145, 147 to 150, inclusive, 153 to 156, inclusive, 165, 168, 177, 179, 180, 200 to 202, inclusive, and 204 to </w:t>
      </w:r>
      <w:r w:rsidRPr="00E25943">
        <w:rPr>
          <w:sz w:val="20"/>
          <w:highlight w:val="yellow"/>
          <w:lang w:val="en-GB"/>
        </w:rPr>
        <w:t>213</w:t>
      </w:r>
      <w:r w:rsidRPr="00E25943">
        <w:rPr>
          <w:sz w:val="20"/>
          <w:lang w:val="en-GB"/>
        </w:rPr>
        <w:t>, inclusive.</w:t>
      </w:r>
    </w:p>
    <w:p w14:paraId="71D22B9B" w14:textId="77777777" w:rsidR="004E6A69" w:rsidRPr="00C21A8D" w:rsidRDefault="004E6A69" w:rsidP="004E6A69">
      <w:pPr>
        <w:tabs>
          <w:tab w:val="left" w:pos="400"/>
        </w:tabs>
        <w:ind w:left="400" w:hanging="400"/>
        <w:rPr>
          <w:sz w:val="20"/>
        </w:rPr>
      </w:pPr>
      <w:r>
        <w:rPr>
          <w:noProof/>
          <w:sz w:val="20"/>
          <w:lang w:val="en-GB"/>
        </w:rPr>
        <w:t>...</w:t>
      </w:r>
    </w:p>
    <w:p w14:paraId="26DFDB89" w14:textId="48A28675" w:rsidR="004E6A69" w:rsidRDefault="004E6A69" w:rsidP="00097540">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FF3985">
        <w:rPr>
          <w:rFonts w:eastAsia="SimSun"/>
          <w:i/>
          <w:noProof/>
          <w:sz w:val="24"/>
          <w:lang w:val="en-CA"/>
        </w:rPr>
        <w:lastRenderedPageBreak/>
        <w:t>Add clause</w:t>
      </w:r>
      <w:r>
        <w:rPr>
          <w:rFonts w:eastAsia="SimSun"/>
          <w:i/>
          <w:noProof/>
          <w:sz w:val="24"/>
          <w:lang w:val="en-CA"/>
        </w:rPr>
        <w:t xml:space="preserve"> D.11 </w:t>
      </w:r>
      <w:r w:rsidRPr="00FF3985">
        <w:rPr>
          <w:rFonts w:eastAsia="SimSun"/>
          <w:i/>
          <w:noProof/>
          <w:sz w:val="24"/>
          <w:lang w:val="en-CA"/>
        </w:rPr>
        <w:t>as follows:</w:t>
      </w:r>
    </w:p>
    <w:p w14:paraId="74F5E4EB" w14:textId="77777777" w:rsidR="004E6A69" w:rsidRPr="004E6A69" w:rsidRDefault="004E6A69" w:rsidP="00097540">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outlineLvl w:val="1"/>
        <w:rPr>
          <w:rFonts w:eastAsia="SimSun"/>
          <w:b/>
          <w:lang w:val="en-CA"/>
        </w:rPr>
      </w:pPr>
      <w:r w:rsidRPr="004E6A69">
        <w:rPr>
          <w:rFonts w:eastAsia="SimSun"/>
          <w:b/>
          <w:lang w:val="en-CA"/>
        </w:rPr>
        <w:t>D.11 SEI processing order SEI message</w:t>
      </w:r>
    </w:p>
    <w:p w14:paraId="185BF685" w14:textId="1DADF208" w:rsidR="004E6A69" w:rsidRDefault="004E6A69" w:rsidP="00097540">
      <w:pPr>
        <w:pStyle w:val="Annex3"/>
      </w:pPr>
      <w:bookmarkStart w:id="29" w:name="_Toc80700827"/>
      <w:r w:rsidRPr="004E6A69">
        <w:rPr>
          <w:noProof/>
          <w:lang w:val="en-CA"/>
        </w:rPr>
        <w:t xml:space="preserve">D.11.1 </w:t>
      </w:r>
      <w:r w:rsidRPr="004E6A69">
        <w:t>SEI processing order SEI message syntax</w:t>
      </w:r>
      <w:bookmarkEnd w:id="29"/>
    </w:p>
    <w:p w14:paraId="2AEC88A5" w14:textId="77777777" w:rsidR="008D5528" w:rsidRPr="008D5528" w:rsidRDefault="008D5528">
      <w:pPr>
        <w:keepNext/>
        <w:rPr>
          <w:sz w:val="20"/>
          <w:szCs w:val="22"/>
          <w:lang w:val="en-CA"/>
        </w:rPr>
        <w:pPrChange w:id="30" w:author="Gary Sullivan" w:date="2023-09-01T17:46:00Z">
          <w:pPr/>
        </w:pPrChange>
      </w:pPr>
      <w:bookmarkStart w:id="31" w:name="_Hlk13513724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59"/>
        <w:gridCol w:w="1157"/>
      </w:tblGrid>
      <w:tr w:rsidR="008D5528" w:rsidRPr="008D5528" w14:paraId="45A000D7" w14:textId="77777777" w:rsidTr="00C3749A">
        <w:trPr>
          <w:cantSplit/>
          <w:jc w:val="center"/>
        </w:trPr>
        <w:tc>
          <w:tcPr>
            <w:tcW w:w="7920" w:type="dxa"/>
            <w:shd w:val="clear" w:color="auto" w:fill="auto"/>
          </w:tcPr>
          <w:p w14:paraId="4F42F915" w14:textId="77777777" w:rsidR="008D5528" w:rsidRPr="008D5528" w:rsidRDefault="008D5528" w:rsidP="009A6750">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lang w:val="en-GB"/>
              </w:rPr>
            </w:pPr>
            <w:r w:rsidRPr="008D5528">
              <w:rPr>
                <w:rFonts w:eastAsia="SimSun"/>
                <w:sz w:val="20"/>
                <w:lang w:val="en-GB"/>
              </w:rPr>
              <w:t>sei_processing_order( payloadSize ) {</w:t>
            </w:r>
          </w:p>
        </w:tc>
        <w:tc>
          <w:tcPr>
            <w:tcW w:w="1157" w:type="dxa"/>
            <w:shd w:val="clear" w:color="auto" w:fill="auto"/>
          </w:tcPr>
          <w:p w14:paraId="575A7DFC" w14:textId="77777777" w:rsidR="008D5528" w:rsidRPr="008D5528" w:rsidRDefault="008D5528" w:rsidP="008D5528">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b/>
                <w:bCs/>
                <w:sz w:val="20"/>
                <w:lang w:val="en-GB"/>
              </w:rPr>
            </w:pPr>
            <w:r w:rsidRPr="008D5528">
              <w:rPr>
                <w:rFonts w:eastAsia="SimSun"/>
                <w:b/>
                <w:bCs/>
                <w:sz w:val="20"/>
                <w:lang w:val="en-GB"/>
              </w:rPr>
              <w:t>Descriptor</w:t>
            </w:r>
          </w:p>
        </w:tc>
      </w:tr>
      <w:tr w:rsidR="00670B81" w:rsidRPr="008D5528" w14:paraId="3C2F5ACB" w14:textId="77777777" w:rsidTr="00C3749A">
        <w:trPr>
          <w:cantSplit/>
          <w:jc w:val="center"/>
          <w:ins w:id="32" w:author="McCarthy, Sean" w:date="2023-08-15T12:58:00Z"/>
        </w:trPr>
        <w:tc>
          <w:tcPr>
            <w:tcW w:w="7920" w:type="dxa"/>
            <w:shd w:val="clear" w:color="auto" w:fill="auto"/>
          </w:tcPr>
          <w:p w14:paraId="3BB17D7A" w14:textId="2FEE4ED1" w:rsidR="00670B81" w:rsidRPr="008D5528" w:rsidRDefault="00670B81" w:rsidP="009A6750">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ins w:id="33" w:author="McCarthy, Sean" w:date="2023-08-15T12:58:00Z"/>
                <w:rFonts w:eastAsia="SimSun"/>
                <w:sz w:val="20"/>
                <w:lang w:val="en-GB"/>
              </w:rPr>
            </w:pPr>
            <w:ins w:id="34" w:author="McCarthy, Sean" w:date="2023-08-15T12:58:00Z">
              <w:r>
                <w:rPr>
                  <w:rFonts w:eastAsia="SimSun"/>
                  <w:sz w:val="20"/>
                  <w:lang w:val="en-GB"/>
                </w:rPr>
                <w:tab/>
              </w:r>
              <w:r>
                <w:rPr>
                  <w:rFonts w:eastAsia="SimSun"/>
                  <w:b/>
                  <w:bCs/>
                  <w:sz w:val="20"/>
                  <w:lang w:val="en-GB"/>
                </w:rPr>
                <w:t>po_num_sei_messages_minus2</w:t>
              </w:r>
            </w:ins>
          </w:p>
        </w:tc>
        <w:tc>
          <w:tcPr>
            <w:tcW w:w="1157" w:type="dxa"/>
            <w:shd w:val="clear" w:color="auto" w:fill="auto"/>
          </w:tcPr>
          <w:p w14:paraId="232777E5" w14:textId="2E02E07D" w:rsidR="00670B81" w:rsidRPr="008D5528" w:rsidRDefault="00670B81" w:rsidP="00670B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ins w:id="35" w:author="McCarthy, Sean" w:date="2023-08-15T12:58:00Z"/>
                <w:rFonts w:eastAsia="SimSun"/>
                <w:sz w:val="20"/>
                <w:lang w:val="en-GB"/>
              </w:rPr>
            </w:pPr>
            <w:ins w:id="36" w:author="McCarthy, Sean" w:date="2023-08-15T12:58:00Z">
              <w:r>
                <w:rPr>
                  <w:rFonts w:eastAsia="SimSun"/>
                  <w:sz w:val="20"/>
                  <w:lang w:val="en-GB"/>
                </w:rPr>
                <w:t>u(8)</w:t>
              </w:r>
            </w:ins>
          </w:p>
        </w:tc>
      </w:tr>
      <w:tr w:rsidR="00670B81" w:rsidRPr="008D5528" w14:paraId="2AD48488" w14:textId="77777777" w:rsidTr="00C3749A">
        <w:trPr>
          <w:cantSplit/>
          <w:jc w:val="center"/>
        </w:trPr>
        <w:tc>
          <w:tcPr>
            <w:tcW w:w="7920" w:type="dxa"/>
            <w:shd w:val="clear" w:color="auto" w:fill="auto"/>
          </w:tcPr>
          <w:p w14:paraId="264D1F35" w14:textId="38A9D38E" w:rsidR="00670B81" w:rsidRPr="008D5528" w:rsidRDefault="00670B81" w:rsidP="009A6750">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lang w:val="en-GB"/>
              </w:rPr>
            </w:pPr>
            <w:r w:rsidRPr="008D5528">
              <w:rPr>
                <w:rFonts w:eastAsia="SimSun"/>
                <w:sz w:val="20"/>
                <w:lang w:val="en-GB"/>
              </w:rPr>
              <w:tab/>
              <w:t xml:space="preserve">for( i = 0, </w:t>
            </w:r>
            <w:ins w:id="37" w:author="McCarthy, Sean" w:date="2023-08-15T15:06:00Z">
              <w:r w:rsidR="009A6750">
                <w:rPr>
                  <w:sz w:val="20"/>
                  <w:lang w:val="en-GB"/>
                </w:rPr>
                <w:t>i</w:t>
              </w:r>
              <w:r w:rsidR="009A6750" w:rsidRPr="002E1A13">
                <w:rPr>
                  <w:sz w:val="20"/>
                  <w:lang w:val="en-GB"/>
                </w:rPr>
                <w:t xml:space="preserve"> &lt; </w:t>
              </w:r>
              <w:r w:rsidR="009A6750" w:rsidRPr="00443CFF">
                <w:rPr>
                  <w:sz w:val="20"/>
                  <w:lang w:val="en-GB"/>
                </w:rPr>
                <w:t>po_num_sei_messages_minus2</w:t>
              </w:r>
              <w:r w:rsidR="009A6750">
                <w:rPr>
                  <w:sz w:val="20"/>
                  <w:lang w:val="en-GB"/>
                </w:rPr>
                <w:t xml:space="preserve"> + 2</w:t>
              </w:r>
              <w:r w:rsidR="009A6750" w:rsidRPr="002E1A13">
                <w:rPr>
                  <w:rFonts w:eastAsia="SimSun"/>
                  <w:sz w:val="20"/>
                  <w:lang w:val="en-GB"/>
                </w:rPr>
                <w:t>; i++</w:t>
              </w:r>
            </w:ins>
            <w:del w:id="38" w:author="McCarthy, Sean" w:date="2023-08-15T15:06:00Z">
              <w:r w:rsidRPr="008D5528" w:rsidDel="009A6750">
                <w:rPr>
                  <w:sz w:val="20"/>
                  <w:lang w:val="en-GB"/>
                </w:rPr>
                <w:delText>b = 0; b &lt; payloadSize</w:delText>
              </w:r>
              <w:r w:rsidRPr="008D5528" w:rsidDel="009A6750">
                <w:rPr>
                  <w:rFonts w:eastAsia="SimSun"/>
                  <w:sz w:val="20"/>
                  <w:lang w:val="en-GB"/>
                </w:rPr>
                <w:delText>; i++</w:delText>
              </w:r>
              <w:r w:rsidRPr="008D5528" w:rsidDel="009A6750">
                <w:rPr>
                  <w:sz w:val="20"/>
                  <w:lang w:val="en-GB"/>
                </w:rPr>
                <w:delText>, b += 4</w:delText>
              </w:r>
              <w:r w:rsidRPr="008D5528" w:rsidDel="009A6750">
                <w:rPr>
                  <w:rFonts w:eastAsia="SimSun"/>
                  <w:sz w:val="20"/>
                  <w:lang w:val="en-GB"/>
                </w:rPr>
                <w:delText xml:space="preserve"> </w:delText>
              </w:r>
            </w:del>
            <w:r w:rsidRPr="008D5528">
              <w:rPr>
                <w:rFonts w:eastAsia="SimSun"/>
                <w:sz w:val="20"/>
                <w:lang w:val="en-GB"/>
              </w:rPr>
              <w:t>) {</w:t>
            </w:r>
          </w:p>
        </w:tc>
        <w:tc>
          <w:tcPr>
            <w:tcW w:w="1157" w:type="dxa"/>
            <w:shd w:val="clear" w:color="auto" w:fill="auto"/>
          </w:tcPr>
          <w:p w14:paraId="77B30BB1" w14:textId="77777777" w:rsidR="00670B81" w:rsidRPr="008D5528" w:rsidRDefault="00670B81" w:rsidP="00670B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rFonts w:eastAsia="SimSun"/>
                <w:sz w:val="20"/>
                <w:lang w:val="en-GB"/>
              </w:rPr>
            </w:pPr>
          </w:p>
        </w:tc>
      </w:tr>
      <w:tr w:rsidR="00670B81" w:rsidRPr="008D5528" w14:paraId="753C5A4E" w14:textId="77777777" w:rsidTr="00C3749A">
        <w:trPr>
          <w:cantSplit/>
          <w:jc w:val="center"/>
          <w:ins w:id="39" w:author="McCarthy, Sean" w:date="2023-08-15T12:57:00Z"/>
        </w:trPr>
        <w:tc>
          <w:tcPr>
            <w:tcW w:w="7920" w:type="dxa"/>
            <w:shd w:val="clear" w:color="auto" w:fill="auto"/>
          </w:tcPr>
          <w:p w14:paraId="46C72555" w14:textId="6074C376" w:rsidR="00670B81" w:rsidRPr="008D5528" w:rsidRDefault="00670B81" w:rsidP="009A6750">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ins w:id="40" w:author="McCarthy, Sean" w:date="2023-08-15T12:57:00Z"/>
                <w:rFonts w:eastAsia="SimSun"/>
                <w:sz w:val="20"/>
                <w:lang w:val="en-GB"/>
              </w:rPr>
            </w:pPr>
            <w:ins w:id="41" w:author="McCarthy, Sean" w:date="2023-08-15T12:58:00Z">
              <w:r w:rsidRPr="002E1A13">
                <w:rPr>
                  <w:rFonts w:eastAsia="SimSun"/>
                  <w:sz w:val="20"/>
                  <w:lang w:val="en-GB"/>
                </w:rPr>
                <w:tab/>
              </w:r>
              <w:r w:rsidRPr="002E1A13">
                <w:rPr>
                  <w:rFonts w:eastAsia="SimSun"/>
                  <w:sz w:val="20"/>
                  <w:lang w:val="en-GB"/>
                </w:rPr>
                <w:tab/>
              </w:r>
              <w:bookmarkStart w:id="42" w:name="_Hlk137733344"/>
              <w:r w:rsidRPr="002E1A13">
                <w:rPr>
                  <w:rFonts w:eastAsia="SimSun"/>
                  <w:b/>
                  <w:bCs/>
                  <w:sz w:val="20"/>
                  <w:lang w:val="en-GB"/>
                </w:rPr>
                <w:t>po_sei_wrapping_flag</w:t>
              </w:r>
              <w:r w:rsidRPr="002E1A13">
                <w:rPr>
                  <w:rFonts w:eastAsia="SimSun"/>
                  <w:sz w:val="20"/>
                  <w:lang w:val="en-GB"/>
                </w:rPr>
                <w:t>[ i ]</w:t>
              </w:r>
            </w:ins>
            <w:bookmarkEnd w:id="42"/>
          </w:p>
        </w:tc>
        <w:tc>
          <w:tcPr>
            <w:tcW w:w="1157" w:type="dxa"/>
            <w:shd w:val="clear" w:color="auto" w:fill="auto"/>
          </w:tcPr>
          <w:p w14:paraId="60F01401" w14:textId="7447A02C" w:rsidR="00670B81" w:rsidRPr="008D5528" w:rsidRDefault="005F3A4E" w:rsidP="00670B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ins w:id="43" w:author="McCarthy, Sean" w:date="2023-08-15T12:57:00Z"/>
                <w:rFonts w:eastAsia="SimSun"/>
                <w:sz w:val="20"/>
                <w:lang w:val="en-GB"/>
              </w:rPr>
            </w:pPr>
            <w:ins w:id="44" w:author="McCarthy, Sean" w:date="2023-08-15T12:59:00Z">
              <w:r w:rsidRPr="002E1A13">
                <w:rPr>
                  <w:rFonts w:eastAsia="SimSun"/>
                  <w:sz w:val="20"/>
                  <w:lang w:val="en-GB"/>
                </w:rPr>
                <w:t>u(1)</w:t>
              </w:r>
            </w:ins>
          </w:p>
        </w:tc>
      </w:tr>
      <w:tr w:rsidR="00670B81" w:rsidRPr="008D5528" w14:paraId="29727C4E" w14:textId="77777777" w:rsidTr="00C3749A">
        <w:trPr>
          <w:cantSplit/>
          <w:jc w:val="center"/>
          <w:ins w:id="45" w:author="McCarthy, Sean" w:date="2023-08-15T12:57:00Z"/>
        </w:trPr>
        <w:tc>
          <w:tcPr>
            <w:tcW w:w="7920" w:type="dxa"/>
            <w:shd w:val="clear" w:color="auto" w:fill="auto"/>
          </w:tcPr>
          <w:p w14:paraId="27614A6A" w14:textId="6C731FA8" w:rsidR="00670B81" w:rsidRPr="008D5528" w:rsidRDefault="00670B81" w:rsidP="009A6750">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ins w:id="46" w:author="McCarthy, Sean" w:date="2023-08-15T12:57:00Z"/>
                <w:rFonts w:eastAsia="SimSun"/>
                <w:sz w:val="20"/>
                <w:lang w:val="en-GB"/>
              </w:rPr>
            </w:pPr>
            <w:ins w:id="47" w:author="McCarthy, Sean" w:date="2023-08-15T12:58:00Z">
              <w:r w:rsidRPr="002E1A13">
                <w:rPr>
                  <w:rFonts w:eastAsia="SimSun"/>
                  <w:sz w:val="20"/>
                  <w:lang w:val="en-GB"/>
                </w:rPr>
                <w:tab/>
              </w:r>
              <w:r w:rsidRPr="002E1A13">
                <w:rPr>
                  <w:rFonts w:eastAsia="SimSun"/>
                  <w:sz w:val="20"/>
                  <w:lang w:val="en-GB"/>
                </w:rPr>
                <w:tab/>
              </w:r>
              <w:bookmarkStart w:id="48" w:name="_Hlk137733169"/>
              <w:r w:rsidRPr="002E1A13">
                <w:rPr>
                  <w:rFonts w:eastAsia="SimSun"/>
                  <w:b/>
                  <w:bCs/>
                  <w:sz w:val="20"/>
                  <w:lang w:val="en-GB"/>
                </w:rPr>
                <w:t>po_sei_importance_flag</w:t>
              </w:r>
              <w:r w:rsidRPr="002E1A13">
                <w:rPr>
                  <w:rFonts w:eastAsia="SimSun"/>
                  <w:sz w:val="20"/>
                  <w:lang w:val="en-GB"/>
                </w:rPr>
                <w:t>[ i ]</w:t>
              </w:r>
            </w:ins>
            <w:bookmarkEnd w:id="48"/>
          </w:p>
        </w:tc>
        <w:tc>
          <w:tcPr>
            <w:tcW w:w="1157" w:type="dxa"/>
            <w:shd w:val="clear" w:color="auto" w:fill="auto"/>
          </w:tcPr>
          <w:p w14:paraId="5A708385" w14:textId="11C06AD2" w:rsidR="00670B81" w:rsidRPr="008D5528" w:rsidRDefault="005F3A4E" w:rsidP="00670B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ins w:id="49" w:author="McCarthy, Sean" w:date="2023-08-15T12:57:00Z"/>
                <w:rFonts w:eastAsia="SimSun"/>
                <w:sz w:val="20"/>
                <w:lang w:val="en-GB"/>
              </w:rPr>
            </w:pPr>
            <w:ins w:id="50" w:author="McCarthy, Sean" w:date="2023-08-15T12:59:00Z">
              <w:r w:rsidRPr="002E1A13">
                <w:rPr>
                  <w:rFonts w:eastAsia="SimSun"/>
                  <w:sz w:val="20"/>
                  <w:lang w:val="en-GB"/>
                </w:rPr>
                <w:t>u(1)</w:t>
              </w:r>
            </w:ins>
          </w:p>
        </w:tc>
      </w:tr>
      <w:tr w:rsidR="00670B81" w:rsidRPr="008D5528" w14:paraId="50AE3642" w14:textId="77777777" w:rsidTr="00C3749A">
        <w:trPr>
          <w:cantSplit/>
          <w:jc w:val="center"/>
          <w:ins w:id="51" w:author="McCarthy, Sean" w:date="2023-08-15T12:57:00Z"/>
        </w:trPr>
        <w:tc>
          <w:tcPr>
            <w:tcW w:w="7920" w:type="dxa"/>
            <w:shd w:val="clear" w:color="auto" w:fill="auto"/>
          </w:tcPr>
          <w:p w14:paraId="281780E6" w14:textId="7350BB35" w:rsidR="00670B81" w:rsidRPr="008D5528" w:rsidRDefault="00670B81" w:rsidP="009A6750">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ins w:id="52" w:author="McCarthy, Sean" w:date="2023-08-15T12:57:00Z"/>
                <w:rFonts w:eastAsia="SimSun"/>
                <w:sz w:val="20"/>
                <w:lang w:val="en-GB"/>
              </w:rPr>
            </w:pPr>
            <w:ins w:id="53" w:author="McCarthy, Sean" w:date="2023-08-15T12:58:00Z">
              <w:r w:rsidRPr="002E1A13">
                <w:rPr>
                  <w:rFonts w:eastAsia="SimSun"/>
                  <w:sz w:val="20"/>
                  <w:lang w:val="en-GB"/>
                </w:rPr>
                <w:tab/>
              </w:r>
              <w:r w:rsidRPr="002E1A13">
                <w:rPr>
                  <w:rFonts w:eastAsia="SimSun"/>
                  <w:sz w:val="20"/>
                  <w:lang w:val="en-GB"/>
                </w:rPr>
                <w:tab/>
                <w:t>if( po_sei_wrapping_flag[ i ] ) {</w:t>
              </w:r>
            </w:ins>
          </w:p>
        </w:tc>
        <w:tc>
          <w:tcPr>
            <w:tcW w:w="1157" w:type="dxa"/>
            <w:shd w:val="clear" w:color="auto" w:fill="auto"/>
          </w:tcPr>
          <w:p w14:paraId="28B8B2C0" w14:textId="77777777" w:rsidR="00670B81" w:rsidRPr="008D5528" w:rsidRDefault="00670B81" w:rsidP="00670B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ins w:id="54" w:author="McCarthy, Sean" w:date="2023-08-15T12:57:00Z"/>
                <w:rFonts w:eastAsia="SimSun"/>
                <w:sz w:val="20"/>
                <w:lang w:val="en-GB"/>
              </w:rPr>
            </w:pPr>
          </w:p>
        </w:tc>
      </w:tr>
      <w:tr w:rsidR="00670B81" w:rsidRPr="008D5528" w14:paraId="7B9ECF3B" w14:textId="77777777" w:rsidTr="00C3749A">
        <w:trPr>
          <w:cantSplit/>
          <w:jc w:val="center"/>
          <w:ins w:id="55" w:author="McCarthy, Sean" w:date="2023-08-15T12:57:00Z"/>
        </w:trPr>
        <w:tc>
          <w:tcPr>
            <w:tcW w:w="7920" w:type="dxa"/>
            <w:shd w:val="clear" w:color="auto" w:fill="auto"/>
          </w:tcPr>
          <w:p w14:paraId="466458E5" w14:textId="4B5B140A" w:rsidR="00670B81" w:rsidRPr="008D5528" w:rsidRDefault="00670B81" w:rsidP="009A6750">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ins w:id="56" w:author="McCarthy, Sean" w:date="2023-08-15T12:57:00Z"/>
                <w:rFonts w:eastAsia="SimSun"/>
                <w:sz w:val="20"/>
                <w:lang w:val="en-GB"/>
              </w:rPr>
            </w:pPr>
            <w:ins w:id="57" w:author="McCarthy, Sean" w:date="2023-08-15T12:58:00Z">
              <w:r w:rsidRPr="002E1A13">
                <w:rPr>
                  <w:rFonts w:eastAsia="SimSun"/>
                  <w:sz w:val="20"/>
                  <w:lang w:val="en-GB"/>
                </w:rPr>
                <w:tab/>
              </w:r>
              <w:r w:rsidRPr="002E1A13">
                <w:rPr>
                  <w:rFonts w:eastAsia="SimSun"/>
                  <w:sz w:val="20"/>
                  <w:lang w:val="en-GB"/>
                </w:rPr>
                <w:tab/>
              </w:r>
              <w:r w:rsidRPr="002E1A13">
                <w:rPr>
                  <w:rFonts w:eastAsia="SimSun"/>
                  <w:sz w:val="20"/>
                  <w:lang w:val="en-GB"/>
                </w:rPr>
                <w:tab/>
              </w:r>
              <w:r w:rsidRPr="002E1A13">
                <w:rPr>
                  <w:rFonts w:eastAsia="SimSun"/>
                  <w:b/>
                  <w:bCs/>
                  <w:sz w:val="20"/>
                  <w:lang w:val="en-GB"/>
                </w:rPr>
                <w:t>reserved_alignment_6bits</w:t>
              </w:r>
            </w:ins>
          </w:p>
        </w:tc>
        <w:tc>
          <w:tcPr>
            <w:tcW w:w="1157" w:type="dxa"/>
            <w:shd w:val="clear" w:color="auto" w:fill="auto"/>
          </w:tcPr>
          <w:p w14:paraId="12B317A5" w14:textId="1001A598" w:rsidR="00670B81" w:rsidRPr="008D5528" w:rsidRDefault="005F3A4E" w:rsidP="00670B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ins w:id="58" w:author="McCarthy, Sean" w:date="2023-08-15T12:57:00Z"/>
                <w:rFonts w:eastAsia="SimSun"/>
                <w:sz w:val="20"/>
                <w:lang w:val="en-GB"/>
              </w:rPr>
            </w:pPr>
            <w:ins w:id="59" w:author="McCarthy, Sean" w:date="2023-08-15T12:59:00Z">
              <w:r w:rsidRPr="002E1A13">
                <w:rPr>
                  <w:rFonts w:eastAsia="SimSun"/>
                  <w:sz w:val="20"/>
                  <w:lang w:val="en-GB"/>
                </w:rPr>
                <w:t>u(6)</w:t>
              </w:r>
            </w:ins>
          </w:p>
        </w:tc>
      </w:tr>
      <w:tr w:rsidR="00670B81" w:rsidRPr="008D5528" w14:paraId="2D2F2004" w14:textId="77777777" w:rsidTr="00C3749A">
        <w:trPr>
          <w:cantSplit/>
          <w:jc w:val="center"/>
          <w:ins w:id="60" w:author="McCarthy, Sean" w:date="2023-08-15T12:57:00Z"/>
        </w:trPr>
        <w:tc>
          <w:tcPr>
            <w:tcW w:w="7920" w:type="dxa"/>
            <w:shd w:val="clear" w:color="auto" w:fill="auto"/>
          </w:tcPr>
          <w:p w14:paraId="168116C7" w14:textId="66D47971" w:rsidR="00670B81" w:rsidRPr="008D5528" w:rsidRDefault="00670B81" w:rsidP="009A6750">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ins w:id="61" w:author="McCarthy, Sean" w:date="2023-08-15T12:57:00Z"/>
                <w:rFonts w:eastAsia="SimSun"/>
                <w:sz w:val="20"/>
                <w:lang w:val="en-GB"/>
              </w:rPr>
            </w:pPr>
            <w:ins w:id="62" w:author="McCarthy, Sean" w:date="2023-08-15T12:59:00Z">
              <w:r w:rsidRPr="002E1A13">
                <w:rPr>
                  <w:rFonts w:eastAsia="SimSun"/>
                  <w:sz w:val="20"/>
                  <w:lang w:val="en-GB"/>
                </w:rPr>
                <w:tab/>
              </w:r>
              <w:r w:rsidRPr="002E1A13">
                <w:rPr>
                  <w:rFonts w:eastAsia="SimSun"/>
                  <w:sz w:val="20"/>
                  <w:lang w:val="en-GB"/>
                </w:rPr>
                <w:tab/>
              </w:r>
              <w:r w:rsidRPr="002E1A13">
                <w:rPr>
                  <w:rFonts w:eastAsia="SimSun"/>
                  <w:sz w:val="20"/>
                  <w:lang w:val="en-GB"/>
                </w:rPr>
                <w:tab/>
                <w:t>sei_message( )</w:t>
              </w:r>
            </w:ins>
          </w:p>
        </w:tc>
        <w:tc>
          <w:tcPr>
            <w:tcW w:w="1157" w:type="dxa"/>
            <w:shd w:val="clear" w:color="auto" w:fill="auto"/>
          </w:tcPr>
          <w:p w14:paraId="71538C02" w14:textId="77777777" w:rsidR="00670B81" w:rsidRPr="008D5528" w:rsidRDefault="00670B81" w:rsidP="00670B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ins w:id="63" w:author="McCarthy, Sean" w:date="2023-08-15T12:57:00Z"/>
                <w:rFonts w:eastAsia="SimSun"/>
                <w:sz w:val="20"/>
                <w:lang w:val="en-GB"/>
              </w:rPr>
            </w:pPr>
          </w:p>
        </w:tc>
      </w:tr>
      <w:tr w:rsidR="00670B81" w:rsidRPr="008D5528" w14:paraId="6BC3B01E" w14:textId="77777777" w:rsidTr="00C3749A">
        <w:trPr>
          <w:cantSplit/>
          <w:jc w:val="center"/>
          <w:ins w:id="64" w:author="McCarthy, Sean" w:date="2023-08-15T12:57:00Z"/>
        </w:trPr>
        <w:tc>
          <w:tcPr>
            <w:tcW w:w="7920" w:type="dxa"/>
            <w:shd w:val="clear" w:color="auto" w:fill="auto"/>
          </w:tcPr>
          <w:p w14:paraId="03EBF387" w14:textId="21C58CD4" w:rsidR="00670B81" w:rsidRPr="008D5528" w:rsidRDefault="00670B81" w:rsidP="009A6750">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ins w:id="65" w:author="McCarthy, Sean" w:date="2023-08-15T12:57:00Z"/>
                <w:rFonts w:eastAsia="SimSun"/>
                <w:sz w:val="20"/>
                <w:lang w:val="en-GB"/>
              </w:rPr>
            </w:pPr>
            <w:ins w:id="66" w:author="McCarthy, Sean" w:date="2023-08-15T12:59:00Z">
              <w:r w:rsidRPr="002E1A13">
                <w:rPr>
                  <w:rFonts w:eastAsia="SimSun"/>
                  <w:sz w:val="20"/>
                  <w:lang w:val="en-GB"/>
                </w:rPr>
                <w:tab/>
              </w:r>
              <w:r w:rsidRPr="002E1A13">
                <w:rPr>
                  <w:rFonts w:eastAsia="SimSun"/>
                  <w:sz w:val="20"/>
                  <w:lang w:val="en-GB"/>
                </w:rPr>
                <w:tab/>
                <w:t>} else {</w:t>
              </w:r>
            </w:ins>
          </w:p>
        </w:tc>
        <w:tc>
          <w:tcPr>
            <w:tcW w:w="1157" w:type="dxa"/>
            <w:shd w:val="clear" w:color="auto" w:fill="auto"/>
          </w:tcPr>
          <w:p w14:paraId="0DEA2CC1" w14:textId="77777777" w:rsidR="00670B81" w:rsidRPr="008D5528" w:rsidRDefault="00670B81" w:rsidP="00670B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ins w:id="67" w:author="McCarthy, Sean" w:date="2023-08-15T12:57:00Z"/>
                <w:rFonts w:eastAsia="SimSun"/>
                <w:sz w:val="20"/>
                <w:lang w:val="en-GB"/>
              </w:rPr>
            </w:pPr>
          </w:p>
        </w:tc>
      </w:tr>
      <w:tr w:rsidR="00670B81" w:rsidRPr="008D5528" w14:paraId="7BA06043" w14:textId="77777777" w:rsidTr="00C3749A">
        <w:trPr>
          <w:cantSplit/>
          <w:jc w:val="center"/>
        </w:trPr>
        <w:tc>
          <w:tcPr>
            <w:tcW w:w="7920" w:type="dxa"/>
            <w:shd w:val="clear" w:color="auto" w:fill="auto"/>
          </w:tcPr>
          <w:p w14:paraId="35ED195E" w14:textId="112FEF81" w:rsidR="00670B81" w:rsidRPr="008D5528" w:rsidRDefault="005F3A4E" w:rsidP="009A6750">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lang w:val="en-GB"/>
              </w:rPr>
            </w:pPr>
            <w:ins w:id="68" w:author="McCarthy, Sean" w:date="2023-08-15T12:59:00Z">
              <w:r w:rsidRPr="008D5528">
                <w:rPr>
                  <w:rFonts w:eastAsia="SimSun"/>
                  <w:sz w:val="20"/>
                  <w:lang w:val="en-GB"/>
                </w:rPr>
                <w:tab/>
              </w:r>
            </w:ins>
            <w:r w:rsidR="00670B81" w:rsidRPr="008D5528">
              <w:rPr>
                <w:rFonts w:eastAsia="SimSun"/>
                <w:sz w:val="20"/>
                <w:lang w:val="en-GB"/>
              </w:rPr>
              <w:tab/>
            </w:r>
            <w:r w:rsidR="00670B81" w:rsidRPr="008D5528">
              <w:rPr>
                <w:rFonts w:eastAsia="SimSun"/>
                <w:sz w:val="20"/>
                <w:lang w:val="en-GB"/>
              </w:rPr>
              <w:tab/>
            </w:r>
            <w:r w:rsidR="00670B81" w:rsidRPr="008D5528">
              <w:rPr>
                <w:rFonts w:eastAsia="SimSun"/>
                <w:b/>
                <w:bCs/>
                <w:sz w:val="20"/>
                <w:lang w:val="en-GB"/>
              </w:rPr>
              <w:t>po_sei_prefix_flag</w:t>
            </w:r>
            <w:r w:rsidR="00670B81" w:rsidRPr="008D5528">
              <w:rPr>
                <w:rFonts w:eastAsia="SimSun"/>
                <w:sz w:val="20"/>
                <w:lang w:val="en-GB"/>
              </w:rPr>
              <w:t>[ i ]</w:t>
            </w:r>
          </w:p>
        </w:tc>
        <w:tc>
          <w:tcPr>
            <w:tcW w:w="1157" w:type="dxa"/>
            <w:shd w:val="clear" w:color="auto" w:fill="auto"/>
          </w:tcPr>
          <w:p w14:paraId="63F2FB52" w14:textId="77777777" w:rsidR="00670B81" w:rsidRPr="008D5528" w:rsidRDefault="00670B81" w:rsidP="00670B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rFonts w:eastAsia="SimSun"/>
                <w:sz w:val="20"/>
                <w:lang w:val="en-GB"/>
              </w:rPr>
            </w:pPr>
            <w:r w:rsidRPr="008D5528">
              <w:rPr>
                <w:rFonts w:eastAsia="SimSun"/>
                <w:sz w:val="20"/>
                <w:lang w:val="en-GB"/>
              </w:rPr>
              <w:t>u(1)</w:t>
            </w:r>
          </w:p>
        </w:tc>
      </w:tr>
      <w:tr w:rsidR="00670B81" w:rsidRPr="008D5528" w14:paraId="7FD0A5A5" w14:textId="77777777" w:rsidTr="00C3749A">
        <w:trPr>
          <w:cantSplit/>
          <w:jc w:val="center"/>
        </w:trPr>
        <w:tc>
          <w:tcPr>
            <w:tcW w:w="7920" w:type="dxa"/>
            <w:shd w:val="clear" w:color="auto" w:fill="auto"/>
          </w:tcPr>
          <w:p w14:paraId="5299E49F" w14:textId="31216829" w:rsidR="00670B81" w:rsidRPr="008D5528" w:rsidRDefault="00DC745D" w:rsidP="009A6750">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lang w:val="en-GB"/>
              </w:rPr>
            </w:pPr>
            <w:ins w:id="69" w:author="McCarthy, Sean" w:date="2023-08-15T15:02:00Z">
              <w:r w:rsidRPr="008D5528">
                <w:rPr>
                  <w:rFonts w:eastAsia="SimSun"/>
                  <w:sz w:val="20"/>
                  <w:lang w:val="en-GB"/>
                </w:rPr>
                <w:tab/>
              </w:r>
            </w:ins>
            <w:r w:rsidR="00670B81" w:rsidRPr="008D5528">
              <w:rPr>
                <w:rFonts w:eastAsia="SimSun"/>
                <w:sz w:val="20"/>
                <w:lang w:val="en-GB"/>
              </w:rPr>
              <w:tab/>
            </w:r>
            <w:r w:rsidR="00670B81" w:rsidRPr="008D5528">
              <w:rPr>
                <w:rFonts w:eastAsia="SimSun"/>
                <w:sz w:val="20"/>
                <w:lang w:val="en-GB"/>
              </w:rPr>
              <w:tab/>
            </w:r>
            <w:r w:rsidR="00670B81" w:rsidRPr="008D5528">
              <w:rPr>
                <w:rFonts w:eastAsia="SimSun"/>
                <w:b/>
                <w:bCs/>
                <w:sz w:val="20"/>
                <w:lang w:val="en-GB"/>
              </w:rPr>
              <w:t>po_sei_payload_type</w:t>
            </w:r>
            <w:r w:rsidR="00670B81" w:rsidRPr="008D5528">
              <w:rPr>
                <w:rFonts w:eastAsia="SimSun"/>
                <w:sz w:val="20"/>
                <w:lang w:val="en-GB"/>
              </w:rPr>
              <w:t>[ i ]</w:t>
            </w:r>
          </w:p>
        </w:tc>
        <w:tc>
          <w:tcPr>
            <w:tcW w:w="1157" w:type="dxa"/>
            <w:shd w:val="clear" w:color="auto" w:fill="auto"/>
          </w:tcPr>
          <w:p w14:paraId="74E49262" w14:textId="084FB9FE" w:rsidR="00670B81" w:rsidRPr="008D5528" w:rsidRDefault="00670B81" w:rsidP="00670B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rFonts w:eastAsia="SimSun"/>
                <w:sz w:val="20"/>
                <w:lang w:val="en-GB"/>
              </w:rPr>
            </w:pPr>
            <w:r w:rsidRPr="008D5528">
              <w:rPr>
                <w:rFonts w:eastAsia="SimSun"/>
                <w:sz w:val="20"/>
                <w:lang w:val="en-GB"/>
              </w:rPr>
              <w:t>u(</w:t>
            </w:r>
            <w:del w:id="70" w:author="McCarthy, Sean" w:date="2023-08-15T15:04:00Z">
              <w:r w:rsidRPr="008D5528" w:rsidDel="00DC745D">
                <w:rPr>
                  <w:rFonts w:eastAsia="SimSun"/>
                  <w:sz w:val="20"/>
                  <w:lang w:val="en-GB"/>
                </w:rPr>
                <w:delText>15</w:delText>
              </w:r>
            </w:del>
            <w:ins w:id="71" w:author="McCarthy, Sean" w:date="2023-08-15T15:04:00Z">
              <w:r w:rsidR="00DC745D" w:rsidRPr="008D5528">
                <w:rPr>
                  <w:rFonts w:eastAsia="SimSun"/>
                  <w:sz w:val="20"/>
                  <w:lang w:val="en-GB"/>
                </w:rPr>
                <w:t>1</w:t>
              </w:r>
              <w:r w:rsidR="00DC745D">
                <w:rPr>
                  <w:rFonts w:eastAsia="SimSun"/>
                  <w:sz w:val="20"/>
                  <w:lang w:val="en-GB"/>
                </w:rPr>
                <w:t>3</w:t>
              </w:r>
            </w:ins>
            <w:r w:rsidRPr="008D5528">
              <w:rPr>
                <w:rFonts w:eastAsia="SimSun"/>
                <w:sz w:val="20"/>
                <w:lang w:val="en-GB"/>
              </w:rPr>
              <w:t>)</w:t>
            </w:r>
          </w:p>
        </w:tc>
      </w:tr>
      <w:tr w:rsidR="00670B81" w:rsidRPr="008D5528" w14:paraId="189339BD" w14:textId="77777777" w:rsidTr="00C3749A">
        <w:trPr>
          <w:cantSplit/>
          <w:jc w:val="center"/>
        </w:trPr>
        <w:tc>
          <w:tcPr>
            <w:tcW w:w="7920" w:type="dxa"/>
            <w:shd w:val="clear" w:color="auto" w:fill="auto"/>
          </w:tcPr>
          <w:p w14:paraId="026FA873" w14:textId="4A5CC766" w:rsidR="00670B81" w:rsidRPr="008D5528" w:rsidRDefault="00DC745D" w:rsidP="009A6750">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lang w:val="en-GB"/>
              </w:rPr>
            </w:pPr>
            <w:ins w:id="72" w:author="McCarthy, Sean" w:date="2023-08-15T15:02:00Z">
              <w:r w:rsidRPr="008D5528">
                <w:rPr>
                  <w:rFonts w:eastAsia="SimSun"/>
                  <w:sz w:val="20"/>
                  <w:lang w:val="en-GB"/>
                </w:rPr>
                <w:tab/>
              </w:r>
            </w:ins>
            <w:r w:rsidR="00670B81" w:rsidRPr="008D5528">
              <w:rPr>
                <w:rFonts w:eastAsia="SimSun"/>
                <w:sz w:val="20"/>
                <w:lang w:val="en-GB"/>
              </w:rPr>
              <w:tab/>
            </w:r>
            <w:r w:rsidR="00670B81" w:rsidRPr="008D5528">
              <w:rPr>
                <w:rFonts w:eastAsia="SimSun"/>
                <w:sz w:val="20"/>
                <w:lang w:val="en-GB"/>
              </w:rPr>
              <w:tab/>
              <w:t>if( po_sei_prefix_flag[ i ]) {</w:t>
            </w:r>
          </w:p>
        </w:tc>
        <w:tc>
          <w:tcPr>
            <w:tcW w:w="1157" w:type="dxa"/>
            <w:shd w:val="clear" w:color="auto" w:fill="auto"/>
          </w:tcPr>
          <w:p w14:paraId="109E00D9" w14:textId="77777777" w:rsidR="00670B81" w:rsidRPr="008D5528" w:rsidRDefault="00670B81" w:rsidP="00670B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rFonts w:eastAsia="SimSun"/>
                <w:sz w:val="20"/>
                <w:lang w:val="en-GB"/>
              </w:rPr>
            </w:pPr>
          </w:p>
        </w:tc>
      </w:tr>
      <w:tr w:rsidR="00670B81" w:rsidRPr="008D5528" w14:paraId="6F42FD6D" w14:textId="77777777" w:rsidTr="00C3749A">
        <w:trPr>
          <w:cantSplit/>
          <w:jc w:val="center"/>
        </w:trPr>
        <w:tc>
          <w:tcPr>
            <w:tcW w:w="7920" w:type="dxa"/>
            <w:shd w:val="clear" w:color="auto" w:fill="auto"/>
          </w:tcPr>
          <w:p w14:paraId="631AB4EA" w14:textId="0FDAAF30" w:rsidR="00670B81" w:rsidRPr="008D5528" w:rsidRDefault="00DC745D" w:rsidP="009A6750">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lang w:val="en-GB"/>
              </w:rPr>
            </w:pPr>
            <w:ins w:id="73" w:author="McCarthy, Sean" w:date="2023-08-15T15:02:00Z">
              <w:r w:rsidRPr="008D5528">
                <w:rPr>
                  <w:rFonts w:eastAsia="SimSun"/>
                  <w:sz w:val="20"/>
                  <w:lang w:val="en-GB"/>
                </w:rPr>
                <w:tab/>
              </w:r>
            </w:ins>
            <w:r w:rsidR="00670B81" w:rsidRPr="008D5528">
              <w:rPr>
                <w:rFonts w:eastAsia="SimSun"/>
                <w:sz w:val="20"/>
                <w:lang w:val="en-GB"/>
              </w:rPr>
              <w:tab/>
            </w:r>
            <w:r w:rsidR="00670B81" w:rsidRPr="008D5528">
              <w:rPr>
                <w:rFonts w:eastAsia="SimSun"/>
                <w:sz w:val="20"/>
                <w:lang w:val="en-GB"/>
              </w:rPr>
              <w:tab/>
            </w:r>
            <w:r w:rsidR="00670B81" w:rsidRPr="008D5528">
              <w:rPr>
                <w:rFonts w:eastAsia="SimSun"/>
                <w:sz w:val="20"/>
                <w:lang w:val="en-GB"/>
              </w:rPr>
              <w:tab/>
            </w:r>
            <w:r w:rsidR="00670B81" w:rsidRPr="008D5528">
              <w:rPr>
                <w:rFonts w:eastAsia="SimSun"/>
                <w:b/>
                <w:bCs/>
                <w:sz w:val="20"/>
                <w:lang w:val="en-GB"/>
              </w:rPr>
              <w:t>po_num_prefix_bytes</w:t>
            </w:r>
            <w:r w:rsidR="00670B81" w:rsidRPr="008D5528">
              <w:rPr>
                <w:rFonts w:eastAsia="SimSun"/>
                <w:sz w:val="20"/>
                <w:lang w:val="en-GB"/>
              </w:rPr>
              <w:t>[ i ]</w:t>
            </w:r>
          </w:p>
        </w:tc>
        <w:tc>
          <w:tcPr>
            <w:tcW w:w="1157" w:type="dxa"/>
            <w:shd w:val="clear" w:color="auto" w:fill="auto"/>
          </w:tcPr>
          <w:p w14:paraId="129B6A20" w14:textId="77777777" w:rsidR="00670B81" w:rsidRPr="008D5528" w:rsidRDefault="00670B81" w:rsidP="00670B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rFonts w:eastAsia="SimSun"/>
                <w:sz w:val="20"/>
                <w:lang w:val="en-GB"/>
              </w:rPr>
            </w:pPr>
            <w:r w:rsidRPr="008D5528">
              <w:rPr>
                <w:rFonts w:eastAsia="SimSun"/>
                <w:sz w:val="20"/>
                <w:lang w:val="en-GB"/>
              </w:rPr>
              <w:t>b(8)</w:t>
            </w:r>
          </w:p>
        </w:tc>
      </w:tr>
      <w:tr w:rsidR="00670B81" w:rsidRPr="008D5528" w14:paraId="5A2E171E" w14:textId="77777777" w:rsidTr="00C3749A">
        <w:trPr>
          <w:cantSplit/>
          <w:jc w:val="center"/>
        </w:trPr>
        <w:tc>
          <w:tcPr>
            <w:tcW w:w="7920" w:type="dxa"/>
            <w:shd w:val="clear" w:color="auto" w:fill="auto"/>
          </w:tcPr>
          <w:p w14:paraId="78013A73" w14:textId="0909423F" w:rsidR="00670B81" w:rsidRPr="008D5528" w:rsidRDefault="00DC745D" w:rsidP="009A6750">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lang w:val="en-GB"/>
              </w:rPr>
            </w:pPr>
            <w:ins w:id="74" w:author="McCarthy, Sean" w:date="2023-08-15T15:02:00Z">
              <w:r w:rsidRPr="008D5528">
                <w:rPr>
                  <w:rFonts w:eastAsia="SimSun"/>
                  <w:sz w:val="20"/>
                  <w:lang w:val="en-GB"/>
                </w:rPr>
                <w:tab/>
              </w:r>
            </w:ins>
            <w:r w:rsidR="00670B81" w:rsidRPr="008D5528">
              <w:rPr>
                <w:rFonts w:eastAsia="SimSun"/>
                <w:sz w:val="20"/>
                <w:lang w:val="en-GB"/>
              </w:rPr>
              <w:tab/>
            </w:r>
            <w:r w:rsidR="00670B81" w:rsidRPr="008D5528">
              <w:rPr>
                <w:rFonts w:eastAsia="SimSun"/>
                <w:sz w:val="20"/>
                <w:lang w:val="en-GB"/>
              </w:rPr>
              <w:tab/>
            </w:r>
            <w:r w:rsidR="00670B81" w:rsidRPr="008D5528">
              <w:rPr>
                <w:rFonts w:eastAsia="SimSun"/>
                <w:sz w:val="20"/>
                <w:lang w:val="en-GB"/>
              </w:rPr>
              <w:tab/>
              <w:t>for( j = 0; j &lt; po_num_prefix_bytes[ i ]; j++ )</w:t>
            </w:r>
          </w:p>
        </w:tc>
        <w:tc>
          <w:tcPr>
            <w:tcW w:w="1157" w:type="dxa"/>
            <w:shd w:val="clear" w:color="auto" w:fill="auto"/>
          </w:tcPr>
          <w:p w14:paraId="622C57B8" w14:textId="77777777" w:rsidR="00670B81" w:rsidRPr="008D5528" w:rsidRDefault="00670B81" w:rsidP="00670B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rFonts w:eastAsia="SimSun"/>
                <w:sz w:val="20"/>
                <w:lang w:val="en-GB"/>
              </w:rPr>
            </w:pPr>
          </w:p>
        </w:tc>
      </w:tr>
      <w:tr w:rsidR="00670B81" w:rsidRPr="008D5528" w14:paraId="3FB9A3CA" w14:textId="77777777" w:rsidTr="00C3749A">
        <w:trPr>
          <w:cantSplit/>
          <w:jc w:val="center"/>
        </w:trPr>
        <w:tc>
          <w:tcPr>
            <w:tcW w:w="7920" w:type="dxa"/>
            <w:shd w:val="clear" w:color="auto" w:fill="auto"/>
          </w:tcPr>
          <w:p w14:paraId="3539BB9B" w14:textId="7D2C6CFF" w:rsidR="00670B81" w:rsidRPr="008D5528" w:rsidRDefault="00DC745D" w:rsidP="009A6750">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lang w:val="en-GB"/>
              </w:rPr>
            </w:pPr>
            <w:ins w:id="75" w:author="McCarthy, Sean" w:date="2023-08-15T15:02:00Z">
              <w:r w:rsidRPr="008D5528">
                <w:rPr>
                  <w:rFonts w:eastAsia="SimSun"/>
                  <w:sz w:val="20"/>
                  <w:lang w:val="en-GB"/>
                </w:rPr>
                <w:tab/>
              </w:r>
            </w:ins>
            <w:r w:rsidR="00670B81" w:rsidRPr="008D5528">
              <w:rPr>
                <w:rFonts w:eastAsia="SimSun"/>
                <w:sz w:val="20"/>
                <w:lang w:val="en-GB"/>
              </w:rPr>
              <w:tab/>
            </w:r>
            <w:r w:rsidR="00670B81" w:rsidRPr="008D5528">
              <w:rPr>
                <w:rFonts w:eastAsia="SimSun"/>
                <w:sz w:val="20"/>
                <w:lang w:val="en-GB"/>
              </w:rPr>
              <w:tab/>
            </w:r>
            <w:r w:rsidR="00670B81" w:rsidRPr="008D5528">
              <w:rPr>
                <w:rFonts w:eastAsia="SimSun"/>
                <w:sz w:val="20"/>
                <w:lang w:val="en-GB"/>
              </w:rPr>
              <w:tab/>
            </w:r>
            <w:r w:rsidR="00670B81" w:rsidRPr="008D5528">
              <w:rPr>
                <w:rFonts w:eastAsia="SimSun"/>
                <w:sz w:val="20"/>
                <w:lang w:val="en-GB"/>
              </w:rPr>
              <w:tab/>
            </w:r>
            <w:bookmarkStart w:id="76" w:name="_Hlk130306892"/>
            <w:r w:rsidR="00670B81" w:rsidRPr="008D5528">
              <w:rPr>
                <w:rFonts w:eastAsia="SimSun"/>
                <w:b/>
                <w:bCs/>
                <w:sz w:val="20"/>
                <w:lang w:val="en-GB"/>
              </w:rPr>
              <w:t>po_prefix_byte</w:t>
            </w:r>
            <w:r w:rsidR="00670B81" w:rsidRPr="008D5528">
              <w:rPr>
                <w:rFonts w:eastAsia="SimSun"/>
                <w:sz w:val="20"/>
                <w:lang w:val="en-GB"/>
              </w:rPr>
              <w:t>[ i ][ j ]</w:t>
            </w:r>
            <w:bookmarkEnd w:id="76"/>
          </w:p>
        </w:tc>
        <w:tc>
          <w:tcPr>
            <w:tcW w:w="1157" w:type="dxa"/>
            <w:shd w:val="clear" w:color="auto" w:fill="auto"/>
          </w:tcPr>
          <w:p w14:paraId="02DEFDC2" w14:textId="77777777" w:rsidR="00670B81" w:rsidRPr="008D5528" w:rsidRDefault="00670B81" w:rsidP="00670B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rFonts w:eastAsia="SimSun"/>
                <w:sz w:val="20"/>
                <w:lang w:val="en-GB"/>
              </w:rPr>
            </w:pPr>
            <w:r w:rsidRPr="008D5528">
              <w:rPr>
                <w:rFonts w:eastAsia="SimSun"/>
                <w:sz w:val="20"/>
                <w:lang w:val="en-GB"/>
              </w:rPr>
              <w:t>b(8)</w:t>
            </w:r>
          </w:p>
        </w:tc>
      </w:tr>
      <w:tr w:rsidR="00670B81" w:rsidRPr="008D5528" w:rsidDel="009A6750" w14:paraId="60A01073" w14:textId="254DB6EB" w:rsidTr="00C3749A">
        <w:trPr>
          <w:cantSplit/>
          <w:jc w:val="center"/>
          <w:del w:id="77" w:author="McCarthy, Sean" w:date="2023-08-15T15:08:00Z"/>
        </w:trPr>
        <w:tc>
          <w:tcPr>
            <w:tcW w:w="7920" w:type="dxa"/>
            <w:shd w:val="clear" w:color="auto" w:fill="auto"/>
          </w:tcPr>
          <w:p w14:paraId="4FCD4B95" w14:textId="727C22AD" w:rsidR="00670B81" w:rsidRPr="008D5528" w:rsidDel="009A6750" w:rsidRDefault="00670B81" w:rsidP="001C2E90">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del w:id="78" w:author="McCarthy, Sean" w:date="2023-08-15T15:08:00Z"/>
                <w:rFonts w:eastAsia="SimSun"/>
                <w:sz w:val="20"/>
                <w:lang w:val="en-GB"/>
              </w:rPr>
            </w:pPr>
            <w:del w:id="79" w:author="McCarthy, Sean" w:date="2023-08-15T15:08:00Z">
              <w:r w:rsidRPr="008D5528" w:rsidDel="009A6750">
                <w:rPr>
                  <w:rFonts w:eastAsia="SimSun"/>
                  <w:sz w:val="20"/>
                  <w:lang w:val="en-GB"/>
                </w:rPr>
                <w:tab/>
              </w:r>
              <w:r w:rsidRPr="008D5528" w:rsidDel="009A6750">
                <w:rPr>
                  <w:rFonts w:eastAsia="SimSun"/>
                  <w:sz w:val="20"/>
                  <w:lang w:val="en-GB"/>
                </w:rPr>
                <w:tab/>
              </w:r>
              <w:r w:rsidRPr="008D5528" w:rsidDel="009A6750">
                <w:rPr>
                  <w:rFonts w:eastAsia="SimSun"/>
                  <w:sz w:val="20"/>
                  <w:lang w:val="en-GB"/>
                </w:rPr>
                <w:tab/>
                <w:delText>b  +=  po_num_prefix_bytes[ i ] + 1</w:delText>
              </w:r>
            </w:del>
          </w:p>
        </w:tc>
        <w:tc>
          <w:tcPr>
            <w:tcW w:w="1157" w:type="dxa"/>
            <w:shd w:val="clear" w:color="auto" w:fill="auto"/>
          </w:tcPr>
          <w:p w14:paraId="11D983C0" w14:textId="1F4B42C8" w:rsidR="00670B81" w:rsidRPr="008D5528" w:rsidDel="009A6750" w:rsidRDefault="00670B81" w:rsidP="001C2E90">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del w:id="80" w:author="McCarthy, Sean" w:date="2023-08-15T15:08:00Z"/>
                <w:rFonts w:eastAsia="SimSun"/>
                <w:sz w:val="20"/>
                <w:lang w:val="en-GB"/>
              </w:rPr>
            </w:pPr>
          </w:p>
        </w:tc>
      </w:tr>
      <w:tr w:rsidR="00670B81" w:rsidRPr="008D5528" w14:paraId="67ADCD57" w14:textId="77777777" w:rsidTr="00C3749A">
        <w:trPr>
          <w:cantSplit/>
          <w:jc w:val="center"/>
        </w:trPr>
        <w:tc>
          <w:tcPr>
            <w:tcW w:w="7920" w:type="dxa"/>
            <w:shd w:val="clear" w:color="auto" w:fill="auto"/>
          </w:tcPr>
          <w:p w14:paraId="77A3F25A" w14:textId="695D31E4" w:rsidR="00670B81" w:rsidRPr="008D5528" w:rsidRDefault="00DC745D" w:rsidP="001C2E90">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lang w:val="en-GB"/>
              </w:rPr>
            </w:pPr>
            <w:ins w:id="81" w:author="McCarthy, Sean" w:date="2023-08-15T15:02:00Z">
              <w:r w:rsidRPr="008D5528">
                <w:rPr>
                  <w:rFonts w:eastAsia="SimSun"/>
                  <w:sz w:val="20"/>
                  <w:lang w:val="en-GB"/>
                </w:rPr>
                <w:tab/>
              </w:r>
            </w:ins>
            <w:r w:rsidR="00670B81" w:rsidRPr="008D5528">
              <w:rPr>
                <w:rFonts w:eastAsia="SimSun"/>
                <w:sz w:val="20"/>
                <w:lang w:val="en-GB"/>
              </w:rPr>
              <w:tab/>
            </w:r>
            <w:r w:rsidR="00670B81" w:rsidRPr="008D5528">
              <w:rPr>
                <w:rFonts w:eastAsia="SimSun"/>
                <w:sz w:val="20"/>
                <w:lang w:val="en-GB"/>
              </w:rPr>
              <w:tab/>
              <w:t>}</w:t>
            </w:r>
          </w:p>
        </w:tc>
        <w:tc>
          <w:tcPr>
            <w:tcW w:w="1157" w:type="dxa"/>
            <w:shd w:val="clear" w:color="auto" w:fill="auto"/>
          </w:tcPr>
          <w:p w14:paraId="67955A15" w14:textId="77777777" w:rsidR="00670B81" w:rsidRPr="008D5528" w:rsidRDefault="00670B81" w:rsidP="00670B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rFonts w:eastAsia="SimSun"/>
                <w:sz w:val="20"/>
                <w:lang w:val="en-GB"/>
              </w:rPr>
            </w:pPr>
          </w:p>
        </w:tc>
      </w:tr>
      <w:tr w:rsidR="00DC745D" w:rsidRPr="008D5528" w14:paraId="2562F417" w14:textId="77777777" w:rsidTr="00C3749A">
        <w:trPr>
          <w:cantSplit/>
          <w:jc w:val="center"/>
          <w:ins w:id="82" w:author="McCarthy, Sean" w:date="2023-08-15T15:04:00Z"/>
        </w:trPr>
        <w:tc>
          <w:tcPr>
            <w:tcW w:w="7920" w:type="dxa"/>
            <w:shd w:val="clear" w:color="auto" w:fill="auto"/>
          </w:tcPr>
          <w:p w14:paraId="66B65548" w14:textId="665CA6AE" w:rsidR="00DC745D" w:rsidRPr="008D5528" w:rsidRDefault="00DC745D" w:rsidP="009A6750">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ins w:id="83" w:author="McCarthy, Sean" w:date="2023-08-15T15:04:00Z"/>
                <w:rFonts w:eastAsia="SimSun"/>
                <w:sz w:val="20"/>
                <w:lang w:val="en-GB"/>
              </w:rPr>
            </w:pPr>
            <w:ins w:id="84" w:author="McCarthy, Sean" w:date="2023-08-15T15:04:00Z">
              <w:r w:rsidRPr="008D5528">
                <w:rPr>
                  <w:rFonts w:eastAsia="SimSun"/>
                  <w:sz w:val="20"/>
                  <w:lang w:val="en-GB"/>
                </w:rPr>
                <w:tab/>
              </w:r>
              <w:r w:rsidRPr="008D5528">
                <w:rPr>
                  <w:rFonts w:eastAsia="SimSun"/>
                  <w:sz w:val="20"/>
                  <w:lang w:val="en-GB"/>
                </w:rPr>
                <w:tab/>
                <w:t>}</w:t>
              </w:r>
            </w:ins>
          </w:p>
        </w:tc>
        <w:tc>
          <w:tcPr>
            <w:tcW w:w="1157" w:type="dxa"/>
            <w:shd w:val="clear" w:color="auto" w:fill="auto"/>
          </w:tcPr>
          <w:p w14:paraId="7BF29C4B" w14:textId="77777777" w:rsidR="00DC745D" w:rsidRPr="008D5528" w:rsidRDefault="00DC745D" w:rsidP="00670B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ins w:id="85" w:author="McCarthy, Sean" w:date="2023-08-15T15:04:00Z"/>
                <w:rFonts w:eastAsia="SimSun"/>
                <w:sz w:val="20"/>
                <w:lang w:val="en-GB"/>
              </w:rPr>
            </w:pPr>
          </w:p>
        </w:tc>
      </w:tr>
      <w:tr w:rsidR="00670B81" w:rsidRPr="008D5528" w14:paraId="4003FE60" w14:textId="77777777" w:rsidTr="00C3749A">
        <w:trPr>
          <w:cantSplit/>
          <w:jc w:val="center"/>
        </w:trPr>
        <w:tc>
          <w:tcPr>
            <w:tcW w:w="7920" w:type="dxa"/>
            <w:shd w:val="clear" w:color="auto" w:fill="auto"/>
          </w:tcPr>
          <w:p w14:paraId="11AB6A29" w14:textId="77777777" w:rsidR="00670B81" w:rsidRPr="008D5528" w:rsidRDefault="00670B81" w:rsidP="009A6750">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lang w:val="en-GB"/>
              </w:rPr>
            </w:pPr>
            <w:r w:rsidRPr="008D5528">
              <w:rPr>
                <w:rFonts w:eastAsia="SimSun"/>
                <w:sz w:val="20"/>
                <w:lang w:val="en-GB"/>
              </w:rPr>
              <w:tab/>
            </w:r>
            <w:r w:rsidRPr="008D5528">
              <w:rPr>
                <w:rFonts w:eastAsia="SimSun"/>
                <w:sz w:val="20"/>
                <w:lang w:val="en-GB"/>
              </w:rPr>
              <w:tab/>
            </w:r>
            <w:bookmarkStart w:id="86" w:name="_Hlk130306976"/>
            <w:r w:rsidRPr="008D5528">
              <w:rPr>
                <w:rFonts w:eastAsia="SimSun"/>
                <w:b/>
                <w:bCs/>
                <w:sz w:val="20"/>
                <w:lang w:val="en-GB"/>
              </w:rPr>
              <w:t>po_sei_processing_order</w:t>
            </w:r>
            <w:r w:rsidRPr="008D5528">
              <w:rPr>
                <w:rFonts w:eastAsia="SimSun"/>
                <w:sz w:val="20"/>
                <w:lang w:val="en-GB"/>
              </w:rPr>
              <w:t>[ i ]</w:t>
            </w:r>
            <w:bookmarkEnd w:id="86"/>
          </w:p>
        </w:tc>
        <w:tc>
          <w:tcPr>
            <w:tcW w:w="1157" w:type="dxa"/>
            <w:shd w:val="clear" w:color="auto" w:fill="auto"/>
          </w:tcPr>
          <w:p w14:paraId="78145B6B" w14:textId="6023231A" w:rsidR="00670B81" w:rsidRPr="008D5528" w:rsidRDefault="00670B81" w:rsidP="00670B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rFonts w:eastAsia="SimSun"/>
                <w:sz w:val="20"/>
                <w:lang w:val="en-GB"/>
              </w:rPr>
            </w:pPr>
            <w:r w:rsidRPr="008D5528">
              <w:rPr>
                <w:rFonts w:eastAsia="SimSun"/>
                <w:sz w:val="20"/>
                <w:lang w:val="en-GB"/>
              </w:rPr>
              <w:t>u(</w:t>
            </w:r>
            <w:del w:id="87" w:author="McCarthy, Sean" w:date="2023-08-15T15:05:00Z">
              <w:r w:rsidRPr="008D5528" w:rsidDel="00DC745D">
                <w:rPr>
                  <w:rFonts w:eastAsia="SimSun"/>
                  <w:sz w:val="20"/>
                  <w:lang w:val="en-GB"/>
                </w:rPr>
                <w:delText>16</w:delText>
              </w:r>
            </w:del>
            <w:ins w:id="88" w:author="McCarthy, Sean" w:date="2023-08-15T15:05:00Z">
              <w:r w:rsidR="00DC745D">
                <w:rPr>
                  <w:rFonts w:eastAsia="SimSun"/>
                  <w:sz w:val="20"/>
                  <w:lang w:val="en-GB"/>
                </w:rPr>
                <w:t>8</w:t>
              </w:r>
            </w:ins>
            <w:r w:rsidRPr="008D5528">
              <w:rPr>
                <w:rFonts w:eastAsia="SimSun"/>
                <w:sz w:val="20"/>
                <w:lang w:val="en-GB"/>
              </w:rPr>
              <w:t>)</w:t>
            </w:r>
          </w:p>
        </w:tc>
      </w:tr>
      <w:tr w:rsidR="00670B81" w:rsidRPr="008D5528" w14:paraId="197A1693" w14:textId="77777777" w:rsidTr="00C3749A">
        <w:trPr>
          <w:cantSplit/>
          <w:jc w:val="center"/>
        </w:trPr>
        <w:tc>
          <w:tcPr>
            <w:tcW w:w="7920" w:type="dxa"/>
            <w:shd w:val="clear" w:color="auto" w:fill="auto"/>
          </w:tcPr>
          <w:p w14:paraId="74426EEE" w14:textId="77777777" w:rsidR="00670B81" w:rsidRPr="008D5528" w:rsidRDefault="00670B81" w:rsidP="009A6750">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lang w:val="en-GB"/>
              </w:rPr>
            </w:pPr>
            <w:r w:rsidRPr="008D5528">
              <w:rPr>
                <w:rFonts w:eastAsia="SimSun"/>
                <w:sz w:val="20"/>
                <w:lang w:val="en-GB"/>
              </w:rPr>
              <w:tab/>
              <w:t>}</w:t>
            </w:r>
          </w:p>
        </w:tc>
        <w:tc>
          <w:tcPr>
            <w:tcW w:w="1157" w:type="dxa"/>
            <w:shd w:val="clear" w:color="auto" w:fill="auto"/>
          </w:tcPr>
          <w:p w14:paraId="33A69A4C" w14:textId="77777777" w:rsidR="00670B81" w:rsidRPr="008D5528" w:rsidRDefault="00670B81" w:rsidP="00670B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rFonts w:eastAsia="SimSun"/>
                <w:sz w:val="20"/>
                <w:lang w:val="en-GB"/>
              </w:rPr>
            </w:pPr>
          </w:p>
        </w:tc>
      </w:tr>
      <w:tr w:rsidR="00670B81" w:rsidRPr="008D5528" w14:paraId="0372FD9B" w14:textId="77777777" w:rsidTr="00C3749A">
        <w:trPr>
          <w:cantSplit/>
          <w:jc w:val="center"/>
        </w:trPr>
        <w:tc>
          <w:tcPr>
            <w:tcW w:w="7920" w:type="dxa"/>
            <w:shd w:val="clear" w:color="auto" w:fill="auto"/>
          </w:tcPr>
          <w:p w14:paraId="7BC0CB62" w14:textId="77777777" w:rsidR="00670B81" w:rsidRPr="008D5528" w:rsidRDefault="00670B81" w:rsidP="009A6750">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lang w:val="en-GB"/>
              </w:rPr>
            </w:pPr>
            <w:r w:rsidRPr="008D5528">
              <w:rPr>
                <w:rFonts w:eastAsia="SimSun"/>
                <w:sz w:val="20"/>
                <w:lang w:val="en-GB"/>
              </w:rPr>
              <w:t>}</w:t>
            </w:r>
          </w:p>
        </w:tc>
        <w:tc>
          <w:tcPr>
            <w:tcW w:w="1157" w:type="dxa"/>
            <w:shd w:val="clear" w:color="auto" w:fill="auto"/>
          </w:tcPr>
          <w:p w14:paraId="2E476178" w14:textId="77777777" w:rsidR="00670B81" w:rsidRPr="008D5528" w:rsidRDefault="00670B81" w:rsidP="00670B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rFonts w:eastAsia="SimSun"/>
                <w:sz w:val="20"/>
                <w:lang w:val="en-GB"/>
              </w:rPr>
            </w:pPr>
          </w:p>
        </w:tc>
      </w:tr>
    </w:tbl>
    <w:p w14:paraId="6D77E1F2" w14:textId="77777777" w:rsidR="008D5528" w:rsidRPr="008D5528" w:rsidRDefault="008D5528" w:rsidP="008D5528">
      <w:pPr>
        <w:keepNext/>
        <w:tabs>
          <w:tab w:val="clear" w:pos="360"/>
          <w:tab w:val="clear" w:pos="1080"/>
          <w:tab w:val="clear" w:pos="1800"/>
          <w:tab w:val="clear" w:pos="2520"/>
          <w:tab w:val="clear" w:pos="2880"/>
          <w:tab w:val="clear" w:pos="3240"/>
          <w:tab w:val="clear" w:pos="3600"/>
          <w:tab w:val="clear" w:pos="3960"/>
          <w:tab w:val="clear" w:pos="4320"/>
          <w:tab w:val="num" w:pos="720"/>
          <w:tab w:val="left" w:pos="794"/>
          <w:tab w:val="left" w:pos="1191"/>
          <w:tab w:val="num" w:pos="1440"/>
          <w:tab w:val="left" w:pos="1588"/>
          <w:tab w:val="left" w:pos="1985"/>
          <w:tab w:val="num" w:pos="2160"/>
        </w:tabs>
        <w:spacing w:before="181"/>
        <w:ind w:left="1224" w:hanging="1224"/>
        <w:outlineLvl w:val="2"/>
        <w:rPr>
          <w:rFonts w:eastAsia="Malgun Gothic"/>
          <w:b/>
          <w:bCs/>
          <w:sz w:val="20"/>
          <w:lang w:val="en-GB"/>
        </w:rPr>
      </w:pPr>
      <w:r w:rsidRPr="008D5528">
        <w:rPr>
          <w:rFonts w:eastAsia="Malgun Gothic"/>
          <w:b/>
          <w:bCs/>
          <w:noProof/>
          <w:sz w:val="20"/>
          <w:lang w:val="en-CA"/>
        </w:rPr>
        <w:t xml:space="preserve">D.11.2 </w:t>
      </w:r>
      <w:r w:rsidRPr="008D5528">
        <w:rPr>
          <w:rFonts w:eastAsia="Malgun Gothic"/>
          <w:b/>
          <w:bCs/>
          <w:sz w:val="20"/>
          <w:lang w:val="en-GB"/>
        </w:rPr>
        <w:t>SEI processing order SEI message semantics</w:t>
      </w:r>
    </w:p>
    <w:p w14:paraId="2B23FB6C" w14:textId="77777777" w:rsidR="008D5528" w:rsidRPr="008D5528" w:rsidRDefault="008D5528" w:rsidP="008D552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CA"/>
        </w:rPr>
      </w:pPr>
      <w:r w:rsidRPr="008D5528">
        <w:rPr>
          <w:rFonts w:eastAsia="SimSun"/>
          <w:noProof/>
          <w:sz w:val="20"/>
          <w:lang w:val="en-CA"/>
        </w:rPr>
        <w:t>The SEI processing order SEI message carries information indicating the preferred processing order</w:t>
      </w:r>
      <w:bookmarkStart w:id="89" w:name="_Hlk109924819"/>
      <w:r w:rsidRPr="008D5528">
        <w:rPr>
          <w:rFonts w:eastAsia="SimSun"/>
          <w:noProof/>
          <w:sz w:val="20"/>
          <w:lang w:val="en-CA"/>
        </w:rPr>
        <w:t>, as determined by the encoder (i.e., the content producer), for different types of SEI messages that may be present in a CVS.</w:t>
      </w:r>
    </w:p>
    <w:p w14:paraId="1E71377A" w14:textId="77777777" w:rsidR="008D5528" w:rsidRPr="008D5528" w:rsidRDefault="008D5528" w:rsidP="008D552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rPr>
      </w:pPr>
      <w:r w:rsidRPr="008D5528">
        <w:rPr>
          <w:rFonts w:eastAsia="SimSun"/>
          <w:noProof/>
          <w:sz w:val="20"/>
          <w:lang w:val="en-CA"/>
        </w:rPr>
        <w:t>When an SEI processing order SEI message is present in any access unit of a CVS, an SEI processing order SEI message shall be present in the first access unit of the CVS. The SEI processing order SEI message persists in decoding order from the current access unit until the end of the CVS. When there are multiple SEI processing order SEI messages present in a CVS, they shall have the same content.</w:t>
      </w:r>
      <w:bookmarkEnd w:id="89"/>
    </w:p>
    <w:p w14:paraId="786A039B" w14:textId="77777777" w:rsidR="008D5528" w:rsidRPr="008D5528" w:rsidRDefault="008D5528" w:rsidP="008D552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10"/>
          <w:tab w:val="left" w:pos="1191"/>
          <w:tab w:val="left" w:pos="1588"/>
          <w:tab w:val="left" w:pos="1985"/>
        </w:tabs>
        <w:rPr>
          <w:rFonts w:eastAsiaTheme="minorEastAsia" w:cstheme="minorBidi"/>
          <w:sz w:val="20"/>
          <w:szCs w:val="22"/>
          <w:lang w:val="en-CA" w:eastAsia="zh-CN"/>
        </w:rPr>
      </w:pPr>
      <w:r w:rsidRPr="008D5528">
        <w:rPr>
          <w:rFonts w:eastAsiaTheme="minorEastAsia" w:cstheme="minorBidi"/>
          <w:sz w:val="20"/>
          <w:szCs w:val="22"/>
          <w:lang w:val="en-CA" w:eastAsia="zh-CN"/>
        </w:rPr>
        <w:t xml:space="preserve">It is a requirement of bitstream conformance that, within an </w:t>
      </w:r>
      <w:r w:rsidRPr="008D5528">
        <w:rPr>
          <w:rFonts w:eastAsiaTheme="minorEastAsia" w:cstheme="minorBidi"/>
          <w:noProof/>
          <w:sz w:val="20"/>
          <w:lang w:eastAsia="zh-CN"/>
        </w:rPr>
        <w:t xml:space="preserve">SEI processing order SEI message, there shall be at least two pairs of the syntax elements </w:t>
      </w:r>
      <w:r w:rsidRPr="008D5528">
        <w:rPr>
          <w:rFonts w:eastAsiaTheme="minorEastAsia" w:cstheme="minorBidi"/>
          <w:noProof/>
          <w:sz w:val="20"/>
          <w:lang w:val="en-GB" w:eastAsia="zh-CN"/>
        </w:rPr>
        <w:t xml:space="preserve">po_sei_payload_type[ i ] and po_sei_processing_order[ i ], </w:t>
      </w:r>
      <w:r w:rsidRPr="008D5528">
        <w:rPr>
          <w:rFonts w:eastAsiaTheme="minorEastAsia" w:cstheme="minorBidi"/>
          <w:noProof/>
          <w:sz w:val="20"/>
          <w:lang w:val="en-CA" w:eastAsia="zh-CN"/>
        </w:rPr>
        <w:t>and there shall be at least two values of po_sei_processing_order[ i ] that are not equal</w:t>
      </w:r>
      <w:r w:rsidRPr="008D5528">
        <w:rPr>
          <w:rFonts w:eastAsiaTheme="minorEastAsia" w:cstheme="minorBidi"/>
          <w:sz w:val="20"/>
          <w:szCs w:val="22"/>
          <w:lang w:val="en-CA" w:eastAsia="zh-CN"/>
        </w:rPr>
        <w:t>.</w:t>
      </w:r>
    </w:p>
    <w:p w14:paraId="16194BAB" w14:textId="422DCA83" w:rsidR="008D5528" w:rsidRDefault="008D5528" w:rsidP="008D552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CA"/>
        </w:rPr>
      </w:pPr>
      <w:r w:rsidRPr="008D5528">
        <w:rPr>
          <w:rFonts w:eastAsia="SimSun"/>
          <w:noProof/>
          <w:sz w:val="20"/>
          <w:lang w:val="en-CA"/>
        </w:rPr>
        <w:t xml:space="preserve">The SEI processing order SEI message can carry one or more SEI prefix indications of a particular payloadType. Each SEI prefix indication is a byte string that follows the SEI payload syntax of that value of payloadType and contains a </w:t>
      </w:r>
      <w:bookmarkStart w:id="90" w:name="_Hlk133232931"/>
      <w:r w:rsidRPr="008D5528">
        <w:rPr>
          <w:rFonts w:eastAsia="SimSun"/>
          <w:noProof/>
          <w:sz w:val="20"/>
          <w:lang w:val="en-CA"/>
        </w:rPr>
        <w:t>number of complete syntax elements starting from the first syntax element in the SEI payload</w:t>
      </w:r>
      <w:bookmarkEnd w:id="90"/>
      <w:r w:rsidRPr="008D5528">
        <w:rPr>
          <w:rFonts w:eastAsia="SimSun"/>
          <w:noProof/>
          <w:sz w:val="20"/>
          <w:lang w:val="en-CA"/>
        </w:rPr>
        <w:t>, and may be followed by bits that do not represent any complete syntax element of the SEI payload.</w:t>
      </w:r>
    </w:p>
    <w:p w14:paraId="71BED6D5" w14:textId="556346F2" w:rsidR="008D5528" w:rsidRDefault="008D5528" w:rsidP="008D552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CA"/>
        </w:rPr>
      </w:pPr>
      <w:r w:rsidRPr="008D5528">
        <w:rPr>
          <w:rFonts w:eastAsia="SimSun"/>
          <w:noProof/>
          <w:sz w:val="20"/>
          <w:highlight w:val="yellow"/>
          <w:lang w:val="en-CA"/>
        </w:rPr>
        <w:t>[Ed per JVET-AD0386: Open issues -- Should the SEI prefix be required to consist of a number of complete syntax elements only? If yes, should the SEI prefix length be indicated in bytes or bits?]</w:t>
      </w:r>
    </w:p>
    <w:p w14:paraId="6378AA6C" w14:textId="77777777" w:rsidR="008D5528" w:rsidRPr="008D5528" w:rsidRDefault="008D5528" w:rsidP="008D552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CA"/>
        </w:rPr>
      </w:pPr>
      <w:r w:rsidRPr="008D5528">
        <w:rPr>
          <w:rFonts w:eastAsia="SimSun"/>
          <w:noProof/>
          <w:sz w:val="20"/>
          <w:lang w:val="en-GB"/>
        </w:rPr>
        <w:t xml:space="preserve">These SEI prefix indications should provide sufficient information to determine the specific processing order for </w:t>
      </w:r>
      <w:r w:rsidRPr="008D5528">
        <w:rPr>
          <w:rFonts w:eastAsia="SimSun"/>
          <w:noProof/>
          <w:sz w:val="20"/>
          <w:lang w:val="en-CA"/>
        </w:rPr>
        <w:t xml:space="preserve">SEI messages having the same value of payloadType but different </w:t>
      </w:r>
      <w:r w:rsidRPr="008D5528">
        <w:rPr>
          <w:rFonts w:eastAsia="SimSun"/>
          <w:noProof/>
          <w:sz w:val="20"/>
          <w:lang w:val="en-GB"/>
        </w:rPr>
        <w:t>preferred processing order</w:t>
      </w:r>
      <w:r w:rsidRPr="008D5528">
        <w:rPr>
          <w:rFonts w:eastAsia="SimSun"/>
          <w:noProof/>
          <w:sz w:val="20"/>
          <w:lang w:val="en-CA"/>
        </w:rPr>
        <w:t>.</w:t>
      </w:r>
    </w:p>
    <w:p w14:paraId="00E90702" w14:textId="0B2934AD" w:rsidR="001C77E9" w:rsidRDefault="001C77E9" w:rsidP="008D5528">
      <w:pPr>
        <w:rPr>
          <w:ins w:id="91" w:author="McCarthy, Sean" w:date="2023-08-15T20:01:00Z"/>
          <w:sz w:val="20"/>
          <w:lang w:val="en-GB"/>
        </w:rPr>
      </w:pPr>
      <w:bookmarkStart w:id="92" w:name="_Hlk130374109"/>
      <w:ins w:id="93" w:author="McCarthy, Sean" w:date="2023-08-15T19:28:00Z">
        <w:r w:rsidRPr="001C2E90">
          <w:rPr>
            <w:b/>
            <w:bCs/>
            <w:sz w:val="20"/>
            <w:lang w:val="en-GB"/>
          </w:rPr>
          <w:t>po_num_sei_messages_minus2</w:t>
        </w:r>
        <w:r w:rsidRPr="001C2E90">
          <w:rPr>
            <w:sz w:val="20"/>
            <w:lang w:val="en-GB"/>
          </w:rPr>
          <w:t xml:space="preserve"> plus 2 indicates the number of SEI messages that have a processing order indicated in the </w:t>
        </w:r>
        <w:r w:rsidRPr="001C2E90">
          <w:rPr>
            <w:sz w:val="20"/>
            <w:szCs w:val="18"/>
            <w:lang w:val="en-CA"/>
          </w:rPr>
          <w:t xml:space="preserve">SEI processing order </w:t>
        </w:r>
        <w:r w:rsidRPr="001C2E90">
          <w:rPr>
            <w:sz w:val="20"/>
            <w:lang w:val="en-GB"/>
          </w:rPr>
          <w:t>SEI message.</w:t>
        </w:r>
      </w:ins>
    </w:p>
    <w:p w14:paraId="3F24F6E0" w14:textId="77777777" w:rsidR="002667F4" w:rsidRPr="001C2E90" w:rsidRDefault="002667F4" w:rsidP="002667F4">
      <w:pPr>
        <w:rPr>
          <w:ins w:id="94" w:author="McCarthy, Sean" w:date="2023-08-15T20:01:00Z"/>
          <w:sz w:val="20"/>
          <w:lang w:val="en-CA"/>
        </w:rPr>
      </w:pPr>
      <w:ins w:id="95" w:author="McCarthy, Sean" w:date="2023-08-15T20:01:00Z">
        <w:r w:rsidRPr="001C2E90">
          <w:rPr>
            <w:b/>
            <w:bCs/>
            <w:sz w:val="20"/>
            <w:lang w:val="en-GB"/>
          </w:rPr>
          <w:t>po_sei_importance_flag</w:t>
        </w:r>
        <w:r w:rsidRPr="001C2E90">
          <w:rPr>
            <w:sz w:val="20"/>
            <w:lang w:val="en-GB"/>
          </w:rPr>
          <w:t>[ i ] indicates the degree of importance determined by the encoder for the SEI message with index i.</w:t>
        </w:r>
      </w:ins>
    </w:p>
    <w:p w14:paraId="081FC313" w14:textId="77777777" w:rsidR="002667F4" w:rsidRPr="001C2E90" w:rsidRDefault="002667F4" w:rsidP="002667F4">
      <w:pPr>
        <w:rPr>
          <w:ins w:id="96" w:author="McCarthy, Sean" w:date="2023-08-15T20:01:00Z"/>
          <w:sz w:val="20"/>
          <w:lang w:val="en-GB"/>
        </w:rPr>
      </w:pPr>
      <w:ins w:id="97" w:author="McCarthy, Sean" w:date="2023-08-15T20:01:00Z">
        <w:r w:rsidRPr="001C2E90">
          <w:rPr>
            <w:sz w:val="20"/>
            <w:lang w:val="en-GB"/>
          </w:rPr>
          <w:lastRenderedPageBreak/>
          <w:t>If the decoding system cannot interpret or does not support any indicated SEI message that has po_sei_importance_flag[ i ] equal to 1, it should ignore the entire SEI processing order SEI message.</w:t>
        </w:r>
      </w:ins>
    </w:p>
    <w:p w14:paraId="458B6AB9" w14:textId="77777777" w:rsidR="002667F4" w:rsidRPr="001C2E90" w:rsidRDefault="002667F4" w:rsidP="002667F4">
      <w:pPr>
        <w:rPr>
          <w:ins w:id="98" w:author="McCarthy, Sean" w:date="2023-08-15T20:01:00Z"/>
          <w:sz w:val="20"/>
          <w:lang w:val="en-GB"/>
        </w:rPr>
      </w:pPr>
      <w:ins w:id="99" w:author="McCarthy, Sean" w:date="2023-08-15T20:01:00Z">
        <w:r w:rsidRPr="001C2E90">
          <w:rPr>
            <w:b/>
            <w:bCs/>
            <w:sz w:val="20"/>
            <w:lang w:val="en-GB"/>
          </w:rPr>
          <w:t>reserved_alignment_6bits</w:t>
        </w:r>
        <w:r w:rsidRPr="001C2E90">
          <w:rPr>
            <w:sz w:val="20"/>
            <w:lang w:val="en-GB"/>
          </w:rPr>
          <w:t xml:space="preserve"> has no meaning and shall be equal to 0 in bitstreams conforming to this version of this Specification. Decoders shall allow this syntax element to have other values and shall ignore the value.</w:t>
        </w:r>
      </w:ins>
    </w:p>
    <w:p w14:paraId="108A053D" w14:textId="77777777" w:rsidR="002667F4" w:rsidRPr="001C2E90" w:rsidRDefault="002667F4" w:rsidP="002667F4">
      <w:pPr>
        <w:rPr>
          <w:ins w:id="100" w:author="McCarthy, Sean" w:date="2023-08-15T20:01:00Z"/>
          <w:sz w:val="20"/>
          <w:lang w:val="en-GB"/>
        </w:rPr>
      </w:pPr>
      <w:ins w:id="101" w:author="McCarthy, Sean" w:date="2023-08-15T20:01:00Z">
        <w:r w:rsidRPr="001C2E90">
          <w:rPr>
            <w:sz w:val="20"/>
            <w:lang w:val="en-CA"/>
          </w:rPr>
          <w:t xml:space="preserve">If </w:t>
        </w:r>
        <w:r w:rsidRPr="001C2E90">
          <w:rPr>
            <w:b/>
            <w:bCs/>
            <w:sz w:val="20"/>
            <w:lang w:val="en-GB"/>
          </w:rPr>
          <w:t>po_sei_wrapping_flag</w:t>
        </w:r>
        <w:r w:rsidRPr="001C2E90">
          <w:rPr>
            <w:sz w:val="20"/>
            <w:lang w:val="en-GB"/>
          </w:rPr>
          <w:t>[</w:t>
        </w:r>
        <w:bookmarkStart w:id="102" w:name="_Hlk143023205"/>
        <w:r w:rsidRPr="001C2E90">
          <w:rPr>
            <w:sz w:val="20"/>
            <w:lang w:val="en-GB"/>
          </w:rPr>
          <w:t> i </w:t>
        </w:r>
        <w:bookmarkEnd w:id="102"/>
        <w:r w:rsidRPr="001C2E90">
          <w:rPr>
            <w:sz w:val="20"/>
            <w:lang w:val="en-GB"/>
          </w:rPr>
          <w:t>] is equal to 0, an SEI message should be present outside of the SEI processing order SEI message with payloadType equal to po_sei_payload_type[ i ]. However, if po_sei_wrapping_flag[ i ] is equal to 0 and no SEI message is present with payloadType equal to po_sei_payload_type[ i ], the following applies:</w:t>
        </w:r>
      </w:ins>
    </w:p>
    <w:p w14:paraId="19F7BA52" w14:textId="77777777" w:rsidR="002667F4" w:rsidRPr="001C2E90" w:rsidRDefault="002667F4" w:rsidP="002667F4">
      <w:pPr>
        <w:numPr>
          <w:ilvl w:val="0"/>
          <w:numId w:val="14"/>
        </w:numPr>
        <w:rPr>
          <w:ins w:id="103" w:author="McCarthy, Sean" w:date="2023-08-15T20:01:00Z"/>
          <w:sz w:val="20"/>
          <w:lang w:val="en-CA"/>
        </w:rPr>
      </w:pPr>
      <w:ins w:id="104" w:author="McCarthy, Sean" w:date="2023-08-15T20:01:00Z">
        <w:r w:rsidRPr="001C2E90">
          <w:rPr>
            <w:sz w:val="20"/>
            <w:lang w:val="en-CA"/>
          </w:rPr>
          <w:t xml:space="preserve">If </w:t>
        </w:r>
        <w:r w:rsidRPr="001C2E90">
          <w:rPr>
            <w:sz w:val="20"/>
            <w:lang w:val="en-GB"/>
          </w:rPr>
          <w:t>po_sei_importance_flag[ i ] is equal to 1, the decoder should ignore the entire SEI processing order SEI message.</w:t>
        </w:r>
      </w:ins>
    </w:p>
    <w:p w14:paraId="4FB3A85D" w14:textId="77777777" w:rsidR="002667F4" w:rsidRPr="001C2E90" w:rsidRDefault="002667F4" w:rsidP="002667F4">
      <w:pPr>
        <w:numPr>
          <w:ilvl w:val="0"/>
          <w:numId w:val="14"/>
        </w:numPr>
        <w:rPr>
          <w:ins w:id="105" w:author="McCarthy, Sean" w:date="2023-08-15T20:01:00Z"/>
          <w:sz w:val="20"/>
          <w:lang w:val="en-CA"/>
        </w:rPr>
      </w:pPr>
      <w:ins w:id="106" w:author="McCarthy, Sean" w:date="2023-08-15T20:01:00Z">
        <w:r w:rsidRPr="001C2E90">
          <w:rPr>
            <w:sz w:val="20"/>
            <w:lang w:val="en-GB"/>
          </w:rPr>
          <w:t>Otherwise, the decoder should ignore all data associated with the loop variable value of i.</w:t>
        </w:r>
      </w:ins>
    </w:p>
    <w:p w14:paraId="4BD22D8C" w14:textId="78C441CE" w:rsidR="002C7097" w:rsidDel="00DA7026" w:rsidRDefault="002C7097" w:rsidP="002A72A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ind w:left="284"/>
        <w:rPr>
          <w:ins w:id="107" w:author="McCarthy, Sean" w:date="2023-08-15T20:26:00Z"/>
          <w:del w:id="108" w:author="Miska Hannuksela 00" w:date="2023-08-29T12:38:00Z"/>
          <w:sz w:val="18"/>
          <w:lang w:val="en-GB"/>
        </w:rPr>
      </w:pPr>
    </w:p>
    <w:p w14:paraId="61FC5C3B" w14:textId="2C0A4833" w:rsidR="002A72A4" w:rsidRPr="00FD2A9A" w:rsidRDefault="002A72A4" w:rsidP="002A72A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ind w:left="284"/>
        <w:rPr>
          <w:ins w:id="109" w:author="McCarthy, Sean" w:date="2023-08-15T20:17:00Z"/>
          <w:sz w:val="18"/>
          <w:lang w:val="en-GB"/>
        </w:rPr>
      </w:pPr>
      <w:ins w:id="110" w:author="McCarthy, Sean" w:date="2023-08-15T20:17:00Z">
        <w:r w:rsidRPr="00FD2A9A">
          <w:rPr>
            <w:sz w:val="18"/>
            <w:lang w:val="en-GB"/>
          </w:rPr>
          <w:t>NOTE – </w:t>
        </w:r>
      </w:ins>
      <w:ins w:id="111" w:author="McCarthy, Sean" w:date="2023-08-15T20:19:00Z">
        <w:r>
          <w:rPr>
            <w:sz w:val="18"/>
            <w:lang w:val="en-CA"/>
          </w:rPr>
          <w:t>po_sei</w:t>
        </w:r>
        <w:del w:id="112" w:author="Miska Hannuksela 00" w:date="2023-08-29T12:26:00Z">
          <w:r w:rsidDel="00121DCE">
            <w:rPr>
              <w:sz w:val="18"/>
              <w:lang w:val="en-CA"/>
            </w:rPr>
            <w:delText>-</w:delText>
          </w:r>
        </w:del>
      </w:ins>
      <w:ins w:id="113" w:author="Miska Hannuksela 00" w:date="2023-08-29T12:26:00Z">
        <w:r w:rsidR="00121DCE">
          <w:rPr>
            <w:sz w:val="18"/>
            <w:lang w:val="en-CA"/>
          </w:rPr>
          <w:t>_</w:t>
        </w:r>
      </w:ins>
      <w:ins w:id="114" w:author="McCarthy, Sean" w:date="2023-08-15T20:19:00Z">
        <w:r>
          <w:rPr>
            <w:sz w:val="18"/>
            <w:lang w:val="en-CA"/>
          </w:rPr>
          <w:t>wrapping_flag[</w:t>
        </w:r>
        <w:r w:rsidRPr="005A23D9">
          <w:rPr>
            <w:sz w:val="20"/>
            <w:lang w:val="en-GB"/>
          </w:rPr>
          <w:t> i </w:t>
        </w:r>
        <w:r>
          <w:rPr>
            <w:sz w:val="18"/>
            <w:lang w:val="en-CA"/>
          </w:rPr>
          <w:t xml:space="preserve">] </w:t>
        </w:r>
      </w:ins>
      <w:ins w:id="115" w:author="Miska Hannuksela 00" w:date="2023-08-29T12:29:00Z">
        <w:r w:rsidR="00121DCE">
          <w:rPr>
            <w:sz w:val="18"/>
            <w:lang w:val="en-CA"/>
          </w:rPr>
          <w:t xml:space="preserve">equal to 1 </w:t>
        </w:r>
      </w:ins>
      <w:ins w:id="116" w:author="McCarthy, Sean" w:date="2023-08-15T20:19:00Z">
        <w:r>
          <w:rPr>
            <w:sz w:val="18"/>
            <w:lang w:val="en-CA"/>
          </w:rPr>
          <w:t>enable</w:t>
        </w:r>
      </w:ins>
      <w:ins w:id="117" w:author="McCarthy, Sean" w:date="2023-08-15T20:20:00Z">
        <w:r>
          <w:rPr>
            <w:sz w:val="18"/>
            <w:lang w:val="en-CA"/>
          </w:rPr>
          <w:t xml:space="preserve">s </w:t>
        </w:r>
      </w:ins>
      <w:ins w:id="118" w:author="McCarthy, Sean" w:date="2023-08-15T20:17:00Z">
        <w:r w:rsidRPr="00FD2A9A">
          <w:rPr>
            <w:sz w:val="18"/>
            <w:lang w:val="en-CA"/>
          </w:rPr>
          <w:t>SEI message</w:t>
        </w:r>
      </w:ins>
      <w:ins w:id="119" w:author="McCarthy, Sean" w:date="2023-08-15T20:34:00Z">
        <w:r w:rsidR="001C2E90">
          <w:rPr>
            <w:sz w:val="18"/>
            <w:lang w:val="en-CA"/>
          </w:rPr>
          <w:t>s</w:t>
        </w:r>
      </w:ins>
      <w:ins w:id="120" w:author="McCarthy, Sean" w:date="2023-08-15T20:20:00Z">
        <w:r>
          <w:rPr>
            <w:sz w:val="18"/>
            <w:lang w:val="en-CA"/>
          </w:rPr>
          <w:t xml:space="preserve"> to be</w:t>
        </w:r>
      </w:ins>
      <w:ins w:id="121" w:author="McCarthy, Sean" w:date="2023-08-15T20:28:00Z">
        <w:r w:rsidR="002C7097" w:rsidRPr="002C7097">
          <w:t xml:space="preserve"> </w:t>
        </w:r>
        <w:r w:rsidR="002C7097" w:rsidRPr="002C7097">
          <w:rPr>
            <w:sz w:val="18"/>
            <w:lang w:val="en-CA"/>
          </w:rPr>
          <w:t xml:space="preserve">carried within the </w:t>
        </w:r>
        <w:r w:rsidR="002C7097">
          <w:rPr>
            <w:sz w:val="18"/>
            <w:lang w:val="en-CA"/>
          </w:rPr>
          <w:t>SEI processing order</w:t>
        </w:r>
        <w:r w:rsidR="002C7097" w:rsidRPr="002C7097">
          <w:rPr>
            <w:sz w:val="18"/>
            <w:lang w:val="en-CA"/>
          </w:rPr>
          <w:t xml:space="preserve"> SEI message </w:t>
        </w:r>
      </w:ins>
      <w:ins w:id="122" w:author="McCarthy, Sean" w:date="2023-08-15T20:33:00Z">
        <w:r w:rsidR="001C2E90">
          <w:rPr>
            <w:sz w:val="18"/>
            <w:lang w:val="en-CA"/>
          </w:rPr>
          <w:t>to prevent</w:t>
        </w:r>
      </w:ins>
      <w:ins w:id="123" w:author="McCarthy, Sean" w:date="2023-08-15T20:29:00Z">
        <w:r w:rsidR="002C7097">
          <w:rPr>
            <w:sz w:val="18"/>
            <w:lang w:val="en-CA"/>
          </w:rPr>
          <w:t xml:space="preserve"> </w:t>
        </w:r>
      </w:ins>
      <w:ins w:id="124" w:author="McCarthy, Sean" w:date="2023-08-15T20:34:00Z">
        <w:r w:rsidR="001C2E90">
          <w:rPr>
            <w:sz w:val="18"/>
            <w:lang w:val="en-CA"/>
          </w:rPr>
          <w:t>such</w:t>
        </w:r>
      </w:ins>
      <w:ins w:id="125" w:author="McCarthy, Sean" w:date="2023-08-15T20:29:00Z">
        <w:r w:rsidR="002C7097">
          <w:rPr>
            <w:sz w:val="18"/>
            <w:lang w:val="en-CA"/>
          </w:rPr>
          <w:t xml:space="preserve"> SEI message</w:t>
        </w:r>
      </w:ins>
      <w:ins w:id="126" w:author="McCarthy, Sean" w:date="2023-08-15T20:34:00Z">
        <w:r w:rsidR="001C2E90">
          <w:rPr>
            <w:sz w:val="18"/>
            <w:lang w:val="en-CA"/>
          </w:rPr>
          <w:t>s</w:t>
        </w:r>
      </w:ins>
      <w:ins w:id="127" w:author="McCarthy, Sean" w:date="2023-08-15T20:29:00Z">
        <w:r w:rsidR="002C7097">
          <w:rPr>
            <w:sz w:val="18"/>
            <w:lang w:val="en-CA"/>
          </w:rPr>
          <w:t xml:space="preserve"> from being</w:t>
        </w:r>
      </w:ins>
      <w:ins w:id="128" w:author="McCarthy, Sean" w:date="2023-08-15T20:28:00Z">
        <w:r w:rsidR="002C7097" w:rsidRPr="002C7097">
          <w:rPr>
            <w:sz w:val="18"/>
            <w:lang w:val="en-CA"/>
          </w:rPr>
          <w:t xml:space="preserve"> incorrectly interpreted </w:t>
        </w:r>
      </w:ins>
      <w:ins w:id="129" w:author="McCarthy, Sean" w:date="2023-08-15T20:29:00Z">
        <w:r w:rsidR="002C7097">
          <w:rPr>
            <w:sz w:val="18"/>
            <w:lang w:val="en-CA"/>
          </w:rPr>
          <w:t xml:space="preserve">by decoders that do not </w:t>
        </w:r>
      </w:ins>
      <w:ins w:id="130" w:author="McCarthy, Sean" w:date="2023-08-15T20:30:00Z">
        <w:r w:rsidR="002C7097">
          <w:rPr>
            <w:sz w:val="18"/>
            <w:lang w:val="en-CA"/>
          </w:rPr>
          <w:t>process the SEI processing order SEI message</w:t>
        </w:r>
      </w:ins>
      <w:ins w:id="131" w:author="McCarthy, Sean" w:date="2023-08-15T20:17:00Z">
        <w:r w:rsidRPr="00FD2A9A">
          <w:rPr>
            <w:sz w:val="18"/>
            <w:lang w:val="en-GB"/>
          </w:rPr>
          <w:t>.</w:t>
        </w:r>
      </w:ins>
      <w:ins w:id="132" w:author="Gary Sullivan" w:date="2023-09-01T17:51:00Z">
        <w:r w:rsidR="00097540">
          <w:rPr>
            <w:sz w:val="18"/>
            <w:lang w:val="en-GB"/>
          </w:rPr>
          <w:t xml:space="preserve"> Thus, </w:t>
        </w:r>
      </w:ins>
      <w:ins w:id="133" w:author="Gary Sullivan" w:date="2023-09-01T17:56:00Z">
        <w:r w:rsidR="000A1F8F" w:rsidRPr="000A1F8F">
          <w:rPr>
            <w:sz w:val="18"/>
            <w:lang w:val="en-CA"/>
          </w:rPr>
          <w:t>po_sei_wrapping_flag[</w:t>
        </w:r>
        <w:r w:rsidR="000A1F8F" w:rsidRPr="000A1F8F">
          <w:rPr>
            <w:sz w:val="18"/>
            <w:lang w:val="en-GB"/>
          </w:rPr>
          <w:t> i </w:t>
        </w:r>
        <w:r w:rsidR="000A1F8F" w:rsidRPr="000A1F8F">
          <w:rPr>
            <w:sz w:val="18"/>
            <w:lang w:val="en-CA"/>
          </w:rPr>
          <w:t>] equal to 1</w:t>
        </w:r>
        <w:r w:rsidR="000A1F8F">
          <w:rPr>
            <w:sz w:val="18"/>
            <w:lang w:val="en-CA"/>
          </w:rPr>
          <w:t xml:space="preserve"> </w:t>
        </w:r>
      </w:ins>
      <w:ins w:id="134" w:author="Gary Sullivan" w:date="2023-09-01T17:57:00Z">
        <w:r w:rsidR="000A1F8F">
          <w:rPr>
            <w:sz w:val="18"/>
            <w:lang w:val="en-GB"/>
          </w:rPr>
          <w:t>is intended to</w:t>
        </w:r>
      </w:ins>
      <w:ins w:id="135" w:author="Gary Sullivan" w:date="2023-09-01T17:51:00Z">
        <w:r w:rsidR="00097540" w:rsidRPr="00097540">
          <w:rPr>
            <w:sz w:val="18"/>
            <w:lang w:val="en-GB"/>
          </w:rPr>
          <w:t xml:space="preserve"> be used </w:t>
        </w:r>
      </w:ins>
      <w:ins w:id="136" w:author="Gary Sullivan" w:date="2023-09-01T18:00:00Z">
        <w:r w:rsidR="000A1F8F">
          <w:rPr>
            <w:sz w:val="18"/>
            <w:lang w:val="en-GB"/>
          </w:rPr>
          <w:t xml:space="preserve">when </w:t>
        </w:r>
        <w:r w:rsidR="000A1F8F" w:rsidRPr="000A1F8F">
          <w:rPr>
            <w:sz w:val="18"/>
            <w:lang w:val="en-CA"/>
          </w:rPr>
          <w:t>po_sei_wrapping_flag[</w:t>
        </w:r>
        <w:r w:rsidR="000A1F8F" w:rsidRPr="000A1F8F">
          <w:rPr>
            <w:sz w:val="18"/>
            <w:lang w:val="en-GB"/>
          </w:rPr>
          <w:t> i </w:t>
        </w:r>
        <w:r w:rsidR="000A1F8F" w:rsidRPr="000A1F8F">
          <w:rPr>
            <w:sz w:val="18"/>
            <w:lang w:val="en-CA"/>
          </w:rPr>
          <w:t>]</w:t>
        </w:r>
      </w:ins>
      <w:ins w:id="137" w:author="Gary Sullivan" w:date="2023-09-01T17:51:00Z">
        <w:r w:rsidR="00097540" w:rsidRPr="00097540">
          <w:rPr>
            <w:sz w:val="18"/>
            <w:lang w:val="en-GB"/>
          </w:rPr>
          <w:t xml:space="preserve"> </w:t>
        </w:r>
      </w:ins>
      <w:ins w:id="138" w:author="Gary Sullivan" w:date="2023-09-01T18:01:00Z">
        <w:r w:rsidR="000A1F8F">
          <w:rPr>
            <w:sz w:val="18"/>
            <w:lang w:val="en-GB"/>
          </w:rPr>
          <w:t xml:space="preserve">equal to 0 </w:t>
        </w:r>
      </w:ins>
      <w:ins w:id="139" w:author="Gary Sullivan" w:date="2023-09-01T18:02:00Z">
        <w:r w:rsidR="000A1F8F">
          <w:rPr>
            <w:sz w:val="18"/>
            <w:lang w:val="en-GB"/>
          </w:rPr>
          <w:t xml:space="preserve">can </w:t>
        </w:r>
      </w:ins>
      <w:ins w:id="140" w:author="Gary Sullivan" w:date="2023-09-01T17:51:00Z">
        <w:r w:rsidR="00097540" w:rsidRPr="00097540">
          <w:rPr>
            <w:sz w:val="18"/>
            <w:lang w:val="en-GB"/>
          </w:rPr>
          <w:t xml:space="preserve">lead to </w:t>
        </w:r>
      </w:ins>
      <w:ins w:id="141" w:author="Gary Sullivan" w:date="2023-09-01T18:04:00Z">
        <w:r w:rsidR="000A1F8F">
          <w:rPr>
            <w:sz w:val="18"/>
            <w:lang w:val="en-GB"/>
          </w:rPr>
          <w:t>un</w:t>
        </w:r>
      </w:ins>
      <w:ins w:id="142" w:author="Gary Sullivan" w:date="2023-09-01T17:51:00Z">
        <w:r w:rsidR="00097540" w:rsidRPr="00097540">
          <w:rPr>
            <w:sz w:val="18"/>
            <w:lang w:val="en-GB"/>
          </w:rPr>
          <w:t>intended results</w:t>
        </w:r>
      </w:ins>
      <w:ins w:id="143" w:author="Gary Sullivan" w:date="2023-09-01T18:02:00Z">
        <w:r w:rsidR="000A1F8F">
          <w:rPr>
            <w:sz w:val="18"/>
            <w:lang w:val="en-GB"/>
          </w:rPr>
          <w:t xml:space="preserve"> </w:t>
        </w:r>
      </w:ins>
      <w:ins w:id="144" w:author="Gary Sullivan" w:date="2023-09-01T18:04:00Z">
        <w:r w:rsidR="000A1F8F">
          <w:rPr>
            <w:sz w:val="18"/>
            <w:lang w:val="en-GB"/>
          </w:rPr>
          <w:t xml:space="preserve">being produced </w:t>
        </w:r>
      </w:ins>
      <w:ins w:id="145" w:author="Gary Sullivan" w:date="2023-09-01T18:02:00Z">
        <w:r w:rsidR="000A1F8F">
          <w:rPr>
            <w:sz w:val="18"/>
            <w:lang w:val="en-GB"/>
          </w:rPr>
          <w:t xml:space="preserve">by </w:t>
        </w:r>
      </w:ins>
      <w:ins w:id="146" w:author="Gary Sullivan" w:date="2023-09-01T18:03:00Z">
        <w:r w:rsidR="000A1F8F">
          <w:rPr>
            <w:sz w:val="18"/>
            <w:lang w:val="en-GB"/>
          </w:rPr>
          <w:t>such decoders</w:t>
        </w:r>
      </w:ins>
      <w:ins w:id="147" w:author="Gary Sullivan" w:date="2023-09-01T17:58:00Z">
        <w:r w:rsidR="000A1F8F">
          <w:rPr>
            <w:sz w:val="18"/>
            <w:lang w:val="en-GB"/>
          </w:rPr>
          <w:t>.</w:t>
        </w:r>
      </w:ins>
    </w:p>
    <w:p w14:paraId="272EE021" w14:textId="51B4B5A7" w:rsidR="008D5528" w:rsidRPr="008D5528" w:rsidRDefault="008D5528" w:rsidP="008D5528">
      <w:pPr>
        <w:rPr>
          <w:rFonts w:eastAsia="SimSun"/>
          <w:sz w:val="20"/>
          <w:lang w:val="en-GB"/>
        </w:rPr>
      </w:pPr>
      <w:r w:rsidRPr="008D5528">
        <w:rPr>
          <w:rFonts w:eastAsia="SimSun"/>
          <w:b/>
          <w:bCs/>
          <w:sz w:val="20"/>
          <w:lang w:val="en-GB"/>
        </w:rPr>
        <w:t>po_sei_prefix_flag</w:t>
      </w:r>
      <w:r w:rsidRPr="008D5528">
        <w:rPr>
          <w:rFonts w:eastAsia="SimSun"/>
          <w:sz w:val="20"/>
          <w:lang w:val="en-GB"/>
        </w:rPr>
        <w:t xml:space="preserve">[ i ] equal to 1 specifies that po_num_prefix_bytes[ i ] is present. </w:t>
      </w:r>
      <w:bookmarkStart w:id="148" w:name="_Hlk132108587"/>
      <w:r w:rsidRPr="008D5528">
        <w:rPr>
          <w:rFonts w:eastAsia="SimSun"/>
          <w:sz w:val="20"/>
          <w:lang w:val="en-GB"/>
        </w:rPr>
        <w:t>po_sei_prefix_flag[ i ]</w:t>
      </w:r>
      <w:bookmarkEnd w:id="148"/>
      <w:r w:rsidRPr="008D5528">
        <w:rPr>
          <w:rFonts w:eastAsia="SimSun"/>
          <w:sz w:val="20"/>
          <w:lang w:val="en-GB"/>
        </w:rPr>
        <w:t xml:space="preserve"> equal to 0 specifies that po_num_prefix_bytes[ i ] is not present.</w:t>
      </w:r>
    </w:p>
    <w:p w14:paraId="4C59253C" w14:textId="4A94F324" w:rsidR="008D5528" w:rsidRPr="008D5528" w:rsidRDefault="008D5528" w:rsidP="008D5528">
      <w:pPr>
        <w:rPr>
          <w:rFonts w:eastAsia="SimSun"/>
          <w:sz w:val="20"/>
          <w:lang w:val="en-GB"/>
        </w:rPr>
      </w:pPr>
      <w:r w:rsidRPr="008D5528">
        <w:rPr>
          <w:rFonts w:eastAsia="SimSun"/>
          <w:b/>
          <w:bCs/>
          <w:sz w:val="20"/>
          <w:lang w:val="en-GB"/>
        </w:rPr>
        <w:t>po_sei_payload_type</w:t>
      </w:r>
      <w:r w:rsidRPr="008D5528">
        <w:rPr>
          <w:rFonts w:eastAsia="SimSun"/>
          <w:sz w:val="20"/>
          <w:lang w:val="en-GB"/>
        </w:rPr>
        <w:t>[ i ]</w:t>
      </w:r>
      <w:bookmarkEnd w:id="92"/>
      <w:r w:rsidRPr="008D5528">
        <w:rPr>
          <w:rFonts w:eastAsia="SimSun"/>
          <w:sz w:val="20"/>
          <w:lang w:val="en-GB"/>
        </w:rPr>
        <w:t xml:space="preserve"> specifies the payloadType value of the i-th SEI message type for which preferred processing order information is provided in the SEI processing order SEI message. For any two different non-negative integer values of m and n, the values of po_sei_payload_type[ m ] and po_sei_payload_type[ n ] shall not be identical unless po_sei_prefix_flag[ m ] and po_sei_prefix_flag[ n ] are both equal to 1.</w:t>
      </w:r>
    </w:p>
    <w:p w14:paraId="12F64112" w14:textId="77777777" w:rsidR="008D5528" w:rsidRPr="008D5528" w:rsidRDefault="008D5528" w:rsidP="008D5528">
      <w:pPr>
        <w:rPr>
          <w:rFonts w:eastAsiaTheme="minorEastAsia" w:cstheme="minorBidi"/>
          <w:noProof/>
          <w:sz w:val="20"/>
          <w:lang w:val="en-GB" w:eastAsia="zh-CN"/>
        </w:rPr>
      </w:pPr>
      <w:r w:rsidRPr="008D5528">
        <w:rPr>
          <w:rFonts w:eastAsiaTheme="minorEastAsia" w:cstheme="minorBidi"/>
          <w:noProof/>
          <w:sz w:val="20"/>
          <w:lang w:val="en-GB" w:eastAsia="zh-CN"/>
        </w:rPr>
        <w:t>SeiProcessingOrderSeiList is set to consist of the payloadType values specified in clause D.2.1, except the values 137, 144, 147, 148, 179, 180, 200, 201, 208, and 213.</w:t>
      </w:r>
      <w:r w:rsidRPr="008D5528">
        <w:rPr>
          <w:rFonts w:eastAsia="SimSun"/>
          <w:sz w:val="20"/>
          <w:lang w:val="en-GB"/>
        </w:rPr>
        <w:t xml:space="preserve"> The value of po_sei_prefix_flag[ i ] shall be equal to 0 when po_sei_payload_type[ i ] is not equal to any value among SeiProcessingOrderSeiList.</w:t>
      </w:r>
    </w:p>
    <w:p w14:paraId="0C2B13F4" w14:textId="77777777" w:rsidR="008D5528" w:rsidRPr="008D5528" w:rsidRDefault="008D5528" w:rsidP="008D5528">
      <w:pPr>
        <w:rPr>
          <w:rFonts w:eastAsia="SimSun"/>
          <w:sz w:val="20"/>
          <w:lang w:val="en-CA"/>
        </w:rPr>
      </w:pPr>
      <w:r w:rsidRPr="008D5528">
        <w:rPr>
          <w:rFonts w:eastAsia="SimSun"/>
          <w:b/>
          <w:bCs/>
          <w:sz w:val="20"/>
          <w:lang w:val="en-CA"/>
        </w:rPr>
        <w:t>po_num_prefix_bytes</w:t>
      </w:r>
      <w:r w:rsidRPr="008D5528">
        <w:rPr>
          <w:rFonts w:eastAsia="SimSun"/>
          <w:sz w:val="20"/>
          <w:lang w:val="en-GB"/>
        </w:rPr>
        <w:t>[ i ], when present,</w:t>
      </w:r>
      <w:r w:rsidRPr="008D5528">
        <w:rPr>
          <w:rFonts w:eastAsia="SimSun"/>
          <w:sz w:val="20"/>
          <w:lang w:val="en-CA"/>
        </w:rPr>
        <w:t xml:space="preserve"> specifies the number of bytes associated with the i-th SEI message for which preferred processing order information is provided in the SEI processing order SEI message. When not present, the value of </w:t>
      </w:r>
      <w:bookmarkStart w:id="149" w:name="_Hlk130312733"/>
      <w:r w:rsidRPr="008D5528">
        <w:rPr>
          <w:rFonts w:eastAsia="SimSun"/>
          <w:sz w:val="20"/>
          <w:lang w:val="en-CA"/>
        </w:rPr>
        <w:t xml:space="preserve">po_num_prefix_bytes[ i ] </w:t>
      </w:r>
      <w:bookmarkEnd w:id="149"/>
      <w:r w:rsidRPr="008D5528">
        <w:rPr>
          <w:rFonts w:eastAsia="SimSun"/>
          <w:sz w:val="20"/>
          <w:lang w:val="en-CA"/>
        </w:rPr>
        <w:t>is inferred to be equal to 0.</w:t>
      </w:r>
    </w:p>
    <w:p w14:paraId="6BA924E5" w14:textId="77777777" w:rsidR="008D5528" w:rsidRPr="008D5528" w:rsidRDefault="008D5528" w:rsidP="008D5528">
      <w:pPr>
        <w:rPr>
          <w:rFonts w:eastAsia="SimSun"/>
          <w:noProof/>
          <w:sz w:val="20"/>
          <w:lang w:val="en-GB"/>
        </w:rPr>
      </w:pPr>
      <w:bookmarkStart w:id="150" w:name="_Hlk130307528"/>
      <w:r w:rsidRPr="008D5528">
        <w:rPr>
          <w:rFonts w:eastAsia="SimSun"/>
          <w:b/>
          <w:bCs/>
          <w:sz w:val="20"/>
          <w:lang w:val="en-GB"/>
        </w:rPr>
        <w:t>po_</w:t>
      </w:r>
      <w:r w:rsidRPr="008D5528">
        <w:rPr>
          <w:rFonts w:eastAsia="SimSun"/>
          <w:b/>
          <w:bCs/>
          <w:sz w:val="20"/>
          <w:lang w:val="en-CA"/>
        </w:rPr>
        <w:t>prefix</w:t>
      </w:r>
      <w:r w:rsidRPr="008D5528">
        <w:rPr>
          <w:rFonts w:eastAsia="SimSun"/>
          <w:b/>
          <w:bCs/>
          <w:sz w:val="20"/>
          <w:lang w:val="en-GB"/>
        </w:rPr>
        <w:t>_byte</w:t>
      </w:r>
      <w:r w:rsidRPr="008D5528">
        <w:rPr>
          <w:rFonts w:eastAsia="SimSun"/>
          <w:sz w:val="20"/>
          <w:lang w:val="en-GB"/>
        </w:rPr>
        <w:t>[ i ][ j ]</w:t>
      </w:r>
      <w:bookmarkEnd w:id="150"/>
      <w:r w:rsidRPr="008D5528">
        <w:rPr>
          <w:rFonts w:eastAsia="SimSun"/>
          <w:sz w:val="20"/>
          <w:lang w:val="en-GB"/>
        </w:rPr>
        <w:t>, when present, specifies the j-th byte value of the i-th SEI message.</w:t>
      </w:r>
    </w:p>
    <w:p w14:paraId="52F95A4E" w14:textId="77777777" w:rsidR="008D5528" w:rsidRPr="008D5528" w:rsidRDefault="008D5528" w:rsidP="008D5528">
      <w:pPr>
        <w:rPr>
          <w:rFonts w:eastAsia="SimSun"/>
          <w:sz w:val="20"/>
          <w:lang w:val="en-GB"/>
        </w:rPr>
      </w:pPr>
      <w:r w:rsidRPr="008D5528">
        <w:rPr>
          <w:rFonts w:eastAsia="SimSun"/>
          <w:b/>
          <w:bCs/>
          <w:sz w:val="20"/>
          <w:lang w:val="en-GB"/>
        </w:rPr>
        <w:t>po_sei_processing_order</w:t>
      </w:r>
      <w:r w:rsidRPr="008D5528">
        <w:rPr>
          <w:rFonts w:eastAsia="SimSun"/>
          <w:sz w:val="20"/>
          <w:lang w:val="en-GB"/>
        </w:rPr>
        <w:t>[ i ] indicates the preferred order of processing of the i-th SEI message</w:t>
      </w:r>
      <w:r w:rsidRPr="008D5528">
        <w:rPr>
          <w:rFonts w:eastAsia="SimSun"/>
          <w:sz w:val="20"/>
          <w:lang w:val="en-CA"/>
        </w:rPr>
        <w:t xml:space="preserve"> type for which preferred processing order information is provided</w:t>
      </w:r>
      <w:r w:rsidRPr="008D5528">
        <w:rPr>
          <w:rFonts w:eastAsia="SimSun"/>
          <w:sz w:val="20"/>
          <w:lang w:val="en-GB"/>
        </w:rPr>
        <w:t xml:space="preserve"> in the SEI processing order SEI message. </w:t>
      </w:r>
      <w:bookmarkStart w:id="151" w:name="_Hlk109025501"/>
      <w:r w:rsidRPr="008D5528">
        <w:rPr>
          <w:rFonts w:eastAsia="Malgun Gothic"/>
          <w:sz w:val="20"/>
          <w:lang w:val="en-GB"/>
        </w:rPr>
        <w:t xml:space="preserve">For any two different integer values of m and n that are greater than or equal to 0, </w:t>
      </w:r>
      <w:r w:rsidRPr="008D5528">
        <w:rPr>
          <w:rFonts w:eastAsia="SimSun"/>
          <w:sz w:val="20"/>
          <w:lang w:val="en-GB"/>
        </w:rPr>
        <w:t>po_sei_processing_order[ m ]</w:t>
      </w:r>
      <w:bookmarkEnd w:id="151"/>
      <w:r w:rsidRPr="008D5528">
        <w:rPr>
          <w:rFonts w:eastAsia="SimSun"/>
          <w:sz w:val="20"/>
          <w:lang w:val="en-GB"/>
        </w:rPr>
        <w:t xml:space="preserve"> less than po_sei_processing_order[ n ] indicates any SEI message type with payloadType equal to po_sei_payload_type[ m ] and, when present, bytes po_</w:t>
      </w:r>
      <w:r w:rsidRPr="008D5528">
        <w:rPr>
          <w:rFonts w:eastAsia="SimSun"/>
          <w:sz w:val="20"/>
          <w:lang w:val="en-CA"/>
        </w:rPr>
        <w:t>prefix</w:t>
      </w:r>
      <w:r w:rsidRPr="008D5528">
        <w:rPr>
          <w:rFonts w:eastAsia="SimSun"/>
          <w:sz w:val="20"/>
          <w:lang w:val="en-GB"/>
        </w:rPr>
        <w:t xml:space="preserve">_byte[ m ][ p ] </w:t>
      </w:r>
      <w:r w:rsidRPr="008D5528">
        <w:rPr>
          <w:rFonts w:eastAsia="SimSun"/>
          <w:bCs/>
          <w:sz w:val="20"/>
          <w:lang w:val="en-GB"/>
        </w:rPr>
        <w:t xml:space="preserve">for p ranging from 0 to </w:t>
      </w:r>
      <w:r w:rsidRPr="008D5528">
        <w:rPr>
          <w:rFonts w:eastAsia="SimSun"/>
          <w:sz w:val="20"/>
          <w:lang w:val="en-CA"/>
        </w:rPr>
        <w:t>po_num_prefix_bytes[ m ] − 1</w:t>
      </w:r>
      <w:r w:rsidRPr="008D5528">
        <w:rPr>
          <w:rFonts w:eastAsia="SimSun"/>
          <w:bCs/>
          <w:sz w:val="20"/>
          <w:lang w:val="en-GB"/>
        </w:rPr>
        <w:t>, inclusive,</w:t>
      </w:r>
      <w:r w:rsidRPr="008D5528">
        <w:rPr>
          <w:rFonts w:eastAsia="SimSun"/>
          <w:sz w:val="20"/>
          <w:lang w:val="en-GB"/>
        </w:rPr>
        <w:t xml:space="preserve"> should be processed before any SEI message type with payloadType equal to po_sei_payload_type[ n ], and, when present, bytes po_</w:t>
      </w:r>
      <w:r w:rsidRPr="008D5528">
        <w:rPr>
          <w:rFonts w:eastAsia="SimSun"/>
          <w:sz w:val="20"/>
          <w:lang w:val="en-CA"/>
        </w:rPr>
        <w:t>prefix</w:t>
      </w:r>
      <w:r w:rsidRPr="008D5528">
        <w:rPr>
          <w:rFonts w:eastAsia="SimSun"/>
          <w:sz w:val="20"/>
          <w:lang w:val="en-GB"/>
        </w:rPr>
        <w:t xml:space="preserve">_byte[ n ][ q ] </w:t>
      </w:r>
      <w:r w:rsidRPr="008D5528">
        <w:rPr>
          <w:rFonts w:eastAsia="SimSun"/>
          <w:bCs/>
          <w:sz w:val="20"/>
          <w:lang w:val="en-GB"/>
        </w:rPr>
        <w:t xml:space="preserve">for q ranging from 0 to </w:t>
      </w:r>
      <w:r w:rsidRPr="008D5528">
        <w:rPr>
          <w:rFonts w:eastAsia="SimSun"/>
          <w:sz w:val="20"/>
          <w:lang w:val="en-CA"/>
        </w:rPr>
        <w:t>po_num_prefix_bytes[ n ] − 1</w:t>
      </w:r>
      <w:r w:rsidRPr="008D5528">
        <w:rPr>
          <w:rFonts w:eastAsia="SimSun"/>
          <w:bCs/>
          <w:sz w:val="20"/>
          <w:lang w:val="en-GB"/>
        </w:rPr>
        <w:t>, inclusive</w:t>
      </w:r>
      <w:r w:rsidRPr="008D5528">
        <w:rPr>
          <w:rFonts w:eastAsia="Malgun Gothic"/>
          <w:sz w:val="20"/>
          <w:lang w:val="en-GB"/>
        </w:rPr>
        <w:t>, and</w:t>
      </w:r>
      <w:r w:rsidRPr="008D5528">
        <w:rPr>
          <w:rFonts w:eastAsia="SimSun"/>
          <w:sz w:val="20"/>
          <w:lang w:val="en-GB"/>
        </w:rPr>
        <w:t xml:space="preserve"> po_sei_processing_order[ m ] equal to po_sei_processing_order[ n ] </w:t>
      </w:r>
      <w:bookmarkStart w:id="152" w:name="_Hlk130311652"/>
      <w:r w:rsidRPr="008D5528">
        <w:rPr>
          <w:rFonts w:eastAsia="SimSun"/>
          <w:sz w:val="20"/>
          <w:lang w:val="en-GB"/>
        </w:rPr>
        <w:t xml:space="preserve">indicates that </w:t>
      </w:r>
      <w:r w:rsidRPr="008D5528">
        <w:rPr>
          <w:rFonts w:eastAsia="Malgun Gothic"/>
          <w:sz w:val="20"/>
          <w:lang w:val="en-GB"/>
        </w:rPr>
        <w:t>there is no</w:t>
      </w:r>
      <w:r w:rsidRPr="008D5528">
        <w:rPr>
          <w:rFonts w:eastAsia="SimSun"/>
          <w:sz w:val="20"/>
          <w:lang w:val="en-GB"/>
        </w:rPr>
        <w:t xml:space="preserve"> preferred order of processing between </w:t>
      </w:r>
      <w:bookmarkEnd w:id="152"/>
      <w:r w:rsidRPr="008D5528">
        <w:rPr>
          <w:rFonts w:eastAsia="SimSun"/>
          <w:sz w:val="20"/>
          <w:lang w:val="en-GB"/>
        </w:rPr>
        <w:t xml:space="preserve">the SEI message types. When there are multiple SEI messages with the same values of po_sei_payload_type[ i ], </w:t>
      </w:r>
      <w:r w:rsidRPr="008D5528">
        <w:rPr>
          <w:rFonts w:eastAsia="SimSun"/>
          <w:sz w:val="20"/>
          <w:lang w:val="en-CA"/>
        </w:rPr>
        <w:t>po_num_prefix_bytes</w:t>
      </w:r>
      <w:r w:rsidRPr="008D5528">
        <w:rPr>
          <w:rFonts w:eastAsia="SimSun"/>
          <w:sz w:val="20"/>
          <w:lang w:val="en-GB"/>
        </w:rPr>
        <w:t xml:space="preserve"> [ i ], and bytes po_prefix_ byte[ i ][ j ] </w:t>
      </w:r>
      <w:r w:rsidRPr="008D5528">
        <w:rPr>
          <w:rFonts w:eastAsia="SimSun"/>
          <w:bCs/>
          <w:sz w:val="20"/>
          <w:lang w:val="en-GB"/>
        </w:rPr>
        <w:t xml:space="preserve">for j ranging from 0 to </w:t>
      </w:r>
      <w:r w:rsidRPr="008D5528">
        <w:rPr>
          <w:rFonts w:eastAsia="SimSun"/>
          <w:sz w:val="20"/>
          <w:lang w:val="en-CA"/>
        </w:rPr>
        <w:t>po_num_prefix_bytes [ i ] − 1</w:t>
      </w:r>
      <w:r w:rsidRPr="008D5528">
        <w:rPr>
          <w:rFonts w:eastAsia="SimSun"/>
          <w:bCs/>
          <w:sz w:val="20"/>
          <w:lang w:val="en-GB"/>
        </w:rPr>
        <w:t>, inclusive,</w:t>
      </w:r>
      <w:r w:rsidRPr="008D5528">
        <w:rPr>
          <w:rFonts w:eastAsia="SimSun"/>
          <w:sz w:val="20"/>
          <w:lang w:val="en-GB"/>
        </w:rPr>
        <w:t xml:space="preserve"> they shall have the same value of po_sei_processing_order[ i ].</w:t>
      </w:r>
    </w:p>
    <w:bookmarkEnd w:id="31"/>
    <w:p w14:paraId="5CB45470" w14:textId="77777777" w:rsidR="002A72A4" w:rsidRPr="001C2E90" w:rsidRDefault="002A72A4" w:rsidP="002A72A4">
      <w:pPr>
        <w:rPr>
          <w:ins w:id="153" w:author="McCarthy, Sean" w:date="2023-08-15T20:15:00Z"/>
          <w:sz w:val="20"/>
          <w:lang w:val="en-GB"/>
        </w:rPr>
      </w:pPr>
      <w:ins w:id="154" w:author="McCarthy, Sean" w:date="2023-08-15T20:15:00Z">
        <w:r w:rsidRPr="001C2E90">
          <w:rPr>
            <w:sz w:val="20"/>
            <w:lang w:val="en-GB"/>
          </w:rPr>
          <w:t>po_sei_processing_order[ 0 ] shall be equal to 0, and f</w:t>
        </w:r>
        <w:r w:rsidRPr="001C2E90">
          <w:rPr>
            <w:sz w:val="20"/>
            <w:lang w:val="en-CA"/>
          </w:rPr>
          <w:t xml:space="preserve">or </w:t>
        </w:r>
        <w:r w:rsidRPr="001C2E90">
          <w:rPr>
            <w:sz w:val="20"/>
            <w:lang w:val="en-GB"/>
          </w:rPr>
          <w:t>i greater than 0,</w:t>
        </w:r>
        <w:r w:rsidRPr="001C2E90">
          <w:rPr>
            <w:sz w:val="20"/>
            <w:lang w:val="en-CA"/>
          </w:rPr>
          <w:t xml:space="preserve"> </w:t>
        </w:r>
        <w:r w:rsidRPr="001C2E90">
          <w:rPr>
            <w:sz w:val="20"/>
            <w:lang w:val="en-GB"/>
          </w:rPr>
          <w:t>po_sei_processing_order[ i ] shall be equal to po_sei_processing_order[ i − 1 ] or po_sei_processing_order[ i − 1 ] + 1.</w:t>
        </w:r>
      </w:ins>
    </w:p>
    <w:p w14:paraId="0D18343E" w14:textId="77777777" w:rsidR="002A72A4" w:rsidRPr="001C2E90" w:rsidRDefault="002A72A4" w:rsidP="002A72A4">
      <w:pPr>
        <w:rPr>
          <w:ins w:id="155" w:author="McCarthy, Sean" w:date="2023-08-15T20:15:00Z"/>
          <w:sz w:val="20"/>
          <w:lang w:val="en-GB"/>
        </w:rPr>
      </w:pPr>
      <w:ins w:id="156" w:author="McCarthy, Sean" w:date="2023-08-15T20:15:00Z">
        <w:r w:rsidRPr="001C2E90">
          <w:rPr>
            <w:sz w:val="20"/>
            <w:lang w:val="en-GB"/>
          </w:rPr>
          <w:t>The value of po_sei_processing_order[ po_num_sei_messages_minus2 + 1 ] shall not be equal to 0.</w:t>
        </w:r>
      </w:ins>
    </w:p>
    <w:p w14:paraId="32EAF635" w14:textId="4111C3DB" w:rsidR="007F1F8B" w:rsidRPr="005B217D" w:rsidRDefault="007F1F8B" w:rsidP="002A72A4">
      <w:pPr>
        <w:rPr>
          <w:szCs w:val="22"/>
          <w:lang w:val="en-CA"/>
        </w:rPr>
      </w:pPr>
    </w:p>
    <w:sectPr w:rsidR="007F1F8B" w:rsidRPr="005B217D" w:rsidSect="00A1386D">
      <w:headerReference w:type="default" r:id="rId10"/>
      <w:footerReference w:type="default" r:id="rId11"/>
      <w:pgSz w:w="11906" w:h="16838" w:code="9"/>
      <w:pgMar w:top="1152" w:right="1440" w:bottom="1152" w:left="1440" w:header="432" w:footer="432"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2D2269" w14:textId="77777777" w:rsidR="004820D3" w:rsidRDefault="004820D3">
      <w:r>
        <w:separator/>
      </w:r>
    </w:p>
    <w:p w14:paraId="148DD084" w14:textId="77777777" w:rsidR="004820D3" w:rsidRDefault="004820D3"/>
  </w:endnote>
  <w:endnote w:type="continuationSeparator" w:id="0">
    <w:p w14:paraId="50F14BA7" w14:textId="77777777" w:rsidR="004820D3" w:rsidRDefault="004820D3">
      <w:r>
        <w:continuationSeparator/>
      </w:r>
    </w:p>
    <w:p w14:paraId="53F0365C" w14:textId="77777777" w:rsidR="004820D3" w:rsidRDefault="004820D3"/>
  </w:endnote>
  <w:endnote w:type="continuationNotice" w:id="1">
    <w:p w14:paraId="72826C98" w14:textId="77777777" w:rsidR="004820D3" w:rsidRDefault="004820D3">
      <w:pPr>
        <w:spacing w:before="0"/>
      </w:pPr>
    </w:p>
    <w:p w14:paraId="108CF6FC" w14:textId="77777777" w:rsidR="004820D3" w:rsidRDefault="004820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Times">
    <w:altName w:val="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DC439" w14:textId="77777777" w:rsidR="00A1386D" w:rsidRDefault="00A1386D" w:rsidP="00270388">
    <w:pPr>
      <w:pStyle w:val="Footer"/>
    </w:pPr>
  </w:p>
  <w:p w14:paraId="6A3D8DC1" w14:textId="77777777" w:rsidR="00A1386D" w:rsidRDefault="00A138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A5A88" w14:textId="5E602FFC" w:rsidR="000B4FF9" w:rsidRPr="00C00DDE" w:rsidRDefault="000B4FF9" w:rsidP="00C00DDE">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C00DDE">
      <w:tab/>
      <w:t xml:space="preserve">Page: </w:t>
    </w:r>
    <w:r w:rsidRPr="00C00DDE">
      <w:rPr>
        <w:rStyle w:val="PageNumber"/>
      </w:rPr>
      <w:fldChar w:fldCharType="begin"/>
    </w:r>
    <w:r w:rsidRPr="00C00DDE">
      <w:rPr>
        <w:rStyle w:val="PageNumber"/>
      </w:rPr>
      <w:instrText xml:space="preserve"> PAGE </w:instrText>
    </w:r>
    <w:r w:rsidRPr="00C00DDE">
      <w:rPr>
        <w:rStyle w:val="PageNumber"/>
      </w:rPr>
      <w:fldChar w:fldCharType="separate"/>
    </w:r>
    <w:r w:rsidR="00536188">
      <w:rPr>
        <w:rStyle w:val="PageNumber"/>
        <w:noProof/>
      </w:rPr>
      <w:t>2</w:t>
    </w:r>
    <w:r w:rsidRPr="00C00DDE">
      <w:rPr>
        <w:rStyle w:val="PageNumber"/>
      </w:rPr>
      <w:fldChar w:fldCharType="end"/>
    </w:r>
    <w:r w:rsidRPr="00C00DDE">
      <w:rPr>
        <w:rStyle w:val="PageNumber"/>
      </w:rPr>
      <w:tab/>
      <w:t xml:space="preserve">Date Saved: </w:t>
    </w:r>
    <w:r w:rsidRPr="00C00DDE">
      <w:rPr>
        <w:rStyle w:val="PageNumber"/>
      </w:rPr>
      <w:fldChar w:fldCharType="begin"/>
    </w:r>
    <w:r w:rsidRPr="00C00DDE">
      <w:rPr>
        <w:rStyle w:val="PageNumber"/>
      </w:rPr>
      <w:instrText xml:space="preserve"> SAVEDATE  \@ "yyyy-MM-dd"  \* MERGEFORMAT </w:instrText>
    </w:r>
    <w:r w:rsidRPr="00C00DDE">
      <w:rPr>
        <w:rStyle w:val="PageNumber"/>
      </w:rPr>
      <w:fldChar w:fldCharType="separate"/>
    </w:r>
    <w:ins w:id="157" w:author="Gary Sullivan" w:date="2023-10-28T13:58:00Z">
      <w:r w:rsidR="00A1386D">
        <w:rPr>
          <w:rStyle w:val="PageNumber"/>
          <w:noProof/>
        </w:rPr>
        <w:t>2023-09-01</w:t>
      </w:r>
    </w:ins>
    <w:ins w:id="158" w:author="v3++" w:date="2023-09-01T17:44:00Z">
      <w:del w:id="159" w:author="Gary Sullivan" w:date="2023-10-28T13:58:00Z">
        <w:r w:rsidR="00097540" w:rsidDel="00A1386D">
          <w:rPr>
            <w:rStyle w:val="PageNumber"/>
            <w:noProof/>
          </w:rPr>
          <w:delText>2023-08-29</w:delText>
        </w:r>
      </w:del>
    </w:ins>
    <w:ins w:id="160" w:author="Miska Hannuksela 02" w:date="2023-08-29T12:14:00Z">
      <w:del w:id="161" w:author="Gary Sullivan" w:date="2023-10-28T13:58:00Z">
        <w:r w:rsidR="00121DCE" w:rsidDel="00A1386D">
          <w:rPr>
            <w:rStyle w:val="PageNumber"/>
            <w:noProof/>
          </w:rPr>
          <w:delText>2023-08-16</w:delText>
        </w:r>
      </w:del>
    </w:ins>
    <w:ins w:id="162" w:author="McCarthy, Sean" w:date="2023-08-15T12:48:00Z">
      <w:del w:id="163" w:author="Gary Sullivan" w:date="2023-10-28T13:58:00Z">
        <w:r w:rsidR="00BE1006" w:rsidDel="00A1386D">
          <w:rPr>
            <w:rStyle w:val="PageNumber"/>
            <w:noProof/>
          </w:rPr>
          <w:delText>2023-05-19</w:delText>
        </w:r>
      </w:del>
    </w:ins>
    <w:del w:id="164" w:author="Gary Sullivan" w:date="2023-10-28T13:58:00Z">
      <w:r w:rsidR="0049114D" w:rsidDel="00A1386D">
        <w:rPr>
          <w:rStyle w:val="PageNumber"/>
          <w:noProof/>
        </w:rPr>
        <w:delText>2023-05-16</w:delText>
      </w:r>
    </w:del>
    <w:r w:rsidRPr="00C00DDE">
      <w:rPr>
        <w:rStyle w:val="PageNumber"/>
      </w:rPr>
      <w:fldChar w:fldCharType="end"/>
    </w:r>
  </w:p>
  <w:p w14:paraId="0732DD2A" w14:textId="77777777" w:rsidR="00B810B9" w:rsidRDefault="00B810B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63080" w14:textId="77777777" w:rsidR="004820D3" w:rsidRDefault="004820D3">
      <w:r>
        <w:separator/>
      </w:r>
    </w:p>
    <w:p w14:paraId="3F1F88F9" w14:textId="77777777" w:rsidR="004820D3" w:rsidRDefault="004820D3"/>
  </w:footnote>
  <w:footnote w:type="continuationSeparator" w:id="0">
    <w:p w14:paraId="3E5B17E9" w14:textId="77777777" w:rsidR="004820D3" w:rsidRDefault="004820D3">
      <w:r>
        <w:continuationSeparator/>
      </w:r>
    </w:p>
    <w:p w14:paraId="47B11A50" w14:textId="77777777" w:rsidR="004820D3" w:rsidRDefault="004820D3"/>
  </w:footnote>
  <w:footnote w:type="continuationNotice" w:id="1">
    <w:p w14:paraId="14AE46C8" w14:textId="77777777" w:rsidR="004820D3" w:rsidRDefault="004820D3">
      <w:pPr>
        <w:spacing w:before="0"/>
      </w:pPr>
    </w:p>
    <w:p w14:paraId="7CDE1B07" w14:textId="77777777" w:rsidR="004820D3" w:rsidRDefault="004820D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484BC" w14:textId="77777777" w:rsidR="00B91BA9" w:rsidRDefault="00B91BA9">
    <w:pPr>
      <w:pStyle w:val="Header"/>
    </w:pPr>
  </w:p>
  <w:p w14:paraId="4AA90A76" w14:textId="77777777" w:rsidR="00B810B9" w:rsidRDefault="00B810B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591E0D"/>
    <w:multiLevelType w:val="hybridMultilevel"/>
    <w:tmpl w:val="B8CC1B82"/>
    <w:lvl w:ilvl="0" w:tplc="FFFFFFFF">
      <w:start w:val="5"/>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8FE23AC"/>
    <w:multiLevelType w:val="hybridMultilevel"/>
    <w:tmpl w:val="00A8801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16cid:durableId="1924140037">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427623781">
    <w:abstractNumId w:val="11"/>
  </w:num>
  <w:num w:numId="3" w16cid:durableId="443354631">
    <w:abstractNumId w:val="9"/>
  </w:num>
  <w:num w:numId="4" w16cid:durableId="1651399976">
    <w:abstractNumId w:val="7"/>
  </w:num>
  <w:num w:numId="5" w16cid:durableId="440422582">
    <w:abstractNumId w:val="8"/>
  </w:num>
  <w:num w:numId="6" w16cid:durableId="1588416525">
    <w:abstractNumId w:val="5"/>
  </w:num>
  <w:num w:numId="7" w16cid:durableId="2076002940">
    <w:abstractNumId w:val="6"/>
  </w:num>
  <w:num w:numId="8" w16cid:durableId="669602921">
    <w:abstractNumId w:val="5"/>
  </w:num>
  <w:num w:numId="9" w16cid:durableId="1566256780">
    <w:abstractNumId w:val="1"/>
  </w:num>
  <w:num w:numId="10" w16cid:durableId="1740979700">
    <w:abstractNumId w:val="4"/>
  </w:num>
  <w:num w:numId="11" w16cid:durableId="1549299903">
    <w:abstractNumId w:val="2"/>
  </w:num>
  <w:num w:numId="12" w16cid:durableId="2059014734">
    <w:abstractNumId w:val="10"/>
  </w:num>
  <w:num w:numId="13" w16cid:durableId="231738044">
    <w:abstractNumId w:val="5"/>
  </w:num>
  <w:num w:numId="14" w16cid:durableId="1252004110">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cCarthy, Sean">
    <w15:presenceInfo w15:providerId="AD" w15:userId="S::smcca@dolby.com::4ce364a8-43ce-4eb3-b36b-1ac5f1516fcb"/>
  </w15:person>
  <w15:person w15:author="Gary Sullivan">
    <w15:presenceInfo w15:providerId="None" w15:userId="Gary Sullivan"/>
  </w15:person>
  <w15:person w15:author="Miska Hannuksela 00">
    <w15:presenceInfo w15:providerId="None" w15:userId="Miska Hannuksela 00"/>
  </w15:person>
  <w15:person w15:author="v3++">
    <w15:presenceInfo w15:providerId="None" w15:userId="v3++"/>
  </w15:person>
  <w15:person w15:author="Miska Hannuksela 02">
    <w15:presenceInfo w15:providerId="None" w15:userId="Miska Hannuksela 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016B"/>
    <w:rsid w:val="00003672"/>
    <w:rsid w:val="00007327"/>
    <w:rsid w:val="000308A3"/>
    <w:rsid w:val="0004543A"/>
    <w:rsid w:val="000458BC"/>
    <w:rsid w:val="00045C41"/>
    <w:rsid w:val="00046C03"/>
    <w:rsid w:val="00065039"/>
    <w:rsid w:val="0007614F"/>
    <w:rsid w:val="00081398"/>
    <w:rsid w:val="00084393"/>
    <w:rsid w:val="000865E1"/>
    <w:rsid w:val="00092AF4"/>
    <w:rsid w:val="00094479"/>
    <w:rsid w:val="000962AC"/>
    <w:rsid w:val="00097540"/>
    <w:rsid w:val="000A1F8F"/>
    <w:rsid w:val="000B0C0F"/>
    <w:rsid w:val="000B1C6B"/>
    <w:rsid w:val="000B4142"/>
    <w:rsid w:val="000B4FF9"/>
    <w:rsid w:val="000C09AC"/>
    <w:rsid w:val="000C228D"/>
    <w:rsid w:val="000C2BAA"/>
    <w:rsid w:val="000C5F4C"/>
    <w:rsid w:val="000E00F3"/>
    <w:rsid w:val="000F158C"/>
    <w:rsid w:val="00102F3D"/>
    <w:rsid w:val="0011438D"/>
    <w:rsid w:val="00121DCE"/>
    <w:rsid w:val="00124E38"/>
    <w:rsid w:val="0012580B"/>
    <w:rsid w:val="00131F90"/>
    <w:rsid w:val="0013458C"/>
    <w:rsid w:val="0013526E"/>
    <w:rsid w:val="00146152"/>
    <w:rsid w:val="00155526"/>
    <w:rsid w:val="00171371"/>
    <w:rsid w:val="00175A24"/>
    <w:rsid w:val="00187E58"/>
    <w:rsid w:val="001A297E"/>
    <w:rsid w:val="001A368E"/>
    <w:rsid w:val="001A5FE0"/>
    <w:rsid w:val="001A7329"/>
    <w:rsid w:val="001A792F"/>
    <w:rsid w:val="001B4E28"/>
    <w:rsid w:val="001C2E90"/>
    <w:rsid w:val="001C3525"/>
    <w:rsid w:val="001C3AFB"/>
    <w:rsid w:val="001C77E9"/>
    <w:rsid w:val="001D07F0"/>
    <w:rsid w:val="001D1BD2"/>
    <w:rsid w:val="001E0248"/>
    <w:rsid w:val="001E02BE"/>
    <w:rsid w:val="001E3B37"/>
    <w:rsid w:val="001F2594"/>
    <w:rsid w:val="001F6A5E"/>
    <w:rsid w:val="002055A6"/>
    <w:rsid w:val="00206460"/>
    <w:rsid w:val="002069B4"/>
    <w:rsid w:val="00215DFC"/>
    <w:rsid w:val="002212DF"/>
    <w:rsid w:val="00222CD4"/>
    <w:rsid w:val="002231AD"/>
    <w:rsid w:val="00225016"/>
    <w:rsid w:val="002253CA"/>
    <w:rsid w:val="0022545E"/>
    <w:rsid w:val="002264A6"/>
    <w:rsid w:val="00227BA7"/>
    <w:rsid w:val="0023011C"/>
    <w:rsid w:val="002307F9"/>
    <w:rsid w:val="002375C1"/>
    <w:rsid w:val="00242584"/>
    <w:rsid w:val="00242BFE"/>
    <w:rsid w:val="00247E1E"/>
    <w:rsid w:val="00263398"/>
    <w:rsid w:val="00263B99"/>
    <w:rsid w:val="002647D8"/>
    <w:rsid w:val="002667F4"/>
    <w:rsid w:val="00266F06"/>
    <w:rsid w:val="00275BCF"/>
    <w:rsid w:val="00280613"/>
    <w:rsid w:val="00291E36"/>
    <w:rsid w:val="00292257"/>
    <w:rsid w:val="002A54E0"/>
    <w:rsid w:val="002A72A4"/>
    <w:rsid w:val="002B1595"/>
    <w:rsid w:val="002B191D"/>
    <w:rsid w:val="002B2E83"/>
    <w:rsid w:val="002C2D8A"/>
    <w:rsid w:val="002C7097"/>
    <w:rsid w:val="002D0AF6"/>
    <w:rsid w:val="002F164D"/>
    <w:rsid w:val="002F3D8C"/>
    <w:rsid w:val="002F4DF4"/>
    <w:rsid w:val="002F7FD1"/>
    <w:rsid w:val="003021BC"/>
    <w:rsid w:val="00306206"/>
    <w:rsid w:val="00317D85"/>
    <w:rsid w:val="00327C56"/>
    <w:rsid w:val="003315A1"/>
    <w:rsid w:val="003373EC"/>
    <w:rsid w:val="00342FF4"/>
    <w:rsid w:val="00344E5A"/>
    <w:rsid w:val="00346148"/>
    <w:rsid w:val="003669EA"/>
    <w:rsid w:val="003706CC"/>
    <w:rsid w:val="00377710"/>
    <w:rsid w:val="003A25F5"/>
    <w:rsid w:val="003A2D8E"/>
    <w:rsid w:val="003A7CE6"/>
    <w:rsid w:val="003C20E4"/>
    <w:rsid w:val="003C4F5D"/>
    <w:rsid w:val="003D6342"/>
    <w:rsid w:val="003E6F90"/>
    <w:rsid w:val="003E73ED"/>
    <w:rsid w:val="003F5D0F"/>
    <w:rsid w:val="00413DB6"/>
    <w:rsid w:val="00414101"/>
    <w:rsid w:val="004219CF"/>
    <w:rsid w:val="004234F0"/>
    <w:rsid w:val="00427EEC"/>
    <w:rsid w:val="00433DDB"/>
    <w:rsid w:val="00435A29"/>
    <w:rsid w:val="00437619"/>
    <w:rsid w:val="00465A1E"/>
    <w:rsid w:val="004820D3"/>
    <w:rsid w:val="0049114D"/>
    <w:rsid w:val="00493370"/>
    <w:rsid w:val="0049445A"/>
    <w:rsid w:val="004957D9"/>
    <w:rsid w:val="004A2A63"/>
    <w:rsid w:val="004B210C"/>
    <w:rsid w:val="004B6170"/>
    <w:rsid w:val="004C7F84"/>
    <w:rsid w:val="004D405F"/>
    <w:rsid w:val="004D733C"/>
    <w:rsid w:val="004E4F4F"/>
    <w:rsid w:val="004E6789"/>
    <w:rsid w:val="004E6A69"/>
    <w:rsid w:val="004F278C"/>
    <w:rsid w:val="004F61E3"/>
    <w:rsid w:val="00502E10"/>
    <w:rsid w:val="0050354E"/>
    <w:rsid w:val="0051015C"/>
    <w:rsid w:val="00513417"/>
    <w:rsid w:val="00516CF1"/>
    <w:rsid w:val="00531AE9"/>
    <w:rsid w:val="00536188"/>
    <w:rsid w:val="00550A66"/>
    <w:rsid w:val="0056163E"/>
    <w:rsid w:val="00567EC7"/>
    <w:rsid w:val="00570013"/>
    <w:rsid w:val="005753EC"/>
    <w:rsid w:val="005801A2"/>
    <w:rsid w:val="005952A5"/>
    <w:rsid w:val="005A33A1"/>
    <w:rsid w:val="005B05C8"/>
    <w:rsid w:val="005B217D"/>
    <w:rsid w:val="005C385F"/>
    <w:rsid w:val="005C7C26"/>
    <w:rsid w:val="005E1AC6"/>
    <w:rsid w:val="005E3F2B"/>
    <w:rsid w:val="005F3A4E"/>
    <w:rsid w:val="005F6F1B"/>
    <w:rsid w:val="00605FF9"/>
    <w:rsid w:val="00615995"/>
    <w:rsid w:val="00616155"/>
    <w:rsid w:val="00624B33"/>
    <w:rsid w:val="0063041A"/>
    <w:rsid w:val="00630AA2"/>
    <w:rsid w:val="00631D8B"/>
    <w:rsid w:val="00646707"/>
    <w:rsid w:val="00657F7E"/>
    <w:rsid w:val="00662E58"/>
    <w:rsid w:val="006637F2"/>
    <w:rsid w:val="006642A5"/>
    <w:rsid w:val="00664DCF"/>
    <w:rsid w:val="00670B81"/>
    <w:rsid w:val="00690221"/>
    <w:rsid w:val="006A0E5C"/>
    <w:rsid w:val="006A48E6"/>
    <w:rsid w:val="006C5D39"/>
    <w:rsid w:val="006D6D9B"/>
    <w:rsid w:val="006E2810"/>
    <w:rsid w:val="006E5417"/>
    <w:rsid w:val="006F0794"/>
    <w:rsid w:val="006F7528"/>
    <w:rsid w:val="007023DE"/>
    <w:rsid w:val="00712F60"/>
    <w:rsid w:val="00720E3B"/>
    <w:rsid w:val="0074393F"/>
    <w:rsid w:val="00745F6B"/>
    <w:rsid w:val="0075175B"/>
    <w:rsid w:val="0075585E"/>
    <w:rsid w:val="007579E6"/>
    <w:rsid w:val="00770571"/>
    <w:rsid w:val="007768FF"/>
    <w:rsid w:val="007824D3"/>
    <w:rsid w:val="007877AF"/>
    <w:rsid w:val="00796EE3"/>
    <w:rsid w:val="007A74C5"/>
    <w:rsid w:val="007A7D29"/>
    <w:rsid w:val="007B4AB8"/>
    <w:rsid w:val="007C081C"/>
    <w:rsid w:val="007D1181"/>
    <w:rsid w:val="007E01A3"/>
    <w:rsid w:val="007F1F8B"/>
    <w:rsid w:val="007F6205"/>
    <w:rsid w:val="007F67A1"/>
    <w:rsid w:val="00801A7B"/>
    <w:rsid w:val="00811C05"/>
    <w:rsid w:val="008206C8"/>
    <w:rsid w:val="00854106"/>
    <w:rsid w:val="0086387C"/>
    <w:rsid w:val="00874A6C"/>
    <w:rsid w:val="00874A9B"/>
    <w:rsid w:val="00876C65"/>
    <w:rsid w:val="00882F72"/>
    <w:rsid w:val="00892B36"/>
    <w:rsid w:val="00893DC4"/>
    <w:rsid w:val="008A147E"/>
    <w:rsid w:val="008A4B4C"/>
    <w:rsid w:val="008A4EDE"/>
    <w:rsid w:val="008C239F"/>
    <w:rsid w:val="008D5528"/>
    <w:rsid w:val="008E480C"/>
    <w:rsid w:val="00907757"/>
    <w:rsid w:val="009104E5"/>
    <w:rsid w:val="009212B0"/>
    <w:rsid w:val="00921FA1"/>
    <w:rsid w:val="009234A5"/>
    <w:rsid w:val="00931623"/>
    <w:rsid w:val="00933453"/>
    <w:rsid w:val="009336F7"/>
    <w:rsid w:val="0093636C"/>
    <w:rsid w:val="009374A7"/>
    <w:rsid w:val="00937F03"/>
    <w:rsid w:val="00955F6D"/>
    <w:rsid w:val="00970FA9"/>
    <w:rsid w:val="00977C16"/>
    <w:rsid w:val="0098551D"/>
    <w:rsid w:val="00985DCB"/>
    <w:rsid w:val="0099518F"/>
    <w:rsid w:val="009A523D"/>
    <w:rsid w:val="009A6750"/>
    <w:rsid w:val="009B02A1"/>
    <w:rsid w:val="009B061E"/>
    <w:rsid w:val="009B3361"/>
    <w:rsid w:val="009B7F3F"/>
    <w:rsid w:val="009D4C5F"/>
    <w:rsid w:val="009D7CE6"/>
    <w:rsid w:val="009E448E"/>
    <w:rsid w:val="009F496B"/>
    <w:rsid w:val="00A00F42"/>
    <w:rsid w:val="00A01439"/>
    <w:rsid w:val="00A02E61"/>
    <w:rsid w:val="00A05CFF"/>
    <w:rsid w:val="00A13048"/>
    <w:rsid w:val="00A1386D"/>
    <w:rsid w:val="00A46843"/>
    <w:rsid w:val="00A56B97"/>
    <w:rsid w:val="00A6093D"/>
    <w:rsid w:val="00A6615A"/>
    <w:rsid w:val="00A703CE"/>
    <w:rsid w:val="00A72017"/>
    <w:rsid w:val="00A767DC"/>
    <w:rsid w:val="00A76A6D"/>
    <w:rsid w:val="00A83253"/>
    <w:rsid w:val="00AA6E84"/>
    <w:rsid w:val="00AB1A1C"/>
    <w:rsid w:val="00AB20CD"/>
    <w:rsid w:val="00AB4721"/>
    <w:rsid w:val="00AB7405"/>
    <w:rsid w:val="00AD05A8"/>
    <w:rsid w:val="00AD44CB"/>
    <w:rsid w:val="00AE341B"/>
    <w:rsid w:val="00AF51C5"/>
    <w:rsid w:val="00B01905"/>
    <w:rsid w:val="00B07CA7"/>
    <w:rsid w:val="00B10F7B"/>
    <w:rsid w:val="00B1279A"/>
    <w:rsid w:val="00B3640F"/>
    <w:rsid w:val="00B4194A"/>
    <w:rsid w:val="00B437E8"/>
    <w:rsid w:val="00B51F2C"/>
    <w:rsid w:val="00B5222E"/>
    <w:rsid w:val="00B53179"/>
    <w:rsid w:val="00B532EA"/>
    <w:rsid w:val="00B57A23"/>
    <w:rsid w:val="00B600CD"/>
    <w:rsid w:val="00B61C96"/>
    <w:rsid w:val="00B73A2A"/>
    <w:rsid w:val="00B75A51"/>
    <w:rsid w:val="00B810B9"/>
    <w:rsid w:val="00B827C6"/>
    <w:rsid w:val="00B91BA9"/>
    <w:rsid w:val="00B94B06"/>
    <w:rsid w:val="00B94C28"/>
    <w:rsid w:val="00BA4CF4"/>
    <w:rsid w:val="00BC10BA"/>
    <w:rsid w:val="00BC5AFD"/>
    <w:rsid w:val="00BE1006"/>
    <w:rsid w:val="00BF11EF"/>
    <w:rsid w:val="00C00DDE"/>
    <w:rsid w:val="00C04F43"/>
    <w:rsid w:val="00C05271"/>
    <w:rsid w:val="00C0609D"/>
    <w:rsid w:val="00C115AB"/>
    <w:rsid w:val="00C26CCB"/>
    <w:rsid w:val="00C30249"/>
    <w:rsid w:val="00C35F74"/>
    <w:rsid w:val="00C3714F"/>
    <w:rsid w:val="00C3723B"/>
    <w:rsid w:val="00C42466"/>
    <w:rsid w:val="00C606C9"/>
    <w:rsid w:val="00C80288"/>
    <w:rsid w:val="00C836F0"/>
    <w:rsid w:val="00C84003"/>
    <w:rsid w:val="00C90650"/>
    <w:rsid w:val="00C97D78"/>
    <w:rsid w:val="00CA52DC"/>
    <w:rsid w:val="00CC2AAE"/>
    <w:rsid w:val="00CC5A42"/>
    <w:rsid w:val="00CD0EAB"/>
    <w:rsid w:val="00CE5E02"/>
    <w:rsid w:val="00CF34DB"/>
    <w:rsid w:val="00CF3917"/>
    <w:rsid w:val="00CF558F"/>
    <w:rsid w:val="00D010C0"/>
    <w:rsid w:val="00D06B8B"/>
    <w:rsid w:val="00D073E2"/>
    <w:rsid w:val="00D1555A"/>
    <w:rsid w:val="00D3669F"/>
    <w:rsid w:val="00D446EC"/>
    <w:rsid w:val="00D51BF0"/>
    <w:rsid w:val="00D531DB"/>
    <w:rsid w:val="00D55942"/>
    <w:rsid w:val="00D807BF"/>
    <w:rsid w:val="00D82FCC"/>
    <w:rsid w:val="00DA17FC"/>
    <w:rsid w:val="00DA7026"/>
    <w:rsid w:val="00DA7157"/>
    <w:rsid w:val="00DA7887"/>
    <w:rsid w:val="00DB2C26"/>
    <w:rsid w:val="00DB45C3"/>
    <w:rsid w:val="00DC745D"/>
    <w:rsid w:val="00DD02F4"/>
    <w:rsid w:val="00DD6622"/>
    <w:rsid w:val="00DE1C7C"/>
    <w:rsid w:val="00DE6B43"/>
    <w:rsid w:val="00E041C6"/>
    <w:rsid w:val="00E11923"/>
    <w:rsid w:val="00E120F5"/>
    <w:rsid w:val="00E207D8"/>
    <w:rsid w:val="00E262D4"/>
    <w:rsid w:val="00E27060"/>
    <w:rsid w:val="00E36250"/>
    <w:rsid w:val="00E47F2D"/>
    <w:rsid w:val="00E54511"/>
    <w:rsid w:val="00E60EDC"/>
    <w:rsid w:val="00E61DAC"/>
    <w:rsid w:val="00E72B80"/>
    <w:rsid w:val="00E75FE3"/>
    <w:rsid w:val="00E86C4C"/>
    <w:rsid w:val="00E907A3"/>
    <w:rsid w:val="00EA5AE0"/>
    <w:rsid w:val="00EB56E1"/>
    <w:rsid w:val="00EB7AB1"/>
    <w:rsid w:val="00EC32BD"/>
    <w:rsid w:val="00ED536F"/>
    <w:rsid w:val="00EE7CD8"/>
    <w:rsid w:val="00EF37F6"/>
    <w:rsid w:val="00EF48CC"/>
    <w:rsid w:val="00F00801"/>
    <w:rsid w:val="00F2488D"/>
    <w:rsid w:val="00F601A0"/>
    <w:rsid w:val="00F712E9"/>
    <w:rsid w:val="00F73032"/>
    <w:rsid w:val="00F848FC"/>
    <w:rsid w:val="00F906F6"/>
    <w:rsid w:val="00F9282A"/>
    <w:rsid w:val="00F96BAD"/>
    <w:rsid w:val="00FA139D"/>
    <w:rsid w:val="00FA60F5"/>
    <w:rsid w:val="00FB0E84"/>
    <w:rsid w:val="00FC2405"/>
    <w:rsid w:val="00FD01C2"/>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eastAsia="zh-CN"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4C5C9"/>
  <w15:chartTrackingRefBased/>
  <w15:docId w15:val="{FB5305C3-DA02-4153-B088-3DF0E5581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0DD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basedOn w:val="Normal"/>
    <w:next w:val="Normal"/>
    <w:link w:val="Heading1Char"/>
    <w:qFormat/>
    <w:rsid w:val="00B91BA9"/>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Revision">
    <w:name w:val="Revision"/>
    <w:hidden/>
    <w:uiPriority w:val="99"/>
    <w:semiHidden/>
    <w:rsid w:val="004957D9"/>
    <w:rPr>
      <w:sz w:val="22"/>
    </w:rPr>
  </w:style>
  <w:style w:type="paragraph" w:customStyle="1" w:styleId="Annex3">
    <w:name w:val="Annex 3"/>
    <w:basedOn w:val="Normal"/>
    <w:next w:val="Normal"/>
    <w:link w:val="Annex3Char2"/>
    <w:qFormat/>
    <w:rsid w:val="004E6A69"/>
    <w:pPr>
      <w:keepNext/>
      <w:tabs>
        <w:tab w:val="clear" w:pos="360"/>
        <w:tab w:val="clear" w:pos="1080"/>
        <w:tab w:val="clear" w:pos="1800"/>
        <w:tab w:val="clear" w:pos="2520"/>
        <w:tab w:val="clear" w:pos="2880"/>
        <w:tab w:val="clear" w:pos="3240"/>
        <w:tab w:val="clear" w:pos="3600"/>
        <w:tab w:val="clear" w:pos="3960"/>
        <w:tab w:val="clear" w:pos="4320"/>
        <w:tab w:val="num" w:pos="720"/>
        <w:tab w:val="left" w:pos="794"/>
        <w:tab w:val="left" w:pos="1191"/>
        <w:tab w:val="num" w:pos="1440"/>
        <w:tab w:val="left" w:pos="1588"/>
        <w:tab w:val="left" w:pos="1985"/>
        <w:tab w:val="num" w:pos="2160"/>
      </w:tabs>
      <w:spacing w:before="181"/>
      <w:ind w:left="1224" w:hanging="1224"/>
      <w:outlineLvl w:val="2"/>
    </w:pPr>
    <w:rPr>
      <w:rFonts w:eastAsia="Malgun Gothic"/>
      <w:b/>
      <w:bCs/>
      <w:sz w:val="20"/>
      <w:lang w:val="en-GB"/>
    </w:rPr>
  </w:style>
  <w:style w:type="character" w:customStyle="1" w:styleId="Annex3Char2">
    <w:name w:val="Annex 3 Char2"/>
    <w:link w:val="Annex3"/>
    <w:rsid w:val="004E6A69"/>
    <w:rPr>
      <w:rFonts w:eastAsia="Malgun Gothic"/>
      <w:b/>
      <w:bCs/>
      <w:lang w:val="en-GB"/>
    </w:rPr>
  </w:style>
  <w:style w:type="paragraph" w:customStyle="1" w:styleId="tableheading">
    <w:name w:val="table heading"/>
    <w:basedOn w:val="Normal"/>
    <w:rsid w:val="004E6A6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pPr>
    <w:rPr>
      <w:rFonts w:eastAsia="Malgun Gothic"/>
      <w:b/>
      <w:bCs/>
      <w:sz w:val="20"/>
      <w:lang w:val="en-CA"/>
    </w:rPr>
  </w:style>
  <w:style w:type="paragraph" w:customStyle="1" w:styleId="tablesyntax">
    <w:name w:val="table syntax"/>
    <w:basedOn w:val="Normal"/>
    <w:link w:val="tablesyntaxChar"/>
    <w:qFormat/>
    <w:rsid w:val="004E6A69"/>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pPr>
    <w:rPr>
      <w:rFonts w:ascii="Times" w:eastAsia="Malgun Gothic" w:hAnsi="Times"/>
      <w:sz w:val="20"/>
      <w:lang w:val="en-CA"/>
    </w:rPr>
  </w:style>
  <w:style w:type="character" w:customStyle="1" w:styleId="tablesyntaxChar">
    <w:name w:val="table syntax Char"/>
    <w:link w:val="tablesyntax"/>
    <w:qFormat/>
    <w:locked/>
    <w:rsid w:val="004E6A69"/>
    <w:rPr>
      <w:rFonts w:ascii="Times" w:eastAsia="Malgun Gothic" w:hAnsi="Times"/>
      <w:lang w:val="en-CA"/>
    </w:rPr>
  </w:style>
  <w:style w:type="table" w:customStyle="1" w:styleId="Grilledutableau2">
    <w:name w:val="Grille du tableau2"/>
    <w:basedOn w:val="TableNormal"/>
    <w:next w:val="TableGrid"/>
    <w:rsid w:val="004E6A69"/>
    <w:rPr>
      <w:rFonts w:ascii="CG Times" w:eastAsia="SimSun"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4E6A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3714F"/>
    <w:pPr>
      <w:ind w:left="720"/>
      <w:contextualSpacing/>
    </w:pPr>
    <w:rPr>
      <w:sz w:val="20"/>
    </w:rPr>
  </w:style>
  <w:style w:type="character" w:customStyle="1" w:styleId="Heading1Char">
    <w:name w:val="Heading 1 Char"/>
    <w:basedOn w:val="DefaultParagraphFont"/>
    <w:link w:val="Heading1"/>
    <w:rsid w:val="00C3714F"/>
    <w:rPr>
      <w:rFonts w:cs="Arial"/>
      <w:b/>
      <w:bCs/>
      <w:kern w:val="32"/>
      <w:sz w:val="32"/>
      <w:szCs w:val="32"/>
    </w:rPr>
  </w:style>
  <w:style w:type="character" w:styleId="CommentReference">
    <w:name w:val="annotation reference"/>
    <w:basedOn w:val="DefaultParagraphFont"/>
    <w:rsid w:val="008D5528"/>
    <w:rPr>
      <w:sz w:val="16"/>
      <w:szCs w:val="16"/>
    </w:rPr>
  </w:style>
  <w:style w:type="paragraph" w:styleId="CommentText">
    <w:name w:val="annotation text"/>
    <w:basedOn w:val="Normal"/>
    <w:link w:val="CommentTextChar"/>
    <w:rsid w:val="008D5528"/>
    <w:rPr>
      <w:rFonts w:eastAsiaTheme="minorEastAsia"/>
      <w:sz w:val="20"/>
    </w:rPr>
  </w:style>
  <w:style w:type="character" w:customStyle="1" w:styleId="CommentTextChar">
    <w:name w:val="Comment Text Char"/>
    <w:basedOn w:val="DefaultParagraphFont"/>
    <w:link w:val="CommentText"/>
    <w:rsid w:val="008D5528"/>
    <w:rPr>
      <w:rFonts w:eastAsiaTheme="minorEastAsia"/>
    </w:rPr>
  </w:style>
  <w:style w:type="character" w:customStyle="1" w:styleId="FooterChar">
    <w:name w:val="Footer Char"/>
    <w:basedOn w:val="DefaultParagraphFont"/>
    <w:link w:val="Footer"/>
    <w:uiPriority w:val="99"/>
    <w:rsid w:val="00A1386D"/>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38571">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7</Pages>
  <Words>2411</Words>
  <Characters>13745</Characters>
  <Application>Microsoft Office Word</Application>
  <DocSecurity>0</DocSecurity>
  <Lines>114</Lines>
  <Paragraphs>32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16124</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Gary Sullivan</cp:lastModifiedBy>
  <cp:revision>5</cp:revision>
  <cp:lastPrinted>1900-01-01T08:00:00Z</cp:lastPrinted>
  <dcterms:created xsi:type="dcterms:W3CDTF">2023-08-29T09:39:00Z</dcterms:created>
  <dcterms:modified xsi:type="dcterms:W3CDTF">2023-10-28T21:04:00Z</dcterms:modified>
</cp:coreProperties>
</file>