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4"/>
      </w:tblGrid>
      <w:tr w:rsidR="00F81044" w:rsidRPr="00BF75BD" w14:paraId="4F2198E1" w14:textId="77777777" w:rsidTr="00FA1696">
        <w:trPr>
          <w:tblCellSpacing w:w="15" w:type="dxa"/>
        </w:trPr>
        <w:tc>
          <w:tcPr>
            <w:tcW w:w="10020" w:type="dxa"/>
            <w:vAlign w:val="center"/>
            <w:hideMark/>
          </w:tcPr>
          <w:p w14:paraId="21979451" w14:textId="77777777" w:rsidR="00F81044" w:rsidRPr="00BF75BD" w:rsidRDefault="00F81044" w:rsidP="00BF75BD">
            <w:pPr>
              <w:autoSpaceDE/>
              <w:autoSpaceDN/>
              <w:spacing w:before="100" w:beforeAutospacing="1" w:after="100" w:afterAutospacing="1"/>
              <w:jc w:val="center"/>
              <w:outlineLvl w:val="1"/>
              <w:rPr>
                <w:rFonts w:eastAsia="Times New Roman"/>
                <w:b/>
                <w:bCs/>
                <w:sz w:val="32"/>
                <w:szCs w:val="36"/>
              </w:rPr>
            </w:pPr>
            <w:r w:rsidRPr="000C6A08">
              <w:rPr>
                <w:rFonts w:eastAsia="Times New Roman"/>
                <w:b/>
                <w:bCs/>
                <w:sz w:val="24"/>
                <w:szCs w:val="28"/>
              </w:rPr>
              <w:t>INTERNATIONAL ORGANIZATION FOR STANDARDIZATION</w:t>
            </w:r>
            <w:r w:rsidRPr="000C6A08">
              <w:rPr>
                <w:rFonts w:eastAsia="Times New Roman"/>
                <w:b/>
                <w:bCs/>
                <w:sz w:val="24"/>
                <w:szCs w:val="28"/>
              </w:rPr>
              <w:br/>
              <w:t>ORGANISATION INTERNATIONALE DE NORMALISATION</w:t>
            </w:r>
            <w:r w:rsidRPr="000C6A08">
              <w:rPr>
                <w:rFonts w:eastAsia="Times New Roman"/>
                <w:b/>
                <w:bCs/>
                <w:sz w:val="24"/>
                <w:szCs w:val="28"/>
              </w:rPr>
              <w:br/>
              <w:t>ISO/IEC JTC 1/SC 29/WG 5</w:t>
            </w:r>
            <w:r w:rsidRPr="000C6A08">
              <w:rPr>
                <w:rFonts w:eastAsia="Times New Roman"/>
                <w:b/>
                <w:bCs/>
                <w:sz w:val="24"/>
                <w:szCs w:val="28"/>
              </w:rPr>
              <w:br/>
              <w:t xml:space="preserve">MPEG JOINT VIDEO </w:t>
            </w:r>
            <w:r>
              <w:rPr>
                <w:rFonts w:eastAsia="Times New Roman"/>
                <w:b/>
                <w:bCs/>
                <w:sz w:val="24"/>
                <w:szCs w:val="28"/>
              </w:rPr>
              <w:t>EXPERTS</w:t>
            </w:r>
            <w:r w:rsidRPr="000C6A08">
              <w:rPr>
                <w:rFonts w:eastAsia="Times New Roman"/>
                <w:b/>
                <w:bCs/>
                <w:sz w:val="24"/>
                <w:szCs w:val="28"/>
              </w:rPr>
              <w:t xml:space="preserve"> TEAM WITH ITU-T SG 16</w:t>
            </w:r>
          </w:p>
        </w:tc>
      </w:tr>
      <w:tr w:rsidR="00F81044" w:rsidRPr="00BF75BD" w14:paraId="3A7F8C33" w14:textId="77777777" w:rsidTr="00FA1696">
        <w:trPr>
          <w:tblCellSpacing w:w="15" w:type="dxa"/>
        </w:trPr>
        <w:tc>
          <w:tcPr>
            <w:tcW w:w="10020" w:type="dxa"/>
            <w:vAlign w:val="center"/>
            <w:hideMark/>
          </w:tcPr>
          <w:p w14:paraId="56F2C515" w14:textId="0F2EC529" w:rsidR="00F81044" w:rsidRPr="00BF75BD" w:rsidRDefault="00F81044"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224</w:t>
            </w:r>
          </w:p>
        </w:tc>
      </w:tr>
      <w:tr w:rsidR="00F81044" w:rsidRPr="00BF75BD" w14:paraId="057FFF54" w14:textId="77777777" w:rsidTr="00FA1696">
        <w:trPr>
          <w:tblCellSpacing w:w="15" w:type="dxa"/>
        </w:trPr>
        <w:tc>
          <w:tcPr>
            <w:tcW w:w="10020" w:type="dxa"/>
            <w:vAlign w:val="center"/>
            <w:hideMark/>
          </w:tcPr>
          <w:p w14:paraId="4A3244A3" w14:textId="77777777" w:rsidR="00F81044" w:rsidRPr="00BF75BD" w:rsidRDefault="00F81044" w:rsidP="00BF75BD">
            <w:pPr>
              <w:autoSpaceDE/>
              <w:autoSpaceDN/>
              <w:spacing w:before="100" w:beforeAutospacing="1" w:after="100" w:afterAutospacing="1"/>
              <w:jc w:val="right"/>
              <w:outlineLvl w:val="2"/>
              <w:rPr>
                <w:rFonts w:eastAsia="Times New Roman"/>
                <w:b/>
                <w:bCs/>
                <w:sz w:val="24"/>
                <w:szCs w:val="27"/>
              </w:rPr>
            </w:pPr>
            <w:r w:rsidRPr="00F81044">
              <w:rPr>
                <w:rFonts w:eastAsia="Times New Roman"/>
                <w:b/>
                <w:bCs/>
                <w:sz w:val="24"/>
                <w:szCs w:val="27"/>
              </w:rPr>
              <w:t>Geneva, CH, 11–19 July 2023</w:t>
            </w:r>
          </w:p>
        </w:tc>
      </w:tr>
      <w:tr w:rsidR="00F81044" w:rsidRPr="00BF75BD" w14:paraId="79686BBE"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F81044" w:rsidRPr="00BF75BD" w14:paraId="3E57EE6F" w14:textId="77777777" w:rsidTr="00F81044">
              <w:tc>
                <w:tcPr>
                  <w:tcW w:w="2160" w:type="dxa"/>
                  <w:tcBorders>
                    <w:top w:val="outset" w:sz="6" w:space="0" w:color="auto"/>
                    <w:left w:val="outset" w:sz="6" w:space="0" w:color="auto"/>
                    <w:bottom w:val="outset" w:sz="6" w:space="0" w:color="auto"/>
                    <w:right w:val="outset" w:sz="6" w:space="0" w:color="auto"/>
                  </w:tcBorders>
                  <w:hideMark/>
                </w:tcPr>
                <w:p w14:paraId="1A72F264" w14:textId="77777777" w:rsidR="00F81044" w:rsidRPr="00BF75BD" w:rsidRDefault="00F81044" w:rsidP="00BF75BD">
                  <w:pPr>
                    <w:autoSpaceDE/>
                    <w:autoSpaceDN/>
                    <w:spacing w:before="60" w:after="60"/>
                    <w:rPr>
                      <w:rFonts w:eastAsia="Times New Roman"/>
                      <w:b/>
                      <w:bCs/>
                    </w:rPr>
                  </w:pPr>
                  <w:r w:rsidRPr="00BF75BD">
                    <w:rPr>
                      <w:rFonts w:eastAsia="Times New Roman"/>
                      <w:b/>
                      <w:bCs/>
                    </w:rPr>
                    <w:t>Title:</w:t>
                  </w:r>
                </w:p>
              </w:tc>
              <w:tc>
                <w:tcPr>
                  <w:tcW w:w="7056" w:type="dxa"/>
                  <w:tcBorders>
                    <w:top w:val="outset" w:sz="6" w:space="0" w:color="auto"/>
                    <w:left w:val="outset" w:sz="6" w:space="0" w:color="auto"/>
                    <w:bottom w:val="single" w:sz="6" w:space="0" w:color="auto"/>
                    <w:right w:val="outset" w:sz="6" w:space="0" w:color="auto"/>
                  </w:tcBorders>
                  <w:hideMark/>
                </w:tcPr>
                <w:p w14:paraId="46C994A2" w14:textId="25CE586B" w:rsidR="00F81044" w:rsidRPr="00BF75BD" w:rsidRDefault="00F81044" w:rsidP="00BF75BD">
                  <w:pPr>
                    <w:autoSpaceDE/>
                    <w:autoSpaceDN/>
                    <w:spacing w:before="60" w:after="60"/>
                    <w:rPr>
                      <w:rFonts w:eastAsia="Times New Roman"/>
                      <w:b/>
                      <w:bCs/>
                    </w:rPr>
                  </w:pPr>
                  <w:r w:rsidRPr="00F81044">
                    <w:rPr>
                      <w:rFonts w:eastAsia="Times New Roman"/>
                      <w:b/>
                      <w:bCs/>
                    </w:rPr>
                    <w:t>Preliminary working draft 3 of TR: Optimization of encoders and receiving systems for machine analysis of coded video content</w:t>
                  </w:r>
                </w:p>
              </w:tc>
            </w:tr>
            <w:tr w:rsidR="00F81044" w:rsidRPr="00BF75BD" w14:paraId="2F32B56B" w14:textId="77777777" w:rsidTr="00F81044">
              <w:tc>
                <w:tcPr>
                  <w:tcW w:w="2160" w:type="dxa"/>
                  <w:tcBorders>
                    <w:top w:val="outset" w:sz="6" w:space="0" w:color="auto"/>
                    <w:left w:val="outset" w:sz="6" w:space="0" w:color="auto"/>
                    <w:bottom w:val="outset" w:sz="6" w:space="0" w:color="auto"/>
                    <w:right w:val="outset" w:sz="6" w:space="0" w:color="auto"/>
                  </w:tcBorders>
                </w:tcPr>
                <w:p w14:paraId="4E62DB29" w14:textId="77777777" w:rsidR="00F81044" w:rsidRPr="00BF75BD" w:rsidRDefault="00F81044" w:rsidP="00B4369A">
                  <w:pPr>
                    <w:autoSpaceDE/>
                    <w:autoSpaceDN/>
                    <w:spacing w:before="60" w:after="60"/>
                    <w:rPr>
                      <w:rFonts w:eastAsia="Times New Roman"/>
                      <w:b/>
                      <w:bCs/>
                    </w:rPr>
                  </w:pPr>
                  <w:r w:rsidRPr="00BF75BD">
                    <w:rPr>
                      <w:rFonts w:eastAsia="Times New Roman"/>
                      <w:b/>
                      <w:bCs/>
                      <w:szCs w:val="24"/>
                    </w:rPr>
                    <w:t>Source:</w:t>
                  </w:r>
                </w:p>
              </w:tc>
              <w:tc>
                <w:tcPr>
                  <w:tcW w:w="7056" w:type="dxa"/>
                  <w:tcBorders>
                    <w:top w:val="outset" w:sz="6" w:space="0" w:color="auto"/>
                    <w:left w:val="outset" w:sz="6" w:space="0" w:color="auto"/>
                    <w:bottom w:val="single" w:sz="6" w:space="0" w:color="auto"/>
                    <w:right w:val="outset" w:sz="6" w:space="0" w:color="auto"/>
                  </w:tcBorders>
                </w:tcPr>
                <w:p w14:paraId="417E8EA2" w14:textId="77777777" w:rsidR="00F81044" w:rsidRPr="00BF75BD" w:rsidRDefault="00F81044" w:rsidP="00B4369A">
                  <w:pPr>
                    <w:autoSpaceDE/>
                    <w:autoSpaceDN/>
                    <w:spacing w:before="60" w:after="60"/>
                    <w:rPr>
                      <w:rFonts w:eastAsia="Times New Roman"/>
                      <w:b/>
                      <w:bCs/>
                    </w:rPr>
                  </w:pPr>
                  <w:r w:rsidRPr="00276690">
                    <w:rPr>
                      <w:rFonts w:eastAsia="Times New Roman"/>
                      <w:b/>
                      <w:bCs/>
                      <w:szCs w:val="24"/>
                    </w:rPr>
                    <w:t>Convenor (Jens-Rainer Ohm)</w:t>
                  </w:r>
                </w:p>
              </w:tc>
            </w:tr>
            <w:tr w:rsidR="00F81044" w:rsidRPr="00BF75BD" w14:paraId="08B6C19D" w14:textId="77777777" w:rsidTr="00F81044">
              <w:tc>
                <w:tcPr>
                  <w:tcW w:w="2160" w:type="dxa"/>
                  <w:tcBorders>
                    <w:top w:val="outset" w:sz="6" w:space="0" w:color="auto"/>
                    <w:left w:val="outset" w:sz="6" w:space="0" w:color="auto"/>
                    <w:bottom w:val="outset" w:sz="6" w:space="0" w:color="auto"/>
                    <w:right w:val="single" w:sz="6" w:space="0" w:color="auto"/>
                  </w:tcBorders>
                  <w:hideMark/>
                </w:tcPr>
                <w:p w14:paraId="4766982C" w14:textId="77777777" w:rsidR="00F81044" w:rsidRPr="00BF75BD" w:rsidRDefault="00F81044"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45E8A2B5" w14:textId="5816A294" w:rsidR="00F81044" w:rsidRPr="00BF75BD" w:rsidRDefault="00F81044" w:rsidP="00B4369A">
                  <w:pPr>
                    <w:autoSpaceDE/>
                    <w:autoSpaceDN/>
                    <w:spacing w:before="60" w:after="60"/>
                    <w:rPr>
                      <w:rFonts w:eastAsia="Times New Roman"/>
                      <w:b/>
                      <w:bCs/>
                    </w:rPr>
                  </w:pPr>
                  <w:r>
                    <w:rPr>
                      <w:rFonts w:eastAsia="Times New Roman"/>
                      <w:b/>
                      <w:bCs/>
                    </w:rPr>
                    <w:t>Project</w:t>
                  </w:r>
                </w:p>
              </w:tc>
            </w:tr>
            <w:tr w:rsidR="00F81044" w:rsidRPr="00BF75BD" w14:paraId="45CAECE8" w14:textId="77777777" w:rsidTr="00F81044">
              <w:tc>
                <w:tcPr>
                  <w:tcW w:w="2160" w:type="dxa"/>
                  <w:tcBorders>
                    <w:top w:val="outset" w:sz="6" w:space="0" w:color="auto"/>
                    <w:left w:val="outset" w:sz="6" w:space="0" w:color="auto"/>
                    <w:bottom w:val="outset" w:sz="6" w:space="0" w:color="auto"/>
                    <w:right w:val="single" w:sz="6" w:space="0" w:color="auto"/>
                  </w:tcBorders>
                </w:tcPr>
                <w:p w14:paraId="662E5EED" w14:textId="77777777" w:rsidR="00F81044" w:rsidRPr="00BF75BD" w:rsidRDefault="00F81044"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1BFCA176" w14:textId="2165A237" w:rsidR="00F81044" w:rsidRPr="00BF75BD" w:rsidRDefault="00F81044" w:rsidP="00B4369A">
                  <w:pPr>
                    <w:autoSpaceDE/>
                    <w:autoSpaceDN/>
                    <w:spacing w:before="60" w:after="60"/>
                    <w:rPr>
                      <w:rFonts w:eastAsia="Times New Roman"/>
                      <w:b/>
                      <w:bCs/>
                    </w:rPr>
                  </w:pPr>
                  <w:r>
                    <w:rPr>
                      <w:rFonts w:eastAsia="Times New Roman"/>
                      <w:b/>
                      <w:bCs/>
                    </w:rPr>
                    <w:t>Draft</w:t>
                  </w:r>
                </w:p>
              </w:tc>
            </w:tr>
            <w:tr w:rsidR="00F81044" w:rsidRPr="00BF75BD" w14:paraId="3C1D0D05" w14:textId="77777777" w:rsidTr="00F81044">
              <w:tc>
                <w:tcPr>
                  <w:tcW w:w="2160" w:type="dxa"/>
                  <w:tcBorders>
                    <w:top w:val="outset" w:sz="6" w:space="0" w:color="auto"/>
                    <w:left w:val="outset" w:sz="6" w:space="0" w:color="auto"/>
                    <w:bottom w:val="outset" w:sz="6" w:space="0" w:color="auto"/>
                    <w:right w:val="single" w:sz="6" w:space="0" w:color="auto"/>
                  </w:tcBorders>
                </w:tcPr>
                <w:p w14:paraId="14EF4D3C" w14:textId="77777777" w:rsidR="00F81044" w:rsidRPr="00BF75BD" w:rsidRDefault="00F81044"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3B72BF2E" w14:textId="77777777" w:rsidR="00F81044" w:rsidRPr="00BF75BD" w:rsidRDefault="00F81044" w:rsidP="00B4369A">
                  <w:pPr>
                    <w:autoSpaceDE/>
                    <w:autoSpaceDN/>
                    <w:spacing w:before="60" w:after="60"/>
                    <w:rPr>
                      <w:rFonts w:eastAsia="Times New Roman"/>
                      <w:b/>
                      <w:bCs/>
                    </w:rPr>
                  </w:pPr>
                  <w:r w:rsidRPr="00BF75BD">
                    <w:rPr>
                      <w:rFonts w:eastAsia="Times New Roman"/>
                      <w:b/>
                      <w:bCs/>
                    </w:rPr>
                    <w:t>Approved</w:t>
                  </w:r>
                </w:p>
              </w:tc>
            </w:tr>
            <w:tr w:rsidR="00F81044" w:rsidRPr="00BF75BD" w14:paraId="007E33CD" w14:textId="77777777" w:rsidTr="00F81044">
              <w:tc>
                <w:tcPr>
                  <w:tcW w:w="2160" w:type="dxa"/>
                  <w:tcBorders>
                    <w:top w:val="outset" w:sz="6" w:space="0" w:color="auto"/>
                    <w:left w:val="outset" w:sz="6" w:space="0" w:color="auto"/>
                    <w:bottom w:val="outset" w:sz="6" w:space="0" w:color="auto"/>
                    <w:right w:val="single" w:sz="6" w:space="0" w:color="auto"/>
                  </w:tcBorders>
                </w:tcPr>
                <w:p w14:paraId="41895354" w14:textId="77777777" w:rsidR="00F81044" w:rsidRPr="00BF75BD" w:rsidRDefault="00F81044"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4C4EA78A" w14:textId="6544A3A5" w:rsidR="00F81044" w:rsidRPr="00BF75BD" w:rsidRDefault="00F81044" w:rsidP="00B4369A">
                  <w:pPr>
                    <w:autoSpaceDE/>
                    <w:autoSpaceDN/>
                    <w:spacing w:before="60" w:after="60"/>
                    <w:rPr>
                      <w:rFonts w:eastAsia="Times New Roman"/>
                      <w:b/>
                      <w:bCs/>
                    </w:rPr>
                  </w:pPr>
                  <w:r w:rsidRPr="00F81044">
                    <w:rPr>
                      <w:rFonts w:eastAsia="Times New Roman"/>
                      <w:b/>
                      <w:bCs/>
                    </w:rPr>
                    <w:t>2023-09-14</w:t>
                  </w:r>
                </w:p>
              </w:tc>
            </w:tr>
            <w:tr w:rsidR="00F81044" w:rsidRPr="00BF75BD" w14:paraId="43F94031" w14:textId="77777777" w:rsidTr="00F81044">
              <w:tc>
                <w:tcPr>
                  <w:tcW w:w="2160" w:type="dxa"/>
                  <w:tcBorders>
                    <w:top w:val="outset" w:sz="6" w:space="0" w:color="auto"/>
                    <w:left w:val="outset" w:sz="6" w:space="0" w:color="auto"/>
                    <w:bottom w:val="outset" w:sz="6" w:space="0" w:color="auto"/>
                    <w:right w:val="single" w:sz="6" w:space="0" w:color="auto"/>
                  </w:tcBorders>
                </w:tcPr>
                <w:p w14:paraId="0495EAB6" w14:textId="77777777" w:rsidR="00F81044" w:rsidRPr="00BF75BD" w:rsidRDefault="00F81044"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0659F42E" w14:textId="77777777" w:rsidR="00F81044" w:rsidRPr="00BF75BD" w:rsidRDefault="00F81044" w:rsidP="00B4369A">
                  <w:pPr>
                    <w:autoSpaceDE/>
                    <w:autoSpaceDN/>
                    <w:spacing w:before="60" w:after="60"/>
                    <w:rPr>
                      <w:rFonts w:eastAsia="Times New Roman"/>
                      <w:b/>
                      <w:bCs/>
                    </w:rPr>
                  </w:pPr>
                  <w:r w:rsidRPr="00F81044">
                    <w:rPr>
                      <w:rFonts w:eastAsia="Times New Roman"/>
                      <w:b/>
                      <w:bCs/>
                    </w:rPr>
                    <w:t>Info</w:t>
                  </w:r>
                </w:p>
              </w:tc>
            </w:tr>
            <w:tr w:rsidR="00F81044" w:rsidRPr="00BF75BD" w14:paraId="44DF145D" w14:textId="77777777" w:rsidTr="00F81044">
              <w:tc>
                <w:tcPr>
                  <w:tcW w:w="2160" w:type="dxa"/>
                  <w:tcBorders>
                    <w:top w:val="outset" w:sz="6" w:space="0" w:color="auto"/>
                    <w:left w:val="outset" w:sz="6" w:space="0" w:color="auto"/>
                    <w:bottom w:val="outset" w:sz="6" w:space="0" w:color="auto"/>
                    <w:right w:val="single" w:sz="6" w:space="0" w:color="auto"/>
                  </w:tcBorders>
                </w:tcPr>
                <w:p w14:paraId="4C206A33" w14:textId="77777777" w:rsidR="00F81044" w:rsidRPr="00BF75BD" w:rsidRDefault="00F81044"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1296F91A" w14:textId="77777777" w:rsidR="00F81044" w:rsidRPr="00BF75BD" w:rsidRDefault="00F81044" w:rsidP="00B4369A">
                  <w:pPr>
                    <w:autoSpaceDE/>
                    <w:autoSpaceDN/>
                    <w:spacing w:before="60" w:after="60"/>
                    <w:rPr>
                      <w:rFonts w:eastAsia="Times New Roman"/>
                      <w:b/>
                      <w:bCs/>
                    </w:rPr>
                  </w:pPr>
                  <w:r w:rsidRPr="00BF75BD">
                    <w:rPr>
                      <w:rFonts w:eastAsia="Times New Roman"/>
                      <w:b/>
                      <w:bCs/>
                    </w:rPr>
                    <w:t>N/A</w:t>
                  </w:r>
                </w:p>
              </w:tc>
            </w:tr>
            <w:tr w:rsidR="00F81044" w:rsidRPr="00BF75BD" w14:paraId="168FD2A6" w14:textId="77777777" w:rsidTr="00F81044">
              <w:tc>
                <w:tcPr>
                  <w:tcW w:w="2160" w:type="dxa"/>
                  <w:tcBorders>
                    <w:top w:val="outset" w:sz="6" w:space="0" w:color="auto"/>
                    <w:left w:val="outset" w:sz="6" w:space="0" w:color="auto"/>
                    <w:bottom w:val="outset" w:sz="6" w:space="0" w:color="auto"/>
                    <w:right w:val="single" w:sz="6" w:space="0" w:color="auto"/>
                  </w:tcBorders>
                </w:tcPr>
                <w:p w14:paraId="3D1D1D49" w14:textId="77777777" w:rsidR="00F81044" w:rsidRPr="00BF75BD" w:rsidRDefault="00F81044"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20F949C5" w14:textId="5DBD6C57" w:rsidR="00F81044" w:rsidRPr="00BF75BD" w:rsidRDefault="00F81044" w:rsidP="00B4369A">
                  <w:pPr>
                    <w:autoSpaceDE/>
                    <w:autoSpaceDN/>
                    <w:spacing w:before="60" w:after="60"/>
                    <w:rPr>
                      <w:rFonts w:eastAsia="Times New Roman"/>
                      <w:b/>
                      <w:bCs/>
                    </w:rPr>
                  </w:pPr>
                  <w:r>
                    <w:rPr>
                      <w:b/>
                    </w:rPr>
                    <w:t>12</w:t>
                  </w:r>
                  <w:r w:rsidRPr="00097160">
                    <w:rPr>
                      <w:bCs/>
                    </w:rPr>
                    <w:t xml:space="preserve"> (without </w:t>
                  </w:r>
                  <w:r>
                    <w:rPr>
                      <w:bCs/>
                    </w:rPr>
                    <w:t xml:space="preserve">this </w:t>
                  </w:r>
                  <w:r w:rsidRPr="00097160">
                    <w:rPr>
                      <w:bCs/>
                    </w:rPr>
                    <w:t>cover page)</w:t>
                  </w:r>
                </w:p>
              </w:tc>
            </w:tr>
            <w:tr w:rsidR="00F81044" w:rsidRPr="00BF75BD" w14:paraId="457FB193" w14:textId="77777777" w:rsidTr="00F81044">
              <w:tc>
                <w:tcPr>
                  <w:tcW w:w="2160" w:type="dxa"/>
                  <w:tcBorders>
                    <w:top w:val="outset" w:sz="6" w:space="0" w:color="auto"/>
                    <w:left w:val="outset" w:sz="6" w:space="0" w:color="auto"/>
                    <w:bottom w:val="outset" w:sz="6" w:space="0" w:color="auto"/>
                    <w:right w:val="single" w:sz="6" w:space="0" w:color="auto"/>
                  </w:tcBorders>
                </w:tcPr>
                <w:p w14:paraId="2690FA1B" w14:textId="77777777" w:rsidR="00F81044" w:rsidRPr="00BF75BD" w:rsidRDefault="00F81044"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22D7A272" w14:textId="77777777" w:rsidR="00F81044" w:rsidRPr="00BF75BD" w:rsidRDefault="00F81044"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F81044" w:rsidRPr="00BF75BD" w14:paraId="6146F1CB" w14:textId="77777777" w:rsidTr="00F81044">
              <w:tc>
                <w:tcPr>
                  <w:tcW w:w="2160" w:type="dxa"/>
                  <w:tcBorders>
                    <w:top w:val="outset" w:sz="6" w:space="0" w:color="auto"/>
                    <w:left w:val="outset" w:sz="6" w:space="0" w:color="auto"/>
                    <w:bottom w:val="outset" w:sz="6" w:space="0" w:color="auto"/>
                    <w:right w:val="single" w:sz="6" w:space="0" w:color="auto"/>
                  </w:tcBorders>
                </w:tcPr>
                <w:p w14:paraId="4ECC3D27" w14:textId="77777777" w:rsidR="00F81044" w:rsidRPr="00BF75BD" w:rsidRDefault="00F81044"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0C52D877" w14:textId="77777777" w:rsidR="00F81044" w:rsidRPr="00BF75BD" w:rsidRDefault="00F81044"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79B6EB29" w14:textId="77777777" w:rsidR="00F81044" w:rsidRPr="00BF75BD" w:rsidRDefault="00F81044" w:rsidP="00BF75BD">
            <w:pPr>
              <w:autoSpaceDE/>
              <w:autoSpaceDN/>
              <w:rPr>
                <w:rFonts w:eastAsia="Times New Roman"/>
                <w:szCs w:val="24"/>
              </w:rPr>
            </w:pPr>
          </w:p>
        </w:tc>
      </w:tr>
    </w:tbl>
    <w:p w14:paraId="35FA4EF0" w14:textId="77777777" w:rsidR="00F81044" w:rsidRDefault="00F81044" w:rsidP="00B42EB7">
      <w:pPr>
        <w:spacing w:before="1"/>
        <w:rPr>
          <w:sz w:val="24"/>
          <w:szCs w:val="24"/>
        </w:rPr>
      </w:pPr>
    </w:p>
    <w:p w14:paraId="5EB30ADA" w14:textId="77777777" w:rsidR="00F81044" w:rsidRPr="0010406A" w:rsidRDefault="00F81044">
      <w:pPr>
        <w:tabs>
          <w:tab w:val="left" w:pos="3099"/>
        </w:tabs>
        <w:ind w:left="104"/>
        <w:rPr>
          <w:color w:val="0000EE"/>
          <w:w w:val="120"/>
          <w:sz w:val="24"/>
          <w:u w:val="single" w:color="0000EE"/>
        </w:rPr>
        <w:sectPr w:rsidR="00F81044" w:rsidRPr="0010406A" w:rsidSect="00F81044">
          <w:footerReference w:type="default" r:id="rId8"/>
          <w:pgSz w:w="11906" w:h="16838" w:code="9"/>
          <w:pgMar w:top="1440" w:right="1296" w:bottom="1440" w:left="1296" w:header="432" w:footer="432" w:gutter="0"/>
          <w:cols w:space="720"/>
          <w:docGrid w:linePitch="299"/>
        </w:sectPr>
      </w:pPr>
    </w:p>
    <w:tbl>
      <w:tblPr>
        <w:tblW w:w="9360" w:type="dxa"/>
        <w:tblLayout w:type="fixed"/>
        <w:tblLook w:val="0000" w:firstRow="0" w:lastRow="0" w:firstColumn="0" w:lastColumn="0" w:noHBand="0" w:noVBand="0"/>
      </w:tblPr>
      <w:tblGrid>
        <w:gridCol w:w="6300"/>
        <w:gridCol w:w="3060"/>
      </w:tblGrid>
      <w:tr w:rsidR="00E61DAC" w:rsidRPr="005A0F33" w14:paraId="7E96CA4B" w14:textId="77777777" w:rsidTr="00F81044">
        <w:tc>
          <w:tcPr>
            <w:tcW w:w="6300" w:type="dxa"/>
          </w:tcPr>
          <w:p w14:paraId="18E03134" w14:textId="57BF9C51" w:rsidR="006C5D39" w:rsidRPr="005A0F33" w:rsidRDefault="00EF37F6" w:rsidP="00C97D78">
            <w:pPr>
              <w:tabs>
                <w:tab w:val="left" w:pos="7200"/>
              </w:tabs>
              <w:spacing w:before="0"/>
              <w:rPr>
                <w:b/>
                <w:szCs w:val="22"/>
                <w:lang w:val="en-CA"/>
              </w:rPr>
            </w:pPr>
            <w:r w:rsidRPr="005A0F33">
              <w:rPr>
                <w:b/>
                <w:noProof/>
                <w:szCs w:val="22"/>
                <w:lang w:eastAsia="ko-KR"/>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8E06CF"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C6joSDG6AAAH2VBAAOAAAA&#10;AAAAAAAAAAAAAC4CAABkcnMvZTJvRG9jLnhtbFBLAQItABQABgAIAAAAIQBFf8AY3QAAAAgBAAAP&#10;AAAAAAAAAAAAAAAAAHWiAABkcnMvZG93bnJldi54bWxQSwUGAAAAAAQABADzAAAAf6M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A0F33">
              <w:rPr>
                <w:b/>
                <w:noProof/>
                <w:szCs w:val="22"/>
                <w:lang w:eastAsia="ko-KR"/>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5A0F33">
              <w:rPr>
                <w:b/>
                <w:noProof/>
                <w:szCs w:val="22"/>
                <w:lang w:eastAsia="ko-KR"/>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A0F33">
              <w:rPr>
                <w:b/>
                <w:szCs w:val="22"/>
                <w:lang w:val="en-CA"/>
              </w:rPr>
              <w:t xml:space="preserve">Joint </w:t>
            </w:r>
            <w:r w:rsidR="006C5D39" w:rsidRPr="005A0F33">
              <w:rPr>
                <w:b/>
                <w:szCs w:val="22"/>
                <w:lang w:val="en-CA"/>
              </w:rPr>
              <w:t xml:space="preserve">Video </w:t>
            </w:r>
            <w:r w:rsidR="00F712E9" w:rsidRPr="005A0F33">
              <w:rPr>
                <w:b/>
                <w:szCs w:val="22"/>
                <w:lang w:val="en-CA"/>
              </w:rPr>
              <w:t>Experts</w:t>
            </w:r>
            <w:r w:rsidR="009D7CE6" w:rsidRPr="005A0F33">
              <w:rPr>
                <w:b/>
                <w:szCs w:val="22"/>
                <w:lang w:val="en-CA"/>
              </w:rPr>
              <w:t xml:space="preserve"> Team</w:t>
            </w:r>
            <w:r w:rsidR="006C5D39" w:rsidRPr="005A0F33">
              <w:rPr>
                <w:b/>
                <w:szCs w:val="22"/>
                <w:lang w:val="en-CA"/>
              </w:rPr>
              <w:t xml:space="preserve"> (</w:t>
            </w:r>
            <w:r w:rsidR="009D7CE6" w:rsidRPr="005A0F33">
              <w:rPr>
                <w:b/>
                <w:szCs w:val="22"/>
                <w:lang w:val="en-CA"/>
              </w:rPr>
              <w:t>JVET</w:t>
            </w:r>
            <w:r w:rsidR="006C5D39" w:rsidRPr="005A0F33">
              <w:rPr>
                <w:b/>
                <w:szCs w:val="22"/>
                <w:lang w:val="en-CA"/>
              </w:rPr>
              <w:t>)</w:t>
            </w:r>
          </w:p>
          <w:p w14:paraId="6BCC5973" w14:textId="0FCCD71D" w:rsidR="00E61DAC" w:rsidRPr="005A0F33" w:rsidRDefault="00E54511" w:rsidP="00C97D78">
            <w:pPr>
              <w:tabs>
                <w:tab w:val="left" w:pos="7200"/>
              </w:tabs>
              <w:spacing w:before="0"/>
              <w:rPr>
                <w:b/>
                <w:szCs w:val="22"/>
                <w:lang w:val="en-CA"/>
              </w:rPr>
            </w:pPr>
            <w:r w:rsidRPr="005A0F33">
              <w:rPr>
                <w:b/>
                <w:szCs w:val="22"/>
                <w:lang w:val="en-CA"/>
              </w:rPr>
              <w:t xml:space="preserve">of </w:t>
            </w:r>
            <w:r w:rsidR="007F1F8B" w:rsidRPr="005A0F33">
              <w:rPr>
                <w:b/>
                <w:szCs w:val="22"/>
                <w:lang w:val="en-CA"/>
              </w:rPr>
              <w:t>ITU-T SG</w:t>
            </w:r>
            <w:r w:rsidR="005E1AC6" w:rsidRPr="005A0F33">
              <w:rPr>
                <w:b/>
                <w:szCs w:val="22"/>
                <w:lang w:val="en-CA"/>
              </w:rPr>
              <w:t> </w:t>
            </w:r>
            <w:r w:rsidR="007F1F8B" w:rsidRPr="005A0F33">
              <w:rPr>
                <w:b/>
                <w:szCs w:val="22"/>
                <w:lang w:val="en-CA"/>
              </w:rPr>
              <w:t>16 WP</w:t>
            </w:r>
            <w:r w:rsidR="005E1AC6" w:rsidRPr="005A0F33">
              <w:rPr>
                <w:b/>
                <w:szCs w:val="22"/>
                <w:lang w:val="en-CA"/>
              </w:rPr>
              <w:t> </w:t>
            </w:r>
            <w:r w:rsidR="007F1F8B" w:rsidRPr="005A0F33">
              <w:rPr>
                <w:b/>
                <w:szCs w:val="22"/>
                <w:lang w:val="en-CA"/>
              </w:rPr>
              <w:t>3 and ISO/IEC JTC</w:t>
            </w:r>
            <w:r w:rsidR="005E1AC6" w:rsidRPr="005A0F33">
              <w:rPr>
                <w:b/>
                <w:szCs w:val="22"/>
                <w:lang w:val="en-CA"/>
              </w:rPr>
              <w:t> </w:t>
            </w:r>
            <w:r w:rsidR="007F1F8B" w:rsidRPr="005A0F33">
              <w:rPr>
                <w:b/>
                <w:szCs w:val="22"/>
                <w:lang w:val="en-CA"/>
              </w:rPr>
              <w:t>1/SC</w:t>
            </w:r>
            <w:r w:rsidR="005E1AC6" w:rsidRPr="005A0F33">
              <w:rPr>
                <w:b/>
                <w:szCs w:val="22"/>
                <w:lang w:val="en-CA"/>
              </w:rPr>
              <w:t> </w:t>
            </w:r>
            <w:r w:rsidR="007F1F8B" w:rsidRPr="005A0F33">
              <w:rPr>
                <w:b/>
                <w:szCs w:val="22"/>
                <w:lang w:val="en-CA"/>
              </w:rPr>
              <w:t>29</w:t>
            </w:r>
          </w:p>
          <w:p w14:paraId="19908E82" w14:textId="293A2862" w:rsidR="00E61DAC" w:rsidRPr="005A0F33" w:rsidRDefault="004C7AAA" w:rsidP="00536188">
            <w:pPr>
              <w:tabs>
                <w:tab w:val="left" w:pos="7200"/>
              </w:tabs>
              <w:spacing w:before="0"/>
              <w:rPr>
                <w:b/>
                <w:szCs w:val="22"/>
                <w:lang w:val="en-CA"/>
              </w:rPr>
            </w:pPr>
            <w:r>
              <w:t>3</w:t>
            </w:r>
            <w:r w:rsidR="000A2825">
              <w:t>1st</w:t>
            </w:r>
            <w:r>
              <w:t xml:space="preserve"> Meeting</w:t>
            </w:r>
            <w:r>
              <w:rPr>
                <w:lang w:val="en-CA"/>
              </w:rPr>
              <w:t xml:space="preserve">, </w:t>
            </w:r>
            <w:r w:rsidR="000A2825">
              <w:rPr>
                <w:lang w:val="en-CA"/>
              </w:rPr>
              <w:t>Geneva</w:t>
            </w:r>
            <w:r>
              <w:rPr>
                <w:lang w:val="en-CA"/>
              </w:rPr>
              <w:t xml:space="preserve">, </w:t>
            </w:r>
            <w:r w:rsidR="000A2825">
              <w:rPr>
                <w:lang w:val="en-CA"/>
              </w:rPr>
              <w:t>CH</w:t>
            </w:r>
            <w:r>
              <w:rPr>
                <w:lang w:val="en-CA"/>
              </w:rPr>
              <w:t xml:space="preserve">, </w:t>
            </w:r>
            <w:r w:rsidR="000A2825">
              <w:rPr>
                <w:lang w:val="en-CA"/>
              </w:rPr>
              <w:t>1</w:t>
            </w:r>
            <w:r>
              <w:rPr>
                <w:lang w:val="en-CA"/>
              </w:rPr>
              <w:t>1–</w:t>
            </w:r>
            <w:r w:rsidR="00A23347">
              <w:rPr>
                <w:lang w:val="en-CA"/>
              </w:rPr>
              <w:t>19</w:t>
            </w:r>
            <w:r>
              <w:rPr>
                <w:lang w:val="en-CA"/>
              </w:rPr>
              <w:t xml:space="preserve"> </w:t>
            </w:r>
            <w:r w:rsidR="00A23347">
              <w:rPr>
                <w:lang w:val="en-CA"/>
              </w:rPr>
              <w:t>July</w:t>
            </w:r>
            <w:r>
              <w:rPr>
                <w:lang w:val="en-CA"/>
              </w:rPr>
              <w:t xml:space="preserve"> 2023</w:t>
            </w:r>
          </w:p>
        </w:tc>
        <w:tc>
          <w:tcPr>
            <w:tcW w:w="3060" w:type="dxa"/>
          </w:tcPr>
          <w:p w14:paraId="59B7E346" w14:textId="372C0FA5" w:rsidR="008A4B4C" w:rsidRPr="005A0F33" w:rsidRDefault="00E61DAC" w:rsidP="00536188">
            <w:pPr>
              <w:tabs>
                <w:tab w:val="left" w:pos="7200"/>
              </w:tabs>
              <w:rPr>
                <w:u w:val="single"/>
                <w:lang w:val="en-CA"/>
              </w:rPr>
            </w:pPr>
            <w:r w:rsidRPr="005A0F33">
              <w:rPr>
                <w:lang w:val="en-CA"/>
              </w:rPr>
              <w:t>Document</w:t>
            </w:r>
            <w:r w:rsidR="006C5D39" w:rsidRPr="005A0F33">
              <w:rPr>
                <w:lang w:val="en-CA"/>
              </w:rPr>
              <w:t xml:space="preserve">: </w:t>
            </w:r>
            <w:r w:rsidR="009D7CE6" w:rsidRPr="005A0F33">
              <w:rPr>
                <w:lang w:val="en-CA"/>
              </w:rPr>
              <w:t>JVET</w:t>
            </w:r>
            <w:r w:rsidRPr="005A0F33">
              <w:rPr>
                <w:lang w:val="en-CA"/>
              </w:rPr>
              <w:t>-</w:t>
            </w:r>
            <w:r w:rsidR="00CA1099" w:rsidRPr="001F4399">
              <w:rPr>
                <w:lang w:val="en-CA"/>
              </w:rPr>
              <w:t>A</w:t>
            </w:r>
            <w:r w:rsidR="000A2825">
              <w:rPr>
                <w:lang w:val="en-CA"/>
              </w:rPr>
              <w:t>E</w:t>
            </w:r>
            <w:r w:rsidR="0008399C">
              <w:rPr>
                <w:lang w:val="en-CA"/>
              </w:rPr>
              <w:t>2</w:t>
            </w:r>
            <w:r w:rsidR="001F4399" w:rsidRPr="001F4399">
              <w:rPr>
                <w:lang w:val="en-CA"/>
              </w:rPr>
              <w:t>0</w:t>
            </w:r>
            <w:r w:rsidR="0008399C">
              <w:rPr>
                <w:lang w:val="en-CA"/>
              </w:rPr>
              <w:t>3</w:t>
            </w:r>
            <w:r w:rsidR="001F4399" w:rsidRPr="001F4399">
              <w:rPr>
                <w:lang w:val="en-CA"/>
              </w:rPr>
              <w:t>0</w:t>
            </w:r>
            <w:r w:rsidR="006A0E5C" w:rsidRPr="005A0F33">
              <w:rPr>
                <w:lang w:val="en-CA"/>
              </w:rPr>
              <w:t>-v</w:t>
            </w:r>
            <w:r w:rsidR="004800B3">
              <w:rPr>
                <w:lang w:val="en-CA"/>
              </w:rPr>
              <w:t>1</w:t>
            </w:r>
          </w:p>
        </w:tc>
      </w:tr>
    </w:tbl>
    <w:p w14:paraId="79DBA597" w14:textId="77777777" w:rsidR="00E61DAC" w:rsidRPr="005A0F33" w:rsidRDefault="00E61DAC" w:rsidP="00531AE9">
      <w:pPr>
        <w:spacing w:before="0"/>
        <w:rPr>
          <w:lang w:val="en-CA"/>
        </w:rPr>
      </w:pPr>
    </w:p>
    <w:tbl>
      <w:tblPr>
        <w:tblW w:w="0" w:type="auto"/>
        <w:tblLayout w:type="fixed"/>
        <w:tblLook w:val="0000" w:firstRow="0" w:lastRow="0" w:firstColumn="0" w:lastColumn="0" w:noHBand="0" w:noVBand="0"/>
      </w:tblPr>
      <w:tblGrid>
        <w:gridCol w:w="1458"/>
        <w:gridCol w:w="3312"/>
        <w:gridCol w:w="810"/>
        <w:gridCol w:w="3780"/>
      </w:tblGrid>
      <w:tr w:rsidR="009114A2" w:rsidRPr="005A0F33" w14:paraId="188D2B50" w14:textId="77777777" w:rsidTr="000962AC">
        <w:tc>
          <w:tcPr>
            <w:tcW w:w="1458" w:type="dxa"/>
          </w:tcPr>
          <w:p w14:paraId="7A6C85EB" w14:textId="77777777" w:rsidR="009114A2" w:rsidRPr="005A0F33" w:rsidRDefault="009114A2" w:rsidP="009114A2">
            <w:pPr>
              <w:spacing w:before="60" w:after="60"/>
              <w:rPr>
                <w:i/>
                <w:szCs w:val="22"/>
                <w:lang w:val="en-CA"/>
              </w:rPr>
            </w:pPr>
            <w:r w:rsidRPr="005A0F33">
              <w:rPr>
                <w:i/>
                <w:szCs w:val="22"/>
                <w:lang w:val="en-CA"/>
              </w:rPr>
              <w:t>Title:</w:t>
            </w:r>
          </w:p>
        </w:tc>
        <w:tc>
          <w:tcPr>
            <w:tcW w:w="7902" w:type="dxa"/>
            <w:gridSpan w:val="3"/>
          </w:tcPr>
          <w:p w14:paraId="305A7026" w14:textId="17341CDF" w:rsidR="009114A2" w:rsidRPr="005A0F33" w:rsidRDefault="00EC6188" w:rsidP="009114A2">
            <w:pPr>
              <w:spacing w:before="60" w:after="60"/>
              <w:rPr>
                <w:b/>
                <w:szCs w:val="22"/>
                <w:lang w:val="en-CA"/>
              </w:rPr>
            </w:pPr>
            <w:r w:rsidRPr="00EC6188">
              <w:rPr>
                <w:b/>
                <w:szCs w:val="22"/>
                <w:lang w:val="en-CA" w:eastAsia="zh-CN"/>
              </w:rPr>
              <w:t xml:space="preserve">Optimization of encoders and receiving systems for machine analysis of coded video content (draft </w:t>
            </w:r>
            <w:r w:rsidR="00013191">
              <w:rPr>
                <w:b/>
                <w:szCs w:val="22"/>
                <w:lang w:val="en-CA" w:eastAsia="zh-CN"/>
              </w:rPr>
              <w:t>3</w:t>
            </w:r>
            <w:r w:rsidRPr="00EC6188">
              <w:rPr>
                <w:b/>
                <w:szCs w:val="22"/>
                <w:lang w:val="en-CA" w:eastAsia="zh-CN"/>
              </w:rPr>
              <w:t>)</w:t>
            </w:r>
          </w:p>
        </w:tc>
      </w:tr>
      <w:tr w:rsidR="008E1B6B" w:rsidRPr="005A0F33" w14:paraId="3D8B01B2" w14:textId="77777777" w:rsidTr="000962AC">
        <w:tc>
          <w:tcPr>
            <w:tcW w:w="1458" w:type="dxa"/>
          </w:tcPr>
          <w:p w14:paraId="7AC356CE" w14:textId="77777777" w:rsidR="008E1B6B" w:rsidRPr="005A0F33" w:rsidRDefault="008E1B6B" w:rsidP="008E1B6B">
            <w:pPr>
              <w:spacing w:before="60" w:after="60"/>
              <w:rPr>
                <w:i/>
                <w:szCs w:val="22"/>
                <w:lang w:val="en-CA"/>
              </w:rPr>
            </w:pPr>
            <w:r w:rsidRPr="005A0F33">
              <w:rPr>
                <w:i/>
                <w:szCs w:val="22"/>
                <w:lang w:val="en-CA"/>
              </w:rPr>
              <w:t>Status:</w:t>
            </w:r>
          </w:p>
        </w:tc>
        <w:tc>
          <w:tcPr>
            <w:tcW w:w="7902" w:type="dxa"/>
            <w:gridSpan w:val="3"/>
          </w:tcPr>
          <w:p w14:paraId="32E60643" w14:textId="2E46C8E8" w:rsidR="008E1B6B" w:rsidRPr="005A0F33" w:rsidRDefault="00EC6188" w:rsidP="008E1B6B">
            <w:pPr>
              <w:spacing w:before="60" w:after="60"/>
              <w:rPr>
                <w:szCs w:val="22"/>
                <w:lang w:val="en-CA"/>
              </w:rPr>
            </w:pPr>
            <w:r>
              <w:rPr>
                <w:szCs w:val="22"/>
                <w:lang w:val="en-CA"/>
              </w:rPr>
              <w:t>Output</w:t>
            </w:r>
            <w:r w:rsidRPr="005A0F33">
              <w:rPr>
                <w:szCs w:val="22"/>
                <w:lang w:val="en-CA"/>
              </w:rPr>
              <w:t xml:space="preserve"> </w:t>
            </w:r>
            <w:r w:rsidR="008E1B6B" w:rsidRPr="005A0F33">
              <w:rPr>
                <w:szCs w:val="22"/>
                <w:lang w:val="en-CA"/>
              </w:rPr>
              <w:t xml:space="preserve">document </w:t>
            </w:r>
            <w:r>
              <w:rPr>
                <w:szCs w:val="22"/>
                <w:lang w:val="en-CA"/>
              </w:rPr>
              <w:t>by</w:t>
            </w:r>
            <w:r w:rsidR="004C7AAA" w:rsidRPr="005A0F33">
              <w:rPr>
                <w:szCs w:val="22"/>
                <w:lang w:val="en-CA"/>
              </w:rPr>
              <w:t xml:space="preserve"> </w:t>
            </w:r>
            <w:r w:rsidR="008E1B6B" w:rsidRPr="005A0F33">
              <w:rPr>
                <w:szCs w:val="22"/>
                <w:lang w:val="en-CA"/>
              </w:rPr>
              <w:t>JVET</w:t>
            </w:r>
          </w:p>
        </w:tc>
      </w:tr>
      <w:tr w:rsidR="00E61DAC" w:rsidRPr="005A0F33" w14:paraId="7E6D99E3" w14:textId="77777777" w:rsidTr="000962AC">
        <w:tc>
          <w:tcPr>
            <w:tcW w:w="1458" w:type="dxa"/>
          </w:tcPr>
          <w:p w14:paraId="18CCDCD6" w14:textId="77777777" w:rsidR="00E61DAC" w:rsidRPr="005A0F33" w:rsidRDefault="00E61DAC">
            <w:pPr>
              <w:spacing w:before="60" w:after="60"/>
              <w:rPr>
                <w:i/>
                <w:szCs w:val="22"/>
                <w:lang w:val="en-CA"/>
              </w:rPr>
            </w:pPr>
            <w:r w:rsidRPr="005A0F33">
              <w:rPr>
                <w:i/>
                <w:szCs w:val="22"/>
                <w:lang w:val="en-CA"/>
              </w:rPr>
              <w:t>Purpose:</w:t>
            </w:r>
          </w:p>
        </w:tc>
        <w:tc>
          <w:tcPr>
            <w:tcW w:w="7902" w:type="dxa"/>
            <w:gridSpan w:val="3"/>
          </w:tcPr>
          <w:p w14:paraId="0640C90D" w14:textId="6C964033" w:rsidR="00E61DAC" w:rsidRPr="005A0F33" w:rsidRDefault="00EC6188" w:rsidP="005E1AC6">
            <w:pPr>
              <w:spacing w:before="60" w:after="60"/>
              <w:rPr>
                <w:szCs w:val="22"/>
                <w:lang w:val="en-CA"/>
              </w:rPr>
            </w:pPr>
            <w:r>
              <w:rPr>
                <w:szCs w:val="22"/>
              </w:rPr>
              <w:t>Output document</w:t>
            </w:r>
          </w:p>
        </w:tc>
      </w:tr>
      <w:tr w:rsidR="00D63BD7" w:rsidRPr="005A0F33" w14:paraId="714CD808" w14:textId="77777777" w:rsidTr="005A0F33">
        <w:tc>
          <w:tcPr>
            <w:tcW w:w="1458" w:type="dxa"/>
          </w:tcPr>
          <w:p w14:paraId="4DB59313" w14:textId="77777777" w:rsidR="00D63BD7" w:rsidRPr="005A0F33" w:rsidRDefault="00D63BD7" w:rsidP="00D63BD7">
            <w:pPr>
              <w:spacing w:before="60" w:after="60"/>
              <w:rPr>
                <w:i/>
                <w:szCs w:val="22"/>
                <w:lang w:val="en-CA"/>
              </w:rPr>
            </w:pPr>
            <w:r w:rsidRPr="005A0F33">
              <w:rPr>
                <w:i/>
                <w:szCs w:val="22"/>
                <w:lang w:val="en-CA"/>
              </w:rPr>
              <w:t>Author(s) or</w:t>
            </w:r>
            <w:r w:rsidRPr="005A0F33">
              <w:rPr>
                <w:i/>
                <w:szCs w:val="22"/>
                <w:lang w:val="en-CA"/>
              </w:rPr>
              <w:br/>
              <w:t>Contact(s):</w:t>
            </w:r>
          </w:p>
        </w:tc>
        <w:tc>
          <w:tcPr>
            <w:tcW w:w="3312" w:type="dxa"/>
          </w:tcPr>
          <w:p w14:paraId="05537A96" w14:textId="2477E4DD" w:rsidR="00E750C1" w:rsidRDefault="00554997" w:rsidP="00D63BD7">
            <w:pPr>
              <w:spacing w:before="60" w:after="60"/>
              <w:rPr>
                <w:szCs w:val="22"/>
                <w:lang w:val="en-CA"/>
              </w:rPr>
            </w:pPr>
            <w:r>
              <w:rPr>
                <w:b/>
                <w:bCs/>
                <w:szCs w:val="22"/>
                <w:lang w:val="en-CA"/>
              </w:rPr>
              <w:t>Jie</w:t>
            </w:r>
            <w:r w:rsidR="00E750C1" w:rsidRPr="005A0F33">
              <w:rPr>
                <w:b/>
                <w:bCs/>
                <w:szCs w:val="22"/>
                <w:lang w:val="en-CA"/>
              </w:rPr>
              <w:t xml:space="preserve"> </w:t>
            </w:r>
            <w:r>
              <w:rPr>
                <w:b/>
                <w:bCs/>
                <w:szCs w:val="22"/>
                <w:lang w:val="en-CA"/>
              </w:rPr>
              <w:t>Chen</w:t>
            </w:r>
            <w:r w:rsidR="00E750C1" w:rsidRPr="005A0F33">
              <w:rPr>
                <w:szCs w:val="22"/>
                <w:lang w:val="en-CA"/>
              </w:rPr>
              <w:br/>
              <w:t>(Alibaba)</w:t>
            </w:r>
          </w:p>
          <w:p w14:paraId="45A761FB" w14:textId="48A88DC4" w:rsidR="00D63BD7" w:rsidRPr="005A0F33" w:rsidRDefault="00DF63B1" w:rsidP="00D63BD7">
            <w:pPr>
              <w:spacing w:before="60" w:after="60"/>
              <w:rPr>
                <w:szCs w:val="22"/>
                <w:lang w:val="en-CA"/>
              </w:rPr>
            </w:pPr>
            <w:r w:rsidRPr="005A0F33">
              <w:rPr>
                <w:b/>
                <w:bCs/>
                <w:szCs w:val="22"/>
                <w:lang w:val="en-CA"/>
              </w:rPr>
              <w:t>Christopher Hollmann</w:t>
            </w:r>
            <w:r w:rsidR="00D63BD7" w:rsidRPr="005A0F33">
              <w:rPr>
                <w:szCs w:val="22"/>
                <w:lang w:val="en-CA"/>
              </w:rPr>
              <w:br/>
              <w:t>(</w:t>
            </w:r>
            <w:r w:rsidR="003D4DDC" w:rsidRPr="005A0F33">
              <w:rPr>
                <w:szCs w:val="22"/>
                <w:lang w:val="en-CA"/>
              </w:rPr>
              <w:t>Ericsson</w:t>
            </w:r>
            <w:r w:rsidR="00D63BD7" w:rsidRPr="005A0F33">
              <w:rPr>
                <w:szCs w:val="22"/>
                <w:lang w:val="en-CA"/>
              </w:rPr>
              <w:t>)</w:t>
            </w:r>
          </w:p>
          <w:p w14:paraId="49D81240" w14:textId="49CF57C3" w:rsidR="00D63BD7" w:rsidRPr="005A0F33" w:rsidRDefault="008645CC" w:rsidP="00D63BD7">
            <w:pPr>
              <w:spacing w:before="60" w:after="60"/>
              <w:rPr>
                <w:szCs w:val="22"/>
                <w:lang w:val="en-CA"/>
              </w:rPr>
            </w:pPr>
            <w:r w:rsidRPr="005A0F33">
              <w:rPr>
                <w:b/>
                <w:bCs/>
                <w:szCs w:val="22"/>
                <w:lang w:val="en-CA"/>
              </w:rPr>
              <w:t>Shan Liu</w:t>
            </w:r>
            <w:r w:rsidR="00D63BD7" w:rsidRPr="005A0F33">
              <w:rPr>
                <w:b/>
                <w:bCs/>
                <w:szCs w:val="22"/>
                <w:lang w:val="en-CA"/>
              </w:rPr>
              <w:br/>
            </w:r>
            <w:r w:rsidR="00D63BD7" w:rsidRPr="005A0F33">
              <w:rPr>
                <w:szCs w:val="22"/>
                <w:lang w:val="en-CA"/>
              </w:rPr>
              <w:t>(</w:t>
            </w:r>
            <w:r w:rsidR="003D4DDC" w:rsidRPr="005A0F33">
              <w:rPr>
                <w:szCs w:val="22"/>
                <w:lang w:val="en-CA"/>
              </w:rPr>
              <w:t>Tencent</w:t>
            </w:r>
            <w:r w:rsidR="00D63BD7" w:rsidRPr="005A0F33">
              <w:rPr>
                <w:szCs w:val="22"/>
                <w:lang w:val="en-CA"/>
              </w:rPr>
              <w:t>)</w:t>
            </w:r>
          </w:p>
        </w:tc>
        <w:tc>
          <w:tcPr>
            <w:tcW w:w="810" w:type="dxa"/>
          </w:tcPr>
          <w:p w14:paraId="0140ECA2" w14:textId="2470C37F" w:rsidR="00D63BD7" w:rsidRPr="005A0F33" w:rsidRDefault="00D63BD7" w:rsidP="00D63BD7">
            <w:pPr>
              <w:spacing w:before="60" w:after="60"/>
              <w:rPr>
                <w:szCs w:val="22"/>
                <w:lang w:val="en-CA"/>
              </w:rPr>
            </w:pPr>
            <w:r w:rsidRPr="005A0F33">
              <w:rPr>
                <w:szCs w:val="22"/>
                <w:lang w:val="en-CA"/>
              </w:rPr>
              <w:t>Email:</w:t>
            </w:r>
          </w:p>
        </w:tc>
        <w:tc>
          <w:tcPr>
            <w:tcW w:w="3780" w:type="dxa"/>
          </w:tcPr>
          <w:p w14:paraId="28425A66" w14:textId="4171CF03" w:rsidR="00E750C1" w:rsidRDefault="00554997" w:rsidP="00D63BD7">
            <w:pPr>
              <w:spacing w:before="60" w:after="60"/>
              <w:rPr>
                <w:szCs w:val="22"/>
                <w:lang w:val="en-CA"/>
              </w:rPr>
            </w:pPr>
            <w:r w:rsidRPr="00554997">
              <w:rPr>
                <w:color w:val="000000"/>
                <w:szCs w:val="22"/>
                <w:lang w:val="en-CA"/>
              </w:rPr>
              <w:t>jiechen.cj@alibaba-inc.com</w:t>
            </w:r>
            <w:r w:rsidR="00E750C1" w:rsidRPr="005A0F33">
              <w:rPr>
                <w:szCs w:val="22"/>
                <w:highlight w:val="yellow"/>
                <w:lang w:val="en-CA"/>
              </w:rPr>
              <w:br/>
            </w:r>
          </w:p>
          <w:p w14:paraId="0515A0E6" w14:textId="4C565D33" w:rsidR="00D63BD7" w:rsidRPr="005A0F33" w:rsidRDefault="00DF63B1" w:rsidP="00D63BD7">
            <w:pPr>
              <w:spacing w:before="60" w:after="60"/>
              <w:rPr>
                <w:szCs w:val="22"/>
                <w:highlight w:val="yellow"/>
                <w:lang w:val="en-CA"/>
              </w:rPr>
            </w:pPr>
            <w:r w:rsidRPr="005A0F33">
              <w:rPr>
                <w:szCs w:val="22"/>
                <w:lang w:val="en-CA"/>
              </w:rPr>
              <w:t>christopher.hollmann@ericsson.com</w:t>
            </w:r>
          </w:p>
          <w:p w14:paraId="547E10B3" w14:textId="77777777" w:rsidR="003D4DDC" w:rsidRPr="005A0F33" w:rsidRDefault="003D4DDC" w:rsidP="00D63BD7">
            <w:pPr>
              <w:spacing w:before="60" w:after="60"/>
              <w:rPr>
                <w:szCs w:val="22"/>
                <w:lang w:val="en-CA"/>
              </w:rPr>
            </w:pPr>
          </w:p>
          <w:p w14:paraId="32C2ABFD" w14:textId="443DE56D" w:rsidR="00D63BD7" w:rsidRPr="005A0F33" w:rsidRDefault="008645CC">
            <w:pPr>
              <w:spacing w:before="60" w:after="60"/>
              <w:rPr>
                <w:szCs w:val="22"/>
                <w:lang w:val="en-CA"/>
              </w:rPr>
            </w:pPr>
            <w:r w:rsidRPr="005A0F33">
              <w:rPr>
                <w:szCs w:val="22"/>
                <w:lang w:val="en-CA"/>
              </w:rPr>
              <w:t>shanl@</w:t>
            </w:r>
            <w:r w:rsidR="00D87C07">
              <w:rPr>
                <w:szCs w:val="22"/>
                <w:lang w:val="en-CA"/>
              </w:rPr>
              <w:t>global.</w:t>
            </w:r>
            <w:r w:rsidRPr="005A0F33">
              <w:rPr>
                <w:szCs w:val="22"/>
                <w:lang w:val="en-CA"/>
              </w:rPr>
              <w:t>tencent.com</w:t>
            </w:r>
          </w:p>
        </w:tc>
      </w:tr>
      <w:tr w:rsidR="00E61DAC" w:rsidRPr="005A0F33" w14:paraId="49AFAA61" w14:textId="77777777" w:rsidTr="000962AC">
        <w:tc>
          <w:tcPr>
            <w:tcW w:w="1458" w:type="dxa"/>
          </w:tcPr>
          <w:p w14:paraId="2C08AF6B" w14:textId="77777777" w:rsidR="00E61DAC" w:rsidRPr="005A0F33" w:rsidRDefault="00E61DAC">
            <w:pPr>
              <w:spacing w:before="60" w:after="60"/>
              <w:rPr>
                <w:i/>
                <w:szCs w:val="22"/>
                <w:lang w:val="en-CA"/>
              </w:rPr>
            </w:pPr>
            <w:r w:rsidRPr="005A0F33">
              <w:rPr>
                <w:i/>
                <w:szCs w:val="22"/>
                <w:lang w:val="en-CA"/>
              </w:rPr>
              <w:t>Source:</w:t>
            </w:r>
          </w:p>
        </w:tc>
        <w:tc>
          <w:tcPr>
            <w:tcW w:w="7902" w:type="dxa"/>
            <w:gridSpan w:val="3"/>
          </w:tcPr>
          <w:p w14:paraId="643E6B85" w14:textId="776F6513" w:rsidR="00E61DAC" w:rsidRPr="005A0F33" w:rsidRDefault="00D63BD7">
            <w:pPr>
              <w:spacing w:before="60" w:after="60"/>
              <w:rPr>
                <w:szCs w:val="22"/>
                <w:lang w:val="en-CA"/>
              </w:rPr>
            </w:pPr>
            <w:r w:rsidRPr="005A0F33">
              <w:rPr>
                <w:szCs w:val="22"/>
                <w:lang w:val="en-CA"/>
              </w:rPr>
              <w:t>Editors</w:t>
            </w:r>
          </w:p>
        </w:tc>
      </w:tr>
    </w:tbl>
    <w:p w14:paraId="732815A4" w14:textId="77777777" w:rsidR="00E61DAC" w:rsidRPr="005A0F33" w:rsidRDefault="00E61DAC">
      <w:pPr>
        <w:tabs>
          <w:tab w:val="right" w:pos="9360"/>
        </w:tabs>
        <w:spacing w:before="120" w:after="240"/>
        <w:jc w:val="center"/>
        <w:rPr>
          <w:szCs w:val="22"/>
          <w:lang w:val="en-CA"/>
        </w:rPr>
      </w:pPr>
      <w:r w:rsidRPr="005A0F33">
        <w:rPr>
          <w:szCs w:val="22"/>
          <w:u w:val="single"/>
          <w:lang w:val="en-CA"/>
        </w:rPr>
        <w:t>_____________________________</w:t>
      </w:r>
    </w:p>
    <w:p w14:paraId="63D31C94" w14:textId="77777777" w:rsidR="00275BCF" w:rsidRPr="005A0F33" w:rsidRDefault="00275BCF" w:rsidP="009234A5">
      <w:pPr>
        <w:pStyle w:val="Heading1"/>
        <w:numPr>
          <w:ilvl w:val="0"/>
          <w:numId w:val="0"/>
        </w:numPr>
        <w:ind w:left="432" w:hanging="432"/>
        <w:rPr>
          <w:lang w:val="en-CA"/>
        </w:rPr>
      </w:pPr>
      <w:r w:rsidRPr="005A0F33">
        <w:rPr>
          <w:lang w:val="en-CA"/>
        </w:rPr>
        <w:t>Abstract</w:t>
      </w:r>
    </w:p>
    <w:p w14:paraId="4941A2CF" w14:textId="6DFCD0EC" w:rsidR="00DE7676" w:rsidRPr="005A0F33" w:rsidRDefault="00DE7676" w:rsidP="00DE7676">
      <w:pPr>
        <w:rPr>
          <w:lang w:val="en-CA"/>
        </w:rPr>
      </w:pPr>
      <w:r w:rsidRPr="005A0F33">
        <w:rPr>
          <w:lang w:val="en-CA"/>
        </w:rPr>
        <w:t xml:space="preserve">This document provides a description of optimization techniques for video encoders and receiving systems for machine </w:t>
      </w:r>
      <w:r w:rsidR="001965F7" w:rsidRPr="005A0F33">
        <w:rPr>
          <w:lang w:val="en-CA"/>
        </w:rPr>
        <w:t>consumption</w:t>
      </w:r>
      <w:r w:rsidRPr="005A0F33">
        <w:rPr>
          <w:lang w:val="en-CA"/>
        </w:rPr>
        <w:t xml:space="preserve">. It provides a concept-level overview of recent practices and references to technical </w:t>
      </w:r>
      <w:r w:rsidR="00AA06B6">
        <w:rPr>
          <w:lang w:val="en-CA"/>
        </w:rPr>
        <w:t>articles</w:t>
      </w:r>
      <w:r w:rsidR="00AA06B6" w:rsidRPr="005A0F33">
        <w:rPr>
          <w:lang w:val="en-CA"/>
        </w:rPr>
        <w:t xml:space="preserve"> </w:t>
      </w:r>
      <w:r w:rsidRPr="005A0F33">
        <w:rPr>
          <w:lang w:val="en-CA"/>
        </w:rPr>
        <w:t xml:space="preserve">that describe further details. It </w:t>
      </w:r>
      <w:r w:rsidR="00AA06B6">
        <w:rPr>
          <w:lang w:val="en-CA"/>
        </w:rPr>
        <w:t xml:space="preserve">also </w:t>
      </w:r>
      <w:r w:rsidRPr="005A0F33">
        <w:rPr>
          <w:lang w:val="en-CA"/>
        </w:rPr>
        <w:t xml:space="preserve">provides comments on some </w:t>
      </w:r>
      <w:r w:rsidR="003A20AE" w:rsidRPr="005A0F33">
        <w:rPr>
          <w:lang w:val="en-CA"/>
        </w:rPr>
        <w:t>technical aspects</w:t>
      </w:r>
      <w:r w:rsidRPr="005A0F33">
        <w:rPr>
          <w:lang w:val="en-CA"/>
        </w:rPr>
        <w:t xml:space="preserve"> and identifies situations where caution</w:t>
      </w:r>
      <w:r w:rsidR="00AA06B6">
        <w:rPr>
          <w:lang w:val="en-CA"/>
        </w:rPr>
        <w:t>s</w:t>
      </w:r>
      <w:r w:rsidRPr="005A0F33">
        <w:rPr>
          <w:lang w:val="en-CA"/>
        </w:rPr>
        <w:t xml:space="preserve"> </w:t>
      </w:r>
      <w:r w:rsidR="00AA06B6">
        <w:rPr>
          <w:lang w:val="en-CA"/>
        </w:rPr>
        <w:t>should</w:t>
      </w:r>
      <w:r w:rsidR="00AA06B6" w:rsidRPr="005A0F33">
        <w:rPr>
          <w:lang w:val="en-CA"/>
        </w:rPr>
        <w:t xml:space="preserve"> </w:t>
      </w:r>
      <w:r w:rsidRPr="005A0F33">
        <w:rPr>
          <w:lang w:val="en-CA"/>
        </w:rPr>
        <w:t xml:space="preserve">be taken when interpreting the results. </w:t>
      </w:r>
    </w:p>
    <w:p w14:paraId="7D2AC1F0" w14:textId="6A1C9855" w:rsidR="00745F6B" w:rsidRPr="005A0F33" w:rsidRDefault="001D2205" w:rsidP="00E11923">
      <w:pPr>
        <w:pStyle w:val="Heading1"/>
        <w:rPr>
          <w:lang w:val="en-CA"/>
        </w:rPr>
      </w:pPr>
      <w:r w:rsidRPr="005A0F33">
        <w:rPr>
          <w:lang w:val="en-CA"/>
        </w:rPr>
        <w:t>Scope</w:t>
      </w:r>
    </w:p>
    <w:p w14:paraId="1539A21D" w14:textId="63EA2A14" w:rsidR="001F2594" w:rsidRPr="005A0F33" w:rsidRDefault="001D2205" w:rsidP="009234A5">
      <w:pPr>
        <w:rPr>
          <w:lang w:val="en-CA"/>
        </w:rPr>
      </w:pPr>
      <w:r w:rsidRPr="005A0F33">
        <w:rPr>
          <w:lang w:val="en-CA"/>
        </w:rPr>
        <w:t xml:space="preserve">This document provides summary information about optimizations for encoders and receiving systems for </w:t>
      </w:r>
      <w:r w:rsidR="009B570E" w:rsidRPr="005A0F33">
        <w:rPr>
          <w:lang w:val="en-CA"/>
        </w:rPr>
        <w:t xml:space="preserve">conducting </w:t>
      </w:r>
      <w:r w:rsidRPr="005A0F33">
        <w:rPr>
          <w:lang w:val="en-CA"/>
        </w:rPr>
        <w:t xml:space="preserve">machine </w:t>
      </w:r>
      <w:r w:rsidR="000F5F5B">
        <w:rPr>
          <w:lang w:val="en-CA"/>
        </w:rPr>
        <w:t xml:space="preserve">analysis </w:t>
      </w:r>
      <w:r w:rsidR="00685F28" w:rsidRPr="005A0F33">
        <w:rPr>
          <w:lang w:val="en-CA"/>
        </w:rPr>
        <w:t xml:space="preserve">tasks </w:t>
      </w:r>
      <w:r w:rsidRPr="005A0F33">
        <w:rPr>
          <w:lang w:val="en-CA"/>
        </w:rPr>
        <w:t>o</w:t>
      </w:r>
      <w:r w:rsidR="00685F28" w:rsidRPr="005A0F33">
        <w:rPr>
          <w:lang w:val="en-CA"/>
        </w:rPr>
        <w:t>n</w:t>
      </w:r>
      <w:r w:rsidRPr="005A0F33">
        <w:rPr>
          <w:lang w:val="en-CA"/>
        </w:rPr>
        <w:t xml:space="preserve"> coded video content using video coding standards developed in the ITU-T SG 16 Visual Coding Experts Group (VCEG) and ISO/IEC JTC 1/SC 29 Moving Picture Experts Group (MPEG) communities. This document does not represent an authoritative recommendation for how encoders and receiving systems </w:t>
      </w:r>
      <w:r w:rsidR="00FC649E" w:rsidRPr="005A0F33">
        <w:rPr>
          <w:lang w:val="en-CA"/>
        </w:rPr>
        <w:t xml:space="preserve">should </w:t>
      </w:r>
      <w:r w:rsidRPr="005A0F33">
        <w:rPr>
          <w:lang w:val="en-CA"/>
        </w:rPr>
        <w:t xml:space="preserve">be optimized. It merely describes </w:t>
      </w:r>
      <w:r w:rsidR="00C6768F" w:rsidRPr="005A0F33">
        <w:rPr>
          <w:lang w:val="en-CA"/>
        </w:rPr>
        <w:t xml:space="preserve">technologies </w:t>
      </w:r>
      <w:r w:rsidRPr="005A0F33">
        <w:rPr>
          <w:lang w:val="en-CA"/>
        </w:rPr>
        <w:t xml:space="preserve">that have recently been studied and </w:t>
      </w:r>
      <w:r w:rsidR="00E52B0C" w:rsidRPr="005A0F33">
        <w:rPr>
          <w:lang w:val="en-CA"/>
        </w:rPr>
        <w:t xml:space="preserve">demonstrated </w:t>
      </w:r>
      <w:r w:rsidRPr="005A0F33">
        <w:rPr>
          <w:lang w:val="en-CA"/>
        </w:rPr>
        <w:t>benefi</w:t>
      </w:r>
      <w:r w:rsidR="00E52B0C" w:rsidRPr="005A0F33">
        <w:rPr>
          <w:lang w:val="en-CA"/>
        </w:rPr>
        <w:t>ts</w:t>
      </w:r>
      <w:r w:rsidRPr="005A0F33">
        <w:rPr>
          <w:lang w:val="en-CA"/>
        </w:rPr>
        <w:t xml:space="preserve"> </w:t>
      </w:r>
      <w:r w:rsidR="009B570E" w:rsidRPr="005A0F33">
        <w:rPr>
          <w:lang w:val="en-CA"/>
        </w:rPr>
        <w:t xml:space="preserve">to </w:t>
      </w:r>
      <w:r w:rsidR="00E52B0C" w:rsidRPr="005A0F33">
        <w:rPr>
          <w:lang w:val="en-CA"/>
        </w:rPr>
        <w:t xml:space="preserve">improvement on </w:t>
      </w:r>
      <w:r w:rsidRPr="005A0F33">
        <w:rPr>
          <w:lang w:val="en-CA"/>
        </w:rPr>
        <w:t>coding efficiency</w:t>
      </w:r>
      <w:r w:rsidR="00E52B0C" w:rsidRPr="005A0F33">
        <w:rPr>
          <w:lang w:val="en-CA"/>
        </w:rPr>
        <w:t xml:space="preserve"> for machine task</w:t>
      </w:r>
      <w:r w:rsidRPr="005A0F33">
        <w:rPr>
          <w:lang w:val="en-CA"/>
        </w:rPr>
        <w:t>s.</w:t>
      </w:r>
    </w:p>
    <w:p w14:paraId="42067908" w14:textId="77777777" w:rsidR="00662054" w:rsidRPr="005A0F33" w:rsidRDefault="00662054" w:rsidP="00662054">
      <w:pPr>
        <w:pStyle w:val="Heading1"/>
        <w:rPr>
          <w:lang w:val="en-CA"/>
        </w:rPr>
      </w:pPr>
      <w:r w:rsidRPr="005A0F33">
        <w:rPr>
          <w:lang w:val="en-CA"/>
        </w:rPr>
        <w:t>Normative references</w:t>
      </w:r>
    </w:p>
    <w:p w14:paraId="3DDA74EF" w14:textId="77777777" w:rsidR="009337FB" w:rsidRPr="005A0F33" w:rsidRDefault="009337FB" w:rsidP="009337FB">
      <w:pPr>
        <w:rPr>
          <w:lang w:val="en-CA"/>
        </w:rPr>
      </w:pPr>
      <w:r w:rsidRPr="005A0F33">
        <w:rPr>
          <w:lang w:val="en-CA"/>
        </w:rPr>
        <w:t>There are no normative references in this document.</w:t>
      </w:r>
    </w:p>
    <w:p w14:paraId="00C4B724" w14:textId="3581D8EB" w:rsidR="009337FB" w:rsidRPr="005A0F33" w:rsidRDefault="009337FB" w:rsidP="009337FB">
      <w:pPr>
        <w:pStyle w:val="Heading1"/>
        <w:rPr>
          <w:lang w:val="en-CA"/>
        </w:rPr>
      </w:pPr>
      <w:r w:rsidRPr="005A0F33">
        <w:rPr>
          <w:lang w:val="en-CA"/>
        </w:rPr>
        <w:t>Terms and definitions</w:t>
      </w:r>
    </w:p>
    <w:p w14:paraId="5B1373FB" w14:textId="1511063A" w:rsidR="00364B08" w:rsidRPr="005A0F33" w:rsidRDefault="00364B08" w:rsidP="009337FB">
      <w:pPr>
        <w:keepNext/>
        <w:rPr>
          <w:lang w:val="en-CA"/>
        </w:rPr>
      </w:pPr>
      <w:r w:rsidRPr="005A0F33">
        <w:rPr>
          <w:lang w:val="en-CA"/>
        </w:rPr>
        <w:t>ISO and IEC maintain terminological databases for use in standardization at the following addresses:</w:t>
      </w:r>
    </w:p>
    <w:p w14:paraId="492891DF" w14:textId="3B9A6D31" w:rsidR="00364B08" w:rsidRPr="005A0F33" w:rsidRDefault="006D61B3" w:rsidP="006D61B3">
      <w:pPr>
        <w:pStyle w:val="ListParagraph"/>
        <w:keepNext/>
        <w:numPr>
          <w:ilvl w:val="0"/>
          <w:numId w:val="14"/>
        </w:numPr>
        <w:rPr>
          <w:lang w:val="en-CA"/>
        </w:rPr>
      </w:pPr>
      <w:r w:rsidRPr="005A0F33">
        <w:rPr>
          <w:lang w:val="en-CA"/>
        </w:rPr>
        <w:t xml:space="preserve">ISO Online browsing platform: available at </w:t>
      </w:r>
      <w:hyperlink r:id="rId11" w:history="1">
        <w:r w:rsidRPr="005A0F33">
          <w:rPr>
            <w:rStyle w:val="Hyperlink"/>
            <w:lang w:val="en-CA"/>
          </w:rPr>
          <w:t>https://www.iso.org/obp</w:t>
        </w:r>
      </w:hyperlink>
    </w:p>
    <w:p w14:paraId="77C6AEEA" w14:textId="689C3156" w:rsidR="009506D0" w:rsidRPr="005A0F33" w:rsidRDefault="00DE63F8" w:rsidP="005A0F33">
      <w:pPr>
        <w:pStyle w:val="ListParagraph"/>
        <w:keepNext/>
        <w:numPr>
          <w:ilvl w:val="0"/>
          <w:numId w:val="14"/>
        </w:numPr>
        <w:rPr>
          <w:lang w:val="en-CA"/>
        </w:rPr>
      </w:pPr>
      <w:r w:rsidRPr="005A0F33">
        <w:rPr>
          <w:lang w:val="en-CA"/>
        </w:rPr>
        <w:t xml:space="preserve">IEC </w:t>
      </w:r>
      <w:proofErr w:type="spellStart"/>
      <w:r w:rsidRPr="005A0F33">
        <w:rPr>
          <w:lang w:val="en-CA"/>
        </w:rPr>
        <w:t>Electropedia</w:t>
      </w:r>
      <w:proofErr w:type="spellEnd"/>
      <w:r w:rsidRPr="005A0F33">
        <w:rPr>
          <w:lang w:val="en-CA"/>
        </w:rPr>
        <w:t xml:space="preserve">: available at </w:t>
      </w:r>
      <w:hyperlink r:id="rId12" w:history="1">
        <w:r w:rsidR="00E325CB" w:rsidRPr="005A0F33">
          <w:rPr>
            <w:rStyle w:val="Hyperlink"/>
            <w:lang w:val="en-CA"/>
          </w:rPr>
          <w:t>http://www.electropedia.org/</w:t>
        </w:r>
      </w:hyperlink>
      <w:r w:rsidR="00E325CB" w:rsidRPr="005A0F33">
        <w:rPr>
          <w:lang w:val="en-CA"/>
        </w:rPr>
        <w:t xml:space="preserve"> </w:t>
      </w:r>
    </w:p>
    <w:p w14:paraId="05919BE9" w14:textId="30225AD5" w:rsidR="009506D0" w:rsidRPr="005A0F33" w:rsidRDefault="00C626B4" w:rsidP="005A0F33">
      <w:pPr>
        <w:pStyle w:val="Heading2"/>
        <w:numPr>
          <w:ilvl w:val="1"/>
          <w:numId w:val="15"/>
        </w:numPr>
        <w:rPr>
          <w:lang w:val="en-CA"/>
        </w:rPr>
      </w:pPr>
      <w:r w:rsidRPr="005A0F33">
        <w:rPr>
          <w:lang w:val="en-CA"/>
        </w:rPr>
        <w:t>Definitions</w:t>
      </w:r>
    </w:p>
    <w:p w14:paraId="0EABFDEC" w14:textId="619A3FF2" w:rsidR="009337FB" w:rsidRPr="005A0F33" w:rsidRDefault="00C626B4" w:rsidP="005A0F33">
      <w:pPr>
        <w:rPr>
          <w:lang w:val="en-CA"/>
        </w:rPr>
      </w:pPr>
      <w:r w:rsidRPr="005A0F33">
        <w:rPr>
          <w:b/>
          <w:bCs/>
          <w:lang w:val="en-CA"/>
        </w:rPr>
        <w:t xml:space="preserve">Machine </w:t>
      </w:r>
      <w:r w:rsidR="009337FB" w:rsidRPr="005A0F33">
        <w:rPr>
          <w:b/>
          <w:bCs/>
          <w:lang w:val="en-CA"/>
        </w:rPr>
        <w:t>consumption</w:t>
      </w:r>
    </w:p>
    <w:p w14:paraId="7738F26A" w14:textId="08607C1B" w:rsidR="009337FB" w:rsidRPr="005A0F33" w:rsidRDefault="001E1C77" w:rsidP="009337FB">
      <w:pPr>
        <w:rPr>
          <w:lang w:val="en-CA"/>
        </w:rPr>
      </w:pPr>
      <w:r w:rsidRPr="005A0F33">
        <w:rPr>
          <w:lang w:val="en-CA"/>
        </w:rPr>
        <w:t>A</w:t>
      </w:r>
      <w:r w:rsidR="009337FB" w:rsidRPr="005A0F33">
        <w:rPr>
          <w:lang w:val="en-CA"/>
        </w:rPr>
        <w:t xml:space="preserve"> machine vision task such as object detection, instance segmentation or object tracking etc.</w:t>
      </w:r>
      <w:r w:rsidRPr="005A0F33">
        <w:rPr>
          <w:lang w:val="en-CA"/>
        </w:rPr>
        <w:t xml:space="preserve"> being used</w:t>
      </w:r>
      <w:r w:rsidR="009337FB" w:rsidRPr="005A0F33">
        <w:rPr>
          <w:lang w:val="en-CA"/>
        </w:rPr>
        <w:t xml:space="preserve"> on the decoded video.</w:t>
      </w:r>
    </w:p>
    <w:p w14:paraId="5EB8C8BD" w14:textId="77777777" w:rsidR="009337FB" w:rsidRPr="005A0F33" w:rsidRDefault="009337FB" w:rsidP="009337FB">
      <w:pPr>
        <w:rPr>
          <w:lang w:val="en-CA"/>
        </w:rPr>
      </w:pPr>
    </w:p>
    <w:p w14:paraId="71F9DACA" w14:textId="47A420FE" w:rsidR="009337FB" w:rsidRPr="005A0F33" w:rsidRDefault="009337FB" w:rsidP="005A0F33">
      <w:pPr>
        <w:pStyle w:val="Heading2"/>
        <w:numPr>
          <w:ilvl w:val="1"/>
          <w:numId w:val="15"/>
        </w:numPr>
        <w:rPr>
          <w:lang w:val="en-CA"/>
        </w:rPr>
      </w:pPr>
      <w:r w:rsidRPr="005A0F33">
        <w:rPr>
          <w:lang w:val="en-CA"/>
        </w:rPr>
        <w:lastRenderedPageBreak/>
        <w:t>Abbreviations and acronyms</w:t>
      </w:r>
    </w:p>
    <w:p w14:paraId="194B7950" w14:textId="77777777" w:rsidR="009337FB" w:rsidRPr="005A0F33" w:rsidRDefault="009337FB" w:rsidP="009337FB">
      <w:pPr>
        <w:rPr>
          <w:lang w:val="en-CA"/>
        </w:rPr>
      </w:pPr>
      <w:r w:rsidRPr="005A0F33">
        <w:rPr>
          <w:lang w:val="en-CA"/>
        </w:rPr>
        <w:t>This Technical Report uses the following</w:t>
      </w:r>
      <w:r w:rsidRPr="005A0F33">
        <w:rPr>
          <w:lang w:val="en-CA" w:bidi="ar-DZ"/>
        </w:rPr>
        <w:t xml:space="preserve"> abbreviations and acronyms:</w:t>
      </w:r>
    </w:p>
    <w:tbl>
      <w:tblPr>
        <w:tblW w:w="0" w:type="auto"/>
        <w:tblLook w:val="01E0" w:firstRow="1" w:lastRow="1" w:firstColumn="1" w:lastColumn="1" w:noHBand="0" w:noVBand="0"/>
      </w:tblPr>
      <w:tblGrid>
        <w:gridCol w:w="1334"/>
        <w:gridCol w:w="7692"/>
      </w:tblGrid>
      <w:tr w:rsidR="009337FB" w:rsidRPr="005A0F33" w14:paraId="0B1DCA21" w14:textId="77777777" w:rsidTr="00E01A42">
        <w:tc>
          <w:tcPr>
            <w:tcW w:w="1354" w:type="dxa"/>
          </w:tcPr>
          <w:p w14:paraId="7F79A456" w14:textId="77777777" w:rsidR="009337FB" w:rsidRPr="005A0F33" w:rsidRDefault="009337FB" w:rsidP="00C7089F">
            <w:pPr>
              <w:rPr>
                <w:lang w:val="en-CA"/>
              </w:rPr>
            </w:pPr>
            <w:r w:rsidRPr="005A0F33">
              <w:rPr>
                <w:lang w:val="en-CA"/>
              </w:rPr>
              <w:t>AVC</w:t>
            </w:r>
          </w:p>
        </w:tc>
        <w:tc>
          <w:tcPr>
            <w:tcW w:w="8006" w:type="dxa"/>
          </w:tcPr>
          <w:p w14:paraId="78A272DF" w14:textId="77777777" w:rsidR="009337FB" w:rsidRPr="005A0F33" w:rsidRDefault="009337FB" w:rsidP="00C7089F">
            <w:pPr>
              <w:rPr>
                <w:lang w:val="en-CA"/>
              </w:rPr>
            </w:pPr>
            <w:r w:rsidRPr="005A0F33">
              <w:rPr>
                <w:lang w:val="en-CA"/>
              </w:rPr>
              <w:t>Advanced Video Coding (Rec. ITU-T H.264 | ISO/IEC 14496-10)</w:t>
            </w:r>
          </w:p>
        </w:tc>
      </w:tr>
      <w:tr w:rsidR="009337FB" w:rsidRPr="005A0F33" w14:paraId="32D2698F" w14:textId="77777777" w:rsidTr="00E01A42">
        <w:tc>
          <w:tcPr>
            <w:tcW w:w="1354" w:type="dxa"/>
          </w:tcPr>
          <w:p w14:paraId="10E003DF" w14:textId="77777777" w:rsidR="009337FB" w:rsidRPr="005A0F33" w:rsidRDefault="009337FB" w:rsidP="00C7089F">
            <w:pPr>
              <w:rPr>
                <w:highlight w:val="yellow"/>
                <w:lang w:val="en-CA"/>
              </w:rPr>
            </w:pPr>
            <w:r w:rsidRPr="005A0F33">
              <w:rPr>
                <w:lang w:val="en-CA"/>
              </w:rPr>
              <w:t>BD-rate</w:t>
            </w:r>
          </w:p>
        </w:tc>
        <w:tc>
          <w:tcPr>
            <w:tcW w:w="8006" w:type="dxa"/>
          </w:tcPr>
          <w:p w14:paraId="7D01381B" w14:textId="77777777" w:rsidR="009337FB" w:rsidRPr="005A0F33" w:rsidRDefault="009337FB" w:rsidP="00C7089F">
            <w:pPr>
              <w:rPr>
                <w:lang w:val="en-CA"/>
              </w:rPr>
            </w:pPr>
            <w:r w:rsidRPr="005A0F33">
              <w:rPr>
                <w:lang w:val="en-CA"/>
              </w:rPr>
              <w:t>Bjøntegaard Delta bit rate</w:t>
            </w:r>
          </w:p>
        </w:tc>
      </w:tr>
      <w:tr w:rsidR="009337FB" w:rsidRPr="005A0F33" w14:paraId="273A208E" w14:textId="77777777" w:rsidTr="00E01A42">
        <w:tc>
          <w:tcPr>
            <w:tcW w:w="1354" w:type="dxa"/>
          </w:tcPr>
          <w:p w14:paraId="4D284F44" w14:textId="77777777" w:rsidR="009337FB" w:rsidRPr="005A0F33" w:rsidRDefault="009337FB" w:rsidP="00C7089F">
            <w:pPr>
              <w:rPr>
                <w:lang w:val="en-CA"/>
              </w:rPr>
            </w:pPr>
            <w:r w:rsidRPr="005A0F33">
              <w:rPr>
                <w:lang w:val="en-CA"/>
              </w:rPr>
              <w:t>CfE</w:t>
            </w:r>
          </w:p>
        </w:tc>
        <w:tc>
          <w:tcPr>
            <w:tcW w:w="8006" w:type="dxa"/>
          </w:tcPr>
          <w:p w14:paraId="1E75C603" w14:textId="77777777" w:rsidR="009337FB" w:rsidRPr="005A0F33" w:rsidRDefault="009337FB" w:rsidP="00C7089F">
            <w:pPr>
              <w:rPr>
                <w:lang w:val="en-CA"/>
              </w:rPr>
            </w:pPr>
            <w:r w:rsidRPr="005A0F33">
              <w:rPr>
                <w:lang w:val="en-CA"/>
              </w:rPr>
              <w:t>Call for Evidence</w:t>
            </w:r>
          </w:p>
        </w:tc>
      </w:tr>
      <w:tr w:rsidR="009337FB" w:rsidRPr="005A0F33" w14:paraId="49960AF3" w14:textId="77777777" w:rsidTr="00E01A42">
        <w:tc>
          <w:tcPr>
            <w:tcW w:w="1354" w:type="dxa"/>
          </w:tcPr>
          <w:p w14:paraId="7BFFBBA7" w14:textId="77777777" w:rsidR="009337FB" w:rsidRPr="005A0F33" w:rsidRDefault="009337FB" w:rsidP="00C7089F">
            <w:pPr>
              <w:rPr>
                <w:lang w:val="en-CA"/>
              </w:rPr>
            </w:pPr>
            <w:r w:rsidRPr="005A0F33">
              <w:rPr>
                <w:lang w:val="en-CA"/>
              </w:rPr>
              <w:t>CfP</w:t>
            </w:r>
          </w:p>
        </w:tc>
        <w:tc>
          <w:tcPr>
            <w:tcW w:w="8006" w:type="dxa"/>
          </w:tcPr>
          <w:p w14:paraId="1CCEEE3B" w14:textId="77777777" w:rsidR="009337FB" w:rsidRPr="005A0F33" w:rsidRDefault="009337FB" w:rsidP="00C7089F">
            <w:pPr>
              <w:rPr>
                <w:lang w:val="en-CA"/>
              </w:rPr>
            </w:pPr>
            <w:r w:rsidRPr="005A0F33">
              <w:rPr>
                <w:lang w:val="en-CA"/>
              </w:rPr>
              <w:t>Call for Proposals</w:t>
            </w:r>
          </w:p>
        </w:tc>
      </w:tr>
      <w:tr w:rsidR="00DC67D1" w:rsidRPr="00DC67D1" w14:paraId="1CDABC20" w14:textId="77777777" w:rsidTr="00E01A42">
        <w:tc>
          <w:tcPr>
            <w:tcW w:w="1354" w:type="dxa"/>
          </w:tcPr>
          <w:p w14:paraId="1E3559BF" w14:textId="4BDB37CA" w:rsidR="00DC67D1" w:rsidRPr="005A0F33" w:rsidRDefault="00DC67D1" w:rsidP="00C7089F">
            <w:pPr>
              <w:rPr>
                <w:lang w:val="en-CA"/>
              </w:rPr>
            </w:pPr>
            <w:r>
              <w:rPr>
                <w:lang w:val="en-CA"/>
              </w:rPr>
              <w:t>CTU</w:t>
            </w:r>
          </w:p>
        </w:tc>
        <w:tc>
          <w:tcPr>
            <w:tcW w:w="8006" w:type="dxa"/>
          </w:tcPr>
          <w:p w14:paraId="7FC0A72F" w14:textId="1383B5B7" w:rsidR="00DC67D1" w:rsidRPr="005A0F33" w:rsidRDefault="00DC67D1" w:rsidP="00C7089F">
            <w:pPr>
              <w:rPr>
                <w:lang w:val="en-CA"/>
              </w:rPr>
            </w:pPr>
            <w:r>
              <w:rPr>
                <w:lang w:val="en-CA"/>
              </w:rPr>
              <w:t>Coding Tree Unit</w:t>
            </w:r>
          </w:p>
        </w:tc>
      </w:tr>
      <w:tr w:rsidR="009337FB" w:rsidRPr="008A281F" w14:paraId="4E2003B2" w14:textId="77777777" w:rsidTr="00E01A42">
        <w:tc>
          <w:tcPr>
            <w:tcW w:w="1354" w:type="dxa"/>
          </w:tcPr>
          <w:p w14:paraId="6FF9875D" w14:textId="77777777" w:rsidR="009337FB" w:rsidRPr="005A0F33" w:rsidRDefault="009337FB" w:rsidP="00C7089F">
            <w:pPr>
              <w:rPr>
                <w:szCs w:val="24"/>
                <w:lang w:val="en-CA" w:bidi="ar-DZ"/>
              </w:rPr>
            </w:pPr>
            <w:r w:rsidRPr="005A0F33">
              <w:rPr>
                <w:lang w:val="en-CA"/>
              </w:rPr>
              <w:t>HEVC</w:t>
            </w:r>
          </w:p>
        </w:tc>
        <w:tc>
          <w:tcPr>
            <w:tcW w:w="8006" w:type="dxa"/>
          </w:tcPr>
          <w:p w14:paraId="52CAEE2D" w14:textId="77777777" w:rsidR="009337FB" w:rsidRPr="00196FE2" w:rsidRDefault="009337FB" w:rsidP="00C7089F">
            <w:pPr>
              <w:rPr>
                <w:szCs w:val="24"/>
                <w:lang w:val="de-DE" w:bidi="ar-DZ"/>
              </w:rPr>
            </w:pPr>
            <w:r w:rsidRPr="005A0F33">
              <w:rPr>
                <w:lang w:val="en-CA"/>
              </w:rPr>
              <w:t xml:space="preserve">High Efficiency Video Coding (Rec. </w:t>
            </w:r>
            <w:r w:rsidRPr="00196FE2">
              <w:rPr>
                <w:lang w:val="de-DE"/>
              </w:rPr>
              <w:t>ITU-T H.265 | ISO/IEC 23008-2)</w:t>
            </w:r>
          </w:p>
        </w:tc>
      </w:tr>
      <w:tr w:rsidR="009337FB" w:rsidRPr="005A0F33" w14:paraId="1E545973" w14:textId="77777777" w:rsidTr="00E01A42">
        <w:tc>
          <w:tcPr>
            <w:tcW w:w="1354" w:type="dxa"/>
          </w:tcPr>
          <w:p w14:paraId="625F962F" w14:textId="77777777" w:rsidR="009337FB" w:rsidRPr="005A0F33" w:rsidRDefault="009337FB" w:rsidP="00C7089F">
            <w:pPr>
              <w:rPr>
                <w:lang w:val="en-CA"/>
              </w:rPr>
            </w:pPr>
            <w:r w:rsidRPr="005A0F33">
              <w:rPr>
                <w:lang w:val="en-CA"/>
              </w:rPr>
              <w:t>JVET</w:t>
            </w:r>
          </w:p>
        </w:tc>
        <w:tc>
          <w:tcPr>
            <w:tcW w:w="8006" w:type="dxa"/>
          </w:tcPr>
          <w:p w14:paraId="081164CA" w14:textId="77777777" w:rsidR="009337FB" w:rsidRPr="005A0F33" w:rsidRDefault="009337FB" w:rsidP="00C7089F">
            <w:pPr>
              <w:rPr>
                <w:lang w:val="en-CA"/>
              </w:rPr>
            </w:pPr>
            <w:r w:rsidRPr="005A0F33">
              <w:rPr>
                <w:lang w:val="en-CA"/>
              </w:rPr>
              <w:t>Joint Video Experts Team (for development of VVC)</w:t>
            </w:r>
          </w:p>
        </w:tc>
      </w:tr>
      <w:tr w:rsidR="009337FB" w:rsidRPr="005A0F33" w14:paraId="1D473DF7" w14:textId="77777777" w:rsidTr="00E01A42">
        <w:tc>
          <w:tcPr>
            <w:tcW w:w="1354" w:type="dxa"/>
          </w:tcPr>
          <w:p w14:paraId="24F84FDE" w14:textId="77777777" w:rsidR="009337FB" w:rsidRPr="005A0F33" w:rsidRDefault="009337FB" w:rsidP="00C7089F">
            <w:pPr>
              <w:rPr>
                <w:lang w:val="en-CA"/>
              </w:rPr>
            </w:pPr>
            <w:proofErr w:type="spellStart"/>
            <w:r w:rsidRPr="005A0F33">
              <w:rPr>
                <w:lang w:val="en-CA"/>
              </w:rPr>
              <w:t>mAP</w:t>
            </w:r>
            <w:proofErr w:type="spellEnd"/>
          </w:p>
        </w:tc>
        <w:tc>
          <w:tcPr>
            <w:tcW w:w="8006" w:type="dxa"/>
          </w:tcPr>
          <w:p w14:paraId="651CCF3D" w14:textId="77777777" w:rsidR="009337FB" w:rsidRPr="005A0F33" w:rsidRDefault="009337FB" w:rsidP="00C7089F">
            <w:pPr>
              <w:rPr>
                <w:lang w:val="en-CA"/>
              </w:rPr>
            </w:pPr>
            <w:r w:rsidRPr="005A0F33">
              <w:rPr>
                <w:lang w:val="en-CA"/>
              </w:rPr>
              <w:t>Mean Average Precision</w:t>
            </w:r>
          </w:p>
        </w:tc>
      </w:tr>
      <w:tr w:rsidR="009337FB" w:rsidRPr="005A0F33" w14:paraId="246B63AE" w14:textId="77777777" w:rsidTr="00E01A42">
        <w:tc>
          <w:tcPr>
            <w:tcW w:w="1354" w:type="dxa"/>
          </w:tcPr>
          <w:p w14:paraId="5120E84C" w14:textId="77777777" w:rsidR="009337FB" w:rsidRPr="005A0F33" w:rsidRDefault="009337FB" w:rsidP="00C7089F">
            <w:pPr>
              <w:rPr>
                <w:lang w:val="en-CA"/>
              </w:rPr>
            </w:pPr>
            <w:r w:rsidRPr="005A0F33">
              <w:rPr>
                <w:lang w:val="en-CA"/>
              </w:rPr>
              <w:t>MOTA</w:t>
            </w:r>
          </w:p>
        </w:tc>
        <w:tc>
          <w:tcPr>
            <w:tcW w:w="8006" w:type="dxa"/>
          </w:tcPr>
          <w:p w14:paraId="767C94F5" w14:textId="77777777" w:rsidR="009337FB" w:rsidRPr="005A0F33" w:rsidRDefault="009337FB" w:rsidP="00C7089F">
            <w:pPr>
              <w:rPr>
                <w:lang w:val="en-CA"/>
              </w:rPr>
            </w:pPr>
            <w:r w:rsidRPr="005A0F33">
              <w:rPr>
                <w:lang w:val="en-CA"/>
              </w:rPr>
              <w:t>Multiple Object Tracking Accuracy</w:t>
            </w:r>
          </w:p>
        </w:tc>
      </w:tr>
      <w:tr w:rsidR="009337FB" w:rsidRPr="005A0F33" w14:paraId="6FE315DB" w14:textId="77777777" w:rsidTr="00E01A42">
        <w:tc>
          <w:tcPr>
            <w:tcW w:w="1354" w:type="dxa"/>
          </w:tcPr>
          <w:p w14:paraId="46DBDA9C" w14:textId="77777777" w:rsidR="009337FB" w:rsidRPr="005A0F33" w:rsidRDefault="009337FB" w:rsidP="00C7089F">
            <w:pPr>
              <w:rPr>
                <w:lang w:val="en-CA"/>
              </w:rPr>
            </w:pPr>
            <w:r w:rsidRPr="005A0F33">
              <w:rPr>
                <w:lang w:val="en-CA"/>
              </w:rPr>
              <w:t>MPEG</w:t>
            </w:r>
          </w:p>
        </w:tc>
        <w:tc>
          <w:tcPr>
            <w:tcW w:w="8006" w:type="dxa"/>
          </w:tcPr>
          <w:p w14:paraId="7B5E68B0" w14:textId="77777777" w:rsidR="009337FB" w:rsidRPr="005A0F33" w:rsidRDefault="009337FB" w:rsidP="00C7089F">
            <w:pPr>
              <w:rPr>
                <w:lang w:val="en-CA"/>
              </w:rPr>
            </w:pPr>
            <w:r w:rsidRPr="005A0F33">
              <w:rPr>
                <w:lang w:val="en-CA"/>
              </w:rPr>
              <w:t>Moving Picture Experts Group</w:t>
            </w:r>
          </w:p>
        </w:tc>
      </w:tr>
      <w:tr w:rsidR="00117EFA" w:rsidRPr="005A0F33" w14:paraId="4488F67A" w14:textId="77777777" w:rsidTr="00E01A42">
        <w:tc>
          <w:tcPr>
            <w:tcW w:w="1354" w:type="dxa"/>
          </w:tcPr>
          <w:p w14:paraId="28433D8D" w14:textId="3DFE50CA" w:rsidR="00117EFA" w:rsidRPr="005A0F33" w:rsidRDefault="00117EFA" w:rsidP="00C7089F">
            <w:pPr>
              <w:rPr>
                <w:lang w:val="en-CA"/>
              </w:rPr>
            </w:pPr>
            <w:r>
              <w:rPr>
                <w:lang w:val="en-CA"/>
              </w:rPr>
              <w:t>NNPF</w:t>
            </w:r>
          </w:p>
        </w:tc>
        <w:tc>
          <w:tcPr>
            <w:tcW w:w="8006" w:type="dxa"/>
          </w:tcPr>
          <w:p w14:paraId="369D1DB2" w14:textId="197E0A4D" w:rsidR="00117EFA" w:rsidRPr="005A0F33" w:rsidRDefault="00117EFA" w:rsidP="00C7089F">
            <w:pPr>
              <w:rPr>
                <w:lang w:val="en-CA"/>
              </w:rPr>
            </w:pPr>
            <w:r>
              <w:rPr>
                <w:lang w:val="en-CA"/>
              </w:rPr>
              <w:t>Neural-</w:t>
            </w:r>
            <w:r w:rsidR="00EC181F">
              <w:rPr>
                <w:lang w:val="en-CA"/>
              </w:rPr>
              <w:t>N</w:t>
            </w:r>
            <w:r>
              <w:rPr>
                <w:lang w:val="en-CA"/>
              </w:rPr>
              <w:t xml:space="preserve">etwork </w:t>
            </w:r>
            <w:r w:rsidR="00EC181F">
              <w:rPr>
                <w:lang w:val="en-CA"/>
              </w:rPr>
              <w:t>P</w:t>
            </w:r>
            <w:r>
              <w:rPr>
                <w:lang w:val="en-CA"/>
              </w:rPr>
              <w:t>ost-</w:t>
            </w:r>
            <w:r w:rsidR="00EC181F">
              <w:rPr>
                <w:lang w:val="en-CA"/>
              </w:rPr>
              <w:t>F</w:t>
            </w:r>
            <w:r>
              <w:rPr>
                <w:lang w:val="en-CA"/>
              </w:rPr>
              <w:t>ilter</w:t>
            </w:r>
          </w:p>
        </w:tc>
      </w:tr>
      <w:tr w:rsidR="00117EFA" w:rsidRPr="005A0F33" w14:paraId="0CE65728" w14:textId="77777777" w:rsidTr="00E01A42">
        <w:tc>
          <w:tcPr>
            <w:tcW w:w="1354" w:type="dxa"/>
          </w:tcPr>
          <w:p w14:paraId="39889EEC" w14:textId="137D6007" w:rsidR="00117EFA" w:rsidRPr="005A0F33" w:rsidRDefault="00117EFA" w:rsidP="00C7089F">
            <w:pPr>
              <w:rPr>
                <w:lang w:val="en-CA"/>
              </w:rPr>
            </w:pPr>
            <w:r>
              <w:rPr>
                <w:lang w:val="en-CA"/>
              </w:rPr>
              <w:t>NNPFA</w:t>
            </w:r>
          </w:p>
        </w:tc>
        <w:tc>
          <w:tcPr>
            <w:tcW w:w="8006" w:type="dxa"/>
          </w:tcPr>
          <w:p w14:paraId="4945915C" w14:textId="1970E8BD" w:rsidR="00117EFA" w:rsidRPr="005A0F33" w:rsidRDefault="00117EFA" w:rsidP="00C7089F">
            <w:pPr>
              <w:rPr>
                <w:lang w:val="en-CA"/>
              </w:rPr>
            </w:pPr>
            <w:r>
              <w:rPr>
                <w:lang w:val="en-CA"/>
              </w:rPr>
              <w:t>Neural-</w:t>
            </w:r>
            <w:r w:rsidR="00EC181F">
              <w:rPr>
                <w:lang w:val="en-CA"/>
              </w:rPr>
              <w:t>N</w:t>
            </w:r>
            <w:r>
              <w:rPr>
                <w:lang w:val="en-CA"/>
              </w:rPr>
              <w:t xml:space="preserve">etwork </w:t>
            </w:r>
            <w:r w:rsidR="00EC181F">
              <w:rPr>
                <w:lang w:val="en-CA"/>
              </w:rPr>
              <w:t>P</w:t>
            </w:r>
            <w:r>
              <w:rPr>
                <w:lang w:val="en-CA"/>
              </w:rPr>
              <w:t>ost-</w:t>
            </w:r>
            <w:r w:rsidR="00EC181F">
              <w:rPr>
                <w:lang w:val="en-CA"/>
              </w:rPr>
              <w:t>F</w:t>
            </w:r>
            <w:r>
              <w:rPr>
                <w:lang w:val="en-CA"/>
              </w:rPr>
              <w:t xml:space="preserve">ilter </w:t>
            </w:r>
            <w:r w:rsidR="00EC181F">
              <w:rPr>
                <w:lang w:val="en-CA"/>
              </w:rPr>
              <w:t>A</w:t>
            </w:r>
            <w:r>
              <w:rPr>
                <w:lang w:val="en-CA"/>
              </w:rPr>
              <w:t>ctivation</w:t>
            </w:r>
          </w:p>
        </w:tc>
      </w:tr>
      <w:tr w:rsidR="00117EFA" w:rsidRPr="005A0F33" w14:paraId="24561640" w14:textId="77777777" w:rsidTr="00E01A42">
        <w:tc>
          <w:tcPr>
            <w:tcW w:w="1354" w:type="dxa"/>
          </w:tcPr>
          <w:p w14:paraId="7F2A62CA" w14:textId="1E6153AF" w:rsidR="00117EFA" w:rsidRPr="005A0F33" w:rsidRDefault="00117EFA" w:rsidP="00C7089F">
            <w:pPr>
              <w:rPr>
                <w:lang w:val="en-CA"/>
              </w:rPr>
            </w:pPr>
            <w:r>
              <w:rPr>
                <w:lang w:val="en-CA"/>
              </w:rPr>
              <w:t>NNPFC</w:t>
            </w:r>
          </w:p>
        </w:tc>
        <w:tc>
          <w:tcPr>
            <w:tcW w:w="8006" w:type="dxa"/>
          </w:tcPr>
          <w:p w14:paraId="181CCFA1" w14:textId="52A4F9FD" w:rsidR="00117EFA" w:rsidRPr="005A0F33" w:rsidRDefault="00117EFA" w:rsidP="00C7089F">
            <w:pPr>
              <w:rPr>
                <w:lang w:val="en-CA"/>
              </w:rPr>
            </w:pPr>
            <w:r>
              <w:rPr>
                <w:lang w:val="en-CA"/>
              </w:rPr>
              <w:t>Neural-</w:t>
            </w:r>
            <w:r w:rsidR="00EC181F">
              <w:rPr>
                <w:lang w:val="en-CA"/>
              </w:rPr>
              <w:t>N</w:t>
            </w:r>
            <w:r>
              <w:rPr>
                <w:lang w:val="en-CA"/>
              </w:rPr>
              <w:t xml:space="preserve">etwork </w:t>
            </w:r>
            <w:r w:rsidR="00EC181F">
              <w:rPr>
                <w:lang w:val="en-CA"/>
              </w:rPr>
              <w:t>P</w:t>
            </w:r>
            <w:r>
              <w:rPr>
                <w:lang w:val="en-CA"/>
              </w:rPr>
              <w:t>ost-</w:t>
            </w:r>
            <w:r w:rsidR="00EC181F">
              <w:rPr>
                <w:lang w:val="en-CA"/>
              </w:rPr>
              <w:t>F</w:t>
            </w:r>
            <w:r>
              <w:rPr>
                <w:lang w:val="en-CA"/>
              </w:rPr>
              <w:t xml:space="preserve">ilter </w:t>
            </w:r>
            <w:r w:rsidR="00EC181F">
              <w:rPr>
                <w:lang w:val="en-CA"/>
              </w:rPr>
              <w:t>C</w:t>
            </w:r>
            <w:r>
              <w:rPr>
                <w:lang w:val="en-CA"/>
              </w:rPr>
              <w:t>haracteristics</w:t>
            </w:r>
          </w:p>
        </w:tc>
      </w:tr>
      <w:tr w:rsidR="009337FB" w:rsidRPr="005A0F33" w14:paraId="10D6D7D4" w14:textId="77777777" w:rsidTr="00E01A42">
        <w:tc>
          <w:tcPr>
            <w:tcW w:w="1354" w:type="dxa"/>
          </w:tcPr>
          <w:p w14:paraId="23F6E632" w14:textId="77777777" w:rsidR="009337FB" w:rsidRPr="005A0F33" w:rsidRDefault="009337FB" w:rsidP="00C7089F">
            <w:pPr>
              <w:rPr>
                <w:highlight w:val="yellow"/>
                <w:lang w:val="en-CA"/>
              </w:rPr>
            </w:pPr>
            <w:r w:rsidRPr="005A0F33">
              <w:rPr>
                <w:lang w:val="en-CA"/>
              </w:rPr>
              <w:t>PSNR</w:t>
            </w:r>
          </w:p>
        </w:tc>
        <w:tc>
          <w:tcPr>
            <w:tcW w:w="8006" w:type="dxa"/>
          </w:tcPr>
          <w:p w14:paraId="51E9C928" w14:textId="77777777" w:rsidR="009337FB" w:rsidRPr="005A0F33" w:rsidRDefault="009337FB" w:rsidP="00C7089F">
            <w:pPr>
              <w:rPr>
                <w:lang w:val="en-CA"/>
              </w:rPr>
            </w:pPr>
            <w:r w:rsidRPr="005A0F33">
              <w:rPr>
                <w:lang w:val="en-CA"/>
              </w:rPr>
              <w:t>Peak Signal-to-Noise Ratio</w:t>
            </w:r>
          </w:p>
        </w:tc>
      </w:tr>
      <w:tr w:rsidR="009337FB" w:rsidRPr="005A0F33" w14:paraId="7C8F9773" w14:textId="77777777" w:rsidTr="00E01A42">
        <w:tc>
          <w:tcPr>
            <w:tcW w:w="1354" w:type="dxa"/>
          </w:tcPr>
          <w:p w14:paraId="1D22A0C2" w14:textId="77777777" w:rsidR="009337FB" w:rsidRPr="005A0F33" w:rsidRDefault="009337FB" w:rsidP="00C7089F">
            <w:pPr>
              <w:rPr>
                <w:szCs w:val="24"/>
                <w:lang w:val="en-CA" w:bidi="ar-DZ"/>
              </w:rPr>
            </w:pPr>
            <w:r w:rsidRPr="005A0F33">
              <w:rPr>
                <w:lang w:val="en-CA"/>
              </w:rPr>
              <w:t>QP</w:t>
            </w:r>
          </w:p>
        </w:tc>
        <w:tc>
          <w:tcPr>
            <w:tcW w:w="8006" w:type="dxa"/>
          </w:tcPr>
          <w:p w14:paraId="547DE38E" w14:textId="77777777" w:rsidR="009337FB" w:rsidRPr="005A0F33" w:rsidRDefault="009337FB" w:rsidP="00C7089F">
            <w:pPr>
              <w:rPr>
                <w:szCs w:val="24"/>
                <w:lang w:val="en-CA" w:bidi="ar-DZ"/>
              </w:rPr>
            </w:pPr>
            <w:r w:rsidRPr="005A0F33">
              <w:rPr>
                <w:lang w:val="en-CA"/>
              </w:rPr>
              <w:t>Quantization Parameter</w:t>
            </w:r>
          </w:p>
        </w:tc>
      </w:tr>
      <w:tr w:rsidR="009337FB" w:rsidRPr="005A0F33" w14:paraId="070A2AF8" w14:textId="77777777" w:rsidTr="00E01A42">
        <w:tc>
          <w:tcPr>
            <w:tcW w:w="1354" w:type="dxa"/>
          </w:tcPr>
          <w:p w14:paraId="2BB200F4" w14:textId="77777777" w:rsidR="009337FB" w:rsidRPr="005A0F33" w:rsidRDefault="009337FB" w:rsidP="00C7089F">
            <w:pPr>
              <w:rPr>
                <w:lang w:val="en-CA"/>
              </w:rPr>
            </w:pPr>
            <w:r w:rsidRPr="005A0F33">
              <w:rPr>
                <w:lang w:val="en-CA"/>
              </w:rPr>
              <w:t>RoI</w:t>
            </w:r>
          </w:p>
        </w:tc>
        <w:tc>
          <w:tcPr>
            <w:tcW w:w="8006" w:type="dxa"/>
          </w:tcPr>
          <w:p w14:paraId="66DB52F3" w14:textId="77777777" w:rsidR="009337FB" w:rsidRPr="005A0F33" w:rsidRDefault="009337FB" w:rsidP="00C7089F">
            <w:pPr>
              <w:rPr>
                <w:lang w:val="en-CA"/>
              </w:rPr>
            </w:pPr>
            <w:r w:rsidRPr="005A0F33">
              <w:rPr>
                <w:lang w:val="en-CA"/>
              </w:rPr>
              <w:t>Region of Interest</w:t>
            </w:r>
          </w:p>
        </w:tc>
      </w:tr>
      <w:tr w:rsidR="008F49A9" w:rsidRPr="005A0F33" w14:paraId="773F933C" w14:textId="77777777" w:rsidTr="00E01A42">
        <w:tc>
          <w:tcPr>
            <w:tcW w:w="1354" w:type="dxa"/>
          </w:tcPr>
          <w:p w14:paraId="2981F9C0" w14:textId="3B219888" w:rsidR="008F49A9" w:rsidRPr="005A0F33" w:rsidRDefault="008F49A9" w:rsidP="00C7089F">
            <w:pPr>
              <w:rPr>
                <w:lang w:val="en-CA"/>
              </w:rPr>
            </w:pPr>
            <w:r>
              <w:rPr>
                <w:lang w:val="en-CA"/>
              </w:rPr>
              <w:t>SEI</w:t>
            </w:r>
          </w:p>
        </w:tc>
        <w:tc>
          <w:tcPr>
            <w:tcW w:w="8006" w:type="dxa"/>
          </w:tcPr>
          <w:p w14:paraId="7A5703F4" w14:textId="786D3EAF" w:rsidR="008F49A9" w:rsidRPr="005A0F33" w:rsidRDefault="008F49A9" w:rsidP="00C7089F">
            <w:pPr>
              <w:rPr>
                <w:lang w:val="en-CA"/>
              </w:rPr>
            </w:pPr>
            <w:r>
              <w:rPr>
                <w:lang w:val="en-CA"/>
              </w:rPr>
              <w:t>Supplemental Enhancement Information</w:t>
            </w:r>
          </w:p>
        </w:tc>
      </w:tr>
      <w:tr w:rsidR="00163BE5" w:rsidRPr="005A0F33" w14:paraId="61982B48" w14:textId="77777777" w:rsidTr="00E01A42">
        <w:tc>
          <w:tcPr>
            <w:tcW w:w="1354" w:type="dxa"/>
          </w:tcPr>
          <w:p w14:paraId="6837B59D" w14:textId="72D7551F" w:rsidR="00163BE5" w:rsidRPr="005A0F33" w:rsidRDefault="00163BE5" w:rsidP="00C7089F">
            <w:pPr>
              <w:rPr>
                <w:lang w:val="en-CA"/>
              </w:rPr>
            </w:pPr>
            <w:r w:rsidRPr="005A0F33">
              <w:rPr>
                <w:lang w:val="en-CA"/>
              </w:rPr>
              <w:t>TID</w:t>
            </w:r>
          </w:p>
        </w:tc>
        <w:tc>
          <w:tcPr>
            <w:tcW w:w="8006" w:type="dxa"/>
          </w:tcPr>
          <w:p w14:paraId="3C3F4072" w14:textId="30E5EEBB" w:rsidR="00163BE5" w:rsidRPr="005A0F33" w:rsidRDefault="00163BE5" w:rsidP="00C7089F">
            <w:pPr>
              <w:rPr>
                <w:lang w:val="en-CA"/>
              </w:rPr>
            </w:pPr>
            <w:r w:rsidRPr="005A0F33">
              <w:rPr>
                <w:lang w:val="en-CA"/>
              </w:rPr>
              <w:t>Temporal Identifier</w:t>
            </w:r>
          </w:p>
        </w:tc>
      </w:tr>
      <w:tr w:rsidR="00117EFA" w:rsidRPr="005A0F33" w14:paraId="2CFD4AC5" w14:textId="77777777" w:rsidTr="00E01A42">
        <w:tc>
          <w:tcPr>
            <w:tcW w:w="1354" w:type="dxa"/>
          </w:tcPr>
          <w:p w14:paraId="6FCDFE83" w14:textId="573D3291" w:rsidR="00117EFA" w:rsidRPr="005A0F33" w:rsidRDefault="00460009" w:rsidP="00C7089F">
            <w:pPr>
              <w:rPr>
                <w:lang w:val="en-CA"/>
              </w:rPr>
            </w:pPr>
            <w:r>
              <w:rPr>
                <w:lang w:val="en-CA"/>
              </w:rPr>
              <w:t>URI</w:t>
            </w:r>
          </w:p>
        </w:tc>
        <w:tc>
          <w:tcPr>
            <w:tcW w:w="8006" w:type="dxa"/>
          </w:tcPr>
          <w:p w14:paraId="4CA9E685" w14:textId="7EC02EB3" w:rsidR="00117EFA" w:rsidRPr="005A0F33" w:rsidRDefault="00460009" w:rsidP="00C7089F">
            <w:pPr>
              <w:rPr>
                <w:lang w:val="en-CA"/>
              </w:rPr>
            </w:pPr>
            <w:r>
              <w:rPr>
                <w:lang w:val="en-CA"/>
              </w:rPr>
              <w:t xml:space="preserve">Uniform </w:t>
            </w:r>
            <w:r w:rsidR="00EC181F">
              <w:rPr>
                <w:lang w:val="en-CA"/>
              </w:rPr>
              <w:t>R</w:t>
            </w:r>
            <w:r>
              <w:rPr>
                <w:lang w:val="en-CA"/>
              </w:rPr>
              <w:t xml:space="preserve">esource </w:t>
            </w:r>
            <w:r w:rsidR="00EC181F">
              <w:rPr>
                <w:lang w:val="en-CA"/>
              </w:rPr>
              <w:t>I</w:t>
            </w:r>
            <w:r>
              <w:rPr>
                <w:lang w:val="en-CA"/>
              </w:rPr>
              <w:t>dentifier</w:t>
            </w:r>
          </w:p>
        </w:tc>
      </w:tr>
      <w:tr w:rsidR="009337FB" w:rsidRPr="005A0F33" w14:paraId="63C18C5B" w14:textId="77777777" w:rsidTr="00E01A42">
        <w:tc>
          <w:tcPr>
            <w:tcW w:w="1354" w:type="dxa"/>
          </w:tcPr>
          <w:p w14:paraId="47B1A743" w14:textId="77777777" w:rsidR="009337FB" w:rsidRPr="005A0F33" w:rsidRDefault="009337FB" w:rsidP="00C7089F">
            <w:pPr>
              <w:rPr>
                <w:lang w:val="en-CA"/>
              </w:rPr>
            </w:pPr>
            <w:r w:rsidRPr="005A0F33">
              <w:rPr>
                <w:lang w:val="en-CA"/>
              </w:rPr>
              <w:t>VCEG</w:t>
            </w:r>
          </w:p>
        </w:tc>
        <w:tc>
          <w:tcPr>
            <w:tcW w:w="8006" w:type="dxa"/>
          </w:tcPr>
          <w:p w14:paraId="056A8D76" w14:textId="77777777" w:rsidR="009337FB" w:rsidRPr="005A0F33" w:rsidRDefault="009337FB" w:rsidP="00C7089F">
            <w:pPr>
              <w:rPr>
                <w:lang w:val="en-CA"/>
              </w:rPr>
            </w:pPr>
            <w:r w:rsidRPr="005A0F33">
              <w:rPr>
                <w:lang w:val="en-CA"/>
              </w:rPr>
              <w:t>Video Coding Experts Group</w:t>
            </w:r>
          </w:p>
        </w:tc>
      </w:tr>
      <w:tr w:rsidR="00AA001D" w:rsidRPr="005A0F33" w14:paraId="65415657" w14:textId="77777777" w:rsidTr="00E01A42">
        <w:tc>
          <w:tcPr>
            <w:tcW w:w="1354" w:type="dxa"/>
          </w:tcPr>
          <w:p w14:paraId="6FFD9520" w14:textId="4EAF36AF" w:rsidR="00AA001D" w:rsidRPr="005A0F33" w:rsidRDefault="00AA001D" w:rsidP="00C7089F">
            <w:pPr>
              <w:rPr>
                <w:lang w:val="en-CA"/>
              </w:rPr>
            </w:pPr>
            <w:r>
              <w:rPr>
                <w:lang w:val="en-CA"/>
              </w:rPr>
              <w:t>VSEI</w:t>
            </w:r>
          </w:p>
        </w:tc>
        <w:tc>
          <w:tcPr>
            <w:tcW w:w="8006" w:type="dxa"/>
          </w:tcPr>
          <w:p w14:paraId="6E4EEF5B" w14:textId="3380D36D" w:rsidR="00AA001D" w:rsidRPr="005A0F33" w:rsidRDefault="00A8744D" w:rsidP="00C7089F">
            <w:pPr>
              <w:rPr>
                <w:lang w:val="en-CA"/>
              </w:rPr>
            </w:pPr>
            <w:r>
              <w:t xml:space="preserve">Versatile </w:t>
            </w:r>
            <w:r w:rsidR="00DA28AB">
              <w:t>S</w:t>
            </w:r>
            <w:r>
              <w:t xml:space="preserve">upplemental </w:t>
            </w:r>
            <w:r w:rsidR="00DA28AB">
              <w:t>E</w:t>
            </w:r>
            <w:r>
              <w:t xml:space="preserve">nhancement </w:t>
            </w:r>
            <w:r w:rsidR="00DA28AB">
              <w:t>I</w:t>
            </w:r>
            <w:r>
              <w:t xml:space="preserve">nformation </w:t>
            </w:r>
            <w:r w:rsidR="00DA28AB">
              <w:t>M</w:t>
            </w:r>
            <w:r>
              <w:t xml:space="preserve">essages for </w:t>
            </w:r>
            <w:r w:rsidR="00DA28AB">
              <w:t>C</w:t>
            </w:r>
            <w:r>
              <w:t xml:space="preserve">oded </w:t>
            </w:r>
            <w:r w:rsidR="00DA28AB">
              <w:t>V</w:t>
            </w:r>
            <w:r>
              <w:t xml:space="preserve">ideo </w:t>
            </w:r>
            <w:r w:rsidR="00DA28AB">
              <w:t>B</w:t>
            </w:r>
            <w:r>
              <w:t>itstreams</w:t>
            </w:r>
            <w:r w:rsidR="00CE5C2A">
              <w:t xml:space="preserve"> (Rec. ITU-T H.274 | ISO/IEC </w:t>
            </w:r>
            <w:r w:rsidR="00A22A6C">
              <w:t>23002-7)</w:t>
            </w:r>
          </w:p>
        </w:tc>
      </w:tr>
      <w:tr w:rsidR="00E01A42" w:rsidRPr="005A0F33" w14:paraId="203B5BC5" w14:textId="77777777" w:rsidTr="00E01A42">
        <w:tc>
          <w:tcPr>
            <w:tcW w:w="1354" w:type="dxa"/>
          </w:tcPr>
          <w:p w14:paraId="13326A82" w14:textId="7FCA701B" w:rsidR="00E01A42" w:rsidRPr="005A0F33" w:rsidRDefault="00E01A42" w:rsidP="00C7089F">
            <w:pPr>
              <w:rPr>
                <w:szCs w:val="24"/>
                <w:lang w:val="en-CA" w:bidi="ar-DZ"/>
              </w:rPr>
            </w:pPr>
            <w:r w:rsidRPr="005A0F33">
              <w:rPr>
                <w:lang w:val="en-CA"/>
              </w:rPr>
              <w:t>VVC</w:t>
            </w:r>
          </w:p>
        </w:tc>
        <w:tc>
          <w:tcPr>
            <w:tcW w:w="8006" w:type="dxa"/>
          </w:tcPr>
          <w:p w14:paraId="102CC2D7" w14:textId="50022F5B" w:rsidR="00E01A42" w:rsidRPr="005A0F33" w:rsidRDefault="00E01A42" w:rsidP="00C7089F">
            <w:pPr>
              <w:rPr>
                <w:szCs w:val="24"/>
                <w:lang w:val="en-CA" w:bidi="ar-DZ"/>
              </w:rPr>
            </w:pPr>
            <w:r w:rsidRPr="005A0F33">
              <w:rPr>
                <w:lang w:val="en-CA"/>
              </w:rPr>
              <w:t>Versatile Video Coding (Rec. ITU-T H.266 | ISO/IEC 23090-3)</w:t>
            </w:r>
          </w:p>
        </w:tc>
      </w:tr>
      <w:tr w:rsidR="00E01A42" w:rsidRPr="005A0F33" w14:paraId="647494F2" w14:textId="77777777" w:rsidTr="00E01A42">
        <w:tc>
          <w:tcPr>
            <w:tcW w:w="1354" w:type="dxa"/>
          </w:tcPr>
          <w:p w14:paraId="203C47BF" w14:textId="649FB9B2" w:rsidR="00E01A42" w:rsidRPr="005A0F33" w:rsidRDefault="00E01A42" w:rsidP="00C7089F">
            <w:pPr>
              <w:rPr>
                <w:highlight w:val="yellow"/>
                <w:lang w:val="en-CA"/>
              </w:rPr>
            </w:pPr>
            <w:r w:rsidRPr="005A0F33">
              <w:rPr>
                <w:i/>
                <w:iCs/>
                <w:szCs w:val="22"/>
                <w:lang w:val="en-CA"/>
              </w:rPr>
              <w:t>Y′C</w:t>
            </w:r>
            <w:r w:rsidRPr="005A0F33">
              <w:rPr>
                <w:i/>
                <w:iCs/>
                <w:szCs w:val="22"/>
                <w:vertAlign w:val="subscript"/>
                <w:lang w:val="en-CA"/>
              </w:rPr>
              <w:t>B</w:t>
            </w:r>
            <w:r w:rsidRPr="005A0F33">
              <w:rPr>
                <w:i/>
                <w:iCs/>
                <w:szCs w:val="22"/>
                <w:lang w:val="en-CA"/>
              </w:rPr>
              <w:t>C</w:t>
            </w:r>
            <w:r w:rsidRPr="005A0F33">
              <w:rPr>
                <w:i/>
                <w:iCs/>
                <w:szCs w:val="22"/>
                <w:vertAlign w:val="subscript"/>
                <w:lang w:val="en-CA"/>
              </w:rPr>
              <w:t>R</w:t>
            </w:r>
          </w:p>
        </w:tc>
        <w:tc>
          <w:tcPr>
            <w:tcW w:w="8006" w:type="dxa"/>
          </w:tcPr>
          <w:p w14:paraId="4399202F" w14:textId="4C23411A" w:rsidR="00E01A42" w:rsidRPr="005A0F33" w:rsidRDefault="00E01A42" w:rsidP="00C7089F">
            <w:pPr>
              <w:rPr>
                <w:lang w:val="en-CA"/>
              </w:rPr>
            </w:pPr>
            <w:r w:rsidRPr="005A0F33">
              <w:rPr>
                <w:lang w:val="en-CA"/>
              </w:rPr>
              <w:t xml:space="preserve">Colour space representation commonly used for video/image distribution, also written as </w:t>
            </w:r>
            <w:r w:rsidRPr="005A0F33">
              <w:rPr>
                <w:i/>
                <w:iCs/>
                <w:lang w:val="en-CA"/>
              </w:rPr>
              <w:t>YUV</w:t>
            </w:r>
          </w:p>
        </w:tc>
      </w:tr>
      <w:tr w:rsidR="00E01A42" w:rsidRPr="005A0F33" w14:paraId="633918AB" w14:textId="77777777" w:rsidTr="00E01A42">
        <w:tc>
          <w:tcPr>
            <w:tcW w:w="1354" w:type="dxa"/>
          </w:tcPr>
          <w:p w14:paraId="3A9DD825" w14:textId="3A492D28" w:rsidR="00E01A42" w:rsidRPr="005A0F33" w:rsidRDefault="00E01A42" w:rsidP="00C7089F">
            <w:pPr>
              <w:rPr>
                <w:i/>
                <w:iCs/>
                <w:szCs w:val="24"/>
                <w:lang w:val="en-CA" w:bidi="ar-DZ"/>
              </w:rPr>
            </w:pPr>
            <w:r w:rsidRPr="005A0F33">
              <w:rPr>
                <w:i/>
                <w:iCs/>
                <w:lang w:val="en-CA"/>
              </w:rPr>
              <w:t>YUV</w:t>
            </w:r>
          </w:p>
        </w:tc>
        <w:tc>
          <w:tcPr>
            <w:tcW w:w="8006" w:type="dxa"/>
          </w:tcPr>
          <w:p w14:paraId="5479E453" w14:textId="1A745264" w:rsidR="00E01A42" w:rsidRPr="005A0F33" w:rsidRDefault="00E01A42" w:rsidP="00C7089F">
            <w:pPr>
              <w:rPr>
                <w:szCs w:val="24"/>
                <w:lang w:val="en-CA" w:bidi="ar-DZ"/>
              </w:rPr>
            </w:pPr>
            <w:r w:rsidRPr="005A0F33">
              <w:rPr>
                <w:lang w:val="en-CA"/>
              </w:rPr>
              <w:t xml:space="preserve">Colour space representation commonly used for video/image distribution, also written as </w:t>
            </w:r>
            <w:r w:rsidRPr="005A0F33">
              <w:rPr>
                <w:i/>
                <w:iCs/>
                <w:szCs w:val="22"/>
                <w:lang w:val="en-CA"/>
              </w:rPr>
              <w:t>Y′C</w:t>
            </w:r>
            <w:r w:rsidRPr="005A0F33">
              <w:rPr>
                <w:i/>
                <w:iCs/>
                <w:szCs w:val="22"/>
                <w:vertAlign w:val="subscript"/>
                <w:lang w:val="en-CA"/>
              </w:rPr>
              <w:t>B</w:t>
            </w:r>
            <w:r w:rsidRPr="005A0F33">
              <w:rPr>
                <w:i/>
                <w:iCs/>
                <w:szCs w:val="22"/>
                <w:lang w:val="en-CA"/>
              </w:rPr>
              <w:t>C</w:t>
            </w:r>
            <w:r w:rsidRPr="005A0F33">
              <w:rPr>
                <w:i/>
                <w:iCs/>
                <w:szCs w:val="22"/>
                <w:vertAlign w:val="subscript"/>
                <w:lang w:val="en-CA"/>
              </w:rPr>
              <w:t>R</w:t>
            </w:r>
          </w:p>
        </w:tc>
      </w:tr>
    </w:tbl>
    <w:p w14:paraId="778AB2CB" w14:textId="77777777" w:rsidR="009337FB" w:rsidRPr="005A0F33" w:rsidRDefault="009337FB" w:rsidP="009337FB">
      <w:pPr>
        <w:pStyle w:val="Heading1"/>
        <w:rPr>
          <w:lang w:val="en-CA"/>
        </w:rPr>
      </w:pPr>
      <w:r w:rsidRPr="005A0F33">
        <w:rPr>
          <w:lang w:val="en-CA"/>
        </w:rPr>
        <w:t>Overview</w:t>
      </w:r>
    </w:p>
    <w:p w14:paraId="1EFA0B16" w14:textId="1A70E9AF" w:rsidR="009337FB" w:rsidRPr="005A0F33" w:rsidRDefault="009337FB" w:rsidP="009337FB">
      <w:pPr>
        <w:rPr>
          <w:lang w:val="en-CA"/>
        </w:rPr>
      </w:pPr>
      <w:proofErr w:type="gramStart"/>
      <w:r w:rsidRPr="005A0F33">
        <w:rPr>
          <w:lang w:val="en-CA"/>
        </w:rPr>
        <w:t>Similar to</w:t>
      </w:r>
      <w:proofErr w:type="gramEnd"/>
      <w:r w:rsidRPr="005A0F33">
        <w:rPr>
          <w:lang w:val="en-CA"/>
        </w:rPr>
        <w:t xml:space="preserve"> most video processing systems, there are four main processing steps, as shown in </w:t>
      </w:r>
      <w:r w:rsidRPr="005A0F33">
        <w:rPr>
          <w:lang w:val="en-CA"/>
        </w:rPr>
        <w:fldChar w:fldCharType="begin"/>
      </w:r>
      <w:r w:rsidRPr="005A0F33">
        <w:rPr>
          <w:lang w:val="en-CA"/>
        </w:rPr>
        <w:instrText xml:space="preserve"> REF _Ref120270411 \h  \* MERGEFORMAT </w:instrText>
      </w:r>
      <w:r w:rsidRPr="005A0F33">
        <w:rPr>
          <w:lang w:val="en-CA"/>
        </w:rPr>
      </w:r>
      <w:r w:rsidRPr="005A0F33">
        <w:rPr>
          <w:lang w:val="en-CA"/>
        </w:rPr>
        <w:fldChar w:fldCharType="separate"/>
      </w:r>
      <w:r w:rsidRPr="005A0F33">
        <w:rPr>
          <w:szCs w:val="22"/>
          <w:lang w:val="en-CA"/>
        </w:rPr>
        <w:t xml:space="preserve">Figure </w:t>
      </w:r>
      <w:r w:rsidRPr="005A0F33">
        <w:rPr>
          <w:noProof/>
          <w:szCs w:val="22"/>
          <w:lang w:val="en-CA"/>
        </w:rPr>
        <w:t>1</w:t>
      </w:r>
      <w:r w:rsidRPr="005A0F33">
        <w:rPr>
          <w:lang w:val="en-CA"/>
        </w:rPr>
        <w:fldChar w:fldCharType="end"/>
      </w:r>
      <w:r w:rsidRPr="005A0F33">
        <w:rPr>
          <w:lang w:val="en-CA"/>
        </w:rPr>
        <w:t xml:space="preserve">. As the </w:t>
      </w:r>
      <w:r w:rsidR="001372FF">
        <w:rPr>
          <w:lang w:val="en-CA"/>
        </w:rPr>
        <w:t>scope of</w:t>
      </w:r>
      <w:r w:rsidRPr="005A0F33">
        <w:rPr>
          <w:lang w:val="en-CA"/>
        </w:rPr>
        <w:t xml:space="preserve"> this report focuses on optimizations for encoders and receiving systems, technologies for pre-processing, encoding and post-processing are described in this report. The decoding process, on the other hand, is fully specified in the respective </w:t>
      </w:r>
      <w:r w:rsidR="00352660" w:rsidRPr="005A0F33">
        <w:rPr>
          <w:lang w:val="en-CA"/>
        </w:rPr>
        <w:t>Versatile Video Coding (</w:t>
      </w:r>
      <w:r w:rsidRPr="005A0F33">
        <w:rPr>
          <w:lang w:val="en-CA"/>
        </w:rPr>
        <w:t>VVC</w:t>
      </w:r>
      <w:r w:rsidR="00352660" w:rsidRPr="005A0F33">
        <w:rPr>
          <w:lang w:val="en-CA"/>
        </w:rPr>
        <w:t>)</w:t>
      </w:r>
      <w:r w:rsidRPr="005A0F33">
        <w:rPr>
          <w:lang w:val="en-CA"/>
        </w:rPr>
        <w:t>,</w:t>
      </w:r>
      <w:r w:rsidR="00B44214" w:rsidRPr="005A0F33">
        <w:rPr>
          <w:lang w:val="en-CA"/>
        </w:rPr>
        <w:t xml:space="preserve"> High Efficiency Video Coding</w:t>
      </w:r>
      <w:r w:rsidRPr="005A0F33">
        <w:rPr>
          <w:lang w:val="en-CA"/>
        </w:rPr>
        <w:t xml:space="preserve"> </w:t>
      </w:r>
      <w:r w:rsidR="00B44214" w:rsidRPr="005A0F33">
        <w:rPr>
          <w:lang w:val="en-CA"/>
        </w:rPr>
        <w:t>(</w:t>
      </w:r>
      <w:r w:rsidRPr="005A0F33">
        <w:rPr>
          <w:lang w:val="en-CA"/>
        </w:rPr>
        <w:t>HEVC</w:t>
      </w:r>
      <w:r w:rsidR="00B44214" w:rsidRPr="005A0F33">
        <w:rPr>
          <w:lang w:val="en-CA"/>
        </w:rPr>
        <w:t>)</w:t>
      </w:r>
      <w:r w:rsidRPr="005A0F33">
        <w:rPr>
          <w:lang w:val="en-CA"/>
        </w:rPr>
        <w:t xml:space="preserve"> and </w:t>
      </w:r>
      <w:r w:rsidR="00B44214" w:rsidRPr="005A0F33">
        <w:rPr>
          <w:lang w:val="en-CA"/>
        </w:rPr>
        <w:t>Advanced Video Coding (</w:t>
      </w:r>
      <w:r w:rsidRPr="005A0F33">
        <w:rPr>
          <w:lang w:val="en-CA"/>
        </w:rPr>
        <w:t>AVC</w:t>
      </w:r>
      <w:r w:rsidR="00B44214" w:rsidRPr="005A0F33">
        <w:rPr>
          <w:lang w:val="en-CA"/>
        </w:rPr>
        <w:t>)</w:t>
      </w:r>
      <w:r w:rsidRPr="005A0F33">
        <w:rPr>
          <w:lang w:val="en-CA"/>
        </w:rPr>
        <w:t xml:space="preserve"> video coding standards</w:t>
      </w:r>
      <w:r w:rsidR="00BE3C84" w:rsidRPr="005A0F33">
        <w:rPr>
          <w:lang w:val="en-CA"/>
        </w:rPr>
        <w:t>, amongst others</w:t>
      </w:r>
      <w:r w:rsidRPr="005A0F33">
        <w:rPr>
          <w:lang w:val="en-CA"/>
        </w:rPr>
        <w:t>, and a decoder must fully comply to the intended profile and level to properly decode and output the reconstructed video samples from a given input bitstream.</w:t>
      </w:r>
    </w:p>
    <w:p w14:paraId="79880FD9" w14:textId="77777777" w:rsidR="009337FB" w:rsidRPr="005A0F33" w:rsidRDefault="009337FB" w:rsidP="009337FB">
      <w:pPr>
        <w:keepNext/>
        <w:rPr>
          <w:lang w:val="en-CA"/>
        </w:rPr>
      </w:pPr>
      <w:r w:rsidRPr="005A0F33">
        <w:rPr>
          <w:noProof/>
          <w:lang w:eastAsia="ko-KR"/>
        </w:rPr>
        <w:lastRenderedPageBreak/>
        <mc:AlternateContent>
          <mc:Choice Requires="wpg">
            <w:drawing>
              <wp:inline distT="0" distB="0" distL="0" distR="0" wp14:anchorId="179DC703" wp14:editId="5DE148E0">
                <wp:extent cx="5884237" cy="522000"/>
                <wp:effectExtent l="0" t="0" r="2540" b="11430"/>
                <wp:docPr id="62" name="Group 62"/>
                <wp:cNvGraphicFramePr/>
                <a:graphic xmlns:a="http://schemas.openxmlformats.org/drawingml/2006/main">
                  <a:graphicData uri="http://schemas.microsoft.com/office/word/2010/wordprocessingGroup">
                    <wpg:wgp>
                      <wpg:cNvGrpSpPr/>
                      <wpg:grpSpPr>
                        <a:xfrm>
                          <a:off x="0" y="0"/>
                          <a:ext cx="5884237" cy="522000"/>
                          <a:chOff x="0" y="0"/>
                          <a:chExt cx="5884237" cy="522000"/>
                        </a:xfrm>
                      </wpg:grpSpPr>
                      <wps:wsp>
                        <wps:cNvPr id="32" name="Rectangle 32"/>
                        <wps:cNvSpPr/>
                        <wps:spPr>
                          <a:xfrm>
                            <a:off x="0" y="0"/>
                            <a:ext cx="640800" cy="522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BC99C32" w14:textId="77777777" w:rsidR="009337FB" w:rsidRDefault="009337FB" w:rsidP="009337FB">
                              <w:pPr>
                                <w:spacing w:before="0"/>
                                <w:jc w:val="center"/>
                              </w:pPr>
                              <w:r>
                                <w:t>Input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866775" y="0"/>
                            <a:ext cx="828000" cy="522000"/>
                          </a:xfrm>
                          <a:prstGeom prst="rect">
                            <a:avLst/>
                          </a:prstGeom>
                        </wps:spPr>
                        <wps:style>
                          <a:lnRef idx="2">
                            <a:schemeClr val="dk1"/>
                          </a:lnRef>
                          <a:fillRef idx="1">
                            <a:schemeClr val="lt1"/>
                          </a:fillRef>
                          <a:effectRef idx="0">
                            <a:schemeClr val="dk1"/>
                          </a:effectRef>
                          <a:fontRef idx="minor">
                            <a:schemeClr val="dk1"/>
                          </a:fontRef>
                        </wps:style>
                        <wps:txbx>
                          <w:txbxContent>
                            <w:p w14:paraId="7E557A97" w14:textId="77777777" w:rsidR="009337FB" w:rsidRDefault="009337FB" w:rsidP="009337FB">
                              <w:pPr>
                                <w:spacing w:before="0"/>
                                <w:jc w:val="center"/>
                              </w:pPr>
                              <w:r>
                                <w:t>Pre-processing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924050" y="0"/>
                            <a:ext cx="756000" cy="522000"/>
                          </a:xfrm>
                          <a:prstGeom prst="rect">
                            <a:avLst/>
                          </a:prstGeom>
                        </wps:spPr>
                        <wps:style>
                          <a:lnRef idx="2">
                            <a:schemeClr val="dk1"/>
                          </a:lnRef>
                          <a:fillRef idx="1">
                            <a:schemeClr val="lt1"/>
                          </a:fillRef>
                          <a:effectRef idx="0">
                            <a:schemeClr val="dk1"/>
                          </a:effectRef>
                          <a:fontRef idx="minor">
                            <a:schemeClr val="dk1"/>
                          </a:fontRef>
                        </wps:style>
                        <wps:txbx>
                          <w:txbxContent>
                            <w:p w14:paraId="12ED1A02" w14:textId="77777777" w:rsidR="009337FB" w:rsidRDefault="009337FB" w:rsidP="009337FB">
                              <w:pPr>
                                <w:spacing w:before="0"/>
                                <w:jc w:val="center"/>
                              </w:pPr>
                              <w:r>
                                <w:t>Encoding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2905125" y="0"/>
                            <a:ext cx="756000" cy="522000"/>
                          </a:xfrm>
                          <a:prstGeom prst="rect">
                            <a:avLst/>
                          </a:prstGeom>
                        </wps:spPr>
                        <wps:style>
                          <a:lnRef idx="2">
                            <a:schemeClr val="dk1"/>
                          </a:lnRef>
                          <a:fillRef idx="1">
                            <a:schemeClr val="lt1"/>
                          </a:fillRef>
                          <a:effectRef idx="0">
                            <a:schemeClr val="dk1"/>
                          </a:effectRef>
                          <a:fontRef idx="minor">
                            <a:schemeClr val="dk1"/>
                          </a:fontRef>
                        </wps:style>
                        <wps:txbx>
                          <w:txbxContent>
                            <w:p w14:paraId="2F08B9F2" w14:textId="77777777" w:rsidR="009337FB" w:rsidRDefault="009337FB" w:rsidP="009337FB">
                              <w:pPr>
                                <w:spacing w:before="0"/>
                                <w:jc w:val="center"/>
                              </w:pPr>
                              <w:r>
                                <w:t>Decoding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3890962" y="0"/>
                            <a:ext cx="828000" cy="522000"/>
                          </a:xfrm>
                          <a:prstGeom prst="rect">
                            <a:avLst/>
                          </a:prstGeom>
                        </wps:spPr>
                        <wps:style>
                          <a:lnRef idx="2">
                            <a:schemeClr val="dk1"/>
                          </a:lnRef>
                          <a:fillRef idx="1">
                            <a:schemeClr val="lt1"/>
                          </a:fillRef>
                          <a:effectRef idx="0">
                            <a:schemeClr val="dk1"/>
                          </a:effectRef>
                          <a:fontRef idx="minor">
                            <a:schemeClr val="dk1"/>
                          </a:fontRef>
                        </wps:style>
                        <wps:txbx>
                          <w:txbxContent>
                            <w:p w14:paraId="2B532C92" w14:textId="77777777" w:rsidR="009337FB" w:rsidRDefault="009337FB" w:rsidP="009337FB">
                              <w:pPr>
                                <w:spacing w:before="0"/>
                                <w:jc w:val="center"/>
                              </w:pPr>
                              <w:r>
                                <w:t>Post-processing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4948237" y="0"/>
                            <a:ext cx="936000" cy="522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DFDE9BD" w14:textId="77777777" w:rsidR="009337FB" w:rsidRDefault="009337FB" w:rsidP="009337FB">
                              <w:pPr>
                                <w:spacing w:before="0"/>
                                <w:jc w:val="center"/>
                              </w:pPr>
                              <w:r>
                                <w:t>Machine 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Straight Arrow Connector 57"/>
                        <wps:cNvCnPr>
                          <a:stCxn id="32" idx="3"/>
                          <a:endCxn id="52" idx="1"/>
                        </wps:cNvCnPr>
                        <wps:spPr>
                          <a:xfrm>
                            <a:off x="640764" y="260985"/>
                            <a:ext cx="225963"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58" name="Straight Arrow Connector 58"/>
                        <wps:cNvCnPr>
                          <a:stCxn id="52" idx="3"/>
                          <a:endCxn id="53" idx="1"/>
                        </wps:cNvCnPr>
                        <wps:spPr>
                          <a:xfrm>
                            <a:off x="1694681" y="260985"/>
                            <a:ext cx="229262"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59" name="Straight Arrow Connector 59"/>
                        <wps:cNvCnPr>
                          <a:stCxn id="53" idx="3"/>
                          <a:endCxn id="54" idx="1"/>
                        </wps:cNvCnPr>
                        <wps:spPr>
                          <a:xfrm>
                            <a:off x="2679901" y="260985"/>
                            <a:ext cx="225063"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60" name="Straight Arrow Connector 60"/>
                        <wps:cNvCnPr>
                          <a:stCxn id="54" idx="3"/>
                          <a:endCxn id="55" idx="1"/>
                        </wps:cNvCnPr>
                        <wps:spPr>
                          <a:xfrm>
                            <a:off x="3660922" y="260985"/>
                            <a:ext cx="22982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61" name="Straight Arrow Connector 61"/>
                        <wps:cNvCnPr>
                          <a:stCxn id="55" idx="3"/>
                          <a:endCxn id="56" idx="1"/>
                        </wps:cNvCnPr>
                        <wps:spPr>
                          <a:xfrm>
                            <a:off x="4718700" y="260985"/>
                            <a:ext cx="229262"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179DC703" id="Group 62" o:spid="_x0000_s1026" style="width:463.35pt;height:41.1pt;mso-position-horizontal-relative:char;mso-position-vertical-relative:line" coordsize="58842,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">
                <v:rect id="Rectangle 32" o:spid="_x0000_s1027" style="position:absolute;width:6408;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" fillcolor="white [3201]" stroked="f" strokeweight="1pt">
                  <v:textbox>
                    <w:txbxContent>
                      <w:p w14:paraId="1BC99C32" w14:textId="77777777" w:rsidR="009337FB" w:rsidRDefault="009337FB" w:rsidP="009337FB">
                        <w:pPr>
                          <w:spacing w:before="0"/>
                          <w:jc w:val="center"/>
                        </w:pPr>
                        <w:r>
                          <w:t>Input video</w:t>
                        </w:r>
                      </w:p>
                    </w:txbxContent>
                  </v:textbox>
                </v:rect>
                <v:rect id="Rectangle 52" o:spid="_x0000_s1028" style="position:absolute;left:8667;width:82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" fillcolor="white [3201]" strokecolor="black [3200]" strokeweight="1pt">
                  <v:textbox>
                    <w:txbxContent>
                      <w:p w14:paraId="7E557A97" w14:textId="77777777" w:rsidR="009337FB" w:rsidRDefault="009337FB" w:rsidP="009337FB">
                        <w:pPr>
                          <w:spacing w:before="0"/>
                          <w:jc w:val="center"/>
                        </w:pPr>
                        <w:r>
                          <w:t>Pre-processing</w:t>
                        </w:r>
                      </w:p>
                    </w:txbxContent>
                  </v:textbox>
                </v:rect>
                <v:rect id="Rectangle 53" o:spid="_x0000_s1029" style="position:absolute;left:19240;width:75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hRrxAAAANsAAAAPAAAAZHJzL2Rvd25yZXYueG1sRI9Ba8JA&#10;FITvgv9heUJvutFS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BkKFGvEAAAA2wAAAA8A&#10;AAAAAAAAAAAAAAAABwIAAGRycy9kb3ducmV2LnhtbFBLBQYAAAAAAwADALcAAAD4AgAAAAA=&#10;" fillcolor="white [3201]" strokecolor="black [3200]" strokeweight="1pt">
                  <v:textbox>
                    <w:txbxContent>
                      <w:p w14:paraId="12ED1A02" w14:textId="77777777" w:rsidR="009337FB" w:rsidRDefault="009337FB" w:rsidP="009337FB">
                        <w:pPr>
                          <w:spacing w:before="0"/>
                          <w:jc w:val="center"/>
                        </w:pPr>
                        <w:r>
                          <w:t>Encoding</w:t>
                        </w:r>
                      </w:p>
                    </w:txbxContent>
                  </v:textbox>
                </v:rect>
                <v:rect id="Rectangle 54" o:spid="_x0000_s1030" style="position:absolute;left:29051;width:75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4wfxAAAANsAAAAPAAAAZHJzL2Rvd25yZXYueG1sRI9Ba8JA&#10;FITvgv9heUJvulFa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JbjjB/EAAAA2wAAAA8A&#10;AAAAAAAAAAAAAAAABwIAAGRycy9kb3ducmV2LnhtbFBLBQYAAAAAAwADALcAAAD4AgAAAAA=&#10;" fillcolor="white [3201]" strokecolor="black [3200]" strokeweight="1pt">
                  <v:textbox>
                    <w:txbxContent>
                      <w:p w14:paraId="2F08B9F2" w14:textId="77777777" w:rsidR="009337FB" w:rsidRDefault="009337FB" w:rsidP="009337FB">
                        <w:pPr>
                          <w:spacing w:before="0"/>
                          <w:jc w:val="center"/>
                        </w:pPr>
                        <w:r>
                          <w:t>Decoding</w:t>
                        </w:r>
                      </w:p>
                    </w:txbxContent>
                  </v:textbox>
                </v:rect>
                <v:rect id="Rectangle 55" o:spid="_x0000_s1031" style="position:absolute;left:38909;width:82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" fillcolor="white [3201]" strokecolor="black [3200]" strokeweight="1pt">
                  <v:textbox>
                    <w:txbxContent>
                      <w:p w14:paraId="2B532C92" w14:textId="77777777" w:rsidR="009337FB" w:rsidRDefault="009337FB" w:rsidP="009337FB">
                        <w:pPr>
                          <w:spacing w:before="0"/>
                          <w:jc w:val="center"/>
                        </w:pPr>
                        <w:r>
                          <w:t>Post-processing</w:t>
                        </w:r>
                      </w:p>
                    </w:txbxContent>
                  </v:textbox>
                </v:rect>
                <v:rect id="Rectangle 56" o:spid="_x0000_s1032" style="position:absolute;left:49482;width:93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" fillcolor="white [3201]" stroked="f" strokeweight="1pt">
                  <v:textbox>
                    <w:txbxContent>
                      <w:p w14:paraId="5DFDE9BD" w14:textId="77777777" w:rsidR="009337FB" w:rsidRDefault="009337FB" w:rsidP="009337FB">
                        <w:pPr>
                          <w:spacing w:before="0"/>
                          <w:jc w:val="center"/>
                        </w:pPr>
                        <w:r>
                          <w:t>Machine consumption</w:t>
                        </w:r>
                      </w:p>
                    </w:txbxContent>
                  </v:textbox>
                </v:rect>
                <v:shapetype id="_x0000_t32" coordsize="21600,21600" o:spt="32" o:oned="t" path="m,l21600,21600e" filled="f">
                  <v:path arrowok="t" fillok="f" o:connecttype="none"/>
                  <o:lock v:ext="edit" shapetype="t"/>
                </v:shapetype>
                <v:shape id="Straight Arrow Connector 57" o:spid="_x0000_s1033" type="#_x0000_t32" style="position:absolute;left:6407;top:2609;width:22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" strokecolor="black [3200]" strokeweight="1pt">
                  <v:stroke endarrow="block" joinstyle="miter"/>
                </v:shape>
                <v:shape id="Straight Arrow Connector 58" o:spid="_x0000_s1034" type="#_x0000_t32" style="position:absolute;left:16946;top:2609;width:2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" strokecolor="black [3200]" strokeweight="1pt">
                  <v:stroke endarrow="block" joinstyle="miter"/>
                </v:shape>
                <v:shape id="Straight Arrow Connector 59" o:spid="_x0000_s1035" type="#_x0000_t32" style="position:absolute;left:26799;top:2609;width:22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" strokecolor="black [3200]" strokeweight="1pt">
                  <v:stroke endarrow="block" joinstyle="miter"/>
                </v:shape>
                <v:shape id="Straight Arrow Connector 60" o:spid="_x0000_s1036" type="#_x0000_t32" style="position:absolute;left:36609;top:2609;width:22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" strokecolor="black [3200]" strokeweight="1pt">
                  <v:stroke endarrow="block" joinstyle="miter"/>
                </v:shape>
                <v:shape id="Straight Arrow Connector 61" o:spid="_x0000_s1037" type="#_x0000_t32" style="position:absolute;left:47187;top:2609;width:22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" strokecolor="black [3200]" strokeweight="1pt">
                  <v:stroke endarrow="block" joinstyle="miter"/>
                </v:shape>
                <w10:anchorlock/>
              </v:group>
            </w:pict>
          </mc:Fallback>
        </mc:AlternateContent>
      </w:r>
    </w:p>
    <w:p w14:paraId="73D4F542" w14:textId="5C0245B3" w:rsidR="009337FB" w:rsidRPr="005A0F33" w:rsidRDefault="009337FB" w:rsidP="009337FB">
      <w:pPr>
        <w:pStyle w:val="Caption"/>
        <w:jc w:val="center"/>
        <w:rPr>
          <w:i w:val="0"/>
          <w:iCs w:val="0"/>
          <w:color w:val="auto"/>
          <w:sz w:val="22"/>
          <w:szCs w:val="22"/>
          <w:lang w:val="en-CA"/>
        </w:rPr>
      </w:pPr>
      <w:bookmarkStart w:id="1" w:name="_Ref120270411"/>
      <w:r w:rsidRPr="005A0F33">
        <w:rPr>
          <w:i w:val="0"/>
          <w:iCs w:val="0"/>
          <w:color w:val="auto"/>
          <w:sz w:val="22"/>
          <w:szCs w:val="22"/>
          <w:lang w:val="en-CA"/>
        </w:rPr>
        <w:t xml:space="preserve">Figure </w:t>
      </w:r>
      <w:r w:rsidRPr="005A0F33">
        <w:rPr>
          <w:i w:val="0"/>
          <w:iCs w:val="0"/>
          <w:color w:val="auto"/>
          <w:sz w:val="22"/>
          <w:szCs w:val="22"/>
          <w:lang w:val="en-CA"/>
        </w:rPr>
        <w:fldChar w:fldCharType="begin"/>
      </w:r>
      <w:r w:rsidRPr="005A0F33">
        <w:rPr>
          <w:i w:val="0"/>
          <w:iCs w:val="0"/>
          <w:color w:val="auto"/>
          <w:sz w:val="22"/>
          <w:szCs w:val="22"/>
          <w:lang w:val="en-CA"/>
        </w:rPr>
        <w:instrText xml:space="preserve"> SEQ Figure \* ARABIC </w:instrText>
      </w:r>
      <w:r w:rsidRPr="005A0F33">
        <w:rPr>
          <w:i w:val="0"/>
          <w:iCs w:val="0"/>
          <w:color w:val="auto"/>
          <w:sz w:val="22"/>
          <w:szCs w:val="22"/>
          <w:lang w:val="en-CA"/>
        </w:rPr>
        <w:fldChar w:fldCharType="separate"/>
      </w:r>
      <w:r w:rsidR="005302FE" w:rsidRPr="005A0F33">
        <w:rPr>
          <w:i w:val="0"/>
          <w:iCs w:val="0"/>
          <w:noProof/>
          <w:color w:val="auto"/>
          <w:sz w:val="22"/>
          <w:szCs w:val="22"/>
          <w:lang w:val="en-CA"/>
        </w:rPr>
        <w:t>1</w:t>
      </w:r>
      <w:r w:rsidRPr="005A0F33">
        <w:rPr>
          <w:i w:val="0"/>
          <w:iCs w:val="0"/>
          <w:color w:val="auto"/>
          <w:sz w:val="22"/>
          <w:szCs w:val="22"/>
          <w:lang w:val="en-CA"/>
        </w:rPr>
        <w:fldChar w:fldCharType="end"/>
      </w:r>
      <w:bookmarkEnd w:id="1"/>
      <w:r w:rsidRPr="005A0F33">
        <w:rPr>
          <w:i w:val="0"/>
          <w:iCs w:val="0"/>
          <w:color w:val="auto"/>
          <w:sz w:val="22"/>
          <w:szCs w:val="22"/>
          <w:lang w:val="en-CA"/>
        </w:rPr>
        <w:t>. General processing pipeline</w:t>
      </w:r>
    </w:p>
    <w:p w14:paraId="4BD1E7E0" w14:textId="73CF0E09" w:rsidR="009337FB" w:rsidRDefault="00673D0A" w:rsidP="009337FB">
      <w:pPr>
        <w:rPr>
          <w:lang w:val="en-CA"/>
        </w:rPr>
      </w:pPr>
      <w:r w:rsidRPr="005A0F33">
        <w:rPr>
          <w:lang w:val="en-CA"/>
        </w:rPr>
        <w:t>An overview of the commonly used practices for evaluating encoder optimization technologies for machine consumption in JVET and MPEG communities can be found in clause </w:t>
      </w:r>
      <w:r w:rsidRPr="005A0F33">
        <w:rPr>
          <w:lang w:val="en-CA"/>
        </w:rPr>
        <w:fldChar w:fldCharType="begin"/>
      </w:r>
      <w:r w:rsidRPr="005A0F33">
        <w:rPr>
          <w:lang w:val="en-CA"/>
        </w:rPr>
        <w:instrText xml:space="preserve"> REF _Ref120270660 \r \h </w:instrText>
      </w:r>
      <w:r w:rsidRPr="005A0F33">
        <w:rPr>
          <w:lang w:val="en-CA"/>
        </w:rPr>
      </w:r>
      <w:r w:rsidRPr="005A0F33">
        <w:rPr>
          <w:lang w:val="en-CA"/>
        </w:rPr>
        <w:fldChar w:fldCharType="separate"/>
      </w:r>
      <w:r>
        <w:rPr>
          <w:lang w:val="en-CA"/>
        </w:rPr>
        <w:t>5</w:t>
      </w:r>
      <w:r w:rsidRPr="005A0F33">
        <w:rPr>
          <w:lang w:val="en-CA"/>
        </w:rPr>
        <w:fldChar w:fldCharType="end"/>
      </w:r>
      <w:r w:rsidRPr="005A0F33">
        <w:rPr>
          <w:lang w:val="en-CA"/>
        </w:rPr>
        <w:t>.</w:t>
      </w:r>
      <w:r>
        <w:rPr>
          <w:lang w:val="en-CA"/>
        </w:rPr>
        <w:t xml:space="preserve"> </w:t>
      </w:r>
      <w:r w:rsidR="009337FB" w:rsidRPr="005A0F33">
        <w:rPr>
          <w:lang w:val="en-CA"/>
        </w:rPr>
        <w:t>A description of different pre-processing methods can be found in clause </w:t>
      </w:r>
      <w:r w:rsidR="009337FB" w:rsidRPr="005A0F33">
        <w:rPr>
          <w:lang w:val="en-CA"/>
        </w:rPr>
        <w:fldChar w:fldCharType="begin"/>
      </w:r>
      <w:r w:rsidR="009337FB" w:rsidRPr="005A0F33">
        <w:rPr>
          <w:lang w:val="en-CA"/>
        </w:rPr>
        <w:instrText xml:space="preserve"> REF _Ref120270488 \r \h </w:instrText>
      </w:r>
      <w:r w:rsidR="009337FB" w:rsidRPr="005A0F33">
        <w:rPr>
          <w:lang w:val="en-CA"/>
        </w:rPr>
      </w:r>
      <w:r w:rsidR="009337FB" w:rsidRPr="005A0F33">
        <w:rPr>
          <w:lang w:val="en-CA"/>
        </w:rPr>
        <w:fldChar w:fldCharType="separate"/>
      </w:r>
      <w:r w:rsidR="0055607E">
        <w:rPr>
          <w:lang w:val="en-CA"/>
        </w:rPr>
        <w:t>6</w:t>
      </w:r>
      <w:r w:rsidR="009337FB" w:rsidRPr="005A0F33">
        <w:rPr>
          <w:lang w:val="en-CA"/>
        </w:rPr>
        <w:fldChar w:fldCharType="end"/>
      </w:r>
      <w:r w:rsidR="009337FB" w:rsidRPr="005A0F33">
        <w:rPr>
          <w:lang w:val="en-CA"/>
        </w:rPr>
        <w:t>. Encoder optimizations and processes are detailed in clause </w:t>
      </w:r>
      <w:r w:rsidR="009337FB" w:rsidRPr="005A0F33">
        <w:rPr>
          <w:lang w:val="en-CA"/>
        </w:rPr>
        <w:fldChar w:fldCharType="begin"/>
      </w:r>
      <w:r w:rsidR="009337FB" w:rsidRPr="005A0F33">
        <w:rPr>
          <w:lang w:val="en-CA"/>
        </w:rPr>
        <w:instrText xml:space="preserve"> REF _Ref120270523 \r \h </w:instrText>
      </w:r>
      <w:r w:rsidR="009337FB" w:rsidRPr="005A0F33">
        <w:rPr>
          <w:lang w:val="en-CA"/>
        </w:rPr>
      </w:r>
      <w:r w:rsidR="009337FB" w:rsidRPr="005A0F33">
        <w:rPr>
          <w:lang w:val="en-CA"/>
        </w:rPr>
        <w:fldChar w:fldCharType="separate"/>
      </w:r>
      <w:r w:rsidR="0055607E">
        <w:rPr>
          <w:lang w:val="en-CA"/>
        </w:rPr>
        <w:t>7</w:t>
      </w:r>
      <w:r w:rsidR="009337FB" w:rsidRPr="005A0F33">
        <w:rPr>
          <w:lang w:val="en-CA"/>
        </w:rPr>
        <w:fldChar w:fldCharType="end"/>
      </w:r>
      <w:r w:rsidR="009337FB" w:rsidRPr="005A0F33">
        <w:rPr>
          <w:lang w:val="en-CA"/>
        </w:rPr>
        <w:t xml:space="preserve"> and post-processing methods are described in clause </w:t>
      </w:r>
      <w:r w:rsidR="009337FB" w:rsidRPr="005A0F33">
        <w:rPr>
          <w:lang w:val="en-CA"/>
        </w:rPr>
        <w:fldChar w:fldCharType="begin"/>
      </w:r>
      <w:r w:rsidR="009337FB" w:rsidRPr="005A0F33">
        <w:rPr>
          <w:lang w:val="en-CA"/>
        </w:rPr>
        <w:instrText xml:space="preserve"> REF _Ref120270559 \r \h </w:instrText>
      </w:r>
      <w:r w:rsidR="009337FB" w:rsidRPr="005A0F33">
        <w:rPr>
          <w:lang w:val="en-CA"/>
        </w:rPr>
      </w:r>
      <w:r w:rsidR="009337FB" w:rsidRPr="005A0F33">
        <w:rPr>
          <w:lang w:val="en-CA"/>
        </w:rPr>
        <w:fldChar w:fldCharType="separate"/>
      </w:r>
      <w:r w:rsidR="0055607E">
        <w:rPr>
          <w:lang w:val="en-CA"/>
        </w:rPr>
        <w:t>8</w:t>
      </w:r>
      <w:r w:rsidR="009337FB" w:rsidRPr="005A0F33">
        <w:rPr>
          <w:lang w:val="en-CA"/>
        </w:rPr>
        <w:fldChar w:fldCharType="end"/>
      </w:r>
      <w:r w:rsidR="009337FB" w:rsidRPr="005A0F33">
        <w:rPr>
          <w:lang w:val="en-CA"/>
        </w:rPr>
        <w:t>.</w:t>
      </w:r>
      <w:r w:rsidR="00CF25E3">
        <w:rPr>
          <w:lang w:val="en-CA"/>
        </w:rPr>
        <w:t xml:space="preserve"> Metadata that can be useful for machine consumption applications is described in clause </w:t>
      </w:r>
      <w:r w:rsidR="00CF25E3">
        <w:rPr>
          <w:lang w:val="en-CA"/>
        </w:rPr>
        <w:fldChar w:fldCharType="begin"/>
      </w:r>
      <w:r w:rsidR="00CF25E3">
        <w:rPr>
          <w:lang w:val="en-CA"/>
        </w:rPr>
        <w:instrText xml:space="preserve"> REF _Ref130393391 \r \h </w:instrText>
      </w:r>
      <w:r w:rsidR="00CF25E3">
        <w:rPr>
          <w:lang w:val="en-CA"/>
        </w:rPr>
      </w:r>
      <w:r w:rsidR="00CF25E3">
        <w:rPr>
          <w:lang w:val="en-CA"/>
        </w:rPr>
        <w:fldChar w:fldCharType="separate"/>
      </w:r>
      <w:r w:rsidR="00CF25E3">
        <w:rPr>
          <w:lang w:val="en-CA"/>
        </w:rPr>
        <w:t>9</w:t>
      </w:r>
      <w:r w:rsidR="00CF25E3">
        <w:rPr>
          <w:lang w:val="en-CA"/>
        </w:rPr>
        <w:fldChar w:fldCharType="end"/>
      </w:r>
      <w:r w:rsidR="00CF25E3">
        <w:rPr>
          <w:lang w:val="en-CA"/>
        </w:rPr>
        <w:t>.</w:t>
      </w:r>
      <w:r w:rsidR="009337FB" w:rsidRPr="005A0F33">
        <w:rPr>
          <w:lang w:val="en-CA"/>
        </w:rPr>
        <w:t xml:space="preserve"> </w:t>
      </w:r>
    </w:p>
    <w:p w14:paraId="1D818ADC" w14:textId="712F88A1" w:rsidR="00322C2B" w:rsidRPr="005A0F33" w:rsidRDefault="00322C2B" w:rsidP="00C85C36">
      <w:pPr>
        <w:pStyle w:val="Heading2"/>
        <w:rPr>
          <w:lang w:val="en-CA"/>
        </w:rPr>
      </w:pPr>
      <w:r>
        <w:rPr>
          <w:lang w:val="en-CA"/>
        </w:rPr>
        <w:t>Background</w:t>
      </w:r>
    </w:p>
    <w:p w14:paraId="4EB962CD" w14:textId="41BB18F1" w:rsidR="009337FB" w:rsidRPr="005A0F33" w:rsidRDefault="009337FB" w:rsidP="009337FB">
      <w:pPr>
        <w:rPr>
          <w:lang w:val="en-CA"/>
        </w:rPr>
      </w:pPr>
      <w:r w:rsidRPr="005A0F33">
        <w:rPr>
          <w:lang w:val="en-CA"/>
        </w:rPr>
        <w:t xml:space="preserve">In July 2019 the Requirements subgroup of ISO/IEC JTC 1/SC 29/WG 11 (MPEG) started </w:t>
      </w:r>
      <w:r w:rsidR="001372FF">
        <w:rPr>
          <w:lang w:val="en-CA"/>
        </w:rPr>
        <w:t>exploration</w:t>
      </w:r>
      <w:r w:rsidR="001372FF" w:rsidRPr="005A0F33">
        <w:rPr>
          <w:lang w:val="en-CA"/>
        </w:rPr>
        <w:t xml:space="preserve"> </w:t>
      </w:r>
      <w:r w:rsidR="001372FF">
        <w:rPr>
          <w:lang w:val="en-CA"/>
        </w:rPr>
        <w:t xml:space="preserve">activities </w:t>
      </w:r>
      <w:proofErr w:type="gramStart"/>
      <w:r w:rsidR="006A520B" w:rsidRPr="005A0F33">
        <w:rPr>
          <w:lang w:val="en-CA"/>
        </w:rPr>
        <w:t xml:space="preserve">in </w:t>
      </w:r>
      <w:r w:rsidRPr="005A0F33">
        <w:rPr>
          <w:lang w:val="en-CA"/>
        </w:rPr>
        <w:t>the area of</w:t>
      </w:r>
      <w:proofErr w:type="gramEnd"/>
      <w:r w:rsidRPr="005A0F33">
        <w:rPr>
          <w:lang w:val="en-CA"/>
        </w:rPr>
        <w:t xml:space="preserve"> video coding for machines, with the </w:t>
      </w:r>
      <w:r w:rsidR="006A520B" w:rsidRPr="005A0F33">
        <w:rPr>
          <w:lang w:val="en-CA"/>
        </w:rPr>
        <w:t xml:space="preserve">initial </w:t>
      </w:r>
      <w:r w:rsidRPr="005A0F33">
        <w:rPr>
          <w:lang w:val="en-CA"/>
        </w:rPr>
        <w:t xml:space="preserve">goal of defining </w:t>
      </w:r>
      <w:r w:rsidR="006A520B" w:rsidRPr="005A0F33">
        <w:rPr>
          <w:lang w:val="en-CA"/>
        </w:rPr>
        <w:t xml:space="preserve">use cases, </w:t>
      </w:r>
      <w:r w:rsidRPr="005A0F33">
        <w:rPr>
          <w:lang w:val="en-CA"/>
        </w:rPr>
        <w:t>requirements</w:t>
      </w:r>
      <w:r w:rsidR="006A520B" w:rsidRPr="005A0F33">
        <w:rPr>
          <w:lang w:val="en-CA"/>
        </w:rPr>
        <w:t xml:space="preserve"> and ev</w:t>
      </w:r>
      <w:r w:rsidR="00D3327F" w:rsidRPr="005A0F33">
        <w:rPr>
          <w:lang w:val="en-CA"/>
        </w:rPr>
        <w:t>a</w:t>
      </w:r>
      <w:r w:rsidR="006A520B" w:rsidRPr="005A0F33">
        <w:rPr>
          <w:lang w:val="en-CA"/>
        </w:rPr>
        <w:t>lu</w:t>
      </w:r>
      <w:r w:rsidR="00D3327F" w:rsidRPr="005A0F33">
        <w:rPr>
          <w:lang w:val="en-CA"/>
        </w:rPr>
        <w:t>a</w:t>
      </w:r>
      <w:r w:rsidR="006A520B" w:rsidRPr="005A0F33">
        <w:rPr>
          <w:lang w:val="en-CA"/>
        </w:rPr>
        <w:t>tion framework</w:t>
      </w:r>
      <w:r w:rsidRPr="005A0F33">
        <w:rPr>
          <w:lang w:val="en-CA"/>
        </w:rPr>
        <w:t>. This work, which was continued by ISO/IEC JTC 1/SC 29/WG 2, resulted in a formal call for evidence (CfE) in January 2021 </w:t>
      </w:r>
      <w:r w:rsidRPr="005A0F33">
        <w:rPr>
          <w:lang w:val="en-CA"/>
        </w:rPr>
        <w:fldChar w:fldCharType="begin"/>
      </w:r>
      <w:r w:rsidRPr="005A0F33">
        <w:rPr>
          <w:lang w:val="en-CA"/>
        </w:rPr>
        <w:instrText xml:space="preserve"> REF _Ref120272682 \r \h </w:instrText>
      </w:r>
      <w:r w:rsidRPr="005A0F33">
        <w:rPr>
          <w:lang w:val="en-CA"/>
        </w:rPr>
      </w:r>
      <w:r w:rsidRPr="005A0F33">
        <w:rPr>
          <w:lang w:val="en-CA"/>
        </w:rPr>
        <w:fldChar w:fldCharType="separate"/>
      </w:r>
      <w:r w:rsidRPr="005A0F33">
        <w:rPr>
          <w:lang w:val="en-CA"/>
        </w:rPr>
        <w:t>[5]</w:t>
      </w:r>
      <w:r w:rsidRPr="005A0F33">
        <w:rPr>
          <w:lang w:val="en-CA"/>
        </w:rPr>
        <w:fldChar w:fldCharType="end"/>
      </w:r>
      <w:r w:rsidRPr="005A0F33">
        <w:rPr>
          <w:lang w:val="en-CA"/>
        </w:rPr>
        <w:t>. As the responses to this CfE showed evidence of improvements over existing compression standards, a call for proposals (CfP) was issued in April 2022 </w:t>
      </w:r>
      <w:r w:rsidRPr="005A0F33">
        <w:rPr>
          <w:lang w:val="en-CA"/>
        </w:rPr>
        <w:fldChar w:fldCharType="begin"/>
      </w:r>
      <w:r w:rsidRPr="005A0F33">
        <w:rPr>
          <w:lang w:val="en-CA"/>
        </w:rPr>
        <w:instrText xml:space="preserve"> REF _Ref120272692 \r \h </w:instrText>
      </w:r>
      <w:r w:rsidRPr="005A0F33">
        <w:rPr>
          <w:lang w:val="en-CA"/>
        </w:rPr>
      </w:r>
      <w:r w:rsidRPr="005A0F33">
        <w:rPr>
          <w:lang w:val="en-CA"/>
        </w:rPr>
        <w:fldChar w:fldCharType="separate"/>
      </w:r>
      <w:r w:rsidRPr="005A0F33">
        <w:rPr>
          <w:lang w:val="en-CA"/>
        </w:rPr>
        <w:t>[6]</w:t>
      </w:r>
      <w:r w:rsidRPr="005A0F33">
        <w:rPr>
          <w:lang w:val="en-CA"/>
        </w:rPr>
        <w:fldChar w:fldCharType="end"/>
      </w:r>
      <w:r w:rsidRPr="005A0F33">
        <w:rPr>
          <w:lang w:val="en-CA"/>
        </w:rPr>
        <w:t>.</w:t>
      </w:r>
    </w:p>
    <w:p w14:paraId="391037ED" w14:textId="41B89C5C" w:rsidR="009337FB" w:rsidRDefault="009337FB" w:rsidP="009337FB">
      <w:pPr>
        <w:rPr>
          <w:lang w:val="en-CA"/>
        </w:rPr>
      </w:pPr>
      <w:r w:rsidRPr="005A0F33">
        <w:rPr>
          <w:lang w:val="en-CA"/>
        </w:rPr>
        <w:t>Some responses to the CfP contained elements that can be used without modifications to existing video compression standards, and one response produced bit streams that were compliant to the VVC</w:t>
      </w:r>
      <w:r w:rsidR="001372FF">
        <w:rPr>
          <w:lang w:val="en-CA"/>
        </w:rPr>
        <w:t xml:space="preserve"> with</w:t>
      </w:r>
      <w:r w:rsidRPr="005A0F33">
        <w:rPr>
          <w:lang w:val="en-CA"/>
        </w:rPr>
        <w:t xml:space="preserve"> pure encoder optimization </w:t>
      </w:r>
      <w:r w:rsidRPr="005A0F33">
        <w:rPr>
          <w:lang w:val="en-CA"/>
        </w:rPr>
        <w:fldChar w:fldCharType="begin"/>
      </w:r>
      <w:r w:rsidRPr="005A0F33">
        <w:rPr>
          <w:lang w:val="en-CA"/>
        </w:rPr>
        <w:instrText xml:space="preserve"> REF _Ref120287016 \r \h </w:instrText>
      </w:r>
      <w:r w:rsidRPr="005A0F33">
        <w:rPr>
          <w:lang w:val="en-CA"/>
        </w:rPr>
      </w:r>
      <w:r w:rsidRPr="005A0F33">
        <w:rPr>
          <w:lang w:val="en-CA"/>
        </w:rPr>
        <w:fldChar w:fldCharType="separate"/>
      </w:r>
      <w:r w:rsidRPr="005A0F33">
        <w:rPr>
          <w:lang w:val="en-CA"/>
        </w:rPr>
        <w:t>[3]</w:t>
      </w:r>
      <w:r w:rsidRPr="005A0F33">
        <w:rPr>
          <w:lang w:val="en-CA"/>
        </w:rPr>
        <w:fldChar w:fldCharType="end"/>
      </w:r>
      <w:r w:rsidRPr="005A0F33">
        <w:rPr>
          <w:lang w:val="en-CA"/>
        </w:rPr>
        <w:t xml:space="preserve">. As </w:t>
      </w:r>
      <w:r w:rsidR="00EA1918" w:rsidRPr="005A0F33">
        <w:rPr>
          <w:lang w:val="en-CA"/>
        </w:rPr>
        <w:t xml:space="preserve">encoder optimization </w:t>
      </w:r>
      <w:r w:rsidRPr="005A0F33">
        <w:rPr>
          <w:lang w:val="en-CA"/>
        </w:rPr>
        <w:t>method</w:t>
      </w:r>
      <w:r w:rsidR="00EA1918" w:rsidRPr="005A0F33">
        <w:rPr>
          <w:lang w:val="en-CA"/>
        </w:rPr>
        <w:t>s</w:t>
      </w:r>
      <w:r w:rsidRPr="005A0F33">
        <w:rPr>
          <w:lang w:val="en-CA"/>
        </w:rPr>
        <w:t xml:space="preserve"> </w:t>
      </w:r>
      <w:r w:rsidR="00EA1918" w:rsidRPr="005A0F33">
        <w:rPr>
          <w:lang w:val="en-CA"/>
        </w:rPr>
        <w:t xml:space="preserve">demonstrated </w:t>
      </w:r>
      <w:r w:rsidRPr="005A0F33">
        <w:rPr>
          <w:lang w:val="en-CA"/>
        </w:rPr>
        <w:t>significant compression benefits</w:t>
      </w:r>
      <w:r w:rsidR="00EA1918" w:rsidRPr="005A0F33">
        <w:rPr>
          <w:lang w:val="en-CA"/>
        </w:rPr>
        <w:t xml:space="preserve"> to machine consumption,</w:t>
      </w:r>
      <w:r w:rsidRPr="005A0F33">
        <w:rPr>
          <w:lang w:val="en-CA"/>
        </w:rPr>
        <w:t xml:space="preserve"> compared </w:t>
      </w:r>
      <w:r w:rsidR="00EA1918" w:rsidRPr="005A0F33">
        <w:rPr>
          <w:lang w:val="en-CA"/>
        </w:rPr>
        <w:t xml:space="preserve">with </w:t>
      </w:r>
      <w:r w:rsidRPr="005A0F33">
        <w:rPr>
          <w:lang w:val="en-CA"/>
        </w:rPr>
        <w:t>the anchor</w:t>
      </w:r>
      <w:r w:rsidR="00EA1918" w:rsidRPr="005A0F33">
        <w:rPr>
          <w:lang w:val="en-CA"/>
        </w:rPr>
        <w:t xml:space="preserve"> configuration that is setup for human consumption</w:t>
      </w:r>
      <w:r w:rsidRPr="005A0F33">
        <w:rPr>
          <w:lang w:val="en-CA"/>
        </w:rPr>
        <w:t xml:space="preserve">, JVET decided to </w:t>
      </w:r>
      <w:r w:rsidR="0019465E" w:rsidRPr="005A0F33">
        <w:rPr>
          <w:lang w:val="en-CA"/>
        </w:rPr>
        <w:t xml:space="preserve">conduct </w:t>
      </w:r>
      <w:r w:rsidRPr="005A0F33">
        <w:rPr>
          <w:lang w:val="en-CA"/>
        </w:rPr>
        <w:t>a study on optimization</w:t>
      </w:r>
      <w:r w:rsidR="0019465E" w:rsidRPr="005A0F33">
        <w:rPr>
          <w:lang w:val="en-CA"/>
        </w:rPr>
        <w:t xml:space="preserve"> technologies</w:t>
      </w:r>
      <w:r w:rsidRPr="005A0F33">
        <w:rPr>
          <w:lang w:val="en-CA"/>
        </w:rPr>
        <w:t xml:space="preserve"> for encoders and receiving systems for machine consumption. The outcome of this study is documented in this report. </w:t>
      </w:r>
    </w:p>
    <w:p w14:paraId="3305C3F0" w14:textId="06C155D5" w:rsidR="00322C2B" w:rsidRDefault="001A4577" w:rsidP="001A4577">
      <w:pPr>
        <w:pStyle w:val="Heading2"/>
        <w:rPr>
          <w:lang w:val="en-CA"/>
        </w:rPr>
      </w:pPr>
      <w:r>
        <w:rPr>
          <w:lang w:val="en-CA"/>
        </w:rPr>
        <w:t xml:space="preserve">Use cases and </w:t>
      </w:r>
      <w:proofErr w:type="gramStart"/>
      <w:r>
        <w:rPr>
          <w:lang w:val="en-CA"/>
        </w:rPr>
        <w:t>applications</w:t>
      </w:r>
      <w:proofErr w:type="gramEnd"/>
    </w:p>
    <w:p w14:paraId="298855A0" w14:textId="1412FB51" w:rsidR="001A24D0" w:rsidRDefault="00427ABA" w:rsidP="001A4577">
      <w:pPr>
        <w:rPr>
          <w:lang w:val="en-CA"/>
        </w:rPr>
      </w:pPr>
      <w:r>
        <w:rPr>
          <w:lang w:val="en-CA"/>
        </w:rPr>
        <w:t>There are various u</w:t>
      </w:r>
      <w:r w:rsidR="00F06D16">
        <w:rPr>
          <w:lang w:val="en-CA"/>
        </w:rPr>
        <w:t xml:space="preserve">se cases </w:t>
      </w:r>
      <w:r w:rsidR="00AD2A8D">
        <w:rPr>
          <w:lang w:val="en-CA"/>
        </w:rPr>
        <w:t>and applications</w:t>
      </w:r>
      <w:r w:rsidR="00151290">
        <w:rPr>
          <w:lang w:val="en-CA"/>
        </w:rPr>
        <w:t xml:space="preserve"> using encoded video</w:t>
      </w:r>
      <w:r w:rsidR="00AD2A8D">
        <w:rPr>
          <w:lang w:val="en-CA"/>
        </w:rPr>
        <w:t xml:space="preserve"> that benefit from optimiz</w:t>
      </w:r>
      <w:r w:rsidR="00C0120D">
        <w:rPr>
          <w:lang w:val="en-CA"/>
        </w:rPr>
        <w:t>ing</w:t>
      </w:r>
      <w:r w:rsidR="00AD2A8D">
        <w:rPr>
          <w:lang w:val="en-CA"/>
        </w:rPr>
        <w:t xml:space="preserve"> </w:t>
      </w:r>
      <w:r w:rsidR="00151290">
        <w:rPr>
          <w:lang w:val="en-CA"/>
        </w:rPr>
        <w:t xml:space="preserve">both </w:t>
      </w:r>
      <w:r w:rsidR="00AD2A8D">
        <w:rPr>
          <w:lang w:val="en-CA"/>
        </w:rPr>
        <w:t xml:space="preserve">encoders and receiving systems for machine </w:t>
      </w:r>
      <w:r w:rsidR="00C0120D">
        <w:rPr>
          <w:lang w:val="en-CA"/>
        </w:rPr>
        <w:t>analysis</w:t>
      </w:r>
      <w:r w:rsidR="002A6F12">
        <w:rPr>
          <w:lang w:val="en-CA"/>
        </w:rPr>
        <w:t>.</w:t>
      </w:r>
      <w:r w:rsidR="00AD2A8D">
        <w:rPr>
          <w:lang w:val="en-CA"/>
        </w:rPr>
        <w:t xml:space="preserve"> </w:t>
      </w:r>
      <w:r w:rsidR="00314CB4">
        <w:rPr>
          <w:lang w:val="en-CA"/>
        </w:rPr>
        <w:t>T</w:t>
      </w:r>
      <w:r w:rsidR="00EA66FA">
        <w:rPr>
          <w:lang w:val="en-CA"/>
        </w:rPr>
        <w:t xml:space="preserve">o give an overview </w:t>
      </w:r>
      <w:r w:rsidR="00314CB4">
        <w:rPr>
          <w:lang w:val="en-CA"/>
        </w:rPr>
        <w:t>s</w:t>
      </w:r>
      <w:r w:rsidR="00350F3F">
        <w:rPr>
          <w:lang w:val="en-CA"/>
        </w:rPr>
        <w:t>ome of them are listed below</w:t>
      </w:r>
      <w:r w:rsidR="001A24D0">
        <w:rPr>
          <w:lang w:val="en-CA"/>
        </w:rPr>
        <w:t>:</w:t>
      </w:r>
    </w:p>
    <w:p w14:paraId="1B3327B8" w14:textId="50108368" w:rsidR="00314CB4" w:rsidRPr="00314CB4" w:rsidRDefault="0029648C" w:rsidP="00196FE2">
      <w:pPr>
        <w:pStyle w:val="ListParagraph"/>
        <w:numPr>
          <w:ilvl w:val="0"/>
          <w:numId w:val="14"/>
        </w:numPr>
        <w:rPr>
          <w:lang w:val="en-CA"/>
        </w:rPr>
      </w:pPr>
      <w:r>
        <w:rPr>
          <w:lang w:val="en-CA"/>
        </w:rPr>
        <w:t>S</w:t>
      </w:r>
      <w:r w:rsidR="00C1447D" w:rsidRPr="00314CB4">
        <w:rPr>
          <w:lang w:val="en-CA"/>
        </w:rPr>
        <w:t>urveillance</w:t>
      </w:r>
      <w:r>
        <w:rPr>
          <w:lang w:val="en-CA"/>
        </w:rPr>
        <w:t>:</w:t>
      </w:r>
      <w:r w:rsidR="00C1447D" w:rsidRPr="00314CB4">
        <w:rPr>
          <w:lang w:val="en-CA"/>
        </w:rPr>
        <w:t xml:space="preserve"> </w:t>
      </w:r>
      <w:r>
        <w:rPr>
          <w:lang w:val="en-CA"/>
        </w:rPr>
        <w:t>T</w:t>
      </w:r>
      <w:r w:rsidR="00A358EB">
        <w:rPr>
          <w:lang w:val="en-CA"/>
        </w:rPr>
        <w:t>o be able to handle t</w:t>
      </w:r>
      <w:r>
        <w:rPr>
          <w:lang w:val="en-CA"/>
        </w:rPr>
        <w:t>he high number of sensors producing data</w:t>
      </w:r>
      <w:r w:rsidR="00C610BB">
        <w:rPr>
          <w:rFonts w:hint="eastAsia"/>
          <w:lang w:val="en-CA" w:eastAsia="zh-CN"/>
        </w:rPr>
        <w:t>,</w:t>
      </w:r>
      <w:r w:rsidR="00A358EB">
        <w:rPr>
          <w:lang w:val="en-CA"/>
        </w:rPr>
        <w:t xml:space="preserve"> </w:t>
      </w:r>
      <w:r w:rsidR="00AB1C67">
        <w:rPr>
          <w:lang w:val="en-CA"/>
        </w:rPr>
        <w:t>a</w:t>
      </w:r>
      <w:r w:rsidR="009D29D2" w:rsidRPr="00314CB4">
        <w:rPr>
          <w:lang w:val="en-CA"/>
        </w:rPr>
        <w:t xml:space="preserve"> large amount of bandwidth </w:t>
      </w:r>
      <w:r w:rsidR="00AB1C67">
        <w:rPr>
          <w:lang w:val="en-CA"/>
        </w:rPr>
        <w:t xml:space="preserve">is needed. </w:t>
      </w:r>
      <w:r w:rsidR="009143EC">
        <w:rPr>
          <w:lang w:val="en-CA"/>
        </w:rPr>
        <w:t>The number of</w:t>
      </w:r>
      <w:r w:rsidR="00172D10">
        <w:rPr>
          <w:lang w:val="en-CA"/>
        </w:rPr>
        <w:t xml:space="preserve"> sensors also has an impact on the </w:t>
      </w:r>
      <w:r w:rsidR="00685AF1">
        <w:rPr>
          <w:lang w:val="en-CA"/>
        </w:rPr>
        <w:t xml:space="preserve">computational load on the server side, as </w:t>
      </w:r>
      <w:r w:rsidR="00E84DB9">
        <w:rPr>
          <w:lang w:val="en-CA"/>
        </w:rPr>
        <w:t>having to analyze the input from many sensor</w:t>
      </w:r>
      <w:r w:rsidR="0034689A">
        <w:rPr>
          <w:lang w:val="en-CA"/>
        </w:rPr>
        <w:t>s</w:t>
      </w:r>
      <w:r w:rsidR="00E84DB9">
        <w:rPr>
          <w:lang w:val="en-CA"/>
        </w:rPr>
        <w:t xml:space="preserve"> can become a large burden</w:t>
      </w:r>
      <w:r w:rsidR="00FB65EA">
        <w:rPr>
          <w:lang w:val="en-CA"/>
        </w:rPr>
        <w:t xml:space="preserve"> which can be eased by</w:t>
      </w:r>
      <w:r w:rsidR="0034689A">
        <w:rPr>
          <w:lang w:val="en-CA"/>
        </w:rPr>
        <w:t xml:space="preserve"> </w:t>
      </w:r>
      <w:r w:rsidR="00FB65EA">
        <w:rPr>
          <w:lang w:val="en-CA"/>
        </w:rPr>
        <w:t>d</w:t>
      </w:r>
      <w:r w:rsidR="0034689A">
        <w:rPr>
          <w:lang w:val="en-CA"/>
        </w:rPr>
        <w:t xml:space="preserve">istributing the </w:t>
      </w:r>
      <w:r w:rsidR="00D9342C">
        <w:rPr>
          <w:lang w:val="en-CA"/>
        </w:rPr>
        <w:t>computation closer to the front</w:t>
      </w:r>
      <w:r w:rsidR="0040512C">
        <w:rPr>
          <w:lang w:val="en-CA"/>
        </w:rPr>
        <w:t>-</w:t>
      </w:r>
      <w:r w:rsidR="00D9342C">
        <w:rPr>
          <w:lang w:val="en-CA"/>
        </w:rPr>
        <w:t>end devices</w:t>
      </w:r>
      <w:r w:rsidR="006D458C">
        <w:rPr>
          <w:lang w:val="en-CA"/>
        </w:rPr>
        <w:t>.</w:t>
      </w:r>
    </w:p>
    <w:p w14:paraId="0917D47A" w14:textId="334FC46D" w:rsidR="00314CB4" w:rsidRPr="00422AA1" w:rsidRDefault="00422AA1" w:rsidP="00196FE2">
      <w:pPr>
        <w:pStyle w:val="ListParagraph"/>
        <w:numPr>
          <w:ilvl w:val="0"/>
          <w:numId w:val="14"/>
        </w:numPr>
        <w:rPr>
          <w:lang w:val="en-CA"/>
        </w:rPr>
      </w:pPr>
      <w:r>
        <w:rPr>
          <w:lang w:val="en-CA"/>
        </w:rPr>
        <w:t>I</w:t>
      </w:r>
      <w:r w:rsidR="00E8400F" w:rsidRPr="00422AA1">
        <w:rPr>
          <w:lang w:val="en-CA"/>
        </w:rPr>
        <w:t>ntelligent transportation</w:t>
      </w:r>
      <w:r>
        <w:rPr>
          <w:lang w:val="en-CA"/>
        </w:rPr>
        <w:t>:</w:t>
      </w:r>
      <w:r w:rsidR="00E8400F" w:rsidRPr="00422AA1">
        <w:rPr>
          <w:lang w:val="en-CA"/>
        </w:rPr>
        <w:t xml:space="preserve"> </w:t>
      </w:r>
      <w:r w:rsidR="00982D48">
        <w:rPr>
          <w:lang w:val="en-CA"/>
        </w:rPr>
        <w:t>A key aspect</w:t>
      </w:r>
      <w:r w:rsidR="008A4B3B">
        <w:rPr>
          <w:lang w:val="en-CA"/>
        </w:rPr>
        <w:t xml:space="preserve"> for </w:t>
      </w:r>
      <w:r w:rsidR="002B11E9">
        <w:rPr>
          <w:lang w:val="en-CA"/>
        </w:rPr>
        <w:t>vehicular applications is</w:t>
      </w:r>
      <w:r w:rsidR="00E8400F" w:rsidRPr="00422AA1">
        <w:rPr>
          <w:lang w:val="en-CA"/>
        </w:rPr>
        <w:t xml:space="preserve"> interoperability between </w:t>
      </w:r>
      <w:r w:rsidR="00445714">
        <w:rPr>
          <w:lang w:val="en-CA"/>
        </w:rPr>
        <w:t xml:space="preserve">not only </w:t>
      </w:r>
      <w:r w:rsidR="00E8400F" w:rsidRPr="00422AA1">
        <w:rPr>
          <w:lang w:val="en-CA"/>
        </w:rPr>
        <w:t>vehicles from different vendors</w:t>
      </w:r>
      <w:r w:rsidR="00445714">
        <w:rPr>
          <w:lang w:val="en-CA"/>
        </w:rPr>
        <w:t>, but also</w:t>
      </w:r>
      <w:r w:rsidR="00E8400F" w:rsidRPr="00422AA1">
        <w:rPr>
          <w:lang w:val="en-CA"/>
        </w:rPr>
        <w:t xml:space="preserve"> the </w:t>
      </w:r>
      <w:r w:rsidR="009A34F4" w:rsidRPr="00422AA1">
        <w:rPr>
          <w:lang w:val="en-CA"/>
        </w:rPr>
        <w:t>infrastructure</w:t>
      </w:r>
      <w:r w:rsidR="00CA1EA3">
        <w:rPr>
          <w:lang w:val="en-CA"/>
        </w:rPr>
        <w:t xml:space="preserve"> of the</w:t>
      </w:r>
      <w:r w:rsidR="00463591">
        <w:rPr>
          <w:lang w:val="en-CA"/>
        </w:rPr>
        <w:t xml:space="preserve"> current</w:t>
      </w:r>
      <w:r w:rsidR="00571B96">
        <w:rPr>
          <w:lang w:val="en-CA"/>
        </w:rPr>
        <w:t xml:space="preserve"> location</w:t>
      </w:r>
      <w:r w:rsidR="000870A2">
        <w:rPr>
          <w:lang w:val="en-CA"/>
        </w:rPr>
        <w:t>.</w:t>
      </w:r>
      <w:r w:rsidR="00BB151B">
        <w:rPr>
          <w:lang w:val="en-CA"/>
        </w:rPr>
        <w:t xml:space="preserve"> Connected vehicles are expected to play a significant role</w:t>
      </w:r>
      <w:r w:rsidR="002943D7">
        <w:rPr>
          <w:lang w:val="en-CA"/>
        </w:rPr>
        <w:t xml:space="preserve"> in </w:t>
      </w:r>
      <w:r w:rsidR="00A16257">
        <w:rPr>
          <w:lang w:val="en-CA"/>
        </w:rPr>
        <w:t xml:space="preserve">the future of </w:t>
      </w:r>
      <w:r w:rsidR="0019236A">
        <w:rPr>
          <w:lang w:val="en-CA"/>
        </w:rPr>
        <w:t xml:space="preserve">transport systems as they </w:t>
      </w:r>
      <w:r w:rsidR="002029F2">
        <w:rPr>
          <w:lang w:val="en-CA"/>
        </w:rPr>
        <w:t xml:space="preserve">have the potential to increase </w:t>
      </w:r>
      <w:r w:rsidR="00A0682F">
        <w:rPr>
          <w:lang w:val="en-CA"/>
        </w:rPr>
        <w:t xml:space="preserve">safety, </w:t>
      </w:r>
      <w:r w:rsidR="005F366E">
        <w:rPr>
          <w:lang w:val="en-CA"/>
        </w:rPr>
        <w:t>accessibility</w:t>
      </w:r>
      <w:r w:rsidR="00692EE9">
        <w:rPr>
          <w:lang w:val="en-CA"/>
        </w:rPr>
        <w:t>,</w:t>
      </w:r>
      <w:r w:rsidR="005F366E">
        <w:rPr>
          <w:lang w:val="en-CA"/>
        </w:rPr>
        <w:t xml:space="preserve"> and </w:t>
      </w:r>
      <w:r w:rsidR="00C65D20">
        <w:rPr>
          <w:lang w:val="en-CA"/>
        </w:rPr>
        <w:t>road usage efficiency.</w:t>
      </w:r>
      <w:r w:rsidR="00840AB1" w:rsidRPr="00422AA1">
        <w:rPr>
          <w:lang w:val="en-CA"/>
        </w:rPr>
        <w:t xml:space="preserve"> </w:t>
      </w:r>
      <w:r w:rsidR="009C6AE6">
        <w:rPr>
          <w:lang w:val="en-CA"/>
        </w:rPr>
        <w:t xml:space="preserve">The high number of vehicles </w:t>
      </w:r>
      <w:r w:rsidR="003761A5">
        <w:rPr>
          <w:lang w:val="en-CA"/>
        </w:rPr>
        <w:t>emphasizes the need of</w:t>
      </w:r>
      <w:r w:rsidR="005B6B00">
        <w:rPr>
          <w:lang w:val="en-CA"/>
        </w:rPr>
        <w:t xml:space="preserve"> reducing the amount of data being transmitted </w:t>
      </w:r>
      <w:r w:rsidR="00F61C5F">
        <w:rPr>
          <w:lang w:val="en-CA"/>
        </w:rPr>
        <w:t>to avoid overloading the network.</w:t>
      </w:r>
    </w:p>
    <w:p w14:paraId="63E4FA41" w14:textId="4266622B" w:rsidR="001A4577" w:rsidRPr="000A0000" w:rsidRDefault="000A0000" w:rsidP="00196FE2">
      <w:pPr>
        <w:pStyle w:val="ListParagraph"/>
        <w:numPr>
          <w:ilvl w:val="0"/>
          <w:numId w:val="14"/>
        </w:numPr>
        <w:rPr>
          <w:lang w:val="en-CA"/>
        </w:rPr>
      </w:pPr>
      <w:r>
        <w:rPr>
          <w:lang w:val="en-CA"/>
        </w:rPr>
        <w:t>I</w:t>
      </w:r>
      <w:r w:rsidR="00AB0DA8" w:rsidRPr="000A0000">
        <w:rPr>
          <w:lang w:val="en-CA"/>
        </w:rPr>
        <w:t xml:space="preserve">ntelligent </w:t>
      </w:r>
      <w:r w:rsidR="00B43D0D" w:rsidRPr="000A0000">
        <w:rPr>
          <w:lang w:val="en-CA"/>
        </w:rPr>
        <w:t>industry</w:t>
      </w:r>
      <w:r>
        <w:rPr>
          <w:lang w:val="en-CA"/>
        </w:rPr>
        <w:t>:</w:t>
      </w:r>
      <w:r w:rsidR="00AB0DA8" w:rsidRPr="000A0000">
        <w:rPr>
          <w:lang w:val="en-CA"/>
        </w:rPr>
        <w:t xml:space="preserve"> </w:t>
      </w:r>
      <w:r w:rsidR="00AD0FC4">
        <w:rPr>
          <w:lang w:val="en-CA"/>
        </w:rPr>
        <w:t>One</w:t>
      </w:r>
      <w:r w:rsidR="00D50B35" w:rsidRPr="000A0000">
        <w:rPr>
          <w:lang w:val="en-CA"/>
        </w:rPr>
        <w:t xml:space="preserve"> example</w:t>
      </w:r>
      <w:r w:rsidR="00B96884" w:rsidRPr="000A0000">
        <w:rPr>
          <w:lang w:val="en-CA"/>
        </w:rPr>
        <w:t xml:space="preserve"> </w:t>
      </w:r>
      <w:proofErr w:type="gramStart"/>
      <w:r w:rsidR="00C83297">
        <w:rPr>
          <w:lang w:val="en-CA"/>
        </w:rPr>
        <w:t>in the area of</w:t>
      </w:r>
      <w:proofErr w:type="gramEnd"/>
      <w:r w:rsidR="00C83297">
        <w:rPr>
          <w:lang w:val="en-CA"/>
        </w:rPr>
        <w:t xml:space="preserve"> </w:t>
      </w:r>
      <w:r w:rsidR="00D31EFA">
        <w:rPr>
          <w:lang w:val="en-CA"/>
        </w:rPr>
        <w:t xml:space="preserve">intelligent industries is the </w:t>
      </w:r>
      <w:r w:rsidR="004A3186">
        <w:rPr>
          <w:lang w:val="en-CA"/>
        </w:rPr>
        <w:t xml:space="preserve">visual </w:t>
      </w:r>
      <w:r w:rsidR="00D31EFA">
        <w:rPr>
          <w:lang w:val="en-CA"/>
        </w:rPr>
        <w:t xml:space="preserve">analysis of </w:t>
      </w:r>
      <w:r w:rsidR="00B96884" w:rsidRPr="000A0000">
        <w:rPr>
          <w:lang w:val="en-CA"/>
        </w:rPr>
        <w:t xml:space="preserve">materials </w:t>
      </w:r>
      <w:r w:rsidR="00D31EFA">
        <w:rPr>
          <w:lang w:val="en-CA"/>
        </w:rPr>
        <w:t xml:space="preserve">and work pieces. </w:t>
      </w:r>
      <w:r w:rsidR="00692EE9">
        <w:rPr>
          <w:lang w:val="en-CA"/>
        </w:rPr>
        <w:t xml:space="preserve">In an </w:t>
      </w:r>
      <w:r w:rsidR="00376151">
        <w:rPr>
          <w:lang w:val="en-CA"/>
        </w:rPr>
        <w:t>automated industrial setting</w:t>
      </w:r>
      <w:r w:rsidR="00FB7B67">
        <w:rPr>
          <w:lang w:val="en-CA"/>
        </w:rPr>
        <w:t xml:space="preserve"> items</w:t>
      </w:r>
      <w:r w:rsidR="00380E1F">
        <w:rPr>
          <w:lang w:val="en-CA"/>
        </w:rPr>
        <w:t xml:space="preserve"> </w:t>
      </w:r>
      <w:r w:rsidR="00B96884" w:rsidRPr="000A0000">
        <w:rPr>
          <w:lang w:val="en-CA"/>
        </w:rPr>
        <w:t xml:space="preserve">can be analyzed </w:t>
      </w:r>
      <w:r w:rsidR="00FB7B67">
        <w:rPr>
          <w:lang w:val="en-CA"/>
        </w:rPr>
        <w:t xml:space="preserve">to determine </w:t>
      </w:r>
      <w:r w:rsidR="00B96884" w:rsidRPr="000A0000">
        <w:rPr>
          <w:lang w:val="en-CA"/>
        </w:rPr>
        <w:t>whether they fulfill certain requirements</w:t>
      </w:r>
      <w:r w:rsidR="006702D3">
        <w:rPr>
          <w:lang w:val="en-CA"/>
        </w:rPr>
        <w:t xml:space="preserve"> such as smoothness, </w:t>
      </w:r>
      <w:r w:rsidR="003A7C7C">
        <w:rPr>
          <w:lang w:val="en-CA"/>
        </w:rPr>
        <w:t>evenness,</w:t>
      </w:r>
      <w:r w:rsidR="006702D3">
        <w:rPr>
          <w:lang w:val="en-CA"/>
        </w:rPr>
        <w:t xml:space="preserve"> </w:t>
      </w:r>
      <w:r w:rsidR="001D41A8">
        <w:rPr>
          <w:lang w:val="en-CA"/>
        </w:rPr>
        <w:t>or light reflection</w:t>
      </w:r>
      <w:r w:rsidR="00B96884" w:rsidRPr="000A0000">
        <w:rPr>
          <w:lang w:val="en-CA"/>
        </w:rPr>
        <w:t>.</w:t>
      </w:r>
      <w:r w:rsidR="0096199C">
        <w:rPr>
          <w:lang w:val="en-CA"/>
        </w:rPr>
        <w:t xml:space="preserve"> If </w:t>
      </w:r>
      <w:r w:rsidR="00202F4A">
        <w:rPr>
          <w:lang w:val="en-CA"/>
        </w:rPr>
        <w:t xml:space="preserve">faults in </w:t>
      </w:r>
      <w:r w:rsidR="0096199C">
        <w:rPr>
          <w:lang w:val="en-CA"/>
        </w:rPr>
        <w:t xml:space="preserve">work </w:t>
      </w:r>
      <w:r w:rsidR="007F4E06">
        <w:rPr>
          <w:lang w:val="en-CA"/>
        </w:rPr>
        <w:t xml:space="preserve">pieces </w:t>
      </w:r>
      <w:r w:rsidR="00202F4A">
        <w:rPr>
          <w:lang w:val="en-CA"/>
        </w:rPr>
        <w:t>are detected</w:t>
      </w:r>
      <w:r w:rsidR="00A47780">
        <w:rPr>
          <w:lang w:val="en-CA"/>
        </w:rPr>
        <w:t>,</w:t>
      </w:r>
      <w:r w:rsidR="005652EE">
        <w:rPr>
          <w:lang w:val="en-CA"/>
        </w:rPr>
        <w:t xml:space="preserve"> they can be discarded or recycled. </w:t>
      </w:r>
    </w:p>
    <w:p w14:paraId="3E3E56B0" w14:textId="77777777" w:rsidR="009337FB" w:rsidRPr="005A0F33" w:rsidRDefault="009337FB" w:rsidP="009337FB">
      <w:pPr>
        <w:pStyle w:val="Heading1"/>
        <w:rPr>
          <w:lang w:val="en-CA"/>
        </w:rPr>
      </w:pPr>
      <w:bookmarkStart w:id="2" w:name="_Ref120270660"/>
      <w:r w:rsidRPr="005A0F33">
        <w:rPr>
          <w:lang w:val="en-CA"/>
        </w:rPr>
        <w:t>Evaluation methodology</w:t>
      </w:r>
      <w:bookmarkEnd w:id="2"/>
    </w:p>
    <w:p w14:paraId="789084BC" w14:textId="553E47AB" w:rsidR="009337FB" w:rsidRPr="005A0F33" w:rsidRDefault="009935F9" w:rsidP="009337FB">
      <w:pPr>
        <w:rPr>
          <w:lang w:val="en-CA"/>
        </w:rPr>
      </w:pPr>
      <w:r w:rsidRPr="005A0F33">
        <w:rPr>
          <w:lang w:val="en-CA"/>
        </w:rPr>
        <w:t xml:space="preserve">A set of assessment metrics and </w:t>
      </w:r>
      <w:r w:rsidR="001C5E45" w:rsidRPr="005A0F33">
        <w:rPr>
          <w:lang w:val="en-CA"/>
        </w:rPr>
        <w:t>measurement</w:t>
      </w:r>
      <w:r w:rsidRPr="005A0F33">
        <w:rPr>
          <w:lang w:val="en-CA"/>
        </w:rPr>
        <w:t xml:space="preserve"> points are used for</w:t>
      </w:r>
      <w:r w:rsidR="009337FB" w:rsidRPr="005A0F33">
        <w:rPr>
          <w:lang w:val="en-CA"/>
        </w:rPr>
        <w:t xml:space="preserve"> the evaluation of </w:t>
      </w:r>
      <w:r w:rsidRPr="005A0F33">
        <w:rPr>
          <w:lang w:val="en-CA"/>
        </w:rPr>
        <w:t xml:space="preserve">encoder optimization </w:t>
      </w:r>
      <w:r w:rsidR="009337FB" w:rsidRPr="005A0F33">
        <w:rPr>
          <w:lang w:val="en-CA"/>
        </w:rPr>
        <w:t>technologies for machine consumption</w:t>
      </w:r>
      <w:r w:rsidRPr="005A0F33">
        <w:rPr>
          <w:lang w:val="en-CA"/>
        </w:rPr>
        <w:t>.</w:t>
      </w:r>
      <w:r w:rsidR="009337FB" w:rsidRPr="005A0F33">
        <w:rPr>
          <w:lang w:val="en-CA"/>
        </w:rPr>
        <w:t xml:space="preserve"> An overview </w:t>
      </w:r>
      <w:r w:rsidRPr="005A0F33">
        <w:rPr>
          <w:lang w:val="en-CA"/>
        </w:rPr>
        <w:t xml:space="preserve">evaluation framework </w:t>
      </w:r>
      <w:r w:rsidR="009337FB" w:rsidRPr="005A0F33">
        <w:rPr>
          <w:lang w:val="en-CA"/>
        </w:rPr>
        <w:t xml:space="preserve">is shown in </w:t>
      </w:r>
      <w:r w:rsidR="009337FB" w:rsidRPr="005A0F33">
        <w:rPr>
          <w:lang w:val="en-CA"/>
        </w:rPr>
        <w:fldChar w:fldCharType="begin"/>
      </w:r>
      <w:r w:rsidR="009337FB" w:rsidRPr="005A0F33">
        <w:rPr>
          <w:lang w:val="en-CA"/>
        </w:rPr>
        <w:instrText xml:space="preserve"> REF _Ref120098174 \h  \* MERGEFORMAT </w:instrText>
      </w:r>
      <w:r w:rsidR="009337FB" w:rsidRPr="005A0F33">
        <w:rPr>
          <w:lang w:val="en-CA"/>
        </w:rPr>
      </w:r>
      <w:r w:rsidR="009337FB" w:rsidRPr="005A0F33">
        <w:rPr>
          <w:lang w:val="en-CA"/>
        </w:rPr>
        <w:fldChar w:fldCharType="separate"/>
      </w:r>
      <w:r w:rsidR="009337FB" w:rsidRPr="005A0F33">
        <w:rPr>
          <w:szCs w:val="22"/>
          <w:lang w:val="en-CA"/>
        </w:rPr>
        <w:t xml:space="preserve">Figure </w:t>
      </w:r>
      <w:r w:rsidR="009337FB" w:rsidRPr="005A0F33">
        <w:rPr>
          <w:noProof/>
          <w:szCs w:val="22"/>
          <w:lang w:val="en-CA"/>
        </w:rPr>
        <w:t>2</w:t>
      </w:r>
      <w:r w:rsidR="009337FB" w:rsidRPr="005A0F33">
        <w:rPr>
          <w:lang w:val="en-CA"/>
        </w:rPr>
        <w:fldChar w:fldCharType="end"/>
      </w:r>
      <w:r w:rsidR="009337FB" w:rsidRPr="005A0F33">
        <w:rPr>
          <w:lang w:val="en-CA"/>
        </w:rPr>
        <w:t xml:space="preserve">. Here the input video is encoded to generate a bit stream. This bit stream is then decoded, and the decoded video is used for the machine consumption task. Note that in this diagram the “Encoder” includes both pre-processing and encoding steps as in </w:t>
      </w:r>
      <w:r w:rsidR="009337FB" w:rsidRPr="005A0F33">
        <w:rPr>
          <w:lang w:val="en-CA"/>
        </w:rPr>
        <w:fldChar w:fldCharType="begin"/>
      </w:r>
      <w:r w:rsidR="009337FB" w:rsidRPr="005A0F33">
        <w:rPr>
          <w:lang w:val="en-CA"/>
        </w:rPr>
        <w:instrText xml:space="preserve"> REF _Ref120270411 \h  \* MERGEFORMAT </w:instrText>
      </w:r>
      <w:r w:rsidR="009337FB" w:rsidRPr="005A0F33">
        <w:rPr>
          <w:lang w:val="en-CA"/>
        </w:rPr>
      </w:r>
      <w:r w:rsidR="009337FB" w:rsidRPr="005A0F33">
        <w:rPr>
          <w:lang w:val="en-CA"/>
        </w:rPr>
        <w:fldChar w:fldCharType="separate"/>
      </w:r>
      <w:r w:rsidR="009337FB" w:rsidRPr="005A0F33">
        <w:rPr>
          <w:szCs w:val="22"/>
          <w:lang w:val="en-CA"/>
        </w:rPr>
        <w:t xml:space="preserve">Figure </w:t>
      </w:r>
      <w:r w:rsidR="009337FB" w:rsidRPr="005A0F33">
        <w:rPr>
          <w:noProof/>
          <w:szCs w:val="22"/>
          <w:lang w:val="en-CA"/>
        </w:rPr>
        <w:t>1</w:t>
      </w:r>
      <w:r w:rsidR="009337FB" w:rsidRPr="005A0F33">
        <w:rPr>
          <w:lang w:val="en-CA"/>
        </w:rPr>
        <w:fldChar w:fldCharType="end"/>
      </w:r>
      <w:r w:rsidR="009337FB" w:rsidRPr="005A0F33">
        <w:rPr>
          <w:lang w:val="en-CA"/>
        </w:rPr>
        <w:t>, and the “Decoder” includes both decoding and post-processing step</w:t>
      </w:r>
      <w:r w:rsidR="00C70BBB" w:rsidRPr="005A0F33">
        <w:rPr>
          <w:lang w:val="en-CA"/>
        </w:rPr>
        <w:t>s</w:t>
      </w:r>
      <w:r w:rsidR="009337FB" w:rsidRPr="005A0F33">
        <w:rPr>
          <w:lang w:val="en-CA"/>
        </w:rPr>
        <w:t xml:space="preserve"> shown in </w:t>
      </w:r>
      <w:r w:rsidR="009337FB" w:rsidRPr="005A0F33">
        <w:rPr>
          <w:lang w:val="en-CA"/>
        </w:rPr>
        <w:fldChar w:fldCharType="begin"/>
      </w:r>
      <w:r w:rsidR="009337FB" w:rsidRPr="005A0F33">
        <w:rPr>
          <w:lang w:val="en-CA"/>
        </w:rPr>
        <w:instrText xml:space="preserve"> REF _Ref120270411 \h  \* MERGEFORMAT </w:instrText>
      </w:r>
      <w:r w:rsidR="009337FB" w:rsidRPr="005A0F33">
        <w:rPr>
          <w:lang w:val="en-CA"/>
        </w:rPr>
      </w:r>
      <w:r w:rsidR="009337FB" w:rsidRPr="005A0F33">
        <w:rPr>
          <w:lang w:val="en-CA"/>
        </w:rPr>
        <w:fldChar w:fldCharType="separate"/>
      </w:r>
      <w:r w:rsidR="009337FB" w:rsidRPr="005A0F33">
        <w:rPr>
          <w:szCs w:val="22"/>
          <w:lang w:val="en-CA"/>
        </w:rPr>
        <w:t xml:space="preserve">Figure </w:t>
      </w:r>
      <w:r w:rsidR="009337FB" w:rsidRPr="005A0F33">
        <w:rPr>
          <w:noProof/>
          <w:szCs w:val="22"/>
          <w:lang w:val="en-CA"/>
        </w:rPr>
        <w:t>1</w:t>
      </w:r>
      <w:r w:rsidR="009337FB" w:rsidRPr="005A0F33">
        <w:rPr>
          <w:lang w:val="en-CA"/>
        </w:rPr>
        <w:fldChar w:fldCharType="end"/>
      </w:r>
      <w:r w:rsidR="009337FB" w:rsidRPr="005A0F33">
        <w:rPr>
          <w:lang w:val="en-CA"/>
        </w:rPr>
        <w:t>.</w:t>
      </w:r>
    </w:p>
    <w:p w14:paraId="5B412897" w14:textId="3EBB1A7E" w:rsidR="009337FB" w:rsidRPr="005A0F33" w:rsidRDefault="001372FF" w:rsidP="009337FB">
      <w:pPr>
        <w:keepNext/>
        <w:rPr>
          <w:lang w:val="en-CA"/>
        </w:rPr>
      </w:pPr>
      <w:r>
        <w:rPr>
          <w:noProof/>
          <w:lang w:eastAsia="ko-KR"/>
        </w:rPr>
        <w:lastRenderedPageBreak/>
        <mc:AlternateContent>
          <mc:Choice Requires="wps">
            <w:drawing>
              <wp:anchor distT="0" distB="0" distL="114300" distR="114300" simplePos="0" relativeHeight="251662848" behindDoc="0" locked="0" layoutInCell="1" allowOverlap="1" wp14:anchorId="15022874" wp14:editId="6FECE4F4">
                <wp:simplePos x="0" y="0"/>
                <wp:positionH relativeFrom="column">
                  <wp:posOffset>4139565</wp:posOffset>
                </wp:positionH>
                <wp:positionV relativeFrom="paragraph">
                  <wp:posOffset>1721485</wp:posOffset>
                </wp:positionV>
                <wp:extent cx="500197" cy="0"/>
                <wp:effectExtent l="38100" t="76200" r="0" b="95250"/>
                <wp:wrapNone/>
                <wp:docPr id="29" name="Straight Arrow Connector 29"/>
                <wp:cNvGraphicFramePr/>
                <a:graphic xmlns:a="http://schemas.openxmlformats.org/drawingml/2006/main">
                  <a:graphicData uri="http://schemas.microsoft.com/office/word/2010/wordprocessingShape">
                    <wps:wsp>
                      <wps:cNvCnPr/>
                      <wps:spPr>
                        <a:xfrm flipH="1" flipV="1">
                          <a:off x="0" y="0"/>
                          <a:ext cx="500197" cy="0"/>
                        </a:xfrm>
                        <a:prstGeom prst="straightConnector1">
                          <a:avLst/>
                        </a:prstGeom>
                        <a:ln>
                          <a:prstDash val="lgDash"/>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CF053E" id="Straight Arrow Connector 29" o:spid="_x0000_s1026" type="#_x0000_t32" style="position:absolute;margin-left:325.95pt;margin-top:135.55pt;width:39.4pt;height:0;flip:x 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" strokecolor="black [3200]" strokeweight="1pt">
                <v:stroke dashstyle="longDash" endarrow="block" joinstyle="miter"/>
              </v:shape>
            </w:pict>
          </mc:Fallback>
        </mc:AlternateContent>
      </w:r>
      <w:r>
        <w:rPr>
          <w:noProof/>
          <w:lang w:eastAsia="ko-KR"/>
        </w:rPr>
        <mc:AlternateContent>
          <mc:Choice Requires="wps">
            <w:drawing>
              <wp:anchor distT="0" distB="0" distL="114300" distR="114300" simplePos="0" relativeHeight="251660800" behindDoc="0" locked="0" layoutInCell="1" allowOverlap="1" wp14:anchorId="1142AC7E" wp14:editId="214FC79E">
                <wp:simplePos x="0" y="0"/>
                <wp:positionH relativeFrom="column">
                  <wp:posOffset>3132666</wp:posOffset>
                </wp:positionH>
                <wp:positionV relativeFrom="paragraph">
                  <wp:posOffset>1421456</wp:posOffset>
                </wp:positionV>
                <wp:extent cx="1007928" cy="602289"/>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007928" cy="602289"/>
                        </a:xfrm>
                        <a:prstGeom prst="rect">
                          <a:avLst/>
                        </a:prstGeom>
                        <a:solidFill>
                          <a:schemeClr val="lt1"/>
                        </a:solidFill>
                        <a:ln w="6350">
                          <a:solidFill>
                            <a:prstClr val="black"/>
                          </a:solidFill>
                          <a:prstDash val="lgDash"/>
                        </a:ln>
                      </wps:spPr>
                      <wps:txbx>
                        <w:txbxContent>
                          <w:p w14:paraId="3E0D6979" w14:textId="77777777" w:rsidR="001372FF" w:rsidRDefault="001372FF" w:rsidP="001372FF">
                            <w:pPr>
                              <w:spacing w:before="0"/>
                              <w:jc w:val="center"/>
                            </w:pPr>
                            <w:r>
                              <w:t>Task performance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42AC7E" id="_x0000_t202" coordsize="21600,21600" o:spt="202" path="m,l,21600r21600,l21600,xe">
                <v:stroke joinstyle="miter"/>
                <v:path gradientshapeok="t" o:connecttype="rect"/>
              </v:shapetype>
              <v:shape id="Text Box 28" o:spid="_x0000_s1038" type="#_x0000_t202" style="position:absolute;left:0;text-align:left;margin-left:246.65pt;margin-top:111.95pt;width:79.35pt;height:47.4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" fillcolor="white [3201]" strokeweight=".5pt">
                <v:stroke dashstyle="longDash"/>
                <v:textbox>
                  <w:txbxContent>
                    <w:p w14:paraId="3E0D6979" w14:textId="77777777" w:rsidR="001372FF" w:rsidRDefault="001372FF" w:rsidP="001372FF">
                      <w:pPr>
                        <w:spacing w:before="0"/>
                        <w:jc w:val="center"/>
                      </w:pPr>
                      <w:r>
                        <w:t>Task performance calculation</w:t>
                      </w:r>
                    </w:p>
                  </w:txbxContent>
                </v:textbox>
              </v:shape>
            </w:pict>
          </mc:Fallback>
        </mc:AlternateContent>
      </w:r>
      <w:r w:rsidR="009337FB" w:rsidRPr="005A0F33">
        <w:rPr>
          <w:noProof/>
          <w:lang w:eastAsia="ko-KR"/>
        </w:rPr>
        <mc:AlternateContent>
          <mc:Choice Requires="wpg">
            <w:drawing>
              <wp:inline distT="0" distB="0" distL="0" distR="0" wp14:anchorId="6516F9CA" wp14:editId="4373DF33">
                <wp:extent cx="5648730" cy="1939643"/>
                <wp:effectExtent l="0" t="0" r="28575" b="22860"/>
                <wp:docPr id="91" name="Group 91"/>
                <wp:cNvGraphicFramePr/>
                <a:graphic xmlns:a="http://schemas.openxmlformats.org/drawingml/2006/main">
                  <a:graphicData uri="http://schemas.microsoft.com/office/word/2010/wordprocessingGroup">
                    <wpg:wgp>
                      <wpg:cNvGrpSpPr/>
                      <wpg:grpSpPr>
                        <a:xfrm>
                          <a:off x="0" y="0"/>
                          <a:ext cx="5648730" cy="1939643"/>
                          <a:chOff x="0" y="0"/>
                          <a:chExt cx="5648730" cy="1939643"/>
                        </a:xfrm>
                      </wpg:grpSpPr>
                      <wps:wsp>
                        <wps:cNvPr id="92" name="Rectangle 92"/>
                        <wps:cNvSpPr/>
                        <wps:spPr>
                          <a:xfrm>
                            <a:off x="0" y="549697"/>
                            <a:ext cx="6408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2D8AF259" w14:textId="77777777" w:rsidR="009337FB" w:rsidRDefault="009337FB" w:rsidP="009337FB">
                              <w:pPr>
                                <w:spacing w:before="0"/>
                                <w:jc w:val="center"/>
                              </w:pPr>
                              <w:r>
                                <w:t>Input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Rectangle 93"/>
                        <wps:cNvSpPr/>
                        <wps:spPr>
                          <a:xfrm>
                            <a:off x="1220962" y="549697"/>
                            <a:ext cx="9000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37628ABB" w14:textId="77777777" w:rsidR="009337FB" w:rsidRDefault="009337FB" w:rsidP="009337FB">
                              <w:pPr>
                                <w:spacing w:before="0"/>
                                <w:jc w:val="center"/>
                              </w:pPr>
                              <w:r>
                                <w:t>Encoder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Rectangle 94"/>
                        <wps:cNvSpPr/>
                        <wps:spPr>
                          <a:xfrm>
                            <a:off x="3197757" y="549697"/>
                            <a:ext cx="9000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3CE214A7" w14:textId="77777777" w:rsidR="009337FB" w:rsidRDefault="009337FB" w:rsidP="009337FB">
                              <w:pPr>
                                <w:spacing w:before="0"/>
                                <w:jc w:val="center"/>
                              </w:pPr>
                              <w:r>
                                <w:t>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Rectangle 95"/>
                        <wps:cNvSpPr/>
                        <wps:spPr>
                          <a:xfrm>
                            <a:off x="4640712" y="549697"/>
                            <a:ext cx="10080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39AD5DCC" w14:textId="5001CA75" w:rsidR="009337FB" w:rsidRDefault="001372FF" w:rsidP="009337FB">
                              <w:pPr>
                                <w:spacing w:before="0"/>
                                <w:jc w:val="center"/>
                              </w:pPr>
                              <w:r>
                                <w:t>Output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Text Box 96"/>
                        <wps:cNvSpPr txBox="1"/>
                        <wps:spPr>
                          <a:xfrm>
                            <a:off x="2288643" y="1088823"/>
                            <a:ext cx="665480" cy="264160"/>
                          </a:xfrm>
                          <a:prstGeom prst="rect">
                            <a:avLst/>
                          </a:prstGeom>
                          <a:solidFill>
                            <a:schemeClr val="lt1"/>
                          </a:solidFill>
                          <a:ln w="6350">
                            <a:solidFill>
                              <a:prstClr val="black"/>
                            </a:solidFill>
                            <a:prstDash val="solid"/>
                          </a:ln>
                        </wps:spPr>
                        <wps:txbx>
                          <w:txbxContent>
                            <w:p w14:paraId="123C0702" w14:textId="77777777" w:rsidR="009337FB" w:rsidRDefault="009337FB" w:rsidP="009337FB">
                              <w:pPr>
                                <w:spacing w:before="0"/>
                                <w:jc w:val="center"/>
                              </w:pPr>
                              <w:r>
                                <w:t>bit rate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Rectangle 97"/>
                        <wps:cNvSpPr/>
                        <wps:spPr>
                          <a:xfrm>
                            <a:off x="0" y="1377249"/>
                            <a:ext cx="6408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3A927F1D" w14:textId="77777777" w:rsidR="009337FB" w:rsidRDefault="009337FB" w:rsidP="009337FB">
                              <w:pPr>
                                <w:spacing w:before="0"/>
                                <w:jc w:val="center"/>
                              </w:pPr>
                              <w:r>
                                <w:t>Ground truth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Text Box 98"/>
                        <wps:cNvSpPr txBox="1"/>
                        <wps:spPr>
                          <a:xfrm>
                            <a:off x="4640730" y="1337244"/>
                            <a:ext cx="1008000" cy="602399"/>
                          </a:xfrm>
                          <a:prstGeom prst="rect">
                            <a:avLst/>
                          </a:prstGeom>
                          <a:solidFill>
                            <a:schemeClr val="lt1"/>
                          </a:solidFill>
                          <a:ln w="6350">
                            <a:solidFill>
                              <a:prstClr val="black"/>
                            </a:solidFill>
                            <a:prstDash val="solid"/>
                          </a:ln>
                        </wps:spPr>
                        <wps:txbx>
                          <w:txbxContent>
                            <w:p w14:paraId="5FDA8039" w14:textId="0B1216CF" w:rsidR="009337FB" w:rsidRDefault="001372FF" w:rsidP="009337FB">
                              <w:pPr>
                                <w:spacing w:before="0"/>
                                <w:jc w:val="center"/>
                              </w:pPr>
                              <w:r>
                                <w:t>Machine 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Text Box 99"/>
                        <wps:cNvSpPr txBox="1"/>
                        <wps:spPr>
                          <a:xfrm>
                            <a:off x="2156504" y="0"/>
                            <a:ext cx="1041253" cy="454558"/>
                          </a:xfrm>
                          <a:prstGeom prst="rect">
                            <a:avLst/>
                          </a:prstGeom>
                          <a:solidFill>
                            <a:schemeClr val="lt1"/>
                          </a:solidFill>
                          <a:ln w="6350">
                            <a:solidFill>
                              <a:prstClr val="black"/>
                            </a:solidFill>
                            <a:prstDash val="solid"/>
                          </a:ln>
                        </wps:spPr>
                        <wps:txbx>
                          <w:txbxContent>
                            <w:p w14:paraId="34518390" w14:textId="77777777" w:rsidR="009337FB" w:rsidRDefault="009337FB" w:rsidP="009337FB">
                              <w:pPr>
                                <w:spacing w:before="0"/>
                                <w:jc w:val="center"/>
                              </w:pPr>
                              <w:r>
                                <w:t>YUV PSNR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0" name="Straight Arrow Connector 100"/>
                        <wps:cNvCnPr>
                          <a:stCxn id="92" idx="3"/>
                          <a:endCxn id="93" idx="1"/>
                        </wps:cNvCnPr>
                        <wps:spPr>
                          <a:xfrm>
                            <a:off x="640798" y="810550"/>
                            <a:ext cx="580159"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1" name="Straight Arrow Connector 101"/>
                        <wps:cNvCnPr>
                          <a:stCxn id="94" idx="3"/>
                          <a:endCxn id="95" idx="1"/>
                        </wps:cNvCnPr>
                        <wps:spPr>
                          <a:xfrm>
                            <a:off x="4097463" y="810550"/>
                            <a:ext cx="542916"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2" name="Straight Arrow Connector 102"/>
                        <wps:cNvCnPr>
                          <a:stCxn id="93" idx="3"/>
                          <a:endCxn id="94" idx="1"/>
                        </wps:cNvCnPr>
                        <wps:spPr>
                          <a:xfrm>
                            <a:off x="2120954" y="810550"/>
                            <a:ext cx="1076791"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3" name="Straight Arrow Connector 103"/>
                        <wps:cNvCnPr>
                          <a:stCxn id="97" idx="3"/>
                        </wps:cNvCnPr>
                        <wps:spPr>
                          <a:xfrm>
                            <a:off x="640754" y="1637951"/>
                            <a:ext cx="2491913"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4" name="Straight Arrow Connector 104"/>
                        <wps:cNvCnPr>
                          <a:stCxn id="93" idx="3"/>
                          <a:endCxn id="96" idx="0"/>
                        </wps:cNvCnPr>
                        <wps:spPr>
                          <a:xfrm>
                            <a:off x="2120962" y="810697"/>
                            <a:ext cx="500421" cy="278126"/>
                          </a:xfrm>
                          <a:prstGeom prst="bentConnector2">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5" name="Straight Arrow Connector 105"/>
                        <wps:cNvCnPr>
                          <a:stCxn id="95" idx="2"/>
                          <a:endCxn id="98" idx="0"/>
                        </wps:cNvCnPr>
                        <wps:spPr>
                          <a:xfrm>
                            <a:off x="5144712" y="1071697"/>
                            <a:ext cx="18" cy="265547"/>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6" name="Connector: Elbow 106"/>
                        <wps:cNvCnPr>
                          <a:stCxn id="92" idx="3"/>
                          <a:endCxn id="99" idx="1"/>
                        </wps:cNvCnPr>
                        <wps:spPr>
                          <a:xfrm flipV="1">
                            <a:off x="640800" y="227279"/>
                            <a:ext cx="1515704" cy="583418"/>
                          </a:xfrm>
                          <a:prstGeom prst="bentConnector3">
                            <a:avLst>
                              <a:gd name="adj1" fmla="val 20359"/>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7" name="Connector: Elbow 107"/>
                        <wps:cNvCnPr>
                          <a:stCxn id="94" idx="3"/>
                          <a:endCxn id="99" idx="3"/>
                        </wps:cNvCnPr>
                        <wps:spPr>
                          <a:xfrm flipH="1" flipV="1">
                            <a:off x="3197527" y="227238"/>
                            <a:ext cx="899936" cy="583312"/>
                          </a:xfrm>
                          <a:prstGeom prst="bentConnector3">
                            <a:avLst>
                              <a:gd name="adj1" fmla="val -25402"/>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6516F9CA" id="Group 91" o:spid="_x0000_s1039" style="width:444.8pt;height:152.75pt;mso-position-horizontal-relative:char;mso-position-vertical-relative:line" coordsize="56487,19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">
                <v:rect id="Rectangle 92" o:spid="_x0000_s1040" style="position:absolute;top:5496;width:6408;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" fillcolor="white [3201]" strokecolor="black [3200]" strokeweight="1pt">
                  <v:textbox>
                    <w:txbxContent>
                      <w:p w14:paraId="2D8AF259" w14:textId="77777777" w:rsidR="009337FB" w:rsidRDefault="009337FB" w:rsidP="009337FB">
                        <w:pPr>
                          <w:spacing w:before="0"/>
                          <w:jc w:val="center"/>
                        </w:pPr>
                        <w:r>
                          <w:t>Input video</w:t>
                        </w:r>
                      </w:p>
                    </w:txbxContent>
                  </v:textbox>
                </v:rect>
                <v:rect id="Rectangle 93" o:spid="_x0000_s1041" style="position:absolute;left:12209;top:5496;width:900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" fillcolor="white [3201]" strokecolor="black [3200]" strokeweight="1pt">
                  <v:textbox>
                    <w:txbxContent>
                      <w:p w14:paraId="37628ABB" w14:textId="77777777" w:rsidR="009337FB" w:rsidRDefault="009337FB" w:rsidP="009337FB">
                        <w:pPr>
                          <w:spacing w:before="0"/>
                          <w:jc w:val="center"/>
                        </w:pPr>
                        <w:r>
                          <w:t>Encoder</w:t>
                        </w:r>
                      </w:p>
                    </w:txbxContent>
                  </v:textbox>
                </v:rect>
                <v:rect id="Rectangle 94" o:spid="_x0000_s1042" style="position:absolute;left:31977;top:5496;width:900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" fillcolor="white [3201]" strokecolor="black [3200]" strokeweight="1pt">
                  <v:textbox>
                    <w:txbxContent>
                      <w:p w14:paraId="3CE214A7" w14:textId="77777777" w:rsidR="009337FB" w:rsidRDefault="009337FB" w:rsidP="009337FB">
                        <w:pPr>
                          <w:spacing w:before="0"/>
                          <w:jc w:val="center"/>
                        </w:pPr>
                        <w:r>
                          <w:t>Decoder</w:t>
                        </w:r>
                      </w:p>
                    </w:txbxContent>
                  </v:textbox>
                </v:rect>
                <v:rect id="Rectangle 95" o:spid="_x0000_s1043" style="position:absolute;left:46407;top:5496;width:100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" fillcolor="white [3201]" strokecolor="black [3200]" strokeweight="1pt">
                  <v:textbox>
                    <w:txbxContent>
                      <w:p w14:paraId="39AD5DCC" w14:textId="5001CA75" w:rsidR="009337FB" w:rsidRDefault="001372FF" w:rsidP="009337FB">
                        <w:pPr>
                          <w:spacing w:before="0"/>
                          <w:jc w:val="center"/>
                        </w:pPr>
                        <w:r>
                          <w:t>Output video</w:t>
                        </w:r>
                      </w:p>
                    </w:txbxContent>
                  </v:textbox>
                </v:rect>
                <v:shape id="Text Box 96" o:spid="_x0000_s1044" type="#_x0000_t202" style="position:absolute;left:22886;top:10888;width:6655;height:2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" fillcolor="white [3201]" strokeweight=".5pt">
                  <v:textbox>
                    <w:txbxContent>
                      <w:p w14:paraId="123C0702" w14:textId="77777777" w:rsidR="009337FB" w:rsidRDefault="009337FB" w:rsidP="009337FB">
                        <w:pPr>
                          <w:spacing w:before="0"/>
                          <w:jc w:val="center"/>
                        </w:pPr>
                        <w:r>
                          <w:t>bit rate</w:t>
                        </w:r>
                      </w:p>
                    </w:txbxContent>
                  </v:textbox>
                </v:shape>
                <v:rect id="Rectangle 97" o:spid="_x0000_s1045" style="position:absolute;top:13772;width:6408;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" fillcolor="white [3201]" strokecolor="black [3200]" strokeweight="1pt">
                  <v:textbox>
                    <w:txbxContent>
                      <w:p w14:paraId="3A927F1D" w14:textId="77777777" w:rsidR="009337FB" w:rsidRDefault="009337FB" w:rsidP="009337FB">
                        <w:pPr>
                          <w:spacing w:before="0"/>
                          <w:jc w:val="center"/>
                        </w:pPr>
                        <w:r>
                          <w:t>Ground truth</w:t>
                        </w:r>
                      </w:p>
                    </w:txbxContent>
                  </v:textbox>
                </v:rect>
                <v:shape id="Text Box 98" o:spid="_x0000_s1046" type="#_x0000_t202" style="position:absolute;left:46407;top:13372;width:10080;height:6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" fillcolor="white [3201]" strokeweight=".5pt">
                  <v:textbox>
                    <w:txbxContent>
                      <w:p w14:paraId="5FDA8039" w14:textId="0B1216CF" w:rsidR="009337FB" w:rsidRDefault="001372FF" w:rsidP="009337FB">
                        <w:pPr>
                          <w:spacing w:before="0"/>
                          <w:jc w:val="center"/>
                        </w:pPr>
                        <w:r>
                          <w:t>Machine consumption</w:t>
                        </w:r>
                      </w:p>
                    </w:txbxContent>
                  </v:textbox>
                </v:shape>
                <v:shape id="Text Box 99" o:spid="_x0000_s1047" type="#_x0000_t202" style="position:absolute;left:21565;width:10412;height:4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" fillcolor="white [3201]" strokeweight=".5pt">
                  <v:textbox>
                    <w:txbxContent>
                      <w:p w14:paraId="34518390" w14:textId="77777777" w:rsidR="009337FB" w:rsidRDefault="009337FB" w:rsidP="009337FB">
                        <w:pPr>
                          <w:spacing w:before="0"/>
                          <w:jc w:val="center"/>
                        </w:pPr>
                        <w:r>
                          <w:t>YUV PSNR calculation</w:t>
                        </w:r>
                      </w:p>
                    </w:txbxContent>
                  </v:textbox>
                </v:shape>
                <v:shape id="Straight Arrow Connector 100" o:spid="_x0000_s1048" type="#_x0000_t32" style="position:absolute;left:6407;top:8105;width:5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" strokecolor="black [3200]" strokeweight="1pt">
                  <v:stroke endarrow="block" joinstyle="miter"/>
                </v:shape>
                <v:shape id="Straight Arrow Connector 101" o:spid="_x0000_s1049" type="#_x0000_t32" style="position:absolute;left:40974;top:8105;width:54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" strokecolor="black [3200]" strokeweight="1pt">
                  <v:stroke endarrow="block" joinstyle="miter"/>
                </v:shape>
                <v:shape id="Straight Arrow Connector 102" o:spid="_x0000_s1050" type="#_x0000_t32" style="position:absolute;left:21209;top:8105;width:107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" strokecolor="black [3200]" strokeweight="1pt">
                  <v:stroke endarrow="block" joinstyle="miter"/>
                </v:shape>
                <v:shape id="Straight Arrow Connector 103" o:spid="_x0000_s1051" type="#_x0000_t32" style="position:absolute;left:6407;top:16379;width:249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" strokecolor="black [3200]" strokeweight="1pt">
                  <v:stroke endarrow="block" joinstyle="miter"/>
                </v:shape>
                <v:shapetype id="_x0000_t33" coordsize="21600,21600" o:spt="33" o:oned="t" path="m,l21600,r,21600e" filled="f">
                  <v:stroke joinstyle="miter"/>
                  <v:path arrowok="t" fillok="f" o:connecttype="none"/>
                  <o:lock v:ext="edit" shapetype="t"/>
                </v:shapetype>
                <v:shape id="Straight Arrow Connector 104" o:spid="_x0000_s1052" type="#_x0000_t33" style="position:absolute;left:21209;top:8106;width:5004;height:278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" strokecolor="black [3200]" strokeweight="1pt">
                  <v:stroke endarrow="block"/>
                </v:shape>
                <v:shape id="Straight Arrow Connector 105" o:spid="_x0000_s1053" type="#_x0000_t32" style="position:absolute;left:51447;top:10716;width:0;height:26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" strokecolor="black [3200]" strokeweight="1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6" o:spid="_x0000_s1054" type="#_x0000_t34" style="position:absolute;left:6408;top:2272;width:15157;height:583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" adj="4398" strokecolor="black [3200]" strokeweight="1pt">
                  <v:stroke endarrow="block"/>
                </v:shape>
                <v:shape id="Connector: Elbow 107" o:spid="_x0000_s1055" type="#_x0000_t34" style="position:absolute;left:31975;top:2272;width:8999;height:5833;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" adj="-5487" strokecolor="black [3200]" strokeweight="1pt">
                  <v:stroke endarrow="block"/>
                </v:shape>
                <w10:anchorlock/>
              </v:group>
            </w:pict>
          </mc:Fallback>
        </mc:AlternateContent>
      </w:r>
    </w:p>
    <w:p w14:paraId="1712E994" w14:textId="77777777" w:rsidR="00B00BA8" w:rsidRDefault="00B00BA8" w:rsidP="009337FB">
      <w:pPr>
        <w:pStyle w:val="Caption"/>
        <w:jc w:val="center"/>
        <w:rPr>
          <w:i w:val="0"/>
          <w:iCs w:val="0"/>
          <w:color w:val="auto"/>
          <w:sz w:val="22"/>
          <w:szCs w:val="22"/>
          <w:lang w:val="en-CA"/>
        </w:rPr>
      </w:pPr>
      <w:bookmarkStart w:id="3" w:name="_Ref120098174"/>
    </w:p>
    <w:p w14:paraId="6DBF1247" w14:textId="35E51A86" w:rsidR="009337FB" w:rsidRPr="005A0F33" w:rsidRDefault="009337FB" w:rsidP="009337FB">
      <w:pPr>
        <w:pStyle w:val="Caption"/>
        <w:jc w:val="center"/>
        <w:rPr>
          <w:szCs w:val="22"/>
          <w:lang w:val="en-CA"/>
        </w:rPr>
      </w:pPr>
      <w:r w:rsidRPr="005A0F33">
        <w:rPr>
          <w:i w:val="0"/>
          <w:iCs w:val="0"/>
          <w:color w:val="auto"/>
          <w:sz w:val="22"/>
          <w:szCs w:val="22"/>
          <w:lang w:val="en-CA"/>
        </w:rPr>
        <w:t xml:space="preserve">Figure </w:t>
      </w:r>
      <w:r w:rsidRPr="005A0F33">
        <w:rPr>
          <w:i w:val="0"/>
          <w:iCs w:val="0"/>
          <w:color w:val="auto"/>
          <w:sz w:val="22"/>
          <w:szCs w:val="22"/>
          <w:lang w:val="en-CA"/>
        </w:rPr>
        <w:fldChar w:fldCharType="begin"/>
      </w:r>
      <w:r w:rsidRPr="005A0F33">
        <w:rPr>
          <w:i w:val="0"/>
          <w:iCs w:val="0"/>
          <w:color w:val="auto"/>
          <w:sz w:val="22"/>
          <w:szCs w:val="22"/>
          <w:lang w:val="en-CA"/>
        </w:rPr>
        <w:instrText xml:space="preserve"> SEQ Figure \* ARABIC </w:instrText>
      </w:r>
      <w:r w:rsidRPr="005A0F33">
        <w:rPr>
          <w:i w:val="0"/>
          <w:iCs w:val="0"/>
          <w:color w:val="auto"/>
          <w:sz w:val="22"/>
          <w:szCs w:val="22"/>
          <w:lang w:val="en-CA"/>
        </w:rPr>
        <w:fldChar w:fldCharType="separate"/>
      </w:r>
      <w:r w:rsidR="005302FE" w:rsidRPr="005A0F33">
        <w:rPr>
          <w:i w:val="0"/>
          <w:iCs w:val="0"/>
          <w:noProof/>
          <w:color w:val="auto"/>
          <w:sz w:val="22"/>
          <w:szCs w:val="22"/>
          <w:lang w:val="en-CA"/>
        </w:rPr>
        <w:t>2</w:t>
      </w:r>
      <w:r w:rsidRPr="005A0F33">
        <w:rPr>
          <w:i w:val="0"/>
          <w:iCs w:val="0"/>
          <w:color w:val="auto"/>
          <w:sz w:val="22"/>
          <w:szCs w:val="22"/>
          <w:lang w:val="en-CA"/>
        </w:rPr>
        <w:fldChar w:fldCharType="end"/>
      </w:r>
      <w:bookmarkEnd w:id="3"/>
      <w:r w:rsidRPr="005A0F33">
        <w:rPr>
          <w:i w:val="0"/>
          <w:iCs w:val="0"/>
          <w:color w:val="auto"/>
          <w:sz w:val="22"/>
          <w:szCs w:val="22"/>
          <w:lang w:val="en-CA"/>
        </w:rPr>
        <w:t xml:space="preserve">. Measurement points used to evaluate </w:t>
      </w:r>
      <w:proofErr w:type="gramStart"/>
      <w:r w:rsidRPr="005A0F33">
        <w:rPr>
          <w:i w:val="0"/>
          <w:iCs w:val="0"/>
          <w:color w:val="auto"/>
          <w:sz w:val="22"/>
          <w:szCs w:val="22"/>
          <w:lang w:val="en-CA"/>
        </w:rPr>
        <w:t>technologies</w:t>
      </w:r>
      <w:proofErr w:type="gramEnd"/>
    </w:p>
    <w:p w14:paraId="562D1D6F" w14:textId="77777777" w:rsidR="009337FB" w:rsidRPr="005A0F33" w:rsidRDefault="009337FB" w:rsidP="009337FB">
      <w:pPr>
        <w:rPr>
          <w:lang w:val="en-CA"/>
        </w:rPr>
      </w:pPr>
      <w:r w:rsidRPr="005A0F33">
        <w:rPr>
          <w:lang w:val="en-CA"/>
        </w:rPr>
        <w:t>The bit rate is determined based on the encoded bit stream and parameters of the input video such as frame rate and the number of total frames. The following equation can be applied:</w:t>
      </w:r>
    </w:p>
    <w:p w14:paraId="1BCF1E0B" w14:textId="66F7E818" w:rsidR="009337FB" w:rsidRPr="005A0F33" w:rsidRDefault="001C5E45" w:rsidP="009337FB">
      <w:pPr>
        <w:rPr>
          <w:lang w:val="en-CA"/>
        </w:rPr>
      </w:pPr>
      <w:r w:rsidRPr="005A0F33">
        <w:rPr>
          <w:lang w:val="en-CA"/>
        </w:rPr>
        <w:tab/>
      </w:r>
      <w:r w:rsidRPr="005A0F33">
        <w:rPr>
          <w:lang w:val="en-CA"/>
        </w:rPr>
        <w:tab/>
      </w:r>
      <w:r w:rsidRPr="005A0F33">
        <w:rPr>
          <w:lang w:val="en-CA"/>
        </w:rPr>
        <w:tab/>
      </w:r>
      <m:oMath>
        <m:r>
          <w:rPr>
            <w:rFonts w:ascii="Cambria Math" w:hAnsi="Cambria Math"/>
            <w:lang w:val="en-CA"/>
          </w:rPr>
          <m:t>BitRate=</m:t>
        </m:r>
        <m:f>
          <m:fPr>
            <m:ctrlPr>
              <w:ins w:id="4" w:author="Gary Sullivan" w:date="2023-10-28T21:01:00Z">
                <w:rPr>
                  <w:rFonts w:ascii="Cambria Math" w:hAnsi="Cambria Math"/>
                  <w:i/>
                  <w:lang w:val="en-CA"/>
                </w:rPr>
              </w:ins>
            </m:ctrlPr>
          </m:fPr>
          <m:num>
            <m:r>
              <w:rPr>
                <w:rFonts w:ascii="Cambria Math" w:hAnsi="Cambria Math"/>
                <w:lang w:val="en-CA"/>
              </w:rPr>
              <m:t>8*FilesizeInBytes*fps</m:t>
            </m:r>
          </m:num>
          <m:den>
            <m:r>
              <w:rPr>
                <w:rFonts w:ascii="Cambria Math" w:hAnsi="Cambria Math"/>
                <w:lang w:val="en-CA"/>
              </w:rPr>
              <m:t>NumFrames*1000</m:t>
            </m:r>
          </m:den>
        </m:f>
      </m:oMath>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t>(1)</w:t>
      </w:r>
    </w:p>
    <w:p w14:paraId="73C042FE" w14:textId="77777777" w:rsidR="009337FB" w:rsidRPr="005A0F33" w:rsidRDefault="009337FB" w:rsidP="009337FB">
      <w:pPr>
        <w:rPr>
          <w:szCs w:val="22"/>
          <w:lang w:val="en-CA"/>
        </w:rPr>
      </w:pPr>
      <w:r w:rsidRPr="005A0F33">
        <w:rPr>
          <w:szCs w:val="22"/>
          <w:lang w:val="en-CA"/>
        </w:rPr>
        <w:t xml:space="preserve">Encoding for video distribution is ordinarily performed in the </w:t>
      </w:r>
      <w:r w:rsidRPr="005A0F33">
        <w:rPr>
          <w:i/>
          <w:iCs/>
          <w:szCs w:val="22"/>
          <w:lang w:val="en-CA"/>
        </w:rPr>
        <w:t>Y′C</w:t>
      </w:r>
      <w:r w:rsidRPr="005A0F33">
        <w:rPr>
          <w:i/>
          <w:iCs/>
          <w:szCs w:val="22"/>
          <w:vertAlign w:val="subscript"/>
          <w:lang w:val="en-CA"/>
        </w:rPr>
        <w:t>B</w:t>
      </w:r>
      <w:r w:rsidRPr="005A0F33">
        <w:rPr>
          <w:i/>
          <w:iCs/>
          <w:szCs w:val="22"/>
          <w:lang w:val="en-CA"/>
        </w:rPr>
        <w:t>C</w:t>
      </w:r>
      <w:r w:rsidRPr="005A0F33">
        <w:rPr>
          <w:i/>
          <w:iCs/>
          <w:szCs w:val="22"/>
          <w:vertAlign w:val="subscript"/>
          <w:lang w:val="en-CA"/>
        </w:rPr>
        <w:t>R</w:t>
      </w:r>
      <w:r w:rsidRPr="005A0F33">
        <w:rPr>
          <w:szCs w:val="22"/>
          <w:lang w:val="en-CA"/>
        </w:rPr>
        <w:t xml:space="preserve"> domain (nicknamed </w:t>
      </w:r>
      <w:r w:rsidRPr="005A0F33">
        <w:rPr>
          <w:i/>
          <w:iCs/>
          <w:szCs w:val="22"/>
          <w:lang w:val="en-CA"/>
        </w:rPr>
        <w:t>YUV</w:t>
      </w:r>
      <w:r w:rsidRPr="005A0F33">
        <w:rPr>
          <w:szCs w:val="22"/>
          <w:lang w:val="en-CA"/>
        </w:rPr>
        <w:t xml:space="preserve"> herein for brevity and ease of typing). For standard-dynamic range video, the distortion metric primarily used in the video coding standardization community has been the Peak Signal to Noise Ratio (PSNR). A detailed description on how to determine PSNR can for example be found in </w:t>
      </w:r>
      <w:r w:rsidRPr="005A0F33">
        <w:rPr>
          <w:szCs w:val="22"/>
          <w:lang w:val="en-CA"/>
        </w:rPr>
        <w:fldChar w:fldCharType="begin"/>
      </w:r>
      <w:r w:rsidRPr="005A0F33">
        <w:rPr>
          <w:szCs w:val="22"/>
          <w:lang w:val="en-CA"/>
        </w:rPr>
        <w:instrText xml:space="preserve"> REF _Ref120100303 \r \h </w:instrText>
      </w:r>
      <w:r w:rsidRPr="005A0F33">
        <w:rPr>
          <w:szCs w:val="22"/>
          <w:lang w:val="en-CA"/>
        </w:rPr>
      </w:r>
      <w:r w:rsidRPr="005A0F33">
        <w:rPr>
          <w:szCs w:val="22"/>
          <w:lang w:val="en-CA"/>
        </w:rPr>
        <w:fldChar w:fldCharType="separate"/>
      </w:r>
      <w:r w:rsidRPr="005A0F33">
        <w:rPr>
          <w:szCs w:val="22"/>
          <w:lang w:val="en-CA"/>
        </w:rPr>
        <w:t>[2]</w:t>
      </w:r>
      <w:r w:rsidRPr="005A0F33">
        <w:rPr>
          <w:szCs w:val="22"/>
          <w:lang w:val="en-CA"/>
        </w:rPr>
        <w:fldChar w:fldCharType="end"/>
      </w:r>
      <w:r w:rsidRPr="005A0F33">
        <w:rPr>
          <w:szCs w:val="22"/>
          <w:lang w:val="en-CA"/>
        </w:rPr>
        <w:t>.</w:t>
      </w:r>
    </w:p>
    <w:p w14:paraId="31D6F08D" w14:textId="77777777" w:rsidR="009337FB" w:rsidRPr="005A0F33" w:rsidRDefault="009337FB" w:rsidP="009337FB">
      <w:pPr>
        <w:rPr>
          <w:lang w:val="en-CA"/>
        </w:rPr>
      </w:pPr>
      <w:r w:rsidRPr="005A0F33">
        <w:rPr>
          <w:lang w:val="en-CA"/>
        </w:rPr>
        <w:t>For different machine consumption tasks different metrics are used. For example, the performance for the object detection and instance segmentation tasks is usually measured in mean average precision (</w:t>
      </w:r>
      <w:proofErr w:type="spellStart"/>
      <w:r w:rsidRPr="005A0F33">
        <w:rPr>
          <w:lang w:val="en-CA"/>
        </w:rPr>
        <w:t>mAP</w:t>
      </w:r>
      <w:proofErr w:type="spellEnd"/>
      <w:r w:rsidRPr="005A0F33">
        <w:rPr>
          <w:lang w:val="en-CA"/>
        </w:rPr>
        <w:t>). This metric indicates what percentage of objects are correctly identified by having sufficient overlap between the detected object and the ground truth as well as being assigned the correct object class. Then the share of correctly identified objects for each class is determined, and finally the score for each class is averaged. There are different variants of this metric:</w:t>
      </w:r>
    </w:p>
    <w:p w14:paraId="1DD728D1" w14:textId="77777777" w:rsidR="009337FB" w:rsidRPr="005A0F33" w:rsidRDefault="009337FB" w:rsidP="009337FB">
      <w:pPr>
        <w:pStyle w:val="ListParagraph"/>
        <w:numPr>
          <w:ilvl w:val="0"/>
          <w:numId w:val="13"/>
        </w:numPr>
        <w:rPr>
          <w:lang w:val="en-CA"/>
        </w:rPr>
      </w:pPr>
      <w:r w:rsidRPr="005A0F33">
        <w:rPr>
          <w:lang w:val="en-CA"/>
        </w:rPr>
        <w:t xml:space="preserve">mAP@0.5: For an object to be counted as correctly identified the overlap between the detected bounding box and the bounding box in the ground truth needs to be at least 0.5. Sometimes this variant of the </w:t>
      </w:r>
      <w:proofErr w:type="spellStart"/>
      <w:r w:rsidRPr="005A0F33">
        <w:rPr>
          <w:lang w:val="en-CA"/>
        </w:rPr>
        <w:t>mAP</w:t>
      </w:r>
      <w:proofErr w:type="spellEnd"/>
      <w:r w:rsidRPr="005A0F33">
        <w:rPr>
          <w:lang w:val="en-CA"/>
        </w:rPr>
        <w:t xml:space="preserve"> metric is also referred to as mAP50.</w:t>
      </w:r>
    </w:p>
    <w:p w14:paraId="62459A5D" w14:textId="77777777" w:rsidR="009337FB" w:rsidRPr="005A0F33" w:rsidRDefault="009337FB" w:rsidP="009337FB">
      <w:pPr>
        <w:pStyle w:val="ListParagraph"/>
        <w:numPr>
          <w:ilvl w:val="0"/>
          <w:numId w:val="13"/>
        </w:numPr>
        <w:rPr>
          <w:lang w:val="en-CA"/>
        </w:rPr>
      </w:pPr>
      <w:proofErr w:type="spellStart"/>
      <w:r w:rsidRPr="005A0F33">
        <w:rPr>
          <w:lang w:val="en-CA"/>
        </w:rPr>
        <w:t>mAP</w:t>
      </w:r>
      <w:proofErr w:type="spellEnd"/>
      <w:proofErr w:type="gramStart"/>
      <w:r w:rsidRPr="005A0F33">
        <w:rPr>
          <w:lang w:val="en-CA"/>
        </w:rPr>
        <w:t>@[</w:t>
      </w:r>
      <w:proofErr w:type="gramEnd"/>
      <w:r w:rsidRPr="005A0F33">
        <w:rPr>
          <w:lang w:val="en-CA"/>
        </w:rPr>
        <w:t xml:space="preserve">0.5:0.05:0.95]: In this variant a total of ten </w:t>
      </w:r>
      <w:proofErr w:type="spellStart"/>
      <w:r w:rsidRPr="005A0F33">
        <w:rPr>
          <w:lang w:val="en-CA"/>
        </w:rPr>
        <w:t>mAP</w:t>
      </w:r>
      <w:proofErr w:type="spellEnd"/>
      <w:r w:rsidRPr="005A0F33">
        <w:rPr>
          <w:lang w:val="en-CA"/>
        </w:rPr>
        <w:t xml:space="preserve"> scores with increasing overlap thresholds are calculated. For each iteration the overlap threshold is increased by 0.05, starting at 0.5 and reaching all the way to 0.95. Once all ten scores are determined, the average of these scores is calculated to produce the final </w:t>
      </w:r>
      <w:proofErr w:type="spellStart"/>
      <w:r w:rsidRPr="005A0F33">
        <w:rPr>
          <w:lang w:val="en-CA"/>
        </w:rPr>
        <w:t>mAP</w:t>
      </w:r>
      <w:proofErr w:type="spellEnd"/>
      <w:r w:rsidRPr="005A0F33">
        <w:rPr>
          <w:lang w:val="en-CA"/>
        </w:rPr>
        <w:t xml:space="preserve"> performance.</w:t>
      </w:r>
    </w:p>
    <w:p w14:paraId="5DFA3D4C" w14:textId="5A14192D" w:rsidR="001C5E45" w:rsidRPr="005A0F33" w:rsidRDefault="001C5E45" w:rsidP="009337FB">
      <w:pPr>
        <w:rPr>
          <w:lang w:val="en-CA"/>
        </w:rPr>
      </w:pPr>
      <w:r w:rsidRPr="005A0F33">
        <w:rPr>
          <w:lang w:val="en-CA"/>
        </w:rPr>
        <w:tab/>
      </w:r>
      <w:r w:rsidRPr="005A0F33">
        <w:rPr>
          <w:lang w:val="en-CA"/>
        </w:rPr>
        <w:tab/>
      </w:r>
      <w:r w:rsidRPr="005A0F33">
        <w:rPr>
          <w:lang w:val="en-CA"/>
        </w:rPr>
        <w:tab/>
      </w:r>
      <m:oMath>
        <m:r>
          <w:rPr>
            <w:rFonts w:ascii="Cambria Math" w:hAnsi="Cambria Math"/>
            <w:lang w:val="en-CA"/>
          </w:rPr>
          <m:t>mAP=</m:t>
        </m:r>
        <m:f>
          <m:fPr>
            <m:ctrlPr>
              <w:ins w:id="5" w:author="Gary Sullivan" w:date="2023-10-28T21:01:00Z">
                <w:rPr>
                  <w:rFonts w:ascii="Cambria Math" w:hAnsi="Cambria Math"/>
                  <w:i/>
                  <w:lang w:val="en-CA"/>
                </w:rPr>
              </w:ins>
            </m:ctrlPr>
          </m:fPr>
          <m:num>
            <m:r>
              <w:rPr>
                <w:rFonts w:ascii="Cambria Math" w:hAnsi="Cambria Math"/>
                <w:lang w:val="en-CA"/>
              </w:rPr>
              <m:t>1</m:t>
            </m:r>
          </m:num>
          <m:den>
            <m:r>
              <w:rPr>
                <w:rFonts w:ascii="Cambria Math" w:hAnsi="Cambria Math"/>
                <w:lang w:val="en-CA"/>
              </w:rPr>
              <m:t>NumOverlaps</m:t>
            </m:r>
          </m:den>
        </m:f>
        <m:nary>
          <m:naryPr>
            <m:chr m:val="∑"/>
            <m:limLoc m:val="undOvr"/>
            <m:ctrlPr>
              <w:ins w:id="6" w:author="Gary Sullivan" w:date="2023-10-28T21:01:00Z">
                <w:rPr>
                  <w:rFonts w:ascii="Cambria Math" w:hAnsi="Cambria Math"/>
                  <w:i/>
                  <w:lang w:val="en-CA"/>
                </w:rPr>
              </w:ins>
            </m:ctrlPr>
          </m:naryPr>
          <m:sub>
            <m:r>
              <w:rPr>
                <w:rFonts w:ascii="Cambria Math" w:hAnsi="Cambria Math"/>
                <w:lang w:val="en-CA"/>
              </w:rPr>
              <m:t>i=1</m:t>
            </m:r>
          </m:sub>
          <m:sup>
            <m:r>
              <w:rPr>
                <w:rFonts w:ascii="Cambria Math" w:hAnsi="Cambria Math"/>
                <w:lang w:val="en-CA"/>
              </w:rPr>
              <m:t>NumOverlaps</m:t>
            </m:r>
          </m:sup>
          <m:e>
            <m:d>
              <m:dPr>
                <m:ctrlPr>
                  <w:ins w:id="7" w:author="Gary Sullivan" w:date="2023-10-28T21:01:00Z">
                    <w:rPr>
                      <w:rFonts w:ascii="Cambria Math" w:hAnsi="Cambria Math"/>
                      <w:i/>
                      <w:lang w:val="en-CA"/>
                    </w:rPr>
                  </w:ins>
                </m:ctrlPr>
              </m:dPr>
              <m:e>
                <m:f>
                  <m:fPr>
                    <m:ctrlPr>
                      <w:ins w:id="8" w:author="Gary Sullivan" w:date="2023-10-28T21:01:00Z">
                        <w:rPr>
                          <w:rFonts w:ascii="Cambria Math" w:hAnsi="Cambria Math"/>
                          <w:i/>
                          <w:lang w:val="en-CA"/>
                        </w:rPr>
                      </w:ins>
                    </m:ctrlPr>
                  </m:fPr>
                  <m:num>
                    <m:r>
                      <w:rPr>
                        <w:rFonts w:ascii="Cambria Math" w:hAnsi="Cambria Math"/>
                        <w:lang w:val="en-CA"/>
                      </w:rPr>
                      <m:t>1</m:t>
                    </m:r>
                  </m:num>
                  <m:den>
                    <m:r>
                      <w:rPr>
                        <w:rFonts w:ascii="Cambria Math" w:hAnsi="Cambria Math"/>
                        <w:lang w:val="en-CA"/>
                      </w:rPr>
                      <m:t>NumClasses</m:t>
                    </m:r>
                  </m:den>
                </m:f>
                <m:nary>
                  <m:naryPr>
                    <m:chr m:val="∑"/>
                    <m:limLoc m:val="undOvr"/>
                    <m:ctrlPr>
                      <w:ins w:id="9" w:author="Gary Sullivan" w:date="2023-10-28T21:01:00Z">
                        <w:rPr>
                          <w:rFonts w:ascii="Cambria Math" w:hAnsi="Cambria Math"/>
                          <w:i/>
                          <w:lang w:val="en-CA"/>
                        </w:rPr>
                      </w:ins>
                    </m:ctrlPr>
                  </m:naryPr>
                  <m:sub>
                    <m:r>
                      <w:rPr>
                        <w:rFonts w:ascii="Cambria Math" w:hAnsi="Cambria Math"/>
                        <w:lang w:val="en-CA"/>
                      </w:rPr>
                      <m:t>ii=1</m:t>
                    </m:r>
                  </m:sub>
                  <m:sup>
                    <m:r>
                      <w:rPr>
                        <w:rFonts w:ascii="Cambria Math" w:hAnsi="Cambria Math"/>
                        <w:lang w:val="en-CA"/>
                      </w:rPr>
                      <m:t>NumClasses</m:t>
                    </m:r>
                  </m:sup>
                  <m:e>
                    <m:d>
                      <m:dPr>
                        <m:ctrlPr>
                          <w:ins w:id="10" w:author="Gary Sullivan" w:date="2023-10-28T21:01:00Z">
                            <w:rPr>
                              <w:rFonts w:ascii="Cambria Math" w:hAnsi="Cambria Math"/>
                              <w:i/>
                              <w:lang w:val="en-CA"/>
                            </w:rPr>
                          </w:ins>
                        </m:ctrlPr>
                      </m:dPr>
                      <m:e>
                        <m:f>
                          <m:fPr>
                            <m:ctrlPr>
                              <w:ins w:id="11" w:author="Gary Sullivan" w:date="2023-10-28T21:01:00Z">
                                <w:rPr>
                                  <w:rFonts w:ascii="Cambria Math" w:hAnsi="Cambria Math"/>
                                  <w:i/>
                                  <w:lang w:val="en-CA"/>
                                </w:rPr>
                              </w:ins>
                            </m:ctrlPr>
                          </m:fPr>
                          <m:num>
                            <m:sSub>
                              <m:sSubPr>
                                <m:ctrlPr>
                                  <w:ins w:id="12" w:author="Gary Sullivan" w:date="2023-10-28T21:01:00Z">
                                    <w:rPr>
                                      <w:rFonts w:ascii="Cambria Math" w:hAnsi="Cambria Math"/>
                                      <w:i/>
                                      <w:lang w:val="en-CA"/>
                                    </w:rPr>
                                  </w:ins>
                                </m:ctrlPr>
                              </m:sSubPr>
                              <m:e>
                                <m:r>
                                  <w:rPr>
                                    <w:rFonts w:ascii="Cambria Math" w:hAnsi="Cambria Math"/>
                                    <w:lang w:val="en-CA"/>
                                  </w:rPr>
                                  <m:t>CorrectObjects</m:t>
                                </m:r>
                              </m:e>
                              <m:sub>
                                <m:r>
                                  <w:rPr>
                                    <w:rFonts w:ascii="Cambria Math" w:hAnsi="Cambria Math"/>
                                    <w:lang w:val="en-CA"/>
                                  </w:rPr>
                                  <m:t>ii</m:t>
                                </m:r>
                              </m:sub>
                            </m:sSub>
                          </m:num>
                          <m:den>
                            <m:sSub>
                              <m:sSubPr>
                                <m:ctrlPr>
                                  <w:ins w:id="13" w:author="Gary Sullivan" w:date="2023-10-28T21:01:00Z">
                                    <w:rPr>
                                      <w:rFonts w:ascii="Cambria Math" w:hAnsi="Cambria Math"/>
                                      <w:i/>
                                      <w:lang w:val="en-CA"/>
                                    </w:rPr>
                                  </w:ins>
                                </m:ctrlPr>
                              </m:sSubPr>
                              <m:e>
                                <m:r>
                                  <w:rPr>
                                    <w:rFonts w:ascii="Cambria Math" w:hAnsi="Cambria Math"/>
                                    <w:lang w:val="en-CA"/>
                                  </w:rPr>
                                  <m:t>TotalObjects</m:t>
                                </m:r>
                              </m:e>
                              <m:sub>
                                <m:r>
                                  <w:rPr>
                                    <w:rFonts w:ascii="Cambria Math" w:hAnsi="Cambria Math"/>
                                    <w:lang w:val="en-CA"/>
                                  </w:rPr>
                                  <m:t>ii</m:t>
                                </m:r>
                              </m:sub>
                            </m:sSub>
                          </m:den>
                        </m:f>
                      </m:e>
                    </m:d>
                  </m:e>
                </m:nary>
              </m:e>
            </m:d>
          </m:e>
        </m:nary>
      </m:oMath>
      <w:r w:rsidRPr="005A0F33">
        <w:rPr>
          <w:lang w:val="en-CA"/>
        </w:rPr>
        <w:tab/>
        <w:t>(2)</w:t>
      </w:r>
    </w:p>
    <w:p w14:paraId="60442CD4" w14:textId="221E14B6" w:rsidR="009337FB" w:rsidRPr="005A0F33" w:rsidRDefault="009337FB" w:rsidP="009337FB">
      <w:pPr>
        <w:rPr>
          <w:lang w:val="en-CA"/>
        </w:rPr>
      </w:pPr>
      <w:r w:rsidRPr="005A0F33">
        <w:rPr>
          <w:lang w:val="en-CA"/>
        </w:rPr>
        <w:t xml:space="preserve">For the object tracking task, performance is often measured in </w:t>
      </w:r>
      <w:r w:rsidR="000D602D" w:rsidRPr="005A0F33">
        <w:rPr>
          <w:lang w:val="en-CA"/>
        </w:rPr>
        <w:t>m</w:t>
      </w:r>
      <w:r w:rsidRPr="005A0F33">
        <w:rPr>
          <w:lang w:val="en-CA"/>
        </w:rPr>
        <w:t xml:space="preserve">ultiple </w:t>
      </w:r>
      <w:proofErr w:type="gramStart"/>
      <w:r w:rsidR="000D602D" w:rsidRPr="005A0F33">
        <w:rPr>
          <w:lang w:val="en-CA"/>
        </w:rPr>
        <w:t>o</w:t>
      </w:r>
      <w:r w:rsidRPr="005A0F33">
        <w:rPr>
          <w:lang w:val="en-CA"/>
        </w:rPr>
        <w:t>bject</w:t>
      </w:r>
      <w:proofErr w:type="gramEnd"/>
      <w:r w:rsidRPr="005A0F33">
        <w:rPr>
          <w:lang w:val="en-CA"/>
        </w:rPr>
        <w:t xml:space="preserve"> </w:t>
      </w:r>
      <w:r w:rsidR="000D602D" w:rsidRPr="005A0F33">
        <w:rPr>
          <w:lang w:val="en-CA"/>
        </w:rPr>
        <w:t>t</w:t>
      </w:r>
      <w:r w:rsidRPr="005A0F33">
        <w:rPr>
          <w:lang w:val="en-CA"/>
        </w:rPr>
        <w:t xml:space="preserve">racking </w:t>
      </w:r>
      <w:r w:rsidR="000D602D" w:rsidRPr="005A0F33">
        <w:rPr>
          <w:lang w:val="en-CA"/>
        </w:rPr>
        <w:t>a</w:t>
      </w:r>
      <w:r w:rsidRPr="005A0F33">
        <w:rPr>
          <w:lang w:val="en-CA"/>
        </w:rPr>
        <w:t>ccuracy (MOTA). This metrics takes several factors into account: (</w:t>
      </w:r>
      <w:proofErr w:type="spellStart"/>
      <w:r w:rsidRPr="005A0F33">
        <w:rPr>
          <w:lang w:val="en-CA"/>
        </w:rPr>
        <w:t>i</w:t>
      </w:r>
      <w:proofErr w:type="spellEnd"/>
      <w:r w:rsidRPr="005A0F33">
        <w:rPr>
          <w:lang w:val="en-CA"/>
        </w:rPr>
        <w:t xml:space="preserve">) false positives, i.e., erroneously detected objects, (ii) false negatives, i.e., objects missed by the tracker, and (iii) mismatches, i.e., objects that were assigned a new identificatory when switching frames. The MOTA score can be calculated using equation (3), where </w:t>
      </w:r>
      <w:proofErr w:type="spellStart"/>
      <w:r w:rsidRPr="005A0F33">
        <w:rPr>
          <w:i/>
          <w:iCs/>
          <w:lang w:val="en-CA"/>
        </w:rPr>
        <w:t>FP</w:t>
      </w:r>
      <w:r w:rsidRPr="005A0F33">
        <w:rPr>
          <w:i/>
          <w:iCs/>
          <w:vertAlign w:val="subscript"/>
          <w:lang w:val="en-CA"/>
        </w:rPr>
        <w:t>t</w:t>
      </w:r>
      <w:proofErr w:type="spellEnd"/>
      <w:r w:rsidRPr="005A0F33">
        <w:rPr>
          <w:lang w:val="en-CA"/>
        </w:rPr>
        <w:t xml:space="preserve"> is the number of false positives in frame </w:t>
      </w:r>
      <w:r w:rsidRPr="005A0F33">
        <w:rPr>
          <w:i/>
          <w:iCs/>
          <w:lang w:val="en-CA"/>
        </w:rPr>
        <w:t>t</w:t>
      </w:r>
      <w:r w:rsidRPr="005A0F33">
        <w:rPr>
          <w:lang w:val="en-CA"/>
        </w:rPr>
        <w:t xml:space="preserve">, </w:t>
      </w:r>
      <w:proofErr w:type="spellStart"/>
      <w:r w:rsidRPr="005A0F33">
        <w:rPr>
          <w:i/>
          <w:iCs/>
          <w:lang w:val="en-CA"/>
        </w:rPr>
        <w:t>FN</w:t>
      </w:r>
      <w:r w:rsidRPr="005A0F33">
        <w:rPr>
          <w:i/>
          <w:iCs/>
          <w:vertAlign w:val="subscript"/>
          <w:lang w:val="en-CA"/>
        </w:rPr>
        <w:t>t</w:t>
      </w:r>
      <w:proofErr w:type="spellEnd"/>
      <w:r w:rsidRPr="005A0F33">
        <w:rPr>
          <w:lang w:val="en-CA"/>
        </w:rPr>
        <w:t xml:space="preserve"> the number of false negatives in frame </w:t>
      </w:r>
      <w:r w:rsidRPr="005A0F33">
        <w:rPr>
          <w:i/>
          <w:iCs/>
          <w:lang w:val="en-CA"/>
        </w:rPr>
        <w:t>t</w:t>
      </w:r>
      <w:r w:rsidRPr="005A0F33">
        <w:rPr>
          <w:lang w:val="en-CA"/>
        </w:rPr>
        <w:t xml:space="preserve">, </w:t>
      </w:r>
      <w:proofErr w:type="spellStart"/>
      <w:r w:rsidRPr="005A0F33">
        <w:rPr>
          <w:i/>
          <w:iCs/>
          <w:lang w:val="en-CA"/>
        </w:rPr>
        <w:t>mme</w:t>
      </w:r>
      <w:r w:rsidRPr="005A0F33">
        <w:rPr>
          <w:i/>
          <w:iCs/>
          <w:vertAlign w:val="subscript"/>
          <w:lang w:val="en-CA"/>
        </w:rPr>
        <w:t>t</w:t>
      </w:r>
      <w:proofErr w:type="spellEnd"/>
      <w:r w:rsidRPr="005A0F33">
        <w:rPr>
          <w:lang w:val="en-CA"/>
        </w:rPr>
        <w:t xml:space="preserve"> the number of mismatches in frame </w:t>
      </w:r>
      <w:r w:rsidRPr="005A0F33">
        <w:rPr>
          <w:i/>
          <w:iCs/>
          <w:lang w:val="en-CA"/>
        </w:rPr>
        <w:t>t</w:t>
      </w:r>
      <w:r w:rsidRPr="005A0F33">
        <w:rPr>
          <w:lang w:val="en-CA"/>
        </w:rPr>
        <w:t xml:space="preserve">, and </w:t>
      </w:r>
      <w:proofErr w:type="spellStart"/>
      <w:r w:rsidRPr="005A0F33">
        <w:rPr>
          <w:i/>
          <w:iCs/>
          <w:lang w:val="en-CA"/>
        </w:rPr>
        <w:t>g</w:t>
      </w:r>
      <w:r w:rsidRPr="005A0F33">
        <w:rPr>
          <w:i/>
          <w:iCs/>
          <w:vertAlign w:val="subscript"/>
          <w:lang w:val="en-CA"/>
        </w:rPr>
        <w:t>t</w:t>
      </w:r>
      <w:proofErr w:type="spellEnd"/>
      <w:r w:rsidRPr="005A0F33">
        <w:rPr>
          <w:lang w:val="en-CA"/>
        </w:rPr>
        <w:t xml:space="preserve"> the number of objects in frame </w:t>
      </w:r>
      <w:r w:rsidRPr="005A0F33">
        <w:rPr>
          <w:i/>
          <w:iCs/>
          <w:lang w:val="en-CA"/>
        </w:rPr>
        <w:t>t</w:t>
      </w:r>
      <w:r w:rsidRPr="005A0F33">
        <w:rPr>
          <w:lang w:val="en-CA"/>
        </w:rPr>
        <w:t>.</w:t>
      </w:r>
    </w:p>
    <w:p w14:paraId="3278A9B1" w14:textId="66246838" w:rsidR="009337FB" w:rsidRPr="005A0F33" w:rsidRDefault="001C5E45" w:rsidP="009337FB">
      <w:pPr>
        <w:rPr>
          <w:rFonts w:eastAsia="Malgun Gothic"/>
          <w:lang w:val="en-CA"/>
        </w:rPr>
      </w:pPr>
      <w:r w:rsidRPr="005A0F33">
        <w:rPr>
          <w:lang w:val="en-CA"/>
        </w:rPr>
        <w:tab/>
      </w:r>
      <w:r w:rsidRPr="005A0F33">
        <w:rPr>
          <w:lang w:val="en-CA"/>
        </w:rPr>
        <w:tab/>
      </w:r>
      <w:r w:rsidRPr="005A0F33">
        <w:rPr>
          <w:lang w:val="en-CA"/>
        </w:rPr>
        <w:tab/>
      </w:r>
      <m:oMath>
        <m:r>
          <w:rPr>
            <w:rFonts w:ascii="Cambria Math" w:eastAsia="Malgun Gothic" w:hAnsi="Cambria Math"/>
            <w:lang w:val="en-CA"/>
          </w:rPr>
          <m:t>MOTA</m:t>
        </m:r>
        <m:r>
          <m:rPr>
            <m:sty m:val="p"/>
          </m:rPr>
          <w:rPr>
            <w:rFonts w:ascii="Cambria Math" w:eastAsia="Malgun Gothic" w:hAnsi="Cambria Math"/>
            <w:lang w:val="en-CA"/>
          </w:rPr>
          <m:t>=1-</m:t>
        </m:r>
        <m:f>
          <m:fPr>
            <m:ctrlPr>
              <w:ins w:id="14" w:author="Gary Sullivan" w:date="2023-10-28T21:01:00Z">
                <w:rPr>
                  <w:rFonts w:ascii="Cambria Math" w:eastAsia="Malgun Gothic" w:hAnsi="Cambria Math"/>
                  <w:lang w:val="en-CA"/>
                </w:rPr>
              </w:ins>
            </m:ctrlPr>
          </m:fPr>
          <m:num>
            <m:nary>
              <m:naryPr>
                <m:chr m:val="∑"/>
                <m:limLoc m:val="subSup"/>
                <m:supHide m:val="1"/>
                <m:ctrlPr>
                  <w:ins w:id="15" w:author="Gary Sullivan" w:date="2023-10-28T21:01:00Z">
                    <w:rPr>
                      <w:rFonts w:ascii="Cambria Math" w:eastAsia="Malgun Gothic" w:hAnsi="Cambria Math"/>
                      <w:lang w:val="en-CA"/>
                    </w:rPr>
                  </w:ins>
                </m:ctrlPr>
              </m:naryPr>
              <m:sub>
                <m:r>
                  <w:rPr>
                    <w:rFonts w:ascii="Cambria Math" w:eastAsia="Malgun Gothic" w:hAnsi="Cambria Math"/>
                    <w:lang w:val="en-CA"/>
                  </w:rPr>
                  <m:t>t</m:t>
                </m:r>
              </m:sub>
              <m:sup/>
              <m:e>
                <m:d>
                  <m:dPr>
                    <m:ctrlPr>
                      <w:ins w:id="16" w:author="Gary Sullivan" w:date="2023-10-28T21:01:00Z">
                        <w:rPr>
                          <w:rFonts w:ascii="Cambria Math" w:eastAsia="Malgun Gothic" w:hAnsi="Cambria Math"/>
                          <w:lang w:val="en-CA"/>
                        </w:rPr>
                      </w:ins>
                    </m:ctrlPr>
                  </m:dPr>
                  <m:e>
                    <m:sSub>
                      <m:sSubPr>
                        <m:ctrlPr>
                          <w:ins w:id="17" w:author="Gary Sullivan" w:date="2023-10-28T21:01:00Z">
                            <w:rPr>
                              <w:rFonts w:ascii="Cambria Math" w:eastAsia="Malgun Gothic" w:hAnsi="Cambria Math"/>
                              <w:lang w:val="en-CA"/>
                            </w:rPr>
                          </w:ins>
                        </m:ctrlPr>
                      </m:sSubPr>
                      <m:e>
                        <m:r>
                          <w:rPr>
                            <w:rFonts w:ascii="Cambria Math" w:eastAsia="Malgun Gothic" w:hAnsi="Cambria Math"/>
                            <w:lang w:val="en-CA"/>
                          </w:rPr>
                          <m:t>FN</m:t>
                        </m:r>
                      </m:e>
                      <m:sub>
                        <m:r>
                          <w:rPr>
                            <w:rFonts w:ascii="Cambria Math" w:eastAsia="Malgun Gothic" w:hAnsi="Cambria Math"/>
                            <w:lang w:val="en-CA"/>
                          </w:rPr>
                          <m:t>t</m:t>
                        </m:r>
                      </m:sub>
                    </m:sSub>
                    <m:r>
                      <m:rPr>
                        <m:sty m:val="p"/>
                      </m:rPr>
                      <w:rPr>
                        <w:rFonts w:ascii="Cambria Math" w:eastAsia="Malgun Gothic" w:hAnsi="Cambria Math"/>
                        <w:lang w:val="en-CA"/>
                      </w:rPr>
                      <m:t>+</m:t>
                    </m:r>
                    <m:sSub>
                      <m:sSubPr>
                        <m:ctrlPr>
                          <w:ins w:id="18" w:author="Gary Sullivan" w:date="2023-10-28T21:01:00Z">
                            <w:rPr>
                              <w:rFonts w:ascii="Cambria Math" w:eastAsia="Malgun Gothic" w:hAnsi="Cambria Math"/>
                              <w:lang w:val="en-CA"/>
                            </w:rPr>
                          </w:ins>
                        </m:ctrlPr>
                      </m:sSubPr>
                      <m:e>
                        <m:r>
                          <w:rPr>
                            <w:rFonts w:ascii="Cambria Math" w:eastAsia="Malgun Gothic" w:hAnsi="Cambria Math"/>
                            <w:lang w:val="en-CA"/>
                          </w:rPr>
                          <m:t>FP</m:t>
                        </m:r>
                      </m:e>
                      <m:sub>
                        <m:r>
                          <w:rPr>
                            <w:rFonts w:ascii="Cambria Math" w:eastAsia="Malgun Gothic" w:hAnsi="Cambria Math"/>
                            <w:lang w:val="en-CA"/>
                          </w:rPr>
                          <m:t>t</m:t>
                        </m:r>
                      </m:sub>
                    </m:sSub>
                    <m:r>
                      <m:rPr>
                        <m:sty m:val="p"/>
                      </m:rPr>
                      <w:rPr>
                        <w:rFonts w:ascii="Cambria Math" w:eastAsia="Malgun Gothic" w:hAnsi="Cambria Math"/>
                        <w:lang w:val="en-CA"/>
                      </w:rPr>
                      <m:t>+</m:t>
                    </m:r>
                    <m:sSub>
                      <m:sSubPr>
                        <m:ctrlPr>
                          <w:ins w:id="19" w:author="Gary Sullivan" w:date="2023-10-28T21:01:00Z">
                            <w:rPr>
                              <w:rFonts w:ascii="Cambria Math" w:eastAsia="Malgun Gothic" w:hAnsi="Cambria Math"/>
                              <w:lang w:val="en-CA"/>
                            </w:rPr>
                          </w:ins>
                        </m:ctrlPr>
                      </m:sSubPr>
                      <m:e>
                        <m:r>
                          <w:rPr>
                            <w:rFonts w:ascii="Cambria Math" w:eastAsia="Malgun Gothic" w:hAnsi="Cambria Math"/>
                            <w:lang w:val="en-CA"/>
                          </w:rPr>
                          <m:t>mme</m:t>
                        </m:r>
                      </m:e>
                      <m:sub>
                        <m:r>
                          <w:rPr>
                            <w:rFonts w:ascii="Cambria Math" w:eastAsia="Malgun Gothic" w:hAnsi="Cambria Math"/>
                            <w:lang w:val="en-CA"/>
                          </w:rPr>
                          <m:t>t</m:t>
                        </m:r>
                      </m:sub>
                    </m:sSub>
                  </m:e>
                </m:d>
              </m:e>
            </m:nary>
          </m:num>
          <m:den>
            <m:nary>
              <m:naryPr>
                <m:chr m:val="∑"/>
                <m:limLoc m:val="subSup"/>
                <m:supHide m:val="1"/>
                <m:ctrlPr>
                  <w:ins w:id="20" w:author="Gary Sullivan" w:date="2023-10-28T21:01:00Z">
                    <w:rPr>
                      <w:rFonts w:ascii="Cambria Math" w:eastAsia="Malgun Gothic" w:hAnsi="Cambria Math"/>
                      <w:lang w:val="en-CA"/>
                    </w:rPr>
                  </w:ins>
                </m:ctrlPr>
              </m:naryPr>
              <m:sub>
                <m:r>
                  <w:rPr>
                    <w:rFonts w:ascii="Cambria Math" w:eastAsia="Malgun Gothic" w:hAnsi="Cambria Math"/>
                    <w:lang w:val="en-CA"/>
                  </w:rPr>
                  <m:t>t</m:t>
                </m:r>
              </m:sub>
              <m:sup/>
              <m:e>
                <m:sSub>
                  <m:sSubPr>
                    <m:ctrlPr>
                      <w:ins w:id="21" w:author="Gary Sullivan" w:date="2023-10-28T21:01:00Z">
                        <w:rPr>
                          <w:rFonts w:ascii="Cambria Math" w:eastAsia="Malgun Gothic" w:hAnsi="Cambria Math"/>
                          <w:lang w:val="en-CA"/>
                        </w:rPr>
                      </w:ins>
                    </m:ctrlPr>
                  </m:sSubPr>
                  <m:e>
                    <m:r>
                      <w:rPr>
                        <w:rFonts w:ascii="Cambria Math" w:eastAsia="Malgun Gothic" w:hAnsi="Cambria Math"/>
                        <w:lang w:val="en-CA"/>
                      </w:rPr>
                      <m:t>g</m:t>
                    </m:r>
                  </m:e>
                  <m:sub>
                    <m:r>
                      <w:rPr>
                        <w:rFonts w:ascii="Cambria Math" w:eastAsia="Malgun Gothic" w:hAnsi="Cambria Math"/>
                        <w:lang w:val="en-CA"/>
                      </w:rPr>
                      <m:t>t</m:t>
                    </m:r>
                  </m:sub>
                </m:sSub>
              </m:e>
            </m:nary>
          </m:den>
        </m:f>
      </m:oMath>
      <w:r w:rsidRPr="005A0F33">
        <w:rPr>
          <w:lang w:val="en-CA"/>
        </w:rPr>
        <w:t xml:space="preserve"> </w:t>
      </w:r>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t>(3)</w:t>
      </w:r>
    </w:p>
    <w:p w14:paraId="5A12BB9F" w14:textId="222727E3" w:rsidR="009337FB" w:rsidRPr="005A0F33" w:rsidRDefault="009337FB" w:rsidP="009337FB">
      <w:pPr>
        <w:rPr>
          <w:lang w:val="en-CA"/>
        </w:rPr>
      </w:pPr>
      <w:r w:rsidRPr="005A0F33">
        <w:rPr>
          <w:lang w:val="en-CA"/>
        </w:rPr>
        <w:t>To compare the performance of a technology against the reference the well-known Bjøntegaard delta bit rate (BD-rate) metric is used</w:t>
      </w:r>
      <w:r w:rsidR="00657A27" w:rsidRPr="005A0F33">
        <w:rPr>
          <w:lang w:val="en-CA"/>
        </w:rPr>
        <w:t>, which was first introduced in </w:t>
      </w:r>
      <w:r w:rsidR="00657A27" w:rsidRPr="005A0F33">
        <w:rPr>
          <w:lang w:val="en-CA"/>
        </w:rPr>
        <w:fldChar w:fldCharType="begin"/>
      </w:r>
      <w:r w:rsidR="00657A27" w:rsidRPr="005A0F33">
        <w:rPr>
          <w:lang w:val="en-CA"/>
        </w:rPr>
        <w:instrText xml:space="preserve"> REF _Ref39652476 \r \h </w:instrText>
      </w:r>
      <w:r w:rsidR="00657A27" w:rsidRPr="005A0F33">
        <w:rPr>
          <w:lang w:val="en-CA"/>
        </w:rPr>
      </w:r>
      <w:r w:rsidR="00657A27" w:rsidRPr="005A0F33">
        <w:rPr>
          <w:lang w:val="en-CA"/>
        </w:rPr>
        <w:fldChar w:fldCharType="separate"/>
      </w:r>
      <w:r w:rsidR="00657A27" w:rsidRPr="005A0F33">
        <w:rPr>
          <w:lang w:val="en-CA"/>
        </w:rPr>
        <w:t>[1]</w:t>
      </w:r>
      <w:r w:rsidR="00657A27" w:rsidRPr="005A0F33">
        <w:rPr>
          <w:lang w:val="en-CA"/>
        </w:rPr>
        <w:fldChar w:fldCharType="end"/>
      </w:r>
      <w:r w:rsidRPr="005A0F33">
        <w:rPr>
          <w:lang w:val="en-CA"/>
        </w:rPr>
        <w:t>. Information on how BD-rate is calculated can be found in</w:t>
      </w:r>
      <w:r w:rsidRPr="005A0F33">
        <w:rPr>
          <w:szCs w:val="22"/>
          <w:lang w:val="en-CA"/>
        </w:rPr>
        <w:t> </w:t>
      </w:r>
      <w:r w:rsidRPr="005A0F33">
        <w:rPr>
          <w:szCs w:val="22"/>
          <w:lang w:val="en-CA"/>
        </w:rPr>
        <w:fldChar w:fldCharType="begin"/>
      </w:r>
      <w:r w:rsidRPr="005A0F33">
        <w:rPr>
          <w:szCs w:val="22"/>
          <w:lang w:val="en-CA"/>
        </w:rPr>
        <w:instrText xml:space="preserve"> REF _Ref120100303 \r \h </w:instrText>
      </w:r>
      <w:r w:rsidRPr="005A0F33">
        <w:rPr>
          <w:szCs w:val="22"/>
          <w:lang w:val="en-CA"/>
        </w:rPr>
      </w:r>
      <w:r w:rsidRPr="005A0F33">
        <w:rPr>
          <w:szCs w:val="22"/>
          <w:lang w:val="en-CA"/>
        </w:rPr>
        <w:fldChar w:fldCharType="separate"/>
      </w:r>
      <w:r w:rsidRPr="005A0F33">
        <w:rPr>
          <w:szCs w:val="22"/>
          <w:lang w:val="en-CA"/>
        </w:rPr>
        <w:t>[2]</w:t>
      </w:r>
      <w:r w:rsidRPr="005A0F33">
        <w:rPr>
          <w:szCs w:val="22"/>
          <w:lang w:val="en-CA"/>
        </w:rPr>
        <w:fldChar w:fldCharType="end"/>
      </w:r>
      <w:r w:rsidRPr="005A0F33">
        <w:rPr>
          <w:szCs w:val="22"/>
          <w:lang w:val="en-CA"/>
        </w:rPr>
        <w:t xml:space="preserve">. One major difference to </w:t>
      </w:r>
      <w:r w:rsidRPr="005A0F33">
        <w:rPr>
          <w:szCs w:val="22"/>
          <w:lang w:val="en-CA"/>
        </w:rPr>
        <w:fldChar w:fldCharType="begin"/>
      </w:r>
      <w:r w:rsidRPr="005A0F33">
        <w:rPr>
          <w:szCs w:val="22"/>
          <w:lang w:val="en-CA"/>
        </w:rPr>
        <w:instrText xml:space="preserve"> REF _Ref120268924 \r \h </w:instrText>
      </w:r>
      <w:r w:rsidRPr="005A0F33">
        <w:rPr>
          <w:szCs w:val="22"/>
          <w:lang w:val="en-CA"/>
        </w:rPr>
      </w:r>
      <w:r w:rsidRPr="005A0F33">
        <w:rPr>
          <w:szCs w:val="22"/>
          <w:lang w:val="en-CA"/>
        </w:rPr>
        <w:fldChar w:fldCharType="separate"/>
      </w:r>
      <w:r w:rsidRPr="005A0F33">
        <w:rPr>
          <w:szCs w:val="22"/>
          <w:lang w:val="en-CA"/>
        </w:rPr>
        <w:t>[2]</w:t>
      </w:r>
      <w:r w:rsidRPr="005A0F33">
        <w:rPr>
          <w:szCs w:val="22"/>
          <w:lang w:val="en-CA"/>
        </w:rPr>
        <w:fldChar w:fldCharType="end"/>
      </w:r>
      <w:r w:rsidRPr="005A0F33">
        <w:rPr>
          <w:szCs w:val="22"/>
          <w:lang w:val="en-CA"/>
        </w:rPr>
        <w:t xml:space="preserve"> is that instead of PSNR as the distortion metric the appropriate machine task metric is used, i.e., for object detection and instance segmentation </w:t>
      </w:r>
      <w:proofErr w:type="spellStart"/>
      <w:r w:rsidRPr="005A0F33">
        <w:rPr>
          <w:szCs w:val="22"/>
          <w:lang w:val="en-CA"/>
        </w:rPr>
        <w:t>mAP</w:t>
      </w:r>
      <w:proofErr w:type="spellEnd"/>
      <w:r w:rsidRPr="005A0F33">
        <w:rPr>
          <w:szCs w:val="22"/>
          <w:lang w:val="en-CA"/>
        </w:rPr>
        <w:t>, and for object tracking MOTA.</w:t>
      </w:r>
    </w:p>
    <w:p w14:paraId="1BB4B82D" w14:textId="77777777" w:rsidR="009337FB" w:rsidRPr="005A0F33" w:rsidRDefault="009337FB" w:rsidP="009337FB">
      <w:pPr>
        <w:rPr>
          <w:lang w:val="en-CA"/>
        </w:rPr>
      </w:pPr>
      <w:r w:rsidRPr="005A0F33">
        <w:rPr>
          <w:lang w:val="en-CA"/>
        </w:rPr>
        <w:lastRenderedPageBreak/>
        <w:t>More details about the evaluation process for the study of optimizations for encoders and receiving systems for machine analysis used by JVET can be found in the related document on common test conditions </w:t>
      </w:r>
      <w:r w:rsidRPr="005A0F33">
        <w:rPr>
          <w:lang w:val="en-CA"/>
        </w:rPr>
        <w:fldChar w:fldCharType="begin"/>
      </w:r>
      <w:r w:rsidRPr="005A0F33">
        <w:rPr>
          <w:lang w:val="en-CA"/>
        </w:rPr>
        <w:instrText xml:space="preserve"> REF _Ref120119082 \r \h </w:instrText>
      </w:r>
      <w:r w:rsidRPr="005A0F33">
        <w:rPr>
          <w:lang w:val="en-CA"/>
        </w:rPr>
      </w:r>
      <w:r w:rsidRPr="005A0F33">
        <w:rPr>
          <w:lang w:val="en-CA"/>
        </w:rPr>
        <w:fldChar w:fldCharType="separate"/>
      </w:r>
      <w:r w:rsidRPr="005A0F33">
        <w:rPr>
          <w:lang w:val="en-CA"/>
        </w:rPr>
        <w:t>[4]</w:t>
      </w:r>
      <w:r w:rsidRPr="005A0F33">
        <w:rPr>
          <w:lang w:val="en-CA"/>
        </w:rPr>
        <w:fldChar w:fldCharType="end"/>
      </w:r>
      <w:r w:rsidRPr="005A0F33">
        <w:rPr>
          <w:lang w:val="en-CA"/>
        </w:rPr>
        <w:t>.</w:t>
      </w:r>
    </w:p>
    <w:p w14:paraId="7F0A6206" w14:textId="46F6D8AF" w:rsidR="009337FB" w:rsidRPr="005A0F33" w:rsidRDefault="009337FB" w:rsidP="009337FB">
      <w:pPr>
        <w:pStyle w:val="Heading1"/>
        <w:rPr>
          <w:lang w:val="en-CA"/>
        </w:rPr>
      </w:pPr>
      <w:bookmarkStart w:id="22" w:name="_Ref120270488"/>
      <w:r w:rsidRPr="005A0F33">
        <w:rPr>
          <w:lang w:val="en-CA"/>
        </w:rPr>
        <w:t>Pre-processing technologies</w:t>
      </w:r>
      <w:bookmarkEnd w:id="22"/>
    </w:p>
    <w:p w14:paraId="4E493150" w14:textId="62D8CDD3" w:rsidR="00285334" w:rsidRPr="005A0F33" w:rsidRDefault="00B2459E" w:rsidP="001A0F9C">
      <w:pPr>
        <w:rPr>
          <w:lang w:val="en-CA"/>
        </w:rPr>
      </w:pPr>
      <w:r w:rsidRPr="005A0F33">
        <w:rPr>
          <w:lang w:val="en-CA"/>
        </w:rPr>
        <w:t>There are various technologies that can be applied to the input video</w:t>
      </w:r>
      <w:r w:rsidR="00285334" w:rsidRPr="005A0F33">
        <w:rPr>
          <w:lang w:val="en-CA"/>
        </w:rPr>
        <w:t>.</w:t>
      </w:r>
      <w:r w:rsidR="00067396" w:rsidRPr="005A0F33">
        <w:rPr>
          <w:lang w:val="en-CA"/>
        </w:rPr>
        <w:t xml:space="preserve"> While some technologies alter the source, others </w:t>
      </w:r>
      <w:r w:rsidR="00756F3D" w:rsidRPr="005A0F33">
        <w:rPr>
          <w:lang w:val="en-CA"/>
        </w:rPr>
        <w:t>do not change the pixel values and only extract information</w:t>
      </w:r>
      <w:r w:rsidR="004E3225" w:rsidRPr="005A0F33">
        <w:rPr>
          <w:lang w:val="en-CA"/>
        </w:rPr>
        <w:t xml:space="preserve"> that the encoder later can use to improve the encoding performance.</w:t>
      </w:r>
    </w:p>
    <w:p w14:paraId="4C5F6B8D" w14:textId="77777777" w:rsidR="009337FB" w:rsidRPr="005A0F33" w:rsidRDefault="009337FB" w:rsidP="009337FB">
      <w:pPr>
        <w:pStyle w:val="Heading2"/>
        <w:rPr>
          <w:lang w:val="en-CA"/>
        </w:rPr>
      </w:pPr>
      <w:bookmarkStart w:id="23" w:name="_Ref121133807"/>
      <w:r w:rsidRPr="005A0F33">
        <w:rPr>
          <w:lang w:val="en-CA"/>
        </w:rPr>
        <w:t>Region of Interest-based methods</w:t>
      </w:r>
      <w:bookmarkEnd w:id="23"/>
    </w:p>
    <w:p w14:paraId="03ADE54E" w14:textId="49C3AC8A" w:rsidR="009337FB" w:rsidRPr="005A0F33" w:rsidRDefault="009337FB" w:rsidP="009337FB">
      <w:pPr>
        <w:rPr>
          <w:lang w:val="en-CA"/>
        </w:rPr>
      </w:pPr>
      <w:r w:rsidRPr="005A0F33">
        <w:rPr>
          <w:lang w:val="en-CA"/>
        </w:rPr>
        <w:t xml:space="preserve">One often-used optimization method is </w:t>
      </w:r>
      <w:r w:rsidR="00A80B42" w:rsidRPr="005A0F33">
        <w:rPr>
          <w:lang w:val="en-CA"/>
        </w:rPr>
        <w:t>r</w:t>
      </w:r>
      <w:r w:rsidRPr="005A0F33">
        <w:rPr>
          <w:lang w:val="en-CA"/>
        </w:rPr>
        <w:t xml:space="preserve">egion of </w:t>
      </w:r>
      <w:r w:rsidR="00A80B42" w:rsidRPr="005A0F33">
        <w:rPr>
          <w:lang w:val="en-CA"/>
        </w:rPr>
        <w:t>i</w:t>
      </w:r>
      <w:r w:rsidRPr="005A0F33">
        <w:rPr>
          <w:lang w:val="en-CA"/>
        </w:rPr>
        <w:t xml:space="preserve">nterest (RoI)-based coding. Here the input video is analyzed in some way and the result of this analysis is </w:t>
      </w:r>
      <w:r w:rsidR="00161D05" w:rsidRPr="005A0F33">
        <w:rPr>
          <w:lang w:val="en-CA"/>
        </w:rPr>
        <w:t>made available to the encoder</w:t>
      </w:r>
      <w:r w:rsidR="009C282C" w:rsidRPr="005A0F33">
        <w:rPr>
          <w:lang w:val="en-CA"/>
        </w:rPr>
        <w:t xml:space="preserve">, which in turn can optimize the encoding towards </w:t>
      </w:r>
      <w:r w:rsidR="002E2E61" w:rsidRPr="005A0F33">
        <w:rPr>
          <w:lang w:val="en-CA"/>
        </w:rPr>
        <w:t>machine consumption</w:t>
      </w:r>
      <w:r w:rsidRPr="005A0F33">
        <w:rPr>
          <w:lang w:val="en-CA"/>
        </w:rPr>
        <w:t xml:space="preserve">. The analysis can be done using various methods, e.g., neural networks. An example of a pipeline that can be used for RoI-based approaches is shown in </w:t>
      </w:r>
      <w:r w:rsidRPr="005A0F33">
        <w:rPr>
          <w:lang w:val="en-CA"/>
        </w:rPr>
        <w:fldChar w:fldCharType="begin"/>
      </w:r>
      <w:r w:rsidRPr="005A0F33">
        <w:rPr>
          <w:lang w:val="en-CA"/>
        </w:rPr>
        <w:instrText xml:space="preserve"> REF _Ref120090643 \h  \* MERGEFORMAT </w:instrText>
      </w:r>
      <w:r w:rsidRPr="005A0F33">
        <w:rPr>
          <w:lang w:val="en-CA"/>
        </w:rPr>
      </w:r>
      <w:r w:rsidRPr="005A0F33">
        <w:rPr>
          <w:lang w:val="en-CA"/>
        </w:rPr>
        <w:fldChar w:fldCharType="separate"/>
      </w:r>
      <w:r w:rsidRPr="005A0F33">
        <w:rPr>
          <w:szCs w:val="22"/>
          <w:lang w:val="en-CA"/>
        </w:rPr>
        <w:t xml:space="preserve">Figure </w:t>
      </w:r>
      <w:r w:rsidRPr="005A0F33">
        <w:rPr>
          <w:noProof/>
          <w:szCs w:val="22"/>
          <w:lang w:val="en-CA"/>
        </w:rPr>
        <w:t>3</w:t>
      </w:r>
      <w:r w:rsidRPr="005A0F33">
        <w:rPr>
          <w:lang w:val="en-CA"/>
        </w:rPr>
        <w:fldChar w:fldCharType="end"/>
      </w:r>
      <w:r w:rsidRPr="005A0F33">
        <w:rPr>
          <w:lang w:val="en-CA"/>
        </w:rPr>
        <w:t>.</w:t>
      </w:r>
    </w:p>
    <w:p w14:paraId="41429616" w14:textId="77777777" w:rsidR="009337FB" w:rsidRPr="005A0F33" w:rsidRDefault="009337FB" w:rsidP="009337FB">
      <w:pPr>
        <w:keepNext/>
        <w:rPr>
          <w:lang w:val="en-CA"/>
        </w:rPr>
      </w:pPr>
      <w:r w:rsidRPr="005A0F33">
        <w:rPr>
          <w:noProof/>
          <w:lang w:eastAsia="ko-KR"/>
        </w:rPr>
        <mc:AlternateContent>
          <mc:Choice Requires="wpg">
            <w:drawing>
              <wp:inline distT="0" distB="0" distL="0" distR="0" wp14:anchorId="00B02CE9" wp14:editId="01B7A31E">
                <wp:extent cx="5696282" cy="1199791"/>
                <wp:effectExtent l="0" t="0" r="19050" b="19685"/>
                <wp:docPr id="41" name="Group 41"/>
                <wp:cNvGraphicFramePr/>
                <a:graphic xmlns:a="http://schemas.openxmlformats.org/drawingml/2006/main">
                  <a:graphicData uri="http://schemas.microsoft.com/office/word/2010/wordprocessingGroup">
                    <wpg:wgp>
                      <wpg:cNvGrpSpPr/>
                      <wpg:grpSpPr>
                        <a:xfrm>
                          <a:off x="0" y="0"/>
                          <a:ext cx="5696282" cy="1199791"/>
                          <a:chOff x="0" y="-15857"/>
                          <a:chExt cx="5696282" cy="1199791"/>
                        </a:xfrm>
                      </wpg:grpSpPr>
                      <wps:wsp>
                        <wps:cNvPr id="42" name="Rectangle 42"/>
                        <wps:cNvSpPr/>
                        <wps:spPr>
                          <a:xfrm>
                            <a:off x="0" y="660694"/>
                            <a:ext cx="639445" cy="523240"/>
                          </a:xfrm>
                          <a:prstGeom prst="rect">
                            <a:avLst/>
                          </a:prstGeom>
                        </wps:spPr>
                        <wps:style>
                          <a:lnRef idx="2">
                            <a:schemeClr val="dk1"/>
                          </a:lnRef>
                          <a:fillRef idx="1">
                            <a:schemeClr val="lt1"/>
                          </a:fillRef>
                          <a:effectRef idx="0">
                            <a:schemeClr val="dk1"/>
                          </a:effectRef>
                          <a:fontRef idx="minor">
                            <a:schemeClr val="dk1"/>
                          </a:fontRef>
                        </wps:style>
                        <wps:txbx>
                          <w:txbxContent>
                            <w:p w14:paraId="11323FC2" w14:textId="77777777" w:rsidR="009337FB" w:rsidRDefault="009337FB" w:rsidP="009337FB">
                              <w:pPr>
                                <w:spacing w:before="0"/>
                                <w:jc w:val="center"/>
                              </w:pPr>
                              <w:r>
                                <w:t>Input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183964" y="-15857"/>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46F9E5A8" w14:textId="77777777" w:rsidR="009337FB" w:rsidRDefault="009337FB" w:rsidP="009337FB">
                              <w:pPr>
                                <w:spacing w:before="0"/>
                                <w:jc w:val="center"/>
                              </w:pPr>
                              <w:r>
                                <w:t>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2019080" y="660694"/>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30DA6FAB" w14:textId="77777777" w:rsidR="009337FB" w:rsidRDefault="009337FB" w:rsidP="009337FB">
                              <w:pPr>
                                <w:spacing w:before="0"/>
                                <w:jc w:val="center"/>
                              </w:pPr>
                              <w:r>
                                <w:t>Encoder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3435607" y="660694"/>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1AB8F788" w14:textId="77777777" w:rsidR="009337FB" w:rsidRDefault="009337FB" w:rsidP="009337FB">
                              <w:pPr>
                                <w:spacing w:before="0"/>
                                <w:jc w:val="center"/>
                              </w:pPr>
                              <w:r>
                                <w:t>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4688282" y="660694"/>
                            <a:ext cx="1008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3169A6A8" w14:textId="77777777" w:rsidR="009337FB" w:rsidRDefault="009337FB" w:rsidP="009337FB">
                              <w:pPr>
                                <w:spacing w:before="0"/>
                                <w:jc w:val="center"/>
                              </w:pPr>
                              <w:r>
                                <w:t>Machine 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Connector: Elbow 47"/>
                        <wps:cNvCnPr>
                          <a:stCxn id="42" idx="3"/>
                          <a:endCxn id="43" idx="1"/>
                        </wps:cNvCnPr>
                        <wps:spPr>
                          <a:xfrm flipV="1">
                            <a:off x="639408" y="245703"/>
                            <a:ext cx="544487" cy="676395"/>
                          </a:xfrm>
                          <a:prstGeom prst="bentConnector3">
                            <a:avLst>
                              <a:gd name="adj1" fmla="val 50000"/>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48" name="Connector: Elbow 48"/>
                        <wps:cNvCnPr>
                          <a:stCxn id="43" idx="3"/>
                          <a:endCxn id="44" idx="0"/>
                        </wps:cNvCnPr>
                        <wps:spPr>
                          <a:xfrm>
                            <a:off x="2083843" y="245703"/>
                            <a:ext cx="385093" cy="414835"/>
                          </a:xfrm>
                          <a:prstGeom prst="bentConnector2">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49" name="Straight Arrow Connector 49"/>
                        <wps:cNvCnPr>
                          <a:stCxn id="42" idx="3"/>
                          <a:endCxn id="44" idx="1"/>
                        </wps:cNvCnPr>
                        <wps:spPr>
                          <a:xfrm>
                            <a:off x="639408" y="922098"/>
                            <a:ext cx="137955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50" name="Straight Arrow Connector 50"/>
                        <wps:cNvCnPr>
                          <a:stCxn id="44" idx="3"/>
                          <a:endCxn id="45" idx="1"/>
                        </wps:cNvCnPr>
                        <wps:spPr>
                          <a:xfrm>
                            <a:off x="2919080" y="922314"/>
                            <a:ext cx="516527"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51" name="Straight Arrow Connector 51"/>
                        <wps:cNvCnPr>
                          <a:stCxn id="45" idx="3"/>
                          <a:endCxn id="46" idx="1"/>
                        </wps:cNvCnPr>
                        <wps:spPr>
                          <a:xfrm>
                            <a:off x="4335355" y="922098"/>
                            <a:ext cx="35265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00B02CE9" id="Group 41" o:spid="_x0000_s1056" style="width:448.55pt;height:94.45pt;mso-position-horizontal-relative:char;mso-position-vertical-relative:line" coordorigin=",-158" coordsize="56962,11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">
                <v:rect id="Rectangle 42" o:spid="_x0000_s1057" style="position:absolute;top:6606;width:6394;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" fillcolor="white [3201]" strokecolor="black [3200]" strokeweight="1pt">
                  <v:textbox>
                    <w:txbxContent>
                      <w:p w14:paraId="11323FC2" w14:textId="77777777" w:rsidR="009337FB" w:rsidRDefault="009337FB" w:rsidP="009337FB">
                        <w:pPr>
                          <w:spacing w:before="0"/>
                          <w:jc w:val="center"/>
                        </w:pPr>
                        <w:r>
                          <w:t>Input video</w:t>
                        </w:r>
                      </w:p>
                    </w:txbxContent>
                  </v:textbox>
                </v:rect>
                <v:rect id="Rectangle 43" o:spid="_x0000_s1058" style="position:absolute;left:11839;top:-158;width:9000;height:52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4K2xAAAANsAAAAPAAAAZHJzL2Rvd25yZXYueG1sRI9Ba8JA&#10;FITvgv9heUJvutEW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JzTgrbEAAAA2wAAAA8A&#10;AAAAAAAAAAAAAAAABwIAAGRycy9kb3ducmV2LnhtbFBLBQYAAAAAAwADALcAAAD4AgAAAAA=&#10;" fillcolor="white [3201]" strokecolor="black [3200]" strokeweight="1pt">
                  <v:textbox>
                    <w:txbxContent>
                      <w:p w14:paraId="46F9E5A8" w14:textId="77777777" w:rsidR="009337FB" w:rsidRDefault="009337FB" w:rsidP="009337FB">
                        <w:pPr>
                          <w:spacing w:before="0"/>
                          <w:jc w:val="center"/>
                        </w:pPr>
                        <w:r>
                          <w:t>Analysis</w:t>
                        </w:r>
                      </w:p>
                    </w:txbxContent>
                  </v:textbox>
                </v:rect>
                <v:rect id="Rectangle 44" o:spid="_x0000_s1059" style="position:absolute;left:20190;top:6606;width:900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" fillcolor="white [3201]" strokecolor="black [3200]" strokeweight="1pt">
                  <v:textbox>
                    <w:txbxContent>
                      <w:p w14:paraId="30DA6FAB" w14:textId="77777777" w:rsidR="009337FB" w:rsidRDefault="009337FB" w:rsidP="009337FB">
                        <w:pPr>
                          <w:spacing w:before="0"/>
                          <w:jc w:val="center"/>
                        </w:pPr>
                        <w:r>
                          <w:t>Encoder</w:t>
                        </w:r>
                      </w:p>
                    </w:txbxContent>
                  </v:textbox>
                </v:rect>
                <v:rect id="Rectangle 45" o:spid="_x0000_s1060" style="position:absolute;left:34356;top:6606;width:900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" fillcolor="white [3201]" strokecolor="black [3200]" strokeweight="1pt">
                  <v:textbox>
                    <w:txbxContent>
                      <w:p w14:paraId="1AB8F788" w14:textId="77777777" w:rsidR="009337FB" w:rsidRDefault="009337FB" w:rsidP="009337FB">
                        <w:pPr>
                          <w:spacing w:before="0"/>
                          <w:jc w:val="center"/>
                        </w:pPr>
                        <w:r>
                          <w:t>Decoder</w:t>
                        </w:r>
                      </w:p>
                    </w:txbxContent>
                  </v:textbox>
                </v:rect>
                <v:rect id="Rectangle 46" o:spid="_x0000_s1061" style="position:absolute;left:46882;top:6606;width:1008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" fillcolor="white [3201]" strokecolor="black [3200]" strokeweight="1pt">
                  <v:textbox>
                    <w:txbxContent>
                      <w:p w14:paraId="3169A6A8" w14:textId="77777777" w:rsidR="009337FB" w:rsidRDefault="009337FB" w:rsidP="009337FB">
                        <w:pPr>
                          <w:spacing w:before="0"/>
                          <w:jc w:val="center"/>
                        </w:pPr>
                        <w:r>
                          <w:t>Machine consumption</w:t>
                        </w:r>
                      </w:p>
                    </w:txbxContent>
                  </v:textbox>
                </v:rect>
                <v:shape id="Connector: Elbow 47" o:spid="_x0000_s1062" type="#_x0000_t34" style="position:absolute;left:6394;top:2457;width:5444;height:676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" strokecolor="black [3200]" strokeweight="1pt">
                  <v:stroke endarrow="block"/>
                </v:shape>
                <v:shape id="Connector: Elbow 48" o:spid="_x0000_s1063" type="#_x0000_t33" style="position:absolute;left:20838;top:2457;width:3851;height:41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" strokecolor="black [3200]" strokeweight="1pt">
                  <v:stroke endarrow="block"/>
                </v:shape>
                <v:shape id="Straight Arrow Connector 49" o:spid="_x0000_s1064" type="#_x0000_t32" style="position:absolute;left:6394;top:9220;width:13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" strokecolor="black [3200]" strokeweight="1pt">
                  <v:stroke endarrow="block" joinstyle="miter"/>
                </v:shape>
                <v:shape id="Straight Arrow Connector 50" o:spid="_x0000_s1065" type="#_x0000_t32" style="position:absolute;left:29190;top:9223;width:51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" strokecolor="black [3200]" strokeweight="1pt">
                  <v:stroke endarrow="block" joinstyle="miter"/>
                </v:shape>
                <v:shape id="Straight Arrow Connector 51" o:spid="_x0000_s1066" type="#_x0000_t32" style="position:absolute;left:43353;top:9220;width:35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" strokecolor="black [3200]" strokeweight="1pt">
                  <v:stroke endarrow="block" joinstyle="miter"/>
                </v:shape>
                <w10:anchorlock/>
              </v:group>
            </w:pict>
          </mc:Fallback>
        </mc:AlternateContent>
      </w:r>
    </w:p>
    <w:p w14:paraId="32849F09" w14:textId="16908364" w:rsidR="009337FB" w:rsidRPr="005A0F33" w:rsidRDefault="009337FB" w:rsidP="009337FB">
      <w:pPr>
        <w:pStyle w:val="Caption"/>
        <w:jc w:val="center"/>
        <w:rPr>
          <w:szCs w:val="22"/>
          <w:lang w:val="en-CA"/>
        </w:rPr>
      </w:pPr>
      <w:bookmarkStart w:id="24" w:name="_Ref120090643"/>
      <w:r w:rsidRPr="005A0F33">
        <w:rPr>
          <w:i w:val="0"/>
          <w:iCs w:val="0"/>
          <w:color w:val="auto"/>
          <w:sz w:val="22"/>
          <w:szCs w:val="22"/>
          <w:lang w:val="en-CA"/>
        </w:rPr>
        <w:t xml:space="preserve">Figure </w:t>
      </w:r>
      <w:r w:rsidRPr="005A0F33">
        <w:rPr>
          <w:i w:val="0"/>
          <w:iCs w:val="0"/>
          <w:color w:val="auto"/>
          <w:sz w:val="22"/>
          <w:szCs w:val="22"/>
          <w:lang w:val="en-CA"/>
        </w:rPr>
        <w:fldChar w:fldCharType="begin"/>
      </w:r>
      <w:r w:rsidRPr="005A0F33">
        <w:rPr>
          <w:i w:val="0"/>
          <w:iCs w:val="0"/>
          <w:color w:val="auto"/>
          <w:sz w:val="22"/>
          <w:szCs w:val="22"/>
          <w:lang w:val="en-CA"/>
        </w:rPr>
        <w:instrText xml:space="preserve"> SEQ Figure \* ARABIC </w:instrText>
      </w:r>
      <w:r w:rsidRPr="005A0F33">
        <w:rPr>
          <w:i w:val="0"/>
          <w:iCs w:val="0"/>
          <w:color w:val="auto"/>
          <w:sz w:val="22"/>
          <w:szCs w:val="22"/>
          <w:lang w:val="en-CA"/>
        </w:rPr>
        <w:fldChar w:fldCharType="separate"/>
      </w:r>
      <w:r w:rsidR="005302FE" w:rsidRPr="005A0F33">
        <w:rPr>
          <w:i w:val="0"/>
          <w:iCs w:val="0"/>
          <w:noProof/>
          <w:color w:val="auto"/>
          <w:sz w:val="22"/>
          <w:szCs w:val="22"/>
          <w:lang w:val="en-CA"/>
        </w:rPr>
        <w:t>3</w:t>
      </w:r>
      <w:r w:rsidRPr="005A0F33">
        <w:rPr>
          <w:i w:val="0"/>
          <w:iCs w:val="0"/>
          <w:color w:val="auto"/>
          <w:sz w:val="22"/>
          <w:szCs w:val="22"/>
          <w:lang w:val="en-CA"/>
        </w:rPr>
        <w:fldChar w:fldCharType="end"/>
      </w:r>
      <w:bookmarkEnd w:id="24"/>
      <w:r w:rsidRPr="005A0F33">
        <w:rPr>
          <w:i w:val="0"/>
          <w:iCs w:val="0"/>
          <w:color w:val="auto"/>
          <w:sz w:val="22"/>
          <w:szCs w:val="22"/>
          <w:lang w:val="en-CA"/>
        </w:rPr>
        <w:t>. Pipeline for RoI-based systems</w:t>
      </w:r>
    </w:p>
    <w:p w14:paraId="1C3DABB0" w14:textId="1534F174" w:rsidR="002D36DF" w:rsidRPr="005A0F33" w:rsidRDefault="009337FB" w:rsidP="009337FB">
      <w:pPr>
        <w:rPr>
          <w:lang w:val="en-CA"/>
        </w:rPr>
      </w:pPr>
      <w:r w:rsidRPr="005A0F33">
        <w:rPr>
          <w:lang w:val="en-CA"/>
        </w:rPr>
        <w:t xml:space="preserve">In one implementation example, an object detection network is used to analyze the input data. This network produces a list of objects that can be found in the current </w:t>
      </w:r>
      <w:r w:rsidR="00957621">
        <w:rPr>
          <w:lang w:val="en-CA"/>
        </w:rPr>
        <w:t>picture</w:t>
      </w:r>
      <w:r w:rsidRPr="005A0F33">
        <w:rPr>
          <w:lang w:val="en-CA"/>
        </w:rPr>
        <w:t xml:space="preserve">. </w:t>
      </w:r>
      <w:r w:rsidR="00336DE8">
        <w:rPr>
          <w:lang w:val="en-CA"/>
        </w:rPr>
        <w:t>The</w:t>
      </w:r>
      <w:r w:rsidR="00730B03">
        <w:rPr>
          <w:lang w:val="en-CA"/>
        </w:rPr>
        <w:t xml:space="preserve"> </w:t>
      </w:r>
      <w:r w:rsidR="007025A0">
        <w:rPr>
          <w:lang w:val="en-CA"/>
        </w:rPr>
        <w:t>information</w:t>
      </w:r>
      <w:r w:rsidR="00336DE8">
        <w:rPr>
          <w:lang w:val="en-CA"/>
        </w:rPr>
        <w:t xml:space="preserve"> </w:t>
      </w:r>
      <w:r w:rsidR="002D69BD">
        <w:rPr>
          <w:lang w:val="en-CA"/>
        </w:rPr>
        <w:t xml:space="preserve">needed to describe each object </w:t>
      </w:r>
      <w:r w:rsidR="007025A0">
        <w:rPr>
          <w:lang w:val="en-CA"/>
        </w:rPr>
        <w:t>includes</w:t>
      </w:r>
      <w:r w:rsidR="002D69BD">
        <w:rPr>
          <w:lang w:val="en-CA"/>
        </w:rPr>
        <w:t xml:space="preserve"> </w:t>
      </w:r>
      <w:r w:rsidR="00336DE8">
        <w:rPr>
          <w:lang w:val="en-CA"/>
        </w:rPr>
        <w:t xml:space="preserve">the </w:t>
      </w:r>
      <w:r w:rsidR="00D87C07">
        <w:rPr>
          <w:lang w:val="en-CA"/>
        </w:rPr>
        <w:t>index</w:t>
      </w:r>
      <w:r w:rsidR="00336DE8">
        <w:rPr>
          <w:lang w:val="en-CA"/>
        </w:rPr>
        <w:t xml:space="preserve"> of the picture in which the object can be found</w:t>
      </w:r>
      <w:r w:rsidR="002D69BD">
        <w:rPr>
          <w:lang w:val="en-CA"/>
        </w:rPr>
        <w:t xml:space="preserve"> and the position of the object</w:t>
      </w:r>
      <w:r w:rsidR="00D87C07">
        <w:rPr>
          <w:lang w:val="en-CA"/>
        </w:rPr>
        <w:t xml:space="preserve"> in the picture</w:t>
      </w:r>
      <w:r w:rsidR="001E2E01">
        <w:rPr>
          <w:lang w:val="en-CA"/>
        </w:rPr>
        <w:t>.</w:t>
      </w:r>
      <w:r w:rsidR="00730B03">
        <w:rPr>
          <w:lang w:val="en-CA"/>
        </w:rPr>
        <w:t xml:space="preserve"> </w:t>
      </w:r>
      <w:r w:rsidR="001E2E01">
        <w:rPr>
          <w:lang w:val="en-CA"/>
        </w:rPr>
        <w:t xml:space="preserve">Some networks might provide more information than this and the </w:t>
      </w:r>
      <w:r w:rsidR="00B373EA">
        <w:rPr>
          <w:lang w:val="en-CA"/>
        </w:rPr>
        <w:t>encoder might choose to select a subset of all objects</w:t>
      </w:r>
      <w:r w:rsidR="00DF42B2">
        <w:rPr>
          <w:lang w:val="en-CA"/>
        </w:rPr>
        <w:t xml:space="preserve"> by filtering based on for example the class </w:t>
      </w:r>
      <w:r w:rsidR="00E26C32">
        <w:rPr>
          <w:lang w:val="en-CA"/>
        </w:rPr>
        <w:t xml:space="preserve">of an object or the estimated likelihood of an object of the described class being </w:t>
      </w:r>
      <w:r w:rsidR="00C03800">
        <w:rPr>
          <w:lang w:val="en-CA"/>
        </w:rPr>
        <w:t xml:space="preserve">at the described position. </w:t>
      </w:r>
      <w:r w:rsidR="00175CFA">
        <w:rPr>
          <w:lang w:val="en-CA"/>
        </w:rPr>
        <w:t>In a similar approach, a segmentation network can be used where the object is not described by a bounding box but by a segmentation mask indicating exactly which pixels belong to the object.</w:t>
      </w:r>
      <w:r w:rsidR="009D262E">
        <w:rPr>
          <w:lang w:val="en-CA"/>
        </w:rPr>
        <w:t xml:space="preserve"> </w:t>
      </w:r>
      <w:r w:rsidR="00104B49" w:rsidRPr="005A0F33">
        <w:rPr>
          <w:lang w:val="en-CA"/>
        </w:rPr>
        <w:t>Th</w:t>
      </w:r>
      <w:r w:rsidR="00175CFA">
        <w:rPr>
          <w:lang w:val="en-CA"/>
        </w:rPr>
        <w:t>e</w:t>
      </w:r>
      <w:r w:rsidR="00104B49" w:rsidRPr="005A0F33">
        <w:rPr>
          <w:lang w:val="en-CA"/>
        </w:rPr>
        <w:t xml:space="preserve"> list </w:t>
      </w:r>
      <w:r w:rsidR="00175CFA">
        <w:rPr>
          <w:lang w:val="en-CA"/>
        </w:rPr>
        <w:t>produced during the analysis</w:t>
      </w:r>
      <w:r w:rsidR="00E23464">
        <w:rPr>
          <w:lang w:val="en-CA"/>
        </w:rPr>
        <w:t xml:space="preserve"> </w:t>
      </w:r>
      <w:r w:rsidR="00A65682" w:rsidRPr="005A0F33">
        <w:rPr>
          <w:lang w:val="en-CA"/>
        </w:rPr>
        <w:t>can then be used by the encoder</w:t>
      </w:r>
      <w:r w:rsidR="00C64C9D">
        <w:rPr>
          <w:lang w:val="en-CA"/>
        </w:rPr>
        <w:t>,</w:t>
      </w:r>
      <w:r w:rsidR="00A65682" w:rsidRPr="005A0F33">
        <w:rPr>
          <w:lang w:val="en-CA"/>
        </w:rPr>
        <w:t xml:space="preserve"> for example to separate foreground and background with the purpose </w:t>
      </w:r>
      <w:r w:rsidR="00BC4EB4" w:rsidRPr="005A0F33">
        <w:rPr>
          <w:lang w:val="en-CA"/>
        </w:rPr>
        <w:t xml:space="preserve">of encoding the foreground at a better quality and the </w:t>
      </w:r>
      <w:r w:rsidR="00AA40B0" w:rsidRPr="005A0F33">
        <w:rPr>
          <w:lang w:val="en-CA"/>
        </w:rPr>
        <w:t xml:space="preserve">background at a lower quality. One such encoding method is described </w:t>
      </w:r>
      <w:r w:rsidR="00CF76F1" w:rsidRPr="005A0F33">
        <w:rPr>
          <w:lang w:val="en-CA"/>
        </w:rPr>
        <w:t>in clause </w:t>
      </w:r>
      <w:r w:rsidR="00CF76F1" w:rsidRPr="005A0F33">
        <w:rPr>
          <w:lang w:val="en-CA"/>
        </w:rPr>
        <w:fldChar w:fldCharType="begin"/>
      </w:r>
      <w:r w:rsidR="00CF76F1" w:rsidRPr="005A0F33">
        <w:rPr>
          <w:lang w:val="en-CA"/>
        </w:rPr>
        <w:instrText xml:space="preserve"> REF _Ref121131576 \r \h </w:instrText>
      </w:r>
      <w:r w:rsidR="00CF76F1" w:rsidRPr="005A0F33">
        <w:rPr>
          <w:lang w:val="en-CA"/>
        </w:rPr>
      </w:r>
      <w:r w:rsidR="00CF76F1" w:rsidRPr="005A0F33">
        <w:rPr>
          <w:lang w:val="en-CA"/>
        </w:rPr>
        <w:fldChar w:fldCharType="separate"/>
      </w:r>
      <w:r w:rsidR="00F700F6">
        <w:rPr>
          <w:lang w:val="en-CA"/>
        </w:rPr>
        <w:t>7.1</w:t>
      </w:r>
      <w:r w:rsidR="00CF76F1" w:rsidRPr="005A0F33">
        <w:rPr>
          <w:lang w:val="en-CA"/>
        </w:rPr>
        <w:fldChar w:fldCharType="end"/>
      </w:r>
      <w:r w:rsidR="00CF76F1" w:rsidRPr="005A0F33">
        <w:rPr>
          <w:lang w:val="en-CA"/>
        </w:rPr>
        <w:t>.</w:t>
      </w:r>
      <w:r w:rsidR="00734065" w:rsidRPr="005A0F33">
        <w:rPr>
          <w:lang w:val="en-CA"/>
        </w:rPr>
        <w:t xml:space="preserve"> In this example, the</w:t>
      </w:r>
      <w:r w:rsidR="00C97707" w:rsidRPr="005A0F33">
        <w:rPr>
          <w:lang w:val="en-CA"/>
        </w:rPr>
        <w:t xml:space="preserve"> analysis does not change the </w:t>
      </w:r>
      <w:r w:rsidR="00970742" w:rsidRPr="005A0F33">
        <w:rPr>
          <w:lang w:val="en-CA"/>
        </w:rPr>
        <w:t>input video, which is</w:t>
      </w:r>
      <w:r w:rsidR="006D2812" w:rsidRPr="005A0F33">
        <w:rPr>
          <w:lang w:val="en-CA"/>
        </w:rPr>
        <w:t xml:space="preserve"> forwarded </w:t>
      </w:r>
      <w:r w:rsidR="00C6768F" w:rsidRPr="005A0F33">
        <w:rPr>
          <w:lang w:val="en-CA"/>
        </w:rPr>
        <w:t xml:space="preserve">without any changes </w:t>
      </w:r>
      <w:r w:rsidR="006D2812" w:rsidRPr="005A0F33">
        <w:rPr>
          <w:lang w:val="en-CA"/>
        </w:rPr>
        <w:t>to</w:t>
      </w:r>
      <w:r w:rsidR="00C6768F" w:rsidRPr="005A0F33">
        <w:rPr>
          <w:lang w:val="en-CA"/>
        </w:rPr>
        <w:t xml:space="preserve"> </w:t>
      </w:r>
      <w:r w:rsidR="006D2812" w:rsidRPr="005A0F33">
        <w:rPr>
          <w:lang w:val="en-CA"/>
        </w:rPr>
        <w:t xml:space="preserve">the </w:t>
      </w:r>
      <w:r w:rsidR="006C75A7" w:rsidRPr="005A0F33">
        <w:rPr>
          <w:lang w:val="en-CA"/>
        </w:rPr>
        <w:t>encoder.</w:t>
      </w:r>
      <w:r w:rsidR="00C97707" w:rsidRPr="005A0F33">
        <w:rPr>
          <w:lang w:val="en-CA"/>
        </w:rPr>
        <w:t xml:space="preserve"> </w:t>
      </w:r>
    </w:p>
    <w:p w14:paraId="68AE62B1" w14:textId="7829F382" w:rsidR="008A2402" w:rsidRDefault="00734065" w:rsidP="009337FB">
      <w:pPr>
        <w:rPr>
          <w:lang w:val="en-CA" w:eastAsia="zh-CN"/>
        </w:rPr>
      </w:pPr>
      <w:r w:rsidRPr="005A0F33">
        <w:rPr>
          <w:lang w:val="en-CA"/>
        </w:rPr>
        <w:t>In other RoI-based methods</w:t>
      </w:r>
      <w:r w:rsidR="008A2402">
        <w:rPr>
          <w:lang w:val="en-CA"/>
        </w:rPr>
        <w:t>,</w:t>
      </w:r>
      <w:r w:rsidRPr="005A0F33">
        <w:rPr>
          <w:lang w:val="en-CA"/>
        </w:rPr>
        <w:t xml:space="preserve"> the </w:t>
      </w:r>
      <w:r w:rsidR="00D83207" w:rsidRPr="005A0F33">
        <w:rPr>
          <w:lang w:val="en-CA"/>
        </w:rPr>
        <w:t xml:space="preserve">pre-processing might </w:t>
      </w:r>
      <w:r w:rsidR="00D15B74" w:rsidRPr="005A0F33">
        <w:rPr>
          <w:lang w:val="en-CA"/>
        </w:rPr>
        <w:t xml:space="preserve">change the </w:t>
      </w:r>
      <w:r w:rsidR="00857DE8" w:rsidRPr="005A0F33">
        <w:rPr>
          <w:lang w:val="en-CA"/>
        </w:rPr>
        <w:t>input video</w:t>
      </w:r>
      <w:r w:rsidR="00105F17">
        <w:rPr>
          <w:lang w:val="en-CA"/>
        </w:rPr>
        <w:t xml:space="preserve">, </w:t>
      </w:r>
      <w:r w:rsidR="001942CC" w:rsidRPr="005A0F33">
        <w:rPr>
          <w:lang w:val="en-CA"/>
        </w:rPr>
        <w:t>for example by applying</w:t>
      </w:r>
      <w:r w:rsidR="00DC1FD7" w:rsidRPr="005A0F33">
        <w:rPr>
          <w:lang w:val="en-CA"/>
        </w:rPr>
        <w:t xml:space="preserve"> different</w:t>
      </w:r>
      <w:r w:rsidR="001942CC" w:rsidRPr="005A0F33">
        <w:rPr>
          <w:lang w:val="en-CA"/>
        </w:rPr>
        <w:t xml:space="preserve"> pre-processing</w:t>
      </w:r>
      <w:r w:rsidR="006A0C30" w:rsidRPr="005A0F33">
        <w:rPr>
          <w:lang w:val="en-CA"/>
        </w:rPr>
        <w:t xml:space="preserve"> methods</w:t>
      </w:r>
      <w:r w:rsidR="007C503E" w:rsidRPr="005A0F33">
        <w:rPr>
          <w:lang w:val="en-CA"/>
        </w:rPr>
        <w:t xml:space="preserve"> on the foreground and background, or</w:t>
      </w:r>
      <w:r w:rsidR="006A0C30" w:rsidRPr="005A0F33">
        <w:rPr>
          <w:lang w:val="en-CA"/>
        </w:rPr>
        <w:t xml:space="preserve"> </w:t>
      </w:r>
      <w:r w:rsidR="004F228D" w:rsidRPr="005A0F33">
        <w:rPr>
          <w:lang w:val="en-CA"/>
        </w:rPr>
        <w:t>specific</w:t>
      </w:r>
      <w:r w:rsidR="00D55287" w:rsidRPr="005A0F33">
        <w:rPr>
          <w:lang w:val="en-CA"/>
        </w:rPr>
        <w:t xml:space="preserve"> parts of the video</w:t>
      </w:r>
      <w:r w:rsidR="004F228D" w:rsidRPr="005A0F33">
        <w:rPr>
          <w:lang w:val="en-CA"/>
        </w:rPr>
        <w:t>, such as the background</w:t>
      </w:r>
      <w:r w:rsidR="007C503E" w:rsidRPr="005A0F33">
        <w:rPr>
          <w:lang w:val="en-CA"/>
        </w:rPr>
        <w:t>, may be subsampled.</w:t>
      </w:r>
      <w:r w:rsidR="007025A0">
        <w:rPr>
          <w:rFonts w:hint="eastAsia"/>
          <w:lang w:val="en-CA" w:eastAsia="zh-CN"/>
        </w:rPr>
        <w:t xml:space="preserve"> </w:t>
      </w:r>
    </w:p>
    <w:p w14:paraId="2A5C56FB" w14:textId="1F59D0A2" w:rsidR="00824E76" w:rsidRPr="005A0F33" w:rsidRDefault="008A2402" w:rsidP="009337FB">
      <w:pPr>
        <w:rPr>
          <w:lang w:val="en-CA"/>
        </w:rPr>
      </w:pPr>
      <w:r>
        <w:rPr>
          <w:lang w:val="en-CA"/>
        </w:rPr>
        <w:t xml:space="preserve">In one implementation example, </w:t>
      </w:r>
      <w:r w:rsidRPr="005A0F33">
        <w:rPr>
          <w:lang w:val="en-CA"/>
        </w:rPr>
        <w:t xml:space="preserve">an object </w:t>
      </w:r>
      <w:r>
        <w:rPr>
          <w:lang w:val="en-AU" w:eastAsia="zh-CN"/>
        </w:rPr>
        <w:t xml:space="preserve">segmentation </w:t>
      </w:r>
      <w:r w:rsidRPr="005A0F33">
        <w:rPr>
          <w:lang w:val="en-CA"/>
        </w:rPr>
        <w:t>network is used to analyze the input data</w:t>
      </w:r>
      <w:r>
        <w:rPr>
          <w:lang w:val="en-CA"/>
        </w:rPr>
        <w:t xml:space="preserve"> first. Th</w:t>
      </w:r>
      <w:r w:rsidR="00997AC4">
        <w:rPr>
          <w:lang w:val="en-CA"/>
        </w:rPr>
        <w:t>e</w:t>
      </w:r>
      <w:r>
        <w:rPr>
          <w:lang w:val="en-CA"/>
        </w:rPr>
        <w:t xml:space="preserve"> network produces a list of objects segmented with </w:t>
      </w:r>
      <w:r w:rsidR="00997AC4">
        <w:rPr>
          <w:lang w:val="en-CA"/>
        </w:rPr>
        <w:t xml:space="preserve">the </w:t>
      </w:r>
      <w:r>
        <w:rPr>
          <w:lang w:val="en-CA"/>
        </w:rPr>
        <w:t>object shapes in the current picture. The object shapes and positions could be represented, for example, by segment</w:t>
      </w:r>
      <w:r w:rsidR="009D262E">
        <w:rPr>
          <w:lang w:val="en-CA"/>
        </w:rPr>
        <w:t>ation</w:t>
      </w:r>
      <w:r>
        <w:rPr>
          <w:lang w:val="en-CA"/>
        </w:rPr>
        <w:t xml:space="preserve"> masks. </w:t>
      </w:r>
      <w:r w:rsidR="001E41D0">
        <w:rPr>
          <w:lang w:val="en-CA"/>
        </w:rPr>
        <w:t>M</w:t>
      </w:r>
      <w:r>
        <w:rPr>
          <w:lang w:val="en-CA"/>
        </w:rPr>
        <w:t xml:space="preserve">ore information such as </w:t>
      </w:r>
      <w:r w:rsidR="00DD4B1B">
        <w:rPr>
          <w:lang w:val="en-CA"/>
        </w:rPr>
        <w:t xml:space="preserve">the </w:t>
      </w:r>
      <w:r>
        <w:rPr>
          <w:lang w:val="en-CA"/>
        </w:rPr>
        <w:t xml:space="preserve">object class or the estimated likelihood of the object segment could also be </w:t>
      </w:r>
      <w:r w:rsidR="00DD4B1B">
        <w:rPr>
          <w:lang w:val="en-CA"/>
        </w:rPr>
        <w:t>provided</w:t>
      </w:r>
      <w:r>
        <w:rPr>
          <w:lang w:val="en-CA"/>
        </w:rPr>
        <w:t xml:space="preserve"> by the network to identify the objects. Based on the object information, spatial complexity and temporal complexity can be derived and </w:t>
      </w:r>
      <w:r>
        <w:t xml:space="preserve">then RoI-based pre-processing on the input video can be adapted based on the spatial and temporal complexity. The spatial complexity </w:t>
      </w:r>
      <w:r w:rsidR="001709DA">
        <w:t xml:space="preserve">here </w:t>
      </w:r>
      <w:r>
        <w:t xml:space="preserve">indicates the averaged object size which </w:t>
      </w:r>
      <w:r>
        <w:rPr>
          <w:lang w:val="en-CA"/>
        </w:rPr>
        <w:t xml:space="preserve">can be calculated by dividing the percentage of the area covered by the objects by the total number of </w:t>
      </w:r>
      <w:r w:rsidR="001709DA">
        <w:rPr>
          <w:lang w:val="en-CA"/>
        </w:rPr>
        <w:t>the</w:t>
      </w:r>
      <w:r>
        <w:rPr>
          <w:lang w:val="en-CA"/>
        </w:rPr>
        <w:t xml:space="preserve"> object</w:t>
      </w:r>
      <w:r>
        <w:rPr>
          <w:rFonts w:hint="eastAsia"/>
          <w:lang w:val="en-CA" w:eastAsia="zh-CN"/>
        </w:rPr>
        <w:t>s</w:t>
      </w:r>
      <w:r>
        <w:rPr>
          <w:lang w:val="en-CA"/>
        </w:rPr>
        <w:t xml:space="preserve">. </w:t>
      </w:r>
      <w:r w:rsidR="001709DA">
        <w:t>T</w:t>
      </w:r>
      <w:r w:rsidRPr="00F0527A">
        <w:t>emporal complexity</w:t>
      </w:r>
      <w:r>
        <w:t xml:space="preserve"> indicates the content changes between two pictures which can be calculated by various methods, for example, by taking the mean absolute difference of the collocated pixels in two </w:t>
      </w:r>
      <w:proofErr w:type="gramStart"/>
      <w:r>
        <w:t>pictures.</w:t>
      </w:r>
      <w:r w:rsidR="00D55287" w:rsidRPr="005A0F33">
        <w:rPr>
          <w:lang w:val="en-CA"/>
        </w:rPr>
        <w:t>.</w:t>
      </w:r>
      <w:proofErr w:type="gramEnd"/>
    </w:p>
    <w:p w14:paraId="4E918A8E" w14:textId="7E59ECA1" w:rsidR="00F6544D" w:rsidRPr="005A0F33" w:rsidRDefault="00F6544D" w:rsidP="005A0F33">
      <w:pPr>
        <w:pStyle w:val="Heading2"/>
        <w:rPr>
          <w:lang w:val="en-CA"/>
        </w:rPr>
      </w:pPr>
      <w:r w:rsidRPr="005A0F33">
        <w:rPr>
          <w:lang w:val="en-CA"/>
        </w:rPr>
        <w:lastRenderedPageBreak/>
        <w:t>Pre-</w:t>
      </w:r>
      <w:r w:rsidRPr="005A0F33">
        <w:rPr>
          <w:lang w:val="en-CA" w:eastAsia="zh-CN"/>
        </w:rPr>
        <w:t>pr</w:t>
      </w:r>
      <w:r w:rsidR="00E439E4" w:rsidRPr="005A0F33">
        <w:rPr>
          <w:lang w:val="en-CA" w:eastAsia="zh-CN"/>
        </w:rPr>
        <w:t>o</w:t>
      </w:r>
      <w:r w:rsidRPr="005A0F33">
        <w:rPr>
          <w:lang w:val="en-CA" w:eastAsia="zh-CN"/>
        </w:rPr>
        <w:t>cessing methods of foreground and background</w:t>
      </w:r>
      <w:r w:rsidRPr="005A0F33">
        <w:rPr>
          <w:lang w:val="en-CA"/>
        </w:rPr>
        <w:t xml:space="preserve"> </w:t>
      </w:r>
    </w:p>
    <w:p w14:paraId="407D393C" w14:textId="232F4706" w:rsidR="00F6544D" w:rsidRPr="005A0F33" w:rsidRDefault="00F6544D" w:rsidP="00F6544D">
      <w:pPr>
        <w:rPr>
          <w:lang w:val="en-CA" w:eastAsia="zh-CN"/>
        </w:rPr>
      </w:pPr>
      <w:r w:rsidRPr="005A0F33">
        <w:rPr>
          <w:lang w:val="en-CA" w:eastAsia="zh-CN"/>
        </w:rPr>
        <w:t xml:space="preserve">After pre-analysis that determines the foreground and background areas, one straightforward way to handle the background that is less critical for machine consumption is to “eliminate” it by setting the corresponding sample values in the background to a constant value. However, some portions of background, </w:t>
      </w:r>
      <w:r w:rsidR="002E1D24" w:rsidRPr="005A0F33">
        <w:rPr>
          <w:lang w:val="en-CA" w:eastAsia="zh-CN"/>
        </w:rPr>
        <w:t>for example</w:t>
      </w:r>
      <w:r w:rsidRPr="005A0F33">
        <w:rPr>
          <w:lang w:val="en-CA" w:eastAsia="zh-CN"/>
        </w:rPr>
        <w:t xml:space="preserve"> those immediately surrounding the foreground area, could still be useful for machine vision tasks. Therefore, machine vision-related background regions can be preserved to a certain extent with low-pass filtering, </w:t>
      </w:r>
      <w:r w:rsidR="002E1D24" w:rsidRPr="005A0F33">
        <w:rPr>
          <w:lang w:val="en-CA" w:eastAsia="zh-CN"/>
        </w:rPr>
        <w:t>such as a</w:t>
      </w:r>
      <w:r w:rsidRPr="005A0F33">
        <w:rPr>
          <w:lang w:val="en-CA" w:eastAsia="zh-CN"/>
        </w:rPr>
        <w:t xml:space="preserve"> Gaussian filter with a sliding window, where the window size can be set based on the input video resolution. </w:t>
      </w:r>
    </w:p>
    <w:p w14:paraId="5FD9AFA1" w14:textId="4FB9A7A2" w:rsidR="00880644" w:rsidRPr="005A0F33" w:rsidRDefault="002F0D5C" w:rsidP="009337FB">
      <w:pPr>
        <w:rPr>
          <w:lang w:val="en-CA"/>
        </w:rPr>
      </w:pPr>
      <w:r>
        <w:rPr>
          <w:lang w:val="en-CA" w:eastAsia="zh-CN"/>
        </w:rPr>
        <w:t>Moreover</w:t>
      </w:r>
      <w:r w:rsidR="00F6544D" w:rsidRPr="005A0F33">
        <w:rPr>
          <w:lang w:val="en-CA" w:eastAsia="zh-CN"/>
        </w:rPr>
        <w:t xml:space="preserve">, extracted features can reveal refined importance information of the input video. In other words, compared with binary classification of foreground vs. background, these extracted features can provide importance information at a finer granularity. Therefore, such extracted features can be used to determine how to process foreground and background differently. </w:t>
      </w:r>
      <w:r>
        <w:rPr>
          <w:lang w:val="en-CA" w:eastAsia="zh-CN"/>
        </w:rPr>
        <w:t xml:space="preserve">In one implementation example, a feature map is extracted by a feature extraction network and based on the feature map, the parameters of a </w:t>
      </w:r>
      <w:r>
        <w:rPr>
          <w:rFonts w:hint="eastAsia"/>
          <w:lang w:val="en-CA" w:eastAsia="zh-CN"/>
        </w:rPr>
        <w:t>Ga</w:t>
      </w:r>
      <w:r>
        <w:rPr>
          <w:lang w:val="en-CA" w:eastAsia="zh-CN"/>
        </w:rPr>
        <w:t xml:space="preserve">ussian smooth filter </w:t>
      </w:r>
      <w:r w:rsidR="00997AC4">
        <w:rPr>
          <w:lang w:val="en-CA" w:eastAsia="zh-CN"/>
        </w:rPr>
        <w:t>are</w:t>
      </w:r>
      <w:r>
        <w:rPr>
          <w:lang w:val="en-CA" w:eastAsia="zh-CN"/>
        </w:rPr>
        <w:t xml:space="preserve"> adapted and then the </w:t>
      </w:r>
      <w:r w:rsidR="00997AC4">
        <w:rPr>
          <w:lang w:val="en-CA" w:eastAsia="zh-CN"/>
        </w:rPr>
        <w:t xml:space="preserve">adaptive </w:t>
      </w:r>
      <w:r>
        <w:rPr>
          <w:lang w:val="en-CA" w:eastAsia="zh-CN"/>
        </w:rPr>
        <w:t xml:space="preserve">filtering is applied </w:t>
      </w:r>
      <w:r w:rsidR="00997AC4">
        <w:rPr>
          <w:lang w:val="en-CA" w:eastAsia="zh-CN"/>
        </w:rPr>
        <w:t>on</w:t>
      </w:r>
      <w:r>
        <w:rPr>
          <w:lang w:val="en-CA" w:eastAsia="zh-CN"/>
        </w:rPr>
        <w:t xml:space="preserve"> the picture. As the background area and foreground area have different features and even within the background or foreground area, different regions may have different features, the Gaussian smooth filter </w:t>
      </w:r>
      <w:r w:rsidR="00AC549B">
        <w:rPr>
          <w:lang w:val="en-CA" w:eastAsia="zh-CN"/>
        </w:rPr>
        <w:t>can be controlled at a</w:t>
      </w:r>
      <w:r>
        <w:rPr>
          <w:lang w:val="en-CA" w:eastAsia="zh-CN"/>
        </w:rPr>
        <w:t xml:space="preserve"> finer granularity, which finally results in a </w:t>
      </w:r>
      <w:r w:rsidR="00860897">
        <w:rPr>
          <w:lang w:val="en-CA" w:eastAsia="zh-CN"/>
        </w:rPr>
        <w:t>more detailed</w:t>
      </w:r>
      <w:r>
        <w:rPr>
          <w:lang w:val="en-CA" w:eastAsia="zh-CN"/>
        </w:rPr>
        <w:t xml:space="preserve"> pre-processing.</w:t>
      </w:r>
    </w:p>
    <w:p w14:paraId="508AB26D" w14:textId="66A86CDD" w:rsidR="004F0A75" w:rsidRPr="005A0F33" w:rsidRDefault="004F0A75" w:rsidP="004F0A75">
      <w:pPr>
        <w:pStyle w:val="Heading2"/>
        <w:rPr>
          <w:lang w:val="en-CA"/>
        </w:rPr>
      </w:pPr>
      <w:r w:rsidRPr="005A0F33">
        <w:rPr>
          <w:lang w:val="en-CA"/>
        </w:rPr>
        <w:t>Temporal subsampling</w:t>
      </w:r>
    </w:p>
    <w:p w14:paraId="66653DDD" w14:textId="1C7351F3" w:rsidR="00E01A42" w:rsidRPr="005A0F33" w:rsidRDefault="00E01A42" w:rsidP="00E01A42">
      <w:pPr>
        <w:rPr>
          <w:lang w:val="en-CA"/>
        </w:rPr>
      </w:pPr>
      <w:r w:rsidRPr="005A0F33">
        <w:rPr>
          <w:lang w:val="en-CA"/>
        </w:rPr>
        <w:t xml:space="preserve">In some use cases, for example when the frame rate is high, </w:t>
      </w:r>
      <w:r w:rsidR="004C30A6" w:rsidRPr="005A0F33">
        <w:rPr>
          <w:lang w:val="en-CA"/>
        </w:rPr>
        <w:t xml:space="preserve">a way to reduce the bit rate without </w:t>
      </w:r>
      <w:r w:rsidR="008C6BE3" w:rsidRPr="005A0F33">
        <w:rPr>
          <w:lang w:val="en-CA"/>
        </w:rPr>
        <w:t>a strong negative impact on the machine consumption performance is</w:t>
      </w:r>
      <w:r w:rsidRPr="005A0F33">
        <w:rPr>
          <w:lang w:val="en-CA"/>
        </w:rPr>
        <w:t xml:space="preserve"> to skip certain frames and encode the video at a lower frame rate. </w:t>
      </w:r>
      <w:r w:rsidR="00551FA4" w:rsidRPr="005A0F33">
        <w:rPr>
          <w:lang w:val="en-CA"/>
        </w:rPr>
        <w:t xml:space="preserve">One example is to remove every other frame from the </w:t>
      </w:r>
      <w:r w:rsidR="00695562" w:rsidRPr="005A0F33">
        <w:rPr>
          <w:lang w:val="en-CA"/>
        </w:rPr>
        <w:t xml:space="preserve">input video and encode the video at </w:t>
      </w:r>
      <w:r w:rsidR="00B80580" w:rsidRPr="005A0F33">
        <w:rPr>
          <w:lang w:val="en-CA"/>
        </w:rPr>
        <w:t>half frame rate.</w:t>
      </w:r>
      <w:r w:rsidR="006E59E1" w:rsidRPr="005A0F33">
        <w:rPr>
          <w:lang w:val="en-CA"/>
        </w:rPr>
        <w:t xml:space="preserve"> This can be done in a </w:t>
      </w:r>
      <w:r w:rsidR="0081706C" w:rsidRPr="005A0F33">
        <w:rPr>
          <w:lang w:val="en-CA"/>
        </w:rPr>
        <w:t xml:space="preserve">dynamic manner, for example by evaluating the motion between two or more frames and </w:t>
      </w:r>
      <w:r w:rsidR="008A3362" w:rsidRPr="005A0F33">
        <w:rPr>
          <w:lang w:val="en-CA"/>
        </w:rPr>
        <w:t xml:space="preserve">if </w:t>
      </w:r>
      <w:r w:rsidR="00C663EE" w:rsidRPr="005A0F33">
        <w:rPr>
          <w:lang w:val="en-CA"/>
        </w:rPr>
        <w:t>there is only little motion, a frame can be removed.</w:t>
      </w:r>
      <w:r w:rsidR="00B80580" w:rsidRPr="005A0F33">
        <w:rPr>
          <w:lang w:val="en-CA"/>
        </w:rPr>
        <w:t xml:space="preserve"> In some cases, if the receiving system requires a specific </w:t>
      </w:r>
      <w:r w:rsidR="004D5D4C" w:rsidRPr="005A0F33">
        <w:rPr>
          <w:lang w:val="en-CA"/>
        </w:rPr>
        <w:t xml:space="preserve">frame </w:t>
      </w:r>
      <w:r w:rsidR="005B68D8" w:rsidRPr="005A0F33">
        <w:rPr>
          <w:lang w:val="en-CA"/>
        </w:rPr>
        <w:t>rate,</w:t>
      </w:r>
      <w:r w:rsidR="005106F3" w:rsidRPr="005A0F33">
        <w:rPr>
          <w:lang w:val="en-CA"/>
        </w:rPr>
        <w:t xml:space="preserve"> a corresponding post-processing technology</w:t>
      </w:r>
      <w:r w:rsidR="00AE078B" w:rsidRPr="005A0F33">
        <w:rPr>
          <w:lang w:val="en-CA"/>
        </w:rPr>
        <w:t xml:space="preserve"> that up</w:t>
      </w:r>
      <w:r w:rsidR="00D52127">
        <w:rPr>
          <w:lang w:val="en-CA"/>
        </w:rPr>
        <w:t>-</w:t>
      </w:r>
      <w:r w:rsidR="00AE078B" w:rsidRPr="005A0F33">
        <w:rPr>
          <w:lang w:val="en-CA"/>
        </w:rPr>
        <w:t>samples to full frame rate</w:t>
      </w:r>
      <w:r w:rsidR="005106F3" w:rsidRPr="005A0F33">
        <w:rPr>
          <w:lang w:val="en-CA"/>
        </w:rPr>
        <w:t xml:space="preserve"> needs to be applied.</w:t>
      </w:r>
    </w:p>
    <w:p w14:paraId="3F8CBB51" w14:textId="158A194E" w:rsidR="004F0A75" w:rsidRPr="005A0F33" w:rsidRDefault="004F0A75" w:rsidP="004F0A75">
      <w:pPr>
        <w:pStyle w:val="Heading2"/>
        <w:rPr>
          <w:lang w:val="en-CA"/>
        </w:rPr>
      </w:pPr>
      <w:r w:rsidRPr="005A0F33">
        <w:rPr>
          <w:lang w:val="en-CA"/>
        </w:rPr>
        <w:t>Spatial subsampling</w:t>
      </w:r>
    </w:p>
    <w:p w14:paraId="6DF97104" w14:textId="3E44CD7C" w:rsidR="002A122E" w:rsidRDefault="002A122E" w:rsidP="002A122E">
      <w:pPr>
        <w:rPr>
          <w:lang w:val="en-CA"/>
        </w:rPr>
      </w:pPr>
      <w:r w:rsidRPr="005A0F33">
        <w:rPr>
          <w:lang w:val="en-CA"/>
        </w:rPr>
        <w:t>If the analysis of a video shows that it contains</w:t>
      </w:r>
      <w:r w:rsidR="00243C17" w:rsidRPr="005A0F33">
        <w:rPr>
          <w:lang w:val="en-CA"/>
        </w:rPr>
        <w:t xml:space="preserve"> primarily large objects</w:t>
      </w:r>
      <w:r w:rsidR="004A4B28" w:rsidRPr="005A0F33">
        <w:rPr>
          <w:lang w:val="en-CA"/>
        </w:rPr>
        <w:t>, one way to increase the BD-rate performance can be to perform spatial subsampling on the input video.</w:t>
      </w:r>
      <w:r w:rsidR="00BD371B" w:rsidRPr="005A0F33">
        <w:rPr>
          <w:lang w:val="en-CA"/>
        </w:rPr>
        <w:t xml:space="preserve"> </w:t>
      </w:r>
      <w:r w:rsidR="00DB1036" w:rsidRPr="005A0F33">
        <w:rPr>
          <w:lang w:val="en-CA"/>
        </w:rPr>
        <w:t xml:space="preserve">This will result in </w:t>
      </w:r>
      <w:r w:rsidR="00BD371B" w:rsidRPr="005A0F33">
        <w:rPr>
          <w:lang w:val="en-CA"/>
        </w:rPr>
        <w:t xml:space="preserve">fewer </w:t>
      </w:r>
      <w:r w:rsidR="00CE1F77" w:rsidRPr="005A0F33">
        <w:rPr>
          <w:lang w:val="en-CA"/>
        </w:rPr>
        <w:t xml:space="preserve">pixels in </w:t>
      </w:r>
      <w:r w:rsidR="00DB1036" w:rsidRPr="005A0F33">
        <w:rPr>
          <w:lang w:val="en-CA"/>
        </w:rPr>
        <w:t xml:space="preserve">subsampled </w:t>
      </w:r>
      <w:r w:rsidR="00CE1F77" w:rsidRPr="005A0F33">
        <w:rPr>
          <w:lang w:val="en-CA"/>
        </w:rPr>
        <w:t>frame</w:t>
      </w:r>
      <w:r w:rsidR="00DB1036" w:rsidRPr="005A0F33">
        <w:rPr>
          <w:lang w:val="en-CA"/>
        </w:rPr>
        <w:t>s to encode</w:t>
      </w:r>
      <w:r w:rsidR="00CE1F77" w:rsidRPr="005A0F33">
        <w:rPr>
          <w:lang w:val="en-CA"/>
        </w:rPr>
        <w:t xml:space="preserve">, </w:t>
      </w:r>
      <w:r w:rsidR="00DB1036" w:rsidRPr="005A0F33">
        <w:rPr>
          <w:lang w:val="en-CA"/>
        </w:rPr>
        <w:t>and thus</w:t>
      </w:r>
      <w:r w:rsidR="00CE1F77" w:rsidRPr="005A0F33">
        <w:rPr>
          <w:lang w:val="en-CA"/>
        </w:rPr>
        <w:t xml:space="preserve"> </w:t>
      </w:r>
      <w:r w:rsidR="00DB1036" w:rsidRPr="005A0F33">
        <w:rPr>
          <w:lang w:val="en-CA"/>
        </w:rPr>
        <w:t xml:space="preserve">likely </w:t>
      </w:r>
      <w:r w:rsidR="00CE1F77" w:rsidRPr="005A0F33">
        <w:rPr>
          <w:lang w:val="en-CA"/>
        </w:rPr>
        <w:t xml:space="preserve">faster </w:t>
      </w:r>
      <w:r w:rsidR="00DB1036" w:rsidRPr="005A0F33">
        <w:rPr>
          <w:lang w:val="en-CA"/>
        </w:rPr>
        <w:t xml:space="preserve">encoding </w:t>
      </w:r>
      <w:r w:rsidR="00CE1F77" w:rsidRPr="005A0F33">
        <w:rPr>
          <w:lang w:val="en-CA"/>
        </w:rPr>
        <w:t xml:space="preserve">and </w:t>
      </w:r>
      <w:r w:rsidR="0057388A" w:rsidRPr="005A0F33">
        <w:rPr>
          <w:lang w:val="en-CA"/>
        </w:rPr>
        <w:t>bit</w:t>
      </w:r>
      <w:r w:rsidR="00DB1036" w:rsidRPr="005A0F33">
        <w:rPr>
          <w:lang w:val="en-CA"/>
        </w:rPr>
        <w:t xml:space="preserve"> rate savings</w:t>
      </w:r>
      <w:r w:rsidR="0057388A" w:rsidRPr="005A0F33">
        <w:rPr>
          <w:lang w:val="en-CA"/>
        </w:rPr>
        <w:t>.</w:t>
      </w:r>
      <w:r w:rsidR="00A24B61" w:rsidRPr="005A0F33">
        <w:rPr>
          <w:lang w:val="en-CA"/>
        </w:rPr>
        <w:t xml:space="preserve"> The spatial subsampling can be applied adaptively, for example, based on the diversity characteristics of the visual content and the target bit rate. For example, depending on if the input video is captured by regular camera as natural scenes, or is captured by infrared sensor as thermal images, different spatial subsampling methods can be applied.</w:t>
      </w:r>
    </w:p>
    <w:p w14:paraId="64B2D1C9" w14:textId="77777777" w:rsidR="00B05591" w:rsidRPr="005A0F33" w:rsidRDefault="00B05591" w:rsidP="00B05591">
      <w:pPr>
        <w:pStyle w:val="Heading2"/>
        <w:rPr>
          <w:lang w:val="en-CA"/>
        </w:rPr>
      </w:pPr>
      <w:r>
        <w:rPr>
          <w:lang w:val="en-CA"/>
        </w:rPr>
        <w:t>De-noising filter</w:t>
      </w:r>
    </w:p>
    <w:p w14:paraId="3B26EF86" w14:textId="1E5CEE21" w:rsidR="00B05591" w:rsidRPr="00914EAE" w:rsidRDefault="008026CD" w:rsidP="00B05591">
      <w:pPr>
        <w:rPr>
          <w:lang w:val="en-CA"/>
        </w:rPr>
      </w:pPr>
      <w:r>
        <w:rPr>
          <w:lang w:val="en-CA"/>
        </w:rPr>
        <w:t>Under some circumstances</w:t>
      </w:r>
      <w:r w:rsidR="00B05591" w:rsidRPr="005A2953">
        <w:rPr>
          <w:lang w:val="en-CA"/>
        </w:rPr>
        <w:t>,</w:t>
      </w:r>
      <w:r w:rsidR="00764C39">
        <w:rPr>
          <w:lang w:val="en-CA"/>
        </w:rPr>
        <w:t xml:space="preserve"> various types of </w:t>
      </w:r>
      <w:r w:rsidR="00B05591" w:rsidRPr="005A2953">
        <w:rPr>
          <w:lang w:val="en-CA"/>
        </w:rPr>
        <w:t xml:space="preserve">noise </w:t>
      </w:r>
      <w:r w:rsidR="00B05591">
        <w:rPr>
          <w:lang w:val="en-CA"/>
        </w:rPr>
        <w:t>can</w:t>
      </w:r>
      <w:r w:rsidR="00B05591" w:rsidRPr="005A2953">
        <w:rPr>
          <w:lang w:val="en-CA"/>
        </w:rPr>
        <w:t xml:space="preserve"> be </w:t>
      </w:r>
      <w:r w:rsidR="00B05591">
        <w:rPr>
          <w:lang w:val="en-CA"/>
        </w:rPr>
        <w:t>present in the video</w:t>
      </w:r>
      <w:r w:rsidR="00F84CFE">
        <w:rPr>
          <w:lang w:val="en-CA"/>
        </w:rPr>
        <w:t xml:space="preserve"> content</w:t>
      </w:r>
      <w:r w:rsidR="00B05591" w:rsidRPr="005A2953">
        <w:rPr>
          <w:lang w:val="en-CA"/>
        </w:rPr>
        <w:t>.</w:t>
      </w:r>
      <w:r w:rsidR="00B05591">
        <w:rPr>
          <w:lang w:val="en-CA"/>
        </w:rPr>
        <w:t xml:space="preserve"> A de-noising filter can be applied </w:t>
      </w:r>
      <w:r w:rsidR="00B752B5">
        <w:rPr>
          <w:lang w:val="en-CA"/>
        </w:rPr>
        <w:t>on th</w:t>
      </w:r>
      <w:r w:rsidR="00746928">
        <w:rPr>
          <w:lang w:val="en-CA"/>
        </w:rPr>
        <w:t>e</w:t>
      </w:r>
      <w:r w:rsidR="00B752B5">
        <w:rPr>
          <w:lang w:val="en-CA"/>
        </w:rPr>
        <w:t xml:space="preserve">se contents </w:t>
      </w:r>
      <w:r w:rsidR="00B05591">
        <w:rPr>
          <w:lang w:val="en-CA"/>
        </w:rPr>
        <w:t xml:space="preserve">to </w:t>
      </w:r>
      <w:r w:rsidR="00FB191D">
        <w:rPr>
          <w:lang w:val="en-CA"/>
        </w:rPr>
        <w:t>reduce</w:t>
      </w:r>
      <w:r w:rsidR="00B05591">
        <w:rPr>
          <w:lang w:val="en-CA"/>
        </w:rPr>
        <w:t xml:space="preserve"> </w:t>
      </w:r>
      <w:r w:rsidR="004B23EF">
        <w:rPr>
          <w:lang w:val="en-CA"/>
        </w:rPr>
        <w:t xml:space="preserve">unnecessary increases in </w:t>
      </w:r>
      <w:r w:rsidR="00B05591">
        <w:rPr>
          <w:lang w:val="en-CA"/>
        </w:rPr>
        <w:t xml:space="preserve">bit rate </w:t>
      </w:r>
      <w:r w:rsidR="00B752B5">
        <w:rPr>
          <w:lang w:val="en-CA"/>
        </w:rPr>
        <w:t xml:space="preserve">and </w:t>
      </w:r>
      <w:r w:rsidR="004B23EF">
        <w:rPr>
          <w:lang w:val="en-CA"/>
        </w:rPr>
        <w:t xml:space="preserve">to </w:t>
      </w:r>
      <w:r w:rsidR="00B752B5">
        <w:rPr>
          <w:lang w:val="en-CA"/>
        </w:rPr>
        <w:t xml:space="preserve">avoid </w:t>
      </w:r>
      <w:r w:rsidR="00B05591">
        <w:rPr>
          <w:lang w:val="en-CA"/>
        </w:rPr>
        <w:t xml:space="preserve">machine analysis performance </w:t>
      </w:r>
      <w:r w:rsidR="00A62087">
        <w:rPr>
          <w:lang w:val="en-CA"/>
        </w:rPr>
        <w:t>degradation</w:t>
      </w:r>
      <w:r w:rsidR="00B05591">
        <w:rPr>
          <w:lang w:val="en-CA"/>
        </w:rPr>
        <w:t xml:space="preserve"> by </w:t>
      </w:r>
      <w:r w:rsidR="00764C39" w:rsidRPr="00764C39">
        <w:rPr>
          <w:lang w:val="en-CA"/>
        </w:rPr>
        <w:t xml:space="preserve">filtering </w:t>
      </w:r>
      <w:r w:rsidR="00B752B5">
        <w:rPr>
          <w:lang w:val="en-CA"/>
        </w:rPr>
        <w:t xml:space="preserve">out </w:t>
      </w:r>
      <w:r w:rsidR="00764C39" w:rsidRPr="00764C39">
        <w:rPr>
          <w:lang w:val="en-CA"/>
        </w:rPr>
        <w:t>the undesirable noise from the video</w:t>
      </w:r>
      <w:r w:rsidR="00764C39">
        <w:rPr>
          <w:lang w:val="en-CA"/>
        </w:rPr>
        <w:t xml:space="preserve"> </w:t>
      </w:r>
      <w:r w:rsidR="00995A3B">
        <w:rPr>
          <w:lang w:val="en-CA"/>
        </w:rPr>
        <w:t>content</w:t>
      </w:r>
      <w:r w:rsidR="00B752B5">
        <w:rPr>
          <w:lang w:val="en-CA"/>
        </w:rPr>
        <w:t>s</w:t>
      </w:r>
      <w:r w:rsidR="00995A3B">
        <w:rPr>
          <w:lang w:val="en-CA"/>
        </w:rPr>
        <w:t xml:space="preserve"> </w:t>
      </w:r>
      <w:r w:rsidR="00B05591">
        <w:rPr>
          <w:lang w:val="en-CA"/>
        </w:rPr>
        <w:t xml:space="preserve">while preserving </w:t>
      </w:r>
      <w:r w:rsidR="00995A3B">
        <w:rPr>
          <w:lang w:val="en-CA"/>
        </w:rPr>
        <w:t xml:space="preserve">important </w:t>
      </w:r>
      <w:r w:rsidR="00B05591">
        <w:rPr>
          <w:lang w:val="en-CA"/>
        </w:rPr>
        <w:t>information</w:t>
      </w:r>
      <w:r w:rsidR="00995A3B">
        <w:rPr>
          <w:lang w:val="en-CA"/>
        </w:rPr>
        <w:t xml:space="preserve"> for machine analysis</w:t>
      </w:r>
      <w:r w:rsidR="00B05591">
        <w:rPr>
          <w:lang w:val="en-CA"/>
        </w:rPr>
        <w:t xml:space="preserve">. </w:t>
      </w:r>
      <w:r w:rsidR="00AB08F8">
        <w:rPr>
          <w:lang w:val="en-CA"/>
        </w:rPr>
        <w:t>Various types of</w:t>
      </w:r>
      <w:r w:rsidR="00B05591">
        <w:rPr>
          <w:lang w:val="en-CA"/>
        </w:rPr>
        <w:t xml:space="preserve"> de-noising filter</w:t>
      </w:r>
      <w:r w:rsidR="00AB08F8">
        <w:rPr>
          <w:lang w:val="en-CA"/>
        </w:rPr>
        <w:t>s</w:t>
      </w:r>
      <w:r w:rsidR="00B05591">
        <w:rPr>
          <w:lang w:val="en-CA"/>
        </w:rPr>
        <w:t xml:space="preserve"> can be applied according to the characteristics of the noise</w:t>
      </w:r>
      <w:r w:rsidR="00002F11">
        <w:rPr>
          <w:lang w:val="en-CA"/>
        </w:rPr>
        <w:t>. The strength of the filter</w:t>
      </w:r>
      <w:r w:rsidR="009C18E7">
        <w:rPr>
          <w:lang w:val="en-CA"/>
        </w:rPr>
        <w:t xml:space="preserve"> can be adjusted</w:t>
      </w:r>
      <w:r w:rsidR="00E40BCF">
        <w:rPr>
          <w:lang w:val="en-CA"/>
        </w:rPr>
        <w:t xml:space="preserve"> based on the </w:t>
      </w:r>
      <w:r w:rsidR="001C6F63">
        <w:rPr>
          <w:lang w:val="en-CA"/>
        </w:rPr>
        <w:t>noise</w:t>
      </w:r>
      <w:r w:rsidR="0095197B">
        <w:rPr>
          <w:lang w:val="en-CA"/>
        </w:rPr>
        <w:t>,</w:t>
      </w:r>
      <w:r w:rsidR="009C18E7">
        <w:rPr>
          <w:lang w:val="en-CA"/>
        </w:rPr>
        <w:t xml:space="preserve"> and t</w:t>
      </w:r>
      <w:r w:rsidR="001C6F63">
        <w:rPr>
          <w:lang w:val="en-CA"/>
        </w:rPr>
        <w:t>he filter</w:t>
      </w:r>
      <w:r w:rsidR="009C18E7">
        <w:rPr>
          <w:lang w:val="en-CA"/>
        </w:rPr>
        <w:t xml:space="preserve"> can</w:t>
      </w:r>
      <w:r w:rsidR="00B05591">
        <w:rPr>
          <w:lang w:val="en-CA"/>
        </w:rPr>
        <w:t xml:space="preserve"> </w:t>
      </w:r>
      <w:r w:rsidR="00AB08F8">
        <w:rPr>
          <w:lang w:val="en-CA"/>
        </w:rPr>
        <w:t xml:space="preserve">adaptively </w:t>
      </w:r>
      <w:r w:rsidR="009C18E7">
        <w:rPr>
          <w:lang w:val="en-CA"/>
        </w:rPr>
        <w:t xml:space="preserve">be </w:t>
      </w:r>
      <w:r w:rsidR="00AB08F8">
        <w:rPr>
          <w:lang w:val="en-CA"/>
        </w:rPr>
        <w:t xml:space="preserve">turned on and off for </w:t>
      </w:r>
      <w:r w:rsidR="009724A5">
        <w:rPr>
          <w:lang w:val="en-CA"/>
        </w:rPr>
        <w:t>either an</w:t>
      </w:r>
      <w:r w:rsidR="00AB08F8">
        <w:rPr>
          <w:lang w:val="en-CA"/>
        </w:rPr>
        <w:t xml:space="preserve"> </w:t>
      </w:r>
      <w:r w:rsidR="009724A5">
        <w:rPr>
          <w:lang w:val="en-CA"/>
        </w:rPr>
        <w:t xml:space="preserve">entire picture </w:t>
      </w:r>
      <w:r w:rsidR="00AB08F8">
        <w:rPr>
          <w:lang w:val="en-CA"/>
        </w:rPr>
        <w:t>or sequence</w:t>
      </w:r>
      <w:r w:rsidR="009724A5">
        <w:rPr>
          <w:lang w:val="en-CA"/>
        </w:rPr>
        <w:t>, or only a part thereof.</w:t>
      </w:r>
    </w:p>
    <w:p w14:paraId="068AC9EE" w14:textId="6E28286D" w:rsidR="00C70C41" w:rsidRPr="005A0F33" w:rsidRDefault="006F486C" w:rsidP="002A122E">
      <w:pPr>
        <w:rPr>
          <w:lang w:val="en-CA"/>
        </w:rPr>
      </w:pPr>
      <w:r>
        <w:rPr>
          <w:lang w:val="en-CA"/>
        </w:rPr>
        <w:t xml:space="preserve">It should be noted that </w:t>
      </w:r>
      <w:r w:rsidR="00420259">
        <w:rPr>
          <w:lang w:val="en-CA"/>
        </w:rPr>
        <w:t>some</w:t>
      </w:r>
      <w:r w:rsidR="00B77716">
        <w:rPr>
          <w:lang w:val="en-CA"/>
        </w:rPr>
        <w:t xml:space="preserve"> </w:t>
      </w:r>
      <w:r w:rsidR="00E51C11">
        <w:rPr>
          <w:lang w:val="en-CA"/>
        </w:rPr>
        <w:t>exist</w:t>
      </w:r>
      <w:r w:rsidR="00420259">
        <w:rPr>
          <w:lang w:val="en-CA"/>
        </w:rPr>
        <w:t>ing</w:t>
      </w:r>
      <w:r w:rsidR="00B77716">
        <w:rPr>
          <w:lang w:val="en-CA"/>
        </w:rPr>
        <w:t xml:space="preserve"> </w:t>
      </w:r>
      <w:r w:rsidR="00E51C11">
        <w:rPr>
          <w:lang w:val="en-CA"/>
        </w:rPr>
        <w:t xml:space="preserve">de-noising filters such as </w:t>
      </w:r>
      <w:r w:rsidR="0061067A">
        <w:rPr>
          <w:lang w:val="en-CA"/>
        </w:rPr>
        <w:t xml:space="preserve">bilateral or </w:t>
      </w:r>
      <w:r w:rsidR="003753EA">
        <w:rPr>
          <w:lang w:val="en-CA"/>
        </w:rPr>
        <w:t xml:space="preserve">anisotropic </w:t>
      </w:r>
      <w:r w:rsidR="0038203E">
        <w:rPr>
          <w:lang w:val="en-CA"/>
        </w:rPr>
        <w:t xml:space="preserve">diffusion filters </w:t>
      </w:r>
      <w:r w:rsidR="00420259">
        <w:rPr>
          <w:lang w:val="en-CA"/>
        </w:rPr>
        <w:t>can</w:t>
      </w:r>
      <w:r w:rsidR="0038203E">
        <w:rPr>
          <w:lang w:val="en-CA"/>
        </w:rPr>
        <w:t xml:space="preserve"> </w:t>
      </w:r>
      <w:r w:rsidR="005276F4">
        <w:rPr>
          <w:lang w:val="en-CA"/>
        </w:rPr>
        <w:t>preserve local detail</w:t>
      </w:r>
      <w:r w:rsidR="00B752B5">
        <w:rPr>
          <w:lang w:val="en-CA"/>
        </w:rPr>
        <w:t>s</w:t>
      </w:r>
      <w:r w:rsidR="005276F4">
        <w:rPr>
          <w:lang w:val="en-CA"/>
        </w:rPr>
        <w:t xml:space="preserve"> during de-noising.</w:t>
      </w:r>
      <w:r w:rsidR="00BF0768">
        <w:rPr>
          <w:lang w:val="en-CA"/>
        </w:rPr>
        <w:t xml:space="preserve"> For applications that depend on such local details</w:t>
      </w:r>
      <w:r w:rsidR="00EC0E55">
        <w:rPr>
          <w:lang w:val="en-CA"/>
        </w:rPr>
        <w:t xml:space="preserve">, filtering entire pictures using the same strength </w:t>
      </w:r>
      <w:r w:rsidR="001C6F63">
        <w:rPr>
          <w:lang w:val="en-CA"/>
        </w:rPr>
        <w:t xml:space="preserve">should </w:t>
      </w:r>
      <w:r w:rsidR="00EC0E55">
        <w:rPr>
          <w:lang w:val="en-CA"/>
        </w:rPr>
        <w:t xml:space="preserve">be </w:t>
      </w:r>
      <w:r w:rsidR="00764C39" w:rsidRPr="00764C39">
        <w:rPr>
          <w:lang w:val="en-CA"/>
        </w:rPr>
        <w:t>carefully considered.</w:t>
      </w:r>
    </w:p>
    <w:p w14:paraId="745D0E4F" w14:textId="6915425A" w:rsidR="009337FB" w:rsidRPr="005A0F33" w:rsidRDefault="009337FB" w:rsidP="009337FB">
      <w:pPr>
        <w:pStyle w:val="Heading1"/>
        <w:rPr>
          <w:lang w:val="en-CA"/>
        </w:rPr>
      </w:pPr>
      <w:bookmarkStart w:id="25" w:name="_Ref120270523"/>
      <w:r w:rsidRPr="005A0F33">
        <w:rPr>
          <w:lang w:val="en-CA"/>
        </w:rPr>
        <w:t>Encoding technologies</w:t>
      </w:r>
      <w:bookmarkEnd w:id="25"/>
    </w:p>
    <w:p w14:paraId="6F9F74B9" w14:textId="4476882D" w:rsidR="00601565" w:rsidRPr="005A0F33" w:rsidRDefault="00601565" w:rsidP="00601565">
      <w:pPr>
        <w:rPr>
          <w:lang w:val="en-CA"/>
        </w:rPr>
      </w:pPr>
      <w:r w:rsidRPr="005A0F33">
        <w:rPr>
          <w:lang w:val="en-CA"/>
        </w:rPr>
        <w:t xml:space="preserve">Some technologies can directly </w:t>
      </w:r>
      <w:r w:rsidR="00AE1155" w:rsidRPr="005A0F33">
        <w:rPr>
          <w:lang w:val="en-CA"/>
        </w:rPr>
        <w:t xml:space="preserve">influence </w:t>
      </w:r>
      <w:r w:rsidR="009656FF" w:rsidRPr="005A0F33">
        <w:rPr>
          <w:lang w:val="en-CA"/>
        </w:rPr>
        <w:t xml:space="preserve">how the encoder performs and </w:t>
      </w:r>
      <w:r w:rsidR="00841D31" w:rsidRPr="005A0F33">
        <w:rPr>
          <w:lang w:val="en-CA"/>
        </w:rPr>
        <w:t>change</w:t>
      </w:r>
      <w:r w:rsidR="003E5EC0">
        <w:rPr>
          <w:lang w:val="en-CA"/>
        </w:rPr>
        <w:t>s</w:t>
      </w:r>
      <w:r w:rsidR="00841D31" w:rsidRPr="005A0F33">
        <w:rPr>
          <w:lang w:val="en-CA"/>
        </w:rPr>
        <w:t xml:space="preserve"> the distribution of bits on either a </w:t>
      </w:r>
      <w:r w:rsidR="00E23464">
        <w:rPr>
          <w:lang w:val="en-CA"/>
        </w:rPr>
        <w:t>picture</w:t>
      </w:r>
      <w:r w:rsidR="00841D31" w:rsidRPr="005A0F33">
        <w:rPr>
          <w:lang w:val="en-CA"/>
        </w:rPr>
        <w:t>-level or</w:t>
      </w:r>
      <w:r w:rsidR="000E6C9C" w:rsidRPr="005A0F33">
        <w:rPr>
          <w:lang w:val="en-CA"/>
        </w:rPr>
        <w:t xml:space="preserve"> a </w:t>
      </w:r>
      <w:r w:rsidR="009B1ACC" w:rsidRPr="005A0F33">
        <w:rPr>
          <w:lang w:val="en-CA"/>
        </w:rPr>
        <w:t>sequence-level.</w:t>
      </w:r>
    </w:p>
    <w:p w14:paraId="6C95145E" w14:textId="4D5BDD33" w:rsidR="0055682A" w:rsidRPr="005A0F33" w:rsidRDefault="0055682A" w:rsidP="00774146">
      <w:pPr>
        <w:pStyle w:val="Heading2"/>
        <w:rPr>
          <w:lang w:val="en-CA"/>
        </w:rPr>
      </w:pPr>
      <w:bookmarkStart w:id="26" w:name="_Ref121131576"/>
      <w:r w:rsidRPr="005A0F33">
        <w:rPr>
          <w:lang w:val="en-CA"/>
        </w:rPr>
        <w:lastRenderedPageBreak/>
        <w:t>Q</w:t>
      </w:r>
      <w:r w:rsidR="00AF137E" w:rsidRPr="005A0F33">
        <w:rPr>
          <w:lang w:val="en-CA"/>
        </w:rPr>
        <w:t xml:space="preserve">uantization </w:t>
      </w:r>
      <w:r w:rsidRPr="005A0F33">
        <w:rPr>
          <w:lang w:val="en-CA"/>
        </w:rPr>
        <w:t>P</w:t>
      </w:r>
      <w:r w:rsidR="00AF137E" w:rsidRPr="005A0F33">
        <w:rPr>
          <w:lang w:val="en-CA"/>
        </w:rPr>
        <w:t>arameter</w:t>
      </w:r>
      <w:r w:rsidRPr="005A0F33">
        <w:rPr>
          <w:lang w:val="en-CA"/>
        </w:rPr>
        <w:t xml:space="preserve"> </w:t>
      </w:r>
      <w:r w:rsidR="008811B7" w:rsidRPr="005A0F33">
        <w:rPr>
          <w:lang w:val="en-CA"/>
        </w:rPr>
        <w:t xml:space="preserve">adaption for </w:t>
      </w:r>
      <w:r w:rsidR="006079A8" w:rsidRPr="005A0F33">
        <w:rPr>
          <w:lang w:val="en-CA"/>
        </w:rPr>
        <w:t>Region of Interest coding</w:t>
      </w:r>
      <w:bookmarkEnd w:id="26"/>
    </w:p>
    <w:p w14:paraId="1E207E3C" w14:textId="12530A15" w:rsidR="00774146" w:rsidRPr="005A0F33" w:rsidRDefault="00C94D10" w:rsidP="00774146">
      <w:pPr>
        <w:rPr>
          <w:lang w:val="en-CA"/>
        </w:rPr>
      </w:pPr>
      <w:r w:rsidRPr="005A0F33">
        <w:rPr>
          <w:lang w:val="en-CA"/>
        </w:rPr>
        <w:t xml:space="preserve">One method that is available in many </w:t>
      </w:r>
      <w:r w:rsidR="00E652D7" w:rsidRPr="005A0F33">
        <w:rPr>
          <w:lang w:val="en-CA"/>
        </w:rPr>
        <w:t xml:space="preserve">video compression standards is adaptive </w:t>
      </w:r>
      <w:r w:rsidR="004127AD" w:rsidRPr="005A0F33">
        <w:rPr>
          <w:lang w:val="en-CA"/>
        </w:rPr>
        <w:t>quantization parameter (</w:t>
      </w:r>
      <w:r w:rsidR="00E652D7" w:rsidRPr="005A0F33">
        <w:rPr>
          <w:lang w:val="en-CA"/>
        </w:rPr>
        <w:t>QP</w:t>
      </w:r>
      <w:r w:rsidR="004127AD" w:rsidRPr="005A0F33">
        <w:rPr>
          <w:lang w:val="en-CA"/>
        </w:rPr>
        <w:t>)</w:t>
      </w:r>
      <w:r w:rsidR="00774146" w:rsidRPr="005A0F33">
        <w:rPr>
          <w:lang w:val="en-CA"/>
        </w:rPr>
        <w:t>.</w:t>
      </w:r>
      <w:r w:rsidR="00E652D7" w:rsidRPr="005A0F33">
        <w:rPr>
          <w:lang w:val="en-CA"/>
        </w:rPr>
        <w:t xml:space="preserve"> Here the encoder can </w:t>
      </w:r>
      <w:r w:rsidR="00D541A4" w:rsidRPr="005A0F33">
        <w:rPr>
          <w:lang w:val="en-CA"/>
        </w:rPr>
        <w:t xml:space="preserve">change the QP </w:t>
      </w:r>
      <w:r w:rsidR="005D67B8">
        <w:rPr>
          <w:lang w:val="en-CA"/>
        </w:rPr>
        <w:t xml:space="preserve">value </w:t>
      </w:r>
      <w:r w:rsidR="00AC7358" w:rsidRPr="005A0F33">
        <w:rPr>
          <w:lang w:val="en-CA"/>
        </w:rPr>
        <w:t>on a sub-</w:t>
      </w:r>
      <w:r w:rsidR="005D67B8">
        <w:rPr>
          <w:lang w:val="en-CA"/>
        </w:rPr>
        <w:t>picture</w:t>
      </w:r>
      <w:r w:rsidR="005D67B8" w:rsidRPr="005A0F33">
        <w:rPr>
          <w:lang w:val="en-CA"/>
        </w:rPr>
        <w:t xml:space="preserve"> </w:t>
      </w:r>
      <w:r w:rsidR="00AC7358" w:rsidRPr="005A0F33">
        <w:rPr>
          <w:lang w:val="en-CA"/>
        </w:rPr>
        <w:t>level</w:t>
      </w:r>
      <w:r w:rsidR="005D67B8">
        <w:rPr>
          <w:lang w:val="en-CA"/>
        </w:rPr>
        <w:t xml:space="preserve">, </w:t>
      </w:r>
      <w:r w:rsidR="00DC67D1">
        <w:rPr>
          <w:lang w:val="en-CA"/>
        </w:rPr>
        <w:t>for example the coding tree unit (CTU) level,</w:t>
      </w:r>
      <w:r w:rsidR="00A03E22" w:rsidRPr="005A0F33">
        <w:rPr>
          <w:lang w:val="en-CA"/>
        </w:rPr>
        <w:t xml:space="preserve"> to optimize the encoding for </w:t>
      </w:r>
      <w:r w:rsidR="00AD5043" w:rsidRPr="005A0F33">
        <w:rPr>
          <w:lang w:val="en-CA"/>
        </w:rPr>
        <w:t>the</w:t>
      </w:r>
      <w:r w:rsidR="000E6AA9" w:rsidRPr="005A0F33">
        <w:rPr>
          <w:lang w:val="en-CA"/>
        </w:rPr>
        <w:t xml:space="preserve"> application. Due to this versatility, adaptive QP</w:t>
      </w:r>
      <w:r w:rsidR="00686F9B" w:rsidRPr="005A0F33">
        <w:rPr>
          <w:lang w:val="en-CA"/>
        </w:rPr>
        <w:t xml:space="preserve"> can be used in many different use cases</w:t>
      </w:r>
      <w:r w:rsidR="00DD6EF6" w:rsidRPr="005A0F33">
        <w:rPr>
          <w:lang w:val="en-CA"/>
        </w:rPr>
        <w:t xml:space="preserve"> to improve performance</w:t>
      </w:r>
      <w:r w:rsidR="00686F9B" w:rsidRPr="005A0F33">
        <w:rPr>
          <w:lang w:val="en-CA"/>
        </w:rPr>
        <w:t xml:space="preserve"> without any changes to the </w:t>
      </w:r>
      <w:r w:rsidR="00DD6EF6" w:rsidRPr="005A0F33">
        <w:rPr>
          <w:lang w:val="en-CA"/>
        </w:rPr>
        <w:t>decoding process.</w:t>
      </w:r>
    </w:p>
    <w:p w14:paraId="51BE150B" w14:textId="35B82153" w:rsidR="009E0912" w:rsidRPr="005A0F33" w:rsidRDefault="004509FA" w:rsidP="00774146">
      <w:pPr>
        <w:rPr>
          <w:lang w:val="en-CA"/>
        </w:rPr>
      </w:pPr>
      <w:r w:rsidRPr="005A0F33">
        <w:rPr>
          <w:lang w:val="en-CA"/>
        </w:rPr>
        <w:t>The decision on where to change the QP</w:t>
      </w:r>
      <w:r w:rsidR="00DC67D1">
        <w:rPr>
          <w:lang w:val="en-CA"/>
        </w:rPr>
        <w:t xml:space="preserve"> value</w:t>
      </w:r>
      <w:r w:rsidRPr="005A0F33">
        <w:rPr>
          <w:lang w:val="en-CA"/>
        </w:rPr>
        <w:t xml:space="preserve"> </w:t>
      </w:r>
      <w:r w:rsidR="003E5EC0">
        <w:rPr>
          <w:lang w:val="en-CA"/>
        </w:rPr>
        <w:t xml:space="preserve">and </w:t>
      </w:r>
      <w:r w:rsidRPr="005A0F33">
        <w:rPr>
          <w:lang w:val="en-CA"/>
        </w:rPr>
        <w:t xml:space="preserve">how </w:t>
      </w:r>
      <w:r w:rsidR="003E5EC0">
        <w:rPr>
          <w:lang w:val="en-CA"/>
        </w:rPr>
        <w:t xml:space="preserve">much </w:t>
      </w:r>
      <w:r w:rsidR="00255117">
        <w:rPr>
          <w:lang w:val="en-CA"/>
        </w:rPr>
        <w:t>the</w:t>
      </w:r>
      <w:r w:rsidR="003E5EC0">
        <w:rPr>
          <w:lang w:val="en-CA"/>
        </w:rPr>
        <w:t xml:space="preserve"> QP value </w:t>
      </w:r>
      <w:r w:rsidR="00255117">
        <w:rPr>
          <w:lang w:val="en-CA"/>
        </w:rPr>
        <w:t>should</w:t>
      </w:r>
      <w:r w:rsidR="003E5EC0">
        <w:rPr>
          <w:lang w:val="en-CA"/>
        </w:rPr>
        <w:t xml:space="preserve"> be changed </w:t>
      </w:r>
      <w:r w:rsidRPr="005A0F33">
        <w:rPr>
          <w:lang w:val="en-CA"/>
        </w:rPr>
        <w:t xml:space="preserve">can be made by the encoder based on an analysis of the input video. Another option is </w:t>
      </w:r>
      <w:r w:rsidR="006214AB" w:rsidRPr="005A0F33">
        <w:rPr>
          <w:lang w:val="en-CA"/>
        </w:rPr>
        <w:t xml:space="preserve">to </w:t>
      </w:r>
      <w:r w:rsidRPr="005A0F33">
        <w:rPr>
          <w:lang w:val="en-CA"/>
        </w:rPr>
        <w:t xml:space="preserve">utilize the output of an </w:t>
      </w:r>
      <w:r w:rsidR="00896575" w:rsidRPr="005A0F33">
        <w:rPr>
          <w:lang w:val="en-CA"/>
        </w:rPr>
        <w:t>external analyzer such as described in clause </w:t>
      </w:r>
      <w:r w:rsidR="00896575" w:rsidRPr="005A0F33">
        <w:rPr>
          <w:lang w:val="en-CA"/>
        </w:rPr>
        <w:fldChar w:fldCharType="begin"/>
      </w:r>
      <w:r w:rsidR="00896575" w:rsidRPr="005A0F33">
        <w:rPr>
          <w:lang w:val="en-CA"/>
        </w:rPr>
        <w:instrText xml:space="preserve"> REF _Ref121133807 \r \h </w:instrText>
      </w:r>
      <w:r w:rsidR="00896575" w:rsidRPr="005A0F33">
        <w:rPr>
          <w:lang w:val="en-CA"/>
        </w:rPr>
      </w:r>
      <w:r w:rsidR="00896575" w:rsidRPr="005A0F33">
        <w:rPr>
          <w:lang w:val="en-CA"/>
        </w:rPr>
        <w:fldChar w:fldCharType="separate"/>
      </w:r>
      <w:r w:rsidR="00F700F6">
        <w:rPr>
          <w:lang w:val="en-CA"/>
        </w:rPr>
        <w:t>6.1</w:t>
      </w:r>
      <w:r w:rsidR="00896575" w:rsidRPr="005A0F33">
        <w:rPr>
          <w:lang w:val="en-CA"/>
        </w:rPr>
        <w:fldChar w:fldCharType="end"/>
      </w:r>
      <w:r w:rsidR="00896575" w:rsidRPr="005A0F33">
        <w:rPr>
          <w:lang w:val="en-CA"/>
        </w:rPr>
        <w:t>.</w:t>
      </w:r>
      <w:r w:rsidR="006214AB" w:rsidRPr="005A0F33">
        <w:rPr>
          <w:lang w:val="en-CA"/>
        </w:rPr>
        <w:t xml:space="preserve"> In this case, the encoder receives </w:t>
      </w:r>
      <w:r w:rsidR="00ED715F" w:rsidRPr="005A0F33">
        <w:rPr>
          <w:lang w:val="en-CA"/>
        </w:rPr>
        <w:t>information about the positions of objects in each frame to make a differentiation between foreground and background.</w:t>
      </w:r>
    </w:p>
    <w:p w14:paraId="6A45AF9E" w14:textId="73E32B44" w:rsidR="00CE34E1" w:rsidRPr="005A0F33" w:rsidRDefault="00CE34E1" w:rsidP="00CE34E1">
      <w:pPr>
        <w:rPr>
          <w:lang w:val="en-CA"/>
        </w:rPr>
      </w:pPr>
      <w:r w:rsidRPr="005A0F33">
        <w:rPr>
          <w:lang w:val="en-CA"/>
        </w:rPr>
        <w:t>One option is to use the base QP</w:t>
      </w:r>
      <w:r w:rsidR="0070308C">
        <w:rPr>
          <w:lang w:val="en-CA"/>
        </w:rPr>
        <w:t xml:space="preserve"> value</w:t>
      </w:r>
      <w:r w:rsidRPr="005A0F33">
        <w:rPr>
          <w:lang w:val="en-CA"/>
        </w:rPr>
        <w:t xml:space="preserve"> of the </w:t>
      </w:r>
      <w:r w:rsidR="0070308C">
        <w:rPr>
          <w:lang w:val="en-CA"/>
        </w:rPr>
        <w:t>picture</w:t>
      </w:r>
      <w:r w:rsidR="0070308C" w:rsidRPr="005A0F33">
        <w:rPr>
          <w:lang w:val="en-CA"/>
        </w:rPr>
        <w:t xml:space="preserve"> </w:t>
      </w:r>
      <w:r w:rsidRPr="005A0F33">
        <w:rPr>
          <w:lang w:val="en-CA"/>
        </w:rPr>
        <w:t xml:space="preserve">for areas that contain objects, i.e., foreground areas, and </w:t>
      </w:r>
      <w:r w:rsidR="00D20E69">
        <w:rPr>
          <w:lang w:val="en-CA"/>
        </w:rPr>
        <w:t xml:space="preserve">an </w:t>
      </w:r>
      <w:r w:rsidRPr="005A0F33">
        <w:rPr>
          <w:lang w:val="en-CA"/>
        </w:rPr>
        <w:t>increase</w:t>
      </w:r>
      <w:r w:rsidR="00D20E69">
        <w:rPr>
          <w:lang w:val="en-CA"/>
        </w:rPr>
        <w:t>d</w:t>
      </w:r>
      <w:r w:rsidRPr="005A0F33">
        <w:rPr>
          <w:lang w:val="en-CA"/>
        </w:rPr>
        <w:t xml:space="preserve"> the QP </w:t>
      </w:r>
      <w:r w:rsidR="00D20E69">
        <w:rPr>
          <w:lang w:val="en-CA"/>
        </w:rPr>
        <w:t xml:space="preserve">value </w:t>
      </w:r>
      <w:r w:rsidRPr="005A0F33">
        <w:rPr>
          <w:lang w:val="en-CA"/>
        </w:rPr>
        <w:t>for background areas, resulting in fewer bits being used to encode the background. As the background is not needed for a good machine consumption performance, this is a straight-forward way to reduce the bit rate. As an extension, it can also be beneficial to encode large objects with slightly higher QP</w:t>
      </w:r>
      <w:r w:rsidR="00500E37">
        <w:rPr>
          <w:lang w:val="en-CA"/>
        </w:rPr>
        <w:t xml:space="preserve"> value</w:t>
      </w:r>
      <w:r w:rsidRPr="005A0F33">
        <w:rPr>
          <w:lang w:val="en-CA"/>
        </w:rPr>
        <w:t>s. As it is generally easier to detect larger objects, reducing the bit rate for large objects usually does not reduce the performance of the machine consumption task.</w:t>
      </w:r>
    </w:p>
    <w:p w14:paraId="0E6F26FB" w14:textId="4869AC63" w:rsidR="00CE34E1" w:rsidRPr="005A0F33" w:rsidRDefault="003E33B2" w:rsidP="00CE34E1">
      <w:pPr>
        <w:rPr>
          <w:lang w:val="en-CA"/>
        </w:rPr>
      </w:pPr>
      <w:r w:rsidRPr="005A0F33">
        <w:rPr>
          <w:lang w:val="en-CA"/>
        </w:rPr>
        <w:t>Utilizing</w:t>
      </w:r>
      <w:r w:rsidR="00CE34E1" w:rsidRPr="005A0F33">
        <w:rPr>
          <w:lang w:val="en-CA"/>
        </w:rPr>
        <w:t xml:space="preserve"> the analysis, complexity can be traded against bitrate. If a light-weight neural network is used to perform the analysis, the encoder is recommended to </w:t>
      </w:r>
      <w:proofErr w:type="gramStart"/>
      <w:r w:rsidR="00CE34E1" w:rsidRPr="005A0F33">
        <w:rPr>
          <w:lang w:val="en-CA"/>
        </w:rPr>
        <w:t>take into account</w:t>
      </w:r>
      <w:proofErr w:type="gramEnd"/>
      <w:r w:rsidR="00CE34E1" w:rsidRPr="005A0F33">
        <w:rPr>
          <w:lang w:val="en-CA"/>
        </w:rPr>
        <w:t xml:space="preserve"> that not all relevant objects may be found and thus it could be detrimental to reduce the quality for the background too much as there might be objects that the initial analysis missed. These objects might still be important for the machine consumption task and if the background is encoded in sufficient quality, the machine consumption network has a chance of detecting objects in the background even if they are coded in lower quality</w:t>
      </w:r>
      <w:r w:rsidR="003330F2">
        <w:rPr>
          <w:lang w:val="en-CA"/>
        </w:rPr>
        <w:t xml:space="preserve"> than the foreground area</w:t>
      </w:r>
      <w:r w:rsidR="00CE34E1" w:rsidRPr="005A0F33">
        <w:rPr>
          <w:lang w:val="en-CA"/>
        </w:rPr>
        <w:t>.</w:t>
      </w:r>
    </w:p>
    <w:p w14:paraId="08EFF97D" w14:textId="70BF8700" w:rsidR="00C371E3" w:rsidRPr="005A0F33" w:rsidRDefault="00CE34E1" w:rsidP="00CE34E1">
      <w:pPr>
        <w:rPr>
          <w:lang w:val="en-CA"/>
        </w:rPr>
      </w:pPr>
      <w:r w:rsidRPr="005A0F33">
        <w:rPr>
          <w:lang w:val="en-CA"/>
        </w:rPr>
        <w:t>If the encod</w:t>
      </w:r>
      <w:r w:rsidR="00971732" w:rsidRPr="005A0F33">
        <w:rPr>
          <w:lang w:val="en-CA"/>
        </w:rPr>
        <w:t>ing system</w:t>
      </w:r>
      <w:r w:rsidRPr="005A0F33">
        <w:rPr>
          <w:lang w:val="en-CA"/>
        </w:rPr>
        <w:t xml:space="preserve"> has a lot of resources, it can employ a neural network of higher complexity for the analysis. With a better and more certain analysis, the bit rate for the background can be reduced more as there are likely fewer objects that have been missed in the initial analysis. </w:t>
      </w:r>
    </w:p>
    <w:p w14:paraId="30FADD8B" w14:textId="77777777" w:rsidR="009337FB" w:rsidRPr="005A0F33" w:rsidRDefault="009337FB" w:rsidP="009337FB">
      <w:pPr>
        <w:pStyle w:val="Heading2"/>
        <w:rPr>
          <w:lang w:val="en-CA"/>
        </w:rPr>
      </w:pPr>
      <w:r w:rsidRPr="005A0F33">
        <w:rPr>
          <w:lang w:val="en-CA"/>
        </w:rPr>
        <w:t>Quantization step changes for temporal layers</w:t>
      </w:r>
    </w:p>
    <w:p w14:paraId="2311E641" w14:textId="35764C10" w:rsidR="009337FB" w:rsidRPr="005A0F33" w:rsidRDefault="009337FB" w:rsidP="009337FB">
      <w:pPr>
        <w:rPr>
          <w:lang w:val="en-CA"/>
        </w:rPr>
      </w:pPr>
      <w:r w:rsidRPr="005A0F33">
        <w:rPr>
          <w:lang w:val="en-CA"/>
        </w:rPr>
        <w:t xml:space="preserve">Commonly used encoder configurations place different </w:t>
      </w:r>
      <w:r w:rsidR="00E73417">
        <w:rPr>
          <w:lang w:val="en-CA"/>
        </w:rPr>
        <w:t>pictures</w:t>
      </w:r>
      <w:r w:rsidR="00E73417" w:rsidRPr="005A0F33">
        <w:rPr>
          <w:lang w:val="en-CA"/>
        </w:rPr>
        <w:t xml:space="preserve"> </w:t>
      </w:r>
      <w:r w:rsidRPr="005A0F33">
        <w:rPr>
          <w:lang w:val="en-CA"/>
        </w:rPr>
        <w:t>on different temporal layers</w:t>
      </w:r>
      <w:r w:rsidR="006F1720" w:rsidRPr="005A0F33">
        <w:rPr>
          <w:lang w:val="en-CA"/>
        </w:rPr>
        <w:t xml:space="preserve">, i.e., assigning </w:t>
      </w:r>
      <w:r w:rsidR="00163BE5" w:rsidRPr="005A0F33">
        <w:rPr>
          <w:lang w:val="en-CA"/>
        </w:rPr>
        <w:t>different temporal identifiers (TID)</w:t>
      </w:r>
      <w:r w:rsidRPr="005A0F33">
        <w:rPr>
          <w:lang w:val="en-CA"/>
        </w:rPr>
        <w:t xml:space="preserve">. This has the purpose to create hierarchical structures that indicate from which previously coded </w:t>
      </w:r>
      <w:r w:rsidR="00E73417">
        <w:rPr>
          <w:lang w:val="en-CA"/>
        </w:rPr>
        <w:t>pictures</w:t>
      </w:r>
      <w:r w:rsidR="00E73417" w:rsidRPr="005A0F33">
        <w:rPr>
          <w:lang w:val="en-CA"/>
        </w:rPr>
        <w:t xml:space="preserve"> </w:t>
      </w:r>
      <w:r w:rsidRPr="005A0F33">
        <w:rPr>
          <w:lang w:val="en-CA"/>
        </w:rPr>
        <w:t xml:space="preserve">the encoder can create predictions for the current </w:t>
      </w:r>
      <w:r w:rsidR="00E73417">
        <w:rPr>
          <w:lang w:val="en-CA"/>
        </w:rPr>
        <w:t>picture</w:t>
      </w:r>
      <w:r w:rsidRPr="005A0F33">
        <w:rPr>
          <w:lang w:val="en-CA"/>
        </w:rPr>
        <w:t xml:space="preserve">. One aspect of these hierarchical structures is that </w:t>
      </w:r>
      <w:r w:rsidR="00E73417">
        <w:rPr>
          <w:lang w:val="en-CA"/>
        </w:rPr>
        <w:t>pictur</w:t>
      </w:r>
      <w:r w:rsidR="00E73417" w:rsidRPr="005A0F33">
        <w:rPr>
          <w:lang w:val="en-CA"/>
        </w:rPr>
        <w:t xml:space="preserve">es </w:t>
      </w:r>
      <w:r w:rsidRPr="005A0F33">
        <w:rPr>
          <w:lang w:val="en-CA"/>
        </w:rPr>
        <w:t xml:space="preserve">cannot be referenced by other </w:t>
      </w:r>
      <w:r w:rsidR="00E73417">
        <w:rPr>
          <w:lang w:val="en-CA"/>
        </w:rPr>
        <w:t>pictur</w:t>
      </w:r>
      <w:r w:rsidR="00E73417" w:rsidRPr="005A0F33">
        <w:rPr>
          <w:lang w:val="en-CA"/>
        </w:rPr>
        <w:t xml:space="preserve">es </w:t>
      </w:r>
      <w:r w:rsidRPr="005A0F33">
        <w:rPr>
          <w:lang w:val="en-CA"/>
        </w:rPr>
        <w:t xml:space="preserve">on a higher temporal layer. </w:t>
      </w:r>
      <w:r w:rsidR="003330F2">
        <w:rPr>
          <w:lang w:val="en-CA"/>
        </w:rPr>
        <w:t>By t</w:t>
      </w:r>
      <w:r w:rsidRPr="005A0F33">
        <w:rPr>
          <w:lang w:val="en-CA"/>
        </w:rPr>
        <w:t>his way</w:t>
      </w:r>
      <w:r w:rsidR="003330F2">
        <w:rPr>
          <w:lang w:val="en-CA"/>
        </w:rPr>
        <w:t>,</w:t>
      </w:r>
      <w:r w:rsidRPr="005A0F33">
        <w:rPr>
          <w:lang w:val="en-CA"/>
        </w:rPr>
        <w:t xml:space="preserve"> not every decoded picture needs to be stored in the decoded picture buffer. Another aspect of the hierarchical structure is that </w:t>
      </w:r>
      <w:r w:rsidR="00907F3F">
        <w:rPr>
          <w:lang w:val="en-CA"/>
        </w:rPr>
        <w:t>pictur</w:t>
      </w:r>
      <w:r w:rsidR="00907F3F" w:rsidRPr="005A0F33">
        <w:rPr>
          <w:lang w:val="en-CA"/>
        </w:rPr>
        <w:t xml:space="preserve">es </w:t>
      </w:r>
      <w:r w:rsidRPr="005A0F33">
        <w:rPr>
          <w:lang w:val="en-CA"/>
        </w:rPr>
        <w:t>on higher temporal layers can be encoded with higher QP</w:t>
      </w:r>
      <w:r w:rsidR="003F42B0">
        <w:rPr>
          <w:lang w:val="en-CA"/>
        </w:rPr>
        <w:t xml:space="preserve"> value</w:t>
      </w:r>
      <w:r w:rsidRPr="005A0F33">
        <w:rPr>
          <w:lang w:val="en-CA"/>
        </w:rPr>
        <w:t xml:space="preserve">s, i.e., lower quality, as they will be not or more rarely used as references by other frames. </w:t>
      </w:r>
      <w:r w:rsidR="001F0F47" w:rsidRPr="005A0F33">
        <w:rPr>
          <w:lang w:val="en-CA"/>
        </w:rPr>
        <w:t xml:space="preserve">An example of a hierarchical structure is shown in </w:t>
      </w:r>
      <w:r w:rsidR="001F0F47" w:rsidRPr="005A0F33">
        <w:rPr>
          <w:lang w:val="en-CA"/>
        </w:rPr>
        <w:fldChar w:fldCharType="begin"/>
      </w:r>
      <w:r w:rsidR="001F0F47" w:rsidRPr="005A0F33">
        <w:rPr>
          <w:lang w:val="en-CA"/>
        </w:rPr>
        <w:instrText xml:space="preserve"> REF _Ref121133006 \h </w:instrText>
      </w:r>
      <w:r w:rsidR="001F0F47" w:rsidRPr="005A0F33">
        <w:rPr>
          <w:lang w:val="en-CA"/>
        </w:rPr>
      </w:r>
      <w:r w:rsidR="001F0F47" w:rsidRPr="005A0F33">
        <w:rPr>
          <w:lang w:val="en-CA"/>
        </w:rPr>
        <w:fldChar w:fldCharType="separate"/>
      </w:r>
      <w:r w:rsidR="001F0F47" w:rsidRPr="005A0F33">
        <w:rPr>
          <w:szCs w:val="22"/>
          <w:lang w:val="en-CA"/>
        </w:rPr>
        <w:t>Figure 4</w:t>
      </w:r>
      <w:r w:rsidR="001F0F47" w:rsidRPr="005A0F33">
        <w:rPr>
          <w:lang w:val="en-CA"/>
        </w:rPr>
        <w:fldChar w:fldCharType="end"/>
      </w:r>
      <w:r w:rsidR="001F0F47" w:rsidRPr="005A0F33">
        <w:rPr>
          <w:lang w:val="en-CA"/>
        </w:rPr>
        <w:t>.</w:t>
      </w:r>
      <w:r w:rsidR="00B75A25">
        <w:rPr>
          <w:lang w:val="en-CA"/>
        </w:rPr>
        <w:t xml:space="preserve"> </w:t>
      </w:r>
      <w:r w:rsidR="00B75A25" w:rsidRPr="005A0F33">
        <w:rPr>
          <w:szCs w:val="22"/>
          <w:lang w:val="en-CA"/>
        </w:rPr>
        <w:t>The display order is left-to-right, and the numbers specif</w:t>
      </w:r>
      <w:r w:rsidR="00B75A25">
        <w:rPr>
          <w:szCs w:val="22"/>
          <w:lang w:val="en-CA"/>
        </w:rPr>
        <w:t>y</w:t>
      </w:r>
      <w:r w:rsidR="00B75A25" w:rsidRPr="005A0F33">
        <w:rPr>
          <w:szCs w:val="22"/>
          <w:lang w:val="en-CA"/>
        </w:rPr>
        <w:t xml:space="preserve"> the order of the coded pictures in the bitstream.</w:t>
      </w:r>
    </w:p>
    <w:p w14:paraId="5EA02D90" w14:textId="77777777" w:rsidR="005302FE" w:rsidRPr="005A0F33" w:rsidRDefault="00397516" w:rsidP="00D2706B">
      <w:pPr>
        <w:keepNext/>
        <w:rPr>
          <w:lang w:val="en-CA"/>
        </w:rPr>
      </w:pPr>
      <w:r w:rsidRPr="005A0F33">
        <w:rPr>
          <w:noProof/>
          <w:lang w:eastAsia="ko-KR"/>
        </w:rPr>
        <w:drawing>
          <wp:inline distT="0" distB="0" distL="0" distR="0" wp14:anchorId="7A9E0119" wp14:editId="60AABE83">
            <wp:extent cx="5967413" cy="1617980"/>
            <wp:effectExtent l="0" t="0" r="0" b="1270"/>
            <wp:docPr id="25" name="Picture 48">
              <a:extLst xmlns:a="http://schemas.openxmlformats.org/drawingml/2006/main">
                <a:ext uri="{FF2B5EF4-FFF2-40B4-BE49-F238E27FC236}">
                  <a16:creationId xmlns:a16="http://schemas.microsoft.com/office/drawing/2014/main" id="{AB9B9224-529B-4D61-9DD7-7F8F3CA10B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8">
                      <a:extLst>
                        <a:ext uri="{FF2B5EF4-FFF2-40B4-BE49-F238E27FC236}">
                          <a16:creationId xmlns:a16="http://schemas.microsoft.com/office/drawing/2014/main" id="{AB9B9224-529B-4D61-9DD7-7F8F3CA10BB5}"/>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76490" cy="1620441"/>
                    </a:xfrm>
                    <a:prstGeom prst="rect">
                      <a:avLst/>
                    </a:prstGeom>
                  </pic:spPr>
                </pic:pic>
              </a:graphicData>
            </a:graphic>
          </wp:inline>
        </w:drawing>
      </w:r>
    </w:p>
    <w:p w14:paraId="74FA743B" w14:textId="733D9B33" w:rsidR="00397516" w:rsidRPr="005A0F33" w:rsidRDefault="005302FE" w:rsidP="00D2706B">
      <w:pPr>
        <w:pStyle w:val="Caption"/>
        <w:jc w:val="center"/>
        <w:rPr>
          <w:lang w:val="en-CA"/>
        </w:rPr>
      </w:pPr>
      <w:bookmarkStart w:id="27" w:name="_Ref121133006"/>
      <w:r w:rsidRPr="005A0F33">
        <w:rPr>
          <w:i w:val="0"/>
          <w:iCs w:val="0"/>
          <w:color w:val="auto"/>
          <w:sz w:val="22"/>
          <w:szCs w:val="22"/>
          <w:lang w:val="en-CA"/>
        </w:rPr>
        <w:t xml:space="preserve">Figure </w:t>
      </w:r>
      <w:r w:rsidRPr="005A0F33">
        <w:rPr>
          <w:i w:val="0"/>
          <w:iCs w:val="0"/>
          <w:color w:val="auto"/>
          <w:sz w:val="22"/>
          <w:szCs w:val="22"/>
          <w:lang w:val="en-CA"/>
        </w:rPr>
        <w:fldChar w:fldCharType="begin"/>
      </w:r>
      <w:r w:rsidRPr="005A0F33">
        <w:rPr>
          <w:i w:val="0"/>
          <w:iCs w:val="0"/>
          <w:color w:val="auto"/>
          <w:sz w:val="22"/>
          <w:szCs w:val="22"/>
          <w:lang w:val="en-CA"/>
        </w:rPr>
        <w:instrText xml:space="preserve"> SEQ Figure \* ARABIC </w:instrText>
      </w:r>
      <w:r w:rsidRPr="005A0F33">
        <w:rPr>
          <w:i w:val="0"/>
          <w:iCs w:val="0"/>
          <w:color w:val="auto"/>
          <w:sz w:val="22"/>
          <w:szCs w:val="22"/>
          <w:lang w:val="en-CA"/>
        </w:rPr>
        <w:fldChar w:fldCharType="separate"/>
      </w:r>
      <w:r w:rsidRPr="005A0F33">
        <w:rPr>
          <w:i w:val="0"/>
          <w:iCs w:val="0"/>
          <w:color w:val="auto"/>
          <w:sz w:val="22"/>
          <w:szCs w:val="22"/>
          <w:lang w:val="en-CA"/>
        </w:rPr>
        <w:t>4</w:t>
      </w:r>
      <w:r w:rsidRPr="005A0F33">
        <w:rPr>
          <w:i w:val="0"/>
          <w:iCs w:val="0"/>
          <w:color w:val="auto"/>
          <w:sz w:val="22"/>
          <w:szCs w:val="22"/>
          <w:lang w:val="en-CA"/>
        </w:rPr>
        <w:fldChar w:fldCharType="end"/>
      </w:r>
      <w:bookmarkEnd w:id="27"/>
      <w:r w:rsidRPr="005A0F33">
        <w:rPr>
          <w:i w:val="0"/>
          <w:iCs w:val="0"/>
          <w:color w:val="auto"/>
          <w:sz w:val="22"/>
          <w:szCs w:val="22"/>
          <w:lang w:val="en-CA"/>
        </w:rPr>
        <w:t>. A</w:t>
      </w:r>
      <w:r w:rsidR="00B44BAB" w:rsidRPr="005A0F33">
        <w:rPr>
          <w:i w:val="0"/>
          <w:iCs w:val="0"/>
          <w:color w:val="auto"/>
          <w:sz w:val="22"/>
          <w:szCs w:val="22"/>
          <w:lang w:val="en-CA"/>
        </w:rPr>
        <w:t>n example</w:t>
      </w:r>
      <w:r w:rsidRPr="005A0F33">
        <w:rPr>
          <w:i w:val="0"/>
          <w:iCs w:val="0"/>
          <w:color w:val="auto"/>
          <w:sz w:val="22"/>
          <w:szCs w:val="22"/>
          <w:lang w:val="en-CA"/>
        </w:rPr>
        <w:t xml:space="preserve"> </w:t>
      </w:r>
      <w:r w:rsidR="00415318" w:rsidRPr="005A0F33">
        <w:rPr>
          <w:i w:val="0"/>
          <w:iCs w:val="0"/>
          <w:color w:val="auto"/>
          <w:sz w:val="22"/>
          <w:szCs w:val="22"/>
          <w:lang w:val="en-CA"/>
        </w:rPr>
        <w:t xml:space="preserve">hierarchical </w:t>
      </w:r>
      <w:r w:rsidRPr="005A0F33">
        <w:rPr>
          <w:i w:val="0"/>
          <w:iCs w:val="0"/>
          <w:color w:val="auto"/>
          <w:sz w:val="22"/>
          <w:szCs w:val="22"/>
          <w:lang w:val="en-CA"/>
        </w:rPr>
        <w:t xml:space="preserve">referencing structure in a </w:t>
      </w:r>
      <w:r w:rsidR="00302904" w:rsidRPr="005A0F33">
        <w:rPr>
          <w:i w:val="0"/>
          <w:iCs w:val="0"/>
          <w:color w:val="auto"/>
          <w:sz w:val="22"/>
          <w:szCs w:val="22"/>
          <w:lang w:val="en-CA"/>
        </w:rPr>
        <w:t xml:space="preserve">VVC random access </w:t>
      </w:r>
      <w:r w:rsidRPr="005A0F33">
        <w:rPr>
          <w:i w:val="0"/>
          <w:iCs w:val="0"/>
          <w:color w:val="auto"/>
          <w:sz w:val="22"/>
          <w:szCs w:val="22"/>
          <w:lang w:val="en-CA"/>
        </w:rPr>
        <w:t xml:space="preserve">bitstream </w:t>
      </w:r>
    </w:p>
    <w:p w14:paraId="00BB0D68" w14:textId="14DC4AF1" w:rsidR="009337FB" w:rsidRDefault="009337FB" w:rsidP="009337FB">
      <w:pPr>
        <w:rPr>
          <w:lang w:val="en-CA"/>
        </w:rPr>
      </w:pPr>
      <w:r w:rsidRPr="005A0F33">
        <w:rPr>
          <w:lang w:val="en-CA"/>
        </w:rPr>
        <w:t>This hierarchy of frames can be exploited by encoding frames on higher temporal layers using higher QP</w:t>
      </w:r>
      <w:r w:rsidR="00F414CB">
        <w:rPr>
          <w:lang w:val="en-CA"/>
        </w:rPr>
        <w:t xml:space="preserve"> value</w:t>
      </w:r>
      <w:r w:rsidRPr="005A0F33">
        <w:rPr>
          <w:lang w:val="en-CA"/>
        </w:rPr>
        <w:t>s, i.e., reducing the number of bits spent on these frames in total.</w:t>
      </w:r>
      <w:r w:rsidR="004F6254" w:rsidRPr="005A0F33">
        <w:rPr>
          <w:lang w:val="en-CA"/>
        </w:rPr>
        <w:t xml:space="preserve"> This is also done in the case of the common test conditions for standard definition range </w:t>
      </w:r>
      <w:r w:rsidR="00352660" w:rsidRPr="005A0F33">
        <w:rPr>
          <w:lang w:val="en-CA"/>
        </w:rPr>
        <w:t>for VVC.</w:t>
      </w:r>
      <w:r w:rsidRPr="005A0F33">
        <w:rPr>
          <w:lang w:val="en-CA"/>
        </w:rPr>
        <w:t xml:space="preserve"> In the use case of coding video content for machine consumption this characteristic can further be exploited by increasing the QP</w:t>
      </w:r>
      <w:r w:rsidR="000E1767">
        <w:rPr>
          <w:lang w:val="en-CA"/>
        </w:rPr>
        <w:t xml:space="preserve"> value</w:t>
      </w:r>
      <w:r w:rsidRPr="005A0F33">
        <w:rPr>
          <w:lang w:val="en-CA"/>
        </w:rPr>
        <w:t xml:space="preserve"> for </w:t>
      </w:r>
      <w:r w:rsidR="000E1767">
        <w:rPr>
          <w:lang w:val="en-CA"/>
        </w:rPr>
        <w:t>pictur</w:t>
      </w:r>
      <w:r w:rsidR="000E1767" w:rsidRPr="005A0F33">
        <w:rPr>
          <w:lang w:val="en-CA"/>
        </w:rPr>
        <w:t xml:space="preserve">es </w:t>
      </w:r>
      <w:r w:rsidRPr="005A0F33">
        <w:rPr>
          <w:lang w:val="en-CA"/>
        </w:rPr>
        <w:t xml:space="preserve">on higher temporal layers more. Due to the motion compensation </w:t>
      </w:r>
      <w:proofErr w:type="gramStart"/>
      <w:r w:rsidRPr="005A0F33">
        <w:rPr>
          <w:lang w:val="en-CA"/>
        </w:rPr>
        <w:t>not</w:t>
      </w:r>
      <w:proofErr w:type="gramEnd"/>
      <w:r w:rsidRPr="005A0F33">
        <w:rPr>
          <w:lang w:val="en-CA"/>
        </w:rPr>
        <w:t xml:space="preserve"> many bits are needed </w:t>
      </w:r>
      <w:r w:rsidRPr="005A0F33">
        <w:rPr>
          <w:lang w:val="en-CA"/>
        </w:rPr>
        <w:lastRenderedPageBreak/>
        <w:t xml:space="preserve">to compress </w:t>
      </w:r>
      <w:r w:rsidR="000E1767">
        <w:rPr>
          <w:lang w:val="en-CA"/>
        </w:rPr>
        <w:t>pictur</w:t>
      </w:r>
      <w:r w:rsidRPr="005A0F33">
        <w:rPr>
          <w:lang w:val="en-CA"/>
        </w:rPr>
        <w:t>es on high temporal layers while</w:t>
      </w:r>
      <w:r w:rsidR="002A5A34">
        <w:rPr>
          <w:lang w:val="en-CA"/>
        </w:rPr>
        <w:t xml:space="preserve"> those pictures are</w:t>
      </w:r>
      <w:r w:rsidRPr="005A0F33">
        <w:rPr>
          <w:lang w:val="en-CA"/>
        </w:rPr>
        <w:t xml:space="preserve"> still able to</w:t>
      </w:r>
      <w:r w:rsidR="002A5A34">
        <w:rPr>
          <w:lang w:val="en-CA"/>
        </w:rPr>
        <w:t xml:space="preserve"> be</w:t>
      </w:r>
      <w:r w:rsidRPr="005A0F33">
        <w:rPr>
          <w:lang w:val="en-CA"/>
        </w:rPr>
        <w:t xml:space="preserve"> reconstruct</w:t>
      </w:r>
      <w:r w:rsidR="002A5A34">
        <w:rPr>
          <w:lang w:val="en-CA"/>
        </w:rPr>
        <w:t>ed</w:t>
      </w:r>
      <w:r w:rsidRPr="005A0F33">
        <w:rPr>
          <w:lang w:val="en-CA"/>
        </w:rPr>
        <w:t xml:space="preserve"> </w:t>
      </w:r>
      <w:r w:rsidR="002A5A34">
        <w:rPr>
          <w:lang w:val="en-CA"/>
        </w:rPr>
        <w:t xml:space="preserve">with </w:t>
      </w:r>
      <w:r w:rsidRPr="005A0F33">
        <w:rPr>
          <w:lang w:val="en-CA"/>
        </w:rPr>
        <w:t xml:space="preserve">high quality. </w:t>
      </w:r>
    </w:p>
    <w:p w14:paraId="02ACD20E" w14:textId="707989B5" w:rsidR="009337FB" w:rsidRPr="005A0F33" w:rsidRDefault="009337FB" w:rsidP="009337FB">
      <w:pPr>
        <w:pStyle w:val="Heading1"/>
        <w:rPr>
          <w:lang w:val="en-CA"/>
        </w:rPr>
      </w:pPr>
      <w:bookmarkStart w:id="28" w:name="_Ref120270559"/>
      <w:r w:rsidRPr="005A0F33">
        <w:rPr>
          <w:lang w:val="en-CA"/>
        </w:rPr>
        <w:t>Post-processing technologies</w:t>
      </w:r>
      <w:bookmarkEnd w:id="28"/>
    </w:p>
    <w:p w14:paraId="01A4D586" w14:textId="5D4F85AD" w:rsidR="00937EC7" w:rsidRPr="005A0F33" w:rsidRDefault="00937EC7" w:rsidP="005550AF">
      <w:pPr>
        <w:rPr>
          <w:lang w:val="en-CA"/>
        </w:rPr>
      </w:pPr>
      <w:r w:rsidRPr="005A0F33">
        <w:rPr>
          <w:lang w:val="en-CA"/>
        </w:rPr>
        <w:t xml:space="preserve">There are various technologies that can be applied on the decoded video to make the </w:t>
      </w:r>
      <w:r w:rsidR="00C44D7B" w:rsidRPr="005A0F33">
        <w:rPr>
          <w:lang w:val="en-CA"/>
        </w:rPr>
        <w:t xml:space="preserve">post-processed video more suitable and better performing </w:t>
      </w:r>
      <w:r w:rsidR="0055682A" w:rsidRPr="005A0F33">
        <w:rPr>
          <w:lang w:val="en-CA"/>
        </w:rPr>
        <w:t>for machine consumption.</w:t>
      </w:r>
    </w:p>
    <w:p w14:paraId="75C7F9D8" w14:textId="61C24C59" w:rsidR="00551FA4" w:rsidRPr="005A0F33" w:rsidRDefault="00551FA4" w:rsidP="00695562">
      <w:pPr>
        <w:pStyle w:val="Heading2"/>
        <w:rPr>
          <w:lang w:val="en-CA"/>
        </w:rPr>
      </w:pPr>
      <w:r w:rsidRPr="005A0F33">
        <w:rPr>
          <w:lang w:val="en-CA"/>
        </w:rPr>
        <w:t>Temporal resampling</w:t>
      </w:r>
    </w:p>
    <w:p w14:paraId="75F7E44C" w14:textId="6233C981" w:rsidR="002D2E24" w:rsidRPr="005A0F33" w:rsidRDefault="002D2E24" w:rsidP="002D2E24">
      <w:pPr>
        <w:rPr>
          <w:lang w:val="en-CA"/>
        </w:rPr>
      </w:pPr>
      <w:r w:rsidRPr="005A0F33">
        <w:rPr>
          <w:lang w:val="en-CA"/>
        </w:rPr>
        <w:t xml:space="preserve">Temporal resampling </w:t>
      </w:r>
      <w:r w:rsidR="004815D9" w:rsidRPr="005A0F33">
        <w:rPr>
          <w:lang w:val="en-CA"/>
        </w:rPr>
        <w:t xml:space="preserve">or frame </w:t>
      </w:r>
      <w:r w:rsidR="002A5A34">
        <w:rPr>
          <w:lang w:val="en-CA"/>
        </w:rPr>
        <w:t>interpolation</w:t>
      </w:r>
      <w:r w:rsidR="002A5A34" w:rsidRPr="005A0F33">
        <w:rPr>
          <w:lang w:val="en-CA"/>
        </w:rPr>
        <w:t xml:space="preserve"> </w:t>
      </w:r>
      <w:r w:rsidR="004815D9" w:rsidRPr="005A0F33">
        <w:rPr>
          <w:lang w:val="en-CA"/>
        </w:rPr>
        <w:t xml:space="preserve">can for example be performed using </w:t>
      </w:r>
      <w:r w:rsidR="001E4E1B" w:rsidRPr="005A0F33">
        <w:rPr>
          <w:lang w:val="en-CA"/>
        </w:rPr>
        <w:t>interpolation filters or neural networks specifically trained for this purpose</w:t>
      </w:r>
      <w:r w:rsidR="00D2541B" w:rsidRPr="005A0F33">
        <w:rPr>
          <w:lang w:val="en-CA"/>
        </w:rPr>
        <w:t>.</w:t>
      </w:r>
    </w:p>
    <w:p w14:paraId="0EE8D7B4" w14:textId="0C9E1A13" w:rsidR="00695562" w:rsidRPr="005A0F33" w:rsidRDefault="00695562" w:rsidP="00695562">
      <w:pPr>
        <w:pStyle w:val="Heading2"/>
        <w:rPr>
          <w:lang w:val="en-CA"/>
        </w:rPr>
      </w:pPr>
      <w:r w:rsidRPr="005A0F33">
        <w:rPr>
          <w:lang w:val="en-CA"/>
        </w:rPr>
        <w:t>Spatial resampling</w:t>
      </w:r>
    </w:p>
    <w:p w14:paraId="285AF490" w14:textId="29FF439F" w:rsidR="00D623B5" w:rsidRDefault="00D623B5" w:rsidP="00D623B5">
      <w:pPr>
        <w:rPr>
          <w:lang w:val="en-CA"/>
        </w:rPr>
      </w:pPr>
      <w:r w:rsidRPr="005A0F33">
        <w:rPr>
          <w:lang w:val="en-CA"/>
        </w:rPr>
        <w:t>Spatial resampling</w:t>
      </w:r>
      <w:r w:rsidR="00CA10DC" w:rsidRPr="005A0F33">
        <w:rPr>
          <w:lang w:val="en-CA"/>
        </w:rPr>
        <w:t xml:space="preserve"> can for example be performed using </w:t>
      </w:r>
      <w:r w:rsidR="00C71B9A">
        <w:rPr>
          <w:lang w:val="en-CA"/>
        </w:rPr>
        <w:t>conventional</w:t>
      </w:r>
      <w:r w:rsidR="00BD371B" w:rsidRPr="005A0F33">
        <w:rPr>
          <w:lang w:val="en-CA"/>
        </w:rPr>
        <w:t xml:space="preserve"> filters</w:t>
      </w:r>
      <w:r w:rsidR="00C71B9A">
        <w:rPr>
          <w:lang w:val="en-CA"/>
        </w:rPr>
        <w:t xml:space="preserve"> (e.g., VVC interpolation filter, VVC reference picture resampling filter)</w:t>
      </w:r>
      <w:r w:rsidR="00BD371B" w:rsidRPr="005A0F33">
        <w:rPr>
          <w:lang w:val="en-CA"/>
        </w:rPr>
        <w:t xml:space="preserve"> or neural networks specifically trained for this purpose.</w:t>
      </w:r>
    </w:p>
    <w:p w14:paraId="0D0F5C72" w14:textId="39CB7409" w:rsidR="0059340C" w:rsidRDefault="0059340C" w:rsidP="00C85C36">
      <w:pPr>
        <w:pStyle w:val="Heading1"/>
        <w:rPr>
          <w:lang w:val="en-CA"/>
        </w:rPr>
      </w:pPr>
      <w:bookmarkStart w:id="29" w:name="_Ref130393391"/>
      <w:r>
        <w:rPr>
          <w:lang w:val="en-CA"/>
        </w:rPr>
        <w:t>Metadata</w:t>
      </w:r>
      <w:bookmarkEnd w:id="29"/>
    </w:p>
    <w:p w14:paraId="034DAADE" w14:textId="77C63E6A" w:rsidR="0054200B" w:rsidRDefault="00210639" w:rsidP="00D623B5">
      <w:pPr>
        <w:rPr>
          <w:lang w:val="en-CA"/>
        </w:rPr>
      </w:pPr>
      <w:r>
        <w:rPr>
          <w:rFonts w:hint="eastAsia"/>
          <w:lang w:val="en-CA" w:eastAsia="zh-CN"/>
        </w:rPr>
        <w:t>M</w:t>
      </w:r>
      <w:r w:rsidR="008F49A9">
        <w:rPr>
          <w:lang w:val="en-CA"/>
        </w:rPr>
        <w:t>etadata</w:t>
      </w:r>
      <w:r w:rsidR="006F3F8A">
        <w:rPr>
          <w:lang w:val="en-CA"/>
        </w:rPr>
        <w:t xml:space="preserve"> that is relevant </w:t>
      </w:r>
      <w:r>
        <w:rPr>
          <w:lang w:val="en-CA"/>
        </w:rPr>
        <w:t>to</w:t>
      </w:r>
      <w:r w:rsidR="006F3F8A">
        <w:rPr>
          <w:lang w:val="en-CA"/>
        </w:rPr>
        <w:t xml:space="preserve"> machine </w:t>
      </w:r>
      <w:r w:rsidR="00C51EFB">
        <w:rPr>
          <w:lang w:val="en-CA"/>
        </w:rPr>
        <w:t xml:space="preserve">consumption </w:t>
      </w:r>
      <w:r>
        <w:rPr>
          <w:lang w:val="en-CA"/>
        </w:rPr>
        <w:t xml:space="preserve">may be transmitted with the coded bitstream to help the machine task performed on the decoded videos. There are various types of metadata that can </w:t>
      </w:r>
      <w:r w:rsidR="00C51EFB">
        <w:rPr>
          <w:lang w:val="en-CA"/>
        </w:rPr>
        <w:t>aid a receiving system to optimize the decoded video</w:t>
      </w:r>
      <w:r w:rsidR="00951A5D">
        <w:rPr>
          <w:lang w:val="en-CA"/>
        </w:rPr>
        <w:t xml:space="preserve">. Supplemental Enhancement Information (SEI) messages </w:t>
      </w:r>
      <w:r>
        <w:rPr>
          <w:lang w:val="en-CA"/>
        </w:rPr>
        <w:t>specified by VSEI</w:t>
      </w:r>
      <w:r w:rsidR="00146B7C">
        <w:rPr>
          <w:lang w:val="en-CA"/>
        </w:rPr>
        <w:t>, HEVC or AVC</w:t>
      </w:r>
      <w:r>
        <w:rPr>
          <w:lang w:val="en-CA"/>
        </w:rPr>
        <w:t xml:space="preserve"> can be an example</w:t>
      </w:r>
      <w:r w:rsidR="00AF1E06">
        <w:rPr>
          <w:lang w:val="en-CA"/>
        </w:rPr>
        <w:t>.</w:t>
      </w:r>
    </w:p>
    <w:p w14:paraId="034DBFFE" w14:textId="429740E8" w:rsidR="00951A5D" w:rsidRDefault="00951A5D" w:rsidP="001A138B">
      <w:pPr>
        <w:pStyle w:val="Heading2"/>
        <w:rPr>
          <w:lang w:val="en-CA"/>
        </w:rPr>
      </w:pPr>
      <w:r>
        <w:rPr>
          <w:lang w:val="en-CA"/>
        </w:rPr>
        <w:t>Annotated Regions SEI</w:t>
      </w:r>
    </w:p>
    <w:p w14:paraId="08CECB7F" w14:textId="15572DF0" w:rsidR="001A138B" w:rsidRDefault="00D95F7B" w:rsidP="001A138B">
      <w:pPr>
        <w:rPr>
          <w:lang w:val="en-CA"/>
        </w:rPr>
      </w:pPr>
      <w:r>
        <w:rPr>
          <w:lang w:val="en-CA"/>
        </w:rPr>
        <w:t>The annotated region</w:t>
      </w:r>
      <w:r w:rsidR="00A73FA2">
        <w:rPr>
          <w:lang w:val="en-CA"/>
        </w:rPr>
        <w:t>s</w:t>
      </w:r>
      <w:r w:rsidR="001A138B">
        <w:rPr>
          <w:lang w:val="en-CA"/>
        </w:rPr>
        <w:t xml:space="preserve"> SEI message specified in VSEI</w:t>
      </w:r>
      <w:r w:rsidR="00F41773">
        <w:rPr>
          <w:lang w:val="en-CA"/>
        </w:rPr>
        <w:t>, HEVC and AVC</w:t>
      </w:r>
      <w:r w:rsidR="001A138B">
        <w:rPr>
          <w:lang w:val="en-CA"/>
        </w:rPr>
        <w:t xml:space="preserve"> </w:t>
      </w:r>
      <w:r w:rsidR="0086576A">
        <w:rPr>
          <w:lang w:val="en-CA"/>
        </w:rPr>
        <w:t xml:space="preserve">can be used to signal parameters </w:t>
      </w:r>
      <w:r w:rsidR="00D13448">
        <w:rPr>
          <w:lang w:val="en-CA"/>
        </w:rPr>
        <w:t>that identify annotated regions using bounding boxes representing the size and location of identified objects.</w:t>
      </w:r>
      <w:r w:rsidR="003A2F08">
        <w:rPr>
          <w:lang w:val="en-CA"/>
        </w:rPr>
        <w:t xml:space="preserve"> </w:t>
      </w:r>
      <w:r w:rsidR="00D909C3" w:rsidRPr="00C85C36">
        <w:rPr>
          <w:lang w:val="en-CA"/>
        </w:rPr>
        <w:t>Attributes about the annotated objects can also be optionally signaled, including a label for the object and the confidence level associated with the tracking and detection.</w:t>
      </w:r>
      <w:r w:rsidR="00D909C3">
        <w:rPr>
          <w:lang w:val="en-CA"/>
        </w:rPr>
        <w:t xml:space="preserve"> </w:t>
      </w:r>
      <w:r w:rsidR="003A2F08">
        <w:rPr>
          <w:lang w:val="en-CA"/>
        </w:rPr>
        <w:t xml:space="preserve">This SEI message also contains a flag that can indicate whether a coded bitstream is </w:t>
      </w:r>
      <w:r w:rsidR="00632786">
        <w:rPr>
          <w:lang w:val="en-CA"/>
        </w:rPr>
        <w:t xml:space="preserve">not </w:t>
      </w:r>
      <w:r w:rsidR="003A2F08">
        <w:rPr>
          <w:lang w:val="en-CA"/>
        </w:rPr>
        <w:t xml:space="preserve">optimized for </w:t>
      </w:r>
      <w:r w:rsidR="00632786">
        <w:rPr>
          <w:lang w:val="en-CA"/>
        </w:rPr>
        <w:t xml:space="preserve">viewing by humans, i.e., it is encoded with machine consumption </w:t>
      </w:r>
      <w:r w:rsidR="008A78F5">
        <w:rPr>
          <w:lang w:val="en-CA"/>
        </w:rPr>
        <w:t>as the target</w:t>
      </w:r>
      <w:r w:rsidR="00CA1099">
        <w:rPr>
          <w:lang w:val="en-CA"/>
        </w:rPr>
        <w:t>, and a flag that can indicate i</w:t>
      </w:r>
      <w:r w:rsidR="00CA1099" w:rsidRPr="00C85C36">
        <w:rPr>
          <w:lang w:val="en-CA"/>
        </w:rPr>
        <w:t>f the motion information (motion vectors, modes) were selected in order to accurately track objection motion, rather than to optimize coding efficiency, i.e.</w:t>
      </w:r>
      <w:r w:rsidR="00A73FA2">
        <w:rPr>
          <w:lang w:val="en-CA"/>
        </w:rPr>
        <w:t>,</w:t>
      </w:r>
      <w:r w:rsidR="00CA1099" w:rsidRPr="00C85C36">
        <w:rPr>
          <w:lang w:val="en-CA"/>
        </w:rPr>
        <w:t xml:space="preserve"> with </w:t>
      </w:r>
      <w:r w:rsidR="00B16514">
        <w:rPr>
          <w:lang w:val="en-CA"/>
        </w:rPr>
        <w:t>rate-distortion optimization</w:t>
      </w:r>
      <w:r w:rsidR="00CA1099" w:rsidRPr="00C85C36">
        <w:rPr>
          <w:lang w:val="en-CA"/>
        </w:rPr>
        <w:t xml:space="preserve">. </w:t>
      </w:r>
      <w:r w:rsidR="00CA1099">
        <w:rPr>
          <w:lang w:val="en-CA"/>
        </w:rPr>
        <w:t>As o</w:t>
      </w:r>
      <w:r w:rsidR="00CA1099" w:rsidRPr="00C85C36">
        <w:rPr>
          <w:lang w:val="en-CA"/>
        </w:rPr>
        <w:t xml:space="preserve">bject detection and tracking is computationally expensive, </w:t>
      </w:r>
      <w:r w:rsidR="00CA1099">
        <w:rPr>
          <w:lang w:val="en-CA"/>
        </w:rPr>
        <w:t xml:space="preserve">the annotated </w:t>
      </w:r>
      <w:r w:rsidR="00A73FA2">
        <w:rPr>
          <w:lang w:val="en-CA"/>
        </w:rPr>
        <w:t xml:space="preserve">regions </w:t>
      </w:r>
      <w:r w:rsidR="00CA1099">
        <w:rPr>
          <w:lang w:val="en-CA"/>
        </w:rPr>
        <w:t xml:space="preserve">SEI message signaled with the coded bitstream allows the </w:t>
      </w:r>
      <w:r w:rsidR="00CA1099" w:rsidRPr="00C85C36">
        <w:rPr>
          <w:lang w:val="en-CA"/>
        </w:rPr>
        <w:t>receiving systems to separat</w:t>
      </w:r>
      <w:r w:rsidR="00A73FA2">
        <w:rPr>
          <w:lang w:val="en-CA"/>
        </w:rPr>
        <w:t>e</w:t>
      </w:r>
      <w:r w:rsidR="00CA1099" w:rsidRPr="00E60D63">
        <w:rPr>
          <w:lang w:val="en-CA"/>
        </w:rPr>
        <w:t xml:space="preserve"> </w:t>
      </w:r>
      <w:r w:rsidR="007661D8">
        <w:rPr>
          <w:lang w:val="en-CA"/>
        </w:rPr>
        <w:t xml:space="preserve">the </w:t>
      </w:r>
      <w:r w:rsidR="00CA1099" w:rsidRPr="00E60D63">
        <w:rPr>
          <w:lang w:val="en-CA"/>
        </w:rPr>
        <w:t>objection detection</w:t>
      </w:r>
      <w:r w:rsidR="005D2088">
        <w:rPr>
          <w:lang w:val="en-CA"/>
        </w:rPr>
        <w:t xml:space="preserve"> or </w:t>
      </w:r>
      <w:r w:rsidR="00CA1099" w:rsidRPr="00C85C36">
        <w:rPr>
          <w:lang w:val="en-CA"/>
        </w:rPr>
        <w:t xml:space="preserve">tracking functionality from </w:t>
      </w:r>
      <w:r w:rsidR="00F700F6">
        <w:rPr>
          <w:lang w:val="en-CA"/>
        </w:rPr>
        <w:t xml:space="preserve">the decoding of </w:t>
      </w:r>
      <w:r w:rsidR="00CA1099" w:rsidRPr="00C85C36">
        <w:rPr>
          <w:lang w:val="en-CA"/>
        </w:rPr>
        <w:t>video.</w:t>
      </w:r>
    </w:p>
    <w:p w14:paraId="2A30F74B" w14:textId="77777777" w:rsidR="00C31784" w:rsidRPr="002F1F34" w:rsidRDefault="00C31784" w:rsidP="00DB1AF4">
      <w:pPr>
        <w:pStyle w:val="Heading2"/>
        <w:rPr>
          <w:lang w:val="en-CA"/>
        </w:rPr>
      </w:pPr>
      <w:bookmarkStart w:id="30" w:name="_Ref134016490"/>
      <w:r w:rsidRPr="009448BF">
        <w:rPr>
          <w:lang w:val="en-CA"/>
        </w:rPr>
        <w:t>Neural</w:t>
      </w:r>
      <w:r w:rsidRPr="002F1F34">
        <w:rPr>
          <w:lang w:val="en-CA"/>
        </w:rPr>
        <w:t>-network post-filter SEI</w:t>
      </w:r>
    </w:p>
    <w:p w14:paraId="338BC5CC" w14:textId="72B11B75" w:rsidR="00C31784" w:rsidRPr="00CF4BF1" w:rsidRDefault="00723C28" w:rsidP="00C31784">
      <w:pPr>
        <w:rPr>
          <w:lang w:val="en-CA"/>
        </w:rPr>
      </w:pPr>
      <w:r>
        <w:rPr>
          <w:lang w:val="en-CA"/>
        </w:rPr>
        <w:t>T</w:t>
      </w:r>
      <w:r w:rsidR="00C31784" w:rsidRPr="00CF4BF1">
        <w:rPr>
          <w:lang w:val="en-CA"/>
        </w:rPr>
        <w:t xml:space="preserve">he neural-network post-filter (NNPF) characteristics (NNPFC) SEI message and </w:t>
      </w:r>
      <w:r w:rsidRPr="00CF4BF1">
        <w:rPr>
          <w:lang w:val="en-CA"/>
        </w:rPr>
        <w:t>neural-network post-filter</w:t>
      </w:r>
      <w:r w:rsidRPr="00CF4BF1" w:rsidDel="00723C28">
        <w:rPr>
          <w:lang w:val="en-CA"/>
        </w:rPr>
        <w:t xml:space="preserve"> </w:t>
      </w:r>
      <w:r w:rsidR="00C31784" w:rsidRPr="00CF4BF1">
        <w:rPr>
          <w:lang w:val="en-CA"/>
        </w:rPr>
        <w:t>activation (NNPFA) SEI message</w:t>
      </w:r>
      <w:r>
        <w:rPr>
          <w:lang w:val="en-CA"/>
        </w:rPr>
        <w:t xml:space="preserve"> are specified in version 3 of VSEI</w:t>
      </w:r>
      <w:r w:rsidR="00886827">
        <w:rPr>
          <w:lang w:val="en-CA"/>
        </w:rPr>
        <w:t>.</w:t>
      </w:r>
      <w:r>
        <w:rPr>
          <w:lang w:val="en-CA"/>
        </w:rPr>
        <w:t xml:space="preserve"> </w:t>
      </w:r>
      <w:r w:rsidR="00886827">
        <w:rPr>
          <w:lang w:val="en-CA"/>
        </w:rPr>
        <w:t xml:space="preserve">These SEI messages </w:t>
      </w:r>
      <w:r>
        <w:rPr>
          <w:lang w:val="en-CA"/>
        </w:rPr>
        <w:t>can be used for the purpose of machine consumption</w:t>
      </w:r>
      <w:r w:rsidR="00C31784" w:rsidRPr="00CF4BF1">
        <w:rPr>
          <w:lang w:val="en-CA"/>
        </w:rPr>
        <w:t>.</w:t>
      </w:r>
    </w:p>
    <w:p w14:paraId="142FFCE0" w14:textId="08295BAF" w:rsidR="00C31784" w:rsidRPr="00CF4BF1" w:rsidRDefault="00C31784" w:rsidP="00C31784">
      <w:pPr>
        <w:rPr>
          <w:lang w:val="en-CA"/>
        </w:rPr>
      </w:pPr>
      <w:r w:rsidRPr="00CF4BF1">
        <w:rPr>
          <w:lang w:val="en-CA"/>
        </w:rPr>
        <w:t xml:space="preserve">The NNPFC SEI message </w:t>
      </w:r>
      <w:r w:rsidR="00B24457">
        <w:rPr>
          <w:lang w:val="en-CA"/>
        </w:rPr>
        <w:t>describes</w:t>
      </w:r>
      <w:r w:rsidRPr="00CF4BF1">
        <w:rPr>
          <w:lang w:val="en-CA"/>
        </w:rPr>
        <w:t xml:space="preserve"> </w:t>
      </w:r>
      <w:r w:rsidR="00B24457">
        <w:rPr>
          <w:lang w:val="en-CA"/>
        </w:rPr>
        <w:t xml:space="preserve">the characteristics </w:t>
      </w:r>
      <w:r w:rsidR="001F7B9C">
        <w:rPr>
          <w:lang w:val="en-CA"/>
        </w:rPr>
        <w:t xml:space="preserve">of </w:t>
      </w:r>
      <w:r w:rsidRPr="00CF4BF1">
        <w:rPr>
          <w:lang w:val="en-CA"/>
        </w:rPr>
        <w:t xml:space="preserve">a neural network that can be used to filter pictures after decoding and such filtering may be beneficial for machine analysis tasks. This SEI message may contain an indication of the purpose of the post-filter such as general visual quality improvement, chroma </w:t>
      </w:r>
      <w:proofErr w:type="spellStart"/>
      <w:r w:rsidRPr="00CF4BF1">
        <w:rPr>
          <w:lang w:val="en-CA"/>
        </w:rPr>
        <w:t>upsampling</w:t>
      </w:r>
      <w:proofErr w:type="spellEnd"/>
      <w:r w:rsidRPr="00CF4BF1">
        <w:rPr>
          <w:lang w:val="en-CA"/>
        </w:rPr>
        <w:t xml:space="preserve">, resolution resampling, picture rate resampling, bit depth </w:t>
      </w:r>
      <w:proofErr w:type="spellStart"/>
      <w:r w:rsidRPr="00CF4BF1">
        <w:rPr>
          <w:lang w:val="en-CA"/>
        </w:rPr>
        <w:t>upsampling</w:t>
      </w:r>
      <w:proofErr w:type="spellEnd"/>
      <w:r w:rsidRPr="00CF4BF1">
        <w:rPr>
          <w:lang w:val="en-CA"/>
        </w:rPr>
        <w:t xml:space="preserve">, or colorization. </w:t>
      </w:r>
      <w:r w:rsidR="00B24457">
        <w:rPr>
          <w:lang w:val="en-CA"/>
        </w:rPr>
        <w:t>Note that t</w:t>
      </w:r>
      <w:r w:rsidRPr="00CF4BF1">
        <w:rPr>
          <w:lang w:val="en-CA"/>
        </w:rPr>
        <w:t xml:space="preserve">he </w:t>
      </w:r>
      <w:r w:rsidR="00B24457">
        <w:rPr>
          <w:lang w:val="en-CA"/>
        </w:rPr>
        <w:t xml:space="preserve">specific design </w:t>
      </w:r>
      <w:r w:rsidRPr="00CF4BF1">
        <w:rPr>
          <w:lang w:val="en-CA"/>
        </w:rPr>
        <w:t xml:space="preserve">of post-filters is not restricted </w:t>
      </w:r>
      <w:r w:rsidR="00B24457">
        <w:rPr>
          <w:lang w:val="en-CA"/>
        </w:rPr>
        <w:t xml:space="preserve">by the SEI messages </w:t>
      </w:r>
      <w:r w:rsidRPr="00CF4BF1">
        <w:rPr>
          <w:lang w:val="en-CA"/>
        </w:rPr>
        <w:t xml:space="preserve">and post-filters </w:t>
      </w:r>
      <w:r w:rsidR="00B24457">
        <w:rPr>
          <w:lang w:val="en-CA"/>
        </w:rPr>
        <w:t xml:space="preserve">that are </w:t>
      </w:r>
      <w:r w:rsidRPr="00CF4BF1">
        <w:rPr>
          <w:lang w:val="en-CA"/>
        </w:rPr>
        <w:t xml:space="preserve">suitable for the </w:t>
      </w:r>
      <w:r w:rsidR="00B24457">
        <w:rPr>
          <w:lang w:val="en-CA"/>
        </w:rPr>
        <w:t>desired purposes</w:t>
      </w:r>
      <w:r w:rsidRPr="00CF4BF1">
        <w:rPr>
          <w:lang w:val="en-CA"/>
        </w:rPr>
        <w:t xml:space="preserve"> may be</w:t>
      </w:r>
      <w:r w:rsidR="00B24457">
        <w:rPr>
          <w:lang w:val="en-CA"/>
        </w:rPr>
        <w:t xml:space="preserve"> used and</w:t>
      </w:r>
      <w:r w:rsidRPr="00CF4BF1">
        <w:rPr>
          <w:lang w:val="en-CA"/>
        </w:rPr>
        <w:t xml:space="preserve"> </w:t>
      </w:r>
      <w:r w:rsidR="00B24457">
        <w:rPr>
          <w:lang w:val="en-CA"/>
        </w:rPr>
        <w:t>described by</w:t>
      </w:r>
      <w:r w:rsidRPr="00CF4BF1">
        <w:rPr>
          <w:lang w:val="en-CA"/>
        </w:rPr>
        <w:t xml:space="preserve"> this SEI message. The filter parameters </w:t>
      </w:r>
      <w:r w:rsidR="009B66B5">
        <w:rPr>
          <w:lang w:val="en-CA"/>
        </w:rPr>
        <w:t>of</w:t>
      </w:r>
      <w:r w:rsidRPr="00CF4BF1">
        <w:rPr>
          <w:lang w:val="en-CA"/>
        </w:rPr>
        <w:t xml:space="preserve"> the neural network may be signaled in the NNPFC SEI message itself or could be identified by a </w:t>
      </w:r>
      <w:r>
        <w:rPr>
          <w:lang w:val="en-CA"/>
        </w:rPr>
        <w:t>uniform resource identifier (URI)</w:t>
      </w:r>
      <w:r w:rsidRPr="00CF4BF1">
        <w:rPr>
          <w:lang w:val="en-CA"/>
        </w:rPr>
        <w:t>.</w:t>
      </w:r>
    </w:p>
    <w:p w14:paraId="1004E815" w14:textId="4CA82841" w:rsidR="00C31784" w:rsidRPr="00CF4BF1" w:rsidRDefault="00C31784" w:rsidP="00C31784">
      <w:pPr>
        <w:rPr>
          <w:lang w:val="en-CA"/>
        </w:rPr>
      </w:pPr>
      <w:r w:rsidRPr="00CF4BF1">
        <w:rPr>
          <w:lang w:val="en-CA"/>
        </w:rPr>
        <w:t>The NNPFA SEI message is used to enable or disable a post-filter specified by a referenced NNPFC SEI message</w:t>
      </w:r>
      <w:r w:rsidR="009B66B5">
        <w:rPr>
          <w:lang w:val="en-CA"/>
        </w:rPr>
        <w:t xml:space="preserve"> on a particular picture</w:t>
      </w:r>
      <w:r w:rsidRPr="00CF4BF1">
        <w:rPr>
          <w:lang w:val="en-CA"/>
        </w:rPr>
        <w:t xml:space="preserve">. </w:t>
      </w:r>
    </w:p>
    <w:p w14:paraId="274824C7" w14:textId="2D335034" w:rsidR="00C31784" w:rsidRPr="00CF4BF1" w:rsidRDefault="00C31784" w:rsidP="00C31784">
      <w:pPr>
        <w:rPr>
          <w:lang w:val="en-CA"/>
        </w:rPr>
      </w:pPr>
      <w:r w:rsidRPr="00CF4BF1">
        <w:rPr>
          <w:lang w:val="en-CA"/>
        </w:rPr>
        <w:t xml:space="preserve">Several different post-filters may be specified with multiple NNPFC SEI messages. In this case, the NNPFA SEI message can be used to indicate which of the available post-filters </w:t>
      </w:r>
      <w:r w:rsidR="009B66B5">
        <w:rPr>
          <w:lang w:val="en-CA"/>
        </w:rPr>
        <w:t>is</w:t>
      </w:r>
      <w:r w:rsidRPr="00CF4BF1">
        <w:rPr>
          <w:lang w:val="en-CA"/>
        </w:rPr>
        <w:t xml:space="preserve"> to be applied to the </w:t>
      </w:r>
      <w:r w:rsidRPr="00CF4BF1">
        <w:rPr>
          <w:lang w:val="en-CA"/>
        </w:rPr>
        <w:lastRenderedPageBreak/>
        <w:t>current picture.</w:t>
      </w:r>
      <w:r w:rsidR="00733E25">
        <w:rPr>
          <w:lang w:val="en-CA"/>
        </w:rPr>
        <w:t xml:space="preserve"> By using several </w:t>
      </w:r>
      <w:r w:rsidR="000D3746">
        <w:rPr>
          <w:lang w:val="en-CA"/>
        </w:rPr>
        <w:t xml:space="preserve">NNPFA SEI messages the usage of different </w:t>
      </w:r>
      <w:r w:rsidR="0052542E">
        <w:rPr>
          <w:lang w:val="en-CA"/>
        </w:rPr>
        <w:t>post-filters on the same picture can be indicated.</w:t>
      </w:r>
    </w:p>
    <w:p w14:paraId="3A971D3C" w14:textId="77777777" w:rsidR="00C610BB" w:rsidRDefault="00C610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sz w:val="32"/>
          <w:lang w:val="en-CA"/>
        </w:rPr>
      </w:pPr>
      <w:r>
        <w:br w:type="page"/>
      </w:r>
    </w:p>
    <w:p w14:paraId="6BD5720F" w14:textId="5A6D9FC5" w:rsidR="00875F04" w:rsidRDefault="005156AA" w:rsidP="00042B45">
      <w:pPr>
        <w:pStyle w:val="Heading7"/>
      </w:pPr>
      <w:r>
        <w:lastRenderedPageBreak/>
        <w:t>Software implementation examples</w:t>
      </w:r>
      <w:bookmarkEnd w:id="30"/>
    </w:p>
    <w:p w14:paraId="6E1739AE" w14:textId="435264DD" w:rsidR="00042B45" w:rsidRDefault="005156AA" w:rsidP="007A72A8">
      <w:pPr>
        <w:pStyle w:val="Heading8"/>
      </w:pPr>
      <w:r>
        <w:t>Example 1</w:t>
      </w:r>
      <w:r w:rsidR="00982D48">
        <w:t xml:space="preserve">: </w:t>
      </w:r>
      <w:r w:rsidR="00FB468B">
        <w:t>Region of Interest-based adaptive QP</w:t>
      </w:r>
    </w:p>
    <w:p w14:paraId="4AF4532B" w14:textId="2E994B6E" w:rsidR="001E181A" w:rsidRDefault="001E181A">
      <w:pPr>
        <w:rPr>
          <w:lang w:val="en-CA"/>
        </w:rPr>
      </w:pPr>
      <w:r>
        <w:rPr>
          <w:lang w:val="en-CA"/>
        </w:rPr>
        <w:t xml:space="preserve">An implementation of the method described in this section can be found in the </w:t>
      </w:r>
      <w:r w:rsidR="006B34F6">
        <w:rPr>
          <w:lang w:val="en-CA"/>
        </w:rPr>
        <w:t xml:space="preserve">branch “JVET-AB0275” in </w:t>
      </w:r>
      <w:r w:rsidR="00EA14CF">
        <w:rPr>
          <w:lang w:val="en-CA"/>
        </w:rPr>
        <w:t>a</w:t>
      </w:r>
      <w:r w:rsidR="006B34F6">
        <w:rPr>
          <w:lang w:val="en-CA"/>
        </w:rPr>
        <w:t xml:space="preserve"> software repository </w:t>
      </w:r>
      <w:r w:rsidR="00EA14CF">
        <w:rPr>
          <w:lang w:val="en-CA"/>
        </w:rPr>
        <w:t>containing implementation examples</w:t>
      </w:r>
      <w:r w:rsidR="00D54D4A">
        <w:rPr>
          <w:lang w:val="en-CA"/>
        </w:rPr>
        <w:t>.</w:t>
      </w:r>
      <w:r w:rsidR="00FF40AC">
        <w:rPr>
          <w:lang w:val="en-CA"/>
        </w:rPr>
        <w:t xml:space="preserve"> This repository can be found at </w:t>
      </w:r>
      <w:hyperlink r:id="rId14" w:history="1">
        <w:r w:rsidR="009678EF" w:rsidRPr="00B8228F">
          <w:rPr>
            <w:rStyle w:val="Hyperlink"/>
            <w:lang w:val="en-CA"/>
          </w:rPr>
          <w:t>https://vcgit.hhi.fraunhofer.de/jvet-ahg-ofm</w:t>
        </w:r>
      </w:hyperlink>
      <w:r w:rsidR="009678EF">
        <w:rPr>
          <w:lang w:val="en-CA"/>
        </w:rPr>
        <w:t>.</w:t>
      </w:r>
    </w:p>
    <w:p w14:paraId="27BA5E6C" w14:textId="4AE081DA" w:rsidR="00965526" w:rsidRPr="00957621" w:rsidRDefault="00965526" w:rsidP="00196FE2">
      <w:r>
        <w:rPr>
          <w:lang w:val="en-CA"/>
        </w:rPr>
        <w:t>This implementation</w:t>
      </w:r>
      <w:r w:rsidR="00751E29">
        <w:rPr>
          <w:lang w:val="en-CA"/>
        </w:rPr>
        <w:t xml:space="preserve"> consists of two main parts: the analyzer that is run before the encoder, and the modified VTM encoder.</w:t>
      </w:r>
    </w:p>
    <w:p w14:paraId="25988B55" w14:textId="2BAA9D67" w:rsidR="007A72A8" w:rsidRDefault="002E628F">
      <w:pPr>
        <w:pStyle w:val="Heading9"/>
      </w:pPr>
      <w:r>
        <w:t>Analyzer</w:t>
      </w:r>
    </w:p>
    <w:p w14:paraId="6E5D9691" w14:textId="2B76989C" w:rsidR="00FB468B" w:rsidRDefault="002E628F">
      <w:pPr>
        <w:rPr>
          <w:lang w:val="en-CA"/>
        </w:rPr>
      </w:pPr>
      <w:r>
        <w:rPr>
          <w:lang w:val="en-CA"/>
        </w:rPr>
        <w:t>The analyzer is an object detection network</w:t>
      </w:r>
      <w:r w:rsidR="004A4EC1">
        <w:rPr>
          <w:lang w:val="en-CA"/>
        </w:rPr>
        <w:t xml:space="preserve"> that evaluates each frame</w:t>
      </w:r>
      <w:r w:rsidR="00A76B5F">
        <w:rPr>
          <w:lang w:val="en-CA"/>
        </w:rPr>
        <w:t xml:space="preserve"> to determine the positions of objects. In this implementation, </w:t>
      </w:r>
      <w:r w:rsidR="002C4E7B">
        <w:rPr>
          <w:lang w:val="en-CA"/>
        </w:rPr>
        <w:t>the YOLOv3 network has been used for practicality reasons,</w:t>
      </w:r>
      <w:r w:rsidR="00F20009">
        <w:rPr>
          <w:lang w:val="en-CA"/>
        </w:rPr>
        <w:t xml:space="preserve"> but it is asserted that the same method can be applied using </w:t>
      </w:r>
      <w:r w:rsidR="00C24E75">
        <w:rPr>
          <w:lang w:val="en-CA"/>
        </w:rPr>
        <w:t xml:space="preserve">nearly </w:t>
      </w:r>
      <w:r w:rsidR="00F20009">
        <w:rPr>
          <w:lang w:val="en-CA"/>
        </w:rPr>
        <w:t>any other object detection network.</w:t>
      </w:r>
      <w:r w:rsidR="002C4E7B">
        <w:rPr>
          <w:lang w:val="en-CA"/>
        </w:rPr>
        <w:t xml:space="preserve"> </w:t>
      </w:r>
      <w:r w:rsidR="00A76B5F">
        <w:rPr>
          <w:lang w:val="en-CA"/>
        </w:rPr>
        <w:t>the output of the</w:t>
      </w:r>
      <w:r w:rsidR="00C22200">
        <w:rPr>
          <w:lang w:val="en-CA"/>
        </w:rPr>
        <w:t xml:space="preserve"> network is </w:t>
      </w:r>
      <w:r w:rsidR="002715A1">
        <w:rPr>
          <w:lang w:val="en-CA"/>
        </w:rPr>
        <w:t>dumped into a file, which is then used as an additional input to</w:t>
      </w:r>
      <w:r w:rsidR="002C4E7B">
        <w:rPr>
          <w:lang w:val="en-CA"/>
        </w:rPr>
        <w:t xml:space="preserve"> the encoder.</w:t>
      </w:r>
    </w:p>
    <w:p w14:paraId="7FC961CC" w14:textId="1A4E1AA3" w:rsidR="000E605A" w:rsidRDefault="000E605A" w:rsidP="000E605A">
      <w:pPr>
        <w:pStyle w:val="Heading9"/>
      </w:pPr>
      <w:r>
        <w:t>Encoder</w:t>
      </w:r>
    </w:p>
    <w:p w14:paraId="4160B1A3" w14:textId="5C6DE2E3" w:rsidR="000E605A" w:rsidRDefault="00326532" w:rsidP="000E605A">
      <w:pPr>
        <w:rPr>
          <w:lang w:val="en-CA"/>
        </w:rPr>
      </w:pPr>
      <w:r>
        <w:rPr>
          <w:lang w:val="en-CA"/>
        </w:rPr>
        <w:t>The default VTM encoder has been extended with a</w:t>
      </w:r>
      <w:r w:rsidR="00F15CF8">
        <w:rPr>
          <w:lang w:val="en-CA"/>
        </w:rPr>
        <w:t xml:space="preserve"> new module to handle the generation of </w:t>
      </w:r>
      <w:r w:rsidR="00D213B3">
        <w:rPr>
          <w:lang w:val="en-CA"/>
        </w:rPr>
        <w:t>the adaptive QP map that indicates what offset to use for which CTU.</w:t>
      </w:r>
      <w:r w:rsidR="00640705">
        <w:rPr>
          <w:lang w:val="en-CA"/>
        </w:rPr>
        <w:t xml:space="preserve"> </w:t>
      </w:r>
      <w:r w:rsidR="001266F1">
        <w:rPr>
          <w:lang w:val="en-CA"/>
        </w:rPr>
        <w:t xml:space="preserve">In this module the information provided by the analyzer is </w:t>
      </w:r>
      <w:r w:rsidR="00D129D6">
        <w:rPr>
          <w:lang w:val="en-CA"/>
        </w:rPr>
        <w:t xml:space="preserve">evaluated and for each CTU </w:t>
      </w:r>
      <w:r w:rsidR="00693367">
        <w:rPr>
          <w:lang w:val="en-CA"/>
        </w:rPr>
        <w:t>the overlap with objects is determined. Based on the overlap, a CTU can be assigned to one of three possible categories:</w:t>
      </w:r>
    </w:p>
    <w:p w14:paraId="7EA5F65A" w14:textId="640A46C2" w:rsidR="00693367" w:rsidRDefault="00E05F8B" w:rsidP="00693367">
      <w:pPr>
        <w:pStyle w:val="ListParagraph"/>
        <w:numPr>
          <w:ilvl w:val="0"/>
          <w:numId w:val="13"/>
        </w:numPr>
        <w:rPr>
          <w:lang w:val="en-CA"/>
        </w:rPr>
      </w:pPr>
      <w:r>
        <w:rPr>
          <w:lang w:val="en-CA"/>
        </w:rPr>
        <w:t xml:space="preserve">No overlap: if the CTU has no overlap with any objects, it is treated as a background CTU. This allows the encoder to increase the </w:t>
      </w:r>
      <w:r w:rsidR="00B3624A">
        <w:rPr>
          <w:lang w:val="en-CA"/>
        </w:rPr>
        <w:t xml:space="preserve">QP </w:t>
      </w:r>
      <w:r>
        <w:rPr>
          <w:lang w:val="en-CA"/>
        </w:rPr>
        <w:t>offset by a large value</w:t>
      </w:r>
      <w:r w:rsidR="001F12B6">
        <w:rPr>
          <w:lang w:val="en-CA"/>
        </w:rPr>
        <w:t xml:space="preserve"> as there are no objects of interest in this CTU and thus no information </w:t>
      </w:r>
      <w:r w:rsidR="002A28C0">
        <w:rPr>
          <w:lang w:val="en-CA"/>
        </w:rPr>
        <w:t>gets lost by reducing the quality.</w:t>
      </w:r>
    </w:p>
    <w:p w14:paraId="1CD6DAC8" w14:textId="32975C2E" w:rsidR="00C8693F" w:rsidRDefault="00C8693F" w:rsidP="00693367">
      <w:pPr>
        <w:pStyle w:val="ListParagraph"/>
        <w:numPr>
          <w:ilvl w:val="0"/>
          <w:numId w:val="13"/>
        </w:numPr>
        <w:rPr>
          <w:lang w:val="en-CA"/>
        </w:rPr>
      </w:pPr>
      <w:r>
        <w:rPr>
          <w:lang w:val="en-CA"/>
        </w:rPr>
        <w:t>Overlap</w:t>
      </w:r>
      <w:r w:rsidR="000858BE">
        <w:rPr>
          <w:lang w:val="en-CA"/>
        </w:rPr>
        <w:t xml:space="preserve"> only with large objects: objects are pre-sorted into large and small objects, </w:t>
      </w:r>
      <w:r w:rsidR="00FB0A0D">
        <w:rPr>
          <w:lang w:val="en-CA"/>
        </w:rPr>
        <w:t xml:space="preserve">which is determined by comparing the </w:t>
      </w:r>
      <w:r w:rsidR="003E4B5D">
        <w:rPr>
          <w:lang w:val="en-CA"/>
        </w:rPr>
        <w:t xml:space="preserve">size of the </w:t>
      </w:r>
      <w:r w:rsidR="00FB0A0D">
        <w:rPr>
          <w:lang w:val="en-CA"/>
        </w:rPr>
        <w:t>area</w:t>
      </w:r>
      <w:r w:rsidR="003E4B5D">
        <w:rPr>
          <w:lang w:val="en-CA"/>
        </w:rPr>
        <w:t xml:space="preserve"> covered by the bounding box of the object to a pre-set threshold.</w:t>
      </w:r>
      <w:r w:rsidR="007D7CF3">
        <w:rPr>
          <w:lang w:val="en-CA"/>
        </w:rPr>
        <w:t xml:space="preserve"> If all objects the CTU overlaps with</w:t>
      </w:r>
      <w:r w:rsidR="00002698">
        <w:rPr>
          <w:lang w:val="en-CA"/>
        </w:rPr>
        <w:t xml:space="preserve"> are large objects</w:t>
      </w:r>
      <w:r w:rsidR="00B3624A">
        <w:rPr>
          <w:lang w:val="en-CA"/>
        </w:rPr>
        <w:t xml:space="preserve">, the QP offset can be increased by an intermediate </w:t>
      </w:r>
      <w:r w:rsidR="00E61629">
        <w:rPr>
          <w:lang w:val="en-CA"/>
        </w:rPr>
        <w:t>value as large objects are generally easy to detect</w:t>
      </w:r>
      <w:r w:rsidR="00887A6D">
        <w:rPr>
          <w:lang w:val="en-CA"/>
        </w:rPr>
        <w:t xml:space="preserve"> and thus the detection does not suffer by </w:t>
      </w:r>
      <w:r w:rsidR="00910B7D">
        <w:rPr>
          <w:lang w:val="en-CA"/>
        </w:rPr>
        <w:t>reducing the quality slightly.</w:t>
      </w:r>
    </w:p>
    <w:p w14:paraId="73B8260D" w14:textId="12D22772" w:rsidR="00910B7D" w:rsidRDefault="004D4063" w:rsidP="00693367">
      <w:pPr>
        <w:pStyle w:val="ListParagraph"/>
        <w:numPr>
          <w:ilvl w:val="0"/>
          <w:numId w:val="13"/>
        </w:numPr>
        <w:rPr>
          <w:lang w:val="en-CA"/>
        </w:rPr>
      </w:pPr>
      <w:r>
        <w:rPr>
          <w:lang w:val="en-CA"/>
        </w:rPr>
        <w:t xml:space="preserve">Overlap with at least one small object: </w:t>
      </w:r>
      <w:r w:rsidR="00517A04">
        <w:rPr>
          <w:lang w:val="en-CA"/>
        </w:rPr>
        <w:t xml:space="preserve">using the same sorting </w:t>
      </w:r>
      <w:r w:rsidR="006B0CCF">
        <w:rPr>
          <w:lang w:val="en-CA"/>
        </w:rPr>
        <w:t xml:space="preserve">based on the size of the bound box </w:t>
      </w:r>
      <w:r w:rsidR="00517A04">
        <w:rPr>
          <w:lang w:val="en-CA"/>
        </w:rPr>
        <w:t xml:space="preserve">as mentioned above, if a CTU has </w:t>
      </w:r>
      <w:r w:rsidR="004D7B13">
        <w:rPr>
          <w:lang w:val="en-CA"/>
        </w:rPr>
        <w:t>an overlap</w:t>
      </w:r>
      <w:r w:rsidR="009A4C5C">
        <w:rPr>
          <w:lang w:val="en-CA"/>
        </w:rPr>
        <w:t xml:space="preserve"> with at least one small object, the quality needs to be preserved</w:t>
      </w:r>
      <w:r w:rsidR="008854C0">
        <w:rPr>
          <w:lang w:val="en-CA"/>
        </w:rPr>
        <w:t xml:space="preserve"> as small objects are in many cases a significant challenge for machine analysis tasks. </w:t>
      </w:r>
      <w:r w:rsidR="00E4476E">
        <w:rPr>
          <w:lang w:val="en-CA"/>
        </w:rPr>
        <w:t>In this implementation the QP value is not increased</w:t>
      </w:r>
      <w:r w:rsidR="00151DE0">
        <w:rPr>
          <w:lang w:val="en-CA"/>
        </w:rPr>
        <w:t xml:space="preserve"> for this category of CTUs.</w:t>
      </w:r>
    </w:p>
    <w:p w14:paraId="2DF25393" w14:textId="7EA365AC" w:rsidR="00151DE0" w:rsidRPr="00FB2B71" w:rsidRDefault="004D69B3" w:rsidP="00196FE2">
      <w:r>
        <w:rPr>
          <w:lang w:val="en-CA"/>
        </w:rPr>
        <w:t xml:space="preserve">Each category of CTUs corresponds to </w:t>
      </w:r>
      <w:r w:rsidR="005B40A2">
        <w:rPr>
          <w:lang w:val="en-CA"/>
        </w:rPr>
        <w:t>a value for the QP offset.</w:t>
      </w:r>
      <w:r w:rsidR="00C878B0">
        <w:rPr>
          <w:lang w:val="en-CA"/>
        </w:rPr>
        <w:t xml:space="preserve"> This offset is then signaled using the </w:t>
      </w:r>
      <w:r w:rsidR="00CF2327">
        <w:rPr>
          <w:lang w:val="en-CA"/>
        </w:rPr>
        <w:t>delta QP mechanism that is part of the VVC standard.</w:t>
      </w:r>
    </w:p>
    <w:p w14:paraId="2F612C45" w14:textId="77777777" w:rsidR="00C610BB" w:rsidRPr="003841F7" w:rsidRDefault="00C610BB" w:rsidP="00C610BB">
      <w:pPr>
        <w:pStyle w:val="Heading8"/>
      </w:pPr>
      <w:r>
        <w:t xml:space="preserve">Example 2: </w:t>
      </w:r>
      <w:r w:rsidRPr="007808DC">
        <w:t>Pre-processing methods of foreground and background</w:t>
      </w:r>
    </w:p>
    <w:p w14:paraId="3DEC215E" w14:textId="3B5491D3" w:rsidR="00C610BB" w:rsidRDefault="00C610BB" w:rsidP="00C610BB">
      <w:pPr>
        <w:rPr>
          <w:lang w:val="en-CA"/>
        </w:rPr>
      </w:pPr>
      <w:r w:rsidRPr="00A37976">
        <w:rPr>
          <w:lang w:val="en-CA"/>
        </w:rPr>
        <w:t>An implementation of the method described in this section can be found in the branch “JVET-A</w:t>
      </w:r>
      <w:r>
        <w:rPr>
          <w:rFonts w:hint="eastAsia"/>
          <w:lang w:val="en-CA" w:eastAsia="zh-CN"/>
        </w:rPr>
        <w:t>D</w:t>
      </w:r>
      <w:r w:rsidRPr="00A37976">
        <w:rPr>
          <w:lang w:val="en-CA"/>
        </w:rPr>
        <w:t>0</w:t>
      </w:r>
      <w:r>
        <w:rPr>
          <w:lang w:val="en-CA"/>
        </w:rPr>
        <w:t>047</w:t>
      </w:r>
      <w:r w:rsidRPr="00A37976">
        <w:rPr>
          <w:lang w:val="en-CA"/>
        </w:rPr>
        <w:t xml:space="preserve">” in </w:t>
      </w:r>
      <w:r w:rsidR="009678EF">
        <w:rPr>
          <w:lang w:val="en-CA"/>
        </w:rPr>
        <w:t xml:space="preserve">a software repository containing implementation examples. This repository can be found at </w:t>
      </w:r>
      <w:hyperlink r:id="rId15" w:history="1">
        <w:r w:rsidR="009678EF" w:rsidRPr="00B8228F">
          <w:rPr>
            <w:rStyle w:val="Hyperlink"/>
            <w:lang w:val="en-CA"/>
          </w:rPr>
          <w:t>https://vcgit.hhi.fraunhofer.de/jvet-ahg-ofm</w:t>
        </w:r>
      </w:hyperlink>
      <w:r w:rsidR="009678EF">
        <w:rPr>
          <w:lang w:val="en-CA"/>
        </w:rPr>
        <w:t>.</w:t>
      </w:r>
    </w:p>
    <w:p w14:paraId="26C8E5DF" w14:textId="77777777" w:rsidR="00C610BB" w:rsidRDefault="00C610BB" w:rsidP="00C610BB">
      <w:pPr>
        <w:rPr>
          <w:lang w:val="en-CA"/>
        </w:rPr>
      </w:pPr>
      <w:r>
        <w:rPr>
          <w:lang w:val="en-CA"/>
        </w:rPr>
        <w:t xml:space="preserve">This implementation consists of two main parts: the pre-analysis </w:t>
      </w:r>
      <w:r>
        <w:rPr>
          <w:rFonts w:hint="eastAsia"/>
          <w:lang w:val="en-CA" w:eastAsia="zh-CN"/>
        </w:rPr>
        <w:t>and</w:t>
      </w:r>
      <w:r>
        <w:rPr>
          <w:lang w:val="en-CA" w:eastAsia="zh-CN"/>
        </w:rPr>
        <w:t xml:space="preserve"> the pre-processing modules, as shown in </w:t>
      </w:r>
      <w:r>
        <w:rPr>
          <w:lang w:val="en-CA" w:eastAsia="zh-CN"/>
        </w:rPr>
        <w:fldChar w:fldCharType="begin"/>
      </w:r>
      <w:r>
        <w:rPr>
          <w:lang w:val="en-CA" w:eastAsia="zh-CN"/>
        </w:rPr>
        <w:instrText xml:space="preserve"> REF _Ref136128507 \h </w:instrText>
      </w:r>
      <w:r>
        <w:rPr>
          <w:lang w:val="en-CA" w:eastAsia="zh-CN"/>
        </w:rPr>
      </w:r>
      <w:r>
        <w:rPr>
          <w:lang w:val="en-CA" w:eastAsia="zh-CN"/>
        </w:rPr>
        <w:fldChar w:fldCharType="separate"/>
      </w:r>
      <w:r w:rsidRPr="007F3640">
        <w:rPr>
          <w:szCs w:val="22"/>
        </w:rPr>
        <w:t xml:space="preserve">Figure </w:t>
      </w:r>
      <w:r w:rsidRPr="007F3640">
        <w:rPr>
          <w:noProof/>
          <w:szCs w:val="22"/>
        </w:rPr>
        <w:t>5</w:t>
      </w:r>
      <w:r>
        <w:rPr>
          <w:lang w:val="en-CA" w:eastAsia="zh-CN"/>
        </w:rPr>
        <w:fldChar w:fldCharType="end"/>
      </w:r>
      <w:r>
        <w:rPr>
          <w:lang w:val="en-CA"/>
        </w:rPr>
        <w:t>.</w:t>
      </w:r>
    </w:p>
    <w:p w14:paraId="042763DF" w14:textId="77777777" w:rsidR="00C610BB" w:rsidRDefault="00C610BB" w:rsidP="00C610BB">
      <w:pPr>
        <w:pStyle w:val="Heading9"/>
      </w:pPr>
      <w:r>
        <w:t>Pre-analysis</w:t>
      </w:r>
    </w:p>
    <w:p w14:paraId="762F1CE7" w14:textId="783F797A" w:rsidR="00C610BB" w:rsidRDefault="00C610BB" w:rsidP="00C610BB">
      <w:pPr>
        <w:rPr>
          <w:lang w:eastAsia="zh-CN"/>
        </w:rPr>
      </w:pPr>
      <w:r>
        <w:rPr>
          <w:rFonts w:hint="eastAsia"/>
          <w:lang w:val="en-CA" w:eastAsia="zh-CN"/>
        </w:rPr>
        <w:t>T</w:t>
      </w:r>
      <w:r>
        <w:rPr>
          <w:lang w:val="en-CA" w:eastAsia="zh-CN"/>
        </w:rPr>
        <w:t>he pre-anal</w:t>
      </w:r>
      <w:r>
        <w:rPr>
          <w:rFonts w:hint="eastAsia"/>
          <w:lang w:val="en-CA" w:eastAsia="zh-CN"/>
        </w:rPr>
        <w:t>ysis</w:t>
      </w:r>
      <w:r>
        <w:rPr>
          <w:lang w:val="en-CA" w:eastAsia="zh-CN"/>
        </w:rPr>
        <w:t xml:space="preserve"> is an analysis module to </w:t>
      </w:r>
      <w:r w:rsidR="005B7311">
        <w:rPr>
          <w:lang w:val="en-CA" w:eastAsia="zh-CN"/>
        </w:rPr>
        <w:t>extract</w:t>
      </w:r>
      <w:r>
        <w:rPr>
          <w:lang w:val="en-CA" w:eastAsia="zh-CN"/>
        </w:rPr>
        <w:t xml:space="preserve"> the critical information of input </w:t>
      </w:r>
      <w:r w:rsidR="00E70DD0">
        <w:rPr>
          <w:lang w:val="en-CA" w:eastAsia="zh-CN"/>
        </w:rPr>
        <w:t xml:space="preserve">pictures </w:t>
      </w:r>
      <w:r w:rsidR="0074725E">
        <w:rPr>
          <w:lang w:val="en-CA" w:eastAsia="zh-CN"/>
        </w:rPr>
        <w:t>for</w:t>
      </w:r>
      <w:r>
        <w:rPr>
          <w:lang w:val="en-CA" w:eastAsia="zh-CN"/>
        </w:rPr>
        <w:t xml:space="preserve"> machine vision. Specifically, in this implementation, an instance segmentation network is adopted to evaluate </w:t>
      </w:r>
      <w:r>
        <w:rPr>
          <w:rFonts w:hint="eastAsia"/>
          <w:lang w:val="en-CA" w:eastAsia="zh-CN"/>
        </w:rPr>
        <w:t>each</w:t>
      </w:r>
      <w:r>
        <w:rPr>
          <w:lang w:val="en-CA" w:eastAsia="zh-CN"/>
        </w:rPr>
        <w:t xml:space="preserve"> input picture </w:t>
      </w:r>
      <m:oMath>
        <m:r>
          <w:rPr>
            <w:rFonts w:ascii="Cambria Math" w:hAnsi="Cambria Math"/>
            <w:lang w:eastAsia="zh-CN"/>
          </w:rPr>
          <m:t>I</m:t>
        </m:r>
      </m:oMath>
      <w:r>
        <w:rPr>
          <w:lang w:eastAsia="zh-CN"/>
        </w:rPr>
        <w:t xml:space="preserve"> </w:t>
      </w:r>
      <w:r w:rsidR="0074725E">
        <w:rPr>
          <w:lang w:val="en-CA" w:eastAsia="zh-CN"/>
        </w:rPr>
        <w:t>and generate</w:t>
      </w:r>
      <w:r>
        <w:rPr>
          <w:lang w:val="en-CA" w:eastAsia="zh-CN"/>
        </w:rPr>
        <w:t xml:space="preserve"> the masks of instances. </w:t>
      </w:r>
      <w:r w:rsidR="0074725E">
        <w:rPr>
          <w:lang w:val="en-CA" w:eastAsia="zh-CN"/>
        </w:rPr>
        <w:t>Then the instance masks are merged</w:t>
      </w:r>
      <w:r>
        <w:rPr>
          <w:lang w:val="en-CA" w:eastAsia="zh-CN"/>
        </w:rPr>
        <w:t xml:space="preserve"> as a merged mask </w:t>
      </w:r>
      <m:oMath>
        <m:r>
          <w:rPr>
            <w:rFonts w:ascii="Cambria Math" w:hAnsi="Cambria Math"/>
            <w:lang w:val="en-CA" w:eastAsia="zh-CN"/>
          </w:rPr>
          <m:t>M</m:t>
        </m:r>
      </m:oMath>
      <w:r>
        <w:rPr>
          <w:rFonts w:hint="eastAsia"/>
          <w:lang w:eastAsia="zh-CN"/>
        </w:rPr>
        <w:t>.</w:t>
      </w:r>
      <w:r>
        <w:rPr>
          <w:lang w:eastAsia="zh-CN"/>
        </w:rPr>
        <w:t xml:space="preserve"> </w:t>
      </w:r>
      <w:r w:rsidR="005C061D">
        <w:rPr>
          <w:lang w:eastAsia="zh-CN"/>
        </w:rPr>
        <w:t xml:space="preserve">Meanwhile, </w:t>
      </w:r>
      <w:proofErr w:type="gramStart"/>
      <w:r w:rsidR="005C061D">
        <w:rPr>
          <w:lang w:eastAsia="zh-CN"/>
        </w:rPr>
        <w:t>i</w:t>
      </w:r>
      <w:r>
        <w:rPr>
          <w:lang w:eastAsia="zh-CN"/>
        </w:rPr>
        <w:t>n order to</w:t>
      </w:r>
      <w:proofErr w:type="gramEnd"/>
      <w:r>
        <w:rPr>
          <w:lang w:eastAsia="zh-CN"/>
        </w:rPr>
        <w:t xml:space="preserve"> achieve a </w:t>
      </w:r>
      <w:r>
        <w:rPr>
          <w:rFonts w:hint="eastAsia"/>
          <w:lang w:eastAsia="zh-CN"/>
        </w:rPr>
        <w:t>fine</w:t>
      </w:r>
      <w:r>
        <w:rPr>
          <w:lang w:eastAsia="zh-CN"/>
        </w:rPr>
        <w:t xml:space="preserve">-grained </w:t>
      </w:r>
      <w:r>
        <w:rPr>
          <w:rFonts w:hint="eastAsia"/>
          <w:lang w:eastAsia="zh-CN"/>
        </w:rPr>
        <w:t>machine-oriented</w:t>
      </w:r>
      <w:r>
        <w:rPr>
          <w:lang w:eastAsia="zh-CN"/>
        </w:rPr>
        <w:t xml:space="preserve"> importance map, the feature maps </w:t>
      </w:r>
      <m:oMath>
        <m:r>
          <w:rPr>
            <w:rFonts w:ascii="Cambria Math" w:hAnsi="Cambria Math"/>
            <w:szCs w:val="22"/>
          </w:rPr>
          <m:t>F</m:t>
        </m:r>
      </m:oMath>
      <w:r>
        <w:rPr>
          <w:lang w:eastAsia="zh-CN"/>
        </w:rPr>
        <w:t xml:space="preserve"> in the instance segmentation network are extracted and fused (</w:t>
      </w:r>
      <w:r>
        <w:t>e.g.</w:t>
      </w:r>
      <w:r w:rsidR="00E36F4E">
        <w:t>,</w:t>
      </w:r>
      <w:r>
        <w:t xml:space="preserve"> averaged and normalized</w:t>
      </w:r>
      <w:r>
        <w:rPr>
          <w:lang w:eastAsia="zh-CN"/>
        </w:rPr>
        <w:t xml:space="preserve">) </w:t>
      </w:r>
      <w:r w:rsidR="00E816BF">
        <w:t>with those from</w:t>
      </w:r>
      <w:r>
        <w:t xml:space="preserve"> </w:t>
      </w:r>
      <w:r w:rsidR="00E816BF">
        <w:t xml:space="preserve">all other </w:t>
      </w:r>
      <w:r w:rsidRPr="00290894">
        <w:t>channels</w:t>
      </w:r>
      <w:r>
        <w:t xml:space="preserve"> to </w:t>
      </w:r>
      <w:r w:rsidR="005C061D">
        <w:t>form</w:t>
      </w:r>
      <w:r>
        <w:rPr>
          <w:lang w:eastAsia="zh-CN"/>
        </w:rPr>
        <w:t xml:space="preserve"> </w:t>
      </w:r>
      <w:r>
        <w:t xml:space="preserve">an average </w:t>
      </w:r>
      <w:r w:rsidRPr="00290894">
        <w:t>feature</w:t>
      </w:r>
      <w:r>
        <w:t xml:space="preserve"> map </w:t>
      </w:r>
      <m:oMath>
        <m:sSub>
          <m:sSubPr>
            <m:ctrlPr>
              <w:ins w:id="31" w:author="Gary Sullivan" w:date="2023-10-28T21:01:00Z">
                <w:rPr>
                  <w:rFonts w:ascii="Cambria Math" w:hAnsi="Cambria Math"/>
                  <w:i/>
                </w:rPr>
              </w:ins>
            </m:ctrlPr>
          </m:sSubPr>
          <m:e>
            <m:r>
              <w:rPr>
                <w:rFonts w:ascii="Cambria Math" w:hAnsi="Cambria Math"/>
              </w:rPr>
              <m:t>F</m:t>
            </m:r>
          </m:e>
          <m:sub>
            <m:r>
              <w:rPr>
                <w:rFonts w:ascii="Cambria Math" w:hAnsi="Cambria Math"/>
              </w:rPr>
              <m:t>a</m:t>
            </m:r>
          </m:sub>
        </m:sSub>
      </m:oMath>
      <w:r>
        <w:rPr>
          <w:rFonts w:hint="eastAsia"/>
          <w:lang w:eastAsia="zh-CN"/>
        </w:rPr>
        <w:t>.</w:t>
      </w:r>
      <w:r>
        <w:rPr>
          <w:lang w:eastAsia="zh-CN"/>
        </w:rPr>
        <w:t xml:space="preserve"> </w:t>
      </w:r>
      <w:r w:rsidR="005C061D">
        <w:rPr>
          <w:lang w:eastAsia="zh-CN"/>
        </w:rPr>
        <w:t xml:space="preserve">The merge mask </w:t>
      </w:r>
      <m:oMath>
        <m:r>
          <w:rPr>
            <w:rFonts w:ascii="Cambria Math" w:hAnsi="Cambria Math"/>
            <w:lang w:val="en-CA" w:eastAsia="zh-CN"/>
          </w:rPr>
          <m:t>M</m:t>
        </m:r>
      </m:oMath>
      <w:r w:rsidR="005C061D">
        <w:rPr>
          <w:rFonts w:hint="eastAsia"/>
          <w:lang w:val="en-CA" w:eastAsia="zh-CN"/>
        </w:rPr>
        <w:t xml:space="preserve"> </w:t>
      </w:r>
      <w:r w:rsidR="005C061D">
        <w:rPr>
          <w:lang w:val="en-CA" w:eastAsia="zh-CN"/>
        </w:rPr>
        <w:t xml:space="preserve">and the average feature map </w:t>
      </w:r>
      <m:oMath>
        <m:sSub>
          <m:sSubPr>
            <m:ctrlPr>
              <w:ins w:id="32" w:author="Gary Sullivan" w:date="2023-10-28T21:01:00Z">
                <w:rPr>
                  <w:rFonts w:ascii="Cambria Math" w:hAnsi="Cambria Math"/>
                  <w:i/>
                </w:rPr>
              </w:ins>
            </m:ctrlPr>
          </m:sSubPr>
          <m:e>
            <m:r>
              <w:rPr>
                <w:rFonts w:ascii="Cambria Math" w:hAnsi="Cambria Math"/>
              </w:rPr>
              <m:t>F</m:t>
            </m:r>
          </m:e>
          <m:sub>
            <m:r>
              <w:rPr>
                <w:rFonts w:ascii="Cambria Math" w:hAnsi="Cambria Math"/>
              </w:rPr>
              <m:t>a</m:t>
            </m:r>
          </m:sub>
        </m:sSub>
      </m:oMath>
      <w:r w:rsidR="005C061D">
        <w:rPr>
          <w:rFonts w:hint="eastAsia"/>
          <w:lang w:eastAsia="zh-CN"/>
        </w:rPr>
        <w:t xml:space="preserve"> </w:t>
      </w:r>
      <w:r w:rsidR="005C061D">
        <w:rPr>
          <w:lang w:eastAsia="zh-CN"/>
        </w:rPr>
        <w:t xml:space="preserve">output by the pre-analysis module </w:t>
      </w:r>
      <w:proofErr w:type="gramStart"/>
      <w:r w:rsidR="005C061D">
        <w:rPr>
          <w:lang w:eastAsia="zh-CN"/>
        </w:rPr>
        <w:t>are</w:t>
      </w:r>
      <w:proofErr w:type="gramEnd"/>
      <w:r w:rsidR="005C061D">
        <w:rPr>
          <w:lang w:eastAsia="zh-CN"/>
        </w:rPr>
        <w:t xml:space="preserve"> sent to </w:t>
      </w:r>
      <w:r w:rsidR="006E26A1">
        <w:rPr>
          <w:lang w:eastAsia="zh-CN"/>
        </w:rPr>
        <w:t xml:space="preserve">the </w:t>
      </w:r>
      <w:r w:rsidR="005C061D">
        <w:rPr>
          <w:lang w:eastAsia="zh-CN"/>
        </w:rPr>
        <w:t>following pre-processing module.</w:t>
      </w:r>
    </w:p>
    <w:p w14:paraId="0874C148" w14:textId="77777777" w:rsidR="00C610BB" w:rsidRDefault="00C610BB" w:rsidP="00C610BB">
      <w:pPr>
        <w:rPr>
          <w:lang w:eastAsia="zh-CN"/>
        </w:rPr>
      </w:pPr>
    </w:p>
    <w:p w14:paraId="0227A846" w14:textId="77777777" w:rsidR="00C610BB" w:rsidRDefault="00C610BB" w:rsidP="00C610BB">
      <w:pPr>
        <w:keepNext/>
      </w:pPr>
      <w:r w:rsidRPr="00A25C63">
        <w:rPr>
          <w:noProof/>
          <w:lang w:eastAsia="ko-KR"/>
        </w:rPr>
        <w:drawing>
          <wp:inline distT="0" distB="0" distL="0" distR="0" wp14:anchorId="72C38C6C" wp14:editId="4DEDB8A1">
            <wp:extent cx="5700375" cy="2018665"/>
            <wp:effectExtent l="0" t="0" r="2540" b="63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00375" cy="2018665"/>
                    </a:xfrm>
                    <a:prstGeom prst="rect">
                      <a:avLst/>
                    </a:prstGeom>
                  </pic:spPr>
                </pic:pic>
              </a:graphicData>
            </a:graphic>
          </wp:inline>
        </w:drawing>
      </w:r>
    </w:p>
    <w:p w14:paraId="466F32FC" w14:textId="77777777" w:rsidR="00C610BB" w:rsidRPr="007F3640" w:rsidRDefault="00C610BB" w:rsidP="00C610BB">
      <w:pPr>
        <w:pStyle w:val="Caption"/>
        <w:jc w:val="center"/>
        <w:rPr>
          <w:i w:val="0"/>
          <w:iCs w:val="0"/>
          <w:sz w:val="22"/>
          <w:szCs w:val="22"/>
          <w:lang w:eastAsia="zh-CN"/>
        </w:rPr>
      </w:pPr>
      <w:bookmarkStart w:id="33" w:name="_Ref136128507"/>
      <w:r w:rsidRPr="007F3640">
        <w:rPr>
          <w:i w:val="0"/>
          <w:iCs w:val="0"/>
          <w:sz w:val="22"/>
          <w:szCs w:val="22"/>
        </w:rPr>
        <w:t xml:space="preserve">Figure </w:t>
      </w:r>
      <w:r w:rsidRPr="007F3640">
        <w:rPr>
          <w:i w:val="0"/>
          <w:iCs w:val="0"/>
          <w:sz w:val="22"/>
          <w:szCs w:val="22"/>
        </w:rPr>
        <w:fldChar w:fldCharType="begin"/>
      </w:r>
      <w:r w:rsidRPr="007F3640">
        <w:rPr>
          <w:i w:val="0"/>
          <w:iCs w:val="0"/>
          <w:sz w:val="22"/>
          <w:szCs w:val="22"/>
        </w:rPr>
        <w:instrText xml:space="preserve"> SEQ Figure \* ARABIC </w:instrText>
      </w:r>
      <w:r w:rsidRPr="007F3640">
        <w:rPr>
          <w:i w:val="0"/>
          <w:iCs w:val="0"/>
          <w:sz w:val="22"/>
          <w:szCs w:val="22"/>
        </w:rPr>
        <w:fldChar w:fldCharType="separate"/>
      </w:r>
      <w:r w:rsidRPr="007F3640">
        <w:rPr>
          <w:i w:val="0"/>
          <w:iCs w:val="0"/>
          <w:noProof/>
          <w:sz w:val="22"/>
          <w:szCs w:val="22"/>
        </w:rPr>
        <w:t>5</w:t>
      </w:r>
      <w:r w:rsidRPr="007F3640">
        <w:rPr>
          <w:i w:val="0"/>
          <w:iCs w:val="0"/>
          <w:sz w:val="22"/>
          <w:szCs w:val="22"/>
        </w:rPr>
        <w:fldChar w:fldCharType="end"/>
      </w:r>
      <w:bookmarkEnd w:id="33"/>
      <w:r w:rsidRPr="007F3640">
        <w:rPr>
          <w:i w:val="0"/>
          <w:iCs w:val="0"/>
          <w:sz w:val="22"/>
          <w:szCs w:val="22"/>
        </w:rPr>
        <w:t xml:space="preserve"> The framework of example implementation for </w:t>
      </w:r>
      <w:r>
        <w:rPr>
          <w:i w:val="0"/>
          <w:iCs w:val="0"/>
          <w:sz w:val="22"/>
          <w:szCs w:val="22"/>
        </w:rPr>
        <w:t xml:space="preserve">the </w:t>
      </w:r>
      <w:r w:rsidRPr="007F3640">
        <w:rPr>
          <w:i w:val="0"/>
          <w:iCs w:val="0"/>
          <w:sz w:val="22"/>
          <w:szCs w:val="22"/>
        </w:rPr>
        <w:t>pre-processing method of foreground and background.</w:t>
      </w:r>
    </w:p>
    <w:p w14:paraId="3303D82C" w14:textId="77777777" w:rsidR="00C610BB" w:rsidRPr="00CD0D33" w:rsidRDefault="00C610BB" w:rsidP="00C610BB">
      <w:pPr>
        <w:rPr>
          <w:lang w:eastAsia="zh-CN"/>
        </w:rPr>
      </w:pPr>
    </w:p>
    <w:p w14:paraId="3588ECAC" w14:textId="77777777" w:rsidR="00C610BB" w:rsidRDefault="00C610BB" w:rsidP="00C610BB">
      <w:pPr>
        <w:pStyle w:val="Heading9"/>
      </w:pPr>
      <w:r>
        <w:t>Pre-processing</w:t>
      </w:r>
    </w:p>
    <w:p w14:paraId="60EC5068" w14:textId="08B74BA8" w:rsidR="00C610BB" w:rsidRDefault="00E816BF" w:rsidP="00C610BB">
      <w:pPr>
        <w:rPr>
          <w:lang w:eastAsia="zh-CN"/>
        </w:rPr>
      </w:pPr>
      <w:r>
        <w:rPr>
          <w:lang w:eastAsia="zh-CN"/>
        </w:rPr>
        <w:t xml:space="preserve">According to the merge mask </w:t>
      </w:r>
      <m:oMath>
        <m:r>
          <w:rPr>
            <w:rFonts w:ascii="Cambria Math" w:hAnsi="Cambria Math"/>
            <w:lang w:val="en-CA" w:eastAsia="zh-CN"/>
          </w:rPr>
          <m:t>M</m:t>
        </m:r>
      </m:oMath>
      <w:r>
        <w:rPr>
          <w:rFonts w:hint="eastAsia"/>
          <w:lang w:val="en-CA" w:eastAsia="zh-CN"/>
        </w:rPr>
        <w:t xml:space="preserve"> </w:t>
      </w:r>
      <w:r>
        <w:rPr>
          <w:lang w:val="en-CA" w:eastAsia="zh-CN"/>
        </w:rPr>
        <w:t xml:space="preserve">and the average feature map </w:t>
      </w:r>
      <m:oMath>
        <m:sSub>
          <m:sSubPr>
            <m:ctrlPr>
              <w:ins w:id="34" w:author="Gary Sullivan" w:date="2023-10-28T21:01:00Z">
                <w:rPr>
                  <w:rFonts w:ascii="Cambria Math" w:hAnsi="Cambria Math"/>
                  <w:i/>
                </w:rPr>
              </w:ins>
            </m:ctrlPr>
          </m:sSubPr>
          <m:e>
            <m:r>
              <w:rPr>
                <w:rFonts w:ascii="Cambria Math" w:hAnsi="Cambria Math"/>
              </w:rPr>
              <m:t>F</m:t>
            </m:r>
          </m:e>
          <m:sub>
            <m:r>
              <w:rPr>
                <w:rFonts w:ascii="Cambria Math" w:hAnsi="Cambria Math"/>
              </w:rPr>
              <m:t>a</m:t>
            </m:r>
          </m:sub>
        </m:sSub>
      </m:oMath>
      <w:r w:rsidR="00C610BB">
        <w:rPr>
          <w:lang w:val="en-CA" w:eastAsia="zh-CN"/>
        </w:rPr>
        <w:t xml:space="preserve">, the pre-processing </w:t>
      </w:r>
      <w:r>
        <w:rPr>
          <w:lang w:val="en-CA" w:eastAsia="zh-CN"/>
        </w:rPr>
        <w:t xml:space="preserve">module </w:t>
      </w:r>
      <w:r w:rsidR="00C610BB">
        <w:rPr>
          <w:lang w:val="en-CA" w:eastAsia="zh-CN"/>
        </w:rPr>
        <w:t xml:space="preserve">further </w:t>
      </w:r>
      <w:r>
        <w:rPr>
          <w:lang w:val="en-CA" w:eastAsia="zh-CN"/>
        </w:rPr>
        <w:t>processes the input pictures</w:t>
      </w:r>
      <w:r w:rsidR="00C610BB">
        <w:rPr>
          <w:lang w:val="en-CA" w:eastAsia="zh-CN"/>
        </w:rPr>
        <w:t xml:space="preserve">. Blurring the background is an intuitive method to remove redundancy and maintain the machine vision performance. Herein, </w:t>
      </w:r>
      <w:r w:rsidR="00C610BB">
        <w:t>the blurred</w:t>
      </w:r>
      <w:r w:rsidR="00C610BB" w:rsidRPr="007501CD">
        <w:t xml:space="preserve"> </w:t>
      </w:r>
      <w:r w:rsidR="00C610BB">
        <w:t xml:space="preserve">picture </w:t>
      </w:r>
      <m:oMath>
        <m:sSub>
          <m:sSubPr>
            <m:ctrlPr>
              <w:ins w:id="35" w:author="Gary Sullivan" w:date="2023-10-28T21:01:00Z">
                <w:rPr>
                  <w:rFonts w:ascii="Cambria Math" w:hAnsi="Cambria Math"/>
                  <w:i/>
                  <w:lang w:eastAsia="zh-CN"/>
                </w:rPr>
              </w:ins>
            </m:ctrlPr>
          </m:sSubPr>
          <m:e>
            <m:r>
              <w:rPr>
                <w:rFonts w:ascii="Cambria Math" w:hAnsi="Cambria Math"/>
                <w:lang w:eastAsia="zh-CN"/>
              </w:rPr>
              <m:t>I</m:t>
            </m:r>
          </m:e>
          <m:sub>
            <m:r>
              <w:rPr>
                <w:rFonts w:ascii="Cambria Math" w:hAnsi="Cambria Math"/>
                <w:lang w:eastAsia="zh-CN"/>
              </w:rPr>
              <m:t>Blur</m:t>
            </m:r>
          </m:sub>
        </m:sSub>
      </m:oMath>
      <w:r w:rsidR="00C610BB">
        <w:rPr>
          <w:lang w:eastAsia="zh-CN"/>
        </w:rPr>
        <w:t xml:space="preserve"> </w:t>
      </w:r>
      <w:r w:rsidR="00C610BB">
        <w:t xml:space="preserve">is obtained by blurring the background of the input picture </w:t>
      </w:r>
      <m:oMath>
        <m:r>
          <w:rPr>
            <w:rFonts w:ascii="Cambria Math" w:hAnsi="Cambria Math"/>
            <w:lang w:eastAsia="zh-CN"/>
          </w:rPr>
          <m:t>I</m:t>
        </m:r>
      </m:oMath>
      <w:r w:rsidR="00C610BB">
        <w:t xml:space="preserve"> sample by sample </w:t>
      </w:r>
      <w:r w:rsidR="009E3D67">
        <w:t>with</w:t>
      </w:r>
      <w:r w:rsidR="00C610BB">
        <w:t xml:space="preserve"> a </w:t>
      </w:r>
      <w:r w:rsidR="00C610BB">
        <w:rPr>
          <w:rFonts w:hint="eastAsia"/>
          <w:lang w:eastAsia="zh-CN"/>
        </w:rPr>
        <w:t>Gaussian</w:t>
      </w:r>
      <w:r w:rsidR="00C610BB">
        <w:t xml:space="preserve"> filter, </w:t>
      </w:r>
      <w:r w:rsidR="009E3D67">
        <w:t>of which the</w:t>
      </w:r>
      <w:r w:rsidR="00C610BB">
        <w:t xml:space="preserve"> standard deviation is set to </w:t>
      </w:r>
      <w:r w:rsidR="00C610BB" w:rsidRPr="007501CD">
        <w:t xml:space="preserve">the </w:t>
      </w:r>
      <w:r w:rsidR="00C610BB">
        <w:t xml:space="preserve">corresponding sample value in the average </w:t>
      </w:r>
      <w:r w:rsidR="00C610BB" w:rsidRPr="007501CD">
        <w:t xml:space="preserve">feature map </w:t>
      </w:r>
      <m:oMath>
        <m:sSub>
          <m:sSubPr>
            <m:ctrlPr>
              <w:ins w:id="36" w:author="Gary Sullivan" w:date="2023-10-28T21:01:00Z">
                <w:rPr>
                  <w:rFonts w:ascii="Cambria Math" w:hAnsi="Cambria Math"/>
                  <w:i/>
                </w:rPr>
              </w:ins>
            </m:ctrlPr>
          </m:sSubPr>
          <m:e>
            <m:r>
              <w:rPr>
                <w:rFonts w:ascii="Cambria Math" w:hAnsi="Cambria Math"/>
              </w:rPr>
              <m:t>F</m:t>
            </m:r>
          </m:e>
          <m:sub>
            <m:r>
              <w:rPr>
                <w:rFonts w:ascii="Cambria Math" w:hAnsi="Cambria Math"/>
                <w:lang w:eastAsia="zh-CN"/>
              </w:rPr>
              <m:t>a</m:t>
            </m:r>
          </m:sub>
        </m:sSub>
      </m:oMath>
      <w:r w:rsidR="00C610BB" w:rsidRPr="007501CD">
        <w:t>.</w:t>
      </w:r>
      <w:r w:rsidR="00C610BB">
        <w:t xml:space="preserve"> </w:t>
      </w:r>
      <w:r w:rsidR="00C610BB">
        <w:rPr>
          <w:rFonts w:hint="eastAsia"/>
          <w:lang w:eastAsia="zh-CN"/>
        </w:rPr>
        <w:t>Moreover</w:t>
      </w:r>
      <w:r w:rsidR="00C610BB">
        <w:rPr>
          <w:lang w:eastAsia="zh-CN"/>
        </w:rPr>
        <w:t xml:space="preserve">, a block mask </w:t>
      </w:r>
      <m:oMath>
        <m:sSub>
          <m:sSubPr>
            <m:ctrlPr>
              <w:ins w:id="37" w:author="Gary Sullivan" w:date="2023-10-28T21:01:00Z">
                <w:rPr>
                  <w:rFonts w:ascii="Cambria Math" w:hAnsi="Cambria Math"/>
                  <w:i/>
                  <w:lang w:eastAsia="zh-CN"/>
                </w:rPr>
              </w:ins>
            </m:ctrlPr>
          </m:sSubPr>
          <m:e>
            <m:r>
              <w:rPr>
                <w:rFonts w:ascii="Cambria Math" w:hAnsi="Cambria Math"/>
                <w:lang w:eastAsia="zh-CN"/>
              </w:rPr>
              <m:t>M</m:t>
            </m:r>
          </m:e>
          <m:sub>
            <m:r>
              <w:rPr>
                <w:rFonts w:ascii="Cambria Math" w:hAnsi="Cambria Math"/>
                <w:lang w:eastAsia="zh-CN"/>
              </w:rPr>
              <m:t>Block</m:t>
            </m:r>
          </m:sub>
        </m:sSub>
      </m:oMath>
      <w:r w:rsidR="00C610BB">
        <w:rPr>
          <w:rFonts w:hint="eastAsia"/>
          <w:lang w:eastAsia="zh-CN"/>
        </w:rPr>
        <w:t xml:space="preserve"> </w:t>
      </w:r>
      <w:r w:rsidR="00C610BB">
        <w:rPr>
          <w:lang w:eastAsia="zh-CN"/>
        </w:rPr>
        <w:t xml:space="preserve">is derived from </w:t>
      </w:r>
      <m:oMath>
        <m:r>
          <w:rPr>
            <w:rFonts w:ascii="Cambria Math" w:hAnsi="Cambria Math"/>
            <w:lang w:eastAsia="zh-CN"/>
          </w:rPr>
          <m:t>M</m:t>
        </m:r>
      </m:oMath>
      <w:r w:rsidR="00C610BB">
        <w:rPr>
          <w:rFonts w:hint="eastAsia"/>
          <w:lang w:eastAsia="zh-CN"/>
        </w:rPr>
        <w:t>,</w:t>
      </w:r>
      <w:r w:rsidR="00C610BB">
        <w:rPr>
          <w:lang w:eastAsia="zh-CN"/>
        </w:rPr>
        <w:t xml:space="preserve"> indicating the important regions </w:t>
      </w:r>
      <w:r w:rsidR="009E3D67">
        <w:rPr>
          <w:lang w:eastAsia="zh-CN"/>
        </w:rPr>
        <w:t>to the</w:t>
      </w:r>
      <w:r w:rsidR="00C610BB">
        <w:rPr>
          <w:lang w:eastAsia="zh-CN"/>
        </w:rPr>
        <w:t xml:space="preserve"> machine vision. The representation compactness can be further improved by removing the unimportant regions, </w:t>
      </w:r>
      <w:proofErr w:type="gramStart"/>
      <w:r w:rsidR="00C610BB">
        <w:rPr>
          <w:lang w:eastAsia="zh-CN"/>
        </w:rPr>
        <w:t>on the basis of</w:t>
      </w:r>
      <w:proofErr w:type="gramEnd"/>
      <w:r w:rsidR="00C610BB">
        <w:rPr>
          <w:lang w:eastAsia="zh-CN"/>
        </w:rPr>
        <w:t xml:space="preserve"> </w:t>
      </w:r>
      <m:oMath>
        <m:sSub>
          <m:sSubPr>
            <m:ctrlPr>
              <w:ins w:id="38" w:author="Gary Sullivan" w:date="2023-10-28T21:01:00Z">
                <w:rPr>
                  <w:rFonts w:ascii="Cambria Math" w:hAnsi="Cambria Math"/>
                  <w:i/>
                  <w:lang w:eastAsia="zh-CN"/>
                </w:rPr>
              </w:ins>
            </m:ctrlPr>
          </m:sSubPr>
          <m:e>
            <m:r>
              <w:rPr>
                <w:rFonts w:ascii="Cambria Math" w:hAnsi="Cambria Math"/>
                <w:lang w:eastAsia="zh-CN"/>
              </w:rPr>
              <m:t>M</m:t>
            </m:r>
          </m:e>
          <m:sub>
            <m:r>
              <w:rPr>
                <w:rFonts w:ascii="Cambria Math" w:hAnsi="Cambria Math"/>
                <w:lang w:eastAsia="zh-CN"/>
              </w:rPr>
              <m:t>Block</m:t>
            </m:r>
          </m:sub>
        </m:sSub>
      </m:oMath>
      <w:r w:rsidR="00C610BB">
        <w:rPr>
          <w:rFonts w:hint="eastAsia"/>
          <w:lang w:eastAsia="zh-CN"/>
        </w:rPr>
        <w:t>.</w:t>
      </w:r>
      <w:r w:rsidR="00C610BB">
        <w:rPr>
          <w:lang w:eastAsia="zh-CN"/>
        </w:rPr>
        <w:t xml:space="preserve"> As such, </w:t>
      </w:r>
      <w:proofErr w:type="gramStart"/>
      <w:r w:rsidR="00C610BB">
        <w:rPr>
          <w:lang w:eastAsia="zh-CN"/>
        </w:rPr>
        <w:t>the final result</w:t>
      </w:r>
      <w:proofErr w:type="gramEnd"/>
      <w:r w:rsidR="00C610BB">
        <w:rPr>
          <w:lang w:eastAsia="zh-CN"/>
        </w:rPr>
        <w:t xml:space="preserve"> is formulated as </w:t>
      </w:r>
      <m:oMath>
        <m:sSub>
          <m:sSubPr>
            <m:ctrlPr>
              <w:ins w:id="39" w:author="Gary Sullivan" w:date="2023-10-28T21:01:00Z">
                <w:rPr>
                  <w:rFonts w:ascii="Cambria Math" w:hAnsi="Cambria Math"/>
                  <w:i/>
                  <w:lang w:eastAsia="zh-CN"/>
                </w:rPr>
              </w:ins>
            </m:ctrlPr>
          </m:sSubPr>
          <m:e>
            <m:r>
              <w:rPr>
                <w:rFonts w:ascii="Cambria Math" w:hAnsi="Cambria Math"/>
                <w:lang w:eastAsia="zh-CN"/>
              </w:rPr>
              <m:t>I</m:t>
            </m:r>
          </m:e>
          <m:sub>
            <m:r>
              <w:rPr>
                <w:rFonts w:ascii="Cambria Math" w:hAnsi="Cambria Math"/>
                <w:lang w:eastAsia="zh-CN"/>
              </w:rPr>
              <m:t>Blur,Block</m:t>
            </m:r>
          </m:sub>
        </m:sSub>
        <m:r>
          <w:rPr>
            <w:rFonts w:ascii="Cambria Math" w:hAnsi="Cambria Math"/>
            <w:lang w:eastAsia="zh-CN"/>
          </w:rPr>
          <m:t>=</m:t>
        </m:r>
        <m:sSub>
          <m:sSubPr>
            <m:ctrlPr>
              <w:ins w:id="40" w:author="Gary Sullivan" w:date="2023-10-28T21:01:00Z">
                <w:rPr>
                  <w:rFonts w:ascii="Cambria Math" w:hAnsi="Cambria Math"/>
                  <w:i/>
                  <w:lang w:eastAsia="zh-CN"/>
                </w:rPr>
              </w:ins>
            </m:ctrlPr>
          </m:sSubPr>
          <m:e>
            <m:r>
              <w:rPr>
                <w:rFonts w:ascii="Cambria Math" w:hAnsi="Cambria Math"/>
                <w:lang w:eastAsia="zh-CN"/>
              </w:rPr>
              <m:t>M</m:t>
            </m:r>
          </m:e>
          <m:sub>
            <m:r>
              <w:rPr>
                <w:rFonts w:ascii="Cambria Math" w:hAnsi="Cambria Math"/>
                <w:lang w:eastAsia="zh-CN"/>
              </w:rPr>
              <m:t>B</m:t>
            </m:r>
          </m:sub>
        </m:sSub>
        <m:r>
          <w:rPr>
            <w:rFonts w:ascii="Cambria Math" w:hAnsi="Cambria Math"/>
            <w:lang w:eastAsia="zh-CN"/>
          </w:rPr>
          <m:t>⨀</m:t>
        </m:r>
        <m:sSub>
          <m:sSubPr>
            <m:ctrlPr>
              <w:ins w:id="41" w:author="Gary Sullivan" w:date="2023-10-28T21:01:00Z">
                <w:rPr>
                  <w:rFonts w:ascii="Cambria Math" w:hAnsi="Cambria Math"/>
                  <w:i/>
                  <w:lang w:eastAsia="zh-CN"/>
                </w:rPr>
              </w:ins>
            </m:ctrlPr>
          </m:sSubPr>
          <m:e>
            <m:r>
              <w:rPr>
                <w:rFonts w:ascii="Cambria Math" w:hAnsi="Cambria Math"/>
                <w:lang w:eastAsia="zh-CN"/>
              </w:rPr>
              <m:t>I</m:t>
            </m:r>
          </m:e>
          <m:sub>
            <m:r>
              <w:rPr>
                <w:rFonts w:ascii="Cambria Math" w:hAnsi="Cambria Math"/>
                <w:lang w:eastAsia="zh-CN"/>
              </w:rPr>
              <m:t>Blur</m:t>
            </m:r>
          </m:sub>
        </m:sSub>
      </m:oMath>
      <w:r w:rsidR="00C610BB">
        <w:rPr>
          <w:rFonts w:hint="eastAsia"/>
          <w:lang w:eastAsia="zh-CN"/>
        </w:rPr>
        <w:t>,</w:t>
      </w:r>
      <w:r w:rsidR="00C610BB">
        <w:rPr>
          <w:lang w:eastAsia="zh-CN"/>
        </w:rPr>
        <w:t xml:space="preserve"> where </w:t>
      </w:r>
      <m:oMath>
        <m:r>
          <w:rPr>
            <w:rFonts w:ascii="Cambria Math" w:hAnsi="Cambria Math"/>
            <w:lang w:eastAsia="zh-CN"/>
          </w:rPr>
          <m:t>⨀</m:t>
        </m:r>
      </m:oMath>
      <w:r w:rsidR="00C610BB">
        <w:rPr>
          <w:rFonts w:hint="eastAsia"/>
          <w:lang w:eastAsia="zh-CN"/>
        </w:rPr>
        <w:t xml:space="preserve"> </w:t>
      </w:r>
      <w:r w:rsidR="00C610BB">
        <w:rPr>
          <w:lang w:eastAsia="zh-CN"/>
        </w:rPr>
        <w:t xml:space="preserve">indicates the element-wise multiplication with </w:t>
      </w:r>
      <m:oMath>
        <m:sSub>
          <m:sSubPr>
            <m:ctrlPr>
              <w:ins w:id="42" w:author="Gary Sullivan" w:date="2023-10-28T21:01:00Z">
                <w:rPr>
                  <w:rFonts w:ascii="Cambria Math" w:hAnsi="Cambria Math"/>
                  <w:i/>
                  <w:lang w:eastAsia="zh-CN"/>
                </w:rPr>
              </w:ins>
            </m:ctrlPr>
          </m:sSubPr>
          <m:e>
            <m:r>
              <w:rPr>
                <w:rFonts w:ascii="Cambria Math" w:hAnsi="Cambria Math"/>
                <w:lang w:eastAsia="zh-CN"/>
              </w:rPr>
              <m:t>M</m:t>
            </m:r>
          </m:e>
          <m:sub>
            <m:r>
              <w:rPr>
                <w:rFonts w:ascii="Cambria Math" w:hAnsi="Cambria Math"/>
                <w:lang w:eastAsia="zh-CN"/>
              </w:rPr>
              <m:t>B</m:t>
            </m:r>
          </m:sub>
        </m:sSub>
      </m:oMath>
      <w:r w:rsidR="00C610BB">
        <w:rPr>
          <w:rFonts w:hint="eastAsia"/>
          <w:lang w:eastAsia="zh-CN"/>
        </w:rPr>
        <w:t xml:space="preserve"> </w:t>
      </w:r>
      <w:r w:rsidR="00C610BB">
        <w:rPr>
          <w:lang w:eastAsia="zh-CN"/>
        </w:rPr>
        <w:t xml:space="preserve">across the channels of </w:t>
      </w:r>
      <m:oMath>
        <m:sSub>
          <m:sSubPr>
            <m:ctrlPr>
              <w:ins w:id="43" w:author="Gary Sullivan" w:date="2023-10-28T21:01:00Z">
                <w:rPr>
                  <w:rFonts w:ascii="Cambria Math" w:hAnsi="Cambria Math"/>
                  <w:i/>
                  <w:lang w:eastAsia="zh-CN"/>
                </w:rPr>
              </w:ins>
            </m:ctrlPr>
          </m:sSubPr>
          <m:e>
            <m:r>
              <w:rPr>
                <w:rFonts w:ascii="Cambria Math" w:hAnsi="Cambria Math"/>
                <w:lang w:eastAsia="zh-CN"/>
              </w:rPr>
              <m:t>I</m:t>
            </m:r>
          </m:e>
          <m:sub>
            <m:r>
              <w:rPr>
                <w:rFonts w:ascii="Cambria Math" w:hAnsi="Cambria Math"/>
                <w:lang w:eastAsia="zh-CN"/>
              </w:rPr>
              <m:t>Blur</m:t>
            </m:r>
          </m:sub>
        </m:sSub>
      </m:oMath>
      <w:r w:rsidR="00C610BB">
        <w:rPr>
          <w:lang w:eastAsia="zh-CN"/>
        </w:rPr>
        <w:t xml:space="preserve">. </w:t>
      </w:r>
    </w:p>
    <w:p w14:paraId="5654B8EF" w14:textId="04B79A2B" w:rsidR="00FB468B" w:rsidRPr="00196FE2" w:rsidRDefault="00C610BB" w:rsidP="00FB468B">
      <w:pPr>
        <w:rPr>
          <w:lang w:val="en-CA"/>
        </w:rPr>
      </w:pPr>
      <w:r w:rsidRPr="00196FE2">
        <w:rPr>
          <w:bCs/>
          <w:lang w:val="en-CA" w:eastAsia="zh-CN"/>
        </w:rPr>
        <w:t xml:space="preserve">For pre-processing of video data, a group of pictures can be processed using the same feature map </w:t>
      </w:r>
      <m:oMath>
        <m:sSub>
          <m:sSubPr>
            <m:ctrlPr>
              <w:ins w:id="44" w:author="Gary Sullivan" w:date="2023-10-28T21:01:00Z">
                <w:rPr>
                  <w:rFonts w:ascii="Cambria Math" w:hAnsi="Cambria Math"/>
                  <w:bCs/>
                  <w:szCs w:val="22"/>
                  <w:lang w:eastAsia="zh-CN"/>
                </w:rPr>
              </w:ins>
            </m:ctrlPr>
          </m:sSubPr>
          <m:e>
            <m:r>
              <w:rPr>
                <w:rFonts w:ascii="Cambria Math" w:hAnsi="Cambria Math"/>
                <w:szCs w:val="22"/>
                <w:lang w:val="en-CA" w:eastAsia="zh-CN"/>
              </w:rPr>
              <m:t>F</m:t>
            </m:r>
          </m:e>
          <m:sub>
            <m:r>
              <w:rPr>
                <w:rFonts w:ascii="Cambria Math" w:hAnsi="Cambria Math"/>
                <w:szCs w:val="22"/>
                <w:lang w:val="en-CA" w:eastAsia="zh-CN"/>
              </w:rPr>
              <m:t>a</m:t>
            </m:r>
          </m:sub>
        </m:sSub>
      </m:oMath>
      <w:r w:rsidRPr="00196FE2">
        <w:rPr>
          <w:bCs/>
          <w:lang w:val="en-CA" w:eastAsia="zh-CN"/>
        </w:rPr>
        <w:t xml:space="preserve"> and the same mask </w:t>
      </w:r>
      <m:oMath>
        <m:r>
          <w:rPr>
            <w:rFonts w:ascii="Cambria Math" w:hAnsi="Cambria Math"/>
            <w:szCs w:val="16"/>
            <w:lang w:val="en-CA" w:eastAsia="zh-CN"/>
          </w:rPr>
          <m:t>M</m:t>
        </m:r>
      </m:oMath>
      <w:r w:rsidRPr="00196FE2">
        <w:rPr>
          <w:bCs/>
          <w:lang w:val="en-CA" w:eastAsia="zh-CN"/>
        </w:rPr>
        <w:t xml:space="preserve"> and </w:t>
      </w:r>
      <m:oMath>
        <m:sSub>
          <m:sSubPr>
            <m:ctrlPr>
              <w:ins w:id="45" w:author="Gary Sullivan" w:date="2023-10-28T21:01:00Z">
                <w:rPr>
                  <w:rFonts w:ascii="Cambria Math" w:hAnsi="Cambria Math"/>
                  <w:bCs/>
                  <w:szCs w:val="22"/>
                  <w:lang w:eastAsia="zh-CN"/>
                </w:rPr>
              </w:ins>
            </m:ctrlPr>
          </m:sSubPr>
          <m:e>
            <m:r>
              <w:rPr>
                <w:rFonts w:ascii="Cambria Math" w:hAnsi="Cambria Math"/>
                <w:szCs w:val="22"/>
                <w:lang w:val="en-CA" w:eastAsia="zh-CN"/>
              </w:rPr>
              <m:t>M</m:t>
            </m:r>
          </m:e>
          <m:sub>
            <m:r>
              <w:rPr>
                <w:rFonts w:ascii="Cambria Math" w:hAnsi="Cambria Math"/>
                <w:szCs w:val="22"/>
                <w:lang w:val="en-CA" w:eastAsia="zh-CN"/>
              </w:rPr>
              <m:t>Block</m:t>
            </m:r>
          </m:sub>
        </m:sSub>
      </m:oMath>
      <w:r w:rsidRPr="00196FE2">
        <w:rPr>
          <w:bCs/>
          <w:lang w:val="en-CA" w:eastAsia="zh-CN"/>
        </w:rPr>
        <w:t xml:space="preserve"> </w:t>
      </w:r>
      <w:proofErr w:type="gramStart"/>
      <w:r w:rsidRPr="00196FE2">
        <w:rPr>
          <w:bCs/>
          <w:lang w:val="en-CA" w:eastAsia="zh-CN"/>
        </w:rPr>
        <w:t>in order to</w:t>
      </w:r>
      <w:proofErr w:type="gramEnd"/>
      <w:r w:rsidRPr="00196FE2">
        <w:rPr>
          <w:bCs/>
          <w:lang w:val="en-CA" w:eastAsia="zh-CN"/>
        </w:rPr>
        <w:t xml:space="preserve"> provide temporal stability.</w:t>
      </w:r>
    </w:p>
    <w:p w14:paraId="7FBABD1A" w14:textId="77777777" w:rsidR="009337FB" w:rsidRPr="005A0F33" w:rsidRDefault="009337FB" w:rsidP="009337FB">
      <w:pPr>
        <w:pStyle w:val="Heading1"/>
        <w:numPr>
          <w:ilvl w:val="0"/>
          <w:numId w:val="0"/>
        </w:numPr>
        <w:ind w:left="432" w:hanging="432"/>
        <w:rPr>
          <w:lang w:val="en-CA"/>
        </w:rPr>
      </w:pPr>
      <w:r w:rsidRPr="005A0F33">
        <w:rPr>
          <w:lang w:val="en-CA"/>
        </w:rPr>
        <w:t>Bibliography</w:t>
      </w:r>
    </w:p>
    <w:p w14:paraId="39F5819C" w14:textId="77777777" w:rsidR="009337FB" w:rsidRPr="005A0F33" w:rsidRDefault="009337FB" w:rsidP="009337FB">
      <w:pPr>
        <w:keepNext/>
        <w:numPr>
          <w:ilvl w:val="0"/>
          <w:numId w:val="12"/>
        </w:numPr>
        <w:tabs>
          <w:tab w:val="clear" w:pos="360"/>
          <w:tab w:val="left" w:pos="504"/>
        </w:tabs>
        <w:rPr>
          <w:szCs w:val="22"/>
          <w:lang w:val="en-CA"/>
        </w:rPr>
      </w:pPr>
      <w:bookmarkStart w:id="46" w:name="_Ref39652476"/>
      <w:r w:rsidRPr="005A0F33">
        <w:rPr>
          <w:szCs w:val="22"/>
          <w:lang w:val="en-CA"/>
        </w:rPr>
        <w:t xml:space="preserve">G. Bjøntegaard, “Calculation of average PSNR differences between RD-curves,” in ITU-T SG 16 Q.6 document VCEG-M33, 13th VCEG meeting, Austin, Texas, USA, Apr. 2001 (available online at </w:t>
      </w:r>
      <w:hyperlink r:id="rId17" w:history="1">
        <w:r w:rsidRPr="005A0F33">
          <w:rPr>
            <w:rStyle w:val="Hyperlink"/>
            <w:szCs w:val="22"/>
            <w:lang w:val="en-CA"/>
          </w:rPr>
          <w:t>https://www.itu.int/wftp3/av-arch/video-site/</w:t>
        </w:r>
      </w:hyperlink>
      <w:r w:rsidRPr="005A0F33">
        <w:rPr>
          <w:szCs w:val="22"/>
          <w:lang w:val="en-CA"/>
        </w:rPr>
        <w:t>).</w:t>
      </w:r>
      <w:bookmarkEnd w:id="46"/>
    </w:p>
    <w:p w14:paraId="1A7A1E8F" w14:textId="77777777"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47" w:name="_Ref120100303"/>
      <w:bookmarkStart w:id="48" w:name="_Ref120268924"/>
      <w:r w:rsidRPr="005A0F33">
        <w:rPr>
          <w:szCs w:val="22"/>
          <w:lang w:val="en-CA"/>
        </w:rPr>
        <w:t>ITU-T SG 16 WP 3 and ISO/IEC JTC 1/SC 29/WG 5, “Working practices using objective metrics for evaluation of video coding efficiency experiments,” ITU-T HSTP-VID-WPOM | ISO/IEC TR 23002-8:2021</w:t>
      </w:r>
      <w:bookmarkEnd w:id="47"/>
      <w:r w:rsidRPr="005A0F33">
        <w:rPr>
          <w:szCs w:val="22"/>
          <w:lang w:val="en-CA"/>
        </w:rPr>
        <w:t>.</w:t>
      </w:r>
      <w:bookmarkEnd w:id="48"/>
      <w:r w:rsidRPr="005A0F33">
        <w:rPr>
          <w:szCs w:val="22"/>
          <w:lang w:val="en-CA"/>
        </w:rPr>
        <w:t xml:space="preserve"> </w:t>
      </w:r>
    </w:p>
    <w:p w14:paraId="59F3021B" w14:textId="77777777"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49" w:name="_Ref120287016"/>
      <w:r w:rsidRPr="005A0F33">
        <w:rPr>
          <w:szCs w:val="22"/>
          <w:lang w:val="en-CA"/>
        </w:rPr>
        <w:t>C. Hollmann, J. Ström, P. Wennersten, L. Litwic, R. Sjöberg, M. Damghanian, ”</w:t>
      </w:r>
      <w:r w:rsidRPr="005A0F33">
        <w:rPr>
          <w:lang w:val="en-CA"/>
        </w:rPr>
        <w:t>Information about Ericsson’s response to the CfP for Video Coding for Machines,”</w:t>
      </w:r>
      <w:r w:rsidRPr="005A0F33">
        <w:rPr>
          <w:szCs w:val="22"/>
          <w:lang w:val="en-CA"/>
        </w:rPr>
        <w:t xml:space="preserve"> Joint Video Experts Team (JVET) of </w:t>
      </w:r>
      <w:r w:rsidRPr="005A0F33">
        <w:rPr>
          <w:bCs/>
          <w:szCs w:val="22"/>
          <w:lang w:val="en-CA"/>
        </w:rPr>
        <w:t>ITU-T SG 16 WP 3 and ISO/IEC JTC 1/SC 29</w:t>
      </w:r>
      <w:r w:rsidRPr="005A0F33">
        <w:rPr>
          <w:szCs w:val="22"/>
          <w:lang w:val="en-CA"/>
        </w:rPr>
        <w:t xml:space="preserve"> input document</w:t>
      </w:r>
      <w:r w:rsidRPr="005A0F33" w:rsidDel="001924D4">
        <w:rPr>
          <w:szCs w:val="22"/>
          <w:lang w:val="en-CA"/>
        </w:rPr>
        <w:t xml:space="preserve"> </w:t>
      </w:r>
      <w:r w:rsidRPr="005A0F33">
        <w:rPr>
          <w:szCs w:val="22"/>
          <w:lang w:val="en-CA"/>
        </w:rPr>
        <w:t xml:space="preserve">JVET-AB0275, 28th JVET meeting, by teleconference, October 2022 </w:t>
      </w:r>
      <w:r w:rsidRPr="005A0F33">
        <w:rPr>
          <w:bCs/>
          <w:lang w:val="en-CA"/>
        </w:rPr>
        <w:t xml:space="preserve">(available online at </w:t>
      </w:r>
      <w:hyperlink r:id="rId18" w:history="1">
        <w:r w:rsidRPr="005A0F33">
          <w:rPr>
            <w:rStyle w:val="Hyperlink"/>
            <w:bCs/>
            <w:lang w:val="en-CA"/>
          </w:rPr>
          <w:t>https://jvet-experts.org/</w:t>
        </w:r>
      </w:hyperlink>
      <w:r w:rsidRPr="005A0F33">
        <w:rPr>
          <w:bCs/>
          <w:lang w:val="en-CA"/>
        </w:rPr>
        <w:t>)</w:t>
      </w:r>
      <w:r w:rsidRPr="005A0F33">
        <w:rPr>
          <w:szCs w:val="22"/>
          <w:lang w:val="en-CA"/>
        </w:rPr>
        <w:t>.</w:t>
      </w:r>
      <w:bookmarkEnd w:id="49"/>
    </w:p>
    <w:p w14:paraId="5AA49B73" w14:textId="4A984CD6"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50" w:name="_Ref120119082"/>
      <w:r w:rsidRPr="005A0F33">
        <w:rPr>
          <w:szCs w:val="22"/>
          <w:lang w:val="en-CA"/>
        </w:rPr>
        <w:t>ISO/IEC JTC 1/SC 29/WG 5, “</w:t>
      </w:r>
      <w:r w:rsidR="00AE113E">
        <w:t>Common test conditions for optimization of encoders and receiving systems for machine analysis of coded video content</w:t>
      </w:r>
      <w:r w:rsidRPr="005A0F33">
        <w:rPr>
          <w:szCs w:val="22"/>
          <w:lang w:val="en-CA"/>
        </w:rPr>
        <w:t xml:space="preserve">,” Joint Video Experts Team (JVET) of </w:t>
      </w:r>
      <w:r w:rsidRPr="005A0F33">
        <w:rPr>
          <w:bCs/>
          <w:szCs w:val="22"/>
          <w:lang w:val="en-CA"/>
        </w:rPr>
        <w:t>ITU-T SG 16 WP 3 and ISO/IEC JTC 1/SC 29</w:t>
      </w:r>
      <w:r w:rsidRPr="005A0F33">
        <w:rPr>
          <w:szCs w:val="22"/>
          <w:lang w:val="en-CA"/>
        </w:rPr>
        <w:t xml:space="preserve"> output document JVET-</w:t>
      </w:r>
      <w:r w:rsidRPr="00377D61">
        <w:rPr>
          <w:szCs w:val="22"/>
          <w:lang w:val="en-CA"/>
        </w:rPr>
        <w:t>A</w:t>
      </w:r>
      <w:r w:rsidR="003D02E2">
        <w:rPr>
          <w:szCs w:val="22"/>
          <w:lang w:val="en-CA"/>
        </w:rPr>
        <w:t>E</w:t>
      </w:r>
      <w:r w:rsidR="004800B3" w:rsidRPr="00377D61">
        <w:rPr>
          <w:szCs w:val="22"/>
          <w:lang w:val="en-CA"/>
        </w:rPr>
        <w:t>2031</w:t>
      </w:r>
      <w:r w:rsidRPr="005A0F33">
        <w:rPr>
          <w:szCs w:val="22"/>
          <w:lang w:val="en-CA"/>
        </w:rPr>
        <w:t xml:space="preserve">, </w:t>
      </w:r>
      <w:r w:rsidR="00207A29">
        <w:rPr>
          <w:szCs w:val="22"/>
          <w:lang w:val="en-CA"/>
        </w:rPr>
        <w:t>3</w:t>
      </w:r>
      <w:r w:rsidR="003D02E2">
        <w:rPr>
          <w:szCs w:val="22"/>
          <w:lang w:val="en-CA"/>
        </w:rPr>
        <w:t>1st</w:t>
      </w:r>
      <w:r w:rsidRPr="005A0F33">
        <w:rPr>
          <w:szCs w:val="22"/>
          <w:lang w:val="en-CA"/>
        </w:rPr>
        <w:t xml:space="preserve"> JVET meeting, </w:t>
      </w:r>
      <w:r w:rsidR="003D02E2">
        <w:rPr>
          <w:szCs w:val="22"/>
          <w:lang w:val="en-CA"/>
        </w:rPr>
        <w:t>Gene</w:t>
      </w:r>
      <w:r w:rsidR="00B67994">
        <w:rPr>
          <w:szCs w:val="22"/>
          <w:lang w:val="en-CA"/>
        </w:rPr>
        <w:t>va, Switzerland</w:t>
      </w:r>
      <w:r w:rsidRPr="005A0F33">
        <w:rPr>
          <w:szCs w:val="22"/>
          <w:lang w:val="en-CA"/>
        </w:rPr>
        <w:t xml:space="preserve">, </w:t>
      </w:r>
      <w:r w:rsidR="00B67994">
        <w:rPr>
          <w:szCs w:val="22"/>
          <w:lang w:val="en-CA"/>
        </w:rPr>
        <w:t>July</w:t>
      </w:r>
      <w:r w:rsidR="00B67994" w:rsidRPr="005A0F33">
        <w:rPr>
          <w:szCs w:val="22"/>
          <w:lang w:val="en-CA"/>
        </w:rPr>
        <w:t xml:space="preserve"> </w:t>
      </w:r>
      <w:r w:rsidRPr="005A0F33">
        <w:rPr>
          <w:szCs w:val="22"/>
          <w:lang w:val="en-CA"/>
        </w:rPr>
        <w:t xml:space="preserve">2023 </w:t>
      </w:r>
      <w:r w:rsidRPr="005A0F33">
        <w:rPr>
          <w:bCs/>
          <w:lang w:val="en-CA"/>
        </w:rPr>
        <w:t xml:space="preserve">(available online at </w:t>
      </w:r>
      <w:hyperlink r:id="rId19" w:history="1">
        <w:r w:rsidRPr="005A0F33">
          <w:rPr>
            <w:rStyle w:val="Hyperlink"/>
            <w:bCs/>
            <w:lang w:val="en-CA"/>
          </w:rPr>
          <w:t>https://jvet-experts.org/</w:t>
        </w:r>
      </w:hyperlink>
      <w:r w:rsidRPr="005A0F33">
        <w:rPr>
          <w:bCs/>
          <w:lang w:val="en-CA"/>
        </w:rPr>
        <w:t>)</w:t>
      </w:r>
      <w:r w:rsidRPr="005A0F33">
        <w:rPr>
          <w:szCs w:val="22"/>
          <w:lang w:val="en-CA"/>
        </w:rPr>
        <w:t>.</w:t>
      </w:r>
      <w:bookmarkEnd w:id="50"/>
    </w:p>
    <w:p w14:paraId="77EC7C37" w14:textId="77777777"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51" w:name="_Ref120272682"/>
      <w:r w:rsidRPr="005A0F33">
        <w:rPr>
          <w:szCs w:val="22"/>
          <w:lang w:val="en-CA"/>
        </w:rPr>
        <w:t xml:space="preserve">ISO/IEC JTC 1/SC 29/WG 2, “Call for Evidence for Video Coding for Machines,” MPEG Technical Requirements output document w20126, 133rd MPEG meeting, January 2021 (available online at </w:t>
      </w:r>
      <w:hyperlink r:id="rId20" w:history="1">
        <w:r w:rsidRPr="005A0F33">
          <w:rPr>
            <w:rStyle w:val="Hyperlink"/>
            <w:szCs w:val="22"/>
            <w:lang w:val="en-CA"/>
          </w:rPr>
          <w:t>https://www.mpeg.org/structure/technical-requirements/</w:t>
        </w:r>
      </w:hyperlink>
      <w:r w:rsidRPr="005A0F33">
        <w:rPr>
          <w:szCs w:val="22"/>
          <w:lang w:val="en-CA"/>
        </w:rPr>
        <w:t>)</w:t>
      </w:r>
      <w:bookmarkEnd w:id="51"/>
    </w:p>
    <w:p w14:paraId="46664A55" w14:textId="77777777" w:rsidR="009337FB"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52" w:name="_Ref120272692"/>
      <w:r w:rsidRPr="005A0F33">
        <w:rPr>
          <w:szCs w:val="22"/>
          <w:lang w:val="en-CA"/>
        </w:rPr>
        <w:lastRenderedPageBreak/>
        <w:t xml:space="preserve">ISO/IEC JTC 1/SC 29/WG 2, “Call for Proposals for Video Coding for Machines,” MPEG Technical Requirements output document w21546, 138th MPEG meeting, April 2022 (available online at </w:t>
      </w:r>
      <w:hyperlink r:id="rId21" w:history="1">
        <w:r w:rsidRPr="005A0F33">
          <w:rPr>
            <w:rStyle w:val="Hyperlink"/>
            <w:szCs w:val="22"/>
            <w:lang w:val="en-CA"/>
          </w:rPr>
          <w:t>https://www.mpeg.org/structure/technical-requirements/</w:t>
        </w:r>
      </w:hyperlink>
      <w:r w:rsidRPr="005A0F33">
        <w:rPr>
          <w:szCs w:val="22"/>
          <w:lang w:val="en-CA"/>
        </w:rPr>
        <w:t>)</w:t>
      </w:r>
      <w:bookmarkEnd w:id="52"/>
    </w:p>
    <w:p w14:paraId="5D3E7E90" w14:textId="77777777" w:rsidR="009337FB" w:rsidRPr="005A0F33" w:rsidRDefault="009337FB" w:rsidP="009337FB">
      <w:pPr>
        <w:rPr>
          <w:szCs w:val="22"/>
          <w:lang w:val="en-CA"/>
        </w:rPr>
      </w:pPr>
    </w:p>
    <w:p w14:paraId="418A326E" w14:textId="77777777" w:rsidR="009337FB" w:rsidRPr="005A0F33" w:rsidRDefault="009337FB" w:rsidP="009337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center"/>
        <w:textAlignment w:val="auto"/>
        <w:rPr>
          <w:rFonts w:eastAsia="MS Mincho"/>
          <w:sz w:val="24"/>
          <w:lang w:val="en-CA" w:eastAsia="zh-CN"/>
        </w:rPr>
      </w:pPr>
      <w:r w:rsidRPr="005A0F33">
        <w:rPr>
          <w:rFonts w:eastAsia="MS Mincho"/>
          <w:sz w:val="24"/>
          <w:lang w:val="en-CA" w:eastAsia="zh-CN"/>
        </w:rPr>
        <w:t>___________________</w:t>
      </w:r>
    </w:p>
    <w:p w14:paraId="6DBD70D0" w14:textId="77777777" w:rsidR="009337FB" w:rsidRPr="005A0F33" w:rsidRDefault="009337FB" w:rsidP="009337FB">
      <w:pPr>
        <w:rPr>
          <w:szCs w:val="22"/>
          <w:lang w:val="en-CA"/>
        </w:rPr>
      </w:pPr>
    </w:p>
    <w:p w14:paraId="32EAF635" w14:textId="77777777" w:rsidR="007F1F8B" w:rsidRPr="005A0F33" w:rsidRDefault="007F1F8B" w:rsidP="009234A5">
      <w:pPr>
        <w:rPr>
          <w:szCs w:val="22"/>
          <w:lang w:val="en-CA"/>
        </w:rPr>
      </w:pPr>
    </w:p>
    <w:sectPr w:rsidR="007F1F8B" w:rsidRPr="005A0F33" w:rsidSect="00F81044">
      <w:footerReference w:type="default" r:id="rId22"/>
      <w:pgSz w:w="11906" w:h="16838" w:code="9"/>
      <w:pgMar w:top="1152" w:right="1440" w:bottom="1152" w:left="1440" w:header="432"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B967F" w14:textId="77777777" w:rsidR="004A017E" w:rsidRDefault="004A017E">
      <w:r>
        <w:separator/>
      </w:r>
    </w:p>
  </w:endnote>
  <w:endnote w:type="continuationSeparator" w:id="0">
    <w:p w14:paraId="79557CB0" w14:textId="77777777" w:rsidR="004A017E" w:rsidRDefault="004A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9AA7F" w14:textId="77777777" w:rsidR="00F81044" w:rsidRDefault="00F81044" w:rsidP="00270388">
    <w:pPr>
      <w:pStyle w:val="Footer"/>
    </w:pPr>
  </w:p>
  <w:p w14:paraId="556EA9AB" w14:textId="77777777" w:rsidR="00F81044" w:rsidRDefault="00F810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BC4AFD7"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9F156E">
      <w:rPr>
        <w:rStyle w:val="PageNumber"/>
        <w:noProof/>
      </w:rPr>
      <w:t>7</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F81044">
      <w:rPr>
        <w:rStyle w:val="PageNumber"/>
        <w:noProof/>
      </w:rPr>
      <w:t>2023-09-13</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9A177" w14:textId="77777777" w:rsidR="004A017E" w:rsidRDefault="004A017E">
      <w:r>
        <w:separator/>
      </w:r>
    </w:p>
  </w:footnote>
  <w:footnote w:type="continuationSeparator" w:id="0">
    <w:p w14:paraId="1C664851" w14:textId="77777777" w:rsidR="004A017E" w:rsidRDefault="004A0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D63EB"/>
    <w:multiLevelType w:val="multilevel"/>
    <w:tmpl w:val="F8BCCDC0"/>
    <w:lvl w:ilvl="0">
      <w:start w:val="1"/>
      <w:numFmt w:val="upperLetter"/>
      <w:pStyle w:val="Heading7"/>
      <w:lvlText w:val="Annex %1 "/>
      <w:lvlJc w:val="left"/>
      <w:pPr>
        <w:ind w:left="360" w:hanging="360"/>
      </w:pPr>
    </w:lvl>
    <w:lvl w:ilvl="1">
      <w:start w:val="1"/>
      <w:numFmt w:val="decimal"/>
      <w:pStyle w:val="Heading8"/>
      <w:lvlText w:val="Annex %1.%2 "/>
      <w:lvlJc w:val="left"/>
      <w:pPr>
        <w:ind w:left="2138" w:hanging="720"/>
      </w:pPr>
      <w:rPr>
        <w:rFonts w:hint="default"/>
      </w:rPr>
    </w:lvl>
    <w:lvl w:ilvl="2">
      <w:start w:val="1"/>
      <w:numFmt w:val="decimal"/>
      <w:pStyle w:val="Heading9"/>
      <w:lvlText w:val="Annex %1.%2.%3 "/>
      <w:lvlJc w:val="left"/>
      <w:pPr>
        <w:ind w:left="2923"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D58546C"/>
    <w:multiLevelType w:val="hybridMultilevel"/>
    <w:tmpl w:val="9FC0FC86"/>
    <w:lvl w:ilvl="0" w:tplc="54F6DA4E">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4F338F"/>
    <w:multiLevelType w:val="hybridMultilevel"/>
    <w:tmpl w:val="7DF24EF6"/>
    <w:lvl w:ilvl="0" w:tplc="565C78E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16cid:durableId="151880829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77370383">
    <w:abstractNumId w:val="13"/>
  </w:num>
  <w:num w:numId="3" w16cid:durableId="1517035471">
    <w:abstractNumId w:val="10"/>
  </w:num>
  <w:num w:numId="4" w16cid:durableId="1409035387">
    <w:abstractNumId w:val="8"/>
  </w:num>
  <w:num w:numId="5" w16cid:durableId="811873723">
    <w:abstractNumId w:val="9"/>
  </w:num>
  <w:num w:numId="6" w16cid:durableId="1744719243">
    <w:abstractNumId w:val="5"/>
  </w:num>
  <w:num w:numId="7" w16cid:durableId="938028352">
    <w:abstractNumId w:val="7"/>
  </w:num>
  <w:num w:numId="8" w16cid:durableId="1750540893">
    <w:abstractNumId w:val="5"/>
  </w:num>
  <w:num w:numId="9" w16cid:durableId="1081298678">
    <w:abstractNumId w:val="1"/>
  </w:num>
  <w:num w:numId="10" w16cid:durableId="95256301">
    <w:abstractNumId w:val="4"/>
  </w:num>
  <w:num w:numId="11" w16cid:durableId="1828083787">
    <w:abstractNumId w:val="2"/>
  </w:num>
  <w:num w:numId="12" w16cid:durableId="1893610399">
    <w:abstractNumId w:val="11"/>
  </w:num>
  <w:num w:numId="13" w16cid:durableId="1201088383">
    <w:abstractNumId w:val="6"/>
  </w:num>
  <w:num w:numId="14" w16cid:durableId="1427311981">
    <w:abstractNumId w:val="12"/>
  </w:num>
  <w:num w:numId="15" w16cid:durableId="277377004">
    <w:abstractNumId w:val="5"/>
    <w:lvlOverride w:ilvl="0">
      <w:startOverride w:val="3"/>
    </w:lvlOverride>
    <w:lvlOverride w:ilvl="1">
      <w:startOverride w:val="1"/>
    </w:lvlOverride>
  </w:num>
  <w:num w:numId="16" w16cid:durableId="118258096">
    <w:abstractNumId w:val="5"/>
  </w:num>
  <w:num w:numId="17" w16cid:durableId="824511848">
    <w:abstractNumId w:val="5"/>
  </w:num>
  <w:num w:numId="18" w16cid:durableId="961424454">
    <w:abstractNumId w:val="5"/>
  </w:num>
  <w:num w:numId="19" w16cid:durableId="362561122">
    <w:abstractNumId w:val="3"/>
  </w:num>
  <w:num w:numId="20" w16cid:durableId="5967888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461"/>
    <w:rsid w:val="00002698"/>
    <w:rsid w:val="00002F11"/>
    <w:rsid w:val="00012891"/>
    <w:rsid w:val="00013191"/>
    <w:rsid w:val="000308A3"/>
    <w:rsid w:val="00037588"/>
    <w:rsid w:val="00042B45"/>
    <w:rsid w:val="0004543A"/>
    <w:rsid w:val="000458BC"/>
    <w:rsid w:val="000459F3"/>
    <w:rsid w:val="00045C41"/>
    <w:rsid w:val="00045FED"/>
    <w:rsid w:val="00046C03"/>
    <w:rsid w:val="000531BB"/>
    <w:rsid w:val="0005467E"/>
    <w:rsid w:val="00057B1E"/>
    <w:rsid w:val="00061052"/>
    <w:rsid w:val="00065039"/>
    <w:rsid w:val="00067396"/>
    <w:rsid w:val="00071D44"/>
    <w:rsid w:val="0007395F"/>
    <w:rsid w:val="0007614F"/>
    <w:rsid w:val="00081398"/>
    <w:rsid w:val="0008399C"/>
    <w:rsid w:val="00084393"/>
    <w:rsid w:val="000858BE"/>
    <w:rsid w:val="000865E1"/>
    <w:rsid w:val="000870A2"/>
    <w:rsid w:val="0009291A"/>
    <w:rsid w:val="00092AF4"/>
    <w:rsid w:val="00094479"/>
    <w:rsid w:val="000962AC"/>
    <w:rsid w:val="000A0000"/>
    <w:rsid w:val="000A121E"/>
    <w:rsid w:val="000A2825"/>
    <w:rsid w:val="000A4151"/>
    <w:rsid w:val="000B0C0F"/>
    <w:rsid w:val="000B1C6B"/>
    <w:rsid w:val="000B4142"/>
    <w:rsid w:val="000B4FF9"/>
    <w:rsid w:val="000B7E7E"/>
    <w:rsid w:val="000C038A"/>
    <w:rsid w:val="000C03F3"/>
    <w:rsid w:val="000C09AC"/>
    <w:rsid w:val="000C228D"/>
    <w:rsid w:val="000C2BAA"/>
    <w:rsid w:val="000C5F4C"/>
    <w:rsid w:val="000D3746"/>
    <w:rsid w:val="000D602D"/>
    <w:rsid w:val="000E00F3"/>
    <w:rsid w:val="000E1767"/>
    <w:rsid w:val="000E4112"/>
    <w:rsid w:val="000E605A"/>
    <w:rsid w:val="000E6AA9"/>
    <w:rsid w:val="000E6C9C"/>
    <w:rsid w:val="000E7ED9"/>
    <w:rsid w:val="000F158C"/>
    <w:rsid w:val="000F5F5B"/>
    <w:rsid w:val="00102F3D"/>
    <w:rsid w:val="00104B49"/>
    <w:rsid w:val="00105F17"/>
    <w:rsid w:val="00115C89"/>
    <w:rsid w:val="00117EFA"/>
    <w:rsid w:val="00124E38"/>
    <w:rsid w:val="0012580B"/>
    <w:rsid w:val="0012600B"/>
    <w:rsid w:val="001266F1"/>
    <w:rsid w:val="0012706A"/>
    <w:rsid w:val="00131F90"/>
    <w:rsid w:val="0013327D"/>
    <w:rsid w:val="0013458C"/>
    <w:rsid w:val="0013526E"/>
    <w:rsid w:val="001372FF"/>
    <w:rsid w:val="00146152"/>
    <w:rsid w:val="00146B7C"/>
    <w:rsid w:val="00151290"/>
    <w:rsid w:val="00151DE0"/>
    <w:rsid w:val="00155526"/>
    <w:rsid w:val="00157667"/>
    <w:rsid w:val="00161D05"/>
    <w:rsid w:val="00163BE5"/>
    <w:rsid w:val="001650DF"/>
    <w:rsid w:val="001709DA"/>
    <w:rsid w:val="00171371"/>
    <w:rsid w:val="00172486"/>
    <w:rsid w:val="00172D10"/>
    <w:rsid w:val="00175A24"/>
    <w:rsid w:val="00175CFA"/>
    <w:rsid w:val="0017787D"/>
    <w:rsid w:val="001822C6"/>
    <w:rsid w:val="00187E58"/>
    <w:rsid w:val="0019236A"/>
    <w:rsid w:val="001942CC"/>
    <w:rsid w:val="0019465E"/>
    <w:rsid w:val="001965F7"/>
    <w:rsid w:val="00196FE2"/>
    <w:rsid w:val="001A0F9C"/>
    <w:rsid w:val="001A138B"/>
    <w:rsid w:val="001A24D0"/>
    <w:rsid w:val="001A297E"/>
    <w:rsid w:val="001A368E"/>
    <w:rsid w:val="001A4577"/>
    <w:rsid w:val="001A6F4C"/>
    <w:rsid w:val="001A7329"/>
    <w:rsid w:val="001A792F"/>
    <w:rsid w:val="001B4E28"/>
    <w:rsid w:val="001C07EF"/>
    <w:rsid w:val="001C3525"/>
    <w:rsid w:val="001C3AFB"/>
    <w:rsid w:val="001C5E45"/>
    <w:rsid w:val="001C6F63"/>
    <w:rsid w:val="001D07F0"/>
    <w:rsid w:val="001D1BD2"/>
    <w:rsid w:val="001D2205"/>
    <w:rsid w:val="001D41A8"/>
    <w:rsid w:val="001E0248"/>
    <w:rsid w:val="001E02BE"/>
    <w:rsid w:val="001E181A"/>
    <w:rsid w:val="001E1C77"/>
    <w:rsid w:val="001E2E01"/>
    <w:rsid w:val="001E3B37"/>
    <w:rsid w:val="001E41D0"/>
    <w:rsid w:val="001E4E1B"/>
    <w:rsid w:val="001F0F47"/>
    <w:rsid w:val="001F12B6"/>
    <w:rsid w:val="001F2594"/>
    <w:rsid w:val="001F4399"/>
    <w:rsid w:val="001F6A5E"/>
    <w:rsid w:val="001F7B9C"/>
    <w:rsid w:val="002029F2"/>
    <w:rsid w:val="00202F4A"/>
    <w:rsid w:val="00204281"/>
    <w:rsid w:val="002055A6"/>
    <w:rsid w:val="00206460"/>
    <w:rsid w:val="002069B4"/>
    <w:rsid w:val="00207A29"/>
    <w:rsid w:val="00210639"/>
    <w:rsid w:val="00215DFC"/>
    <w:rsid w:val="00217F38"/>
    <w:rsid w:val="002212DF"/>
    <w:rsid w:val="00222CD4"/>
    <w:rsid w:val="00225016"/>
    <w:rsid w:val="002253CA"/>
    <w:rsid w:val="002264A6"/>
    <w:rsid w:val="00227166"/>
    <w:rsid w:val="00227BA7"/>
    <w:rsid w:val="0023011C"/>
    <w:rsid w:val="00231C80"/>
    <w:rsid w:val="002362AC"/>
    <w:rsid w:val="002375C1"/>
    <w:rsid w:val="00241189"/>
    <w:rsid w:val="00241854"/>
    <w:rsid w:val="00243C17"/>
    <w:rsid w:val="00247E1E"/>
    <w:rsid w:val="00255117"/>
    <w:rsid w:val="0025595E"/>
    <w:rsid w:val="002560E8"/>
    <w:rsid w:val="002570F5"/>
    <w:rsid w:val="002575D7"/>
    <w:rsid w:val="00263398"/>
    <w:rsid w:val="00263B99"/>
    <w:rsid w:val="002647D8"/>
    <w:rsid w:val="00265857"/>
    <w:rsid w:val="00266F06"/>
    <w:rsid w:val="002715A1"/>
    <w:rsid w:val="00275BCF"/>
    <w:rsid w:val="00280613"/>
    <w:rsid w:val="00285334"/>
    <w:rsid w:val="00291E36"/>
    <w:rsid w:val="00292257"/>
    <w:rsid w:val="002943D7"/>
    <w:rsid w:val="0029648C"/>
    <w:rsid w:val="002A122E"/>
    <w:rsid w:val="002A28C0"/>
    <w:rsid w:val="002A54E0"/>
    <w:rsid w:val="002A5A34"/>
    <w:rsid w:val="002A6F12"/>
    <w:rsid w:val="002B11E9"/>
    <w:rsid w:val="002B1595"/>
    <w:rsid w:val="002B191D"/>
    <w:rsid w:val="002B1B8B"/>
    <w:rsid w:val="002B2E83"/>
    <w:rsid w:val="002C2E53"/>
    <w:rsid w:val="002C4E7B"/>
    <w:rsid w:val="002D0AF6"/>
    <w:rsid w:val="002D152D"/>
    <w:rsid w:val="002D2E24"/>
    <w:rsid w:val="002D2FF7"/>
    <w:rsid w:val="002D36DF"/>
    <w:rsid w:val="002D69BD"/>
    <w:rsid w:val="002E1547"/>
    <w:rsid w:val="002E1D24"/>
    <w:rsid w:val="002E2E61"/>
    <w:rsid w:val="002E575D"/>
    <w:rsid w:val="002E628F"/>
    <w:rsid w:val="002F0D5C"/>
    <w:rsid w:val="002F164D"/>
    <w:rsid w:val="003021BC"/>
    <w:rsid w:val="00302904"/>
    <w:rsid w:val="00306206"/>
    <w:rsid w:val="00314CB4"/>
    <w:rsid w:val="00317D85"/>
    <w:rsid w:val="00322C2B"/>
    <w:rsid w:val="00326532"/>
    <w:rsid w:val="00327C56"/>
    <w:rsid w:val="003315A1"/>
    <w:rsid w:val="003330F2"/>
    <w:rsid w:val="00334725"/>
    <w:rsid w:val="0033642A"/>
    <w:rsid w:val="00336DE8"/>
    <w:rsid w:val="003373EC"/>
    <w:rsid w:val="0034110E"/>
    <w:rsid w:val="00342FF4"/>
    <w:rsid w:val="00344E5A"/>
    <w:rsid w:val="00346148"/>
    <w:rsid w:val="0034689A"/>
    <w:rsid w:val="00350F3F"/>
    <w:rsid w:val="00352660"/>
    <w:rsid w:val="00353DE5"/>
    <w:rsid w:val="003617FA"/>
    <w:rsid w:val="00364B08"/>
    <w:rsid w:val="003669EA"/>
    <w:rsid w:val="003706CC"/>
    <w:rsid w:val="003753EA"/>
    <w:rsid w:val="00376151"/>
    <w:rsid w:val="003761A5"/>
    <w:rsid w:val="00377710"/>
    <w:rsid w:val="00377D61"/>
    <w:rsid w:val="00380E1F"/>
    <w:rsid w:val="0038203E"/>
    <w:rsid w:val="0039410F"/>
    <w:rsid w:val="00395554"/>
    <w:rsid w:val="00397516"/>
    <w:rsid w:val="003A20AE"/>
    <w:rsid w:val="003A25F5"/>
    <w:rsid w:val="003A2D8E"/>
    <w:rsid w:val="003A2F08"/>
    <w:rsid w:val="003A7C7C"/>
    <w:rsid w:val="003A7CE6"/>
    <w:rsid w:val="003B721A"/>
    <w:rsid w:val="003C1882"/>
    <w:rsid w:val="003C20E4"/>
    <w:rsid w:val="003C3940"/>
    <w:rsid w:val="003D02E2"/>
    <w:rsid w:val="003D4DDC"/>
    <w:rsid w:val="003D5B28"/>
    <w:rsid w:val="003D6342"/>
    <w:rsid w:val="003D694C"/>
    <w:rsid w:val="003E1766"/>
    <w:rsid w:val="003E33B2"/>
    <w:rsid w:val="003E4B5D"/>
    <w:rsid w:val="003E5EC0"/>
    <w:rsid w:val="003E6F90"/>
    <w:rsid w:val="003E73ED"/>
    <w:rsid w:val="003F1443"/>
    <w:rsid w:val="003F42B0"/>
    <w:rsid w:val="003F5D0F"/>
    <w:rsid w:val="0040512C"/>
    <w:rsid w:val="004127AD"/>
    <w:rsid w:val="00413DCF"/>
    <w:rsid w:val="00414101"/>
    <w:rsid w:val="00415318"/>
    <w:rsid w:val="00420259"/>
    <w:rsid w:val="004219CF"/>
    <w:rsid w:val="00422AA1"/>
    <w:rsid w:val="004234F0"/>
    <w:rsid w:val="00427ABA"/>
    <w:rsid w:val="00427EEC"/>
    <w:rsid w:val="00433DDB"/>
    <w:rsid w:val="00435A29"/>
    <w:rsid w:val="00437619"/>
    <w:rsid w:val="00445714"/>
    <w:rsid w:val="004509FA"/>
    <w:rsid w:val="00460009"/>
    <w:rsid w:val="00463591"/>
    <w:rsid w:val="00465A1E"/>
    <w:rsid w:val="00470C38"/>
    <w:rsid w:val="00474032"/>
    <w:rsid w:val="004755EE"/>
    <w:rsid w:val="004800B3"/>
    <w:rsid w:val="004815D9"/>
    <w:rsid w:val="004863D0"/>
    <w:rsid w:val="004929A5"/>
    <w:rsid w:val="0049445A"/>
    <w:rsid w:val="004957D9"/>
    <w:rsid w:val="004A017E"/>
    <w:rsid w:val="004A2A63"/>
    <w:rsid w:val="004A3186"/>
    <w:rsid w:val="004A4B28"/>
    <w:rsid w:val="004A4EC1"/>
    <w:rsid w:val="004B1A5C"/>
    <w:rsid w:val="004B210C"/>
    <w:rsid w:val="004B23EF"/>
    <w:rsid w:val="004B5F22"/>
    <w:rsid w:val="004B6170"/>
    <w:rsid w:val="004B676D"/>
    <w:rsid w:val="004B6DE2"/>
    <w:rsid w:val="004C30A6"/>
    <w:rsid w:val="004C50BC"/>
    <w:rsid w:val="004C7AAA"/>
    <w:rsid w:val="004D405F"/>
    <w:rsid w:val="004D4063"/>
    <w:rsid w:val="004D4840"/>
    <w:rsid w:val="004D5D4C"/>
    <w:rsid w:val="004D69B3"/>
    <w:rsid w:val="004D7B13"/>
    <w:rsid w:val="004E3225"/>
    <w:rsid w:val="004E4F4F"/>
    <w:rsid w:val="004E6789"/>
    <w:rsid w:val="004F0A75"/>
    <w:rsid w:val="004F228D"/>
    <w:rsid w:val="004F61E3"/>
    <w:rsid w:val="004F6254"/>
    <w:rsid w:val="00500E37"/>
    <w:rsid w:val="00502E10"/>
    <w:rsid w:val="0050354E"/>
    <w:rsid w:val="00507DA0"/>
    <w:rsid w:val="0051015C"/>
    <w:rsid w:val="005106F3"/>
    <w:rsid w:val="005156AA"/>
    <w:rsid w:val="00516CF1"/>
    <w:rsid w:val="00517A04"/>
    <w:rsid w:val="0052542E"/>
    <w:rsid w:val="005276F4"/>
    <w:rsid w:val="005302FE"/>
    <w:rsid w:val="00531654"/>
    <w:rsid w:val="00531AE9"/>
    <w:rsid w:val="00536188"/>
    <w:rsid w:val="005405F6"/>
    <w:rsid w:val="00540620"/>
    <w:rsid w:val="0054200B"/>
    <w:rsid w:val="00542143"/>
    <w:rsid w:val="00550A66"/>
    <w:rsid w:val="00551FA4"/>
    <w:rsid w:val="00554997"/>
    <w:rsid w:val="005550AF"/>
    <w:rsid w:val="0055607E"/>
    <w:rsid w:val="0055682A"/>
    <w:rsid w:val="005652EE"/>
    <w:rsid w:val="00567EC7"/>
    <w:rsid w:val="00570013"/>
    <w:rsid w:val="00571B96"/>
    <w:rsid w:val="0057388A"/>
    <w:rsid w:val="005743F0"/>
    <w:rsid w:val="005753EC"/>
    <w:rsid w:val="0057644E"/>
    <w:rsid w:val="005801A2"/>
    <w:rsid w:val="0059340C"/>
    <w:rsid w:val="005952A5"/>
    <w:rsid w:val="00596956"/>
    <w:rsid w:val="005A0F33"/>
    <w:rsid w:val="005A33A1"/>
    <w:rsid w:val="005B217D"/>
    <w:rsid w:val="005B40A2"/>
    <w:rsid w:val="005B68D8"/>
    <w:rsid w:val="005B6B00"/>
    <w:rsid w:val="005B7311"/>
    <w:rsid w:val="005C061D"/>
    <w:rsid w:val="005C385F"/>
    <w:rsid w:val="005C4C84"/>
    <w:rsid w:val="005C7C26"/>
    <w:rsid w:val="005D2088"/>
    <w:rsid w:val="005D24C9"/>
    <w:rsid w:val="005D5E31"/>
    <w:rsid w:val="005D67B8"/>
    <w:rsid w:val="005E18F6"/>
    <w:rsid w:val="005E1AC6"/>
    <w:rsid w:val="005E3F2B"/>
    <w:rsid w:val="005F0883"/>
    <w:rsid w:val="005F1758"/>
    <w:rsid w:val="005F209C"/>
    <w:rsid w:val="005F366E"/>
    <w:rsid w:val="005F6F1B"/>
    <w:rsid w:val="00600BB4"/>
    <w:rsid w:val="00601565"/>
    <w:rsid w:val="006079A8"/>
    <w:rsid w:val="0061067A"/>
    <w:rsid w:val="00614DB1"/>
    <w:rsid w:val="0061565D"/>
    <w:rsid w:val="00615995"/>
    <w:rsid w:val="00616155"/>
    <w:rsid w:val="006214AB"/>
    <w:rsid w:val="00624B33"/>
    <w:rsid w:val="00626976"/>
    <w:rsid w:val="0063041A"/>
    <w:rsid w:val="00630AA2"/>
    <w:rsid w:val="00631711"/>
    <w:rsid w:val="00631D8B"/>
    <w:rsid w:val="00632786"/>
    <w:rsid w:val="00640705"/>
    <w:rsid w:val="00646707"/>
    <w:rsid w:val="00653CFE"/>
    <w:rsid w:val="006560DE"/>
    <w:rsid w:val="00657A27"/>
    <w:rsid w:val="00657F7E"/>
    <w:rsid w:val="006600A7"/>
    <w:rsid w:val="00662054"/>
    <w:rsid w:val="00662E58"/>
    <w:rsid w:val="006637F2"/>
    <w:rsid w:val="006642A5"/>
    <w:rsid w:val="006647FD"/>
    <w:rsid w:val="00664DCF"/>
    <w:rsid w:val="006702D3"/>
    <w:rsid w:val="00673D0A"/>
    <w:rsid w:val="00677380"/>
    <w:rsid w:val="00685AF1"/>
    <w:rsid w:val="00685F28"/>
    <w:rsid w:val="00686F9B"/>
    <w:rsid w:val="00692EE9"/>
    <w:rsid w:val="00693367"/>
    <w:rsid w:val="00695562"/>
    <w:rsid w:val="00697741"/>
    <w:rsid w:val="00697E80"/>
    <w:rsid w:val="006A0C30"/>
    <w:rsid w:val="006A0E5C"/>
    <w:rsid w:val="006A48E6"/>
    <w:rsid w:val="006A520B"/>
    <w:rsid w:val="006B0CCF"/>
    <w:rsid w:val="006B34F6"/>
    <w:rsid w:val="006C4AD9"/>
    <w:rsid w:val="006C5D39"/>
    <w:rsid w:val="006C75A7"/>
    <w:rsid w:val="006D16C2"/>
    <w:rsid w:val="006D2812"/>
    <w:rsid w:val="006D2CBD"/>
    <w:rsid w:val="006D458C"/>
    <w:rsid w:val="006D61B3"/>
    <w:rsid w:val="006D676B"/>
    <w:rsid w:val="006D6D9B"/>
    <w:rsid w:val="006E26A1"/>
    <w:rsid w:val="006E2810"/>
    <w:rsid w:val="006E5417"/>
    <w:rsid w:val="006E59E1"/>
    <w:rsid w:val="006E5DD6"/>
    <w:rsid w:val="006F0011"/>
    <w:rsid w:val="006F0794"/>
    <w:rsid w:val="006F1070"/>
    <w:rsid w:val="006F1720"/>
    <w:rsid w:val="006F3F8A"/>
    <w:rsid w:val="006F486C"/>
    <w:rsid w:val="006F4FEE"/>
    <w:rsid w:val="006F6739"/>
    <w:rsid w:val="006F7528"/>
    <w:rsid w:val="0070004F"/>
    <w:rsid w:val="007023DE"/>
    <w:rsid w:val="007025A0"/>
    <w:rsid w:val="0070308C"/>
    <w:rsid w:val="00705FC6"/>
    <w:rsid w:val="00707B3F"/>
    <w:rsid w:val="00710201"/>
    <w:rsid w:val="00711E96"/>
    <w:rsid w:val="00712F60"/>
    <w:rsid w:val="00720E3B"/>
    <w:rsid w:val="00723C28"/>
    <w:rsid w:val="00727066"/>
    <w:rsid w:val="00730B03"/>
    <w:rsid w:val="00731EC3"/>
    <w:rsid w:val="00733E25"/>
    <w:rsid w:val="00734065"/>
    <w:rsid w:val="00736E4D"/>
    <w:rsid w:val="0074393F"/>
    <w:rsid w:val="00745F6B"/>
    <w:rsid w:val="00746928"/>
    <w:rsid w:val="0074725E"/>
    <w:rsid w:val="0075175B"/>
    <w:rsid w:val="00751E29"/>
    <w:rsid w:val="00753696"/>
    <w:rsid w:val="0075585E"/>
    <w:rsid w:val="00756F3D"/>
    <w:rsid w:val="00764056"/>
    <w:rsid w:val="00764C39"/>
    <w:rsid w:val="007661D8"/>
    <w:rsid w:val="00770571"/>
    <w:rsid w:val="00770D8E"/>
    <w:rsid w:val="00772E6F"/>
    <w:rsid w:val="00774146"/>
    <w:rsid w:val="007768FF"/>
    <w:rsid w:val="0077782C"/>
    <w:rsid w:val="007824D3"/>
    <w:rsid w:val="00796EE3"/>
    <w:rsid w:val="007A3AAD"/>
    <w:rsid w:val="007A45D6"/>
    <w:rsid w:val="007A72A8"/>
    <w:rsid w:val="007A7D29"/>
    <w:rsid w:val="007B32AA"/>
    <w:rsid w:val="007B3AED"/>
    <w:rsid w:val="007B4AB8"/>
    <w:rsid w:val="007C081C"/>
    <w:rsid w:val="007C467D"/>
    <w:rsid w:val="007C503E"/>
    <w:rsid w:val="007D1181"/>
    <w:rsid w:val="007D47D9"/>
    <w:rsid w:val="007D7CF3"/>
    <w:rsid w:val="007E01A3"/>
    <w:rsid w:val="007E2BE1"/>
    <w:rsid w:val="007E5B6C"/>
    <w:rsid w:val="007F1F8B"/>
    <w:rsid w:val="007F4E06"/>
    <w:rsid w:val="007F5237"/>
    <w:rsid w:val="007F6205"/>
    <w:rsid w:val="007F67A1"/>
    <w:rsid w:val="00801A7B"/>
    <w:rsid w:val="008026CD"/>
    <w:rsid w:val="0080313D"/>
    <w:rsid w:val="008033DB"/>
    <w:rsid w:val="00806466"/>
    <w:rsid w:val="00807E68"/>
    <w:rsid w:val="00811C05"/>
    <w:rsid w:val="0081706C"/>
    <w:rsid w:val="008206C8"/>
    <w:rsid w:val="00824E76"/>
    <w:rsid w:val="008250C7"/>
    <w:rsid w:val="00830580"/>
    <w:rsid w:val="00840AB1"/>
    <w:rsid w:val="00841D31"/>
    <w:rsid w:val="008437EB"/>
    <w:rsid w:val="00857DE8"/>
    <w:rsid w:val="00860897"/>
    <w:rsid w:val="0086387C"/>
    <w:rsid w:val="0086440C"/>
    <w:rsid w:val="008645CC"/>
    <w:rsid w:val="0086576A"/>
    <w:rsid w:val="00865DC7"/>
    <w:rsid w:val="00871FDE"/>
    <w:rsid w:val="00874A6C"/>
    <w:rsid w:val="00875F04"/>
    <w:rsid w:val="00876C65"/>
    <w:rsid w:val="00880644"/>
    <w:rsid w:val="008811B7"/>
    <w:rsid w:val="00882F72"/>
    <w:rsid w:val="008854C0"/>
    <w:rsid w:val="00886827"/>
    <w:rsid w:val="00887A6D"/>
    <w:rsid w:val="00893DC4"/>
    <w:rsid w:val="00895FC3"/>
    <w:rsid w:val="00896575"/>
    <w:rsid w:val="008A03F0"/>
    <w:rsid w:val="008A147E"/>
    <w:rsid w:val="008A2402"/>
    <w:rsid w:val="008A281F"/>
    <w:rsid w:val="008A3362"/>
    <w:rsid w:val="008A4B3B"/>
    <w:rsid w:val="008A4B4C"/>
    <w:rsid w:val="008A78F5"/>
    <w:rsid w:val="008B43CE"/>
    <w:rsid w:val="008C239F"/>
    <w:rsid w:val="008C6BE3"/>
    <w:rsid w:val="008C72E0"/>
    <w:rsid w:val="008D26D8"/>
    <w:rsid w:val="008D5C0D"/>
    <w:rsid w:val="008E1B6B"/>
    <w:rsid w:val="008E2DFE"/>
    <w:rsid w:val="008E364D"/>
    <w:rsid w:val="008E480C"/>
    <w:rsid w:val="008F4098"/>
    <w:rsid w:val="008F49A9"/>
    <w:rsid w:val="008F75E6"/>
    <w:rsid w:val="0090285C"/>
    <w:rsid w:val="00907757"/>
    <w:rsid w:val="00907F3F"/>
    <w:rsid w:val="00910B7D"/>
    <w:rsid w:val="009114A2"/>
    <w:rsid w:val="009143EC"/>
    <w:rsid w:val="009212B0"/>
    <w:rsid w:val="00921FA1"/>
    <w:rsid w:val="009234A5"/>
    <w:rsid w:val="00933453"/>
    <w:rsid w:val="009336F7"/>
    <w:rsid w:val="009337FB"/>
    <w:rsid w:val="0093636C"/>
    <w:rsid w:val="009374A7"/>
    <w:rsid w:val="00937EC7"/>
    <w:rsid w:val="00937F03"/>
    <w:rsid w:val="00944221"/>
    <w:rsid w:val="009448BF"/>
    <w:rsid w:val="009506D0"/>
    <w:rsid w:val="009511F8"/>
    <w:rsid w:val="0095197B"/>
    <w:rsid w:val="00951A5D"/>
    <w:rsid w:val="00955F6D"/>
    <w:rsid w:val="00957621"/>
    <w:rsid w:val="0096199C"/>
    <w:rsid w:val="00964B36"/>
    <w:rsid w:val="00965526"/>
    <w:rsid w:val="009656FF"/>
    <w:rsid w:val="009678EF"/>
    <w:rsid w:val="00970742"/>
    <w:rsid w:val="00971732"/>
    <w:rsid w:val="00971B3A"/>
    <w:rsid w:val="009724A5"/>
    <w:rsid w:val="00977C16"/>
    <w:rsid w:val="00982D48"/>
    <w:rsid w:val="0098551D"/>
    <w:rsid w:val="00985DCB"/>
    <w:rsid w:val="009935F9"/>
    <w:rsid w:val="00994EAF"/>
    <w:rsid w:val="0099518F"/>
    <w:rsid w:val="00995A3B"/>
    <w:rsid w:val="00997AC4"/>
    <w:rsid w:val="009A34F4"/>
    <w:rsid w:val="009A4C5C"/>
    <w:rsid w:val="009A523D"/>
    <w:rsid w:val="009A6587"/>
    <w:rsid w:val="009B02A1"/>
    <w:rsid w:val="009B1ACC"/>
    <w:rsid w:val="009B2A36"/>
    <w:rsid w:val="009B3361"/>
    <w:rsid w:val="009B570E"/>
    <w:rsid w:val="009B66B5"/>
    <w:rsid w:val="009B7F3F"/>
    <w:rsid w:val="009C18E7"/>
    <w:rsid w:val="009C282C"/>
    <w:rsid w:val="009C57A9"/>
    <w:rsid w:val="009C6AE6"/>
    <w:rsid w:val="009D0801"/>
    <w:rsid w:val="009D262E"/>
    <w:rsid w:val="009D2860"/>
    <w:rsid w:val="009D29D2"/>
    <w:rsid w:val="009D7CE6"/>
    <w:rsid w:val="009E0912"/>
    <w:rsid w:val="009E0B9F"/>
    <w:rsid w:val="009E3D67"/>
    <w:rsid w:val="009E448E"/>
    <w:rsid w:val="009F156E"/>
    <w:rsid w:val="009F496B"/>
    <w:rsid w:val="00A01439"/>
    <w:rsid w:val="00A02E61"/>
    <w:rsid w:val="00A03E22"/>
    <w:rsid w:val="00A05CFF"/>
    <w:rsid w:val="00A0682F"/>
    <w:rsid w:val="00A13048"/>
    <w:rsid w:val="00A13CB6"/>
    <w:rsid w:val="00A15CCC"/>
    <w:rsid w:val="00A16257"/>
    <w:rsid w:val="00A22A6C"/>
    <w:rsid w:val="00A23347"/>
    <w:rsid w:val="00A24B61"/>
    <w:rsid w:val="00A27760"/>
    <w:rsid w:val="00A351AB"/>
    <w:rsid w:val="00A358EB"/>
    <w:rsid w:val="00A4346A"/>
    <w:rsid w:val="00A46843"/>
    <w:rsid w:val="00A47780"/>
    <w:rsid w:val="00A51C44"/>
    <w:rsid w:val="00A56B97"/>
    <w:rsid w:val="00A57B8E"/>
    <w:rsid w:val="00A6093D"/>
    <w:rsid w:val="00A62087"/>
    <w:rsid w:val="00A65682"/>
    <w:rsid w:val="00A703CE"/>
    <w:rsid w:val="00A72017"/>
    <w:rsid w:val="00A73FA2"/>
    <w:rsid w:val="00A767DC"/>
    <w:rsid w:val="00A76A6D"/>
    <w:rsid w:val="00A76B5F"/>
    <w:rsid w:val="00A80B42"/>
    <w:rsid w:val="00A80E17"/>
    <w:rsid w:val="00A83253"/>
    <w:rsid w:val="00A8744D"/>
    <w:rsid w:val="00AA001D"/>
    <w:rsid w:val="00AA06B6"/>
    <w:rsid w:val="00AA40B0"/>
    <w:rsid w:val="00AA4810"/>
    <w:rsid w:val="00AA6E84"/>
    <w:rsid w:val="00AB08F8"/>
    <w:rsid w:val="00AB0DA8"/>
    <w:rsid w:val="00AB1A1C"/>
    <w:rsid w:val="00AB1C67"/>
    <w:rsid w:val="00AB4721"/>
    <w:rsid w:val="00AB7405"/>
    <w:rsid w:val="00AC51E7"/>
    <w:rsid w:val="00AC549B"/>
    <w:rsid w:val="00AC7358"/>
    <w:rsid w:val="00AD05A8"/>
    <w:rsid w:val="00AD0FC4"/>
    <w:rsid w:val="00AD2A8D"/>
    <w:rsid w:val="00AD5043"/>
    <w:rsid w:val="00AE078B"/>
    <w:rsid w:val="00AE113E"/>
    <w:rsid w:val="00AE1155"/>
    <w:rsid w:val="00AE341B"/>
    <w:rsid w:val="00AF1155"/>
    <w:rsid w:val="00AF137E"/>
    <w:rsid w:val="00AF1E06"/>
    <w:rsid w:val="00AF51C5"/>
    <w:rsid w:val="00B00BA8"/>
    <w:rsid w:val="00B01905"/>
    <w:rsid w:val="00B05591"/>
    <w:rsid w:val="00B0589A"/>
    <w:rsid w:val="00B07CA7"/>
    <w:rsid w:val="00B1038E"/>
    <w:rsid w:val="00B1279A"/>
    <w:rsid w:val="00B16514"/>
    <w:rsid w:val="00B24457"/>
    <w:rsid w:val="00B2459E"/>
    <w:rsid w:val="00B33D3B"/>
    <w:rsid w:val="00B3624A"/>
    <w:rsid w:val="00B3640F"/>
    <w:rsid w:val="00B373EA"/>
    <w:rsid w:val="00B401C5"/>
    <w:rsid w:val="00B4194A"/>
    <w:rsid w:val="00B437E8"/>
    <w:rsid w:val="00B43D0D"/>
    <w:rsid w:val="00B44214"/>
    <w:rsid w:val="00B44BAB"/>
    <w:rsid w:val="00B45A23"/>
    <w:rsid w:val="00B473B0"/>
    <w:rsid w:val="00B50AB5"/>
    <w:rsid w:val="00B50F65"/>
    <w:rsid w:val="00B51F2C"/>
    <w:rsid w:val="00B5222E"/>
    <w:rsid w:val="00B53179"/>
    <w:rsid w:val="00B532EA"/>
    <w:rsid w:val="00B57A23"/>
    <w:rsid w:val="00B600CD"/>
    <w:rsid w:val="00B61C96"/>
    <w:rsid w:val="00B6223E"/>
    <w:rsid w:val="00B661BA"/>
    <w:rsid w:val="00B67994"/>
    <w:rsid w:val="00B73A2A"/>
    <w:rsid w:val="00B74623"/>
    <w:rsid w:val="00B752B5"/>
    <w:rsid w:val="00B752BB"/>
    <w:rsid w:val="00B75A25"/>
    <w:rsid w:val="00B75A51"/>
    <w:rsid w:val="00B77716"/>
    <w:rsid w:val="00B80580"/>
    <w:rsid w:val="00B81685"/>
    <w:rsid w:val="00B827C6"/>
    <w:rsid w:val="00B86F1C"/>
    <w:rsid w:val="00B94B06"/>
    <w:rsid w:val="00B94C28"/>
    <w:rsid w:val="00B96884"/>
    <w:rsid w:val="00BA2578"/>
    <w:rsid w:val="00BA5108"/>
    <w:rsid w:val="00BB151B"/>
    <w:rsid w:val="00BB345D"/>
    <w:rsid w:val="00BC10BA"/>
    <w:rsid w:val="00BC4EB4"/>
    <w:rsid w:val="00BC5AFD"/>
    <w:rsid w:val="00BD371B"/>
    <w:rsid w:val="00BE3C84"/>
    <w:rsid w:val="00BF0768"/>
    <w:rsid w:val="00BF11BF"/>
    <w:rsid w:val="00C00DDE"/>
    <w:rsid w:val="00C0120D"/>
    <w:rsid w:val="00C03800"/>
    <w:rsid w:val="00C04F43"/>
    <w:rsid w:val="00C05271"/>
    <w:rsid w:val="00C0609D"/>
    <w:rsid w:val="00C115AB"/>
    <w:rsid w:val="00C1447D"/>
    <w:rsid w:val="00C14F1C"/>
    <w:rsid w:val="00C22200"/>
    <w:rsid w:val="00C23257"/>
    <w:rsid w:val="00C24957"/>
    <w:rsid w:val="00C24E75"/>
    <w:rsid w:val="00C251C5"/>
    <w:rsid w:val="00C26CCB"/>
    <w:rsid w:val="00C30249"/>
    <w:rsid w:val="00C31784"/>
    <w:rsid w:val="00C35F74"/>
    <w:rsid w:val="00C371E3"/>
    <w:rsid w:val="00C3723B"/>
    <w:rsid w:val="00C40CCE"/>
    <w:rsid w:val="00C42466"/>
    <w:rsid w:val="00C44D7B"/>
    <w:rsid w:val="00C45613"/>
    <w:rsid w:val="00C50918"/>
    <w:rsid w:val="00C51EFB"/>
    <w:rsid w:val="00C606C9"/>
    <w:rsid w:val="00C610BB"/>
    <w:rsid w:val="00C626B4"/>
    <w:rsid w:val="00C64C9D"/>
    <w:rsid w:val="00C65D20"/>
    <w:rsid w:val="00C663EE"/>
    <w:rsid w:val="00C6768F"/>
    <w:rsid w:val="00C70BBB"/>
    <w:rsid w:val="00C70C41"/>
    <w:rsid w:val="00C71B9A"/>
    <w:rsid w:val="00C722AE"/>
    <w:rsid w:val="00C754E5"/>
    <w:rsid w:val="00C80288"/>
    <w:rsid w:val="00C83297"/>
    <w:rsid w:val="00C836F0"/>
    <w:rsid w:val="00C84003"/>
    <w:rsid w:val="00C85C36"/>
    <w:rsid w:val="00C8693F"/>
    <w:rsid w:val="00C878B0"/>
    <w:rsid w:val="00C90650"/>
    <w:rsid w:val="00C90FD9"/>
    <w:rsid w:val="00C94D10"/>
    <w:rsid w:val="00C9525C"/>
    <w:rsid w:val="00C97707"/>
    <w:rsid w:val="00C97D78"/>
    <w:rsid w:val="00CA1099"/>
    <w:rsid w:val="00CA10DC"/>
    <w:rsid w:val="00CA1EA3"/>
    <w:rsid w:val="00CA2EE5"/>
    <w:rsid w:val="00CA4A3A"/>
    <w:rsid w:val="00CA677B"/>
    <w:rsid w:val="00CA7F71"/>
    <w:rsid w:val="00CB082C"/>
    <w:rsid w:val="00CB13B5"/>
    <w:rsid w:val="00CC2AAE"/>
    <w:rsid w:val="00CC5A42"/>
    <w:rsid w:val="00CD0EAB"/>
    <w:rsid w:val="00CD742F"/>
    <w:rsid w:val="00CE1F77"/>
    <w:rsid w:val="00CE34E1"/>
    <w:rsid w:val="00CE4117"/>
    <w:rsid w:val="00CE5C2A"/>
    <w:rsid w:val="00CE5E02"/>
    <w:rsid w:val="00CF2327"/>
    <w:rsid w:val="00CF25E3"/>
    <w:rsid w:val="00CF34DB"/>
    <w:rsid w:val="00CF3917"/>
    <w:rsid w:val="00CF51B6"/>
    <w:rsid w:val="00CF558F"/>
    <w:rsid w:val="00CF76F1"/>
    <w:rsid w:val="00D010C0"/>
    <w:rsid w:val="00D06B8B"/>
    <w:rsid w:val="00D06E62"/>
    <w:rsid w:val="00D073E2"/>
    <w:rsid w:val="00D129D6"/>
    <w:rsid w:val="00D13448"/>
    <w:rsid w:val="00D1555A"/>
    <w:rsid w:val="00D15B74"/>
    <w:rsid w:val="00D16593"/>
    <w:rsid w:val="00D16F81"/>
    <w:rsid w:val="00D20E69"/>
    <w:rsid w:val="00D213B3"/>
    <w:rsid w:val="00D2541B"/>
    <w:rsid w:val="00D259DF"/>
    <w:rsid w:val="00D2706B"/>
    <w:rsid w:val="00D31EFA"/>
    <w:rsid w:val="00D3327F"/>
    <w:rsid w:val="00D344FB"/>
    <w:rsid w:val="00D446DF"/>
    <w:rsid w:val="00D446EC"/>
    <w:rsid w:val="00D50B35"/>
    <w:rsid w:val="00D51BF0"/>
    <w:rsid w:val="00D52127"/>
    <w:rsid w:val="00D531DB"/>
    <w:rsid w:val="00D541A4"/>
    <w:rsid w:val="00D54D4A"/>
    <w:rsid w:val="00D55287"/>
    <w:rsid w:val="00D55942"/>
    <w:rsid w:val="00D623B5"/>
    <w:rsid w:val="00D63BD7"/>
    <w:rsid w:val="00D73871"/>
    <w:rsid w:val="00D807BF"/>
    <w:rsid w:val="00D8125C"/>
    <w:rsid w:val="00D82FCC"/>
    <w:rsid w:val="00D83207"/>
    <w:rsid w:val="00D87C07"/>
    <w:rsid w:val="00D909C3"/>
    <w:rsid w:val="00D9342C"/>
    <w:rsid w:val="00D953DA"/>
    <w:rsid w:val="00D95D3C"/>
    <w:rsid w:val="00D95F7B"/>
    <w:rsid w:val="00DA17FC"/>
    <w:rsid w:val="00DA28AB"/>
    <w:rsid w:val="00DA7887"/>
    <w:rsid w:val="00DB1036"/>
    <w:rsid w:val="00DB1AF4"/>
    <w:rsid w:val="00DB2C26"/>
    <w:rsid w:val="00DB45C3"/>
    <w:rsid w:val="00DB7268"/>
    <w:rsid w:val="00DC1FD7"/>
    <w:rsid w:val="00DC67D1"/>
    <w:rsid w:val="00DD02F4"/>
    <w:rsid w:val="00DD4B1B"/>
    <w:rsid w:val="00DD6622"/>
    <w:rsid w:val="00DD6EF6"/>
    <w:rsid w:val="00DE0750"/>
    <w:rsid w:val="00DE1C7C"/>
    <w:rsid w:val="00DE63F8"/>
    <w:rsid w:val="00DE6B43"/>
    <w:rsid w:val="00DE7676"/>
    <w:rsid w:val="00DF34D5"/>
    <w:rsid w:val="00DF42B2"/>
    <w:rsid w:val="00DF63B1"/>
    <w:rsid w:val="00E01339"/>
    <w:rsid w:val="00E01A42"/>
    <w:rsid w:val="00E041C6"/>
    <w:rsid w:val="00E05AD3"/>
    <w:rsid w:val="00E05F8B"/>
    <w:rsid w:val="00E11923"/>
    <w:rsid w:val="00E156E5"/>
    <w:rsid w:val="00E207D8"/>
    <w:rsid w:val="00E23464"/>
    <w:rsid w:val="00E24658"/>
    <w:rsid w:val="00E262D4"/>
    <w:rsid w:val="00E2666A"/>
    <w:rsid w:val="00E26C32"/>
    <w:rsid w:val="00E30948"/>
    <w:rsid w:val="00E325CB"/>
    <w:rsid w:val="00E36250"/>
    <w:rsid w:val="00E36F4E"/>
    <w:rsid w:val="00E40BCF"/>
    <w:rsid w:val="00E439E4"/>
    <w:rsid w:val="00E4476E"/>
    <w:rsid w:val="00E45870"/>
    <w:rsid w:val="00E47F2D"/>
    <w:rsid w:val="00E51C11"/>
    <w:rsid w:val="00E52B0C"/>
    <w:rsid w:val="00E54511"/>
    <w:rsid w:val="00E60D63"/>
    <w:rsid w:val="00E60EDC"/>
    <w:rsid w:val="00E61629"/>
    <w:rsid w:val="00E61DAC"/>
    <w:rsid w:val="00E652D7"/>
    <w:rsid w:val="00E70DD0"/>
    <w:rsid w:val="00E72B80"/>
    <w:rsid w:val="00E73417"/>
    <w:rsid w:val="00E750C1"/>
    <w:rsid w:val="00E75FE3"/>
    <w:rsid w:val="00E816BF"/>
    <w:rsid w:val="00E81EA0"/>
    <w:rsid w:val="00E8400F"/>
    <w:rsid w:val="00E84DB9"/>
    <w:rsid w:val="00E86C4C"/>
    <w:rsid w:val="00E907A3"/>
    <w:rsid w:val="00E940AA"/>
    <w:rsid w:val="00EA14CF"/>
    <w:rsid w:val="00EA1918"/>
    <w:rsid w:val="00EA5AE0"/>
    <w:rsid w:val="00EA5C3A"/>
    <w:rsid w:val="00EA66FA"/>
    <w:rsid w:val="00EB0D77"/>
    <w:rsid w:val="00EB0FB3"/>
    <w:rsid w:val="00EB56E1"/>
    <w:rsid w:val="00EB659C"/>
    <w:rsid w:val="00EB7AB1"/>
    <w:rsid w:val="00EC0467"/>
    <w:rsid w:val="00EC0804"/>
    <w:rsid w:val="00EC0E55"/>
    <w:rsid w:val="00EC151B"/>
    <w:rsid w:val="00EC181F"/>
    <w:rsid w:val="00EC32BD"/>
    <w:rsid w:val="00EC6188"/>
    <w:rsid w:val="00ED50C4"/>
    <w:rsid w:val="00ED536F"/>
    <w:rsid w:val="00ED715F"/>
    <w:rsid w:val="00EE016B"/>
    <w:rsid w:val="00EE1D9A"/>
    <w:rsid w:val="00EE4234"/>
    <w:rsid w:val="00EE7CD8"/>
    <w:rsid w:val="00EF37F6"/>
    <w:rsid w:val="00EF48CC"/>
    <w:rsid w:val="00F00801"/>
    <w:rsid w:val="00F06D16"/>
    <w:rsid w:val="00F07C5F"/>
    <w:rsid w:val="00F15CF8"/>
    <w:rsid w:val="00F16E1D"/>
    <w:rsid w:val="00F1758B"/>
    <w:rsid w:val="00F20009"/>
    <w:rsid w:val="00F21318"/>
    <w:rsid w:val="00F2488D"/>
    <w:rsid w:val="00F254F4"/>
    <w:rsid w:val="00F26CC9"/>
    <w:rsid w:val="00F3153C"/>
    <w:rsid w:val="00F37403"/>
    <w:rsid w:val="00F414CB"/>
    <w:rsid w:val="00F41773"/>
    <w:rsid w:val="00F4503B"/>
    <w:rsid w:val="00F601A0"/>
    <w:rsid w:val="00F61C5F"/>
    <w:rsid w:val="00F625E8"/>
    <w:rsid w:val="00F638EA"/>
    <w:rsid w:val="00F64608"/>
    <w:rsid w:val="00F6544D"/>
    <w:rsid w:val="00F700F6"/>
    <w:rsid w:val="00F712E9"/>
    <w:rsid w:val="00F73032"/>
    <w:rsid w:val="00F76EA2"/>
    <w:rsid w:val="00F81044"/>
    <w:rsid w:val="00F848FC"/>
    <w:rsid w:val="00F84CFE"/>
    <w:rsid w:val="00F906F6"/>
    <w:rsid w:val="00F90998"/>
    <w:rsid w:val="00F9282A"/>
    <w:rsid w:val="00F96BAD"/>
    <w:rsid w:val="00FA139D"/>
    <w:rsid w:val="00FA60F5"/>
    <w:rsid w:val="00FB0A0D"/>
    <w:rsid w:val="00FB0E84"/>
    <w:rsid w:val="00FB191D"/>
    <w:rsid w:val="00FB2B71"/>
    <w:rsid w:val="00FB3EDA"/>
    <w:rsid w:val="00FB468B"/>
    <w:rsid w:val="00FB5D0E"/>
    <w:rsid w:val="00FB65EA"/>
    <w:rsid w:val="00FB7B67"/>
    <w:rsid w:val="00FC2405"/>
    <w:rsid w:val="00FC649E"/>
    <w:rsid w:val="00FC6C57"/>
    <w:rsid w:val="00FD01C2"/>
    <w:rsid w:val="00FD11BD"/>
    <w:rsid w:val="00FE595C"/>
    <w:rsid w:val="00FF0CE3"/>
    <w:rsid w:val="00FF40AC"/>
    <w:rsid w:val="00FF5369"/>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ListParagraph"/>
    <w:next w:val="Normal"/>
    <w:link w:val="Heading7Char"/>
    <w:qFormat/>
    <w:rsid w:val="007A72A8"/>
    <w:pPr>
      <w:numPr>
        <w:numId w:val="19"/>
      </w:numPr>
      <w:outlineLvl w:val="6"/>
    </w:pPr>
    <w:rPr>
      <w:b/>
      <w:sz w:val="32"/>
      <w:lang w:val="en-CA"/>
    </w:rPr>
  </w:style>
  <w:style w:type="paragraph" w:styleId="Heading8">
    <w:name w:val="heading 8"/>
    <w:basedOn w:val="Heading7"/>
    <w:next w:val="Normal"/>
    <w:link w:val="Heading8Char"/>
    <w:qFormat/>
    <w:rsid w:val="007A72A8"/>
    <w:pPr>
      <w:numPr>
        <w:ilvl w:val="1"/>
      </w:numPr>
      <w:ind w:left="720"/>
      <w:outlineLvl w:val="7"/>
    </w:pPr>
    <w:rPr>
      <w:i/>
      <w:sz w:val="28"/>
    </w:rPr>
  </w:style>
  <w:style w:type="paragraph" w:styleId="Heading9">
    <w:name w:val="heading 9"/>
    <w:basedOn w:val="Heading8"/>
    <w:next w:val="Normal"/>
    <w:link w:val="Heading9Char"/>
    <w:qFormat/>
    <w:rsid w:val="007A72A8"/>
    <w:pPr>
      <w:numPr>
        <w:ilvl w:val="2"/>
      </w:numPr>
      <w:ind w:left="1080"/>
      <w:outlineLvl w:val="8"/>
    </w:pPr>
    <w:rPr>
      <w:i w:val="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7A72A8"/>
    <w:rPr>
      <w:b/>
      <w:sz w:val="32"/>
      <w:lang w:val="en-CA"/>
    </w:rPr>
  </w:style>
  <w:style w:type="character" w:customStyle="1" w:styleId="Heading8Char">
    <w:name w:val="Heading 8 Char"/>
    <w:link w:val="Heading8"/>
    <w:rsid w:val="007A72A8"/>
    <w:rPr>
      <w:b/>
      <w:i/>
      <w:sz w:val="28"/>
      <w:lang w:val="en-CA"/>
    </w:rPr>
  </w:style>
  <w:style w:type="character" w:customStyle="1" w:styleId="Heading9Char">
    <w:name w:val="Heading 9 Char"/>
    <w:link w:val="Heading9"/>
    <w:rsid w:val="007A72A8"/>
    <w:rPr>
      <w:b/>
      <w:sz w:val="26"/>
      <w:lang w:val="en-CA"/>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paragraph" w:styleId="ListParagraph">
    <w:name w:val="List Paragraph"/>
    <w:basedOn w:val="Normal"/>
    <w:uiPriority w:val="34"/>
    <w:qFormat/>
    <w:rsid w:val="009337FB"/>
    <w:pPr>
      <w:ind w:left="720"/>
      <w:contextualSpacing/>
    </w:pPr>
  </w:style>
  <w:style w:type="character" w:styleId="CommentReference">
    <w:name w:val="annotation reference"/>
    <w:basedOn w:val="DefaultParagraphFont"/>
    <w:rsid w:val="009337FB"/>
    <w:rPr>
      <w:sz w:val="16"/>
      <w:szCs w:val="16"/>
    </w:rPr>
  </w:style>
  <w:style w:type="paragraph" w:styleId="CommentText">
    <w:name w:val="annotation text"/>
    <w:basedOn w:val="Normal"/>
    <w:link w:val="CommentTextChar"/>
    <w:rsid w:val="009337FB"/>
    <w:rPr>
      <w:sz w:val="20"/>
    </w:rPr>
  </w:style>
  <w:style w:type="character" w:customStyle="1" w:styleId="CommentTextChar">
    <w:name w:val="Comment Text Char"/>
    <w:basedOn w:val="DefaultParagraphFont"/>
    <w:link w:val="CommentText"/>
    <w:rsid w:val="009337FB"/>
  </w:style>
  <w:style w:type="paragraph" w:styleId="Caption">
    <w:name w:val="caption"/>
    <w:basedOn w:val="Normal"/>
    <w:next w:val="Normal"/>
    <w:unhideWhenUsed/>
    <w:qFormat/>
    <w:rsid w:val="009337FB"/>
    <w:pPr>
      <w:spacing w:before="0" w:after="200"/>
    </w:pPr>
    <w:rPr>
      <w:i/>
      <w:iCs/>
      <w:color w:val="44546A" w:themeColor="text2"/>
      <w:sz w:val="18"/>
      <w:szCs w:val="18"/>
    </w:rPr>
  </w:style>
  <w:style w:type="paragraph" w:styleId="CommentSubject">
    <w:name w:val="annotation subject"/>
    <w:basedOn w:val="CommentText"/>
    <w:next w:val="CommentText"/>
    <w:link w:val="CommentSubjectChar"/>
    <w:semiHidden/>
    <w:unhideWhenUsed/>
    <w:rsid w:val="004F0A75"/>
    <w:rPr>
      <w:b/>
      <w:bCs/>
    </w:rPr>
  </w:style>
  <w:style w:type="character" w:customStyle="1" w:styleId="CommentSubjectChar">
    <w:name w:val="Comment Subject Char"/>
    <w:basedOn w:val="CommentTextChar"/>
    <w:link w:val="CommentSubject"/>
    <w:semiHidden/>
    <w:rsid w:val="004F0A75"/>
    <w:rPr>
      <w:b/>
      <w:bCs/>
    </w:rPr>
  </w:style>
  <w:style w:type="character" w:customStyle="1" w:styleId="1">
    <w:name w:val="未处理的提及1"/>
    <w:basedOn w:val="DefaultParagraphFont"/>
    <w:uiPriority w:val="99"/>
    <w:semiHidden/>
    <w:unhideWhenUsed/>
    <w:rsid w:val="006D61B3"/>
    <w:rPr>
      <w:color w:val="605E5C"/>
      <w:shd w:val="clear" w:color="auto" w:fill="E1DFDD"/>
    </w:rPr>
  </w:style>
  <w:style w:type="character" w:customStyle="1" w:styleId="FooterChar">
    <w:name w:val="Footer Char"/>
    <w:basedOn w:val="DefaultParagraphFont"/>
    <w:link w:val="Footer"/>
    <w:uiPriority w:val="99"/>
    <w:rsid w:val="00F8104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hyperlink" Target="https://jvet-experts.org/" TargetMode="External"/><Relationship Id="rId3" Type="http://schemas.openxmlformats.org/officeDocument/2006/relationships/styles" Target="styles.xml"/><Relationship Id="rId21" Type="http://schemas.openxmlformats.org/officeDocument/2006/relationships/hyperlink" Target="https://www.mpeg.org/structure/technical-requirements/" TargetMode="External"/><Relationship Id="rId7" Type="http://schemas.openxmlformats.org/officeDocument/2006/relationships/endnotes" Target="endnotes.xml"/><Relationship Id="rId12" Type="http://schemas.openxmlformats.org/officeDocument/2006/relationships/hyperlink" Target="http://www.electropedia.org/" TargetMode="External"/><Relationship Id="rId17" Type="http://schemas.openxmlformats.org/officeDocument/2006/relationships/hyperlink" Target="https://www.itu.int/wftp3/av-arch/video-sit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mpeg.org/structure/technical-require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obp"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vcgit.hhi.fraunhofer.de/jvet-ahg-ofm"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jvet-experts.or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vcgit.hhi.fraunhofer.de/jvet-ahg-of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42EABF1-C5B4-40F4-8860-F0BF4C96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13</Pages>
  <Words>5153</Words>
  <Characters>29376</Characters>
  <Application>Microsoft Office Word</Application>
  <DocSecurity>0</DocSecurity>
  <Lines>244</Lines>
  <Paragraphs>68</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34461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11</cp:revision>
  <cp:lastPrinted>1900-01-01T08:00:00Z</cp:lastPrinted>
  <dcterms:created xsi:type="dcterms:W3CDTF">2023-09-13T13:52:00Z</dcterms:created>
  <dcterms:modified xsi:type="dcterms:W3CDTF">2023-10-29T04:09:00Z</dcterms:modified>
</cp:coreProperties>
</file>